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Marianne" w:hAnsi="Marianne"/>
          <w:b/>
          <w:bCs/>
          <w:sz w:val="20"/>
          <w:szCs w:val="32"/>
          <w:u w:val="single"/>
          <w:lang w:eastAsia="ar-SA"/>
        </w:rPr>
      </w:pPr>
    </w:p>
    <w:p>
      <w:pPr>
        <w:rPr>
          <w:rFonts w:ascii="Marianne" w:hAnsi="Marianne"/>
          <w:b/>
          <w:bCs/>
          <w:sz w:val="20"/>
          <w:szCs w:val="32"/>
          <w:u w:val="single"/>
          <w:lang w:eastAsia="ar-SA"/>
        </w:rPr>
      </w:pPr>
    </w:p>
    <w:p>
      <w:pPr>
        <w:rPr>
          <w:rFonts w:ascii="Marianne" w:hAnsi="Marianne"/>
          <w:b/>
          <w:bCs/>
          <w:sz w:val="20"/>
          <w:szCs w:val="32"/>
          <w:u w:val="single"/>
          <w:lang w:eastAsia="ar-SA"/>
        </w:rPr>
      </w:pPr>
    </w:p>
    <w:tbl>
      <w:tblPr>
        <w:tblW w:w="0" w:type="auto"/>
        <w:tblInd w:w="142" w:type="dxa"/>
        <w:tblLayout w:type="fixed"/>
        <w:tblLook w:val="04A0" w:firstRow="1" w:lastRow="0" w:firstColumn="1" w:lastColumn="0" w:noHBand="0" w:noVBand="1"/>
      </w:tblPr>
      <w:tblGrid>
        <w:gridCol w:w="10605"/>
      </w:tblGrid>
      <w:tr>
        <w:trPr>
          <w:trHeight w:hRule="exact" w:val="1978"/>
        </w:trPr>
        <w:tc>
          <w:tcPr>
            <w:tcW w:w="10605" w:type="dxa"/>
            <w:shd w:val="clear" w:color="auto" w:fill="D9E2F3"/>
            <w:tcMar>
              <w:top w:w="0" w:type="dxa"/>
              <w:left w:w="0" w:type="dxa"/>
              <w:bottom w:w="0" w:type="dxa"/>
              <w:right w:w="0" w:type="dxa"/>
            </w:tcMar>
            <w:vAlign w:val="center"/>
          </w:tcPr>
          <w:p>
            <w:pPr>
              <w:jc w:val="center"/>
              <w:rPr>
                <w:rFonts w:ascii="Marianne" w:eastAsia="Verdana" w:hAnsi="Marianne" w:cs="Arial"/>
                <w:b/>
                <w:sz w:val="32"/>
                <w:szCs w:val="32"/>
              </w:rPr>
            </w:pPr>
          </w:p>
          <w:p>
            <w:pPr>
              <w:jc w:val="center"/>
              <w:rPr>
                <w:rFonts w:ascii="Marianne" w:eastAsia="Verdana" w:hAnsi="Marianne" w:cs="Arial"/>
                <w:b/>
                <w:sz w:val="32"/>
                <w:szCs w:val="32"/>
              </w:rPr>
            </w:pPr>
            <w:r>
              <w:rPr>
                <w:rFonts w:ascii="Marianne" w:eastAsia="Verdana" w:hAnsi="Marianne" w:cs="Arial"/>
                <w:b/>
                <w:sz w:val="32"/>
                <w:szCs w:val="32"/>
              </w:rPr>
              <w:t>CADRE DU MÉMOIRE TECHNIQUE</w:t>
            </w:r>
            <w:r>
              <w:rPr>
                <w:rFonts w:ascii="Marianne" w:hAnsi="Marianne"/>
                <w:sz w:val="32"/>
                <w:szCs w:val="32"/>
              </w:rPr>
              <w:t xml:space="preserve"> </w:t>
            </w:r>
            <w:r>
              <w:rPr>
                <w:rFonts w:ascii="Marianne" w:eastAsia="Verdana" w:hAnsi="Marianne" w:cs="Arial"/>
                <w:b/>
                <w:sz w:val="32"/>
                <w:szCs w:val="32"/>
              </w:rPr>
              <w:t>ET ÉVALUATION DE L’OFFRE</w:t>
            </w:r>
          </w:p>
          <w:p>
            <w:pPr>
              <w:jc w:val="center"/>
              <w:rPr>
                <w:rFonts w:ascii="Marianne" w:hAnsi="Marianne" w:cs="Arial"/>
                <w:sz w:val="32"/>
                <w:szCs w:val="32"/>
              </w:rPr>
            </w:pPr>
          </w:p>
        </w:tc>
      </w:tr>
    </w:tbl>
    <w:p>
      <w:pPr>
        <w:jc w:val="center"/>
        <w:rPr>
          <w:rFonts w:ascii="Marianne" w:hAnsi="Marianne" w:cs="Arial"/>
          <w:i/>
        </w:rPr>
      </w:pPr>
      <w:r>
        <w:rPr>
          <w:rFonts w:ascii="Marianne" w:hAnsi="Marianne" w:cs="Arial"/>
          <w:i/>
        </w:rPr>
        <w:t xml:space="preserve"> (Mémoire technique à remettre obligatoirement – Forme libre.</w:t>
      </w:r>
    </w:p>
    <w:p>
      <w:pPr>
        <w:jc w:val="center"/>
        <w:rPr>
          <w:rFonts w:ascii="Marianne" w:hAnsi="Marianne" w:cs="Arial"/>
        </w:rPr>
      </w:pPr>
      <w:r>
        <w:rPr>
          <w:rFonts w:ascii="Marianne" w:hAnsi="Marianne" w:cs="Arial"/>
          <w:i/>
          <w:u w:val="single"/>
        </w:rPr>
        <w:t>Le mémoire devra faire au maximum 30 pages, hors fiches techniques éventuelles</w:t>
      </w:r>
      <w:r>
        <w:rPr>
          <w:rFonts w:ascii="Marianne" w:hAnsi="Marianne" w:cs="Arial"/>
          <w:i/>
        </w:rPr>
        <w:t>)</w:t>
      </w:r>
    </w:p>
    <w:p>
      <w:pPr>
        <w:jc w:val="center"/>
        <w:rPr>
          <w:rFonts w:ascii="Marianne" w:hAnsi="Marianne" w:cs="Arial"/>
          <w:caps/>
          <w:szCs w:val="22"/>
        </w:rPr>
      </w:pPr>
    </w:p>
    <w:p>
      <w:pPr>
        <w:rPr>
          <w:rFonts w:ascii="Marianne" w:hAnsi="Marianne" w:cs="Arial"/>
          <w:sz w:val="22"/>
          <w:szCs w:val="22"/>
        </w:rPr>
      </w:pPr>
    </w:p>
    <w:p>
      <w:pPr>
        <w:rPr>
          <w:rFonts w:ascii="Marianne" w:hAnsi="Marianne" w:cs="Arial"/>
          <w:sz w:val="22"/>
          <w:szCs w:val="22"/>
        </w:rPr>
      </w:pPr>
    </w:p>
    <w:p>
      <w:pPr>
        <w:rPr>
          <w:rFonts w:ascii="Marianne" w:hAnsi="Marianne" w:cs="Arial"/>
          <w:sz w:val="22"/>
          <w:szCs w:val="22"/>
        </w:rPr>
      </w:pPr>
    </w:p>
    <w:p>
      <w:pPr>
        <w:rPr>
          <w:rFonts w:ascii="Marianne" w:hAnsi="Marianne" w:cs="Arial"/>
          <w:sz w:val="22"/>
          <w:szCs w:val="22"/>
        </w:rPr>
      </w:pPr>
    </w:p>
    <w:p>
      <w:pPr>
        <w:rPr>
          <w:rFonts w:ascii="Marianne" w:hAnsi="Marianne" w:cs="Arial"/>
          <w:sz w:val="22"/>
          <w:szCs w:val="22"/>
        </w:rPr>
      </w:pPr>
    </w:p>
    <w:tbl>
      <w:tblPr>
        <w:tblW w:w="10348" w:type="dxa"/>
        <w:tblInd w:w="250" w:type="dxa"/>
        <w:tblBorders>
          <w:top w:val="single" w:sz="4" w:space="0" w:color="auto"/>
          <w:bottom w:val="single" w:sz="4" w:space="0" w:color="auto"/>
        </w:tblBorders>
        <w:tblLook w:val="04A0" w:firstRow="1" w:lastRow="0" w:firstColumn="1" w:lastColumn="0" w:noHBand="0" w:noVBand="1"/>
      </w:tblPr>
      <w:tblGrid>
        <w:gridCol w:w="10348"/>
      </w:tblGrid>
      <w:tr>
        <w:tc>
          <w:tcPr>
            <w:tcW w:w="10348" w:type="dxa"/>
            <w:shd w:val="clear" w:color="auto" w:fill="auto"/>
          </w:tcPr>
          <w:p>
            <w:pPr>
              <w:rPr>
                <w:rFonts w:ascii="Marianne" w:hAnsi="Marianne" w:cs="Arial"/>
                <w:sz w:val="22"/>
                <w:szCs w:val="22"/>
              </w:rPr>
            </w:pPr>
          </w:p>
          <w:p>
            <w:pPr>
              <w:jc w:val="center"/>
              <w:rPr>
                <w:rFonts w:ascii="Marianne" w:hAnsi="Marianne" w:cs="Arial"/>
                <w:sz w:val="22"/>
                <w:szCs w:val="22"/>
              </w:rPr>
            </w:pPr>
            <w:r>
              <w:rPr>
                <w:rFonts w:ascii="Marianne" w:hAnsi="Marianne" w:cs="Arial"/>
              </w:rPr>
              <w:t>Exploitation des postes de commande des systèmes de gestion technique centralisée des bâtiments de l'administration centrale</w:t>
            </w:r>
          </w:p>
        </w:tc>
      </w:tr>
      <w:tr>
        <w:tc>
          <w:tcPr>
            <w:tcW w:w="10348" w:type="dxa"/>
            <w:shd w:val="clear" w:color="auto" w:fill="auto"/>
          </w:tcPr>
          <w:p>
            <w:pPr>
              <w:rPr>
                <w:rFonts w:ascii="Marianne" w:hAnsi="Marianne" w:cs="Arial"/>
                <w:sz w:val="22"/>
                <w:szCs w:val="22"/>
              </w:rPr>
            </w:pPr>
          </w:p>
        </w:tc>
      </w:tr>
    </w:tbl>
    <w:p>
      <w:pPr>
        <w:rPr>
          <w:rFonts w:ascii="Marianne" w:hAnsi="Marianne" w:cs="Arial"/>
          <w:sz w:val="22"/>
          <w:szCs w:val="22"/>
        </w:rPr>
      </w:pPr>
    </w:p>
    <w:p>
      <w:pPr>
        <w:jc w:val="center"/>
        <w:rPr>
          <w:rFonts w:ascii="Marianne" w:hAnsi="Marianne" w:cs="Arial"/>
          <w:sz w:val="22"/>
          <w:szCs w:val="22"/>
        </w:rPr>
      </w:pPr>
    </w:p>
    <w:p>
      <w:pPr>
        <w:jc w:val="center"/>
        <w:rPr>
          <w:rFonts w:ascii="Marianne" w:hAnsi="Marianne" w:cs="Arial"/>
          <w:sz w:val="22"/>
          <w:szCs w:val="22"/>
        </w:rPr>
      </w:pPr>
    </w:p>
    <w:p>
      <w:pPr>
        <w:jc w:val="center"/>
        <w:rPr>
          <w:rFonts w:ascii="Marianne" w:hAnsi="Marianne" w:cs="Arial"/>
          <w:sz w:val="22"/>
          <w:szCs w:val="22"/>
        </w:rPr>
      </w:pPr>
    </w:p>
    <w:p>
      <w:pPr>
        <w:jc w:val="center"/>
        <w:rPr>
          <w:rFonts w:ascii="Marianne" w:hAnsi="Marianne" w:cs="Arial"/>
          <w:caps/>
          <w:szCs w:val="22"/>
        </w:rPr>
      </w:pPr>
    </w:p>
    <w:p>
      <w:pPr>
        <w:rPr>
          <w:rFonts w:ascii="Marianne" w:hAnsi="Marianne" w:cs="Arial"/>
          <w:sz w:val="22"/>
          <w:szCs w:val="22"/>
        </w:rPr>
      </w:pPr>
    </w:p>
    <w:p>
      <w:pPr>
        <w:rPr>
          <w:rFonts w:ascii="Marianne" w:hAnsi="Marianne" w:cs="Arial"/>
          <w:sz w:val="22"/>
          <w:szCs w:val="22"/>
        </w:rPr>
      </w:pPr>
    </w:p>
    <w:p>
      <w:pPr>
        <w:rPr>
          <w:rFonts w:ascii="Marianne" w:hAnsi="Marianne" w:cs="Arial"/>
          <w:sz w:val="22"/>
          <w:szCs w:val="22"/>
        </w:rPr>
      </w:pPr>
    </w:p>
    <w:p>
      <w:pPr>
        <w:spacing w:line="360" w:lineRule="atLeast"/>
        <w:rPr>
          <w:rFonts w:ascii="Marianne" w:hAnsi="Marianne" w:cs="Arial"/>
          <w:b/>
          <w:sz w:val="22"/>
          <w:szCs w:val="22"/>
          <w:u w:val="single"/>
        </w:rPr>
      </w:pPr>
    </w:p>
    <w:p>
      <w:pPr>
        <w:suppressAutoHyphens/>
        <w:snapToGrid w:val="0"/>
        <w:rPr>
          <w:rFonts w:ascii="Marianne" w:hAnsi="Marianne" w:cs="Arial"/>
          <w:sz w:val="22"/>
          <w:szCs w:val="22"/>
        </w:rPr>
        <w:sectPr>
          <w:headerReference w:type="default" r:id="rId8"/>
          <w:footerReference w:type="default" r:id="rId9"/>
          <w:headerReference w:type="first" r:id="rId10"/>
          <w:footerReference w:type="first" r:id="rId11"/>
          <w:pgSz w:w="11906" w:h="16838"/>
          <w:pgMar w:top="719" w:right="567" w:bottom="1438" w:left="567" w:header="709" w:footer="709" w:gutter="0"/>
          <w:cols w:space="708"/>
        </w:sectPr>
      </w:pPr>
    </w:p>
    <w:p>
      <w:pPr>
        <w:shd w:val="clear" w:color="auto" w:fill="FFFFFF"/>
        <w:spacing w:after="120"/>
        <w:jc w:val="center"/>
        <w:rPr>
          <w:rFonts w:ascii="Marianne" w:hAnsi="Marianne" w:cs="Arial"/>
          <w:caps/>
          <w:sz w:val="20"/>
          <w:szCs w:val="20"/>
          <w:highlight w:val="yellow"/>
        </w:rPr>
      </w:pP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caps/>
          <w:sz w:val="32"/>
          <w:szCs w:val="32"/>
        </w:rPr>
      </w:pPr>
      <w:r>
        <w:rPr>
          <w:rFonts w:ascii="Marianne" w:hAnsi="Marianne" w:cs="Arial"/>
          <w:b/>
          <w:caps/>
          <w:sz w:val="32"/>
          <w:szCs w:val="32"/>
        </w:rPr>
        <w:t>FICHE DE PRÉSENTATION DU CANDIDAT</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caps/>
          <w:sz w:val="32"/>
          <w:szCs w:val="32"/>
        </w:rPr>
      </w:pPr>
      <w:r>
        <w:rPr>
          <w:rFonts w:ascii="Marianne" w:hAnsi="Marianne" w:cs="Arial"/>
          <w:caps/>
          <w:sz w:val="32"/>
          <w:szCs w:val="32"/>
        </w:rPr>
        <w:t>(</w:t>
      </w:r>
      <w:r>
        <w:rPr>
          <w:rFonts w:ascii="Marianne" w:hAnsi="Marianne" w:cs="Arial"/>
          <w:sz w:val="32"/>
          <w:szCs w:val="32"/>
        </w:rPr>
        <w:t>A titre informatif</w:t>
      </w:r>
      <w:r>
        <w:rPr>
          <w:rFonts w:ascii="Marianne" w:hAnsi="Marianne" w:cs="Arial"/>
          <w:caps/>
          <w:sz w:val="32"/>
          <w:szCs w:val="32"/>
        </w:rPr>
        <w:t>)</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caps/>
          <w:sz w:val="32"/>
          <w:szCs w:val="32"/>
        </w:rPr>
      </w:pPr>
    </w:p>
    <w:p>
      <w:pPr>
        <w:spacing w:after="120"/>
        <w:jc w:val="center"/>
        <w:rPr>
          <w:rFonts w:ascii="Marianne" w:hAnsi="Marianne" w:cs="Arial"/>
          <w:b/>
          <w:sz w:val="28"/>
          <w:szCs w:val="28"/>
        </w:rPr>
      </w:pPr>
    </w:p>
    <w:p>
      <w:pPr>
        <w:tabs>
          <w:tab w:val="left" w:pos="4820"/>
        </w:tabs>
        <w:jc w:val="center"/>
        <w:rPr>
          <w:rFonts w:ascii="Marianne" w:hAnsi="Marianne" w:cs="Arial"/>
          <w:b/>
          <w:u w:val="single"/>
        </w:rPr>
      </w:pPr>
    </w:p>
    <w:p>
      <w:pPr>
        <w:numPr>
          <w:ilvl w:val="0"/>
          <w:numId w:val="23"/>
        </w:numPr>
        <w:spacing w:before="120" w:after="120" w:line="276" w:lineRule="auto"/>
        <w:rPr>
          <w:rFonts w:ascii="Marianne" w:eastAsia="Calibri" w:hAnsi="Marianne" w:cs="Arial"/>
          <w:b/>
          <w:lang w:eastAsia="en-US"/>
        </w:rPr>
      </w:pPr>
      <w:r>
        <w:rPr>
          <w:rFonts w:ascii="Marianne" w:eastAsia="Calibri" w:hAnsi="Marianne" w:cs="Arial"/>
          <w:b/>
          <w:lang w:eastAsia="en-US"/>
        </w:rPr>
        <w:t xml:space="preserve">Identification du candidat </w:t>
      </w:r>
    </w:p>
    <w:p>
      <w:pPr>
        <w:spacing w:before="120" w:after="120" w:line="276" w:lineRule="auto"/>
        <w:ind w:left="709"/>
        <w:rPr>
          <w:rFonts w:ascii="Marianne" w:eastAsia="Calibri" w:hAnsi="Marianne" w:cs="Arial"/>
          <w:i/>
          <w:lang w:eastAsia="en-US"/>
        </w:rPr>
      </w:pPr>
      <w:r>
        <w:rPr>
          <w:rFonts w:ascii="Marianne" w:eastAsia="Calibri" w:hAnsi="Marianne" w:cs="Arial"/>
          <w:lang w:eastAsia="en-US"/>
        </w:rPr>
        <w:t>(</w:t>
      </w:r>
      <w:r>
        <w:rPr>
          <w:rFonts w:ascii="Marianne" w:eastAsia="Calibri" w:hAnsi="Marianne" w:cs="Arial"/>
          <w:i/>
          <w:lang w:eastAsia="en-US"/>
        </w:rPr>
        <w:t>Nom de la société)</w:t>
      </w:r>
    </w:p>
    <w:p>
      <w:pPr>
        <w:tabs>
          <w:tab w:val="left" w:leader="dot" w:pos="9072"/>
        </w:tabs>
        <w:ind w:left="709"/>
        <w:rPr>
          <w:rFonts w:ascii="Marianne" w:hAnsi="Marianne" w:cs="Arial"/>
        </w:rPr>
      </w:pPr>
      <w:r>
        <w:rPr>
          <w:rFonts w:ascii="Marianne" w:hAnsi="Marianne" w:cs="Arial"/>
        </w:rPr>
        <w:tab/>
      </w:r>
    </w:p>
    <w:p>
      <w:pPr>
        <w:tabs>
          <w:tab w:val="left" w:leader="dot" w:pos="9072"/>
        </w:tabs>
        <w:ind w:left="709"/>
        <w:rPr>
          <w:rFonts w:ascii="Marianne" w:hAnsi="Marianne" w:cs="Arial"/>
        </w:rPr>
      </w:pPr>
    </w:p>
    <w:p>
      <w:pPr>
        <w:tabs>
          <w:tab w:val="left" w:leader="dot" w:pos="9072"/>
        </w:tabs>
        <w:ind w:left="709"/>
        <w:rPr>
          <w:rFonts w:ascii="Marianne" w:hAnsi="Marianne" w:cs="Arial"/>
        </w:rPr>
      </w:pPr>
    </w:p>
    <w:p>
      <w:pPr>
        <w:numPr>
          <w:ilvl w:val="0"/>
          <w:numId w:val="23"/>
        </w:numPr>
        <w:spacing w:before="120" w:after="120" w:line="276" w:lineRule="auto"/>
        <w:jc w:val="both"/>
        <w:rPr>
          <w:rFonts w:ascii="Marianne" w:eastAsia="Calibri" w:hAnsi="Marianne" w:cs="Arial"/>
          <w:b/>
          <w:lang w:eastAsia="en-US"/>
        </w:rPr>
      </w:pPr>
      <w:r>
        <w:rPr>
          <w:rFonts w:ascii="Marianne" w:eastAsia="Calibri" w:hAnsi="Marianne" w:cs="Arial"/>
          <w:b/>
          <w:lang w:eastAsia="en-US"/>
        </w:rPr>
        <w:t>Adresse de la société, des locaux administratifs :</w:t>
      </w:r>
    </w:p>
    <w:p>
      <w:pPr>
        <w:tabs>
          <w:tab w:val="left" w:leader="dot" w:pos="9072"/>
        </w:tabs>
        <w:ind w:left="709"/>
        <w:rPr>
          <w:rFonts w:ascii="Marianne" w:hAnsi="Marianne" w:cs="Arial"/>
        </w:rPr>
      </w:pPr>
      <w:r>
        <w:rPr>
          <w:rFonts w:ascii="Marianne" w:hAnsi="Marianne" w:cs="Arial"/>
        </w:rPr>
        <w:tab/>
      </w:r>
    </w:p>
    <w:p>
      <w:pPr>
        <w:tabs>
          <w:tab w:val="left" w:leader="dot" w:pos="9072"/>
        </w:tabs>
        <w:ind w:left="709"/>
        <w:rPr>
          <w:rFonts w:ascii="Marianne" w:hAnsi="Marianne" w:cs="Arial"/>
        </w:rPr>
      </w:pPr>
      <w:r>
        <w:rPr>
          <w:rFonts w:ascii="Marianne" w:hAnsi="Marianne" w:cs="Arial"/>
        </w:rPr>
        <w:tab/>
      </w:r>
    </w:p>
    <w:p>
      <w:pPr>
        <w:tabs>
          <w:tab w:val="left" w:leader="dot" w:pos="9072"/>
        </w:tabs>
        <w:ind w:left="709"/>
        <w:rPr>
          <w:rFonts w:ascii="Marianne" w:hAnsi="Marianne" w:cs="Arial"/>
        </w:rPr>
      </w:pPr>
      <w:r>
        <w:rPr>
          <w:rFonts w:ascii="Marianne" w:hAnsi="Marianne" w:cs="Arial"/>
        </w:rPr>
        <w:tab/>
      </w:r>
    </w:p>
    <w:p>
      <w:pPr>
        <w:tabs>
          <w:tab w:val="left" w:leader="dot" w:pos="9072"/>
        </w:tabs>
        <w:ind w:left="709"/>
        <w:rPr>
          <w:rFonts w:ascii="Marianne" w:hAnsi="Marianne" w:cs="Arial"/>
        </w:rPr>
      </w:pPr>
    </w:p>
    <w:p>
      <w:pPr>
        <w:tabs>
          <w:tab w:val="left" w:leader="dot" w:pos="9072"/>
        </w:tabs>
        <w:ind w:left="709"/>
        <w:rPr>
          <w:rFonts w:ascii="Marianne" w:hAnsi="Marianne" w:cs="Arial"/>
        </w:rPr>
      </w:pPr>
    </w:p>
    <w:p>
      <w:pPr>
        <w:numPr>
          <w:ilvl w:val="0"/>
          <w:numId w:val="23"/>
        </w:numPr>
        <w:tabs>
          <w:tab w:val="num" w:pos="709"/>
        </w:tabs>
        <w:spacing w:before="120" w:after="120" w:line="276" w:lineRule="auto"/>
        <w:jc w:val="both"/>
        <w:rPr>
          <w:rFonts w:ascii="Marianne" w:eastAsia="Calibri" w:hAnsi="Marianne" w:cs="Arial"/>
          <w:b/>
          <w:lang w:eastAsia="en-US"/>
        </w:rPr>
      </w:pPr>
      <w:r>
        <w:rPr>
          <w:rFonts w:ascii="Marianne" w:eastAsia="Calibri" w:hAnsi="Marianne" w:cs="Arial"/>
          <w:b/>
          <w:lang w:eastAsia="en-US"/>
        </w:rPr>
        <w:t xml:space="preserve">Correspondant permanent  du suivi des relations avec le </w:t>
      </w:r>
      <w:proofErr w:type="gramStart"/>
      <w:r>
        <w:rPr>
          <w:rFonts w:ascii="Marianne" w:eastAsia="Calibri" w:hAnsi="Marianne" w:cs="Arial"/>
          <w:b/>
          <w:lang w:eastAsia="en-US"/>
        </w:rPr>
        <w:t>ministère:</w:t>
      </w:r>
      <w:proofErr w:type="gramEnd"/>
    </w:p>
    <w:p>
      <w:pPr>
        <w:tabs>
          <w:tab w:val="left" w:leader="dot" w:pos="9072"/>
        </w:tabs>
        <w:ind w:left="709"/>
        <w:rPr>
          <w:rFonts w:ascii="Marianne" w:hAnsi="Marianne" w:cs="Arial"/>
        </w:rPr>
      </w:pPr>
      <w:r>
        <w:rPr>
          <w:rFonts w:ascii="Marianne" w:eastAsia="Calibri" w:hAnsi="Marianne" w:cs="Arial"/>
        </w:rPr>
        <w:t xml:space="preserve">Nom : </w:t>
      </w:r>
      <w:r>
        <w:rPr>
          <w:rFonts w:ascii="Marianne" w:hAnsi="Marianne" w:cs="Arial"/>
        </w:rPr>
        <w:tab/>
      </w:r>
    </w:p>
    <w:p>
      <w:pPr>
        <w:tabs>
          <w:tab w:val="left" w:leader="dot" w:pos="9072"/>
        </w:tabs>
        <w:ind w:left="709"/>
        <w:rPr>
          <w:rFonts w:ascii="Marianne" w:hAnsi="Marianne" w:cs="Arial"/>
        </w:rPr>
      </w:pPr>
      <w:r>
        <w:rPr>
          <w:rFonts w:ascii="Marianne" w:eastAsia="Calibri" w:hAnsi="Marianne" w:cs="Arial"/>
        </w:rPr>
        <w:t>Fonction :</w:t>
      </w:r>
      <w:r>
        <w:rPr>
          <w:rFonts w:ascii="Marianne" w:hAnsi="Marianne" w:cs="Arial"/>
        </w:rPr>
        <w:t xml:space="preserve"> </w:t>
      </w:r>
      <w:r>
        <w:rPr>
          <w:rFonts w:ascii="Marianne" w:hAnsi="Marianne" w:cs="Arial"/>
        </w:rPr>
        <w:tab/>
      </w:r>
    </w:p>
    <w:p>
      <w:pPr>
        <w:tabs>
          <w:tab w:val="left" w:leader="dot" w:pos="9072"/>
        </w:tabs>
        <w:ind w:left="709"/>
        <w:rPr>
          <w:rFonts w:ascii="Marianne" w:hAnsi="Marianne" w:cs="Arial"/>
        </w:rPr>
      </w:pPr>
      <w:r>
        <w:rPr>
          <w:rFonts w:ascii="Marianne" w:eastAsia="Calibri" w:hAnsi="Marianne" w:cs="Arial"/>
        </w:rPr>
        <w:t xml:space="preserve">Tel. : </w:t>
      </w:r>
      <w:r>
        <w:rPr>
          <w:rFonts w:ascii="Marianne" w:hAnsi="Marianne" w:cs="Arial"/>
        </w:rPr>
        <w:tab/>
      </w:r>
    </w:p>
    <w:p>
      <w:pPr>
        <w:tabs>
          <w:tab w:val="left" w:leader="dot" w:pos="9072"/>
        </w:tabs>
        <w:ind w:left="709"/>
        <w:rPr>
          <w:rFonts w:ascii="Marianne" w:hAnsi="Marianne" w:cs="Arial"/>
        </w:rPr>
      </w:pPr>
      <w:r>
        <w:rPr>
          <w:rFonts w:ascii="Marianne" w:eastAsia="Calibri" w:hAnsi="Marianne" w:cs="Arial"/>
        </w:rPr>
        <w:t>Mobile :</w:t>
      </w:r>
      <w:r>
        <w:rPr>
          <w:rFonts w:ascii="Marianne" w:hAnsi="Marianne" w:cs="Arial"/>
        </w:rPr>
        <w:t xml:space="preserve"> </w:t>
      </w:r>
      <w:r>
        <w:rPr>
          <w:rFonts w:ascii="Marianne" w:hAnsi="Marianne" w:cs="Arial"/>
        </w:rPr>
        <w:tab/>
      </w:r>
    </w:p>
    <w:p>
      <w:pPr>
        <w:tabs>
          <w:tab w:val="left" w:leader="dot" w:pos="9072"/>
        </w:tabs>
        <w:ind w:left="709"/>
        <w:rPr>
          <w:rFonts w:ascii="Marianne" w:hAnsi="Marianne" w:cs="Arial"/>
        </w:rPr>
      </w:pPr>
      <w:r>
        <w:rPr>
          <w:rFonts w:ascii="Marianne" w:eastAsia="Calibri" w:hAnsi="Marianne" w:cs="Arial"/>
        </w:rPr>
        <w:t>E-mail :</w:t>
      </w:r>
      <w:r>
        <w:rPr>
          <w:rFonts w:ascii="Marianne" w:hAnsi="Marianne" w:cs="Arial"/>
        </w:rPr>
        <w:t xml:space="preserve"> </w:t>
      </w:r>
      <w:r>
        <w:rPr>
          <w:rFonts w:ascii="Marianne" w:hAnsi="Marianne" w:cs="Arial"/>
        </w:rPr>
        <w:tab/>
      </w:r>
    </w:p>
    <w:p>
      <w:pPr>
        <w:tabs>
          <w:tab w:val="left" w:leader="dot" w:pos="9072"/>
        </w:tabs>
        <w:ind w:left="709"/>
        <w:rPr>
          <w:rFonts w:ascii="Marianne" w:hAnsi="Marianne" w:cs="Arial"/>
        </w:rPr>
      </w:pPr>
    </w:p>
    <w:p>
      <w:pPr>
        <w:tabs>
          <w:tab w:val="left" w:leader="dot" w:pos="9072"/>
        </w:tabs>
        <w:ind w:left="709"/>
        <w:rPr>
          <w:rFonts w:ascii="Marianne" w:hAnsi="Marianne" w:cs="Arial"/>
        </w:rPr>
      </w:pPr>
    </w:p>
    <w:p>
      <w:pPr>
        <w:numPr>
          <w:ilvl w:val="0"/>
          <w:numId w:val="24"/>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PME</w:t>
      </w:r>
      <w:r>
        <w:rPr>
          <w:rFonts w:ascii="Marianne" w:eastAsia="Calibri" w:hAnsi="Marianne" w:cs="Arial"/>
          <w:lang w:eastAsia="en-US"/>
        </w:rPr>
        <w:t xml:space="preserve"> : </w:t>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tabs>
          <w:tab w:val="left" w:leader="dot" w:pos="9072"/>
        </w:tabs>
        <w:ind w:left="709"/>
        <w:rPr>
          <w:rFonts w:ascii="Marianne" w:hAnsi="Marianne" w:cs="Arial"/>
          <w:caps/>
        </w:rPr>
      </w:pPr>
    </w:p>
    <w:p>
      <w:pPr>
        <w:jc w:val="both"/>
        <w:rPr>
          <w:rFonts w:ascii="Marianne" w:hAnsi="Marianne" w:cs="Arial"/>
          <w:b/>
          <w:sz w:val="20"/>
          <w:szCs w:val="20"/>
          <w:highlight w:val="yellow"/>
        </w:rPr>
      </w:pPr>
    </w:p>
    <w:p>
      <w:pPr>
        <w:jc w:val="both"/>
        <w:rPr>
          <w:rFonts w:ascii="Marianne" w:hAnsi="Marianne" w:cs="Arial"/>
          <w:b/>
          <w:sz w:val="20"/>
          <w:szCs w:val="20"/>
          <w:highlight w:val="yellow"/>
        </w:rPr>
      </w:pPr>
    </w:p>
    <w:p>
      <w:pPr>
        <w:pStyle w:val="Titre4"/>
        <w:rPr>
          <w:rFonts w:ascii="Marianne" w:hAnsi="Marianne"/>
          <w:sz w:val="20"/>
          <w:szCs w:val="18"/>
          <w:highlight w:val="yellow"/>
        </w:rPr>
      </w:pPr>
      <w:r>
        <w:rPr>
          <w:rFonts w:ascii="Marianne" w:hAnsi="Marianne"/>
          <w:sz w:val="20"/>
          <w:szCs w:val="18"/>
          <w:highlight w:val="yellow"/>
        </w:rPr>
        <w:br w:type="page"/>
      </w:r>
    </w:p>
    <w:p>
      <w:pPr>
        <w:jc w:val="both"/>
        <w:rPr>
          <w:rFonts w:ascii="Marianne" w:hAnsi="Marianne" w:cs="Arial"/>
          <w:b/>
          <w:sz w:val="20"/>
          <w:szCs w:val="20"/>
          <w:highlight w:val="yellow"/>
        </w:rPr>
      </w:pP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hAnsi="Marianne" w:cs="Arial"/>
          <w:b/>
          <w:sz w:val="32"/>
          <w:szCs w:val="32"/>
        </w:rPr>
        <w:t>Critère 1. Prix</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hAnsi="Marianne" w:cs="Arial"/>
          <w:b/>
          <w:sz w:val="32"/>
          <w:szCs w:val="32"/>
        </w:rPr>
        <w:t>(Critère pondéré à 60 %)</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p>
    <w:p>
      <w:pPr>
        <w:jc w:val="both"/>
        <w:rPr>
          <w:rFonts w:ascii="Marianne" w:hAnsi="Marianne" w:cs="Arial"/>
          <w:sz w:val="22"/>
          <w:szCs w:val="22"/>
        </w:rPr>
      </w:pPr>
    </w:p>
    <w:p>
      <w:pPr>
        <w:jc w:val="both"/>
        <w:rPr>
          <w:rFonts w:ascii="Marianne" w:hAnsi="Marianne" w:cs="Arial"/>
          <w:sz w:val="22"/>
          <w:szCs w:val="22"/>
        </w:rPr>
      </w:pPr>
    </w:p>
    <w:p>
      <w:pPr>
        <w:jc w:val="both"/>
        <w:rPr>
          <w:rFonts w:ascii="Marianne" w:hAnsi="Marianne" w:cs="Arial"/>
          <w:sz w:val="22"/>
          <w:szCs w:val="22"/>
        </w:rPr>
      </w:pPr>
      <w:r>
        <w:rPr>
          <w:rFonts w:ascii="Marianne" w:hAnsi="Marianne" w:cs="Arial"/>
          <w:sz w:val="22"/>
          <w:szCs w:val="22"/>
        </w:rPr>
        <w:t>Le jugement des offres retenues s'établira à partir de l'analyse des prix unitaires figurant au bordereau de prix (BPU).</w:t>
      </w:r>
    </w:p>
    <w:p>
      <w:pPr>
        <w:jc w:val="both"/>
        <w:rPr>
          <w:rFonts w:ascii="Marianne" w:hAnsi="Marianne" w:cs="Arial"/>
          <w:sz w:val="22"/>
          <w:szCs w:val="22"/>
        </w:rPr>
      </w:pPr>
    </w:p>
    <w:p>
      <w:pPr>
        <w:jc w:val="both"/>
        <w:rPr>
          <w:rFonts w:ascii="Marianne" w:hAnsi="Marianne" w:cs="Arial"/>
          <w:sz w:val="22"/>
          <w:szCs w:val="22"/>
        </w:rPr>
      </w:pPr>
      <w:r>
        <w:rPr>
          <w:rFonts w:ascii="Marianne" w:hAnsi="Marianne" w:cs="Arial"/>
          <w:sz w:val="22"/>
          <w:szCs w:val="22"/>
        </w:rPr>
        <w:t>A cet effet, une simulation (non communiquée) est opérée en appliquant aux prix unitaires proposés par le candidat, des quantités d'ouvrage représentatives des commandes susceptibles d'être passées par l'administration pendant la durée de validité du marché.</w:t>
      </w:r>
    </w:p>
    <w:p>
      <w:pPr>
        <w:jc w:val="both"/>
        <w:rPr>
          <w:rFonts w:ascii="Marianne" w:hAnsi="Marianne" w:cs="Arial"/>
          <w:sz w:val="22"/>
          <w:szCs w:val="22"/>
        </w:rPr>
      </w:pPr>
    </w:p>
    <w:p>
      <w:pPr>
        <w:jc w:val="both"/>
        <w:rPr>
          <w:rFonts w:ascii="Marianne" w:hAnsi="Marianne" w:cs="Arial"/>
          <w:sz w:val="22"/>
          <w:szCs w:val="22"/>
        </w:rPr>
      </w:pPr>
      <w:r>
        <w:rPr>
          <w:rFonts w:ascii="Marianne" w:hAnsi="Marianne" w:cs="Arial"/>
          <w:sz w:val="22"/>
          <w:szCs w:val="22"/>
        </w:rPr>
        <w:t xml:space="preserve">A partir du montant global obtenu par cette simulation, les offres retenues sont notées de la moins </w:t>
      </w:r>
      <w:proofErr w:type="spellStart"/>
      <w:r>
        <w:rPr>
          <w:rFonts w:ascii="Marianne" w:hAnsi="Marianne" w:cs="Arial"/>
          <w:sz w:val="22"/>
          <w:szCs w:val="22"/>
        </w:rPr>
        <w:t>disante</w:t>
      </w:r>
      <w:proofErr w:type="spellEnd"/>
      <w:r>
        <w:rPr>
          <w:rFonts w:ascii="Marianne" w:hAnsi="Marianne" w:cs="Arial"/>
          <w:sz w:val="22"/>
          <w:szCs w:val="22"/>
        </w:rPr>
        <w:t xml:space="preserve"> à la plus </w:t>
      </w:r>
      <w:proofErr w:type="spellStart"/>
      <w:r>
        <w:rPr>
          <w:rFonts w:ascii="Marianne" w:hAnsi="Marianne" w:cs="Arial"/>
          <w:sz w:val="22"/>
          <w:szCs w:val="22"/>
        </w:rPr>
        <w:t>disante</w:t>
      </w:r>
      <w:proofErr w:type="spellEnd"/>
      <w:r>
        <w:rPr>
          <w:rFonts w:ascii="Marianne" w:hAnsi="Marianne" w:cs="Arial"/>
          <w:sz w:val="22"/>
          <w:szCs w:val="22"/>
        </w:rPr>
        <w:t>.</w:t>
      </w:r>
    </w:p>
    <w:p>
      <w:pPr>
        <w:shd w:val="clear" w:color="auto" w:fill="FFFFFF"/>
        <w:spacing w:after="120"/>
        <w:jc w:val="center"/>
        <w:rPr>
          <w:rFonts w:ascii="Marianne" w:hAnsi="Marianne" w:cs="Arial"/>
          <w:caps/>
          <w:sz w:val="20"/>
          <w:szCs w:val="20"/>
          <w:highlight w:val="yellow"/>
        </w:rPr>
      </w:pPr>
      <w:r>
        <w:rPr>
          <w:rFonts w:ascii="Marianne" w:hAnsi="Marianne" w:cs="Arial"/>
          <w:b/>
          <w:sz w:val="18"/>
          <w:szCs w:val="18"/>
          <w:highlight w:val="yellow"/>
        </w:rPr>
        <w:br w:type="page"/>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hAnsi="Marianne" w:cs="Arial"/>
          <w:b/>
          <w:sz w:val="32"/>
          <w:szCs w:val="32"/>
        </w:rPr>
        <w:t>PRINCIPE DU CADRE ET ÉLÉMENTS DU MEMOIRE TECHNIQUE</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p>
    <w:p>
      <w:pPr>
        <w:jc w:val="both"/>
        <w:rPr>
          <w:rFonts w:ascii="Marianne" w:hAnsi="Marianne" w:cs="Arial"/>
          <w:sz w:val="22"/>
          <w:szCs w:val="22"/>
        </w:rPr>
      </w:pPr>
    </w:p>
    <w:p>
      <w:pPr>
        <w:jc w:val="both"/>
        <w:rPr>
          <w:rFonts w:ascii="Marianne" w:hAnsi="Marianne" w:cs="Arial"/>
          <w:sz w:val="22"/>
          <w:szCs w:val="22"/>
        </w:rPr>
      </w:pPr>
    </w:p>
    <w:p>
      <w:pPr>
        <w:pStyle w:val="Corpsdetexte"/>
        <w:spacing w:before="120" w:after="120"/>
        <w:jc w:val="both"/>
        <w:rPr>
          <w:rFonts w:ascii="Marianne" w:hAnsi="Marianne"/>
          <w:b w:val="0"/>
          <w:caps w:val="0"/>
          <w:sz w:val="22"/>
          <w:szCs w:val="22"/>
        </w:rPr>
      </w:pPr>
      <w:r>
        <w:rPr>
          <w:rFonts w:ascii="Marianne" w:hAnsi="Marianne"/>
          <w:b w:val="0"/>
          <w:caps w:val="0"/>
          <w:sz w:val="22"/>
          <w:szCs w:val="22"/>
        </w:rPr>
        <w:t xml:space="preserve">Le candidat devra remettre un mémoire technique des dispositions qu’il se propose d'adopter pour l'exécution des prestations et </w:t>
      </w:r>
      <w:r>
        <w:rPr>
          <w:rFonts w:ascii="Marianne" w:hAnsi="Marianne"/>
          <w:caps w:val="0"/>
          <w:sz w:val="22"/>
          <w:szCs w:val="22"/>
        </w:rPr>
        <w:t>comprenant obligatoirement les éléments ci-après énoncés</w:t>
      </w:r>
      <w:r>
        <w:rPr>
          <w:rFonts w:ascii="Marianne" w:hAnsi="Marianne"/>
          <w:b w:val="0"/>
          <w:caps w:val="0"/>
          <w:sz w:val="22"/>
          <w:szCs w:val="22"/>
        </w:rPr>
        <w:t xml:space="preserve">. </w:t>
      </w:r>
    </w:p>
    <w:p>
      <w:pPr>
        <w:pStyle w:val="Corpsdetexte"/>
        <w:spacing w:before="120" w:after="120"/>
        <w:jc w:val="both"/>
        <w:rPr>
          <w:rFonts w:ascii="Marianne" w:hAnsi="Marianne"/>
          <w:b w:val="0"/>
          <w:caps w:val="0"/>
          <w:sz w:val="22"/>
          <w:szCs w:val="22"/>
        </w:rPr>
      </w:pPr>
    </w:p>
    <w:p>
      <w:pPr>
        <w:pStyle w:val="Corpsdetexte"/>
        <w:spacing w:before="120" w:after="120"/>
        <w:jc w:val="both"/>
        <w:rPr>
          <w:rFonts w:ascii="Marianne" w:hAnsi="Marianne"/>
          <w:b w:val="0"/>
          <w:caps w:val="0"/>
          <w:sz w:val="22"/>
          <w:szCs w:val="22"/>
        </w:rPr>
      </w:pPr>
      <w:r>
        <w:rPr>
          <w:rFonts w:ascii="Marianne" w:hAnsi="Marianne"/>
          <w:b w:val="0"/>
          <w:caps w:val="0"/>
          <w:sz w:val="22"/>
          <w:szCs w:val="22"/>
        </w:rPr>
        <w:t>Ce cadre est exhaustif : toutes les rubriques doivent être renseignées par le candidat qui n’a pas à produire d’autres informations que celles étant expressément sollicitées dans le présent cadre du mémoire. Il servira au jugement des offres.</w:t>
      </w:r>
    </w:p>
    <w:p>
      <w:pPr>
        <w:pStyle w:val="Corpsdetexte"/>
        <w:spacing w:before="120" w:after="120"/>
        <w:jc w:val="both"/>
        <w:rPr>
          <w:rFonts w:ascii="Marianne" w:hAnsi="Marianne"/>
          <w:b w:val="0"/>
          <w:caps w:val="0"/>
          <w:sz w:val="22"/>
          <w:szCs w:val="22"/>
        </w:rPr>
      </w:pPr>
    </w:p>
    <w:p>
      <w:pPr>
        <w:pStyle w:val="Corpsdetexte"/>
        <w:spacing w:before="120" w:after="120"/>
        <w:jc w:val="both"/>
        <w:rPr>
          <w:rFonts w:ascii="Marianne" w:hAnsi="Marianne"/>
          <w:b w:val="0"/>
          <w:caps w:val="0"/>
          <w:sz w:val="22"/>
          <w:szCs w:val="22"/>
          <w:u w:val="single"/>
        </w:rPr>
      </w:pPr>
      <w:r>
        <w:rPr>
          <w:rFonts w:ascii="Marianne" w:hAnsi="Marianne"/>
          <w:b w:val="0"/>
          <w:caps w:val="0"/>
          <w:sz w:val="22"/>
          <w:szCs w:val="22"/>
          <w:u w:val="single"/>
        </w:rPr>
        <w:t xml:space="preserve">Le mémoire devra être spécifique à ce projet et présenté de façon à bien faire apparaître chacun des points suivants et dans l’ordre dans lequel ils sont mentionnés. </w:t>
      </w:r>
    </w:p>
    <w:p>
      <w:pPr>
        <w:pStyle w:val="Corpsdetexte"/>
        <w:spacing w:before="120" w:after="120"/>
        <w:jc w:val="both"/>
        <w:rPr>
          <w:rFonts w:ascii="Marianne" w:hAnsi="Marianne"/>
          <w:b w:val="0"/>
          <w:caps w:val="0"/>
          <w:sz w:val="22"/>
          <w:szCs w:val="22"/>
          <w:u w:val="single"/>
        </w:rPr>
      </w:pPr>
    </w:p>
    <w:p>
      <w:pPr>
        <w:pStyle w:val="Corpsdetexte"/>
        <w:spacing w:before="120" w:after="120"/>
        <w:jc w:val="both"/>
        <w:rPr>
          <w:rFonts w:ascii="Marianne" w:hAnsi="Marianne"/>
          <w:b w:val="0"/>
          <w:caps w:val="0"/>
          <w:sz w:val="22"/>
          <w:szCs w:val="22"/>
        </w:rPr>
      </w:pPr>
      <w:r>
        <w:rPr>
          <w:rFonts w:ascii="Marianne" w:hAnsi="Marianne"/>
          <w:b w:val="0"/>
          <w:caps w:val="0"/>
          <w:sz w:val="22"/>
          <w:szCs w:val="22"/>
        </w:rPr>
        <w:t>Le candidat est averti que l’acheteur ne demandera pas de complément au mémoire si ce dernier est trop succinct.</w:t>
      </w:r>
    </w:p>
    <w:p>
      <w:pPr>
        <w:pStyle w:val="Corpsdetexte"/>
        <w:spacing w:before="120" w:after="120"/>
        <w:jc w:val="both"/>
        <w:rPr>
          <w:rFonts w:ascii="Marianne" w:hAnsi="Marianne"/>
          <w:b w:val="0"/>
          <w:caps w:val="0"/>
          <w:sz w:val="22"/>
          <w:szCs w:val="22"/>
        </w:rPr>
      </w:pPr>
    </w:p>
    <w:p>
      <w:pPr>
        <w:spacing w:after="160" w:line="259" w:lineRule="auto"/>
        <w:contextualSpacing/>
        <w:jc w:val="both"/>
        <w:rPr>
          <w:rFonts w:ascii="Marianne" w:eastAsia="Calibri" w:hAnsi="Marianne" w:cs="Arial"/>
          <w:sz w:val="22"/>
          <w:szCs w:val="22"/>
          <w:lang w:eastAsia="en-US"/>
        </w:rPr>
      </w:pPr>
      <w:r>
        <w:rPr>
          <w:rFonts w:ascii="Marianne" w:eastAsia="Calibri" w:hAnsi="Marianne" w:cs="Arial"/>
          <w:sz w:val="22"/>
          <w:szCs w:val="22"/>
          <w:lang w:eastAsia="en-US"/>
        </w:rPr>
        <w:t xml:space="preserve">Le critère technique est pondéré à hauteur de 40%. </w:t>
      </w:r>
    </w:p>
    <w:p>
      <w:pPr>
        <w:spacing w:after="160" w:line="259" w:lineRule="auto"/>
        <w:contextualSpacing/>
        <w:jc w:val="both"/>
        <w:rPr>
          <w:rFonts w:ascii="Marianne" w:eastAsia="Calibri" w:hAnsi="Marianne" w:cs="Arial"/>
          <w:sz w:val="22"/>
          <w:szCs w:val="22"/>
          <w:lang w:eastAsia="en-US"/>
        </w:rPr>
      </w:pPr>
    </w:p>
    <w:p>
      <w:pPr>
        <w:spacing w:after="160" w:line="259" w:lineRule="auto"/>
        <w:contextualSpacing/>
        <w:jc w:val="both"/>
        <w:rPr>
          <w:rFonts w:ascii="Marianne" w:eastAsia="Calibri" w:hAnsi="Marianne" w:cs="Arial"/>
          <w:sz w:val="22"/>
          <w:szCs w:val="22"/>
          <w:lang w:eastAsia="en-US"/>
        </w:rPr>
      </w:pPr>
      <w:r>
        <w:rPr>
          <w:rFonts w:ascii="Marianne" w:eastAsia="Calibri" w:hAnsi="Marianne" w:cs="Arial"/>
          <w:sz w:val="22"/>
          <w:szCs w:val="22"/>
          <w:lang w:eastAsia="en-US"/>
        </w:rPr>
        <w:t>La note globale est attribuée à partir des éléments fournis dans le document "cadre du mémoire technique et évaluation de l'offre", compte tenu de la pondération suivante :</w:t>
      </w:r>
    </w:p>
    <w:p>
      <w:pPr>
        <w:spacing w:after="160" w:line="259" w:lineRule="auto"/>
        <w:contextualSpacing/>
        <w:jc w:val="both"/>
        <w:rPr>
          <w:rFonts w:ascii="Marianne" w:eastAsia="Calibri" w:hAnsi="Marianne" w:cs="Arial"/>
          <w:sz w:val="22"/>
          <w:szCs w:val="22"/>
          <w:lang w:eastAsia="en-US"/>
        </w:rPr>
      </w:pPr>
    </w:p>
    <w:p>
      <w:pPr>
        <w:spacing w:after="160" w:line="259" w:lineRule="auto"/>
        <w:contextualSpacing/>
        <w:jc w:val="both"/>
        <w:rPr>
          <w:rFonts w:ascii="Marianne" w:eastAsia="Calibri" w:hAnsi="Marianne" w:cs="Arial"/>
          <w:sz w:val="22"/>
          <w:szCs w:val="22"/>
          <w:lang w:eastAsia="en-US"/>
        </w:rPr>
      </w:pPr>
      <w:r>
        <w:rPr>
          <w:rFonts w:ascii="Marianne" w:eastAsia="Calibri" w:hAnsi="Marianne" w:cs="Arial"/>
          <w:sz w:val="22"/>
          <w:szCs w:val="22"/>
          <w:lang w:eastAsia="en-US"/>
        </w:rPr>
        <w:t>1/ Profil des intervenants : 25%</w:t>
      </w:r>
    </w:p>
    <w:p>
      <w:pPr>
        <w:spacing w:after="160" w:line="259" w:lineRule="auto"/>
        <w:contextualSpacing/>
        <w:jc w:val="both"/>
        <w:rPr>
          <w:rFonts w:ascii="Marianne" w:eastAsia="Calibri" w:hAnsi="Marianne" w:cs="Arial"/>
          <w:sz w:val="22"/>
          <w:szCs w:val="22"/>
          <w:lang w:eastAsia="en-US"/>
        </w:rPr>
      </w:pPr>
    </w:p>
    <w:p>
      <w:pPr>
        <w:spacing w:after="160" w:line="259" w:lineRule="auto"/>
        <w:contextualSpacing/>
        <w:jc w:val="both"/>
        <w:rPr>
          <w:rFonts w:ascii="Marianne" w:eastAsia="Calibri" w:hAnsi="Marianne" w:cs="Arial"/>
          <w:sz w:val="22"/>
          <w:szCs w:val="22"/>
          <w:lang w:eastAsia="en-US"/>
        </w:rPr>
      </w:pPr>
      <w:r>
        <w:rPr>
          <w:rFonts w:ascii="Marianne" w:eastAsia="Calibri" w:hAnsi="Marianne" w:cs="Arial"/>
          <w:sz w:val="22"/>
          <w:szCs w:val="22"/>
          <w:lang w:eastAsia="en-US"/>
        </w:rPr>
        <w:t>2/ Organisation mise en œuvre pour l’exécution de la prestation : 5%</w:t>
      </w:r>
    </w:p>
    <w:p>
      <w:pPr>
        <w:spacing w:after="160" w:line="259" w:lineRule="auto"/>
        <w:contextualSpacing/>
        <w:jc w:val="both"/>
        <w:rPr>
          <w:rFonts w:ascii="Marianne" w:eastAsia="Calibri" w:hAnsi="Marianne" w:cs="Arial"/>
          <w:sz w:val="22"/>
          <w:szCs w:val="22"/>
          <w:lang w:eastAsia="en-US"/>
        </w:rPr>
      </w:pPr>
    </w:p>
    <w:p>
      <w:pPr>
        <w:spacing w:after="160" w:line="259" w:lineRule="auto"/>
        <w:contextualSpacing/>
        <w:jc w:val="both"/>
        <w:rPr>
          <w:rFonts w:ascii="Marianne" w:eastAsia="Calibri" w:hAnsi="Marianne" w:cs="Arial"/>
          <w:sz w:val="22"/>
          <w:szCs w:val="22"/>
          <w:lang w:eastAsia="en-US"/>
        </w:rPr>
      </w:pPr>
      <w:r>
        <w:rPr>
          <w:rFonts w:ascii="Marianne" w:eastAsia="Calibri" w:hAnsi="Marianne" w:cs="Arial"/>
          <w:sz w:val="22"/>
          <w:szCs w:val="22"/>
          <w:lang w:eastAsia="en-US"/>
        </w:rPr>
        <w:t>3/ Politique qualité mise en œuvre dans le cadre de l’exécution du contrat : 5%</w:t>
      </w:r>
    </w:p>
    <w:p>
      <w:pPr>
        <w:spacing w:after="160" w:line="259" w:lineRule="auto"/>
        <w:contextualSpacing/>
        <w:jc w:val="both"/>
        <w:rPr>
          <w:rFonts w:ascii="Marianne" w:eastAsia="Calibri" w:hAnsi="Marianne" w:cs="Arial"/>
          <w:sz w:val="22"/>
          <w:szCs w:val="22"/>
          <w:lang w:eastAsia="en-US"/>
        </w:rPr>
      </w:pPr>
    </w:p>
    <w:p>
      <w:pPr>
        <w:spacing w:after="160" w:line="259" w:lineRule="auto"/>
        <w:contextualSpacing/>
        <w:rPr>
          <w:rFonts w:ascii="Marianne" w:eastAsia="Calibri" w:hAnsi="Marianne" w:cs="Arial"/>
          <w:sz w:val="22"/>
          <w:szCs w:val="22"/>
          <w:lang w:eastAsia="en-US"/>
        </w:rPr>
      </w:pPr>
      <w:r>
        <w:rPr>
          <w:rFonts w:ascii="Marianne" w:eastAsia="Calibri" w:hAnsi="Marianne" w:cs="Arial"/>
          <w:sz w:val="22"/>
          <w:szCs w:val="22"/>
          <w:lang w:eastAsia="en-US"/>
        </w:rPr>
        <w:t>4/ Critère environnemental : mesures mises en œuvre pour la protection de l’environnement et le développement durable dans le cadre de la prestation</w:t>
      </w:r>
    </w:p>
    <w:p>
      <w:pPr>
        <w:spacing w:after="160" w:line="259" w:lineRule="auto"/>
        <w:contextualSpacing/>
        <w:jc w:val="both"/>
        <w:rPr>
          <w:rFonts w:ascii="Marianne" w:eastAsia="Calibri" w:hAnsi="Marianne" w:cs="Arial"/>
          <w:sz w:val="22"/>
          <w:szCs w:val="22"/>
          <w:lang w:eastAsia="en-US"/>
        </w:rPr>
      </w:pPr>
    </w:p>
    <w:p>
      <w:pPr>
        <w:spacing w:after="160" w:line="259" w:lineRule="auto"/>
        <w:contextualSpacing/>
        <w:jc w:val="both"/>
        <w:rPr>
          <w:rFonts w:ascii="Marianne" w:eastAsia="Calibri" w:hAnsi="Marianne" w:cs="Arial"/>
          <w:sz w:val="22"/>
          <w:szCs w:val="22"/>
          <w:lang w:eastAsia="en-US"/>
        </w:rPr>
      </w:pPr>
    </w:p>
    <w:p>
      <w:pPr>
        <w:shd w:val="clear" w:color="auto" w:fill="FFFFFF"/>
        <w:spacing w:after="120"/>
        <w:rPr>
          <w:rFonts w:ascii="Marianne" w:hAnsi="Marianne" w:cs="Arial"/>
          <w:sz w:val="18"/>
          <w:szCs w:val="18"/>
          <w:highlight w:val="yellow"/>
        </w:rPr>
      </w:pPr>
      <w:r>
        <w:rPr>
          <w:rFonts w:ascii="Marianne" w:hAnsi="Marianne" w:cs="Arial"/>
          <w:sz w:val="18"/>
          <w:szCs w:val="18"/>
          <w:highlight w:val="yellow"/>
        </w:rPr>
        <w:br w:type="page"/>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hAnsi="Marianne" w:cs="Arial"/>
          <w:b/>
          <w:sz w:val="32"/>
          <w:szCs w:val="32"/>
        </w:rPr>
        <w:t xml:space="preserve">Critère 2. Valeur technique </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hAnsi="Marianne" w:cs="Arial"/>
          <w:b/>
          <w:sz w:val="32"/>
          <w:szCs w:val="32"/>
        </w:rPr>
        <w:t xml:space="preserve">Sous-critère 1- Profil des intervenants </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hAnsi="Marianne" w:cs="Arial"/>
          <w:b/>
          <w:sz w:val="32"/>
          <w:szCs w:val="32"/>
        </w:rPr>
        <w:t>(Critère pondéré à 25 %)</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p>
    <w:p>
      <w:pPr>
        <w:spacing w:after="160" w:line="259" w:lineRule="auto"/>
        <w:ind w:left="720"/>
        <w:contextualSpacing/>
        <w:jc w:val="both"/>
        <w:rPr>
          <w:rFonts w:ascii="Marianne" w:hAnsi="Marianne" w:cs="Arial"/>
          <w:sz w:val="22"/>
          <w:szCs w:val="22"/>
        </w:rPr>
      </w:pPr>
    </w:p>
    <w:p>
      <w:pPr>
        <w:spacing w:after="160" w:line="259" w:lineRule="auto"/>
        <w:ind w:left="720"/>
        <w:contextualSpacing/>
        <w:jc w:val="both"/>
        <w:rPr>
          <w:rFonts w:ascii="Marianne" w:hAnsi="Marianne" w:cs="Arial"/>
          <w:sz w:val="22"/>
          <w:szCs w:val="22"/>
        </w:rPr>
      </w:pPr>
    </w:p>
    <w:p>
      <w:pPr>
        <w:spacing w:after="160" w:line="259" w:lineRule="auto"/>
        <w:ind w:left="720"/>
        <w:contextualSpacing/>
        <w:jc w:val="both"/>
        <w:rPr>
          <w:rFonts w:ascii="Marianne" w:hAnsi="Marianne" w:cs="Arial"/>
          <w:sz w:val="22"/>
          <w:szCs w:val="22"/>
        </w:rPr>
      </w:pPr>
      <w:r>
        <w:rPr>
          <w:rFonts w:ascii="Marianne" w:hAnsi="Marianne" w:cs="Arial"/>
          <w:sz w:val="22"/>
          <w:szCs w:val="22"/>
        </w:rPr>
        <w:t>Dans ce chapitre, le candidat apporte les informations nécessaires relatives aux moyens humains pour l’exécution des prestations.</w:t>
      </w:r>
    </w:p>
    <w:p>
      <w:pPr>
        <w:spacing w:after="160" w:line="259" w:lineRule="auto"/>
        <w:ind w:left="720"/>
        <w:contextualSpacing/>
        <w:jc w:val="both"/>
        <w:rPr>
          <w:rFonts w:ascii="Marianne" w:hAnsi="Marianne" w:cs="Arial"/>
          <w:sz w:val="22"/>
          <w:szCs w:val="22"/>
        </w:rPr>
      </w:pPr>
    </w:p>
    <w:p>
      <w:pPr>
        <w:spacing w:after="160" w:line="259" w:lineRule="auto"/>
        <w:ind w:left="720"/>
        <w:contextualSpacing/>
        <w:jc w:val="both"/>
        <w:rPr>
          <w:rFonts w:ascii="Marianne" w:hAnsi="Marianne" w:cs="Arial"/>
          <w:sz w:val="22"/>
          <w:szCs w:val="22"/>
        </w:rPr>
      </w:pPr>
      <w:r>
        <w:rPr>
          <w:rFonts w:ascii="Marianne" w:hAnsi="Marianne" w:cs="Arial"/>
          <w:sz w:val="22"/>
          <w:szCs w:val="22"/>
        </w:rPr>
        <w:t>Le candidat décrit précisément les éléments ci-après :</w:t>
      </w:r>
    </w:p>
    <w:p>
      <w:pPr>
        <w:spacing w:after="160" w:line="259" w:lineRule="auto"/>
        <w:contextualSpacing/>
        <w:jc w:val="both"/>
        <w:rPr>
          <w:rFonts w:ascii="Marianne" w:hAnsi="Marianne" w:cs="Arial"/>
          <w:sz w:val="22"/>
          <w:szCs w:val="22"/>
        </w:rPr>
      </w:pPr>
    </w:p>
    <w:p>
      <w:pPr>
        <w:spacing w:after="160" w:line="259" w:lineRule="auto"/>
        <w:contextualSpacing/>
        <w:jc w:val="both"/>
        <w:rPr>
          <w:rFonts w:ascii="Marianne" w:hAnsi="Marianne" w:cs="Arial"/>
          <w:sz w:val="22"/>
          <w:szCs w:val="22"/>
          <w:highlight w:val="yellow"/>
        </w:rPr>
      </w:pPr>
    </w:p>
    <w:p>
      <w:pPr>
        <w:numPr>
          <w:ilvl w:val="0"/>
          <w:numId w:val="7"/>
        </w:numPr>
        <w:spacing w:after="160" w:line="259" w:lineRule="auto"/>
        <w:ind w:left="984"/>
        <w:contextualSpacing/>
        <w:jc w:val="both"/>
        <w:rPr>
          <w:rFonts w:ascii="Marianne" w:eastAsia="Calibri" w:hAnsi="Marianne" w:cs="Arial"/>
          <w:b/>
          <w:sz w:val="22"/>
          <w:szCs w:val="22"/>
          <w:lang w:eastAsia="en-US"/>
        </w:rPr>
      </w:pPr>
      <w:proofErr w:type="gramStart"/>
      <w:r>
        <w:rPr>
          <w:rFonts w:ascii="Marianne" w:eastAsia="Calibri" w:hAnsi="Marianne" w:cs="Arial"/>
          <w:b/>
          <w:sz w:val="22"/>
          <w:szCs w:val="22"/>
          <w:lang w:eastAsia="en-US"/>
        </w:rPr>
        <w:t>qualifications</w:t>
      </w:r>
      <w:proofErr w:type="gramEnd"/>
      <w:r>
        <w:rPr>
          <w:rFonts w:ascii="Marianne" w:eastAsia="Calibri" w:hAnsi="Marianne" w:cs="Arial"/>
          <w:b/>
          <w:sz w:val="22"/>
          <w:szCs w:val="22"/>
          <w:lang w:eastAsia="en-US"/>
        </w:rPr>
        <w:t xml:space="preserve"> des intervenants : </w:t>
      </w:r>
    </w:p>
    <w:p>
      <w:pPr>
        <w:spacing w:line="259" w:lineRule="auto"/>
        <w:ind w:left="1020"/>
        <w:contextualSpacing/>
        <w:jc w:val="both"/>
        <w:rPr>
          <w:rFonts w:ascii="Marianne" w:eastAsia="Calibri" w:hAnsi="Marianne" w:cs="Arial"/>
          <w:sz w:val="22"/>
          <w:szCs w:val="22"/>
          <w:lang w:eastAsia="en-US"/>
        </w:rPr>
      </w:pPr>
    </w:p>
    <w:p>
      <w:pPr>
        <w:spacing w:line="259" w:lineRule="auto"/>
        <w:ind w:left="1247"/>
        <w:contextualSpacing/>
        <w:jc w:val="both"/>
        <w:rPr>
          <w:rFonts w:ascii="Marianne" w:eastAsia="Calibri" w:hAnsi="Marianne" w:cs="Arial"/>
          <w:sz w:val="22"/>
          <w:szCs w:val="22"/>
          <w:lang w:eastAsia="en-US"/>
        </w:rPr>
      </w:pPr>
      <w:r>
        <w:rPr>
          <w:rFonts w:ascii="Marianne" w:eastAsia="Calibri" w:hAnsi="Marianne" w:cs="Arial"/>
          <w:sz w:val="22"/>
          <w:szCs w:val="22"/>
          <w:lang w:eastAsia="en-US"/>
        </w:rPr>
        <w:t>&gt; CV des personnels d’encadrement du projet et expérience sur des projets similaires</w:t>
      </w:r>
    </w:p>
    <w:p>
      <w:pPr>
        <w:spacing w:line="259" w:lineRule="auto"/>
        <w:ind w:left="1247"/>
        <w:contextualSpacing/>
        <w:jc w:val="both"/>
        <w:rPr>
          <w:rFonts w:ascii="Marianne" w:eastAsia="Calibri" w:hAnsi="Marianne" w:cs="Arial"/>
          <w:sz w:val="22"/>
          <w:szCs w:val="22"/>
          <w:lang w:eastAsia="en-US"/>
        </w:rPr>
      </w:pPr>
    </w:p>
    <w:p>
      <w:pPr>
        <w:spacing w:line="259" w:lineRule="auto"/>
        <w:ind w:left="1247"/>
        <w:contextualSpacing/>
        <w:jc w:val="both"/>
        <w:rPr>
          <w:rFonts w:ascii="Marianne" w:eastAsia="Calibri" w:hAnsi="Marianne" w:cs="Arial"/>
          <w:sz w:val="22"/>
          <w:szCs w:val="22"/>
          <w:lang w:eastAsia="en-US"/>
        </w:rPr>
      </w:pPr>
      <w:r>
        <w:rPr>
          <w:rFonts w:ascii="Marianne" w:eastAsia="Calibri" w:hAnsi="Marianne" w:cs="Arial"/>
          <w:sz w:val="22"/>
          <w:szCs w:val="22"/>
          <w:lang w:eastAsia="en-US"/>
        </w:rPr>
        <w:t>&gt; CV et qualifications des intervenants dans le cadre du marché</w:t>
      </w:r>
    </w:p>
    <w:p>
      <w:pPr>
        <w:spacing w:line="259" w:lineRule="auto"/>
        <w:ind w:left="1247"/>
        <w:contextualSpacing/>
        <w:jc w:val="both"/>
        <w:rPr>
          <w:rFonts w:ascii="Marianne" w:eastAsia="Calibri" w:hAnsi="Marianne" w:cs="Arial"/>
          <w:sz w:val="22"/>
          <w:szCs w:val="22"/>
          <w:lang w:eastAsia="en-US"/>
        </w:rPr>
      </w:pPr>
      <w:r>
        <w:rPr>
          <w:rFonts w:ascii="Marianne" w:eastAsia="Calibri" w:hAnsi="Marianne" w:cs="Arial"/>
          <w:sz w:val="22"/>
          <w:szCs w:val="22"/>
          <w:lang w:eastAsia="en-US"/>
        </w:rPr>
        <w:tab/>
      </w:r>
    </w:p>
    <w:p>
      <w:pPr>
        <w:spacing w:line="259" w:lineRule="auto"/>
        <w:ind w:left="1247"/>
        <w:contextualSpacing/>
        <w:jc w:val="both"/>
        <w:rPr>
          <w:rFonts w:ascii="Marianne" w:eastAsia="Calibri" w:hAnsi="Marianne" w:cs="Arial"/>
          <w:sz w:val="22"/>
          <w:szCs w:val="22"/>
          <w:lang w:eastAsia="en-US"/>
        </w:rPr>
      </w:pPr>
    </w:p>
    <w:p>
      <w:pPr>
        <w:spacing w:line="259" w:lineRule="auto"/>
        <w:ind w:left="1247"/>
        <w:contextualSpacing/>
        <w:jc w:val="both"/>
        <w:rPr>
          <w:rFonts w:ascii="Marianne" w:eastAsia="Calibri" w:hAnsi="Marianne" w:cs="Arial"/>
          <w:sz w:val="22"/>
          <w:szCs w:val="22"/>
          <w:lang w:eastAsia="en-US"/>
        </w:rPr>
      </w:pPr>
      <w:r>
        <w:rPr>
          <w:rFonts w:ascii="Marianne" w:eastAsia="Calibri" w:hAnsi="Marianne" w:cs="Arial"/>
          <w:sz w:val="22"/>
          <w:szCs w:val="22"/>
          <w:lang w:eastAsia="en-US"/>
        </w:rPr>
        <w:t>&gt; Vivier potentiel de l’entreprise</w:t>
      </w:r>
    </w:p>
    <w:p>
      <w:pPr>
        <w:spacing w:line="259" w:lineRule="auto"/>
        <w:ind w:left="1247"/>
        <w:contextualSpacing/>
        <w:jc w:val="both"/>
        <w:rPr>
          <w:rFonts w:ascii="Marianne" w:eastAsia="Calibri" w:hAnsi="Marianne" w:cs="Arial"/>
          <w:sz w:val="22"/>
          <w:szCs w:val="22"/>
          <w:lang w:eastAsia="en-US"/>
        </w:rPr>
      </w:pPr>
    </w:p>
    <w:p>
      <w:pPr>
        <w:spacing w:line="259" w:lineRule="auto"/>
        <w:ind w:left="1247"/>
        <w:contextualSpacing/>
        <w:jc w:val="both"/>
        <w:rPr>
          <w:rFonts w:ascii="Marianne" w:eastAsia="Calibri" w:hAnsi="Marianne" w:cs="Arial"/>
          <w:sz w:val="22"/>
          <w:szCs w:val="22"/>
          <w:lang w:eastAsia="en-US"/>
        </w:rPr>
      </w:pPr>
    </w:p>
    <w:p>
      <w:pPr>
        <w:numPr>
          <w:ilvl w:val="0"/>
          <w:numId w:val="7"/>
        </w:numPr>
        <w:spacing w:after="160" w:line="259" w:lineRule="auto"/>
        <w:ind w:left="984"/>
        <w:contextualSpacing/>
        <w:jc w:val="both"/>
        <w:rPr>
          <w:rFonts w:ascii="Marianne" w:eastAsia="Calibri" w:hAnsi="Marianne" w:cs="Arial"/>
          <w:b/>
          <w:sz w:val="22"/>
          <w:szCs w:val="22"/>
          <w:lang w:eastAsia="en-US"/>
        </w:rPr>
      </w:pPr>
      <w:r>
        <w:rPr>
          <w:rFonts w:ascii="Marianne" w:eastAsia="Calibri" w:hAnsi="Marianne" w:cs="Arial"/>
          <w:b/>
          <w:sz w:val="22"/>
          <w:szCs w:val="22"/>
          <w:lang w:eastAsia="en-US"/>
        </w:rPr>
        <w:t>Sous-traitance éventuelle :</w:t>
      </w:r>
    </w:p>
    <w:p>
      <w:pPr>
        <w:spacing w:after="160" w:line="259" w:lineRule="auto"/>
        <w:ind w:left="984"/>
        <w:contextualSpacing/>
        <w:jc w:val="both"/>
        <w:rPr>
          <w:rFonts w:ascii="Marianne" w:eastAsia="Calibri" w:hAnsi="Marianne" w:cs="Arial"/>
          <w:b/>
          <w:sz w:val="22"/>
          <w:szCs w:val="22"/>
          <w:lang w:eastAsia="en-US"/>
        </w:rPr>
      </w:pPr>
    </w:p>
    <w:p>
      <w:pPr>
        <w:spacing w:line="259" w:lineRule="auto"/>
        <w:ind w:left="1020"/>
        <w:contextualSpacing/>
        <w:jc w:val="both"/>
        <w:rPr>
          <w:rFonts w:ascii="Marianne" w:eastAsia="Calibri" w:hAnsi="Marianne" w:cs="Arial"/>
          <w:sz w:val="22"/>
          <w:szCs w:val="22"/>
          <w:lang w:eastAsia="en-US"/>
        </w:rPr>
      </w:pPr>
      <w:r>
        <w:rPr>
          <w:rFonts w:ascii="Marianne" w:eastAsia="Calibri" w:hAnsi="Marianne" w:cs="Arial"/>
          <w:sz w:val="22"/>
          <w:szCs w:val="22"/>
          <w:lang w:eastAsia="en-US"/>
        </w:rPr>
        <w:t>&gt; Politique de sélection des sous-traitants et de leur évaluation</w:t>
      </w:r>
    </w:p>
    <w:p>
      <w:pPr>
        <w:jc w:val="both"/>
        <w:rPr>
          <w:rFonts w:ascii="Marianne" w:hAnsi="Marianne" w:cs="Arial"/>
          <w:sz w:val="22"/>
          <w:szCs w:val="22"/>
        </w:rPr>
      </w:pPr>
    </w:p>
    <w:p>
      <w:pPr>
        <w:jc w:val="both"/>
        <w:rPr>
          <w:rFonts w:ascii="Marianne" w:hAnsi="Marianne" w:cs="Arial"/>
          <w:sz w:val="22"/>
          <w:szCs w:val="22"/>
        </w:rPr>
      </w:pPr>
    </w:p>
    <w:p>
      <w:pPr>
        <w:jc w:val="both"/>
        <w:rPr>
          <w:rFonts w:ascii="Marianne" w:hAnsi="Marianne" w:cs="Arial"/>
          <w:sz w:val="22"/>
          <w:szCs w:val="22"/>
        </w:rPr>
      </w:pPr>
      <w:r>
        <w:rPr>
          <w:rFonts w:ascii="Marianne" w:hAnsi="Marianne" w:cs="Arial"/>
          <w:sz w:val="22"/>
          <w:szCs w:val="22"/>
        </w:rPr>
        <w:br w:type="page"/>
      </w:r>
    </w:p>
    <w:p>
      <w:pPr>
        <w:jc w:val="both"/>
        <w:rPr>
          <w:rFonts w:ascii="Marianne" w:hAnsi="Marianne" w:cs="Arial"/>
          <w:sz w:val="22"/>
          <w:szCs w:val="22"/>
        </w:rPr>
      </w:pPr>
    </w:p>
    <w:p>
      <w:pPr>
        <w:spacing w:after="160" w:line="259" w:lineRule="auto"/>
        <w:ind w:left="720"/>
        <w:contextualSpacing/>
        <w:jc w:val="both"/>
        <w:rPr>
          <w:rFonts w:ascii="Marianne" w:hAnsi="Marianne" w:cs="Arial"/>
          <w:sz w:val="22"/>
          <w:szCs w:val="22"/>
        </w:rPr>
      </w:pPr>
    </w:p>
    <w:p>
      <w:pPr>
        <w:spacing w:after="160" w:line="259" w:lineRule="auto"/>
        <w:ind w:left="720"/>
        <w:contextualSpacing/>
        <w:jc w:val="both"/>
        <w:rPr>
          <w:rFonts w:ascii="Marianne" w:hAnsi="Marianne" w:cs="Arial"/>
          <w:sz w:val="22"/>
          <w:szCs w:val="22"/>
        </w:rPr>
      </w:pPr>
    </w:p>
    <w:p>
      <w:pPr>
        <w:spacing w:after="160" w:line="259" w:lineRule="auto"/>
        <w:ind w:left="1778"/>
        <w:contextualSpacing/>
        <w:jc w:val="both"/>
        <w:rPr>
          <w:rFonts w:ascii="Marianne" w:eastAsia="Calibri" w:hAnsi="Marianne" w:cs="Arial"/>
          <w:i/>
          <w:sz w:val="22"/>
          <w:szCs w:val="22"/>
          <w:lang w:eastAsia="en-US"/>
        </w:rPr>
      </w:pPr>
    </w:p>
    <w:p>
      <w:pPr>
        <w:spacing w:before="120" w:after="120" w:line="276" w:lineRule="auto"/>
        <w:jc w:val="both"/>
        <w:rPr>
          <w:rFonts w:ascii="Marianne" w:eastAsia="Calibri" w:hAnsi="Marianne" w:cs="Arial"/>
          <w:i/>
          <w:sz w:val="18"/>
          <w:szCs w:val="18"/>
          <w:lang w:eastAsia="en-US"/>
        </w:rPr>
      </w:pPr>
      <w:r>
        <w:rPr>
          <w:rFonts w:ascii="Marianne" w:eastAsia="Calibri" w:hAnsi="Marianne" w:cs="Arial"/>
          <w:i/>
          <w:sz w:val="18"/>
          <w:szCs w:val="18"/>
          <w:lang w:eastAsia="en-US"/>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tc>
          <w:tcPr>
            <w:tcW w:w="9778" w:type="dxa"/>
            <w:shd w:val="clear" w:color="auto" w:fill="auto"/>
          </w:tcPr>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tc>
      </w:tr>
    </w:tbl>
    <w:p>
      <w:pPr>
        <w:shd w:val="clear" w:color="auto" w:fill="FFFFFF"/>
        <w:spacing w:after="120"/>
        <w:rPr>
          <w:rFonts w:ascii="Marianne" w:hAnsi="Marianne" w:cs="Arial"/>
          <w:caps/>
          <w:sz w:val="20"/>
          <w:szCs w:val="20"/>
          <w:highlight w:val="yellow"/>
        </w:rPr>
      </w:pPr>
      <w:r>
        <w:rPr>
          <w:rFonts w:ascii="Marianne" w:eastAsia="Calibri" w:hAnsi="Marianne" w:cs="Arial"/>
          <w:sz w:val="20"/>
          <w:szCs w:val="20"/>
          <w:lang w:eastAsia="en-US"/>
        </w:rPr>
        <w:br w:type="page"/>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hAnsi="Marianne" w:cs="Arial"/>
          <w:b/>
          <w:sz w:val="32"/>
          <w:szCs w:val="32"/>
        </w:rPr>
        <w:t xml:space="preserve">Critère 2. Valeur technique </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hAnsi="Marianne" w:cs="Arial"/>
          <w:b/>
          <w:sz w:val="32"/>
          <w:szCs w:val="32"/>
        </w:rPr>
        <w:t>Sous-critère 2- Organisation mise en œuvre pour l'exécution de la prestation</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hAnsi="Marianne" w:cs="Arial"/>
          <w:b/>
          <w:sz w:val="32"/>
          <w:szCs w:val="32"/>
        </w:rPr>
        <w:t xml:space="preserve"> (Critère pondéré à 5 %)</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p>
    <w:p>
      <w:pPr>
        <w:spacing w:after="160" w:line="259" w:lineRule="auto"/>
        <w:ind w:left="720"/>
        <w:contextualSpacing/>
        <w:jc w:val="both"/>
        <w:rPr>
          <w:rFonts w:ascii="Marianne" w:hAnsi="Marianne" w:cs="Arial"/>
          <w:sz w:val="22"/>
          <w:szCs w:val="22"/>
        </w:rPr>
      </w:pPr>
    </w:p>
    <w:p>
      <w:pPr>
        <w:jc w:val="both"/>
        <w:rPr>
          <w:rFonts w:ascii="Marianne" w:hAnsi="Marianne" w:cs="Arial"/>
          <w:sz w:val="22"/>
          <w:szCs w:val="22"/>
        </w:rPr>
      </w:pPr>
    </w:p>
    <w:p>
      <w:pPr>
        <w:jc w:val="both"/>
        <w:rPr>
          <w:rFonts w:ascii="Marianne" w:hAnsi="Marianne" w:cs="Arial"/>
          <w:sz w:val="22"/>
          <w:szCs w:val="22"/>
        </w:rPr>
      </w:pPr>
      <w:r>
        <w:rPr>
          <w:rFonts w:ascii="Marianne" w:hAnsi="Marianne" w:cs="Arial"/>
          <w:sz w:val="22"/>
          <w:szCs w:val="22"/>
        </w:rPr>
        <w:t>Dans ce chapitre, le candidat explicite les procédures d’intervention et l’organisation mises en œuvre.</w:t>
      </w:r>
    </w:p>
    <w:p>
      <w:pPr>
        <w:jc w:val="both"/>
        <w:rPr>
          <w:rFonts w:ascii="Marianne" w:hAnsi="Marianne" w:cs="Arial"/>
          <w:sz w:val="22"/>
          <w:szCs w:val="22"/>
        </w:rPr>
      </w:pPr>
    </w:p>
    <w:p>
      <w:pPr>
        <w:jc w:val="both"/>
        <w:rPr>
          <w:rFonts w:ascii="Marianne" w:hAnsi="Marianne" w:cs="Arial"/>
          <w:sz w:val="22"/>
          <w:szCs w:val="22"/>
        </w:rPr>
      </w:pPr>
      <w:r>
        <w:rPr>
          <w:rFonts w:ascii="Marianne" w:hAnsi="Marianne" w:cs="Arial"/>
          <w:sz w:val="22"/>
          <w:szCs w:val="22"/>
        </w:rPr>
        <w:t>Il décrit précisément les éléments ci-après :</w:t>
      </w:r>
    </w:p>
    <w:p>
      <w:pPr>
        <w:jc w:val="both"/>
        <w:rPr>
          <w:rFonts w:ascii="Marianne" w:hAnsi="Marianne" w:cs="Arial"/>
          <w:sz w:val="22"/>
          <w:szCs w:val="22"/>
        </w:rPr>
      </w:pPr>
    </w:p>
    <w:p>
      <w:pPr>
        <w:numPr>
          <w:ilvl w:val="0"/>
          <w:numId w:val="7"/>
        </w:numPr>
        <w:spacing w:line="259" w:lineRule="auto"/>
        <w:ind w:left="984"/>
        <w:contextualSpacing/>
        <w:jc w:val="both"/>
        <w:rPr>
          <w:rFonts w:ascii="Marianne" w:eastAsia="Calibri" w:hAnsi="Marianne" w:cs="Arial"/>
          <w:b/>
          <w:sz w:val="22"/>
          <w:szCs w:val="22"/>
          <w:lang w:eastAsia="en-US"/>
        </w:rPr>
      </w:pPr>
      <w:r>
        <w:rPr>
          <w:rFonts w:ascii="Marianne" w:eastAsia="Calibri" w:hAnsi="Marianne" w:cs="Arial"/>
          <w:b/>
          <w:sz w:val="22"/>
          <w:szCs w:val="22"/>
          <w:lang w:eastAsia="en-US"/>
        </w:rPr>
        <w:t>Organisation</w:t>
      </w:r>
    </w:p>
    <w:p>
      <w:pPr>
        <w:spacing w:line="259" w:lineRule="auto"/>
        <w:ind w:left="1020"/>
        <w:contextualSpacing/>
        <w:jc w:val="both"/>
        <w:rPr>
          <w:rFonts w:ascii="Marianne" w:eastAsia="Calibri" w:hAnsi="Marianne" w:cs="Arial"/>
          <w:sz w:val="22"/>
          <w:szCs w:val="22"/>
          <w:lang w:eastAsia="en-US"/>
        </w:rPr>
      </w:pPr>
    </w:p>
    <w:p>
      <w:pPr>
        <w:spacing w:line="259" w:lineRule="auto"/>
        <w:ind w:left="1020"/>
        <w:contextualSpacing/>
        <w:jc w:val="both"/>
        <w:rPr>
          <w:rFonts w:ascii="Marianne" w:eastAsia="Calibri" w:hAnsi="Marianne" w:cs="Arial"/>
          <w:sz w:val="22"/>
          <w:szCs w:val="22"/>
          <w:lang w:eastAsia="en-US"/>
        </w:rPr>
      </w:pPr>
      <w:r>
        <w:rPr>
          <w:rFonts w:ascii="Marianne" w:eastAsia="Calibri" w:hAnsi="Marianne" w:cs="Arial"/>
          <w:sz w:val="22"/>
          <w:szCs w:val="22"/>
          <w:lang w:eastAsia="en-US"/>
        </w:rPr>
        <w:t>-moyens humains :</w:t>
      </w:r>
    </w:p>
    <w:p>
      <w:pPr>
        <w:spacing w:line="259" w:lineRule="auto"/>
        <w:ind w:left="1247"/>
        <w:contextualSpacing/>
        <w:jc w:val="both"/>
        <w:rPr>
          <w:rFonts w:ascii="Marianne" w:eastAsia="Calibri" w:hAnsi="Marianne" w:cs="Arial"/>
          <w:sz w:val="22"/>
          <w:szCs w:val="22"/>
          <w:lang w:eastAsia="en-US"/>
        </w:rPr>
      </w:pPr>
      <w:r>
        <w:rPr>
          <w:rFonts w:ascii="Marianne" w:eastAsia="Calibri" w:hAnsi="Marianne" w:cs="Arial"/>
          <w:sz w:val="22"/>
          <w:szCs w:val="22"/>
          <w:lang w:eastAsia="en-US"/>
        </w:rPr>
        <w:t>&gt;équipes mises en place</w:t>
      </w:r>
    </w:p>
    <w:p>
      <w:pPr>
        <w:spacing w:line="259" w:lineRule="auto"/>
        <w:ind w:left="1247"/>
        <w:contextualSpacing/>
        <w:jc w:val="both"/>
        <w:rPr>
          <w:rFonts w:ascii="Marianne" w:eastAsia="Calibri" w:hAnsi="Marianne" w:cs="Arial"/>
          <w:sz w:val="22"/>
          <w:szCs w:val="22"/>
          <w:lang w:eastAsia="en-US"/>
        </w:rPr>
      </w:pPr>
      <w:r>
        <w:rPr>
          <w:rFonts w:ascii="Marianne" w:eastAsia="Calibri" w:hAnsi="Marianne" w:cs="Arial"/>
          <w:sz w:val="22"/>
          <w:szCs w:val="22"/>
          <w:lang w:eastAsia="en-US"/>
        </w:rPr>
        <w:t>&gt;encadrement prévisionnel et rôle de chacun</w:t>
      </w:r>
    </w:p>
    <w:p>
      <w:pPr>
        <w:spacing w:line="259" w:lineRule="auto"/>
        <w:ind w:left="1247"/>
        <w:contextualSpacing/>
        <w:jc w:val="both"/>
        <w:rPr>
          <w:rFonts w:ascii="Marianne" w:eastAsia="Calibri" w:hAnsi="Marianne" w:cs="Arial"/>
          <w:sz w:val="22"/>
          <w:szCs w:val="22"/>
          <w:lang w:eastAsia="en-US"/>
        </w:rPr>
      </w:pPr>
    </w:p>
    <w:p>
      <w:pPr>
        <w:spacing w:line="259" w:lineRule="auto"/>
        <w:ind w:left="1020"/>
        <w:contextualSpacing/>
        <w:jc w:val="both"/>
        <w:rPr>
          <w:rFonts w:ascii="Marianne" w:eastAsia="Calibri" w:hAnsi="Marianne" w:cs="Arial"/>
          <w:spacing w:val="-4"/>
          <w:sz w:val="22"/>
          <w:szCs w:val="22"/>
          <w:lang w:eastAsia="en-US"/>
        </w:rPr>
      </w:pPr>
      <w:r>
        <w:rPr>
          <w:rFonts w:ascii="Marianne" w:eastAsia="Calibri" w:hAnsi="Marianne" w:cs="Arial"/>
          <w:spacing w:val="-4"/>
          <w:sz w:val="22"/>
          <w:szCs w:val="22"/>
          <w:lang w:eastAsia="en-US"/>
        </w:rPr>
        <w:t>-Modalités de suivi des relations avec l’administration</w:t>
      </w:r>
    </w:p>
    <w:p>
      <w:pPr>
        <w:spacing w:line="259" w:lineRule="auto"/>
        <w:ind w:left="1020"/>
        <w:contextualSpacing/>
        <w:jc w:val="both"/>
        <w:rPr>
          <w:rFonts w:ascii="Marianne" w:eastAsia="Calibri" w:hAnsi="Marianne" w:cs="Arial"/>
          <w:spacing w:val="-4"/>
          <w:sz w:val="22"/>
          <w:szCs w:val="22"/>
          <w:lang w:eastAsia="en-US"/>
        </w:rPr>
      </w:pPr>
    </w:p>
    <w:p>
      <w:pPr>
        <w:spacing w:line="259" w:lineRule="auto"/>
        <w:ind w:left="1020"/>
        <w:contextualSpacing/>
        <w:jc w:val="both"/>
        <w:rPr>
          <w:rFonts w:ascii="Marianne" w:eastAsia="Calibri" w:hAnsi="Marianne" w:cs="Arial"/>
          <w:spacing w:val="-4"/>
          <w:sz w:val="22"/>
          <w:szCs w:val="22"/>
          <w:lang w:eastAsia="en-US"/>
        </w:rPr>
      </w:pPr>
      <w:r>
        <w:rPr>
          <w:rFonts w:ascii="Marianne" w:eastAsia="Calibri" w:hAnsi="Marianne" w:cs="Arial"/>
          <w:spacing w:val="-4"/>
          <w:sz w:val="22"/>
          <w:szCs w:val="22"/>
          <w:lang w:eastAsia="en-US"/>
        </w:rPr>
        <w:t>- Outillage mis à disposition des équipes</w:t>
      </w:r>
    </w:p>
    <w:p>
      <w:pPr>
        <w:spacing w:line="259" w:lineRule="auto"/>
        <w:ind w:left="1020"/>
        <w:contextualSpacing/>
        <w:jc w:val="both"/>
        <w:rPr>
          <w:rFonts w:ascii="Marianne" w:eastAsia="Calibri" w:hAnsi="Marianne" w:cs="Arial"/>
          <w:spacing w:val="-4"/>
          <w:sz w:val="22"/>
          <w:szCs w:val="22"/>
          <w:lang w:eastAsia="en-US"/>
        </w:rPr>
      </w:pPr>
    </w:p>
    <w:p>
      <w:pPr>
        <w:spacing w:line="259" w:lineRule="auto"/>
        <w:ind w:left="1020"/>
        <w:contextualSpacing/>
        <w:jc w:val="both"/>
        <w:rPr>
          <w:rFonts w:ascii="Marianne" w:eastAsia="Calibri" w:hAnsi="Marianne" w:cs="Arial"/>
          <w:sz w:val="22"/>
          <w:szCs w:val="22"/>
          <w:lang w:eastAsia="en-US"/>
        </w:rPr>
      </w:pPr>
    </w:p>
    <w:p>
      <w:pPr>
        <w:numPr>
          <w:ilvl w:val="0"/>
          <w:numId w:val="7"/>
        </w:numPr>
        <w:spacing w:after="160" w:line="259" w:lineRule="auto"/>
        <w:ind w:left="984"/>
        <w:contextualSpacing/>
        <w:jc w:val="both"/>
        <w:rPr>
          <w:rFonts w:ascii="Marianne" w:eastAsia="Calibri" w:hAnsi="Marianne" w:cs="Arial"/>
          <w:b/>
          <w:sz w:val="22"/>
          <w:szCs w:val="22"/>
          <w:lang w:eastAsia="en-US"/>
        </w:rPr>
      </w:pPr>
      <w:r>
        <w:rPr>
          <w:rFonts w:ascii="Marianne" w:eastAsia="Calibri" w:hAnsi="Marianne" w:cs="Arial"/>
          <w:b/>
          <w:sz w:val="22"/>
          <w:szCs w:val="22"/>
          <w:lang w:eastAsia="en-US"/>
        </w:rPr>
        <w:t xml:space="preserve">Méthodologie et planning </w:t>
      </w:r>
    </w:p>
    <w:p>
      <w:pPr>
        <w:spacing w:line="259" w:lineRule="auto"/>
        <w:ind w:left="1020"/>
        <w:contextualSpacing/>
        <w:jc w:val="both"/>
        <w:rPr>
          <w:rFonts w:ascii="Marianne" w:eastAsia="Calibri" w:hAnsi="Marianne" w:cs="Arial"/>
          <w:spacing w:val="-4"/>
          <w:sz w:val="22"/>
          <w:szCs w:val="22"/>
          <w:lang w:eastAsia="en-US"/>
        </w:rPr>
      </w:pPr>
    </w:p>
    <w:p>
      <w:pPr>
        <w:spacing w:line="259" w:lineRule="auto"/>
        <w:ind w:left="1020"/>
        <w:contextualSpacing/>
        <w:jc w:val="both"/>
        <w:rPr>
          <w:rFonts w:ascii="Marianne" w:eastAsia="Calibri" w:hAnsi="Marianne" w:cs="Arial"/>
          <w:spacing w:val="-4"/>
          <w:sz w:val="22"/>
          <w:szCs w:val="22"/>
          <w:lang w:eastAsia="en-US"/>
        </w:rPr>
      </w:pPr>
      <w:r>
        <w:rPr>
          <w:rFonts w:ascii="Marianne" w:eastAsia="Calibri" w:hAnsi="Marianne" w:cs="Arial"/>
          <w:spacing w:val="-4"/>
          <w:sz w:val="22"/>
          <w:szCs w:val="22"/>
          <w:lang w:eastAsia="en-US"/>
        </w:rPr>
        <w:t>-Méthodologie de réalisation et de suivi des prestations (outils déployés, réunions de suivi, de pilotage…), suivi des plannings et modalités de mobilisation d’équipes supplémentaires,</w:t>
      </w:r>
    </w:p>
    <w:p>
      <w:pPr>
        <w:spacing w:line="259" w:lineRule="auto"/>
        <w:ind w:left="1020"/>
        <w:contextualSpacing/>
        <w:jc w:val="both"/>
        <w:rPr>
          <w:rFonts w:ascii="Marianne" w:eastAsia="Calibri" w:hAnsi="Marianne" w:cs="Arial"/>
          <w:spacing w:val="-4"/>
          <w:sz w:val="22"/>
          <w:szCs w:val="22"/>
          <w:lang w:eastAsia="en-US"/>
        </w:rPr>
      </w:pPr>
    </w:p>
    <w:p>
      <w:pPr>
        <w:spacing w:line="259" w:lineRule="auto"/>
        <w:ind w:left="1020"/>
        <w:contextualSpacing/>
        <w:jc w:val="both"/>
        <w:rPr>
          <w:rFonts w:ascii="Marianne" w:eastAsia="Calibri" w:hAnsi="Marianne" w:cs="Arial"/>
          <w:spacing w:val="-4"/>
          <w:sz w:val="22"/>
          <w:szCs w:val="22"/>
          <w:lang w:eastAsia="en-US"/>
        </w:rPr>
      </w:pPr>
      <w:r>
        <w:rPr>
          <w:rFonts w:ascii="Marianne" w:eastAsia="Calibri" w:hAnsi="Marianne" w:cs="Arial"/>
          <w:spacing w:val="-4"/>
          <w:sz w:val="22"/>
          <w:szCs w:val="22"/>
          <w:lang w:eastAsia="en-US"/>
        </w:rPr>
        <w:t>- Présentation d’outils déployés en termes d’optimisation/d’analyse des consommations énergétiques des équipements pilotés dans le cadre d’une GTC,</w:t>
      </w:r>
    </w:p>
    <w:p>
      <w:pPr>
        <w:spacing w:line="259" w:lineRule="auto"/>
        <w:ind w:left="1020"/>
        <w:contextualSpacing/>
        <w:jc w:val="both"/>
        <w:rPr>
          <w:rFonts w:ascii="Marianne" w:eastAsia="Calibri" w:hAnsi="Marianne" w:cs="Arial"/>
          <w:spacing w:val="-4"/>
          <w:sz w:val="22"/>
          <w:szCs w:val="22"/>
          <w:lang w:eastAsia="en-US"/>
        </w:rPr>
      </w:pPr>
    </w:p>
    <w:p>
      <w:pPr>
        <w:spacing w:line="259" w:lineRule="auto"/>
        <w:ind w:left="1020"/>
        <w:contextualSpacing/>
        <w:jc w:val="both"/>
        <w:rPr>
          <w:rFonts w:ascii="Marianne" w:eastAsia="Calibri" w:hAnsi="Marianne" w:cs="Arial"/>
          <w:spacing w:val="-4"/>
          <w:sz w:val="22"/>
          <w:szCs w:val="22"/>
          <w:lang w:eastAsia="en-US"/>
        </w:rPr>
      </w:pPr>
      <w:r>
        <w:rPr>
          <w:rFonts w:ascii="Marianne" w:eastAsia="Calibri" w:hAnsi="Marianne" w:cs="Arial"/>
          <w:spacing w:val="-4"/>
          <w:sz w:val="22"/>
          <w:szCs w:val="22"/>
          <w:lang w:eastAsia="en-US"/>
        </w:rPr>
        <w:t>- Modalités d’adaptation de l’organisation en cas de situation de crise</w:t>
      </w:r>
    </w:p>
    <w:p>
      <w:pPr>
        <w:spacing w:line="259" w:lineRule="auto"/>
        <w:ind w:left="1020"/>
        <w:contextualSpacing/>
        <w:jc w:val="both"/>
        <w:rPr>
          <w:rFonts w:ascii="Marianne" w:eastAsia="Calibri" w:hAnsi="Marianne" w:cs="Arial"/>
          <w:spacing w:val="-4"/>
          <w:sz w:val="22"/>
          <w:szCs w:val="22"/>
          <w:lang w:eastAsia="en-US"/>
        </w:rPr>
      </w:pPr>
    </w:p>
    <w:p>
      <w:pPr>
        <w:spacing w:line="259" w:lineRule="auto"/>
        <w:ind w:left="1020"/>
        <w:contextualSpacing/>
        <w:jc w:val="both"/>
        <w:rPr>
          <w:rFonts w:ascii="Marianne" w:eastAsia="Calibri" w:hAnsi="Marianne" w:cs="Arial"/>
          <w:spacing w:val="-4"/>
          <w:sz w:val="22"/>
          <w:szCs w:val="22"/>
          <w:lang w:eastAsia="en-US"/>
        </w:rPr>
      </w:pPr>
      <w:r>
        <w:rPr>
          <w:rFonts w:ascii="Marianne" w:eastAsia="Calibri" w:hAnsi="Marianne" w:cs="Arial"/>
          <w:spacing w:val="-4"/>
          <w:sz w:val="22"/>
          <w:szCs w:val="22"/>
          <w:lang w:eastAsia="en-US"/>
        </w:rPr>
        <w:br w:type="page"/>
      </w:r>
    </w:p>
    <w:p>
      <w:pPr>
        <w:spacing w:line="259" w:lineRule="auto"/>
        <w:ind w:left="1247"/>
        <w:contextualSpacing/>
        <w:jc w:val="both"/>
        <w:rPr>
          <w:rFonts w:ascii="Marianne" w:eastAsia="Calibri" w:hAnsi="Marianne" w:cs="Arial"/>
          <w:sz w:val="22"/>
          <w:szCs w:val="22"/>
          <w:lang w:eastAsia="en-US"/>
        </w:rPr>
      </w:pPr>
    </w:p>
    <w:p>
      <w:pPr>
        <w:spacing w:after="160" w:line="259" w:lineRule="auto"/>
        <w:ind w:left="720"/>
        <w:contextualSpacing/>
        <w:jc w:val="both"/>
        <w:rPr>
          <w:rFonts w:ascii="Marianne" w:hAnsi="Marianne" w:cs="Arial"/>
          <w:sz w:val="22"/>
          <w:szCs w:val="22"/>
        </w:rPr>
      </w:pPr>
    </w:p>
    <w:p>
      <w:pPr>
        <w:spacing w:after="160" w:line="259" w:lineRule="auto"/>
        <w:ind w:left="720"/>
        <w:contextualSpacing/>
        <w:jc w:val="both"/>
        <w:rPr>
          <w:rFonts w:ascii="Marianne" w:hAnsi="Marianne" w:cs="Arial"/>
          <w:sz w:val="22"/>
          <w:szCs w:val="22"/>
        </w:rPr>
      </w:pPr>
    </w:p>
    <w:p>
      <w:pPr>
        <w:jc w:val="both"/>
        <w:rPr>
          <w:rFonts w:ascii="Marianne" w:hAnsi="Marianne" w:cs="Arial"/>
          <w:sz w:val="22"/>
          <w:szCs w:val="22"/>
        </w:rPr>
      </w:pPr>
    </w:p>
    <w:p>
      <w:pPr>
        <w:spacing w:before="120" w:after="120" w:line="276" w:lineRule="auto"/>
        <w:jc w:val="both"/>
        <w:rPr>
          <w:rFonts w:ascii="Marianne" w:eastAsia="Calibri" w:hAnsi="Marianne" w:cs="Arial"/>
          <w:i/>
          <w:sz w:val="18"/>
          <w:szCs w:val="18"/>
          <w:lang w:eastAsia="en-US"/>
        </w:rPr>
      </w:pPr>
      <w:r>
        <w:rPr>
          <w:rFonts w:ascii="Marianne" w:eastAsia="Calibri" w:hAnsi="Marianne" w:cs="Arial"/>
          <w:i/>
          <w:sz w:val="18"/>
          <w:szCs w:val="18"/>
          <w:lang w:eastAsia="en-US"/>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tc>
          <w:tcPr>
            <w:tcW w:w="9778" w:type="dxa"/>
            <w:shd w:val="clear" w:color="auto" w:fill="auto"/>
          </w:tcPr>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tc>
      </w:tr>
    </w:tbl>
    <w:p>
      <w:pPr>
        <w:spacing w:before="120" w:after="120" w:line="276" w:lineRule="auto"/>
        <w:jc w:val="both"/>
        <w:rPr>
          <w:rFonts w:ascii="Marianne" w:eastAsia="Calibri" w:hAnsi="Marianne" w:cs="Arial"/>
          <w:sz w:val="22"/>
          <w:szCs w:val="22"/>
          <w:lang w:eastAsia="en-US"/>
        </w:rPr>
      </w:pPr>
    </w:p>
    <w:p>
      <w:pPr>
        <w:spacing w:after="160" w:line="259" w:lineRule="auto"/>
        <w:contextualSpacing/>
        <w:jc w:val="both"/>
        <w:rPr>
          <w:rFonts w:ascii="Marianne" w:hAnsi="Marianne" w:cs="Arial"/>
          <w:sz w:val="18"/>
          <w:szCs w:val="18"/>
        </w:rPr>
      </w:pPr>
      <w:r>
        <w:rPr>
          <w:rFonts w:ascii="Marianne" w:eastAsia="Calibri" w:hAnsi="Marianne" w:cs="Arial"/>
          <w:i/>
          <w:sz w:val="20"/>
          <w:szCs w:val="20"/>
          <w:lang w:eastAsia="en-US"/>
        </w:rPr>
        <w:br w:type="page"/>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hAnsi="Marianne" w:cs="Arial"/>
          <w:b/>
          <w:sz w:val="32"/>
          <w:szCs w:val="32"/>
        </w:rPr>
        <w:t>Critère 2. Valeur technique</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hAnsi="Marianne" w:cs="Arial"/>
          <w:b/>
          <w:sz w:val="32"/>
          <w:szCs w:val="32"/>
        </w:rPr>
        <w:t>Sous-critère 3- Politique qualité mise en œuvre dans le cadre de l’exécution du contrat</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hAnsi="Marianne" w:cs="Arial"/>
          <w:b/>
          <w:sz w:val="32"/>
          <w:szCs w:val="32"/>
        </w:rPr>
        <w:t>(Critère pondéré à 5%)</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p>
    <w:p>
      <w:pPr>
        <w:spacing w:after="160" w:line="259" w:lineRule="auto"/>
        <w:ind w:left="720"/>
        <w:contextualSpacing/>
        <w:jc w:val="both"/>
        <w:rPr>
          <w:rFonts w:ascii="Marianne" w:hAnsi="Marianne" w:cs="Arial"/>
          <w:sz w:val="22"/>
          <w:szCs w:val="22"/>
        </w:rPr>
      </w:pPr>
    </w:p>
    <w:p>
      <w:pPr>
        <w:spacing w:after="160" w:line="259" w:lineRule="auto"/>
        <w:ind w:left="720"/>
        <w:contextualSpacing/>
        <w:jc w:val="both"/>
        <w:rPr>
          <w:rFonts w:ascii="Marianne" w:hAnsi="Marianne" w:cs="Arial"/>
          <w:sz w:val="22"/>
          <w:szCs w:val="22"/>
        </w:rPr>
      </w:pPr>
      <w:r>
        <w:rPr>
          <w:rFonts w:ascii="Marianne" w:hAnsi="Marianne" w:cs="Arial"/>
          <w:sz w:val="22"/>
          <w:szCs w:val="22"/>
        </w:rPr>
        <w:t xml:space="preserve">Le candidat développera les dispositions qu’il s‘engage à mettre en œuvre en termes de : </w:t>
      </w:r>
    </w:p>
    <w:p>
      <w:pPr>
        <w:spacing w:after="160" w:line="259" w:lineRule="auto"/>
        <w:ind w:left="720"/>
        <w:contextualSpacing/>
        <w:jc w:val="both"/>
        <w:rPr>
          <w:rFonts w:ascii="Marianne" w:hAnsi="Marianne" w:cs="Arial"/>
          <w:sz w:val="22"/>
          <w:szCs w:val="22"/>
        </w:rPr>
      </w:pPr>
    </w:p>
    <w:p>
      <w:pPr>
        <w:spacing w:after="160" w:line="259" w:lineRule="auto"/>
        <w:ind w:left="1440"/>
        <w:contextualSpacing/>
        <w:jc w:val="both"/>
        <w:rPr>
          <w:rFonts w:ascii="Marianne" w:eastAsia="Calibri" w:hAnsi="Marianne" w:cs="Arial"/>
          <w:sz w:val="22"/>
          <w:szCs w:val="22"/>
          <w:lang w:eastAsia="en-US"/>
        </w:rPr>
      </w:pPr>
      <w:r>
        <w:rPr>
          <w:rFonts w:ascii="Marianne" w:eastAsia="Calibri" w:hAnsi="Marianne" w:cs="Arial"/>
          <w:sz w:val="22"/>
          <w:szCs w:val="22"/>
          <w:lang w:eastAsia="en-US"/>
        </w:rPr>
        <w:t>-</w:t>
      </w:r>
      <w:del w:id="0" w:author="TICHIT Delphine" w:date="2026-02-06T15:48:00Z">
        <w:r>
          <w:rPr>
            <w:rFonts w:ascii="Marianne" w:eastAsia="Calibri" w:hAnsi="Marianne" w:cs="Arial"/>
            <w:sz w:val="22"/>
            <w:szCs w:val="22"/>
            <w:lang w:eastAsia="en-US"/>
          </w:rPr>
          <w:delText>Les</w:delText>
        </w:r>
      </w:del>
      <w:r>
        <w:rPr>
          <w:rFonts w:ascii="Marianne" w:eastAsia="Calibri" w:hAnsi="Marianne" w:cs="Arial"/>
          <w:sz w:val="22"/>
          <w:szCs w:val="22"/>
          <w:lang w:eastAsia="en-US"/>
        </w:rPr>
        <w:t xml:space="preserve"> procédures de contrôle, de suivi et de traçabilité (procédures en place pour l’évaluation de la qualité des prestations réalisées, les plans d’actions proposées, les grandes lignes du plan assurance qualité…),</w:t>
      </w:r>
    </w:p>
    <w:p>
      <w:pPr>
        <w:spacing w:after="160" w:line="259" w:lineRule="auto"/>
        <w:ind w:left="1440"/>
        <w:contextualSpacing/>
        <w:jc w:val="both"/>
        <w:rPr>
          <w:rFonts w:ascii="Marianne" w:eastAsia="Calibri" w:hAnsi="Marianne" w:cs="Arial"/>
          <w:sz w:val="22"/>
          <w:szCs w:val="22"/>
          <w:lang w:eastAsia="en-US"/>
        </w:rPr>
      </w:pPr>
    </w:p>
    <w:p>
      <w:pPr>
        <w:spacing w:after="160" w:line="259" w:lineRule="auto"/>
        <w:ind w:left="1440"/>
        <w:contextualSpacing/>
        <w:jc w:val="both"/>
        <w:rPr>
          <w:rFonts w:ascii="Marianne" w:eastAsia="Calibri" w:hAnsi="Marianne" w:cs="Arial"/>
          <w:sz w:val="22"/>
          <w:szCs w:val="22"/>
          <w:lang w:eastAsia="en-US"/>
        </w:rPr>
      </w:pPr>
      <w:r>
        <w:rPr>
          <w:rFonts w:ascii="Marianne" w:eastAsia="Calibri" w:hAnsi="Marianne" w:cs="Arial"/>
          <w:sz w:val="22"/>
          <w:szCs w:val="22"/>
          <w:lang w:eastAsia="en-US"/>
        </w:rPr>
        <w:t xml:space="preserve">- </w:t>
      </w:r>
      <w:del w:id="1" w:author="TICHIT Delphine" w:date="2026-02-06T15:48:00Z">
        <w:r>
          <w:rPr>
            <w:rFonts w:ascii="Marianne" w:eastAsia="Calibri" w:hAnsi="Marianne" w:cs="Arial"/>
            <w:sz w:val="22"/>
            <w:szCs w:val="22"/>
            <w:lang w:eastAsia="en-US"/>
          </w:rPr>
          <w:delText xml:space="preserve">la </w:delText>
        </w:r>
      </w:del>
      <w:r>
        <w:rPr>
          <w:rFonts w:ascii="Marianne" w:eastAsia="Calibri" w:hAnsi="Marianne" w:cs="Arial"/>
          <w:sz w:val="22"/>
          <w:szCs w:val="22"/>
          <w:lang w:eastAsia="en-US"/>
        </w:rPr>
        <w:t>politique de formation déployée au bénéfice des personnels affectés à l’exécution du contrat (montée en compétences des agents déjà qualifiés et intégration des nouveaux arrivants).</w:t>
      </w:r>
    </w:p>
    <w:p>
      <w:pPr>
        <w:spacing w:after="160" w:line="259" w:lineRule="auto"/>
        <w:contextualSpacing/>
        <w:jc w:val="both"/>
        <w:rPr>
          <w:rFonts w:ascii="Marianne" w:eastAsia="Calibri" w:hAnsi="Marianne" w:cs="Arial"/>
          <w:sz w:val="22"/>
          <w:szCs w:val="22"/>
          <w:lang w:eastAsia="en-US"/>
        </w:rPr>
      </w:pPr>
      <w:r>
        <w:rPr>
          <w:rFonts w:ascii="Marianne" w:eastAsia="Calibri" w:hAnsi="Marianne" w:cs="Arial"/>
          <w:sz w:val="22"/>
          <w:szCs w:val="22"/>
          <w:lang w:eastAsia="en-US"/>
        </w:rPr>
        <w:br w:type="page"/>
      </w:r>
    </w:p>
    <w:p>
      <w:pPr>
        <w:spacing w:before="120" w:after="120" w:line="276" w:lineRule="auto"/>
        <w:jc w:val="both"/>
        <w:rPr>
          <w:rFonts w:ascii="Marianne" w:eastAsia="Calibri" w:hAnsi="Marianne" w:cs="Arial"/>
          <w:i/>
          <w:sz w:val="18"/>
          <w:szCs w:val="18"/>
          <w:lang w:eastAsia="en-US"/>
        </w:rPr>
      </w:pPr>
      <w:r>
        <w:rPr>
          <w:rFonts w:ascii="Marianne" w:eastAsia="Calibri" w:hAnsi="Marianne" w:cs="Arial"/>
          <w:i/>
          <w:sz w:val="18"/>
          <w:szCs w:val="18"/>
          <w:lang w:eastAsia="en-US"/>
        </w:rPr>
        <w:lastRenderedPageBreak/>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tc>
          <w:tcPr>
            <w:tcW w:w="9286" w:type="dxa"/>
            <w:shd w:val="clear" w:color="auto" w:fill="auto"/>
          </w:tcPr>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18"/>
                <w:szCs w:val="18"/>
                <w:lang w:eastAsia="en-US"/>
              </w:rPr>
            </w:pPr>
          </w:p>
        </w:tc>
      </w:tr>
    </w:tbl>
    <w:p>
      <w:pPr>
        <w:spacing w:before="120" w:after="120" w:line="276" w:lineRule="auto"/>
        <w:jc w:val="both"/>
        <w:rPr>
          <w:rFonts w:ascii="Marianne" w:eastAsia="Calibri" w:hAnsi="Marianne" w:cs="Arial"/>
          <w:i/>
          <w:sz w:val="18"/>
          <w:szCs w:val="18"/>
          <w:lang w:eastAsia="en-US"/>
        </w:rPr>
      </w:pP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eastAsia="Calibri" w:hAnsi="Marianne" w:cs="Arial"/>
          <w:i/>
          <w:sz w:val="18"/>
          <w:szCs w:val="18"/>
          <w:lang w:eastAsia="en-US"/>
        </w:rPr>
        <w:br w:type="page"/>
      </w:r>
      <w:r>
        <w:rPr>
          <w:rFonts w:ascii="Marianne" w:hAnsi="Marianne" w:cs="Arial"/>
          <w:b/>
          <w:sz w:val="32"/>
          <w:szCs w:val="32"/>
        </w:rPr>
        <w:lastRenderedPageBreak/>
        <w:br/>
        <w:t>Critère 3. Critère environnemental</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r>
        <w:rPr>
          <w:rFonts w:ascii="Marianne" w:hAnsi="Marianne" w:cs="Arial"/>
          <w:b/>
          <w:sz w:val="32"/>
          <w:szCs w:val="32"/>
        </w:rPr>
        <w:t>(Critère pondéré à 5%)</w:t>
      </w:r>
    </w:p>
    <w:p>
      <w:pPr>
        <w:pBdr>
          <w:top w:val="single" w:sz="4" w:space="1" w:color="auto"/>
          <w:left w:val="single" w:sz="4" w:space="4" w:color="auto"/>
          <w:bottom w:val="single" w:sz="4" w:space="1" w:color="auto"/>
          <w:right w:val="single" w:sz="4" w:space="4" w:color="auto"/>
        </w:pBdr>
        <w:shd w:val="clear" w:color="auto" w:fill="DEEAF6"/>
        <w:spacing w:after="120"/>
        <w:jc w:val="center"/>
        <w:rPr>
          <w:rFonts w:ascii="Marianne" w:hAnsi="Marianne" w:cs="Arial"/>
          <w:b/>
          <w:sz w:val="32"/>
          <w:szCs w:val="32"/>
        </w:rPr>
      </w:pPr>
    </w:p>
    <w:p>
      <w:pPr>
        <w:spacing w:after="160" w:line="259" w:lineRule="auto"/>
        <w:ind w:left="720"/>
        <w:contextualSpacing/>
        <w:jc w:val="both"/>
        <w:rPr>
          <w:rFonts w:ascii="Marianne" w:hAnsi="Marianne" w:cs="Arial"/>
          <w:sz w:val="22"/>
          <w:szCs w:val="22"/>
        </w:rPr>
      </w:pPr>
    </w:p>
    <w:p>
      <w:pPr>
        <w:jc w:val="both"/>
        <w:rPr>
          <w:rFonts w:ascii="Marianne" w:hAnsi="Marianne" w:cs="Arial"/>
        </w:rPr>
      </w:pPr>
      <w:r>
        <w:rPr>
          <w:rFonts w:ascii="Marianne" w:hAnsi="Marianne" w:cs="Arial"/>
        </w:rPr>
        <w:t>Le candidat précise comment il compte décliner sa politique environnementale dans le cadre de l’exécution des prestations objet du marché.</w:t>
      </w:r>
    </w:p>
    <w:p>
      <w:pPr>
        <w:jc w:val="both"/>
        <w:rPr>
          <w:rFonts w:ascii="Marianne" w:hAnsi="Marianne" w:cs="Arial"/>
        </w:rPr>
      </w:pPr>
    </w:p>
    <w:p>
      <w:pPr>
        <w:jc w:val="both"/>
        <w:rPr>
          <w:rFonts w:ascii="Marianne" w:hAnsi="Marianne" w:cs="Arial"/>
        </w:rPr>
      </w:pPr>
      <w:r>
        <w:rPr>
          <w:rFonts w:ascii="Marianne" w:hAnsi="Marianne" w:cs="Arial"/>
        </w:rPr>
        <w:t xml:space="preserve">L’entreprise précise notamment les points suivants : </w:t>
      </w:r>
    </w:p>
    <w:p>
      <w:pPr>
        <w:jc w:val="both"/>
        <w:rPr>
          <w:rFonts w:ascii="Marianne" w:hAnsi="Marianne" w:cs="Arial"/>
        </w:rPr>
      </w:pPr>
    </w:p>
    <w:p>
      <w:pPr>
        <w:numPr>
          <w:ilvl w:val="0"/>
          <w:numId w:val="7"/>
        </w:numPr>
        <w:spacing w:after="160" w:line="259" w:lineRule="auto"/>
        <w:contextualSpacing/>
        <w:jc w:val="both"/>
        <w:rPr>
          <w:rFonts w:ascii="Marianne" w:eastAsia="Calibri" w:hAnsi="Marianne" w:cs="Arial"/>
          <w:lang w:eastAsia="en-US"/>
        </w:rPr>
      </w:pPr>
      <w:r>
        <w:rPr>
          <w:rFonts w:ascii="Marianne" w:eastAsia="Calibri" w:hAnsi="Marianne" w:cs="Arial"/>
          <w:lang w:eastAsia="en-US"/>
        </w:rPr>
        <w:t>Le candidat précise la politique de développement durable et sa traduction dans l’équipement de ses équipes (flotte de véhicule, réduction des déchets…) dédiées à ce marché ;</w:t>
      </w:r>
    </w:p>
    <w:p>
      <w:pPr>
        <w:numPr>
          <w:ilvl w:val="0"/>
          <w:numId w:val="7"/>
        </w:numPr>
        <w:spacing w:after="160" w:line="259" w:lineRule="auto"/>
        <w:contextualSpacing/>
        <w:jc w:val="both"/>
        <w:rPr>
          <w:rFonts w:ascii="Marianne" w:eastAsia="Calibri" w:hAnsi="Marianne" w:cs="Arial"/>
          <w:lang w:eastAsia="en-US"/>
        </w:rPr>
      </w:pPr>
      <w:r>
        <w:rPr>
          <w:rFonts w:ascii="Marianne" w:eastAsia="Calibri" w:hAnsi="Marianne" w:cs="Arial"/>
          <w:lang w:eastAsia="en-US"/>
        </w:rPr>
        <w:t>Le candidat précise le volume horaire de formations spécifiquement dédiées aux économies d’énergie dispensées à ses équipes.</w:t>
      </w:r>
    </w:p>
    <w:p>
      <w:pPr>
        <w:spacing w:before="120" w:after="120" w:line="276" w:lineRule="auto"/>
        <w:jc w:val="both"/>
        <w:rPr>
          <w:rFonts w:ascii="Marianne" w:eastAsia="Calibri" w:hAnsi="Marianne" w:cs="Arial"/>
          <w:i/>
          <w:sz w:val="18"/>
          <w:szCs w:val="18"/>
          <w:lang w:eastAsia="en-US"/>
        </w:rPr>
      </w:pPr>
    </w:p>
    <w:p>
      <w:pPr>
        <w:spacing w:before="120" w:after="120" w:line="276" w:lineRule="auto"/>
        <w:jc w:val="both"/>
        <w:rPr>
          <w:rFonts w:ascii="Marianne" w:eastAsia="Calibri" w:hAnsi="Marianne" w:cs="Arial"/>
          <w:i/>
          <w:sz w:val="18"/>
          <w:szCs w:val="18"/>
          <w:lang w:eastAsia="en-US"/>
        </w:rPr>
      </w:pPr>
      <w:r>
        <w:rPr>
          <w:rFonts w:ascii="Marianne" w:eastAsia="Calibri" w:hAnsi="Marianne" w:cs="Arial"/>
          <w:i/>
          <w:sz w:val="18"/>
          <w:szCs w:val="18"/>
          <w:lang w:eastAsia="en-US"/>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tc>
          <w:tcPr>
            <w:tcW w:w="9286" w:type="dxa"/>
            <w:shd w:val="clear" w:color="auto" w:fill="auto"/>
          </w:tcPr>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22"/>
                <w:szCs w:val="22"/>
                <w:lang w:eastAsia="en-US"/>
              </w:rPr>
            </w:pPr>
          </w:p>
          <w:p>
            <w:pPr>
              <w:spacing w:before="120" w:after="120" w:line="276" w:lineRule="auto"/>
              <w:jc w:val="both"/>
              <w:rPr>
                <w:rFonts w:ascii="Marianne" w:eastAsia="Calibri" w:hAnsi="Marianne" w:cs="Arial"/>
                <w:sz w:val="18"/>
                <w:szCs w:val="18"/>
                <w:lang w:eastAsia="en-US"/>
              </w:rPr>
            </w:pPr>
          </w:p>
        </w:tc>
      </w:tr>
    </w:tbl>
    <w:p>
      <w:pPr>
        <w:spacing w:before="120" w:after="120" w:line="276" w:lineRule="auto"/>
        <w:jc w:val="both"/>
        <w:rPr>
          <w:rFonts w:ascii="Marianne" w:eastAsia="Calibri" w:hAnsi="Marianne" w:cs="Arial"/>
          <w:i/>
          <w:sz w:val="18"/>
          <w:szCs w:val="18"/>
          <w:lang w:eastAsia="en-US"/>
        </w:rPr>
      </w:pPr>
    </w:p>
    <w:sectPr>
      <w:headerReference w:type="default" r:id="rId12"/>
      <w:pgSz w:w="11906" w:h="16838"/>
      <w:pgMar w:top="1418" w:right="1418"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969"/>
        <w:tab w:val="center" w:pos="4395"/>
        <w:tab w:val="center" w:pos="4962"/>
      </w:tabs>
      <w:rPr>
        <w:rFonts w:ascii="Marianne" w:hAnsi="Marianne"/>
        <w:position w:val="6"/>
        <w:sz w:val="16"/>
        <w:szCs w:val="16"/>
      </w:rPr>
    </w:pPr>
    <w:r>
      <w:rPr>
        <w:rFonts w:ascii="Marianne" w:hAnsi="Marianne"/>
        <w:position w:val="6"/>
        <w:sz w:val="16"/>
        <w:szCs w:val="16"/>
      </w:rPr>
      <w:t>CMT exploitation GTC</w:t>
    </w:r>
    <w:r>
      <w:rPr>
        <w:rFonts w:ascii="Marianne" w:hAnsi="Marianne"/>
        <w:position w:val="6"/>
        <w:sz w:val="16"/>
        <w:szCs w:val="16"/>
      </w:rPr>
      <w:tab/>
    </w:r>
    <w:r>
      <w:rPr>
        <w:rFonts w:ascii="Marianne" w:hAnsi="Marianne"/>
        <w:position w:val="6"/>
        <w:sz w:val="16"/>
        <w:szCs w:val="16"/>
      </w:rPr>
      <w:tab/>
    </w:r>
    <w:r>
      <w:rPr>
        <w:rFonts w:ascii="Marianne" w:hAnsi="Marianne"/>
        <w:color w:val="111111"/>
        <w:position w:val="6"/>
        <w:sz w:val="16"/>
        <w:szCs w:val="16"/>
      </w:rPr>
      <w:t>BAMAC-2026-342-exploitationGTC</w:t>
    </w:r>
    <w:r>
      <w:rPr>
        <w:rFonts w:ascii="Marianne" w:hAnsi="Marianne"/>
        <w:position w:val="6"/>
        <w:sz w:val="16"/>
        <w:szCs w:val="16"/>
      </w:rPr>
      <w:tab/>
    </w:r>
    <w:r>
      <w:rPr>
        <w:rFonts w:ascii="Marianne" w:hAnsi="Marianne"/>
        <w:position w:val="6"/>
        <w:sz w:val="16"/>
        <w:szCs w:val="16"/>
      </w:rPr>
      <w:fldChar w:fldCharType="begin"/>
    </w:r>
    <w:r>
      <w:rPr>
        <w:rFonts w:ascii="Marianne" w:hAnsi="Marianne"/>
        <w:position w:val="6"/>
        <w:sz w:val="16"/>
        <w:szCs w:val="16"/>
      </w:rPr>
      <w:instrText xml:space="preserve"> PAGE </w:instrText>
    </w:r>
    <w:r>
      <w:rPr>
        <w:rFonts w:ascii="Marianne" w:hAnsi="Marianne"/>
        <w:position w:val="6"/>
        <w:sz w:val="16"/>
        <w:szCs w:val="16"/>
      </w:rPr>
      <w:fldChar w:fldCharType="separate"/>
    </w:r>
    <w:r>
      <w:rPr>
        <w:position w:val="6"/>
        <w:sz w:val="16"/>
        <w:szCs w:val="16"/>
      </w:rPr>
      <w:t>4</w:t>
    </w:r>
    <w:r>
      <w:rPr>
        <w:rFonts w:ascii="Marianne" w:hAnsi="Marianne"/>
        <w:position w:val="6"/>
        <w:sz w:val="16"/>
        <w:szCs w:val="16"/>
      </w:rPr>
      <w:fldChar w:fldCharType="end"/>
    </w:r>
    <w:r>
      <w:rPr>
        <w:rFonts w:ascii="Marianne" w:hAnsi="Marianne"/>
        <w:position w:val="6"/>
        <w:sz w:val="16"/>
        <w:szCs w:val="16"/>
      </w:rPr>
      <w:t>/</w:t>
    </w:r>
    <w:r>
      <w:rPr>
        <w:rFonts w:ascii="Marianne" w:hAnsi="Marianne"/>
        <w:position w:val="6"/>
        <w:sz w:val="16"/>
        <w:szCs w:val="16"/>
      </w:rPr>
      <w:fldChar w:fldCharType="begin"/>
    </w:r>
    <w:r>
      <w:rPr>
        <w:rFonts w:ascii="Marianne" w:hAnsi="Marianne"/>
        <w:position w:val="6"/>
        <w:sz w:val="16"/>
        <w:szCs w:val="16"/>
      </w:rPr>
      <w:instrText xml:space="preserve"> NUMPAGES </w:instrText>
    </w:r>
    <w:r>
      <w:rPr>
        <w:rFonts w:ascii="Marianne" w:hAnsi="Marianne"/>
        <w:position w:val="6"/>
        <w:sz w:val="16"/>
        <w:szCs w:val="16"/>
      </w:rPr>
      <w:fldChar w:fldCharType="separate"/>
    </w:r>
    <w:r>
      <w:rPr>
        <w:position w:val="6"/>
        <w:sz w:val="16"/>
        <w:szCs w:val="16"/>
      </w:rPr>
      <w:t>11</w:t>
    </w:r>
    <w:r>
      <w:rPr>
        <w:rFonts w:ascii="Marianne" w:hAnsi="Marianne"/>
        <w:position w:val="6"/>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tbl>
    <w:tblPr>
      <w:tblW w:w="9660" w:type="dxa"/>
      <w:tblInd w:w="71" w:type="dxa"/>
      <w:tblLayout w:type="fixed"/>
      <w:tblCellMar>
        <w:left w:w="71" w:type="dxa"/>
        <w:right w:w="71" w:type="dxa"/>
      </w:tblCellMar>
      <w:tblLook w:val="0000" w:firstRow="0" w:lastRow="0" w:firstColumn="0" w:lastColumn="0" w:noHBand="0" w:noVBand="0"/>
    </w:tblPr>
    <w:tblGrid>
      <w:gridCol w:w="3261"/>
      <w:gridCol w:w="4961"/>
      <w:gridCol w:w="653"/>
      <w:gridCol w:w="262"/>
      <w:gridCol w:w="201"/>
      <w:gridCol w:w="322"/>
    </w:tblGrid>
    <w:tr>
      <w:trPr>
        <w:trHeight w:val="334"/>
        <w:tblHeader/>
      </w:trPr>
      <w:tc>
        <w:tcPr>
          <w:tcW w:w="3261" w:type="dxa"/>
          <w:shd w:val="clear" w:color="auto" w:fill="DDDDDD"/>
        </w:tcPr>
        <w:p>
          <w:pPr>
            <w:suppressAutoHyphens/>
            <w:snapToGrid w:val="0"/>
            <w:rPr>
              <w:rFonts w:ascii="Arial" w:hAnsi="Arial" w:cs="Arial"/>
              <w:b/>
              <w:sz w:val="16"/>
              <w:szCs w:val="16"/>
              <w:lang w:eastAsia="ar-SA"/>
            </w:rPr>
          </w:pPr>
          <w:r>
            <w:rPr>
              <w:rFonts w:ascii="Arial" w:hAnsi="Arial" w:cs="Arial"/>
              <w:b/>
              <w:sz w:val="16"/>
              <w:szCs w:val="16"/>
              <w:lang w:eastAsia="ar-SA"/>
            </w:rPr>
            <w:t>Ministère de l’économie, des finances et de la relance</w:t>
          </w:r>
        </w:p>
        <w:p>
          <w:pPr>
            <w:suppressAutoHyphens/>
            <w:rPr>
              <w:rFonts w:ascii="Arial" w:hAnsi="Arial" w:cs="Arial"/>
              <w:b/>
              <w:sz w:val="16"/>
              <w:szCs w:val="16"/>
              <w:lang w:eastAsia="ar-SA"/>
            </w:rPr>
          </w:pPr>
          <w:r>
            <w:rPr>
              <w:rFonts w:ascii="Arial" w:hAnsi="Arial" w:cs="Arial"/>
              <w:b/>
              <w:sz w:val="16"/>
              <w:szCs w:val="16"/>
              <w:lang w:eastAsia="ar-SA"/>
            </w:rPr>
            <w:t>Cadre du mémoire technique</w:t>
          </w:r>
        </w:p>
      </w:tc>
      <w:tc>
        <w:tcPr>
          <w:tcW w:w="4961" w:type="dxa"/>
          <w:shd w:val="clear" w:color="auto" w:fill="DDDDDD"/>
          <w:vAlign w:val="center"/>
        </w:tcPr>
        <w:p>
          <w:pPr>
            <w:suppressAutoHyphens/>
            <w:jc w:val="center"/>
            <w:rPr>
              <w:rFonts w:ascii="Arial" w:hAnsi="Arial" w:cs="Arial"/>
              <w:b/>
              <w:iCs/>
              <w:sz w:val="16"/>
              <w:szCs w:val="16"/>
              <w:lang w:eastAsia="ar-SA"/>
            </w:rPr>
          </w:pPr>
          <w:r>
            <w:rPr>
              <w:rFonts w:ascii="Arial" w:hAnsi="Arial" w:cs="Arial"/>
              <w:b/>
              <w:iCs/>
              <w:sz w:val="16"/>
              <w:szCs w:val="16"/>
              <w:lang w:eastAsia="ar-SA"/>
            </w:rPr>
            <w:t>Travaux faux plafonds 2020-21 MEFR</w:t>
          </w:r>
        </w:p>
      </w:tc>
      <w:tc>
        <w:tcPr>
          <w:tcW w:w="653" w:type="dxa"/>
          <w:shd w:val="clear" w:color="auto" w:fill="DDDDDD"/>
        </w:tcPr>
        <w:p>
          <w:pPr>
            <w:tabs>
              <w:tab w:val="center" w:pos="1366"/>
              <w:tab w:val="right" w:pos="2733"/>
            </w:tabs>
            <w:suppressAutoHyphens/>
            <w:snapToGrid w:val="0"/>
            <w:rPr>
              <w:rFonts w:ascii="Arial" w:hAnsi="Arial" w:cs="Arial"/>
              <w:b/>
              <w:sz w:val="16"/>
              <w:szCs w:val="16"/>
              <w:lang w:eastAsia="ar-SA"/>
            </w:rPr>
          </w:pPr>
        </w:p>
        <w:p>
          <w:pPr>
            <w:tabs>
              <w:tab w:val="center" w:pos="1366"/>
              <w:tab w:val="right" w:pos="2733"/>
            </w:tabs>
            <w:suppressAutoHyphens/>
            <w:snapToGrid w:val="0"/>
            <w:rPr>
              <w:rFonts w:ascii="Arial" w:hAnsi="Arial" w:cs="Arial"/>
              <w:b/>
              <w:sz w:val="16"/>
              <w:szCs w:val="16"/>
              <w:lang w:eastAsia="ar-SA"/>
            </w:rPr>
          </w:pPr>
          <w:r>
            <w:rPr>
              <w:rFonts w:ascii="Arial" w:hAnsi="Arial" w:cs="Arial"/>
              <w:b/>
              <w:sz w:val="16"/>
              <w:szCs w:val="16"/>
              <w:lang w:eastAsia="ar-SA"/>
            </w:rPr>
            <w:t xml:space="preserve">Page : </w:t>
          </w:r>
        </w:p>
      </w:tc>
      <w:tc>
        <w:tcPr>
          <w:tcW w:w="262" w:type="dxa"/>
          <w:shd w:val="clear" w:color="auto" w:fill="DDDDDD"/>
        </w:tcPr>
        <w:p>
          <w:pPr>
            <w:suppressAutoHyphens/>
            <w:snapToGrid w:val="0"/>
            <w:jc w:val="center"/>
            <w:rPr>
              <w:rFonts w:ascii="Arial" w:hAnsi="Arial" w:cs="Arial"/>
              <w:b/>
              <w:sz w:val="16"/>
              <w:szCs w:val="16"/>
              <w:lang w:eastAsia="ar-SA"/>
            </w:rPr>
          </w:pPr>
        </w:p>
        <w:p>
          <w:pPr>
            <w:suppressAutoHyphens/>
            <w:snapToGrid w:val="0"/>
            <w:jc w:val="center"/>
            <w:rPr>
              <w:rFonts w:ascii="Arial" w:hAnsi="Arial" w:cs="Arial"/>
              <w:b/>
              <w:sz w:val="16"/>
              <w:szCs w:val="16"/>
              <w:lang w:eastAsia="ar-SA"/>
            </w:rPr>
          </w:pPr>
          <w:r>
            <w:rPr>
              <w:rFonts w:ascii="Arial" w:hAnsi="Arial" w:cs="Arial"/>
              <w:b/>
              <w:sz w:val="16"/>
              <w:szCs w:val="16"/>
              <w:lang w:eastAsia="ar-SA"/>
            </w:rPr>
            <w:fldChar w:fldCharType="begin"/>
          </w:r>
          <w:r>
            <w:rPr>
              <w:rFonts w:ascii="Arial" w:hAnsi="Arial" w:cs="Arial"/>
              <w:b/>
              <w:sz w:val="16"/>
              <w:szCs w:val="16"/>
              <w:lang w:eastAsia="ar-SA"/>
            </w:rPr>
            <w:instrText xml:space="preserve"> PAGE \*Arabic </w:instrText>
          </w:r>
          <w:r>
            <w:rPr>
              <w:rFonts w:ascii="Arial" w:hAnsi="Arial" w:cs="Arial"/>
              <w:b/>
              <w:sz w:val="16"/>
              <w:szCs w:val="16"/>
              <w:lang w:eastAsia="ar-SA"/>
            </w:rPr>
            <w:fldChar w:fldCharType="separate"/>
          </w:r>
          <w:r>
            <w:rPr>
              <w:rFonts w:ascii="Arial" w:hAnsi="Arial" w:cs="Arial"/>
              <w:b/>
              <w:noProof/>
              <w:sz w:val="16"/>
              <w:szCs w:val="16"/>
              <w:lang w:eastAsia="ar-SA"/>
            </w:rPr>
            <w:t>2</w:t>
          </w:r>
          <w:r>
            <w:rPr>
              <w:rFonts w:ascii="Arial" w:hAnsi="Arial" w:cs="Arial"/>
              <w:b/>
              <w:sz w:val="16"/>
              <w:szCs w:val="16"/>
              <w:lang w:eastAsia="ar-SA"/>
            </w:rPr>
            <w:fldChar w:fldCharType="end"/>
          </w:r>
        </w:p>
      </w:tc>
      <w:tc>
        <w:tcPr>
          <w:tcW w:w="201" w:type="dxa"/>
          <w:shd w:val="clear" w:color="auto" w:fill="DDDDDD"/>
        </w:tcPr>
        <w:p>
          <w:pPr>
            <w:suppressAutoHyphens/>
            <w:snapToGrid w:val="0"/>
            <w:jc w:val="center"/>
            <w:rPr>
              <w:rFonts w:ascii="Arial" w:hAnsi="Arial" w:cs="Arial"/>
              <w:b/>
              <w:sz w:val="16"/>
              <w:szCs w:val="16"/>
              <w:lang w:eastAsia="ar-SA"/>
            </w:rPr>
          </w:pPr>
        </w:p>
        <w:p>
          <w:pPr>
            <w:suppressAutoHyphens/>
            <w:snapToGrid w:val="0"/>
            <w:jc w:val="center"/>
            <w:rPr>
              <w:rFonts w:ascii="Arial" w:hAnsi="Arial" w:cs="Arial"/>
              <w:b/>
              <w:sz w:val="16"/>
              <w:szCs w:val="16"/>
              <w:lang w:eastAsia="ar-SA"/>
            </w:rPr>
          </w:pPr>
          <w:r>
            <w:rPr>
              <w:rFonts w:ascii="Arial" w:hAnsi="Arial" w:cs="Arial"/>
              <w:b/>
              <w:sz w:val="16"/>
              <w:szCs w:val="16"/>
              <w:lang w:eastAsia="ar-SA"/>
            </w:rPr>
            <w:t>/</w:t>
          </w:r>
        </w:p>
      </w:tc>
      <w:tc>
        <w:tcPr>
          <w:tcW w:w="322" w:type="dxa"/>
          <w:shd w:val="clear" w:color="auto" w:fill="DDDDDD"/>
        </w:tcPr>
        <w:p>
          <w:pPr>
            <w:suppressAutoHyphens/>
            <w:snapToGrid w:val="0"/>
            <w:jc w:val="center"/>
            <w:rPr>
              <w:rFonts w:ascii="Arial" w:hAnsi="Arial" w:cs="Arial"/>
              <w:b/>
              <w:sz w:val="16"/>
              <w:szCs w:val="16"/>
              <w:lang w:eastAsia="ar-SA"/>
            </w:rPr>
          </w:pPr>
        </w:p>
        <w:p>
          <w:pPr>
            <w:suppressAutoHyphens/>
            <w:snapToGrid w:val="0"/>
            <w:jc w:val="center"/>
            <w:rPr>
              <w:rFonts w:ascii="Arial" w:hAnsi="Arial" w:cs="Arial"/>
              <w:b/>
              <w:sz w:val="16"/>
              <w:szCs w:val="16"/>
              <w:lang w:eastAsia="ar-SA"/>
            </w:rPr>
          </w:pPr>
          <w:r>
            <w:rPr>
              <w:rFonts w:ascii="Arial" w:hAnsi="Arial" w:cs="Arial"/>
              <w:b/>
              <w:sz w:val="16"/>
              <w:szCs w:val="16"/>
              <w:lang w:eastAsia="ar-SA"/>
            </w:rPr>
            <w:t>11</w:t>
          </w:r>
        </w:p>
      </w:tc>
    </w:tr>
  </w:tbl>
  <w:p>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2055"/>
      <w:gridCol w:w="8718"/>
    </w:tblGrid>
    <w:tr>
      <w:trPr>
        <w:cantSplit/>
        <w:trHeight w:hRule="exact" w:val="2268"/>
      </w:trPr>
      <w:tc>
        <w:tcPr>
          <w:tcW w:w="2055" w:type="dxa"/>
          <w:shd w:val="clear" w:color="auto" w:fill="auto"/>
        </w:tcPr>
        <w:p>
          <w:pPr>
            <w:pStyle w:val="En-tte"/>
            <w:tabs>
              <w:tab w:val="clear" w:pos="4536"/>
              <w:tab w:val="left" w:pos="465"/>
              <w:tab w:val="right" w:pos="11199"/>
            </w:tabs>
            <w:rPr>
              <w:b/>
              <w:bCs/>
            </w:rPr>
          </w:pPr>
          <w:r>
            <w:rPr>
              <w:noProof/>
            </w:rPr>
            <w:drawing>
              <wp:anchor distT="0" distB="0" distL="114300" distR="114300" simplePos="0" relativeHeight="251659264" behindDoc="0" locked="0" layoutInCell="1" allowOverlap="1">
                <wp:simplePos x="0" y="0"/>
                <wp:positionH relativeFrom="margin">
                  <wp:posOffset>247650</wp:posOffset>
                </wp:positionH>
                <wp:positionV relativeFrom="paragraph">
                  <wp:posOffset>118745</wp:posOffset>
                </wp:positionV>
                <wp:extent cx="2171700" cy="1490345"/>
                <wp:effectExtent l="0" t="0" r="0" b="0"/>
                <wp:wrapNone/>
                <wp:docPr id="8" name="Image 5" descr="Direction générale du Tré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Direction générale du Trés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14903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rPr>
            <w:tab/>
          </w:r>
          <w:r>
            <w:rPr>
              <w:b/>
              <w:bCs/>
            </w:rPr>
            <w:tab/>
          </w:r>
          <w:r>
            <w:rPr>
              <w:b/>
              <w:bCs/>
            </w:rPr>
            <w:tab/>
          </w:r>
          <w:r>
            <w:rPr>
              <w:b/>
              <w:bCs/>
            </w:rPr>
            <w:tab/>
          </w:r>
        </w:p>
        <w:p>
          <w:pPr>
            <w:pStyle w:val="En-tte"/>
            <w:tabs>
              <w:tab w:val="clear" w:pos="4536"/>
              <w:tab w:val="left" w:pos="465"/>
              <w:tab w:val="right" w:pos="11199"/>
            </w:tabs>
            <w:rPr>
              <w:b/>
              <w:bCs/>
            </w:rPr>
          </w:pPr>
          <w:r>
            <w:rPr>
              <w:b/>
              <w:bCs/>
            </w:rPr>
            <w:tab/>
          </w:r>
        </w:p>
        <w:p>
          <w:pPr>
            <w:pStyle w:val="ServiceInfoHeader"/>
            <w:jc w:val="center"/>
            <w:rPr>
              <w:lang w:val="fr-FR"/>
            </w:rPr>
          </w:pPr>
          <w:r>
            <w:rPr>
              <w:lang w:val="fr-FR"/>
            </w:rPr>
            <w:tab/>
            <w:t>Secrétariat général</w:t>
          </w:r>
        </w:p>
        <w:p>
          <w:pPr>
            <w:pStyle w:val="En-tte"/>
            <w:rPr>
              <w:rFonts w:ascii="Marianne" w:hAnsi="Marianne"/>
              <w:sz w:val="20"/>
              <w:szCs w:val="20"/>
            </w:rPr>
          </w:pPr>
        </w:p>
        <w:p>
          <w:pPr>
            <w:tabs>
              <w:tab w:val="center" w:pos="4680"/>
              <w:tab w:val="right" w:pos="9720"/>
            </w:tabs>
            <w:suppressAutoHyphens/>
            <w:snapToGrid w:val="0"/>
            <w:ind w:right="-828"/>
            <w:rPr>
              <w:rFonts w:ascii="Arial" w:hAnsi="Arial" w:cs="Arial"/>
              <w:sz w:val="22"/>
              <w:szCs w:val="22"/>
              <w:lang w:eastAsia="ar-SA"/>
            </w:rPr>
          </w:pPr>
        </w:p>
      </w:tc>
      <w:tc>
        <w:tcPr>
          <w:tcW w:w="8718" w:type="dxa"/>
          <w:shd w:val="clear" w:color="auto" w:fill="auto"/>
        </w:tcPr>
        <w:p>
          <w:pPr>
            <w:pStyle w:val="ServiceInfoHeader"/>
            <w:rPr>
              <w:lang w:val="fr-FR"/>
            </w:rPr>
          </w:pPr>
        </w:p>
        <w:p>
          <w:pPr>
            <w:pStyle w:val="ServiceInfoHeader"/>
            <w:rPr>
              <w:rFonts w:ascii="Marianne" w:hAnsi="Marianne"/>
              <w:lang w:val="fr-FR"/>
            </w:rPr>
          </w:pPr>
          <w:r>
            <w:rPr>
              <w:lang w:val="fr-FR"/>
            </w:rPr>
            <w:br/>
          </w:r>
          <w:r>
            <w:rPr>
              <w:rFonts w:ascii="Marianne" w:hAnsi="Marianne"/>
              <w:sz w:val="22"/>
              <w:szCs w:val="22"/>
              <w:lang w:val="fr-FR"/>
            </w:rPr>
            <w:t xml:space="preserve">Secrétariat </w:t>
          </w:r>
          <w:r>
            <w:rPr>
              <w:rFonts w:ascii="Marianne" w:hAnsi="Marianne"/>
              <w:sz w:val="22"/>
              <w:szCs w:val="22"/>
              <w:lang w:val="fr-FR"/>
            </w:rPr>
            <w:br/>
            <w:t>général</w:t>
          </w:r>
        </w:p>
        <w:p>
          <w:pPr>
            <w:tabs>
              <w:tab w:val="center" w:pos="4680"/>
              <w:tab w:val="right" w:pos="9720"/>
            </w:tabs>
            <w:suppressAutoHyphens/>
            <w:ind w:right="34"/>
            <w:jc w:val="right"/>
            <w:rPr>
              <w:rFonts w:ascii="Arial" w:hAnsi="Arial" w:cs="Arial"/>
              <w:b/>
              <w:bCs/>
              <w:lang w:eastAsia="ar-SA"/>
            </w:rPr>
          </w:pPr>
        </w:p>
      </w:tc>
    </w:tr>
  </w:tbl>
  <w:p>
    <w:pPr>
      <w:pStyle w:val="En-tt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shd w:val="clear" w:color="auto" w:fill="auto"/>
        </w:tcPr>
        <w:tbl>
          <w:tblPr>
            <w:tblW w:w="0" w:type="auto"/>
            <w:tblInd w:w="108" w:type="dxa"/>
            <w:tblLayout w:type="fixed"/>
            <w:tblLook w:val="0000" w:firstRow="0" w:lastRow="0" w:firstColumn="0" w:lastColumn="0" w:noHBand="0" w:noVBand="0"/>
          </w:tblPr>
          <w:tblGrid>
            <w:gridCol w:w="2055"/>
            <w:gridCol w:w="8718"/>
          </w:tblGrid>
          <w:tr>
            <w:trPr>
              <w:cantSplit/>
              <w:trHeight w:hRule="exact" w:val="2268"/>
            </w:trPr>
            <w:tc>
              <w:tcPr>
                <w:tcW w:w="2055" w:type="dxa"/>
                <w:shd w:val="clear" w:color="auto" w:fill="auto"/>
              </w:tcPr>
              <w:p>
                <w:pPr>
                  <w:tabs>
                    <w:tab w:val="center" w:pos="4680"/>
                    <w:tab w:val="right" w:pos="9720"/>
                  </w:tabs>
                  <w:suppressAutoHyphens/>
                  <w:snapToGrid w:val="0"/>
                  <w:ind w:right="-828"/>
                  <w:rPr>
                    <w:rFonts w:ascii="Arial" w:hAnsi="Arial" w:cs="Arial"/>
                    <w:sz w:val="22"/>
                    <w:szCs w:val="22"/>
                    <w:lang w:eastAsia="ar-SA"/>
                  </w:rPr>
                </w:pPr>
              </w:p>
            </w:tc>
            <w:tc>
              <w:tcPr>
                <w:tcW w:w="8718" w:type="dxa"/>
                <w:shd w:val="clear" w:color="auto" w:fill="auto"/>
              </w:tcPr>
              <w:p>
                <w:pPr>
                  <w:tabs>
                    <w:tab w:val="center" w:pos="4680"/>
                    <w:tab w:val="right" w:pos="9720"/>
                  </w:tabs>
                  <w:suppressAutoHyphens/>
                  <w:ind w:right="34"/>
                  <w:jc w:val="right"/>
                  <w:rPr>
                    <w:rFonts w:ascii="Arial" w:hAnsi="Arial" w:cs="Arial"/>
                    <w:b/>
                    <w:bCs/>
                    <w:lang w:eastAsia="ar-SA"/>
                  </w:rPr>
                </w:pPr>
              </w:p>
            </w:tc>
          </w:tr>
        </w:tbl>
        <w:p/>
      </w:tc>
      <w:tc>
        <w:tcPr>
          <w:tcW w:w="7159" w:type="dxa"/>
          <w:shd w:val="clear" w:color="auto" w:fill="auto"/>
        </w:tcPr>
        <w:tbl>
          <w:tblPr>
            <w:tblW w:w="28209" w:type="dxa"/>
            <w:tblLayout w:type="fixed"/>
            <w:tblLook w:val="0000" w:firstRow="0" w:lastRow="0" w:firstColumn="0" w:lastColumn="0" w:noHBand="0" w:noVBand="0"/>
          </w:tblPr>
          <w:tblGrid>
            <w:gridCol w:w="2055"/>
            <w:gridCol w:w="8718"/>
            <w:gridCol w:w="8718"/>
            <w:gridCol w:w="8718"/>
          </w:tblGrid>
          <w:tr>
            <w:trPr>
              <w:cantSplit/>
              <w:trHeight w:hRule="exact" w:val="2268"/>
            </w:trPr>
            <w:tc>
              <w:tcPr>
                <w:tcW w:w="2055" w:type="dxa"/>
                <w:shd w:val="clear" w:color="auto" w:fill="auto"/>
              </w:tcPr>
              <w:p>
                <w:pPr>
                  <w:tabs>
                    <w:tab w:val="center" w:pos="4680"/>
                    <w:tab w:val="right" w:pos="9720"/>
                  </w:tabs>
                  <w:suppressAutoHyphens/>
                  <w:snapToGrid w:val="0"/>
                  <w:ind w:right="-828"/>
                  <w:rPr>
                    <w:rFonts w:ascii="Arial" w:hAnsi="Arial" w:cs="Arial"/>
                    <w:sz w:val="22"/>
                    <w:szCs w:val="22"/>
                    <w:lang w:eastAsia="ar-SA"/>
                  </w:rPr>
                </w:pPr>
              </w:p>
            </w:tc>
            <w:tc>
              <w:tcPr>
                <w:tcW w:w="8718" w:type="dxa"/>
              </w:tcPr>
              <w:p>
                <w:pPr>
                  <w:tabs>
                    <w:tab w:val="center" w:pos="4680"/>
                    <w:tab w:val="right" w:pos="9720"/>
                  </w:tabs>
                  <w:suppressAutoHyphens/>
                  <w:ind w:right="34"/>
                  <w:jc w:val="right"/>
                  <w:rPr>
                    <w:rFonts w:ascii="Arial" w:hAnsi="Arial" w:cs="Arial"/>
                    <w:b/>
                    <w:bCs/>
                    <w:sz w:val="22"/>
                    <w:szCs w:val="22"/>
                    <w:lang w:eastAsia="ar-SA"/>
                  </w:rPr>
                </w:pPr>
                <w:r>
                  <w:rPr>
                    <w:rFonts w:ascii="Arial" w:hAnsi="Arial" w:cs="Arial"/>
                    <w:b/>
                    <w:bCs/>
                    <w:sz w:val="22"/>
                    <w:szCs w:val="22"/>
                    <w:lang w:eastAsia="ar-SA"/>
                  </w:rPr>
                  <w:t>ADRE DU MÉMOIRE TECHNIQUE</w:t>
                </w:r>
              </w:p>
            </w:tc>
            <w:tc>
              <w:tcPr>
                <w:tcW w:w="8718" w:type="dxa"/>
              </w:tcPr>
              <w:p>
                <w:pPr>
                  <w:tabs>
                    <w:tab w:val="center" w:pos="4680"/>
                    <w:tab w:val="right" w:pos="9720"/>
                  </w:tabs>
                  <w:suppressAutoHyphens/>
                  <w:ind w:right="34"/>
                  <w:jc w:val="right"/>
                  <w:rPr>
                    <w:rFonts w:ascii="Arial" w:hAnsi="Arial" w:cs="Arial"/>
                    <w:b/>
                    <w:bCs/>
                    <w:sz w:val="22"/>
                    <w:szCs w:val="22"/>
                    <w:lang w:eastAsia="ar-SA"/>
                  </w:rPr>
                </w:pPr>
                <w:r>
                  <w:rPr>
                    <w:rFonts w:ascii="Arial" w:hAnsi="Arial" w:cs="Arial"/>
                    <w:b/>
                    <w:bCs/>
                    <w:sz w:val="22"/>
                    <w:szCs w:val="22"/>
                    <w:lang w:eastAsia="ar-SA"/>
                  </w:rPr>
                  <w:t>ADRE DU MÉMOIRE TECHNIQUE</w:t>
                </w:r>
              </w:p>
            </w:tc>
            <w:tc>
              <w:tcPr>
                <w:tcW w:w="8718" w:type="dxa"/>
                <w:shd w:val="clear" w:color="auto" w:fill="auto"/>
              </w:tcPr>
              <w:p>
                <w:pPr>
                  <w:tabs>
                    <w:tab w:val="center" w:pos="4680"/>
                    <w:tab w:val="right" w:pos="9720"/>
                  </w:tabs>
                  <w:suppressAutoHyphens/>
                  <w:ind w:right="34"/>
                  <w:jc w:val="right"/>
                  <w:rPr>
                    <w:rFonts w:ascii="Arial" w:hAnsi="Arial" w:cs="Arial"/>
                    <w:b/>
                    <w:bCs/>
                    <w:lang w:eastAsia="ar-SA"/>
                  </w:rPr>
                </w:pPr>
              </w:p>
            </w:tc>
          </w:tr>
        </w:tbl>
        <w:p/>
      </w:tc>
    </w:tr>
  </w:tbl>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shd w:val="clear" w:color="auto" w:fill="auto"/>
        </w:tcPr>
        <w:p>
          <w:pPr>
            <w:tabs>
              <w:tab w:val="center" w:pos="4680"/>
              <w:tab w:val="right" w:pos="9720"/>
            </w:tabs>
            <w:suppressAutoHyphens/>
            <w:snapToGrid w:val="0"/>
            <w:ind w:right="-828"/>
            <w:rPr>
              <w:rFonts w:ascii="Arial" w:hAnsi="Arial" w:cs="Arial"/>
              <w:sz w:val="22"/>
              <w:szCs w:val="22"/>
              <w:lang w:eastAsia="ar-SA"/>
            </w:rPr>
          </w:pPr>
        </w:p>
      </w:tc>
      <w:tc>
        <w:tcPr>
          <w:tcW w:w="7159" w:type="dxa"/>
          <w:shd w:val="clear" w:color="auto" w:fill="auto"/>
        </w:tcPr>
        <w:p>
          <w:pPr>
            <w:tabs>
              <w:tab w:val="center" w:pos="4680"/>
              <w:tab w:val="right" w:pos="9720"/>
            </w:tabs>
            <w:suppressAutoHyphens/>
            <w:ind w:right="34"/>
            <w:jc w:val="right"/>
            <w:rPr>
              <w:rFonts w:ascii="Arial" w:hAnsi="Arial" w:cs="Arial"/>
              <w:b/>
              <w:bCs/>
              <w:sz w:val="22"/>
              <w:szCs w:val="22"/>
              <w:lang w:eastAsia="ar-SA"/>
            </w:rPr>
          </w:pP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D4E"/>
    <w:multiLevelType w:val="hybridMultilevel"/>
    <w:tmpl w:val="04965CB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692440B"/>
    <w:multiLevelType w:val="hybridMultilevel"/>
    <w:tmpl w:val="3F0E5EE6"/>
    <w:lvl w:ilvl="0" w:tplc="874CF8D2">
      <w:numFmt w:val="bullet"/>
      <w:lvlText w:val="-"/>
      <w:lvlJc w:val="left"/>
      <w:pPr>
        <w:ind w:left="1778" w:hanging="360"/>
      </w:pPr>
      <w:rPr>
        <w:rFonts w:ascii="Arial" w:eastAsia="Calibri"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 w15:restartNumberingAfterBreak="0">
    <w:nsid w:val="09146D7F"/>
    <w:multiLevelType w:val="hybridMultilevel"/>
    <w:tmpl w:val="7E3EA08A"/>
    <w:lvl w:ilvl="0" w:tplc="040C000F">
      <w:start w:val="1"/>
      <w:numFmt w:val="decimal"/>
      <w:lvlText w:val="%1."/>
      <w:lvlJc w:val="left"/>
      <w:pPr>
        <w:tabs>
          <w:tab w:val="num" w:pos="1495"/>
        </w:tabs>
        <w:ind w:left="1495" w:hanging="360"/>
      </w:pPr>
      <w:rPr>
        <w:rFonts w:hint="default"/>
        <w:color w:val="auto"/>
      </w:rPr>
    </w:lvl>
    <w:lvl w:ilvl="1" w:tplc="FFFFFFFF">
      <w:start w:val="1"/>
      <w:numFmt w:val="bullet"/>
      <w:lvlText w:val="o"/>
      <w:lvlJc w:val="left"/>
      <w:pPr>
        <w:tabs>
          <w:tab w:val="num" w:pos="1648"/>
        </w:tabs>
        <w:ind w:left="1648" w:hanging="360"/>
      </w:pPr>
      <w:rPr>
        <w:rFonts w:ascii="Courier New" w:hAnsi="Courier New" w:cs="Courier New" w:hint="default"/>
      </w:rPr>
    </w:lvl>
    <w:lvl w:ilvl="2" w:tplc="040C0001">
      <w:start w:val="1"/>
      <w:numFmt w:val="bullet"/>
      <w:lvlText w:val=""/>
      <w:lvlJc w:val="left"/>
      <w:pPr>
        <w:tabs>
          <w:tab w:val="num" w:pos="2368"/>
        </w:tabs>
        <w:ind w:left="2368" w:hanging="360"/>
      </w:pPr>
      <w:rPr>
        <w:rFonts w:ascii="Symbol" w:hAnsi="Symbol"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cs="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cs="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3" w15:restartNumberingAfterBreak="0">
    <w:nsid w:val="0B15592E"/>
    <w:multiLevelType w:val="hybridMultilevel"/>
    <w:tmpl w:val="FBACACA2"/>
    <w:lvl w:ilvl="0" w:tplc="FFFFFFFF">
      <w:numFmt w:val="bullet"/>
      <w:lvlText w:val=""/>
      <w:lvlJc w:val="left"/>
      <w:pPr>
        <w:tabs>
          <w:tab w:val="num" w:pos="1986"/>
        </w:tabs>
        <w:ind w:left="1986" w:hanging="570"/>
      </w:pPr>
      <w:rPr>
        <w:rFonts w:ascii="Wingdings" w:hAnsi="Wingdings" w:hint="default"/>
        <w:b/>
      </w:rPr>
    </w:lvl>
    <w:lvl w:ilvl="1" w:tplc="FFFFFFFF" w:tentative="1">
      <w:start w:val="1"/>
      <w:numFmt w:val="bullet"/>
      <w:lvlText w:val="o"/>
      <w:lvlJc w:val="left"/>
      <w:pPr>
        <w:tabs>
          <w:tab w:val="num" w:pos="2289"/>
        </w:tabs>
        <w:ind w:left="2289" w:hanging="360"/>
      </w:pPr>
      <w:rPr>
        <w:rFonts w:ascii="Courier New" w:hAnsi="Courier New" w:hint="default"/>
      </w:rPr>
    </w:lvl>
    <w:lvl w:ilvl="2" w:tplc="FFFFFFFF" w:tentative="1">
      <w:start w:val="1"/>
      <w:numFmt w:val="bullet"/>
      <w:lvlText w:val=""/>
      <w:lvlJc w:val="left"/>
      <w:pPr>
        <w:tabs>
          <w:tab w:val="num" w:pos="3009"/>
        </w:tabs>
        <w:ind w:left="3009" w:hanging="360"/>
      </w:pPr>
      <w:rPr>
        <w:rFonts w:ascii="Wingdings" w:hAnsi="Wingdings" w:hint="default"/>
      </w:rPr>
    </w:lvl>
    <w:lvl w:ilvl="3" w:tplc="FFFFFFFF" w:tentative="1">
      <w:start w:val="1"/>
      <w:numFmt w:val="bullet"/>
      <w:lvlText w:val=""/>
      <w:lvlJc w:val="left"/>
      <w:pPr>
        <w:tabs>
          <w:tab w:val="num" w:pos="3729"/>
        </w:tabs>
        <w:ind w:left="3729" w:hanging="360"/>
      </w:pPr>
      <w:rPr>
        <w:rFonts w:ascii="Symbol" w:hAnsi="Symbol" w:hint="default"/>
      </w:rPr>
    </w:lvl>
    <w:lvl w:ilvl="4" w:tplc="FFFFFFFF" w:tentative="1">
      <w:start w:val="1"/>
      <w:numFmt w:val="bullet"/>
      <w:lvlText w:val="o"/>
      <w:lvlJc w:val="left"/>
      <w:pPr>
        <w:tabs>
          <w:tab w:val="num" w:pos="4449"/>
        </w:tabs>
        <w:ind w:left="4449" w:hanging="360"/>
      </w:pPr>
      <w:rPr>
        <w:rFonts w:ascii="Courier New" w:hAnsi="Courier New" w:hint="default"/>
      </w:rPr>
    </w:lvl>
    <w:lvl w:ilvl="5" w:tplc="FFFFFFFF" w:tentative="1">
      <w:start w:val="1"/>
      <w:numFmt w:val="bullet"/>
      <w:lvlText w:val=""/>
      <w:lvlJc w:val="left"/>
      <w:pPr>
        <w:tabs>
          <w:tab w:val="num" w:pos="5169"/>
        </w:tabs>
        <w:ind w:left="5169" w:hanging="360"/>
      </w:pPr>
      <w:rPr>
        <w:rFonts w:ascii="Wingdings" w:hAnsi="Wingdings" w:hint="default"/>
      </w:rPr>
    </w:lvl>
    <w:lvl w:ilvl="6" w:tplc="FFFFFFFF" w:tentative="1">
      <w:start w:val="1"/>
      <w:numFmt w:val="bullet"/>
      <w:lvlText w:val=""/>
      <w:lvlJc w:val="left"/>
      <w:pPr>
        <w:tabs>
          <w:tab w:val="num" w:pos="5889"/>
        </w:tabs>
        <w:ind w:left="5889" w:hanging="360"/>
      </w:pPr>
      <w:rPr>
        <w:rFonts w:ascii="Symbol" w:hAnsi="Symbol" w:hint="default"/>
      </w:rPr>
    </w:lvl>
    <w:lvl w:ilvl="7" w:tplc="FFFFFFFF" w:tentative="1">
      <w:start w:val="1"/>
      <w:numFmt w:val="bullet"/>
      <w:lvlText w:val="o"/>
      <w:lvlJc w:val="left"/>
      <w:pPr>
        <w:tabs>
          <w:tab w:val="num" w:pos="6609"/>
        </w:tabs>
        <w:ind w:left="6609" w:hanging="360"/>
      </w:pPr>
      <w:rPr>
        <w:rFonts w:ascii="Courier New" w:hAnsi="Courier New" w:hint="default"/>
      </w:rPr>
    </w:lvl>
    <w:lvl w:ilvl="8" w:tplc="FFFFFFFF" w:tentative="1">
      <w:start w:val="1"/>
      <w:numFmt w:val="bullet"/>
      <w:lvlText w:val=""/>
      <w:lvlJc w:val="left"/>
      <w:pPr>
        <w:tabs>
          <w:tab w:val="num" w:pos="7329"/>
        </w:tabs>
        <w:ind w:left="7329" w:hanging="360"/>
      </w:pPr>
      <w:rPr>
        <w:rFonts w:ascii="Wingdings" w:hAnsi="Wingdings" w:hint="default"/>
      </w:rPr>
    </w:lvl>
  </w:abstractNum>
  <w:abstractNum w:abstractNumId="4" w15:restartNumberingAfterBreak="0">
    <w:nsid w:val="0F9D1CC1"/>
    <w:multiLevelType w:val="hybridMultilevel"/>
    <w:tmpl w:val="90520C7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433169F"/>
    <w:multiLevelType w:val="hybridMultilevel"/>
    <w:tmpl w:val="1386696A"/>
    <w:lvl w:ilvl="0" w:tplc="FBB62E0C">
      <w:start w:val="1"/>
      <w:numFmt w:val="bullet"/>
      <w:lvlText w:val=""/>
      <w:lvlJc w:val="left"/>
      <w:pPr>
        <w:tabs>
          <w:tab w:val="num" w:pos="2160"/>
        </w:tabs>
        <w:ind w:left="2160" w:hanging="360"/>
      </w:pPr>
      <w:rPr>
        <w:rFonts w:ascii="Wingdings" w:hAnsi="Wingdings" w:hint="default"/>
      </w:rPr>
    </w:lvl>
    <w:lvl w:ilvl="1" w:tplc="B668463E">
      <w:start w:val="1"/>
      <w:numFmt w:val="bullet"/>
      <w:lvlText w:val=""/>
      <w:lvlJc w:val="left"/>
      <w:pPr>
        <w:tabs>
          <w:tab w:val="num" w:pos="2880"/>
        </w:tabs>
        <w:ind w:left="2880" w:hanging="360"/>
      </w:pPr>
      <w:rPr>
        <w:rFonts w:ascii="Wingdings" w:hAnsi="Wingdings"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285170BA"/>
    <w:multiLevelType w:val="hybridMultilevel"/>
    <w:tmpl w:val="DCB8375A"/>
    <w:lvl w:ilvl="0" w:tplc="93B87EC0">
      <w:start w:val="1"/>
      <w:numFmt w:val="bullet"/>
      <w:lvlText w:val="-"/>
      <w:lvlJc w:val="left"/>
      <w:pPr>
        <w:ind w:left="1440" w:hanging="360"/>
      </w:pPr>
      <w:rPr>
        <w:rFonts w:ascii="Arial" w:hAnsi="Arial" w:hint="default"/>
        <w:sz w:val="20"/>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D251DE2"/>
    <w:multiLevelType w:val="hybridMultilevel"/>
    <w:tmpl w:val="21B8D952"/>
    <w:lvl w:ilvl="0" w:tplc="D2D26CC4">
      <w:numFmt w:val="bullet"/>
      <w:lvlText w:val="-"/>
      <w:lvlJc w:val="left"/>
      <w:pPr>
        <w:ind w:left="1778" w:hanging="360"/>
      </w:pPr>
      <w:rPr>
        <w:rFonts w:ascii="Arial" w:eastAsia="Calibri"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8" w15:restartNumberingAfterBreak="0">
    <w:nsid w:val="38072032"/>
    <w:multiLevelType w:val="hybridMultilevel"/>
    <w:tmpl w:val="5C30253C"/>
    <w:lvl w:ilvl="0" w:tplc="27FEAAD6">
      <w:numFmt w:val="bullet"/>
      <w:lvlText w:val="•"/>
      <w:lvlJc w:val="left"/>
      <w:pPr>
        <w:ind w:left="1494" w:hanging="360"/>
      </w:pPr>
      <w:rPr>
        <w:rFonts w:ascii="Arial" w:eastAsia="Times New Roman" w:hAnsi="Arial" w:cs="Arial" w:hint="default"/>
        <w:b w:val="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39FC3308"/>
    <w:multiLevelType w:val="hybridMultilevel"/>
    <w:tmpl w:val="CD04CDF2"/>
    <w:lvl w:ilvl="0" w:tplc="040C0005">
      <w:start w:val="1"/>
      <w:numFmt w:val="bullet"/>
      <w:lvlText w:val=""/>
      <w:lvlJc w:val="left"/>
      <w:pPr>
        <w:tabs>
          <w:tab w:val="num" w:pos="1774"/>
        </w:tabs>
        <w:ind w:left="1774" w:hanging="360"/>
      </w:pPr>
      <w:rPr>
        <w:rFonts w:ascii="Wingdings" w:hAnsi="Wingdings" w:hint="default"/>
      </w:rPr>
    </w:lvl>
    <w:lvl w:ilvl="1" w:tplc="040C0019" w:tentative="1">
      <w:start w:val="1"/>
      <w:numFmt w:val="lowerLetter"/>
      <w:lvlText w:val="%2."/>
      <w:lvlJc w:val="left"/>
      <w:pPr>
        <w:tabs>
          <w:tab w:val="num" w:pos="2494"/>
        </w:tabs>
        <w:ind w:left="2494" w:hanging="360"/>
      </w:pPr>
    </w:lvl>
    <w:lvl w:ilvl="2" w:tplc="040C001B" w:tentative="1">
      <w:start w:val="1"/>
      <w:numFmt w:val="lowerRoman"/>
      <w:lvlText w:val="%3."/>
      <w:lvlJc w:val="right"/>
      <w:pPr>
        <w:tabs>
          <w:tab w:val="num" w:pos="3214"/>
        </w:tabs>
        <w:ind w:left="3214" w:hanging="180"/>
      </w:pPr>
    </w:lvl>
    <w:lvl w:ilvl="3" w:tplc="040C000F" w:tentative="1">
      <w:start w:val="1"/>
      <w:numFmt w:val="decimal"/>
      <w:lvlText w:val="%4."/>
      <w:lvlJc w:val="left"/>
      <w:pPr>
        <w:tabs>
          <w:tab w:val="num" w:pos="3934"/>
        </w:tabs>
        <w:ind w:left="3934" w:hanging="360"/>
      </w:pPr>
    </w:lvl>
    <w:lvl w:ilvl="4" w:tplc="040C0019" w:tentative="1">
      <w:start w:val="1"/>
      <w:numFmt w:val="lowerLetter"/>
      <w:lvlText w:val="%5."/>
      <w:lvlJc w:val="left"/>
      <w:pPr>
        <w:tabs>
          <w:tab w:val="num" w:pos="4654"/>
        </w:tabs>
        <w:ind w:left="4654" w:hanging="360"/>
      </w:pPr>
    </w:lvl>
    <w:lvl w:ilvl="5" w:tplc="040C001B" w:tentative="1">
      <w:start w:val="1"/>
      <w:numFmt w:val="lowerRoman"/>
      <w:lvlText w:val="%6."/>
      <w:lvlJc w:val="right"/>
      <w:pPr>
        <w:tabs>
          <w:tab w:val="num" w:pos="5374"/>
        </w:tabs>
        <w:ind w:left="5374" w:hanging="180"/>
      </w:pPr>
    </w:lvl>
    <w:lvl w:ilvl="6" w:tplc="040C000F" w:tentative="1">
      <w:start w:val="1"/>
      <w:numFmt w:val="decimal"/>
      <w:lvlText w:val="%7."/>
      <w:lvlJc w:val="left"/>
      <w:pPr>
        <w:tabs>
          <w:tab w:val="num" w:pos="6094"/>
        </w:tabs>
        <w:ind w:left="6094" w:hanging="360"/>
      </w:pPr>
    </w:lvl>
    <w:lvl w:ilvl="7" w:tplc="040C0019" w:tentative="1">
      <w:start w:val="1"/>
      <w:numFmt w:val="lowerLetter"/>
      <w:lvlText w:val="%8."/>
      <w:lvlJc w:val="left"/>
      <w:pPr>
        <w:tabs>
          <w:tab w:val="num" w:pos="6814"/>
        </w:tabs>
        <w:ind w:left="6814" w:hanging="360"/>
      </w:pPr>
    </w:lvl>
    <w:lvl w:ilvl="8" w:tplc="040C001B" w:tentative="1">
      <w:start w:val="1"/>
      <w:numFmt w:val="lowerRoman"/>
      <w:lvlText w:val="%9."/>
      <w:lvlJc w:val="right"/>
      <w:pPr>
        <w:tabs>
          <w:tab w:val="num" w:pos="7534"/>
        </w:tabs>
        <w:ind w:left="7534" w:hanging="180"/>
      </w:pPr>
    </w:lvl>
  </w:abstractNum>
  <w:abstractNum w:abstractNumId="10" w15:restartNumberingAfterBreak="0">
    <w:nsid w:val="4DA91B00"/>
    <w:multiLevelType w:val="hybridMultilevel"/>
    <w:tmpl w:val="1124FC3A"/>
    <w:lvl w:ilvl="0" w:tplc="040C0001">
      <w:start w:val="1"/>
      <w:numFmt w:val="bullet"/>
      <w:lvlText w:val=""/>
      <w:lvlJc w:val="left"/>
      <w:pPr>
        <w:ind w:left="1440" w:hanging="360"/>
      </w:pPr>
      <w:rPr>
        <w:rFonts w:ascii="Symbol" w:hAnsi="Symbol" w:hint="default"/>
      </w:rPr>
    </w:lvl>
    <w:lvl w:ilvl="1" w:tplc="93B87EC0">
      <w:start w:val="1"/>
      <w:numFmt w:val="bullet"/>
      <w:lvlText w:val="-"/>
      <w:lvlJc w:val="left"/>
      <w:pPr>
        <w:ind w:left="2160" w:hanging="360"/>
      </w:pPr>
      <w:rPr>
        <w:rFonts w:ascii="Arial" w:hAnsi="Arial" w:hint="default"/>
        <w:sz w:val="20"/>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4E056081"/>
    <w:multiLevelType w:val="hybridMultilevel"/>
    <w:tmpl w:val="1BEEE3F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677A79"/>
    <w:multiLevelType w:val="hybridMultilevel"/>
    <w:tmpl w:val="0B787604"/>
    <w:lvl w:ilvl="0" w:tplc="040C0001">
      <w:start w:val="1"/>
      <w:numFmt w:val="bullet"/>
      <w:lvlText w:val=""/>
      <w:lvlJc w:val="left"/>
      <w:pPr>
        <w:ind w:left="1440" w:hanging="360"/>
      </w:pPr>
      <w:rPr>
        <w:rFonts w:ascii="Symbol" w:hAnsi="Symbol" w:hint="default"/>
      </w:rPr>
    </w:lvl>
    <w:lvl w:ilvl="1" w:tplc="F47AB318">
      <w:numFmt w:val="bullet"/>
      <w:lvlText w:val="•"/>
      <w:lvlJc w:val="left"/>
      <w:pPr>
        <w:ind w:left="2520" w:hanging="720"/>
      </w:pPr>
      <w:rPr>
        <w:rFonts w:ascii="Arial" w:eastAsia="Times New Roman" w:hAnsi="Arial"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51B66BAE"/>
    <w:multiLevelType w:val="hybridMultilevel"/>
    <w:tmpl w:val="FFC610DE"/>
    <w:lvl w:ilvl="0" w:tplc="51C2E904">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51E3167"/>
    <w:multiLevelType w:val="hybridMultilevel"/>
    <w:tmpl w:val="59D46F42"/>
    <w:lvl w:ilvl="0" w:tplc="040C0019">
      <w:start w:val="1"/>
      <w:numFmt w:val="lowerLetter"/>
      <w:lvlText w:val="%1."/>
      <w:lvlJc w:val="left"/>
      <w:pPr>
        <w:tabs>
          <w:tab w:val="num" w:pos="1064"/>
        </w:tabs>
        <w:ind w:left="1064" w:hanging="360"/>
      </w:pPr>
    </w:lvl>
    <w:lvl w:ilvl="1" w:tplc="040C0005">
      <w:start w:val="1"/>
      <w:numFmt w:val="bullet"/>
      <w:lvlText w:val=""/>
      <w:lvlJc w:val="left"/>
      <w:pPr>
        <w:tabs>
          <w:tab w:val="num" w:pos="1784"/>
        </w:tabs>
        <w:ind w:left="1784" w:hanging="360"/>
      </w:pPr>
      <w:rPr>
        <w:rFonts w:ascii="Wingdings" w:hAnsi="Wingdings" w:hint="default"/>
      </w:rPr>
    </w:lvl>
    <w:lvl w:ilvl="2" w:tplc="040C001B" w:tentative="1">
      <w:start w:val="1"/>
      <w:numFmt w:val="lowerRoman"/>
      <w:lvlText w:val="%3."/>
      <w:lvlJc w:val="right"/>
      <w:pPr>
        <w:tabs>
          <w:tab w:val="num" w:pos="2504"/>
        </w:tabs>
        <w:ind w:left="2504" w:hanging="180"/>
      </w:pPr>
    </w:lvl>
    <w:lvl w:ilvl="3" w:tplc="040C000F" w:tentative="1">
      <w:start w:val="1"/>
      <w:numFmt w:val="decimal"/>
      <w:lvlText w:val="%4."/>
      <w:lvlJc w:val="left"/>
      <w:pPr>
        <w:tabs>
          <w:tab w:val="num" w:pos="3224"/>
        </w:tabs>
        <w:ind w:left="3224" w:hanging="360"/>
      </w:pPr>
    </w:lvl>
    <w:lvl w:ilvl="4" w:tplc="040C0019" w:tentative="1">
      <w:start w:val="1"/>
      <w:numFmt w:val="lowerLetter"/>
      <w:lvlText w:val="%5."/>
      <w:lvlJc w:val="left"/>
      <w:pPr>
        <w:tabs>
          <w:tab w:val="num" w:pos="3944"/>
        </w:tabs>
        <w:ind w:left="3944" w:hanging="360"/>
      </w:pPr>
    </w:lvl>
    <w:lvl w:ilvl="5" w:tplc="040C001B" w:tentative="1">
      <w:start w:val="1"/>
      <w:numFmt w:val="lowerRoman"/>
      <w:lvlText w:val="%6."/>
      <w:lvlJc w:val="right"/>
      <w:pPr>
        <w:tabs>
          <w:tab w:val="num" w:pos="4664"/>
        </w:tabs>
        <w:ind w:left="4664" w:hanging="180"/>
      </w:pPr>
    </w:lvl>
    <w:lvl w:ilvl="6" w:tplc="040C000F" w:tentative="1">
      <w:start w:val="1"/>
      <w:numFmt w:val="decimal"/>
      <w:lvlText w:val="%7."/>
      <w:lvlJc w:val="left"/>
      <w:pPr>
        <w:tabs>
          <w:tab w:val="num" w:pos="5384"/>
        </w:tabs>
        <w:ind w:left="5384" w:hanging="360"/>
      </w:pPr>
    </w:lvl>
    <w:lvl w:ilvl="7" w:tplc="040C0019" w:tentative="1">
      <w:start w:val="1"/>
      <w:numFmt w:val="lowerLetter"/>
      <w:lvlText w:val="%8."/>
      <w:lvlJc w:val="left"/>
      <w:pPr>
        <w:tabs>
          <w:tab w:val="num" w:pos="6104"/>
        </w:tabs>
        <w:ind w:left="6104" w:hanging="360"/>
      </w:pPr>
    </w:lvl>
    <w:lvl w:ilvl="8" w:tplc="040C001B" w:tentative="1">
      <w:start w:val="1"/>
      <w:numFmt w:val="lowerRoman"/>
      <w:lvlText w:val="%9."/>
      <w:lvlJc w:val="right"/>
      <w:pPr>
        <w:tabs>
          <w:tab w:val="num" w:pos="6824"/>
        </w:tabs>
        <w:ind w:left="6824" w:hanging="180"/>
      </w:pPr>
    </w:lvl>
  </w:abstractNum>
  <w:abstractNum w:abstractNumId="15" w15:restartNumberingAfterBreak="0">
    <w:nsid w:val="564A1730"/>
    <w:multiLevelType w:val="hybridMultilevel"/>
    <w:tmpl w:val="64744A6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57C742F5"/>
    <w:multiLevelType w:val="hybridMultilevel"/>
    <w:tmpl w:val="F7201F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102593"/>
    <w:multiLevelType w:val="hybridMultilevel"/>
    <w:tmpl w:val="55E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BC37DA"/>
    <w:multiLevelType w:val="hybridMultilevel"/>
    <w:tmpl w:val="B9CA1B8E"/>
    <w:lvl w:ilvl="0" w:tplc="5422107C">
      <w:start w:val="3"/>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C77105F"/>
    <w:multiLevelType w:val="hybridMultilevel"/>
    <w:tmpl w:val="99409F8C"/>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0" w15:restartNumberingAfterBreak="0">
    <w:nsid w:val="65AA7656"/>
    <w:multiLevelType w:val="hybridMultilevel"/>
    <w:tmpl w:val="F6EC7C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BD589F"/>
    <w:multiLevelType w:val="hybridMultilevel"/>
    <w:tmpl w:val="4EF0C272"/>
    <w:lvl w:ilvl="0" w:tplc="040C0009">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75465BFA"/>
    <w:multiLevelType w:val="hybridMultilevel"/>
    <w:tmpl w:val="A178EF3E"/>
    <w:lvl w:ilvl="0" w:tplc="1FCC5DB2">
      <w:start w:val="1"/>
      <w:numFmt w:val="bullet"/>
      <w:lvlText w:val="-"/>
      <w:lvlJc w:val="left"/>
      <w:pPr>
        <w:ind w:left="1440" w:hanging="360"/>
      </w:pPr>
      <w:rPr>
        <w:rFonts w:ascii="Arial" w:eastAsia="Times New Roman"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76C52CAD"/>
    <w:multiLevelType w:val="hybridMultilevel"/>
    <w:tmpl w:val="5BB0F2EA"/>
    <w:lvl w:ilvl="0" w:tplc="93B87EC0">
      <w:start w:val="1"/>
      <w:numFmt w:val="bullet"/>
      <w:lvlText w:val="-"/>
      <w:lvlJc w:val="left"/>
      <w:pPr>
        <w:ind w:left="1440" w:hanging="360"/>
      </w:pPr>
      <w:rPr>
        <w:rFonts w:ascii="Arial" w:hAnsi="Arial" w:hint="default"/>
        <w:sz w:val="20"/>
      </w:rPr>
    </w:lvl>
    <w:lvl w:ilvl="1" w:tplc="292E39AC">
      <w:numFmt w:val="bullet"/>
      <w:lvlText w:val="-"/>
      <w:lvlJc w:val="left"/>
      <w:pPr>
        <w:ind w:left="2160" w:hanging="360"/>
      </w:pPr>
      <w:rPr>
        <w:rFonts w:ascii="Calibri" w:eastAsia="Times New Roman" w:hAnsi="Calibri" w:cs="Calibri"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783B5038"/>
    <w:multiLevelType w:val="hybridMultilevel"/>
    <w:tmpl w:val="7A2A3F80"/>
    <w:lvl w:ilvl="0" w:tplc="7B8E93AA">
      <w:start w:val="5"/>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5" w15:restartNumberingAfterBreak="0">
    <w:nsid w:val="7945144B"/>
    <w:multiLevelType w:val="hybridMultilevel"/>
    <w:tmpl w:val="834A51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2E3C20"/>
    <w:multiLevelType w:val="hybridMultilevel"/>
    <w:tmpl w:val="DA7EA2F6"/>
    <w:lvl w:ilvl="0" w:tplc="4294A24E">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4294A24E">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D5244A"/>
    <w:multiLevelType w:val="hybridMultilevel"/>
    <w:tmpl w:val="6CE63F38"/>
    <w:lvl w:ilvl="0" w:tplc="08D4F902">
      <w:numFmt w:val="bullet"/>
      <w:lvlText w:val="-"/>
      <w:lvlJc w:val="left"/>
      <w:pPr>
        <w:ind w:left="720" w:hanging="360"/>
      </w:pPr>
      <w:rPr>
        <w:rFonts w:ascii="Lucida Sans" w:eastAsia="Calibri" w:hAnsi="Lucida Sans"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9"/>
  </w:num>
  <w:num w:numId="5">
    <w:abstractNumId w:val="14"/>
  </w:num>
  <w:num w:numId="6">
    <w:abstractNumId w:val="27"/>
  </w:num>
  <w:num w:numId="7">
    <w:abstractNumId w:val="4"/>
  </w:num>
  <w:num w:numId="8">
    <w:abstractNumId w:val="0"/>
  </w:num>
  <w:num w:numId="9">
    <w:abstractNumId w:val="12"/>
  </w:num>
  <w:num w:numId="10">
    <w:abstractNumId w:val="15"/>
  </w:num>
  <w:num w:numId="11">
    <w:abstractNumId w:val="16"/>
  </w:num>
  <w:num w:numId="12">
    <w:abstractNumId w:val="11"/>
  </w:num>
  <w:num w:numId="13">
    <w:abstractNumId w:val="21"/>
  </w:num>
  <w:num w:numId="14">
    <w:abstractNumId w:val="5"/>
  </w:num>
  <w:num w:numId="15">
    <w:abstractNumId w:val="25"/>
  </w:num>
  <w:num w:numId="16">
    <w:abstractNumId w:val="22"/>
  </w:num>
  <w:num w:numId="17">
    <w:abstractNumId w:val="13"/>
  </w:num>
  <w:num w:numId="18">
    <w:abstractNumId w:val="26"/>
  </w:num>
  <w:num w:numId="19">
    <w:abstractNumId w:val="10"/>
  </w:num>
  <w:num w:numId="20">
    <w:abstractNumId w:val="6"/>
  </w:num>
  <w:num w:numId="21">
    <w:abstractNumId w:val="23"/>
  </w:num>
  <w:num w:numId="22">
    <w:abstractNumId w:val="18"/>
  </w:num>
  <w:num w:numId="23">
    <w:abstractNumId w:val="17"/>
  </w:num>
  <w:num w:numId="24">
    <w:abstractNumId w:val="20"/>
  </w:num>
  <w:num w:numId="25">
    <w:abstractNumId w:val="7"/>
  </w:num>
  <w:num w:numId="26">
    <w:abstractNumId w:val="19"/>
  </w:num>
  <w:num w:numId="27">
    <w:abstractNumId w:val="8"/>
  </w:num>
  <w:num w:numId="28">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CHIT Delphine">
    <w15:presenceInfo w15:providerId="AD" w15:userId="S-1-5-21-2043104406-512064258-1538882281-2272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C0F56543-20AD-4D16-BA7B-560A4100F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pPr>
    <w:rPr>
      <w:rFonts w:ascii="Arial" w:hAnsi="Arial" w:cs="Arial"/>
      <w:sz w:val="20"/>
      <w:szCs w:val="20"/>
    </w:rPr>
  </w:style>
  <w:style w:type="character" w:customStyle="1" w:styleId="En-tteCar">
    <w:name w:val="En-tête Car"/>
    <w:link w:val="En-tte"/>
    <w:uiPriority w:val="99"/>
    <w:rPr>
      <w:sz w:val="24"/>
      <w:szCs w:val="24"/>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Calibri" w:hAnsi="Arial" w:cs="Arial"/>
      <w:b/>
      <w:bCs/>
      <w:lang w:val="en-US" w:eastAsia="en-US"/>
    </w:rPr>
  </w:style>
  <w:style w:type="character" w:customStyle="1" w:styleId="ServiceInfoHeaderCar">
    <w:name w:val="Service Info Header Car"/>
    <w:link w:val="ServiceInfoHeader"/>
    <w:rPr>
      <w:rFonts w:ascii="Arial" w:eastAsia="Calibri" w:hAnsi="Arial" w:cs="Arial"/>
      <w:b/>
      <w:bCs/>
      <w:sz w:val="24"/>
      <w:szCs w:val="24"/>
      <w:lang w:val="en-US" w:eastAsia="en-US"/>
    </w:rPr>
  </w:style>
  <w:style w:type="paragraph" w:styleId="NormalWeb">
    <w:name w:val="Normal (Web)"/>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91710912">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455490237">
      <w:bodyDiv w:val="1"/>
      <w:marLeft w:val="0"/>
      <w:marRight w:val="0"/>
      <w:marTop w:val="0"/>
      <w:marBottom w:val="0"/>
      <w:divBdr>
        <w:top w:val="none" w:sz="0" w:space="0" w:color="auto"/>
        <w:left w:val="none" w:sz="0" w:space="0" w:color="auto"/>
        <w:bottom w:val="none" w:sz="0" w:space="0" w:color="auto"/>
        <w:right w:val="none" w:sz="0" w:space="0" w:color="auto"/>
      </w:divBdr>
    </w:div>
    <w:div w:id="488130698">
      <w:bodyDiv w:val="1"/>
      <w:marLeft w:val="0"/>
      <w:marRight w:val="0"/>
      <w:marTop w:val="0"/>
      <w:marBottom w:val="0"/>
      <w:divBdr>
        <w:top w:val="none" w:sz="0" w:space="0" w:color="auto"/>
        <w:left w:val="none" w:sz="0" w:space="0" w:color="auto"/>
        <w:bottom w:val="none" w:sz="0" w:space="0" w:color="auto"/>
        <w:right w:val="none" w:sz="0" w:space="0" w:color="auto"/>
      </w:divBdr>
    </w:div>
    <w:div w:id="651563920">
      <w:bodyDiv w:val="1"/>
      <w:marLeft w:val="0"/>
      <w:marRight w:val="0"/>
      <w:marTop w:val="0"/>
      <w:marBottom w:val="0"/>
      <w:divBdr>
        <w:top w:val="none" w:sz="0" w:space="0" w:color="auto"/>
        <w:left w:val="none" w:sz="0" w:space="0" w:color="auto"/>
        <w:bottom w:val="none" w:sz="0" w:space="0" w:color="auto"/>
        <w:right w:val="none" w:sz="0" w:space="0" w:color="auto"/>
      </w:divBdr>
    </w:div>
    <w:div w:id="1073353484">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640190486">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3992819">
      <w:bodyDiv w:val="1"/>
      <w:marLeft w:val="0"/>
      <w:marRight w:val="0"/>
      <w:marTop w:val="0"/>
      <w:marBottom w:val="0"/>
      <w:divBdr>
        <w:top w:val="none" w:sz="0" w:space="0" w:color="auto"/>
        <w:left w:val="none" w:sz="0" w:space="0" w:color="auto"/>
        <w:bottom w:val="none" w:sz="0" w:space="0" w:color="auto"/>
        <w:right w:val="none" w:sz="0" w:space="0" w:color="auto"/>
      </w:divBdr>
    </w:div>
    <w:div w:id="212037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AE7C8-A067-4FBB-B985-431941A45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793</Words>
  <Characters>4818</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MEMOIRE TECHNIQUE</vt:lpstr>
    </vt:vector>
  </TitlesOfParts>
  <Company>SIAAP</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BARBAZANGES Basile</cp:lastModifiedBy>
  <cp:revision>7</cp:revision>
  <cp:lastPrinted>2020-09-23T08:27:00Z</cp:lastPrinted>
  <dcterms:created xsi:type="dcterms:W3CDTF">2026-01-07T17:21:00Z</dcterms:created>
  <dcterms:modified xsi:type="dcterms:W3CDTF">2026-02-19T14:08:00Z</dcterms:modified>
</cp:coreProperties>
</file>