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BD715" w14:textId="77777777" w:rsidR="00EB109D" w:rsidRDefault="00EB109D">
      <w:pPr>
        <w:pStyle w:val="Standard"/>
        <w:rPr>
          <w:sz w:val="18"/>
        </w:rPr>
      </w:pPr>
    </w:p>
    <w:p w14:paraId="6AF7154C" w14:textId="77777777" w:rsidR="00EB109D" w:rsidRDefault="00EB109D">
      <w:pPr>
        <w:pStyle w:val="Standard"/>
        <w:rPr>
          <w:sz w:val="18"/>
        </w:rPr>
      </w:pPr>
    </w:p>
    <w:p w14:paraId="23F8E831" w14:textId="6EB0F3A0" w:rsidR="00EB109D" w:rsidRDefault="00D55D27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</w:t>
      </w:r>
      <w:r>
        <w:rPr>
          <w:sz w:val="32"/>
        </w:rPr>
        <w:br/>
        <w:t xml:space="preserve">DE </w:t>
      </w:r>
      <w:r w:rsidR="00862C64">
        <w:rPr>
          <w:sz w:val="32"/>
        </w:rPr>
        <w:t>PRESTATIONS INTELLECTUELLES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7"/>
      </w:tblGrid>
      <w:tr w:rsidR="00A20DD1" w14:paraId="5B0A8D95" w14:textId="77777777" w:rsidTr="00297410">
        <w:trPr>
          <w:trHeight w:val="525"/>
        </w:trPr>
        <w:tc>
          <w:tcPr>
            <w:tcW w:w="9627" w:type="dxa"/>
          </w:tcPr>
          <w:p w14:paraId="10B7176E" w14:textId="2E745F52" w:rsidR="00A20DD1" w:rsidRDefault="00A20DD1" w:rsidP="00297410">
            <w:pPr>
              <w:pStyle w:val="Standard"/>
              <w:snapToGrid w:val="0"/>
              <w:jc w:val="center"/>
              <w:rPr>
                <w:b/>
                <w:sz w:val="32"/>
                <w:szCs w:val="32"/>
              </w:rPr>
            </w:pPr>
            <w:r w:rsidRPr="00B22B39">
              <w:rPr>
                <w:b/>
                <w:sz w:val="32"/>
                <w:szCs w:val="32"/>
              </w:rPr>
              <w:t>N° SNIA_PAI-AG_</w:t>
            </w:r>
            <w:r w:rsidR="0030052F">
              <w:rPr>
                <w:b/>
                <w:sz w:val="32"/>
                <w:szCs w:val="32"/>
              </w:rPr>
              <w:t>MAPA</w:t>
            </w:r>
            <w:r w:rsidRPr="00B22B39">
              <w:rPr>
                <w:b/>
                <w:sz w:val="32"/>
                <w:szCs w:val="32"/>
              </w:rPr>
              <w:t>_25-</w:t>
            </w:r>
            <w:r w:rsidR="00BC2948" w:rsidRPr="00B22B39">
              <w:rPr>
                <w:b/>
                <w:sz w:val="32"/>
                <w:szCs w:val="32"/>
              </w:rPr>
              <w:t>0</w:t>
            </w:r>
            <w:r w:rsidR="00BC2948">
              <w:rPr>
                <w:b/>
                <w:sz w:val="32"/>
                <w:szCs w:val="32"/>
              </w:rPr>
              <w:t>48</w:t>
            </w:r>
          </w:p>
        </w:tc>
      </w:tr>
    </w:tbl>
    <w:p w14:paraId="60169FE0" w14:textId="77777777" w:rsidR="00EB109D" w:rsidRDefault="00D55D2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  <w:t>(AE)</w:t>
      </w:r>
    </w:p>
    <w:p w14:paraId="5F003AA7" w14:textId="77777777" w:rsidR="00EB109D" w:rsidRDefault="00EB109D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1EC91AE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D6F030" w14:textId="3D5F88C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Acheteur</w:t>
            </w:r>
          </w:p>
        </w:tc>
      </w:tr>
      <w:tr w:rsidR="00EB109D" w14:paraId="18BDD1DB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1A1C56" w14:textId="77777777" w:rsidR="00EB109D" w:rsidRDefault="00EB109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EB109D" w14:paraId="49E1122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5235C" w14:textId="09D5FA9E" w:rsidR="00A20DD1" w:rsidRDefault="00A20DD1" w:rsidP="00A20DD1">
            <w:pPr>
              <w:snapToGrid w:val="0"/>
              <w:ind w:left="567" w:right="497"/>
            </w:pPr>
            <w:bookmarkStart w:id="0" w:name="A0_p9_a"/>
            <w:bookmarkEnd w:id="0"/>
            <w:r>
              <w:t xml:space="preserve">Direction Générale de l’Aviation Civile </w:t>
            </w:r>
            <w:r w:rsidR="00156EEC">
              <w:t>(</w:t>
            </w:r>
            <w:r>
              <w:t>DGAC</w:t>
            </w:r>
            <w:r w:rsidR="00156EEC">
              <w:t>)</w:t>
            </w:r>
          </w:p>
          <w:p w14:paraId="3E6BD542" w14:textId="7FCA74B5" w:rsidR="00EB109D" w:rsidRDefault="00A20DD1" w:rsidP="00A20DD1">
            <w:pPr>
              <w:pStyle w:val="Standard"/>
              <w:snapToGrid w:val="0"/>
              <w:ind w:left="567" w:right="497"/>
            </w:pPr>
            <w:r>
              <w:t>Service de la Navigation Aérienne Antilles-Guyane (SNA-AG)</w:t>
            </w:r>
          </w:p>
        </w:tc>
      </w:tr>
      <w:tr w:rsidR="00EB109D" w14:paraId="51C92473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823F74" w14:textId="77777777" w:rsidR="00EB109D" w:rsidRDefault="00EB109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C882B6B" w14:textId="77777777" w:rsidR="00EB109D" w:rsidRDefault="00EB109D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4CF2CD4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F660F7" w14:textId="7777777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EB109D" w14:paraId="3613EB6B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B00A1" w14:textId="77777777" w:rsidR="00EB109D" w:rsidRDefault="00EB109D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EB109D" w14:paraId="3B43CC9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3B33ED" w14:textId="3B01C604" w:rsidR="00EB109D" w:rsidRDefault="00BC2948">
            <w:pPr>
              <w:pStyle w:val="Standard"/>
              <w:snapToGrid w:val="0"/>
              <w:ind w:left="567" w:right="497"/>
            </w:pPr>
            <w:r w:rsidRPr="00DB0485">
              <w:t>Mission de contrôle technique pour l'opération d'extension et de rénovation du bloc technique de Cayenne pour le SNA-AG</w:t>
            </w:r>
          </w:p>
        </w:tc>
      </w:tr>
      <w:tr w:rsidR="00EB109D" w14:paraId="7DD40ED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0C66E4" w14:textId="77777777" w:rsidR="00EB109D" w:rsidRDefault="00EB109D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4B4A6263" w14:textId="77777777" w:rsidR="00EB109D" w:rsidRDefault="00EB109D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38A71678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AD5BC8" w14:textId="77777777" w:rsidR="00EB109D" w:rsidRDefault="00EB109D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EB109D" w14:paraId="4A938D0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15DB86" w14:textId="77777777" w:rsidR="00EB109D" w:rsidRDefault="00D55D27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 xml:space="preserve">Marché sur procédure adaptée </w:t>
            </w:r>
            <w:r>
              <w:t xml:space="preserve">passé en application des articles </w:t>
            </w:r>
            <w:bookmarkStart w:id="1" w:name="A0_p4B_a"/>
            <w:r>
              <w:t>L.2123-1 et R.2123-1 à R.2123-7 du CCP.</w:t>
            </w:r>
            <w:bookmarkEnd w:id="1"/>
          </w:p>
        </w:tc>
      </w:tr>
      <w:tr w:rsidR="00EB109D" w14:paraId="317DAA69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62E5F" w14:textId="77777777" w:rsidR="00EB109D" w:rsidRDefault="00EB109D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3CFF44F4" w14:textId="77777777" w:rsidR="00EB109D" w:rsidRDefault="00EB109D">
      <w:pPr>
        <w:pStyle w:val="Standard"/>
      </w:pPr>
    </w:p>
    <w:p w14:paraId="70EA2684" w14:textId="491F47AF" w:rsidR="00A20DD1" w:rsidRDefault="00A20DD1" w:rsidP="00A20DD1">
      <w:pPr>
        <w:rPr>
          <w:b/>
        </w:rPr>
      </w:pPr>
      <w:r>
        <w:rPr>
          <w:b/>
        </w:rPr>
        <w:t xml:space="preserve">L’offre a été établie sur la base des conditions économiques en vigueur le  </w:t>
      </w:r>
      <w:bookmarkStart w:id="2" w:name="A0_p5_a"/>
      <w:bookmarkEnd w:id="2"/>
      <w:r>
        <w:rPr>
          <w:b/>
        </w:rPr>
        <w:t xml:space="preserve">  </w:t>
      </w:r>
      <w:r w:rsidR="00BE0E71">
        <w:rPr>
          <w:b/>
        </w:rPr>
        <w:t>*</w:t>
      </w:r>
      <w:r>
        <w:rPr>
          <w:b/>
        </w:rPr>
        <w:t>.</w:t>
      </w:r>
    </w:p>
    <w:p w14:paraId="61D4782F" w14:textId="386B292B" w:rsidR="00A20DD1" w:rsidRDefault="00A20DD1" w:rsidP="00A20DD1">
      <w:pPr>
        <w:rPr>
          <w:b/>
          <w:i/>
          <w:iCs/>
        </w:rPr>
      </w:pPr>
      <w:r>
        <w:rPr>
          <w:b/>
          <w:i/>
          <w:iCs/>
        </w:rPr>
        <w:t>(</w:t>
      </w:r>
      <w:r w:rsidR="00BE0E71">
        <w:rPr>
          <w:b/>
          <w:i/>
          <w:iCs/>
        </w:rPr>
        <w:t>*</w:t>
      </w:r>
      <w:r>
        <w:rPr>
          <w:b/>
          <w:i/>
          <w:iCs/>
        </w:rPr>
        <w:t>à renseigner par le candidat : date de remise de l’offre ou de l’offre finale en cas de remises d’offres successives).</w:t>
      </w:r>
    </w:p>
    <w:p w14:paraId="656C9D81" w14:textId="77777777" w:rsidR="00EB109D" w:rsidRDefault="00EB109D">
      <w:pPr>
        <w:pStyle w:val="Standard"/>
        <w:rPr>
          <w:b/>
          <w:i/>
          <w:iCs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EB109D" w14:paraId="4E2F171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E34006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1BD7B5" w14:textId="77777777" w:rsidR="00EB109D" w:rsidRDefault="00D55D27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EB109D" w14:paraId="2B4DB9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4B89F" w14:textId="77777777" w:rsidR="00EB109D" w:rsidRDefault="00EB109D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7B969D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4664F09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EC9B5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D196B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247CD83B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6EBF14" w14:textId="77777777" w:rsidR="00EB109D" w:rsidRDefault="00EB109D">
            <w:pPr>
              <w:pStyle w:val="Standard"/>
              <w:snapToGrid w:val="0"/>
              <w:rPr>
                <w:sz w:val="28"/>
              </w:rPr>
            </w:pPr>
          </w:p>
          <w:p w14:paraId="18A51D29" w14:textId="77777777" w:rsidR="00EB109D" w:rsidRDefault="00EB109D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5C7EE5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6ED87DA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801C62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CDCA59" w14:textId="77777777" w:rsidR="00EB109D" w:rsidRDefault="00EB109D">
            <w:pPr>
              <w:pStyle w:val="Standard"/>
              <w:snapToGrid w:val="0"/>
              <w:rPr>
                <w:sz w:val="28"/>
              </w:rPr>
            </w:pPr>
          </w:p>
        </w:tc>
      </w:tr>
      <w:tr w:rsidR="00EB109D" w14:paraId="35309EE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8D718" w14:textId="77777777" w:rsidR="00EB109D" w:rsidRDefault="00EB109D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07762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78D460A7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4CEC85" w14:textId="77777777" w:rsidR="00EB109D" w:rsidRDefault="00EB109D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1A73AD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0AF0160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8CD857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5423D9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1B0D98FA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8A9883" w14:textId="67D8E080" w:rsidR="00EB109D" w:rsidRDefault="0030052F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71</w:t>
            </w:r>
            <w:r w:rsidR="00BC2948">
              <w:rPr>
                <w:b/>
                <w:i/>
              </w:rPr>
              <w:t>631300-3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099E5F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08A4A6E5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B268F6" w14:textId="77777777" w:rsidR="00EB109D" w:rsidRDefault="00D55D27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71A3C6" w14:textId="77777777" w:rsidR="00EB109D" w:rsidRDefault="00EB109D">
            <w:pPr>
              <w:pStyle w:val="Standard"/>
              <w:snapToGrid w:val="0"/>
              <w:rPr>
                <w:sz w:val="28"/>
              </w:rPr>
            </w:pPr>
          </w:p>
        </w:tc>
      </w:tr>
      <w:tr w:rsidR="00EB109D" w14:paraId="4432583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A34901" w14:textId="58F3E603" w:rsidR="00EB109D" w:rsidRDefault="00A20DD1">
            <w:pPr>
              <w:pStyle w:val="Standard"/>
              <w:snapToGrid w:val="0"/>
              <w:rPr>
                <w:sz w:val="28"/>
              </w:rPr>
            </w:pPr>
            <w:r>
              <w:rPr>
                <w:sz w:val="28"/>
              </w:rPr>
              <w:t>612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346C7A" w14:textId="77777777" w:rsidR="00EB109D" w:rsidRDefault="00EB109D">
            <w:pPr>
              <w:pStyle w:val="Standard"/>
              <w:snapToGrid w:val="0"/>
            </w:pPr>
          </w:p>
        </w:tc>
      </w:tr>
    </w:tbl>
    <w:p w14:paraId="5A7006C8" w14:textId="77777777" w:rsidR="00EB109D" w:rsidRDefault="00EB109D">
      <w:pPr>
        <w:pStyle w:val="Standard"/>
        <w:spacing w:before="240"/>
      </w:pPr>
    </w:p>
    <w:p w14:paraId="1FED7114" w14:textId="77777777" w:rsidR="00A20DD1" w:rsidRDefault="00A20DD1">
      <w:pPr>
        <w:pStyle w:val="Standard"/>
        <w:spacing w:before="240"/>
      </w:pPr>
    </w:p>
    <w:p w14:paraId="16C112B5" w14:textId="77777777" w:rsidR="00EB109D" w:rsidRDefault="00D55D27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lastRenderedPageBreak/>
        <w:t>ACTE D'ENGAGEMENT</w:t>
      </w:r>
      <w:r>
        <w:rPr>
          <w:b/>
          <w:sz w:val="32"/>
        </w:rPr>
        <w:br/>
        <w:t>(AE)</w:t>
      </w:r>
    </w:p>
    <w:p w14:paraId="07F75A63" w14:textId="77777777" w:rsidR="00EB109D" w:rsidRDefault="00EB109D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0E72975B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533705" w14:textId="7777777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Représentant de l'Acheteur (RA)</w:t>
            </w:r>
          </w:p>
        </w:tc>
      </w:tr>
      <w:tr w:rsidR="00EB109D" w14:paraId="78CA30D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53E0C" w14:textId="77777777" w:rsidR="00EB109D" w:rsidRDefault="00EB109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EB109D" w14:paraId="432C5D3E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D6ECA2" w14:textId="77777777" w:rsidR="00A20DD1" w:rsidRDefault="00A20DD1" w:rsidP="00A20DD1">
            <w:pPr>
              <w:snapToGrid w:val="0"/>
              <w:ind w:left="567" w:right="497"/>
            </w:pPr>
            <w:bookmarkStart w:id="3" w:name="A0_p7_a"/>
            <w:bookmarkEnd w:id="3"/>
            <w:r>
              <w:t>Monsieur le Directeur du Service National d'Ingénierie Aéroportuaire (SNIA)</w:t>
            </w:r>
          </w:p>
          <w:p w14:paraId="5F151F3B" w14:textId="77777777" w:rsidR="00156EEC" w:rsidRDefault="00A20DD1" w:rsidP="00A20DD1">
            <w:pPr>
              <w:pStyle w:val="Standard"/>
              <w:snapToGrid w:val="0"/>
              <w:ind w:left="567" w:right="497"/>
            </w:pPr>
            <w:r>
              <w:t xml:space="preserve">82, rue des Pyrénées </w:t>
            </w:r>
          </w:p>
          <w:p w14:paraId="1D4D8D24" w14:textId="06B81548" w:rsidR="00EB109D" w:rsidRDefault="00A20DD1" w:rsidP="00A20DD1">
            <w:pPr>
              <w:pStyle w:val="Standard"/>
              <w:snapToGrid w:val="0"/>
              <w:ind w:left="567" w:right="497"/>
            </w:pPr>
            <w:r>
              <w:t>75970 PARIS Cedex 20</w:t>
            </w:r>
          </w:p>
        </w:tc>
      </w:tr>
      <w:tr w:rsidR="00EB109D" w14:paraId="1DB0F250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1F216" w14:textId="77777777" w:rsidR="00EB109D" w:rsidRDefault="00EB109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84CA302" w14:textId="77777777" w:rsidR="00EB109D" w:rsidRDefault="00EB109D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341C82D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164331" w14:textId="7777777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EB109D" w14:paraId="4C4B100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57735" w14:textId="77777777" w:rsidR="00EB109D" w:rsidRDefault="00EB109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A20DD1" w14:paraId="4CD4C530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353D7" w14:textId="77777777" w:rsidR="00A20DD1" w:rsidRDefault="00A20DD1" w:rsidP="00A20DD1">
            <w:pPr>
              <w:snapToGrid w:val="0"/>
              <w:ind w:left="567" w:right="497"/>
            </w:pPr>
            <w:bookmarkStart w:id="4" w:name="A0_p7_c"/>
            <w:bookmarkEnd w:id="4"/>
            <w:r w:rsidRPr="003842D4">
              <w:t>Monsieur le Directeur</w:t>
            </w:r>
            <w:r>
              <w:t xml:space="preserve"> du Service de la Navigation Aérienne Antilles-Guyane</w:t>
            </w:r>
          </w:p>
          <w:p w14:paraId="6FE45ACF" w14:textId="77777777" w:rsidR="00A20DD1" w:rsidRDefault="00A20DD1" w:rsidP="00A20DD1">
            <w:pPr>
              <w:snapToGrid w:val="0"/>
              <w:ind w:left="567" w:right="497"/>
            </w:pPr>
            <w:r>
              <w:t>Aéroport Martinique Aimé Césaire</w:t>
            </w:r>
          </w:p>
          <w:p w14:paraId="6EB9112C" w14:textId="267CB335" w:rsidR="00A20DD1" w:rsidRDefault="00A20DD1" w:rsidP="00A20DD1">
            <w:pPr>
              <w:pStyle w:val="Standard"/>
              <w:snapToGrid w:val="0"/>
              <w:ind w:left="567" w:right="497"/>
            </w:pPr>
            <w:r w:rsidRPr="008E5DF8">
              <w:t>97232 LE LAMENTIN</w:t>
            </w:r>
          </w:p>
        </w:tc>
      </w:tr>
      <w:tr w:rsidR="00A20DD1" w14:paraId="4D4AAF6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D9430" w14:textId="77777777" w:rsidR="00A20DD1" w:rsidRDefault="00A20DD1" w:rsidP="00A20DD1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538FF6E" w14:textId="77777777" w:rsidR="00EB109D" w:rsidRDefault="00EB109D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71"/>
      </w:tblGrid>
      <w:tr w:rsidR="00EB109D" w14:paraId="7C6699CF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BEB17" w14:textId="77777777" w:rsidR="00EB109D" w:rsidRDefault="00D55D27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EB109D" w14:paraId="1352EAA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278CD8" w14:textId="77777777" w:rsidR="00EB109D" w:rsidRDefault="00EB109D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EB109D" w14:paraId="6609287A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1BA2D6" w14:textId="77777777" w:rsidR="00A20DD1" w:rsidRDefault="00A20DD1" w:rsidP="00A20DD1">
            <w:pPr>
              <w:snapToGrid w:val="0"/>
              <w:ind w:left="567" w:right="497"/>
            </w:pPr>
            <w:bookmarkStart w:id="5" w:name="A0_p7_d"/>
            <w:bookmarkEnd w:id="5"/>
            <w:r>
              <w:t>BACEA (</w:t>
            </w:r>
            <w:r w:rsidRPr="008E5DF8">
              <w:t>Budget annexe Contrôle et exploitation aériens</w:t>
            </w:r>
            <w:r>
              <w:t>)</w:t>
            </w:r>
          </w:p>
          <w:p w14:paraId="554293AE" w14:textId="77777777" w:rsidR="00A20DD1" w:rsidRDefault="00A20DD1" w:rsidP="00A20DD1">
            <w:pPr>
              <w:snapToGrid w:val="0"/>
              <w:ind w:left="567" w:right="497"/>
            </w:pPr>
            <w:r>
              <w:t>ACS-AG (Agent Comptable Secondaire – Antilles-Guyane)</w:t>
            </w:r>
          </w:p>
          <w:p w14:paraId="76284CEE" w14:textId="77777777" w:rsidR="00A20DD1" w:rsidRDefault="00A20DD1" w:rsidP="00A20DD1">
            <w:pPr>
              <w:snapToGrid w:val="0"/>
              <w:ind w:left="567" w:right="497"/>
            </w:pPr>
            <w:r>
              <w:t>Aéroport Martinique Aimé Césaire</w:t>
            </w:r>
          </w:p>
          <w:p w14:paraId="0910D6B2" w14:textId="031C34AF" w:rsidR="00EB109D" w:rsidRDefault="00A20DD1" w:rsidP="00A20DD1">
            <w:pPr>
              <w:pStyle w:val="Standard"/>
              <w:snapToGrid w:val="0"/>
              <w:ind w:left="567" w:right="497"/>
            </w:pPr>
            <w:r>
              <w:t>97232 LE LAMENTIN</w:t>
            </w:r>
          </w:p>
        </w:tc>
      </w:tr>
      <w:tr w:rsidR="00EB109D" w14:paraId="510EE00D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62CAE8" w14:textId="77777777" w:rsidR="00EB109D" w:rsidRDefault="00EB109D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2B62E49" w14:textId="77777777" w:rsidR="00EB109D" w:rsidRDefault="00EB109D"/>
    <w:p w14:paraId="621A7F02" w14:textId="77777777" w:rsidR="00EB109D" w:rsidRDefault="00D55D27">
      <w:pPr>
        <w:pStyle w:val="Standard"/>
        <w:spacing w:before="600"/>
        <w:jc w:val="center"/>
        <w:rPr>
          <w:b/>
          <w:bCs/>
          <w:i/>
          <w:iCs/>
          <w:color w:val="000000"/>
          <w:sz w:val="20"/>
        </w:rPr>
      </w:pPr>
      <w:r>
        <w:rPr>
          <w:b/>
          <w:bCs/>
          <w:i/>
          <w:iCs/>
          <w:color w:val="000000"/>
          <w:sz w:val="20"/>
        </w:rPr>
        <w:t>Dans tout ce document, le code de la commande publique est désigné par l’abréviation CCP.</w:t>
      </w:r>
    </w:p>
    <w:p w14:paraId="2D875D6C" w14:textId="77777777" w:rsidR="00EB109D" w:rsidRDefault="00EB109D">
      <w:pPr>
        <w:pStyle w:val="Standard"/>
        <w:pageBreakBefore/>
        <w:rPr>
          <w:sz w:val="6"/>
        </w:rPr>
      </w:pPr>
    </w:p>
    <w:p w14:paraId="3D17CF14" w14:textId="77777777" w:rsidR="00EB109D" w:rsidRDefault="00D55D27">
      <w:pPr>
        <w:pStyle w:val="Titre1"/>
        <w:keepNext w:val="0"/>
        <w:spacing w:before="0"/>
      </w:pPr>
      <w:r>
        <w:t>ARTICLE PREMIER. CONTRACTANT(S)</w:t>
      </w:r>
    </w:p>
    <w:p w14:paraId="556FF9BF" w14:textId="1E2A8C34" w:rsidR="00EB109D" w:rsidRDefault="00AD688E">
      <w:pPr>
        <w:pStyle w:val="Standard"/>
        <w:spacing w:after="120"/>
        <w:ind w:left="-284"/>
      </w:pPr>
      <w:sdt>
        <w:sdtPr>
          <w:rPr>
            <w:rFonts w:ascii="Wingdings, Symbol" w:hAnsi="Wingdings, Symbol"/>
            <w:sz w:val="36"/>
          </w:rPr>
          <w:id w:val="1347371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EEC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Je soussigné</w:t>
      </w:r>
      <w:r w:rsidR="00D55D27">
        <w:rPr>
          <w:b/>
        </w:rPr>
        <w:t>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EB109D" w14:paraId="0A76F5E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CCF92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7FA5D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0ACE7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EF05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217A54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5410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D0275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3CE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38129589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FF742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093158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707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0318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855E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C4DE5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F6896C9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AEFA3F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C320EC" w14:textId="011AB793" w:rsidR="00EB109D" w:rsidRDefault="00AD688E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-1420562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en mon nom personnel</w:t>
            </w:r>
            <w:r w:rsidR="00D55D27">
              <w:rPr>
                <w:sz w:val="22"/>
              </w:rPr>
              <w:t xml:space="preserve"> ou </w:t>
            </w:r>
            <w:r w:rsidR="00D55D27">
              <w:rPr>
                <w:b/>
                <w:sz w:val="22"/>
              </w:rPr>
              <w:t>sous le nom de</w:t>
            </w:r>
            <w:r w:rsidR="00D55D2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2D600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</w:tr>
      <w:tr w:rsidR="00EB109D" w14:paraId="6B63FF0F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6DA69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CB53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E0C7F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D165BE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CC25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90A1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4863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F95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20BDED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D0192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12F5A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26F2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254F14BE" w14:textId="77777777" w:rsidR="00EB109D" w:rsidRDefault="00EB109D">
            <w:pPr>
              <w:pStyle w:val="Standard"/>
              <w:rPr>
                <w:sz w:val="18"/>
              </w:rPr>
            </w:pPr>
          </w:p>
          <w:p w14:paraId="65DB943D" w14:textId="77777777" w:rsidR="00EB109D" w:rsidRDefault="00EB109D">
            <w:pPr>
              <w:pStyle w:val="Standard"/>
              <w:rPr>
                <w:sz w:val="18"/>
              </w:rPr>
            </w:pPr>
          </w:p>
          <w:p w14:paraId="33D2D27C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AF3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590B27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FF23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BC5E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30E6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1C3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0243B0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1C41F2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C744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B5A31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FBF27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4FB3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6EBE3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68F6270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A6EE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DC6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FF80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804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1FD0BA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3E03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E031D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A348C" w14:textId="77777777" w:rsidR="00EB109D" w:rsidRDefault="00EB109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E9D80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25BFAA1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B492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5F5A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D7AA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165B7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8D719DF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C0CB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1A233" w14:textId="479C1F67" w:rsidR="00EB109D" w:rsidRDefault="00AD688E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-476444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pour le nom et le compte de la Société</w:t>
            </w:r>
            <w:r w:rsidR="00D55D27">
              <w:rPr>
                <w:sz w:val="22"/>
              </w:rPr>
              <w:t xml:space="preserve"> : </w:t>
            </w:r>
            <w:r w:rsidR="00D55D2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A85BC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4D5ED1B9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085BA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B0CEC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F86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99AC1A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0908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5819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8F23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2087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3EBB31F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04CF8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A6B66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6FD7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06E77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69875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43B1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E5AF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4566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13686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56E865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F10EB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F5C59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6AD8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760CF7A6" w14:textId="77777777" w:rsidR="00EB109D" w:rsidRDefault="00EB109D">
            <w:pPr>
              <w:pStyle w:val="Standard"/>
              <w:rPr>
                <w:sz w:val="18"/>
              </w:rPr>
            </w:pPr>
          </w:p>
          <w:p w14:paraId="6A859E34" w14:textId="77777777" w:rsidR="00EB109D" w:rsidRDefault="00EB109D">
            <w:pPr>
              <w:pStyle w:val="Standard"/>
              <w:rPr>
                <w:sz w:val="18"/>
              </w:rPr>
            </w:pPr>
          </w:p>
          <w:p w14:paraId="23131752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7263E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D9955D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2B5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EA45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14206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2C1E7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4BF1D9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7E926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A629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733D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FD44E8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944EE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657B2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0D11E4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DFAA4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395D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8609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CDD0D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75DFA7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8415C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59BFC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E0C9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B66C1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6C20539D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529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4316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B9C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933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171741D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4A0A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4E36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94454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3369D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E9D16AB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7027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B460F" w14:textId="77777777" w:rsidR="00EB109D" w:rsidRDefault="00D55D27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B88A3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5B13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CDA03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53B2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ACC2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F40D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6E14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C4518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37279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B741B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F21C1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C172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16F5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2DB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1EEDF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DF95970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7B7F74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55D1B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1B817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017AE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EB109D" w14:paraId="4730AEB4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E8CE78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58E96" w14:textId="5592B581" w:rsidR="00EB109D" w:rsidRDefault="00D55D27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-12110410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70283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BE4C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4DA20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7636ED9" w14:textId="77777777" w:rsidTr="00FF63C9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B0842" w14:textId="658CE78A" w:rsidR="00EB109D" w:rsidRDefault="009D3A05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p</w:t>
            </w: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88FCA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D3706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  <w:p w14:paraId="3A5838EE" w14:textId="77777777" w:rsidR="009D3A05" w:rsidRDefault="009D3A05">
            <w:pPr>
              <w:pStyle w:val="Standard"/>
              <w:keepNext/>
              <w:snapToGrid w:val="0"/>
              <w:rPr>
                <w:sz w:val="18"/>
              </w:rPr>
            </w:pPr>
          </w:p>
          <w:p w14:paraId="0B60FA9F" w14:textId="7CB4ACDB" w:rsidR="009D3A05" w:rsidRDefault="009D3A0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7B6F1E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  <w:p w14:paraId="7462A51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FF63C9" w14:paraId="50AC867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C645D9" w14:textId="77777777" w:rsidR="00FF63C9" w:rsidRDefault="00FF63C9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26E78" w14:textId="77777777" w:rsidR="00FF63C9" w:rsidRDefault="00FF63C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ED3A" w14:textId="77777777" w:rsidR="00FF63C9" w:rsidRDefault="00FF63C9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D98D3" w14:textId="77777777" w:rsidR="00FF63C9" w:rsidRDefault="00FF63C9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7FEFFE2" w14:textId="77777777" w:rsidR="00156EEC" w:rsidRDefault="00156EEC" w:rsidP="00156EEC">
      <w:pPr>
        <w:rPr>
          <w:rFonts w:ascii="Wingdings, Symbol" w:hAnsi="Wingdings, Symbol"/>
          <w:sz w:val="36"/>
        </w:rPr>
      </w:pPr>
    </w:p>
    <w:p w14:paraId="0CA01D14" w14:textId="5C168BD3" w:rsidR="00EB109D" w:rsidRPr="00156EEC" w:rsidRDefault="00AD688E" w:rsidP="00156EEC">
      <w:pPr>
        <w:ind w:left="-284"/>
        <w:rPr>
          <w:rFonts w:eastAsia="Times New Roman" w:cs="Times New Roman"/>
          <w:b/>
          <w:szCs w:val="20"/>
          <w:u w:val="single"/>
        </w:rPr>
      </w:pPr>
      <w:sdt>
        <w:sdtPr>
          <w:rPr>
            <w:rFonts w:ascii="Wingdings, Symbol" w:hAnsi="Wingdings, Symbol"/>
            <w:sz w:val="36"/>
          </w:rPr>
          <w:id w:val="1463309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56EEC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 w:rsidRPr="00156EEC">
        <w:rPr>
          <w:rFonts w:eastAsia="Times New Roman" w:cs="Times New Roman"/>
          <w:b/>
          <w:szCs w:val="20"/>
          <w:u w:val="single"/>
        </w:rPr>
        <w:t>Nous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EB109D" w14:paraId="0677190D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3C1D" w14:textId="77777777" w:rsidR="00EB109D" w:rsidRDefault="00D55D27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EB109D" w14:paraId="3669D5F1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08CC9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D473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258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A6AA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620681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599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6C3EF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65A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0CB318CD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CB2A3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5ED07F4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5EC7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E186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4A181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8AA5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582373A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DAF4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AAF23" w14:textId="7699743C" w:rsidR="00EB109D" w:rsidRDefault="00AD688E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1507241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en mon nom personnel</w:t>
            </w:r>
            <w:r w:rsidR="00D55D27">
              <w:rPr>
                <w:sz w:val="22"/>
              </w:rPr>
              <w:t xml:space="preserve"> ou </w:t>
            </w:r>
            <w:r w:rsidR="00D55D27">
              <w:rPr>
                <w:b/>
                <w:sz w:val="22"/>
              </w:rPr>
              <w:t>sous le nom de</w:t>
            </w:r>
            <w:r w:rsidR="00D55D2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DAC28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</w:tr>
      <w:tr w:rsidR="00EB109D" w14:paraId="20A626B8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8D647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5070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A3A9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2313A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82A5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D797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8A7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0FCCD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3FB37B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8FD36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51AA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BD8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1296A48F" w14:textId="77777777" w:rsidR="00EB109D" w:rsidRDefault="00EB109D">
            <w:pPr>
              <w:pStyle w:val="Standard"/>
              <w:rPr>
                <w:sz w:val="18"/>
              </w:rPr>
            </w:pPr>
          </w:p>
          <w:p w14:paraId="3833C490" w14:textId="77777777" w:rsidR="00EB109D" w:rsidRDefault="00EB109D">
            <w:pPr>
              <w:pStyle w:val="Standard"/>
              <w:rPr>
                <w:sz w:val="18"/>
              </w:rPr>
            </w:pPr>
          </w:p>
          <w:p w14:paraId="35088E26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2065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6D9090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4383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DC20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8EF1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924E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912AB60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64D3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7B6FD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3D490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E6B2E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2BFD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F780BD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6B55BBE8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55E1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8490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E71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E04A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59FF4A7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169E6E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8B236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89B3" w14:textId="77777777" w:rsidR="00EB109D" w:rsidRDefault="00EB109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67D4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7E8FF239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CD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7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E9C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4DB7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05621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F5AD5B8" w14:textId="77777777"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C82E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50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76848" w14:textId="49D07696" w:rsidR="00EB109D" w:rsidRDefault="00AD688E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-19937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pour le nom et le compte de la Société</w:t>
            </w:r>
            <w:r w:rsidR="00D55D27">
              <w:rPr>
                <w:sz w:val="22"/>
              </w:rPr>
              <w:t xml:space="preserve"> : </w:t>
            </w:r>
            <w:r w:rsidR="00D55D2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78763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FCCBF5B" w14:textId="77777777">
        <w:tc>
          <w:tcPr>
            <w:tcW w:w="68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5DC3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E2B2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A7D1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07B9B0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D94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E579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3C01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CB93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32A43C5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F6253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F97FD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6896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83323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390BF5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A3A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E5C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923D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1B8F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0772852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9DCA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3B1C9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5D2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210AD287" w14:textId="77777777" w:rsidR="00EB109D" w:rsidRDefault="00EB109D">
            <w:pPr>
              <w:pStyle w:val="Standard"/>
              <w:rPr>
                <w:sz w:val="18"/>
              </w:rPr>
            </w:pPr>
          </w:p>
          <w:p w14:paraId="373B3659" w14:textId="77777777" w:rsidR="00EB109D" w:rsidRDefault="00EB109D">
            <w:pPr>
              <w:pStyle w:val="Standard"/>
              <w:rPr>
                <w:sz w:val="18"/>
              </w:rPr>
            </w:pPr>
          </w:p>
          <w:p w14:paraId="75A0BBBC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4F1F7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0B07FEF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52909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6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15FD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46D8C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6448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A83532E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8BBD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AA335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4175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17FBE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E429D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EE496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6F6D0421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1AE63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9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02B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89A9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B12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4461A301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45EB3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1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1C47C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B7927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3982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51A2CA5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B7411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9067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AE26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1D0A1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E0BF1AA" w14:textId="77777777">
        <w:trPr>
          <w:trHeight w:hRule="exact" w:val="60"/>
        </w:trPr>
        <w:tc>
          <w:tcPr>
            <w:tcW w:w="23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603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6F7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2705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FC59B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0739103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42FB92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8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9F0C6" w14:textId="77777777" w:rsidR="00EB109D" w:rsidRDefault="00D55D27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6A282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5597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67B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60C3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F2B96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80DA1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FC828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E8B3C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05B6F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074B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942BA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1BBA7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18C697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876F4B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C53AF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3BBE233E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8EE8EC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A6E7D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D998F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B8EF38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EB109D" w14:paraId="06275DF9" w14:textId="77777777">
        <w:tc>
          <w:tcPr>
            <w:tcW w:w="2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CA9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3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A6D6E" w14:textId="5260DC2A" w:rsidR="00EB109D" w:rsidRDefault="00D55D27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383529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69292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4CA62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4FEF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7C26BEAA" w14:textId="77777777">
        <w:trPr>
          <w:trHeight w:hRule="exact" w:val="60"/>
        </w:trPr>
        <w:tc>
          <w:tcPr>
            <w:tcW w:w="23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CB1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6E1BB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DE9042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11F34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56D8979" w14:textId="77777777" w:rsidR="00EB109D" w:rsidRDefault="00EB109D">
      <w:pPr>
        <w:pStyle w:val="Standard"/>
        <w:spacing w:before="120" w:after="12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EB109D" w14:paraId="5BC4EAF4" w14:textId="77777777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FE1C5" w14:textId="77777777" w:rsidR="00EB109D" w:rsidRDefault="00D55D27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Cotraitant 2</w:t>
            </w:r>
          </w:p>
        </w:tc>
      </w:tr>
      <w:tr w:rsidR="00EB109D" w14:paraId="22BF230A" w14:textId="77777777" w:rsidTr="00156EEC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7668C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FA2B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3143C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03181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76280FC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AFE87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C8B1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0EF4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4207C9B0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D1317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3C611F7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B219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4296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4E0A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A71A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6F6DCE0" w14:textId="77777777" w:rsidTr="00156EEC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AC20E6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76EE2C" w14:textId="32BC0246" w:rsidR="00EB109D" w:rsidRDefault="00AD688E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684631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en mon nom personnel</w:t>
            </w:r>
            <w:r w:rsidR="00D55D27">
              <w:rPr>
                <w:sz w:val="22"/>
              </w:rPr>
              <w:t xml:space="preserve"> ou </w:t>
            </w:r>
            <w:r w:rsidR="00D55D27">
              <w:rPr>
                <w:b/>
                <w:sz w:val="22"/>
              </w:rPr>
              <w:t>sous le nom de</w:t>
            </w:r>
            <w:r w:rsidR="00D55D27"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9BE6ED" w14:textId="77777777" w:rsidR="00EB109D" w:rsidRDefault="00EB109D">
            <w:pPr>
              <w:pStyle w:val="Standard"/>
              <w:snapToGrid w:val="0"/>
              <w:rPr>
                <w:sz w:val="20"/>
              </w:rPr>
            </w:pPr>
          </w:p>
        </w:tc>
      </w:tr>
      <w:tr w:rsidR="00EB109D" w14:paraId="4A8F6478" w14:textId="77777777" w:rsidTr="00156EEC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8461D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AD84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85E8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70827D74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0E19F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833A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1D28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738F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C5F391F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3BDD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757FE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7988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6092F9B6" w14:textId="77777777" w:rsidR="00EB109D" w:rsidRDefault="00EB109D">
            <w:pPr>
              <w:pStyle w:val="Standard"/>
              <w:rPr>
                <w:sz w:val="18"/>
              </w:rPr>
            </w:pPr>
          </w:p>
          <w:p w14:paraId="01829B54" w14:textId="77777777" w:rsidR="00EB109D" w:rsidRDefault="00EB109D">
            <w:pPr>
              <w:pStyle w:val="Standard"/>
              <w:rPr>
                <w:sz w:val="18"/>
              </w:rPr>
            </w:pPr>
          </w:p>
          <w:p w14:paraId="0A8DA1B0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8AF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D20D884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1F3C5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ACCE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274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6066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A19284A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1F08C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A0CFC7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FC71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95368A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A1D2B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1DD24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24F1BAA9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B7CC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5BE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413A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0A2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91640AE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B138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5AAA7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0A56F" w14:textId="77777777" w:rsidR="00EB109D" w:rsidRDefault="00EB109D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741D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2E56F813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BC300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183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A10B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CCF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1DBB49B8" w14:textId="77777777" w:rsidTr="00156EEC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7AA5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CFE490" w14:textId="14A3D793" w:rsidR="00EB109D" w:rsidRDefault="00AD688E">
            <w:pPr>
              <w:pStyle w:val="Standard"/>
              <w:snapToGrid w:val="0"/>
            </w:pPr>
            <w:sdt>
              <w:sdtPr>
                <w:rPr>
                  <w:rFonts w:ascii="Wingdings, Symbol" w:hAnsi="Wingdings, Symbol"/>
                  <w:sz w:val="22"/>
                </w:rPr>
                <w:id w:val="-164157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>
                  <w:rPr>
                    <w:rFonts w:ascii="MS Gothic" w:eastAsia="MS Gothic" w:hAnsi="MS Gothic" w:hint="eastAsia"/>
                    <w:sz w:val="22"/>
                  </w:rPr>
                  <w:t>☐</w:t>
                </w:r>
              </w:sdtContent>
            </w:sdt>
            <w:r w:rsidR="00D55D27">
              <w:rPr>
                <w:sz w:val="22"/>
              </w:rPr>
              <w:t xml:space="preserve"> </w:t>
            </w:r>
            <w:r w:rsidR="00D55D27">
              <w:rPr>
                <w:b/>
                <w:sz w:val="22"/>
              </w:rPr>
              <w:t>Agissant pour le nom et le compte de la Société</w:t>
            </w:r>
            <w:r w:rsidR="00D55D27">
              <w:rPr>
                <w:sz w:val="22"/>
              </w:rPr>
              <w:t xml:space="preserve"> : </w:t>
            </w:r>
            <w:r w:rsidR="00D55D27"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80514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4AE0A236" w14:textId="77777777" w:rsidTr="00156EEC">
        <w:tc>
          <w:tcPr>
            <w:tcW w:w="69" w:type="dxa"/>
            <w:gridSpan w:val="2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7D66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9475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F1F21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0EB5AD14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BCD4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161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19A1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21C0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8006737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BD8213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3FA62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92F28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2FC27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CCF6AEB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849D5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5162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0BB0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94C17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523F920C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8E09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6F937" w14:textId="77777777" w:rsidR="00EB109D" w:rsidRDefault="00D55D27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375E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  <w:p w14:paraId="187E8D8A" w14:textId="77777777" w:rsidR="00EB109D" w:rsidRDefault="00EB109D">
            <w:pPr>
              <w:pStyle w:val="Standard"/>
              <w:rPr>
                <w:sz w:val="18"/>
              </w:rPr>
            </w:pPr>
          </w:p>
          <w:p w14:paraId="4A089537" w14:textId="77777777" w:rsidR="00EB109D" w:rsidRDefault="00EB109D">
            <w:pPr>
              <w:pStyle w:val="Standard"/>
              <w:rPr>
                <w:sz w:val="18"/>
              </w:rPr>
            </w:pPr>
          </w:p>
          <w:p w14:paraId="46512DA8" w14:textId="77777777" w:rsidR="00EB109D" w:rsidRDefault="00EB109D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51553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668FD2DF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B97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2D62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ED68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F81D7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57EE017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999106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D6F1E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CA6DD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A6BBD" w14:textId="77777777" w:rsidR="00EB109D" w:rsidRDefault="00D55D27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40A5F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2EE11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2D6CBFF8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A1EF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BFD8E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AFF1C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19BCCD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3F00ABF6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D491D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AA3F7" w14:textId="77777777" w:rsidR="00EB109D" w:rsidRDefault="00D55D27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1310C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334590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7357189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D1BF95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AF67F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4F282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8356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427F2CFB" w14:textId="77777777" w:rsidTr="00156EEC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14254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6A54C6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431BFB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51CD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</w:tr>
      <w:tr w:rsidR="00EB109D" w14:paraId="2E52A6F1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D75B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FA32" w14:textId="77777777" w:rsidR="00EB109D" w:rsidRDefault="00D55D27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02EA6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A720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D4E9E1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423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812964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C822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37BEC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5CFB8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EAE85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9F4A3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B06A0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A1A2B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A8C7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9CD3C" w14:textId="77777777" w:rsidR="00EB109D" w:rsidRDefault="00EB109D" w:rsidP="00156EEC">
            <w:pPr>
              <w:pStyle w:val="Standard"/>
              <w:snapToGrid w:val="0"/>
              <w:spacing w:before="20"/>
              <w:jc w:val="center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F342B3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03B89B4F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DB4431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3E111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E3E24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2B362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EB109D" w14:paraId="39096EEC" w14:textId="77777777" w:rsidTr="00156EEC">
        <w:tc>
          <w:tcPr>
            <w:tcW w:w="25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2ADDF8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25CBD" w14:textId="40E03EAB" w:rsidR="00EB109D" w:rsidRDefault="00D55D27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sdt>
              <w:sdtPr>
                <w:rPr>
                  <w:sz w:val="18"/>
                </w:rPr>
                <w:id w:val="1743677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sdt>
              <w:sdtPr>
                <w:rPr>
                  <w:sz w:val="18"/>
                </w:rPr>
                <w:id w:val="-1915149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6EEC" w:rsidRPr="00156EEC">
                  <w:rPr>
                    <w:rFonts w:ascii="MS Gothic" w:eastAsia="MS Gothic" w:hAnsi="MS Gothic" w:hint="eastAsia"/>
                    <w:sz w:val="18"/>
                  </w:rPr>
                  <w:t>☐</w:t>
                </w:r>
              </w:sdtContent>
            </w:sdt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CC335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9AE89" w14:textId="77777777" w:rsidR="00EB109D" w:rsidRDefault="00EB109D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EB109D" w14:paraId="4DB6D619" w14:textId="77777777" w:rsidTr="00156EEC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3391" w14:textId="77777777" w:rsidR="00EB109D" w:rsidRDefault="00EB109D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27BA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F38C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007C4" w14:textId="77777777" w:rsidR="00EB109D" w:rsidRDefault="00EB109D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770233C3" w14:textId="16024385" w:rsidR="00156EEC" w:rsidRDefault="00156EEC">
      <w:pPr>
        <w:rPr>
          <w:rFonts w:eastAsia="Times New Roman" w:cs="Times New Roman"/>
          <w:szCs w:val="20"/>
        </w:rPr>
      </w:pPr>
    </w:p>
    <w:p w14:paraId="7CD193C7" w14:textId="4FEDF5F9" w:rsidR="00EB109D" w:rsidRDefault="00D55D27">
      <w:pPr>
        <w:pStyle w:val="Standard"/>
      </w:pPr>
      <w:r>
        <w:t>après avoir :</w:t>
      </w:r>
    </w:p>
    <w:p w14:paraId="0F1F3201" w14:textId="287E17C2" w:rsidR="00EB109D" w:rsidRDefault="00D55D27">
      <w:pPr>
        <w:pStyle w:val="Standard"/>
        <w:numPr>
          <w:ilvl w:val="0"/>
          <w:numId w:val="15"/>
        </w:numPr>
        <w:spacing w:before="120"/>
        <w:ind w:left="0" w:firstLine="0"/>
      </w:pPr>
      <w:r>
        <w:t xml:space="preserve">pris connaissance du DCE </w:t>
      </w:r>
      <w:r w:rsidR="00266DB5" w:rsidRPr="00266DB5">
        <w:rPr>
          <w:b/>
          <w:bCs/>
          <w:kern w:val="0"/>
          <w:szCs w:val="24"/>
        </w:rPr>
        <w:t>n° SNIA_PAI-</w:t>
      </w:r>
      <w:r w:rsidR="00156EEC">
        <w:rPr>
          <w:b/>
          <w:bCs/>
          <w:kern w:val="0"/>
          <w:szCs w:val="24"/>
        </w:rPr>
        <w:t>AG</w:t>
      </w:r>
      <w:r w:rsidR="00266DB5" w:rsidRPr="00266DB5">
        <w:rPr>
          <w:b/>
          <w:bCs/>
          <w:kern w:val="0"/>
          <w:szCs w:val="24"/>
        </w:rPr>
        <w:t>_MAPA_</w:t>
      </w:r>
      <w:r w:rsidR="00156EEC">
        <w:rPr>
          <w:b/>
          <w:bCs/>
          <w:kern w:val="0"/>
          <w:szCs w:val="24"/>
        </w:rPr>
        <w:t>25-0</w:t>
      </w:r>
      <w:r w:rsidR="0030052F">
        <w:rPr>
          <w:b/>
          <w:bCs/>
          <w:kern w:val="0"/>
          <w:szCs w:val="24"/>
        </w:rPr>
        <w:t>4</w:t>
      </w:r>
      <w:r w:rsidR="00BC2948">
        <w:rPr>
          <w:b/>
          <w:bCs/>
          <w:kern w:val="0"/>
          <w:szCs w:val="24"/>
        </w:rPr>
        <w:t>8</w:t>
      </w:r>
      <w:r w:rsidR="00266DB5">
        <w:rPr>
          <w:b/>
          <w:bCs/>
          <w:kern w:val="0"/>
          <w:szCs w:val="24"/>
        </w:rPr>
        <w:t xml:space="preserve"> </w:t>
      </w:r>
      <w:r>
        <w:t xml:space="preserve">et </w:t>
      </w:r>
      <w:r w:rsidR="00E60361">
        <w:t xml:space="preserve">notamment du Cahier des Clauses Administratives et Techniques Particulières (CCATP) et </w:t>
      </w:r>
      <w:r>
        <w:t>des documents qui y sont mentionnés</w:t>
      </w:r>
      <w:r w:rsidR="00E60361">
        <w:t> ;</w:t>
      </w:r>
    </w:p>
    <w:p w14:paraId="3ACE1BD1" w14:textId="77777777" w:rsidR="00EB109D" w:rsidRDefault="00D55D27">
      <w:pPr>
        <w:pStyle w:val="Standard"/>
        <w:numPr>
          <w:ilvl w:val="0"/>
          <w:numId w:val="15"/>
        </w:numPr>
        <w:spacing w:before="120"/>
        <w:ind w:left="0" w:firstLine="0"/>
      </w:pPr>
      <w:r>
        <w:t>produit les documents et renseignements visés aux articles R.2143-3 et R.2143-4 du CCP ;</w:t>
      </w:r>
    </w:p>
    <w:p w14:paraId="100DF765" w14:textId="279AA7BD" w:rsidR="00EB109D" w:rsidRDefault="00AD688E">
      <w:pPr>
        <w:pStyle w:val="Standard"/>
        <w:ind w:left="567" w:hanging="567"/>
      </w:pPr>
      <w:sdt>
        <w:sdtPr>
          <w:rPr>
            <w:rFonts w:ascii="Wingdings, Symbol" w:hAnsi="Wingdings, Symbol"/>
            <w:sz w:val="36"/>
          </w:rPr>
          <w:id w:val="-9923265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m'engage</w:t>
      </w:r>
      <w:r w:rsidR="00D55D27">
        <w:t xml:space="preserve"> sans réserve, à produire, dans les conditions fixées au règlement de la consultation, les certificats, attestations et déclarations mentionnés aux articles R.2143-6 à R.2143-10 du CCP ainsi que les attestations visées aux articles </w:t>
      </w:r>
      <w:r w:rsidR="00B76A3B" w:rsidRPr="00EC7A9C">
        <w:rPr>
          <w:b/>
          <w:bCs/>
        </w:rPr>
        <w:t>1-6.3 et 1-6.4</w:t>
      </w:r>
      <w:r w:rsidR="00D55D27" w:rsidRPr="00EC7A9C">
        <w:rPr>
          <w:b/>
          <w:bCs/>
        </w:rPr>
        <w:t xml:space="preserve"> du CCATP</w:t>
      </w:r>
      <w:r w:rsidR="00D55D27">
        <w:t xml:space="preserve"> et, conformément aux stipulations des documents visés ci-dessus, à exécuter les prestations du présent marché dans les conditions ci-après définies.</w:t>
      </w:r>
    </w:p>
    <w:p w14:paraId="02D8A8B3" w14:textId="77777777" w:rsidR="00EB109D" w:rsidRDefault="00EB109D">
      <w:pPr>
        <w:pStyle w:val="Standard"/>
        <w:ind w:left="567" w:hanging="567"/>
      </w:pPr>
    </w:p>
    <w:p w14:paraId="4CCC87AF" w14:textId="3925C5CE" w:rsidR="00EB109D" w:rsidRDefault="00AD688E">
      <w:pPr>
        <w:pStyle w:val="Standarduser"/>
        <w:ind w:left="567" w:hanging="567"/>
      </w:pPr>
      <w:sdt>
        <w:sdtPr>
          <w:rPr>
            <w:rFonts w:ascii="Wingdings, Symbol" w:hAnsi="Wingdings, Symbol" w:cs="Wingdings, Symbol"/>
            <w:sz w:val="36"/>
          </w:rPr>
          <w:id w:val="923723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nous engageons</w:t>
      </w:r>
      <w:r w:rsidR="00D55D27">
        <w:t xml:space="preserve"> sans réserve, en tant que cotraitants </w:t>
      </w:r>
      <w:r w:rsidR="00D55D27">
        <w:rPr>
          <w:b/>
        </w:rPr>
        <w:t>groupés solidaires</w:t>
      </w:r>
      <w:r w:rsidR="00D55D27">
        <w:t>, représentés par :</w:t>
      </w:r>
    </w:p>
    <w:p w14:paraId="5D7E284E" w14:textId="77777777" w:rsidR="00EB109D" w:rsidRDefault="00EB109D">
      <w:pPr>
        <w:pStyle w:val="Standarduser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cs="Tahoma"/>
        </w:rPr>
      </w:pPr>
    </w:p>
    <w:p w14:paraId="4BDD201C" w14:textId="77777777" w:rsidR="00EB109D" w:rsidRDefault="00EB109D">
      <w:pPr>
        <w:pStyle w:val="Standarduser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cs="Tahoma"/>
        </w:rPr>
      </w:pPr>
    </w:p>
    <w:p w14:paraId="7D25C1F6" w14:textId="125C2B2A" w:rsidR="00EB109D" w:rsidRDefault="00D55D27">
      <w:pPr>
        <w:pStyle w:val="Standarduser"/>
        <w:spacing w:before="120"/>
        <w:ind w:left="567"/>
      </w:pPr>
      <w: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</w:t>
      </w:r>
      <w:r w:rsidR="00B76A3B" w:rsidRPr="00EC7A9C">
        <w:rPr>
          <w:b/>
          <w:bCs/>
        </w:rPr>
        <w:t xml:space="preserve">1-6.3 et 1-6.4 </w:t>
      </w:r>
      <w:r w:rsidRPr="00EC7A9C">
        <w:rPr>
          <w:b/>
          <w:bCs/>
        </w:rPr>
        <w:t>du CCATP</w:t>
      </w:r>
      <w:r>
        <w:t xml:space="preserve"> et, conformément aux stipulations des documents cités ci-dessus, à exécuter les prestations du présent marché dans les conditions ci-après définies.</w:t>
      </w:r>
    </w:p>
    <w:p w14:paraId="2C8EFADF" w14:textId="77777777" w:rsidR="00EB109D" w:rsidRDefault="00EB109D">
      <w:pPr>
        <w:pStyle w:val="Standard"/>
        <w:ind w:left="567" w:hanging="567"/>
      </w:pPr>
    </w:p>
    <w:p w14:paraId="043B0446" w14:textId="2D8A5918" w:rsidR="00EB109D" w:rsidRDefault="00AD688E">
      <w:pPr>
        <w:pStyle w:val="Standard"/>
        <w:tabs>
          <w:tab w:val="left" w:pos="-3828"/>
        </w:tabs>
        <w:spacing w:after="120"/>
      </w:pPr>
      <w:sdt>
        <w:sdtPr>
          <w:rPr>
            <w:rFonts w:ascii="Wingdings, Symbol" w:hAnsi="Wingdings, Symbol"/>
            <w:sz w:val="36"/>
          </w:rPr>
          <w:id w:val="1444498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nous engageons</w:t>
      </w:r>
      <w:r w:rsidR="00D55D27">
        <w:t xml:space="preserve"> sans réserve, en tant que cotraitants </w:t>
      </w:r>
      <w:r w:rsidR="00D55D27">
        <w:rPr>
          <w:b/>
        </w:rPr>
        <w:t>groupés conjoints</w:t>
      </w:r>
      <w:r w:rsidR="00D55D27">
        <w:t>, représenté par :</w:t>
      </w:r>
    </w:p>
    <w:p w14:paraId="671F9AF0" w14:textId="77777777" w:rsidR="00EB109D" w:rsidRDefault="00EB109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4287DB27" w14:textId="77777777" w:rsidR="00EB109D" w:rsidRDefault="00EB109D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70EF4B92" w14:textId="7CF99FFD" w:rsidR="00EB109D" w:rsidRDefault="00D55D27">
      <w:pPr>
        <w:pStyle w:val="Standard"/>
        <w:spacing w:before="120"/>
        <w:ind w:left="567"/>
      </w:pPr>
      <w:r>
        <w:lastRenderedPageBreak/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</w:t>
      </w:r>
      <w:r w:rsidR="00B76A3B" w:rsidRPr="00EC7A9C">
        <w:rPr>
          <w:b/>
          <w:bCs/>
        </w:rPr>
        <w:t xml:space="preserve">1-6.3 et 1-6.4 </w:t>
      </w:r>
      <w:r w:rsidRPr="00EC7A9C">
        <w:rPr>
          <w:b/>
          <w:bCs/>
        </w:rPr>
        <w:t>du CCATP</w:t>
      </w:r>
      <w:r>
        <w:t xml:space="preserve"> et, conformément aux stipulations des documents visés ci-dessus, à exécuter les prestations du présent marché dans les conditions ci-après définies.</w:t>
      </w:r>
    </w:p>
    <w:p w14:paraId="745A8416" w14:textId="77777777" w:rsidR="00E60361" w:rsidRDefault="00E60361" w:rsidP="00E60361">
      <w:pPr>
        <w:pStyle w:val="Paragraphe"/>
        <w:ind w:left="567"/>
      </w:pPr>
      <w:r>
        <w:t xml:space="preserve">Le mandataire du groupement conjoint </w:t>
      </w:r>
      <w:r>
        <w:rPr>
          <w:b/>
        </w:rPr>
        <w:t>est solidaire</w:t>
      </w:r>
      <w:r>
        <w:t xml:space="preserve"> de chacun des membres du groupement pour ses obligations contractuelles à l'égard du maître d'ouvrage, pour l'exécution du marché.</w:t>
      </w:r>
    </w:p>
    <w:p w14:paraId="6BF3641A" w14:textId="2B38A9D2" w:rsidR="00EB109D" w:rsidRDefault="00D55D27" w:rsidP="00D9335F">
      <w:pPr>
        <w:pStyle w:val="Standard"/>
        <w:spacing w:before="120"/>
      </w:pPr>
      <w:r>
        <w:t xml:space="preserve">L'offre ainsi présentée ne </w:t>
      </w:r>
      <w:r>
        <w:rPr>
          <w:b/>
          <w:u w:val="single"/>
        </w:rPr>
        <w:t>me </w:t>
      </w:r>
      <w:r>
        <w:t>/ </w:t>
      </w:r>
      <w:r>
        <w:rPr>
          <w:b/>
          <w:u w:val="single"/>
        </w:rPr>
        <w:t>nous</w:t>
      </w:r>
      <w:r>
        <w:t xml:space="preserve"> lie toutefois que si </w:t>
      </w:r>
      <w:r w:rsidR="0069285C">
        <w:t>le marché</w:t>
      </w:r>
      <w:r>
        <w:t xml:space="preserve"> </w:t>
      </w:r>
      <w:r>
        <w:rPr>
          <w:b/>
          <w:u w:val="single"/>
        </w:rPr>
        <w:t>m' </w:t>
      </w:r>
      <w:r>
        <w:t>/ </w:t>
      </w:r>
      <w:r>
        <w:rPr>
          <w:b/>
          <w:u w:val="single"/>
        </w:rPr>
        <w:t>nous</w:t>
      </w:r>
      <w:r>
        <w:t xml:space="preserve"> est </w:t>
      </w:r>
      <w:r w:rsidR="0069285C">
        <w:t xml:space="preserve">attribué </w:t>
      </w:r>
      <w:r>
        <w:t xml:space="preserve">dans un délai de </w:t>
      </w:r>
      <w:bookmarkStart w:id="6" w:name="A1B_b"/>
      <w:r>
        <w:t>180 jours</w:t>
      </w:r>
      <w:bookmarkEnd w:id="6"/>
      <w:r>
        <w:t xml:space="preserve"> à compter de la date limite de remise des offres fixée par le règlement de la consultation.</w:t>
      </w:r>
    </w:p>
    <w:p w14:paraId="7195F711" w14:textId="3A5A9081" w:rsidR="0030052F" w:rsidRDefault="0030052F" w:rsidP="0030052F">
      <w:pPr>
        <w:pStyle w:val="Titre1"/>
      </w:pPr>
      <w:r>
        <w:t xml:space="preserve">ARTICLE 2. PERSONNE(S) PHYSIQUE(S) AFFECTEE(S) A LA MISSION DE </w:t>
      </w:r>
      <w:r w:rsidR="00BC2948">
        <w:t>CONTRÔLE TECHNIQUE</w:t>
      </w:r>
    </w:p>
    <w:p w14:paraId="4727ACED" w14:textId="3F6668E6" w:rsidR="008D2D4D" w:rsidRPr="00BC2948" w:rsidRDefault="0030052F" w:rsidP="00BC2948">
      <w:pPr>
        <w:spacing w:after="120"/>
      </w:pPr>
      <w:r>
        <w:t>Les personnes physiques chargées de l'exécution de la présente mission sont :</w:t>
      </w:r>
    </w:p>
    <w:tbl>
      <w:tblPr>
        <w:tblW w:w="9149" w:type="dxa"/>
        <w:tblInd w:w="-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4"/>
        <w:gridCol w:w="1189"/>
        <w:gridCol w:w="453"/>
        <w:gridCol w:w="5973"/>
      </w:tblGrid>
      <w:tr w:rsidR="00B118F9" w:rsidRPr="00BC2948" w14:paraId="576AC9DD" w14:textId="77777777" w:rsidTr="00BC2948">
        <w:trPr>
          <w:tblHeader/>
        </w:trPr>
        <w:tc>
          <w:tcPr>
            <w:tcW w:w="15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87D1876" w14:textId="77777777" w:rsidR="00B118F9" w:rsidRPr="00BC2948" w:rsidRDefault="00B118F9" w:rsidP="00626147">
            <w:pPr>
              <w:keepNext/>
              <w:snapToGrid w:val="0"/>
              <w:jc w:val="center"/>
              <w:rPr>
                <w:b/>
              </w:rPr>
            </w:pPr>
            <w:r w:rsidRPr="00BC2948">
              <w:rPr>
                <w:b/>
              </w:rPr>
              <w:t>Phase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2201E3D" w14:textId="77777777" w:rsidR="00B118F9" w:rsidRPr="00BC2948" w:rsidRDefault="00B118F9" w:rsidP="00626147">
            <w:pPr>
              <w:keepNext/>
              <w:snapToGrid w:val="0"/>
              <w:jc w:val="center"/>
              <w:rPr>
                <w:b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534ECEB" w14:textId="77777777" w:rsidR="00B118F9" w:rsidRPr="00BC2948" w:rsidRDefault="00B118F9" w:rsidP="00626147">
            <w:pPr>
              <w:keepNext/>
              <w:snapToGrid w:val="0"/>
              <w:jc w:val="center"/>
              <w:rPr>
                <w:b/>
              </w:rPr>
            </w:pPr>
            <w:r w:rsidRPr="00BC2948">
              <w:rPr>
                <w:b/>
                <w:sz w:val="22"/>
              </w:rPr>
              <w:t>(1)</w:t>
            </w: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A71B648" w14:textId="77777777" w:rsidR="00B118F9" w:rsidRPr="00BC2948" w:rsidRDefault="00B118F9" w:rsidP="00626147">
            <w:pPr>
              <w:keepNext/>
              <w:snapToGrid w:val="0"/>
              <w:jc w:val="center"/>
            </w:pPr>
            <w:r w:rsidRPr="00BC2948">
              <w:rPr>
                <w:b/>
              </w:rPr>
              <w:t>Désignation de la personne physique</w:t>
            </w:r>
          </w:p>
        </w:tc>
      </w:tr>
      <w:tr w:rsidR="00B118F9" w:rsidRPr="00BC2948" w14:paraId="7DEC4340" w14:textId="77777777" w:rsidTr="00BC2948">
        <w:tc>
          <w:tcPr>
            <w:tcW w:w="1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EF7BB" w14:textId="77777777" w:rsidR="00B118F9" w:rsidRPr="00BC2948" w:rsidRDefault="00B118F9" w:rsidP="00626147">
            <w:pPr>
              <w:snapToGrid w:val="0"/>
            </w:pPr>
            <w:r w:rsidRPr="00BC2948">
              <w:t>Conception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28F9C" w14:textId="77777777" w:rsidR="00B118F9" w:rsidRPr="00BC2948" w:rsidRDefault="00B118F9" w:rsidP="00626147">
            <w:pPr>
              <w:snapToGrid w:val="0"/>
            </w:pPr>
            <w:r w:rsidRPr="00BC2948">
              <w:t>Titulaire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64C22DF" w14:textId="77777777" w:rsidR="00B118F9" w:rsidRPr="00BC2948" w:rsidRDefault="00B118F9" w:rsidP="00626147">
            <w:pPr>
              <w:snapToGrid w:val="0"/>
            </w:pPr>
          </w:p>
        </w:tc>
        <w:tc>
          <w:tcPr>
            <w:tcW w:w="5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1E29EA0" w14:textId="77777777" w:rsidR="00B118F9" w:rsidRPr="00BC2948" w:rsidRDefault="00B118F9" w:rsidP="00626147">
            <w:pPr>
              <w:snapToGrid w:val="0"/>
            </w:pPr>
          </w:p>
        </w:tc>
      </w:tr>
      <w:tr w:rsidR="00B118F9" w:rsidRPr="00BC2948" w14:paraId="0EE8755F" w14:textId="77777777" w:rsidTr="00BC2948">
        <w:tc>
          <w:tcPr>
            <w:tcW w:w="1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CFA5D" w14:textId="77777777" w:rsidR="00B118F9" w:rsidRPr="00BC2948" w:rsidRDefault="00B118F9" w:rsidP="00626147"/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7DB567" w14:textId="77777777" w:rsidR="00B118F9" w:rsidRPr="00BC2948" w:rsidRDefault="00B118F9" w:rsidP="00626147">
            <w:pPr>
              <w:snapToGrid w:val="0"/>
            </w:pPr>
            <w:r w:rsidRPr="00BC2948">
              <w:t>Suppléant</w:t>
            </w:r>
          </w:p>
        </w:tc>
        <w:tc>
          <w:tcPr>
            <w:tcW w:w="4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CA4EE62" w14:textId="77777777" w:rsidR="00B118F9" w:rsidRPr="00BC2948" w:rsidRDefault="00B118F9" w:rsidP="00626147">
            <w:pPr>
              <w:snapToGrid w:val="0"/>
            </w:pPr>
          </w:p>
        </w:tc>
        <w:tc>
          <w:tcPr>
            <w:tcW w:w="5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5A07C1" w14:textId="77777777" w:rsidR="00B118F9" w:rsidRPr="00BC2948" w:rsidRDefault="00B118F9" w:rsidP="00626147">
            <w:pPr>
              <w:snapToGrid w:val="0"/>
            </w:pPr>
          </w:p>
        </w:tc>
      </w:tr>
      <w:tr w:rsidR="00B118F9" w:rsidRPr="00BC2948" w14:paraId="387DF2F2" w14:textId="77777777" w:rsidTr="00BC2948">
        <w:tc>
          <w:tcPr>
            <w:tcW w:w="15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B738A" w14:textId="759BA95A" w:rsidR="00B118F9" w:rsidRPr="00BC2948" w:rsidRDefault="00B118F9" w:rsidP="00626147">
            <w:pPr>
              <w:snapToGrid w:val="0"/>
            </w:pPr>
            <w:r w:rsidRPr="00BC2948">
              <w:t>Réalisation</w:t>
            </w:r>
            <w:r w:rsidR="00BC2948">
              <w:t xml:space="preserve"> </w:t>
            </w:r>
            <w:r w:rsidRPr="00BC2948">
              <w:t>/</w:t>
            </w:r>
            <w:r w:rsidR="00BC2948">
              <w:t xml:space="preserve"> </w:t>
            </w:r>
            <w:r w:rsidRPr="00BC2948">
              <w:t>Réception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C2730" w14:textId="77777777" w:rsidR="00B118F9" w:rsidRPr="00BC2948" w:rsidRDefault="00B118F9" w:rsidP="00626147">
            <w:pPr>
              <w:snapToGrid w:val="0"/>
            </w:pPr>
            <w:r w:rsidRPr="00BC2948">
              <w:t>Titulaire</w:t>
            </w:r>
          </w:p>
        </w:tc>
        <w:tc>
          <w:tcPr>
            <w:tcW w:w="4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381CCC" w14:textId="77777777" w:rsidR="00B118F9" w:rsidRPr="00BC2948" w:rsidRDefault="00B118F9" w:rsidP="00626147">
            <w:pPr>
              <w:snapToGrid w:val="0"/>
            </w:pPr>
          </w:p>
        </w:tc>
        <w:tc>
          <w:tcPr>
            <w:tcW w:w="5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B5BF6F" w14:textId="77777777" w:rsidR="00B118F9" w:rsidRPr="00BC2948" w:rsidRDefault="00B118F9" w:rsidP="00626147">
            <w:pPr>
              <w:snapToGrid w:val="0"/>
            </w:pPr>
          </w:p>
        </w:tc>
      </w:tr>
      <w:tr w:rsidR="00B118F9" w14:paraId="1BC76631" w14:textId="77777777" w:rsidTr="00BC2948">
        <w:tc>
          <w:tcPr>
            <w:tcW w:w="15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DFDC9" w14:textId="77777777" w:rsidR="00B118F9" w:rsidRPr="00BC2948" w:rsidRDefault="00B118F9" w:rsidP="00626147"/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5DF9FD" w14:textId="77777777" w:rsidR="00B118F9" w:rsidRDefault="00B118F9" w:rsidP="00626147">
            <w:pPr>
              <w:snapToGrid w:val="0"/>
            </w:pPr>
            <w:r w:rsidRPr="00BC2948">
              <w:t>Suppléant</w:t>
            </w:r>
          </w:p>
        </w:tc>
        <w:tc>
          <w:tcPr>
            <w:tcW w:w="4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54C1CF4" w14:textId="77777777" w:rsidR="00B118F9" w:rsidRDefault="00B118F9" w:rsidP="00626147">
            <w:pPr>
              <w:snapToGrid w:val="0"/>
            </w:pPr>
          </w:p>
        </w:tc>
        <w:tc>
          <w:tcPr>
            <w:tcW w:w="59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3FF7F67" w14:textId="77777777" w:rsidR="00B118F9" w:rsidRDefault="00B118F9" w:rsidP="00626147">
            <w:pPr>
              <w:snapToGrid w:val="0"/>
            </w:pPr>
          </w:p>
        </w:tc>
      </w:tr>
    </w:tbl>
    <w:p w14:paraId="72E5575B" w14:textId="3AD27C0D" w:rsidR="00B118F9" w:rsidRPr="00BC2948" w:rsidRDefault="00B118F9" w:rsidP="00BC2948">
      <w:pPr>
        <w:widowControl/>
        <w:numPr>
          <w:ilvl w:val="0"/>
          <w:numId w:val="28"/>
        </w:numPr>
        <w:autoSpaceDN/>
        <w:spacing w:before="57"/>
        <w:jc w:val="both"/>
        <w:textAlignment w:val="auto"/>
        <w:rPr>
          <w:sz w:val="20"/>
        </w:rPr>
      </w:pPr>
      <w:r>
        <w:rPr>
          <w:sz w:val="20"/>
        </w:rPr>
        <w:t>Numéro du cotraitant en cas de groupement</w:t>
      </w:r>
    </w:p>
    <w:p w14:paraId="6A802147" w14:textId="33733DE9" w:rsidR="00EB109D" w:rsidRDefault="00D55D27">
      <w:pPr>
        <w:pStyle w:val="Titre1"/>
      </w:pPr>
      <w:r>
        <w:t xml:space="preserve">ARTICLE </w:t>
      </w:r>
      <w:r w:rsidR="0030052F">
        <w:t>3</w:t>
      </w:r>
      <w:r>
        <w:t>. PRIX</w:t>
      </w:r>
    </w:p>
    <w:p w14:paraId="3480554F" w14:textId="070C501F" w:rsidR="00A20DD1" w:rsidRDefault="00A20DD1" w:rsidP="00A20DD1">
      <w:pPr>
        <w:pStyle w:val="Paragraphe"/>
      </w:pPr>
      <w:r>
        <w:t>L'offre de prix est établie sur la base des conditions économiques à la date de remise de l’offre fixée en page 1 du présent acte d’engagement. Ce mois est réputé correspondre à celui de la date à laquelle le candidat a fixé son prix remis dans son offre finale.</w:t>
      </w:r>
    </w:p>
    <w:p w14:paraId="4720D447" w14:textId="77777777" w:rsidR="00EB109D" w:rsidRDefault="00EB109D">
      <w:pPr>
        <w:pStyle w:val="Standard"/>
      </w:pPr>
    </w:p>
    <w:p w14:paraId="517C9543" w14:textId="3801DBDC" w:rsidR="00EB109D" w:rsidRDefault="00D55D27">
      <w:pPr>
        <w:pStyle w:val="Standard"/>
      </w:pPr>
      <w:r>
        <w:t xml:space="preserve">Les modalités de variation des prix sont fixées à l'article </w:t>
      </w:r>
      <w:r w:rsidR="00BC2948">
        <w:rPr>
          <w:b/>
          <w:bCs/>
        </w:rPr>
        <w:t>4</w:t>
      </w:r>
      <w:r w:rsidR="00862C64" w:rsidRPr="00862C64">
        <w:rPr>
          <w:b/>
          <w:bCs/>
        </w:rPr>
        <w:t>-3</w:t>
      </w:r>
      <w:r w:rsidRPr="00862C64">
        <w:rPr>
          <w:b/>
          <w:bCs/>
        </w:rPr>
        <w:t xml:space="preserve"> du CCATP</w:t>
      </w:r>
      <w:r>
        <w:t>.</w:t>
      </w:r>
    </w:p>
    <w:p w14:paraId="337713A4" w14:textId="77777777" w:rsidR="00EB109D" w:rsidRDefault="00EB109D">
      <w:pPr>
        <w:pStyle w:val="Standard"/>
      </w:pPr>
    </w:p>
    <w:p w14:paraId="7A394E6B" w14:textId="77777777" w:rsidR="00EB109D" w:rsidRDefault="00D55D27">
      <w:pPr>
        <w:pStyle w:val="Standard"/>
      </w:pPr>
      <w:r>
        <w:t>Il n'est pas prévu de décomposition en tranches, les prestations ne sont pas réparties en lots.</w:t>
      </w:r>
    </w:p>
    <w:p w14:paraId="038268E5" w14:textId="77777777" w:rsidR="00EB109D" w:rsidRDefault="00EB109D">
      <w:pPr>
        <w:pStyle w:val="Standard"/>
      </w:pPr>
    </w:p>
    <w:p w14:paraId="3CFEBCC8" w14:textId="0696AFE1" w:rsidR="00EB109D" w:rsidRDefault="00D55D27" w:rsidP="00B76A3B">
      <w:pPr>
        <w:jc w:val="both"/>
      </w:pPr>
      <w:r w:rsidRPr="000B5D1D">
        <w:t xml:space="preserve">Les prestations définies au CCATP sont scindées en deux </w:t>
      </w:r>
      <w:r w:rsidR="0030052F" w:rsidRPr="000B5D1D">
        <w:t>phases</w:t>
      </w:r>
      <w:r w:rsidR="000B5D1D" w:rsidRPr="000B5D1D">
        <w:t>, conception et réalisation</w:t>
      </w:r>
      <w:r w:rsidR="00BC2948">
        <w:t>/réception</w:t>
      </w:r>
      <w:r w:rsidR="000B5D1D" w:rsidRPr="000B5D1D">
        <w:t>.</w:t>
      </w:r>
    </w:p>
    <w:p w14:paraId="139D2937" w14:textId="77777777" w:rsidR="00EB109D" w:rsidRDefault="00D55D27">
      <w:pPr>
        <w:pStyle w:val="Standard"/>
        <w:keepNext/>
        <w:spacing w:before="240"/>
        <w:ind w:left="-227"/>
        <w:rPr>
          <w:b/>
          <w:sz w:val="28"/>
        </w:rPr>
      </w:pPr>
      <w:r>
        <w:rPr>
          <w:b/>
          <w:sz w:val="28"/>
        </w:rPr>
        <w:t>A - Evaluation des prestations</w:t>
      </w:r>
    </w:p>
    <w:p w14:paraId="0F42CD51" w14:textId="77777777" w:rsidR="00EB109D" w:rsidRDefault="00D55D27">
      <w:pPr>
        <w:pStyle w:val="Standard"/>
        <w:spacing w:before="120" w:after="120"/>
      </w:pPr>
      <w:r>
        <w:t>Les prestations seront rémunérées par application du prix global forfaitaire égal à :</w:t>
      </w:r>
    </w:p>
    <w:tbl>
      <w:tblPr>
        <w:tblW w:w="9158" w:type="dxa"/>
        <w:tblInd w:w="-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"/>
        <w:gridCol w:w="2842"/>
        <w:gridCol w:w="902"/>
        <w:gridCol w:w="1872"/>
        <w:gridCol w:w="3038"/>
        <w:gridCol w:w="433"/>
      </w:tblGrid>
      <w:tr w:rsidR="00EB109D" w14:paraId="52A7D433" w14:textId="77777777">
        <w:tc>
          <w:tcPr>
            <w:tcW w:w="5687" w:type="dxa"/>
            <w:gridSpan w:val="4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CB67F5" w14:textId="77777777" w:rsidR="00EB109D" w:rsidRDefault="00D55D27">
            <w:pPr>
              <w:pStyle w:val="Standard"/>
              <w:keepNext/>
              <w:keepLines/>
              <w:numPr>
                <w:ilvl w:val="0"/>
                <w:numId w:val="16"/>
              </w:numPr>
              <w:snapToGrid w:val="0"/>
              <w:ind w:left="-218" w:right="3" w:firstLine="0"/>
            </w:pPr>
            <w:r>
              <w:t>Montant hors TVA :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5FD913" w14:textId="00D2E686" w:rsidR="00EB109D" w:rsidRDefault="007A52C7" w:rsidP="00D9335F">
            <w:pPr>
              <w:pStyle w:val="Standard"/>
              <w:keepNext/>
              <w:keepLines/>
              <w:ind w:right="214"/>
              <w:jc w:val="right"/>
            </w:pPr>
            <w:r>
              <w:t xml:space="preserve"> €</w:t>
            </w:r>
          </w:p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9B27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767E76D3" w14:textId="77777777">
        <w:trPr>
          <w:trHeight w:hRule="exact"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488BD" w14:textId="77777777" w:rsidR="00EB109D" w:rsidRDefault="00EB109D" w:rsidP="00D9335F">
            <w:pPr>
              <w:pStyle w:val="Standard"/>
              <w:keepNext/>
              <w:keepLines/>
              <w:snapToGrid w:val="0"/>
              <w:ind w:right="214"/>
              <w:jc w:val="right"/>
              <w:rPr>
                <w:sz w:val="16"/>
              </w:rPr>
            </w:pPr>
          </w:p>
        </w:tc>
      </w:tr>
      <w:tr w:rsidR="00EB109D" w14:paraId="69CC4A85" w14:textId="77777777" w:rsidTr="00D9335F">
        <w:tc>
          <w:tcPr>
            <w:tcW w:w="2913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17762" w14:textId="77777777" w:rsidR="00EB109D" w:rsidRDefault="00D55D27">
            <w:pPr>
              <w:pStyle w:val="Standard"/>
              <w:keepNext/>
              <w:keepLines/>
              <w:numPr>
                <w:ilvl w:val="0"/>
                <w:numId w:val="17"/>
              </w:numPr>
              <w:snapToGrid w:val="0"/>
              <w:ind w:left="-217" w:right="4" w:firstLine="0"/>
            </w:pPr>
            <w:r>
              <w:t>TVA au taux de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6DD8D3" w14:textId="0B54572D" w:rsidR="00EB109D" w:rsidRDefault="00A20DD1">
            <w:pPr>
              <w:pStyle w:val="Standard"/>
              <w:keepNext/>
              <w:keepLines/>
            </w:pPr>
            <w:r>
              <w:t>0</w:t>
            </w:r>
            <w:r w:rsidR="007A52C7">
              <w:t>0,00</w:t>
            </w:r>
          </w:p>
        </w:tc>
        <w:tc>
          <w:tcPr>
            <w:tcW w:w="1872" w:type="dxa"/>
            <w:tcBorders>
              <w:lef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23D19F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%,       soit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D98BA" w14:textId="627B0573" w:rsidR="00EB109D" w:rsidRDefault="007A52C7" w:rsidP="00D9335F">
            <w:pPr>
              <w:pStyle w:val="Standard"/>
              <w:keepNext/>
              <w:keepLines/>
              <w:snapToGrid w:val="0"/>
              <w:ind w:right="214"/>
              <w:jc w:val="right"/>
            </w:pPr>
            <w:r>
              <w:t>--,-- €</w:t>
            </w:r>
          </w:p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48FAD9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704E7432" w14:textId="77777777">
        <w:trPr>
          <w:trHeight w:hRule="exact"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3BB8A" w14:textId="77777777" w:rsidR="00EB109D" w:rsidRDefault="00EB109D" w:rsidP="00D9335F">
            <w:pPr>
              <w:pStyle w:val="Standard"/>
              <w:keepNext/>
              <w:keepLines/>
              <w:snapToGrid w:val="0"/>
              <w:ind w:right="214"/>
              <w:jc w:val="right"/>
              <w:rPr>
                <w:sz w:val="16"/>
              </w:rPr>
            </w:pPr>
          </w:p>
        </w:tc>
      </w:tr>
      <w:tr w:rsidR="00EB109D" w14:paraId="0EE8E839" w14:textId="77777777">
        <w:tc>
          <w:tcPr>
            <w:tcW w:w="5687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CCA4EB" w14:textId="77777777" w:rsidR="00EB109D" w:rsidRDefault="00D55D27">
            <w:pPr>
              <w:pStyle w:val="Standard"/>
              <w:numPr>
                <w:ilvl w:val="0"/>
                <w:numId w:val="18"/>
              </w:numPr>
              <w:snapToGrid w:val="0"/>
              <w:ind w:left="-217" w:right="4" w:firstLine="0"/>
            </w:pPr>
            <w:r>
              <w:t>Montant TVA incluse :.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F7D80" w14:textId="590B6448" w:rsidR="00EB109D" w:rsidRDefault="007A52C7" w:rsidP="00D9335F">
            <w:pPr>
              <w:pStyle w:val="Standard"/>
              <w:ind w:right="214"/>
              <w:jc w:val="right"/>
            </w:pPr>
            <w:r>
              <w:t xml:space="preserve"> €</w:t>
            </w:r>
          </w:p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E5ED6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5C250837" w14:textId="77777777">
        <w:trPr>
          <w:trHeight w:hRule="exact" w:val="60"/>
        </w:trPr>
        <w:tc>
          <w:tcPr>
            <w:tcW w:w="9158" w:type="dxa"/>
            <w:gridSpan w:val="6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219A31" w14:textId="77777777" w:rsidR="00EB109D" w:rsidRDefault="00EB109D">
            <w:pPr>
              <w:pStyle w:val="Standard"/>
              <w:keepNext/>
              <w:keepLines/>
              <w:snapToGrid w:val="0"/>
              <w:rPr>
                <w:sz w:val="16"/>
              </w:rPr>
            </w:pPr>
          </w:p>
        </w:tc>
      </w:tr>
      <w:tr w:rsidR="00EB109D" w14:paraId="78897A88" w14:textId="77777777" w:rsidTr="00D9335F">
        <w:tc>
          <w:tcPr>
            <w:tcW w:w="2913" w:type="dxa"/>
            <w:gridSpan w:val="2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B90B96" w14:textId="61CE6030" w:rsidR="00EB109D" w:rsidRDefault="00D55D27" w:rsidP="000C2ED3">
            <w:pPr>
              <w:pStyle w:val="Standard"/>
              <w:keepNext/>
              <w:keepLines/>
              <w:snapToGrid w:val="0"/>
              <w:ind w:right="-70"/>
              <w:jc w:val="left"/>
            </w:pPr>
            <w:r>
              <w:t xml:space="preserve">Arrêté en lettres </w:t>
            </w:r>
            <w:r w:rsidR="007A52C7">
              <w:t xml:space="preserve">en € TTC </w:t>
            </w:r>
            <w:r>
              <w:t>à</w:t>
            </w:r>
            <w:r w:rsidR="000C2ED3">
              <w:t> :</w:t>
            </w:r>
          </w:p>
        </w:tc>
        <w:tc>
          <w:tcPr>
            <w:tcW w:w="581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FE38A8" w14:textId="77777777" w:rsidR="00EB109D" w:rsidRDefault="00EB109D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D06396" w14:textId="77777777" w:rsidR="00EB109D" w:rsidRDefault="00EB109D">
            <w:pPr>
              <w:pStyle w:val="Standard"/>
              <w:snapToGrid w:val="0"/>
            </w:pPr>
          </w:p>
        </w:tc>
      </w:tr>
      <w:tr w:rsidR="00EB109D" w14:paraId="4624ED53" w14:textId="77777777">
        <w:tc>
          <w:tcPr>
            <w:tcW w:w="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EBC26" w14:textId="77777777" w:rsidR="00EB109D" w:rsidRDefault="00EB109D">
            <w:pPr>
              <w:pStyle w:val="TableContents"/>
            </w:pPr>
          </w:p>
        </w:tc>
        <w:tc>
          <w:tcPr>
            <w:tcW w:w="865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F4EAAE" w14:textId="77777777" w:rsidR="00EB109D" w:rsidRDefault="00EB109D"/>
          <w:p w14:paraId="12DBC5C4" w14:textId="77777777" w:rsidR="00EB109D" w:rsidRDefault="00EB109D"/>
        </w:tc>
        <w:tc>
          <w:tcPr>
            <w:tcW w:w="433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3EBEA8" w14:textId="77777777" w:rsidR="00EB109D" w:rsidRDefault="00EB109D">
            <w:pPr>
              <w:pStyle w:val="Standard"/>
              <w:snapToGrid w:val="0"/>
            </w:pPr>
          </w:p>
        </w:tc>
      </w:tr>
    </w:tbl>
    <w:p w14:paraId="11B16F22" w14:textId="7C899605" w:rsidR="00EB109D" w:rsidRDefault="00B118F9" w:rsidP="00B118F9">
      <w:pPr>
        <w:pStyle w:val="Standard"/>
        <w:tabs>
          <w:tab w:val="left" w:pos="8835"/>
        </w:tabs>
      </w:pPr>
      <w:r>
        <w:tab/>
      </w:r>
    </w:p>
    <w:p w14:paraId="397783D6" w14:textId="3DEBD882" w:rsidR="00B118F9" w:rsidRDefault="00B118F9" w:rsidP="00B118F9">
      <w:pPr>
        <w:keepNext/>
        <w:spacing w:before="238" w:after="227"/>
        <w:ind w:left="-227"/>
        <w:rPr>
          <w:b/>
        </w:rPr>
      </w:pPr>
      <w:r>
        <w:rPr>
          <w:b/>
          <w:sz w:val="28"/>
        </w:rPr>
        <w:lastRenderedPageBreak/>
        <w:t xml:space="preserve">B - Décomposition </w:t>
      </w:r>
      <w:r w:rsidR="004546F7">
        <w:rPr>
          <w:b/>
          <w:sz w:val="28"/>
        </w:rPr>
        <w:t xml:space="preserve">du prix par </w:t>
      </w:r>
      <w:r>
        <w:rPr>
          <w:b/>
          <w:sz w:val="28"/>
        </w:rPr>
        <w:t>phases</w:t>
      </w:r>
    </w:p>
    <w:tbl>
      <w:tblPr>
        <w:tblW w:w="0" w:type="auto"/>
        <w:tblInd w:w="20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2"/>
        <w:gridCol w:w="1760"/>
        <w:gridCol w:w="1534"/>
        <w:gridCol w:w="1768"/>
      </w:tblGrid>
      <w:tr w:rsidR="00B118F9" w14:paraId="644A56FD" w14:textId="77777777" w:rsidTr="00EE7C1E">
        <w:trPr>
          <w:tblHeader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097DA3" w14:textId="77777777" w:rsidR="00B118F9" w:rsidRDefault="00B118F9" w:rsidP="0062614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Phase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C25A856" w14:textId="77777777" w:rsidR="00B118F9" w:rsidRDefault="00B118F9" w:rsidP="0062614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BB7C815" w14:textId="77777777" w:rsidR="00B118F9" w:rsidRDefault="00B118F9" w:rsidP="0062614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4838321" w14:textId="77777777" w:rsidR="00B118F9" w:rsidRDefault="00B118F9" w:rsidP="00626147">
            <w:pPr>
              <w:keepNext/>
              <w:snapToGrid w:val="0"/>
              <w:jc w:val="center"/>
            </w:pPr>
            <w:r>
              <w:rPr>
                <w:b/>
              </w:rPr>
              <w:t>Montant TVA incluse</w:t>
            </w:r>
          </w:p>
        </w:tc>
      </w:tr>
      <w:tr w:rsidR="00B118F9" w14:paraId="27C7D80E" w14:textId="77777777" w:rsidTr="00EE7C1E">
        <w:trPr>
          <w:trHeight w:val="506"/>
        </w:trPr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80520" w14:textId="77777777" w:rsidR="00B118F9" w:rsidRDefault="00B118F9" w:rsidP="00626147">
            <w:pPr>
              <w:keepNext/>
              <w:snapToGrid w:val="0"/>
            </w:pPr>
            <w:r>
              <w:t>Conception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FE94E9A" w14:textId="77777777" w:rsidR="00B118F9" w:rsidRDefault="00B118F9" w:rsidP="00EE7C1E">
            <w:pPr>
              <w:keepNext/>
              <w:snapToGrid w:val="0"/>
              <w:ind w:right="331"/>
              <w:jc w:val="right"/>
            </w:pP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7949B4" w14:textId="7F571A39" w:rsidR="00B118F9" w:rsidRDefault="00EE7C1E" w:rsidP="00EE7C1E">
            <w:pPr>
              <w:keepNext/>
              <w:snapToGrid w:val="0"/>
              <w:jc w:val="center"/>
            </w:pPr>
            <w:r>
              <w:t>--,--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0D5D79" w14:textId="77777777" w:rsidR="00B118F9" w:rsidRDefault="00B118F9" w:rsidP="00EE7C1E">
            <w:pPr>
              <w:keepNext/>
              <w:snapToGrid w:val="0"/>
              <w:ind w:right="229"/>
              <w:jc w:val="right"/>
            </w:pPr>
          </w:p>
        </w:tc>
      </w:tr>
      <w:tr w:rsidR="00B118F9" w14:paraId="232420D2" w14:textId="77777777" w:rsidTr="00EE7C1E">
        <w:trPr>
          <w:trHeight w:val="554"/>
        </w:trPr>
        <w:tc>
          <w:tcPr>
            <w:tcW w:w="2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8568C" w14:textId="77777777" w:rsidR="00B118F9" w:rsidRDefault="00B118F9" w:rsidP="00626147">
            <w:pPr>
              <w:keepNext/>
              <w:snapToGrid w:val="0"/>
            </w:pPr>
            <w:r>
              <w:t>Réalisation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DCFAF3" w14:textId="77777777" w:rsidR="00B118F9" w:rsidRDefault="00B118F9" w:rsidP="00EE7C1E">
            <w:pPr>
              <w:keepNext/>
              <w:snapToGrid w:val="0"/>
              <w:ind w:right="331"/>
              <w:jc w:val="right"/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293F7B2" w14:textId="2E68E866" w:rsidR="00B118F9" w:rsidRDefault="00EE7C1E" w:rsidP="00EE7C1E">
            <w:pPr>
              <w:keepNext/>
              <w:snapToGrid w:val="0"/>
              <w:jc w:val="center"/>
            </w:pPr>
            <w:r>
              <w:t>--,--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924314" w14:textId="77777777" w:rsidR="00B118F9" w:rsidRDefault="00B118F9" w:rsidP="00EE7C1E">
            <w:pPr>
              <w:keepNext/>
              <w:snapToGrid w:val="0"/>
              <w:ind w:right="229"/>
              <w:jc w:val="right"/>
            </w:pPr>
          </w:p>
        </w:tc>
      </w:tr>
      <w:tr w:rsidR="00B118F9" w14:paraId="6EEF8B5F" w14:textId="77777777" w:rsidTr="00EE7C1E">
        <w:trPr>
          <w:trHeight w:val="523"/>
        </w:trPr>
        <w:tc>
          <w:tcPr>
            <w:tcW w:w="2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ADF61" w14:textId="77777777" w:rsidR="00B118F9" w:rsidRDefault="00B118F9" w:rsidP="00626147">
            <w:pPr>
              <w:snapToGrid w:val="0"/>
            </w:pPr>
            <w:r>
              <w:rPr>
                <w:b/>
              </w:rPr>
              <w:t>Montant du marché</w:t>
            </w:r>
          </w:p>
        </w:tc>
        <w:tc>
          <w:tcPr>
            <w:tcW w:w="17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E85AC4" w14:textId="77777777" w:rsidR="00B118F9" w:rsidRDefault="00B118F9" w:rsidP="00EE7C1E">
            <w:pPr>
              <w:snapToGrid w:val="0"/>
              <w:ind w:right="331"/>
              <w:jc w:val="right"/>
            </w:pPr>
          </w:p>
        </w:tc>
        <w:tc>
          <w:tcPr>
            <w:tcW w:w="15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0EED278" w14:textId="2C09E783" w:rsidR="00B118F9" w:rsidRDefault="00EE7C1E" w:rsidP="00EE7C1E">
            <w:pPr>
              <w:snapToGrid w:val="0"/>
              <w:jc w:val="center"/>
            </w:pPr>
            <w:r>
              <w:t>--,--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0D0116" w14:textId="77777777" w:rsidR="00B118F9" w:rsidRDefault="00B118F9" w:rsidP="00EE7C1E">
            <w:pPr>
              <w:snapToGrid w:val="0"/>
              <w:ind w:right="229"/>
              <w:jc w:val="right"/>
            </w:pPr>
          </w:p>
        </w:tc>
      </w:tr>
    </w:tbl>
    <w:p w14:paraId="76C2A84E" w14:textId="12F574A9" w:rsidR="00B118F9" w:rsidRPr="00F5032E" w:rsidRDefault="00B118F9" w:rsidP="00B118F9">
      <w:pPr>
        <w:keepNext/>
        <w:spacing w:before="240" w:after="120"/>
        <w:ind w:left="142" w:hanging="369"/>
        <w:rPr>
          <w:b/>
          <w:sz w:val="28"/>
          <w:u w:val="single"/>
        </w:rPr>
      </w:pPr>
      <w:bookmarkStart w:id="7" w:name="A3A_D_a"/>
      <w:r>
        <w:rPr>
          <w:b/>
          <w:sz w:val="28"/>
        </w:rPr>
        <w:t>C</w:t>
      </w:r>
      <w:bookmarkEnd w:id="7"/>
      <w:r>
        <w:rPr>
          <w:b/>
          <w:sz w:val="28"/>
        </w:rPr>
        <w:t xml:space="preserve"> </w:t>
      </w:r>
      <w:r w:rsidR="004546F7">
        <w:rPr>
          <w:b/>
          <w:sz w:val="28"/>
        </w:rPr>
        <w:t>–</w:t>
      </w:r>
      <w:r>
        <w:rPr>
          <w:b/>
          <w:sz w:val="28"/>
        </w:rPr>
        <w:t xml:space="preserve"> </w:t>
      </w:r>
      <w:r w:rsidR="004546F7">
        <w:rPr>
          <w:b/>
          <w:sz w:val="28"/>
        </w:rPr>
        <w:t>Décomposition du prix par parties techniques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53"/>
        <w:gridCol w:w="2464"/>
      </w:tblGrid>
      <w:tr w:rsidR="00B118F9" w14:paraId="40449987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24BFAEA6" w14:textId="4607331A" w:rsidR="00B118F9" w:rsidRDefault="004546F7" w:rsidP="0062614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Parties techniques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89BE8F3" w14:textId="77777777" w:rsidR="00B118F9" w:rsidRDefault="00B118F9" w:rsidP="00626147">
            <w:pPr>
              <w:keepNext/>
              <w:snapToGrid w:val="0"/>
              <w:jc w:val="center"/>
            </w:pPr>
            <w:r>
              <w:rPr>
                <w:b/>
              </w:rPr>
              <w:t>Montant hors TVA</w:t>
            </w:r>
          </w:p>
        </w:tc>
      </w:tr>
      <w:tr w:rsidR="00B118F9" w14:paraId="58117C7B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C2B56C" w14:textId="1D403E32" w:rsidR="00B118F9" w:rsidRDefault="004546F7" w:rsidP="00D26959">
            <w:bookmarkStart w:id="8" w:name="_Hlk221866906"/>
            <w:r>
              <w:t>C1-1 – APS « </w:t>
            </w:r>
            <w:r w:rsidR="00183610">
              <w:t>P</w:t>
            </w:r>
            <w:r>
              <w:t>artie extension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22B6C0DC" w14:textId="397A40E0" w:rsidR="00B118F9" w:rsidRDefault="004546F7" w:rsidP="00D26959">
            <w:pPr>
              <w:ind w:right="164"/>
              <w:jc w:val="right"/>
            </w:pPr>
            <w:r>
              <w:t xml:space="preserve"> €</w:t>
            </w:r>
          </w:p>
        </w:tc>
      </w:tr>
      <w:tr w:rsidR="004546F7" w14:paraId="309A1766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8BB99C9" w14:textId="51F7292B" w:rsidR="004546F7" w:rsidRDefault="004546F7" w:rsidP="004546F7">
            <w:r w:rsidRPr="00A07D94">
              <w:t>C</w:t>
            </w:r>
            <w:r>
              <w:t>2</w:t>
            </w:r>
            <w:r w:rsidRPr="00A07D94">
              <w:t>-</w:t>
            </w:r>
            <w:r>
              <w:t>1 – APD « </w:t>
            </w:r>
            <w:r w:rsidR="00183610">
              <w:t>P</w:t>
            </w:r>
            <w:r>
              <w:t>artie extension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007A6E3" w14:textId="5904B5B2" w:rsidR="004546F7" w:rsidRDefault="004546F7" w:rsidP="00D26959">
            <w:pPr>
              <w:ind w:right="164"/>
              <w:jc w:val="right"/>
            </w:pPr>
            <w:r>
              <w:t xml:space="preserve"> €</w:t>
            </w:r>
          </w:p>
        </w:tc>
      </w:tr>
      <w:tr w:rsidR="004546F7" w14:paraId="379CAC07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1A050C" w14:textId="1238A664" w:rsidR="004546F7" w:rsidRDefault="004546F7" w:rsidP="004546F7">
            <w:r w:rsidRPr="00A07D94">
              <w:t>C</w:t>
            </w:r>
            <w:r>
              <w:t>2</w:t>
            </w:r>
            <w:r w:rsidRPr="00A07D94">
              <w:t>-</w:t>
            </w:r>
            <w:r>
              <w:t>2 – APD « </w:t>
            </w:r>
            <w:r w:rsidR="00183610">
              <w:t>P</w:t>
            </w:r>
            <w:r>
              <w:t>artie rénovation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0F407A33" w14:textId="7D1CA6BB" w:rsidR="004546F7" w:rsidRDefault="004546F7" w:rsidP="00D26959">
            <w:pPr>
              <w:ind w:right="164"/>
              <w:jc w:val="right"/>
            </w:pPr>
            <w:r>
              <w:t xml:space="preserve"> €</w:t>
            </w:r>
          </w:p>
        </w:tc>
      </w:tr>
      <w:tr w:rsidR="004546F7" w14:paraId="51F71906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95CD8" w14:textId="38A82082" w:rsidR="004546F7" w:rsidRDefault="004546F7" w:rsidP="004546F7">
            <w:r w:rsidRPr="00A07D94">
              <w:t>C</w:t>
            </w:r>
            <w:r>
              <w:t>3</w:t>
            </w:r>
            <w:r w:rsidRPr="00A07D94">
              <w:t>-</w:t>
            </w:r>
            <w:r>
              <w:t>1 – PRO</w:t>
            </w:r>
            <w:r w:rsidR="0044027B">
              <w:t>/DCE</w:t>
            </w:r>
            <w:r>
              <w:t xml:space="preserve"> « </w:t>
            </w:r>
            <w:r w:rsidR="00183610">
              <w:t>P</w:t>
            </w:r>
            <w:r>
              <w:t>artie extension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DB812A" w14:textId="4FD72E9B" w:rsidR="004546F7" w:rsidRDefault="004546F7" w:rsidP="00D26959">
            <w:pPr>
              <w:ind w:right="164"/>
              <w:jc w:val="right"/>
            </w:pPr>
            <w:r>
              <w:t xml:space="preserve"> €</w:t>
            </w:r>
          </w:p>
        </w:tc>
      </w:tr>
      <w:tr w:rsidR="004546F7" w14:paraId="60869A6C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7A415A" w14:textId="7FF43678" w:rsidR="004546F7" w:rsidRDefault="004546F7" w:rsidP="004546F7">
            <w:r w:rsidRPr="00A07D94">
              <w:t>C</w:t>
            </w:r>
            <w:r>
              <w:t>3</w:t>
            </w:r>
            <w:r w:rsidRPr="00A07D94">
              <w:t>-2</w:t>
            </w:r>
            <w:r>
              <w:t xml:space="preserve"> – PRO</w:t>
            </w:r>
            <w:r w:rsidR="0044027B">
              <w:t>/DCE</w:t>
            </w:r>
            <w:r>
              <w:t xml:space="preserve"> « </w:t>
            </w:r>
            <w:r w:rsidR="00183610">
              <w:t>P</w:t>
            </w:r>
            <w:r>
              <w:t>artie rénovation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6E2A1C25" w14:textId="7C898F94" w:rsidR="004546F7" w:rsidRDefault="004546F7" w:rsidP="00D26959">
            <w:pPr>
              <w:ind w:right="164"/>
              <w:jc w:val="right"/>
            </w:pPr>
            <w:r>
              <w:t xml:space="preserve"> €</w:t>
            </w:r>
          </w:p>
        </w:tc>
      </w:tr>
      <w:bookmarkEnd w:id="8"/>
      <w:tr w:rsidR="00B118F9" w14:paraId="5F5B1465" w14:textId="77777777" w:rsidTr="00D26959">
        <w:tc>
          <w:tcPr>
            <w:tcW w:w="5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56F13" w14:textId="77777777" w:rsidR="00B118F9" w:rsidRDefault="00B118F9" w:rsidP="00F06092">
            <w:pPr>
              <w:snapToGrid w:val="0"/>
              <w:jc w:val="center"/>
            </w:pPr>
            <w:r>
              <w:rPr>
                <w:b/>
              </w:rPr>
              <w:t>Total de la conception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482F76D" w14:textId="4164E7DC" w:rsidR="00B118F9" w:rsidRDefault="004546F7" w:rsidP="00BC2948">
            <w:pPr>
              <w:snapToGrid w:val="0"/>
              <w:ind w:right="158"/>
              <w:jc w:val="right"/>
            </w:pPr>
            <w:r>
              <w:t xml:space="preserve"> €</w:t>
            </w:r>
          </w:p>
        </w:tc>
      </w:tr>
    </w:tbl>
    <w:p w14:paraId="442A5403" w14:textId="77777777" w:rsidR="00B118F9" w:rsidRDefault="00B118F9" w:rsidP="00B118F9"/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453"/>
        <w:gridCol w:w="2464"/>
      </w:tblGrid>
      <w:tr w:rsidR="00B118F9" w14:paraId="101CFDB0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172471AC" w14:textId="77777777" w:rsidR="00B118F9" w:rsidRDefault="00B118F9" w:rsidP="00626147">
            <w:pPr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à exécuter au cours :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14:paraId="6C298695" w14:textId="77777777" w:rsidR="00B118F9" w:rsidRDefault="00B118F9" w:rsidP="00626147">
            <w:pPr>
              <w:keepNext/>
              <w:snapToGrid w:val="0"/>
              <w:jc w:val="center"/>
            </w:pPr>
            <w:r>
              <w:rPr>
                <w:b/>
              </w:rPr>
              <w:t>Montant hors TVA</w:t>
            </w:r>
          </w:p>
        </w:tc>
      </w:tr>
      <w:tr w:rsidR="00183610" w14:paraId="5A6AAC94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33D10A5" w14:textId="036124B2" w:rsidR="00183610" w:rsidRDefault="00183610" w:rsidP="00D26959">
            <w:r>
              <w:t>R1-1 – Mise au point technique – « Partie extension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18B45D44" w14:textId="6D445C9C" w:rsidR="00183610" w:rsidRDefault="00183610" w:rsidP="00183610">
            <w:pPr>
              <w:keepNext/>
              <w:snapToGrid w:val="0"/>
              <w:ind w:right="158"/>
              <w:jc w:val="right"/>
            </w:pPr>
            <w:r>
              <w:t xml:space="preserve"> €</w:t>
            </w:r>
          </w:p>
        </w:tc>
      </w:tr>
      <w:tr w:rsidR="00183610" w14:paraId="3C160BE1" w14:textId="77777777" w:rsidTr="00D26959"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6B906B" w14:textId="40C984B3" w:rsidR="00183610" w:rsidRDefault="00183610" w:rsidP="00D26959">
            <w:r>
              <w:t>R1-2 – Mise au point technique – « Partie rénovation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E902CDE" w14:textId="72A1C916" w:rsidR="00183610" w:rsidRDefault="00183610" w:rsidP="00183610">
            <w:pPr>
              <w:keepNext/>
              <w:snapToGrid w:val="0"/>
              <w:ind w:right="158"/>
              <w:jc w:val="right"/>
            </w:pPr>
            <w:r>
              <w:t xml:space="preserve"> €</w:t>
            </w:r>
          </w:p>
        </w:tc>
      </w:tr>
      <w:tr w:rsidR="00183610" w14:paraId="75335080" w14:textId="77777777" w:rsidTr="00D26959"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2784D" w14:textId="0DF49E2C" w:rsidR="00183610" w:rsidRDefault="00183610" w:rsidP="00D26959">
            <w:r>
              <w:t>R2-1 – Travaux – « Partie extension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095DF958" w14:textId="43AC55B1" w:rsidR="00183610" w:rsidRDefault="00183610" w:rsidP="00183610">
            <w:pPr>
              <w:keepNext/>
              <w:snapToGrid w:val="0"/>
              <w:ind w:right="158"/>
              <w:jc w:val="right"/>
            </w:pPr>
            <w:r>
              <w:t xml:space="preserve"> €</w:t>
            </w:r>
          </w:p>
        </w:tc>
      </w:tr>
      <w:tr w:rsidR="00183610" w14:paraId="4A629B29" w14:textId="77777777" w:rsidTr="00D26959"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7075" w14:textId="7C64BAF9" w:rsidR="00183610" w:rsidRDefault="00183610" w:rsidP="00D26959">
            <w:r>
              <w:t>R2</w:t>
            </w:r>
            <w:r w:rsidRPr="00A07D94">
              <w:t>-2</w:t>
            </w:r>
            <w:r>
              <w:t xml:space="preserve"> </w:t>
            </w:r>
            <w:r w:rsidRPr="0044027B">
              <w:t xml:space="preserve">– Travaux – « Partie </w:t>
            </w:r>
            <w:r>
              <w:t>rénovation</w:t>
            </w:r>
            <w:r w:rsidRPr="0044027B">
              <w:t xml:space="preserve"> 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48BB095A" w14:textId="45603527" w:rsidR="00183610" w:rsidRDefault="00183610" w:rsidP="00183610">
            <w:pPr>
              <w:keepNext/>
              <w:snapToGrid w:val="0"/>
              <w:ind w:right="158"/>
              <w:jc w:val="right"/>
            </w:pPr>
            <w:r>
              <w:t xml:space="preserve"> €</w:t>
            </w:r>
          </w:p>
        </w:tc>
      </w:tr>
      <w:tr w:rsidR="00183610" w14:paraId="1E0F0564" w14:textId="77777777" w:rsidTr="00D26959"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3651B" w14:textId="6C841FC7" w:rsidR="00183610" w:rsidRPr="00A07D94" w:rsidRDefault="00183610" w:rsidP="00183610">
            <w:r>
              <w:t>R3</w:t>
            </w:r>
            <w:r w:rsidRPr="00A07D94">
              <w:t>-</w:t>
            </w:r>
            <w:r>
              <w:t>1 – Réception – « Partie extension »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403A77B4" w14:textId="16E3E872" w:rsidR="00183610" w:rsidRDefault="00183610" w:rsidP="00183610">
            <w:pPr>
              <w:keepNext/>
              <w:snapToGrid w:val="0"/>
              <w:ind w:right="158"/>
              <w:jc w:val="right"/>
            </w:pPr>
            <w:r>
              <w:t xml:space="preserve"> €</w:t>
            </w:r>
          </w:p>
        </w:tc>
      </w:tr>
      <w:tr w:rsidR="00183610" w14:paraId="010D9917" w14:textId="77777777" w:rsidTr="00D26959"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CE9BC" w14:textId="78716DB8" w:rsidR="00183610" w:rsidRPr="00A07D94" w:rsidRDefault="00183610" w:rsidP="00183610">
            <w:r>
              <w:t>R3</w:t>
            </w:r>
            <w:r w:rsidRPr="00A07D94">
              <w:t>-2</w:t>
            </w:r>
            <w:r>
              <w:t xml:space="preserve"> – Réception – « Partie rénovation 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8CFA584" w14:textId="405917A2" w:rsidR="00183610" w:rsidRDefault="00183610" w:rsidP="00183610">
            <w:pPr>
              <w:keepNext/>
              <w:snapToGrid w:val="0"/>
              <w:ind w:right="158"/>
              <w:jc w:val="right"/>
            </w:pPr>
            <w:r>
              <w:t xml:space="preserve"> €</w:t>
            </w:r>
          </w:p>
        </w:tc>
      </w:tr>
      <w:tr w:rsidR="00183610" w14:paraId="6300778D" w14:textId="77777777" w:rsidTr="00D26959"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0D76" w14:textId="7094A050" w:rsidR="00183610" w:rsidRPr="00A07D94" w:rsidRDefault="00183610" w:rsidP="00183610">
            <w:r>
              <w:t>R4</w:t>
            </w:r>
            <w:r w:rsidRPr="00A07D94">
              <w:t>-</w:t>
            </w:r>
            <w:r>
              <w:t>1 – GPA – « Partie extension 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39129E1" w14:textId="34EC80DD" w:rsidR="00183610" w:rsidRDefault="00183610" w:rsidP="00183610">
            <w:pPr>
              <w:keepNext/>
              <w:snapToGrid w:val="0"/>
              <w:ind w:right="158"/>
              <w:jc w:val="right"/>
            </w:pPr>
            <w:r>
              <w:t xml:space="preserve"> €</w:t>
            </w:r>
          </w:p>
        </w:tc>
      </w:tr>
      <w:tr w:rsidR="00183610" w14:paraId="3FC9488E" w14:textId="77777777" w:rsidTr="00D26959">
        <w:tc>
          <w:tcPr>
            <w:tcW w:w="5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8778E" w14:textId="37EF2EE2" w:rsidR="00183610" w:rsidRPr="00A07D94" w:rsidRDefault="00183610" w:rsidP="00183610">
            <w:r>
              <w:t>R4</w:t>
            </w:r>
            <w:r w:rsidRPr="00A07D94">
              <w:t>-2</w:t>
            </w:r>
            <w:r>
              <w:t xml:space="preserve"> – GPA – « Partie rénovation »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B5F3D8D" w14:textId="71AD79B4" w:rsidR="00183610" w:rsidRDefault="00183610" w:rsidP="00183610">
            <w:pPr>
              <w:keepNext/>
              <w:snapToGrid w:val="0"/>
              <w:ind w:right="158"/>
              <w:jc w:val="right"/>
            </w:pPr>
            <w:r>
              <w:t xml:space="preserve"> €</w:t>
            </w:r>
          </w:p>
        </w:tc>
      </w:tr>
      <w:tr w:rsidR="00183610" w14:paraId="1DA3D056" w14:textId="77777777" w:rsidTr="00D26959">
        <w:tc>
          <w:tcPr>
            <w:tcW w:w="54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42CCB" w14:textId="77777777" w:rsidR="00183610" w:rsidRDefault="00183610" w:rsidP="00183610">
            <w:pPr>
              <w:snapToGrid w:val="0"/>
              <w:jc w:val="center"/>
            </w:pPr>
            <w:r>
              <w:rPr>
                <w:b/>
              </w:rPr>
              <w:t>Total de la réalisation</w:t>
            </w:r>
          </w:p>
        </w:tc>
        <w:tc>
          <w:tcPr>
            <w:tcW w:w="2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1574FF8" w14:textId="67DABBEC" w:rsidR="00183610" w:rsidRDefault="00183610" w:rsidP="00183610">
            <w:pPr>
              <w:snapToGrid w:val="0"/>
              <w:ind w:right="158"/>
              <w:jc w:val="right"/>
            </w:pPr>
            <w:r>
              <w:t xml:space="preserve"> €</w:t>
            </w:r>
          </w:p>
        </w:tc>
      </w:tr>
    </w:tbl>
    <w:p w14:paraId="30F91DD5" w14:textId="77777777" w:rsidR="00B118F9" w:rsidRDefault="00B118F9" w:rsidP="00B118F9">
      <w:pPr>
        <w:pStyle w:val="Standard"/>
        <w:tabs>
          <w:tab w:val="left" w:pos="8835"/>
        </w:tabs>
      </w:pPr>
    </w:p>
    <w:p w14:paraId="5F0126FE" w14:textId="6FE97943" w:rsidR="00EB109D" w:rsidRDefault="00AD688E">
      <w:pPr>
        <w:pStyle w:val="Standarduser"/>
        <w:keepNext/>
        <w:spacing w:before="240" w:after="120"/>
        <w:ind w:left="-284"/>
      </w:pPr>
      <w:sdt>
        <w:sdtPr>
          <w:rPr>
            <w:rFonts w:ascii="Wingdings, Symbol" w:hAnsi="Wingdings, Symbol" w:cs="Wingdings, Symbol"/>
            <w:sz w:val="36"/>
          </w:rPr>
          <w:id w:val="1458838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Groupement</w:t>
      </w:r>
      <w:r w:rsidR="00A20DD1">
        <w:rPr>
          <w:b/>
          <w:u w:val="single"/>
        </w:rPr>
        <w:t xml:space="preserve"> (qu’il soit conjoint ou solidaire)</w:t>
      </w:r>
      <w:r w:rsidR="00D55D27">
        <w:rPr>
          <w:b/>
          <w:u w:val="single"/>
        </w:rPr>
        <w:t xml:space="preserve"> </w:t>
      </w:r>
    </w:p>
    <w:p w14:paraId="51E2249F" w14:textId="77777777" w:rsidR="00A20DD1" w:rsidRDefault="00A20DD1" w:rsidP="00A20DD1">
      <w:pPr>
        <w:pStyle w:val="Paragraphe"/>
      </w:pPr>
      <w:r w:rsidRPr="00297583">
        <w:t>En cas de co-traitance, le règlement est effectué sur comptes séparés, que le groupement soit conjoint ou solidaire</w:t>
      </w:r>
      <w:r>
        <w:t>.</w:t>
      </w:r>
    </w:p>
    <w:p w14:paraId="6BA3D72E" w14:textId="77777777" w:rsidR="00A20DD1" w:rsidRDefault="00A20DD1" w:rsidP="00A20DD1">
      <w:pPr>
        <w:pStyle w:val="Paragraphe"/>
      </w:pPr>
      <w:r>
        <w:t xml:space="preserve">Le détail des prestations exécutées par chacun des membres du </w:t>
      </w:r>
      <w:r>
        <w:rPr>
          <w:b/>
        </w:rPr>
        <w:t xml:space="preserve">groupement </w:t>
      </w:r>
      <w:r>
        <w:t>ainsi que la répartition de la rémunération correspondante sont joints en annexe au présent acte d'engagement.</w:t>
      </w:r>
    </w:p>
    <w:p w14:paraId="0782DD60" w14:textId="77777777" w:rsidR="00A20DD1" w:rsidRDefault="00A20DD1" w:rsidP="00A20DD1">
      <w:pPr>
        <w:pStyle w:val="Paragraphe"/>
      </w:pPr>
      <w:r>
        <w:t>Le mandataire y indique en outre le montant de sa prestation de mandat.</w:t>
      </w:r>
    </w:p>
    <w:p w14:paraId="51829BD7" w14:textId="77777777" w:rsidR="00EB109D" w:rsidRDefault="00D55D27">
      <w:pPr>
        <w:pStyle w:val="Titre2"/>
        <w:ind w:left="0" w:hanging="283"/>
      </w:pPr>
      <w:r>
        <w:t>A-1. Montant sous-traité</w:t>
      </w:r>
    </w:p>
    <w:p w14:paraId="1AA17900" w14:textId="59E922D3" w:rsidR="00EB109D" w:rsidRDefault="00D55D27">
      <w:pPr>
        <w:pStyle w:val="Paragraphe"/>
      </w:pPr>
      <w:r>
        <w:t xml:space="preserve">En cas de recours à la sous-traitance, conformément aux articles L.2193-4, L.2193-5 et R.2193-1 du CCP, un formulaire </w:t>
      </w:r>
      <w:r w:rsidR="00A20DD1">
        <w:t xml:space="preserve">« Acte de sous-traitance SNIA » </w:t>
      </w:r>
      <w:r>
        <w:t>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</w:t>
      </w:r>
    </w:p>
    <w:p w14:paraId="3FABAC13" w14:textId="77777777" w:rsidR="00EB109D" w:rsidRDefault="00D55D27">
      <w:pPr>
        <w:pStyle w:val="Paragraphe"/>
      </w:pPr>
      <w:r>
        <w:t xml:space="preserve">Chaque formulaire annexé constitue une demande d'acceptation du sous-traitant concerné et d'agrément des conditions de paiement du contrat de sous-traitance. La notification du marché est </w:t>
      </w:r>
      <w:r>
        <w:lastRenderedPageBreak/>
        <w:t>réputée emporter acceptation du sous-traitant et agrément des conditions de paiement du contrat de sous-traitance.</w:t>
      </w:r>
    </w:p>
    <w:p w14:paraId="37F51BC9" w14:textId="08542CE5" w:rsidR="00EB109D" w:rsidRDefault="00AD688E">
      <w:pPr>
        <w:pStyle w:val="Paragraphe"/>
        <w:keepNext/>
        <w:keepLines/>
        <w:ind w:left="-284"/>
      </w:pPr>
      <w:sdt>
        <w:sdtPr>
          <w:rPr>
            <w:rFonts w:ascii="Wingdings, Symbol" w:hAnsi="Wingdings, Symbol" w:cs="Wingdings, Symbol"/>
            <w:sz w:val="36"/>
          </w:rPr>
          <w:id w:val="1817829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 </w:t>
      </w:r>
      <w:r w:rsidR="00D55D27">
        <w:rPr>
          <w:b/>
          <w:u w:val="single"/>
        </w:rPr>
        <w:t>Prestataire unique</w:t>
      </w:r>
    </w:p>
    <w:p w14:paraId="5137C16A" w14:textId="77777777" w:rsidR="00EB109D" w:rsidRDefault="00D55D27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6583" w:type="dxa"/>
        <w:tblInd w:w="14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59"/>
        <w:gridCol w:w="3160"/>
        <w:gridCol w:w="164"/>
      </w:tblGrid>
      <w:tr w:rsidR="00EB109D" w14:paraId="2FBFA393" w14:textId="77777777">
        <w:tc>
          <w:tcPr>
            <w:tcW w:w="32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3DFB7" w14:textId="77777777" w:rsidR="00EB109D" w:rsidRDefault="00D55D27" w:rsidP="007A52C7">
            <w:pPr>
              <w:pStyle w:val="Paragraphe"/>
              <w:numPr>
                <w:ilvl w:val="0"/>
                <w:numId w:val="23"/>
              </w:numPr>
              <w:spacing w:before="0"/>
            </w:pPr>
            <w: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AA5203" w14:textId="77777777" w:rsidR="00EB109D" w:rsidRDefault="00EB109D" w:rsidP="00817A2C">
            <w:pPr>
              <w:pStyle w:val="Paragraphe"/>
              <w:spacing w:before="0"/>
              <w:ind w:right="251"/>
              <w:jc w:val="right"/>
              <w:rPr>
                <w:rFonts w:cs="Tahoma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1175" w14:textId="77777777" w:rsidR="00EB109D" w:rsidRDefault="00EB109D">
            <w:pPr>
              <w:pStyle w:val="Standarduser"/>
              <w:rPr>
                <w:rFonts w:cs="Tahoma"/>
              </w:rPr>
            </w:pPr>
          </w:p>
        </w:tc>
      </w:tr>
      <w:tr w:rsidR="00EB109D" w14:paraId="06543361" w14:textId="77777777">
        <w:trPr>
          <w:trHeight w:hRule="exact" w:val="60"/>
        </w:trPr>
        <w:tc>
          <w:tcPr>
            <w:tcW w:w="32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F311CC" w14:textId="77777777" w:rsidR="00EB109D" w:rsidRDefault="00EB109D" w:rsidP="007A52C7">
            <w:pPr>
              <w:pStyle w:val="Paragraphe"/>
              <w:numPr>
                <w:ilvl w:val="0"/>
                <w:numId w:val="23"/>
              </w:numPr>
              <w:spacing w:before="0"/>
              <w:rPr>
                <w:rFonts w:cs="Tahoma"/>
                <w:sz w:val="16"/>
              </w:rPr>
            </w:pPr>
          </w:p>
        </w:tc>
        <w:tc>
          <w:tcPr>
            <w:tcW w:w="316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FE9F51" w14:textId="77777777" w:rsidR="00EB109D" w:rsidRDefault="00EB109D" w:rsidP="00817A2C">
            <w:pPr>
              <w:pStyle w:val="Paragraphe"/>
              <w:spacing w:before="0"/>
              <w:ind w:right="251"/>
              <w:jc w:val="right"/>
              <w:rPr>
                <w:rFonts w:cs="Tahoma"/>
                <w:sz w:val="16"/>
              </w:rPr>
            </w:pPr>
          </w:p>
        </w:tc>
        <w:tc>
          <w:tcPr>
            <w:tcW w:w="1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2C8F6" w14:textId="77777777" w:rsidR="00EB109D" w:rsidRDefault="00EB109D">
            <w:pPr>
              <w:pStyle w:val="Paragraphe"/>
              <w:spacing w:before="0"/>
              <w:jc w:val="left"/>
              <w:rPr>
                <w:rFonts w:cs="Tahoma"/>
                <w:sz w:val="16"/>
              </w:rPr>
            </w:pPr>
          </w:p>
        </w:tc>
      </w:tr>
      <w:tr w:rsidR="00EB109D" w14:paraId="1118351C" w14:textId="77777777">
        <w:tc>
          <w:tcPr>
            <w:tcW w:w="32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43B194" w14:textId="77777777" w:rsidR="00EB109D" w:rsidRDefault="00D55D27" w:rsidP="007A52C7">
            <w:pPr>
              <w:pStyle w:val="Paragraphe"/>
              <w:numPr>
                <w:ilvl w:val="0"/>
                <w:numId w:val="23"/>
              </w:numPr>
              <w:spacing w:before="0"/>
            </w:pPr>
            <w:r>
              <w:t>Montant TVA incluse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007473" w14:textId="77777777" w:rsidR="00EB109D" w:rsidRDefault="00EB109D" w:rsidP="00817A2C">
            <w:pPr>
              <w:pStyle w:val="Paragraphe"/>
              <w:spacing w:before="0"/>
              <w:ind w:right="251"/>
              <w:jc w:val="right"/>
              <w:rPr>
                <w:rFonts w:cs="Tahoma"/>
              </w:rPr>
            </w:pPr>
          </w:p>
        </w:tc>
        <w:tc>
          <w:tcPr>
            <w:tcW w:w="164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03904" w14:textId="77777777" w:rsidR="00EB109D" w:rsidRDefault="00EB109D">
            <w:pPr>
              <w:pStyle w:val="Standarduser"/>
              <w:rPr>
                <w:rFonts w:cs="Tahoma"/>
              </w:rPr>
            </w:pPr>
          </w:p>
        </w:tc>
      </w:tr>
    </w:tbl>
    <w:p w14:paraId="68BA20CD" w14:textId="3943826A" w:rsidR="00EB109D" w:rsidRDefault="00D55D27">
      <w:pPr>
        <w:pStyle w:val="Standarduser"/>
        <w:spacing w:before="240"/>
      </w:pPr>
      <w:r>
        <w:t>Les déclarations (article R.2193-1 du CCP) des sous-traitants recensés dans les formulaires annexés, sont jointes au présent acte d'engagement.</w:t>
      </w:r>
    </w:p>
    <w:p w14:paraId="1C4C722F" w14:textId="64B3623C" w:rsidR="00A20DD1" w:rsidRDefault="00AD688E" w:rsidP="00A20DD1">
      <w:pPr>
        <w:pStyle w:val="Paragraphe"/>
        <w:keepNext/>
        <w:keepLines/>
        <w:ind w:left="-284"/>
        <w:rPr>
          <w:b/>
          <w:u w:val="single"/>
        </w:rPr>
      </w:pPr>
      <w:sdt>
        <w:sdtPr>
          <w:rPr>
            <w:rFonts w:ascii="Wingdings, Symbol" w:hAnsi="Wingdings, Symbol" w:cs="Wingdings, Symbol"/>
            <w:sz w:val="36"/>
          </w:rPr>
          <w:id w:val="-1516609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 </w:t>
      </w:r>
      <w:r w:rsidR="00D55D27">
        <w:rPr>
          <w:b/>
          <w:u w:val="single"/>
        </w:rPr>
        <w:t xml:space="preserve">Groupement </w:t>
      </w:r>
      <w:r w:rsidR="00A20DD1">
        <w:rPr>
          <w:b/>
          <w:u w:val="single"/>
        </w:rPr>
        <w:t>(qu’il soit conjoint ou solidaire)</w:t>
      </w:r>
    </w:p>
    <w:p w14:paraId="455BFD04" w14:textId="01EDD68C" w:rsidR="00000936" w:rsidRDefault="00000936" w:rsidP="00A20DD1">
      <w:pPr>
        <w:pStyle w:val="Paragraphe"/>
        <w:keepNext/>
        <w:keepLines/>
        <w:ind w:left="-284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2608"/>
        <w:gridCol w:w="2624"/>
      </w:tblGrid>
      <w:tr w:rsidR="00000936" w14:paraId="1F6A0838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065911" w14:textId="77777777" w:rsidR="00000936" w:rsidRDefault="00000936" w:rsidP="001B45B4">
            <w:pPr>
              <w:pStyle w:val="Standarduser"/>
              <w:jc w:val="center"/>
            </w:pPr>
            <w:r>
              <w:rPr>
                <w:b/>
              </w:rPr>
              <w:t>N° du cotraitant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93E07B" w14:textId="77777777" w:rsidR="00000936" w:rsidRDefault="00000936" w:rsidP="001B45B4">
            <w:pPr>
              <w:pStyle w:val="Standarduser"/>
              <w:jc w:val="center"/>
            </w:pPr>
            <w:r>
              <w:rPr>
                <w:b/>
              </w:rPr>
              <w:t>Montant hors TVA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17998A" w14:textId="77777777" w:rsidR="00000936" w:rsidRDefault="00000936" w:rsidP="001B45B4">
            <w:pPr>
              <w:pStyle w:val="Standarduser"/>
              <w:jc w:val="center"/>
            </w:pPr>
            <w:r>
              <w:rPr>
                <w:b/>
              </w:rPr>
              <w:t>Montant TVA incluse</w:t>
            </w:r>
          </w:p>
        </w:tc>
      </w:tr>
      <w:tr w:rsidR="00000936" w14:paraId="3F351BC6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CA11F4" w14:textId="77777777" w:rsidR="00000936" w:rsidRDefault="00000936" w:rsidP="001B45B4">
            <w:pPr>
              <w:pStyle w:val="Standarduser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1F8DAB" w14:textId="77777777" w:rsidR="00000936" w:rsidRDefault="00000936" w:rsidP="001B45B4">
            <w:pPr>
              <w:pStyle w:val="Standarduser"/>
              <w:jc w:val="center"/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8A8C4C" w14:textId="77777777" w:rsidR="00000936" w:rsidRDefault="00000936" w:rsidP="001B45B4">
            <w:pPr>
              <w:pStyle w:val="Standarduser"/>
              <w:jc w:val="center"/>
            </w:pPr>
          </w:p>
        </w:tc>
      </w:tr>
      <w:tr w:rsidR="00000936" w14:paraId="0E8195F5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774CD3" w14:textId="1ED23AA1" w:rsidR="00000936" w:rsidRDefault="00E57E82" w:rsidP="001B45B4">
            <w:pPr>
              <w:pStyle w:val="Standarduser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CB28F2" w14:textId="77777777" w:rsidR="00000936" w:rsidRDefault="00000936" w:rsidP="001B45B4">
            <w:pPr>
              <w:pStyle w:val="Standarduser"/>
              <w:jc w:val="center"/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EEB425" w14:textId="77777777" w:rsidR="00000936" w:rsidRDefault="00000936" w:rsidP="001B45B4">
            <w:pPr>
              <w:pStyle w:val="Standarduser"/>
              <w:jc w:val="center"/>
            </w:pPr>
          </w:p>
        </w:tc>
      </w:tr>
      <w:tr w:rsidR="00000936" w14:paraId="68BDA1C9" w14:textId="77777777" w:rsidTr="001B45B4">
        <w:trPr>
          <w:jc w:val="center"/>
        </w:trPr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DD558E" w14:textId="77777777" w:rsidR="00000936" w:rsidRDefault="00000936" w:rsidP="001B45B4">
            <w:pPr>
              <w:pStyle w:val="Standarduser"/>
              <w:jc w:val="center"/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280BCB" w14:textId="77777777" w:rsidR="00000936" w:rsidRDefault="00000936" w:rsidP="001B45B4">
            <w:pPr>
              <w:pStyle w:val="Standarduser"/>
              <w:jc w:val="center"/>
              <w:rPr>
                <w:rFonts w:cs="Tahoma"/>
              </w:rPr>
            </w:pPr>
          </w:p>
        </w:tc>
        <w:tc>
          <w:tcPr>
            <w:tcW w:w="2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59311B" w14:textId="77777777" w:rsidR="00000936" w:rsidRDefault="00000936" w:rsidP="001B45B4">
            <w:pPr>
              <w:pStyle w:val="Standarduser"/>
              <w:jc w:val="center"/>
              <w:rPr>
                <w:rFonts w:cs="Tahoma"/>
              </w:rPr>
            </w:pPr>
          </w:p>
        </w:tc>
      </w:tr>
    </w:tbl>
    <w:p w14:paraId="2480E88A" w14:textId="7B502464" w:rsidR="00EB109D" w:rsidRDefault="00D55D27" w:rsidP="00862C64">
      <w:pPr>
        <w:pStyle w:val="Standarduser"/>
        <w:spacing w:before="240"/>
      </w:pPr>
      <w:r>
        <w:t>Les déclarations (article R.2193-1 du CCP) des sous-traitants recensés dans les formulaires annexés, sont jointes au présent acte d'engagement.</w:t>
      </w:r>
    </w:p>
    <w:p w14:paraId="00F4CDCB" w14:textId="2DD865F4" w:rsidR="00EB109D" w:rsidRDefault="00D55D27">
      <w:pPr>
        <w:pStyle w:val="Titre1"/>
      </w:pPr>
      <w:r w:rsidRPr="00A0164A">
        <w:t xml:space="preserve">ARTICLE </w:t>
      </w:r>
      <w:r w:rsidR="00C5748B" w:rsidRPr="00A0164A">
        <w:t>4</w:t>
      </w:r>
      <w:r w:rsidRPr="00A0164A">
        <w:t>. DUREE DU MARCHE ET DELAIS D'EXECUTION</w:t>
      </w:r>
    </w:p>
    <w:p w14:paraId="37C7CFB3" w14:textId="77777777" w:rsidR="00B0459E" w:rsidRDefault="008F513F" w:rsidP="00854B05">
      <w:pPr>
        <w:pStyle w:val="Standarduser"/>
        <w:spacing w:before="120" w:after="120"/>
      </w:pPr>
      <w:r>
        <w:t xml:space="preserve">Le délai d'exécution des parties techniques s’inscrit dans un délai global estimé à 50 mois. </w:t>
      </w:r>
    </w:p>
    <w:p w14:paraId="71D2CB88" w14:textId="781E26EA" w:rsidR="008F513F" w:rsidRDefault="008F513F" w:rsidP="00854B05">
      <w:pPr>
        <w:pStyle w:val="Standarduser"/>
        <w:spacing w:before="120" w:after="120"/>
      </w:pPr>
      <w:r>
        <w:t>Il démarre à la date de la notification du marché.</w:t>
      </w:r>
    </w:p>
    <w:p w14:paraId="705C07B5" w14:textId="77777777" w:rsidR="008F513F" w:rsidRDefault="008F513F" w:rsidP="008F513F">
      <w:pPr>
        <w:pStyle w:val="Paragraphe"/>
        <w:spacing w:after="120"/>
      </w:pPr>
    </w:p>
    <w:p w14:paraId="39DA9A53" w14:textId="497BD1F7" w:rsidR="008F513F" w:rsidRDefault="008F513F" w:rsidP="008F513F">
      <w:pPr>
        <w:pStyle w:val="Paragraphe"/>
        <w:spacing w:after="120"/>
        <w:rPr>
          <w:highlight w:val="yellow"/>
        </w:rPr>
      </w:pPr>
      <w:r w:rsidRPr="006069E5">
        <w:t>Les délais d'exécution des parties techniques sont fixés comme suit :</w:t>
      </w:r>
    </w:p>
    <w:tbl>
      <w:tblPr>
        <w:tblW w:w="9382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71"/>
        <w:gridCol w:w="2011"/>
      </w:tblGrid>
      <w:tr w:rsidR="008F513F" w:rsidRPr="00DC0498" w14:paraId="631C8001" w14:textId="77777777" w:rsidTr="00D26959">
        <w:trPr>
          <w:tblHeader/>
        </w:trPr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D36B9A8" w14:textId="77777777" w:rsidR="008F513F" w:rsidRPr="006069E5" w:rsidRDefault="008F513F" w:rsidP="00AE25CD">
            <w:pPr>
              <w:pStyle w:val="Standard"/>
              <w:keepNext/>
              <w:snapToGrid w:val="0"/>
              <w:jc w:val="center"/>
              <w:rPr>
                <w:b/>
              </w:rPr>
            </w:pPr>
            <w:bookmarkStart w:id="9" w:name="A3A_2B_p2L_a"/>
            <w:r w:rsidRPr="006069E5">
              <w:rPr>
                <w:b/>
              </w:rPr>
              <w:t>Partie technique</w:t>
            </w:r>
            <w:bookmarkEnd w:id="9"/>
          </w:p>
        </w:tc>
        <w:tc>
          <w:tcPr>
            <w:tcW w:w="20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7D0B05" w14:textId="77777777" w:rsidR="008F513F" w:rsidRPr="006069E5" w:rsidRDefault="008F513F" w:rsidP="00AE25CD">
            <w:pPr>
              <w:pStyle w:val="Standard"/>
              <w:keepNext/>
              <w:snapToGrid w:val="0"/>
              <w:jc w:val="center"/>
              <w:rPr>
                <w:b/>
              </w:rPr>
            </w:pPr>
            <w:r w:rsidRPr="006069E5">
              <w:rPr>
                <w:b/>
              </w:rPr>
              <w:t>Délai</w:t>
            </w:r>
          </w:p>
        </w:tc>
      </w:tr>
      <w:tr w:rsidR="008F513F" w:rsidRPr="00DC0498" w14:paraId="1264642D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678140" w14:textId="12AB622D" w:rsidR="008F513F" w:rsidRPr="006069E5" w:rsidRDefault="008F513F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 w:rsidR="00F06092">
              <w:t>C</w:t>
            </w:r>
            <w:r w:rsidRPr="006069E5">
              <w:t>1</w:t>
            </w:r>
            <w:r w:rsidR="00F06092">
              <w:t>-1 –</w:t>
            </w:r>
            <w:r w:rsidRPr="006069E5">
              <w:t xml:space="preserve"> APS</w:t>
            </w:r>
            <w:r w:rsidR="00F06092">
              <w:t xml:space="preserve"> « Partie extension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D65AC1" w14:textId="61A06414" w:rsidR="008F513F" w:rsidRPr="00A64A8D" w:rsidRDefault="009A2F8B" w:rsidP="00AE25CD">
            <w:pPr>
              <w:pStyle w:val="Standard"/>
              <w:snapToGrid w:val="0"/>
              <w:jc w:val="center"/>
            </w:pPr>
            <w:r w:rsidRPr="00A64A8D">
              <w:t>4</w:t>
            </w:r>
            <w:r w:rsidR="008F513F" w:rsidRPr="00A64A8D">
              <w:t xml:space="preserve"> semaines</w:t>
            </w:r>
          </w:p>
        </w:tc>
      </w:tr>
      <w:tr w:rsidR="008F513F" w:rsidRPr="00DC0498" w14:paraId="17437DD7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63BF75" w14:textId="53E20993" w:rsidR="008F513F" w:rsidRPr="006069E5" w:rsidRDefault="008F513F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 w:rsidR="00F06092">
              <w:t>C</w:t>
            </w:r>
            <w:r w:rsidRPr="006069E5">
              <w:t>2</w:t>
            </w:r>
            <w:r w:rsidR="00F06092">
              <w:t>-1</w:t>
            </w:r>
            <w:r w:rsidRPr="006069E5">
              <w:t xml:space="preserve"> </w:t>
            </w:r>
            <w:r w:rsidR="00F06092">
              <w:t>–</w:t>
            </w:r>
            <w:r w:rsidRPr="006069E5">
              <w:t xml:space="preserve"> APD</w:t>
            </w:r>
            <w:r w:rsidR="00F06092">
              <w:t xml:space="preserve"> « Partie extension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B4AC50" w14:textId="2FCF8718" w:rsidR="008F513F" w:rsidRPr="00A64A8D" w:rsidRDefault="008F513F" w:rsidP="00AE25CD">
            <w:pPr>
              <w:pStyle w:val="Standard"/>
              <w:snapToGrid w:val="0"/>
              <w:jc w:val="center"/>
            </w:pPr>
            <w:r w:rsidRPr="00A64A8D">
              <w:t>12 semaines</w:t>
            </w:r>
          </w:p>
        </w:tc>
      </w:tr>
      <w:tr w:rsidR="00F06092" w:rsidRPr="00DC0498" w14:paraId="57FFC31C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E769F9" w14:textId="25FE434E" w:rsidR="00F06092" w:rsidRPr="006069E5" w:rsidRDefault="00F06092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C</w:t>
            </w:r>
            <w:r w:rsidRPr="006069E5">
              <w:t>2</w:t>
            </w:r>
            <w:r>
              <w:t>-2</w:t>
            </w:r>
            <w:r w:rsidRPr="006069E5">
              <w:t xml:space="preserve"> </w:t>
            </w:r>
            <w:r>
              <w:t>–</w:t>
            </w:r>
            <w:r w:rsidRPr="006069E5">
              <w:t xml:space="preserve"> APD</w:t>
            </w:r>
            <w:r>
              <w:t xml:space="preserve"> « Partie rénovation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D964E0" w14:textId="612C4621" w:rsidR="00F06092" w:rsidRPr="00A64A8D" w:rsidRDefault="00994722" w:rsidP="00AE25CD">
            <w:pPr>
              <w:pStyle w:val="Standard"/>
              <w:snapToGrid w:val="0"/>
              <w:jc w:val="center"/>
            </w:pPr>
            <w:r w:rsidRPr="00A64A8D">
              <w:t>12 semaines</w:t>
            </w:r>
          </w:p>
        </w:tc>
      </w:tr>
      <w:tr w:rsidR="008F513F" w:rsidRPr="00DC0498" w14:paraId="6D76D64B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3F4F7D" w14:textId="3C146665" w:rsidR="008F513F" w:rsidRPr="006069E5" w:rsidRDefault="008F513F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 w:rsidR="00F06092">
              <w:t>C</w:t>
            </w:r>
            <w:r w:rsidRPr="006069E5">
              <w:t>3</w:t>
            </w:r>
            <w:r w:rsidR="00F06092">
              <w:t>-1</w:t>
            </w:r>
            <w:r w:rsidRPr="006069E5">
              <w:t xml:space="preserve"> - PRO / DCE</w:t>
            </w:r>
            <w:r w:rsidR="00F06092">
              <w:t xml:space="preserve"> « </w:t>
            </w:r>
            <w:r w:rsidR="00F06092" w:rsidRPr="00F06092">
              <w:t>« Partie extension 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ED93297" w14:textId="4458DB6F" w:rsidR="008F513F" w:rsidRPr="00A64A8D" w:rsidRDefault="008F513F" w:rsidP="00AE25CD">
            <w:pPr>
              <w:pStyle w:val="Standard"/>
              <w:snapToGrid w:val="0"/>
              <w:jc w:val="center"/>
            </w:pPr>
            <w:r w:rsidRPr="00A64A8D">
              <w:t>16 semaines</w:t>
            </w:r>
          </w:p>
        </w:tc>
      </w:tr>
      <w:tr w:rsidR="00F06092" w:rsidRPr="00DC0498" w14:paraId="1D8C22CC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66F7B8" w14:textId="070F2B3F" w:rsidR="00F06092" w:rsidRPr="006069E5" w:rsidRDefault="00F06092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C</w:t>
            </w:r>
            <w:r w:rsidRPr="006069E5">
              <w:t>3</w:t>
            </w:r>
            <w:r>
              <w:t>-2</w:t>
            </w:r>
            <w:r w:rsidRPr="006069E5">
              <w:t xml:space="preserve"> - PRO / DCE</w:t>
            </w:r>
            <w:r>
              <w:t xml:space="preserve"> « </w:t>
            </w:r>
            <w:r w:rsidRPr="00F06092">
              <w:t xml:space="preserve">« Partie </w:t>
            </w:r>
            <w:r>
              <w:t>rénovation</w:t>
            </w:r>
            <w:r w:rsidRPr="00F06092">
              <w:t xml:space="preserve"> 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3A4594" w14:textId="7A8B4B48" w:rsidR="00F06092" w:rsidRPr="00A64A8D" w:rsidRDefault="00994722" w:rsidP="00AE25CD">
            <w:pPr>
              <w:pStyle w:val="Standard"/>
              <w:snapToGrid w:val="0"/>
              <w:jc w:val="center"/>
            </w:pPr>
            <w:r w:rsidRPr="00A64A8D">
              <w:t>16 semaines</w:t>
            </w:r>
          </w:p>
        </w:tc>
      </w:tr>
      <w:tr w:rsidR="008F513F" w:rsidRPr="00DC0498" w14:paraId="36803313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07FCCD" w14:textId="52CBE8A3" w:rsidR="008F513F" w:rsidRPr="006069E5" w:rsidRDefault="008F513F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 w:rsidR="00F06092">
              <w:t>R1-1</w:t>
            </w:r>
            <w:r w:rsidRPr="006069E5">
              <w:t xml:space="preserve"> </w:t>
            </w:r>
            <w:r w:rsidR="00F06092">
              <w:t>–</w:t>
            </w:r>
            <w:r w:rsidRPr="006069E5">
              <w:t xml:space="preserve"> </w:t>
            </w:r>
            <w:r w:rsidR="00F06092">
              <w:t>Mise au point technique « Partie extension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79FA32" w14:textId="25E382C6" w:rsidR="008F513F" w:rsidRPr="00A64A8D" w:rsidRDefault="008F513F" w:rsidP="00AE25CD">
            <w:pPr>
              <w:pStyle w:val="Standard"/>
              <w:snapToGrid w:val="0"/>
              <w:jc w:val="center"/>
            </w:pPr>
            <w:r w:rsidRPr="00A64A8D">
              <w:t>4 semaines</w:t>
            </w:r>
          </w:p>
        </w:tc>
      </w:tr>
      <w:tr w:rsidR="00F06092" w:rsidRPr="00DC0498" w14:paraId="59A80D3B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178E1D" w14:textId="4F3096C1" w:rsidR="00F06092" w:rsidRPr="006069E5" w:rsidRDefault="00F06092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R1-2</w:t>
            </w:r>
            <w:r w:rsidRPr="006069E5">
              <w:t xml:space="preserve"> </w:t>
            </w:r>
            <w:r>
              <w:t>–</w:t>
            </w:r>
            <w:r w:rsidRPr="006069E5">
              <w:t xml:space="preserve"> </w:t>
            </w:r>
            <w:r>
              <w:t>Mise au point technique « Partie rénovation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B3BEB6" w14:textId="4CD40D8E" w:rsidR="00F06092" w:rsidRPr="00A64A8D" w:rsidRDefault="00994722" w:rsidP="00AE25CD">
            <w:pPr>
              <w:pStyle w:val="Standard"/>
              <w:snapToGrid w:val="0"/>
              <w:jc w:val="center"/>
            </w:pPr>
            <w:r w:rsidRPr="00A64A8D">
              <w:t>4 semaines</w:t>
            </w:r>
          </w:p>
        </w:tc>
      </w:tr>
      <w:tr w:rsidR="008F513F" w:rsidRPr="00DC0498" w14:paraId="7FD4BAA9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42163" w14:textId="62B21B37" w:rsidR="008F513F" w:rsidRPr="006069E5" w:rsidRDefault="008F513F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 w:rsidR="00F06092">
              <w:t>R2-1</w:t>
            </w:r>
            <w:r w:rsidR="00F06092" w:rsidRPr="006069E5">
              <w:t xml:space="preserve"> </w:t>
            </w:r>
            <w:r w:rsidR="00F06092">
              <w:t>–</w:t>
            </w:r>
            <w:r w:rsidRPr="006069E5">
              <w:t xml:space="preserve"> </w:t>
            </w:r>
            <w:r w:rsidR="00F06092">
              <w:t>Travaux « Partie extension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F1C9BA" w14:textId="1A46DBDC" w:rsidR="008F513F" w:rsidRPr="00A64A8D" w:rsidRDefault="00994722" w:rsidP="00AE25CD">
            <w:pPr>
              <w:pStyle w:val="Standard"/>
              <w:snapToGrid w:val="0"/>
              <w:jc w:val="center"/>
            </w:pPr>
            <w:r w:rsidRPr="00A64A8D">
              <w:t>48 semaines</w:t>
            </w:r>
          </w:p>
        </w:tc>
      </w:tr>
      <w:tr w:rsidR="00F06092" w14:paraId="448E0A7A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534EC" w14:textId="40483B38" w:rsidR="00F06092" w:rsidRPr="006069E5" w:rsidRDefault="00F06092" w:rsidP="00AE25CD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R2-2</w:t>
            </w:r>
            <w:r w:rsidRPr="006069E5">
              <w:t xml:space="preserve"> </w:t>
            </w:r>
            <w:r>
              <w:t>–</w:t>
            </w:r>
            <w:r w:rsidRPr="006069E5">
              <w:t xml:space="preserve"> </w:t>
            </w:r>
            <w:r>
              <w:t>Travaux « Partie rénovation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0C07A5" w14:textId="2B6D3FCB" w:rsidR="00F06092" w:rsidRPr="00A64A8D" w:rsidRDefault="00994722" w:rsidP="00AE25CD">
            <w:pPr>
              <w:pStyle w:val="Standard"/>
              <w:snapToGrid w:val="0"/>
              <w:jc w:val="center"/>
            </w:pPr>
            <w:r w:rsidRPr="00A64A8D">
              <w:t>4</w:t>
            </w:r>
            <w:r w:rsidR="00A25378" w:rsidRPr="00A64A8D">
              <w:t>0</w:t>
            </w:r>
            <w:r w:rsidRPr="00A64A8D">
              <w:t xml:space="preserve"> semaines</w:t>
            </w:r>
          </w:p>
        </w:tc>
      </w:tr>
      <w:tr w:rsidR="00F06092" w14:paraId="6AEE2D2E" w14:textId="77777777" w:rsidTr="00F06092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16340A" w14:textId="18BB5B99" w:rsidR="00F06092" w:rsidRPr="006069E5" w:rsidRDefault="00F06092" w:rsidP="00F06092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R3-1</w:t>
            </w:r>
            <w:r w:rsidRPr="006069E5">
              <w:t xml:space="preserve"> </w:t>
            </w:r>
            <w:r>
              <w:t>–</w:t>
            </w:r>
            <w:r w:rsidRPr="006069E5">
              <w:t xml:space="preserve"> </w:t>
            </w:r>
            <w:r>
              <w:t>Réception « Partie extension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D733E1" w14:textId="1935236B" w:rsidR="00F06092" w:rsidRPr="00A64A8D" w:rsidRDefault="009A2F8B" w:rsidP="00F06092">
            <w:pPr>
              <w:pStyle w:val="Standard"/>
              <w:snapToGrid w:val="0"/>
              <w:jc w:val="center"/>
            </w:pPr>
            <w:r w:rsidRPr="00A64A8D">
              <w:t>4</w:t>
            </w:r>
            <w:r w:rsidR="00A25378" w:rsidRPr="00A64A8D">
              <w:t xml:space="preserve"> semaines</w:t>
            </w:r>
          </w:p>
        </w:tc>
      </w:tr>
      <w:tr w:rsidR="00F06092" w14:paraId="419ABFA8" w14:textId="77777777" w:rsidTr="00F06092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3DCEF58" w14:textId="77B70BFF" w:rsidR="00F06092" w:rsidRPr="006069E5" w:rsidRDefault="00F06092" w:rsidP="00F06092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R3-2</w:t>
            </w:r>
            <w:r w:rsidRPr="006069E5">
              <w:t xml:space="preserve"> </w:t>
            </w:r>
            <w:r>
              <w:t>–</w:t>
            </w:r>
            <w:r w:rsidRPr="006069E5">
              <w:t xml:space="preserve"> </w:t>
            </w:r>
            <w:r>
              <w:t>Réception « Partie rénovation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D6B997" w14:textId="269C7D17" w:rsidR="00F06092" w:rsidRPr="00A64A8D" w:rsidRDefault="009A2F8B" w:rsidP="00F06092">
            <w:pPr>
              <w:pStyle w:val="Standard"/>
              <w:snapToGrid w:val="0"/>
              <w:jc w:val="center"/>
            </w:pPr>
            <w:r w:rsidRPr="00A64A8D">
              <w:t>4</w:t>
            </w:r>
            <w:r w:rsidR="00A25378" w:rsidRPr="00A64A8D">
              <w:t xml:space="preserve"> semaines</w:t>
            </w:r>
          </w:p>
        </w:tc>
      </w:tr>
      <w:tr w:rsidR="00F06092" w14:paraId="41BA5183" w14:textId="77777777" w:rsidTr="00D26959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9DA49" w14:textId="02126C72" w:rsidR="00F06092" w:rsidRPr="006069E5" w:rsidRDefault="00F06092" w:rsidP="00F06092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R4-1</w:t>
            </w:r>
            <w:r w:rsidRPr="006069E5">
              <w:t xml:space="preserve"> </w:t>
            </w:r>
            <w:r>
              <w:t>–</w:t>
            </w:r>
            <w:r w:rsidRPr="006069E5">
              <w:t xml:space="preserve"> GPA</w:t>
            </w:r>
            <w:r>
              <w:t xml:space="preserve"> « Partie extension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07E3C8" w14:textId="73FC9889" w:rsidR="00F06092" w:rsidRPr="00A64A8D" w:rsidRDefault="00A25378" w:rsidP="00F06092">
            <w:pPr>
              <w:pStyle w:val="Standard"/>
              <w:snapToGrid w:val="0"/>
              <w:jc w:val="center"/>
            </w:pPr>
            <w:r w:rsidRPr="00A64A8D">
              <w:t>53 semaines</w:t>
            </w:r>
            <w:r w:rsidR="00F06092" w:rsidRPr="00A64A8D">
              <w:t xml:space="preserve"> </w:t>
            </w:r>
          </w:p>
        </w:tc>
      </w:tr>
      <w:tr w:rsidR="00F06092" w14:paraId="1C47A0B9" w14:textId="77777777" w:rsidTr="00F06092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6545DA" w14:textId="652EAA0F" w:rsidR="00F06092" w:rsidRPr="006069E5" w:rsidRDefault="00F06092" w:rsidP="00F06092">
            <w:pPr>
              <w:pStyle w:val="Standard"/>
              <w:snapToGrid w:val="0"/>
              <w:jc w:val="left"/>
            </w:pPr>
            <w:r w:rsidRPr="006069E5">
              <w:t xml:space="preserve">Partie technique </w:t>
            </w:r>
            <w:r>
              <w:t>R4-2</w:t>
            </w:r>
            <w:r w:rsidRPr="006069E5">
              <w:t xml:space="preserve"> </w:t>
            </w:r>
            <w:r>
              <w:t>–</w:t>
            </w:r>
            <w:r w:rsidRPr="006069E5">
              <w:t xml:space="preserve"> GPA</w:t>
            </w:r>
            <w:r>
              <w:t xml:space="preserve"> « Partie rénovation »</w:t>
            </w:r>
          </w:p>
        </w:tc>
        <w:tc>
          <w:tcPr>
            <w:tcW w:w="2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E35AD56" w14:textId="3C74BEB3" w:rsidR="00F06092" w:rsidRPr="00A64A8D" w:rsidRDefault="00A25378" w:rsidP="00F06092">
            <w:pPr>
              <w:pStyle w:val="Standard"/>
              <w:snapToGrid w:val="0"/>
              <w:jc w:val="center"/>
            </w:pPr>
            <w:r w:rsidRPr="00A64A8D">
              <w:t>53 semaines</w:t>
            </w:r>
          </w:p>
        </w:tc>
      </w:tr>
    </w:tbl>
    <w:p w14:paraId="59BE5490" w14:textId="77777777" w:rsidR="00B0459E" w:rsidRDefault="00B0459E" w:rsidP="00BF4233">
      <w:pPr>
        <w:pStyle w:val="Paragraphe"/>
      </w:pPr>
    </w:p>
    <w:p w14:paraId="4B8236C4" w14:textId="2B7F9D32" w:rsidR="00BF4233" w:rsidRDefault="00BF4233" w:rsidP="00BF4233">
      <w:pPr>
        <w:pStyle w:val="Paragraphe"/>
      </w:pPr>
      <w:r>
        <w:t>Le délai d'exécution des éléments de mission de chaque partie technique, à l'exception de la première (qui part de la notification), part de la date précisée dans l'ordre de service de commencer l'exécution de celle-ci.</w:t>
      </w:r>
    </w:p>
    <w:p w14:paraId="254B5B9D" w14:textId="04BC565E" w:rsidR="00AB1E36" w:rsidRPr="00B0459E" w:rsidRDefault="00AB1E36" w:rsidP="0030052F">
      <w:pPr>
        <w:pStyle w:val="Standard"/>
        <w:spacing w:before="120" w:after="120"/>
        <w:contextualSpacing/>
      </w:pPr>
      <w:r w:rsidRPr="00B0459E">
        <w:t xml:space="preserve">Les délais des éléments de mission sont stipulés à l’article </w:t>
      </w:r>
      <w:r w:rsidR="00D90A67" w:rsidRPr="00B0459E">
        <w:t>5</w:t>
      </w:r>
      <w:r w:rsidRPr="00B0459E">
        <w:t xml:space="preserve"> du CCATP</w:t>
      </w:r>
    </w:p>
    <w:p w14:paraId="762AF835" w14:textId="77777777" w:rsidR="00BF4233" w:rsidRPr="00B0459E" w:rsidRDefault="00BF4233" w:rsidP="0030052F">
      <w:pPr>
        <w:pStyle w:val="Standard"/>
        <w:spacing w:before="120" w:after="120"/>
        <w:contextualSpacing/>
      </w:pPr>
    </w:p>
    <w:p w14:paraId="0CC5BD47" w14:textId="65C4A77A" w:rsidR="00BF4233" w:rsidRDefault="00BF4233" w:rsidP="00BF4233">
      <w:pPr>
        <w:pStyle w:val="Standard"/>
        <w:spacing w:before="120" w:after="120"/>
      </w:pPr>
      <w:r w:rsidRPr="00B0459E">
        <w:t xml:space="preserve">Les prestations s’achèveront après la plus tardive des dates </w:t>
      </w:r>
      <w:r w:rsidR="009A2F8B">
        <w:t>détaillées au paragraphe 8-5 du CCATP.</w:t>
      </w:r>
      <w:r w:rsidRPr="00B0459E">
        <w:t xml:space="preserve"> </w:t>
      </w:r>
    </w:p>
    <w:p w14:paraId="0F45E7CE" w14:textId="77777777" w:rsidR="009A2F8B" w:rsidRDefault="009A2F8B" w:rsidP="00BF4233">
      <w:pPr>
        <w:pStyle w:val="Standard"/>
        <w:spacing w:before="120" w:after="120"/>
      </w:pPr>
    </w:p>
    <w:p w14:paraId="37F205D5" w14:textId="77777777" w:rsidR="009A2F8B" w:rsidRPr="00B0459E" w:rsidRDefault="009A2F8B" w:rsidP="00BF4233">
      <w:pPr>
        <w:pStyle w:val="Standard"/>
        <w:spacing w:before="120" w:after="120"/>
      </w:pPr>
    </w:p>
    <w:p w14:paraId="5FDF08B3" w14:textId="7C209A64" w:rsidR="00D90A67" w:rsidRDefault="00BF4233" w:rsidP="0030052F">
      <w:pPr>
        <w:pStyle w:val="Standard"/>
        <w:spacing w:before="120" w:after="120"/>
        <w:contextualSpacing/>
      </w:pPr>
      <w:r w:rsidRPr="00B0459E">
        <w:t xml:space="preserve">Dans tous les cas, l'achèvement de la mission fera l'objet d'une décision établie par le maître de l'ouvrage dans les conditions de l'article 29 du CCAG-PI et constatant qu'il a rempli toutes ses obligations </w:t>
      </w:r>
    </w:p>
    <w:p w14:paraId="4A37D47B" w14:textId="69A6C4A3" w:rsidR="00EB109D" w:rsidRDefault="00D55D27">
      <w:pPr>
        <w:pStyle w:val="Titre1"/>
      </w:pPr>
      <w:r>
        <w:t xml:space="preserve">ARTICLE </w:t>
      </w:r>
      <w:r w:rsidR="00C5748B">
        <w:t>5</w:t>
      </w:r>
      <w:r>
        <w:t>. PAIEMENTS</w:t>
      </w:r>
    </w:p>
    <w:p w14:paraId="5ADF5AC2" w14:textId="2A72249E" w:rsidR="00EB109D" w:rsidRDefault="00D55D27">
      <w:pPr>
        <w:pStyle w:val="Standard"/>
      </w:pPr>
      <w:r>
        <w:t xml:space="preserve">Les modalités du règlement des comptes du marché sont spécifiées à l'article </w:t>
      </w:r>
      <w:r w:rsidR="00BC2948">
        <w:rPr>
          <w:b/>
          <w:bCs/>
        </w:rPr>
        <w:t>4</w:t>
      </w:r>
      <w:r w:rsidRPr="00862C64">
        <w:rPr>
          <w:b/>
          <w:bCs/>
        </w:rPr>
        <w:t>-2 du CCATP</w:t>
      </w:r>
      <w:r>
        <w:t>.</w:t>
      </w:r>
    </w:p>
    <w:p w14:paraId="3929C0E9" w14:textId="77777777" w:rsidR="00D55838" w:rsidRDefault="00AD688E" w:rsidP="00D55838">
      <w:pPr>
        <w:pStyle w:val="Paragraphe"/>
        <w:keepNext/>
        <w:ind w:left="-284"/>
      </w:pPr>
      <w:sdt>
        <w:sdtPr>
          <w:rPr>
            <w:rFonts w:ascii="Wingdings, Symbol" w:hAnsi="Wingdings, Symbol"/>
            <w:sz w:val="36"/>
          </w:rPr>
          <w:id w:val="-81912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83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838">
        <w:rPr>
          <w:sz w:val="36"/>
        </w:rPr>
        <w:t xml:space="preserve">  </w:t>
      </w:r>
      <w:r w:rsidR="00D55838">
        <w:rPr>
          <w:b/>
          <w:bCs/>
          <w:u w:val="single"/>
        </w:rPr>
        <w:t xml:space="preserve">Entreprise </w:t>
      </w:r>
      <w:r w:rsidR="00D55838">
        <w:rPr>
          <w:b/>
          <w:u w:val="single"/>
        </w:rPr>
        <w:t>unique</w:t>
      </w:r>
    </w:p>
    <w:p w14:paraId="11DA8D8E" w14:textId="77777777" w:rsidR="00D55838" w:rsidRDefault="00D55838" w:rsidP="00D55838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55838" w14:paraId="1E914B7C" w14:textId="77777777" w:rsidTr="0079633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52B1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22B0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89A8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279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FEA6770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98B0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80B4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553F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24AB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C25EBA6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1CA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B6BA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E44A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CAA1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A25A5A0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E417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1EC9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F04F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E984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44E3151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FDB4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CA2D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0D13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768D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5BBD2EF4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C693C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0A26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2D9C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88B8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801CA41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F24F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A589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ADE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CC22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439FF271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094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2DA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613B3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894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62F8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B399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D625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2B9E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07B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C032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1927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818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2B90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1A50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4C2B4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E400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BB8D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1DAD5DA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B21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007E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CC91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B67D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E327724" w14:textId="77777777" w:rsidTr="0079633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B01F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97E8B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7183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7D4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F193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53B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7FF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57441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9EB0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A70D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C744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4498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69BD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6278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65ED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41219FB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169B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D2EF082" w14:textId="77777777" w:rsidTr="0079633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B6D0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896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0ACD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3F3C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BBED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44CB4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37D4E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EDDB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D43E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296C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BF7AC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D520D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5ACDE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AB87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A29B7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3425C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9B6BC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81F17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18D24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4786D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BF36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519A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5B25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08C1C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FEABE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5E17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77413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0D8A3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B17B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48F3B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BA641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9F5B9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898C6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DBBEC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1D79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7AD4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0A80F2F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D725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CD72AF3" w14:textId="77777777" w:rsidTr="0079633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B2B8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2CA3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3581C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C1175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A9799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A9670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31A1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6DB3F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9DADA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B858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DD9BA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91DD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9FE7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5159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AB332E" w14:textId="77777777" w:rsidR="00D55838" w:rsidRPr="00D55838" w:rsidRDefault="00D55838" w:rsidP="0079633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55838" w14:paraId="066B93DD" w14:textId="77777777" w:rsidTr="0079633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791CF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16A78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673F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68142CB2" w14:textId="77777777" w:rsidR="00D55838" w:rsidRDefault="00D55838" w:rsidP="00D55838">
      <w:pPr>
        <w:pStyle w:val="Standard"/>
      </w:pPr>
    </w:p>
    <w:p w14:paraId="6903A2D4" w14:textId="77777777" w:rsidR="00D55838" w:rsidRDefault="00D55838" w:rsidP="00D55838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B8A8AC3" w14:textId="77777777" w:rsidR="00D55838" w:rsidRDefault="00AD688E" w:rsidP="00D55838">
      <w:pPr>
        <w:pStyle w:val="Paragraphe"/>
        <w:keepNext/>
        <w:keepLines/>
        <w:ind w:left="-284"/>
      </w:pPr>
      <w:sdt>
        <w:sdtPr>
          <w:rPr>
            <w:rFonts w:ascii="Wingdings, Symbol" w:hAnsi="Wingdings, Symbol"/>
            <w:sz w:val="36"/>
          </w:rPr>
          <w:id w:val="1397392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838">
            <w:rPr>
              <w:rFonts w:ascii="MS Gothic" w:eastAsia="MS Gothic" w:hAnsi="MS Gothic" w:hint="eastAsia"/>
              <w:sz w:val="36"/>
            </w:rPr>
            <w:t>☐</w:t>
          </w:r>
        </w:sdtContent>
      </w:sdt>
      <w:r w:rsidR="00D55838">
        <w:t xml:space="preserve">  </w:t>
      </w:r>
      <w:r w:rsidR="00D55838">
        <w:rPr>
          <w:b/>
          <w:u w:val="single"/>
        </w:rPr>
        <w:t>Groupement (qu’il soit conjoint ou solidaire)</w:t>
      </w:r>
    </w:p>
    <w:p w14:paraId="1CFA3C53" w14:textId="77777777" w:rsidR="00D55838" w:rsidRDefault="00D55838" w:rsidP="00D55838">
      <w:pPr>
        <w:pStyle w:val="Paradouble"/>
        <w:tabs>
          <w:tab w:val="right" w:pos="5670"/>
        </w:tabs>
      </w:pPr>
      <w:r>
        <w:t xml:space="preserve">Le maître d'ouvrage se libérera des sommes dues au titre du présent marché en faisant porter le montant au crédit des comptes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55838" w14:paraId="730C9056" w14:textId="77777777" w:rsidTr="0079633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FBB1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t>Cotraitant 1</w:t>
            </w:r>
          </w:p>
        </w:tc>
      </w:tr>
      <w:tr w:rsidR="00D55838" w14:paraId="148FB83F" w14:textId="77777777" w:rsidTr="0079633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A27A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1228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6EA4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6F0C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55F8884C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BF3F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B5BF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3072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5BAB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2B550D8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9D9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72C0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0ECA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3698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F56C7B1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B234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D04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366E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FD7C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0DD2735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77A3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4A3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3658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B1EE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AD7ACF5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60B6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23A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7F6A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EC3B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1216295A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30C8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50CA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3730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1BAB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5012289E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D0DC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5777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4B553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CE15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D4BD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3B91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C0B1D2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2B8E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2C5A3E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F050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14F0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1F68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B15A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B3AA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60A5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74DC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F782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9DD6BE4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202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80B9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2080F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BFD9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31E49DE" w14:textId="77777777" w:rsidTr="0079633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0ED5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DB81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CE91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F78FF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AEAC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5572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0DF3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1056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C70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5BD6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0BC90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EC28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A2D5C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AD44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D6D1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A6AF3DE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4ACE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68034919" w14:textId="77777777" w:rsidTr="0079633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1A313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DD85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1CD5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F318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4B3D3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7490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3995A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2E975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70812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796E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3E3D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47BDF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7BE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52331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E430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DE6FA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6E737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51A57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45369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B5A4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41EF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44E7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2B3D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A616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7708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4C92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35BC6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9901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697F9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FED3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D17E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AAB1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A3929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3A710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F2E2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962E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74900FF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82B7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2D3A4E92" w14:textId="77777777" w:rsidTr="0079633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256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EE61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CB5E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EB1A5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E30A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7D679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FBB51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E234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7BDC9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A747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3748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AB4A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1B22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B63D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4236B9" w14:textId="77777777" w:rsidR="00D55838" w:rsidRPr="00D55838" w:rsidRDefault="00D55838" w:rsidP="0079633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55838" w14:paraId="719DA4E0" w14:textId="77777777" w:rsidTr="0079633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4F814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DE437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900BA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7CB2640" w14:textId="77777777" w:rsidR="00D55838" w:rsidRDefault="00D55838" w:rsidP="00D55838">
      <w:pPr>
        <w:pStyle w:val="Paradouble"/>
        <w:tabs>
          <w:tab w:val="right" w:pos="5670"/>
        </w:tabs>
      </w:pPr>
    </w:p>
    <w:tbl>
      <w:tblPr>
        <w:tblW w:w="9658" w:type="dxa"/>
        <w:tblInd w:w="-2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"/>
        <w:gridCol w:w="1777"/>
        <w:gridCol w:w="216"/>
        <w:gridCol w:w="186"/>
        <w:gridCol w:w="62"/>
        <w:gridCol w:w="78"/>
        <w:gridCol w:w="138"/>
        <w:gridCol w:w="155"/>
        <w:gridCol w:w="77"/>
        <w:gridCol w:w="55"/>
        <w:gridCol w:w="162"/>
        <w:gridCol w:w="232"/>
        <w:gridCol w:w="31"/>
        <w:gridCol w:w="142"/>
        <w:gridCol w:w="75"/>
        <w:gridCol w:w="185"/>
        <w:gridCol w:w="62"/>
        <w:gridCol w:w="232"/>
        <w:gridCol w:w="13"/>
        <w:gridCol w:w="142"/>
        <w:gridCol w:w="93"/>
        <w:gridCol w:w="93"/>
        <w:gridCol w:w="155"/>
        <w:gridCol w:w="108"/>
        <w:gridCol w:w="46"/>
        <w:gridCol w:w="110"/>
        <w:gridCol w:w="216"/>
        <w:gridCol w:w="77"/>
        <w:gridCol w:w="171"/>
        <w:gridCol w:w="216"/>
        <w:gridCol w:w="46"/>
        <w:gridCol w:w="202"/>
        <w:gridCol w:w="217"/>
        <w:gridCol w:w="216"/>
        <w:gridCol w:w="62"/>
        <w:gridCol w:w="139"/>
        <w:gridCol w:w="62"/>
        <w:gridCol w:w="217"/>
        <w:gridCol w:w="155"/>
        <w:gridCol w:w="93"/>
        <w:gridCol w:w="141"/>
        <w:gridCol w:w="75"/>
        <w:gridCol w:w="217"/>
        <w:gridCol w:w="124"/>
        <w:gridCol w:w="123"/>
        <w:gridCol w:w="217"/>
        <w:gridCol w:w="155"/>
        <w:gridCol w:w="81"/>
        <w:gridCol w:w="142"/>
        <w:gridCol w:w="8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D55838" w14:paraId="7CF90B17" w14:textId="77777777" w:rsidTr="0079633A">
        <w:trPr>
          <w:trHeight w:hRule="exact" w:val="280"/>
        </w:trPr>
        <w:tc>
          <w:tcPr>
            <w:tcW w:w="9658" w:type="dxa"/>
            <w:gridSpan w:val="5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74F4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rPr>
                <w:b/>
              </w:rPr>
              <w:lastRenderedPageBreak/>
              <w:t>Cotraitant 2</w:t>
            </w:r>
          </w:p>
        </w:tc>
      </w:tr>
      <w:tr w:rsidR="00D55838" w14:paraId="0152BCF4" w14:textId="77777777" w:rsidTr="0079633A">
        <w:trPr>
          <w:trHeight w:hRule="exact" w:val="60"/>
        </w:trPr>
        <w:tc>
          <w:tcPr>
            <w:tcW w:w="91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B695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1AE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tcBorders>
              <w:top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9A92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9FED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0D78690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7825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FB85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compte ouvert à l'organisme bancaire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0CA0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2A31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347B355D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2410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5164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D49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CE0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D50C838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F65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870D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DEC3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B69A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94A26EF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DC7A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27F6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DA15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CFD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765928C2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4438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5FDF2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au nom de :</w:t>
            </w:r>
          </w:p>
        </w:tc>
        <w:tc>
          <w:tcPr>
            <w:tcW w:w="5231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F87F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0F270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4C6B2FF2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85E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79AD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4CA18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3C9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4298BC0D" w14:textId="77777777" w:rsidTr="0079633A"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B39B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31E4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CF44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48FC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C976A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99A5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2FDD6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0A262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24074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F541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AE2A8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66264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6D372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AA6F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clé RIB :</w:t>
            </w:r>
          </w:p>
        </w:tc>
        <w:tc>
          <w:tcPr>
            <w:tcW w:w="4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41073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D7C08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1D01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4F35484D" w14:textId="77777777" w:rsidTr="0079633A">
        <w:trPr>
          <w:trHeight w:hRule="exact" w:val="6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73135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8E70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922" w:type="dxa"/>
            <w:gridSpan w:val="3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84319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F484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231656B7" w14:textId="77777777" w:rsidTr="0079633A">
        <w:trPr>
          <w:trHeight w:val="32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390C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533B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code banque :</w:t>
            </w:r>
          </w:p>
        </w:tc>
        <w:tc>
          <w:tcPr>
            <w:tcW w:w="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D2FF9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6240B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A9DE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5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E646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E39C0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A6A64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  <w: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70E5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7D0B0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ADE56D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7593F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86C7" w14:textId="77777777" w:rsidR="00D55838" w:rsidRDefault="00D55838" w:rsidP="0079633A">
            <w:pPr>
              <w:pStyle w:val="Standard"/>
              <w:keepNext/>
              <w:keepLines/>
              <w:snapToGrid w:val="0"/>
              <w:jc w:val="center"/>
            </w:pPr>
          </w:p>
        </w:tc>
        <w:tc>
          <w:tcPr>
            <w:tcW w:w="144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3F4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8A5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228E645B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965A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199861D7" w14:textId="77777777" w:rsidTr="0079633A">
        <w:trPr>
          <w:trHeight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CDF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66BE4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E3DB9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B2C82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B6951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2109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C308B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0F24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B32F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6EBE7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CBBEE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2933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A6AB8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022C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21A7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ECEC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9E957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79C9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9E26F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49A5B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79BCC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D0C908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BD35A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F804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86036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7FB13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BF3EC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885C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9003B2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EAA18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4688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left w:val="single" w:sz="2" w:space="0" w:color="000000"/>
            </w:tcBorders>
            <w:shd w:val="clear" w:color="auto" w:fill="FFFFFF" w:themeFill="background1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6BCA4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3B021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B39F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7A9E6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AC22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1BD9F657" w14:textId="77777777" w:rsidTr="0079633A">
        <w:trPr>
          <w:trHeight w:hRule="exact" w:val="57"/>
        </w:trPr>
        <w:tc>
          <w:tcPr>
            <w:tcW w:w="9658" w:type="dxa"/>
            <w:gridSpan w:val="59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E23A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</w:tr>
      <w:tr w:rsidR="00D55838" w14:paraId="01830A6E" w14:textId="77777777" w:rsidTr="0079633A">
        <w:trPr>
          <w:trHeight w:hRule="exact" w:val="340"/>
        </w:trPr>
        <w:tc>
          <w:tcPr>
            <w:tcW w:w="91" w:type="dxa"/>
            <w:tcBorders>
              <w:lef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C1E1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C12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FDCFD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8DB320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D849A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4E7B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E9CEEF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B4B245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7B5E4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9C7D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45F0B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EEFDF7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91C5D3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5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5EE201" w14:textId="77777777" w:rsidR="00D55838" w:rsidRDefault="00D55838" w:rsidP="0079633A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111C99" w14:textId="77777777" w:rsidR="00D55838" w:rsidRPr="00D55838" w:rsidRDefault="00D55838" w:rsidP="0079633A">
            <w:pPr>
              <w:pStyle w:val="Standard"/>
              <w:rPr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D55838" w14:paraId="4449004D" w14:textId="77777777" w:rsidTr="0079633A">
        <w:tc>
          <w:tcPr>
            <w:tcW w:w="9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33C035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7" w:type="dxa"/>
            <w:gridSpan w:val="57"/>
            <w:tcBorders>
              <w:bottom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1651B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09676" w14:textId="77777777" w:rsidR="00D55838" w:rsidRDefault="00D55838" w:rsidP="0079633A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3F9D5A72" w14:textId="77777777" w:rsidR="00D55838" w:rsidRDefault="00D55838" w:rsidP="00D55838">
      <w:pPr>
        <w:pStyle w:val="Standard"/>
      </w:pPr>
    </w:p>
    <w:p w14:paraId="11579F0F" w14:textId="47148592" w:rsidR="00EB109D" w:rsidRDefault="00AD688E">
      <w:pPr>
        <w:pStyle w:val="Paragraphe"/>
        <w:keepNext/>
        <w:spacing w:before="240"/>
        <w:ind w:left="-284"/>
      </w:pPr>
      <w:sdt>
        <w:sdtPr>
          <w:rPr>
            <w:rFonts w:ascii="Wingdings, Symbol" w:hAnsi="Wingdings, Symbol" w:cs="Wingdings, Symbol"/>
            <w:sz w:val="36"/>
          </w:rPr>
          <w:id w:val="-2455008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>Prestataire unique</w:t>
      </w:r>
    </w:p>
    <w:p w14:paraId="697DB28D" w14:textId="77777777" w:rsidR="00EB109D" w:rsidRDefault="00D55D27">
      <w:pPr>
        <w:pStyle w:val="Standarduser"/>
        <w:keepNext/>
        <w:spacing w:before="120"/>
      </w:pPr>
      <w:r>
        <w:t>Le prestataire désigné ci-devant :</w:t>
      </w:r>
    </w:p>
    <w:p w14:paraId="1637BC98" w14:textId="06193C7E" w:rsidR="00EB109D" w:rsidRDefault="00AD688E">
      <w:pPr>
        <w:pStyle w:val="Paragraphe"/>
        <w:keepNext/>
        <w:contextualSpacing/>
      </w:pPr>
      <w:sdt>
        <w:sdtPr>
          <w:rPr>
            <w:rFonts w:ascii="Wingdings, Symbol" w:hAnsi="Wingdings, Symbol" w:cs="Wingdings, Symbol"/>
            <w:sz w:val="36"/>
          </w:rPr>
          <w:id w:val="-1604563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</w:t>
      </w:r>
      <w:r w:rsidR="00D55D27">
        <w:rPr>
          <w:b/>
          <w:u w:val="single"/>
        </w:rPr>
        <w:t>refuse</w:t>
      </w:r>
      <w:r w:rsidR="00D55D27">
        <w:t xml:space="preserve"> de percevoir l'avance prévue à</w:t>
      </w:r>
      <w:r w:rsidR="009D3A05">
        <w:t xml:space="preserve"> l’article </w:t>
      </w:r>
      <w:r w:rsidR="003329AD">
        <w:rPr>
          <w:b/>
          <w:bCs/>
        </w:rPr>
        <w:t>6</w:t>
      </w:r>
      <w:r w:rsidR="009D3A05" w:rsidRPr="00EC7A9C">
        <w:rPr>
          <w:b/>
          <w:bCs/>
        </w:rPr>
        <w:t>-2</w:t>
      </w:r>
      <w:r w:rsidR="00D55D27" w:rsidRPr="00EC7A9C">
        <w:rPr>
          <w:b/>
          <w:bCs/>
        </w:rPr>
        <w:t xml:space="preserve"> du CCATP</w:t>
      </w:r>
      <w:r w:rsidR="00D55D27">
        <w:t>.</w:t>
      </w:r>
    </w:p>
    <w:p w14:paraId="734ABFE0" w14:textId="46591B5D" w:rsidR="00EB109D" w:rsidRDefault="00AD688E">
      <w:pPr>
        <w:pStyle w:val="Paragraphe"/>
        <w:contextualSpacing/>
      </w:pPr>
      <w:sdt>
        <w:sdtPr>
          <w:rPr>
            <w:rFonts w:ascii="Wingdings, Symbol" w:hAnsi="Wingdings, Symbol" w:cs="Wingdings, Symbol"/>
            <w:sz w:val="36"/>
          </w:rPr>
          <w:id w:val="435254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</w:t>
      </w:r>
      <w:r w:rsidR="00D55D27">
        <w:rPr>
          <w:b/>
          <w:u w:val="single"/>
        </w:rPr>
        <w:t>ne refuse pas</w:t>
      </w:r>
      <w:r w:rsidR="00D55D27">
        <w:t xml:space="preserve"> de percevoir l'avance prévue à</w:t>
      </w:r>
      <w:r w:rsidR="009D3A05">
        <w:t xml:space="preserve"> l’article </w:t>
      </w:r>
      <w:r w:rsidR="003329AD">
        <w:rPr>
          <w:b/>
          <w:bCs/>
        </w:rPr>
        <w:t>6</w:t>
      </w:r>
      <w:r w:rsidR="009D3A05" w:rsidRPr="00EC7A9C">
        <w:rPr>
          <w:b/>
          <w:bCs/>
        </w:rPr>
        <w:t>-2</w:t>
      </w:r>
      <w:r w:rsidR="00D55D27" w:rsidRPr="00EC7A9C">
        <w:rPr>
          <w:b/>
          <w:bCs/>
        </w:rPr>
        <w:t xml:space="preserve"> du CCATP</w:t>
      </w:r>
      <w:r w:rsidR="00D55D27">
        <w:t>.</w:t>
      </w:r>
    </w:p>
    <w:p w14:paraId="15AFD81C" w14:textId="5B03803D" w:rsidR="00EB109D" w:rsidRDefault="00AD688E">
      <w:pPr>
        <w:pStyle w:val="Paragraphe"/>
        <w:keepNext/>
        <w:spacing w:before="240"/>
        <w:ind w:left="-284"/>
        <w:rPr>
          <w:b/>
          <w:u w:val="single"/>
        </w:rPr>
      </w:pPr>
      <w:sdt>
        <w:sdtPr>
          <w:rPr>
            <w:rFonts w:ascii="Wingdings, Symbol" w:hAnsi="Wingdings, Symbol" w:cs="Wingdings, Symbol"/>
            <w:sz w:val="36"/>
          </w:rPr>
          <w:id w:val="1675073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rPr>
          <w:sz w:val="36"/>
        </w:rPr>
        <w:t xml:space="preserve">  </w:t>
      </w:r>
      <w:r w:rsidR="00D55D27">
        <w:rPr>
          <w:b/>
          <w:u w:val="single"/>
        </w:rPr>
        <w:t xml:space="preserve">Groupement </w:t>
      </w:r>
      <w:r w:rsidR="009667E9">
        <w:rPr>
          <w:b/>
          <w:u w:val="single"/>
        </w:rPr>
        <w:t>(qu’il soit conjoint ou solidaire)</w:t>
      </w:r>
    </w:p>
    <w:p w14:paraId="009D1626" w14:textId="77777777" w:rsidR="00C246EC" w:rsidRDefault="00C246EC" w:rsidP="009D3A05"/>
    <w:tbl>
      <w:tblPr>
        <w:tblW w:w="8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2892"/>
        <w:gridCol w:w="3494"/>
      </w:tblGrid>
      <w:tr w:rsidR="00C246EC" w14:paraId="7140E74D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798D18" w14:textId="77777777" w:rsidR="00C246EC" w:rsidRDefault="00C246EC" w:rsidP="001B45B4">
            <w:pPr>
              <w:pStyle w:val="Standarduser"/>
              <w:jc w:val="center"/>
            </w:pPr>
            <w:r>
              <w:rPr>
                <w:b/>
              </w:rPr>
              <w:t>N° du cotraitant</w:t>
            </w:r>
          </w:p>
        </w:tc>
        <w:tc>
          <w:tcPr>
            <w:tcW w:w="638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268173" w14:textId="4D1F4A1E" w:rsidR="00C246EC" w:rsidRDefault="00C246EC" w:rsidP="001B45B4">
            <w:pPr>
              <w:pStyle w:val="Standarduser"/>
              <w:jc w:val="center"/>
            </w:pPr>
            <w:r>
              <w:rPr>
                <w:b/>
              </w:rPr>
              <w:t xml:space="preserve">Avance prévue à l'article </w:t>
            </w:r>
            <w:r w:rsidR="003329AD">
              <w:rPr>
                <w:b/>
              </w:rPr>
              <w:t>6</w:t>
            </w:r>
            <w:r>
              <w:rPr>
                <w:b/>
              </w:rPr>
              <w:t>-2 du CCATP</w:t>
            </w:r>
          </w:p>
        </w:tc>
      </w:tr>
      <w:tr w:rsidR="00C246EC" w14:paraId="301F54DD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F65C99" w14:textId="77777777" w:rsidR="00C246EC" w:rsidRDefault="00C246EC" w:rsidP="001B45B4">
            <w:pPr>
              <w:pStyle w:val="Standarduser"/>
              <w:jc w:val="center"/>
            </w:pPr>
            <w: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B3B83" w14:textId="3E9FCAE5" w:rsidR="00C246EC" w:rsidRDefault="00C246EC" w:rsidP="001B45B4">
            <w:pPr>
              <w:pStyle w:val="Standarduser"/>
              <w:jc w:val="center"/>
            </w:pPr>
            <w:r>
              <w:rPr>
                <w:rFonts w:ascii="Wingdings, Symbol" w:hAnsi="Wingdings, Symbol" w:cs="Wingdings, Symbol"/>
                <w:sz w:val="36"/>
              </w:rPr>
              <w:t></w:t>
            </w:r>
            <w:r>
              <w:t xml:space="preserve"> refuse de la percevoir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836F9F1" w14:textId="133796A0" w:rsidR="00C246EC" w:rsidRDefault="00C246EC" w:rsidP="001B45B4">
            <w:pPr>
              <w:pStyle w:val="Standarduser"/>
              <w:jc w:val="center"/>
            </w:pPr>
            <w:r>
              <w:rPr>
                <w:rFonts w:ascii="Wingdings, Symbol" w:hAnsi="Wingdings, Symbol" w:cs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  <w:tr w:rsidR="00C246EC" w14:paraId="0BCFDE7A" w14:textId="77777777" w:rsidTr="001B45B4">
        <w:trPr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D07729C" w14:textId="77777777" w:rsidR="00C246EC" w:rsidRDefault="00C246EC" w:rsidP="001B45B4">
            <w:pPr>
              <w:pStyle w:val="Standarduser"/>
              <w:jc w:val="center"/>
            </w:pPr>
            <w: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1C499B8" w14:textId="569A2D06" w:rsidR="00C246EC" w:rsidRDefault="00C246EC" w:rsidP="001B45B4">
            <w:pPr>
              <w:pStyle w:val="Standarduser"/>
              <w:jc w:val="center"/>
            </w:pPr>
            <w:r>
              <w:rPr>
                <w:rFonts w:ascii="Wingdings, Symbol" w:hAnsi="Wingdings, Symbol" w:cs="Wingdings, Symbol"/>
                <w:sz w:val="36"/>
              </w:rPr>
              <w:t></w:t>
            </w:r>
            <w:r>
              <w:t xml:space="preserve"> refuse de la percevoir</w:t>
            </w:r>
          </w:p>
        </w:tc>
        <w:tc>
          <w:tcPr>
            <w:tcW w:w="3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E4A19E2" w14:textId="73BE2228" w:rsidR="00C246EC" w:rsidRDefault="00C246EC" w:rsidP="001B45B4">
            <w:pPr>
              <w:pStyle w:val="Standarduser"/>
              <w:jc w:val="center"/>
            </w:pPr>
            <w:r>
              <w:rPr>
                <w:rFonts w:ascii="Wingdings, Symbol" w:hAnsi="Wingdings, Symbol" w:cs="Wingdings, Symbol"/>
                <w:sz w:val="36"/>
              </w:rPr>
              <w:t></w:t>
            </w:r>
            <w:r>
              <w:t xml:space="preserve"> ne refuse pas de la percevoir</w:t>
            </w:r>
          </w:p>
        </w:tc>
      </w:tr>
    </w:tbl>
    <w:p w14:paraId="6BBFFA59" w14:textId="77777777" w:rsidR="00EB109D" w:rsidRDefault="00EB109D" w:rsidP="00C820AD">
      <w:pPr>
        <w:pStyle w:val="Standard"/>
        <w:spacing w:before="120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4003"/>
        <w:gridCol w:w="496"/>
        <w:gridCol w:w="3918"/>
        <w:gridCol w:w="288"/>
        <w:gridCol w:w="260"/>
      </w:tblGrid>
      <w:tr w:rsidR="00EB109D" w14:paraId="34D88324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F4150E" w14:textId="77777777" w:rsidR="00EB109D" w:rsidRDefault="00D55D27">
            <w:pPr>
              <w:pStyle w:val="Standard"/>
              <w:keepNext/>
              <w:snapToGrid w:val="0"/>
              <w:ind w:left="74"/>
            </w:pPr>
            <w:r>
              <w:t>Fait en un seul original</w:t>
            </w:r>
          </w:p>
        </w:tc>
      </w:tr>
      <w:tr w:rsidR="00EB109D" w14:paraId="546F37FE" w14:textId="7777777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BD9BC" w14:textId="77777777" w:rsidR="00EB109D" w:rsidRDefault="00D55D27">
            <w:pPr>
              <w:pStyle w:val="Standard"/>
              <w:keepNext/>
              <w:snapToGrid w:val="0"/>
              <w:ind w:left="74"/>
            </w:pPr>
            <w: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D0373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8A19E3" w14:textId="77777777" w:rsidR="00EB109D" w:rsidRDefault="00D55D27">
            <w:pPr>
              <w:pStyle w:val="Standard"/>
              <w:keepNext/>
              <w:snapToGrid w:val="0"/>
              <w:jc w:val="center"/>
            </w:pPr>
            <w: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FDB67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0D244" w14:textId="77777777" w:rsidR="00EB109D" w:rsidRDefault="00EB109D">
            <w:pPr>
              <w:pStyle w:val="Standard"/>
              <w:keepNext/>
              <w:snapToGrid w:val="0"/>
            </w:pPr>
          </w:p>
        </w:tc>
      </w:tr>
      <w:tr w:rsidR="00EB109D" w14:paraId="4BCE9A34" w14:textId="7777777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C3FB71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1F4AA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641D10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BB9AA" w14:textId="77777777" w:rsidR="00EB109D" w:rsidRDefault="00EB109D">
            <w:pPr>
              <w:pStyle w:val="Standard"/>
              <w:keepNext/>
              <w:snapToGrid w:val="0"/>
            </w:pPr>
          </w:p>
        </w:tc>
      </w:tr>
      <w:tr w:rsidR="00EB109D" w14:paraId="77A0F64E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FEA8DD" w14:textId="77777777" w:rsidR="00EB109D" w:rsidRDefault="00D55D27">
            <w:pPr>
              <w:pStyle w:val="Standard"/>
              <w:keepNext/>
              <w:snapToGrid w:val="0"/>
              <w:ind w:left="74"/>
            </w:pPr>
            <w:r>
              <w:t>Mention(s) manuscrite(s) "lu et approuvé" signature(s) du/des prestataire(s) :</w:t>
            </w:r>
          </w:p>
        </w:tc>
      </w:tr>
      <w:tr w:rsidR="00EB109D" w14:paraId="16646179" w14:textId="77777777">
        <w:tc>
          <w:tcPr>
            <w:tcW w:w="436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160E3C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D5D3F" w14:textId="77777777" w:rsidR="00EB109D" w:rsidRDefault="00EB109D">
            <w:pPr>
              <w:pStyle w:val="Standard"/>
              <w:keepNext/>
            </w:pPr>
          </w:p>
          <w:p w14:paraId="4994DEB5" w14:textId="77777777" w:rsidR="00EB109D" w:rsidRDefault="00EB109D">
            <w:pPr>
              <w:pStyle w:val="Standard"/>
              <w:keepNext/>
            </w:pPr>
          </w:p>
          <w:p w14:paraId="6F30AD61" w14:textId="77777777" w:rsidR="00EB109D" w:rsidRDefault="00EB109D">
            <w:pPr>
              <w:pStyle w:val="Standard"/>
              <w:keepNext/>
            </w:pPr>
          </w:p>
          <w:p w14:paraId="39784418" w14:textId="77777777" w:rsidR="00EB109D" w:rsidRDefault="00EB109D">
            <w:pPr>
              <w:pStyle w:val="Standard"/>
              <w:keepNext/>
            </w:pPr>
          </w:p>
          <w:p w14:paraId="55D92F40" w14:textId="77777777" w:rsidR="00EB109D" w:rsidRDefault="00EB109D">
            <w:pPr>
              <w:pStyle w:val="Standard"/>
              <w:keepNext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F67E9F" w14:textId="77777777" w:rsidR="00EB109D" w:rsidRDefault="00EB109D">
            <w:pPr>
              <w:pStyle w:val="Standard"/>
              <w:keepNext/>
              <w:snapToGrid w:val="0"/>
            </w:pPr>
          </w:p>
        </w:tc>
      </w:tr>
      <w:tr w:rsidR="00EB109D" w14:paraId="66F3CCE7" w14:textId="77777777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FC0BEB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1E940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3DFC8A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E0E21" w14:textId="77777777" w:rsidR="00EB109D" w:rsidRDefault="00EB109D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D338" w14:textId="77777777" w:rsidR="00EB109D" w:rsidRDefault="00EB109D">
            <w:pPr>
              <w:pStyle w:val="Standard"/>
              <w:keepNext/>
              <w:snapToGrid w:val="0"/>
            </w:pPr>
          </w:p>
        </w:tc>
      </w:tr>
    </w:tbl>
    <w:p w14:paraId="3208B7A6" w14:textId="77777777" w:rsidR="00EB109D" w:rsidRDefault="00EB109D">
      <w:pPr>
        <w:pStyle w:val="Standard"/>
        <w:rPr>
          <w:sz w:val="16"/>
        </w:rPr>
      </w:pPr>
    </w:p>
    <w:p w14:paraId="137A2D34" w14:textId="77777777" w:rsidR="00EB109D" w:rsidRDefault="00EB109D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62"/>
        <w:gridCol w:w="4939"/>
      </w:tblGrid>
      <w:tr w:rsidR="00EB109D" w14:paraId="1077BF84" w14:textId="77777777"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24EBD2" w14:textId="77777777" w:rsidR="00EB109D" w:rsidRDefault="00D55D27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Acceptation de l'offre</w:t>
            </w:r>
          </w:p>
        </w:tc>
      </w:tr>
      <w:tr w:rsidR="00EB109D" w14:paraId="230267CB" w14:textId="77777777"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CFAF7D4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EB109D" w14:paraId="7F91B87C" w14:textId="77777777"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4A02D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Le Représentant de l'Acheteur</w:t>
            </w:r>
          </w:p>
        </w:tc>
      </w:tr>
      <w:tr w:rsidR="00EB109D" w14:paraId="61460F9A" w14:textId="77777777" w:rsidTr="00094F6E">
        <w:trPr>
          <w:trHeight w:val="1108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F5A98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34247" w14:textId="77777777" w:rsidR="00EB109D" w:rsidRDefault="00D55D27">
            <w:pPr>
              <w:pStyle w:val="Standard"/>
              <w:keepNext/>
              <w:keepLines/>
              <w:snapToGrid w:val="0"/>
            </w:pPr>
            <w:r>
              <w:t>le :</w:t>
            </w:r>
          </w:p>
          <w:p w14:paraId="7139B449" w14:textId="77777777" w:rsidR="00EB109D" w:rsidRDefault="00EB109D">
            <w:pPr>
              <w:pStyle w:val="Standard"/>
              <w:keepNext/>
              <w:keepLines/>
            </w:pPr>
          </w:p>
          <w:p w14:paraId="4DC652D9" w14:textId="77777777" w:rsidR="00EB109D" w:rsidRDefault="00EB109D">
            <w:pPr>
              <w:pStyle w:val="Standard"/>
              <w:keepNext/>
              <w:keepLines/>
            </w:pPr>
          </w:p>
          <w:p w14:paraId="4C653243" w14:textId="77777777" w:rsidR="00EB109D" w:rsidRDefault="00EB109D">
            <w:pPr>
              <w:pStyle w:val="Standard"/>
              <w:keepNext/>
              <w:keepLines/>
            </w:pPr>
          </w:p>
        </w:tc>
      </w:tr>
    </w:tbl>
    <w:p w14:paraId="57D169ED" w14:textId="77777777" w:rsidR="00EB109D" w:rsidRDefault="00EB109D">
      <w:pPr>
        <w:pStyle w:val="Standard"/>
        <w:rPr>
          <w:sz w:val="6"/>
        </w:rPr>
      </w:pPr>
    </w:p>
    <w:p w14:paraId="17D980EB" w14:textId="77777777" w:rsidR="00EB109D" w:rsidRDefault="00EB109D">
      <w:pPr>
        <w:pStyle w:val="Standard"/>
      </w:pPr>
    </w:p>
    <w:tbl>
      <w:tblPr>
        <w:tblW w:w="9448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094F6E" w14:paraId="3F743AC0" w14:textId="77777777" w:rsidTr="00A72929"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3AD95A91" w14:textId="77777777" w:rsidR="00094F6E" w:rsidRDefault="00094F6E" w:rsidP="00A72929">
            <w:pPr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Date d'effet du marché</w:t>
            </w:r>
          </w:p>
        </w:tc>
      </w:tr>
      <w:tr w:rsidR="00094F6E" w14:paraId="187CE789" w14:textId="77777777" w:rsidTr="00A72929"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</w:tcPr>
          <w:p w14:paraId="68FEBBED" w14:textId="77777777" w:rsidR="00094F6E" w:rsidRDefault="00094F6E" w:rsidP="00A72929">
            <w:pPr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0F7C6DAF" w14:textId="77777777" w:rsidR="00094F6E" w:rsidRDefault="00094F6E" w:rsidP="00A72929">
            <w:pPr>
              <w:snapToGrid w:val="0"/>
            </w:pPr>
          </w:p>
        </w:tc>
        <w:tc>
          <w:tcPr>
            <w:tcW w:w="25" w:type="dxa"/>
          </w:tcPr>
          <w:p w14:paraId="33888C58" w14:textId="77777777" w:rsidR="00094F6E" w:rsidRDefault="00094F6E" w:rsidP="00A72929">
            <w:pPr>
              <w:snapToGrid w:val="0"/>
            </w:pPr>
          </w:p>
        </w:tc>
      </w:tr>
      <w:tr w:rsidR="00094F6E" w14:paraId="00958F2F" w14:textId="77777777" w:rsidTr="00A72929">
        <w:tc>
          <w:tcPr>
            <w:tcW w:w="3491" w:type="dxa"/>
            <w:gridSpan w:val="2"/>
            <w:tcBorders>
              <w:left w:val="single" w:sz="4" w:space="0" w:color="000000"/>
            </w:tcBorders>
          </w:tcPr>
          <w:p w14:paraId="0ACB24E6" w14:textId="77777777" w:rsidR="00094F6E" w:rsidRDefault="00094F6E" w:rsidP="00A72929">
            <w:pPr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5352E3" w14:textId="77777777" w:rsidR="00094F6E" w:rsidRDefault="00094F6E" w:rsidP="00A72929">
            <w:pPr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4D9FA54E" w14:textId="77777777" w:rsidR="00094F6E" w:rsidRDefault="00094F6E" w:rsidP="00A72929">
            <w:pPr>
              <w:keepNext/>
              <w:snapToGrid w:val="0"/>
            </w:pPr>
          </w:p>
        </w:tc>
      </w:tr>
      <w:tr w:rsidR="00094F6E" w14:paraId="6EC9AF1C" w14:textId="77777777" w:rsidTr="00A72929"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</w:tcPr>
          <w:p w14:paraId="04A2BC7E" w14:textId="77777777" w:rsidR="00094F6E" w:rsidRDefault="00094F6E" w:rsidP="00A72929">
            <w:pPr>
              <w:keepNext/>
              <w:keepLines/>
              <w:snapToGrid w:val="0"/>
            </w:pPr>
          </w:p>
        </w:tc>
        <w:tc>
          <w:tcPr>
            <w:tcW w:w="4377" w:type="dxa"/>
            <w:gridSpan w:val="3"/>
          </w:tcPr>
          <w:p w14:paraId="7225ED03" w14:textId="77777777" w:rsidR="00094F6E" w:rsidRDefault="00094F6E" w:rsidP="00A72929">
            <w:pPr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</w:tcPr>
          <w:p w14:paraId="34027D1E" w14:textId="77777777" w:rsidR="00094F6E" w:rsidRDefault="00094F6E" w:rsidP="00A72929">
            <w:pPr>
              <w:snapToGrid w:val="0"/>
            </w:pPr>
          </w:p>
        </w:tc>
        <w:tc>
          <w:tcPr>
            <w:tcW w:w="25" w:type="dxa"/>
          </w:tcPr>
          <w:p w14:paraId="5E86A736" w14:textId="77777777" w:rsidR="00094F6E" w:rsidRDefault="00094F6E" w:rsidP="00A72929">
            <w:pPr>
              <w:snapToGrid w:val="0"/>
            </w:pPr>
          </w:p>
        </w:tc>
      </w:tr>
      <w:tr w:rsidR="00094F6E" w14:paraId="7836DCF7" w14:textId="77777777" w:rsidTr="00A72929">
        <w:tc>
          <w:tcPr>
            <w:tcW w:w="5016" w:type="dxa"/>
            <w:gridSpan w:val="4"/>
            <w:tcBorders>
              <w:left w:val="single" w:sz="4" w:space="0" w:color="000000"/>
            </w:tcBorders>
          </w:tcPr>
          <w:p w14:paraId="4A4FC5F9" w14:textId="77777777" w:rsidR="00094F6E" w:rsidRDefault="00094F6E" w:rsidP="00A72929">
            <w:pPr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AC496" w14:textId="77777777" w:rsidR="00094F6E" w:rsidRDefault="00094F6E" w:rsidP="00A72929">
            <w:pPr>
              <w:keepNext/>
              <w:snapToGrid w:val="0"/>
            </w:pPr>
          </w:p>
          <w:p w14:paraId="2804943F" w14:textId="77777777" w:rsidR="00094F6E" w:rsidRDefault="00094F6E" w:rsidP="00A72929">
            <w:pPr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</w:tcPr>
          <w:p w14:paraId="52B80223" w14:textId="77777777" w:rsidR="00094F6E" w:rsidRDefault="00094F6E" w:rsidP="00A72929">
            <w:pPr>
              <w:keepNext/>
              <w:snapToGrid w:val="0"/>
            </w:pPr>
          </w:p>
        </w:tc>
      </w:tr>
      <w:tr w:rsidR="00094F6E" w14:paraId="7080333E" w14:textId="77777777" w:rsidTr="00A72929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6BC7F147" w14:textId="77777777" w:rsidR="00094F6E" w:rsidRDefault="00094F6E" w:rsidP="00A72929">
            <w:pPr>
              <w:keepNext/>
              <w:keepLines/>
              <w:snapToGrid w:val="0"/>
            </w:pPr>
          </w:p>
        </w:tc>
      </w:tr>
      <w:tr w:rsidR="00094F6E" w14:paraId="565D186D" w14:textId="77777777" w:rsidTr="00A72929">
        <w:tc>
          <w:tcPr>
            <w:tcW w:w="3273" w:type="dxa"/>
            <w:tcBorders>
              <w:left w:val="single" w:sz="4" w:space="0" w:color="000000"/>
            </w:tcBorders>
          </w:tcPr>
          <w:p w14:paraId="013AB482" w14:textId="77777777" w:rsidR="00094F6E" w:rsidRDefault="00094F6E" w:rsidP="00A72929">
            <w:pPr>
              <w:keepNext/>
              <w:keepLines/>
              <w:snapToGrid w:val="0"/>
              <w:ind w:left="74"/>
            </w:pPr>
            <w:r>
              <w:t xml:space="preserve">Reçu le 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</w:tcPr>
          <w:p w14:paraId="442B90C1" w14:textId="77777777" w:rsidR="00094F6E" w:rsidRDefault="00094F6E" w:rsidP="00A72929">
            <w:pPr>
              <w:keepNext/>
              <w:snapToGrid w:val="0"/>
            </w:pPr>
            <w:r>
              <w:t>l'accusé de réception de la notification du marché</w:t>
            </w:r>
          </w:p>
        </w:tc>
      </w:tr>
      <w:tr w:rsidR="00094F6E" w14:paraId="0200191B" w14:textId="77777777" w:rsidTr="00A72929"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</w:tcPr>
          <w:p w14:paraId="4C7EEA82" w14:textId="77777777" w:rsidR="00094F6E" w:rsidRDefault="00094F6E" w:rsidP="00A72929">
            <w:pPr>
              <w:keepNext/>
              <w:keepLines/>
              <w:snapToGrid w:val="0"/>
              <w:ind w:left="74"/>
            </w:pPr>
            <w:r>
              <w:t>du</w:t>
            </w: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3BF7600F" w14:textId="77777777" w:rsidR="00094F6E" w:rsidRDefault="00094F6E" w:rsidP="00A72929">
            <w:pPr>
              <w:keepNext/>
              <w:keepLines/>
              <w:tabs>
                <w:tab w:val="left" w:pos="-7016"/>
              </w:tabs>
              <w:ind w:left="74"/>
            </w:pPr>
          </w:p>
          <w:p w14:paraId="1C2CE955" w14:textId="77777777" w:rsidR="00094F6E" w:rsidRDefault="00094F6E" w:rsidP="00A72929">
            <w:pPr>
              <w:keepNext/>
              <w:keepLines/>
              <w:tabs>
                <w:tab w:val="left" w:pos="-6942"/>
              </w:tabs>
              <w:ind w:left="74"/>
            </w:pPr>
            <w:r>
              <w:t>Pour le représentant du Maître d'ouvrage,</w:t>
            </w:r>
          </w:p>
        </w:tc>
      </w:tr>
      <w:tr w:rsidR="00094F6E" w14:paraId="7AB9E3BC" w14:textId="77777777" w:rsidTr="00A72929">
        <w:trPr>
          <w:trHeight w:val="1086"/>
        </w:trPr>
        <w:tc>
          <w:tcPr>
            <w:tcW w:w="3920" w:type="dxa"/>
            <w:gridSpan w:val="3"/>
            <w:tcBorders>
              <w:left w:val="single" w:sz="4" w:space="0" w:color="auto"/>
            </w:tcBorders>
          </w:tcPr>
          <w:p w14:paraId="58CFCF43" w14:textId="77777777" w:rsidR="00094F6E" w:rsidRDefault="00094F6E" w:rsidP="00A72929">
            <w:pPr>
              <w:keepNext/>
              <w:keepLines/>
              <w:tabs>
                <w:tab w:val="left" w:pos="-7016"/>
              </w:tabs>
              <w:snapToGrid w:val="0"/>
              <w:ind w:left="74"/>
            </w:pPr>
            <w:r>
              <w:t>à :</w:t>
            </w:r>
          </w:p>
        </w:tc>
        <w:tc>
          <w:tcPr>
            <w:tcW w:w="2019" w:type="dxa"/>
            <w:gridSpan w:val="2"/>
          </w:tcPr>
          <w:p w14:paraId="374F2EDC" w14:textId="77777777" w:rsidR="00094F6E" w:rsidRDefault="00094F6E" w:rsidP="00A72929">
            <w:pPr>
              <w:keepNext/>
              <w:tabs>
                <w:tab w:val="left" w:pos="-7016"/>
              </w:tabs>
              <w:snapToGrid w:val="0"/>
            </w:pPr>
            <w:r>
              <w:t>le :</w:t>
            </w:r>
          </w:p>
        </w:tc>
        <w:tc>
          <w:tcPr>
            <w:tcW w:w="3509" w:type="dxa"/>
            <w:gridSpan w:val="4"/>
            <w:tcBorders>
              <w:right w:val="single" w:sz="4" w:space="0" w:color="auto"/>
            </w:tcBorders>
          </w:tcPr>
          <w:p w14:paraId="73C57F84" w14:textId="77777777" w:rsidR="00094F6E" w:rsidRDefault="00094F6E" w:rsidP="00A72929">
            <w:pPr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  <w:tr w:rsidR="00094F6E" w14:paraId="66FDEF2D" w14:textId="77777777" w:rsidTr="00A72929">
        <w:trPr>
          <w:trHeight w:val="55"/>
        </w:trPr>
        <w:tc>
          <w:tcPr>
            <w:tcW w:w="9448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29C02" w14:textId="77777777" w:rsidR="00094F6E" w:rsidRDefault="00094F6E" w:rsidP="00A72929">
            <w:pPr>
              <w:pStyle w:val="Default"/>
              <w:ind w:left="1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 notification électronique via PLACE (plateforme des achats de l’Etat), l’accusé de réception est celui horodaté du mail de notification de la PLACE. </w:t>
            </w:r>
          </w:p>
          <w:p w14:paraId="0A07C42F" w14:textId="77777777" w:rsidR="00094F6E" w:rsidRDefault="00094F6E" w:rsidP="00A72929">
            <w:pPr>
              <w:keepNext/>
              <w:tabs>
                <w:tab w:val="left" w:pos="-7016"/>
              </w:tabs>
              <w:snapToGrid w:val="0"/>
              <w:rPr>
                <w:sz w:val="16"/>
              </w:rPr>
            </w:pPr>
          </w:p>
        </w:tc>
      </w:tr>
    </w:tbl>
    <w:p w14:paraId="467E1C72" w14:textId="25675DE3" w:rsidR="00C246EC" w:rsidRDefault="00C246EC">
      <w:pPr>
        <w:rPr>
          <w:rFonts w:eastAsia="Times New Roman" w:cs="Times New Roman"/>
          <w:szCs w:val="20"/>
        </w:rPr>
      </w:pPr>
      <w:r>
        <w:br w:type="page"/>
      </w:r>
    </w:p>
    <w:p w14:paraId="09899C25" w14:textId="77777777" w:rsidR="00EB109D" w:rsidRDefault="00EB109D">
      <w:pPr>
        <w:pStyle w:val="Standard"/>
      </w:pPr>
    </w:p>
    <w:p w14:paraId="6F161F72" w14:textId="11D0A76B" w:rsidR="00EB109D" w:rsidRDefault="00AD688E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/>
        <w:ind w:left="57" w:right="57"/>
        <w:jc w:val="left"/>
      </w:pPr>
      <w:sdt>
        <w:sdtPr>
          <w:rPr>
            <w:rFonts w:ascii="Wingdings, Symbol" w:hAnsi="Wingdings, Symbol" w:cs="Wingdings, Symbol"/>
            <w:sz w:val="36"/>
          </w:rPr>
          <w:id w:val="1699653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20AD">
            <w:rPr>
              <w:rFonts w:ascii="MS Gothic" w:eastAsia="MS Gothic" w:hAnsi="MS Gothic" w:cs="Wingdings, Symbol" w:hint="eastAsia"/>
              <w:sz w:val="36"/>
            </w:rPr>
            <w:t>☐</w:t>
          </w:r>
        </w:sdtContent>
      </w:sdt>
      <w:r w:rsidR="00D55D27">
        <w:t xml:space="preserve"> </w:t>
      </w:r>
      <w:r w:rsidR="00D55D27">
        <w:rPr>
          <w:b/>
          <w:sz w:val="32"/>
        </w:rPr>
        <w:t>ANNEXE N°___ A L'ACTE D'ENGAGEMENT EN CAS DE</w:t>
      </w:r>
    </w:p>
    <w:p w14:paraId="3EC1570B" w14:textId="0DAE1A87" w:rsidR="00EB109D" w:rsidRDefault="00D55D27">
      <w:pPr>
        <w:pStyle w:val="Cadrerelief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F2F2F2"/>
        <w:ind w:left="57" w:right="57"/>
        <w:jc w:val="center"/>
      </w:pPr>
      <w:r>
        <w:rPr>
          <w:b/>
          <w:sz w:val="32"/>
        </w:rPr>
        <w:t xml:space="preserve">GROUPEMENT </w:t>
      </w:r>
    </w:p>
    <w:p w14:paraId="1A3519F0" w14:textId="77777777" w:rsidR="00EB109D" w:rsidRDefault="00D55D27">
      <w:pPr>
        <w:pStyle w:val="Paragraphe"/>
        <w:spacing w:before="240"/>
        <w:jc w:val="center"/>
      </w:pPr>
      <w:r>
        <w:rPr>
          <w:b/>
          <w:sz w:val="28"/>
        </w:rPr>
        <w:t>Détail des prestations exécutées par chacun des cotraitants</w:t>
      </w:r>
    </w:p>
    <w:p w14:paraId="0230D6F8" w14:textId="77777777" w:rsidR="00EB109D" w:rsidRDefault="00D55D27">
      <w:pPr>
        <w:pStyle w:val="Paragraphe"/>
        <w:spacing w:after="240"/>
        <w:jc w:val="center"/>
      </w:pPr>
      <w:r>
        <w:rPr>
          <w:b/>
          <w:sz w:val="28"/>
        </w:rPr>
        <w:t>Répartition de la rémunération correspondante</w:t>
      </w:r>
    </w:p>
    <w:p w14:paraId="26B3A636" w14:textId="77777777" w:rsidR="00EB109D" w:rsidRDefault="00D55D27">
      <w:pPr>
        <w:pStyle w:val="Paradouble"/>
        <w:keepNext/>
      </w:pPr>
      <w:r>
        <w:rPr>
          <w:b/>
          <w:sz w:val="28"/>
          <w:u w:val="single"/>
        </w:rPr>
        <w:t>1. Détail des prestations :</w:t>
      </w:r>
    </w:p>
    <w:tbl>
      <w:tblPr>
        <w:tblW w:w="9355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4239"/>
        <w:gridCol w:w="4619"/>
      </w:tblGrid>
      <w:tr w:rsidR="00EB109D" w14:paraId="537681B9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C2F59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Nom du mandataire</w:t>
            </w:r>
          </w:p>
          <w:p w14:paraId="69B14FFB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cotraitant 1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564A8A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Prestations du mandataire - Poste(s) technique(s)</w:t>
            </w:r>
          </w:p>
        </w:tc>
      </w:tr>
      <w:tr w:rsidR="00EB109D" w14:paraId="140225BE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45B7E23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02B5B8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</w:tr>
      <w:tr w:rsidR="00EB109D" w14:paraId="75CDE6BE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6EB1F5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7EADC5DD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7E8CCFBF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7B0AD19D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9185E5B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6E8BFAB" w14:textId="77777777" w:rsidR="00EB109D" w:rsidRDefault="00EB109D">
            <w:pPr>
              <w:pStyle w:val="Standarduser"/>
              <w:shd w:val="clear" w:color="auto" w:fill="F2F2F2"/>
              <w:jc w:val="left"/>
              <w:rPr>
                <w:rFonts w:cs="Tahoma"/>
                <w:b/>
                <w:sz w:val="20"/>
              </w:rPr>
            </w:pPr>
          </w:p>
          <w:p w14:paraId="160667F5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0ECEE42B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32140802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45840C05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</w:tr>
      <w:tr w:rsidR="00EB109D" w14:paraId="5446CF7A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19F970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83259D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</w:tr>
      <w:tr w:rsidR="00EB109D" w14:paraId="619C4E7C" w14:textId="77777777">
        <w:tc>
          <w:tcPr>
            <w:tcW w:w="47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925430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Autres cotraitants</w:t>
            </w: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B4793F" w14:textId="77777777" w:rsidR="00EB109D" w:rsidRDefault="00D55D27">
            <w:pPr>
              <w:pStyle w:val="Standarduser"/>
              <w:jc w:val="center"/>
            </w:pPr>
            <w:r>
              <w:rPr>
                <w:b/>
              </w:rPr>
              <w:t>Prestations des autres cotraitants - Poste(s) technique(s)</w:t>
            </w:r>
          </w:p>
        </w:tc>
      </w:tr>
      <w:tr w:rsidR="00EB109D" w14:paraId="180B822E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7BDAC4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84645F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</w:tr>
      <w:tr w:rsidR="00EB109D" w14:paraId="23C65B57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C8DE73F" w14:textId="77777777" w:rsidR="00EB109D" w:rsidRDefault="00D55D27">
            <w:pPr>
              <w:pStyle w:val="Standarduser"/>
              <w:jc w:val="left"/>
            </w:pPr>
            <w:r>
              <w:rPr>
                <w:b/>
                <w:sz w:val="20"/>
              </w:rPr>
              <w:t>N°2</w:t>
            </w:r>
          </w:p>
          <w:p w14:paraId="7D7BDF83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143A9E93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7E23C27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D2A7A56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A40ABC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452EC340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E054671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1B6C2EE0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04F0857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2FFB797" w14:textId="77777777" w:rsidR="00EB109D" w:rsidRDefault="00EB109D">
            <w:pPr>
              <w:pStyle w:val="Standarduser"/>
              <w:shd w:val="clear" w:color="auto" w:fill="F2F2F2"/>
              <w:jc w:val="left"/>
              <w:rPr>
                <w:rFonts w:cs="Tahoma"/>
                <w:b/>
                <w:sz w:val="20"/>
              </w:rPr>
            </w:pPr>
          </w:p>
          <w:p w14:paraId="29143F18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08C55410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1536A336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C200756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</w:tr>
      <w:tr w:rsidR="00EB109D" w14:paraId="26489020" w14:textId="77777777">
        <w:tc>
          <w:tcPr>
            <w:tcW w:w="4736" w:type="dxa"/>
            <w:gridSpan w:val="2"/>
            <w:tcBorders>
              <w:lef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AADE11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  <w:tc>
          <w:tcPr>
            <w:tcW w:w="4619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15F443" w14:textId="77777777" w:rsidR="00EB109D" w:rsidRDefault="00EB109D">
            <w:pPr>
              <w:pStyle w:val="Standarduser"/>
              <w:jc w:val="center"/>
              <w:rPr>
                <w:rFonts w:cs="Tahoma"/>
                <w:b/>
                <w:sz w:val="6"/>
              </w:rPr>
            </w:pPr>
          </w:p>
        </w:tc>
      </w:tr>
      <w:tr w:rsidR="00EB109D" w14:paraId="72C58CD1" w14:textId="77777777"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CDD0AD" w14:textId="77777777" w:rsidR="00EB109D" w:rsidRDefault="00D55D27">
            <w:pPr>
              <w:pStyle w:val="Standarduser"/>
              <w:jc w:val="left"/>
            </w:pPr>
            <w:r>
              <w:rPr>
                <w:b/>
                <w:sz w:val="20"/>
              </w:rPr>
              <w:t>N°3</w:t>
            </w:r>
          </w:p>
          <w:p w14:paraId="3BAF2B5E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4A1F83AC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360B451C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9672507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39AA5A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594937A1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8E7FBC5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6B29E11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2D66C26D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  <w:tc>
          <w:tcPr>
            <w:tcW w:w="4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A3D97AD" w14:textId="77777777" w:rsidR="00EB109D" w:rsidRDefault="00EB109D">
            <w:pPr>
              <w:pStyle w:val="Standarduser"/>
              <w:shd w:val="clear" w:color="auto" w:fill="F2F2F2"/>
              <w:jc w:val="left"/>
              <w:rPr>
                <w:rFonts w:cs="Tahoma"/>
                <w:b/>
                <w:sz w:val="20"/>
              </w:rPr>
            </w:pPr>
          </w:p>
          <w:p w14:paraId="1F6ACABC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5EF050AF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445420DE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  <w:p w14:paraId="6A7DAF93" w14:textId="77777777" w:rsidR="00EB109D" w:rsidRDefault="00EB109D">
            <w:pPr>
              <w:pStyle w:val="Standarduser"/>
              <w:jc w:val="left"/>
              <w:rPr>
                <w:rFonts w:cs="Tahoma"/>
                <w:b/>
                <w:sz w:val="20"/>
              </w:rPr>
            </w:pPr>
          </w:p>
        </w:tc>
      </w:tr>
    </w:tbl>
    <w:p w14:paraId="39DE65A1" w14:textId="77777777" w:rsidR="00D9335F" w:rsidRDefault="00D9335F">
      <w:pPr>
        <w:rPr>
          <w:b/>
          <w:sz w:val="28"/>
          <w:u w:val="single"/>
        </w:rPr>
      </w:pPr>
    </w:p>
    <w:p w14:paraId="75E40C4C" w14:textId="1F5D198F" w:rsidR="00EB109D" w:rsidRDefault="00D55D27" w:rsidP="00D9335F">
      <w:pPr>
        <w:rPr>
          <w:b/>
          <w:sz w:val="28"/>
          <w:u w:val="single"/>
        </w:rPr>
      </w:pPr>
      <w:r>
        <w:rPr>
          <w:b/>
          <w:sz w:val="28"/>
          <w:u w:val="single"/>
        </w:rPr>
        <w:t>2. Répartition de la rémunération</w:t>
      </w:r>
    </w:p>
    <w:p w14:paraId="4F00B292" w14:textId="77777777" w:rsidR="003B1959" w:rsidRDefault="003B1959" w:rsidP="00D9335F"/>
    <w:tbl>
      <w:tblPr>
        <w:tblW w:w="9449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D55838" w14:paraId="747709BD" w14:textId="77777777" w:rsidTr="0079633A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4F69C594" w14:textId="77777777" w:rsidR="00D55838" w:rsidRDefault="00D55838" w:rsidP="0079633A">
            <w:pPr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7CD90E4" w14:textId="77777777" w:rsidR="00D55838" w:rsidRDefault="00D55838" w:rsidP="0079633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3C314E" w14:textId="77777777" w:rsidR="00D55838" w:rsidRDefault="00D55838" w:rsidP="0079633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43C32D5" w14:textId="77777777" w:rsidR="00D55838" w:rsidRDefault="00D55838" w:rsidP="0079633A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D55838" w14:paraId="749D10BA" w14:textId="77777777" w:rsidTr="0079633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5BD9B3D" w14:textId="77777777" w:rsidR="00D55838" w:rsidRDefault="00D55838" w:rsidP="0079633A">
            <w:pPr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F92524" w14:textId="77777777" w:rsidR="00D55838" w:rsidRDefault="00D55838" w:rsidP="0079633A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128F79" w14:textId="77777777" w:rsidR="00D55838" w:rsidRDefault="00D55838" w:rsidP="0079633A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D16F40A" w14:textId="77777777" w:rsidR="00D55838" w:rsidRDefault="00D55838" w:rsidP="0079633A">
            <w:pPr>
              <w:snapToGrid w:val="0"/>
              <w:spacing w:after="60"/>
              <w:ind w:right="153"/>
              <w:jc w:val="right"/>
              <w:rPr>
                <w:b/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D55838" w14:paraId="5010B4EC" w14:textId="77777777" w:rsidTr="0079633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48979B64" w14:textId="77777777" w:rsidR="00D55838" w:rsidRDefault="00D55838" w:rsidP="0079633A">
            <w:pPr>
              <w:keepNext/>
              <w:snapToGrid w:val="0"/>
              <w:ind w:left="110" w:right="110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3133DA" w14:textId="77777777" w:rsidR="00D55838" w:rsidRDefault="00D55838" w:rsidP="0079633A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295869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9F1AF2" w14:textId="77777777" w:rsidR="00D55838" w:rsidRDefault="00D55838" w:rsidP="0079633A">
            <w:pPr>
              <w:snapToGrid w:val="0"/>
              <w:ind w:right="153"/>
              <w:jc w:val="right"/>
              <w:rPr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57D98D5B" w14:textId="77777777" w:rsidR="00D55838" w:rsidRDefault="00D55838" w:rsidP="0079633A">
            <w:pPr>
              <w:snapToGrid w:val="0"/>
              <w:ind w:right="153"/>
              <w:jc w:val="right"/>
              <w:rPr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D55838" w14:paraId="1D8BDD4E" w14:textId="77777777" w:rsidTr="0079633A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F9ABE9" w14:textId="77777777" w:rsidR="00D55838" w:rsidRDefault="00D55838" w:rsidP="0079633A">
            <w:pPr>
              <w:snapToGrid w:val="0"/>
              <w:ind w:left="142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44CBE2" w14:textId="77777777" w:rsidR="00D55838" w:rsidRDefault="00D55838" w:rsidP="0079633A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295869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E6674" w14:textId="77777777" w:rsidR="00D55838" w:rsidRDefault="00D55838" w:rsidP="0079633A">
            <w:pPr>
              <w:snapToGrid w:val="0"/>
              <w:ind w:right="153"/>
              <w:jc w:val="right"/>
              <w:rPr>
                <w:b/>
                <w:sz w:val="22"/>
              </w:rPr>
            </w:pPr>
            <w:r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20BD69AD" w14:textId="77777777" w:rsidR="00D55838" w:rsidRDefault="00D55838" w:rsidP="0079633A">
            <w:pPr>
              <w:snapToGrid w:val="0"/>
              <w:ind w:right="153"/>
              <w:jc w:val="right"/>
              <w:rPr>
                <w:b/>
                <w:sz w:val="22"/>
              </w:rPr>
            </w:pPr>
            <w:r w:rsidRPr="00511A92">
              <w:rPr>
                <w:b/>
                <w:sz w:val="22"/>
              </w:rPr>
              <w:t xml:space="preserve"> €</w:t>
            </w:r>
          </w:p>
        </w:tc>
      </w:tr>
      <w:tr w:rsidR="00D55838" w14:paraId="0DE838E9" w14:textId="77777777" w:rsidTr="0079633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</w:tcPr>
          <w:p w14:paraId="19B5A971" w14:textId="77777777" w:rsidR="00D55838" w:rsidRDefault="00D55838" w:rsidP="0079633A">
            <w:pPr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</w:tcPr>
          <w:p w14:paraId="69321F0D" w14:textId="77777777" w:rsidR="00D55838" w:rsidRDefault="00D55838" w:rsidP="0079633A">
            <w:pPr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</w:tcPr>
          <w:p w14:paraId="42DE2F1B" w14:textId="77777777" w:rsidR="00D55838" w:rsidRDefault="00D55838" w:rsidP="0079633A">
            <w:pPr>
              <w:snapToGrid w:val="0"/>
              <w:spacing w:after="60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0289" w14:textId="77777777" w:rsidR="00D55838" w:rsidRDefault="00D55838" w:rsidP="0079633A">
            <w:pPr>
              <w:snapToGrid w:val="0"/>
              <w:spacing w:after="60"/>
              <w:rPr>
                <w:b/>
                <w:sz w:val="22"/>
              </w:rPr>
            </w:pPr>
          </w:p>
        </w:tc>
      </w:tr>
      <w:tr w:rsidR="00D55838" w14:paraId="2E41BDBC" w14:textId="77777777" w:rsidTr="0079633A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</w:tcPr>
          <w:p w14:paraId="20DBEEC8" w14:textId="77777777" w:rsidR="00D55838" w:rsidRDefault="00D55838" w:rsidP="0079633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64219C" w14:textId="77777777" w:rsidR="00D55838" w:rsidRDefault="00D55838" w:rsidP="0079633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</w:tcPr>
          <w:p w14:paraId="0C6A24EF" w14:textId="77777777" w:rsidR="00D55838" w:rsidRDefault="00D55838" w:rsidP="0079633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178E55" w14:textId="77777777" w:rsidR="00D55838" w:rsidRDefault="00D55838" w:rsidP="0079633A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431" w:type="dxa"/>
            <w:tcBorders>
              <w:left w:val="single" w:sz="4" w:space="0" w:color="000000"/>
            </w:tcBorders>
          </w:tcPr>
          <w:p w14:paraId="25BC44D9" w14:textId="77777777" w:rsidR="00D55838" w:rsidRDefault="00D55838" w:rsidP="0079633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A9F6DF" w14:textId="77777777" w:rsidR="00D55838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70B224" w14:textId="77777777" w:rsidR="00D55838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76EBC7C" w14:textId="77777777" w:rsidR="00D55838" w:rsidRDefault="00D55838" w:rsidP="0079633A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55838" w14:paraId="6B9B3D64" w14:textId="77777777" w:rsidTr="0079633A">
        <w:trPr>
          <w:jc w:val="center"/>
        </w:trPr>
        <w:tc>
          <w:tcPr>
            <w:tcW w:w="533" w:type="dxa"/>
            <w:tcBorders>
              <w:left w:val="single" w:sz="4" w:space="0" w:color="000000"/>
              <w:bottom w:val="single" w:sz="4" w:space="0" w:color="auto"/>
            </w:tcBorders>
          </w:tcPr>
          <w:p w14:paraId="2B18A339" w14:textId="77777777" w:rsidR="00D55838" w:rsidRDefault="00D55838" w:rsidP="0079633A">
            <w:pPr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B3A97F2" w14:textId="77777777" w:rsidR="00D55838" w:rsidRDefault="00D55838" w:rsidP="0079633A">
            <w:pPr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  <w:bottom w:val="single" w:sz="4" w:space="0" w:color="auto"/>
            </w:tcBorders>
          </w:tcPr>
          <w:p w14:paraId="41E421BD" w14:textId="77777777" w:rsidR="00D55838" w:rsidRDefault="00D55838" w:rsidP="0079633A">
            <w:pPr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7EF2F31" w14:textId="77777777" w:rsidR="00D55838" w:rsidRDefault="00D55838" w:rsidP="0079633A">
            <w:pPr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0,00</w:t>
            </w:r>
          </w:p>
        </w:tc>
        <w:tc>
          <w:tcPr>
            <w:tcW w:w="431" w:type="dxa"/>
            <w:tcBorders>
              <w:left w:val="single" w:sz="4" w:space="0" w:color="000000"/>
              <w:bottom w:val="single" w:sz="4" w:space="0" w:color="auto"/>
            </w:tcBorders>
          </w:tcPr>
          <w:p w14:paraId="5DF25B57" w14:textId="77777777" w:rsidR="00D55838" w:rsidRDefault="00D55838" w:rsidP="0079633A">
            <w:pPr>
              <w:snapToGrid w:val="0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5A71211" w14:textId="77777777" w:rsidR="00D55838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656CDA82" w14:textId="77777777" w:rsidR="00D55838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1C07A03E" w14:textId="77777777" w:rsidR="00D55838" w:rsidRDefault="00D55838" w:rsidP="0079633A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55838" w14:paraId="4CAA8D01" w14:textId="77777777" w:rsidTr="0079633A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F217C" w14:textId="77777777" w:rsidR="00D55838" w:rsidRDefault="00D55838" w:rsidP="0079633A">
            <w:pPr>
              <w:snapToGrid w:val="0"/>
              <w:rPr>
                <w:sz w:val="22"/>
              </w:rPr>
            </w:pPr>
            <w:r>
              <w:rPr>
                <w:b/>
                <w:sz w:val="22"/>
              </w:rPr>
              <w:t>Total autres 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7046B23" w14:textId="77777777" w:rsidR="00D55838" w:rsidRPr="009A21E3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3F8EF66E" w14:textId="77777777" w:rsidR="00D55838" w:rsidRPr="00640110" w:rsidRDefault="00D55838" w:rsidP="0079633A">
            <w:pPr>
              <w:snapToGrid w:val="0"/>
              <w:ind w:right="145"/>
              <w:jc w:val="right"/>
              <w:rPr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6A90B632" w14:textId="77777777" w:rsidR="00D55838" w:rsidRPr="006B5DE2" w:rsidRDefault="00D55838" w:rsidP="0079633A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  <w:tr w:rsidR="00D55838" w14:paraId="4E242C35" w14:textId="77777777" w:rsidTr="0079633A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04E55" w14:textId="77777777" w:rsidR="00D55838" w:rsidRDefault="00D55838" w:rsidP="0079633A">
            <w:pPr>
              <w:snapToGrid w:val="0"/>
              <w:rPr>
                <w:sz w:val="22"/>
              </w:rPr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2EF9ED18" w14:textId="77777777" w:rsidR="00D55838" w:rsidRPr="009A21E3" w:rsidRDefault="00D55838" w:rsidP="0079633A">
            <w:pPr>
              <w:snapToGrid w:val="0"/>
              <w:ind w:right="145"/>
              <w:jc w:val="right"/>
              <w:rPr>
                <w:b/>
                <w:sz w:val="22"/>
              </w:rPr>
            </w:pPr>
            <w:r w:rsidRPr="009A21E3">
              <w:rPr>
                <w:b/>
                <w:sz w:val="22"/>
              </w:rPr>
              <w:t xml:space="preserve"> €</w:t>
            </w: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5097FDE" w14:textId="77777777" w:rsidR="00D55838" w:rsidRPr="00640110" w:rsidRDefault="00D55838" w:rsidP="0079633A">
            <w:pPr>
              <w:snapToGrid w:val="0"/>
              <w:ind w:right="145"/>
              <w:jc w:val="right"/>
              <w:rPr>
                <w:sz w:val="22"/>
              </w:rPr>
            </w:pPr>
            <w:r w:rsidRPr="00640110">
              <w:rPr>
                <w:sz w:val="22"/>
              </w:rPr>
              <w:t>--,-- €</w:t>
            </w: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14:paraId="187B52CC" w14:textId="77777777" w:rsidR="00D55838" w:rsidRPr="006B5DE2" w:rsidRDefault="00D55838" w:rsidP="0079633A">
            <w:pPr>
              <w:snapToGrid w:val="0"/>
              <w:ind w:right="167"/>
              <w:jc w:val="right"/>
              <w:rPr>
                <w:b/>
                <w:sz w:val="22"/>
              </w:rPr>
            </w:pPr>
            <w:r w:rsidRPr="006B5DE2">
              <w:rPr>
                <w:b/>
                <w:sz w:val="22"/>
              </w:rPr>
              <w:t xml:space="preserve"> €</w:t>
            </w:r>
          </w:p>
        </w:tc>
      </w:tr>
    </w:tbl>
    <w:p w14:paraId="18BB1A86" w14:textId="77777777" w:rsidR="00EB109D" w:rsidRDefault="00EB109D">
      <w:pPr>
        <w:pStyle w:val="Standarduser"/>
        <w:rPr>
          <w:rFonts w:cs="Tahoma"/>
        </w:rPr>
      </w:pPr>
    </w:p>
    <w:p w14:paraId="21CE156F" w14:textId="77777777" w:rsidR="00EB109D" w:rsidRDefault="00EB109D">
      <w:pPr>
        <w:pStyle w:val="Standarduser"/>
      </w:pPr>
    </w:p>
    <w:p w14:paraId="7D87282E" w14:textId="77777777" w:rsidR="00EB109D" w:rsidRDefault="00EB109D">
      <w:pPr>
        <w:pStyle w:val="Standard"/>
      </w:pPr>
      <w:bookmarkStart w:id="10" w:name="Reference_doc_21"/>
      <w:bookmarkStart w:id="11" w:name="A1_p7_a1"/>
      <w:bookmarkStart w:id="12" w:name="A2A_1_so_a"/>
      <w:bookmarkStart w:id="13" w:name="A3A_2B_p1A_a"/>
      <w:bookmarkStart w:id="14" w:name="A3A_2B_p2L_b"/>
      <w:bookmarkEnd w:id="10"/>
      <w:bookmarkEnd w:id="11"/>
      <w:bookmarkEnd w:id="12"/>
      <w:bookmarkEnd w:id="13"/>
      <w:bookmarkEnd w:id="14"/>
    </w:p>
    <w:sectPr w:rsidR="00EB109D" w:rsidSect="00156E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134" w:bottom="1276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00A71" w14:textId="77777777" w:rsidR="00ED7292" w:rsidRDefault="00ED7292">
      <w:r>
        <w:separator/>
      </w:r>
    </w:p>
  </w:endnote>
  <w:endnote w:type="continuationSeparator" w:id="0">
    <w:p w14:paraId="4CA3B572" w14:textId="77777777" w:rsidR="00ED7292" w:rsidRDefault="00ED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Segoe UI Symbol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, Symbol">
    <w:altName w:val="Wingdings"/>
    <w:charset w:val="02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C6424" w14:textId="77777777" w:rsidR="00AD688E" w:rsidRDefault="00AD688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A4AB2" w14:textId="62F61216" w:rsidR="00D266B8" w:rsidRDefault="00A20DD1">
    <w:pPr>
      <w:pStyle w:val="Pieddepage"/>
      <w:tabs>
        <w:tab w:val="clear" w:pos="4536"/>
      </w:tabs>
      <w:jc w:val="left"/>
    </w:pPr>
    <w:r w:rsidRPr="00A20DD1">
      <w:rPr>
        <w:kern w:val="0"/>
        <w:sz w:val="18"/>
      </w:rPr>
      <w:t>SNIA_PAI-AG_MAPA_25-0</w:t>
    </w:r>
    <w:r w:rsidR="0030052F">
      <w:rPr>
        <w:kern w:val="0"/>
        <w:sz w:val="18"/>
      </w:rPr>
      <w:t>4</w:t>
    </w:r>
    <w:r w:rsidR="00BC2948">
      <w:rPr>
        <w:kern w:val="0"/>
        <w:sz w:val="18"/>
      </w:rPr>
      <w:t>8</w:t>
    </w:r>
    <w:r w:rsidR="00156EEC">
      <w:rPr>
        <w:kern w:val="0"/>
        <w:sz w:val="18"/>
      </w:rPr>
      <w:t>_</w:t>
    </w:r>
    <w:r w:rsidR="00365B3E">
      <w:rPr>
        <w:kern w:val="0"/>
        <w:sz w:val="18"/>
      </w:rPr>
      <w:t>AE_</w:t>
    </w:r>
    <w:r w:rsidR="0030052F">
      <w:rPr>
        <w:kern w:val="0"/>
        <w:sz w:val="18"/>
      </w:rPr>
      <w:t>V</w:t>
    </w:r>
    <w:ins w:id="16" w:author="Denis Bar" w:date="2026-02-18T11:12:00Z" w16du:dateUtc="2026-02-18T10:12:00Z">
      <w:r w:rsidR="00AD688E">
        <w:rPr>
          <w:kern w:val="0"/>
          <w:sz w:val="18"/>
        </w:rPr>
        <w:t>1.0</w:t>
      </w:r>
    </w:ins>
    <w:del w:id="17" w:author="Denis Bar" w:date="2026-02-18T11:12:00Z" w16du:dateUtc="2026-02-18T10:12:00Z">
      <w:r w:rsidR="0030052F" w:rsidDel="00AD688E">
        <w:rPr>
          <w:kern w:val="0"/>
          <w:sz w:val="18"/>
        </w:rPr>
        <w:delText>0.</w:delText>
      </w:r>
      <w:r w:rsidR="004546F7" w:rsidDel="00AD688E">
        <w:rPr>
          <w:kern w:val="0"/>
          <w:sz w:val="18"/>
        </w:rPr>
        <w:delText>4</w:delText>
      </w:r>
    </w:del>
    <w:r w:rsidR="00D55D27">
      <w:rPr>
        <w:sz w:val="18"/>
      </w:rPr>
      <w:tab/>
    </w:r>
    <w:r w:rsidR="00D55D27">
      <w:fldChar w:fldCharType="begin"/>
    </w:r>
    <w:r w:rsidR="00D55D27">
      <w:instrText xml:space="preserve"> PAGE </w:instrText>
    </w:r>
    <w:r w:rsidR="00D55D27">
      <w:fldChar w:fldCharType="separate"/>
    </w:r>
    <w:r w:rsidR="00D55D27">
      <w:t>5</w:t>
    </w:r>
    <w:r w:rsidR="00D55D27">
      <w:fldChar w:fldCharType="end"/>
    </w:r>
    <w:r w:rsidR="00D55D27">
      <w:t xml:space="preserve"> / </w:t>
    </w:r>
    <w:r w:rsidR="00D266B8">
      <w:fldChar w:fldCharType="begin"/>
    </w:r>
    <w:r w:rsidR="00D266B8">
      <w:instrText xml:space="preserve"> NUMPAGES </w:instrText>
    </w:r>
    <w:r w:rsidR="00D266B8">
      <w:fldChar w:fldCharType="separate"/>
    </w:r>
    <w:r w:rsidR="00D55D27">
      <w:t>17</w:t>
    </w:r>
    <w:r w:rsidR="00D266B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EC814" w14:textId="10529348" w:rsidR="00D266B8" w:rsidRDefault="00266DB5">
    <w:pPr>
      <w:pStyle w:val="Pieddepage"/>
      <w:tabs>
        <w:tab w:val="clear" w:pos="9072"/>
        <w:tab w:val="right" w:pos="9636"/>
      </w:tabs>
    </w:pPr>
    <w:bookmarkStart w:id="18" w:name="Version_1"/>
    <w:bookmarkEnd w:id="18"/>
    <w:r>
      <w:rPr>
        <w:kern w:val="0"/>
        <w:sz w:val="18"/>
      </w:rPr>
      <w:t xml:space="preserve">DCE n° </w:t>
    </w:r>
    <w:r w:rsidR="00A20DD1" w:rsidRPr="00A20DD1">
      <w:rPr>
        <w:kern w:val="0"/>
        <w:sz w:val="18"/>
      </w:rPr>
      <w:t>SNIA_PAI-AG_MAPA_25-044</w:t>
    </w:r>
    <w:r w:rsidR="00D55D27">
      <w:tab/>
    </w:r>
    <w:r w:rsidR="00D55D2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A1962" w14:textId="77777777" w:rsidR="00ED7292" w:rsidRDefault="00ED7292">
      <w:r>
        <w:rPr>
          <w:color w:val="000000"/>
        </w:rPr>
        <w:separator/>
      </w:r>
    </w:p>
  </w:footnote>
  <w:footnote w:type="continuationSeparator" w:id="0">
    <w:p w14:paraId="2F495A74" w14:textId="77777777" w:rsidR="00ED7292" w:rsidRDefault="00ED7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615BA" w14:textId="77777777" w:rsidR="00AD688E" w:rsidRDefault="00AD688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60AEC" w14:textId="77777777" w:rsidR="00D266B8" w:rsidRDefault="00D266B8">
    <w:pPr>
      <w:pStyle w:val="En-tte"/>
      <w:tabs>
        <w:tab w:val="clear" w:pos="4536"/>
      </w:tabs>
      <w:jc w:val="right"/>
    </w:pPr>
    <w:bookmarkStart w:id="15" w:name="Reference_doc_2"/>
    <w:bookmarkEnd w:id="1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58D1C" w14:textId="77777777" w:rsidR="00D266B8" w:rsidRDefault="00D266B8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D11D6"/>
    <w:multiLevelType w:val="multilevel"/>
    <w:tmpl w:val="CA3AAF5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EE10D5E"/>
    <w:multiLevelType w:val="multilevel"/>
    <w:tmpl w:val="E460EC2E"/>
    <w:styleLink w:val="WWNum1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" w15:restartNumberingAfterBreak="0">
    <w:nsid w:val="11FE7749"/>
    <w:multiLevelType w:val="hybridMultilevel"/>
    <w:tmpl w:val="FE188E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107B5"/>
    <w:multiLevelType w:val="hybridMultilevel"/>
    <w:tmpl w:val="D7DA7C98"/>
    <w:lvl w:ilvl="0" w:tplc="0040E4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3BE"/>
    <w:multiLevelType w:val="multilevel"/>
    <w:tmpl w:val="3952721A"/>
    <w:styleLink w:val="WWNum9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236046FE"/>
    <w:multiLevelType w:val="multilevel"/>
    <w:tmpl w:val="6B76F27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6" w15:restartNumberingAfterBreak="0">
    <w:nsid w:val="278E2032"/>
    <w:multiLevelType w:val="hybridMultilevel"/>
    <w:tmpl w:val="8D50B3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996350"/>
    <w:multiLevelType w:val="multilevel"/>
    <w:tmpl w:val="9238EA0E"/>
    <w:styleLink w:val="WWNum5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2F30734A"/>
    <w:multiLevelType w:val="hybridMultilevel"/>
    <w:tmpl w:val="61300760"/>
    <w:lvl w:ilvl="0" w:tplc="D29C210A">
      <w:numFmt w:val="bullet"/>
      <w:lvlText w:val="-"/>
      <w:lvlJc w:val="left"/>
      <w:pPr>
        <w:ind w:left="720" w:hanging="360"/>
      </w:pPr>
      <w:rPr>
        <w:rFonts w:ascii="Liberation Sans" w:eastAsia="Times New Roman" w:hAnsi="Liberation Sans" w:cs="Liberatio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405BC"/>
    <w:multiLevelType w:val="multilevel"/>
    <w:tmpl w:val="4E406020"/>
    <w:styleLink w:val="WWNum1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0" w15:restartNumberingAfterBreak="0">
    <w:nsid w:val="32040AD1"/>
    <w:multiLevelType w:val="multilevel"/>
    <w:tmpl w:val="6CD24272"/>
    <w:styleLink w:val="WWNum13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1" w15:restartNumberingAfterBreak="0">
    <w:nsid w:val="345672A4"/>
    <w:multiLevelType w:val="multilevel"/>
    <w:tmpl w:val="788E6994"/>
    <w:styleLink w:val="WWNum7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3C141A31"/>
    <w:multiLevelType w:val="multilevel"/>
    <w:tmpl w:val="1956364C"/>
    <w:styleLink w:val="WWNum4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3" w15:restartNumberingAfterBreak="0">
    <w:nsid w:val="4F83225D"/>
    <w:multiLevelType w:val="multilevel"/>
    <w:tmpl w:val="F26CCDAC"/>
    <w:styleLink w:val="WWNum1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4" w15:restartNumberingAfterBreak="0">
    <w:nsid w:val="541575FF"/>
    <w:multiLevelType w:val="multilevel"/>
    <w:tmpl w:val="05F25492"/>
    <w:styleLink w:val="WWNum10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5" w15:restartNumberingAfterBreak="0">
    <w:nsid w:val="59A85086"/>
    <w:multiLevelType w:val="multilevel"/>
    <w:tmpl w:val="F9BE9F3A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2D6009C"/>
    <w:multiLevelType w:val="multilevel"/>
    <w:tmpl w:val="07F22E0E"/>
    <w:styleLink w:val="WWNum8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7" w15:restartNumberingAfterBreak="0">
    <w:nsid w:val="63ED3E2F"/>
    <w:multiLevelType w:val="multilevel"/>
    <w:tmpl w:val="B85AD596"/>
    <w:styleLink w:val="WWNum3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8" w15:restartNumberingAfterBreak="0">
    <w:nsid w:val="67921FEB"/>
    <w:multiLevelType w:val="hybridMultilevel"/>
    <w:tmpl w:val="660C5766"/>
    <w:lvl w:ilvl="0" w:tplc="23EA1F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60056"/>
    <w:multiLevelType w:val="hybridMultilevel"/>
    <w:tmpl w:val="CB088300"/>
    <w:lvl w:ilvl="0" w:tplc="B9BA826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157D8"/>
    <w:multiLevelType w:val="multilevel"/>
    <w:tmpl w:val="8DB24AEA"/>
    <w:styleLink w:val="WWNum6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1" w15:restartNumberingAfterBreak="0">
    <w:nsid w:val="6EF15D5D"/>
    <w:multiLevelType w:val="multilevel"/>
    <w:tmpl w:val="F7E6CBDA"/>
    <w:styleLink w:val="WWNum11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22" w15:restartNumberingAfterBreak="0">
    <w:nsid w:val="78535DAD"/>
    <w:multiLevelType w:val="multilevel"/>
    <w:tmpl w:val="09A8DFF2"/>
    <w:styleLink w:val="WWNum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num w:numId="1" w16cid:durableId="175192092">
    <w:abstractNumId w:val="13"/>
  </w:num>
  <w:num w:numId="2" w16cid:durableId="999969678">
    <w:abstractNumId w:val="22"/>
  </w:num>
  <w:num w:numId="3" w16cid:durableId="881870194">
    <w:abstractNumId w:val="17"/>
  </w:num>
  <w:num w:numId="4" w16cid:durableId="1552957000">
    <w:abstractNumId w:val="12"/>
  </w:num>
  <w:num w:numId="5" w16cid:durableId="417097006">
    <w:abstractNumId w:val="7"/>
  </w:num>
  <w:num w:numId="6" w16cid:durableId="783230420">
    <w:abstractNumId w:val="20"/>
  </w:num>
  <w:num w:numId="7" w16cid:durableId="675376345">
    <w:abstractNumId w:val="11"/>
  </w:num>
  <w:num w:numId="8" w16cid:durableId="160246214">
    <w:abstractNumId w:val="16"/>
  </w:num>
  <w:num w:numId="9" w16cid:durableId="2044743076">
    <w:abstractNumId w:val="4"/>
  </w:num>
  <w:num w:numId="10" w16cid:durableId="1112672276">
    <w:abstractNumId w:val="14"/>
  </w:num>
  <w:num w:numId="11" w16cid:durableId="1901017737">
    <w:abstractNumId w:val="21"/>
  </w:num>
  <w:num w:numId="12" w16cid:durableId="105733115">
    <w:abstractNumId w:val="1"/>
  </w:num>
  <w:num w:numId="13" w16cid:durableId="1001547567">
    <w:abstractNumId w:val="10"/>
  </w:num>
  <w:num w:numId="14" w16cid:durableId="2042126082">
    <w:abstractNumId w:val="9"/>
  </w:num>
  <w:num w:numId="15" w16cid:durableId="1697461830">
    <w:abstractNumId w:val="15"/>
  </w:num>
  <w:num w:numId="16" w16cid:durableId="88158121">
    <w:abstractNumId w:val="5"/>
  </w:num>
  <w:num w:numId="17" w16cid:durableId="190999318">
    <w:abstractNumId w:val="5"/>
    <w:lvlOverride w:ilvl="0">
      <w:startOverride w:val="1"/>
    </w:lvlOverride>
  </w:num>
  <w:num w:numId="18" w16cid:durableId="754470973">
    <w:abstractNumId w:val="0"/>
  </w:num>
  <w:num w:numId="19" w16cid:durableId="378093821">
    <w:abstractNumId w:val="13"/>
  </w:num>
  <w:num w:numId="20" w16cid:durableId="33314883">
    <w:abstractNumId w:val="22"/>
  </w:num>
  <w:num w:numId="21" w16cid:durableId="1632200738">
    <w:abstractNumId w:val="17"/>
  </w:num>
  <w:num w:numId="22" w16cid:durableId="1576891596">
    <w:abstractNumId w:val="12"/>
  </w:num>
  <w:num w:numId="23" w16cid:durableId="1416974035">
    <w:abstractNumId w:val="6"/>
  </w:num>
  <w:num w:numId="24" w16cid:durableId="946888934">
    <w:abstractNumId w:val="2"/>
  </w:num>
  <w:num w:numId="25" w16cid:durableId="1394618750">
    <w:abstractNumId w:val="19"/>
  </w:num>
  <w:num w:numId="26" w16cid:durableId="1362513038">
    <w:abstractNumId w:val="8"/>
  </w:num>
  <w:num w:numId="27" w16cid:durableId="401758817">
    <w:abstractNumId w:val="3"/>
  </w:num>
  <w:num w:numId="28" w16cid:durableId="2106146002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enis Bar">
    <w15:presenceInfo w15:providerId="AD" w15:userId="S::denis.bar@aviation-civile.gouv.fr::a1bbc005-1b48-4e97-839e-5e2514b740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09D"/>
    <w:rsid w:val="00000936"/>
    <w:rsid w:val="00004AE0"/>
    <w:rsid w:val="000205BA"/>
    <w:rsid w:val="000278B6"/>
    <w:rsid w:val="0003672D"/>
    <w:rsid w:val="00046E19"/>
    <w:rsid w:val="00071CEA"/>
    <w:rsid w:val="00094F6E"/>
    <w:rsid w:val="000A76B6"/>
    <w:rsid w:val="000B5D1D"/>
    <w:rsid w:val="000C2ED3"/>
    <w:rsid w:val="00156EEC"/>
    <w:rsid w:val="00175F8E"/>
    <w:rsid w:val="00183610"/>
    <w:rsid w:val="00192723"/>
    <w:rsid w:val="001A2FF8"/>
    <w:rsid w:val="001E5E0D"/>
    <w:rsid w:val="002554E2"/>
    <w:rsid w:val="00266DB5"/>
    <w:rsid w:val="00271594"/>
    <w:rsid w:val="00297410"/>
    <w:rsid w:val="002B5E07"/>
    <w:rsid w:val="002B7195"/>
    <w:rsid w:val="002F36DF"/>
    <w:rsid w:val="0030052F"/>
    <w:rsid w:val="003329AD"/>
    <w:rsid w:val="00365B3E"/>
    <w:rsid w:val="003665AA"/>
    <w:rsid w:val="003834F4"/>
    <w:rsid w:val="003971C2"/>
    <w:rsid w:val="003A7136"/>
    <w:rsid w:val="003B1959"/>
    <w:rsid w:val="003C49B7"/>
    <w:rsid w:val="003D5B9A"/>
    <w:rsid w:val="003F2F13"/>
    <w:rsid w:val="0044027B"/>
    <w:rsid w:val="004546F7"/>
    <w:rsid w:val="004C130A"/>
    <w:rsid w:val="005129D1"/>
    <w:rsid w:val="00532211"/>
    <w:rsid w:val="00552DFC"/>
    <w:rsid w:val="00604210"/>
    <w:rsid w:val="0062104B"/>
    <w:rsid w:val="00627C9D"/>
    <w:rsid w:val="00636778"/>
    <w:rsid w:val="00643C3F"/>
    <w:rsid w:val="006674DC"/>
    <w:rsid w:val="00674529"/>
    <w:rsid w:val="006860D2"/>
    <w:rsid w:val="00691572"/>
    <w:rsid w:val="0069285C"/>
    <w:rsid w:val="006C5AA9"/>
    <w:rsid w:val="006E4647"/>
    <w:rsid w:val="006E4713"/>
    <w:rsid w:val="006F043D"/>
    <w:rsid w:val="0075425F"/>
    <w:rsid w:val="00761D87"/>
    <w:rsid w:val="007A4F2C"/>
    <w:rsid w:val="007A52C7"/>
    <w:rsid w:val="00804836"/>
    <w:rsid w:val="00817A2C"/>
    <w:rsid w:val="00845817"/>
    <w:rsid w:val="008517B3"/>
    <w:rsid w:val="00854B05"/>
    <w:rsid w:val="00861E10"/>
    <w:rsid w:val="00862C64"/>
    <w:rsid w:val="00894813"/>
    <w:rsid w:val="008D2D4D"/>
    <w:rsid w:val="008E2D12"/>
    <w:rsid w:val="008E6CEF"/>
    <w:rsid w:val="008F513F"/>
    <w:rsid w:val="008F67DF"/>
    <w:rsid w:val="009344F0"/>
    <w:rsid w:val="00960FFF"/>
    <w:rsid w:val="00963497"/>
    <w:rsid w:val="009667E9"/>
    <w:rsid w:val="00967E58"/>
    <w:rsid w:val="00971976"/>
    <w:rsid w:val="00994722"/>
    <w:rsid w:val="009A2F8B"/>
    <w:rsid w:val="009B5933"/>
    <w:rsid w:val="009D3A05"/>
    <w:rsid w:val="009E1A47"/>
    <w:rsid w:val="00A0164A"/>
    <w:rsid w:val="00A04710"/>
    <w:rsid w:val="00A1287F"/>
    <w:rsid w:val="00A20DD1"/>
    <w:rsid w:val="00A2502A"/>
    <w:rsid w:val="00A25378"/>
    <w:rsid w:val="00A253F3"/>
    <w:rsid w:val="00A55C1A"/>
    <w:rsid w:val="00A64A8D"/>
    <w:rsid w:val="00A71477"/>
    <w:rsid w:val="00A71923"/>
    <w:rsid w:val="00AB1E36"/>
    <w:rsid w:val="00AB34A5"/>
    <w:rsid w:val="00AD688E"/>
    <w:rsid w:val="00AD71EF"/>
    <w:rsid w:val="00AE1E0F"/>
    <w:rsid w:val="00B0459E"/>
    <w:rsid w:val="00B118F9"/>
    <w:rsid w:val="00B1429D"/>
    <w:rsid w:val="00B25606"/>
    <w:rsid w:val="00B76A3B"/>
    <w:rsid w:val="00B848CA"/>
    <w:rsid w:val="00BC2948"/>
    <w:rsid w:val="00BE0E71"/>
    <w:rsid w:val="00BF4233"/>
    <w:rsid w:val="00C01FD7"/>
    <w:rsid w:val="00C246EC"/>
    <w:rsid w:val="00C5748B"/>
    <w:rsid w:val="00C602AE"/>
    <w:rsid w:val="00C820AD"/>
    <w:rsid w:val="00CB40C7"/>
    <w:rsid w:val="00CC7702"/>
    <w:rsid w:val="00CE49A5"/>
    <w:rsid w:val="00CF082A"/>
    <w:rsid w:val="00D02163"/>
    <w:rsid w:val="00D266B8"/>
    <w:rsid w:val="00D26959"/>
    <w:rsid w:val="00D274E7"/>
    <w:rsid w:val="00D43755"/>
    <w:rsid w:val="00D52D08"/>
    <w:rsid w:val="00D55838"/>
    <w:rsid w:val="00D55D27"/>
    <w:rsid w:val="00D656FD"/>
    <w:rsid w:val="00D72364"/>
    <w:rsid w:val="00D90A67"/>
    <w:rsid w:val="00D9335F"/>
    <w:rsid w:val="00DC1F11"/>
    <w:rsid w:val="00E00670"/>
    <w:rsid w:val="00E132FE"/>
    <w:rsid w:val="00E52A09"/>
    <w:rsid w:val="00E57E82"/>
    <w:rsid w:val="00E60361"/>
    <w:rsid w:val="00EB0940"/>
    <w:rsid w:val="00EB109D"/>
    <w:rsid w:val="00EC7A9C"/>
    <w:rsid w:val="00ED7292"/>
    <w:rsid w:val="00EE05A1"/>
    <w:rsid w:val="00EE7C1E"/>
    <w:rsid w:val="00EF1B8C"/>
    <w:rsid w:val="00F06092"/>
    <w:rsid w:val="00F51015"/>
    <w:rsid w:val="00F61201"/>
    <w:rsid w:val="00F7155D"/>
    <w:rsid w:val="00F8062F"/>
    <w:rsid w:val="00F85B5B"/>
    <w:rsid w:val="00FA0868"/>
    <w:rsid w:val="00FA5E77"/>
    <w:rsid w:val="00FC2D98"/>
    <w:rsid w:val="00FC5D51"/>
    <w:rsid w:val="00FD1CD2"/>
    <w:rsid w:val="00FF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303555"/>
  <w15:docId w15:val="{7A6C8F81-54EA-4CB1-B340-B93DC1A0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Standard"/>
    <w:uiPriority w:val="9"/>
    <w:qFormat/>
    <w:pPr>
      <w:keepNext/>
      <w:shd w:val="clear" w:color="auto" w:fill="CCCCCC"/>
      <w:spacing w:before="600" w:after="240"/>
      <w:ind w:left="-284"/>
      <w:outlineLvl w:val="0"/>
    </w:pPr>
    <w:rPr>
      <w:b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spacing w:before="240" w:after="120"/>
      <w:ind w:left="-284"/>
      <w:outlineLvl w:val="1"/>
    </w:pPr>
    <w:rPr>
      <w:b/>
      <w:sz w:val="28"/>
      <w:u w:val="single"/>
    </w:rPr>
  </w:style>
  <w:style w:type="paragraph" w:styleId="Titre3">
    <w:name w:val="heading 3"/>
    <w:basedOn w:val="Titre2"/>
    <w:next w:val="Standard"/>
    <w:uiPriority w:val="9"/>
    <w:semiHidden/>
    <w:unhideWhenUsed/>
    <w:qFormat/>
    <w:pPr>
      <w:outlineLvl w:val="2"/>
    </w:pPr>
    <w:rPr>
      <w:b w:val="0"/>
      <w:sz w:val="24"/>
    </w:rPr>
  </w:style>
  <w:style w:type="paragraph" w:styleId="Titre5">
    <w:name w:val="heading 5"/>
    <w:basedOn w:val="Standard"/>
    <w:next w:val="Standard"/>
    <w:uiPriority w:val="9"/>
    <w:semiHidden/>
    <w:unhideWhenUsed/>
    <w:qFormat/>
    <w:pPr>
      <w:shd w:val="clear" w:color="auto" w:fill="CCCCCC"/>
      <w:spacing w:before="601" w:after="238"/>
      <w:ind w:left="-283"/>
      <w:outlineLvl w:val="4"/>
    </w:pPr>
    <w:rPr>
      <w:b/>
      <w:sz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widowControl/>
      <w:jc w:val="both"/>
    </w:pPr>
    <w:rPr>
      <w:rFonts w:eastAsia="Times New Roman" w:cs="Times New Roman"/>
      <w:szCs w:val="20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Liste">
    <w:name w:val="List"/>
    <w:basedOn w:val="Textbody"/>
    <w:rPr>
      <w:rFonts w:cs="Tahoma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  <w:rPr>
      <w:sz w:val="18"/>
    </w:rPr>
  </w:style>
  <w:style w:type="paragraph" w:styleId="Pieddepag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user"/>
    <w:pPr>
      <w:spacing w:before="120" w:after="120"/>
    </w:pPr>
    <w:rPr>
      <w:i/>
      <w:iCs/>
      <w:sz w:val="20"/>
      <w:szCs w:val="20"/>
    </w:rPr>
  </w:style>
  <w:style w:type="paragraph" w:customStyle="1" w:styleId="Footnote">
    <w:name w:val="Footnote"/>
    <w:basedOn w:val="Standard"/>
    <w:pPr>
      <w:widowControl w:val="0"/>
    </w:pPr>
    <w:rPr>
      <w:color w:val="000000"/>
      <w:sz w:val="18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Reponses">
    <w:name w:val="Reponses"/>
    <w:basedOn w:val="Standard"/>
    <w:pPr>
      <w:ind w:left="567" w:right="567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Null">
    <w:name w:val="Null"/>
    <w:basedOn w:val="Standard"/>
    <w:rPr>
      <w:sz w:val="2"/>
    </w:r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DocumentMap">
    <w:name w:val="DocumentMap"/>
    <w:rPr>
      <w:rFonts w:eastAsia="Arial Unicode MS" w:cs="Times New Roman"/>
    </w:rPr>
  </w:style>
  <w:style w:type="paragraph" w:customStyle="1" w:styleId="Standarduser">
    <w:name w:val="Standard (user)"/>
    <w:pPr>
      <w:widowControl/>
      <w:jc w:val="both"/>
    </w:pPr>
    <w:rPr>
      <w:rFonts w:eastAsia="Arial Unicode MS" w:cs="Times New Roman"/>
    </w:rPr>
  </w:style>
  <w:style w:type="paragraph" w:customStyle="1" w:styleId="Paragraphe">
    <w:name w:val="Paragraphe"/>
    <w:basedOn w:val="Standarduser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Textbodyuser">
    <w:name w:val="Text body (user)"/>
    <w:basedOn w:val="Standarduser"/>
    <w:pPr>
      <w:spacing w:after="120"/>
    </w:pPr>
  </w:style>
  <w:style w:type="paragraph" w:customStyle="1" w:styleId="Contents1user">
    <w:name w:val="Contents 1 (user)"/>
    <w:basedOn w:val="Index"/>
    <w:pPr>
      <w:tabs>
        <w:tab w:val="right" w:leader="dot" w:pos="9637"/>
      </w:tabs>
      <w:spacing w:before="170"/>
    </w:pPr>
  </w:style>
  <w:style w:type="paragraph" w:customStyle="1" w:styleId="Contents2user">
    <w:name w:val="Contents 2 (user)"/>
    <w:basedOn w:val="Index"/>
    <w:pPr>
      <w:tabs>
        <w:tab w:val="right" w:leader="dot" w:pos="9920"/>
      </w:tabs>
      <w:ind w:left="283"/>
    </w:pPr>
  </w:style>
  <w:style w:type="paragraph" w:customStyle="1" w:styleId="Contents3user">
    <w:name w:val="Contents 3 (user)"/>
    <w:basedOn w:val="Index"/>
    <w:pPr>
      <w:tabs>
        <w:tab w:val="right" w:leader="dot" w:pos="10203"/>
      </w:tabs>
      <w:spacing w:before="170"/>
      <w:ind w:left="566"/>
    </w:pPr>
  </w:style>
  <w:style w:type="paragraph" w:customStyle="1" w:styleId="Contents4user">
    <w:name w:val="Contents 4 (user)"/>
    <w:basedOn w:val="Index"/>
    <w:pPr>
      <w:tabs>
        <w:tab w:val="right" w:leader="dot" w:pos="10486"/>
      </w:tabs>
      <w:spacing w:before="170"/>
      <w:ind w:left="849"/>
    </w:pPr>
  </w:style>
  <w:style w:type="paragraph" w:customStyle="1" w:styleId="Contents5user">
    <w:name w:val="Contents 5 (user)"/>
    <w:basedOn w:val="Index"/>
    <w:pPr>
      <w:tabs>
        <w:tab w:val="right" w:leader="dot" w:pos="10769"/>
      </w:tabs>
      <w:spacing w:before="170"/>
      <w:ind w:left="1132"/>
    </w:pPr>
  </w:style>
  <w:style w:type="paragraph" w:customStyle="1" w:styleId="Contents6user">
    <w:name w:val="Contents 6 (user)"/>
    <w:basedOn w:val="Index"/>
    <w:pPr>
      <w:tabs>
        <w:tab w:val="right" w:leader="dot" w:pos="11052"/>
      </w:tabs>
      <w:spacing w:before="170"/>
      <w:ind w:left="1415"/>
    </w:pPr>
  </w:style>
  <w:style w:type="paragraph" w:customStyle="1" w:styleId="Reponse">
    <w:name w:val="Reponse"/>
    <w:basedOn w:val="Standarduser"/>
    <w:pPr>
      <w:ind w:left="567" w:right="567"/>
    </w:pPr>
  </w:style>
  <w:style w:type="paragraph" w:styleId="Rvision">
    <w:name w:val="Revision"/>
    <w:pPr>
      <w:widowControl/>
      <w:textAlignment w:val="auto"/>
    </w:pPr>
    <w:rPr>
      <w:rFonts w:eastAsia="Arial Unicode MS" w:cs="Times New Roman"/>
    </w:rPr>
  </w:style>
  <w:style w:type="paragraph" w:styleId="Commentaire">
    <w:name w:val="annotation text"/>
    <w:basedOn w:val="Standard"/>
    <w:rPr>
      <w:sz w:val="20"/>
    </w:rPr>
  </w:style>
  <w:style w:type="paragraph" w:styleId="Objetducommentaire">
    <w:name w:val="annotation subject"/>
    <w:basedOn w:val="Commentaire"/>
    <w:rPr>
      <w:b/>
      <w:bCs/>
    </w:rPr>
  </w:style>
  <w:style w:type="character" w:customStyle="1" w:styleId="FootnoteSymbol">
    <w:name w:val="Footnote Symbol"/>
    <w:basedOn w:val="Policepardfaut"/>
    <w:rPr>
      <w:rFonts w:ascii="Times New Roman" w:eastAsia="Times New Roman" w:hAnsi="Times New Roman" w:cs="Times New Roman"/>
      <w:position w:val="0"/>
      <w:sz w:val="18"/>
      <w:vertAlign w:val="superscript"/>
    </w:rPr>
  </w:style>
  <w:style w:type="character" w:styleId="Numrodepage">
    <w:name w:val="page number"/>
    <w:basedOn w:val="Policepardfaut"/>
  </w:style>
  <w:style w:type="character" w:customStyle="1" w:styleId="Bullet20Symbols">
    <w:name w:val="Bullet_20_Symbols"/>
  </w:style>
  <w:style w:type="character" w:customStyle="1" w:styleId="Titre2Car">
    <w:name w:val="Titre 2 Car"/>
    <w:basedOn w:val="Policepardfaut"/>
    <w:rPr>
      <w:b/>
      <w:bCs/>
      <w:i/>
      <w:iCs/>
      <w:sz w:val="28"/>
      <w:szCs w:val="28"/>
      <w:u w:val="single"/>
    </w:rPr>
  </w:style>
  <w:style w:type="character" w:customStyle="1" w:styleId="Titre1Car">
    <w:name w:val="Titre 1 Car"/>
    <w:basedOn w:val="Policepardfaut"/>
    <w:rPr>
      <w:sz w:val="28"/>
      <w:shd w:val="clear" w:color="auto" w:fill="CCCCCC"/>
    </w:rPr>
  </w:style>
  <w:style w:type="character" w:customStyle="1" w:styleId="Titre3Car">
    <w:name w:val="Titre 3 Car"/>
    <w:basedOn w:val="Policepardfaut"/>
    <w:rPr>
      <w:b/>
      <w:bCs/>
      <w:sz w:val="28"/>
      <w:szCs w:val="28"/>
    </w:rPr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Internetlinkuser">
    <w:name w:val="Internet link (user)"/>
    <w:rPr>
      <w:color w:val="000080"/>
      <w:u w:val="single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styleId="Marquedecommentaire">
    <w:name w:val="annotation reference"/>
    <w:basedOn w:val="Policepardfaut"/>
    <w:rPr>
      <w:sz w:val="16"/>
      <w:szCs w:val="16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numbering" w:customStyle="1" w:styleId="WWNum1">
    <w:name w:val="WWNum1"/>
    <w:basedOn w:val="Aucuneliste"/>
    <w:pPr>
      <w:numPr>
        <w:numId w:val="1"/>
      </w:numPr>
    </w:pPr>
  </w:style>
  <w:style w:type="numbering" w:customStyle="1" w:styleId="WWNum2">
    <w:name w:val="WWNum2"/>
    <w:basedOn w:val="Aucuneliste"/>
    <w:pPr>
      <w:numPr>
        <w:numId w:val="2"/>
      </w:numPr>
    </w:pPr>
  </w:style>
  <w:style w:type="numbering" w:customStyle="1" w:styleId="WWNum3">
    <w:name w:val="WWNum3"/>
    <w:basedOn w:val="Aucuneliste"/>
    <w:pPr>
      <w:numPr>
        <w:numId w:val="3"/>
      </w:numPr>
    </w:pPr>
  </w:style>
  <w:style w:type="numbering" w:customStyle="1" w:styleId="WWNum4">
    <w:name w:val="WWNum4"/>
    <w:basedOn w:val="Aucuneliste"/>
    <w:pPr>
      <w:numPr>
        <w:numId w:val="4"/>
      </w:numPr>
    </w:pPr>
  </w:style>
  <w:style w:type="numbering" w:customStyle="1" w:styleId="WWNum5">
    <w:name w:val="WWNum5"/>
    <w:basedOn w:val="Aucuneliste"/>
    <w:pPr>
      <w:numPr>
        <w:numId w:val="5"/>
      </w:numPr>
    </w:pPr>
  </w:style>
  <w:style w:type="numbering" w:customStyle="1" w:styleId="WWNum6">
    <w:name w:val="WWNum6"/>
    <w:basedOn w:val="Aucuneliste"/>
    <w:pPr>
      <w:numPr>
        <w:numId w:val="6"/>
      </w:numPr>
    </w:pPr>
  </w:style>
  <w:style w:type="numbering" w:customStyle="1" w:styleId="WWNum7">
    <w:name w:val="WWNum7"/>
    <w:basedOn w:val="Aucuneliste"/>
    <w:pPr>
      <w:numPr>
        <w:numId w:val="7"/>
      </w:numPr>
    </w:pPr>
  </w:style>
  <w:style w:type="numbering" w:customStyle="1" w:styleId="WWNum8">
    <w:name w:val="WWNum8"/>
    <w:basedOn w:val="Aucuneliste"/>
    <w:pPr>
      <w:numPr>
        <w:numId w:val="8"/>
      </w:numPr>
    </w:pPr>
  </w:style>
  <w:style w:type="numbering" w:customStyle="1" w:styleId="WWNum9">
    <w:name w:val="WWNum9"/>
    <w:basedOn w:val="Aucuneliste"/>
    <w:pPr>
      <w:numPr>
        <w:numId w:val="9"/>
      </w:numPr>
    </w:pPr>
  </w:style>
  <w:style w:type="numbering" w:customStyle="1" w:styleId="WWNum10">
    <w:name w:val="WWNum10"/>
    <w:basedOn w:val="Aucuneliste"/>
    <w:pPr>
      <w:numPr>
        <w:numId w:val="10"/>
      </w:numPr>
    </w:pPr>
  </w:style>
  <w:style w:type="numbering" w:customStyle="1" w:styleId="WWNum11">
    <w:name w:val="WWNum11"/>
    <w:basedOn w:val="Aucuneliste"/>
    <w:pPr>
      <w:numPr>
        <w:numId w:val="11"/>
      </w:numPr>
    </w:pPr>
  </w:style>
  <w:style w:type="numbering" w:customStyle="1" w:styleId="WWNum12">
    <w:name w:val="WWNum12"/>
    <w:basedOn w:val="Aucuneliste"/>
    <w:pPr>
      <w:numPr>
        <w:numId w:val="12"/>
      </w:numPr>
    </w:pPr>
  </w:style>
  <w:style w:type="numbering" w:customStyle="1" w:styleId="WWNum13">
    <w:name w:val="WWNum13"/>
    <w:basedOn w:val="Aucuneliste"/>
    <w:pPr>
      <w:numPr>
        <w:numId w:val="13"/>
      </w:numPr>
    </w:pPr>
  </w:style>
  <w:style w:type="numbering" w:customStyle="1" w:styleId="WWNum14">
    <w:name w:val="WWNum14"/>
    <w:basedOn w:val="Aucuneliste"/>
    <w:pPr>
      <w:numPr>
        <w:numId w:val="14"/>
      </w:numPr>
    </w:pPr>
  </w:style>
  <w:style w:type="character" w:customStyle="1" w:styleId="Caractresdenumrotation">
    <w:name w:val="Caractères de numérotation"/>
    <w:qFormat/>
    <w:rsid w:val="00A20DD1"/>
  </w:style>
  <w:style w:type="table" w:styleId="Grilledutableau">
    <w:name w:val="Table Grid"/>
    <w:basedOn w:val="TableauNormal"/>
    <w:uiPriority w:val="39"/>
    <w:rsid w:val="00A20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4F6E"/>
    <w:pPr>
      <w:widowControl/>
      <w:suppressAutoHyphens w:val="0"/>
      <w:autoSpaceDE w:val="0"/>
      <w:adjustRightInd w:val="0"/>
      <w:textAlignment w:val="auto"/>
    </w:pPr>
    <w:rPr>
      <w:rFonts w:eastAsia="Arial Unicode MS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2257</Words>
  <Characters>12414</Characters>
  <Application>Microsoft Office Word</Application>
  <DocSecurity>0</DocSecurity>
  <Lines>103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LEXIQUE</vt:lpstr>
    </vt:vector>
  </TitlesOfParts>
  <Company/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LEXIQUE</dc:title>
  <dc:creator>cete-di</dc:creator>
  <cp:lastModifiedBy>Denis Bar</cp:lastModifiedBy>
  <cp:revision>4</cp:revision>
  <cp:lastPrinted>1998-04-10T10:44:00Z</cp:lastPrinted>
  <dcterms:created xsi:type="dcterms:W3CDTF">2026-02-17T15:50:00Z</dcterms:created>
  <dcterms:modified xsi:type="dcterms:W3CDTF">2026-02-18T10:12:00Z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