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803047A" w14:textId="77777777" w:rsidR="007411D9" w:rsidRPr="00146E73" w:rsidRDefault="007411D9">
      <w:pPr>
        <w:pStyle w:val="Titre3"/>
        <w:numPr>
          <w:ilvl w:val="0"/>
          <w:numId w:val="0"/>
        </w:numPr>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146E73" w14:paraId="3AACB207" w14:textId="77777777">
        <w:tc>
          <w:tcPr>
            <w:tcW w:w="10419" w:type="dxa"/>
            <w:shd w:val="clear" w:color="auto" w:fill="auto"/>
          </w:tcPr>
          <w:p w14:paraId="16CF96E9" w14:textId="77777777" w:rsidR="007411D9" w:rsidRPr="00146E73" w:rsidRDefault="00BF52D6">
            <w:pPr>
              <w:pStyle w:val="Pieddepage"/>
              <w:tabs>
                <w:tab w:val="clear" w:pos="4536"/>
                <w:tab w:val="clear" w:pos="9072"/>
              </w:tabs>
              <w:jc w:val="center"/>
              <w:rPr>
                <w:rFonts w:ascii="Trebuchet MS" w:hAnsi="Trebuchet MS" w:cs="Arial"/>
              </w:rPr>
            </w:pPr>
            <w:r w:rsidRPr="00146E73">
              <w:rPr>
                <w:rFonts w:ascii="Trebuchet MS" w:hAnsi="Trebuchet MS" w:cs="Arial"/>
                <w:noProof/>
                <w:lang w:eastAsia="fr-FR"/>
              </w:rPr>
              <w:drawing>
                <wp:inline distT="0" distB="0" distL="0" distR="0" wp14:anchorId="49EEF4CD" wp14:editId="6F32497E">
                  <wp:extent cx="1030605" cy="600710"/>
                  <wp:effectExtent l="0" t="0" r="0" b="889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30605" cy="600710"/>
                          </a:xfrm>
                          <a:prstGeom prst="rect">
                            <a:avLst/>
                          </a:prstGeom>
                          <a:solidFill>
                            <a:srgbClr val="FFFFFF"/>
                          </a:solidFill>
                          <a:ln>
                            <a:noFill/>
                          </a:ln>
                        </pic:spPr>
                      </pic:pic>
                    </a:graphicData>
                  </a:graphic>
                </wp:inline>
              </w:drawing>
            </w:r>
          </w:p>
          <w:p w14:paraId="34DD3346" w14:textId="77777777" w:rsidR="007411D9" w:rsidRPr="00146E73" w:rsidRDefault="007411D9">
            <w:pPr>
              <w:pStyle w:val="Pieddepage"/>
              <w:tabs>
                <w:tab w:val="clear" w:pos="4536"/>
                <w:tab w:val="clear" w:pos="9072"/>
              </w:tabs>
              <w:jc w:val="center"/>
              <w:rPr>
                <w:rFonts w:ascii="Trebuchet MS" w:hAnsi="Trebuchet MS" w:cs="Arial"/>
              </w:rPr>
            </w:pPr>
          </w:p>
          <w:p w14:paraId="2504DAF9" w14:textId="77777777" w:rsidR="007411D9" w:rsidRPr="00146E73" w:rsidRDefault="007411D9">
            <w:pPr>
              <w:pStyle w:val="Pieddepage"/>
              <w:tabs>
                <w:tab w:val="clear" w:pos="4536"/>
                <w:tab w:val="clear" w:pos="9072"/>
              </w:tabs>
              <w:jc w:val="center"/>
              <w:rPr>
                <w:rFonts w:ascii="Trebuchet MS" w:hAnsi="Trebuchet MS" w:cs="Arial"/>
                <w:b/>
                <w:sz w:val="18"/>
                <w:szCs w:val="18"/>
              </w:rPr>
            </w:pPr>
            <w:r w:rsidRPr="00146E73">
              <w:rPr>
                <w:rFonts w:ascii="Trebuchet MS" w:hAnsi="Trebuchet MS" w:cs="Arial"/>
                <w:b/>
                <w:sz w:val="16"/>
                <w:szCs w:val="16"/>
              </w:rPr>
              <w:t>MINISTERE DE L’ECONOMIE ET DES FINANCES</w:t>
            </w:r>
          </w:p>
          <w:p w14:paraId="4651546E" w14:textId="77777777" w:rsidR="007411D9" w:rsidRPr="00146E73" w:rsidRDefault="007411D9">
            <w:pPr>
              <w:pStyle w:val="Pieddepage"/>
              <w:tabs>
                <w:tab w:val="clear" w:pos="4536"/>
                <w:tab w:val="clear" w:pos="9072"/>
              </w:tabs>
              <w:jc w:val="center"/>
              <w:rPr>
                <w:rFonts w:ascii="Trebuchet MS" w:hAnsi="Trebuchet MS"/>
              </w:rPr>
            </w:pPr>
            <w:r w:rsidRPr="00146E73">
              <w:rPr>
                <w:rFonts w:ascii="Trebuchet MS" w:hAnsi="Trebuchet MS" w:cs="Arial"/>
                <w:b/>
                <w:sz w:val="18"/>
                <w:szCs w:val="18"/>
              </w:rPr>
              <w:t>Direction des Affaires Juridiques</w:t>
            </w:r>
          </w:p>
          <w:p w14:paraId="3920CEDC" w14:textId="77777777" w:rsidR="007411D9" w:rsidRPr="00146E73" w:rsidRDefault="007411D9">
            <w:pPr>
              <w:pStyle w:val="Pieddepage"/>
              <w:tabs>
                <w:tab w:val="clear" w:pos="4536"/>
                <w:tab w:val="clear" w:pos="9072"/>
              </w:tabs>
              <w:jc w:val="center"/>
              <w:rPr>
                <w:rFonts w:ascii="Trebuchet MS" w:hAnsi="Trebuchet MS"/>
              </w:rPr>
            </w:pPr>
          </w:p>
        </w:tc>
      </w:tr>
    </w:tbl>
    <w:p w14:paraId="0E3683CC" w14:textId="77777777" w:rsidR="007411D9" w:rsidRPr="00146E73" w:rsidRDefault="007411D9">
      <w:pPr>
        <w:rPr>
          <w:rFonts w:ascii="Trebuchet MS" w:hAnsi="Trebuchet MS"/>
        </w:rPr>
        <w:sectPr w:rsidR="007411D9" w:rsidRPr="00146E73">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rsidRPr="00146E73" w14:paraId="1967AF74" w14:textId="77777777">
        <w:tc>
          <w:tcPr>
            <w:tcW w:w="9285" w:type="dxa"/>
            <w:shd w:val="clear" w:color="auto" w:fill="66CCFF"/>
          </w:tcPr>
          <w:p w14:paraId="5C6AE700" w14:textId="77777777" w:rsidR="007411D9" w:rsidRPr="00146E73" w:rsidRDefault="007411D9">
            <w:pPr>
              <w:pStyle w:val="Titre8"/>
              <w:tabs>
                <w:tab w:val="right" w:pos="9639"/>
              </w:tabs>
              <w:spacing w:before="120" w:after="120"/>
              <w:rPr>
                <w:rFonts w:ascii="Trebuchet MS" w:hAnsi="Trebuchet MS"/>
                <w:caps/>
                <w:sz w:val="28"/>
                <w:szCs w:val="28"/>
              </w:rPr>
            </w:pPr>
            <w:r w:rsidRPr="00146E73">
              <w:rPr>
                <w:rFonts w:ascii="Trebuchet MS" w:hAnsi="Trebuchet MS"/>
                <w:b w:val="0"/>
              </w:rPr>
              <w:t>MARCH</w:t>
            </w:r>
            <w:r w:rsidRPr="00146E73">
              <w:rPr>
                <w:rFonts w:ascii="Trebuchet MS" w:hAnsi="Trebuchet MS"/>
                <w:b w:val="0"/>
                <w:caps/>
              </w:rPr>
              <w:t>é</w:t>
            </w:r>
            <w:r w:rsidRPr="00146E73">
              <w:rPr>
                <w:rFonts w:ascii="Trebuchet MS" w:hAnsi="Trebuchet MS"/>
                <w:b w:val="0"/>
              </w:rPr>
              <w:t xml:space="preserve">S </w:t>
            </w:r>
            <w:r w:rsidR="00EB4DEA" w:rsidRPr="00146E73">
              <w:rPr>
                <w:rFonts w:ascii="Trebuchet MS" w:hAnsi="Trebuchet MS"/>
                <w:b w:val="0"/>
              </w:rPr>
              <w:t>PUBLICS</w:t>
            </w:r>
          </w:p>
          <w:p w14:paraId="0C2CC631" w14:textId="77777777" w:rsidR="007411D9" w:rsidRPr="00146E73" w:rsidRDefault="007411D9">
            <w:pPr>
              <w:pStyle w:val="Titre8"/>
              <w:tabs>
                <w:tab w:val="right" w:pos="9639"/>
              </w:tabs>
              <w:rPr>
                <w:rFonts w:ascii="Trebuchet MS" w:hAnsi="Trebuchet MS"/>
                <w:caps/>
                <w:sz w:val="28"/>
                <w:szCs w:val="28"/>
              </w:rPr>
            </w:pPr>
            <w:r w:rsidRPr="00146E73">
              <w:rPr>
                <w:rFonts w:ascii="Trebuchet MS" w:hAnsi="Trebuchet MS"/>
                <w:caps/>
                <w:sz w:val="28"/>
                <w:szCs w:val="28"/>
              </w:rPr>
              <w:t>Lettre de candidature</w:t>
            </w:r>
          </w:p>
          <w:p w14:paraId="2CBBFB73" w14:textId="77777777" w:rsidR="007411D9" w:rsidRPr="00146E73" w:rsidRDefault="00A440EF">
            <w:pPr>
              <w:pStyle w:val="Titre8"/>
              <w:tabs>
                <w:tab w:val="right" w:pos="9639"/>
              </w:tabs>
              <w:spacing w:before="120" w:after="120"/>
              <w:rPr>
                <w:rFonts w:ascii="Trebuchet MS" w:hAnsi="Trebuchet MS"/>
                <w:caps/>
                <w:sz w:val="28"/>
                <w:szCs w:val="28"/>
              </w:rPr>
            </w:pPr>
            <w:r w:rsidRPr="00146E73">
              <w:rPr>
                <w:rFonts w:ascii="Trebuchet MS" w:hAnsi="Trebuchet MS"/>
                <w:caps/>
                <w:sz w:val="28"/>
                <w:szCs w:val="28"/>
              </w:rPr>
              <w:t>designation</w:t>
            </w:r>
            <w:r w:rsidR="007411D9" w:rsidRPr="00146E73">
              <w:rPr>
                <w:rFonts w:ascii="Trebuchet MS" w:hAnsi="Trebuchet MS"/>
                <w:caps/>
                <w:sz w:val="28"/>
                <w:szCs w:val="28"/>
              </w:rPr>
              <w:t xml:space="preserve"> du mandataire par ses co-traitants</w:t>
            </w:r>
            <w:r w:rsidR="007411D9" w:rsidRPr="00146E73">
              <w:rPr>
                <w:rStyle w:val="Caractresdenotedebasdepage"/>
                <w:rFonts w:ascii="Trebuchet MS" w:hAnsi="Trebuchet MS"/>
                <w:caps/>
                <w:sz w:val="28"/>
                <w:szCs w:val="28"/>
              </w:rPr>
              <w:footnoteReference w:id="1"/>
            </w:r>
          </w:p>
        </w:tc>
        <w:tc>
          <w:tcPr>
            <w:tcW w:w="992" w:type="dxa"/>
            <w:shd w:val="clear" w:color="auto" w:fill="66CCFF"/>
          </w:tcPr>
          <w:p w14:paraId="42AA46B7" w14:textId="77777777" w:rsidR="007411D9" w:rsidRPr="00146E73" w:rsidRDefault="007411D9">
            <w:pPr>
              <w:pStyle w:val="Titre8"/>
              <w:tabs>
                <w:tab w:val="right" w:pos="9639"/>
              </w:tabs>
              <w:spacing w:before="120" w:after="120"/>
              <w:rPr>
                <w:rFonts w:ascii="Trebuchet MS" w:hAnsi="Trebuchet MS"/>
              </w:rPr>
            </w:pPr>
            <w:r w:rsidRPr="00146E73">
              <w:rPr>
                <w:rFonts w:ascii="Trebuchet MS" w:hAnsi="Trebuchet MS"/>
                <w:caps/>
                <w:sz w:val="28"/>
                <w:szCs w:val="28"/>
              </w:rPr>
              <w:t>Dc1</w:t>
            </w:r>
          </w:p>
        </w:tc>
      </w:tr>
      <w:tr w:rsidR="007411D9" w:rsidRPr="00146E73" w14:paraId="61412AB5" w14:textId="77777777" w:rsidTr="00AE730C">
        <w:tc>
          <w:tcPr>
            <w:tcW w:w="10277" w:type="dxa"/>
            <w:gridSpan w:val="2"/>
            <w:shd w:val="clear" w:color="auto" w:fill="auto"/>
          </w:tcPr>
          <w:p w14:paraId="39C2A7DE" w14:textId="77777777" w:rsidR="004D1DF9" w:rsidRPr="00146E73" w:rsidRDefault="007411D9" w:rsidP="002C67E0">
            <w:pPr>
              <w:pStyle w:val="Titre2"/>
              <w:ind w:left="0" w:firstLine="0"/>
              <w:jc w:val="both"/>
              <w:rPr>
                <w:rFonts w:ascii="Trebuchet MS" w:hAnsi="Trebuchet MS" w:cs="Arial"/>
                <w:b w:val="0"/>
                <w:bCs w:val="0"/>
                <w:i/>
                <w:iCs/>
                <w:sz w:val="18"/>
                <w:szCs w:val="18"/>
              </w:rPr>
            </w:pPr>
            <w:r w:rsidRPr="00146E73">
              <w:rPr>
                <w:rFonts w:ascii="Trebuchet MS" w:hAnsi="Trebuchet MS" w:cs="Arial"/>
                <w:b w:val="0"/>
                <w:bCs w:val="0"/>
                <w:i/>
                <w:iCs/>
                <w:sz w:val="18"/>
                <w:szCs w:val="18"/>
              </w:rPr>
              <w:t xml:space="preserve">Le formulaire DC1 est un modèle de lettre de candidature, qui peut être utilisé par les candidats aux marchés publics </w:t>
            </w:r>
            <w:r w:rsidR="005613A6" w:rsidRPr="00146E73">
              <w:rPr>
                <w:rFonts w:ascii="Trebuchet MS" w:hAnsi="Trebuchet MS" w:cs="Arial"/>
                <w:b w:val="0"/>
                <w:bCs w:val="0"/>
                <w:i/>
                <w:iCs/>
                <w:sz w:val="18"/>
                <w:szCs w:val="18"/>
              </w:rPr>
              <w:t xml:space="preserve">(marchés </w:t>
            </w:r>
            <w:r w:rsidRPr="00146E73">
              <w:rPr>
                <w:rFonts w:ascii="Trebuchet MS" w:hAnsi="Trebuchet MS" w:cs="Arial"/>
                <w:b w:val="0"/>
                <w:bCs w:val="0"/>
                <w:i/>
                <w:iCs/>
                <w:sz w:val="18"/>
                <w:szCs w:val="18"/>
              </w:rPr>
              <w:t>ou accords-cadres</w:t>
            </w:r>
            <w:r w:rsidR="005613A6" w:rsidRPr="00146E73">
              <w:rPr>
                <w:rFonts w:ascii="Trebuchet MS" w:hAnsi="Trebuchet MS" w:cs="Arial"/>
                <w:b w:val="0"/>
                <w:bCs w:val="0"/>
                <w:i/>
                <w:iCs/>
                <w:sz w:val="18"/>
                <w:szCs w:val="18"/>
              </w:rPr>
              <w:t>)</w:t>
            </w:r>
            <w:r w:rsidRPr="00146E73">
              <w:rPr>
                <w:rFonts w:ascii="Trebuchet MS" w:hAnsi="Trebuchet MS" w:cs="Arial"/>
                <w:b w:val="0"/>
                <w:bCs w:val="0"/>
                <w:i/>
                <w:iCs/>
                <w:sz w:val="18"/>
                <w:szCs w:val="18"/>
              </w:rPr>
              <w:t xml:space="preserve"> p</w:t>
            </w:r>
            <w:r w:rsidR="004D1DF9" w:rsidRPr="00146E73">
              <w:rPr>
                <w:rFonts w:ascii="Trebuchet MS" w:hAnsi="Trebuchet MS" w:cs="Arial"/>
                <w:b w:val="0"/>
                <w:bCs w:val="0"/>
                <w:i/>
                <w:iCs/>
                <w:sz w:val="18"/>
                <w:szCs w:val="18"/>
              </w:rPr>
              <w:t>our présenter leur candidature.</w:t>
            </w:r>
          </w:p>
          <w:p w14:paraId="7BAEC85C" w14:textId="77777777" w:rsidR="007411D9" w:rsidRPr="00146E73" w:rsidRDefault="007411D9" w:rsidP="002C67E0">
            <w:pPr>
              <w:pStyle w:val="Titre2"/>
              <w:ind w:left="0" w:firstLine="0"/>
              <w:jc w:val="both"/>
              <w:rPr>
                <w:rFonts w:ascii="Trebuchet MS" w:hAnsi="Trebuchet MS" w:cs="Arial"/>
                <w:b w:val="0"/>
                <w:bCs w:val="0"/>
                <w:i/>
                <w:iCs/>
                <w:sz w:val="18"/>
                <w:szCs w:val="18"/>
              </w:rPr>
            </w:pPr>
            <w:r w:rsidRPr="00146E73">
              <w:rPr>
                <w:rFonts w:ascii="Trebuchet MS" w:hAnsi="Trebuchet MS" w:cs="Arial"/>
                <w:b w:val="0"/>
                <w:bCs w:val="0"/>
                <w:i/>
                <w:iCs/>
                <w:sz w:val="18"/>
                <w:szCs w:val="18"/>
              </w:rPr>
              <w:t>En cas d’allotissement, ce document peut être commun à plusieurs lots.</w:t>
            </w:r>
          </w:p>
          <w:p w14:paraId="7B497405" w14:textId="77777777" w:rsidR="004D1DF9" w:rsidRPr="00146E73" w:rsidRDefault="004D1DF9" w:rsidP="004D1DF9">
            <w:pPr>
              <w:rPr>
                <w:rFonts w:ascii="Trebuchet MS" w:hAnsi="Trebuchet MS"/>
              </w:rPr>
            </w:pPr>
          </w:p>
          <w:p w14:paraId="4BF4D4BC" w14:textId="77777777" w:rsidR="007411D9" w:rsidRPr="00146E73" w:rsidRDefault="007411D9" w:rsidP="002C67E0">
            <w:pPr>
              <w:pStyle w:val="Titre8"/>
              <w:tabs>
                <w:tab w:val="right" w:pos="9639"/>
              </w:tabs>
              <w:ind w:left="0" w:firstLine="0"/>
              <w:jc w:val="both"/>
              <w:rPr>
                <w:rFonts w:ascii="Trebuchet MS" w:hAnsi="Trebuchet MS"/>
                <w:b w:val="0"/>
                <w:i/>
                <w:sz w:val="18"/>
                <w:szCs w:val="18"/>
              </w:rPr>
            </w:pPr>
            <w:r w:rsidRPr="00146E73">
              <w:rPr>
                <w:rFonts w:ascii="Trebuchet MS" w:hAnsi="Trebuchet MS"/>
                <w:b w:val="0"/>
                <w:i/>
                <w:sz w:val="18"/>
                <w:szCs w:val="18"/>
              </w:rPr>
              <w:t xml:space="preserve">En cas de candidature groupée, chaque membre du groupement renseigne le formulaire, et produit les renseignements ou documents demandés par </w:t>
            </w:r>
            <w:r w:rsidR="003842BA" w:rsidRPr="00146E73">
              <w:rPr>
                <w:rFonts w:ascii="Trebuchet MS" w:hAnsi="Trebuchet MS"/>
                <w:b w:val="0"/>
                <w:i/>
                <w:sz w:val="18"/>
                <w:szCs w:val="18"/>
              </w:rPr>
              <w:t>l’acheteur</w:t>
            </w:r>
            <w:r w:rsidRPr="00146E73">
              <w:rPr>
                <w:rFonts w:ascii="Trebuchet MS" w:hAnsi="Trebuchet MS"/>
                <w:b w:val="0"/>
                <w:i/>
                <w:sz w:val="18"/>
                <w:szCs w:val="18"/>
              </w:rPr>
              <w:t xml:space="preserve"> (formulaire DC2).</w:t>
            </w:r>
          </w:p>
          <w:p w14:paraId="0A91FFF3" w14:textId="77777777" w:rsidR="004D1DF9" w:rsidRPr="00146E73" w:rsidRDefault="004D1DF9" w:rsidP="004D1DF9">
            <w:pPr>
              <w:rPr>
                <w:rFonts w:ascii="Trebuchet MS" w:hAnsi="Trebuchet MS"/>
              </w:rPr>
            </w:pPr>
          </w:p>
          <w:p w14:paraId="1E14C3FA" w14:textId="77777777" w:rsidR="00456A7D" w:rsidRPr="00146E73" w:rsidRDefault="00775F55" w:rsidP="00456A7D">
            <w:pPr>
              <w:pStyle w:val="Titre2"/>
              <w:ind w:left="0" w:firstLine="0"/>
              <w:jc w:val="both"/>
              <w:rPr>
                <w:rFonts w:ascii="Trebuchet MS" w:hAnsi="Trebuchet MS" w:cs="Arial"/>
                <w:b w:val="0"/>
                <w:bCs w:val="0"/>
                <w:i/>
                <w:iCs/>
                <w:sz w:val="18"/>
                <w:szCs w:val="18"/>
              </w:rPr>
            </w:pPr>
            <w:r w:rsidRPr="00146E73">
              <w:rPr>
                <w:rFonts w:ascii="Trebuchet MS" w:hAnsi="Trebuchet MS" w:cs="Arial"/>
                <w:b w:val="0"/>
                <w:i/>
                <w:sz w:val="18"/>
                <w:szCs w:val="18"/>
              </w:rPr>
              <w:t xml:space="preserve">Il est rappelé qu’en application du code de la commande publique, et notamment ses </w:t>
            </w:r>
            <w:hyperlink r:id="rId10" w:history="1">
              <w:r w:rsidRPr="00146E73">
                <w:rPr>
                  <w:rStyle w:val="Lienhypertexte"/>
                  <w:rFonts w:ascii="Trebuchet MS" w:hAnsi="Trebuchet MS" w:cs="Arial"/>
                  <w:b w:val="0"/>
                  <w:i/>
                  <w:sz w:val="18"/>
                  <w:szCs w:val="18"/>
                </w:rPr>
                <w:t>articles L. 1110-1</w:t>
              </w:r>
            </w:hyperlink>
            <w:r w:rsidRPr="00146E73">
              <w:rPr>
                <w:rFonts w:ascii="Trebuchet MS" w:hAnsi="Trebuchet MS" w:cs="Arial"/>
                <w:b w:val="0"/>
                <w:i/>
                <w:sz w:val="18"/>
                <w:szCs w:val="18"/>
              </w:rPr>
              <w:t xml:space="preserve">, et </w:t>
            </w:r>
            <w:hyperlink r:id="rId11" w:history="1">
              <w:r w:rsidRPr="00146E73">
                <w:rPr>
                  <w:rStyle w:val="Lienhypertexte"/>
                  <w:rFonts w:ascii="Trebuchet MS" w:hAnsi="Trebuchet MS" w:cs="Arial"/>
                  <w:b w:val="0"/>
                  <w:i/>
                  <w:sz w:val="18"/>
                  <w:szCs w:val="18"/>
                </w:rPr>
                <w:t>R. 2162-1 à R. 2162-6</w:t>
              </w:r>
            </w:hyperlink>
            <w:r w:rsidRPr="00146E73">
              <w:rPr>
                <w:rFonts w:ascii="Trebuchet MS" w:hAnsi="Trebuchet MS" w:cs="Arial"/>
                <w:b w:val="0"/>
                <w:i/>
                <w:sz w:val="18"/>
                <w:szCs w:val="18"/>
              </w:rPr>
              <w:t xml:space="preserve">, </w:t>
            </w:r>
            <w:hyperlink r:id="rId12" w:history="1">
              <w:r w:rsidRPr="00146E73">
                <w:rPr>
                  <w:rStyle w:val="Lienhypertexte"/>
                  <w:rFonts w:ascii="Trebuchet MS" w:hAnsi="Trebuchet MS" w:cs="Arial"/>
                  <w:b w:val="0"/>
                  <w:i/>
                  <w:sz w:val="18"/>
                  <w:szCs w:val="18"/>
                </w:rPr>
                <w:t>R. 2162-7 à R. 2162-12</w:t>
              </w:r>
            </w:hyperlink>
            <w:r w:rsidRPr="00146E73">
              <w:rPr>
                <w:rFonts w:ascii="Trebuchet MS" w:hAnsi="Trebuchet MS" w:cs="Arial"/>
                <w:b w:val="0"/>
                <w:i/>
                <w:sz w:val="18"/>
                <w:szCs w:val="18"/>
              </w:rPr>
              <w:t xml:space="preserve">, </w:t>
            </w:r>
            <w:hyperlink r:id="rId13" w:history="1">
              <w:r w:rsidRPr="00146E73">
                <w:rPr>
                  <w:rStyle w:val="Lienhypertexte"/>
                  <w:rFonts w:ascii="Trebuchet MS" w:hAnsi="Trebuchet MS" w:cs="Arial"/>
                  <w:b w:val="0"/>
                  <w:i/>
                  <w:sz w:val="18"/>
                  <w:szCs w:val="18"/>
                </w:rPr>
                <w:t>R. 2162-13 à R. 2162-14</w:t>
              </w:r>
            </w:hyperlink>
            <w:r w:rsidRPr="00146E73">
              <w:rPr>
                <w:rFonts w:ascii="Trebuchet MS" w:hAnsi="Trebuchet MS" w:cs="Arial"/>
                <w:b w:val="0"/>
                <w:i/>
                <w:sz w:val="18"/>
                <w:szCs w:val="18"/>
              </w:rPr>
              <w:t xml:space="preserve"> et </w:t>
            </w:r>
            <w:hyperlink r:id="rId14" w:history="1">
              <w:r w:rsidRPr="00146E73">
                <w:rPr>
                  <w:rStyle w:val="Lienhypertexte"/>
                  <w:rFonts w:ascii="Trebuchet MS" w:hAnsi="Trebuchet MS" w:cs="Arial"/>
                  <w:b w:val="0"/>
                  <w:i/>
                  <w:sz w:val="18"/>
                  <w:szCs w:val="18"/>
                </w:rPr>
                <w:t>R. 2162-15 à R. 2162-21</w:t>
              </w:r>
            </w:hyperlink>
            <w:r w:rsidRPr="00146E73">
              <w:rPr>
                <w:rFonts w:ascii="Trebuchet MS" w:hAnsi="Trebuchet MS" w:cs="Arial"/>
                <w:b w:val="0"/>
                <w:i/>
                <w:sz w:val="18"/>
                <w:szCs w:val="18"/>
              </w:rPr>
              <w:t xml:space="preserve"> (marchés publics autres que de défense ou de sécurité), ainsi que </w:t>
            </w:r>
            <w:hyperlink r:id="rId15" w:history="1">
              <w:r w:rsidRPr="00146E73">
                <w:rPr>
                  <w:rStyle w:val="Lienhypertexte"/>
                  <w:rFonts w:ascii="Trebuchet MS" w:hAnsi="Trebuchet MS" w:cs="Arial"/>
                  <w:b w:val="0"/>
                  <w:i/>
                  <w:sz w:val="18"/>
                  <w:szCs w:val="18"/>
                </w:rPr>
                <w:t>R. 23612-1 à R. 2362-6</w:t>
              </w:r>
            </w:hyperlink>
            <w:r w:rsidRPr="00146E73">
              <w:rPr>
                <w:rFonts w:ascii="Trebuchet MS" w:hAnsi="Trebuchet MS" w:cs="Arial"/>
                <w:b w:val="0"/>
                <w:i/>
                <w:sz w:val="18"/>
                <w:szCs w:val="18"/>
              </w:rPr>
              <w:t xml:space="preserve">, </w:t>
            </w:r>
            <w:hyperlink r:id="rId16" w:history="1">
              <w:r w:rsidRPr="00146E73">
                <w:rPr>
                  <w:rStyle w:val="Lienhypertexte"/>
                  <w:rFonts w:ascii="Trebuchet MS" w:hAnsi="Trebuchet MS" w:cs="Arial"/>
                  <w:b w:val="0"/>
                  <w:i/>
                  <w:sz w:val="18"/>
                  <w:szCs w:val="18"/>
                </w:rPr>
                <w:t>R. 2362-7</w:t>
              </w:r>
            </w:hyperlink>
            <w:r w:rsidRPr="00146E73">
              <w:rPr>
                <w:rFonts w:ascii="Trebuchet MS" w:hAnsi="Trebuchet MS" w:cs="Arial"/>
                <w:b w:val="0"/>
                <w:i/>
                <w:sz w:val="18"/>
                <w:szCs w:val="18"/>
              </w:rPr>
              <w:t xml:space="preserve">, </w:t>
            </w:r>
            <w:hyperlink r:id="rId17" w:history="1">
              <w:r w:rsidRPr="00146E73">
                <w:rPr>
                  <w:rStyle w:val="Lienhypertexte"/>
                  <w:rFonts w:ascii="Trebuchet MS" w:hAnsi="Trebuchet MS" w:cs="Arial"/>
                  <w:b w:val="0"/>
                  <w:i/>
                  <w:sz w:val="18"/>
                  <w:szCs w:val="18"/>
                </w:rPr>
                <w:t>R. 2362-8</w:t>
              </w:r>
            </w:hyperlink>
            <w:r w:rsidRPr="00146E73">
              <w:rPr>
                <w:rFonts w:ascii="Trebuchet MS" w:hAnsi="Trebuchet MS" w:cs="Arial"/>
                <w:b w:val="0"/>
                <w:i/>
                <w:sz w:val="18"/>
                <w:szCs w:val="18"/>
              </w:rPr>
              <w:t xml:space="preserve">, </w:t>
            </w:r>
            <w:hyperlink r:id="rId18" w:history="1">
              <w:r w:rsidRPr="00146E73">
                <w:rPr>
                  <w:rStyle w:val="Lienhypertexte"/>
                  <w:rFonts w:ascii="Trebuchet MS" w:hAnsi="Trebuchet MS" w:cs="Arial"/>
                  <w:b w:val="0"/>
                  <w:i/>
                  <w:sz w:val="18"/>
                  <w:szCs w:val="18"/>
                </w:rPr>
                <w:t>R. 2362-9 à R. 2362-12</w:t>
              </w:r>
            </w:hyperlink>
            <w:r w:rsidRPr="00146E73">
              <w:rPr>
                <w:rFonts w:ascii="Trebuchet MS" w:hAnsi="Trebuchet MS" w:cs="Arial"/>
                <w:b w:val="0"/>
                <w:i/>
                <w:sz w:val="18"/>
                <w:szCs w:val="18"/>
              </w:rPr>
              <w:t>, et </w:t>
            </w:r>
            <w:hyperlink r:id="rId19" w:history="1">
              <w:r w:rsidRPr="00146E73">
                <w:rPr>
                  <w:rStyle w:val="Lienhypertexte"/>
                  <w:rFonts w:ascii="Trebuchet MS" w:hAnsi="Trebuchet MS" w:cs="Arial"/>
                  <w:b w:val="0"/>
                  <w:i/>
                  <w:sz w:val="18"/>
                  <w:szCs w:val="18"/>
                </w:rPr>
                <w:t>R. 2362-13 à R. 2362-18</w:t>
              </w:r>
            </w:hyperlink>
            <w:r w:rsidRPr="00146E73">
              <w:rPr>
                <w:rFonts w:ascii="Trebuchet MS" w:hAnsi="Trebuchet MS"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1DAF183A" w14:textId="77777777" w:rsidR="00EB4DEA" w:rsidRPr="00146E73" w:rsidRDefault="00EB4DEA" w:rsidP="00EB4DEA">
            <w:pPr>
              <w:rPr>
                <w:rFonts w:ascii="Trebuchet MS" w:hAnsi="Trebuchet MS"/>
              </w:rPr>
            </w:pPr>
          </w:p>
        </w:tc>
      </w:tr>
      <w:tr w:rsidR="007411D9" w:rsidRPr="00146E73" w14:paraId="36778022" w14:textId="77777777">
        <w:tc>
          <w:tcPr>
            <w:tcW w:w="10277" w:type="dxa"/>
            <w:gridSpan w:val="2"/>
            <w:shd w:val="clear" w:color="auto" w:fill="auto"/>
          </w:tcPr>
          <w:p w14:paraId="1C104017" w14:textId="77777777" w:rsidR="007411D9" w:rsidRPr="00146E73" w:rsidRDefault="007411D9">
            <w:pPr>
              <w:tabs>
                <w:tab w:val="left" w:pos="-142"/>
                <w:tab w:val="left" w:pos="4111"/>
              </w:tabs>
              <w:snapToGrid w:val="0"/>
              <w:jc w:val="both"/>
              <w:rPr>
                <w:rFonts w:ascii="Trebuchet MS" w:hAnsi="Trebuchet MS" w:cs="Arial"/>
                <w:b/>
                <w:bCs/>
              </w:rPr>
            </w:pPr>
          </w:p>
        </w:tc>
      </w:tr>
      <w:tr w:rsidR="007411D9" w:rsidRPr="00146E73" w14:paraId="1537F1BD" w14:textId="77777777">
        <w:tc>
          <w:tcPr>
            <w:tcW w:w="10277" w:type="dxa"/>
            <w:gridSpan w:val="2"/>
            <w:shd w:val="clear" w:color="auto" w:fill="66CCFF"/>
          </w:tcPr>
          <w:p w14:paraId="217B60A9" w14:textId="77777777" w:rsidR="007411D9" w:rsidRPr="00146E73" w:rsidRDefault="007411D9" w:rsidP="00D84A53">
            <w:pPr>
              <w:tabs>
                <w:tab w:val="left" w:pos="-142"/>
                <w:tab w:val="left" w:pos="4111"/>
              </w:tabs>
              <w:jc w:val="both"/>
              <w:rPr>
                <w:rFonts w:ascii="Trebuchet MS" w:hAnsi="Trebuchet MS" w:cs="Arial"/>
                <w:i/>
                <w:iCs/>
                <w:sz w:val="18"/>
                <w:szCs w:val="18"/>
              </w:rPr>
            </w:pPr>
            <w:r w:rsidRPr="00146E73">
              <w:rPr>
                <w:rFonts w:ascii="Trebuchet MS" w:hAnsi="Trebuchet MS" w:cs="Arial"/>
                <w:b/>
                <w:bCs/>
                <w:sz w:val="22"/>
                <w:szCs w:val="22"/>
                <w:shd w:val="clear" w:color="auto" w:fill="66CCFF"/>
              </w:rPr>
              <w:t xml:space="preserve">A - Identification </w:t>
            </w:r>
            <w:r w:rsidR="00D84A53" w:rsidRPr="00146E73">
              <w:rPr>
                <w:rFonts w:ascii="Trebuchet MS" w:hAnsi="Trebuchet MS" w:cs="Arial"/>
                <w:b/>
                <w:bCs/>
                <w:sz w:val="22"/>
                <w:szCs w:val="22"/>
                <w:shd w:val="clear" w:color="auto" w:fill="66CCFF"/>
              </w:rPr>
              <w:t>de l’acheteur</w:t>
            </w:r>
          </w:p>
        </w:tc>
      </w:tr>
    </w:tbl>
    <w:p w14:paraId="1E4197EF" w14:textId="77777777" w:rsidR="007411D9" w:rsidRPr="00146E73" w:rsidRDefault="007411D9">
      <w:pPr>
        <w:pStyle w:val="Titre1"/>
        <w:spacing w:before="120"/>
        <w:ind w:left="0"/>
        <w:jc w:val="both"/>
        <w:rPr>
          <w:rFonts w:ascii="Trebuchet MS" w:hAnsi="Trebuchet MS" w:cs="Arial"/>
        </w:rPr>
      </w:pPr>
      <w:r w:rsidRPr="00146E73">
        <w:rPr>
          <w:rFonts w:ascii="Trebuchet MS" w:hAnsi="Trebuchet MS" w:cs="Arial"/>
          <w:b w:val="0"/>
          <w:bCs w:val="0"/>
          <w:i/>
          <w:iCs/>
          <w:sz w:val="18"/>
          <w:szCs w:val="18"/>
        </w:rPr>
        <w:t xml:space="preserve">(Reprendre le contenu de la mention figurant dans l’avis d’appel à la concurrence ou </w:t>
      </w:r>
      <w:r w:rsidR="005613A6" w:rsidRPr="00146E73">
        <w:rPr>
          <w:rFonts w:ascii="Trebuchet MS" w:hAnsi="Trebuchet MS" w:cs="Arial"/>
          <w:b w:val="0"/>
          <w:bCs w:val="0"/>
          <w:i/>
          <w:iCs/>
          <w:sz w:val="18"/>
          <w:szCs w:val="18"/>
        </w:rPr>
        <w:t>l’invitation à confirmer l’intérêt</w:t>
      </w:r>
      <w:r w:rsidR="002440D7" w:rsidRPr="00146E73">
        <w:rPr>
          <w:rFonts w:ascii="Trebuchet MS" w:hAnsi="Trebuchet MS" w:cs="Arial"/>
          <w:b w:val="0"/>
          <w:bCs w:val="0"/>
          <w:i/>
          <w:iCs/>
          <w:sz w:val="18"/>
          <w:szCs w:val="18"/>
        </w:rPr>
        <w:t> ; en cas de publication d’une annonce au Journal officiel de l’Union européenne ou au Bulletin officiel des annonces de marchés publics, la simple indication de la référence à cet avis est suffisante</w:t>
      </w:r>
      <w:r w:rsidR="00080D2A" w:rsidRPr="00146E73">
        <w:rPr>
          <w:rFonts w:ascii="Trebuchet MS" w:hAnsi="Trebuchet MS" w:cs="Arial"/>
          <w:b w:val="0"/>
          <w:bCs w:val="0"/>
          <w:i/>
          <w:iCs/>
          <w:sz w:val="18"/>
          <w:szCs w:val="18"/>
        </w:rPr>
        <w:t> ; dans tous les cas, l’indication du numéro de référence attribué au dossier par l’acheteur est également une information suffisante</w:t>
      </w:r>
      <w:r w:rsidRPr="00146E73">
        <w:rPr>
          <w:rFonts w:ascii="Trebuchet MS" w:hAnsi="Trebuchet MS" w:cs="Arial"/>
          <w:b w:val="0"/>
          <w:bCs w:val="0"/>
          <w:i/>
          <w:iCs/>
          <w:sz w:val="18"/>
          <w:szCs w:val="18"/>
        </w:rPr>
        <w:t>.)</w:t>
      </w:r>
    </w:p>
    <w:p w14:paraId="556E6F1C" w14:textId="77777777" w:rsidR="007411D9" w:rsidRPr="00146E73" w:rsidRDefault="007411D9">
      <w:pPr>
        <w:pStyle w:val="En-tte"/>
        <w:tabs>
          <w:tab w:val="clear" w:pos="4536"/>
          <w:tab w:val="clear" w:pos="9072"/>
        </w:tabs>
        <w:rPr>
          <w:rFonts w:ascii="Trebuchet MS" w:hAnsi="Trebuchet MS" w:cs="Arial"/>
        </w:rPr>
      </w:pPr>
    </w:p>
    <w:p w14:paraId="08A9635C" w14:textId="77777777" w:rsidR="007411D9" w:rsidRPr="00146E73" w:rsidRDefault="007411D9">
      <w:pPr>
        <w:pStyle w:val="En-tte"/>
        <w:tabs>
          <w:tab w:val="clear" w:pos="4536"/>
          <w:tab w:val="clear" w:pos="9072"/>
        </w:tabs>
        <w:rPr>
          <w:rFonts w:ascii="Trebuchet MS" w:hAnsi="Trebuchet MS" w:cs="Arial"/>
        </w:rPr>
      </w:pPr>
    </w:p>
    <w:p w14:paraId="65558042" w14:textId="77777777" w:rsidR="007411D9" w:rsidRPr="00146E73" w:rsidRDefault="007411D9" w:rsidP="00F74667">
      <w:pPr>
        <w:pStyle w:val="En-tte"/>
        <w:tabs>
          <w:tab w:val="clear" w:pos="4536"/>
          <w:tab w:val="clear" w:pos="9072"/>
        </w:tabs>
        <w:jc w:val="center"/>
        <w:rPr>
          <w:rFonts w:ascii="Trebuchet MS" w:hAnsi="Trebuchet MS" w:cs="Arial"/>
        </w:rPr>
      </w:pPr>
    </w:p>
    <w:p w14:paraId="1C265AE4" w14:textId="77777777" w:rsidR="006B128A" w:rsidRPr="00146E73" w:rsidRDefault="006B128A" w:rsidP="006B128A">
      <w:pPr>
        <w:pStyle w:val="En-tte"/>
        <w:tabs>
          <w:tab w:val="clear" w:pos="4536"/>
          <w:tab w:val="clear" w:pos="9072"/>
        </w:tabs>
        <w:jc w:val="center"/>
        <w:rPr>
          <w:rFonts w:ascii="Trebuchet MS" w:hAnsi="Trebuchet MS" w:cs="Arial"/>
          <w:b/>
          <w:bCs/>
        </w:rPr>
      </w:pPr>
      <w:r w:rsidRPr="00146E73">
        <w:rPr>
          <w:rFonts w:ascii="Trebuchet MS" w:hAnsi="Trebuchet MS" w:cs="Arial"/>
          <w:b/>
          <w:bCs/>
        </w:rPr>
        <w:t>CENTRE HOSPITALIER UNIVERSITAIRE DE BORDEAUX</w:t>
      </w:r>
    </w:p>
    <w:p w14:paraId="06799A6C" w14:textId="09091EA0" w:rsidR="006B128A" w:rsidRPr="00146E73" w:rsidRDefault="00BB2A5D" w:rsidP="00BB2A5D">
      <w:pPr>
        <w:pStyle w:val="En-tte"/>
        <w:jc w:val="center"/>
        <w:rPr>
          <w:rFonts w:ascii="Trebuchet MS" w:hAnsi="Trebuchet MS" w:cs="Arial"/>
          <w:b/>
          <w:bCs/>
        </w:rPr>
      </w:pPr>
      <w:r w:rsidRPr="00BB2A5D">
        <w:rPr>
          <w:rFonts w:ascii="Trebuchet MS" w:hAnsi="Trebuchet MS" w:cs="Arial"/>
          <w:b/>
          <w:bCs/>
        </w:rPr>
        <w:t>Direction de la Politique Achats, de la Logistique et de la Stratégie Patrimoniale</w:t>
      </w:r>
    </w:p>
    <w:p w14:paraId="0225E08E" w14:textId="77777777" w:rsidR="006B128A" w:rsidRPr="00146E73" w:rsidRDefault="006B128A" w:rsidP="006B128A">
      <w:pPr>
        <w:pStyle w:val="En-tte"/>
        <w:tabs>
          <w:tab w:val="clear" w:pos="4536"/>
          <w:tab w:val="clear" w:pos="9072"/>
        </w:tabs>
        <w:jc w:val="center"/>
        <w:rPr>
          <w:rFonts w:ascii="Trebuchet MS" w:hAnsi="Trebuchet MS" w:cs="Arial"/>
          <w:b/>
          <w:bCs/>
        </w:rPr>
      </w:pPr>
      <w:r w:rsidRPr="00146E73">
        <w:rPr>
          <w:rFonts w:ascii="Trebuchet MS" w:hAnsi="Trebuchet MS" w:cs="Arial"/>
          <w:b/>
          <w:bCs/>
        </w:rPr>
        <w:t>12 rue Dubernat - 33404 TALENCE Cedex</w:t>
      </w:r>
    </w:p>
    <w:p w14:paraId="0224475C" w14:textId="77777777" w:rsidR="007411D9" w:rsidRPr="00146E73" w:rsidRDefault="006B128A" w:rsidP="006B128A">
      <w:pPr>
        <w:pStyle w:val="En-tte"/>
        <w:tabs>
          <w:tab w:val="clear" w:pos="4536"/>
          <w:tab w:val="clear" w:pos="9072"/>
        </w:tabs>
        <w:jc w:val="center"/>
        <w:rPr>
          <w:rFonts w:ascii="Trebuchet MS" w:hAnsi="Trebuchet MS" w:cs="Arial"/>
        </w:rPr>
      </w:pPr>
      <w:r w:rsidRPr="00146E73">
        <w:rPr>
          <w:rFonts w:ascii="Trebuchet MS" w:hAnsi="Trebuchet MS" w:cs="Arial"/>
          <w:b/>
          <w:bCs/>
        </w:rPr>
        <w:sym w:font="Wingdings" w:char="F028"/>
      </w:r>
      <w:r w:rsidRPr="00146E73">
        <w:rPr>
          <w:rFonts w:ascii="Trebuchet MS" w:hAnsi="Trebuchet MS" w:cs="Arial"/>
          <w:b/>
          <w:bCs/>
        </w:rPr>
        <w:t xml:space="preserve"> 05-56-79-</w:t>
      </w:r>
      <w:r w:rsidR="000E4DBD" w:rsidRPr="00146E73">
        <w:rPr>
          <w:rFonts w:ascii="Trebuchet MS" w:hAnsi="Trebuchet MS" w:cs="Arial"/>
          <w:b/>
          <w:bCs/>
        </w:rPr>
        <w:t xml:space="preserve">87-08 </w:t>
      </w:r>
    </w:p>
    <w:p w14:paraId="44D24880" w14:textId="77777777" w:rsidR="007411D9" w:rsidRPr="00146E73" w:rsidRDefault="007411D9">
      <w:pPr>
        <w:pStyle w:val="En-tte"/>
        <w:tabs>
          <w:tab w:val="clear" w:pos="4536"/>
          <w:tab w:val="clear" w:pos="9072"/>
        </w:tabs>
        <w:rPr>
          <w:rFonts w:ascii="Trebuchet MS" w:hAnsi="Trebuchet MS" w:cs="Arial"/>
        </w:rPr>
      </w:pPr>
    </w:p>
    <w:p w14:paraId="52342A30" w14:textId="77777777" w:rsidR="00C87BBA" w:rsidRPr="00146E73" w:rsidRDefault="00C87BBA">
      <w:pPr>
        <w:pStyle w:val="En-tte"/>
        <w:tabs>
          <w:tab w:val="clear" w:pos="4536"/>
          <w:tab w:val="clear" w:pos="9072"/>
        </w:tabs>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146E73" w14:paraId="52F4E08E" w14:textId="77777777">
        <w:trPr>
          <w:trHeight w:val="160"/>
        </w:trPr>
        <w:tc>
          <w:tcPr>
            <w:tcW w:w="10277" w:type="dxa"/>
            <w:shd w:val="clear" w:color="auto" w:fill="66CCFF"/>
          </w:tcPr>
          <w:p w14:paraId="364367E1" w14:textId="77777777" w:rsidR="007411D9" w:rsidRPr="00146E73" w:rsidRDefault="007411D9">
            <w:pPr>
              <w:tabs>
                <w:tab w:val="left" w:pos="-142"/>
                <w:tab w:val="left" w:pos="4111"/>
              </w:tabs>
              <w:jc w:val="both"/>
              <w:rPr>
                <w:rFonts w:ascii="Trebuchet MS" w:hAnsi="Trebuchet MS" w:cs="Arial"/>
                <w:i/>
                <w:sz w:val="18"/>
                <w:szCs w:val="18"/>
              </w:rPr>
            </w:pPr>
            <w:r w:rsidRPr="00146E73">
              <w:rPr>
                <w:rFonts w:ascii="Trebuchet MS" w:hAnsi="Trebuchet MS" w:cs="Arial"/>
                <w:b/>
                <w:bCs/>
                <w:sz w:val="22"/>
                <w:szCs w:val="22"/>
              </w:rPr>
              <w:t>B - Objet de la consultation</w:t>
            </w:r>
          </w:p>
        </w:tc>
      </w:tr>
    </w:tbl>
    <w:p w14:paraId="17577BCF" w14:textId="77777777" w:rsidR="007411D9" w:rsidRPr="00146E73" w:rsidRDefault="007411D9">
      <w:pPr>
        <w:pStyle w:val="fcase1ertab"/>
        <w:tabs>
          <w:tab w:val="clear" w:pos="426"/>
          <w:tab w:val="left" w:pos="0"/>
        </w:tabs>
        <w:spacing w:before="120"/>
        <w:ind w:left="0" w:firstLine="0"/>
        <w:rPr>
          <w:rFonts w:ascii="Trebuchet MS" w:hAnsi="Trebuchet MS" w:cs="Arial"/>
          <w:i/>
          <w:sz w:val="18"/>
          <w:szCs w:val="18"/>
        </w:rPr>
      </w:pPr>
      <w:r w:rsidRPr="00146E73">
        <w:rPr>
          <w:rFonts w:ascii="Trebuchet MS" w:hAnsi="Trebuchet MS" w:cs="Arial"/>
          <w:i/>
          <w:sz w:val="18"/>
          <w:szCs w:val="18"/>
        </w:rPr>
        <w:t>(</w:t>
      </w:r>
      <w:r w:rsidRPr="00146E73">
        <w:rPr>
          <w:rFonts w:ascii="Trebuchet MS" w:hAnsi="Trebuchet MS" w:cs="Arial"/>
          <w:bCs/>
          <w:i/>
          <w:iCs/>
          <w:sz w:val="18"/>
          <w:szCs w:val="18"/>
        </w:rPr>
        <w:t xml:space="preserve">Reprendre le contenu de la mention figurant dans l’avis d’appel à la concurrence ou </w:t>
      </w:r>
      <w:r w:rsidR="005613A6" w:rsidRPr="00146E73">
        <w:rPr>
          <w:rFonts w:ascii="Trebuchet MS" w:hAnsi="Trebuchet MS" w:cs="Arial"/>
          <w:bCs/>
          <w:i/>
          <w:iCs/>
          <w:sz w:val="18"/>
          <w:szCs w:val="18"/>
        </w:rPr>
        <w:t>l’invitation à confirmer l’intérêt</w:t>
      </w:r>
      <w:r w:rsidR="002440D7" w:rsidRPr="00146E73">
        <w:rPr>
          <w:rFonts w:ascii="Trebuchet MS" w:hAnsi="Trebuchet MS" w:cs="Arial"/>
          <w:b/>
          <w:bCs/>
          <w:i/>
          <w:iCs/>
          <w:sz w:val="18"/>
          <w:szCs w:val="18"/>
        </w:rPr>
        <w:t> </w:t>
      </w:r>
      <w:r w:rsidR="002440D7" w:rsidRPr="00146E73">
        <w:rPr>
          <w:rFonts w:ascii="Trebuchet MS" w:hAnsi="Trebuchet MS" w:cs="Arial"/>
          <w:bCs/>
          <w:i/>
          <w:iCs/>
          <w:sz w:val="18"/>
          <w:szCs w:val="18"/>
        </w:rPr>
        <w:t xml:space="preserve">; en cas de publication d’une annonce au Journal officiel de l’Union européenne ou au Bulletin officiel des annonces de marchés publics, la simple indication de la référence à cet avis est </w:t>
      </w:r>
      <w:r w:rsidR="00080D2A" w:rsidRPr="00146E73">
        <w:rPr>
          <w:rFonts w:ascii="Trebuchet MS" w:hAnsi="Trebuchet MS" w:cs="Arial"/>
          <w:bCs/>
          <w:i/>
          <w:iCs/>
          <w:sz w:val="18"/>
          <w:szCs w:val="18"/>
        </w:rPr>
        <w:t>suffisante ; dans tous les cas, l’indication du numéro de référence attribué au dossier par l’acheteur est également une information suffisante</w:t>
      </w:r>
      <w:r w:rsidRPr="00146E73">
        <w:rPr>
          <w:rFonts w:ascii="Trebuchet MS" w:hAnsi="Trebuchet MS" w:cs="Arial"/>
          <w:bCs/>
          <w:i/>
          <w:iCs/>
          <w:sz w:val="18"/>
          <w:szCs w:val="18"/>
        </w:rPr>
        <w:t>.</w:t>
      </w:r>
      <w:r w:rsidRPr="00146E73">
        <w:rPr>
          <w:rFonts w:ascii="Trebuchet MS" w:hAnsi="Trebuchet MS" w:cs="Arial"/>
          <w:i/>
          <w:sz w:val="18"/>
          <w:szCs w:val="18"/>
        </w:rPr>
        <w:t>)</w:t>
      </w:r>
    </w:p>
    <w:p w14:paraId="12356DF9" w14:textId="77777777" w:rsidR="00FD164F" w:rsidRPr="00146E73" w:rsidRDefault="00FD164F">
      <w:pPr>
        <w:pStyle w:val="fcase1ertab"/>
        <w:tabs>
          <w:tab w:val="clear" w:pos="426"/>
          <w:tab w:val="left" w:pos="0"/>
        </w:tabs>
        <w:spacing w:before="120"/>
        <w:ind w:left="0" w:firstLine="0"/>
        <w:rPr>
          <w:rFonts w:ascii="Trebuchet MS" w:hAnsi="Trebuchet MS" w:cs="Arial"/>
          <w:i/>
          <w:sz w:val="18"/>
          <w:szCs w:val="18"/>
        </w:rPr>
      </w:pPr>
    </w:p>
    <w:p w14:paraId="1DA497F6" w14:textId="77777777" w:rsidR="00061527" w:rsidRDefault="00061527" w:rsidP="008365B2">
      <w:pPr>
        <w:rPr>
          <w:rFonts w:ascii="Trebuchet MS" w:eastAsia="Trebuchet MS" w:hAnsi="Trebuchet MS" w:cs="Trebuchet MS"/>
          <w:b/>
          <w:color w:val="000000"/>
          <w:sz w:val="28"/>
        </w:rPr>
      </w:pPr>
    </w:p>
    <w:p w14:paraId="4E0CC38F" w14:textId="77777777" w:rsidR="00061527" w:rsidRDefault="00061527" w:rsidP="008365B2">
      <w:pPr>
        <w:rPr>
          <w:rFonts w:ascii="Trebuchet MS" w:eastAsia="Trebuchet MS" w:hAnsi="Trebuchet MS" w:cs="Trebuchet MS"/>
          <w:b/>
          <w:color w:val="000000"/>
          <w:sz w:val="28"/>
        </w:rPr>
      </w:pPr>
    </w:p>
    <w:p w14:paraId="26C89EA8" w14:textId="76D38EEC" w:rsidR="008365B2" w:rsidRPr="00146E73" w:rsidRDefault="00E44AE3" w:rsidP="0062018A">
      <w:pPr>
        <w:jc w:val="center"/>
        <w:rPr>
          <w:rFonts w:ascii="Trebuchet MS" w:eastAsia="Trebuchet MS" w:hAnsi="Trebuchet MS" w:cs="Trebuchet MS"/>
          <w:b/>
          <w:color w:val="000000"/>
          <w:sz w:val="28"/>
        </w:rPr>
      </w:pPr>
      <w:r w:rsidRPr="00E44AE3">
        <w:rPr>
          <w:rFonts w:ascii="Trebuchet MS" w:eastAsia="Trebuchet MS" w:hAnsi="Trebuchet MS" w:cs="Trebuchet MS"/>
          <w:b/>
          <w:color w:val="000000"/>
          <w:sz w:val="28"/>
          <w:szCs w:val="24"/>
          <w:lang w:eastAsia="en-US"/>
        </w:rPr>
        <w:t>MAINTENANCE TOUS RISQUES DE LAVEURS DESINFECTEURS D'ENDOSCOPES DE MARQUE GETINGE AU PROFIT DU CHU DE BORDEAUX</w:t>
      </w:r>
      <w:r w:rsidRPr="00146E73">
        <w:rPr>
          <w:rFonts w:ascii="Trebuchet MS" w:eastAsia="Trebuchet MS" w:hAnsi="Trebuchet MS" w:cs="Trebuchet MS"/>
          <w:b/>
          <w:color w:val="000000"/>
          <w:sz w:val="28"/>
        </w:rPr>
        <w:t xml:space="preserve"> </w:t>
      </w:r>
    </w:p>
    <w:p w14:paraId="797B6B85" w14:textId="77777777" w:rsidR="004B360D" w:rsidRPr="00146E73" w:rsidRDefault="004B360D">
      <w:pPr>
        <w:rPr>
          <w:rFonts w:ascii="Trebuchet MS" w:hAnsi="Trebuchet MS" w:cs="Arial"/>
          <w:b/>
          <w:bCs/>
        </w:rPr>
      </w:pPr>
    </w:p>
    <w:p w14:paraId="0ED8BB04" w14:textId="77777777" w:rsidR="009B389A" w:rsidRPr="00146E73" w:rsidRDefault="009B389A">
      <w:pPr>
        <w:rPr>
          <w:rFonts w:ascii="Trebuchet MS" w:hAnsi="Trebuchet MS" w:cs="Arial"/>
          <w:b/>
          <w:bCs/>
        </w:rPr>
      </w:pPr>
    </w:p>
    <w:p w14:paraId="72F6C51D" w14:textId="77777777" w:rsidR="004C785A" w:rsidRPr="00146E73" w:rsidRDefault="004C785A">
      <w:pPr>
        <w:rPr>
          <w:rFonts w:ascii="Trebuchet MS" w:hAnsi="Trebuchet MS" w:cs="Arial"/>
          <w:b/>
          <w:bCs/>
        </w:rPr>
      </w:pPr>
    </w:p>
    <w:p w14:paraId="7FF4CF22" w14:textId="77777777" w:rsidR="004C785A" w:rsidRPr="00146E73" w:rsidRDefault="004C785A">
      <w:pPr>
        <w:rPr>
          <w:rFonts w:ascii="Trebuchet MS" w:hAnsi="Trebuchet MS" w:cs="Arial"/>
          <w:b/>
          <w:bCs/>
        </w:rPr>
      </w:pPr>
    </w:p>
    <w:p w14:paraId="6DBB573D" w14:textId="77777777" w:rsidR="004C785A" w:rsidRPr="00146E73" w:rsidRDefault="004C785A">
      <w:pPr>
        <w:rPr>
          <w:rFonts w:ascii="Trebuchet MS" w:hAnsi="Trebuchet MS" w:cs="Arial"/>
          <w:b/>
          <w:bCs/>
        </w:rPr>
      </w:pPr>
    </w:p>
    <w:p w14:paraId="470EC428" w14:textId="77777777" w:rsidR="004C785A" w:rsidRPr="00146E73" w:rsidRDefault="004C785A">
      <w:pPr>
        <w:rPr>
          <w:rFonts w:ascii="Trebuchet MS" w:hAnsi="Trebuchet MS"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146E73" w14:paraId="2CB0CEC5" w14:textId="77777777">
        <w:tc>
          <w:tcPr>
            <w:tcW w:w="10277" w:type="dxa"/>
            <w:shd w:val="clear" w:color="auto" w:fill="66CCFF"/>
          </w:tcPr>
          <w:p w14:paraId="1C881C42" w14:textId="77777777" w:rsidR="007411D9" w:rsidRPr="00146E73" w:rsidRDefault="007411D9">
            <w:pPr>
              <w:tabs>
                <w:tab w:val="left" w:pos="-142"/>
                <w:tab w:val="left" w:pos="4111"/>
              </w:tabs>
              <w:jc w:val="both"/>
              <w:rPr>
                <w:rFonts w:ascii="Trebuchet MS" w:hAnsi="Trebuchet MS" w:cs="Arial"/>
                <w:i/>
                <w:sz w:val="18"/>
                <w:szCs w:val="18"/>
              </w:rPr>
            </w:pPr>
            <w:r w:rsidRPr="00146E73">
              <w:rPr>
                <w:rFonts w:ascii="Trebuchet MS" w:hAnsi="Trebuchet MS" w:cs="Arial"/>
                <w:b/>
                <w:bCs/>
                <w:sz w:val="22"/>
                <w:szCs w:val="22"/>
              </w:rPr>
              <w:t>C - Objet de la candidature</w:t>
            </w:r>
          </w:p>
        </w:tc>
      </w:tr>
    </w:tbl>
    <w:p w14:paraId="15F9174A" w14:textId="77777777" w:rsidR="00F6192D" w:rsidRPr="00146E73" w:rsidRDefault="007411D9">
      <w:pPr>
        <w:spacing w:before="120"/>
        <w:rPr>
          <w:rFonts w:ascii="Trebuchet MS" w:hAnsi="Trebuchet MS" w:cs="Arial"/>
        </w:rPr>
      </w:pPr>
      <w:r w:rsidRPr="00146E73">
        <w:rPr>
          <w:rFonts w:ascii="Trebuchet MS" w:hAnsi="Trebuchet MS" w:cs="Arial"/>
          <w:i/>
          <w:sz w:val="18"/>
          <w:szCs w:val="18"/>
        </w:rPr>
        <w:t>(Cocher la case correspondante.)</w:t>
      </w:r>
    </w:p>
    <w:p w14:paraId="0FFF1C72" w14:textId="77777777" w:rsidR="00F6192D" w:rsidRPr="00146E73" w:rsidRDefault="00F6192D" w:rsidP="00F6192D">
      <w:pPr>
        <w:rPr>
          <w:rFonts w:ascii="Trebuchet MS" w:hAnsi="Trebuchet MS" w:cs="Arial"/>
        </w:rPr>
      </w:pPr>
    </w:p>
    <w:p w14:paraId="48F2FB7C" w14:textId="77777777" w:rsidR="007411D9" w:rsidRPr="00146E73" w:rsidRDefault="00F6192D" w:rsidP="00F6192D">
      <w:pPr>
        <w:tabs>
          <w:tab w:val="left" w:pos="7426"/>
        </w:tabs>
        <w:rPr>
          <w:rFonts w:ascii="Trebuchet MS" w:hAnsi="Trebuchet MS" w:cs="Arial"/>
        </w:rPr>
      </w:pPr>
      <w:r w:rsidRPr="00146E73">
        <w:rPr>
          <w:rFonts w:ascii="Trebuchet MS" w:hAnsi="Trebuchet MS" w:cs="Arial"/>
        </w:rPr>
        <w:tab/>
      </w:r>
    </w:p>
    <w:p w14:paraId="2CA6951F" w14:textId="77777777" w:rsidR="007411D9" w:rsidRPr="00146E73" w:rsidRDefault="007411D9">
      <w:pPr>
        <w:pStyle w:val="Titre1"/>
        <w:ind w:left="0"/>
        <w:rPr>
          <w:rFonts w:ascii="Trebuchet MS" w:hAnsi="Trebuchet MS" w:cs="Arial"/>
          <w:b w:val="0"/>
          <w:bCs w:val="0"/>
        </w:rPr>
      </w:pPr>
      <w:r w:rsidRPr="00146E73">
        <w:rPr>
          <w:rFonts w:ascii="Trebuchet MS" w:hAnsi="Trebuchet MS" w:cs="Arial"/>
          <w:b w:val="0"/>
          <w:bCs w:val="0"/>
        </w:rPr>
        <w:t xml:space="preserve">La candidature est </w:t>
      </w:r>
      <w:r w:rsidR="00775F55" w:rsidRPr="00146E73">
        <w:rPr>
          <w:rFonts w:ascii="Trebuchet MS" w:hAnsi="Trebuchet MS" w:cs="Arial"/>
          <w:b w:val="0"/>
          <w:bCs w:val="0"/>
        </w:rPr>
        <w:t>présentée </w:t>
      </w:r>
      <w:r w:rsidRPr="00146E73">
        <w:rPr>
          <w:rFonts w:ascii="Trebuchet MS" w:hAnsi="Trebuchet MS" w:cs="Arial"/>
          <w:b w:val="0"/>
          <w:bCs w:val="0"/>
        </w:rPr>
        <w:t>:</w:t>
      </w:r>
    </w:p>
    <w:p w14:paraId="0DB38E45" w14:textId="77777777" w:rsidR="007411D9" w:rsidRPr="00146E73" w:rsidRDefault="007411D9">
      <w:pPr>
        <w:pStyle w:val="Titre1"/>
        <w:ind w:left="0" w:hanging="432"/>
        <w:rPr>
          <w:rFonts w:ascii="Trebuchet MS" w:hAnsi="Trebuchet MS" w:cs="Arial"/>
          <w:b w:val="0"/>
          <w:bCs w:val="0"/>
        </w:rPr>
      </w:pPr>
    </w:p>
    <w:p w14:paraId="3C65B5E6" w14:textId="77777777" w:rsidR="007411D9" w:rsidRPr="00146E73" w:rsidRDefault="00775F55">
      <w:pPr>
        <w:pStyle w:val="Titre1"/>
        <w:rPr>
          <w:rFonts w:ascii="Trebuchet MS" w:hAnsi="Trebuchet MS" w:cs="Arial"/>
        </w:rPr>
      </w:pPr>
      <w:r w:rsidRPr="00146E73">
        <w:rPr>
          <w:rFonts w:ascii="Trebuchet MS" w:hAnsi="Trebuchet MS"/>
        </w:rPr>
        <w:fldChar w:fldCharType="begin">
          <w:ffData>
            <w:name w:val=""/>
            <w:enabled/>
            <w:calcOnExit w:val="0"/>
            <w:checkBox>
              <w:size w:val="20"/>
              <w:default w:val="0"/>
            </w:checkBox>
          </w:ffData>
        </w:fldChar>
      </w:r>
      <w:r w:rsidRPr="00146E73">
        <w:rPr>
          <w:rFonts w:ascii="Trebuchet MS" w:hAnsi="Trebuchet MS"/>
        </w:rPr>
        <w:instrText xml:space="preserve"> FORMCHECKBOX </w:instrText>
      </w:r>
      <w:r w:rsidR="00E44AE3">
        <w:rPr>
          <w:rFonts w:ascii="Trebuchet MS" w:hAnsi="Trebuchet MS"/>
        </w:rPr>
      </w:r>
      <w:r w:rsidR="00E44AE3">
        <w:rPr>
          <w:rFonts w:ascii="Trebuchet MS" w:hAnsi="Trebuchet MS"/>
        </w:rPr>
        <w:fldChar w:fldCharType="separate"/>
      </w:r>
      <w:r w:rsidRPr="00146E73">
        <w:rPr>
          <w:rFonts w:ascii="Trebuchet MS" w:hAnsi="Trebuchet MS"/>
        </w:rPr>
        <w:fldChar w:fldCharType="end"/>
      </w:r>
      <w:r w:rsidRPr="00146E73">
        <w:rPr>
          <w:rFonts w:ascii="Trebuchet MS" w:hAnsi="Trebuchet MS" w:cs="Arial"/>
          <w:b w:val="0"/>
          <w:bCs w:val="0"/>
        </w:rPr>
        <w:t> </w:t>
      </w:r>
      <w:r w:rsidR="00FD164F" w:rsidRPr="00146E73">
        <w:rPr>
          <w:rFonts w:ascii="Trebuchet MS" w:hAnsi="Trebuchet MS" w:cs="Arial"/>
          <w:b w:val="0"/>
          <w:bCs w:val="0"/>
        </w:rPr>
        <w:t>Pour</w:t>
      </w:r>
      <w:r w:rsidR="007411D9" w:rsidRPr="00146E73">
        <w:rPr>
          <w:rFonts w:ascii="Trebuchet MS" w:hAnsi="Trebuchet MS" w:cs="Arial"/>
          <w:b w:val="0"/>
          <w:bCs w:val="0"/>
        </w:rPr>
        <w:t xml:space="preserve"> le marché </w:t>
      </w:r>
      <w:r w:rsidR="00EB4DEA" w:rsidRPr="00146E73">
        <w:rPr>
          <w:rFonts w:ascii="Trebuchet MS" w:hAnsi="Trebuchet MS" w:cs="Arial"/>
          <w:b w:val="0"/>
          <w:bCs w:val="0"/>
        </w:rPr>
        <w:t>public</w:t>
      </w:r>
      <w:r w:rsidR="007411D9" w:rsidRPr="00146E73">
        <w:rPr>
          <w:rFonts w:ascii="Trebuchet MS" w:hAnsi="Trebuchet MS" w:cs="Arial"/>
          <w:b w:val="0"/>
          <w:bCs w:val="0"/>
        </w:rPr>
        <w:t xml:space="preserve"> </w:t>
      </w:r>
      <w:r w:rsidR="007411D9" w:rsidRPr="00146E73">
        <w:rPr>
          <w:rFonts w:ascii="Trebuchet MS" w:hAnsi="Trebuchet MS" w:cs="Arial"/>
          <w:b w:val="0"/>
          <w:i/>
          <w:iCs/>
          <w:sz w:val="18"/>
          <w:szCs w:val="18"/>
        </w:rPr>
        <w:t xml:space="preserve">(en cas de non allotissement) </w:t>
      </w:r>
      <w:r w:rsidR="007411D9" w:rsidRPr="00146E73">
        <w:rPr>
          <w:rFonts w:ascii="Trebuchet MS" w:hAnsi="Trebuchet MS" w:cs="Arial"/>
          <w:b w:val="0"/>
          <w:bCs w:val="0"/>
          <w:iCs/>
        </w:rPr>
        <w:t>;</w:t>
      </w:r>
    </w:p>
    <w:p w14:paraId="25000150" w14:textId="77777777" w:rsidR="00775F55" w:rsidRPr="00146E73" w:rsidRDefault="00775F55" w:rsidP="00775F55">
      <w:pPr>
        <w:numPr>
          <w:ilvl w:val="0"/>
          <w:numId w:val="1"/>
        </w:numPr>
        <w:rPr>
          <w:rFonts w:ascii="Trebuchet MS" w:hAnsi="Trebuchet MS" w:cs="Arial"/>
        </w:rPr>
      </w:pPr>
    </w:p>
    <w:p w14:paraId="0C3F1BDA" w14:textId="77777777" w:rsidR="00775F55" w:rsidRPr="00146E73" w:rsidRDefault="00775F55" w:rsidP="00775F55">
      <w:pPr>
        <w:pStyle w:val="En-tte"/>
        <w:numPr>
          <w:ilvl w:val="0"/>
          <w:numId w:val="1"/>
        </w:numPr>
        <w:tabs>
          <w:tab w:val="clear" w:pos="4536"/>
          <w:tab w:val="clear" w:pos="9072"/>
        </w:tabs>
        <w:ind w:firstLine="135"/>
        <w:rPr>
          <w:rFonts w:ascii="Trebuchet MS" w:hAnsi="Trebuchet MS" w:cs="Arial"/>
          <w:b/>
          <w:bCs/>
        </w:rPr>
      </w:pPr>
      <w:r w:rsidRPr="00146E73">
        <w:rPr>
          <w:rFonts w:ascii="Trebuchet MS" w:hAnsi="Trebuchet MS"/>
        </w:rPr>
        <w:fldChar w:fldCharType="begin">
          <w:ffData>
            <w:name w:val=""/>
            <w:enabled/>
            <w:calcOnExit w:val="0"/>
            <w:checkBox>
              <w:size w:val="20"/>
              <w:default w:val="0"/>
            </w:checkBox>
          </w:ffData>
        </w:fldChar>
      </w:r>
      <w:r w:rsidRPr="00146E73">
        <w:rPr>
          <w:rFonts w:ascii="Trebuchet MS" w:hAnsi="Trebuchet MS"/>
        </w:rPr>
        <w:instrText xml:space="preserve"> FORMCHECKBOX </w:instrText>
      </w:r>
      <w:r w:rsidR="00E44AE3">
        <w:rPr>
          <w:rFonts w:ascii="Trebuchet MS" w:hAnsi="Trebuchet MS"/>
        </w:rPr>
      </w:r>
      <w:r w:rsidR="00E44AE3">
        <w:rPr>
          <w:rFonts w:ascii="Trebuchet MS" w:hAnsi="Trebuchet MS"/>
        </w:rPr>
        <w:fldChar w:fldCharType="separate"/>
      </w:r>
      <w:r w:rsidRPr="00146E73">
        <w:rPr>
          <w:rFonts w:ascii="Trebuchet MS" w:hAnsi="Trebuchet MS"/>
        </w:rPr>
        <w:fldChar w:fldCharType="end"/>
      </w:r>
      <w:r w:rsidR="00FD164F" w:rsidRPr="00146E73">
        <w:rPr>
          <w:rFonts w:ascii="Trebuchet MS" w:hAnsi="Trebuchet MS" w:cs="Arial"/>
        </w:rPr>
        <w:t> P</w:t>
      </w:r>
      <w:r w:rsidRPr="00146E73">
        <w:rPr>
          <w:rFonts w:ascii="Trebuchet MS" w:hAnsi="Trebuchet MS" w:cs="Arial"/>
        </w:rPr>
        <w:t>our tous les lots de la procédure de passation du marché public ;</w:t>
      </w:r>
    </w:p>
    <w:p w14:paraId="6C1C401A" w14:textId="77777777" w:rsidR="007411D9" w:rsidRPr="00146E73" w:rsidRDefault="007411D9">
      <w:pPr>
        <w:pStyle w:val="En-tte"/>
        <w:tabs>
          <w:tab w:val="clear" w:pos="4536"/>
          <w:tab w:val="clear" w:pos="9072"/>
        </w:tabs>
        <w:rPr>
          <w:rFonts w:ascii="Trebuchet MS" w:hAnsi="Trebuchet MS" w:cs="Arial"/>
        </w:rPr>
      </w:pPr>
    </w:p>
    <w:p w14:paraId="12D41158" w14:textId="77777777" w:rsidR="007411D9" w:rsidRPr="00146E73" w:rsidRDefault="00775F55" w:rsidP="00184AEF">
      <w:pPr>
        <w:ind w:left="993" w:hanging="426"/>
        <w:jc w:val="both"/>
        <w:rPr>
          <w:rFonts w:ascii="Trebuchet MS" w:hAnsi="Trebuchet MS" w:cs="Arial"/>
          <w:i/>
          <w:iCs/>
          <w:sz w:val="18"/>
          <w:szCs w:val="18"/>
        </w:rPr>
      </w:pPr>
      <w:r w:rsidRPr="00146E73">
        <w:rPr>
          <w:rFonts w:ascii="Trebuchet MS" w:hAnsi="Trebuchet MS"/>
        </w:rPr>
        <w:fldChar w:fldCharType="begin">
          <w:ffData>
            <w:name w:val=""/>
            <w:enabled/>
            <w:calcOnExit w:val="0"/>
            <w:checkBox>
              <w:size w:val="20"/>
              <w:default w:val="0"/>
            </w:checkBox>
          </w:ffData>
        </w:fldChar>
      </w:r>
      <w:r w:rsidRPr="00146E73">
        <w:rPr>
          <w:rFonts w:ascii="Trebuchet MS" w:hAnsi="Trebuchet MS"/>
        </w:rPr>
        <w:instrText xml:space="preserve"> FORMCHECKBOX </w:instrText>
      </w:r>
      <w:r w:rsidR="00E44AE3">
        <w:rPr>
          <w:rFonts w:ascii="Trebuchet MS" w:hAnsi="Trebuchet MS"/>
        </w:rPr>
      </w:r>
      <w:r w:rsidR="00E44AE3">
        <w:rPr>
          <w:rFonts w:ascii="Trebuchet MS" w:hAnsi="Trebuchet MS"/>
        </w:rPr>
        <w:fldChar w:fldCharType="separate"/>
      </w:r>
      <w:r w:rsidRPr="00146E73">
        <w:rPr>
          <w:rFonts w:ascii="Trebuchet MS" w:hAnsi="Trebuchet MS"/>
        </w:rPr>
        <w:fldChar w:fldCharType="end"/>
      </w:r>
      <w:r w:rsidRPr="00146E73">
        <w:rPr>
          <w:rFonts w:ascii="Trebuchet MS" w:hAnsi="Trebuchet MS"/>
        </w:rPr>
        <w:t> </w:t>
      </w:r>
      <w:r w:rsidR="00FD164F" w:rsidRPr="00146E73">
        <w:rPr>
          <w:rFonts w:ascii="Trebuchet MS" w:hAnsi="Trebuchet MS" w:cs="Arial"/>
        </w:rPr>
        <w:t>P</w:t>
      </w:r>
      <w:r w:rsidR="007411D9" w:rsidRPr="00146E73">
        <w:rPr>
          <w:rFonts w:ascii="Trebuchet MS" w:hAnsi="Trebuchet MS" w:cs="Arial"/>
        </w:rPr>
        <w:t xml:space="preserve">our le lot n°……. </w:t>
      </w:r>
      <w:proofErr w:type="gramStart"/>
      <w:r w:rsidR="007411D9" w:rsidRPr="00146E73">
        <w:rPr>
          <w:rFonts w:ascii="Trebuchet MS" w:hAnsi="Trebuchet MS" w:cs="Arial"/>
        </w:rPr>
        <w:t>ou</w:t>
      </w:r>
      <w:proofErr w:type="gramEnd"/>
      <w:r w:rsidR="007411D9" w:rsidRPr="00146E73">
        <w:rPr>
          <w:rFonts w:ascii="Trebuchet MS" w:hAnsi="Trebuchet MS" w:cs="Arial"/>
        </w:rPr>
        <w:t xml:space="preserve"> les lots n°…………… de la procédure de passation du marché </w:t>
      </w:r>
      <w:r w:rsidR="00EB4DEA" w:rsidRPr="00146E73">
        <w:rPr>
          <w:rFonts w:ascii="Trebuchet MS" w:hAnsi="Trebuchet MS" w:cs="Arial"/>
        </w:rPr>
        <w:t>public</w:t>
      </w:r>
      <w:r w:rsidR="007411D9" w:rsidRPr="00146E73">
        <w:rPr>
          <w:rFonts w:ascii="Trebuchet MS" w:hAnsi="Trebuchet MS" w:cs="Arial"/>
        </w:rPr>
        <w:t xml:space="preserve"> </w:t>
      </w:r>
      <w:r w:rsidR="007411D9" w:rsidRPr="00146E73">
        <w:rPr>
          <w:rFonts w:ascii="Trebuchet MS" w:hAnsi="Trebuchet MS" w:cs="Arial"/>
          <w:i/>
          <w:iCs/>
          <w:sz w:val="18"/>
          <w:szCs w:val="18"/>
        </w:rPr>
        <w:t>(en cas d’allotissement</w:t>
      </w:r>
      <w:r w:rsidR="00184AEF" w:rsidRPr="00146E73">
        <w:rPr>
          <w:rFonts w:ascii="Trebuchet MS" w:hAnsi="Trebuchet MS" w:cs="Arial"/>
          <w:i/>
          <w:iCs/>
          <w:sz w:val="18"/>
          <w:szCs w:val="18"/>
        </w:rPr>
        <w:t> ; si les lots n’ont pas été numérotés, i</w:t>
      </w:r>
      <w:r w:rsidR="007411D9" w:rsidRPr="00146E73">
        <w:rPr>
          <w:rFonts w:ascii="Trebuchet MS" w:hAnsi="Trebuchet MS" w:cs="Arial"/>
          <w:i/>
          <w:iCs/>
          <w:sz w:val="18"/>
          <w:szCs w:val="18"/>
        </w:rPr>
        <w:t>ndiquer</w:t>
      </w:r>
      <w:r w:rsidR="00184AEF" w:rsidRPr="00146E73">
        <w:rPr>
          <w:rFonts w:ascii="Trebuchet MS" w:hAnsi="Trebuchet MS" w:cs="Arial"/>
          <w:i/>
          <w:iCs/>
          <w:sz w:val="18"/>
          <w:szCs w:val="18"/>
        </w:rPr>
        <w:t xml:space="preserve"> ci-dessous</w:t>
      </w:r>
      <w:r w:rsidR="007411D9" w:rsidRPr="00146E73">
        <w:rPr>
          <w:rFonts w:ascii="Trebuchet MS" w:hAnsi="Trebuchet MS" w:cs="Arial"/>
          <w:i/>
          <w:iCs/>
          <w:sz w:val="18"/>
          <w:szCs w:val="18"/>
        </w:rPr>
        <w:t xml:space="preserve"> l’intitulé du ou des lots tels qu’ils figurent dans l’avis d'appel à la concurrence</w:t>
      </w:r>
      <w:r w:rsidR="007411D9" w:rsidRPr="00146E73">
        <w:rPr>
          <w:rFonts w:ascii="Trebuchet MS" w:hAnsi="Trebuchet MS" w:cs="Arial"/>
          <w:bCs/>
          <w:i/>
          <w:iCs/>
          <w:sz w:val="18"/>
          <w:szCs w:val="18"/>
        </w:rPr>
        <w:t xml:space="preserve"> ou </w:t>
      </w:r>
      <w:r w:rsidR="005613A6" w:rsidRPr="00146E73">
        <w:rPr>
          <w:rFonts w:ascii="Trebuchet MS" w:hAnsi="Trebuchet MS" w:cs="Arial"/>
          <w:bCs/>
          <w:i/>
          <w:iCs/>
          <w:sz w:val="18"/>
          <w:szCs w:val="18"/>
        </w:rPr>
        <w:t>l’</w:t>
      </w:r>
      <w:r w:rsidR="00386724" w:rsidRPr="00146E73">
        <w:rPr>
          <w:rFonts w:ascii="Trebuchet MS" w:hAnsi="Trebuchet MS" w:cs="Arial"/>
          <w:bCs/>
          <w:i/>
          <w:iCs/>
          <w:sz w:val="18"/>
          <w:szCs w:val="18"/>
        </w:rPr>
        <w:t>invitation</w:t>
      </w:r>
      <w:r w:rsidR="005613A6" w:rsidRPr="00146E73">
        <w:rPr>
          <w:rFonts w:ascii="Trebuchet MS" w:hAnsi="Trebuchet MS" w:cs="Arial"/>
          <w:bCs/>
          <w:i/>
          <w:iCs/>
          <w:sz w:val="18"/>
          <w:szCs w:val="18"/>
        </w:rPr>
        <w:t xml:space="preserve"> à confirmer l’intérêt</w:t>
      </w:r>
      <w:r w:rsidR="007411D9" w:rsidRPr="00146E73">
        <w:rPr>
          <w:rFonts w:ascii="Trebuchet MS" w:hAnsi="Trebuchet MS" w:cs="Arial"/>
          <w:i/>
          <w:iCs/>
          <w:sz w:val="18"/>
          <w:szCs w:val="18"/>
        </w:rPr>
        <w:t>)</w:t>
      </w:r>
      <w:r w:rsidRPr="00146E73">
        <w:rPr>
          <w:rFonts w:ascii="Trebuchet MS" w:hAnsi="Trebuchet MS" w:cs="Arial"/>
          <w:i/>
          <w:iCs/>
          <w:sz w:val="18"/>
          <w:szCs w:val="18"/>
        </w:rPr>
        <w:t>.</w:t>
      </w:r>
    </w:p>
    <w:p w14:paraId="6CAA2605" w14:textId="77777777" w:rsidR="005E37B5" w:rsidRPr="00146E73" w:rsidRDefault="005E37B5" w:rsidP="00184AEF">
      <w:pPr>
        <w:ind w:left="993" w:hanging="426"/>
        <w:jc w:val="both"/>
        <w:rPr>
          <w:rFonts w:ascii="Trebuchet MS" w:hAnsi="Trebuchet MS" w:cs="Arial"/>
          <w:i/>
          <w:iCs/>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146E73" w14:paraId="43C4C10B" w14:textId="77777777">
        <w:tc>
          <w:tcPr>
            <w:tcW w:w="10419" w:type="dxa"/>
            <w:shd w:val="clear" w:color="auto" w:fill="66CCFF"/>
          </w:tcPr>
          <w:p w14:paraId="568191D7" w14:textId="77777777" w:rsidR="007411D9" w:rsidRPr="00146E73" w:rsidRDefault="007411D9">
            <w:pPr>
              <w:tabs>
                <w:tab w:val="left" w:pos="-142"/>
                <w:tab w:val="left" w:pos="4111"/>
              </w:tabs>
              <w:jc w:val="both"/>
              <w:rPr>
                <w:rFonts w:ascii="Trebuchet MS" w:hAnsi="Trebuchet MS" w:cs="Arial"/>
                <w:i/>
                <w:iCs/>
                <w:sz w:val="18"/>
                <w:szCs w:val="18"/>
              </w:rPr>
            </w:pPr>
            <w:r w:rsidRPr="00146E73">
              <w:rPr>
                <w:rFonts w:ascii="Trebuchet MS" w:hAnsi="Trebuchet MS" w:cs="Arial"/>
                <w:b/>
                <w:bCs/>
                <w:sz w:val="22"/>
                <w:szCs w:val="22"/>
              </w:rPr>
              <w:t>D - Présentation du candidat</w:t>
            </w:r>
          </w:p>
        </w:tc>
      </w:tr>
    </w:tbl>
    <w:p w14:paraId="6E2E97F6" w14:textId="77777777" w:rsidR="007411D9" w:rsidRPr="00146E73" w:rsidRDefault="007411D9">
      <w:pPr>
        <w:pStyle w:val="En-tte"/>
        <w:tabs>
          <w:tab w:val="clear" w:pos="4536"/>
          <w:tab w:val="clear" w:pos="9072"/>
        </w:tabs>
        <w:spacing w:before="120"/>
        <w:rPr>
          <w:rFonts w:ascii="Trebuchet MS" w:hAnsi="Trebuchet MS" w:cs="Arial"/>
        </w:rPr>
      </w:pPr>
      <w:r w:rsidRPr="00146E73">
        <w:rPr>
          <w:rFonts w:ascii="Trebuchet MS" w:hAnsi="Trebuchet MS" w:cs="Arial"/>
          <w:i/>
          <w:iCs/>
          <w:sz w:val="18"/>
          <w:szCs w:val="18"/>
        </w:rPr>
        <w:t>(Cocher la case correspondante.)</w:t>
      </w:r>
    </w:p>
    <w:p w14:paraId="0C88B7D3" w14:textId="77777777" w:rsidR="007411D9" w:rsidRPr="00146E73" w:rsidRDefault="007411D9">
      <w:pPr>
        <w:pStyle w:val="En-tte"/>
        <w:tabs>
          <w:tab w:val="clear" w:pos="4536"/>
          <w:tab w:val="clear" w:pos="9072"/>
        </w:tabs>
        <w:rPr>
          <w:rFonts w:ascii="Trebuchet MS" w:hAnsi="Trebuchet MS" w:cs="Arial"/>
        </w:rPr>
      </w:pPr>
    </w:p>
    <w:p w14:paraId="7400CC14" w14:textId="77777777" w:rsidR="007411D9" w:rsidRPr="00146E73" w:rsidRDefault="00BB2EF6">
      <w:pPr>
        <w:ind w:left="567"/>
        <w:rPr>
          <w:rFonts w:ascii="Trebuchet MS" w:hAnsi="Trebuchet MS" w:cs="Arial"/>
          <w:i/>
          <w:sz w:val="18"/>
          <w:szCs w:val="18"/>
        </w:rPr>
      </w:pPr>
      <w:r w:rsidRPr="00146E73">
        <w:rPr>
          <w:rFonts w:ascii="Trebuchet MS" w:hAnsi="Trebuchet MS"/>
        </w:rPr>
        <w:fldChar w:fldCharType="begin">
          <w:ffData>
            <w:name w:val=""/>
            <w:enabled/>
            <w:calcOnExit w:val="0"/>
            <w:checkBox>
              <w:size w:val="20"/>
              <w:default w:val="0"/>
            </w:checkBox>
          </w:ffData>
        </w:fldChar>
      </w:r>
      <w:r w:rsidRPr="00146E73">
        <w:rPr>
          <w:rFonts w:ascii="Trebuchet MS" w:hAnsi="Trebuchet MS"/>
        </w:rPr>
        <w:instrText xml:space="preserve"> FORMCHECKBOX </w:instrText>
      </w:r>
      <w:r w:rsidR="00E44AE3">
        <w:rPr>
          <w:rFonts w:ascii="Trebuchet MS" w:hAnsi="Trebuchet MS"/>
        </w:rPr>
      </w:r>
      <w:r w:rsidR="00E44AE3">
        <w:rPr>
          <w:rFonts w:ascii="Trebuchet MS" w:hAnsi="Trebuchet MS"/>
        </w:rPr>
        <w:fldChar w:fldCharType="separate"/>
      </w:r>
      <w:r w:rsidRPr="00146E73">
        <w:rPr>
          <w:rFonts w:ascii="Trebuchet MS" w:hAnsi="Trebuchet MS"/>
        </w:rPr>
        <w:fldChar w:fldCharType="end"/>
      </w:r>
      <w:r w:rsidR="00775F55" w:rsidRPr="00146E73">
        <w:rPr>
          <w:rFonts w:ascii="Trebuchet MS" w:hAnsi="Trebuchet MS" w:cs="Arial"/>
          <w:b/>
          <w:bCs/>
        </w:rPr>
        <w:t> </w:t>
      </w:r>
      <w:r w:rsidR="007411D9" w:rsidRPr="00146E73">
        <w:rPr>
          <w:rFonts w:ascii="Trebuchet MS" w:hAnsi="Trebuchet MS" w:cs="Arial"/>
        </w:rPr>
        <w:t>Le candidat se présente seul :</w:t>
      </w:r>
    </w:p>
    <w:p w14:paraId="5DA1FE78" w14:textId="77777777" w:rsidR="007411D9" w:rsidRPr="00146E73" w:rsidRDefault="007411D9">
      <w:pPr>
        <w:pStyle w:val="En-tte"/>
        <w:tabs>
          <w:tab w:val="clear" w:pos="4536"/>
          <w:tab w:val="clear" w:pos="9072"/>
        </w:tabs>
        <w:jc w:val="both"/>
        <w:rPr>
          <w:rFonts w:ascii="Trebuchet MS" w:hAnsi="Trebuchet MS" w:cs="Arial"/>
        </w:rPr>
      </w:pPr>
      <w:r w:rsidRPr="00146E73">
        <w:rPr>
          <w:rFonts w:ascii="Trebuchet MS" w:hAnsi="Trebuchet MS"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146E73">
        <w:rPr>
          <w:rFonts w:ascii="Trebuchet MS" w:hAnsi="Trebuchet MS" w:cs="Arial"/>
          <w:i/>
          <w:sz w:val="18"/>
          <w:szCs w:val="18"/>
        </w:rPr>
        <w:t> ; à défaut, un numéro d’identification européen ou international ou propre au pays d’origine du candidat</w:t>
      </w:r>
      <w:r w:rsidR="00386724" w:rsidRPr="00146E73">
        <w:rPr>
          <w:rFonts w:ascii="Trebuchet MS" w:hAnsi="Trebuchet MS"/>
        </w:rPr>
        <w:t xml:space="preserve"> </w:t>
      </w:r>
      <w:r w:rsidR="00386724" w:rsidRPr="00146E73">
        <w:rPr>
          <w:rFonts w:ascii="Trebuchet MS" w:hAnsi="Trebuchet MS" w:cs="Arial"/>
          <w:i/>
          <w:sz w:val="18"/>
          <w:szCs w:val="18"/>
        </w:rPr>
        <w:t xml:space="preserve">issu d’un répertoire figurant dans la liste des </w:t>
      </w:r>
      <w:hyperlink r:id="rId20" w:history="1">
        <w:r w:rsidR="00386724" w:rsidRPr="00146E73">
          <w:rPr>
            <w:rStyle w:val="Lienhypertexte"/>
            <w:rFonts w:ascii="Trebuchet MS" w:hAnsi="Trebuchet MS" w:cs="Arial"/>
            <w:i/>
            <w:sz w:val="18"/>
            <w:szCs w:val="18"/>
          </w:rPr>
          <w:t>ICD</w:t>
        </w:r>
      </w:hyperlink>
      <w:r w:rsidRPr="00146E73">
        <w:rPr>
          <w:rFonts w:ascii="Trebuchet MS" w:hAnsi="Trebuchet MS" w:cs="Arial"/>
          <w:i/>
          <w:sz w:val="18"/>
          <w:szCs w:val="18"/>
        </w:rPr>
        <w:t>.]</w:t>
      </w:r>
    </w:p>
    <w:p w14:paraId="2AAC2E51" w14:textId="77777777" w:rsidR="007411D9" w:rsidRPr="00146E73" w:rsidRDefault="007411D9">
      <w:pPr>
        <w:pStyle w:val="En-tte"/>
        <w:tabs>
          <w:tab w:val="clear" w:pos="4536"/>
          <w:tab w:val="clear" w:pos="9072"/>
        </w:tabs>
        <w:rPr>
          <w:rFonts w:ascii="Trebuchet MS" w:hAnsi="Trebuchet MS" w:cs="Arial"/>
        </w:rPr>
      </w:pPr>
    </w:p>
    <w:p w14:paraId="2A79A268" w14:textId="77777777" w:rsidR="00775F55" w:rsidRPr="00146E73" w:rsidRDefault="00775F55" w:rsidP="003B4647">
      <w:pPr>
        <w:pStyle w:val="En-tte"/>
        <w:ind w:left="360"/>
        <w:rPr>
          <w:rFonts w:ascii="Trebuchet MS" w:hAnsi="Trebuchet MS" w:cs="Arial"/>
        </w:rPr>
      </w:pPr>
      <w:r w:rsidRPr="00146E73">
        <w:rPr>
          <w:rFonts w:ascii="Trebuchet MS" w:hAnsi="Trebuchet MS"/>
          <w:color w:val="66CCFF"/>
          <w:spacing w:val="-10"/>
          <w:position w:val="-1"/>
        </w:rPr>
        <w:t></w:t>
      </w:r>
      <w:r w:rsidRPr="00146E73">
        <w:rPr>
          <w:rFonts w:ascii="Trebuchet MS" w:hAnsi="Trebuchet MS" w:cs="Arial"/>
        </w:rPr>
        <w:t> Nom commercial et dénomination sociale de l’unité ou de l’établissement qui exécutera la prestation :</w:t>
      </w:r>
    </w:p>
    <w:p w14:paraId="1758467A" w14:textId="77777777" w:rsidR="00775F55" w:rsidRPr="00146E73" w:rsidRDefault="00775F55" w:rsidP="00775F55">
      <w:pPr>
        <w:pStyle w:val="En-tte"/>
        <w:ind w:left="360"/>
        <w:rPr>
          <w:rFonts w:ascii="Trebuchet MS" w:hAnsi="Trebuchet MS" w:cs="Arial"/>
        </w:rPr>
      </w:pPr>
    </w:p>
    <w:p w14:paraId="30946FDE" w14:textId="77777777" w:rsidR="00775F55" w:rsidRPr="00146E73" w:rsidRDefault="00775F55" w:rsidP="00775F55">
      <w:pPr>
        <w:pStyle w:val="En-tte"/>
        <w:ind w:left="360"/>
        <w:rPr>
          <w:rFonts w:ascii="Trebuchet MS" w:hAnsi="Trebuchet MS" w:cs="Arial"/>
        </w:rPr>
      </w:pPr>
    </w:p>
    <w:p w14:paraId="49945E4E" w14:textId="77777777" w:rsidR="00775F55" w:rsidRPr="00146E73" w:rsidRDefault="00775F55" w:rsidP="00775F55">
      <w:pPr>
        <w:pStyle w:val="En-tte"/>
        <w:ind w:left="360"/>
        <w:rPr>
          <w:rFonts w:ascii="Trebuchet MS" w:hAnsi="Trebuchet MS" w:cs="Arial"/>
        </w:rPr>
      </w:pPr>
    </w:p>
    <w:p w14:paraId="5BF2BB30" w14:textId="77777777" w:rsidR="00775F55" w:rsidRPr="00146E73" w:rsidRDefault="00775F55" w:rsidP="003B4647">
      <w:pPr>
        <w:pStyle w:val="En-tte"/>
        <w:ind w:left="360"/>
        <w:rPr>
          <w:rFonts w:ascii="Trebuchet MS" w:hAnsi="Trebuchet MS" w:cs="Arial"/>
        </w:rPr>
      </w:pPr>
      <w:r w:rsidRPr="00146E73">
        <w:rPr>
          <w:rFonts w:ascii="Trebuchet MS" w:hAnsi="Trebuchet MS"/>
          <w:color w:val="66CCFF"/>
          <w:spacing w:val="-10"/>
          <w:position w:val="-1"/>
        </w:rPr>
        <w:t></w:t>
      </w:r>
      <w:r w:rsidRPr="00146E73">
        <w:rPr>
          <w:rFonts w:ascii="Trebuchet MS" w:hAnsi="Trebuchet MS" w:cs="Arial"/>
        </w:rPr>
        <w:t> Adresses postale et du siège social (si elle est différente de l’adresse postale) :</w:t>
      </w:r>
    </w:p>
    <w:p w14:paraId="0A040D03" w14:textId="77777777" w:rsidR="00775F55" w:rsidRPr="00146E73" w:rsidRDefault="00775F55" w:rsidP="00775F55">
      <w:pPr>
        <w:pStyle w:val="En-tte"/>
        <w:ind w:left="360"/>
        <w:rPr>
          <w:rFonts w:ascii="Trebuchet MS" w:hAnsi="Trebuchet MS" w:cs="Arial"/>
        </w:rPr>
      </w:pPr>
    </w:p>
    <w:p w14:paraId="5873E722" w14:textId="77777777" w:rsidR="00775F55" w:rsidRPr="00146E73" w:rsidRDefault="00775F55" w:rsidP="00775F55">
      <w:pPr>
        <w:pStyle w:val="En-tte"/>
        <w:ind w:left="360"/>
        <w:rPr>
          <w:rFonts w:ascii="Trebuchet MS" w:hAnsi="Trebuchet MS" w:cs="Arial"/>
        </w:rPr>
      </w:pPr>
    </w:p>
    <w:p w14:paraId="7176E248" w14:textId="77777777" w:rsidR="00775F55" w:rsidRPr="00146E73" w:rsidRDefault="00775F55" w:rsidP="00775F55">
      <w:pPr>
        <w:pStyle w:val="En-tte"/>
        <w:ind w:left="360"/>
        <w:rPr>
          <w:rFonts w:ascii="Trebuchet MS" w:hAnsi="Trebuchet MS" w:cs="Arial"/>
        </w:rPr>
      </w:pPr>
    </w:p>
    <w:p w14:paraId="78D3E9AD" w14:textId="77777777" w:rsidR="00775F55" w:rsidRPr="00146E73" w:rsidRDefault="00775F55" w:rsidP="003B4647">
      <w:pPr>
        <w:pStyle w:val="En-tte"/>
        <w:ind w:left="360"/>
        <w:rPr>
          <w:rFonts w:ascii="Trebuchet MS" w:hAnsi="Trebuchet MS" w:cs="Arial"/>
        </w:rPr>
      </w:pPr>
      <w:r w:rsidRPr="00146E73">
        <w:rPr>
          <w:rFonts w:ascii="Trebuchet MS" w:hAnsi="Trebuchet MS"/>
          <w:color w:val="66CCFF"/>
          <w:spacing w:val="-10"/>
          <w:position w:val="-1"/>
        </w:rPr>
        <w:t></w:t>
      </w:r>
      <w:r w:rsidRPr="00146E73">
        <w:rPr>
          <w:rFonts w:ascii="Trebuchet MS" w:hAnsi="Trebuchet MS"/>
          <w:color w:val="66CCFF"/>
          <w:spacing w:val="-10"/>
          <w:position w:val="-1"/>
        </w:rPr>
        <w:t></w:t>
      </w:r>
      <w:r w:rsidRPr="00146E73">
        <w:rPr>
          <w:rFonts w:ascii="Trebuchet MS" w:hAnsi="Trebuchet MS" w:cs="Arial"/>
        </w:rPr>
        <w:t>Adresse électronique :</w:t>
      </w:r>
    </w:p>
    <w:p w14:paraId="74B8860F" w14:textId="77777777" w:rsidR="00775F55" w:rsidRPr="00146E73" w:rsidRDefault="00775F55" w:rsidP="00775F55">
      <w:pPr>
        <w:pStyle w:val="En-tte"/>
        <w:ind w:left="360"/>
        <w:rPr>
          <w:rFonts w:ascii="Trebuchet MS" w:hAnsi="Trebuchet MS" w:cs="Arial"/>
        </w:rPr>
      </w:pPr>
    </w:p>
    <w:p w14:paraId="65FBE329" w14:textId="77777777" w:rsidR="00775F55" w:rsidRPr="00146E73" w:rsidRDefault="00775F55" w:rsidP="00775F55">
      <w:pPr>
        <w:pStyle w:val="En-tte"/>
        <w:ind w:left="360"/>
        <w:rPr>
          <w:rFonts w:ascii="Trebuchet MS" w:hAnsi="Trebuchet MS" w:cs="Arial"/>
        </w:rPr>
      </w:pPr>
    </w:p>
    <w:p w14:paraId="0B468386" w14:textId="77777777" w:rsidR="00775F55" w:rsidRPr="00146E73" w:rsidRDefault="00775F55" w:rsidP="00775F55">
      <w:pPr>
        <w:pStyle w:val="En-tte"/>
        <w:ind w:left="360"/>
        <w:rPr>
          <w:rFonts w:ascii="Trebuchet MS" w:hAnsi="Trebuchet MS" w:cs="Arial"/>
        </w:rPr>
      </w:pPr>
    </w:p>
    <w:p w14:paraId="2B30672D" w14:textId="77777777" w:rsidR="00775F55" w:rsidRPr="00146E73" w:rsidRDefault="00775F55" w:rsidP="003B4647">
      <w:pPr>
        <w:pStyle w:val="En-tte"/>
        <w:ind w:left="360"/>
        <w:rPr>
          <w:rFonts w:ascii="Trebuchet MS" w:hAnsi="Trebuchet MS" w:cs="Arial"/>
        </w:rPr>
      </w:pPr>
      <w:r w:rsidRPr="00146E73">
        <w:rPr>
          <w:rFonts w:ascii="Trebuchet MS" w:hAnsi="Trebuchet MS"/>
          <w:color w:val="66CCFF"/>
          <w:spacing w:val="-10"/>
          <w:position w:val="-1"/>
        </w:rPr>
        <w:t></w:t>
      </w:r>
      <w:r w:rsidRPr="00146E73">
        <w:rPr>
          <w:rFonts w:ascii="Trebuchet MS" w:hAnsi="Trebuchet MS"/>
          <w:color w:val="66CCFF"/>
          <w:spacing w:val="-10"/>
          <w:position w:val="-1"/>
        </w:rPr>
        <w:t></w:t>
      </w:r>
      <w:r w:rsidRPr="00146E73">
        <w:rPr>
          <w:rFonts w:ascii="Trebuchet MS" w:hAnsi="Trebuchet MS" w:cs="Arial"/>
        </w:rPr>
        <w:t>Numéros de téléphone et de télécopie :</w:t>
      </w:r>
    </w:p>
    <w:p w14:paraId="7AF2E55D" w14:textId="77777777" w:rsidR="00775F55" w:rsidRPr="00146E73" w:rsidRDefault="00775F55" w:rsidP="00775F55">
      <w:pPr>
        <w:pStyle w:val="En-tte"/>
        <w:ind w:left="360"/>
        <w:rPr>
          <w:rFonts w:ascii="Trebuchet MS" w:hAnsi="Trebuchet MS" w:cs="Arial"/>
        </w:rPr>
      </w:pPr>
    </w:p>
    <w:p w14:paraId="53560D95" w14:textId="77777777" w:rsidR="00775F55" w:rsidRPr="00146E73" w:rsidRDefault="00775F55" w:rsidP="00775F55">
      <w:pPr>
        <w:pStyle w:val="En-tte"/>
        <w:ind w:left="360"/>
        <w:rPr>
          <w:rFonts w:ascii="Trebuchet MS" w:hAnsi="Trebuchet MS" w:cs="Arial"/>
        </w:rPr>
      </w:pPr>
    </w:p>
    <w:p w14:paraId="2753DD14" w14:textId="77777777" w:rsidR="00775F55" w:rsidRPr="00146E73" w:rsidRDefault="00775F55" w:rsidP="00775F55">
      <w:pPr>
        <w:pStyle w:val="En-tte"/>
        <w:ind w:left="360"/>
        <w:rPr>
          <w:rFonts w:ascii="Trebuchet MS" w:hAnsi="Trebuchet MS" w:cs="Arial"/>
        </w:rPr>
      </w:pPr>
    </w:p>
    <w:p w14:paraId="57551AD6" w14:textId="77777777" w:rsidR="00775F55" w:rsidRPr="00146E73" w:rsidRDefault="00775F55" w:rsidP="003B4647">
      <w:pPr>
        <w:pStyle w:val="En-tte"/>
        <w:ind w:left="360"/>
        <w:rPr>
          <w:rFonts w:ascii="Trebuchet MS" w:hAnsi="Trebuchet MS" w:cs="Arial"/>
          <w:b/>
          <w:bCs/>
        </w:rPr>
      </w:pPr>
      <w:r w:rsidRPr="00146E73">
        <w:rPr>
          <w:rFonts w:ascii="Trebuchet MS" w:hAnsi="Trebuchet MS"/>
          <w:color w:val="66CCFF"/>
          <w:spacing w:val="-10"/>
          <w:position w:val="-1"/>
        </w:rPr>
        <w:t></w:t>
      </w:r>
      <w:r w:rsidRPr="00146E73">
        <w:rPr>
          <w:rFonts w:ascii="Trebuchet MS" w:hAnsi="Trebuchet MS"/>
          <w:color w:val="66CCFF"/>
          <w:spacing w:val="-10"/>
          <w:position w:val="-1"/>
        </w:rPr>
        <w:t></w:t>
      </w:r>
      <w:r w:rsidRPr="00146E73">
        <w:rPr>
          <w:rFonts w:ascii="Trebuchet MS" w:hAnsi="Trebuchet MS" w:cs="Arial"/>
        </w:rPr>
        <w:t xml:space="preserve">Numéro SIRET, à défaut, un numéro d’identification européen ou international ou propre au pays d’origine de l’opérateur économique issu d’un répertoire figurant dans la liste des </w:t>
      </w:r>
      <w:hyperlink r:id="rId21" w:history="1">
        <w:r w:rsidRPr="00146E73">
          <w:rPr>
            <w:rStyle w:val="Lienhypertexte"/>
            <w:rFonts w:ascii="Trebuchet MS" w:hAnsi="Trebuchet MS" w:cs="Arial"/>
          </w:rPr>
          <w:t>ICD</w:t>
        </w:r>
      </w:hyperlink>
      <w:r w:rsidRPr="00146E73">
        <w:rPr>
          <w:rFonts w:ascii="Trebuchet MS" w:hAnsi="Trebuchet MS" w:cs="Arial"/>
        </w:rPr>
        <w:t> :</w:t>
      </w:r>
    </w:p>
    <w:p w14:paraId="76F36406" w14:textId="77777777" w:rsidR="00775F55" w:rsidRPr="00146E73" w:rsidRDefault="00775F55" w:rsidP="00775F55">
      <w:pPr>
        <w:pStyle w:val="En-tte"/>
        <w:ind w:left="360"/>
        <w:rPr>
          <w:rFonts w:ascii="Trebuchet MS" w:hAnsi="Trebuchet MS" w:cs="Arial"/>
        </w:rPr>
      </w:pPr>
    </w:p>
    <w:p w14:paraId="725123AD" w14:textId="77777777" w:rsidR="00775F55" w:rsidRPr="00146E73" w:rsidRDefault="00775F55" w:rsidP="00775F55">
      <w:pPr>
        <w:pStyle w:val="En-tte"/>
        <w:ind w:left="360"/>
        <w:rPr>
          <w:rFonts w:ascii="Trebuchet MS" w:hAnsi="Trebuchet MS" w:cs="Arial"/>
        </w:rPr>
      </w:pPr>
    </w:p>
    <w:p w14:paraId="2DD29A76" w14:textId="77777777" w:rsidR="007411D9" w:rsidRPr="00146E73" w:rsidRDefault="007411D9">
      <w:pPr>
        <w:pStyle w:val="En-tte"/>
        <w:tabs>
          <w:tab w:val="clear" w:pos="4536"/>
          <w:tab w:val="clear" w:pos="9072"/>
        </w:tabs>
        <w:rPr>
          <w:rFonts w:ascii="Trebuchet MS" w:hAnsi="Trebuchet MS" w:cs="Arial"/>
        </w:rPr>
      </w:pPr>
    </w:p>
    <w:p w14:paraId="037C6907" w14:textId="77777777" w:rsidR="007411D9" w:rsidRPr="00146E73" w:rsidRDefault="00775F55">
      <w:pPr>
        <w:ind w:firstLine="567"/>
        <w:rPr>
          <w:rFonts w:ascii="Trebuchet MS" w:hAnsi="Trebuchet MS" w:cs="Arial"/>
          <w:iCs/>
        </w:rPr>
      </w:pPr>
      <w:r w:rsidRPr="00146E73">
        <w:rPr>
          <w:rFonts w:ascii="Trebuchet MS" w:hAnsi="Trebuchet MS"/>
        </w:rPr>
        <w:fldChar w:fldCharType="begin">
          <w:ffData>
            <w:name w:val=""/>
            <w:enabled/>
            <w:calcOnExit w:val="0"/>
            <w:checkBox>
              <w:size w:val="20"/>
              <w:default w:val="0"/>
            </w:checkBox>
          </w:ffData>
        </w:fldChar>
      </w:r>
      <w:r w:rsidRPr="00146E73">
        <w:rPr>
          <w:rFonts w:ascii="Trebuchet MS" w:hAnsi="Trebuchet MS"/>
        </w:rPr>
        <w:instrText xml:space="preserve"> FORMCHECKBOX </w:instrText>
      </w:r>
      <w:r w:rsidR="00E44AE3">
        <w:rPr>
          <w:rFonts w:ascii="Trebuchet MS" w:hAnsi="Trebuchet MS"/>
        </w:rPr>
      </w:r>
      <w:r w:rsidR="00E44AE3">
        <w:rPr>
          <w:rFonts w:ascii="Trebuchet MS" w:hAnsi="Trebuchet MS"/>
        </w:rPr>
        <w:fldChar w:fldCharType="separate"/>
      </w:r>
      <w:r w:rsidRPr="00146E73">
        <w:rPr>
          <w:rFonts w:ascii="Trebuchet MS" w:hAnsi="Trebuchet MS"/>
        </w:rPr>
        <w:fldChar w:fldCharType="end"/>
      </w:r>
      <w:r w:rsidRPr="00146E73">
        <w:rPr>
          <w:rFonts w:ascii="Trebuchet MS" w:hAnsi="Trebuchet MS" w:cs="Arial"/>
          <w:b/>
          <w:bCs/>
        </w:rPr>
        <w:t> </w:t>
      </w:r>
      <w:r w:rsidR="007411D9" w:rsidRPr="00146E73">
        <w:rPr>
          <w:rFonts w:ascii="Trebuchet MS" w:hAnsi="Trebuchet MS" w:cs="Arial"/>
        </w:rPr>
        <w:t>Le candidat est un groupement d’entreprises :</w:t>
      </w:r>
    </w:p>
    <w:p w14:paraId="56D5E1F2" w14:textId="77777777" w:rsidR="007411D9" w:rsidRPr="00146E73" w:rsidRDefault="007411D9">
      <w:pPr>
        <w:spacing w:before="60"/>
        <w:rPr>
          <w:rFonts w:ascii="Trebuchet MS" w:hAnsi="Trebuchet MS" w:cs="Arial"/>
          <w:iCs/>
        </w:rPr>
      </w:pPr>
    </w:p>
    <w:p w14:paraId="6649E7CA" w14:textId="77777777" w:rsidR="007411D9" w:rsidRPr="00146E73" w:rsidRDefault="00775F55">
      <w:pPr>
        <w:ind w:left="567" w:firstLine="567"/>
        <w:rPr>
          <w:rFonts w:ascii="Trebuchet MS" w:hAnsi="Trebuchet MS" w:cs="Arial"/>
        </w:rPr>
      </w:pPr>
      <w:r w:rsidRPr="00146E73">
        <w:rPr>
          <w:rFonts w:ascii="Trebuchet MS" w:hAnsi="Trebuchet MS"/>
        </w:rPr>
        <w:fldChar w:fldCharType="begin">
          <w:ffData>
            <w:name w:val=""/>
            <w:enabled/>
            <w:calcOnExit w:val="0"/>
            <w:checkBox>
              <w:size w:val="20"/>
              <w:default w:val="0"/>
            </w:checkBox>
          </w:ffData>
        </w:fldChar>
      </w:r>
      <w:r w:rsidRPr="00146E73">
        <w:rPr>
          <w:rFonts w:ascii="Trebuchet MS" w:hAnsi="Trebuchet MS"/>
        </w:rPr>
        <w:instrText xml:space="preserve"> FORMCHECKBOX </w:instrText>
      </w:r>
      <w:r w:rsidR="00E44AE3">
        <w:rPr>
          <w:rFonts w:ascii="Trebuchet MS" w:hAnsi="Trebuchet MS"/>
        </w:rPr>
      </w:r>
      <w:r w:rsidR="00E44AE3">
        <w:rPr>
          <w:rFonts w:ascii="Trebuchet MS" w:hAnsi="Trebuchet MS"/>
        </w:rPr>
        <w:fldChar w:fldCharType="separate"/>
      </w:r>
      <w:r w:rsidRPr="00146E73">
        <w:rPr>
          <w:rFonts w:ascii="Trebuchet MS" w:hAnsi="Trebuchet MS"/>
        </w:rPr>
        <w:fldChar w:fldCharType="end"/>
      </w:r>
      <w:r w:rsidRPr="00146E73">
        <w:rPr>
          <w:rFonts w:ascii="Trebuchet MS" w:hAnsi="Trebuchet MS" w:cs="Arial"/>
          <w:i/>
          <w:iCs/>
        </w:rPr>
        <w:t> </w:t>
      </w:r>
      <w:r w:rsidR="00FD164F" w:rsidRPr="00146E73">
        <w:rPr>
          <w:rFonts w:ascii="Trebuchet MS" w:hAnsi="Trebuchet MS" w:cs="Arial"/>
        </w:rPr>
        <w:t>Conjoint</w:t>
      </w:r>
      <w:r w:rsidR="007411D9" w:rsidRPr="00146E73">
        <w:rPr>
          <w:rFonts w:ascii="Trebuchet MS" w:hAnsi="Trebuchet MS" w:cs="Arial"/>
        </w:rPr>
        <w:tab/>
      </w:r>
      <w:r w:rsidR="007411D9" w:rsidRPr="00146E73">
        <w:rPr>
          <w:rFonts w:ascii="Trebuchet MS" w:hAnsi="Trebuchet MS" w:cs="Arial"/>
        </w:rPr>
        <w:tab/>
        <w:t>OU</w:t>
      </w:r>
      <w:r w:rsidR="007411D9" w:rsidRPr="00146E73">
        <w:rPr>
          <w:rFonts w:ascii="Trebuchet MS" w:hAnsi="Trebuchet MS" w:cs="Arial"/>
        </w:rPr>
        <w:tab/>
      </w:r>
      <w:r w:rsidR="007411D9" w:rsidRPr="00146E73">
        <w:rPr>
          <w:rFonts w:ascii="Trebuchet MS" w:hAnsi="Trebuchet MS" w:cs="Arial"/>
        </w:rPr>
        <w:tab/>
      </w:r>
      <w:r w:rsidRPr="00146E73">
        <w:rPr>
          <w:rFonts w:ascii="Trebuchet MS" w:hAnsi="Trebuchet MS"/>
        </w:rPr>
        <w:fldChar w:fldCharType="begin">
          <w:ffData>
            <w:name w:val=""/>
            <w:enabled/>
            <w:calcOnExit w:val="0"/>
            <w:checkBox>
              <w:size w:val="20"/>
              <w:default w:val="0"/>
            </w:checkBox>
          </w:ffData>
        </w:fldChar>
      </w:r>
      <w:r w:rsidRPr="00146E73">
        <w:rPr>
          <w:rFonts w:ascii="Trebuchet MS" w:hAnsi="Trebuchet MS"/>
        </w:rPr>
        <w:instrText xml:space="preserve"> FORMCHECKBOX </w:instrText>
      </w:r>
      <w:r w:rsidR="00E44AE3">
        <w:rPr>
          <w:rFonts w:ascii="Trebuchet MS" w:hAnsi="Trebuchet MS"/>
        </w:rPr>
      </w:r>
      <w:r w:rsidR="00E44AE3">
        <w:rPr>
          <w:rFonts w:ascii="Trebuchet MS" w:hAnsi="Trebuchet MS"/>
        </w:rPr>
        <w:fldChar w:fldCharType="separate"/>
      </w:r>
      <w:r w:rsidRPr="00146E73">
        <w:rPr>
          <w:rFonts w:ascii="Trebuchet MS" w:hAnsi="Trebuchet MS"/>
        </w:rPr>
        <w:fldChar w:fldCharType="end"/>
      </w:r>
      <w:r w:rsidRPr="00146E73">
        <w:rPr>
          <w:rFonts w:ascii="Trebuchet MS" w:hAnsi="Trebuchet MS" w:cs="Arial"/>
          <w:iCs/>
        </w:rPr>
        <w:t> </w:t>
      </w:r>
      <w:r w:rsidR="007411D9" w:rsidRPr="00146E73">
        <w:rPr>
          <w:rFonts w:ascii="Trebuchet MS" w:hAnsi="Trebuchet MS" w:cs="Arial"/>
        </w:rPr>
        <w:t>solidaire</w:t>
      </w:r>
    </w:p>
    <w:p w14:paraId="3C4E1948" w14:textId="77777777" w:rsidR="007411D9" w:rsidRPr="00146E73" w:rsidRDefault="007411D9">
      <w:pPr>
        <w:rPr>
          <w:rFonts w:ascii="Trebuchet MS" w:hAnsi="Trebuchet MS" w:cs="Arial"/>
        </w:rPr>
      </w:pPr>
    </w:p>
    <w:p w14:paraId="1B2CC463" w14:textId="77777777" w:rsidR="007411D9" w:rsidRPr="00146E73" w:rsidRDefault="007411D9">
      <w:pPr>
        <w:rPr>
          <w:rFonts w:ascii="Trebuchet MS" w:hAnsi="Trebuchet MS" w:cs="Arial"/>
        </w:rPr>
      </w:pPr>
    </w:p>
    <w:p w14:paraId="1F76CCA7" w14:textId="77777777" w:rsidR="007411D9" w:rsidRPr="00146E73" w:rsidRDefault="007411D9">
      <w:pPr>
        <w:ind w:firstLine="567"/>
        <w:rPr>
          <w:rFonts w:ascii="Trebuchet MS" w:hAnsi="Trebuchet MS" w:cs="Arial"/>
          <w:iCs/>
        </w:rPr>
      </w:pPr>
      <w:r w:rsidRPr="00146E73">
        <w:rPr>
          <w:rFonts w:ascii="Trebuchet MS" w:hAnsi="Trebuchet MS" w:cs="Arial"/>
          <w:bCs/>
        </w:rPr>
        <w:t>En cas de</w:t>
      </w:r>
      <w:r w:rsidRPr="00146E73">
        <w:rPr>
          <w:rFonts w:ascii="Trebuchet MS" w:hAnsi="Trebuchet MS" w:cs="Arial"/>
          <w:b/>
          <w:bCs/>
        </w:rPr>
        <w:t xml:space="preserve"> </w:t>
      </w:r>
      <w:r w:rsidRPr="00146E73">
        <w:rPr>
          <w:rFonts w:ascii="Trebuchet MS" w:hAnsi="Trebuchet MS" w:cs="Arial"/>
        </w:rPr>
        <w:t>groupement conjoint, le mandataire est solidaire :</w:t>
      </w:r>
    </w:p>
    <w:p w14:paraId="2B95EF79" w14:textId="77777777" w:rsidR="007411D9" w:rsidRPr="00146E73" w:rsidRDefault="007411D9">
      <w:pPr>
        <w:spacing w:before="60"/>
        <w:rPr>
          <w:rFonts w:ascii="Trebuchet MS" w:hAnsi="Trebuchet MS" w:cs="Arial"/>
          <w:iCs/>
        </w:rPr>
      </w:pPr>
    </w:p>
    <w:p w14:paraId="3210AF67" w14:textId="77777777" w:rsidR="007411D9" w:rsidRPr="00146E73" w:rsidRDefault="00BB2EF6">
      <w:pPr>
        <w:ind w:left="567" w:firstLine="567"/>
        <w:rPr>
          <w:rFonts w:ascii="Trebuchet MS" w:hAnsi="Trebuchet MS" w:cs="Arial"/>
        </w:rPr>
      </w:pPr>
      <w:r w:rsidRPr="00146E73">
        <w:rPr>
          <w:rFonts w:ascii="Trebuchet MS" w:hAnsi="Trebuchet MS"/>
        </w:rPr>
        <w:fldChar w:fldCharType="begin">
          <w:ffData>
            <w:name w:val=""/>
            <w:enabled/>
            <w:calcOnExit w:val="0"/>
            <w:checkBox>
              <w:size w:val="20"/>
              <w:default w:val="0"/>
            </w:checkBox>
          </w:ffData>
        </w:fldChar>
      </w:r>
      <w:r w:rsidRPr="00146E73">
        <w:rPr>
          <w:rFonts w:ascii="Trebuchet MS" w:hAnsi="Trebuchet MS"/>
        </w:rPr>
        <w:instrText xml:space="preserve"> FORMCHECKBOX </w:instrText>
      </w:r>
      <w:r w:rsidR="00E44AE3">
        <w:rPr>
          <w:rFonts w:ascii="Trebuchet MS" w:hAnsi="Trebuchet MS"/>
        </w:rPr>
      </w:r>
      <w:r w:rsidR="00E44AE3">
        <w:rPr>
          <w:rFonts w:ascii="Trebuchet MS" w:hAnsi="Trebuchet MS"/>
        </w:rPr>
        <w:fldChar w:fldCharType="separate"/>
      </w:r>
      <w:r w:rsidRPr="00146E73">
        <w:rPr>
          <w:rFonts w:ascii="Trebuchet MS" w:hAnsi="Trebuchet MS"/>
        </w:rPr>
        <w:fldChar w:fldCharType="end"/>
      </w:r>
      <w:r w:rsidR="007411D9" w:rsidRPr="00146E73">
        <w:rPr>
          <w:rFonts w:ascii="Trebuchet MS" w:hAnsi="Trebuchet MS"/>
        </w:rPr>
        <w:t xml:space="preserve"> </w:t>
      </w:r>
      <w:r w:rsidR="00775F55" w:rsidRPr="00146E73">
        <w:rPr>
          <w:rFonts w:ascii="Trebuchet MS" w:hAnsi="Trebuchet MS" w:cs="Arial"/>
        </w:rPr>
        <w:t>Non</w:t>
      </w:r>
      <w:r w:rsidR="007411D9" w:rsidRPr="00146E73">
        <w:rPr>
          <w:rFonts w:ascii="Trebuchet MS" w:hAnsi="Trebuchet MS" w:cs="Arial"/>
        </w:rPr>
        <w:tab/>
      </w:r>
      <w:r w:rsidR="007411D9" w:rsidRPr="00146E73">
        <w:rPr>
          <w:rFonts w:ascii="Trebuchet MS" w:hAnsi="Trebuchet MS" w:cs="Arial"/>
        </w:rPr>
        <w:tab/>
        <w:t>OU</w:t>
      </w:r>
      <w:r w:rsidR="007411D9" w:rsidRPr="00146E73">
        <w:rPr>
          <w:rFonts w:ascii="Trebuchet MS" w:hAnsi="Trebuchet MS" w:cs="Arial"/>
        </w:rPr>
        <w:tab/>
      </w:r>
      <w:r w:rsidR="007411D9" w:rsidRPr="00146E73">
        <w:rPr>
          <w:rFonts w:ascii="Trebuchet MS" w:hAnsi="Trebuchet MS" w:cs="Arial"/>
        </w:rPr>
        <w:tab/>
      </w:r>
      <w:r w:rsidRPr="00146E73">
        <w:rPr>
          <w:rFonts w:ascii="Trebuchet MS" w:hAnsi="Trebuchet MS"/>
        </w:rPr>
        <w:fldChar w:fldCharType="begin">
          <w:ffData>
            <w:name w:val=""/>
            <w:enabled/>
            <w:calcOnExit w:val="0"/>
            <w:checkBox>
              <w:size w:val="20"/>
              <w:default w:val="0"/>
            </w:checkBox>
          </w:ffData>
        </w:fldChar>
      </w:r>
      <w:r w:rsidRPr="00146E73">
        <w:rPr>
          <w:rFonts w:ascii="Trebuchet MS" w:hAnsi="Trebuchet MS"/>
        </w:rPr>
        <w:instrText xml:space="preserve"> FORMCHECKBOX </w:instrText>
      </w:r>
      <w:r w:rsidR="00E44AE3">
        <w:rPr>
          <w:rFonts w:ascii="Trebuchet MS" w:hAnsi="Trebuchet MS"/>
        </w:rPr>
      </w:r>
      <w:r w:rsidR="00E44AE3">
        <w:rPr>
          <w:rFonts w:ascii="Trebuchet MS" w:hAnsi="Trebuchet MS"/>
        </w:rPr>
        <w:fldChar w:fldCharType="separate"/>
      </w:r>
      <w:r w:rsidRPr="00146E73">
        <w:rPr>
          <w:rFonts w:ascii="Trebuchet MS" w:hAnsi="Trebuchet MS"/>
        </w:rPr>
        <w:fldChar w:fldCharType="end"/>
      </w:r>
      <w:r w:rsidR="007411D9" w:rsidRPr="00146E73">
        <w:rPr>
          <w:rFonts w:ascii="Trebuchet MS" w:hAnsi="Trebuchet MS" w:cs="Arial"/>
          <w:iCs/>
        </w:rPr>
        <w:t xml:space="preserve"> O</w:t>
      </w:r>
      <w:r w:rsidR="00775F55" w:rsidRPr="00146E73">
        <w:rPr>
          <w:rFonts w:ascii="Trebuchet MS" w:hAnsi="Trebuchet MS" w:cs="Arial"/>
          <w:iCs/>
        </w:rPr>
        <w:t>ui</w:t>
      </w:r>
    </w:p>
    <w:p w14:paraId="4525CFF8" w14:textId="77777777" w:rsidR="007411D9" w:rsidRPr="00146E73" w:rsidRDefault="007411D9">
      <w:pPr>
        <w:jc w:val="both"/>
        <w:rPr>
          <w:rFonts w:ascii="Trebuchet MS" w:hAnsi="Trebuchet MS" w:cs="Arial"/>
        </w:rPr>
      </w:pPr>
    </w:p>
    <w:p w14:paraId="56A836DB" w14:textId="77777777" w:rsidR="00E10833" w:rsidRPr="00146E73" w:rsidRDefault="00E10833">
      <w:pPr>
        <w:jc w:val="both"/>
        <w:rPr>
          <w:rFonts w:ascii="Trebuchet MS" w:hAnsi="Trebuchet MS" w:cs="Arial"/>
        </w:rPr>
      </w:pPr>
    </w:p>
    <w:p w14:paraId="0E4D60A1" w14:textId="77777777" w:rsidR="00E10833" w:rsidRPr="00146E73" w:rsidRDefault="00E10833">
      <w:pPr>
        <w:jc w:val="both"/>
        <w:rPr>
          <w:rFonts w:ascii="Trebuchet MS" w:hAnsi="Trebuchet MS" w:cs="Arial"/>
        </w:rPr>
      </w:pPr>
    </w:p>
    <w:p w14:paraId="4980B7A3" w14:textId="77777777" w:rsidR="00E10833" w:rsidRPr="00146E73" w:rsidRDefault="00E10833">
      <w:pPr>
        <w:jc w:val="both"/>
        <w:rPr>
          <w:rFonts w:ascii="Trebuchet MS" w:hAnsi="Trebuchet MS" w:cs="Arial"/>
        </w:rPr>
      </w:pPr>
    </w:p>
    <w:p w14:paraId="6A11B610" w14:textId="77777777" w:rsidR="00E10833" w:rsidRPr="00146E73" w:rsidRDefault="00E10833">
      <w:pPr>
        <w:jc w:val="both"/>
        <w:rPr>
          <w:rFonts w:ascii="Trebuchet MS" w:hAnsi="Trebuchet MS" w:cs="Arial"/>
        </w:rPr>
      </w:pPr>
    </w:p>
    <w:p w14:paraId="44827973" w14:textId="77777777" w:rsidR="009B389A" w:rsidRPr="00146E73" w:rsidRDefault="009B389A">
      <w:pPr>
        <w:jc w:val="both"/>
        <w:rPr>
          <w:rFonts w:ascii="Trebuchet MS" w:hAnsi="Trebuchet MS" w:cs="Arial"/>
        </w:rPr>
      </w:pPr>
    </w:p>
    <w:p w14:paraId="5C7A115C" w14:textId="77777777" w:rsidR="009B389A" w:rsidRPr="00146E73" w:rsidRDefault="009B389A">
      <w:pPr>
        <w:jc w:val="both"/>
        <w:rPr>
          <w:rFonts w:ascii="Trebuchet MS" w:hAnsi="Trebuchet MS" w:cs="Arial"/>
        </w:rPr>
      </w:pPr>
    </w:p>
    <w:p w14:paraId="51F8D56E" w14:textId="77777777" w:rsidR="009B389A" w:rsidRPr="00146E73" w:rsidRDefault="009B389A">
      <w:pPr>
        <w:jc w:val="both"/>
        <w:rPr>
          <w:rFonts w:ascii="Trebuchet MS" w:hAnsi="Trebuchet MS" w:cs="Arial"/>
        </w:rPr>
      </w:pPr>
    </w:p>
    <w:p w14:paraId="5220C316" w14:textId="77777777" w:rsidR="009B389A" w:rsidRPr="00146E73" w:rsidRDefault="009B389A">
      <w:pPr>
        <w:jc w:val="both"/>
        <w:rPr>
          <w:rFonts w:ascii="Trebuchet MS" w:hAnsi="Trebuchet MS" w:cs="Arial"/>
        </w:rPr>
      </w:pPr>
    </w:p>
    <w:p w14:paraId="4DE912EF" w14:textId="77777777" w:rsidR="009B389A" w:rsidRPr="00146E73" w:rsidRDefault="009B389A">
      <w:pPr>
        <w:jc w:val="both"/>
        <w:rPr>
          <w:rFonts w:ascii="Trebuchet MS" w:hAnsi="Trebuchet MS" w:cs="Arial"/>
        </w:rPr>
      </w:pPr>
    </w:p>
    <w:p w14:paraId="018842E7" w14:textId="77777777" w:rsidR="00E10833" w:rsidRPr="00146E73" w:rsidRDefault="00E10833">
      <w:pPr>
        <w:jc w:val="both"/>
        <w:rPr>
          <w:rFonts w:ascii="Trebuchet MS" w:hAnsi="Trebuchet MS" w:cs="Arial"/>
        </w:rPr>
      </w:pPr>
    </w:p>
    <w:p w14:paraId="637B56DB" w14:textId="77777777" w:rsidR="007411D9" w:rsidRPr="00146E73" w:rsidRDefault="007411D9">
      <w:pPr>
        <w:jc w:val="both"/>
        <w:rPr>
          <w:rFonts w:ascii="Trebuchet MS" w:hAnsi="Trebuchet MS"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146E73" w14:paraId="19BCA4EA" w14:textId="77777777" w:rsidTr="00B02DE5">
        <w:tc>
          <w:tcPr>
            <w:tcW w:w="10490" w:type="dxa"/>
            <w:shd w:val="clear" w:color="auto" w:fill="66CCFF"/>
          </w:tcPr>
          <w:p w14:paraId="0DBFFF95" w14:textId="77777777" w:rsidR="007411D9" w:rsidRPr="00146E73" w:rsidRDefault="007411D9">
            <w:pPr>
              <w:tabs>
                <w:tab w:val="left" w:pos="-142"/>
                <w:tab w:val="left" w:pos="4111"/>
              </w:tabs>
              <w:jc w:val="both"/>
              <w:rPr>
                <w:rFonts w:ascii="Trebuchet MS" w:hAnsi="Trebuchet MS" w:cs="Arial"/>
                <w:i/>
                <w:iCs/>
                <w:sz w:val="18"/>
                <w:szCs w:val="18"/>
              </w:rPr>
            </w:pPr>
            <w:r w:rsidRPr="00146E73">
              <w:rPr>
                <w:rFonts w:ascii="Trebuchet MS" w:hAnsi="Trebuchet MS" w:cs="Arial"/>
                <w:b/>
                <w:sz w:val="22"/>
                <w:szCs w:val="22"/>
              </w:rPr>
              <w:t>E</w:t>
            </w:r>
            <w:r w:rsidRPr="00146E73">
              <w:rPr>
                <w:rFonts w:ascii="Trebuchet MS" w:hAnsi="Trebuchet MS" w:cs="Arial"/>
                <w:b/>
                <w:bCs/>
                <w:sz w:val="22"/>
                <w:szCs w:val="22"/>
              </w:rPr>
              <w:t xml:space="preserve"> - Identification des membres du groupement et répartition des prestations</w:t>
            </w:r>
          </w:p>
        </w:tc>
      </w:tr>
    </w:tbl>
    <w:p w14:paraId="750F57CE" w14:textId="77777777" w:rsidR="007411D9" w:rsidRPr="00146E73" w:rsidRDefault="007411D9" w:rsidP="00B02DE5">
      <w:pPr>
        <w:spacing w:before="120"/>
        <w:jc w:val="both"/>
        <w:rPr>
          <w:ins w:id="0" w:author="DEHAUDT Mailys" w:date="2019-04-09T10:46:00Z"/>
          <w:rFonts w:ascii="Trebuchet MS" w:hAnsi="Trebuchet MS" w:cs="Arial"/>
          <w:i/>
          <w:iCs/>
          <w:sz w:val="18"/>
          <w:szCs w:val="18"/>
        </w:rPr>
      </w:pPr>
      <w:r w:rsidRPr="00146E73">
        <w:rPr>
          <w:rFonts w:ascii="Trebuchet MS" w:hAnsi="Trebuchet MS"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sidRPr="00146E73">
        <w:rPr>
          <w:rFonts w:ascii="Trebuchet MS" w:hAnsi="Trebuchet MS" w:cs="Arial"/>
          <w:i/>
          <w:iCs/>
          <w:sz w:val="18"/>
          <w:szCs w:val="18"/>
        </w:rPr>
        <w:t xml:space="preserve"> Ajouter autant de lignes que nécessaires.</w:t>
      </w:r>
      <w:r w:rsidRPr="00146E73">
        <w:rPr>
          <w:rFonts w:ascii="Trebuchet MS" w:hAnsi="Trebuchet MS" w:cs="Arial"/>
          <w:i/>
          <w:iCs/>
          <w:sz w:val="18"/>
          <w:szCs w:val="18"/>
        </w:rPr>
        <w:t>)</w:t>
      </w:r>
    </w:p>
    <w:p w14:paraId="68A87FE1" w14:textId="77777777" w:rsidR="00B02DE5" w:rsidRPr="00146E73" w:rsidRDefault="00B02DE5">
      <w:pPr>
        <w:jc w:val="both"/>
        <w:rPr>
          <w:rFonts w:ascii="Trebuchet MS" w:hAnsi="Trebuchet MS" w:cs="Arial"/>
        </w:rPr>
      </w:pPr>
    </w:p>
    <w:tbl>
      <w:tblPr>
        <w:tblW w:w="0" w:type="auto"/>
        <w:jc w:val="center"/>
        <w:tblLayout w:type="fixed"/>
        <w:tblLook w:val="0000" w:firstRow="0" w:lastRow="0" w:firstColumn="0" w:lastColumn="0" w:noHBand="0" w:noVBand="0"/>
      </w:tblPr>
      <w:tblGrid>
        <w:gridCol w:w="851"/>
        <w:gridCol w:w="4394"/>
        <w:gridCol w:w="4253"/>
      </w:tblGrid>
      <w:tr w:rsidR="00C1386A" w:rsidRPr="00146E73" w14:paraId="521B8615" w14:textId="77777777" w:rsidTr="00FD164F">
        <w:trPr>
          <w:trHeight w:val="1200"/>
          <w:jc w:val="center"/>
        </w:trPr>
        <w:tc>
          <w:tcPr>
            <w:tcW w:w="851" w:type="dxa"/>
            <w:tcBorders>
              <w:top w:val="single" w:sz="4" w:space="0" w:color="000000"/>
              <w:left w:val="single" w:sz="4" w:space="0" w:color="000000"/>
              <w:bottom w:val="single" w:sz="4" w:space="0" w:color="000000"/>
            </w:tcBorders>
            <w:shd w:val="clear" w:color="auto" w:fill="auto"/>
          </w:tcPr>
          <w:p w14:paraId="233ED94B" w14:textId="77777777" w:rsidR="00C1386A" w:rsidRPr="00146E73" w:rsidRDefault="00C1386A">
            <w:pPr>
              <w:snapToGrid w:val="0"/>
              <w:jc w:val="center"/>
              <w:rPr>
                <w:rFonts w:ascii="Trebuchet MS" w:hAnsi="Trebuchet MS" w:cs="Arial"/>
                <w:b/>
              </w:rPr>
            </w:pPr>
          </w:p>
          <w:p w14:paraId="3D22E411" w14:textId="77777777" w:rsidR="00C1386A" w:rsidRPr="00146E73" w:rsidRDefault="00C1386A">
            <w:pPr>
              <w:jc w:val="center"/>
              <w:rPr>
                <w:rFonts w:ascii="Trebuchet MS" w:hAnsi="Trebuchet MS" w:cs="Arial"/>
                <w:b/>
              </w:rPr>
            </w:pPr>
          </w:p>
          <w:p w14:paraId="7E944780" w14:textId="77777777" w:rsidR="00C1386A" w:rsidRPr="00146E73" w:rsidRDefault="00C1386A">
            <w:pPr>
              <w:jc w:val="center"/>
              <w:rPr>
                <w:rFonts w:ascii="Trebuchet MS" w:hAnsi="Trebuchet MS" w:cs="Arial"/>
                <w:b/>
              </w:rPr>
            </w:pPr>
            <w:r w:rsidRPr="00146E73">
              <w:rPr>
                <w:rFonts w:ascii="Trebuchet MS" w:hAnsi="Trebuchet MS" w:cs="Arial"/>
                <w:b/>
              </w:rPr>
              <w:t>N°</w:t>
            </w:r>
          </w:p>
          <w:p w14:paraId="1987E5D9" w14:textId="77777777" w:rsidR="00C1386A" w:rsidRPr="00146E73" w:rsidRDefault="00C1386A">
            <w:pPr>
              <w:jc w:val="center"/>
              <w:rPr>
                <w:rFonts w:ascii="Trebuchet MS" w:hAnsi="Trebuchet MS" w:cs="Arial"/>
                <w:b/>
              </w:rPr>
            </w:pPr>
            <w:proofErr w:type="gramStart"/>
            <w:r w:rsidRPr="00146E73">
              <w:rPr>
                <w:rFonts w:ascii="Trebuchet MS" w:hAnsi="Trebuchet MS" w:cs="Arial"/>
                <w:b/>
              </w:rPr>
              <w:t>du</w:t>
            </w:r>
            <w:proofErr w:type="gramEnd"/>
          </w:p>
          <w:p w14:paraId="0D89827D" w14:textId="77777777" w:rsidR="00C1386A" w:rsidRPr="00146E73" w:rsidRDefault="00C1386A">
            <w:pPr>
              <w:jc w:val="center"/>
              <w:rPr>
                <w:rFonts w:ascii="Trebuchet MS" w:hAnsi="Trebuchet MS" w:cs="Arial"/>
                <w:b/>
              </w:rPr>
            </w:pPr>
            <w:r w:rsidRPr="00146E73">
              <w:rPr>
                <w:rFonts w:ascii="Trebuchet MS" w:hAnsi="Trebuchet MS" w:cs="Arial"/>
                <w:b/>
              </w:rPr>
              <w:t>Lot</w:t>
            </w:r>
          </w:p>
        </w:tc>
        <w:tc>
          <w:tcPr>
            <w:tcW w:w="4394" w:type="dxa"/>
            <w:tcBorders>
              <w:top w:val="single" w:sz="4" w:space="0" w:color="000000"/>
              <w:left w:val="single" w:sz="4" w:space="0" w:color="000000"/>
              <w:bottom w:val="single" w:sz="4" w:space="0" w:color="000000"/>
            </w:tcBorders>
            <w:shd w:val="clear" w:color="auto" w:fill="auto"/>
          </w:tcPr>
          <w:p w14:paraId="6F5FA1EA" w14:textId="77777777" w:rsidR="00C1386A" w:rsidRPr="00146E73" w:rsidRDefault="00C1386A">
            <w:pPr>
              <w:snapToGrid w:val="0"/>
              <w:jc w:val="center"/>
              <w:rPr>
                <w:rFonts w:ascii="Trebuchet MS" w:hAnsi="Trebuchet MS" w:cs="Arial"/>
                <w:b/>
              </w:rPr>
            </w:pPr>
          </w:p>
          <w:p w14:paraId="42D38A2A" w14:textId="77777777" w:rsidR="00C1386A" w:rsidRPr="00146E73" w:rsidRDefault="00C1386A">
            <w:pPr>
              <w:jc w:val="center"/>
              <w:rPr>
                <w:rFonts w:ascii="Trebuchet MS" w:hAnsi="Trebuchet MS" w:cs="Arial"/>
                <w:b/>
              </w:rPr>
            </w:pPr>
            <w:r w:rsidRPr="00146E73">
              <w:rPr>
                <w:rFonts w:ascii="Trebuchet MS" w:hAnsi="Trebuchet MS" w:cs="Arial"/>
                <w:b/>
              </w:rPr>
              <w:t>Nom commercial et dénomination sociale, adresse de l’établissement (*),</w:t>
            </w:r>
          </w:p>
          <w:p w14:paraId="48684659" w14:textId="77777777" w:rsidR="00C1386A" w:rsidRPr="00146E73" w:rsidRDefault="00C1386A">
            <w:pPr>
              <w:jc w:val="center"/>
              <w:rPr>
                <w:rFonts w:ascii="Trebuchet MS" w:hAnsi="Trebuchet MS" w:cs="Arial"/>
                <w:b/>
              </w:rPr>
            </w:pPr>
            <w:proofErr w:type="gramStart"/>
            <w:r w:rsidRPr="00146E73">
              <w:rPr>
                <w:rFonts w:ascii="Trebuchet MS" w:hAnsi="Trebuchet MS" w:cs="Arial"/>
                <w:b/>
              </w:rPr>
              <w:t>adresse</w:t>
            </w:r>
            <w:proofErr w:type="gramEnd"/>
            <w:r w:rsidRPr="00146E73">
              <w:rPr>
                <w:rFonts w:ascii="Trebuchet MS" w:hAnsi="Trebuchet MS" w:cs="Arial"/>
                <w:b/>
              </w:rPr>
              <w:t xml:space="preserve"> électronique, numéros de téléphone et de télécopie, numéro SIRET</w:t>
            </w:r>
          </w:p>
          <w:p w14:paraId="635F9D0C" w14:textId="77777777" w:rsidR="00C1386A" w:rsidRPr="00146E73" w:rsidRDefault="00C1386A">
            <w:pPr>
              <w:jc w:val="center"/>
              <w:rPr>
                <w:rFonts w:ascii="Trebuchet MS" w:hAnsi="Trebuchet MS" w:cs="Arial"/>
                <w:b/>
              </w:rPr>
            </w:pPr>
            <w:proofErr w:type="gramStart"/>
            <w:r w:rsidRPr="00146E73">
              <w:rPr>
                <w:rFonts w:ascii="Trebuchet MS" w:hAnsi="Trebuchet MS" w:cs="Arial"/>
                <w:b/>
              </w:rPr>
              <w:t>des</w:t>
            </w:r>
            <w:proofErr w:type="gramEnd"/>
            <w:r w:rsidRPr="00146E73">
              <w:rPr>
                <w:rFonts w:ascii="Trebuchet MS" w:hAnsi="Trebuchet MS" w:cs="Arial"/>
                <w:b/>
              </w:rPr>
              <w:t xml:space="preserve"> membres du groupement (***)</w:t>
            </w:r>
          </w:p>
          <w:p w14:paraId="6618B198" w14:textId="77777777" w:rsidR="00C1386A" w:rsidRPr="00146E73" w:rsidRDefault="00C1386A">
            <w:pPr>
              <w:jc w:val="center"/>
              <w:rPr>
                <w:rFonts w:ascii="Trebuchet MS" w:hAnsi="Trebuchet MS"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5C62050F" w14:textId="77777777" w:rsidR="00C1386A" w:rsidRPr="00146E73" w:rsidRDefault="00C1386A">
            <w:pPr>
              <w:pStyle w:val="Titre5"/>
              <w:snapToGrid w:val="0"/>
              <w:rPr>
                <w:rFonts w:ascii="Trebuchet MS" w:hAnsi="Trebuchet MS"/>
              </w:rPr>
            </w:pPr>
          </w:p>
          <w:p w14:paraId="3768FF6B" w14:textId="77777777" w:rsidR="00C1386A" w:rsidRPr="00146E73" w:rsidRDefault="00C1386A">
            <w:pPr>
              <w:pStyle w:val="Titre5"/>
              <w:rPr>
                <w:rFonts w:ascii="Trebuchet MS" w:hAnsi="Trebuchet MS"/>
              </w:rPr>
            </w:pPr>
            <w:r w:rsidRPr="00146E73">
              <w:rPr>
                <w:rFonts w:ascii="Trebuchet MS" w:hAnsi="Trebuchet MS"/>
              </w:rPr>
              <w:t>Prestations exécutées par les membres du groupement (**)</w:t>
            </w:r>
          </w:p>
        </w:tc>
      </w:tr>
      <w:tr w:rsidR="00C1386A" w:rsidRPr="00146E73" w14:paraId="7E7CE720" w14:textId="77777777" w:rsidTr="00FD164F">
        <w:trPr>
          <w:trHeight w:val="1021"/>
          <w:jc w:val="center"/>
        </w:trPr>
        <w:tc>
          <w:tcPr>
            <w:tcW w:w="851" w:type="dxa"/>
            <w:tcBorders>
              <w:top w:val="single" w:sz="4" w:space="0" w:color="000000"/>
              <w:left w:val="single" w:sz="4" w:space="0" w:color="000000"/>
            </w:tcBorders>
            <w:shd w:val="clear" w:color="auto" w:fill="CCFFFF"/>
          </w:tcPr>
          <w:p w14:paraId="04F3C825" w14:textId="77777777" w:rsidR="00C1386A" w:rsidRPr="00146E73" w:rsidRDefault="00C1386A">
            <w:pPr>
              <w:snapToGrid w:val="0"/>
              <w:jc w:val="both"/>
              <w:rPr>
                <w:rFonts w:ascii="Trebuchet MS" w:hAnsi="Trebuchet MS" w:cs="Arial"/>
                <w:b/>
                <w:bCs/>
              </w:rPr>
            </w:pPr>
          </w:p>
        </w:tc>
        <w:tc>
          <w:tcPr>
            <w:tcW w:w="4394" w:type="dxa"/>
            <w:tcBorders>
              <w:top w:val="single" w:sz="4" w:space="0" w:color="000000"/>
              <w:left w:val="single" w:sz="4" w:space="0" w:color="000000"/>
            </w:tcBorders>
            <w:shd w:val="clear" w:color="auto" w:fill="CCFFFF"/>
          </w:tcPr>
          <w:p w14:paraId="1751F83A" w14:textId="77777777" w:rsidR="00C1386A" w:rsidRPr="00146E73" w:rsidRDefault="00C1386A">
            <w:pPr>
              <w:snapToGrid w:val="0"/>
              <w:jc w:val="both"/>
              <w:rPr>
                <w:rFonts w:ascii="Trebuchet MS" w:hAnsi="Trebuchet MS" w:cs="Arial"/>
              </w:rPr>
            </w:pPr>
          </w:p>
        </w:tc>
        <w:tc>
          <w:tcPr>
            <w:tcW w:w="4253" w:type="dxa"/>
            <w:tcBorders>
              <w:top w:val="single" w:sz="4" w:space="0" w:color="000000"/>
              <w:left w:val="single" w:sz="4" w:space="0" w:color="000000"/>
              <w:right w:val="single" w:sz="4" w:space="0" w:color="000000"/>
            </w:tcBorders>
            <w:shd w:val="clear" w:color="auto" w:fill="CCFFFF"/>
          </w:tcPr>
          <w:p w14:paraId="3EAC992B" w14:textId="77777777" w:rsidR="00C1386A" w:rsidRPr="00146E73" w:rsidRDefault="00C1386A">
            <w:pPr>
              <w:snapToGrid w:val="0"/>
              <w:jc w:val="both"/>
              <w:rPr>
                <w:rFonts w:ascii="Trebuchet MS" w:hAnsi="Trebuchet MS" w:cs="Arial"/>
              </w:rPr>
            </w:pPr>
          </w:p>
        </w:tc>
      </w:tr>
      <w:tr w:rsidR="00C1386A" w:rsidRPr="00146E73" w14:paraId="388852EA" w14:textId="77777777" w:rsidTr="00FD164F">
        <w:trPr>
          <w:trHeight w:val="1021"/>
          <w:jc w:val="center"/>
        </w:trPr>
        <w:tc>
          <w:tcPr>
            <w:tcW w:w="851" w:type="dxa"/>
            <w:tcBorders>
              <w:left w:val="single" w:sz="4" w:space="0" w:color="000000"/>
            </w:tcBorders>
            <w:shd w:val="clear" w:color="auto" w:fill="auto"/>
          </w:tcPr>
          <w:p w14:paraId="18BBB508" w14:textId="77777777" w:rsidR="00C1386A" w:rsidRPr="00146E73" w:rsidRDefault="00C1386A">
            <w:pPr>
              <w:snapToGrid w:val="0"/>
              <w:jc w:val="both"/>
              <w:rPr>
                <w:rFonts w:ascii="Trebuchet MS" w:hAnsi="Trebuchet MS" w:cs="Arial"/>
              </w:rPr>
            </w:pPr>
          </w:p>
        </w:tc>
        <w:tc>
          <w:tcPr>
            <w:tcW w:w="4394" w:type="dxa"/>
            <w:tcBorders>
              <w:left w:val="single" w:sz="4" w:space="0" w:color="000000"/>
            </w:tcBorders>
            <w:shd w:val="clear" w:color="auto" w:fill="auto"/>
          </w:tcPr>
          <w:p w14:paraId="741CB7DD" w14:textId="77777777" w:rsidR="00C1386A" w:rsidRPr="00146E73" w:rsidRDefault="00C1386A">
            <w:pPr>
              <w:snapToGrid w:val="0"/>
              <w:jc w:val="both"/>
              <w:rPr>
                <w:rFonts w:ascii="Trebuchet MS" w:hAnsi="Trebuchet MS" w:cs="Arial"/>
              </w:rPr>
            </w:pPr>
          </w:p>
        </w:tc>
        <w:tc>
          <w:tcPr>
            <w:tcW w:w="4253" w:type="dxa"/>
            <w:tcBorders>
              <w:left w:val="single" w:sz="4" w:space="0" w:color="000000"/>
              <w:right w:val="single" w:sz="4" w:space="0" w:color="000000"/>
            </w:tcBorders>
            <w:shd w:val="clear" w:color="auto" w:fill="auto"/>
          </w:tcPr>
          <w:p w14:paraId="0CC68FD3" w14:textId="77777777" w:rsidR="00C1386A" w:rsidRPr="00146E73" w:rsidRDefault="00C1386A">
            <w:pPr>
              <w:snapToGrid w:val="0"/>
              <w:jc w:val="both"/>
              <w:rPr>
                <w:rFonts w:ascii="Trebuchet MS" w:hAnsi="Trebuchet MS" w:cs="Arial"/>
              </w:rPr>
            </w:pPr>
          </w:p>
        </w:tc>
      </w:tr>
      <w:tr w:rsidR="00C1386A" w:rsidRPr="00146E73" w14:paraId="2B9FD189" w14:textId="77777777" w:rsidTr="00FD164F">
        <w:trPr>
          <w:trHeight w:val="1021"/>
          <w:jc w:val="center"/>
        </w:trPr>
        <w:tc>
          <w:tcPr>
            <w:tcW w:w="851" w:type="dxa"/>
            <w:tcBorders>
              <w:left w:val="single" w:sz="4" w:space="0" w:color="000000"/>
            </w:tcBorders>
            <w:shd w:val="clear" w:color="auto" w:fill="CCFFFF"/>
          </w:tcPr>
          <w:p w14:paraId="60E1BCDD" w14:textId="77777777" w:rsidR="00C1386A" w:rsidRPr="00146E73" w:rsidRDefault="00C1386A">
            <w:pPr>
              <w:snapToGrid w:val="0"/>
              <w:jc w:val="both"/>
              <w:rPr>
                <w:rFonts w:ascii="Trebuchet MS" w:hAnsi="Trebuchet MS" w:cs="Arial"/>
              </w:rPr>
            </w:pPr>
          </w:p>
        </w:tc>
        <w:tc>
          <w:tcPr>
            <w:tcW w:w="4394" w:type="dxa"/>
            <w:tcBorders>
              <w:left w:val="single" w:sz="4" w:space="0" w:color="000000"/>
            </w:tcBorders>
            <w:shd w:val="clear" w:color="auto" w:fill="CCFFFF"/>
          </w:tcPr>
          <w:p w14:paraId="4F174CAA" w14:textId="77777777" w:rsidR="00C1386A" w:rsidRPr="00146E73" w:rsidRDefault="00C1386A">
            <w:pPr>
              <w:snapToGrid w:val="0"/>
              <w:jc w:val="both"/>
              <w:rPr>
                <w:rFonts w:ascii="Trebuchet MS" w:hAnsi="Trebuchet MS" w:cs="Arial"/>
              </w:rPr>
            </w:pPr>
          </w:p>
        </w:tc>
        <w:tc>
          <w:tcPr>
            <w:tcW w:w="4253" w:type="dxa"/>
            <w:tcBorders>
              <w:left w:val="single" w:sz="4" w:space="0" w:color="000000"/>
              <w:right w:val="single" w:sz="4" w:space="0" w:color="000000"/>
            </w:tcBorders>
            <w:shd w:val="clear" w:color="auto" w:fill="CCFFFF"/>
          </w:tcPr>
          <w:p w14:paraId="4BE5028E" w14:textId="77777777" w:rsidR="00C1386A" w:rsidRPr="00146E73" w:rsidRDefault="00C1386A">
            <w:pPr>
              <w:snapToGrid w:val="0"/>
              <w:jc w:val="both"/>
              <w:rPr>
                <w:rFonts w:ascii="Trebuchet MS" w:hAnsi="Trebuchet MS" w:cs="Arial"/>
              </w:rPr>
            </w:pPr>
          </w:p>
        </w:tc>
      </w:tr>
      <w:tr w:rsidR="00C1386A" w:rsidRPr="00146E73" w14:paraId="005040FC" w14:textId="77777777" w:rsidTr="00FD164F">
        <w:trPr>
          <w:trHeight w:val="1021"/>
          <w:jc w:val="center"/>
        </w:trPr>
        <w:tc>
          <w:tcPr>
            <w:tcW w:w="851" w:type="dxa"/>
            <w:tcBorders>
              <w:left w:val="single" w:sz="4" w:space="0" w:color="000000"/>
              <w:bottom w:val="single" w:sz="4" w:space="0" w:color="000000"/>
            </w:tcBorders>
            <w:shd w:val="clear" w:color="auto" w:fill="auto"/>
          </w:tcPr>
          <w:p w14:paraId="2D364758" w14:textId="77777777" w:rsidR="00C1386A" w:rsidRPr="00146E73" w:rsidRDefault="00C1386A">
            <w:pPr>
              <w:snapToGrid w:val="0"/>
              <w:jc w:val="both"/>
              <w:rPr>
                <w:rFonts w:ascii="Trebuchet MS" w:hAnsi="Trebuchet MS" w:cs="Arial"/>
              </w:rPr>
            </w:pPr>
          </w:p>
        </w:tc>
        <w:tc>
          <w:tcPr>
            <w:tcW w:w="4394" w:type="dxa"/>
            <w:tcBorders>
              <w:left w:val="single" w:sz="4" w:space="0" w:color="000000"/>
              <w:bottom w:val="single" w:sz="4" w:space="0" w:color="000000"/>
            </w:tcBorders>
            <w:shd w:val="clear" w:color="auto" w:fill="auto"/>
          </w:tcPr>
          <w:p w14:paraId="165BB4E4" w14:textId="77777777" w:rsidR="00C1386A" w:rsidRPr="00146E73" w:rsidRDefault="00C1386A">
            <w:pPr>
              <w:snapToGrid w:val="0"/>
              <w:jc w:val="both"/>
              <w:rPr>
                <w:rFonts w:ascii="Trebuchet MS" w:hAnsi="Trebuchet MS" w:cs="Arial"/>
              </w:rPr>
            </w:pPr>
          </w:p>
        </w:tc>
        <w:tc>
          <w:tcPr>
            <w:tcW w:w="4253" w:type="dxa"/>
            <w:tcBorders>
              <w:left w:val="single" w:sz="4" w:space="0" w:color="000000"/>
              <w:bottom w:val="single" w:sz="4" w:space="0" w:color="000000"/>
              <w:right w:val="single" w:sz="4" w:space="0" w:color="000000"/>
            </w:tcBorders>
            <w:shd w:val="clear" w:color="auto" w:fill="auto"/>
          </w:tcPr>
          <w:p w14:paraId="573751F6" w14:textId="77777777" w:rsidR="00C1386A" w:rsidRPr="00146E73" w:rsidRDefault="00C1386A">
            <w:pPr>
              <w:snapToGrid w:val="0"/>
              <w:jc w:val="both"/>
              <w:rPr>
                <w:rFonts w:ascii="Trebuchet MS" w:hAnsi="Trebuchet MS" w:cs="Arial"/>
              </w:rPr>
            </w:pPr>
          </w:p>
        </w:tc>
      </w:tr>
    </w:tbl>
    <w:p w14:paraId="21D9A544" w14:textId="77777777" w:rsidR="007411D9" w:rsidRPr="00146E73" w:rsidRDefault="007411D9">
      <w:pPr>
        <w:jc w:val="both"/>
        <w:rPr>
          <w:rFonts w:ascii="Trebuchet MS" w:hAnsi="Trebuchet MS" w:cs="Arial"/>
          <w:sz w:val="18"/>
          <w:szCs w:val="18"/>
        </w:rPr>
      </w:pPr>
      <w:r w:rsidRPr="00146E73">
        <w:rPr>
          <w:rFonts w:ascii="Trebuchet MS" w:hAnsi="Trebuchet MS" w:cs="Arial"/>
          <w:sz w:val="18"/>
          <w:szCs w:val="18"/>
        </w:rPr>
        <w:t>(*) Préciser l’adresse du siège social du membre du groupement si elle est différente de celle de l’établissement.</w:t>
      </w:r>
    </w:p>
    <w:p w14:paraId="35A5F181" w14:textId="77777777" w:rsidR="007411D9" w:rsidRPr="00146E73" w:rsidRDefault="007411D9">
      <w:pPr>
        <w:jc w:val="both"/>
        <w:rPr>
          <w:rFonts w:ascii="Trebuchet MS" w:hAnsi="Trebuchet MS" w:cs="Arial"/>
          <w:sz w:val="18"/>
          <w:szCs w:val="18"/>
        </w:rPr>
      </w:pPr>
      <w:r w:rsidRPr="00146E73">
        <w:rPr>
          <w:rFonts w:ascii="Trebuchet MS" w:hAnsi="Trebuchet MS" w:cs="Arial"/>
          <w:sz w:val="18"/>
          <w:szCs w:val="18"/>
        </w:rPr>
        <w:t>(**) Pour les groupements conjoints.</w:t>
      </w:r>
      <w:r w:rsidR="00990786" w:rsidRPr="00146E73">
        <w:rPr>
          <w:rFonts w:ascii="Trebuchet MS" w:hAnsi="Trebuchet MS" w:cs="Arial"/>
          <w:sz w:val="18"/>
          <w:szCs w:val="18"/>
        </w:rPr>
        <w:t xml:space="preserve"> Lorsque la candidature est présentée sous forme de groupement solidaire, le renseignement de cette rubrique est inutile.</w:t>
      </w:r>
    </w:p>
    <w:p w14:paraId="3A2EB4E2" w14:textId="77777777" w:rsidR="00386724" w:rsidRPr="00146E73" w:rsidRDefault="00386724">
      <w:pPr>
        <w:jc w:val="both"/>
        <w:rPr>
          <w:rFonts w:ascii="Trebuchet MS" w:hAnsi="Trebuchet MS" w:cs="Arial"/>
          <w:sz w:val="18"/>
          <w:szCs w:val="18"/>
        </w:rPr>
      </w:pPr>
      <w:r w:rsidRPr="00146E73">
        <w:rPr>
          <w:rFonts w:ascii="Trebuchet MS" w:hAnsi="Trebuchet MS" w:cs="Arial"/>
          <w:sz w:val="18"/>
          <w:szCs w:val="18"/>
        </w:rPr>
        <w:t>(***) A défaut, un numéro d’identification européen ou international ou propre au pays d’origine du candidat</w:t>
      </w:r>
      <w:r w:rsidRPr="00146E73">
        <w:rPr>
          <w:rFonts w:ascii="Trebuchet MS" w:hAnsi="Trebuchet MS"/>
        </w:rPr>
        <w:t xml:space="preserve"> </w:t>
      </w:r>
      <w:r w:rsidRPr="00146E73">
        <w:rPr>
          <w:rFonts w:ascii="Trebuchet MS" w:hAnsi="Trebuchet MS" w:cs="Arial"/>
          <w:sz w:val="18"/>
          <w:szCs w:val="18"/>
        </w:rPr>
        <w:t xml:space="preserve">issu d’un répertoire figurant dans la liste des </w:t>
      </w:r>
      <w:hyperlink r:id="rId22" w:history="1">
        <w:r w:rsidRPr="00146E73">
          <w:rPr>
            <w:rStyle w:val="Lienhypertexte"/>
            <w:rFonts w:ascii="Trebuchet MS" w:hAnsi="Trebuchet MS" w:cs="Arial"/>
            <w:sz w:val="18"/>
            <w:szCs w:val="18"/>
          </w:rPr>
          <w:t>ICD</w:t>
        </w:r>
      </w:hyperlink>
      <w:r w:rsidR="007336CD" w:rsidRPr="00146E73">
        <w:rPr>
          <w:rFonts w:ascii="Trebuchet MS" w:hAnsi="Trebuchet MS" w:cs="Arial"/>
          <w:sz w:val="18"/>
          <w:szCs w:val="18"/>
        </w:rPr>
        <w:t>.</w:t>
      </w:r>
    </w:p>
    <w:p w14:paraId="2CDE25D5" w14:textId="77777777" w:rsidR="005E37B5" w:rsidRPr="00146E73" w:rsidRDefault="005E37B5">
      <w:pPr>
        <w:jc w:val="both"/>
        <w:rPr>
          <w:rFonts w:ascii="Trebuchet MS" w:hAnsi="Trebuchet MS" w:cs="Arial"/>
          <w:sz w:val="18"/>
          <w:szCs w:val="18"/>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146E73" w14:paraId="74F703A9" w14:textId="77777777">
        <w:tc>
          <w:tcPr>
            <w:tcW w:w="10419" w:type="dxa"/>
            <w:shd w:val="clear" w:color="auto" w:fill="66CCFF"/>
          </w:tcPr>
          <w:p w14:paraId="615E2D26" w14:textId="77777777" w:rsidR="007411D9" w:rsidRPr="00146E73" w:rsidRDefault="007411D9" w:rsidP="009924C9">
            <w:pPr>
              <w:tabs>
                <w:tab w:val="left" w:pos="-142"/>
                <w:tab w:val="left" w:pos="4111"/>
              </w:tabs>
              <w:jc w:val="both"/>
              <w:rPr>
                <w:rFonts w:ascii="Trebuchet MS" w:hAnsi="Trebuchet MS"/>
              </w:rPr>
            </w:pPr>
            <w:r w:rsidRPr="00146E73">
              <w:rPr>
                <w:rFonts w:ascii="Trebuchet MS" w:hAnsi="Trebuchet MS" w:cs="Arial"/>
                <w:b/>
                <w:bCs/>
                <w:sz w:val="22"/>
                <w:szCs w:val="22"/>
              </w:rPr>
              <w:t>F - Engagements du candidat individuel ou de chaque membre du groupement</w:t>
            </w:r>
          </w:p>
        </w:tc>
      </w:tr>
    </w:tbl>
    <w:p w14:paraId="43546A13" w14:textId="77777777" w:rsidR="007411D9" w:rsidRPr="00146E73" w:rsidRDefault="007411D9">
      <w:pPr>
        <w:rPr>
          <w:rFonts w:ascii="Trebuchet MS" w:hAnsi="Trebuchet MS"/>
        </w:rPr>
      </w:pPr>
    </w:p>
    <w:p w14:paraId="18762229" w14:textId="77777777" w:rsidR="007411D9" w:rsidRPr="00146E73" w:rsidRDefault="007411D9">
      <w:pPr>
        <w:rPr>
          <w:rFonts w:ascii="Trebuchet MS" w:hAnsi="Trebuchet MS" w:cs="Arial"/>
        </w:rPr>
      </w:pPr>
      <w:r w:rsidRPr="00146E73">
        <w:rPr>
          <w:rFonts w:ascii="Trebuchet MS" w:hAnsi="Trebuchet MS" w:cs="Arial"/>
          <w:b/>
          <w:sz w:val="22"/>
          <w:szCs w:val="22"/>
        </w:rPr>
        <w:t xml:space="preserve">F1 </w:t>
      </w:r>
      <w:r w:rsidR="009924C9" w:rsidRPr="00146E73">
        <w:rPr>
          <w:rFonts w:ascii="Trebuchet MS" w:hAnsi="Trebuchet MS" w:cs="Arial"/>
          <w:b/>
          <w:sz w:val="22"/>
          <w:szCs w:val="22"/>
        </w:rPr>
        <w:t>–</w:t>
      </w:r>
      <w:r w:rsidRPr="00146E73">
        <w:rPr>
          <w:rFonts w:ascii="Trebuchet MS" w:hAnsi="Trebuchet MS" w:cs="Arial"/>
          <w:b/>
          <w:sz w:val="22"/>
          <w:szCs w:val="22"/>
        </w:rPr>
        <w:t xml:space="preserve"> </w:t>
      </w:r>
      <w:r w:rsidR="009924C9" w:rsidRPr="00146E73">
        <w:rPr>
          <w:rFonts w:ascii="Trebuchet MS" w:hAnsi="Trebuchet MS" w:cs="Arial"/>
          <w:b/>
          <w:sz w:val="22"/>
          <w:szCs w:val="22"/>
        </w:rPr>
        <w:t>Exclusions de la procédure</w:t>
      </w:r>
    </w:p>
    <w:p w14:paraId="07094EC6" w14:textId="77777777" w:rsidR="00536431" w:rsidRPr="00146E73" w:rsidRDefault="00536431" w:rsidP="001D588C">
      <w:pPr>
        <w:tabs>
          <w:tab w:val="left" w:pos="576"/>
        </w:tabs>
        <w:spacing w:before="80"/>
        <w:jc w:val="both"/>
        <w:rPr>
          <w:rFonts w:ascii="Trebuchet MS" w:hAnsi="Trebuchet MS" w:cs="Arial"/>
          <w:b/>
        </w:rPr>
      </w:pPr>
      <w:r w:rsidRPr="00146E73">
        <w:rPr>
          <w:rFonts w:ascii="Trebuchet MS" w:hAnsi="Trebuchet MS" w:cs="Arial"/>
        </w:rPr>
        <w:t>Le candidat individuel, ou chaque membre du groupement, déclare sur l’honneur</w:t>
      </w:r>
      <w:r w:rsidR="00922BA4" w:rsidRPr="00146E73">
        <w:rPr>
          <w:rFonts w:ascii="Trebuchet MS" w:hAnsi="Trebuchet MS" w:cs="Arial"/>
        </w:rPr>
        <w:t> :</w:t>
      </w:r>
    </w:p>
    <w:p w14:paraId="0B1FA72C" w14:textId="77777777" w:rsidR="00775F55" w:rsidRPr="00146E73" w:rsidRDefault="00A02C06" w:rsidP="00775F55">
      <w:pPr>
        <w:numPr>
          <w:ilvl w:val="0"/>
          <w:numId w:val="2"/>
        </w:numPr>
        <w:tabs>
          <w:tab w:val="left" w:pos="576"/>
        </w:tabs>
        <w:spacing w:before="120"/>
        <w:jc w:val="both"/>
        <w:rPr>
          <w:rFonts w:ascii="Trebuchet MS" w:hAnsi="Trebuchet MS" w:cs="Arial"/>
        </w:rPr>
      </w:pPr>
      <w:r w:rsidRPr="00146E73">
        <w:rPr>
          <w:rFonts w:ascii="Trebuchet MS" w:hAnsi="Trebuchet MS" w:cs="Arial"/>
        </w:rPr>
        <w:t>d</w:t>
      </w:r>
      <w:r w:rsidR="00775F55" w:rsidRPr="00146E73">
        <w:rPr>
          <w:rFonts w:ascii="Trebuchet MS" w:hAnsi="Trebuchet MS" w:cs="Arial"/>
        </w:rPr>
        <w:t xml:space="preserve">ans l’hypothèse d’un marché public autre que de défense ou de sécurité, ne pas entrer dans l’un des cas d’exclusion prévus aux </w:t>
      </w:r>
      <w:hyperlink r:id="rId23" w:history="1">
        <w:r w:rsidR="00775F55" w:rsidRPr="00146E73">
          <w:rPr>
            <w:rStyle w:val="Lienhypertexte"/>
            <w:rFonts w:ascii="Trebuchet MS" w:hAnsi="Trebuchet MS" w:cs="Arial"/>
          </w:rPr>
          <w:t>articles L. 2141-1 à L. 2141-5</w:t>
        </w:r>
      </w:hyperlink>
      <w:r w:rsidR="00775F55" w:rsidRPr="00146E73">
        <w:rPr>
          <w:rFonts w:ascii="Trebuchet MS" w:hAnsi="Trebuchet MS" w:cs="Arial"/>
        </w:rPr>
        <w:t xml:space="preserve"> ou aux </w:t>
      </w:r>
      <w:hyperlink r:id="rId24" w:history="1">
        <w:r w:rsidR="00775F55" w:rsidRPr="00146E73">
          <w:rPr>
            <w:rStyle w:val="Lienhypertexte"/>
            <w:rFonts w:ascii="Trebuchet MS" w:hAnsi="Trebuchet MS" w:cs="Arial"/>
          </w:rPr>
          <w:t>articles L. 2141-7 à L. 2141-10</w:t>
        </w:r>
      </w:hyperlink>
      <w:r w:rsidR="00775F55" w:rsidRPr="00146E73">
        <w:rPr>
          <w:rFonts w:ascii="Trebuchet MS" w:hAnsi="Trebuchet MS" w:cs="Arial"/>
        </w:rPr>
        <w:t xml:space="preserve"> du code de la commande publique (*) ;</w:t>
      </w:r>
    </w:p>
    <w:p w14:paraId="585D0106" w14:textId="77777777" w:rsidR="00775F55" w:rsidRPr="00146E73" w:rsidRDefault="00775F55" w:rsidP="00775F55">
      <w:pPr>
        <w:numPr>
          <w:ilvl w:val="0"/>
          <w:numId w:val="2"/>
        </w:numPr>
        <w:tabs>
          <w:tab w:val="left" w:pos="576"/>
        </w:tabs>
        <w:spacing w:before="120"/>
        <w:jc w:val="both"/>
        <w:rPr>
          <w:rFonts w:ascii="Trebuchet MS" w:hAnsi="Trebuchet MS" w:cs="Arial"/>
        </w:rPr>
      </w:pPr>
      <w:r w:rsidRPr="00146E73">
        <w:rPr>
          <w:rFonts w:ascii="Trebuchet MS" w:hAnsi="Trebuchet MS" w:cs="Arial"/>
        </w:rPr>
        <w:t xml:space="preserve">dans l’hypothèse d’un marché public de défense ou de sécurité, ne pas entrer dans l’un des cas d’exclusion prévus aux </w:t>
      </w:r>
      <w:hyperlink r:id="rId25" w:history="1">
        <w:r w:rsidRPr="00146E73">
          <w:rPr>
            <w:rStyle w:val="Lienhypertexte"/>
            <w:rFonts w:ascii="Trebuchet MS" w:hAnsi="Trebuchet MS" w:cs="Arial"/>
          </w:rPr>
          <w:t>articles L. 2341-1 à L. 2341-3</w:t>
        </w:r>
      </w:hyperlink>
      <w:r w:rsidRPr="00146E73">
        <w:rPr>
          <w:rFonts w:ascii="Trebuchet MS" w:hAnsi="Trebuchet MS" w:cs="Arial"/>
        </w:rPr>
        <w:t xml:space="preserve"> ou aux </w:t>
      </w:r>
      <w:hyperlink r:id="rId26" w:history="1">
        <w:r w:rsidRPr="00146E73">
          <w:rPr>
            <w:rStyle w:val="Lienhypertexte"/>
            <w:rFonts w:ascii="Trebuchet MS" w:hAnsi="Trebuchet MS" w:cs="Arial"/>
          </w:rPr>
          <w:t>articles L. 2141-7 à L. 2141-10</w:t>
        </w:r>
      </w:hyperlink>
      <w:r w:rsidRPr="00146E73">
        <w:rPr>
          <w:rFonts w:ascii="Trebuchet MS" w:hAnsi="Trebuchet MS" w:cs="Arial"/>
        </w:rPr>
        <w:t xml:space="preserve"> du code de la commande publique.</w:t>
      </w:r>
    </w:p>
    <w:p w14:paraId="02FD2C4F" w14:textId="77777777" w:rsidR="00775F55" w:rsidRPr="00146E73" w:rsidRDefault="00775F55" w:rsidP="001D588C">
      <w:pPr>
        <w:tabs>
          <w:tab w:val="left" w:pos="576"/>
        </w:tabs>
        <w:spacing w:before="80"/>
        <w:ind w:left="567"/>
        <w:jc w:val="both"/>
        <w:rPr>
          <w:rFonts w:ascii="Trebuchet MS" w:hAnsi="Trebuchet MS" w:cs="Arial"/>
        </w:rPr>
      </w:pPr>
    </w:p>
    <w:p w14:paraId="4599801B" w14:textId="77777777" w:rsidR="00AE730C" w:rsidRPr="00146E73" w:rsidRDefault="009B0B7A" w:rsidP="001D588C">
      <w:pPr>
        <w:tabs>
          <w:tab w:val="left" w:pos="576"/>
        </w:tabs>
        <w:spacing w:before="80"/>
        <w:ind w:left="567"/>
        <w:jc w:val="both"/>
        <w:rPr>
          <w:rFonts w:ascii="Trebuchet MS" w:hAnsi="Trebuchet MS" w:cs="Arial"/>
        </w:rPr>
      </w:pPr>
      <w:r w:rsidRPr="00146E73">
        <w:rPr>
          <w:rFonts w:ascii="Trebuchet MS" w:hAnsi="Trebuchet MS" w:cs="Arial"/>
        </w:rPr>
        <w:t xml:space="preserve">Afin d’attester que le candidat individuel, ou chaque membre du groupement, n’est pas dans un de ces cas </w:t>
      </w:r>
      <w:r w:rsidR="00A02C06" w:rsidRPr="00146E73">
        <w:rPr>
          <w:rFonts w:ascii="Trebuchet MS" w:hAnsi="Trebuchet MS" w:cs="Arial"/>
        </w:rPr>
        <w:t>d’exclusion</w:t>
      </w:r>
      <w:r w:rsidRPr="00146E73">
        <w:rPr>
          <w:rFonts w:ascii="Trebuchet MS" w:hAnsi="Trebuchet MS" w:cs="Arial"/>
        </w:rPr>
        <w:t xml:space="preserve">, cocher la case suivante : </w:t>
      </w:r>
      <w:r w:rsidR="00AE730C" w:rsidRPr="00146E73">
        <w:rPr>
          <w:rFonts w:ascii="Trebuchet MS" w:hAnsi="Trebuchet MS"/>
        </w:rPr>
        <w:fldChar w:fldCharType="begin">
          <w:ffData>
            <w:name w:val=""/>
            <w:enabled/>
            <w:calcOnExit w:val="0"/>
            <w:checkBox>
              <w:size w:val="20"/>
              <w:default w:val="0"/>
            </w:checkBox>
          </w:ffData>
        </w:fldChar>
      </w:r>
      <w:r w:rsidR="00AE730C" w:rsidRPr="00146E73">
        <w:rPr>
          <w:rFonts w:ascii="Trebuchet MS" w:hAnsi="Trebuchet MS"/>
        </w:rPr>
        <w:instrText xml:space="preserve"> FORMCHECKBOX </w:instrText>
      </w:r>
      <w:r w:rsidR="00E44AE3">
        <w:rPr>
          <w:rFonts w:ascii="Trebuchet MS" w:hAnsi="Trebuchet MS"/>
        </w:rPr>
      </w:r>
      <w:r w:rsidR="00E44AE3">
        <w:rPr>
          <w:rFonts w:ascii="Trebuchet MS" w:hAnsi="Trebuchet MS"/>
        </w:rPr>
        <w:fldChar w:fldCharType="separate"/>
      </w:r>
      <w:r w:rsidR="00AE730C" w:rsidRPr="00146E73">
        <w:rPr>
          <w:rFonts w:ascii="Trebuchet MS" w:hAnsi="Trebuchet MS"/>
        </w:rPr>
        <w:fldChar w:fldCharType="end"/>
      </w:r>
    </w:p>
    <w:p w14:paraId="2CD46880" w14:textId="77777777" w:rsidR="00AE730C" w:rsidRPr="00146E73" w:rsidRDefault="00AE730C">
      <w:pPr>
        <w:jc w:val="both"/>
        <w:rPr>
          <w:rFonts w:ascii="Trebuchet MS" w:hAnsi="Trebuchet MS" w:cs="Arial"/>
        </w:rPr>
      </w:pPr>
    </w:p>
    <w:p w14:paraId="6BB9B510" w14:textId="77777777" w:rsidR="00775F55" w:rsidRPr="00146E73" w:rsidRDefault="00775F55" w:rsidP="00775F55">
      <w:pPr>
        <w:jc w:val="both"/>
        <w:rPr>
          <w:rFonts w:ascii="Trebuchet MS" w:hAnsi="Trebuchet MS" w:cs="Arial"/>
          <w:sz w:val="18"/>
          <w:szCs w:val="18"/>
        </w:rPr>
      </w:pPr>
      <w:r w:rsidRPr="00146E73">
        <w:rPr>
          <w:rFonts w:ascii="Trebuchet MS" w:hAnsi="Trebuchet MS" w:cs="Arial"/>
        </w:rPr>
        <w:t>(*) </w:t>
      </w:r>
      <w:r w:rsidRPr="00146E73">
        <w:rPr>
          <w:rFonts w:ascii="Trebuchet MS" w:hAnsi="Trebuchet MS" w:cs="Arial"/>
          <w:sz w:val="18"/>
          <w:szCs w:val="18"/>
        </w:rPr>
        <w:t xml:space="preserve">Lorsqu'un opérateur économique est, au cours de la procédure de passation d'un marché, placé dans l'un des cas d'exclusion mentionnés aux </w:t>
      </w:r>
      <w:hyperlink r:id="rId27" w:history="1">
        <w:r w:rsidRPr="00146E73">
          <w:rPr>
            <w:rStyle w:val="Lienhypertexte"/>
            <w:rFonts w:ascii="Trebuchet MS" w:hAnsi="Trebuchet MS" w:cs="Arial"/>
            <w:sz w:val="18"/>
            <w:szCs w:val="18"/>
          </w:rPr>
          <w:t>articles L. 2141-1 à L. 2141-5</w:t>
        </w:r>
      </w:hyperlink>
      <w:r w:rsidRPr="00146E73">
        <w:rPr>
          <w:rFonts w:ascii="Trebuchet MS" w:hAnsi="Trebuchet MS" w:cs="Arial"/>
          <w:sz w:val="18"/>
          <w:szCs w:val="18"/>
        </w:rPr>
        <w:t xml:space="preserve">, aux </w:t>
      </w:r>
      <w:hyperlink r:id="rId28" w:history="1">
        <w:r w:rsidRPr="00146E73">
          <w:rPr>
            <w:rStyle w:val="Lienhypertexte"/>
            <w:rFonts w:ascii="Trebuchet MS" w:hAnsi="Trebuchet MS" w:cs="Arial"/>
            <w:sz w:val="18"/>
            <w:szCs w:val="18"/>
          </w:rPr>
          <w:t>articles L. 2141-7 à L. 2141-10</w:t>
        </w:r>
      </w:hyperlink>
      <w:r w:rsidRPr="00146E73">
        <w:rPr>
          <w:rFonts w:ascii="Trebuchet MS" w:hAnsi="Trebuchet MS" w:cs="Arial"/>
          <w:sz w:val="18"/>
          <w:szCs w:val="18"/>
        </w:rPr>
        <w:t xml:space="preserve"> ou aux </w:t>
      </w:r>
      <w:hyperlink r:id="rId29" w:history="1">
        <w:r w:rsidRPr="00146E73">
          <w:rPr>
            <w:rStyle w:val="Lienhypertexte"/>
            <w:rFonts w:ascii="Trebuchet MS" w:hAnsi="Trebuchet MS" w:cs="Arial"/>
            <w:sz w:val="18"/>
            <w:szCs w:val="18"/>
          </w:rPr>
          <w:t>articles L. 2341-1 à L. 2341-3</w:t>
        </w:r>
      </w:hyperlink>
      <w:r w:rsidRPr="00146E73">
        <w:rPr>
          <w:rFonts w:ascii="Trebuchet MS" w:hAnsi="Trebuchet MS" w:cs="Arial"/>
          <w:sz w:val="18"/>
          <w:szCs w:val="18"/>
        </w:rPr>
        <w:t xml:space="preserve">  du code de la commande publique, il informe sans délai l'acheteur de ce changement de situation.</w:t>
      </w:r>
    </w:p>
    <w:p w14:paraId="4E641A5A" w14:textId="77777777" w:rsidR="00775F55" w:rsidRPr="00146E73" w:rsidRDefault="00775F55" w:rsidP="00775F55">
      <w:pPr>
        <w:jc w:val="both"/>
        <w:rPr>
          <w:rFonts w:ascii="Trebuchet MS" w:hAnsi="Trebuchet MS" w:cs="Arial"/>
          <w:sz w:val="18"/>
          <w:szCs w:val="18"/>
        </w:rPr>
      </w:pPr>
    </w:p>
    <w:p w14:paraId="7153CC21" w14:textId="77777777" w:rsidR="00507C52" w:rsidRPr="00146E73" w:rsidRDefault="00507C52">
      <w:pPr>
        <w:jc w:val="both"/>
        <w:rPr>
          <w:rFonts w:ascii="Trebuchet MS" w:hAnsi="Trebuchet MS" w:cs="Arial"/>
        </w:rPr>
      </w:pPr>
    </w:p>
    <w:p w14:paraId="36CAFB3C" w14:textId="77777777" w:rsidR="00507C52" w:rsidRPr="00146E73" w:rsidRDefault="00507C52" w:rsidP="00507C52">
      <w:pPr>
        <w:pStyle w:val="En-tte"/>
        <w:tabs>
          <w:tab w:val="left" w:pos="0"/>
          <w:tab w:val="left" w:pos="2160"/>
        </w:tabs>
        <w:jc w:val="both"/>
        <w:rPr>
          <w:rFonts w:ascii="Trebuchet MS" w:hAnsi="Trebuchet MS" w:cs="Arial"/>
          <w:iCs/>
        </w:rPr>
      </w:pPr>
      <w:r w:rsidRPr="00146E73">
        <w:rPr>
          <w:rFonts w:ascii="Trebuchet MS" w:hAnsi="Trebuchet MS" w:cs="Arial"/>
          <w:b/>
          <w:bCs/>
          <w:sz w:val="22"/>
          <w:szCs w:val="22"/>
        </w:rPr>
        <w:t xml:space="preserve">F2 – Documents de preuve disponibles en ligne </w:t>
      </w:r>
      <w:r w:rsidRPr="00146E73">
        <w:rPr>
          <w:rFonts w:ascii="Trebuchet MS" w:hAnsi="Trebuchet MS" w:cs="Arial"/>
          <w:bCs/>
          <w:sz w:val="18"/>
          <w:szCs w:val="22"/>
        </w:rPr>
        <w:t>(</w:t>
      </w:r>
      <w:r w:rsidR="00285D7E" w:rsidRPr="00146E73">
        <w:rPr>
          <w:rFonts w:ascii="Trebuchet MS" w:hAnsi="Trebuchet MS" w:cs="Arial"/>
          <w:bCs/>
          <w:sz w:val="18"/>
          <w:szCs w:val="22"/>
        </w:rPr>
        <w:t>applicable également aux</w:t>
      </w:r>
      <w:r w:rsidRPr="00146E73">
        <w:rPr>
          <w:rFonts w:ascii="Trebuchet MS" w:hAnsi="Trebuchet MS" w:cs="Arial"/>
          <w:bCs/>
          <w:sz w:val="18"/>
          <w:szCs w:val="22"/>
        </w:rPr>
        <w:t xml:space="preserve"> MDS, </w:t>
      </w:r>
      <w:r w:rsidR="00285D7E" w:rsidRPr="00146E73">
        <w:rPr>
          <w:rFonts w:ascii="Trebuchet MS" w:hAnsi="Trebuchet MS" w:cs="Arial"/>
          <w:bCs/>
          <w:sz w:val="18"/>
          <w:szCs w:val="22"/>
        </w:rPr>
        <w:t>lorsque</w:t>
      </w:r>
      <w:r w:rsidRPr="00146E73">
        <w:rPr>
          <w:rFonts w:ascii="Trebuchet MS" w:hAnsi="Trebuchet MS" w:cs="Arial"/>
          <w:bCs/>
          <w:sz w:val="18"/>
          <w:szCs w:val="22"/>
        </w:rPr>
        <w:t xml:space="preserve"> l’acheteur a autorisé les candidats à ne pas fournir ces documents de preuve en</w:t>
      </w:r>
      <w:r w:rsidRPr="00146E73">
        <w:rPr>
          <w:rFonts w:ascii="Trebuchet MS" w:hAnsi="Trebuchet MS" w:cs="Arial"/>
          <w:b/>
          <w:bCs/>
          <w:sz w:val="18"/>
          <w:szCs w:val="22"/>
        </w:rPr>
        <w:t xml:space="preserve"> </w:t>
      </w:r>
      <w:r w:rsidR="00775F55" w:rsidRPr="00146E73">
        <w:rPr>
          <w:rFonts w:ascii="Trebuchet MS" w:hAnsi="Trebuchet MS" w:cs="Arial"/>
          <w:bCs/>
          <w:sz w:val="18"/>
          <w:szCs w:val="22"/>
        </w:rPr>
        <w:t>application de l’</w:t>
      </w:r>
      <w:hyperlink r:id="rId30" w:history="1">
        <w:r w:rsidR="00775F55" w:rsidRPr="00146E73">
          <w:rPr>
            <w:rStyle w:val="Lienhypertexte"/>
            <w:rFonts w:ascii="Trebuchet MS" w:hAnsi="Trebuchet MS" w:cs="Arial"/>
            <w:bCs/>
            <w:sz w:val="18"/>
            <w:szCs w:val="22"/>
          </w:rPr>
          <w:t>article R. 2343-14 ou de l’article R. 2343-15</w:t>
        </w:r>
      </w:hyperlink>
      <w:r w:rsidR="00775F55" w:rsidRPr="00146E73">
        <w:rPr>
          <w:rFonts w:ascii="Trebuchet MS" w:hAnsi="Trebuchet MS" w:cs="Arial"/>
          <w:bCs/>
          <w:sz w:val="18"/>
          <w:szCs w:val="22"/>
        </w:rPr>
        <w:t xml:space="preserve"> du code de la commande publique</w:t>
      </w:r>
      <w:r w:rsidRPr="00146E73">
        <w:rPr>
          <w:rFonts w:ascii="Trebuchet MS" w:hAnsi="Trebuchet MS" w:cs="Arial"/>
          <w:bCs/>
          <w:sz w:val="18"/>
          <w:szCs w:val="22"/>
        </w:rPr>
        <w:t>)</w:t>
      </w:r>
    </w:p>
    <w:p w14:paraId="24150058" w14:textId="77777777" w:rsidR="00507C52" w:rsidRPr="00146E73" w:rsidRDefault="00507C52" w:rsidP="00507C52">
      <w:pPr>
        <w:pStyle w:val="En-tte"/>
        <w:tabs>
          <w:tab w:val="clear" w:pos="4536"/>
          <w:tab w:val="clear" w:pos="9072"/>
          <w:tab w:val="left" w:pos="864"/>
        </w:tabs>
        <w:rPr>
          <w:rFonts w:ascii="Trebuchet MS" w:hAnsi="Trebuchet MS" w:cs="Arial"/>
        </w:rPr>
      </w:pPr>
    </w:p>
    <w:p w14:paraId="54BAF7C0" w14:textId="77777777" w:rsidR="00507C52" w:rsidRPr="00146E73" w:rsidRDefault="00507C52" w:rsidP="00507C52">
      <w:pPr>
        <w:pStyle w:val="En-tte"/>
        <w:tabs>
          <w:tab w:val="left" w:pos="864"/>
        </w:tabs>
        <w:rPr>
          <w:rFonts w:ascii="Trebuchet MS" w:hAnsi="Trebuchet MS" w:cs="Arial"/>
        </w:rPr>
      </w:pPr>
      <w:r w:rsidRPr="00146E73">
        <w:rPr>
          <w:rFonts w:ascii="Trebuchet MS" w:hAnsi="Trebuchet MS" w:cs="Arial"/>
        </w:rPr>
        <w:t>Le cas échéant, adresse internet à laquelle les documents justificatifs et moyens de preuve sont accessibles directement et gratuitement, ainsi que l’ensemble des renseignements nécessaires pour y accéder :</w:t>
      </w:r>
    </w:p>
    <w:p w14:paraId="23BF5B0A" w14:textId="77777777" w:rsidR="00507C52" w:rsidRPr="00146E73" w:rsidRDefault="00507C52" w:rsidP="00507C52">
      <w:pPr>
        <w:rPr>
          <w:rFonts w:ascii="Trebuchet MS" w:hAnsi="Trebuchet MS" w:cs="Arial"/>
          <w:i/>
          <w:sz w:val="16"/>
        </w:rPr>
      </w:pPr>
      <w:r w:rsidRPr="00146E73">
        <w:rPr>
          <w:rFonts w:ascii="Trebuchet MS" w:hAnsi="Trebuchet MS" w:cs="Arial"/>
          <w:i/>
          <w:sz w:val="16"/>
        </w:rPr>
        <w:t>(Si l’adresse et les renseignements sont identiques à ceux fournis plus haut se contenter de renvoyer à la rubrique concernée.)</w:t>
      </w:r>
    </w:p>
    <w:p w14:paraId="7F1463BF" w14:textId="77777777" w:rsidR="00507C52" w:rsidRPr="00146E73" w:rsidRDefault="00507C52" w:rsidP="00507C52">
      <w:pPr>
        <w:pStyle w:val="En-tte"/>
        <w:tabs>
          <w:tab w:val="left" w:pos="864"/>
        </w:tabs>
        <w:rPr>
          <w:rFonts w:ascii="Trebuchet MS" w:hAnsi="Trebuchet MS" w:cs="Arial"/>
        </w:rPr>
      </w:pPr>
    </w:p>
    <w:p w14:paraId="4C43A3C7" w14:textId="77777777" w:rsidR="00507C52" w:rsidRPr="00146E73" w:rsidRDefault="00507C52" w:rsidP="00775F55">
      <w:pPr>
        <w:pStyle w:val="En-tte"/>
        <w:tabs>
          <w:tab w:val="left" w:pos="864"/>
        </w:tabs>
        <w:ind w:left="426"/>
        <w:rPr>
          <w:rFonts w:ascii="Trebuchet MS" w:hAnsi="Trebuchet MS" w:cs="Arial"/>
        </w:rPr>
      </w:pPr>
      <w:r w:rsidRPr="00146E73">
        <w:rPr>
          <w:rFonts w:ascii="Trebuchet MS" w:hAnsi="Trebuchet MS" w:cs="Arial"/>
        </w:rPr>
        <w:lastRenderedPageBreak/>
        <w:t>- Adresse internet :</w:t>
      </w:r>
    </w:p>
    <w:p w14:paraId="59EED9D7" w14:textId="77777777" w:rsidR="00507C52" w:rsidRPr="00146E73" w:rsidRDefault="00507C52" w:rsidP="00775F55">
      <w:pPr>
        <w:pStyle w:val="En-tte"/>
        <w:tabs>
          <w:tab w:val="left" w:pos="864"/>
        </w:tabs>
        <w:ind w:left="426"/>
        <w:rPr>
          <w:rFonts w:ascii="Trebuchet MS" w:hAnsi="Trebuchet MS" w:cs="Arial"/>
        </w:rPr>
      </w:pPr>
    </w:p>
    <w:p w14:paraId="3B27F10F" w14:textId="77777777" w:rsidR="00507C52" w:rsidRPr="00146E73" w:rsidRDefault="00507C52" w:rsidP="00775F55">
      <w:pPr>
        <w:pStyle w:val="En-tte"/>
        <w:tabs>
          <w:tab w:val="left" w:pos="864"/>
        </w:tabs>
        <w:ind w:left="426"/>
        <w:rPr>
          <w:rFonts w:ascii="Trebuchet MS" w:hAnsi="Trebuchet MS" w:cs="Arial"/>
        </w:rPr>
      </w:pPr>
    </w:p>
    <w:p w14:paraId="0657B221" w14:textId="77777777" w:rsidR="00775F55" w:rsidRPr="00146E73" w:rsidRDefault="00775F55" w:rsidP="00775F55">
      <w:pPr>
        <w:pStyle w:val="En-tte"/>
        <w:tabs>
          <w:tab w:val="left" w:pos="864"/>
        </w:tabs>
        <w:ind w:left="426"/>
        <w:rPr>
          <w:rFonts w:ascii="Trebuchet MS" w:hAnsi="Trebuchet MS" w:cs="Arial"/>
        </w:rPr>
      </w:pPr>
    </w:p>
    <w:p w14:paraId="6D59621E" w14:textId="77777777" w:rsidR="00507C52" w:rsidRPr="00146E73" w:rsidRDefault="00507C52" w:rsidP="00775F55">
      <w:pPr>
        <w:pStyle w:val="En-tte"/>
        <w:tabs>
          <w:tab w:val="left" w:pos="864"/>
        </w:tabs>
        <w:ind w:left="426"/>
        <w:rPr>
          <w:rFonts w:ascii="Trebuchet MS" w:hAnsi="Trebuchet MS" w:cs="Arial"/>
        </w:rPr>
      </w:pPr>
      <w:r w:rsidRPr="00146E73">
        <w:rPr>
          <w:rFonts w:ascii="Trebuchet MS" w:hAnsi="Trebuchet MS" w:cs="Arial"/>
        </w:rPr>
        <w:t>- Renseignements nécessaires pour y accéder :</w:t>
      </w:r>
    </w:p>
    <w:p w14:paraId="191619B4" w14:textId="77777777" w:rsidR="00507C52" w:rsidRPr="00146E73" w:rsidRDefault="00507C52" w:rsidP="00775F55">
      <w:pPr>
        <w:pStyle w:val="En-tte"/>
        <w:tabs>
          <w:tab w:val="left" w:pos="864"/>
        </w:tabs>
        <w:ind w:left="426"/>
        <w:rPr>
          <w:rFonts w:ascii="Trebuchet MS" w:hAnsi="Trebuchet MS" w:cs="Arial"/>
        </w:rPr>
      </w:pPr>
    </w:p>
    <w:p w14:paraId="7FE4CB27" w14:textId="77777777" w:rsidR="00507C52" w:rsidRPr="00146E73" w:rsidRDefault="00507C52" w:rsidP="00775F55">
      <w:pPr>
        <w:pStyle w:val="En-tte"/>
        <w:tabs>
          <w:tab w:val="left" w:pos="864"/>
        </w:tabs>
        <w:ind w:left="426"/>
        <w:rPr>
          <w:rFonts w:ascii="Trebuchet MS" w:hAnsi="Trebuchet MS" w:cs="Arial"/>
        </w:rPr>
      </w:pPr>
    </w:p>
    <w:p w14:paraId="0752A34A" w14:textId="77777777" w:rsidR="00507C52" w:rsidRPr="00146E73" w:rsidRDefault="00507C52">
      <w:pPr>
        <w:jc w:val="both"/>
        <w:rPr>
          <w:rFonts w:ascii="Trebuchet MS" w:hAnsi="Trebuchet MS" w:cs="Arial"/>
        </w:rPr>
      </w:pPr>
    </w:p>
    <w:p w14:paraId="084EF4C6" w14:textId="77777777" w:rsidR="007411D9" w:rsidRPr="00146E73" w:rsidRDefault="00507C52">
      <w:pPr>
        <w:jc w:val="both"/>
        <w:rPr>
          <w:rFonts w:ascii="Trebuchet MS" w:hAnsi="Trebuchet MS" w:cs="Arial"/>
        </w:rPr>
      </w:pPr>
      <w:r w:rsidRPr="00146E73">
        <w:rPr>
          <w:rFonts w:ascii="Trebuchet MS" w:hAnsi="Trebuchet MS" w:cs="Arial"/>
          <w:b/>
          <w:sz w:val="22"/>
          <w:szCs w:val="22"/>
        </w:rPr>
        <w:t xml:space="preserve">F3 </w:t>
      </w:r>
      <w:r w:rsidR="007411D9" w:rsidRPr="00146E73">
        <w:rPr>
          <w:rFonts w:ascii="Trebuchet MS" w:hAnsi="Trebuchet MS" w:cs="Arial"/>
          <w:b/>
          <w:sz w:val="22"/>
          <w:szCs w:val="22"/>
        </w:rPr>
        <w:t>- Capacités</w:t>
      </w:r>
    </w:p>
    <w:p w14:paraId="58110DD2" w14:textId="77777777" w:rsidR="007411D9" w:rsidRPr="00146E73" w:rsidRDefault="007411D9">
      <w:pPr>
        <w:jc w:val="both"/>
        <w:rPr>
          <w:rFonts w:ascii="Trebuchet MS" w:hAnsi="Trebuchet MS" w:cs="Arial"/>
        </w:rPr>
      </w:pPr>
    </w:p>
    <w:p w14:paraId="214C0C7B" w14:textId="77777777" w:rsidR="007411D9" w:rsidRPr="00146E73" w:rsidRDefault="007411D9">
      <w:pPr>
        <w:jc w:val="both"/>
        <w:rPr>
          <w:rFonts w:ascii="Trebuchet MS" w:hAnsi="Trebuchet MS" w:cs="Arial"/>
          <w:i/>
          <w:sz w:val="18"/>
          <w:szCs w:val="18"/>
        </w:rPr>
      </w:pPr>
      <w:r w:rsidRPr="00146E73">
        <w:rPr>
          <w:rFonts w:ascii="Trebuchet MS" w:hAnsi="Trebuchet MS" w:cs="Arial"/>
        </w:rPr>
        <w:t xml:space="preserve">Le candidat </w:t>
      </w:r>
      <w:r w:rsidRPr="00146E73">
        <w:rPr>
          <w:rFonts w:ascii="Trebuchet MS" w:hAnsi="Trebuchet MS" w:cs="Arial"/>
          <w:bCs/>
        </w:rPr>
        <w:t>individuel, ou les membres du groupement,</w:t>
      </w:r>
      <w:r w:rsidR="00232658" w:rsidRPr="00146E73">
        <w:rPr>
          <w:rFonts w:ascii="Trebuchet MS" w:hAnsi="Trebuchet MS" w:cs="Arial"/>
        </w:rPr>
        <w:t xml:space="preserve"> produisent, aux fins de vérification de l’aptitude à exercer l’activité professionnelle, de la capacité économique et financière et des capacités techniques et professionnelles :</w:t>
      </w:r>
      <w:r w:rsidRPr="00146E73">
        <w:rPr>
          <w:rFonts w:ascii="Trebuchet MS" w:hAnsi="Trebuchet MS" w:cs="Arial"/>
          <w:b/>
        </w:rPr>
        <w:t xml:space="preserve"> </w:t>
      </w:r>
    </w:p>
    <w:p w14:paraId="7D878054" w14:textId="77777777" w:rsidR="007411D9" w:rsidRPr="00146E73" w:rsidRDefault="007411D9">
      <w:pPr>
        <w:rPr>
          <w:rFonts w:ascii="Trebuchet MS" w:hAnsi="Trebuchet MS" w:cs="Arial"/>
        </w:rPr>
      </w:pPr>
      <w:r w:rsidRPr="00146E73">
        <w:rPr>
          <w:rFonts w:ascii="Trebuchet MS" w:hAnsi="Trebuchet MS" w:cs="Arial"/>
          <w:i/>
          <w:sz w:val="18"/>
          <w:szCs w:val="18"/>
        </w:rPr>
        <w:t>(Cocher la case correspondante.)</w:t>
      </w:r>
    </w:p>
    <w:p w14:paraId="525318D1" w14:textId="77777777" w:rsidR="007411D9" w:rsidRPr="00146E73" w:rsidRDefault="007411D9">
      <w:pPr>
        <w:rPr>
          <w:rFonts w:ascii="Trebuchet MS" w:hAnsi="Trebuchet MS" w:cs="Arial"/>
        </w:rPr>
      </w:pPr>
    </w:p>
    <w:p w14:paraId="58EBDEF8" w14:textId="77777777" w:rsidR="007411D9" w:rsidRPr="00146E73" w:rsidRDefault="00775F55">
      <w:pPr>
        <w:ind w:left="4536" w:hanging="3990"/>
        <w:jc w:val="both"/>
        <w:rPr>
          <w:rFonts w:ascii="Trebuchet MS" w:hAnsi="Trebuchet MS" w:cs="Arial"/>
        </w:rPr>
      </w:pPr>
      <w:r w:rsidRPr="00146E73">
        <w:rPr>
          <w:rFonts w:ascii="Trebuchet MS" w:hAnsi="Trebuchet MS"/>
        </w:rPr>
        <w:fldChar w:fldCharType="begin">
          <w:ffData>
            <w:name w:val=""/>
            <w:enabled/>
            <w:calcOnExit w:val="0"/>
            <w:checkBox>
              <w:size w:val="20"/>
              <w:default w:val="0"/>
            </w:checkBox>
          </w:ffData>
        </w:fldChar>
      </w:r>
      <w:r w:rsidRPr="00146E73">
        <w:rPr>
          <w:rFonts w:ascii="Trebuchet MS" w:hAnsi="Trebuchet MS"/>
        </w:rPr>
        <w:instrText xml:space="preserve"> FORMCHECKBOX </w:instrText>
      </w:r>
      <w:r w:rsidR="00E44AE3">
        <w:rPr>
          <w:rFonts w:ascii="Trebuchet MS" w:hAnsi="Trebuchet MS"/>
        </w:rPr>
      </w:r>
      <w:r w:rsidR="00E44AE3">
        <w:rPr>
          <w:rFonts w:ascii="Trebuchet MS" w:hAnsi="Trebuchet MS"/>
        </w:rPr>
        <w:fldChar w:fldCharType="separate"/>
      </w:r>
      <w:r w:rsidRPr="00146E73">
        <w:rPr>
          <w:rFonts w:ascii="Trebuchet MS" w:hAnsi="Trebuchet MS"/>
        </w:rPr>
        <w:fldChar w:fldCharType="end"/>
      </w:r>
      <w:r w:rsidRPr="00146E73">
        <w:rPr>
          <w:rFonts w:ascii="Trebuchet MS" w:hAnsi="Trebuchet MS"/>
        </w:rPr>
        <w:t> </w:t>
      </w:r>
      <w:r w:rsidR="00FD164F" w:rsidRPr="00146E73">
        <w:rPr>
          <w:rFonts w:ascii="Trebuchet MS" w:hAnsi="Trebuchet MS" w:cs="Arial"/>
        </w:rPr>
        <w:t>Le</w:t>
      </w:r>
      <w:r w:rsidR="007411D9" w:rsidRPr="00146E73">
        <w:rPr>
          <w:rFonts w:ascii="Trebuchet MS" w:hAnsi="Trebuchet MS" w:cs="Arial"/>
        </w:rPr>
        <w:t xml:space="preserve"> formulaire DC2.</w:t>
      </w:r>
      <w:r w:rsidR="007411D9" w:rsidRPr="00146E73">
        <w:rPr>
          <w:rFonts w:ascii="Trebuchet MS" w:hAnsi="Trebuchet MS" w:cs="Arial"/>
        </w:rPr>
        <w:tab/>
      </w:r>
      <w:r w:rsidRPr="00146E73">
        <w:rPr>
          <w:rFonts w:ascii="Trebuchet MS" w:hAnsi="Trebuchet MS"/>
        </w:rPr>
        <w:fldChar w:fldCharType="begin">
          <w:ffData>
            <w:name w:val=""/>
            <w:enabled/>
            <w:calcOnExit w:val="0"/>
            <w:checkBox>
              <w:size w:val="20"/>
              <w:default w:val="0"/>
            </w:checkBox>
          </w:ffData>
        </w:fldChar>
      </w:r>
      <w:r w:rsidRPr="00146E73">
        <w:rPr>
          <w:rFonts w:ascii="Trebuchet MS" w:hAnsi="Trebuchet MS"/>
        </w:rPr>
        <w:instrText xml:space="preserve"> FORMCHECKBOX </w:instrText>
      </w:r>
      <w:r w:rsidR="00E44AE3">
        <w:rPr>
          <w:rFonts w:ascii="Trebuchet MS" w:hAnsi="Trebuchet MS"/>
        </w:rPr>
      </w:r>
      <w:r w:rsidR="00E44AE3">
        <w:rPr>
          <w:rFonts w:ascii="Trebuchet MS" w:hAnsi="Trebuchet MS"/>
        </w:rPr>
        <w:fldChar w:fldCharType="separate"/>
      </w:r>
      <w:r w:rsidRPr="00146E73">
        <w:rPr>
          <w:rFonts w:ascii="Trebuchet MS" w:hAnsi="Trebuchet MS"/>
        </w:rPr>
        <w:fldChar w:fldCharType="end"/>
      </w:r>
      <w:r w:rsidRPr="00146E73">
        <w:rPr>
          <w:rFonts w:ascii="Trebuchet MS" w:hAnsi="Trebuchet MS"/>
        </w:rPr>
        <w:t> </w:t>
      </w:r>
      <w:r w:rsidR="00FD164F" w:rsidRPr="00146E73">
        <w:rPr>
          <w:rFonts w:ascii="Trebuchet MS" w:hAnsi="Trebuchet MS" w:cs="Arial"/>
        </w:rPr>
        <w:t>Les</w:t>
      </w:r>
      <w:r w:rsidR="007411D9" w:rsidRPr="00146E73">
        <w:rPr>
          <w:rFonts w:ascii="Trebuchet MS" w:hAnsi="Trebuchet MS" w:cs="Arial"/>
        </w:rPr>
        <w:t xml:space="preserve"> documents établissant ses capacités, tels que demandés dans les documents de la consultation</w:t>
      </w:r>
      <w:r w:rsidR="00922BA4" w:rsidRPr="00146E73">
        <w:rPr>
          <w:rFonts w:ascii="Trebuchet MS" w:hAnsi="Trebuchet MS" w:cs="Arial"/>
        </w:rPr>
        <w:t xml:space="preserve"> (*)</w:t>
      </w:r>
      <w:r w:rsidR="007411D9" w:rsidRPr="00146E73">
        <w:rPr>
          <w:rFonts w:ascii="Trebuchet MS" w:hAnsi="Trebuchet MS" w:cs="Arial"/>
        </w:rPr>
        <w:t>.</w:t>
      </w:r>
    </w:p>
    <w:p w14:paraId="6BD5B026" w14:textId="77777777" w:rsidR="00922BA4" w:rsidRPr="00146E73" w:rsidRDefault="00922BA4">
      <w:pPr>
        <w:ind w:left="4536" w:hanging="3990"/>
        <w:jc w:val="both"/>
        <w:rPr>
          <w:rFonts w:ascii="Trebuchet MS" w:hAnsi="Trebuchet MS" w:cs="Arial"/>
        </w:rPr>
      </w:pPr>
    </w:p>
    <w:p w14:paraId="7FD39CC2" w14:textId="77777777" w:rsidR="00922BA4" w:rsidRPr="00146E73" w:rsidRDefault="00922BA4" w:rsidP="00922BA4">
      <w:pPr>
        <w:jc w:val="both"/>
        <w:rPr>
          <w:rFonts w:ascii="Trebuchet MS" w:hAnsi="Trebuchet MS" w:cs="Arial"/>
          <w:sz w:val="18"/>
          <w:szCs w:val="18"/>
        </w:rPr>
      </w:pPr>
      <w:r w:rsidRPr="00146E73">
        <w:rPr>
          <w:rFonts w:ascii="Trebuchet MS" w:hAnsi="Trebuchet MS" w:cs="Arial"/>
          <w:sz w:val="18"/>
          <w:szCs w:val="18"/>
        </w:rPr>
        <w:t>(*)</w:t>
      </w:r>
      <w:r w:rsidR="00FD0C10" w:rsidRPr="00146E73">
        <w:rPr>
          <w:rFonts w:ascii="Trebuchet MS" w:hAnsi="Trebuchet MS" w:cs="Arial"/>
          <w:sz w:val="18"/>
          <w:szCs w:val="18"/>
        </w:rPr>
        <w:t xml:space="preserve"> </w:t>
      </w:r>
      <w:r w:rsidR="00FD0C10" w:rsidRPr="00146E73">
        <w:rPr>
          <w:rFonts w:ascii="Trebuchet MS" w:hAnsi="Trebuchet MS" w:cs="Arial"/>
          <w:b/>
          <w:sz w:val="18"/>
          <w:szCs w:val="18"/>
        </w:rPr>
        <w:t>Attention</w:t>
      </w:r>
      <w:r w:rsidR="00FD0C10" w:rsidRPr="00146E73">
        <w:rPr>
          <w:rFonts w:ascii="Trebuchet MS" w:hAnsi="Trebuchet MS"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146E73">
        <w:rPr>
          <w:rFonts w:ascii="Trebuchet MS" w:hAnsi="Trebuchet MS" w:cs="Arial"/>
          <w:sz w:val="18"/>
          <w:szCs w:val="18"/>
          <w:u w:val="single"/>
        </w:rPr>
        <w:t>en aucun</w:t>
      </w:r>
      <w:r w:rsidR="00FD0C10" w:rsidRPr="00146E73">
        <w:rPr>
          <w:rFonts w:ascii="Trebuchet MS" w:hAnsi="Trebuchet MS" w:cs="Arial"/>
          <w:sz w:val="18"/>
          <w:szCs w:val="18"/>
        </w:rPr>
        <w:t xml:space="preserve"> cas tenus et l’acheteur ne peut juridiquement les y obliger</w:t>
      </w:r>
      <w:r w:rsidRPr="00146E73">
        <w:rPr>
          <w:rFonts w:ascii="Trebuchet MS" w:hAnsi="Trebuchet MS" w:cs="Arial"/>
          <w:sz w:val="18"/>
          <w:szCs w:val="18"/>
        </w:rPr>
        <w:t>.</w:t>
      </w:r>
    </w:p>
    <w:p w14:paraId="7431C186" w14:textId="77777777" w:rsidR="00922BA4" w:rsidRPr="00146E73" w:rsidRDefault="00922BA4">
      <w:pPr>
        <w:ind w:left="4536" w:hanging="3990"/>
        <w:jc w:val="both"/>
        <w:rPr>
          <w:rFonts w:ascii="Trebuchet MS" w:hAnsi="Trebuchet MS" w:cs="Arial"/>
        </w:rPr>
      </w:pPr>
    </w:p>
    <w:p w14:paraId="33DA260B" w14:textId="77777777" w:rsidR="00F1191F" w:rsidRPr="00146E73" w:rsidRDefault="00F1191F">
      <w:pPr>
        <w:ind w:left="4536" w:hanging="3990"/>
        <w:jc w:val="both"/>
        <w:rPr>
          <w:rFonts w:ascii="Trebuchet MS" w:hAnsi="Trebuchet MS" w:cs="Arial"/>
        </w:rPr>
      </w:pPr>
    </w:p>
    <w:p w14:paraId="52F25148" w14:textId="77777777" w:rsidR="00723F39" w:rsidRPr="00146E73" w:rsidRDefault="00723F39">
      <w:pPr>
        <w:ind w:left="4536" w:hanging="3990"/>
        <w:jc w:val="both"/>
        <w:rPr>
          <w:rFonts w:ascii="Trebuchet MS" w:hAnsi="Trebuchet MS"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146E73" w14:paraId="6ADBAEDE" w14:textId="77777777">
        <w:tc>
          <w:tcPr>
            <w:tcW w:w="10277" w:type="dxa"/>
            <w:shd w:val="clear" w:color="auto" w:fill="66CCFF"/>
          </w:tcPr>
          <w:p w14:paraId="35251677" w14:textId="77777777" w:rsidR="007411D9" w:rsidRPr="00146E73" w:rsidRDefault="007411D9" w:rsidP="00386724">
            <w:pPr>
              <w:rPr>
                <w:rFonts w:ascii="Trebuchet MS" w:hAnsi="Trebuchet MS"/>
              </w:rPr>
            </w:pPr>
            <w:r w:rsidRPr="00146E73">
              <w:rPr>
                <w:rFonts w:ascii="Trebuchet MS" w:hAnsi="Trebuchet MS" w:cs="Arial"/>
                <w:b/>
                <w:bCs/>
                <w:sz w:val="22"/>
                <w:szCs w:val="22"/>
              </w:rPr>
              <w:t xml:space="preserve">G - Désignation du mandataire </w:t>
            </w:r>
            <w:r w:rsidRPr="00146E73">
              <w:rPr>
                <w:rFonts w:ascii="Trebuchet MS" w:hAnsi="Trebuchet MS" w:cs="Arial"/>
                <w:b/>
                <w:i/>
              </w:rPr>
              <w:t>(en cas de groupement)</w:t>
            </w:r>
          </w:p>
        </w:tc>
      </w:tr>
    </w:tbl>
    <w:p w14:paraId="08D05A1C" w14:textId="77777777" w:rsidR="007411D9" w:rsidRPr="00146E73" w:rsidRDefault="007411D9">
      <w:pPr>
        <w:jc w:val="both"/>
        <w:rPr>
          <w:rFonts w:ascii="Trebuchet MS" w:hAnsi="Trebuchet MS"/>
        </w:rPr>
      </w:pPr>
    </w:p>
    <w:p w14:paraId="3C1DA788" w14:textId="77777777" w:rsidR="007411D9" w:rsidRPr="00146E73" w:rsidRDefault="007411D9">
      <w:pPr>
        <w:rPr>
          <w:rFonts w:ascii="Trebuchet MS" w:hAnsi="Trebuchet MS" w:cs="Arial"/>
          <w:i/>
          <w:sz w:val="18"/>
          <w:szCs w:val="18"/>
        </w:rPr>
      </w:pPr>
      <w:r w:rsidRPr="00146E73">
        <w:rPr>
          <w:rFonts w:ascii="Trebuchet MS" w:hAnsi="Trebuchet MS" w:cs="Arial"/>
        </w:rPr>
        <w:t>Les membres du groupement désignent le mandataire suivant :</w:t>
      </w:r>
    </w:p>
    <w:p w14:paraId="58B0F18F" w14:textId="77777777" w:rsidR="007411D9" w:rsidRPr="00146E73" w:rsidRDefault="007411D9">
      <w:pPr>
        <w:jc w:val="both"/>
        <w:rPr>
          <w:rFonts w:ascii="Trebuchet MS" w:hAnsi="Trebuchet MS" w:cs="Arial"/>
        </w:rPr>
      </w:pPr>
      <w:r w:rsidRPr="00146E73">
        <w:rPr>
          <w:rFonts w:ascii="Trebuchet MS" w:hAnsi="Trebuchet MS"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146E73">
        <w:rPr>
          <w:rFonts w:ascii="Trebuchet MS" w:hAnsi="Trebuchet MS" w:cs="Arial"/>
          <w:i/>
          <w:sz w:val="18"/>
          <w:szCs w:val="18"/>
        </w:rPr>
        <w:t xml:space="preserve"> ; à défaut, un numéro d’identification européen ou international ou propre au pays d’origine du candidat</w:t>
      </w:r>
      <w:r w:rsidR="005451F3" w:rsidRPr="00146E73">
        <w:rPr>
          <w:rFonts w:ascii="Trebuchet MS" w:hAnsi="Trebuchet MS" w:cs="Arial"/>
          <w:i/>
          <w:sz w:val="18"/>
          <w:szCs w:val="18"/>
        </w:rPr>
        <w:t xml:space="preserve"> issu d’un répertoire figurant dans la liste des </w:t>
      </w:r>
      <w:hyperlink r:id="rId31" w:history="1">
        <w:r w:rsidR="005451F3" w:rsidRPr="00146E73">
          <w:rPr>
            <w:rStyle w:val="Lienhypertexte"/>
            <w:rFonts w:ascii="Trebuchet MS" w:hAnsi="Trebuchet MS" w:cs="Arial"/>
            <w:i/>
            <w:sz w:val="18"/>
            <w:szCs w:val="18"/>
          </w:rPr>
          <w:t>ICD</w:t>
        </w:r>
      </w:hyperlink>
      <w:r w:rsidR="008E4066" w:rsidRPr="00146E73">
        <w:rPr>
          <w:rFonts w:ascii="Trebuchet MS" w:hAnsi="Trebuchet MS" w:cs="Arial"/>
          <w:i/>
          <w:sz w:val="18"/>
          <w:szCs w:val="18"/>
        </w:rPr>
        <w:t>]</w:t>
      </w:r>
      <w:r w:rsidRPr="00146E73">
        <w:rPr>
          <w:rFonts w:ascii="Trebuchet MS" w:hAnsi="Trebuchet MS" w:cs="Arial"/>
          <w:i/>
          <w:sz w:val="18"/>
          <w:szCs w:val="18"/>
        </w:rPr>
        <w:t>.]</w:t>
      </w:r>
    </w:p>
    <w:p w14:paraId="172FDD08" w14:textId="77777777" w:rsidR="007411D9" w:rsidRPr="00146E73" w:rsidRDefault="007411D9">
      <w:pPr>
        <w:rPr>
          <w:rFonts w:ascii="Trebuchet MS" w:hAnsi="Trebuchet MS" w:cs="Arial"/>
        </w:rPr>
      </w:pPr>
    </w:p>
    <w:p w14:paraId="223F4CD5" w14:textId="77777777" w:rsidR="00775F55" w:rsidRPr="00146E73" w:rsidRDefault="00775F55" w:rsidP="00775F55">
      <w:pPr>
        <w:pStyle w:val="En-tte"/>
        <w:ind w:left="360"/>
        <w:rPr>
          <w:rFonts w:ascii="Trebuchet MS" w:hAnsi="Trebuchet MS" w:cs="Arial"/>
        </w:rPr>
      </w:pPr>
      <w:r w:rsidRPr="00146E73">
        <w:rPr>
          <w:rFonts w:ascii="Trebuchet MS" w:hAnsi="Trebuchet MS"/>
          <w:color w:val="66CCFF"/>
          <w:spacing w:val="-10"/>
          <w:position w:val="-1"/>
        </w:rPr>
        <w:t></w:t>
      </w:r>
      <w:r w:rsidRPr="00146E73">
        <w:rPr>
          <w:rFonts w:ascii="Trebuchet MS" w:hAnsi="Trebuchet MS" w:cs="Arial"/>
        </w:rPr>
        <w:t> Nom commercial et dénomination sociale de l’unité ou de l’établissement qui exécutera la prestation :</w:t>
      </w:r>
    </w:p>
    <w:p w14:paraId="71734172" w14:textId="77777777" w:rsidR="00775F55" w:rsidRPr="00146E73" w:rsidRDefault="00775F55" w:rsidP="00775F55">
      <w:pPr>
        <w:pStyle w:val="En-tte"/>
        <w:ind w:left="360"/>
        <w:rPr>
          <w:rFonts w:ascii="Trebuchet MS" w:hAnsi="Trebuchet MS" w:cs="Arial"/>
        </w:rPr>
      </w:pPr>
    </w:p>
    <w:p w14:paraId="6DA2A9D9" w14:textId="77777777" w:rsidR="00775F55" w:rsidRPr="00146E73" w:rsidRDefault="00775F55" w:rsidP="00775F55">
      <w:pPr>
        <w:pStyle w:val="En-tte"/>
        <w:ind w:left="360"/>
        <w:rPr>
          <w:rFonts w:ascii="Trebuchet MS" w:hAnsi="Trebuchet MS" w:cs="Arial"/>
        </w:rPr>
      </w:pPr>
    </w:p>
    <w:p w14:paraId="145AD85B" w14:textId="77777777" w:rsidR="00775F55" w:rsidRPr="00146E73" w:rsidRDefault="00775F55" w:rsidP="00775F55">
      <w:pPr>
        <w:pStyle w:val="En-tte"/>
        <w:ind w:left="360"/>
        <w:rPr>
          <w:rFonts w:ascii="Trebuchet MS" w:hAnsi="Trebuchet MS" w:cs="Arial"/>
        </w:rPr>
      </w:pPr>
    </w:p>
    <w:p w14:paraId="7C2ACB89" w14:textId="77777777" w:rsidR="00775F55" w:rsidRPr="00146E73" w:rsidRDefault="00775F55" w:rsidP="00775F55">
      <w:pPr>
        <w:pStyle w:val="En-tte"/>
        <w:ind w:left="360"/>
        <w:rPr>
          <w:rFonts w:ascii="Trebuchet MS" w:hAnsi="Trebuchet MS" w:cs="Arial"/>
        </w:rPr>
      </w:pPr>
      <w:r w:rsidRPr="00146E73">
        <w:rPr>
          <w:rFonts w:ascii="Trebuchet MS" w:hAnsi="Trebuchet MS"/>
          <w:color w:val="66CCFF"/>
          <w:spacing w:val="-10"/>
          <w:position w:val="-1"/>
        </w:rPr>
        <w:t></w:t>
      </w:r>
      <w:r w:rsidRPr="00146E73">
        <w:rPr>
          <w:rFonts w:ascii="Trebuchet MS" w:hAnsi="Trebuchet MS" w:cs="Arial"/>
        </w:rPr>
        <w:t> Adresses postale et du siège social (si elle est différente de l’adresse postale) :</w:t>
      </w:r>
    </w:p>
    <w:p w14:paraId="10CF349E" w14:textId="77777777" w:rsidR="00775F55" w:rsidRPr="00146E73" w:rsidRDefault="00775F55" w:rsidP="00775F55">
      <w:pPr>
        <w:pStyle w:val="En-tte"/>
        <w:ind w:left="360"/>
        <w:rPr>
          <w:rFonts w:ascii="Trebuchet MS" w:hAnsi="Trebuchet MS" w:cs="Arial"/>
        </w:rPr>
      </w:pPr>
    </w:p>
    <w:p w14:paraId="78224FF6" w14:textId="77777777" w:rsidR="00775F55" w:rsidRPr="00146E73" w:rsidRDefault="00775F55" w:rsidP="00775F55">
      <w:pPr>
        <w:pStyle w:val="En-tte"/>
        <w:ind w:left="360"/>
        <w:rPr>
          <w:rFonts w:ascii="Trebuchet MS" w:hAnsi="Trebuchet MS" w:cs="Arial"/>
        </w:rPr>
      </w:pPr>
    </w:p>
    <w:p w14:paraId="576283E8" w14:textId="77777777" w:rsidR="00775F55" w:rsidRPr="00146E73" w:rsidRDefault="00775F55" w:rsidP="00775F55">
      <w:pPr>
        <w:pStyle w:val="En-tte"/>
        <w:ind w:left="360"/>
        <w:rPr>
          <w:rFonts w:ascii="Trebuchet MS" w:hAnsi="Trebuchet MS" w:cs="Arial"/>
        </w:rPr>
      </w:pPr>
    </w:p>
    <w:p w14:paraId="796B38B7" w14:textId="77777777" w:rsidR="00775F55" w:rsidRPr="00146E73" w:rsidRDefault="00775F55" w:rsidP="00775F55">
      <w:pPr>
        <w:pStyle w:val="En-tte"/>
        <w:ind w:left="360"/>
        <w:rPr>
          <w:rFonts w:ascii="Trebuchet MS" w:hAnsi="Trebuchet MS" w:cs="Arial"/>
        </w:rPr>
      </w:pPr>
      <w:r w:rsidRPr="00146E73">
        <w:rPr>
          <w:rFonts w:ascii="Trebuchet MS" w:hAnsi="Trebuchet MS"/>
          <w:color w:val="66CCFF"/>
          <w:spacing w:val="-10"/>
          <w:position w:val="-1"/>
        </w:rPr>
        <w:t></w:t>
      </w:r>
      <w:r w:rsidRPr="00146E73">
        <w:rPr>
          <w:rFonts w:ascii="Trebuchet MS" w:hAnsi="Trebuchet MS"/>
          <w:color w:val="66CCFF"/>
          <w:spacing w:val="-10"/>
          <w:position w:val="-1"/>
        </w:rPr>
        <w:t></w:t>
      </w:r>
      <w:r w:rsidRPr="00146E73">
        <w:rPr>
          <w:rFonts w:ascii="Trebuchet MS" w:hAnsi="Trebuchet MS" w:cs="Arial"/>
        </w:rPr>
        <w:t>Adresse électronique :</w:t>
      </w:r>
    </w:p>
    <w:p w14:paraId="216BB1BA" w14:textId="77777777" w:rsidR="00775F55" w:rsidRPr="00146E73" w:rsidRDefault="00775F55" w:rsidP="00775F55">
      <w:pPr>
        <w:pStyle w:val="En-tte"/>
        <w:ind w:left="360"/>
        <w:rPr>
          <w:rFonts w:ascii="Trebuchet MS" w:hAnsi="Trebuchet MS" w:cs="Arial"/>
        </w:rPr>
      </w:pPr>
    </w:p>
    <w:p w14:paraId="3B8E001E" w14:textId="77777777" w:rsidR="00775F55" w:rsidRPr="00146E73" w:rsidRDefault="00775F55" w:rsidP="00775F55">
      <w:pPr>
        <w:pStyle w:val="En-tte"/>
        <w:ind w:left="360"/>
        <w:rPr>
          <w:rFonts w:ascii="Trebuchet MS" w:hAnsi="Trebuchet MS" w:cs="Arial"/>
        </w:rPr>
      </w:pPr>
    </w:p>
    <w:p w14:paraId="51A746AE" w14:textId="77777777" w:rsidR="00775F55" w:rsidRPr="00146E73" w:rsidRDefault="00775F55" w:rsidP="00775F55">
      <w:pPr>
        <w:pStyle w:val="En-tte"/>
        <w:ind w:left="360"/>
        <w:rPr>
          <w:rFonts w:ascii="Trebuchet MS" w:hAnsi="Trebuchet MS" w:cs="Arial"/>
        </w:rPr>
      </w:pPr>
    </w:p>
    <w:p w14:paraId="194F5B81" w14:textId="77777777" w:rsidR="00775F55" w:rsidRPr="00146E73" w:rsidRDefault="00775F55" w:rsidP="00775F55">
      <w:pPr>
        <w:pStyle w:val="En-tte"/>
        <w:ind w:left="360"/>
        <w:rPr>
          <w:rFonts w:ascii="Trebuchet MS" w:hAnsi="Trebuchet MS" w:cs="Arial"/>
        </w:rPr>
      </w:pPr>
      <w:r w:rsidRPr="00146E73">
        <w:rPr>
          <w:rFonts w:ascii="Trebuchet MS" w:hAnsi="Trebuchet MS"/>
          <w:color w:val="66CCFF"/>
          <w:spacing w:val="-10"/>
          <w:position w:val="-1"/>
        </w:rPr>
        <w:t></w:t>
      </w:r>
      <w:r w:rsidRPr="00146E73">
        <w:rPr>
          <w:rFonts w:ascii="Trebuchet MS" w:hAnsi="Trebuchet MS"/>
          <w:color w:val="66CCFF"/>
          <w:spacing w:val="-10"/>
          <w:position w:val="-1"/>
        </w:rPr>
        <w:t></w:t>
      </w:r>
      <w:r w:rsidRPr="00146E73">
        <w:rPr>
          <w:rFonts w:ascii="Trebuchet MS" w:hAnsi="Trebuchet MS" w:cs="Arial"/>
        </w:rPr>
        <w:t>Numéros de téléphone et de télécopie :</w:t>
      </w:r>
    </w:p>
    <w:p w14:paraId="1476129F" w14:textId="77777777" w:rsidR="00775F55" w:rsidRPr="00146E73" w:rsidRDefault="00775F55" w:rsidP="00775F55">
      <w:pPr>
        <w:pStyle w:val="En-tte"/>
        <w:ind w:left="360"/>
        <w:rPr>
          <w:rFonts w:ascii="Trebuchet MS" w:hAnsi="Trebuchet MS" w:cs="Arial"/>
        </w:rPr>
      </w:pPr>
    </w:p>
    <w:p w14:paraId="10B51E6E" w14:textId="77777777" w:rsidR="00775F55" w:rsidRPr="00146E73" w:rsidRDefault="00775F55" w:rsidP="00775F55">
      <w:pPr>
        <w:pStyle w:val="En-tte"/>
        <w:ind w:left="360"/>
        <w:rPr>
          <w:rFonts w:ascii="Trebuchet MS" w:hAnsi="Trebuchet MS" w:cs="Arial"/>
        </w:rPr>
      </w:pPr>
    </w:p>
    <w:p w14:paraId="0F5D0C13" w14:textId="77777777" w:rsidR="00775F55" w:rsidRPr="00146E73" w:rsidRDefault="00775F55" w:rsidP="00775F55">
      <w:pPr>
        <w:pStyle w:val="En-tte"/>
        <w:ind w:left="360"/>
        <w:rPr>
          <w:rFonts w:ascii="Trebuchet MS" w:hAnsi="Trebuchet MS" w:cs="Arial"/>
        </w:rPr>
      </w:pPr>
    </w:p>
    <w:p w14:paraId="7FA4EB86" w14:textId="77777777" w:rsidR="00775F55" w:rsidRPr="00146E73" w:rsidRDefault="00775F55" w:rsidP="00775F55">
      <w:pPr>
        <w:pStyle w:val="En-tte"/>
        <w:ind w:left="360"/>
        <w:rPr>
          <w:rFonts w:ascii="Trebuchet MS" w:hAnsi="Trebuchet MS" w:cs="Arial"/>
          <w:b/>
          <w:bCs/>
        </w:rPr>
      </w:pPr>
      <w:r w:rsidRPr="00146E73">
        <w:rPr>
          <w:rFonts w:ascii="Trebuchet MS" w:hAnsi="Trebuchet MS"/>
          <w:color w:val="66CCFF"/>
          <w:spacing w:val="-10"/>
          <w:position w:val="-1"/>
        </w:rPr>
        <w:t></w:t>
      </w:r>
      <w:r w:rsidRPr="00146E73">
        <w:rPr>
          <w:rFonts w:ascii="Trebuchet MS" w:hAnsi="Trebuchet MS"/>
          <w:color w:val="66CCFF"/>
          <w:spacing w:val="-10"/>
          <w:position w:val="-1"/>
        </w:rPr>
        <w:t></w:t>
      </w:r>
      <w:r w:rsidRPr="00146E73">
        <w:rPr>
          <w:rFonts w:ascii="Trebuchet MS" w:hAnsi="Trebuchet MS" w:cs="Arial"/>
        </w:rPr>
        <w:t xml:space="preserve">Numéro SIRET, à défaut, un numéro d’identification européen ou international ou propre au pays d’origine de l’opérateur économique issu d’un répertoire figurant dans la liste des </w:t>
      </w:r>
      <w:hyperlink r:id="rId32" w:history="1">
        <w:r w:rsidRPr="00146E73">
          <w:rPr>
            <w:rStyle w:val="Lienhypertexte"/>
            <w:rFonts w:ascii="Trebuchet MS" w:hAnsi="Trebuchet MS" w:cs="Arial"/>
          </w:rPr>
          <w:t>ICD</w:t>
        </w:r>
      </w:hyperlink>
      <w:r w:rsidRPr="00146E73">
        <w:rPr>
          <w:rFonts w:ascii="Trebuchet MS" w:hAnsi="Trebuchet MS" w:cs="Arial"/>
        </w:rPr>
        <w:t> :</w:t>
      </w:r>
    </w:p>
    <w:p w14:paraId="74EC5D7A" w14:textId="77777777" w:rsidR="00775F55" w:rsidRPr="00146E73" w:rsidRDefault="00775F55" w:rsidP="00775F55">
      <w:pPr>
        <w:pStyle w:val="En-tte"/>
        <w:ind w:left="360"/>
        <w:rPr>
          <w:rFonts w:ascii="Trebuchet MS" w:hAnsi="Trebuchet MS" w:cs="Arial"/>
        </w:rPr>
      </w:pPr>
    </w:p>
    <w:p w14:paraId="2ACAFD72" w14:textId="77777777" w:rsidR="00775F55" w:rsidRPr="00146E73" w:rsidRDefault="00775F55" w:rsidP="00775F55">
      <w:pPr>
        <w:pStyle w:val="En-tte"/>
        <w:ind w:left="360"/>
        <w:rPr>
          <w:rFonts w:ascii="Trebuchet MS" w:hAnsi="Trebuchet MS" w:cs="Arial"/>
        </w:rPr>
      </w:pPr>
    </w:p>
    <w:p w14:paraId="4869B616" w14:textId="77777777" w:rsidR="00A02C06" w:rsidRPr="00146E73" w:rsidRDefault="00A02C06">
      <w:pPr>
        <w:rPr>
          <w:rFonts w:ascii="Trebuchet MS" w:hAnsi="Trebuchet MS" w:cs="Arial"/>
        </w:rPr>
      </w:pPr>
    </w:p>
    <w:p w14:paraId="1A7B4243" w14:textId="77777777" w:rsidR="00A02C06" w:rsidRPr="00146E73" w:rsidRDefault="00A02C06">
      <w:pPr>
        <w:rPr>
          <w:rFonts w:ascii="Trebuchet MS" w:hAnsi="Trebuchet MS" w:cs="Arial"/>
        </w:rPr>
      </w:pPr>
    </w:p>
    <w:p w14:paraId="05A9B6C5" w14:textId="77777777" w:rsidR="007411D9" w:rsidRPr="00146E73" w:rsidRDefault="00A02C06" w:rsidP="00FF1DE5">
      <w:pPr>
        <w:jc w:val="both"/>
        <w:rPr>
          <w:rFonts w:ascii="Trebuchet MS" w:hAnsi="Trebuchet MS" w:cs="Arial"/>
        </w:rPr>
      </w:pPr>
      <w:r w:rsidRPr="00146E73">
        <w:rPr>
          <w:rFonts w:ascii="Trebuchet MS" w:hAnsi="Trebuchet MS" w:cs="Arial"/>
        </w:rPr>
        <w:t>L</w:t>
      </w:r>
      <w:r w:rsidR="00523768" w:rsidRPr="00146E73">
        <w:rPr>
          <w:rFonts w:ascii="Trebuchet MS" w:hAnsi="Trebuchet MS" w:cs="Arial"/>
        </w:rPr>
        <w:t>e mandataire devra fournir, si le groupement est désigné attributaire, un document d’habilitation par les autres membres du groupement et précisant les conditions de cette habilitation.</w:t>
      </w:r>
      <w:r w:rsidR="000E5E39" w:rsidRPr="00146E73">
        <w:rPr>
          <w:rFonts w:ascii="Trebuchet MS" w:hAnsi="Trebuchet MS" w:cs="Arial"/>
        </w:rPr>
        <w:t xml:space="preserve"> Pour les marchés publics de défense ou de sécurité, </w:t>
      </w:r>
      <w:r w:rsidR="000E5E39" w:rsidRPr="00146E73">
        <w:rPr>
          <w:rFonts w:ascii="Trebuchet MS" w:hAnsi="Trebuchet MS" w:cs="Arial"/>
          <w:u w:val="single"/>
        </w:rPr>
        <w:t>ce document est à fournir dès le dépôt de la candidature</w:t>
      </w:r>
      <w:r w:rsidR="000E5E39" w:rsidRPr="00146E73">
        <w:rPr>
          <w:rFonts w:ascii="Trebuchet MS" w:hAnsi="Trebuchet MS" w:cs="Arial"/>
        </w:rPr>
        <w:t>.</w:t>
      </w:r>
    </w:p>
    <w:p w14:paraId="5AD56068" w14:textId="77777777" w:rsidR="009B14B4" w:rsidRPr="00146E73" w:rsidRDefault="009B14B4">
      <w:pPr>
        <w:tabs>
          <w:tab w:val="left" w:pos="3402"/>
          <w:tab w:val="left" w:pos="6237"/>
          <w:tab w:val="left" w:pos="9072"/>
        </w:tabs>
        <w:spacing w:before="120" w:after="120"/>
        <w:rPr>
          <w:rFonts w:ascii="Trebuchet MS" w:hAnsi="Trebuchet MS" w:cs="Arial"/>
          <w:sz w:val="16"/>
          <w:szCs w:val="16"/>
        </w:rPr>
      </w:pPr>
    </w:p>
    <w:p w14:paraId="46E06281" w14:textId="77777777" w:rsidR="009B14B4" w:rsidRPr="00146E73" w:rsidRDefault="009B14B4">
      <w:pPr>
        <w:tabs>
          <w:tab w:val="left" w:pos="3402"/>
          <w:tab w:val="left" w:pos="6237"/>
          <w:tab w:val="left" w:pos="9072"/>
        </w:tabs>
        <w:spacing w:before="120" w:after="120"/>
        <w:rPr>
          <w:rFonts w:ascii="Trebuchet MS" w:hAnsi="Trebuchet MS" w:cs="Arial"/>
          <w:sz w:val="16"/>
          <w:szCs w:val="16"/>
        </w:rPr>
      </w:pPr>
    </w:p>
    <w:p w14:paraId="292FB7D8" w14:textId="77777777" w:rsidR="009B14B4" w:rsidRPr="00146E73" w:rsidRDefault="009B14B4">
      <w:pPr>
        <w:tabs>
          <w:tab w:val="left" w:pos="3402"/>
          <w:tab w:val="left" w:pos="6237"/>
          <w:tab w:val="left" w:pos="9072"/>
        </w:tabs>
        <w:spacing w:before="120" w:after="120"/>
        <w:rPr>
          <w:rFonts w:ascii="Trebuchet MS" w:hAnsi="Trebuchet MS" w:cs="Arial"/>
          <w:sz w:val="16"/>
          <w:szCs w:val="16"/>
        </w:rPr>
      </w:pPr>
    </w:p>
    <w:p w14:paraId="26ACB02A" w14:textId="77777777" w:rsidR="007411D9" w:rsidRPr="00146E73" w:rsidRDefault="007411D9">
      <w:pPr>
        <w:tabs>
          <w:tab w:val="left" w:pos="3402"/>
          <w:tab w:val="left" w:pos="6237"/>
          <w:tab w:val="left" w:pos="9072"/>
        </w:tabs>
        <w:spacing w:before="120" w:after="120"/>
        <w:rPr>
          <w:rFonts w:ascii="Trebuchet MS" w:hAnsi="Trebuchet MS"/>
        </w:rPr>
      </w:pPr>
    </w:p>
    <w:sectPr w:rsidR="007411D9" w:rsidRPr="00146E73">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3CEF6A" w14:textId="77777777" w:rsidR="00A70828" w:rsidRDefault="00A70828">
      <w:r>
        <w:separator/>
      </w:r>
    </w:p>
  </w:endnote>
  <w:endnote w:type="continuationSeparator" w:id="0">
    <w:p w14:paraId="16EB9B78" w14:textId="77777777" w:rsidR="00A70828" w:rsidRDefault="00A708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14:paraId="1CE172E7" w14:textId="77777777">
      <w:trPr>
        <w:tblHeader/>
      </w:trPr>
      <w:tc>
        <w:tcPr>
          <w:tcW w:w="3048" w:type="dxa"/>
          <w:shd w:val="clear" w:color="auto" w:fill="66CCFF"/>
        </w:tcPr>
        <w:p w14:paraId="04F75CCF" w14:textId="77777777"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14:paraId="20B01278" w14:textId="5E7D2737" w:rsidR="007411D9" w:rsidRPr="00E61B23" w:rsidRDefault="00966BE3" w:rsidP="008365B2">
          <w:pPr>
            <w:jc w:val="center"/>
            <w:rPr>
              <w:rFonts w:ascii="Arial" w:hAnsi="Arial" w:cs="Arial"/>
              <w:b/>
              <w:iCs/>
            </w:rPr>
          </w:pPr>
          <w:r w:rsidRPr="00966BE3">
            <w:rPr>
              <w:rFonts w:ascii="Arial" w:hAnsi="Arial" w:cs="Arial"/>
              <w:b/>
              <w:iCs/>
            </w:rPr>
            <w:t>2</w:t>
          </w:r>
          <w:r w:rsidR="00061527">
            <w:rPr>
              <w:rFonts w:ascii="Arial" w:hAnsi="Arial" w:cs="Arial"/>
              <w:b/>
              <w:iCs/>
            </w:rPr>
            <w:t>5</w:t>
          </w:r>
          <w:r w:rsidR="00E44AE3">
            <w:rPr>
              <w:rFonts w:ascii="Arial" w:hAnsi="Arial" w:cs="Arial"/>
              <w:b/>
              <w:iCs/>
            </w:rPr>
            <w:t>EEMSLA387</w:t>
          </w:r>
        </w:p>
      </w:tc>
      <w:tc>
        <w:tcPr>
          <w:tcW w:w="851" w:type="dxa"/>
          <w:shd w:val="clear" w:color="auto" w:fill="66CCFF"/>
        </w:tcPr>
        <w:p w14:paraId="1DC151F3" w14:textId="77777777" w:rsidR="007411D9" w:rsidRDefault="007411D9">
          <w:pPr>
            <w:jc w:val="right"/>
          </w:pPr>
          <w:r>
            <w:rPr>
              <w:rFonts w:ascii="Arial" w:hAnsi="Arial" w:cs="Arial"/>
              <w:b/>
              <w:bCs/>
            </w:rPr>
            <w:t xml:space="preserve">Page :     </w:t>
          </w:r>
        </w:p>
      </w:tc>
      <w:tc>
        <w:tcPr>
          <w:tcW w:w="567" w:type="dxa"/>
          <w:shd w:val="clear" w:color="auto" w:fill="66CCFF"/>
        </w:tcPr>
        <w:p w14:paraId="1C718E47" w14:textId="77777777"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966BE3">
            <w:rPr>
              <w:rFonts w:cs="Arial"/>
              <w:b/>
              <w:noProof/>
            </w:rPr>
            <w:t>2</w:t>
          </w:r>
          <w:r>
            <w:rPr>
              <w:rFonts w:cs="Arial"/>
              <w:b/>
            </w:rPr>
            <w:fldChar w:fldCharType="end"/>
          </w:r>
          <w:r>
            <w:rPr>
              <w:rFonts w:ascii="Arial" w:eastAsia="Arial" w:hAnsi="Arial" w:cs="Arial"/>
              <w:b/>
            </w:rPr>
            <w:t xml:space="preserve"> </w:t>
          </w:r>
        </w:p>
      </w:tc>
      <w:tc>
        <w:tcPr>
          <w:tcW w:w="322" w:type="dxa"/>
          <w:shd w:val="clear" w:color="auto" w:fill="66CCFF"/>
        </w:tcPr>
        <w:p w14:paraId="4B6BF9B5" w14:textId="77777777" w:rsidR="007411D9" w:rsidRDefault="007411D9">
          <w:pPr>
            <w:jc w:val="center"/>
          </w:pPr>
          <w:r>
            <w:rPr>
              <w:rFonts w:ascii="Arial" w:hAnsi="Arial" w:cs="Arial"/>
              <w:b/>
              <w:bCs/>
            </w:rPr>
            <w:t>/</w:t>
          </w:r>
        </w:p>
      </w:tc>
      <w:tc>
        <w:tcPr>
          <w:tcW w:w="567" w:type="dxa"/>
          <w:shd w:val="clear" w:color="auto" w:fill="66CCFF"/>
        </w:tcPr>
        <w:p w14:paraId="08576C46" w14:textId="77777777"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966BE3">
            <w:rPr>
              <w:rStyle w:val="Numrodepage"/>
              <w:rFonts w:cs="Arial"/>
              <w:b/>
              <w:noProof/>
            </w:rPr>
            <w:t>5</w:t>
          </w:r>
          <w:r>
            <w:rPr>
              <w:rStyle w:val="Numrodepage"/>
              <w:rFonts w:cs="Arial"/>
              <w:b/>
            </w:rPr>
            <w:fldChar w:fldCharType="end"/>
          </w:r>
        </w:p>
      </w:tc>
    </w:tr>
  </w:tbl>
  <w:p w14:paraId="1001C79C" w14:textId="77777777" w:rsidR="007411D9" w:rsidRPr="001E2A17" w:rsidRDefault="00775F55"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3A4BA0" w14:textId="77777777" w:rsidR="00A70828" w:rsidRDefault="00A70828">
      <w:r>
        <w:separator/>
      </w:r>
    </w:p>
  </w:footnote>
  <w:footnote w:type="continuationSeparator" w:id="0">
    <w:p w14:paraId="0CDCBEE4" w14:textId="77777777" w:rsidR="00A70828" w:rsidRDefault="00A70828">
      <w:r>
        <w:continuationSeparator/>
      </w:r>
    </w:p>
  </w:footnote>
  <w:footnote w:id="1">
    <w:p w14:paraId="5D63D228" w14:textId="77777777"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DEHAUDT Mailys">
    <w15:presenceInfo w15:providerId="AD" w15:userId="S-1-5-21-705570488-188102822-1586563796-1403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F7E37"/>
    <w:rsid w:val="00033BC0"/>
    <w:rsid w:val="00056CB1"/>
    <w:rsid w:val="00057419"/>
    <w:rsid w:val="00061527"/>
    <w:rsid w:val="0007287D"/>
    <w:rsid w:val="00080D2A"/>
    <w:rsid w:val="00084F22"/>
    <w:rsid w:val="000A4B86"/>
    <w:rsid w:val="000B53EA"/>
    <w:rsid w:val="000D4563"/>
    <w:rsid w:val="000E4DBD"/>
    <w:rsid w:val="000E5E39"/>
    <w:rsid w:val="00101F16"/>
    <w:rsid w:val="001052F6"/>
    <w:rsid w:val="001101D5"/>
    <w:rsid w:val="00111D67"/>
    <w:rsid w:val="00146E73"/>
    <w:rsid w:val="00184AEF"/>
    <w:rsid w:val="001C3027"/>
    <w:rsid w:val="001D588C"/>
    <w:rsid w:val="001E2A17"/>
    <w:rsid w:val="001F2872"/>
    <w:rsid w:val="00203AD5"/>
    <w:rsid w:val="00210677"/>
    <w:rsid w:val="002247B8"/>
    <w:rsid w:val="00232658"/>
    <w:rsid w:val="00234A81"/>
    <w:rsid w:val="00242D7D"/>
    <w:rsid w:val="002440D7"/>
    <w:rsid w:val="00256871"/>
    <w:rsid w:val="00271E3F"/>
    <w:rsid w:val="00275F20"/>
    <w:rsid w:val="00276982"/>
    <w:rsid w:val="0028065B"/>
    <w:rsid w:val="00285D7E"/>
    <w:rsid w:val="002875DE"/>
    <w:rsid w:val="00294225"/>
    <w:rsid w:val="00296FAB"/>
    <w:rsid w:val="002A19F7"/>
    <w:rsid w:val="002A6C8B"/>
    <w:rsid w:val="002B1F7A"/>
    <w:rsid w:val="002B3BF3"/>
    <w:rsid w:val="002C67E0"/>
    <w:rsid w:val="002E250C"/>
    <w:rsid w:val="0030291B"/>
    <w:rsid w:val="003054EB"/>
    <w:rsid w:val="00334B8E"/>
    <w:rsid w:val="00346F8A"/>
    <w:rsid w:val="00370C43"/>
    <w:rsid w:val="003842BA"/>
    <w:rsid w:val="00386224"/>
    <w:rsid w:val="00386724"/>
    <w:rsid w:val="00386EA9"/>
    <w:rsid w:val="00386EBB"/>
    <w:rsid w:val="00391815"/>
    <w:rsid w:val="003B4647"/>
    <w:rsid w:val="003C0BB4"/>
    <w:rsid w:val="003C189F"/>
    <w:rsid w:val="003C3A5C"/>
    <w:rsid w:val="003D02BB"/>
    <w:rsid w:val="003E58DA"/>
    <w:rsid w:val="003F1528"/>
    <w:rsid w:val="003F2D90"/>
    <w:rsid w:val="003F3F93"/>
    <w:rsid w:val="00402F5F"/>
    <w:rsid w:val="0040646C"/>
    <w:rsid w:val="00412718"/>
    <w:rsid w:val="00413A54"/>
    <w:rsid w:val="00456A7D"/>
    <w:rsid w:val="00472DBE"/>
    <w:rsid w:val="00486CBD"/>
    <w:rsid w:val="00490012"/>
    <w:rsid w:val="00491433"/>
    <w:rsid w:val="004B21EB"/>
    <w:rsid w:val="004B360D"/>
    <w:rsid w:val="004C785A"/>
    <w:rsid w:val="004D1DF9"/>
    <w:rsid w:val="004D7559"/>
    <w:rsid w:val="004E13BF"/>
    <w:rsid w:val="004E729F"/>
    <w:rsid w:val="00507C52"/>
    <w:rsid w:val="00517133"/>
    <w:rsid w:val="00517E92"/>
    <w:rsid w:val="00521228"/>
    <w:rsid w:val="00523768"/>
    <w:rsid w:val="00536431"/>
    <w:rsid w:val="005404D8"/>
    <w:rsid w:val="005451F3"/>
    <w:rsid w:val="0055495B"/>
    <w:rsid w:val="00556AD1"/>
    <w:rsid w:val="005613A6"/>
    <w:rsid w:val="00577B00"/>
    <w:rsid w:val="005B1763"/>
    <w:rsid w:val="005B287C"/>
    <w:rsid w:val="005E12D0"/>
    <w:rsid w:val="005E37B5"/>
    <w:rsid w:val="005E6783"/>
    <w:rsid w:val="0062018A"/>
    <w:rsid w:val="00625F1D"/>
    <w:rsid w:val="00632D63"/>
    <w:rsid w:val="00633D7F"/>
    <w:rsid w:val="00635673"/>
    <w:rsid w:val="00645FD5"/>
    <w:rsid w:val="00673463"/>
    <w:rsid w:val="00676069"/>
    <w:rsid w:val="006B128A"/>
    <w:rsid w:val="006D5E52"/>
    <w:rsid w:val="006D7224"/>
    <w:rsid w:val="006F26C8"/>
    <w:rsid w:val="00716E26"/>
    <w:rsid w:val="00720606"/>
    <w:rsid w:val="00723F39"/>
    <w:rsid w:val="007336CD"/>
    <w:rsid w:val="007411D9"/>
    <w:rsid w:val="00742A5A"/>
    <w:rsid w:val="00751002"/>
    <w:rsid w:val="00754100"/>
    <w:rsid w:val="00756F09"/>
    <w:rsid w:val="00771D5F"/>
    <w:rsid w:val="00775F55"/>
    <w:rsid w:val="00795031"/>
    <w:rsid w:val="007D3787"/>
    <w:rsid w:val="007F4A27"/>
    <w:rsid w:val="00802E40"/>
    <w:rsid w:val="00811AFD"/>
    <w:rsid w:val="008326E4"/>
    <w:rsid w:val="00835A5B"/>
    <w:rsid w:val="00836576"/>
    <w:rsid w:val="008365B2"/>
    <w:rsid w:val="00845687"/>
    <w:rsid w:val="0085254F"/>
    <w:rsid w:val="00857B72"/>
    <w:rsid w:val="00864BF3"/>
    <w:rsid w:val="00890E9E"/>
    <w:rsid w:val="0089582C"/>
    <w:rsid w:val="008A11F0"/>
    <w:rsid w:val="008D5A17"/>
    <w:rsid w:val="008E00ED"/>
    <w:rsid w:val="008E1EBA"/>
    <w:rsid w:val="008E4066"/>
    <w:rsid w:val="008E74D5"/>
    <w:rsid w:val="00901FE4"/>
    <w:rsid w:val="00903283"/>
    <w:rsid w:val="00910693"/>
    <w:rsid w:val="00922BA4"/>
    <w:rsid w:val="009277A2"/>
    <w:rsid w:val="00960E4C"/>
    <w:rsid w:val="00966BE3"/>
    <w:rsid w:val="0097024E"/>
    <w:rsid w:val="00981CD3"/>
    <w:rsid w:val="00990786"/>
    <w:rsid w:val="009924C9"/>
    <w:rsid w:val="009A6876"/>
    <w:rsid w:val="009B0B7A"/>
    <w:rsid w:val="009B14B4"/>
    <w:rsid w:val="009B389A"/>
    <w:rsid w:val="00A02C06"/>
    <w:rsid w:val="00A32C14"/>
    <w:rsid w:val="00A440EF"/>
    <w:rsid w:val="00A503F3"/>
    <w:rsid w:val="00A50BF9"/>
    <w:rsid w:val="00A520E2"/>
    <w:rsid w:val="00A64658"/>
    <w:rsid w:val="00A70828"/>
    <w:rsid w:val="00A75394"/>
    <w:rsid w:val="00A80E9C"/>
    <w:rsid w:val="00AB60B7"/>
    <w:rsid w:val="00AD1804"/>
    <w:rsid w:val="00AD475E"/>
    <w:rsid w:val="00AE5974"/>
    <w:rsid w:val="00AE730C"/>
    <w:rsid w:val="00AF6A8A"/>
    <w:rsid w:val="00B02DE5"/>
    <w:rsid w:val="00B07C2F"/>
    <w:rsid w:val="00B21062"/>
    <w:rsid w:val="00B239F1"/>
    <w:rsid w:val="00B569DE"/>
    <w:rsid w:val="00B65719"/>
    <w:rsid w:val="00B9664F"/>
    <w:rsid w:val="00BB2A5D"/>
    <w:rsid w:val="00BB2EF6"/>
    <w:rsid w:val="00BE48FE"/>
    <w:rsid w:val="00BF52D6"/>
    <w:rsid w:val="00C01A17"/>
    <w:rsid w:val="00C02D34"/>
    <w:rsid w:val="00C1386A"/>
    <w:rsid w:val="00C263D6"/>
    <w:rsid w:val="00C50B6D"/>
    <w:rsid w:val="00C751EE"/>
    <w:rsid w:val="00C812AC"/>
    <w:rsid w:val="00C877BA"/>
    <w:rsid w:val="00C87BBA"/>
    <w:rsid w:val="00CB13E0"/>
    <w:rsid w:val="00CB1774"/>
    <w:rsid w:val="00CC3A38"/>
    <w:rsid w:val="00CD0F79"/>
    <w:rsid w:val="00CD4969"/>
    <w:rsid w:val="00CD55BF"/>
    <w:rsid w:val="00D07C18"/>
    <w:rsid w:val="00D7269B"/>
    <w:rsid w:val="00D84A53"/>
    <w:rsid w:val="00DB3307"/>
    <w:rsid w:val="00DC00F7"/>
    <w:rsid w:val="00DD1774"/>
    <w:rsid w:val="00DE001E"/>
    <w:rsid w:val="00DE1001"/>
    <w:rsid w:val="00DF454C"/>
    <w:rsid w:val="00DF7E37"/>
    <w:rsid w:val="00E107A1"/>
    <w:rsid w:val="00E10833"/>
    <w:rsid w:val="00E1488C"/>
    <w:rsid w:val="00E2086D"/>
    <w:rsid w:val="00E44AE3"/>
    <w:rsid w:val="00E47409"/>
    <w:rsid w:val="00E55EE5"/>
    <w:rsid w:val="00E61B23"/>
    <w:rsid w:val="00E766FF"/>
    <w:rsid w:val="00EB014D"/>
    <w:rsid w:val="00EB4DEA"/>
    <w:rsid w:val="00EC3C60"/>
    <w:rsid w:val="00EF13E3"/>
    <w:rsid w:val="00EF5497"/>
    <w:rsid w:val="00F1191F"/>
    <w:rsid w:val="00F21563"/>
    <w:rsid w:val="00F272D9"/>
    <w:rsid w:val="00F41FB0"/>
    <w:rsid w:val="00F446BF"/>
    <w:rsid w:val="00F6192D"/>
    <w:rsid w:val="00F74667"/>
    <w:rsid w:val="00F82AC6"/>
    <w:rsid w:val="00F83BE0"/>
    <w:rsid w:val="00F958E3"/>
    <w:rsid w:val="00FA01A3"/>
    <w:rsid w:val="00FA11F5"/>
    <w:rsid w:val="00FB2458"/>
    <w:rsid w:val="00FD0C10"/>
    <w:rsid w:val="00FD164F"/>
    <w:rsid w:val="00FD4FFE"/>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7EE3B243"/>
  <w15:docId w15:val="{3DFF6B0F-D74F-4D2C-BF26-E7A7FF4A85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character" w:customStyle="1" w:styleId="value">
    <w:name w:val="value"/>
    <w:basedOn w:val="Policepardfaut"/>
    <w:rsid w:val="004064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1399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34" Type="http://schemas.microsoft.com/office/2011/relationships/people" Target="people.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2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32"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8" Type="http://schemas.openxmlformats.org/officeDocument/2006/relationships/hyperlink" Target="https://www.legifrance.gouv.fr/affichCode.do?idSectionTA=LEGISCTA000037703603&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5"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FE6B42-B95D-49D9-83B3-607191C98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16</TotalTime>
  <Pages>4</Pages>
  <Words>2089</Words>
  <Characters>11490</Characters>
  <Application>Microsoft Office Word</Application>
  <DocSecurity>0</DocSecurity>
  <Lines>95</Lines>
  <Paragraphs>27</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13552</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MALLET Katia</cp:lastModifiedBy>
  <cp:revision>15</cp:revision>
  <cp:lastPrinted>2016-11-02T12:51:00Z</cp:lastPrinted>
  <dcterms:created xsi:type="dcterms:W3CDTF">2022-06-30T07:48:00Z</dcterms:created>
  <dcterms:modified xsi:type="dcterms:W3CDTF">2025-10-14T13:08:00Z</dcterms:modified>
</cp:coreProperties>
</file>