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8C4572" w14:textId="1F05B546" w:rsidR="009C478F" w:rsidRDefault="00937058">
      <w:pPr>
        <w:ind w:right="9600"/>
        <w:rPr>
          <w:sz w:val="2"/>
        </w:rPr>
      </w:pPr>
      <w:r>
        <w:rPr>
          <w:noProof/>
        </w:rPr>
        <mc:AlternateContent>
          <mc:Choice Requires="wps">
            <w:drawing>
              <wp:inline distT="0" distB="0" distL="0" distR="0" wp14:anchorId="4452D6F6" wp14:editId="672F5CBD">
                <wp:extent cx="9525" cy="9525"/>
                <wp:effectExtent l="0" t="0" r="0" b="0"/>
                <wp:docPr id="27" name="AutoShap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9525" cy="9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F71D3AC" id="AutoShape 1" o:spid="_x0000_s1026" style="width:.75pt;height: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" filled="f" stroked="f">
                <o:lock v:ext="edit" aspectratio="t"/>
                <w10:anchorlock/>
              </v:rect>
            </w:pict>
          </mc:Fallback>
        </mc:AlternateContent>
      </w:r>
    </w:p>
    <w:p w14:paraId="0450F4CB" w14:textId="77777777" w:rsidR="009C478F" w:rsidRDefault="009C478F">
      <w:pPr>
        <w:spacing w:line="240" w:lineRule="exact"/>
      </w:pPr>
    </w:p>
    <w:p w14:paraId="30CBC313" w14:textId="77777777" w:rsidR="009C478F" w:rsidRDefault="009C478F">
      <w:pPr>
        <w:spacing w:line="240" w:lineRule="exact"/>
      </w:pPr>
    </w:p>
    <w:p w14:paraId="140773A4" w14:textId="77777777" w:rsidR="009C478F" w:rsidRDefault="009C478F">
      <w:pPr>
        <w:spacing w:line="240" w:lineRule="exact"/>
      </w:pPr>
    </w:p>
    <w:p w14:paraId="7CEC15D8" w14:textId="77777777" w:rsidR="009C478F" w:rsidRDefault="009C478F">
      <w:pPr>
        <w:spacing w:line="240" w:lineRule="exact"/>
      </w:pPr>
    </w:p>
    <w:p w14:paraId="080EF350" w14:textId="77777777" w:rsidR="009C478F" w:rsidRDefault="009C478F">
      <w:pPr>
        <w:spacing w:line="240" w:lineRule="exact"/>
      </w:pPr>
    </w:p>
    <w:p w14:paraId="4098F0A5" w14:textId="77777777" w:rsidR="009C478F" w:rsidRDefault="009C478F">
      <w:pPr>
        <w:spacing w:line="240" w:lineRule="exact"/>
      </w:pPr>
    </w:p>
    <w:p w14:paraId="4654C6B4" w14:textId="77777777" w:rsidR="009C478F" w:rsidRDefault="009C478F">
      <w:pPr>
        <w:spacing w:line="240" w:lineRule="exact"/>
      </w:pPr>
    </w:p>
    <w:p w14:paraId="3D57BC49" w14:textId="77777777" w:rsidR="009C478F" w:rsidRDefault="009C478F">
      <w:pPr>
        <w:spacing w:line="240" w:lineRule="exact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C478F" w14:paraId="2D41866A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69DF0EA4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14:paraId="45CE6C5F" w14:textId="77777777" w:rsidR="009C478F" w:rsidRDefault="0030732F">
      <w:pPr>
        <w:spacing w:line="240" w:lineRule="exact"/>
      </w:pPr>
      <w:r>
        <w:t xml:space="preserve"> </w:t>
      </w:r>
    </w:p>
    <w:p w14:paraId="1B204684" w14:textId="77777777" w:rsidR="009C478F" w:rsidRDefault="009C478F">
      <w:pPr>
        <w:spacing w:after="120" w:line="240" w:lineRule="exact"/>
      </w:pPr>
    </w:p>
    <w:p w14:paraId="403DECCD" w14:textId="77777777" w:rsidR="009C478F" w:rsidRDefault="0030732F">
      <w:pPr>
        <w:spacing w:before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ACCORD-CADRE DE FOURNITURES COURANTES ET DE SERVICES</w:t>
      </w:r>
    </w:p>
    <w:p w14:paraId="22B24CD1" w14:textId="77777777" w:rsidR="009C478F" w:rsidRPr="00DD60AA" w:rsidRDefault="009C478F">
      <w:pPr>
        <w:spacing w:line="240" w:lineRule="exact"/>
      </w:pPr>
    </w:p>
    <w:p w14:paraId="2D39A753" w14:textId="77777777" w:rsidR="009C478F" w:rsidRPr="00DD60AA" w:rsidRDefault="009C478F">
      <w:pPr>
        <w:spacing w:line="240" w:lineRule="exact"/>
      </w:pPr>
    </w:p>
    <w:p w14:paraId="17D4D3E0" w14:textId="77777777" w:rsidR="009C478F" w:rsidRPr="00DD60AA" w:rsidRDefault="009C478F">
      <w:pPr>
        <w:spacing w:line="240" w:lineRule="exact"/>
      </w:pPr>
    </w:p>
    <w:p w14:paraId="5AD0FF1B" w14:textId="77777777" w:rsidR="009C478F" w:rsidRPr="00DD60AA" w:rsidRDefault="009C478F">
      <w:pPr>
        <w:spacing w:line="240" w:lineRule="exact"/>
      </w:pPr>
    </w:p>
    <w:p w14:paraId="1ED79AA2" w14:textId="77777777" w:rsidR="009C478F" w:rsidRPr="00DD60AA" w:rsidRDefault="009C478F">
      <w:pPr>
        <w:spacing w:line="240" w:lineRule="exact"/>
      </w:pPr>
    </w:p>
    <w:p w14:paraId="5053FAF0" w14:textId="77777777" w:rsidR="009C478F" w:rsidRPr="00DD60AA" w:rsidRDefault="009C478F">
      <w:pPr>
        <w:spacing w:line="240" w:lineRule="exact"/>
      </w:pPr>
    </w:p>
    <w:p w14:paraId="40CEAAF8" w14:textId="77777777" w:rsidR="009C478F" w:rsidRPr="00DD60AA" w:rsidRDefault="009C478F">
      <w:pPr>
        <w:spacing w:line="240" w:lineRule="exact"/>
      </w:pPr>
    </w:p>
    <w:p w14:paraId="5381C781" w14:textId="77777777" w:rsidR="009C478F" w:rsidRPr="00DD60AA" w:rsidRDefault="009C478F">
      <w:pPr>
        <w:spacing w:after="180" w:line="240" w:lineRule="exact"/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9C478F" w:rsidRPr="00DD60AA" w14:paraId="19F2183C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34CF90C8" w14:textId="77777777" w:rsidR="009C478F" w:rsidRDefault="0030732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MAINTENANCE TOUS RISQUES DE LAVEURS DESINFECTEURS D'ENDOSCOPES DE MARQUE GETINGE AU PROFIT DU CHU DE BORDEAUX</w:t>
            </w:r>
          </w:p>
        </w:tc>
      </w:tr>
    </w:tbl>
    <w:p w14:paraId="77986586" w14:textId="77777777" w:rsidR="009C478F" w:rsidRPr="00DD60AA" w:rsidRDefault="0030732F">
      <w:pPr>
        <w:spacing w:line="240" w:lineRule="exact"/>
      </w:pPr>
      <w:r w:rsidRPr="00DD60AA">
        <w:t xml:space="preserve"> </w:t>
      </w:r>
    </w:p>
    <w:p w14:paraId="2C7BBA92" w14:textId="77777777" w:rsidR="009C478F" w:rsidRPr="00DD60AA" w:rsidRDefault="009C478F">
      <w:pPr>
        <w:spacing w:line="240" w:lineRule="exact"/>
      </w:pPr>
    </w:p>
    <w:p w14:paraId="21B1344E" w14:textId="77777777" w:rsidR="009C478F" w:rsidRPr="00DD60AA" w:rsidRDefault="009C478F">
      <w:pPr>
        <w:spacing w:line="240" w:lineRule="exact"/>
      </w:pPr>
    </w:p>
    <w:p w14:paraId="26304FD5" w14:textId="77777777" w:rsidR="009C478F" w:rsidRPr="00DD60AA" w:rsidRDefault="009C478F">
      <w:pPr>
        <w:spacing w:line="240" w:lineRule="exact"/>
      </w:pPr>
    </w:p>
    <w:p w14:paraId="26735A66" w14:textId="77777777" w:rsidR="009C478F" w:rsidRPr="00DD60AA" w:rsidRDefault="009C478F">
      <w:pPr>
        <w:spacing w:line="240" w:lineRule="exact"/>
      </w:pPr>
    </w:p>
    <w:p w14:paraId="325FC17D" w14:textId="77777777" w:rsidR="009C478F" w:rsidRPr="00DD60AA" w:rsidRDefault="009C478F">
      <w:pPr>
        <w:spacing w:after="40" w:line="240" w:lineRule="exact"/>
      </w:pPr>
    </w:p>
    <w:p w14:paraId="1E8EA85C" w14:textId="77777777" w:rsidR="009C478F" w:rsidRDefault="0030732F">
      <w:pPr>
        <w:spacing w:after="40"/>
        <w:ind w:left="1780" w:right="1680"/>
        <w:rPr>
          <w:rFonts w:ascii="Trebuchet MS" w:eastAsia="Trebuchet MS" w:hAnsi="Trebuchet MS" w:cs="Trebuchet MS"/>
          <w:color w:val="000000"/>
          <w:sz w:val="14"/>
        </w:rPr>
      </w:pPr>
      <w:r>
        <w:rPr>
          <w:rFonts w:ascii="Trebuchet MS" w:eastAsia="Trebuchet MS" w:hAnsi="Trebuchet MS" w:cs="Trebuchet MS"/>
          <w:color w:val="000000"/>
          <w:sz w:val="14"/>
        </w:rPr>
        <w:t>Cadre réservé à l'acheteur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9C478F" w14:paraId="2D8E8891" w14:textId="77777777">
        <w:trPr>
          <w:trHeight w:val="76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DDA3FE" w14:textId="77777777" w:rsidR="009C478F" w:rsidRDefault="0030732F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9278F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9F5C16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C883D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237A9C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235C42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97228D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3525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A48F93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24F104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EEE9C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4AD70" w14:textId="77777777" w:rsidR="009C478F" w:rsidRDefault="009C478F">
            <w:pPr>
              <w:rPr>
                <w:sz w:val="2"/>
              </w:rPr>
            </w:pPr>
          </w:p>
        </w:tc>
      </w:tr>
      <w:tr w:rsidR="009C478F" w14:paraId="27D5CAC7" w14:textId="77777777">
        <w:trPr>
          <w:trHeight w:val="23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9E536" w14:textId="77777777" w:rsidR="009C478F" w:rsidRDefault="009C478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B2DD9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AA084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0CDB1F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3EEEC8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5B432D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42D01FE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B255A6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8C9C1F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4E0A70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dashSmallGap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F30E80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9803DF5" w14:textId="77777777" w:rsidR="009C478F" w:rsidRDefault="003073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</w:tr>
      <w:tr w:rsidR="009C478F" w14:paraId="7DAA237F" w14:textId="77777777">
        <w:trPr>
          <w:trHeight w:val="18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FD107EA" w14:textId="77777777" w:rsidR="009C478F" w:rsidRDefault="009C478F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296AC2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16AA5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116F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AB2D4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3B5140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A8BCBF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DC395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24D697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91FD1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68147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AA2715" w14:textId="77777777" w:rsidR="009C478F" w:rsidRDefault="009C478F">
            <w:pPr>
              <w:rPr>
                <w:sz w:val="2"/>
              </w:rPr>
            </w:pPr>
          </w:p>
        </w:tc>
      </w:tr>
    </w:tbl>
    <w:p w14:paraId="0320BB4C" w14:textId="77777777" w:rsidR="009C478F" w:rsidRDefault="0030732F">
      <w:pPr>
        <w:spacing w:after="40" w:line="240" w:lineRule="exact"/>
      </w:pPr>
      <w:r>
        <w:t xml:space="preserve"> </w:t>
      </w:r>
    </w:p>
    <w:tbl>
      <w:tblPr>
        <w:tblW w:w="0" w:type="auto"/>
        <w:tblInd w:w="1780" w:type="dxa"/>
        <w:tblLayout w:type="fixed"/>
        <w:tblLook w:val="04A0" w:firstRow="1" w:lastRow="0" w:firstColumn="1" w:lastColumn="0" w:noHBand="0" w:noVBand="1"/>
      </w:tblPr>
      <w:tblGrid>
        <w:gridCol w:w="1940"/>
        <w:gridCol w:w="20"/>
        <w:gridCol w:w="4200"/>
      </w:tblGrid>
      <w:tr w:rsidR="009C478F" w14:paraId="3A3DE04D" w14:textId="77777777">
        <w:trPr>
          <w:trHeight w:val="346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BE0557" w14:textId="77777777" w:rsidR="009C478F" w:rsidRDefault="0030732F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DF8CF6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2F863F" w14:textId="77777777" w:rsidR="009C478F" w:rsidRDefault="0030732F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14:paraId="72D2B367" w14:textId="77777777" w:rsidR="009C478F" w:rsidRDefault="0030732F">
      <w:pPr>
        <w:spacing w:line="240" w:lineRule="exact"/>
      </w:pPr>
      <w:r>
        <w:t xml:space="preserve"> </w:t>
      </w:r>
    </w:p>
    <w:p w14:paraId="18395EF2" w14:textId="77777777" w:rsidR="009C478F" w:rsidRDefault="009C478F">
      <w:pPr>
        <w:spacing w:after="100" w:line="240" w:lineRule="exact"/>
      </w:pPr>
    </w:p>
    <w:p w14:paraId="6BFC2C60" w14:textId="77777777" w:rsidR="009C478F" w:rsidRDefault="0030732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Centre Hospitalier Universitaire de Bordeaux </w:t>
      </w:r>
    </w:p>
    <w:p w14:paraId="443F3D23" w14:textId="77777777" w:rsidR="009C478F" w:rsidRDefault="0030732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12 Rue Dubernat</w:t>
      </w:r>
    </w:p>
    <w:p w14:paraId="49192EAC" w14:textId="77777777" w:rsidR="009C478F" w:rsidRDefault="0030732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33404 Talence CEDEX</w:t>
      </w:r>
    </w:p>
    <w:p w14:paraId="662056D9" w14:textId="77777777" w:rsidR="009C478F" w:rsidRDefault="009C478F">
      <w:pPr>
        <w:spacing w:line="279" w:lineRule="exact"/>
        <w:jc w:val="center"/>
        <w:rPr>
          <w:rFonts w:ascii="Trebuchet MS" w:eastAsia="Trebuchet MS" w:hAnsi="Trebuchet MS" w:cs="Trebuchet MS"/>
          <w:color w:val="000000"/>
        </w:rPr>
        <w:sectPr w:rsidR="009C478F">
          <w:pgSz w:w="11900" w:h="16840"/>
          <w:pgMar w:top="1400" w:right="1140" w:bottom="1440" w:left="1140" w:header="1400" w:footer="1440" w:gutter="0"/>
          <w:cols w:space="708"/>
        </w:sectPr>
      </w:pPr>
    </w:p>
    <w:p w14:paraId="01B09EEC" w14:textId="77777777" w:rsidR="009C478F" w:rsidRDefault="009C478F">
      <w:pPr>
        <w:spacing w:line="200" w:lineRule="exact"/>
        <w:rPr>
          <w:sz w:val="2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00"/>
        <w:gridCol w:w="2400"/>
        <w:gridCol w:w="6000"/>
      </w:tblGrid>
      <w:tr w:rsidR="009C478F" w14:paraId="39BEF4A5" w14:textId="77777777">
        <w:trPr>
          <w:trHeight w:val="436"/>
        </w:trPr>
        <w:tc>
          <w:tcPr>
            <w:tcW w:w="9600" w:type="dxa"/>
            <w:gridSpan w:val="3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FD2456" w:fill="FD245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CD8046" w14:textId="77777777" w:rsidR="009C478F" w:rsidRDefault="0030732F">
            <w:pPr>
              <w:pStyle w:val="Titletable"/>
              <w:jc w:val="center"/>
            </w:pPr>
            <w:r>
              <w:t>L'ESSENTIEL DE L'ACTE D'ENGAGEMENT</w:t>
            </w:r>
          </w:p>
        </w:tc>
      </w:tr>
      <w:tr w:rsidR="009C478F" w:rsidRPr="00DD60AA" w14:paraId="1E7EA57E" w14:textId="77777777">
        <w:trPr>
          <w:trHeight w:val="74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DBC280B" w14:textId="77777777" w:rsidR="009C478F" w:rsidRDefault="009C478F">
            <w:pPr>
              <w:spacing w:line="240" w:lineRule="exact"/>
            </w:pPr>
          </w:p>
          <w:p w14:paraId="6659207C" w14:textId="24B97C2F" w:rsidR="009C478F" w:rsidRDefault="0093705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0D7B93" wp14:editId="3A1DCFCB">
                  <wp:extent cx="228600" cy="228600"/>
                  <wp:effectExtent l="0" t="0" r="0" b="0"/>
                  <wp:docPr id="26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44023DF" w14:textId="77777777" w:rsidR="009C478F" w:rsidRDefault="0030732F">
            <w:pPr>
              <w:spacing w:before="280" w:after="16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Objet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BACC7ED" w14:textId="77777777" w:rsidR="009C478F" w:rsidRPr="00DD60AA" w:rsidRDefault="0030732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color w:val="0066FF"/>
                <w:sz w:val="20"/>
              </w:rPr>
            </w:pPr>
            <w:r w:rsidRPr="00DD60AA">
              <w:rPr>
                <w:rFonts w:ascii="Trebuchet MS" w:eastAsia="Trebuchet MS" w:hAnsi="Trebuchet MS" w:cs="Trebuchet MS"/>
                <w:color w:val="0066FF"/>
                <w:sz w:val="20"/>
              </w:rPr>
              <w:t>MAINTENANCE TOUS RISQUES DE LAVEURS DESINFECTEURS D'ENDOSCOPES DE MARQUE GETINGE AU PROFIT DU CHU DE BORDEAUX</w:t>
            </w:r>
          </w:p>
        </w:tc>
      </w:tr>
      <w:tr w:rsidR="009C478F" w14:paraId="4BB4FF63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9F96CE" w14:textId="77777777" w:rsidR="009C478F" w:rsidRPr="00DD60AA" w:rsidRDefault="009C478F">
            <w:pPr>
              <w:spacing w:line="140" w:lineRule="exact"/>
              <w:rPr>
                <w:sz w:val="14"/>
              </w:rPr>
            </w:pPr>
          </w:p>
          <w:p w14:paraId="34695A58" w14:textId="1C43BF44" w:rsidR="009C478F" w:rsidRDefault="0093705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54A98EF" wp14:editId="4EA49DBA">
                  <wp:extent cx="228600" cy="228600"/>
                  <wp:effectExtent l="0" t="0" r="0" b="0"/>
                  <wp:docPr id="25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8BB9F09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Mode de passation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D0F788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Appel d'offres ouvert</w:t>
            </w:r>
          </w:p>
        </w:tc>
      </w:tr>
      <w:tr w:rsidR="009C478F" w14:paraId="258E7DCF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650C7" w14:textId="77777777" w:rsidR="009C478F" w:rsidRDefault="009C478F">
            <w:pPr>
              <w:spacing w:line="140" w:lineRule="exact"/>
              <w:rPr>
                <w:sz w:val="14"/>
              </w:rPr>
            </w:pPr>
          </w:p>
          <w:p w14:paraId="6245DDFF" w14:textId="7786552F" w:rsidR="009C478F" w:rsidRDefault="0093705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9D9DD32" wp14:editId="17501D72">
                  <wp:extent cx="228600" cy="228600"/>
                  <wp:effectExtent l="0" t="0" r="0" b="0"/>
                  <wp:docPr id="2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D627BA5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Type de contrat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2E3405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Accord-cadre</w:t>
            </w:r>
          </w:p>
        </w:tc>
      </w:tr>
      <w:tr w:rsidR="009C478F" w:rsidRPr="00DD60AA" w14:paraId="678A2F5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7D2771" w14:textId="77777777" w:rsidR="009C478F" w:rsidRDefault="009C478F">
            <w:pPr>
              <w:spacing w:line="140" w:lineRule="exact"/>
              <w:rPr>
                <w:sz w:val="14"/>
              </w:rPr>
            </w:pPr>
          </w:p>
          <w:p w14:paraId="6A5F118F" w14:textId="13671EB9" w:rsidR="009C478F" w:rsidRDefault="0093705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6078EDF" wp14:editId="3BADBE37">
                  <wp:extent cx="228600" cy="228600"/>
                  <wp:effectExtent l="0" t="0" r="0" b="0"/>
                  <wp:docPr id="23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319049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Prix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4792B97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Prix forfaitaires et prix unitaires</w:t>
            </w:r>
          </w:p>
        </w:tc>
      </w:tr>
      <w:tr w:rsidR="009C478F" w14:paraId="0781FEC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474DF6" w14:textId="77777777" w:rsidR="009C478F" w:rsidRPr="00DD60AA" w:rsidRDefault="009C478F">
            <w:pPr>
              <w:spacing w:line="140" w:lineRule="exact"/>
              <w:rPr>
                <w:sz w:val="14"/>
              </w:rPr>
            </w:pPr>
          </w:p>
          <w:p w14:paraId="3986AE09" w14:textId="59D6E301" w:rsidR="009C478F" w:rsidRDefault="0093705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B00D456" wp14:editId="09D5602A">
                  <wp:extent cx="228600" cy="228600"/>
                  <wp:effectExtent l="0" t="0" r="0" b="0"/>
                  <wp:docPr id="22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CF56AC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Variantes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33D08A8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Sans</w:t>
            </w:r>
          </w:p>
        </w:tc>
      </w:tr>
      <w:tr w:rsidR="009C478F" w14:paraId="31F41CFD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171758" w14:textId="77777777" w:rsidR="009C478F" w:rsidRDefault="009C478F">
            <w:pPr>
              <w:spacing w:line="140" w:lineRule="exact"/>
              <w:rPr>
                <w:sz w:val="14"/>
              </w:rPr>
            </w:pPr>
          </w:p>
          <w:p w14:paraId="0DE74DA9" w14:textId="517E9529" w:rsidR="009C478F" w:rsidRDefault="0093705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9DE9A1F" wp14:editId="108B77C6">
                  <wp:extent cx="228600" cy="228600"/>
                  <wp:effectExtent l="0" t="0" r="0" b="0"/>
                  <wp:docPr id="1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9AF2D4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PSE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62B630" w14:textId="7C3E6144" w:rsidR="009C478F" w:rsidRDefault="006D09E4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ins w:id="0" w:author="TREZENEM Gladys" w:date="2026-01-15T16:22:00Z">
              <w:r>
                <w:rPr>
                  <w:rFonts w:ascii="Trebuchet MS" w:eastAsia="Trebuchet MS" w:hAnsi="Trebuchet MS" w:cs="Trebuchet MS"/>
                  <w:color w:val="000000"/>
                  <w:sz w:val="20"/>
                </w:rPr>
                <w:t>A</w:t>
              </w:r>
            </w:ins>
            <w:ins w:id="1" w:author="TREZENEM Gladys" w:date="2026-01-15T16:23:00Z">
              <w:r>
                <w:rPr>
                  <w:rFonts w:ascii="Trebuchet MS" w:eastAsia="Trebuchet MS" w:hAnsi="Trebuchet MS" w:cs="Trebuchet MS"/>
                  <w:color w:val="000000"/>
                  <w:sz w:val="20"/>
                </w:rPr>
                <w:t>vec</w:t>
              </w:r>
            </w:ins>
            <w:del w:id="2" w:author="TREZENEM Gladys" w:date="2026-01-15T16:22:00Z">
              <w:r w:rsidR="0030732F" w:rsidDel="006D09E4">
                <w:rPr>
                  <w:rFonts w:ascii="Trebuchet MS" w:eastAsia="Trebuchet MS" w:hAnsi="Trebuchet MS" w:cs="Trebuchet MS"/>
                  <w:color w:val="000000"/>
                  <w:sz w:val="20"/>
                </w:rPr>
                <w:delText>Sans</w:delText>
              </w:r>
            </w:del>
          </w:p>
        </w:tc>
      </w:tr>
      <w:tr w:rsidR="009C478F" w14:paraId="0CBBDCF9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08EFAC" w14:textId="77777777" w:rsidR="009C478F" w:rsidRDefault="009C478F">
            <w:pPr>
              <w:spacing w:line="180" w:lineRule="exact"/>
              <w:rPr>
                <w:sz w:val="18"/>
              </w:rPr>
            </w:pPr>
          </w:p>
          <w:p w14:paraId="5ADF8A8D" w14:textId="397DCD2E" w:rsidR="009C478F" w:rsidRDefault="0093705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CB578D" wp14:editId="7D9ADF84">
                  <wp:extent cx="228600" cy="161925"/>
                  <wp:effectExtent l="0" t="0" r="0" b="0"/>
                  <wp:docPr id="8" name="Image 8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D320CF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Avance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9E7A04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Avec</w:t>
            </w:r>
          </w:p>
        </w:tc>
      </w:tr>
      <w:tr w:rsidR="009C478F" w14:paraId="0E4945F4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18F70E" w14:textId="77777777" w:rsidR="009C478F" w:rsidRDefault="009C478F">
            <w:pPr>
              <w:spacing w:line="140" w:lineRule="exact"/>
              <w:rPr>
                <w:sz w:val="14"/>
              </w:rPr>
            </w:pPr>
          </w:p>
          <w:p w14:paraId="3ECA8936" w14:textId="5E804E01" w:rsidR="009C478F" w:rsidRDefault="0093705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2EA9038" wp14:editId="6B42032A">
                  <wp:extent cx="228600" cy="2286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FEAE23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Clauses sociales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6B6689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Sans</w:t>
            </w:r>
          </w:p>
        </w:tc>
      </w:tr>
      <w:tr w:rsidR="009C478F" w14:paraId="3F3D8872" w14:textId="77777777">
        <w:trPr>
          <w:trHeight w:val="562"/>
        </w:trPr>
        <w:tc>
          <w:tcPr>
            <w:tcW w:w="1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0D4D40" w14:textId="77777777" w:rsidR="009C478F" w:rsidRDefault="009C478F">
            <w:pPr>
              <w:spacing w:line="140" w:lineRule="exact"/>
              <w:rPr>
                <w:sz w:val="14"/>
              </w:rPr>
            </w:pPr>
          </w:p>
          <w:p w14:paraId="15595F27" w14:textId="000E5EF5" w:rsidR="009C478F" w:rsidRDefault="00937058">
            <w:pPr>
              <w:ind w:left="420"/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BAB7F92" wp14:editId="355E5C79">
                  <wp:extent cx="228600" cy="2286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6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A418E9" w14:textId="77777777" w:rsidR="009C478F" w:rsidRDefault="0030732F">
            <w:pPr>
              <w:spacing w:before="60" w:after="60" w:line="232" w:lineRule="exact"/>
              <w:ind w:left="160" w:right="160"/>
              <w:rPr>
                <w:rFonts w:ascii="Trebuchet MS" w:eastAsia="Trebuchet MS" w:hAnsi="Trebuchet MS" w:cs="Trebuchet MS"/>
                <w:b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0"/>
              </w:rPr>
              <w:t>Clauses environnementales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25C6FE5" w14:textId="77777777" w:rsidR="009C478F" w:rsidRDefault="0030732F">
            <w:pPr>
              <w:spacing w:before="180" w:after="120"/>
              <w:ind w:left="160" w:right="16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Avec</w:t>
            </w:r>
          </w:p>
        </w:tc>
      </w:tr>
    </w:tbl>
    <w:p w14:paraId="36A8589A" w14:textId="77777777" w:rsidR="009C478F" w:rsidRDefault="009C478F">
      <w:pPr>
        <w:sectPr w:rsidR="009C478F">
          <w:pgSz w:w="11900" w:h="16840"/>
          <w:pgMar w:top="1440" w:right="1160" w:bottom="1440" w:left="1140" w:header="1440" w:footer="1440" w:gutter="0"/>
          <w:cols w:space="708"/>
        </w:sectPr>
      </w:pPr>
    </w:p>
    <w:p w14:paraId="735BE7F4" w14:textId="77777777" w:rsidR="009C478F" w:rsidRDefault="0030732F">
      <w:pPr>
        <w:spacing w:after="8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lastRenderedPageBreak/>
        <w:t>SOMMAIRE</w:t>
      </w:r>
    </w:p>
    <w:p w14:paraId="27DE7DF1" w14:textId="77777777" w:rsidR="009C478F" w:rsidRDefault="009C478F">
      <w:pPr>
        <w:spacing w:after="80" w:line="240" w:lineRule="exact"/>
      </w:pPr>
    </w:p>
    <w:p w14:paraId="1D925B99" w14:textId="77777777" w:rsidR="009C478F" w:rsidRDefault="0030732F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r>
        <w:rPr>
          <w:rFonts w:ascii="Trebuchet MS" w:eastAsia="Trebuchet MS" w:hAnsi="Trebuchet MS" w:cs="Trebuchet MS"/>
          <w:color w:val="000000"/>
          <w:sz w:val="22"/>
        </w:rPr>
        <w:fldChar w:fldCharType="begin"/>
      </w:r>
      <w:r>
        <w:rPr>
          <w:rFonts w:ascii="Trebuchet MS" w:eastAsia="Trebuchet MS" w:hAnsi="Trebuchet MS" w:cs="Trebuchet MS"/>
          <w:color w:val="000000"/>
          <w:sz w:val="22"/>
        </w:rPr>
        <w:instrText xml:space="preserve"> TOC \h </w:instrText>
      </w:r>
      <w:r>
        <w:rPr>
          <w:rFonts w:ascii="Trebuchet MS" w:eastAsia="Trebuchet MS" w:hAnsi="Trebuchet MS" w:cs="Trebuchet MS"/>
          <w:color w:val="000000"/>
          <w:sz w:val="22"/>
        </w:rPr>
        <w:fldChar w:fldCharType="separate"/>
      </w:r>
      <w:hyperlink w:anchor="_Toc256000000" w:history="1">
        <w:r>
          <w:rPr>
            <w:rStyle w:val="Lienhypertexte"/>
            <w:rFonts w:ascii="Trebuchet MS" w:eastAsia="Trebuchet MS" w:hAnsi="Trebuchet MS" w:cs="Trebuchet MS"/>
          </w:rPr>
          <w:t>1 - Identification de l'acheteur</w:t>
        </w:r>
        <w:r>
          <w:rPr>
            <w:rFonts w:ascii="Trebuchet MS" w:eastAsia="Trebuchet MS" w:hAnsi="Trebuchet MS" w:cs="Trebuchet MS"/>
          </w:rPr>
          <w:tab/>
        </w:r>
        <w:r>
          <w:rPr>
            <w:rFonts w:ascii="Trebuchet MS" w:eastAsia="Trebuchet MS" w:hAnsi="Trebuchet MS" w:cs="Trebuchet MS"/>
          </w:rPr>
          <w:fldChar w:fldCharType="begin"/>
        </w:r>
        <w:r>
          <w:rPr>
            <w:rFonts w:ascii="Trebuchet MS" w:eastAsia="Trebuchet MS" w:hAnsi="Trebuchet MS" w:cs="Trebuchet MS"/>
          </w:rPr>
          <w:instrText xml:space="preserve"> PAGEREF _Toc256000000 \h </w:instrText>
        </w:r>
        <w:r>
          <w:rPr>
            <w:rFonts w:ascii="Trebuchet MS" w:eastAsia="Trebuchet MS" w:hAnsi="Trebuchet MS" w:cs="Trebuchet MS"/>
          </w:rPr>
        </w:r>
        <w:r>
          <w:rPr>
            <w:rFonts w:ascii="Trebuchet MS" w:eastAsia="Trebuchet MS" w:hAnsi="Trebuchet MS" w:cs="Trebuchet MS"/>
          </w:rPr>
          <w:fldChar w:fldCharType="separate"/>
        </w:r>
        <w:r>
          <w:rPr>
            <w:rFonts w:ascii="Trebuchet MS" w:eastAsia="Trebuchet MS" w:hAnsi="Trebuchet MS" w:cs="Trebuchet MS"/>
          </w:rPr>
          <w:t>4</w:t>
        </w:r>
        <w:r>
          <w:rPr>
            <w:rFonts w:ascii="Trebuchet MS" w:eastAsia="Trebuchet MS" w:hAnsi="Trebuchet MS" w:cs="Trebuchet MS"/>
          </w:rPr>
          <w:fldChar w:fldCharType="end"/>
        </w:r>
      </w:hyperlink>
    </w:p>
    <w:p w14:paraId="12D0B648" w14:textId="77777777" w:rsidR="009C478F" w:rsidRDefault="000422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1" w:history="1">
        <w:r w:rsidR="0030732F">
          <w:rPr>
            <w:rStyle w:val="Lienhypertexte"/>
            <w:rFonts w:ascii="Trebuchet MS" w:eastAsia="Trebuchet MS" w:hAnsi="Trebuchet MS" w:cs="Trebuchet MS"/>
          </w:rPr>
          <w:t>2 - Identification du co-contractant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_Toc256000001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4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6BED9662" w14:textId="77777777" w:rsidR="009C478F" w:rsidRDefault="000422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2" w:history="1">
        <w:r w:rsidR="0030732F">
          <w:rPr>
            <w:rStyle w:val="Lienhypertexte"/>
            <w:rFonts w:ascii="Trebuchet MS" w:eastAsia="Trebuchet MS" w:hAnsi="Trebuchet MS" w:cs="Trebuchet MS"/>
          </w:rPr>
          <w:t>3 - Dispositions générales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_Toc256000002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5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14AF3094" w14:textId="77777777" w:rsidR="009C478F" w:rsidRDefault="0004220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3" w:history="1">
        <w:r w:rsidR="0030732F">
          <w:rPr>
            <w:rStyle w:val="Lienhypertexte"/>
            <w:rFonts w:ascii="Trebuchet MS" w:eastAsia="Trebuchet MS" w:hAnsi="Trebuchet MS" w:cs="Trebuchet MS"/>
          </w:rPr>
          <w:t>3.1 - Objet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_Toc256000003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5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1FE764BA" w14:textId="77777777" w:rsidR="009C478F" w:rsidRDefault="0004220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4" w:history="1">
        <w:r w:rsidR="0030732F">
          <w:rPr>
            <w:rStyle w:val="Lienhypertexte"/>
            <w:rFonts w:ascii="Trebuchet MS" w:eastAsia="Trebuchet MS" w:hAnsi="Trebuchet MS" w:cs="Trebuchet MS"/>
          </w:rPr>
          <w:t>3.2 - Mode de passation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_Toc256000004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6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0B0FE793" w14:textId="77777777" w:rsidR="009C478F" w:rsidRDefault="00042208">
      <w:pPr>
        <w:pStyle w:val="TM2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5" w:history="1">
        <w:r w:rsidR="0030732F">
          <w:rPr>
            <w:rStyle w:val="Lienhypertexte"/>
            <w:rFonts w:ascii="Trebuchet MS" w:eastAsia="Trebuchet MS" w:hAnsi="Trebuchet MS" w:cs="Trebuchet MS"/>
          </w:rPr>
          <w:t>3.3 - Forme de contrat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_Toc256000005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6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7C33A81F" w14:textId="77777777" w:rsidR="009C478F" w:rsidRDefault="000422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6" w:history="1">
        <w:r w:rsidR="0030732F">
          <w:rPr>
            <w:rStyle w:val="Lienhypertexte"/>
            <w:rFonts w:ascii="Trebuchet MS" w:eastAsia="Trebuchet MS" w:hAnsi="Trebuchet MS" w:cs="Trebuchet MS"/>
          </w:rPr>
          <w:t>4 - Prix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_Toc256000006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6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64C5B687" w14:textId="77777777" w:rsidR="009C478F" w:rsidRDefault="000422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7" w:history="1">
        <w:r w:rsidR="0030732F">
          <w:rPr>
            <w:rStyle w:val="Lienhypertexte"/>
            <w:rFonts w:ascii="Trebuchet MS" w:eastAsia="Trebuchet MS" w:hAnsi="Trebuchet MS" w:cs="Trebuchet MS"/>
          </w:rPr>
          <w:t>5 - Durée de l'accord-cadre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_Toc256000007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6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0FF85042" w14:textId="77777777" w:rsidR="009C478F" w:rsidRDefault="000422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8" w:history="1">
        <w:r w:rsidR="0030732F">
          <w:rPr>
            <w:rStyle w:val="Lienhypertexte"/>
            <w:rFonts w:ascii="Trebuchet MS" w:eastAsia="Trebuchet MS" w:hAnsi="Trebuchet MS" w:cs="Trebuchet MS"/>
          </w:rPr>
          <w:t>6 - Paiement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_Toc256000008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6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442BA714" w14:textId="77777777" w:rsidR="009C478F" w:rsidRDefault="000422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09" w:history="1">
        <w:r w:rsidR="0030732F">
          <w:rPr>
            <w:rStyle w:val="Lienhypertexte"/>
            <w:rFonts w:ascii="Trebuchet MS" w:eastAsia="Trebuchet MS" w:hAnsi="Trebuchet MS" w:cs="Trebuchet MS"/>
          </w:rPr>
          <w:t>7 - Avance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_Toc256000009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8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59B57F75" w14:textId="77777777" w:rsidR="009C478F" w:rsidRDefault="000422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0" w:history="1">
        <w:r w:rsidR="0030732F">
          <w:rPr>
            <w:rStyle w:val="Lienhypertexte"/>
            <w:rFonts w:ascii="Trebuchet MS" w:eastAsia="Trebuchet MS" w:hAnsi="Trebuchet MS" w:cs="Trebuchet MS"/>
          </w:rPr>
          <w:t>8 - Nomenclature(s)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_Toc256000010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8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22E79980" w14:textId="77777777" w:rsidR="009C478F" w:rsidRDefault="000422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1" w:history="1">
        <w:r w:rsidR="0030732F">
          <w:rPr>
            <w:rStyle w:val="Lienhypertexte"/>
            <w:rFonts w:ascii="Trebuchet MS" w:eastAsia="Trebuchet MS" w:hAnsi="Trebuchet MS" w:cs="Trebuchet MS"/>
          </w:rPr>
          <w:t>9 - Signature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_Toc256000011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9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29F88FDB" w14:textId="77777777" w:rsidR="009C478F" w:rsidRDefault="00042208">
      <w:pPr>
        <w:pStyle w:val="TM1"/>
        <w:tabs>
          <w:tab w:val="right" w:leader="dot" w:pos="9610"/>
        </w:tabs>
        <w:rPr>
          <w:rFonts w:ascii="Calibri" w:hAnsi="Calibri"/>
          <w:noProof/>
          <w:sz w:val="22"/>
        </w:rPr>
      </w:pPr>
      <w:hyperlink w:anchor="_Toc256000012" w:history="1">
        <w:r w:rsidR="0030732F">
          <w:rPr>
            <w:rStyle w:val="Lienhypertexte"/>
            <w:rFonts w:ascii="Trebuchet MS" w:eastAsia="Trebuchet MS" w:hAnsi="Trebuchet MS" w:cs="Trebuchet MS"/>
          </w:rPr>
          <w:t>ANNEXE N° 1 : DÉSIGNATION DES CO-TRAITANTS ET RÉPARTITION DES PRESTATIONS</w:t>
        </w:r>
        <w:r w:rsidR="0030732F">
          <w:rPr>
            <w:rFonts w:ascii="Trebuchet MS" w:eastAsia="Trebuchet MS" w:hAnsi="Trebuchet MS" w:cs="Trebuchet MS"/>
          </w:rPr>
          <w:tab/>
        </w:r>
        <w:r w:rsidR="0030732F">
          <w:rPr>
            <w:rFonts w:ascii="Trebuchet MS" w:eastAsia="Trebuchet MS" w:hAnsi="Trebuchet MS" w:cs="Trebuchet MS"/>
          </w:rPr>
          <w:fldChar w:fldCharType="begin"/>
        </w:r>
        <w:r w:rsidR="0030732F">
          <w:rPr>
            <w:rFonts w:ascii="Trebuchet MS" w:eastAsia="Trebuchet MS" w:hAnsi="Trebuchet MS" w:cs="Trebuchet MS"/>
          </w:rPr>
          <w:instrText xml:space="preserve"> PAGEREF _Toc256000012 \h </w:instrText>
        </w:r>
        <w:r w:rsidR="0030732F">
          <w:rPr>
            <w:rFonts w:ascii="Trebuchet MS" w:eastAsia="Trebuchet MS" w:hAnsi="Trebuchet MS" w:cs="Trebuchet MS"/>
          </w:rPr>
        </w:r>
        <w:r w:rsidR="0030732F">
          <w:rPr>
            <w:rFonts w:ascii="Trebuchet MS" w:eastAsia="Trebuchet MS" w:hAnsi="Trebuchet MS" w:cs="Trebuchet MS"/>
          </w:rPr>
          <w:fldChar w:fldCharType="separate"/>
        </w:r>
        <w:r w:rsidR="0030732F">
          <w:rPr>
            <w:rFonts w:ascii="Trebuchet MS" w:eastAsia="Trebuchet MS" w:hAnsi="Trebuchet MS" w:cs="Trebuchet MS"/>
          </w:rPr>
          <w:t>11</w:t>
        </w:r>
        <w:r w:rsidR="0030732F">
          <w:rPr>
            <w:rFonts w:ascii="Trebuchet MS" w:eastAsia="Trebuchet MS" w:hAnsi="Trebuchet MS" w:cs="Trebuchet MS"/>
          </w:rPr>
          <w:fldChar w:fldCharType="end"/>
        </w:r>
      </w:hyperlink>
    </w:p>
    <w:p w14:paraId="3FB37B8E" w14:textId="77777777" w:rsidR="009C478F" w:rsidRDefault="0030732F">
      <w:pPr>
        <w:spacing w:after="100"/>
        <w:rPr>
          <w:rFonts w:ascii="Trebuchet MS" w:eastAsia="Trebuchet MS" w:hAnsi="Trebuchet MS" w:cs="Trebuchet MS"/>
          <w:color w:val="000000"/>
          <w:sz w:val="22"/>
        </w:rPr>
        <w:sectPr w:rsidR="009C478F">
          <w:pgSz w:w="11900" w:h="16840"/>
          <w:pgMar w:top="1140" w:right="1140" w:bottom="1440" w:left="1140" w:header="1140" w:footer="1440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</w:rPr>
        <w:fldChar w:fldCharType="end"/>
      </w:r>
    </w:p>
    <w:p w14:paraId="6397DCDC" w14:textId="77777777" w:rsidR="009C478F" w:rsidRDefault="0030732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3" w:name="ArtL1_AE-3-A2"/>
      <w:bookmarkStart w:id="4" w:name="_Toc256000000"/>
      <w:bookmarkEnd w:id="3"/>
      <w:r>
        <w:rPr>
          <w:rFonts w:ascii="Trebuchet MS" w:eastAsia="Trebuchet MS" w:hAnsi="Trebuchet MS" w:cs="Trebuchet MS"/>
          <w:color w:val="FFFFFF"/>
          <w:sz w:val="28"/>
        </w:rPr>
        <w:lastRenderedPageBreak/>
        <w:t>1 - Identification de l'acheteur</w:t>
      </w:r>
      <w:bookmarkEnd w:id="4"/>
    </w:p>
    <w:p w14:paraId="5400E1CD" w14:textId="77777777" w:rsidR="009C478F" w:rsidRPr="00DD60AA" w:rsidRDefault="0030732F">
      <w:pPr>
        <w:spacing w:line="60" w:lineRule="exact"/>
        <w:rPr>
          <w:sz w:val="6"/>
        </w:rPr>
      </w:pPr>
      <w:r w:rsidRPr="00DD60AA">
        <w:t xml:space="preserve"> </w:t>
      </w:r>
    </w:p>
    <w:p w14:paraId="40E3554E" w14:textId="77777777" w:rsidR="009C478F" w:rsidRDefault="0030732F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Nom de l'organisme : Centre Hospitalier Universitaire de Bordeaux</w:t>
      </w:r>
    </w:p>
    <w:p w14:paraId="6C4C7763" w14:textId="77777777" w:rsidR="009C478F" w:rsidRDefault="0030732F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 Monsieur le Directeur Général</w:t>
      </w:r>
    </w:p>
    <w:p w14:paraId="4C8CF9F0" w14:textId="77777777" w:rsidR="009C478F" w:rsidRDefault="0030732F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>Ordonnateur : Monsieur le Directeur Général</w:t>
      </w:r>
    </w:p>
    <w:p w14:paraId="575D5875" w14:textId="0D7063E0" w:rsidR="009C478F" w:rsidRDefault="0030732F">
      <w:pPr>
        <w:pStyle w:val="ParagrapheIndent1"/>
        <w:spacing w:after="240"/>
        <w:jc w:val="both"/>
        <w:rPr>
          <w:color w:val="000000"/>
        </w:rPr>
      </w:pPr>
      <w:r>
        <w:rPr>
          <w:color w:val="000000"/>
        </w:rPr>
        <w:t xml:space="preserve">Comptable assignataire des paiements : </w:t>
      </w:r>
      <w:r w:rsidR="00937058">
        <w:rPr>
          <w:color w:val="000000"/>
        </w:rPr>
        <w:t>Madame Christelle BRAUN-TIMONER</w:t>
      </w:r>
      <w:r>
        <w:rPr>
          <w:color w:val="000000"/>
        </w:rPr>
        <w:t>, Représentant</w:t>
      </w:r>
      <w:r w:rsidR="00937058">
        <w:rPr>
          <w:color w:val="000000"/>
        </w:rPr>
        <w:t>e</w:t>
      </w:r>
      <w:r>
        <w:rPr>
          <w:color w:val="000000"/>
        </w:rPr>
        <w:t xml:space="preserve"> de la trésorerie générale</w:t>
      </w:r>
      <w:ins w:id="5" w:author="CASSAGNE Mireille" w:date="2026-01-14T15:52:00Z">
        <w:r w:rsidR="00413B49">
          <w:rPr>
            <w:color w:val="000000"/>
          </w:rPr>
          <w:t>.</w:t>
        </w:r>
      </w:ins>
    </w:p>
    <w:p w14:paraId="33176C67" w14:textId="77777777" w:rsidR="009C478F" w:rsidRDefault="0030732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6" w:name="ArtL1_AE-3-A3"/>
      <w:bookmarkStart w:id="7" w:name="_Toc256000001"/>
      <w:bookmarkEnd w:id="6"/>
      <w:r>
        <w:rPr>
          <w:rFonts w:ascii="Trebuchet MS" w:eastAsia="Trebuchet MS" w:hAnsi="Trebuchet MS" w:cs="Trebuchet MS"/>
          <w:color w:val="FFFFFF"/>
          <w:sz w:val="28"/>
        </w:rPr>
        <w:t>2 - Identification du co-contractant</w:t>
      </w:r>
      <w:bookmarkEnd w:id="7"/>
    </w:p>
    <w:p w14:paraId="24A6747A" w14:textId="77777777" w:rsidR="009C478F" w:rsidRPr="00DD60AA" w:rsidRDefault="0030732F">
      <w:pPr>
        <w:spacing w:line="60" w:lineRule="exact"/>
        <w:rPr>
          <w:sz w:val="6"/>
        </w:rPr>
      </w:pPr>
      <w:r w:rsidRPr="00DD60AA">
        <w:t xml:space="preserve"> </w:t>
      </w:r>
    </w:p>
    <w:p w14:paraId="20CF239F" w14:textId="5BFAE53A" w:rsidR="009C478F" w:rsidRDefault="0030732F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 xml:space="preserve">Après avoir pris connaissance des pièces constitutives de l'accord-cadre indiquées à l'article "pièces contractuelles" du Cahier des clauses administratives particulières n° </w:t>
      </w:r>
      <w:r w:rsidRPr="00DD60AA">
        <w:rPr>
          <w:b/>
          <w:bCs/>
          <w:color w:val="000000"/>
        </w:rPr>
        <w:t>25EEMSLA387</w:t>
      </w:r>
      <w:r>
        <w:rPr>
          <w:color w:val="000000"/>
        </w:rPr>
        <w:t xml:space="preserve"> qui fait référence au CCAG - Fournitures Courantes et Services et conformément à leurs clauses et stipulations et de à laquelle il adhère ;  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C478F" w14:paraId="10C3401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64030" w14:textId="0A3C3807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49EBF7" wp14:editId="22935BFA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293879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6834ED" w14:textId="77777777" w:rsidR="009C478F" w:rsidRDefault="0030732F" w:rsidP="00DD60AA">
            <w:pPr>
              <w:pStyle w:val="ParagrapheIndent1"/>
              <w:spacing w:after="240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  <w:tr w:rsidR="009C478F" w14:paraId="7BDD303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D7D8918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012B0B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712674A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8FAB68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AFB7AE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6B5576BE" w14:textId="77777777" w:rsidR="009C478F" w:rsidRDefault="0030732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C478F" w:rsidRPr="00DD60AA" w14:paraId="53794EC9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935A8" w14:textId="036BC70B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7EE3A2D" wp14:editId="56FEAE26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4C57C2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CF6C43" w14:textId="77777777" w:rsidR="009C478F" w:rsidRDefault="0030732F" w:rsidP="00DD60AA">
            <w:pPr>
              <w:pStyle w:val="ParagrapheIndent1"/>
              <w:spacing w:after="240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  <w:tr w:rsidR="009C478F" w:rsidRPr="00DD60AA" w14:paraId="384A1483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D04604" w14:textId="77777777" w:rsidR="009C478F" w:rsidRDefault="003073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1AEEDB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7183AFB7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01ADF9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BEEC5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5642F082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F8E981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F22D49A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4EFAA91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1119FE3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2FC08C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08229C2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35459A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BBD68C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333087B3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CCEA05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3A8C97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41CB4B94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D2A7D4" w14:textId="77777777" w:rsidR="009C478F" w:rsidRDefault="003073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D6D00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F1F378C" w14:textId="77777777" w:rsidR="009C478F" w:rsidRDefault="0030732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C478F" w:rsidRPr="00DD60AA" w14:paraId="22DC371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2B3F9" w14:textId="5D2AD244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3A82D9" wp14:editId="6CCF061F">
                  <wp:extent cx="152400" cy="152400"/>
                  <wp:effectExtent l="0" t="0" r="0" b="0"/>
                  <wp:docPr id="13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F478E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C8BBE0" w14:textId="77777777" w:rsidR="009C478F" w:rsidRDefault="0030732F" w:rsidP="00DD60AA">
            <w:pPr>
              <w:pStyle w:val="ParagrapheIndent1"/>
              <w:spacing w:after="240"/>
              <w:jc w:val="both"/>
              <w:rPr>
                <w:color w:val="000000"/>
              </w:rPr>
            </w:pPr>
            <w:r>
              <w:rPr>
                <w:color w:val="000000"/>
              </w:rPr>
              <w:t>engage la société ..................................... sur la base de son offre ;</w:t>
            </w:r>
          </w:p>
        </w:tc>
      </w:tr>
      <w:tr w:rsidR="009C478F" w:rsidRPr="00DD60AA" w14:paraId="0F7C0795" w14:textId="77777777">
        <w:trPr>
          <w:gridAfter w:val="1"/>
          <w:wAfter w:w="20" w:type="dxa"/>
          <w:trHeight w:val="46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99E4E" w14:textId="77777777" w:rsidR="009C478F" w:rsidRDefault="003073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7AFE56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52337F2D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43B868B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A54ACE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20366E91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A2BFFC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ABE9D6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65AB3A74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3C7083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B54881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393C70AC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4EE59D1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6F8936B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5EBB599D" w14:textId="77777777" w:rsidR="009C478F" w:rsidRDefault="009C478F">
      <w:pPr>
        <w:sectPr w:rsidR="009C478F">
          <w:footerReference w:type="default" r:id="rId16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478F" w14:paraId="37F67E5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469C1C9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83C2F7B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1A8D6382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5A9938" w14:textId="77777777" w:rsidR="009C478F" w:rsidRDefault="003073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CB4AE3E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3D2F23AE" w14:textId="77777777" w:rsidR="009C478F" w:rsidRDefault="0030732F">
      <w:pPr>
        <w:spacing w:after="20"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2020"/>
        <w:gridCol w:w="7140"/>
        <w:gridCol w:w="20"/>
      </w:tblGrid>
      <w:tr w:rsidR="009C478F" w14:paraId="4986CBB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789F8E" w14:textId="2BA3312A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4BAA902" wp14:editId="61DB0D89">
                  <wp:extent cx="152400" cy="152400"/>
                  <wp:effectExtent l="0" t="0" r="0" b="0"/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8DE028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gridSpan w:val="3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DD22A5" w14:textId="77777777" w:rsidR="009C478F" w:rsidRDefault="0030732F" w:rsidP="00DD60AA">
            <w:pPr>
              <w:pStyle w:val="ParagrapheIndent1"/>
              <w:spacing w:after="240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  <w:tr w:rsidR="009C478F" w14:paraId="2EC99440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40FE2C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F63B2A6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107FA465" w14:textId="77777777">
        <w:trPr>
          <w:gridAfter w:val="1"/>
          <w:wAfter w:w="20" w:type="dxa"/>
          <w:trHeight w:val="373"/>
        </w:trPr>
        <w:tc>
          <w:tcPr>
            <w:tcW w:w="246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491E2A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16EC9A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0BD25F02" w14:textId="77777777" w:rsidR="009C478F" w:rsidRDefault="0030732F">
      <w:pPr>
        <w:spacing w:after="20" w:line="240" w:lineRule="exact"/>
      </w:pPr>
      <w:r>
        <w:t xml:space="preserve"> </w:t>
      </w:r>
    </w:p>
    <w:p w14:paraId="20937891" w14:textId="77777777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désigné mandataire :</w:t>
      </w:r>
    </w:p>
    <w:p w14:paraId="548505ED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78F" w14:paraId="12E57F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41383B" w14:textId="3BA46307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7F273F6" wp14:editId="22914F85">
                  <wp:extent cx="152400" cy="152400"/>
                  <wp:effectExtent l="0" t="0" r="0" b="0"/>
                  <wp:docPr id="15" name="Imag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16EED2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D4E1C1" w14:textId="77777777" w:rsidR="009C478F" w:rsidRDefault="003073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14:paraId="09596244" w14:textId="77777777" w:rsidR="009C478F" w:rsidRDefault="003073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78F" w14:paraId="5B795B3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1B7B7B" w14:textId="6EF5C460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B579416" wp14:editId="6EC74D84">
                  <wp:extent cx="152400" cy="152400"/>
                  <wp:effectExtent l="0" t="0" r="0" b="0"/>
                  <wp:docPr id="16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5D010A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FDB0ED" w14:textId="77777777" w:rsidR="009C478F" w:rsidRDefault="003073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14:paraId="59AC8AF8" w14:textId="77777777" w:rsidR="009C478F" w:rsidRDefault="003073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78F" w:rsidRPr="00DD60AA" w14:paraId="19B99EA3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C24F5" w14:textId="5BB07094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9D8E33C" wp14:editId="0C52B32D">
                  <wp:extent cx="152400" cy="152400"/>
                  <wp:effectExtent l="0" t="0" r="0" b="0"/>
                  <wp:docPr id="17" name="Imag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02B52E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ED67F2" w14:textId="77777777" w:rsidR="009C478F" w:rsidRDefault="003073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</w:tc>
      </w:tr>
    </w:tbl>
    <w:p w14:paraId="01078007" w14:textId="77777777" w:rsidR="009C478F" w:rsidRPr="00DD60AA" w:rsidRDefault="0030732F">
      <w:pPr>
        <w:spacing w:line="240" w:lineRule="exact"/>
      </w:pPr>
      <w:r w:rsidRPr="00DD60AA"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478F" w:rsidRPr="00DD60AA" w14:paraId="66E84E83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C7317C" w14:textId="77777777" w:rsidR="009C478F" w:rsidRDefault="003073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FC22A94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10227DE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918D88B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384E59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5B25C4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45E5E3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290E173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2E27518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2E30208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D1BC07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57161BD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570757A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578856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4D38D41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637D836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6E4AD0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080E644D" w14:textId="77777777">
        <w:trPr>
          <w:trHeight w:val="46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82C8D75" w14:textId="77777777" w:rsidR="009C478F" w:rsidRDefault="0030732F">
            <w:pPr>
              <w:pStyle w:val="saisieClientHead"/>
              <w:spacing w:line="232" w:lineRule="exact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3B8FF5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B2A9D97" w14:textId="77777777" w:rsidR="009C478F" w:rsidRDefault="0030732F">
      <w:pPr>
        <w:spacing w:after="20" w:line="240" w:lineRule="exact"/>
      </w:pPr>
      <w:r>
        <w:t xml:space="preserve"> </w:t>
      </w:r>
    </w:p>
    <w:p w14:paraId="72BEA572" w14:textId="32870069" w:rsidR="009C478F" w:rsidRDefault="0030732F" w:rsidP="00DD60AA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>, sur la base de l'offre du groupement,</w:t>
      </w:r>
      <w:r w:rsidR="00DD60AA">
        <w:rPr>
          <w:color w:val="000000"/>
        </w:rPr>
        <w:t xml:space="preserve"> </w:t>
      </w:r>
      <w:r>
        <w:rPr>
          <w:color w:val="000000"/>
        </w:rPr>
        <w:t>à exécuter les prestations demandées dans les conditions définies ci-après ;</w:t>
      </w:r>
    </w:p>
    <w:p w14:paraId="002777B7" w14:textId="77777777" w:rsidR="00DD60AA" w:rsidRPr="00DD60AA" w:rsidRDefault="00DD60AA" w:rsidP="00DD60AA"/>
    <w:p w14:paraId="16DE068B" w14:textId="77777777" w:rsidR="009C478F" w:rsidRDefault="0030732F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8 mois à compter de la date limite de réception des offres fixée par le règlement de la consultation.</w:t>
      </w:r>
    </w:p>
    <w:p w14:paraId="5EADCD59" w14:textId="77777777" w:rsidR="009C478F" w:rsidRDefault="0030732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8" w:name="ArtL1_AE-3-A4"/>
      <w:bookmarkStart w:id="9" w:name="_Toc256000002"/>
      <w:bookmarkEnd w:id="8"/>
      <w:r>
        <w:rPr>
          <w:rFonts w:ascii="Trebuchet MS" w:eastAsia="Trebuchet MS" w:hAnsi="Trebuchet MS" w:cs="Trebuchet MS"/>
          <w:color w:val="FFFFFF"/>
          <w:sz w:val="28"/>
        </w:rPr>
        <w:t>3 - Dispositions générales</w:t>
      </w:r>
      <w:bookmarkEnd w:id="9"/>
    </w:p>
    <w:p w14:paraId="4CABBAC7" w14:textId="77777777" w:rsidR="009C478F" w:rsidRPr="00DD60AA" w:rsidRDefault="0030732F">
      <w:pPr>
        <w:spacing w:line="60" w:lineRule="exact"/>
        <w:rPr>
          <w:sz w:val="6"/>
        </w:rPr>
      </w:pPr>
      <w:r w:rsidRPr="00DD60AA">
        <w:t xml:space="preserve"> </w:t>
      </w:r>
    </w:p>
    <w:p w14:paraId="73295043" w14:textId="77777777" w:rsidR="009C478F" w:rsidRDefault="0030732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0" w:name="ArtL2_AE-3-A4.1"/>
      <w:bookmarkStart w:id="11" w:name="_Toc256000003"/>
      <w:bookmarkEnd w:id="10"/>
      <w:r>
        <w:rPr>
          <w:rFonts w:ascii="Trebuchet MS" w:eastAsia="Trebuchet MS" w:hAnsi="Trebuchet MS" w:cs="Trebuchet MS"/>
          <w:i w:val="0"/>
          <w:color w:val="000000"/>
          <w:sz w:val="24"/>
        </w:rPr>
        <w:t>3.1 - Objet</w:t>
      </w:r>
      <w:bookmarkEnd w:id="11"/>
    </w:p>
    <w:p w14:paraId="12F910BB" w14:textId="77777777" w:rsidR="009C478F" w:rsidRDefault="0030732F" w:rsidP="00DD60AA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Le présent Acte d'Engagement concerne :</w:t>
      </w:r>
    </w:p>
    <w:p w14:paraId="7803891B" w14:textId="77777777" w:rsidR="009C478F" w:rsidRPr="00DD60AA" w:rsidRDefault="0030732F">
      <w:pPr>
        <w:pStyle w:val="ParagrapheIndent2"/>
        <w:spacing w:line="232" w:lineRule="exact"/>
        <w:jc w:val="both"/>
        <w:rPr>
          <w:color w:val="0066FF"/>
        </w:rPr>
        <w:sectPr w:rsidR="009C478F" w:rsidRPr="00DD60AA">
          <w:footerReference w:type="default" r:id="rId17"/>
          <w:pgSz w:w="11900" w:h="16840"/>
          <w:pgMar w:top="1140" w:right="1140" w:bottom="1140" w:left="1140" w:header="1140" w:footer="1140" w:gutter="0"/>
          <w:cols w:space="708"/>
        </w:sectPr>
      </w:pPr>
      <w:r w:rsidRPr="00DD60AA">
        <w:rPr>
          <w:color w:val="0066FF"/>
        </w:rPr>
        <w:t>MAINTENANCE TOUS RISQUES DE LAVEURS DESINFECTEURS D'ENDOSCOPES DE MARQUE GETINGE AU PROFIT DU CHU DE BORDEAUX</w:t>
      </w:r>
      <w:r w:rsidRPr="00DD60AA">
        <w:rPr>
          <w:color w:val="0066FF"/>
        </w:rPr>
        <w:cr/>
      </w:r>
    </w:p>
    <w:p w14:paraId="3AAFD356" w14:textId="77777777" w:rsidR="009C478F" w:rsidRDefault="0030732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2" w:name="ArtL2_AE-3-A4.2"/>
      <w:bookmarkStart w:id="13" w:name="_Toc256000004"/>
      <w:bookmarkEnd w:id="12"/>
      <w:r>
        <w:rPr>
          <w:rFonts w:ascii="Trebuchet MS" w:eastAsia="Trebuchet MS" w:hAnsi="Trebuchet MS" w:cs="Trebuchet MS"/>
          <w:i w:val="0"/>
          <w:color w:val="000000"/>
          <w:sz w:val="24"/>
        </w:rPr>
        <w:lastRenderedPageBreak/>
        <w:t>3.2 - Mode de passation</w:t>
      </w:r>
      <w:bookmarkEnd w:id="13"/>
    </w:p>
    <w:p w14:paraId="064B4DE8" w14:textId="77777777" w:rsidR="009C478F" w:rsidRDefault="0030732F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La procédure de passation est : l'appel d'offres ouvert. Elle est soumise aux dispositions des articles L. 2124-2, R. 2124-2 1° et R. 2161-2 à R. 2161-5 du Code de la commande publique.</w:t>
      </w:r>
    </w:p>
    <w:p w14:paraId="11F87196" w14:textId="77777777" w:rsidR="009C478F" w:rsidRDefault="0030732F">
      <w:pPr>
        <w:pStyle w:val="Titre2"/>
        <w:ind w:left="28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14" w:name="ArtL2_AE-3-A4.3"/>
      <w:bookmarkStart w:id="15" w:name="_Toc256000005"/>
      <w:bookmarkEnd w:id="14"/>
      <w:r>
        <w:rPr>
          <w:rFonts w:ascii="Trebuchet MS" w:eastAsia="Trebuchet MS" w:hAnsi="Trebuchet MS" w:cs="Trebuchet MS"/>
          <w:i w:val="0"/>
          <w:color w:val="000000"/>
          <w:sz w:val="24"/>
        </w:rPr>
        <w:t>3.3 - Forme de contrat</w:t>
      </w:r>
      <w:bookmarkEnd w:id="15"/>
    </w:p>
    <w:p w14:paraId="032A32BB" w14:textId="77777777" w:rsidR="009C478F" w:rsidRDefault="0030732F">
      <w:pPr>
        <w:pStyle w:val="ParagrapheIndent2"/>
        <w:spacing w:after="240" w:line="232" w:lineRule="exact"/>
        <w:jc w:val="both"/>
        <w:rPr>
          <w:color w:val="000000"/>
        </w:rPr>
      </w:pPr>
      <w:r>
        <w:rPr>
          <w:color w:val="000000"/>
        </w:rPr>
        <w:t>L'accord-cadre avec maximum est passé en application des articles L2125-1 1°, R. 2162-1 à R. 2162-6, R. 2162-13 et R. 2162-14 du Code de la commande publique. Il fixe les conditions d'exécution des prestations et s'exécute au fur et à mesure de l'émission de bons de commande.</w:t>
      </w:r>
    </w:p>
    <w:p w14:paraId="04E8DBFF" w14:textId="77777777" w:rsidR="009C478F" w:rsidRDefault="0030732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16" w:name="ArtL1_AE-3-A5"/>
      <w:bookmarkStart w:id="17" w:name="_Toc256000006"/>
      <w:bookmarkEnd w:id="16"/>
      <w:r>
        <w:rPr>
          <w:rFonts w:ascii="Trebuchet MS" w:eastAsia="Trebuchet MS" w:hAnsi="Trebuchet MS" w:cs="Trebuchet MS"/>
          <w:color w:val="FFFFFF"/>
          <w:sz w:val="28"/>
        </w:rPr>
        <w:t>4 - Prix</w:t>
      </w:r>
      <w:bookmarkEnd w:id="17"/>
    </w:p>
    <w:p w14:paraId="744C719E" w14:textId="77777777" w:rsidR="009C478F" w:rsidRPr="00DD60AA" w:rsidRDefault="0030732F">
      <w:pPr>
        <w:spacing w:line="60" w:lineRule="exact"/>
        <w:rPr>
          <w:sz w:val="6"/>
        </w:rPr>
      </w:pPr>
      <w:r w:rsidRPr="00DD60AA">
        <w:t xml:space="preserve"> </w:t>
      </w:r>
    </w:p>
    <w:p w14:paraId="0675B26D" w14:textId="02C3B8CF" w:rsidR="00CC3B7F" w:rsidRPr="00CC3B7F" w:rsidRDefault="0030732F" w:rsidP="00CC3B7F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 xml:space="preserve">Les prestations seront rémunérées à la fois par application de prix forfaitaires et par application aux quantités réellement exécutées des prix unitaires fixés </w:t>
      </w:r>
      <w:r w:rsidRPr="009D2F80">
        <w:rPr>
          <w:color w:val="000000"/>
        </w:rPr>
        <w:t>dans le bordereau des prix et le catalogue du fournisseur.</w:t>
      </w:r>
    </w:p>
    <w:p w14:paraId="78DDCCEF" w14:textId="362772FA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montant total des prestations pour la durée de l'accord-cadre est défini</w:t>
      </w:r>
      <w:ins w:id="18" w:author="CASSAGNE Mireille" w:date="2026-01-14T15:52:00Z">
        <w:r w:rsidR="00D94047">
          <w:rPr>
            <w:color w:val="000000"/>
          </w:rPr>
          <w:t xml:space="preserve"> </w:t>
        </w:r>
      </w:ins>
      <w:r>
        <w:rPr>
          <w:color w:val="000000"/>
        </w:rPr>
        <w:t>comme suit :</w:t>
      </w:r>
    </w:p>
    <w:p w14:paraId="700BE801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3000" w:type="dxa"/>
        <w:tblLayout w:type="fixed"/>
        <w:tblLook w:val="04A0" w:firstRow="1" w:lastRow="0" w:firstColumn="1" w:lastColumn="0" w:noHBand="0" w:noVBand="1"/>
      </w:tblPr>
      <w:tblGrid>
        <w:gridCol w:w="1000"/>
        <w:gridCol w:w="2600"/>
      </w:tblGrid>
      <w:tr w:rsidR="009C478F" w14:paraId="2B653706" w14:textId="77777777">
        <w:trPr>
          <w:trHeight w:val="292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05FE2" w14:textId="4A925685" w:rsidR="009C478F" w:rsidRPr="00CC3B7F" w:rsidRDefault="0030732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C3B7F">
              <w:rPr>
                <w:rFonts w:ascii="Trebuchet MS" w:eastAsia="Trebuchet MS" w:hAnsi="Trebuchet MS" w:cs="Trebuchet MS"/>
                <w:color w:val="000000"/>
                <w:sz w:val="20"/>
              </w:rPr>
              <w:t>Période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FB1BC5" w14:textId="125A8831" w:rsidR="009C478F" w:rsidRDefault="0030732F">
            <w:pPr>
              <w:spacing w:before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Maximum</w:t>
            </w:r>
            <w:ins w:id="19" w:author="CASSAGNE Mireille" w:date="2026-01-14T15:52:00Z">
              <w:r w:rsidR="00D94047">
                <w:rPr>
                  <w:rFonts w:ascii="Trebuchet MS" w:eastAsia="Trebuchet MS" w:hAnsi="Trebuchet MS" w:cs="Trebuchet MS"/>
                  <w:color w:val="000000"/>
                  <w:sz w:val="20"/>
                </w:rPr>
                <w:t xml:space="preserve"> </w:t>
              </w:r>
            </w:ins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HT</w:t>
            </w:r>
          </w:p>
        </w:tc>
      </w:tr>
      <w:tr w:rsidR="009C478F" w14:paraId="64C3623D" w14:textId="77777777" w:rsidTr="00DD60AA">
        <w:trPr>
          <w:trHeight w:val="346"/>
        </w:trPr>
        <w:tc>
          <w:tcPr>
            <w:tcW w:w="1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BC909" w14:textId="77777777" w:rsidR="009C478F" w:rsidRPr="00CC3B7F" w:rsidRDefault="0030732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CC3B7F">
              <w:rPr>
                <w:rFonts w:ascii="Trebuchet MS" w:eastAsia="Trebuchet MS" w:hAnsi="Trebuchet MS" w:cs="Trebuchet MS"/>
                <w:color w:val="000000"/>
                <w:sz w:val="20"/>
              </w:rPr>
              <w:t>Total</w:t>
            </w:r>
          </w:p>
        </w:tc>
        <w:tc>
          <w:tcPr>
            <w:tcW w:w="2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BC5987" w14:textId="4189AE4F" w:rsidR="009C478F" w:rsidRDefault="00115FA3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ins w:id="20" w:author="TREZENEM Gladys" w:date="2026-01-15T14:21:00Z">
              <w:del w:id="21" w:author="CASSAGNE Mireille" w:date="2026-01-22T16:57:00Z">
                <w:r w:rsidDel="002E01E4">
                  <w:rPr>
                    <w:rFonts w:ascii="Trebuchet MS" w:eastAsia="Trebuchet MS" w:hAnsi="Trebuchet MS" w:cs="Trebuchet MS"/>
                    <w:color w:val="000000"/>
                    <w:sz w:val="20"/>
                  </w:rPr>
                  <w:delText>40</w:delText>
                </w:r>
              </w:del>
            </w:ins>
            <w:del w:id="22" w:author="CASSAGNE Mireille" w:date="2026-01-22T16:57:00Z">
              <w:r w:rsidR="0030732F" w:rsidDel="002E01E4">
                <w:rPr>
                  <w:rFonts w:ascii="Trebuchet MS" w:eastAsia="Trebuchet MS" w:hAnsi="Trebuchet MS" w:cs="Trebuchet MS"/>
                  <w:color w:val="000000"/>
                  <w:sz w:val="20"/>
                </w:rPr>
                <w:delText>280</w:delText>
              </w:r>
            </w:del>
            <w:ins w:id="23" w:author="CASSAGNE Mireille" w:date="2026-01-22T16:57:00Z">
              <w:r w:rsidR="002E01E4">
                <w:rPr>
                  <w:rFonts w:ascii="Trebuchet MS" w:eastAsia="Trebuchet MS" w:hAnsi="Trebuchet MS" w:cs="Trebuchet MS"/>
                  <w:color w:val="000000"/>
                  <w:sz w:val="20"/>
                </w:rPr>
                <w:t>500</w:t>
              </w:r>
            </w:ins>
            <w:r w:rsidR="0030732F">
              <w:rPr>
                <w:rFonts w:ascii="Trebuchet MS" w:eastAsia="Trebuchet MS" w:hAnsi="Trebuchet MS" w:cs="Trebuchet MS"/>
                <w:color w:val="000000"/>
                <w:sz w:val="20"/>
              </w:rPr>
              <w:t> 000,00 €</w:t>
            </w:r>
          </w:p>
        </w:tc>
      </w:tr>
    </w:tbl>
    <w:p w14:paraId="6028079F" w14:textId="38FA611B" w:rsidR="00CD53A6" w:rsidDel="00042208" w:rsidRDefault="00CD53A6" w:rsidP="00CD53A6">
      <w:pPr>
        <w:spacing w:after="120" w:line="240" w:lineRule="exact"/>
        <w:rPr>
          <w:ins w:id="24" w:author="TREZENEM Gladys" w:date="2026-01-15T16:23:00Z"/>
          <w:del w:id="25" w:author="CASSAGNE Mireille" w:date="2026-01-22T16:57:00Z"/>
          <w:rFonts w:ascii="Trebuchet MS" w:eastAsia="Trebuchet MS" w:hAnsi="Trebuchet MS" w:cs="Trebuchet MS"/>
          <w:color w:val="000000"/>
          <w:sz w:val="20"/>
        </w:rPr>
      </w:pPr>
    </w:p>
    <w:p w14:paraId="68DE7BF0" w14:textId="77777777" w:rsidR="00042208" w:rsidRDefault="00042208">
      <w:pPr>
        <w:spacing w:after="120" w:line="240" w:lineRule="exact"/>
        <w:rPr>
          <w:ins w:id="26" w:author="CASSAGNE Mireille" w:date="2026-01-22T16:57:00Z"/>
          <w:rFonts w:ascii="Trebuchet MS" w:eastAsia="Trebuchet MS" w:hAnsi="Trebuchet MS" w:cs="Trebuchet MS"/>
          <w:color w:val="000000"/>
          <w:sz w:val="20"/>
        </w:rPr>
      </w:pPr>
    </w:p>
    <w:p w14:paraId="4EE777EA" w14:textId="786C2BF0" w:rsidR="00CD53A6" w:rsidRDefault="00CD53A6">
      <w:pPr>
        <w:spacing w:after="120" w:line="240" w:lineRule="exact"/>
        <w:rPr>
          <w:ins w:id="27" w:author="TREZENEM Gladys" w:date="2026-01-15T16:23:00Z"/>
          <w:rFonts w:ascii="Trebuchet MS" w:eastAsia="Trebuchet MS" w:hAnsi="Trebuchet MS" w:cs="Trebuchet MS"/>
          <w:color w:val="000000"/>
          <w:sz w:val="20"/>
        </w:rPr>
        <w:pPrChange w:id="28" w:author="TREZENEM Gladys" w:date="2026-01-15T16:24:00Z">
          <w:pPr>
            <w:spacing w:before="40"/>
            <w:ind w:right="520"/>
          </w:pPr>
        </w:pPrChange>
      </w:pPr>
      <w:ins w:id="29" w:author="TREZENEM Gladys" w:date="2026-01-15T16:23:00Z">
        <w:r w:rsidRPr="00260F17">
          <w:rPr>
            <w:rFonts w:ascii="Trebuchet MS" w:eastAsia="Trebuchet MS" w:hAnsi="Trebuchet MS" w:cs="Trebuchet MS"/>
            <w:color w:val="000000"/>
            <w:sz w:val="20"/>
          </w:rPr>
          <w:t xml:space="preserve">Pour les prestations supplémentaires éventuelles </w:t>
        </w:r>
        <w:r>
          <w:rPr>
            <w:rFonts w:ascii="Trebuchet MS" w:eastAsia="Trebuchet MS" w:hAnsi="Trebuchet MS" w:cs="Trebuchet MS"/>
            <w:color w:val="000000"/>
            <w:sz w:val="20"/>
          </w:rPr>
          <w:t>facultatives</w:t>
        </w:r>
      </w:ins>
    </w:p>
    <w:tbl>
      <w:tblPr>
        <w:tblW w:w="9498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10"/>
        <w:gridCol w:w="8588"/>
      </w:tblGrid>
      <w:tr w:rsidR="00CD53A6" w:rsidRPr="00B77AF8" w14:paraId="27937249" w14:textId="77777777" w:rsidTr="001371E4">
        <w:trPr>
          <w:trHeight w:val="292"/>
          <w:ins w:id="30" w:author="TREZENEM Gladys" w:date="2026-01-15T16:23:00Z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F02267" w14:textId="77777777" w:rsidR="00CD53A6" w:rsidRPr="00D07286" w:rsidRDefault="00CD53A6" w:rsidP="001371E4">
            <w:pPr>
              <w:spacing w:before="40"/>
              <w:jc w:val="center"/>
              <w:rPr>
                <w:ins w:id="31" w:author="TREZENEM Gladys" w:date="2026-01-15T16:23:00Z"/>
                <w:rFonts w:ascii="Trebuchet MS" w:eastAsia="Trebuchet MS" w:hAnsi="Trebuchet MS" w:cs="Trebuchet MS"/>
                <w:color w:val="000000"/>
                <w:sz w:val="20"/>
              </w:rPr>
            </w:pPr>
            <w:ins w:id="32" w:author="TREZENEM Gladys" w:date="2026-01-15T16:23:00Z">
              <w:r w:rsidRPr="00D07286">
                <w:rPr>
                  <w:rFonts w:ascii="Trebuchet MS" w:eastAsia="Trebuchet MS" w:hAnsi="Trebuchet MS" w:cs="Trebuchet MS"/>
                  <w:color w:val="000000"/>
                  <w:sz w:val="20"/>
                </w:rPr>
                <w:t>Code</w:t>
              </w:r>
            </w:ins>
          </w:p>
        </w:tc>
        <w:tc>
          <w:tcPr>
            <w:tcW w:w="8588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8D74" w14:textId="77777777" w:rsidR="00CD53A6" w:rsidRPr="00D07286" w:rsidRDefault="00CD53A6" w:rsidP="001371E4">
            <w:pPr>
              <w:spacing w:before="40"/>
              <w:jc w:val="center"/>
              <w:rPr>
                <w:ins w:id="33" w:author="TREZENEM Gladys" w:date="2026-01-15T16:23:00Z"/>
                <w:rFonts w:ascii="Trebuchet MS" w:eastAsia="Trebuchet MS" w:hAnsi="Trebuchet MS" w:cs="Trebuchet MS"/>
                <w:color w:val="000000"/>
                <w:sz w:val="20"/>
              </w:rPr>
            </w:pPr>
            <w:ins w:id="34" w:author="TREZENEM Gladys" w:date="2026-01-15T16:23:00Z">
              <w:r w:rsidRPr="00D07286">
                <w:rPr>
                  <w:rFonts w:ascii="Trebuchet MS" w:eastAsia="Trebuchet MS" w:hAnsi="Trebuchet MS" w:cs="Trebuchet MS"/>
                  <w:color w:val="000000"/>
                  <w:sz w:val="20"/>
                </w:rPr>
                <w:t>Libell</w:t>
              </w:r>
              <w:r>
                <w:rPr>
                  <w:rFonts w:ascii="Trebuchet MS" w:eastAsia="Trebuchet MS" w:hAnsi="Trebuchet MS" w:cs="Trebuchet MS"/>
                  <w:color w:val="000000"/>
                  <w:sz w:val="20"/>
                </w:rPr>
                <w:t>é</w:t>
              </w:r>
            </w:ins>
          </w:p>
        </w:tc>
      </w:tr>
      <w:tr w:rsidR="00CD53A6" w:rsidRPr="00075BB4" w14:paraId="07985535" w14:textId="77777777" w:rsidTr="001371E4">
        <w:trPr>
          <w:trHeight w:val="766"/>
          <w:ins w:id="35" w:author="TREZENEM Gladys" w:date="2026-01-15T16:23:00Z"/>
        </w:trPr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941782" w14:textId="77777777" w:rsidR="00CD53A6" w:rsidRPr="00B77AF8" w:rsidRDefault="00CD53A6" w:rsidP="001371E4">
            <w:pPr>
              <w:spacing w:before="240" w:line="232" w:lineRule="exact"/>
              <w:jc w:val="center"/>
              <w:rPr>
                <w:ins w:id="36" w:author="TREZENEM Gladys" w:date="2026-01-15T16:23:00Z"/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ins w:id="37" w:author="TREZENEM Gladys" w:date="2026-01-15T16:23:00Z">
              <w:r w:rsidRPr="002B0FCB">
                <w:rPr>
                  <w:rFonts w:ascii="Trebuchet MS" w:eastAsia="Trebuchet MS" w:hAnsi="Trebuchet MS" w:cs="Trebuchet MS"/>
                  <w:color w:val="000000"/>
                  <w:sz w:val="20"/>
                </w:rPr>
                <w:t>PSEF1</w:t>
              </w:r>
            </w:ins>
          </w:p>
        </w:tc>
        <w:tc>
          <w:tcPr>
            <w:tcW w:w="8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56D0E2" w14:textId="4FA307DB" w:rsidR="00CD53A6" w:rsidRPr="002B0FCB" w:rsidRDefault="00CD53A6" w:rsidP="001371E4">
            <w:pPr>
              <w:spacing w:before="240" w:line="232" w:lineRule="exact"/>
              <w:ind w:left="226"/>
              <w:rPr>
                <w:ins w:id="38" w:author="TREZENEM Gladys" w:date="2026-01-15T16:23:00Z"/>
                <w:rFonts w:ascii="Trebuchet MS" w:eastAsia="Trebuchet MS" w:hAnsi="Trebuchet MS" w:cs="Trebuchet MS"/>
                <w:color w:val="000000"/>
                <w:sz w:val="20"/>
              </w:rPr>
            </w:pPr>
            <w:ins w:id="39" w:author="TREZENEM Gladys" w:date="2026-01-15T16:23:00Z">
              <w:r w:rsidRPr="00F533CD">
                <w:rPr>
                  <w:rFonts w:ascii="Trebuchet MS" w:eastAsia="Trebuchet MS" w:hAnsi="Trebuchet MS" w:cs="Trebuchet MS"/>
                  <w:color w:val="000000"/>
                  <w:sz w:val="20"/>
                </w:rPr>
                <w:t xml:space="preserve">Formation </w:t>
              </w:r>
            </w:ins>
            <w:ins w:id="40" w:author="TREZENEM Gladys" w:date="2026-01-20T09:45:00Z">
              <w:r w:rsidR="004B638F">
                <w:rPr>
                  <w:rFonts w:ascii="Trebuchet MS" w:eastAsia="Trebuchet MS" w:hAnsi="Trebuchet MS" w:cs="Trebuchet MS"/>
                  <w:color w:val="000000"/>
                  <w:sz w:val="20"/>
                </w:rPr>
                <w:t xml:space="preserve">de </w:t>
              </w:r>
            </w:ins>
            <w:ins w:id="41" w:author="TREZENEM Gladys" w:date="2026-01-15T16:23:00Z">
              <w:r w:rsidRPr="00F533CD">
                <w:rPr>
                  <w:rFonts w:ascii="Trebuchet MS" w:eastAsia="Trebuchet MS" w:hAnsi="Trebuchet MS" w:cs="Trebuchet MS"/>
                  <w:color w:val="000000"/>
                  <w:sz w:val="20"/>
                </w:rPr>
                <w:t xml:space="preserve">techniciens biomédicaux </w:t>
              </w:r>
            </w:ins>
            <w:ins w:id="42" w:author="TREZENEM Gladys" w:date="2026-01-20T09:45:00Z">
              <w:r w:rsidR="004B638F">
                <w:rPr>
                  <w:rFonts w:ascii="Trebuchet MS" w:eastAsia="Trebuchet MS" w:hAnsi="Trebuchet MS" w:cs="Trebuchet MS"/>
                  <w:color w:val="000000"/>
                  <w:sz w:val="20"/>
                </w:rPr>
                <w:t xml:space="preserve">en </w:t>
              </w:r>
            </w:ins>
            <w:ins w:id="43" w:author="TREZENEM Gladys" w:date="2026-01-15T16:27:00Z">
              <w:r>
                <w:rPr>
                  <w:rFonts w:ascii="Trebuchet MS" w:eastAsia="Trebuchet MS" w:hAnsi="Trebuchet MS" w:cs="Trebuchet MS"/>
                  <w:color w:val="000000"/>
                  <w:sz w:val="20"/>
                </w:rPr>
                <w:t>maintenance</w:t>
              </w:r>
            </w:ins>
            <w:ins w:id="44" w:author="TREZENEM Gladys" w:date="2026-01-15T16:28:00Z">
              <w:r>
                <w:rPr>
                  <w:rFonts w:ascii="Trebuchet MS" w:eastAsia="Trebuchet MS" w:hAnsi="Trebuchet MS" w:cs="Trebuchet MS"/>
                  <w:color w:val="000000"/>
                  <w:sz w:val="20"/>
                </w:rPr>
                <w:t xml:space="preserve"> corrective </w:t>
              </w:r>
            </w:ins>
            <w:ins w:id="45" w:author="TREZENEM Gladys" w:date="2026-01-15T16:23:00Z">
              <w:r w:rsidRPr="00F533CD">
                <w:rPr>
                  <w:rFonts w:ascii="Trebuchet MS" w:eastAsia="Trebuchet MS" w:hAnsi="Trebuchet MS" w:cs="Trebuchet MS"/>
                  <w:color w:val="000000"/>
                  <w:sz w:val="20"/>
                </w:rPr>
                <w:t xml:space="preserve">de niveau </w:t>
              </w:r>
            </w:ins>
            <w:ins w:id="46" w:author="TREZENEM Gladys" w:date="2026-01-20T09:45:00Z">
              <w:r w:rsidR="004B638F">
                <w:rPr>
                  <w:rFonts w:ascii="Trebuchet MS" w:eastAsia="Trebuchet MS" w:hAnsi="Trebuchet MS" w:cs="Trebuchet MS"/>
                  <w:color w:val="000000"/>
                  <w:sz w:val="20"/>
                </w:rPr>
                <w:t>3</w:t>
              </w:r>
            </w:ins>
          </w:p>
        </w:tc>
      </w:tr>
    </w:tbl>
    <w:p w14:paraId="369CA1F7" w14:textId="42A6B115" w:rsidR="009C478F" w:rsidDel="00CD53A6" w:rsidRDefault="0030732F">
      <w:pPr>
        <w:spacing w:line="240" w:lineRule="exact"/>
        <w:rPr>
          <w:del w:id="47" w:author="TREZENEM Gladys" w:date="2026-01-15T16:28:00Z"/>
        </w:rPr>
        <w:pPrChange w:id="48" w:author="TREZENEM Gladys" w:date="2026-01-15T16:28:00Z">
          <w:pPr>
            <w:spacing w:after="220" w:line="240" w:lineRule="exact"/>
          </w:pPr>
        </w:pPrChange>
      </w:pPr>
      <w:del w:id="49" w:author="TREZENEM Gladys" w:date="2026-01-15T16:24:00Z">
        <w:r w:rsidDel="00CD53A6">
          <w:delText xml:space="preserve"> </w:delText>
        </w:r>
      </w:del>
    </w:p>
    <w:p w14:paraId="31FE5879" w14:textId="7A2D55AA" w:rsidR="009C478F" w:rsidRDefault="0030732F">
      <w:pPr>
        <w:spacing w:line="240" w:lineRule="exact"/>
        <w:rPr>
          <w:rFonts w:ascii="Trebuchet MS" w:eastAsia="Trebuchet MS" w:hAnsi="Trebuchet MS" w:cs="Trebuchet MS"/>
          <w:color w:val="FFFFFF"/>
          <w:sz w:val="28"/>
        </w:rPr>
        <w:pPrChange w:id="50" w:author="TREZENEM Gladys" w:date="2026-01-15T16:28:00Z">
          <w:pPr>
            <w:pStyle w:val="Titre1"/>
            <w:shd w:val="clear" w:color="FD2456" w:fill="FD2456"/>
          </w:pPr>
        </w:pPrChange>
      </w:pPr>
      <w:bookmarkStart w:id="51" w:name="ArtL1_AE-3-A7"/>
      <w:bookmarkStart w:id="52" w:name="_Toc256000007"/>
      <w:bookmarkEnd w:id="51"/>
      <w:del w:id="53" w:author="TREZENEM Gladys" w:date="2026-01-15T16:28:00Z">
        <w:r w:rsidDel="00CD53A6">
          <w:rPr>
            <w:rFonts w:ascii="Trebuchet MS" w:eastAsia="Trebuchet MS" w:hAnsi="Trebuchet MS" w:cs="Trebuchet MS"/>
            <w:color w:val="FFFFFF"/>
            <w:sz w:val="28"/>
          </w:rPr>
          <w:delText>5 - Durée de l'acco</w:delText>
        </w:r>
      </w:del>
      <w:r>
        <w:rPr>
          <w:rFonts w:ascii="Trebuchet MS" w:eastAsia="Trebuchet MS" w:hAnsi="Trebuchet MS" w:cs="Trebuchet MS"/>
          <w:color w:val="FFFFFF"/>
          <w:sz w:val="28"/>
        </w:rPr>
        <w:t>rd-cadre</w:t>
      </w:r>
      <w:bookmarkEnd w:id="52"/>
    </w:p>
    <w:p w14:paraId="0594E856" w14:textId="77777777" w:rsidR="009C478F" w:rsidRDefault="0030732F">
      <w:pPr>
        <w:spacing w:line="60" w:lineRule="exact"/>
        <w:rPr>
          <w:sz w:val="6"/>
        </w:rPr>
      </w:pPr>
      <w:r>
        <w:t xml:space="preserve"> </w:t>
      </w:r>
    </w:p>
    <w:p w14:paraId="3CA1DE92" w14:textId="31D681FF" w:rsidR="009C478F" w:rsidRDefault="0030732F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La durée de l'accord-cadre et le délai d'exécution des commandes ainsi que tout autre élément indispensable à leur exécution sont fixés dans les conditions du CCP.</w:t>
      </w:r>
    </w:p>
    <w:p w14:paraId="28E44AC7" w14:textId="77777777" w:rsidR="009C478F" w:rsidRDefault="0030732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54" w:name="ArtL1_AE-3-A8"/>
      <w:bookmarkStart w:id="55" w:name="_Toc256000008"/>
      <w:bookmarkEnd w:id="54"/>
      <w:r>
        <w:rPr>
          <w:rFonts w:ascii="Trebuchet MS" w:eastAsia="Trebuchet MS" w:hAnsi="Trebuchet MS" w:cs="Trebuchet MS"/>
          <w:color w:val="FFFFFF"/>
          <w:sz w:val="28"/>
        </w:rPr>
        <w:t>6 - Paiement</w:t>
      </w:r>
      <w:bookmarkEnd w:id="55"/>
    </w:p>
    <w:p w14:paraId="59156F8F" w14:textId="77777777" w:rsidR="009C478F" w:rsidRPr="00DD60AA" w:rsidRDefault="0030732F">
      <w:pPr>
        <w:spacing w:line="60" w:lineRule="exact"/>
        <w:rPr>
          <w:sz w:val="6"/>
        </w:rPr>
      </w:pPr>
      <w:r w:rsidRPr="00DD60AA">
        <w:t xml:space="preserve"> </w:t>
      </w:r>
    </w:p>
    <w:p w14:paraId="2665B4CA" w14:textId="77777777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26D57C2E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478F" w14:paraId="04D2E0A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709BF89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C05C7E7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34D66E1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014AB3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9B7B50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0F93B0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49A9B8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00B104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62CE1AA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EC09F3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46739E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6C83DF4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E2A4D0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CD96EFD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6B79B1C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19EBA2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F715FEB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0F28C46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6A71A5B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AAEBE7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7B9E3BB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0361D6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CD0DFB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35417B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06593AE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3DF36AD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C1C0D54" w14:textId="77777777" w:rsidR="009C478F" w:rsidRDefault="0030732F">
      <w:pPr>
        <w:spacing w:line="20" w:lineRule="exact"/>
        <w:rPr>
          <w:sz w:val="2"/>
        </w:rPr>
      </w:pPr>
      <w: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478F" w14:paraId="0F5204A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B381F8A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lastRenderedPageBreak/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31ECAAC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48075D25" w14:textId="77777777" w:rsidR="009C478F" w:rsidRDefault="009C478F">
      <w:pPr>
        <w:rPr>
          <w:ins w:id="56" w:author="TREZENEM Gladys" w:date="2026-01-15T16:29:00Z"/>
        </w:rPr>
      </w:pPr>
    </w:p>
    <w:p w14:paraId="588917D0" w14:textId="6E12E988" w:rsidR="005461CB" w:rsidDel="005461CB" w:rsidRDefault="005461CB">
      <w:pPr>
        <w:rPr>
          <w:del w:id="57" w:author="TREZENEM Gladys" w:date="2026-01-15T16:29:00Z"/>
        </w:rPr>
        <w:sectPr w:rsidR="005461CB" w:rsidDel="005461CB">
          <w:footerReference w:type="default" r:id="rId18"/>
          <w:pgSz w:w="11900" w:h="16840"/>
          <w:pgMar w:top="1140" w:right="1140" w:bottom="1140" w:left="1140" w:header="1140" w:footer="1140" w:gutter="0"/>
          <w:cols w:space="708"/>
        </w:sect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9C478F" w14:paraId="2A91ADE6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E6379A8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93ED581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75C7EBD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C929F2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D5AF725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73008EC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1AF165C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F98218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6C87D1D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7738EF6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4065A2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38223C7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8A04B7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E3B1A1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1294D2D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47665F1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3197AF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4903692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26959C5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EA5C856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  <w:tr w:rsidR="009C478F" w14:paraId="689E87F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2E4E152" w14:textId="77777777" w:rsidR="009C478F" w:rsidRDefault="0030732F">
            <w:pPr>
              <w:pStyle w:val="saisieClientHead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  <w:r>
              <w:rPr>
                <w:rFonts w:ascii="Trebuchet MS" w:eastAsia="Trebuchet MS" w:hAnsi="Trebuchet MS" w:cs="Trebuchet MS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A4C175" w14:textId="77777777" w:rsidR="009C478F" w:rsidRDefault="009C478F">
            <w:pPr>
              <w:pStyle w:val="saisieClientCel"/>
              <w:rPr>
                <w:rFonts w:ascii="Trebuchet MS" w:eastAsia="Trebuchet MS" w:hAnsi="Trebuchet MS" w:cs="Trebuchet MS"/>
                <w:color w:val="000000"/>
                <w:lang w:val="fr-FR"/>
              </w:rPr>
            </w:pPr>
          </w:p>
        </w:tc>
      </w:tr>
    </w:tbl>
    <w:p w14:paraId="24D2B5C5" w14:textId="77777777" w:rsidR="009C478F" w:rsidRDefault="0030732F">
      <w:pPr>
        <w:spacing w:after="20" w:line="240" w:lineRule="exact"/>
      </w:pPr>
      <w:r>
        <w:t xml:space="preserve"> </w:t>
      </w:r>
    </w:p>
    <w:p w14:paraId="42941265" w14:textId="77777777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:</w:t>
      </w:r>
    </w:p>
    <w:p w14:paraId="45927FA3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78F" w:rsidRPr="00DD60AA" w14:paraId="544775C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76CFA" w14:textId="68C565A0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0926D6E" wp14:editId="7908FC56">
                  <wp:extent cx="152400" cy="152400"/>
                  <wp:effectExtent l="0" t="0" r="0" b="0"/>
                  <wp:docPr id="18" name="Imag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C87B8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F499A" w14:textId="77777777" w:rsidR="009C478F" w:rsidRDefault="003073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un compte unique ouvert au nom du mandataire ;</w:t>
            </w:r>
          </w:p>
        </w:tc>
      </w:tr>
    </w:tbl>
    <w:p w14:paraId="547E5584" w14:textId="77777777" w:rsidR="009C478F" w:rsidRPr="00DD60AA" w:rsidRDefault="0030732F">
      <w:pPr>
        <w:spacing w:line="240" w:lineRule="exact"/>
      </w:pPr>
      <w:r w:rsidRPr="00DD60AA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78F" w:rsidRPr="00DD60AA" w14:paraId="3965495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39D52" w14:textId="6F399815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3C7CFFBC" wp14:editId="271F1A1D">
                  <wp:extent cx="152400" cy="152400"/>
                  <wp:effectExtent l="0" t="0" r="0" b="0"/>
                  <wp:docPr id="19" name="Imag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D709A3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998A8E" w14:textId="77777777" w:rsidR="009C478F" w:rsidRDefault="0030732F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9C478F" w:rsidRPr="00DD60AA" w14:paraId="21E3ABD7" w14:textId="77777777">
        <w:trPr>
          <w:trHeight w:val="184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BB940D" w14:textId="77777777" w:rsidR="009C478F" w:rsidRPr="00DD60AA" w:rsidRDefault="009C478F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BA3D2" w14:textId="77777777" w:rsidR="009C478F" w:rsidRPr="00DD60AA" w:rsidRDefault="009C478F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874BF" w14:textId="77777777" w:rsidR="009C478F" w:rsidRPr="00DD60AA" w:rsidRDefault="009C478F"/>
        </w:tc>
      </w:tr>
    </w:tbl>
    <w:p w14:paraId="36441286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p w14:paraId="6C877A17" w14:textId="77777777" w:rsidR="009C478F" w:rsidRDefault="0030732F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</w:t>
      </w:r>
      <w:proofErr w:type="gramStart"/>
      <w:r>
        <w:rPr>
          <w:b/>
          <w:color w:val="000000"/>
        </w:rPr>
        <w:t xml:space="preserve"> :</w:t>
      </w:r>
      <w:r>
        <w:rPr>
          <w:color w:val="000000"/>
        </w:rPr>
        <w:t>Si</w:t>
      </w:r>
      <w:proofErr w:type="gramEnd"/>
      <w:r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14:paraId="2463B546" w14:textId="77777777" w:rsidR="009C478F" w:rsidRDefault="0030732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58" w:name="ArtL1_AE-3-A9"/>
      <w:bookmarkStart w:id="59" w:name="_Toc256000009"/>
      <w:bookmarkEnd w:id="58"/>
      <w:r>
        <w:rPr>
          <w:rFonts w:ascii="Trebuchet MS" w:eastAsia="Trebuchet MS" w:hAnsi="Trebuchet MS" w:cs="Trebuchet MS"/>
          <w:color w:val="FFFFFF"/>
          <w:sz w:val="28"/>
        </w:rPr>
        <w:t>7 - Avance</w:t>
      </w:r>
      <w:bookmarkEnd w:id="59"/>
    </w:p>
    <w:p w14:paraId="202E0E15" w14:textId="77777777" w:rsidR="009C478F" w:rsidRPr="00DD60AA" w:rsidRDefault="0030732F">
      <w:pPr>
        <w:spacing w:line="60" w:lineRule="exact"/>
        <w:rPr>
          <w:sz w:val="6"/>
        </w:rPr>
      </w:pPr>
      <w:r w:rsidRPr="00DD60AA">
        <w:t xml:space="preserve"> </w:t>
      </w:r>
    </w:p>
    <w:p w14:paraId="21DEF254" w14:textId="77777777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14:paraId="01034AEC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78F" w14:paraId="7A9BEDE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5E015E" w14:textId="29F61C1F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26BA2FE" wp14:editId="429D5C98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777DA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6D993A" w14:textId="77777777" w:rsidR="009C478F" w:rsidRDefault="003073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14:paraId="4B03B594" w14:textId="77777777" w:rsidR="009C478F" w:rsidRDefault="003073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9C478F" w14:paraId="418E995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59BAD1" w14:textId="57E57D28" w:rsidR="009C478F" w:rsidRDefault="00937058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1658BFFF" wp14:editId="76B9FB2A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60CBC7" w14:textId="77777777" w:rsidR="009C478F" w:rsidRDefault="009C478F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661B0" w14:textId="77777777" w:rsidR="009C478F" w:rsidRDefault="0030732F" w:rsidP="0030732F">
            <w:pPr>
              <w:pStyle w:val="ParagrapheIndent1"/>
              <w:spacing w:after="240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</w:tc>
      </w:tr>
    </w:tbl>
    <w:p w14:paraId="169CA659" w14:textId="77777777" w:rsidR="009C478F" w:rsidRDefault="0030732F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14:paraId="12A669B8" w14:textId="77777777" w:rsidR="009C478F" w:rsidRDefault="0030732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60" w:name="ArtL1_AE-3-A11"/>
      <w:bookmarkStart w:id="61" w:name="_Toc256000010"/>
      <w:bookmarkEnd w:id="60"/>
      <w:r>
        <w:rPr>
          <w:rFonts w:ascii="Trebuchet MS" w:eastAsia="Trebuchet MS" w:hAnsi="Trebuchet MS" w:cs="Trebuchet MS"/>
          <w:color w:val="FFFFFF"/>
          <w:sz w:val="28"/>
        </w:rPr>
        <w:t>8 - Nomenclature(s)</w:t>
      </w:r>
      <w:bookmarkEnd w:id="61"/>
    </w:p>
    <w:p w14:paraId="153272F7" w14:textId="77777777" w:rsidR="009C478F" w:rsidRPr="00DD60AA" w:rsidRDefault="0030732F">
      <w:pPr>
        <w:spacing w:line="60" w:lineRule="exact"/>
        <w:rPr>
          <w:sz w:val="6"/>
        </w:rPr>
      </w:pPr>
      <w:r w:rsidRPr="00DD60AA">
        <w:t xml:space="preserve"> </w:t>
      </w:r>
    </w:p>
    <w:p w14:paraId="4B712D45" w14:textId="77777777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14:paraId="4FE28B1B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9C478F" w14:paraId="2054306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F58E2" w14:textId="77777777" w:rsidR="009C478F" w:rsidRDefault="0030732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1BA48" w14:textId="77777777" w:rsidR="009C478F" w:rsidRDefault="0030732F">
            <w:pPr>
              <w:spacing w:before="140" w:after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Description</w:t>
            </w:r>
          </w:p>
        </w:tc>
      </w:tr>
      <w:tr w:rsidR="009C478F" w:rsidRPr="00DD60AA" w14:paraId="3FD30260" w14:textId="77777777">
        <w:trPr>
          <w:trHeight w:val="346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D0B302" w14:textId="77777777" w:rsidR="009C478F" w:rsidRDefault="0030732F">
            <w:pPr>
              <w:spacing w:before="6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50421200-4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9702F4A" w14:textId="77777777" w:rsidR="009C478F" w:rsidRDefault="0030732F">
            <w:pPr>
              <w:spacing w:before="60" w:after="40"/>
              <w:ind w:left="40" w:right="4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Services de réparation et d'entretien de matériel de radiologie</w:t>
            </w:r>
          </w:p>
        </w:tc>
      </w:tr>
    </w:tbl>
    <w:p w14:paraId="1D0EE436" w14:textId="77777777" w:rsidR="009C478F" w:rsidRPr="00DD60AA" w:rsidRDefault="009C478F">
      <w:pPr>
        <w:sectPr w:rsidR="009C478F" w:rsidRPr="00DD60AA">
          <w:footerReference w:type="default" r:id="rId19"/>
          <w:pgSz w:w="11900" w:h="16840"/>
          <w:pgMar w:top="1140" w:right="1140" w:bottom="1140" w:left="1140" w:header="1140" w:footer="1140" w:gutter="0"/>
          <w:cols w:space="708"/>
        </w:sectPr>
      </w:pPr>
    </w:p>
    <w:p w14:paraId="5F559C18" w14:textId="77777777" w:rsidR="009C478F" w:rsidRDefault="0030732F">
      <w:pPr>
        <w:pStyle w:val="Titre1"/>
        <w:shd w:val="clear" w:color="FD2456" w:fill="FD2456"/>
        <w:rPr>
          <w:rFonts w:ascii="Trebuchet MS" w:eastAsia="Trebuchet MS" w:hAnsi="Trebuchet MS" w:cs="Trebuchet MS"/>
          <w:color w:val="FFFFFF"/>
          <w:sz w:val="28"/>
        </w:rPr>
      </w:pPr>
      <w:bookmarkStart w:id="62" w:name="ArtL1_AE-3-A14"/>
      <w:bookmarkStart w:id="63" w:name="_Toc256000011"/>
      <w:bookmarkEnd w:id="62"/>
      <w:r>
        <w:rPr>
          <w:rFonts w:ascii="Trebuchet MS" w:eastAsia="Trebuchet MS" w:hAnsi="Trebuchet MS" w:cs="Trebuchet MS"/>
          <w:color w:val="FFFFFF"/>
          <w:sz w:val="28"/>
        </w:rPr>
        <w:lastRenderedPageBreak/>
        <w:t>9 - Signature</w:t>
      </w:r>
      <w:bookmarkEnd w:id="63"/>
    </w:p>
    <w:p w14:paraId="72523290" w14:textId="77777777" w:rsidR="009C478F" w:rsidRPr="00DD60AA" w:rsidRDefault="0030732F">
      <w:pPr>
        <w:spacing w:line="60" w:lineRule="exact"/>
        <w:rPr>
          <w:sz w:val="6"/>
        </w:rPr>
      </w:pPr>
      <w:r w:rsidRPr="00DD60AA">
        <w:t xml:space="preserve"> </w:t>
      </w:r>
    </w:p>
    <w:p w14:paraId="566AA317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p w14:paraId="53FF8F08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p w14:paraId="0E1F1268" w14:textId="77777777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b/>
          <w:color w:val="000000"/>
          <w:u w:val="single"/>
        </w:rPr>
        <w:t>ENGAGEMENT DU SOUMISSIONNAIRE</w:t>
      </w:r>
    </w:p>
    <w:p w14:paraId="5911D3DB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p w14:paraId="1BF95B9E" w14:textId="77777777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J'affirme sous peine de résiliation de l'accord-cadre à mes torts exclusifs que la (les) société(s) pour laquelle (lesquelles) j'interviens ne tombe(nt) pas sous le coup des interdictions découlant des articles L. 2141-1 à L. 2141-14 du Code de la commande publique.</w:t>
      </w:r>
    </w:p>
    <w:p w14:paraId="483C74D2" w14:textId="77777777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525A6D83" w14:textId="77777777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Cet acte d'engagement correspond : </w:t>
      </w:r>
    </w:p>
    <w:p w14:paraId="72281088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p w14:paraId="060F185D" w14:textId="77777777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 xml:space="preserve">    •       à l’ensemble de l'accord-cadre ;</w:t>
      </w:r>
    </w:p>
    <w:p w14:paraId="0C264B14" w14:textId="73D6388C" w:rsidR="009C478F" w:rsidDel="00D94047" w:rsidRDefault="0030732F">
      <w:pPr>
        <w:pStyle w:val="ParagrapheIndent1"/>
        <w:spacing w:line="232" w:lineRule="exact"/>
        <w:ind w:left="4678"/>
        <w:rPr>
          <w:del w:id="64" w:author="CASSAGNE Mireille" w:date="2026-01-14T15:54:00Z"/>
          <w:color w:val="000000"/>
        </w:rPr>
        <w:pPrChange w:id="65" w:author="CASSAGNE Mireille" w:date="2026-01-14T15:54:00Z">
          <w:pPr>
            <w:pStyle w:val="ParagrapheIndent1"/>
            <w:spacing w:line="232" w:lineRule="exact"/>
            <w:jc w:val="both"/>
          </w:pPr>
        </w:pPrChange>
      </w:pPr>
      <w:del w:id="66" w:author="CASSAGNE Mireille" w:date="2026-01-14T15:54:00Z">
        <w:r w:rsidDel="00D94047">
          <w:rPr>
            <w:color w:val="000000"/>
          </w:rPr>
          <w:delText xml:space="preserve">    •       au lot n°……. ou aux lots n°……………....................................................... de l'accord-cadre ;</w:delText>
        </w:r>
      </w:del>
    </w:p>
    <w:p w14:paraId="341B06F2" w14:textId="6455DD01" w:rsidR="009C478F" w:rsidDel="00D94047" w:rsidRDefault="0030732F">
      <w:pPr>
        <w:pStyle w:val="ParagrapheIndent1"/>
        <w:spacing w:line="232" w:lineRule="exact"/>
        <w:ind w:left="4678"/>
        <w:rPr>
          <w:del w:id="67" w:author="CASSAGNE Mireille" w:date="2026-01-14T15:54:00Z"/>
          <w:color w:val="000000"/>
        </w:rPr>
        <w:pPrChange w:id="68" w:author="CASSAGNE Mireille" w:date="2026-01-14T15:54:00Z">
          <w:pPr>
            <w:pStyle w:val="ParagrapheIndent1"/>
            <w:spacing w:line="232" w:lineRule="exact"/>
            <w:jc w:val="both"/>
          </w:pPr>
        </w:pPrChange>
      </w:pPr>
      <w:del w:id="69" w:author="CASSAGNE Mireille" w:date="2026-01-14T15:54:00Z">
        <w:r w:rsidDel="00D94047">
          <w:rPr>
            <w:i/>
            <w:color w:val="000000"/>
          </w:rPr>
          <w:delText>(Indiquer le numéro du ou des lots tel qu’il figure dans l’avis d'appel à la concurrence)</w:delText>
        </w:r>
      </w:del>
    </w:p>
    <w:p w14:paraId="0BE65319" w14:textId="77777777" w:rsidR="009C478F" w:rsidRDefault="0030732F">
      <w:pPr>
        <w:pStyle w:val="ParagrapheIndent1"/>
        <w:spacing w:before="240" w:line="232" w:lineRule="exact"/>
        <w:ind w:left="4678"/>
        <w:rPr>
          <w:color w:val="000000"/>
        </w:rPr>
        <w:pPrChange w:id="70" w:author="CASSAGNE Mireille" w:date="2026-01-14T15:54:00Z">
          <w:pPr>
            <w:pStyle w:val="ParagrapheIndent1"/>
            <w:spacing w:before="240" w:line="232" w:lineRule="exact"/>
            <w:jc w:val="both"/>
          </w:pPr>
        </w:pPrChange>
      </w:pPr>
      <w:r>
        <w:rPr>
          <w:color w:val="000000"/>
        </w:rPr>
        <w:t>Fait</w:t>
      </w:r>
    </w:p>
    <w:p w14:paraId="1E0EB01D" w14:textId="77777777" w:rsidR="009C478F" w:rsidRDefault="0030732F">
      <w:pPr>
        <w:pStyle w:val="style1010"/>
        <w:spacing w:line="232" w:lineRule="exact"/>
        <w:ind w:left="4678" w:right="20"/>
        <w:rPr>
          <w:color w:val="000000"/>
          <w:lang w:val="fr-FR"/>
        </w:rPr>
        <w:pPrChange w:id="71" w:author="CASSAGNE Mireille" w:date="2026-01-14T15:54:00Z">
          <w:pPr>
            <w:pStyle w:val="style1010"/>
            <w:spacing w:line="232" w:lineRule="exact"/>
            <w:ind w:right="20"/>
            <w:jc w:val="center"/>
          </w:pPr>
        </w:pPrChange>
      </w:pPr>
      <w:r>
        <w:rPr>
          <w:color w:val="000000"/>
          <w:lang w:val="fr-FR"/>
        </w:rPr>
        <w:t>A .............................................</w:t>
      </w:r>
    </w:p>
    <w:p w14:paraId="34870DB2" w14:textId="77777777" w:rsidR="009C478F" w:rsidRDefault="0030732F">
      <w:pPr>
        <w:pStyle w:val="style1010"/>
        <w:spacing w:before="240" w:line="232" w:lineRule="exact"/>
        <w:ind w:left="4678" w:right="20"/>
        <w:rPr>
          <w:color w:val="000000"/>
          <w:lang w:val="fr-FR"/>
        </w:rPr>
        <w:pPrChange w:id="72" w:author="CASSAGNE Mireille" w:date="2026-01-14T15:54:00Z">
          <w:pPr>
            <w:pStyle w:val="style1010"/>
            <w:spacing w:before="240" w:line="232" w:lineRule="exact"/>
            <w:ind w:right="20"/>
            <w:jc w:val="center"/>
          </w:pPr>
        </w:pPrChange>
      </w:pPr>
      <w:r>
        <w:rPr>
          <w:color w:val="000000"/>
          <w:lang w:val="fr-FR"/>
        </w:rPr>
        <w:t>Le .............................................</w:t>
      </w:r>
    </w:p>
    <w:p w14:paraId="3C25323E" w14:textId="77777777" w:rsidR="009C478F" w:rsidRDefault="009C478F">
      <w:pPr>
        <w:pStyle w:val="style1010"/>
        <w:spacing w:line="232" w:lineRule="exact"/>
        <w:ind w:left="4678" w:right="20"/>
        <w:rPr>
          <w:color w:val="000000"/>
          <w:lang w:val="fr-FR"/>
        </w:rPr>
        <w:pPrChange w:id="73" w:author="CASSAGNE Mireille" w:date="2026-01-14T15:54:00Z">
          <w:pPr>
            <w:pStyle w:val="style1010"/>
            <w:spacing w:line="232" w:lineRule="exact"/>
            <w:ind w:right="20"/>
            <w:jc w:val="center"/>
          </w:pPr>
        </w:pPrChange>
      </w:pPr>
    </w:p>
    <w:p w14:paraId="36856F83" w14:textId="4A65C744" w:rsidR="009C478F" w:rsidRDefault="0030732F">
      <w:pPr>
        <w:pStyle w:val="style1010"/>
        <w:spacing w:line="232" w:lineRule="exact"/>
        <w:ind w:left="4678" w:right="20"/>
        <w:rPr>
          <w:color w:val="000000"/>
          <w:lang w:val="fr-FR"/>
        </w:rPr>
        <w:pPrChange w:id="74" w:author="CASSAGNE Mireille" w:date="2026-01-14T15:54:00Z">
          <w:pPr>
            <w:pStyle w:val="style1010"/>
            <w:spacing w:line="232" w:lineRule="exact"/>
            <w:ind w:right="20"/>
            <w:jc w:val="center"/>
          </w:pPr>
        </w:pPrChange>
      </w:pPr>
      <w:r>
        <w:rPr>
          <w:color w:val="000000"/>
          <w:lang w:val="fr-FR"/>
        </w:rPr>
        <w:t>Signature du soumissionnaire</w:t>
      </w:r>
    </w:p>
    <w:p w14:paraId="3813CD3B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p w14:paraId="6AB525B3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p w14:paraId="427438FE" w14:textId="3D9A60B5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p w14:paraId="667CD3E5" w14:textId="5DD9F7B8" w:rsidR="0030732F" w:rsidRDefault="0030732F" w:rsidP="0030732F"/>
    <w:p w14:paraId="0E012D88" w14:textId="77777777" w:rsidR="0030732F" w:rsidRPr="0030732F" w:rsidRDefault="0030732F" w:rsidP="0030732F"/>
    <w:p w14:paraId="7FBB3080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p w14:paraId="4B40A299" w14:textId="77777777" w:rsidR="009C478F" w:rsidRDefault="0030732F">
      <w:pPr>
        <w:pStyle w:val="ParagrapheIndent1"/>
        <w:spacing w:after="240" w:line="232" w:lineRule="exact"/>
        <w:jc w:val="both"/>
        <w:rPr>
          <w:color w:val="000000"/>
        </w:rPr>
      </w:pPr>
      <w:r>
        <w:rPr>
          <w:color w:val="000000"/>
        </w:rPr>
        <w:t> </w:t>
      </w:r>
    </w:p>
    <w:p w14:paraId="09AAAA6B" w14:textId="77777777" w:rsidR="009C478F" w:rsidRDefault="0030732F">
      <w:pPr>
        <w:pStyle w:val="ParagrapheIndent1"/>
        <w:spacing w:after="24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p w14:paraId="69B410BB" w14:textId="77777777" w:rsidR="005461CB" w:rsidRDefault="005461CB" w:rsidP="005461CB">
      <w:pPr>
        <w:spacing w:before="40"/>
        <w:ind w:right="520"/>
        <w:rPr>
          <w:ins w:id="75" w:author="TREZENEM Gladys" w:date="2026-01-15T16:30:00Z"/>
          <w:rFonts w:ascii="Trebuchet MS" w:eastAsia="Trebuchet MS" w:hAnsi="Trebuchet MS" w:cs="Trebuchet MS"/>
          <w:color w:val="000000"/>
          <w:sz w:val="20"/>
        </w:rPr>
      </w:pPr>
      <w:ins w:id="76" w:author="TREZENEM Gladys" w:date="2026-01-15T16:30:00Z">
        <w:r>
          <w:rPr>
            <w:rFonts w:ascii="Trebuchet MS" w:eastAsia="Trebuchet MS" w:hAnsi="Trebuchet MS" w:cs="Trebuchet MS"/>
            <w:color w:val="000000"/>
            <w:sz w:val="20"/>
          </w:rPr>
          <w:t>Prestation(s) supplémentaire(s) éventuelle(s) retenue(s)</w:t>
        </w:r>
      </w:ins>
    </w:p>
    <w:p w14:paraId="3BF2D038" w14:textId="77777777" w:rsidR="005461CB" w:rsidRDefault="005461CB" w:rsidP="005461CB">
      <w:pPr>
        <w:spacing w:before="40"/>
        <w:ind w:right="520"/>
        <w:rPr>
          <w:ins w:id="77" w:author="TREZENEM Gladys" w:date="2026-01-15T16:30:00Z"/>
          <w:rFonts w:ascii="Trebuchet MS" w:eastAsia="Trebuchet MS" w:hAnsi="Trebuchet MS" w:cs="Trebuchet MS"/>
          <w:color w:val="000000"/>
          <w:sz w:val="20"/>
        </w:rPr>
      </w:pPr>
    </w:p>
    <w:tbl>
      <w:tblPr>
        <w:tblW w:w="6303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993"/>
        <w:gridCol w:w="910"/>
        <w:gridCol w:w="4400"/>
      </w:tblGrid>
      <w:tr w:rsidR="005461CB" w:rsidRPr="00B77AF8" w14:paraId="26361595" w14:textId="77777777" w:rsidTr="001371E4">
        <w:trPr>
          <w:trHeight w:val="292"/>
          <w:ins w:id="78" w:author="TREZENEM Gladys" w:date="2026-01-15T16:30:00Z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F8D7FF" w14:textId="77777777" w:rsidR="005461CB" w:rsidRPr="00D07286" w:rsidRDefault="005461CB" w:rsidP="001371E4">
            <w:pPr>
              <w:spacing w:before="40"/>
              <w:jc w:val="center"/>
              <w:rPr>
                <w:ins w:id="79" w:author="TREZENEM Gladys" w:date="2026-01-15T16:30:00Z"/>
                <w:rFonts w:ascii="Trebuchet MS" w:eastAsia="Trebuchet MS" w:hAnsi="Trebuchet MS" w:cs="Trebuchet MS"/>
                <w:color w:val="000000"/>
                <w:sz w:val="20"/>
              </w:rPr>
            </w:pPr>
            <w:ins w:id="80" w:author="TREZENEM Gladys" w:date="2026-01-15T16:30:00Z">
              <w:r w:rsidRPr="00D07286">
                <w:rPr>
                  <w:rFonts w:ascii="Trebuchet MS" w:eastAsia="Trebuchet MS" w:hAnsi="Trebuchet MS" w:cs="Trebuchet MS"/>
                  <w:color w:val="000000"/>
                  <w:sz w:val="20"/>
                </w:rPr>
                <w:t>Retenue</w:t>
              </w:r>
            </w:ins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3026A" w14:textId="77777777" w:rsidR="005461CB" w:rsidRPr="00D07286" w:rsidRDefault="005461CB" w:rsidP="001371E4">
            <w:pPr>
              <w:spacing w:before="40"/>
              <w:jc w:val="center"/>
              <w:rPr>
                <w:ins w:id="81" w:author="TREZENEM Gladys" w:date="2026-01-15T16:30:00Z"/>
                <w:rFonts w:ascii="Trebuchet MS" w:eastAsia="Trebuchet MS" w:hAnsi="Trebuchet MS" w:cs="Trebuchet MS"/>
                <w:color w:val="000000"/>
                <w:sz w:val="20"/>
              </w:rPr>
            </w:pPr>
            <w:ins w:id="82" w:author="TREZENEM Gladys" w:date="2026-01-15T16:30:00Z">
              <w:r w:rsidRPr="00D07286">
                <w:rPr>
                  <w:rFonts w:ascii="Trebuchet MS" w:eastAsia="Trebuchet MS" w:hAnsi="Trebuchet MS" w:cs="Trebuchet MS"/>
                  <w:color w:val="000000"/>
                  <w:sz w:val="20"/>
                </w:rPr>
                <w:t>Code</w:t>
              </w:r>
            </w:ins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007FDD" w14:textId="77777777" w:rsidR="005461CB" w:rsidRPr="00D07286" w:rsidRDefault="005461CB" w:rsidP="001371E4">
            <w:pPr>
              <w:spacing w:before="40"/>
              <w:jc w:val="center"/>
              <w:rPr>
                <w:ins w:id="83" w:author="TREZENEM Gladys" w:date="2026-01-15T16:30:00Z"/>
                <w:rFonts w:ascii="Trebuchet MS" w:eastAsia="Trebuchet MS" w:hAnsi="Trebuchet MS" w:cs="Trebuchet MS"/>
                <w:color w:val="000000"/>
                <w:sz w:val="20"/>
              </w:rPr>
            </w:pPr>
            <w:ins w:id="84" w:author="TREZENEM Gladys" w:date="2026-01-15T16:30:00Z">
              <w:r w:rsidRPr="00D07286">
                <w:rPr>
                  <w:rFonts w:ascii="Trebuchet MS" w:eastAsia="Trebuchet MS" w:hAnsi="Trebuchet MS" w:cs="Trebuchet MS"/>
                  <w:color w:val="000000"/>
                  <w:sz w:val="20"/>
                </w:rPr>
                <w:t>Libelle</w:t>
              </w:r>
            </w:ins>
          </w:p>
        </w:tc>
      </w:tr>
      <w:tr w:rsidR="005461CB" w14:paraId="1B8F3A8E" w14:textId="77777777" w:rsidTr="001371E4">
        <w:trPr>
          <w:trHeight w:val="633"/>
          <w:ins w:id="85" w:author="TREZENEM Gladys" w:date="2026-01-15T16:30:00Z"/>
        </w:trPr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E6B5DF" w14:textId="77777777" w:rsidR="005461CB" w:rsidRPr="00B77AF8" w:rsidRDefault="005461CB" w:rsidP="001371E4">
            <w:pPr>
              <w:spacing w:line="120" w:lineRule="exact"/>
              <w:rPr>
                <w:ins w:id="86" w:author="TREZENEM Gladys" w:date="2026-01-15T16:30:00Z"/>
                <w:sz w:val="12"/>
                <w:highlight w:val="yellow"/>
              </w:rPr>
            </w:pPr>
            <w:bookmarkStart w:id="87" w:name="_Hlk216171269"/>
          </w:p>
          <w:p w14:paraId="44DBDD17" w14:textId="77777777" w:rsidR="005461CB" w:rsidRPr="00B77AF8" w:rsidRDefault="005461CB" w:rsidP="001371E4">
            <w:pPr>
              <w:ind w:left="300"/>
              <w:rPr>
                <w:ins w:id="88" w:author="TREZENEM Gladys" w:date="2026-01-15T16:30:00Z"/>
                <w:sz w:val="2"/>
                <w:highlight w:val="yellow"/>
              </w:rPr>
            </w:pPr>
            <w:ins w:id="89" w:author="TREZENEM Gladys" w:date="2026-01-15T16:30:00Z">
              <w:r>
                <w:rPr>
                  <w:noProof/>
                </w:rPr>
                <w:drawing>
                  <wp:inline distT="0" distB="0" distL="0" distR="0" wp14:anchorId="2537C599" wp14:editId="67A44709">
                    <wp:extent cx="251460" cy="251460"/>
                    <wp:effectExtent l="0" t="0" r="0" b="0"/>
                    <wp:docPr id="34" name="Image 34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1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5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51460" cy="25146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ins>
          </w:p>
        </w:tc>
        <w:tc>
          <w:tcPr>
            <w:tcW w:w="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1BD9438" w14:textId="77777777" w:rsidR="005461CB" w:rsidRPr="00B77AF8" w:rsidRDefault="005461CB" w:rsidP="001371E4">
            <w:pPr>
              <w:spacing w:before="240" w:line="232" w:lineRule="exact"/>
              <w:jc w:val="center"/>
              <w:rPr>
                <w:ins w:id="90" w:author="TREZENEM Gladys" w:date="2026-01-15T16:30:00Z"/>
                <w:rFonts w:ascii="Trebuchet MS" w:eastAsia="Trebuchet MS" w:hAnsi="Trebuchet MS" w:cs="Trebuchet MS"/>
                <w:color w:val="000000"/>
                <w:sz w:val="20"/>
                <w:highlight w:val="yellow"/>
              </w:rPr>
            </w:pPr>
            <w:ins w:id="91" w:author="TREZENEM Gladys" w:date="2026-01-15T16:30:00Z">
              <w:r w:rsidRPr="002B0FCB">
                <w:rPr>
                  <w:rFonts w:ascii="Trebuchet MS" w:eastAsia="Trebuchet MS" w:hAnsi="Trebuchet MS" w:cs="Trebuchet MS"/>
                  <w:color w:val="000000"/>
                  <w:sz w:val="20"/>
                </w:rPr>
                <w:t>PSEF1</w:t>
              </w:r>
            </w:ins>
          </w:p>
        </w:tc>
        <w:tc>
          <w:tcPr>
            <w:tcW w:w="4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0EC1285" w14:textId="50537228" w:rsidR="005461CB" w:rsidRPr="002B0FCB" w:rsidRDefault="005461CB" w:rsidP="001371E4">
            <w:pPr>
              <w:spacing w:before="240" w:line="232" w:lineRule="exact"/>
              <w:ind w:left="226"/>
              <w:rPr>
                <w:ins w:id="92" w:author="TREZENEM Gladys" w:date="2026-01-15T16:30:00Z"/>
                <w:rFonts w:ascii="Trebuchet MS" w:eastAsia="Trebuchet MS" w:hAnsi="Trebuchet MS" w:cs="Trebuchet MS"/>
                <w:color w:val="000000"/>
                <w:sz w:val="20"/>
              </w:rPr>
            </w:pPr>
            <w:ins w:id="93" w:author="TREZENEM Gladys" w:date="2026-01-15T16:30:00Z">
              <w:r w:rsidRPr="002B0FCB">
                <w:rPr>
                  <w:rFonts w:ascii="Trebuchet MS" w:eastAsia="Trebuchet MS" w:hAnsi="Trebuchet MS" w:cs="Trebuchet MS"/>
                  <w:color w:val="000000"/>
                  <w:sz w:val="20"/>
                </w:rPr>
                <w:t>Formation</w:t>
              </w:r>
              <w:r>
                <w:rPr>
                  <w:rFonts w:ascii="Trebuchet MS" w:eastAsia="Trebuchet MS" w:hAnsi="Trebuchet MS" w:cs="Trebuchet MS"/>
                  <w:color w:val="000000"/>
                  <w:sz w:val="20"/>
                </w:rPr>
                <w:t xml:space="preserve"> </w:t>
              </w:r>
            </w:ins>
            <w:ins w:id="94" w:author="TREZENEM Gladys" w:date="2026-01-15T16:31:00Z">
              <w:r>
                <w:rPr>
                  <w:rFonts w:ascii="Trebuchet MS" w:eastAsia="Trebuchet MS" w:hAnsi="Trebuchet MS" w:cs="Trebuchet MS"/>
                  <w:color w:val="000000"/>
                  <w:sz w:val="20"/>
                </w:rPr>
                <w:t xml:space="preserve">niveau </w:t>
              </w:r>
            </w:ins>
            <w:ins w:id="95" w:author="TREZENEM Gladys" w:date="2026-01-20T09:45:00Z">
              <w:r w:rsidR="00A024D2">
                <w:rPr>
                  <w:rFonts w:ascii="Trebuchet MS" w:eastAsia="Trebuchet MS" w:hAnsi="Trebuchet MS" w:cs="Trebuchet MS"/>
                  <w:color w:val="000000"/>
                  <w:sz w:val="20"/>
                </w:rPr>
                <w:t>3</w:t>
              </w:r>
            </w:ins>
            <w:ins w:id="96" w:author="TREZENEM Gladys" w:date="2026-01-15T16:30:00Z">
              <w:r>
                <w:rPr>
                  <w:rFonts w:ascii="Trebuchet MS" w:eastAsia="Trebuchet MS" w:hAnsi="Trebuchet MS" w:cs="Trebuchet MS"/>
                  <w:color w:val="000000"/>
                  <w:sz w:val="20"/>
                </w:rPr>
                <w:t xml:space="preserve"> *</w:t>
              </w:r>
            </w:ins>
          </w:p>
        </w:tc>
      </w:tr>
    </w:tbl>
    <w:bookmarkEnd w:id="87"/>
    <w:p w14:paraId="7EF557D7" w14:textId="12F14338" w:rsidR="005461CB" w:rsidRPr="001371E4" w:rsidRDefault="005461CB">
      <w:pPr>
        <w:spacing w:line="240" w:lineRule="exact"/>
        <w:rPr>
          <w:ins w:id="97" w:author="TREZENEM Gladys" w:date="2026-01-15T16:30:00Z"/>
          <w:rFonts w:ascii="Trebuchet MS" w:eastAsia="Trebuchet MS" w:hAnsi="Trebuchet MS" w:cs="Trebuchet MS"/>
          <w:color w:val="000000"/>
          <w:sz w:val="20"/>
        </w:rPr>
        <w:pPrChange w:id="98" w:author="TREZENEM Gladys" w:date="2026-01-15T16:30:00Z">
          <w:pPr>
            <w:spacing w:after="80" w:line="240" w:lineRule="exact"/>
          </w:pPr>
        </w:pPrChange>
      </w:pPr>
      <w:ins w:id="99" w:author="TREZENEM Gladys" w:date="2026-01-15T16:30:00Z">
        <w:r w:rsidRPr="008A7C03">
          <w:t xml:space="preserve"> </w:t>
        </w:r>
        <w:r w:rsidRPr="001371E4">
          <w:rPr>
            <w:rFonts w:ascii="Trebuchet MS" w:eastAsia="Trebuchet MS" w:hAnsi="Trebuchet MS" w:cs="Trebuchet MS"/>
            <w:color w:val="000000"/>
            <w:sz w:val="20"/>
          </w:rPr>
          <w:t>*Les prix applicables de</w:t>
        </w:r>
      </w:ins>
      <w:ins w:id="100" w:author="TREZENEM Gladys" w:date="2026-01-20T09:45:00Z">
        <w:r w:rsidR="00A024D2">
          <w:rPr>
            <w:rFonts w:ascii="Trebuchet MS" w:eastAsia="Trebuchet MS" w:hAnsi="Trebuchet MS" w:cs="Trebuchet MS"/>
            <w:color w:val="000000"/>
            <w:sz w:val="20"/>
          </w:rPr>
          <w:t xml:space="preserve"> la</w:t>
        </w:r>
      </w:ins>
      <w:ins w:id="101" w:author="TREZENEM Gladys" w:date="2026-01-15T16:30:00Z">
        <w:r w:rsidRPr="001371E4">
          <w:rPr>
            <w:rFonts w:ascii="Trebuchet MS" w:eastAsia="Trebuchet MS" w:hAnsi="Trebuchet MS" w:cs="Trebuchet MS"/>
            <w:color w:val="000000"/>
            <w:sz w:val="20"/>
          </w:rPr>
          <w:t xml:space="preserve"> </w:t>
        </w:r>
        <w:r>
          <w:rPr>
            <w:rFonts w:ascii="Trebuchet MS" w:eastAsia="Trebuchet MS" w:hAnsi="Trebuchet MS" w:cs="Trebuchet MS"/>
            <w:color w:val="000000"/>
            <w:sz w:val="20"/>
          </w:rPr>
          <w:t xml:space="preserve">PSE </w:t>
        </w:r>
        <w:r w:rsidRPr="001371E4">
          <w:rPr>
            <w:rFonts w:ascii="Trebuchet MS" w:eastAsia="Trebuchet MS" w:hAnsi="Trebuchet MS" w:cs="Trebuchet MS"/>
            <w:color w:val="000000"/>
            <w:sz w:val="20"/>
          </w:rPr>
          <w:t>retenu</w:t>
        </w:r>
      </w:ins>
      <w:ins w:id="102" w:author="TREZENEM Gladys" w:date="2026-01-20T09:46:00Z">
        <w:r w:rsidR="00A024D2">
          <w:rPr>
            <w:rFonts w:ascii="Trebuchet MS" w:eastAsia="Trebuchet MS" w:hAnsi="Trebuchet MS" w:cs="Trebuchet MS"/>
            <w:color w:val="000000"/>
            <w:sz w:val="20"/>
          </w:rPr>
          <w:t>e</w:t>
        </w:r>
      </w:ins>
      <w:ins w:id="103" w:author="TREZENEM Gladys" w:date="2026-01-15T16:30:00Z">
        <w:r w:rsidRPr="001371E4">
          <w:rPr>
            <w:rFonts w:ascii="Trebuchet MS" w:eastAsia="Trebuchet MS" w:hAnsi="Trebuchet MS" w:cs="Trebuchet MS"/>
            <w:color w:val="000000"/>
            <w:sz w:val="20"/>
          </w:rPr>
          <w:t xml:space="preserve"> sont indiqués dans le Bordereau de prix</w:t>
        </w:r>
      </w:ins>
      <w:ins w:id="104" w:author="TREZENEM Gladys" w:date="2026-01-15T16:32:00Z">
        <w:r w:rsidR="00E4429D">
          <w:rPr>
            <w:rFonts w:ascii="Trebuchet MS" w:eastAsia="Trebuchet MS" w:hAnsi="Trebuchet MS" w:cs="Trebuchet MS"/>
            <w:color w:val="000000"/>
            <w:sz w:val="20"/>
          </w:rPr>
          <w:t>.</w:t>
        </w:r>
      </w:ins>
    </w:p>
    <w:p w14:paraId="67B5F297" w14:textId="77777777" w:rsidR="005461CB" w:rsidRDefault="005461CB">
      <w:pPr>
        <w:pStyle w:val="ParagrapheIndent1"/>
        <w:spacing w:line="232" w:lineRule="exact"/>
        <w:jc w:val="both"/>
        <w:rPr>
          <w:ins w:id="105" w:author="TREZENEM Gladys" w:date="2026-01-15T16:30:00Z"/>
          <w:color w:val="000000"/>
        </w:rPr>
      </w:pPr>
    </w:p>
    <w:p w14:paraId="0E634788" w14:textId="77777777" w:rsidR="005461CB" w:rsidRDefault="005461CB">
      <w:pPr>
        <w:pStyle w:val="ParagrapheIndent1"/>
        <w:spacing w:line="232" w:lineRule="exact"/>
        <w:jc w:val="both"/>
        <w:rPr>
          <w:ins w:id="106" w:author="TREZENEM Gladys" w:date="2026-01-15T16:30:00Z"/>
          <w:color w:val="000000"/>
        </w:rPr>
      </w:pPr>
    </w:p>
    <w:p w14:paraId="73586E62" w14:textId="3D05C799" w:rsidR="009C478F" w:rsidRDefault="0030732F">
      <w:pPr>
        <w:pStyle w:val="ParagrapheIndent1"/>
        <w:spacing w:line="232" w:lineRule="exact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14:paraId="228FA98D" w14:textId="77777777" w:rsidR="009C478F" w:rsidRDefault="009C478F">
      <w:pPr>
        <w:pStyle w:val="ParagrapheIndent1"/>
        <w:spacing w:line="232" w:lineRule="exact"/>
        <w:jc w:val="both"/>
        <w:rPr>
          <w:color w:val="000000"/>
        </w:rPr>
      </w:pPr>
    </w:p>
    <w:p w14:paraId="7C685B1D" w14:textId="77777777" w:rsidR="009C478F" w:rsidRDefault="0030732F">
      <w:pPr>
        <w:pStyle w:val="style1010"/>
        <w:spacing w:line="232" w:lineRule="exact"/>
        <w:ind w:left="4678" w:right="20"/>
        <w:rPr>
          <w:color w:val="000000"/>
          <w:lang w:val="fr-FR"/>
        </w:rPr>
        <w:pPrChange w:id="107" w:author="CASSAGNE Mireille" w:date="2026-01-14T15:54:00Z">
          <w:pPr>
            <w:pStyle w:val="style1010"/>
            <w:spacing w:line="232" w:lineRule="exact"/>
            <w:ind w:right="20"/>
            <w:jc w:val="center"/>
          </w:pPr>
        </w:pPrChange>
      </w:pPr>
      <w:r>
        <w:rPr>
          <w:color w:val="000000"/>
          <w:lang w:val="fr-FR"/>
        </w:rPr>
        <w:t>A .............................................</w:t>
      </w:r>
    </w:p>
    <w:p w14:paraId="4A7C6005" w14:textId="77777777" w:rsidR="009C478F" w:rsidRDefault="0030732F">
      <w:pPr>
        <w:pStyle w:val="style1010"/>
        <w:spacing w:before="240" w:after="240" w:line="232" w:lineRule="exact"/>
        <w:ind w:left="4678" w:right="20"/>
        <w:rPr>
          <w:color w:val="000000"/>
          <w:lang w:val="fr-FR"/>
        </w:rPr>
        <w:pPrChange w:id="108" w:author="CASSAGNE Mireille" w:date="2026-01-14T15:54:00Z">
          <w:pPr>
            <w:pStyle w:val="style1010"/>
            <w:spacing w:before="240" w:after="240" w:line="232" w:lineRule="exact"/>
            <w:ind w:right="20"/>
            <w:jc w:val="center"/>
          </w:pPr>
        </w:pPrChange>
      </w:pPr>
      <w:r>
        <w:rPr>
          <w:color w:val="000000"/>
          <w:lang w:val="fr-FR"/>
        </w:rPr>
        <w:t>Le .............................................</w:t>
      </w:r>
    </w:p>
    <w:p w14:paraId="207C7CA8" w14:textId="77777777" w:rsidR="009C478F" w:rsidRDefault="0030732F">
      <w:pPr>
        <w:pStyle w:val="style1010"/>
        <w:spacing w:line="232" w:lineRule="exact"/>
        <w:ind w:left="4678" w:right="20"/>
        <w:rPr>
          <w:color w:val="000000"/>
          <w:lang w:val="fr-FR"/>
        </w:rPr>
        <w:pPrChange w:id="109" w:author="CASSAGNE Mireille" w:date="2026-01-14T15:54:00Z">
          <w:pPr>
            <w:pStyle w:val="style1010"/>
            <w:spacing w:line="232" w:lineRule="exact"/>
            <w:ind w:right="20"/>
            <w:jc w:val="center"/>
          </w:pPr>
        </w:pPrChange>
      </w:pPr>
      <w:r>
        <w:rPr>
          <w:color w:val="000000"/>
          <w:lang w:val="fr-FR"/>
        </w:rPr>
        <w:t>Signature du représentant du pouvoir adjudicateur.</w:t>
      </w:r>
    </w:p>
    <w:p w14:paraId="62C6EE87" w14:textId="77777777" w:rsidR="009C478F" w:rsidRDefault="009C478F">
      <w:pPr>
        <w:pStyle w:val="style1010"/>
        <w:spacing w:line="232" w:lineRule="exact"/>
        <w:ind w:left="4678" w:right="20"/>
        <w:rPr>
          <w:color w:val="000000"/>
          <w:lang w:val="fr-FR"/>
        </w:rPr>
        <w:pPrChange w:id="110" w:author="CASSAGNE Mireille" w:date="2026-01-14T15:54:00Z">
          <w:pPr>
            <w:pStyle w:val="style1010"/>
            <w:spacing w:line="232" w:lineRule="exact"/>
            <w:ind w:right="20"/>
            <w:jc w:val="center"/>
          </w:pPr>
        </w:pPrChange>
      </w:pPr>
    </w:p>
    <w:p w14:paraId="04B9A569" w14:textId="77777777" w:rsidR="009C478F" w:rsidRDefault="009C478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610B63FE" w14:textId="77777777" w:rsidR="009C478F" w:rsidRDefault="009C478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D07DF9E" w14:textId="0063C7A4" w:rsidR="009C478F" w:rsidRDefault="009C478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EEE974D" w14:textId="722F2BB4" w:rsidR="0030732F" w:rsidRDefault="003073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16AC9295" w14:textId="75802349" w:rsidR="0030732F" w:rsidRDefault="003073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FD69A75" w14:textId="76F06CEB" w:rsidR="0030732F" w:rsidRDefault="003073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008F5B3A" w14:textId="16AB6A42" w:rsidR="0030732F" w:rsidRDefault="003073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</w:p>
    <w:p w14:paraId="49182392" w14:textId="3E1962DB" w:rsidR="0030732F" w:rsidDel="00C40B9D" w:rsidRDefault="0030732F">
      <w:pPr>
        <w:pStyle w:val="style1010"/>
        <w:spacing w:line="232" w:lineRule="exact"/>
        <w:ind w:right="20"/>
        <w:jc w:val="center"/>
        <w:rPr>
          <w:del w:id="111" w:author="TREZENEM Gladys" w:date="2026-01-20T09:46:00Z"/>
          <w:color w:val="000000"/>
          <w:lang w:val="fr-FR"/>
        </w:rPr>
      </w:pPr>
    </w:p>
    <w:p w14:paraId="6EF24060" w14:textId="5E9C9464" w:rsidR="0030732F" w:rsidDel="00C40B9D" w:rsidRDefault="0030732F">
      <w:pPr>
        <w:pStyle w:val="style1010"/>
        <w:spacing w:line="232" w:lineRule="exact"/>
        <w:ind w:right="20"/>
        <w:jc w:val="center"/>
        <w:rPr>
          <w:del w:id="112" w:author="TREZENEM Gladys" w:date="2026-01-20T09:46:00Z"/>
          <w:color w:val="000000"/>
          <w:lang w:val="fr-FR"/>
        </w:rPr>
      </w:pPr>
    </w:p>
    <w:p w14:paraId="37F5A15C" w14:textId="653C28E0" w:rsidR="0030732F" w:rsidDel="00C40B9D" w:rsidRDefault="0030732F">
      <w:pPr>
        <w:pStyle w:val="style1010"/>
        <w:spacing w:line="232" w:lineRule="exact"/>
        <w:ind w:right="20"/>
        <w:jc w:val="center"/>
        <w:rPr>
          <w:del w:id="113" w:author="TREZENEM Gladys" w:date="2026-01-20T09:46:00Z"/>
          <w:color w:val="000000"/>
          <w:lang w:val="fr-FR"/>
        </w:rPr>
      </w:pPr>
    </w:p>
    <w:p w14:paraId="4FF90D23" w14:textId="2079E9E8" w:rsidR="0030732F" w:rsidDel="00C40B9D" w:rsidRDefault="0030732F">
      <w:pPr>
        <w:pStyle w:val="style1010"/>
        <w:spacing w:line="232" w:lineRule="exact"/>
        <w:ind w:right="20"/>
        <w:jc w:val="center"/>
        <w:rPr>
          <w:del w:id="114" w:author="TREZENEM Gladys" w:date="2026-01-20T09:46:00Z"/>
          <w:color w:val="000000"/>
          <w:lang w:val="fr-FR"/>
        </w:rPr>
      </w:pPr>
    </w:p>
    <w:p w14:paraId="000F3C3B" w14:textId="638659D4" w:rsidR="0030732F" w:rsidDel="00C40B9D" w:rsidRDefault="0030732F">
      <w:pPr>
        <w:pStyle w:val="style1010"/>
        <w:spacing w:line="232" w:lineRule="exact"/>
        <w:ind w:right="20"/>
        <w:jc w:val="center"/>
        <w:rPr>
          <w:del w:id="115" w:author="TREZENEM Gladys" w:date="2026-01-20T09:46:00Z"/>
          <w:color w:val="000000"/>
          <w:lang w:val="fr-FR"/>
        </w:rPr>
      </w:pPr>
    </w:p>
    <w:p w14:paraId="34311546" w14:textId="5A09FE30" w:rsidR="0030732F" w:rsidDel="00C40B9D" w:rsidRDefault="0030732F">
      <w:pPr>
        <w:pStyle w:val="style1010"/>
        <w:spacing w:line="232" w:lineRule="exact"/>
        <w:ind w:right="20"/>
        <w:rPr>
          <w:del w:id="116" w:author="TREZENEM Gladys" w:date="2026-01-20T09:46:00Z"/>
          <w:color w:val="000000"/>
          <w:lang w:val="fr-FR"/>
        </w:rPr>
        <w:pPrChange w:id="117" w:author="TREZENEM Gladys" w:date="2026-01-20T09:46:00Z">
          <w:pPr>
            <w:pStyle w:val="style1010"/>
            <w:spacing w:line="232" w:lineRule="exact"/>
            <w:ind w:right="20"/>
            <w:jc w:val="center"/>
          </w:pPr>
        </w:pPrChange>
      </w:pPr>
    </w:p>
    <w:p w14:paraId="4C695685" w14:textId="0029196B" w:rsidR="0030732F" w:rsidDel="00C40B9D" w:rsidRDefault="0030732F">
      <w:pPr>
        <w:pStyle w:val="style1010"/>
        <w:spacing w:line="232" w:lineRule="exact"/>
        <w:ind w:right="20"/>
        <w:jc w:val="center"/>
        <w:rPr>
          <w:del w:id="118" w:author="TREZENEM Gladys" w:date="2026-01-20T09:46:00Z"/>
          <w:color w:val="000000"/>
          <w:lang w:val="fr-FR"/>
        </w:rPr>
      </w:pPr>
    </w:p>
    <w:p w14:paraId="43C0BCF7" w14:textId="541E382E" w:rsidR="0030732F" w:rsidDel="00C40B9D" w:rsidRDefault="0030732F">
      <w:pPr>
        <w:pStyle w:val="style1010"/>
        <w:spacing w:line="232" w:lineRule="exact"/>
        <w:ind w:right="20"/>
        <w:jc w:val="center"/>
        <w:rPr>
          <w:del w:id="119" w:author="TREZENEM Gladys" w:date="2026-01-20T09:46:00Z"/>
          <w:color w:val="000000"/>
          <w:lang w:val="fr-FR"/>
        </w:rPr>
      </w:pPr>
    </w:p>
    <w:p w14:paraId="5E849DFF" w14:textId="77777777" w:rsidR="0030732F" w:rsidRDefault="0030732F" w:rsidP="0030732F">
      <w:pPr>
        <w:pStyle w:val="style1010"/>
        <w:spacing w:line="232" w:lineRule="exact"/>
        <w:ind w:right="20"/>
        <w:rPr>
          <w:color w:val="000000"/>
          <w:lang w:val="fr-FR"/>
        </w:rPr>
        <w:sectPr w:rsidR="0030732F">
          <w:footerReference w:type="default" r:id="rId20"/>
          <w:pgSz w:w="11900" w:h="16840"/>
          <w:pgMar w:top="1140" w:right="1140" w:bottom="1140" w:left="1140" w:header="1140" w:footer="1140" w:gutter="0"/>
          <w:cols w:space="708"/>
        </w:sectPr>
      </w:pPr>
    </w:p>
    <w:p w14:paraId="265E2CE1" w14:textId="310715C8" w:rsidR="0030732F" w:rsidDel="00C40B9D" w:rsidRDefault="0030732F" w:rsidP="0030732F">
      <w:pPr>
        <w:pStyle w:val="style1010"/>
        <w:spacing w:line="232" w:lineRule="exact"/>
        <w:ind w:right="20"/>
        <w:rPr>
          <w:del w:id="120" w:author="TREZENEM Gladys" w:date="2026-01-20T09:46:00Z"/>
          <w:color w:val="000000"/>
          <w:lang w:val="fr-FR"/>
        </w:rPr>
      </w:pPr>
    </w:p>
    <w:p w14:paraId="021A69CC" w14:textId="77DB6DDF" w:rsidR="009C478F" w:rsidDel="00C40B9D" w:rsidRDefault="009C478F">
      <w:pPr>
        <w:pStyle w:val="style1010"/>
        <w:spacing w:line="232" w:lineRule="exact"/>
        <w:ind w:right="20"/>
        <w:jc w:val="center"/>
        <w:rPr>
          <w:del w:id="121" w:author="TREZENEM Gladys" w:date="2026-01-20T09:46:00Z"/>
          <w:color w:val="000000"/>
          <w:lang w:val="fr-FR"/>
        </w:rPr>
      </w:pPr>
    </w:p>
    <w:p w14:paraId="35A82587" w14:textId="77777777" w:rsidR="0030732F" w:rsidRPr="0030732F" w:rsidRDefault="0030732F" w:rsidP="0030732F">
      <w:pPr>
        <w:pStyle w:val="ParagrapheIndent1"/>
        <w:spacing w:line="232" w:lineRule="exact"/>
        <w:jc w:val="both"/>
        <w:rPr>
          <w:color w:val="000000"/>
        </w:rPr>
      </w:pPr>
      <w:r w:rsidRPr="0030732F">
        <w:rPr>
          <w:b/>
          <w:color w:val="000000"/>
          <w:u w:val="single"/>
        </w:rPr>
        <w:t>NANTISSEMENT OU CESSION DE CREANCES</w:t>
      </w:r>
    </w:p>
    <w:p w14:paraId="0EB47F71" w14:textId="77777777" w:rsidR="0030732F" w:rsidRPr="0030732F" w:rsidRDefault="0030732F" w:rsidP="0030732F">
      <w:pPr>
        <w:pStyle w:val="ParagrapheIndent1"/>
        <w:spacing w:line="232" w:lineRule="exact"/>
        <w:jc w:val="both"/>
        <w:rPr>
          <w:color w:val="000000"/>
        </w:rPr>
      </w:pPr>
    </w:p>
    <w:p w14:paraId="3D89CBE5" w14:textId="77777777" w:rsidR="0030732F" w:rsidRPr="0030732F" w:rsidRDefault="0030732F" w:rsidP="0030732F">
      <w:pPr>
        <w:pStyle w:val="ParagrapheIndent1"/>
        <w:spacing w:line="232" w:lineRule="exact"/>
        <w:jc w:val="both"/>
        <w:rPr>
          <w:color w:val="000000"/>
        </w:rPr>
      </w:pPr>
      <w:r w:rsidRPr="0030732F"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732F" w14:paraId="15B00DE8" w14:textId="77777777" w:rsidTr="00BE2D9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FF2B8" w14:textId="77777777" w:rsidR="0030732F" w:rsidRDefault="0030732F" w:rsidP="00BE2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648B6CBD" wp14:editId="53D77B9B">
                  <wp:extent cx="152400" cy="152400"/>
                  <wp:effectExtent l="0" t="0" r="0" b="0"/>
                  <wp:docPr id="7" name="Image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EF7793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CB3078" w14:textId="77777777" w:rsidR="0030732F" w:rsidRPr="0030732F" w:rsidRDefault="0030732F" w:rsidP="00BE2D90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 w:rsidRPr="0030732F">
              <w:rPr>
                <w:color w:val="000000"/>
              </w:rPr>
              <w:t>La totalité du marché dont le montant est de (indiquer le montant en chiffres et en lettres) :</w:t>
            </w:r>
          </w:p>
          <w:p w14:paraId="1C0F655B" w14:textId="77777777" w:rsidR="0030732F" w:rsidRDefault="0030732F" w:rsidP="00BE2D90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0732F" w14:paraId="691A16E8" w14:textId="77777777" w:rsidTr="00BE2D9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123973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32C526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0A84" w14:textId="77777777" w:rsidR="0030732F" w:rsidRDefault="0030732F" w:rsidP="00BE2D90"/>
        </w:tc>
      </w:tr>
    </w:tbl>
    <w:p w14:paraId="28EDC1E3" w14:textId="77777777" w:rsidR="0030732F" w:rsidRDefault="0030732F" w:rsidP="003073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732F" w14:paraId="384440D5" w14:textId="77777777" w:rsidTr="00BE2D9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33F8C2" w14:textId="77777777" w:rsidR="0030732F" w:rsidRDefault="0030732F" w:rsidP="00BE2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ADC732" wp14:editId="01BF937F">
                  <wp:extent cx="152400" cy="152400"/>
                  <wp:effectExtent l="0" t="0" r="0" b="0"/>
                  <wp:docPr id="6" name="Image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AF568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0562D6" w14:textId="77777777" w:rsidR="0030732F" w:rsidRPr="0030732F" w:rsidRDefault="0030732F" w:rsidP="00BE2D90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 w:rsidRPr="0030732F">
              <w:rPr>
                <w:color w:val="000000"/>
              </w:rPr>
              <w:t>La totalité du bon de commande n° ........ afférent au marché (indiquer le montant en chiffres et lettres) :</w:t>
            </w:r>
          </w:p>
          <w:p w14:paraId="20AD6D3B" w14:textId="77777777" w:rsidR="0030732F" w:rsidRDefault="0030732F" w:rsidP="00BE2D90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0732F" w14:paraId="428D1B81" w14:textId="77777777" w:rsidTr="00BE2D90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80166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DA6D9C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9ABE56C" w14:textId="77777777" w:rsidR="0030732F" w:rsidRDefault="0030732F" w:rsidP="00BE2D90"/>
        </w:tc>
      </w:tr>
    </w:tbl>
    <w:p w14:paraId="3A64F157" w14:textId="77777777" w:rsidR="0030732F" w:rsidRDefault="0030732F" w:rsidP="003073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732F" w14:paraId="119CC4F5" w14:textId="77777777" w:rsidTr="00BE2D9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B6967" w14:textId="77777777" w:rsidR="0030732F" w:rsidRDefault="0030732F" w:rsidP="00BE2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2D8A29CF" wp14:editId="2872A64C">
                  <wp:extent cx="152400" cy="152400"/>
                  <wp:effectExtent l="0" t="0" r="0" b="0"/>
                  <wp:docPr id="5" name="Image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57633D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871EA9" w14:textId="77777777" w:rsidR="0030732F" w:rsidRPr="0030732F" w:rsidRDefault="0030732F" w:rsidP="00BE2D90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 w:rsidRPr="0030732F"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19B00AD8" w14:textId="77777777" w:rsidR="0030732F" w:rsidRDefault="0030732F" w:rsidP="00BE2D90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0732F" w14:paraId="15888E08" w14:textId="77777777" w:rsidTr="00BE2D90">
        <w:trPr>
          <w:trHeight w:val="598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3C9F3B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B56511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2ED5B" w14:textId="77777777" w:rsidR="0030732F" w:rsidRDefault="0030732F" w:rsidP="00BE2D90"/>
        </w:tc>
      </w:tr>
    </w:tbl>
    <w:p w14:paraId="32BD97CF" w14:textId="77777777" w:rsidR="0030732F" w:rsidRDefault="0030732F" w:rsidP="0030732F">
      <w:pPr>
        <w:spacing w:line="240" w:lineRule="exact"/>
      </w:pPr>
      <w: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732F" w14:paraId="6CF57B3A" w14:textId="77777777" w:rsidTr="00BE2D9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759DF1" w14:textId="77777777" w:rsidR="0030732F" w:rsidRDefault="0030732F" w:rsidP="00BE2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51626FA6" wp14:editId="48621C6E">
                  <wp:extent cx="152400" cy="152400"/>
                  <wp:effectExtent l="0" t="0" r="0" b="0"/>
                  <wp:docPr id="4" name="Image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38F3CD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E3BA" w14:textId="77777777" w:rsidR="0030732F" w:rsidRPr="0030732F" w:rsidRDefault="0030732F" w:rsidP="00BE2D90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 w:rsidRPr="0030732F">
              <w:rPr>
                <w:color w:val="000000"/>
              </w:rPr>
              <w:t>La partie des prestations évaluée à (indiquer le montant en chiffres et en lettres) :</w:t>
            </w:r>
          </w:p>
          <w:p w14:paraId="314631E9" w14:textId="77777777" w:rsidR="0030732F" w:rsidRDefault="0030732F" w:rsidP="00BE2D90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30732F" w14:paraId="2D85863C" w14:textId="77777777" w:rsidTr="00BE2D90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855A21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DF79C8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64FC6AC" w14:textId="77777777" w:rsidR="0030732F" w:rsidRDefault="0030732F" w:rsidP="00BE2D90"/>
        </w:tc>
      </w:tr>
    </w:tbl>
    <w:p w14:paraId="767B65CA" w14:textId="77777777" w:rsidR="0030732F" w:rsidRPr="0030732F" w:rsidRDefault="0030732F" w:rsidP="0030732F">
      <w:pPr>
        <w:pStyle w:val="ParagrapheIndent1"/>
        <w:spacing w:after="240"/>
        <w:jc w:val="both"/>
        <w:rPr>
          <w:color w:val="000000"/>
        </w:rPr>
      </w:pPr>
      <w:proofErr w:type="gramStart"/>
      <w:r w:rsidRPr="0030732F">
        <w:rPr>
          <w:color w:val="000000"/>
        </w:rPr>
        <w:t>et</w:t>
      </w:r>
      <w:proofErr w:type="gramEnd"/>
      <w:r w:rsidRPr="0030732F">
        <w:rPr>
          <w:color w:val="000000"/>
        </w:rPr>
        <w:t xml:space="preserve"> devant être exécutée par : . . . . . . . . . . . . . . . . . . . . . . en qualité de :</w:t>
      </w:r>
    </w:p>
    <w:p w14:paraId="76FCE6D9" w14:textId="77777777" w:rsidR="0030732F" w:rsidRPr="0030732F" w:rsidRDefault="0030732F" w:rsidP="0030732F">
      <w:pPr>
        <w:rPr>
          <w:sz w:val="8"/>
          <w:szCs w:val="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30732F" w14:paraId="3B7207C4" w14:textId="77777777" w:rsidTr="00BE2D90">
        <w:trPr>
          <w:trHeight w:val="367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10565" w14:textId="77777777" w:rsidR="0030732F" w:rsidRDefault="0030732F" w:rsidP="00BE2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76E97BBA" wp14:editId="763C919E">
                  <wp:extent cx="152400" cy="152400"/>
                  <wp:effectExtent l="0" t="0" r="0" b="0"/>
                  <wp:docPr id="3" name="Image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A8E98D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14BBB6" w14:textId="5A0CBDDE" w:rsidR="0030732F" w:rsidRDefault="0030732F" w:rsidP="00BE2D9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30732F" w14:paraId="6146544B" w14:textId="77777777" w:rsidTr="00BE2D90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0AB18" w14:textId="77777777" w:rsidR="0030732F" w:rsidRDefault="0030732F" w:rsidP="00BE2D90">
            <w:pPr>
              <w:rPr>
                <w:sz w:val="2"/>
              </w:rPr>
            </w:pPr>
            <w:r>
              <w:rPr>
                <w:noProof/>
              </w:rPr>
              <w:drawing>
                <wp:inline distT="0" distB="0" distL="0" distR="0" wp14:anchorId="0CAB4EC4" wp14:editId="22F96C21">
                  <wp:extent cx="152400" cy="152400"/>
                  <wp:effectExtent l="0" t="0" r="0" b="0"/>
                  <wp:docPr id="2" name="Image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D076BC" w14:textId="77777777" w:rsidR="0030732F" w:rsidRDefault="0030732F" w:rsidP="00BE2D90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67DAEC" w14:textId="721D153C" w:rsidR="0030732F" w:rsidRDefault="0030732F" w:rsidP="00BE2D90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14:paraId="621CA2CD" w14:textId="77777777" w:rsidR="0030732F" w:rsidRDefault="0030732F" w:rsidP="0030732F">
      <w:pPr>
        <w:pStyle w:val="style1010"/>
        <w:spacing w:after="240"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..</w:t>
      </w:r>
    </w:p>
    <w:p w14:paraId="7F9E7F57" w14:textId="77777777" w:rsidR="0030732F" w:rsidRDefault="0030732F" w:rsidP="0030732F">
      <w:pPr>
        <w:pStyle w:val="style1010"/>
        <w:spacing w:line="232" w:lineRule="exact"/>
        <w:ind w:right="2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..</w:t>
      </w:r>
    </w:p>
    <w:p w14:paraId="7E8829E2" w14:textId="77777777" w:rsidR="0030732F" w:rsidRDefault="0030732F" w:rsidP="0030732F">
      <w:pPr>
        <w:pStyle w:val="style1010"/>
        <w:ind w:right="20"/>
        <w:jc w:val="center"/>
        <w:rPr>
          <w:b/>
          <w:color w:val="000000"/>
          <w:lang w:val="fr-FR"/>
        </w:rPr>
      </w:pPr>
    </w:p>
    <w:p w14:paraId="48BBB7EA" w14:textId="4D8BE2F7" w:rsidR="0030732F" w:rsidRDefault="0030732F" w:rsidP="0030732F">
      <w:pPr>
        <w:pStyle w:val="style1010"/>
        <w:ind w:right="20"/>
        <w:jc w:val="center"/>
        <w:rPr>
          <w:color w:val="000000"/>
          <w:sz w:val="16"/>
          <w:vertAlign w:val="superscript"/>
          <w:lang w:val="fr-FR"/>
        </w:rPr>
        <w:sectPr w:rsidR="0030732F">
          <w:footerReference w:type="default" r:id="rId21"/>
          <w:pgSz w:w="11900" w:h="16840"/>
          <w:pgMar w:top="1140" w:right="1140" w:bottom="1140" w:left="1140" w:header="1140" w:footer="1140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</w:p>
    <w:p w14:paraId="5351B423" w14:textId="77777777" w:rsidR="009C478F" w:rsidRDefault="0030732F">
      <w:pPr>
        <w:pStyle w:val="Titre1"/>
        <w:shd w:val="clear" w:color="FD2456" w:fill="FD2456"/>
        <w:jc w:val="center"/>
        <w:rPr>
          <w:rFonts w:ascii="Trebuchet MS" w:eastAsia="Trebuchet MS" w:hAnsi="Trebuchet MS" w:cs="Trebuchet MS"/>
          <w:color w:val="FFFFFF"/>
          <w:sz w:val="28"/>
        </w:rPr>
      </w:pPr>
      <w:bookmarkStart w:id="122" w:name="ArtL1_A-CT"/>
      <w:bookmarkStart w:id="123" w:name="_Toc256000012"/>
      <w:bookmarkEnd w:id="122"/>
      <w:r>
        <w:rPr>
          <w:rFonts w:ascii="Trebuchet MS" w:eastAsia="Trebuchet MS" w:hAnsi="Trebuchet MS" w:cs="Trebuchet MS"/>
          <w:color w:val="FFFFFF"/>
          <w:sz w:val="28"/>
        </w:rPr>
        <w:lastRenderedPageBreak/>
        <w:t>ANNEXE N° 1 : DÉSIGNATION DES CO-TRAITANTS ET RÉPARTITION DES PRESTATIONS</w:t>
      </w:r>
      <w:bookmarkEnd w:id="123"/>
    </w:p>
    <w:p w14:paraId="007895F5" w14:textId="77777777" w:rsidR="009C478F" w:rsidRPr="00DD60AA" w:rsidRDefault="0030732F">
      <w:pPr>
        <w:spacing w:after="60" w:line="240" w:lineRule="exact"/>
      </w:pPr>
      <w:r w:rsidRPr="00DD60AA"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9C478F" w14:paraId="381E5F2D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D996B" w14:textId="77777777" w:rsidR="009C478F" w:rsidRDefault="0030732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93674D" w14:textId="77777777" w:rsidR="009C478F" w:rsidRDefault="0030732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EEDA9D" w14:textId="77777777" w:rsidR="009C478F" w:rsidRDefault="0030732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458EE7" w14:textId="77777777" w:rsidR="009C478F" w:rsidRDefault="0030732F">
            <w:pPr>
              <w:spacing w:before="6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</w:p>
          <w:p w14:paraId="7D8813E6" w14:textId="77777777" w:rsidR="009C478F" w:rsidRDefault="0030732F">
            <w:pPr>
              <w:spacing w:before="6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70529E" w14:textId="77777777" w:rsidR="009C478F" w:rsidRDefault="0030732F">
            <w:pPr>
              <w:spacing w:before="18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9C478F" w14:paraId="4A464C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0360AC8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34484E6F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54F5BF82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72C0B584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66007A3E" w14:textId="77777777" w:rsidR="009C478F" w:rsidRDefault="009C478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5E8EF1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9E750A" w14:textId="77777777" w:rsidR="009C478F" w:rsidRDefault="009C4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FCD109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EBF5EC" w14:textId="77777777" w:rsidR="009C478F" w:rsidRDefault="009C478F"/>
        </w:tc>
      </w:tr>
      <w:tr w:rsidR="009C478F" w14:paraId="55090DC0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F78E7E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052239DD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0D128EB5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1BF96ACE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4A832B64" w14:textId="77777777" w:rsidR="009C478F" w:rsidRDefault="009C478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246AE7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125F604" w14:textId="77777777" w:rsidR="009C478F" w:rsidRDefault="009C4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5B9F9E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0731A9" w14:textId="77777777" w:rsidR="009C478F" w:rsidRDefault="009C478F"/>
        </w:tc>
      </w:tr>
      <w:tr w:rsidR="009C478F" w14:paraId="14B15038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616FBE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5008A291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765166A5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2BDBBD35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27F65812" w14:textId="77777777" w:rsidR="009C478F" w:rsidRDefault="009C478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09D7EC2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14B89D" w14:textId="77777777" w:rsidR="009C478F" w:rsidRDefault="009C4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6FB143C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441A4A" w14:textId="77777777" w:rsidR="009C478F" w:rsidRDefault="009C478F"/>
        </w:tc>
      </w:tr>
      <w:tr w:rsidR="009C478F" w14:paraId="5A86DD0B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5F24D2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6A147A22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2E9E4F48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0A544A56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5EB47C2A" w14:textId="77777777" w:rsidR="009C478F" w:rsidRDefault="009C478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D0C3691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963450" w14:textId="77777777" w:rsidR="009C478F" w:rsidRDefault="009C4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561C085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2397E3" w14:textId="77777777" w:rsidR="009C478F" w:rsidRDefault="009C478F"/>
        </w:tc>
      </w:tr>
      <w:tr w:rsidR="009C478F" w14:paraId="4CA99D2D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DAD953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14:paraId="20CFEEF7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</w:t>
            </w:r>
            <w:proofErr w:type="gramStart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…….</w:t>
            </w:r>
            <w:proofErr w:type="gramEnd"/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….Code APE…………</w:t>
            </w:r>
          </w:p>
          <w:p w14:paraId="640F3AD8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14:paraId="37515B64" w14:textId="77777777" w:rsidR="009C478F" w:rsidRDefault="003073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14:paraId="472BECE2" w14:textId="77777777" w:rsidR="009C478F" w:rsidRDefault="009C478F">
            <w:pPr>
              <w:spacing w:after="10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2B86F8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E5D560" w14:textId="77777777" w:rsidR="009C478F" w:rsidRDefault="009C4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379253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F55ACF" w14:textId="77777777" w:rsidR="009C478F" w:rsidRDefault="009C478F"/>
        </w:tc>
      </w:tr>
      <w:tr w:rsidR="009C478F" w14:paraId="238DEB3F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1FFA95B" w14:textId="77777777" w:rsidR="009C478F" w:rsidRDefault="009C478F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10D203" w14:textId="77777777" w:rsidR="009C478F" w:rsidRDefault="0030732F">
            <w:pPr>
              <w:spacing w:before="180" w:after="6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855A1A4" w14:textId="77777777" w:rsidR="009C478F" w:rsidRDefault="009C478F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07A4" w14:textId="77777777" w:rsidR="009C478F" w:rsidRDefault="009C478F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C5CEA1B" w14:textId="77777777" w:rsidR="009C478F" w:rsidRDefault="009C478F"/>
        </w:tc>
      </w:tr>
    </w:tbl>
    <w:p w14:paraId="168696C6" w14:textId="77777777" w:rsidR="009C478F" w:rsidRDefault="009C478F"/>
    <w:sectPr w:rsidR="009C478F">
      <w:footerReference w:type="default" r:id="rId22"/>
      <w:pgSz w:w="16840" w:h="11900" w:orient="landscape"/>
      <w:pgMar w:top="1140" w:right="11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18D01" w14:textId="77777777" w:rsidR="00F314C3" w:rsidRDefault="0030732F">
      <w:r>
        <w:separator/>
      </w:r>
    </w:p>
  </w:endnote>
  <w:endnote w:type="continuationSeparator" w:id="0">
    <w:p w14:paraId="4A9CE8BA" w14:textId="77777777" w:rsidR="00F314C3" w:rsidRDefault="00307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6E7F5" w14:textId="77777777" w:rsidR="009C478F" w:rsidRDefault="009C478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478F" w14:paraId="0A55609F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8CD5FC0" w14:textId="77777777" w:rsidR="009C478F" w:rsidRDefault="0030732F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25EEMSLA387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9DEFB24" w14:textId="77777777" w:rsidR="009C478F" w:rsidRDefault="0030732F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4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8F7DDC" w14:textId="77777777" w:rsidR="009C478F" w:rsidRDefault="0030732F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Cette annexe est à dupliquer en autant d'exemplaires que nécessaire et elle est recommandée dans le cas de groupement conjoint </w:t>
    </w:r>
  </w:p>
  <w:p w14:paraId="23DC2841" w14:textId="77777777" w:rsidR="009C478F" w:rsidRPr="00DD60AA" w:rsidRDefault="009C478F">
    <w:pPr>
      <w:spacing w:after="160" w:line="240" w:lineRule="exact"/>
    </w:pPr>
  </w:p>
  <w:p w14:paraId="50011C74" w14:textId="77777777" w:rsidR="009C478F" w:rsidRPr="00DD60AA" w:rsidRDefault="009C478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478F" w14:paraId="1F74F0C2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5AD7BFC" w14:textId="77777777" w:rsidR="009C478F" w:rsidRDefault="0030732F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25EEMSLA387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B7A5752" w14:textId="77777777" w:rsidR="009C478F" w:rsidRDefault="0030732F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5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CCF23" w14:textId="77777777" w:rsidR="009C478F" w:rsidRDefault="009C478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478F" w14:paraId="5E198476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1835465" w14:textId="77777777" w:rsidR="009C478F" w:rsidRDefault="0030732F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25EEMSLA387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64988FF" w14:textId="77777777" w:rsidR="009C478F" w:rsidRDefault="0030732F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7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CE652B" w14:textId="77777777" w:rsidR="009C478F" w:rsidRDefault="0030732F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Cocher la case correspondant à votre situation </w:t>
    </w:r>
  </w:p>
  <w:p w14:paraId="270C066D" w14:textId="77777777" w:rsidR="009C478F" w:rsidRPr="00DD60AA" w:rsidRDefault="009C478F">
    <w:pPr>
      <w:spacing w:after="160" w:line="240" w:lineRule="exact"/>
    </w:pPr>
  </w:p>
  <w:p w14:paraId="135F5B57" w14:textId="77777777" w:rsidR="009C478F" w:rsidRPr="00DD60AA" w:rsidRDefault="009C478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478F" w14:paraId="1F00C91D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C3FE6FB" w14:textId="77777777" w:rsidR="009C478F" w:rsidRDefault="0030732F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25EEMSLA387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A8D04DF" w14:textId="77777777" w:rsidR="009C478F" w:rsidRDefault="0030732F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8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4644F" w14:textId="77777777" w:rsidR="009C478F" w:rsidRDefault="009C478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9C478F" w14:paraId="522EB94E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0F92402" w14:textId="77777777" w:rsidR="009C478F" w:rsidRDefault="0030732F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25EEMSLA387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0E73D7D" w14:textId="77777777" w:rsidR="009C478F" w:rsidRDefault="0030732F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9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</w:p>
      </w:tc>
    </w:tr>
  </w:tbl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5E6EF" w14:textId="77777777" w:rsidR="0030732F" w:rsidRDefault="0030732F">
    <w:pPr>
      <w:pStyle w:val="PiedDePage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14:paraId="3E693A76" w14:textId="77777777" w:rsidR="0030732F" w:rsidRDefault="0030732F">
    <w:pPr>
      <w:spacing w:after="160" w:line="240" w:lineRule="exact"/>
    </w:pPr>
  </w:p>
  <w:p w14:paraId="65F4A053" w14:textId="77777777" w:rsidR="0030732F" w:rsidRDefault="0030732F">
    <w:pPr>
      <w:spacing w:line="240" w:lineRule="exact"/>
    </w:pPr>
  </w:p>
  <w:tbl>
    <w:tblPr>
      <w:tblW w:w="0" w:type="auto"/>
      <w:tblLayout w:type="fixed"/>
      <w:tblLook w:val="04A0" w:firstRow="1" w:lastRow="0" w:firstColumn="1" w:lastColumn="0" w:noHBand="0" w:noVBand="1"/>
    </w:tblPr>
    <w:tblGrid>
      <w:gridCol w:w="5220"/>
      <w:gridCol w:w="4400"/>
    </w:tblGrid>
    <w:tr w:rsidR="0030732F" w14:paraId="635C2857" w14:textId="77777777">
      <w:trPr>
        <w:trHeight w:val="245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B779B9" w14:textId="77777777" w:rsidR="0030732F" w:rsidRDefault="0030732F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</w:t>
          </w:r>
          <w:proofErr w:type="gramStart"/>
          <w:r>
            <w:rPr>
              <w:color w:val="000000"/>
            </w:rPr>
            <w:t>°:</w:t>
          </w:r>
          <w:proofErr w:type="gramEnd"/>
          <w:r>
            <w:rPr>
              <w:color w:val="000000"/>
            </w:rPr>
            <w:t xml:space="preserve"> 25UABFGA190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3DC5ABCA" w14:textId="77777777" w:rsidR="0030732F" w:rsidRDefault="0030732F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11</w:t>
          </w:r>
          <w:r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>
            <w:rPr>
              <w:color w:val="000000"/>
            </w:rPr>
            <w:fldChar w:fldCharType="separate"/>
          </w:r>
          <w:r>
            <w:rPr>
              <w:color w:val="000000"/>
            </w:rPr>
            <w:t>12</w:t>
          </w:r>
          <w:r>
            <w:rPr>
              <w:color w:val="000000"/>
            </w:rPr>
            <w:fldChar w:fldCharType="end"/>
          </w:r>
        </w:p>
      </w:tc>
    </w:tr>
  </w:tbl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9C478F" w14:paraId="1B792FC0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749D5A11" w14:textId="77777777" w:rsidR="009C478F" w:rsidRDefault="0030732F">
          <w:pPr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>Consultation n</w:t>
          </w:r>
          <w:proofErr w:type="gramStart"/>
          <w:r>
            <w:rPr>
              <w:rFonts w:ascii="Trebuchet MS" w:eastAsia="Trebuchet MS" w:hAnsi="Trebuchet MS" w:cs="Trebuchet MS"/>
              <w:color w:val="000000"/>
              <w:sz w:val="20"/>
            </w:rPr>
            <w:t>°:</w:t>
          </w:r>
          <w:proofErr w:type="gramEnd"/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 25EEMSLA387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53952354" w14:textId="77777777" w:rsidR="009C478F" w:rsidRDefault="0030732F">
          <w:pPr>
            <w:jc w:val="right"/>
            <w:rPr>
              <w:rFonts w:ascii="Trebuchet MS" w:eastAsia="Trebuchet MS" w:hAnsi="Trebuchet MS" w:cs="Trebuchet MS"/>
              <w:color w:val="000000"/>
              <w:sz w:val="20"/>
            </w:rPr>
          </w:pP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Page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PAGE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 xml:space="preserve"> sur 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begin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instrText xml:space="preserve"> NUMPAGES </w:instrTex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separate"/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t>11</w:t>
          </w:r>
          <w:r>
            <w:rPr>
              <w:rFonts w:ascii="Trebuchet MS" w:eastAsia="Trebuchet MS" w:hAnsi="Trebuchet MS" w:cs="Trebuchet MS"/>
              <w:color w:val="000000"/>
              <w:sz w:val="2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E1EFE3" w14:textId="77777777" w:rsidR="00F314C3" w:rsidRDefault="0030732F">
      <w:r>
        <w:separator/>
      </w:r>
    </w:p>
  </w:footnote>
  <w:footnote w:type="continuationSeparator" w:id="0">
    <w:p w14:paraId="12F9B0E5" w14:textId="77777777" w:rsidR="00F314C3" w:rsidRDefault="0030732F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REZENEM Gladys">
    <w15:presenceInfo w15:providerId="AD" w15:userId="S-1-5-21-705570488-188102822-1586563796-187667"/>
  </w15:person>
  <w15:person w15:author="CASSAGNE Mireille">
    <w15:presenceInfo w15:providerId="AD" w15:userId="S-1-5-21-705570488-188102822-1586563796-824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 w:formatting="0" w:inkAnnotations="0"/>
  <w:trackRevisions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478F"/>
    <w:rsid w:val="00042208"/>
    <w:rsid w:val="00115FA3"/>
    <w:rsid w:val="00220192"/>
    <w:rsid w:val="002E01E4"/>
    <w:rsid w:val="0030732F"/>
    <w:rsid w:val="00413B49"/>
    <w:rsid w:val="004B638F"/>
    <w:rsid w:val="005461CB"/>
    <w:rsid w:val="006D09E4"/>
    <w:rsid w:val="00937058"/>
    <w:rsid w:val="009C478F"/>
    <w:rsid w:val="009D2F80"/>
    <w:rsid w:val="00A024D2"/>
    <w:rsid w:val="00C40B9D"/>
    <w:rsid w:val="00CC3B7F"/>
    <w:rsid w:val="00CD53A6"/>
    <w:rsid w:val="00D94047"/>
    <w:rsid w:val="00DD60AA"/>
    <w:rsid w:val="00E4429D"/>
    <w:rsid w:val="00F31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4514651"/>
  <w15:docId w15:val="{CF5F8737-6A5D-4DC7-962F-ADE631B98F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itletable">
    <w:name w:val="Title table"/>
    <w:basedOn w:val="Normal"/>
    <w:next w:val="Normal"/>
    <w:qFormat/>
    <w:rPr>
      <w:rFonts w:ascii="Trebuchet MS" w:eastAsia="Trebuchet MS" w:hAnsi="Trebuchet MS" w:cs="Trebuchet MS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styleId="TM1">
    <w:name w:val="toc 1"/>
    <w:basedOn w:val="Normal"/>
    <w:next w:val="Normal"/>
    <w:autoRedefine/>
    <w:rsid w:val="00805BCE"/>
  </w:style>
  <w:style w:type="character" w:styleId="Lienhypertexte">
    <w:name w:val="Hyperlink"/>
    <w:basedOn w:val="Policepardfaut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rsid w:val="00805BCE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21" Type="http://schemas.openxmlformats.org/officeDocument/2006/relationships/footer" Target="footer6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20" Type="http://schemas.openxmlformats.org/officeDocument/2006/relationships/footer" Target="footer5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microsoft.com/office/2011/relationships/people" Target="peop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1683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FAVENNEC Maxime</dc:creator>
  <cp:lastModifiedBy>CASSAGNE Mireille</cp:lastModifiedBy>
  <cp:revision>16</cp:revision>
  <dcterms:created xsi:type="dcterms:W3CDTF">2025-11-13T17:13:00Z</dcterms:created>
  <dcterms:modified xsi:type="dcterms:W3CDTF">2026-01-22T16:05:00Z</dcterms:modified>
</cp:coreProperties>
</file>