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5D694" w14:textId="2871D523" w:rsidR="00856026" w:rsidRDefault="00856026">
      <w:pPr>
        <w:rPr>
          <w:sz w:val="2"/>
        </w:rPr>
      </w:pPr>
    </w:p>
    <w:p w14:paraId="18D5A670" w14:textId="4FFE6DB0" w:rsidR="00856026" w:rsidRDefault="003D5B07">
      <w:pPr>
        <w:spacing w:line="240" w:lineRule="exact"/>
      </w:pPr>
      <w:r>
        <w:rPr>
          <w:noProof/>
        </w:rPr>
        <w:drawing>
          <wp:anchor distT="0" distB="0" distL="114300" distR="114300" simplePos="0" relativeHeight="251658242" behindDoc="0" locked="0" layoutInCell="1" allowOverlap="1" wp14:anchorId="7221FD0A" wp14:editId="5E77B8D5">
            <wp:simplePos x="0" y="0"/>
            <wp:positionH relativeFrom="margin">
              <wp:posOffset>4879299</wp:posOffset>
            </wp:positionH>
            <wp:positionV relativeFrom="paragraph">
              <wp:posOffset>19172</wp:posOffset>
            </wp:positionV>
            <wp:extent cx="1098550" cy="754380"/>
            <wp:effectExtent l="0" t="0" r="6350" b="7620"/>
            <wp:wrapNone/>
            <wp:docPr id="2047384725" name="Image 2047384725" descr="Une image contenant texte, Police, logo,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384725" name="Image 2047384725" descr="Une image contenant texte, Police, logo, capture d’écran&#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8550" cy="7543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3" behindDoc="0" locked="0" layoutInCell="1" allowOverlap="1" wp14:anchorId="0B4B47F2" wp14:editId="6C52DA7C">
            <wp:simplePos x="0" y="0"/>
            <wp:positionH relativeFrom="column">
              <wp:posOffset>3021452</wp:posOffset>
            </wp:positionH>
            <wp:positionV relativeFrom="paragraph">
              <wp:posOffset>94844</wp:posOffset>
            </wp:positionV>
            <wp:extent cx="1223010" cy="657225"/>
            <wp:effectExtent l="0" t="0" r="0" b="9525"/>
            <wp:wrapNone/>
            <wp:docPr id="86919869" name="Image 86919869"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19869" name="Image 86919869" descr="Une image contenant Police, texte, logo, Graphiqu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3010" cy="6572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6418BD4D" wp14:editId="7650C56E">
            <wp:simplePos x="0" y="0"/>
            <wp:positionH relativeFrom="column">
              <wp:posOffset>2085489</wp:posOffset>
            </wp:positionH>
            <wp:positionV relativeFrom="paragraph">
              <wp:posOffset>103357</wp:posOffset>
            </wp:positionV>
            <wp:extent cx="676910" cy="676910"/>
            <wp:effectExtent l="0" t="0" r="8890" b="8890"/>
            <wp:wrapSquare wrapText="bothSides"/>
            <wp:docPr id="415320220" name="Image 415320220" descr="Une image contenant texte, Polic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texte, Police, logo, symbole&#10;&#10;Le contenu généré par l’IA peut êtr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6910" cy="6769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9FE7CCB" wp14:editId="0F457144">
            <wp:simplePos x="0" y="0"/>
            <wp:positionH relativeFrom="column">
              <wp:posOffset>0</wp:posOffset>
            </wp:positionH>
            <wp:positionV relativeFrom="paragraph">
              <wp:posOffset>111693</wp:posOffset>
            </wp:positionV>
            <wp:extent cx="1910715" cy="561340"/>
            <wp:effectExtent l="0" t="0" r="0" b="0"/>
            <wp:wrapSquare wrapText="bothSides"/>
            <wp:docPr id="1759187265" name="Image 1759187265" descr="Une image contenant texte, Police, capture d’écran, informa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187265" name="Image 1759187265" descr="Une image contenant texte, Police, capture d’écran, information&#10;&#10;Le contenu généré par l’IA peut être incorrect."/>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10715" cy="561340"/>
                    </a:xfrm>
                    <a:prstGeom prst="rect">
                      <a:avLst/>
                    </a:prstGeom>
                  </pic:spPr>
                </pic:pic>
              </a:graphicData>
            </a:graphic>
            <wp14:sizeRelH relativeFrom="page">
              <wp14:pctWidth>0</wp14:pctWidth>
            </wp14:sizeRelH>
            <wp14:sizeRelV relativeFrom="page">
              <wp14:pctHeight>0</wp14:pctHeight>
            </wp14:sizeRelV>
          </wp:anchor>
        </w:drawing>
      </w:r>
    </w:p>
    <w:p w14:paraId="575ED2C7" w14:textId="77777777" w:rsidR="00856026" w:rsidRDefault="00856026">
      <w:pPr>
        <w:spacing w:after="140" w:line="240" w:lineRule="exact"/>
      </w:pPr>
    </w:p>
    <w:p w14:paraId="1CBDAE59" w14:textId="77777777" w:rsidR="003D5B07" w:rsidRDefault="003D5B07">
      <w:pPr>
        <w:spacing w:after="140" w:line="240" w:lineRule="exact"/>
      </w:pPr>
    </w:p>
    <w:p w14:paraId="048D8CB0" w14:textId="77777777" w:rsidR="003D5B07" w:rsidRDefault="003D5B07">
      <w:pPr>
        <w:spacing w:after="140" w:line="240" w:lineRule="exact"/>
      </w:pPr>
    </w:p>
    <w:p w14:paraId="24154626" w14:textId="77777777" w:rsidR="003D5B07" w:rsidRDefault="003D5B07">
      <w:pPr>
        <w:spacing w:after="140" w:line="240" w:lineRule="exact"/>
      </w:pPr>
    </w:p>
    <w:p w14:paraId="6DC6A7AB" w14:textId="77777777" w:rsidR="003D5B07" w:rsidRDefault="003D5B07">
      <w:pPr>
        <w:spacing w:after="140" w:line="240" w:lineRule="exact"/>
      </w:pPr>
    </w:p>
    <w:p w14:paraId="708763FB" w14:textId="77777777" w:rsidR="003D5B07" w:rsidRDefault="003D5B07">
      <w:pPr>
        <w:spacing w:after="140" w:line="240" w:lineRule="exact"/>
      </w:pPr>
    </w:p>
    <w:p w14:paraId="2EC26AA4" w14:textId="77777777" w:rsidR="003D5B07" w:rsidRDefault="003D5B07">
      <w:pPr>
        <w:spacing w:after="140" w:line="240" w:lineRule="exact"/>
      </w:pPr>
    </w:p>
    <w:tbl>
      <w:tblPr>
        <w:tblW w:w="0" w:type="auto"/>
        <w:tblLayout w:type="fixed"/>
        <w:tblLook w:val="04A0" w:firstRow="1" w:lastRow="0" w:firstColumn="1" w:lastColumn="0" w:noHBand="0" w:noVBand="1"/>
      </w:tblPr>
      <w:tblGrid>
        <w:gridCol w:w="9620"/>
      </w:tblGrid>
      <w:tr w:rsidR="00856026" w14:paraId="1B79DB47" w14:textId="77777777">
        <w:tc>
          <w:tcPr>
            <w:tcW w:w="9620" w:type="dxa"/>
            <w:shd w:val="clear" w:color="666553" w:fill="666553"/>
            <w:tcMar>
              <w:top w:w="30" w:type="dxa"/>
              <w:left w:w="0" w:type="dxa"/>
              <w:bottom w:w="0" w:type="dxa"/>
              <w:right w:w="0" w:type="dxa"/>
            </w:tcMar>
            <w:vAlign w:val="center"/>
          </w:tcPr>
          <w:p w14:paraId="6BC9100E" w14:textId="77777777" w:rsidR="00856026" w:rsidRDefault="00F87BE3">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CDE05BD" w14:textId="77777777" w:rsidR="00856026" w:rsidRDefault="00F87BE3">
      <w:pPr>
        <w:spacing w:line="240" w:lineRule="exact"/>
      </w:pPr>
      <w:r>
        <w:t xml:space="preserve"> </w:t>
      </w:r>
    </w:p>
    <w:p w14:paraId="5C8F006C" w14:textId="77777777" w:rsidR="00856026" w:rsidRDefault="00856026">
      <w:pPr>
        <w:spacing w:after="120" w:line="240" w:lineRule="exact"/>
      </w:pPr>
    </w:p>
    <w:p w14:paraId="5D3F0F24" w14:textId="77777777" w:rsidR="00666668" w:rsidRPr="00666668" w:rsidRDefault="00666668" w:rsidP="00666668">
      <w:pPr>
        <w:spacing w:before="20"/>
        <w:jc w:val="center"/>
        <w:rPr>
          <w:rFonts w:ascii="Arial" w:eastAsia="Arial" w:hAnsi="Arial" w:cs="Arial"/>
          <w:b/>
          <w:color w:val="000000"/>
          <w:sz w:val="28"/>
          <w:lang w:val="fr-FR"/>
        </w:rPr>
      </w:pPr>
      <w:r w:rsidRPr="00666668">
        <w:rPr>
          <w:rFonts w:ascii="Arial" w:eastAsia="Arial" w:hAnsi="Arial" w:cs="Arial"/>
          <w:b/>
          <w:color w:val="000000"/>
          <w:sz w:val="28"/>
          <w:lang w:val="fr-FR"/>
        </w:rPr>
        <w:t>Accord-Cadre à bons de commande mono-attributaire de prestations intellectuelles</w:t>
      </w:r>
    </w:p>
    <w:p w14:paraId="5734BE5B" w14:textId="77777777" w:rsidR="00666668" w:rsidRPr="00666668" w:rsidRDefault="00666668" w:rsidP="00666668">
      <w:pPr>
        <w:spacing w:before="20"/>
        <w:jc w:val="center"/>
        <w:rPr>
          <w:rFonts w:ascii="Arial" w:eastAsia="Arial" w:hAnsi="Arial" w:cs="Arial"/>
          <w:b/>
          <w:color w:val="000000"/>
          <w:sz w:val="28"/>
          <w:lang w:val="fr-FR"/>
        </w:rPr>
      </w:pPr>
    </w:p>
    <w:p w14:paraId="027B381D" w14:textId="77777777" w:rsidR="00856026" w:rsidRDefault="00856026">
      <w:pPr>
        <w:spacing w:line="240" w:lineRule="exact"/>
      </w:pPr>
    </w:p>
    <w:p w14:paraId="4C246702" w14:textId="77777777" w:rsidR="00856026" w:rsidRDefault="00856026">
      <w:pPr>
        <w:spacing w:line="240" w:lineRule="exact"/>
      </w:pPr>
    </w:p>
    <w:p w14:paraId="2B909398" w14:textId="77777777" w:rsidR="00856026" w:rsidRDefault="00856026">
      <w:pPr>
        <w:spacing w:line="240" w:lineRule="exact"/>
      </w:pPr>
    </w:p>
    <w:p w14:paraId="647AECDB" w14:textId="77777777" w:rsidR="00856026" w:rsidRDefault="00856026">
      <w:pPr>
        <w:spacing w:line="240" w:lineRule="exact"/>
      </w:pPr>
    </w:p>
    <w:p w14:paraId="34528913" w14:textId="77777777" w:rsidR="00856026" w:rsidRDefault="00856026">
      <w:pPr>
        <w:spacing w:after="180" w:line="240" w:lineRule="exact"/>
      </w:pPr>
    </w:p>
    <w:tbl>
      <w:tblPr>
        <w:tblW w:w="0" w:type="auto"/>
        <w:tblInd w:w="1260" w:type="dxa"/>
        <w:tblLayout w:type="fixed"/>
        <w:tblLook w:val="04A0" w:firstRow="1" w:lastRow="0" w:firstColumn="1" w:lastColumn="0" w:noHBand="0" w:noVBand="1"/>
      </w:tblPr>
      <w:tblGrid>
        <w:gridCol w:w="7100"/>
      </w:tblGrid>
      <w:tr w:rsidR="00856026" w14:paraId="7E07F38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D616FB9" w14:textId="0802E316" w:rsidR="00856026" w:rsidRDefault="00E31FC3">
            <w:pPr>
              <w:spacing w:line="322" w:lineRule="exact"/>
              <w:jc w:val="center"/>
              <w:rPr>
                <w:rFonts w:ascii="Arial" w:eastAsia="Arial" w:hAnsi="Arial" w:cs="Arial"/>
                <w:b/>
                <w:color w:val="000000"/>
                <w:sz w:val="28"/>
                <w:lang w:val="fr-FR"/>
              </w:rPr>
            </w:pPr>
            <w:bookmarkStart w:id="0" w:name="_Hlk206503475"/>
            <w:bookmarkStart w:id="1" w:name="_Hlk158284768"/>
            <w:r w:rsidRPr="00E31FC3">
              <w:rPr>
                <w:rFonts w:ascii="Arial" w:eastAsia="Arial" w:hAnsi="Arial" w:cs="Arial"/>
                <w:b/>
                <w:bCs/>
                <w:color w:val="000000"/>
                <w:sz w:val="28"/>
                <w:lang w:val="fr-FR"/>
              </w:rPr>
              <w:t>Marché d’assistance à maitrise d’ouvrage de planification, d’ordonnancement et de coordination des études, des investigations et des travaux de régénération de l’écluse des Fontinettes</w:t>
            </w:r>
            <w:bookmarkEnd w:id="0"/>
            <w:bookmarkEnd w:id="1"/>
          </w:p>
        </w:tc>
      </w:tr>
    </w:tbl>
    <w:p w14:paraId="121694C1" w14:textId="77777777" w:rsidR="00856026" w:rsidRDefault="00F87BE3">
      <w:pPr>
        <w:spacing w:line="240" w:lineRule="exact"/>
      </w:pPr>
      <w:r>
        <w:t xml:space="preserve"> </w:t>
      </w:r>
    </w:p>
    <w:p w14:paraId="07557CC5" w14:textId="2E86407F" w:rsidR="00856026" w:rsidRPr="00E93951" w:rsidRDefault="004343B8" w:rsidP="00E93951">
      <w:pPr>
        <w:spacing w:line="240" w:lineRule="exact"/>
        <w:jc w:val="center"/>
        <w:rPr>
          <w:rFonts w:ascii="Arial" w:hAnsi="Arial" w:cs="Arial"/>
          <w:sz w:val="20"/>
          <w:szCs w:val="20"/>
        </w:rPr>
      </w:pPr>
      <w:proofErr w:type="spellStart"/>
      <w:r w:rsidRPr="00E93951">
        <w:rPr>
          <w:rFonts w:ascii="Arial" w:hAnsi="Arial" w:cs="Arial"/>
          <w:sz w:val="20"/>
          <w:szCs w:val="20"/>
        </w:rPr>
        <w:t>Mois</w:t>
      </w:r>
      <w:proofErr w:type="spellEnd"/>
      <w:r w:rsidRPr="00E93951">
        <w:rPr>
          <w:rFonts w:ascii="Arial" w:hAnsi="Arial" w:cs="Arial"/>
          <w:sz w:val="20"/>
          <w:szCs w:val="20"/>
        </w:rPr>
        <w:t xml:space="preserve"> </w:t>
      </w:r>
      <w:proofErr w:type="spellStart"/>
      <w:r w:rsidRPr="00E93951">
        <w:rPr>
          <w:rFonts w:ascii="Arial" w:hAnsi="Arial" w:cs="Arial"/>
          <w:sz w:val="20"/>
          <w:szCs w:val="20"/>
        </w:rPr>
        <w:t>d'établissement</w:t>
      </w:r>
      <w:proofErr w:type="spellEnd"/>
      <w:r w:rsidRPr="00E93951">
        <w:rPr>
          <w:rFonts w:ascii="Arial" w:hAnsi="Arial" w:cs="Arial"/>
          <w:sz w:val="20"/>
          <w:szCs w:val="20"/>
        </w:rPr>
        <w:t xml:space="preserve"> des prix du </w:t>
      </w:r>
      <w:proofErr w:type="spellStart"/>
      <w:r w:rsidRPr="00E93951">
        <w:rPr>
          <w:rFonts w:ascii="Arial" w:hAnsi="Arial" w:cs="Arial"/>
          <w:sz w:val="20"/>
          <w:szCs w:val="20"/>
        </w:rPr>
        <w:t>marché</w:t>
      </w:r>
      <w:proofErr w:type="spellEnd"/>
      <w:r w:rsidRPr="00E93951">
        <w:rPr>
          <w:rFonts w:ascii="Arial" w:hAnsi="Arial" w:cs="Arial"/>
          <w:sz w:val="20"/>
          <w:szCs w:val="20"/>
        </w:rPr>
        <w:t xml:space="preserve"> "</w:t>
      </w:r>
      <w:proofErr w:type="spellStart"/>
      <w:r w:rsidRPr="00E93951">
        <w:rPr>
          <w:rFonts w:ascii="Arial" w:hAnsi="Arial" w:cs="Arial"/>
          <w:sz w:val="20"/>
          <w:szCs w:val="20"/>
        </w:rPr>
        <w:t>mois</w:t>
      </w:r>
      <w:proofErr w:type="spellEnd"/>
      <w:r w:rsidRPr="00E93951">
        <w:rPr>
          <w:rFonts w:ascii="Arial" w:hAnsi="Arial" w:cs="Arial"/>
          <w:sz w:val="20"/>
          <w:szCs w:val="20"/>
        </w:rPr>
        <w:t xml:space="preserve"> </w:t>
      </w:r>
      <w:proofErr w:type="spellStart"/>
      <w:r w:rsidRPr="00E93951">
        <w:rPr>
          <w:rFonts w:ascii="Arial" w:hAnsi="Arial" w:cs="Arial"/>
          <w:sz w:val="20"/>
          <w:szCs w:val="20"/>
        </w:rPr>
        <w:t>zéro</w:t>
      </w:r>
      <w:proofErr w:type="spellEnd"/>
      <w:r w:rsidRPr="00E93951">
        <w:rPr>
          <w:rFonts w:ascii="Arial" w:hAnsi="Arial" w:cs="Arial"/>
          <w:sz w:val="20"/>
          <w:szCs w:val="20"/>
        </w:rPr>
        <w:t xml:space="preserve">" (m0) = </w:t>
      </w:r>
      <w:proofErr w:type="spellStart"/>
      <w:r w:rsidR="004B3D32">
        <w:rPr>
          <w:rFonts w:ascii="Arial" w:hAnsi="Arial" w:cs="Arial"/>
          <w:sz w:val="20"/>
          <w:szCs w:val="20"/>
        </w:rPr>
        <w:t>février</w:t>
      </w:r>
      <w:proofErr w:type="spellEnd"/>
      <w:r w:rsidR="004B3D32">
        <w:rPr>
          <w:rFonts w:ascii="Arial" w:hAnsi="Arial" w:cs="Arial"/>
          <w:sz w:val="20"/>
          <w:szCs w:val="20"/>
        </w:rPr>
        <w:t xml:space="preserve"> 2026</w:t>
      </w:r>
    </w:p>
    <w:p w14:paraId="75A03E12" w14:textId="77777777" w:rsidR="00856026" w:rsidRDefault="00856026">
      <w:pPr>
        <w:spacing w:line="240" w:lineRule="exact"/>
      </w:pPr>
    </w:p>
    <w:p w14:paraId="2E4469C1" w14:textId="77777777" w:rsidR="00856026" w:rsidRDefault="00856026">
      <w:pPr>
        <w:spacing w:line="240" w:lineRule="exact"/>
      </w:pPr>
    </w:p>
    <w:p w14:paraId="1199E9D5" w14:textId="77777777" w:rsidR="00856026" w:rsidRDefault="00856026">
      <w:pPr>
        <w:spacing w:after="40" w:line="240" w:lineRule="exact"/>
      </w:pPr>
    </w:p>
    <w:p w14:paraId="58AC4640" w14:textId="77777777" w:rsidR="00856026" w:rsidRDefault="00F87BE3">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856026" w14:paraId="3D48160C" w14:textId="77777777" w:rsidTr="5AD920C2">
        <w:trPr>
          <w:trHeight w:val="76"/>
        </w:trPr>
        <w:tc>
          <w:tcPr>
            <w:tcW w:w="1940" w:type="dxa"/>
            <w:vMerge w:val="restart"/>
            <w:tcMar>
              <w:top w:w="0" w:type="dxa"/>
              <w:left w:w="0" w:type="dxa"/>
              <w:bottom w:w="0" w:type="dxa"/>
              <w:right w:w="0" w:type="dxa"/>
            </w:tcMar>
            <w:vAlign w:val="center"/>
          </w:tcPr>
          <w:p w14:paraId="640FF617" w14:textId="77777777" w:rsidR="00856026" w:rsidRDefault="00F87BE3">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5360BF53" w14:textId="77777777" w:rsidR="00856026" w:rsidRDefault="00856026">
            <w:pPr>
              <w:rPr>
                <w:sz w:val="2"/>
              </w:rPr>
            </w:pPr>
          </w:p>
        </w:tc>
        <w:tc>
          <w:tcPr>
            <w:tcW w:w="420" w:type="dxa"/>
            <w:tcMar>
              <w:top w:w="0" w:type="dxa"/>
              <w:left w:w="0" w:type="dxa"/>
              <w:bottom w:w="0" w:type="dxa"/>
              <w:right w:w="0" w:type="dxa"/>
            </w:tcMar>
          </w:tcPr>
          <w:p w14:paraId="4198AD5E" w14:textId="63EB080D" w:rsidR="00856026" w:rsidRDefault="42A5B297" w:rsidP="5AD920C2">
            <w:pPr>
              <w:rPr>
                <w:sz w:val="2"/>
                <w:szCs w:val="2"/>
              </w:rPr>
            </w:pPr>
            <w:ins w:id="2" w:author="LEPERS Gerome" w:date="2026-02-13T11:01:00Z" w16du:dateUtc="2026-02-13T11:01:39Z">
              <w:r w:rsidRPr="5AD920C2">
                <w:rPr>
                  <w:sz w:val="2"/>
                  <w:szCs w:val="2"/>
                </w:rPr>
                <w:t>Éé&amp;é&amp;ééééééé</w:t>
              </w:r>
            </w:ins>
          </w:p>
        </w:tc>
        <w:tc>
          <w:tcPr>
            <w:tcW w:w="420" w:type="dxa"/>
            <w:tcMar>
              <w:top w:w="0" w:type="dxa"/>
              <w:left w:w="0" w:type="dxa"/>
              <w:bottom w:w="0" w:type="dxa"/>
              <w:right w:w="0" w:type="dxa"/>
            </w:tcMar>
          </w:tcPr>
          <w:p w14:paraId="193FBD4D" w14:textId="77777777" w:rsidR="00856026" w:rsidRDefault="00856026">
            <w:pPr>
              <w:rPr>
                <w:sz w:val="2"/>
              </w:rPr>
            </w:pPr>
          </w:p>
        </w:tc>
        <w:tc>
          <w:tcPr>
            <w:tcW w:w="420" w:type="dxa"/>
            <w:tcMar>
              <w:top w:w="0" w:type="dxa"/>
              <w:left w:w="0" w:type="dxa"/>
              <w:bottom w:w="0" w:type="dxa"/>
              <w:right w:w="0" w:type="dxa"/>
            </w:tcMar>
          </w:tcPr>
          <w:p w14:paraId="3D4DF7C2" w14:textId="77777777" w:rsidR="00856026" w:rsidRDefault="00856026">
            <w:pPr>
              <w:rPr>
                <w:sz w:val="2"/>
              </w:rPr>
            </w:pPr>
          </w:p>
        </w:tc>
        <w:tc>
          <w:tcPr>
            <w:tcW w:w="420" w:type="dxa"/>
            <w:tcMar>
              <w:top w:w="0" w:type="dxa"/>
              <w:left w:w="0" w:type="dxa"/>
              <w:bottom w:w="0" w:type="dxa"/>
              <w:right w:w="0" w:type="dxa"/>
            </w:tcMar>
          </w:tcPr>
          <w:p w14:paraId="73269D92" w14:textId="77777777" w:rsidR="00856026" w:rsidRDefault="00856026">
            <w:pPr>
              <w:rPr>
                <w:sz w:val="2"/>
              </w:rPr>
            </w:pPr>
          </w:p>
        </w:tc>
        <w:tc>
          <w:tcPr>
            <w:tcW w:w="420" w:type="dxa"/>
            <w:tcMar>
              <w:top w:w="0" w:type="dxa"/>
              <w:left w:w="0" w:type="dxa"/>
              <w:bottom w:w="0" w:type="dxa"/>
              <w:right w:w="0" w:type="dxa"/>
            </w:tcMar>
          </w:tcPr>
          <w:p w14:paraId="2B77F0E9" w14:textId="77777777" w:rsidR="00856026" w:rsidRDefault="00856026">
            <w:pPr>
              <w:rPr>
                <w:sz w:val="2"/>
              </w:rPr>
            </w:pPr>
          </w:p>
        </w:tc>
        <w:tc>
          <w:tcPr>
            <w:tcW w:w="420" w:type="dxa"/>
            <w:tcMar>
              <w:top w:w="0" w:type="dxa"/>
              <w:left w:w="0" w:type="dxa"/>
              <w:bottom w:w="0" w:type="dxa"/>
              <w:right w:w="0" w:type="dxa"/>
            </w:tcMar>
          </w:tcPr>
          <w:p w14:paraId="3361F2B0" w14:textId="77777777" w:rsidR="00856026" w:rsidRDefault="00856026">
            <w:pPr>
              <w:rPr>
                <w:sz w:val="2"/>
              </w:rPr>
            </w:pPr>
          </w:p>
        </w:tc>
        <w:tc>
          <w:tcPr>
            <w:tcW w:w="420" w:type="dxa"/>
            <w:tcMar>
              <w:top w:w="0" w:type="dxa"/>
              <w:left w:w="0" w:type="dxa"/>
              <w:bottom w:w="0" w:type="dxa"/>
              <w:right w:w="0" w:type="dxa"/>
            </w:tcMar>
          </w:tcPr>
          <w:p w14:paraId="4FA80DD2" w14:textId="77777777" w:rsidR="00856026" w:rsidRDefault="00856026">
            <w:pPr>
              <w:rPr>
                <w:sz w:val="2"/>
              </w:rPr>
            </w:pPr>
          </w:p>
        </w:tc>
        <w:tc>
          <w:tcPr>
            <w:tcW w:w="420" w:type="dxa"/>
            <w:tcMar>
              <w:top w:w="0" w:type="dxa"/>
              <w:left w:w="0" w:type="dxa"/>
              <w:bottom w:w="0" w:type="dxa"/>
              <w:right w:w="0" w:type="dxa"/>
            </w:tcMar>
          </w:tcPr>
          <w:p w14:paraId="7D2720DB" w14:textId="77777777" w:rsidR="00856026" w:rsidRDefault="00856026">
            <w:pPr>
              <w:rPr>
                <w:sz w:val="2"/>
              </w:rPr>
            </w:pPr>
          </w:p>
        </w:tc>
        <w:tc>
          <w:tcPr>
            <w:tcW w:w="420" w:type="dxa"/>
            <w:tcMar>
              <w:top w:w="0" w:type="dxa"/>
              <w:left w:w="0" w:type="dxa"/>
              <w:bottom w:w="0" w:type="dxa"/>
              <w:right w:w="0" w:type="dxa"/>
            </w:tcMar>
          </w:tcPr>
          <w:p w14:paraId="61245D27" w14:textId="77777777" w:rsidR="00856026" w:rsidRDefault="00856026">
            <w:pPr>
              <w:rPr>
                <w:sz w:val="2"/>
              </w:rPr>
            </w:pPr>
          </w:p>
        </w:tc>
        <w:tc>
          <w:tcPr>
            <w:tcW w:w="420" w:type="dxa"/>
            <w:tcMar>
              <w:top w:w="0" w:type="dxa"/>
              <w:left w:w="0" w:type="dxa"/>
              <w:bottom w:w="0" w:type="dxa"/>
              <w:right w:w="0" w:type="dxa"/>
            </w:tcMar>
          </w:tcPr>
          <w:p w14:paraId="4B169B13" w14:textId="77777777" w:rsidR="00856026" w:rsidRDefault="00856026">
            <w:pPr>
              <w:rPr>
                <w:sz w:val="2"/>
              </w:rPr>
            </w:pPr>
          </w:p>
        </w:tc>
      </w:tr>
      <w:tr w:rsidR="00856026" w14:paraId="5E7C06E5" w14:textId="77777777" w:rsidTr="5AD920C2">
        <w:trPr>
          <w:trHeight w:val="238"/>
        </w:trPr>
        <w:tc>
          <w:tcPr>
            <w:tcW w:w="1940" w:type="dxa"/>
            <w:vMerge/>
            <w:tcMar>
              <w:top w:w="0" w:type="dxa"/>
              <w:left w:w="0" w:type="dxa"/>
              <w:bottom w:w="0" w:type="dxa"/>
              <w:right w:w="0" w:type="dxa"/>
            </w:tcMar>
          </w:tcPr>
          <w:p w14:paraId="1182A4A7" w14:textId="77777777" w:rsidR="00856026" w:rsidRDefault="00856026"/>
        </w:tc>
        <w:tc>
          <w:tcPr>
            <w:tcW w:w="20" w:type="dxa"/>
            <w:tcMar>
              <w:top w:w="0" w:type="dxa"/>
              <w:left w:w="0" w:type="dxa"/>
              <w:bottom w:w="0" w:type="dxa"/>
              <w:right w:w="0" w:type="dxa"/>
            </w:tcMar>
          </w:tcPr>
          <w:p w14:paraId="5BF3496C" w14:textId="77777777" w:rsidR="00856026" w:rsidRDefault="00856026">
            <w:pPr>
              <w:rPr>
                <w:sz w:val="2"/>
              </w:rPr>
            </w:pPr>
          </w:p>
        </w:tc>
        <w:tc>
          <w:tcPr>
            <w:tcW w:w="420" w:type="dxa"/>
            <w:tcBorders>
              <w:left w:val="single" w:sz="2" w:space="0" w:color="000000" w:themeColor="text1"/>
              <w:bottom w:val="single" w:sz="2" w:space="0" w:color="000000" w:themeColor="text1"/>
              <w:right w:val="dashSmallGap" w:sz="2" w:space="0" w:color="CCCCCC"/>
            </w:tcBorders>
            <w:tcMar>
              <w:top w:w="0" w:type="dxa"/>
              <w:left w:w="0" w:type="dxa"/>
              <w:bottom w:w="0" w:type="dxa"/>
              <w:right w:w="0" w:type="dxa"/>
            </w:tcMar>
            <w:vAlign w:val="center"/>
          </w:tcPr>
          <w:p w14:paraId="1F549B43" w14:textId="5FA29CFE" w:rsidR="00856026" w:rsidRPr="005F25B1" w:rsidRDefault="00637EAD" w:rsidP="5AD920C2">
            <w:pPr>
              <w:jc w:val="center"/>
              <w:rPr>
                <w:rFonts w:ascii="Arial" w:eastAsia="Arial" w:hAnsi="Arial" w:cs="Arial"/>
                <w:color w:val="000000"/>
                <w:sz w:val="20"/>
                <w:szCs w:val="20"/>
                <w:lang w:val="fr-FR"/>
              </w:rPr>
            </w:pPr>
            <w:r w:rsidRPr="005F25B1">
              <w:rPr>
                <w:rFonts w:ascii="Arial" w:eastAsia="Arial" w:hAnsi="Arial" w:cs="Arial"/>
                <w:color w:val="000000" w:themeColor="text1"/>
                <w:sz w:val="20"/>
                <w:szCs w:val="20"/>
                <w:lang w:val="fr-FR"/>
              </w:rPr>
              <w:t>2</w:t>
            </w:r>
          </w:p>
        </w:tc>
        <w:tc>
          <w:tcPr>
            <w:tcW w:w="420" w:type="dxa"/>
            <w:tcBorders>
              <w:bottom w:val="single" w:sz="2" w:space="0" w:color="000000" w:themeColor="text1"/>
              <w:right w:val="dashSmallGap" w:sz="2" w:space="0" w:color="CCCCCC"/>
            </w:tcBorders>
            <w:tcMar>
              <w:top w:w="0" w:type="dxa"/>
              <w:left w:w="0" w:type="dxa"/>
              <w:bottom w:w="0" w:type="dxa"/>
              <w:right w:w="0" w:type="dxa"/>
            </w:tcMar>
            <w:vAlign w:val="center"/>
          </w:tcPr>
          <w:p w14:paraId="0BD529D1" w14:textId="2A248B89" w:rsidR="00856026" w:rsidRPr="005F25B1" w:rsidRDefault="00637EAD" w:rsidP="00637EAD">
            <w:pPr>
              <w:rPr>
                <w:rFonts w:ascii="Arial" w:eastAsia="Arial" w:hAnsi="Arial" w:cs="Arial"/>
                <w:color w:val="000000"/>
                <w:sz w:val="20"/>
                <w:szCs w:val="20"/>
                <w:lang w:val="fr-FR"/>
              </w:rPr>
            </w:pPr>
            <w:r w:rsidRPr="005F25B1">
              <w:rPr>
                <w:rFonts w:ascii="Arial" w:eastAsia="Arial" w:hAnsi="Arial" w:cs="Arial"/>
                <w:color w:val="000000"/>
                <w:sz w:val="20"/>
                <w:szCs w:val="20"/>
                <w:lang w:val="fr-FR"/>
              </w:rPr>
              <w:t>6</w:t>
            </w:r>
          </w:p>
        </w:tc>
        <w:tc>
          <w:tcPr>
            <w:tcW w:w="420" w:type="dxa"/>
            <w:tcBorders>
              <w:bottom w:val="single" w:sz="2" w:space="0" w:color="000000" w:themeColor="text1"/>
              <w:right w:val="dashSmallGap" w:sz="2" w:space="0" w:color="CCCCCC"/>
            </w:tcBorders>
            <w:tcMar>
              <w:top w:w="0" w:type="dxa"/>
              <w:left w:w="0" w:type="dxa"/>
              <w:bottom w:w="0" w:type="dxa"/>
              <w:right w:w="0" w:type="dxa"/>
            </w:tcMar>
            <w:vAlign w:val="center"/>
          </w:tcPr>
          <w:p w14:paraId="0BB1ED8D" w14:textId="7C6DA445" w:rsidR="00856026" w:rsidRPr="005F25B1" w:rsidRDefault="00637EAD">
            <w:pPr>
              <w:jc w:val="center"/>
              <w:rPr>
                <w:rFonts w:ascii="Arial" w:eastAsia="Arial" w:hAnsi="Arial" w:cs="Arial"/>
                <w:color w:val="000000"/>
                <w:sz w:val="20"/>
                <w:szCs w:val="20"/>
                <w:lang w:val="fr-FR"/>
              </w:rPr>
            </w:pPr>
            <w:r w:rsidRPr="005F25B1">
              <w:rPr>
                <w:rFonts w:ascii="Arial" w:eastAsia="Arial" w:hAnsi="Arial" w:cs="Arial"/>
                <w:color w:val="000000"/>
                <w:sz w:val="20"/>
                <w:szCs w:val="20"/>
                <w:lang w:val="fr-FR"/>
              </w:rPr>
              <w:t>3</w:t>
            </w:r>
          </w:p>
        </w:tc>
        <w:tc>
          <w:tcPr>
            <w:tcW w:w="420" w:type="dxa"/>
            <w:tcBorders>
              <w:bottom w:val="single" w:sz="2" w:space="0" w:color="000000" w:themeColor="text1"/>
              <w:right w:val="dashSmallGap" w:sz="2" w:space="0" w:color="CCCCCC"/>
            </w:tcBorders>
            <w:tcMar>
              <w:top w:w="0" w:type="dxa"/>
              <w:left w:w="0" w:type="dxa"/>
              <w:bottom w:w="0" w:type="dxa"/>
              <w:right w:w="0" w:type="dxa"/>
            </w:tcMar>
            <w:vAlign w:val="center"/>
          </w:tcPr>
          <w:p w14:paraId="43F2FDA9" w14:textId="1543EFC4" w:rsidR="00856026" w:rsidRPr="005F25B1" w:rsidRDefault="00637EAD">
            <w:pPr>
              <w:jc w:val="center"/>
              <w:rPr>
                <w:rFonts w:ascii="Arial" w:eastAsia="Arial" w:hAnsi="Arial" w:cs="Arial"/>
                <w:color w:val="000000"/>
                <w:sz w:val="20"/>
                <w:szCs w:val="20"/>
                <w:lang w:val="fr-FR"/>
              </w:rPr>
            </w:pPr>
            <w:r w:rsidRPr="005F25B1">
              <w:rPr>
                <w:rFonts w:ascii="Arial" w:eastAsia="Arial" w:hAnsi="Arial" w:cs="Arial"/>
                <w:color w:val="000000"/>
                <w:sz w:val="20"/>
                <w:szCs w:val="20"/>
                <w:lang w:val="fr-FR"/>
              </w:rPr>
              <w:t>1</w:t>
            </w:r>
          </w:p>
        </w:tc>
        <w:tc>
          <w:tcPr>
            <w:tcW w:w="420" w:type="dxa"/>
            <w:tcBorders>
              <w:bottom w:val="single" w:sz="2" w:space="0" w:color="000000" w:themeColor="text1"/>
              <w:right w:val="dashSmallGap" w:sz="2" w:space="0" w:color="CCCCCC"/>
            </w:tcBorders>
            <w:tcMar>
              <w:top w:w="0" w:type="dxa"/>
              <w:left w:w="0" w:type="dxa"/>
              <w:bottom w:w="0" w:type="dxa"/>
              <w:right w:w="0" w:type="dxa"/>
            </w:tcMar>
            <w:vAlign w:val="center"/>
          </w:tcPr>
          <w:p w14:paraId="5BFA0227" w14:textId="6A52000D" w:rsidR="00856026" w:rsidRPr="005F25B1" w:rsidRDefault="005F25B1">
            <w:pPr>
              <w:jc w:val="center"/>
              <w:rPr>
                <w:rFonts w:ascii="Arial" w:eastAsia="Arial" w:hAnsi="Arial" w:cs="Arial"/>
                <w:color w:val="000000"/>
                <w:sz w:val="20"/>
                <w:szCs w:val="20"/>
                <w:lang w:val="fr-FR"/>
              </w:rPr>
            </w:pPr>
            <w:r w:rsidRPr="005F25B1">
              <w:rPr>
                <w:rFonts w:ascii="Arial" w:eastAsia="Arial" w:hAnsi="Arial" w:cs="Arial"/>
                <w:color w:val="000000"/>
                <w:sz w:val="20"/>
                <w:szCs w:val="20"/>
                <w:lang w:val="fr-FR"/>
              </w:rPr>
              <w:t>P</w:t>
            </w:r>
          </w:p>
        </w:tc>
        <w:tc>
          <w:tcPr>
            <w:tcW w:w="420" w:type="dxa"/>
            <w:tcBorders>
              <w:bottom w:val="single" w:sz="2" w:space="0" w:color="000000" w:themeColor="text1"/>
              <w:right w:val="dashSmallGap" w:sz="2" w:space="0" w:color="CCCCCC"/>
            </w:tcBorders>
            <w:tcMar>
              <w:top w:w="0" w:type="dxa"/>
              <w:left w:w="0" w:type="dxa"/>
              <w:bottom w:w="0" w:type="dxa"/>
              <w:right w:w="0" w:type="dxa"/>
            </w:tcMar>
            <w:vAlign w:val="center"/>
          </w:tcPr>
          <w:p w14:paraId="21317021" w14:textId="7A0FC829" w:rsidR="00856026" w:rsidRPr="005F25B1" w:rsidRDefault="005F25B1">
            <w:pPr>
              <w:jc w:val="center"/>
              <w:rPr>
                <w:rFonts w:ascii="Arial" w:eastAsia="Arial" w:hAnsi="Arial" w:cs="Arial"/>
                <w:color w:val="000000"/>
                <w:sz w:val="20"/>
                <w:szCs w:val="20"/>
                <w:lang w:val="fr-FR"/>
              </w:rPr>
            </w:pPr>
            <w:r w:rsidRPr="005F25B1">
              <w:rPr>
                <w:rFonts w:ascii="Arial" w:eastAsia="Arial" w:hAnsi="Arial" w:cs="Arial"/>
                <w:color w:val="000000"/>
                <w:sz w:val="20"/>
                <w:szCs w:val="20"/>
                <w:lang w:val="fr-FR"/>
              </w:rPr>
              <w:t>A</w:t>
            </w:r>
          </w:p>
        </w:tc>
        <w:tc>
          <w:tcPr>
            <w:tcW w:w="420" w:type="dxa"/>
            <w:tcBorders>
              <w:bottom w:val="single" w:sz="2" w:space="0" w:color="000000" w:themeColor="text1"/>
              <w:right w:val="dashSmallGap" w:sz="2" w:space="0" w:color="CCCCCC"/>
            </w:tcBorders>
            <w:tcMar>
              <w:top w:w="0" w:type="dxa"/>
              <w:left w:w="0" w:type="dxa"/>
              <w:bottom w:w="0" w:type="dxa"/>
              <w:right w:w="0" w:type="dxa"/>
            </w:tcMar>
            <w:vAlign w:val="center"/>
          </w:tcPr>
          <w:p w14:paraId="00A7734A" w14:textId="4A7EC7B4" w:rsidR="00856026" w:rsidRPr="005F25B1" w:rsidRDefault="005F25B1">
            <w:pPr>
              <w:jc w:val="center"/>
              <w:rPr>
                <w:rFonts w:ascii="Arial" w:eastAsia="Arial" w:hAnsi="Arial" w:cs="Arial"/>
                <w:color w:val="000000"/>
                <w:sz w:val="20"/>
                <w:szCs w:val="20"/>
                <w:lang w:val="fr-FR"/>
              </w:rPr>
            </w:pPr>
            <w:r w:rsidRPr="005F25B1">
              <w:rPr>
                <w:rFonts w:ascii="Arial" w:eastAsia="Arial" w:hAnsi="Arial" w:cs="Arial"/>
                <w:color w:val="000000"/>
                <w:sz w:val="20"/>
                <w:szCs w:val="20"/>
                <w:lang w:val="fr-FR"/>
              </w:rPr>
              <w:t>0</w:t>
            </w:r>
          </w:p>
        </w:tc>
        <w:tc>
          <w:tcPr>
            <w:tcW w:w="420" w:type="dxa"/>
            <w:tcBorders>
              <w:bottom w:val="single" w:sz="2" w:space="0" w:color="000000" w:themeColor="text1"/>
              <w:right w:val="dashSmallGap" w:sz="2" w:space="0" w:color="CCCCCC"/>
            </w:tcBorders>
            <w:tcMar>
              <w:top w:w="0" w:type="dxa"/>
              <w:left w:w="0" w:type="dxa"/>
              <w:bottom w:w="0" w:type="dxa"/>
              <w:right w:w="0" w:type="dxa"/>
            </w:tcMar>
            <w:vAlign w:val="center"/>
          </w:tcPr>
          <w:p w14:paraId="32FE946F" w14:textId="134DA088" w:rsidR="00856026" w:rsidRPr="005F25B1" w:rsidRDefault="00716A8D">
            <w:pPr>
              <w:jc w:val="center"/>
              <w:rPr>
                <w:rFonts w:ascii="Arial" w:eastAsia="Arial" w:hAnsi="Arial" w:cs="Arial"/>
                <w:color w:val="000000"/>
                <w:sz w:val="20"/>
                <w:szCs w:val="20"/>
                <w:lang w:val="fr-FR"/>
              </w:rPr>
            </w:pPr>
            <w:r>
              <w:rPr>
                <w:rFonts w:ascii="Arial" w:eastAsia="Arial" w:hAnsi="Arial" w:cs="Arial"/>
                <w:color w:val="000000"/>
                <w:sz w:val="20"/>
                <w:szCs w:val="20"/>
                <w:lang w:val="fr-FR"/>
              </w:rPr>
              <w:t>0</w:t>
            </w:r>
          </w:p>
        </w:tc>
        <w:tc>
          <w:tcPr>
            <w:tcW w:w="420" w:type="dxa"/>
            <w:tcBorders>
              <w:bottom w:val="single" w:sz="2" w:space="0" w:color="000000" w:themeColor="text1"/>
              <w:right w:val="dashSmallGap" w:sz="2" w:space="0" w:color="CCCCCC"/>
            </w:tcBorders>
            <w:tcMar>
              <w:top w:w="0" w:type="dxa"/>
              <w:left w:w="0" w:type="dxa"/>
              <w:bottom w:w="0" w:type="dxa"/>
              <w:right w:w="0" w:type="dxa"/>
            </w:tcMar>
            <w:vAlign w:val="center"/>
          </w:tcPr>
          <w:p w14:paraId="6B9122CA" w14:textId="24144C90" w:rsidR="00856026" w:rsidRPr="005F25B1" w:rsidRDefault="005F25B1">
            <w:pPr>
              <w:jc w:val="center"/>
              <w:rPr>
                <w:rFonts w:ascii="Arial" w:eastAsia="Arial" w:hAnsi="Arial" w:cs="Arial"/>
                <w:color w:val="000000"/>
                <w:sz w:val="20"/>
                <w:szCs w:val="20"/>
                <w:lang w:val="fr-FR"/>
              </w:rPr>
            </w:pPr>
            <w:r w:rsidRPr="005F25B1">
              <w:rPr>
                <w:rFonts w:ascii="Arial" w:eastAsia="Arial" w:hAnsi="Arial" w:cs="Arial"/>
                <w:color w:val="000000"/>
                <w:sz w:val="20"/>
                <w:szCs w:val="20"/>
                <w:lang w:val="fr-FR"/>
              </w:rPr>
              <w:t>3</w:t>
            </w:r>
          </w:p>
        </w:tc>
        <w:tc>
          <w:tcPr>
            <w:tcW w:w="420" w:type="dxa"/>
            <w:tcBorders>
              <w:bottom w:val="single" w:sz="2" w:space="0" w:color="000000" w:themeColor="text1"/>
              <w:right w:val="single" w:sz="2" w:space="0" w:color="000000" w:themeColor="text1"/>
            </w:tcBorders>
            <w:tcMar>
              <w:top w:w="0" w:type="dxa"/>
              <w:left w:w="0" w:type="dxa"/>
              <w:bottom w:w="0" w:type="dxa"/>
              <w:right w:w="0" w:type="dxa"/>
            </w:tcMar>
            <w:vAlign w:val="center"/>
          </w:tcPr>
          <w:p w14:paraId="39F09B21" w14:textId="39C9EAE8" w:rsidR="00856026" w:rsidRPr="005F25B1" w:rsidRDefault="00856026">
            <w:pPr>
              <w:jc w:val="center"/>
              <w:rPr>
                <w:rFonts w:ascii="Arial" w:eastAsia="Arial" w:hAnsi="Arial" w:cs="Arial"/>
                <w:color w:val="000000"/>
                <w:sz w:val="20"/>
                <w:szCs w:val="20"/>
                <w:lang w:val="fr-FR"/>
              </w:rPr>
            </w:pPr>
          </w:p>
        </w:tc>
      </w:tr>
      <w:tr w:rsidR="00856026" w14:paraId="10158083" w14:textId="77777777" w:rsidTr="5AD920C2">
        <w:trPr>
          <w:trHeight w:val="18"/>
        </w:trPr>
        <w:tc>
          <w:tcPr>
            <w:tcW w:w="1940" w:type="dxa"/>
            <w:vMerge/>
            <w:tcMar>
              <w:top w:w="0" w:type="dxa"/>
              <w:left w:w="0" w:type="dxa"/>
              <w:bottom w:w="0" w:type="dxa"/>
              <w:right w:w="0" w:type="dxa"/>
            </w:tcMar>
          </w:tcPr>
          <w:p w14:paraId="57216B16" w14:textId="77777777" w:rsidR="00856026" w:rsidRDefault="00856026"/>
        </w:tc>
        <w:tc>
          <w:tcPr>
            <w:tcW w:w="20" w:type="dxa"/>
            <w:tcMar>
              <w:top w:w="0" w:type="dxa"/>
              <w:left w:w="0" w:type="dxa"/>
              <w:bottom w:w="0" w:type="dxa"/>
              <w:right w:w="0" w:type="dxa"/>
            </w:tcMar>
          </w:tcPr>
          <w:p w14:paraId="38161A69" w14:textId="77777777" w:rsidR="00856026" w:rsidRDefault="00856026">
            <w:pPr>
              <w:rPr>
                <w:sz w:val="2"/>
              </w:rPr>
            </w:pPr>
          </w:p>
        </w:tc>
        <w:tc>
          <w:tcPr>
            <w:tcW w:w="420" w:type="dxa"/>
            <w:tcMar>
              <w:top w:w="0" w:type="dxa"/>
              <w:left w:w="0" w:type="dxa"/>
              <w:bottom w:w="0" w:type="dxa"/>
              <w:right w:w="0" w:type="dxa"/>
            </w:tcMar>
          </w:tcPr>
          <w:p w14:paraId="43000BCE" w14:textId="77777777" w:rsidR="00856026" w:rsidRDefault="00856026">
            <w:pPr>
              <w:rPr>
                <w:sz w:val="2"/>
              </w:rPr>
            </w:pPr>
          </w:p>
        </w:tc>
        <w:tc>
          <w:tcPr>
            <w:tcW w:w="420" w:type="dxa"/>
            <w:tcMar>
              <w:top w:w="0" w:type="dxa"/>
              <w:left w:w="0" w:type="dxa"/>
              <w:bottom w:w="0" w:type="dxa"/>
              <w:right w:w="0" w:type="dxa"/>
            </w:tcMar>
          </w:tcPr>
          <w:p w14:paraId="73D1B99F" w14:textId="77777777" w:rsidR="00856026" w:rsidRDefault="00856026">
            <w:pPr>
              <w:rPr>
                <w:sz w:val="2"/>
              </w:rPr>
            </w:pPr>
          </w:p>
        </w:tc>
        <w:tc>
          <w:tcPr>
            <w:tcW w:w="420" w:type="dxa"/>
            <w:tcMar>
              <w:top w:w="0" w:type="dxa"/>
              <w:left w:w="0" w:type="dxa"/>
              <w:bottom w:w="0" w:type="dxa"/>
              <w:right w:w="0" w:type="dxa"/>
            </w:tcMar>
          </w:tcPr>
          <w:p w14:paraId="4FCAF628" w14:textId="77777777" w:rsidR="00856026" w:rsidRDefault="00856026">
            <w:pPr>
              <w:rPr>
                <w:sz w:val="2"/>
              </w:rPr>
            </w:pPr>
          </w:p>
        </w:tc>
        <w:tc>
          <w:tcPr>
            <w:tcW w:w="420" w:type="dxa"/>
            <w:tcMar>
              <w:top w:w="0" w:type="dxa"/>
              <w:left w:w="0" w:type="dxa"/>
              <w:bottom w:w="0" w:type="dxa"/>
              <w:right w:w="0" w:type="dxa"/>
            </w:tcMar>
          </w:tcPr>
          <w:p w14:paraId="38523DDD" w14:textId="77777777" w:rsidR="00856026" w:rsidRDefault="00856026">
            <w:pPr>
              <w:rPr>
                <w:sz w:val="2"/>
              </w:rPr>
            </w:pPr>
          </w:p>
        </w:tc>
        <w:tc>
          <w:tcPr>
            <w:tcW w:w="420" w:type="dxa"/>
            <w:tcMar>
              <w:top w:w="0" w:type="dxa"/>
              <w:left w:w="0" w:type="dxa"/>
              <w:bottom w:w="0" w:type="dxa"/>
              <w:right w:w="0" w:type="dxa"/>
            </w:tcMar>
          </w:tcPr>
          <w:p w14:paraId="461C1F40" w14:textId="77777777" w:rsidR="00856026" w:rsidRDefault="00856026">
            <w:pPr>
              <w:rPr>
                <w:sz w:val="2"/>
              </w:rPr>
            </w:pPr>
          </w:p>
        </w:tc>
        <w:tc>
          <w:tcPr>
            <w:tcW w:w="420" w:type="dxa"/>
            <w:tcMar>
              <w:top w:w="0" w:type="dxa"/>
              <w:left w:w="0" w:type="dxa"/>
              <w:bottom w:w="0" w:type="dxa"/>
              <w:right w:w="0" w:type="dxa"/>
            </w:tcMar>
          </w:tcPr>
          <w:p w14:paraId="3FE7BD88" w14:textId="77777777" w:rsidR="00856026" w:rsidRDefault="00856026">
            <w:pPr>
              <w:rPr>
                <w:sz w:val="2"/>
              </w:rPr>
            </w:pPr>
          </w:p>
        </w:tc>
        <w:tc>
          <w:tcPr>
            <w:tcW w:w="420" w:type="dxa"/>
            <w:tcMar>
              <w:top w:w="0" w:type="dxa"/>
              <w:left w:w="0" w:type="dxa"/>
              <w:bottom w:w="0" w:type="dxa"/>
              <w:right w:w="0" w:type="dxa"/>
            </w:tcMar>
          </w:tcPr>
          <w:p w14:paraId="385ED7BC" w14:textId="77777777" w:rsidR="00856026" w:rsidRDefault="00856026">
            <w:pPr>
              <w:rPr>
                <w:sz w:val="2"/>
              </w:rPr>
            </w:pPr>
          </w:p>
        </w:tc>
        <w:tc>
          <w:tcPr>
            <w:tcW w:w="420" w:type="dxa"/>
            <w:tcMar>
              <w:top w:w="0" w:type="dxa"/>
              <w:left w:w="0" w:type="dxa"/>
              <w:bottom w:w="0" w:type="dxa"/>
              <w:right w:w="0" w:type="dxa"/>
            </w:tcMar>
          </w:tcPr>
          <w:p w14:paraId="29870C28" w14:textId="77777777" w:rsidR="00856026" w:rsidRDefault="00856026">
            <w:pPr>
              <w:rPr>
                <w:sz w:val="2"/>
              </w:rPr>
            </w:pPr>
          </w:p>
        </w:tc>
        <w:tc>
          <w:tcPr>
            <w:tcW w:w="420" w:type="dxa"/>
            <w:tcMar>
              <w:top w:w="0" w:type="dxa"/>
              <w:left w:w="0" w:type="dxa"/>
              <w:bottom w:w="0" w:type="dxa"/>
              <w:right w:w="0" w:type="dxa"/>
            </w:tcMar>
          </w:tcPr>
          <w:p w14:paraId="3CEA3199" w14:textId="77777777" w:rsidR="00856026" w:rsidRDefault="00856026">
            <w:pPr>
              <w:rPr>
                <w:sz w:val="2"/>
              </w:rPr>
            </w:pPr>
          </w:p>
        </w:tc>
        <w:tc>
          <w:tcPr>
            <w:tcW w:w="420" w:type="dxa"/>
            <w:tcMar>
              <w:top w:w="0" w:type="dxa"/>
              <w:left w:w="0" w:type="dxa"/>
              <w:bottom w:w="0" w:type="dxa"/>
              <w:right w:w="0" w:type="dxa"/>
            </w:tcMar>
          </w:tcPr>
          <w:p w14:paraId="7F7D96F7" w14:textId="77777777" w:rsidR="00856026" w:rsidRDefault="00856026">
            <w:pPr>
              <w:rPr>
                <w:sz w:val="2"/>
              </w:rPr>
            </w:pPr>
          </w:p>
        </w:tc>
      </w:tr>
    </w:tbl>
    <w:p w14:paraId="23EFE1F5" w14:textId="77777777" w:rsidR="00856026" w:rsidRDefault="00F87BE3">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856026" w14:paraId="2C8BCC0C" w14:textId="77777777">
        <w:trPr>
          <w:trHeight w:val="346"/>
        </w:trPr>
        <w:tc>
          <w:tcPr>
            <w:tcW w:w="1940" w:type="dxa"/>
            <w:tcMar>
              <w:top w:w="0" w:type="dxa"/>
              <w:left w:w="0" w:type="dxa"/>
              <w:bottom w:w="0" w:type="dxa"/>
              <w:right w:w="0" w:type="dxa"/>
            </w:tcMar>
            <w:vAlign w:val="center"/>
          </w:tcPr>
          <w:p w14:paraId="44BC289B" w14:textId="77777777" w:rsidR="00856026" w:rsidRDefault="00F87BE3">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016E896B" w14:textId="77777777" w:rsidR="00856026" w:rsidRDefault="00856026">
            <w:pPr>
              <w:rPr>
                <w:sz w:val="2"/>
              </w:rPr>
            </w:pPr>
          </w:p>
        </w:tc>
        <w:tc>
          <w:tcPr>
            <w:tcW w:w="4200" w:type="dxa"/>
            <w:tcMar>
              <w:top w:w="0" w:type="dxa"/>
              <w:left w:w="0" w:type="dxa"/>
              <w:bottom w:w="0" w:type="dxa"/>
              <w:right w:w="0" w:type="dxa"/>
            </w:tcMar>
            <w:vAlign w:val="center"/>
          </w:tcPr>
          <w:p w14:paraId="089A8FD0" w14:textId="77777777" w:rsidR="00856026" w:rsidRDefault="00F87BE3">
            <w:pPr>
              <w:rPr>
                <w:rFonts w:ascii="Arial" w:eastAsia="Arial" w:hAnsi="Arial" w:cs="Arial"/>
                <w:color w:val="000000"/>
                <w:sz w:val="16"/>
                <w:lang w:val="fr-FR"/>
              </w:rPr>
            </w:pPr>
            <w:r>
              <w:rPr>
                <w:rFonts w:ascii="Arial" w:eastAsia="Arial" w:hAnsi="Arial" w:cs="Arial"/>
                <w:color w:val="000000"/>
                <w:sz w:val="16"/>
                <w:lang w:val="fr-FR"/>
              </w:rPr>
              <w:t>....... ....... / ....... ....... / ....... ....... ....... .......</w:t>
            </w:r>
          </w:p>
        </w:tc>
      </w:tr>
    </w:tbl>
    <w:p w14:paraId="0A1FB128" w14:textId="5AB13BC7" w:rsidR="00856026" w:rsidRPr="002B6FC2" w:rsidRDefault="002B6FC2" w:rsidP="002B6FC2">
      <w:pPr>
        <w:jc w:val="center"/>
        <w:rPr>
          <w:rFonts w:ascii="Arial" w:eastAsia="Arial" w:hAnsi="Arial" w:cs="Arial"/>
          <w:b/>
          <w:color w:val="000000"/>
          <w:lang w:val="fr-FR"/>
        </w:rPr>
      </w:pPr>
      <w:r w:rsidRPr="002B6FC2">
        <w:rPr>
          <w:rFonts w:ascii="Arial" w:eastAsia="Arial" w:hAnsi="Arial" w:cs="Arial"/>
          <w:b/>
          <w:color w:val="000000"/>
          <w:lang w:val="fr-FR"/>
        </w:rPr>
        <w:t>Code nomenclature</w:t>
      </w:r>
      <w:r>
        <w:rPr>
          <w:rFonts w:ascii="Arial" w:eastAsia="Arial" w:hAnsi="Arial" w:cs="Arial"/>
          <w:b/>
          <w:color w:val="000000"/>
          <w:lang w:val="fr-FR"/>
        </w:rPr>
        <w:t> :</w:t>
      </w:r>
      <w:r w:rsidR="00723C71">
        <w:rPr>
          <w:rFonts w:ascii="Arial" w:eastAsia="Arial" w:hAnsi="Arial" w:cs="Arial"/>
          <w:b/>
          <w:color w:val="000000"/>
          <w:lang w:val="fr-FR"/>
        </w:rPr>
        <w:t xml:space="preserve"> 36</w:t>
      </w:r>
      <w:r w:rsidR="006D1C05">
        <w:rPr>
          <w:rFonts w:ascii="Arial" w:eastAsia="Arial" w:hAnsi="Arial" w:cs="Arial"/>
          <w:b/>
          <w:color w:val="000000"/>
          <w:lang w:val="fr-FR"/>
        </w:rPr>
        <w:t>.04.0101</w:t>
      </w:r>
    </w:p>
    <w:p w14:paraId="7CDBFD9E" w14:textId="77777777" w:rsidR="00856026" w:rsidRDefault="00856026">
      <w:pPr>
        <w:spacing w:after="100" w:line="240" w:lineRule="exact"/>
      </w:pPr>
    </w:p>
    <w:p w14:paraId="3820191E" w14:textId="77777777" w:rsidR="005879D4" w:rsidRPr="007A7D47" w:rsidRDefault="005879D4" w:rsidP="005879D4">
      <w:pPr>
        <w:spacing w:line="276" w:lineRule="exact"/>
        <w:jc w:val="center"/>
        <w:rPr>
          <w:rFonts w:ascii="Arial" w:eastAsia="Arial" w:hAnsi="Arial" w:cs="Arial"/>
          <w:b/>
          <w:color w:val="000000"/>
          <w:sz w:val="20"/>
          <w:szCs w:val="20"/>
          <w:lang w:val="fr-FR"/>
        </w:rPr>
      </w:pPr>
      <w:r w:rsidRPr="007A7D47">
        <w:rPr>
          <w:rFonts w:ascii="Arial" w:eastAsia="Arial" w:hAnsi="Arial" w:cs="Arial"/>
          <w:b/>
          <w:color w:val="000000"/>
          <w:sz w:val="20"/>
          <w:szCs w:val="20"/>
          <w:lang w:val="fr-FR"/>
        </w:rPr>
        <w:t xml:space="preserve">VOIES NAVIGABLES DE FRANCE </w:t>
      </w:r>
    </w:p>
    <w:p w14:paraId="427061E6" w14:textId="77777777" w:rsidR="005879D4" w:rsidRPr="007A7D47" w:rsidRDefault="005879D4" w:rsidP="005879D4">
      <w:pPr>
        <w:spacing w:line="276" w:lineRule="exact"/>
        <w:jc w:val="center"/>
        <w:rPr>
          <w:rFonts w:ascii="Arial" w:eastAsia="Arial" w:hAnsi="Arial" w:cs="Arial"/>
          <w:bCs/>
          <w:color w:val="000000"/>
          <w:sz w:val="20"/>
          <w:szCs w:val="20"/>
          <w:lang w:val="fr-FR"/>
        </w:rPr>
      </w:pPr>
      <w:r w:rsidRPr="007A7D47">
        <w:rPr>
          <w:rFonts w:ascii="Arial" w:eastAsia="Arial" w:hAnsi="Arial" w:cs="Arial"/>
          <w:bCs/>
          <w:color w:val="000000"/>
          <w:sz w:val="20"/>
          <w:szCs w:val="20"/>
          <w:lang w:val="fr-FR"/>
        </w:rPr>
        <w:t>Direction de l’Ingénierie et de la Maîtrise d’Ouvrage</w:t>
      </w:r>
    </w:p>
    <w:p w14:paraId="6C6891C3" w14:textId="77777777" w:rsidR="005879D4" w:rsidRPr="007A7D47" w:rsidRDefault="005879D4" w:rsidP="005879D4">
      <w:pPr>
        <w:spacing w:line="276" w:lineRule="exact"/>
        <w:jc w:val="center"/>
        <w:rPr>
          <w:rFonts w:ascii="Arial" w:eastAsia="Arial" w:hAnsi="Arial" w:cs="Arial"/>
          <w:bCs/>
          <w:color w:val="000000"/>
          <w:sz w:val="20"/>
          <w:szCs w:val="20"/>
          <w:lang w:val="fr-FR"/>
        </w:rPr>
      </w:pPr>
      <w:r w:rsidRPr="007A7D47">
        <w:rPr>
          <w:rFonts w:ascii="Arial" w:eastAsia="Arial" w:hAnsi="Arial" w:cs="Arial"/>
          <w:bCs/>
          <w:color w:val="000000"/>
          <w:sz w:val="20"/>
          <w:szCs w:val="20"/>
          <w:lang w:val="fr-FR"/>
        </w:rPr>
        <w:t>Service Opérationnel de Lille</w:t>
      </w:r>
    </w:p>
    <w:p w14:paraId="02ACE48C" w14:textId="77777777" w:rsidR="005879D4" w:rsidRPr="007A7D47" w:rsidRDefault="005879D4" w:rsidP="005879D4">
      <w:pPr>
        <w:spacing w:line="276" w:lineRule="exact"/>
        <w:jc w:val="center"/>
        <w:rPr>
          <w:rFonts w:ascii="Arial" w:eastAsia="Arial" w:hAnsi="Arial" w:cs="Arial"/>
          <w:bCs/>
          <w:color w:val="000000"/>
          <w:sz w:val="20"/>
          <w:szCs w:val="20"/>
          <w:lang w:val="fr-FR"/>
        </w:rPr>
      </w:pPr>
      <w:r w:rsidRPr="007A7D47">
        <w:rPr>
          <w:rFonts w:ascii="Arial" w:eastAsia="Arial" w:hAnsi="Arial" w:cs="Arial"/>
          <w:bCs/>
          <w:color w:val="000000"/>
          <w:sz w:val="20"/>
          <w:szCs w:val="20"/>
          <w:lang w:val="fr-FR"/>
        </w:rPr>
        <w:t>175 rue Ludovic Boutleux</w:t>
      </w:r>
    </w:p>
    <w:p w14:paraId="3DC88854" w14:textId="77777777" w:rsidR="005879D4" w:rsidRPr="007A7D47" w:rsidRDefault="005879D4" w:rsidP="005879D4">
      <w:pPr>
        <w:spacing w:line="276" w:lineRule="exact"/>
        <w:jc w:val="center"/>
        <w:rPr>
          <w:rFonts w:ascii="Arial" w:eastAsia="Arial" w:hAnsi="Arial" w:cs="Arial"/>
          <w:bCs/>
          <w:color w:val="000000"/>
          <w:sz w:val="20"/>
          <w:szCs w:val="20"/>
          <w:lang w:val="fr-FR"/>
        </w:rPr>
      </w:pPr>
      <w:r w:rsidRPr="007A7D47">
        <w:rPr>
          <w:rFonts w:ascii="Arial" w:eastAsia="Arial" w:hAnsi="Arial" w:cs="Arial"/>
          <w:bCs/>
          <w:color w:val="000000"/>
          <w:sz w:val="20"/>
          <w:szCs w:val="20"/>
          <w:lang w:val="fr-FR"/>
        </w:rPr>
        <w:t>CS 30820</w:t>
      </w:r>
    </w:p>
    <w:p w14:paraId="5FEAD443" w14:textId="39164F4B" w:rsidR="00856026" w:rsidRDefault="005879D4">
      <w:pPr>
        <w:spacing w:line="276" w:lineRule="exact"/>
        <w:jc w:val="center"/>
        <w:rPr>
          <w:rFonts w:ascii="Arial" w:eastAsia="Arial" w:hAnsi="Arial" w:cs="Arial"/>
          <w:color w:val="000000"/>
          <w:lang w:val="fr-FR"/>
        </w:rPr>
        <w:sectPr w:rsidR="00856026">
          <w:headerReference w:type="default" r:id="rId14"/>
          <w:footerReference w:type="default" r:id="rId15"/>
          <w:pgSz w:w="11900" w:h="16840"/>
          <w:pgMar w:top="1400" w:right="1140" w:bottom="1440" w:left="1140" w:header="1400" w:footer="1440" w:gutter="0"/>
          <w:cols w:space="708"/>
        </w:sectPr>
      </w:pPr>
      <w:r w:rsidRPr="007A7D47">
        <w:rPr>
          <w:rFonts w:ascii="Arial" w:eastAsia="Arial" w:hAnsi="Arial" w:cs="Arial"/>
          <w:bCs/>
          <w:color w:val="000000"/>
          <w:sz w:val="20"/>
          <w:szCs w:val="20"/>
          <w:lang w:val="fr-FR"/>
        </w:rPr>
        <w:t xml:space="preserve">62408 </w:t>
      </w:r>
      <w:proofErr w:type="spellStart"/>
      <w:r w:rsidRPr="007A7D47">
        <w:rPr>
          <w:rFonts w:ascii="Arial" w:eastAsia="Arial" w:hAnsi="Arial" w:cs="Arial"/>
          <w:bCs/>
          <w:color w:val="000000"/>
          <w:sz w:val="20"/>
          <w:szCs w:val="20"/>
          <w:lang w:val="fr-FR"/>
        </w:rPr>
        <w:t>BETHUNE</w:t>
      </w:r>
      <w:proofErr w:type="spellEnd"/>
    </w:p>
    <w:p w14:paraId="4EDDF823" w14:textId="77777777" w:rsidR="00856026" w:rsidRDefault="00856026">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856026" w14:paraId="7761E9B3"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348542D6" w14:textId="77777777" w:rsidR="00856026" w:rsidRDefault="00F87BE3">
            <w:pPr>
              <w:pStyle w:val="Titletable"/>
              <w:jc w:val="center"/>
              <w:rPr>
                <w:lang w:val="fr-FR"/>
              </w:rPr>
            </w:pPr>
            <w:r>
              <w:rPr>
                <w:lang w:val="fr-FR"/>
              </w:rPr>
              <w:t>L'ESSENTIEL DE L'ACTE D'ENGAGEMENT</w:t>
            </w:r>
          </w:p>
        </w:tc>
      </w:tr>
      <w:tr w:rsidR="00856026" w14:paraId="3C94144D"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F6FB1" w14:textId="77777777" w:rsidR="00856026" w:rsidRDefault="00856026">
            <w:pPr>
              <w:spacing w:line="240" w:lineRule="exact"/>
            </w:pPr>
          </w:p>
          <w:p w14:paraId="3C7C8FED" w14:textId="4DDEB24A" w:rsidR="00856026" w:rsidRDefault="00A512DA">
            <w:pPr>
              <w:ind w:left="420"/>
              <w:rPr>
                <w:sz w:val="2"/>
              </w:rPr>
            </w:pPr>
            <w:r>
              <w:rPr>
                <w:noProof/>
              </w:rPr>
              <w:drawing>
                <wp:inline distT="0" distB="0" distL="0" distR="0" wp14:anchorId="0505F1E6" wp14:editId="0F48A1D0">
                  <wp:extent cx="223520" cy="223520"/>
                  <wp:effectExtent l="0" t="0" r="0"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A3A8A" w14:textId="77777777" w:rsidR="00856026" w:rsidRDefault="00F87BE3">
            <w:pPr>
              <w:spacing w:before="280" w:after="16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947688" w14:textId="16B82162" w:rsidR="00856026" w:rsidRDefault="00042247">
            <w:pPr>
              <w:spacing w:before="60" w:after="60" w:line="230" w:lineRule="exact"/>
              <w:ind w:left="160" w:right="160"/>
              <w:jc w:val="both"/>
              <w:rPr>
                <w:rFonts w:ascii="Arial" w:eastAsia="Arial" w:hAnsi="Arial" w:cs="Arial"/>
                <w:color w:val="000000"/>
                <w:sz w:val="20"/>
                <w:lang w:val="fr-FR"/>
              </w:rPr>
            </w:pPr>
            <w:r w:rsidRPr="00042247">
              <w:rPr>
                <w:rFonts w:ascii="Arial" w:eastAsia="Arial" w:hAnsi="Arial" w:cs="Arial"/>
                <w:color w:val="000000"/>
                <w:sz w:val="20"/>
                <w:lang w:val="fr-FR"/>
              </w:rPr>
              <w:t>Marché d’assistance à maitrise d’ouvrage de planification, d’ordonnancement et de coordination des études, des investigations et des travaux de régénération de l’écluse des Fontinettes</w:t>
            </w:r>
          </w:p>
        </w:tc>
      </w:tr>
      <w:tr w:rsidR="00856026" w14:paraId="3276588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DBA019" w14:textId="77777777" w:rsidR="00856026" w:rsidRDefault="00856026">
            <w:pPr>
              <w:spacing w:line="140" w:lineRule="exact"/>
              <w:rPr>
                <w:sz w:val="14"/>
              </w:rPr>
            </w:pPr>
          </w:p>
          <w:p w14:paraId="5F99958E" w14:textId="19D032A3" w:rsidR="00856026" w:rsidRDefault="00A512DA">
            <w:pPr>
              <w:ind w:left="420"/>
              <w:rPr>
                <w:sz w:val="2"/>
              </w:rPr>
            </w:pPr>
            <w:r>
              <w:rPr>
                <w:noProof/>
              </w:rPr>
              <w:drawing>
                <wp:inline distT="0" distB="0" distL="0" distR="0" wp14:anchorId="501DACF1" wp14:editId="77DDB3D3">
                  <wp:extent cx="223520" cy="223520"/>
                  <wp:effectExtent l="0" t="0" r="0" b="0"/>
                  <wp:docPr id="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0B4473" w14:textId="77777777" w:rsidR="00856026" w:rsidRDefault="00F87BE3">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4DBDC8" w14:textId="6B31CD13" w:rsidR="00856026" w:rsidRDefault="007038CA" w:rsidP="006511CF">
            <w:pPr>
              <w:spacing w:before="180" w:after="120"/>
              <w:ind w:right="160" w:firstLine="92"/>
              <w:jc w:val="both"/>
              <w:rPr>
                <w:rFonts w:ascii="Arial" w:eastAsia="Arial" w:hAnsi="Arial" w:cs="Arial"/>
                <w:color w:val="000000"/>
                <w:sz w:val="20"/>
                <w:lang w:val="fr-FR"/>
              </w:rPr>
            </w:pPr>
            <w:r>
              <w:rPr>
                <w:rFonts w:ascii="Arial" w:eastAsia="Arial" w:hAnsi="Arial" w:cs="Arial"/>
                <w:color w:val="000000"/>
                <w:sz w:val="20"/>
                <w:lang w:val="fr-FR"/>
              </w:rPr>
              <w:t>P</w:t>
            </w:r>
            <w:r w:rsidR="00791F36" w:rsidRPr="00791F36">
              <w:rPr>
                <w:rFonts w:ascii="Arial" w:eastAsia="Arial" w:hAnsi="Arial" w:cs="Arial"/>
                <w:color w:val="000000"/>
                <w:sz w:val="20"/>
                <w:lang w:val="fr-FR"/>
              </w:rPr>
              <w:t>rocédure adaptée (MAPA)</w:t>
            </w:r>
            <w:r w:rsidR="0013555D">
              <w:rPr>
                <w:rFonts w:ascii="Arial" w:eastAsia="Arial" w:hAnsi="Arial" w:cs="Arial"/>
                <w:color w:val="000000"/>
                <w:sz w:val="20"/>
                <w:lang w:val="fr-FR"/>
              </w:rPr>
              <w:t xml:space="preserve"> de </w:t>
            </w:r>
            <w:r w:rsidR="00E93951" w:rsidRPr="00E93951">
              <w:rPr>
                <w:rFonts w:ascii="Arial" w:eastAsia="Arial" w:hAnsi="Arial" w:cs="Arial"/>
                <w:color w:val="000000"/>
                <w:sz w:val="20"/>
                <w:lang w:val="fr-FR"/>
              </w:rPr>
              <w:t>prestations intellectuelles</w:t>
            </w:r>
          </w:p>
        </w:tc>
      </w:tr>
      <w:tr w:rsidR="00856026" w14:paraId="363B4C7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E2535" w14:textId="77777777" w:rsidR="00856026" w:rsidRDefault="00856026">
            <w:pPr>
              <w:spacing w:line="140" w:lineRule="exact"/>
              <w:rPr>
                <w:sz w:val="14"/>
              </w:rPr>
            </w:pPr>
          </w:p>
          <w:p w14:paraId="62561BA6" w14:textId="1AAACDF3" w:rsidR="00856026" w:rsidRDefault="00A512DA">
            <w:pPr>
              <w:ind w:left="420"/>
              <w:rPr>
                <w:sz w:val="2"/>
              </w:rPr>
            </w:pPr>
            <w:r>
              <w:rPr>
                <w:noProof/>
              </w:rPr>
              <w:drawing>
                <wp:inline distT="0" distB="0" distL="0" distR="0" wp14:anchorId="1D806FB9" wp14:editId="4C6FCB79">
                  <wp:extent cx="223520" cy="223520"/>
                  <wp:effectExtent l="0" t="0" r="0" b="0"/>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6F8E64" w14:textId="77777777" w:rsidR="00856026" w:rsidRDefault="00F87BE3">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B66485" w14:textId="6CB49924" w:rsidR="00856026" w:rsidRDefault="006E5978">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w:t>
            </w:r>
            <w:r w:rsidRPr="006E5978">
              <w:rPr>
                <w:rFonts w:ascii="Arial" w:eastAsia="Arial" w:hAnsi="Arial" w:cs="Arial"/>
                <w:color w:val="000000"/>
                <w:sz w:val="20"/>
                <w:lang w:val="fr-FR"/>
              </w:rPr>
              <w:t>ccord-cadre mono-attributaire à bons de commande</w:t>
            </w:r>
          </w:p>
        </w:tc>
      </w:tr>
      <w:tr w:rsidR="00856026" w14:paraId="2F98F8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F208CA" w14:textId="77777777" w:rsidR="00856026" w:rsidRDefault="00856026">
            <w:pPr>
              <w:spacing w:line="140" w:lineRule="exact"/>
              <w:rPr>
                <w:sz w:val="14"/>
              </w:rPr>
            </w:pPr>
          </w:p>
          <w:p w14:paraId="2F47FBC2" w14:textId="1DBE803F" w:rsidR="00856026" w:rsidRDefault="00A512DA">
            <w:pPr>
              <w:ind w:left="420"/>
              <w:rPr>
                <w:sz w:val="2"/>
              </w:rPr>
            </w:pPr>
            <w:r>
              <w:rPr>
                <w:noProof/>
              </w:rPr>
              <w:drawing>
                <wp:inline distT="0" distB="0" distL="0" distR="0" wp14:anchorId="634ABB56" wp14:editId="464B28FA">
                  <wp:extent cx="223520" cy="223520"/>
                  <wp:effectExtent l="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21B2A" w14:textId="77777777" w:rsidR="00856026" w:rsidRDefault="00F87BE3">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29045B" w14:textId="6763DC75" w:rsidR="00856026" w:rsidRDefault="00F87BE3">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Prix </w:t>
            </w:r>
            <w:r w:rsidR="006E5978">
              <w:rPr>
                <w:rFonts w:ascii="Arial" w:eastAsia="Arial" w:hAnsi="Arial" w:cs="Arial"/>
                <w:color w:val="000000"/>
                <w:sz w:val="20"/>
                <w:lang w:val="fr-FR"/>
              </w:rPr>
              <w:t xml:space="preserve">unitaire et </w:t>
            </w:r>
            <w:r>
              <w:rPr>
                <w:rFonts w:ascii="Arial" w:eastAsia="Arial" w:hAnsi="Arial" w:cs="Arial"/>
                <w:color w:val="000000"/>
                <w:sz w:val="20"/>
                <w:lang w:val="fr-FR"/>
              </w:rPr>
              <w:t>forfaitaire</w:t>
            </w:r>
          </w:p>
        </w:tc>
      </w:tr>
      <w:tr w:rsidR="00856026" w14:paraId="4ABB104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96BC7" w14:textId="77777777" w:rsidR="00856026" w:rsidRDefault="00856026">
            <w:pPr>
              <w:spacing w:line="140" w:lineRule="exact"/>
              <w:rPr>
                <w:sz w:val="14"/>
              </w:rPr>
            </w:pPr>
          </w:p>
          <w:p w14:paraId="24F88417" w14:textId="5E747CBE" w:rsidR="00856026" w:rsidRDefault="00A512DA">
            <w:pPr>
              <w:ind w:left="420"/>
              <w:rPr>
                <w:sz w:val="2"/>
              </w:rPr>
            </w:pPr>
            <w:r>
              <w:rPr>
                <w:noProof/>
              </w:rPr>
              <w:drawing>
                <wp:inline distT="0" distB="0" distL="0" distR="0" wp14:anchorId="4501B5BF" wp14:editId="5FBBE4F3">
                  <wp:extent cx="223520" cy="22352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F0352D" w14:textId="77777777" w:rsidR="00856026" w:rsidRDefault="00F87BE3">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502D9" w14:textId="77777777" w:rsidR="00856026" w:rsidRDefault="00F87BE3">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856026" w14:paraId="36DAD6C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6C5EA5" w14:textId="77777777" w:rsidR="00856026" w:rsidRDefault="00856026">
            <w:pPr>
              <w:spacing w:line="140" w:lineRule="exact"/>
              <w:rPr>
                <w:sz w:val="14"/>
              </w:rPr>
            </w:pPr>
          </w:p>
          <w:p w14:paraId="2977942B" w14:textId="6A43021B" w:rsidR="00856026" w:rsidRDefault="00A512DA">
            <w:pPr>
              <w:ind w:left="420"/>
              <w:rPr>
                <w:sz w:val="2"/>
              </w:rPr>
            </w:pPr>
            <w:r>
              <w:rPr>
                <w:noProof/>
              </w:rPr>
              <w:drawing>
                <wp:inline distT="0" distB="0" distL="0" distR="0" wp14:anchorId="6DA6429E" wp14:editId="10712598">
                  <wp:extent cx="223520" cy="223520"/>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C003F" w14:textId="77777777" w:rsidR="00856026" w:rsidRDefault="00F87BE3">
            <w:pPr>
              <w:spacing w:before="180" w:after="120"/>
              <w:ind w:left="160" w:right="160"/>
              <w:jc w:val="both"/>
              <w:rPr>
                <w:rFonts w:ascii="Arial" w:eastAsia="Arial" w:hAnsi="Arial" w:cs="Arial"/>
                <w:b/>
                <w:color w:val="000000"/>
                <w:sz w:val="20"/>
                <w:lang w:val="fr-FR"/>
              </w:rPr>
            </w:pPr>
            <w:proofErr w:type="spellStart"/>
            <w:r>
              <w:rPr>
                <w:rFonts w:ascii="Arial" w:eastAsia="Arial" w:hAnsi="Arial" w:cs="Arial"/>
                <w:b/>
                <w:color w:val="000000"/>
                <w:sz w:val="20"/>
                <w:lang w:val="fr-FR"/>
              </w:rPr>
              <w:t>PSE</w:t>
            </w:r>
            <w:proofErr w:type="spellEnd"/>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226DCC" w14:textId="77777777" w:rsidR="00856026" w:rsidRDefault="00F87BE3">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856026" w14:paraId="57DAFF9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EFF9E" w14:textId="77777777" w:rsidR="00856026" w:rsidRDefault="00856026">
            <w:pPr>
              <w:spacing w:line="180" w:lineRule="exact"/>
              <w:rPr>
                <w:sz w:val="18"/>
              </w:rPr>
            </w:pPr>
          </w:p>
          <w:p w14:paraId="31510A05" w14:textId="4253E67F" w:rsidR="00856026" w:rsidRDefault="00A512DA">
            <w:pPr>
              <w:ind w:left="420"/>
              <w:rPr>
                <w:sz w:val="2"/>
              </w:rPr>
            </w:pPr>
            <w:r>
              <w:rPr>
                <w:noProof/>
              </w:rPr>
              <w:drawing>
                <wp:inline distT="0" distB="0" distL="0" distR="0" wp14:anchorId="1E568643" wp14:editId="5902250A">
                  <wp:extent cx="223520" cy="175260"/>
                  <wp:effectExtent l="0" t="0" r="0" b="0"/>
                  <wp:docPr id="8"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3520" cy="1752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FA2F72" w14:textId="77777777" w:rsidR="00856026" w:rsidRDefault="00F87BE3">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FAE2C8" w14:textId="77777777" w:rsidR="00856026" w:rsidRDefault="00F87BE3">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856026" w14:paraId="21267E7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C94FC" w14:textId="77777777" w:rsidR="00856026" w:rsidRDefault="00856026">
            <w:pPr>
              <w:spacing w:line="140" w:lineRule="exact"/>
              <w:rPr>
                <w:sz w:val="14"/>
              </w:rPr>
            </w:pPr>
          </w:p>
          <w:p w14:paraId="373C3973" w14:textId="78FC4C5B" w:rsidR="00856026" w:rsidRDefault="00A512DA">
            <w:pPr>
              <w:ind w:left="420"/>
              <w:rPr>
                <w:sz w:val="2"/>
              </w:rPr>
            </w:pPr>
            <w:r>
              <w:rPr>
                <w:noProof/>
              </w:rPr>
              <w:drawing>
                <wp:inline distT="0" distB="0" distL="0" distR="0" wp14:anchorId="78696A50" wp14:editId="5E3E207C">
                  <wp:extent cx="223520" cy="223520"/>
                  <wp:effectExtent l="0" t="0" r="0" b="0"/>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4C992" w14:textId="77777777" w:rsidR="00856026" w:rsidRDefault="00F87BE3">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65A2E1" w14:textId="77777777" w:rsidR="00856026" w:rsidRDefault="00F87BE3">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856026" w14:paraId="3C30197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CE3DD9" w14:textId="77777777" w:rsidR="00856026" w:rsidRDefault="00856026">
            <w:pPr>
              <w:spacing w:line="140" w:lineRule="exact"/>
              <w:rPr>
                <w:sz w:val="14"/>
              </w:rPr>
            </w:pPr>
          </w:p>
          <w:p w14:paraId="6F278486" w14:textId="419BE823" w:rsidR="00856026" w:rsidRDefault="00A512DA">
            <w:pPr>
              <w:ind w:left="420"/>
              <w:rPr>
                <w:sz w:val="2"/>
              </w:rPr>
            </w:pPr>
            <w:r>
              <w:rPr>
                <w:noProof/>
              </w:rPr>
              <w:drawing>
                <wp:inline distT="0" distB="0" distL="0" distR="0" wp14:anchorId="7F20852E" wp14:editId="05A9CD85">
                  <wp:extent cx="223520" cy="223520"/>
                  <wp:effectExtent l="0" t="0" r="0" b="0"/>
                  <wp:docPr id="1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3E896" w14:textId="77777777" w:rsidR="00856026" w:rsidRDefault="00F87BE3">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CEAF83" w14:textId="0D31094F" w:rsidR="00856026" w:rsidRDefault="00A83230">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1C4CF0A0" w14:textId="77777777" w:rsidR="00856026" w:rsidRDefault="00856026">
      <w:pPr>
        <w:sectPr w:rsidR="00856026">
          <w:headerReference w:type="default" r:id="rId25"/>
          <w:footerReference w:type="default" r:id="rId26"/>
          <w:pgSz w:w="11900" w:h="16840"/>
          <w:pgMar w:top="1440" w:right="1160" w:bottom="1440" w:left="1140" w:header="1440" w:footer="1440" w:gutter="0"/>
          <w:cols w:space="708"/>
        </w:sectPr>
      </w:pPr>
    </w:p>
    <w:p w14:paraId="4EB7E52B" w14:textId="77777777" w:rsidR="00856026" w:rsidRDefault="00F87BE3">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FDF818D" w14:textId="77777777" w:rsidR="00856026" w:rsidRDefault="00856026">
      <w:pPr>
        <w:spacing w:after="80" w:line="240" w:lineRule="exact"/>
      </w:pPr>
    </w:p>
    <w:p w14:paraId="523F5E8A" w14:textId="1B5DBBB6" w:rsidR="001D1AA9" w:rsidRDefault="00F87BE3">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1019438" w:history="1">
        <w:r w:rsidR="001D1AA9" w:rsidRPr="00482A67">
          <w:rPr>
            <w:rStyle w:val="Lienhypertexte"/>
            <w:rFonts w:eastAsia="Arial"/>
            <w:noProof/>
            <w:lang w:val="fr-FR"/>
          </w:rPr>
          <w:t>1 - Identification de l'acheteur</w:t>
        </w:r>
        <w:r w:rsidR="001D1AA9">
          <w:rPr>
            <w:noProof/>
          </w:rPr>
          <w:tab/>
        </w:r>
        <w:r w:rsidR="001D1AA9">
          <w:rPr>
            <w:noProof/>
          </w:rPr>
          <w:fldChar w:fldCharType="begin"/>
        </w:r>
        <w:r w:rsidR="001D1AA9">
          <w:rPr>
            <w:noProof/>
          </w:rPr>
          <w:instrText xml:space="preserve"> PAGEREF _Toc221019438 \h </w:instrText>
        </w:r>
        <w:r w:rsidR="001D1AA9">
          <w:rPr>
            <w:noProof/>
          </w:rPr>
        </w:r>
        <w:r w:rsidR="001D1AA9">
          <w:rPr>
            <w:noProof/>
          </w:rPr>
          <w:fldChar w:fldCharType="separate"/>
        </w:r>
        <w:r w:rsidR="001D1AA9">
          <w:rPr>
            <w:noProof/>
          </w:rPr>
          <w:t>4</w:t>
        </w:r>
        <w:r w:rsidR="001D1AA9">
          <w:rPr>
            <w:noProof/>
          </w:rPr>
          <w:fldChar w:fldCharType="end"/>
        </w:r>
      </w:hyperlink>
    </w:p>
    <w:p w14:paraId="641AC44D" w14:textId="207EB044"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39" w:history="1">
        <w:r w:rsidRPr="00482A67">
          <w:rPr>
            <w:rStyle w:val="Lienhypertexte"/>
            <w:rFonts w:eastAsia="Arial"/>
            <w:noProof/>
            <w:lang w:val="fr-FR"/>
          </w:rPr>
          <w:t>2 - Identification du co-contractant</w:t>
        </w:r>
        <w:r>
          <w:rPr>
            <w:noProof/>
          </w:rPr>
          <w:tab/>
        </w:r>
        <w:r>
          <w:rPr>
            <w:noProof/>
          </w:rPr>
          <w:fldChar w:fldCharType="begin"/>
        </w:r>
        <w:r>
          <w:rPr>
            <w:noProof/>
          </w:rPr>
          <w:instrText xml:space="preserve"> PAGEREF _Toc221019439 \h </w:instrText>
        </w:r>
        <w:r>
          <w:rPr>
            <w:noProof/>
          </w:rPr>
        </w:r>
        <w:r>
          <w:rPr>
            <w:noProof/>
          </w:rPr>
          <w:fldChar w:fldCharType="separate"/>
        </w:r>
        <w:r>
          <w:rPr>
            <w:noProof/>
          </w:rPr>
          <w:t>4</w:t>
        </w:r>
        <w:r>
          <w:rPr>
            <w:noProof/>
          </w:rPr>
          <w:fldChar w:fldCharType="end"/>
        </w:r>
      </w:hyperlink>
    </w:p>
    <w:p w14:paraId="71E9AB97" w14:textId="371A128D"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40" w:history="1">
        <w:r w:rsidRPr="00482A67">
          <w:rPr>
            <w:rStyle w:val="Lienhypertexte"/>
            <w:rFonts w:eastAsia="Arial"/>
            <w:noProof/>
            <w:lang w:val="fr-FR"/>
          </w:rPr>
          <w:t>3 - Dispositions générales</w:t>
        </w:r>
        <w:r>
          <w:rPr>
            <w:noProof/>
          </w:rPr>
          <w:tab/>
        </w:r>
        <w:r>
          <w:rPr>
            <w:noProof/>
          </w:rPr>
          <w:fldChar w:fldCharType="begin"/>
        </w:r>
        <w:r>
          <w:rPr>
            <w:noProof/>
          </w:rPr>
          <w:instrText xml:space="preserve"> PAGEREF _Toc221019440 \h </w:instrText>
        </w:r>
        <w:r>
          <w:rPr>
            <w:noProof/>
          </w:rPr>
        </w:r>
        <w:r>
          <w:rPr>
            <w:noProof/>
          </w:rPr>
          <w:fldChar w:fldCharType="separate"/>
        </w:r>
        <w:r>
          <w:rPr>
            <w:noProof/>
          </w:rPr>
          <w:t>5</w:t>
        </w:r>
        <w:r>
          <w:rPr>
            <w:noProof/>
          </w:rPr>
          <w:fldChar w:fldCharType="end"/>
        </w:r>
      </w:hyperlink>
    </w:p>
    <w:p w14:paraId="2C68B618" w14:textId="71DBCEF3" w:rsidR="001D1AA9" w:rsidRDefault="001D1A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019441" w:history="1">
        <w:r w:rsidRPr="00482A67">
          <w:rPr>
            <w:rStyle w:val="Lienhypertexte"/>
            <w:rFonts w:eastAsia="Arial"/>
            <w:noProof/>
            <w:lang w:val="fr-FR"/>
          </w:rPr>
          <w:t>3.1 - Objet</w:t>
        </w:r>
        <w:r>
          <w:rPr>
            <w:noProof/>
          </w:rPr>
          <w:tab/>
        </w:r>
        <w:r>
          <w:rPr>
            <w:noProof/>
          </w:rPr>
          <w:fldChar w:fldCharType="begin"/>
        </w:r>
        <w:r>
          <w:rPr>
            <w:noProof/>
          </w:rPr>
          <w:instrText xml:space="preserve"> PAGEREF _Toc221019441 \h </w:instrText>
        </w:r>
        <w:r>
          <w:rPr>
            <w:noProof/>
          </w:rPr>
        </w:r>
        <w:r>
          <w:rPr>
            <w:noProof/>
          </w:rPr>
          <w:fldChar w:fldCharType="separate"/>
        </w:r>
        <w:r>
          <w:rPr>
            <w:noProof/>
          </w:rPr>
          <w:t>5</w:t>
        </w:r>
        <w:r>
          <w:rPr>
            <w:noProof/>
          </w:rPr>
          <w:fldChar w:fldCharType="end"/>
        </w:r>
      </w:hyperlink>
    </w:p>
    <w:p w14:paraId="481E8279" w14:textId="2CCAAADA" w:rsidR="001D1AA9" w:rsidRDefault="001D1A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019442" w:history="1">
        <w:r w:rsidRPr="00482A67">
          <w:rPr>
            <w:rStyle w:val="Lienhypertexte"/>
            <w:rFonts w:eastAsia="Arial"/>
            <w:noProof/>
            <w:lang w:val="fr-FR"/>
          </w:rPr>
          <w:t>3.2 - Mode de passation</w:t>
        </w:r>
        <w:r>
          <w:rPr>
            <w:noProof/>
          </w:rPr>
          <w:tab/>
        </w:r>
        <w:r>
          <w:rPr>
            <w:noProof/>
          </w:rPr>
          <w:fldChar w:fldCharType="begin"/>
        </w:r>
        <w:r>
          <w:rPr>
            <w:noProof/>
          </w:rPr>
          <w:instrText xml:space="preserve"> PAGEREF _Toc221019442 \h </w:instrText>
        </w:r>
        <w:r>
          <w:rPr>
            <w:noProof/>
          </w:rPr>
        </w:r>
        <w:r>
          <w:rPr>
            <w:noProof/>
          </w:rPr>
          <w:fldChar w:fldCharType="separate"/>
        </w:r>
        <w:r>
          <w:rPr>
            <w:noProof/>
          </w:rPr>
          <w:t>6</w:t>
        </w:r>
        <w:r>
          <w:rPr>
            <w:noProof/>
          </w:rPr>
          <w:fldChar w:fldCharType="end"/>
        </w:r>
      </w:hyperlink>
    </w:p>
    <w:p w14:paraId="558027EF" w14:textId="598A3D62" w:rsidR="001D1AA9" w:rsidRDefault="001D1A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019443" w:history="1">
        <w:r w:rsidRPr="00482A67">
          <w:rPr>
            <w:rStyle w:val="Lienhypertexte"/>
            <w:rFonts w:eastAsia="Arial"/>
            <w:noProof/>
            <w:lang w:val="fr-FR"/>
          </w:rPr>
          <w:t>3.3 - Forme de contrat</w:t>
        </w:r>
        <w:r>
          <w:rPr>
            <w:noProof/>
          </w:rPr>
          <w:tab/>
        </w:r>
        <w:r>
          <w:rPr>
            <w:noProof/>
          </w:rPr>
          <w:fldChar w:fldCharType="begin"/>
        </w:r>
        <w:r>
          <w:rPr>
            <w:noProof/>
          </w:rPr>
          <w:instrText xml:space="preserve"> PAGEREF _Toc221019443 \h </w:instrText>
        </w:r>
        <w:r>
          <w:rPr>
            <w:noProof/>
          </w:rPr>
        </w:r>
        <w:r>
          <w:rPr>
            <w:noProof/>
          </w:rPr>
          <w:fldChar w:fldCharType="separate"/>
        </w:r>
        <w:r>
          <w:rPr>
            <w:noProof/>
          </w:rPr>
          <w:t>6</w:t>
        </w:r>
        <w:r>
          <w:rPr>
            <w:noProof/>
          </w:rPr>
          <w:fldChar w:fldCharType="end"/>
        </w:r>
      </w:hyperlink>
    </w:p>
    <w:p w14:paraId="3088DCB5" w14:textId="6E5CF8CD"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44" w:history="1">
        <w:r w:rsidRPr="00482A67">
          <w:rPr>
            <w:rStyle w:val="Lienhypertexte"/>
            <w:rFonts w:eastAsia="Arial"/>
            <w:noProof/>
            <w:lang w:val="fr-FR"/>
          </w:rPr>
          <w:t>4 - Prix</w:t>
        </w:r>
        <w:r>
          <w:rPr>
            <w:noProof/>
          </w:rPr>
          <w:tab/>
        </w:r>
        <w:r>
          <w:rPr>
            <w:noProof/>
          </w:rPr>
          <w:fldChar w:fldCharType="begin"/>
        </w:r>
        <w:r>
          <w:rPr>
            <w:noProof/>
          </w:rPr>
          <w:instrText xml:space="preserve"> PAGEREF _Toc221019444 \h </w:instrText>
        </w:r>
        <w:r>
          <w:rPr>
            <w:noProof/>
          </w:rPr>
        </w:r>
        <w:r>
          <w:rPr>
            <w:noProof/>
          </w:rPr>
          <w:fldChar w:fldCharType="separate"/>
        </w:r>
        <w:r>
          <w:rPr>
            <w:noProof/>
          </w:rPr>
          <w:t>6</w:t>
        </w:r>
        <w:r>
          <w:rPr>
            <w:noProof/>
          </w:rPr>
          <w:fldChar w:fldCharType="end"/>
        </w:r>
      </w:hyperlink>
    </w:p>
    <w:p w14:paraId="0D87E047" w14:textId="46B1EE26"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45" w:history="1">
        <w:r w:rsidRPr="00482A67">
          <w:rPr>
            <w:rStyle w:val="Lienhypertexte"/>
            <w:rFonts w:eastAsia="Arial"/>
            <w:noProof/>
            <w:lang w:val="fr-FR"/>
          </w:rPr>
          <w:t>5 - Durée et Délais d'exécution</w:t>
        </w:r>
        <w:r>
          <w:rPr>
            <w:noProof/>
          </w:rPr>
          <w:tab/>
        </w:r>
        <w:r>
          <w:rPr>
            <w:noProof/>
          </w:rPr>
          <w:fldChar w:fldCharType="begin"/>
        </w:r>
        <w:r>
          <w:rPr>
            <w:noProof/>
          </w:rPr>
          <w:instrText xml:space="preserve"> PAGEREF _Toc221019445 \h </w:instrText>
        </w:r>
        <w:r>
          <w:rPr>
            <w:noProof/>
          </w:rPr>
        </w:r>
        <w:r>
          <w:rPr>
            <w:noProof/>
          </w:rPr>
          <w:fldChar w:fldCharType="separate"/>
        </w:r>
        <w:r>
          <w:rPr>
            <w:noProof/>
          </w:rPr>
          <w:t>6</w:t>
        </w:r>
        <w:r>
          <w:rPr>
            <w:noProof/>
          </w:rPr>
          <w:fldChar w:fldCharType="end"/>
        </w:r>
      </w:hyperlink>
    </w:p>
    <w:p w14:paraId="30B3B313" w14:textId="24214F44"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46" w:history="1">
        <w:r w:rsidRPr="00482A67">
          <w:rPr>
            <w:rStyle w:val="Lienhypertexte"/>
            <w:rFonts w:eastAsia="Arial"/>
            <w:noProof/>
            <w:lang w:val="fr-FR"/>
          </w:rPr>
          <w:t>6 - Paiement</w:t>
        </w:r>
        <w:r>
          <w:rPr>
            <w:noProof/>
          </w:rPr>
          <w:tab/>
        </w:r>
        <w:r>
          <w:rPr>
            <w:noProof/>
          </w:rPr>
          <w:fldChar w:fldCharType="begin"/>
        </w:r>
        <w:r>
          <w:rPr>
            <w:noProof/>
          </w:rPr>
          <w:instrText xml:space="preserve"> PAGEREF _Toc221019446 \h </w:instrText>
        </w:r>
        <w:r>
          <w:rPr>
            <w:noProof/>
          </w:rPr>
        </w:r>
        <w:r>
          <w:rPr>
            <w:noProof/>
          </w:rPr>
          <w:fldChar w:fldCharType="separate"/>
        </w:r>
        <w:r>
          <w:rPr>
            <w:noProof/>
          </w:rPr>
          <w:t>6</w:t>
        </w:r>
        <w:r>
          <w:rPr>
            <w:noProof/>
          </w:rPr>
          <w:fldChar w:fldCharType="end"/>
        </w:r>
      </w:hyperlink>
    </w:p>
    <w:p w14:paraId="78E9AAFA" w14:textId="44149391"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47" w:history="1">
        <w:r w:rsidRPr="00482A67">
          <w:rPr>
            <w:rStyle w:val="Lienhypertexte"/>
            <w:rFonts w:eastAsia="Arial"/>
            <w:noProof/>
            <w:lang w:val="fr-FR"/>
          </w:rPr>
          <w:t>7 - Avance</w:t>
        </w:r>
        <w:r>
          <w:rPr>
            <w:noProof/>
          </w:rPr>
          <w:tab/>
        </w:r>
        <w:r>
          <w:rPr>
            <w:noProof/>
          </w:rPr>
          <w:fldChar w:fldCharType="begin"/>
        </w:r>
        <w:r>
          <w:rPr>
            <w:noProof/>
          </w:rPr>
          <w:instrText xml:space="preserve"> PAGEREF _Toc221019447 \h </w:instrText>
        </w:r>
        <w:r>
          <w:rPr>
            <w:noProof/>
          </w:rPr>
        </w:r>
        <w:r>
          <w:rPr>
            <w:noProof/>
          </w:rPr>
          <w:fldChar w:fldCharType="separate"/>
        </w:r>
        <w:r>
          <w:rPr>
            <w:noProof/>
          </w:rPr>
          <w:t>8</w:t>
        </w:r>
        <w:r>
          <w:rPr>
            <w:noProof/>
          </w:rPr>
          <w:fldChar w:fldCharType="end"/>
        </w:r>
      </w:hyperlink>
    </w:p>
    <w:p w14:paraId="3751392C" w14:textId="6845E06B"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48" w:history="1">
        <w:r w:rsidRPr="00482A67">
          <w:rPr>
            <w:rStyle w:val="Lienhypertexte"/>
            <w:rFonts w:eastAsia="Arial"/>
            <w:noProof/>
            <w:lang w:val="fr-FR"/>
          </w:rPr>
          <w:t>8 - Nomenclature(s)</w:t>
        </w:r>
        <w:r>
          <w:rPr>
            <w:noProof/>
          </w:rPr>
          <w:tab/>
        </w:r>
        <w:r>
          <w:rPr>
            <w:noProof/>
          </w:rPr>
          <w:fldChar w:fldCharType="begin"/>
        </w:r>
        <w:r>
          <w:rPr>
            <w:noProof/>
          </w:rPr>
          <w:instrText xml:space="preserve"> PAGEREF _Toc221019448 \h </w:instrText>
        </w:r>
        <w:r>
          <w:rPr>
            <w:noProof/>
          </w:rPr>
        </w:r>
        <w:r>
          <w:rPr>
            <w:noProof/>
          </w:rPr>
          <w:fldChar w:fldCharType="separate"/>
        </w:r>
        <w:r>
          <w:rPr>
            <w:noProof/>
          </w:rPr>
          <w:t>9</w:t>
        </w:r>
        <w:r>
          <w:rPr>
            <w:noProof/>
          </w:rPr>
          <w:fldChar w:fldCharType="end"/>
        </w:r>
      </w:hyperlink>
    </w:p>
    <w:p w14:paraId="420B2CAB" w14:textId="57C49FDE"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49" w:history="1">
        <w:r w:rsidRPr="00482A67">
          <w:rPr>
            <w:rStyle w:val="Lienhypertexte"/>
            <w:rFonts w:eastAsia="Arial"/>
            <w:noProof/>
            <w:lang w:val="fr-FR"/>
          </w:rPr>
          <w:t>9 - Signature</w:t>
        </w:r>
        <w:r>
          <w:rPr>
            <w:noProof/>
          </w:rPr>
          <w:tab/>
        </w:r>
        <w:r>
          <w:rPr>
            <w:noProof/>
          </w:rPr>
          <w:fldChar w:fldCharType="begin"/>
        </w:r>
        <w:r>
          <w:rPr>
            <w:noProof/>
          </w:rPr>
          <w:instrText xml:space="preserve"> PAGEREF _Toc221019449 \h </w:instrText>
        </w:r>
        <w:r>
          <w:rPr>
            <w:noProof/>
          </w:rPr>
        </w:r>
        <w:r>
          <w:rPr>
            <w:noProof/>
          </w:rPr>
          <w:fldChar w:fldCharType="separate"/>
        </w:r>
        <w:r>
          <w:rPr>
            <w:noProof/>
          </w:rPr>
          <w:t>9</w:t>
        </w:r>
        <w:r>
          <w:rPr>
            <w:noProof/>
          </w:rPr>
          <w:fldChar w:fldCharType="end"/>
        </w:r>
      </w:hyperlink>
    </w:p>
    <w:p w14:paraId="41BD743D" w14:textId="0A1AA76D"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50" w:history="1">
        <w:r w:rsidRPr="00482A67">
          <w:rPr>
            <w:rStyle w:val="Lienhypertexte"/>
            <w:rFonts w:eastAsia="Arial"/>
            <w:noProof/>
            <w:lang w:val="fr-FR"/>
          </w:rPr>
          <w:t>ANNEXES</w:t>
        </w:r>
        <w:r>
          <w:rPr>
            <w:noProof/>
          </w:rPr>
          <w:tab/>
        </w:r>
        <w:r>
          <w:rPr>
            <w:noProof/>
          </w:rPr>
          <w:fldChar w:fldCharType="begin"/>
        </w:r>
        <w:r>
          <w:rPr>
            <w:noProof/>
          </w:rPr>
          <w:instrText xml:space="preserve"> PAGEREF _Toc221019450 \h </w:instrText>
        </w:r>
        <w:r>
          <w:rPr>
            <w:noProof/>
          </w:rPr>
        </w:r>
        <w:r>
          <w:rPr>
            <w:noProof/>
          </w:rPr>
          <w:fldChar w:fldCharType="separate"/>
        </w:r>
        <w:r>
          <w:rPr>
            <w:noProof/>
          </w:rPr>
          <w:t>12</w:t>
        </w:r>
        <w:r>
          <w:rPr>
            <w:noProof/>
          </w:rPr>
          <w:fldChar w:fldCharType="end"/>
        </w:r>
      </w:hyperlink>
    </w:p>
    <w:p w14:paraId="1C211304" w14:textId="7A4F4161"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51" w:history="1">
        <w:r w:rsidRPr="00482A67">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_Toc221019451 \h </w:instrText>
        </w:r>
        <w:r>
          <w:rPr>
            <w:noProof/>
          </w:rPr>
        </w:r>
        <w:r>
          <w:rPr>
            <w:noProof/>
          </w:rPr>
          <w:fldChar w:fldCharType="separate"/>
        </w:r>
        <w:r>
          <w:rPr>
            <w:noProof/>
          </w:rPr>
          <w:t>13</w:t>
        </w:r>
        <w:r>
          <w:rPr>
            <w:noProof/>
          </w:rPr>
          <w:fldChar w:fldCharType="end"/>
        </w:r>
      </w:hyperlink>
    </w:p>
    <w:p w14:paraId="3BE3458A" w14:textId="14D98CBB"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52" w:history="1">
        <w:r w:rsidRPr="00482A67">
          <w:rPr>
            <w:rStyle w:val="Lienhypertexte"/>
            <w:rFonts w:eastAsia="Arial"/>
            <w:noProof/>
            <w:lang w:val="fr-FR"/>
          </w:rPr>
          <w:t>ANNEXE N° 2 : RÉPARTITIONS DES HONORAIRES PAR COTRAITANTS</w:t>
        </w:r>
        <w:r>
          <w:rPr>
            <w:noProof/>
          </w:rPr>
          <w:tab/>
        </w:r>
        <w:r>
          <w:rPr>
            <w:noProof/>
          </w:rPr>
          <w:fldChar w:fldCharType="begin"/>
        </w:r>
        <w:r>
          <w:rPr>
            <w:noProof/>
          </w:rPr>
          <w:instrText xml:space="preserve"> PAGEREF _Toc221019452 \h </w:instrText>
        </w:r>
        <w:r>
          <w:rPr>
            <w:noProof/>
          </w:rPr>
        </w:r>
        <w:r>
          <w:rPr>
            <w:noProof/>
          </w:rPr>
          <w:fldChar w:fldCharType="separate"/>
        </w:r>
        <w:r>
          <w:rPr>
            <w:noProof/>
          </w:rPr>
          <w:t>14</w:t>
        </w:r>
        <w:r>
          <w:rPr>
            <w:noProof/>
          </w:rPr>
          <w:fldChar w:fldCharType="end"/>
        </w:r>
      </w:hyperlink>
    </w:p>
    <w:p w14:paraId="18EF84BE" w14:textId="7620B0F0"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53" w:history="1">
        <w:r w:rsidRPr="00482A67">
          <w:rPr>
            <w:rStyle w:val="Lienhypertexte"/>
            <w:rFonts w:eastAsia="Arial"/>
            <w:noProof/>
            <w:lang w:val="fr-FR"/>
          </w:rPr>
          <w:t>ANNEXE N° 3 : IDENTIFICATION DES PROFILS CLES</w:t>
        </w:r>
        <w:r>
          <w:rPr>
            <w:noProof/>
          </w:rPr>
          <w:tab/>
        </w:r>
        <w:r>
          <w:rPr>
            <w:noProof/>
          </w:rPr>
          <w:fldChar w:fldCharType="begin"/>
        </w:r>
        <w:r>
          <w:rPr>
            <w:noProof/>
          </w:rPr>
          <w:instrText xml:space="preserve"> PAGEREF _Toc221019453 \h </w:instrText>
        </w:r>
        <w:r>
          <w:rPr>
            <w:noProof/>
          </w:rPr>
        </w:r>
        <w:r>
          <w:rPr>
            <w:noProof/>
          </w:rPr>
          <w:fldChar w:fldCharType="separate"/>
        </w:r>
        <w:r>
          <w:rPr>
            <w:noProof/>
          </w:rPr>
          <w:t>15</w:t>
        </w:r>
        <w:r>
          <w:rPr>
            <w:noProof/>
          </w:rPr>
          <w:fldChar w:fldCharType="end"/>
        </w:r>
      </w:hyperlink>
    </w:p>
    <w:p w14:paraId="37C43D0C" w14:textId="732C6D6F" w:rsidR="001D1AA9" w:rsidRDefault="001D1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019454" w:history="1">
        <w:r w:rsidRPr="00482A67">
          <w:rPr>
            <w:rStyle w:val="Lienhypertexte"/>
            <w:rFonts w:eastAsia="Arial"/>
            <w:noProof/>
            <w:lang w:val="fr-FR"/>
          </w:rPr>
          <w:t>ANNEXE N° 4 : ENGAGEMENT INDIVIDUEL DE CONFIDENTIALITE</w:t>
        </w:r>
        <w:r>
          <w:rPr>
            <w:noProof/>
          </w:rPr>
          <w:tab/>
        </w:r>
        <w:r>
          <w:rPr>
            <w:noProof/>
          </w:rPr>
          <w:fldChar w:fldCharType="begin"/>
        </w:r>
        <w:r>
          <w:rPr>
            <w:noProof/>
          </w:rPr>
          <w:instrText xml:space="preserve"> PAGEREF _Toc221019454 \h </w:instrText>
        </w:r>
        <w:r>
          <w:rPr>
            <w:noProof/>
          </w:rPr>
        </w:r>
        <w:r>
          <w:rPr>
            <w:noProof/>
          </w:rPr>
          <w:fldChar w:fldCharType="separate"/>
        </w:r>
        <w:r>
          <w:rPr>
            <w:noProof/>
          </w:rPr>
          <w:t>16</w:t>
        </w:r>
        <w:r>
          <w:rPr>
            <w:noProof/>
          </w:rPr>
          <w:fldChar w:fldCharType="end"/>
        </w:r>
      </w:hyperlink>
    </w:p>
    <w:p w14:paraId="6F32B7A9" w14:textId="77777777" w:rsidR="00856026" w:rsidRDefault="00F87BE3">
      <w:pPr>
        <w:spacing w:after="100"/>
        <w:jc w:val="both"/>
        <w:rPr>
          <w:rFonts w:ascii="Arial" w:eastAsia="Arial" w:hAnsi="Arial" w:cs="Arial"/>
          <w:color w:val="000000"/>
          <w:sz w:val="22"/>
          <w:lang w:val="fr-FR"/>
        </w:rPr>
        <w:sectPr w:rsidR="00856026">
          <w:headerReference w:type="default" r:id="rId27"/>
          <w:footerReference w:type="default" r:id="rId28"/>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07BCC443" w14:textId="77777777" w:rsidR="00856026" w:rsidRDefault="00F87BE3">
      <w:pPr>
        <w:pStyle w:val="Titre1"/>
        <w:shd w:val="clear" w:color="3155A4" w:fill="3155A4"/>
        <w:rPr>
          <w:rFonts w:eastAsia="Arial"/>
          <w:color w:val="0D0C0C"/>
          <w:sz w:val="28"/>
          <w:lang w:val="fr-FR"/>
        </w:rPr>
      </w:pPr>
      <w:bookmarkStart w:id="3" w:name="ArtL1_AE-3-A2"/>
      <w:bookmarkStart w:id="4" w:name="_Toc221019438"/>
      <w:bookmarkEnd w:id="3"/>
      <w:r>
        <w:rPr>
          <w:rFonts w:eastAsia="Arial"/>
          <w:color w:val="0D0C0C"/>
          <w:sz w:val="28"/>
          <w:lang w:val="fr-FR"/>
        </w:rPr>
        <w:lastRenderedPageBreak/>
        <w:t>1 - Identification de l'acheteur</w:t>
      </w:r>
      <w:bookmarkEnd w:id="4"/>
    </w:p>
    <w:p w14:paraId="6FC1E72C" w14:textId="77777777" w:rsidR="00856026" w:rsidRDefault="00F87BE3">
      <w:pPr>
        <w:spacing w:line="60" w:lineRule="exact"/>
        <w:rPr>
          <w:sz w:val="6"/>
        </w:rPr>
      </w:pPr>
      <w:r>
        <w:t xml:space="preserve"> </w:t>
      </w:r>
    </w:p>
    <w:p w14:paraId="7CCE82F5" w14:textId="05FAD839" w:rsidR="00856026" w:rsidRDefault="00F87BE3">
      <w:pPr>
        <w:pStyle w:val="ParagrapheIndent1"/>
        <w:spacing w:after="240"/>
        <w:jc w:val="both"/>
        <w:rPr>
          <w:color w:val="000000"/>
          <w:lang w:val="fr-FR"/>
        </w:rPr>
      </w:pPr>
      <w:r>
        <w:rPr>
          <w:color w:val="000000"/>
          <w:lang w:val="fr-FR"/>
        </w:rPr>
        <w:t xml:space="preserve">Nom de l'organisme : </w:t>
      </w:r>
      <w:r w:rsidR="005851BC" w:rsidRPr="005851BC">
        <w:rPr>
          <w:color w:val="000000"/>
          <w:lang w:val="fr-FR"/>
        </w:rPr>
        <w:t>VOIES NAVIGABLES DE France - Direction de l’Ingénierie et de la Maîtrise d'Ouvrage.</w:t>
      </w:r>
    </w:p>
    <w:p w14:paraId="1982FA80" w14:textId="77777777" w:rsidR="00856026" w:rsidRDefault="00F87BE3">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Le Représentant du Pouvoir Adjudicateur</w:t>
      </w:r>
    </w:p>
    <w:p w14:paraId="50D0BFF7" w14:textId="77777777" w:rsidR="00856026" w:rsidRDefault="00F87BE3">
      <w:pPr>
        <w:pStyle w:val="ParagrapheIndent1"/>
        <w:spacing w:after="240"/>
        <w:jc w:val="both"/>
        <w:rPr>
          <w:color w:val="000000"/>
          <w:lang w:val="fr-FR"/>
        </w:rPr>
      </w:pPr>
      <w:r>
        <w:rPr>
          <w:color w:val="000000"/>
          <w:lang w:val="fr-FR"/>
        </w:rPr>
        <w:t>Ordonnateur : Madame La Directrice générale de Voies Navigables de France</w:t>
      </w:r>
    </w:p>
    <w:p w14:paraId="73613ACC" w14:textId="77777777" w:rsidR="00856026" w:rsidRDefault="00F87BE3">
      <w:pPr>
        <w:pStyle w:val="ParagrapheIndent1"/>
        <w:spacing w:line="230" w:lineRule="exact"/>
        <w:jc w:val="both"/>
        <w:rPr>
          <w:color w:val="000000"/>
          <w:lang w:val="fr-FR"/>
        </w:rPr>
      </w:pPr>
      <w:r>
        <w:rPr>
          <w:color w:val="000000"/>
          <w:lang w:val="fr-FR"/>
        </w:rPr>
        <w:t>Comptable assignataire des paiements : Monsieur l'Agent Comptable de Voies Navigables de France, 175 rue Ludovic Boutleux</w:t>
      </w:r>
    </w:p>
    <w:p w14:paraId="74199CAB" w14:textId="77777777" w:rsidR="00856026" w:rsidRDefault="00F87BE3">
      <w:pPr>
        <w:pStyle w:val="ParagrapheIndent1"/>
        <w:spacing w:line="230" w:lineRule="exact"/>
        <w:jc w:val="both"/>
        <w:rPr>
          <w:color w:val="000000"/>
          <w:lang w:val="fr-FR"/>
        </w:rPr>
      </w:pPr>
      <w:r>
        <w:rPr>
          <w:color w:val="000000"/>
          <w:lang w:val="fr-FR"/>
        </w:rPr>
        <w:t>BP 30820</w:t>
      </w:r>
    </w:p>
    <w:p w14:paraId="159C3001" w14:textId="77777777" w:rsidR="00856026" w:rsidRDefault="00F87BE3">
      <w:pPr>
        <w:pStyle w:val="ParagrapheIndent1"/>
        <w:spacing w:line="230" w:lineRule="exact"/>
        <w:jc w:val="both"/>
        <w:rPr>
          <w:color w:val="000000"/>
          <w:lang w:val="fr-FR"/>
        </w:rPr>
      </w:pPr>
      <w:r>
        <w:rPr>
          <w:color w:val="000000"/>
          <w:lang w:val="fr-FR"/>
        </w:rPr>
        <w:t xml:space="preserve">62408 </w:t>
      </w:r>
      <w:proofErr w:type="spellStart"/>
      <w:r>
        <w:rPr>
          <w:color w:val="000000"/>
          <w:lang w:val="fr-FR"/>
        </w:rPr>
        <w:t>BETHUNE</w:t>
      </w:r>
      <w:proofErr w:type="spellEnd"/>
    </w:p>
    <w:p w14:paraId="23EA4EC9" w14:textId="77777777" w:rsidR="00856026" w:rsidRDefault="00856026">
      <w:pPr>
        <w:pStyle w:val="ParagrapheIndent1"/>
        <w:spacing w:after="240" w:line="230" w:lineRule="exact"/>
        <w:jc w:val="both"/>
        <w:rPr>
          <w:color w:val="000000"/>
          <w:lang w:val="fr-FR"/>
        </w:rPr>
      </w:pPr>
    </w:p>
    <w:p w14:paraId="6EDD463D" w14:textId="77777777" w:rsidR="00856026" w:rsidRDefault="00F87BE3">
      <w:pPr>
        <w:pStyle w:val="Titre1"/>
        <w:shd w:val="clear" w:color="3155A4" w:fill="3155A4"/>
        <w:rPr>
          <w:rFonts w:eastAsia="Arial"/>
          <w:color w:val="0D0C0C"/>
          <w:sz w:val="28"/>
          <w:lang w:val="fr-FR"/>
        </w:rPr>
      </w:pPr>
      <w:bookmarkStart w:id="5" w:name="ArtL1_AE-3-A3"/>
      <w:bookmarkStart w:id="6" w:name="_Toc221019439"/>
      <w:bookmarkEnd w:id="5"/>
      <w:r>
        <w:rPr>
          <w:rFonts w:eastAsia="Arial"/>
          <w:color w:val="0D0C0C"/>
          <w:sz w:val="28"/>
          <w:lang w:val="fr-FR"/>
        </w:rPr>
        <w:t>2 - Identification du co-contractant</w:t>
      </w:r>
      <w:bookmarkEnd w:id="6"/>
    </w:p>
    <w:p w14:paraId="39DC8E78" w14:textId="77777777" w:rsidR="00856026" w:rsidRDefault="00F87BE3">
      <w:pPr>
        <w:spacing w:line="60" w:lineRule="exact"/>
        <w:rPr>
          <w:sz w:val="6"/>
        </w:rPr>
      </w:pPr>
      <w:r>
        <w:t xml:space="preserve"> </w:t>
      </w:r>
    </w:p>
    <w:p w14:paraId="5D525241" w14:textId="77777777" w:rsidR="00856026" w:rsidRDefault="00F87BE3">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856026" w14:paraId="541D0156" w14:textId="77777777">
        <w:trPr>
          <w:trHeight w:val="202"/>
        </w:trPr>
        <w:tc>
          <w:tcPr>
            <w:tcW w:w="240" w:type="dxa"/>
            <w:tcMar>
              <w:top w:w="0" w:type="dxa"/>
              <w:left w:w="0" w:type="dxa"/>
              <w:bottom w:w="0" w:type="dxa"/>
              <w:right w:w="0" w:type="dxa"/>
            </w:tcMar>
          </w:tcPr>
          <w:p w14:paraId="3A2A7E73" w14:textId="053F1A42" w:rsidR="00856026" w:rsidRDefault="00A512DA">
            <w:pPr>
              <w:rPr>
                <w:sz w:val="2"/>
              </w:rPr>
            </w:pPr>
            <w:r>
              <w:rPr>
                <w:noProof/>
              </w:rPr>
              <w:drawing>
                <wp:inline distT="0" distB="0" distL="0" distR="0" wp14:anchorId="1DA23B4F" wp14:editId="7A57615D">
                  <wp:extent cx="155575" cy="155575"/>
                  <wp:effectExtent l="0" t="0" r="0" b="0"/>
                  <wp:docPr id="1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B41DEC4" w14:textId="77777777" w:rsidR="00856026" w:rsidRDefault="00856026">
            <w:pPr>
              <w:rPr>
                <w:sz w:val="2"/>
              </w:rPr>
            </w:pPr>
          </w:p>
        </w:tc>
        <w:tc>
          <w:tcPr>
            <w:tcW w:w="9180" w:type="dxa"/>
            <w:gridSpan w:val="3"/>
            <w:tcMar>
              <w:top w:w="0" w:type="dxa"/>
              <w:left w:w="0" w:type="dxa"/>
              <w:bottom w:w="0" w:type="dxa"/>
              <w:right w:w="0" w:type="dxa"/>
            </w:tcMar>
          </w:tcPr>
          <w:p w14:paraId="790BC8A3" w14:textId="77777777" w:rsidR="00856026" w:rsidRDefault="00F87BE3">
            <w:pPr>
              <w:pStyle w:val="ParagrapheIndent1"/>
              <w:jc w:val="both"/>
              <w:rPr>
                <w:color w:val="000000"/>
                <w:lang w:val="fr-FR"/>
              </w:rPr>
            </w:pPr>
            <w:r>
              <w:rPr>
                <w:color w:val="000000"/>
                <w:lang w:val="fr-FR"/>
              </w:rPr>
              <w:t>Le signataire (Candidat individuel),</w:t>
            </w:r>
          </w:p>
        </w:tc>
      </w:tr>
      <w:tr w:rsidR="00856026" w14:paraId="590DB26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C91E46"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9B620E" w14:textId="77777777" w:rsidR="00856026" w:rsidRDefault="00856026">
            <w:pPr>
              <w:pStyle w:val="saisieClientCel"/>
              <w:rPr>
                <w:rFonts w:ascii="Arial" w:eastAsia="Arial" w:hAnsi="Arial" w:cs="Arial"/>
                <w:color w:val="000000"/>
                <w:lang w:val="fr-FR"/>
              </w:rPr>
            </w:pPr>
          </w:p>
        </w:tc>
      </w:tr>
      <w:tr w:rsidR="00856026" w14:paraId="4C3433A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81712E"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DFDD28" w14:textId="77777777" w:rsidR="00856026" w:rsidRDefault="00856026">
            <w:pPr>
              <w:pStyle w:val="saisieClientCel"/>
              <w:rPr>
                <w:rFonts w:ascii="Arial" w:eastAsia="Arial" w:hAnsi="Arial" w:cs="Arial"/>
                <w:color w:val="000000"/>
                <w:lang w:val="fr-FR"/>
              </w:rPr>
            </w:pPr>
          </w:p>
        </w:tc>
      </w:tr>
    </w:tbl>
    <w:p w14:paraId="09AE6BA2" w14:textId="77777777" w:rsidR="00856026" w:rsidRDefault="00F87BE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56026" w14:paraId="012A6321" w14:textId="77777777">
        <w:trPr>
          <w:trHeight w:val="202"/>
        </w:trPr>
        <w:tc>
          <w:tcPr>
            <w:tcW w:w="240" w:type="dxa"/>
            <w:tcMar>
              <w:top w:w="0" w:type="dxa"/>
              <w:left w:w="0" w:type="dxa"/>
              <w:bottom w:w="0" w:type="dxa"/>
              <w:right w:w="0" w:type="dxa"/>
            </w:tcMar>
          </w:tcPr>
          <w:p w14:paraId="0363D0CA" w14:textId="054D526C" w:rsidR="00856026" w:rsidRDefault="00A512DA">
            <w:pPr>
              <w:rPr>
                <w:sz w:val="2"/>
              </w:rPr>
            </w:pPr>
            <w:r>
              <w:rPr>
                <w:noProof/>
              </w:rPr>
              <w:drawing>
                <wp:inline distT="0" distB="0" distL="0" distR="0" wp14:anchorId="73CA1A71" wp14:editId="14045569">
                  <wp:extent cx="155575" cy="155575"/>
                  <wp:effectExtent l="0" t="0" r="0" b="0"/>
                  <wp:docPr id="1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74D8BEF" w14:textId="77777777" w:rsidR="00856026" w:rsidRDefault="00856026">
            <w:pPr>
              <w:rPr>
                <w:sz w:val="2"/>
              </w:rPr>
            </w:pPr>
          </w:p>
        </w:tc>
        <w:tc>
          <w:tcPr>
            <w:tcW w:w="9180" w:type="dxa"/>
            <w:gridSpan w:val="3"/>
            <w:tcMar>
              <w:top w:w="0" w:type="dxa"/>
              <w:left w:w="0" w:type="dxa"/>
              <w:bottom w:w="0" w:type="dxa"/>
              <w:right w:w="0" w:type="dxa"/>
            </w:tcMar>
          </w:tcPr>
          <w:p w14:paraId="64FE0C4A" w14:textId="77777777" w:rsidR="00856026" w:rsidRDefault="00F87BE3">
            <w:pPr>
              <w:pStyle w:val="ParagrapheIndent1"/>
              <w:jc w:val="both"/>
              <w:rPr>
                <w:color w:val="000000"/>
                <w:lang w:val="fr-FR"/>
              </w:rPr>
            </w:pPr>
            <w:r>
              <w:rPr>
                <w:color w:val="000000"/>
                <w:lang w:val="fr-FR"/>
              </w:rPr>
              <w:t>m'engage sur la base de mon offre et pour mon propre compte ;</w:t>
            </w:r>
          </w:p>
        </w:tc>
      </w:tr>
      <w:tr w:rsidR="00856026" w14:paraId="2A8DFB4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29A036" w14:textId="77777777" w:rsidR="00856026" w:rsidRDefault="00F87BE3">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F40C70" w14:textId="77777777" w:rsidR="00856026" w:rsidRDefault="00856026">
            <w:pPr>
              <w:pStyle w:val="saisieClientCel"/>
              <w:rPr>
                <w:rFonts w:ascii="Arial" w:eastAsia="Arial" w:hAnsi="Arial" w:cs="Arial"/>
                <w:color w:val="000000"/>
                <w:lang w:val="fr-FR"/>
              </w:rPr>
            </w:pPr>
          </w:p>
        </w:tc>
      </w:tr>
      <w:tr w:rsidR="00856026" w14:paraId="2940338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EEB847"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204693" w14:textId="77777777" w:rsidR="00856026" w:rsidRDefault="00856026">
            <w:pPr>
              <w:pStyle w:val="saisieClientCel"/>
              <w:rPr>
                <w:rFonts w:ascii="Arial" w:eastAsia="Arial" w:hAnsi="Arial" w:cs="Arial"/>
                <w:color w:val="000000"/>
                <w:lang w:val="fr-FR"/>
              </w:rPr>
            </w:pPr>
          </w:p>
        </w:tc>
      </w:tr>
      <w:tr w:rsidR="00856026" w14:paraId="56254CC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053F0C"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507F03" w14:textId="77777777" w:rsidR="00856026" w:rsidRDefault="00856026">
            <w:pPr>
              <w:pStyle w:val="saisieClientCel"/>
              <w:rPr>
                <w:rFonts w:ascii="Arial" w:eastAsia="Arial" w:hAnsi="Arial" w:cs="Arial"/>
                <w:color w:val="000000"/>
                <w:lang w:val="fr-FR"/>
              </w:rPr>
            </w:pPr>
          </w:p>
        </w:tc>
      </w:tr>
      <w:tr w:rsidR="00856026" w14:paraId="22B56C2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FFABC9"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6E2605" w14:textId="77777777" w:rsidR="00856026" w:rsidRDefault="00856026">
            <w:pPr>
              <w:pStyle w:val="saisieClientCel"/>
              <w:rPr>
                <w:rFonts w:ascii="Arial" w:eastAsia="Arial" w:hAnsi="Arial" w:cs="Arial"/>
                <w:color w:val="000000"/>
                <w:lang w:val="fr-FR"/>
              </w:rPr>
            </w:pPr>
          </w:p>
        </w:tc>
      </w:tr>
      <w:tr w:rsidR="00856026" w14:paraId="520E4E0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02E1F2"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A2C937" w14:textId="77777777" w:rsidR="00856026" w:rsidRDefault="00856026">
            <w:pPr>
              <w:pStyle w:val="saisieClientCel"/>
              <w:rPr>
                <w:rFonts w:ascii="Arial" w:eastAsia="Arial" w:hAnsi="Arial" w:cs="Arial"/>
                <w:color w:val="000000"/>
                <w:lang w:val="fr-FR"/>
              </w:rPr>
            </w:pPr>
          </w:p>
        </w:tc>
      </w:tr>
      <w:tr w:rsidR="00856026" w14:paraId="06E7B0E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D500FF"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93F9EC" w14:textId="77777777" w:rsidR="00856026" w:rsidRDefault="00856026">
            <w:pPr>
              <w:pStyle w:val="saisieClientCel"/>
              <w:rPr>
                <w:rFonts w:ascii="Arial" w:eastAsia="Arial" w:hAnsi="Arial" w:cs="Arial"/>
                <w:color w:val="000000"/>
                <w:lang w:val="fr-FR"/>
              </w:rPr>
            </w:pPr>
          </w:p>
        </w:tc>
      </w:tr>
      <w:tr w:rsidR="00856026" w14:paraId="57F99E3B"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7B0D94" w14:textId="77777777" w:rsidR="00856026" w:rsidRDefault="00F87BE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C490F3" w14:textId="77777777" w:rsidR="00856026" w:rsidRDefault="00856026">
            <w:pPr>
              <w:pStyle w:val="saisieClientCel"/>
              <w:rPr>
                <w:rFonts w:ascii="Arial" w:eastAsia="Arial" w:hAnsi="Arial" w:cs="Arial"/>
                <w:color w:val="000000"/>
                <w:lang w:val="fr-FR"/>
              </w:rPr>
            </w:pPr>
          </w:p>
        </w:tc>
      </w:tr>
    </w:tbl>
    <w:p w14:paraId="1E382E94" w14:textId="77777777" w:rsidR="00856026" w:rsidRDefault="00F87BE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56026" w14:paraId="06A21C9C" w14:textId="77777777">
        <w:trPr>
          <w:trHeight w:val="202"/>
        </w:trPr>
        <w:tc>
          <w:tcPr>
            <w:tcW w:w="240" w:type="dxa"/>
            <w:tcMar>
              <w:top w:w="0" w:type="dxa"/>
              <w:left w:w="0" w:type="dxa"/>
              <w:bottom w:w="0" w:type="dxa"/>
              <w:right w:w="0" w:type="dxa"/>
            </w:tcMar>
          </w:tcPr>
          <w:p w14:paraId="6C5FA1E1" w14:textId="794BE9E3" w:rsidR="00856026" w:rsidRDefault="00A512DA">
            <w:pPr>
              <w:rPr>
                <w:sz w:val="2"/>
              </w:rPr>
            </w:pPr>
            <w:r>
              <w:rPr>
                <w:noProof/>
              </w:rPr>
              <w:drawing>
                <wp:inline distT="0" distB="0" distL="0" distR="0" wp14:anchorId="2B654B9A" wp14:editId="26B7EEAB">
                  <wp:extent cx="155575" cy="155575"/>
                  <wp:effectExtent l="0" t="0" r="0" b="0"/>
                  <wp:docPr id="1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BD224D5" w14:textId="77777777" w:rsidR="00856026" w:rsidRDefault="00856026">
            <w:pPr>
              <w:rPr>
                <w:sz w:val="2"/>
              </w:rPr>
            </w:pPr>
          </w:p>
        </w:tc>
        <w:tc>
          <w:tcPr>
            <w:tcW w:w="9180" w:type="dxa"/>
            <w:gridSpan w:val="3"/>
            <w:tcMar>
              <w:top w:w="0" w:type="dxa"/>
              <w:left w:w="0" w:type="dxa"/>
              <w:bottom w:w="0" w:type="dxa"/>
              <w:right w:w="0" w:type="dxa"/>
            </w:tcMar>
          </w:tcPr>
          <w:p w14:paraId="37DBCF07" w14:textId="77777777" w:rsidR="00856026" w:rsidRDefault="00F87BE3">
            <w:pPr>
              <w:pStyle w:val="ParagrapheIndent1"/>
              <w:jc w:val="both"/>
              <w:rPr>
                <w:color w:val="000000"/>
                <w:lang w:val="fr-FR"/>
              </w:rPr>
            </w:pPr>
            <w:r>
              <w:rPr>
                <w:color w:val="000000"/>
                <w:lang w:val="fr-FR"/>
              </w:rPr>
              <w:t>engage la société ..................................... sur la base de son offre ;</w:t>
            </w:r>
          </w:p>
        </w:tc>
      </w:tr>
      <w:tr w:rsidR="00856026" w14:paraId="2CC3C33C"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3030B7" w14:textId="77777777" w:rsidR="00856026" w:rsidRDefault="00F87BE3">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C99E1F" w14:textId="77777777" w:rsidR="00856026" w:rsidRDefault="00856026">
            <w:pPr>
              <w:pStyle w:val="saisieClientCel"/>
              <w:rPr>
                <w:rFonts w:ascii="Arial" w:eastAsia="Arial" w:hAnsi="Arial" w:cs="Arial"/>
                <w:color w:val="000000"/>
                <w:lang w:val="fr-FR"/>
              </w:rPr>
            </w:pPr>
          </w:p>
        </w:tc>
      </w:tr>
      <w:tr w:rsidR="00856026" w14:paraId="7AAD698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25A292"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DAA9B5" w14:textId="77777777" w:rsidR="00856026" w:rsidRDefault="00856026">
            <w:pPr>
              <w:pStyle w:val="saisieClientCel"/>
              <w:rPr>
                <w:rFonts w:ascii="Arial" w:eastAsia="Arial" w:hAnsi="Arial" w:cs="Arial"/>
                <w:color w:val="000000"/>
                <w:lang w:val="fr-FR"/>
              </w:rPr>
            </w:pPr>
          </w:p>
        </w:tc>
      </w:tr>
      <w:tr w:rsidR="00856026" w14:paraId="264492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B66C02"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5A6E42" w14:textId="77777777" w:rsidR="00856026" w:rsidRDefault="00856026">
            <w:pPr>
              <w:pStyle w:val="saisieClientCel"/>
              <w:rPr>
                <w:rFonts w:ascii="Arial" w:eastAsia="Arial" w:hAnsi="Arial" w:cs="Arial"/>
                <w:color w:val="000000"/>
                <w:lang w:val="fr-FR"/>
              </w:rPr>
            </w:pPr>
          </w:p>
        </w:tc>
      </w:tr>
      <w:tr w:rsidR="00856026" w14:paraId="7A6A5BA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A884AB"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F65010" w14:textId="77777777" w:rsidR="00856026" w:rsidRDefault="00856026">
            <w:pPr>
              <w:pStyle w:val="saisieClientCel"/>
              <w:rPr>
                <w:rFonts w:ascii="Arial" w:eastAsia="Arial" w:hAnsi="Arial" w:cs="Arial"/>
                <w:color w:val="000000"/>
                <w:lang w:val="fr-FR"/>
              </w:rPr>
            </w:pPr>
          </w:p>
        </w:tc>
      </w:tr>
    </w:tbl>
    <w:p w14:paraId="5D4A76B9" w14:textId="77777777" w:rsidR="00856026" w:rsidRDefault="00856026">
      <w:pPr>
        <w:sectPr w:rsidR="00856026">
          <w:headerReference w:type="default" r:id="rId30"/>
          <w:footerReference w:type="default" r:id="rId3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56026" w14:paraId="5DA4DC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B97073"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BAC11" w14:textId="77777777" w:rsidR="00856026" w:rsidRDefault="00856026">
            <w:pPr>
              <w:pStyle w:val="saisieClientCel"/>
              <w:rPr>
                <w:rFonts w:ascii="Arial" w:eastAsia="Arial" w:hAnsi="Arial" w:cs="Arial"/>
                <w:color w:val="000000"/>
                <w:lang w:val="fr-FR"/>
              </w:rPr>
            </w:pPr>
          </w:p>
        </w:tc>
      </w:tr>
      <w:tr w:rsidR="00856026" w14:paraId="730455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9F4F37"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AEB28B" w14:textId="77777777" w:rsidR="00856026" w:rsidRDefault="00856026">
            <w:pPr>
              <w:pStyle w:val="saisieClientCel"/>
              <w:rPr>
                <w:rFonts w:ascii="Arial" w:eastAsia="Arial" w:hAnsi="Arial" w:cs="Arial"/>
                <w:color w:val="000000"/>
                <w:lang w:val="fr-FR"/>
              </w:rPr>
            </w:pPr>
          </w:p>
        </w:tc>
      </w:tr>
      <w:tr w:rsidR="00856026" w14:paraId="6454AE7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5ED12F" w14:textId="77777777" w:rsidR="00856026" w:rsidRDefault="00F87BE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8BC015" w14:textId="77777777" w:rsidR="00856026" w:rsidRDefault="00856026">
            <w:pPr>
              <w:pStyle w:val="saisieClientCel"/>
              <w:rPr>
                <w:rFonts w:ascii="Arial" w:eastAsia="Arial" w:hAnsi="Arial" w:cs="Arial"/>
                <w:color w:val="000000"/>
                <w:lang w:val="fr-FR"/>
              </w:rPr>
            </w:pPr>
          </w:p>
        </w:tc>
      </w:tr>
    </w:tbl>
    <w:p w14:paraId="1FB5ADA0" w14:textId="77777777" w:rsidR="00856026" w:rsidRDefault="00F87BE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56026" w14:paraId="65500356" w14:textId="77777777">
        <w:trPr>
          <w:trHeight w:val="202"/>
        </w:trPr>
        <w:tc>
          <w:tcPr>
            <w:tcW w:w="240" w:type="dxa"/>
            <w:tcMar>
              <w:top w:w="0" w:type="dxa"/>
              <w:left w:w="0" w:type="dxa"/>
              <w:bottom w:w="0" w:type="dxa"/>
              <w:right w:w="0" w:type="dxa"/>
            </w:tcMar>
          </w:tcPr>
          <w:p w14:paraId="17D294EA" w14:textId="2CDDA214" w:rsidR="00856026" w:rsidRDefault="00A512DA">
            <w:pPr>
              <w:rPr>
                <w:sz w:val="2"/>
              </w:rPr>
            </w:pPr>
            <w:r>
              <w:rPr>
                <w:noProof/>
              </w:rPr>
              <w:drawing>
                <wp:inline distT="0" distB="0" distL="0" distR="0" wp14:anchorId="681211CF" wp14:editId="19C4C59C">
                  <wp:extent cx="155575" cy="155575"/>
                  <wp:effectExtent l="0" t="0" r="0" b="0"/>
                  <wp:docPr id="1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4A79AEB" w14:textId="77777777" w:rsidR="00856026" w:rsidRDefault="00856026">
            <w:pPr>
              <w:rPr>
                <w:sz w:val="2"/>
              </w:rPr>
            </w:pPr>
          </w:p>
        </w:tc>
        <w:tc>
          <w:tcPr>
            <w:tcW w:w="9180" w:type="dxa"/>
            <w:gridSpan w:val="3"/>
            <w:tcMar>
              <w:top w:w="0" w:type="dxa"/>
              <w:left w:w="0" w:type="dxa"/>
              <w:bottom w:w="0" w:type="dxa"/>
              <w:right w:w="0" w:type="dxa"/>
            </w:tcMar>
          </w:tcPr>
          <w:p w14:paraId="2CEEEEE8" w14:textId="77777777" w:rsidR="00856026" w:rsidRDefault="00F87BE3">
            <w:pPr>
              <w:pStyle w:val="ParagrapheIndent1"/>
              <w:jc w:val="both"/>
              <w:rPr>
                <w:color w:val="000000"/>
                <w:lang w:val="fr-FR"/>
              </w:rPr>
            </w:pPr>
            <w:r>
              <w:rPr>
                <w:color w:val="000000"/>
                <w:lang w:val="fr-FR"/>
              </w:rPr>
              <w:t>Le mandataire (Candidat groupé),</w:t>
            </w:r>
          </w:p>
        </w:tc>
      </w:tr>
      <w:tr w:rsidR="00856026" w14:paraId="073CAAC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9CD7E7"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1394B5" w14:textId="77777777" w:rsidR="00856026" w:rsidRDefault="00856026">
            <w:pPr>
              <w:pStyle w:val="saisieClientCel"/>
              <w:rPr>
                <w:rFonts w:ascii="Arial" w:eastAsia="Arial" w:hAnsi="Arial" w:cs="Arial"/>
                <w:color w:val="000000"/>
                <w:lang w:val="fr-FR"/>
              </w:rPr>
            </w:pPr>
          </w:p>
        </w:tc>
      </w:tr>
      <w:tr w:rsidR="00856026" w14:paraId="16F10CA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70C25A"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DCCEAA" w14:textId="77777777" w:rsidR="00856026" w:rsidRDefault="00856026">
            <w:pPr>
              <w:pStyle w:val="saisieClientCel"/>
              <w:rPr>
                <w:rFonts w:ascii="Arial" w:eastAsia="Arial" w:hAnsi="Arial" w:cs="Arial"/>
                <w:color w:val="000000"/>
                <w:lang w:val="fr-FR"/>
              </w:rPr>
            </w:pPr>
          </w:p>
        </w:tc>
      </w:tr>
    </w:tbl>
    <w:p w14:paraId="3880162D" w14:textId="77777777" w:rsidR="00856026" w:rsidRDefault="00F87BE3">
      <w:pPr>
        <w:spacing w:after="20" w:line="240" w:lineRule="exact"/>
      </w:pPr>
      <w:r>
        <w:t xml:space="preserve"> </w:t>
      </w:r>
    </w:p>
    <w:p w14:paraId="24DF8135" w14:textId="77777777" w:rsidR="00856026" w:rsidRDefault="00F87BE3">
      <w:pPr>
        <w:pStyle w:val="ParagrapheIndent1"/>
        <w:spacing w:line="230" w:lineRule="exact"/>
        <w:jc w:val="both"/>
        <w:rPr>
          <w:color w:val="000000"/>
          <w:lang w:val="fr-FR"/>
        </w:rPr>
      </w:pPr>
      <w:r>
        <w:rPr>
          <w:color w:val="000000"/>
          <w:lang w:val="fr-FR"/>
        </w:rPr>
        <w:t>désigné mandataire :</w:t>
      </w:r>
    </w:p>
    <w:p w14:paraId="2D6CA552" w14:textId="77777777" w:rsidR="00856026" w:rsidRDefault="00856026">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56026" w14:paraId="476C11A3" w14:textId="77777777">
        <w:trPr>
          <w:trHeight w:val="202"/>
        </w:trPr>
        <w:tc>
          <w:tcPr>
            <w:tcW w:w="240" w:type="dxa"/>
            <w:tcMar>
              <w:top w:w="0" w:type="dxa"/>
              <w:left w:w="0" w:type="dxa"/>
              <w:bottom w:w="0" w:type="dxa"/>
              <w:right w:w="0" w:type="dxa"/>
            </w:tcMar>
          </w:tcPr>
          <w:p w14:paraId="3C0F172D" w14:textId="2927193E" w:rsidR="00856026" w:rsidRDefault="00A512DA">
            <w:pPr>
              <w:rPr>
                <w:sz w:val="2"/>
              </w:rPr>
            </w:pPr>
            <w:r>
              <w:rPr>
                <w:noProof/>
              </w:rPr>
              <w:drawing>
                <wp:inline distT="0" distB="0" distL="0" distR="0" wp14:anchorId="18421B40" wp14:editId="64083005">
                  <wp:extent cx="155575" cy="155575"/>
                  <wp:effectExtent l="0" t="0" r="0" b="0"/>
                  <wp:docPr id="1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9F8F1C4" w14:textId="77777777" w:rsidR="00856026" w:rsidRDefault="00856026">
            <w:pPr>
              <w:rPr>
                <w:sz w:val="2"/>
              </w:rPr>
            </w:pPr>
          </w:p>
        </w:tc>
        <w:tc>
          <w:tcPr>
            <w:tcW w:w="9180" w:type="dxa"/>
            <w:tcMar>
              <w:top w:w="0" w:type="dxa"/>
              <w:left w:w="0" w:type="dxa"/>
              <w:bottom w:w="0" w:type="dxa"/>
              <w:right w:w="0" w:type="dxa"/>
            </w:tcMar>
          </w:tcPr>
          <w:p w14:paraId="4E5FAC91" w14:textId="77777777" w:rsidR="00856026" w:rsidRDefault="00F87BE3">
            <w:pPr>
              <w:pStyle w:val="ParagrapheIndent1"/>
              <w:jc w:val="both"/>
              <w:rPr>
                <w:color w:val="000000"/>
                <w:lang w:val="fr-FR"/>
              </w:rPr>
            </w:pPr>
            <w:r>
              <w:rPr>
                <w:color w:val="000000"/>
                <w:lang w:val="fr-FR"/>
              </w:rPr>
              <w:t>du groupement solidaire</w:t>
            </w:r>
          </w:p>
        </w:tc>
      </w:tr>
    </w:tbl>
    <w:p w14:paraId="17ED87B0" w14:textId="77777777" w:rsidR="00856026" w:rsidRDefault="00F87BE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56026" w14:paraId="543E1ACE" w14:textId="77777777">
        <w:trPr>
          <w:trHeight w:val="202"/>
        </w:trPr>
        <w:tc>
          <w:tcPr>
            <w:tcW w:w="240" w:type="dxa"/>
            <w:tcMar>
              <w:top w:w="0" w:type="dxa"/>
              <w:left w:w="0" w:type="dxa"/>
              <w:bottom w:w="0" w:type="dxa"/>
              <w:right w:w="0" w:type="dxa"/>
            </w:tcMar>
          </w:tcPr>
          <w:p w14:paraId="0E7B2CE1" w14:textId="66F61E83" w:rsidR="00856026" w:rsidRDefault="00A512DA">
            <w:pPr>
              <w:rPr>
                <w:sz w:val="2"/>
              </w:rPr>
            </w:pPr>
            <w:r>
              <w:rPr>
                <w:noProof/>
              </w:rPr>
              <w:drawing>
                <wp:inline distT="0" distB="0" distL="0" distR="0" wp14:anchorId="3B1C330D" wp14:editId="4DEBB7C7">
                  <wp:extent cx="155575" cy="155575"/>
                  <wp:effectExtent l="0" t="0" r="0" b="0"/>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6756139" w14:textId="77777777" w:rsidR="00856026" w:rsidRDefault="00856026">
            <w:pPr>
              <w:rPr>
                <w:sz w:val="2"/>
              </w:rPr>
            </w:pPr>
          </w:p>
        </w:tc>
        <w:tc>
          <w:tcPr>
            <w:tcW w:w="9180" w:type="dxa"/>
            <w:tcMar>
              <w:top w:w="0" w:type="dxa"/>
              <w:left w:w="0" w:type="dxa"/>
              <w:bottom w:w="0" w:type="dxa"/>
              <w:right w:w="0" w:type="dxa"/>
            </w:tcMar>
          </w:tcPr>
          <w:p w14:paraId="001F8501" w14:textId="77777777" w:rsidR="00856026" w:rsidRDefault="00F87BE3">
            <w:pPr>
              <w:pStyle w:val="ParagrapheIndent1"/>
              <w:jc w:val="both"/>
              <w:rPr>
                <w:color w:val="000000"/>
                <w:lang w:val="fr-FR"/>
              </w:rPr>
            </w:pPr>
            <w:r>
              <w:rPr>
                <w:color w:val="000000"/>
                <w:lang w:val="fr-FR"/>
              </w:rPr>
              <w:t>solidaire du groupement conjoint</w:t>
            </w:r>
          </w:p>
        </w:tc>
      </w:tr>
    </w:tbl>
    <w:p w14:paraId="6D972774" w14:textId="77777777" w:rsidR="00856026" w:rsidRDefault="00F87BE3">
      <w:pPr>
        <w:spacing w:line="240" w:lineRule="exact"/>
      </w:pPr>
      <w:r>
        <w:t xml:space="preserve"> </w:t>
      </w:r>
    </w:p>
    <w:p w14:paraId="5AD17477" w14:textId="77777777" w:rsidR="00856026" w:rsidRDefault="00856026">
      <w:pPr>
        <w:spacing w:line="240" w:lineRule="exact"/>
      </w:pPr>
    </w:p>
    <w:tbl>
      <w:tblPr>
        <w:tblW w:w="0" w:type="auto"/>
        <w:tblInd w:w="80" w:type="dxa"/>
        <w:tblLayout w:type="fixed"/>
        <w:tblLook w:val="04A0" w:firstRow="1" w:lastRow="0" w:firstColumn="1" w:lastColumn="0" w:noHBand="0" w:noVBand="1"/>
      </w:tblPr>
      <w:tblGrid>
        <w:gridCol w:w="2460"/>
        <w:gridCol w:w="7140"/>
      </w:tblGrid>
      <w:tr w:rsidR="00856026" w14:paraId="198824E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6DE5A7" w14:textId="77777777" w:rsidR="00856026" w:rsidRDefault="00F87BE3">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100B24" w14:textId="77777777" w:rsidR="00856026" w:rsidRDefault="00856026">
            <w:pPr>
              <w:pStyle w:val="saisieClientCel"/>
              <w:rPr>
                <w:rFonts w:ascii="Arial" w:eastAsia="Arial" w:hAnsi="Arial" w:cs="Arial"/>
                <w:color w:val="000000"/>
                <w:lang w:val="fr-FR"/>
              </w:rPr>
            </w:pPr>
          </w:p>
        </w:tc>
      </w:tr>
      <w:tr w:rsidR="00856026" w14:paraId="08C8DDC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FC1D3E"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FA98E8" w14:textId="77777777" w:rsidR="00856026" w:rsidRDefault="00856026">
            <w:pPr>
              <w:pStyle w:val="saisieClientCel"/>
              <w:rPr>
                <w:rFonts w:ascii="Arial" w:eastAsia="Arial" w:hAnsi="Arial" w:cs="Arial"/>
                <w:color w:val="000000"/>
                <w:lang w:val="fr-FR"/>
              </w:rPr>
            </w:pPr>
          </w:p>
        </w:tc>
      </w:tr>
      <w:tr w:rsidR="00856026" w14:paraId="295696E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F067BF"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C8BF10" w14:textId="77777777" w:rsidR="00856026" w:rsidRDefault="00856026">
            <w:pPr>
              <w:pStyle w:val="saisieClientCel"/>
              <w:rPr>
                <w:rFonts w:ascii="Arial" w:eastAsia="Arial" w:hAnsi="Arial" w:cs="Arial"/>
                <w:color w:val="000000"/>
                <w:lang w:val="fr-FR"/>
              </w:rPr>
            </w:pPr>
          </w:p>
        </w:tc>
      </w:tr>
      <w:tr w:rsidR="00856026" w14:paraId="31C8B10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E766A4"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599C29" w14:textId="77777777" w:rsidR="00856026" w:rsidRDefault="00856026">
            <w:pPr>
              <w:pStyle w:val="saisieClientCel"/>
              <w:rPr>
                <w:rFonts w:ascii="Arial" w:eastAsia="Arial" w:hAnsi="Arial" w:cs="Arial"/>
                <w:color w:val="000000"/>
                <w:lang w:val="fr-FR"/>
              </w:rPr>
            </w:pPr>
          </w:p>
        </w:tc>
      </w:tr>
      <w:tr w:rsidR="00856026" w14:paraId="3279C2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3C351A"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CE254C" w14:textId="77777777" w:rsidR="00856026" w:rsidRDefault="00856026">
            <w:pPr>
              <w:pStyle w:val="saisieClientCel"/>
              <w:rPr>
                <w:rFonts w:ascii="Arial" w:eastAsia="Arial" w:hAnsi="Arial" w:cs="Arial"/>
                <w:color w:val="000000"/>
                <w:lang w:val="fr-FR"/>
              </w:rPr>
            </w:pPr>
          </w:p>
        </w:tc>
      </w:tr>
      <w:tr w:rsidR="00856026" w14:paraId="7CEBD1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22E10D" w14:textId="77777777" w:rsidR="00856026" w:rsidRDefault="00F87BE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207315" w14:textId="77777777" w:rsidR="00856026" w:rsidRDefault="00856026">
            <w:pPr>
              <w:pStyle w:val="saisieClientCel"/>
              <w:rPr>
                <w:rFonts w:ascii="Arial" w:eastAsia="Arial" w:hAnsi="Arial" w:cs="Arial"/>
                <w:color w:val="000000"/>
                <w:lang w:val="fr-FR"/>
              </w:rPr>
            </w:pPr>
          </w:p>
        </w:tc>
      </w:tr>
      <w:tr w:rsidR="00856026" w14:paraId="20C40A8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DBC7BC" w14:textId="77777777" w:rsidR="00856026" w:rsidRDefault="00F87BE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8A6EA8" w14:textId="77777777" w:rsidR="00856026" w:rsidRDefault="00856026">
            <w:pPr>
              <w:pStyle w:val="saisieClientCel"/>
              <w:rPr>
                <w:rFonts w:ascii="Arial" w:eastAsia="Arial" w:hAnsi="Arial" w:cs="Arial"/>
                <w:color w:val="000000"/>
                <w:lang w:val="fr-FR"/>
              </w:rPr>
            </w:pPr>
          </w:p>
        </w:tc>
      </w:tr>
    </w:tbl>
    <w:p w14:paraId="1BD3F139" w14:textId="77777777" w:rsidR="00856026" w:rsidRDefault="00F87BE3">
      <w:pPr>
        <w:spacing w:after="20" w:line="240" w:lineRule="exact"/>
      </w:pPr>
      <w:r>
        <w:t xml:space="preserve"> </w:t>
      </w:r>
    </w:p>
    <w:p w14:paraId="2CD9E2F0" w14:textId="77777777" w:rsidR="00856026" w:rsidRDefault="00F87BE3">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DE3D2C0" w14:textId="77777777" w:rsidR="00856026" w:rsidRDefault="00856026">
      <w:pPr>
        <w:pStyle w:val="ParagrapheIndent1"/>
        <w:spacing w:line="230" w:lineRule="exact"/>
        <w:jc w:val="both"/>
        <w:rPr>
          <w:color w:val="000000"/>
          <w:lang w:val="fr-FR"/>
        </w:rPr>
      </w:pPr>
    </w:p>
    <w:p w14:paraId="6818E71D" w14:textId="77777777" w:rsidR="00856026" w:rsidRDefault="00F87BE3">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1E673BCC" w14:textId="77777777" w:rsidR="00856026" w:rsidRDefault="00F87BE3">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38D6EE73" w14:textId="77777777" w:rsidR="007C4548" w:rsidRPr="001525C6" w:rsidRDefault="007C4548" w:rsidP="001525C6">
      <w:pPr>
        <w:rPr>
          <w:lang w:val="fr-FR"/>
        </w:rPr>
      </w:pPr>
    </w:p>
    <w:p w14:paraId="796DC90A" w14:textId="77777777" w:rsidR="00856026" w:rsidRDefault="00F87BE3">
      <w:pPr>
        <w:pStyle w:val="Titre1"/>
        <w:shd w:val="clear" w:color="3155A4" w:fill="3155A4"/>
        <w:rPr>
          <w:rFonts w:eastAsia="Arial"/>
          <w:color w:val="0D0C0C"/>
          <w:sz w:val="28"/>
          <w:lang w:val="fr-FR"/>
        </w:rPr>
      </w:pPr>
      <w:bookmarkStart w:id="7" w:name="ArtL1_AE-3-A4"/>
      <w:bookmarkStart w:id="8" w:name="_Toc221019440"/>
      <w:bookmarkEnd w:id="7"/>
      <w:r>
        <w:rPr>
          <w:rFonts w:eastAsia="Arial"/>
          <w:color w:val="0D0C0C"/>
          <w:sz w:val="28"/>
          <w:lang w:val="fr-FR"/>
        </w:rPr>
        <w:t>3 - Dispositions générales</w:t>
      </w:r>
      <w:bookmarkEnd w:id="8"/>
    </w:p>
    <w:p w14:paraId="03C66CDD" w14:textId="77777777" w:rsidR="00856026" w:rsidRDefault="00F87BE3">
      <w:pPr>
        <w:spacing w:line="60" w:lineRule="exact"/>
        <w:rPr>
          <w:sz w:val="6"/>
        </w:rPr>
      </w:pPr>
      <w:r>
        <w:t xml:space="preserve"> </w:t>
      </w:r>
    </w:p>
    <w:p w14:paraId="6E4B00DF" w14:textId="77777777" w:rsidR="00856026" w:rsidRDefault="00F87BE3">
      <w:pPr>
        <w:pStyle w:val="Titre2"/>
        <w:ind w:left="280"/>
        <w:jc w:val="both"/>
        <w:rPr>
          <w:rFonts w:eastAsia="Arial"/>
          <w:i w:val="0"/>
          <w:color w:val="000000"/>
          <w:sz w:val="24"/>
          <w:lang w:val="fr-FR"/>
        </w:rPr>
      </w:pPr>
      <w:bookmarkStart w:id="9" w:name="ArtL2_AE-3-A4.1"/>
      <w:bookmarkStart w:id="10" w:name="_Toc221019441"/>
      <w:bookmarkEnd w:id="9"/>
      <w:r>
        <w:rPr>
          <w:rFonts w:eastAsia="Arial"/>
          <w:i w:val="0"/>
          <w:color w:val="000000"/>
          <w:sz w:val="24"/>
          <w:lang w:val="fr-FR"/>
        </w:rPr>
        <w:t>3.1 - Objet</w:t>
      </w:r>
      <w:bookmarkEnd w:id="10"/>
    </w:p>
    <w:p w14:paraId="4E6D59C1" w14:textId="77777777" w:rsidR="00856026" w:rsidRDefault="00F87BE3">
      <w:pPr>
        <w:pStyle w:val="ParagrapheIndent2"/>
        <w:spacing w:line="230" w:lineRule="exact"/>
        <w:jc w:val="both"/>
        <w:rPr>
          <w:color w:val="000000"/>
          <w:lang w:val="fr-FR"/>
        </w:rPr>
      </w:pPr>
      <w:r>
        <w:rPr>
          <w:color w:val="000000"/>
          <w:lang w:val="fr-FR"/>
        </w:rPr>
        <w:t>Le présent Acte d'Engagement concerne :</w:t>
      </w:r>
    </w:p>
    <w:p w14:paraId="4BDE74B1" w14:textId="1A108ABB" w:rsidR="007C4548" w:rsidRPr="001525C6" w:rsidRDefault="00C57719" w:rsidP="001525C6">
      <w:pPr>
        <w:pStyle w:val="ParagrapheIndent2"/>
        <w:spacing w:line="230" w:lineRule="exact"/>
        <w:jc w:val="both"/>
        <w:rPr>
          <w:color w:val="000000"/>
          <w:lang w:val="fr-FR"/>
        </w:rPr>
      </w:pPr>
      <w:r w:rsidRPr="00C57719">
        <w:rPr>
          <w:color w:val="000000"/>
          <w:lang w:val="fr-FR"/>
        </w:rPr>
        <w:t>Marché d’assistance à maitrise d’ouvrage de planification, d’ordonnancement et de coordination des études, des investigations et des travaux de régénération de l’écluse des Fontinettes</w:t>
      </w:r>
      <w:r w:rsidR="007C4548">
        <w:rPr>
          <w:color w:val="000000"/>
          <w:lang w:val="fr-FR"/>
        </w:rPr>
        <w:t>.</w:t>
      </w:r>
    </w:p>
    <w:p w14:paraId="3F373DAD" w14:textId="77777777" w:rsidR="007C4548" w:rsidRPr="001525C6" w:rsidRDefault="007C4548" w:rsidP="001525C6">
      <w:pPr>
        <w:rPr>
          <w:lang w:val="fr-FR"/>
        </w:rPr>
      </w:pPr>
    </w:p>
    <w:p w14:paraId="6DD3DC5F" w14:textId="77777777" w:rsidR="00E12D77" w:rsidRPr="00E12D77" w:rsidRDefault="00E12D77" w:rsidP="00735937">
      <w:pPr>
        <w:jc w:val="both"/>
        <w:rPr>
          <w:rFonts w:ascii="Arial" w:eastAsia="Arial" w:hAnsi="Arial" w:cs="Arial"/>
          <w:color w:val="000000"/>
          <w:sz w:val="20"/>
          <w:lang w:val="fr-FR"/>
        </w:rPr>
      </w:pPr>
      <w:r w:rsidRPr="00E12D77">
        <w:rPr>
          <w:rFonts w:ascii="Arial" w:eastAsia="Arial" w:hAnsi="Arial" w:cs="Arial"/>
          <w:color w:val="000000"/>
          <w:sz w:val="20"/>
          <w:lang w:val="fr-FR"/>
        </w:rPr>
        <w:t xml:space="preserve">La mission d’assistance à maitrise d’ouvrage a pour objet de doter le Service Opérationnel de Lille (maitre d’ouvrage) et le Service Territorial Flandres-Lys (exploitant) d’outils pour le pilotage du projet de régénération </w:t>
      </w:r>
      <w:r w:rsidRPr="00E12D77">
        <w:rPr>
          <w:rFonts w:ascii="Arial" w:eastAsia="Arial" w:hAnsi="Arial" w:cs="Arial"/>
          <w:color w:val="000000"/>
          <w:sz w:val="20"/>
          <w:lang w:val="fr-FR"/>
        </w:rPr>
        <w:lastRenderedPageBreak/>
        <w:t>de l’écluse des Fontinettes. Elle couvrira l’ensemble des études (maitrises d’œuvre, diagnostics et investigations diverses) ainsi que les travaux de régénération, y compris la régénération de la tête aval.</w:t>
      </w:r>
    </w:p>
    <w:p w14:paraId="51F56476" w14:textId="77777777" w:rsidR="00856026" w:rsidRDefault="00856026">
      <w:pPr>
        <w:pStyle w:val="ParagrapheIndent2"/>
        <w:spacing w:line="230" w:lineRule="exact"/>
        <w:jc w:val="both"/>
        <w:rPr>
          <w:color w:val="000000"/>
          <w:lang w:val="fr-FR"/>
        </w:rPr>
      </w:pPr>
    </w:p>
    <w:p w14:paraId="4BAA073C" w14:textId="77777777" w:rsidR="00856026" w:rsidRDefault="00F87BE3">
      <w:pPr>
        <w:pStyle w:val="Titre2"/>
        <w:ind w:left="280"/>
        <w:jc w:val="both"/>
        <w:rPr>
          <w:rFonts w:eastAsia="Arial"/>
          <w:i w:val="0"/>
          <w:color w:val="000000"/>
          <w:sz w:val="24"/>
          <w:lang w:val="fr-FR"/>
        </w:rPr>
      </w:pPr>
      <w:bookmarkStart w:id="11" w:name="ArtL2_AE-3-A4.2"/>
      <w:bookmarkStart w:id="12" w:name="_Toc221019442"/>
      <w:bookmarkEnd w:id="11"/>
      <w:r>
        <w:rPr>
          <w:rFonts w:eastAsia="Arial"/>
          <w:i w:val="0"/>
          <w:color w:val="000000"/>
          <w:sz w:val="24"/>
          <w:lang w:val="fr-FR"/>
        </w:rPr>
        <w:t>3.2 - Mode de passation</w:t>
      </w:r>
      <w:bookmarkEnd w:id="12"/>
    </w:p>
    <w:p w14:paraId="6418A025" w14:textId="77777777" w:rsidR="00147251" w:rsidRPr="00147251" w:rsidRDefault="006C24C1" w:rsidP="007C4548">
      <w:pPr>
        <w:pStyle w:val="ParagrapheIndent2"/>
        <w:spacing w:line="230" w:lineRule="exact"/>
        <w:jc w:val="both"/>
        <w:rPr>
          <w:color w:val="000000"/>
          <w:lang w:val="fr-FR"/>
        </w:rPr>
      </w:pPr>
      <w:r w:rsidRPr="00147251">
        <w:rPr>
          <w:color w:val="000000"/>
          <w:lang w:val="fr-FR"/>
        </w:rPr>
        <w:t>Le marché prendra la forme d’un accord-cadre mono-attributaire, conclu via une procédure adaptée de prestations intellectuelles en application de l’article R 2123-1du code de la commande publique, et sous la forme d'un accord-cadre à bons de commande tel que défini aux articles R.2162-1 à R.2162-6 et R.2162-13 à R.2162-14 du Code de la Commande Publique.</w:t>
      </w:r>
      <w:bookmarkStart w:id="13" w:name="ArtL2_AE-3-A4.3"/>
      <w:bookmarkEnd w:id="13"/>
    </w:p>
    <w:p w14:paraId="049875D9" w14:textId="77777777" w:rsidR="00147251" w:rsidRDefault="00147251" w:rsidP="007C4548">
      <w:pPr>
        <w:rPr>
          <w:lang w:val="fr-FR"/>
        </w:rPr>
      </w:pPr>
    </w:p>
    <w:p w14:paraId="5A3B46C8" w14:textId="6E09AF56" w:rsidR="00856026" w:rsidRDefault="00F87BE3">
      <w:pPr>
        <w:pStyle w:val="Titre2"/>
        <w:ind w:left="280"/>
        <w:jc w:val="both"/>
        <w:rPr>
          <w:rFonts w:eastAsia="Arial"/>
          <w:i w:val="0"/>
          <w:color w:val="000000"/>
          <w:sz w:val="24"/>
          <w:lang w:val="fr-FR"/>
        </w:rPr>
      </w:pPr>
      <w:bookmarkStart w:id="14" w:name="_Toc221019443"/>
      <w:r>
        <w:rPr>
          <w:rFonts w:eastAsia="Arial"/>
          <w:i w:val="0"/>
          <w:color w:val="000000"/>
          <w:sz w:val="24"/>
          <w:lang w:val="fr-FR"/>
        </w:rPr>
        <w:t>3.3 - Forme de contrat</w:t>
      </w:r>
      <w:bookmarkEnd w:id="14"/>
    </w:p>
    <w:p w14:paraId="7757BA58" w14:textId="124CDEEA" w:rsidR="00DC561B" w:rsidRDefault="00B12DDE" w:rsidP="00DC561B">
      <w:pPr>
        <w:pStyle w:val="ParagrapheIndent2"/>
        <w:spacing w:after="240"/>
        <w:jc w:val="both"/>
      </w:pPr>
      <w:r>
        <w:rPr>
          <w:color w:val="000000"/>
          <w:lang w:val="fr-FR"/>
        </w:rPr>
        <w:t>L’</w:t>
      </w:r>
      <w:r w:rsidR="00DC561B" w:rsidRPr="00DC561B">
        <w:rPr>
          <w:color w:val="000000"/>
          <w:lang w:val="fr-FR"/>
        </w:rPr>
        <w:t>accord-cadre mono-attributaire</w:t>
      </w:r>
      <w:r w:rsidR="00675A58">
        <w:rPr>
          <w:color w:val="000000"/>
          <w:lang w:val="fr-FR"/>
        </w:rPr>
        <w:t xml:space="preserve"> avec un maximum,</w:t>
      </w:r>
      <w:r w:rsidR="00DC561B" w:rsidRPr="00DC561B">
        <w:rPr>
          <w:color w:val="000000"/>
          <w:lang w:val="fr-FR"/>
        </w:rPr>
        <w:t xml:space="preserve"> faisant l’objet de bons de commande, </w:t>
      </w:r>
      <w:r w:rsidR="00675A58">
        <w:rPr>
          <w:color w:val="000000"/>
          <w:lang w:val="fr-FR"/>
        </w:rPr>
        <w:t>est passé en application des articles</w:t>
      </w:r>
      <w:r w:rsidR="00DC561B" w:rsidRPr="00DC561B">
        <w:rPr>
          <w:color w:val="000000"/>
          <w:lang w:val="fr-FR"/>
        </w:rPr>
        <w:t xml:space="preserve"> L.2125-1, R.2162-1 à R.2162-6, R.2162-13 et R.2162-14 du code de la commande publique.</w:t>
      </w:r>
      <w:r w:rsidR="00C30FEE" w:rsidRPr="00C30FEE">
        <w:t xml:space="preserve"> </w:t>
      </w:r>
      <w:r w:rsidR="0070585C" w:rsidRPr="0070585C">
        <w:t xml:space="preserve">Il fixe les conditions </w:t>
      </w:r>
      <w:proofErr w:type="spellStart"/>
      <w:r w:rsidR="0070585C" w:rsidRPr="0070585C">
        <w:t>d'exécution</w:t>
      </w:r>
      <w:proofErr w:type="spellEnd"/>
      <w:r w:rsidR="0070585C" w:rsidRPr="0070585C">
        <w:t xml:space="preserve"> des </w:t>
      </w:r>
      <w:proofErr w:type="spellStart"/>
      <w:r w:rsidR="0070585C" w:rsidRPr="0070585C">
        <w:t>prestations</w:t>
      </w:r>
      <w:proofErr w:type="spellEnd"/>
      <w:r w:rsidR="0070585C" w:rsidRPr="0070585C">
        <w:t xml:space="preserve"> et </w:t>
      </w:r>
      <w:proofErr w:type="spellStart"/>
      <w:r w:rsidR="0070585C" w:rsidRPr="0070585C">
        <w:t>s'exécute</w:t>
      </w:r>
      <w:proofErr w:type="spellEnd"/>
      <w:r w:rsidR="0070585C" w:rsidRPr="0070585C">
        <w:t xml:space="preserve"> au fur et à </w:t>
      </w:r>
      <w:proofErr w:type="spellStart"/>
      <w:r w:rsidR="0070585C" w:rsidRPr="0070585C">
        <w:t>mesure</w:t>
      </w:r>
      <w:proofErr w:type="spellEnd"/>
      <w:r w:rsidR="0070585C" w:rsidRPr="0070585C">
        <w:t xml:space="preserve"> de </w:t>
      </w:r>
      <w:proofErr w:type="spellStart"/>
      <w:r w:rsidR="0070585C" w:rsidRPr="0070585C">
        <w:t>l'émission</w:t>
      </w:r>
      <w:proofErr w:type="spellEnd"/>
      <w:r w:rsidR="0070585C" w:rsidRPr="0070585C">
        <w:t xml:space="preserve"> de bons de </w:t>
      </w:r>
      <w:proofErr w:type="spellStart"/>
      <w:r w:rsidR="0070585C" w:rsidRPr="0070585C">
        <w:t>commande</w:t>
      </w:r>
      <w:proofErr w:type="spellEnd"/>
      <w:r w:rsidR="0070585C" w:rsidRPr="0070585C">
        <w:t>.</w:t>
      </w:r>
    </w:p>
    <w:p w14:paraId="100F6C86" w14:textId="77777777" w:rsidR="00AB0CB2" w:rsidRPr="00AB0CB2" w:rsidRDefault="00AB0CB2" w:rsidP="00AB0CB2"/>
    <w:p w14:paraId="604E326E" w14:textId="7AFB5B09" w:rsidR="00856026" w:rsidRPr="00E62527" w:rsidRDefault="00F87BE3" w:rsidP="00E62527">
      <w:pPr>
        <w:pStyle w:val="Titre1"/>
        <w:shd w:val="clear" w:color="3155A4" w:fill="3155A4"/>
        <w:rPr>
          <w:rFonts w:eastAsia="Arial"/>
          <w:color w:val="0D0C0C"/>
          <w:sz w:val="28"/>
          <w:lang w:val="fr-FR"/>
        </w:rPr>
      </w:pPr>
      <w:bookmarkStart w:id="15" w:name="ArtL1_AE-3-A5"/>
      <w:bookmarkStart w:id="16" w:name="_Toc221019444"/>
      <w:bookmarkEnd w:id="15"/>
      <w:r>
        <w:rPr>
          <w:rFonts w:eastAsia="Arial"/>
          <w:color w:val="0D0C0C"/>
          <w:sz w:val="28"/>
          <w:lang w:val="fr-FR"/>
        </w:rPr>
        <w:t>4 - Prix</w:t>
      </w:r>
      <w:bookmarkEnd w:id="16"/>
      <w:r w:rsidRPr="00E62527">
        <w:rPr>
          <w:rFonts w:eastAsia="Arial"/>
          <w:i/>
          <w:color w:val="000000"/>
          <w:sz w:val="24"/>
          <w:lang w:val="fr-FR"/>
        </w:rPr>
        <w:t xml:space="preserve"> </w:t>
      </w:r>
    </w:p>
    <w:p w14:paraId="001E8253" w14:textId="77777777" w:rsidR="00DD2B13" w:rsidRPr="00DD2B13" w:rsidRDefault="00DD2B13" w:rsidP="00DD2B13">
      <w:pPr>
        <w:pStyle w:val="ParagrapheIndent1"/>
        <w:spacing w:after="240"/>
        <w:jc w:val="both"/>
        <w:rPr>
          <w:color w:val="000000" w:themeColor="text1"/>
          <w:lang w:val="fr-FR"/>
        </w:rPr>
      </w:pPr>
      <w:r w:rsidRPr="00DD2B13">
        <w:rPr>
          <w:color w:val="000000" w:themeColor="text1"/>
          <w:lang w:val="fr-FR"/>
        </w:rPr>
        <w:t>Les prestations seront rémunérées par application aux quantités réellement exécutées des prix unitaires et/ou forfaitaires fixés dans le bordereau des prix.</w:t>
      </w:r>
    </w:p>
    <w:tbl>
      <w:tblPr>
        <w:tblStyle w:val="Grilledutableau"/>
        <w:tblW w:w="9631" w:type="dxa"/>
        <w:tblInd w:w="3"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93"/>
        <w:gridCol w:w="3828"/>
        <w:gridCol w:w="4110"/>
      </w:tblGrid>
      <w:tr w:rsidR="00F02C19" w:rsidRPr="00516A52" w14:paraId="335447D1" w14:textId="70917BB3" w:rsidTr="001D1AA9">
        <w:trPr>
          <w:trHeight w:val="300"/>
        </w:trPr>
        <w:tc>
          <w:tcPr>
            <w:tcW w:w="1693" w:type="dxa"/>
            <w:tcBorders>
              <w:top w:val="single" w:sz="4" w:space="0" w:color="000000"/>
              <w:left w:val="single" w:sz="4" w:space="0" w:color="000000"/>
              <w:bottom w:val="single" w:sz="4" w:space="0" w:color="000000"/>
              <w:right w:val="nil"/>
            </w:tcBorders>
            <w:shd w:val="clear" w:color="auto" w:fill="BFBFBF"/>
            <w:tcMar>
              <w:left w:w="105" w:type="dxa"/>
              <w:right w:w="105" w:type="dxa"/>
            </w:tcMar>
          </w:tcPr>
          <w:p w14:paraId="696AEB83" w14:textId="342B8DC0" w:rsidR="00F02C19" w:rsidRPr="00F02C19" w:rsidRDefault="00DD2B13" w:rsidP="00F02C19">
            <w:pPr>
              <w:widowControl w:val="0"/>
              <w:jc w:val="both"/>
              <w:rPr>
                <w:rFonts w:ascii="Arial" w:eastAsia="Times New Roman" w:hAnsi="Arial" w:cs="Arial"/>
                <w:color w:val="000000" w:themeColor="text1"/>
                <w:sz w:val="20"/>
                <w:szCs w:val="20"/>
              </w:rPr>
            </w:pPr>
            <w:r w:rsidRPr="00DD2B13">
              <w:rPr>
                <w:color w:val="000000" w:themeColor="text1"/>
              </w:rPr>
              <w:tab/>
            </w:r>
            <w:r w:rsidR="00F02C19" w:rsidRPr="001D1AA9">
              <w:rPr>
                <w:rFonts w:ascii="Arial" w:hAnsi="Arial" w:cs="Arial"/>
                <w:sz w:val="20"/>
                <w:szCs w:val="20"/>
                <w:lang w:eastAsia="fr-FR"/>
              </w:rPr>
              <w:t xml:space="preserve">Montant minimum euro </w:t>
            </w:r>
          </w:p>
        </w:tc>
        <w:tc>
          <w:tcPr>
            <w:tcW w:w="3828" w:type="dxa"/>
            <w:tcBorders>
              <w:top w:val="single" w:sz="4" w:space="0" w:color="000000"/>
              <w:left w:val="single" w:sz="4" w:space="0" w:color="000000"/>
              <w:bottom w:val="single" w:sz="4" w:space="0" w:color="000000"/>
              <w:right w:val="single" w:sz="4" w:space="0" w:color="000000"/>
            </w:tcBorders>
            <w:shd w:val="clear" w:color="auto" w:fill="BFBFBF"/>
            <w:tcMar>
              <w:left w:w="105" w:type="dxa"/>
              <w:right w:w="105" w:type="dxa"/>
            </w:tcMar>
          </w:tcPr>
          <w:p w14:paraId="45D9F2B5" w14:textId="76077775" w:rsidR="00F02C19" w:rsidRPr="00F02C19" w:rsidRDefault="00F02C19" w:rsidP="00F02C19">
            <w:pPr>
              <w:widowControl w:val="0"/>
              <w:jc w:val="center"/>
              <w:rPr>
                <w:rFonts w:ascii="Arial" w:eastAsia="Times New Roman" w:hAnsi="Arial" w:cs="Arial"/>
                <w:color w:val="000000" w:themeColor="text1"/>
                <w:sz w:val="20"/>
                <w:szCs w:val="20"/>
              </w:rPr>
            </w:pPr>
            <w:r w:rsidRPr="001D1AA9">
              <w:rPr>
                <w:rFonts w:ascii="Arial" w:hAnsi="Arial" w:cs="Arial"/>
                <w:sz w:val="20"/>
                <w:szCs w:val="20"/>
                <w:lang w:eastAsia="fr-FR"/>
              </w:rPr>
              <w:t xml:space="preserve">Montant maximum euros sur la première période de 2 ans </w:t>
            </w:r>
          </w:p>
        </w:tc>
        <w:tc>
          <w:tcPr>
            <w:tcW w:w="4110" w:type="dxa"/>
            <w:tcBorders>
              <w:top w:val="single" w:sz="4" w:space="0" w:color="000000"/>
              <w:left w:val="single" w:sz="4" w:space="0" w:color="000000"/>
              <w:bottom w:val="single" w:sz="4" w:space="0" w:color="000000"/>
              <w:right w:val="single" w:sz="4" w:space="0" w:color="000000"/>
            </w:tcBorders>
            <w:shd w:val="clear" w:color="auto" w:fill="BFBFBF"/>
            <w:tcMar>
              <w:left w:w="105" w:type="dxa"/>
              <w:right w:w="105" w:type="dxa"/>
            </w:tcMar>
          </w:tcPr>
          <w:p w14:paraId="5540D5BB" w14:textId="739A1A58" w:rsidR="00F02C19" w:rsidRPr="00F02C19" w:rsidRDefault="00F02C19" w:rsidP="00F02C19">
            <w:pPr>
              <w:widowControl w:val="0"/>
              <w:jc w:val="center"/>
              <w:rPr>
                <w:rFonts w:ascii="Arial" w:eastAsia="Times New Roman" w:hAnsi="Arial" w:cs="Arial"/>
                <w:color w:val="000000" w:themeColor="text1"/>
                <w:sz w:val="20"/>
                <w:szCs w:val="20"/>
              </w:rPr>
            </w:pPr>
            <w:r w:rsidRPr="001D1AA9">
              <w:rPr>
                <w:rFonts w:ascii="Arial" w:hAnsi="Arial" w:cs="Arial"/>
                <w:sz w:val="20"/>
                <w:szCs w:val="20"/>
                <w:lang w:eastAsia="fr-FR"/>
              </w:rPr>
              <w:t>Montant maximum euros sur l’ensemble de la durée du marché (4 ans)</w:t>
            </w:r>
          </w:p>
        </w:tc>
      </w:tr>
      <w:tr w:rsidR="00F02C19" w:rsidRPr="00516A52" w14:paraId="68FBEF08" w14:textId="4B75C54A" w:rsidTr="001D1AA9">
        <w:trPr>
          <w:trHeight w:val="300"/>
        </w:trPr>
        <w:tc>
          <w:tcPr>
            <w:tcW w:w="1693" w:type="dxa"/>
            <w:tcBorders>
              <w:top w:val="single" w:sz="4" w:space="0" w:color="000000"/>
              <w:left w:val="single" w:sz="4" w:space="0" w:color="000000"/>
              <w:bottom w:val="single" w:sz="4" w:space="0" w:color="000000"/>
              <w:right w:val="nil"/>
            </w:tcBorders>
            <w:tcMar>
              <w:left w:w="105" w:type="dxa"/>
              <w:right w:w="105" w:type="dxa"/>
            </w:tcMar>
          </w:tcPr>
          <w:p w14:paraId="4353F172" w14:textId="05BB2011" w:rsidR="00F02C19" w:rsidRPr="00F02C19" w:rsidRDefault="00F02C19" w:rsidP="00F02C19">
            <w:pPr>
              <w:widowControl w:val="0"/>
              <w:jc w:val="both"/>
              <w:rPr>
                <w:rFonts w:ascii="Arial" w:eastAsia="Times New Roman" w:hAnsi="Arial" w:cs="Arial"/>
                <w:color w:val="000000" w:themeColor="text1"/>
                <w:sz w:val="20"/>
                <w:szCs w:val="20"/>
              </w:rPr>
            </w:pPr>
            <w:r w:rsidRPr="001D1AA9">
              <w:rPr>
                <w:rFonts w:ascii="Arial" w:hAnsi="Arial" w:cs="Arial"/>
                <w:sz w:val="20"/>
                <w:szCs w:val="20"/>
                <w:lang w:eastAsia="fr-FR"/>
              </w:rPr>
              <w:t>Sans montant minimum</w:t>
            </w:r>
          </w:p>
        </w:tc>
        <w:tc>
          <w:tcPr>
            <w:tcW w:w="3828" w:type="dxa"/>
            <w:tcBorders>
              <w:top w:val="single" w:sz="4" w:space="0" w:color="000000"/>
              <w:left w:val="single" w:sz="4" w:space="0" w:color="000000"/>
              <w:bottom w:val="single" w:sz="4" w:space="0" w:color="000000"/>
              <w:right w:val="single" w:sz="4" w:space="0" w:color="000000"/>
            </w:tcBorders>
            <w:tcMar>
              <w:left w:w="105" w:type="dxa"/>
              <w:right w:w="105" w:type="dxa"/>
            </w:tcMar>
          </w:tcPr>
          <w:p w14:paraId="06627810" w14:textId="45DEA40B" w:rsidR="00F02C19" w:rsidRPr="00F02C19" w:rsidRDefault="00F02C19" w:rsidP="00F02C19">
            <w:pPr>
              <w:widowControl w:val="0"/>
              <w:jc w:val="center"/>
              <w:rPr>
                <w:rFonts w:ascii="Arial" w:eastAsia="Times New Roman" w:hAnsi="Arial" w:cs="Arial"/>
                <w:color w:val="000000" w:themeColor="text1"/>
                <w:sz w:val="20"/>
                <w:szCs w:val="20"/>
              </w:rPr>
            </w:pPr>
            <w:r w:rsidRPr="001D1AA9">
              <w:rPr>
                <w:rFonts w:ascii="Arial" w:hAnsi="Arial" w:cs="Arial"/>
                <w:sz w:val="20"/>
                <w:szCs w:val="20"/>
                <w:lang w:eastAsia="fr-FR"/>
              </w:rPr>
              <w:t>50 000€ HT soit 60 000 TTC</w:t>
            </w:r>
          </w:p>
        </w:tc>
        <w:tc>
          <w:tcPr>
            <w:tcW w:w="4110" w:type="dxa"/>
            <w:tcBorders>
              <w:top w:val="single" w:sz="4" w:space="0" w:color="000000"/>
              <w:left w:val="single" w:sz="4" w:space="0" w:color="000000"/>
              <w:bottom w:val="single" w:sz="4" w:space="0" w:color="000000"/>
              <w:right w:val="single" w:sz="4" w:space="0" w:color="000000"/>
            </w:tcBorders>
            <w:tcMar>
              <w:left w:w="105" w:type="dxa"/>
              <w:right w:w="105" w:type="dxa"/>
            </w:tcMar>
          </w:tcPr>
          <w:p w14:paraId="0AA4A288" w14:textId="2EF9B5B9" w:rsidR="00F02C19" w:rsidRPr="00F02C19" w:rsidRDefault="00F02C19" w:rsidP="00F02C19">
            <w:pPr>
              <w:widowControl w:val="0"/>
              <w:jc w:val="center"/>
              <w:rPr>
                <w:rFonts w:ascii="Arial" w:eastAsia="Times New Roman" w:hAnsi="Arial" w:cs="Arial"/>
                <w:color w:val="000000" w:themeColor="text1"/>
                <w:sz w:val="20"/>
                <w:szCs w:val="20"/>
              </w:rPr>
            </w:pPr>
            <w:r w:rsidRPr="001D1AA9">
              <w:rPr>
                <w:rFonts w:ascii="Arial" w:hAnsi="Arial" w:cs="Arial"/>
                <w:sz w:val="20"/>
                <w:szCs w:val="20"/>
                <w:lang w:eastAsia="fr-FR"/>
              </w:rPr>
              <w:t>85 000 € HT soit 102 000 € TTC</w:t>
            </w:r>
          </w:p>
        </w:tc>
      </w:tr>
    </w:tbl>
    <w:p w14:paraId="7B64E9D1" w14:textId="77777777" w:rsidR="006A54E6" w:rsidRDefault="006A54E6" w:rsidP="006A54E6">
      <w:pPr>
        <w:rPr>
          <w:lang w:val="fr-FR"/>
        </w:rPr>
      </w:pPr>
    </w:p>
    <w:p w14:paraId="2819D7EE" w14:textId="77777777" w:rsidR="00AB0CB2" w:rsidRPr="006A54E6" w:rsidRDefault="00AB0CB2" w:rsidP="006A54E6">
      <w:pPr>
        <w:rPr>
          <w:lang w:val="fr-FR"/>
        </w:rPr>
      </w:pPr>
    </w:p>
    <w:p w14:paraId="40FFFDFF" w14:textId="77777777" w:rsidR="00E62527" w:rsidRDefault="00E62527" w:rsidP="00E62527">
      <w:pPr>
        <w:pStyle w:val="Titre1"/>
        <w:shd w:val="clear" w:color="3155A4" w:fill="3155A4"/>
        <w:rPr>
          <w:rFonts w:eastAsia="Arial"/>
          <w:color w:val="0D0C0C"/>
          <w:sz w:val="28"/>
          <w:lang w:val="fr-FR"/>
        </w:rPr>
      </w:pPr>
      <w:bookmarkStart w:id="17" w:name="ArtL1_AE-3-A6"/>
      <w:bookmarkStart w:id="18" w:name="_Toc221019445"/>
      <w:bookmarkEnd w:id="17"/>
      <w:r>
        <w:rPr>
          <w:rFonts w:eastAsia="Arial"/>
          <w:color w:val="0D0C0C"/>
          <w:sz w:val="28"/>
          <w:lang w:val="fr-FR"/>
        </w:rPr>
        <w:t>5 - Durée et Délais d'exécution</w:t>
      </w:r>
      <w:bookmarkEnd w:id="18"/>
    </w:p>
    <w:p w14:paraId="37BFEE9D" w14:textId="77777777" w:rsidR="00E62527" w:rsidRDefault="00E62527" w:rsidP="00E62527">
      <w:pPr>
        <w:spacing w:line="60" w:lineRule="exact"/>
        <w:rPr>
          <w:sz w:val="6"/>
        </w:rPr>
      </w:pPr>
      <w:r>
        <w:t xml:space="preserve"> </w:t>
      </w:r>
    </w:p>
    <w:p w14:paraId="5F74D229" w14:textId="41743736" w:rsidR="0065017B" w:rsidRPr="00A601C5" w:rsidRDefault="006B5D91" w:rsidP="001D1AA9">
      <w:pPr>
        <w:jc w:val="both"/>
        <w:rPr>
          <w:rFonts w:ascii="Arial" w:eastAsia="Arial" w:hAnsi="Arial" w:cs="Arial"/>
          <w:color w:val="000000" w:themeColor="text1"/>
          <w:sz w:val="20"/>
          <w:szCs w:val="20"/>
          <w:lang w:val="fr-FR"/>
        </w:rPr>
      </w:pPr>
      <w:r w:rsidRPr="001D1AA9">
        <w:rPr>
          <w:rFonts w:ascii="Arial" w:hAnsi="Arial" w:cs="Arial"/>
          <w:color w:val="000000"/>
          <w:sz w:val="20"/>
          <w:szCs w:val="20"/>
          <w:lang w:val="fr-FR"/>
        </w:rPr>
        <w:t>L'accord-cadre est conclu pour une période initiale de 2 ans (24 mois) à compter de la notification du marché.</w:t>
      </w:r>
      <w:r w:rsidR="0065017B" w:rsidRPr="001D1AA9">
        <w:rPr>
          <w:rFonts w:ascii="Arial" w:hAnsi="Arial" w:cs="Arial"/>
          <w:color w:val="000000"/>
          <w:sz w:val="20"/>
          <w:szCs w:val="20"/>
          <w:lang w:val="fr-FR"/>
        </w:rPr>
        <w:t xml:space="preserve"> </w:t>
      </w:r>
      <w:r w:rsidR="0065017B" w:rsidRPr="00A601C5">
        <w:rPr>
          <w:rFonts w:ascii="Arial" w:eastAsia="Arial" w:hAnsi="Arial" w:cs="Arial"/>
          <w:color w:val="000000" w:themeColor="text1"/>
          <w:sz w:val="20"/>
          <w:szCs w:val="20"/>
          <w:lang w:val="fr-FR"/>
        </w:rPr>
        <w:t>Il est reconductible une (1) fois, sans que la durée du marché ne puisse excéder quatre (4) ans.</w:t>
      </w:r>
    </w:p>
    <w:p w14:paraId="071AC571" w14:textId="2AF101EE" w:rsidR="00AA0BC3" w:rsidRPr="00AA0BC3" w:rsidRDefault="00AA0BC3" w:rsidP="00AA0BC3">
      <w:pPr>
        <w:pStyle w:val="ParagrapheIndent1"/>
        <w:spacing w:after="240"/>
        <w:jc w:val="both"/>
        <w:rPr>
          <w:color w:val="000000"/>
          <w:lang w:val="fr-FR"/>
        </w:rPr>
      </w:pPr>
      <w:r w:rsidRPr="00AA0BC3">
        <w:rPr>
          <w:color w:val="000000"/>
          <w:lang w:val="fr-FR"/>
        </w:rPr>
        <w:t xml:space="preserve">La durée de l'accord-cadre et le délai d'exécution des commandes ainsi que tout autre élément indispensable à leur exécution sont fixés dans les conditions de l’article </w:t>
      </w:r>
      <w:r w:rsidR="00F435CA">
        <w:rPr>
          <w:color w:val="000000"/>
          <w:lang w:val="fr-FR"/>
        </w:rPr>
        <w:t>6</w:t>
      </w:r>
      <w:r w:rsidRPr="00AA0BC3">
        <w:rPr>
          <w:color w:val="000000"/>
          <w:lang w:val="fr-FR"/>
        </w:rPr>
        <w:t xml:space="preserve"> du </w:t>
      </w:r>
      <w:proofErr w:type="spellStart"/>
      <w:r w:rsidRPr="00AA0BC3">
        <w:rPr>
          <w:color w:val="000000"/>
          <w:lang w:val="fr-FR"/>
        </w:rPr>
        <w:t>CCAP</w:t>
      </w:r>
      <w:proofErr w:type="spellEnd"/>
      <w:r w:rsidRPr="00AA0BC3">
        <w:rPr>
          <w:color w:val="000000"/>
          <w:lang w:val="fr-FR"/>
        </w:rPr>
        <w:t>.</w:t>
      </w:r>
    </w:p>
    <w:p w14:paraId="29152332" w14:textId="0639D9B6" w:rsidR="00AA0BC3" w:rsidRDefault="00AA0BC3" w:rsidP="00AA0BC3">
      <w:pPr>
        <w:pStyle w:val="ParagrapheIndent1"/>
        <w:spacing w:after="240"/>
        <w:jc w:val="both"/>
        <w:rPr>
          <w:color w:val="000000"/>
          <w:lang w:val="fr-FR"/>
        </w:rPr>
      </w:pPr>
      <w:r w:rsidRPr="00AA0BC3">
        <w:rPr>
          <w:color w:val="000000"/>
          <w:lang w:val="fr-FR"/>
        </w:rPr>
        <w:t xml:space="preserve">En cas d'urgence et conformément à l’article </w:t>
      </w:r>
      <w:r w:rsidR="00BE442A">
        <w:rPr>
          <w:color w:val="000000"/>
          <w:lang w:val="fr-FR"/>
        </w:rPr>
        <w:t>12</w:t>
      </w:r>
      <w:r w:rsidRPr="00AA0BC3">
        <w:rPr>
          <w:color w:val="000000"/>
          <w:lang w:val="fr-FR"/>
        </w:rPr>
        <w:t xml:space="preserve"> du </w:t>
      </w:r>
      <w:proofErr w:type="spellStart"/>
      <w:r w:rsidRPr="00AA0BC3">
        <w:rPr>
          <w:color w:val="000000"/>
          <w:lang w:val="fr-FR"/>
        </w:rPr>
        <w:t>CCAP</w:t>
      </w:r>
      <w:proofErr w:type="spellEnd"/>
      <w:r w:rsidRPr="00AA0BC3">
        <w:rPr>
          <w:color w:val="000000"/>
          <w:lang w:val="fr-FR"/>
        </w:rPr>
        <w:t>, le pouvoir adjudicateur pourra contacter les personnes désignées ci-après qui devront être en mesure de répondre et de satisfaire à leur demande 24 heures sur 24 :</w:t>
      </w:r>
    </w:p>
    <w:tbl>
      <w:tblPr>
        <w:tblW w:w="0" w:type="auto"/>
        <w:tblLayout w:type="fixed"/>
        <w:tblLook w:val="04A0" w:firstRow="1" w:lastRow="0" w:firstColumn="1" w:lastColumn="0" w:noHBand="0" w:noVBand="1"/>
      </w:tblPr>
      <w:tblGrid>
        <w:gridCol w:w="3000"/>
        <w:gridCol w:w="1800"/>
        <w:gridCol w:w="3800"/>
      </w:tblGrid>
      <w:tr w:rsidR="00C330E4" w:rsidRPr="00516A52" w14:paraId="5FB2BF11" w14:textId="77777777" w:rsidTr="006B3183">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C49285" w14:textId="77777777" w:rsidR="00C330E4" w:rsidRPr="00516A52" w:rsidRDefault="00C330E4" w:rsidP="006B3183">
            <w:pPr>
              <w:spacing w:before="40"/>
              <w:jc w:val="center"/>
              <w:rPr>
                <w:rFonts w:ascii="Arial" w:eastAsia="Arial" w:hAnsi="Arial" w:cs="Arial"/>
                <w:color w:val="000000"/>
                <w:sz w:val="20"/>
                <w:lang w:val="fr-FR"/>
              </w:rPr>
            </w:pPr>
            <w:r w:rsidRPr="00516A52">
              <w:rPr>
                <w:rFonts w:ascii="Arial" w:eastAsia="Arial" w:hAnsi="Arial" w:cs="Arial"/>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35BFCC" w14:textId="77777777" w:rsidR="00C330E4" w:rsidRPr="00516A52" w:rsidRDefault="00C330E4" w:rsidP="006B3183">
            <w:pPr>
              <w:spacing w:before="40"/>
              <w:jc w:val="center"/>
              <w:rPr>
                <w:rFonts w:ascii="Arial" w:eastAsia="Arial" w:hAnsi="Arial" w:cs="Arial"/>
                <w:color w:val="000000"/>
                <w:sz w:val="20"/>
                <w:lang w:val="fr-FR"/>
              </w:rPr>
            </w:pPr>
            <w:r w:rsidRPr="00516A52">
              <w:rPr>
                <w:rFonts w:ascii="Arial" w:eastAsia="Arial" w:hAnsi="Arial" w:cs="Arial"/>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0BD9E4" w14:textId="77777777" w:rsidR="00C330E4" w:rsidRPr="00516A52" w:rsidRDefault="00C330E4" w:rsidP="006B3183">
            <w:pPr>
              <w:spacing w:before="40"/>
              <w:jc w:val="center"/>
              <w:rPr>
                <w:rFonts w:ascii="Arial" w:eastAsia="Arial" w:hAnsi="Arial" w:cs="Arial"/>
                <w:color w:val="000000"/>
                <w:sz w:val="20"/>
                <w:lang w:val="fr-FR"/>
              </w:rPr>
            </w:pPr>
            <w:r w:rsidRPr="00516A52">
              <w:rPr>
                <w:rFonts w:ascii="Arial" w:eastAsia="Arial" w:hAnsi="Arial" w:cs="Arial"/>
                <w:color w:val="000000"/>
                <w:sz w:val="20"/>
                <w:lang w:val="fr-FR"/>
              </w:rPr>
              <w:t>Autres renseignements</w:t>
            </w:r>
          </w:p>
        </w:tc>
      </w:tr>
      <w:tr w:rsidR="00C330E4" w:rsidRPr="00516A52" w14:paraId="2EF1A578" w14:textId="77777777" w:rsidTr="00AB0CB2">
        <w:trPr>
          <w:trHeight w:val="817"/>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C330E4" w:rsidRPr="00516A52" w14:paraId="55E4DBF3" w14:textId="77777777" w:rsidTr="006B3183">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758D4B4" w14:textId="77777777" w:rsidR="00C330E4" w:rsidRPr="00516A52" w:rsidRDefault="00C330E4" w:rsidP="006B3183">
                  <w:pPr>
                    <w:pStyle w:val="tableTD"/>
                    <w:jc w:val="center"/>
                    <w:rPr>
                      <w:color w:val="000000"/>
                      <w:lang w:val="fr-FR"/>
                    </w:rPr>
                  </w:pPr>
                  <w:r w:rsidRPr="00516A52">
                    <w:rPr>
                      <w:color w:val="000000"/>
                      <w:lang w:val="fr-FR"/>
                    </w:rPr>
                    <w:t>................................</w:t>
                  </w:r>
                </w:p>
              </w:tc>
            </w:tr>
            <w:tr w:rsidR="00C330E4" w:rsidRPr="00516A52" w14:paraId="18C12850" w14:textId="77777777" w:rsidTr="006B3183">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7D6DBF5" w14:textId="77777777" w:rsidR="00C330E4" w:rsidRPr="00516A52" w:rsidRDefault="00C330E4" w:rsidP="006B3183">
                  <w:pPr>
                    <w:pStyle w:val="tableTD"/>
                    <w:jc w:val="center"/>
                    <w:rPr>
                      <w:color w:val="000000"/>
                      <w:lang w:val="fr-FR"/>
                    </w:rPr>
                  </w:pPr>
                  <w:r w:rsidRPr="00516A52">
                    <w:rPr>
                      <w:color w:val="000000"/>
                      <w:lang w:val="fr-FR"/>
                    </w:rPr>
                    <w:t>................................</w:t>
                  </w:r>
                </w:p>
              </w:tc>
            </w:tr>
            <w:tr w:rsidR="00C330E4" w:rsidRPr="00516A52" w14:paraId="0135C31E" w14:textId="77777777" w:rsidTr="006B3183">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5344487" w14:textId="77777777" w:rsidR="00C330E4" w:rsidRPr="00516A52" w:rsidRDefault="00C330E4" w:rsidP="006B3183">
                  <w:pPr>
                    <w:pStyle w:val="tableTD"/>
                    <w:jc w:val="center"/>
                    <w:rPr>
                      <w:color w:val="000000"/>
                      <w:lang w:val="fr-FR"/>
                    </w:rPr>
                  </w:pPr>
                  <w:r w:rsidRPr="00516A52">
                    <w:rPr>
                      <w:color w:val="000000"/>
                      <w:lang w:val="fr-FR"/>
                    </w:rPr>
                    <w:t>................................</w:t>
                  </w:r>
                </w:p>
              </w:tc>
            </w:tr>
          </w:tbl>
          <w:p w14:paraId="068B01BC" w14:textId="77777777" w:rsidR="00C330E4" w:rsidRPr="00516A52" w:rsidRDefault="00C330E4" w:rsidP="006B3183">
            <w:pPr>
              <w:rPr>
                <w:rFonts w:ascii="Arial" w:hAnsi="Arial" w:cs="Arial"/>
                <w:sz w:val="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C330E4" w:rsidRPr="00516A52" w14:paraId="0D7CA3E7" w14:textId="77777777" w:rsidTr="006B3183">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DCE46BE" w14:textId="77777777" w:rsidR="00C330E4" w:rsidRPr="00516A52" w:rsidRDefault="00C330E4" w:rsidP="006B3183">
                  <w:pPr>
                    <w:pStyle w:val="tableTD"/>
                    <w:jc w:val="center"/>
                    <w:rPr>
                      <w:color w:val="000000"/>
                      <w:lang w:val="fr-FR"/>
                    </w:rPr>
                  </w:pPr>
                  <w:r w:rsidRPr="00516A52">
                    <w:rPr>
                      <w:color w:val="000000"/>
                      <w:lang w:val="fr-FR"/>
                    </w:rPr>
                    <w:t>..................</w:t>
                  </w:r>
                </w:p>
              </w:tc>
            </w:tr>
            <w:tr w:rsidR="00C330E4" w:rsidRPr="00516A52" w14:paraId="38DA540F" w14:textId="77777777" w:rsidTr="006B3183">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1A883F1" w14:textId="77777777" w:rsidR="00C330E4" w:rsidRPr="00516A52" w:rsidRDefault="00C330E4" w:rsidP="006B3183">
                  <w:pPr>
                    <w:pStyle w:val="tableTD"/>
                    <w:jc w:val="center"/>
                    <w:rPr>
                      <w:color w:val="000000"/>
                      <w:lang w:val="fr-FR"/>
                    </w:rPr>
                  </w:pPr>
                  <w:r w:rsidRPr="00516A52">
                    <w:rPr>
                      <w:color w:val="000000"/>
                      <w:lang w:val="fr-FR"/>
                    </w:rPr>
                    <w:t>..................</w:t>
                  </w:r>
                </w:p>
              </w:tc>
            </w:tr>
            <w:tr w:rsidR="00C330E4" w:rsidRPr="00516A52" w14:paraId="2C093503" w14:textId="77777777" w:rsidTr="006B3183">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AD798AF" w14:textId="77777777" w:rsidR="00C330E4" w:rsidRPr="00516A52" w:rsidRDefault="00C330E4" w:rsidP="006B3183">
                  <w:pPr>
                    <w:pStyle w:val="tableTD"/>
                    <w:jc w:val="center"/>
                    <w:rPr>
                      <w:color w:val="000000"/>
                      <w:lang w:val="fr-FR"/>
                    </w:rPr>
                  </w:pPr>
                  <w:r w:rsidRPr="00516A52">
                    <w:rPr>
                      <w:color w:val="000000"/>
                      <w:lang w:val="fr-FR"/>
                    </w:rPr>
                    <w:t>..................</w:t>
                  </w:r>
                </w:p>
              </w:tc>
            </w:tr>
          </w:tbl>
          <w:p w14:paraId="784379D8" w14:textId="77777777" w:rsidR="00C330E4" w:rsidRPr="00516A52" w:rsidRDefault="00C330E4" w:rsidP="006B3183">
            <w:pPr>
              <w:rPr>
                <w:rFonts w:ascii="Arial" w:hAnsi="Arial" w:cs="Arial"/>
                <w:sz w:val="2"/>
                <w:lang w:val="fr-FR"/>
              </w:rPr>
            </w:pP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C330E4" w:rsidRPr="00516A52" w14:paraId="3B82D832" w14:textId="77777777" w:rsidTr="006B3183">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FA657CB" w14:textId="77777777" w:rsidR="00C330E4" w:rsidRPr="00516A52" w:rsidRDefault="00C330E4" w:rsidP="006B3183">
                  <w:pPr>
                    <w:pStyle w:val="tableTD"/>
                    <w:jc w:val="center"/>
                    <w:rPr>
                      <w:color w:val="000000"/>
                      <w:lang w:val="fr-FR"/>
                    </w:rPr>
                  </w:pPr>
                  <w:r w:rsidRPr="00516A52">
                    <w:rPr>
                      <w:color w:val="000000"/>
                      <w:lang w:val="fr-FR"/>
                    </w:rPr>
                    <w:t>.........................................</w:t>
                  </w:r>
                </w:p>
              </w:tc>
            </w:tr>
            <w:tr w:rsidR="00C330E4" w:rsidRPr="00516A52" w14:paraId="6E814CE4" w14:textId="77777777" w:rsidTr="006B3183">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5ACBAA7" w14:textId="77777777" w:rsidR="00C330E4" w:rsidRPr="00516A52" w:rsidRDefault="00C330E4" w:rsidP="006B3183">
                  <w:pPr>
                    <w:pStyle w:val="tableTD"/>
                    <w:jc w:val="center"/>
                    <w:rPr>
                      <w:color w:val="000000"/>
                      <w:lang w:val="fr-FR"/>
                    </w:rPr>
                  </w:pPr>
                  <w:r w:rsidRPr="00516A52">
                    <w:rPr>
                      <w:color w:val="000000"/>
                      <w:lang w:val="fr-FR"/>
                    </w:rPr>
                    <w:t>.........................................</w:t>
                  </w:r>
                </w:p>
              </w:tc>
            </w:tr>
            <w:tr w:rsidR="00C330E4" w:rsidRPr="00516A52" w14:paraId="65EBC9D4" w14:textId="77777777" w:rsidTr="006B3183">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16FB7D1" w14:textId="77777777" w:rsidR="00C330E4" w:rsidRPr="00516A52" w:rsidRDefault="00C330E4" w:rsidP="006B3183">
                  <w:pPr>
                    <w:pStyle w:val="tableTD"/>
                    <w:jc w:val="center"/>
                    <w:rPr>
                      <w:color w:val="000000"/>
                      <w:lang w:val="fr-FR"/>
                    </w:rPr>
                  </w:pPr>
                  <w:r w:rsidRPr="00516A52">
                    <w:rPr>
                      <w:color w:val="000000"/>
                      <w:lang w:val="fr-FR"/>
                    </w:rPr>
                    <w:t>.........................................</w:t>
                  </w:r>
                </w:p>
              </w:tc>
            </w:tr>
          </w:tbl>
          <w:p w14:paraId="21AAC26D" w14:textId="77777777" w:rsidR="00C330E4" w:rsidRPr="00516A52" w:rsidRDefault="00C330E4" w:rsidP="006B3183">
            <w:pPr>
              <w:rPr>
                <w:rFonts w:ascii="Arial" w:hAnsi="Arial" w:cs="Arial"/>
                <w:sz w:val="2"/>
                <w:lang w:val="fr-FR"/>
              </w:rPr>
            </w:pPr>
          </w:p>
        </w:tc>
      </w:tr>
    </w:tbl>
    <w:p w14:paraId="0B2B3A6E" w14:textId="77777777" w:rsidR="00AA0BC3" w:rsidRPr="00AA0BC3" w:rsidRDefault="00AA0BC3" w:rsidP="00AA0BC3">
      <w:pPr>
        <w:pStyle w:val="ParagrapheIndent1"/>
        <w:spacing w:after="240"/>
        <w:jc w:val="both"/>
        <w:rPr>
          <w:color w:val="000000"/>
          <w:lang w:val="fr-FR"/>
        </w:rPr>
      </w:pPr>
    </w:p>
    <w:p w14:paraId="6128FD95" w14:textId="77777777" w:rsidR="00E62527" w:rsidRDefault="00E62527" w:rsidP="00E62527">
      <w:pPr>
        <w:pStyle w:val="Titre1"/>
        <w:shd w:val="clear" w:color="3155A4" w:fill="3155A4"/>
        <w:rPr>
          <w:rFonts w:eastAsia="Arial"/>
          <w:color w:val="0D0C0C"/>
          <w:sz w:val="28"/>
          <w:lang w:val="fr-FR"/>
        </w:rPr>
      </w:pPr>
      <w:bookmarkStart w:id="19" w:name="ArtL1_AE-3-A8"/>
      <w:bookmarkStart w:id="20" w:name="_Toc221019446"/>
      <w:bookmarkEnd w:id="19"/>
      <w:r>
        <w:rPr>
          <w:rFonts w:eastAsia="Arial"/>
          <w:color w:val="0D0C0C"/>
          <w:sz w:val="28"/>
          <w:lang w:val="fr-FR"/>
        </w:rPr>
        <w:t>6 - Paiement</w:t>
      </w:r>
      <w:bookmarkEnd w:id="20"/>
    </w:p>
    <w:p w14:paraId="7C9514CB" w14:textId="77777777" w:rsidR="00E62527" w:rsidRDefault="00E62527" w:rsidP="00E62527">
      <w:pPr>
        <w:spacing w:line="60" w:lineRule="exact"/>
        <w:rPr>
          <w:sz w:val="6"/>
        </w:rPr>
      </w:pPr>
      <w:r>
        <w:t xml:space="preserve"> </w:t>
      </w:r>
    </w:p>
    <w:p w14:paraId="7E4B9D83" w14:textId="77777777" w:rsidR="00E62527" w:rsidRDefault="00E62527" w:rsidP="00E62527">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5E6AED7" w14:textId="77777777" w:rsidR="00E62527" w:rsidRDefault="00E62527" w:rsidP="00E62527">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E62527" w14:paraId="02CD7E69"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CE3882"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5ABB3B" w14:textId="77777777" w:rsidR="00E62527" w:rsidRDefault="00E62527" w:rsidP="00AD144A">
            <w:pPr>
              <w:pStyle w:val="saisieClientCel"/>
              <w:rPr>
                <w:rFonts w:ascii="Arial" w:eastAsia="Arial" w:hAnsi="Arial" w:cs="Arial"/>
                <w:color w:val="000000"/>
                <w:lang w:val="fr-FR"/>
              </w:rPr>
            </w:pPr>
          </w:p>
        </w:tc>
      </w:tr>
      <w:tr w:rsidR="00E62527" w14:paraId="185C8853"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7298F"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821B43" w14:textId="77777777" w:rsidR="00E62527" w:rsidRDefault="00E62527" w:rsidP="00AD144A">
            <w:pPr>
              <w:pStyle w:val="saisieClientCel"/>
              <w:rPr>
                <w:rFonts w:ascii="Arial" w:eastAsia="Arial" w:hAnsi="Arial" w:cs="Arial"/>
                <w:color w:val="000000"/>
                <w:lang w:val="fr-FR"/>
              </w:rPr>
            </w:pPr>
          </w:p>
        </w:tc>
      </w:tr>
      <w:tr w:rsidR="00E62527" w14:paraId="345F7784"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E6875C"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lastRenderedPageBreak/>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E39889" w14:textId="77777777" w:rsidR="00E62527" w:rsidRDefault="00E62527" w:rsidP="00AD144A">
            <w:pPr>
              <w:pStyle w:val="saisieClientCel"/>
              <w:rPr>
                <w:rFonts w:ascii="Arial" w:eastAsia="Arial" w:hAnsi="Arial" w:cs="Arial"/>
                <w:color w:val="000000"/>
                <w:lang w:val="fr-FR"/>
              </w:rPr>
            </w:pPr>
          </w:p>
        </w:tc>
      </w:tr>
      <w:tr w:rsidR="00E62527" w14:paraId="1AFE8F64"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78E230"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8A201C" w14:textId="77777777" w:rsidR="00E62527" w:rsidRDefault="00E62527" w:rsidP="00AD144A">
            <w:pPr>
              <w:pStyle w:val="saisieClientCel"/>
              <w:rPr>
                <w:rFonts w:ascii="Arial" w:eastAsia="Arial" w:hAnsi="Arial" w:cs="Arial"/>
                <w:color w:val="000000"/>
                <w:lang w:val="fr-FR"/>
              </w:rPr>
            </w:pPr>
          </w:p>
        </w:tc>
      </w:tr>
    </w:tbl>
    <w:p w14:paraId="32CFB22A" w14:textId="77777777" w:rsidR="00E62527" w:rsidRDefault="00E62527" w:rsidP="00E62527">
      <w:pPr>
        <w:sectPr w:rsidR="00E62527" w:rsidSect="00E62527">
          <w:headerReference w:type="default" r:id="rId32"/>
          <w:footerReference w:type="default" r:id="rId33"/>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62527" w14:paraId="07529332"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F2CFFE"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lastRenderedPageBreak/>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224234" w14:textId="77777777" w:rsidR="00E62527" w:rsidRDefault="00E62527" w:rsidP="00AD144A">
            <w:pPr>
              <w:pStyle w:val="saisieClientCel"/>
              <w:rPr>
                <w:rFonts w:ascii="Arial" w:eastAsia="Arial" w:hAnsi="Arial" w:cs="Arial"/>
                <w:color w:val="000000"/>
                <w:lang w:val="fr-FR"/>
              </w:rPr>
            </w:pPr>
          </w:p>
        </w:tc>
      </w:tr>
      <w:tr w:rsidR="00E62527" w14:paraId="23052E07"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E59187"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0C8989" w14:textId="77777777" w:rsidR="00E62527" w:rsidRDefault="00E62527" w:rsidP="00AD144A">
            <w:pPr>
              <w:pStyle w:val="saisieClientCel"/>
              <w:rPr>
                <w:rFonts w:ascii="Arial" w:eastAsia="Arial" w:hAnsi="Arial" w:cs="Arial"/>
                <w:color w:val="000000"/>
                <w:lang w:val="fr-FR"/>
              </w:rPr>
            </w:pPr>
          </w:p>
        </w:tc>
      </w:tr>
      <w:tr w:rsidR="00E62527" w14:paraId="7487E0B8"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C3938B"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FFFC89" w14:textId="77777777" w:rsidR="00E62527" w:rsidRDefault="00E62527" w:rsidP="00AD144A">
            <w:pPr>
              <w:pStyle w:val="saisieClientCel"/>
              <w:rPr>
                <w:rFonts w:ascii="Arial" w:eastAsia="Arial" w:hAnsi="Arial" w:cs="Arial"/>
                <w:color w:val="000000"/>
                <w:lang w:val="fr-FR"/>
              </w:rPr>
            </w:pPr>
          </w:p>
        </w:tc>
      </w:tr>
      <w:tr w:rsidR="00E62527" w14:paraId="3ECA9C83"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C4E197"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0F2350" w14:textId="77777777" w:rsidR="00E62527" w:rsidRDefault="00E62527" w:rsidP="00AD144A">
            <w:pPr>
              <w:pStyle w:val="saisieClientCel"/>
              <w:rPr>
                <w:rFonts w:ascii="Arial" w:eastAsia="Arial" w:hAnsi="Arial" w:cs="Arial"/>
                <w:color w:val="000000"/>
                <w:lang w:val="fr-FR"/>
              </w:rPr>
            </w:pPr>
          </w:p>
        </w:tc>
      </w:tr>
      <w:tr w:rsidR="00E62527" w14:paraId="78116494"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E32F85"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A2EAAB" w14:textId="77777777" w:rsidR="00E62527" w:rsidRDefault="00E62527" w:rsidP="00AD144A">
            <w:pPr>
              <w:pStyle w:val="saisieClientCel"/>
              <w:rPr>
                <w:rFonts w:ascii="Arial" w:eastAsia="Arial" w:hAnsi="Arial" w:cs="Arial"/>
                <w:color w:val="000000"/>
                <w:lang w:val="fr-FR"/>
              </w:rPr>
            </w:pPr>
          </w:p>
        </w:tc>
      </w:tr>
    </w:tbl>
    <w:p w14:paraId="4E4C8663" w14:textId="77777777" w:rsidR="00E62527" w:rsidRDefault="00E62527" w:rsidP="00E62527">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E62527" w14:paraId="01C0D531"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CC7148"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22D7E3" w14:textId="77777777" w:rsidR="00E62527" w:rsidRDefault="00E62527" w:rsidP="00AD144A">
            <w:pPr>
              <w:pStyle w:val="saisieClientCel"/>
              <w:rPr>
                <w:rFonts w:ascii="Arial" w:eastAsia="Arial" w:hAnsi="Arial" w:cs="Arial"/>
                <w:color w:val="000000"/>
                <w:lang w:val="fr-FR"/>
              </w:rPr>
            </w:pPr>
          </w:p>
        </w:tc>
      </w:tr>
      <w:tr w:rsidR="00E62527" w14:paraId="0F521F65"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BF7557"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581D2" w14:textId="77777777" w:rsidR="00E62527" w:rsidRDefault="00E62527" w:rsidP="00AD144A">
            <w:pPr>
              <w:pStyle w:val="saisieClientCel"/>
              <w:rPr>
                <w:rFonts w:ascii="Arial" w:eastAsia="Arial" w:hAnsi="Arial" w:cs="Arial"/>
                <w:color w:val="000000"/>
                <w:lang w:val="fr-FR"/>
              </w:rPr>
            </w:pPr>
          </w:p>
        </w:tc>
      </w:tr>
      <w:tr w:rsidR="00E62527" w14:paraId="073324AB"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8B31D1"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030DBE" w14:textId="77777777" w:rsidR="00E62527" w:rsidRDefault="00E62527" w:rsidP="00AD144A">
            <w:pPr>
              <w:pStyle w:val="saisieClientCel"/>
              <w:rPr>
                <w:rFonts w:ascii="Arial" w:eastAsia="Arial" w:hAnsi="Arial" w:cs="Arial"/>
                <w:color w:val="000000"/>
                <w:lang w:val="fr-FR"/>
              </w:rPr>
            </w:pPr>
          </w:p>
        </w:tc>
      </w:tr>
      <w:tr w:rsidR="00E62527" w14:paraId="4243D208"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126426"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98F033" w14:textId="77777777" w:rsidR="00E62527" w:rsidRDefault="00E62527" w:rsidP="00AD144A">
            <w:pPr>
              <w:pStyle w:val="saisieClientCel"/>
              <w:rPr>
                <w:rFonts w:ascii="Arial" w:eastAsia="Arial" w:hAnsi="Arial" w:cs="Arial"/>
                <w:color w:val="000000"/>
                <w:lang w:val="fr-FR"/>
              </w:rPr>
            </w:pPr>
          </w:p>
        </w:tc>
      </w:tr>
      <w:tr w:rsidR="00E62527" w14:paraId="315E9DD8"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DD6056"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C59E81" w14:textId="77777777" w:rsidR="00E62527" w:rsidRDefault="00E62527" w:rsidP="00AD144A">
            <w:pPr>
              <w:pStyle w:val="saisieClientCel"/>
              <w:rPr>
                <w:rFonts w:ascii="Arial" w:eastAsia="Arial" w:hAnsi="Arial" w:cs="Arial"/>
                <w:color w:val="000000"/>
                <w:lang w:val="fr-FR"/>
              </w:rPr>
            </w:pPr>
          </w:p>
        </w:tc>
      </w:tr>
      <w:tr w:rsidR="00E62527" w14:paraId="43ECFBDA"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DA3F4A"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BAA8DC" w14:textId="77777777" w:rsidR="00E62527" w:rsidRDefault="00E62527" w:rsidP="00AD144A">
            <w:pPr>
              <w:pStyle w:val="saisieClientCel"/>
              <w:rPr>
                <w:rFonts w:ascii="Arial" w:eastAsia="Arial" w:hAnsi="Arial" w:cs="Arial"/>
                <w:color w:val="000000"/>
                <w:lang w:val="fr-FR"/>
              </w:rPr>
            </w:pPr>
          </w:p>
        </w:tc>
      </w:tr>
      <w:tr w:rsidR="00E62527" w14:paraId="0CD6349A"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86C4D1"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3971F9" w14:textId="77777777" w:rsidR="00E62527" w:rsidRDefault="00E62527" w:rsidP="00AD144A">
            <w:pPr>
              <w:pStyle w:val="saisieClientCel"/>
              <w:rPr>
                <w:rFonts w:ascii="Arial" w:eastAsia="Arial" w:hAnsi="Arial" w:cs="Arial"/>
                <w:color w:val="000000"/>
                <w:lang w:val="fr-FR"/>
              </w:rPr>
            </w:pPr>
          </w:p>
        </w:tc>
      </w:tr>
      <w:tr w:rsidR="00E62527" w14:paraId="1E7868CA"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ACB4F1"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A62F7B" w14:textId="77777777" w:rsidR="00E62527" w:rsidRDefault="00E62527" w:rsidP="00AD144A">
            <w:pPr>
              <w:pStyle w:val="saisieClientCel"/>
              <w:rPr>
                <w:rFonts w:ascii="Arial" w:eastAsia="Arial" w:hAnsi="Arial" w:cs="Arial"/>
                <w:color w:val="000000"/>
                <w:lang w:val="fr-FR"/>
              </w:rPr>
            </w:pPr>
          </w:p>
        </w:tc>
      </w:tr>
      <w:tr w:rsidR="00E62527" w14:paraId="753D291B" w14:textId="77777777" w:rsidTr="00AD144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58BE77" w14:textId="77777777" w:rsidR="00E62527" w:rsidRDefault="00E62527" w:rsidP="00AD144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8F8DBB" w14:textId="77777777" w:rsidR="00E62527" w:rsidRDefault="00E62527" w:rsidP="00AD144A">
            <w:pPr>
              <w:pStyle w:val="saisieClientCel"/>
              <w:rPr>
                <w:rFonts w:ascii="Arial" w:eastAsia="Arial" w:hAnsi="Arial" w:cs="Arial"/>
                <w:color w:val="000000"/>
                <w:lang w:val="fr-FR"/>
              </w:rPr>
            </w:pPr>
          </w:p>
        </w:tc>
      </w:tr>
    </w:tbl>
    <w:p w14:paraId="465ED969" w14:textId="77777777" w:rsidR="00E62527" w:rsidRDefault="00E62527" w:rsidP="00E62527">
      <w:pPr>
        <w:spacing w:after="20" w:line="240" w:lineRule="exact"/>
      </w:pPr>
      <w:r>
        <w:t xml:space="preserve"> </w:t>
      </w:r>
    </w:p>
    <w:p w14:paraId="3FC75A80" w14:textId="77777777" w:rsidR="00E62527" w:rsidRDefault="00E62527" w:rsidP="00E62527">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DE7B3AB" w14:textId="77777777" w:rsidR="00E62527" w:rsidRDefault="00E62527" w:rsidP="00E625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62527" w14:paraId="56F190E2" w14:textId="77777777" w:rsidTr="00AD144A">
        <w:trPr>
          <w:trHeight w:val="202"/>
        </w:trPr>
        <w:tc>
          <w:tcPr>
            <w:tcW w:w="240" w:type="dxa"/>
            <w:tcMar>
              <w:top w:w="0" w:type="dxa"/>
              <w:left w:w="0" w:type="dxa"/>
              <w:bottom w:w="0" w:type="dxa"/>
              <w:right w:w="0" w:type="dxa"/>
            </w:tcMar>
          </w:tcPr>
          <w:p w14:paraId="1CE498CA" w14:textId="6D86B123" w:rsidR="00E62527" w:rsidRDefault="00E62527" w:rsidP="00AD144A">
            <w:pPr>
              <w:rPr>
                <w:sz w:val="2"/>
              </w:rPr>
            </w:pPr>
            <w:r>
              <w:rPr>
                <w:noProof/>
              </w:rPr>
              <w:drawing>
                <wp:inline distT="0" distB="0" distL="0" distR="0" wp14:anchorId="56ED861A" wp14:editId="53653A9E">
                  <wp:extent cx="151130" cy="151130"/>
                  <wp:effectExtent l="0" t="0" r="0" b="0"/>
                  <wp:docPr id="12528530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8C645EB" w14:textId="77777777" w:rsidR="00E62527" w:rsidRDefault="00E62527" w:rsidP="00AD144A">
            <w:pPr>
              <w:rPr>
                <w:sz w:val="2"/>
              </w:rPr>
            </w:pPr>
          </w:p>
        </w:tc>
        <w:tc>
          <w:tcPr>
            <w:tcW w:w="9180" w:type="dxa"/>
            <w:tcMar>
              <w:top w:w="0" w:type="dxa"/>
              <w:left w:w="0" w:type="dxa"/>
              <w:bottom w:w="0" w:type="dxa"/>
              <w:right w:w="0" w:type="dxa"/>
            </w:tcMar>
          </w:tcPr>
          <w:p w14:paraId="3974F541" w14:textId="77777777" w:rsidR="00E62527" w:rsidRDefault="00E62527" w:rsidP="00AD144A">
            <w:pPr>
              <w:pStyle w:val="ParagrapheIndent1"/>
              <w:jc w:val="both"/>
              <w:rPr>
                <w:color w:val="000000"/>
                <w:lang w:val="fr-FR"/>
              </w:rPr>
            </w:pPr>
            <w:r>
              <w:rPr>
                <w:color w:val="000000"/>
                <w:lang w:val="fr-FR"/>
              </w:rPr>
              <w:t>un compte unique ouvert au nom du mandataire ;</w:t>
            </w:r>
          </w:p>
        </w:tc>
      </w:tr>
    </w:tbl>
    <w:p w14:paraId="0C5018E1" w14:textId="77777777" w:rsidR="00E62527" w:rsidRDefault="00E62527" w:rsidP="00E6252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62527" w14:paraId="497DC2B7" w14:textId="77777777" w:rsidTr="00AD144A">
        <w:trPr>
          <w:trHeight w:val="202"/>
        </w:trPr>
        <w:tc>
          <w:tcPr>
            <w:tcW w:w="240" w:type="dxa"/>
            <w:tcMar>
              <w:top w:w="0" w:type="dxa"/>
              <w:left w:w="0" w:type="dxa"/>
              <w:bottom w:w="0" w:type="dxa"/>
              <w:right w:w="0" w:type="dxa"/>
            </w:tcMar>
          </w:tcPr>
          <w:p w14:paraId="77D71CFE" w14:textId="70C68522" w:rsidR="00E62527" w:rsidRDefault="00E62527" w:rsidP="00AD144A">
            <w:pPr>
              <w:rPr>
                <w:sz w:val="2"/>
              </w:rPr>
            </w:pPr>
            <w:r>
              <w:rPr>
                <w:noProof/>
              </w:rPr>
              <w:drawing>
                <wp:inline distT="0" distB="0" distL="0" distR="0" wp14:anchorId="713E8110" wp14:editId="2FDA9D05">
                  <wp:extent cx="151130" cy="151130"/>
                  <wp:effectExtent l="0" t="0" r="0" b="0"/>
                  <wp:docPr id="59385262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2803164" w14:textId="77777777" w:rsidR="00E62527" w:rsidRDefault="00E62527" w:rsidP="00AD144A">
            <w:pPr>
              <w:rPr>
                <w:sz w:val="2"/>
              </w:rPr>
            </w:pPr>
          </w:p>
        </w:tc>
        <w:tc>
          <w:tcPr>
            <w:tcW w:w="9180" w:type="dxa"/>
            <w:vMerge w:val="restart"/>
            <w:tcMar>
              <w:top w:w="0" w:type="dxa"/>
              <w:left w:w="0" w:type="dxa"/>
              <w:bottom w:w="0" w:type="dxa"/>
              <w:right w:w="0" w:type="dxa"/>
            </w:tcMar>
          </w:tcPr>
          <w:p w14:paraId="5AF37935" w14:textId="77777777" w:rsidR="00E62527" w:rsidRDefault="00E62527" w:rsidP="00AD144A">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E62527" w14:paraId="6F453C34" w14:textId="77777777" w:rsidTr="00AD144A">
        <w:trPr>
          <w:trHeight w:val="166"/>
        </w:trPr>
        <w:tc>
          <w:tcPr>
            <w:tcW w:w="240" w:type="dxa"/>
            <w:tcMar>
              <w:top w:w="0" w:type="dxa"/>
              <w:left w:w="0" w:type="dxa"/>
              <w:bottom w:w="0" w:type="dxa"/>
              <w:right w:w="0" w:type="dxa"/>
            </w:tcMar>
          </w:tcPr>
          <w:p w14:paraId="78A3C5DC" w14:textId="77777777" w:rsidR="00E62527" w:rsidRDefault="00E62527" w:rsidP="00AD144A">
            <w:pPr>
              <w:rPr>
                <w:sz w:val="2"/>
              </w:rPr>
            </w:pPr>
          </w:p>
        </w:tc>
        <w:tc>
          <w:tcPr>
            <w:tcW w:w="200" w:type="dxa"/>
            <w:tcMar>
              <w:top w:w="0" w:type="dxa"/>
              <w:left w:w="0" w:type="dxa"/>
              <w:bottom w:w="0" w:type="dxa"/>
              <w:right w:w="0" w:type="dxa"/>
            </w:tcMar>
          </w:tcPr>
          <w:p w14:paraId="3DEA91E4" w14:textId="77777777" w:rsidR="00E62527" w:rsidRDefault="00E62527" w:rsidP="00AD144A">
            <w:pPr>
              <w:rPr>
                <w:sz w:val="2"/>
              </w:rPr>
            </w:pPr>
          </w:p>
        </w:tc>
        <w:tc>
          <w:tcPr>
            <w:tcW w:w="9180" w:type="dxa"/>
            <w:vMerge/>
            <w:tcMar>
              <w:top w:w="0" w:type="dxa"/>
              <w:left w:w="0" w:type="dxa"/>
              <w:bottom w:w="0" w:type="dxa"/>
              <w:right w:w="0" w:type="dxa"/>
            </w:tcMar>
          </w:tcPr>
          <w:p w14:paraId="6AEBB32A" w14:textId="77777777" w:rsidR="00E62527" w:rsidRDefault="00E62527" w:rsidP="00AD144A"/>
        </w:tc>
      </w:tr>
    </w:tbl>
    <w:p w14:paraId="4E239119" w14:textId="77777777" w:rsidR="00E62527" w:rsidRDefault="00E62527" w:rsidP="00E62527">
      <w:pPr>
        <w:pStyle w:val="ParagrapheIndent1"/>
        <w:spacing w:line="230" w:lineRule="exact"/>
        <w:jc w:val="both"/>
        <w:rPr>
          <w:color w:val="000000"/>
          <w:lang w:val="fr-FR"/>
        </w:rPr>
      </w:pPr>
    </w:p>
    <w:p w14:paraId="45824FD0" w14:textId="77777777" w:rsidR="00E62527" w:rsidRDefault="00E62527" w:rsidP="00E62527">
      <w:pPr>
        <w:pStyle w:val="ParagrapheIndent1"/>
        <w:spacing w:after="240" w:line="230" w:lineRule="exact"/>
        <w:jc w:val="both"/>
        <w:rPr>
          <w:color w:val="000000"/>
          <w:lang w:val="fr-FR"/>
        </w:rPr>
      </w:pPr>
      <w:r>
        <w:rPr>
          <w:b/>
          <w:color w:val="000000"/>
          <w:lang w:val="fr-FR"/>
        </w:rPr>
        <w:t>Nota :</w:t>
      </w:r>
      <w:r>
        <w:rPr>
          <w:color w:val="000000"/>
          <w:lang w:val="fr-FR"/>
        </w:rPr>
        <w:t xml:space="preserve">Si aucune case n'est cochée, ou si les deux cases sont cochées, le pouvoir adjudicateur considérera que seules les dispositions du </w:t>
      </w:r>
      <w:proofErr w:type="spellStart"/>
      <w:r>
        <w:rPr>
          <w:color w:val="000000"/>
          <w:lang w:val="fr-FR"/>
        </w:rPr>
        <w:t>CCAP</w:t>
      </w:r>
      <w:proofErr w:type="spellEnd"/>
      <w:r>
        <w:rPr>
          <w:color w:val="000000"/>
          <w:lang w:val="fr-FR"/>
        </w:rPr>
        <w:t xml:space="preserve"> s'appliquent.</w:t>
      </w:r>
    </w:p>
    <w:p w14:paraId="2542D54B" w14:textId="77777777" w:rsidR="00AB0CB2" w:rsidRPr="00AB0CB2" w:rsidRDefault="00AB0CB2" w:rsidP="00AB0CB2">
      <w:pPr>
        <w:rPr>
          <w:lang w:val="fr-FR"/>
        </w:rPr>
      </w:pPr>
    </w:p>
    <w:p w14:paraId="333CAF56" w14:textId="77777777" w:rsidR="00E62527" w:rsidRDefault="00E62527" w:rsidP="00E62527">
      <w:pPr>
        <w:pStyle w:val="Titre1"/>
        <w:shd w:val="clear" w:color="3155A4" w:fill="3155A4"/>
        <w:rPr>
          <w:rFonts w:eastAsia="Arial"/>
          <w:color w:val="0D0C0C"/>
          <w:sz w:val="28"/>
          <w:lang w:val="fr-FR"/>
        </w:rPr>
      </w:pPr>
      <w:bookmarkStart w:id="21" w:name="ArtL1_AE-3-A9"/>
      <w:bookmarkStart w:id="22" w:name="_Toc221019447"/>
      <w:bookmarkEnd w:id="21"/>
      <w:r>
        <w:rPr>
          <w:rFonts w:eastAsia="Arial"/>
          <w:color w:val="0D0C0C"/>
          <w:sz w:val="28"/>
          <w:lang w:val="fr-FR"/>
        </w:rPr>
        <w:t>7 - Avance</w:t>
      </w:r>
      <w:bookmarkEnd w:id="22"/>
    </w:p>
    <w:p w14:paraId="3A1F48BD" w14:textId="77777777" w:rsidR="00E62527" w:rsidRDefault="00E62527" w:rsidP="00E62527">
      <w:pPr>
        <w:spacing w:line="60" w:lineRule="exact"/>
        <w:rPr>
          <w:sz w:val="6"/>
        </w:rPr>
      </w:pPr>
      <w:r>
        <w:t xml:space="preserve"> </w:t>
      </w:r>
    </w:p>
    <w:p w14:paraId="7F11D275" w14:textId="798D48B5" w:rsidR="005C6BA3" w:rsidRDefault="005C6BA3" w:rsidP="00E62527">
      <w:pPr>
        <w:pStyle w:val="ParagrapheIndent1"/>
        <w:spacing w:line="230" w:lineRule="exact"/>
        <w:jc w:val="both"/>
        <w:rPr>
          <w:color w:val="000000"/>
          <w:lang w:val="fr-FR"/>
        </w:rPr>
      </w:pPr>
    </w:p>
    <w:p w14:paraId="12879FB0" w14:textId="77777777" w:rsidR="000D6A2A" w:rsidRPr="00D03B2D" w:rsidRDefault="000D6A2A" w:rsidP="000D6A2A">
      <w:pPr>
        <w:pStyle w:val="ParagrapheIndent1"/>
        <w:spacing w:line="230" w:lineRule="exact"/>
        <w:rPr>
          <w:bCs/>
          <w:color w:val="000000" w:themeColor="text1"/>
          <w:lang w:val="fr-FR"/>
        </w:rPr>
      </w:pPr>
      <w:r w:rsidRPr="00D03B2D">
        <w:rPr>
          <w:bCs/>
          <w:color w:val="000000" w:themeColor="text1"/>
          <w:lang w:val="fr-FR"/>
        </w:rPr>
        <w:t>Le candidat renonce au bénéfice de l'avance (cocher la case correspondante) :</w:t>
      </w:r>
    </w:p>
    <w:p w14:paraId="7805DA9B" w14:textId="77777777" w:rsidR="000D6A2A" w:rsidRPr="00D03B2D" w:rsidRDefault="000D6A2A" w:rsidP="000D6A2A">
      <w:pPr>
        <w:pStyle w:val="ParagrapheIndent1"/>
        <w:spacing w:line="230" w:lineRule="exact"/>
        <w:rPr>
          <w:color w:val="000000" w:themeColor="text1"/>
          <w:lang w:val="fr-FR"/>
        </w:rPr>
      </w:pPr>
    </w:p>
    <w:p w14:paraId="13A06AF1" w14:textId="77777777" w:rsidR="000D6A2A" w:rsidRPr="00D03B2D" w:rsidRDefault="000D6A2A" w:rsidP="000D6A2A">
      <w:pPr>
        <w:pStyle w:val="ParagrapheIndent1"/>
        <w:spacing w:line="230" w:lineRule="exact"/>
        <w:rPr>
          <w:bCs/>
          <w:color w:val="000000" w:themeColor="text1"/>
          <w:u w:val="single"/>
          <w:lang w:val="fr-FR"/>
        </w:rPr>
      </w:pPr>
      <w:r w:rsidRPr="00D03B2D">
        <w:rPr>
          <w:bCs/>
          <w:color w:val="000000" w:themeColor="text1"/>
          <w:u w:val="single"/>
          <w:lang w:val="fr-FR"/>
        </w:rPr>
        <w:t>Prestataire unique</w:t>
      </w:r>
    </w:p>
    <w:p w14:paraId="0C335222" w14:textId="77777777" w:rsidR="000D6A2A" w:rsidRPr="00D03B2D" w:rsidRDefault="000D6A2A" w:rsidP="000D6A2A">
      <w:pPr>
        <w:pStyle w:val="ParagrapheIndent1"/>
        <w:spacing w:line="230" w:lineRule="exact"/>
        <w:jc w:val="both"/>
        <w:rPr>
          <w:bCs/>
          <w:color w:val="000000" w:themeColor="text1"/>
          <w:lang w:val="fr-FR"/>
        </w:rPr>
      </w:pPr>
      <w:r w:rsidRPr="00D03B2D">
        <w:rPr>
          <w:bCs/>
          <w:color w:val="000000" w:themeColor="text1"/>
          <w:lang w:val="fr-FR"/>
        </w:rPr>
        <w:t>Le prestataire désigné ci-devant :</w:t>
      </w:r>
    </w:p>
    <w:p w14:paraId="27E286C5" w14:textId="77777777" w:rsidR="000D6A2A" w:rsidRPr="00D03B2D" w:rsidRDefault="000D6A2A" w:rsidP="000D6A2A">
      <w:pPr>
        <w:pStyle w:val="ParagrapheIndent1"/>
        <w:spacing w:line="230" w:lineRule="exact"/>
        <w:jc w:val="both"/>
        <w:rPr>
          <w:bCs/>
          <w:color w:val="000000" w:themeColor="text1"/>
          <w:lang w:val="fr-FR"/>
        </w:rPr>
      </w:pPr>
    </w:p>
    <w:p w14:paraId="3858F1AF" w14:textId="1287D6C2" w:rsidR="000D6A2A" w:rsidRPr="00D03B2D" w:rsidRDefault="000D6A2A" w:rsidP="000D6A2A">
      <w:pPr>
        <w:pStyle w:val="ParagrapheIndent1"/>
        <w:spacing w:line="230" w:lineRule="exact"/>
        <w:jc w:val="both"/>
        <w:rPr>
          <w:bCs/>
          <w:color w:val="000000" w:themeColor="text1"/>
          <w:lang w:val="fr-FR"/>
        </w:rPr>
      </w:pPr>
      <w:r w:rsidRPr="00D03B2D">
        <w:rPr>
          <w:bCs/>
          <w:color w:val="000000" w:themeColor="text1"/>
          <w:lang w:val="fr-FR"/>
        </w:rPr>
        <w:t xml:space="preserve"> refuse de percevoir l'avance prévue à l'article </w:t>
      </w:r>
      <w:r w:rsidR="002A767E">
        <w:rPr>
          <w:bCs/>
          <w:color w:val="000000" w:themeColor="text1"/>
          <w:lang w:val="fr-FR"/>
        </w:rPr>
        <w:t>10</w:t>
      </w:r>
      <w:r>
        <w:rPr>
          <w:bCs/>
          <w:color w:val="000000" w:themeColor="text1"/>
          <w:lang w:val="fr-FR"/>
        </w:rPr>
        <w:t>.1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473C904E" w14:textId="004695A4" w:rsidR="000D6A2A" w:rsidRPr="00D03B2D" w:rsidRDefault="000D6A2A" w:rsidP="000D6A2A">
      <w:pPr>
        <w:pStyle w:val="ParagrapheIndent1"/>
        <w:spacing w:line="230" w:lineRule="exact"/>
        <w:jc w:val="both"/>
        <w:rPr>
          <w:bCs/>
          <w:color w:val="000000" w:themeColor="text1"/>
          <w:lang w:val="fr-FR"/>
        </w:rPr>
      </w:pPr>
      <w:r w:rsidRPr="00D03B2D">
        <w:rPr>
          <w:bCs/>
          <w:color w:val="000000" w:themeColor="text1"/>
          <w:lang w:val="fr-FR"/>
        </w:rPr>
        <w:t xml:space="preserve"> ne refuse pas de percevoir l'avance prévue à l'article </w:t>
      </w:r>
      <w:r w:rsidR="002A767E">
        <w:rPr>
          <w:bCs/>
          <w:color w:val="000000" w:themeColor="text1"/>
          <w:lang w:val="fr-FR"/>
        </w:rPr>
        <w:t>10</w:t>
      </w:r>
      <w:r>
        <w:rPr>
          <w:bCs/>
          <w:color w:val="000000" w:themeColor="text1"/>
          <w:lang w:val="fr-FR"/>
        </w:rPr>
        <w:t>.1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7978CFFB" w14:textId="77777777" w:rsidR="000D6A2A" w:rsidRPr="00D03B2D" w:rsidRDefault="000D6A2A" w:rsidP="000D6A2A">
      <w:pPr>
        <w:pStyle w:val="ParagrapheIndent1"/>
        <w:spacing w:line="230" w:lineRule="exact"/>
        <w:jc w:val="both"/>
        <w:rPr>
          <w:bCs/>
          <w:color w:val="000000" w:themeColor="text1"/>
          <w:lang w:val="fr-FR"/>
        </w:rPr>
      </w:pPr>
    </w:p>
    <w:p w14:paraId="2ACFD39C" w14:textId="77777777" w:rsidR="000D6A2A" w:rsidRPr="00D03B2D" w:rsidRDefault="000D6A2A" w:rsidP="000D6A2A">
      <w:pPr>
        <w:pStyle w:val="ParagrapheIndent1"/>
        <w:spacing w:line="230" w:lineRule="exact"/>
        <w:rPr>
          <w:bCs/>
          <w:color w:val="000000" w:themeColor="text1"/>
          <w:u w:val="single"/>
          <w:lang w:val="fr-FR"/>
        </w:rPr>
      </w:pPr>
      <w:r w:rsidRPr="00D03B2D">
        <w:rPr>
          <w:bCs/>
          <w:color w:val="000000" w:themeColor="text1"/>
          <w:u w:val="single"/>
          <w:lang w:val="fr-FR"/>
        </w:rPr>
        <w:t>Groupement solidaire</w:t>
      </w:r>
    </w:p>
    <w:p w14:paraId="01F5D23B" w14:textId="77777777" w:rsidR="000D6A2A" w:rsidRPr="00D03B2D" w:rsidRDefault="000D6A2A" w:rsidP="000D6A2A">
      <w:pPr>
        <w:pStyle w:val="ParagrapheIndent1"/>
        <w:spacing w:line="230" w:lineRule="exact"/>
        <w:jc w:val="both"/>
        <w:rPr>
          <w:bCs/>
          <w:color w:val="000000" w:themeColor="text1"/>
          <w:lang w:val="fr-FR"/>
        </w:rPr>
      </w:pPr>
      <w:r w:rsidRPr="00D03B2D">
        <w:rPr>
          <w:bCs/>
          <w:color w:val="000000" w:themeColor="text1"/>
          <w:lang w:val="fr-FR"/>
        </w:rPr>
        <w:t>Les prestataires désignés ci-devant :</w:t>
      </w:r>
    </w:p>
    <w:p w14:paraId="4E8ECAA5" w14:textId="77777777" w:rsidR="000D6A2A" w:rsidRPr="00D03B2D" w:rsidRDefault="000D6A2A" w:rsidP="000D6A2A">
      <w:pPr>
        <w:pStyle w:val="ParagrapheIndent1"/>
        <w:spacing w:line="230" w:lineRule="exact"/>
        <w:jc w:val="both"/>
        <w:rPr>
          <w:bCs/>
          <w:color w:val="000000" w:themeColor="text1"/>
          <w:lang w:val="fr-FR"/>
        </w:rPr>
      </w:pPr>
    </w:p>
    <w:p w14:paraId="5700F209" w14:textId="2EE75ACB" w:rsidR="000D6A2A" w:rsidRPr="00D03B2D" w:rsidRDefault="000D6A2A" w:rsidP="000D6A2A">
      <w:pPr>
        <w:pStyle w:val="ParagrapheIndent1"/>
        <w:spacing w:line="230" w:lineRule="exact"/>
        <w:jc w:val="both"/>
        <w:rPr>
          <w:bCs/>
          <w:color w:val="000000" w:themeColor="text1"/>
          <w:lang w:val="fr-FR"/>
        </w:rPr>
      </w:pPr>
      <w:r w:rsidRPr="00D03B2D">
        <w:rPr>
          <w:bCs/>
          <w:color w:val="000000" w:themeColor="text1"/>
          <w:lang w:val="fr-FR"/>
        </w:rPr>
        <w:t xml:space="preserve"> refusent de percevoir l'avance prévue à l'article </w:t>
      </w:r>
      <w:r w:rsidR="002A767E">
        <w:rPr>
          <w:bCs/>
          <w:color w:val="000000" w:themeColor="text1"/>
          <w:lang w:val="fr-FR"/>
        </w:rPr>
        <w:t>10</w:t>
      </w:r>
      <w:r>
        <w:rPr>
          <w:bCs/>
          <w:color w:val="000000" w:themeColor="text1"/>
          <w:lang w:val="fr-FR"/>
        </w:rPr>
        <w:t>.1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5A5228CC" w14:textId="2B1A6D9B" w:rsidR="000D6A2A" w:rsidRPr="00D03B2D" w:rsidRDefault="000D6A2A" w:rsidP="000D6A2A">
      <w:pPr>
        <w:pStyle w:val="ParagrapheIndent1"/>
        <w:spacing w:line="230" w:lineRule="exact"/>
        <w:jc w:val="both"/>
        <w:rPr>
          <w:bCs/>
          <w:color w:val="000000" w:themeColor="text1"/>
          <w:lang w:val="fr-FR"/>
        </w:rPr>
      </w:pPr>
      <w:r w:rsidRPr="00D03B2D">
        <w:rPr>
          <w:bCs/>
          <w:color w:val="000000" w:themeColor="text1"/>
          <w:lang w:val="fr-FR"/>
        </w:rPr>
        <w:t xml:space="preserve"> ne refusent pas de percevoir l'avance prévue à </w:t>
      </w:r>
      <w:r w:rsidR="002A767E" w:rsidRPr="00D03B2D">
        <w:rPr>
          <w:bCs/>
          <w:color w:val="000000" w:themeColor="text1"/>
          <w:lang w:val="fr-FR"/>
        </w:rPr>
        <w:t>l'article</w:t>
      </w:r>
      <w:r w:rsidR="002A767E">
        <w:rPr>
          <w:bCs/>
          <w:color w:val="000000" w:themeColor="text1"/>
          <w:lang w:val="fr-FR"/>
        </w:rPr>
        <w:t xml:space="preserve"> 10</w:t>
      </w:r>
      <w:r>
        <w:rPr>
          <w:bCs/>
          <w:color w:val="000000" w:themeColor="text1"/>
          <w:lang w:val="fr-FR"/>
        </w:rPr>
        <w:t>.1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1CF3F8AC" w14:textId="77777777" w:rsidR="000D6A2A" w:rsidRPr="00D03B2D" w:rsidRDefault="000D6A2A" w:rsidP="000D6A2A">
      <w:pPr>
        <w:pStyle w:val="ParagrapheIndent1"/>
        <w:spacing w:line="230" w:lineRule="exact"/>
        <w:jc w:val="both"/>
        <w:rPr>
          <w:bCs/>
          <w:color w:val="000000" w:themeColor="text1"/>
          <w:lang w:val="fr-FR"/>
        </w:rPr>
      </w:pPr>
    </w:p>
    <w:p w14:paraId="30AD8DC0" w14:textId="77777777" w:rsidR="00AB0CB2" w:rsidRDefault="00AB0CB2" w:rsidP="000D6A2A">
      <w:pPr>
        <w:pStyle w:val="ParagrapheIndent1"/>
        <w:spacing w:line="230" w:lineRule="exact"/>
        <w:rPr>
          <w:bCs/>
          <w:color w:val="000000" w:themeColor="text1"/>
          <w:u w:val="single"/>
          <w:lang w:val="fr-FR"/>
        </w:rPr>
      </w:pPr>
    </w:p>
    <w:p w14:paraId="63727208" w14:textId="77777777" w:rsidR="00AB0CB2" w:rsidRDefault="00AB0CB2" w:rsidP="000D6A2A">
      <w:pPr>
        <w:pStyle w:val="ParagrapheIndent1"/>
        <w:spacing w:line="230" w:lineRule="exact"/>
        <w:rPr>
          <w:bCs/>
          <w:color w:val="000000" w:themeColor="text1"/>
          <w:u w:val="single"/>
          <w:lang w:val="fr-FR"/>
        </w:rPr>
      </w:pPr>
    </w:p>
    <w:p w14:paraId="56979ACD" w14:textId="561E4CBA" w:rsidR="000D6A2A" w:rsidRPr="00D03B2D" w:rsidRDefault="000D6A2A" w:rsidP="000D6A2A">
      <w:pPr>
        <w:pStyle w:val="ParagrapheIndent1"/>
        <w:spacing w:line="230" w:lineRule="exact"/>
        <w:rPr>
          <w:bCs/>
          <w:color w:val="000000" w:themeColor="text1"/>
          <w:u w:val="single"/>
          <w:lang w:val="fr-FR"/>
        </w:rPr>
      </w:pPr>
      <w:r w:rsidRPr="00D03B2D">
        <w:rPr>
          <w:bCs/>
          <w:color w:val="000000" w:themeColor="text1"/>
          <w:u w:val="single"/>
          <w:lang w:val="fr-FR"/>
        </w:rPr>
        <w:t>Groupement conjoint</w:t>
      </w:r>
    </w:p>
    <w:p w14:paraId="111A8CC8" w14:textId="77777777" w:rsidR="000D6A2A" w:rsidRPr="00D03B2D" w:rsidRDefault="000D6A2A" w:rsidP="000D6A2A">
      <w:pPr>
        <w:pStyle w:val="ParagrapheIndent1"/>
        <w:spacing w:line="230" w:lineRule="exact"/>
        <w:jc w:val="both"/>
        <w:rPr>
          <w:bCs/>
          <w:color w:val="000000" w:themeColor="text1"/>
          <w:lang w:val="fr-FR"/>
        </w:rPr>
      </w:pPr>
    </w:p>
    <w:tbl>
      <w:tblPr>
        <w:tblW w:w="9463" w:type="dxa"/>
        <w:tblInd w:w="54" w:type="dxa"/>
        <w:tblLayout w:type="fixed"/>
        <w:tblCellMar>
          <w:left w:w="10" w:type="dxa"/>
          <w:right w:w="10" w:type="dxa"/>
        </w:tblCellMar>
        <w:tblLook w:val="04A0" w:firstRow="1" w:lastRow="0" w:firstColumn="1" w:lastColumn="0" w:noHBand="0" w:noVBand="1"/>
      </w:tblPr>
      <w:tblGrid>
        <w:gridCol w:w="2613"/>
        <w:gridCol w:w="3625"/>
        <w:gridCol w:w="3225"/>
      </w:tblGrid>
      <w:tr w:rsidR="000D6A2A" w:rsidRPr="00D03B2D" w14:paraId="25AFB814" w14:textId="77777777" w:rsidTr="006B3183">
        <w:trPr>
          <w:trHeight w:val="283"/>
          <w:tblHeader/>
        </w:trPr>
        <w:tc>
          <w:tcPr>
            <w:tcW w:w="2613" w:type="dxa"/>
            <w:tcBorders>
              <w:top w:val="single" w:sz="4" w:space="0" w:color="000001"/>
              <w:left w:val="single" w:sz="4" w:space="0" w:color="000001"/>
            </w:tcBorders>
            <w:shd w:val="clear" w:color="auto" w:fill="E36C0A" w:themeFill="accent6" w:themeFillShade="BF"/>
            <w:tcMar>
              <w:top w:w="0" w:type="dxa"/>
              <w:left w:w="66" w:type="dxa"/>
              <w:bottom w:w="0" w:type="dxa"/>
              <w:right w:w="71" w:type="dxa"/>
            </w:tcMar>
          </w:tcPr>
          <w:p w14:paraId="4297941F"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N° du cotraitant</w:t>
            </w:r>
          </w:p>
        </w:tc>
        <w:tc>
          <w:tcPr>
            <w:tcW w:w="6850" w:type="dxa"/>
            <w:gridSpan w:val="2"/>
            <w:tcBorders>
              <w:top w:val="single" w:sz="4" w:space="0" w:color="000001"/>
              <w:left w:val="single" w:sz="4" w:space="0" w:color="000001"/>
              <w:right w:val="single" w:sz="4" w:space="0" w:color="000001"/>
            </w:tcBorders>
            <w:shd w:val="clear" w:color="auto" w:fill="E36C0A" w:themeFill="accent6" w:themeFillShade="BF"/>
            <w:tcMar>
              <w:top w:w="0" w:type="dxa"/>
              <w:left w:w="66" w:type="dxa"/>
              <w:bottom w:w="0" w:type="dxa"/>
              <w:right w:w="71" w:type="dxa"/>
            </w:tcMar>
          </w:tcPr>
          <w:p w14:paraId="4C1A3D55"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xml:space="preserve">Avance prévue à l'article </w:t>
            </w:r>
            <w:r>
              <w:rPr>
                <w:color w:val="000000" w:themeColor="text1"/>
                <w:lang w:val="fr-FR"/>
              </w:rPr>
              <w:t>7.1</w:t>
            </w:r>
            <w:r w:rsidRPr="00D03B2D">
              <w:rPr>
                <w:color w:val="000000" w:themeColor="text1"/>
                <w:lang w:val="fr-FR"/>
              </w:rPr>
              <w:t xml:space="preserve"> du </w:t>
            </w:r>
            <w:proofErr w:type="spellStart"/>
            <w:r w:rsidRPr="00D03B2D">
              <w:rPr>
                <w:color w:val="000000" w:themeColor="text1"/>
                <w:lang w:val="fr-FR"/>
              </w:rPr>
              <w:t>CCAP</w:t>
            </w:r>
            <w:proofErr w:type="spellEnd"/>
          </w:p>
        </w:tc>
      </w:tr>
      <w:tr w:rsidR="000D6A2A" w:rsidRPr="00D03B2D" w14:paraId="09DD0C48" w14:textId="77777777" w:rsidTr="006B3183">
        <w:trPr>
          <w:trHeight w:val="283"/>
        </w:trPr>
        <w:tc>
          <w:tcPr>
            <w:tcW w:w="2613" w:type="dxa"/>
            <w:tcBorders>
              <w:top w:val="single" w:sz="4" w:space="0" w:color="000001"/>
              <w:left w:val="single" w:sz="4" w:space="0" w:color="000001"/>
            </w:tcBorders>
            <w:shd w:val="clear" w:color="auto" w:fill="F2F2F2"/>
            <w:tcMar>
              <w:top w:w="0" w:type="dxa"/>
              <w:left w:w="66" w:type="dxa"/>
              <w:bottom w:w="0" w:type="dxa"/>
              <w:right w:w="71" w:type="dxa"/>
            </w:tcMar>
          </w:tcPr>
          <w:p w14:paraId="613594B5"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1</w:t>
            </w:r>
          </w:p>
        </w:tc>
        <w:tc>
          <w:tcPr>
            <w:tcW w:w="3625" w:type="dxa"/>
            <w:tcBorders>
              <w:top w:val="single" w:sz="4" w:space="0" w:color="000001"/>
              <w:left w:val="single" w:sz="4" w:space="0" w:color="000001"/>
            </w:tcBorders>
            <w:shd w:val="clear" w:color="auto" w:fill="F2F2F2"/>
            <w:tcMar>
              <w:top w:w="0" w:type="dxa"/>
              <w:left w:w="66" w:type="dxa"/>
              <w:bottom w:w="0" w:type="dxa"/>
              <w:right w:w="71" w:type="dxa"/>
            </w:tcMar>
          </w:tcPr>
          <w:p w14:paraId="5F96BB7E"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top w:val="single" w:sz="4" w:space="0" w:color="000001"/>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34A3C583"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0D6A2A" w:rsidRPr="00D03B2D" w14:paraId="254A1627" w14:textId="77777777" w:rsidTr="006B3183">
        <w:trPr>
          <w:trHeight w:val="283"/>
        </w:trPr>
        <w:tc>
          <w:tcPr>
            <w:tcW w:w="2613"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002CE9E5"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2</w:t>
            </w:r>
          </w:p>
        </w:tc>
        <w:tc>
          <w:tcPr>
            <w:tcW w:w="3625"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5615B175"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1945C959"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0D6A2A" w:rsidRPr="00D03B2D" w14:paraId="10B220DC" w14:textId="77777777" w:rsidTr="006B3183">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2640A033"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3</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184E89B0"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1804F184"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0D6A2A" w:rsidRPr="00D03B2D" w14:paraId="68A3B4CB" w14:textId="77777777" w:rsidTr="006B3183">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1CA34B7A"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4</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3F933999"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0E1577DB"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0D6A2A" w:rsidRPr="00D03B2D" w14:paraId="6BAC6391" w14:textId="77777777" w:rsidTr="006B3183">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6B5BBE57"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5</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39A1ED57"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tcMar>
              <w:top w:w="0" w:type="dxa"/>
              <w:left w:w="66" w:type="dxa"/>
              <w:bottom w:w="0" w:type="dxa"/>
              <w:right w:w="71" w:type="dxa"/>
            </w:tcMar>
          </w:tcPr>
          <w:p w14:paraId="141B0570" w14:textId="77777777" w:rsidR="000D6A2A" w:rsidRPr="00D03B2D" w:rsidRDefault="000D6A2A" w:rsidP="006B318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bl>
    <w:p w14:paraId="4F748F43" w14:textId="77777777" w:rsidR="000D6A2A" w:rsidRPr="00D03B2D" w:rsidRDefault="000D6A2A" w:rsidP="000D6A2A">
      <w:pPr>
        <w:pStyle w:val="ParagrapheIndent1"/>
        <w:spacing w:line="230" w:lineRule="exact"/>
        <w:jc w:val="both"/>
        <w:rPr>
          <w:color w:val="000000" w:themeColor="text1"/>
          <w:lang w:val="fr-FR"/>
        </w:rPr>
      </w:pPr>
    </w:p>
    <w:p w14:paraId="45A8D23C" w14:textId="77777777" w:rsidR="000D6A2A" w:rsidRDefault="000D6A2A" w:rsidP="000D6A2A">
      <w:pPr>
        <w:pStyle w:val="ParagrapheIndent1"/>
        <w:spacing w:line="230" w:lineRule="exact"/>
        <w:rPr>
          <w:bCs/>
          <w:color w:val="000000" w:themeColor="text1"/>
          <w:lang w:val="fr-FR"/>
        </w:rPr>
      </w:pPr>
      <w:r w:rsidRPr="00D03B2D">
        <w:rPr>
          <w:b/>
          <w:color w:val="000000" w:themeColor="text1"/>
          <w:lang w:val="fr-FR"/>
        </w:rPr>
        <w:t>Nota :</w:t>
      </w:r>
      <w:r w:rsidRPr="00D03B2D">
        <w:rPr>
          <w:bCs/>
          <w:color w:val="000000" w:themeColor="text1"/>
          <w:lang w:val="fr-FR"/>
        </w:rPr>
        <w:t xml:space="preserve"> Si aucune case n'est cochée, ou si les deux cases sont cochées, le pouvoir adjudicateur considérera que l'entreprise renonce au bénéfice de l'avance.</w:t>
      </w:r>
    </w:p>
    <w:p w14:paraId="34D7B1FD" w14:textId="77777777" w:rsidR="00AB0CB2" w:rsidRPr="00AB0CB2" w:rsidRDefault="00AB0CB2" w:rsidP="00AB0CB2">
      <w:pPr>
        <w:rPr>
          <w:lang w:val="fr-FR"/>
        </w:rPr>
      </w:pPr>
    </w:p>
    <w:p w14:paraId="789619EA" w14:textId="77777777" w:rsidR="000D6A2A" w:rsidRDefault="000D6A2A" w:rsidP="000D6A2A">
      <w:pPr>
        <w:rPr>
          <w:lang w:val="fr-FR"/>
        </w:rPr>
      </w:pPr>
    </w:p>
    <w:p w14:paraId="7B44A952" w14:textId="77777777" w:rsidR="00E62527" w:rsidRDefault="00E62527" w:rsidP="00E62527">
      <w:pPr>
        <w:pStyle w:val="Titre1"/>
        <w:shd w:val="clear" w:color="3155A4" w:fill="3155A4"/>
        <w:rPr>
          <w:rFonts w:eastAsia="Arial"/>
          <w:color w:val="0D0C0C"/>
          <w:sz w:val="28"/>
          <w:lang w:val="fr-FR"/>
        </w:rPr>
      </w:pPr>
      <w:bookmarkStart w:id="23" w:name="ArtL1_AE-3-A11"/>
      <w:bookmarkStart w:id="24" w:name="_Toc221019448"/>
      <w:bookmarkEnd w:id="23"/>
      <w:r>
        <w:rPr>
          <w:rFonts w:eastAsia="Arial"/>
          <w:color w:val="0D0C0C"/>
          <w:sz w:val="28"/>
          <w:lang w:val="fr-FR"/>
        </w:rPr>
        <w:t>8 - Nomenclature(s)</w:t>
      </w:r>
      <w:bookmarkEnd w:id="24"/>
    </w:p>
    <w:p w14:paraId="1420997D" w14:textId="77777777" w:rsidR="00E62527" w:rsidRDefault="00E62527" w:rsidP="00E62527">
      <w:pPr>
        <w:spacing w:line="60" w:lineRule="exact"/>
        <w:rPr>
          <w:sz w:val="6"/>
        </w:rPr>
      </w:pPr>
      <w:r>
        <w:t xml:space="preserve"> </w:t>
      </w:r>
    </w:p>
    <w:p w14:paraId="41AD1D10" w14:textId="77777777" w:rsidR="00E62527" w:rsidRDefault="00E62527" w:rsidP="00E62527">
      <w:pPr>
        <w:pStyle w:val="ParagrapheIndent1"/>
        <w:spacing w:line="230"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p w14:paraId="2940C1AF" w14:textId="77777777" w:rsidR="00E62527" w:rsidRDefault="00E62527" w:rsidP="00E625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E62527" w14:paraId="441F7C01" w14:textId="77777777" w:rsidTr="00AD144A">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532C5E" w14:textId="77777777" w:rsidR="00E62527" w:rsidRDefault="00E62527" w:rsidP="00AD144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D9EB29" w14:textId="77777777" w:rsidR="00E62527" w:rsidRDefault="00E62527" w:rsidP="00AD144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A942B6" w14:paraId="276D75C8" w14:textId="77777777" w:rsidTr="00AD144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75DA7" w14:textId="5572B4E5" w:rsidR="00A942B6" w:rsidRDefault="0070669C" w:rsidP="00AD144A">
            <w:pPr>
              <w:spacing w:before="60" w:after="40"/>
              <w:ind w:left="40" w:right="40"/>
              <w:jc w:val="center"/>
              <w:rPr>
                <w:rFonts w:ascii="Arial" w:eastAsia="Arial" w:hAnsi="Arial" w:cs="Arial"/>
                <w:color w:val="000000"/>
                <w:sz w:val="20"/>
                <w:lang w:val="fr-FR"/>
              </w:rPr>
            </w:pPr>
            <w:r w:rsidRPr="0070669C">
              <w:rPr>
                <w:rFonts w:ascii="Arial" w:eastAsia="Arial" w:hAnsi="Arial" w:cs="Arial"/>
                <w:color w:val="000000"/>
                <w:sz w:val="20"/>
                <w:lang w:val="fr-FR"/>
              </w:rPr>
              <w:t>71240000-2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90A742" w14:textId="515D4D3D" w:rsidR="00A942B6" w:rsidRDefault="0004514B" w:rsidP="00AD144A">
            <w:pPr>
              <w:spacing w:before="60" w:after="40"/>
              <w:ind w:left="40" w:right="40"/>
              <w:jc w:val="both"/>
              <w:rPr>
                <w:rFonts w:ascii="Arial" w:eastAsia="Arial" w:hAnsi="Arial" w:cs="Arial"/>
                <w:color w:val="000000"/>
                <w:sz w:val="20"/>
                <w:lang w:val="fr-FR"/>
              </w:rPr>
            </w:pPr>
            <w:r w:rsidRPr="0004514B">
              <w:rPr>
                <w:rFonts w:ascii="Arial" w:eastAsia="Arial" w:hAnsi="Arial" w:cs="Arial"/>
                <w:color w:val="000000"/>
                <w:sz w:val="20"/>
                <w:lang w:val="fr-FR"/>
              </w:rPr>
              <w:t>Services d'architecture, d'ingénierie et de planification</w:t>
            </w:r>
          </w:p>
        </w:tc>
      </w:tr>
      <w:tr w:rsidR="00E62527" w14:paraId="56DD70E9" w14:textId="77777777" w:rsidTr="00AD144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46AA76" w14:textId="77777777" w:rsidR="00E62527" w:rsidRDefault="00E62527" w:rsidP="00AD144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71356400-2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639A0" w14:textId="77777777" w:rsidR="00E62527" w:rsidRDefault="00E62527" w:rsidP="00AD144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planification technique</w:t>
            </w:r>
          </w:p>
        </w:tc>
      </w:tr>
    </w:tbl>
    <w:p w14:paraId="084186EB" w14:textId="77777777" w:rsidR="00E62527" w:rsidRDefault="00E62527" w:rsidP="00E62527">
      <w:pPr>
        <w:spacing w:after="120" w:line="240" w:lineRule="exact"/>
      </w:pPr>
      <w:r>
        <w:t xml:space="preserve"> </w:t>
      </w:r>
    </w:p>
    <w:p w14:paraId="73A735EA" w14:textId="77777777" w:rsidR="00AB0CB2" w:rsidRDefault="00AB0CB2" w:rsidP="00E62527">
      <w:pPr>
        <w:spacing w:after="120" w:line="240" w:lineRule="exact"/>
      </w:pPr>
    </w:p>
    <w:p w14:paraId="54E1AAE7" w14:textId="77777777" w:rsidR="00E62527" w:rsidRDefault="00E62527" w:rsidP="00E62527">
      <w:pPr>
        <w:pStyle w:val="Titre1"/>
        <w:shd w:val="clear" w:color="3155A4" w:fill="3155A4"/>
        <w:rPr>
          <w:rFonts w:eastAsia="Arial"/>
          <w:color w:val="0D0C0C"/>
          <w:sz w:val="28"/>
          <w:lang w:val="fr-FR"/>
        </w:rPr>
      </w:pPr>
      <w:bookmarkStart w:id="25" w:name="ArtL1_AE-3-A14"/>
      <w:bookmarkStart w:id="26" w:name="_Toc221019449"/>
      <w:bookmarkEnd w:id="25"/>
      <w:r>
        <w:rPr>
          <w:rFonts w:eastAsia="Arial"/>
          <w:color w:val="0D0C0C"/>
          <w:sz w:val="28"/>
          <w:lang w:val="fr-FR"/>
        </w:rPr>
        <w:t>9 - Signature</w:t>
      </w:r>
      <w:bookmarkEnd w:id="26"/>
    </w:p>
    <w:p w14:paraId="70664F55" w14:textId="77777777" w:rsidR="00E62527" w:rsidRDefault="00E62527" w:rsidP="00E62527">
      <w:pPr>
        <w:spacing w:line="60" w:lineRule="exact"/>
        <w:rPr>
          <w:sz w:val="6"/>
        </w:rPr>
      </w:pPr>
      <w:r>
        <w:t xml:space="preserve"> </w:t>
      </w:r>
    </w:p>
    <w:p w14:paraId="1FFE73E8" w14:textId="77777777" w:rsidR="00E62527" w:rsidRDefault="00E62527" w:rsidP="00E62527">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7FB140DA" w14:textId="77777777" w:rsidR="00E62527" w:rsidRDefault="00E62527" w:rsidP="00E62527">
      <w:pPr>
        <w:pStyle w:val="ParagrapheIndent1"/>
        <w:spacing w:line="230" w:lineRule="exact"/>
        <w:jc w:val="both"/>
        <w:rPr>
          <w:color w:val="000000"/>
          <w:lang w:val="fr-FR"/>
        </w:rPr>
      </w:pPr>
      <w:r>
        <w:rPr>
          <w:color w:val="000000"/>
          <w:lang w:val="fr-FR"/>
        </w:rPr>
        <w:t>A .....................................................</w:t>
      </w:r>
    </w:p>
    <w:p w14:paraId="4E11E687" w14:textId="77777777" w:rsidR="00E62527" w:rsidRDefault="00E62527" w:rsidP="00E62527">
      <w:pPr>
        <w:pStyle w:val="ParagrapheIndent1"/>
        <w:spacing w:line="230" w:lineRule="exact"/>
        <w:jc w:val="both"/>
        <w:rPr>
          <w:color w:val="000000"/>
          <w:lang w:val="fr-FR"/>
        </w:rPr>
      </w:pPr>
      <w:r>
        <w:rPr>
          <w:color w:val="000000"/>
          <w:lang w:val="fr-FR"/>
        </w:rPr>
        <w:t>Le ...................................................</w:t>
      </w:r>
    </w:p>
    <w:p w14:paraId="1FC5A249" w14:textId="77777777" w:rsidR="00E62527" w:rsidRDefault="00E62527" w:rsidP="00E62527">
      <w:pPr>
        <w:pStyle w:val="ParagrapheIndent1"/>
        <w:spacing w:line="230" w:lineRule="exact"/>
        <w:jc w:val="both"/>
        <w:rPr>
          <w:color w:val="000000"/>
          <w:lang w:val="fr-FR"/>
        </w:rPr>
      </w:pPr>
    </w:p>
    <w:p w14:paraId="7BEF8ACE" w14:textId="77777777" w:rsidR="00E62527" w:rsidRDefault="00E62527" w:rsidP="00E62527">
      <w:pPr>
        <w:pStyle w:val="ParagrapheIndent1"/>
        <w:spacing w:line="230" w:lineRule="exact"/>
        <w:jc w:val="both"/>
        <w:rPr>
          <w:color w:val="000000"/>
          <w:lang w:val="fr-FR"/>
        </w:rPr>
      </w:pPr>
    </w:p>
    <w:p w14:paraId="2FACFB32" w14:textId="77777777" w:rsidR="00E62527" w:rsidRDefault="00E62527" w:rsidP="00E62527">
      <w:pPr>
        <w:pStyle w:val="ParagrapheIndent1"/>
        <w:spacing w:line="230" w:lineRule="exact"/>
        <w:jc w:val="both"/>
        <w:rPr>
          <w:color w:val="000000"/>
          <w:lang w:val="fr-FR"/>
        </w:rPr>
      </w:pPr>
      <w:r>
        <w:rPr>
          <w:color w:val="000000"/>
          <w:lang w:val="fr-FR"/>
        </w:rPr>
        <w:t>Signature du candidat, du mandataire ou des membres du groupement</w:t>
      </w:r>
    </w:p>
    <w:p w14:paraId="1A2D7878" w14:textId="77777777" w:rsidR="00E62527" w:rsidRDefault="00E62527" w:rsidP="00E62527">
      <w:pPr>
        <w:pStyle w:val="ParagrapheIndent1"/>
        <w:spacing w:line="230" w:lineRule="exact"/>
        <w:jc w:val="both"/>
        <w:rPr>
          <w:color w:val="000000"/>
          <w:lang w:val="fr-FR"/>
        </w:rPr>
      </w:pPr>
      <w:r>
        <w:rPr>
          <w:color w:val="000000"/>
          <w:lang w:val="fr-FR"/>
        </w:rPr>
        <w:t> </w:t>
      </w:r>
    </w:p>
    <w:p w14:paraId="5D735C1F" w14:textId="77777777" w:rsidR="00E62527" w:rsidRDefault="00E62527" w:rsidP="00E62527">
      <w:pPr>
        <w:pStyle w:val="ParagrapheIndent1"/>
        <w:spacing w:line="230" w:lineRule="exact"/>
        <w:jc w:val="both"/>
        <w:rPr>
          <w:color w:val="000000"/>
          <w:lang w:val="fr-FR"/>
        </w:rPr>
      </w:pPr>
      <w:r>
        <w:rPr>
          <w:color w:val="000000"/>
          <w:lang w:val="fr-FR"/>
        </w:rPr>
        <w:t>Merci de ne pas verrouiller l'acte d'engagement après signature électronique, afin de faciliter la signature de VNF.</w:t>
      </w:r>
    </w:p>
    <w:p w14:paraId="2DA20ADF" w14:textId="77777777" w:rsidR="00E62527" w:rsidRDefault="00E62527" w:rsidP="00E62527">
      <w:pPr>
        <w:pStyle w:val="ParagrapheIndent1"/>
        <w:spacing w:line="230" w:lineRule="exact"/>
        <w:jc w:val="both"/>
        <w:rPr>
          <w:color w:val="000000"/>
          <w:lang w:val="fr-FR"/>
        </w:rPr>
      </w:pPr>
    </w:p>
    <w:p w14:paraId="64A16E7C" w14:textId="77777777" w:rsidR="00AB0CB2" w:rsidRDefault="00AB0CB2" w:rsidP="00AB0CB2">
      <w:pPr>
        <w:rPr>
          <w:lang w:val="fr-FR"/>
        </w:rPr>
      </w:pPr>
    </w:p>
    <w:p w14:paraId="68256015" w14:textId="77777777" w:rsidR="00AB0CB2" w:rsidRDefault="00AB0CB2" w:rsidP="00AB0CB2">
      <w:pPr>
        <w:rPr>
          <w:lang w:val="fr-FR"/>
        </w:rPr>
      </w:pPr>
    </w:p>
    <w:p w14:paraId="0591E316" w14:textId="77777777" w:rsidR="00AB0CB2" w:rsidRPr="00AB0CB2" w:rsidRDefault="00AB0CB2" w:rsidP="00AB0CB2">
      <w:pPr>
        <w:rPr>
          <w:lang w:val="fr-FR"/>
        </w:rPr>
      </w:pPr>
    </w:p>
    <w:p w14:paraId="438DB7EE" w14:textId="77777777" w:rsidR="00E62527" w:rsidRDefault="00E62527" w:rsidP="00E62527">
      <w:pPr>
        <w:pStyle w:val="ParagrapheIndent1"/>
        <w:spacing w:line="230" w:lineRule="exact"/>
        <w:jc w:val="both"/>
        <w:rPr>
          <w:color w:val="000000"/>
          <w:lang w:val="fr-FR"/>
        </w:rPr>
      </w:pPr>
    </w:p>
    <w:p w14:paraId="2ED5F915" w14:textId="77777777" w:rsidR="00E62527" w:rsidRDefault="00E62527" w:rsidP="00E62527">
      <w:pPr>
        <w:pStyle w:val="ParagrapheIndent1"/>
        <w:spacing w:line="230" w:lineRule="exact"/>
        <w:jc w:val="both"/>
        <w:rPr>
          <w:color w:val="000000"/>
          <w:lang w:val="fr-FR"/>
        </w:rPr>
      </w:pPr>
      <w:r>
        <w:rPr>
          <w:color w:val="000000"/>
          <w:lang w:val="fr-FR"/>
        </w:rPr>
        <w:t> </w:t>
      </w:r>
    </w:p>
    <w:p w14:paraId="61C16960" w14:textId="77777777" w:rsidR="00E62527" w:rsidRDefault="00E62527" w:rsidP="00E62527">
      <w:pPr>
        <w:pStyle w:val="ParagrapheIndent1"/>
        <w:spacing w:line="230" w:lineRule="exact"/>
        <w:jc w:val="both"/>
        <w:rPr>
          <w:color w:val="000000"/>
          <w:lang w:val="fr-FR"/>
        </w:rPr>
      </w:pPr>
      <w:r>
        <w:rPr>
          <w:b/>
          <w:color w:val="000000"/>
          <w:u w:val="single"/>
          <w:lang w:val="fr-FR"/>
        </w:rPr>
        <w:t>L'</w:t>
      </w:r>
      <w:proofErr w:type="spellStart"/>
      <w:r>
        <w:rPr>
          <w:b/>
          <w:color w:val="000000"/>
          <w:u w:val="single"/>
          <w:lang w:val="fr-FR"/>
        </w:rPr>
        <w:t>AUTORITE</w:t>
      </w:r>
      <w:proofErr w:type="spellEnd"/>
      <w:r>
        <w:rPr>
          <w:b/>
          <w:color w:val="000000"/>
          <w:u w:val="single"/>
          <w:lang w:val="fr-FR"/>
        </w:rPr>
        <w:t xml:space="preserve"> </w:t>
      </w:r>
      <w:proofErr w:type="spellStart"/>
      <w:r>
        <w:rPr>
          <w:b/>
          <w:color w:val="000000"/>
          <w:u w:val="single"/>
          <w:lang w:val="fr-FR"/>
        </w:rPr>
        <w:t>CHARGEE</w:t>
      </w:r>
      <w:proofErr w:type="spellEnd"/>
      <w:r>
        <w:rPr>
          <w:b/>
          <w:color w:val="000000"/>
          <w:u w:val="single"/>
          <w:lang w:val="fr-FR"/>
        </w:rPr>
        <w:t xml:space="preserve"> DU </w:t>
      </w:r>
      <w:proofErr w:type="spellStart"/>
      <w:r>
        <w:rPr>
          <w:b/>
          <w:color w:val="000000"/>
          <w:u w:val="single"/>
          <w:lang w:val="fr-FR"/>
        </w:rPr>
        <w:t>CONTROLE</w:t>
      </w:r>
      <w:proofErr w:type="spellEnd"/>
      <w:r>
        <w:rPr>
          <w:b/>
          <w:color w:val="000000"/>
          <w:u w:val="single"/>
          <w:lang w:val="fr-FR"/>
        </w:rPr>
        <w:t xml:space="preserve"> </w:t>
      </w:r>
      <w:proofErr w:type="spellStart"/>
      <w:r>
        <w:rPr>
          <w:b/>
          <w:color w:val="000000"/>
          <w:u w:val="single"/>
          <w:lang w:val="fr-FR"/>
        </w:rPr>
        <w:t>BUDGETAIRE</w:t>
      </w:r>
      <w:proofErr w:type="spellEnd"/>
    </w:p>
    <w:p w14:paraId="53F48468" w14:textId="77777777" w:rsidR="00E62527" w:rsidRDefault="00E62527" w:rsidP="00E62527">
      <w:pPr>
        <w:pStyle w:val="ParagrapheIndent1"/>
        <w:spacing w:line="230" w:lineRule="exact"/>
        <w:jc w:val="both"/>
        <w:rPr>
          <w:color w:val="000000"/>
          <w:lang w:val="fr-FR"/>
        </w:rPr>
      </w:pPr>
      <w:r>
        <w:rPr>
          <w:color w:val="000000"/>
          <w:lang w:val="fr-FR"/>
        </w:rPr>
        <w:t> </w:t>
      </w:r>
    </w:p>
    <w:p w14:paraId="66885F46" w14:textId="77777777" w:rsidR="00E62527" w:rsidRDefault="00E62527" w:rsidP="00E62527">
      <w:pPr>
        <w:pStyle w:val="ParagrapheIndent1"/>
        <w:spacing w:line="230" w:lineRule="exact"/>
        <w:jc w:val="both"/>
        <w:rPr>
          <w:color w:val="000000"/>
          <w:lang w:val="fr-FR"/>
        </w:rPr>
      </w:pPr>
      <w:r>
        <w:rPr>
          <w:color w:val="000000"/>
          <w:lang w:val="fr-FR"/>
        </w:rPr>
        <w:t>A Paris, Le ................................  </w:t>
      </w:r>
    </w:p>
    <w:p w14:paraId="18BBE3F0" w14:textId="77777777" w:rsidR="00E62527" w:rsidRDefault="00E62527" w:rsidP="00E62527">
      <w:pPr>
        <w:pStyle w:val="ParagrapheIndent1"/>
        <w:spacing w:line="230" w:lineRule="exact"/>
        <w:jc w:val="both"/>
        <w:rPr>
          <w:color w:val="000000"/>
          <w:lang w:val="fr-FR"/>
        </w:rPr>
      </w:pPr>
      <w:r>
        <w:rPr>
          <w:color w:val="000000"/>
          <w:lang w:val="fr-FR"/>
        </w:rPr>
        <w:t> </w:t>
      </w:r>
    </w:p>
    <w:p w14:paraId="7B242A0D" w14:textId="77777777" w:rsidR="00E62527" w:rsidRDefault="00E62527" w:rsidP="00E62527">
      <w:pPr>
        <w:pStyle w:val="ParagrapheIndent1"/>
        <w:spacing w:line="230" w:lineRule="exact"/>
        <w:jc w:val="both"/>
        <w:rPr>
          <w:color w:val="000000"/>
          <w:lang w:val="fr-FR"/>
        </w:rPr>
      </w:pPr>
    </w:p>
    <w:p w14:paraId="356E39F2" w14:textId="77777777" w:rsidR="00E62527" w:rsidRDefault="00E62527" w:rsidP="00E62527">
      <w:pPr>
        <w:pStyle w:val="ParagrapheIndent1"/>
        <w:spacing w:line="230" w:lineRule="exact"/>
        <w:jc w:val="both"/>
        <w:rPr>
          <w:color w:val="000000"/>
          <w:lang w:val="fr-FR"/>
        </w:rPr>
      </w:pPr>
      <w:r>
        <w:rPr>
          <w:color w:val="000000"/>
          <w:lang w:val="fr-FR"/>
        </w:rPr>
        <w:t> </w:t>
      </w:r>
    </w:p>
    <w:p w14:paraId="60B1D141" w14:textId="77777777" w:rsidR="00E62527" w:rsidRDefault="00E62527" w:rsidP="00E62527">
      <w:pPr>
        <w:pStyle w:val="ParagrapheIndent1"/>
        <w:spacing w:line="230" w:lineRule="exact"/>
        <w:jc w:val="both"/>
        <w:rPr>
          <w:color w:val="000000"/>
          <w:lang w:val="fr-FR"/>
        </w:rPr>
      </w:pPr>
    </w:p>
    <w:p w14:paraId="20B58A60" w14:textId="77777777" w:rsidR="00E62527" w:rsidRDefault="00E62527" w:rsidP="00E62527">
      <w:pPr>
        <w:pStyle w:val="ParagrapheIndent1"/>
        <w:spacing w:line="230" w:lineRule="exact"/>
        <w:jc w:val="both"/>
        <w:rPr>
          <w:color w:val="000000"/>
          <w:lang w:val="fr-FR"/>
        </w:rPr>
      </w:pPr>
    </w:p>
    <w:p w14:paraId="6F8A3D98" w14:textId="77777777" w:rsidR="00E62527" w:rsidRDefault="00E62527" w:rsidP="00E62527">
      <w:pPr>
        <w:pStyle w:val="ParagrapheIndent1"/>
        <w:spacing w:line="230" w:lineRule="exact"/>
        <w:jc w:val="both"/>
        <w:rPr>
          <w:color w:val="000000"/>
          <w:lang w:val="fr-FR"/>
        </w:rPr>
      </w:pPr>
      <w:r>
        <w:rPr>
          <w:color w:val="000000"/>
          <w:lang w:val="fr-FR"/>
        </w:rPr>
        <w:lastRenderedPageBreak/>
        <w:t> </w:t>
      </w:r>
    </w:p>
    <w:p w14:paraId="48295658" w14:textId="77777777" w:rsidR="00AB0CB2" w:rsidRDefault="00AB0CB2" w:rsidP="00AB0CB2">
      <w:pPr>
        <w:rPr>
          <w:lang w:val="fr-FR"/>
        </w:rPr>
      </w:pPr>
    </w:p>
    <w:p w14:paraId="69306A04" w14:textId="77777777" w:rsidR="00AB0CB2" w:rsidRDefault="00AB0CB2" w:rsidP="00AB0CB2">
      <w:pPr>
        <w:rPr>
          <w:lang w:val="fr-FR"/>
        </w:rPr>
      </w:pPr>
    </w:p>
    <w:p w14:paraId="2204D080" w14:textId="77777777" w:rsidR="00AB0CB2" w:rsidRPr="00AB0CB2" w:rsidRDefault="00AB0CB2" w:rsidP="00AB0CB2">
      <w:pPr>
        <w:rPr>
          <w:lang w:val="fr-FR"/>
        </w:rPr>
      </w:pPr>
    </w:p>
    <w:p w14:paraId="10F2938E" w14:textId="77777777" w:rsidR="00E62527" w:rsidRDefault="00E62527" w:rsidP="00E62527">
      <w:pPr>
        <w:pStyle w:val="ParagrapheIndent1"/>
        <w:spacing w:after="240"/>
        <w:jc w:val="both"/>
        <w:rPr>
          <w:b/>
          <w:color w:val="000000"/>
          <w:u w:val="single"/>
          <w:lang w:val="fr-FR"/>
        </w:rPr>
      </w:pPr>
      <w:r>
        <w:rPr>
          <w:b/>
          <w:color w:val="000000"/>
          <w:u w:val="single"/>
          <w:lang w:val="fr-FR"/>
        </w:rPr>
        <w:t>ACCEPTATION DE L'OFFRE PAR LE POUVOIR ADJUDICATEUR</w:t>
      </w:r>
    </w:p>
    <w:p w14:paraId="45136A01" w14:textId="77777777" w:rsidR="00E62527" w:rsidRDefault="00E62527" w:rsidP="00E62527">
      <w:pPr>
        <w:pStyle w:val="ParagrapheIndent1"/>
        <w:spacing w:line="230" w:lineRule="exact"/>
        <w:jc w:val="both"/>
        <w:rPr>
          <w:color w:val="000000"/>
          <w:lang w:val="fr-FR"/>
        </w:rPr>
      </w:pPr>
      <w:r>
        <w:rPr>
          <w:color w:val="000000"/>
          <w:lang w:val="fr-FR"/>
        </w:rPr>
        <w:t>Le montant global de l'offre acceptée par le pouvoir adjudicateur est porté à :</w:t>
      </w:r>
    </w:p>
    <w:p w14:paraId="14D683C7" w14:textId="77777777" w:rsidR="00E62527" w:rsidRDefault="00E62527" w:rsidP="00E62527">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62527" w14:paraId="2C47C292" w14:textId="77777777" w:rsidTr="00AD144A">
        <w:trPr>
          <w:trHeight w:val="292"/>
        </w:trPr>
        <w:tc>
          <w:tcPr>
            <w:tcW w:w="2400" w:type="dxa"/>
            <w:tcMar>
              <w:top w:w="0" w:type="dxa"/>
              <w:left w:w="0" w:type="dxa"/>
              <w:bottom w:w="0" w:type="dxa"/>
              <w:right w:w="0" w:type="dxa"/>
            </w:tcMar>
          </w:tcPr>
          <w:p w14:paraId="048A33DA"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44F3DB68" w14:textId="77777777" w:rsidR="00E62527" w:rsidRDefault="00E62527" w:rsidP="00AD144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A34FADF" w14:textId="77777777" w:rsidR="00E62527" w:rsidRDefault="00E62527" w:rsidP="00AD144A">
            <w:pPr>
              <w:rPr>
                <w:sz w:val="2"/>
              </w:rPr>
            </w:pPr>
          </w:p>
        </w:tc>
        <w:tc>
          <w:tcPr>
            <w:tcW w:w="4760" w:type="dxa"/>
            <w:tcMar>
              <w:top w:w="0" w:type="dxa"/>
              <w:left w:w="0" w:type="dxa"/>
              <w:bottom w:w="0" w:type="dxa"/>
              <w:right w:w="0" w:type="dxa"/>
            </w:tcMar>
          </w:tcPr>
          <w:p w14:paraId="3D8931E6"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34C2C2E"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62527" w14:paraId="7F59E048" w14:textId="77777777" w:rsidTr="00AD144A">
        <w:trPr>
          <w:trHeight w:val="292"/>
        </w:trPr>
        <w:tc>
          <w:tcPr>
            <w:tcW w:w="2400" w:type="dxa"/>
            <w:tcMar>
              <w:top w:w="0" w:type="dxa"/>
              <w:left w:w="0" w:type="dxa"/>
              <w:bottom w:w="0" w:type="dxa"/>
              <w:right w:w="0" w:type="dxa"/>
            </w:tcMar>
          </w:tcPr>
          <w:p w14:paraId="5800170E"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168160E2" w14:textId="77777777" w:rsidR="00E62527" w:rsidRDefault="00E62527" w:rsidP="00AD144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C6E8E0C" w14:textId="77777777" w:rsidR="00E62527" w:rsidRDefault="00E62527" w:rsidP="00AD144A">
            <w:pPr>
              <w:rPr>
                <w:sz w:val="2"/>
              </w:rPr>
            </w:pPr>
          </w:p>
        </w:tc>
        <w:tc>
          <w:tcPr>
            <w:tcW w:w="4760" w:type="dxa"/>
            <w:tcMar>
              <w:top w:w="0" w:type="dxa"/>
              <w:left w:w="0" w:type="dxa"/>
              <w:bottom w:w="0" w:type="dxa"/>
              <w:right w:w="0" w:type="dxa"/>
            </w:tcMar>
            <w:vAlign w:val="center"/>
          </w:tcPr>
          <w:p w14:paraId="384C5B4B"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4572CAD"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62527" w14:paraId="5EDB5FD0" w14:textId="77777777" w:rsidTr="00AD144A">
        <w:trPr>
          <w:trHeight w:val="292"/>
        </w:trPr>
        <w:tc>
          <w:tcPr>
            <w:tcW w:w="2400" w:type="dxa"/>
            <w:tcMar>
              <w:top w:w="0" w:type="dxa"/>
              <w:left w:w="0" w:type="dxa"/>
              <w:bottom w:w="0" w:type="dxa"/>
              <w:right w:w="0" w:type="dxa"/>
            </w:tcMar>
          </w:tcPr>
          <w:p w14:paraId="35FE1887"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6FFFBBF2" w14:textId="77777777" w:rsidR="00E62527" w:rsidRDefault="00E62527" w:rsidP="00AD144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0DA2900" w14:textId="77777777" w:rsidR="00E62527" w:rsidRDefault="00E62527" w:rsidP="00AD144A">
            <w:pPr>
              <w:rPr>
                <w:sz w:val="2"/>
              </w:rPr>
            </w:pPr>
          </w:p>
        </w:tc>
        <w:tc>
          <w:tcPr>
            <w:tcW w:w="4760" w:type="dxa"/>
            <w:tcMar>
              <w:top w:w="0" w:type="dxa"/>
              <w:left w:w="0" w:type="dxa"/>
              <w:bottom w:w="0" w:type="dxa"/>
              <w:right w:w="0" w:type="dxa"/>
            </w:tcMar>
            <w:vAlign w:val="center"/>
          </w:tcPr>
          <w:p w14:paraId="0C63C908"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B23FE30"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62527" w14:paraId="6777E2F4" w14:textId="77777777" w:rsidTr="00AD144A">
        <w:trPr>
          <w:trHeight w:val="292"/>
        </w:trPr>
        <w:tc>
          <w:tcPr>
            <w:tcW w:w="2400" w:type="dxa"/>
            <w:tcMar>
              <w:top w:w="0" w:type="dxa"/>
              <w:left w:w="0" w:type="dxa"/>
              <w:bottom w:w="0" w:type="dxa"/>
              <w:right w:w="0" w:type="dxa"/>
            </w:tcMar>
          </w:tcPr>
          <w:p w14:paraId="20F78974"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5360E747" w14:textId="77777777" w:rsidR="00E62527" w:rsidRDefault="00E62527" w:rsidP="00AD144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7957B37" w14:textId="77777777" w:rsidR="00E62527" w:rsidRDefault="00E62527" w:rsidP="00AD144A">
            <w:pPr>
              <w:rPr>
                <w:sz w:val="2"/>
              </w:rPr>
            </w:pPr>
          </w:p>
        </w:tc>
        <w:tc>
          <w:tcPr>
            <w:tcW w:w="6080" w:type="dxa"/>
            <w:gridSpan w:val="2"/>
            <w:tcMar>
              <w:top w:w="0" w:type="dxa"/>
              <w:left w:w="0" w:type="dxa"/>
              <w:bottom w:w="0" w:type="dxa"/>
              <w:right w:w="0" w:type="dxa"/>
            </w:tcMar>
            <w:vAlign w:val="center"/>
          </w:tcPr>
          <w:p w14:paraId="4CA4C073" w14:textId="77777777" w:rsidR="00E62527" w:rsidRDefault="00E62527" w:rsidP="00AD144A">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7D4A890C" w14:textId="77777777" w:rsidR="00E62527" w:rsidRDefault="00E62527" w:rsidP="00E62527">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2F788C78" w14:textId="77777777" w:rsidR="00E62527" w:rsidRDefault="00E62527" w:rsidP="00E62527">
      <w:pPr>
        <w:pStyle w:val="ParagrapheIndent1"/>
        <w:spacing w:line="230" w:lineRule="exact"/>
        <w:jc w:val="both"/>
        <w:rPr>
          <w:color w:val="000000"/>
          <w:lang w:val="fr-FR"/>
        </w:rPr>
      </w:pPr>
      <w:r>
        <w:rPr>
          <w:color w:val="000000"/>
          <w:lang w:val="fr-FR"/>
        </w:rPr>
        <w:t>La présente offre est acceptée</w:t>
      </w:r>
    </w:p>
    <w:p w14:paraId="3EB19BDB" w14:textId="77777777" w:rsidR="00E62527" w:rsidRDefault="00E62527" w:rsidP="00E62527">
      <w:pPr>
        <w:pStyle w:val="ParagrapheIndent1"/>
        <w:spacing w:line="230" w:lineRule="exact"/>
        <w:jc w:val="both"/>
        <w:rPr>
          <w:color w:val="000000"/>
          <w:lang w:val="fr-FR"/>
        </w:rPr>
      </w:pPr>
    </w:p>
    <w:p w14:paraId="3EB4E63E" w14:textId="77777777" w:rsidR="00E62527" w:rsidRDefault="00E62527" w:rsidP="00E62527">
      <w:pPr>
        <w:pStyle w:val="style1010"/>
        <w:spacing w:line="230" w:lineRule="exact"/>
        <w:ind w:right="20"/>
        <w:jc w:val="center"/>
        <w:rPr>
          <w:color w:val="000000"/>
          <w:lang w:val="fr-FR"/>
        </w:rPr>
      </w:pPr>
      <w:r>
        <w:rPr>
          <w:color w:val="000000"/>
          <w:lang w:val="fr-FR"/>
        </w:rPr>
        <w:t>A .............................................</w:t>
      </w:r>
    </w:p>
    <w:p w14:paraId="4F747887" w14:textId="77777777" w:rsidR="00E62527" w:rsidRDefault="00E62527" w:rsidP="00E62527">
      <w:pPr>
        <w:pStyle w:val="style1010"/>
        <w:spacing w:line="230" w:lineRule="exact"/>
        <w:ind w:right="20"/>
        <w:jc w:val="center"/>
        <w:rPr>
          <w:color w:val="000000"/>
          <w:lang w:val="fr-FR"/>
        </w:rPr>
      </w:pPr>
      <w:r>
        <w:rPr>
          <w:color w:val="000000"/>
          <w:lang w:val="fr-FR"/>
        </w:rPr>
        <w:t>Le .............................................</w:t>
      </w:r>
    </w:p>
    <w:p w14:paraId="266835AC" w14:textId="77777777" w:rsidR="0051793F" w:rsidRDefault="0051793F" w:rsidP="00E62527">
      <w:pPr>
        <w:pStyle w:val="style1010"/>
        <w:spacing w:line="230" w:lineRule="exact"/>
        <w:ind w:right="20"/>
        <w:jc w:val="center"/>
        <w:rPr>
          <w:color w:val="000000"/>
          <w:lang w:val="fr-FR"/>
        </w:rPr>
      </w:pPr>
    </w:p>
    <w:p w14:paraId="6A2CECF9" w14:textId="77777777" w:rsidR="0051793F" w:rsidRDefault="0051793F" w:rsidP="0051793F">
      <w:pPr>
        <w:pStyle w:val="style1010"/>
        <w:spacing w:line="230" w:lineRule="exact"/>
        <w:ind w:right="20"/>
        <w:rPr>
          <w:color w:val="000000"/>
          <w:lang w:val="fr-FR"/>
        </w:rPr>
      </w:pPr>
      <w:r>
        <w:rPr>
          <w:color w:val="000000"/>
          <w:lang w:val="fr-FR"/>
        </w:rPr>
        <w:t>Signature du représentant du pouvoir adjudicateur, habilité par un arrêté du ....................</w:t>
      </w:r>
    </w:p>
    <w:p w14:paraId="588C0B02" w14:textId="77777777" w:rsidR="0051793F" w:rsidRDefault="0051793F" w:rsidP="0051793F">
      <w:pPr>
        <w:pStyle w:val="style1010"/>
        <w:spacing w:line="230" w:lineRule="exact"/>
        <w:ind w:right="20"/>
        <w:jc w:val="center"/>
        <w:rPr>
          <w:color w:val="000000"/>
          <w:lang w:val="fr-FR"/>
        </w:rPr>
      </w:pPr>
    </w:p>
    <w:p w14:paraId="0F8F43EA" w14:textId="77777777" w:rsidR="0051793F" w:rsidRDefault="0051793F" w:rsidP="0051793F">
      <w:pPr>
        <w:pStyle w:val="style1010"/>
        <w:spacing w:line="230" w:lineRule="exact"/>
        <w:ind w:right="20"/>
        <w:jc w:val="center"/>
        <w:rPr>
          <w:color w:val="000000"/>
          <w:lang w:val="fr-FR"/>
        </w:rPr>
      </w:pPr>
    </w:p>
    <w:p w14:paraId="062D28F9" w14:textId="77777777" w:rsidR="0051793F" w:rsidRDefault="0051793F" w:rsidP="0051793F">
      <w:pPr>
        <w:pStyle w:val="style1010"/>
        <w:spacing w:line="230" w:lineRule="exact"/>
        <w:ind w:right="20"/>
        <w:jc w:val="center"/>
        <w:rPr>
          <w:color w:val="000000"/>
          <w:lang w:val="fr-FR"/>
        </w:rPr>
      </w:pPr>
    </w:p>
    <w:p w14:paraId="0D899E72" w14:textId="77777777" w:rsidR="0051793F" w:rsidRDefault="0051793F" w:rsidP="0051793F">
      <w:pPr>
        <w:pStyle w:val="style1010"/>
        <w:spacing w:line="230" w:lineRule="exact"/>
        <w:ind w:right="20"/>
        <w:jc w:val="center"/>
        <w:rPr>
          <w:color w:val="000000"/>
          <w:lang w:val="fr-FR"/>
        </w:rPr>
      </w:pPr>
    </w:p>
    <w:p w14:paraId="7390218D" w14:textId="77777777" w:rsidR="0051793F" w:rsidRDefault="0051793F" w:rsidP="0051793F">
      <w:pPr>
        <w:pStyle w:val="style1010"/>
        <w:spacing w:line="230" w:lineRule="exact"/>
        <w:ind w:right="20"/>
        <w:jc w:val="center"/>
        <w:rPr>
          <w:color w:val="000000"/>
          <w:lang w:val="fr-FR"/>
        </w:rPr>
      </w:pPr>
    </w:p>
    <w:p w14:paraId="7B640984" w14:textId="77777777" w:rsidR="0051793F" w:rsidRDefault="0051793F" w:rsidP="0051793F">
      <w:pPr>
        <w:pStyle w:val="style1010"/>
        <w:spacing w:after="240" w:line="230" w:lineRule="exact"/>
        <w:ind w:right="20"/>
        <w:jc w:val="center"/>
        <w:rPr>
          <w:color w:val="000000"/>
          <w:lang w:val="fr-FR"/>
        </w:rPr>
      </w:pPr>
    </w:p>
    <w:p w14:paraId="47CE115A" w14:textId="77777777" w:rsidR="0051793F" w:rsidRDefault="0051793F" w:rsidP="0051793F">
      <w:pPr>
        <w:pStyle w:val="ParagrapheIndent1"/>
        <w:spacing w:line="230" w:lineRule="exact"/>
        <w:jc w:val="both"/>
        <w:rPr>
          <w:color w:val="000000"/>
          <w:lang w:val="fr-FR"/>
        </w:rPr>
      </w:pPr>
      <w:r>
        <w:rPr>
          <w:b/>
          <w:color w:val="000000"/>
          <w:u w:val="single"/>
          <w:lang w:val="fr-FR"/>
        </w:rPr>
        <w:t xml:space="preserve">NANTISSEMENT OU CESSION DE </w:t>
      </w:r>
      <w:proofErr w:type="spellStart"/>
      <w:r>
        <w:rPr>
          <w:b/>
          <w:color w:val="000000"/>
          <w:u w:val="single"/>
          <w:lang w:val="fr-FR"/>
        </w:rPr>
        <w:t>CREANCES</w:t>
      </w:r>
      <w:proofErr w:type="spellEnd"/>
    </w:p>
    <w:p w14:paraId="477C8209" w14:textId="77777777" w:rsidR="0051793F" w:rsidRDefault="0051793F" w:rsidP="0051793F">
      <w:pPr>
        <w:pStyle w:val="ParagrapheIndent1"/>
        <w:spacing w:line="230" w:lineRule="exact"/>
        <w:jc w:val="both"/>
        <w:rPr>
          <w:color w:val="000000"/>
          <w:lang w:val="fr-FR"/>
        </w:rPr>
      </w:pPr>
    </w:p>
    <w:p w14:paraId="0E957308" w14:textId="77777777" w:rsidR="0051793F" w:rsidRDefault="0051793F" w:rsidP="0051793F">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51793F" w14:paraId="36692D89" w14:textId="77777777" w:rsidTr="006B3183">
        <w:trPr>
          <w:trHeight w:val="202"/>
        </w:trPr>
        <w:tc>
          <w:tcPr>
            <w:tcW w:w="240" w:type="dxa"/>
            <w:tcMar>
              <w:top w:w="0" w:type="dxa"/>
              <w:left w:w="0" w:type="dxa"/>
              <w:bottom w:w="0" w:type="dxa"/>
              <w:right w:w="0" w:type="dxa"/>
            </w:tcMar>
          </w:tcPr>
          <w:p w14:paraId="166AB2A1" w14:textId="77777777" w:rsidR="0051793F" w:rsidRDefault="0051793F" w:rsidP="006B3183">
            <w:pPr>
              <w:rPr>
                <w:sz w:val="2"/>
              </w:rPr>
            </w:pPr>
            <w:r>
              <w:rPr>
                <w:noProof/>
              </w:rPr>
              <w:drawing>
                <wp:inline distT="0" distB="0" distL="0" distR="0" wp14:anchorId="7CEA3A61" wp14:editId="40CE8AA8">
                  <wp:extent cx="151130" cy="151130"/>
                  <wp:effectExtent l="0" t="0" r="0" b="0"/>
                  <wp:docPr id="81640440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6539139" w14:textId="77777777" w:rsidR="0051793F" w:rsidRDefault="0051793F" w:rsidP="006B3183">
            <w:pPr>
              <w:rPr>
                <w:sz w:val="2"/>
              </w:rPr>
            </w:pPr>
          </w:p>
        </w:tc>
        <w:tc>
          <w:tcPr>
            <w:tcW w:w="9180" w:type="dxa"/>
            <w:vMerge w:val="restart"/>
            <w:tcMar>
              <w:top w:w="0" w:type="dxa"/>
              <w:left w:w="0" w:type="dxa"/>
              <w:bottom w:w="0" w:type="dxa"/>
              <w:right w:w="0" w:type="dxa"/>
            </w:tcMar>
          </w:tcPr>
          <w:p w14:paraId="1EF6FD2B" w14:textId="77777777" w:rsidR="0051793F" w:rsidRDefault="0051793F" w:rsidP="006B3183">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45B1CB6" w14:textId="77777777" w:rsidR="0051793F" w:rsidRDefault="0051793F" w:rsidP="006B3183">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1793F" w14:paraId="57E834C6" w14:textId="77777777" w:rsidTr="006B3183">
        <w:trPr>
          <w:trHeight w:val="382"/>
        </w:trPr>
        <w:tc>
          <w:tcPr>
            <w:tcW w:w="240" w:type="dxa"/>
            <w:tcMar>
              <w:top w:w="0" w:type="dxa"/>
              <w:left w:w="0" w:type="dxa"/>
              <w:bottom w:w="0" w:type="dxa"/>
              <w:right w:w="0" w:type="dxa"/>
            </w:tcMar>
          </w:tcPr>
          <w:p w14:paraId="7C04BC2E" w14:textId="77777777" w:rsidR="0051793F" w:rsidRDefault="0051793F" w:rsidP="006B3183">
            <w:pPr>
              <w:rPr>
                <w:sz w:val="2"/>
              </w:rPr>
            </w:pPr>
          </w:p>
        </w:tc>
        <w:tc>
          <w:tcPr>
            <w:tcW w:w="200" w:type="dxa"/>
            <w:tcMar>
              <w:top w:w="0" w:type="dxa"/>
              <w:left w:w="0" w:type="dxa"/>
              <w:bottom w:w="0" w:type="dxa"/>
              <w:right w:w="0" w:type="dxa"/>
            </w:tcMar>
          </w:tcPr>
          <w:p w14:paraId="5CB421A0" w14:textId="77777777" w:rsidR="0051793F" w:rsidRDefault="0051793F" w:rsidP="006B3183">
            <w:pPr>
              <w:rPr>
                <w:sz w:val="2"/>
              </w:rPr>
            </w:pPr>
          </w:p>
        </w:tc>
        <w:tc>
          <w:tcPr>
            <w:tcW w:w="9180" w:type="dxa"/>
            <w:vMerge/>
            <w:tcMar>
              <w:top w:w="0" w:type="dxa"/>
              <w:left w:w="0" w:type="dxa"/>
              <w:bottom w:w="0" w:type="dxa"/>
              <w:right w:w="0" w:type="dxa"/>
            </w:tcMar>
          </w:tcPr>
          <w:p w14:paraId="057AED24" w14:textId="77777777" w:rsidR="0051793F" w:rsidRDefault="0051793F" w:rsidP="006B3183"/>
        </w:tc>
      </w:tr>
    </w:tbl>
    <w:p w14:paraId="023D80B3" w14:textId="77777777" w:rsidR="0051793F" w:rsidRDefault="0051793F" w:rsidP="0051793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1793F" w14:paraId="2DADCBF7" w14:textId="77777777" w:rsidTr="006B3183">
        <w:trPr>
          <w:trHeight w:val="202"/>
        </w:trPr>
        <w:tc>
          <w:tcPr>
            <w:tcW w:w="240" w:type="dxa"/>
            <w:tcMar>
              <w:top w:w="0" w:type="dxa"/>
              <w:left w:w="0" w:type="dxa"/>
              <w:bottom w:w="0" w:type="dxa"/>
              <w:right w:w="0" w:type="dxa"/>
            </w:tcMar>
          </w:tcPr>
          <w:p w14:paraId="0C7F14AB" w14:textId="77777777" w:rsidR="0051793F" w:rsidRDefault="0051793F" w:rsidP="006B3183">
            <w:pPr>
              <w:rPr>
                <w:sz w:val="2"/>
              </w:rPr>
            </w:pPr>
            <w:r>
              <w:rPr>
                <w:noProof/>
              </w:rPr>
              <w:drawing>
                <wp:inline distT="0" distB="0" distL="0" distR="0" wp14:anchorId="4EAA2CC4" wp14:editId="71843DF5">
                  <wp:extent cx="151130" cy="151130"/>
                  <wp:effectExtent l="0" t="0" r="0" b="0"/>
                  <wp:docPr id="44510899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2489C19" w14:textId="77777777" w:rsidR="0051793F" w:rsidRDefault="0051793F" w:rsidP="006B3183">
            <w:pPr>
              <w:rPr>
                <w:sz w:val="2"/>
              </w:rPr>
            </w:pPr>
          </w:p>
        </w:tc>
        <w:tc>
          <w:tcPr>
            <w:tcW w:w="9180" w:type="dxa"/>
            <w:vMerge w:val="restart"/>
            <w:tcMar>
              <w:top w:w="0" w:type="dxa"/>
              <w:left w:w="0" w:type="dxa"/>
              <w:bottom w:w="0" w:type="dxa"/>
              <w:right w:w="0" w:type="dxa"/>
            </w:tcMar>
          </w:tcPr>
          <w:p w14:paraId="3699297D" w14:textId="77777777" w:rsidR="0051793F" w:rsidRDefault="0051793F" w:rsidP="006B3183">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2CD976C2" w14:textId="77777777" w:rsidR="0051793F" w:rsidRDefault="0051793F" w:rsidP="006B3183">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1793F" w14:paraId="741273D1" w14:textId="77777777" w:rsidTr="006B3183">
        <w:trPr>
          <w:trHeight w:val="382"/>
        </w:trPr>
        <w:tc>
          <w:tcPr>
            <w:tcW w:w="240" w:type="dxa"/>
            <w:tcMar>
              <w:top w:w="0" w:type="dxa"/>
              <w:left w:w="0" w:type="dxa"/>
              <w:bottom w:w="0" w:type="dxa"/>
              <w:right w:w="0" w:type="dxa"/>
            </w:tcMar>
          </w:tcPr>
          <w:p w14:paraId="7F769440" w14:textId="77777777" w:rsidR="0051793F" w:rsidRDefault="0051793F" w:rsidP="006B3183">
            <w:pPr>
              <w:rPr>
                <w:sz w:val="2"/>
              </w:rPr>
            </w:pPr>
          </w:p>
        </w:tc>
        <w:tc>
          <w:tcPr>
            <w:tcW w:w="200" w:type="dxa"/>
            <w:tcMar>
              <w:top w:w="0" w:type="dxa"/>
              <w:left w:w="0" w:type="dxa"/>
              <w:bottom w:w="0" w:type="dxa"/>
              <w:right w:w="0" w:type="dxa"/>
            </w:tcMar>
          </w:tcPr>
          <w:p w14:paraId="03224D12" w14:textId="77777777" w:rsidR="0051793F" w:rsidRDefault="0051793F" w:rsidP="006B3183">
            <w:pPr>
              <w:rPr>
                <w:sz w:val="2"/>
              </w:rPr>
            </w:pPr>
          </w:p>
        </w:tc>
        <w:tc>
          <w:tcPr>
            <w:tcW w:w="9180" w:type="dxa"/>
            <w:vMerge/>
            <w:tcMar>
              <w:top w:w="0" w:type="dxa"/>
              <w:left w:w="0" w:type="dxa"/>
              <w:bottom w:w="0" w:type="dxa"/>
              <w:right w:w="0" w:type="dxa"/>
            </w:tcMar>
          </w:tcPr>
          <w:p w14:paraId="55F35BB8" w14:textId="77777777" w:rsidR="0051793F" w:rsidRDefault="0051793F" w:rsidP="006B3183"/>
        </w:tc>
      </w:tr>
    </w:tbl>
    <w:p w14:paraId="02F1FED5" w14:textId="77777777" w:rsidR="0051793F" w:rsidRDefault="0051793F" w:rsidP="0051793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1793F" w14:paraId="519AB4D4" w14:textId="77777777" w:rsidTr="006B3183">
        <w:trPr>
          <w:trHeight w:val="202"/>
        </w:trPr>
        <w:tc>
          <w:tcPr>
            <w:tcW w:w="240" w:type="dxa"/>
            <w:tcMar>
              <w:top w:w="0" w:type="dxa"/>
              <w:left w:w="0" w:type="dxa"/>
              <w:bottom w:w="0" w:type="dxa"/>
              <w:right w:w="0" w:type="dxa"/>
            </w:tcMar>
          </w:tcPr>
          <w:p w14:paraId="18C9E60E" w14:textId="77777777" w:rsidR="0051793F" w:rsidRDefault="0051793F" w:rsidP="006B3183">
            <w:pPr>
              <w:rPr>
                <w:sz w:val="2"/>
              </w:rPr>
            </w:pPr>
            <w:r>
              <w:rPr>
                <w:noProof/>
              </w:rPr>
              <w:drawing>
                <wp:inline distT="0" distB="0" distL="0" distR="0" wp14:anchorId="7949C946" wp14:editId="1EBB8A94">
                  <wp:extent cx="151130" cy="151130"/>
                  <wp:effectExtent l="0" t="0" r="0" b="0"/>
                  <wp:docPr id="57014952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48B752B" w14:textId="77777777" w:rsidR="0051793F" w:rsidRDefault="0051793F" w:rsidP="006B3183">
            <w:pPr>
              <w:rPr>
                <w:sz w:val="2"/>
              </w:rPr>
            </w:pPr>
          </w:p>
        </w:tc>
        <w:tc>
          <w:tcPr>
            <w:tcW w:w="9180" w:type="dxa"/>
            <w:vMerge w:val="restart"/>
            <w:tcMar>
              <w:top w:w="0" w:type="dxa"/>
              <w:left w:w="0" w:type="dxa"/>
              <w:bottom w:w="0" w:type="dxa"/>
              <w:right w:w="0" w:type="dxa"/>
            </w:tcMar>
          </w:tcPr>
          <w:p w14:paraId="451AA114" w14:textId="77777777" w:rsidR="0051793F" w:rsidRDefault="0051793F" w:rsidP="006B3183">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9A2476C" w14:textId="77777777" w:rsidR="0051793F" w:rsidRDefault="0051793F" w:rsidP="006B3183">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1793F" w14:paraId="12F04657" w14:textId="77777777" w:rsidTr="006B3183">
        <w:trPr>
          <w:trHeight w:val="580"/>
        </w:trPr>
        <w:tc>
          <w:tcPr>
            <w:tcW w:w="240" w:type="dxa"/>
            <w:tcMar>
              <w:top w:w="0" w:type="dxa"/>
              <w:left w:w="0" w:type="dxa"/>
              <w:bottom w:w="0" w:type="dxa"/>
              <w:right w:w="0" w:type="dxa"/>
            </w:tcMar>
          </w:tcPr>
          <w:p w14:paraId="37180481" w14:textId="77777777" w:rsidR="0051793F" w:rsidRDefault="0051793F" w:rsidP="006B3183">
            <w:pPr>
              <w:rPr>
                <w:sz w:val="2"/>
              </w:rPr>
            </w:pPr>
          </w:p>
        </w:tc>
        <w:tc>
          <w:tcPr>
            <w:tcW w:w="200" w:type="dxa"/>
            <w:tcMar>
              <w:top w:w="0" w:type="dxa"/>
              <w:left w:w="0" w:type="dxa"/>
              <w:bottom w:w="0" w:type="dxa"/>
              <w:right w:w="0" w:type="dxa"/>
            </w:tcMar>
          </w:tcPr>
          <w:p w14:paraId="2F719A63" w14:textId="77777777" w:rsidR="0051793F" w:rsidRDefault="0051793F" w:rsidP="006B3183">
            <w:pPr>
              <w:rPr>
                <w:sz w:val="2"/>
              </w:rPr>
            </w:pPr>
          </w:p>
        </w:tc>
        <w:tc>
          <w:tcPr>
            <w:tcW w:w="9180" w:type="dxa"/>
            <w:vMerge/>
            <w:tcMar>
              <w:top w:w="0" w:type="dxa"/>
              <w:left w:w="0" w:type="dxa"/>
              <w:bottom w:w="0" w:type="dxa"/>
              <w:right w:w="0" w:type="dxa"/>
            </w:tcMar>
          </w:tcPr>
          <w:p w14:paraId="343C936B" w14:textId="77777777" w:rsidR="0051793F" w:rsidRDefault="0051793F" w:rsidP="006B3183"/>
        </w:tc>
      </w:tr>
    </w:tbl>
    <w:p w14:paraId="26C7429C" w14:textId="77777777" w:rsidR="0051793F" w:rsidRDefault="0051793F" w:rsidP="0051793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1793F" w14:paraId="72165411" w14:textId="77777777" w:rsidTr="006B3183">
        <w:trPr>
          <w:trHeight w:val="202"/>
        </w:trPr>
        <w:tc>
          <w:tcPr>
            <w:tcW w:w="240" w:type="dxa"/>
            <w:tcMar>
              <w:top w:w="0" w:type="dxa"/>
              <w:left w:w="0" w:type="dxa"/>
              <w:bottom w:w="0" w:type="dxa"/>
              <w:right w:w="0" w:type="dxa"/>
            </w:tcMar>
          </w:tcPr>
          <w:p w14:paraId="45532DB1" w14:textId="77777777" w:rsidR="0051793F" w:rsidRDefault="0051793F" w:rsidP="006B3183">
            <w:pPr>
              <w:rPr>
                <w:sz w:val="2"/>
              </w:rPr>
            </w:pPr>
            <w:r>
              <w:rPr>
                <w:noProof/>
              </w:rPr>
              <w:drawing>
                <wp:inline distT="0" distB="0" distL="0" distR="0" wp14:anchorId="1BC004E4" wp14:editId="3088705A">
                  <wp:extent cx="151130" cy="151130"/>
                  <wp:effectExtent l="0" t="0" r="0" b="0"/>
                  <wp:docPr id="161846899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30CC308" w14:textId="77777777" w:rsidR="0051793F" w:rsidRDefault="0051793F" w:rsidP="006B3183">
            <w:pPr>
              <w:rPr>
                <w:sz w:val="2"/>
              </w:rPr>
            </w:pPr>
          </w:p>
        </w:tc>
        <w:tc>
          <w:tcPr>
            <w:tcW w:w="9180" w:type="dxa"/>
            <w:vMerge w:val="restart"/>
            <w:tcMar>
              <w:top w:w="0" w:type="dxa"/>
              <w:left w:w="0" w:type="dxa"/>
              <w:bottom w:w="0" w:type="dxa"/>
              <w:right w:w="0" w:type="dxa"/>
            </w:tcMar>
          </w:tcPr>
          <w:p w14:paraId="3BA2DAAE" w14:textId="77777777" w:rsidR="0051793F" w:rsidRDefault="0051793F" w:rsidP="006B3183">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71AC17B4" w14:textId="77777777" w:rsidR="0051793F" w:rsidRDefault="0051793F" w:rsidP="006B3183">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1793F" w14:paraId="1F790D40" w14:textId="77777777" w:rsidTr="006B3183">
        <w:trPr>
          <w:trHeight w:val="382"/>
        </w:trPr>
        <w:tc>
          <w:tcPr>
            <w:tcW w:w="240" w:type="dxa"/>
            <w:tcMar>
              <w:top w:w="0" w:type="dxa"/>
              <w:left w:w="0" w:type="dxa"/>
              <w:bottom w:w="0" w:type="dxa"/>
              <w:right w:w="0" w:type="dxa"/>
            </w:tcMar>
          </w:tcPr>
          <w:p w14:paraId="5DA3FDCB" w14:textId="77777777" w:rsidR="0051793F" w:rsidRDefault="0051793F" w:rsidP="006B3183">
            <w:pPr>
              <w:rPr>
                <w:sz w:val="2"/>
              </w:rPr>
            </w:pPr>
          </w:p>
        </w:tc>
        <w:tc>
          <w:tcPr>
            <w:tcW w:w="200" w:type="dxa"/>
            <w:tcMar>
              <w:top w:w="0" w:type="dxa"/>
              <w:left w:w="0" w:type="dxa"/>
              <w:bottom w:w="0" w:type="dxa"/>
              <w:right w:w="0" w:type="dxa"/>
            </w:tcMar>
          </w:tcPr>
          <w:p w14:paraId="774C4B0E" w14:textId="77777777" w:rsidR="0051793F" w:rsidRDefault="0051793F" w:rsidP="006B3183">
            <w:pPr>
              <w:rPr>
                <w:sz w:val="2"/>
              </w:rPr>
            </w:pPr>
          </w:p>
        </w:tc>
        <w:tc>
          <w:tcPr>
            <w:tcW w:w="9180" w:type="dxa"/>
            <w:vMerge/>
            <w:tcMar>
              <w:top w:w="0" w:type="dxa"/>
              <w:left w:w="0" w:type="dxa"/>
              <w:bottom w:w="0" w:type="dxa"/>
              <w:right w:w="0" w:type="dxa"/>
            </w:tcMar>
          </w:tcPr>
          <w:p w14:paraId="44E85105" w14:textId="77777777" w:rsidR="0051793F" w:rsidRDefault="0051793F" w:rsidP="006B3183"/>
        </w:tc>
      </w:tr>
    </w:tbl>
    <w:p w14:paraId="01FE2154" w14:textId="77777777" w:rsidR="0051793F" w:rsidRDefault="0051793F" w:rsidP="0051793F">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51793F" w14:paraId="76139ABC" w14:textId="77777777" w:rsidTr="006B3183">
        <w:trPr>
          <w:trHeight w:val="202"/>
        </w:trPr>
        <w:tc>
          <w:tcPr>
            <w:tcW w:w="240" w:type="dxa"/>
            <w:tcMar>
              <w:top w:w="0" w:type="dxa"/>
              <w:left w:w="0" w:type="dxa"/>
              <w:bottom w:w="0" w:type="dxa"/>
              <w:right w:w="0" w:type="dxa"/>
            </w:tcMar>
          </w:tcPr>
          <w:p w14:paraId="0D513529" w14:textId="77777777" w:rsidR="0051793F" w:rsidRDefault="0051793F" w:rsidP="006B3183">
            <w:pPr>
              <w:rPr>
                <w:sz w:val="2"/>
              </w:rPr>
            </w:pPr>
            <w:r>
              <w:rPr>
                <w:noProof/>
              </w:rPr>
              <w:drawing>
                <wp:inline distT="0" distB="0" distL="0" distR="0" wp14:anchorId="7D4AF825" wp14:editId="401EA046">
                  <wp:extent cx="151130" cy="151130"/>
                  <wp:effectExtent l="0" t="0" r="0" b="0"/>
                  <wp:docPr id="214168337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F712EB9" w14:textId="77777777" w:rsidR="0051793F" w:rsidRDefault="0051793F" w:rsidP="006B3183">
            <w:pPr>
              <w:rPr>
                <w:sz w:val="2"/>
              </w:rPr>
            </w:pPr>
          </w:p>
        </w:tc>
        <w:tc>
          <w:tcPr>
            <w:tcW w:w="9180" w:type="dxa"/>
            <w:tcMar>
              <w:top w:w="0" w:type="dxa"/>
              <w:left w:w="0" w:type="dxa"/>
              <w:bottom w:w="0" w:type="dxa"/>
              <w:right w:w="0" w:type="dxa"/>
            </w:tcMar>
          </w:tcPr>
          <w:p w14:paraId="341A7552" w14:textId="77777777" w:rsidR="0051793F" w:rsidRDefault="0051793F" w:rsidP="006B3183">
            <w:pPr>
              <w:pStyle w:val="ParagrapheIndent1"/>
              <w:jc w:val="both"/>
              <w:rPr>
                <w:color w:val="000000"/>
                <w:lang w:val="fr-FR"/>
              </w:rPr>
            </w:pPr>
            <w:r>
              <w:rPr>
                <w:color w:val="000000"/>
                <w:lang w:val="fr-FR"/>
              </w:rPr>
              <w:t>membre d'un groupement d'entreprise</w:t>
            </w:r>
          </w:p>
        </w:tc>
      </w:tr>
      <w:tr w:rsidR="0051793F" w14:paraId="5BD84436" w14:textId="77777777" w:rsidTr="006B3183">
        <w:trPr>
          <w:trHeight w:val="202"/>
        </w:trPr>
        <w:tc>
          <w:tcPr>
            <w:tcW w:w="240" w:type="dxa"/>
            <w:tcMar>
              <w:top w:w="0" w:type="dxa"/>
              <w:left w:w="0" w:type="dxa"/>
              <w:bottom w:w="0" w:type="dxa"/>
              <w:right w:w="0" w:type="dxa"/>
            </w:tcMar>
          </w:tcPr>
          <w:p w14:paraId="6924173B" w14:textId="77777777" w:rsidR="0051793F" w:rsidRDefault="0051793F" w:rsidP="006B3183">
            <w:pPr>
              <w:rPr>
                <w:sz w:val="2"/>
              </w:rPr>
            </w:pPr>
            <w:r>
              <w:rPr>
                <w:noProof/>
              </w:rPr>
              <w:drawing>
                <wp:inline distT="0" distB="0" distL="0" distR="0" wp14:anchorId="71F76894" wp14:editId="3B73FD16">
                  <wp:extent cx="151130" cy="151130"/>
                  <wp:effectExtent l="0" t="0" r="0" b="0"/>
                  <wp:docPr id="16276797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89C12DE" w14:textId="77777777" w:rsidR="0051793F" w:rsidRDefault="0051793F" w:rsidP="006B3183">
            <w:pPr>
              <w:rPr>
                <w:sz w:val="2"/>
              </w:rPr>
            </w:pPr>
          </w:p>
        </w:tc>
        <w:tc>
          <w:tcPr>
            <w:tcW w:w="9180" w:type="dxa"/>
            <w:tcMar>
              <w:top w:w="0" w:type="dxa"/>
              <w:left w:w="0" w:type="dxa"/>
              <w:bottom w:w="0" w:type="dxa"/>
              <w:right w:w="0" w:type="dxa"/>
            </w:tcMar>
          </w:tcPr>
          <w:p w14:paraId="068C9FBA" w14:textId="77777777" w:rsidR="0051793F" w:rsidRDefault="0051793F" w:rsidP="006B3183">
            <w:pPr>
              <w:pStyle w:val="ParagrapheIndent1"/>
              <w:jc w:val="both"/>
              <w:rPr>
                <w:color w:val="000000"/>
                <w:lang w:val="fr-FR"/>
              </w:rPr>
            </w:pPr>
            <w:r>
              <w:rPr>
                <w:color w:val="000000"/>
                <w:lang w:val="fr-FR"/>
              </w:rPr>
              <w:t>sous-traitant</w:t>
            </w:r>
          </w:p>
        </w:tc>
      </w:tr>
    </w:tbl>
    <w:p w14:paraId="12BDBAD0" w14:textId="77777777" w:rsidR="0051793F" w:rsidRDefault="0051793F" w:rsidP="52679A91">
      <w:pPr>
        <w:pStyle w:val="style1010"/>
        <w:spacing w:line="230" w:lineRule="exact"/>
        <w:ind w:right="20"/>
        <w:jc w:val="center"/>
        <w:rPr>
          <w:color w:val="000000"/>
        </w:rPr>
      </w:pPr>
      <w:r w:rsidRPr="52679A91">
        <w:rPr>
          <w:color w:val="000000" w:themeColor="text1"/>
        </w:rPr>
        <w:t>A . . . . . . . . . . . . . . . . . . . . . .</w:t>
      </w:r>
    </w:p>
    <w:p w14:paraId="13B48652" w14:textId="77777777" w:rsidR="0051793F" w:rsidRDefault="0051793F" w:rsidP="52679A91">
      <w:pPr>
        <w:pStyle w:val="style1010"/>
        <w:spacing w:line="230" w:lineRule="exact"/>
        <w:ind w:right="20"/>
        <w:jc w:val="center"/>
        <w:rPr>
          <w:color w:val="000000"/>
        </w:rPr>
      </w:pPr>
      <w:r w:rsidRPr="52679A91">
        <w:rPr>
          <w:color w:val="000000" w:themeColor="text1"/>
        </w:rPr>
        <w:t>Le . . . . . . . . . . . . . . . . . . . . . .</w:t>
      </w:r>
    </w:p>
    <w:p w14:paraId="0F91B994" w14:textId="77777777" w:rsidR="0051793F" w:rsidRDefault="0051793F" w:rsidP="0051793F">
      <w:pPr>
        <w:pStyle w:val="style1010"/>
        <w:spacing w:line="230" w:lineRule="exact"/>
        <w:ind w:right="20"/>
        <w:jc w:val="center"/>
        <w:rPr>
          <w:color w:val="000000"/>
          <w:lang w:val="fr-FR"/>
        </w:rPr>
      </w:pPr>
    </w:p>
    <w:p w14:paraId="3CF1AF84" w14:textId="7BBD1AD4" w:rsidR="0051793F" w:rsidRDefault="0051793F" w:rsidP="0051793F">
      <w:pPr>
        <w:pStyle w:val="style1010"/>
        <w:spacing w:line="230" w:lineRule="exact"/>
        <w:ind w:right="20"/>
        <w:jc w:val="center"/>
        <w:rPr>
          <w:color w:val="000000"/>
          <w:lang w:val="fr-FR"/>
        </w:rPr>
        <w:sectPr w:rsidR="0051793F" w:rsidSect="00E62527">
          <w:headerReference w:type="default" r:id="rId34"/>
          <w:footerReference w:type="default" r:id="rId35"/>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6403942" w14:textId="77777777" w:rsidR="001B338A" w:rsidRDefault="001B338A" w:rsidP="0051793F">
      <w:pPr>
        <w:pStyle w:val="style1010"/>
        <w:spacing w:line="230" w:lineRule="exact"/>
        <w:ind w:right="20"/>
        <w:rPr>
          <w:color w:val="000000"/>
          <w:sz w:val="16"/>
          <w:vertAlign w:val="superscript"/>
          <w:lang w:val="fr-FR"/>
        </w:rPr>
        <w:sectPr w:rsidR="001B338A" w:rsidSect="00E62527">
          <w:headerReference w:type="default" r:id="rId36"/>
          <w:footerReference w:type="default" r:id="rId37"/>
          <w:pgSz w:w="11900" w:h="16840"/>
          <w:pgMar w:top="1380" w:right="1140" w:bottom="1140" w:left="1140" w:header="1380" w:footer="1140" w:gutter="0"/>
          <w:cols w:space="708"/>
        </w:sectPr>
      </w:pPr>
    </w:p>
    <w:p w14:paraId="68AD1CB6" w14:textId="77777777" w:rsidR="002A4FEA" w:rsidRDefault="002A4FEA" w:rsidP="0051793F">
      <w:pPr>
        <w:pStyle w:val="style1010"/>
        <w:spacing w:line="230" w:lineRule="exact"/>
        <w:ind w:right="20"/>
        <w:rPr>
          <w:color w:val="000000"/>
          <w:sz w:val="16"/>
          <w:vertAlign w:val="superscript"/>
          <w:lang w:val="fr-FR"/>
        </w:rPr>
      </w:pPr>
    </w:p>
    <w:p w14:paraId="26B5549C" w14:textId="77777777" w:rsidR="002A4FEA" w:rsidRDefault="002A4FEA" w:rsidP="00E62527">
      <w:pPr>
        <w:pStyle w:val="style1010"/>
        <w:spacing w:line="230" w:lineRule="exact"/>
        <w:ind w:right="20"/>
        <w:jc w:val="center"/>
        <w:rPr>
          <w:color w:val="000000"/>
          <w:sz w:val="16"/>
          <w:vertAlign w:val="superscript"/>
          <w:lang w:val="fr-FR"/>
        </w:rPr>
      </w:pPr>
    </w:p>
    <w:p w14:paraId="39C91274" w14:textId="77777777" w:rsidR="002A4FEA" w:rsidRDefault="002A4FEA" w:rsidP="00E62527">
      <w:pPr>
        <w:pStyle w:val="style1010"/>
        <w:spacing w:line="230" w:lineRule="exact"/>
        <w:ind w:right="20"/>
        <w:jc w:val="center"/>
        <w:rPr>
          <w:color w:val="000000"/>
          <w:sz w:val="16"/>
          <w:vertAlign w:val="superscript"/>
          <w:lang w:val="fr-FR"/>
        </w:rPr>
      </w:pPr>
    </w:p>
    <w:p w14:paraId="2FFC7950" w14:textId="77777777" w:rsidR="002A4FEA" w:rsidRDefault="002A4FEA" w:rsidP="00E62527">
      <w:pPr>
        <w:pStyle w:val="style1010"/>
        <w:spacing w:line="230" w:lineRule="exact"/>
        <w:ind w:right="20"/>
        <w:jc w:val="center"/>
        <w:rPr>
          <w:color w:val="000000"/>
          <w:sz w:val="16"/>
          <w:vertAlign w:val="superscript"/>
          <w:lang w:val="fr-FR"/>
        </w:rPr>
      </w:pPr>
    </w:p>
    <w:p w14:paraId="0775F04A" w14:textId="5F1D4AEC" w:rsidR="008238BB" w:rsidRPr="007C4548" w:rsidRDefault="008238BB" w:rsidP="007C4548">
      <w:pPr>
        <w:pStyle w:val="Titre1"/>
        <w:shd w:val="clear" w:color="3155A4" w:fill="3155A4"/>
        <w:rPr>
          <w:rFonts w:eastAsia="Arial"/>
          <w:color w:val="0D0C0C"/>
          <w:sz w:val="28"/>
          <w:lang w:val="fr-FR"/>
        </w:rPr>
      </w:pPr>
      <w:bookmarkStart w:id="27" w:name="_Toc173406410"/>
      <w:bookmarkStart w:id="28" w:name="_Toc221019450"/>
      <w:r w:rsidRPr="007C4548">
        <w:rPr>
          <w:rFonts w:eastAsia="Arial"/>
          <w:color w:val="0D0C0C"/>
          <w:sz w:val="28"/>
          <w:lang w:val="fr-FR"/>
        </w:rPr>
        <w:t>ANNEXES</w:t>
      </w:r>
      <w:bookmarkEnd w:id="27"/>
      <w:bookmarkEnd w:id="28"/>
    </w:p>
    <w:tbl>
      <w:tblPr>
        <w:tblStyle w:val="Grilledutableau"/>
        <w:tblW w:w="9918" w:type="dxa"/>
        <w:jc w:val="center"/>
        <w:tblLook w:val="04A0" w:firstRow="1" w:lastRow="0" w:firstColumn="1" w:lastColumn="0" w:noHBand="0" w:noVBand="1"/>
      </w:tblPr>
      <w:tblGrid>
        <w:gridCol w:w="1271"/>
        <w:gridCol w:w="5818"/>
        <w:gridCol w:w="2829"/>
      </w:tblGrid>
      <w:tr w:rsidR="008238BB" w14:paraId="791FA61B" w14:textId="77777777" w:rsidTr="007C4548">
        <w:trPr>
          <w:jc w:val="center"/>
        </w:trPr>
        <w:tc>
          <w:tcPr>
            <w:tcW w:w="9918" w:type="dxa"/>
            <w:gridSpan w:val="3"/>
            <w:shd w:val="clear" w:color="auto" w:fill="E36C0A" w:themeFill="accent6" w:themeFillShade="BF"/>
          </w:tcPr>
          <w:p w14:paraId="528FFE67" w14:textId="77777777" w:rsidR="008238BB" w:rsidRDefault="008238BB" w:rsidP="006B3183">
            <w:pPr>
              <w:jc w:val="center"/>
              <w:rPr>
                <w:b/>
                <w:bCs/>
                <w:color w:val="FFFFFF" w:themeColor="background1"/>
              </w:rPr>
            </w:pPr>
            <w:r>
              <w:rPr>
                <w:b/>
                <w:color w:val="FFFFFF" w:themeColor="background1"/>
              </w:rPr>
              <w:t>Annexes</w:t>
            </w:r>
          </w:p>
        </w:tc>
      </w:tr>
      <w:tr w:rsidR="00FD104F" w14:paraId="42E2D304" w14:textId="77777777" w:rsidTr="007C4548">
        <w:trPr>
          <w:jc w:val="center"/>
        </w:trPr>
        <w:tc>
          <w:tcPr>
            <w:tcW w:w="1271" w:type="dxa"/>
          </w:tcPr>
          <w:p w14:paraId="4E346134" w14:textId="77777777" w:rsidR="008238BB" w:rsidRDefault="008238BB" w:rsidP="006B3183">
            <w:r>
              <w:t>Annexe 1</w:t>
            </w:r>
          </w:p>
        </w:tc>
        <w:tc>
          <w:tcPr>
            <w:tcW w:w="5818" w:type="dxa"/>
          </w:tcPr>
          <w:p w14:paraId="4A81EA6C" w14:textId="39628459" w:rsidR="008238BB" w:rsidRDefault="00556F31" w:rsidP="006B3183">
            <w:r w:rsidRPr="00556F31">
              <w:t xml:space="preserve">Désignation des co-traitants et répartition des </w:t>
            </w:r>
            <w:r>
              <w:t>missions</w:t>
            </w:r>
          </w:p>
        </w:tc>
        <w:tc>
          <w:tcPr>
            <w:tcW w:w="2829" w:type="dxa"/>
          </w:tcPr>
          <w:p w14:paraId="750B059A" w14:textId="77777777" w:rsidR="008238BB" w:rsidRDefault="008238BB" w:rsidP="006B3183">
            <w:r w:rsidRPr="00C76146">
              <w:t>Voir fichier joint</w:t>
            </w:r>
          </w:p>
        </w:tc>
      </w:tr>
      <w:tr w:rsidR="00FD104F" w14:paraId="0CC465A1" w14:textId="77777777" w:rsidTr="007C4548">
        <w:trPr>
          <w:jc w:val="center"/>
        </w:trPr>
        <w:tc>
          <w:tcPr>
            <w:tcW w:w="1271" w:type="dxa"/>
          </w:tcPr>
          <w:p w14:paraId="12C613DA" w14:textId="77777777" w:rsidR="008238BB" w:rsidRDefault="008238BB" w:rsidP="006B3183">
            <w:r>
              <w:t>Annexe 2</w:t>
            </w:r>
          </w:p>
        </w:tc>
        <w:tc>
          <w:tcPr>
            <w:tcW w:w="5818" w:type="dxa"/>
          </w:tcPr>
          <w:p w14:paraId="53F44C0A" w14:textId="75EA4E5A" w:rsidR="008238BB" w:rsidRDefault="003A406D" w:rsidP="006B3183">
            <w:r>
              <w:t xml:space="preserve">Répartition des honoraires par </w:t>
            </w:r>
            <w:r w:rsidR="00226A84">
              <w:t>co-trait</w:t>
            </w:r>
            <w:r w:rsidR="00546DBD">
              <w:t>a</w:t>
            </w:r>
            <w:r w:rsidR="00226A84">
              <w:t>nt</w:t>
            </w:r>
          </w:p>
        </w:tc>
        <w:tc>
          <w:tcPr>
            <w:tcW w:w="2829" w:type="dxa"/>
          </w:tcPr>
          <w:p w14:paraId="5E15FE29" w14:textId="01F8057C" w:rsidR="008238BB" w:rsidRDefault="00226A84" w:rsidP="006B3183">
            <w:r w:rsidRPr="00C76146">
              <w:t>Voir fichier joint</w:t>
            </w:r>
          </w:p>
        </w:tc>
      </w:tr>
      <w:tr w:rsidR="00FD104F" w14:paraId="7789632B" w14:textId="77777777" w:rsidTr="007C4548">
        <w:trPr>
          <w:jc w:val="center"/>
        </w:trPr>
        <w:tc>
          <w:tcPr>
            <w:tcW w:w="1271" w:type="dxa"/>
          </w:tcPr>
          <w:p w14:paraId="657B9931" w14:textId="77777777" w:rsidR="008238BB" w:rsidRDefault="008238BB" w:rsidP="006B3183">
            <w:r>
              <w:t>Annexe 3</w:t>
            </w:r>
          </w:p>
        </w:tc>
        <w:tc>
          <w:tcPr>
            <w:tcW w:w="5818" w:type="dxa"/>
          </w:tcPr>
          <w:p w14:paraId="51B0E67C" w14:textId="77777777" w:rsidR="008238BB" w:rsidRDefault="008238BB" w:rsidP="006B3183">
            <w:r>
              <w:t>Identification des profils-clés</w:t>
            </w:r>
          </w:p>
        </w:tc>
        <w:tc>
          <w:tcPr>
            <w:tcW w:w="2829" w:type="dxa"/>
          </w:tcPr>
          <w:p w14:paraId="0A86FC4A" w14:textId="77777777" w:rsidR="008238BB" w:rsidRDefault="008238BB" w:rsidP="006B3183">
            <w:r w:rsidRPr="00C76146">
              <w:t>Voir fichier joint</w:t>
            </w:r>
          </w:p>
        </w:tc>
      </w:tr>
      <w:tr w:rsidR="00FD104F" w14:paraId="6E6BF9BD" w14:textId="77777777" w:rsidTr="007C4548">
        <w:trPr>
          <w:jc w:val="center"/>
        </w:trPr>
        <w:tc>
          <w:tcPr>
            <w:tcW w:w="1271" w:type="dxa"/>
          </w:tcPr>
          <w:p w14:paraId="6CAE62FA" w14:textId="77777777" w:rsidR="008238BB" w:rsidRDefault="008238BB" w:rsidP="006B3183">
            <w:r>
              <w:t>Annexe 4</w:t>
            </w:r>
          </w:p>
        </w:tc>
        <w:tc>
          <w:tcPr>
            <w:tcW w:w="5818" w:type="dxa"/>
          </w:tcPr>
          <w:p w14:paraId="7918027C" w14:textId="77777777" w:rsidR="008238BB" w:rsidRDefault="008238BB" w:rsidP="006B3183">
            <w:r>
              <w:t>Engagement individuel de confidentialité</w:t>
            </w:r>
          </w:p>
        </w:tc>
        <w:tc>
          <w:tcPr>
            <w:tcW w:w="2829" w:type="dxa"/>
          </w:tcPr>
          <w:p w14:paraId="29243E04" w14:textId="77777777" w:rsidR="008238BB" w:rsidRDefault="008238BB" w:rsidP="006B3183">
            <w:r w:rsidRPr="00C76146">
              <w:t>Voir fichier joint</w:t>
            </w:r>
          </w:p>
        </w:tc>
      </w:tr>
      <w:tr w:rsidR="003A406D" w14:paraId="078ED5FE" w14:textId="77777777" w:rsidTr="007C4548">
        <w:trPr>
          <w:jc w:val="center"/>
        </w:trPr>
        <w:tc>
          <w:tcPr>
            <w:tcW w:w="1271" w:type="dxa"/>
          </w:tcPr>
          <w:p w14:paraId="045198EC" w14:textId="0723F95F" w:rsidR="003A406D" w:rsidRDefault="003A406D" w:rsidP="003A406D">
            <w:r>
              <w:t xml:space="preserve">Annexe </w:t>
            </w:r>
            <w:r w:rsidR="006D40B5">
              <w:t>5</w:t>
            </w:r>
          </w:p>
        </w:tc>
        <w:tc>
          <w:tcPr>
            <w:tcW w:w="5818" w:type="dxa"/>
          </w:tcPr>
          <w:p w14:paraId="496446AA" w14:textId="27C791C1" w:rsidR="003A406D" w:rsidRDefault="003A406D" w:rsidP="003A406D">
            <w:r>
              <w:t>D</w:t>
            </w:r>
            <w:r w:rsidRPr="00BA0988">
              <w:t>éclaration de sous-traitance</w:t>
            </w:r>
          </w:p>
        </w:tc>
        <w:tc>
          <w:tcPr>
            <w:tcW w:w="2829" w:type="dxa"/>
          </w:tcPr>
          <w:p w14:paraId="26F7B2B0" w14:textId="2E2F6AF0" w:rsidR="003A406D" w:rsidRDefault="003A406D" w:rsidP="003A406D">
            <w:r>
              <w:t>À fournir par le candidat le cas échéant</w:t>
            </w:r>
          </w:p>
        </w:tc>
      </w:tr>
      <w:tr w:rsidR="006D40B5" w14:paraId="2832D7AE" w14:textId="77777777" w:rsidTr="003A406D">
        <w:trPr>
          <w:jc w:val="center"/>
        </w:trPr>
        <w:tc>
          <w:tcPr>
            <w:tcW w:w="1271" w:type="dxa"/>
          </w:tcPr>
          <w:p w14:paraId="313EBB1F" w14:textId="63CE04C1" w:rsidR="006D40B5" w:rsidRDefault="006D40B5" w:rsidP="006D40B5">
            <w:r>
              <w:t>Annexe 6</w:t>
            </w:r>
          </w:p>
        </w:tc>
        <w:tc>
          <w:tcPr>
            <w:tcW w:w="5818" w:type="dxa"/>
          </w:tcPr>
          <w:p w14:paraId="4E9D7093" w14:textId="719941BE" w:rsidR="006D40B5" w:rsidRDefault="006D40B5" w:rsidP="006D40B5">
            <w:r>
              <w:t>C</w:t>
            </w:r>
            <w:r w:rsidRPr="003746C8">
              <w:t>ession de créance ou nantissement</w:t>
            </w:r>
          </w:p>
        </w:tc>
        <w:tc>
          <w:tcPr>
            <w:tcW w:w="2829" w:type="dxa"/>
          </w:tcPr>
          <w:p w14:paraId="08F488DA" w14:textId="1F7C09DD" w:rsidR="006D40B5" w:rsidRDefault="006D40B5" w:rsidP="006D40B5">
            <w:r>
              <w:t>À fournir par le candidat le cas échéant</w:t>
            </w:r>
          </w:p>
        </w:tc>
      </w:tr>
    </w:tbl>
    <w:p w14:paraId="4F6F110B" w14:textId="77777777" w:rsidR="008238BB" w:rsidRDefault="008238BB" w:rsidP="008238BB"/>
    <w:p w14:paraId="2484F2CC" w14:textId="77777777" w:rsidR="002A4FEA" w:rsidRDefault="002A4FEA" w:rsidP="00E62527">
      <w:pPr>
        <w:pStyle w:val="style1010"/>
        <w:spacing w:line="230" w:lineRule="exact"/>
        <w:ind w:right="20"/>
        <w:jc w:val="center"/>
        <w:rPr>
          <w:color w:val="000000"/>
          <w:sz w:val="16"/>
          <w:vertAlign w:val="superscript"/>
          <w:lang w:val="fr-FR"/>
        </w:rPr>
      </w:pPr>
    </w:p>
    <w:p w14:paraId="0CD23E1A" w14:textId="77777777" w:rsidR="002A4FEA" w:rsidRDefault="002A4FEA" w:rsidP="00E62527">
      <w:pPr>
        <w:pStyle w:val="style1010"/>
        <w:spacing w:line="230" w:lineRule="exact"/>
        <w:ind w:right="20"/>
        <w:jc w:val="center"/>
        <w:rPr>
          <w:color w:val="000000"/>
          <w:sz w:val="16"/>
          <w:vertAlign w:val="superscript"/>
          <w:lang w:val="fr-FR"/>
        </w:rPr>
      </w:pPr>
    </w:p>
    <w:p w14:paraId="402036C3" w14:textId="77777777" w:rsidR="002A4FEA" w:rsidRDefault="002A4FEA" w:rsidP="00E62527">
      <w:pPr>
        <w:pStyle w:val="style1010"/>
        <w:spacing w:line="230" w:lineRule="exact"/>
        <w:ind w:right="20"/>
        <w:jc w:val="center"/>
        <w:rPr>
          <w:color w:val="000000"/>
          <w:sz w:val="16"/>
          <w:vertAlign w:val="superscript"/>
          <w:lang w:val="fr-FR"/>
        </w:rPr>
      </w:pPr>
    </w:p>
    <w:p w14:paraId="6CE1FB58" w14:textId="77777777" w:rsidR="002A4FEA" w:rsidRDefault="002A4FEA" w:rsidP="00E62527">
      <w:pPr>
        <w:pStyle w:val="style1010"/>
        <w:spacing w:line="230" w:lineRule="exact"/>
        <w:ind w:right="20"/>
        <w:jc w:val="center"/>
        <w:rPr>
          <w:color w:val="000000"/>
          <w:sz w:val="16"/>
          <w:vertAlign w:val="superscript"/>
          <w:lang w:val="fr-FR"/>
        </w:rPr>
      </w:pPr>
    </w:p>
    <w:p w14:paraId="57AC1D1E" w14:textId="77777777" w:rsidR="002A4FEA" w:rsidRDefault="002A4FEA" w:rsidP="00E62527">
      <w:pPr>
        <w:pStyle w:val="style1010"/>
        <w:spacing w:line="230" w:lineRule="exact"/>
        <w:ind w:right="20"/>
        <w:jc w:val="center"/>
        <w:rPr>
          <w:color w:val="000000"/>
          <w:sz w:val="16"/>
          <w:vertAlign w:val="superscript"/>
          <w:lang w:val="fr-FR"/>
        </w:rPr>
      </w:pPr>
    </w:p>
    <w:p w14:paraId="0C249584" w14:textId="77777777" w:rsidR="002A4FEA" w:rsidRDefault="002A4FEA" w:rsidP="00E62527">
      <w:pPr>
        <w:pStyle w:val="style1010"/>
        <w:spacing w:line="230" w:lineRule="exact"/>
        <w:ind w:right="20"/>
        <w:jc w:val="center"/>
        <w:rPr>
          <w:color w:val="000000"/>
          <w:sz w:val="16"/>
          <w:vertAlign w:val="superscript"/>
          <w:lang w:val="fr-FR"/>
        </w:rPr>
      </w:pPr>
    </w:p>
    <w:p w14:paraId="2789F37C" w14:textId="77777777" w:rsidR="002A4FEA" w:rsidRDefault="002A4FEA" w:rsidP="00E62527">
      <w:pPr>
        <w:pStyle w:val="style1010"/>
        <w:spacing w:line="230" w:lineRule="exact"/>
        <w:ind w:right="20"/>
        <w:jc w:val="center"/>
        <w:rPr>
          <w:color w:val="000000"/>
          <w:sz w:val="16"/>
          <w:vertAlign w:val="superscript"/>
          <w:lang w:val="fr-FR"/>
        </w:rPr>
      </w:pPr>
    </w:p>
    <w:p w14:paraId="111B2B10" w14:textId="77777777" w:rsidR="002A4FEA" w:rsidRDefault="002A4FEA" w:rsidP="00E62527">
      <w:pPr>
        <w:pStyle w:val="style1010"/>
        <w:spacing w:line="230" w:lineRule="exact"/>
        <w:ind w:right="20"/>
        <w:jc w:val="center"/>
        <w:rPr>
          <w:color w:val="000000"/>
          <w:sz w:val="16"/>
          <w:vertAlign w:val="superscript"/>
          <w:lang w:val="fr-FR"/>
        </w:rPr>
      </w:pPr>
    </w:p>
    <w:p w14:paraId="21286F96" w14:textId="77777777" w:rsidR="00E6640E" w:rsidRDefault="00E6640E" w:rsidP="00E62527">
      <w:pPr>
        <w:pStyle w:val="style1010"/>
        <w:spacing w:line="230" w:lineRule="exact"/>
        <w:ind w:right="20"/>
        <w:jc w:val="center"/>
        <w:rPr>
          <w:color w:val="000000"/>
          <w:sz w:val="16"/>
          <w:vertAlign w:val="superscript"/>
          <w:lang w:val="fr-FR"/>
        </w:rPr>
        <w:sectPr w:rsidR="00E6640E" w:rsidSect="001B338A">
          <w:headerReference w:type="default" r:id="rId38"/>
          <w:type w:val="continuous"/>
          <w:pgSz w:w="11900" w:h="16840"/>
          <w:pgMar w:top="1380" w:right="1140" w:bottom="1140" w:left="1140" w:header="1380" w:footer="1140" w:gutter="0"/>
          <w:cols w:space="708"/>
        </w:sectPr>
      </w:pPr>
    </w:p>
    <w:p w14:paraId="091BF44B" w14:textId="77777777" w:rsidR="002A4FEA" w:rsidRDefault="002A4FEA" w:rsidP="00E62527">
      <w:pPr>
        <w:pStyle w:val="style1010"/>
        <w:spacing w:line="230" w:lineRule="exact"/>
        <w:ind w:right="20"/>
        <w:jc w:val="center"/>
        <w:rPr>
          <w:color w:val="000000"/>
          <w:sz w:val="16"/>
          <w:vertAlign w:val="superscript"/>
          <w:lang w:val="fr-FR"/>
        </w:rPr>
      </w:pPr>
    </w:p>
    <w:p w14:paraId="61360862" w14:textId="77777777" w:rsidR="00E6640E" w:rsidRDefault="00E6640E" w:rsidP="00E62527">
      <w:pPr>
        <w:pStyle w:val="style1010"/>
        <w:spacing w:line="230" w:lineRule="exact"/>
        <w:ind w:right="20"/>
        <w:jc w:val="center"/>
        <w:rPr>
          <w:color w:val="000000"/>
          <w:sz w:val="16"/>
          <w:vertAlign w:val="superscript"/>
          <w:lang w:val="fr-FR"/>
        </w:rPr>
      </w:pPr>
    </w:p>
    <w:p w14:paraId="7F640502" w14:textId="77777777" w:rsidR="00E6640E" w:rsidRDefault="00E6640E" w:rsidP="00E62527">
      <w:pPr>
        <w:pStyle w:val="style1010"/>
        <w:spacing w:line="230" w:lineRule="exact"/>
        <w:ind w:right="20"/>
        <w:jc w:val="center"/>
        <w:rPr>
          <w:color w:val="000000"/>
          <w:sz w:val="16"/>
          <w:vertAlign w:val="superscript"/>
          <w:lang w:val="fr-FR"/>
        </w:rPr>
      </w:pPr>
    </w:p>
    <w:p w14:paraId="05541FF9" w14:textId="77777777" w:rsidR="00E6640E" w:rsidRDefault="00E6640E" w:rsidP="00E62527">
      <w:pPr>
        <w:pStyle w:val="style1010"/>
        <w:spacing w:line="230" w:lineRule="exact"/>
        <w:ind w:right="20"/>
        <w:jc w:val="center"/>
        <w:rPr>
          <w:color w:val="000000"/>
          <w:sz w:val="16"/>
          <w:vertAlign w:val="superscript"/>
          <w:lang w:val="fr-FR"/>
        </w:rPr>
      </w:pPr>
    </w:p>
    <w:p w14:paraId="0DE73F24" w14:textId="77777777" w:rsidR="00E6640E" w:rsidRDefault="00E6640E" w:rsidP="00E62527">
      <w:pPr>
        <w:pStyle w:val="style1010"/>
        <w:spacing w:line="230" w:lineRule="exact"/>
        <w:ind w:right="20"/>
        <w:jc w:val="center"/>
        <w:rPr>
          <w:color w:val="000000"/>
          <w:sz w:val="16"/>
          <w:vertAlign w:val="superscript"/>
          <w:lang w:val="fr-FR"/>
        </w:rPr>
      </w:pPr>
    </w:p>
    <w:p w14:paraId="6471AC7D" w14:textId="77777777" w:rsidR="00E6640E" w:rsidRDefault="00E6640E" w:rsidP="00E62527">
      <w:pPr>
        <w:pStyle w:val="style1010"/>
        <w:spacing w:line="230" w:lineRule="exact"/>
        <w:ind w:right="20"/>
        <w:jc w:val="center"/>
        <w:rPr>
          <w:color w:val="000000"/>
          <w:sz w:val="16"/>
          <w:vertAlign w:val="superscript"/>
          <w:lang w:val="fr-FR"/>
        </w:rPr>
      </w:pPr>
    </w:p>
    <w:p w14:paraId="492BCEFC" w14:textId="77777777" w:rsidR="00E6640E" w:rsidRDefault="00E6640E" w:rsidP="00E62527">
      <w:pPr>
        <w:pStyle w:val="style1010"/>
        <w:spacing w:line="230" w:lineRule="exact"/>
        <w:ind w:right="20"/>
        <w:jc w:val="center"/>
        <w:rPr>
          <w:color w:val="000000"/>
          <w:sz w:val="16"/>
          <w:vertAlign w:val="superscript"/>
          <w:lang w:val="fr-FR"/>
        </w:rPr>
      </w:pPr>
    </w:p>
    <w:p w14:paraId="193273FB" w14:textId="77777777" w:rsidR="00E6640E" w:rsidRDefault="00E6640E" w:rsidP="00E62527">
      <w:pPr>
        <w:pStyle w:val="style1010"/>
        <w:spacing w:line="230" w:lineRule="exact"/>
        <w:ind w:right="20"/>
        <w:jc w:val="center"/>
        <w:rPr>
          <w:color w:val="000000"/>
          <w:sz w:val="16"/>
          <w:vertAlign w:val="superscript"/>
          <w:lang w:val="fr-FR"/>
        </w:rPr>
      </w:pPr>
    </w:p>
    <w:p w14:paraId="0C0B08A2" w14:textId="77777777" w:rsidR="00E6640E" w:rsidRDefault="00E6640E" w:rsidP="00E62527">
      <w:pPr>
        <w:pStyle w:val="style1010"/>
        <w:spacing w:line="230" w:lineRule="exact"/>
        <w:ind w:right="20"/>
        <w:jc w:val="center"/>
        <w:rPr>
          <w:color w:val="000000"/>
          <w:sz w:val="16"/>
          <w:vertAlign w:val="superscript"/>
          <w:lang w:val="fr-FR"/>
        </w:rPr>
      </w:pPr>
    </w:p>
    <w:p w14:paraId="6EE2CFE6" w14:textId="77777777" w:rsidR="00E6640E" w:rsidRDefault="00E6640E" w:rsidP="00E62527">
      <w:pPr>
        <w:pStyle w:val="style1010"/>
        <w:spacing w:line="230" w:lineRule="exact"/>
        <w:ind w:right="20"/>
        <w:jc w:val="center"/>
        <w:rPr>
          <w:color w:val="000000"/>
          <w:sz w:val="16"/>
          <w:vertAlign w:val="superscript"/>
          <w:lang w:val="fr-FR"/>
        </w:rPr>
      </w:pPr>
    </w:p>
    <w:p w14:paraId="5E992F7B" w14:textId="77777777" w:rsidR="002A4FEA" w:rsidRDefault="002A4FEA" w:rsidP="00E62527">
      <w:pPr>
        <w:pStyle w:val="style1010"/>
        <w:spacing w:line="230" w:lineRule="exact"/>
        <w:ind w:right="20"/>
        <w:jc w:val="center"/>
        <w:rPr>
          <w:color w:val="000000"/>
          <w:sz w:val="16"/>
          <w:vertAlign w:val="superscript"/>
          <w:lang w:val="fr-FR"/>
        </w:rPr>
        <w:sectPr w:rsidR="002A4FEA" w:rsidSect="001B338A">
          <w:headerReference w:type="default" r:id="rId39"/>
          <w:type w:val="continuous"/>
          <w:pgSz w:w="11900" w:h="16840"/>
          <w:pgMar w:top="1380" w:right="1140" w:bottom="1140" w:left="1140" w:header="1380" w:footer="1140" w:gutter="0"/>
          <w:cols w:space="708"/>
        </w:sectPr>
      </w:pPr>
    </w:p>
    <w:p w14:paraId="35BF5BC0" w14:textId="232D3B7B" w:rsidR="00E62527" w:rsidRDefault="00E62527" w:rsidP="00E62527">
      <w:pPr>
        <w:pStyle w:val="Titre1"/>
        <w:shd w:val="clear" w:color="3155A4" w:fill="3155A4"/>
        <w:jc w:val="center"/>
        <w:rPr>
          <w:rFonts w:eastAsia="Arial"/>
          <w:color w:val="0D0C0C"/>
          <w:sz w:val="28"/>
          <w:lang w:val="fr-FR"/>
        </w:rPr>
      </w:pPr>
      <w:bookmarkStart w:id="29" w:name="ArtL1_A-CT"/>
      <w:bookmarkStart w:id="30" w:name="_Toc221019451"/>
      <w:bookmarkEnd w:id="29"/>
      <w:r>
        <w:rPr>
          <w:rFonts w:eastAsia="Arial"/>
          <w:color w:val="0D0C0C"/>
          <w:sz w:val="28"/>
          <w:lang w:val="fr-FR"/>
        </w:rPr>
        <w:lastRenderedPageBreak/>
        <w:t xml:space="preserve">ANNEXE N° </w:t>
      </w:r>
      <w:r w:rsidR="00546DBD">
        <w:rPr>
          <w:rFonts w:eastAsia="Arial"/>
          <w:color w:val="0D0C0C"/>
          <w:sz w:val="28"/>
          <w:lang w:val="fr-FR"/>
        </w:rPr>
        <w:t>1</w:t>
      </w:r>
      <w:r w:rsidR="00E6640E">
        <w:rPr>
          <w:rFonts w:eastAsia="Arial"/>
          <w:color w:val="0D0C0C"/>
          <w:sz w:val="28"/>
          <w:lang w:val="fr-FR"/>
        </w:rPr>
        <w:t xml:space="preserve"> </w:t>
      </w:r>
      <w:r>
        <w:rPr>
          <w:rFonts w:eastAsia="Arial"/>
          <w:color w:val="0D0C0C"/>
          <w:sz w:val="28"/>
          <w:lang w:val="fr-FR"/>
        </w:rPr>
        <w:t>: DÉSIGNATION DES CO-TRAITANTS ET RÉPARTITION DES PRESTATIONS</w:t>
      </w:r>
      <w:bookmarkEnd w:id="30"/>
    </w:p>
    <w:p w14:paraId="092F94F8" w14:textId="77777777" w:rsidR="00E62527" w:rsidRDefault="00E62527" w:rsidP="00E62527">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E62527" w14:paraId="76AE6128" w14:textId="77777777" w:rsidTr="00AD144A">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7294C3" w14:textId="77777777" w:rsidR="00E62527" w:rsidRDefault="00E62527" w:rsidP="00AD144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C1A5D4" w14:textId="77777777" w:rsidR="00E62527" w:rsidRDefault="00E62527" w:rsidP="00AD144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037734" w14:textId="77777777" w:rsidR="00E62527" w:rsidRDefault="00E62527" w:rsidP="00AD144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00EC48" w14:textId="77777777" w:rsidR="00E62527" w:rsidRDefault="00E62527" w:rsidP="00AD144A">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2D7554FB" w14:textId="77777777" w:rsidR="00E62527" w:rsidRDefault="00E62527" w:rsidP="00AD144A">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49FE53" w14:textId="77777777" w:rsidR="00E62527" w:rsidRDefault="00E62527" w:rsidP="00AD144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E62527" w14:paraId="31BB0CFA" w14:textId="77777777" w:rsidTr="00AD144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D245C7"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FCB9BB8"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1218CB5"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F1FAB55"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CFCC2D5" w14:textId="77777777" w:rsidR="00E62527" w:rsidRDefault="00E62527" w:rsidP="00AD144A">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B2EE2"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D27536" w14:textId="77777777" w:rsidR="00E62527" w:rsidRDefault="00E62527" w:rsidP="00AD14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E75BAE"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B4EB7E" w14:textId="77777777" w:rsidR="00E62527" w:rsidRDefault="00E62527" w:rsidP="00AD144A"/>
        </w:tc>
      </w:tr>
      <w:tr w:rsidR="00E62527" w14:paraId="507D91BD" w14:textId="77777777" w:rsidTr="00AD144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EDA23E"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A76130C"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6EC563D6"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593F697"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867BD6C" w14:textId="77777777" w:rsidR="00E62527" w:rsidRDefault="00E62527" w:rsidP="00AD144A">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DAA568"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88A6F" w14:textId="77777777" w:rsidR="00E62527" w:rsidRDefault="00E62527" w:rsidP="00AD14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B37D58"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DC7B94" w14:textId="77777777" w:rsidR="00E62527" w:rsidRDefault="00E62527" w:rsidP="00AD144A"/>
        </w:tc>
      </w:tr>
      <w:tr w:rsidR="00E62527" w14:paraId="68898FB7" w14:textId="77777777" w:rsidTr="00AD144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CE99B"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DAAD95E"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0E61C0F2"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733B691"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5EFAA6B" w14:textId="77777777" w:rsidR="00E62527" w:rsidRDefault="00E62527" w:rsidP="00AD144A">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69D199"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7E7A" w14:textId="77777777" w:rsidR="00E62527" w:rsidRDefault="00E62527" w:rsidP="00AD14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F2C205"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0A2064" w14:textId="77777777" w:rsidR="00E62527" w:rsidRDefault="00E62527" w:rsidP="00AD144A"/>
        </w:tc>
      </w:tr>
      <w:tr w:rsidR="00E62527" w14:paraId="2C4E1798" w14:textId="77777777" w:rsidTr="00AD144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B5532"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AE0205A"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345F796"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E380403"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5FEF514" w14:textId="77777777" w:rsidR="00E62527" w:rsidRDefault="00E62527" w:rsidP="00AD144A">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0CE232"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E8183" w14:textId="77777777" w:rsidR="00E62527" w:rsidRDefault="00E62527" w:rsidP="00AD14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CB6744"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456C07" w14:textId="77777777" w:rsidR="00E62527" w:rsidRDefault="00E62527" w:rsidP="00AD144A"/>
        </w:tc>
      </w:tr>
      <w:tr w:rsidR="00E62527" w14:paraId="1EA05A26" w14:textId="77777777" w:rsidTr="00AD144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BEDE5"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8125590"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695A51"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EBAA992" w14:textId="77777777" w:rsidR="00E62527" w:rsidRDefault="00E62527" w:rsidP="00AD144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A081F34" w14:textId="77777777" w:rsidR="00E62527" w:rsidRDefault="00E62527" w:rsidP="00AD144A">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1ED93"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3F885" w14:textId="77777777" w:rsidR="00E62527" w:rsidRDefault="00E62527" w:rsidP="00AD14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1D12B"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C24A12" w14:textId="77777777" w:rsidR="00E62527" w:rsidRDefault="00E62527" w:rsidP="00AD144A"/>
        </w:tc>
      </w:tr>
      <w:tr w:rsidR="00E62527" w14:paraId="57AEF604" w14:textId="77777777" w:rsidTr="00AD144A">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AF33D5" w14:textId="77777777" w:rsidR="00E62527" w:rsidRDefault="00E62527" w:rsidP="00AD144A"/>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64258E" w14:textId="77777777" w:rsidR="00E62527" w:rsidRDefault="00E62527" w:rsidP="00AD144A">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0194BF" w14:textId="77777777" w:rsidR="00E62527" w:rsidRDefault="00E62527" w:rsidP="00AD14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B44D43" w14:textId="77777777" w:rsidR="00E62527" w:rsidRDefault="00E62527" w:rsidP="00AD14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04D011" w14:textId="77777777" w:rsidR="00E62527" w:rsidRDefault="00E62527" w:rsidP="00AD144A"/>
        </w:tc>
      </w:tr>
    </w:tbl>
    <w:p w14:paraId="6E20C91F" w14:textId="77777777" w:rsidR="00E62527" w:rsidRDefault="00E62527" w:rsidP="00E62527"/>
    <w:p w14:paraId="4D8B35D4" w14:textId="77777777" w:rsidR="00546DBD" w:rsidRDefault="00546DBD" w:rsidP="00E62527">
      <w:pPr>
        <w:pStyle w:val="ParagrapheIndent2"/>
        <w:spacing w:line="230" w:lineRule="exact"/>
        <w:jc w:val="both"/>
        <w:rPr>
          <w:color w:val="000000"/>
          <w:lang w:val="fr-FR"/>
        </w:rPr>
        <w:sectPr w:rsidR="00546DBD" w:rsidSect="001B338A">
          <w:headerReference w:type="even" r:id="rId40"/>
          <w:headerReference w:type="default" r:id="rId41"/>
          <w:footerReference w:type="default" r:id="rId42"/>
          <w:headerReference w:type="first" r:id="rId43"/>
          <w:pgSz w:w="16840" w:h="11900" w:orient="landscape"/>
          <w:pgMar w:top="1140" w:right="1140" w:bottom="1140" w:left="1140" w:header="1140" w:footer="1140" w:gutter="0"/>
          <w:cols w:space="708"/>
          <w:docGrid w:linePitch="326"/>
        </w:sectPr>
      </w:pPr>
    </w:p>
    <w:p w14:paraId="6B930EDC" w14:textId="7AD0AA03" w:rsidR="00E62527" w:rsidRPr="00D90521" w:rsidRDefault="00E62527" w:rsidP="00E62527">
      <w:pPr>
        <w:pStyle w:val="ParagrapheIndent2"/>
        <w:spacing w:line="230" w:lineRule="exact"/>
        <w:jc w:val="both"/>
        <w:rPr>
          <w:color w:val="000000"/>
          <w:lang w:val="fr-FR"/>
        </w:rPr>
        <w:sectPr w:rsidR="00E62527" w:rsidRPr="00D90521" w:rsidSect="007C4548">
          <w:type w:val="continuous"/>
          <w:pgSz w:w="16840" w:h="11900" w:orient="landscape"/>
          <w:pgMar w:top="1140" w:right="1140" w:bottom="1140" w:left="1140" w:header="1140" w:footer="1140" w:gutter="0"/>
          <w:cols w:space="708"/>
          <w:docGrid w:linePitch="326"/>
        </w:sectPr>
      </w:pPr>
    </w:p>
    <w:p w14:paraId="2D141D22" w14:textId="77777777" w:rsidR="004869E5" w:rsidRPr="007C4548" w:rsidRDefault="004869E5" w:rsidP="007C4548">
      <w:pPr>
        <w:pStyle w:val="Titre1"/>
        <w:shd w:val="clear" w:color="3155A4" w:fill="3155A4"/>
        <w:jc w:val="center"/>
        <w:rPr>
          <w:rFonts w:eastAsia="Arial"/>
          <w:color w:val="0D0C0C"/>
          <w:sz w:val="28"/>
          <w:lang w:val="fr-FR"/>
        </w:rPr>
      </w:pPr>
      <w:bookmarkStart w:id="31" w:name="_Toc210128084"/>
      <w:bookmarkStart w:id="32" w:name="_Toc221019452"/>
      <w:r w:rsidRPr="007C4548">
        <w:rPr>
          <w:rFonts w:eastAsia="Arial"/>
          <w:color w:val="0D0C0C"/>
          <w:sz w:val="28"/>
          <w:lang w:val="fr-FR"/>
        </w:rPr>
        <w:lastRenderedPageBreak/>
        <w:t>ANNEXE N° 2 : RÉPARTITIONS DES HONORAIRES PAR COTRAITANTS</w:t>
      </w:r>
      <w:bookmarkEnd w:id="31"/>
      <w:bookmarkEnd w:id="32"/>
    </w:p>
    <w:p w14:paraId="27B43999" w14:textId="77777777" w:rsidR="00856026" w:rsidRDefault="00856026" w:rsidP="00E62527">
      <w:pPr>
        <w:spacing w:before="40" w:after="240"/>
        <w:ind w:right="520"/>
        <w:jc w:val="both"/>
      </w:pPr>
    </w:p>
    <w:p w14:paraId="3831F99C" w14:textId="77777777" w:rsidR="00BB47FC" w:rsidRPr="007C4548" w:rsidRDefault="00BB47FC" w:rsidP="00BB47FC">
      <w:pPr>
        <w:spacing w:line="232" w:lineRule="exact"/>
        <w:ind w:right="360"/>
        <w:jc w:val="both"/>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La répartition des honoraires est la suivante :</w:t>
      </w:r>
    </w:p>
    <w:p w14:paraId="7041AEE9" w14:textId="77777777" w:rsidR="00BB47FC" w:rsidRPr="007C4548" w:rsidRDefault="00BB47FC" w:rsidP="00BB47FC">
      <w:pPr>
        <w:spacing w:after="20" w:line="232" w:lineRule="exact"/>
        <w:ind w:right="360"/>
        <w:jc w:val="both"/>
        <w:rPr>
          <w:rFonts w:ascii="Arial" w:eastAsia="Trebuchet MS" w:hAnsi="Arial" w:cs="Arial"/>
          <w:color w:val="000000"/>
          <w:sz w:val="20"/>
          <w:szCs w:val="20"/>
          <w:lang w:val="fr-FR"/>
        </w:rPr>
      </w:pPr>
    </w:p>
    <w:tbl>
      <w:tblPr>
        <w:tblW w:w="0" w:type="auto"/>
        <w:tblLayout w:type="fixed"/>
        <w:tblLook w:val="04A0" w:firstRow="1" w:lastRow="0" w:firstColumn="1" w:lastColumn="0" w:noHBand="0" w:noVBand="1"/>
      </w:tblPr>
      <w:tblGrid>
        <w:gridCol w:w="14920"/>
      </w:tblGrid>
      <w:tr w:rsidR="00BB47FC" w:rsidRPr="007C4548" w14:paraId="669D3378" w14:textId="77777777" w:rsidTr="006B3183">
        <w:trPr>
          <w:trHeight w:val="2452"/>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14920" w:type="dxa"/>
              <w:tblLayout w:type="fixed"/>
              <w:tblLook w:val="04A0" w:firstRow="1" w:lastRow="0" w:firstColumn="1" w:lastColumn="0" w:noHBand="0" w:noVBand="1"/>
            </w:tblPr>
            <w:tblGrid>
              <w:gridCol w:w="2320"/>
              <w:gridCol w:w="1800"/>
              <w:gridCol w:w="1800"/>
              <w:gridCol w:w="1800"/>
              <w:gridCol w:w="1800"/>
              <w:gridCol w:w="1800"/>
              <w:gridCol w:w="1800"/>
              <w:gridCol w:w="1800"/>
            </w:tblGrid>
            <w:tr w:rsidR="00BB47FC" w:rsidRPr="007C4548" w14:paraId="58802E6F" w14:textId="77777777" w:rsidTr="007C4548">
              <w:trPr>
                <w:trHeight w:val="385"/>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E0074C" w14:textId="77777777" w:rsidR="00BB47FC" w:rsidRPr="007C4548" w:rsidRDefault="00BB47FC" w:rsidP="00BB47FC">
                  <w:pPr>
                    <w:spacing w:before="300" w:after="10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Missions</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84C2C2" w14:textId="77777777" w:rsidR="00BB47FC" w:rsidRPr="007C4548" w:rsidRDefault="00BB47FC" w:rsidP="00BB47FC">
                  <w:pPr>
                    <w:spacing w:before="180" w:after="60" w:line="232" w:lineRule="exact"/>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303F48" w14:textId="77777777" w:rsidR="00BB47FC" w:rsidRPr="007C4548" w:rsidRDefault="00BB47FC" w:rsidP="00BB47FC">
                  <w:pPr>
                    <w:spacing w:before="300" w:after="10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4F8667A" w14:textId="77777777" w:rsidR="00BB47FC" w:rsidRPr="007C4548" w:rsidRDefault="00BB47FC" w:rsidP="00BB47FC">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Répartition par cotraitant</w:t>
                  </w:r>
                </w:p>
              </w:tc>
            </w:tr>
            <w:tr w:rsidR="00BB47FC" w:rsidRPr="007C4548" w14:paraId="1A11D1C3" w14:textId="77777777" w:rsidTr="007C4548">
              <w:trPr>
                <w:trHeight w:val="385"/>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82498A" w14:textId="77777777" w:rsidR="00BB47FC" w:rsidRPr="007C4548" w:rsidRDefault="00BB47FC" w:rsidP="00BB47FC">
                  <w:pPr>
                    <w:rPr>
                      <w:rFonts w:ascii="Arial" w:hAnsi="Arial" w:cs="Arial"/>
                      <w:sz w:val="20"/>
                      <w:szCs w:val="20"/>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4C1E94" w14:textId="77777777" w:rsidR="00BB47FC" w:rsidRPr="007C4548" w:rsidRDefault="00BB47FC" w:rsidP="00BB47FC">
                  <w:pPr>
                    <w:rPr>
                      <w:rFonts w:ascii="Arial" w:hAnsi="Arial" w:cs="Arial"/>
                      <w:sz w:val="20"/>
                      <w:szCs w:val="20"/>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3DFFBE" w14:textId="77777777" w:rsidR="00BB47FC" w:rsidRPr="007C4548" w:rsidRDefault="00BB47FC" w:rsidP="00BB47FC">
                  <w:pPr>
                    <w:rPr>
                      <w:rFonts w:ascii="Arial" w:hAnsi="Arial" w:cs="Arial"/>
                      <w:sz w:val="20"/>
                      <w:szCs w:val="20"/>
                    </w:rPr>
                  </w:pP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88C5AF" w14:textId="77777777" w:rsidR="00BB47FC" w:rsidRPr="007C4548" w:rsidRDefault="00BB47FC" w:rsidP="00BB47FC">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14A41E" w14:textId="77777777" w:rsidR="00BB47FC" w:rsidRPr="007C4548" w:rsidRDefault="00BB47FC" w:rsidP="00BB47FC">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E8C8B3" w14:textId="77777777" w:rsidR="00BB47FC" w:rsidRPr="007C4548" w:rsidRDefault="00BB47FC" w:rsidP="00BB47FC">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683E8A" w14:textId="77777777" w:rsidR="00BB47FC" w:rsidRPr="007C4548" w:rsidRDefault="00BB47FC" w:rsidP="00BB47FC">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3400DC" w14:textId="77777777" w:rsidR="00BB47FC" w:rsidRPr="007C4548" w:rsidRDefault="00BB47FC" w:rsidP="00BB47FC">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Part de</w:t>
                  </w:r>
                </w:p>
              </w:tc>
            </w:tr>
            <w:tr w:rsidR="00BB47FC" w:rsidRPr="007C4548" w14:paraId="4497294C" w14:textId="77777777" w:rsidTr="007C4548">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A8F783" w14:textId="45D6D796" w:rsidR="00BB47FC" w:rsidRPr="007C4548" w:rsidRDefault="003E4604" w:rsidP="007C4548">
                  <w:pPr>
                    <w:spacing w:before="80" w:after="20"/>
                    <w:ind w:left="40"/>
                    <w:rPr>
                      <w:rFonts w:ascii="Arial" w:eastAsia="Trebuchet MS" w:hAnsi="Arial" w:cs="Arial"/>
                      <w:color w:val="000000"/>
                      <w:sz w:val="20"/>
                      <w:szCs w:val="20"/>
                      <w:lang w:val="fr-FR"/>
                    </w:rPr>
                  </w:pPr>
                  <w:r>
                    <w:rPr>
                      <w:rFonts w:ascii="Arial" w:eastAsia="Trebuchet MS" w:hAnsi="Arial" w:cs="Arial"/>
                      <w:color w:val="000000"/>
                      <w:sz w:val="20"/>
                      <w:szCs w:val="20"/>
                      <w:lang w:val="fr-FR"/>
                    </w:rPr>
                    <w:t xml:space="preserve">M1 : </w:t>
                  </w:r>
                  <w:r w:rsidR="002440AB" w:rsidRPr="002440AB">
                    <w:rPr>
                      <w:rFonts w:ascii="Arial" w:eastAsia="Trebuchet MS" w:hAnsi="Arial" w:cs="Arial"/>
                      <w:color w:val="000000"/>
                      <w:sz w:val="20"/>
                      <w:szCs w:val="20"/>
                      <w:lang w:val="fr-FR"/>
                    </w:rPr>
                    <w:t>Planification et coordination des études et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C35FB" w14:textId="3885FD39" w:rsidR="00BB47FC" w:rsidRPr="007C4548" w:rsidRDefault="00BB47FC" w:rsidP="003D1FA3">
                  <w:pPr>
                    <w:spacing w:before="120" w:after="4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1FAC69"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603E5"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05A89"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DF471"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74F25"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940BD8"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r>
            <w:tr w:rsidR="00BB47FC" w:rsidRPr="007C4548" w14:paraId="2C0B61A9" w14:textId="77777777" w:rsidTr="007C4548">
              <w:trPr>
                <w:trHeight w:val="44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181B8D" w14:textId="2FB7A8AF" w:rsidR="00BB47FC" w:rsidRPr="007C4548" w:rsidRDefault="00B724FC" w:rsidP="007C4548">
                  <w:pPr>
                    <w:spacing w:line="232" w:lineRule="exact"/>
                    <w:ind w:left="40"/>
                    <w:rPr>
                      <w:rFonts w:ascii="Arial" w:eastAsia="Trebuchet MS" w:hAnsi="Arial" w:cs="Arial"/>
                      <w:color w:val="000000"/>
                      <w:sz w:val="20"/>
                      <w:szCs w:val="20"/>
                      <w:lang w:val="fr-FR"/>
                    </w:rPr>
                  </w:pPr>
                  <w:r>
                    <w:rPr>
                      <w:rFonts w:ascii="Arial" w:eastAsia="Trebuchet MS" w:hAnsi="Arial" w:cs="Arial"/>
                      <w:color w:val="000000"/>
                      <w:sz w:val="20"/>
                      <w:szCs w:val="20"/>
                      <w:lang w:val="fr-FR"/>
                    </w:rPr>
                    <w:t xml:space="preserve">M2 : </w:t>
                  </w:r>
                  <w:r w:rsidRPr="00B724FC">
                    <w:rPr>
                      <w:rFonts w:ascii="Arial" w:eastAsia="Trebuchet MS" w:hAnsi="Arial" w:cs="Arial"/>
                      <w:color w:val="000000"/>
                      <w:sz w:val="20"/>
                      <w:szCs w:val="20"/>
                      <w:lang w:val="fr-FR"/>
                    </w:rPr>
                    <w:t>Analyse des risques et management des risques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5F35A" w14:textId="075039EB" w:rsidR="00BB47FC" w:rsidRPr="007C4548" w:rsidRDefault="00BB47FC" w:rsidP="003D1FA3">
                  <w:pPr>
                    <w:spacing w:before="120" w:after="4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57260"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F1ACF0"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84216C"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02E27C"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B77601"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36DEBA"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r>
            <w:tr w:rsidR="00BB47FC" w:rsidRPr="007C4548" w14:paraId="2C6A28EA" w14:textId="77777777" w:rsidTr="007C4548">
              <w:trPr>
                <w:trHeight w:val="66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E4CF0" w14:textId="77426AA4" w:rsidR="00BB47FC" w:rsidRPr="007C4548" w:rsidRDefault="00B724FC" w:rsidP="007C4548">
                  <w:pPr>
                    <w:spacing w:line="232" w:lineRule="exact"/>
                    <w:ind w:left="40"/>
                    <w:rPr>
                      <w:rFonts w:ascii="Arial" w:eastAsia="Trebuchet MS" w:hAnsi="Arial" w:cs="Arial"/>
                      <w:color w:val="000000"/>
                      <w:sz w:val="20"/>
                      <w:szCs w:val="20"/>
                      <w:lang w:val="fr-FR"/>
                    </w:rPr>
                  </w:pPr>
                  <w:r>
                    <w:rPr>
                      <w:rFonts w:ascii="Arial" w:eastAsia="Trebuchet MS" w:hAnsi="Arial" w:cs="Arial"/>
                      <w:color w:val="000000"/>
                      <w:sz w:val="20"/>
                      <w:szCs w:val="20"/>
                      <w:lang w:val="fr-FR"/>
                    </w:rPr>
                    <w:t>M3 :</w:t>
                  </w:r>
                  <w:r w:rsidR="003D1FA3">
                    <w:t xml:space="preserve"> </w:t>
                  </w:r>
                  <w:r w:rsidR="003D1FA3" w:rsidRPr="003D1FA3">
                    <w:rPr>
                      <w:rFonts w:ascii="Arial" w:eastAsia="Trebuchet MS" w:hAnsi="Arial" w:cs="Arial"/>
                      <w:color w:val="000000"/>
                      <w:sz w:val="20"/>
                      <w:szCs w:val="20"/>
                      <w:lang w:val="fr-FR"/>
                    </w:rPr>
                    <w:t>Assistance à maitrise d’ouvrage pour l’estimation et suivi des coûts de l’opération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CA6408" w14:textId="2BCAA76B" w:rsidR="00BB47FC" w:rsidRPr="007C4548" w:rsidRDefault="00BB47FC" w:rsidP="003D1FA3">
                  <w:pPr>
                    <w:spacing w:before="120" w:after="4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C86BD"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79AFA3"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3FC25"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FD01EA"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F4C31"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5ADA02" w14:textId="77777777" w:rsidR="00BB47FC" w:rsidRPr="007C4548" w:rsidRDefault="00BB47FC" w:rsidP="003D1FA3">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r>
            <w:tr w:rsidR="00E1489D" w:rsidRPr="00B724FC" w14:paraId="79BA30DB" w14:textId="77777777" w:rsidTr="007C4548">
              <w:trPr>
                <w:trHeight w:val="66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0D58D5" w14:textId="039CC53B" w:rsidR="00E1489D" w:rsidRPr="00B724FC" w:rsidRDefault="00E1489D" w:rsidP="007C4548">
                  <w:pPr>
                    <w:spacing w:line="232" w:lineRule="exact"/>
                    <w:ind w:left="40"/>
                    <w:rPr>
                      <w:rFonts w:ascii="Arial" w:eastAsia="Trebuchet MS" w:hAnsi="Arial" w:cs="Arial"/>
                      <w:color w:val="000000"/>
                      <w:sz w:val="20"/>
                      <w:szCs w:val="20"/>
                      <w:lang w:val="fr-FR"/>
                    </w:rPr>
                  </w:pPr>
                  <w:r>
                    <w:rPr>
                      <w:rFonts w:ascii="Arial" w:eastAsia="Trebuchet MS" w:hAnsi="Arial" w:cs="Arial"/>
                      <w:color w:val="000000"/>
                      <w:sz w:val="20"/>
                      <w:szCs w:val="20"/>
                      <w:lang w:val="fr-FR"/>
                    </w:rPr>
                    <w:t>M4 :</w:t>
                  </w:r>
                  <w:r>
                    <w:t xml:space="preserve"> </w:t>
                  </w:r>
                  <w:r w:rsidR="005C0125" w:rsidRPr="005C0125">
                    <w:rPr>
                      <w:rFonts w:ascii="Arial" w:eastAsia="Trebuchet MS" w:hAnsi="Arial" w:cs="Arial"/>
                      <w:color w:val="000000"/>
                      <w:sz w:val="20"/>
                      <w:szCs w:val="20"/>
                      <w:lang w:val="fr-FR"/>
                    </w:rPr>
                    <w:t>OPC des investigation</w:t>
                  </w:r>
                  <w:r w:rsidR="00C62AB6">
                    <w:rPr>
                      <w:rFonts w:ascii="Arial" w:eastAsia="Trebuchet MS" w:hAnsi="Arial" w:cs="Arial"/>
                      <w:color w:val="000000"/>
                      <w:sz w:val="20"/>
                      <w:szCs w:val="20"/>
                      <w:lang w:val="fr-FR"/>
                    </w:rPr>
                    <w:t>s</w:t>
                  </w:r>
                  <w:r w:rsidR="005C0125" w:rsidRPr="005C0125">
                    <w:rPr>
                      <w:rFonts w:ascii="Arial" w:eastAsia="Trebuchet MS" w:hAnsi="Arial" w:cs="Arial"/>
                      <w:color w:val="000000"/>
                      <w:sz w:val="20"/>
                      <w:szCs w:val="20"/>
                      <w:lang w:val="fr-FR"/>
                    </w:rPr>
                    <w:t xml:space="preserve"> et travaux</w:t>
                  </w:r>
                  <w:r w:rsidR="00F34086">
                    <w:rPr>
                      <w:rFonts w:ascii="Arial" w:eastAsia="Trebuchet MS" w:hAnsi="Arial" w:cs="Arial"/>
                      <w:color w:val="000000"/>
                      <w:sz w:val="20"/>
                      <w:szCs w:val="20"/>
                      <w:lang w:val="fr-FR"/>
                    </w:rPr>
                    <w:t xml:space="preserve"> sur le site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15D9EA" w14:textId="1D8359A2" w:rsidR="00E1489D" w:rsidRPr="00B724FC" w:rsidRDefault="00E1489D" w:rsidP="00E1489D">
                  <w:pPr>
                    <w:spacing w:before="120" w:after="40"/>
                    <w:jc w:val="center"/>
                    <w:rPr>
                      <w:rFonts w:ascii="Arial" w:eastAsia="Trebuchet MS" w:hAnsi="Arial" w:cs="Arial"/>
                      <w:color w:val="000000"/>
                      <w:sz w:val="20"/>
                      <w:szCs w:val="20"/>
                      <w:lang w:val="fr-FR"/>
                    </w:rPr>
                  </w:pPr>
                  <w:r w:rsidRPr="006B3183">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55CDA2" w14:textId="5312667B" w:rsidR="00E1489D" w:rsidRPr="00B724FC" w:rsidRDefault="00E1489D" w:rsidP="00E1489D">
                  <w:pPr>
                    <w:spacing w:before="80" w:after="20"/>
                    <w:jc w:val="center"/>
                    <w:rPr>
                      <w:rFonts w:ascii="Arial" w:eastAsia="Trebuchet MS" w:hAnsi="Arial" w:cs="Arial"/>
                      <w:color w:val="000000"/>
                      <w:sz w:val="20"/>
                      <w:szCs w:val="20"/>
                      <w:lang w:val="fr-FR"/>
                    </w:rPr>
                  </w:pPr>
                  <w:r w:rsidRPr="006B3183">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BEA1B5" w14:textId="03F2533B" w:rsidR="00E1489D" w:rsidRPr="00B724FC" w:rsidRDefault="00E1489D" w:rsidP="00E1489D">
                  <w:pPr>
                    <w:spacing w:before="80" w:after="20"/>
                    <w:jc w:val="center"/>
                    <w:rPr>
                      <w:rFonts w:ascii="Arial" w:eastAsia="Trebuchet MS" w:hAnsi="Arial" w:cs="Arial"/>
                      <w:color w:val="000000"/>
                      <w:sz w:val="20"/>
                      <w:szCs w:val="20"/>
                      <w:lang w:val="fr-FR"/>
                    </w:rPr>
                  </w:pPr>
                  <w:r w:rsidRPr="006B3183">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4E7F23" w14:textId="026FAA0C" w:rsidR="00E1489D" w:rsidRPr="00B724FC" w:rsidRDefault="00E1489D" w:rsidP="00E1489D">
                  <w:pPr>
                    <w:spacing w:before="80" w:after="20"/>
                    <w:jc w:val="center"/>
                    <w:rPr>
                      <w:rFonts w:ascii="Arial" w:eastAsia="Trebuchet MS" w:hAnsi="Arial" w:cs="Arial"/>
                      <w:color w:val="000000"/>
                      <w:sz w:val="20"/>
                      <w:szCs w:val="20"/>
                      <w:lang w:val="fr-FR"/>
                    </w:rPr>
                  </w:pPr>
                  <w:r w:rsidRPr="006B3183">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02826" w14:textId="10DB36E6" w:rsidR="00E1489D" w:rsidRPr="00B724FC" w:rsidRDefault="00E1489D" w:rsidP="00E1489D">
                  <w:pPr>
                    <w:spacing w:before="80" w:after="20"/>
                    <w:jc w:val="center"/>
                    <w:rPr>
                      <w:rFonts w:ascii="Arial" w:eastAsia="Trebuchet MS" w:hAnsi="Arial" w:cs="Arial"/>
                      <w:color w:val="000000"/>
                      <w:sz w:val="20"/>
                      <w:szCs w:val="20"/>
                      <w:lang w:val="fr-FR"/>
                    </w:rPr>
                  </w:pPr>
                  <w:r w:rsidRPr="006B3183">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C109C1" w14:textId="44D5D34C" w:rsidR="00E1489D" w:rsidRPr="00B724FC" w:rsidRDefault="00E1489D" w:rsidP="00E1489D">
                  <w:pPr>
                    <w:spacing w:before="80" w:after="20"/>
                    <w:jc w:val="center"/>
                    <w:rPr>
                      <w:rFonts w:ascii="Arial" w:eastAsia="Trebuchet MS" w:hAnsi="Arial" w:cs="Arial"/>
                      <w:color w:val="000000"/>
                      <w:sz w:val="20"/>
                      <w:szCs w:val="20"/>
                      <w:lang w:val="fr-FR"/>
                    </w:rPr>
                  </w:pPr>
                  <w:r w:rsidRPr="006B3183">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003AF" w14:textId="5A17EEDD" w:rsidR="00E1489D" w:rsidRPr="00B724FC" w:rsidRDefault="00E1489D" w:rsidP="00E1489D">
                  <w:pPr>
                    <w:spacing w:before="80" w:after="20"/>
                    <w:jc w:val="center"/>
                    <w:rPr>
                      <w:rFonts w:ascii="Arial" w:eastAsia="Trebuchet MS" w:hAnsi="Arial" w:cs="Arial"/>
                      <w:color w:val="000000"/>
                      <w:sz w:val="20"/>
                      <w:szCs w:val="20"/>
                      <w:lang w:val="fr-FR"/>
                    </w:rPr>
                  </w:pPr>
                  <w:r w:rsidRPr="006B3183">
                    <w:rPr>
                      <w:rFonts w:ascii="Arial" w:eastAsia="Trebuchet MS" w:hAnsi="Arial" w:cs="Arial"/>
                      <w:color w:val="000000"/>
                      <w:sz w:val="20"/>
                      <w:szCs w:val="20"/>
                      <w:lang w:val="fr-FR"/>
                    </w:rPr>
                    <w:t>........................</w:t>
                  </w:r>
                </w:p>
              </w:tc>
            </w:tr>
            <w:tr w:rsidR="007C4548" w:rsidRPr="007C4548" w14:paraId="6BA16D45" w14:textId="77777777" w:rsidTr="007C4548">
              <w:trPr>
                <w:trHeight w:val="385"/>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FB05698" w14:textId="77777777" w:rsidR="00E1489D" w:rsidRPr="007C4548" w:rsidRDefault="00E1489D" w:rsidP="00E1489D">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AF71143" w14:textId="77777777" w:rsidR="00E1489D" w:rsidRPr="007C4548" w:rsidRDefault="00E1489D" w:rsidP="00E1489D">
                  <w:pPr>
                    <w:spacing w:before="120" w:after="4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r w:rsidRPr="007C4548">
                    <w:rPr>
                      <w:rFonts w:ascii="Arial" w:eastAsia="Trebuchet MS" w:hAnsi="Arial" w:cs="Arial"/>
                      <w:color w:val="000000"/>
                      <w:sz w:val="20"/>
                      <w:szCs w:val="20"/>
                      <w:lang w:val="fr-FR"/>
                    </w:rPr>
                    <w:tab/>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35DFD8C" w14:textId="77777777" w:rsidR="00E1489D" w:rsidRPr="007C4548" w:rsidRDefault="00E1489D" w:rsidP="00E1489D">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7D4C545" w14:textId="77777777" w:rsidR="00E1489D" w:rsidRPr="007C4548" w:rsidRDefault="00E1489D" w:rsidP="00E1489D">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8A0A0A4" w14:textId="77777777" w:rsidR="00E1489D" w:rsidRPr="007C4548" w:rsidRDefault="00E1489D" w:rsidP="00E1489D">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53F6C60" w14:textId="77777777" w:rsidR="00E1489D" w:rsidRPr="007C4548" w:rsidRDefault="00E1489D" w:rsidP="00E1489D">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D2D6C93" w14:textId="77777777" w:rsidR="00E1489D" w:rsidRPr="007C4548" w:rsidRDefault="00E1489D" w:rsidP="00E1489D">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2AB2B1B" w14:textId="77777777" w:rsidR="00E1489D" w:rsidRPr="007C4548" w:rsidRDefault="00E1489D" w:rsidP="00E1489D">
                  <w:pPr>
                    <w:spacing w:before="80" w:after="20"/>
                    <w:jc w:val="center"/>
                    <w:rPr>
                      <w:rFonts w:ascii="Arial" w:eastAsia="Trebuchet MS" w:hAnsi="Arial" w:cs="Arial"/>
                      <w:color w:val="000000"/>
                      <w:sz w:val="20"/>
                      <w:szCs w:val="20"/>
                      <w:lang w:val="fr-FR"/>
                    </w:rPr>
                  </w:pPr>
                  <w:r w:rsidRPr="007C4548">
                    <w:rPr>
                      <w:rFonts w:ascii="Arial" w:eastAsia="Trebuchet MS" w:hAnsi="Arial" w:cs="Arial"/>
                      <w:color w:val="000000"/>
                      <w:sz w:val="20"/>
                      <w:szCs w:val="20"/>
                      <w:lang w:val="fr-FR"/>
                    </w:rPr>
                    <w:t>........................</w:t>
                  </w:r>
                </w:p>
              </w:tc>
            </w:tr>
          </w:tbl>
          <w:p w14:paraId="2AE9CE54" w14:textId="77777777" w:rsidR="00BB47FC" w:rsidRPr="007C4548" w:rsidRDefault="00BB47FC" w:rsidP="00BB47FC">
            <w:pPr>
              <w:rPr>
                <w:rFonts w:ascii="Arial" w:hAnsi="Arial" w:cs="Arial"/>
                <w:sz w:val="20"/>
                <w:szCs w:val="20"/>
              </w:rPr>
            </w:pPr>
          </w:p>
        </w:tc>
      </w:tr>
    </w:tbl>
    <w:p w14:paraId="0D4A3723" w14:textId="77777777" w:rsidR="00BB47FC" w:rsidRDefault="00BB47FC" w:rsidP="00E62527">
      <w:pPr>
        <w:spacing w:before="40" w:after="240"/>
        <w:ind w:right="520"/>
        <w:jc w:val="both"/>
      </w:pPr>
    </w:p>
    <w:p w14:paraId="50605805" w14:textId="77777777" w:rsidR="00C87B9A" w:rsidRDefault="00C87B9A" w:rsidP="00E62527">
      <w:pPr>
        <w:spacing w:before="40" w:after="240"/>
        <w:ind w:right="520"/>
        <w:jc w:val="both"/>
      </w:pPr>
    </w:p>
    <w:p w14:paraId="11EB1456" w14:textId="77777777" w:rsidR="002E133F" w:rsidRDefault="002E133F" w:rsidP="00E62527">
      <w:pPr>
        <w:spacing w:before="40" w:after="240"/>
        <w:ind w:right="520"/>
        <w:jc w:val="both"/>
        <w:sectPr w:rsidR="002E133F" w:rsidSect="00546DBD">
          <w:footerReference w:type="default" r:id="rId44"/>
          <w:pgSz w:w="16840" w:h="11900" w:orient="landscape"/>
          <w:pgMar w:top="1140" w:right="1140" w:bottom="1140" w:left="1140" w:header="1140" w:footer="1140" w:gutter="0"/>
          <w:cols w:space="708"/>
          <w:docGrid w:linePitch="326"/>
        </w:sectPr>
      </w:pPr>
    </w:p>
    <w:p w14:paraId="4265A801" w14:textId="757BFCA5" w:rsidR="00437748" w:rsidRPr="007C4548" w:rsidRDefault="00437748" w:rsidP="007C4548">
      <w:pPr>
        <w:pStyle w:val="Titre1"/>
        <w:shd w:val="clear" w:color="3155A4" w:fill="3155A4"/>
        <w:jc w:val="center"/>
        <w:rPr>
          <w:rFonts w:eastAsia="Arial"/>
          <w:color w:val="0D0C0C"/>
          <w:sz w:val="28"/>
          <w:lang w:val="fr-FR"/>
        </w:rPr>
      </w:pPr>
      <w:bookmarkStart w:id="33" w:name="_Toc221019453"/>
      <w:r w:rsidRPr="007C4548">
        <w:rPr>
          <w:rFonts w:eastAsia="Arial"/>
          <w:color w:val="0D0C0C"/>
          <w:sz w:val="28"/>
          <w:lang w:val="fr-FR"/>
        </w:rPr>
        <w:lastRenderedPageBreak/>
        <w:t xml:space="preserve">ANNEXE N° 3 : </w:t>
      </w:r>
      <w:r>
        <w:rPr>
          <w:rFonts w:eastAsia="Arial"/>
          <w:color w:val="0D0C0C"/>
          <w:sz w:val="28"/>
          <w:lang w:val="fr-FR"/>
        </w:rPr>
        <w:t>IDENTIFICA</w:t>
      </w:r>
      <w:r w:rsidR="004F5C8E">
        <w:rPr>
          <w:rFonts w:eastAsia="Arial"/>
          <w:color w:val="0D0C0C"/>
          <w:sz w:val="28"/>
          <w:lang w:val="fr-FR"/>
        </w:rPr>
        <w:t xml:space="preserve">TION DES PROFILS </w:t>
      </w:r>
      <w:proofErr w:type="spellStart"/>
      <w:r w:rsidR="004F5C8E">
        <w:rPr>
          <w:rFonts w:eastAsia="Arial"/>
          <w:color w:val="0D0C0C"/>
          <w:sz w:val="28"/>
          <w:lang w:val="fr-FR"/>
        </w:rPr>
        <w:t>CLES</w:t>
      </w:r>
      <w:bookmarkEnd w:id="33"/>
      <w:proofErr w:type="spellEnd"/>
    </w:p>
    <w:p w14:paraId="1328F659" w14:textId="77777777" w:rsidR="00437748" w:rsidRDefault="00437748" w:rsidP="00437748">
      <w:pPr>
        <w:spacing w:before="40" w:after="240"/>
        <w:ind w:right="520"/>
        <w:jc w:val="both"/>
      </w:pPr>
    </w:p>
    <w:p w14:paraId="37283755" w14:textId="77777777" w:rsidR="009113D2" w:rsidRPr="007C4548" w:rsidRDefault="00437748" w:rsidP="007C4548">
      <w:pPr>
        <w:spacing w:before="40" w:after="240"/>
        <w:ind w:right="520"/>
        <w:rPr>
          <w:rFonts w:ascii="Arial" w:hAnsi="Arial" w:cs="Arial"/>
          <w:sz w:val="20"/>
          <w:szCs w:val="20"/>
        </w:rPr>
      </w:pPr>
      <w:r w:rsidRPr="007C4548">
        <w:rPr>
          <w:rFonts w:ascii="Arial" w:hAnsi="Arial" w:cs="Arial"/>
          <w:sz w:val="20"/>
          <w:szCs w:val="20"/>
        </w:rPr>
        <w:t xml:space="preserve">On </w:t>
      </w:r>
      <w:proofErr w:type="spellStart"/>
      <w:r w:rsidRPr="007C4548">
        <w:rPr>
          <w:rFonts w:ascii="Arial" w:hAnsi="Arial" w:cs="Arial"/>
          <w:sz w:val="20"/>
          <w:szCs w:val="20"/>
        </w:rPr>
        <w:t>entend</w:t>
      </w:r>
      <w:proofErr w:type="spellEnd"/>
      <w:r w:rsidRPr="007C4548">
        <w:rPr>
          <w:rFonts w:ascii="Arial" w:hAnsi="Arial" w:cs="Arial"/>
          <w:sz w:val="20"/>
          <w:szCs w:val="20"/>
        </w:rPr>
        <w:t xml:space="preserve"> par « </w:t>
      </w:r>
      <w:proofErr w:type="spellStart"/>
      <w:r w:rsidRPr="007C4548">
        <w:rPr>
          <w:rFonts w:ascii="Arial" w:hAnsi="Arial" w:cs="Arial"/>
          <w:sz w:val="20"/>
          <w:szCs w:val="20"/>
        </w:rPr>
        <w:t>Profils</w:t>
      </w:r>
      <w:proofErr w:type="spellEnd"/>
      <w:r w:rsidRPr="007C4548">
        <w:rPr>
          <w:rFonts w:ascii="Arial" w:hAnsi="Arial" w:cs="Arial"/>
          <w:sz w:val="20"/>
          <w:szCs w:val="20"/>
        </w:rPr>
        <w:t xml:space="preserve"> </w:t>
      </w:r>
      <w:proofErr w:type="spellStart"/>
      <w:r w:rsidRPr="007C4548">
        <w:rPr>
          <w:rFonts w:ascii="Arial" w:hAnsi="Arial" w:cs="Arial"/>
          <w:sz w:val="20"/>
          <w:szCs w:val="20"/>
        </w:rPr>
        <w:t>Clés</w:t>
      </w:r>
      <w:proofErr w:type="spellEnd"/>
      <w:r w:rsidRPr="007C4548">
        <w:rPr>
          <w:rFonts w:ascii="Arial" w:hAnsi="Arial" w:cs="Arial"/>
          <w:sz w:val="20"/>
          <w:szCs w:val="20"/>
        </w:rPr>
        <w:t xml:space="preserve"> » les </w:t>
      </w:r>
      <w:proofErr w:type="spellStart"/>
      <w:r w:rsidRPr="007C4548">
        <w:rPr>
          <w:rFonts w:ascii="Arial" w:hAnsi="Arial" w:cs="Arial"/>
          <w:sz w:val="20"/>
          <w:szCs w:val="20"/>
        </w:rPr>
        <w:t>personnes</w:t>
      </w:r>
      <w:proofErr w:type="spellEnd"/>
      <w:r w:rsidRPr="007C4548">
        <w:rPr>
          <w:rFonts w:ascii="Arial" w:hAnsi="Arial" w:cs="Arial"/>
          <w:sz w:val="20"/>
          <w:szCs w:val="20"/>
        </w:rPr>
        <w:t xml:space="preserve"> </w:t>
      </w:r>
      <w:r w:rsidR="009113D2" w:rsidRPr="007C4548">
        <w:rPr>
          <w:rFonts w:ascii="Arial" w:hAnsi="Arial" w:cs="Arial"/>
          <w:sz w:val="20"/>
          <w:szCs w:val="20"/>
        </w:rPr>
        <w:t xml:space="preserve">occupant </w:t>
      </w:r>
      <w:proofErr w:type="spellStart"/>
      <w:r w:rsidR="009113D2" w:rsidRPr="007C4548">
        <w:rPr>
          <w:rFonts w:ascii="Arial" w:hAnsi="Arial" w:cs="Arial"/>
          <w:sz w:val="20"/>
          <w:szCs w:val="20"/>
        </w:rPr>
        <w:t>une</w:t>
      </w:r>
      <w:proofErr w:type="spellEnd"/>
      <w:r w:rsidR="009113D2" w:rsidRPr="007C4548">
        <w:rPr>
          <w:rFonts w:ascii="Arial" w:hAnsi="Arial" w:cs="Arial"/>
          <w:sz w:val="20"/>
          <w:szCs w:val="20"/>
        </w:rPr>
        <w:t xml:space="preserve"> </w:t>
      </w:r>
      <w:proofErr w:type="spellStart"/>
      <w:r w:rsidR="009113D2" w:rsidRPr="007C4548">
        <w:rPr>
          <w:rFonts w:ascii="Arial" w:hAnsi="Arial" w:cs="Arial"/>
          <w:sz w:val="20"/>
          <w:szCs w:val="20"/>
        </w:rPr>
        <w:t>fonction</w:t>
      </w:r>
      <w:proofErr w:type="spellEnd"/>
      <w:r w:rsidR="009113D2" w:rsidRPr="007C4548">
        <w:rPr>
          <w:rFonts w:ascii="Arial" w:hAnsi="Arial" w:cs="Arial"/>
          <w:sz w:val="20"/>
          <w:szCs w:val="20"/>
        </w:rPr>
        <w:t xml:space="preserve"> </w:t>
      </w:r>
      <w:proofErr w:type="spellStart"/>
      <w:r w:rsidR="009113D2" w:rsidRPr="007C4548">
        <w:rPr>
          <w:rFonts w:ascii="Arial" w:hAnsi="Arial" w:cs="Arial"/>
          <w:sz w:val="20"/>
          <w:szCs w:val="20"/>
        </w:rPr>
        <w:t>opérationnelle</w:t>
      </w:r>
      <w:proofErr w:type="spellEnd"/>
      <w:r w:rsidR="009113D2" w:rsidRPr="007C4548">
        <w:rPr>
          <w:rFonts w:ascii="Arial" w:hAnsi="Arial" w:cs="Arial"/>
          <w:sz w:val="20"/>
          <w:szCs w:val="20"/>
        </w:rPr>
        <w:t xml:space="preserve"> </w:t>
      </w:r>
      <w:proofErr w:type="spellStart"/>
      <w:r w:rsidR="009113D2" w:rsidRPr="007C4548">
        <w:rPr>
          <w:rFonts w:ascii="Arial" w:hAnsi="Arial" w:cs="Arial"/>
          <w:sz w:val="20"/>
          <w:szCs w:val="20"/>
        </w:rPr>
        <w:t>clé</w:t>
      </w:r>
      <w:proofErr w:type="spellEnd"/>
      <w:r w:rsidR="009113D2" w:rsidRPr="007C4548">
        <w:rPr>
          <w:rFonts w:ascii="Arial" w:hAnsi="Arial" w:cs="Arial"/>
          <w:sz w:val="20"/>
          <w:szCs w:val="20"/>
        </w:rPr>
        <w:t xml:space="preserve"> dans le cadre de la mission </w:t>
      </w:r>
      <w:proofErr w:type="spellStart"/>
      <w:r w:rsidR="009113D2" w:rsidRPr="007C4548">
        <w:rPr>
          <w:rFonts w:ascii="Arial" w:hAnsi="Arial" w:cs="Arial"/>
          <w:sz w:val="20"/>
          <w:szCs w:val="20"/>
        </w:rPr>
        <w:t>d’AMO-OPC</w:t>
      </w:r>
      <w:proofErr w:type="spellEnd"/>
      <w:r w:rsidR="009113D2" w:rsidRPr="007C4548">
        <w:rPr>
          <w:rFonts w:ascii="Arial" w:hAnsi="Arial" w:cs="Arial"/>
          <w:sz w:val="20"/>
          <w:szCs w:val="20"/>
        </w:rPr>
        <w:t xml:space="preserve">. Il </w:t>
      </w:r>
      <w:proofErr w:type="spellStart"/>
      <w:r w:rsidR="009113D2" w:rsidRPr="007C4548">
        <w:rPr>
          <w:rFonts w:ascii="Arial" w:hAnsi="Arial" w:cs="Arial"/>
          <w:sz w:val="20"/>
          <w:szCs w:val="20"/>
        </w:rPr>
        <w:t>s’agit</w:t>
      </w:r>
      <w:proofErr w:type="spellEnd"/>
      <w:r w:rsidR="009113D2" w:rsidRPr="007C4548">
        <w:rPr>
          <w:rFonts w:ascii="Arial" w:hAnsi="Arial" w:cs="Arial"/>
          <w:sz w:val="20"/>
          <w:szCs w:val="20"/>
        </w:rPr>
        <w:t xml:space="preserve"> des </w:t>
      </w:r>
      <w:proofErr w:type="spellStart"/>
      <w:r w:rsidR="009113D2" w:rsidRPr="007C4548">
        <w:rPr>
          <w:rFonts w:ascii="Arial" w:hAnsi="Arial" w:cs="Arial"/>
          <w:sz w:val="20"/>
          <w:szCs w:val="20"/>
        </w:rPr>
        <w:t>personnes</w:t>
      </w:r>
      <w:proofErr w:type="spellEnd"/>
      <w:r w:rsidR="009113D2" w:rsidRPr="007C4548">
        <w:rPr>
          <w:rFonts w:ascii="Arial" w:hAnsi="Arial" w:cs="Arial"/>
          <w:sz w:val="20"/>
          <w:szCs w:val="20"/>
        </w:rPr>
        <w:t xml:space="preserve"> </w:t>
      </w:r>
      <w:proofErr w:type="spellStart"/>
      <w:r w:rsidR="009113D2" w:rsidRPr="007C4548">
        <w:rPr>
          <w:rFonts w:ascii="Arial" w:hAnsi="Arial" w:cs="Arial"/>
          <w:sz w:val="20"/>
          <w:szCs w:val="20"/>
        </w:rPr>
        <w:t>suivantes</w:t>
      </w:r>
      <w:proofErr w:type="spellEnd"/>
      <w:r w:rsidR="009113D2" w:rsidRPr="007C4548">
        <w:rPr>
          <w:rFonts w:ascii="Arial" w:hAnsi="Arial" w:cs="Arial"/>
          <w:sz w:val="20"/>
          <w:szCs w:val="20"/>
        </w:rPr>
        <w:t xml:space="preserve"> :</w:t>
      </w:r>
    </w:p>
    <w:p w14:paraId="1CDF8462" w14:textId="77777777" w:rsidR="009113D2" w:rsidRPr="007C4548" w:rsidRDefault="009113D2" w:rsidP="007C4548">
      <w:pPr>
        <w:ind w:right="520" w:firstLine="567"/>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r>
      <w:proofErr w:type="spellStart"/>
      <w:r w:rsidRPr="007C4548">
        <w:rPr>
          <w:rFonts w:ascii="Arial" w:hAnsi="Arial" w:cs="Arial"/>
          <w:sz w:val="20"/>
          <w:szCs w:val="20"/>
        </w:rPr>
        <w:t>Référent</w:t>
      </w:r>
      <w:proofErr w:type="spellEnd"/>
      <w:r w:rsidRPr="007C4548">
        <w:rPr>
          <w:rFonts w:ascii="Arial" w:hAnsi="Arial" w:cs="Arial"/>
          <w:sz w:val="20"/>
          <w:szCs w:val="20"/>
        </w:rPr>
        <w:t xml:space="preserve"> principal du </w:t>
      </w:r>
      <w:proofErr w:type="spellStart"/>
      <w:r w:rsidRPr="007C4548">
        <w:rPr>
          <w:rFonts w:ascii="Arial" w:hAnsi="Arial" w:cs="Arial"/>
          <w:sz w:val="20"/>
          <w:szCs w:val="20"/>
        </w:rPr>
        <w:t>marché</w:t>
      </w:r>
      <w:proofErr w:type="spellEnd"/>
      <w:r w:rsidRPr="007C4548">
        <w:rPr>
          <w:rFonts w:ascii="Arial" w:hAnsi="Arial" w:cs="Arial"/>
          <w:sz w:val="20"/>
          <w:szCs w:val="20"/>
        </w:rPr>
        <w:t>, le chef de mission</w:t>
      </w:r>
    </w:p>
    <w:p w14:paraId="45E66889" w14:textId="77777777" w:rsidR="009113D2" w:rsidRPr="007C4548" w:rsidRDefault="009113D2" w:rsidP="007C4548">
      <w:pPr>
        <w:ind w:right="520" w:firstLine="567"/>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r>
      <w:proofErr w:type="spellStart"/>
      <w:r w:rsidRPr="007C4548">
        <w:rPr>
          <w:rFonts w:ascii="Arial" w:hAnsi="Arial" w:cs="Arial"/>
          <w:sz w:val="20"/>
          <w:szCs w:val="20"/>
        </w:rPr>
        <w:t>Suppléant</w:t>
      </w:r>
      <w:proofErr w:type="spellEnd"/>
      <w:r w:rsidRPr="007C4548">
        <w:rPr>
          <w:rFonts w:ascii="Arial" w:hAnsi="Arial" w:cs="Arial"/>
          <w:sz w:val="20"/>
          <w:szCs w:val="20"/>
        </w:rPr>
        <w:t xml:space="preserve"> du </w:t>
      </w:r>
      <w:proofErr w:type="spellStart"/>
      <w:r w:rsidRPr="007C4548">
        <w:rPr>
          <w:rFonts w:ascii="Arial" w:hAnsi="Arial" w:cs="Arial"/>
          <w:sz w:val="20"/>
          <w:szCs w:val="20"/>
        </w:rPr>
        <w:t>marché</w:t>
      </w:r>
      <w:proofErr w:type="spellEnd"/>
    </w:p>
    <w:p w14:paraId="33452DCE" w14:textId="77777777" w:rsidR="009113D2" w:rsidRPr="007C4548" w:rsidRDefault="009113D2" w:rsidP="007C4548">
      <w:pPr>
        <w:ind w:right="520" w:firstLine="567"/>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t xml:space="preserve">Un </w:t>
      </w:r>
      <w:proofErr w:type="spellStart"/>
      <w:r w:rsidRPr="007C4548">
        <w:rPr>
          <w:rFonts w:ascii="Arial" w:hAnsi="Arial" w:cs="Arial"/>
          <w:sz w:val="20"/>
          <w:szCs w:val="20"/>
        </w:rPr>
        <w:t>planificateur</w:t>
      </w:r>
      <w:proofErr w:type="spellEnd"/>
    </w:p>
    <w:p w14:paraId="7FFB1019" w14:textId="77777777" w:rsidR="009113D2" w:rsidRPr="007C4548" w:rsidRDefault="009113D2" w:rsidP="007C4548">
      <w:pPr>
        <w:ind w:right="520" w:firstLine="567"/>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t xml:space="preserve">Un </w:t>
      </w:r>
      <w:proofErr w:type="spellStart"/>
      <w:r w:rsidRPr="007C4548">
        <w:rPr>
          <w:rFonts w:ascii="Arial" w:hAnsi="Arial" w:cs="Arial"/>
          <w:sz w:val="20"/>
          <w:szCs w:val="20"/>
        </w:rPr>
        <w:t>spécialiste</w:t>
      </w:r>
      <w:proofErr w:type="spellEnd"/>
      <w:r w:rsidRPr="007C4548">
        <w:rPr>
          <w:rFonts w:ascii="Arial" w:hAnsi="Arial" w:cs="Arial"/>
          <w:sz w:val="20"/>
          <w:szCs w:val="20"/>
        </w:rPr>
        <w:t xml:space="preserve"> </w:t>
      </w:r>
      <w:proofErr w:type="spellStart"/>
      <w:r w:rsidRPr="007C4548">
        <w:rPr>
          <w:rFonts w:ascii="Arial" w:hAnsi="Arial" w:cs="Arial"/>
          <w:sz w:val="20"/>
          <w:szCs w:val="20"/>
        </w:rPr>
        <w:t>en</w:t>
      </w:r>
      <w:proofErr w:type="spellEnd"/>
      <w:r w:rsidRPr="007C4548">
        <w:rPr>
          <w:rFonts w:ascii="Arial" w:hAnsi="Arial" w:cs="Arial"/>
          <w:sz w:val="20"/>
          <w:szCs w:val="20"/>
        </w:rPr>
        <w:t xml:space="preserve"> gestion des </w:t>
      </w:r>
      <w:proofErr w:type="spellStart"/>
      <w:r w:rsidRPr="007C4548">
        <w:rPr>
          <w:rFonts w:ascii="Arial" w:hAnsi="Arial" w:cs="Arial"/>
          <w:sz w:val="20"/>
          <w:szCs w:val="20"/>
        </w:rPr>
        <w:t>risques</w:t>
      </w:r>
      <w:proofErr w:type="spellEnd"/>
    </w:p>
    <w:p w14:paraId="08119BA0" w14:textId="5DA58E3C" w:rsidR="00437748" w:rsidRDefault="009113D2" w:rsidP="007C4548">
      <w:pPr>
        <w:ind w:right="520" w:firstLine="567"/>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t xml:space="preserve">Un expert technique pour la </w:t>
      </w:r>
      <w:proofErr w:type="spellStart"/>
      <w:r w:rsidRPr="007C4548">
        <w:rPr>
          <w:rFonts w:ascii="Arial" w:hAnsi="Arial" w:cs="Arial"/>
          <w:sz w:val="20"/>
          <w:szCs w:val="20"/>
        </w:rPr>
        <w:t>cohérence</w:t>
      </w:r>
      <w:proofErr w:type="spellEnd"/>
      <w:r w:rsidRPr="007C4548">
        <w:rPr>
          <w:rFonts w:ascii="Arial" w:hAnsi="Arial" w:cs="Arial"/>
          <w:sz w:val="20"/>
          <w:szCs w:val="20"/>
        </w:rPr>
        <w:t xml:space="preserve"> technique des plannings et </w:t>
      </w:r>
      <w:proofErr w:type="spellStart"/>
      <w:r w:rsidRPr="007C4548">
        <w:rPr>
          <w:rFonts w:ascii="Arial" w:hAnsi="Arial" w:cs="Arial"/>
          <w:sz w:val="20"/>
          <w:szCs w:val="20"/>
        </w:rPr>
        <w:t>l’analyse</w:t>
      </w:r>
      <w:proofErr w:type="spellEnd"/>
      <w:r w:rsidRPr="007C4548">
        <w:rPr>
          <w:rFonts w:ascii="Arial" w:hAnsi="Arial" w:cs="Arial"/>
          <w:sz w:val="20"/>
          <w:szCs w:val="20"/>
        </w:rPr>
        <w:t xml:space="preserve"> des données</w:t>
      </w:r>
    </w:p>
    <w:p w14:paraId="1DCB11C9" w14:textId="77777777" w:rsidR="009113D2" w:rsidRPr="007C4548" w:rsidRDefault="009113D2" w:rsidP="007C4548">
      <w:pPr>
        <w:ind w:right="520"/>
        <w:rPr>
          <w:rFonts w:ascii="Arial" w:hAnsi="Arial" w:cs="Arial"/>
          <w:sz w:val="20"/>
          <w:szCs w:val="20"/>
        </w:rPr>
      </w:pPr>
    </w:p>
    <w:p w14:paraId="268C10E8" w14:textId="77777777" w:rsidR="00437748" w:rsidRPr="007C4548" w:rsidRDefault="00437748" w:rsidP="007C4548">
      <w:pPr>
        <w:spacing w:before="40" w:after="240"/>
        <w:ind w:right="520"/>
        <w:rPr>
          <w:rFonts w:ascii="Arial" w:hAnsi="Arial" w:cs="Arial"/>
          <w:sz w:val="20"/>
          <w:szCs w:val="20"/>
        </w:rPr>
      </w:pPr>
      <w:r w:rsidRPr="007C4548">
        <w:rPr>
          <w:rFonts w:ascii="Arial" w:hAnsi="Arial" w:cs="Arial"/>
          <w:sz w:val="20"/>
          <w:szCs w:val="20"/>
        </w:rPr>
        <w:t xml:space="preserve">Les </w:t>
      </w:r>
      <w:proofErr w:type="spellStart"/>
      <w:r w:rsidRPr="007C4548">
        <w:rPr>
          <w:rFonts w:ascii="Arial" w:hAnsi="Arial" w:cs="Arial"/>
          <w:sz w:val="20"/>
          <w:szCs w:val="20"/>
        </w:rPr>
        <w:t>profils</w:t>
      </w:r>
      <w:proofErr w:type="spellEnd"/>
      <w:r w:rsidRPr="007C4548">
        <w:rPr>
          <w:rFonts w:ascii="Arial" w:hAnsi="Arial" w:cs="Arial"/>
          <w:sz w:val="20"/>
          <w:szCs w:val="20"/>
        </w:rPr>
        <w:t xml:space="preserve"> </w:t>
      </w:r>
      <w:proofErr w:type="spellStart"/>
      <w:r w:rsidRPr="007C4548">
        <w:rPr>
          <w:rFonts w:ascii="Arial" w:hAnsi="Arial" w:cs="Arial"/>
          <w:sz w:val="20"/>
          <w:szCs w:val="20"/>
        </w:rPr>
        <w:t>clés</w:t>
      </w:r>
      <w:proofErr w:type="spellEnd"/>
      <w:r w:rsidRPr="007C4548">
        <w:rPr>
          <w:rFonts w:ascii="Arial" w:hAnsi="Arial" w:cs="Arial"/>
          <w:sz w:val="20"/>
          <w:szCs w:val="20"/>
        </w:rPr>
        <w:t xml:space="preserve"> du personnel du </w:t>
      </w:r>
      <w:proofErr w:type="spellStart"/>
      <w:r w:rsidRPr="007C4548">
        <w:rPr>
          <w:rFonts w:ascii="Arial" w:hAnsi="Arial" w:cs="Arial"/>
          <w:sz w:val="20"/>
          <w:szCs w:val="20"/>
        </w:rPr>
        <w:t>titulaire</w:t>
      </w:r>
      <w:proofErr w:type="spellEnd"/>
      <w:r w:rsidRPr="007C4548">
        <w:rPr>
          <w:rFonts w:ascii="Arial" w:hAnsi="Arial" w:cs="Arial"/>
          <w:sz w:val="20"/>
          <w:szCs w:val="20"/>
        </w:rPr>
        <w:t xml:space="preserve"> </w:t>
      </w:r>
      <w:proofErr w:type="spellStart"/>
      <w:r w:rsidRPr="007C4548">
        <w:rPr>
          <w:rFonts w:ascii="Arial" w:hAnsi="Arial" w:cs="Arial"/>
          <w:sz w:val="20"/>
          <w:szCs w:val="20"/>
        </w:rPr>
        <w:t>sont</w:t>
      </w:r>
      <w:proofErr w:type="spellEnd"/>
      <w:r w:rsidRPr="007C4548">
        <w:rPr>
          <w:rFonts w:ascii="Arial" w:hAnsi="Arial" w:cs="Arial"/>
          <w:sz w:val="20"/>
          <w:szCs w:val="20"/>
        </w:rPr>
        <w:t xml:space="preserve"> les </w:t>
      </w:r>
      <w:proofErr w:type="spellStart"/>
      <w:r w:rsidRPr="007C4548">
        <w:rPr>
          <w:rFonts w:ascii="Arial" w:hAnsi="Arial" w:cs="Arial"/>
          <w:sz w:val="20"/>
          <w:szCs w:val="20"/>
        </w:rPr>
        <w:t>suivants</w:t>
      </w:r>
      <w:proofErr w:type="spellEnd"/>
      <w:r w:rsidRPr="007C4548">
        <w:rPr>
          <w:rFonts w:ascii="Arial" w:hAnsi="Arial" w:cs="Arial"/>
          <w:sz w:val="20"/>
          <w:szCs w:val="20"/>
        </w:rPr>
        <w:t xml:space="preserve"> :</w:t>
      </w:r>
    </w:p>
    <w:tbl>
      <w:tblPr>
        <w:tblStyle w:val="Grilledutableau"/>
        <w:tblW w:w="5000" w:type="pct"/>
        <w:tblLook w:val="04A0" w:firstRow="1" w:lastRow="0" w:firstColumn="1" w:lastColumn="0" w:noHBand="0" w:noVBand="1"/>
      </w:tblPr>
      <w:tblGrid>
        <w:gridCol w:w="3642"/>
        <w:gridCol w:w="2575"/>
        <w:gridCol w:w="3219"/>
        <w:gridCol w:w="5114"/>
      </w:tblGrid>
      <w:tr w:rsidR="00AE51BA" w:rsidRPr="00516A52" w14:paraId="4E948148" w14:textId="77777777" w:rsidTr="007C4548">
        <w:trPr>
          <w:trHeight w:val="454"/>
        </w:trPr>
        <w:tc>
          <w:tcPr>
            <w:tcW w:w="3642" w:type="dxa"/>
            <w:shd w:val="clear" w:color="auto" w:fill="BFBFBF" w:themeFill="background1" w:themeFillShade="BF"/>
            <w:vAlign w:val="center"/>
          </w:tcPr>
          <w:p w14:paraId="5057126A" w14:textId="77777777" w:rsidR="00AE51BA" w:rsidRPr="00516A52" w:rsidRDefault="00AE51BA" w:rsidP="006B3183">
            <w:pPr>
              <w:jc w:val="center"/>
              <w:rPr>
                <w:rFonts w:ascii="Arial" w:eastAsia="Times New Roman" w:hAnsi="Arial" w:cs="Arial"/>
                <w:b/>
                <w:bCs/>
                <w:sz w:val="22"/>
              </w:rPr>
            </w:pPr>
            <w:r w:rsidRPr="00516A52">
              <w:rPr>
                <w:rFonts w:ascii="Arial" w:eastAsia="Times New Roman" w:hAnsi="Arial" w:cs="Arial"/>
                <w:b/>
                <w:bCs/>
                <w:sz w:val="22"/>
              </w:rPr>
              <w:t>Poste</w:t>
            </w:r>
          </w:p>
        </w:tc>
        <w:tc>
          <w:tcPr>
            <w:tcW w:w="2575" w:type="dxa"/>
            <w:shd w:val="clear" w:color="auto" w:fill="BFBFBF" w:themeFill="background1" w:themeFillShade="BF"/>
            <w:vAlign w:val="center"/>
          </w:tcPr>
          <w:p w14:paraId="376A58C8" w14:textId="77777777" w:rsidR="00AE51BA" w:rsidRPr="00516A52" w:rsidRDefault="00AE51BA" w:rsidP="006B3183">
            <w:pPr>
              <w:jc w:val="center"/>
              <w:rPr>
                <w:rFonts w:ascii="Arial" w:eastAsia="Times New Roman" w:hAnsi="Arial" w:cs="Arial"/>
                <w:b/>
                <w:bCs/>
                <w:sz w:val="22"/>
              </w:rPr>
            </w:pPr>
            <w:r w:rsidRPr="00516A52">
              <w:rPr>
                <w:rFonts w:ascii="Arial" w:eastAsia="Times New Roman" w:hAnsi="Arial" w:cs="Arial"/>
                <w:b/>
                <w:bCs/>
                <w:sz w:val="22"/>
              </w:rPr>
              <w:t>Nom</w:t>
            </w:r>
          </w:p>
        </w:tc>
        <w:tc>
          <w:tcPr>
            <w:tcW w:w="3219" w:type="dxa"/>
            <w:shd w:val="clear" w:color="auto" w:fill="BFBFBF" w:themeFill="background1" w:themeFillShade="BF"/>
            <w:vAlign w:val="center"/>
          </w:tcPr>
          <w:p w14:paraId="05DCB632" w14:textId="77777777" w:rsidR="00AE51BA" w:rsidRPr="00516A52" w:rsidRDefault="00AE51BA" w:rsidP="006B3183">
            <w:pPr>
              <w:jc w:val="center"/>
              <w:rPr>
                <w:rFonts w:ascii="Arial" w:eastAsia="Times New Roman" w:hAnsi="Arial" w:cs="Arial"/>
                <w:b/>
                <w:bCs/>
                <w:sz w:val="22"/>
              </w:rPr>
            </w:pPr>
            <w:r w:rsidRPr="00516A52">
              <w:rPr>
                <w:rFonts w:ascii="Arial" w:eastAsia="Times New Roman" w:hAnsi="Arial" w:cs="Arial"/>
                <w:b/>
                <w:bCs/>
                <w:sz w:val="22"/>
              </w:rPr>
              <w:t>Prénom</w:t>
            </w:r>
          </w:p>
        </w:tc>
        <w:tc>
          <w:tcPr>
            <w:tcW w:w="5114" w:type="dxa"/>
            <w:shd w:val="clear" w:color="auto" w:fill="BFBFBF" w:themeFill="background1" w:themeFillShade="BF"/>
            <w:vAlign w:val="center"/>
          </w:tcPr>
          <w:p w14:paraId="7F463EDA" w14:textId="77777777" w:rsidR="00AE51BA" w:rsidRPr="00516A52" w:rsidRDefault="00AE51BA" w:rsidP="006B3183">
            <w:pPr>
              <w:jc w:val="center"/>
              <w:rPr>
                <w:rFonts w:ascii="Arial" w:eastAsia="Times New Roman" w:hAnsi="Arial" w:cs="Arial"/>
                <w:b/>
                <w:bCs/>
                <w:sz w:val="22"/>
              </w:rPr>
            </w:pPr>
            <w:r w:rsidRPr="00516A52">
              <w:rPr>
                <w:rFonts w:ascii="Arial" w:eastAsia="Times New Roman" w:hAnsi="Arial" w:cs="Arial"/>
                <w:b/>
                <w:bCs/>
                <w:sz w:val="22"/>
              </w:rPr>
              <w:t>Coordonnées</w:t>
            </w:r>
          </w:p>
          <w:p w14:paraId="44E63538" w14:textId="77777777" w:rsidR="00AE51BA" w:rsidRPr="00516A52" w:rsidRDefault="00AE51BA" w:rsidP="006B3183">
            <w:pPr>
              <w:jc w:val="center"/>
              <w:rPr>
                <w:rFonts w:ascii="Arial" w:eastAsia="Times New Roman" w:hAnsi="Arial" w:cs="Arial"/>
                <w:b/>
                <w:bCs/>
                <w:sz w:val="22"/>
              </w:rPr>
            </w:pPr>
            <w:r w:rsidRPr="00516A52">
              <w:rPr>
                <w:rFonts w:ascii="Arial" w:eastAsia="Times New Roman" w:hAnsi="Arial" w:cs="Arial"/>
                <w:b/>
                <w:bCs/>
                <w:sz w:val="22"/>
              </w:rPr>
              <w:t>(Téléphone/courriel/adresse)</w:t>
            </w:r>
          </w:p>
        </w:tc>
      </w:tr>
      <w:tr w:rsidR="00AE51BA" w:rsidRPr="00516A52" w14:paraId="765D88E5" w14:textId="77777777" w:rsidTr="007C4548">
        <w:trPr>
          <w:trHeight w:val="454"/>
        </w:trPr>
        <w:tc>
          <w:tcPr>
            <w:tcW w:w="3642" w:type="dxa"/>
            <w:vAlign w:val="center"/>
          </w:tcPr>
          <w:p w14:paraId="32307C20" w14:textId="2337F89D" w:rsidR="00AE51BA" w:rsidRPr="00516A52" w:rsidRDefault="00AE51BA" w:rsidP="006B3183">
            <w:pPr>
              <w:jc w:val="both"/>
              <w:rPr>
                <w:rFonts w:ascii="Arial" w:hAnsi="Arial" w:cs="Arial"/>
                <w:bCs/>
                <w:sz w:val="22"/>
              </w:rPr>
            </w:pPr>
            <w:r w:rsidRPr="00516A52">
              <w:rPr>
                <w:rFonts w:ascii="Arial" w:hAnsi="Arial" w:cs="Arial"/>
                <w:bCs/>
                <w:sz w:val="22"/>
              </w:rPr>
              <w:t xml:space="preserve">Référent </w:t>
            </w:r>
            <w:r w:rsidR="00105EEB">
              <w:rPr>
                <w:rFonts w:ascii="Arial" w:hAnsi="Arial" w:cs="Arial"/>
                <w:bCs/>
                <w:sz w:val="22"/>
              </w:rPr>
              <w:t xml:space="preserve">principal </w:t>
            </w:r>
            <w:r w:rsidRPr="00516A52">
              <w:rPr>
                <w:rFonts w:ascii="Arial" w:hAnsi="Arial" w:cs="Arial"/>
                <w:bCs/>
                <w:sz w:val="22"/>
              </w:rPr>
              <w:t>du marché</w:t>
            </w:r>
          </w:p>
        </w:tc>
        <w:tc>
          <w:tcPr>
            <w:tcW w:w="2575" w:type="dxa"/>
          </w:tcPr>
          <w:p w14:paraId="0916B0B8" w14:textId="77777777" w:rsidR="00AE51BA" w:rsidRPr="00516A52" w:rsidRDefault="00AE51BA" w:rsidP="006B3183">
            <w:pPr>
              <w:jc w:val="center"/>
              <w:rPr>
                <w:rFonts w:ascii="Arial" w:hAnsi="Arial" w:cs="Arial"/>
                <w:b/>
                <w:sz w:val="22"/>
              </w:rPr>
            </w:pPr>
          </w:p>
        </w:tc>
        <w:tc>
          <w:tcPr>
            <w:tcW w:w="3219" w:type="dxa"/>
          </w:tcPr>
          <w:p w14:paraId="46863532" w14:textId="77777777" w:rsidR="00AE51BA" w:rsidRPr="00516A52" w:rsidRDefault="00AE51BA" w:rsidP="006B3183">
            <w:pPr>
              <w:jc w:val="center"/>
              <w:rPr>
                <w:rFonts w:ascii="Arial" w:hAnsi="Arial" w:cs="Arial"/>
                <w:b/>
                <w:sz w:val="22"/>
              </w:rPr>
            </w:pPr>
          </w:p>
        </w:tc>
        <w:tc>
          <w:tcPr>
            <w:tcW w:w="5114" w:type="dxa"/>
          </w:tcPr>
          <w:p w14:paraId="25B39B67" w14:textId="77777777" w:rsidR="00AE51BA" w:rsidRPr="00516A52" w:rsidRDefault="00AE51BA" w:rsidP="006B3183">
            <w:pPr>
              <w:jc w:val="center"/>
              <w:rPr>
                <w:rFonts w:ascii="Arial" w:hAnsi="Arial" w:cs="Arial"/>
                <w:b/>
                <w:sz w:val="22"/>
              </w:rPr>
            </w:pPr>
          </w:p>
        </w:tc>
      </w:tr>
      <w:tr w:rsidR="00AE51BA" w:rsidRPr="00516A52" w14:paraId="64606840" w14:textId="77777777" w:rsidTr="007C4548">
        <w:trPr>
          <w:trHeight w:val="454"/>
        </w:trPr>
        <w:tc>
          <w:tcPr>
            <w:tcW w:w="3642" w:type="dxa"/>
            <w:vAlign w:val="center"/>
          </w:tcPr>
          <w:p w14:paraId="7D59A828" w14:textId="0E497D98" w:rsidR="00AE51BA" w:rsidRPr="00516A52" w:rsidRDefault="00AE51BA" w:rsidP="006B3183">
            <w:pPr>
              <w:jc w:val="both"/>
              <w:rPr>
                <w:rFonts w:ascii="Arial" w:hAnsi="Arial" w:cs="Arial"/>
                <w:bCs/>
                <w:sz w:val="22"/>
              </w:rPr>
            </w:pPr>
            <w:proofErr w:type="spellStart"/>
            <w:r w:rsidRPr="00516A52">
              <w:rPr>
                <w:rFonts w:ascii="Arial" w:hAnsi="Arial" w:cs="Arial"/>
                <w:bCs/>
                <w:sz w:val="22"/>
                <w:lang w:val="en-US"/>
              </w:rPr>
              <w:t>Suppléant</w:t>
            </w:r>
            <w:proofErr w:type="spellEnd"/>
            <w:r w:rsidR="00105EEB">
              <w:rPr>
                <w:rFonts w:ascii="Arial" w:hAnsi="Arial" w:cs="Arial"/>
                <w:bCs/>
                <w:sz w:val="22"/>
                <w:lang w:val="en-US"/>
              </w:rPr>
              <w:t xml:space="preserve"> du </w:t>
            </w:r>
            <w:proofErr w:type="spellStart"/>
            <w:r w:rsidR="00105EEB">
              <w:rPr>
                <w:rFonts w:ascii="Arial" w:hAnsi="Arial" w:cs="Arial"/>
                <w:bCs/>
                <w:sz w:val="22"/>
                <w:lang w:val="en-US"/>
              </w:rPr>
              <w:t>marché</w:t>
            </w:r>
            <w:proofErr w:type="spellEnd"/>
          </w:p>
        </w:tc>
        <w:tc>
          <w:tcPr>
            <w:tcW w:w="2575" w:type="dxa"/>
          </w:tcPr>
          <w:p w14:paraId="7395072E" w14:textId="77777777" w:rsidR="00AE51BA" w:rsidRPr="00516A52" w:rsidRDefault="00AE51BA" w:rsidP="006B3183">
            <w:pPr>
              <w:jc w:val="center"/>
              <w:rPr>
                <w:rFonts w:ascii="Arial" w:hAnsi="Arial" w:cs="Arial"/>
                <w:b/>
                <w:sz w:val="22"/>
              </w:rPr>
            </w:pPr>
          </w:p>
        </w:tc>
        <w:tc>
          <w:tcPr>
            <w:tcW w:w="3219" w:type="dxa"/>
          </w:tcPr>
          <w:p w14:paraId="37416B45" w14:textId="77777777" w:rsidR="00AE51BA" w:rsidRPr="00516A52" w:rsidRDefault="00AE51BA" w:rsidP="006B3183">
            <w:pPr>
              <w:jc w:val="center"/>
              <w:rPr>
                <w:rFonts w:ascii="Arial" w:hAnsi="Arial" w:cs="Arial"/>
                <w:b/>
                <w:sz w:val="22"/>
              </w:rPr>
            </w:pPr>
          </w:p>
        </w:tc>
        <w:tc>
          <w:tcPr>
            <w:tcW w:w="5114" w:type="dxa"/>
          </w:tcPr>
          <w:p w14:paraId="63BCFDC5" w14:textId="77777777" w:rsidR="00AE51BA" w:rsidRPr="00516A52" w:rsidRDefault="00AE51BA" w:rsidP="006B3183">
            <w:pPr>
              <w:jc w:val="center"/>
              <w:rPr>
                <w:rFonts w:ascii="Arial" w:hAnsi="Arial" w:cs="Arial"/>
                <w:b/>
                <w:sz w:val="22"/>
              </w:rPr>
            </w:pPr>
          </w:p>
        </w:tc>
      </w:tr>
      <w:tr w:rsidR="00AE51BA" w:rsidRPr="00516A52" w14:paraId="50207086" w14:textId="77777777" w:rsidTr="007C4548">
        <w:trPr>
          <w:trHeight w:val="454"/>
        </w:trPr>
        <w:tc>
          <w:tcPr>
            <w:tcW w:w="3642" w:type="dxa"/>
            <w:vAlign w:val="center"/>
          </w:tcPr>
          <w:p w14:paraId="618C387D" w14:textId="15BE643F" w:rsidR="00AE51BA" w:rsidRPr="00516A52" w:rsidRDefault="00105EEB" w:rsidP="006B3183">
            <w:pPr>
              <w:jc w:val="both"/>
              <w:rPr>
                <w:rFonts w:ascii="Arial" w:hAnsi="Arial" w:cs="Arial"/>
                <w:bCs/>
                <w:sz w:val="22"/>
              </w:rPr>
            </w:pPr>
            <w:r>
              <w:rPr>
                <w:rFonts w:ascii="Arial" w:hAnsi="Arial" w:cs="Arial"/>
                <w:bCs/>
                <w:sz w:val="22"/>
              </w:rPr>
              <w:t>Planificateur</w:t>
            </w:r>
          </w:p>
        </w:tc>
        <w:tc>
          <w:tcPr>
            <w:tcW w:w="2575" w:type="dxa"/>
          </w:tcPr>
          <w:p w14:paraId="5B5FFA10" w14:textId="77777777" w:rsidR="00AE51BA" w:rsidRPr="00516A52" w:rsidRDefault="00AE51BA" w:rsidP="006B3183">
            <w:pPr>
              <w:jc w:val="center"/>
              <w:rPr>
                <w:rFonts w:ascii="Arial" w:hAnsi="Arial" w:cs="Arial"/>
                <w:b/>
                <w:sz w:val="22"/>
              </w:rPr>
            </w:pPr>
          </w:p>
        </w:tc>
        <w:tc>
          <w:tcPr>
            <w:tcW w:w="3219" w:type="dxa"/>
          </w:tcPr>
          <w:p w14:paraId="0C090BD0" w14:textId="77777777" w:rsidR="00AE51BA" w:rsidRPr="00516A52" w:rsidRDefault="00AE51BA" w:rsidP="006B3183">
            <w:pPr>
              <w:jc w:val="center"/>
              <w:rPr>
                <w:rFonts w:ascii="Arial" w:hAnsi="Arial" w:cs="Arial"/>
                <w:b/>
                <w:sz w:val="22"/>
              </w:rPr>
            </w:pPr>
          </w:p>
        </w:tc>
        <w:tc>
          <w:tcPr>
            <w:tcW w:w="5114" w:type="dxa"/>
          </w:tcPr>
          <w:p w14:paraId="5216CF6D" w14:textId="77777777" w:rsidR="00AE51BA" w:rsidRPr="00516A52" w:rsidRDefault="00AE51BA" w:rsidP="006B3183">
            <w:pPr>
              <w:jc w:val="center"/>
              <w:rPr>
                <w:rFonts w:ascii="Arial" w:hAnsi="Arial" w:cs="Arial"/>
                <w:b/>
                <w:sz w:val="22"/>
              </w:rPr>
            </w:pPr>
          </w:p>
        </w:tc>
      </w:tr>
      <w:tr w:rsidR="00AE51BA" w:rsidRPr="00516A52" w14:paraId="56DA791B" w14:textId="77777777" w:rsidTr="007C4548">
        <w:trPr>
          <w:trHeight w:val="454"/>
        </w:trPr>
        <w:tc>
          <w:tcPr>
            <w:tcW w:w="3642" w:type="dxa"/>
            <w:vAlign w:val="center"/>
          </w:tcPr>
          <w:p w14:paraId="07899C0D" w14:textId="580AAFCC" w:rsidR="00AE51BA" w:rsidRPr="00516A52" w:rsidRDefault="00AE51BA" w:rsidP="006B3183">
            <w:pPr>
              <w:jc w:val="both"/>
              <w:rPr>
                <w:rFonts w:ascii="Arial" w:hAnsi="Arial" w:cs="Arial"/>
                <w:bCs/>
                <w:sz w:val="22"/>
              </w:rPr>
            </w:pPr>
            <w:r w:rsidRPr="00516A52">
              <w:rPr>
                <w:rFonts w:ascii="Arial" w:hAnsi="Arial" w:cs="Arial"/>
                <w:bCs/>
                <w:sz w:val="22"/>
              </w:rPr>
              <w:t xml:space="preserve">Spécialiste </w:t>
            </w:r>
            <w:r w:rsidR="00105EEB" w:rsidRPr="00105EEB">
              <w:rPr>
                <w:rFonts w:ascii="Arial" w:hAnsi="Arial" w:cs="Arial"/>
                <w:bCs/>
                <w:sz w:val="22"/>
              </w:rPr>
              <w:t>en gestion des risques</w:t>
            </w:r>
          </w:p>
        </w:tc>
        <w:tc>
          <w:tcPr>
            <w:tcW w:w="2575" w:type="dxa"/>
          </w:tcPr>
          <w:p w14:paraId="45344A42" w14:textId="77777777" w:rsidR="00AE51BA" w:rsidRPr="00516A52" w:rsidRDefault="00AE51BA" w:rsidP="006B3183">
            <w:pPr>
              <w:jc w:val="center"/>
              <w:rPr>
                <w:rFonts w:ascii="Arial" w:hAnsi="Arial" w:cs="Arial"/>
                <w:b/>
                <w:sz w:val="22"/>
              </w:rPr>
            </w:pPr>
          </w:p>
        </w:tc>
        <w:tc>
          <w:tcPr>
            <w:tcW w:w="3219" w:type="dxa"/>
          </w:tcPr>
          <w:p w14:paraId="02118DE9" w14:textId="77777777" w:rsidR="00AE51BA" w:rsidRPr="00516A52" w:rsidRDefault="00AE51BA" w:rsidP="006B3183">
            <w:pPr>
              <w:jc w:val="center"/>
              <w:rPr>
                <w:rFonts w:ascii="Arial" w:hAnsi="Arial" w:cs="Arial"/>
                <w:b/>
                <w:sz w:val="22"/>
              </w:rPr>
            </w:pPr>
          </w:p>
        </w:tc>
        <w:tc>
          <w:tcPr>
            <w:tcW w:w="5114" w:type="dxa"/>
          </w:tcPr>
          <w:p w14:paraId="767DE581" w14:textId="77777777" w:rsidR="00AE51BA" w:rsidRPr="00516A52" w:rsidRDefault="00AE51BA" w:rsidP="006B3183">
            <w:pPr>
              <w:jc w:val="center"/>
              <w:rPr>
                <w:rFonts w:ascii="Arial" w:hAnsi="Arial" w:cs="Arial"/>
                <w:b/>
                <w:sz w:val="22"/>
              </w:rPr>
            </w:pPr>
          </w:p>
        </w:tc>
      </w:tr>
      <w:tr w:rsidR="00AE51BA" w:rsidRPr="00516A52" w14:paraId="3D1475BB" w14:textId="77777777" w:rsidTr="007C4548">
        <w:trPr>
          <w:trHeight w:val="454"/>
        </w:trPr>
        <w:tc>
          <w:tcPr>
            <w:tcW w:w="3642" w:type="dxa"/>
            <w:vAlign w:val="center"/>
          </w:tcPr>
          <w:p w14:paraId="1664D94D" w14:textId="0618A7D9" w:rsidR="00AE51BA" w:rsidRPr="00516A52" w:rsidRDefault="00C65D3B" w:rsidP="006B3183">
            <w:pPr>
              <w:jc w:val="both"/>
              <w:rPr>
                <w:rFonts w:ascii="Arial" w:hAnsi="Arial" w:cs="Arial"/>
                <w:bCs/>
                <w:sz w:val="22"/>
              </w:rPr>
            </w:pPr>
            <w:r>
              <w:rPr>
                <w:rFonts w:ascii="Arial" w:hAnsi="Arial" w:cs="Arial"/>
                <w:bCs/>
                <w:sz w:val="22"/>
              </w:rPr>
              <w:t>Expert technique</w:t>
            </w:r>
            <w:r w:rsidR="00735937">
              <w:t xml:space="preserve"> </w:t>
            </w:r>
            <w:r w:rsidR="00735937" w:rsidRPr="00735937">
              <w:rPr>
                <w:rFonts w:ascii="Arial" w:hAnsi="Arial" w:cs="Arial"/>
                <w:bCs/>
                <w:sz w:val="22"/>
              </w:rPr>
              <w:t>pour la cohérence technique des plannings et l’analyse des données</w:t>
            </w:r>
          </w:p>
        </w:tc>
        <w:tc>
          <w:tcPr>
            <w:tcW w:w="2575" w:type="dxa"/>
          </w:tcPr>
          <w:p w14:paraId="35F1264E" w14:textId="77777777" w:rsidR="00AE51BA" w:rsidRPr="00516A52" w:rsidRDefault="00AE51BA" w:rsidP="006B3183">
            <w:pPr>
              <w:jc w:val="center"/>
              <w:rPr>
                <w:rFonts w:ascii="Arial" w:hAnsi="Arial" w:cs="Arial"/>
                <w:b/>
                <w:sz w:val="22"/>
              </w:rPr>
            </w:pPr>
          </w:p>
        </w:tc>
        <w:tc>
          <w:tcPr>
            <w:tcW w:w="3219" w:type="dxa"/>
          </w:tcPr>
          <w:p w14:paraId="7F57552D" w14:textId="77777777" w:rsidR="00AE51BA" w:rsidRPr="00516A52" w:rsidRDefault="00AE51BA" w:rsidP="006B3183">
            <w:pPr>
              <w:jc w:val="center"/>
              <w:rPr>
                <w:rFonts w:ascii="Arial" w:hAnsi="Arial" w:cs="Arial"/>
                <w:b/>
                <w:sz w:val="22"/>
              </w:rPr>
            </w:pPr>
          </w:p>
        </w:tc>
        <w:tc>
          <w:tcPr>
            <w:tcW w:w="5114" w:type="dxa"/>
          </w:tcPr>
          <w:p w14:paraId="546B8D31" w14:textId="77777777" w:rsidR="00AE51BA" w:rsidRPr="00516A52" w:rsidRDefault="00AE51BA" w:rsidP="006B3183">
            <w:pPr>
              <w:jc w:val="center"/>
              <w:rPr>
                <w:rFonts w:ascii="Arial" w:hAnsi="Arial" w:cs="Arial"/>
                <w:b/>
                <w:sz w:val="22"/>
              </w:rPr>
            </w:pPr>
          </w:p>
        </w:tc>
      </w:tr>
    </w:tbl>
    <w:p w14:paraId="2C427094" w14:textId="77777777" w:rsidR="00437748" w:rsidRPr="007C4548" w:rsidRDefault="00437748" w:rsidP="007C4548">
      <w:pPr>
        <w:spacing w:before="40" w:after="240"/>
        <w:ind w:right="520"/>
        <w:rPr>
          <w:rFonts w:ascii="Arial" w:hAnsi="Arial" w:cs="Arial"/>
          <w:sz w:val="20"/>
          <w:szCs w:val="20"/>
        </w:rPr>
      </w:pPr>
    </w:p>
    <w:p w14:paraId="0BE5B68F" w14:textId="77777777" w:rsidR="00437748" w:rsidRPr="007C4548" w:rsidRDefault="00437748" w:rsidP="00182378">
      <w:pPr>
        <w:spacing w:before="40" w:after="240"/>
        <w:ind w:right="520"/>
        <w:jc w:val="both"/>
        <w:rPr>
          <w:rFonts w:ascii="Arial" w:hAnsi="Arial" w:cs="Arial"/>
          <w:sz w:val="20"/>
          <w:szCs w:val="20"/>
        </w:rPr>
      </w:pPr>
      <w:proofErr w:type="spellStart"/>
      <w:r w:rsidRPr="007C4548">
        <w:rPr>
          <w:rFonts w:ascii="Arial" w:hAnsi="Arial" w:cs="Arial"/>
          <w:sz w:val="20"/>
          <w:szCs w:val="20"/>
        </w:rPr>
        <w:t>Conformément</w:t>
      </w:r>
      <w:proofErr w:type="spellEnd"/>
      <w:r w:rsidRPr="007C4548">
        <w:rPr>
          <w:rFonts w:ascii="Arial" w:hAnsi="Arial" w:cs="Arial"/>
          <w:sz w:val="20"/>
          <w:szCs w:val="20"/>
        </w:rPr>
        <w:t xml:space="preserve"> à </w:t>
      </w:r>
      <w:proofErr w:type="spellStart"/>
      <w:r w:rsidRPr="007C4548">
        <w:rPr>
          <w:rFonts w:ascii="Arial" w:hAnsi="Arial" w:cs="Arial"/>
          <w:sz w:val="20"/>
          <w:szCs w:val="20"/>
        </w:rPr>
        <w:t>l’article</w:t>
      </w:r>
      <w:proofErr w:type="spellEnd"/>
      <w:r w:rsidRPr="007C4548">
        <w:rPr>
          <w:rFonts w:ascii="Arial" w:hAnsi="Arial" w:cs="Arial"/>
          <w:sz w:val="20"/>
          <w:szCs w:val="20"/>
        </w:rPr>
        <w:t xml:space="preserve"> 3.1.1 du </w:t>
      </w:r>
      <w:proofErr w:type="spellStart"/>
      <w:r w:rsidRPr="007C4548">
        <w:rPr>
          <w:rFonts w:ascii="Arial" w:hAnsi="Arial" w:cs="Arial"/>
          <w:sz w:val="20"/>
          <w:szCs w:val="20"/>
        </w:rPr>
        <w:t>CCAP</w:t>
      </w:r>
      <w:proofErr w:type="spellEnd"/>
      <w:r w:rsidRPr="007C4548">
        <w:rPr>
          <w:rFonts w:ascii="Arial" w:hAnsi="Arial" w:cs="Arial"/>
          <w:sz w:val="20"/>
          <w:szCs w:val="20"/>
        </w:rPr>
        <w:t xml:space="preserve">, </w:t>
      </w:r>
      <w:proofErr w:type="spellStart"/>
      <w:r w:rsidRPr="007C4548">
        <w:rPr>
          <w:rFonts w:ascii="Arial" w:hAnsi="Arial" w:cs="Arial"/>
          <w:sz w:val="20"/>
          <w:szCs w:val="20"/>
        </w:rPr>
        <w:t>en</w:t>
      </w:r>
      <w:proofErr w:type="spellEnd"/>
      <w:r w:rsidRPr="007C4548">
        <w:rPr>
          <w:rFonts w:ascii="Arial" w:hAnsi="Arial" w:cs="Arial"/>
          <w:sz w:val="20"/>
          <w:szCs w:val="20"/>
        </w:rPr>
        <w:t xml:space="preserve"> </w:t>
      </w:r>
      <w:proofErr w:type="spellStart"/>
      <w:r w:rsidRPr="007C4548">
        <w:rPr>
          <w:rFonts w:ascii="Arial" w:hAnsi="Arial" w:cs="Arial"/>
          <w:sz w:val="20"/>
          <w:szCs w:val="20"/>
        </w:rPr>
        <w:t>cas</w:t>
      </w:r>
      <w:proofErr w:type="spellEnd"/>
      <w:r w:rsidRPr="007C4548">
        <w:rPr>
          <w:rFonts w:ascii="Arial" w:hAnsi="Arial" w:cs="Arial"/>
          <w:sz w:val="20"/>
          <w:szCs w:val="20"/>
        </w:rPr>
        <w:t xml:space="preserve"> de </w:t>
      </w:r>
      <w:proofErr w:type="spellStart"/>
      <w:r w:rsidRPr="007C4548">
        <w:rPr>
          <w:rFonts w:ascii="Arial" w:hAnsi="Arial" w:cs="Arial"/>
          <w:sz w:val="20"/>
          <w:szCs w:val="20"/>
        </w:rPr>
        <w:t>changement</w:t>
      </w:r>
      <w:proofErr w:type="spellEnd"/>
      <w:r w:rsidRPr="007C4548">
        <w:rPr>
          <w:rFonts w:ascii="Arial" w:hAnsi="Arial" w:cs="Arial"/>
          <w:sz w:val="20"/>
          <w:szCs w:val="20"/>
        </w:rPr>
        <w:t xml:space="preserve"> d’un des “</w:t>
      </w:r>
      <w:proofErr w:type="spellStart"/>
      <w:r w:rsidRPr="007C4548">
        <w:rPr>
          <w:rFonts w:ascii="Arial" w:hAnsi="Arial" w:cs="Arial"/>
          <w:sz w:val="20"/>
          <w:szCs w:val="20"/>
        </w:rPr>
        <w:t>Profils</w:t>
      </w:r>
      <w:proofErr w:type="spellEnd"/>
      <w:r w:rsidRPr="007C4548">
        <w:rPr>
          <w:rFonts w:ascii="Arial" w:hAnsi="Arial" w:cs="Arial"/>
          <w:sz w:val="20"/>
          <w:szCs w:val="20"/>
        </w:rPr>
        <w:t xml:space="preserve"> </w:t>
      </w:r>
      <w:proofErr w:type="spellStart"/>
      <w:r w:rsidRPr="007C4548">
        <w:rPr>
          <w:rFonts w:ascii="Arial" w:hAnsi="Arial" w:cs="Arial"/>
          <w:sz w:val="20"/>
          <w:szCs w:val="20"/>
        </w:rPr>
        <w:t>Clés</w:t>
      </w:r>
      <w:proofErr w:type="spellEnd"/>
      <w:r w:rsidRPr="007C4548">
        <w:rPr>
          <w:rFonts w:ascii="Arial" w:hAnsi="Arial" w:cs="Arial"/>
          <w:sz w:val="20"/>
          <w:szCs w:val="20"/>
        </w:rPr>
        <w:t xml:space="preserve">” au </w:t>
      </w:r>
      <w:proofErr w:type="spellStart"/>
      <w:r w:rsidRPr="007C4548">
        <w:rPr>
          <w:rFonts w:ascii="Arial" w:hAnsi="Arial" w:cs="Arial"/>
          <w:sz w:val="20"/>
          <w:szCs w:val="20"/>
        </w:rPr>
        <w:t>cours</w:t>
      </w:r>
      <w:proofErr w:type="spellEnd"/>
      <w:r w:rsidRPr="007C4548">
        <w:rPr>
          <w:rFonts w:ascii="Arial" w:hAnsi="Arial" w:cs="Arial"/>
          <w:sz w:val="20"/>
          <w:szCs w:val="20"/>
        </w:rPr>
        <w:t xml:space="preserve"> de </w:t>
      </w:r>
      <w:proofErr w:type="spellStart"/>
      <w:r w:rsidRPr="007C4548">
        <w:rPr>
          <w:rFonts w:ascii="Arial" w:hAnsi="Arial" w:cs="Arial"/>
          <w:sz w:val="20"/>
          <w:szCs w:val="20"/>
        </w:rPr>
        <w:t>l’exécution</w:t>
      </w:r>
      <w:proofErr w:type="spellEnd"/>
      <w:r w:rsidRPr="007C4548">
        <w:rPr>
          <w:rFonts w:ascii="Arial" w:hAnsi="Arial" w:cs="Arial"/>
          <w:sz w:val="20"/>
          <w:szCs w:val="20"/>
        </w:rPr>
        <w:t xml:space="preserve"> du </w:t>
      </w:r>
      <w:proofErr w:type="spellStart"/>
      <w:r w:rsidRPr="007C4548">
        <w:rPr>
          <w:rFonts w:ascii="Arial" w:hAnsi="Arial" w:cs="Arial"/>
          <w:sz w:val="20"/>
          <w:szCs w:val="20"/>
        </w:rPr>
        <w:t>présent</w:t>
      </w:r>
      <w:proofErr w:type="spellEnd"/>
      <w:r w:rsidRPr="007C4548">
        <w:rPr>
          <w:rFonts w:ascii="Arial" w:hAnsi="Arial" w:cs="Arial"/>
          <w:sz w:val="20"/>
          <w:szCs w:val="20"/>
        </w:rPr>
        <w:t xml:space="preserve"> accord-cadre, les nouveaux </w:t>
      </w:r>
      <w:proofErr w:type="spellStart"/>
      <w:r w:rsidRPr="007C4548">
        <w:rPr>
          <w:rFonts w:ascii="Arial" w:hAnsi="Arial" w:cs="Arial"/>
          <w:sz w:val="20"/>
          <w:szCs w:val="20"/>
        </w:rPr>
        <w:t>intervenants</w:t>
      </w:r>
      <w:proofErr w:type="spellEnd"/>
      <w:r w:rsidRPr="007C4548">
        <w:rPr>
          <w:rFonts w:ascii="Arial" w:hAnsi="Arial" w:cs="Arial"/>
          <w:sz w:val="20"/>
          <w:szCs w:val="20"/>
        </w:rPr>
        <w:t xml:space="preserve"> </w:t>
      </w:r>
      <w:proofErr w:type="spellStart"/>
      <w:r w:rsidRPr="007C4548">
        <w:rPr>
          <w:rFonts w:ascii="Arial" w:hAnsi="Arial" w:cs="Arial"/>
          <w:sz w:val="20"/>
          <w:szCs w:val="20"/>
        </w:rPr>
        <w:t>doivent</w:t>
      </w:r>
      <w:proofErr w:type="spellEnd"/>
      <w:r w:rsidRPr="007C4548">
        <w:rPr>
          <w:rFonts w:ascii="Arial" w:hAnsi="Arial" w:cs="Arial"/>
          <w:sz w:val="20"/>
          <w:szCs w:val="20"/>
        </w:rPr>
        <w:t xml:space="preserve"> </w:t>
      </w:r>
      <w:proofErr w:type="spellStart"/>
      <w:r w:rsidRPr="007C4548">
        <w:rPr>
          <w:rFonts w:ascii="Arial" w:hAnsi="Arial" w:cs="Arial"/>
          <w:sz w:val="20"/>
          <w:szCs w:val="20"/>
        </w:rPr>
        <w:t>être</w:t>
      </w:r>
      <w:proofErr w:type="spellEnd"/>
      <w:r w:rsidRPr="007C4548">
        <w:rPr>
          <w:rFonts w:ascii="Arial" w:hAnsi="Arial" w:cs="Arial"/>
          <w:sz w:val="20"/>
          <w:szCs w:val="20"/>
        </w:rPr>
        <w:t xml:space="preserve"> </w:t>
      </w:r>
      <w:proofErr w:type="spellStart"/>
      <w:r w:rsidRPr="007C4548">
        <w:rPr>
          <w:rFonts w:ascii="Arial" w:hAnsi="Arial" w:cs="Arial"/>
          <w:sz w:val="20"/>
          <w:szCs w:val="20"/>
        </w:rPr>
        <w:t>agréés</w:t>
      </w:r>
      <w:proofErr w:type="spellEnd"/>
      <w:r w:rsidRPr="007C4548">
        <w:rPr>
          <w:rFonts w:ascii="Arial" w:hAnsi="Arial" w:cs="Arial"/>
          <w:sz w:val="20"/>
          <w:szCs w:val="20"/>
        </w:rPr>
        <w:t xml:space="preserve"> par le </w:t>
      </w:r>
      <w:proofErr w:type="spellStart"/>
      <w:r w:rsidRPr="007C4548">
        <w:rPr>
          <w:rFonts w:ascii="Arial" w:hAnsi="Arial" w:cs="Arial"/>
          <w:sz w:val="20"/>
          <w:szCs w:val="20"/>
        </w:rPr>
        <w:t>représentant</w:t>
      </w:r>
      <w:proofErr w:type="spellEnd"/>
      <w:r w:rsidRPr="007C4548">
        <w:rPr>
          <w:rFonts w:ascii="Arial" w:hAnsi="Arial" w:cs="Arial"/>
          <w:sz w:val="20"/>
          <w:szCs w:val="20"/>
        </w:rPr>
        <w:t xml:space="preserve"> de </w:t>
      </w:r>
      <w:proofErr w:type="spellStart"/>
      <w:r w:rsidRPr="007C4548">
        <w:rPr>
          <w:rFonts w:ascii="Arial" w:hAnsi="Arial" w:cs="Arial"/>
          <w:sz w:val="20"/>
          <w:szCs w:val="20"/>
        </w:rPr>
        <w:t>VOIES</w:t>
      </w:r>
      <w:proofErr w:type="spellEnd"/>
      <w:r w:rsidRPr="007C4548">
        <w:rPr>
          <w:rFonts w:ascii="Arial" w:hAnsi="Arial" w:cs="Arial"/>
          <w:sz w:val="20"/>
          <w:szCs w:val="20"/>
        </w:rPr>
        <w:t xml:space="preserve"> </w:t>
      </w:r>
      <w:proofErr w:type="spellStart"/>
      <w:r w:rsidRPr="007C4548">
        <w:rPr>
          <w:rFonts w:ascii="Arial" w:hAnsi="Arial" w:cs="Arial"/>
          <w:sz w:val="20"/>
          <w:szCs w:val="20"/>
        </w:rPr>
        <w:t>NAVIGABLES</w:t>
      </w:r>
      <w:proofErr w:type="spellEnd"/>
      <w:r w:rsidRPr="007C4548">
        <w:rPr>
          <w:rFonts w:ascii="Arial" w:hAnsi="Arial" w:cs="Arial"/>
          <w:sz w:val="20"/>
          <w:szCs w:val="20"/>
        </w:rPr>
        <w:t xml:space="preserve"> DE France dans les </w:t>
      </w:r>
      <w:proofErr w:type="spellStart"/>
      <w:r w:rsidRPr="007C4548">
        <w:rPr>
          <w:rFonts w:ascii="Arial" w:hAnsi="Arial" w:cs="Arial"/>
          <w:sz w:val="20"/>
          <w:szCs w:val="20"/>
        </w:rPr>
        <w:t>modalités</w:t>
      </w:r>
      <w:proofErr w:type="spellEnd"/>
      <w:r w:rsidRPr="007C4548">
        <w:rPr>
          <w:rFonts w:ascii="Arial" w:hAnsi="Arial" w:cs="Arial"/>
          <w:sz w:val="20"/>
          <w:szCs w:val="20"/>
        </w:rPr>
        <w:t xml:space="preserve"> </w:t>
      </w:r>
      <w:proofErr w:type="spellStart"/>
      <w:r w:rsidRPr="007C4548">
        <w:rPr>
          <w:rFonts w:ascii="Arial" w:hAnsi="Arial" w:cs="Arial"/>
          <w:sz w:val="20"/>
          <w:szCs w:val="20"/>
        </w:rPr>
        <w:t>prévues</w:t>
      </w:r>
      <w:proofErr w:type="spellEnd"/>
      <w:r w:rsidRPr="007C4548">
        <w:rPr>
          <w:rFonts w:ascii="Arial" w:hAnsi="Arial" w:cs="Arial"/>
          <w:sz w:val="20"/>
          <w:szCs w:val="20"/>
        </w:rPr>
        <w:t xml:space="preserve"> par le cahier des clauses </w:t>
      </w:r>
      <w:proofErr w:type="spellStart"/>
      <w:r w:rsidRPr="007C4548">
        <w:rPr>
          <w:rFonts w:ascii="Arial" w:hAnsi="Arial" w:cs="Arial"/>
          <w:sz w:val="20"/>
          <w:szCs w:val="20"/>
        </w:rPr>
        <w:t>administratives</w:t>
      </w:r>
      <w:proofErr w:type="spellEnd"/>
      <w:r w:rsidRPr="007C4548">
        <w:rPr>
          <w:rFonts w:ascii="Arial" w:hAnsi="Arial" w:cs="Arial"/>
          <w:sz w:val="20"/>
          <w:szCs w:val="20"/>
        </w:rPr>
        <w:t xml:space="preserve"> </w:t>
      </w:r>
      <w:proofErr w:type="spellStart"/>
      <w:r w:rsidRPr="007C4548">
        <w:rPr>
          <w:rFonts w:ascii="Arial" w:hAnsi="Arial" w:cs="Arial"/>
          <w:sz w:val="20"/>
          <w:szCs w:val="20"/>
        </w:rPr>
        <w:t>particulières</w:t>
      </w:r>
      <w:proofErr w:type="spellEnd"/>
      <w:r w:rsidRPr="007C4548">
        <w:rPr>
          <w:rFonts w:ascii="Arial" w:hAnsi="Arial" w:cs="Arial"/>
          <w:sz w:val="20"/>
          <w:szCs w:val="20"/>
        </w:rPr>
        <w:t xml:space="preserve"> (</w:t>
      </w:r>
      <w:proofErr w:type="spellStart"/>
      <w:r w:rsidRPr="007C4548">
        <w:rPr>
          <w:rFonts w:ascii="Arial" w:hAnsi="Arial" w:cs="Arial"/>
          <w:sz w:val="20"/>
          <w:szCs w:val="20"/>
        </w:rPr>
        <w:t>CCAP</w:t>
      </w:r>
      <w:proofErr w:type="spellEnd"/>
      <w:r w:rsidRPr="007C4548">
        <w:rPr>
          <w:rFonts w:ascii="Arial" w:hAnsi="Arial" w:cs="Arial"/>
          <w:sz w:val="20"/>
          <w:szCs w:val="20"/>
        </w:rPr>
        <w:t>).</w:t>
      </w:r>
    </w:p>
    <w:p w14:paraId="630764DF" w14:textId="77777777" w:rsidR="00D31971" w:rsidRDefault="00437748" w:rsidP="00437748">
      <w:pPr>
        <w:spacing w:before="40" w:after="240"/>
        <w:ind w:right="520"/>
        <w:jc w:val="both"/>
        <w:sectPr w:rsidR="00D31971" w:rsidSect="004C7C09">
          <w:pgSz w:w="16840" w:h="11900" w:orient="landscape"/>
          <w:pgMar w:top="1140" w:right="1140" w:bottom="1140" w:left="1140" w:header="1140" w:footer="1140" w:gutter="0"/>
          <w:cols w:space="708"/>
          <w:docGrid w:linePitch="326"/>
        </w:sectPr>
      </w:pPr>
      <w:r>
        <w:t> </w:t>
      </w:r>
    </w:p>
    <w:p w14:paraId="189FA144" w14:textId="1EB13A16" w:rsidR="00D606AD" w:rsidRPr="007C4548" w:rsidRDefault="00D606AD" w:rsidP="007C4548">
      <w:pPr>
        <w:pStyle w:val="Titre1"/>
        <w:shd w:val="clear" w:color="3155A4" w:fill="3155A4"/>
        <w:jc w:val="center"/>
        <w:rPr>
          <w:rFonts w:eastAsia="Arial"/>
          <w:color w:val="0D0C0C"/>
          <w:sz w:val="28"/>
          <w:lang w:val="fr-FR"/>
        </w:rPr>
      </w:pPr>
      <w:bookmarkStart w:id="34" w:name="_Toc221019454"/>
      <w:r w:rsidRPr="006B3183">
        <w:rPr>
          <w:rFonts w:eastAsia="Arial"/>
          <w:color w:val="0D0C0C"/>
          <w:sz w:val="28"/>
          <w:lang w:val="fr-FR"/>
        </w:rPr>
        <w:lastRenderedPageBreak/>
        <w:t xml:space="preserve">ANNEXE N° </w:t>
      </w:r>
      <w:r>
        <w:rPr>
          <w:rFonts w:eastAsia="Arial"/>
          <w:color w:val="0D0C0C"/>
          <w:sz w:val="28"/>
          <w:lang w:val="fr-FR"/>
        </w:rPr>
        <w:t>4</w:t>
      </w:r>
      <w:r w:rsidRPr="006B3183">
        <w:rPr>
          <w:rFonts w:eastAsia="Arial"/>
          <w:color w:val="0D0C0C"/>
          <w:sz w:val="28"/>
          <w:lang w:val="fr-FR"/>
        </w:rPr>
        <w:t xml:space="preserve"> : </w:t>
      </w:r>
      <w:r>
        <w:rPr>
          <w:rFonts w:eastAsia="Arial"/>
          <w:color w:val="0D0C0C"/>
          <w:sz w:val="28"/>
          <w:lang w:val="fr-FR"/>
        </w:rPr>
        <w:t xml:space="preserve">ENGAGEMENT INDIVIDUEL DE </w:t>
      </w:r>
      <w:proofErr w:type="spellStart"/>
      <w:r>
        <w:rPr>
          <w:rFonts w:eastAsia="Arial"/>
          <w:color w:val="0D0C0C"/>
          <w:sz w:val="28"/>
          <w:lang w:val="fr-FR"/>
        </w:rPr>
        <w:t>CONFIDENTIALITE</w:t>
      </w:r>
      <w:bookmarkEnd w:id="34"/>
      <w:proofErr w:type="spellEnd"/>
    </w:p>
    <w:p w14:paraId="2A546682" w14:textId="542EE313" w:rsidR="00D606AD" w:rsidRPr="007C4548" w:rsidRDefault="00D606AD" w:rsidP="00D606AD">
      <w:pPr>
        <w:spacing w:before="40" w:after="240"/>
        <w:ind w:right="520"/>
        <w:jc w:val="both"/>
        <w:rPr>
          <w:rFonts w:ascii="Arial" w:hAnsi="Arial" w:cs="Arial"/>
          <w:sz w:val="20"/>
          <w:szCs w:val="20"/>
        </w:rPr>
      </w:pPr>
      <w:proofErr w:type="spellStart"/>
      <w:r w:rsidRPr="007C4548">
        <w:rPr>
          <w:rFonts w:ascii="Arial" w:hAnsi="Arial" w:cs="Arial"/>
          <w:sz w:val="20"/>
          <w:szCs w:val="20"/>
        </w:rPr>
        <w:t>Objet</w:t>
      </w:r>
      <w:proofErr w:type="spellEnd"/>
      <w:r w:rsidRPr="007C4548">
        <w:rPr>
          <w:rFonts w:ascii="Arial" w:hAnsi="Arial" w:cs="Arial"/>
          <w:sz w:val="20"/>
          <w:szCs w:val="20"/>
        </w:rPr>
        <w:t xml:space="preserve"> : </w:t>
      </w:r>
      <w:proofErr w:type="spellStart"/>
      <w:r w:rsidRPr="007C4548">
        <w:rPr>
          <w:rFonts w:ascii="Arial" w:hAnsi="Arial" w:cs="Arial"/>
          <w:sz w:val="20"/>
          <w:szCs w:val="20"/>
        </w:rPr>
        <w:t>Informations</w:t>
      </w:r>
      <w:proofErr w:type="spellEnd"/>
      <w:r w:rsidRPr="007C4548">
        <w:rPr>
          <w:rFonts w:ascii="Arial" w:hAnsi="Arial" w:cs="Arial"/>
          <w:sz w:val="20"/>
          <w:szCs w:val="20"/>
        </w:rPr>
        <w:t xml:space="preserve"> </w:t>
      </w:r>
      <w:proofErr w:type="spellStart"/>
      <w:r w:rsidRPr="007C4548">
        <w:rPr>
          <w:rFonts w:ascii="Arial" w:hAnsi="Arial" w:cs="Arial"/>
          <w:sz w:val="20"/>
          <w:szCs w:val="20"/>
        </w:rPr>
        <w:t>Confidentielles</w:t>
      </w:r>
      <w:proofErr w:type="spellEnd"/>
      <w:r w:rsidRPr="007C4548">
        <w:rPr>
          <w:rFonts w:ascii="Arial" w:hAnsi="Arial" w:cs="Arial"/>
          <w:sz w:val="20"/>
          <w:szCs w:val="20"/>
        </w:rPr>
        <w:t xml:space="preserve"> </w:t>
      </w:r>
      <w:proofErr w:type="spellStart"/>
      <w:r w:rsidRPr="007C4548">
        <w:rPr>
          <w:rFonts w:ascii="Arial" w:hAnsi="Arial" w:cs="Arial"/>
          <w:sz w:val="20"/>
          <w:szCs w:val="20"/>
        </w:rPr>
        <w:t>transmises</w:t>
      </w:r>
      <w:proofErr w:type="spellEnd"/>
      <w:r w:rsidRPr="007C4548">
        <w:rPr>
          <w:rFonts w:ascii="Arial" w:hAnsi="Arial" w:cs="Arial"/>
          <w:sz w:val="20"/>
          <w:szCs w:val="20"/>
        </w:rPr>
        <w:t xml:space="preserve"> par </w:t>
      </w:r>
      <w:proofErr w:type="spellStart"/>
      <w:r w:rsidRPr="007C4548">
        <w:rPr>
          <w:rFonts w:ascii="Arial" w:hAnsi="Arial" w:cs="Arial"/>
          <w:sz w:val="20"/>
          <w:szCs w:val="20"/>
        </w:rPr>
        <w:t>VOIES</w:t>
      </w:r>
      <w:proofErr w:type="spellEnd"/>
      <w:r w:rsidRPr="007C4548">
        <w:rPr>
          <w:rFonts w:ascii="Arial" w:hAnsi="Arial" w:cs="Arial"/>
          <w:sz w:val="20"/>
          <w:szCs w:val="20"/>
        </w:rPr>
        <w:t xml:space="preserve"> </w:t>
      </w:r>
      <w:proofErr w:type="spellStart"/>
      <w:r w:rsidRPr="007C4548">
        <w:rPr>
          <w:rFonts w:ascii="Arial" w:hAnsi="Arial" w:cs="Arial"/>
          <w:sz w:val="20"/>
          <w:szCs w:val="20"/>
        </w:rPr>
        <w:t>NAVIGABLES</w:t>
      </w:r>
      <w:proofErr w:type="spellEnd"/>
      <w:r w:rsidRPr="007C4548">
        <w:rPr>
          <w:rFonts w:ascii="Arial" w:hAnsi="Arial" w:cs="Arial"/>
          <w:sz w:val="20"/>
          <w:szCs w:val="20"/>
        </w:rPr>
        <w:t xml:space="preserve"> DE FRANCE au </w:t>
      </w:r>
      <w:proofErr w:type="spellStart"/>
      <w:r w:rsidRPr="007C4548">
        <w:rPr>
          <w:rFonts w:ascii="Arial" w:hAnsi="Arial" w:cs="Arial"/>
          <w:sz w:val="20"/>
          <w:szCs w:val="20"/>
        </w:rPr>
        <w:t>titulaire</w:t>
      </w:r>
      <w:proofErr w:type="spellEnd"/>
      <w:r w:rsidRPr="007C4548">
        <w:rPr>
          <w:rFonts w:ascii="Arial" w:hAnsi="Arial" w:cs="Arial"/>
          <w:sz w:val="20"/>
          <w:szCs w:val="20"/>
        </w:rPr>
        <w:t xml:space="preserve"> dans le cadre du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n°CP25-034.</w:t>
      </w:r>
    </w:p>
    <w:p w14:paraId="6657C7DB" w14:textId="21D8FC4C" w:rsidR="00D606AD" w:rsidRPr="007C4548" w:rsidRDefault="00D606AD" w:rsidP="00D606AD">
      <w:pPr>
        <w:spacing w:before="40" w:after="240"/>
        <w:ind w:right="520"/>
        <w:jc w:val="both"/>
        <w:rPr>
          <w:rFonts w:ascii="Arial" w:hAnsi="Arial" w:cs="Arial"/>
          <w:sz w:val="20"/>
          <w:szCs w:val="20"/>
        </w:rPr>
      </w:pPr>
      <w:r w:rsidRPr="007C4548">
        <w:rPr>
          <w:rFonts w:ascii="Arial" w:hAnsi="Arial" w:cs="Arial"/>
          <w:sz w:val="20"/>
          <w:szCs w:val="20"/>
        </w:rPr>
        <w:t xml:space="preserve">Les </w:t>
      </w:r>
      <w:proofErr w:type="spellStart"/>
      <w:r w:rsidRPr="007C4548">
        <w:rPr>
          <w:rFonts w:ascii="Arial" w:hAnsi="Arial" w:cs="Arial"/>
          <w:sz w:val="20"/>
          <w:szCs w:val="20"/>
        </w:rPr>
        <w:t>informations</w:t>
      </w:r>
      <w:proofErr w:type="spellEnd"/>
      <w:r w:rsidRPr="007C4548">
        <w:rPr>
          <w:rFonts w:ascii="Arial" w:hAnsi="Arial" w:cs="Arial"/>
          <w:sz w:val="20"/>
          <w:szCs w:val="20"/>
        </w:rPr>
        <w:t xml:space="preserve"> relatives au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n°CP25-034, </w:t>
      </w:r>
      <w:proofErr w:type="spellStart"/>
      <w:r w:rsidRPr="007C4548">
        <w:rPr>
          <w:rFonts w:ascii="Arial" w:hAnsi="Arial" w:cs="Arial"/>
          <w:sz w:val="20"/>
          <w:szCs w:val="20"/>
        </w:rPr>
        <w:t>transmises</w:t>
      </w:r>
      <w:proofErr w:type="spellEnd"/>
      <w:r w:rsidRPr="007C4548">
        <w:rPr>
          <w:rFonts w:ascii="Arial" w:hAnsi="Arial" w:cs="Arial"/>
          <w:sz w:val="20"/>
          <w:szCs w:val="20"/>
        </w:rPr>
        <w:t xml:space="preserve"> par </w:t>
      </w:r>
      <w:proofErr w:type="spellStart"/>
      <w:r w:rsidRPr="007C4548">
        <w:rPr>
          <w:rFonts w:ascii="Arial" w:hAnsi="Arial" w:cs="Arial"/>
          <w:sz w:val="20"/>
          <w:szCs w:val="20"/>
        </w:rPr>
        <w:t>VOIES</w:t>
      </w:r>
      <w:proofErr w:type="spellEnd"/>
      <w:r w:rsidRPr="007C4548">
        <w:rPr>
          <w:rFonts w:ascii="Arial" w:hAnsi="Arial" w:cs="Arial"/>
          <w:sz w:val="20"/>
          <w:szCs w:val="20"/>
        </w:rPr>
        <w:t xml:space="preserve"> </w:t>
      </w:r>
      <w:proofErr w:type="spellStart"/>
      <w:r w:rsidRPr="007C4548">
        <w:rPr>
          <w:rFonts w:ascii="Arial" w:hAnsi="Arial" w:cs="Arial"/>
          <w:sz w:val="20"/>
          <w:szCs w:val="20"/>
        </w:rPr>
        <w:t>NAVIGABLES</w:t>
      </w:r>
      <w:proofErr w:type="spellEnd"/>
      <w:r w:rsidRPr="007C4548">
        <w:rPr>
          <w:rFonts w:ascii="Arial" w:hAnsi="Arial" w:cs="Arial"/>
          <w:sz w:val="20"/>
          <w:szCs w:val="20"/>
        </w:rPr>
        <w:t xml:space="preserve"> DE FRANCE au </w:t>
      </w:r>
      <w:proofErr w:type="spellStart"/>
      <w:r w:rsidRPr="007C4548">
        <w:rPr>
          <w:rFonts w:ascii="Arial" w:hAnsi="Arial" w:cs="Arial"/>
          <w:sz w:val="20"/>
          <w:szCs w:val="20"/>
        </w:rPr>
        <w:t>titulaire</w:t>
      </w:r>
      <w:proofErr w:type="spellEnd"/>
      <w:r w:rsidRPr="007C4548">
        <w:rPr>
          <w:rFonts w:ascii="Arial" w:hAnsi="Arial" w:cs="Arial"/>
          <w:sz w:val="20"/>
          <w:szCs w:val="20"/>
        </w:rPr>
        <w:t xml:space="preserve"> </w:t>
      </w:r>
      <w:proofErr w:type="spellStart"/>
      <w:r w:rsidRPr="007C4548">
        <w:rPr>
          <w:rFonts w:ascii="Arial" w:hAnsi="Arial" w:cs="Arial"/>
          <w:sz w:val="20"/>
          <w:szCs w:val="20"/>
        </w:rPr>
        <w:t>ou</w:t>
      </w:r>
      <w:proofErr w:type="spellEnd"/>
      <w:r w:rsidRPr="007C4548">
        <w:rPr>
          <w:rFonts w:ascii="Arial" w:hAnsi="Arial" w:cs="Arial"/>
          <w:sz w:val="20"/>
          <w:szCs w:val="20"/>
        </w:rPr>
        <w:t xml:space="preserve"> tout </w:t>
      </w:r>
      <w:proofErr w:type="spellStart"/>
      <w:r w:rsidRPr="007C4548">
        <w:rPr>
          <w:rFonts w:ascii="Arial" w:hAnsi="Arial" w:cs="Arial"/>
          <w:sz w:val="20"/>
          <w:szCs w:val="20"/>
        </w:rPr>
        <w:t>membre</w:t>
      </w:r>
      <w:proofErr w:type="spellEnd"/>
      <w:r w:rsidRPr="007C4548">
        <w:rPr>
          <w:rFonts w:ascii="Arial" w:hAnsi="Arial" w:cs="Arial"/>
          <w:sz w:val="20"/>
          <w:szCs w:val="20"/>
        </w:rPr>
        <w:t xml:space="preserve"> du </w:t>
      </w:r>
      <w:proofErr w:type="spellStart"/>
      <w:r w:rsidRPr="007C4548">
        <w:rPr>
          <w:rFonts w:ascii="Arial" w:hAnsi="Arial" w:cs="Arial"/>
          <w:sz w:val="20"/>
          <w:szCs w:val="20"/>
        </w:rPr>
        <w:t>groupement</w:t>
      </w:r>
      <w:proofErr w:type="spellEnd"/>
      <w:r w:rsidRPr="007C4548">
        <w:rPr>
          <w:rFonts w:ascii="Arial" w:hAnsi="Arial" w:cs="Arial"/>
          <w:sz w:val="20"/>
          <w:szCs w:val="20"/>
        </w:rPr>
        <w:t xml:space="preserve"> </w:t>
      </w:r>
      <w:proofErr w:type="spellStart"/>
      <w:r w:rsidRPr="007C4548">
        <w:rPr>
          <w:rFonts w:ascii="Arial" w:hAnsi="Arial" w:cs="Arial"/>
          <w:sz w:val="20"/>
          <w:szCs w:val="20"/>
        </w:rPr>
        <w:t>ou</w:t>
      </w:r>
      <w:proofErr w:type="spellEnd"/>
      <w:r w:rsidRPr="007C4548">
        <w:rPr>
          <w:rFonts w:ascii="Arial" w:hAnsi="Arial" w:cs="Arial"/>
          <w:sz w:val="20"/>
          <w:szCs w:val="20"/>
        </w:rPr>
        <w:t xml:space="preserve"> sous-</w:t>
      </w:r>
      <w:proofErr w:type="spellStart"/>
      <w:r w:rsidRPr="007C4548">
        <w:rPr>
          <w:rFonts w:ascii="Arial" w:hAnsi="Arial" w:cs="Arial"/>
          <w:sz w:val="20"/>
          <w:szCs w:val="20"/>
        </w:rPr>
        <w:t>traitant</w:t>
      </w:r>
      <w:proofErr w:type="spellEnd"/>
      <w:r w:rsidRPr="007C4548">
        <w:rPr>
          <w:rFonts w:ascii="Arial" w:hAnsi="Arial" w:cs="Arial"/>
          <w:sz w:val="20"/>
          <w:szCs w:val="20"/>
        </w:rPr>
        <w:t xml:space="preserve"> pendant toute la durée du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w:t>
      </w:r>
      <w:proofErr w:type="spellStart"/>
      <w:r w:rsidRPr="007C4548">
        <w:rPr>
          <w:rFonts w:ascii="Arial" w:hAnsi="Arial" w:cs="Arial"/>
          <w:sz w:val="20"/>
          <w:szCs w:val="20"/>
        </w:rPr>
        <w:t>sont</w:t>
      </w:r>
      <w:proofErr w:type="spellEnd"/>
      <w:r w:rsidRPr="007C4548">
        <w:rPr>
          <w:rFonts w:ascii="Arial" w:hAnsi="Arial" w:cs="Arial"/>
          <w:sz w:val="20"/>
          <w:szCs w:val="20"/>
        </w:rPr>
        <w:t xml:space="preserve"> </w:t>
      </w:r>
      <w:proofErr w:type="spellStart"/>
      <w:r w:rsidRPr="007C4548">
        <w:rPr>
          <w:rFonts w:ascii="Arial" w:hAnsi="Arial" w:cs="Arial"/>
          <w:sz w:val="20"/>
          <w:szCs w:val="20"/>
        </w:rPr>
        <w:t>délivrées</w:t>
      </w:r>
      <w:proofErr w:type="spellEnd"/>
      <w:r w:rsidRPr="007C4548">
        <w:rPr>
          <w:rFonts w:ascii="Arial" w:hAnsi="Arial" w:cs="Arial"/>
          <w:sz w:val="20"/>
          <w:szCs w:val="20"/>
        </w:rPr>
        <w:t xml:space="preserve"> à </w:t>
      </w:r>
      <w:proofErr w:type="spellStart"/>
      <w:r w:rsidRPr="007C4548">
        <w:rPr>
          <w:rFonts w:ascii="Arial" w:hAnsi="Arial" w:cs="Arial"/>
          <w:sz w:val="20"/>
          <w:szCs w:val="20"/>
        </w:rPr>
        <w:t>titre</w:t>
      </w:r>
      <w:proofErr w:type="spellEnd"/>
      <w:r w:rsidRPr="007C4548">
        <w:rPr>
          <w:rFonts w:ascii="Arial" w:hAnsi="Arial" w:cs="Arial"/>
          <w:sz w:val="20"/>
          <w:szCs w:val="20"/>
        </w:rPr>
        <w:t xml:space="preserve"> personnel et </w:t>
      </w:r>
      <w:proofErr w:type="spellStart"/>
      <w:r w:rsidRPr="007C4548">
        <w:rPr>
          <w:rFonts w:ascii="Arial" w:hAnsi="Arial" w:cs="Arial"/>
          <w:sz w:val="20"/>
          <w:szCs w:val="20"/>
        </w:rPr>
        <w:t>sont</w:t>
      </w:r>
      <w:proofErr w:type="spellEnd"/>
      <w:r w:rsidRPr="007C4548">
        <w:rPr>
          <w:rFonts w:ascii="Arial" w:hAnsi="Arial" w:cs="Arial"/>
          <w:sz w:val="20"/>
          <w:szCs w:val="20"/>
        </w:rPr>
        <w:t xml:space="preserve"> </w:t>
      </w:r>
      <w:proofErr w:type="spellStart"/>
      <w:r w:rsidRPr="007C4548">
        <w:rPr>
          <w:rFonts w:ascii="Arial" w:hAnsi="Arial" w:cs="Arial"/>
          <w:sz w:val="20"/>
          <w:szCs w:val="20"/>
        </w:rPr>
        <w:t>strictement</w:t>
      </w:r>
      <w:proofErr w:type="spellEnd"/>
      <w:r w:rsidRPr="007C4548">
        <w:rPr>
          <w:rFonts w:ascii="Arial" w:hAnsi="Arial" w:cs="Arial"/>
          <w:sz w:val="20"/>
          <w:szCs w:val="20"/>
        </w:rPr>
        <w:t xml:space="preserve"> </w:t>
      </w:r>
      <w:proofErr w:type="spellStart"/>
      <w:r w:rsidRPr="007C4548">
        <w:rPr>
          <w:rFonts w:ascii="Arial" w:hAnsi="Arial" w:cs="Arial"/>
          <w:sz w:val="20"/>
          <w:szCs w:val="20"/>
        </w:rPr>
        <w:t>confidentielles</w:t>
      </w:r>
      <w:proofErr w:type="spellEnd"/>
      <w:r w:rsidRPr="007C4548">
        <w:rPr>
          <w:rFonts w:ascii="Arial" w:hAnsi="Arial" w:cs="Arial"/>
          <w:sz w:val="20"/>
          <w:szCs w:val="20"/>
        </w:rPr>
        <w:t>.</w:t>
      </w:r>
    </w:p>
    <w:p w14:paraId="509B144C" w14:textId="77777777" w:rsidR="00D606AD" w:rsidRPr="007C4548" w:rsidRDefault="00D606AD" w:rsidP="00D606AD">
      <w:pPr>
        <w:spacing w:before="40" w:after="240"/>
        <w:ind w:right="520"/>
        <w:jc w:val="both"/>
        <w:rPr>
          <w:rFonts w:ascii="Arial" w:hAnsi="Arial" w:cs="Arial"/>
          <w:sz w:val="20"/>
          <w:szCs w:val="20"/>
        </w:rPr>
      </w:pPr>
      <w:r w:rsidRPr="007C4548">
        <w:rPr>
          <w:rFonts w:ascii="Arial" w:hAnsi="Arial" w:cs="Arial"/>
          <w:sz w:val="20"/>
          <w:szCs w:val="20"/>
        </w:rPr>
        <w:t xml:space="preserve">En </w:t>
      </w:r>
      <w:proofErr w:type="spellStart"/>
      <w:r w:rsidRPr="007C4548">
        <w:rPr>
          <w:rFonts w:ascii="Arial" w:hAnsi="Arial" w:cs="Arial"/>
          <w:sz w:val="20"/>
          <w:szCs w:val="20"/>
        </w:rPr>
        <w:t>conséquence</w:t>
      </w:r>
      <w:proofErr w:type="spellEnd"/>
      <w:r w:rsidRPr="007C4548">
        <w:rPr>
          <w:rFonts w:ascii="Arial" w:hAnsi="Arial" w:cs="Arial"/>
          <w:sz w:val="20"/>
          <w:szCs w:val="20"/>
        </w:rPr>
        <w:t xml:space="preserve">, je </w:t>
      </w:r>
      <w:proofErr w:type="spellStart"/>
      <w:r w:rsidRPr="007C4548">
        <w:rPr>
          <w:rFonts w:ascii="Arial" w:hAnsi="Arial" w:cs="Arial"/>
          <w:sz w:val="20"/>
          <w:szCs w:val="20"/>
        </w:rPr>
        <w:t>soussigné</w:t>
      </w:r>
      <w:proofErr w:type="spellEnd"/>
      <w:r w:rsidRPr="007C4548">
        <w:rPr>
          <w:rFonts w:ascii="Arial" w:hAnsi="Arial" w:cs="Arial"/>
          <w:sz w:val="20"/>
          <w:szCs w:val="20"/>
        </w:rPr>
        <w:t xml:space="preserve">(e)……………………………………………………, </w:t>
      </w:r>
    </w:p>
    <w:p w14:paraId="3EB4D3A2" w14:textId="3B32059B" w:rsidR="00D606AD" w:rsidRPr="007C4548" w:rsidRDefault="00D606AD" w:rsidP="00D606AD">
      <w:pPr>
        <w:spacing w:before="40" w:after="240"/>
        <w:ind w:right="520"/>
        <w:jc w:val="both"/>
        <w:rPr>
          <w:rFonts w:ascii="Arial" w:hAnsi="Arial" w:cs="Arial"/>
          <w:sz w:val="20"/>
          <w:szCs w:val="20"/>
        </w:rPr>
      </w:pPr>
      <w:proofErr w:type="spellStart"/>
      <w:r w:rsidRPr="007C4548">
        <w:rPr>
          <w:rFonts w:ascii="Arial" w:hAnsi="Arial" w:cs="Arial"/>
          <w:sz w:val="20"/>
          <w:szCs w:val="20"/>
        </w:rPr>
        <w:t>représentant</w:t>
      </w:r>
      <w:proofErr w:type="spellEnd"/>
      <w:r w:rsidRPr="007C4548">
        <w:rPr>
          <w:rFonts w:ascii="Arial" w:hAnsi="Arial" w:cs="Arial"/>
          <w:sz w:val="20"/>
          <w:szCs w:val="20"/>
        </w:rPr>
        <w:t xml:space="preserve"> et </w:t>
      </w:r>
      <w:proofErr w:type="spellStart"/>
      <w:r w:rsidRPr="007C4548">
        <w:rPr>
          <w:rFonts w:ascii="Arial" w:hAnsi="Arial" w:cs="Arial"/>
          <w:sz w:val="20"/>
          <w:szCs w:val="20"/>
        </w:rPr>
        <w:t>ou</w:t>
      </w:r>
      <w:proofErr w:type="spellEnd"/>
      <w:r w:rsidRPr="007C4548">
        <w:rPr>
          <w:rFonts w:ascii="Arial" w:hAnsi="Arial" w:cs="Arial"/>
          <w:sz w:val="20"/>
          <w:szCs w:val="20"/>
        </w:rPr>
        <w:t xml:space="preserve"> </w:t>
      </w:r>
      <w:proofErr w:type="spellStart"/>
      <w:r w:rsidRPr="007C4548">
        <w:rPr>
          <w:rFonts w:ascii="Arial" w:hAnsi="Arial" w:cs="Arial"/>
          <w:sz w:val="20"/>
          <w:szCs w:val="20"/>
        </w:rPr>
        <w:t>membre</w:t>
      </w:r>
      <w:proofErr w:type="spellEnd"/>
      <w:r w:rsidRPr="007C4548">
        <w:rPr>
          <w:rFonts w:ascii="Arial" w:hAnsi="Arial" w:cs="Arial"/>
          <w:sz w:val="20"/>
          <w:szCs w:val="20"/>
        </w:rPr>
        <w:t xml:space="preserve"> de la société …………………………………………………… </w:t>
      </w:r>
    </w:p>
    <w:p w14:paraId="20EE5C74" w14:textId="704A506B" w:rsidR="00D606AD" w:rsidRPr="007C4548" w:rsidRDefault="00D606AD" w:rsidP="001E4BA8">
      <w:pPr>
        <w:spacing w:before="40" w:after="240"/>
        <w:ind w:right="520"/>
        <w:jc w:val="both"/>
        <w:rPr>
          <w:rFonts w:ascii="Arial" w:hAnsi="Arial" w:cs="Arial"/>
          <w:sz w:val="20"/>
          <w:szCs w:val="20"/>
        </w:rPr>
      </w:pPr>
      <w:proofErr w:type="spellStart"/>
      <w:r w:rsidRPr="007C4548">
        <w:rPr>
          <w:rFonts w:ascii="Arial" w:hAnsi="Arial" w:cs="Arial"/>
          <w:sz w:val="20"/>
          <w:szCs w:val="20"/>
        </w:rPr>
        <w:t>m’engage</w:t>
      </w:r>
      <w:proofErr w:type="spellEnd"/>
      <w:r w:rsidRPr="007C4548">
        <w:rPr>
          <w:rFonts w:ascii="Arial" w:hAnsi="Arial" w:cs="Arial"/>
          <w:sz w:val="20"/>
          <w:szCs w:val="20"/>
        </w:rPr>
        <w:t xml:space="preserve"> à respecter, dans </w:t>
      </w:r>
      <w:proofErr w:type="spellStart"/>
      <w:r w:rsidRPr="007C4548">
        <w:rPr>
          <w:rFonts w:ascii="Arial" w:hAnsi="Arial" w:cs="Arial"/>
          <w:sz w:val="20"/>
          <w:szCs w:val="20"/>
        </w:rPr>
        <w:t>toutes</w:t>
      </w:r>
      <w:proofErr w:type="spellEnd"/>
      <w:r w:rsidRPr="007C4548">
        <w:rPr>
          <w:rFonts w:ascii="Arial" w:hAnsi="Arial" w:cs="Arial"/>
          <w:sz w:val="20"/>
          <w:szCs w:val="20"/>
        </w:rPr>
        <w:t xml:space="preserve"> </w:t>
      </w:r>
      <w:proofErr w:type="spellStart"/>
      <w:r w:rsidRPr="007C4548">
        <w:rPr>
          <w:rFonts w:ascii="Arial" w:hAnsi="Arial" w:cs="Arial"/>
          <w:sz w:val="20"/>
          <w:szCs w:val="20"/>
        </w:rPr>
        <w:t>leurs</w:t>
      </w:r>
      <w:proofErr w:type="spellEnd"/>
      <w:r w:rsidRPr="007C4548">
        <w:rPr>
          <w:rFonts w:ascii="Arial" w:hAnsi="Arial" w:cs="Arial"/>
          <w:sz w:val="20"/>
          <w:szCs w:val="20"/>
        </w:rPr>
        <w:t xml:space="preserve"> dispositions les </w:t>
      </w:r>
      <w:proofErr w:type="spellStart"/>
      <w:r w:rsidRPr="007C4548">
        <w:rPr>
          <w:rFonts w:ascii="Arial" w:hAnsi="Arial" w:cs="Arial"/>
          <w:sz w:val="20"/>
          <w:szCs w:val="20"/>
        </w:rPr>
        <w:t>pièces</w:t>
      </w:r>
      <w:proofErr w:type="spellEnd"/>
      <w:r w:rsidRPr="007C4548">
        <w:rPr>
          <w:rFonts w:ascii="Arial" w:hAnsi="Arial" w:cs="Arial"/>
          <w:sz w:val="20"/>
          <w:szCs w:val="20"/>
        </w:rPr>
        <w:t xml:space="preserve"> </w:t>
      </w:r>
      <w:proofErr w:type="spellStart"/>
      <w:r w:rsidRPr="007C4548">
        <w:rPr>
          <w:rFonts w:ascii="Arial" w:hAnsi="Arial" w:cs="Arial"/>
          <w:sz w:val="20"/>
          <w:szCs w:val="20"/>
        </w:rPr>
        <w:t>constitutives</w:t>
      </w:r>
      <w:proofErr w:type="spellEnd"/>
      <w:r w:rsidRPr="007C4548">
        <w:rPr>
          <w:rFonts w:ascii="Arial" w:hAnsi="Arial" w:cs="Arial"/>
          <w:sz w:val="20"/>
          <w:szCs w:val="20"/>
        </w:rPr>
        <w:t xml:space="preserve"> du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n°CP2</w:t>
      </w:r>
      <w:r w:rsidR="001E4BA8">
        <w:rPr>
          <w:rFonts w:ascii="Arial" w:hAnsi="Arial" w:cs="Arial"/>
          <w:sz w:val="20"/>
          <w:szCs w:val="20"/>
        </w:rPr>
        <w:t>5</w:t>
      </w:r>
      <w:r w:rsidRPr="007C4548">
        <w:rPr>
          <w:rFonts w:ascii="Arial" w:hAnsi="Arial" w:cs="Arial"/>
          <w:sz w:val="20"/>
          <w:szCs w:val="20"/>
        </w:rPr>
        <w:t>-03</w:t>
      </w:r>
      <w:r w:rsidR="001E4BA8">
        <w:rPr>
          <w:rFonts w:ascii="Arial" w:hAnsi="Arial" w:cs="Arial"/>
          <w:sz w:val="20"/>
          <w:szCs w:val="20"/>
        </w:rPr>
        <w:t>4</w:t>
      </w:r>
      <w:r w:rsidRPr="007C4548">
        <w:rPr>
          <w:rFonts w:ascii="Arial" w:hAnsi="Arial" w:cs="Arial"/>
          <w:sz w:val="20"/>
          <w:szCs w:val="20"/>
        </w:rPr>
        <w:t xml:space="preserve"> </w:t>
      </w:r>
      <w:proofErr w:type="spellStart"/>
      <w:r w:rsidRPr="007C4548">
        <w:rPr>
          <w:rFonts w:ascii="Arial" w:hAnsi="Arial" w:cs="Arial"/>
          <w:sz w:val="20"/>
          <w:szCs w:val="20"/>
        </w:rPr>
        <w:t>relatif</w:t>
      </w:r>
      <w:proofErr w:type="spellEnd"/>
      <w:r w:rsidRPr="007C4548">
        <w:rPr>
          <w:rFonts w:ascii="Arial" w:hAnsi="Arial" w:cs="Arial"/>
          <w:sz w:val="20"/>
          <w:szCs w:val="20"/>
        </w:rPr>
        <w:t xml:space="preserve"> aux obligations de </w:t>
      </w:r>
      <w:proofErr w:type="spellStart"/>
      <w:r w:rsidRPr="007C4548">
        <w:rPr>
          <w:rFonts w:ascii="Arial" w:hAnsi="Arial" w:cs="Arial"/>
          <w:sz w:val="20"/>
          <w:szCs w:val="20"/>
        </w:rPr>
        <w:t>confidentialité</w:t>
      </w:r>
      <w:proofErr w:type="spellEnd"/>
      <w:r w:rsidRPr="007C4548">
        <w:rPr>
          <w:rFonts w:ascii="Arial" w:hAnsi="Arial" w:cs="Arial"/>
          <w:sz w:val="20"/>
          <w:szCs w:val="20"/>
        </w:rPr>
        <w:t xml:space="preserve"> et de non-revendication, et en particulier, les dispositions </w:t>
      </w:r>
      <w:proofErr w:type="spellStart"/>
      <w:r w:rsidRPr="007C4548">
        <w:rPr>
          <w:rFonts w:ascii="Arial" w:hAnsi="Arial" w:cs="Arial"/>
          <w:sz w:val="20"/>
          <w:szCs w:val="20"/>
        </w:rPr>
        <w:t>suivantes</w:t>
      </w:r>
      <w:proofErr w:type="spellEnd"/>
      <w:r w:rsidRPr="007C4548">
        <w:rPr>
          <w:rFonts w:ascii="Arial" w:hAnsi="Arial" w:cs="Arial"/>
          <w:sz w:val="20"/>
          <w:szCs w:val="20"/>
        </w:rPr>
        <w:t xml:space="preserve"> :</w:t>
      </w:r>
    </w:p>
    <w:p w14:paraId="735D8762" w14:textId="1D00826E" w:rsidR="00D606AD" w:rsidRPr="007C4548" w:rsidRDefault="00D606AD" w:rsidP="007C4548">
      <w:pPr>
        <w:spacing w:before="40" w:after="240"/>
        <w:ind w:left="284" w:right="520"/>
        <w:jc w:val="both"/>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t xml:space="preserve">Je </w:t>
      </w:r>
      <w:proofErr w:type="spellStart"/>
      <w:r w:rsidRPr="007C4548">
        <w:rPr>
          <w:rFonts w:ascii="Arial" w:hAnsi="Arial" w:cs="Arial"/>
          <w:sz w:val="20"/>
          <w:szCs w:val="20"/>
        </w:rPr>
        <w:t>m’engage</w:t>
      </w:r>
      <w:proofErr w:type="spellEnd"/>
      <w:r w:rsidRPr="007C4548">
        <w:rPr>
          <w:rFonts w:ascii="Arial" w:hAnsi="Arial" w:cs="Arial"/>
          <w:sz w:val="20"/>
          <w:szCs w:val="20"/>
        </w:rPr>
        <w:t xml:space="preserve"> à ne pas </w:t>
      </w:r>
      <w:proofErr w:type="spellStart"/>
      <w:r w:rsidRPr="007C4548">
        <w:rPr>
          <w:rFonts w:ascii="Arial" w:hAnsi="Arial" w:cs="Arial"/>
          <w:sz w:val="20"/>
          <w:szCs w:val="20"/>
        </w:rPr>
        <w:t>communiquer</w:t>
      </w:r>
      <w:proofErr w:type="spellEnd"/>
      <w:r w:rsidRPr="007C4548">
        <w:rPr>
          <w:rFonts w:ascii="Arial" w:hAnsi="Arial" w:cs="Arial"/>
          <w:sz w:val="20"/>
          <w:szCs w:val="20"/>
        </w:rPr>
        <w:t xml:space="preserve"> à des tiers sans </w:t>
      </w:r>
      <w:proofErr w:type="spellStart"/>
      <w:r w:rsidRPr="007C4548">
        <w:rPr>
          <w:rFonts w:ascii="Arial" w:hAnsi="Arial" w:cs="Arial"/>
          <w:sz w:val="20"/>
          <w:szCs w:val="20"/>
        </w:rPr>
        <w:t>l’accord</w:t>
      </w:r>
      <w:proofErr w:type="spellEnd"/>
      <w:r w:rsidRPr="007C4548">
        <w:rPr>
          <w:rFonts w:ascii="Arial" w:hAnsi="Arial" w:cs="Arial"/>
          <w:sz w:val="20"/>
          <w:szCs w:val="20"/>
        </w:rPr>
        <w:t xml:space="preserve"> </w:t>
      </w:r>
      <w:proofErr w:type="spellStart"/>
      <w:r w:rsidRPr="007C4548">
        <w:rPr>
          <w:rFonts w:ascii="Arial" w:hAnsi="Arial" w:cs="Arial"/>
          <w:sz w:val="20"/>
          <w:szCs w:val="20"/>
        </w:rPr>
        <w:t>écrit</w:t>
      </w:r>
      <w:proofErr w:type="spellEnd"/>
      <w:r w:rsidRPr="007C4548">
        <w:rPr>
          <w:rFonts w:ascii="Arial" w:hAnsi="Arial" w:cs="Arial"/>
          <w:sz w:val="20"/>
          <w:szCs w:val="20"/>
        </w:rPr>
        <w:t xml:space="preserve"> </w:t>
      </w:r>
      <w:proofErr w:type="spellStart"/>
      <w:r w:rsidRPr="007C4548">
        <w:rPr>
          <w:rFonts w:ascii="Arial" w:hAnsi="Arial" w:cs="Arial"/>
          <w:sz w:val="20"/>
          <w:szCs w:val="20"/>
        </w:rPr>
        <w:t>préalable</w:t>
      </w:r>
      <w:proofErr w:type="spellEnd"/>
      <w:r w:rsidRPr="007C4548">
        <w:rPr>
          <w:rFonts w:ascii="Arial" w:hAnsi="Arial" w:cs="Arial"/>
          <w:sz w:val="20"/>
          <w:szCs w:val="20"/>
        </w:rPr>
        <w:t xml:space="preserve"> de </w:t>
      </w:r>
      <w:proofErr w:type="spellStart"/>
      <w:r w:rsidRPr="007C4548">
        <w:rPr>
          <w:rFonts w:ascii="Arial" w:hAnsi="Arial" w:cs="Arial"/>
          <w:sz w:val="20"/>
          <w:szCs w:val="20"/>
        </w:rPr>
        <w:t>VOIES</w:t>
      </w:r>
      <w:proofErr w:type="spellEnd"/>
      <w:r w:rsidRPr="007C4548">
        <w:rPr>
          <w:rFonts w:ascii="Arial" w:hAnsi="Arial" w:cs="Arial"/>
          <w:sz w:val="20"/>
          <w:szCs w:val="20"/>
        </w:rPr>
        <w:t xml:space="preserve"> </w:t>
      </w:r>
      <w:proofErr w:type="spellStart"/>
      <w:r w:rsidRPr="007C4548">
        <w:rPr>
          <w:rFonts w:ascii="Arial" w:hAnsi="Arial" w:cs="Arial"/>
          <w:sz w:val="20"/>
          <w:szCs w:val="20"/>
        </w:rPr>
        <w:t>NAVIGABLES</w:t>
      </w:r>
      <w:proofErr w:type="spellEnd"/>
      <w:r w:rsidRPr="007C4548">
        <w:rPr>
          <w:rFonts w:ascii="Arial" w:hAnsi="Arial" w:cs="Arial"/>
          <w:sz w:val="20"/>
          <w:szCs w:val="20"/>
        </w:rPr>
        <w:t xml:space="preserve"> DE FRANCE toute information </w:t>
      </w:r>
      <w:proofErr w:type="spellStart"/>
      <w:r w:rsidRPr="007C4548">
        <w:rPr>
          <w:rFonts w:ascii="Arial" w:hAnsi="Arial" w:cs="Arial"/>
          <w:sz w:val="20"/>
          <w:szCs w:val="20"/>
        </w:rPr>
        <w:t>transmise</w:t>
      </w:r>
      <w:proofErr w:type="spellEnd"/>
      <w:r w:rsidRPr="007C4548">
        <w:rPr>
          <w:rFonts w:ascii="Arial" w:hAnsi="Arial" w:cs="Arial"/>
          <w:sz w:val="20"/>
          <w:szCs w:val="20"/>
        </w:rPr>
        <w:t xml:space="preserve"> dans le cadre du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n°CP2</w:t>
      </w:r>
      <w:r w:rsidR="001E4BA8">
        <w:rPr>
          <w:rFonts w:ascii="Arial" w:hAnsi="Arial" w:cs="Arial"/>
          <w:sz w:val="20"/>
          <w:szCs w:val="20"/>
        </w:rPr>
        <w:t>5</w:t>
      </w:r>
      <w:r w:rsidRPr="007C4548">
        <w:rPr>
          <w:rFonts w:ascii="Arial" w:hAnsi="Arial" w:cs="Arial"/>
          <w:sz w:val="20"/>
          <w:szCs w:val="20"/>
        </w:rPr>
        <w:t>-03</w:t>
      </w:r>
      <w:r w:rsidR="001E4BA8">
        <w:rPr>
          <w:rFonts w:ascii="Arial" w:hAnsi="Arial" w:cs="Arial"/>
          <w:sz w:val="20"/>
          <w:szCs w:val="20"/>
        </w:rPr>
        <w:t>4</w:t>
      </w:r>
      <w:r w:rsidRPr="007C4548">
        <w:rPr>
          <w:rFonts w:ascii="Arial" w:hAnsi="Arial" w:cs="Arial"/>
          <w:sz w:val="20"/>
          <w:szCs w:val="20"/>
        </w:rPr>
        <w:t xml:space="preserve">, </w:t>
      </w:r>
      <w:proofErr w:type="spellStart"/>
      <w:r w:rsidRPr="007C4548">
        <w:rPr>
          <w:rFonts w:ascii="Arial" w:hAnsi="Arial" w:cs="Arial"/>
          <w:sz w:val="20"/>
          <w:szCs w:val="20"/>
        </w:rPr>
        <w:t>quel</w:t>
      </w:r>
      <w:proofErr w:type="spellEnd"/>
      <w:r w:rsidRPr="007C4548">
        <w:rPr>
          <w:rFonts w:ascii="Arial" w:hAnsi="Arial" w:cs="Arial"/>
          <w:sz w:val="20"/>
          <w:szCs w:val="20"/>
        </w:rPr>
        <w:t xml:space="preserve"> </w:t>
      </w:r>
      <w:proofErr w:type="spellStart"/>
      <w:r w:rsidRPr="007C4548">
        <w:rPr>
          <w:rFonts w:ascii="Arial" w:hAnsi="Arial" w:cs="Arial"/>
          <w:sz w:val="20"/>
          <w:szCs w:val="20"/>
        </w:rPr>
        <w:t>qu’en</w:t>
      </w:r>
      <w:proofErr w:type="spellEnd"/>
      <w:r w:rsidRPr="007C4548">
        <w:rPr>
          <w:rFonts w:ascii="Arial" w:hAnsi="Arial" w:cs="Arial"/>
          <w:sz w:val="20"/>
          <w:szCs w:val="20"/>
        </w:rPr>
        <w:t xml:space="preserve"> </w:t>
      </w:r>
      <w:proofErr w:type="spellStart"/>
      <w:r w:rsidRPr="007C4548">
        <w:rPr>
          <w:rFonts w:ascii="Arial" w:hAnsi="Arial" w:cs="Arial"/>
          <w:sz w:val="20"/>
          <w:szCs w:val="20"/>
        </w:rPr>
        <w:t>soit</w:t>
      </w:r>
      <w:proofErr w:type="spellEnd"/>
      <w:r w:rsidRPr="007C4548">
        <w:rPr>
          <w:rFonts w:ascii="Arial" w:hAnsi="Arial" w:cs="Arial"/>
          <w:sz w:val="20"/>
          <w:szCs w:val="20"/>
        </w:rPr>
        <w:t xml:space="preserve"> la </w:t>
      </w:r>
      <w:proofErr w:type="spellStart"/>
      <w:r w:rsidRPr="007C4548">
        <w:rPr>
          <w:rFonts w:ascii="Arial" w:hAnsi="Arial" w:cs="Arial"/>
          <w:sz w:val="20"/>
          <w:szCs w:val="20"/>
        </w:rPr>
        <w:t>forme</w:t>
      </w:r>
      <w:proofErr w:type="spellEnd"/>
      <w:r w:rsidRPr="007C4548">
        <w:rPr>
          <w:rFonts w:ascii="Arial" w:hAnsi="Arial" w:cs="Arial"/>
          <w:sz w:val="20"/>
          <w:szCs w:val="20"/>
        </w:rPr>
        <w:t xml:space="preserve">, la nature </w:t>
      </w:r>
      <w:proofErr w:type="spellStart"/>
      <w:r w:rsidRPr="007C4548">
        <w:rPr>
          <w:rFonts w:ascii="Arial" w:hAnsi="Arial" w:cs="Arial"/>
          <w:sz w:val="20"/>
          <w:szCs w:val="20"/>
        </w:rPr>
        <w:t>ou</w:t>
      </w:r>
      <w:proofErr w:type="spellEnd"/>
      <w:r w:rsidRPr="007C4548">
        <w:rPr>
          <w:rFonts w:ascii="Arial" w:hAnsi="Arial" w:cs="Arial"/>
          <w:sz w:val="20"/>
          <w:szCs w:val="20"/>
        </w:rPr>
        <w:t xml:space="preserve"> le support et pour quelque motif que </w:t>
      </w:r>
      <w:proofErr w:type="spellStart"/>
      <w:r w:rsidRPr="007C4548">
        <w:rPr>
          <w:rFonts w:ascii="Arial" w:hAnsi="Arial" w:cs="Arial"/>
          <w:sz w:val="20"/>
          <w:szCs w:val="20"/>
        </w:rPr>
        <w:t>ce</w:t>
      </w:r>
      <w:proofErr w:type="spellEnd"/>
      <w:r w:rsidRPr="007C4548">
        <w:rPr>
          <w:rFonts w:ascii="Arial" w:hAnsi="Arial" w:cs="Arial"/>
          <w:sz w:val="20"/>
          <w:szCs w:val="20"/>
        </w:rPr>
        <w:t xml:space="preserve"> </w:t>
      </w:r>
      <w:proofErr w:type="spellStart"/>
      <w:r w:rsidRPr="007C4548">
        <w:rPr>
          <w:rFonts w:ascii="Arial" w:hAnsi="Arial" w:cs="Arial"/>
          <w:sz w:val="20"/>
          <w:szCs w:val="20"/>
        </w:rPr>
        <w:t>soit</w:t>
      </w:r>
      <w:proofErr w:type="spellEnd"/>
      <w:r w:rsidRPr="007C4548">
        <w:rPr>
          <w:rFonts w:ascii="Arial" w:hAnsi="Arial" w:cs="Arial"/>
          <w:sz w:val="20"/>
          <w:szCs w:val="20"/>
        </w:rPr>
        <w:t>.</w:t>
      </w:r>
    </w:p>
    <w:p w14:paraId="661FB21C" w14:textId="6B53822C" w:rsidR="00D606AD" w:rsidRPr="007C4548" w:rsidRDefault="00D606AD" w:rsidP="007C4548">
      <w:pPr>
        <w:spacing w:before="40" w:after="240"/>
        <w:ind w:left="284" w:right="520"/>
        <w:jc w:val="both"/>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t xml:space="preserve">Je </w:t>
      </w:r>
      <w:proofErr w:type="spellStart"/>
      <w:r w:rsidRPr="007C4548">
        <w:rPr>
          <w:rFonts w:ascii="Arial" w:hAnsi="Arial" w:cs="Arial"/>
          <w:sz w:val="20"/>
          <w:szCs w:val="20"/>
        </w:rPr>
        <w:t>m’engage</w:t>
      </w:r>
      <w:proofErr w:type="spellEnd"/>
      <w:r w:rsidRPr="007C4548">
        <w:rPr>
          <w:rFonts w:ascii="Arial" w:hAnsi="Arial" w:cs="Arial"/>
          <w:sz w:val="20"/>
          <w:szCs w:val="20"/>
        </w:rPr>
        <w:t xml:space="preserve"> à ne </w:t>
      </w:r>
      <w:proofErr w:type="spellStart"/>
      <w:r w:rsidRPr="007C4548">
        <w:rPr>
          <w:rFonts w:ascii="Arial" w:hAnsi="Arial" w:cs="Arial"/>
          <w:sz w:val="20"/>
          <w:szCs w:val="20"/>
        </w:rPr>
        <w:t>communiquer</w:t>
      </w:r>
      <w:proofErr w:type="spellEnd"/>
      <w:r w:rsidRPr="007C4548">
        <w:rPr>
          <w:rFonts w:ascii="Arial" w:hAnsi="Arial" w:cs="Arial"/>
          <w:sz w:val="20"/>
          <w:szCs w:val="20"/>
        </w:rPr>
        <w:t xml:space="preserve"> des </w:t>
      </w:r>
      <w:proofErr w:type="spellStart"/>
      <w:r w:rsidRPr="007C4548">
        <w:rPr>
          <w:rFonts w:ascii="Arial" w:hAnsi="Arial" w:cs="Arial"/>
          <w:sz w:val="20"/>
          <w:szCs w:val="20"/>
        </w:rPr>
        <w:t>informations</w:t>
      </w:r>
      <w:proofErr w:type="spellEnd"/>
      <w:r w:rsidRPr="007C4548">
        <w:rPr>
          <w:rFonts w:ascii="Arial" w:hAnsi="Arial" w:cs="Arial"/>
          <w:sz w:val="20"/>
          <w:szCs w:val="20"/>
        </w:rPr>
        <w:t xml:space="preserve"> </w:t>
      </w:r>
      <w:proofErr w:type="spellStart"/>
      <w:r w:rsidRPr="007C4548">
        <w:rPr>
          <w:rFonts w:ascii="Arial" w:hAnsi="Arial" w:cs="Arial"/>
          <w:sz w:val="20"/>
          <w:szCs w:val="20"/>
        </w:rPr>
        <w:t>concernant</w:t>
      </w:r>
      <w:proofErr w:type="spellEnd"/>
      <w:r w:rsidRPr="007C4548">
        <w:rPr>
          <w:rFonts w:ascii="Arial" w:hAnsi="Arial" w:cs="Arial"/>
          <w:sz w:val="20"/>
          <w:szCs w:val="20"/>
        </w:rPr>
        <w:t xml:space="preserve"> le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n°</w:t>
      </w:r>
      <w:r w:rsidR="001E4BA8" w:rsidRPr="001E4BA8">
        <w:t xml:space="preserve"> </w:t>
      </w:r>
      <w:r w:rsidR="001E4BA8" w:rsidRPr="001E4BA8">
        <w:rPr>
          <w:rFonts w:ascii="Arial" w:hAnsi="Arial" w:cs="Arial"/>
          <w:sz w:val="20"/>
          <w:szCs w:val="20"/>
        </w:rPr>
        <w:t>CP25-034</w:t>
      </w:r>
      <w:r w:rsidRPr="007C4548">
        <w:rPr>
          <w:rFonts w:ascii="Arial" w:hAnsi="Arial" w:cs="Arial"/>
          <w:sz w:val="20"/>
          <w:szCs w:val="20"/>
        </w:rPr>
        <w:t xml:space="preserve">, </w:t>
      </w:r>
      <w:proofErr w:type="spellStart"/>
      <w:r w:rsidRPr="007C4548">
        <w:rPr>
          <w:rFonts w:ascii="Arial" w:hAnsi="Arial" w:cs="Arial"/>
          <w:sz w:val="20"/>
          <w:szCs w:val="20"/>
        </w:rPr>
        <w:t>qu’aux</w:t>
      </w:r>
      <w:proofErr w:type="spellEnd"/>
      <w:r w:rsidRPr="007C4548">
        <w:rPr>
          <w:rFonts w:ascii="Arial" w:hAnsi="Arial" w:cs="Arial"/>
          <w:sz w:val="20"/>
          <w:szCs w:val="20"/>
        </w:rPr>
        <w:t xml:space="preserve"> </w:t>
      </w:r>
      <w:proofErr w:type="spellStart"/>
      <w:r w:rsidRPr="007C4548">
        <w:rPr>
          <w:rFonts w:ascii="Arial" w:hAnsi="Arial" w:cs="Arial"/>
          <w:sz w:val="20"/>
          <w:szCs w:val="20"/>
        </w:rPr>
        <w:t>seules</w:t>
      </w:r>
      <w:proofErr w:type="spellEnd"/>
      <w:r w:rsidRPr="007C4548">
        <w:rPr>
          <w:rFonts w:ascii="Arial" w:hAnsi="Arial" w:cs="Arial"/>
          <w:sz w:val="20"/>
          <w:szCs w:val="20"/>
        </w:rPr>
        <w:t xml:space="preserve"> </w:t>
      </w:r>
      <w:proofErr w:type="spellStart"/>
      <w:r w:rsidRPr="007C4548">
        <w:rPr>
          <w:rFonts w:ascii="Arial" w:hAnsi="Arial" w:cs="Arial"/>
          <w:sz w:val="20"/>
          <w:szCs w:val="20"/>
        </w:rPr>
        <w:t>personnes</w:t>
      </w:r>
      <w:proofErr w:type="spellEnd"/>
      <w:r w:rsidRPr="007C4548">
        <w:rPr>
          <w:rFonts w:ascii="Arial" w:hAnsi="Arial" w:cs="Arial"/>
          <w:sz w:val="20"/>
          <w:szCs w:val="20"/>
        </w:rPr>
        <w:t xml:space="preserve"> </w:t>
      </w:r>
      <w:proofErr w:type="spellStart"/>
      <w:r w:rsidRPr="007C4548">
        <w:rPr>
          <w:rFonts w:ascii="Arial" w:hAnsi="Arial" w:cs="Arial"/>
          <w:sz w:val="20"/>
          <w:szCs w:val="20"/>
        </w:rPr>
        <w:t>désignées</w:t>
      </w:r>
      <w:proofErr w:type="spellEnd"/>
      <w:r w:rsidRPr="007C4548">
        <w:rPr>
          <w:rFonts w:ascii="Arial" w:hAnsi="Arial" w:cs="Arial"/>
          <w:sz w:val="20"/>
          <w:szCs w:val="20"/>
        </w:rPr>
        <w:t xml:space="preserve"> qui </w:t>
      </w:r>
      <w:proofErr w:type="spellStart"/>
      <w:r w:rsidRPr="007C4548">
        <w:rPr>
          <w:rFonts w:ascii="Arial" w:hAnsi="Arial" w:cs="Arial"/>
          <w:sz w:val="20"/>
          <w:szCs w:val="20"/>
        </w:rPr>
        <w:t>ont-elles-mêmes</w:t>
      </w:r>
      <w:proofErr w:type="spellEnd"/>
      <w:r w:rsidRPr="007C4548">
        <w:rPr>
          <w:rFonts w:ascii="Arial" w:hAnsi="Arial" w:cs="Arial"/>
          <w:sz w:val="20"/>
          <w:szCs w:val="20"/>
        </w:rPr>
        <w:t xml:space="preserve"> </w:t>
      </w:r>
      <w:proofErr w:type="spellStart"/>
      <w:r w:rsidRPr="007C4548">
        <w:rPr>
          <w:rFonts w:ascii="Arial" w:hAnsi="Arial" w:cs="Arial"/>
          <w:sz w:val="20"/>
          <w:szCs w:val="20"/>
        </w:rPr>
        <w:t>signées</w:t>
      </w:r>
      <w:proofErr w:type="spellEnd"/>
      <w:r w:rsidRPr="007C4548">
        <w:rPr>
          <w:rFonts w:ascii="Arial" w:hAnsi="Arial" w:cs="Arial"/>
          <w:sz w:val="20"/>
          <w:szCs w:val="20"/>
        </w:rPr>
        <w:t xml:space="preserve"> le </w:t>
      </w:r>
      <w:proofErr w:type="spellStart"/>
      <w:r w:rsidRPr="007C4548">
        <w:rPr>
          <w:rFonts w:ascii="Arial" w:hAnsi="Arial" w:cs="Arial"/>
          <w:sz w:val="20"/>
          <w:szCs w:val="20"/>
        </w:rPr>
        <w:t>présent</w:t>
      </w:r>
      <w:proofErr w:type="spellEnd"/>
      <w:r w:rsidRPr="007C4548">
        <w:rPr>
          <w:rFonts w:ascii="Arial" w:hAnsi="Arial" w:cs="Arial"/>
          <w:sz w:val="20"/>
          <w:szCs w:val="20"/>
        </w:rPr>
        <w:t xml:space="preserve"> engagement. </w:t>
      </w:r>
    </w:p>
    <w:p w14:paraId="6900D195" w14:textId="19E840F8" w:rsidR="00D606AD" w:rsidRPr="007C4548" w:rsidRDefault="00D606AD" w:rsidP="007C4548">
      <w:pPr>
        <w:spacing w:before="40" w:after="240"/>
        <w:ind w:left="284" w:right="520"/>
        <w:jc w:val="both"/>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t xml:space="preserve">Je </w:t>
      </w:r>
      <w:proofErr w:type="spellStart"/>
      <w:r w:rsidRPr="007C4548">
        <w:rPr>
          <w:rFonts w:ascii="Arial" w:hAnsi="Arial" w:cs="Arial"/>
          <w:sz w:val="20"/>
          <w:szCs w:val="20"/>
        </w:rPr>
        <w:t>m’engage</w:t>
      </w:r>
      <w:proofErr w:type="spellEnd"/>
      <w:r w:rsidRPr="007C4548">
        <w:rPr>
          <w:rFonts w:ascii="Arial" w:hAnsi="Arial" w:cs="Arial"/>
          <w:sz w:val="20"/>
          <w:szCs w:val="20"/>
        </w:rPr>
        <w:t xml:space="preserve"> à ne pas </w:t>
      </w:r>
      <w:proofErr w:type="spellStart"/>
      <w:r w:rsidRPr="007C4548">
        <w:rPr>
          <w:rFonts w:ascii="Arial" w:hAnsi="Arial" w:cs="Arial"/>
          <w:sz w:val="20"/>
          <w:szCs w:val="20"/>
        </w:rPr>
        <w:t>utiliser</w:t>
      </w:r>
      <w:proofErr w:type="spellEnd"/>
      <w:r w:rsidRPr="007C4548">
        <w:rPr>
          <w:rFonts w:ascii="Arial" w:hAnsi="Arial" w:cs="Arial"/>
          <w:sz w:val="20"/>
          <w:szCs w:val="20"/>
        </w:rPr>
        <w:t xml:space="preserve"> les </w:t>
      </w:r>
      <w:proofErr w:type="spellStart"/>
      <w:r w:rsidRPr="007C4548">
        <w:rPr>
          <w:rFonts w:ascii="Arial" w:hAnsi="Arial" w:cs="Arial"/>
          <w:sz w:val="20"/>
          <w:szCs w:val="20"/>
        </w:rPr>
        <w:t>informations</w:t>
      </w:r>
      <w:proofErr w:type="spellEnd"/>
      <w:r w:rsidRPr="007C4548">
        <w:rPr>
          <w:rFonts w:ascii="Arial" w:hAnsi="Arial" w:cs="Arial"/>
          <w:sz w:val="20"/>
          <w:szCs w:val="20"/>
        </w:rPr>
        <w:t xml:space="preserve"> reçues, </w:t>
      </w:r>
      <w:proofErr w:type="spellStart"/>
      <w:r w:rsidRPr="007C4548">
        <w:rPr>
          <w:rFonts w:ascii="Arial" w:hAnsi="Arial" w:cs="Arial"/>
          <w:sz w:val="20"/>
          <w:szCs w:val="20"/>
        </w:rPr>
        <w:t>même</w:t>
      </w:r>
      <w:proofErr w:type="spellEnd"/>
      <w:r w:rsidRPr="007C4548">
        <w:rPr>
          <w:rFonts w:ascii="Arial" w:hAnsi="Arial" w:cs="Arial"/>
          <w:sz w:val="20"/>
          <w:szCs w:val="20"/>
        </w:rPr>
        <w:t xml:space="preserve"> sous </w:t>
      </w:r>
      <w:proofErr w:type="spellStart"/>
      <w:r w:rsidRPr="007C4548">
        <w:rPr>
          <w:rFonts w:ascii="Arial" w:hAnsi="Arial" w:cs="Arial"/>
          <w:sz w:val="20"/>
          <w:szCs w:val="20"/>
        </w:rPr>
        <w:t>une</w:t>
      </w:r>
      <w:proofErr w:type="spellEnd"/>
      <w:r w:rsidRPr="007C4548">
        <w:rPr>
          <w:rFonts w:ascii="Arial" w:hAnsi="Arial" w:cs="Arial"/>
          <w:sz w:val="20"/>
          <w:szCs w:val="20"/>
        </w:rPr>
        <w:t xml:space="preserve"> </w:t>
      </w:r>
      <w:proofErr w:type="spellStart"/>
      <w:r w:rsidRPr="007C4548">
        <w:rPr>
          <w:rFonts w:ascii="Arial" w:hAnsi="Arial" w:cs="Arial"/>
          <w:sz w:val="20"/>
          <w:szCs w:val="20"/>
        </w:rPr>
        <w:t>forme</w:t>
      </w:r>
      <w:proofErr w:type="spellEnd"/>
      <w:r w:rsidRPr="007C4548">
        <w:rPr>
          <w:rFonts w:ascii="Arial" w:hAnsi="Arial" w:cs="Arial"/>
          <w:sz w:val="20"/>
          <w:szCs w:val="20"/>
        </w:rPr>
        <w:t xml:space="preserve"> </w:t>
      </w:r>
      <w:proofErr w:type="spellStart"/>
      <w:r w:rsidRPr="007C4548">
        <w:rPr>
          <w:rFonts w:ascii="Arial" w:hAnsi="Arial" w:cs="Arial"/>
          <w:sz w:val="20"/>
          <w:szCs w:val="20"/>
        </w:rPr>
        <w:t>modifiée</w:t>
      </w:r>
      <w:proofErr w:type="spellEnd"/>
      <w:r w:rsidRPr="007C4548">
        <w:rPr>
          <w:rFonts w:ascii="Arial" w:hAnsi="Arial" w:cs="Arial"/>
          <w:sz w:val="20"/>
          <w:szCs w:val="20"/>
        </w:rPr>
        <w:t xml:space="preserve"> </w:t>
      </w:r>
      <w:proofErr w:type="spellStart"/>
      <w:r w:rsidRPr="007C4548">
        <w:rPr>
          <w:rFonts w:ascii="Arial" w:hAnsi="Arial" w:cs="Arial"/>
          <w:sz w:val="20"/>
          <w:szCs w:val="20"/>
        </w:rPr>
        <w:t>ou</w:t>
      </w:r>
      <w:proofErr w:type="spellEnd"/>
      <w:r w:rsidRPr="007C4548">
        <w:rPr>
          <w:rFonts w:ascii="Arial" w:hAnsi="Arial" w:cs="Arial"/>
          <w:sz w:val="20"/>
          <w:szCs w:val="20"/>
        </w:rPr>
        <w:t xml:space="preserve"> </w:t>
      </w:r>
      <w:proofErr w:type="spellStart"/>
      <w:r w:rsidRPr="007C4548">
        <w:rPr>
          <w:rFonts w:ascii="Arial" w:hAnsi="Arial" w:cs="Arial"/>
          <w:sz w:val="20"/>
          <w:szCs w:val="20"/>
        </w:rPr>
        <w:t>altérée</w:t>
      </w:r>
      <w:proofErr w:type="spellEnd"/>
      <w:r w:rsidRPr="007C4548">
        <w:rPr>
          <w:rFonts w:ascii="Arial" w:hAnsi="Arial" w:cs="Arial"/>
          <w:sz w:val="20"/>
          <w:szCs w:val="20"/>
        </w:rPr>
        <w:t xml:space="preserve">, pour </w:t>
      </w:r>
      <w:proofErr w:type="spellStart"/>
      <w:r w:rsidRPr="007C4548">
        <w:rPr>
          <w:rFonts w:ascii="Arial" w:hAnsi="Arial" w:cs="Arial"/>
          <w:sz w:val="20"/>
          <w:szCs w:val="20"/>
        </w:rPr>
        <w:t>d’autres</w:t>
      </w:r>
      <w:proofErr w:type="spellEnd"/>
      <w:r w:rsidRPr="007C4548">
        <w:rPr>
          <w:rFonts w:ascii="Arial" w:hAnsi="Arial" w:cs="Arial"/>
          <w:sz w:val="20"/>
          <w:szCs w:val="20"/>
        </w:rPr>
        <w:t xml:space="preserve"> usages que la </w:t>
      </w:r>
      <w:proofErr w:type="spellStart"/>
      <w:r w:rsidRPr="007C4548">
        <w:rPr>
          <w:rFonts w:ascii="Arial" w:hAnsi="Arial" w:cs="Arial"/>
          <w:sz w:val="20"/>
          <w:szCs w:val="20"/>
        </w:rPr>
        <w:t>réalisation</w:t>
      </w:r>
      <w:proofErr w:type="spellEnd"/>
      <w:r w:rsidRPr="007C4548">
        <w:rPr>
          <w:rFonts w:ascii="Arial" w:hAnsi="Arial" w:cs="Arial"/>
          <w:sz w:val="20"/>
          <w:szCs w:val="20"/>
        </w:rPr>
        <w:t xml:space="preserve"> de </w:t>
      </w:r>
      <w:proofErr w:type="spellStart"/>
      <w:r w:rsidRPr="007C4548">
        <w:rPr>
          <w:rFonts w:ascii="Arial" w:hAnsi="Arial" w:cs="Arial"/>
          <w:sz w:val="20"/>
          <w:szCs w:val="20"/>
        </w:rPr>
        <w:t>mes</w:t>
      </w:r>
      <w:proofErr w:type="spellEnd"/>
      <w:r w:rsidRPr="007C4548">
        <w:rPr>
          <w:rFonts w:ascii="Arial" w:hAnsi="Arial" w:cs="Arial"/>
          <w:sz w:val="20"/>
          <w:szCs w:val="20"/>
        </w:rPr>
        <w:t xml:space="preserve"> </w:t>
      </w:r>
      <w:proofErr w:type="spellStart"/>
      <w:r w:rsidRPr="007C4548">
        <w:rPr>
          <w:rFonts w:ascii="Arial" w:hAnsi="Arial" w:cs="Arial"/>
          <w:sz w:val="20"/>
          <w:szCs w:val="20"/>
        </w:rPr>
        <w:t>prestations</w:t>
      </w:r>
      <w:proofErr w:type="spellEnd"/>
      <w:r w:rsidRPr="007C4548">
        <w:rPr>
          <w:rFonts w:ascii="Arial" w:hAnsi="Arial" w:cs="Arial"/>
          <w:sz w:val="20"/>
          <w:szCs w:val="20"/>
        </w:rPr>
        <w:t xml:space="preserve"> dans le cadre du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n°</w:t>
      </w:r>
      <w:r w:rsidR="001E4BA8" w:rsidRPr="001E4BA8">
        <w:t xml:space="preserve"> </w:t>
      </w:r>
      <w:r w:rsidR="001E4BA8" w:rsidRPr="001E4BA8">
        <w:rPr>
          <w:rFonts w:ascii="Arial" w:hAnsi="Arial" w:cs="Arial"/>
          <w:sz w:val="20"/>
          <w:szCs w:val="20"/>
        </w:rPr>
        <w:t>CP25-034</w:t>
      </w:r>
      <w:r w:rsidRPr="007C4548">
        <w:rPr>
          <w:rFonts w:ascii="Arial" w:hAnsi="Arial" w:cs="Arial"/>
          <w:sz w:val="20"/>
          <w:szCs w:val="20"/>
        </w:rPr>
        <w:t xml:space="preserve">et </w:t>
      </w:r>
      <w:proofErr w:type="spellStart"/>
      <w:r w:rsidRPr="007C4548">
        <w:rPr>
          <w:rFonts w:ascii="Arial" w:hAnsi="Arial" w:cs="Arial"/>
          <w:sz w:val="20"/>
          <w:szCs w:val="20"/>
        </w:rPr>
        <w:t>conformément</w:t>
      </w:r>
      <w:proofErr w:type="spellEnd"/>
      <w:r w:rsidRPr="007C4548">
        <w:rPr>
          <w:rFonts w:ascii="Arial" w:hAnsi="Arial" w:cs="Arial"/>
          <w:sz w:val="20"/>
          <w:szCs w:val="20"/>
        </w:rPr>
        <w:t xml:space="preserve"> à </w:t>
      </w:r>
      <w:proofErr w:type="spellStart"/>
      <w:r w:rsidRPr="007C4548">
        <w:rPr>
          <w:rFonts w:ascii="Arial" w:hAnsi="Arial" w:cs="Arial"/>
          <w:sz w:val="20"/>
          <w:szCs w:val="20"/>
        </w:rPr>
        <w:t>ce</w:t>
      </w:r>
      <w:proofErr w:type="spellEnd"/>
      <w:r w:rsidRPr="007C4548">
        <w:rPr>
          <w:rFonts w:ascii="Arial" w:hAnsi="Arial" w:cs="Arial"/>
          <w:sz w:val="20"/>
          <w:szCs w:val="20"/>
        </w:rPr>
        <w:t xml:space="preserve"> qui </w:t>
      </w:r>
      <w:proofErr w:type="spellStart"/>
      <w:r w:rsidRPr="007C4548">
        <w:rPr>
          <w:rFonts w:ascii="Arial" w:hAnsi="Arial" w:cs="Arial"/>
          <w:sz w:val="20"/>
          <w:szCs w:val="20"/>
        </w:rPr>
        <w:t>est</w:t>
      </w:r>
      <w:proofErr w:type="spellEnd"/>
      <w:r w:rsidRPr="007C4548">
        <w:rPr>
          <w:rFonts w:ascii="Arial" w:hAnsi="Arial" w:cs="Arial"/>
          <w:sz w:val="20"/>
          <w:szCs w:val="20"/>
        </w:rPr>
        <w:t xml:space="preserve"> </w:t>
      </w:r>
      <w:proofErr w:type="spellStart"/>
      <w:r w:rsidRPr="007C4548">
        <w:rPr>
          <w:rFonts w:ascii="Arial" w:hAnsi="Arial" w:cs="Arial"/>
          <w:sz w:val="20"/>
          <w:szCs w:val="20"/>
        </w:rPr>
        <w:t>prévu</w:t>
      </w:r>
      <w:proofErr w:type="spellEnd"/>
      <w:r w:rsidRPr="007C4548">
        <w:rPr>
          <w:rFonts w:ascii="Arial" w:hAnsi="Arial" w:cs="Arial"/>
          <w:sz w:val="20"/>
          <w:szCs w:val="20"/>
        </w:rPr>
        <w:t xml:space="preserve"> dans les </w:t>
      </w:r>
      <w:proofErr w:type="spellStart"/>
      <w:r w:rsidRPr="007C4548">
        <w:rPr>
          <w:rFonts w:ascii="Arial" w:hAnsi="Arial" w:cs="Arial"/>
          <w:sz w:val="20"/>
          <w:szCs w:val="20"/>
        </w:rPr>
        <w:t>pièces</w:t>
      </w:r>
      <w:proofErr w:type="spellEnd"/>
      <w:r w:rsidRPr="007C4548">
        <w:rPr>
          <w:rFonts w:ascii="Arial" w:hAnsi="Arial" w:cs="Arial"/>
          <w:sz w:val="20"/>
          <w:szCs w:val="20"/>
        </w:rPr>
        <w:t xml:space="preserve"> </w:t>
      </w:r>
      <w:proofErr w:type="spellStart"/>
      <w:r w:rsidRPr="007C4548">
        <w:rPr>
          <w:rFonts w:ascii="Arial" w:hAnsi="Arial" w:cs="Arial"/>
          <w:sz w:val="20"/>
          <w:szCs w:val="20"/>
        </w:rPr>
        <w:t>constitutives</w:t>
      </w:r>
      <w:proofErr w:type="spellEnd"/>
      <w:r w:rsidRPr="007C4548">
        <w:rPr>
          <w:rFonts w:ascii="Arial" w:hAnsi="Arial" w:cs="Arial"/>
          <w:sz w:val="20"/>
          <w:szCs w:val="20"/>
        </w:rPr>
        <w:t xml:space="preserve"> du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n°</w:t>
      </w:r>
      <w:r w:rsidR="001E4BA8" w:rsidRPr="001E4BA8">
        <w:t xml:space="preserve"> </w:t>
      </w:r>
      <w:r w:rsidR="001E4BA8" w:rsidRPr="001E4BA8">
        <w:rPr>
          <w:rFonts w:ascii="Arial" w:hAnsi="Arial" w:cs="Arial"/>
          <w:sz w:val="20"/>
          <w:szCs w:val="20"/>
        </w:rPr>
        <w:t>CP25-034</w:t>
      </w:r>
      <w:r w:rsidRPr="007C4548">
        <w:rPr>
          <w:rFonts w:ascii="Arial" w:hAnsi="Arial" w:cs="Arial"/>
          <w:sz w:val="20"/>
          <w:szCs w:val="20"/>
        </w:rPr>
        <w:t>.</w:t>
      </w:r>
    </w:p>
    <w:p w14:paraId="5F75332B" w14:textId="0827DD8C" w:rsidR="00D606AD" w:rsidRPr="007C4548" w:rsidRDefault="00D606AD" w:rsidP="007C4548">
      <w:pPr>
        <w:spacing w:before="40" w:after="240"/>
        <w:ind w:left="284" w:right="520"/>
        <w:jc w:val="both"/>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t xml:space="preserve">Je </w:t>
      </w:r>
      <w:proofErr w:type="spellStart"/>
      <w:r w:rsidRPr="007C4548">
        <w:rPr>
          <w:rFonts w:ascii="Arial" w:hAnsi="Arial" w:cs="Arial"/>
          <w:sz w:val="20"/>
          <w:szCs w:val="20"/>
        </w:rPr>
        <w:t>m’engage</w:t>
      </w:r>
      <w:proofErr w:type="spellEnd"/>
      <w:r w:rsidRPr="007C4548">
        <w:rPr>
          <w:rFonts w:ascii="Arial" w:hAnsi="Arial" w:cs="Arial"/>
          <w:sz w:val="20"/>
          <w:szCs w:val="20"/>
        </w:rPr>
        <w:t xml:space="preserve"> à </w:t>
      </w:r>
      <w:proofErr w:type="spellStart"/>
      <w:r w:rsidRPr="007C4548">
        <w:rPr>
          <w:rFonts w:ascii="Arial" w:hAnsi="Arial" w:cs="Arial"/>
          <w:sz w:val="20"/>
          <w:szCs w:val="20"/>
        </w:rPr>
        <w:t>détruire</w:t>
      </w:r>
      <w:proofErr w:type="spellEnd"/>
      <w:r w:rsidRPr="007C4548">
        <w:rPr>
          <w:rFonts w:ascii="Arial" w:hAnsi="Arial" w:cs="Arial"/>
          <w:sz w:val="20"/>
          <w:szCs w:val="20"/>
        </w:rPr>
        <w:t xml:space="preserve"> les </w:t>
      </w:r>
      <w:proofErr w:type="spellStart"/>
      <w:r w:rsidRPr="007C4548">
        <w:rPr>
          <w:rFonts w:ascii="Arial" w:hAnsi="Arial" w:cs="Arial"/>
          <w:sz w:val="20"/>
          <w:szCs w:val="20"/>
        </w:rPr>
        <w:t>informations</w:t>
      </w:r>
      <w:proofErr w:type="spellEnd"/>
      <w:r w:rsidRPr="007C4548">
        <w:rPr>
          <w:rFonts w:ascii="Arial" w:hAnsi="Arial" w:cs="Arial"/>
          <w:sz w:val="20"/>
          <w:szCs w:val="20"/>
        </w:rPr>
        <w:t xml:space="preserve"> </w:t>
      </w:r>
      <w:proofErr w:type="spellStart"/>
      <w:r w:rsidRPr="007C4548">
        <w:rPr>
          <w:rFonts w:ascii="Arial" w:hAnsi="Arial" w:cs="Arial"/>
          <w:sz w:val="20"/>
          <w:szCs w:val="20"/>
        </w:rPr>
        <w:t>confidentielles</w:t>
      </w:r>
      <w:proofErr w:type="spellEnd"/>
      <w:r w:rsidRPr="007C4548">
        <w:rPr>
          <w:rFonts w:ascii="Arial" w:hAnsi="Arial" w:cs="Arial"/>
          <w:sz w:val="20"/>
          <w:szCs w:val="20"/>
        </w:rPr>
        <w:t xml:space="preserve">, </w:t>
      </w:r>
      <w:proofErr w:type="spellStart"/>
      <w:r w:rsidRPr="007C4548">
        <w:rPr>
          <w:rFonts w:ascii="Arial" w:hAnsi="Arial" w:cs="Arial"/>
          <w:sz w:val="20"/>
          <w:szCs w:val="20"/>
        </w:rPr>
        <w:t>tous</w:t>
      </w:r>
      <w:proofErr w:type="spellEnd"/>
      <w:r w:rsidRPr="007C4548">
        <w:rPr>
          <w:rFonts w:ascii="Arial" w:hAnsi="Arial" w:cs="Arial"/>
          <w:sz w:val="20"/>
          <w:szCs w:val="20"/>
        </w:rPr>
        <w:t xml:space="preserve"> supports </w:t>
      </w:r>
      <w:proofErr w:type="spellStart"/>
      <w:r w:rsidRPr="007C4548">
        <w:rPr>
          <w:rFonts w:ascii="Arial" w:hAnsi="Arial" w:cs="Arial"/>
          <w:sz w:val="20"/>
          <w:szCs w:val="20"/>
        </w:rPr>
        <w:t>contenant</w:t>
      </w:r>
      <w:proofErr w:type="spellEnd"/>
      <w:r w:rsidRPr="007C4548">
        <w:rPr>
          <w:rFonts w:ascii="Arial" w:hAnsi="Arial" w:cs="Arial"/>
          <w:sz w:val="20"/>
          <w:szCs w:val="20"/>
        </w:rPr>
        <w:t xml:space="preserve"> </w:t>
      </w:r>
      <w:proofErr w:type="spellStart"/>
      <w:r w:rsidRPr="007C4548">
        <w:rPr>
          <w:rFonts w:ascii="Arial" w:hAnsi="Arial" w:cs="Arial"/>
          <w:sz w:val="20"/>
          <w:szCs w:val="20"/>
        </w:rPr>
        <w:t>ces</w:t>
      </w:r>
      <w:proofErr w:type="spellEnd"/>
      <w:r w:rsidRPr="007C4548">
        <w:rPr>
          <w:rFonts w:ascii="Arial" w:hAnsi="Arial" w:cs="Arial"/>
          <w:sz w:val="20"/>
          <w:szCs w:val="20"/>
        </w:rPr>
        <w:t xml:space="preserve"> </w:t>
      </w:r>
      <w:proofErr w:type="spellStart"/>
      <w:r w:rsidRPr="007C4548">
        <w:rPr>
          <w:rFonts w:ascii="Arial" w:hAnsi="Arial" w:cs="Arial"/>
          <w:sz w:val="20"/>
          <w:szCs w:val="20"/>
        </w:rPr>
        <w:t>informations</w:t>
      </w:r>
      <w:proofErr w:type="spellEnd"/>
      <w:r w:rsidRPr="007C4548">
        <w:rPr>
          <w:rFonts w:ascii="Arial" w:hAnsi="Arial" w:cs="Arial"/>
          <w:sz w:val="20"/>
          <w:szCs w:val="20"/>
        </w:rPr>
        <w:t xml:space="preserve">, qui </w:t>
      </w:r>
      <w:proofErr w:type="spellStart"/>
      <w:r w:rsidRPr="007C4548">
        <w:rPr>
          <w:rFonts w:ascii="Arial" w:hAnsi="Arial" w:cs="Arial"/>
          <w:sz w:val="20"/>
          <w:szCs w:val="20"/>
        </w:rPr>
        <w:t>m’auront</w:t>
      </w:r>
      <w:proofErr w:type="spellEnd"/>
      <w:r w:rsidRPr="007C4548">
        <w:rPr>
          <w:rFonts w:ascii="Arial" w:hAnsi="Arial" w:cs="Arial"/>
          <w:sz w:val="20"/>
          <w:szCs w:val="20"/>
        </w:rPr>
        <w:t xml:space="preserve"> </w:t>
      </w:r>
      <w:proofErr w:type="spellStart"/>
      <w:r w:rsidRPr="007C4548">
        <w:rPr>
          <w:rFonts w:ascii="Arial" w:hAnsi="Arial" w:cs="Arial"/>
          <w:sz w:val="20"/>
          <w:szCs w:val="20"/>
        </w:rPr>
        <w:t>été</w:t>
      </w:r>
      <w:proofErr w:type="spellEnd"/>
      <w:r w:rsidRPr="007C4548">
        <w:rPr>
          <w:rFonts w:ascii="Arial" w:hAnsi="Arial" w:cs="Arial"/>
          <w:sz w:val="20"/>
          <w:szCs w:val="20"/>
        </w:rPr>
        <w:t xml:space="preserve"> remis dans le cadre du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n°</w:t>
      </w:r>
      <w:r w:rsidR="001E4BA8" w:rsidRPr="001E4BA8">
        <w:t xml:space="preserve"> </w:t>
      </w:r>
      <w:r w:rsidR="001E4BA8" w:rsidRPr="001E4BA8">
        <w:rPr>
          <w:rFonts w:ascii="Arial" w:hAnsi="Arial" w:cs="Arial"/>
          <w:sz w:val="20"/>
          <w:szCs w:val="20"/>
        </w:rPr>
        <w:t>CP25-034</w:t>
      </w:r>
      <w:r w:rsidRPr="007C4548">
        <w:rPr>
          <w:rFonts w:ascii="Arial" w:hAnsi="Arial" w:cs="Arial"/>
          <w:sz w:val="20"/>
          <w:szCs w:val="20"/>
        </w:rPr>
        <w:t xml:space="preserve">, </w:t>
      </w:r>
      <w:proofErr w:type="spellStart"/>
      <w:r w:rsidRPr="007C4548">
        <w:rPr>
          <w:rFonts w:ascii="Arial" w:hAnsi="Arial" w:cs="Arial"/>
          <w:sz w:val="20"/>
          <w:szCs w:val="20"/>
        </w:rPr>
        <w:t>ainsi</w:t>
      </w:r>
      <w:proofErr w:type="spellEnd"/>
      <w:r w:rsidRPr="007C4548">
        <w:rPr>
          <w:rFonts w:ascii="Arial" w:hAnsi="Arial" w:cs="Arial"/>
          <w:sz w:val="20"/>
          <w:szCs w:val="20"/>
        </w:rPr>
        <w:t xml:space="preserve"> que </w:t>
      </w:r>
      <w:proofErr w:type="spellStart"/>
      <w:r w:rsidRPr="007C4548">
        <w:rPr>
          <w:rFonts w:ascii="Arial" w:hAnsi="Arial" w:cs="Arial"/>
          <w:sz w:val="20"/>
          <w:szCs w:val="20"/>
        </w:rPr>
        <w:t>toutes</w:t>
      </w:r>
      <w:proofErr w:type="spellEnd"/>
      <w:r w:rsidRPr="007C4548">
        <w:rPr>
          <w:rFonts w:ascii="Arial" w:hAnsi="Arial" w:cs="Arial"/>
          <w:sz w:val="20"/>
          <w:szCs w:val="20"/>
        </w:rPr>
        <w:t xml:space="preserve"> les reproductions de </w:t>
      </w:r>
      <w:proofErr w:type="spellStart"/>
      <w:r w:rsidRPr="007C4548">
        <w:rPr>
          <w:rFonts w:ascii="Arial" w:hAnsi="Arial" w:cs="Arial"/>
          <w:sz w:val="20"/>
          <w:szCs w:val="20"/>
        </w:rPr>
        <w:t>ceux</w:t>
      </w:r>
      <w:proofErr w:type="spellEnd"/>
      <w:r w:rsidRPr="007C4548">
        <w:rPr>
          <w:rFonts w:ascii="Arial" w:hAnsi="Arial" w:cs="Arial"/>
          <w:sz w:val="20"/>
          <w:szCs w:val="20"/>
        </w:rPr>
        <w:t>-ci.</w:t>
      </w:r>
    </w:p>
    <w:p w14:paraId="2E38E3FF" w14:textId="77777777" w:rsidR="00D606AD" w:rsidRPr="007C4548" w:rsidRDefault="00D606AD" w:rsidP="007C4548">
      <w:pPr>
        <w:spacing w:before="40" w:after="240"/>
        <w:ind w:left="284" w:right="520"/>
        <w:jc w:val="both"/>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t xml:space="preserve">Je </w:t>
      </w:r>
      <w:proofErr w:type="spellStart"/>
      <w:r w:rsidRPr="007C4548">
        <w:rPr>
          <w:rFonts w:ascii="Arial" w:hAnsi="Arial" w:cs="Arial"/>
          <w:sz w:val="20"/>
          <w:szCs w:val="20"/>
        </w:rPr>
        <w:t>m’engage</w:t>
      </w:r>
      <w:proofErr w:type="spellEnd"/>
      <w:r w:rsidRPr="007C4548">
        <w:rPr>
          <w:rFonts w:ascii="Arial" w:hAnsi="Arial" w:cs="Arial"/>
          <w:sz w:val="20"/>
          <w:szCs w:val="20"/>
        </w:rPr>
        <w:t xml:space="preserve"> à respecter les obligations de </w:t>
      </w:r>
      <w:proofErr w:type="spellStart"/>
      <w:r w:rsidRPr="007C4548">
        <w:rPr>
          <w:rFonts w:ascii="Arial" w:hAnsi="Arial" w:cs="Arial"/>
          <w:sz w:val="20"/>
          <w:szCs w:val="20"/>
        </w:rPr>
        <w:t>confidentialité</w:t>
      </w:r>
      <w:proofErr w:type="spellEnd"/>
      <w:r w:rsidRPr="007C4548">
        <w:rPr>
          <w:rFonts w:ascii="Arial" w:hAnsi="Arial" w:cs="Arial"/>
          <w:sz w:val="20"/>
          <w:szCs w:val="20"/>
        </w:rPr>
        <w:t xml:space="preserve"> </w:t>
      </w:r>
      <w:proofErr w:type="spellStart"/>
      <w:r w:rsidRPr="007C4548">
        <w:rPr>
          <w:rFonts w:ascii="Arial" w:hAnsi="Arial" w:cs="Arial"/>
          <w:sz w:val="20"/>
          <w:szCs w:val="20"/>
        </w:rPr>
        <w:t>aussi</w:t>
      </w:r>
      <w:proofErr w:type="spellEnd"/>
      <w:r w:rsidRPr="007C4548">
        <w:rPr>
          <w:rFonts w:ascii="Arial" w:hAnsi="Arial" w:cs="Arial"/>
          <w:sz w:val="20"/>
          <w:szCs w:val="20"/>
        </w:rPr>
        <w:t xml:space="preserve"> </w:t>
      </w:r>
      <w:proofErr w:type="spellStart"/>
      <w:r w:rsidRPr="007C4548">
        <w:rPr>
          <w:rFonts w:ascii="Arial" w:hAnsi="Arial" w:cs="Arial"/>
          <w:sz w:val="20"/>
          <w:szCs w:val="20"/>
        </w:rPr>
        <w:t>longtemps</w:t>
      </w:r>
      <w:proofErr w:type="spellEnd"/>
      <w:r w:rsidRPr="007C4548">
        <w:rPr>
          <w:rFonts w:ascii="Arial" w:hAnsi="Arial" w:cs="Arial"/>
          <w:sz w:val="20"/>
          <w:szCs w:val="20"/>
        </w:rPr>
        <w:t xml:space="preserve"> que les </w:t>
      </w:r>
      <w:proofErr w:type="spellStart"/>
      <w:r w:rsidRPr="007C4548">
        <w:rPr>
          <w:rFonts w:ascii="Arial" w:hAnsi="Arial" w:cs="Arial"/>
          <w:sz w:val="20"/>
          <w:szCs w:val="20"/>
        </w:rPr>
        <w:t>Informations</w:t>
      </w:r>
      <w:proofErr w:type="spellEnd"/>
      <w:r w:rsidRPr="007C4548">
        <w:rPr>
          <w:rFonts w:ascii="Arial" w:hAnsi="Arial" w:cs="Arial"/>
          <w:sz w:val="20"/>
          <w:szCs w:val="20"/>
        </w:rPr>
        <w:t xml:space="preserve"> </w:t>
      </w:r>
      <w:proofErr w:type="spellStart"/>
      <w:r w:rsidRPr="007C4548">
        <w:rPr>
          <w:rFonts w:ascii="Arial" w:hAnsi="Arial" w:cs="Arial"/>
          <w:sz w:val="20"/>
          <w:szCs w:val="20"/>
        </w:rPr>
        <w:t>confidentielles</w:t>
      </w:r>
      <w:proofErr w:type="spellEnd"/>
      <w:r w:rsidRPr="007C4548">
        <w:rPr>
          <w:rFonts w:ascii="Arial" w:hAnsi="Arial" w:cs="Arial"/>
          <w:sz w:val="20"/>
          <w:szCs w:val="20"/>
        </w:rPr>
        <w:t xml:space="preserve"> </w:t>
      </w:r>
      <w:proofErr w:type="spellStart"/>
      <w:r w:rsidRPr="007C4548">
        <w:rPr>
          <w:rFonts w:ascii="Arial" w:hAnsi="Arial" w:cs="Arial"/>
          <w:sz w:val="20"/>
          <w:szCs w:val="20"/>
        </w:rPr>
        <w:t>auxquelles</w:t>
      </w:r>
      <w:proofErr w:type="spellEnd"/>
      <w:r w:rsidRPr="007C4548">
        <w:rPr>
          <w:rFonts w:ascii="Arial" w:hAnsi="Arial" w:cs="Arial"/>
          <w:sz w:val="20"/>
          <w:szCs w:val="20"/>
        </w:rPr>
        <w:t xml:space="preserve"> </w:t>
      </w:r>
      <w:proofErr w:type="spellStart"/>
      <w:r w:rsidRPr="007C4548">
        <w:rPr>
          <w:rFonts w:ascii="Arial" w:hAnsi="Arial" w:cs="Arial"/>
          <w:sz w:val="20"/>
          <w:szCs w:val="20"/>
        </w:rPr>
        <w:t>elles</w:t>
      </w:r>
      <w:proofErr w:type="spellEnd"/>
      <w:r w:rsidRPr="007C4548">
        <w:rPr>
          <w:rFonts w:ascii="Arial" w:hAnsi="Arial" w:cs="Arial"/>
          <w:sz w:val="20"/>
          <w:szCs w:val="20"/>
        </w:rPr>
        <w:t xml:space="preserve"> se </w:t>
      </w:r>
      <w:proofErr w:type="spellStart"/>
      <w:r w:rsidRPr="007C4548">
        <w:rPr>
          <w:rFonts w:ascii="Arial" w:hAnsi="Arial" w:cs="Arial"/>
          <w:sz w:val="20"/>
          <w:szCs w:val="20"/>
        </w:rPr>
        <w:t>rattachent</w:t>
      </w:r>
      <w:proofErr w:type="spellEnd"/>
      <w:r w:rsidRPr="007C4548">
        <w:rPr>
          <w:rFonts w:ascii="Arial" w:hAnsi="Arial" w:cs="Arial"/>
          <w:sz w:val="20"/>
          <w:szCs w:val="20"/>
        </w:rPr>
        <w:t xml:space="preserve"> ne </w:t>
      </w:r>
      <w:proofErr w:type="spellStart"/>
      <w:r w:rsidRPr="007C4548">
        <w:rPr>
          <w:rFonts w:ascii="Arial" w:hAnsi="Arial" w:cs="Arial"/>
          <w:sz w:val="20"/>
          <w:szCs w:val="20"/>
        </w:rPr>
        <w:t>seront</w:t>
      </w:r>
      <w:proofErr w:type="spellEnd"/>
      <w:r w:rsidRPr="007C4548">
        <w:rPr>
          <w:rFonts w:ascii="Arial" w:hAnsi="Arial" w:cs="Arial"/>
          <w:sz w:val="20"/>
          <w:szCs w:val="20"/>
        </w:rPr>
        <w:t xml:space="preserve"> pas </w:t>
      </w:r>
      <w:proofErr w:type="spellStart"/>
      <w:r w:rsidRPr="007C4548">
        <w:rPr>
          <w:rFonts w:ascii="Arial" w:hAnsi="Arial" w:cs="Arial"/>
          <w:sz w:val="20"/>
          <w:szCs w:val="20"/>
        </w:rPr>
        <w:t>tombées</w:t>
      </w:r>
      <w:proofErr w:type="spellEnd"/>
      <w:r w:rsidRPr="007C4548">
        <w:rPr>
          <w:rFonts w:ascii="Arial" w:hAnsi="Arial" w:cs="Arial"/>
          <w:sz w:val="20"/>
          <w:szCs w:val="20"/>
        </w:rPr>
        <w:t xml:space="preserve"> dans le </w:t>
      </w:r>
      <w:proofErr w:type="spellStart"/>
      <w:r w:rsidRPr="007C4548">
        <w:rPr>
          <w:rFonts w:ascii="Arial" w:hAnsi="Arial" w:cs="Arial"/>
          <w:sz w:val="20"/>
          <w:szCs w:val="20"/>
        </w:rPr>
        <w:t>domaine</w:t>
      </w:r>
      <w:proofErr w:type="spellEnd"/>
      <w:r w:rsidRPr="007C4548">
        <w:rPr>
          <w:rFonts w:ascii="Arial" w:hAnsi="Arial" w:cs="Arial"/>
          <w:sz w:val="20"/>
          <w:szCs w:val="20"/>
        </w:rPr>
        <w:t xml:space="preserve"> public et </w:t>
      </w:r>
      <w:proofErr w:type="spellStart"/>
      <w:r w:rsidRPr="007C4548">
        <w:rPr>
          <w:rFonts w:ascii="Arial" w:hAnsi="Arial" w:cs="Arial"/>
          <w:sz w:val="20"/>
          <w:szCs w:val="20"/>
        </w:rPr>
        <w:t>ce</w:t>
      </w:r>
      <w:proofErr w:type="spellEnd"/>
      <w:r w:rsidRPr="007C4548">
        <w:rPr>
          <w:rFonts w:ascii="Arial" w:hAnsi="Arial" w:cs="Arial"/>
          <w:sz w:val="20"/>
          <w:szCs w:val="20"/>
        </w:rPr>
        <w:t xml:space="preserve"> sans violation de </w:t>
      </w:r>
      <w:proofErr w:type="spellStart"/>
      <w:r w:rsidRPr="007C4548">
        <w:rPr>
          <w:rFonts w:ascii="Arial" w:hAnsi="Arial" w:cs="Arial"/>
          <w:sz w:val="20"/>
          <w:szCs w:val="20"/>
        </w:rPr>
        <w:t>l'une</w:t>
      </w:r>
      <w:proofErr w:type="spellEnd"/>
      <w:r w:rsidRPr="007C4548">
        <w:rPr>
          <w:rFonts w:ascii="Arial" w:hAnsi="Arial" w:cs="Arial"/>
          <w:sz w:val="20"/>
          <w:szCs w:val="20"/>
        </w:rPr>
        <w:t xml:space="preserve"> </w:t>
      </w:r>
      <w:proofErr w:type="spellStart"/>
      <w:r w:rsidRPr="007C4548">
        <w:rPr>
          <w:rFonts w:ascii="Arial" w:hAnsi="Arial" w:cs="Arial"/>
          <w:sz w:val="20"/>
          <w:szCs w:val="20"/>
        </w:rPr>
        <w:t>quelconque</w:t>
      </w:r>
      <w:proofErr w:type="spellEnd"/>
      <w:r w:rsidRPr="007C4548">
        <w:rPr>
          <w:rFonts w:ascii="Arial" w:hAnsi="Arial" w:cs="Arial"/>
          <w:sz w:val="20"/>
          <w:szCs w:val="20"/>
        </w:rPr>
        <w:t xml:space="preserve"> </w:t>
      </w:r>
      <w:proofErr w:type="spellStart"/>
      <w:r w:rsidRPr="007C4548">
        <w:rPr>
          <w:rFonts w:ascii="Arial" w:hAnsi="Arial" w:cs="Arial"/>
          <w:sz w:val="20"/>
          <w:szCs w:val="20"/>
        </w:rPr>
        <w:t>desdites</w:t>
      </w:r>
      <w:proofErr w:type="spellEnd"/>
      <w:r w:rsidRPr="007C4548">
        <w:rPr>
          <w:rFonts w:ascii="Arial" w:hAnsi="Arial" w:cs="Arial"/>
          <w:sz w:val="20"/>
          <w:szCs w:val="20"/>
        </w:rPr>
        <w:t xml:space="preserve"> obligations, dans la </w:t>
      </w:r>
      <w:proofErr w:type="spellStart"/>
      <w:r w:rsidRPr="007C4548">
        <w:rPr>
          <w:rFonts w:ascii="Arial" w:hAnsi="Arial" w:cs="Arial"/>
          <w:sz w:val="20"/>
          <w:szCs w:val="20"/>
        </w:rPr>
        <w:t>limite</w:t>
      </w:r>
      <w:proofErr w:type="spellEnd"/>
      <w:r w:rsidRPr="007C4548">
        <w:rPr>
          <w:rFonts w:ascii="Arial" w:hAnsi="Arial" w:cs="Arial"/>
          <w:sz w:val="20"/>
          <w:szCs w:val="20"/>
        </w:rPr>
        <w:t xml:space="preserve"> </w:t>
      </w:r>
      <w:proofErr w:type="spellStart"/>
      <w:r w:rsidRPr="007C4548">
        <w:rPr>
          <w:rFonts w:ascii="Arial" w:hAnsi="Arial" w:cs="Arial"/>
          <w:sz w:val="20"/>
          <w:szCs w:val="20"/>
        </w:rPr>
        <w:t>d’une</w:t>
      </w:r>
      <w:proofErr w:type="spellEnd"/>
      <w:r w:rsidRPr="007C4548">
        <w:rPr>
          <w:rFonts w:ascii="Arial" w:hAnsi="Arial" w:cs="Arial"/>
          <w:sz w:val="20"/>
          <w:szCs w:val="20"/>
        </w:rPr>
        <w:t xml:space="preserve"> durée de 5 (cinq) </w:t>
      </w:r>
      <w:proofErr w:type="spellStart"/>
      <w:r w:rsidRPr="007C4548">
        <w:rPr>
          <w:rFonts w:ascii="Arial" w:hAnsi="Arial" w:cs="Arial"/>
          <w:sz w:val="20"/>
          <w:szCs w:val="20"/>
        </w:rPr>
        <w:t>ans</w:t>
      </w:r>
      <w:proofErr w:type="spellEnd"/>
      <w:r w:rsidRPr="007C4548">
        <w:rPr>
          <w:rFonts w:ascii="Arial" w:hAnsi="Arial" w:cs="Arial"/>
          <w:sz w:val="20"/>
          <w:szCs w:val="20"/>
        </w:rPr>
        <w:t xml:space="preserve"> après la fin du </w:t>
      </w:r>
      <w:proofErr w:type="spellStart"/>
      <w:r w:rsidRPr="007C4548">
        <w:rPr>
          <w:rFonts w:ascii="Arial" w:hAnsi="Arial" w:cs="Arial"/>
          <w:sz w:val="20"/>
          <w:szCs w:val="20"/>
        </w:rPr>
        <w:t>présent</w:t>
      </w:r>
      <w:proofErr w:type="spellEnd"/>
      <w:r w:rsidRPr="007C4548">
        <w:rPr>
          <w:rFonts w:ascii="Arial" w:hAnsi="Arial" w:cs="Arial"/>
          <w:sz w:val="20"/>
          <w:szCs w:val="20"/>
        </w:rPr>
        <w:t xml:space="preserve"> </w:t>
      </w:r>
      <w:proofErr w:type="spellStart"/>
      <w:r w:rsidRPr="007C4548">
        <w:rPr>
          <w:rFonts w:ascii="Arial" w:hAnsi="Arial" w:cs="Arial"/>
          <w:sz w:val="20"/>
          <w:szCs w:val="20"/>
        </w:rPr>
        <w:t>marché</w:t>
      </w:r>
      <w:proofErr w:type="spellEnd"/>
      <w:r w:rsidRPr="007C4548">
        <w:rPr>
          <w:rFonts w:ascii="Arial" w:hAnsi="Arial" w:cs="Arial"/>
          <w:sz w:val="20"/>
          <w:szCs w:val="20"/>
        </w:rPr>
        <w:t xml:space="preserve">. </w:t>
      </w:r>
    </w:p>
    <w:p w14:paraId="3439B3F0" w14:textId="56D724C9" w:rsidR="00D606AD" w:rsidRPr="007C4548" w:rsidRDefault="00D606AD" w:rsidP="007C4548">
      <w:pPr>
        <w:spacing w:before="40" w:after="240"/>
        <w:ind w:left="284" w:right="520"/>
        <w:jc w:val="both"/>
        <w:rPr>
          <w:rFonts w:ascii="Arial" w:hAnsi="Arial" w:cs="Arial"/>
          <w:sz w:val="20"/>
          <w:szCs w:val="20"/>
        </w:rPr>
      </w:pPr>
      <w:r w:rsidRPr="007C4548">
        <w:rPr>
          <w:rFonts w:ascii="Arial" w:hAnsi="Arial" w:cs="Arial"/>
          <w:sz w:val="20"/>
          <w:szCs w:val="20"/>
        </w:rPr>
        <w:t>•</w:t>
      </w:r>
      <w:r w:rsidRPr="007C4548">
        <w:rPr>
          <w:rFonts w:ascii="Arial" w:hAnsi="Arial" w:cs="Arial"/>
          <w:sz w:val="20"/>
          <w:szCs w:val="20"/>
        </w:rPr>
        <w:tab/>
        <w:t xml:space="preserve">Je </w:t>
      </w:r>
      <w:proofErr w:type="spellStart"/>
      <w:r w:rsidRPr="007C4548">
        <w:rPr>
          <w:rFonts w:ascii="Arial" w:hAnsi="Arial" w:cs="Arial"/>
          <w:sz w:val="20"/>
          <w:szCs w:val="20"/>
        </w:rPr>
        <w:t>déclare</w:t>
      </w:r>
      <w:proofErr w:type="spellEnd"/>
      <w:r w:rsidRPr="007C4548">
        <w:rPr>
          <w:rFonts w:ascii="Arial" w:hAnsi="Arial" w:cs="Arial"/>
          <w:sz w:val="20"/>
          <w:szCs w:val="20"/>
        </w:rPr>
        <w:t xml:space="preserve"> </w:t>
      </w:r>
      <w:proofErr w:type="spellStart"/>
      <w:r w:rsidRPr="007C4548">
        <w:rPr>
          <w:rFonts w:ascii="Arial" w:hAnsi="Arial" w:cs="Arial"/>
          <w:sz w:val="20"/>
          <w:szCs w:val="20"/>
        </w:rPr>
        <w:t>avoir</w:t>
      </w:r>
      <w:proofErr w:type="spellEnd"/>
      <w:r w:rsidRPr="007C4548">
        <w:rPr>
          <w:rFonts w:ascii="Arial" w:hAnsi="Arial" w:cs="Arial"/>
          <w:sz w:val="20"/>
          <w:szCs w:val="20"/>
        </w:rPr>
        <w:t xml:space="preserve"> </w:t>
      </w:r>
      <w:proofErr w:type="spellStart"/>
      <w:r w:rsidRPr="007C4548">
        <w:rPr>
          <w:rFonts w:ascii="Arial" w:hAnsi="Arial" w:cs="Arial"/>
          <w:sz w:val="20"/>
          <w:szCs w:val="20"/>
        </w:rPr>
        <w:t>connaissance</w:t>
      </w:r>
      <w:proofErr w:type="spellEnd"/>
      <w:r w:rsidRPr="007C4548">
        <w:rPr>
          <w:rFonts w:ascii="Arial" w:hAnsi="Arial" w:cs="Arial"/>
          <w:sz w:val="20"/>
          <w:szCs w:val="20"/>
        </w:rPr>
        <w:t xml:space="preserve"> que tout </w:t>
      </w:r>
      <w:proofErr w:type="spellStart"/>
      <w:r w:rsidRPr="007C4548">
        <w:rPr>
          <w:rFonts w:ascii="Arial" w:hAnsi="Arial" w:cs="Arial"/>
          <w:sz w:val="20"/>
          <w:szCs w:val="20"/>
        </w:rPr>
        <w:t>manquement</w:t>
      </w:r>
      <w:proofErr w:type="spellEnd"/>
      <w:r w:rsidRPr="007C4548">
        <w:rPr>
          <w:rFonts w:ascii="Arial" w:hAnsi="Arial" w:cs="Arial"/>
          <w:sz w:val="20"/>
          <w:szCs w:val="20"/>
        </w:rPr>
        <w:t xml:space="preserve"> de ma part au </w:t>
      </w:r>
      <w:proofErr w:type="spellStart"/>
      <w:r w:rsidRPr="007C4548">
        <w:rPr>
          <w:rFonts w:ascii="Arial" w:hAnsi="Arial" w:cs="Arial"/>
          <w:sz w:val="20"/>
          <w:szCs w:val="20"/>
        </w:rPr>
        <w:t>présent</w:t>
      </w:r>
      <w:proofErr w:type="spellEnd"/>
      <w:r w:rsidRPr="007C4548">
        <w:rPr>
          <w:rFonts w:ascii="Arial" w:hAnsi="Arial" w:cs="Arial"/>
          <w:sz w:val="20"/>
          <w:szCs w:val="20"/>
        </w:rPr>
        <w:t xml:space="preserve"> engagement de </w:t>
      </w:r>
      <w:proofErr w:type="spellStart"/>
      <w:r w:rsidRPr="007C4548">
        <w:rPr>
          <w:rFonts w:ascii="Arial" w:hAnsi="Arial" w:cs="Arial"/>
          <w:sz w:val="20"/>
          <w:szCs w:val="20"/>
        </w:rPr>
        <w:t>confidentialité</w:t>
      </w:r>
      <w:proofErr w:type="spellEnd"/>
      <w:r w:rsidRPr="007C4548">
        <w:rPr>
          <w:rFonts w:ascii="Arial" w:hAnsi="Arial" w:cs="Arial"/>
          <w:sz w:val="20"/>
          <w:szCs w:val="20"/>
        </w:rPr>
        <w:t xml:space="preserve"> et à </w:t>
      </w:r>
      <w:proofErr w:type="spellStart"/>
      <w:r w:rsidRPr="007C4548">
        <w:rPr>
          <w:rFonts w:ascii="Arial" w:hAnsi="Arial" w:cs="Arial"/>
          <w:sz w:val="20"/>
          <w:szCs w:val="20"/>
        </w:rPr>
        <w:t>ses</w:t>
      </w:r>
      <w:proofErr w:type="spellEnd"/>
      <w:r w:rsidRPr="007C4548">
        <w:rPr>
          <w:rFonts w:ascii="Arial" w:hAnsi="Arial" w:cs="Arial"/>
          <w:sz w:val="20"/>
          <w:szCs w:val="20"/>
        </w:rPr>
        <w:t xml:space="preserve"> conditions </w:t>
      </w:r>
      <w:proofErr w:type="spellStart"/>
      <w:r w:rsidRPr="007C4548">
        <w:rPr>
          <w:rFonts w:ascii="Arial" w:hAnsi="Arial" w:cs="Arial"/>
          <w:sz w:val="20"/>
          <w:szCs w:val="20"/>
        </w:rPr>
        <w:t>peut</w:t>
      </w:r>
      <w:proofErr w:type="spellEnd"/>
      <w:r w:rsidRPr="007C4548">
        <w:rPr>
          <w:rFonts w:ascii="Arial" w:hAnsi="Arial" w:cs="Arial"/>
          <w:sz w:val="20"/>
          <w:szCs w:val="20"/>
        </w:rPr>
        <w:t xml:space="preserve"> causer un grave </w:t>
      </w:r>
      <w:proofErr w:type="spellStart"/>
      <w:r w:rsidRPr="007C4548">
        <w:rPr>
          <w:rFonts w:ascii="Arial" w:hAnsi="Arial" w:cs="Arial"/>
          <w:sz w:val="20"/>
          <w:szCs w:val="20"/>
        </w:rPr>
        <w:t>préjudice</w:t>
      </w:r>
      <w:proofErr w:type="spellEnd"/>
      <w:r w:rsidRPr="007C4548">
        <w:rPr>
          <w:rFonts w:ascii="Arial" w:hAnsi="Arial" w:cs="Arial"/>
          <w:sz w:val="20"/>
          <w:szCs w:val="20"/>
        </w:rPr>
        <w:t xml:space="preserve"> à </w:t>
      </w:r>
      <w:proofErr w:type="spellStart"/>
      <w:r w:rsidRPr="007C4548">
        <w:rPr>
          <w:rFonts w:ascii="Arial" w:hAnsi="Arial" w:cs="Arial"/>
          <w:sz w:val="20"/>
          <w:szCs w:val="20"/>
        </w:rPr>
        <w:t>VOIES</w:t>
      </w:r>
      <w:proofErr w:type="spellEnd"/>
      <w:r w:rsidRPr="007C4548">
        <w:rPr>
          <w:rFonts w:ascii="Arial" w:hAnsi="Arial" w:cs="Arial"/>
          <w:sz w:val="20"/>
          <w:szCs w:val="20"/>
        </w:rPr>
        <w:t xml:space="preserve"> </w:t>
      </w:r>
      <w:proofErr w:type="spellStart"/>
      <w:r w:rsidRPr="007C4548">
        <w:rPr>
          <w:rFonts w:ascii="Arial" w:hAnsi="Arial" w:cs="Arial"/>
          <w:sz w:val="20"/>
          <w:szCs w:val="20"/>
        </w:rPr>
        <w:t>NAVIGABLES</w:t>
      </w:r>
      <w:proofErr w:type="spellEnd"/>
      <w:r w:rsidRPr="007C4548">
        <w:rPr>
          <w:rFonts w:ascii="Arial" w:hAnsi="Arial" w:cs="Arial"/>
          <w:sz w:val="20"/>
          <w:szCs w:val="20"/>
        </w:rPr>
        <w:t xml:space="preserve"> DE FRANCE et </w:t>
      </w:r>
      <w:proofErr w:type="spellStart"/>
      <w:r w:rsidRPr="007C4548">
        <w:rPr>
          <w:rFonts w:ascii="Arial" w:hAnsi="Arial" w:cs="Arial"/>
          <w:sz w:val="20"/>
          <w:szCs w:val="20"/>
        </w:rPr>
        <w:t>peut</w:t>
      </w:r>
      <w:proofErr w:type="spellEnd"/>
      <w:r w:rsidRPr="007C4548">
        <w:rPr>
          <w:rFonts w:ascii="Arial" w:hAnsi="Arial" w:cs="Arial"/>
          <w:sz w:val="20"/>
          <w:szCs w:val="20"/>
        </w:rPr>
        <w:t xml:space="preserve"> engager ma </w:t>
      </w:r>
      <w:proofErr w:type="spellStart"/>
      <w:r w:rsidRPr="007C4548">
        <w:rPr>
          <w:rFonts w:ascii="Arial" w:hAnsi="Arial" w:cs="Arial"/>
          <w:sz w:val="20"/>
          <w:szCs w:val="20"/>
        </w:rPr>
        <w:t>responsabilité</w:t>
      </w:r>
      <w:proofErr w:type="spellEnd"/>
      <w:r w:rsidRPr="007C4548">
        <w:rPr>
          <w:rFonts w:ascii="Arial" w:hAnsi="Arial" w:cs="Arial"/>
          <w:sz w:val="20"/>
          <w:szCs w:val="20"/>
        </w:rPr>
        <w:t xml:space="preserve">, </w:t>
      </w:r>
      <w:proofErr w:type="spellStart"/>
      <w:r w:rsidRPr="007C4548">
        <w:rPr>
          <w:rFonts w:ascii="Arial" w:hAnsi="Arial" w:cs="Arial"/>
          <w:sz w:val="20"/>
          <w:szCs w:val="20"/>
        </w:rPr>
        <w:t>en</w:t>
      </w:r>
      <w:proofErr w:type="spellEnd"/>
      <w:r w:rsidRPr="007C4548">
        <w:rPr>
          <w:rFonts w:ascii="Arial" w:hAnsi="Arial" w:cs="Arial"/>
          <w:sz w:val="20"/>
          <w:szCs w:val="20"/>
        </w:rPr>
        <w:t xml:space="preserve"> particulier aux </w:t>
      </w:r>
      <w:proofErr w:type="spellStart"/>
      <w:r w:rsidRPr="007C4548">
        <w:rPr>
          <w:rFonts w:ascii="Arial" w:hAnsi="Arial" w:cs="Arial"/>
          <w:sz w:val="20"/>
          <w:szCs w:val="20"/>
        </w:rPr>
        <w:t>titres</w:t>
      </w:r>
      <w:proofErr w:type="spellEnd"/>
      <w:r w:rsidRPr="007C4548">
        <w:rPr>
          <w:rFonts w:ascii="Arial" w:hAnsi="Arial" w:cs="Arial"/>
          <w:sz w:val="20"/>
          <w:szCs w:val="20"/>
        </w:rPr>
        <w:t xml:space="preserve"> de </w:t>
      </w:r>
      <w:proofErr w:type="spellStart"/>
      <w:r w:rsidRPr="007C4548">
        <w:rPr>
          <w:rFonts w:ascii="Arial" w:hAnsi="Arial" w:cs="Arial"/>
          <w:sz w:val="20"/>
          <w:szCs w:val="20"/>
        </w:rPr>
        <w:t>l’article</w:t>
      </w:r>
      <w:proofErr w:type="spellEnd"/>
      <w:r w:rsidRPr="007C4548">
        <w:rPr>
          <w:rFonts w:ascii="Arial" w:hAnsi="Arial" w:cs="Arial"/>
          <w:sz w:val="20"/>
          <w:szCs w:val="20"/>
        </w:rPr>
        <w:t xml:space="preserve"> 226-13 du Code </w:t>
      </w:r>
      <w:proofErr w:type="spellStart"/>
      <w:r w:rsidRPr="007C4548">
        <w:rPr>
          <w:rFonts w:ascii="Arial" w:hAnsi="Arial" w:cs="Arial"/>
          <w:sz w:val="20"/>
          <w:szCs w:val="20"/>
        </w:rPr>
        <w:t>Pénal</w:t>
      </w:r>
      <w:proofErr w:type="spellEnd"/>
      <w:r w:rsidRPr="007C4548">
        <w:rPr>
          <w:rFonts w:ascii="Arial" w:hAnsi="Arial" w:cs="Arial"/>
          <w:sz w:val="20"/>
          <w:szCs w:val="20"/>
        </w:rPr>
        <w:t xml:space="preserve"> et de </w:t>
      </w:r>
      <w:proofErr w:type="spellStart"/>
      <w:r w:rsidRPr="007C4548">
        <w:rPr>
          <w:rFonts w:ascii="Arial" w:hAnsi="Arial" w:cs="Arial"/>
          <w:sz w:val="20"/>
          <w:szCs w:val="20"/>
        </w:rPr>
        <w:t>l’article</w:t>
      </w:r>
      <w:proofErr w:type="spellEnd"/>
      <w:r w:rsidRPr="007C4548">
        <w:rPr>
          <w:rFonts w:ascii="Arial" w:hAnsi="Arial" w:cs="Arial"/>
          <w:sz w:val="20"/>
          <w:szCs w:val="20"/>
        </w:rPr>
        <w:t xml:space="preserve"> 1231-1 du Code civil.</w:t>
      </w:r>
    </w:p>
    <w:p w14:paraId="622A7761" w14:textId="68611C4A" w:rsidR="00D606AD" w:rsidRPr="007C4548" w:rsidRDefault="00D606AD" w:rsidP="00D606AD">
      <w:pPr>
        <w:spacing w:before="40" w:after="240"/>
        <w:ind w:right="520"/>
        <w:jc w:val="both"/>
        <w:rPr>
          <w:rFonts w:ascii="Arial" w:hAnsi="Arial" w:cs="Arial"/>
          <w:sz w:val="20"/>
          <w:szCs w:val="20"/>
        </w:rPr>
      </w:pPr>
      <w:r w:rsidRPr="007C4548">
        <w:rPr>
          <w:rFonts w:ascii="Arial" w:hAnsi="Arial" w:cs="Arial"/>
          <w:sz w:val="20"/>
          <w:szCs w:val="20"/>
        </w:rPr>
        <w:t xml:space="preserve">Le </w:t>
      </w:r>
      <w:proofErr w:type="spellStart"/>
      <w:r w:rsidRPr="007C4548">
        <w:rPr>
          <w:rFonts w:ascii="Arial" w:hAnsi="Arial" w:cs="Arial"/>
          <w:sz w:val="20"/>
          <w:szCs w:val="20"/>
        </w:rPr>
        <w:t>présent</w:t>
      </w:r>
      <w:proofErr w:type="spellEnd"/>
      <w:r w:rsidRPr="007C4548">
        <w:rPr>
          <w:rFonts w:ascii="Arial" w:hAnsi="Arial" w:cs="Arial"/>
          <w:sz w:val="20"/>
          <w:szCs w:val="20"/>
        </w:rPr>
        <w:t xml:space="preserve"> engagement </w:t>
      </w:r>
      <w:proofErr w:type="spellStart"/>
      <w:r w:rsidRPr="007C4548">
        <w:rPr>
          <w:rFonts w:ascii="Arial" w:hAnsi="Arial" w:cs="Arial"/>
          <w:sz w:val="20"/>
          <w:szCs w:val="20"/>
        </w:rPr>
        <w:t>est</w:t>
      </w:r>
      <w:proofErr w:type="spellEnd"/>
      <w:r w:rsidRPr="007C4548">
        <w:rPr>
          <w:rFonts w:ascii="Arial" w:hAnsi="Arial" w:cs="Arial"/>
          <w:sz w:val="20"/>
          <w:szCs w:val="20"/>
        </w:rPr>
        <w:t xml:space="preserve"> </w:t>
      </w:r>
      <w:proofErr w:type="spellStart"/>
      <w:r w:rsidRPr="007C4548">
        <w:rPr>
          <w:rFonts w:ascii="Arial" w:hAnsi="Arial" w:cs="Arial"/>
          <w:sz w:val="20"/>
          <w:szCs w:val="20"/>
        </w:rPr>
        <w:t>valable</w:t>
      </w:r>
      <w:proofErr w:type="spellEnd"/>
      <w:r w:rsidRPr="007C4548">
        <w:rPr>
          <w:rFonts w:ascii="Arial" w:hAnsi="Arial" w:cs="Arial"/>
          <w:sz w:val="20"/>
          <w:szCs w:val="20"/>
        </w:rPr>
        <w:t xml:space="preserve"> à </w:t>
      </w:r>
      <w:proofErr w:type="spellStart"/>
      <w:r w:rsidRPr="007C4548">
        <w:rPr>
          <w:rFonts w:ascii="Arial" w:hAnsi="Arial" w:cs="Arial"/>
          <w:sz w:val="20"/>
          <w:szCs w:val="20"/>
        </w:rPr>
        <w:t>compter</w:t>
      </w:r>
      <w:proofErr w:type="spellEnd"/>
      <w:r w:rsidRPr="007C4548">
        <w:rPr>
          <w:rFonts w:ascii="Arial" w:hAnsi="Arial" w:cs="Arial"/>
          <w:sz w:val="20"/>
          <w:szCs w:val="20"/>
        </w:rPr>
        <w:t xml:space="preserve"> de </w:t>
      </w:r>
      <w:proofErr w:type="spellStart"/>
      <w:r w:rsidRPr="007C4548">
        <w:rPr>
          <w:rFonts w:ascii="Arial" w:hAnsi="Arial" w:cs="Arial"/>
          <w:sz w:val="20"/>
          <w:szCs w:val="20"/>
        </w:rPr>
        <w:t>sa</w:t>
      </w:r>
      <w:proofErr w:type="spellEnd"/>
      <w:r w:rsidRPr="007C4548">
        <w:rPr>
          <w:rFonts w:ascii="Arial" w:hAnsi="Arial" w:cs="Arial"/>
          <w:sz w:val="20"/>
          <w:szCs w:val="20"/>
        </w:rPr>
        <w:t xml:space="preserve"> signature et pour toute la durée du </w:t>
      </w:r>
      <w:proofErr w:type="spellStart"/>
      <w:r w:rsidRPr="007C4548">
        <w:rPr>
          <w:rFonts w:ascii="Arial" w:hAnsi="Arial" w:cs="Arial"/>
          <w:sz w:val="20"/>
          <w:szCs w:val="20"/>
        </w:rPr>
        <w:t>marché</w:t>
      </w:r>
      <w:proofErr w:type="spellEnd"/>
      <w:r w:rsidRPr="007C4548">
        <w:rPr>
          <w:rFonts w:ascii="Arial" w:hAnsi="Arial" w:cs="Arial"/>
          <w:sz w:val="20"/>
          <w:szCs w:val="20"/>
        </w:rPr>
        <w:t>.</w:t>
      </w:r>
    </w:p>
    <w:p w14:paraId="3AA519EA" w14:textId="697BA5AE" w:rsidR="00D606AD" w:rsidRPr="007C4548" w:rsidRDefault="70C5322F" w:rsidP="00D606AD">
      <w:pPr>
        <w:spacing w:before="40" w:after="240"/>
        <w:ind w:right="520"/>
        <w:jc w:val="both"/>
        <w:rPr>
          <w:rFonts w:ascii="Arial" w:hAnsi="Arial" w:cs="Arial"/>
          <w:sz w:val="20"/>
          <w:szCs w:val="20"/>
        </w:rPr>
      </w:pPr>
      <w:r w:rsidRPr="50E36C7A">
        <w:rPr>
          <w:rFonts w:ascii="Arial" w:hAnsi="Arial" w:cs="Arial"/>
          <w:sz w:val="20"/>
          <w:szCs w:val="20"/>
        </w:rPr>
        <w:t xml:space="preserve">Étant entendu que les obligations de confidentialité nées de cet engagement perdureront aussi longtemps que les Informations Confidentielles auxquelles elles se rattachent ne seront pas tombées dans le domaine public et ce sans violation de l'une quelconque desdites obligations, dans la limite d’une durée de 5 (cinq) ans après la fin du présent accord-cadre. </w:t>
      </w:r>
    </w:p>
    <w:p w14:paraId="6D4E0F9D" w14:textId="0949FCAE" w:rsidR="00D606AD" w:rsidRPr="007C4548" w:rsidRDefault="00D606AD" w:rsidP="00D606AD">
      <w:pPr>
        <w:spacing w:before="40" w:after="240"/>
        <w:ind w:right="520"/>
        <w:jc w:val="both"/>
        <w:rPr>
          <w:rFonts w:ascii="Arial" w:hAnsi="Arial" w:cs="Arial"/>
          <w:sz w:val="20"/>
          <w:szCs w:val="20"/>
        </w:rPr>
      </w:pPr>
      <w:r w:rsidRPr="007C4548">
        <w:rPr>
          <w:rFonts w:ascii="Arial" w:hAnsi="Arial" w:cs="Arial"/>
          <w:sz w:val="20"/>
          <w:szCs w:val="20"/>
        </w:rPr>
        <w:t>Fait à ……………………………, le</w:t>
      </w:r>
    </w:p>
    <w:p w14:paraId="66B9DA8A" w14:textId="77777777" w:rsidR="00D606AD" w:rsidRPr="007C4548" w:rsidRDefault="00D606AD" w:rsidP="00D606AD">
      <w:pPr>
        <w:spacing w:before="40" w:after="240"/>
        <w:ind w:right="520"/>
        <w:jc w:val="both"/>
        <w:rPr>
          <w:rFonts w:ascii="Arial" w:hAnsi="Arial" w:cs="Arial"/>
          <w:sz w:val="20"/>
          <w:szCs w:val="20"/>
        </w:rPr>
      </w:pPr>
      <w:r w:rsidRPr="007C4548">
        <w:rPr>
          <w:rFonts w:ascii="Arial" w:hAnsi="Arial" w:cs="Arial"/>
          <w:sz w:val="20"/>
          <w:szCs w:val="20"/>
        </w:rPr>
        <w:t xml:space="preserve">Signature (nom, </w:t>
      </w:r>
      <w:proofErr w:type="spellStart"/>
      <w:r w:rsidRPr="007C4548">
        <w:rPr>
          <w:rFonts w:ascii="Arial" w:hAnsi="Arial" w:cs="Arial"/>
          <w:sz w:val="20"/>
          <w:szCs w:val="20"/>
        </w:rPr>
        <w:t>prénom</w:t>
      </w:r>
      <w:proofErr w:type="spellEnd"/>
      <w:r w:rsidRPr="007C4548">
        <w:rPr>
          <w:rFonts w:ascii="Arial" w:hAnsi="Arial" w:cs="Arial"/>
          <w:sz w:val="20"/>
          <w:szCs w:val="20"/>
        </w:rPr>
        <w:t xml:space="preserve">, </w:t>
      </w:r>
      <w:proofErr w:type="spellStart"/>
      <w:r w:rsidRPr="007C4548">
        <w:rPr>
          <w:rFonts w:ascii="Arial" w:hAnsi="Arial" w:cs="Arial"/>
          <w:sz w:val="20"/>
          <w:szCs w:val="20"/>
        </w:rPr>
        <w:t>fonction</w:t>
      </w:r>
      <w:proofErr w:type="spellEnd"/>
      <w:r w:rsidRPr="007C4548">
        <w:rPr>
          <w:rFonts w:ascii="Arial" w:hAnsi="Arial" w:cs="Arial"/>
          <w:sz w:val="20"/>
          <w:szCs w:val="20"/>
        </w:rPr>
        <w:t xml:space="preserve"> et cachet de </w:t>
      </w:r>
      <w:proofErr w:type="spellStart"/>
      <w:r w:rsidRPr="007C4548">
        <w:rPr>
          <w:rFonts w:ascii="Arial" w:hAnsi="Arial" w:cs="Arial"/>
          <w:sz w:val="20"/>
          <w:szCs w:val="20"/>
        </w:rPr>
        <w:t>l’entreprise</w:t>
      </w:r>
      <w:proofErr w:type="spellEnd"/>
      <w:r w:rsidRPr="007C4548">
        <w:rPr>
          <w:rFonts w:ascii="Arial" w:hAnsi="Arial" w:cs="Arial"/>
          <w:sz w:val="20"/>
          <w:szCs w:val="20"/>
        </w:rPr>
        <w:t>)</w:t>
      </w:r>
    </w:p>
    <w:p w14:paraId="5D978CE1" w14:textId="77777777" w:rsidR="002E133F" w:rsidRDefault="002E133F" w:rsidP="00E62527">
      <w:pPr>
        <w:spacing w:before="40" w:after="240"/>
        <w:ind w:right="520"/>
        <w:jc w:val="both"/>
      </w:pPr>
    </w:p>
    <w:p w14:paraId="5FE3AA4A" w14:textId="77777777" w:rsidR="002E133F" w:rsidRDefault="002E133F" w:rsidP="00E62527">
      <w:pPr>
        <w:spacing w:before="40" w:after="240"/>
        <w:ind w:right="520"/>
        <w:jc w:val="both"/>
      </w:pPr>
    </w:p>
    <w:sectPr w:rsidR="002E133F" w:rsidSect="007C4548">
      <w:pgSz w:w="11900" w:h="16840"/>
      <w:pgMar w:top="1140" w:right="11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980A1" w14:textId="77777777" w:rsidR="008541A7" w:rsidRDefault="008541A7">
      <w:r>
        <w:separator/>
      </w:r>
    </w:p>
  </w:endnote>
  <w:endnote w:type="continuationSeparator" w:id="0">
    <w:p w14:paraId="6B1192B3" w14:textId="77777777" w:rsidR="008541A7" w:rsidRDefault="0085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11E11B9D" w14:textId="77777777" w:rsidTr="50E36C7A">
      <w:trPr>
        <w:trHeight w:val="300"/>
      </w:trPr>
      <w:tc>
        <w:tcPr>
          <w:tcW w:w="3205" w:type="dxa"/>
        </w:tcPr>
        <w:p w14:paraId="749C2559" w14:textId="31EEC3A9" w:rsidR="50E36C7A" w:rsidRDefault="50E36C7A" w:rsidP="50E36C7A">
          <w:pPr>
            <w:pStyle w:val="En-tte"/>
            <w:ind w:left="-115"/>
          </w:pPr>
        </w:p>
      </w:tc>
      <w:tc>
        <w:tcPr>
          <w:tcW w:w="3205" w:type="dxa"/>
        </w:tcPr>
        <w:p w14:paraId="7CAC265F" w14:textId="6E1EA0E0" w:rsidR="50E36C7A" w:rsidRDefault="50E36C7A" w:rsidP="50E36C7A">
          <w:pPr>
            <w:pStyle w:val="En-tte"/>
            <w:jc w:val="center"/>
          </w:pPr>
        </w:p>
      </w:tc>
      <w:tc>
        <w:tcPr>
          <w:tcW w:w="3205" w:type="dxa"/>
        </w:tcPr>
        <w:p w14:paraId="70FDE65E" w14:textId="7A72B276" w:rsidR="50E36C7A" w:rsidRDefault="50E36C7A" w:rsidP="50E36C7A">
          <w:pPr>
            <w:pStyle w:val="En-tte"/>
            <w:ind w:right="-115"/>
            <w:jc w:val="right"/>
          </w:pPr>
        </w:p>
      </w:tc>
    </w:tr>
  </w:tbl>
  <w:p w14:paraId="04C8125C" w14:textId="4297DD2B" w:rsidR="50E36C7A" w:rsidRDefault="50E36C7A" w:rsidP="50E36C7A">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0"/>
      <w:gridCol w:w="3200"/>
      <w:gridCol w:w="3200"/>
    </w:tblGrid>
    <w:tr w:rsidR="50E36C7A" w14:paraId="3DD73C6C" w14:textId="77777777" w:rsidTr="50E36C7A">
      <w:trPr>
        <w:trHeight w:val="300"/>
      </w:trPr>
      <w:tc>
        <w:tcPr>
          <w:tcW w:w="3200" w:type="dxa"/>
        </w:tcPr>
        <w:p w14:paraId="468F6D37" w14:textId="76E9E51B" w:rsidR="50E36C7A" w:rsidRDefault="50E36C7A" w:rsidP="50E36C7A">
          <w:pPr>
            <w:pStyle w:val="En-tte"/>
            <w:ind w:left="-115"/>
          </w:pPr>
        </w:p>
      </w:tc>
      <w:tc>
        <w:tcPr>
          <w:tcW w:w="3200" w:type="dxa"/>
        </w:tcPr>
        <w:p w14:paraId="544D7A28" w14:textId="0C2042DE" w:rsidR="50E36C7A" w:rsidRDefault="50E36C7A" w:rsidP="50E36C7A">
          <w:pPr>
            <w:pStyle w:val="En-tte"/>
            <w:jc w:val="center"/>
          </w:pPr>
        </w:p>
      </w:tc>
      <w:tc>
        <w:tcPr>
          <w:tcW w:w="3200" w:type="dxa"/>
        </w:tcPr>
        <w:p w14:paraId="68B4276A" w14:textId="25762539" w:rsidR="50E36C7A" w:rsidRDefault="50E36C7A" w:rsidP="50E36C7A">
          <w:pPr>
            <w:pStyle w:val="En-tte"/>
            <w:ind w:right="-115"/>
            <w:jc w:val="right"/>
          </w:pPr>
        </w:p>
      </w:tc>
    </w:tr>
  </w:tbl>
  <w:p w14:paraId="063C04DA" w14:textId="1ABFA5A7" w:rsidR="50E36C7A" w:rsidRDefault="50E36C7A" w:rsidP="50E36C7A">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0DA8EC8C" w14:textId="77777777" w:rsidTr="50E36C7A">
      <w:trPr>
        <w:trHeight w:val="300"/>
      </w:trPr>
      <w:tc>
        <w:tcPr>
          <w:tcW w:w="3205" w:type="dxa"/>
        </w:tcPr>
        <w:p w14:paraId="09F94799" w14:textId="0A36F71D" w:rsidR="50E36C7A" w:rsidRDefault="50E36C7A" w:rsidP="50E36C7A">
          <w:pPr>
            <w:pStyle w:val="En-tte"/>
            <w:ind w:left="-115"/>
          </w:pPr>
        </w:p>
      </w:tc>
      <w:tc>
        <w:tcPr>
          <w:tcW w:w="3205" w:type="dxa"/>
        </w:tcPr>
        <w:p w14:paraId="48242A3C" w14:textId="712122CD" w:rsidR="50E36C7A" w:rsidRDefault="50E36C7A" w:rsidP="50E36C7A">
          <w:pPr>
            <w:pStyle w:val="En-tte"/>
            <w:jc w:val="center"/>
          </w:pPr>
        </w:p>
      </w:tc>
      <w:tc>
        <w:tcPr>
          <w:tcW w:w="3205" w:type="dxa"/>
        </w:tcPr>
        <w:p w14:paraId="286E0F18" w14:textId="0903C4E8" w:rsidR="50E36C7A" w:rsidRDefault="50E36C7A" w:rsidP="50E36C7A">
          <w:pPr>
            <w:pStyle w:val="En-tte"/>
            <w:ind w:right="-115"/>
            <w:jc w:val="right"/>
          </w:pPr>
        </w:p>
      </w:tc>
    </w:tr>
  </w:tbl>
  <w:p w14:paraId="6219DAE5" w14:textId="7DFA7F0C" w:rsidR="50E36C7A" w:rsidRDefault="50E36C7A" w:rsidP="50E36C7A">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0C03A" w14:textId="77777777" w:rsidR="00856026" w:rsidRDefault="00856026">
    <w:pPr>
      <w:spacing w:line="240" w:lineRule="exact"/>
    </w:pPr>
  </w:p>
  <w:tbl>
    <w:tblPr>
      <w:tblW w:w="0" w:type="auto"/>
      <w:tblLayout w:type="fixed"/>
      <w:tblLook w:val="04A0" w:firstRow="1" w:lastRow="0" w:firstColumn="1" w:lastColumn="0" w:noHBand="0" w:noVBand="1"/>
    </w:tblPr>
    <w:tblGrid>
      <w:gridCol w:w="5220"/>
      <w:gridCol w:w="4400"/>
    </w:tblGrid>
    <w:tr w:rsidR="00856026" w14:paraId="74CC3331" w14:textId="77777777" w:rsidTr="50E36C7A">
      <w:trPr>
        <w:trHeight w:val="245"/>
      </w:trPr>
      <w:tc>
        <w:tcPr>
          <w:tcW w:w="5220" w:type="dxa"/>
          <w:tcMar>
            <w:top w:w="0" w:type="dxa"/>
            <w:left w:w="0" w:type="dxa"/>
            <w:bottom w:w="0" w:type="dxa"/>
            <w:right w:w="0" w:type="dxa"/>
          </w:tcMar>
          <w:vAlign w:val="center"/>
        </w:tcPr>
        <w:p w14:paraId="2460A967" w14:textId="1D49B11C" w:rsidR="00856026" w:rsidRDefault="50E36C7A" w:rsidP="50E36C7A">
          <w:pPr>
            <w:pStyle w:val="Titre2"/>
            <w:numPr>
              <w:ilvl w:val="0"/>
              <w:numId w:val="1"/>
            </w:numPr>
            <w:shd w:val="clear" w:color="auto" w:fill="FFFFFF" w:themeFill="background1"/>
            <w:spacing w:after="0"/>
            <w:ind w:left="60" w:right="60"/>
            <w:rPr>
              <w:rFonts w:ascii="Times New Roman" w:hAnsi="Times New Roman" w:cs="Times New Roman"/>
              <w:i w:val="0"/>
              <w:iCs w:val="0"/>
              <w:color w:val="323130"/>
              <w:sz w:val="18"/>
              <w:szCs w:val="18"/>
              <w:lang w:val="fr-FR"/>
            </w:rPr>
          </w:pPr>
          <w:r w:rsidRPr="50E36C7A">
            <w:rPr>
              <w:rFonts w:ascii="Times New Roman" w:hAnsi="Times New Roman" w:cs="Times New Roman"/>
              <w:i w:val="0"/>
              <w:iCs w:val="0"/>
              <w:color w:val="323130"/>
              <w:sz w:val="18"/>
              <w:szCs w:val="18"/>
              <w:lang w:val="fr-FR"/>
            </w:rPr>
            <w:t>Marché n° 2631PA003</w:t>
          </w:r>
        </w:p>
        <w:p w14:paraId="69D10398" w14:textId="7E701C25" w:rsidR="00856026" w:rsidRDefault="00856026" w:rsidP="50E36C7A">
          <w:pPr>
            <w:rPr>
              <w:lang w:val="fr-FR"/>
            </w:rPr>
          </w:pPr>
        </w:p>
        <w:p w14:paraId="358B309C" w14:textId="050FFC99" w:rsidR="00856026" w:rsidRDefault="00856026" w:rsidP="50E36C7A">
          <w:pPr>
            <w:rPr>
              <w:lang w:val="fr-FR"/>
            </w:rPr>
          </w:pPr>
        </w:p>
      </w:tc>
      <w:tc>
        <w:tcPr>
          <w:tcW w:w="4400" w:type="dxa"/>
          <w:tcMar>
            <w:top w:w="0" w:type="dxa"/>
            <w:left w:w="0" w:type="dxa"/>
            <w:bottom w:w="0" w:type="dxa"/>
            <w:right w:w="0" w:type="dxa"/>
          </w:tcMar>
          <w:vAlign w:val="center"/>
        </w:tcPr>
        <w:p w14:paraId="37D4ABB6" w14:textId="77777777" w:rsidR="00856026" w:rsidRDefault="00F87BE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729C1" w14:textId="77777777" w:rsidR="00E62527" w:rsidRDefault="00E62527">
    <w:pPr>
      <w:spacing w:line="240" w:lineRule="exact"/>
    </w:pPr>
  </w:p>
  <w:p w14:paraId="14F4B60D" w14:textId="03A08CAA" w:rsidR="50E36C7A" w:rsidRDefault="50E36C7A" w:rsidP="50E36C7A">
    <w:pPr>
      <w:spacing w:line="240" w:lineRule="exact"/>
    </w:pPr>
  </w:p>
  <w:tbl>
    <w:tblPr>
      <w:tblW w:w="0" w:type="auto"/>
      <w:tblLayout w:type="fixed"/>
      <w:tblLook w:val="04A0" w:firstRow="1" w:lastRow="0" w:firstColumn="1" w:lastColumn="0" w:noHBand="0" w:noVBand="1"/>
    </w:tblPr>
    <w:tblGrid>
      <w:gridCol w:w="5220"/>
      <w:gridCol w:w="4400"/>
    </w:tblGrid>
    <w:tr w:rsidR="00E62527" w14:paraId="557308BB" w14:textId="77777777" w:rsidTr="50E36C7A">
      <w:trPr>
        <w:trHeight w:val="245"/>
      </w:trPr>
      <w:tc>
        <w:tcPr>
          <w:tcW w:w="5220" w:type="dxa"/>
          <w:tcMar>
            <w:top w:w="0" w:type="dxa"/>
            <w:left w:w="0" w:type="dxa"/>
            <w:bottom w:w="0" w:type="dxa"/>
            <w:right w:w="0" w:type="dxa"/>
          </w:tcMar>
          <w:vAlign w:val="center"/>
        </w:tcPr>
        <w:p w14:paraId="3DA9A3E9" w14:textId="70F65A7F" w:rsidR="00E62527" w:rsidRDefault="50E36C7A">
          <w:pPr>
            <w:pStyle w:val="PiedDePage"/>
            <w:jc w:val="both"/>
            <w:rPr>
              <w:color w:val="000000"/>
              <w:lang w:val="fr-FR"/>
            </w:rPr>
          </w:pPr>
          <w:r w:rsidRPr="50E36C7A">
            <w:rPr>
              <w:color w:val="000000" w:themeColor="text1"/>
              <w:lang w:val="fr-FR"/>
            </w:rPr>
            <w:t>Marché n° : 2631PA003</w:t>
          </w:r>
        </w:p>
      </w:tc>
      <w:tc>
        <w:tcPr>
          <w:tcW w:w="4400" w:type="dxa"/>
          <w:tcMar>
            <w:top w:w="0" w:type="dxa"/>
            <w:left w:w="0" w:type="dxa"/>
            <w:bottom w:w="0" w:type="dxa"/>
            <w:right w:w="0" w:type="dxa"/>
          </w:tcMar>
          <w:vAlign w:val="center"/>
        </w:tcPr>
        <w:p w14:paraId="3001F078" w14:textId="77777777" w:rsidR="00E62527" w:rsidRDefault="00E6252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E08CB" w14:textId="77777777" w:rsidR="00E62527" w:rsidRDefault="00E62527">
    <w:pPr>
      <w:spacing w:line="240" w:lineRule="exact"/>
    </w:pPr>
  </w:p>
  <w:tbl>
    <w:tblPr>
      <w:tblW w:w="0" w:type="auto"/>
      <w:tblLayout w:type="fixed"/>
      <w:tblLook w:val="04A0" w:firstRow="1" w:lastRow="0" w:firstColumn="1" w:lastColumn="0" w:noHBand="0" w:noVBand="1"/>
    </w:tblPr>
    <w:tblGrid>
      <w:gridCol w:w="5220"/>
      <w:gridCol w:w="4400"/>
    </w:tblGrid>
    <w:tr w:rsidR="00E62527" w14:paraId="77B7E01D" w14:textId="77777777" w:rsidTr="50E36C7A">
      <w:trPr>
        <w:trHeight w:val="245"/>
      </w:trPr>
      <w:tc>
        <w:tcPr>
          <w:tcW w:w="5220" w:type="dxa"/>
          <w:tcMar>
            <w:top w:w="0" w:type="dxa"/>
            <w:left w:w="0" w:type="dxa"/>
            <w:bottom w:w="0" w:type="dxa"/>
            <w:right w:w="0" w:type="dxa"/>
          </w:tcMar>
          <w:vAlign w:val="center"/>
        </w:tcPr>
        <w:p w14:paraId="66B42EA2" w14:textId="1DD8D7EC" w:rsidR="00E62527" w:rsidRDefault="50E36C7A">
          <w:pPr>
            <w:pStyle w:val="PiedDePage"/>
            <w:jc w:val="both"/>
            <w:rPr>
              <w:color w:val="000000"/>
              <w:lang w:val="fr-FR"/>
            </w:rPr>
          </w:pPr>
          <w:r w:rsidRPr="50E36C7A">
            <w:rPr>
              <w:color w:val="000000" w:themeColor="text1"/>
              <w:lang w:val="fr-FR"/>
            </w:rPr>
            <w:t>Marché n° : 2631PA003</w:t>
          </w:r>
        </w:p>
      </w:tc>
      <w:tc>
        <w:tcPr>
          <w:tcW w:w="4400" w:type="dxa"/>
          <w:tcMar>
            <w:top w:w="0" w:type="dxa"/>
            <w:left w:w="0" w:type="dxa"/>
            <w:bottom w:w="0" w:type="dxa"/>
            <w:right w:w="0" w:type="dxa"/>
          </w:tcMar>
          <w:vAlign w:val="center"/>
        </w:tcPr>
        <w:p w14:paraId="296DE35B" w14:textId="77777777" w:rsidR="00E62527" w:rsidRDefault="00E6252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0A779" w14:textId="77777777" w:rsidR="00E62527" w:rsidRDefault="00E62527">
    <w:pPr>
      <w:pStyle w:val="PiedDePage"/>
      <w:jc w:val="both"/>
      <w:rPr>
        <w:color w:val="000000"/>
        <w:sz w:val="16"/>
        <w:lang w:val="fr-FR"/>
      </w:rPr>
    </w:pPr>
    <w:r>
      <w:rPr>
        <w:color w:val="000000"/>
        <w:sz w:val="16"/>
        <w:lang w:val="fr-FR"/>
      </w:rPr>
      <w:t xml:space="preserve">(1)  Date et signature originales </w:t>
    </w:r>
  </w:p>
  <w:p w14:paraId="4B35B94E" w14:textId="77777777" w:rsidR="00E62527" w:rsidRDefault="00E62527">
    <w:pPr>
      <w:spacing w:after="160" w:line="240" w:lineRule="exact"/>
    </w:pPr>
  </w:p>
  <w:p w14:paraId="6712B1D6" w14:textId="77777777" w:rsidR="00E62527" w:rsidRDefault="00E62527">
    <w:pPr>
      <w:spacing w:line="240" w:lineRule="exact"/>
    </w:pPr>
  </w:p>
  <w:tbl>
    <w:tblPr>
      <w:tblW w:w="0" w:type="auto"/>
      <w:tblLayout w:type="fixed"/>
      <w:tblLook w:val="04A0" w:firstRow="1" w:lastRow="0" w:firstColumn="1" w:lastColumn="0" w:noHBand="0" w:noVBand="1"/>
    </w:tblPr>
    <w:tblGrid>
      <w:gridCol w:w="5220"/>
      <w:gridCol w:w="4400"/>
    </w:tblGrid>
    <w:tr w:rsidR="00E62527" w14:paraId="61ED5B63" w14:textId="77777777" w:rsidTr="50E36C7A">
      <w:trPr>
        <w:trHeight w:val="245"/>
      </w:trPr>
      <w:tc>
        <w:tcPr>
          <w:tcW w:w="5220" w:type="dxa"/>
          <w:tcMar>
            <w:top w:w="0" w:type="dxa"/>
            <w:left w:w="0" w:type="dxa"/>
            <w:bottom w:w="0" w:type="dxa"/>
            <w:right w:w="0" w:type="dxa"/>
          </w:tcMar>
          <w:vAlign w:val="center"/>
        </w:tcPr>
        <w:p w14:paraId="533D4A0A" w14:textId="588E4E13" w:rsidR="00E62527" w:rsidRDefault="50E36C7A">
          <w:pPr>
            <w:pStyle w:val="PiedDePage"/>
            <w:jc w:val="both"/>
            <w:rPr>
              <w:color w:val="000000"/>
              <w:lang w:val="fr-FR"/>
            </w:rPr>
          </w:pPr>
          <w:r w:rsidRPr="50E36C7A">
            <w:rPr>
              <w:color w:val="000000" w:themeColor="text1"/>
              <w:lang w:val="fr-FR"/>
            </w:rPr>
            <w:t>Marché n° : 2631PA003</w:t>
          </w:r>
        </w:p>
      </w:tc>
      <w:tc>
        <w:tcPr>
          <w:tcW w:w="4400" w:type="dxa"/>
          <w:tcMar>
            <w:top w:w="0" w:type="dxa"/>
            <w:left w:w="0" w:type="dxa"/>
            <w:bottom w:w="0" w:type="dxa"/>
            <w:right w:w="0" w:type="dxa"/>
          </w:tcMar>
          <w:vAlign w:val="center"/>
        </w:tcPr>
        <w:p w14:paraId="714E3FAA" w14:textId="77777777" w:rsidR="00E62527" w:rsidRDefault="00E6252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E2B2D" w14:textId="77777777" w:rsidR="00E62527" w:rsidRDefault="00E62527">
    <w:pPr>
      <w:spacing w:line="240" w:lineRule="exact"/>
    </w:pPr>
  </w:p>
  <w:tbl>
    <w:tblPr>
      <w:tblW w:w="0" w:type="auto"/>
      <w:tblLayout w:type="fixed"/>
      <w:tblLook w:val="04A0" w:firstRow="1" w:lastRow="0" w:firstColumn="1" w:lastColumn="0" w:noHBand="0" w:noVBand="1"/>
    </w:tblPr>
    <w:tblGrid>
      <w:gridCol w:w="5220"/>
      <w:gridCol w:w="4400"/>
    </w:tblGrid>
    <w:tr w:rsidR="00E62527" w14:paraId="5E0B027D" w14:textId="77777777" w:rsidTr="50E36C7A">
      <w:trPr>
        <w:trHeight w:val="245"/>
      </w:trPr>
      <w:tc>
        <w:tcPr>
          <w:tcW w:w="5220" w:type="dxa"/>
          <w:tcMar>
            <w:top w:w="0" w:type="dxa"/>
            <w:left w:w="0" w:type="dxa"/>
            <w:bottom w:w="0" w:type="dxa"/>
            <w:right w:w="0" w:type="dxa"/>
          </w:tcMar>
          <w:vAlign w:val="center"/>
        </w:tcPr>
        <w:p w14:paraId="4D1B261A" w14:textId="3FD2B76C" w:rsidR="00E62527" w:rsidRDefault="50E36C7A">
          <w:pPr>
            <w:pStyle w:val="PiedDePage"/>
            <w:jc w:val="both"/>
            <w:rPr>
              <w:color w:val="000000"/>
              <w:lang w:val="fr-FR"/>
            </w:rPr>
          </w:pPr>
          <w:r w:rsidRPr="50E36C7A">
            <w:rPr>
              <w:color w:val="000000" w:themeColor="text1"/>
              <w:lang w:val="fr-FR"/>
            </w:rPr>
            <w:t>Marché n° : 2631PA003</w:t>
          </w:r>
        </w:p>
      </w:tc>
      <w:tc>
        <w:tcPr>
          <w:tcW w:w="4400" w:type="dxa"/>
          <w:tcMar>
            <w:top w:w="0" w:type="dxa"/>
            <w:left w:w="0" w:type="dxa"/>
            <w:bottom w:w="0" w:type="dxa"/>
            <w:right w:w="0" w:type="dxa"/>
          </w:tcMar>
          <w:vAlign w:val="center"/>
        </w:tcPr>
        <w:p w14:paraId="25919B99" w14:textId="77777777" w:rsidR="00E62527" w:rsidRDefault="00E6252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856026" w14:paraId="7F11878E" w14:textId="77777777" w:rsidTr="50E36C7A">
      <w:trPr>
        <w:trHeight w:val="385"/>
      </w:trPr>
      <w:tc>
        <w:tcPr>
          <w:tcW w:w="9000" w:type="dxa"/>
          <w:tcMar>
            <w:top w:w="0" w:type="dxa"/>
            <w:left w:w="0" w:type="dxa"/>
            <w:bottom w:w="0" w:type="dxa"/>
            <w:right w:w="0" w:type="dxa"/>
          </w:tcMar>
          <w:vAlign w:val="center"/>
        </w:tcPr>
        <w:p w14:paraId="41A2EFC9" w14:textId="3CBBF0FB" w:rsidR="00856026" w:rsidRDefault="50E36C7A" w:rsidP="50E36C7A">
          <w:pPr>
            <w:pStyle w:val="PiedDePage"/>
            <w:jc w:val="both"/>
            <w:rPr>
              <w:color w:val="000000"/>
              <w:lang w:val="fr-FR"/>
            </w:rPr>
          </w:pPr>
          <w:r w:rsidRPr="50E36C7A">
            <w:rPr>
              <w:color w:val="000000" w:themeColor="text1"/>
              <w:lang w:val="fr-FR"/>
            </w:rPr>
            <w:t>Marché n° : 2631PA003</w:t>
          </w:r>
        </w:p>
      </w:tc>
      <w:tc>
        <w:tcPr>
          <w:tcW w:w="5560" w:type="dxa"/>
          <w:tcMar>
            <w:top w:w="0" w:type="dxa"/>
            <w:left w:w="0" w:type="dxa"/>
            <w:bottom w:w="0" w:type="dxa"/>
            <w:right w:w="0" w:type="dxa"/>
          </w:tcMar>
          <w:vAlign w:val="center"/>
        </w:tcPr>
        <w:p w14:paraId="22D5CC76" w14:textId="77777777" w:rsidR="00856026" w:rsidRDefault="00F87BE3">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10</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10</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53A97" w14:textId="77777777" w:rsidR="008541A7" w:rsidRDefault="008541A7">
      <w:r>
        <w:separator/>
      </w:r>
    </w:p>
  </w:footnote>
  <w:footnote w:type="continuationSeparator" w:id="0">
    <w:p w14:paraId="110D4DFB" w14:textId="77777777" w:rsidR="008541A7" w:rsidRDefault="00854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1442C6D2" w14:textId="77777777" w:rsidTr="50E36C7A">
      <w:trPr>
        <w:trHeight w:val="300"/>
      </w:trPr>
      <w:tc>
        <w:tcPr>
          <w:tcW w:w="3205" w:type="dxa"/>
        </w:tcPr>
        <w:p w14:paraId="644DD96D" w14:textId="54348148" w:rsidR="50E36C7A" w:rsidRDefault="50E36C7A" w:rsidP="50E36C7A">
          <w:pPr>
            <w:pStyle w:val="En-tte"/>
            <w:ind w:left="-115"/>
          </w:pPr>
        </w:p>
      </w:tc>
      <w:tc>
        <w:tcPr>
          <w:tcW w:w="3205" w:type="dxa"/>
        </w:tcPr>
        <w:p w14:paraId="5D0DEE66" w14:textId="148AD6E5" w:rsidR="50E36C7A" w:rsidRDefault="50E36C7A" w:rsidP="50E36C7A">
          <w:pPr>
            <w:pStyle w:val="En-tte"/>
            <w:jc w:val="center"/>
          </w:pPr>
        </w:p>
      </w:tc>
      <w:tc>
        <w:tcPr>
          <w:tcW w:w="3205" w:type="dxa"/>
        </w:tcPr>
        <w:p w14:paraId="45C88077" w14:textId="63C47D99" w:rsidR="50E36C7A" w:rsidRDefault="50E36C7A" w:rsidP="50E36C7A">
          <w:pPr>
            <w:pStyle w:val="En-tte"/>
            <w:ind w:right="-115"/>
            <w:jc w:val="right"/>
          </w:pPr>
        </w:p>
      </w:tc>
    </w:tr>
  </w:tbl>
  <w:p w14:paraId="47FB9396" w14:textId="162D547E" w:rsidR="50E36C7A" w:rsidRDefault="50E36C7A" w:rsidP="50E36C7A">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E0609" w14:textId="77777777" w:rsidR="00E62527" w:rsidRDefault="00E62527">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977AD" w14:textId="77777777" w:rsidR="00E62527" w:rsidRDefault="00E62527">
    <w:pPr>
      <w:pStyle w:val="En-t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0DCC2" w14:textId="77777777" w:rsidR="00E62527" w:rsidRDefault="00E625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0"/>
      <w:gridCol w:w="3200"/>
      <w:gridCol w:w="3200"/>
    </w:tblGrid>
    <w:tr w:rsidR="50E36C7A" w14:paraId="68019180" w14:textId="77777777" w:rsidTr="50E36C7A">
      <w:trPr>
        <w:trHeight w:val="300"/>
      </w:trPr>
      <w:tc>
        <w:tcPr>
          <w:tcW w:w="3200" w:type="dxa"/>
        </w:tcPr>
        <w:p w14:paraId="2F97665B" w14:textId="633D3049" w:rsidR="50E36C7A" w:rsidRDefault="50E36C7A" w:rsidP="50E36C7A">
          <w:pPr>
            <w:pStyle w:val="En-tte"/>
            <w:ind w:left="-115"/>
          </w:pPr>
        </w:p>
      </w:tc>
      <w:tc>
        <w:tcPr>
          <w:tcW w:w="3200" w:type="dxa"/>
        </w:tcPr>
        <w:p w14:paraId="2C0A2278" w14:textId="4C9383B6" w:rsidR="50E36C7A" w:rsidRDefault="50E36C7A" w:rsidP="50E36C7A">
          <w:pPr>
            <w:pStyle w:val="En-tte"/>
            <w:jc w:val="center"/>
          </w:pPr>
        </w:p>
      </w:tc>
      <w:tc>
        <w:tcPr>
          <w:tcW w:w="3200" w:type="dxa"/>
        </w:tcPr>
        <w:p w14:paraId="350E098E" w14:textId="6DF806CD" w:rsidR="50E36C7A" w:rsidRDefault="50E36C7A" w:rsidP="50E36C7A">
          <w:pPr>
            <w:pStyle w:val="En-tte"/>
            <w:ind w:right="-115"/>
            <w:jc w:val="right"/>
          </w:pPr>
        </w:p>
      </w:tc>
    </w:tr>
  </w:tbl>
  <w:p w14:paraId="1BFCF7BE" w14:textId="68397BB5" w:rsidR="50E36C7A" w:rsidRDefault="50E36C7A" w:rsidP="50E36C7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73337375" w14:textId="77777777" w:rsidTr="50E36C7A">
      <w:trPr>
        <w:trHeight w:val="300"/>
      </w:trPr>
      <w:tc>
        <w:tcPr>
          <w:tcW w:w="3205" w:type="dxa"/>
        </w:tcPr>
        <w:p w14:paraId="54ED20E9" w14:textId="0D334C56" w:rsidR="50E36C7A" w:rsidRDefault="50E36C7A" w:rsidP="50E36C7A">
          <w:pPr>
            <w:pStyle w:val="En-tte"/>
            <w:ind w:left="-115"/>
          </w:pPr>
        </w:p>
      </w:tc>
      <w:tc>
        <w:tcPr>
          <w:tcW w:w="3205" w:type="dxa"/>
        </w:tcPr>
        <w:p w14:paraId="60382784" w14:textId="43E2311A" w:rsidR="50E36C7A" w:rsidRDefault="50E36C7A" w:rsidP="50E36C7A">
          <w:pPr>
            <w:pStyle w:val="En-tte"/>
            <w:jc w:val="center"/>
          </w:pPr>
        </w:p>
      </w:tc>
      <w:tc>
        <w:tcPr>
          <w:tcW w:w="3205" w:type="dxa"/>
        </w:tcPr>
        <w:p w14:paraId="7AECFABA" w14:textId="2439F975" w:rsidR="50E36C7A" w:rsidRDefault="50E36C7A" w:rsidP="50E36C7A">
          <w:pPr>
            <w:pStyle w:val="En-tte"/>
            <w:ind w:right="-115"/>
            <w:jc w:val="right"/>
          </w:pPr>
        </w:p>
      </w:tc>
    </w:tr>
  </w:tbl>
  <w:p w14:paraId="02F8D196" w14:textId="000A79DE" w:rsidR="50E36C7A" w:rsidRDefault="50E36C7A" w:rsidP="50E36C7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2CBC36D6" w14:textId="77777777" w:rsidTr="50E36C7A">
      <w:trPr>
        <w:trHeight w:val="300"/>
      </w:trPr>
      <w:tc>
        <w:tcPr>
          <w:tcW w:w="3205" w:type="dxa"/>
        </w:tcPr>
        <w:p w14:paraId="0B66F739" w14:textId="4D7D2CD5" w:rsidR="50E36C7A" w:rsidRDefault="50E36C7A" w:rsidP="50E36C7A">
          <w:pPr>
            <w:pStyle w:val="En-tte"/>
            <w:ind w:left="-115"/>
          </w:pPr>
        </w:p>
      </w:tc>
      <w:tc>
        <w:tcPr>
          <w:tcW w:w="3205" w:type="dxa"/>
        </w:tcPr>
        <w:p w14:paraId="17149961" w14:textId="6E573126" w:rsidR="50E36C7A" w:rsidRDefault="50E36C7A" w:rsidP="50E36C7A">
          <w:pPr>
            <w:pStyle w:val="En-tte"/>
            <w:jc w:val="center"/>
          </w:pPr>
        </w:p>
      </w:tc>
      <w:tc>
        <w:tcPr>
          <w:tcW w:w="3205" w:type="dxa"/>
        </w:tcPr>
        <w:p w14:paraId="408013AE" w14:textId="36CF951D" w:rsidR="50E36C7A" w:rsidRDefault="50E36C7A" w:rsidP="50E36C7A">
          <w:pPr>
            <w:pStyle w:val="En-tte"/>
            <w:ind w:right="-115"/>
            <w:jc w:val="right"/>
          </w:pPr>
        </w:p>
      </w:tc>
    </w:tr>
  </w:tbl>
  <w:p w14:paraId="79DB1CC2" w14:textId="237136EA" w:rsidR="50E36C7A" w:rsidRDefault="50E36C7A" w:rsidP="50E36C7A">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04E46894" w14:textId="77777777" w:rsidTr="50E36C7A">
      <w:trPr>
        <w:trHeight w:val="300"/>
      </w:trPr>
      <w:tc>
        <w:tcPr>
          <w:tcW w:w="3205" w:type="dxa"/>
        </w:tcPr>
        <w:p w14:paraId="5829F266" w14:textId="5BC29C0E" w:rsidR="50E36C7A" w:rsidRDefault="50E36C7A" w:rsidP="50E36C7A">
          <w:pPr>
            <w:pStyle w:val="En-tte"/>
            <w:ind w:left="-115"/>
          </w:pPr>
        </w:p>
      </w:tc>
      <w:tc>
        <w:tcPr>
          <w:tcW w:w="3205" w:type="dxa"/>
        </w:tcPr>
        <w:p w14:paraId="5CE7401E" w14:textId="2C6986F4" w:rsidR="50E36C7A" w:rsidRDefault="50E36C7A" w:rsidP="50E36C7A">
          <w:pPr>
            <w:pStyle w:val="En-tte"/>
            <w:jc w:val="center"/>
          </w:pPr>
        </w:p>
      </w:tc>
      <w:tc>
        <w:tcPr>
          <w:tcW w:w="3205" w:type="dxa"/>
        </w:tcPr>
        <w:p w14:paraId="1DD29A22" w14:textId="40ED37F8" w:rsidR="50E36C7A" w:rsidRDefault="50E36C7A" w:rsidP="50E36C7A">
          <w:pPr>
            <w:pStyle w:val="En-tte"/>
            <w:ind w:right="-115"/>
            <w:jc w:val="right"/>
          </w:pPr>
        </w:p>
      </w:tc>
    </w:tr>
  </w:tbl>
  <w:p w14:paraId="186079C8" w14:textId="57DDE5E9" w:rsidR="50E36C7A" w:rsidRDefault="50E36C7A" w:rsidP="50E36C7A">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39777318" w14:textId="77777777" w:rsidTr="50E36C7A">
      <w:trPr>
        <w:trHeight w:val="300"/>
      </w:trPr>
      <w:tc>
        <w:tcPr>
          <w:tcW w:w="3205" w:type="dxa"/>
        </w:tcPr>
        <w:p w14:paraId="77073056" w14:textId="0F62D983" w:rsidR="50E36C7A" w:rsidRDefault="50E36C7A" w:rsidP="50E36C7A">
          <w:pPr>
            <w:pStyle w:val="En-tte"/>
            <w:ind w:left="-115"/>
          </w:pPr>
        </w:p>
      </w:tc>
      <w:tc>
        <w:tcPr>
          <w:tcW w:w="3205" w:type="dxa"/>
        </w:tcPr>
        <w:p w14:paraId="52FC2F25" w14:textId="5C30F582" w:rsidR="50E36C7A" w:rsidRDefault="50E36C7A" w:rsidP="50E36C7A">
          <w:pPr>
            <w:pStyle w:val="En-tte"/>
            <w:jc w:val="center"/>
          </w:pPr>
        </w:p>
      </w:tc>
      <w:tc>
        <w:tcPr>
          <w:tcW w:w="3205" w:type="dxa"/>
        </w:tcPr>
        <w:p w14:paraId="0B308EEE" w14:textId="64F1129C" w:rsidR="50E36C7A" w:rsidRDefault="50E36C7A" w:rsidP="50E36C7A">
          <w:pPr>
            <w:pStyle w:val="En-tte"/>
            <w:ind w:right="-115"/>
            <w:jc w:val="right"/>
          </w:pPr>
        </w:p>
      </w:tc>
    </w:tr>
  </w:tbl>
  <w:p w14:paraId="3FDB753C" w14:textId="0ACB9AE1" w:rsidR="50E36C7A" w:rsidRDefault="50E36C7A" w:rsidP="50E36C7A">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41158AB0" w14:textId="77777777" w:rsidTr="50E36C7A">
      <w:trPr>
        <w:trHeight w:val="300"/>
      </w:trPr>
      <w:tc>
        <w:tcPr>
          <w:tcW w:w="3205" w:type="dxa"/>
        </w:tcPr>
        <w:p w14:paraId="2D8491E2" w14:textId="25A61293" w:rsidR="50E36C7A" w:rsidRDefault="50E36C7A" w:rsidP="50E36C7A">
          <w:pPr>
            <w:pStyle w:val="En-tte"/>
            <w:ind w:left="-115"/>
          </w:pPr>
        </w:p>
      </w:tc>
      <w:tc>
        <w:tcPr>
          <w:tcW w:w="3205" w:type="dxa"/>
        </w:tcPr>
        <w:p w14:paraId="7D347B58" w14:textId="5DCB00A8" w:rsidR="50E36C7A" w:rsidRDefault="50E36C7A" w:rsidP="50E36C7A">
          <w:pPr>
            <w:pStyle w:val="En-tte"/>
            <w:jc w:val="center"/>
          </w:pPr>
        </w:p>
      </w:tc>
      <w:tc>
        <w:tcPr>
          <w:tcW w:w="3205" w:type="dxa"/>
        </w:tcPr>
        <w:p w14:paraId="7DA24AFA" w14:textId="26AB790D" w:rsidR="50E36C7A" w:rsidRDefault="50E36C7A" w:rsidP="50E36C7A">
          <w:pPr>
            <w:pStyle w:val="En-tte"/>
            <w:ind w:right="-115"/>
            <w:jc w:val="right"/>
          </w:pPr>
        </w:p>
      </w:tc>
    </w:tr>
  </w:tbl>
  <w:p w14:paraId="01881DC4" w14:textId="027CEC8B" w:rsidR="50E36C7A" w:rsidRDefault="50E36C7A" w:rsidP="50E36C7A">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36E5A199" w14:textId="77777777" w:rsidTr="50E36C7A">
      <w:trPr>
        <w:trHeight w:val="300"/>
      </w:trPr>
      <w:tc>
        <w:tcPr>
          <w:tcW w:w="3205" w:type="dxa"/>
        </w:tcPr>
        <w:p w14:paraId="4597AE17" w14:textId="15A7B2CE" w:rsidR="50E36C7A" w:rsidRDefault="50E36C7A" w:rsidP="50E36C7A">
          <w:pPr>
            <w:pStyle w:val="En-tte"/>
            <w:ind w:left="-115"/>
          </w:pPr>
        </w:p>
      </w:tc>
      <w:tc>
        <w:tcPr>
          <w:tcW w:w="3205" w:type="dxa"/>
        </w:tcPr>
        <w:p w14:paraId="4CCFFFEF" w14:textId="2C608D9D" w:rsidR="50E36C7A" w:rsidRDefault="50E36C7A" w:rsidP="50E36C7A">
          <w:pPr>
            <w:pStyle w:val="En-tte"/>
            <w:jc w:val="center"/>
          </w:pPr>
        </w:p>
      </w:tc>
      <w:tc>
        <w:tcPr>
          <w:tcW w:w="3205" w:type="dxa"/>
        </w:tcPr>
        <w:p w14:paraId="751685DF" w14:textId="20591FC8" w:rsidR="50E36C7A" w:rsidRDefault="50E36C7A" w:rsidP="50E36C7A">
          <w:pPr>
            <w:pStyle w:val="En-tte"/>
            <w:ind w:right="-115"/>
            <w:jc w:val="right"/>
          </w:pPr>
        </w:p>
      </w:tc>
    </w:tr>
  </w:tbl>
  <w:p w14:paraId="6CFACC63" w14:textId="21AC4961" w:rsidR="50E36C7A" w:rsidRDefault="50E36C7A" w:rsidP="50E36C7A">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05"/>
      <w:gridCol w:w="3205"/>
      <w:gridCol w:w="3205"/>
    </w:tblGrid>
    <w:tr w:rsidR="50E36C7A" w14:paraId="69F68F40" w14:textId="77777777" w:rsidTr="50E36C7A">
      <w:trPr>
        <w:trHeight w:val="300"/>
      </w:trPr>
      <w:tc>
        <w:tcPr>
          <w:tcW w:w="3205" w:type="dxa"/>
        </w:tcPr>
        <w:p w14:paraId="5F0D38BD" w14:textId="644FBBA5" w:rsidR="50E36C7A" w:rsidRDefault="50E36C7A" w:rsidP="50E36C7A">
          <w:pPr>
            <w:pStyle w:val="En-tte"/>
            <w:ind w:left="-115"/>
          </w:pPr>
        </w:p>
      </w:tc>
      <w:tc>
        <w:tcPr>
          <w:tcW w:w="3205" w:type="dxa"/>
        </w:tcPr>
        <w:p w14:paraId="0E27F323" w14:textId="2576DEA1" w:rsidR="50E36C7A" w:rsidRDefault="50E36C7A" w:rsidP="50E36C7A">
          <w:pPr>
            <w:pStyle w:val="En-tte"/>
            <w:jc w:val="center"/>
          </w:pPr>
        </w:p>
      </w:tc>
      <w:tc>
        <w:tcPr>
          <w:tcW w:w="3205" w:type="dxa"/>
        </w:tcPr>
        <w:p w14:paraId="614FC7EA" w14:textId="603DA763" w:rsidR="50E36C7A" w:rsidRDefault="50E36C7A" w:rsidP="50E36C7A">
          <w:pPr>
            <w:pStyle w:val="En-tte"/>
            <w:ind w:right="-115"/>
            <w:jc w:val="right"/>
          </w:pPr>
        </w:p>
      </w:tc>
    </w:tr>
  </w:tbl>
  <w:p w14:paraId="30A79546" w14:textId="7B064E73" w:rsidR="50E36C7A" w:rsidRDefault="50E36C7A" w:rsidP="50E36C7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811876"/>
    <w:multiLevelType w:val="hybridMultilevel"/>
    <w:tmpl w:val="36B2D1F8"/>
    <w:lvl w:ilvl="0" w:tplc="98F80B7C">
      <w:start w:val="1"/>
      <w:numFmt w:val="decimal"/>
      <w:lvlText w:val="%1."/>
      <w:lvlJc w:val="left"/>
      <w:pPr>
        <w:ind w:left="720" w:hanging="360"/>
      </w:pPr>
    </w:lvl>
    <w:lvl w:ilvl="1" w:tplc="E4486506">
      <w:start w:val="1"/>
      <w:numFmt w:val="lowerLetter"/>
      <w:lvlText w:val="%2."/>
      <w:lvlJc w:val="left"/>
      <w:pPr>
        <w:ind w:left="1440" w:hanging="360"/>
      </w:pPr>
    </w:lvl>
    <w:lvl w:ilvl="2" w:tplc="EC1C8BF6">
      <w:start w:val="1"/>
      <w:numFmt w:val="lowerRoman"/>
      <w:lvlText w:val="%3."/>
      <w:lvlJc w:val="right"/>
      <w:pPr>
        <w:ind w:left="2160" w:hanging="180"/>
      </w:pPr>
    </w:lvl>
    <w:lvl w:ilvl="3" w:tplc="05C22B9E">
      <w:start w:val="1"/>
      <w:numFmt w:val="decimal"/>
      <w:lvlText w:val="%4."/>
      <w:lvlJc w:val="left"/>
      <w:pPr>
        <w:ind w:left="2880" w:hanging="360"/>
      </w:pPr>
    </w:lvl>
    <w:lvl w:ilvl="4" w:tplc="91643242">
      <w:start w:val="1"/>
      <w:numFmt w:val="lowerLetter"/>
      <w:lvlText w:val="%5."/>
      <w:lvlJc w:val="left"/>
      <w:pPr>
        <w:ind w:left="3600" w:hanging="360"/>
      </w:pPr>
    </w:lvl>
    <w:lvl w:ilvl="5" w:tplc="5E58B3EE">
      <w:start w:val="1"/>
      <w:numFmt w:val="lowerRoman"/>
      <w:lvlText w:val="%6."/>
      <w:lvlJc w:val="right"/>
      <w:pPr>
        <w:ind w:left="4320" w:hanging="180"/>
      </w:pPr>
    </w:lvl>
    <w:lvl w:ilvl="6" w:tplc="37B81314">
      <w:start w:val="1"/>
      <w:numFmt w:val="decimal"/>
      <w:lvlText w:val="%7."/>
      <w:lvlJc w:val="left"/>
      <w:pPr>
        <w:ind w:left="5040" w:hanging="360"/>
      </w:pPr>
    </w:lvl>
    <w:lvl w:ilvl="7" w:tplc="68C026A8">
      <w:start w:val="1"/>
      <w:numFmt w:val="lowerLetter"/>
      <w:lvlText w:val="%8."/>
      <w:lvlJc w:val="left"/>
      <w:pPr>
        <w:ind w:left="5760" w:hanging="360"/>
      </w:pPr>
    </w:lvl>
    <w:lvl w:ilvl="8" w:tplc="7AB284F2">
      <w:start w:val="1"/>
      <w:numFmt w:val="lowerRoman"/>
      <w:lvlText w:val="%9."/>
      <w:lvlJc w:val="right"/>
      <w:pPr>
        <w:ind w:left="6480" w:hanging="180"/>
      </w:pPr>
    </w:lvl>
  </w:abstractNum>
  <w:abstractNum w:abstractNumId="1" w15:restartNumberingAfterBreak="0">
    <w:nsid w:val="4D2E263B"/>
    <w:multiLevelType w:val="multilevel"/>
    <w:tmpl w:val="E73C85EA"/>
    <w:lvl w:ilvl="0">
      <w:start w:val="1"/>
      <w:numFmt w:val="decimal"/>
      <w:pStyle w:val="Fontinettes1"/>
      <w:lvlText w:val="%1."/>
      <w:lvlJc w:val="left"/>
      <w:pPr>
        <w:tabs>
          <w:tab w:val="num" w:pos="624"/>
        </w:tabs>
        <w:ind w:left="624" w:hanging="624"/>
      </w:pPr>
      <w:rPr>
        <w:rFonts w:hint="default"/>
      </w:rPr>
    </w:lvl>
    <w:lvl w:ilvl="1">
      <w:start w:val="1"/>
      <w:numFmt w:val="decimal"/>
      <w:pStyle w:val="Fontinettes2"/>
      <w:lvlText w:val="%1.%2"/>
      <w:lvlJc w:val="left"/>
      <w:pPr>
        <w:tabs>
          <w:tab w:val="num" w:pos="397"/>
        </w:tabs>
        <w:ind w:left="624" w:hanging="624"/>
      </w:pPr>
      <w:rPr>
        <w:rFonts w:hint="default"/>
      </w:rPr>
    </w:lvl>
    <w:lvl w:ilvl="2">
      <w:start w:val="1"/>
      <w:numFmt w:val="decimal"/>
      <w:pStyle w:val="Fontinettes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7A124963"/>
    <w:multiLevelType w:val="hybridMultilevel"/>
    <w:tmpl w:val="5748BB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788437">
    <w:abstractNumId w:val="0"/>
  </w:num>
  <w:num w:numId="2" w16cid:durableId="1233853270">
    <w:abstractNumId w:val="2"/>
  </w:num>
  <w:num w:numId="3" w16cid:durableId="796335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026"/>
    <w:rsid w:val="00025586"/>
    <w:rsid w:val="00042247"/>
    <w:rsid w:val="0004514B"/>
    <w:rsid w:val="00080037"/>
    <w:rsid w:val="000D6A2A"/>
    <w:rsid w:val="00105EEB"/>
    <w:rsid w:val="00107260"/>
    <w:rsid w:val="0013555D"/>
    <w:rsid w:val="00147251"/>
    <w:rsid w:val="001525C6"/>
    <w:rsid w:val="00182378"/>
    <w:rsid w:val="001B338A"/>
    <w:rsid w:val="001B5245"/>
    <w:rsid w:val="001D1AA9"/>
    <w:rsid w:val="001E4BA8"/>
    <w:rsid w:val="00226A6A"/>
    <w:rsid w:val="00226A84"/>
    <w:rsid w:val="002440AB"/>
    <w:rsid w:val="0027578F"/>
    <w:rsid w:val="002A2A50"/>
    <w:rsid w:val="002A4FEA"/>
    <w:rsid w:val="002A767E"/>
    <w:rsid w:val="002B6FC2"/>
    <w:rsid w:val="002E133F"/>
    <w:rsid w:val="002F7CE0"/>
    <w:rsid w:val="00322577"/>
    <w:rsid w:val="0033232E"/>
    <w:rsid w:val="0034162A"/>
    <w:rsid w:val="00393D3E"/>
    <w:rsid w:val="003A406D"/>
    <w:rsid w:val="003D1FA3"/>
    <w:rsid w:val="003D5B07"/>
    <w:rsid w:val="003E3A60"/>
    <w:rsid w:val="003E3B28"/>
    <w:rsid w:val="003E4604"/>
    <w:rsid w:val="00410C7B"/>
    <w:rsid w:val="004343B8"/>
    <w:rsid w:val="00437748"/>
    <w:rsid w:val="0047158C"/>
    <w:rsid w:val="004869E5"/>
    <w:rsid w:val="004B3D32"/>
    <w:rsid w:val="004C7C09"/>
    <w:rsid w:val="004D54FF"/>
    <w:rsid w:val="004E440D"/>
    <w:rsid w:val="004F4B35"/>
    <w:rsid w:val="004F5C8E"/>
    <w:rsid w:val="00515025"/>
    <w:rsid w:val="0051793F"/>
    <w:rsid w:val="00532C01"/>
    <w:rsid w:val="00533AFA"/>
    <w:rsid w:val="005373B9"/>
    <w:rsid w:val="00546DBD"/>
    <w:rsid w:val="00556F31"/>
    <w:rsid w:val="00570CA2"/>
    <w:rsid w:val="00573084"/>
    <w:rsid w:val="005851BC"/>
    <w:rsid w:val="005879D4"/>
    <w:rsid w:val="005A2C45"/>
    <w:rsid w:val="005C0125"/>
    <w:rsid w:val="005C26EA"/>
    <w:rsid w:val="005C34CD"/>
    <w:rsid w:val="005C6BA3"/>
    <w:rsid w:val="005C76BF"/>
    <w:rsid w:val="005F25B1"/>
    <w:rsid w:val="00637EAD"/>
    <w:rsid w:val="0065017B"/>
    <w:rsid w:val="006511CF"/>
    <w:rsid w:val="00666668"/>
    <w:rsid w:val="00675A58"/>
    <w:rsid w:val="006A3C24"/>
    <w:rsid w:val="006A54E6"/>
    <w:rsid w:val="006B5D91"/>
    <w:rsid w:val="006C24C1"/>
    <w:rsid w:val="006D1C05"/>
    <w:rsid w:val="006D40B5"/>
    <w:rsid w:val="006E5978"/>
    <w:rsid w:val="006F4970"/>
    <w:rsid w:val="00702C5D"/>
    <w:rsid w:val="007038CA"/>
    <w:rsid w:val="0070585C"/>
    <w:rsid w:val="0070669C"/>
    <w:rsid w:val="00716A8D"/>
    <w:rsid w:val="00723C71"/>
    <w:rsid w:val="00730441"/>
    <w:rsid w:val="00735937"/>
    <w:rsid w:val="00791F36"/>
    <w:rsid w:val="007A7D47"/>
    <w:rsid w:val="007B6D88"/>
    <w:rsid w:val="007C4548"/>
    <w:rsid w:val="007F05B7"/>
    <w:rsid w:val="00815429"/>
    <w:rsid w:val="008238BB"/>
    <w:rsid w:val="008541A7"/>
    <w:rsid w:val="00856026"/>
    <w:rsid w:val="009113D2"/>
    <w:rsid w:val="00916D97"/>
    <w:rsid w:val="009515F5"/>
    <w:rsid w:val="00A512DA"/>
    <w:rsid w:val="00A557B5"/>
    <w:rsid w:val="00A601C5"/>
    <w:rsid w:val="00A66B49"/>
    <w:rsid w:val="00A83230"/>
    <w:rsid w:val="00A942B6"/>
    <w:rsid w:val="00A954E6"/>
    <w:rsid w:val="00AA0BC3"/>
    <w:rsid w:val="00AB0CB2"/>
    <w:rsid w:val="00AE51BA"/>
    <w:rsid w:val="00B12DDE"/>
    <w:rsid w:val="00B22654"/>
    <w:rsid w:val="00B54530"/>
    <w:rsid w:val="00B724FC"/>
    <w:rsid w:val="00BA1123"/>
    <w:rsid w:val="00BB47FC"/>
    <w:rsid w:val="00BE442A"/>
    <w:rsid w:val="00C14B95"/>
    <w:rsid w:val="00C15D00"/>
    <w:rsid w:val="00C220DF"/>
    <w:rsid w:val="00C30FEE"/>
    <w:rsid w:val="00C330E4"/>
    <w:rsid w:val="00C57719"/>
    <w:rsid w:val="00C62AB6"/>
    <w:rsid w:val="00C65D3B"/>
    <w:rsid w:val="00C6696A"/>
    <w:rsid w:val="00C87B9A"/>
    <w:rsid w:val="00CE278F"/>
    <w:rsid w:val="00D31971"/>
    <w:rsid w:val="00D606AD"/>
    <w:rsid w:val="00D66A45"/>
    <w:rsid w:val="00D90C8A"/>
    <w:rsid w:val="00DB93F4"/>
    <w:rsid w:val="00DC561B"/>
    <w:rsid w:val="00DD2B13"/>
    <w:rsid w:val="00DD7734"/>
    <w:rsid w:val="00E04B6A"/>
    <w:rsid w:val="00E12D77"/>
    <w:rsid w:val="00E1489D"/>
    <w:rsid w:val="00E31FC3"/>
    <w:rsid w:val="00E43168"/>
    <w:rsid w:val="00E62527"/>
    <w:rsid w:val="00E63865"/>
    <w:rsid w:val="00E6640E"/>
    <w:rsid w:val="00E93951"/>
    <w:rsid w:val="00F02C19"/>
    <w:rsid w:val="00F34086"/>
    <w:rsid w:val="00F435CA"/>
    <w:rsid w:val="00F72423"/>
    <w:rsid w:val="00F82EF7"/>
    <w:rsid w:val="00F87BE3"/>
    <w:rsid w:val="00FD104F"/>
    <w:rsid w:val="00FF66B1"/>
    <w:rsid w:val="01A0B50B"/>
    <w:rsid w:val="02BA434A"/>
    <w:rsid w:val="0CD8D464"/>
    <w:rsid w:val="25F5BD54"/>
    <w:rsid w:val="2A003F04"/>
    <w:rsid w:val="42A5B297"/>
    <w:rsid w:val="50E36C7A"/>
    <w:rsid w:val="52679A91"/>
    <w:rsid w:val="5AD920C2"/>
    <w:rsid w:val="70C5322F"/>
    <w:rsid w:val="7708C8B3"/>
    <w:rsid w:val="7D5DB0F9"/>
    <w:rsid w:val="7E0AFD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FC0D2"/>
  <w15:docId w15:val="{3E11CB4F-EDB8-452F-A405-EC81371A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8238BB"/>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table" w:styleId="Grilledutableau">
    <w:name w:val="Table Grid"/>
    <w:basedOn w:val="TableauNormal"/>
    <w:uiPriority w:val="99"/>
    <w:rsid w:val="006A54E6"/>
    <w:rPr>
      <w:rFonts w:asciiTheme="minorHAnsi" w:eastAsiaTheme="minorHAnsi" w:hAnsiTheme="minorHAnsi" w:cstheme="minorBidi"/>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E62527"/>
    <w:rPr>
      <w:rFonts w:ascii="Arial" w:hAnsi="Arial" w:cs="Arial"/>
      <w:b/>
      <w:bCs/>
      <w:i/>
      <w:iCs/>
      <w:sz w:val="28"/>
      <w:szCs w:val="28"/>
    </w:rPr>
  </w:style>
  <w:style w:type="paragraph" w:styleId="En-tte">
    <w:name w:val="header"/>
    <w:basedOn w:val="Normal"/>
    <w:link w:val="En-tteCar"/>
    <w:rsid w:val="00E62527"/>
    <w:pPr>
      <w:tabs>
        <w:tab w:val="center" w:pos="4536"/>
        <w:tab w:val="right" w:pos="9072"/>
      </w:tabs>
    </w:pPr>
  </w:style>
  <w:style w:type="character" w:customStyle="1" w:styleId="En-tteCar">
    <w:name w:val="En-tête Car"/>
    <w:basedOn w:val="Policepardfaut"/>
    <w:link w:val="En-tte"/>
    <w:rsid w:val="00E62527"/>
    <w:rPr>
      <w:sz w:val="24"/>
      <w:szCs w:val="24"/>
    </w:rPr>
  </w:style>
  <w:style w:type="paragraph" w:customStyle="1" w:styleId="Paragraphe">
    <w:name w:val="Paragraphe"/>
    <w:basedOn w:val="Normal"/>
    <w:rsid w:val="00E62527"/>
    <w:pPr>
      <w:widowControl w:val="0"/>
      <w:shd w:val="clear" w:color="auto" w:fill="FFFFFF"/>
      <w:suppressAutoHyphens/>
      <w:spacing w:before="120"/>
      <w:jc w:val="both"/>
    </w:pPr>
    <w:rPr>
      <w:rFonts w:eastAsia="Arial Unicode MS" w:cs="Tahoma"/>
      <w:lang w:val="fr-FR" w:eastAsia="fr-FR"/>
    </w:rPr>
  </w:style>
  <w:style w:type="character" w:customStyle="1" w:styleId="Titre1Car">
    <w:name w:val="Titre 1 Car"/>
    <w:basedOn w:val="Policepardfaut"/>
    <w:link w:val="Titre1"/>
    <w:rsid w:val="00E62527"/>
    <w:rPr>
      <w:rFonts w:ascii="Arial" w:hAnsi="Arial" w:cs="Arial"/>
      <w:b/>
      <w:bCs/>
      <w:kern w:val="32"/>
      <w:sz w:val="32"/>
      <w:szCs w:val="32"/>
    </w:rPr>
  </w:style>
  <w:style w:type="character" w:styleId="Marquedecommentaire">
    <w:name w:val="annotation reference"/>
    <w:basedOn w:val="Policepardfaut"/>
    <w:rsid w:val="00DD7734"/>
    <w:rPr>
      <w:sz w:val="16"/>
      <w:szCs w:val="16"/>
    </w:rPr>
  </w:style>
  <w:style w:type="paragraph" w:styleId="Commentaire">
    <w:name w:val="annotation text"/>
    <w:basedOn w:val="Normal"/>
    <w:link w:val="CommentaireCar"/>
    <w:rsid w:val="00DD7734"/>
    <w:rPr>
      <w:sz w:val="20"/>
      <w:szCs w:val="20"/>
    </w:rPr>
  </w:style>
  <w:style w:type="character" w:customStyle="1" w:styleId="CommentaireCar">
    <w:name w:val="Commentaire Car"/>
    <w:basedOn w:val="Policepardfaut"/>
    <w:link w:val="Commentaire"/>
    <w:rsid w:val="00DD7734"/>
  </w:style>
  <w:style w:type="paragraph" w:styleId="Objetducommentaire">
    <w:name w:val="annotation subject"/>
    <w:basedOn w:val="Commentaire"/>
    <w:next w:val="Commentaire"/>
    <w:link w:val="ObjetducommentaireCar"/>
    <w:rsid w:val="00DD7734"/>
    <w:rPr>
      <w:b/>
      <w:bCs/>
    </w:rPr>
  </w:style>
  <w:style w:type="character" w:customStyle="1" w:styleId="ObjetducommentaireCar">
    <w:name w:val="Objet du commentaire Car"/>
    <w:basedOn w:val="CommentaireCar"/>
    <w:link w:val="Objetducommentaire"/>
    <w:rsid w:val="00DD7734"/>
    <w:rPr>
      <w:b/>
      <w:bCs/>
    </w:rPr>
  </w:style>
  <w:style w:type="paragraph" w:styleId="Rvision">
    <w:name w:val="Revision"/>
    <w:hidden/>
    <w:uiPriority w:val="99"/>
    <w:semiHidden/>
    <w:rsid w:val="00042247"/>
    <w:rPr>
      <w:sz w:val="24"/>
      <w:szCs w:val="24"/>
    </w:rPr>
  </w:style>
  <w:style w:type="paragraph" w:styleId="Pieddepage0">
    <w:name w:val="footer"/>
    <w:basedOn w:val="Normal"/>
    <w:link w:val="PieddepageCar"/>
    <w:rsid w:val="00BA1123"/>
    <w:pPr>
      <w:tabs>
        <w:tab w:val="center" w:pos="4536"/>
        <w:tab w:val="right" w:pos="9072"/>
      </w:tabs>
    </w:pPr>
  </w:style>
  <w:style w:type="character" w:customStyle="1" w:styleId="PieddepageCar">
    <w:name w:val="Pied de page Car"/>
    <w:basedOn w:val="Policepardfaut"/>
    <w:link w:val="Pieddepage0"/>
    <w:rsid w:val="00BA1123"/>
    <w:rPr>
      <w:sz w:val="24"/>
      <w:szCs w:val="24"/>
    </w:rPr>
  </w:style>
  <w:style w:type="paragraph" w:customStyle="1" w:styleId="Fontinettes1">
    <w:name w:val="Fontinettes 1"/>
    <w:basedOn w:val="Titre"/>
    <w:next w:val="Normal"/>
    <w:link w:val="Fontinettes1Car"/>
    <w:qFormat/>
    <w:rsid w:val="008238BB"/>
    <w:pPr>
      <w:numPr>
        <w:numId w:val="3"/>
      </w:numPr>
      <w:spacing w:before="120" w:after="240"/>
      <w:outlineLvl w:val="0"/>
    </w:pPr>
    <w:rPr>
      <w:rFonts w:ascii="Arial" w:eastAsia="Calibri" w:hAnsi="Arial" w:cs="Arial"/>
      <w:b/>
      <w:color w:val="F79646" w:themeColor="accent6"/>
      <w:sz w:val="28"/>
      <w:szCs w:val="28"/>
      <w:lang w:val="fr-FR"/>
    </w:rPr>
  </w:style>
  <w:style w:type="character" w:customStyle="1" w:styleId="Fontinettes1Car">
    <w:name w:val="Fontinettes 1 Car"/>
    <w:basedOn w:val="TitreCar"/>
    <w:link w:val="Fontinettes1"/>
    <w:rsid w:val="008238BB"/>
    <w:rPr>
      <w:rFonts w:ascii="Arial" w:eastAsia="Calibri" w:hAnsi="Arial" w:cs="Arial"/>
      <w:b/>
      <w:color w:val="F79646" w:themeColor="accent6"/>
      <w:spacing w:val="-10"/>
      <w:kern w:val="28"/>
      <w:sz w:val="28"/>
      <w:szCs w:val="28"/>
      <w:lang w:val="fr-FR"/>
    </w:rPr>
  </w:style>
  <w:style w:type="paragraph" w:customStyle="1" w:styleId="Fontinettes2">
    <w:name w:val="Fontinettes 2"/>
    <w:basedOn w:val="Titre2"/>
    <w:next w:val="Normal"/>
    <w:qFormat/>
    <w:rsid w:val="008238BB"/>
    <w:pPr>
      <w:keepNext w:val="0"/>
      <w:numPr>
        <w:ilvl w:val="1"/>
        <w:numId w:val="3"/>
      </w:numPr>
      <w:spacing w:before="40" w:after="120" w:line="259" w:lineRule="auto"/>
    </w:pPr>
    <w:rPr>
      <w:rFonts w:eastAsiaTheme="majorEastAsia"/>
      <w:bCs w:val="0"/>
      <w:i w:val="0"/>
      <w:iCs w:val="0"/>
      <w:color w:val="F79646" w:themeColor="accent6"/>
      <w:sz w:val="24"/>
      <w:szCs w:val="24"/>
      <w:lang w:val="fr-FR"/>
    </w:rPr>
  </w:style>
  <w:style w:type="paragraph" w:customStyle="1" w:styleId="Fontinettes3">
    <w:name w:val="Fontinettes 3"/>
    <w:basedOn w:val="Titre3"/>
    <w:next w:val="Normal"/>
    <w:qFormat/>
    <w:rsid w:val="008238BB"/>
    <w:pPr>
      <w:keepNext w:val="0"/>
      <w:keepLines w:val="0"/>
      <w:numPr>
        <w:ilvl w:val="2"/>
        <w:numId w:val="3"/>
      </w:numPr>
      <w:spacing w:after="120" w:line="259" w:lineRule="auto"/>
      <w:ind w:left="2160" w:hanging="360"/>
    </w:pPr>
    <w:rPr>
      <w:rFonts w:ascii="Arial" w:hAnsi="Arial" w:cs="Arial"/>
      <w:b/>
      <w:color w:val="404040"/>
      <w:lang w:val="fr-FR"/>
    </w:rPr>
  </w:style>
  <w:style w:type="paragraph" w:styleId="Titre">
    <w:name w:val="Title"/>
    <w:basedOn w:val="Normal"/>
    <w:next w:val="Normal"/>
    <w:link w:val="TitreCar"/>
    <w:qFormat/>
    <w:rsid w:val="008238BB"/>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8238BB"/>
    <w:rPr>
      <w:rFonts w:asciiTheme="majorHAnsi" w:eastAsiaTheme="majorEastAsia" w:hAnsiTheme="majorHAnsi" w:cstheme="majorBidi"/>
      <w:spacing w:val="-10"/>
      <w:kern w:val="28"/>
      <w:sz w:val="56"/>
      <w:szCs w:val="56"/>
    </w:rPr>
  </w:style>
  <w:style w:type="character" w:customStyle="1" w:styleId="Titre3Car">
    <w:name w:val="Titre 3 Car"/>
    <w:basedOn w:val="Policepardfaut"/>
    <w:link w:val="Titre3"/>
    <w:semiHidden/>
    <w:rsid w:val="008238B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7.png"/><Relationship Id="rId26" Type="http://schemas.openxmlformats.org/officeDocument/2006/relationships/footer" Target="footer2.xml"/><Relationship Id="rId39" Type="http://schemas.openxmlformats.org/officeDocument/2006/relationships/header" Target="header9.xml"/><Relationship Id="rId21" Type="http://schemas.openxmlformats.org/officeDocument/2006/relationships/image" Target="media/image10.png"/><Relationship Id="rId34" Type="http://schemas.openxmlformats.org/officeDocument/2006/relationships/header" Target="header6.xml"/><Relationship Id="rId42" Type="http://schemas.openxmlformats.org/officeDocument/2006/relationships/footer" Target="footer8.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3.png"/><Relationship Id="rId32" Type="http://schemas.openxmlformats.org/officeDocument/2006/relationships/header" Target="header5.xml"/><Relationship Id="rId37" Type="http://schemas.openxmlformats.org/officeDocument/2006/relationships/footer" Target="footer7.xml"/><Relationship Id="rId40" Type="http://schemas.openxmlformats.org/officeDocument/2006/relationships/header" Target="header10.xm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12.png"/><Relationship Id="rId28" Type="http://schemas.openxmlformats.org/officeDocument/2006/relationships/footer" Target="footer3.xml"/><Relationship Id="rId36" Type="http://schemas.openxmlformats.org/officeDocument/2006/relationships/header" Target="header7.xml"/><Relationship Id="rId10" Type="http://schemas.openxmlformats.org/officeDocument/2006/relationships/image" Target="media/image1.jpeg"/><Relationship Id="rId19" Type="http://schemas.openxmlformats.org/officeDocument/2006/relationships/image" Target="media/image8.png"/><Relationship Id="rId31" Type="http://schemas.openxmlformats.org/officeDocument/2006/relationships/footer" Target="footer4.xml"/><Relationship Id="rId44" Type="http://schemas.openxmlformats.org/officeDocument/2006/relationships/footer" Target="foot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image" Target="media/image11.png"/><Relationship Id="rId27" Type="http://schemas.openxmlformats.org/officeDocument/2006/relationships/header" Target="header3.xml"/><Relationship Id="rId30" Type="http://schemas.openxmlformats.org/officeDocument/2006/relationships/header" Target="header4.xml"/><Relationship Id="rId35" Type="http://schemas.openxmlformats.org/officeDocument/2006/relationships/footer" Target="footer6.xml"/><Relationship Id="rId43" Type="http://schemas.openxmlformats.org/officeDocument/2006/relationships/header" Target="header1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image" Target="media/image6.png"/><Relationship Id="rId25" Type="http://schemas.openxmlformats.org/officeDocument/2006/relationships/header" Target="header2.xml"/><Relationship Id="rId33" Type="http://schemas.openxmlformats.org/officeDocument/2006/relationships/footer" Target="footer5.xml"/><Relationship Id="rId38" Type="http://schemas.openxmlformats.org/officeDocument/2006/relationships/header" Target="header8.xml"/><Relationship Id="rId46" Type="http://schemas.openxmlformats.org/officeDocument/2006/relationships/theme" Target="theme/theme1.xml"/><Relationship Id="rId20" Type="http://schemas.openxmlformats.org/officeDocument/2006/relationships/image" Target="media/image9.png"/><Relationship Id="rId41"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cdbbcc36cb7f9b2c97ae12bd5a13d05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849aa4c9e36bda66d7d27a67b0ec5549"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Props1.xml><?xml version="1.0" encoding="utf-8"?>
<ds:datastoreItem xmlns:ds="http://schemas.openxmlformats.org/officeDocument/2006/customXml" ds:itemID="{EEAA6E89-A459-4FE1-B5CF-B9FE7A298579}">
  <ds:schemaRefs>
    <ds:schemaRef ds:uri="http://schemas.microsoft.com/sharepoint/v3/contenttype/forms"/>
  </ds:schemaRefs>
</ds:datastoreItem>
</file>

<file path=customXml/itemProps2.xml><?xml version="1.0" encoding="utf-8"?>
<ds:datastoreItem xmlns:ds="http://schemas.openxmlformats.org/officeDocument/2006/customXml" ds:itemID="{B1604E99-1AB0-498A-950A-241F7732F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5294C8-DD29-4F56-9984-26518C126E28}">
  <ds:schemaRefs>
    <ds:schemaRef ds:uri="http://schemas.openxmlformats.org/package/2006/metadata/core-properties"/>
    <ds:schemaRef ds:uri="http://schemas.microsoft.com/office/2006/documentManagement/types"/>
    <ds:schemaRef ds:uri="http://www.w3.org/XML/1998/namespace"/>
    <ds:schemaRef ds:uri="http://purl.org/dc/dcmitype/"/>
    <ds:schemaRef ds:uri="4d6fb855-1ac9-42c4-84cb-5891dc1427af"/>
    <ds:schemaRef ds:uri="http://purl.org/dc/terms/"/>
    <ds:schemaRef ds:uri="1e78ff96-a41e-4c20-a8a2-0d74b40b3c8c"/>
    <ds:schemaRef ds:uri="http://schemas.microsoft.com/office/infopath/2007/PartnerControls"/>
    <ds:schemaRef ds:uri="http://schemas.microsoft.com/office/2006/metadata/properties"/>
    <ds:schemaRef ds:uri="http://purl.org/dc/elements/1.1/"/>
    <ds:schemaRef ds:uri="f88f7e32-813d-4564-9345-3027de355795"/>
    <ds:schemaRef ds:uri="ebdd1c2f-299d-4745-b291-6e5101ed3d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2916</Words>
  <Characters>16906</Characters>
  <Application>Microsoft Office Word</Application>
  <DocSecurity>0</DocSecurity>
  <Lines>140</Lines>
  <Paragraphs>39</Paragraphs>
  <ScaleCrop>false</ScaleCrop>
  <Company/>
  <LinksUpToDate>false</LinksUpToDate>
  <CharactersWithSpaces>19783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KORCHIT Samia</dc:creator>
  <cp:lastModifiedBy>DOUCHET Fassiath</cp:lastModifiedBy>
  <cp:revision>106</cp:revision>
  <dcterms:created xsi:type="dcterms:W3CDTF">2026-02-02T15:04:00Z</dcterms:created>
  <dcterms:modified xsi:type="dcterms:W3CDTF">2026-02-16T15:21:00Z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