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D50A349" w14:textId="77777777" w:rsidR="00CA265F" w:rsidRPr="00E67540" w:rsidRDefault="00CA265F" w:rsidP="00CA265F">
      <w:pPr>
        <w:ind w:right="70"/>
        <w:jc w:val="center"/>
        <w:rPr>
          <w:rFonts w:ascii="Calibri" w:hAnsi="Calibri" w:cs="Calibri"/>
        </w:rPr>
      </w:pPr>
    </w:p>
    <w:p w14:paraId="199526D3" w14:textId="77777777" w:rsidR="00CA265F" w:rsidRPr="00E67540" w:rsidRDefault="00CA265F" w:rsidP="00CA265F">
      <w:pPr>
        <w:ind w:right="70"/>
        <w:jc w:val="center"/>
        <w:rPr>
          <w:rFonts w:ascii="Calibri" w:hAnsi="Calibri" w:cs="Calibri"/>
        </w:rPr>
      </w:pPr>
    </w:p>
    <w:p w14:paraId="09FF3782" w14:textId="77777777" w:rsidR="00CA265F" w:rsidRPr="00E67540" w:rsidRDefault="00CA265F" w:rsidP="00CA265F">
      <w:pPr>
        <w:ind w:right="70"/>
        <w:jc w:val="center"/>
        <w:rPr>
          <w:rFonts w:ascii="Calibri" w:hAnsi="Calibri" w:cs="Calibri"/>
        </w:rPr>
      </w:pPr>
    </w:p>
    <w:p w14:paraId="1F013B50" w14:textId="77777777" w:rsidR="00CA265F" w:rsidRPr="00E67540" w:rsidRDefault="00CA265F" w:rsidP="00CA265F">
      <w:pPr>
        <w:ind w:right="70"/>
        <w:jc w:val="center"/>
        <w:rPr>
          <w:rFonts w:ascii="Calibri" w:hAnsi="Calibri" w:cs="Calibri"/>
        </w:rPr>
      </w:pPr>
    </w:p>
    <w:p w14:paraId="0D4D31AD" w14:textId="77777777" w:rsidR="00CA265F" w:rsidRPr="00E67540" w:rsidRDefault="00CA265F" w:rsidP="00CA265F">
      <w:pPr>
        <w:ind w:right="70"/>
        <w:jc w:val="center"/>
        <w:rPr>
          <w:rFonts w:ascii="Calibri" w:hAnsi="Calibri" w:cs="Calibri"/>
        </w:rPr>
      </w:pPr>
    </w:p>
    <w:p w14:paraId="65776381" w14:textId="77777777" w:rsidR="00CA265F" w:rsidRPr="00E67540" w:rsidRDefault="00CA265F" w:rsidP="00CA265F">
      <w:pPr>
        <w:pStyle w:val="Lgende"/>
        <w:tabs>
          <w:tab w:val="left" w:pos="9000"/>
        </w:tabs>
        <w:ind w:right="70"/>
        <w:rPr>
          <w:rFonts w:ascii="Calibri" w:hAnsi="Calibri" w:cs="Calibri"/>
          <w:b w:val="0"/>
          <w:bCs/>
        </w:rPr>
      </w:pPr>
    </w:p>
    <w:p w14:paraId="30314BC4" w14:textId="77777777" w:rsidR="00CA265F" w:rsidRPr="00E67540" w:rsidRDefault="00CA265F" w:rsidP="00CA265F">
      <w:pPr>
        <w:pStyle w:val="Lgende"/>
        <w:tabs>
          <w:tab w:val="left" w:pos="9000"/>
        </w:tabs>
        <w:ind w:right="70"/>
        <w:rPr>
          <w:rFonts w:ascii="Calibri" w:hAnsi="Calibri" w:cs="Calibri"/>
          <w:b w:val="0"/>
          <w:bCs/>
        </w:rPr>
      </w:pPr>
    </w:p>
    <w:p w14:paraId="6E347A5D" w14:textId="77777777" w:rsidR="00CA265F" w:rsidRPr="00E67540" w:rsidRDefault="00CA265F" w:rsidP="00CA265F">
      <w:pPr>
        <w:pStyle w:val="Lgende"/>
        <w:tabs>
          <w:tab w:val="left" w:pos="9000"/>
        </w:tabs>
        <w:ind w:right="70"/>
        <w:rPr>
          <w:rFonts w:ascii="Calibri" w:hAnsi="Calibri" w:cs="Calibri"/>
          <w:b w:val="0"/>
          <w:bCs/>
        </w:rPr>
      </w:pPr>
    </w:p>
    <w:p w14:paraId="6E472BA8" w14:textId="77777777" w:rsidR="00CA265F" w:rsidRPr="00E67540" w:rsidRDefault="00CA265F" w:rsidP="00CA265F">
      <w:pPr>
        <w:pStyle w:val="Lgende"/>
        <w:tabs>
          <w:tab w:val="left" w:pos="9000"/>
        </w:tabs>
        <w:ind w:right="70"/>
        <w:rPr>
          <w:rFonts w:ascii="Calibri" w:hAnsi="Calibri" w:cs="Calibri"/>
          <w:b w:val="0"/>
          <w:bCs/>
        </w:rPr>
      </w:pPr>
    </w:p>
    <w:p w14:paraId="3B62BF32" w14:textId="77777777" w:rsidR="00CA265F" w:rsidRPr="00E67540" w:rsidRDefault="00CA265F" w:rsidP="00CA265F">
      <w:pPr>
        <w:pStyle w:val="Lgende"/>
        <w:tabs>
          <w:tab w:val="left" w:pos="9000"/>
        </w:tabs>
        <w:ind w:right="70"/>
        <w:rPr>
          <w:rFonts w:ascii="Calibri" w:hAnsi="Calibri" w:cs="Calibri"/>
          <w:b w:val="0"/>
          <w:bCs/>
        </w:rPr>
      </w:pPr>
    </w:p>
    <w:p w14:paraId="564DC20C" w14:textId="77777777" w:rsidR="00CA265F" w:rsidRPr="00E67540" w:rsidRDefault="00CA265F" w:rsidP="00CA265F">
      <w:pPr>
        <w:pStyle w:val="Lgende"/>
        <w:tabs>
          <w:tab w:val="left" w:pos="9000"/>
        </w:tabs>
        <w:ind w:right="70"/>
        <w:rPr>
          <w:rFonts w:ascii="Calibri" w:hAnsi="Calibri" w:cs="Calibri"/>
          <w:b w:val="0"/>
          <w:bCs/>
        </w:rPr>
      </w:pPr>
    </w:p>
    <w:p w14:paraId="001A1AE2" w14:textId="77777777" w:rsidR="00CA265F" w:rsidRPr="00E67540" w:rsidRDefault="00CA265F" w:rsidP="00CA265F">
      <w:pPr>
        <w:pStyle w:val="Lgende"/>
        <w:tabs>
          <w:tab w:val="left" w:pos="9000"/>
        </w:tabs>
        <w:ind w:right="70"/>
        <w:rPr>
          <w:rFonts w:ascii="Calibri" w:hAnsi="Calibri" w:cs="Calibri"/>
          <w:b w:val="0"/>
          <w:bCs/>
        </w:rPr>
      </w:pPr>
    </w:p>
    <w:p w14:paraId="0485FF63" w14:textId="77777777" w:rsidR="00CA265F" w:rsidRPr="00E67540" w:rsidRDefault="00CA265F" w:rsidP="00CA265F">
      <w:pPr>
        <w:pStyle w:val="Lgende"/>
        <w:tabs>
          <w:tab w:val="left" w:pos="9000"/>
        </w:tabs>
        <w:ind w:right="70"/>
        <w:rPr>
          <w:rFonts w:ascii="Calibri" w:hAnsi="Calibri" w:cs="Calibri"/>
          <w:b w:val="0"/>
          <w:bCs/>
        </w:rPr>
      </w:pPr>
    </w:p>
    <w:p w14:paraId="23A31DAF" w14:textId="77777777" w:rsidR="00CA265F" w:rsidRPr="002706F0" w:rsidRDefault="005041F7" w:rsidP="00CA265F">
      <w:pPr>
        <w:pStyle w:val="Lgende"/>
        <w:tabs>
          <w:tab w:val="left" w:pos="9000"/>
        </w:tabs>
        <w:ind w:right="70"/>
        <w:jc w:val="center"/>
        <w:rPr>
          <w:rFonts w:ascii="Calibri" w:hAnsi="Calibri" w:cs="Calibri"/>
          <w:b w:val="0"/>
          <w:noProof/>
          <w:color w:val="999999"/>
        </w:rPr>
      </w:pPr>
      <w:r w:rsidRPr="009D1C05">
        <w:rPr>
          <w:rFonts w:ascii="Calibri" w:hAnsi="Calibri" w:cs="Calibri"/>
          <w:b w:val="0"/>
          <w:noProof/>
          <w:color w:val="999999"/>
          <w:lang w:eastAsia="fr-FR"/>
        </w:rPr>
        <w:drawing>
          <wp:inline distT="0" distB="0" distL="0" distR="0" wp14:anchorId="7E9CFF30" wp14:editId="67F6C9A0">
            <wp:extent cx="3600450" cy="952500"/>
            <wp:effectExtent l="0" t="0" r="0" b="0"/>
            <wp:docPr id="2" name="Image 2" descr="Logo-INRAE_Quadri-[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INRAE_Quadri-[H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450" cy="952500"/>
                    </a:xfrm>
                    <a:prstGeom prst="rect">
                      <a:avLst/>
                    </a:prstGeom>
                    <a:noFill/>
                    <a:ln>
                      <a:noFill/>
                    </a:ln>
                  </pic:spPr>
                </pic:pic>
              </a:graphicData>
            </a:graphic>
          </wp:inline>
        </w:drawing>
      </w:r>
    </w:p>
    <w:p w14:paraId="43B68492" w14:textId="77777777" w:rsidR="00CA265F" w:rsidRPr="002706F0" w:rsidRDefault="00CA265F" w:rsidP="00CA265F">
      <w:pPr>
        <w:jc w:val="center"/>
        <w:rPr>
          <w:rFonts w:ascii="Calibri" w:hAnsi="Calibri" w:cs="Calibri"/>
        </w:rPr>
      </w:pPr>
    </w:p>
    <w:p w14:paraId="4C08BF53" w14:textId="77777777" w:rsidR="00CA265F" w:rsidRDefault="00CA265F" w:rsidP="00CA265F">
      <w:pPr>
        <w:pStyle w:val="Lgende"/>
        <w:tabs>
          <w:tab w:val="left" w:pos="9000"/>
        </w:tabs>
        <w:ind w:right="70"/>
        <w:jc w:val="center"/>
        <w:rPr>
          <w:rFonts w:ascii="Calibri" w:hAnsi="Calibri" w:cs="Calibri"/>
          <w:b w:val="0"/>
          <w:bCs/>
        </w:rPr>
      </w:pPr>
      <w:r>
        <w:rPr>
          <w:rFonts w:ascii="Calibri" w:hAnsi="Calibri" w:cs="Calibri"/>
          <w:b w:val="0"/>
          <w:bCs/>
        </w:rPr>
        <w:t>Institut n</w:t>
      </w:r>
      <w:r w:rsidRPr="002706F0">
        <w:rPr>
          <w:rFonts w:ascii="Calibri" w:hAnsi="Calibri" w:cs="Calibri"/>
          <w:b w:val="0"/>
          <w:bCs/>
        </w:rPr>
        <w:t>ati</w:t>
      </w:r>
      <w:r>
        <w:rPr>
          <w:rFonts w:ascii="Calibri" w:hAnsi="Calibri" w:cs="Calibri"/>
          <w:b w:val="0"/>
          <w:bCs/>
        </w:rPr>
        <w:t>onal de la recherche pour l’agriculture, l’alimentation et l’environnement</w:t>
      </w:r>
    </w:p>
    <w:p w14:paraId="06A0B310" w14:textId="77777777" w:rsidR="00CA265F" w:rsidRPr="00AD6BB4" w:rsidRDefault="00CA265F" w:rsidP="00CA265F">
      <w:pPr>
        <w:pStyle w:val="Lgende"/>
        <w:tabs>
          <w:tab w:val="left" w:pos="9000"/>
        </w:tabs>
        <w:ind w:right="70"/>
        <w:jc w:val="center"/>
        <w:rPr>
          <w:rFonts w:ascii="Calibri" w:hAnsi="Calibri" w:cs="Calibri"/>
          <w:b w:val="0"/>
          <w:bCs/>
        </w:rPr>
      </w:pPr>
      <w:r w:rsidRPr="00AD6BB4">
        <w:rPr>
          <w:rFonts w:ascii="Calibri" w:hAnsi="Calibri" w:cs="Calibri"/>
          <w:b w:val="0"/>
          <w:bCs/>
        </w:rPr>
        <w:t>Direction du Financement et des Achats</w:t>
      </w:r>
    </w:p>
    <w:p w14:paraId="5E023378" w14:textId="77777777" w:rsidR="00CA265F" w:rsidRPr="00AD6BB4" w:rsidRDefault="00CA265F" w:rsidP="00CA265F">
      <w:pPr>
        <w:pStyle w:val="Lgende"/>
        <w:tabs>
          <w:tab w:val="left" w:pos="9000"/>
        </w:tabs>
        <w:ind w:right="70"/>
        <w:jc w:val="center"/>
        <w:rPr>
          <w:rFonts w:ascii="Calibri" w:hAnsi="Calibri" w:cs="Calibri"/>
          <w:b w:val="0"/>
          <w:bCs/>
        </w:rPr>
      </w:pPr>
      <w:r w:rsidRPr="00AD6BB4">
        <w:rPr>
          <w:rFonts w:ascii="Calibri" w:hAnsi="Calibri" w:cs="Calibri"/>
          <w:b w:val="0"/>
          <w:bCs/>
        </w:rPr>
        <w:t>Service des achats</w:t>
      </w:r>
    </w:p>
    <w:p w14:paraId="157D6773" w14:textId="77777777" w:rsidR="00CA265F" w:rsidRPr="002706F0" w:rsidRDefault="00CA265F" w:rsidP="00CA265F">
      <w:pPr>
        <w:tabs>
          <w:tab w:val="left" w:pos="9000"/>
        </w:tabs>
        <w:ind w:right="70"/>
        <w:jc w:val="center"/>
        <w:rPr>
          <w:rFonts w:ascii="Calibri" w:hAnsi="Calibri" w:cs="Calibri"/>
          <w:sz w:val="18"/>
        </w:rPr>
      </w:pPr>
      <w:r w:rsidRPr="002706F0">
        <w:rPr>
          <w:rFonts w:ascii="Calibri" w:hAnsi="Calibri" w:cs="Calibri"/>
          <w:sz w:val="18"/>
        </w:rPr>
        <w:t>147 rue de l’Université</w:t>
      </w:r>
    </w:p>
    <w:p w14:paraId="06F66CFD" w14:textId="77777777" w:rsidR="00CA265F" w:rsidRPr="002706F0" w:rsidRDefault="00CA265F" w:rsidP="00CA265F">
      <w:pPr>
        <w:tabs>
          <w:tab w:val="left" w:pos="9000"/>
        </w:tabs>
        <w:ind w:right="70"/>
        <w:jc w:val="center"/>
        <w:rPr>
          <w:rFonts w:ascii="Calibri" w:hAnsi="Calibri" w:cs="Calibri"/>
        </w:rPr>
      </w:pPr>
      <w:r w:rsidRPr="002706F0">
        <w:rPr>
          <w:rFonts w:ascii="Calibri" w:hAnsi="Calibri" w:cs="Calibri"/>
          <w:sz w:val="18"/>
        </w:rPr>
        <w:t>75338 PARIS CEDEX 07</w:t>
      </w:r>
    </w:p>
    <w:p w14:paraId="36BFE0F4" w14:textId="77777777" w:rsidR="00CA265F" w:rsidRPr="002706F0" w:rsidRDefault="00CA265F" w:rsidP="00CA265F">
      <w:pPr>
        <w:jc w:val="both"/>
        <w:rPr>
          <w:rFonts w:ascii="Calibri" w:hAnsi="Calibri" w:cs="Calibri"/>
        </w:rPr>
      </w:pPr>
    </w:p>
    <w:p w14:paraId="7A25CF92" w14:textId="77777777" w:rsidR="00CA265F" w:rsidRPr="002706F0" w:rsidRDefault="00CA265F" w:rsidP="00CA265F">
      <w:pPr>
        <w:jc w:val="both"/>
        <w:rPr>
          <w:rFonts w:ascii="Calibri" w:hAnsi="Calibri" w:cs="Calibri"/>
        </w:rPr>
      </w:pPr>
    </w:p>
    <w:p w14:paraId="17991990" w14:textId="77777777" w:rsidR="00CA265F" w:rsidRPr="002706F0" w:rsidRDefault="00CA265F" w:rsidP="00CA265F">
      <w:pPr>
        <w:jc w:val="both"/>
        <w:rPr>
          <w:rFonts w:ascii="Calibri" w:hAnsi="Calibri" w:cs="Calibri"/>
        </w:rPr>
      </w:pPr>
    </w:p>
    <w:p w14:paraId="67767729" w14:textId="77777777" w:rsidR="00CA265F" w:rsidRPr="002706F0" w:rsidRDefault="00CA265F" w:rsidP="00CA265F">
      <w:pPr>
        <w:jc w:val="both"/>
        <w:rPr>
          <w:rFonts w:ascii="Calibri" w:hAnsi="Calibri" w:cs="Calibri"/>
        </w:rPr>
      </w:pPr>
    </w:p>
    <w:p w14:paraId="46C65588" w14:textId="77777777" w:rsidR="00CA265F" w:rsidRPr="002706F0" w:rsidRDefault="00CA265F" w:rsidP="00CA265F">
      <w:pPr>
        <w:jc w:val="both"/>
        <w:rPr>
          <w:rFonts w:ascii="Calibri" w:hAnsi="Calibri" w:cs="Calibri"/>
        </w:rPr>
      </w:pPr>
    </w:p>
    <w:p w14:paraId="41CC22FD" w14:textId="77777777" w:rsidR="00CA265F" w:rsidRPr="002706F0" w:rsidRDefault="00CA265F" w:rsidP="00CA265F">
      <w:pPr>
        <w:jc w:val="both"/>
        <w:rPr>
          <w:rFonts w:ascii="Calibri" w:hAnsi="Calibri" w:cs="Calibri"/>
        </w:rPr>
      </w:pPr>
    </w:p>
    <w:p w14:paraId="4F6722EB" w14:textId="77777777" w:rsidR="00CA265F" w:rsidRPr="002706F0" w:rsidRDefault="00CA265F" w:rsidP="00CA265F">
      <w:pPr>
        <w:jc w:val="both"/>
        <w:rPr>
          <w:rFonts w:ascii="Calibri" w:hAnsi="Calibri" w:cs="Calibri"/>
        </w:rPr>
      </w:pPr>
    </w:p>
    <w:p w14:paraId="42B37780" w14:textId="77777777" w:rsidR="00CA265F" w:rsidRPr="002706F0" w:rsidRDefault="00CA265F" w:rsidP="00CA265F">
      <w:pPr>
        <w:jc w:val="both"/>
        <w:rPr>
          <w:rFonts w:ascii="Calibri" w:hAnsi="Calibri" w:cs="Calibri"/>
        </w:rPr>
      </w:pPr>
    </w:p>
    <w:p w14:paraId="79FC3314" w14:textId="77777777" w:rsidR="00CA265F" w:rsidRDefault="005041F7" w:rsidP="00CA265F">
      <w:pPr>
        <w:jc w:val="both"/>
      </w:pPr>
      <w:r>
        <w:rPr>
          <w:noProof/>
          <w:lang w:eastAsia="fr-FR"/>
        </w:rPr>
        <mc:AlternateContent>
          <mc:Choice Requires="wpg">
            <w:drawing>
              <wp:inline distT="0" distB="0" distL="0" distR="0" wp14:anchorId="01A1F358" wp14:editId="3D011FE1">
                <wp:extent cx="5859145" cy="3089275"/>
                <wp:effectExtent l="0" t="0" r="1270" b="0"/>
                <wp:docPr id="22" name="Groupe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9145" cy="3089275"/>
                          <a:chOff x="80" y="-174"/>
                          <a:chExt cx="15724" cy="6632"/>
                        </a:xfrm>
                      </wpg:grpSpPr>
                      <pic:pic xmlns:pic="http://schemas.openxmlformats.org/drawingml/2006/picture">
                        <pic:nvPicPr>
                          <pic:cNvPr id="23" name="Image 5"/>
                          <pic:cNvPicPr>
                            <a:picLocks noChangeAspect="1" noChangeArrowheads="1"/>
                          </pic:cNvPicPr>
                        </pic:nvPicPr>
                        <pic:blipFill>
                          <a:blip r:embed="rId12">
                            <a:extLst>
                              <a:ext uri="{28A0092B-C50C-407E-A947-70E740481C1C}">
                                <a14:useLocalDpi xmlns:a14="http://schemas.microsoft.com/office/drawing/2010/main" val="0"/>
                              </a:ext>
                            </a:extLst>
                          </a:blip>
                          <a:srcRect l="1128" r="11"/>
                          <a:stretch>
                            <a:fillRect/>
                          </a:stretch>
                        </pic:blipFill>
                        <pic:spPr bwMode="auto">
                          <a:xfrm>
                            <a:off x="80" y="-174"/>
                            <a:ext cx="13767" cy="66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pic:spPr>
                      </pic:pic>
                      <wps:wsp>
                        <wps:cNvPr id="24" name="Rectangle 6"/>
                        <wps:cNvSpPr>
                          <a:spLocks noChangeArrowheads="1"/>
                        </wps:cNvSpPr>
                        <wps:spPr bwMode="auto">
                          <a:xfrm>
                            <a:off x="174" y="1101"/>
                            <a:ext cx="15630" cy="51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E39D02" w14:textId="77777777" w:rsidR="00912771" w:rsidRDefault="00912771" w:rsidP="008F3503">
                              <w:pPr>
                                <w:ind w:right="-741"/>
                                <w:jc w:val="center"/>
                                <w:rPr>
                                  <w:rFonts w:ascii="Arial" w:hAnsi="Arial" w:cs="Arial"/>
                                  <w:b/>
                                  <w:color w:val="008B8E"/>
                                  <w:sz w:val="36"/>
                                  <w:szCs w:val="36"/>
                                </w:rPr>
                              </w:pPr>
                            </w:p>
                            <w:p w14:paraId="340B1F4F" w14:textId="77777777" w:rsidR="00912771" w:rsidRDefault="00912771" w:rsidP="00912771">
                              <w:pPr>
                                <w:jc w:val="center"/>
                                <w:rPr>
                                  <w:rFonts w:ascii="Arial" w:hAnsi="Arial" w:cs="Arial"/>
                                  <w:b/>
                                  <w:color w:val="008B8E"/>
                                  <w:sz w:val="36"/>
                                  <w:szCs w:val="36"/>
                                </w:rPr>
                              </w:pPr>
                              <w:r w:rsidRPr="00912771">
                                <w:rPr>
                                  <w:rFonts w:ascii="Arial" w:hAnsi="Arial" w:cs="Arial"/>
                                  <w:b/>
                                  <w:color w:val="008B8E"/>
                                  <w:sz w:val="36"/>
                                  <w:szCs w:val="36"/>
                                </w:rPr>
                                <w:t>ACTE D’ENGAGEMENT (ATTRI1)</w:t>
                              </w:r>
                            </w:p>
                            <w:p w14:paraId="6DF17D8C" w14:textId="77777777" w:rsidR="00D36298" w:rsidRPr="00912771" w:rsidRDefault="00D36298" w:rsidP="00912771">
                              <w:pPr>
                                <w:jc w:val="center"/>
                                <w:rPr>
                                  <w:rFonts w:ascii="Arial" w:hAnsi="Arial" w:cs="Arial"/>
                                  <w:b/>
                                  <w:color w:val="008B8E"/>
                                  <w:sz w:val="36"/>
                                  <w:szCs w:val="36"/>
                                </w:rPr>
                              </w:pPr>
                            </w:p>
                            <w:p w14:paraId="4D3A3072" w14:textId="6E117D57" w:rsidR="00CA265F" w:rsidRPr="00FD4A7E" w:rsidRDefault="00D36298" w:rsidP="00D36298">
                              <w:pPr>
                                <w:jc w:val="center"/>
                                <w:rPr>
                                  <w:b/>
                                  <w:color w:val="008B8E"/>
                                  <w:sz w:val="36"/>
                                </w:rPr>
                              </w:pPr>
                              <w:r w:rsidRPr="00D36298">
                                <w:rPr>
                                  <w:rFonts w:ascii="Arial" w:hAnsi="Arial" w:cs="Arial"/>
                                  <w:b/>
                                  <w:color w:val="008B8E"/>
                                  <w:sz w:val="36"/>
                                  <w:szCs w:val="36"/>
                                </w:rPr>
                                <w:t xml:space="preserve">DevSecOps, SRE et </w:t>
                              </w:r>
                              <w:r w:rsidR="008F4E4C">
                                <w:rPr>
                                  <w:rFonts w:ascii="Arial" w:hAnsi="Arial" w:cs="Arial"/>
                                  <w:b/>
                                  <w:color w:val="008B8E"/>
                                  <w:sz w:val="36"/>
                                  <w:szCs w:val="36"/>
                                </w:rPr>
                                <w:t>Usine</w:t>
                              </w:r>
                              <w:r w:rsidR="00414660">
                                <w:rPr>
                                  <w:rFonts w:ascii="Arial" w:hAnsi="Arial" w:cs="Arial"/>
                                  <w:b/>
                                  <w:color w:val="008B8E"/>
                                  <w:sz w:val="36"/>
                                  <w:szCs w:val="36"/>
                                </w:rPr>
                                <w:t xml:space="preserve"> à</w:t>
                              </w:r>
                              <w:r w:rsidR="008F4E4C">
                                <w:rPr>
                                  <w:rFonts w:ascii="Arial" w:hAnsi="Arial" w:cs="Arial"/>
                                  <w:b/>
                                  <w:color w:val="008B8E"/>
                                  <w:sz w:val="36"/>
                                  <w:szCs w:val="36"/>
                                </w:rPr>
                                <w:t xml:space="preserve"> </w:t>
                              </w:r>
                              <w:r w:rsidR="00F2432D">
                                <w:rPr>
                                  <w:rFonts w:ascii="Arial" w:hAnsi="Arial" w:cs="Arial"/>
                                  <w:b/>
                                  <w:color w:val="008B8E"/>
                                  <w:sz w:val="36"/>
                                  <w:szCs w:val="36"/>
                                </w:rPr>
                                <w:t>K8s</w:t>
                              </w:r>
                            </w:p>
                          </w:txbxContent>
                        </wps:txbx>
                        <wps:bodyPr rot="0" vert="horz" wrap="square" lIns="0" tIns="0" rIns="0" bIns="0" anchor="t" anchorCtr="0" upright="1">
                          <a:noAutofit/>
                        </wps:bodyPr>
                      </wps:wsp>
                    </wpg:wgp>
                  </a:graphicData>
                </a:graphic>
              </wp:inline>
            </w:drawing>
          </mc:Choice>
          <mc:Fallback>
            <w:pict>
              <v:group w14:anchorId="01A1F358" id="Groupe 31" o:spid="_x0000_s1026" style="width:461.35pt;height:243.25pt;mso-position-horizontal-relative:char;mso-position-vertical-relative:line" coordorigin="80,-174" coordsize="15724,663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1C0H/kCaf/ANesX/oNaNZ2g/8AIE0//r1i/wDQa0a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left:80;top:-174;width:13767;height:66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" filled="t">
                  <v:imagedata r:id="rId13" o:title="" cropleft="739f" cropright="7f"/>
                </v:shape>
                <v:rect id="Rectangle 6" o:spid="_x0000_s1028" style="position:absolute;left:174;top:1101;width:15630;height:51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z6+xQAAANsAAAAPAAAAZHJzL2Rvd25yZXYueG1sRI9Pa8JA&#10;FMTvBb/D8oTe6sYg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CDqz6+xQAAANsAAAAP&#10;AAAAAAAAAAAAAAAAAAcCAABkcnMvZG93bnJldi54bWxQSwUGAAAAAAMAAwC3AAAA+QIAAAAA&#10;" filled="f" stroked="f">
                  <v:textbox inset="0,0,0,0">
                    <w:txbxContent>
                      <w:p w14:paraId="21E39D02" w14:textId="77777777" w:rsidR="00912771" w:rsidRDefault="00912771" w:rsidP="008F3503">
                        <w:pPr>
                          <w:ind w:right="-741"/>
                          <w:jc w:val="center"/>
                          <w:rPr>
                            <w:rFonts w:ascii="Arial" w:hAnsi="Arial" w:cs="Arial"/>
                            <w:b/>
                            <w:color w:val="008B8E"/>
                            <w:sz w:val="36"/>
                            <w:szCs w:val="36"/>
                          </w:rPr>
                        </w:pPr>
                      </w:p>
                      <w:p w14:paraId="340B1F4F" w14:textId="77777777" w:rsidR="00912771" w:rsidRDefault="00912771" w:rsidP="00912771">
                        <w:pPr>
                          <w:jc w:val="center"/>
                          <w:rPr>
                            <w:rFonts w:ascii="Arial" w:hAnsi="Arial" w:cs="Arial"/>
                            <w:b/>
                            <w:color w:val="008B8E"/>
                            <w:sz w:val="36"/>
                            <w:szCs w:val="36"/>
                          </w:rPr>
                        </w:pPr>
                        <w:r w:rsidRPr="00912771">
                          <w:rPr>
                            <w:rFonts w:ascii="Arial" w:hAnsi="Arial" w:cs="Arial"/>
                            <w:b/>
                            <w:color w:val="008B8E"/>
                            <w:sz w:val="36"/>
                            <w:szCs w:val="36"/>
                          </w:rPr>
                          <w:t>ACTE D’ENGAGEMENT (ATTRI1)</w:t>
                        </w:r>
                      </w:p>
                      <w:p w14:paraId="6DF17D8C" w14:textId="77777777" w:rsidR="00D36298" w:rsidRPr="00912771" w:rsidRDefault="00D36298" w:rsidP="00912771">
                        <w:pPr>
                          <w:jc w:val="center"/>
                          <w:rPr>
                            <w:rFonts w:ascii="Arial" w:hAnsi="Arial" w:cs="Arial"/>
                            <w:b/>
                            <w:color w:val="008B8E"/>
                            <w:sz w:val="36"/>
                            <w:szCs w:val="36"/>
                          </w:rPr>
                        </w:pPr>
                      </w:p>
                      <w:p w14:paraId="4D3A3072" w14:textId="6E117D57" w:rsidR="00CA265F" w:rsidRPr="00FD4A7E" w:rsidRDefault="00D36298" w:rsidP="00D36298">
                        <w:pPr>
                          <w:jc w:val="center"/>
                          <w:rPr>
                            <w:b/>
                            <w:color w:val="008B8E"/>
                            <w:sz w:val="36"/>
                          </w:rPr>
                        </w:pPr>
                        <w:r w:rsidRPr="00D36298">
                          <w:rPr>
                            <w:rFonts w:ascii="Arial" w:hAnsi="Arial" w:cs="Arial"/>
                            <w:b/>
                            <w:color w:val="008B8E"/>
                            <w:sz w:val="36"/>
                            <w:szCs w:val="36"/>
                          </w:rPr>
                          <w:t xml:space="preserve">DevSecOps, SRE et </w:t>
                        </w:r>
                        <w:r w:rsidR="008F4E4C">
                          <w:rPr>
                            <w:rFonts w:ascii="Arial" w:hAnsi="Arial" w:cs="Arial"/>
                            <w:b/>
                            <w:color w:val="008B8E"/>
                            <w:sz w:val="36"/>
                            <w:szCs w:val="36"/>
                          </w:rPr>
                          <w:t>Usine</w:t>
                        </w:r>
                        <w:r w:rsidR="00414660">
                          <w:rPr>
                            <w:rFonts w:ascii="Arial" w:hAnsi="Arial" w:cs="Arial"/>
                            <w:b/>
                            <w:color w:val="008B8E"/>
                            <w:sz w:val="36"/>
                            <w:szCs w:val="36"/>
                          </w:rPr>
                          <w:t xml:space="preserve"> à</w:t>
                        </w:r>
                        <w:r w:rsidR="008F4E4C">
                          <w:rPr>
                            <w:rFonts w:ascii="Arial" w:hAnsi="Arial" w:cs="Arial"/>
                            <w:b/>
                            <w:color w:val="008B8E"/>
                            <w:sz w:val="36"/>
                            <w:szCs w:val="36"/>
                          </w:rPr>
                          <w:t xml:space="preserve"> </w:t>
                        </w:r>
                        <w:r w:rsidR="00F2432D">
                          <w:rPr>
                            <w:rFonts w:ascii="Arial" w:hAnsi="Arial" w:cs="Arial"/>
                            <w:b/>
                            <w:color w:val="008B8E"/>
                            <w:sz w:val="36"/>
                            <w:szCs w:val="36"/>
                          </w:rPr>
                          <w:t>K8s</w:t>
                        </w:r>
                      </w:p>
                    </w:txbxContent>
                  </v:textbox>
                </v:rect>
                <w10:anchorlock/>
              </v:group>
            </w:pict>
          </mc:Fallback>
        </mc:AlternateContent>
      </w:r>
    </w:p>
    <w:p w14:paraId="5B406E57" w14:textId="77777777" w:rsidR="00912771" w:rsidRDefault="00912771" w:rsidP="00CA265F">
      <w:pPr>
        <w:jc w:val="both"/>
      </w:pPr>
    </w:p>
    <w:p w14:paraId="51D5E4FC" w14:textId="77777777" w:rsidR="00912771" w:rsidRDefault="00912771" w:rsidP="00CA265F">
      <w:pPr>
        <w:jc w:val="both"/>
        <w:rPr>
          <w:rFonts w:ascii="Calibri" w:hAnsi="Calibri" w:cs="Calibri"/>
        </w:rPr>
      </w:pPr>
    </w:p>
    <w:p w14:paraId="15BE682C" w14:textId="77777777" w:rsidR="00CA265F" w:rsidRDefault="00CA265F" w:rsidP="00CA265F">
      <w:pPr>
        <w:jc w:val="both"/>
        <w:rPr>
          <w:rFonts w:ascii="Calibri" w:hAnsi="Calibri" w:cs="Calibri"/>
        </w:rPr>
      </w:pPr>
    </w:p>
    <w:p w14:paraId="44AF248B" w14:textId="77777777" w:rsidR="00CA265F" w:rsidRDefault="00CA265F" w:rsidP="00CA265F">
      <w:pPr>
        <w:jc w:val="both"/>
        <w:rPr>
          <w:rFonts w:ascii="Calibri" w:hAnsi="Calibri" w:cs="Calibri"/>
        </w:rPr>
      </w:pPr>
    </w:p>
    <w:p w14:paraId="0E19CA0E" w14:textId="77777777" w:rsidR="00CA265F" w:rsidRPr="002706F0" w:rsidRDefault="00CA265F" w:rsidP="00CA265F">
      <w:pPr>
        <w:jc w:val="both"/>
        <w:rPr>
          <w:rFonts w:ascii="Calibri" w:hAnsi="Calibri" w:cs="Calibri"/>
        </w:rPr>
      </w:pPr>
    </w:p>
    <w:p w14:paraId="0E694199" w14:textId="77777777" w:rsidR="00CA265F" w:rsidRDefault="00CA265F" w:rsidP="00CA265F">
      <w:pPr>
        <w:tabs>
          <w:tab w:val="left" w:pos="142"/>
        </w:tabs>
      </w:pPr>
    </w:p>
    <w:p w14:paraId="77063B22" w14:textId="77777777" w:rsidR="00CA265F" w:rsidRDefault="00CA265F" w:rsidP="00CA265F">
      <w:pPr>
        <w:tabs>
          <w:tab w:val="left" w:pos="142"/>
        </w:tabs>
      </w:pPr>
    </w:p>
    <w:p w14:paraId="45177C2A" w14:textId="77777777" w:rsidR="00CA265F" w:rsidRDefault="00CA265F" w:rsidP="00CA265F">
      <w:pPr>
        <w:tabs>
          <w:tab w:val="left" w:pos="142"/>
        </w:tabs>
      </w:pPr>
    </w:p>
    <w:p w14:paraId="310337FE" w14:textId="77777777" w:rsidR="00CA265F" w:rsidRDefault="00CA265F" w:rsidP="00CA265F">
      <w:pPr>
        <w:tabs>
          <w:tab w:val="left" w:pos="851"/>
        </w:tabs>
        <w:spacing w:before="60" w:after="60"/>
        <w:rPr>
          <w:ins w:id="0" w:author="Laetitia Clerget" w:date="2022-07-27T15:26:00Z"/>
          <w:rFonts w:ascii="Arial" w:hAnsi="Arial" w:cs="Arial"/>
          <w:sz w:val="22"/>
          <w:szCs w:val="22"/>
        </w:rPr>
        <w:sectPr w:rsidR="00CA265F">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61DD90E" w14:textId="77777777">
        <w:tc>
          <w:tcPr>
            <w:tcW w:w="9002" w:type="dxa"/>
            <w:shd w:val="clear" w:color="auto" w:fill="66CCFF"/>
          </w:tcPr>
          <w:p w14:paraId="6387D1D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6C8A9C71"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2"/>
            </w:r>
          </w:p>
        </w:tc>
        <w:tc>
          <w:tcPr>
            <w:tcW w:w="1275" w:type="dxa"/>
            <w:shd w:val="clear" w:color="auto" w:fill="66CCFF"/>
          </w:tcPr>
          <w:p w14:paraId="1CA08BBF" w14:textId="77777777" w:rsidR="009B1CD0" w:rsidRDefault="00E47798" w:rsidP="0083205E">
            <w:pPr>
              <w:pStyle w:val="Titre8"/>
              <w:tabs>
                <w:tab w:val="left" w:pos="851"/>
                <w:tab w:val="right" w:pos="9639"/>
              </w:tabs>
              <w:spacing w:before="120" w:after="120"/>
            </w:pPr>
            <w:r>
              <w:rPr>
                <w:caps/>
                <w:sz w:val="28"/>
                <w:szCs w:val="28"/>
              </w:rPr>
              <w:t>ATTRI1</w:t>
            </w:r>
          </w:p>
        </w:tc>
      </w:tr>
    </w:tbl>
    <w:p w14:paraId="521CD08A" w14:textId="77777777" w:rsidR="009B1CD0" w:rsidRDefault="009B1CD0" w:rsidP="006C4338">
      <w:pPr>
        <w:tabs>
          <w:tab w:val="left" w:pos="851"/>
        </w:tabs>
      </w:pPr>
    </w:p>
    <w:p w14:paraId="367931E6"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627C1061" w14:textId="77777777" w:rsidR="00FE48C9" w:rsidRDefault="00FE48C9" w:rsidP="006C4338">
      <w:pPr>
        <w:pStyle w:val="Corpsdetexte31"/>
        <w:tabs>
          <w:tab w:val="left" w:pos="851"/>
        </w:tabs>
        <w:jc w:val="both"/>
        <w:rPr>
          <w:sz w:val="18"/>
          <w:szCs w:val="18"/>
        </w:rPr>
      </w:pPr>
    </w:p>
    <w:p w14:paraId="4C8D528C"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64A4A19E" w14:textId="77777777" w:rsidR="00FE48C9" w:rsidRDefault="00FE48C9" w:rsidP="006C4338">
      <w:pPr>
        <w:pStyle w:val="Corpsdetexte31"/>
        <w:tabs>
          <w:tab w:val="left" w:pos="851"/>
        </w:tabs>
        <w:jc w:val="both"/>
        <w:rPr>
          <w:sz w:val="18"/>
          <w:szCs w:val="18"/>
        </w:rPr>
      </w:pPr>
    </w:p>
    <w:p w14:paraId="1AD925A8" w14:textId="77777777" w:rsidR="00CA265F" w:rsidRPr="00CA265F" w:rsidRDefault="00CA265F" w:rsidP="00CA265F">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B896502" w14:textId="77777777">
        <w:tc>
          <w:tcPr>
            <w:tcW w:w="10277" w:type="dxa"/>
            <w:shd w:val="clear" w:color="auto" w:fill="66CCFF"/>
          </w:tcPr>
          <w:p w14:paraId="17867028"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00F4B33B" w14:textId="77777777" w:rsidR="009B1CD0" w:rsidRDefault="009B1CD0" w:rsidP="006C4338">
      <w:pPr>
        <w:tabs>
          <w:tab w:val="left" w:pos="426"/>
          <w:tab w:val="left" w:pos="851"/>
        </w:tabs>
        <w:jc w:val="both"/>
      </w:pPr>
    </w:p>
    <w:p w14:paraId="468C8612"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CA265F">
        <w:rPr>
          <w:rFonts w:ascii="Arial" w:hAnsi="Arial" w:cs="Arial"/>
          <w:b/>
          <w:u w:val="single"/>
        </w:rPr>
        <w:t>Objet</w:t>
      </w:r>
      <w:proofErr w:type="gramEnd"/>
      <w:r w:rsidRPr="00CA265F">
        <w:rPr>
          <w:rFonts w:ascii="Arial" w:hAnsi="Arial" w:cs="Arial"/>
          <w:b/>
          <w:u w:val="single"/>
        </w:rPr>
        <w:t xml:space="preserve"> </w:t>
      </w:r>
      <w:r w:rsidR="00CD185D" w:rsidRPr="00CA265F">
        <w:rPr>
          <w:rFonts w:ascii="Arial" w:hAnsi="Arial" w:cs="Arial"/>
          <w:b/>
          <w:bCs/>
          <w:u w:val="single"/>
        </w:rPr>
        <w:t xml:space="preserve">du marché </w:t>
      </w:r>
      <w:r w:rsidR="00FE48C9" w:rsidRPr="00CA265F">
        <w:rPr>
          <w:rFonts w:ascii="Arial" w:hAnsi="Arial" w:cs="Arial"/>
          <w:b/>
          <w:bCs/>
          <w:u w:val="single"/>
        </w:rPr>
        <w:t>public</w:t>
      </w:r>
      <w:r w:rsidR="00CA265F" w:rsidRPr="00CA265F">
        <w:rPr>
          <w:rFonts w:ascii="Arial" w:hAnsi="Arial" w:cs="Arial"/>
          <w:b/>
          <w:bCs/>
          <w:u w:val="single"/>
        </w:rPr>
        <w:t> :</w:t>
      </w:r>
      <w:r w:rsidR="00CA265F">
        <w:rPr>
          <w:rFonts w:ascii="Arial" w:hAnsi="Arial" w:cs="Arial"/>
          <w:bCs/>
        </w:rPr>
        <w:t xml:space="preserve"> </w:t>
      </w:r>
    </w:p>
    <w:p w14:paraId="666A5102" w14:textId="4D6A4BFB" w:rsidR="00586607" w:rsidRPr="00414660" w:rsidRDefault="652C3C8F" w:rsidP="00D36298">
      <w:pPr>
        <w:pStyle w:val="fcase2metab"/>
        <w:tabs>
          <w:tab w:val="clear" w:pos="851"/>
          <w:tab w:val="left" w:pos="142"/>
        </w:tabs>
        <w:ind w:left="0" w:firstLine="0"/>
        <w:rPr>
          <w:rFonts w:ascii="Arial" w:hAnsi="Arial" w:cs="Arial"/>
        </w:rPr>
      </w:pPr>
      <w:r w:rsidRPr="00414660">
        <w:rPr>
          <w:rFonts w:ascii="Arial" w:hAnsi="Arial" w:cs="Arial"/>
        </w:rPr>
        <w:t xml:space="preserve">Le présent marché a pour objet : </w:t>
      </w:r>
      <w:r w:rsidR="00D36298" w:rsidRPr="00414660">
        <w:rPr>
          <w:rFonts w:ascii="Arial" w:hAnsi="Arial" w:cs="Arial"/>
        </w:rPr>
        <w:t xml:space="preserve">DevSecOps, SRE et </w:t>
      </w:r>
      <w:r w:rsidR="00414660" w:rsidRPr="00414660">
        <w:rPr>
          <w:rFonts w:ascii="Arial" w:hAnsi="Arial" w:cs="Arial"/>
        </w:rPr>
        <w:t>Usine à k8s</w:t>
      </w:r>
    </w:p>
    <w:p w14:paraId="7B0B9DDE" w14:textId="77777777" w:rsidR="007547DD" w:rsidRPr="00414660" w:rsidRDefault="007547DD" w:rsidP="00D36298">
      <w:pPr>
        <w:pStyle w:val="fcase2metab"/>
        <w:tabs>
          <w:tab w:val="clear" w:pos="851"/>
          <w:tab w:val="left" w:pos="142"/>
        </w:tabs>
        <w:ind w:left="0" w:firstLine="0"/>
        <w:rPr>
          <w:rFonts w:ascii="Arial" w:hAnsi="Arial" w:cs="Arial"/>
        </w:rPr>
      </w:pPr>
    </w:p>
    <w:p w14:paraId="3B704F5B" w14:textId="4AF2F9EA" w:rsidR="00CA265F" w:rsidRPr="00414660" w:rsidRDefault="00CA265F" w:rsidP="00CA265F">
      <w:pPr>
        <w:pStyle w:val="fcase2metab"/>
        <w:tabs>
          <w:tab w:val="clear" w:pos="851"/>
          <w:tab w:val="left" w:pos="142"/>
        </w:tabs>
        <w:ind w:left="0" w:firstLine="0"/>
        <w:rPr>
          <w:rFonts w:ascii="Arial" w:hAnsi="Arial" w:cs="Arial"/>
        </w:rPr>
      </w:pPr>
      <w:r w:rsidRPr="00414660">
        <w:rPr>
          <w:rFonts w:ascii="Arial" w:eastAsia="Wingdings" w:hAnsi="Arial" w:cs="Arial"/>
          <w:b/>
          <w:color w:val="66CCFF"/>
          <w:spacing w:val="-10"/>
        </w:rPr>
        <w:t></w:t>
      </w:r>
      <w:r w:rsidRPr="00414660">
        <w:rPr>
          <w:rFonts w:ascii="Arial" w:eastAsia="Arial" w:hAnsi="Arial" w:cs="Arial"/>
          <w:b/>
        </w:rPr>
        <w:t xml:space="preserve"> </w:t>
      </w:r>
      <w:r w:rsidRPr="00414660">
        <w:rPr>
          <w:rFonts w:ascii="Arial" w:hAnsi="Arial" w:cs="Arial"/>
          <w:b/>
          <w:u w:val="single"/>
        </w:rPr>
        <w:t>Forme du marché :</w:t>
      </w:r>
      <w:r w:rsidRPr="00414660">
        <w:rPr>
          <w:rFonts w:ascii="Arial" w:hAnsi="Arial" w:cs="Arial"/>
        </w:rPr>
        <w:t xml:space="preserve"> </w:t>
      </w:r>
    </w:p>
    <w:p w14:paraId="4DFBDB52" w14:textId="77777777" w:rsidR="00FC0727" w:rsidRPr="00414660" w:rsidRDefault="00FC0727" w:rsidP="00CA265F">
      <w:pPr>
        <w:pStyle w:val="fcase2metab"/>
        <w:tabs>
          <w:tab w:val="clear" w:pos="851"/>
          <w:tab w:val="left" w:pos="142"/>
        </w:tabs>
        <w:ind w:left="0" w:firstLine="0"/>
        <w:rPr>
          <w:rFonts w:ascii="Arial" w:hAnsi="Arial" w:cs="Arial"/>
        </w:rPr>
      </w:pPr>
    </w:p>
    <w:p w14:paraId="5A909594" w14:textId="77777777" w:rsidR="00414660" w:rsidRDefault="00414660" w:rsidP="00414660">
      <w:pPr>
        <w:tabs>
          <w:tab w:val="left" w:pos="426"/>
          <w:tab w:val="left" w:pos="851"/>
        </w:tabs>
        <w:jc w:val="both"/>
        <w:rPr>
          <w:rFonts w:ascii="Arial" w:hAnsi="Arial" w:cs="Arial"/>
        </w:rPr>
      </w:pPr>
      <w:r w:rsidRPr="00414660">
        <w:rPr>
          <w:rFonts w:ascii="Arial" w:hAnsi="Arial" w:cs="Arial"/>
        </w:rPr>
        <w:t xml:space="preserve">Le présent accord-cadre aboutit à la passation pour le lot 1 et 2 : d’un accord-cadre multi-attributaires mixte exécuté par marchés subséquents ou bons de commande relatifs aux articles R.2162-1 à 6 et R.2162-7 à 8 du code de la commande publique. </w:t>
      </w:r>
    </w:p>
    <w:p w14:paraId="0080B835" w14:textId="77777777" w:rsidR="00414660" w:rsidRPr="00414660" w:rsidRDefault="00414660" w:rsidP="00414660">
      <w:pPr>
        <w:tabs>
          <w:tab w:val="left" w:pos="426"/>
          <w:tab w:val="left" w:pos="851"/>
        </w:tabs>
        <w:jc w:val="both"/>
        <w:rPr>
          <w:rFonts w:ascii="Arial" w:hAnsi="Arial" w:cs="Arial"/>
        </w:rPr>
      </w:pPr>
    </w:p>
    <w:p w14:paraId="77C73677" w14:textId="77777777" w:rsidR="00414660" w:rsidRDefault="00414660" w:rsidP="00414660">
      <w:pPr>
        <w:tabs>
          <w:tab w:val="left" w:pos="426"/>
          <w:tab w:val="left" w:pos="851"/>
        </w:tabs>
        <w:jc w:val="both"/>
        <w:rPr>
          <w:rFonts w:ascii="Arial" w:hAnsi="Arial" w:cs="Arial"/>
        </w:rPr>
      </w:pPr>
      <w:r w:rsidRPr="00414660">
        <w:rPr>
          <w:rFonts w:ascii="Arial" w:hAnsi="Arial" w:cs="Arial"/>
        </w:rPr>
        <w:t>Toutes les prestations de ces lots feront l’objet, au fur et à mesure de la survenance du besoin, soit d’une attribution de bons de commande au titulaire classé premier de l’accord-cadre, soit d’une remise en concurrence par le biais d’un marché subséquent lui-même exécuté à bons de commande.</w:t>
      </w:r>
    </w:p>
    <w:p w14:paraId="378F9C1B" w14:textId="77777777" w:rsidR="00414660" w:rsidRPr="00414660" w:rsidRDefault="00414660" w:rsidP="00414660">
      <w:pPr>
        <w:tabs>
          <w:tab w:val="left" w:pos="426"/>
          <w:tab w:val="left" w:pos="851"/>
        </w:tabs>
        <w:jc w:val="both"/>
        <w:rPr>
          <w:rFonts w:ascii="Arial" w:hAnsi="Arial" w:cs="Arial"/>
        </w:rPr>
      </w:pPr>
    </w:p>
    <w:p w14:paraId="66DD1190" w14:textId="30815C0E" w:rsidR="009B1CD0" w:rsidRPr="00414660" w:rsidRDefault="00414660" w:rsidP="00414660">
      <w:pPr>
        <w:tabs>
          <w:tab w:val="left" w:pos="426"/>
          <w:tab w:val="left" w:pos="851"/>
        </w:tabs>
        <w:jc w:val="both"/>
        <w:rPr>
          <w:rFonts w:ascii="Arial" w:hAnsi="Arial" w:cs="Arial"/>
        </w:rPr>
      </w:pPr>
      <w:r w:rsidRPr="00414660">
        <w:rPr>
          <w:rFonts w:ascii="Arial" w:hAnsi="Arial" w:cs="Arial"/>
        </w:rPr>
        <w:t>Pour le lot 3 le marché fera l’objet d’un accord-cadre mono-attributaire exécuté par bons de commandes.</w:t>
      </w:r>
    </w:p>
    <w:p w14:paraId="039D5271" w14:textId="77777777" w:rsidR="00414660" w:rsidRPr="00414660" w:rsidRDefault="00414660" w:rsidP="00414660">
      <w:pPr>
        <w:tabs>
          <w:tab w:val="left" w:pos="426"/>
          <w:tab w:val="left" w:pos="851"/>
        </w:tabs>
        <w:jc w:val="both"/>
        <w:rPr>
          <w:rFonts w:ascii="Arial" w:hAnsi="Arial" w:cs="Arial"/>
        </w:rPr>
      </w:pPr>
    </w:p>
    <w:p w14:paraId="49F7B680" w14:textId="77777777" w:rsidR="009B1CD0" w:rsidRPr="00414660" w:rsidRDefault="009B1CD0" w:rsidP="0083205E">
      <w:pPr>
        <w:tabs>
          <w:tab w:val="left" w:pos="426"/>
          <w:tab w:val="left" w:pos="851"/>
        </w:tabs>
        <w:jc w:val="both"/>
        <w:rPr>
          <w:rFonts w:ascii="Arial" w:hAnsi="Arial" w:cs="Arial"/>
          <w:i/>
          <w:sz w:val="18"/>
          <w:szCs w:val="18"/>
        </w:rPr>
      </w:pPr>
      <w:proofErr w:type="gramStart"/>
      <w:r w:rsidRPr="00414660">
        <w:rPr>
          <w:rFonts w:ascii="Arial" w:eastAsia="Wingdings" w:hAnsi="Arial" w:cs="Arial"/>
          <w:b/>
          <w:color w:val="66CCFF"/>
          <w:spacing w:val="-10"/>
        </w:rPr>
        <w:t></w:t>
      </w:r>
      <w:r w:rsidRPr="00414660">
        <w:rPr>
          <w:rFonts w:ascii="Arial" w:eastAsia="Arial" w:hAnsi="Arial" w:cs="Arial"/>
          <w:spacing w:val="-10"/>
        </w:rPr>
        <w:t xml:space="preserve">  </w:t>
      </w:r>
      <w:r w:rsidRPr="00414660">
        <w:rPr>
          <w:rFonts w:ascii="Arial" w:hAnsi="Arial" w:cs="Arial"/>
          <w:b/>
          <w:u w:val="single"/>
        </w:rPr>
        <w:t>Cet</w:t>
      </w:r>
      <w:proofErr w:type="gramEnd"/>
      <w:r w:rsidRPr="00414660">
        <w:rPr>
          <w:rFonts w:ascii="Arial" w:hAnsi="Arial" w:cs="Arial"/>
          <w:b/>
          <w:u w:val="single"/>
        </w:rPr>
        <w:t xml:space="preserve"> acte d'engagement correspond :</w:t>
      </w:r>
    </w:p>
    <w:p w14:paraId="3F2129A3" w14:textId="77777777" w:rsidR="009B1CD0" w:rsidRPr="00414660" w:rsidRDefault="009B1CD0" w:rsidP="0083205E">
      <w:pPr>
        <w:tabs>
          <w:tab w:val="left" w:pos="851"/>
        </w:tabs>
        <w:rPr>
          <w:rFonts w:ascii="Arial" w:hAnsi="Arial" w:cs="Arial"/>
        </w:rPr>
      </w:pPr>
      <w:r w:rsidRPr="00414660">
        <w:rPr>
          <w:rFonts w:ascii="Arial" w:hAnsi="Arial" w:cs="Arial"/>
          <w:i/>
          <w:sz w:val="18"/>
          <w:szCs w:val="18"/>
        </w:rPr>
        <w:t>(Cocher les cases correspondantes.)</w:t>
      </w:r>
    </w:p>
    <w:p w14:paraId="76472395" w14:textId="77777777" w:rsidR="009B1CD0" w:rsidRPr="00414660" w:rsidRDefault="009B1CD0" w:rsidP="00934503">
      <w:pPr>
        <w:tabs>
          <w:tab w:val="left" w:pos="426"/>
          <w:tab w:val="left" w:pos="851"/>
        </w:tabs>
        <w:jc w:val="both"/>
        <w:rPr>
          <w:rFonts w:ascii="Arial" w:hAnsi="Arial" w:cs="Arial"/>
        </w:rPr>
      </w:pPr>
    </w:p>
    <w:p w14:paraId="222D1560" w14:textId="4C46802B" w:rsidR="009B1CD0" w:rsidRPr="00414660" w:rsidRDefault="00414660" w:rsidP="006B5057">
      <w:pPr>
        <w:numPr>
          <w:ilvl w:val="0"/>
          <w:numId w:val="5"/>
        </w:numPr>
        <w:tabs>
          <w:tab w:val="left" w:pos="426"/>
          <w:tab w:val="left" w:pos="851"/>
        </w:tabs>
        <w:ind w:left="851"/>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9B1CD0" w:rsidRPr="00414660">
        <w:rPr>
          <w:rFonts w:ascii="Arial" w:hAnsi="Arial" w:cs="Arial"/>
        </w:rPr>
        <w:tab/>
      </w:r>
      <w:proofErr w:type="gramStart"/>
      <w:r w:rsidR="009B1CD0" w:rsidRPr="00414660">
        <w:rPr>
          <w:rFonts w:ascii="Arial" w:hAnsi="Arial" w:cs="Arial"/>
        </w:rPr>
        <w:t>à</w:t>
      </w:r>
      <w:proofErr w:type="gramEnd"/>
      <w:r w:rsidR="009B1CD0" w:rsidRPr="00414660">
        <w:rPr>
          <w:rFonts w:ascii="Arial" w:hAnsi="Arial" w:cs="Arial"/>
        </w:rPr>
        <w:t xml:space="preserve"> l’ensemble du marché </w:t>
      </w:r>
      <w:r w:rsidR="00FE48C9" w:rsidRPr="00414660">
        <w:rPr>
          <w:rFonts w:ascii="Arial" w:hAnsi="Arial" w:cs="Arial"/>
        </w:rPr>
        <w:t xml:space="preserve">public </w:t>
      </w:r>
      <w:r w:rsidR="009B1CD0" w:rsidRPr="00414660">
        <w:rPr>
          <w:rFonts w:ascii="Arial" w:hAnsi="Arial" w:cs="Arial"/>
          <w:i/>
          <w:iCs/>
          <w:sz w:val="18"/>
          <w:szCs w:val="18"/>
        </w:rPr>
        <w:t>(en cas de non allotissement)</w:t>
      </w:r>
      <w:r w:rsidR="00B87564" w:rsidRPr="00414660">
        <w:rPr>
          <w:rFonts w:ascii="Arial" w:hAnsi="Arial" w:cs="Arial"/>
          <w:i/>
          <w:iCs/>
          <w:sz w:val="18"/>
          <w:szCs w:val="18"/>
        </w:rPr>
        <w:t> </w:t>
      </w:r>
      <w:r w:rsidR="00B87564" w:rsidRPr="00414660">
        <w:rPr>
          <w:rFonts w:ascii="Arial" w:hAnsi="Arial" w:cs="Arial"/>
          <w:iCs/>
        </w:rPr>
        <w:t>;</w:t>
      </w:r>
    </w:p>
    <w:p w14:paraId="3699BC4C" w14:textId="77777777" w:rsidR="009B1CD0" w:rsidRPr="00414660" w:rsidRDefault="009B1CD0" w:rsidP="00CA265F">
      <w:pPr>
        <w:pStyle w:val="fcasegauche"/>
        <w:tabs>
          <w:tab w:val="left" w:pos="851"/>
        </w:tabs>
        <w:spacing w:after="0"/>
        <w:ind w:left="0" w:firstLine="0"/>
        <w:rPr>
          <w:rFonts w:ascii="Arial" w:hAnsi="Arial" w:cs="Arial"/>
        </w:rPr>
      </w:pPr>
    </w:p>
    <w:p w14:paraId="42D980D5" w14:textId="77777777" w:rsidR="009B1CD0" w:rsidRPr="00414660" w:rsidRDefault="009B1CD0" w:rsidP="006C4338">
      <w:pPr>
        <w:pStyle w:val="fcasegauche"/>
        <w:tabs>
          <w:tab w:val="left" w:pos="851"/>
        </w:tabs>
        <w:spacing w:after="0"/>
        <w:ind w:left="0" w:firstLine="0"/>
        <w:rPr>
          <w:rFonts w:ascii="Arial" w:hAnsi="Arial" w:cs="Arial"/>
        </w:rPr>
      </w:pPr>
    </w:p>
    <w:p w14:paraId="2D304153" w14:textId="4EFB7E5C" w:rsidR="009B1CD0" w:rsidRDefault="00414660" w:rsidP="00C905C8">
      <w:pPr>
        <w:pStyle w:val="fcasegauche"/>
        <w:numPr>
          <w:ilvl w:val="0"/>
          <w:numId w:val="5"/>
        </w:numPr>
        <w:tabs>
          <w:tab w:val="left" w:pos="851"/>
        </w:tabs>
        <w:spacing w:after="0"/>
        <w:ind w:left="851"/>
        <w:jc w:val="left"/>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9B1CD0" w:rsidRPr="00414660">
        <w:rPr>
          <w:rFonts w:ascii="Arial" w:hAnsi="Arial" w:cs="Arial"/>
        </w:rPr>
        <w:tab/>
      </w:r>
      <w:proofErr w:type="gramStart"/>
      <w:r w:rsidR="009B1CD0" w:rsidRPr="00414660">
        <w:rPr>
          <w:rFonts w:ascii="Arial" w:hAnsi="Arial" w:cs="Arial"/>
        </w:rPr>
        <w:t>à</w:t>
      </w:r>
      <w:proofErr w:type="gramEnd"/>
      <w:r w:rsidR="009B1CD0" w:rsidRPr="00414660">
        <w:rPr>
          <w:rFonts w:ascii="Arial" w:hAnsi="Arial" w:cs="Arial"/>
        </w:rPr>
        <w:t xml:space="preserve"> l’offre de base</w:t>
      </w:r>
      <w:r w:rsidR="00CA265F" w:rsidRPr="00414660">
        <w:rPr>
          <w:rFonts w:ascii="Arial" w:hAnsi="Arial" w:cs="Arial"/>
        </w:rPr>
        <w:t>.</w:t>
      </w:r>
      <w:r w:rsidR="00CA265F">
        <w:rPr>
          <w:rFonts w:ascii="Arial" w:hAnsi="Arial" w:cs="Arial"/>
        </w:rPr>
        <w:br w:type="page"/>
      </w:r>
    </w:p>
    <w:p w14:paraId="2F46CDB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FDA0B26" w14:textId="77777777">
        <w:tc>
          <w:tcPr>
            <w:tcW w:w="10277" w:type="dxa"/>
            <w:shd w:val="clear" w:color="auto" w:fill="66CCFF"/>
          </w:tcPr>
          <w:p w14:paraId="4A4FBB8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AEA9A3B" w14:textId="77777777" w:rsidR="009B1CD0" w:rsidRDefault="009B1CD0" w:rsidP="006C4338">
      <w:pPr>
        <w:tabs>
          <w:tab w:val="left" w:pos="851"/>
        </w:tabs>
      </w:pPr>
    </w:p>
    <w:p w14:paraId="352B92CA" w14:textId="77777777" w:rsidR="009B1CD0" w:rsidRDefault="009B1CD0" w:rsidP="00610760">
      <w:pPr>
        <w:pStyle w:val="Titre2"/>
        <w:shd w:val="clear" w:color="auto" w:fill="BFBFBF"/>
        <w:tabs>
          <w:tab w:val="clear" w:pos="0"/>
        </w:tabs>
        <w:ind w:hanging="9"/>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3AB228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7596CE4" w14:textId="77777777" w:rsidR="009B1CD0" w:rsidRDefault="009B1CD0" w:rsidP="005846FB">
      <w:pPr>
        <w:tabs>
          <w:tab w:val="left" w:pos="851"/>
        </w:tabs>
        <w:rPr>
          <w:rFonts w:ascii="Arial" w:hAnsi="Arial" w:cs="Arial"/>
        </w:rPr>
      </w:pPr>
    </w:p>
    <w:p w14:paraId="7CB32F5B" w14:textId="77777777" w:rsidR="00CA265F" w:rsidRPr="00CA265F" w:rsidRDefault="00CA265F" w:rsidP="00CA265F">
      <w:pPr>
        <w:tabs>
          <w:tab w:val="left" w:pos="142"/>
        </w:tabs>
        <w:jc w:val="both"/>
      </w:pPr>
      <w:r w:rsidRPr="00CA265F">
        <w:rPr>
          <w:rFonts w:ascii="Arial" w:hAnsi="Arial" w:cs="Arial"/>
        </w:rPr>
        <w:t>Après avoir pris connaissance des pièces constitutives du marché ou de l’accord-cadre suivantes,</w:t>
      </w:r>
    </w:p>
    <w:p w14:paraId="012CAFAC" w14:textId="77777777" w:rsidR="00CA265F" w:rsidRPr="00CA265F" w:rsidRDefault="005041F7" w:rsidP="00CA265F">
      <w:pPr>
        <w:tabs>
          <w:tab w:val="left" w:pos="142"/>
        </w:tabs>
        <w:spacing w:before="120"/>
        <w:rPr>
          <w:rFonts w:ascii="Arial" w:hAnsi="Arial" w:cs="Arial"/>
          <w:u w:val="single"/>
        </w:rPr>
      </w:pPr>
      <w:r w:rsidRPr="00CA265F">
        <w:rPr>
          <w:noProof/>
          <w:lang w:eastAsia="fr-FR"/>
        </w:rPr>
        <mc:AlternateContent>
          <mc:Choice Requires="wps">
            <w:drawing>
              <wp:anchor distT="0" distB="0" distL="114300" distR="114300" simplePos="0" relativeHeight="251658240" behindDoc="0" locked="0" layoutInCell="1" allowOverlap="1" wp14:anchorId="6F30DB52" wp14:editId="405AC343">
                <wp:simplePos x="0" y="0"/>
                <wp:positionH relativeFrom="column">
                  <wp:posOffset>1932940</wp:posOffset>
                </wp:positionH>
                <wp:positionV relativeFrom="paragraph">
                  <wp:posOffset>197485</wp:posOffset>
                </wp:positionV>
                <wp:extent cx="3800475" cy="0"/>
                <wp:effectExtent l="0" t="0" r="0" b="0"/>
                <wp:wrapNone/>
                <wp:docPr id="2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00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1A8C79FA">
              <v:shapetype id="_x0000_t32" coordsize="21600,21600" o:oned="t" filled="f" o:spt="32" path="m,l21600,21600e" w14:anchorId="6B5E57D8">
                <v:path fillok="f" arrowok="t" o:connecttype="none"/>
                <o:lock v:ext="edit" shapetype="t"/>
              </v:shapetype>
              <v:shape id="AutoShape 5" style="position:absolute;margin-left:152.2pt;margin-top:15.55pt;width:299.25pt;height:0;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glZHw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"/>
            </w:pict>
          </mc:Fallback>
        </mc:AlternateContent>
      </w:r>
      <w:r w:rsidR="00CA265F" w:rsidRPr="00CA265F">
        <w:fldChar w:fldCharType="begin">
          <w:ffData>
            <w:name w:val=""/>
            <w:enabled/>
            <w:calcOnExit w:val="0"/>
            <w:checkBox>
              <w:size w:val="20"/>
              <w:default w:val="0"/>
            </w:checkBox>
          </w:ffData>
        </w:fldChar>
      </w:r>
      <w:r w:rsidR="00CA265F" w:rsidRPr="00CA265F">
        <w:instrText xml:space="preserve"> FORMCHECKBOX </w:instrText>
      </w:r>
      <w:r w:rsidR="00414660">
        <w:fldChar w:fldCharType="separate"/>
      </w:r>
      <w:r w:rsidR="00CA265F" w:rsidRPr="00CA265F">
        <w:fldChar w:fldCharType="end"/>
      </w:r>
      <w:r w:rsidR="00CA265F" w:rsidRPr="00CA265F">
        <w:rPr>
          <w:rFonts w:ascii="Arial" w:hAnsi="Arial" w:cs="Arial"/>
        </w:rPr>
        <w:t xml:space="preserve"> Le présent acte d’engagement</w:t>
      </w:r>
    </w:p>
    <w:p w14:paraId="2A5C0578" w14:textId="77777777" w:rsidR="00CA265F" w:rsidRPr="00CA265F" w:rsidRDefault="005041F7" w:rsidP="00CA265F">
      <w:pPr>
        <w:tabs>
          <w:tab w:val="left" w:pos="142"/>
        </w:tabs>
        <w:spacing w:before="120"/>
        <w:rPr>
          <w:rFonts w:ascii="Arial" w:hAnsi="Arial" w:cs="Arial"/>
        </w:rPr>
      </w:pPr>
      <w:r w:rsidRPr="00CA265F">
        <w:rPr>
          <w:noProof/>
          <w:lang w:eastAsia="fr-FR"/>
        </w:rPr>
        <mc:AlternateContent>
          <mc:Choice Requires="wps">
            <w:drawing>
              <wp:anchor distT="0" distB="0" distL="114300" distR="114300" simplePos="0" relativeHeight="251658241" behindDoc="0" locked="0" layoutInCell="1" allowOverlap="1" wp14:anchorId="7501BF86" wp14:editId="5F1D5DE1">
                <wp:simplePos x="0" y="0"/>
                <wp:positionH relativeFrom="column">
                  <wp:posOffset>1275715</wp:posOffset>
                </wp:positionH>
                <wp:positionV relativeFrom="paragraph">
                  <wp:posOffset>194310</wp:posOffset>
                </wp:positionV>
                <wp:extent cx="4457700" cy="0"/>
                <wp:effectExtent l="0" t="0" r="0" b="0"/>
                <wp:wrapNone/>
                <wp:docPr id="20"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40CF6E64">
              <v:shape id="AutoShape 6" style="position:absolute;margin-left:100.45pt;margin-top:15.3pt;width:351pt;height: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ftwHwIAADw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" w14:anchorId="6F602094"/>
            </w:pict>
          </mc:Fallback>
        </mc:AlternateContent>
      </w:r>
      <w:r w:rsidR="00CA265F" w:rsidRPr="00CA265F">
        <w:fldChar w:fldCharType="begin">
          <w:ffData>
            <w:name w:val=""/>
            <w:enabled/>
            <w:calcOnExit w:val="0"/>
            <w:checkBox>
              <w:size w:val="20"/>
              <w:default w:val="0"/>
            </w:checkBox>
          </w:ffData>
        </w:fldChar>
      </w:r>
      <w:r w:rsidR="00CA265F" w:rsidRPr="00CA265F">
        <w:instrText xml:space="preserve"> FORMCHECKBOX </w:instrText>
      </w:r>
      <w:r w:rsidR="00414660">
        <w:fldChar w:fldCharType="separate"/>
      </w:r>
      <w:r w:rsidR="00CA265F" w:rsidRPr="00CA265F">
        <w:fldChar w:fldCharType="end"/>
      </w:r>
      <w:r w:rsidR="00CA265F" w:rsidRPr="00CA265F">
        <w:t xml:space="preserve"> </w:t>
      </w:r>
      <w:r w:rsidR="00CA265F" w:rsidRPr="00CA265F">
        <w:rPr>
          <w:rFonts w:ascii="Arial" w:hAnsi="Arial" w:cs="Arial"/>
        </w:rPr>
        <w:t>Bordereau des prix</w:t>
      </w:r>
    </w:p>
    <w:p w14:paraId="274A97FA" w14:textId="02D0F772" w:rsidR="00CA265F" w:rsidRPr="00CA265F" w:rsidRDefault="005041F7" w:rsidP="00CA265F">
      <w:pPr>
        <w:tabs>
          <w:tab w:val="left" w:pos="142"/>
        </w:tabs>
        <w:spacing w:before="120"/>
        <w:rPr>
          <w:rFonts w:ascii="Arial" w:hAnsi="Arial" w:cs="Arial"/>
        </w:rPr>
      </w:pPr>
      <w:r w:rsidRPr="00CA265F">
        <w:rPr>
          <w:noProof/>
          <w:lang w:eastAsia="fr-FR"/>
        </w:rPr>
        <mc:AlternateContent>
          <mc:Choice Requires="wps">
            <w:drawing>
              <wp:anchor distT="0" distB="0" distL="114300" distR="114300" simplePos="0" relativeHeight="251658242" behindDoc="0" locked="0" layoutInCell="1" allowOverlap="1" wp14:anchorId="04A777A7" wp14:editId="27A5FF43">
                <wp:simplePos x="0" y="0"/>
                <wp:positionH relativeFrom="column">
                  <wp:posOffset>561340</wp:posOffset>
                </wp:positionH>
                <wp:positionV relativeFrom="paragraph">
                  <wp:posOffset>191135</wp:posOffset>
                </wp:positionV>
                <wp:extent cx="5181600" cy="0"/>
                <wp:effectExtent l="0" t="0" r="0" b="0"/>
                <wp:wrapNone/>
                <wp:docPr id="1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786E986D">
              <v:shape id="AutoShape 7" style="position:absolute;margin-left:44.2pt;margin-top:15.05pt;width:408pt;height:0;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A7CHgIAADwEAAAOAAAAZHJzL2Uyb0RvYy54bWysU9uO2jAQfa/Uf7D8DkloY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" w14:anchorId="462F65EC"/>
            </w:pict>
          </mc:Fallback>
        </mc:AlternateContent>
      </w:r>
      <w:r w:rsidR="00CA265F" w:rsidRPr="00CA265F">
        <w:fldChar w:fldCharType="begin">
          <w:ffData>
            <w:name w:val=""/>
            <w:enabled/>
            <w:calcOnExit w:val="0"/>
            <w:checkBox>
              <w:size w:val="20"/>
              <w:default w:val="0"/>
            </w:checkBox>
          </w:ffData>
        </w:fldChar>
      </w:r>
      <w:r w:rsidR="00CA265F" w:rsidRPr="00CA265F">
        <w:instrText xml:space="preserve"> FORMCHECKBOX </w:instrText>
      </w:r>
      <w:r w:rsidR="00414660">
        <w:fldChar w:fldCharType="separate"/>
      </w:r>
      <w:r w:rsidR="00CA265F" w:rsidRPr="00CA265F">
        <w:fldChar w:fldCharType="end"/>
      </w:r>
      <w:r w:rsidR="00CA265F" w:rsidRPr="00CA265F">
        <w:rPr>
          <w:rFonts w:ascii="Arial" w:hAnsi="Arial" w:cs="Arial"/>
        </w:rPr>
        <w:t xml:space="preserve"> CCAP</w:t>
      </w:r>
    </w:p>
    <w:p w14:paraId="73B50674" w14:textId="0DF237B6" w:rsidR="00CA265F" w:rsidRPr="00CA265F" w:rsidRDefault="00CA265F" w:rsidP="00CA265F">
      <w:pPr>
        <w:tabs>
          <w:tab w:val="left" w:pos="142"/>
        </w:tabs>
        <w:spacing w:before="120"/>
        <w:rPr>
          <w:rFonts w:ascii="Arial" w:hAnsi="Arial" w:cs="Arial"/>
        </w:rPr>
      </w:pPr>
      <w:r w:rsidRPr="00CA265F">
        <w:fldChar w:fldCharType="begin">
          <w:ffData>
            <w:name w:val=""/>
            <w:enabled/>
            <w:calcOnExit w:val="0"/>
            <w:checkBox>
              <w:size w:val="20"/>
              <w:default w:val="0"/>
            </w:checkBox>
          </w:ffData>
        </w:fldChar>
      </w:r>
      <w:r w:rsidRPr="00CA265F">
        <w:instrText xml:space="preserve"> FORMCHECKBOX </w:instrText>
      </w:r>
      <w:r w:rsidR="00414660">
        <w:fldChar w:fldCharType="separate"/>
      </w:r>
      <w:r w:rsidRPr="00CA265F">
        <w:fldChar w:fldCharType="end"/>
      </w:r>
      <w:r w:rsidRPr="00CA265F">
        <w:rPr>
          <w:rFonts w:ascii="Arial" w:hAnsi="Arial" w:cs="Arial"/>
        </w:rPr>
        <w:t xml:space="preserve"> CCTP</w:t>
      </w:r>
      <w:r w:rsidR="00F110A3">
        <w:rPr>
          <w:rFonts w:ascii="Arial" w:hAnsi="Arial" w:cs="Arial"/>
        </w:rPr>
        <w:t xml:space="preserve"> et ses annexes</w:t>
      </w:r>
      <w:r w:rsidRPr="00CA265F">
        <w:rPr>
          <w:rFonts w:ascii="Arial" w:hAnsi="Arial" w:cs="Arial"/>
        </w:rPr>
        <w:t xml:space="preserve"> </w:t>
      </w:r>
      <w:r w:rsidR="00F110A3">
        <w:rPr>
          <w:rFonts w:ascii="Arial" w:hAnsi="Arial" w:cs="Arial"/>
        </w:rPr>
        <w:t>_____________________________________________________________</w:t>
      </w:r>
    </w:p>
    <w:p w14:paraId="02C59448" w14:textId="77777777" w:rsidR="00CA265F" w:rsidRPr="00CA265F" w:rsidRDefault="005041F7" w:rsidP="00CA265F">
      <w:pPr>
        <w:tabs>
          <w:tab w:val="left" w:pos="142"/>
        </w:tabs>
        <w:spacing w:before="120"/>
        <w:rPr>
          <w:rFonts w:ascii="Arial" w:hAnsi="Arial" w:cs="Arial"/>
        </w:rPr>
      </w:pPr>
      <w:r w:rsidRPr="00CA265F">
        <w:rPr>
          <w:noProof/>
          <w:lang w:eastAsia="fr-FR"/>
        </w:rPr>
        <mc:AlternateContent>
          <mc:Choice Requires="wps">
            <w:drawing>
              <wp:anchor distT="0" distB="0" distL="114300" distR="114300" simplePos="0" relativeHeight="251658243" behindDoc="0" locked="0" layoutInCell="1" allowOverlap="1" wp14:anchorId="4AAD38B2" wp14:editId="7264E7B7">
                <wp:simplePos x="0" y="0"/>
                <wp:positionH relativeFrom="column">
                  <wp:posOffset>808990</wp:posOffset>
                </wp:positionH>
                <wp:positionV relativeFrom="paragraph">
                  <wp:posOffset>213360</wp:posOffset>
                </wp:positionV>
                <wp:extent cx="4943475" cy="0"/>
                <wp:effectExtent l="0" t="0" r="0" b="0"/>
                <wp:wrapNone/>
                <wp:docPr id="17"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43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6B8851D2">
              <v:shape id="AutoShape 9" style="position:absolute;margin-left:63.7pt;margin-top:16.8pt;width:389.25pt;height: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latHw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" w14:anchorId="704A1DF8"/>
            </w:pict>
          </mc:Fallback>
        </mc:AlternateContent>
      </w:r>
      <w:r w:rsidR="00CA265F" w:rsidRPr="00CA265F">
        <w:fldChar w:fldCharType="begin">
          <w:ffData>
            <w:name w:val=""/>
            <w:enabled/>
            <w:calcOnExit w:val="0"/>
            <w:checkBox>
              <w:size w:val="20"/>
              <w:default w:val="0"/>
            </w:checkBox>
          </w:ffData>
        </w:fldChar>
      </w:r>
      <w:r w:rsidR="00CA265F" w:rsidRPr="00CA265F">
        <w:instrText xml:space="preserve"> FORMCHECKBOX </w:instrText>
      </w:r>
      <w:r w:rsidR="00414660">
        <w:fldChar w:fldCharType="separate"/>
      </w:r>
      <w:r w:rsidR="00CA265F" w:rsidRPr="00CA265F">
        <w:fldChar w:fldCharType="end"/>
      </w:r>
      <w:r w:rsidR="00CA265F" w:rsidRPr="00CA265F">
        <w:rPr>
          <w:rFonts w:ascii="Arial" w:hAnsi="Arial" w:cs="Arial"/>
        </w:rPr>
        <w:t xml:space="preserve"> CCAG-TIC</w:t>
      </w:r>
    </w:p>
    <w:p w14:paraId="659E012A" w14:textId="77777777" w:rsidR="00CA265F" w:rsidRPr="00CA265F" w:rsidRDefault="005041F7" w:rsidP="00CA265F">
      <w:pPr>
        <w:tabs>
          <w:tab w:val="left" w:pos="142"/>
        </w:tabs>
        <w:spacing w:before="120"/>
        <w:rPr>
          <w:rFonts w:ascii="Arial" w:hAnsi="Arial" w:cs="Arial"/>
        </w:rPr>
      </w:pPr>
      <w:r w:rsidRPr="00CA265F">
        <w:rPr>
          <w:noProof/>
          <w:lang w:eastAsia="fr-FR"/>
        </w:rPr>
        <mc:AlternateContent>
          <mc:Choice Requires="wps">
            <w:drawing>
              <wp:anchor distT="0" distB="0" distL="114300" distR="114300" simplePos="0" relativeHeight="251658244" behindDoc="0" locked="0" layoutInCell="1" allowOverlap="1" wp14:anchorId="65FAC4EE" wp14:editId="6061C14A">
                <wp:simplePos x="0" y="0"/>
                <wp:positionH relativeFrom="column">
                  <wp:posOffset>656590</wp:posOffset>
                </wp:positionH>
                <wp:positionV relativeFrom="paragraph">
                  <wp:posOffset>189230</wp:posOffset>
                </wp:positionV>
                <wp:extent cx="5095875" cy="0"/>
                <wp:effectExtent l="0" t="0" r="0" b="0"/>
                <wp:wrapNone/>
                <wp:docPr id="15"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95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6FDDAADC">
              <v:shape id="AutoShape 11" style="position:absolute;margin-left:51.7pt;margin-top:14.9pt;width:401.25pt;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" w14:anchorId="4F355330"/>
            </w:pict>
          </mc:Fallback>
        </mc:AlternateContent>
      </w:r>
      <w:r w:rsidR="00CA265F" w:rsidRPr="00CA265F">
        <w:fldChar w:fldCharType="begin">
          <w:ffData>
            <w:name w:val=""/>
            <w:enabled/>
            <w:calcOnExit w:val="0"/>
            <w:checkBox>
              <w:size w:val="20"/>
              <w:default w:val="0"/>
            </w:checkBox>
          </w:ffData>
        </w:fldChar>
      </w:r>
      <w:r w:rsidR="00CA265F" w:rsidRPr="00CA265F">
        <w:instrText xml:space="preserve"> FORMCHECKBOX </w:instrText>
      </w:r>
      <w:r w:rsidR="00414660">
        <w:fldChar w:fldCharType="separate"/>
      </w:r>
      <w:r w:rsidR="00CA265F" w:rsidRPr="00CA265F">
        <w:fldChar w:fldCharType="end"/>
      </w:r>
      <w:r w:rsidR="00CA265F" w:rsidRPr="00CA265F">
        <w:rPr>
          <w:rFonts w:ascii="Arial" w:hAnsi="Arial" w:cs="Arial"/>
        </w:rPr>
        <w:t xml:space="preserve"> Autres : </w:t>
      </w:r>
    </w:p>
    <w:p w14:paraId="6DE868AB" w14:textId="77777777" w:rsidR="00CA265F" w:rsidRPr="00CA265F" w:rsidRDefault="00CA265F" w:rsidP="00CA265F">
      <w:pPr>
        <w:tabs>
          <w:tab w:val="left" w:pos="142"/>
        </w:tabs>
        <w:jc w:val="both"/>
        <w:rPr>
          <w:rFonts w:ascii="Arial" w:hAnsi="Arial" w:cs="Arial"/>
        </w:rPr>
      </w:pPr>
    </w:p>
    <w:p w14:paraId="08045479" w14:textId="77777777" w:rsidR="00CA265F" w:rsidRPr="00CA265F" w:rsidRDefault="00CA265F" w:rsidP="00CA265F">
      <w:pPr>
        <w:tabs>
          <w:tab w:val="left" w:pos="142"/>
        </w:tabs>
        <w:jc w:val="both"/>
        <w:rPr>
          <w:rFonts w:ascii="Arial" w:hAnsi="Arial" w:cs="Arial"/>
        </w:rPr>
      </w:pPr>
      <w:proofErr w:type="gramStart"/>
      <w:r w:rsidRPr="00CA265F">
        <w:rPr>
          <w:rFonts w:ascii="Arial" w:hAnsi="Arial" w:cs="Arial"/>
        </w:rPr>
        <w:t>et</w:t>
      </w:r>
      <w:proofErr w:type="gramEnd"/>
      <w:r w:rsidRPr="00CA265F">
        <w:rPr>
          <w:rFonts w:ascii="Arial" w:hAnsi="Arial" w:cs="Arial"/>
        </w:rPr>
        <w:t xml:space="preserve"> conformément à leurs clauses,</w:t>
      </w:r>
    </w:p>
    <w:p w14:paraId="292957A3" w14:textId="77777777" w:rsidR="00CA265F" w:rsidRPr="00CA265F" w:rsidRDefault="00CA265F" w:rsidP="00CA265F">
      <w:pPr>
        <w:tabs>
          <w:tab w:val="left" w:pos="142"/>
        </w:tabs>
        <w:jc w:val="both"/>
        <w:rPr>
          <w:rFonts w:ascii="Arial" w:hAnsi="Arial" w:cs="Arial"/>
        </w:rPr>
      </w:pPr>
    </w:p>
    <w:p w14:paraId="3213CC1A" w14:textId="77777777" w:rsidR="00CA265F" w:rsidRPr="00CA265F" w:rsidRDefault="00CA265F" w:rsidP="00CA265F">
      <w:pPr>
        <w:tabs>
          <w:tab w:val="left" w:pos="142"/>
        </w:tabs>
        <w:jc w:val="both"/>
        <w:rPr>
          <w:rFonts w:ascii="Arial" w:hAnsi="Arial" w:cs="Arial"/>
        </w:rPr>
      </w:pPr>
      <w:r w:rsidRPr="00CA265F">
        <w:rPr>
          <w:rFonts w:ascii="Arial" w:hAnsi="Arial" w:cs="Arial"/>
        </w:rPr>
        <w:t xml:space="preserve">Le signataire : </w:t>
      </w:r>
    </w:p>
    <w:p w14:paraId="3C89CAA7" w14:textId="77777777" w:rsidR="00CA265F" w:rsidRPr="00CA265F" w:rsidRDefault="00CA265F" w:rsidP="00CA265F">
      <w:pPr>
        <w:tabs>
          <w:tab w:val="left" w:pos="142"/>
        </w:tabs>
        <w:spacing w:before="120"/>
        <w:jc w:val="both"/>
        <w:rPr>
          <w:rFonts w:ascii="Arial" w:hAnsi="Arial" w:cs="Arial"/>
          <w:i/>
          <w:sz w:val="18"/>
          <w:szCs w:val="18"/>
        </w:rPr>
      </w:pPr>
      <w:r w:rsidRPr="00CA265F">
        <w:fldChar w:fldCharType="begin">
          <w:ffData>
            <w:name w:val=""/>
            <w:enabled/>
            <w:calcOnExit w:val="0"/>
            <w:checkBox>
              <w:size w:val="20"/>
              <w:default w:val="0"/>
            </w:checkBox>
          </w:ffData>
        </w:fldChar>
      </w:r>
      <w:r w:rsidRPr="00CA265F">
        <w:instrText xml:space="preserve"> FORMCHECKBOX </w:instrText>
      </w:r>
      <w:r w:rsidR="00414660">
        <w:fldChar w:fldCharType="separate"/>
      </w:r>
      <w:r w:rsidRPr="00CA265F">
        <w:fldChar w:fldCharType="end"/>
      </w:r>
      <w:r w:rsidRPr="00CA265F">
        <w:rPr>
          <w:rFonts w:ascii="Arial" w:hAnsi="Arial" w:cs="Arial"/>
        </w:rPr>
        <w:t xml:space="preserve"> S’engage, sur la base de son offre et pour son propre compte ;</w:t>
      </w:r>
    </w:p>
    <w:p w14:paraId="0D302DE8" w14:textId="77777777" w:rsidR="00CA265F" w:rsidRPr="00CA265F" w:rsidRDefault="00CA265F" w:rsidP="00CA265F">
      <w:pPr>
        <w:tabs>
          <w:tab w:val="left" w:pos="142"/>
        </w:tabs>
        <w:jc w:val="both"/>
        <w:rPr>
          <w:rFonts w:ascii="Arial" w:hAnsi="Arial" w:cs="Arial"/>
        </w:rPr>
      </w:pPr>
      <w:r w:rsidRPr="00CA265F">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C5DCA77" w14:textId="77777777" w:rsidR="00CA265F" w:rsidRPr="00CA265F" w:rsidRDefault="00CA265F" w:rsidP="00CA265F">
      <w:pPr>
        <w:tabs>
          <w:tab w:val="left" w:pos="142"/>
        </w:tabs>
        <w:jc w:val="both"/>
        <w:rPr>
          <w:rFonts w:ascii="Arial" w:hAnsi="Arial" w:cs="Arial"/>
        </w:rPr>
      </w:pPr>
    </w:p>
    <w:p w14:paraId="052CFF04" w14:textId="77777777" w:rsidR="00CA265F" w:rsidRPr="00CA265F" w:rsidRDefault="00CA265F" w:rsidP="00CA265F">
      <w:pPr>
        <w:tabs>
          <w:tab w:val="left" w:pos="142"/>
        </w:tabs>
        <w:jc w:val="both"/>
        <w:rPr>
          <w:rFonts w:ascii="Arial" w:hAnsi="Arial" w:cs="Arial"/>
          <w:i/>
          <w:sz w:val="18"/>
          <w:szCs w:val="18"/>
        </w:rPr>
      </w:pPr>
      <w:r w:rsidRPr="00CA265F">
        <w:fldChar w:fldCharType="begin">
          <w:ffData>
            <w:name w:val=""/>
            <w:enabled/>
            <w:calcOnExit w:val="0"/>
            <w:checkBox>
              <w:size w:val="20"/>
              <w:default w:val="0"/>
            </w:checkBox>
          </w:ffData>
        </w:fldChar>
      </w:r>
      <w:r w:rsidRPr="00CA265F">
        <w:instrText xml:space="preserve"> FORMCHECKBOX </w:instrText>
      </w:r>
      <w:r w:rsidR="00414660">
        <w:fldChar w:fldCharType="separate"/>
      </w:r>
      <w:r w:rsidRPr="00CA265F">
        <w:fldChar w:fldCharType="end"/>
      </w:r>
      <w:r w:rsidRPr="00CA265F">
        <w:rPr>
          <w:rFonts w:ascii="Arial" w:hAnsi="Arial" w:cs="Arial"/>
        </w:rPr>
        <w:t xml:space="preserve"> Engage la société ……………………… sur la base de son offre ;</w:t>
      </w:r>
    </w:p>
    <w:p w14:paraId="2A3FF061" w14:textId="77777777" w:rsidR="00CA265F" w:rsidRPr="00CA265F" w:rsidRDefault="00CA265F" w:rsidP="00CA265F">
      <w:pPr>
        <w:tabs>
          <w:tab w:val="left" w:pos="142"/>
        </w:tabs>
        <w:jc w:val="both"/>
        <w:rPr>
          <w:rFonts w:ascii="Arial" w:hAnsi="Arial" w:cs="Arial"/>
          <w:i/>
          <w:sz w:val="18"/>
          <w:szCs w:val="18"/>
        </w:rPr>
      </w:pPr>
      <w:r w:rsidRPr="00CA265F">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1F58E5B" w14:textId="77777777" w:rsidR="00CA265F" w:rsidRPr="00CA265F" w:rsidRDefault="00CA265F" w:rsidP="00CA265F">
      <w:pPr>
        <w:tabs>
          <w:tab w:val="left" w:pos="142"/>
        </w:tabs>
        <w:jc w:val="both"/>
        <w:rPr>
          <w:rFonts w:ascii="Arial" w:hAnsi="Arial" w:cs="Arial"/>
        </w:rPr>
      </w:pPr>
    </w:p>
    <w:p w14:paraId="74632015" w14:textId="77777777" w:rsidR="00CA265F" w:rsidRPr="00CA265F" w:rsidRDefault="00CA265F" w:rsidP="00CA265F">
      <w:pPr>
        <w:tabs>
          <w:tab w:val="left" w:pos="142"/>
          <w:tab w:val="left" w:pos="426"/>
        </w:tabs>
        <w:spacing w:before="120"/>
        <w:jc w:val="both"/>
        <w:rPr>
          <w:rFonts w:ascii="Arial" w:hAnsi="Arial" w:cs="Arial"/>
          <w:i/>
          <w:sz w:val="18"/>
          <w:szCs w:val="18"/>
        </w:rPr>
      </w:pPr>
      <w:r w:rsidRPr="00CA265F">
        <w:fldChar w:fldCharType="begin">
          <w:ffData>
            <w:name w:val=""/>
            <w:enabled/>
            <w:calcOnExit w:val="0"/>
            <w:checkBox>
              <w:size w:val="20"/>
              <w:default w:val="0"/>
            </w:checkBox>
          </w:ffData>
        </w:fldChar>
      </w:r>
      <w:r w:rsidRPr="00CA265F">
        <w:instrText xml:space="preserve"> FORMCHECKBOX </w:instrText>
      </w:r>
      <w:r w:rsidR="00414660">
        <w:fldChar w:fldCharType="separate"/>
      </w:r>
      <w:r w:rsidRPr="00CA265F">
        <w:fldChar w:fldCharType="end"/>
      </w:r>
      <w:r w:rsidRPr="00CA265F">
        <w:rPr>
          <w:rFonts w:ascii="Arial" w:hAnsi="Arial" w:cs="Arial"/>
        </w:rPr>
        <w:t xml:space="preserve"> L’ensemble des membres du groupement s’engagent, sur la base de l’offre du groupement ;</w:t>
      </w:r>
    </w:p>
    <w:p w14:paraId="19D2BC8B" w14:textId="77777777" w:rsidR="00CA265F" w:rsidRPr="00CA265F" w:rsidRDefault="00CA265F" w:rsidP="00CA265F">
      <w:pPr>
        <w:tabs>
          <w:tab w:val="left" w:pos="142"/>
        </w:tabs>
        <w:jc w:val="both"/>
        <w:rPr>
          <w:rFonts w:ascii="Arial" w:hAnsi="Arial" w:cs="Arial"/>
        </w:rPr>
      </w:pPr>
      <w:r w:rsidRPr="00CA265F">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CA265F">
        <w:rPr>
          <w:rFonts w:ascii="Arial" w:hAnsi="Arial" w:cs="Arial"/>
          <w:i/>
          <w:iCs/>
          <w:sz w:val="18"/>
          <w:szCs w:val="18"/>
        </w:rPr>
        <w:t>]</w:t>
      </w:r>
    </w:p>
    <w:p w14:paraId="4497DE2A" w14:textId="77777777" w:rsidR="009B1CD0" w:rsidRDefault="009B1CD0" w:rsidP="009B45B9">
      <w:pPr>
        <w:pStyle w:val="fcase1ertab"/>
        <w:tabs>
          <w:tab w:val="left" w:pos="851"/>
        </w:tabs>
        <w:ind w:left="0" w:firstLine="0"/>
        <w:rPr>
          <w:rFonts w:ascii="Arial" w:hAnsi="Arial" w:cs="Arial"/>
        </w:rPr>
      </w:pPr>
    </w:p>
    <w:p w14:paraId="1132B78B" w14:textId="77777777" w:rsidR="00CA265F" w:rsidRDefault="00CA265F" w:rsidP="00CA265F">
      <w:pPr>
        <w:pStyle w:val="fcase1ertab"/>
        <w:tabs>
          <w:tab w:val="left" w:pos="142"/>
        </w:tabs>
        <w:ind w:left="0" w:firstLine="0"/>
        <w:rPr>
          <w:rFonts w:ascii="Arial" w:hAnsi="Arial" w:cs="Arial"/>
        </w:rPr>
      </w:pPr>
    </w:p>
    <w:p w14:paraId="61B81182" w14:textId="77777777" w:rsidR="00CA265F" w:rsidRDefault="00CA265F" w:rsidP="00CA265F">
      <w:pPr>
        <w:pStyle w:val="fcase1ertab"/>
        <w:tabs>
          <w:tab w:val="left" w:pos="142"/>
        </w:tabs>
        <w:ind w:left="0" w:firstLine="0"/>
      </w:pPr>
      <w:r>
        <w:rPr>
          <w:rFonts w:ascii="Arial" w:hAnsi="Arial" w:cs="Arial"/>
        </w:rPr>
        <w:t>A livrer les fournitures demandées ou à exécuter les prestations demandées :</w:t>
      </w:r>
    </w:p>
    <w:p w14:paraId="6D84830A" w14:textId="77777777" w:rsidR="00CA265F" w:rsidRDefault="00CA265F" w:rsidP="00CA265F">
      <w:pPr>
        <w:pStyle w:val="fcase1ertab"/>
        <w:tabs>
          <w:tab w:val="clear" w:pos="426"/>
          <w:tab w:val="left" w:pos="142"/>
        </w:tabs>
        <w:spacing w:before="120"/>
        <w:ind w:left="0" w:firstLine="0"/>
      </w:pPr>
      <w:r>
        <w:fldChar w:fldCharType="begin">
          <w:ffData>
            <w:name w:val=""/>
            <w:enabled/>
            <w:calcOnExit w:val="0"/>
            <w:checkBox>
              <w:size w:val="20"/>
              <w:default w:val="0"/>
            </w:checkBox>
          </w:ffData>
        </w:fldChar>
      </w:r>
      <w:r>
        <w:instrText xml:space="preserve"> FORMCHECKBOX </w:instrText>
      </w:r>
      <w:r w:rsidR="00414660">
        <w:fldChar w:fldCharType="separate"/>
      </w:r>
      <w:r>
        <w:fldChar w:fldCharType="end"/>
      </w:r>
      <w:r>
        <w:rPr>
          <w:rFonts w:ascii="Arial" w:hAnsi="Arial" w:cs="Arial"/>
        </w:rPr>
        <w:t xml:space="preserve"> </w:t>
      </w:r>
      <w:r w:rsidR="005E0464">
        <w:rPr>
          <w:rFonts w:ascii="Arial" w:hAnsi="Arial" w:cs="Arial"/>
        </w:rPr>
        <w:t>Aux</w:t>
      </w:r>
      <w:r>
        <w:rPr>
          <w:rFonts w:ascii="Arial" w:hAnsi="Arial" w:cs="Arial"/>
        </w:rPr>
        <w:t xml:space="preserve"> prix indiqués ci-dessous ;</w:t>
      </w:r>
    </w:p>
    <w:p w14:paraId="0FA3F62B" w14:textId="77777777" w:rsidR="00CA265F" w:rsidRDefault="00CA265F" w:rsidP="00CA265F">
      <w:pPr>
        <w:tabs>
          <w:tab w:val="left" w:pos="3261"/>
        </w:tabs>
        <w:spacing w:before="120"/>
        <w:ind w:left="567"/>
        <w:jc w:val="both"/>
      </w:pPr>
      <w:r w:rsidRPr="00164AE8">
        <w:rPr>
          <w:rFonts w:ascii="Wingdings" w:eastAsia="Wingdings" w:hAnsi="Wingdings" w:cs="Wingdings"/>
          <w:b/>
          <w:color w:val="66CCFF"/>
          <w:spacing w:val="-10"/>
        </w:rPr>
        <w:t></w:t>
      </w:r>
      <w:r>
        <w:rPr>
          <w:rFonts w:ascii="Wingdings" w:eastAsia="Wingdings" w:hAnsi="Wingdings" w:cs="Wingdings"/>
          <w:b/>
          <w:color w:val="66CCFF"/>
          <w:spacing w:val="-10"/>
        </w:rPr>
        <w:t></w:t>
      </w:r>
      <w:r w:rsidRPr="00625F03">
        <w:rPr>
          <w:b/>
          <w:u w:val="single"/>
        </w:rPr>
        <w:t>Taux de la TVA :</w:t>
      </w:r>
      <w:r>
        <w:t xml:space="preserve"> </w:t>
      </w:r>
    </w:p>
    <w:p w14:paraId="202799E1" w14:textId="77777777" w:rsidR="00CA265F" w:rsidRDefault="005041F7" w:rsidP="00CA265F">
      <w:pPr>
        <w:tabs>
          <w:tab w:val="left" w:pos="1418"/>
        </w:tabs>
        <w:spacing w:before="120"/>
        <w:ind w:left="567"/>
        <w:jc w:val="both"/>
      </w:pPr>
      <w:r>
        <w:rPr>
          <w:noProof/>
          <w:lang w:eastAsia="fr-FR"/>
        </w:rPr>
        <mc:AlternateContent>
          <mc:Choice Requires="wps">
            <w:drawing>
              <wp:anchor distT="0" distB="0" distL="114300" distR="114300" simplePos="0" relativeHeight="251658245" behindDoc="0" locked="0" layoutInCell="1" allowOverlap="1" wp14:anchorId="14AD1D7F" wp14:editId="50515C97">
                <wp:simplePos x="0" y="0"/>
                <wp:positionH relativeFrom="column">
                  <wp:posOffset>399415</wp:posOffset>
                </wp:positionH>
                <wp:positionV relativeFrom="paragraph">
                  <wp:posOffset>172720</wp:posOffset>
                </wp:positionV>
                <wp:extent cx="438150" cy="0"/>
                <wp:effectExtent l="0" t="0" r="0" b="0"/>
                <wp:wrapNone/>
                <wp:docPr id="11"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28210B5C">
              <v:shape id="AutoShape 15" style="position:absolute;margin-left:31.45pt;margin-top:13.6pt;width:3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8cHgIAADwEAAAOAAAAZHJzL2Uyb0RvYy54bWysU9uO2jAQfa/Uf7D8DknYQ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" w14:anchorId="5A14D9D2"/>
            </w:pict>
          </mc:Fallback>
        </mc:AlternateContent>
      </w:r>
      <w:r w:rsidR="00CA265F">
        <w:tab/>
        <w:t>%</w:t>
      </w:r>
    </w:p>
    <w:p w14:paraId="2A470071" w14:textId="77777777" w:rsidR="00CA265F" w:rsidRDefault="00CA265F" w:rsidP="00CA265F">
      <w:pPr>
        <w:spacing w:before="240"/>
        <w:ind w:left="567"/>
        <w:jc w:val="both"/>
      </w:pPr>
      <w:r w:rsidRPr="00164AE8">
        <w:rPr>
          <w:rFonts w:ascii="Wingdings" w:eastAsia="Wingdings" w:hAnsi="Wingdings" w:cs="Wingdings"/>
          <w:b/>
          <w:color w:val="66CCFF"/>
          <w:spacing w:val="-10"/>
        </w:rPr>
        <w:t></w:t>
      </w:r>
      <w:r>
        <w:rPr>
          <w:rFonts w:ascii="Wingdings" w:eastAsia="Wingdings" w:hAnsi="Wingdings" w:cs="Wingdings"/>
          <w:b/>
          <w:color w:val="66CCFF"/>
          <w:spacing w:val="-10"/>
        </w:rPr>
        <w:t></w:t>
      </w:r>
      <w:r w:rsidRPr="00625F03">
        <w:rPr>
          <w:b/>
          <w:u w:val="single"/>
        </w:rPr>
        <w:t>Montant hors taxes</w:t>
      </w:r>
      <w:r w:rsidRPr="00625F03">
        <w:rPr>
          <w:rStyle w:val="Caractresdenotedebasdepage"/>
          <w:b/>
          <w:u w:val="single"/>
        </w:rPr>
        <w:footnoteReference w:id="3"/>
      </w:r>
      <w:r w:rsidRPr="00625F03">
        <w:rPr>
          <w:rStyle w:val="Caractresdenotedebasdepage"/>
          <w:b/>
          <w:u w:val="single"/>
        </w:rPr>
        <w:t> </w:t>
      </w:r>
      <w:r w:rsidRPr="00625F03">
        <w:rPr>
          <w:b/>
          <w:u w:val="single"/>
        </w:rPr>
        <w:t>:</w:t>
      </w:r>
    </w:p>
    <w:p w14:paraId="00E8AF45" w14:textId="77777777" w:rsidR="00CA265F" w:rsidRDefault="005041F7" w:rsidP="00CA265F">
      <w:pPr>
        <w:spacing w:before="120"/>
        <w:ind w:left="567"/>
        <w:jc w:val="both"/>
        <w:rPr>
          <w:rFonts w:ascii="Arial" w:hAnsi="Arial" w:cs="Arial"/>
        </w:rPr>
      </w:pPr>
      <w:r>
        <w:rPr>
          <w:noProof/>
          <w:lang w:eastAsia="fr-FR"/>
        </w:rPr>
        <mc:AlternateContent>
          <mc:Choice Requires="wps">
            <w:drawing>
              <wp:anchor distT="0" distB="0" distL="114300" distR="114300" simplePos="0" relativeHeight="251658246" behindDoc="0" locked="0" layoutInCell="1" allowOverlap="1" wp14:anchorId="5C59E352" wp14:editId="7F72B227">
                <wp:simplePos x="0" y="0"/>
                <wp:positionH relativeFrom="column">
                  <wp:posOffset>2650490</wp:posOffset>
                </wp:positionH>
                <wp:positionV relativeFrom="paragraph">
                  <wp:posOffset>207010</wp:posOffset>
                </wp:positionV>
                <wp:extent cx="3111500" cy="0"/>
                <wp:effectExtent l="0" t="0" r="0" b="0"/>
                <wp:wrapNone/>
                <wp:docPr id="10"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11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123340DB">
              <v:shape id="AutoShape 16" style="position:absolute;margin-left:208.7pt;margin-top:16.3pt;width:24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" w14:anchorId="6EFF7253"/>
            </w:pict>
          </mc:Fallback>
        </mc:AlternateContent>
      </w:r>
      <w:r w:rsidR="00CA265F">
        <w:t xml:space="preserve">Montant </w:t>
      </w:r>
      <w:r w:rsidR="00CA265F">
        <w:rPr>
          <w:rFonts w:ascii="Arial" w:hAnsi="Arial" w:cs="Arial"/>
        </w:rPr>
        <w:t xml:space="preserve">hors taxes arrêté en chiffres à : </w:t>
      </w:r>
    </w:p>
    <w:p w14:paraId="799890BA" w14:textId="77777777" w:rsidR="00CA265F" w:rsidRDefault="005041F7" w:rsidP="00CA265F">
      <w:pPr>
        <w:pStyle w:val="fcase1ertab"/>
        <w:tabs>
          <w:tab w:val="clear" w:pos="426"/>
        </w:tabs>
        <w:spacing w:before="120"/>
        <w:ind w:left="567" w:firstLine="0"/>
      </w:pPr>
      <w:r>
        <w:rPr>
          <w:noProof/>
          <w:lang w:eastAsia="fr-FR"/>
        </w:rPr>
        <mc:AlternateContent>
          <mc:Choice Requires="wps">
            <w:drawing>
              <wp:anchor distT="0" distB="0" distL="114300" distR="114300" simplePos="0" relativeHeight="251658247" behindDoc="0" locked="0" layoutInCell="1" allowOverlap="1" wp14:anchorId="6E297B8D" wp14:editId="4875B3F4">
                <wp:simplePos x="0" y="0"/>
                <wp:positionH relativeFrom="column">
                  <wp:posOffset>2640965</wp:posOffset>
                </wp:positionH>
                <wp:positionV relativeFrom="paragraph">
                  <wp:posOffset>184785</wp:posOffset>
                </wp:positionV>
                <wp:extent cx="3111500" cy="0"/>
                <wp:effectExtent l="0" t="0" r="0" b="0"/>
                <wp:wrapNone/>
                <wp:docPr id="9"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11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293A927C">
              <v:shape id="AutoShape 17" style="position:absolute;margin-left:207.95pt;margin-top:14.55pt;width:24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" w14:anchorId="65DDD6B0"/>
            </w:pict>
          </mc:Fallback>
        </mc:AlternateContent>
      </w:r>
      <w:r w:rsidR="00CA265F">
        <w:rPr>
          <w:rFonts w:ascii="Arial" w:hAnsi="Arial" w:cs="Arial"/>
        </w:rPr>
        <w:t xml:space="preserve">Montant hors taxes arrêté en lettres à : </w:t>
      </w:r>
    </w:p>
    <w:p w14:paraId="6CF52548" w14:textId="77777777" w:rsidR="00CA265F" w:rsidRDefault="00CA265F" w:rsidP="00CA265F">
      <w:pPr>
        <w:spacing w:before="240"/>
        <w:ind w:left="567"/>
        <w:jc w:val="both"/>
        <w:rPr>
          <w:rFonts w:ascii="Arial" w:hAnsi="Arial" w:cs="Arial"/>
        </w:rPr>
      </w:pPr>
      <w:r w:rsidRPr="00164AE8">
        <w:rPr>
          <w:rFonts w:ascii="Wingdings" w:eastAsia="Wingdings" w:hAnsi="Wingdings" w:cs="Wingdings"/>
          <w:b/>
          <w:color w:val="66CCFF"/>
          <w:spacing w:val="-10"/>
        </w:rPr>
        <w:t></w:t>
      </w:r>
      <w:r>
        <w:rPr>
          <w:rFonts w:ascii="Wingdings" w:eastAsia="Wingdings" w:hAnsi="Wingdings" w:cs="Wingdings"/>
          <w:b/>
          <w:color w:val="66CCFF"/>
          <w:spacing w:val="-10"/>
        </w:rPr>
        <w:t></w:t>
      </w:r>
      <w:r w:rsidRPr="00625F03">
        <w:rPr>
          <w:b/>
          <w:u w:val="single"/>
        </w:rPr>
        <w:t>Montant TTC</w:t>
      </w:r>
      <w:r w:rsidRPr="00625F03">
        <w:rPr>
          <w:rStyle w:val="Appelnotedebasdep"/>
          <w:rFonts w:cs="Times New Roman"/>
          <w:b/>
          <w:u w:val="single"/>
        </w:rPr>
        <w:footnoteReference w:id="4"/>
      </w:r>
      <w:r w:rsidRPr="00625F03">
        <w:rPr>
          <w:rStyle w:val="Caractresdenotedebasdepage"/>
          <w:b/>
          <w:u w:val="single"/>
        </w:rPr>
        <w:t> </w:t>
      </w:r>
      <w:r w:rsidRPr="00625F03">
        <w:rPr>
          <w:b/>
          <w:u w:val="single"/>
        </w:rPr>
        <w:t>:</w:t>
      </w:r>
    </w:p>
    <w:p w14:paraId="13A42E53" w14:textId="77777777" w:rsidR="00CA265F" w:rsidRDefault="005041F7" w:rsidP="00CA265F">
      <w:pPr>
        <w:pStyle w:val="fcase1ertab"/>
        <w:tabs>
          <w:tab w:val="clear" w:pos="426"/>
        </w:tabs>
        <w:spacing w:before="120"/>
        <w:ind w:left="567" w:firstLine="0"/>
        <w:rPr>
          <w:rFonts w:ascii="Arial" w:hAnsi="Arial" w:cs="Arial"/>
        </w:rPr>
      </w:pPr>
      <w:r>
        <w:rPr>
          <w:rFonts w:ascii="Arial" w:hAnsi="Arial" w:cs="Arial"/>
          <w:noProof/>
          <w:lang w:eastAsia="fr-FR"/>
        </w:rPr>
        <mc:AlternateContent>
          <mc:Choice Requires="wps">
            <w:drawing>
              <wp:anchor distT="0" distB="0" distL="114300" distR="114300" simplePos="0" relativeHeight="251658248" behindDoc="0" locked="0" layoutInCell="1" allowOverlap="1" wp14:anchorId="6685687C" wp14:editId="27065CE0">
                <wp:simplePos x="0" y="0"/>
                <wp:positionH relativeFrom="column">
                  <wp:posOffset>2336165</wp:posOffset>
                </wp:positionH>
                <wp:positionV relativeFrom="paragraph">
                  <wp:posOffset>226060</wp:posOffset>
                </wp:positionV>
                <wp:extent cx="3425825" cy="0"/>
                <wp:effectExtent l="0" t="0" r="0" b="0"/>
                <wp:wrapNone/>
                <wp:docPr id="8"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5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46DF29FD">
              <v:shape id="AutoShape 18" style="position:absolute;margin-left:183.95pt;margin-top:17.8pt;width:269.7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" w14:anchorId="6D25F910"/>
            </w:pict>
          </mc:Fallback>
        </mc:AlternateContent>
      </w:r>
      <w:r w:rsidR="00CA265F">
        <w:rPr>
          <w:rFonts w:ascii="Arial" w:hAnsi="Arial" w:cs="Arial"/>
        </w:rPr>
        <w:t xml:space="preserve">Montant TTC arrêté en chiffres à : </w:t>
      </w:r>
    </w:p>
    <w:p w14:paraId="1C91E0AD" w14:textId="77777777" w:rsidR="00CA265F" w:rsidRDefault="005041F7" w:rsidP="00CA265F">
      <w:pPr>
        <w:pStyle w:val="fcase1ertab"/>
        <w:tabs>
          <w:tab w:val="clear" w:pos="426"/>
        </w:tabs>
        <w:spacing w:before="120"/>
        <w:ind w:left="567" w:firstLine="0"/>
        <w:rPr>
          <w:rFonts w:ascii="Arial" w:hAnsi="Arial" w:cs="Arial"/>
          <w:u w:val="single"/>
        </w:rPr>
      </w:pPr>
      <w:r>
        <w:rPr>
          <w:rFonts w:ascii="Arial" w:hAnsi="Arial" w:cs="Arial"/>
          <w:noProof/>
          <w:lang w:eastAsia="fr-FR"/>
        </w:rPr>
        <mc:AlternateContent>
          <mc:Choice Requires="wps">
            <w:drawing>
              <wp:anchor distT="0" distB="0" distL="114300" distR="114300" simplePos="0" relativeHeight="251658249" behindDoc="0" locked="0" layoutInCell="1" allowOverlap="1" wp14:anchorId="3A25D292" wp14:editId="580BF2AB">
                <wp:simplePos x="0" y="0"/>
                <wp:positionH relativeFrom="column">
                  <wp:posOffset>2336165</wp:posOffset>
                </wp:positionH>
                <wp:positionV relativeFrom="paragraph">
                  <wp:posOffset>203835</wp:posOffset>
                </wp:positionV>
                <wp:extent cx="3425825" cy="0"/>
                <wp:effectExtent l="0" t="0" r="0" b="0"/>
                <wp:wrapNone/>
                <wp:docPr id="7"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5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3C6E360C">
              <v:shape id="AutoShape 19" style="position:absolute;margin-left:183.95pt;margin-top:16.05pt;width:269.7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" w14:anchorId="49F1FE5D"/>
            </w:pict>
          </mc:Fallback>
        </mc:AlternateContent>
      </w:r>
      <w:r w:rsidR="00CA265F">
        <w:rPr>
          <w:rFonts w:ascii="Arial" w:hAnsi="Arial" w:cs="Arial"/>
        </w:rPr>
        <w:t xml:space="preserve">Montant TTC arrêté en lettres à : </w:t>
      </w:r>
    </w:p>
    <w:p w14:paraId="2364FB01" w14:textId="77777777" w:rsidR="00CA265F" w:rsidRPr="005E0464" w:rsidRDefault="00CA265F" w:rsidP="00CA265F">
      <w:pPr>
        <w:pStyle w:val="fcase1ertab"/>
        <w:tabs>
          <w:tab w:val="left" w:pos="142"/>
        </w:tabs>
        <w:spacing w:before="120"/>
        <w:ind w:left="0" w:firstLine="0"/>
        <w:rPr>
          <w:b/>
          <w:sz w:val="22"/>
          <w:u w:val="single"/>
        </w:rPr>
      </w:pPr>
      <w:proofErr w:type="gramStart"/>
      <w:r w:rsidRPr="005E0464">
        <w:rPr>
          <w:rFonts w:ascii="Arial" w:hAnsi="Arial" w:cs="Arial"/>
          <w:b/>
          <w:sz w:val="22"/>
          <w:u w:val="single"/>
        </w:rPr>
        <w:t>OU</w:t>
      </w:r>
      <w:proofErr w:type="gramEnd"/>
    </w:p>
    <w:p w14:paraId="73FE2B01" w14:textId="77777777" w:rsidR="00CA265F" w:rsidRDefault="00554BC1" w:rsidP="00CA265F">
      <w:pPr>
        <w:pStyle w:val="fcase1ertab"/>
        <w:tabs>
          <w:tab w:val="clear" w:pos="426"/>
          <w:tab w:val="left" w:pos="142"/>
        </w:tabs>
        <w:spacing w:before="120"/>
        <w:rPr>
          <w:rFonts w:ascii="Arial" w:hAnsi="Arial" w:cs="Arial"/>
        </w:rPr>
      </w:pPr>
      <w:r>
        <w:fldChar w:fldCharType="begin">
          <w:ffData>
            <w:name w:val=""/>
            <w:enabled/>
            <w:calcOnExit w:val="0"/>
            <w:checkBox>
              <w:size w:val="20"/>
              <w:default w:val="1"/>
            </w:checkBox>
          </w:ffData>
        </w:fldChar>
      </w:r>
      <w:r>
        <w:instrText xml:space="preserve"> FORMCHECKBOX </w:instrText>
      </w:r>
      <w:r w:rsidR="00414660">
        <w:fldChar w:fldCharType="separate"/>
      </w:r>
      <w:r>
        <w:fldChar w:fldCharType="end"/>
      </w:r>
      <w:r w:rsidR="00CA265F">
        <w:rPr>
          <w:rFonts w:ascii="Arial" w:hAnsi="Arial" w:cs="Arial"/>
        </w:rPr>
        <w:t xml:space="preserve"> Aux prix indiqués dans l’annexe financière de l’offre, le bordereau des prix.</w:t>
      </w:r>
    </w:p>
    <w:p w14:paraId="78C4B6CD" w14:textId="3BE5A3C9" w:rsidR="00F110A3" w:rsidRDefault="00F110A3">
      <w:pPr>
        <w:suppressAutoHyphens w:val="0"/>
        <w:rPr>
          <w:rFonts w:ascii="Arial" w:hAnsi="Arial" w:cs="Arial"/>
        </w:rPr>
      </w:pPr>
      <w:r>
        <w:rPr>
          <w:rFonts w:ascii="Arial" w:hAnsi="Arial" w:cs="Arial"/>
        </w:rPr>
        <w:br w:type="page"/>
      </w:r>
    </w:p>
    <w:p w14:paraId="73C93301" w14:textId="77777777" w:rsidR="00CA265F" w:rsidRDefault="00CA265F" w:rsidP="00CA265F">
      <w:pPr>
        <w:pStyle w:val="fcase1ertab"/>
        <w:tabs>
          <w:tab w:val="clear" w:pos="426"/>
          <w:tab w:val="left" w:pos="142"/>
        </w:tabs>
        <w:spacing w:before="120"/>
        <w:ind w:left="0" w:firstLine="142"/>
        <w:rPr>
          <w:rFonts w:ascii="Arial" w:hAnsi="Arial" w:cs="Arial"/>
        </w:rPr>
      </w:pPr>
    </w:p>
    <w:p w14:paraId="2DA5D6FA" w14:textId="77777777" w:rsidR="009B1CD0" w:rsidRDefault="009B1CD0" w:rsidP="00610760">
      <w:pPr>
        <w:shd w:val="clear" w:color="auto" w:fill="BFBFBF"/>
        <w:tabs>
          <w:tab w:val="left" w:pos="851"/>
          <w:tab w:val="left" w:pos="6237"/>
        </w:tabs>
        <w:ind w:left="567"/>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E34FC14"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1B75B23" w14:textId="77777777" w:rsidR="00036500" w:rsidRDefault="00036500" w:rsidP="009B45B9">
      <w:pPr>
        <w:tabs>
          <w:tab w:val="left" w:pos="851"/>
          <w:tab w:val="left" w:pos="6237"/>
        </w:tabs>
        <w:rPr>
          <w:rFonts w:ascii="Arial" w:hAnsi="Arial" w:cs="Arial"/>
          <w:i/>
          <w:iCs/>
          <w:sz w:val="18"/>
          <w:szCs w:val="18"/>
        </w:rPr>
      </w:pPr>
    </w:p>
    <w:p w14:paraId="52303FAE"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007DA9E"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85AA228"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1466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14660">
        <w:fldChar w:fldCharType="separate"/>
      </w:r>
      <w:r>
        <w:fldChar w:fldCharType="end"/>
      </w:r>
      <w:r>
        <w:rPr>
          <w:rFonts w:ascii="Arial" w:hAnsi="Arial" w:cs="Arial"/>
          <w:iCs/>
        </w:rPr>
        <w:t xml:space="preserve"> </w:t>
      </w:r>
      <w:r>
        <w:rPr>
          <w:rFonts w:ascii="Arial" w:hAnsi="Arial" w:cs="Arial"/>
        </w:rPr>
        <w:t>solidaire</w:t>
      </w:r>
    </w:p>
    <w:p w14:paraId="780BD2A9"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87D39B9"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89DA07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221036A"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8CD6C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119090E"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8070D2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71C4DA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3DC5C5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CF001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B43830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D9FE6F4" w14:textId="77777777">
        <w:trPr>
          <w:trHeight w:val="1021"/>
        </w:trPr>
        <w:tc>
          <w:tcPr>
            <w:tcW w:w="4503" w:type="dxa"/>
            <w:tcBorders>
              <w:top w:val="single" w:sz="4" w:space="0" w:color="000000"/>
              <w:left w:val="single" w:sz="4" w:space="0" w:color="000000"/>
            </w:tcBorders>
            <w:shd w:val="clear" w:color="auto" w:fill="CCFFFF"/>
          </w:tcPr>
          <w:p w14:paraId="7191123F"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575DCBE"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5A2478D" w14:textId="77777777" w:rsidR="009B1CD0" w:rsidRDefault="009B1CD0" w:rsidP="006F3DF9">
            <w:pPr>
              <w:tabs>
                <w:tab w:val="left" w:pos="851"/>
              </w:tabs>
              <w:snapToGrid w:val="0"/>
              <w:jc w:val="both"/>
              <w:rPr>
                <w:rFonts w:ascii="Arial" w:hAnsi="Arial" w:cs="Arial"/>
              </w:rPr>
            </w:pPr>
          </w:p>
        </w:tc>
      </w:tr>
      <w:tr w:rsidR="009B1CD0" w14:paraId="0525CF0D" w14:textId="77777777">
        <w:trPr>
          <w:trHeight w:val="1021"/>
        </w:trPr>
        <w:tc>
          <w:tcPr>
            <w:tcW w:w="4503" w:type="dxa"/>
            <w:tcBorders>
              <w:left w:val="single" w:sz="4" w:space="0" w:color="000000"/>
            </w:tcBorders>
            <w:shd w:val="clear" w:color="auto" w:fill="auto"/>
          </w:tcPr>
          <w:p w14:paraId="2A6C0CDD"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E36354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0A5D694" w14:textId="77777777" w:rsidR="009B1CD0" w:rsidRDefault="009B1CD0" w:rsidP="006F3DF9">
            <w:pPr>
              <w:tabs>
                <w:tab w:val="left" w:pos="851"/>
              </w:tabs>
              <w:snapToGrid w:val="0"/>
              <w:jc w:val="both"/>
              <w:rPr>
                <w:rFonts w:ascii="Arial" w:hAnsi="Arial" w:cs="Arial"/>
              </w:rPr>
            </w:pPr>
          </w:p>
        </w:tc>
      </w:tr>
      <w:tr w:rsidR="009B1CD0" w14:paraId="52B5FFE2" w14:textId="77777777">
        <w:trPr>
          <w:trHeight w:val="1021"/>
        </w:trPr>
        <w:tc>
          <w:tcPr>
            <w:tcW w:w="4503" w:type="dxa"/>
            <w:tcBorders>
              <w:left w:val="single" w:sz="4" w:space="0" w:color="000000"/>
              <w:bottom w:val="single" w:sz="4" w:space="0" w:color="000000"/>
            </w:tcBorders>
            <w:shd w:val="clear" w:color="auto" w:fill="CCFFFF"/>
          </w:tcPr>
          <w:p w14:paraId="1684CCB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FAD40C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49BA92D" w14:textId="77777777" w:rsidR="009B1CD0" w:rsidRDefault="009B1CD0" w:rsidP="006F3DF9">
            <w:pPr>
              <w:tabs>
                <w:tab w:val="left" w:pos="851"/>
              </w:tabs>
              <w:snapToGrid w:val="0"/>
              <w:jc w:val="both"/>
              <w:rPr>
                <w:rFonts w:ascii="Arial" w:hAnsi="Arial" w:cs="Arial"/>
              </w:rPr>
            </w:pPr>
          </w:p>
        </w:tc>
      </w:tr>
    </w:tbl>
    <w:p w14:paraId="2B266775" w14:textId="77777777" w:rsidR="009B1CD0" w:rsidRDefault="009B1CD0" w:rsidP="006C4338">
      <w:pPr>
        <w:tabs>
          <w:tab w:val="left" w:pos="851"/>
          <w:tab w:val="left" w:pos="6237"/>
        </w:tabs>
      </w:pPr>
    </w:p>
    <w:p w14:paraId="7B5BAB9F" w14:textId="77777777" w:rsidR="009B1CD0" w:rsidRDefault="009B1CD0" w:rsidP="006C4338">
      <w:pPr>
        <w:pStyle w:val="fcasegauche"/>
        <w:tabs>
          <w:tab w:val="left" w:pos="851"/>
        </w:tabs>
        <w:spacing w:after="0"/>
        <w:ind w:left="0" w:firstLine="0"/>
        <w:rPr>
          <w:rFonts w:ascii="Arial" w:hAnsi="Arial" w:cs="Arial"/>
          <w:bCs/>
          <w:iCs/>
        </w:rPr>
      </w:pPr>
    </w:p>
    <w:p w14:paraId="06D3F4D7" w14:textId="77777777" w:rsidR="009B1CD0" w:rsidRDefault="009B1CD0" w:rsidP="00610760">
      <w:pPr>
        <w:pStyle w:val="fcase1ertab"/>
        <w:shd w:val="clear" w:color="auto" w:fill="BFBFBF"/>
        <w:tabs>
          <w:tab w:val="clear" w:pos="426"/>
        </w:tabs>
        <w:ind w:left="567" w:firstLine="0"/>
        <w:rPr>
          <w:rFonts w:ascii="Arial" w:hAnsi="Arial" w:cs="Arial"/>
          <w:i/>
          <w:sz w:val="18"/>
          <w:szCs w:val="18"/>
        </w:rPr>
      </w:pPr>
      <w:r>
        <w:rPr>
          <w:rFonts w:ascii="Arial" w:hAnsi="Arial" w:cs="Arial"/>
          <w:b/>
          <w:sz w:val="22"/>
          <w:szCs w:val="22"/>
        </w:rPr>
        <w:t>B3 - Compte (s) à créditer</w:t>
      </w:r>
    </w:p>
    <w:p w14:paraId="0C649C2C" w14:textId="204FF50B" w:rsidR="009B1CD0" w:rsidRPr="005E0464" w:rsidRDefault="009B1CD0" w:rsidP="005846FB">
      <w:pPr>
        <w:pStyle w:val="fcase1ertab"/>
        <w:tabs>
          <w:tab w:val="left" w:pos="851"/>
        </w:tabs>
        <w:spacing w:before="120"/>
        <w:ind w:left="0" w:firstLine="0"/>
        <w:rPr>
          <w:rFonts w:ascii="Arial" w:hAnsi="Arial" w:cs="Arial"/>
          <w:b/>
          <w:color w:val="FF0000"/>
        </w:rPr>
      </w:pPr>
      <w:r w:rsidRPr="005E0464">
        <w:rPr>
          <w:rFonts w:ascii="Arial" w:hAnsi="Arial" w:cs="Arial"/>
          <w:b/>
          <w:i/>
          <w:color w:val="FF0000"/>
          <w:sz w:val="18"/>
          <w:szCs w:val="18"/>
        </w:rPr>
        <w:t>(Joindre un ou des relevé(s) d’identité bancaire.)</w:t>
      </w:r>
    </w:p>
    <w:p w14:paraId="0AC8031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62AC77F"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5E0464">
        <w:rPr>
          <w:rFonts w:ascii="Arial" w:hAnsi="Arial" w:cs="Arial"/>
          <w:b/>
          <w:u w:val="single"/>
        </w:rPr>
        <w:t>Nom</w:t>
      </w:r>
      <w:proofErr w:type="gramEnd"/>
      <w:r w:rsidRPr="005E0464">
        <w:rPr>
          <w:rFonts w:ascii="Arial" w:hAnsi="Arial" w:cs="Arial"/>
          <w:b/>
          <w:u w:val="single"/>
        </w:rPr>
        <w:t xml:space="preserve"> de l’établissement bancaire :</w:t>
      </w:r>
    </w:p>
    <w:p w14:paraId="22341394"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2DFD055" w14:textId="77777777" w:rsidR="009B1CD0" w:rsidRDefault="005041F7" w:rsidP="00710FD6">
      <w:pPr>
        <w:pStyle w:val="fcasegauche"/>
        <w:tabs>
          <w:tab w:val="left" w:pos="426"/>
          <w:tab w:val="left" w:pos="851"/>
        </w:tabs>
        <w:spacing w:after="0"/>
        <w:ind w:left="0" w:firstLine="0"/>
        <w:jc w:val="left"/>
        <w:rPr>
          <w:rFonts w:ascii="Arial" w:hAnsi="Arial" w:cs="Arial"/>
        </w:rPr>
      </w:pPr>
      <w:r>
        <w:rPr>
          <w:rFonts w:ascii="Arial" w:hAnsi="Arial" w:cs="Arial"/>
          <w:noProof/>
          <w:lang w:eastAsia="fr-FR"/>
        </w:rPr>
        <mc:AlternateContent>
          <mc:Choice Requires="wps">
            <w:drawing>
              <wp:anchor distT="0" distB="0" distL="114300" distR="114300" simplePos="0" relativeHeight="251658250" behindDoc="0" locked="0" layoutInCell="1" allowOverlap="1" wp14:anchorId="5D697CD6" wp14:editId="32E6FB1B">
                <wp:simplePos x="0" y="0"/>
                <wp:positionH relativeFrom="column">
                  <wp:posOffset>12065</wp:posOffset>
                </wp:positionH>
                <wp:positionV relativeFrom="paragraph">
                  <wp:posOffset>19685</wp:posOffset>
                </wp:positionV>
                <wp:extent cx="3362325" cy="0"/>
                <wp:effectExtent l="0" t="0" r="0" b="0"/>
                <wp:wrapNone/>
                <wp:docPr id="6"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62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66B45AD5">
              <v:shape id="AutoShape 20" style="position:absolute;margin-left:.95pt;margin-top:1.55pt;width:264.7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" w14:anchorId="6DC3D6D2"/>
            </w:pict>
          </mc:Fallback>
        </mc:AlternateContent>
      </w:r>
    </w:p>
    <w:p w14:paraId="1F48363B" w14:textId="77777777" w:rsidR="009B1CD0" w:rsidRPr="005E0464" w:rsidRDefault="009B1CD0" w:rsidP="00710FD6">
      <w:pPr>
        <w:pStyle w:val="fcasegauche"/>
        <w:tabs>
          <w:tab w:val="left" w:pos="426"/>
          <w:tab w:val="left" w:pos="851"/>
        </w:tabs>
        <w:spacing w:after="0"/>
        <w:ind w:left="0" w:firstLine="0"/>
        <w:jc w:val="left"/>
        <w:rPr>
          <w:rFonts w:ascii="Arial" w:hAnsi="Arial" w:cs="Arial"/>
          <w:b/>
          <w:u w:val="single"/>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5E0464">
        <w:rPr>
          <w:rFonts w:ascii="Arial" w:hAnsi="Arial" w:cs="Arial"/>
          <w:b/>
          <w:u w:val="single"/>
        </w:rPr>
        <w:t>Numéro</w:t>
      </w:r>
      <w:proofErr w:type="gramEnd"/>
      <w:r w:rsidRPr="005E0464">
        <w:rPr>
          <w:rFonts w:ascii="Arial" w:hAnsi="Arial" w:cs="Arial"/>
          <w:b/>
          <w:u w:val="single"/>
        </w:rPr>
        <w:t xml:space="preserve"> de compte :</w:t>
      </w:r>
    </w:p>
    <w:p w14:paraId="305537BF"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0486AB6" w14:textId="77777777" w:rsidR="009B1CD0" w:rsidRDefault="005041F7" w:rsidP="0083205E">
      <w:pPr>
        <w:pStyle w:val="fcasegauche"/>
        <w:tabs>
          <w:tab w:val="left" w:pos="426"/>
          <w:tab w:val="left" w:pos="851"/>
        </w:tabs>
        <w:spacing w:after="0"/>
        <w:ind w:left="0" w:firstLine="0"/>
        <w:jc w:val="left"/>
        <w:rPr>
          <w:rFonts w:ascii="Arial" w:hAnsi="Arial" w:cs="Arial"/>
          <w:b/>
        </w:rPr>
      </w:pPr>
      <w:r>
        <w:rPr>
          <w:rFonts w:ascii="Arial" w:hAnsi="Arial" w:cs="Arial"/>
          <w:b/>
          <w:noProof/>
          <w:lang w:eastAsia="fr-FR"/>
        </w:rPr>
        <mc:AlternateContent>
          <mc:Choice Requires="wps">
            <w:drawing>
              <wp:anchor distT="0" distB="0" distL="114300" distR="114300" simplePos="0" relativeHeight="251658251" behindDoc="0" locked="0" layoutInCell="1" allowOverlap="1" wp14:anchorId="623BFAB8" wp14:editId="320E62B9">
                <wp:simplePos x="0" y="0"/>
                <wp:positionH relativeFrom="column">
                  <wp:posOffset>21590</wp:posOffset>
                </wp:positionH>
                <wp:positionV relativeFrom="paragraph">
                  <wp:posOffset>38735</wp:posOffset>
                </wp:positionV>
                <wp:extent cx="3362325" cy="0"/>
                <wp:effectExtent l="0" t="0" r="0" b="0"/>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62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1A6B2ADF">
              <v:shape id="AutoShape 21" style="position:absolute;margin-left:1.7pt;margin-top:3.05pt;width:264.7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" w14:anchorId="53ECF5AB"/>
            </w:pict>
          </mc:Fallback>
        </mc:AlternateContent>
      </w:r>
    </w:p>
    <w:p w14:paraId="0532972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0DE184E" w14:textId="77777777" w:rsidR="009B1CD0" w:rsidRDefault="009B1CD0" w:rsidP="00610760">
      <w:pPr>
        <w:pStyle w:val="fcasegauche"/>
        <w:shd w:val="clear" w:color="auto" w:fill="BFBFBF"/>
        <w:spacing w:after="0"/>
        <w:ind w:left="567"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4"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5"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35706FB" w14:textId="77777777" w:rsidR="009B1CD0" w:rsidRDefault="009B1CD0" w:rsidP="00934503">
      <w:pPr>
        <w:tabs>
          <w:tab w:val="left" w:pos="426"/>
          <w:tab w:val="left" w:pos="851"/>
        </w:tabs>
        <w:rPr>
          <w:rFonts w:ascii="Arial" w:hAnsi="Arial" w:cs="Arial"/>
          <w:b/>
        </w:rPr>
      </w:pPr>
    </w:p>
    <w:p w14:paraId="1CB3B031" w14:textId="35B524F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14660">
        <w:fldChar w:fldCharType="separate"/>
      </w:r>
      <w:r w:rsidR="007D7A65">
        <w:fldChar w:fldCharType="end"/>
      </w:r>
      <w:r>
        <w:tab/>
      </w:r>
      <w:r w:rsidR="009D661E">
        <w:t>Non</w:t>
      </w:r>
      <w:r>
        <w:tab/>
      </w:r>
      <w:r>
        <w:tab/>
      </w:r>
      <w:r>
        <w:tab/>
      </w:r>
      <w:r w:rsidR="00E129C0">
        <w:fldChar w:fldCharType="begin">
          <w:ffData>
            <w:name w:val=""/>
            <w:enabled/>
            <w:calcOnExit w:val="0"/>
            <w:checkBox>
              <w:size w:val="20"/>
              <w:default w:val="1"/>
            </w:checkBox>
          </w:ffData>
        </w:fldChar>
      </w:r>
      <w:r w:rsidR="00E129C0">
        <w:instrText xml:space="preserve"> FORMCHECKBOX </w:instrText>
      </w:r>
      <w:r w:rsidR="00414660">
        <w:fldChar w:fldCharType="separate"/>
      </w:r>
      <w:r w:rsidR="00E129C0">
        <w:fldChar w:fldCharType="end"/>
      </w:r>
      <w:r>
        <w:tab/>
      </w:r>
      <w:r w:rsidR="009D661E">
        <w:t>Oui</w:t>
      </w:r>
    </w:p>
    <w:p w14:paraId="347B010C" w14:textId="77777777" w:rsidR="009B1CD0" w:rsidRDefault="009B1CD0" w:rsidP="005E0464">
      <w:pPr>
        <w:tabs>
          <w:tab w:val="left" w:pos="851"/>
        </w:tabs>
        <w:rPr>
          <w:rFonts w:ascii="Arial" w:hAnsi="Arial" w:cs="Arial"/>
          <w:b/>
        </w:rPr>
      </w:pPr>
      <w:r>
        <w:rPr>
          <w:rFonts w:ascii="Arial" w:hAnsi="Arial" w:cs="Arial"/>
          <w:i/>
          <w:sz w:val="18"/>
          <w:szCs w:val="18"/>
        </w:rPr>
        <w:t>(Cocher la case correspondante.)</w:t>
      </w:r>
    </w:p>
    <w:p w14:paraId="6DE3FA81" w14:textId="77777777" w:rsidR="009B1CD0" w:rsidRDefault="009B1CD0" w:rsidP="009B45B9">
      <w:pPr>
        <w:tabs>
          <w:tab w:val="left" w:pos="426"/>
          <w:tab w:val="left" w:pos="851"/>
        </w:tabs>
        <w:jc w:val="both"/>
        <w:rPr>
          <w:rFonts w:ascii="Arial" w:hAnsi="Arial" w:cs="Arial"/>
          <w:b/>
        </w:rPr>
      </w:pPr>
    </w:p>
    <w:p w14:paraId="5E0E1C33" w14:textId="77777777" w:rsidR="009B1CD0" w:rsidRDefault="009B1CD0" w:rsidP="00610760">
      <w:pPr>
        <w:pStyle w:val="Titre4"/>
        <w:shd w:val="clear" w:color="auto" w:fill="BFBFBF"/>
        <w:tabs>
          <w:tab w:val="clear" w:pos="-142"/>
          <w:tab w:val="clear" w:pos="0"/>
          <w:tab w:val="clear" w:pos="4111"/>
        </w:tabs>
        <w:ind w:hanging="297"/>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E5CBBC0" w14:textId="77777777" w:rsidR="009B1CD0" w:rsidRDefault="009B1CD0" w:rsidP="009B45B9">
      <w:pPr>
        <w:tabs>
          <w:tab w:val="left" w:pos="576"/>
          <w:tab w:val="left" w:pos="851"/>
        </w:tabs>
        <w:jc w:val="both"/>
        <w:rPr>
          <w:rFonts w:ascii="Arial" w:hAnsi="Arial" w:cs="Arial"/>
        </w:rPr>
      </w:pPr>
    </w:p>
    <w:p w14:paraId="269B8BD2" w14:textId="4D571E7D"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5E0464">
        <w:rPr>
          <w:rFonts w:ascii="Arial" w:hAnsi="Arial" w:cs="Arial"/>
        </w:rPr>
        <w:t>deux ans</w:t>
      </w:r>
      <w:r>
        <w:rPr>
          <w:rFonts w:ascii="Arial" w:hAnsi="Arial" w:cs="Arial"/>
        </w:rPr>
        <w:t xml:space="preserve"> </w:t>
      </w:r>
      <w:r w:rsidR="005E0464">
        <w:rPr>
          <w:rFonts w:ascii="Arial" w:hAnsi="Arial" w:cs="Arial"/>
        </w:rPr>
        <w:t xml:space="preserve">ferme </w:t>
      </w:r>
      <w:r>
        <w:rPr>
          <w:rFonts w:ascii="Arial" w:hAnsi="Arial" w:cs="Arial"/>
        </w:rPr>
        <w:t>à compter de</w:t>
      </w:r>
      <w:r w:rsidR="005E0464" w:rsidRPr="005E0464">
        <w:rPr>
          <w:rFonts w:ascii="Arial" w:hAnsi="Arial" w:cs="Arial"/>
        </w:rPr>
        <w:t xml:space="preserve"> </w:t>
      </w:r>
      <w:r w:rsidR="00E266AE">
        <w:rPr>
          <w:rFonts w:ascii="Arial" w:hAnsi="Arial" w:cs="Arial"/>
        </w:rPr>
        <w:t>la date de début d’exécution notifiée</w:t>
      </w:r>
      <w:r w:rsidR="00554BC1">
        <w:rPr>
          <w:rFonts w:ascii="Arial" w:hAnsi="Arial" w:cs="Arial"/>
        </w:rPr>
        <w:t xml:space="preserve"> </w:t>
      </w:r>
      <w:r w:rsidR="00554BC1" w:rsidRPr="00554BC1">
        <w:rPr>
          <w:rFonts w:ascii="Arial" w:hAnsi="Arial" w:cs="Arial"/>
        </w:rPr>
        <w:t xml:space="preserve">par </w:t>
      </w:r>
      <w:r w:rsidR="00E129C0">
        <w:rPr>
          <w:rFonts w:ascii="Arial" w:hAnsi="Arial" w:cs="Arial"/>
        </w:rPr>
        <w:t>INRAE</w:t>
      </w:r>
      <w:r w:rsidR="005E0464">
        <w:rPr>
          <w:rFonts w:ascii="Arial" w:hAnsi="Arial" w:cs="Arial"/>
        </w:rPr>
        <w:t>.</w:t>
      </w:r>
    </w:p>
    <w:p w14:paraId="384FAD50" w14:textId="77777777" w:rsidR="009B1CD0" w:rsidRPr="005E0464" w:rsidRDefault="009B1CD0" w:rsidP="005E0464">
      <w:pPr>
        <w:tabs>
          <w:tab w:val="left" w:pos="851"/>
        </w:tabs>
      </w:pPr>
      <w:r>
        <w:rPr>
          <w:rFonts w:ascii="Arial" w:hAnsi="Arial" w:cs="Arial"/>
          <w:i/>
          <w:sz w:val="18"/>
          <w:szCs w:val="18"/>
        </w:rPr>
        <w:t>(Cocher la case correspondante.)</w:t>
      </w:r>
    </w:p>
    <w:p w14:paraId="63B8AE7A" w14:textId="77777777" w:rsidR="009B1CD0" w:rsidRDefault="009B1CD0" w:rsidP="009B45B9">
      <w:pPr>
        <w:tabs>
          <w:tab w:val="left" w:pos="426"/>
          <w:tab w:val="left" w:pos="851"/>
        </w:tabs>
        <w:jc w:val="both"/>
        <w:rPr>
          <w:rFonts w:ascii="Arial" w:hAnsi="Arial" w:cs="Arial"/>
          <w:b/>
        </w:rPr>
      </w:pPr>
    </w:p>
    <w:p w14:paraId="3F0A650C"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414660">
        <w:fldChar w:fldCharType="separate"/>
      </w:r>
      <w:r w:rsidR="007D7A65">
        <w:fldChar w:fldCharType="end"/>
      </w:r>
      <w:r>
        <w:tab/>
      </w:r>
      <w:r w:rsidR="009D661E">
        <w:t>Non</w:t>
      </w:r>
      <w:r>
        <w:tab/>
      </w:r>
      <w:r>
        <w:tab/>
      </w:r>
      <w:r>
        <w:tab/>
      </w:r>
      <w:r w:rsidR="005E0464">
        <w:fldChar w:fldCharType="begin">
          <w:ffData>
            <w:name w:val=""/>
            <w:enabled/>
            <w:calcOnExit w:val="0"/>
            <w:checkBox>
              <w:size w:val="20"/>
              <w:default w:val="1"/>
            </w:checkBox>
          </w:ffData>
        </w:fldChar>
      </w:r>
      <w:r w:rsidR="005E0464">
        <w:instrText xml:space="preserve"> FORMCHECKBOX </w:instrText>
      </w:r>
      <w:r w:rsidR="00414660">
        <w:fldChar w:fldCharType="separate"/>
      </w:r>
      <w:r w:rsidR="005E0464">
        <w:fldChar w:fldCharType="end"/>
      </w:r>
      <w:r>
        <w:tab/>
      </w:r>
      <w:r w:rsidR="009D661E">
        <w:t>Oui</w:t>
      </w:r>
    </w:p>
    <w:p w14:paraId="0CD35853"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22F02F43" w14:textId="77777777" w:rsidR="009B1CD0" w:rsidRDefault="009B1CD0" w:rsidP="009B45B9">
      <w:pPr>
        <w:tabs>
          <w:tab w:val="left" w:pos="426"/>
          <w:tab w:val="left" w:pos="851"/>
        </w:tabs>
        <w:jc w:val="both"/>
        <w:rPr>
          <w:rFonts w:ascii="Arial" w:hAnsi="Arial" w:cs="Arial"/>
        </w:rPr>
      </w:pPr>
    </w:p>
    <w:p w14:paraId="7351DF46"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26EF7AA4"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5E0464">
        <w:rPr>
          <w:rFonts w:ascii="Arial" w:hAnsi="Arial" w:cs="Arial"/>
        </w:rPr>
        <w:t>Deux fois</w:t>
      </w:r>
    </w:p>
    <w:p w14:paraId="4C40A2F2" w14:textId="77777777" w:rsidR="009B1CD0" w:rsidRPr="005E0464"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5E0464">
        <w:rPr>
          <w:rFonts w:ascii="Arial" w:hAnsi="Arial" w:cs="Arial"/>
        </w:rPr>
        <w:t>1 an</w:t>
      </w:r>
    </w:p>
    <w:p w14:paraId="66B7EEAF" w14:textId="77777777" w:rsidR="005E0464" w:rsidRDefault="005E0464" w:rsidP="005E0464">
      <w:pPr>
        <w:tabs>
          <w:tab w:val="left" w:pos="426"/>
          <w:tab w:val="left" w:pos="851"/>
        </w:tabs>
        <w:spacing w:before="120"/>
        <w:jc w:val="both"/>
        <w:rPr>
          <w:rFonts w:ascii="Arial" w:hAnsi="Arial" w:cs="Arial"/>
          <w:b/>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CE683A3" w14:textId="77777777">
        <w:tc>
          <w:tcPr>
            <w:tcW w:w="10419" w:type="dxa"/>
            <w:shd w:val="clear" w:color="auto" w:fill="66CCFF"/>
          </w:tcPr>
          <w:p w14:paraId="394CA86F"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4254F1D6" w14:textId="77777777" w:rsidR="009B1CD0" w:rsidRDefault="009B1CD0" w:rsidP="006C4338">
      <w:pPr>
        <w:tabs>
          <w:tab w:val="left" w:pos="851"/>
        </w:tabs>
        <w:jc w:val="both"/>
      </w:pPr>
    </w:p>
    <w:p w14:paraId="4FCE6E9D"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D766F00" w14:textId="77777777" w:rsidR="005824AE" w:rsidRDefault="005824AE" w:rsidP="006C4338">
      <w:pPr>
        <w:tabs>
          <w:tab w:val="left" w:pos="851"/>
        </w:tabs>
        <w:jc w:val="both"/>
      </w:pPr>
    </w:p>
    <w:p w14:paraId="038D3768" w14:textId="77777777" w:rsidR="00332B12" w:rsidRDefault="00332B12" w:rsidP="00610760">
      <w:pPr>
        <w:pStyle w:val="fcase1ertab"/>
        <w:shd w:val="clear" w:color="auto" w:fill="BFBFBF"/>
        <w:tabs>
          <w:tab w:val="clear" w:pos="426"/>
        </w:tabs>
        <w:ind w:left="567"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sidR="005E0464">
        <w:rPr>
          <w:rFonts w:ascii="Arial" w:hAnsi="Arial" w:cs="Arial"/>
          <w:b/>
          <w:sz w:val="22"/>
          <w:szCs w:val="22"/>
        </w:rPr>
        <w:t xml:space="preserve"> par le titulaire individuel</w:t>
      </w:r>
    </w:p>
    <w:p w14:paraId="5B93538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32BEF0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DF8CF4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D344065"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8970A4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135D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B0AC9E3"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77D723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292F12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980B0" w14:textId="77777777" w:rsidR="00332B12" w:rsidRDefault="00332B12" w:rsidP="00B054DA">
            <w:pPr>
              <w:tabs>
                <w:tab w:val="left" w:pos="851"/>
              </w:tabs>
              <w:snapToGrid w:val="0"/>
              <w:jc w:val="both"/>
              <w:rPr>
                <w:rFonts w:ascii="Arial" w:hAnsi="Arial" w:cs="Arial"/>
                <w:b/>
                <w:bCs/>
              </w:rPr>
            </w:pPr>
          </w:p>
        </w:tc>
      </w:tr>
    </w:tbl>
    <w:p w14:paraId="27EFDD29" w14:textId="77777777"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3804439D" w14:textId="77777777" w:rsidR="005E0464" w:rsidRDefault="005E0464" w:rsidP="002904AF">
      <w:pPr>
        <w:tabs>
          <w:tab w:val="left" w:pos="851"/>
        </w:tabs>
        <w:jc w:val="both"/>
        <w:rPr>
          <w:rFonts w:ascii="Arial" w:hAnsi="Arial" w:cs="Arial"/>
        </w:rPr>
      </w:pPr>
    </w:p>
    <w:p w14:paraId="16A2B016" w14:textId="77777777" w:rsidR="00332B12" w:rsidRDefault="00332B12" w:rsidP="00610760">
      <w:pPr>
        <w:pStyle w:val="fcase1ertab"/>
        <w:shd w:val="clear" w:color="auto" w:fill="BFBFBF"/>
        <w:tabs>
          <w:tab w:val="clear" w:pos="426"/>
        </w:tabs>
        <w:ind w:left="567"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sidR="005E0464">
        <w:rPr>
          <w:rFonts w:ascii="Arial" w:hAnsi="Arial" w:cs="Arial"/>
          <w:b/>
          <w:sz w:val="22"/>
          <w:szCs w:val="22"/>
        </w:rPr>
        <w:t xml:space="preserve"> en cas de groupement</w:t>
      </w:r>
    </w:p>
    <w:p w14:paraId="7A49EB7E" w14:textId="77777777" w:rsidR="00332B12" w:rsidRDefault="00332B12" w:rsidP="006C4338">
      <w:pPr>
        <w:tabs>
          <w:tab w:val="left" w:pos="851"/>
        </w:tabs>
        <w:jc w:val="both"/>
      </w:pPr>
    </w:p>
    <w:p w14:paraId="00DC4720"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6"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7"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DA13DF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DD2EE12" w14:textId="77777777" w:rsidR="009B1CD0" w:rsidRDefault="009B1CD0" w:rsidP="005846FB">
      <w:pPr>
        <w:tabs>
          <w:tab w:val="left" w:pos="851"/>
        </w:tabs>
        <w:rPr>
          <w:rFonts w:ascii="Arial" w:hAnsi="Arial" w:cs="Arial"/>
        </w:rPr>
      </w:pPr>
    </w:p>
    <w:p w14:paraId="3003F681" w14:textId="77777777" w:rsidR="00036500" w:rsidRDefault="00036500" w:rsidP="005846FB">
      <w:pPr>
        <w:tabs>
          <w:tab w:val="left" w:pos="851"/>
        </w:tabs>
        <w:rPr>
          <w:rFonts w:ascii="Arial" w:hAnsi="Arial" w:cs="Arial"/>
        </w:rPr>
      </w:pPr>
    </w:p>
    <w:p w14:paraId="23147973"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383E84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6739C4D" w14:textId="255CC56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1466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rsidR="00E129C0">
        <w:fldChar w:fldCharType="begin">
          <w:ffData>
            <w:name w:val=""/>
            <w:enabled/>
            <w:calcOnExit w:val="0"/>
            <w:checkBox>
              <w:size w:val="20"/>
              <w:default w:val="1"/>
            </w:checkBox>
          </w:ffData>
        </w:fldChar>
      </w:r>
      <w:r w:rsidR="00E129C0">
        <w:instrText xml:space="preserve"> FORMCHECKBOX </w:instrText>
      </w:r>
      <w:r w:rsidR="00414660">
        <w:fldChar w:fldCharType="separate"/>
      </w:r>
      <w:r w:rsidR="00E129C0">
        <w:fldChar w:fldCharType="end"/>
      </w:r>
      <w:r>
        <w:rPr>
          <w:rFonts w:ascii="Arial" w:hAnsi="Arial" w:cs="Arial"/>
          <w:iCs/>
        </w:rPr>
        <w:t xml:space="preserve"> </w:t>
      </w:r>
      <w:r>
        <w:rPr>
          <w:rFonts w:ascii="Arial" w:hAnsi="Arial" w:cs="Arial"/>
        </w:rPr>
        <w:t>solidaire</w:t>
      </w:r>
    </w:p>
    <w:p w14:paraId="2C401702" w14:textId="77777777" w:rsidR="009B1CD0" w:rsidRDefault="009B1CD0" w:rsidP="0083205E">
      <w:pPr>
        <w:tabs>
          <w:tab w:val="left" w:pos="851"/>
        </w:tabs>
        <w:rPr>
          <w:rFonts w:ascii="Arial" w:hAnsi="Arial" w:cs="Arial"/>
        </w:rPr>
      </w:pPr>
    </w:p>
    <w:p w14:paraId="31BF63D2" w14:textId="77777777" w:rsidR="001C733C" w:rsidRDefault="001C733C" w:rsidP="00CD46CC">
      <w:pPr>
        <w:tabs>
          <w:tab w:val="left" w:pos="851"/>
        </w:tabs>
        <w:rPr>
          <w:rFonts w:ascii="Arial" w:hAnsi="Arial" w:cs="Arial"/>
        </w:rPr>
      </w:pPr>
    </w:p>
    <w:p w14:paraId="16653CB1"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1466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4D61E2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54EAAEF"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6006F9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14660">
        <w:fldChar w:fldCharType="separate"/>
      </w:r>
      <w:r>
        <w:fldChar w:fldCharType="end"/>
      </w:r>
      <w:r>
        <w:tab/>
      </w:r>
      <w:r w:rsidR="005E0464">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9C5A263" w14:textId="77777777" w:rsidR="002904AF" w:rsidRDefault="002904AF" w:rsidP="009D661E">
      <w:pPr>
        <w:tabs>
          <w:tab w:val="left" w:pos="851"/>
        </w:tabs>
        <w:ind w:left="1701"/>
        <w:rPr>
          <w:rFonts w:ascii="Arial" w:hAnsi="Arial" w:cs="Arial"/>
        </w:rPr>
      </w:pPr>
      <w:r>
        <w:rPr>
          <w:rFonts w:ascii="Arial" w:hAnsi="Arial" w:cs="Arial"/>
          <w:i/>
          <w:sz w:val="18"/>
          <w:szCs w:val="18"/>
        </w:rPr>
        <w:t>(</w:t>
      </w:r>
      <w:r w:rsidR="006A608D">
        <w:rPr>
          <w:rFonts w:ascii="Arial" w:hAnsi="Arial" w:cs="Arial"/>
          <w:i/>
          <w:sz w:val="18"/>
          <w:szCs w:val="18"/>
        </w:rPr>
        <w:t>Joindre</w:t>
      </w:r>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1DF38217" w14:textId="77777777" w:rsidR="002904AF" w:rsidRDefault="002904AF" w:rsidP="001C733C">
      <w:pPr>
        <w:tabs>
          <w:tab w:val="left" w:pos="851"/>
        </w:tabs>
        <w:rPr>
          <w:rFonts w:ascii="Arial" w:hAnsi="Arial" w:cs="Arial"/>
        </w:rPr>
      </w:pPr>
    </w:p>
    <w:p w14:paraId="21D262D5"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14660">
        <w:fldChar w:fldCharType="separate"/>
      </w:r>
      <w:r>
        <w:fldChar w:fldCharType="end"/>
      </w:r>
      <w:r>
        <w:tab/>
      </w:r>
      <w:r w:rsidR="005E0464">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1F263AE1" w14:textId="77777777" w:rsidR="00BE6078" w:rsidRDefault="009D661E" w:rsidP="009D661E">
      <w:pPr>
        <w:tabs>
          <w:tab w:val="left" w:pos="851"/>
        </w:tabs>
        <w:ind w:left="1701"/>
        <w:rPr>
          <w:rFonts w:ascii="Arial" w:hAnsi="Arial" w:cs="Arial"/>
        </w:rPr>
      </w:pPr>
      <w:r>
        <w:rPr>
          <w:rFonts w:ascii="Arial" w:hAnsi="Arial" w:cs="Arial"/>
          <w:i/>
          <w:sz w:val="18"/>
          <w:szCs w:val="18"/>
        </w:rPr>
        <w:t>(</w:t>
      </w:r>
      <w:r w:rsidR="006A608D">
        <w:rPr>
          <w:rFonts w:ascii="Arial" w:hAnsi="Arial" w:cs="Arial"/>
          <w:i/>
          <w:sz w:val="18"/>
          <w:szCs w:val="18"/>
        </w:rPr>
        <w:t>Joindre</w:t>
      </w:r>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8AD97BE" w14:textId="77777777" w:rsidR="002904AF" w:rsidRDefault="002904AF" w:rsidP="002904AF">
      <w:pPr>
        <w:tabs>
          <w:tab w:val="left" w:pos="851"/>
        </w:tabs>
        <w:rPr>
          <w:rFonts w:ascii="Arial" w:hAnsi="Arial" w:cs="Arial"/>
          <w:iCs/>
        </w:rPr>
      </w:pPr>
    </w:p>
    <w:p w14:paraId="56A30ADF" w14:textId="77777777" w:rsidR="009D661E" w:rsidRDefault="002904AF" w:rsidP="005E0464">
      <w:pPr>
        <w:tabs>
          <w:tab w:val="left" w:pos="851"/>
        </w:tabs>
        <w:ind w:left="1701" w:hanging="1134"/>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14660">
        <w:fldChar w:fldCharType="separate"/>
      </w:r>
      <w:r>
        <w:fldChar w:fldCharType="end"/>
      </w:r>
      <w:r>
        <w:rPr>
          <w:rFonts w:ascii="Arial" w:hAnsi="Arial" w:cs="Arial"/>
          <w:i/>
          <w:iCs/>
        </w:rPr>
        <w:t xml:space="preserve"> </w:t>
      </w:r>
      <w:r>
        <w:rPr>
          <w:rFonts w:ascii="Arial" w:hAnsi="Arial" w:cs="Arial"/>
        </w:rPr>
        <w:tab/>
      </w:r>
      <w:r w:rsidR="005E0464">
        <w:rPr>
          <w:rFonts w:ascii="Arial" w:hAnsi="Arial" w:cs="Arial"/>
        </w:rPr>
        <w:t>Ont</w:t>
      </w:r>
      <w:r>
        <w:rPr>
          <w:rFonts w:ascii="Arial" w:hAnsi="Arial" w:cs="Arial"/>
        </w:rPr>
        <w:t xml:space="preserve"> donné mandat au mandataire dans les conditions définies par les pouvoirs joints en annexe</w:t>
      </w:r>
      <w:r w:rsidR="009D661E">
        <w:rPr>
          <w:rFonts w:ascii="Arial" w:hAnsi="Arial" w:cs="Arial"/>
        </w:rPr>
        <w:t>.</w:t>
      </w:r>
    </w:p>
    <w:p w14:paraId="47E4E55A"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r w:rsidR="006A608D" w:rsidRPr="00C83930">
        <w:rPr>
          <w:rFonts w:ascii="Arial" w:hAnsi="Arial" w:cs="Arial"/>
          <w:i/>
          <w:sz w:val="18"/>
          <w:szCs w:val="18"/>
        </w:rPr>
        <w:t>Hors</w:t>
      </w:r>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333F8D74" w14:textId="77777777" w:rsidR="002904AF" w:rsidRDefault="002904AF" w:rsidP="002904AF">
      <w:pPr>
        <w:tabs>
          <w:tab w:val="left" w:pos="851"/>
        </w:tabs>
        <w:ind w:left="1134" w:hanging="850"/>
        <w:rPr>
          <w:rFonts w:ascii="Arial" w:hAnsi="Arial" w:cs="Arial"/>
          <w:i/>
          <w:sz w:val="18"/>
          <w:szCs w:val="18"/>
        </w:rPr>
      </w:pPr>
    </w:p>
    <w:p w14:paraId="28227A3A" w14:textId="77777777" w:rsidR="001C733C" w:rsidRDefault="001C733C" w:rsidP="001C733C">
      <w:pPr>
        <w:tabs>
          <w:tab w:val="left" w:pos="851"/>
        </w:tabs>
        <w:rPr>
          <w:rFonts w:ascii="Arial" w:hAnsi="Arial" w:cs="Arial"/>
          <w:i/>
          <w:sz w:val="18"/>
          <w:szCs w:val="18"/>
        </w:rPr>
      </w:pPr>
    </w:p>
    <w:p w14:paraId="4DB7C9C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1466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EC5A94C"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FFC8AB3" w14:textId="77777777" w:rsidR="00036500" w:rsidRDefault="00036500" w:rsidP="005846FB">
      <w:pPr>
        <w:tabs>
          <w:tab w:val="left" w:pos="851"/>
        </w:tabs>
        <w:rPr>
          <w:rFonts w:ascii="Arial" w:hAnsi="Arial" w:cs="Arial"/>
        </w:rPr>
      </w:pPr>
    </w:p>
    <w:p w14:paraId="3661B072"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14660">
        <w:fldChar w:fldCharType="separate"/>
      </w:r>
      <w:r>
        <w:fldChar w:fldCharType="end"/>
      </w:r>
      <w:r>
        <w:tab/>
      </w:r>
      <w:r w:rsidR="006A608D">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5CBAE0D3" w14:textId="77777777" w:rsidR="00AE7831" w:rsidRDefault="00AE7831" w:rsidP="009B45B9">
      <w:pPr>
        <w:tabs>
          <w:tab w:val="left" w:pos="851"/>
        </w:tabs>
        <w:ind w:left="1701" w:hanging="850"/>
        <w:jc w:val="both"/>
      </w:pPr>
    </w:p>
    <w:p w14:paraId="084FEF93"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14660">
        <w:fldChar w:fldCharType="separate"/>
      </w:r>
      <w:r>
        <w:fldChar w:fldCharType="end"/>
      </w:r>
      <w:r>
        <w:rPr>
          <w:rFonts w:ascii="Arial" w:hAnsi="Arial" w:cs="Arial"/>
        </w:rPr>
        <w:tab/>
      </w:r>
      <w:r w:rsidR="006A608D">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DA6839C" w14:textId="77777777" w:rsidR="00036500" w:rsidRDefault="00036500" w:rsidP="006C4338">
      <w:pPr>
        <w:tabs>
          <w:tab w:val="left" w:pos="851"/>
        </w:tabs>
        <w:rPr>
          <w:rFonts w:ascii="Arial" w:hAnsi="Arial" w:cs="Arial"/>
          <w:iCs/>
        </w:rPr>
      </w:pPr>
    </w:p>
    <w:p w14:paraId="7813F420"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414660">
        <w:fldChar w:fldCharType="separate"/>
      </w:r>
      <w:r w:rsidR="00036500">
        <w:fldChar w:fldCharType="end"/>
      </w:r>
      <w:r w:rsidR="00036500">
        <w:rPr>
          <w:rFonts w:ascii="Arial" w:hAnsi="Arial" w:cs="Arial"/>
          <w:i/>
          <w:iCs/>
        </w:rPr>
        <w:t xml:space="preserve"> </w:t>
      </w:r>
      <w:r w:rsidR="00036500">
        <w:rPr>
          <w:rFonts w:ascii="Arial" w:hAnsi="Arial" w:cs="Arial"/>
        </w:rPr>
        <w:tab/>
      </w:r>
      <w:r w:rsidR="006A608D">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30896497"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1E4BD2A" w14:textId="77777777" w:rsidR="005E0464" w:rsidRDefault="005E0464" w:rsidP="009B45B9">
      <w:pPr>
        <w:tabs>
          <w:tab w:val="left" w:pos="851"/>
        </w:tabs>
        <w:ind w:left="1134" w:hanging="850"/>
        <w:rPr>
          <w:rFonts w:ascii="Arial" w:hAnsi="Arial" w:cs="Arial"/>
          <w:i/>
          <w:sz w:val="18"/>
          <w:szCs w:val="18"/>
        </w:rPr>
      </w:pPr>
    </w:p>
    <w:p w14:paraId="5F39B299" w14:textId="77777777" w:rsidR="005E0464" w:rsidRDefault="005E0464" w:rsidP="009B45B9">
      <w:pPr>
        <w:tabs>
          <w:tab w:val="left" w:pos="851"/>
        </w:tabs>
        <w:ind w:left="1134" w:hanging="850"/>
        <w:rPr>
          <w:rFonts w:ascii="Arial" w:hAnsi="Arial" w:cs="Arial"/>
          <w:i/>
          <w:sz w:val="18"/>
          <w:szCs w:val="18"/>
        </w:rPr>
      </w:pPr>
    </w:p>
    <w:p w14:paraId="43857637" w14:textId="77777777" w:rsidR="005E0464" w:rsidRDefault="005E0464" w:rsidP="009B45B9">
      <w:pPr>
        <w:tabs>
          <w:tab w:val="left" w:pos="851"/>
        </w:tabs>
        <w:ind w:left="1134" w:hanging="850"/>
        <w:rPr>
          <w:rFonts w:ascii="Arial" w:hAnsi="Arial" w:cs="Arial"/>
          <w:i/>
          <w:sz w:val="18"/>
          <w:szCs w:val="18"/>
        </w:rPr>
      </w:pPr>
    </w:p>
    <w:p w14:paraId="721505A0" w14:textId="36787C1E" w:rsidR="00F110A3" w:rsidRDefault="00F110A3">
      <w:pPr>
        <w:suppressAutoHyphens w:val="0"/>
        <w:rPr>
          <w:rFonts w:ascii="Arial" w:hAnsi="Arial" w:cs="Arial"/>
          <w:i/>
          <w:sz w:val="18"/>
          <w:szCs w:val="18"/>
        </w:rPr>
      </w:pPr>
      <w:r>
        <w:rPr>
          <w:rFonts w:ascii="Arial" w:hAnsi="Arial" w:cs="Arial"/>
          <w:i/>
          <w:sz w:val="18"/>
          <w:szCs w:val="18"/>
        </w:rPr>
        <w:br w:type="page"/>
      </w:r>
    </w:p>
    <w:p w14:paraId="473E4B90" w14:textId="77777777" w:rsidR="005E0464" w:rsidRDefault="005E0464" w:rsidP="009B45B9">
      <w:pPr>
        <w:tabs>
          <w:tab w:val="left" w:pos="851"/>
        </w:tabs>
        <w:ind w:left="1134" w:hanging="850"/>
        <w:rPr>
          <w:rFonts w:ascii="Arial" w:hAnsi="Arial" w:cs="Arial"/>
          <w:i/>
          <w:sz w:val="18"/>
          <w:szCs w:val="18"/>
        </w:rPr>
      </w:pPr>
    </w:p>
    <w:p w14:paraId="2B85CFAD" w14:textId="77777777" w:rsidR="005E0464" w:rsidRDefault="005E0464" w:rsidP="009B45B9">
      <w:pPr>
        <w:tabs>
          <w:tab w:val="left" w:pos="851"/>
        </w:tabs>
        <w:ind w:left="1134" w:hanging="850"/>
        <w:rPr>
          <w:rFonts w:ascii="Arial" w:hAnsi="Arial" w:cs="Arial"/>
        </w:rPr>
      </w:pPr>
    </w:p>
    <w:p w14:paraId="477CDFC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ED5EF63"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CA1135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7069E4"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59B35E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EE1B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8833A7E" w14:textId="77777777" w:rsidTr="00B054DA">
        <w:trPr>
          <w:trHeight w:val="1021"/>
        </w:trPr>
        <w:tc>
          <w:tcPr>
            <w:tcW w:w="4644" w:type="dxa"/>
            <w:tcBorders>
              <w:top w:val="single" w:sz="4" w:space="0" w:color="000000"/>
              <w:left w:val="single" w:sz="4" w:space="0" w:color="000000"/>
            </w:tcBorders>
            <w:shd w:val="clear" w:color="auto" w:fill="CCFFFF"/>
          </w:tcPr>
          <w:p w14:paraId="504D94D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B54AB5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A3E0645" w14:textId="77777777" w:rsidR="00332B12" w:rsidRDefault="00332B12" w:rsidP="00B054DA">
            <w:pPr>
              <w:tabs>
                <w:tab w:val="left" w:pos="851"/>
              </w:tabs>
              <w:snapToGrid w:val="0"/>
              <w:jc w:val="both"/>
              <w:rPr>
                <w:rFonts w:ascii="Arial" w:hAnsi="Arial" w:cs="Arial"/>
                <w:b/>
                <w:bCs/>
              </w:rPr>
            </w:pPr>
          </w:p>
        </w:tc>
      </w:tr>
      <w:tr w:rsidR="00332B12" w14:paraId="6A6B44EB" w14:textId="77777777" w:rsidTr="00B054DA">
        <w:trPr>
          <w:trHeight w:val="1021"/>
        </w:trPr>
        <w:tc>
          <w:tcPr>
            <w:tcW w:w="4644" w:type="dxa"/>
            <w:tcBorders>
              <w:left w:val="single" w:sz="4" w:space="0" w:color="000000"/>
            </w:tcBorders>
            <w:shd w:val="clear" w:color="auto" w:fill="auto"/>
          </w:tcPr>
          <w:p w14:paraId="2D67BAC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F76522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93B1395" w14:textId="77777777" w:rsidR="00332B12" w:rsidRDefault="00332B12" w:rsidP="00B054DA">
            <w:pPr>
              <w:tabs>
                <w:tab w:val="left" w:pos="851"/>
              </w:tabs>
              <w:snapToGrid w:val="0"/>
              <w:jc w:val="both"/>
              <w:rPr>
                <w:rFonts w:ascii="Arial" w:hAnsi="Arial" w:cs="Arial"/>
                <w:b/>
                <w:bCs/>
              </w:rPr>
            </w:pPr>
          </w:p>
        </w:tc>
      </w:tr>
      <w:tr w:rsidR="00332B12" w14:paraId="0796F188" w14:textId="77777777" w:rsidTr="00B054DA">
        <w:trPr>
          <w:trHeight w:val="1021"/>
        </w:trPr>
        <w:tc>
          <w:tcPr>
            <w:tcW w:w="4644" w:type="dxa"/>
            <w:tcBorders>
              <w:left w:val="single" w:sz="4" w:space="0" w:color="000000"/>
            </w:tcBorders>
            <w:shd w:val="clear" w:color="auto" w:fill="CCFFFF"/>
          </w:tcPr>
          <w:p w14:paraId="303FED1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F76B57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81D501B" w14:textId="77777777" w:rsidR="00332B12" w:rsidRDefault="00332B12" w:rsidP="00B054DA">
            <w:pPr>
              <w:tabs>
                <w:tab w:val="left" w:pos="851"/>
              </w:tabs>
              <w:snapToGrid w:val="0"/>
              <w:jc w:val="both"/>
              <w:rPr>
                <w:rFonts w:ascii="Arial" w:hAnsi="Arial" w:cs="Arial"/>
                <w:b/>
                <w:bCs/>
              </w:rPr>
            </w:pPr>
          </w:p>
        </w:tc>
      </w:tr>
      <w:tr w:rsidR="00332B12" w14:paraId="3A9A5FED" w14:textId="77777777" w:rsidTr="00B054DA">
        <w:trPr>
          <w:trHeight w:val="1021"/>
        </w:trPr>
        <w:tc>
          <w:tcPr>
            <w:tcW w:w="4644" w:type="dxa"/>
            <w:tcBorders>
              <w:left w:val="single" w:sz="4" w:space="0" w:color="000000"/>
            </w:tcBorders>
            <w:shd w:val="clear" w:color="auto" w:fill="auto"/>
          </w:tcPr>
          <w:p w14:paraId="44BC9A1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2703A3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6767CB0" w14:textId="77777777" w:rsidR="00332B12" w:rsidRDefault="00332B12" w:rsidP="00B054DA">
            <w:pPr>
              <w:tabs>
                <w:tab w:val="left" w:pos="851"/>
              </w:tabs>
              <w:snapToGrid w:val="0"/>
              <w:jc w:val="both"/>
              <w:rPr>
                <w:rFonts w:ascii="Arial" w:hAnsi="Arial" w:cs="Arial"/>
                <w:b/>
                <w:bCs/>
              </w:rPr>
            </w:pPr>
          </w:p>
        </w:tc>
      </w:tr>
      <w:tr w:rsidR="00332B12" w14:paraId="57FFF2F1" w14:textId="77777777" w:rsidTr="00B054DA">
        <w:trPr>
          <w:trHeight w:val="1021"/>
        </w:trPr>
        <w:tc>
          <w:tcPr>
            <w:tcW w:w="4644" w:type="dxa"/>
            <w:tcBorders>
              <w:left w:val="single" w:sz="4" w:space="0" w:color="000000"/>
              <w:bottom w:val="single" w:sz="4" w:space="0" w:color="000000"/>
            </w:tcBorders>
            <w:shd w:val="clear" w:color="auto" w:fill="CCFFFF"/>
          </w:tcPr>
          <w:p w14:paraId="4F5EE7D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6F09CF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7C26740" w14:textId="77777777" w:rsidR="00332B12" w:rsidRDefault="00332B12" w:rsidP="00B054DA">
            <w:pPr>
              <w:tabs>
                <w:tab w:val="left" w:pos="851"/>
              </w:tabs>
              <w:snapToGrid w:val="0"/>
              <w:jc w:val="both"/>
              <w:rPr>
                <w:rFonts w:ascii="Arial" w:hAnsi="Arial" w:cs="Arial"/>
                <w:b/>
                <w:bCs/>
              </w:rPr>
            </w:pPr>
          </w:p>
        </w:tc>
      </w:tr>
    </w:tbl>
    <w:p w14:paraId="1117E896"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D427E95" w14:textId="77777777" w:rsidR="009B1CD0" w:rsidRDefault="0097176E" w:rsidP="006C4338">
      <w:pPr>
        <w:tabs>
          <w:tab w:val="left" w:pos="851"/>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5C4D606" w14:textId="77777777">
        <w:tc>
          <w:tcPr>
            <w:tcW w:w="10277" w:type="dxa"/>
            <w:shd w:val="clear" w:color="auto" w:fill="66CCFF"/>
          </w:tcPr>
          <w:p w14:paraId="5AFF0DE4" w14:textId="77777777" w:rsidR="009B1CD0" w:rsidRPr="005E0464" w:rsidRDefault="008B2A38" w:rsidP="006B5057">
            <w:pPr>
              <w:rPr>
                <w:rFonts w:ascii="Arial" w:hAnsi="Arial" w:cs="Arial"/>
                <w:b/>
              </w:rPr>
            </w:pPr>
            <w:r>
              <w:rPr>
                <w:rFonts w:ascii="Arial" w:hAnsi="Arial" w:cs="Arial"/>
              </w:rPr>
              <w:lastRenderedPageBreak/>
              <w:br w:type="page"/>
            </w:r>
            <w:r w:rsidR="009B1CD0" w:rsidRPr="005E0464">
              <w:rPr>
                <w:rFonts w:ascii="Arial" w:hAnsi="Arial" w:cs="Arial"/>
                <w:b/>
                <w:sz w:val="22"/>
                <w:szCs w:val="22"/>
              </w:rPr>
              <w:t xml:space="preserve">D - Identification </w:t>
            </w:r>
            <w:r w:rsidR="001C40C0" w:rsidRPr="005E0464">
              <w:rPr>
                <w:rFonts w:ascii="Arial" w:hAnsi="Arial" w:cs="Arial"/>
                <w:b/>
                <w:sz w:val="22"/>
                <w:szCs w:val="22"/>
              </w:rPr>
              <w:t>et signature de l’acheteur</w:t>
            </w:r>
          </w:p>
        </w:tc>
      </w:tr>
    </w:tbl>
    <w:p w14:paraId="6B5350C2" w14:textId="77777777" w:rsidR="009B1CD0" w:rsidRDefault="009B1CD0" w:rsidP="006C4338">
      <w:pPr>
        <w:tabs>
          <w:tab w:val="left" w:pos="851"/>
        </w:tabs>
      </w:pPr>
    </w:p>
    <w:p w14:paraId="764E2599"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Pr="005E0464">
        <w:rPr>
          <w:rFonts w:ascii="Arial" w:hAnsi="Arial" w:cs="Arial"/>
          <w:bCs/>
          <w:iCs/>
          <w:u w:val="single"/>
        </w:rPr>
        <w:t>Désignation</w:t>
      </w:r>
      <w:proofErr w:type="gramEnd"/>
      <w:r w:rsidRPr="005E0464">
        <w:rPr>
          <w:rFonts w:ascii="Arial" w:hAnsi="Arial" w:cs="Arial"/>
          <w:bCs/>
          <w:iCs/>
          <w:u w:val="single"/>
        </w:rPr>
        <w:t xml:space="preserve"> </w:t>
      </w:r>
      <w:r w:rsidR="001C40C0" w:rsidRPr="005E0464">
        <w:rPr>
          <w:rFonts w:ascii="Arial" w:hAnsi="Arial" w:cs="Arial"/>
          <w:bCs/>
          <w:iCs/>
          <w:u w:val="single"/>
        </w:rPr>
        <w:t>de l’acheteur</w:t>
      </w:r>
      <w:r w:rsidR="005E0464" w:rsidRPr="005E0464">
        <w:rPr>
          <w:rFonts w:ascii="Arial" w:hAnsi="Arial" w:cs="Arial"/>
          <w:bCs/>
          <w:iCs/>
          <w:u w:val="single"/>
        </w:rPr>
        <w:t> :</w:t>
      </w:r>
      <w:r w:rsidR="005E0464">
        <w:rPr>
          <w:rFonts w:ascii="Arial" w:hAnsi="Arial" w:cs="Arial"/>
          <w:b w:val="0"/>
          <w:bCs/>
          <w:iCs/>
        </w:rPr>
        <w:t xml:space="preserve"> </w:t>
      </w:r>
    </w:p>
    <w:p w14:paraId="2F0559FE"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B5A1F0A" w14:textId="77777777" w:rsidR="009B1CD0" w:rsidRPr="005E0464" w:rsidRDefault="009B1CD0" w:rsidP="006C4338">
      <w:pPr>
        <w:pStyle w:val="Titre1"/>
        <w:tabs>
          <w:tab w:val="left" w:pos="851"/>
        </w:tabs>
        <w:ind w:left="0"/>
        <w:jc w:val="both"/>
        <w:rPr>
          <w:rFonts w:ascii="Arial" w:hAnsi="Arial" w:cs="Arial"/>
        </w:rPr>
      </w:pPr>
    </w:p>
    <w:p w14:paraId="4B65C48F" w14:textId="77777777" w:rsidR="005E0464" w:rsidRPr="005E0464" w:rsidRDefault="005E0464" w:rsidP="005E0464">
      <w:pPr>
        <w:pStyle w:val="En-tte"/>
        <w:tabs>
          <w:tab w:val="left" w:pos="851"/>
        </w:tabs>
        <w:jc w:val="center"/>
        <w:rPr>
          <w:rFonts w:ascii="Arial" w:hAnsi="Arial" w:cs="Arial"/>
          <w:b/>
        </w:rPr>
      </w:pPr>
      <w:r w:rsidRPr="005E0464">
        <w:rPr>
          <w:rFonts w:ascii="Arial" w:hAnsi="Arial" w:cs="Arial"/>
          <w:b/>
        </w:rPr>
        <w:t>INRAE - INSTITUT NATIONAL DE LA RECHERCHE POUR L’AGRICULTURE,</w:t>
      </w:r>
    </w:p>
    <w:p w14:paraId="1A327A98" w14:textId="77777777" w:rsidR="005E0464" w:rsidRPr="005E0464" w:rsidRDefault="005E0464" w:rsidP="005E0464">
      <w:pPr>
        <w:pStyle w:val="En-tte"/>
        <w:tabs>
          <w:tab w:val="left" w:pos="851"/>
        </w:tabs>
        <w:jc w:val="center"/>
        <w:rPr>
          <w:rFonts w:ascii="Arial" w:hAnsi="Arial" w:cs="Arial"/>
          <w:b/>
        </w:rPr>
      </w:pPr>
      <w:r w:rsidRPr="005E0464">
        <w:rPr>
          <w:rFonts w:ascii="Arial" w:hAnsi="Arial" w:cs="Arial"/>
          <w:b/>
        </w:rPr>
        <w:t>L’ALIMENTATION ET L’ENVIRONNEMENT</w:t>
      </w:r>
    </w:p>
    <w:p w14:paraId="1D95C820" w14:textId="77777777" w:rsidR="005E0464" w:rsidRPr="005E0464" w:rsidRDefault="005E0464" w:rsidP="005E0464">
      <w:pPr>
        <w:pStyle w:val="En-tte"/>
        <w:tabs>
          <w:tab w:val="left" w:pos="851"/>
        </w:tabs>
        <w:jc w:val="center"/>
        <w:rPr>
          <w:rFonts w:ascii="Arial" w:hAnsi="Arial" w:cs="Arial"/>
          <w:b/>
        </w:rPr>
      </w:pPr>
      <w:r w:rsidRPr="005E0464">
        <w:rPr>
          <w:rFonts w:ascii="Arial" w:hAnsi="Arial" w:cs="Arial"/>
          <w:b/>
        </w:rPr>
        <w:t>147, rue de l’Université</w:t>
      </w:r>
    </w:p>
    <w:p w14:paraId="162B423A" w14:textId="77777777" w:rsidR="009B1CD0" w:rsidRPr="005E0464" w:rsidRDefault="005E0464" w:rsidP="005E0464">
      <w:pPr>
        <w:pStyle w:val="En-tte"/>
        <w:tabs>
          <w:tab w:val="clear" w:pos="4536"/>
          <w:tab w:val="clear" w:pos="9072"/>
          <w:tab w:val="left" w:pos="851"/>
        </w:tabs>
        <w:jc w:val="center"/>
        <w:rPr>
          <w:rFonts w:ascii="Arial" w:hAnsi="Arial" w:cs="Arial"/>
          <w:b/>
        </w:rPr>
      </w:pPr>
      <w:r w:rsidRPr="005E0464">
        <w:rPr>
          <w:rFonts w:ascii="Arial" w:hAnsi="Arial" w:cs="Arial"/>
          <w:b/>
        </w:rPr>
        <w:t>75338 PARIS CEDEX 07</w:t>
      </w:r>
    </w:p>
    <w:p w14:paraId="1498734E" w14:textId="77777777" w:rsidR="009B1CD0" w:rsidRDefault="009B1CD0" w:rsidP="005846FB">
      <w:pPr>
        <w:pStyle w:val="En-tte"/>
        <w:tabs>
          <w:tab w:val="clear" w:pos="4536"/>
          <w:tab w:val="clear" w:pos="9072"/>
          <w:tab w:val="left" w:pos="851"/>
        </w:tabs>
        <w:jc w:val="both"/>
        <w:rPr>
          <w:rFonts w:ascii="Arial" w:hAnsi="Arial" w:cs="Arial"/>
        </w:rPr>
      </w:pPr>
    </w:p>
    <w:p w14:paraId="378C2EB5"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5E0464">
        <w:rPr>
          <w:rFonts w:ascii="Arial" w:hAnsi="Arial" w:cs="Arial"/>
          <w:b/>
          <w:u w:val="single"/>
        </w:rPr>
        <w:t>Nom</w:t>
      </w:r>
      <w:proofErr w:type="gramEnd"/>
      <w:r w:rsidRPr="005E0464">
        <w:rPr>
          <w:rFonts w:ascii="Arial" w:hAnsi="Arial" w:cs="Arial"/>
          <w:b/>
          <w:u w:val="single"/>
        </w:rPr>
        <w:t xml:space="preserve">, prénom, qualité du signataire du marché </w:t>
      </w:r>
      <w:r w:rsidR="003A7270" w:rsidRPr="005E0464">
        <w:rPr>
          <w:rFonts w:ascii="Arial" w:hAnsi="Arial" w:cs="Arial"/>
          <w:b/>
          <w:u w:val="single"/>
        </w:rPr>
        <w:t>public</w:t>
      </w:r>
      <w:r w:rsidR="005E0464" w:rsidRPr="005E0464">
        <w:rPr>
          <w:rFonts w:ascii="Arial" w:hAnsi="Arial" w:cs="Arial"/>
          <w:b/>
          <w:u w:val="single"/>
        </w:rPr>
        <w:t> :</w:t>
      </w:r>
      <w:r w:rsidR="005E0464">
        <w:rPr>
          <w:rFonts w:ascii="Arial" w:hAnsi="Arial" w:cs="Arial"/>
        </w:rPr>
        <w:t xml:space="preserve"> </w:t>
      </w:r>
    </w:p>
    <w:p w14:paraId="17E8B883" w14:textId="77777777" w:rsidR="009B1CD0" w:rsidRDefault="009B1CD0" w:rsidP="0083205E">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5FB3C80" w14:textId="77777777" w:rsidR="0097176E" w:rsidRDefault="0097176E" w:rsidP="0083205E">
      <w:pPr>
        <w:tabs>
          <w:tab w:val="left" w:pos="851"/>
        </w:tabs>
        <w:jc w:val="both"/>
        <w:rPr>
          <w:rFonts w:ascii="Arial" w:hAnsi="Arial" w:cs="Arial"/>
        </w:rPr>
      </w:pPr>
    </w:p>
    <w:p w14:paraId="224CDC35" w14:textId="77777777" w:rsidR="00554BC1" w:rsidRDefault="00554BC1" w:rsidP="00554BC1">
      <w:pPr>
        <w:tabs>
          <w:tab w:val="left" w:pos="851"/>
        </w:tabs>
        <w:jc w:val="both"/>
        <w:rPr>
          <w:rFonts w:ascii="Arial" w:hAnsi="Arial" w:cs="Arial"/>
        </w:rPr>
      </w:pPr>
      <w:r w:rsidRPr="0097176E">
        <w:rPr>
          <w:rFonts w:ascii="Arial" w:hAnsi="Arial" w:cs="Arial"/>
        </w:rPr>
        <w:t>Le Président de l’INRAE ou son représentant.</w:t>
      </w:r>
    </w:p>
    <w:p w14:paraId="79A8B1B2" w14:textId="77777777" w:rsidR="009B1CD0" w:rsidRDefault="009B1CD0" w:rsidP="009B45B9">
      <w:pPr>
        <w:tabs>
          <w:tab w:val="left" w:pos="851"/>
        </w:tabs>
        <w:jc w:val="both"/>
        <w:rPr>
          <w:rFonts w:ascii="Arial" w:hAnsi="Arial" w:cs="Arial"/>
        </w:rPr>
      </w:pPr>
    </w:p>
    <w:p w14:paraId="57B5EEB3"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97176E">
        <w:rPr>
          <w:rFonts w:ascii="Arial" w:hAnsi="Arial" w:cs="Arial"/>
          <w:b/>
          <w:u w:val="single"/>
        </w:rPr>
        <w:t xml:space="preserve">Personne habilitée à donner les renseignements </w:t>
      </w:r>
      <w:r w:rsidR="009D661E" w:rsidRPr="0097176E">
        <w:rPr>
          <w:rFonts w:ascii="Arial" w:hAnsi="Arial" w:cs="Arial"/>
          <w:b/>
          <w:u w:val="single"/>
        </w:rPr>
        <w:t>prévus à l’</w:t>
      </w:r>
      <w:hyperlink r:id="rId18" w:history="1">
        <w:r w:rsidR="009D661E" w:rsidRPr="0097176E">
          <w:rPr>
            <w:rStyle w:val="Lienhypertexte"/>
            <w:rFonts w:ascii="Arial" w:hAnsi="Arial" w:cs="Arial"/>
            <w:b/>
          </w:rPr>
          <w:t>article R. 2191-59</w:t>
        </w:r>
      </w:hyperlink>
      <w:r w:rsidR="009D661E" w:rsidRPr="0097176E">
        <w:rPr>
          <w:rFonts w:ascii="Arial" w:hAnsi="Arial" w:cs="Arial"/>
          <w:b/>
          <w:u w:val="single"/>
        </w:rPr>
        <w:t xml:space="preserve"> du code de la commande publique, auquel renvoie l’</w:t>
      </w:r>
      <w:hyperlink r:id="rId19" w:history="1">
        <w:r w:rsidR="009D661E" w:rsidRPr="0097176E">
          <w:rPr>
            <w:rStyle w:val="Lienhypertexte"/>
            <w:rFonts w:ascii="Arial" w:hAnsi="Arial" w:cs="Arial"/>
            <w:b/>
          </w:rPr>
          <w:t>article R. 2391-28</w:t>
        </w:r>
      </w:hyperlink>
      <w:r w:rsidR="009D661E" w:rsidRPr="0097176E">
        <w:rPr>
          <w:rFonts w:ascii="Arial" w:hAnsi="Arial" w:cs="Arial"/>
          <w:b/>
          <w:u w:val="single"/>
        </w:rPr>
        <w:t xml:space="preserve"> du même code</w:t>
      </w:r>
      <w:r w:rsidR="003A7270" w:rsidRPr="0097176E" w:rsidDel="003A7270">
        <w:rPr>
          <w:rFonts w:ascii="Arial" w:hAnsi="Arial" w:cs="Arial"/>
          <w:b/>
          <w:u w:val="single"/>
        </w:rPr>
        <w:t xml:space="preserve"> </w:t>
      </w:r>
      <w:r w:rsidRPr="0097176E">
        <w:rPr>
          <w:rFonts w:ascii="Arial" w:hAnsi="Arial" w:cs="Arial"/>
          <w:b/>
          <w:u w:val="single"/>
        </w:rPr>
        <w:t>(nantissements ou cessions de créances)</w:t>
      </w:r>
      <w:r w:rsidR="0097176E">
        <w:rPr>
          <w:rFonts w:ascii="Arial" w:hAnsi="Arial" w:cs="Arial"/>
          <w:b/>
          <w:u w:val="single"/>
        </w:rPr>
        <w:t xml:space="preserve"> : </w:t>
      </w:r>
    </w:p>
    <w:p w14:paraId="79933EBD"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0DAC037" w14:textId="77777777" w:rsidR="009B1CD0" w:rsidRDefault="009B1CD0" w:rsidP="009B45B9">
      <w:pPr>
        <w:tabs>
          <w:tab w:val="left" w:pos="851"/>
        </w:tabs>
        <w:jc w:val="both"/>
        <w:rPr>
          <w:rFonts w:ascii="Arial" w:hAnsi="Arial" w:cs="Arial"/>
        </w:rPr>
      </w:pPr>
    </w:p>
    <w:p w14:paraId="030CB2A9" w14:textId="77777777" w:rsidR="0097176E" w:rsidRDefault="0097176E" w:rsidP="009B45B9">
      <w:pPr>
        <w:tabs>
          <w:tab w:val="left" w:pos="851"/>
        </w:tabs>
        <w:jc w:val="both"/>
        <w:rPr>
          <w:rFonts w:ascii="Arial" w:hAnsi="Arial" w:cs="Arial"/>
        </w:rPr>
      </w:pPr>
      <w:bookmarkStart w:id="1" w:name="_Hlk110000220"/>
      <w:r w:rsidRPr="0097176E">
        <w:rPr>
          <w:rFonts w:ascii="Arial" w:hAnsi="Arial" w:cs="Arial"/>
        </w:rPr>
        <w:t>Le Président de l’INRAE ou son représentant.</w:t>
      </w:r>
    </w:p>
    <w:bookmarkEnd w:id="1"/>
    <w:p w14:paraId="192EA51C" w14:textId="77777777" w:rsidR="001C40C0" w:rsidRDefault="001C40C0" w:rsidP="009B45B9">
      <w:pPr>
        <w:tabs>
          <w:tab w:val="left" w:pos="851"/>
        </w:tabs>
        <w:jc w:val="both"/>
        <w:rPr>
          <w:rFonts w:ascii="Arial" w:hAnsi="Arial" w:cs="Arial"/>
        </w:rPr>
      </w:pPr>
    </w:p>
    <w:p w14:paraId="2D80E0FE"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97176E">
        <w:rPr>
          <w:rFonts w:ascii="Arial" w:hAnsi="Arial" w:cs="Arial"/>
          <w:b/>
          <w:u w:val="single"/>
        </w:rPr>
        <w:t>Désignation</w:t>
      </w:r>
      <w:proofErr w:type="gramEnd"/>
      <w:r w:rsidRPr="0097176E">
        <w:rPr>
          <w:rFonts w:ascii="Arial" w:hAnsi="Arial" w:cs="Arial"/>
          <w:b/>
          <w:u w:val="single"/>
        </w:rPr>
        <w:t>, adresse, numéro de téléphone du comptable assignataire</w:t>
      </w:r>
      <w:r w:rsidR="0097176E">
        <w:rPr>
          <w:rFonts w:ascii="Arial" w:hAnsi="Arial" w:cs="Arial"/>
          <w:b/>
          <w:u w:val="single"/>
        </w:rPr>
        <w:t> :</w:t>
      </w:r>
    </w:p>
    <w:p w14:paraId="44443522"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07B7306C" w14:textId="77777777" w:rsidR="009B1CD0" w:rsidRDefault="009B1CD0" w:rsidP="009B45B9">
      <w:pPr>
        <w:pStyle w:val="fcase2metab"/>
        <w:rPr>
          <w:rFonts w:ascii="Arial" w:hAnsi="Arial" w:cs="Arial"/>
        </w:rPr>
      </w:pPr>
    </w:p>
    <w:p w14:paraId="19C95543" w14:textId="77777777" w:rsidR="001C40C0" w:rsidRDefault="0097176E" w:rsidP="0097176E">
      <w:pPr>
        <w:pStyle w:val="fcase2metab"/>
        <w:tabs>
          <w:tab w:val="clear" w:pos="426"/>
          <w:tab w:val="clear" w:pos="851"/>
        </w:tabs>
        <w:ind w:left="0" w:firstLine="0"/>
        <w:rPr>
          <w:rFonts w:ascii="Arial" w:hAnsi="Arial" w:cs="Arial"/>
        </w:rPr>
      </w:pPr>
      <w:r w:rsidRPr="0097176E">
        <w:rPr>
          <w:rFonts w:ascii="Arial" w:hAnsi="Arial" w:cs="Arial"/>
        </w:rPr>
        <w:t>Le comptable assignataire de la dépense est l’agent comptable secondaire du Centre visé dans la commande : cf. tableau en fin de document.</w:t>
      </w:r>
    </w:p>
    <w:p w14:paraId="5BD89D64" w14:textId="77777777" w:rsidR="0079785C" w:rsidRDefault="0079785C" w:rsidP="009B45B9">
      <w:pPr>
        <w:pStyle w:val="fcase2metab"/>
        <w:rPr>
          <w:rFonts w:ascii="Arial" w:hAnsi="Arial" w:cs="Arial"/>
        </w:rPr>
      </w:pPr>
    </w:p>
    <w:p w14:paraId="201AEC0F" w14:textId="77777777" w:rsidR="009B1CD0" w:rsidRDefault="009B1CD0" w:rsidP="009B45B9">
      <w:pPr>
        <w:tabs>
          <w:tab w:val="left" w:pos="851"/>
        </w:tabs>
        <w:rPr>
          <w:rFonts w:ascii="Arial" w:hAnsi="Arial" w:cs="Arial"/>
        </w:rPr>
      </w:pPr>
    </w:p>
    <w:p w14:paraId="43DEB00D"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5114A9D4"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0C41251" w14:textId="77777777" w:rsidR="009B1CD0" w:rsidRDefault="009B1CD0" w:rsidP="009B45B9">
      <w:pPr>
        <w:tabs>
          <w:tab w:val="left" w:pos="851"/>
        </w:tabs>
        <w:rPr>
          <w:rFonts w:ascii="Arial" w:hAnsi="Arial" w:cs="Arial"/>
        </w:rPr>
      </w:pPr>
    </w:p>
    <w:p w14:paraId="1CFF8146" w14:textId="77777777" w:rsidR="009B1CD0" w:rsidRDefault="009B1CD0" w:rsidP="009B45B9">
      <w:pPr>
        <w:tabs>
          <w:tab w:val="left" w:pos="851"/>
        </w:tabs>
        <w:rPr>
          <w:rFonts w:ascii="Arial" w:hAnsi="Arial" w:cs="Arial"/>
        </w:rPr>
      </w:pPr>
    </w:p>
    <w:p w14:paraId="110F17B9" w14:textId="77777777" w:rsidR="0097176E" w:rsidRDefault="0097176E" w:rsidP="009B45B9">
      <w:pPr>
        <w:tabs>
          <w:tab w:val="left" w:pos="851"/>
        </w:tabs>
        <w:rPr>
          <w:rFonts w:ascii="Arial" w:hAnsi="Arial" w:cs="Arial"/>
        </w:rPr>
      </w:pPr>
    </w:p>
    <w:p w14:paraId="0B0DDE04" w14:textId="77777777" w:rsidR="009B1CD0" w:rsidRDefault="009B1CD0" w:rsidP="0097176E">
      <w:pPr>
        <w:jc w:val="both"/>
      </w:pPr>
      <w:r>
        <w:rPr>
          <w:rFonts w:ascii="Arial" w:hAnsi="Arial" w:cs="Arial"/>
        </w:rPr>
        <w:t>A : …………………</w:t>
      </w:r>
      <w:proofErr w:type="gramStart"/>
      <w:r>
        <w:rPr>
          <w:rFonts w:ascii="Arial" w:hAnsi="Arial" w:cs="Arial"/>
        </w:rPr>
        <w:t>… ,</w:t>
      </w:r>
      <w:proofErr w:type="gramEnd"/>
      <w:r>
        <w:rPr>
          <w:rFonts w:ascii="Arial" w:hAnsi="Arial" w:cs="Arial"/>
        </w:rPr>
        <w:t xml:space="preserve"> le …………………</w:t>
      </w:r>
    </w:p>
    <w:p w14:paraId="2E0AEFB5" w14:textId="77777777" w:rsidR="009B1CD0" w:rsidRDefault="009B1CD0" w:rsidP="009B45B9">
      <w:pPr>
        <w:tabs>
          <w:tab w:val="left" w:pos="851"/>
        </w:tabs>
      </w:pPr>
    </w:p>
    <w:p w14:paraId="749ACBB1" w14:textId="77777777" w:rsidR="009B1CD0" w:rsidRDefault="009B1CD0" w:rsidP="009B45B9">
      <w:pPr>
        <w:tabs>
          <w:tab w:val="left" w:pos="851"/>
        </w:tabs>
      </w:pPr>
    </w:p>
    <w:p w14:paraId="71853671" w14:textId="77777777" w:rsidR="009B1CD0" w:rsidRDefault="009B1CD0" w:rsidP="009B45B9">
      <w:pPr>
        <w:tabs>
          <w:tab w:val="left" w:pos="851"/>
        </w:tabs>
      </w:pPr>
    </w:p>
    <w:p w14:paraId="1E8671AF" w14:textId="77777777" w:rsidR="009B1CD0" w:rsidRDefault="009B1CD0" w:rsidP="009B45B9">
      <w:pPr>
        <w:tabs>
          <w:tab w:val="left" w:pos="851"/>
        </w:tabs>
      </w:pPr>
    </w:p>
    <w:p w14:paraId="26C3F7F4"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70C1A04" w14:textId="30025D61" w:rsidR="0097176E" w:rsidRDefault="009B1CD0" w:rsidP="009B45B9">
      <w:pPr>
        <w:tabs>
          <w:tab w:val="left" w:pos="851"/>
        </w:tabs>
        <w:ind w:left="4820"/>
        <w:jc w:val="center"/>
        <w:rPr>
          <w:rFonts w:ascii="Arial" w:hAnsi="Arial" w:cs="Arial"/>
          <w:i/>
          <w:sz w:val="18"/>
          <w:szCs w:val="18"/>
        </w:rPr>
        <w:sectPr w:rsidR="0097176E" w:rsidSect="00CA265F">
          <w:footerReference w:type="default" r:id="rId20"/>
          <w:pgSz w:w="11906" w:h="16838"/>
          <w:pgMar w:top="454" w:right="851" w:bottom="736" w:left="851" w:header="720" w:footer="680" w:gutter="0"/>
          <w:cols w:space="720"/>
          <w:docGrid w:linePitch="360"/>
        </w:sect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sidR="00414660">
        <w:rPr>
          <w:rFonts w:ascii="Arial" w:hAnsi="Arial" w:cs="Arial"/>
          <w:i/>
          <w:sz w:val="18"/>
          <w:szCs w:val="18"/>
        </w:rPr>
        <w:t>)</w:t>
      </w:r>
    </w:p>
    <w:p w14:paraId="66771FFA" w14:textId="0BFA83C2" w:rsidR="002C2CA3" w:rsidRDefault="002C2CA3" w:rsidP="009B45B9">
      <w:pPr>
        <w:tabs>
          <w:tab w:val="left" w:pos="851"/>
        </w:tabs>
        <w:jc w:val="both"/>
      </w:pPr>
    </w:p>
    <w:tbl>
      <w:tblPr>
        <w:tblW w:w="5000" w:type="pct"/>
        <w:tblCellMar>
          <w:left w:w="70" w:type="dxa"/>
          <w:right w:w="70" w:type="dxa"/>
        </w:tblCellMar>
        <w:tblLook w:val="04A0" w:firstRow="1" w:lastRow="0" w:firstColumn="1" w:lastColumn="0" w:noHBand="0" w:noVBand="1"/>
      </w:tblPr>
      <w:tblGrid>
        <w:gridCol w:w="3756"/>
        <w:gridCol w:w="3963"/>
        <w:gridCol w:w="3728"/>
        <w:gridCol w:w="4191"/>
      </w:tblGrid>
      <w:tr w:rsidR="00E06EB9" w:rsidRPr="00E06EB9" w14:paraId="686BB127" w14:textId="77777777" w:rsidTr="00E06EB9">
        <w:trPr>
          <w:trHeight w:val="576"/>
        </w:trPr>
        <w:tc>
          <w:tcPr>
            <w:tcW w:w="12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6FF102" w14:textId="77777777" w:rsidR="00E06EB9" w:rsidRPr="00E06EB9" w:rsidRDefault="00E06EB9" w:rsidP="00E06EB9">
            <w:pPr>
              <w:suppressAutoHyphens w:val="0"/>
              <w:jc w:val="center"/>
              <w:rPr>
                <w:rFonts w:ascii="Arial" w:hAnsi="Arial" w:cs="Arial"/>
                <w:b/>
                <w:bCs/>
                <w:color w:val="000000"/>
                <w:lang w:eastAsia="fr-FR"/>
              </w:rPr>
            </w:pPr>
            <w:r w:rsidRPr="00E06EB9">
              <w:rPr>
                <w:rFonts w:ascii="Arial" w:hAnsi="Arial" w:cs="Arial"/>
                <w:b/>
                <w:bCs/>
                <w:color w:val="000000"/>
                <w:lang w:eastAsia="fr-FR"/>
              </w:rPr>
              <w:t>CENTRES DE RECHERCHE (CR) INRAE</w:t>
            </w:r>
            <w:r w:rsidRPr="00E06EB9">
              <w:rPr>
                <w:rFonts w:ascii="Arial" w:hAnsi="Arial" w:cs="Arial"/>
                <w:b/>
                <w:bCs/>
                <w:color w:val="000000"/>
                <w:lang w:eastAsia="fr-FR"/>
              </w:rPr>
              <w:br/>
              <w:t>(Ordonnateur)</w:t>
            </w:r>
          </w:p>
        </w:tc>
        <w:tc>
          <w:tcPr>
            <w:tcW w:w="1267" w:type="pct"/>
            <w:tcBorders>
              <w:top w:val="single" w:sz="4" w:space="0" w:color="auto"/>
              <w:left w:val="nil"/>
              <w:bottom w:val="single" w:sz="4" w:space="0" w:color="auto"/>
              <w:right w:val="single" w:sz="4" w:space="0" w:color="auto"/>
            </w:tcBorders>
            <w:shd w:val="clear" w:color="auto" w:fill="auto"/>
            <w:noWrap/>
            <w:vAlign w:val="center"/>
            <w:hideMark/>
          </w:tcPr>
          <w:p w14:paraId="2F7D9466" w14:textId="77777777" w:rsidR="00E06EB9" w:rsidRPr="00E06EB9" w:rsidRDefault="00E06EB9" w:rsidP="00E06EB9">
            <w:pPr>
              <w:suppressAutoHyphens w:val="0"/>
              <w:jc w:val="center"/>
              <w:rPr>
                <w:rFonts w:ascii="Arial" w:hAnsi="Arial" w:cs="Arial"/>
                <w:b/>
                <w:bCs/>
                <w:color w:val="000000"/>
                <w:lang w:eastAsia="fr-FR"/>
              </w:rPr>
            </w:pPr>
            <w:r w:rsidRPr="00E06EB9">
              <w:rPr>
                <w:rFonts w:ascii="Arial" w:hAnsi="Arial" w:cs="Arial"/>
                <w:b/>
                <w:bCs/>
                <w:color w:val="000000"/>
                <w:lang w:eastAsia="fr-FR"/>
              </w:rPr>
              <w:t xml:space="preserve">AGENTS COMPTABLES </w:t>
            </w:r>
          </w:p>
        </w:tc>
        <w:tc>
          <w:tcPr>
            <w:tcW w:w="1192" w:type="pct"/>
            <w:tcBorders>
              <w:top w:val="single" w:sz="4" w:space="0" w:color="auto"/>
              <w:left w:val="nil"/>
              <w:bottom w:val="single" w:sz="4" w:space="0" w:color="auto"/>
              <w:right w:val="single" w:sz="4" w:space="0" w:color="auto"/>
            </w:tcBorders>
            <w:shd w:val="clear" w:color="auto" w:fill="auto"/>
            <w:vAlign w:val="center"/>
            <w:hideMark/>
          </w:tcPr>
          <w:p w14:paraId="7FB2C925" w14:textId="77777777" w:rsidR="00E06EB9" w:rsidRPr="00E06EB9" w:rsidRDefault="00E06EB9" w:rsidP="00E06EB9">
            <w:pPr>
              <w:suppressAutoHyphens w:val="0"/>
              <w:jc w:val="center"/>
              <w:rPr>
                <w:rFonts w:ascii="Arial" w:hAnsi="Arial" w:cs="Arial"/>
                <w:b/>
                <w:bCs/>
                <w:color w:val="000000"/>
                <w:lang w:eastAsia="fr-FR"/>
              </w:rPr>
            </w:pPr>
            <w:r w:rsidRPr="00E06EB9">
              <w:rPr>
                <w:rFonts w:ascii="Arial" w:hAnsi="Arial" w:cs="Arial"/>
                <w:b/>
                <w:bCs/>
                <w:color w:val="000000"/>
                <w:lang w:eastAsia="fr-FR"/>
              </w:rPr>
              <w:t>ADRESSES SERVICES FACTURIERS</w:t>
            </w:r>
            <w:r w:rsidRPr="00E06EB9">
              <w:rPr>
                <w:rFonts w:ascii="Arial" w:hAnsi="Arial" w:cs="Arial"/>
                <w:b/>
                <w:bCs/>
                <w:color w:val="000000"/>
                <w:lang w:eastAsia="fr-FR"/>
              </w:rPr>
              <w:br/>
              <w:t>ET SIRET</w:t>
            </w:r>
          </w:p>
        </w:tc>
        <w:tc>
          <w:tcPr>
            <w:tcW w:w="1340" w:type="pct"/>
            <w:tcBorders>
              <w:top w:val="single" w:sz="4" w:space="0" w:color="auto"/>
              <w:left w:val="nil"/>
              <w:bottom w:val="single" w:sz="4" w:space="0" w:color="auto"/>
              <w:right w:val="single" w:sz="4" w:space="0" w:color="auto"/>
            </w:tcBorders>
            <w:shd w:val="clear" w:color="auto" w:fill="auto"/>
            <w:noWrap/>
            <w:vAlign w:val="center"/>
            <w:hideMark/>
          </w:tcPr>
          <w:p w14:paraId="08DB8436" w14:textId="77777777" w:rsidR="00E06EB9" w:rsidRPr="00E06EB9" w:rsidRDefault="00E06EB9" w:rsidP="00E06EB9">
            <w:pPr>
              <w:suppressAutoHyphens w:val="0"/>
              <w:jc w:val="center"/>
              <w:rPr>
                <w:rFonts w:ascii="Arial" w:hAnsi="Arial" w:cs="Arial"/>
                <w:b/>
                <w:bCs/>
                <w:color w:val="000000"/>
                <w:lang w:eastAsia="fr-FR"/>
              </w:rPr>
            </w:pPr>
            <w:r w:rsidRPr="00E06EB9">
              <w:rPr>
                <w:rFonts w:ascii="Arial" w:hAnsi="Arial" w:cs="Arial"/>
                <w:b/>
                <w:bCs/>
                <w:color w:val="000000"/>
                <w:lang w:eastAsia="fr-FR"/>
              </w:rPr>
              <w:t>ADRESSE MAIL</w:t>
            </w:r>
          </w:p>
        </w:tc>
      </w:tr>
      <w:tr w:rsidR="00E06EB9" w:rsidRPr="00E06EB9" w14:paraId="0974E1A1" w14:textId="77777777" w:rsidTr="00E06EB9">
        <w:trPr>
          <w:trHeight w:val="1152"/>
        </w:trPr>
        <w:tc>
          <w:tcPr>
            <w:tcW w:w="1201" w:type="pct"/>
            <w:tcBorders>
              <w:top w:val="nil"/>
              <w:left w:val="single" w:sz="4" w:space="0" w:color="auto"/>
              <w:bottom w:val="single" w:sz="4" w:space="0" w:color="auto"/>
              <w:right w:val="single" w:sz="4" w:space="0" w:color="auto"/>
            </w:tcBorders>
            <w:shd w:val="clear" w:color="auto" w:fill="auto"/>
            <w:hideMark/>
          </w:tcPr>
          <w:p w14:paraId="06782573"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CR Antilles Guyane</w:t>
            </w:r>
            <w:r w:rsidRPr="00E06EB9">
              <w:rPr>
                <w:rFonts w:ascii="Arial" w:hAnsi="Arial" w:cs="Arial"/>
                <w:color w:val="000000"/>
                <w:lang w:eastAsia="fr-FR"/>
              </w:rPr>
              <w:br/>
              <w:t>Ordonnateur Secondaire</w:t>
            </w:r>
            <w:r w:rsidRPr="00E06EB9">
              <w:rPr>
                <w:rFonts w:ascii="Arial" w:hAnsi="Arial" w:cs="Arial"/>
                <w:color w:val="000000"/>
                <w:lang w:eastAsia="fr-FR"/>
              </w:rPr>
              <w:br/>
              <w:t>Domaine Duclos - Prise d'Eau</w:t>
            </w:r>
            <w:r w:rsidRPr="00E06EB9">
              <w:rPr>
                <w:rFonts w:ascii="Arial" w:hAnsi="Arial" w:cs="Arial"/>
                <w:color w:val="000000"/>
                <w:lang w:eastAsia="fr-FR"/>
              </w:rPr>
              <w:br/>
              <w:t>97170 PETIT BOURG</w:t>
            </w:r>
          </w:p>
        </w:tc>
        <w:tc>
          <w:tcPr>
            <w:tcW w:w="1267" w:type="pct"/>
            <w:tcBorders>
              <w:top w:val="nil"/>
              <w:left w:val="nil"/>
              <w:bottom w:val="single" w:sz="4" w:space="0" w:color="auto"/>
              <w:right w:val="single" w:sz="4" w:space="0" w:color="auto"/>
            </w:tcBorders>
            <w:shd w:val="clear" w:color="auto" w:fill="auto"/>
            <w:vAlign w:val="center"/>
            <w:hideMark/>
          </w:tcPr>
          <w:p w14:paraId="4A415F0E"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Antilles Guyane</w:t>
            </w:r>
            <w:r w:rsidRPr="00E06EB9">
              <w:rPr>
                <w:rFonts w:ascii="Arial" w:hAnsi="Arial" w:cs="Arial"/>
                <w:color w:val="000000"/>
                <w:lang w:eastAsia="fr-FR"/>
              </w:rPr>
              <w:br/>
              <w:t>Agent Comptable Secondaire</w:t>
            </w:r>
            <w:r w:rsidRPr="00E06EB9">
              <w:rPr>
                <w:rFonts w:ascii="Arial" w:hAnsi="Arial" w:cs="Arial"/>
                <w:color w:val="000000"/>
                <w:lang w:eastAsia="fr-FR"/>
              </w:rPr>
              <w:br/>
              <w:t>Domaine Duclos - Prise d'Eau</w:t>
            </w:r>
            <w:r w:rsidRPr="00E06EB9">
              <w:rPr>
                <w:rFonts w:ascii="Arial" w:hAnsi="Arial" w:cs="Arial"/>
                <w:color w:val="000000"/>
                <w:lang w:eastAsia="fr-FR"/>
              </w:rPr>
              <w:br/>
              <w:t>97170 PETIT BOURG</w:t>
            </w:r>
          </w:p>
        </w:tc>
        <w:tc>
          <w:tcPr>
            <w:tcW w:w="1192" w:type="pct"/>
            <w:tcBorders>
              <w:top w:val="nil"/>
              <w:left w:val="nil"/>
              <w:bottom w:val="single" w:sz="4" w:space="0" w:color="auto"/>
              <w:right w:val="single" w:sz="4" w:space="0" w:color="auto"/>
            </w:tcBorders>
            <w:shd w:val="clear" w:color="auto" w:fill="auto"/>
            <w:vAlign w:val="center"/>
            <w:hideMark/>
          </w:tcPr>
          <w:p w14:paraId="48E8715B"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Antilles Guyane - SBFC</w:t>
            </w:r>
            <w:r w:rsidRPr="00E06EB9">
              <w:rPr>
                <w:rFonts w:ascii="Arial" w:hAnsi="Arial" w:cs="Arial"/>
                <w:color w:val="000000"/>
                <w:lang w:eastAsia="fr-FR"/>
              </w:rPr>
              <w:br/>
              <w:t>Domaine Duclos - Prise d'Eau</w:t>
            </w:r>
            <w:r w:rsidRPr="00E06EB9">
              <w:rPr>
                <w:rFonts w:ascii="Arial" w:hAnsi="Arial" w:cs="Arial"/>
                <w:color w:val="000000"/>
                <w:lang w:eastAsia="fr-FR"/>
              </w:rPr>
              <w:br/>
              <w:t>97170 PETIT BOURG</w:t>
            </w:r>
            <w:r w:rsidRPr="00E06EB9">
              <w:rPr>
                <w:rFonts w:ascii="Arial" w:hAnsi="Arial" w:cs="Arial"/>
                <w:color w:val="000000"/>
                <w:lang w:eastAsia="fr-FR"/>
              </w:rPr>
              <w:br/>
              <w:t>SIRET 180 070 039 01688</w:t>
            </w:r>
          </w:p>
        </w:tc>
        <w:tc>
          <w:tcPr>
            <w:tcW w:w="1340" w:type="pct"/>
            <w:tcBorders>
              <w:top w:val="nil"/>
              <w:left w:val="nil"/>
              <w:bottom w:val="nil"/>
              <w:right w:val="single" w:sz="4" w:space="0" w:color="auto"/>
            </w:tcBorders>
            <w:shd w:val="clear" w:color="auto" w:fill="auto"/>
            <w:noWrap/>
            <w:vAlign w:val="center"/>
            <w:hideMark/>
          </w:tcPr>
          <w:p w14:paraId="18517EA9" w14:textId="77777777" w:rsidR="00E06EB9" w:rsidRPr="00E06EB9" w:rsidRDefault="00414660" w:rsidP="00E06EB9">
            <w:pPr>
              <w:suppressAutoHyphens w:val="0"/>
              <w:jc w:val="center"/>
              <w:rPr>
                <w:rFonts w:ascii="Arial" w:hAnsi="Arial" w:cs="Arial"/>
                <w:color w:val="0000FF"/>
                <w:u w:val="single"/>
                <w:lang w:eastAsia="fr-FR"/>
              </w:rPr>
            </w:pPr>
            <w:hyperlink r:id="rId21" w:history="1">
              <w:r w:rsidR="00E06EB9" w:rsidRPr="00E06EB9">
                <w:rPr>
                  <w:rFonts w:ascii="Arial" w:hAnsi="Arial" w:cs="Arial"/>
                  <w:color w:val="0000FF"/>
                  <w:u w:val="single"/>
                  <w:lang w:eastAsia="fr-FR"/>
                </w:rPr>
                <w:t>sbfc-antilles@inrae.fr</w:t>
              </w:r>
            </w:hyperlink>
          </w:p>
        </w:tc>
      </w:tr>
      <w:tr w:rsidR="00E06EB9" w:rsidRPr="00E06EB9" w14:paraId="1A29C88A" w14:textId="77777777" w:rsidTr="00E06EB9">
        <w:trPr>
          <w:trHeight w:val="1200"/>
        </w:trPr>
        <w:tc>
          <w:tcPr>
            <w:tcW w:w="1201" w:type="pct"/>
            <w:tcBorders>
              <w:top w:val="nil"/>
              <w:left w:val="single" w:sz="4" w:space="0" w:color="auto"/>
              <w:bottom w:val="single" w:sz="4" w:space="0" w:color="auto"/>
              <w:right w:val="single" w:sz="4" w:space="0" w:color="auto"/>
            </w:tcBorders>
            <w:shd w:val="clear" w:color="auto" w:fill="auto"/>
            <w:hideMark/>
          </w:tcPr>
          <w:p w14:paraId="640094DC"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Clermont ARA</w:t>
            </w:r>
            <w:r w:rsidRPr="00E06EB9">
              <w:rPr>
                <w:rFonts w:ascii="Arial" w:hAnsi="Arial" w:cs="Arial"/>
                <w:color w:val="000000"/>
                <w:lang w:eastAsia="fr-FR"/>
              </w:rPr>
              <w:br/>
              <w:t>Ordonnateur Secondaire</w:t>
            </w:r>
            <w:r w:rsidRPr="00E06EB9">
              <w:rPr>
                <w:rFonts w:ascii="Arial" w:hAnsi="Arial" w:cs="Arial"/>
                <w:color w:val="000000"/>
                <w:lang w:eastAsia="fr-FR"/>
              </w:rPr>
              <w:br/>
              <w:t>Theix</w:t>
            </w:r>
            <w:r w:rsidRPr="00E06EB9">
              <w:rPr>
                <w:rFonts w:ascii="Arial" w:hAnsi="Arial" w:cs="Arial"/>
                <w:color w:val="000000"/>
                <w:lang w:eastAsia="fr-FR"/>
              </w:rPr>
              <w:br/>
              <w:t>63122 ST GENES CHAMPANELLE</w:t>
            </w:r>
          </w:p>
        </w:tc>
        <w:tc>
          <w:tcPr>
            <w:tcW w:w="1267" w:type="pct"/>
            <w:tcBorders>
              <w:top w:val="nil"/>
              <w:left w:val="nil"/>
              <w:bottom w:val="single" w:sz="4" w:space="0" w:color="auto"/>
              <w:right w:val="single" w:sz="4" w:space="0" w:color="auto"/>
            </w:tcBorders>
            <w:shd w:val="clear" w:color="auto" w:fill="auto"/>
            <w:vAlign w:val="center"/>
            <w:hideMark/>
          </w:tcPr>
          <w:p w14:paraId="055B9EAE"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Clermont ARA</w:t>
            </w:r>
            <w:r w:rsidRPr="00E06EB9">
              <w:rPr>
                <w:rFonts w:ascii="Arial" w:hAnsi="Arial" w:cs="Arial"/>
                <w:color w:val="000000"/>
                <w:lang w:eastAsia="fr-FR"/>
              </w:rPr>
              <w:br/>
              <w:t>Agent Comptable Secondaire</w:t>
            </w:r>
            <w:r w:rsidRPr="00E06EB9">
              <w:rPr>
                <w:rFonts w:ascii="Arial" w:hAnsi="Arial" w:cs="Arial"/>
                <w:color w:val="000000"/>
                <w:lang w:eastAsia="fr-FR"/>
              </w:rPr>
              <w:br/>
              <w:t>5 chemin de Beaulieu</w:t>
            </w:r>
            <w:r w:rsidRPr="00E06EB9">
              <w:rPr>
                <w:rFonts w:ascii="Arial" w:hAnsi="Arial" w:cs="Arial"/>
                <w:color w:val="000000"/>
                <w:lang w:eastAsia="fr-FR"/>
              </w:rPr>
              <w:br/>
              <w:t xml:space="preserve">63000 CLERMONT FERRAND </w:t>
            </w:r>
          </w:p>
        </w:tc>
        <w:tc>
          <w:tcPr>
            <w:tcW w:w="1192" w:type="pct"/>
            <w:tcBorders>
              <w:top w:val="single" w:sz="4" w:space="0" w:color="auto"/>
              <w:left w:val="single" w:sz="4" w:space="0" w:color="auto"/>
              <w:bottom w:val="single" w:sz="4" w:space="0" w:color="auto"/>
              <w:right w:val="nil"/>
            </w:tcBorders>
            <w:shd w:val="clear" w:color="auto" w:fill="auto"/>
            <w:vAlign w:val="center"/>
            <w:hideMark/>
          </w:tcPr>
          <w:p w14:paraId="26E33C20"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Clermont ARA- SBFC</w:t>
            </w:r>
            <w:r w:rsidRPr="00E06EB9">
              <w:rPr>
                <w:rFonts w:ascii="Arial" w:hAnsi="Arial" w:cs="Arial"/>
                <w:color w:val="000000"/>
                <w:lang w:eastAsia="fr-FR"/>
              </w:rPr>
              <w:br/>
              <w:t>5 Chemin de Beaulieu</w:t>
            </w:r>
            <w:r w:rsidRPr="00E06EB9">
              <w:rPr>
                <w:rFonts w:ascii="Arial" w:hAnsi="Arial" w:cs="Arial"/>
                <w:color w:val="000000"/>
                <w:lang w:eastAsia="fr-FR"/>
              </w:rPr>
              <w:br/>
              <w:t>63000 CLERMONT FERRAND</w:t>
            </w:r>
            <w:r w:rsidRPr="00E06EB9">
              <w:rPr>
                <w:rFonts w:ascii="Arial" w:hAnsi="Arial" w:cs="Arial"/>
                <w:color w:val="000000"/>
                <w:lang w:eastAsia="fr-FR"/>
              </w:rPr>
              <w:br/>
              <w:t>SIRET 180 070 039 02090</w:t>
            </w:r>
          </w:p>
        </w:tc>
        <w:tc>
          <w:tcPr>
            <w:tcW w:w="134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652F7" w14:textId="77777777" w:rsidR="00E06EB9" w:rsidRPr="00E06EB9" w:rsidRDefault="00414660" w:rsidP="00E06EB9">
            <w:pPr>
              <w:suppressAutoHyphens w:val="0"/>
              <w:jc w:val="center"/>
              <w:rPr>
                <w:rFonts w:ascii="Arial" w:hAnsi="Arial" w:cs="Arial"/>
                <w:color w:val="0000FF"/>
                <w:u w:val="single"/>
                <w:lang w:eastAsia="fr-FR"/>
              </w:rPr>
            </w:pPr>
            <w:hyperlink r:id="rId22" w:history="1">
              <w:r w:rsidR="00E06EB9" w:rsidRPr="00E06EB9">
                <w:rPr>
                  <w:rFonts w:ascii="Arial" w:hAnsi="Arial" w:cs="Arial"/>
                  <w:color w:val="0000FF"/>
                  <w:u w:val="single"/>
                  <w:lang w:eastAsia="fr-FR"/>
                </w:rPr>
                <w:t>sbfc-depenses.ara@inrae.fr</w:t>
              </w:r>
            </w:hyperlink>
          </w:p>
        </w:tc>
      </w:tr>
      <w:tr w:rsidR="00E06EB9" w:rsidRPr="00E06EB9" w14:paraId="1A9B2560" w14:textId="77777777" w:rsidTr="00E06EB9">
        <w:trPr>
          <w:trHeight w:val="1665"/>
        </w:trPr>
        <w:tc>
          <w:tcPr>
            <w:tcW w:w="1201" w:type="pct"/>
            <w:tcBorders>
              <w:top w:val="nil"/>
              <w:left w:val="single" w:sz="4" w:space="0" w:color="auto"/>
              <w:bottom w:val="single" w:sz="4" w:space="0" w:color="auto"/>
              <w:right w:val="single" w:sz="4" w:space="0" w:color="auto"/>
            </w:tcBorders>
            <w:shd w:val="clear" w:color="auto" w:fill="auto"/>
            <w:hideMark/>
          </w:tcPr>
          <w:p w14:paraId="4FFF24E2"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Lyon Grenoble ARA</w:t>
            </w:r>
            <w:r w:rsidRPr="00E06EB9">
              <w:rPr>
                <w:rFonts w:ascii="Arial" w:hAnsi="Arial" w:cs="Arial"/>
                <w:color w:val="000000"/>
                <w:lang w:eastAsia="fr-FR"/>
              </w:rPr>
              <w:br/>
              <w:t>Ordonnateur Secondaire</w:t>
            </w:r>
            <w:r w:rsidRPr="00E06EB9">
              <w:rPr>
                <w:rFonts w:ascii="Arial" w:hAnsi="Arial" w:cs="Arial"/>
                <w:color w:val="000000"/>
                <w:lang w:eastAsia="fr-FR"/>
              </w:rPr>
              <w:br/>
              <w:t xml:space="preserve">5 rue de la Doua </w:t>
            </w:r>
            <w:r w:rsidRPr="00E06EB9">
              <w:rPr>
                <w:rFonts w:ascii="Arial" w:hAnsi="Arial" w:cs="Arial"/>
                <w:color w:val="000000"/>
                <w:lang w:eastAsia="fr-FR"/>
              </w:rPr>
              <w:br/>
              <w:t>CS 20244</w:t>
            </w:r>
            <w:r w:rsidRPr="00E06EB9">
              <w:rPr>
                <w:rFonts w:ascii="Arial" w:hAnsi="Arial" w:cs="Arial"/>
                <w:color w:val="000000"/>
                <w:lang w:eastAsia="fr-FR"/>
              </w:rPr>
              <w:br/>
              <w:t>69625 VILLEURBANNE Cedex</w:t>
            </w:r>
          </w:p>
        </w:tc>
        <w:tc>
          <w:tcPr>
            <w:tcW w:w="1267" w:type="pct"/>
            <w:tcBorders>
              <w:top w:val="nil"/>
              <w:left w:val="nil"/>
              <w:bottom w:val="single" w:sz="4" w:space="0" w:color="auto"/>
              <w:right w:val="single" w:sz="4" w:space="0" w:color="auto"/>
            </w:tcBorders>
            <w:shd w:val="clear" w:color="auto" w:fill="auto"/>
            <w:vAlign w:val="center"/>
            <w:hideMark/>
          </w:tcPr>
          <w:p w14:paraId="0A36C846"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Clermont ARA</w:t>
            </w:r>
            <w:r w:rsidRPr="00E06EB9">
              <w:rPr>
                <w:rFonts w:ascii="Arial" w:hAnsi="Arial" w:cs="Arial"/>
                <w:color w:val="000000"/>
                <w:lang w:eastAsia="fr-FR"/>
              </w:rPr>
              <w:br/>
              <w:t>Agent Comptable Secondaire</w:t>
            </w:r>
            <w:r w:rsidRPr="00E06EB9">
              <w:rPr>
                <w:rFonts w:ascii="Arial" w:hAnsi="Arial" w:cs="Arial"/>
                <w:color w:val="000000"/>
                <w:lang w:eastAsia="fr-FR"/>
              </w:rPr>
              <w:br/>
              <w:t>5 chemin de Beaulieu</w:t>
            </w:r>
            <w:r w:rsidRPr="00E06EB9">
              <w:rPr>
                <w:rFonts w:ascii="Arial" w:hAnsi="Arial" w:cs="Arial"/>
                <w:color w:val="000000"/>
                <w:lang w:eastAsia="fr-FR"/>
              </w:rPr>
              <w:br/>
              <w:t xml:space="preserve">63000 CLERMONT FERRAND </w:t>
            </w:r>
          </w:p>
        </w:tc>
        <w:tc>
          <w:tcPr>
            <w:tcW w:w="1192" w:type="pct"/>
            <w:tcBorders>
              <w:top w:val="single" w:sz="4" w:space="0" w:color="auto"/>
              <w:left w:val="nil"/>
              <w:bottom w:val="single" w:sz="4" w:space="0" w:color="auto"/>
              <w:right w:val="single" w:sz="4" w:space="0" w:color="auto"/>
            </w:tcBorders>
            <w:shd w:val="clear" w:color="auto" w:fill="auto"/>
            <w:vAlign w:val="center"/>
            <w:hideMark/>
          </w:tcPr>
          <w:p w14:paraId="72ADD48F"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Clermont ARA - SBFC</w:t>
            </w:r>
            <w:r w:rsidRPr="00E06EB9">
              <w:rPr>
                <w:rFonts w:ascii="Arial" w:hAnsi="Arial" w:cs="Arial"/>
                <w:color w:val="000000"/>
                <w:lang w:eastAsia="fr-FR"/>
              </w:rPr>
              <w:br/>
              <w:t>5 Chemin de Beaulieu</w:t>
            </w:r>
            <w:r w:rsidRPr="00E06EB9">
              <w:rPr>
                <w:rFonts w:ascii="Arial" w:hAnsi="Arial" w:cs="Arial"/>
                <w:color w:val="000000"/>
                <w:lang w:eastAsia="fr-FR"/>
              </w:rPr>
              <w:br/>
              <w:t>63000 CLERMONT FERRAND</w:t>
            </w:r>
            <w:r w:rsidRPr="00E06EB9">
              <w:rPr>
                <w:rFonts w:ascii="Arial" w:hAnsi="Arial" w:cs="Arial"/>
                <w:color w:val="000000"/>
                <w:lang w:eastAsia="fr-FR"/>
              </w:rPr>
              <w:br/>
              <w:t>SIRET 180 070 039 02090</w:t>
            </w:r>
          </w:p>
        </w:tc>
        <w:tc>
          <w:tcPr>
            <w:tcW w:w="1340" w:type="pct"/>
            <w:tcBorders>
              <w:top w:val="nil"/>
              <w:left w:val="nil"/>
              <w:bottom w:val="nil"/>
              <w:right w:val="nil"/>
            </w:tcBorders>
            <w:shd w:val="clear" w:color="auto" w:fill="auto"/>
            <w:noWrap/>
            <w:vAlign w:val="center"/>
            <w:hideMark/>
          </w:tcPr>
          <w:p w14:paraId="11C05575" w14:textId="77777777" w:rsidR="00E06EB9" w:rsidRPr="00E06EB9" w:rsidRDefault="00414660" w:rsidP="00E06EB9">
            <w:pPr>
              <w:suppressAutoHyphens w:val="0"/>
              <w:jc w:val="center"/>
              <w:rPr>
                <w:rFonts w:ascii="Arial" w:hAnsi="Arial" w:cs="Arial"/>
                <w:color w:val="0000FF"/>
                <w:u w:val="single"/>
                <w:lang w:eastAsia="fr-FR"/>
              </w:rPr>
            </w:pPr>
            <w:hyperlink r:id="rId23" w:history="1">
              <w:r w:rsidR="00E06EB9" w:rsidRPr="00E06EB9">
                <w:rPr>
                  <w:rFonts w:ascii="Arial" w:hAnsi="Arial" w:cs="Arial"/>
                  <w:color w:val="0000FF"/>
                  <w:u w:val="single"/>
                  <w:lang w:eastAsia="fr-FR"/>
                </w:rPr>
                <w:t>sbfc-depenses.ara@inrae.fr</w:t>
              </w:r>
            </w:hyperlink>
          </w:p>
        </w:tc>
      </w:tr>
      <w:tr w:rsidR="00E06EB9" w:rsidRPr="00E06EB9" w14:paraId="029579E7" w14:textId="77777777" w:rsidTr="00E06EB9">
        <w:trPr>
          <w:trHeight w:val="1485"/>
        </w:trPr>
        <w:tc>
          <w:tcPr>
            <w:tcW w:w="1201" w:type="pct"/>
            <w:tcBorders>
              <w:top w:val="nil"/>
              <w:left w:val="single" w:sz="4" w:space="0" w:color="auto"/>
              <w:bottom w:val="single" w:sz="4" w:space="0" w:color="auto"/>
              <w:right w:val="single" w:sz="4" w:space="0" w:color="auto"/>
            </w:tcBorders>
            <w:shd w:val="clear" w:color="auto" w:fill="auto"/>
            <w:hideMark/>
          </w:tcPr>
          <w:p w14:paraId="4CF58C5F"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Bourgogne-Franche-Comté</w:t>
            </w:r>
            <w:r w:rsidRPr="00E06EB9">
              <w:rPr>
                <w:rFonts w:ascii="Arial" w:hAnsi="Arial" w:cs="Arial"/>
                <w:color w:val="000000"/>
                <w:lang w:eastAsia="fr-FR"/>
              </w:rPr>
              <w:br/>
              <w:t>Ordonnateur Secondaire</w:t>
            </w:r>
            <w:r w:rsidRPr="00E06EB9">
              <w:rPr>
                <w:rFonts w:ascii="Arial" w:hAnsi="Arial" w:cs="Arial"/>
                <w:color w:val="000000"/>
                <w:lang w:eastAsia="fr-FR"/>
              </w:rPr>
              <w:br/>
              <w:t>17 rue de Sully - BP 86510</w:t>
            </w:r>
            <w:r w:rsidRPr="00E06EB9">
              <w:rPr>
                <w:rFonts w:ascii="Arial" w:hAnsi="Arial" w:cs="Arial"/>
                <w:color w:val="000000"/>
                <w:lang w:eastAsia="fr-FR"/>
              </w:rPr>
              <w:br/>
              <w:t>21065 DIJON CEDEX</w:t>
            </w:r>
          </w:p>
        </w:tc>
        <w:tc>
          <w:tcPr>
            <w:tcW w:w="1267" w:type="pct"/>
            <w:tcBorders>
              <w:top w:val="nil"/>
              <w:left w:val="nil"/>
              <w:bottom w:val="single" w:sz="4" w:space="0" w:color="auto"/>
              <w:right w:val="single" w:sz="4" w:space="0" w:color="auto"/>
            </w:tcBorders>
            <w:shd w:val="clear" w:color="auto" w:fill="auto"/>
            <w:vAlign w:val="center"/>
            <w:hideMark/>
          </w:tcPr>
          <w:p w14:paraId="0316F0B5"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Bourgogne-Franche-Comté</w:t>
            </w:r>
            <w:r w:rsidRPr="00E06EB9">
              <w:rPr>
                <w:rFonts w:ascii="Arial" w:hAnsi="Arial" w:cs="Arial"/>
                <w:color w:val="000000"/>
                <w:lang w:eastAsia="fr-FR"/>
              </w:rPr>
              <w:br/>
              <w:t>Agent Comptable Secondaire</w:t>
            </w:r>
            <w:r w:rsidRPr="00E06EB9">
              <w:rPr>
                <w:rFonts w:ascii="Arial" w:hAnsi="Arial" w:cs="Arial"/>
                <w:color w:val="000000"/>
                <w:lang w:eastAsia="fr-FR"/>
              </w:rPr>
              <w:br/>
              <w:t>17 rue de Sully - BP 86510</w:t>
            </w:r>
            <w:r w:rsidRPr="00E06EB9">
              <w:rPr>
                <w:rFonts w:ascii="Arial" w:hAnsi="Arial" w:cs="Arial"/>
                <w:color w:val="000000"/>
                <w:lang w:eastAsia="fr-FR"/>
              </w:rPr>
              <w:br/>
              <w:t>21065 DIJON CEDEX</w:t>
            </w:r>
          </w:p>
        </w:tc>
        <w:tc>
          <w:tcPr>
            <w:tcW w:w="1192" w:type="pct"/>
            <w:tcBorders>
              <w:top w:val="nil"/>
              <w:left w:val="nil"/>
              <w:bottom w:val="single" w:sz="4" w:space="0" w:color="auto"/>
              <w:right w:val="single" w:sz="4" w:space="0" w:color="auto"/>
            </w:tcBorders>
            <w:shd w:val="clear" w:color="auto" w:fill="auto"/>
            <w:vAlign w:val="center"/>
            <w:hideMark/>
          </w:tcPr>
          <w:p w14:paraId="221CFB37"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Bourgogne-Franche-Comté</w:t>
            </w:r>
            <w:r w:rsidRPr="00E06EB9">
              <w:rPr>
                <w:rFonts w:ascii="Arial" w:hAnsi="Arial" w:cs="Arial"/>
                <w:color w:val="000000"/>
                <w:lang w:eastAsia="fr-FR"/>
              </w:rPr>
              <w:br/>
              <w:t>SBFC</w:t>
            </w:r>
            <w:r w:rsidRPr="00E06EB9">
              <w:rPr>
                <w:rFonts w:ascii="Arial" w:hAnsi="Arial" w:cs="Arial"/>
                <w:color w:val="000000"/>
                <w:lang w:eastAsia="fr-FR"/>
              </w:rPr>
              <w:br/>
              <w:t>17 rue de Sully - BP 86510</w:t>
            </w:r>
            <w:r w:rsidRPr="00E06EB9">
              <w:rPr>
                <w:rFonts w:ascii="Arial" w:hAnsi="Arial" w:cs="Arial"/>
                <w:color w:val="000000"/>
                <w:lang w:eastAsia="fr-FR"/>
              </w:rPr>
              <w:br/>
              <w:t>21065 DIJON CEDEX</w:t>
            </w:r>
            <w:r w:rsidRPr="00E06EB9">
              <w:rPr>
                <w:rFonts w:ascii="Arial" w:hAnsi="Arial" w:cs="Arial"/>
                <w:color w:val="000000"/>
                <w:lang w:eastAsia="fr-FR"/>
              </w:rPr>
              <w:br/>
              <w:t>SIRET 180 070 039 00680</w:t>
            </w:r>
          </w:p>
        </w:tc>
        <w:tc>
          <w:tcPr>
            <w:tcW w:w="1340" w:type="pct"/>
            <w:tcBorders>
              <w:top w:val="single" w:sz="4" w:space="0" w:color="auto"/>
              <w:left w:val="nil"/>
              <w:bottom w:val="single" w:sz="4" w:space="0" w:color="auto"/>
              <w:right w:val="single" w:sz="4" w:space="0" w:color="auto"/>
            </w:tcBorders>
            <w:shd w:val="clear" w:color="auto" w:fill="auto"/>
            <w:noWrap/>
            <w:vAlign w:val="center"/>
            <w:hideMark/>
          </w:tcPr>
          <w:p w14:paraId="4CDE2DF2" w14:textId="77777777" w:rsidR="00E06EB9" w:rsidRPr="00E06EB9" w:rsidRDefault="00414660" w:rsidP="00E06EB9">
            <w:pPr>
              <w:suppressAutoHyphens w:val="0"/>
              <w:jc w:val="center"/>
              <w:rPr>
                <w:rFonts w:ascii="Arial" w:hAnsi="Arial" w:cs="Arial"/>
                <w:color w:val="0000FF"/>
                <w:u w:val="single"/>
                <w:lang w:eastAsia="fr-FR"/>
              </w:rPr>
            </w:pPr>
            <w:hyperlink r:id="rId24" w:history="1">
              <w:r w:rsidR="00E06EB9" w:rsidRPr="00E06EB9">
                <w:rPr>
                  <w:rFonts w:ascii="Arial" w:hAnsi="Arial" w:cs="Arial"/>
                  <w:color w:val="0000FF"/>
                  <w:u w:val="single"/>
                  <w:lang w:eastAsia="fr-FR"/>
                </w:rPr>
                <w:t>sfc@dijon.inrae.fr</w:t>
              </w:r>
            </w:hyperlink>
          </w:p>
        </w:tc>
      </w:tr>
      <w:tr w:rsidR="00E06EB9" w:rsidRPr="00E06EB9" w14:paraId="5C56982F" w14:textId="77777777" w:rsidTr="00E06EB9">
        <w:trPr>
          <w:trHeight w:val="1440"/>
        </w:trPr>
        <w:tc>
          <w:tcPr>
            <w:tcW w:w="1201" w:type="pct"/>
            <w:tcBorders>
              <w:top w:val="nil"/>
              <w:left w:val="single" w:sz="4" w:space="0" w:color="auto"/>
              <w:bottom w:val="single" w:sz="4" w:space="0" w:color="auto"/>
              <w:right w:val="single" w:sz="4" w:space="0" w:color="auto"/>
            </w:tcBorders>
            <w:shd w:val="clear" w:color="auto" w:fill="auto"/>
            <w:hideMark/>
          </w:tcPr>
          <w:p w14:paraId="3B72565B"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Bretagne-Normandie</w:t>
            </w:r>
            <w:r w:rsidRPr="00E06EB9">
              <w:rPr>
                <w:rFonts w:ascii="Arial" w:hAnsi="Arial" w:cs="Arial"/>
                <w:color w:val="000000"/>
                <w:lang w:eastAsia="fr-FR"/>
              </w:rPr>
              <w:br/>
              <w:t>Ordonnateur Secondaire</w:t>
            </w:r>
            <w:r w:rsidRPr="00E06EB9">
              <w:rPr>
                <w:rFonts w:ascii="Arial" w:hAnsi="Arial" w:cs="Arial"/>
                <w:color w:val="000000"/>
                <w:lang w:eastAsia="fr-FR"/>
              </w:rPr>
              <w:br/>
              <w:t>Domaine de la Motte au Vicomte</w:t>
            </w:r>
            <w:r w:rsidRPr="00E06EB9">
              <w:rPr>
                <w:rFonts w:ascii="Arial" w:hAnsi="Arial" w:cs="Arial"/>
                <w:color w:val="000000"/>
                <w:lang w:eastAsia="fr-FR"/>
              </w:rPr>
              <w:br/>
              <w:t>BP 35327</w:t>
            </w:r>
            <w:r w:rsidRPr="00E06EB9">
              <w:rPr>
                <w:rFonts w:ascii="Arial" w:hAnsi="Arial" w:cs="Arial"/>
                <w:color w:val="000000"/>
                <w:lang w:eastAsia="fr-FR"/>
              </w:rPr>
              <w:br/>
              <w:t>35653 LE RHEU CEDEX</w:t>
            </w:r>
          </w:p>
        </w:tc>
        <w:tc>
          <w:tcPr>
            <w:tcW w:w="1267" w:type="pct"/>
            <w:tcBorders>
              <w:top w:val="nil"/>
              <w:left w:val="nil"/>
              <w:bottom w:val="single" w:sz="4" w:space="0" w:color="auto"/>
              <w:right w:val="single" w:sz="4" w:space="0" w:color="auto"/>
            </w:tcBorders>
            <w:shd w:val="clear" w:color="auto" w:fill="auto"/>
            <w:vAlign w:val="center"/>
            <w:hideMark/>
          </w:tcPr>
          <w:p w14:paraId="2C67A6D2"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Bretagne-Normandie</w:t>
            </w:r>
            <w:r w:rsidRPr="00E06EB9">
              <w:rPr>
                <w:rFonts w:ascii="Arial" w:hAnsi="Arial" w:cs="Arial"/>
                <w:color w:val="000000"/>
                <w:lang w:eastAsia="fr-FR"/>
              </w:rPr>
              <w:br/>
              <w:t>Agent Comptable Secondaire</w:t>
            </w:r>
            <w:r w:rsidRPr="00E06EB9">
              <w:rPr>
                <w:rFonts w:ascii="Arial" w:hAnsi="Arial" w:cs="Arial"/>
                <w:color w:val="000000"/>
                <w:lang w:eastAsia="fr-FR"/>
              </w:rPr>
              <w:br/>
              <w:t>Domaine de la Motte au Vicomte</w:t>
            </w:r>
            <w:r w:rsidRPr="00E06EB9">
              <w:rPr>
                <w:rFonts w:ascii="Arial" w:hAnsi="Arial" w:cs="Arial"/>
                <w:color w:val="000000"/>
                <w:lang w:eastAsia="fr-FR"/>
              </w:rPr>
              <w:br/>
              <w:t>BP 35327</w:t>
            </w:r>
            <w:r w:rsidRPr="00E06EB9">
              <w:rPr>
                <w:rFonts w:ascii="Arial" w:hAnsi="Arial" w:cs="Arial"/>
                <w:color w:val="000000"/>
                <w:lang w:eastAsia="fr-FR"/>
              </w:rPr>
              <w:br/>
              <w:t>35653 LE RHEU CEDEX</w:t>
            </w:r>
          </w:p>
        </w:tc>
        <w:tc>
          <w:tcPr>
            <w:tcW w:w="1192" w:type="pct"/>
            <w:tcBorders>
              <w:top w:val="nil"/>
              <w:left w:val="nil"/>
              <w:bottom w:val="single" w:sz="4" w:space="0" w:color="auto"/>
              <w:right w:val="single" w:sz="4" w:space="0" w:color="auto"/>
            </w:tcBorders>
            <w:shd w:val="clear" w:color="auto" w:fill="auto"/>
            <w:vAlign w:val="center"/>
            <w:hideMark/>
          </w:tcPr>
          <w:p w14:paraId="1F7794E4"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Bretagne-Normandie - SBFC</w:t>
            </w:r>
            <w:r w:rsidRPr="00E06EB9">
              <w:rPr>
                <w:rFonts w:ascii="Arial" w:hAnsi="Arial" w:cs="Arial"/>
                <w:color w:val="000000"/>
                <w:lang w:eastAsia="fr-FR"/>
              </w:rPr>
              <w:br/>
              <w:t>Domaine de la Motte au Vicomte</w:t>
            </w:r>
            <w:r w:rsidRPr="00E06EB9">
              <w:rPr>
                <w:rFonts w:ascii="Arial" w:hAnsi="Arial" w:cs="Arial"/>
                <w:color w:val="000000"/>
                <w:lang w:eastAsia="fr-FR"/>
              </w:rPr>
              <w:br/>
              <w:t>BP 35327</w:t>
            </w:r>
            <w:r w:rsidRPr="00E06EB9">
              <w:rPr>
                <w:rFonts w:ascii="Arial" w:hAnsi="Arial" w:cs="Arial"/>
                <w:color w:val="000000"/>
                <w:lang w:eastAsia="fr-FR"/>
              </w:rPr>
              <w:br/>
              <w:t>35653 LE RHEU CEDEX</w:t>
            </w:r>
            <w:r w:rsidRPr="00E06EB9">
              <w:rPr>
                <w:rFonts w:ascii="Arial" w:hAnsi="Arial" w:cs="Arial"/>
                <w:color w:val="000000"/>
                <w:lang w:eastAsia="fr-FR"/>
              </w:rPr>
              <w:br/>
              <w:t>SIRET 180 070 039 00276</w:t>
            </w:r>
          </w:p>
        </w:tc>
        <w:tc>
          <w:tcPr>
            <w:tcW w:w="1340" w:type="pct"/>
            <w:tcBorders>
              <w:top w:val="nil"/>
              <w:left w:val="nil"/>
              <w:bottom w:val="single" w:sz="4" w:space="0" w:color="auto"/>
              <w:right w:val="single" w:sz="4" w:space="0" w:color="auto"/>
            </w:tcBorders>
            <w:shd w:val="clear" w:color="auto" w:fill="auto"/>
            <w:noWrap/>
            <w:vAlign w:val="center"/>
            <w:hideMark/>
          </w:tcPr>
          <w:p w14:paraId="4997B70F" w14:textId="77777777" w:rsidR="00E06EB9" w:rsidRPr="00E06EB9" w:rsidRDefault="00414660" w:rsidP="00E06EB9">
            <w:pPr>
              <w:suppressAutoHyphens w:val="0"/>
              <w:jc w:val="center"/>
              <w:rPr>
                <w:rFonts w:ascii="Arial" w:hAnsi="Arial" w:cs="Arial"/>
                <w:color w:val="0000FF"/>
                <w:u w:val="single"/>
                <w:lang w:eastAsia="fr-FR"/>
              </w:rPr>
            </w:pPr>
            <w:hyperlink r:id="rId25" w:history="1">
              <w:r w:rsidR="00E06EB9" w:rsidRPr="00E06EB9">
                <w:rPr>
                  <w:rFonts w:ascii="Arial" w:hAnsi="Arial" w:cs="Arial"/>
                  <w:color w:val="0000FF"/>
                  <w:u w:val="single"/>
                  <w:lang w:eastAsia="fr-FR"/>
                </w:rPr>
                <w:t>depenses-sbfc-Bretagne-Normandie@inrae.fr</w:t>
              </w:r>
            </w:hyperlink>
          </w:p>
        </w:tc>
      </w:tr>
      <w:tr w:rsidR="00E06EB9" w:rsidRPr="00E06EB9" w14:paraId="3932F8DC" w14:textId="77777777" w:rsidTr="00E06EB9">
        <w:trPr>
          <w:trHeight w:val="1515"/>
        </w:trPr>
        <w:tc>
          <w:tcPr>
            <w:tcW w:w="1201" w:type="pct"/>
            <w:tcBorders>
              <w:top w:val="nil"/>
              <w:left w:val="single" w:sz="4" w:space="0" w:color="auto"/>
              <w:bottom w:val="single" w:sz="4" w:space="0" w:color="auto"/>
              <w:right w:val="single" w:sz="4" w:space="0" w:color="auto"/>
            </w:tcBorders>
            <w:shd w:val="clear" w:color="auto" w:fill="auto"/>
            <w:hideMark/>
          </w:tcPr>
          <w:p w14:paraId="011925D5"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de Corse</w:t>
            </w:r>
            <w:r w:rsidRPr="00E06EB9">
              <w:rPr>
                <w:rFonts w:ascii="Arial" w:hAnsi="Arial" w:cs="Arial"/>
                <w:color w:val="000000"/>
                <w:lang w:eastAsia="fr-FR"/>
              </w:rPr>
              <w:br/>
              <w:t>Ordonnateur Secondaire</w:t>
            </w:r>
            <w:r w:rsidRPr="00E06EB9">
              <w:rPr>
                <w:rFonts w:ascii="Arial" w:hAnsi="Arial" w:cs="Arial"/>
                <w:color w:val="000000"/>
                <w:lang w:eastAsia="fr-FR"/>
              </w:rPr>
              <w:br/>
              <w:t>20230 SAN GIULIANO</w:t>
            </w:r>
          </w:p>
        </w:tc>
        <w:tc>
          <w:tcPr>
            <w:tcW w:w="1267" w:type="pct"/>
            <w:tcBorders>
              <w:top w:val="nil"/>
              <w:left w:val="nil"/>
              <w:bottom w:val="single" w:sz="4" w:space="0" w:color="auto"/>
              <w:right w:val="single" w:sz="4" w:space="0" w:color="auto"/>
            </w:tcBorders>
            <w:shd w:val="clear" w:color="auto" w:fill="auto"/>
            <w:vAlign w:val="center"/>
            <w:hideMark/>
          </w:tcPr>
          <w:p w14:paraId="0FFCB7B3" w14:textId="77777777" w:rsid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Occitanie-Montpellier</w:t>
            </w:r>
            <w:r w:rsidRPr="00E06EB9">
              <w:rPr>
                <w:rFonts w:ascii="Arial" w:hAnsi="Arial" w:cs="Arial"/>
                <w:color w:val="000000"/>
                <w:lang w:eastAsia="fr-FR"/>
              </w:rPr>
              <w:br/>
              <w:t>Agent Comptable Secondaire</w:t>
            </w:r>
            <w:r w:rsidRPr="00E06EB9">
              <w:rPr>
                <w:rFonts w:ascii="Arial" w:hAnsi="Arial" w:cs="Arial"/>
                <w:color w:val="000000"/>
                <w:lang w:eastAsia="fr-FR"/>
              </w:rPr>
              <w:br/>
              <w:t>2, Place Viala</w:t>
            </w:r>
            <w:r w:rsidRPr="00E06EB9">
              <w:rPr>
                <w:rFonts w:ascii="Arial" w:hAnsi="Arial" w:cs="Arial"/>
                <w:color w:val="000000"/>
                <w:lang w:eastAsia="fr-FR"/>
              </w:rPr>
              <w:br/>
              <w:t>34060 MONTPELLIER CEDEX 2</w:t>
            </w:r>
          </w:p>
          <w:p w14:paraId="0139B447" w14:textId="77777777" w:rsidR="00414660" w:rsidRPr="00414660" w:rsidRDefault="00414660" w:rsidP="00414660">
            <w:pPr>
              <w:rPr>
                <w:rFonts w:ascii="Arial" w:hAnsi="Arial" w:cs="Arial"/>
                <w:lang w:eastAsia="fr-FR"/>
              </w:rPr>
            </w:pPr>
          </w:p>
          <w:p w14:paraId="477A030C" w14:textId="77777777" w:rsidR="00414660" w:rsidRPr="00414660" w:rsidRDefault="00414660" w:rsidP="00414660">
            <w:pPr>
              <w:rPr>
                <w:rFonts w:ascii="Arial" w:hAnsi="Arial" w:cs="Arial"/>
                <w:lang w:eastAsia="fr-FR"/>
              </w:rPr>
            </w:pPr>
          </w:p>
          <w:p w14:paraId="0CA22894" w14:textId="77777777" w:rsidR="00414660" w:rsidRDefault="00414660" w:rsidP="00414660">
            <w:pPr>
              <w:rPr>
                <w:rFonts w:ascii="Arial" w:hAnsi="Arial" w:cs="Arial"/>
                <w:color w:val="000000"/>
                <w:lang w:eastAsia="fr-FR"/>
              </w:rPr>
            </w:pPr>
          </w:p>
          <w:p w14:paraId="22261CFC" w14:textId="77777777" w:rsidR="00414660" w:rsidRPr="00414660" w:rsidRDefault="00414660" w:rsidP="00414660">
            <w:pPr>
              <w:rPr>
                <w:rFonts w:ascii="Arial" w:hAnsi="Arial" w:cs="Arial"/>
                <w:lang w:eastAsia="fr-FR"/>
              </w:rPr>
            </w:pPr>
          </w:p>
          <w:p w14:paraId="3CCD1F4A" w14:textId="77777777" w:rsidR="00414660" w:rsidRPr="00414660" w:rsidRDefault="00414660" w:rsidP="00414660">
            <w:pPr>
              <w:rPr>
                <w:rFonts w:ascii="Arial" w:hAnsi="Arial" w:cs="Arial"/>
                <w:lang w:eastAsia="fr-FR"/>
              </w:rPr>
            </w:pPr>
          </w:p>
        </w:tc>
        <w:tc>
          <w:tcPr>
            <w:tcW w:w="1192" w:type="pct"/>
            <w:tcBorders>
              <w:top w:val="nil"/>
              <w:left w:val="nil"/>
              <w:bottom w:val="single" w:sz="4" w:space="0" w:color="auto"/>
              <w:right w:val="single" w:sz="4" w:space="0" w:color="auto"/>
            </w:tcBorders>
            <w:shd w:val="clear" w:color="auto" w:fill="auto"/>
            <w:vAlign w:val="center"/>
            <w:hideMark/>
          </w:tcPr>
          <w:p w14:paraId="24363B98"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Occitanie-Montpellier</w:t>
            </w:r>
            <w:r w:rsidRPr="00E06EB9">
              <w:rPr>
                <w:rFonts w:ascii="Arial" w:hAnsi="Arial" w:cs="Arial"/>
                <w:color w:val="000000"/>
                <w:lang w:eastAsia="fr-FR"/>
              </w:rPr>
              <w:br/>
              <w:t>SBFC</w:t>
            </w:r>
            <w:r w:rsidRPr="00E06EB9">
              <w:rPr>
                <w:rFonts w:ascii="Arial" w:hAnsi="Arial" w:cs="Arial"/>
                <w:color w:val="000000"/>
                <w:lang w:eastAsia="fr-FR"/>
              </w:rPr>
              <w:br/>
              <w:t>2, Place Viala</w:t>
            </w:r>
            <w:r w:rsidRPr="00E06EB9">
              <w:rPr>
                <w:rFonts w:ascii="Arial" w:hAnsi="Arial" w:cs="Arial"/>
                <w:color w:val="000000"/>
                <w:lang w:eastAsia="fr-FR"/>
              </w:rPr>
              <w:br/>
              <w:t>34060 MONTPELLIER CEDEX 2</w:t>
            </w:r>
            <w:r w:rsidRPr="00E06EB9">
              <w:rPr>
                <w:rFonts w:ascii="Arial" w:hAnsi="Arial" w:cs="Arial"/>
                <w:color w:val="000000"/>
                <w:lang w:eastAsia="fr-FR"/>
              </w:rPr>
              <w:br/>
              <w:t>SIRET 180 070 039 01027</w:t>
            </w:r>
          </w:p>
        </w:tc>
        <w:tc>
          <w:tcPr>
            <w:tcW w:w="1340" w:type="pct"/>
            <w:tcBorders>
              <w:top w:val="nil"/>
              <w:left w:val="nil"/>
              <w:bottom w:val="single" w:sz="4" w:space="0" w:color="auto"/>
              <w:right w:val="single" w:sz="4" w:space="0" w:color="auto"/>
            </w:tcBorders>
            <w:shd w:val="clear" w:color="auto" w:fill="auto"/>
            <w:noWrap/>
            <w:vAlign w:val="center"/>
            <w:hideMark/>
          </w:tcPr>
          <w:p w14:paraId="4F98EFC3" w14:textId="77777777" w:rsidR="00E06EB9" w:rsidRPr="00E06EB9" w:rsidRDefault="00E06EB9" w:rsidP="00E06EB9">
            <w:pPr>
              <w:suppressAutoHyphens w:val="0"/>
              <w:jc w:val="center"/>
              <w:rPr>
                <w:rFonts w:ascii="Arial" w:hAnsi="Arial" w:cs="Arial"/>
                <w:color w:val="0000FF"/>
                <w:u w:val="single"/>
                <w:lang w:eastAsia="fr-FR"/>
              </w:rPr>
            </w:pPr>
            <w:r w:rsidRPr="00E06EB9">
              <w:rPr>
                <w:rFonts w:ascii="Arial" w:hAnsi="Arial" w:cs="Arial"/>
                <w:color w:val="0000FF"/>
                <w:u w:val="single"/>
                <w:lang w:eastAsia="fr-FR"/>
              </w:rPr>
              <w:t>servicefacturier-montpellier@inrae.fr</w:t>
            </w:r>
          </w:p>
        </w:tc>
      </w:tr>
      <w:tr w:rsidR="00E06EB9" w:rsidRPr="00E06EB9" w14:paraId="50F3B108" w14:textId="77777777" w:rsidTr="00E06EB9">
        <w:trPr>
          <w:trHeight w:val="1440"/>
        </w:trPr>
        <w:tc>
          <w:tcPr>
            <w:tcW w:w="1201" w:type="pct"/>
            <w:tcBorders>
              <w:top w:val="single" w:sz="4" w:space="0" w:color="auto"/>
              <w:left w:val="single" w:sz="4" w:space="0" w:color="auto"/>
              <w:bottom w:val="single" w:sz="4" w:space="0" w:color="auto"/>
              <w:right w:val="nil"/>
            </w:tcBorders>
            <w:shd w:val="clear" w:color="auto" w:fill="auto"/>
            <w:hideMark/>
          </w:tcPr>
          <w:p w14:paraId="7381F4C6"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lastRenderedPageBreak/>
              <w:t>INRAE - CR Grand Est-Colmar</w:t>
            </w:r>
            <w:r w:rsidRPr="00E06EB9">
              <w:rPr>
                <w:rFonts w:ascii="Arial" w:hAnsi="Arial" w:cs="Arial"/>
                <w:color w:val="000000"/>
                <w:lang w:eastAsia="fr-FR"/>
              </w:rPr>
              <w:br/>
              <w:t>Ordonnateur Secondaire</w:t>
            </w:r>
            <w:r w:rsidRPr="00E06EB9">
              <w:rPr>
                <w:rFonts w:ascii="Arial" w:hAnsi="Arial" w:cs="Arial"/>
                <w:color w:val="000000"/>
                <w:lang w:eastAsia="fr-FR"/>
              </w:rPr>
              <w:br/>
              <w:t>28 rue de Herrlisheim</w:t>
            </w:r>
            <w:r w:rsidRPr="00E06EB9">
              <w:rPr>
                <w:rFonts w:ascii="Arial" w:hAnsi="Arial" w:cs="Arial"/>
                <w:color w:val="000000"/>
                <w:lang w:eastAsia="fr-FR"/>
              </w:rPr>
              <w:br/>
              <w:t>BP 20507</w:t>
            </w:r>
            <w:r w:rsidRPr="00E06EB9">
              <w:rPr>
                <w:rFonts w:ascii="Arial" w:hAnsi="Arial" w:cs="Arial"/>
                <w:color w:val="000000"/>
                <w:lang w:eastAsia="fr-FR"/>
              </w:rPr>
              <w:br/>
              <w:t>68021 COLMAR CEDEX</w:t>
            </w:r>
          </w:p>
        </w:tc>
        <w:tc>
          <w:tcPr>
            <w:tcW w:w="1267" w:type="pct"/>
            <w:tcBorders>
              <w:top w:val="nil"/>
              <w:left w:val="single" w:sz="4" w:space="0" w:color="auto"/>
              <w:bottom w:val="single" w:sz="4" w:space="0" w:color="auto"/>
              <w:right w:val="single" w:sz="4" w:space="0" w:color="auto"/>
            </w:tcBorders>
            <w:shd w:val="clear" w:color="auto" w:fill="auto"/>
            <w:vAlign w:val="center"/>
            <w:hideMark/>
          </w:tcPr>
          <w:p w14:paraId="5B983C80"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Bourgogne-Franche-Comté</w:t>
            </w:r>
            <w:r w:rsidRPr="00E06EB9">
              <w:rPr>
                <w:rFonts w:ascii="Arial" w:hAnsi="Arial" w:cs="Arial"/>
                <w:color w:val="000000"/>
                <w:lang w:eastAsia="fr-FR"/>
              </w:rPr>
              <w:br/>
              <w:t>Agent Comptable Secondaire</w:t>
            </w:r>
            <w:r w:rsidRPr="00E06EB9">
              <w:rPr>
                <w:rFonts w:ascii="Arial" w:hAnsi="Arial" w:cs="Arial"/>
                <w:color w:val="000000"/>
                <w:lang w:eastAsia="fr-FR"/>
              </w:rPr>
              <w:br/>
              <w:t>17 rue de Sully - BP 86510</w:t>
            </w:r>
            <w:r w:rsidRPr="00E06EB9">
              <w:rPr>
                <w:rFonts w:ascii="Arial" w:hAnsi="Arial" w:cs="Arial"/>
                <w:color w:val="000000"/>
                <w:lang w:eastAsia="fr-FR"/>
              </w:rPr>
              <w:br/>
              <w:t>21065 DIJON CEDEX</w:t>
            </w:r>
          </w:p>
        </w:tc>
        <w:tc>
          <w:tcPr>
            <w:tcW w:w="1192" w:type="pct"/>
            <w:tcBorders>
              <w:top w:val="nil"/>
              <w:left w:val="nil"/>
              <w:bottom w:val="single" w:sz="4" w:space="0" w:color="auto"/>
              <w:right w:val="single" w:sz="4" w:space="0" w:color="auto"/>
            </w:tcBorders>
            <w:shd w:val="clear" w:color="auto" w:fill="auto"/>
            <w:vAlign w:val="center"/>
            <w:hideMark/>
          </w:tcPr>
          <w:p w14:paraId="7A55DBFA"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Bourgogne-Franche-Comté SBFC</w:t>
            </w:r>
            <w:r w:rsidRPr="00E06EB9">
              <w:rPr>
                <w:rFonts w:ascii="Arial" w:hAnsi="Arial" w:cs="Arial"/>
                <w:color w:val="000000"/>
                <w:lang w:eastAsia="fr-FR"/>
              </w:rPr>
              <w:br/>
              <w:t>17 rue de Sully - BP 86510</w:t>
            </w:r>
            <w:r w:rsidRPr="00E06EB9">
              <w:rPr>
                <w:rFonts w:ascii="Arial" w:hAnsi="Arial" w:cs="Arial"/>
                <w:color w:val="000000"/>
                <w:lang w:eastAsia="fr-FR"/>
              </w:rPr>
              <w:br/>
              <w:t>21065 DIJON CEDEX</w:t>
            </w:r>
            <w:r w:rsidRPr="00E06EB9">
              <w:rPr>
                <w:rFonts w:ascii="Arial" w:hAnsi="Arial" w:cs="Arial"/>
                <w:color w:val="000000"/>
                <w:lang w:eastAsia="fr-FR"/>
              </w:rPr>
              <w:br/>
              <w:t>SIRET 180 070 039 00680</w:t>
            </w:r>
          </w:p>
        </w:tc>
        <w:tc>
          <w:tcPr>
            <w:tcW w:w="1340" w:type="pct"/>
            <w:tcBorders>
              <w:top w:val="nil"/>
              <w:left w:val="nil"/>
              <w:bottom w:val="single" w:sz="4" w:space="0" w:color="auto"/>
              <w:right w:val="single" w:sz="4" w:space="0" w:color="auto"/>
            </w:tcBorders>
            <w:shd w:val="clear" w:color="auto" w:fill="auto"/>
            <w:noWrap/>
            <w:vAlign w:val="center"/>
            <w:hideMark/>
          </w:tcPr>
          <w:p w14:paraId="4AE51216" w14:textId="77777777" w:rsidR="00E06EB9" w:rsidRPr="00E06EB9" w:rsidRDefault="00414660" w:rsidP="00E06EB9">
            <w:pPr>
              <w:suppressAutoHyphens w:val="0"/>
              <w:jc w:val="center"/>
              <w:rPr>
                <w:rFonts w:ascii="Arial" w:hAnsi="Arial" w:cs="Arial"/>
                <w:color w:val="0000FF"/>
                <w:u w:val="single"/>
                <w:lang w:eastAsia="fr-FR"/>
              </w:rPr>
            </w:pPr>
            <w:hyperlink r:id="rId26" w:history="1">
              <w:r w:rsidR="00E06EB9" w:rsidRPr="00E06EB9">
                <w:rPr>
                  <w:rFonts w:ascii="Arial" w:hAnsi="Arial" w:cs="Arial"/>
                  <w:color w:val="0000FF"/>
                  <w:u w:val="single"/>
                  <w:lang w:eastAsia="fr-FR"/>
                </w:rPr>
                <w:t>sfc-dijon@inrae.fr</w:t>
              </w:r>
            </w:hyperlink>
          </w:p>
        </w:tc>
      </w:tr>
      <w:tr w:rsidR="00E06EB9" w:rsidRPr="00E06EB9" w14:paraId="624057B3" w14:textId="77777777" w:rsidTr="00E06EB9">
        <w:trPr>
          <w:trHeight w:val="1200"/>
        </w:trPr>
        <w:tc>
          <w:tcPr>
            <w:tcW w:w="1201" w:type="pct"/>
            <w:tcBorders>
              <w:top w:val="nil"/>
              <w:left w:val="single" w:sz="4" w:space="0" w:color="auto"/>
              <w:bottom w:val="single" w:sz="4" w:space="0" w:color="auto"/>
              <w:right w:val="nil"/>
            </w:tcBorders>
            <w:shd w:val="clear" w:color="auto" w:fill="auto"/>
            <w:hideMark/>
          </w:tcPr>
          <w:p w14:paraId="2FDB4DFC"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Grand Est-Nancy</w:t>
            </w:r>
            <w:r w:rsidRPr="00E06EB9">
              <w:rPr>
                <w:rFonts w:ascii="Arial" w:hAnsi="Arial" w:cs="Arial"/>
                <w:color w:val="000000"/>
                <w:lang w:eastAsia="fr-FR"/>
              </w:rPr>
              <w:br/>
              <w:t>Ordonnateur Secondaire</w:t>
            </w:r>
            <w:r w:rsidRPr="00E06EB9">
              <w:rPr>
                <w:rFonts w:ascii="Arial" w:hAnsi="Arial" w:cs="Arial"/>
                <w:color w:val="000000"/>
                <w:lang w:eastAsia="fr-FR"/>
              </w:rPr>
              <w:br/>
              <w:t>Route d'Amance</w:t>
            </w:r>
            <w:r w:rsidRPr="00E06EB9">
              <w:rPr>
                <w:rFonts w:ascii="Arial" w:hAnsi="Arial" w:cs="Arial"/>
                <w:color w:val="000000"/>
                <w:lang w:eastAsia="fr-FR"/>
              </w:rPr>
              <w:br/>
              <w:t>54280 CHAMPENOUX</w:t>
            </w:r>
          </w:p>
        </w:tc>
        <w:tc>
          <w:tcPr>
            <w:tcW w:w="1267" w:type="pct"/>
            <w:tcBorders>
              <w:top w:val="nil"/>
              <w:left w:val="single" w:sz="4" w:space="0" w:color="auto"/>
              <w:bottom w:val="single" w:sz="4" w:space="0" w:color="auto"/>
              <w:right w:val="single" w:sz="4" w:space="0" w:color="auto"/>
            </w:tcBorders>
            <w:shd w:val="clear" w:color="auto" w:fill="auto"/>
            <w:vAlign w:val="center"/>
            <w:hideMark/>
          </w:tcPr>
          <w:p w14:paraId="0B4B7A5E"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Bourgogne-Franche-Comté</w:t>
            </w:r>
            <w:r w:rsidRPr="00E06EB9">
              <w:rPr>
                <w:rFonts w:ascii="Arial" w:hAnsi="Arial" w:cs="Arial"/>
                <w:color w:val="000000"/>
                <w:lang w:eastAsia="fr-FR"/>
              </w:rPr>
              <w:br/>
              <w:t>Agent Comptable Secondaire</w:t>
            </w:r>
            <w:r w:rsidRPr="00E06EB9">
              <w:rPr>
                <w:rFonts w:ascii="Arial" w:hAnsi="Arial" w:cs="Arial"/>
                <w:color w:val="000000"/>
                <w:lang w:eastAsia="fr-FR"/>
              </w:rPr>
              <w:br/>
              <w:t>17 rue de Sully - BP 86510</w:t>
            </w:r>
            <w:r w:rsidRPr="00E06EB9">
              <w:rPr>
                <w:rFonts w:ascii="Arial" w:hAnsi="Arial" w:cs="Arial"/>
                <w:color w:val="000000"/>
                <w:lang w:eastAsia="fr-FR"/>
              </w:rPr>
              <w:br/>
              <w:t>21065 DIJON CEDEX</w:t>
            </w:r>
          </w:p>
        </w:tc>
        <w:tc>
          <w:tcPr>
            <w:tcW w:w="1192" w:type="pct"/>
            <w:tcBorders>
              <w:top w:val="nil"/>
              <w:left w:val="nil"/>
              <w:bottom w:val="single" w:sz="4" w:space="0" w:color="auto"/>
              <w:right w:val="single" w:sz="4" w:space="0" w:color="auto"/>
            </w:tcBorders>
            <w:shd w:val="clear" w:color="auto" w:fill="auto"/>
            <w:vAlign w:val="center"/>
            <w:hideMark/>
          </w:tcPr>
          <w:p w14:paraId="69A21601"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Bourgogne-Franche-Comté SBFC</w:t>
            </w:r>
            <w:r w:rsidRPr="00E06EB9">
              <w:rPr>
                <w:rFonts w:ascii="Arial" w:hAnsi="Arial" w:cs="Arial"/>
                <w:color w:val="000000"/>
                <w:lang w:eastAsia="fr-FR"/>
              </w:rPr>
              <w:br/>
              <w:t>17 rue de Sully - BP 86510</w:t>
            </w:r>
            <w:r w:rsidRPr="00E06EB9">
              <w:rPr>
                <w:rFonts w:ascii="Arial" w:hAnsi="Arial" w:cs="Arial"/>
                <w:color w:val="000000"/>
                <w:lang w:eastAsia="fr-FR"/>
              </w:rPr>
              <w:br/>
              <w:t>21065 DIJON CEDEX</w:t>
            </w:r>
            <w:r w:rsidRPr="00E06EB9">
              <w:rPr>
                <w:rFonts w:ascii="Arial" w:hAnsi="Arial" w:cs="Arial"/>
                <w:color w:val="000000"/>
                <w:lang w:eastAsia="fr-FR"/>
              </w:rPr>
              <w:br/>
            </w:r>
            <w:r w:rsidRPr="00E06EB9">
              <w:rPr>
                <w:rFonts w:ascii="Arial" w:hAnsi="Arial" w:cs="Arial"/>
                <w:b/>
                <w:bCs/>
                <w:color w:val="000000"/>
                <w:lang w:eastAsia="fr-FR"/>
              </w:rPr>
              <w:t>SIRET 180 070 039 00680</w:t>
            </w:r>
          </w:p>
        </w:tc>
        <w:tc>
          <w:tcPr>
            <w:tcW w:w="1340" w:type="pct"/>
            <w:tcBorders>
              <w:top w:val="nil"/>
              <w:left w:val="nil"/>
              <w:bottom w:val="single" w:sz="4" w:space="0" w:color="auto"/>
              <w:right w:val="single" w:sz="4" w:space="0" w:color="auto"/>
            </w:tcBorders>
            <w:shd w:val="clear" w:color="auto" w:fill="auto"/>
            <w:noWrap/>
            <w:vAlign w:val="center"/>
            <w:hideMark/>
          </w:tcPr>
          <w:p w14:paraId="0A330480" w14:textId="77777777" w:rsidR="00E06EB9" w:rsidRPr="00E06EB9" w:rsidRDefault="00414660" w:rsidP="00E06EB9">
            <w:pPr>
              <w:suppressAutoHyphens w:val="0"/>
              <w:jc w:val="center"/>
              <w:rPr>
                <w:rFonts w:ascii="Arial" w:hAnsi="Arial" w:cs="Arial"/>
                <w:color w:val="0000FF"/>
                <w:u w:val="single"/>
                <w:lang w:eastAsia="fr-FR"/>
              </w:rPr>
            </w:pPr>
            <w:hyperlink r:id="rId27" w:history="1">
              <w:r w:rsidR="00E06EB9" w:rsidRPr="00E06EB9">
                <w:rPr>
                  <w:rFonts w:ascii="Arial" w:hAnsi="Arial" w:cs="Arial"/>
                  <w:color w:val="0000FF"/>
                  <w:u w:val="single"/>
                  <w:lang w:eastAsia="fr-FR"/>
                </w:rPr>
                <w:t>sfc-dijon@inrae.fr</w:t>
              </w:r>
            </w:hyperlink>
          </w:p>
        </w:tc>
      </w:tr>
      <w:tr w:rsidR="00E06EB9" w:rsidRPr="00E06EB9" w14:paraId="7D2B284B" w14:textId="77777777" w:rsidTr="00E06EB9">
        <w:trPr>
          <w:trHeight w:val="1950"/>
        </w:trPr>
        <w:tc>
          <w:tcPr>
            <w:tcW w:w="1201" w:type="pct"/>
            <w:tcBorders>
              <w:top w:val="single" w:sz="4" w:space="0" w:color="auto"/>
              <w:left w:val="single" w:sz="4" w:space="0" w:color="auto"/>
              <w:bottom w:val="single" w:sz="4" w:space="0" w:color="auto"/>
              <w:right w:val="single" w:sz="4" w:space="0" w:color="auto"/>
            </w:tcBorders>
            <w:shd w:val="clear" w:color="auto" w:fill="auto"/>
            <w:hideMark/>
          </w:tcPr>
          <w:p w14:paraId="59714684"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 xml:space="preserve">INRAE </w:t>
            </w:r>
            <w:proofErr w:type="gramStart"/>
            <w:r w:rsidRPr="00E06EB9">
              <w:rPr>
                <w:rFonts w:ascii="Arial" w:hAnsi="Arial" w:cs="Arial"/>
                <w:color w:val="000000"/>
                <w:lang w:eastAsia="fr-FR"/>
              </w:rPr>
              <w:t>-  CR</w:t>
            </w:r>
            <w:proofErr w:type="gramEnd"/>
            <w:r w:rsidRPr="00E06EB9">
              <w:rPr>
                <w:rFonts w:ascii="Arial" w:hAnsi="Arial" w:cs="Arial"/>
                <w:color w:val="000000"/>
                <w:lang w:eastAsia="fr-FR"/>
              </w:rPr>
              <w:t xml:space="preserve"> Hauts-de-France</w:t>
            </w:r>
            <w:r w:rsidRPr="00E06EB9">
              <w:rPr>
                <w:rFonts w:ascii="Arial" w:hAnsi="Arial" w:cs="Arial"/>
                <w:color w:val="000000"/>
                <w:lang w:eastAsia="fr-FR"/>
              </w:rPr>
              <w:br/>
              <w:t>Ordonnateur Secondaire</w:t>
            </w:r>
            <w:r w:rsidRPr="00E06EB9">
              <w:rPr>
                <w:rFonts w:ascii="Arial" w:hAnsi="Arial" w:cs="Arial"/>
                <w:color w:val="000000"/>
                <w:lang w:eastAsia="fr-FR"/>
              </w:rPr>
              <w:br/>
              <w:t xml:space="preserve">2 chaussée Brunehaut </w:t>
            </w:r>
            <w:r w:rsidRPr="00E06EB9">
              <w:rPr>
                <w:rFonts w:ascii="Arial" w:hAnsi="Arial" w:cs="Arial"/>
                <w:color w:val="000000"/>
                <w:lang w:eastAsia="fr-FR"/>
              </w:rPr>
              <w:br/>
              <w:t xml:space="preserve">Estrées-Mons </w:t>
            </w:r>
            <w:r w:rsidRPr="00E06EB9">
              <w:rPr>
                <w:rFonts w:ascii="Arial" w:hAnsi="Arial" w:cs="Arial"/>
                <w:color w:val="000000"/>
                <w:lang w:eastAsia="fr-FR"/>
              </w:rPr>
              <w:br/>
              <w:t xml:space="preserve">BP 50136 </w:t>
            </w:r>
            <w:r w:rsidRPr="00E06EB9">
              <w:rPr>
                <w:rFonts w:ascii="Arial" w:hAnsi="Arial" w:cs="Arial"/>
                <w:color w:val="000000"/>
                <w:lang w:eastAsia="fr-FR"/>
              </w:rPr>
              <w:br/>
              <w:t>80203 PERONNE CEDEX</w:t>
            </w:r>
          </w:p>
        </w:tc>
        <w:tc>
          <w:tcPr>
            <w:tcW w:w="1267" w:type="pct"/>
            <w:tcBorders>
              <w:top w:val="nil"/>
              <w:left w:val="nil"/>
              <w:bottom w:val="single" w:sz="4" w:space="0" w:color="auto"/>
              <w:right w:val="single" w:sz="4" w:space="0" w:color="auto"/>
            </w:tcBorders>
            <w:shd w:val="clear" w:color="auto" w:fill="auto"/>
            <w:vAlign w:val="center"/>
            <w:hideMark/>
          </w:tcPr>
          <w:p w14:paraId="69AB23A5"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IDF Versailles-Grignon</w:t>
            </w:r>
            <w:r w:rsidRPr="00E06EB9">
              <w:rPr>
                <w:rFonts w:ascii="Arial" w:hAnsi="Arial" w:cs="Arial"/>
                <w:color w:val="000000"/>
                <w:lang w:eastAsia="fr-FR"/>
              </w:rPr>
              <w:br/>
              <w:t>Agent Comptable Secondaire</w:t>
            </w:r>
            <w:r w:rsidRPr="00E06EB9">
              <w:rPr>
                <w:rFonts w:ascii="Arial" w:hAnsi="Arial" w:cs="Arial"/>
                <w:color w:val="000000"/>
                <w:lang w:eastAsia="fr-FR"/>
              </w:rPr>
              <w:br/>
              <w:t>RD 10 - Route de Saint Cyr</w:t>
            </w:r>
            <w:r w:rsidRPr="00E06EB9">
              <w:rPr>
                <w:rFonts w:ascii="Arial" w:hAnsi="Arial" w:cs="Arial"/>
                <w:color w:val="000000"/>
                <w:lang w:eastAsia="fr-FR"/>
              </w:rPr>
              <w:br/>
              <w:t>78026 VERSAILLES CEDEX</w:t>
            </w:r>
          </w:p>
        </w:tc>
        <w:tc>
          <w:tcPr>
            <w:tcW w:w="1192" w:type="pct"/>
            <w:tcBorders>
              <w:top w:val="nil"/>
              <w:left w:val="nil"/>
              <w:bottom w:val="single" w:sz="4" w:space="0" w:color="auto"/>
              <w:right w:val="single" w:sz="4" w:space="0" w:color="auto"/>
            </w:tcBorders>
            <w:shd w:val="clear" w:color="auto" w:fill="auto"/>
            <w:vAlign w:val="center"/>
            <w:hideMark/>
          </w:tcPr>
          <w:p w14:paraId="65836E25"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IDF Versailles-Grignon</w:t>
            </w:r>
            <w:r w:rsidRPr="00E06EB9">
              <w:rPr>
                <w:rFonts w:ascii="Arial" w:hAnsi="Arial" w:cs="Arial"/>
                <w:color w:val="000000"/>
                <w:lang w:eastAsia="fr-FR"/>
              </w:rPr>
              <w:br/>
              <w:t>SBFC</w:t>
            </w:r>
            <w:r w:rsidRPr="00E06EB9">
              <w:rPr>
                <w:rFonts w:ascii="Arial" w:hAnsi="Arial" w:cs="Arial"/>
                <w:color w:val="000000"/>
                <w:lang w:eastAsia="fr-FR"/>
              </w:rPr>
              <w:br/>
              <w:t>RD 10 - Route de Saint Cyr</w:t>
            </w:r>
            <w:r w:rsidRPr="00E06EB9">
              <w:rPr>
                <w:rFonts w:ascii="Arial" w:hAnsi="Arial" w:cs="Arial"/>
                <w:color w:val="000000"/>
                <w:lang w:eastAsia="fr-FR"/>
              </w:rPr>
              <w:br/>
              <w:t>78026 VERSAILLES CEDEX</w:t>
            </w:r>
            <w:r w:rsidRPr="00E06EB9">
              <w:rPr>
                <w:rFonts w:ascii="Arial" w:hAnsi="Arial" w:cs="Arial"/>
                <w:color w:val="000000"/>
                <w:lang w:eastAsia="fr-FR"/>
              </w:rPr>
              <w:br/>
              <w:t>SIRET 180 070 039 00110</w:t>
            </w:r>
          </w:p>
        </w:tc>
        <w:tc>
          <w:tcPr>
            <w:tcW w:w="1340" w:type="pct"/>
            <w:tcBorders>
              <w:top w:val="nil"/>
              <w:left w:val="nil"/>
              <w:bottom w:val="single" w:sz="4" w:space="0" w:color="auto"/>
              <w:right w:val="single" w:sz="4" w:space="0" w:color="auto"/>
            </w:tcBorders>
            <w:shd w:val="clear" w:color="auto" w:fill="auto"/>
            <w:noWrap/>
            <w:vAlign w:val="center"/>
            <w:hideMark/>
          </w:tcPr>
          <w:p w14:paraId="7E256F48" w14:textId="77777777" w:rsidR="00E06EB9" w:rsidRPr="00E06EB9" w:rsidRDefault="00414660" w:rsidP="00E06EB9">
            <w:pPr>
              <w:suppressAutoHyphens w:val="0"/>
              <w:jc w:val="center"/>
              <w:rPr>
                <w:rFonts w:ascii="Arial" w:hAnsi="Arial" w:cs="Arial"/>
                <w:color w:val="0000FF"/>
                <w:u w:val="single"/>
                <w:lang w:eastAsia="fr-FR"/>
              </w:rPr>
            </w:pPr>
            <w:hyperlink r:id="rId28" w:history="1">
              <w:r w:rsidR="00E06EB9" w:rsidRPr="00E06EB9">
                <w:rPr>
                  <w:rFonts w:ascii="Arial" w:hAnsi="Arial" w:cs="Arial"/>
                  <w:color w:val="0000FF"/>
                  <w:u w:val="single"/>
                  <w:lang w:eastAsia="fr-FR"/>
                </w:rPr>
                <w:t>depenses-sbfc-idf-vg-hdf@inrae.fr </w:t>
              </w:r>
            </w:hyperlink>
          </w:p>
        </w:tc>
      </w:tr>
      <w:tr w:rsidR="00E06EB9" w:rsidRPr="00E06EB9" w14:paraId="7AE36CFA" w14:textId="77777777" w:rsidTr="00E06EB9">
        <w:trPr>
          <w:trHeight w:val="1440"/>
        </w:trPr>
        <w:tc>
          <w:tcPr>
            <w:tcW w:w="1201" w:type="pct"/>
            <w:tcBorders>
              <w:top w:val="nil"/>
              <w:left w:val="single" w:sz="4" w:space="0" w:color="auto"/>
              <w:bottom w:val="single" w:sz="4" w:space="0" w:color="auto"/>
              <w:right w:val="single" w:sz="4" w:space="0" w:color="auto"/>
            </w:tcBorders>
            <w:shd w:val="clear" w:color="auto" w:fill="auto"/>
            <w:hideMark/>
          </w:tcPr>
          <w:p w14:paraId="7BB5D149"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Ile-de-France-Jouy-en-Josas</w:t>
            </w:r>
            <w:r w:rsidRPr="00E06EB9">
              <w:rPr>
                <w:rFonts w:ascii="Arial" w:hAnsi="Arial" w:cs="Arial"/>
                <w:color w:val="000000"/>
                <w:lang w:eastAsia="fr-FR"/>
              </w:rPr>
              <w:br/>
              <w:t>Ordonnateur Secondaire</w:t>
            </w:r>
            <w:r w:rsidRPr="00E06EB9">
              <w:rPr>
                <w:rFonts w:ascii="Arial" w:hAnsi="Arial" w:cs="Arial"/>
                <w:color w:val="000000"/>
                <w:lang w:eastAsia="fr-FR"/>
              </w:rPr>
              <w:br/>
              <w:t xml:space="preserve">Domaine de </w:t>
            </w:r>
            <w:proofErr w:type="spellStart"/>
            <w:r w:rsidRPr="00E06EB9">
              <w:rPr>
                <w:rFonts w:ascii="Arial" w:hAnsi="Arial" w:cs="Arial"/>
                <w:color w:val="000000"/>
                <w:lang w:eastAsia="fr-FR"/>
              </w:rPr>
              <w:t>Vilvert</w:t>
            </w:r>
            <w:proofErr w:type="spellEnd"/>
            <w:r w:rsidRPr="00E06EB9">
              <w:rPr>
                <w:rFonts w:ascii="Arial" w:hAnsi="Arial" w:cs="Arial"/>
                <w:color w:val="000000"/>
                <w:lang w:eastAsia="fr-FR"/>
              </w:rPr>
              <w:br/>
              <w:t>78352 JOUY EN JOSAS CEDEX</w:t>
            </w:r>
          </w:p>
        </w:tc>
        <w:tc>
          <w:tcPr>
            <w:tcW w:w="1267" w:type="pct"/>
            <w:tcBorders>
              <w:top w:val="nil"/>
              <w:left w:val="nil"/>
              <w:bottom w:val="single" w:sz="4" w:space="0" w:color="auto"/>
              <w:right w:val="single" w:sz="4" w:space="0" w:color="auto"/>
            </w:tcBorders>
            <w:shd w:val="clear" w:color="auto" w:fill="auto"/>
            <w:vAlign w:val="center"/>
            <w:hideMark/>
          </w:tcPr>
          <w:p w14:paraId="092ACA18"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 xml:space="preserve">INRAE - CR IDF Jouy-en-Josas Antony </w:t>
            </w:r>
            <w:r w:rsidRPr="00E06EB9">
              <w:rPr>
                <w:rFonts w:ascii="Arial" w:hAnsi="Arial" w:cs="Arial"/>
                <w:color w:val="000000"/>
                <w:lang w:eastAsia="fr-FR"/>
              </w:rPr>
              <w:br/>
              <w:t>Agence Comptable Secondaire</w:t>
            </w:r>
            <w:r w:rsidRPr="00E06EB9">
              <w:rPr>
                <w:rFonts w:ascii="Arial" w:hAnsi="Arial" w:cs="Arial"/>
                <w:color w:val="000000"/>
                <w:lang w:eastAsia="fr-FR"/>
              </w:rPr>
              <w:br/>
              <w:t xml:space="preserve">Domaine de </w:t>
            </w:r>
            <w:proofErr w:type="spellStart"/>
            <w:r w:rsidRPr="00E06EB9">
              <w:rPr>
                <w:rFonts w:ascii="Arial" w:hAnsi="Arial" w:cs="Arial"/>
                <w:color w:val="000000"/>
                <w:lang w:eastAsia="fr-FR"/>
              </w:rPr>
              <w:t>Vilvert</w:t>
            </w:r>
            <w:proofErr w:type="spellEnd"/>
            <w:r w:rsidRPr="00E06EB9">
              <w:rPr>
                <w:rFonts w:ascii="Arial" w:hAnsi="Arial" w:cs="Arial"/>
                <w:color w:val="000000"/>
                <w:lang w:eastAsia="fr-FR"/>
              </w:rPr>
              <w:br/>
              <w:t>78352 JOUY EN JOSAS CEDEX</w:t>
            </w:r>
          </w:p>
        </w:tc>
        <w:tc>
          <w:tcPr>
            <w:tcW w:w="1192" w:type="pct"/>
            <w:tcBorders>
              <w:top w:val="nil"/>
              <w:left w:val="nil"/>
              <w:bottom w:val="single" w:sz="4" w:space="0" w:color="auto"/>
              <w:right w:val="single" w:sz="4" w:space="0" w:color="auto"/>
            </w:tcBorders>
            <w:shd w:val="clear" w:color="auto" w:fill="auto"/>
            <w:vAlign w:val="center"/>
            <w:hideMark/>
          </w:tcPr>
          <w:p w14:paraId="4997B5D6"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 xml:space="preserve">INRAE - CR IDF Jouy-en-Josas Antony </w:t>
            </w:r>
            <w:r w:rsidRPr="00E06EB9">
              <w:rPr>
                <w:rFonts w:ascii="Arial" w:hAnsi="Arial" w:cs="Arial"/>
                <w:color w:val="000000"/>
                <w:lang w:eastAsia="fr-FR"/>
              </w:rPr>
              <w:br/>
              <w:t>SBFC</w:t>
            </w:r>
            <w:r w:rsidRPr="00E06EB9">
              <w:rPr>
                <w:rFonts w:ascii="Arial" w:hAnsi="Arial" w:cs="Arial"/>
                <w:color w:val="000000"/>
                <w:lang w:eastAsia="fr-FR"/>
              </w:rPr>
              <w:br/>
              <w:t xml:space="preserve">Domaine de </w:t>
            </w:r>
            <w:proofErr w:type="spellStart"/>
            <w:r w:rsidRPr="00E06EB9">
              <w:rPr>
                <w:rFonts w:ascii="Arial" w:hAnsi="Arial" w:cs="Arial"/>
                <w:color w:val="000000"/>
                <w:lang w:eastAsia="fr-FR"/>
              </w:rPr>
              <w:t>Vilvert</w:t>
            </w:r>
            <w:proofErr w:type="spellEnd"/>
            <w:r w:rsidRPr="00E06EB9">
              <w:rPr>
                <w:rFonts w:ascii="Arial" w:hAnsi="Arial" w:cs="Arial"/>
                <w:color w:val="000000"/>
                <w:lang w:eastAsia="fr-FR"/>
              </w:rPr>
              <w:br/>
              <w:t>78352 JOUY EN JOSAS CEDEX</w:t>
            </w:r>
            <w:r w:rsidRPr="00E06EB9">
              <w:rPr>
                <w:rFonts w:ascii="Arial" w:hAnsi="Arial" w:cs="Arial"/>
                <w:color w:val="000000"/>
                <w:lang w:eastAsia="fr-FR"/>
              </w:rPr>
              <w:br/>
              <w:t>SIRET 180 070 039 00078</w:t>
            </w:r>
          </w:p>
        </w:tc>
        <w:tc>
          <w:tcPr>
            <w:tcW w:w="1340" w:type="pct"/>
            <w:tcBorders>
              <w:top w:val="nil"/>
              <w:left w:val="nil"/>
              <w:bottom w:val="single" w:sz="4" w:space="0" w:color="auto"/>
              <w:right w:val="single" w:sz="4" w:space="0" w:color="auto"/>
            </w:tcBorders>
            <w:shd w:val="clear" w:color="auto" w:fill="auto"/>
            <w:noWrap/>
            <w:vAlign w:val="center"/>
            <w:hideMark/>
          </w:tcPr>
          <w:p w14:paraId="5C27B8A5" w14:textId="77777777" w:rsidR="00E06EB9" w:rsidRPr="00E06EB9" w:rsidRDefault="00414660" w:rsidP="00E06EB9">
            <w:pPr>
              <w:suppressAutoHyphens w:val="0"/>
              <w:jc w:val="center"/>
              <w:rPr>
                <w:rFonts w:ascii="Arial" w:hAnsi="Arial" w:cs="Arial"/>
                <w:color w:val="0000FF"/>
                <w:u w:val="single"/>
                <w:lang w:eastAsia="fr-FR"/>
              </w:rPr>
            </w:pPr>
            <w:hyperlink r:id="rId29" w:history="1">
              <w:r w:rsidR="00E06EB9" w:rsidRPr="00E06EB9">
                <w:rPr>
                  <w:rFonts w:ascii="Arial" w:hAnsi="Arial" w:cs="Arial"/>
                  <w:color w:val="0000FF"/>
                  <w:u w:val="single"/>
                  <w:lang w:eastAsia="fr-FR"/>
                </w:rPr>
                <w:t>jj-depense@inrae.fr</w:t>
              </w:r>
            </w:hyperlink>
          </w:p>
        </w:tc>
      </w:tr>
      <w:tr w:rsidR="00E06EB9" w:rsidRPr="00E06EB9" w14:paraId="3F6FC43D" w14:textId="77777777" w:rsidTr="00E06EB9">
        <w:trPr>
          <w:trHeight w:val="1500"/>
        </w:trPr>
        <w:tc>
          <w:tcPr>
            <w:tcW w:w="1201" w:type="pct"/>
            <w:tcBorders>
              <w:top w:val="nil"/>
              <w:left w:val="single" w:sz="4" w:space="0" w:color="auto"/>
              <w:bottom w:val="single" w:sz="4" w:space="0" w:color="auto"/>
              <w:right w:val="single" w:sz="4" w:space="0" w:color="auto"/>
            </w:tcBorders>
            <w:shd w:val="clear" w:color="auto" w:fill="auto"/>
            <w:hideMark/>
          </w:tcPr>
          <w:p w14:paraId="01D8A743"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Ile-de-France-Versailles-Saclay</w:t>
            </w:r>
            <w:r w:rsidRPr="00E06EB9">
              <w:rPr>
                <w:rFonts w:ascii="Arial" w:hAnsi="Arial" w:cs="Arial"/>
                <w:color w:val="000000"/>
                <w:lang w:eastAsia="fr-FR"/>
              </w:rPr>
              <w:br/>
              <w:t>Ordonnateur Secondaire</w:t>
            </w:r>
            <w:r w:rsidRPr="00E06EB9">
              <w:rPr>
                <w:rFonts w:ascii="Arial" w:hAnsi="Arial" w:cs="Arial"/>
                <w:color w:val="000000"/>
                <w:lang w:eastAsia="fr-FR"/>
              </w:rPr>
              <w:br/>
              <w:t>RD 10 - Route de Saint Cyr</w:t>
            </w:r>
            <w:r w:rsidRPr="00E06EB9">
              <w:rPr>
                <w:rFonts w:ascii="Arial" w:hAnsi="Arial" w:cs="Arial"/>
                <w:color w:val="000000"/>
                <w:lang w:eastAsia="fr-FR"/>
              </w:rPr>
              <w:br/>
              <w:t>78026 VERSAILLES CEDEX</w:t>
            </w:r>
          </w:p>
        </w:tc>
        <w:tc>
          <w:tcPr>
            <w:tcW w:w="1267" w:type="pct"/>
            <w:tcBorders>
              <w:top w:val="nil"/>
              <w:left w:val="nil"/>
              <w:bottom w:val="single" w:sz="4" w:space="0" w:color="auto"/>
              <w:right w:val="single" w:sz="4" w:space="0" w:color="auto"/>
            </w:tcBorders>
            <w:shd w:val="clear" w:color="auto" w:fill="auto"/>
            <w:vAlign w:val="center"/>
            <w:hideMark/>
          </w:tcPr>
          <w:p w14:paraId="6F95734E"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Ile-de-France-Versailles-Saclay</w:t>
            </w:r>
            <w:r w:rsidRPr="00E06EB9">
              <w:rPr>
                <w:rFonts w:ascii="Arial" w:hAnsi="Arial" w:cs="Arial"/>
                <w:color w:val="000000"/>
                <w:lang w:eastAsia="fr-FR"/>
              </w:rPr>
              <w:br/>
              <w:t>Agent Comptable Secondaire</w:t>
            </w:r>
            <w:r w:rsidRPr="00E06EB9">
              <w:rPr>
                <w:rFonts w:ascii="Arial" w:hAnsi="Arial" w:cs="Arial"/>
                <w:color w:val="000000"/>
                <w:lang w:eastAsia="fr-FR"/>
              </w:rPr>
              <w:br/>
              <w:t>RD 10 - Route de Saint Cyr</w:t>
            </w:r>
            <w:r w:rsidRPr="00E06EB9">
              <w:rPr>
                <w:rFonts w:ascii="Arial" w:hAnsi="Arial" w:cs="Arial"/>
                <w:color w:val="000000"/>
                <w:lang w:eastAsia="fr-FR"/>
              </w:rPr>
              <w:br/>
              <w:t>78026 VERSAILLES CEDEX</w:t>
            </w:r>
          </w:p>
        </w:tc>
        <w:tc>
          <w:tcPr>
            <w:tcW w:w="1192" w:type="pct"/>
            <w:tcBorders>
              <w:top w:val="nil"/>
              <w:left w:val="nil"/>
              <w:bottom w:val="single" w:sz="4" w:space="0" w:color="auto"/>
              <w:right w:val="single" w:sz="4" w:space="0" w:color="auto"/>
            </w:tcBorders>
            <w:shd w:val="clear" w:color="auto" w:fill="auto"/>
            <w:vAlign w:val="center"/>
            <w:hideMark/>
          </w:tcPr>
          <w:p w14:paraId="5375597E"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Ile-de-France-Versailles-Saclay</w:t>
            </w:r>
            <w:r w:rsidRPr="00E06EB9">
              <w:rPr>
                <w:rFonts w:ascii="Arial" w:hAnsi="Arial" w:cs="Arial"/>
                <w:color w:val="000000"/>
                <w:lang w:eastAsia="fr-FR"/>
              </w:rPr>
              <w:br/>
              <w:t>SBFC</w:t>
            </w:r>
            <w:r w:rsidRPr="00E06EB9">
              <w:rPr>
                <w:rFonts w:ascii="Arial" w:hAnsi="Arial" w:cs="Arial"/>
                <w:color w:val="000000"/>
                <w:lang w:eastAsia="fr-FR"/>
              </w:rPr>
              <w:br/>
              <w:t>RD 10 - Route de Saint Cyr</w:t>
            </w:r>
            <w:r w:rsidRPr="00E06EB9">
              <w:rPr>
                <w:rFonts w:ascii="Arial" w:hAnsi="Arial" w:cs="Arial"/>
                <w:color w:val="000000"/>
                <w:lang w:eastAsia="fr-FR"/>
              </w:rPr>
              <w:br/>
              <w:t>78026 VERSAILLES CEDEX</w:t>
            </w:r>
            <w:r w:rsidRPr="00E06EB9">
              <w:rPr>
                <w:rFonts w:ascii="Arial" w:hAnsi="Arial" w:cs="Arial"/>
                <w:color w:val="000000"/>
                <w:lang w:eastAsia="fr-FR"/>
              </w:rPr>
              <w:br/>
              <w:t>SIRET 180 070 039 00110</w:t>
            </w:r>
          </w:p>
        </w:tc>
        <w:tc>
          <w:tcPr>
            <w:tcW w:w="1340" w:type="pct"/>
            <w:tcBorders>
              <w:top w:val="nil"/>
              <w:left w:val="nil"/>
              <w:bottom w:val="nil"/>
              <w:right w:val="single" w:sz="4" w:space="0" w:color="auto"/>
            </w:tcBorders>
            <w:shd w:val="clear" w:color="auto" w:fill="auto"/>
            <w:noWrap/>
            <w:vAlign w:val="center"/>
            <w:hideMark/>
          </w:tcPr>
          <w:p w14:paraId="57F725BE" w14:textId="77777777" w:rsidR="00E06EB9" w:rsidRPr="00E06EB9" w:rsidRDefault="00414660" w:rsidP="00E06EB9">
            <w:pPr>
              <w:suppressAutoHyphens w:val="0"/>
              <w:jc w:val="center"/>
              <w:rPr>
                <w:rFonts w:ascii="Arial" w:hAnsi="Arial" w:cs="Arial"/>
                <w:color w:val="0000FF"/>
                <w:u w:val="single"/>
                <w:lang w:eastAsia="fr-FR"/>
              </w:rPr>
            </w:pPr>
            <w:hyperlink r:id="rId30" w:history="1">
              <w:r w:rsidR="00E06EB9" w:rsidRPr="00E06EB9">
                <w:rPr>
                  <w:rFonts w:ascii="Arial" w:hAnsi="Arial" w:cs="Arial"/>
                  <w:color w:val="0000FF"/>
                  <w:u w:val="single"/>
                  <w:lang w:eastAsia="fr-FR"/>
                </w:rPr>
                <w:t xml:space="preserve">depenses-sbfc-idf-vg-hdf@inrae.fr </w:t>
              </w:r>
            </w:hyperlink>
          </w:p>
        </w:tc>
      </w:tr>
      <w:tr w:rsidR="00E06EB9" w:rsidRPr="00E06EB9" w14:paraId="52DFE322" w14:textId="77777777" w:rsidTr="00E06EB9">
        <w:trPr>
          <w:trHeight w:val="2310"/>
        </w:trPr>
        <w:tc>
          <w:tcPr>
            <w:tcW w:w="1201" w:type="pct"/>
            <w:tcBorders>
              <w:top w:val="nil"/>
              <w:left w:val="single" w:sz="4" w:space="0" w:color="auto"/>
              <w:bottom w:val="single" w:sz="4" w:space="0" w:color="auto"/>
              <w:right w:val="single" w:sz="4" w:space="0" w:color="auto"/>
            </w:tcBorders>
            <w:shd w:val="clear" w:color="000000" w:fill="FFFFFF"/>
            <w:hideMark/>
          </w:tcPr>
          <w:p w14:paraId="3DC82650"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lastRenderedPageBreak/>
              <w:t>INRAE - CR Nouvelle-Aquitaine-Bordeaux</w:t>
            </w:r>
            <w:r w:rsidRPr="00E06EB9">
              <w:rPr>
                <w:rFonts w:ascii="Arial" w:hAnsi="Arial" w:cs="Arial"/>
                <w:color w:val="000000"/>
                <w:lang w:eastAsia="fr-FR"/>
              </w:rPr>
              <w:br/>
              <w:t>Ordonnateur Secondaire</w:t>
            </w:r>
            <w:r w:rsidRPr="00E06EB9">
              <w:rPr>
                <w:rFonts w:ascii="Arial" w:hAnsi="Arial" w:cs="Arial"/>
                <w:color w:val="000000"/>
                <w:lang w:eastAsia="fr-FR"/>
              </w:rPr>
              <w:br/>
              <w:t>Campus de la Grande Ferrade</w:t>
            </w:r>
            <w:r w:rsidRPr="00E06EB9">
              <w:rPr>
                <w:rFonts w:ascii="Arial" w:hAnsi="Arial" w:cs="Arial"/>
                <w:color w:val="000000"/>
                <w:lang w:eastAsia="fr-FR"/>
              </w:rPr>
              <w:br/>
              <w:t xml:space="preserve">71 avenue Edouard </w:t>
            </w:r>
            <w:proofErr w:type="spellStart"/>
            <w:r w:rsidRPr="00E06EB9">
              <w:rPr>
                <w:rFonts w:ascii="Arial" w:hAnsi="Arial" w:cs="Arial"/>
                <w:color w:val="000000"/>
                <w:lang w:eastAsia="fr-FR"/>
              </w:rPr>
              <w:t>Bourlaux</w:t>
            </w:r>
            <w:proofErr w:type="spellEnd"/>
            <w:r w:rsidRPr="00E06EB9">
              <w:rPr>
                <w:rFonts w:ascii="Arial" w:hAnsi="Arial" w:cs="Arial"/>
                <w:color w:val="000000"/>
                <w:lang w:eastAsia="fr-FR"/>
              </w:rPr>
              <w:br/>
              <w:t>CS20032</w:t>
            </w:r>
            <w:r w:rsidRPr="00E06EB9">
              <w:rPr>
                <w:rFonts w:ascii="Arial" w:hAnsi="Arial" w:cs="Arial"/>
                <w:color w:val="000000"/>
                <w:lang w:eastAsia="fr-FR"/>
              </w:rPr>
              <w:br/>
              <w:t>33883 VILLENAVE D'ORNON CEDEX</w:t>
            </w:r>
          </w:p>
        </w:tc>
        <w:tc>
          <w:tcPr>
            <w:tcW w:w="1267" w:type="pct"/>
            <w:tcBorders>
              <w:top w:val="nil"/>
              <w:left w:val="nil"/>
              <w:bottom w:val="single" w:sz="4" w:space="0" w:color="auto"/>
              <w:right w:val="single" w:sz="4" w:space="0" w:color="auto"/>
            </w:tcBorders>
            <w:shd w:val="clear" w:color="000000" w:fill="FFFFFF"/>
            <w:vAlign w:val="center"/>
            <w:hideMark/>
          </w:tcPr>
          <w:p w14:paraId="42728FD9"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Nouvelle-Aquitaine-Bordeaux</w:t>
            </w:r>
            <w:r w:rsidRPr="00E06EB9">
              <w:rPr>
                <w:rFonts w:ascii="Arial" w:hAnsi="Arial" w:cs="Arial"/>
                <w:color w:val="000000"/>
                <w:lang w:eastAsia="fr-FR"/>
              </w:rPr>
              <w:br/>
              <w:t>Agent Comptable Secondaire</w:t>
            </w:r>
            <w:r w:rsidRPr="00E06EB9">
              <w:rPr>
                <w:rFonts w:ascii="Arial" w:hAnsi="Arial" w:cs="Arial"/>
                <w:color w:val="000000"/>
                <w:lang w:eastAsia="fr-FR"/>
              </w:rPr>
              <w:br/>
              <w:t>Campus de la Grande Ferrade</w:t>
            </w:r>
            <w:r w:rsidRPr="00E06EB9">
              <w:rPr>
                <w:rFonts w:ascii="Arial" w:hAnsi="Arial" w:cs="Arial"/>
                <w:color w:val="000000"/>
                <w:lang w:eastAsia="fr-FR"/>
              </w:rPr>
              <w:br/>
              <w:t xml:space="preserve">71 avenue Edouard </w:t>
            </w:r>
            <w:proofErr w:type="spellStart"/>
            <w:r w:rsidRPr="00E06EB9">
              <w:rPr>
                <w:rFonts w:ascii="Arial" w:hAnsi="Arial" w:cs="Arial"/>
                <w:color w:val="000000"/>
                <w:lang w:eastAsia="fr-FR"/>
              </w:rPr>
              <w:t>Bourlaux</w:t>
            </w:r>
            <w:proofErr w:type="spellEnd"/>
            <w:r w:rsidRPr="00E06EB9">
              <w:rPr>
                <w:rFonts w:ascii="Arial" w:hAnsi="Arial" w:cs="Arial"/>
                <w:color w:val="000000"/>
                <w:lang w:eastAsia="fr-FR"/>
              </w:rPr>
              <w:br/>
              <w:t>CS20032</w:t>
            </w:r>
            <w:r w:rsidRPr="00E06EB9">
              <w:rPr>
                <w:rFonts w:ascii="Arial" w:hAnsi="Arial" w:cs="Arial"/>
                <w:color w:val="000000"/>
                <w:lang w:eastAsia="fr-FR"/>
              </w:rPr>
              <w:br/>
              <w:t>33883 VILLENAVE D'ORNON CEDEX</w:t>
            </w:r>
          </w:p>
        </w:tc>
        <w:tc>
          <w:tcPr>
            <w:tcW w:w="1192" w:type="pct"/>
            <w:tcBorders>
              <w:top w:val="nil"/>
              <w:left w:val="nil"/>
              <w:bottom w:val="single" w:sz="4" w:space="0" w:color="auto"/>
              <w:right w:val="single" w:sz="4" w:space="0" w:color="auto"/>
            </w:tcBorders>
            <w:shd w:val="clear" w:color="000000" w:fill="FFFFFF"/>
            <w:vAlign w:val="center"/>
            <w:hideMark/>
          </w:tcPr>
          <w:p w14:paraId="400547EE"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Nouvelle-Aquitaine-Bordeaux</w:t>
            </w:r>
            <w:r w:rsidRPr="00E06EB9">
              <w:rPr>
                <w:rFonts w:ascii="Arial" w:hAnsi="Arial" w:cs="Arial"/>
                <w:color w:val="000000"/>
                <w:lang w:eastAsia="fr-FR"/>
              </w:rPr>
              <w:br/>
              <w:t>SBFC</w:t>
            </w:r>
            <w:r w:rsidRPr="00E06EB9">
              <w:rPr>
                <w:rFonts w:ascii="Arial" w:hAnsi="Arial" w:cs="Arial"/>
                <w:color w:val="000000"/>
                <w:lang w:eastAsia="fr-FR"/>
              </w:rPr>
              <w:br/>
              <w:t>Campus de la Grande Ferrade</w:t>
            </w:r>
            <w:r w:rsidRPr="00E06EB9">
              <w:rPr>
                <w:rFonts w:ascii="Arial" w:hAnsi="Arial" w:cs="Arial"/>
                <w:color w:val="000000"/>
                <w:lang w:eastAsia="fr-FR"/>
              </w:rPr>
              <w:br/>
              <w:t xml:space="preserve">71 avenue Edouard </w:t>
            </w:r>
            <w:proofErr w:type="spellStart"/>
            <w:r w:rsidRPr="00E06EB9">
              <w:rPr>
                <w:rFonts w:ascii="Arial" w:hAnsi="Arial" w:cs="Arial"/>
                <w:color w:val="000000"/>
                <w:lang w:eastAsia="fr-FR"/>
              </w:rPr>
              <w:t>Bourlaux</w:t>
            </w:r>
            <w:proofErr w:type="spellEnd"/>
            <w:r w:rsidRPr="00E06EB9">
              <w:rPr>
                <w:rFonts w:ascii="Arial" w:hAnsi="Arial" w:cs="Arial"/>
                <w:color w:val="000000"/>
                <w:lang w:eastAsia="fr-FR"/>
              </w:rPr>
              <w:br/>
              <w:t>CS20032</w:t>
            </w:r>
            <w:r w:rsidRPr="00E06EB9">
              <w:rPr>
                <w:rFonts w:ascii="Arial" w:hAnsi="Arial" w:cs="Arial"/>
                <w:color w:val="000000"/>
                <w:lang w:eastAsia="fr-FR"/>
              </w:rPr>
              <w:br/>
              <w:t>33883 VILLENAVE D'ORNON CEDEX</w:t>
            </w:r>
            <w:r w:rsidRPr="00E06EB9">
              <w:rPr>
                <w:rFonts w:ascii="Arial" w:hAnsi="Arial" w:cs="Arial"/>
                <w:color w:val="000000"/>
                <w:lang w:eastAsia="fr-FR"/>
              </w:rPr>
              <w:br/>
              <w:t>SIRET 180 070 039 01274</w:t>
            </w:r>
          </w:p>
        </w:tc>
        <w:tc>
          <w:tcPr>
            <w:tcW w:w="1340" w:type="pct"/>
            <w:tcBorders>
              <w:top w:val="single" w:sz="4" w:space="0" w:color="auto"/>
              <w:left w:val="nil"/>
              <w:bottom w:val="single" w:sz="4" w:space="0" w:color="auto"/>
              <w:right w:val="single" w:sz="4" w:space="0" w:color="auto"/>
            </w:tcBorders>
            <w:shd w:val="clear" w:color="auto" w:fill="auto"/>
            <w:noWrap/>
            <w:vAlign w:val="center"/>
            <w:hideMark/>
          </w:tcPr>
          <w:p w14:paraId="25A555F8" w14:textId="77777777" w:rsidR="00E06EB9" w:rsidRPr="00E06EB9" w:rsidRDefault="00414660" w:rsidP="00E06EB9">
            <w:pPr>
              <w:suppressAutoHyphens w:val="0"/>
              <w:jc w:val="center"/>
              <w:rPr>
                <w:rFonts w:ascii="Arial" w:hAnsi="Arial" w:cs="Arial"/>
                <w:color w:val="0000FF"/>
                <w:u w:val="single"/>
                <w:lang w:eastAsia="fr-FR"/>
              </w:rPr>
            </w:pPr>
            <w:hyperlink r:id="rId31" w:history="1">
              <w:r w:rsidR="00E06EB9" w:rsidRPr="00E06EB9">
                <w:rPr>
                  <w:rFonts w:ascii="Arial" w:hAnsi="Arial" w:cs="Arial"/>
                  <w:color w:val="0000FF"/>
                  <w:u w:val="single"/>
                  <w:lang w:eastAsia="fr-FR"/>
                </w:rPr>
                <w:t>ba-sbfc-depenses@inrae.fr</w:t>
              </w:r>
            </w:hyperlink>
          </w:p>
        </w:tc>
      </w:tr>
      <w:tr w:rsidR="00E06EB9" w:rsidRPr="00E06EB9" w14:paraId="70E48E66" w14:textId="77777777" w:rsidTr="00E06EB9">
        <w:trPr>
          <w:trHeight w:val="2340"/>
        </w:trPr>
        <w:tc>
          <w:tcPr>
            <w:tcW w:w="1201" w:type="pct"/>
            <w:tcBorders>
              <w:top w:val="nil"/>
              <w:left w:val="single" w:sz="4" w:space="0" w:color="auto"/>
              <w:bottom w:val="single" w:sz="4" w:space="0" w:color="auto"/>
              <w:right w:val="single" w:sz="4" w:space="0" w:color="auto"/>
            </w:tcBorders>
            <w:shd w:val="clear" w:color="auto" w:fill="auto"/>
            <w:hideMark/>
          </w:tcPr>
          <w:p w14:paraId="72197999"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Nouvelle-Aquitaine-Poitiers</w:t>
            </w:r>
            <w:r w:rsidRPr="00E06EB9">
              <w:rPr>
                <w:rFonts w:ascii="Arial" w:hAnsi="Arial" w:cs="Arial"/>
                <w:color w:val="000000"/>
                <w:lang w:eastAsia="fr-FR"/>
              </w:rPr>
              <w:br/>
              <w:t>Ordonnateur Secondaire</w:t>
            </w:r>
            <w:r w:rsidRPr="00E06EB9">
              <w:rPr>
                <w:rFonts w:ascii="Arial" w:hAnsi="Arial" w:cs="Arial"/>
                <w:color w:val="000000"/>
                <w:lang w:eastAsia="fr-FR"/>
              </w:rPr>
              <w:br/>
              <w:t xml:space="preserve">Le Chêne RD 150 </w:t>
            </w:r>
            <w:r w:rsidRPr="00E06EB9">
              <w:rPr>
                <w:rFonts w:ascii="Arial" w:hAnsi="Arial" w:cs="Arial"/>
                <w:color w:val="000000"/>
                <w:lang w:eastAsia="fr-FR"/>
              </w:rPr>
              <w:br/>
              <w:t>CS80006</w:t>
            </w:r>
            <w:r w:rsidRPr="00E06EB9">
              <w:rPr>
                <w:rFonts w:ascii="Arial" w:hAnsi="Arial" w:cs="Arial"/>
                <w:color w:val="000000"/>
                <w:lang w:eastAsia="fr-FR"/>
              </w:rPr>
              <w:br/>
              <w:t>86600 LUSIGNAN</w:t>
            </w:r>
          </w:p>
        </w:tc>
        <w:tc>
          <w:tcPr>
            <w:tcW w:w="1267" w:type="pct"/>
            <w:tcBorders>
              <w:top w:val="nil"/>
              <w:left w:val="nil"/>
              <w:bottom w:val="single" w:sz="4" w:space="0" w:color="auto"/>
              <w:right w:val="single" w:sz="4" w:space="0" w:color="auto"/>
            </w:tcBorders>
            <w:shd w:val="clear" w:color="000000" w:fill="FFFFFF"/>
            <w:vAlign w:val="center"/>
            <w:hideMark/>
          </w:tcPr>
          <w:p w14:paraId="565AD226"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Nouvelle-Aquitaine-Bordeaux</w:t>
            </w:r>
            <w:r w:rsidRPr="00E06EB9">
              <w:rPr>
                <w:rFonts w:ascii="Arial" w:hAnsi="Arial" w:cs="Arial"/>
                <w:color w:val="000000"/>
                <w:lang w:eastAsia="fr-FR"/>
              </w:rPr>
              <w:br/>
              <w:t>Agent Comptable Secondaire</w:t>
            </w:r>
            <w:r w:rsidRPr="00E06EB9">
              <w:rPr>
                <w:rFonts w:ascii="Arial" w:hAnsi="Arial" w:cs="Arial"/>
                <w:color w:val="000000"/>
                <w:lang w:eastAsia="fr-FR"/>
              </w:rPr>
              <w:br/>
              <w:t>Campus de la Grande Ferrade</w:t>
            </w:r>
            <w:r w:rsidRPr="00E06EB9">
              <w:rPr>
                <w:rFonts w:ascii="Arial" w:hAnsi="Arial" w:cs="Arial"/>
                <w:color w:val="000000"/>
                <w:lang w:eastAsia="fr-FR"/>
              </w:rPr>
              <w:br/>
              <w:t xml:space="preserve">71 avenue Edouard </w:t>
            </w:r>
            <w:proofErr w:type="spellStart"/>
            <w:r w:rsidRPr="00E06EB9">
              <w:rPr>
                <w:rFonts w:ascii="Arial" w:hAnsi="Arial" w:cs="Arial"/>
                <w:color w:val="000000"/>
                <w:lang w:eastAsia="fr-FR"/>
              </w:rPr>
              <w:t>Bourlaux</w:t>
            </w:r>
            <w:proofErr w:type="spellEnd"/>
            <w:r w:rsidRPr="00E06EB9">
              <w:rPr>
                <w:rFonts w:ascii="Arial" w:hAnsi="Arial" w:cs="Arial"/>
                <w:color w:val="000000"/>
                <w:lang w:eastAsia="fr-FR"/>
              </w:rPr>
              <w:br/>
              <w:t>CS20032</w:t>
            </w:r>
            <w:r w:rsidRPr="00E06EB9">
              <w:rPr>
                <w:rFonts w:ascii="Arial" w:hAnsi="Arial" w:cs="Arial"/>
                <w:color w:val="000000"/>
                <w:lang w:eastAsia="fr-FR"/>
              </w:rPr>
              <w:br/>
              <w:t>33883 VILLENAVE D'ORNON CEDEX</w:t>
            </w:r>
          </w:p>
        </w:tc>
        <w:tc>
          <w:tcPr>
            <w:tcW w:w="1192" w:type="pct"/>
            <w:tcBorders>
              <w:top w:val="nil"/>
              <w:left w:val="nil"/>
              <w:bottom w:val="single" w:sz="4" w:space="0" w:color="auto"/>
              <w:right w:val="single" w:sz="4" w:space="0" w:color="auto"/>
            </w:tcBorders>
            <w:shd w:val="clear" w:color="000000" w:fill="FFFFFF"/>
            <w:vAlign w:val="center"/>
            <w:hideMark/>
          </w:tcPr>
          <w:p w14:paraId="753CE779"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 xml:space="preserve">INRAE - CR Nouvelle-Aquitaine-Bordeaux </w:t>
            </w:r>
            <w:r w:rsidRPr="00E06EB9">
              <w:rPr>
                <w:rFonts w:ascii="Arial" w:hAnsi="Arial" w:cs="Arial"/>
                <w:color w:val="000000"/>
                <w:lang w:eastAsia="fr-FR"/>
              </w:rPr>
              <w:br/>
              <w:t>SBFC</w:t>
            </w:r>
            <w:r w:rsidRPr="00E06EB9">
              <w:rPr>
                <w:rFonts w:ascii="Arial" w:hAnsi="Arial" w:cs="Arial"/>
                <w:color w:val="000000"/>
                <w:lang w:eastAsia="fr-FR"/>
              </w:rPr>
              <w:br/>
              <w:t>Campus de la Grande Ferrade</w:t>
            </w:r>
            <w:r w:rsidRPr="00E06EB9">
              <w:rPr>
                <w:rFonts w:ascii="Arial" w:hAnsi="Arial" w:cs="Arial"/>
                <w:color w:val="000000"/>
                <w:lang w:eastAsia="fr-FR"/>
              </w:rPr>
              <w:br/>
              <w:t xml:space="preserve">71 avenue Edouard </w:t>
            </w:r>
            <w:proofErr w:type="spellStart"/>
            <w:r w:rsidRPr="00E06EB9">
              <w:rPr>
                <w:rFonts w:ascii="Arial" w:hAnsi="Arial" w:cs="Arial"/>
                <w:color w:val="000000"/>
                <w:lang w:eastAsia="fr-FR"/>
              </w:rPr>
              <w:t>Bourlaux</w:t>
            </w:r>
            <w:proofErr w:type="spellEnd"/>
            <w:r w:rsidRPr="00E06EB9">
              <w:rPr>
                <w:rFonts w:ascii="Arial" w:hAnsi="Arial" w:cs="Arial"/>
                <w:color w:val="000000"/>
                <w:lang w:eastAsia="fr-FR"/>
              </w:rPr>
              <w:br/>
              <w:t>CS20032</w:t>
            </w:r>
            <w:r w:rsidRPr="00E06EB9">
              <w:rPr>
                <w:rFonts w:ascii="Arial" w:hAnsi="Arial" w:cs="Arial"/>
                <w:color w:val="000000"/>
                <w:lang w:eastAsia="fr-FR"/>
              </w:rPr>
              <w:br/>
              <w:t>33883 VILLENAVE D'ORNON CEDEX</w:t>
            </w:r>
            <w:r w:rsidRPr="00E06EB9">
              <w:rPr>
                <w:rFonts w:ascii="Arial" w:hAnsi="Arial" w:cs="Arial"/>
                <w:color w:val="000000"/>
                <w:lang w:eastAsia="fr-FR"/>
              </w:rPr>
              <w:br/>
              <w:t>SIRET 180 070 039 01274</w:t>
            </w:r>
          </w:p>
        </w:tc>
        <w:tc>
          <w:tcPr>
            <w:tcW w:w="1340" w:type="pct"/>
            <w:tcBorders>
              <w:top w:val="nil"/>
              <w:left w:val="nil"/>
              <w:bottom w:val="single" w:sz="4" w:space="0" w:color="auto"/>
              <w:right w:val="single" w:sz="4" w:space="0" w:color="auto"/>
            </w:tcBorders>
            <w:shd w:val="clear" w:color="auto" w:fill="auto"/>
            <w:noWrap/>
            <w:vAlign w:val="center"/>
            <w:hideMark/>
          </w:tcPr>
          <w:p w14:paraId="3C890DD6" w14:textId="77777777" w:rsidR="00E06EB9" w:rsidRPr="00E06EB9" w:rsidRDefault="00414660" w:rsidP="00E06EB9">
            <w:pPr>
              <w:suppressAutoHyphens w:val="0"/>
              <w:jc w:val="center"/>
              <w:rPr>
                <w:rFonts w:ascii="Arial" w:hAnsi="Arial" w:cs="Arial"/>
                <w:color w:val="0000FF"/>
                <w:u w:val="single"/>
                <w:lang w:eastAsia="fr-FR"/>
              </w:rPr>
            </w:pPr>
            <w:hyperlink r:id="rId32" w:history="1">
              <w:r w:rsidR="00E06EB9" w:rsidRPr="00E06EB9">
                <w:rPr>
                  <w:rFonts w:ascii="Arial" w:hAnsi="Arial" w:cs="Arial"/>
                  <w:color w:val="0000FF"/>
                  <w:u w:val="single"/>
                  <w:lang w:eastAsia="fr-FR"/>
                </w:rPr>
                <w:t>ba-sbfc-depenses@inrae.fr</w:t>
              </w:r>
            </w:hyperlink>
          </w:p>
        </w:tc>
      </w:tr>
      <w:tr w:rsidR="00E06EB9" w:rsidRPr="00E06EB9" w14:paraId="4C8CC2DC" w14:textId="77777777" w:rsidTr="00E06EB9">
        <w:trPr>
          <w:trHeight w:val="1440"/>
        </w:trPr>
        <w:tc>
          <w:tcPr>
            <w:tcW w:w="1201" w:type="pct"/>
            <w:tcBorders>
              <w:top w:val="nil"/>
              <w:left w:val="single" w:sz="4" w:space="0" w:color="auto"/>
              <w:bottom w:val="single" w:sz="4" w:space="0" w:color="auto"/>
              <w:right w:val="single" w:sz="4" w:space="0" w:color="auto"/>
            </w:tcBorders>
            <w:shd w:val="clear" w:color="auto" w:fill="auto"/>
            <w:hideMark/>
          </w:tcPr>
          <w:p w14:paraId="0B37E016"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Occitanie-Montpellier</w:t>
            </w:r>
            <w:r w:rsidRPr="00E06EB9">
              <w:rPr>
                <w:rFonts w:ascii="Arial" w:hAnsi="Arial" w:cs="Arial"/>
                <w:color w:val="000000"/>
                <w:lang w:eastAsia="fr-FR"/>
              </w:rPr>
              <w:br/>
              <w:t>Ordonnateur Secondaire</w:t>
            </w:r>
            <w:r w:rsidRPr="00E06EB9">
              <w:rPr>
                <w:rFonts w:ascii="Arial" w:hAnsi="Arial" w:cs="Arial"/>
                <w:color w:val="000000"/>
                <w:lang w:eastAsia="fr-FR"/>
              </w:rPr>
              <w:br/>
              <w:t>2, Place Viala</w:t>
            </w:r>
            <w:r w:rsidRPr="00E06EB9">
              <w:rPr>
                <w:rFonts w:ascii="Arial" w:hAnsi="Arial" w:cs="Arial"/>
                <w:color w:val="000000"/>
                <w:lang w:eastAsia="fr-FR"/>
              </w:rPr>
              <w:br/>
              <w:t>34060 MONTPELLIER CEDEX 2</w:t>
            </w:r>
          </w:p>
        </w:tc>
        <w:tc>
          <w:tcPr>
            <w:tcW w:w="1267" w:type="pct"/>
            <w:tcBorders>
              <w:top w:val="nil"/>
              <w:left w:val="nil"/>
              <w:bottom w:val="single" w:sz="4" w:space="0" w:color="auto"/>
              <w:right w:val="single" w:sz="4" w:space="0" w:color="auto"/>
            </w:tcBorders>
            <w:shd w:val="clear" w:color="auto" w:fill="auto"/>
            <w:vAlign w:val="center"/>
            <w:hideMark/>
          </w:tcPr>
          <w:p w14:paraId="799C575F"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Occitanie-Montpellier</w:t>
            </w:r>
            <w:r w:rsidRPr="00E06EB9">
              <w:rPr>
                <w:rFonts w:ascii="Arial" w:hAnsi="Arial" w:cs="Arial"/>
                <w:color w:val="000000"/>
                <w:lang w:eastAsia="fr-FR"/>
              </w:rPr>
              <w:br/>
              <w:t>Agent Comptable Secondaire</w:t>
            </w:r>
            <w:r w:rsidRPr="00E06EB9">
              <w:rPr>
                <w:rFonts w:ascii="Arial" w:hAnsi="Arial" w:cs="Arial"/>
                <w:color w:val="000000"/>
                <w:lang w:eastAsia="fr-FR"/>
              </w:rPr>
              <w:br/>
              <w:t>2, Place Viala</w:t>
            </w:r>
            <w:r w:rsidRPr="00E06EB9">
              <w:rPr>
                <w:rFonts w:ascii="Arial" w:hAnsi="Arial" w:cs="Arial"/>
                <w:color w:val="000000"/>
                <w:lang w:eastAsia="fr-FR"/>
              </w:rPr>
              <w:br/>
              <w:t>34060 MONTPELLIER CEDEX 2</w:t>
            </w:r>
          </w:p>
        </w:tc>
        <w:tc>
          <w:tcPr>
            <w:tcW w:w="1192" w:type="pct"/>
            <w:tcBorders>
              <w:top w:val="nil"/>
              <w:left w:val="nil"/>
              <w:bottom w:val="single" w:sz="4" w:space="0" w:color="auto"/>
              <w:right w:val="single" w:sz="4" w:space="0" w:color="auto"/>
            </w:tcBorders>
            <w:shd w:val="clear" w:color="auto" w:fill="auto"/>
            <w:vAlign w:val="center"/>
            <w:hideMark/>
          </w:tcPr>
          <w:p w14:paraId="7DD0DE3B"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Occitanie-Montpellier</w:t>
            </w:r>
            <w:r w:rsidRPr="00E06EB9">
              <w:rPr>
                <w:rFonts w:ascii="Arial" w:hAnsi="Arial" w:cs="Arial"/>
                <w:color w:val="000000"/>
                <w:lang w:eastAsia="fr-FR"/>
              </w:rPr>
              <w:br/>
              <w:t>SBFC</w:t>
            </w:r>
            <w:r w:rsidRPr="00E06EB9">
              <w:rPr>
                <w:rFonts w:ascii="Arial" w:hAnsi="Arial" w:cs="Arial"/>
                <w:color w:val="000000"/>
                <w:lang w:eastAsia="fr-FR"/>
              </w:rPr>
              <w:br/>
              <w:t>2, Place Viala</w:t>
            </w:r>
            <w:r w:rsidRPr="00E06EB9">
              <w:rPr>
                <w:rFonts w:ascii="Arial" w:hAnsi="Arial" w:cs="Arial"/>
                <w:color w:val="000000"/>
                <w:lang w:eastAsia="fr-FR"/>
              </w:rPr>
              <w:br/>
              <w:t>34060 MONTPELLIER CEDEX 2</w:t>
            </w:r>
            <w:r w:rsidRPr="00E06EB9">
              <w:rPr>
                <w:rFonts w:ascii="Arial" w:hAnsi="Arial" w:cs="Arial"/>
                <w:color w:val="000000"/>
                <w:lang w:eastAsia="fr-FR"/>
              </w:rPr>
              <w:br/>
              <w:t>SIRET 180 070 039 01027</w:t>
            </w:r>
          </w:p>
        </w:tc>
        <w:tc>
          <w:tcPr>
            <w:tcW w:w="1340" w:type="pct"/>
            <w:tcBorders>
              <w:top w:val="nil"/>
              <w:left w:val="nil"/>
              <w:bottom w:val="single" w:sz="4" w:space="0" w:color="auto"/>
              <w:right w:val="single" w:sz="4" w:space="0" w:color="auto"/>
            </w:tcBorders>
            <w:shd w:val="clear" w:color="auto" w:fill="auto"/>
            <w:noWrap/>
            <w:vAlign w:val="center"/>
            <w:hideMark/>
          </w:tcPr>
          <w:p w14:paraId="50EA6E0D" w14:textId="77777777" w:rsidR="00E06EB9" w:rsidRPr="00E06EB9" w:rsidRDefault="00414660" w:rsidP="00E06EB9">
            <w:pPr>
              <w:suppressAutoHyphens w:val="0"/>
              <w:jc w:val="center"/>
              <w:rPr>
                <w:rFonts w:ascii="Arial" w:hAnsi="Arial" w:cs="Arial"/>
                <w:color w:val="0000FF"/>
                <w:u w:val="single"/>
                <w:lang w:eastAsia="fr-FR"/>
              </w:rPr>
            </w:pPr>
            <w:hyperlink r:id="rId33" w:history="1">
              <w:r w:rsidR="00E06EB9" w:rsidRPr="00E06EB9">
                <w:rPr>
                  <w:rFonts w:ascii="Arial" w:hAnsi="Arial" w:cs="Arial"/>
                  <w:color w:val="0000FF"/>
                  <w:u w:val="single"/>
                  <w:lang w:eastAsia="fr-FR"/>
                </w:rPr>
                <w:t>servicefacturier-montpellier@inrae.fr</w:t>
              </w:r>
            </w:hyperlink>
          </w:p>
        </w:tc>
      </w:tr>
      <w:tr w:rsidR="00E06EB9" w:rsidRPr="00E06EB9" w14:paraId="0A06E005" w14:textId="77777777" w:rsidTr="00E06EB9">
        <w:trPr>
          <w:trHeight w:val="2016"/>
        </w:trPr>
        <w:tc>
          <w:tcPr>
            <w:tcW w:w="1201" w:type="pct"/>
            <w:tcBorders>
              <w:top w:val="nil"/>
              <w:left w:val="single" w:sz="4" w:space="0" w:color="auto"/>
              <w:bottom w:val="single" w:sz="4" w:space="0" w:color="auto"/>
              <w:right w:val="single" w:sz="4" w:space="0" w:color="auto"/>
            </w:tcBorders>
            <w:shd w:val="clear" w:color="auto" w:fill="auto"/>
            <w:hideMark/>
          </w:tcPr>
          <w:p w14:paraId="4F1C5F77"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Occitanie-Toulouse</w:t>
            </w:r>
            <w:r w:rsidRPr="00E06EB9">
              <w:rPr>
                <w:rFonts w:ascii="Arial" w:hAnsi="Arial" w:cs="Arial"/>
                <w:color w:val="000000"/>
                <w:lang w:eastAsia="fr-FR"/>
              </w:rPr>
              <w:br/>
              <w:t>Ordonnateur Secondaire</w:t>
            </w:r>
            <w:r w:rsidRPr="00E06EB9">
              <w:rPr>
                <w:rFonts w:ascii="Arial" w:hAnsi="Arial" w:cs="Arial"/>
                <w:color w:val="000000"/>
                <w:lang w:eastAsia="fr-FR"/>
              </w:rPr>
              <w:br/>
              <w:t>24, Chemin de Borde-Rouge</w:t>
            </w:r>
            <w:r w:rsidRPr="00E06EB9">
              <w:rPr>
                <w:rFonts w:ascii="Arial" w:hAnsi="Arial" w:cs="Arial"/>
                <w:color w:val="000000"/>
                <w:lang w:eastAsia="fr-FR"/>
              </w:rPr>
              <w:br/>
            </w:r>
            <w:proofErr w:type="spellStart"/>
            <w:r w:rsidRPr="00E06EB9">
              <w:rPr>
                <w:rFonts w:ascii="Arial" w:hAnsi="Arial" w:cs="Arial"/>
                <w:color w:val="000000"/>
                <w:lang w:eastAsia="fr-FR"/>
              </w:rPr>
              <w:t>Auzeville</w:t>
            </w:r>
            <w:proofErr w:type="spellEnd"/>
            <w:r w:rsidRPr="00E06EB9">
              <w:rPr>
                <w:rFonts w:ascii="Arial" w:hAnsi="Arial" w:cs="Arial"/>
                <w:color w:val="000000"/>
                <w:lang w:eastAsia="fr-FR"/>
              </w:rPr>
              <w:br/>
              <w:t>CS 52627</w:t>
            </w:r>
            <w:r w:rsidRPr="00E06EB9">
              <w:rPr>
                <w:rFonts w:ascii="Arial" w:hAnsi="Arial" w:cs="Arial"/>
                <w:color w:val="000000"/>
                <w:lang w:eastAsia="fr-FR"/>
              </w:rPr>
              <w:br/>
              <w:t>31326 CASTANET TOLOSAN CEDEX</w:t>
            </w:r>
          </w:p>
        </w:tc>
        <w:tc>
          <w:tcPr>
            <w:tcW w:w="1267" w:type="pct"/>
            <w:tcBorders>
              <w:top w:val="nil"/>
              <w:left w:val="nil"/>
              <w:bottom w:val="single" w:sz="4" w:space="0" w:color="auto"/>
              <w:right w:val="single" w:sz="4" w:space="0" w:color="auto"/>
            </w:tcBorders>
            <w:shd w:val="clear" w:color="auto" w:fill="auto"/>
            <w:vAlign w:val="center"/>
            <w:hideMark/>
          </w:tcPr>
          <w:p w14:paraId="0E874781"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Occitanie-Toulouse</w:t>
            </w:r>
            <w:r w:rsidRPr="00E06EB9">
              <w:rPr>
                <w:rFonts w:ascii="Arial" w:hAnsi="Arial" w:cs="Arial"/>
                <w:color w:val="000000"/>
                <w:lang w:eastAsia="fr-FR"/>
              </w:rPr>
              <w:br/>
              <w:t>Agent Comptable Secondaire</w:t>
            </w:r>
            <w:r w:rsidRPr="00E06EB9">
              <w:rPr>
                <w:rFonts w:ascii="Arial" w:hAnsi="Arial" w:cs="Arial"/>
                <w:color w:val="000000"/>
                <w:lang w:eastAsia="fr-FR"/>
              </w:rPr>
              <w:br/>
              <w:t>24, Chemin de Borde-Rouge</w:t>
            </w:r>
            <w:r w:rsidRPr="00E06EB9">
              <w:rPr>
                <w:rFonts w:ascii="Arial" w:hAnsi="Arial" w:cs="Arial"/>
                <w:color w:val="000000"/>
                <w:lang w:eastAsia="fr-FR"/>
              </w:rPr>
              <w:br/>
            </w:r>
            <w:proofErr w:type="spellStart"/>
            <w:r w:rsidRPr="00E06EB9">
              <w:rPr>
                <w:rFonts w:ascii="Arial" w:hAnsi="Arial" w:cs="Arial"/>
                <w:color w:val="000000"/>
                <w:lang w:eastAsia="fr-FR"/>
              </w:rPr>
              <w:t>Auzeville</w:t>
            </w:r>
            <w:proofErr w:type="spellEnd"/>
            <w:r w:rsidRPr="00E06EB9">
              <w:rPr>
                <w:rFonts w:ascii="Arial" w:hAnsi="Arial" w:cs="Arial"/>
                <w:color w:val="000000"/>
                <w:lang w:eastAsia="fr-FR"/>
              </w:rPr>
              <w:br/>
              <w:t>CS 52627</w:t>
            </w:r>
            <w:r w:rsidRPr="00E06EB9">
              <w:rPr>
                <w:rFonts w:ascii="Arial" w:hAnsi="Arial" w:cs="Arial"/>
                <w:color w:val="000000"/>
                <w:lang w:eastAsia="fr-FR"/>
              </w:rPr>
              <w:br/>
              <w:t>31326 CASTANET TOLOSAN CEDEX</w:t>
            </w:r>
          </w:p>
        </w:tc>
        <w:tc>
          <w:tcPr>
            <w:tcW w:w="1192" w:type="pct"/>
            <w:tcBorders>
              <w:top w:val="nil"/>
              <w:left w:val="nil"/>
              <w:bottom w:val="single" w:sz="4" w:space="0" w:color="auto"/>
              <w:right w:val="single" w:sz="4" w:space="0" w:color="auto"/>
            </w:tcBorders>
            <w:shd w:val="clear" w:color="auto" w:fill="auto"/>
            <w:vAlign w:val="center"/>
            <w:hideMark/>
          </w:tcPr>
          <w:p w14:paraId="76CEC938"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Occitanie-Toulouse</w:t>
            </w:r>
            <w:r w:rsidRPr="00E06EB9">
              <w:rPr>
                <w:rFonts w:ascii="Arial" w:hAnsi="Arial" w:cs="Arial"/>
                <w:color w:val="000000"/>
                <w:lang w:eastAsia="fr-FR"/>
              </w:rPr>
              <w:br/>
              <w:t>SBFC</w:t>
            </w:r>
            <w:r w:rsidRPr="00E06EB9">
              <w:rPr>
                <w:rFonts w:ascii="Arial" w:hAnsi="Arial" w:cs="Arial"/>
                <w:color w:val="000000"/>
                <w:lang w:eastAsia="fr-FR"/>
              </w:rPr>
              <w:br/>
              <w:t>24, Chemin de Borde-Rouge</w:t>
            </w:r>
            <w:r w:rsidRPr="00E06EB9">
              <w:rPr>
                <w:rFonts w:ascii="Arial" w:hAnsi="Arial" w:cs="Arial"/>
                <w:color w:val="000000"/>
                <w:lang w:eastAsia="fr-FR"/>
              </w:rPr>
              <w:br/>
            </w:r>
            <w:proofErr w:type="spellStart"/>
            <w:r w:rsidRPr="00E06EB9">
              <w:rPr>
                <w:rFonts w:ascii="Arial" w:hAnsi="Arial" w:cs="Arial"/>
                <w:color w:val="000000"/>
                <w:lang w:eastAsia="fr-FR"/>
              </w:rPr>
              <w:t>Auzeville</w:t>
            </w:r>
            <w:proofErr w:type="spellEnd"/>
            <w:r w:rsidRPr="00E06EB9">
              <w:rPr>
                <w:rFonts w:ascii="Arial" w:hAnsi="Arial" w:cs="Arial"/>
                <w:color w:val="000000"/>
                <w:lang w:eastAsia="fr-FR"/>
              </w:rPr>
              <w:br/>
              <w:t>CS 52627</w:t>
            </w:r>
            <w:r w:rsidRPr="00E06EB9">
              <w:rPr>
                <w:rFonts w:ascii="Arial" w:hAnsi="Arial" w:cs="Arial"/>
                <w:color w:val="000000"/>
                <w:lang w:eastAsia="fr-FR"/>
              </w:rPr>
              <w:br/>
              <w:t>31326 CASTANET TOLOSAN CEDEX</w:t>
            </w:r>
            <w:r w:rsidRPr="00E06EB9">
              <w:rPr>
                <w:rFonts w:ascii="Arial" w:hAnsi="Arial" w:cs="Arial"/>
                <w:color w:val="000000"/>
                <w:lang w:eastAsia="fr-FR"/>
              </w:rPr>
              <w:br/>
              <w:t>SIRET 180 070 039 01134</w:t>
            </w:r>
          </w:p>
        </w:tc>
        <w:tc>
          <w:tcPr>
            <w:tcW w:w="1340" w:type="pct"/>
            <w:tcBorders>
              <w:top w:val="nil"/>
              <w:left w:val="nil"/>
              <w:bottom w:val="single" w:sz="4" w:space="0" w:color="auto"/>
              <w:right w:val="single" w:sz="4" w:space="0" w:color="auto"/>
            </w:tcBorders>
            <w:shd w:val="clear" w:color="auto" w:fill="auto"/>
            <w:vAlign w:val="center"/>
            <w:hideMark/>
          </w:tcPr>
          <w:p w14:paraId="760A73BC" w14:textId="77777777" w:rsidR="00E06EB9" w:rsidRPr="00E06EB9" w:rsidRDefault="00414660" w:rsidP="00E06EB9">
            <w:pPr>
              <w:suppressAutoHyphens w:val="0"/>
              <w:jc w:val="center"/>
              <w:rPr>
                <w:rFonts w:ascii="Arial" w:hAnsi="Arial" w:cs="Arial"/>
                <w:color w:val="0000FF"/>
                <w:u w:val="single"/>
                <w:lang w:eastAsia="fr-FR"/>
              </w:rPr>
            </w:pPr>
            <w:hyperlink r:id="rId34" w:history="1">
              <w:r w:rsidR="00E06EB9" w:rsidRPr="00E06EB9">
                <w:rPr>
                  <w:rFonts w:ascii="Arial" w:hAnsi="Arial" w:cs="Arial"/>
                  <w:color w:val="0000FF"/>
                  <w:u w:val="single"/>
                  <w:lang w:eastAsia="fr-FR"/>
                </w:rPr>
                <w:t>sfc-toulouse@inrae.fr</w:t>
              </w:r>
            </w:hyperlink>
          </w:p>
        </w:tc>
      </w:tr>
      <w:tr w:rsidR="00E06EB9" w:rsidRPr="00E06EB9" w14:paraId="40624633" w14:textId="77777777" w:rsidTr="00E06EB9">
        <w:trPr>
          <w:trHeight w:val="2016"/>
        </w:trPr>
        <w:tc>
          <w:tcPr>
            <w:tcW w:w="1201" w:type="pct"/>
            <w:tcBorders>
              <w:top w:val="nil"/>
              <w:left w:val="single" w:sz="4" w:space="0" w:color="auto"/>
              <w:bottom w:val="single" w:sz="4" w:space="0" w:color="auto"/>
              <w:right w:val="single" w:sz="4" w:space="0" w:color="auto"/>
            </w:tcBorders>
            <w:shd w:val="clear" w:color="auto" w:fill="auto"/>
            <w:hideMark/>
          </w:tcPr>
          <w:p w14:paraId="44CCE8DF" w14:textId="77777777" w:rsidR="00E06EB9" w:rsidRPr="00E06EB9" w:rsidRDefault="00E06EB9" w:rsidP="00E06EB9">
            <w:pPr>
              <w:suppressAutoHyphens w:val="0"/>
              <w:rPr>
                <w:rFonts w:ascii="Arial" w:hAnsi="Arial" w:cs="Arial"/>
                <w:lang w:eastAsia="fr-FR"/>
              </w:rPr>
            </w:pPr>
            <w:r w:rsidRPr="00E06EB9">
              <w:rPr>
                <w:rFonts w:ascii="Arial" w:hAnsi="Arial" w:cs="Arial"/>
                <w:lang w:eastAsia="fr-FR"/>
              </w:rPr>
              <w:lastRenderedPageBreak/>
              <w:t>INRAE - CR Pays de la Loire</w:t>
            </w:r>
            <w:r w:rsidRPr="00E06EB9">
              <w:rPr>
                <w:rFonts w:ascii="Arial" w:hAnsi="Arial" w:cs="Arial"/>
                <w:lang w:eastAsia="fr-FR"/>
              </w:rPr>
              <w:br/>
              <w:t>Ordonnateur Secondaire</w:t>
            </w:r>
            <w:r w:rsidRPr="00E06EB9">
              <w:rPr>
                <w:rFonts w:ascii="Arial" w:hAnsi="Arial" w:cs="Arial"/>
                <w:lang w:eastAsia="fr-FR"/>
              </w:rPr>
              <w:br/>
              <w:t>3 Impasse Yvette Cauchois</w:t>
            </w:r>
            <w:r w:rsidRPr="00E06EB9">
              <w:rPr>
                <w:rFonts w:ascii="Arial" w:hAnsi="Arial" w:cs="Arial"/>
                <w:lang w:eastAsia="fr-FR"/>
              </w:rPr>
              <w:br/>
              <w:t xml:space="preserve">La </w:t>
            </w:r>
            <w:proofErr w:type="spellStart"/>
            <w:r w:rsidRPr="00E06EB9">
              <w:rPr>
                <w:rFonts w:ascii="Arial" w:hAnsi="Arial" w:cs="Arial"/>
                <w:lang w:eastAsia="fr-FR"/>
              </w:rPr>
              <w:t>Géraudière</w:t>
            </w:r>
            <w:proofErr w:type="spellEnd"/>
            <w:r w:rsidRPr="00E06EB9">
              <w:rPr>
                <w:rFonts w:ascii="Arial" w:hAnsi="Arial" w:cs="Arial"/>
                <w:lang w:eastAsia="fr-FR"/>
              </w:rPr>
              <w:br/>
              <w:t>CS 71627</w:t>
            </w:r>
            <w:r w:rsidRPr="00E06EB9">
              <w:rPr>
                <w:rFonts w:ascii="Arial" w:hAnsi="Arial" w:cs="Arial"/>
                <w:lang w:eastAsia="fr-FR"/>
              </w:rPr>
              <w:br/>
              <w:t>44316 NANTES CEDEX 03</w:t>
            </w:r>
          </w:p>
        </w:tc>
        <w:tc>
          <w:tcPr>
            <w:tcW w:w="1267" w:type="pct"/>
            <w:tcBorders>
              <w:top w:val="nil"/>
              <w:left w:val="nil"/>
              <w:bottom w:val="single" w:sz="4" w:space="0" w:color="auto"/>
              <w:right w:val="single" w:sz="4" w:space="0" w:color="auto"/>
            </w:tcBorders>
            <w:shd w:val="clear" w:color="auto" w:fill="auto"/>
            <w:vAlign w:val="center"/>
            <w:hideMark/>
          </w:tcPr>
          <w:p w14:paraId="040E90AD" w14:textId="77777777" w:rsidR="00E06EB9" w:rsidRPr="00E06EB9" w:rsidRDefault="00E06EB9" w:rsidP="00E06EB9">
            <w:pPr>
              <w:suppressAutoHyphens w:val="0"/>
              <w:rPr>
                <w:rFonts w:ascii="Arial" w:hAnsi="Arial" w:cs="Arial"/>
                <w:lang w:eastAsia="fr-FR"/>
              </w:rPr>
            </w:pPr>
            <w:r w:rsidRPr="00E06EB9">
              <w:rPr>
                <w:rFonts w:ascii="Arial" w:hAnsi="Arial" w:cs="Arial"/>
                <w:lang w:eastAsia="fr-FR"/>
              </w:rPr>
              <w:t>INRAE - CR Pays de la Loire</w:t>
            </w:r>
            <w:r w:rsidRPr="00E06EB9">
              <w:rPr>
                <w:rFonts w:ascii="Arial" w:hAnsi="Arial" w:cs="Arial"/>
                <w:lang w:eastAsia="fr-FR"/>
              </w:rPr>
              <w:br/>
              <w:t>Agent Comptable Secondaire</w:t>
            </w:r>
            <w:r w:rsidRPr="00E06EB9">
              <w:rPr>
                <w:rFonts w:ascii="Arial" w:hAnsi="Arial" w:cs="Arial"/>
                <w:lang w:eastAsia="fr-FR"/>
              </w:rPr>
              <w:br/>
              <w:t>3 Impasse Yvette Cauchois</w:t>
            </w:r>
            <w:r w:rsidRPr="00E06EB9">
              <w:rPr>
                <w:rFonts w:ascii="Arial" w:hAnsi="Arial" w:cs="Arial"/>
                <w:lang w:eastAsia="fr-FR"/>
              </w:rPr>
              <w:br/>
              <w:t xml:space="preserve">La </w:t>
            </w:r>
            <w:proofErr w:type="spellStart"/>
            <w:r w:rsidRPr="00E06EB9">
              <w:rPr>
                <w:rFonts w:ascii="Arial" w:hAnsi="Arial" w:cs="Arial"/>
                <w:lang w:eastAsia="fr-FR"/>
              </w:rPr>
              <w:t>Géraudière</w:t>
            </w:r>
            <w:proofErr w:type="spellEnd"/>
            <w:r w:rsidRPr="00E06EB9">
              <w:rPr>
                <w:rFonts w:ascii="Arial" w:hAnsi="Arial" w:cs="Arial"/>
                <w:lang w:eastAsia="fr-FR"/>
              </w:rPr>
              <w:br/>
              <w:t>CS 71627</w:t>
            </w:r>
            <w:r w:rsidRPr="00E06EB9">
              <w:rPr>
                <w:rFonts w:ascii="Arial" w:hAnsi="Arial" w:cs="Arial"/>
                <w:lang w:eastAsia="fr-FR"/>
              </w:rPr>
              <w:br/>
              <w:t>44316 NANTES CEDEX 03</w:t>
            </w:r>
          </w:p>
        </w:tc>
        <w:tc>
          <w:tcPr>
            <w:tcW w:w="1192" w:type="pct"/>
            <w:tcBorders>
              <w:top w:val="nil"/>
              <w:left w:val="nil"/>
              <w:bottom w:val="single" w:sz="4" w:space="0" w:color="auto"/>
              <w:right w:val="single" w:sz="4" w:space="0" w:color="auto"/>
            </w:tcBorders>
            <w:shd w:val="clear" w:color="auto" w:fill="auto"/>
            <w:vAlign w:val="center"/>
            <w:hideMark/>
          </w:tcPr>
          <w:p w14:paraId="3DD0F246" w14:textId="77777777" w:rsidR="00E06EB9" w:rsidRPr="00E06EB9" w:rsidRDefault="00E06EB9" w:rsidP="00E06EB9">
            <w:pPr>
              <w:suppressAutoHyphens w:val="0"/>
              <w:rPr>
                <w:rFonts w:ascii="Arial" w:hAnsi="Arial" w:cs="Arial"/>
                <w:lang w:eastAsia="fr-FR"/>
              </w:rPr>
            </w:pPr>
            <w:r w:rsidRPr="00E06EB9">
              <w:rPr>
                <w:rFonts w:ascii="Arial" w:hAnsi="Arial" w:cs="Arial"/>
                <w:lang w:eastAsia="fr-FR"/>
              </w:rPr>
              <w:t>INRAE - CR Pays de la Loire</w:t>
            </w:r>
            <w:r w:rsidRPr="00E06EB9">
              <w:rPr>
                <w:rFonts w:ascii="Arial" w:hAnsi="Arial" w:cs="Arial"/>
                <w:lang w:eastAsia="fr-FR"/>
              </w:rPr>
              <w:br/>
              <w:t>SBFC</w:t>
            </w:r>
            <w:r w:rsidRPr="00E06EB9">
              <w:rPr>
                <w:rFonts w:ascii="Arial" w:hAnsi="Arial" w:cs="Arial"/>
                <w:lang w:eastAsia="fr-FR"/>
              </w:rPr>
              <w:br/>
              <w:t>3 Impasse Yvette Cauchois</w:t>
            </w:r>
            <w:r w:rsidRPr="00E06EB9">
              <w:rPr>
                <w:rFonts w:ascii="Arial" w:hAnsi="Arial" w:cs="Arial"/>
                <w:lang w:eastAsia="fr-FR"/>
              </w:rPr>
              <w:br/>
              <w:t xml:space="preserve">La </w:t>
            </w:r>
            <w:proofErr w:type="spellStart"/>
            <w:r w:rsidRPr="00E06EB9">
              <w:rPr>
                <w:rFonts w:ascii="Arial" w:hAnsi="Arial" w:cs="Arial"/>
                <w:lang w:eastAsia="fr-FR"/>
              </w:rPr>
              <w:t>Géraudière</w:t>
            </w:r>
            <w:proofErr w:type="spellEnd"/>
            <w:r w:rsidRPr="00E06EB9">
              <w:rPr>
                <w:rFonts w:ascii="Arial" w:hAnsi="Arial" w:cs="Arial"/>
                <w:lang w:eastAsia="fr-FR"/>
              </w:rPr>
              <w:br/>
              <w:t>CS 71627</w:t>
            </w:r>
            <w:r w:rsidRPr="00E06EB9">
              <w:rPr>
                <w:rFonts w:ascii="Arial" w:hAnsi="Arial" w:cs="Arial"/>
                <w:lang w:eastAsia="fr-FR"/>
              </w:rPr>
              <w:br/>
              <w:t>44316 NANTES CEDEX 03</w:t>
            </w:r>
            <w:r w:rsidRPr="00E06EB9">
              <w:rPr>
                <w:rFonts w:ascii="Arial" w:hAnsi="Arial" w:cs="Arial"/>
                <w:lang w:eastAsia="fr-FR"/>
              </w:rPr>
              <w:br/>
              <w:t>SIRET 180 070 039 00557</w:t>
            </w:r>
          </w:p>
        </w:tc>
        <w:tc>
          <w:tcPr>
            <w:tcW w:w="1340" w:type="pct"/>
            <w:tcBorders>
              <w:top w:val="nil"/>
              <w:left w:val="nil"/>
              <w:bottom w:val="single" w:sz="4" w:space="0" w:color="auto"/>
              <w:right w:val="single" w:sz="4" w:space="0" w:color="auto"/>
            </w:tcBorders>
            <w:shd w:val="clear" w:color="auto" w:fill="auto"/>
            <w:vAlign w:val="center"/>
            <w:hideMark/>
          </w:tcPr>
          <w:p w14:paraId="13EB2E77" w14:textId="77777777" w:rsidR="00E06EB9" w:rsidRPr="00E06EB9" w:rsidRDefault="00414660" w:rsidP="00E06EB9">
            <w:pPr>
              <w:suppressAutoHyphens w:val="0"/>
              <w:jc w:val="center"/>
              <w:rPr>
                <w:rFonts w:ascii="Arial" w:hAnsi="Arial" w:cs="Arial"/>
                <w:color w:val="0000FF"/>
                <w:u w:val="single"/>
                <w:lang w:eastAsia="fr-FR"/>
              </w:rPr>
            </w:pPr>
            <w:hyperlink r:id="rId35" w:history="1">
              <w:r w:rsidR="00E06EB9" w:rsidRPr="00E06EB9">
                <w:rPr>
                  <w:rFonts w:ascii="Arial" w:hAnsi="Arial" w:cs="Arial"/>
                  <w:color w:val="0000FF"/>
                  <w:u w:val="single"/>
                  <w:lang w:eastAsia="fr-FR"/>
                </w:rPr>
                <w:t>sfc-depenses-Pays-de-la-loire@inrae.fr</w:t>
              </w:r>
            </w:hyperlink>
          </w:p>
        </w:tc>
      </w:tr>
      <w:tr w:rsidR="00E06EB9" w:rsidRPr="00E06EB9" w14:paraId="7A551136" w14:textId="77777777" w:rsidTr="00E06EB9">
        <w:trPr>
          <w:trHeight w:val="2715"/>
        </w:trPr>
        <w:tc>
          <w:tcPr>
            <w:tcW w:w="1201" w:type="pct"/>
            <w:tcBorders>
              <w:top w:val="nil"/>
              <w:left w:val="single" w:sz="4" w:space="0" w:color="auto"/>
              <w:bottom w:val="single" w:sz="4" w:space="0" w:color="auto"/>
              <w:right w:val="single" w:sz="4" w:space="0" w:color="auto"/>
            </w:tcBorders>
            <w:shd w:val="clear" w:color="auto" w:fill="auto"/>
            <w:hideMark/>
          </w:tcPr>
          <w:p w14:paraId="152BEA7F" w14:textId="77777777" w:rsidR="00E06EB9" w:rsidRPr="00E06EB9" w:rsidRDefault="00E06EB9" w:rsidP="00E06EB9">
            <w:pPr>
              <w:suppressAutoHyphens w:val="0"/>
              <w:spacing w:after="240"/>
              <w:rPr>
                <w:rFonts w:ascii="Arial" w:hAnsi="Arial" w:cs="Arial"/>
                <w:color w:val="000000"/>
                <w:lang w:eastAsia="fr-FR"/>
              </w:rPr>
            </w:pPr>
            <w:r w:rsidRPr="00E06EB9">
              <w:rPr>
                <w:rFonts w:ascii="Arial" w:hAnsi="Arial" w:cs="Arial"/>
                <w:color w:val="000000"/>
                <w:lang w:eastAsia="fr-FR"/>
              </w:rPr>
              <w:t>INRAE - CR Provence-Alpes-Côte d'Azur (PACA)</w:t>
            </w:r>
            <w:r w:rsidRPr="00E06EB9">
              <w:rPr>
                <w:rFonts w:ascii="Arial" w:hAnsi="Arial" w:cs="Arial"/>
                <w:color w:val="000000"/>
                <w:lang w:eastAsia="fr-FR"/>
              </w:rPr>
              <w:br/>
              <w:t>Ordonnateur Secondaire</w:t>
            </w:r>
            <w:r w:rsidRPr="00E06EB9">
              <w:rPr>
                <w:rFonts w:ascii="Arial" w:hAnsi="Arial" w:cs="Arial"/>
                <w:color w:val="000000"/>
                <w:lang w:eastAsia="fr-FR"/>
              </w:rPr>
              <w:br/>
              <w:t xml:space="preserve">Domaine St Paul - Site </w:t>
            </w:r>
            <w:proofErr w:type="spellStart"/>
            <w:r w:rsidRPr="00E06EB9">
              <w:rPr>
                <w:rFonts w:ascii="Arial" w:hAnsi="Arial" w:cs="Arial"/>
                <w:color w:val="000000"/>
                <w:lang w:eastAsia="fr-FR"/>
              </w:rPr>
              <w:t>Agroparc</w:t>
            </w:r>
            <w:proofErr w:type="spellEnd"/>
            <w:r w:rsidRPr="00E06EB9">
              <w:rPr>
                <w:rFonts w:ascii="Arial" w:hAnsi="Arial" w:cs="Arial"/>
                <w:color w:val="000000"/>
                <w:lang w:eastAsia="fr-FR"/>
              </w:rPr>
              <w:br/>
              <w:t xml:space="preserve">228 route de l'Aérodrome </w:t>
            </w:r>
            <w:r w:rsidRPr="00E06EB9">
              <w:rPr>
                <w:rFonts w:ascii="Arial" w:hAnsi="Arial" w:cs="Arial"/>
                <w:color w:val="000000"/>
                <w:lang w:eastAsia="fr-FR"/>
              </w:rPr>
              <w:br/>
              <w:t>CS 40509</w:t>
            </w:r>
            <w:r w:rsidRPr="00E06EB9">
              <w:rPr>
                <w:rFonts w:ascii="Arial" w:hAnsi="Arial" w:cs="Arial"/>
                <w:color w:val="000000"/>
                <w:lang w:eastAsia="fr-FR"/>
              </w:rPr>
              <w:br/>
              <w:t>84194 AVIGNON CEDEX 9</w:t>
            </w:r>
          </w:p>
        </w:tc>
        <w:tc>
          <w:tcPr>
            <w:tcW w:w="1267" w:type="pct"/>
            <w:tcBorders>
              <w:top w:val="nil"/>
              <w:left w:val="nil"/>
              <w:bottom w:val="single" w:sz="4" w:space="0" w:color="auto"/>
              <w:right w:val="single" w:sz="4" w:space="0" w:color="auto"/>
            </w:tcBorders>
            <w:shd w:val="clear" w:color="auto" w:fill="auto"/>
            <w:vAlign w:val="center"/>
            <w:hideMark/>
          </w:tcPr>
          <w:p w14:paraId="50CFC70D" w14:textId="77777777" w:rsidR="00E06EB9" w:rsidRPr="00E06EB9" w:rsidRDefault="00E06EB9" w:rsidP="00E06EB9">
            <w:pPr>
              <w:suppressAutoHyphens w:val="0"/>
              <w:spacing w:after="240"/>
              <w:rPr>
                <w:rFonts w:ascii="Arial" w:hAnsi="Arial" w:cs="Arial"/>
                <w:color w:val="000000"/>
                <w:lang w:eastAsia="fr-FR"/>
              </w:rPr>
            </w:pPr>
            <w:r w:rsidRPr="00E06EB9">
              <w:rPr>
                <w:rFonts w:ascii="Arial" w:hAnsi="Arial" w:cs="Arial"/>
                <w:color w:val="000000"/>
                <w:lang w:eastAsia="fr-FR"/>
              </w:rPr>
              <w:t>INRAE - CR Provence-Alpes-Côte d'Azur (PACA)</w:t>
            </w:r>
            <w:r w:rsidRPr="00E06EB9">
              <w:rPr>
                <w:rFonts w:ascii="Arial" w:hAnsi="Arial" w:cs="Arial"/>
                <w:color w:val="000000"/>
                <w:lang w:eastAsia="fr-FR"/>
              </w:rPr>
              <w:br/>
              <w:t>Agent Comptable Secondaire</w:t>
            </w:r>
            <w:r w:rsidRPr="00E06EB9">
              <w:rPr>
                <w:rFonts w:ascii="Arial" w:hAnsi="Arial" w:cs="Arial"/>
                <w:color w:val="000000"/>
                <w:lang w:eastAsia="fr-FR"/>
              </w:rPr>
              <w:br/>
              <w:t xml:space="preserve">Domaine St Paul - Site </w:t>
            </w:r>
            <w:proofErr w:type="spellStart"/>
            <w:r w:rsidRPr="00E06EB9">
              <w:rPr>
                <w:rFonts w:ascii="Arial" w:hAnsi="Arial" w:cs="Arial"/>
                <w:color w:val="000000"/>
                <w:lang w:eastAsia="fr-FR"/>
              </w:rPr>
              <w:t>Agroparc</w:t>
            </w:r>
            <w:proofErr w:type="spellEnd"/>
            <w:r w:rsidRPr="00E06EB9">
              <w:rPr>
                <w:rFonts w:ascii="Arial" w:hAnsi="Arial" w:cs="Arial"/>
                <w:color w:val="000000"/>
                <w:lang w:eastAsia="fr-FR"/>
              </w:rPr>
              <w:br/>
              <w:t xml:space="preserve">228 route de l'Aérodrome </w:t>
            </w:r>
            <w:r w:rsidRPr="00E06EB9">
              <w:rPr>
                <w:rFonts w:ascii="Arial" w:hAnsi="Arial" w:cs="Arial"/>
                <w:color w:val="000000"/>
                <w:lang w:eastAsia="fr-FR"/>
              </w:rPr>
              <w:br/>
              <w:t>CS 40509</w:t>
            </w:r>
            <w:r w:rsidRPr="00E06EB9">
              <w:rPr>
                <w:rFonts w:ascii="Arial" w:hAnsi="Arial" w:cs="Arial"/>
                <w:color w:val="000000"/>
                <w:lang w:eastAsia="fr-FR"/>
              </w:rPr>
              <w:br/>
              <w:t>84194 AVIGNON CEDEX 9</w:t>
            </w:r>
          </w:p>
        </w:tc>
        <w:tc>
          <w:tcPr>
            <w:tcW w:w="1192" w:type="pct"/>
            <w:tcBorders>
              <w:top w:val="nil"/>
              <w:left w:val="nil"/>
              <w:bottom w:val="single" w:sz="4" w:space="0" w:color="auto"/>
              <w:right w:val="single" w:sz="4" w:space="0" w:color="auto"/>
            </w:tcBorders>
            <w:shd w:val="clear" w:color="auto" w:fill="auto"/>
            <w:vAlign w:val="center"/>
            <w:hideMark/>
          </w:tcPr>
          <w:p w14:paraId="4E143169"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Provence-Alpes-Côte d'Azur (PACA)</w:t>
            </w:r>
            <w:r w:rsidRPr="00E06EB9">
              <w:rPr>
                <w:rFonts w:ascii="Arial" w:hAnsi="Arial" w:cs="Arial"/>
                <w:color w:val="000000"/>
                <w:lang w:eastAsia="fr-FR"/>
              </w:rPr>
              <w:br/>
              <w:t>SBFC</w:t>
            </w:r>
            <w:r w:rsidRPr="00E06EB9">
              <w:rPr>
                <w:rFonts w:ascii="Arial" w:hAnsi="Arial" w:cs="Arial"/>
                <w:color w:val="000000"/>
                <w:lang w:eastAsia="fr-FR"/>
              </w:rPr>
              <w:br/>
              <w:t xml:space="preserve">Domaine St Paul - Site </w:t>
            </w:r>
            <w:proofErr w:type="spellStart"/>
            <w:r w:rsidRPr="00E06EB9">
              <w:rPr>
                <w:rFonts w:ascii="Arial" w:hAnsi="Arial" w:cs="Arial"/>
                <w:color w:val="000000"/>
                <w:lang w:eastAsia="fr-FR"/>
              </w:rPr>
              <w:t>Agroparc</w:t>
            </w:r>
            <w:proofErr w:type="spellEnd"/>
            <w:r w:rsidRPr="00E06EB9">
              <w:rPr>
                <w:rFonts w:ascii="Arial" w:hAnsi="Arial" w:cs="Arial"/>
                <w:color w:val="000000"/>
                <w:lang w:eastAsia="fr-FR"/>
              </w:rPr>
              <w:br/>
              <w:t xml:space="preserve">228 route de l'Aérodrome </w:t>
            </w:r>
            <w:r w:rsidRPr="00E06EB9">
              <w:rPr>
                <w:rFonts w:ascii="Arial" w:hAnsi="Arial" w:cs="Arial"/>
                <w:color w:val="000000"/>
                <w:lang w:eastAsia="fr-FR"/>
              </w:rPr>
              <w:br/>
              <w:t>CS 40509</w:t>
            </w:r>
            <w:r w:rsidRPr="00E06EB9">
              <w:rPr>
                <w:rFonts w:ascii="Arial" w:hAnsi="Arial" w:cs="Arial"/>
                <w:color w:val="000000"/>
                <w:lang w:eastAsia="fr-FR"/>
              </w:rPr>
              <w:br/>
              <w:t>84194 AVIGNON CEDEX 9</w:t>
            </w:r>
            <w:r w:rsidRPr="00E06EB9">
              <w:rPr>
                <w:rFonts w:ascii="Arial" w:hAnsi="Arial" w:cs="Arial"/>
                <w:color w:val="000000"/>
                <w:lang w:eastAsia="fr-FR"/>
              </w:rPr>
              <w:br/>
              <w:t>SIRET 180 070 039 00631</w:t>
            </w:r>
          </w:p>
        </w:tc>
        <w:tc>
          <w:tcPr>
            <w:tcW w:w="1340" w:type="pct"/>
            <w:tcBorders>
              <w:top w:val="nil"/>
              <w:left w:val="nil"/>
              <w:bottom w:val="single" w:sz="4" w:space="0" w:color="auto"/>
              <w:right w:val="single" w:sz="4" w:space="0" w:color="auto"/>
            </w:tcBorders>
            <w:shd w:val="clear" w:color="auto" w:fill="auto"/>
            <w:noWrap/>
            <w:vAlign w:val="center"/>
            <w:hideMark/>
          </w:tcPr>
          <w:p w14:paraId="77B8745D" w14:textId="77777777" w:rsidR="00E06EB9" w:rsidRPr="00E06EB9" w:rsidRDefault="00414660" w:rsidP="00E06EB9">
            <w:pPr>
              <w:suppressAutoHyphens w:val="0"/>
              <w:jc w:val="center"/>
              <w:rPr>
                <w:rFonts w:ascii="Arial" w:hAnsi="Arial" w:cs="Arial"/>
                <w:color w:val="0000FF"/>
                <w:u w:val="single"/>
                <w:lang w:eastAsia="fr-FR"/>
              </w:rPr>
            </w:pPr>
            <w:hyperlink r:id="rId36" w:history="1">
              <w:r w:rsidR="00E06EB9" w:rsidRPr="00E06EB9">
                <w:rPr>
                  <w:rFonts w:ascii="Arial" w:hAnsi="Arial" w:cs="Arial"/>
                  <w:color w:val="0000FF"/>
                  <w:u w:val="single"/>
                  <w:lang w:eastAsia="fr-FR"/>
                </w:rPr>
                <w:t>sfc-paca@inrae.fr</w:t>
              </w:r>
            </w:hyperlink>
          </w:p>
        </w:tc>
      </w:tr>
      <w:tr w:rsidR="00E06EB9" w:rsidRPr="00E06EB9" w14:paraId="058995A2" w14:textId="77777777" w:rsidTr="00E06EB9">
        <w:trPr>
          <w:trHeight w:val="1635"/>
        </w:trPr>
        <w:tc>
          <w:tcPr>
            <w:tcW w:w="1201" w:type="pct"/>
            <w:tcBorders>
              <w:top w:val="nil"/>
              <w:left w:val="single" w:sz="4" w:space="0" w:color="auto"/>
              <w:bottom w:val="single" w:sz="4" w:space="0" w:color="auto"/>
              <w:right w:val="single" w:sz="4" w:space="0" w:color="auto"/>
            </w:tcBorders>
            <w:shd w:val="clear" w:color="auto" w:fill="auto"/>
            <w:hideMark/>
          </w:tcPr>
          <w:p w14:paraId="2C824785"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Val de Loire</w:t>
            </w:r>
            <w:r w:rsidRPr="00E06EB9">
              <w:rPr>
                <w:rFonts w:ascii="Arial" w:hAnsi="Arial" w:cs="Arial"/>
                <w:color w:val="000000"/>
                <w:lang w:eastAsia="fr-FR"/>
              </w:rPr>
              <w:br/>
              <w:t>Ordonnateur Secondaire</w:t>
            </w:r>
            <w:r w:rsidRPr="00E06EB9">
              <w:rPr>
                <w:rFonts w:ascii="Arial" w:hAnsi="Arial" w:cs="Arial"/>
                <w:color w:val="000000"/>
                <w:lang w:eastAsia="fr-FR"/>
              </w:rPr>
              <w:br/>
              <w:t>Domaine de l'</w:t>
            </w:r>
            <w:proofErr w:type="spellStart"/>
            <w:r w:rsidRPr="00E06EB9">
              <w:rPr>
                <w:rFonts w:ascii="Arial" w:hAnsi="Arial" w:cs="Arial"/>
                <w:color w:val="000000"/>
                <w:lang w:eastAsia="fr-FR"/>
              </w:rPr>
              <w:t>Orfrasière</w:t>
            </w:r>
            <w:proofErr w:type="spellEnd"/>
            <w:r w:rsidRPr="00E06EB9">
              <w:rPr>
                <w:rFonts w:ascii="Arial" w:hAnsi="Arial" w:cs="Arial"/>
                <w:color w:val="000000"/>
                <w:lang w:eastAsia="fr-FR"/>
              </w:rPr>
              <w:br/>
              <w:t>37380 NOUZILLY</w:t>
            </w:r>
          </w:p>
        </w:tc>
        <w:tc>
          <w:tcPr>
            <w:tcW w:w="1267" w:type="pct"/>
            <w:tcBorders>
              <w:top w:val="nil"/>
              <w:left w:val="nil"/>
              <w:bottom w:val="single" w:sz="4" w:space="0" w:color="auto"/>
              <w:right w:val="single" w:sz="4" w:space="0" w:color="auto"/>
            </w:tcBorders>
            <w:shd w:val="clear" w:color="auto" w:fill="auto"/>
            <w:vAlign w:val="center"/>
            <w:hideMark/>
          </w:tcPr>
          <w:p w14:paraId="1CFE7962"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Val de Loire</w:t>
            </w:r>
            <w:r w:rsidRPr="00E06EB9">
              <w:rPr>
                <w:rFonts w:ascii="Arial" w:hAnsi="Arial" w:cs="Arial"/>
                <w:color w:val="000000"/>
                <w:lang w:eastAsia="fr-FR"/>
              </w:rPr>
              <w:br/>
              <w:t>Agent Comptable Secondaire</w:t>
            </w:r>
            <w:r w:rsidRPr="00E06EB9">
              <w:rPr>
                <w:rFonts w:ascii="Arial" w:hAnsi="Arial" w:cs="Arial"/>
                <w:color w:val="000000"/>
                <w:lang w:eastAsia="fr-FR"/>
              </w:rPr>
              <w:br/>
              <w:t>Domaine de l'</w:t>
            </w:r>
            <w:proofErr w:type="spellStart"/>
            <w:r w:rsidRPr="00E06EB9">
              <w:rPr>
                <w:rFonts w:ascii="Arial" w:hAnsi="Arial" w:cs="Arial"/>
                <w:color w:val="000000"/>
                <w:lang w:eastAsia="fr-FR"/>
              </w:rPr>
              <w:t>Orfrasière</w:t>
            </w:r>
            <w:proofErr w:type="spellEnd"/>
            <w:r w:rsidRPr="00E06EB9">
              <w:rPr>
                <w:rFonts w:ascii="Arial" w:hAnsi="Arial" w:cs="Arial"/>
                <w:color w:val="000000"/>
                <w:lang w:eastAsia="fr-FR"/>
              </w:rPr>
              <w:br/>
              <w:t>37380 NOUZILLY</w:t>
            </w:r>
          </w:p>
        </w:tc>
        <w:tc>
          <w:tcPr>
            <w:tcW w:w="1192" w:type="pct"/>
            <w:tcBorders>
              <w:top w:val="nil"/>
              <w:left w:val="nil"/>
              <w:bottom w:val="single" w:sz="4" w:space="0" w:color="auto"/>
              <w:right w:val="single" w:sz="4" w:space="0" w:color="auto"/>
            </w:tcBorders>
            <w:shd w:val="clear" w:color="auto" w:fill="auto"/>
            <w:vAlign w:val="center"/>
            <w:hideMark/>
          </w:tcPr>
          <w:p w14:paraId="698363B0"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Val de Loire</w:t>
            </w:r>
            <w:r w:rsidRPr="00E06EB9">
              <w:rPr>
                <w:rFonts w:ascii="Arial" w:hAnsi="Arial" w:cs="Arial"/>
                <w:color w:val="000000"/>
                <w:lang w:eastAsia="fr-FR"/>
              </w:rPr>
              <w:br/>
              <w:t>SBFC</w:t>
            </w:r>
            <w:r w:rsidRPr="00E06EB9">
              <w:rPr>
                <w:rFonts w:ascii="Arial" w:hAnsi="Arial" w:cs="Arial"/>
                <w:color w:val="000000"/>
                <w:lang w:eastAsia="fr-FR"/>
              </w:rPr>
              <w:br/>
              <w:t>Domaine de l'</w:t>
            </w:r>
            <w:proofErr w:type="spellStart"/>
            <w:r w:rsidRPr="00E06EB9">
              <w:rPr>
                <w:rFonts w:ascii="Arial" w:hAnsi="Arial" w:cs="Arial"/>
                <w:color w:val="000000"/>
                <w:lang w:eastAsia="fr-FR"/>
              </w:rPr>
              <w:t>Orfrasière</w:t>
            </w:r>
            <w:proofErr w:type="spellEnd"/>
            <w:r w:rsidRPr="00E06EB9">
              <w:rPr>
                <w:rFonts w:ascii="Arial" w:hAnsi="Arial" w:cs="Arial"/>
                <w:color w:val="000000"/>
                <w:lang w:eastAsia="fr-FR"/>
              </w:rPr>
              <w:br/>
              <w:t>37380 NOUZILLY</w:t>
            </w:r>
            <w:r w:rsidRPr="00E06EB9">
              <w:rPr>
                <w:rFonts w:ascii="Arial" w:hAnsi="Arial" w:cs="Arial"/>
                <w:color w:val="000000"/>
                <w:lang w:eastAsia="fr-FR"/>
              </w:rPr>
              <w:br/>
              <w:t>SIRET 180 070 039 00870</w:t>
            </w:r>
          </w:p>
        </w:tc>
        <w:tc>
          <w:tcPr>
            <w:tcW w:w="1340" w:type="pct"/>
            <w:tcBorders>
              <w:top w:val="nil"/>
              <w:left w:val="nil"/>
              <w:bottom w:val="single" w:sz="4" w:space="0" w:color="auto"/>
              <w:right w:val="single" w:sz="4" w:space="0" w:color="auto"/>
            </w:tcBorders>
            <w:shd w:val="clear" w:color="auto" w:fill="auto"/>
            <w:noWrap/>
            <w:vAlign w:val="center"/>
            <w:hideMark/>
          </w:tcPr>
          <w:p w14:paraId="709454E4" w14:textId="77777777" w:rsidR="00E06EB9" w:rsidRPr="00E06EB9" w:rsidRDefault="00414660" w:rsidP="00E06EB9">
            <w:pPr>
              <w:suppressAutoHyphens w:val="0"/>
              <w:jc w:val="center"/>
              <w:rPr>
                <w:rFonts w:ascii="Arial" w:hAnsi="Arial" w:cs="Arial"/>
                <w:color w:val="0000FF"/>
                <w:u w:val="single"/>
                <w:lang w:eastAsia="fr-FR"/>
              </w:rPr>
            </w:pPr>
            <w:hyperlink r:id="rId37" w:history="1">
              <w:r w:rsidR="00E06EB9" w:rsidRPr="00E06EB9">
                <w:rPr>
                  <w:rFonts w:ascii="Arial" w:hAnsi="Arial" w:cs="Arial"/>
                  <w:color w:val="0000FF"/>
                  <w:u w:val="single"/>
                  <w:lang w:eastAsia="fr-FR"/>
                </w:rPr>
                <w:t>factures-vdl@inrae.fr </w:t>
              </w:r>
            </w:hyperlink>
          </w:p>
        </w:tc>
      </w:tr>
      <w:tr w:rsidR="00E06EB9" w:rsidRPr="00E06EB9" w14:paraId="3A624621" w14:textId="77777777" w:rsidTr="00E06EB9">
        <w:trPr>
          <w:trHeight w:val="1575"/>
        </w:trPr>
        <w:tc>
          <w:tcPr>
            <w:tcW w:w="1201" w:type="pct"/>
            <w:tcBorders>
              <w:top w:val="nil"/>
              <w:left w:val="single" w:sz="4" w:space="0" w:color="auto"/>
              <w:bottom w:val="single" w:sz="4" w:space="0" w:color="auto"/>
              <w:right w:val="single" w:sz="4" w:space="0" w:color="auto"/>
            </w:tcBorders>
            <w:shd w:val="clear" w:color="auto" w:fill="auto"/>
            <w:hideMark/>
          </w:tcPr>
          <w:p w14:paraId="0A3E236C"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Centre Siège Paris Antony</w:t>
            </w:r>
            <w:r w:rsidRPr="00E06EB9">
              <w:rPr>
                <w:rFonts w:ascii="Arial" w:hAnsi="Arial" w:cs="Arial"/>
                <w:color w:val="000000"/>
                <w:lang w:eastAsia="fr-FR"/>
              </w:rPr>
              <w:br/>
              <w:t>Ordonnateur Secondaire</w:t>
            </w:r>
            <w:r w:rsidRPr="00E06EB9">
              <w:rPr>
                <w:rFonts w:ascii="Arial" w:hAnsi="Arial" w:cs="Arial"/>
                <w:color w:val="000000"/>
                <w:lang w:eastAsia="fr-FR"/>
              </w:rPr>
              <w:br/>
              <w:t>147 rue de l'Université</w:t>
            </w:r>
            <w:r w:rsidRPr="00E06EB9">
              <w:rPr>
                <w:rFonts w:ascii="Arial" w:hAnsi="Arial" w:cs="Arial"/>
                <w:color w:val="000000"/>
                <w:lang w:eastAsia="fr-FR"/>
              </w:rPr>
              <w:br/>
              <w:t>75338 PARIS CEDEX 07</w:t>
            </w:r>
          </w:p>
        </w:tc>
        <w:tc>
          <w:tcPr>
            <w:tcW w:w="1267" w:type="pct"/>
            <w:tcBorders>
              <w:top w:val="nil"/>
              <w:left w:val="nil"/>
              <w:bottom w:val="single" w:sz="4" w:space="0" w:color="auto"/>
              <w:right w:val="single" w:sz="4" w:space="0" w:color="auto"/>
            </w:tcBorders>
            <w:shd w:val="clear" w:color="auto" w:fill="auto"/>
            <w:vAlign w:val="center"/>
            <w:hideMark/>
          </w:tcPr>
          <w:p w14:paraId="0CE1A939"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INRAE - CR IDF Jouy-en-Josas Antony</w:t>
            </w:r>
            <w:r w:rsidRPr="00E06EB9">
              <w:rPr>
                <w:rFonts w:ascii="Arial" w:hAnsi="Arial" w:cs="Arial"/>
                <w:color w:val="000000"/>
                <w:lang w:eastAsia="fr-FR"/>
              </w:rPr>
              <w:br/>
              <w:t>Agence Comptable Secondaire</w:t>
            </w:r>
            <w:r w:rsidRPr="00E06EB9">
              <w:rPr>
                <w:rFonts w:ascii="Arial" w:hAnsi="Arial" w:cs="Arial"/>
                <w:color w:val="000000"/>
                <w:lang w:eastAsia="fr-FR"/>
              </w:rPr>
              <w:br/>
              <w:t xml:space="preserve">Domaine de </w:t>
            </w:r>
            <w:proofErr w:type="spellStart"/>
            <w:r w:rsidRPr="00E06EB9">
              <w:rPr>
                <w:rFonts w:ascii="Arial" w:hAnsi="Arial" w:cs="Arial"/>
                <w:color w:val="000000"/>
                <w:lang w:eastAsia="fr-FR"/>
              </w:rPr>
              <w:t>Vilvert</w:t>
            </w:r>
            <w:proofErr w:type="spellEnd"/>
            <w:r w:rsidRPr="00E06EB9">
              <w:rPr>
                <w:rFonts w:ascii="Arial" w:hAnsi="Arial" w:cs="Arial"/>
                <w:color w:val="000000"/>
                <w:lang w:eastAsia="fr-FR"/>
              </w:rPr>
              <w:br/>
              <w:t>78352 JOUY EN JOSAS CEDEX</w:t>
            </w:r>
          </w:p>
        </w:tc>
        <w:tc>
          <w:tcPr>
            <w:tcW w:w="1192" w:type="pct"/>
            <w:tcBorders>
              <w:top w:val="nil"/>
              <w:left w:val="nil"/>
              <w:bottom w:val="single" w:sz="4" w:space="0" w:color="auto"/>
              <w:right w:val="single" w:sz="4" w:space="0" w:color="auto"/>
            </w:tcBorders>
            <w:shd w:val="clear" w:color="auto" w:fill="auto"/>
            <w:vAlign w:val="center"/>
            <w:hideMark/>
          </w:tcPr>
          <w:p w14:paraId="4825B205" w14:textId="77777777" w:rsidR="00E06EB9" w:rsidRPr="00E06EB9" w:rsidRDefault="00E06EB9" w:rsidP="00E06EB9">
            <w:pPr>
              <w:suppressAutoHyphens w:val="0"/>
              <w:rPr>
                <w:rFonts w:ascii="Arial" w:hAnsi="Arial" w:cs="Arial"/>
                <w:color w:val="000000"/>
                <w:lang w:eastAsia="fr-FR"/>
              </w:rPr>
            </w:pPr>
            <w:r w:rsidRPr="00E06EB9">
              <w:rPr>
                <w:rFonts w:ascii="Arial" w:hAnsi="Arial" w:cs="Arial"/>
                <w:color w:val="000000"/>
                <w:lang w:eastAsia="fr-FR"/>
              </w:rPr>
              <w:t xml:space="preserve">INRAE - CR IDF Jouy-en-Josas Antony </w:t>
            </w:r>
            <w:r w:rsidRPr="00E06EB9">
              <w:rPr>
                <w:rFonts w:ascii="Arial" w:hAnsi="Arial" w:cs="Arial"/>
                <w:color w:val="000000"/>
                <w:lang w:eastAsia="fr-FR"/>
              </w:rPr>
              <w:br/>
              <w:t>SBFC</w:t>
            </w:r>
            <w:r w:rsidRPr="00E06EB9">
              <w:rPr>
                <w:rFonts w:ascii="Arial" w:hAnsi="Arial" w:cs="Arial"/>
                <w:color w:val="000000"/>
                <w:lang w:eastAsia="fr-FR"/>
              </w:rPr>
              <w:br/>
              <w:t xml:space="preserve">Domaine de </w:t>
            </w:r>
            <w:proofErr w:type="spellStart"/>
            <w:r w:rsidRPr="00E06EB9">
              <w:rPr>
                <w:rFonts w:ascii="Arial" w:hAnsi="Arial" w:cs="Arial"/>
                <w:color w:val="000000"/>
                <w:lang w:eastAsia="fr-FR"/>
              </w:rPr>
              <w:t>Vilvert</w:t>
            </w:r>
            <w:proofErr w:type="spellEnd"/>
            <w:r w:rsidRPr="00E06EB9">
              <w:rPr>
                <w:rFonts w:ascii="Arial" w:hAnsi="Arial" w:cs="Arial"/>
                <w:color w:val="000000"/>
                <w:lang w:eastAsia="fr-FR"/>
              </w:rPr>
              <w:br/>
              <w:t>78352 JOUY EN JOSAS CEDEX</w:t>
            </w:r>
            <w:r w:rsidRPr="00E06EB9">
              <w:rPr>
                <w:rFonts w:ascii="Arial" w:hAnsi="Arial" w:cs="Arial"/>
                <w:color w:val="000000"/>
                <w:lang w:eastAsia="fr-FR"/>
              </w:rPr>
              <w:br/>
              <w:t>SIRET 180 070 039 00078</w:t>
            </w:r>
          </w:p>
        </w:tc>
        <w:tc>
          <w:tcPr>
            <w:tcW w:w="1340" w:type="pct"/>
            <w:tcBorders>
              <w:top w:val="nil"/>
              <w:left w:val="nil"/>
              <w:bottom w:val="single" w:sz="4" w:space="0" w:color="auto"/>
              <w:right w:val="single" w:sz="4" w:space="0" w:color="auto"/>
            </w:tcBorders>
            <w:shd w:val="clear" w:color="auto" w:fill="auto"/>
            <w:noWrap/>
            <w:vAlign w:val="center"/>
            <w:hideMark/>
          </w:tcPr>
          <w:p w14:paraId="692B3A23" w14:textId="77777777" w:rsidR="00E06EB9" w:rsidRPr="00E06EB9" w:rsidRDefault="00414660" w:rsidP="00E06EB9">
            <w:pPr>
              <w:suppressAutoHyphens w:val="0"/>
              <w:jc w:val="center"/>
              <w:rPr>
                <w:rFonts w:ascii="Arial" w:hAnsi="Arial" w:cs="Arial"/>
                <w:color w:val="0000FF"/>
                <w:u w:val="single"/>
                <w:lang w:eastAsia="fr-FR"/>
              </w:rPr>
            </w:pPr>
            <w:hyperlink r:id="rId38" w:history="1">
              <w:r w:rsidR="00E06EB9" w:rsidRPr="00E06EB9">
                <w:rPr>
                  <w:rFonts w:ascii="Arial" w:hAnsi="Arial" w:cs="Arial"/>
                  <w:color w:val="0000FF"/>
                  <w:u w:val="single"/>
                  <w:lang w:eastAsia="fr-FR"/>
                </w:rPr>
                <w:t>jj-depense@inrae.fr</w:t>
              </w:r>
            </w:hyperlink>
          </w:p>
        </w:tc>
      </w:tr>
      <w:tr w:rsidR="00E06EB9" w:rsidRPr="00E06EB9" w14:paraId="0F01D00A" w14:textId="77777777" w:rsidTr="00E06EB9">
        <w:trPr>
          <w:trHeight w:val="288"/>
        </w:trPr>
        <w:tc>
          <w:tcPr>
            <w:tcW w:w="1201" w:type="pct"/>
            <w:tcBorders>
              <w:top w:val="nil"/>
              <w:left w:val="nil"/>
              <w:bottom w:val="nil"/>
              <w:right w:val="nil"/>
            </w:tcBorders>
            <w:shd w:val="clear" w:color="auto" w:fill="auto"/>
            <w:noWrap/>
            <w:vAlign w:val="bottom"/>
            <w:hideMark/>
          </w:tcPr>
          <w:p w14:paraId="67292BAA" w14:textId="77777777" w:rsidR="00E06EB9" w:rsidRPr="00E06EB9" w:rsidRDefault="00E06EB9" w:rsidP="00E06EB9">
            <w:pPr>
              <w:suppressAutoHyphens w:val="0"/>
              <w:jc w:val="center"/>
              <w:rPr>
                <w:rFonts w:ascii="Arial" w:hAnsi="Arial" w:cs="Arial"/>
                <w:color w:val="0000FF"/>
                <w:u w:val="single"/>
                <w:lang w:eastAsia="fr-FR"/>
              </w:rPr>
            </w:pPr>
          </w:p>
        </w:tc>
        <w:tc>
          <w:tcPr>
            <w:tcW w:w="1267" w:type="pct"/>
            <w:tcBorders>
              <w:top w:val="nil"/>
              <w:left w:val="nil"/>
              <w:bottom w:val="nil"/>
              <w:right w:val="nil"/>
            </w:tcBorders>
            <w:shd w:val="clear" w:color="auto" w:fill="auto"/>
            <w:noWrap/>
            <w:vAlign w:val="bottom"/>
            <w:hideMark/>
          </w:tcPr>
          <w:p w14:paraId="317D0422" w14:textId="77777777" w:rsidR="00E06EB9" w:rsidRPr="00E06EB9" w:rsidRDefault="00E06EB9" w:rsidP="00E06EB9">
            <w:pPr>
              <w:suppressAutoHyphens w:val="0"/>
              <w:rPr>
                <w:rFonts w:ascii="Arial" w:hAnsi="Arial" w:cs="Arial"/>
                <w:lang w:eastAsia="fr-FR"/>
              </w:rPr>
            </w:pPr>
          </w:p>
        </w:tc>
        <w:tc>
          <w:tcPr>
            <w:tcW w:w="1192" w:type="pct"/>
            <w:tcBorders>
              <w:top w:val="nil"/>
              <w:left w:val="nil"/>
              <w:bottom w:val="nil"/>
              <w:right w:val="nil"/>
            </w:tcBorders>
            <w:shd w:val="clear" w:color="auto" w:fill="auto"/>
            <w:noWrap/>
            <w:vAlign w:val="bottom"/>
            <w:hideMark/>
          </w:tcPr>
          <w:p w14:paraId="24144AFE" w14:textId="77777777" w:rsidR="00E06EB9" w:rsidRPr="00E06EB9" w:rsidRDefault="00E06EB9" w:rsidP="00E06EB9">
            <w:pPr>
              <w:suppressAutoHyphens w:val="0"/>
              <w:rPr>
                <w:rFonts w:ascii="Arial" w:hAnsi="Arial" w:cs="Arial"/>
                <w:lang w:eastAsia="fr-FR"/>
              </w:rPr>
            </w:pPr>
          </w:p>
        </w:tc>
        <w:tc>
          <w:tcPr>
            <w:tcW w:w="1340" w:type="pct"/>
            <w:tcBorders>
              <w:top w:val="nil"/>
              <w:left w:val="nil"/>
              <w:bottom w:val="nil"/>
              <w:right w:val="nil"/>
            </w:tcBorders>
            <w:shd w:val="clear" w:color="auto" w:fill="auto"/>
            <w:noWrap/>
            <w:vAlign w:val="bottom"/>
            <w:hideMark/>
          </w:tcPr>
          <w:p w14:paraId="398DC66B" w14:textId="77777777" w:rsidR="00E06EB9" w:rsidRPr="00E06EB9" w:rsidRDefault="00E06EB9" w:rsidP="00E06EB9">
            <w:pPr>
              <w:suppressAutoHyphens w:val="0"/>
              <w:rPr>
                <w:rFonts w:ascii="Arial" w:hAnsi="Arial" w:cs="Arial"/>
                <w:lang w:eastAsia="fr-FR"/>
              </w:rPr>
            </w:pPr>
          </w:p>
        </w:tc>
      </w:tr>
      <w:tr w:rsidR="00E06EB9" w:rsidRPr="00E06EB9" w14:paraId="5AA810C1" w14:textId="77777777" w:rsidTr="00E06EB9">
        <w:trPr>
          <w:trHeight w:val="1200"/>
        </w:trPr>
        <w:tc>
          <w:tcPr>
            <w:tcW w:w="5000" w:type="pct"/>
            <w:gridSpan w:val="4"/>
            <w:tcBorders>
              <w:top w:val="nil"/>
              <w:left w:val="nil"/>
              <w:bottom w:val="nil"/>
              <w:right w:val="nil"/>
            </w:tcBorders>
            <w:shd w:val="clear" w:color="auto" w:fill="auto"/>
            <w:vAlign w:val="center"/>
            <w:hideMark/>
          </w:tcPr>
          <w:p w14:paraId="5396C8F4" w14:textId="77777777" w:rsidR="00E06EB9" w:rsidRPr="00E06EB9" w:rsidRDefault="00E06EB9" w:rsidP="00E06EB9">
            <w:pPr>
              <w:suppressAutoHyphens w:val="0"/>
              <w:jc w:val="center"/>
              <w:rPr>
                <w:rFonts w:ascii="Arial" w:hAnsi="Arial" w:cs="Arial"/>
                <w:color w:val="000000"/>
                <w:lang w:eastAsia="fr-FR"/>
              </w:rPr>
            </w:pPr>
            <w:r w:rsidRPr="00E06EB9">
              <w:rPr>
                <w:rFonts w:ascii="Arial" w:hAnsi="Arial" w:cs="Arial"/>
                <w:color w:val="000000"/>
                <w:lang w:eastAsia="fr-FR"/>
              </w:rPr>
              <w:t>Les informations ci-dessus sont susceptibles de modification unilatérale en cours de marché en application de l'article R. 2194-7 du Code de la commande publique</w:t>
            </w:r>
          </w:p>
        </w:tc>
      </w:tr>
    </w:tbl>
    <w:p w14:paraId="0312ADAA" w14:textId="7EEAACF7" w:rsidR="009B1CD0" w:rsidRDefault="009B1CD0" w:rsidP="0097176E">
      <w:pPr>
        <w:tabs>
          <w:tab w:val="left" w:pos="1500"/>
        </w:tabs>
        <w:jc w:val="both"/>
      </w:pPr>
    </w:p>
    <w:sectPr w:rsidR="009B1CD0" w:rsidSect="0097176E">
      <w:pgSz w:w="16838" w:h="11906" w:orient="landscape"/>
      <w:pgMar w:top="851" w:right="454" w:bottom="851" w:left="736"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44C5F" w14:textId="77777777" w:rsidR="00D87499" w:rsidRDefault="00D87499">
      <w:r>
        <w:separator/>
      </w:r>
    </w:p>
  </w:endnote>
  <w:endnote w:type="continuationSeparator" w:id="0">
    <w:p w14:paraId="5F093CB5" w14:textId="77777777" w:rsidR="00D87499" w:rsidRDefault="00D87499">
      <w:r>
        <w:continuationSeparator/>
      </w:r>
    </w:p>
  </w:endnote>
  <w:endnote w:type="continuationNotice" w:id="1">
    <w:p w14:paraId="231C18FB" w14:textId="77777777" w:rsidR="00707BA2" w:rsidRDefault="00707B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shd w:val="clear" w:color="auto" w:fill="66CCFF"/>
      <w:tblLook w:val="04A0" w:firstRow="1" w:lastRow="0" w:firstColumn="1" w:lastColumn="0" w:noHBand="0" w:noVBand="1"/>
    </w:tblPr>
    <w:tblGrid>
      <w:gridCol w:w="3395"/>
      <w:gridCol w:w="3441"/>
      <w:gridCol w:w="3368"/>
    </w:tblGrid>
    <w:tr w:rsidR="00CA265F" w:rsidRPr="00CA265F" w14:paraId="209D393F" w14:textId="77777777" w:rsidTr="00CA265F">
      <w:tc>
        <w:tcPr>
          <w:tcW w:w="3448" w:type="dxa"/>
          <w:shd w:val="clear" w:color="auto" w:fill="66CCFF"/>
        </w:tcPr>
        <w:p w14:paraId="5A56CBE9" w14:textId="77777777" w:rsidR="00CA265F" w:rsidRPr="00CA265F" w:rsidRDefault="00CA265F" w:rsidP="00CA265F">
          <w:pPr>
            <w:tabs>
              <w:tab w:val="center" w:pos="5387"/>
              <w:tab w:val="right" w:pos="10204"/>
            </w:tabs>
            <w:rPr>
              <w:b/>
            </w:rPr>
          </w:pPr>
          <w:r w:rsidRPr="00CA265F">
            <w:rPr>
              <w:b/>
            </w:rPr>
            <w:t>ATTRI1 – Acte d’engagement</w:t>
          </w:r>
        </w:p>
      </w:tc>
      <w:tc>
        <w:tcPr>
          <w:tcW w:w="3448" w:type="dxa"/>
          <w:shd w:val="clear" w:color="auto" w:fill="66CCFF"/>
        </w:tcPr>
        <w:p w14:paraId="4ED996AA" w14:textId="5BBAE536" w:rsidR="00CA265F" w:rsidRPr="00CA265F" w:rsidRDefault="00E129C0" w:rsidP="00CA265F">
          <w:pPr>
            <w:tabs>
              <w:tab w:val="right" w:pos="10204"/>
            </w:tabs>
            <w:jc w:val="center"/>
            <w:rPr>
              <w:b/>
            </w:rPr>
          </w:pPr>
          <w:r>
            <w:rPr>
              <w:b/>
            </w:rPr>
            <w:t>202</w:t>
          </w:r>
          <w:r w:rsidR="00414660">
            <w:rPr>
              <w:b/>
            </w:rPr>
            <w:t>6</w:t>
          </w:r>
          <w:r>
            <w:rPr>
              <w:b/>
            </w:rPr>
            <w:t>_INRAE_</w:t>
          </w:r>
          <w:r w:rsidR="00287203">
            <w:rPr>
              <w:b/>
            </w:rPr>
            <w:t>PAN</w:t>
          </w:r>
          <w:r>
            <w:rPr>
              <w:b/>
            </w:rPr>
            <w:t>_</w:t>
          </w:r>
          <w:r w:rsidR="002A5220">
            <w:rPr>
              <w:b/>
            </w:rPr>
            <w:t>DEV</w:t>
          </w:r>
          <w:r w:rsidR="00D36298">
            <w:rPr>
              <w:b/>
            </w:rPr>
            <w:t>SECOPS</w:t>
          </w:r>
        </w:p>
      </w:tc>
      <w:tc>
        <w:tcPr>
          <w:tcW w:w="3448" w:type="dxa"/>
          <w:shd w:val="clear" w:color="auto" w:fill="66CCFF"/>
        </w:tcPr>
        <w:p w14:paraId="0C75DC9D" w14:textId="77777777" w:rsidR="00CA265F" w:rsidRPr="00CA265F" w:rsidRDefault="00CA265F" w:rsidP="00CA265F">
          <w:pPr>
            <w:tabs>
              <w:tab w:val="center" w:pos="5387"/>
              <w:tab w:val="right" w:pos="10204"/>
            </w:tabs>
            <w:jc w:val="right"/>
            <w:rPr>
              <w:b/>
            </w:rPr>
          </w:pPr>
          <w:r w:rsidRPr="00CA265F">
            <w:rPr>
              <w:b/>
            </w:rPr>
            <w:t xml:space="preserve">Page </w:t>
          </w:r>
          <w:r w:rsidRPr="00CA265F">
            <w:rPr>
              <w:b/>
              <w:bCs/>
            </w:rPr>
            <w:fldChar w:fldCharType="begin"/>
          </w:r>
          <w:r w:rsidRPr="00CA265F">
            <w:rPr>
              <w:b/>
              <w:bCs/>
            </w:rPr>
            <w:instrText>PAGE  \* Arabic  \* MERGEFORMAT</w:instrText>
          </w:r>
          <w:r w:rsidRPr="00CA265F">
            <w:rPr>
              <w:b/>
              <w:bCs/>
            </w:rPr>
            <w:fldChar w:fldCharType="separate"/>
          </w:r>
          <w:r w:rsidR="005041F7">
            <w:rPr>
              <w:b/>
              <w:bCs/>
              <w:noProof/>
            </w:rPr>
            <w:t>3</w:t>
          </w:r>
          <w:r w:rsidRPr="00CA265F">
            <w:rPr>
              <w:b/>
              <w:bCs/>
            </w:rPr>
            <w:fldChar w:fldCharType="end"/>
          </w:r>
          <w:r w:rsidRPr="00CA265F">
            <w:rPr>
              <w:b/>
            </w:rPr>
            <w:t xml:space="preserve"> sur </w:t>
          </w:r>
          <w:r w:rsidRPr="00CA265F">
            <w:rPr>
              <w:b/>
              <w:bCs/>
            </w:rPr>
            <w:fldChar w:fldCharType="begin"/>
          </w:r>
          <w:r w:rsidRPr="00CA265F">
            <w:rPr>
              <w:b/>
              <w:bCs/>
            </w:rPr>
            <w:instrText>NUMPAGES  \* Arabic  \* MERGEFORMAT</w:instrText>
          </w:r>
          <w:r w:rsidRPr="00CA265F">
            <w:rPr>
              <w:b/>
              <w:bCs/>
            </w:rPr>
            <w:fldChar w:fldCharType="separate"/>
          </w:r>
          <w:r w:rsidR="005041F7">
            <w:rPr>
              <w:b/>
              <w:bCs/>
              <w:noProof/>
            </w:rPr>
            <w:t>10</w:t>
          </w:r>
          <w:r w:rsidRPr="00CA265F">
            <w:rPr>
              <w:b/>
              <w:bCs/>
            </w:rPr>
            <w:fldChar w:fldCharType="end"/>
          </w:r>
        </w:p>
      </w:tc>
    </w:tr>
  </w:tbl>
  <w:p w14:paraId="4AA9E0EE" w14:textId="77777777" w:rsidR="00CA265F" w:rsidRPr="00CA265F" w:rsidRDefault="00CA265F" w:rsidP="00CA265F">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65AB2" w14:textId="77777777" w:rsidR="00D87499" w:rsidRDefault="00D87499">
      <w:r>
        <w:separator/>
      </w:r>
    </w:p>
  </w:footnote>
  <w:footnote w:type="continuationSeparator" w:id="0">
    <w:p w14:paraId="2D80F6D5" w14:textId="77777777" w:rsidR="00D87499" w:rsidRDefault="00D87499">
      <w:r>
        <w:continuationSeparator/>
      </w:r>
    </w:p>
  </w:footnote>
  <w:footnote w:type="continuationNotice" w:id="1">
    <w:p w14:paraId="0071F15B" w14:textId="77777777" w:rsidR="00707BA2" w:rsidRDefault="00707BA2"/>
  </w:footnote>
  <w:footnote w:id="2">
    <w:p w14:paraId="4E11C70C"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3">
    <w:p w14:paraId="1B0DE6A3" w14:textId="77777777" w:rsidR="00CA265F" w:rsidRDefault="00CA265F" w:rsidP="00CA265F">
      <w:pPr>
        <w:pStyle w:val="Notedebasdepage"/>
        <w:ind w:right="-1"/>
        <w:jc w:val="both"/>
      </w:pPr>
      <w:r>
        <w:rPr>
          <w:rStyle w:val="Caractresdenotedebasdepage"/>
        </w:rPr>
        <w:footnoteRef/>
      </w:r>
      <w:r w:rsidR="00C905C8">
        <w:rPr>
          <w:rFonts w:ascii="Arial" w:hAnsi="Arial" w:cs="Arial"/>
          <w:sz w:val="16"/>
          <w:szCs w:val="16"/>
        </w:rPr>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4">
    <w:p w14:paraId="7F55B56E" w14:textId="77777777" w:rsidR="00CA265F" w:rsidRDefault="00CA265F" w:rsidP="00CA265F">
      <w:pPr>
        <w:pStyle w:val="Notedebasdepage"/>
      </w:pPr>
      <w:r>
        <w:rPr>
          <w:rStyle w:val="Appelnotedebasdep"/>
        </w:rPr>
        <w:footnoteRef/>
      </w:r>
      <w:r>
        <w:t xml:space="preserve"> </w:t>
      </w:r>
      <w:r>
        <w:rPr>
          <w:rFonts w:ascii="Arial" w:hAnsi="Arial" w:cs="Arial"/>
          <w:sz w:val="16"/>
          <w:szCs w:val="16"/>
        </w:rPr>
        <w:t>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72E0210"/>
    <w:multiLevelType w:val="hybridMultilevel"/>
    <w:tmpl w:val="20CCA4C2"/>
    <w:lvl w:ilvl="0" w:tplc="497CAC24">
      <w:numFmt w:val="bullet"/>
      <w:pStyle w:val="Puce"/>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81537458">
    <w:abstractNumId w:val="0"/>
  </w:num>
  <w:num w:numId="2" w16cid:durableId="36248380">
    <w:abstractNumId w:val="1"/>
  </w:num>
  <w:num w:numId="3" w16cid:durableId="92867657">
    <w:abstractNumId w:val="2"/>
  </w:num>
  <w:num w:numId="4" w16cid:durableId="1054545462">
    <w:abstractNumId w:val="4"/>
  </w:num>
  <w:num w:numId="5" w16cid:durableId="1306545275">
    <w:abstractNumId w:val="3"/>
  </w:num>
  <w:num w:numId="6" w16cid:durableId="285041109">
    <w:abstractNumId w:val="5"/>
  </w:num>
  <w:num w:numId="7" w16cid:durableId="210006167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etitia Clerget">
    <w15:presenceInfo w15:providerId="AD" w15:userId="S-1-5-21-3569255166-3711921035-3486062074-3278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7F94"/>
    <w:rsid w:val="000A2E05"/>
    <w:rsid w:val="000E0020"/>
    <w:rsid w:val="000E4633"/>
    <w:rsid w:val="00156924"/>
    <w:rsid w:val="00166B56"/>
    <w:rsid w:val="00174505"/>
    <w:rsid w:val="00195EDC"/>
    <w:rsid w:val="001C40C0"/>
    <w:rsid w:val="001C733C"/>
    <w:rsid w:val="0021527A"/>
    <w:rsid w:val="0021797C"/>
    <w:rsid w:val="00225A1A"/>
    <w:rsid w:val="00287203"/>
    <w:rsid w:val="002904AF"/>
    <w:rsid w:val="002A5220"/>
    <w:rsid w:val="002C2CA3"/>
    <w:rsid w:val="002C349E"/>
    <w:rsid w:val="002C4B3E"/>
    <w:rsid w:val="002C79D6"/>
    <w:rsid w:val="002E56C1"/>
    <w:rsid w:val="00332B12"/>
    <w:rsid w:val="00337D16"/>
    <w:rsid w:val="0035487F"/>
    <w:rsid w:val="00354C04"/>
    <w:rsid w:val="003552DC"/>
    <w:rsid w:val="00385E76"/>
    <w:rsid w:val="003A7270"/>
    <w:rsid w:val="00414660"/>
    <w:rsid w:val="0043706E"/>
    <w:rsid w:val="004428D0"/>
    <w:rsid w:val="0044597F"/>
    <w:rsid w:val="004A7169"/>
    <w:rsid w:val="004C5755"/>
    <w:rsid w:val="004E75A6"/>
    <w:rsid w:val="005041F7"/>
    <w:rsid w:val="00514DAF"/>
    <w:rsid w:val="00532EC7"/>
    <w:rsid w:val="00541CA3"/>
    <w:rsid w:val="00543873"/>
    <w:rsid w:val="005546A9"/>
    <w:rsid w:val="00554BC1"/>
    <w:rsid w:val="00556D95"/>
    <w:rsid w:val="00574085"/>
    <w:rsid w:val="005824AE"/>
    <w:rsid w:val="005846FB"/>
    <w:rsid w:val="00586607"/>
    <w:rsid w:val="005A05C1"/>
    <w:rsid w:val="005A175B"/>
    <w:rsid w:val="005A4A3B"/>
    <w:rsid w:val="005A4CB5"/>
    <w:rsid w:val="005B2316"/>
    <w:rsid w:val="005C3A6D"/>
    <w:rsid w:val="005C4283"/>
    <w:rsid w:val="005E0464"/>
    <w:rsid w:val="005F0DCE"/>
    <w:rsid w:val="0061068C"/>
    <w:rsid w:val="00610760"/>
    <w:rsid w:val="00622905"/>
    <w:rsid w:val="00642254"/>
    <w:rsid w:val="0064560F"/>
    <w:rsid w:val="00660727"/>
    <w:rsid w:val="00662A86"/>
    <w:rsid w:val="006948F7"/>
    <w:rsid w:val="006A37B0"/>
    <w:rsid w:val="006A5B7D"/>
    <w:rsid w:val="006A608D"/>
    <w:rsid w:val="006B5057"/>
    <w:rsid w:val="006C4338"/>
    <w:rsid w:val="006F3DF9"/>
    <w:rsid w:val="006F63D5"/>
    <w:rsid w:val="007060E5"/>
    <w:rsid w:val="00707BA2"/>
    <w:rsid w:val="00710FD6"/>
    <w:rsid w:val="0072036C"/>
    <w:rsid w:val="00730A78"/>
    <w:rsid w:val="00741529"/>
    <w:rsid w:val="007547DD"/>
    <w:rsid w:val="00757151"/>
    <w:rsid w:val="00781096"/>
    <w:rsid w:val="007909E0"/>
    <w:rsid w:val="0079785C"/>
    <w:rsid w:val="007D4001"/>
    <w:rsid w:val="007D7A65"/>
    <w:rsid w:val="007F68A6"/>
    <w:rsid w:val="0083205E"/>
    <w:rsid w:val="00840934"/>
    <w:rsid w:val="008437E7"/>
    <w:rsid w:val="00844DAA"/>
    <w:rsid w:val="008450C7"/>
    <w:rsid w:val="00876A73"/>
    <w:rsid w:val="008952DF"/>
    <w:rsid w:val="008B2A38"/>
    <w:rsid w:val="008F3503"/>
    <w:rsid w:val="008F4E4C"/>
    <w:rsid w:val="00912771"/>
    <w:rsid w:val="00930A5C"/>
    <w:rsid w:val="00934503"/>
    <w:rsid w:val="009462F0"/>
    <w:rsid w:val="00961A44"/>
    <w:rsid w:val="0097176E"/>
    <w:rsid w:val="00972598"/>
    <w:rsid w:val="00983FF3"/>
    <w:rsid w:val="0099325B"/>
    <w:rsid w:val="009B1CD0"/>
    <w:rsid w:val="009B45B9"/>
    <w:rsid w:val="009C2B90"/>
    <w:rsid w:val="009C4738"/>
    <w:rsid w:val="009D661E"/>
    <w:rsid w:val="009F26BD"/>
    <w:rsid w:val="00A34D04"/>
    <w:rsid w:val="00A56244"/>
    <w:rsid w:val="00AE7831"/>
    <w:rsid w:val="00B02608"/>
    <w:rsid w:val="00B0289C"/>
    <w:rsid w:val="00B054DA"/>
    <w:rsid w:val="00B31260"/>
    <w:rsid w:val="00B47B9F"/>
    <w:rsid w:val="00B5780E"/>
    <w:rsid w:val="00B827FC"/>
    <w:rsid w:val="00B87564"/>
    <w:rsid w:val="00BA44E5"/>
    <w:rsid w:val="00BD767E"/>
    <w:rsid w:val="00BE6078"/>
    <w:rsid w:val="00BF19B7"/>
    <w:rsid w:val="00C23457"/>
    <w:rsid w:val="00C36A3F"/>
    <w:rsid w:val="00C630AD"/>
    <w:rsid w:val="00C81ADA"/>
    <w:rsid w:val="00C83930"/>
    <w:rsid w:val="00C905C8"/>
    <w:rsid w:val="00C91060"/>
    <w:rsid w:val="00C911FE"/>
    <w:rsid w:val="00CA0C99"/>
    <w:rsid w:val="00CA265F"/>
    <w:rsid w:val="00CB7DE5"/>
    <w:rsid w:val="00CC3680"/>
    <w:rsid w:val="00CD185D"/>
    <w:rsid w:val="00CD46CC"/>
    <w:rsid w:val="00CE67FD"/>
    <w:rsid w:val="00CF4AFA"/>
    <w:rsid w:val="00D26AD2"/>
    <w:rsid w:val="00D315F6"/>
    <w:rsid w:val="00D337D7"/>
    <w:rsid w:val="00D33B98"/>
    <w:rsid w:val="00D36298"/>
    <w:rsid w:val="00D412FD"/>
    <w:rsid w:val="00D46BC7"/>
    <w:rsid w:val="00D87499"/>
    <w:rsid w:val="00D90A00"/>
    <w:rsid w:val="00E06EB9"/>
    <w:rsid w:val="00E129C0"/>
    <w:rsid w:val="00E20DB0"/>
    <w:rsid w:val="00E266AE"/>
    <w:rsid w:val="00E47798"/>
    <w:rsid w:val="00E63E54"/>
    <w:rsid w:val="00E74C76"/>
    <w:rsid w:val="00E96FF6"/>
    <w:rsid w:val="00F110A3"/>
    <w:rsid w:val="00F2432D"/>
    <w:rsid w:val="00F92811"/>
    <w:rsid w:val="00FB6468"/>
    <w:rsid w:val="00FC0727"/>
    <w:rsid w:val="00FD4A7E"/>
    <w:rsid w:val="00FE48C9"/>
    <w:rsid w:val="12F586A2"/>
    <w:rsid w:val="652C3C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54E9BE3"/>
  <w15:chartTrackingRefBased/>
  <w15:docId w15:val="{2000CA89-51EE-4DC7-A12C-2768E1FA1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link w:val="fcase2metabCar"/>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uce">
    <w:name w:val="Puce"/>
    <w:basedOn w:val="fcase2metab"/>
    <w:link w:val="PuceCar"/>
    <w:qFormat/>
    <w:rsid w:val="00CA265F"/>
    <w:pPr>
      <w:numPr>
        <w:numId w:val="7"/>
      </w:numPr>
      <w:tabs>
        <w:tab w:val="clear" w:pos="426"/>
        <w:tab w:val="left" w:pos="142"/>
        <w:tab w:val="left" w:pos="709"/>
      </w:tabs>
    </w:pPr>
    <w:rPr>
      <w:rFonts w:ascii="Arial" w:hAnsi="Arial"/>
    </w:rPr>
  </w:style>
  <w:style w:type="character" w:customStyle="1" w:styleId="fcase2metabCar">
    <w:name w:val="f_case_2èmetab Car"/>
    <w:link w:val="fcase2metab"/>
    <w:rsid w:val="00CA265F"/>
    <w:rPr>
      <w:rFonts w:ascii="Univers" w:hAnsi="Univers" w:cs="Univers"/>
      <w:lang w:eastAsia="zh-CN"/>
    </w:rPr>
  </w:style>
  <w:style w:type="character" w:customStyle="1" w:styleId="PuceCar">
    <w:name w:val="Puce Car"/>
    <w:link w:val="Puce"/>
    <w:rsid w:val="00CA265F"/>
    <w:rPr>
      <w:rFonts w:ascii="Arial" w:hAnsi="Arial" w:cs="Univers"/>
      <w:lang w:eastAsia="zh-CN"/>
    </w:rPr>
  </w:style>
  <w:style w:type="character" w:customStyle="1" w:styleId="fontstyle01">
    <w:name w:val="fontstyle01"/>
    <w:basedOn w:val="Policepardfaut"/>
    <w:rsid w:val="00E266AE"/>
    <w:rPr>
      <w:rFonts w:ascii="EUAlbertina" w:hAnsi="EUAlbertina" w:hint="default"/>
      <w:b w:val="0"/>
      <w:bCs w:val="0"/>
      <w:i w:val="0"/>
      <w:iCs w:val="0"/>
      <w:color w:val="24202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52274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06320488">
      <w:bodyDiv w:val="1"/>
      <w:marLeft w:val="0"/>
      <w:marRight w:val="0"/>
      <w:marTop w:val="0"/>
      <w:marBottom w:val="0"/>
      <w:divBdr>
        <w:top w:val="none" w:sz="0" w:space="0" w:color="auto"/>
        <w:left w:val="none" w:sz="0" w:space="0" w:color="auto"/>
        <w:bottom w:val="none" w:sz="0" w:space="0" w:color="auto"/>
        <w:right w:val="none" w:sz="0" w:space="0" w:color="auto"/>
      </w:divBdr>
    </w:div>
    <w:div w:id="814371425">
      <w:bodyDiv w:val="1"/>
      <w:marLeft w:val="0"/>
      <w:marRight w:val="0"/>
      <w:marTop w:val="0"/>
      <w:marBottom w:val="0"/>
      <w:divBdr>
        <w:top w:val="none" w:sz="0" w:space="0" w:color="auto"/>
        <w:left w:val="none" w:sz="0" w:space="0" w:color="auto"/>
        <w:bottom w:val="none" w:sz="0" w:space="0" w:color="auto"/>
        <w:right w:val="none" w:sz="0" w:space="0" w:color="auto"/>
      </w:divBdr>
    </w:div>
    <w:div w:id="986786172">
      <w:bodyDiv w:val="1"/>
      <w:marLeft w:val="0"/>
      <w:marRight w:val="0"/>
      <w:marTop w:val="0"/>
      <w:marBottom w:val="0"/>
      <w:divBdr>
        <w:top w:val="none" w:sz="0" w:space="0" w:color="auto"/>
        <w:left w:val="none" w:sz="0" w:space="0" w:color="auto"/>
        <w:bottom w:val="none" w:sz="0" w:space="0" w:color="auto"/>
        <w:right w:val="none" w:sz="0" w:space="0" w:color="auto"/>
      </w:divBdr>
    </w:div>
    <w:div w:id="1092702271">
      <w:bodyDiv w:val="1"/>
      <w:marLeft w:val="0"/>
      <w:marRight w:val="0"/>
      <w:marTop w:val="0"/>
      <w:marBottom w:val="0"/>
      <w:divBdr>
        <w:top w:val="none" w:sz="0" w:space="0" w:color="auto"/>
        <w:left w:val="none" w:sz="0" w:space="0" w:color="auto"/>
        <w:bottom w:val="none" w:sz="0" w:space="0" w:color="auto"/>
        <w:right w:val="none" w:sz="0" w:space="0" w:color="auto"/>
      </w:divBdr>
    </w:div>
    <w:div w:id="1203372175">
      <w:bodyDiv w:val="1"/>
      <w:marLeft w:val="0"/>
      <w:marRight w:val="0"/>
      <w:marTop w:val="0"/>
      <w:marBottom w:val="0"/>
      <w:divBdr>
        <w:top w:val="none" w:sz="0" w:space="0" w:color="auto"/>
        <w:left w:val="none" w:sz="0" w:space="0" w:color="auto"/>
        <w:bottom w:val="none" w:sz="0" w:space="0" w:color="auto"/>
        <w:right w:val="none" w:sz="0" w:space="0" w:color="auto"/>
      </w:divBdr>
    </w:div>
    <w:div w:id="1841191103">
      <w:bodyDiv w:val="1"/>
      <w:marLeft w:val="0"/>
      <w:marRight w:val="0"/>
      <w:marTop w:val="0"/>
      <w:marBottom w:val="0"/>
      <w:divBdr>
        <w:top w:val="none" w:sz="0" w:space="0" w:color="auto"/>
        <w:left w:val="none" w:sz="0" w:space="0" w:color="auto"/>
        <w:bottom w:val="none" w:sz="0" w:space="0" w:color="auto"/>
        <w:right w:val="none" w:sz="0" w:space="0" w:color="auto"/>
      </w:divBdr>
    </w:div>
    <w:div w:id="1936787791">
      <w:bodyDiv w:val="1"/>
      <w:marLeft w:val="0"/>
      <w:marRight w:val="0"/>
      <w:marTop w:val="0"/>
      <w:marBottom w:val="0"/>
      <w:divBdr>
        <w:top w:val="none" w:sz="0" w:space="0" w:color="auto"/>
        <w:left w:val="none" w:sz="0" w:space="0" w:color="auto"/>
        <w:bottom w:val="none" w:sz="0" w:space="0" w:color="auto"/>
        <w:right w:val="none" w:sz="0" w:space="0" w:color="auto"/>
      </w:divBdr>
    </w:div>
    <w:div w:id="197270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6" Type="http://schemas.openxmlformats.org/officeDocument/2006/relationships/hyperlink" Target="mailto:sfc-dijon@inrae.fr" TargetMode="External"/><Relationship Id="rId39" Type="http://schemas.openxmlformats.org/officeDocument/2006/relationships/fontTable" Target="fontTable.xml"/><Relationship Id="rId21" Type="http://schemas.openxmlformats.org/officeDocument/2006/relationships/hyperlink" Target="mailto:sbfc-antilles@inrae.fr" TargetMode="External"/><Relationship Id="rId34" Type="http://schemas.openxmlformats.org/officeDocument/2006/relationships/hyperlink" Target="mailto:sfc-toulouse@inrae.fr"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footer" Target="footer1.xml"/><Relationship Id="rId29" Type="http://schemas.openxmlformats.org/officeDocument/2006/relationships/hyperlink" Target="mailto:jj-depense@inrae.fr"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sfc@dijon.inrae.fr" TargetMode="External"/><Relationship Id="rId32" Type="http://schemas.openxmlformats.org/officeDocument/2006/relationships/hyperlink" Target="mailto:ba-sbfc-depenses@inrae.fr" TargetMode="External"/><Relationship Id="rId37" Type="http://schemas.openxmlformats.org/officeDocument/2006/relationships/hyperlink" Target="mailto:factures-vdl@inrae.fr&#160;" TargetMode="Externa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3" Type="http://schemas.openxmlformats.org/officeDocument/2006/relationships/hyperlink" Target="mailto:sbfc-depenses.ara@inrae.fr" TargetMode="External"/><Relationship Id="rId28" Type="http://schemas.openxmlformats.org/officeDocument/2006/relationships/hyperlink" Target="mailto:depenses-sbfc-idf-vg-hdf@inrae.fr&#160;" TargetMode="External"/><Relationship Id="rId36" Type="http://schemas.openxmlformats.org/officeDocument/2006/relationships/hyperlink" Target="mailto:sfc-paca@inrae.fr" TargetMode="Externa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1" Type="http://schemas.openxmlformats.org/officeDocument/2006/relationships/hyperlink" Target="mailto:ba-sbfc-depenses@inrae.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2" Type="http://schemas.openxmlformats.org/officeDocument/2006/relationships/hyperlink" Target="mailto:sbfc-depenses.ara@inrae.fr" TargetMode="External"/><Relationship Id="rId27" Type="http://schemas.openxmlformats.org/officeDocument/2006/relationships/hyperlink" Target="mailto:sfc-dijon@inrae.fr" TargetMode="External"/><Relationship Id="rId30" Type="http://schemas.openxmlformats.org/officeDocument/2006/relationships/hyperlink" Target="mailto:depenses-sbfc-idf-vg-hdf@inrae.fr" TargetMode="External"/><Relationship Id="rId35" Type="http://schemas.openxmlformats.org/officeDocument/2006/relationships/hyperlink" Target="mailto:sfc-depenses-Pays-de-la-loire@inrae.fr"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5" Type="http://schemas.openxmlformats.org/officeDocument/2006/relationships/hyperlink" Target="mailto:depenses-sbfc-Bretagne-Normandie@inrae.fr" TargetMode="External"/><Relationship Id="rId33" Type="http://schemas.openxmlformats.org/officeDocument/2006/relationships/hyperlink" Target="mailto:servicefacturier-montpellier@inrae.fr" TargetMode="External"/><Relationship Id="rId38" Type="http://schemas.openxmlformats.org/officeDocument/2006/relationships/hyperlink" Target="mailto:jj-depense@inra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5FE9BC8EF2B24EB4BA0C0A32C8B31B" ma:contentTypeVersion="2" ma:contentTypeDescription="Crée un document." ma:contentTypeScope="" ma:versionID="ea03784a151cf27677ac9b88d1e98842">
  <xsd:schema xmlns:xsd="http://www.w3.org/2001/XMLSchema" xmlns:xs="http://www.w3.org/2001/XMLSchema" xmlns:p="http://schemas.microsoft.com/office/2006/metadata/properties" xmlns:ns2="50c7f489-29e7-4f43-a444-c77a3d4765bd" targetNamespace="http://schemas.microsoft.com/office/2006/metadata/properties" ma:root="true" ma:fieldsID="09cbdd54c000b9c6dbc1245aa2122d06" ns2:_="">
    <xsd:import namespace="50c7f489-29e7-4f43-a444-c77a3d4765b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c7f489-29e7-4f43-a444-c77a3d4765b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5248C-A8B0-49AC-BDB4-EEDD69B0DD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c7f489-29e7-4f43-a444-c77a3d4765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AEC065-8B53-460E-B92E-03E1C1557888}">
  <ds:schemaRefs>
    <ds:schemaRef ds:uri="http://schemas.microsoft.com/sharepoint/v3/contenttype/forms"/>
  </ds:schemaRefs>
</ds:datastoreItem>
</file>

<file path=customXml/itemProps3.xml><?xml version="1.0" encoding="utf-8"?>
<ds:datastoreItem xmlns:ds="http://schemas.openxmlformats.org/officeDocument/2006/customXml" ds:itemID="{73B5E205-A3E1-4F02-B7CE-95869265D2F8}">
  <ds:schemaRefs>
    <ds:schemaRef ds:uri="http://schemas.microsoft.com/office/2006/metadata/properties"/>
    <ds:schemaRef ds:uri="http://schemas.openxmlformats.org/package/2006/metadata/core-properties"/>
    <ds:schemaRef ds:uri="http://www.w3.org/XML/1998/namespace"/>
    <ds:schemaRef ds:uri="http://purl.org/dc/elements/1.1/"/>
    <ds:schemaRef ds:uri="http://purl.org/dc/terms/"/>
    <ds:schemaRef ds:uri="http://schemas.microsoft.com/office/2006/documentManagement/types"/>
    <ds:schemaRef ds:uri="http://schemas.microsoft.com/office/infopath/2007/PartnerControls"/>
    <ds:schemaRef ds:uri="50c7f489-29e7-4f43-a444-c77a3d4765bd"/>
    <ds:schemaRef ds:uri="http://purl.org/dc/dcmitype/"/>
  </ds:schemaRefs>
</ds:datastoreItem>
</file>

<file path=customXml/itemProps4.xml><?xml version="1.0" encoding="utf-8"?>
<ds:datastoreItem xmlns:ds="http://schemas.openxmlformats.org/officeDocument/2006/customXml" ds:itemID="{F681A91E-99E5-432A-8194-05C78F246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TotalTime>
  <Pages>11</Pages>
  <Words>2943</Words>
  <Characters>16188</Characters>
  <Application>Microsoft Office Word</Application>
  <DocSecurity>0</DocSecurity>
  <Lines>134</Lines>
  <Paragraphs>38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19093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Laetitia Clerget</dc:creator>
  <cp:keywords/>
  <cp:lastModifiedBy>Sami NAILI</cp:lastModifiedBy>
  <cp:revision>3</cp:revision>
  <cp:lastPrinted>2016-11-04T12:53:00Z</cp:lastPrinted>
  <dcterms:created xsi:type="dcterms:W3CDTF">2026-02-11T10:55:00Z</dcterms:created>
  <dcterms:modified xsi:type="dcterms:W3CDTF">2026-02-11T14:24:00Z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0x010100845FE9BC8EF2B24EB4BA0C0A32C8B31B</vt:lpwstr>
  </property>
</Properties>
</file>