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7DC2D9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C4F3DCB" w14:textId="77777777">
        <w:trPr>
          <w:trHeight w:val="1132"/>
        </w:trPr>
        <w:tc>
          <w:tcPr>
            <w:tcW w:w="10434" w:type="dxa"/>
          </w:tcPr>
          <w:p w14:paraId="64CCD396" w14:textId="147FC8D1" w:rsidR="00541CA3" w:rsidRDefault="0076750B" w:rsidP="00844DAA">
            <w:pPr>
              <w:pStyle w:val="Footer"/>
              <w:tabs>
                <w:tab w:val="clear" w:pos="4536"/>
                <w:tab w:val="clear" w:pos="9072"/>
                <w:tab w:val="left" w:pos="851"/>
              </w:tabs>
              <w:jc w:val="center"/>
              <w:rPr>
                <w:noProof/>
                <w:lang w:eastAsia="fr-FR"/>
              </w:rPr>
            </w:pPr>
            <w:r w:rsidRPr="004B5E10">
              <w:rPr>
                <w:noProof/>
                <w:lang w:eastAsia="fr-FR"/>
              </w:rPr>
              <w:drawing>
                <wp:inline distT="0" distB="0" distL="0" distR="0" wp14:anchorId="0BB4E1A7" wp14:editId="213CD45E">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20DE1F60" w14:textId="77777777" w:rsidR="00FE48C9" w:rsidRDefault="00FE48C9" w:rsidP="00844DAA">
            <w:pPr>
              <w:pStyle w:val="Footer"/>
              <w:tabs>
                <w:tab w:val="clear" w:pos="4536"/>
                <w:tab w:val="clear" w:pos="9072"/>
                <w:tab w:val="left" w:pos="851"/>
              </w:tabs>
              <w:jc w:val="center"/>
              <w:rPr>
                <w:rFonts w:ascii="Arial" w:hAnsi="Arial" w:cs="Arial"/>
                <w:b/>
                <w:sz w:val="18"/>
                <w:szCs w:val="18"/>
              </w:rPr>
            </w:pPr>
          </w:p>
          <w:p w14:paraId="04665F59" w14:textId="77777777" w:rsidR="00FE48C9" w:rsidRDefault="00FE48C9" w:rsidP="00FE48C9">
            <w:pPr>
              <w:pStyle w:val="Footer"/>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6649905" w14:textId="77777777" w:rsidR="009B1CD0" w:rsidRDefault="00FE48C9" w:rsidP="00FE48C9">
            <w:pPr>
              <w:pStyle w:val="Header"/>
              <w:jc w:val="center"/>
            </w:pPr>
            <w:r w:rsidRPr="00E514B0">
              <w:rPr>
                <w:rFonts w:ascii="Arial" w:hAnsi="Arial" w:cs="Arial"/>
                <w:b/>
                <w:sz w:val="18"/>
                <w:szCs w:val="18"/>
              </w:rPr>
              <w:t>Di</w:t>
            </w:r>
            <w:r>
              <w:rPr>
                <w:rFonts w:ascii="Arial" w:hAnsi="Arial" w:cs="Arial"/>
                <w:b/>
                <w:sz w:val="18"/>
                <w:szCs w:val="18"/>
              </w:rPr>
              <w:t>rection des Affaires Juridiques</w:t>
            </w:r>
          </w:p>
        </w:tc>
      </w:tr>
    </w:tbl>
    <w:p w14:paraId="47025A94"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7CE51A3" w14:textId="77777777">
        <w:tc>
          <w:tcPr>
            <w:tcW w:w="9002" w:type="dxa"/>
            <w:shd w:val="clear" w:color="auto" w:fill="66CCFF"/>
          </w:tcPr>
          <w:p w14:paraId="4059C4B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EDBADD7"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CA8EE64" w14:textId="77777777" w:rsidR="009B1CD0" w:rsidRDefault="00E47798" w:rsidP="0083205E">
            <w:pPr>
              <w:pStyle w:val="Heading8"/>
              <w:tabs>
                <w:tab w:val="left" w:pos="851"/>
                <w:tab w:val="right" w:pos="9639"/>
              </w:tabs>
              <w:spacing w:before="120" w:after="120"/>
            </w:pPr>
            <w:r>
              <w:rPr>
                <w:caps/>
                <w:sz w:val="28"/>
                <w:szCs w:val="28"/>
              </w:rPr>
              <w:t>ATTRI1</w:t>
            </w:r>
          </w:p>
        </w:tc>
      </w:tr>
    </w:tbl>
    <w:p w14:paraId="211EB5DB" w14:textId="77777777" w:rsidR="009B1CD0"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4EA2F3D" w14:textId="77777777">
        <w:tc>
          <w:tcPr>
            <w:tcW w:w="10277" w:type="dxa"/>
            <w:shd w:val="clear" w:color="auto" w:fill="66CCFF"/>
          </w:tcPr>
          <w:p w14:paraId="32334BA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72334BD" w14:textId="77777777" w:rsidR="009B1CD0" w:rsidRDefault="009B1CD0" w:rsidP="006C4338">
      <w:pPr>
        <w:tabs>
          <w:tab w:val="left" w:pos="426"/>
          <w:tab w:val="left" w:pos="851"/>
        </w:tabs>
        <w:jc w:val="both"/>
      </w:pPr>
    </w:p>
    <w:p w14:paraId="7CAB20FB"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C3A4C41" w14:textId="77777777" w:rsidR="00BF2B64" w:rsidRPr="00E25F2E" w:rsidRDefault="00BF2B64" w:rsidP="00BF2B64">
      <w:pPr>
        <w:spacing w:before="58"/>
        <w:ind w:right="67"/>
        <w:jc w:val="both"/>
        <w:rPr>
          <w:rFonts w:ascii="Marianne" w:hAnsi="Marianne"/>
        </w:rPr>
      </w:pPr>
      <w:r w:rsidRPr="00E42821">
        <w:rPr>
          <w:rFonts w:ascii="Marianne" w:hAnsi="Marianne" w:cs="Arial"/>
        </w:rPr>
        <w:t xml:space="preserve">Le présent marché a pour objet les travaux relatifs </w:t>
      </w:r>
      <w:r w:rsidRPr="00E25F2E">
        <w:rPr>
          <w:rFonts w:ascii="Marianne" w:hAnsi="Marianne"/>
        </w:rPr>
        <w:t xml:space="preserve">à la rénovation du câblage informatique y compris la création d’un data center de l’Institut des hautes études de l’éducation et de la formation </w:t>
      </w:r>
      <w:r w:rsidRPr="00E42821">
        <w:rPr>
          <w:rFonts w:ascii="Marianne" w:hAnsi="Marianne" w:cs="Arial"/>
        </w:rPr>
        <w:t>situé boulevard des frères lumière - téléport 2 à Chasseneuil du Poitou</w:t>
      </w:r>
      <w:r w:rsidRPr="00E25F2E">
        <w:rPr>
          <w:rFonts w:ascii="Marianne" w:hAnsi="Marianne"/>
        </w:rPr>
        <w:t xml:space="preserve"> pour le compte du ministère de l’Éducation nationale.</w:t>
      </w:r>
    </w:p>
    <w:p w14:paraId="17560179" w14:textId="77777777" w:rsidR="009B1CD0" w:rsidRDefault="0013220E" w:rsidP="005846FB">
      <w:pPr>
        <w:tabs>
          <w:tab w:val="left" w:pos="426"/>
          <w:tab w:val="left" w:pos="851"/>
        </w:tabs>
        <w:jc w:val="both"/>
        <w:rPr>
          <w:rFonts w:ascii="Arial" w:hAnsi="Arial" w:cs="Arial"/>
        </w:rPr>
      </w:pPr>
      <w:r w:rsidDel="00964BA0">
        <w:rPr>
          <w:rFonts w:ascii="Arial" w:hAnsi="Arial" w:cs="Arial"/>
          <w:i/>
          <w:sz w:val="18"/>
          <w:szCs w:val="18"/>
        </w:rPr>
        <w:t xml:space="preserve"> </w:t>
      </w:r>
    </w:p>
    <w:p w14:paraId="59833A73"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A663029"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D525B53" w14:textId="77777777" w:rsidR="009B1CD0" w:rsidRDefault="009B1CD0" w:rsidP="00934503">
      <w:pPr>
        <w:tabs>
          <w:tab w:val="left" w:pos="426"/>
          <w:tab w:val="left" w:pos="851"/>
        </w:tabs>
        <w:jc w:val="both"/>
        <w:rPr>
          <w:rFonts w:ascii="Arial" w:hAnsi="Arial" w:cs="Arial"/>
        </w:rPr>
      </w:pPr>
    </w:p>
    <w:p w14:paraId="3B867577" w14:textId="77777777" w:rsidR="009B1CD0" w:rsidRDefault="0013220E" w:rsidP="006B5057">
      <w:pPr>
        <w:numPr>
          <w:ilvl w:val="0"/>
          <w:numId w:val="5"/>
        </w:numPr>
        <w:tabs>
          <w:tab w:val="left" w:pos="426"/>
          <w:tab w:val="left" w:pos="851"/>
        </w:tabs>
        <w:ind w:left="851"/>
        <w:jc w:val="both"/>
        <w:rPr>
          <w:rFonts w:ascii="Arial" w:hAnsi="Arial" w:cs="Arial"/>
        </w:rPr>
      </w:pPr>
      <w:r>
        <w:sym w:font="Wingdings" w:char="F078"/>
      </w:r>
      <w:r>
        <w:t xml:space="preserve"> </w:t>
      </w:r>
      <w:r w:rsidR="009B1CD0">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305528CD" w14:textId="77777777" w:rsidR="009B1CD0" w:rsidRDefault="009B1CD0" w:rsidP="009B45B9">
      <w:pPr>
        <w:tabs>
          <w:tab w:val="left" w:pos="426"/>
          <w:tab w:val="left" w:pos="851"/>
        </w:tabs>
        <w:jc w:val="both"/>
        <w:rPr>
          <w:rFonts w:ascii="Arial" w:hAnsi="Arial" w:cs="Arial"/>
        </w:rPr>
      </w:pPr>
    </w:p>
    <w:p w14:paraId="4E0B20C1"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1BF4759D"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C50D849" w14:textId="77777777" w:rsidR="009B1CD0" w:rsidRDefault="009B1CD0" w:rsidP="006B5057">
      <w:pPr>
        <w:pStyle w:val="fcasegauche"/>
        <w:tabs>
          <w:tab w:val="left" w:pos="851"/>
        </w:tabs>
        <w:spacing w:before="120" w:after="0"/>
        <w:ind w:left="426" w:firstLine="0"/>
        <w:rPr>
          <w:rFonts w:ascii="Arial" w:hAnsi="Arial" w:cs="Arial"/>
          <w:iCs/>
        </w:rPr>
      </w:pPr>
    </w:p>
    <w:p w14:paraId="1486309B" w14:textId="77777777" w:rsidR="00964BA0" w:rsidRDefault="00964BA0" w:rsidP="006B5057">
      <w:pPr>
        <w:pStyle w:val="fcasegauche"/>
        <w:tabs>
          <w:tab w:val="left" w:pos="851"/>
        </w:tabs>
        <w:spacing w:before="120" w:after="0"/>
        <w:ind w:left="426" w:firstLine="0"/>
        <w:rPr>
          <w:rFonts w:ascii="Arial" w:hAnsi="Arial" w:cs="Arial"/>
          <w:iCs/>
        </w:rPr>
      </w:pPr>
    </w:p>
    <w:p w14:paraId="7B0353BE" w14:textId="77777777" w:rsidR="009B1CD0" w:rsidRDefault="00964BA0" w:rsidP="006B5057">
      <w:pPr>
        <w:pStyle w:val="fcasegauche"/>
        <w:numPr>
          <w:ilvl w:val="0"/>
          <w:numId w:val="5"/>
        </w:numPr>
        <w:tabs>
          <w:tab w:val="left" w:pos="851"/>
        </w:tabs>
        <w:spacing w:after="0"/>
        <w:ind w:left="851"/>
        <w:rPr>
          <w:rFonts w:ascii="Arial" w:hAnsi="Arial" w:cs="Arial"/>
        </w:rPr>
      </w:pPr>
      <w:r>
        <w:sym w:font="Wingdings" w:char="F078"/>
      </w:r>
      <w:r w:rsidR="009B1CD0">
        <w:rPr>
          <w:rFonts w:ascii="Arial" w:hAnsi="Arial" w:cs="Arial"/>
        </w:rPr>
        <w:tab/>
        <w:t>à l’offre de base</w:t>
      </w:r>
      <w:r w:rsidR="004C5755">
        <w:rPr>
          <w:rFonts w:ascii="Arial" w:hAnsi="Arial" w:cs="Arial"/>
        </w:rPr>
        <w:t> ;</w:t>
      </w:r>
    </w:p>
    <w:p w14:paraId="49B08B05" w14:textId="77777777" w:rsidR="009B1CD0" w:rsidRDefault="009B1CD0" w:rsidP="005846FB">
      <w:pPr>
        <w:pStyle w:val="fcasegauche"/>
        <w:tabs>
          <w:tab w:val="left" w:pos="851"/>
        </w:tabs>
        <w:spacing w:after="0"/>
        <w:rPr>
          <w:rFonts w:ascii="Arial" w:hAnsi="Arial" w:cs="Arial"/>
        </w:rPr>
      </w:pPr>
    </w:p>
    <w:p w14:paraId="14D2275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5D3C1D5B" w14:textId="77777777" w:rsidR="006B5057" w:rsidRDefault="006B5057" w:rsidP="005846FB">
      <w:pPr>
        <w:pStyle w:val="fcasegauche"/>
        <w:tabs>
          <w:tab w:val="left" w:pos="851"/>
        </w:tabs>
        <w:spacing w:after="0"/>
        <w:rPr>
          <w:rFonts w:ascii="Arial" w:hAnsi="Arial" w:cs="Arial"/>
        </w:rPr>
      </w:pPr>
    </w:p>
    <w:p w14:paraId="663F0359" w14:textId="0C081E57" w:rsidR="006B5057" w:rsidDel="00BF2B64" w:rsidRDefault="006B5057" w:rsidP="005846FB">
      <w:pPr>
        <w:pStyle w:val="fcasegauche"/>
        <w:tabs>
          <w:tab w:val="left" w:pos="851"/>
        </w:tabs>
        <w:spacing w:after="0"/>
        <w:rPr>
          <w:del w:id="0" w:author="Sandrine Laclotre" w:date="2026-02-02T15:26:00Z" w16du:dateUtc="2026-02-02T14:26:00Z"/>
          <w:rFonts w:ascii="Arial" w:hAnsi="Arial" w:cs="Arial"/>
        </w:rPr>
      </w:pPr>
    </w:p>
    <w:p w14:paraId="1A705EA0" w14:textId="21C0A66F" w:rsidR="006B5057" w:rsidDel="00BF2B64" w:rsidRDefault="006B5057" w:rsidP="005846FB">
      <w:pPr>
        <w:pStyle w:val="fcasegauche"/>
        <w:tabs>
          <w:tab w:val="left" w:pos="851"/>
        </w:tabs>
        <w:spacing w:after="0"/>
        <w:rPr>
          <w:del w:id="1" w:author="Sandrine Laclotre" w:date="2026-02-02T15:26:00Z" w16du:dateUtc="2026-02-02T14:26:00Z"/>
          <w:rFonts w:ascii="Arial" w:hAnsi="Arial" w:cs="Arial"/>
        </w:rPr>
      </w:pPr>
    </w:p>
    <w:p w14:paraId="63EAEC2D" w14:textId="77777777" w:rsidR="006B5057" w:rsidRDefault="006B5057" w:rsidP="005846FB">
      <w:pPr>
        <w:pStyle w:val="fcasegauche"/>
        <w:tabs>
          <w:tab w:val="left" w:pos="851"/>
        </w:tabs>
        <w:spacing w:after="0"/>
        <w:rPr>
          <w:rFonts w:ascii="Arial" w:hAnsi="Arial" w:cs="Arial"/>
        </w:rPr>
      </w:pPr>
    </w:p>
    <w:p w14:paraId="46736233" w14:textId="4274FBC1" w:rsidR="006B5057" w:rsidRDefault="00A35D40" w:rsidP="006B5057">
      <w:pPr>
        <w:pStyle w:val="fcasegauche"/>
        <w:numPr>
          <w:ilvl w:val="0"/>
          <w:numId w:val="5"/>
        </w:numPr>
        <w:tabs>
          <w:tab w:val="left" w:pos="851"/>
        </w:tabs>
        <w:spacing w:after="0"/>
        <w:ind w:left="851"/>
        <w:rPr>
          <w:rFonts w:ascii="Arial" w:hAnsi="Arial" w:cs="Arial"/>
        </w:rPr>
      </w:pPr>
      <w:r>
        <w:sym w:font="Wingdings" w:char="F078"/>
      </w:r>
      <w:r>
        <w:t xml:space="preserve"> </w:t>
      </w:r>
      <w:r w:rsidR="006B5057">
        <w:rPr>
          <w:rFonts w:ascii="Arial" w:hAnsi="Arial" w:cs="Arial"/>
        </w:rPr>
        <w:t xml:space="preserve">avec les prestations supplémentaires suivantes : </w:t>
      </w:r>
      <w:r w:rsidR="00D8453E">
        <w:rPr>
          <w:rFonts w:ascii="Arial" w:hAnsi="Arial" w:cs="Arial"/>
        </w:rPr>
        <w:t xml:space="preserve">dépose </w:t>
      </w:r>
      <w:r w:rsidR="00733BDC">
        <w:rPr>
          <w:rFonts w:ascii="Arial" w:hAnsi="Arial" w:cs="Arial"/>
        </w:rPr>
        <w:t>CFA (</w:t>
      </w:r>
      <w:proofErr w:type="spellStart"/>
      <w:r w:rsidR="00733BDC">
        <w:rPr>
          <w:rFonts w:ascii="Arial" w:hAnsi="Arial" w:cs="Arial"/>
        </w:rPr>
        <w:t>cf</w:t>
      </w:r>
      <w:proofErr w:type="spellEnd"/>
      <w:r w:rsidR="00733BDC">
        <w:rPr>
          <w:rFonts w:ascii="Arial" w:hAnsi="Arial" w:cs="Arial"/>
        </w:rPr>
        <w:t> : CCTP)</w:t>
      </w:r>
    </w:p>
    <w:p w14:paraId="538B0EED" w14:textId="77777777" w:rsidR="006B5057" w:rsidRDefault="006B5057" w:rsidP="005846FB">
      <w:pPr>
        <w:pStyle w:val="fcasegauche"/>
        <w:tabs>
          <w:tab w:val="left" w:pos="851"/>
        </w:tabs>
        <w:spacing w:after="0"/>
        <w:ind w:left="0" w:firstLine="0"/>
        <w:rPr>
          <w:rFonts w:ascii="Arial" w:hAnsi="Arial" w:cs="Arial"/>
        </w:rPr>
      </w:pPr>
    </w:p>
    <w:p w14:paraId="18C8701E" w14:textId="77777777" w:rsidR="006B5057" w:rsidRDefault="006B5057" w:rsidP="005846FB">
      <w:pPr>
        <w:pStyle w:val="fcasegauche"/>
        <w:tabs>
          <w:tab w:val="left" w:pos="851"/>
        </w:tabs>
        <w:spacing w:after="0"/>
        <w:ind w:left="0" w:firstLine="0"/>
        <w:rPr>
          <w:rFonts w:ascii="Arial" w:hAnsi="Arial" w:cs="Arial"/>
        </w:rPr>
      </w:pPr>
    </w:p>
    <w:p w14:paraId="5C81F674" w14:textId="77777777" w:rsidR="006B5057" w:rsidRDefault="006B5057" w:rsidP="005846FB">
      <w:pPr>
        <w:pStyle w:val="fcasegauche"/>
        <w:tabs>
          <w:tab w:val="left" w:pos="851"/>
        </w:tabs>
        <w:spacing w:after="0"/>
        <w:ind w:left="0" w:firstLine="0"/>
        <w:rPr>
          <w:rFonts w:ascii="Arial" w:hAnsi="Arial" w:cs="Arial"/>
        </w:rPr>
      </w:pPr>
    </w:p>
    <w:p w14:paraId="00D8ABE4" w14:textId="531EFF65" w:rsidR="006B5057" w:rsidDel="0063205B" w:rsidRDefault="006B5057" w:rsidP="005846FB">
      <w:pPr>
        <w:pStyle w:val="fcasegauche"/>
        <w:tabs>
          <w:tab w:val="left" w:pos="851"/>
        </w:tabs>
        <w:spacing w:after="0"/>
        <w:ind w:left="0" w:firstLine="0"/>
        <w:rPr>
          <w:del w:id="2" w:author="Sandrine Laclotre" w:date="2026-02-02T12:01:00Z" w16du:dateUtc="2026-02-02T11:01:00Z"/>
          <w:rFonts w:ascii="Arial" w:hAnsi="Arial" w:cs="Arial"/>
        </w:rPr>
      </w:pPr>
    </w:p>
    <w:p w14:paraId="134704F3" w14:textId="3FDD884B" w:rsidR="006B5057" w:rsidDel="0063205B" w:rsidRDefault="006B5057" w:rsidP="005846FB">
      <w:pPr>
        <w:pStyle w:val="fcasegauche"/>
        <w:tabs>
          <w:tab w:val="left" w:pos="851"/>
        </w:tabs>
        <w:spacing w:after="0"/>
        <w:ind w:left="0" w:firstLine="0"/>
        <w:rPr>
          <w:del w:id="3" w:author="Sandrine Laclotre" w:date="2026-02-02T12:01:00Z" w16du:dateUtc="2026-02-02T11:01:00Z"/>
          <w:rFonts w:ascii="Arial" w:hAnsi="Arial" w:cs="Arial"/>
        </w:rPr>
      </w:pPr>
    </w:p>
    <w:p w14:paraId="26959DD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DE04EF4" w14:textId="77777777">
        <w:tc>
          <w:tcPr>
            <w:tcW w:w="10277" w:type="dxa"/>
            <w:shd w:val="clear" w:color="auto" w:fill="66CCFF"/>
          </w:tcPr>
          <w:p w14:paraId="54D4417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141CB32" w14:textId="77777777" w:rsidR="009B1CD0" w:rsidRDefault="009B1CD0" w:rsidP="006C4338">
      <w:pPr>
        <w:tabs>
          <w:tab w:val="left" w:pos="851"/>
        </w:tabs>
      </w:pPr>
    </w:p>
    <w:p w14:paraId="641D0E03" w14:textId="77777777" w:rsidR="009B1CD0" w:rsidRDefault="009B1CD0" w:rsidP="006C4338">
      <w:pPr>
        <w:pStyle w:val="Heading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9AF628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864B6C7" w14:textId="77777777" w:rsidR="009B1CD0" w:rsidRDefault="009B1CD0" w:rsidP="005846FB">
      <w:pPr>
        <w:tabs>
          <w:tab w:val="left" w:pos="851"/>
        </w:tabs>
        <w:rPr>
          <w:rFonts w:ascii="Arial" w:hAnsi="Arial" w:cs="Arial"/>
        </w:rPr>
      </w:pPr>
    </w:p>
    <w:p w14:paraId="06509A5B" w14:textId="60E6ECE4" w:rsidR="0063205B" w:rsidRPr="00195C0E" w:rsidRDefault="0063205B" w:rsidP="0063205B">
      <w:pPr>
        <w:tabs>
          <w:tab w:val="left" w:pos="851"/>
        </w:tabs>
        <w:jc w:val="both"/>
        <w:rPr>
          <w:rFonts w:ascii="Marianne" w:hAnsi="Marianne"/>
          <w:sz w:val="22"/>
          <w:szCs w:val="22"/>
        </w:rPr>
      </w:pPr>
      <w:r w:rsidRPr="00195C0E">
        <w:rPr>
          <w:rFonts w:ascii="Marianne" w:hAnsi="Marianne" w:cs="Arial"/>
          <w:sz w:val="22"/>
          <w:szCs w:val="22"/>
        </w:rPr>
        <w:t>Après avoir pris connaissance des pièces constitutives l’accord-cadre suivantes,</w:t>
      </w:r>
    </w:p>
    <w:p w14:paraId="5D3E3D5E" w14:textId="68456A9F" w:rsidR="0063205B" w:rsidRPr="00195C0E" w:rsidRDefault="0063205B" w:rsidP="0063205B">
      <w:pPr>
        <w:tabs>
          <w:tab w:val="left" w:pos="851"/>
        </w:tabs>
        <w:jc w:val="both"/>
        <w:rPr>
          <w:rFonts w:ascii="Marianne" w:hAnsi="Marianne" w:cs="Arial"/>
          <w:sz w:val="22"/>
          <w:szCs w:val="22"/>
        </w:rPr>
      </w:pPr>
      <w:r>
        <w:rPr>
          <w:rFonts w:ascii="Marianne" w:hAnsi="Marianne"/>
          <w:sz w:val="22"/>
          <w:szCs w:val="22"/>
        </w:rPr>
        <w:sym w:font="Wingdings" w:char="F06F"/>
      </w:r>
      <w:r w:rsidRPr="00195C0E">
        <w:rPr>
          <w:rFonts w:ascii="Marianne" w:hAnsi="Marianne" w:cs="Arial"/>
          <w:sz w:val="22"/>
          <w:szCs w:val="22"/>
        </w:rPr>
        <w:t xml:space="preserve"> le présent acte d’engagement et s</w:t>
      </w:r>
      <w:r>
        <w:rPr>
          <w:rFonts w:ascii="Marianne" w:hAnsi="Marianne" w:cs="Arial"/>
          <w:sz w:val="22"/>
          <w:szCs w:val="22"/>
        </w:rPr>
        <w:t>on</w:t>
      </w:r>
      <w:r w:rsidRPr="00195C0E">
        <w:rPr>
          <w:rFonts w:ascii="Marianne" w:hAnsi="Marianne" w:cs="Arial"/>
          <w:sz w:val="22"/>
          <w:szCs w:val="22"/>
        </w:rPr>
        <w:t xml:space="preserve"> annexe</w:t>
      </w:r>
      <w:r>
        <w:rPr>
          <w:rFonts w:ascii="Marianne" w:hAnsi="Marianne" w:cs="Arial"/>
          <w:sz w:val="22"/>
          <w:szCs w:val="22"/>
        </w:rPr>
        <w:t xml:space="preserve"> 1 (DPGF)</w:t>
      </w:r>
      <w:r w:rsidRPr="00195C0E">
        <w:rPr>
          <w:rFonts w:ascii="Courier New" w:hAnsi="Courier New" w:cs="Courier New"/>
          <w:sz w:val="22"/>
          <w:szCs w:val="22"/>
        </w:rPr>
        <w:t> </w:t>
      </w:r>
      <w:r w:rsidRPr="00195C0E">
        <w:rPr>
          <w:rFonts w:ascii="Marianne" w:hAnsi="Marianne" w:cs="Arial"/>
          <w:sz w:val="22"/>
          <w:szCs w:val="22"/>
        </w:rPr>
        <w:t xml:space="preserve">; </w:t>
      </w:r>
    </w:p>
    <w:p w14:paraId="37C534B6" w14:textId="04F970EB" w:rsidR="0063205B" w:rsidRPr="00195C0E" w:rsidRDefault="0063205B" w:rsidP="0063205B">
      <w:pPr>
        <w:tabs>
          <w:tab w:val="left" w:pos="851"/>
        </w:tabs>
        <w:jc w:val="both"/>
        <w:rPr>
          <w:rFonts w:ascii="Marianne" w:hAnsi="Marianne" w:cs="Arial"/>
          <w:sz w:val="22"/>
          <w:szCs w:val="22"/>
        </w:rPr>
      </w:pPr>
      <w:r>
        <w:rPr>
          <w:rFonts w:ascii="Marianne" w:hAnsi="Marianne"/>
          <w:sz w:val="22"/>
          <w:szCs w:val="22"/>
        </w:rPr>
        <w:sym w:font="Wingdings" w:char="F06F"/>
      </w:r>
      <w:r w:rsidRPr="00195C0E">
        <w:rPr>
          <w:rFonts w:ascii="Marianne" w:hAnsi="Marianne" w:cs="Arial"/>
          <w:sz w:val="22"/>
          <w:szCs w:val="22"/>
        </w:rPr>
        <w:t xml:space="preserve"> CC</w:t>
      </w:r>
      <w:r>
        <w:rPr>
          <w:rFonts w:ascii="Marianne" w:hAnsi="Marianne" w:cs="Arial"/>
          <w:sz w:val="22"/>
          <w:szCs w:val="22"/>
        </w:rPr>
        <w:t>A</w:t>
      </w:r>
      <w:r w:rsidRPr="00195C0E">
        <w:rPr>
          <w:rFonts w:ascii="Marianne" w:hAnsi="Marianne" w:cs="Arial"/>
          <w:sz w:val="22"/>
          <w:szCs w:val="22"/>
        </w:rPr>
        <w:t>P n°IHEEF-202</w:t>
      </w:r>
      <w:r>
        <w:rPr>
          <w:rFonts w:ascii="Marianne" w:hAnsi="Marianne" w:cs="Arial"/>
          <w:sz w:val="22"/>
          <w:szCs w:val="22"/>
        </w:rPr>
        <w:t>6</w:t>
      </w:r>
      <w:r w:rsidRPr="00195C0E">
        <w:rPr>
          <w:rFonts w:ascii="Marianne" w:hAnsi="Marianne" w:cs="Arial"/>
          <w:sz w:val="22"/>
          <w:szCs w:val="22"/>
        </w:rPr>
        <w:t>-0</w:t>
      </w:r>
      <w:r>
        <w:rPr>
          <w:rFonts w:ascii="Marianne" w:hAnsi="Marianne" w:cs="Arial"/>
          <w:sz w:val="22"/>
          <w:szCs w:val="22"/>
        </w:rPr>
        <w:t>1</w:t>
      </w:r>
      <w:r w:rsidRPr="00195C0E">
        <w:rPr>
          <w:rFonts w:ascii="Marianne" w:hAnsi="Marianne" w:cs="Arial"/>
          <w:sz w:val="22"/>
          <w:szCs w:val="22"/>
        </w:rPr>
        <w:t>-</w:t>
      </w:r>
      <w:r>
        <w:rPr>
          <w:rFonts w:ascii="Marianne" w:hAnsi="Marianne" w:cs="Arial"/>
          <w:sz w:val="22"/>
          <w:szCs w:val="22"/>
        </w:rPr>
        <w:t>CABLAGE;</w:t>
      </w:r>
    </w:p>
    <w:p w14:paraId="238403BC" w14:textId="51F3B72F" w:rsidR="0063205B" w:rsidRDefault="0063205B" w:rsidP="0063205B">
      <w:pPr>
        <w:pStyle w:val="ListParagraph"/>
        <w:spacing w:after="0" w:line="228" w:lineRule="exact"/>
        <w:ind w:left="0"/>
        <w:jc w:val="both"/>
        <w:rPr>
          <w:rFonts w:ascii="Marianne" w:eastAsia="Arial" w:hAnsi="Marianne" w:cs="Arial"/>
          <w:lang w:val="fr-FR"/>
        </w:rPr>
      </w:pPr>
      <w:r>
        <w:rPr>
          <w:rFonts w:ascii="Marianne" w:hAnsi="Marianne" w:cs="Arial"/>
        </w:rPr>
        <w:sym w:font="Wingdings" w:char="F06F"/>
      </w:r>
      <w:r>
        <w:rPr>
          <w:rFonts w:ascii="Marianne" w:hAnsi="Marianne" w:cs="Arial"/>
        </w:rPr>
        <w:t xml:space="preserve"> </w:t>
      </w:r>
      <w:r w:rsidRPr="00195C0E">
        <w:rPr>
          <w:rFonts w:ascii="Marianne" w:hAnsi="Marianne" w:cs="Arial"/>
          <w:lang w:val="fr-FR"/>
        </w:rPr>
        <w:t>CCAG</w:t>
      </w:r>
      <w:r w:rsidRPr="00195C0E">
        <w:rPr>
          <w:rFonts w:ascii="Courier New" w:hAnsi="Courier New" w:cs="Courier New"/>
          <w:lang w:val="fr-FR"/>
        </w:rPr>
        <w:t> </w:t>
      </w:r>
      <w:r w:rsidRPr="00195C0E">
        <w:rPr>
          <w:rFonts w:ascii="Marianne" w:hAnsi="Marianne" w:cs="Arial"/>
          <w:lang w:val="fr-FR"/>
        </w:rPr>
        <w:t xml:space="preserve">FCS applicables aux marchés de </w:t>
      </w:r>
      <w:r>
        <w:rPr>
          <w:rFonts w:ascii="Marianne" w:hAnsi="Marianne" w:cs="Arial"/>
          <w:lang w:val="fr-FR"/>
        </w:rPr>
        <w:t>travaux</w:t>
      </w:r>
      <w:r w:rsidRPr="00195C0E">
        <w:rPr>
          <w:rFonts w:ascii="Marianne" w:hAnsi="Marianne" w:cs="Arial"/>
          <w:lang w:val="fr-FR"/>
        </w:rPr>
        <w:t xml:space="preserve"> </w:t>
      </w:r>
      <w:r w:rsidRPr="00195C0E">
        <w:rPr>
          <w:rFonts w:ascii="Marianne" w:eastAsia="Arial" w:hAnsi="Marianne" w:cs="Arial"/>
          <w:lang w:val="fr-FR"/>
        </w:rPr>
        <w:t>app</w:t>
      </w:r>
      <w:r w:rsidRPr="00195C0E">
        <w:rPr>
          <w:rFonts w:ascii="Marianne" w:eastAsia="Arial" w:hAnsi="Marianne" w:cs="Arial"/>
          <w:spacing w:val="1"/>
          <w:lang w:val="fr-FR"/>
        </w:rPr>
        <w:t>r</w:t>
      </w:r>
      <w:r w:rsidRPr="00195C0E">
        <w:rPr>
          <w:rFonts w:ascii="Marianne" w:eastAsia="Arial" w:hAnsi="Marianne" w:cs="Arial"/>
          <w:lang w:val="fr-FR"/>
        </w:rPr>
        <w:t>ou</w:t>
      </w:r>
      <w:r w:rsidRPr="00195C0E">
        <w:rPr>
          <w:rFonts w:ascii="Marianne" w:eastAsia="Arial" w:hAnsi="Marianne" w:cs="Arial"/>
          <w:spacing w:val="-1"/>
          <w:lang w:val="fr-FR"/>
        </w:rPr>
        <w:t>v</w:t>
      </w:r>
      <w:r w:rsidRPr="00195C0E">
        <w:rPr>
          <w:rFonts w:ascii="Marianne" w:eastAsia="Arial" w:hAnsi="Marianne" w:cs="Arial"/>
          <w:lang w:val="fr-FR"/>
        </w:rPr>
        <w:t>és</w:t>
      </w:r>
      <w:r w:rsidRPr="00195C0E">
        <w:rPr>
          <w:rFonts w:ascii="Marianne" w:eastAsia="Arial" w:hAnsi="Marianne" w:cs="Arial"/>
          <w:spacing w:val="-9"/>
          <w:lang w:val="fr-FR"/>
        </w:rPr>
        <w:t xml:space="preserve"> </w:t>
      </w:r>
      <w:r w:rsidRPr="00195C0E">
        <w:rPr>
          <w:rFonts w:ascii="Marianne" w:eastAsia="Arial" w:hAnsi="Marianne" w:cs="Arial"/>
          <w:lang w:val="fr-FR"/>
        </w:rPr>
        <w:t>par</w:t>
      </w:r>
      <w:r w:rsidRPr="00195C0E">
        <w:rPr>
          <w:rFonts w:ascii="Marianne" w:eastAsia="Arial" w:hAnsi="Marianne" w:cs="Arial"/>
          <w:spacing w:val="-3"/>
          <w:lang w:val="fr-FR"/>
        </w:rPr>
        <w:t xml:space="preserve"> </w:t>
      </w:r>
      <w:r w:rsidRPr="00195C0E">
        <w:rPr>
          <w:rFonts w:ascii="Marianne" w:eastAsia="Arial" w:hAnsi="Marianne" w:cs="Arial"/>
          <w:lang w:val="fr-FR"/>
        </w:rPr>
        <w:t>a</w:t>
      </w:r>
      <w:r w:rsidRPr="00195C0E">
        <w:rPr>
          <w:rFonts w:ascii="Marianne" w:eastAsia="Arial" w:hAnsi="Marianne" w:cs="Arial"/>
          <w:spacing w:val="1"/>
          <w:lang w:val="fr-FR"/>
        </w:rPr>
        <w:t>rr</w:t>
      </w:r>
      <w:r w:rsidRPr="00195C0E">
        <w:rPr>
          <w:rFonts w:ascii="Marianne" w:eastAsia="Arial" w:hAnsi="Marianne" w:cs="Arial"/>
          <w:lang w:val="fr-FR"/>
        </w:rPr>
        <w:t>êté</w:t>
      </w:r>
      <w:r w:rsidRPr="00195C0E">
        <w:rPr>
          <w:rFonts w:ascii="Marianne" w:eastAsia="Arial" w:hAnsi="Marianne" w:cs="Arial"/>
          <w:spacing w:val="-6"/>
          <w:lang w:val="fr-FR"/>
        </w:rPr>
        <w:t xml:space="preserve"> </w:t>
      </w:r>
      <w:r w:rsidRPr="00195C0E">
        <w:rPr>
          <w:rFonts w:ascii="Marianne" w:eastAsia="Arial" w:hAnsi="Marianne" w:cs="Arial"/>
          <w:lang w:val="fr-FR"/>
        </w:rPr>
        <w:t>du</w:t>
      </w:r>
      <w:r w:rsidRPr="00195C0E">
        <w:rPr>
          <w:rFonts w:ascii="Marianne" w:eastAsia="Arial" w:hAnsi="Marianne" w:cs="Arial"/>
          <w:spacing w:val="-3"/>
          <w:lang w:val="fr-FR"/>
        </w:rPr>
        <w:t xml:space="preserve"> </w:t>
      </w:r>
      <w:r>
        <w:rPr>
          <w:rFonts w:ascii="Marianne" w:eastAsia="Arial" w:hAnsi="Marianne" w:cs="Arial"/>
          <w:lang w:val="fr-FR"/>
        </w:rPr>
        <w:t>30 mars 2021</w:t>
      </w:r>
      <w:r w:rsidRPr="00195C0E">
        <w:rPr>
          <w:rFonts w:ascii="Marianne" w:eastAsia="Arial" w:hAnsi="Marianne" w:cs="Arial"/>
          <w:lang w:val="fr-FR"/>
        </w:rPr>
        <w:t xml:space="preserve"> non fourni dans le dossier de consultation ;</w:t>
      </w:r>
    </w:p>
    <w:p w14:paraId="58E81D53" w14:textId="2487B490" w:rsidR="0063205B" w:rsidRPr="00195C0E" w:rsidRDefault="0063205B" w:rsidP="0063205B">
      <w:pPr>
        <w:pStyle w:val="ListParagraph"/>
        <w:spacing w:after="0" w:line="228" w:lineRule="exact"/>
        <w:ind w:left="0"/>
        <w:jc w:val="both"/>
        <w:rPr>
          <w:rFonts w:ascii="Marianne" w:eastAsia="Arial" w:hAnsi="Marianne" w:cs="Arial"/>
          <w:lang w:val="fr-FR"/>
        </w:rPr>
      </w:pPr>
      <w:r>
        <w:rPr>
          <w:rFonts w:ascii="Marianne" w:hAnsi="Marianne"/>
        </w:rPr>
        <w:sym w:font="Wingdings" w:char="F06F"/>
      </w:r>
      <w:r w:rsidRPr="00195C0E">
        <w:rPr>
          <w:rFonts w:ascii="Marianne" w:hAnsi="Marianne" w:cs="Arial"/>
        </w:rPr>
        <w:t xml:space="preserve"> CC</w:t>
      </w:r>
      <w:r>
        <w:rPr>
          <w:rFonts w:ascii="Marianne" w:hAnsi="Marianne" w:cs="Arial"/>
        </w:rPr>
        <w:t>TP</w:t>
      </w:r>
      <w:r w:rsidRPr="00195C0E">
        <w:rPr>
          <w:rFonts w:ascii="Marianne" w:hAnsi="Marianne" w:cs="Arial"/>
        </w:rPr>
        <w:t xml:space="preserve"> n°IHEEF-202</w:t>
      </w:r>
      <w:r>
        <w:rPr>
          <w:rFonts w:ascii="Marianne" w:hAnsi="Marianne" w:cs="Arial"/>
        </w:rPr>
        <w:t>6</w:t>
      </w:r>
      <w:r w:rsidRPr="00195C0E">
        <w:rPr>
          <w:rFonts w:ascii="Marianne" w:hAnsi="Marianne" w:cs="Arial"/>
        </w:rPr>
        <w:t>-0</w:t>
      </w:r>
      <w:r>
        <w:rPr>
          <w:rFonts w:ascii="Marianne" w:hAnsi="Marianne" w:cs="Arial"/>
        </w:rPr>
        <w:t>1</w:t>
      </w:r>
      <w:r w:rsidRPr="00195C0E">
        <w:rPr>
          <w:rFonts w:ascii="Marianne" w:hAnsi="Marianne" w:cs="Arial"/>
        </w:rPr>
        <w:t>-</w:t>
      </w:r>
      <w:r>
        <w:rPr>
          <w:rFonts w:ascii="Marianne" w:hAnsi="Marianne" w:cs="Arial"/>
        </w:rPr>
        <w:t>CABLAGE</w:t>
      </w:r>
    </w:p>
    <w:p w14:paraId="1A900011" w14:textId="77777777" w:rsidR="0063205B" w:rsidRPr="00195C0E" w:rsidRDefault="0063205B" w:rsidP="0063205B">
      <w:pPr>
        <w:tabs>
          <w:tab w:val="left" w:pos="851"/>
        </w:tabs>
        <w:jc w:val="both"/>
        <w:rPr>
          <w:rFonts w:ascii="Marianne" w:hAnsi="Marianne" w:cs="Arial"/>
          <w:sz w:val="22"/>
          <w:szCs w:val="22"/>
        </w:rPr>
      </w:pPr>
      <w:r>
        <w:rPr>
          <w:rFonts w:ascii="Marianne" w:hAnsi="Marianne"/>
          <w:sz w:val="22"/>
          <w:szCs w:val="22"/>
        </w:rPr>
        <w:sym w:font="Wingdings" w:char="F06F"/>
      </w:r>
      <w:r w:rsidRPr="00195C0E">
        <w:rPr>
          <w:rFonts w:ascii="Marianne" w:hAnsi="Marianne" w:cs="Arial"/>
          <w:sz w:val="22"/>
          <w:szCs w:val="22"/>
        </w:rPr>
        <w:t xml:space="preserve"> Les actes spéciaux de sous-traitance et leurs avenants, postérieurs à la notification du marché</w:t>
      </w:r>
      <w:r w:rsidRPr="00195C0E">
        <w:rPr>
          <w:rFonts w:ascii="Courier New" w:hAnsi="Courier New" w:cs="Courier New"/>
          <w:sz w:val="22"/>
          <w:szCs w:val="22"/>
        </w:rPr>
        <w:t> </w:t>
      </w:r>
      <w:r w:rsidRPr="00195C0E">
        <w:rPr>
          <w:rFonts w:ascii="Marianne" w:hAnsi="Marianne" w:cs="Arial"/>
          <w:sz w:val="22"/>
          <w:szCs w:val="22"/>
        </w:rPr>
        <w:t xml:space="preserve">; </w:t>
      </w:r>
    </w:p>
    <w:p w14:paraId="215F4B91" w14:textId="77777777" w:rsidR="0063205B" w:rsidRPr="00195C0E" w:rsidRDefault="0063205B" w:rsidP="0063205B">
      <w:pPr>
        <w:tabs>
          <w:tab w:val="left" w:pos="851"/>
        </w:tabs>
        <w:jc w:val="both"/>
        <w:rPr>
          <w:rFonts w:ascii="Marianne" w:hAnsi="Marianne" w:cs="Arial"/>
          <w:sz w:val="22"/>
          <w:szCs w:val="22"/>
        </w:rPr>
      </w:pPr>
      <w:r>
        <w:rPr>
          <w:rFonts w:ascii="Marianne" w:hAnsi="Marianne"/>
          <w:sz w:val="22"/>
          <w:szCs w:val="22"/>
        </w:rPr>
        <w:sym w:font="Wingdings" w:char="F06F"/>
      </w:r>
      <w:r>
        <w:rPr>
          <w:rFonts w:ascii="Marianne" w:hAnsi="Marianne" w:cs="Arial"/>
          <w:sz w:val="22"/>
          <w:szCs w:val="22"/>
        </w:rPr>
        <w:t xml:space="preserve"> Le mémoire technique </w:t>
      </w:r>
      <w:r w:rsidRPr="00195C0E">
        <w:rPr>
          <w:rFonts w:ascii="Marianne" w:hAnsi="Marianne" w:cs="Arial"/>
          <w:sz w:val="22"/>
          <w:szCs w:val="22"/>
        </w:rPr>
        <w:t>du titulaire présentant les procédés et moyens mis en œuvre pour la réalisation des prestations</w:t>
      </w:r>
      <w:r w:rsidRPr="00195C0E">
        <w:rPr>
          <w:rFonts w:ascii="Courier New" w:hAnsi="Courier New" w:cs="Courier New"/>
          <w:sz w:val="22"/>
          <w:szCs w:val="22"/>
        </w:rPr>
        <w:t> </w:t>
      </w:r>
      <w:r w:rsidRPr="00195C0E">
        <w:rPr>
          <w:rFonts w:ascii="Marianne" w:hAnsi="Marianne" w:cs="Arial"/>
          <w:sz w:val="22"/>
          <w:szCs w:val="22"/>
        </w:rPr>
        <w:t>;</w:t>
      </w:r>
    </w:p>
    <w:p w14:paraId="5FE2C6C6" w14:textId="77777777" w:rsidR="0063205B" w:rsidRPr="00195C0E" w:rsidRDefault="0063205B" w:rsidP="0063205B">
      <w:pPr>
        <w:tabs>
          <w:tab w:val="left" w:pos="851"/>
        </w:tabs>
        <w:jc w:val="both"/>
        <w:rPr>
          <w:rFonts w:ascii="Marianne" w:hAnsi="Marianne" w:cs="Arial"/>
          <w:sz w:val="22"/>
          <w:szCs w:val="22"/>
        </w:rPr>
      </w:pPr>
      <w:r w:rsidRPr="00195C0E">
        <w:rPr>
          <w:rFonts w:ascii="Marianne" w:hAnsi="Marianne" w:cs="Arial"/>
          <w:sz w:val="22"/>
          <w:szCs w:val="22"/>
        </w:rPr>
        <w:t xml:space="preserve"> et conformément à leurs clauses,</w:t>
      </w:r>
    </w:p>
    <w:p w14:paraId="706A6985" w14:textId="77777777" w:rsidR="00964BA0" w:rsidRDefault="00964BA0" w:rsidP="0083205E">
      <w:pPr>
        <w:tabs>
          <w:tab w:val="left" w:pos="851"/>
        </w:tabs>
        <w:jc w:val="both"/>
        <w:rPr>
          <w:rFonts w:ascii="Arial" w:hAnsi="Arial" w:cs="Arial"/>
        </w:rPr>
      </w:pPr>
    </w:p>
    <w:p w14:paraId="3D5F17C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4207F9F" w14:textId="77777777" w:rsidR="009B1CD0" w:rsidRDefault="009B1CD0" w:rsidP="0083205E">
      <w:pPr>
        <w:tabs>
          <w:tab w:val="left" w:pos="851"/>
        </w:tabs>
        <w:jc w:val="both"/>
        <w:rPr>
          <w:rFonts w:ascii="Arial" w:hAnsi="Arial" w:cs="Arial"/>
        </w:rPr>
      </w:pPr>
    </w:p>
    <w:p w14:paraId="6DCCA51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5EE560C1" w14:textId="77777777" w:rsidR="009B1CD0" w:rsidRDefault="009B1CD0" w:rsidP="00934503">
      <w:pPr>
        <w:pStyle w:val="Header"/>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0BDB564" w14:textId="77777777" w:rsidR="009B1CD0" w:rsidRDefault="009B1CD0" w:rsidP="00CD46CC">
      <w:pPr>
        <w:tabs>
          <w:tab w:val="left" w:pos="851"/>
        </w:tabs>
        <w:jc w:val="both"/>
        <w:rPr>
          <w:rFonts w:ascii="Arial" w:hAnsi="Arial" w:cs="Arial"/>
        </w:rPr>
      </w:pPr>
    </w:p>
    <w:p w14:paraId="28E478AC" w14:textId="77777777" w:rsidR="009B1CD0" w:rsidRDefault="009B1CD0" w:rsidP="009B45B9">
      <w:pPr>
        <w:tabs>
          <w:tab w:val="left" w:pos="851"/>
        </w:tabs>
        <w:jc w:val="both"/>
        <w:rPr>
          <w:rFonts w:ascii="Arial" w:hAnsi="Arial" w:cs="Arial"/>
        </w:rPr>
      </w:pPr>
    </w:p>
    <w:p w14:paraId="5FF632ED" w14:textId="77777777" w:rsidR="009B1CD0" w:rsidRDefault="009B1CD0" w:rsidP="009B45B9">
      <w:pPr>
        <w:tabs>
          <w:tab w:val="left" w:pos="851"/>
        </w:tabs>
        <w:jc w:val="both"/>
        <w:rPr>
          <w:rFonts w:ascii="Arial" w:hAnsi="Arial" w:cs="Arial"/>
        </w:rPr>
      </w:pPr>
    </w:p>
    <w:p w14:paraId="030CA32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6DB44EB" w14:textId="77777777" w:rsidR="009B1CD0" w:rsidRDefault="009B1CD0" w:rsidP="009B45B9">
      <w:pPr>
        <w:pStyle w:val="Header"/>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4EF9E9F" w14:textId="77777777" w:rsidR="009B1CD0" w:rsidRDefault="009B1CD0" w:rsidP="009B45B9">
      <w:pPr>
        <w:tabs>
          <w:tab w:val="left" w:pos="851"/>
        </w:tabs>
        <w:jc w:val="both"/>
        <w:rPr>
          <w:rFonts w:ascii="Arial" w:hAnsi="Arial" w:cs="Arial"/>
        </w:rPr>
      </w:pPr>
    </w:p>
    <w:p w14:paraId="27A533E6" w14:textId="77777777" w:rsidR="009B1CD0" w:rsidRDefault="009B1CD0" w:rsidP="009B45B9">
      <w:pPr>
        <w:tabs>
          <w:tab w:val="left" w:pos="851"/>
        </w:tabs>
        <w:jc w:val="both"/>
        <w:rPr>
          <w:rFonts w:ascii="Arial" w:hAnsi="Arial" w:cs="Arial"/>
        </w:rPr>
      </w:pPr>
    </w:p>
    <w:p w14:paraId="07C4B508" w14:textId="77777777" w:rsidR="009B1CD0" w:rsidRDefault="009B1CD0" w:rsidP="009B45B9">
      <w:pPr>
        <w:tabs>
          <w:tab w:val="left" w:pos="851"/>
        </w:tabs>
        <w:jc w:val="both"/>
        <w:rPr>
          <w:rFonts w:ascii="Arial" w:hAnsi="Arial" w:cs="Arial"/>
        </w:rPr>
      </w:pPr>
    </w:p>
    <w:p w14:paraId="2061A96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5DACC8C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89F7DDE" w14:textId="77777777" w:rsidR="009B1CD0" w:rsidRDefault="009B1CD0" w:rsidP="009B45B9">
      <w:pPr>
        <w:pStyle w:val="fcase1ertab"/>
        <w:tabs>
          <w:tab w:val="left" w:pos="851"/>
        </w:tabs>
        <w:ind w:left="0" w:firstLine="0"/>
        <w:rPr>
          <w:rFonts w:ascii="Arial" w:hAnsi="Arial" w:cs="Arial"/>
        </w:rPr>
      </w:pPr>
    </w:p>
    <w:p w14:paraId="29AC85FE" w14:textId="77777777" w:rsidR="006B5057" w:rsidRDefault="006B5057" w:rsidP="009B45B9">
      <w:pPr>
        <w:pStyle w:val="fcase1ertab"/>
        <w:tabs>
          <w:tab w:val="left" w:pos="851"/>
        </w:tabs>
        <w:ind w:left="0" w:firstLine="0"/>
        <w:rPr>
          <w:rFonts w:ascii="Arial" w:hAnsi="Arial" w:cs="Arial"/>
        </w:rPr>
      </w:pPr>
    </w:p>
    <w:p w14:paraId="5A9D1AA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5814F134"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67644F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7241635E"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18DF599" w14:textId="77777777" w:rsidR="009B1CD0" w:rsidRDefault="009B1CD0" w:rsidP="001B12A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4E13D083" w14:textId="77777777" w:rsidR="009B1CD0" w:rsidRDefault="009B1CD0" w:rsidP="001B12AD">
      <w:pPr>
        <w:pStyle w:val="fcase1ertab"/>
        <w:tabs>
          <w:tab w:val="left" w:pos="851"/>
        </w:tabs>
        <w:spacing w:before="120"/>
        <w:ind w:left="2268" w:firstLine="0"/>
        <w:jc w:val="left"/>
      </w:pPr>
      <w:r>
        <w:rPr>
          <w:rFonts w:ascii="Arial" w:hAnsi="Arial" w:cs="Arial"/>
        </w:rPr>
        <w:t>Montant hors taxes arrêté en lettres à : ………………………………………………………...................................</w:t>
      </w:r>
    </w:p>
    <w:p w14:paraId="69331AF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689D51DC" w14:textId="77777777" w:rsidR="009B1CD0" w:rsidRDefault="009B1CD0" w:rsidP="001B12A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65A5B9B" w14:textId="77777777" w:rsidR="009B1CD0" w:rsidRDefault="009B1CD0" w:rsidP="001B12A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3793EBA" w14:textId="77777777" w:rsidR="009B1CD0" w:rsidRDefault="009B1CD0" w:rsidP="001B12AD">
      <w:pPr>
        <w:pStyle w:val="fcase1ertab"/>
        <w:spacing w:before="120"/>
        <w:ind w:left="567" w:firstLine="0"/>
        <w:jc w:val="left"/>
      </w:pPr>
      <w:r>
        <w:rPr>
          <w:rFonts w:ascii="Arial" w:hAnsi="Arial" w:cs="Arial"/>
          <w:u w:val="single"/>
        </w:rPr>
        <w:t>OU</w:t>
      </w:r>
    </w:p>
    <w:p w14:paraId="5D680AF5" w14:textId="5D400A1D" w:rsidR="009B1CD0" w:rsidRDefault="007D7A65" w:rsidP="009B45B9">
      <w:pPr>
        <w:pStyle w:val="fcase1ertab"/>
        <w:tabs>
          <w:tab w:val="clear" w:pos="426"/>
          <w:tab w:val="left" w:pos="851"/>
        </w:tabs>
        <w:spacing w:before="120"/>
        <w:ind w:firstLine="142"/>
        <w:rPr>
          <w:ins w:id="4" w:author="Sandrine Laclotre" w:date="2026-02-02T12:01:00Z" w16du:dateUtc="2026-02-02T11:01:00Z"/>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 xml:space="preserve">dans l’annexe </w:t>
      </w:r>
      <w:r w:rsidR="0063205B">
        <w:rPr>
          <w:rFonts w:ascii="Arial" w:hAnsi="Arial" w:cs="Arial"/>
        </w:rPr>
        <w:t xml:space="preserve">1 (DPGF) </w:t>
      </w:r>
      <w:r w:rsidR="009B1CD0">
        <w:rPr>
          <w:rFonts w:ascii="Arial" w:hAnsi="Arial" w:cs="Arial"/>
        </w:rPr>
        <w:t>jointe au présent document.</w:t>
      </w:r>
    </w:p>
    <w:p w14:paraId="647BAEDC" w14:textId="77777777" w:rsidR="0063205B" w:rsidRDefault="0063205B" w:rsidP="009B45B9">
      <w:pPr>
        <w:pStyle w:val="fcase1ertab"/>
        <w:tabs>
          <w:tab w:val="clear" w:pos="426"/>
          <w:tab w:val="left" w:pos="851"/>
        </w:tabs>
        <w:spacing w:before="120"/>
        <w:ind w:firstLine="142"/>
        <w:rPr>
          <w:rFonts w:ascii="Arial" w:hAnsi="Arial" w:cs="Arial"/>
        </w:rPr>
      </w:pPr>
    </w:p>
    <w:p w14:paraId="7B794B5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74C4FD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5A032CA" w14:textId="77777777" w:rsidR="00036500" w:rsidRDefault="00036500" w:rsidP="009B45B9">
      <w:pPr>
        <w:tabs>
          <w:tab w:val="left" w:pos="851"/>
          <w:tab w:val="left" w:pos="6237"/>
        </w:tabs>
        <w:rPr>
          <w:rFonts w:ascii="Arial" w:hAnsi="Arial" w:cs="Arial"/>
          <w:i/>
          <w:iCs/>
          <w:sz w:val="18"/>
          <w:szCs w:val="18"/>
        </w:rPr>
      </w:pPr>
    </w:p>
    <w:p w14:paraId="2DC94C12"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E781C7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0E8D77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F9F196A"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159EFD42" w14:textId="77777777" w:rsidR="00964BA0" w:rsidRDefault="00964BA0" w:rsidP="006C4338">
      <w:pPr>
        <w:tabs>
          <w:tab w:val="left" w:pos="851"/>
        </w:tabs>
        <w:spacing w:before="120"/>
        <w:jc w:val="both"/>
        <w:rPr>
          <w:rFonts w:ascii="Arial" w:hAnsi="Arial" w:cs="Arial"/>
          <w:i/>
          <w:iCs/>
          <w:sz w:val="18"/>
          <w:szCs w:val="18"/>
        </w:rPr>
      </w:pPr>
    </w:p>
    <w:p w14:paraId="0F6694D6" w14:textId="77777777" w:rsidR="00964BA0" w:rsidRDefault="00964BA0" w:rsidP="006C4338">
      <w:pPr>
        <w:tabs>
          <w:tab w:val="left" w:pos="851"/>
        </w:tabs>
        <w:spacing w:before="120"/>
        <w:jc w:val="both"/>
        <w:rPr>
          <w:rFonts w:ascii="Arial" w:hAnsi="Arial" w:cs="Arial"/>
          <w:i/>
          <w:iCs/>
          <w:sz w:val="18"/>
          <w:szCs w:val="18"/>
        </w:rPr>
      </w:pPr>
    </w:p>
    <w:p w14:paraId="6D6890A2" w14:textId="77777777" w:rsidR="00964BA0" w:rsidRDefault="00964BA0" w:rsidP="006C4338">
      <w:pPr>
        <w:tabs>
          <w:tab w:val="left" w:pos="851"/>
        </w:tabs>
        <w:spacing w:before="120"/>
        <w:jc w:val="both"/>
        <w:rPr>
          <w:rFonts w:ascii="Arial" w:hAnsi="Arial" w:cs="Arial"/>
          <w:i/>
          <w:iCs/>
          <w:sz w:val="18"/>
          <w:szCs w:val="18"/>
        </w:rPr>
      </w:pPr>
    </w:p>
    <w:p w14:paraId="5F818E36" w14:textId="77777777" w:rsidR="00964BA0" w:rsidRDefault="00964BA0" w:rsidP="006C4338">
      <w:pPr>
        <w:tabs>
          <w:tab w:val="left" w:pos="851"/>
        </w:tabs>
        <w:spacing w:before="120"/>
        <w:jc w:val="both"/>
        <w:rPr>
          <w:rFonts w:ascii="Arial" w:hAnsi="Arial" w:cs="Arial"/>
          <w:i/>
          <w:iCs/>
          <w:sz w:val="18"/>
          <w:szCs w:val="18"/>
        </w:rPr>
      </w:pPr>
    </w:p>
    <w:p w14:paraId="08399519" w14:textId="77777777" w:rsidR="00964BA0" w:rsidRDefault="00964BA0" w:rsidP="006C4338">
      <w:pPr>
        <w:tabs>
          <w:tab w:val="left" w:pos="851"/>
        </w:tabs>
        <w:spacing w:before="120"/>
        <w:jc w:val="both"/>
        <w:rPr>
          <w:rFonts w:ascii="Arial" w:hAnsi="Arial" w:cs="Arial"/>
          <w:i/>
          <w:iCs/>
          <w:sz w:val="18"/>
          <w:szCs w:val="18"/>
        </w:rPr>
      </w:pPr>
    </w:p>
    <w:p w14:paraId="24198DA4" w14:textId="77777777" w:rsidR="00964BA0" w:rsidRDefault="00964BA0" w:rsidP="006C4338">
      <w:pPr>
        <w:tabs>
          <w:tab w:val="left" w:pos="851"/>
        </w:tabs>
        <w:spacing w:before="120"/>
        <w:jc w:val="both"/>
        <w:rPr>
          <w:rFonts w:ascii="Arial" w:hAnsi="Arial" w:cs="Arial"/>
          <w:i/>
          <w:iCs/>
          <w:sz w:val="18"/>
          <w:szCs w:val="18"/>
        </w:rPr>
      </w:pPr>
    </w:p>
    <w:p w14:paraId="035B90D8" w14:textId="77777777" w:rsidR="00964BA0" w:rsidRDefault="00964BA0"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0A60BEE7"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AD04DC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4451560"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951D95D" w14:textId="77777777" w:rsidR="009B1CD0" w:rsidRDefault="009B1CD0" w:rsidP="005846FB">
            <w:pPr>
              <w:pStyle w:val="Heading5"/>
              <w:tabs>
                <w:tab w:val="left" w:pos="851"/>
              </w:tabs>
              <w:ind w:left="0" w:hanging="1008"/>
              <w:jc w:val="center"/>
              <w:rPr>
                <w:b/>
                <w:i w:val="0"/>
                <w:sz w:val="20"/>
              </w:rPr>
            </w:pPr>
            <w:r>
              <w:rPr>
                <w:b/>
                <w:i w:val="0"/>
                <w:sz w:val="20"/>
              </w:rPr>
              <w:t>Prestations exécutées par les membres</w:t>
            </w:r>
          </w:p>
          <w:p w14:paraId="540CCEA7" w14:textId="77777777" w:rsidR="009B1CD0" w:rsidRDefault="009B1CD0" w:rsidP="005846FB">
            <w:pPr>
              <w:pStyle w:val="Heading5"/>
              <w:tabs>
                <w:tab w:val="left" w:pos="851"/>
              </w:tabs>
              <w:ind w:left="0" w:hanging="1008"/>
              <w:jc w:val="center"/>
              <w:rPr>
                <w:b/>
              </w:rPr>
            </w:pPr>
            <w:r>
              <w:rPr>
                <w:b/>
                <w:i w:val="0"/>
                <w:sz w:val="20"/>
              </w:rPr>
              <w:t>du groupement conjoint</w:t>
            </w:r>
          </w:p>
        </w:tc>
      </w:tr>
      <w:tr w:rsidR="009B1CD0" w14:paraId="3A05A8E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885C6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64E26B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2F72D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A55D629"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6F4177A" w14:textId="77777777">
        <w:trPr>
          <w:trHeight w:val="1021"/>
        </w:trPr>
        <w:tc>
          <w:tcPr>
            <w:tcW w:w="4503" w:type="dxa"/>
            <w:tcBorders>
              <w:top w:val="single" w:sz="4" w:space="0" w:color="000000"/>
              <w:left w:val="single" w:sz="4" w:space="0" w:color="000000"/>
            </w:tcBorders>
            <w:shd w:val="clear" w:color="auto" w:fill="CCFFFF"/>
          </w:tcPr>
          <w:p w14:paraId="062C8C3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60CEB7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8B1C589" w14:textId="77777777" w:rsidR="009B1CD0" w:rsidRDefault="009B1CD0" w:rsidP="006F3DF9">
            <w:pPr>
              <w:tabs>
                <w:tab w:val="left" w:pos="851"/>
              </w:tabs>
              <w:snapToGrid w:val="0"/>
              <w:jc w:val="both"/>
              <w:rPr>
                <w:rFonts w:ascii="Arial" w:hAnsi="Arial" w:cs="Arial"/>
              </w:rPr>
            </w:pPr>
          </w:p>
        </w:tc>
      </w:tr>
      <w:tr w:rsidR="009B1CD0" w14:paraId="72B80D9A" w14:textId="77777777">
        <w:trPr>
          <w:trHeight w:val="1021"/>
        </w:trPr>
        <w:tc>
          <w:tcPr>
            <w:tcW w:w="4503" w:type="dxa"/>
            <w:tcBorders>
              <w:left w:val="single" w:sz="4" w:space="0" w:color="000000"/>
            </w:tcBorders>
          </w:tcPr>
          <w:p w14:paraId="5D355CB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6332B79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2BB8FC69" w14:textId="77777777" w:rsidR="009B1CD0" w:rsidRDefault="009B1CD0" w:rsidP="006F3DF9">
            <w:pPr>
              <w:tabs>
                <w:tab w:val="left" w:pos="851"/>
              </w:tabs>
              <w:snapToGrid w:val="0"/>
              <w:jc w:val="both"/>
              <w:rPr>
                <w:rFonts w:ascii="Arial" w:hAnsi="Arial" w:cs="Arial"/>
              </w:rPr>
            </w:pPr>
          </w:p>
        </w:tc>
      </w:tr>
      <w:tr w:rsidR="009B1CD0" w14:paraId="0D7C7100" w14:textId="77777777">
        <w:trPr>
          <w:trHeight w:val="1021"/>
        </w:trPr>
        <w:tc>
          <w:tcPr>
            <w:tcW w:w="4503" w:type="dxa"/>
            <w:tcBorders>
              <w:left w:val="single" w:sz="4" w:space="0" w:color="000000"/>
              <w:bottom w:val="single" w:sz="4" w:space="0" w:color="000000"/>
            </w:tcBorders>
            <w:shd w:val="clear" w:color="auto" w:fill="CCFFFF"/>
          </w:tcPr>
          <w:p w14:paraId="19EEB56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5B1C5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FF74E1C" w14:textId="77777777" w:rsidR="009B1CD0" w:rsidRDefault="009B1CD0" w:rsidP="006F3DF9">
            <w:pPr>
              <w:tabs>
                <w:tab w:val="left" w:pos="851"/>
              </w:tabs>
              <w:snapToGrid w:val="0"/>
              <w:jc w:val="both"/>
              <w:rPr>
                <w:rFonts w:ascii="Arial" w:hAnsi="Arial" w:cs="Arial"/>
              </w:rPr>
            </w:pPr>
          </w:p>
        </w:tc>
      </w:tr>
    </w:tbl>
    <w:p w14:paraId="7A07C4E5" w14:textId="77777777" w:rsidR="009B1CD0" w:rsidRDefault="009B1CD0" w:rsidP="006C4338">
      <w:pPr>
        <w:tabs>
          <w:tab w:val="left" w:pos="851"/>
          <w:tab w:val="left" w:pos="6237"/>
        </w:tabs>
      </w:pPr>
    </w:p>
    <w:p w14:paraId="1719725D" w14:textId="77777777" w:rsidR="009B1CD0" w:rsidRDefault="009B1CD0" w:rsidP="006C4338">
      <w:pPr>
        <w:pStyle w:val="fcasegauche"/>
        <w:tabs>
          <w:tab w:val="left" w:pos="851"/>
        </w:tabs>
        <w:spacing w:after="0"/>
        <w:ind w:left="0" w:firstLine="0"/>
        <w:rPr>
          <w:rFonts w:ascii="Arial" w:hAnsi="Arial" w:cs="Arial"/>
          <w:bCs/>
          <w:iCs/>
        </w:rPr>
      </w:pPr>
    </w:p>
    <w:p w14:paraId="4645264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5DAA9D1"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0B194F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7AC79A3"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EC314A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CFBBAC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39776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7A58D38"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527740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59B6B9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67A5B8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F168A0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B9568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Pr="009D661E">
          <w:rPr>
            <w:rStyle w:val="Hyperlink"/>
            <w:rFonts w:ascii="Arial" w:hAnsi="Arial" w:cs="Arial"/>
            <w:i/>
            <w:sz w:val="18"/>
            <w:szCs w:val="18"/>
          </w:rPr>
          <w:t>article</w:t>
        </w:r>
        <w:r w:rsidR="009D661E" w:rsidRPr="009D661E">
          <w:rPr>
            <w:rStyle w:val="Hyperlink"/>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5" w:history="1">
        <w:r w:rsidR="00D90A00" w:rsidRPr="009D661E">
          <w:rPr>
            <w:rStyle w:val="Hyperlink"/>
            <w:rFonts w:ascii="Arial" w:hAnsi="Arial" w:cs="Arial"/>
            <w:i/>
            <w:sz w:val="18"/>
            <w:szCs w:val="18"/>
          </w:rPr>
          <w:t>article </w:t>
        </w:r>
        <w:r w:rsidR="009D661E" w:rsidRPr="009D661E">
          <w:rPr>
            <w:rStyle w:val="Hyperlink"/>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7385C4C" w14:textId="77777777" w:rsidR="009B1CD0" w:rsidRDefault="009B1CD0" w:rsidP="00934503">
      <w:pPr>
        <w:tabs>
          <w:tab w:val="left" w:pos="426"/>
          <w:tab w:val="left" w:pos="851"/>
        </w:tabs>
        <w:rPr>
          <w:rFonts w:ascii="Arial" w:hAnsi="Arial" w:cs="Arial"/>
          <w:b/>
        </w:rPr>
      </w:pPr>
    </w:p>
    <w:p w14:paraId="1839836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723425"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5475EB6" w14:textId="77777777" w:rsidR="009B1CD0" w:rsidRDefault="009B1CD0" w:rsidP="009B45B9">
      <w:pPr>
        <w:tabs>
          <w:tab w:val="left" w:pos="426"/>
          <w:tab w:val="left" w:pos="851"/>
        </w:tabs>
        <w:jc w:val="both"/>
        <w:rPr>
          <w:rFonts w:ascii="Arial" w:hAnsi="Arial" w:cs="Arial"/>
          <w:b/>
        </w:rPr>
      </w:pPr>
    </w:p>
    <w:p w14:paraId="5E093BEA" w14:textId="77777777" w:rsidR="009B1CD0" w:rsidRDefault="009B1CD0" w:rsidP="009B45B9">
      <w:pPr>
        <w:tabs>
          <w:tab w:val="left" w:pos="426"/>
          <w:tab w:val="left" w:pos="851"/>
        </w:tabs>
        <w:jc w:val="both"/>
        <w:rPr>
          <w:rFonts w:ascii="Arial" w:hAnsi="Arial" w:cs="Arial"/>
          <w:b/>
        </w:rPr>
      </w:pPr>
    </w:p>
    <w:p w14:paraId="234C6B02" w14:textId="77777777" w:rsidR="009B1CD0" w:rsidRDefault="009B1CD0" w:rsidP="009B45B9">
      <w:pPr>
        <w:pStyle w:val="Heading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5B1EDE3" w14:textId="77777777" w:rsidR="009B1CD0" w:rsidRPr="00485EE9" w:rsidRDefault="009B1CD0" w:rsidP="009B45B9">
      <w:pPr>
        <w:tabs>
          <w:tab w:val="left" w:pos="576"/>
          <w:tab w:val="left" w:pos="851"/>
        </w:tabs>
        <w:jc w:val="both"/>
        <w:rPr>
          <w:rFonts w:ascii="Arial" w:hAnsi="Arial" w:cs="Arial"/>
        </w:rPr>
      </w:pPr>
    </w:p>
    <w:p w14:paraId="56000637" w14:textId="77777777" w:rsidR="00964BA0" w:rsidRPr="001B12AD" w:rsidRDefault="00964BA0" w:rsidP="00964BA0">
      <w:pPr>
        <w:suppressAutoHyphens w:val="0"/>
        <w:jc w:val="both"/>
        <w:rPr>
          <w:rFonts w:ascii="Arial" w:hAnsi="Arial" w:cs="Arial"/>
          <w:lang w:eastAsia="fr-FR"/>
        </w:rPr>
      </w:pPr>
      <w:bookmarkStart w:id="5" w:name="_Toc462759996"/>
      <w:r w:rsidRPr="001B12AD">
        <w:rPr>
          <w:rFonts w:ascii="Arial" w:hAnsi="Arial" w:cs="Arial"/>
          <w:lang w:eastAsia="fr-FR"/>
        </w:rPr>
        <w:t>Le présent marché prend effet à sa date de notification, et s’achève à la fin du délai de « garantie de parfait achèvement » (prévu à l’article 44.1 – 2</w:t>
      </w:r>
      <w:r w:rsidRPr="001B12AD">
        <w:rPr>
          <w:rFonts w:ascii="Arial" w:hAnsi="Arial" w:cs="Arial"/>
          <w:vertAlign w:val="superscript"/>
          <w:lang w:eastAsia="fr-FR"/>
        </w:rPr>
        <w:t>ème</w:t>
      </w:r>
      <w:r w:rsidRPr="001B12AD">
        <w:rPr>
          <w:rFonts w:ascii="Arial" w:hAnsi="Arial" w:cs="Arial"/>
          <w:lang w:eastAsia="fr-FR"/>
        </w:rPr>
        <w:t xml:space="preserve"> alinéa du CCAG/Travaux) ou après prolongation de ce délai si les réserves signalées lors de la réception ne sont pas toutes levées à la fin de cette période. Dans cette hypothèse, l’achèvement de cet accord-cadre intervient lors de la levée de la dernière réserve.</w:t>
      </w:r>
    </w:p>
    <w:p w14:paraId="59FB4345" w14:textId="77777777" w:rsidR="00964BA0" w:rsidRPr="001B12AD" w:rsidRDefault="00964BA0" w:rsidP="00964BA0">
      <w:pPr>
        <w:suppressAutoHyphens w:val="0"/>
        <w:jc w:val="both"/>
        <w:rPr>
          <w:rFonts w:ascii="Arial" w:hAnsi="Arial" w:cs="Arial"/>
          <w:lang w:eastAsia="fr-FR"/>
        </w:rPr>
      </w:pPr>
      <w:r w:rsidRPr="001B12AD">
        <w:rPr>
          <w:rFonts w:ascii="Arial" w:hAnsi="Arial" w:cs="Arial"/>
          <w:lang w:eastAsia="fr-FR"/>
        </w:rPr>
        <w:t xml:space="preserve">Le délai d’exécution du </w:t>
      </w:r>
      <w:r w:rsidRPr="001B12AD">
        <w:rPr>
          <w:rFonts w:ascii="Arial" w:hAnsi="Arial" w:cs="Arial"/>
          <w:snapToGrid w:val="0"/>
          <w:lang w:eastAsia="ar-SA"/>
        </w:rPr>
        <w:t>présent accord-cadre</w:t>
      </w:r>
      <w:r w:rsidRPr="001B12AD">
        <w:rPr>
          <w:rFonts w:ascii="Arial" w:hAnsi="Arial" w:cs="Arial"/>
          <w:lang w:eastAsia="fr-FR"/>
        </w:rPr>
        <w:t xml:space="preserve"> comprend la période de préparation définie à l’article 28.1 du CCAG/Travaux et le délai d’exécution des travaux.</w:t>
      </w:r>
    </w:p>
    <w:p w14:paraId="17509F5C" w14:textId="77777777" w:rsidR="00964BA0" w:rsidRPr="001B12AD" w:rsidRDefault="00964BA0" w:rsidP="00964BA0">
      <w:pPr>
        <w:outlineLvl w:val="1"/>
        <w:rPr>
          <w:rFonts w:ascii="Arial" w:hAnsi="Arial" w:cs="Arial"/>
          <w:b/>
        </w:rPr>
      </w:pPr>
    </w:p>
    <w:p w14:paraId="0AFE587A" w14:textId="77777777" w:rsidR="00964BA0" w:rsidRPr="001B12AD" w:rsidRDefault="00964BA0" w:rsidP="00964BA0">
      <w:pPr>
        <w:outlineLvl w:val="1"/>
        <w:rPr>
          <w:rFonts w:ascii="Arial" w:hAnsi="Arial" w:cs="Arial"/>
          <w:b/>
        </w:rPr>
      </w:pPr>
      <w:r w:rsidRPr="001B12AD">
        <w:rPr>
          <w:rFonts w:ascii="Arial" w:hAnsi="Arial" w:cs="Arial"/>
          <w:b/>
        </w:rPr>
        <w:t>Démarrage et durée des prestations</w:t>
      </w:r>
      <w:bookmarkEnd w:id="5"/>
    </w:p>
    <w:p w14:paraId="5A9501CE" w14:textId="77777777" w:rsidR="00964BA0" w:rsidRPr="001B12AD" w:rsidRDefault="00964BA0" w:rsidP="00964BA0">
      <w:pPr>
        <w:outlineLvl w:val="1"/>
        <w:rPr>
          <w:rFonts w:ascii="Arial" w:hAnsi="Arial" w:cs="Arial"/>
          <w:b/>
        </w:rPr>
      </w:pPr>
    </w:p>
    <w:p w14:paraId="36DD1EF3" w14:textId="77777777" w:rsidR="00BF2B64" w:rsidRPr="006B5946" w:rsidRDefault="00BF2B64" w:rsidP="00BF2B64">
      <w:pPr>
        <w:rPr>
          <w:rFonts w:ascii="Marianne" w:hAnsi="Marianne" w:cs="Arial"/>
        </w:rPr>
      </w:pPr>
      <w:r w:rsidRPr="00E42821">
        <w:rPr>
          <w:rFonts w:ascii="Marianne" w:hAnsi="Marianne" w:cs="Arial"/>
        </w:rPr>
        <w:t xml:space="preserve">La période de préparation démarre à compter de la date inscrite sur les ordres de service, émis dans les conditions définies ci-après, prescrivant son démarrage. Par dérogation à l’article 28.1 du CCAG/Travaux, le délai </w:t>
      </w:r>
      <w:r w:rsidRPr="006B5946">
        <w:rPr>
          <w:rFonts w:ascii="Marianne" w:hAnsi="Marianne" w:cs="Arial"/>
        </w:rPr>
        <w:t xml:space="preserve">d’exécution de la période de préparation est </w:t>
      </w:r>
      <w:r w:rsidRPr="006B5946">
        <w:rPr>
          <w:rFonts w:ascii="Marianne" w:hAnsi="Marianne" w:cs="Arial"/>
          <w:b/>
          <w:u w:val="single"/>
        </w:rPr>
        <w:t xml:space="preserve">de </w:t>
      </w:r>
      <w:r>
        <w:rPr>
          <w:rFonts w:ascii="Marianne" w:hAnsi="Marianne" w:cs="Arial"/>
          <w:b/>
          <w:u w:val="single"/>
        </w:rPr>
        <w:t>4</w:t>
      </w:r>
      <w:r w:rsidRPr="006B5946">
        <w:rPr>
          <w:rFonts w:ascii="Marianne" w:hAnsi="Marianne" w:cs="Arial"/>
          <w:b/>
          <w:u w:val="single"/>
        </w:rPr>
        <w:t xml:space="preserve"> semaines et n’est pas incluse dans le délai d’exécution du chantier. </w:t>
      </w:r>
    </w:p>
    <w:p w14:paraId="5BF92492" w14:textId="77777777" w:rsidR="00BF2B64" w:rsidRPr="00E42821" w:rsidRDefault="00BF2B64" w:rsidP="00BF2B64">
      <w:pPr>
        <w:rPr>
          <w:rFonts w:ascii="Marianne" w:hAnsi="Marianne" w:cs="Arial"/>
        </w:rPr>
      </w:pPr>
      <w:r w:rsidRPr="00E42821">
        <w:rPr>
          <w:rFonts w:ascii="Marianne" w:hAnsi="Marianne" w:cs="Arial"/>
        </w:rPr>
        <w:t>Les travaux commencent à s’exécuter à compter de la date inscrite sur les ordres de service, émis dans les conditions définies ci-après, prescrivant le démarrage des travaux.</w:t>
      </w:r>
    </w:p>
    <w:p w14:paraId="7FFCDC23" w14:textId="77777777" w:rsidR="00BF2B64" w:rsidRPr="00E42821" w:rsidRDefault="00BF2B64" w:rsidP="00BF2B64">
      <w:pPr>
        <w:rPr>
          <w:rFonts w:ascii="Marianne" w:hAnsi="Marianne" w:cs="Arial"/>
        </w:rPr>
      </w:pPr>
      <w:r w:rsidRPr="00E42821">
        <w:rPr>
          <w:rFonts w:ascii="Marianne" w:hAnsi="Marianne" w:cs="Arial"/>
        </w:rPr>
        <w:t xml:space="preserve">Ils s’exécutent conformément au calendrier d’exécution établi par la maîtrise d’œuvre en concertation avec les entrepreneurs au cours de la période de préparation. Il est ensuite soumis à l’approbation du maître d’ouvrage et notifié aux entreprises par ordre de service. </w:t>
      </w:r>
    </w:p>
    <w:p w14:paraId="22962886" w14:textId="77777777" w:rsidR="00BF2B64" w:rsidRPr="00743AED" w:rsidRDefault="00BF2B64" w:rsidP="00BF2B64">
      <w:pPr>
        <w:rPr>
          <w:rFonts w:ascii="Marianne" w:hAnsi="Marianne" w:cs="Arial"/>
          <w:sz w:val="16"/>
          <w:szCs w:val="16"/>
        </w:rPr>
      </w:pPr>
    </w:p>
    <w:p w14:paraId="759D4F41" w14:textId="77777777" w:rsidR="00BF2B64" w:rsidRDefault="00BF2B64" w:rsidP="00BF2B64">
      <w:pPr>
        <w:rPr>
          <w:rFonts w:ascii="Marianne" w:hAnsi="Marianne" w:cs="Arial"/>
          <w:u w:val="single"/>
        </w:rPr>
      </w:pPr>
      <w:r w:rsidRPr="006B5946">
        <w:rPr>
          <w:rFonts w:ascii="Marianne" w:hAnsi="Marianne" w:cs="Arial"/>
        </w:rPr>
        <w:t xml:space="preserve">Le délai d’exécution des travaux est estimé à environ </w:t>
      </w:r>
      <w:r>
        <w:rPr>
          <w:rFonts w:ascii="Marianne" w:hAnsi="Marianne" w:cs="Arial"/>
          <w:b/>
          <w:u w:val="single"/>
        </w:rPr>
        <w:t xml:space="preserve">30 </w:t>
      </w:r>
      <w:r w:rsidRPr="006B5946">
        <w:rPr>
          <w:rFonts w:ascii="Marianne" w:hAnsi="Marianne" w:cs="Arial"/>
          <w:b/>
          <w:u w:val="single"/>
        </w:rPr>
        <w:t>semaines</w:t>
      </w:r>
      <w:r w:rsidRPr="006B5946">
        <w:rPr>
          <w:rFonts w:ascii="Marianne" w:hAnsi="Marianne" w:cs="Arial"/>
          <w:u w:val="single"/>
        </w:rPr>
        <w:t>.</w:t>
      </w:r>
    </w:p>
    <w:p w14:paraId="5B68ED99" w14:textId="39002686" w:rsidR="0013220E" w:rsidRPr="001B12AD" w:rsidRDefault="0013220E" w:rsidP="0013220E">
      <w:pPr>
        <w:suppressAutoHyphens w:val="0"/>
        <w:jc w:val="both"/>
        <w:rPr>
          <w:rFonts w:ascii="Arial" w:hAnsi="Arial" w:cs="Arial"/>
          <w:sz w:val="22"/>
          <w:szCs w:val="22"/>
          <w:lang w:eastAsia="fr-FR"/>
        </w:rPr>
      </w:pPr>
    </w:p>
    <w:p w14:paraId="636FF480" w14:textId="77777777" w:rsidR="0013220E" w:rsidRPr="001B12AD" w:rsidRDefault="0013220E" w:rsidP="0013220E">
      <w:pPr>
        <w:suppressAutoHyphens w:val="0"/>
        <w:jc w:val="both"/>
        <w:rPr>
          <w:rFonts w:ascii="Arial" w:hAnsi="Arial" w:cs="Arial"/>
          <w:sz w:val="22"/>
          <w:szCs w:val="22"/>
          <w:lang w:eastAsia="fr-FR"/>
        </w:rPr>
      </w:pPr>
    </w:p>
    <w:p w14:paraId="25D771C3" w14:textId="77777777" w:rsidR="00964BA0" w:rsidRPr="006B3938" w:rsidRDefault="00964BA0" w:rsidP="00964BA0">
      <w:pPr>
        <w:ind w:right="1"/>
        <w:rPr>
          <w:sz w:val="22"/>
          <w:szCs w:val="22"/>
        </w:rPr>
      </w:pPr>
    </w:p>
    <w:p w14:paraId="553413EA" w14:textId="77777777" w:rsidR="00964BA0" w:rsidRPr="006B3938" w:rsidRDefault="00964BA0" w:rsidP="00964BA0">
      <w:pPr>
        <w:tabs>
          <w:tab w:val="left" w:pos="576"/>
          <w:tab w:val="left" w:pos="851"/>
        </w:tabs>
        <w:jc w:val="both"/>
        <w:rPr>
          <w:rFonts w:ascii="Arial" w:hAnsi="Arial" w:cs="Arial"/>
          <w:i/>
          <w:sz w:val="18"/>
          <w:szCs w:val="18"/>
        </w:rPr>
      </w:pPr>
    </w:p>
    <w:p w14:paraId="49ECDC30" w14:textId="77777777" w:rsidR="009B1CD0" w:rsidRDefault="00964BA0" w:rsidP="001B12AD">
      <w:pPr>
        <w:tabs>
          <w:tab w:val="left" w:pos="851"/>
        </w:tabs>
      </w:pPr>
      <w:r w:rsidDel="00964BA0">
        <w:rPr>
          <w:rFonts w:ascii="Arial" w:hAnsi="Arial" w:cs="Arial"/>
        </w:rPr>
        <w:t xml:space="preserve"> </w:t>
      </w:r>
      <w:r w:rsidR="00844DAA">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EC7F1A9" w14:textId="77777777" w:rsidR="009B1CD0" w:rsidRDefault="00844DAA" w:rsidP="009B45B9">
      <w:pPr>
        <w:tabs>
          <w:tab w:val="left" w:pos="851"/>
        </w:tabs>
        <w:spacing w:before="120"/>
        <w:ind w:left="567"/>
        <w:jc w:val="both"/>
      </w:pPr>
      <w:r>
        <w:tab/>
      </w:r>
      <w:r w:rsidR="00964BA0">
        <w:sym w:font="Wingdings" w:char="F078"/>
      </w:r>
      <w:r w:rsidR="009B1CD0">
        <w:rPr>
          <w:rFonts w:ascii="Arial" w:hAnsi="Arial" w:cs="Arial"/>
        </w:rPr>
        <w:t>la date de notification de l’ordre de service ;</w:t>
      </w:r>
    </w:p>
    <w:p w14:paraId="778E9A2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4BD18D2" w14:textId="77777777" w:rsidR="009B1CD0" w:rsidRDefault="009B1CD0" w:rsidP="009B45B9">
      <w:pPr>
        <w:tabs>
          <w:tab w:val="left" w:pos="426"/>
          <w:tab w:val="left" w:pos="851"/>
        </w:tabs>
        <w:jc w:val="both"/>
        <w:rPr>
          <w:rFonts w:ascii="Arial" w:hAnsi="Arial" w:cs="Arial"/>
          <w:b/>
        </w:rPr>
      </w:pPr>
    </w:p>
    <w:p w14:paraId="556E08EE"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64BA0">
        <w:sym w:font="Wingdings" w:char="F078"/>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95967B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5ED3F88" w14:textId="77777777" w:rsidR="009B1CD0" w:rsidRDefault="009B1CD0" w:rsidP="009B45B9">
      <w:pPr>
        <w:tabs>
          <w:tab w:val="left" w:pos="426"/>
          <w:tab w:val="left" w:pos="851"/>
        </w:tabs>
        <w:jc w:val="both"/>
        <w:rPr>
          <w:rFonts w:ascii="Arial" w:hAnsi="Arial" w:cs="Arial"/>
        </w:rPr>
      </w:pPr>
    </w:p>
    <w:p w14:paraId="29AB3314"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EFEACD0" w14:textId="77777777">
        <w:tc>
          <w:tcPr>
            <w:tcW w:w="10419" w:type="dxa"/>
            <w:shd w:val="clear" w:color="auto" w:fill="66CCFF"/>
          </w:tcPr>
          <w:p w14:paraId="27D344A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B388D17" w14:textId="77777777" w:rsidR="009B1CD0" w:rsidRDefault="009B1CD0" w:rsidP="006C4338">
      <w:pPr>
        <w:tabs>
          <w:tab w:val="left" w:pos="851"/>
        </w:tabs>
        <w:jc w:val="both"/>
      </w:pPr>
    </w:p>
    <w:p w14:paraId="038989F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E7F988F" w14:textId="77777777" w:rsidR="005824AE" w:rsidRDefault="005824AE" w:rsidP="006C4338">
      <w:pPr>
        <w:tabs>
          <w:tab w:val="left" w:pos="851"/>
        </w:tabs>
        <w:jc w:val="both"/>
      </w:pPr>
    </w:p>
    <w:p w14:paraId="100C842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B35F28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014DF96" w14:textId="77777777" w:rsidTr="009B45B9">
        <w:tc>
          <w:tcPr>
            <w:tcW w:w="4644" w:type="dxa"/>
            <w:tcBorders>
              <w:top w:val="single" w:sz="4" w:space="0" w:color="000000"/>
              <w:left w:val="single" w:sz="4" w:space="0" w:color="000000"/>
              <w:bottom w:val="single" w:sz="4" w:space="0" w:color="000000"/>
            </w:tcBorders>
            <w:vAlign w:val="center"/>
          </w:tcPr>
          <w:p w14:paraId="6FA702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509B64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0A3B42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343836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DD62921" w14:textId="77777777" w:rsidTr="009B45B9">
        <w:trPr>
          <w:trHeight w:val="1021"/>
        </w:trPr>
        <w:tc>
          <w:tcPr>
            <w:tcW w:w="4644" w:type="dxa"/>
            <w:tcBorders>
              <w:top w:val="single" w:sz="4" w:space="0" w:color="000000"/>
              <w:left w:val="single" w:sz="4" w:space="0" w:color="000000"/>
              <w:bottom w:val="single" w:sz="4" w:space="0" w:color="auto"/>
            </w:tcBorders>
          </w:tcPr>
          <w:p w14:paraId="3BD236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A93616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530D3C7B" w14:textId="77777777" w:rsidR="00332B12" w:rsidRDefault="00332B12" w:rsidP="00B054DA">
            <w:pPr>
              <w:tabs>
                <w:tab w:val="left" w:pos="851"/>
              </w:tabs>
              <w:snapToGrid w:val="0"/>
              <w:jc w:val="both"/>
              <w:rPr>
                <w:rFonts w:ascii="Arial" w:hAnsi="Arial" w:cs="Arial"/>
                <w:b/>
                <w:bCs/>
              </w:rPr>
            </w:pPr>
          </w:p>
        </w:tc>
      </w:tr>
    </w:tbl>
    <w:p w14:paraId="5BF4A6C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3AF5804" w14:textId="77777777" w:rsidR="00964BA0" w:rsidRDefault="00964BA0" w:rsidP="00332B12">
      <w:pPr>
        <w:pStyle w:val="fcase1ertab"/>
        <w:tabs>
          <w:tab w:val="left" w:pos="851"/>
        </w:tabs>
        <w:ind w:left="0" w:firstLine="0"/>
        <w:rPr>
          <w:rFonts w:ascii="Arial" w:hAnsi="Arial" w:cs="Arial"/>
          <w:b/>
          <w:sz w:val="22"/>
          <w:szCs w:val="22"/>
        </w:rPr>
      </w:pPr>
    </w:p>
    <w:p w14:paraId="08D079F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0E45492" w14:textId="77777777" w:rsidR="00332B12" w:rsidRDefault="00332B12" w:rsidP="006C4338">
      <w:pPr>
        <w:tabs>
          <w:tab w:val="left" w:pos="851"/>
        </w:tabs>
        <w:jc w:val="both"/>
      </w:pPr>
    </w:p>
    <w:p w14:paraId="128D3C5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Hyperlink"/>
            <w:rFonts w:ascii="Arial" w:hAnsi="Arial" w:cs="Arial"/>
            <w:i/>
            <w:sz w:val="18"/>
            <w:szCs w:val="18"/>
          </w:rPr>
          <w:t>article</w:t>
        </w:r>
        <w:r w:rsidR="009D661E" w:rsidRPr="009D661E">
          <w:rPr>
            <w:rStyle w:val="Hyperlink"/>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7" w:history="1">
        <w:r w:rsidR="009D661E" w:rsidRPr="009D661E">
          <w:rPr>
            <w:rStyle w:val="Hyperlink"/>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F5053C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ABF840" w14:textId="77777777" w:rsidR="009B1CD0" w:rsidRDefault="009B1CD0" w:rsidP="005846FB">
      <w:pPr>
        <w:tabs>
          <w:tab w:val="left" w:pos="851"/>
        </w:tabs>
        <w:rPr>
          <w:rFonts w:ascii="Arial" w:hAnsi="Arial" w:cs="Arial"/>
        </w:rPr>
      </w:pPr>
    </w:p>
    <w:p w14:paraId="7B5F9719" w14:textId="77777777" w:rsidR="00036500" w:rsidRDefault="00036500" w:rsidP="005846FB">
      <w:pPr>
        <w:tabs>
          <w:tab w:val="left" w:pos="851"/>
        </w:tabs>
        <w:rPr>
          <w:rFonts w:ascii="Arial" w:hAnsi="Arial" w:cs="Arial"/>
        </w:rPr>
      </w:pPr>
    </w:p>
    <w:p w14:paraId="1D3490D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4A5849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CDB56D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9F375E" w14:textId="77777777" w:rsidR="009B1CD0" w:rsidRDefault="009B1CD0" w:rsidP="0083205E">
      <w:pPr>
        <w:tabs>
          <w:tab w:val="left" w:pos="851"/>
        </w:tabs>
        <w:rPr>
          <w:rFonts w:ascii="Arial" w:hAnsi="Arial" w:cs="Arial"/>
        </w:rPr>
      </w:pPr>
    </w:p>
    <w:p w14:paraId="281BF302" w14:textId="77777777" w:rsidR="001C733C" w:rsidRDefault="001C733C" w:rsidP="00CD46CC">
      <w:pPr>
        <w:tabs>
          <w:tab w:val="left" w:pos="851"/>
        </w:tabs>
        <w:rPr>
          <w:rFonts w:ascii="Arial" w:hAnsi="Arial" w:cs="Arial"/>
        </w:rPr>
      </w:pPr>
    </w:p>
    <w:p w14:paraId="53464FB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B6E18D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9BB003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604F6BA"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77A4438"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897DB8D" w14:textId="77777777" w:rsidR="002904AF" w:rsidRDefault="002904AF" w:rsidP="001C733C">
      <w:pPr>
        <w:tabs>
          <w:tab w:val="left" w:pos="851"/>
        </w:tabs>
        <w:rPr>
          <w:rFonts w:ascii="Arial" w:hAnsi="Arial" w:cs="Arial"/>
        </w:rPr>
      </w:pPr>
    </w:p>
    <w:p w14:paraId="24CEADC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27EE7BCC"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3101149" w14:textId="77777777" w:rsidR="002904AF" w:rsidRDefault="002904AF" w:rsidP="002904AF">
      <w:pPr>
        <w:tabs>
          <w:tab w:val="left" w:pos="851"/>
        </w:tabs>
        <w:rPr>
          <w:rFonts w:ascii="Arial" w:hAnsi="Arial" w:cs="Arial"/>
          <w:iCs/>
        </w:rPr>
      </w:pPr>
    </w:p>
    <w:p w14:paraId="1A73DEA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A30C0C5"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B604731" w14:textId="77777777" w:rsidR="002904AF" w:rsidRDefault="002904AF" w:rsidP="002904AF">
      <w:pPr>
        <w:tabs>
          <w:tab w:val="left" w:pos="851"/>
        </w:tabs>
        <w:ind w:left="1134" w:hanging="850"/>
        <w:rPr>
          <w:rFonts w:ascii="Arial" w:hAnsi="Arial" w:cs="Arial"/>
          <w:i/>
          <w:sz w:val="18"/>
          <w:szCs w:val="18"/>
        </w:rPr>
      </w:pPr>
    </w:p>
    <w:p w14:paraId="679805C7" w14:textId="77777777" w:rsidR="001C733C" w:rsidRDefault="001C733C" w:rsidP="001C733C">
      <w:pPr>
        <w:tabs>
          <w:tab w:val="left" w:pos="851"/>
        </w:tabs>
        <w:rPr>
          <w:rFonts w:ascii="Arial" w:hAnsi="Arial" w:cs="Arial"/>
          <w:i/>
          <w:sz w:val="18"/>
          <w:szCs w:val="18"/>
        </w:rPr>
      </w:pPr>
    </w:p>
    <w:p w14:paraId="4E22A18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19C542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555ED6F" w14:textId="77777777" w:rsidR="00036500" w:rsidRDefault="00036500" w:rsidP="005846FB">
      <w:pPr>
        <w:tabs>
          <w:tab w:val="left" w:pos="851"/>
        </w:tabs>
        <w:rPr>
          <w:rFonts w:ascii="Arial" w:hAnsi="Arial" w:cs="Arial"/>
        </w:rPr>
      </w:pPr>
    </w:p>
    <w:p w14:paraId="4C827FC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56E02CA" w14:textId="77777777" w:rsidR="00AE7831" w:rsidRDefault="00AE7831" w:rsidP="009B45B9">
      <w:pPr>
        <w:tabs>
          <w:tab w:val="left" w:pos="851"/>
        </w:tabs>
        <w:ind w:left="1701" w:hanging="850"/>
        <w:jc w:val="both"/>
      </w:pPr>
    </w:p>
    <w:p w14:paraId="286DCA0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6EBABA3" w14:textId="77777777" w:rsidR="00036500" w:rsidRDefault="00036500" w:rsidP="006C4338">
      <w:pPr>
        <w:tabs>
          <w:tab w:val="left" w:pos="851"/>
        </w:tabs>
        <w:rPr>
          <w:rFonts w:ascii="Arial" w:hAnsi="Arial" w:cs="Arial"/>
          <w:iCs/>
        </w:rPr>
      </w:pPr>
    </w:p>
    <w:p w14:paraId="6A2437D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A7E688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E7DCD5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6A31900" w14:textId="77777777" w:rsidTr="00B054DA">
        <w:tc>
          <w:tcPr>
            <w:tcW w:w="4644" w:type="dxa"/>
            <w:tcBorders>
              <w:top w:val="single" w:sz="4" w:space="0" w:color="000000"/>
              <w:left w:val="single" w:sz="4" w:space="0" w:color="000000"/>
              <w:bottom w:val="single" w:sz="4" w:space="0" w:color="000000"/>
            </w:tcBorders>
            <w:vAlign w:val="center"/>
          </w:tcPr>
          <w:p w14:paraId="2B3ADCC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C342F7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90D76B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48F405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A8809E" w14:textId="77777777" w:rsidTr="001B12AD">
        <w:trPr>
          <w:trHeight w:val="1021"/>
        </w:trPr>
        <w:tc>
          <w:tcPr>
            <w:tcW w:w="4644" w:type="dxa"/>
            <w:tcBorders>
              <w:top w:val="single" w:sz="4" w:space="0" w:color="000000"/>
              <w:left w:val="single" w:sz="4" w:space="0" w:color="000000"/>
            </w:tcBorders>
            <w:shd w:val="clear" w:color="auto" w:fill="CCFFFF"/>
          </w:tcPr>
          <w:p w14:paraId="5A02E9F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CD6A82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1FEEBCB" w14:textId="77777777" w:rsidR="00332B12" w:rsidRDefault="00332B12" w:rsidP="00B054DA">
            <w:pPr>
              <w:tabs>
                <w:tab w:val="left" w:pos="851"/>
              </w:tabs>
              <w:snapToGrid w:val="0"/>
              <w:jc w:val="both"/>
              <w:rPr>
                <w:rFonts w:ascii="Arial" w:hAnsi="Arial" w:cs="Arial"/>
                <w:b/>
                <w:bCs/>
              </w:rPr>
            </w:pPr>
          </w:p>
        </w:tc>
      </w:tr>
      <w:tr w:rsidR="00332B12" w14:paraId="4BF409D2" w14:textId="77777777" w:rsidTr="001B12AD">
        <w:trPr>
          <w:trHeight w:val="1021"/>
        </w:trPr>
        <w:tc>
          <w:tcPr>
            <w:tcW w:w="4644" w:type="dxa"/>
            <w:tcBorders>
              <w:left w:val="single" w:sz="4" w:space="0" w:color="000000"/>
              <w:bottom w:val="single" w:sz="4" w:space="0" w:color="auto"/>
            </w:tcBorders>
          </w:tcPr>
          <w:p w14:paraId="0A5B1E3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64A3F94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019F00F3" w14:textId="77777777" w:rsidR="00332B12" w:rsidRDefault="00332B12" w:rsidP="00B054DA">
            <w:pPr>
              <w:tabs>
                <w:tab w:val="left" w:pos="851"/>
              </w:tabs>
              <w:snapToGrid w:val="0"/>
              <w:jc w:val="both"/>
              <w:rPr>
                <w:rFonts w:ascii="Arial" w:hAnsi="Arial" w:cs="Arial"/>
                <w:b/>
                <w:bCs/>
              </w:rPr>
            </w:pPr>
          </w:p>
        </w:tc>
      </w:tr>
    </w:tbl>
    <w:p w14:paraId="6C29A92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54C6AF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02EC163" w14:textId="77777777">
        <w:tc>
          <w:tcPr>
            <w:tcW w:w="10277" w:type="dxa"/>
            <w:shd w:val="clear" w:color="auto" w:fill="66CCFF"/>
          </w:tcPr>
          <w:p w14:paraId="2FB00EA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CBDA697" w14:textId="77777777" w:rsidR="009B1CD0" w:rsidRDefault="009B1CD0" w:rsidP="006C4338">
      <w:pPr>
        <w:tabs>
          <w:tab w:val="left" w:pos="851"/>
        </w:tabs>
      </w:pPr>
    </w:p>
    <w:p w14:paraId="42ACCE77" w14:textId="77777777" w:rsidR="009B1CD0" w:rsidRDefault="009B1CD0" w:rsidP="006F3DF9">
      <w:pPr>
        <w:pStyle w:val="Heading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7A797C60" w14:textId="6FE4E36F" w:rsidR="00964BA0" w:rsidRPr="001B12AD" w:rsidRDefault="00964BA0" w:rsidP="00964BA0">
      <w:pPr>
        <w:pStyle w:val="Heading1"/>
        <w:tabs>
          <w:tab w:val="left" w:pos="567"/>
          <w:tab w:val="left" w:pos="851"/>
        </w:tabs>
        <w:ind w:left="432" w:hanging="432"/>
        <w:jc w:val="both"/>
        <w:rPr>
          <w:rFonts w:ascii="Arial" w:hAnsi="Arial" w:cs="Arial"/>
          <w:b w:val="0"/>
          <w:bCs/>
          <w:iCs/>
        </w:rPr>
      </w:pPr>
      <w:r w:rsidRPr="001B12AD">
        <w:rPr>
          <w:rFonts w:ascii="Arial" w:hAnsi="Arial" w:cs="Arial"/>
          <w:b w:val="0"/>
          <w:bCs/>
          <w:iCs/>
        </w:rPr>
        <w:t>Ministère de l’éducation nationale</w:t>
      </w:r>
      <w:r>
        <w:rPr>
          <w:rFonts w:ascii="Arial" w:hAnsi="Arial" w:cs="Arial"/>
          <w:b w:val="0"/>
          <w:bCs/>
          <w:iCs/>
        </w:rPr>
        <w:t xml:space="preserve"> </w:t>
      </w:r>
    </w:p>
    <w:p w14:paraId="21A56437" w14:textId="77777777" w:rsidR="00964BA0" w:rsidRPr="001B12AD" w:rsidRDefault="00964BA0" w:rsidP="00964BA0">
      <w:pPr>
        <w:pStyle w:val="Heading1"/>
        <w:tabs>
          <w:tab w:val="left" w:pos="567"/>
          <w:tab w:val="left" w:pos="851"/>
        </w:tabs>
        <w:ind w:left="432" w:hanging="432"/>
        <w:jc w:val="both"/>
        <w:rPr>
          <w:rFonts w:ascii="Arial" w:hAnsi="Arial" w:cs="Arial"/>
          <w:b w:val="0"/>
          <w:bCs/>
          <w:iCs/>
        </w:rPr>
      </w:pPr>
      <w:r w:rsidRPr="001B12AD">
        <w:rPr>
          <w:rFonts w:ascii="Arial" w:hAnsi="Arial" w:cs="Arial"/>
          <w:b w:val="0"/>
          <w:bCs/>
          <w:iCs/>
        </w:rPr>
        <w:t xml:space="preserve">Secrétariat général </w:t>
      </w:r>
    </w:p>
    <w:p w14:paraId="610256D6" w14:textId="77777777" w:rsidR="00964BA0" w:rsidRPr="001B12AD" w:rsidRDefault="00964BA0" w:rsidP="00964BA0">
      <w:pPr>
        <w:pStyle w:val="Heading1"/>
        <w:tabs>
          <w:tab w:val="left" w:pos="567"/>
          <w:tab w:val="left" w:pos="851"/>
        </w:tabs>
        <w:ind w:left="432" w:hanging="432"/>
        <w:jc w:val="both"/>
        <w:rPr>
          <w:rFonts w:ascii="Arial" w:hAnsi="Arial" w:cs="Arial"/>
          <w:b w:val="0"/>
          <w:bCs/>
          <w:iCs/>
        </w:rPr>
      </w:pPr>
      <w:r w:rsidRPr="001B12AD">
        <w:rPr>
          <w:rFonts w:ascii="Arial" w:hAnsi="Arial" w:cs="Arial"/>
          <w:b w:val="0"/>
          <w:bCs/>
          <w:iCs/>
        </w:rPr>
        <w:t>Service de l’action administrative et des moyens</w:t>
      </w:r>
    </w:p>
    <w:p w14:paraId="31CA4D2C" w14:textId="77777777" w:rsidR="00964BA0" w:rsidRPr="001B12AD" w:rsidRDefault="00964BA0" w:rsidP="00964BA0">
      <w:pPr>
        <w:pStyle w:val="Heading1"/>
        <w:tabs>
          <w:tab w:val="left" w:pos="567"/>
          <w:tab w:val="left" w:pos="851"/>
        </w:tabs>
        <w:ind w:left="432" w:hanging="432"/>
        <w:jc w:val="both"/>
        <w:rPr>
          <w:rFonts w:ascii="Arial" w:hAnsi="Arial" w:cs="Arial"/>
          <w:b w:val="0"/>
          <w:bCs/>
          <w:iCs/>
        </w:rPr>
      </w:pPr>
      <w:r w:rsidRPr="001B12AD">
        <w:rPr>
          <w:rFonts w:ascii="Arial" w:hAnsi="Arial" w:cs="Arial"/>
          <w:b w:val="0"/>
          <w:bCs/>
          <w:iCs/>
        </w:rPr>
        <w:t>Sous-direction de la logistique de l’administration centrale</w:t>
      </w:r>
    </w:p>
    <w:p w14:paraId="38FF6D5F" w14:textId="77777777" w:rsidR="00964BA0" w:rsidRPr="001B12AD" w:rsidRDefault="00964BA0" w:rsidP="00964BA0">
      <w:pPr>
        <w:pStyle w:val="Heading1"/>
        <w:tabs>
          <w:tab w:val="left" w:pos="567"/>
          <w:tab w:val="left" w:pos="851"/>
        </w:tabs>
        <w:ind w:left="432" w:hanging="432"/>
        <w:jc w:val="both"/>
        <w:rPr>
          <w:rFonts w:ascii="Arial" w:hAnsi="Arial" w:cs="Arial"/>
          <w:b w:val="0"/>
          <w:bCs/>
          <w:iCs/>
        </w:rPr>
      </w:pPr>
      <w:r w:rsidRPr="001B12AD">
        <w:rPr>
          <w:rFonts w:ascii="Arial" w:hAnsi="Arial" w:cs="Arial"/>
          <w:b w:val="0"/>
          <w:bCs/>
          <w:iCs/>
        </w:rPr>
        <w:t>110, rue de Grenelle</w:t>
      </w:r>
    </w:p>
    <w:p w14:paraId="3A13ADEE" w14:textId="77777777" w:rsidR="00964BA0" w:rsidRPr="001B12AD" w:rsidRDefault="00964BA0" w:rsidP="00964BA0">
      <w:pPr>
        <w:pStyle w:val="Heading1"/>
        <w:tabs>
          <w:tab w:val="left" w:pos="567"/>
          <w:tab w:val="left" w:pos="851"/>
        </w:tabs>
        <w:ind w:left="432" w:hanging="432"/>
        <w:jc w:val="both"/>
        <w:rPr>
          <w:rFonts w:ascii="Arial" w:hAnsi="Arial" w:cs="Arial"/>
          <w:b w:val="0"/>
          <w:bCs/>
          <w:iCs/>
        </w:rPr>
      </w:pPr>
      <w:r w:rsidRPr="001B12AD">
        <w:rPr>
          <w:rFonts w:ascii="Arial" w:hAnsi="Arial" w:cs="Arial"/>
          <w:b w:val="0"/>
          <w:bCs/>
          <w:iCs/>
        </w:rPr>
        <w:t>75 357 PARIS SP 07</w:t>
      </w:r>
    </w:p>
    <w:p w14:paraId="200443D4" w14:textId="77777777" w:rsidR="009B1CD0" w:rsidRDefault="009B1CD0" w:rsidP="005846FB">
      <w:pPr>
        <w:pStyle w:val="Header"/>
        <w:tabs>
          <w:tab w:val="clear" w:pos="4536"/>
          <w:tab w:val="clear" w:pos="9072"/>
          <w:tab w:val="left" w:pos="851"/>
        </w:tabs>
        <w:jc w:val="both"/>
        <w:rPr>
          <w:rFonts w:ascii="Arial" w:hAnsi="Arial" w:cs="Arial"/>
        </w:rPr>
      </w:pPr>
    </w:p>
    <w:p w14:paraId="5EAAD09D"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A120481" w14:textId="77777777" w:rsidR="00964BA0" w:rsidRDefault="00964BA0" w:rsidP="00964BA0">
      <w:pPr>
        <w:rPr>
          <w:rFonts w:ascii="Arial" w:hAnsi="Arial" w:cs="Arial"/>
          <w:i/>
          <w:sz w:val="18"/>
          <w:szCs w:val="18"/>
        </w:rPr>
      </w:pPr>
    </w:p>
    <w:p w14:paraId="0043B12B" w14:textId="757F47D4" w:rsidR="00964BA0" w:rsidRPr="001B12AD" w:rsidRDefault="00BF2B64" w:rsidP="00964BA0">
      <w:pPr>
        <w:rPr>
          <w:rFonts w:ascii="Arial" w:hAnsi="Arial" w:cs="Arial"/>
          <w:b/>
        </w:rPr>
      </w:pPr>
      <w:r w:rsidRPr="001B12AD">
        <w:rPr>
          <w:rFonts w:ascii="Arial" w:hAnsi="Arial" w:cs="Arial"/>
          <w:b/>
        </w:rPr>
        <w:t>M</w:t>
      </w:r>
      <w:r>
        <w:rPr>
          <w:rFonts w:ascii="Arial" w:hAnsi="Arial" w:cs="Arial"/>
          <w:b/>
        </w:rPr>
        <w:t>onsieur</w:t>
      </w:r>
      <w:r w:rsidRPr="001B12AD">
        <w:rPr>
          <w:rFonts w:ascii="Arial" w:hAnsi="Arial" w:cs="Arial"/>
          <w:b/>
        </w:rPr>
        <w:t xml:space="preserve"> </w:t>
      </w:r>
      <w:r w:rsidR="00E31176" w:rsidRPr="001B12AD">
        <w:rPr>
          <w:rFonts w:ascii="Arial" w:hAnsi="Arial" w:cs="Arial"/>
          <w:b/>
        </w:rPr>
        <w:t>l</w:t>
      </w:r>
      <w:r w:rsidR="00E31176">
        <w:rPr>
          <w:rFonts w:ascii="Arial" w:hAnsi="Arial" w:cs="Arial"/>
          <w:b/>
        </w:rPr>
        <w:t>e</w:t>
      </w:r>
      <w:r w:rsidR="00964BA0" w:rsidRPr="001B12AD">
        <w:rPr>
          <w:rFonts w:ascii="Arial" w:hAnsi="Arial" w:cs="Arial"/>
          <w:b/>
        </w:rPr>
        <w:t xml:space="preserve"> secrétaire général désigné comme pouvoir adjudicateur ou son représentant.</w:t>
      </w:r>
    </w:p>
    <w:p w14:paraId="3FF06C1A" w14:textId="77777777" w:rsidR="009B1CD0" w:rsidRDefault="009B1CD0" w:rsidP="0083205E">
      <w:pPr>
        <w:tabs>
          <w:tab w:val="left" w:pos="851"/>
        </w:tabs>
        <w:jc w:val="both"/>
        <w:rPr>
          <w:rFonts w:ascii="Arial" w:hAnsi="Arial" w:cs="Arial"/>
        </w:rPr>
      </w:pPr>
    </w:p>
    <w:p w14:paraId="0570051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Hyperlink"/>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Hyperlink"/>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5808EA3" w14:textId="77777777" w:rsidR="00964BA0" w:rsidRDefault="00964BA0" w:rsidP="009B45B9">
      <w:pPr>
        <w:tabs>
          <w:tab w:val="left" w:pos="851"/>
        </w:tabs>
        <w:jc w:val="both"/>
        <w:rPr>
          <w:rFonts w:ascii="Arial" w:hAnsi="Arial" w:cs="Arial"/>
        </w:rPr>
      </w:pPr>
    </w:p>
    <w:p w14:paraId="1FECD50A" w14:textId="77777777" w:rsidR="009B1CD0" w:rsidRDefault="00964BA0" w:rsidP="009B45B9">
      <w:pPr>
        <w:tabs>
          <w:tab w:val="left" w:pos="851"/>
        </w:tabs>
        <w:jc w:val="both"/>
        <w:rPr>
          <w:rFonts w:ascii="Arial" w:hAnsi="Arial" w:cs="Arial"/>
        </w:rPr>
      </w:pPr>
      <w:r>
        <w:rPr>
          <w:rFonts w:ascii="Arial" w:hAnsi="Arial" w:cs="Arial"/>
        </w:rPr>
        <w:t>M .Le directeur de l’Institut des hautes études de l’éducation et de la formation</w:t>
      </w:r>
    </w:p>
    <w:p w14:paraId="5BB5A198" w14:textId="77777777" w:rsidR="009B1CD0" w:rsidRDefault="00964BA0" w:rsidP="009B45B9">
      <w:pPr>
        <w:tabs>
          <w:tab w:val="left" w:pos="851"/>
        </w:tabs>
        <w:jc w:val="both"/>
        <w:rPr>
          <w:rFonts w:ascii="Arial" w:hAnsi="Arial" w:cs="Arial"/>
        </w:rPr>
      </w:pPr>
      <w:r w:rsidRPr="00591EEB">
        <w:rPr>
          <w:rFonts w:ascii="Arial" w:hAnsi="Arial" w:cs="Arial"/>
        </w:rPr>
        <w:sym w:font="Wingdings" w:char="F028"/>
      </w:r>
      <w:r>
        <w:rPr>
          <w:rFonts w:ascii="Arial" w:hAnsi="Arial" w:cs="Arial"/>
        </w:rPr>
        <w:t xml:space="preserve"> 05.49.49.25.00</w:t>
      </w:r>
    </w:p>
    <w:p w14:paraId="62053090" w14:textId="77777777" w:rsidR="009B1CD0" w:rsidRDefault="009B1CD0" w:rsidP="009B45B9">
      <w:pPr>
        <w:pStyle w:val="fcase2metab"/>
        <w:ind w:left="0" w:firstLine="0"/>
        <w:rPr>
          <w:rFonts w:ascii="Arial" w:hAnsi="Arial" w:cs="Arial"/>
        </w:rPr>
      </w:pPr>
    </w:p>
    <w:p w14:paraId="7C24F72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12B64A5"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8C0EBF9" w14:textId="77777777" w:rsidR="00964BA0" w:rsidRPr="001B12AD" w:rsidRDefault="00964BA0" w:rsidP="00964BA0">
      <w:pPr>
        <w:pStyle w:val="fcase2metab"/>
        <w:spacing w:before="60"/>
        <w:rPr>
          <w:rFonts w:ascii="Arial" w:hAnsi="Arial" w:cs="Arial"/>
        </w:rPr>
      </w:pPr>
      <w:r w:rsidRPr="001B12AD">
        <w:rPr>
          <w:rFonts w:ascii="Arial" w:hAnsi="Arial" w:cs="Arial"/>
        </w:rPr>
        <w:t>Monsieur le Contrôleur budgétaire et comptable ministériel</w:t>
      </w:r>
    </w:p>
    <w:p w14:paraId="4C29AE16" w14:textId="77777777" w:rsidR="00964BA0" w:rsidRPr="001B12AD" w:rsidRDefault="00964BA0" w:rsidP="00964BA0">
      <w:pPr>
        <w:pStyle w:val="fcase2metab"/>
        <w:rPr>
          <w:rFonts w:ascii="Arial" w:hAnsi="Arial" w:cs="Arial"/>
        </w:rPr>
      </w:pPr>
      <w:r w:rsidRPr="001B12AD">
        <w:rPr>
          <w:rFonts w:ascii="Arial" w:hAnsi="Arial" w:cs="Arial"/>
        </w:rPr>
        <w:t>110, rue de Grenelle</w:t>
      </w:r>
    </w:p>
    <w:p w14:paraId="76085AC7" w14:textId="77777777" w:rsidR="00964BA0" w:rsidRPr="001B12AD" w:rsidRDefault="00964BA0" w:rsidP="00964BA0">
      <w:pPr>
        <w:pStyle w:val="fcase2metab"/>
        <w:rPr>
          <w:rFonts w:ascii="Arial" w:hAnsi="Arial" w:cs="Arial"/>
        </w:rPr>
      </w:pPr>
      <w:r w:rsidRPr="001B12AD">
        <w:rPr>
          <w:rFonts w:ascii="Arial" w:hAnsi="Arial" w:cs="Arial"/>
        </w:rPr>
        <w:t>75 357 PARIS SP 07</w:t>
      </w:r>
    </w:p>
    <w:p w14:paraId="398F8DDD" w14:textId="77777777" w:rsidR="009B1CD0" w:rsidRDefault="009B1CD0" w:rsidP="009B45B9">
      <w:pPr>
        <w:pStyle w:val="fcase2metab"/>
        <w:ind w:left="0" w:firstLine="0"/>
        <w:rPr>
          <w:rFonts w:ascii="Arial" w:hAnsi="Arial" w:cs="Arial"/>
        </w:rPr>
      </w:pPr>
    </w:p>
    <w:p w14:paraId="53421DA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964BA0">
        <w:rPr>
          <w:rFonts w:ascii="Arial" w:hAnsi="Arial" w:cs="Arial"/>
        </w:rPr>
        <w:t> : programme 214</w:t>
      </w:r>
    </w:p>
    <w:p w14:paraId="2A780BEC" w14:textId="77777777" w:rsidR="009B1CD0" w:rsidRDefault="009B1CD0" w:rsidP="009B45B9">
      <w:pPr>
        <w:tabs>
          <w:tab w:val="left" w:pos="851"/>
        </w:tabs>
        <w:rPr>
          <w:rFonts w:ascii="Arial" w:hAnsi="Arial" w:cs="Arial"/>
        </w:rPr>
      </w:pPr>
    </w:p>
    <w:p w14:paraId="5A6E336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0B7BC8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3C78DE3" w14:textId="77777777" w:rsidR="009B1CD0" w:rsidRDefault="009B1CD0" w:rsidP="009B45B9">
      <w:pPr>
        <w:tabs>
          <w:tab w:val="left" w:pos="851"/>
        </w:tabs>
        <w:rPr>
          <w:rFonts w:ascii="Arial" w:hAnsi="Arial" w:cs="Arial"/>
        </w:rPr>
      </w:pPr>
    </w:p>
    <w:p w14:paraId="099AFBF5" w14:textId="77777777" w:rsidR="009B1CD0" w:rsidRDefault="009B1CD0" w:rsidP="009B45B9">
      <w:pPr>
        <w:tabs>
          <w:tab w:val="left" w:pos="851"/>
        </w:tabs>
        <w:rPr>
          <w:rFonts w:ascii="Arial" w:hAnsi="Arial" w:cs="Arial"/>
        </w:rPr>
      </w:pPr>
    </w:p>
    <w:p w14:paraId="19C0AC37" w14:textId="77777777" w:rsidR="009B1CD0" w:rsidRDefault="009B1CD0" w:rsidP="009B45B9">
      <w:pPr>
        <w:tabs>
          <w:tab w:val="left" w:pos="851"/>
        </w:tabs>
        <w:rPr>
          <w:rFonts w:ascii="Arial" w:hAnsi="Arial" w:cs="Arial"/>
        </w:rPr>
      </w:pPr>
    </w:p>
    <w:p w14:paraId="0F9B7507" w14:textId="2AF5DAE2" w:rsidR="009B1CD0" w:rsidRDefault="009B1CD0" w:rsidP="009B45B9">
      <w:pPr>
        <w:tabs>
          <w:tab w:val="left" w:pos="851"/>
          <w:tab w:val="left" w:pos="5245"/>
          <w:tab w:val="left" w:pos="7371"/>
          <w:tab w:val="left" w:pos="7655"/>
        </w:tabs>
        <w:jc w:val="both"/>
      </w:pPr>
      <w:r>
        <w:rPr>
          <w:rFonts w:ascii="Arial" w:hAnsi="Arial" w:cs="Arial"/>
        </w:rPr>
        <w:tab/>
        <w:t>A </w:t>
      </w:r>
      <w:r w:rsidR="00BF2B64">
        <w:rPr>
          <w:rFonts w:ascii="Arial" w:hAnsi="Arial" w:cs="Arial"/>
        </w:rPr>
        <w:t>Paris</w:t>
      </w:r>
      <w:ins w:id="6" w:author="Sandrine Laclotre" w:date="2026-02-02T15:30:00Z" w16du:dateUtc="2026-02-02T14:30:00Z">
        <w:r w:rsidR="00BF2B64">
          <w:rPr>
            <w:rFonts w:ascii="Arial" w:hAnsi="Arial" w:cs="Arial"/>
          </w:rPr>
          <w:t xml:space="preserve">, </w:t>
        </w:r>
      </w:ins>
      <w:r>
        <w:rPr>
          <w:rFonts w:ascii="Arial" w:hAnsi="Arial" w:cs="Arial"/>
        </w:rPr>
        <w:t>le …………………</w:t>
      </w:r>
    </w:p>
    <w:p w14:paraId="59E5461D" w14:textId="77777777" w:rsidR="009B1CD0" w:rsidRDefault="009B1CD0" w:rsidP="009B45B9">
      <w:pPr>
        <w:tabs>
          <w:tab w:val="left" w:pos="851"/>
        </w:tabs>
      </w:pPr>
    </w:p>
    <w:p w14:paraId="1F809BE0"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3E89846"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D267C3D" w14:textId="77777777" w:rsidR="009B1CD0" w:rsidRDefault="009B1CD0" w:rsidP="009B45B9">
      <w:pPr>
        <w:tabs>
          <w:tab w:val="left" w:pos="851"/>
        </w:tabs>
        <w:jc w:val="both"/>
      </w:pPr>
    </w:p>
    <w:p w14:paraId="3878FC96" w14:textId="77777777" w:rsidR="003A7270" w:rsidRDefault="003A7270" w:rsidP="009B45B9">
      <w:pPr>
        <w:tabs>
          <w:tab w:val="left" w:pos="851"/>
        </w:tabs>
        <w:rPr>
          <w:rFonts w:ascii="Arial" w:hAnsi="Arial" w:cs="Arial"/>
        </w:rPr>
      </w:pPr>
    </w:p>
    <w:p w14:paraId="147EEAD3" w14:textId="77777777" w:rsidR="003A7270" w:rsidRDefault="003A7270" w:rsidP="009B45B9">
      <w:pPr>
        <w:tabs>
          <w:tab w:val="left" w:pos="851"/>
        </w:tabs>
        <w:rPr>
          <w:rFonts w:ascii="Arial" w:hAnsi="Arial" w:cs="Arial"/>
        </w:rPr>
      </w:pPr>
    </w:p>
    <w:p w14:paraId="64035C71" w14:textId="77777777" w:rsidR="001C40C0" w:rsidRDefault="001C40C0" w:rsidP="009B45B9">
      <w:pPr>
        <w:tabs>
          <w:tab w:val="left" w:pos="851"/>
        </w:tabs>
        <w:rPr>
          <w:rFonts w:ascii="Arial" w:hAnsi="Arial" w:cs="Arial"/>
        </w:rPr>
      </w:pPr>
    </w:p>
    <w:p w14:paraId="6FFE594D"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2ACC3" w14:textId="77777777" w:rsidR="0015730B" w:rsidRDefault="0015730B">
      <w:r>
        <w:separator/>
      </w:r>
    </w:p>
  </w:endnote>
  <w:endnote w:type="continuationSeparator" w:id="0">
    <w:p w14:paraId="275ED416" w14:textId="77777777" w:rsidR="0015730B" w:rsidRDefault="00157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charset w:val="00"/>
    <w:family w:val="modern"/>
    <w:notTrueType/>
    <w:pitch w:val="variable"/>
    <w:sig w:usb0="0000000F"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 w:name="Yu Mincho">
    <w:altName w:val="游明朝"/>
    <w:panose1 w:val="00000000000000000000"/>
    <w:charset w:val="80"/>
    <w:family w:val="roman"/>
    <w:notTrueType/>
    <w:pitch w:val="default"/>
  </w:font>
  <w:font w:name="Apto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B512215" w14:textId="77777777" w:rsidTr="0083205E">
      <w:trPr>
        <w:tblHeader/>
      </w:trPr>
      <w:tc>
        <w:tcPr>
          <w:tcW w:w="2906" w:type="dxa"/>
          <w:shd w:val="clear" w:color="auto" w:fill="66CCFF"/>
        </w:tcPr>
        <w:p w14:paraId="45FE434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667757A" w14:textId="714F5C20" w:rsidR="005824AE" w:rsidRDefault="00964BA0" w:rsidP="0013220E">
          <w:pPr>
            <w:jc w:val="center"/>
            <w:rPr>
              <w:rFonts w:ascii="Arial" w:hAnsi="Arial" w:cs="Arial"/>
              <w:b/>
            </w:rPr>
          </w:pPr>
          <w:r>
            <w:rPr>
              <w:rFonts w:ascii="Arial" w:hAnsi="Arial" w:cs="Arial"/>
              <w:b/>
              <w:i/>
            </w:rPr>
            <w:t>IH2EF-202</w:t>
          </w:r>
          <w:r w:rsidR="0063205B">
            <w:rPr>
              <w:rFonts w:ascii="Arial" w:hAnsi="Arial" w:cs="Arial"/>
              <w:b/>
              <w:i/>
            </w:rPr>
            <w:t>6</w:t>
          </w:r>
          <w:r>
            <w:rPr>
              <w:rFonts w:ascii="Arial" w:hAnsi="Arial" w:cs="Arial"/>
              <w:b/>
              <w:i/>
            </w:rPr>
            <w:t>-0</w:t>
          </w:r>
          <w:r w:rsidR="0063205B">
            <w:rPr>
              <w:rFonts w:ascii="Arial" w:hAnsi="Arial" w:cs="Arial"/>
              <w:b/>
              <w:i/>
            </w:rPr>
            <w:t>1</w:t>
          </w:r>
          <w:r>
            <w:rPr>
              <w:rFonts w:ascii="Arial" w:hAnsi="Arial" w:cs="Arial"/>
              <w:b/>
              <w:i/>
            </w:rPr>
            <w:t>-</w:t>
          </w:r>
          <w:r w:rsidR="0063205B">
            <w:rPr>
              <w:rFonts w:ascii="Arial" w:hAnsi="Arial" w:cs="Arial"/>
              <w:b/>
              <w:i/>
            </w:rPr>
            <w:t>CABLAGE</w:t>
          </w:r>
        </w:p>
      </w:tc>
      <w:tc>
        <w:tcPr>
          <w:tcW w:w="896" w:type="dxa"/>
          <w:shd w:val="clear" w:color="auto" w:fill="66CCFF"/>
        </w:tcPr>
        <w:p w14:paraId="0A1297C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655413A" w14:textId="77777777" w:rsidR="005824AE" w:rsidRDefault="005824AE">
          <w:pPr>
            <w:jc w:val="center"/>
            <w:rPr>
              <w:rFonts w:ascii="Arial" w:hAnsi="Arial" w:cs="Arial"/>
              <w:b/>
            </w:rPr>
          </w:pPr>
          <w:r>
            <w:rPr>
              <w:rStyle w:val="PageNumber"/>
              <w:rFonts w:cs="Arial"/>
              <w:b/>
            </w:rPr>
            <w:fldChar w:fldCharType="begin"/>
          </w:r>
          <w:r>
            <w:rPr>
              <w:rStyle w:val="PageNumber"/>
              <w:rFonts w:cs="Arial"/>
              <w:b/>
            </w:rPr>
            <w:instrText xml:space="preserve"> PAGE </w:instrText>
          </w:r>
          <w:r>
            <w:rPr>
              <w:rStyle w:val="PageNumber"/>
              <w:rFonts w:cs="Arial"/>
              <w:b/>
            </w:rPr>
            <w:fldChar w:fldCharType="separate"/>
          </w:r>
          <w:r w:rsidR="003F1EFD">
            <w:rPr>
              <w:rStyle w:val="PageNumber"/>
              <w:rFonts w:cs="Arial"/>
              <w:b/>
              <w:noProof/>
            </w:rPr>
            <w:t>1</w:t>
          </w:r>
          <w:r>
            <w:rPr>
              <w:rStyle w:val="PageNumber"/>
              <w:rFonts w:cs="Arial"/>
              <w:b/>
            </w:rPr>
            <w:fldChar w:fldCharType="end"/>
          </w:r>
        </w:p>
      </w:tc>
      <w:tc>
        <w:tcPr>
          <w:tcW w:w="165" w:type="dxa"/>
          <w:shd w:val="clear" w:color="auto" w:fill="66CCFF"/>
        </w:tcPr>
        <w:p w14:paraId="0FB40DB0" w14:textId="77777777" w:rsidR="005824AE" w:rsidRDefault="005824AE">
          <w:pPr>
            <w:jc w:val="center"/>
          </w:pPr>
          <w:r>
            <w:rPr>
              <w:rFonts w:ascii="Arial" w:hAnsi="Arial" w:cs="Arial"/>
              <w:b/>
            </w:rPr>
            <w:t>/</w:t>
          </w:r>
        </w:p>
      </w:tc>
      <w:tc>
        <w:tcPr>
          <w:tcW w:w="544" w:type="dxa"/>
          <w:shd w:val="clear" w:color="auto" w:fill="66CCFF"/>
        </w:tcPr>
        <w:p w14:paraId="097DD496" w14:textId="77777777" w:rsidR="005824AE" w:rsidRDefault="005824AE">
          <w:pPr>
            <w:jc w:val="center"/>
          </w:pPr>
          <w:r>
            <w:rPr>
              <w:rStyle w:val="PageNumber"/>
              <w:rFonts w:cs="Arial"/>
              <w:b/>
            </w:rPr>
            <w:fldChar w:fldCharType="begin"/>
          </w:r>
          <w:r>
            <w:rPr>
              <w:rStyle w:val="PageNumber"/>
              <w:rFonts w:cs="Arial"/>
              <w:b/>
            </w:rPr>
            <w:instrText xml:space="preserve"> NUMPAGES \*Arabic </w:instrText>
          </w:r>
          <w:r>
            <w:rPr>
              <w:rStyle w:val="PageNumber"/>
              <w:rFonts w:cs="Arial"/>
              <w:b/>
            </w:rPr>
            <w:fldChar w:fldCharType="separate"/>
          </w:r>
          <w:r w:rsidR="003F1EFD">
            <w:rPr>
              <w:rStyle w:val="PageNumber"/>
              <w:rFonts w:cs="Arial"/>
              <w:b/>
              <w:noProof/>
            </w:rPr>
            <w:t>5</w:t>
          </w:r>
          <w:r>
            <w:rPr>
              <w:rStyle w:val="PageNumber"/>
              <w:rFonts w:cs="Arial"/>
              <w:b/>
            </w:rPr>
            <w:fldChar w:fldCharType="end"/>
          </w:r>
        </w:p>
      </w:tc>
    </w:tr>
  </w:tbl>
  <w:p w14:paraId="3295642F" w14:textId="77777777" w:rsidR="005824AE" w:rsidRPr="00840934" w:rsidRDefault="005824AE" w:rsidP="00485EE9">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7B228" w14:textId="77777777" w:rsidR="0015730B" w:rsidRDefault="0015730B">
      <w:r>
        <w:separator/>
      </w:r>
    </w:p>
  </w:footnote>
  <w:footnote w:type="continuationSeparator" w:id="0">
    <w:p w14:paraId="2339A884" w14:textId="77777777" w:rsidR="0015730B" w:rsidRDefault="0015730B">
      <w:r>
        <w:continuationSeparator/>
      </w:r>
    </w:p>
  </w:footnote>
  <w:footnote w:id="1">
    <w:p w14:paraId="368687F1" w14:textId="77777777" w:rsidR="005824AE" w:rsidRDefault="005824AE">
      <w:pPr>
        <w:pStyle w:val="FootnoteText"/>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219EF6F" w14:textId="77777777" w:rsidR="005824AE" w:rsidRDefault="005824AE">
      <w:pPr>
        <w:pStyle w:val="FootnoteText"/>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8035FBA" w14:textId="77777777" w:rsidR="005824AE" w:rsidRDefault="005824AE">
      <w:pPr>
        <w:pStyle w:val="FootnoteText"/>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856187054">
    <w:abstractNumId w:val="0"/>
  </w:num>
  <w:num w:numId="2" w16cid:durableId="192503896">
    <w:abstractNumId w:val="1"/>
  </w:num>
  <w:num w:numId="3" w16cid:durableId="1812283712">
    <w:abstractNumId w:val="2"/>
  </w:num>
  <w:num w:numId="4" w16cid:durableId="1905678359">
    <w:abstractNumId w:val="4"/>
  </w:num>
  <w:num w:numId="5" w16cid:durableId="1147894970">
    <w:abstractNumId w:val="3"/>
  </w:num>
  <w:num w:numId="6" w16cid:durableId="13507649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2C9D"/>
    <w:rsid w:val="00034750"/>
    <w:rsid w:val="00036500"/>
    <w:rsid w:val="0006089A"/>
    <w:rsid w:val="00067F94"/>
    <w:rsid w:val="000A2E05"/>
    <w:rsid w:val="000E0020"/>
    <w:rsid w:val="000E57BE"/>
    <w:rsid w:val="0013220E"/>
    <w:rsid w:val="00156924"/>
    <w:rsid w:val="0015730B"/>
    <w:rsid w:val="00166B56"/>
    <w:rsid w:val="00174505"/>
    <w:rsid w:val="001B124A"/>
    <w:rsid w:val="001B12AD"/>
    <w:rsid w:val="001C40C0"/>
    <w:rsid w:val="001C733C"/>
    <w:rsid w:val="0021527A"/>
    <w:rsid w:val="0021797C"/>
    <w:rsid w:val="00225A1A"/>
    <w:rsid w:val="0025205F"/>
    <w:rsid w:val="002904AF"/>
    <w:rsid w:val="002968E4"/>
    <w:rsid w:val="002C2CA3"/>
    <w:rsid w:val="002C4B3E"/>
    <w:rsid w:val="002C79D6"/>
    <w:rsid w:val="002E00B9"/>
    <w:rsid w:val="002E56C1"/>
    <w:rsid w:val="0031580A"/>
    <w:rsid w:val="0031777D"/>
    <w:rsid w:val="00332B12"/>
    <w:rsid w:val="00354C04"/>
    <w:rsid w:val="00370223"/>
    <w:rsid w:val="00385E76"/>
    <w:rsid w:val="003A7270"/>
    <w:rsid w:val="003F1EFD"/>
    <w:rsid w:val="0043706E"/>
    <w:rsid w:val="0044597F"/>
    <w:rsid w:val="00485EE9"/>
    <w:rsid w:val="00494DB8"/>
    <w:rsid w:val="004A7169"/>
    <w:rsid w:val="004C5755"/>
    <w:rsid w:val="004E75A6"/>
    <w:rsid w:val="00514DAF"/>
    <w:rsid w:val="00532EC7"/>
    <w:rsid w:val="00533B04"/>
    <w:rsid w:val="00541CA3"/>
    <w:rsid w:val="005546A9"/>
    <w:rsid w:val="005824AE"/>
    <w:rsid w:val="005846FB"/>
    <w:rsid w:val="005A05C1"/>
    <w:rsid w:val="005A4A3B"/>
    <w:rsid w:val="005A4CB5"/>
    <w:rsid w:val="005B2316"/>
    <w:rsid w:val="005F0DCE"/>
    <w:rsid w:val="006060E2"/>
    <w:rsid w:val="0061068C"/>
    <w:rsid w:val="0063205B"/>
    <w:rsid w:val="0063212A"/>
    <w:rsid w:val="006429B2"/>
    <w:rsid w:val="0064560F"/>
    <w:rsid w:val="00646B28"/>
    <w:rsid w:val="00660727"/>
    <w:rsid w:val="00662A86"/>
    <w:rsid w:val="0068159B"/>
    <w:rsid w:val="00683844"/>
    <w:rsid w:val="006A37B0"/>
    <w:rsid w:val="006B5057"/>
    <w:rsid w:val="006C4338"/>
    <w:rsid w:val="006C7C89"/>
    <w:rsid w:val="006D391A"/>
    <w:rsid w:val="006F3DF9"/>
    <w:rsid w:val="007060E5"/>
    <w:rsid w:val="00710FD6"/>
    <w:rsid w:val="00711872"/>
    <w:rsid w:val="007229E3"/>
    <w:rsid w:val="00730A78"/>
    <w:rsid w:val="00733BDC"/>
    <w:rsid w:val="00757151"/>
    <w:rsid w:val="0076750B"/>
    <w:rsid w:val="007909E0"/>
    <w:rsid w:val="0079785C"/>
    <w:rsid w:val="007D4001"/>
    <w:rsid w:val="007D7A65"/>
    <w:rsid w:val="007F68A6"/>
    <w:rsid w:val="0083205E"/>
    <w:rsid w:val="00840934"/>
    <w:rsid w:val="00844DAA"/>
    <w:rsid w:val="008450C7"/>
    <w:rsid w:val="00845348"/>
    <w:rsid w:val="00876A73"/>
    <w:rsid w:val="008B2A38"/>
    <w:rsid w:val="00930A5C"/>
    <w:rsid w:val="00930BAF"/>
    <w:rsid w:val="00934503"/>
    <w:rsid w:val="00964BA0"/>
    <w:rsid w:val="00972598"/>
    <w:rsid w:val="00983FF3"/>
    <w:rsid w:val="009974B7"/>
    <w:rsid w:val="009A0D9B"/>
    <w:rsid w:val="009B1CD0"/>
    <w:rsid w:val="009B45B9"/>
    <w:rsid w:val="009C4738"/>
    <w:rsid w:val="009D4729"/>
    <w:rsid w:val="009D661E"/>
    <w:rsid w:val="00A34D04"/>
    <w:rsid w:val="00A35D40"/>
    <w:rsid w:val="00AC0D79"/>
    <w:rsid w:val="00AE7831"/>
    <w:rsid w:val="00AF75EE"/>
    <w:rsid w:val="00B02608"/>
    <w:rsid w:val="00B0289C"/>
    <w:rsid w:val="00B054DA"/>
    <w:rsid w:val="00B87564"/>
    <w:rsid w:val="00BA44E5"/>
    <w:rsid w:val="00BD767E"/>
    <w:rsid w:val="00BE6078"/>
    <w:rsid w:val="00BF2960"/>
    <w:rsid w:val="00BF2B64"/>
    <w:rsid w:val="00C23457"/>
    <w:rsid w:val="00C630AD"/>
    <w:rsid w:val="00C83930"/>
    <w:rsid w:val="00C91060"/>
    <w:rsid w:val="00C911FE"/>
    <w:rsid w:val="00CD185D"/>
    <w:rsid w:val="00CD46CC"/>
    <w:rsid w:val="00CE0100"/>
    <w:rsid w:val="00CE67FD"/>
    <w:rsid w:val="00D26AD2"/>
    <w:rsid w:val="00D337D7"/>
    <w:rsid w:val="00D412FD"/>
    <w:rsid w:val="00D46BC7"/>
    <w:rsid w:val="00D8453E"/>
    <w:rsid w:val="00D90A00"/>
    <w:rsid w:val="00DA106E"/>
    <w:rsid w:val="00DE052E"/>
    <w:rsid w:val="00E20DB0"/>
    <w:rsid w:val="00E31176"/>
    <w:rsid w:val="00E47798"/>
    <w:rsid w:val="00E74C76"/>
    <w:rsid w:val="00E96FF6"/>
    <w:rsid w:val="00F23F1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32BEA01"/>
  <w15:chartTrackingRefBased/>
  <w15:docId w15:val="{7900FF9B-2436-4B1F-996F-220236D9A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Heading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Heading2">
    <w:name w:val="heading 2"/>
    <w:basedOn w:val="Normal"/>
    <w:next w:val="Normal"/>
    <w:qFormat/>
    <w:pPr>
      <w:keepNext/>
      <w:numPr>
        <w:ilvl w:val="1"/>
        <w:numId w:val="1"/>
      </w:numPr>
      <w:outlineLvl w:val="1"/>
    </w:pPr>
    <w:rPr>
      <w:rFonts w:ascii="Times New Roman" w:hAnsi="Times New Roman" w:cs="Times New Roman"/>
      <w:b/>
    </w:rPr>
  </w:style>
  <w:style w:type="paragraph" w:styleId="Heading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Heading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Heading5">
    <w:name w:val="heading 5"/>
    <w:basedOn w:val="Normal"/>
    <w:next w:val="Normal"/>
    <w:qFormat/>
    <w:pPr>
      <w:keepNext/>
      <w:numPr>
        <w:ilvl w:val="4"/>
        <w:numId w:val="1"/>
      </w:numPr>
      <w:ind w:left="567" w:firstLine="0"/>
      <w:outlineLvl w:val="4"/>
    </w:pPr>
    <w:rPr>
      <w:rFonts w:ascii="Arial" w:hAnsi="Arial" w:cs="Arial"/>
      <w:i/>
      <w:sz w:val="16"/>
    </w:rPr>
  </w:style>
  <w:style w:type="paragraph" w:styleId="Heading6">
    <w:name w:val="heading 6"/>
    <w:basedOn w:val="Normal"/>
    <w:next w:val="Normal"/>
    <w:qFormat/>
    <w:pPr>
      <w:keepNext/>
      <w:numPr>
        <w:ilvl w:val="5"/>
        <w:numId w:val="1"/>
      </w:numPr>
      <w:jc w:val="both"/>
      <w:outlineLvl w:val="5"/>
    </w:pPr>
    <w:rPr>
      <w:rFonts w:ascii="Arial" w:hAnsi="Arial" w:cs="Arial"/>
      <w:sz w:val="28"/>
    </w:rPr>
  </w:style>
  <w:style w:type="paragraph" w:styleId="Heading7">
    <w:name w:val="heading 7"/>
    <w:basedOn w:val="Normal"/>
    <w:next w:val="Normal"/>
    <w:qFormat/>
    <w:pPr>
      <w:keepNext/>
      <w:numPr>
        <w:ilvl w:val="6"/>
        <w:numId w:val="1"/>
      </w:numPr>
      <w:outlineLvl w:val="6"/>
    </w:pPr>
    <w:rPr>
      <w:rFonts w:ascii="Arial" w:hAnsi="Arial" w:cs="Arial"/>
      <w:bCs/>
      <w:i/>
      <w:sz w:val="16"/>
    </w:rPr>
  </w:style>
  <w:style w:type="paragraph" w:styleId="Heading8">
    <w:name w:val="heading 8"/>
    <w:basedOn w:val="Normal"/>
    <w:next w:val="Normal"/>
    <w:qFormat/>
    <w:pPr>
      <w:keepNext/>
      <w:numPr>
        <w:ilvl w:val="7"/>
        <w:numId w:val="1"/>
      </w:numPr>
      <w:jc w:val="center"/>
      <w:outlineLvl w:val="7"/>
    </w:pPr>
    <w:rPr>
      <w:rFonts w:ascii="Arial" w:hAnsi="Arial" w:cs="Arial"/>
      <w:b/>
      <w:bCs/>
      <w:sz w:val="24"/>
    </w:rPr>
  </w:style>
  <w:style w:type="paragraph" w:styleId="Heading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PageNumber">
    <w:name w:val="page number"/>
    <w:rPr>
      <w:rFonts w:cs="Times New Roman"/>
    </w:rPr>
  </w:style>
  <w:style w:type="character" w:customStyle="1" w:styleId="Marquedecommentaire1">
    <w:name w:val="Marque de commentaire1"/>
    <w:rPr>
      <w:rFonts w:cs="Times New Roman"/>
      <w:sz w:val="16"/>
    </w:rPr>
  </w:style>
  <w:style w:type="character" w:styleId="Hyperlink">
    <w:name w:val="Hyperlink"/>
    <w:rPr>
      <w:rFonts w:cs="Times New Roman"/>
      <w:color w:val="0000FF"/>
      <w:u w:val="single"/>
    </w:rPr>
  </w:style>
  <w:style w:type="character" w:styleId="Strong">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EndnoteReference">
    <w:name w:val="endnote reference"/>
    <w:rPr>
      <w:vertAlign w:val="superscript"/>
    </w:rPr>
  </w:style>
  <w:style w:type="character" w:styleId="FootnoteReference">
    <w:name w:val="footnote reference"/>
    <w:rPr>
      <w:vertAlign w:val="superscript"/>
    </w:rPr>
  </w:style>
  <w:style w:type="paragraph" w:customStyle="1" w:styleId="Titre2">
    <w:name w:val="Titre2"/>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tabs>
        <w:tab w:val="left" w:pos="426"/>
      </w:tabs>
      <w:spacing w:before="60"/>
      <w:jc w:val="both"/>
    </w:pPr>
    <w:rPr>
      <w:rFonts w:ascii="Arial" w:hAnsi="Arial" w:cs="Arial"/>
      <w:b/>
      <w:sz w:val="24"/>
    </w:rPr>
  </w:style>
  <w:style w:type="paragraph" w:styleId="List">
    <w:name w:val="List"/>
    <w:basedOn w:val="BodyText"/>
    <w:rPr>
      <w:rFonts w:cs="Mangal"/>
    </w:rPr>
  </w:style>
  <w:style w:type="paragraph" w:styleId="Caption">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
    <w:name w:val="Titre1"/>
    <w:basedOn w:val="Normal"/>
    <w:next w:val="BodyText"/>
    <w:pPr>
      <w:keepNext/>
      <w:spacing w:before="240" w:after="120"/>
    </w:pPr>
    <w:rPr>
      <w:rFonts w:ascii="Arial" w:eastAsia="Microsoft YaHei" w:hAnsi="Arial" w:cs="Mangal"/>
      <w:sz w:val="28"/>
      <w:szCs w:val="28"/>
    </w:rPr>
  </w:style>
  <w:style w:type="paragraph" w:styleId="Header">
    <w:name w:val="header"/>
    <w:basedOn w:val="Normal"/>
    <w:link w:val="HeaderChar"/>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FootnoteText">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BodyTextIndent">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BalloonText">
    <w:name w:val="Balloon Text"/>
    <w:basedOn w:val="Normal"/>
    <w:rPr>
      <w:rFonts w:ascii="Tahoma" w:hAnsi="Tahoma" w:cs="Tahoma"/>
      <w:sz w:val="16"/>
      <w:szCs w:val="16"/>
    </w:rPr>
  </w:style>
  <w:style w:type="paragraph" w:styleId="CommentSubject">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CommentReference">
    <w:name w:val="annotation reference"/>
    <w:uiPriority w:val="99"/>
    <w:semiHidden/>
    <w:unhideWhenUsed/>
    <w:rsid w:val="00CD185D"/>
    <w:rPr>
      <w:sz w:val="16"/>
      <w:szCs w:val="16"/>
    </w:rPr>
  </w:style>
  <w:style w:type="paragraph" w:styleId="CommentText">
    <w:name w:val="annotation text"/>
    <w:basedOn w:val="Normal"/>
    <w:link w:val="CommentTextChar"/>
    <w:uiPriority w:val="99"/>
    <w:semiHidden/>
    <w:unhideWhenUsed/>
    <w:rsid w:val="00CD185D"/>
  </w:style>
  <w:style w:type="character" w:customStyle="1" w:styleId="CommentTextChar">
    <w:name w:val="Comment Text Char"/>
    <w:link w:val="CommentText"/>
    <w:uiPriority w:val="99"/>
    <w:semiHidden/>
    <w:rsid w:val="00CD185D"/>
    <w:rPr>
      <w:rFonts w:ascii="Univers" w:hAnsi="Univers" w:cs="Univers"/>
      <w:lang w:eastAsia="zh-CN"/>
    </w:rPr>
  </w:style>
  <w:style w:type="character" w:customStyle="1" w:styleId="HeaderChar">
    <w:name w:val="Header Char"/>
    <w:link w:val="Header"/>
    <w:rsid w:val="00FE48C9"/>
    <w:rPr>
      <w:rFonts w:ascii="Univers" w:hAnsi="Univers" w:cs="Univers"/>
      <w:lang w:eastAsia="zh-CN"/>
    </w:rPr>
  </w:style>
  <w:style w:type="character" w:customStyle="1" w:styleId="FooterChar">
    <w:name w:val="Footer Char"/>
    <w:link w:val="Footer"/>
    <w:rsid w:val="00FE48C9"/>
    <w:rPr>
      <w:rFonts w:ascii="Univers" w:hAnsi="Univers" w:cs="Univers"/>
      <w:lang w:eastAsia="zh-CN"/>
    </w:rPr>
  </w:style>
  <w:style w:type="table" w:styleId="TableGrid">
    <w:name w:val="Table Grid"/>
    <w:basedOn w:val="Table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styleId="Revision">
    <w:name w:val="Revision"/>
    <w:hidden/>
    <w:uiPriority w:val="99"/>
    <w:semiHidden/>
    <w:rsid w:val="00845348"/>
    <w:rPr>
      <w:rFonts w:ascii="Univers" w:hAnsi="Univers" w:cs="Univers"/>
      <w:lang w:eastAsia="zh-CN"/>
    </w:rPr>
  </w:style>
  <w:style w:type="paragraph" w:styleId="ListParagraph">
    <w:name w:val="List Paragraph"/>
    <w:basedOn w:val="Normal"/>
    <w:uiPriority w:val="34"/>
    <w:qFormat/>
    <w:rsid w:val="0063205B"/>
    <w:pPr>
      <w:widowControl w:val="0"/>
      <w:suppressAutoHyphens w:val="0"/>
      <w:spacing w:after="200" w:line="276" w:lineRule="auto"/>
      <w:ind w:left="720"/>
      <w:contextualSpacing/>
    </w:pPr>
    <w:rPr>
      <w:rFonts w:ascii="Calibri" w:eastAsia="Calibri" w:hAnsi="Calibri"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530094737A4B49A3C0FEDB07AFF6F8" ma:contentTypeVersion="17" ma:contentTypeDescription="Crée un document." ma:contentTypeScope="" ma:versionID="7ca5e3b5379ce7237ababa635e909743">
  <xsd:schema xmlns:xsd="http://www.w3.org/2001/XMLSchema" xmlns:xs="http://www.w3.org/2001/XMLSchema" xmlns:p="http://schemas.microsoft.com/office/2006/metadata/properties" xmlns:ns2="f2f1ff06-267f-45a5-aea5-46e464210709" xmlns:ns3="07da9da2-136a-42db-a6bd-f992c01199f5" targetNamespace="http://schemas.microsoft.com/office/2006/metadata/properties" ma:root="true" ma:fieldsID="bc3ad10b497f0df702280405b64e9bfc" ns2:_="" ns3:_="">
    <xsd:import namespace="f2f1ff06-267f-45a5-aea5-46e464210709"/>
    <xsd:import namespace="07da9da2-136a-42db-a6bd-f992c01199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Propri_x00e9_taire_x002f_Responsable" minOccurs="0"/>
                <xsd:element ref="ns3: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1ff06-267f-45a5-aea5-46e464210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a8039c-e152-4cba-a123-c622cdcdc1e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Propri_x00e9_taire_x002f_Responsable" ma:index="21" nillable="true" ma:displayName="Propriétaire/Responsable" ma:format="Dropdown" ma:list="UserInfo" ma:SharePointGroup="0" ma:internalName="Propri_x00e9_taire_x002f_Responsab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7da9da2-136a-42db-a6bd-f992c01199f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55e2054-e69c-4565-aa0e-5283dab1b1f9}" ma:internalName="TaxCatchAll" ma:showField="CatchAllData" ma:web="07da9da2-136a-42db-a6bd-f992c01199f5">
      <xsd:complexType>
        <xsd:complexContent>
          <xsd:extension base="dms:MultiChoiceLookup">
            <xsd:sequence>
              <xsd:element name="Value" type="dms:Lookup" maxOccurs="unbounded" minOccurs="0" nillable="true"/>
            </xsd:sequence>
          </xsd:extension>
        </xsd:complexContent>
      </xsd:complexType>
    </xsd:element>
    <xsd:element name="TaxKeywordTaxHTField" ma:index="23" nillable="true" ma:taxonomy="true" ma:internalName="TaxKeywordTaxHTField" ma:taxonomyFieldName="TaxKeyword" ma:displayName="Mots clés d’entreprise" ma:fieldId="{23f27201-bee3-471e-b2e7-b64fd8b7ca38}" ma:taxonomyMulti="true" ma:sspId="30a8039c-e152-4cba-a123-c622cdcdc1e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pri_x00e9_taire_x002f_Responsable xmlns="f2f1ff06-267f-45a5-aea5-46e464210709">
      <UserInfo>
        <DisplayName/>
        <AccountId xsi:nil="true"/>
        <AccountType/>
      </UserInfo>
    </Propri_x00e9_taire_x002f_Responsable>
    <TaxKeywordTaxHTField xmlns="07da9da2-136a-42db-a6bd-f992c01199f5">
      <Terms xmlns="http://schemas.microsoft.com/office/infopath/2007/PartnerControls"/>
    </TaxKeywordTaxHTField>
    <TaxCatchAll xmlns="07da9da2-136a-42db-a6bd-f992c01199f5" xsi:nil="true"/>
    <lcf76f155ced4ddcb4097134ff3c332f xmlns="f2f1ff06-267f-45a5-aea5-46e464210709">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0FC25-A7F2-4212-B727-2FD21E747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1ff06-267f-45a5-aea5-46e464210709"/>
    <ds:schemaRef ds:uri="07da9da2-136a-42db-a6bd-f992c0119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D6C847-57C6-4444-9BC4-AB1B9A8B8B67}">
  <ds:schemaRefs>
    <ds:schemaRef ds:uri="http://schemas.microsoft.com/office/2006/metadata/longProperties"/>
  </ds:schemaRefs>
</ds:datastoreItem>
</file>

<file path=customXml/itemProps3.xml><?xml version="1.0" encoding="utf-8"?>
<ds:datastoreItem xmlns:ds="http://schemas.openxmlformats.org/officeDocument/2006/customXml" ds:itemID="{493DDFAD-8087-4F93-AE4B-8A90ABB7F2B5}">
  <ds:schemaRefs>
    <ds:schemaRef ds:uri="http://schemas.microsoft.com/sharepoint/v3/contenttype/forms"/>
  </ds:schemaRefs>
</ds:datastoreItem>
</file>

<file path=customXml/itemProps4.xml><?xml version="1.0" encoding="utf-8"?>
<ds:datastoreItem xmlns:ds="http://schemas.openxmlformats.org/officeDocument/2006/customXml" ds:itemID="{13A02BCF-5841-4A38-9DB2-2E42358C279A}">
  <ds:schemaRefs>
    <ds:schemaRef ds:uri="http://schemas.microsoft.com/office/2006/metadata/properties"/>
    <ds:schemaRef ds:uri="http://schemas.microsoft.com/office/infopath/2007/PartnerControls"/>
    <ds:schemaRef ds:uri="f2f1ff06-267f-45a5-aea5-46e464210709"/>
    <ds:schemaRef ds:uri="07da9da2-136a-42db-a6bd-f992c01199f5"/>
  </ds:schemaRefs>
</ds:datastoreItem>
</file>

<file path=customXml/itemProps5.xml><?xml version="1.0" encoding="utf-8"?>
<ds:datastoreItem xmlns:ds="http://schemas.openxmlformats.org/officeDocument/2006/customXml" ds:itemID="{729DCFF7-09A4-48CB-8170-143D30C5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1</Pages>
  <Words>1769</Words>
  <Characters>10086</Characters>
  <Application>Microsoft Office Word</Application>
  <DocSecurity>4</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11832</CharactersWithSpaces>
  <SharedDoc>false</SharedDoc>
  <HLinks>
    <vt:vector size="36" baseType="variant">
      <vt:variant>
        <vt:i4>7602259</vt:i4>
      </vt:variant>
      <vt:variant>
        <vt:i4>99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42</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39</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Nicolas GENRE</cp:lastModifiedBy>
  <cp:revision>10</cp:revision>
  <cp:lastPrinted>2016-11-04T12:53:00Z</cp:lastPrinted>
  <dcterms:created xsi:type="dcterms:W3CDTF">2026-02-02T14:30:00Z</dcterms:created>
  <dcterms:modified xsi:type="dcterms:W3CDTF">2026-02-11T13:21:00Z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ies>
</file>