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83598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2CDD59" w14:textId="77777777">
        <w:tc>
          <w:tcPr>
            <w:tcW w:w="10419" w:type="dxa"/>
            <w:shd w:val="clear" w:color="auto" w:fill="auto"/>
          </w:tcPr>
          <w:p w14:paraId="600F8BB4"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E9A5103" wp14:editId="5122A40D">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4F6F608A" w14:textId="77777777" w:rsidR="007411D9" w:rsidRDefault="007411D9">
            <w:pPr>
              <w:pStyle w:val="Pieddepage"/>
              <w:tabs>
                <w:tab w:val="clear" w:pos="4536"/>
                <w:tab w:val="clear" w:pos="9072"/>
              </w:tabs>
              <w:jc w:val="center"/>
              <w:rPr>
                <w:rFonts w:ascii="Arial" w:hAnsi="Arial" w:cs="Arial"/>
              </w:rPr>
            </w:pPr>
          </w:p>
          <w:p w14:paraId="7ED77A6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B7FAD51"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C28C57B" w14:textId="77777777" w:rsidR="007411D9" w:rsidRDefault="007411D9">
            <w:pPr>
              <w:pStyle w:val="Pieddepage"/>
              <w:tabs>
                <w:tab w:val="clear" w:pos="4536"/>
                <w:tab w:val="clear" w:pos="9072"/>
              </w:tabs>
              <w:jc w:val="center"/>
            </w:pPr>
          </w:p>
        </w:tc>
      </w:tr>
    </w:tbl>
    <w:p w14:paraId="0B3454C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9F7D819" w14:textId="77777777">
        <w:tc>
          <w:tcPr>
            <w:tcW w:w="9285" w:type="dxa"/>
            <w:shd w:val="clear" w:color="auto" w:fill="66CCFF"/>
          </w:tcPr>
          <w:p w14:paraId="71A45D8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9A4258F" w14:textId="77777777" w:rsidR="007411D9" w:rsidRDefault="007411D9">
            <w:pPr>
              <w:pStyle w:val="Titre8"/>
              <w:tabs>
                <w:tab w:val="right" w:pos="9639"/>
              </w:tabs>
              <w:rPr>
                <w:caps/>
                <w:sz w:val="28"/>
                <w:szCs w:val="28"/>
              </w:rPr>
            </w:pPr>
            <w:r>
              <w:rPr>
                <w:caps/>
                <w:sz w:val="28"/>
                <w:szCs w:val="28"/>
              </w:rPr>
              <w:t>Lettre de candidature</w:t>
            </w:r>
          </w:p>
          <w:p w14:paraId="3941B6FE"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915F229" w14:textId="77777777" w:rsidR="007411D9" w:rsidRDefault="007411D9">
            <w:pPr>
              <w:pStyle w:val="Titre8"/>
              <w:tabs>
                <w:tab w:val="right" w:pos="9639"/>
              </w:tabs>
              <w:spacing w:before="120" w:after="120"/>
            </w:pPr>
            <w:r>
              <w:rPr>
                <w:caps/>
                <w:sz w:val="28"/>
                <w:szCs w:val="28"/>
              </w:rPr>
              <w:t>Dc1</w:t>
            </w:r>
          </w:p>
        </w:tc>
      </w:tr>
      <w:tr w:rsidR="007411D9" w14:paraId="2C1F7B8B" w14:textId="77777777" w:rsidTr="00AE730C">
        <w:tc>
          <w:tcPr>
            <w:tcW w:w="10277" w:type="dxa"/>
            <w:gridSpan w:val="2"/>
            <w:shd w:val="clear" w:color="auto" w:fill="auto"/>
          </w:tcPr>
          <w:p w14:paraId="442A22A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F8140C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C9E1A42" w14:textId="77777777" w:rsidR="004D1DF9" w:rsidRPr="004D1DF9" w:rsidRDefault="004D1DF9" w:rsidP="004D1DF9"/>
          <w:p w14:paraId="186230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9E275D3" w14:textId="77777777" w:rsidR="004D1DF9" w:rsidRPr="004D1DF9" w:rsidRDefault="004D1DF9" w:rsidP="004D1DF9"/>
          <w:p w14:paraId="4FCEE05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E8053E6" w14:textId="77777777" w:rsidR="00EB4DEA" w:rsidRPr="00EB4DEA" w:rsidRDefault="00EB4DEA" w:rsidP="00EB4DEA"/>
        </w:tc>
      </w:tr>
      <w:tr w:rsidR="007411D9" w14:paraId="1A550496" w14:textId="77777777">
        <w:tc>
          <w:tcPr>
            <w:tcW w:w="10277" w:type="dxa"/>
            <w:gridSpan w:val="2"/>
            <w:shd w:val="clear" w:color="auto" w:fill="auto"/>
          </w:tcPr>
          <w:p w14:paraId="4ED346EE" w14:textId="77777777" w:rsidR="007411D9" w:rsidRDefault="007411D9">
            <w:pPr>
              <w:tabs>
                <w:tab w:val="left" w:pos="-142"/>
                <w:tab w:val="left" w:pos="4111"/>
              </w:tabs>
              <w:snapToGrid w:val="0"/>
              <w:jc w:val="both"/>
              <w:rPr>
                <w:rFonts w:ascii="Arial" w:hAnsi="Arial" w:cs="Arial"/>
                <w:b/>
                <w:bCs/>
              </w:rPr>
            </w:pPr>
          </w:p>
        </w:tc>
      </w:tr>
      <w:tr w:rsidR="007411D9" w14:paraId="1CF991A8" w14:textId="77777777">
        <w:tc>
          <w:tcPr>
            <w:tcW w:w="10277" w:type="dxa"/>
            <w:gridSpan w:val="2"/>
            <w:shd w:val="clear" w:color="auto" w:fill="66CCFF"/>
          </w:tcPr>
          <w:p w14:paraId="4A9DA61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D55909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6986099" w14:textId="77777777" w:rsidR="007411D9" w:rsidRDefault="007411D9">
      <w:pPr>
        <w:pStyle w:val="En-tte"/>
        <w:tabs>
          <w:tab w:val="clear" w:pos="4536"/>
          <w:tab w:val="clear" w:pos="9072"/>
        </w:tabs>
        <w:rPr>
          <w:rFonts w:ascii="Arial" w:hAnsi="Arial" w:cs="Arial"/>
        </w:rPr>
      </w:pPr>
    </w:p>
    <w:p w14:paraId="5EBE9776" w14:textId="77777777" w:rsidR="007411D9" w:rsidRDefault="007411D9">
      <w:pPr>
        <w:pStyle w:val="En-tte"/>
        <w:tabs>
          <w:tab w:val="clear" w:pos="4536"/>
          <w:tab w:val="clear" w:pos="9072"/>
        </w:tabs>
        <w:rPr>
          <w:rFonts w:ascii="Arial" w:hAnsi="Arial" w:cs="Arial"/>
        </w:rPr>
      </w:pPr>
    </w:p>
    <w:p w14:paraId="50C56774" w14:textId="77777777" w:rsidR="007411D9" w:rsidRDefault="007411D9" w:rsidP="00F74667">
      <w:pPr>
        <w:pStyle w:val="En-tte"/>
        <w:tabs>
          <w:tab w:val="clear" w:pos="4536"/>
          <w:tab w:val="clear" w:pos="9072"/>
        </w:tabs>
        <w:jc w:val="center"/>
        <w:rPr>
          <w:rFonts w:ascii="Arial" w:hAnsi="Arial" w:cs="Arial"/>
        </w:rPr>
      </w:pPr>
    </w:p>
    <w:p w14:paraId="401EA1F6"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72382584" w14:textId="77777777"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14:paraId="6F044045"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 xml:space="preserve">12 rue </w:t>
      </w:r>
      <w:proofErr w:type="spellStart"/>
      <w:r w:rsidRPr="00BF3639">
        <w:rPr>
          <w:rFonts w:ascii="Arial" w:hAnsi="Arial" w:cs="Arial"/>
          <w:b/>
          <w:bCs/>
        </w:rPr>
        <w:t>Dubernat</w:t>
      </w:r>
      <w:proofErr w:type="spellEnd"/>
      <w:r>
        <w:rPr>
          <w:rFonts w:ascii="Arial" w:hAnsi="Arial" w:cs="Arial"/>
          <w:b/>
          <w:bCs/>
        </w:rPr>
        <w:t xml:space="preserve"> - </w:t>
      </w:r>
      <w:r w:rsidRPr="00BF3639">
        <w:rPr>
          <w:rFonts w:ascii="Arial" w:hAnsi="Arial" w:cs="Arial"/>
          <w:b/>
          <w:bCs/>
        </w:rPr>
        <w:t>33404 TALENCE Cedex</w:t>
      </w:r>
    </w:p>
    <w:p w14:paraId="11229912"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775700B5" w14:textId="77777777" w:rsidR="007411D9" w:rsidRDefault="007411D9">
      <w:pPr>
        <w:pStyle w:val="En-tte"/>
        <w:tabs>
          <w:tab w:val="clear" w:pos="4536"/>
          <w:tab w:val="clear" w:pos="9072"/>
        </w:tabs>
        <w:rPr>
          <w:rFonts w:ascii="Arial" w:hAnsi="Arial" w:cs="Arial"/>
        </w:rPr>
      </w:pPr>
    </w:p>
    <w:p w14:paraId="5FC3104B" w14:textId="77777777" w:rsidR="007411D9" w:rsidRDefault="007411D9">
      <w:pPr>
        <w:pStyle w:val="En-tte"/>
        <w:tabs>
          <w:tab w:val="clear" w:pos="4536"/>
          <w:tab w:val="clear" w:pos="9072"/>
        </w:tabs>
        <w:rPr>
          <w:rFonts w:ascii="Arial" w:hAnsi="Arial" w:cs="Arial"/>
        </w:rPr>
      </w:pPr>
    </w:p>
    <w:p w14:paraId="595506DA" w14:textId="77777777" w:rsidR="007411D9" w:rsidRDefault="007411D9">
      <w:pPr>
        <w:pStyle w:val="En-tte"/>
        <w:tabs>
          <w:tab w:val="clear" w:pos="4536"/>
          <w:tab w:val="clear" w:pos="9072"/>
        </w:tabs>
        <w:rPr>
          <w:rFonts w:ascii="Arial" w:hAnsi="Arial" w:cs="Arial"/>
        </w:rPr>
      </w:pPr>
    </w:p>
    <w:p w14:paraId="2DF4D1D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EE5C500" w14:textId="77777777">
        <w:trPr>
          <w:trHeight w:val="160"/>
        </w:trPr>
        <w:tc>
          <w:tcPr>
            <w:tcW w:w="10277" w:type="dxa"/>
            <w:shd w:val="clear" w:color="auto" w:fill="66CCFF"/>
          </w:tcPr>
          <w:p w14:paraId="24229CC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FC3861D"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AFCDCB3" w14:textId="77777777" w:rsidR="007411D9" w:rsidRDefault="007411D9">
      <w:pPr>
        <w:rPr>
          <w:rFonts w:ascii="Arial" w:hAnsi="Arial" w:cs="Arial"/>
          <w:b/>
          <w:bCs/>
        </w:rPr>
      </w:pPr>
    </w:p>
    <w:p w14:paraId="51ABBAE2" w14:textId="77777777" w:rsidR="007411D9" w:rsidRDefault="007411D9">
      <w:pPr>
        <w:rPr>
          <w:rFonts w:ascii="Arial" w:hAnsi="Arial" w:cs="Arial"/>
          <w:b/>
          <w:bCs/>
        </w:rPr>
      </w:pPr>
    </w:p>
    <w:p w14:paraId="442D53AE" w14:textId="77777777" w:rsidR="007411D9" w:rsidRDefault="007411D9">
      <w:pPr>
        <w:rPr>
          <w:rFonts w:ascii="Arial" w:hAnsi="Arial" w:cs="Arial"/>
          <w:b/>
          <w:bCs/>
        </w:rPr>
      </w:pPr>
    </w:p>
    <w:p w14:paraId="19F0236A" w14:textId="2A6F1B7D" w:rsidR="002B0EAB" w:rsidRDefault="00B42F9C">
      <w:pPr>
        <w:suppressAutoHyphens w:val="0"/>
        <w:rPr>
          <w:rFonts w:ascii="Arial" w:hAnsi="Arial" w:cs="Arial"/>
          <w:b/>
          <w:bCs/>
        </w:rPr>
      </w:pPr>
      <w:r>
        <w:rPr>
          <w:rFonts w:ascii="Arial" w:hAnsi="Arial" w:cs="Arial"/>
          <w:b/>
          <w:bCs/>
        </w:rPr>
        <w:t>Maintenance préventive et corrective des matériels de restauration avec fournitures de pièces détachées au profit du GHT Alliance de Gironde</w:t>
      </w:r>
      <w:r w:rsidR="002B0EAB">
        <w:rPr>
          <w:rFonts w:ascii="Arial" w:hAnsi="Arial" w:cs="Arial"/>
          <w:b/>
          <w:bCs/>
        </w:rPr>
        <w:br w:type="page"/>
      </w:r>
    </w:p>
    <w:p w14:paraId="2C8B4DE2" w14:textId="77777777"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5B016C" w14:textId="77777777">
        <w:tc>
          <w:tcPr>
            <w:tcW w:w="10277" w:type="dxa"/>
            <w:shd w:val="clear" w:color="auto" w:fill="66CCFF"/>
          </w:tcPr>
          <w:p w14:paraId="7737AFA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4525F07" w14:textId="77777777" w:rsidR="00F6192D" w:rsidRDefault="007411D9">
      <w:pPr>
        <w:spacing w:before="120"/>
        <w:rPr>
          <w:rFonts w:ascii="Arial" w:hAnsi="Arial" w:cs="Arial"/>
        </w:rPr>
      </w:pPr>
      <w:r>
        <w:rPr>
          <w:rFonts w:ascii="Arial" w:hAnsi="Arial" w:cs="Arial"/>
          <w:i/>
          <w:sz w:val="18"/>
          <w:szCs w:val="18"/>
        </w:rPr>
        <w:t>(Cocher la case correspondante.)</w:t>
      </w:r>
    </w:p>
    <w:p w14:paraId="171484BC" w14:textId="77777777" w:rsidR="00F6192D" w:rsidRDefault="00F6192D" w:rsidP="00F6192D">
      <w:pPr>
        <w:rPr>
          <w:rFonts w:ascii="Arial" w:hAnsi="Arial" w:cs="Arial"/>
        </w:rPr>
      </w:pPr>
    </w:p>
    <w:p w14:paraId="0934D713" w14:textId="77777777" w:rsidR="007411D9" w:rsidRPr="00F6192D" w:rsidRDefault="00F6192D" w:rsidP="00F6192D">
      <w:pPr>
        <w:tabs>
          <w:tab w:val="left" w:pos="7426"/>
        </w:tabs>
        <w:rPr>
          <w:rFonts w:ascii="Arial" w:hAnsi="Arial" w:cs="Arial"/>
        </w:rPr>
      </w:pPr>
      <w:r>
        <w:rPr>
          <w:rFonts w:ascii="Arial" w:hAnsi="Arial" w:cs="Arial"/>
        </w:rPr>
        <w:tab/>
      </w:r>
    </w:p>
    <w:p w14:paraId="4B2B9EE9" w14:textId="77777777" w:rsidR="007411D9" w:rsidRDefault="007411D9">
      <w:pPr>
        <w:pStyle w:val="Titre1"/>
        <w:ind w:left="0" w:hanging="432"/>
        <w:rPr>
          <w:rFonts w:ascii="Arial" w:hAnsi="Arial" w:cs="Arial"/>
          <w:b w:val="0"/>
          <w:bCs w:val="0"/>
        </w:rPr>
      </w:pPr>
    </w:p>
    <w:p w14:paraId="637C348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EF7D764" w14:textId="77777777" w:rsidR="007411D9" w:rsidRDefault="007411D9">
      <w:pPr>
        <w:pStyle w:val="Titre1"/>
        <w:ind w:left="0" w:hanging="432"/>
        <w:rPr>
          <w:rFonts w:ascii="Arial" w:hAnsi="Arial" w:cs="Arial"/>
          <w:b w:val="0"/>
          <w:bCs w:val="0"/>
        </w:rPr>
      </w:pPr>
    </w:p>
    <w:p w14:paraId="750EE194"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6F0EB31" w14:textId="77777777" w:rsidR="00775F55" w:rsidRDefault="00775F55" w:rsidP="00775F55">
      <w:pPr>
        <w:numPr>
          <w:ilvl w:val="0"/>
          <w:numId w:val="1"/>
        </w:numPr>
        <w:rPr>
          <w:rFonts w:ascii="Arial" w:hAnsi="Arial" w:cs="Arial"/>
        </w:rPr>
      </w:pPr>
    </w:p>
    <w:p w14:paraId="737B9D86"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8571F01" w14:textId="77777777" w:rsidR="007411D9" w:rsidRDefault="007411D9">
      <w:pPr>
        <w:pStyle w:val="En-tte"/>
        <w:tabs>
          <w:tab w:val="clear" w:pos="4536"/>
          <w:tab w:val="clear" w:pos="9072"/>
        </w:tabs>
        <w:rPr>
          <w:rFonts w:ascii="Arial" w:hAnsi="Arial" w:cs="Arial"/>
        </w:rPr>
      </w:pPr>
    </w:p>
    <w:p w14:paraId="714D56FB"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3F0ED16C"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C4A0E4" w14:textId="77777777">
        <w:tc>
          <w:tcPr>
            <w:tcW w:w="10419" w:type="dxa"/>
            <w:shd w:val="clear" w:color="auto" w:fill="66CCFF"/>
          </w:tcPr>
          <w:p w14:paraId="3684E7F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95D055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0A2FBDB" w14:textId="77777777" w:rsidR="007411D9" w:rsidRDefault="007411D9">
      <w:pPr>
        <w:pStyle w:val="En-tte"/>
        <w:tabs>
          <w:tab w:val="clear" w:pos="4536"/>
          <w:tab w:val="clear" w:pos="9072"/>
        </w:tabs>
        <w:rPr>
          <w:rFonts w:ascii="Arial" w:hAnsi="Arial" w:cs="Arial"/>
        </w:rPr>
      </w:pPr>
    </w:p>
    <w:p w14:paraId="57A4AFD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rsidR="00775F55">
        <w:rPr>
          <w:rFonts w:ascii="Arial" w:hAnsi="Arial" w:cs="Arial"/>
          <w:b/>
          <w:bCs/>
        </w:rPr>
        <w:t> </w:t>
      </w:r>
      <w:r w:rsidR="007411D9">
        <w:rPr>
          <w:rFonts w:ascii="Arial" w:hAnsi="Arial" w:cs="Arial"/>
        </w:rPr>
        <w:t>Le candidat se présente seul :</w:t>
      </w:r>
    </w:p>
    <w:p w14:paraId="63FA962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F606311" w14:textId="77777777" w:rsidR="007411D9" w:rsidRDefault="007411D9">
      <w:pPr>
        <w:pStyle w:val="En-tte"/>
        <w:tabs>
          <w:tab w:val="clear" w:pos="4536"/>
          <w:tab w:val="clear" w:pos="9072"/>
        </w:tabs>
        <w:rPr>
          <w:rFonts w:ascii="Arial" w:hAnsi="Arial" w:cs="Arial"/>
        </w:rPr>
      </w:pPr>
    </w:p>
    <w:p w14:paraId="4FC53C6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CABCC61" w14:textId="77777777" w:rsidR="00775F55" w:rsidRDefault="00775F55" w:rsidP="00775F55">
      <w:pPr>
        <w:pStyle w:val="En-tte"/>
        <w:ind w:left="360"/>
        <w:rPr>
          <w:rFonts w:ascii="Arial" w:hAnsi="Arial" w:cs="Arial"/>
        </w:rPr>
      </w:pPr>
    </w:p>
    <w:p w14:paraId="45CC9A93" w14:textId="77777777" w:rsidR="00775F55" w:rsidRDefault="00775F55" w:rsidP="00775F55">
      <w:pPr>
        <w:pStyle w:val="En-tte"/>
        <w:ind w:left="360"/>
        <w:rPr>
          <w:rFonts w:ascii="Arial" w:hAnsi="Arial" w:cs="Arial"/>
        </w:rPr>
      </w:pPr>
    </w:p>
    <w:p w14:paraId="5552E479" w14:textId="77777777" w:rsidR="00775F55" w:rsidRPr="00775F55" w:rsidRDefault="00775F55" w:rsidP="00775F55">
      <w:pPr>
        <w:pStyle w:val="En-tte"/>
        <w:ind w:left="360"/>
        <w:rPr>
          <w:rFonts w:ascii="Arial" w:hAnsi="Arial" w:cs="Arial"/>
        </w:rPr>
      </w:pPr>
    </w:p>
    <w:p w14:paraId="6813E57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E565168" w14:textId="77777777" w:rsidR="00775F55" w:rsidRDefault="00775F55" w:rsidP="00775F55">
      <w:pPr>
        <w:pStyle w:val="En-tte"/>
        <w:ind w:left="360"/>
        <w:rPr>
          <w:rFonts w:ascii="Arial" w:hAnsi="Arial" w:cs="Arial"/>
        </w:rPr>
      </w:pPr>
    </w:p>
    <w:p w14:paraId="307DDA73" w14:textId="77777777" w:rsidR="00775F55" w:rsidRDefault="00775F55" w:rsidP="00775F55">
      <w:pPr>
        <w:pStyle w:val="En-tte"/>
        <w:ind w:left="360"/>
        <w:rPr>
          <w:rFonts w:ascii="Arial" w:hAnsi="Arial" w:cs="Arial"/>
        </w:rPr>
      </w:pPr>
    </w:p>
    <w:p w14:paraId="6732352F" w14:textId="77777777" w:rsidR="00775F55" w:rsidRPr="00775F55" w:rsidRDefault="00775F55" w:rsidP="00775F55">
      <w:pPr>
        <w:pStyle w:val="En-tte"/>
        <w:ind w:left="360"/>
        <w:rPr>
          <w:rFonts w:ascii="Arial" w:hAnsi="Arial" w:cs="Arial"/>
        </w:rPr>
      </w:pPr>
    </w:p>
    <w:p w14:paraId="0C2F29E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866ACD4" w14:textId="77777777" w:rsidR="00775F55" w:rsidRDefault="00775F55" w:rsidP="00775F55">
      <w:pPr>
        <w:pStyle w:val="En-tte"/>
        <w:ind w:left="360"/>
        <w:rPr>
          <w:rFonts w:ascii="Arial" w:hAnsi="Arial" w:cs="Arial"/>
        </w:rPr>
      </w:pPr>
    </w:p>
    <w:p w14:paraId="6600FFCE" w14:textId="77777777" w:rsidR="00775F55" w:rsidRDefault="00775F55" w:rsidP="00775F55">
      <w:pPr>
        <w:pStyle w:val="En-tte"/>
        <w:ind w:left="360"/>
        <w:rPr>
          <w:rFonts w:ascii="Arial" w:hAnsi="Arial" w:cs="Arial"/>
        </w:rPr>
      </w:pPr>
    </w:p>
    <w:p w14:paraId="4F6263EB" w14:textId="77777777" w:rsidR="00775F55" w:rsidRPr="00775F55" w:rsidRDefault="00775F55" w:rsidP="00775F55">
      <w:pPr>
        <w:pStyle w:val="En-tte"/>
        <w:ind w:left="360"/>
        <w:rPr>
          <w:rFonts w:ascii="Arial" w:hAnsi="Arial" w:cs="Arial"/>
        </w:rPr>
      </w:pPr>
    </w:p>
    <w:p w14:paraId="0C9FFF4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111C0AD" w14:textId="77777777" w:rsidR="00775F55" w:rsidRDefault="00775F55" w:rsidP="00775F55">
      <w:pPr>
        <w:pStyle w:val="En-tte"/>
        <w:ind w:left="360"/>
        <w:rPr>
          <w:rFonts w:ascii="Arial" w:hAnsi="Arial" w:cs="Arial"/>
        </w:rPr>
      </w:pPr>
    </w:p>
    <w:p w14:paraId="5119A448" w14:textId="77777777" w:rsidR="00775F55" w:rsidRDefault="00775F55" w:rsidP="00775F55">
      <w:pPr>
        <w:pStyle w:val="En-tte"/>
        <w:ind w:left="360"/>
        <w:rPr>
          <w:rFonts w:ascii="Arial" w:hAnsi="Arial" w:cs="Arial"/>
        </w:rPr>
      </w:pPr>
    </w:p>
    <w:p w14:paraId="5FC04CAD" w14:textId="77777777" w:rsidR="00775F55" w:rsidRPr="00775F55" w:rsidRDefault="00775F55" w:rsidP="00775F55">
      <w:pPr>
        <w:pStyle w:val="En-tte"/>
        <w:ind w:left="360"/>
        <w:rPr>
          <w:rFonts w:ascii="Arial" w:hAnsi="Arial" w:cs="Arial"/>
        </w:rPr>
      </w:pPr>
    </w:p>
    <w:p w14:paraId="6F4A5F9D"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1342F0EA" w14:textId="77777777" w:rsidR="00775F55" w:rsidRPr="00775F55" w:rsidRDefault="00775F55" w:rsidP="00775F55">
      <w:pPr>
        <w:pStyle w:val="En-tte"/>
        <w:ind w:left="360"/>
        <w:rPr>
          <w:rFonts w:ascii="Arial" w:hAnsi="Arial" w:cs="Arial"/>
        </w:rPr>
      </w:pPr>
    </w:p>
    <w:p w14:paraId="0A21039F" w14:textId="77777777" w:rsidR="00775F55" w:rsidRPr="00775F55" w:rsidRDefault="00775F55" w:rsidP="00775F55">
      <w:pPr>
        <w:pStyle w:val="En-tte"/>
        <w:ind w:left="360"/>
        <w:rPr>
          <w:rFonts w:ascii="Arial" w:hAnsi="Arial" w:cs="Arial"/>
        </w:rPr>
      </w:pPr>
    </w:p>
    <w:p w14:paraId="2F94B099" w14:textId="77777777" w:rsidR="007411D9" w:rsidRDefault="007411D9">
      <w:pPr>
        <w:pStyle w:val="En-tte"/>
        <w:tabs>
          <w:tab w:val="clear" w:pos="4536"/>
          <w:tab w:val="clear" w:pos="9072"/>
        </w:tabs>
        <w:rPr>
          <w:rFonts w:ascii="Arial" w:hAnsi="Arial" w:cs="Arial"/>
        </w:rPr>
      </w:pPr>
    </w:p>
    <w:p w14:paraId="76479C2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rPr>
          <w:rFonts w:ascii="Arial" w:hAnsi="Arial" w:cs="Arial"/>
          <w:b/>
          <w:bCs/>
        </w:rPr>
        <w:t> </w:t>
      </w:r>
      <w:r w:rsidR="007411D9">
        <w:rPr>
          <w:rFonts w:ascii="Arial" w:hAnsi="Arial" w:cs="Arial"/>
        </w:rPr>
        <w:t>Le candidat est un groupement d’entreprises :</w:t>
      </w:r>
    </w:p>
    <w:p w14:paraId="343E2AFB" w14:textId="77777777" w:rsidR="007411D9" w:rsidRDefault="007411D9">
      <w:pPr>
        <w:spacing w:before="60"/>
        <w:rPr>
          <w:rFonts w:ascii="Arial" w:hAnsi="Arial" w:cs="Arial"/>
          <w:iCs/>
        </w:rPr>
      </w:pPr>
    </w:p>
    <w:p w14:paraId="5003BC9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rPr>
          <w:rFonts w:ascii="Arial" w:hAnsi="Arial" w:cs="Arial"/>
          <w:iCs/>
        </w:rPr>
        <w:t> </w:t>
      </w:r>
      <w:r w:rsidR="007411D9">
        <w:rPr>
          <w:rFonts w:ascii="Arial" w:hAnsi="Arial" w:cs="Arial"/>
        </w:rPr>
        <w:t>solidaire</w:t>
      </w:r>
    </w:p>
    <w:p w14:paraId="3A67E6A5" w14:textId="77777777" w:rsidR="007411D9" w:rsidRDefault="007411D9">
      <w:pPr>
        <w:rPr>
          <w:rFonts w:ascii="Arial" w:hAnsi="Arial" w:cs="Arial"/>
        </w:rPr>
      </w:pPr>
    </w:p>
    <w:p w14:paraId="3F081B56" w14:textId="77777777" w:rsidR="007411D9" w:rsidRDefault="007411D9">
      <w:pPr>
        <w:rPr>
          <w:rFonts w:ascii="Arial" w:hAnsi="Arial" w:cs="Arial"/>
        </w:rPr>
      </w:pPr>
    </w:p>
    <w:p w14:paraId="350D927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4B8284E" w14:textId="77777777" w:rsidR="007411D9" w:rsidRDefault="007411D9">
      <w:pPr>
        <w:spacing w:before="60"/>
        <w:rPr>
          <w:rFonts w:ascii="Arial" w:hAnsi="Arial" w:cs="Arial"/>
          <w:iCs/>
        </w:rPr>
      </w:pPr>
    </w:p>
    <w:p w14:paraId="07EF331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rsidR="007411D9">
        <w:rPr>
          <w:rFonts w:ascii="Arial" w:hAnsi="Arial" w:cs="Arial"/>
          <w:iCs/>
        </w:rPr>
        <w:t xml:space="preserve"> O</w:t>
      </w:r>
      <w:r w:rsidR="00775F55">
        <w:rPr>
          <w:rFonts w:ascii="Arial" w:hAnsi="Arial" w:cs="Arial"/>
          <w:iCs/>
        </w:rPr>
        <w:t>ui</w:t>
      </w:r>
    </w:p>
    <w:p w14:paraId="7E87013E" w14:textId="77777777" w:rsidR="007411D9" w:rsidRDefault="007411D9">
      <w:pPr>
        <w:jc w:val="both"/>
        <w:rPr>
          <w:rFonts w:ascii="Arial" w:hAnsi="Arial" w:cs="Arial"/>
        </w:rPr>
      </w:pPr>
    </w:p>
    <w:p w14:paraId="1C47A13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CC3936D" w14:textId="77777777" w:rsidTr="00B02DE5">
        <w:tc>
          <w:tcPr>
            <w:tcW w:w="10490" w:type="dxa"/>
            <w:shd w:val="clear" w:color="auto" w:fill="66CCFF"/>
          </w:tcPr>
          <w:p w14:paraId="0300477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5FB9098"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EE6F974" w14:textId="77777777" w:rsidR="000D4563" w:rsidRDefault="000D4563" w:rsidP="00B02DE5">
      <w:pPr>
        <w:spacing w:before="120"/>
        <w:jc w:val="both"/>
        <w:rPr>
          <w:rFonts w:ascii="Arial" w:hAnsi="Arial" w:cs="Arial"/>
        </w:rPr>
      </w:pPr>
    </w:p>
    <w:p w14:paraId="4DFC8FA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517C1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D1F3867" w14:textId="77777777" w:rsidR="00C1386A" w:rsidRDefault="00C1386A">
            <w:pPr>
              <w:snapToGrid w:val="0"/>
              <w:jc w:val="center"/>
              <w:rPr>
                <w:rFonts w:ascii="Arial" w:hAnsi="Arial" w:cs="Arial"/>
                <w:b/>
              </w:rPr>
            </w:pPr>
          </w:p>
          <w:p w14:paraId="61C3BF9A" w14:textId="77777777" w:rsidR="00C1386A" w:rsidRDefault="00C1386A">
            <w:pPr>
              <w:jc w:val="center"/>
              <w:rPr>
                <w:rFonts w:ascii="Arial" w:hAnsi="Arial" w:cs="Arial"/>
                <w:b/>
              </w:rPr>
            </w:pPr>
          </w:p>
          <w:p w14:paraId="2D9A5E46" w14:textId="77777777" w:rsidR="00C1386A" w:rsidRDefault="00C1386A">
            <w:pPr>
              <w:jc w:val="center"/>
              <w:rPr>
                <w:rFonts w:ascii="Arial" w:hAnsi="Arial" w:cs="Arial"/>
                <w:b/>
              </w:rPr>
            </w:pPr>
            <w:r>
              <w:rPr>
                <w:rFonts w:ascii="Arial" w:hAnsi="Arial" w:cs="Arial"/>
                <w:b/>
              </w:rPr>
              <w:t>N°</w:t>
            </w:r>
          </w:p>
          <w:p w14:paraId="161F696A" w14:textId="77777777" w:rsidR="00C1386A" w:rsidRDefault="00C1386A">
            <w:pPr>
              <w:jc w:val="center"/>
              <w:rPr>
                <w:rFonts w:ascii="Arial" w:hAnsi="Arial" w:cs="Arial"/>
                <w:b/>
              </w:rPr>
            </w:pPr>
            <w:proofErr w:type="gramStart"/>
            <w:r>
              <w:rPr>
                <w:rFonts w:ascii="Arial" w:hAnsi="Arial" w:cs="Arial"/>
                <w:b/>
              </w:rPr>
              <w:t>du</w:t>
            </w:r>
            <w:proofErr w:type="gramEnd"/>
          </w:p>
          <w:p w14:paraId="4E1BD40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CA13C07" w14:textId="77777777" w:rsidR="00C1386A" w:rsidRDefault="00C1386A">
            <w:pPr>
              <w:snapToGrid w:val="0"/>
              <w:jc w:val="center"/>
              <w:rPr>
                <w:rFonts w:ascii="Arial" w:hAnsi="Arial" w:cs="Arial"/>
                <w:b/>
              </w:rPr>
            </w:pPr>
          </w:p>
          <w:p w14:paraId="7088903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11663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08C57D4"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122ACC"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B00923A" w14:textId="77777777" w:rsidR="00C1386A" w:rsidRDefault="00C1386A">
            <w:pPr>
              <w:pStyle w:val="Titre5"/>
              <w:snapToGrid w:val="0"/>
            </w:pPr>
          </w:p>
          <w:p w14:paraId="1FF684CD" w14:textId="77777777" w:rsidR="00C1386A" w:rsidRDefault="00C1386A">
            <w:pPr>
              <w:pStyle w:val="Titre5"/>
            </w:pPr>
            <w:r>
              <w:t>Prestations exécutées par les membres du groupement (**)</w:t>
            </w:r>
          </w:p>
        </w:tc>
      </w:tr>
      <w:tr w:rsidR="00C1386A" w14:paraId="1B7ABBD4" w14:textId="77777777" w:rsidTr="00C1386A">
        <w:trPr>
          <w:trHeight w:val="1021"/>
        </w:trPr>
        <w:tc>
          <w:tcPr>
            <w:tcW w:w="851" w:type="dxa"/>
            <w:tcBorders>
              <w:top w:val="single" w:sz="4" w:space="0" w:color="000000"/>
              <w:left w:val="single" w:sz="4" w:space="0" w:color="000000"/>
            </w:tcBorders>
            <w:shd w:val="clear" w:color="auto" w:fill="CCFFFF"/>
          </w:tcPr>
          <w:p w14:paraId="04138E5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D47D08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718BF96" w14:textId="77777777" w:rsidR="00C1386A" w:rsidRDefault="00C1386A">
            <w:pPr>
              <w:snapToGrid w:val="0"/>
              <w:jc w:val="both"/>
              <w:rPr>
                <w:rFonts w:ascii="Arial" w:hAnsi="Arial" w:cs="Arial"/>
              </w:rPr>
            </w:pPr>
          </w:p>
        </w:tc>
      </w:tr>
      <w:tr w:rsidR="00C1386A" w14:paraId="0A19A83C" w14:textId="77777777" w:rsidTr="00C1386A">
        <w:trPr>
          <w:trHeight w:val="1021"/>
        </w:trPr>
        <w:tc>
          <w:tcPr>
            <w:tcW w:w="851" w:type="dxa"/>
            <w:tcBorders>
              <w:left w:val="single" w:sz="4" w:space="0" w:color="000000"/>
            </w:tcBorders>
            <w:shd w:val="clear" w:color="auto" w:fill="auto"/>
          </w:tcPr>
          <w:p w14:paraId="4E8481C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C74110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BBF046E" w14:textId="77777777" w:rsidR="00C1386A" w:rsidRDefault="00C1386A">
            <w:pPr>
              <w:snapToGrid w:val="0"/>
              <w:jc w:val="both"/>
              <w:rPr>
                <w:rFonts w:ascii="Arial" w:hAnsi="Arial" w:cs="Arial"/>
              </w:rPr>
            </w:pPr>
          </w:p>
        </w:tc>
      </w:tr>
      <w:tr w:rsidR="00C1386A" w14:paraId="7E3AA4BF" w14:textId="77777777" w:rsidTr="00C1386A">
        <w:trPr>
          <w:trHeight w:val="1021"/>
        </w:trPr>
        <w:tc>
          <w:tcPr>
            <w:tcW w:w="851" w:type="dxa"/>
            <w:tcBorders>
              <w:left w:val="single" w:sz="4" w:space="0" w:color="000000"/>
            </w:tcBorders>
            <w:shd w:val="clear" w:color="auto" w:fill="CCFFFF"/>
          </w:tcPr>
          <w:p w14:paraId="1557C91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3CA08D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8C0F9C3" w14:textId="77777777" w:rsidR="00C1386A" w:rsidRDefault="00C1386A">
            <w:pPr>
              <w:snapToGrid w:val="0"/>
              <w:jc w:val="both"/>
              <w:rPr>
                <w:rFonts w:ascii="Arial" w:hAnsi="Arial" w:cs="Arial"/>
              </w:rPr>
            </w:pPr>
          </w:p>
        </w:tc>
      </w:tr>
      <w:tr w:rsidR="00C1386A" w14:paraId="3FC754DB" w14:textId="77777777" w:rsidTr="00C1386A">
        <w:trPr>
          <w:trHeight w:val="1021"/>
        </w:trPr>
        <w:tc>
          <w:tcPr>
            <w:tcW w:w="851" w:type="dxa"/>
            <w:tcBorders>
              <w:left w:val="single" w:sz="4" w:space="0" w:color="000000"/>
              <w:bottom w:val="single" w:sz="4" w:space="0" w:color="000000"/>
            </w:tcBorders>
            <w:shd w:val="clear" w:color="auto" w:fill="auto"/>
          </w:tcPr>
          <w:p w14:paraId="2ACF3DB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B7F083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36B206B" w14:textId="77777777" w:rsidR="00C1386A" w:rsidRDefault="00C1386A">
            <w:pPr>
              <w:snapToGrid w:val="0"/>
              <w:jc w:val="both"/>
              <w:rPr>
                <w:rFonts w:ascii="Arial" w:hAnsi="Arial" w:cs="Arial"/>
              </w:rPr>
            </w:pPr>
          </w:p>
        </w:tc>
      </w:tr>
    </w:tbl>
    <w:p w14:paraId="5D0F20E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86F66B0"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4C33D1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610A6175"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4D7E" w14:textId="77777777">
        <w:tc>
          <w:tcPr>
            <w:tcW w:w="10419" w:type="dxa"/>
            <w:shd w:val="clear" w:color="auto" w:fill="66CCFF"/>
          </w:tcPr>
          <w:p w14:paraId="6649ACC1"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62AAB66" w14:textId="77777777" w:rsidR="007411D9" w:rsidRDefault="007411D9"/>
    <w:p w14:paraId="1DFE2C9E"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026498"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5D9E1B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2B5737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61C50DC" w14:textId="77777777" w:rsidR="00775F55" w:rsidRDefault="00775F55" w:rsidP="001D588C">
      <w:pPr>
        <w:tabs>
          <w:tab w:val="left" w:pos="576"/>
        </w:tabs>
        <w:spacing w:before="80"/>
        <w:ind w:left="567"/>
        <w:jc w:val="both"/>
        <w:rPr>
          <w:rFonts w:ascii="Arial" w:hAnsi="Arial" w:cs="Arial"/>
        </w:rPr>
      </w:pPr>
    </w:p>
    <w:p w14:paraId="7756E8A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42F9C">
        <w:fldChar w:fldCharType="separate"/>
      </w:r>
      <w:r w:rsidR="00AE730C">
        <w:fldChar w:fldCharType="end"/>
      </w:r>
    </w:p>
    <w:p w14:paraId="5C283B9D" w14:textId="77777777" w:rsidR="00AE730C" w:rsidRDefault="00AE730C">
      <w:pPr>
        <w:jc w:val="both"/>
        <w:rPr>
          <w:rFonts w:ascii="Arial" w:hAnsi="Arial" w:cs="Arial"/>
        </w:rPr>
      </w:pPr>
    </w:p>
    <w:p w14:paraId="0E83D41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26B8ECD" w14:textId="77777777" w:rsidR="00775F55" w:rsidRDefault="00775F55" w:rsidP="00775F55">
      <w:pPr>
        <w:jc w:val="both"/>
        <w:rPr>
          <w:rFonts w:ascii="Arial" w:hAnsi="Arial" w:cs="Arial"/>
          <w:sz w:val="18"/>
          <w:szCs w:val="18"/>
        </w:rPr>
      </w:pPr>
    </w:p>
    <w:p w14:paraId="23524DA1" w14:textId="77777777" w:rsidR="00507C52" w:rsidRDefault="00507C52">
      <w:pPr>
        <w:jc w:val="both"/>
        <w:rPr>
          <w:rFonts w:ascii="Arial" w:hAnsi="Arial" w:cs="Arial"/>
        </w:rPr>
      </w:pPr>
    </w:p>
    <w:p w14:paraId="2778D668"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1C6211B" w14:textId="77777777" w:rsidR="00507C52" w:rsidRDefault="00507C52" w:rsidP="00507C52">
      <w:pPr>
        <w:pStyle w:val="En-tte"/>
        <w:tabs>
          <w:tab w:val="clear" w:pos="4536"/>
          <w:tab w:val="clear" w:pos="9072"/>
          <w:tab w:val="left" w:pos="864"/>
        </w:tabs>
        <w:rPr>
          <w:rFonts w:ascii="Arial" w:hAnsi="Arial" w:cs="Arial"/>
        </w:rPr>
      </w:pPr>
    </w:p>
    <w:p w14:paraId="08F0F40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CEADFA"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9F505D7" w14:textId="77777777" w:rsidR="00507C52" w:rsidRPr="00411396" w:rsidRDefault="00507C52" w:rsidP="00507C52">
      <w:pPr>
        <w:pStyle w:val="En-tte"/>
        <w:tabs>
          <w:tab w:val="left" w:pos="864"/>
        </w:tabs>
        <w:rPr>
          <w:rFonts w:ascii="Arial" w:hAnsi="Arial" w:cs="Arial"/>
        </w:rPr>
      </w:pPr>
    </w:p>
    <w:p w14:paraId="47EE07E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1B14FD5" w14:textId="77777777" w:rsidR="00507C52" w:rsidRPr="00411396" w:rsidRDefault="00507C52" w:rsidP="00775F55">
      <w:pPr>
        <w:pStyle w:val="En-tte"/>
        <w:tabs>
          <w:tab w:val="left" w:pos="864"/>
        </w:tabs>
        <w:ind w:left="426"/>
        <w:rPr>
          <w:rFonts w:ascii="Arial" w:hAnsi="Arial" w:cs="Arial"/>
        </w:rPr>
      </w:pPr>
    </w:p>
    <w:p w14:paraId="5A5052FA" w14:textId="77777777" w:rsidR="00507C52" w:rsidRDefault="00507C52" w:rsidP="00775F55">
      <w:pPr>
        <w:pStyle w:val="En-tte"/>
        <w:tabs>
          <w:tab w:val="left" w:pos="864"/>
        </w:tabs>
        <w:ind w:left="426"/>
        <w:rPr>
          <w:rFonts w:ascii="Arial" w:hAnsi="Arial" w:cs="Arial"/>
        </w:rPr>
      </w:pPr>
    </w:p>
    <w:p w14:paraId="568C2E4A" w14:textId="77777777" w:rsidR="00775F55" w:rsidRPr="00411396" w:rsidRDefault="00775F55" w:rsidP="00775F55">
      <w:pPr>
        <w:pStyle w:val="En-tte"/>
        <w:tabs>
          <w:tab w:val="left" w:pos="864"/>
        </w:tabs>
        <w:ind w:left="426"/>
        <w:rPr>
          <w:rFonts w:ascii="Arial" w:hAnsi="Arial" w:cs="Arial"/>
        </w:rPr>
      </w:pPr>
    </w:p>
    <w:p w14:paraId="5AD8B52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6AB9FEB" w14:textId="77777777" w:rsidR="00507C52" w:rsidRPr="00411396" w:rsidRDefault="00507C52" w:rsidP="00775F55">
      <w:pPr>
        <w:pStyle w:val="En-tte"/>
        <w:tabs>
          <w:tab w:val="left" w:pos="864"/>
        </w:tabs>
        <w:ind w:left="426"/>
        <w:rPr>
          <w:rFonts w:ascii="Arial" w:hAnsi="Arial" w:cs="Arial"/>
        </w:rPr>
      </w:pPr>
    </w:p>
    <w:p w14:paraId="4122DE07" w14:textId="77777777" w:rsidR="00507C52" w:rsidRPr="00411396" w:rsidRDefault="00507C52" w:rsidP="00775F55">
      <w:pPr>
        <w:pStyle w:val="En-tte"/>
        <w:tabs>
          <w:tab w:val="left" w:pos="864"/>
        </w:tabs>
        <w:ind w:left="426"/>
        <w:rPr>
          <w:rFonts w:ascii="Arial" w:hAnsi="Arial" w:cs="Arial"/>
        </w:rPr>
      </w:pPr>
    </w:p>
    <w:p w14:paraId="71AC7C58" w14:textId="77777777" w:rsidR="00507C52" w:rsidRDefault="00507C52">
      <w:pPr>
        <w:jc w:val="both"/>
        <w:rPr>
          <w:rFonts w:ascii="Arial" w:hAnsi="Arial" w:cs="Arial"/>
        </w:rPr>
      </w:pPr>
    </w:p>
    <w:p w14:paraId="012B38F4" w14:textId="77777777" w:rsidR="00507C52" w:rsidRDefault="00507C52">
      <w:pPr>
        <w:jc w:val="both"/>
        <w:rPr>
          <w:rFonts w:ascii="Arial" w:hAnsi="Arial" w:cs="Arial"/>
        </w:rPr>
      </w:pPr>
    </w:p>
    <w:p w14:paraId="72349B3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67337E1F" w14:textId="77777777" w:rsidR="007411D9" w:rsidRDefault="007411D9">
      <w:pPr>
        <w:jc w:val="both"/>
        <w:rPr>
          <w:rFonts w:ascii="Arial" w:hAnsi="Arial" w:cs="Arial"/>
        </w:rPr>
      </w:pPr>
    </w:p>
    <w:p w14:paraId="3D7A5B4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A0CA1D7" w14:textId="77777777" w:rsidR="007411D9" w:rsidRDefault="007411D9">
      <w:pPr>
        <w:rPr>
          <w:rFonts w:ascii="Arial" w:hAnsi="Arial" w:cs="Arial"/>
        </w:rPr>
      </w:pPr>
      <w:r>
        <w:rPr>
          <w:rFonts w:ascii="Arial" w:hAnsi="Arial" w:cs="Arial"/>
          <w:i/>
          <w:sz w:val="18"/>
          <w:szCs w:val="18"/>
        </w:rPr>
        <w:t>(Cocher la case correspondante.)</w:t>
      </w:r>
    </w:p>
    <w:p w14:paraId="71A96FEC" w14:textId="77777777" w:rsidR="007411D9" w:rsidRDefault="007411D9">
      <w:pPr>
        <w:rPr>
          <w:rFonts w:ascii="Arial" w:hAnsi="Arial" w:cs="Arial"/>
        </w:rPr>
      </w:pPr>
    </w:p>
    <w:p w14:paraId="0C37A12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42F9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D2D3426" w14:textId="77777777" w:rsidR="00922BA4" w:rsidRDefault="00922BA4">
      <w:pPr>
        <w:ind w:left="4536" w:hanging="3990"/>
        <w:jc w:val="both"/>
        <w:rPr>
          <w:rFonts w:ascii="Arial" w:hAnsi="Arial" w:cs="Arial"/>
        </w:rPr>
      </w:pPr>
    </w:p>
    <w:p w14:paraId="5A36626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3691580" w14:textId="77777777" w:rsidR="00922BA4" w:rsidRDefault="00922BA4">
      <w:pPr>
        <w:ind w:left="4536" w:hanging="3990"/>
        <w:jc w:val="both"/>
        <w:rPr>
          <w:rFonts w:ascii="Arial" w:hAnsi="Arial" w:cs="Arial"/>
        </w:rPr>
      </w:pPr>
    </w:p>
    <w:p w14:paraId="216ACFC8" w14:textId="77777777" w:rsidR="00F1191F" w:rsidRDefault="00F1191F">
      <w:pPr>
        <w:ind w:left="4536" w:hanging="3990"/>
        <w:jc w:val="both"/>
        <w:rPr>
          <w:rFonts w:ascii="Arial" w:hAnsi="Arial" w:cs="Arial"/>
        </w:rPr>
      </w:pPr>
    </w:p>
    <w:p w14:paraId="19B1DDF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303A52" w14:textId="77777777">
        <w:tc>
          <w:tcPr>
            <w:tcW w:w="10277" w:type="dxa"/>
            <w:shd w:val="clear" w:color="auto" w:fill="66CCFF"/>
          </w:tcPr>
          <w:p w14:paraId="579BEF1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93A2406" w14:textId="77777777" w:rsidR="007411D9" w:rsidRDefault="007411D9">
      <w:pPr>
        <w:jc w:val="both"/>
      </w:pPr>
    </w:p>
    <w:p w14:paraId="6684B18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B9C50F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6DB7019" w14:textId="77777777" w:rsidR="007411D9" w:rsidRDefault="007411D9">
      <w:pPr>
        <w:rPr>
          <w:rFonts w:ascii="Arial" w:hAnsi="Arial" w:cs="Arial"/>
        </w:rPr>
      </w:pPr>
    </w:p>
    <w:p w14:paraId="2B682A6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6306C0A" w14:textId="77777777" w:rsidR="00775F55" w:rsidRDefault="00775F55" w:rsidP="00775F55">
      <w:pPr>
        <w:pStyle w:val="En-tte"/>
        <w:ind w:left="360"/>
        <w:rPr>
          <w:rFonts w:ascii="Arial" w:hAnsi="Arial" w:cs="Arial"/>
        </w:rPr>
      </w:pPr>
    </w:p>
    <w:p w14:paraId="1AADB0AC" w14:textId="77777777" w:rsidR="00775F55" w:rsidRDefault="00775F55" w:rsidP="00775F55">
      <w:pPr>
        <w:pStyle w:val="En-tte"/>
        <w:ind w:left="360"/>
        <w:rPr>
          <w:rFonts w:ascii="Arial" w:hAnsi="Arial" w:cs="Arial"/>
        </w:rPr>
      </w:pPr>
    </w:p>
    <w:p w14:paraId="145F85B0" w14:textId="77777777" w:rsidR="00775F55" w:rsidRPr="00775F55" w:rsidRDefault="00775F55" w:rsidP="00775F55">
      <w:pPr>
        <w:pStyle w:val="En-tte"/>
        <w:ind w:left="360"/>
        <w:rPr>
          <w:rFonts w:ascii="Arial" w:hAnsi="Arial" w:cs="Arial"/>
        </w:rPr>
      </w:pPr>
    </w:p>
    <w:p w14:paraId="2F98643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4486892" w14:textId="77777777" w:rsidR="00775F55" w:rsidRDefault="00775F55" w:rsidP="00775F55">
      <w:pPr>
        <w:pStyle w:val="En-tte"/>
        <w:ind w:left="360"/>
        <w:rPr>
          <w:rFonts w:ascii="Arial" w:hAnsi="Arial" w:cs="Arial"/>
        </w:rPr>
      </w:pPr>
    </w:p>
    <w:p w14:paraId="68E0686D" w14:textId="77777777" w:rsidR="00775F55" w:rsidRDefault="00775F55" w:rsidP="00775F55">
      <w:pPr>
        <w:pStyle w:val="En-tte"/>
        <w:ind w:left="360"/>
        <w:rPr>
          <w:rFonts w:ascii="Arial" w:hAnsi="Arial" w:cs="Arial"/>
        </w:rPr>
      </w:pPr>
    </w:p>
    <w:p w14:paraId="04131111" w14:textId="77777777" w:rsidR="00775F55" w:rsidRPr="00775F55" w:rsidRDefault="00775F55" w:rsidP="00775F55">
      <w:pPr>
        <w:pStyle w:val="En-tte"/>
        <w:ind w:left="360"/>
        <w:rPr>
          <w:rFonts w:ascii="Arial" w:hAnsi="Arial" w:cs="Arial"/>
        </w:rPr>
      </w:pPr>
    </w:p>
    <w:p w14:paraId="6A82692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807FA6B" w14:textId="77777777" w:rsidR="00775F55" w:rsidRDefault="00775F55" w:rsidP="00775F55">
      <w:pPr>
        <w:pStyle w:val="En-tte"/>
        <w:ind w:left="360"/>
        <w:rPr>
          <w:rFonts w:ascii="Arial" w:hAnsi="Arial" w:cs="Arial"/>
        </w:rPr>
      </w:pPr>
    </w:p>
    <w:p w14:paraId="551EB622" w14:textId="77777777" w:rsidR="00775F55" w:rsidRDefault="00775F55" w:rsidP="00775F55">
      <w:pPr>
        <w:pStyle w:val="En-tte"/>
        <w:ind w:left="360"/>
        <w:rPr>
          <w:rFonts w:ascii="Arial" w:hAnsi="Arial" w:cs="Arial"/>
        </w:rPr>
      </w:pPr>
    </w:p>
    <w:p w14:paraId="163E1956" w14:textId="77777777" w:rsidR="00775F55" w:rsidRPr="00775F55" w:rsidRDefault="00775F55" w:rsidP="00775F55">
      <w:pPr>
        <w:pStyle w:val="En-tte"/>
        <w:ind w:left="360"/>
        <w:rPr>
          <w:rFonts w:ascii="Arial" w:hAnsi="Arial" w:cs="Arial"/>
        </w:rPr>
      </w:pPr>
    </w:p>
    <w:p w14:paraId="675EA9B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5A0E702" w14:textId="77777777" w:rsidR="00775F55" w:rsidRDefault="00775F55" w:rsidP="00775F55">
      <w:pPr>
        <w:pStyle w:val="En-tte"/>
        <w:ind w:left="360"/>
        <w:rPr>
          <w:rFonts w:ascii="Arial" w:hAnsi="Arial" w:cs="Arial"/>
        </w:rPr>
      </w:pPr>
    </w:p>
    <w:p w14:paraId="78CB0D4B" w14:textId="77777777" w:rsidR="00775F55" w:rsidRDefault="00775F55" w:rsidP="00775F55">
      <w:pPr>
        <w:pStyle w:val="En-tte"/>
        <w:ind w:left="360"/>
        <w:rPr>
          <w:rFonts w:ascii="Arial" w:hAnsi="Arial" w:cs="Arial"/>
        </w:rPr>
      </w:pPr>
    </w:p>
    <w:p w14:paraId="20C9E0B9" w14:textId="77777777" w:rsidR="00775F55" w:rsidRPr="00775F55" w:rsidRDefault="00775F55" w:rsidP="00775F55">
      <w:pPr>
        <w:pStyle w:val="En-tte"/>
        <w:ind w:left="360"/>
        <w:rPr>
          <w:rFonts w:ascii="Arial" w:hAnsi="Arial" w:cs="Arial"/>
        </w:rPr>
      </w:pPr>
    </w:p>
    <w:p w14:paraId="7BBED106"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265DFBE" w14:textId="77777777" w:rsidR="00775F55" w:rsidRPr="00775F55" w:rsidRDefault="00775F55" w:rsidP="00775F55">
      <w:pPr>
        <w:pStyle w:val="En-tte"/>
        <w:ind w:left="360"/>
        <w:rPr>
          <w:rFonts w:ascii="Arial" w:hAnsi="Arial" w:cs="Arial"/>
        </w:rPr>
      </w:pPr>
    </w:p>
    <w:p w14:paraId="794572EE" w14:textId="77777777" w:rsidR="00775F55" w:rsidRPr="00775F55" w:rsidRDefault="00775F55" w:rsidP="00775F55">
      <w:pPr>
        <w:pStyle w:val="En-tte"/>
        <w:ind w:left="360"/>
        <w:rPr>
          <w:rFonts w:ascii="Arial" w:hAnsi="Arial" w:cs="Arial"/>
        </w:rPr>
      </w:pPr>
    </w:p>
    <w:p w14:paraId="78571EC7" w14:textId="77777777" w:rsidR="00A02C06" w:rsidRDefault="00A02C06">
      <w:pPr>
        <w:rPr>
          <w:rFonts w:ascii="Arial" w:hAnsi="Arial" w:cs="Arial"/>
        </w:rPr>
      </w:pPr>
    </w:p>
    <w:p w14:paraId="41449E1F" w14:textId="77777777" w:rsidR="00A02C06" w:rsidRDefault="00A02C06">
      <w:pPr>
        <w:rPr>
          <w:rFonts w:ascii="Arial" w:hAnsi="Arial" w:cs="Arial"/>
        </w:rPr>
      </w:pPr>
    </w:p>
    <w:p w14:paraId="0072DF69"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1F171F2" w14:textId="77777777" w:rsidR="009B14B4" w:rsidRDefault="009B14B4">
      <w:pPr>
        <w:tabs>
          <w:tab w:val="left" w:pos="3402"/>
          <w:tab w:val="left" w:pos="6237"/>
          <w:tab w:val="left" w:pos="9072"/>
        </w:tabs>
        <w:spacing w:before="120" w:after="120"/>
        <w:rPr>
          <w:rFonts w:ascii="Arial" w:hAnsi="Arial" w:cs="Arial"/>
          <w:sz w:val="16"/>
          <w:szCs w:val="16"/>
        </w:rPr>
      </w:pPr>
    </w:p>
    <w:p w14:paraId="36AD3099" w14:textId="77777777" w:rsidR="009B14B4" w:rsidRDefault="009B14B4">
      <w:pPr>
        <w:tabs>
          <w:tab w:val="left" w:pos="3402"/>
          <w:tab w:val="left" w:pos="6237"/>
          <w:tab w:val="left" w:pos="9072"/>
        </w:tabs>
        <w:spacing w:before="120" w:after="120"/>
        <w:rPr>
          <w:rFonts w:ascii="Arial" w:hAnsi="Arial" w:cs="Arial"/>
          <w:sz w:val="16"/>
          <w:szCs w:val="16"/>
        </w:rPr>
      </w:pPr>
    </w:p>
    <w:p w14:paraId="2D2E412A" w14:textId="77777777" w:rsidR="009B14B4" w:rsidRDefault="009B14B4">
      <w:pPr>
        <w:tabs>
          <w:tab w:val="left" w:pos="3402"/>
          <w:tab w:val="left" w:pos="6237"/>
          <w:tab w:val="left" w:pos="9072"/>
        </w:tabs>
        <w:spacing w:before="120" w:after="120"/>
        <w:rPr>
          <w:rFonts w:ascii="Arial" w:hAnsi="Arial" w:cs="Arial"/>
          <w:sz w:val="16"/>
          <w:szCs w:val="16"/>
        </w:rPr>
      </w:pPr>
    </w:p>
    <w:p w14:paraId="6286AB18" w14:textId="77777777" w:rsidR="009B14B4" w:rsidRDefault="009B14B4">
      <w:pPr>
        <w:tabs>
          <w:tab w:val="left" w:pos="3402"/>
          <w:tab w:val="left" w:pos="6237"/>
          <w:tab w:val="left" w:pos="9072"/>
        </w:tabs>
        <w:spacing w:before="120" w:after="120"/>
        <w:rPr>
          <w:rFonts w:ascii="Arial" w:hAnsi="Arial" w:cs="Arial"/>
          <w:sz w:val="16"/>
          <w:szCs w:val="16"/>
        </w:rPr>
      </w:pPr>
    </w:p>
    <w:p w14:paraId="635E9275" w14:textId="77777777" w:rsidR="009B14B4" w:rsidRDefault="009B14B4">
      <w:pPr>
        <w:tabs>
          <w:tab w:val="left" w:pos="3402"/>
          <w:tab w:val="left" w:pos="6237"/>
          <w:tab w:val="left" w:pos="9072"/>
        </w:tabs>
        <w:spacing w:before="120" w:after="120"/>
        <w:rPr>
          <w:rFonts w:ascii="Arial" w:hAnsi="Arial" w:cs="Arial"/>
          <w:sz w:val="16"/>
          <w:szCs w:val="16"/>
        </w:rPr>
      </w:pPr>
    </w:p>
    <w:p w14:paraId="3E256B12" w14:textId="77777777" w:rsidR="009B14B4" w:rsidRDefault="009B14B4">
      <w:pPr>
        <w:tabs>
          <w:tab w:val="left" w:pos="3402"/>
          <w:tab w:val="left" w:pos="6237"/>
          <w:tab w:val="left" w:pos="9072"/>
        </w:tabs>
        <w:spacing w:before="120" w:after="120"/>
        <w:rPr>
          <w:rFonts w:ascii="Arial" w:hAnsi="Arial" w:cs="Arial"/>
          <w:sz w:val="16"/>
          <w:szCs w:val="16"/>
        </w:rPr>
      </w:pPr>
    </w:p>
    <w:p w14:paraId="3C895FD7" w14:textId="77777777" w:rsidR="009B14B4" w:rsidRDefault="009B14B4">
      <w:pPr>
        <w:tabs>
          <w:tab w:val="left" w:pos="3402"/>
          <w:tab w:val="left" w:pos="6237"/>
          <w:tab w:val="left" w:pos="9072"/>
        </w:tabs>
        <w:spacing w:before="120" w:after="120"/>
        <w:rPr>
          <w:rFonts w:ascii="Arial" w:hAnsi="Arial" w:cs="Arial"/>
          <w:sz w:val="16"/>
          <w:szCs w:val="16"/>
        </w:rPr>
      </w:pPr>
    </w:p>
    <w:p w14:paraId="7D2E8DD3" w14:textId="77777777" w:rsidR="009B14B4" w:rsidRDefault="009B14B4">
      <w:pPr>
        <w:tabs>
          <w:tab w:val="left" w:pos="3402"/>
          <w:tab w:val="left" w:pos="6237"/>
          <w:tab w:val="left" w:pos="9072"/>
        </w:tabs>
        <w:spacing w:before="120" w:after="120"/>
        <w:rPr>
          <w:rFonts w:ascii="Arial" w:hAnsi="Arial" w:cs="Arial"/>
          <w:sz w:val="16"/>
          <w:szCs w:val="16"/>
        </w:rPr>
      </w:pPr>
    </w:p>
    <w:p w14:paraId="7E03C5DE" w14:textId="77777777" w:rsidR="009B14B4" w:rsidRDefault="009B14B4">
      <w:pPr>
        <w:tabs>
          <w:tab w:val="left" w:pos="3402"/>
          <w:tab w:val="left" w:pos="6237"/>
          <w:tab w:val="left" w:pos="9072"/>
        </w:tabs>
        <w:spacing w:before="120" w:after="120"/>
        <w:rPr>
          <w:rFonts w:ascii="Arial" w:hAnsi="Arial" w:cs="Arial"/>
          <w:sz w:val="16"/>
          <w:szCs w:val="16"/>
        </w:rPr>
      </w:pPr>
    </w:p>
    <w:p w14:paraId="71CADD57"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C8DA9" w14:textId="77777777" w:rsidR="00A70828" w:rsidRDefault="00A70828">
      <w:r>
        <w:separator/>
      </w:r>
    </w:p>
  </w:endnote>
  <w:endnote w:type="continuationSeparator" w:id="0">
    <w:p w14:paraId="3048A26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568334C" w14:textId="77777777">
      <w:trPr>
        <w:tblHeader/>
      </w:trPr>
      <w:tc>
        <w:tcPr>
          <w:tcW w:w="3048" w:type="dxa"/>
          <w:shd w:val="clear" w:color="auto" w:fill="66CCFF"/>
        </w:tcPr>
        <w:p w14:paraId="717D331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B1CF1CF" w14:textId="7353D756" w:rsidR="007411D9" w:rsidRDefault="005136C5" w:rsidP="007E359F">
          <w:pPr>
            <w:jc w:val="center"/>
            <w:rPr>
              <w:rFonts w:ascii="Arial" w:hAnsi="Arial" w:cs="Arial"/>
              <w:b/>
              <w:bCs/>
            </w:rPr>
          </w:pPr>
          <w:del w:id="0" w:author="DELANCOIS Karine" w:date="2024-03-19T15:10:00Z">
            <w:r w:rsidDel="003B1C2E">
              <w:rPr>
                <w:rFonts w:ascii="Arial" w:hAnsi="Arial" w:cs="Arial"/>
                <w:b/>
                <w:i/>
                <w:iCs/>
              </w:rPr>
              <w:delText>22FHPSGA215</w:delText>
            </w:r>
          </w:del>
          <w:ins w:id="1" w:author="DELANCOIS Karine" w:date="2024-03-19T15:10:00Z">
            <w:r w:rsidR="003B1C2E">
              <w:rPr>
                <w:rFonts w:ascii="Arial" w:hAnsi="Arial" w:cs="Arial"/>
                <w:b/>
                <w:i/>
                <w:iCs/>
              </w:rPr>
              <w:t>N° CONSULTATION</w:t>
            </w:r>
          </w:ins>
          <w:r w:rsidR="00B42F9C">
            <w:rPr>
              <w:rFonts w:ascii="Arial" w:hAnsi="Arial" w:cs="Arial"/>
              <w:b/>
              <w:i/>
              <w:iCs/>
            </w:rPr>
            <w:t xml:space="preserve"> 25EEASGA335</w:t>
          </w:r>
        </w:p>
      </w:tc>
      <w:tc>
        <w:tcPr>
          <w:tcW w:w="851" w:type="dxa"/>
          <w:shd w:val="clear" w:color="auto" w:fill="66CCFF"/>
        </w:tcPr>
        <w:p w14:paraId="50757BEC" w14:textId="77777777" w:rsidR="007411D9" w:rsidRDefault="007411D9">
          <w:pPr>
            <w:jc w:val="right"/>
          </w:pPr>
          <w:r>
            <w:rPr>
              <w:rFonts w:ascii="Arial" w:hAnsi="Arial" w:cs="Arial"/>
              <w:b/>
              <w:bCs/>
            </w:rPr>
            <w:t xml:space="preserve">Page :     </w:t>
          </w:r>
        </w:p>
      </w:tc>
      <w:tc>
        <w:tcPr>
          <w:tcW w:w="567" w:type="dxa"/>
          <w:shd w:val="clear" w:color="auto" w:fill="66CCFF"/>
        </w:tcPr>
        <w:p w14:paraId="461FF1F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21DE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292536A" w14:textId="77777777" w:rsidR="007411D9" w:rsidRDefault="007411D9">
          <w:pPr>
            <w:jc w:val="center"/>
          </w:pPr>
          <w:r>
            <w:rPr>
              <w:rFonts w:ascii="Arial" w:hAnsi="Arial" w:cs="Arial"/>
              <w:b/>
              <w:bCs/>
            </w:rPr>
            <w:t>/</w:t>
          </w:r>
        </w:p>
      </w:tc>
      <w:tc>
        <w:tcPr>
          <w:tcW w:w="567" w:type="dxa"/>
          <w:shd w:val="clear" w:color="auto" w:fill="66CCFF"/>
        </w:tcPr>
        <w:p w14:paraId="5296FCA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21DEC">
            <w:rPr>
              <w:rStyle w:val="Numrodepage"/>
              <w:rFonts w:cs="Arial"/>
              <w:b/>
              <w:noProof/>
            </w:rPr>
            <w:t>4</w:t>
          </w:r>
          <w:r>
            <w:rPr>
              <w:rStyle w:val="Numrodepage"/>
              <w:rFonts w:cs="Arial"/>
              <w:b/>
            </w:rPr>
            <w:fldChar w:fldCharType="end"/>
          </w:r>
        </w:p>
      </w:tc>
    </w:tr>
  </w:tbl>
  <w:p w14:paraId="098491CD"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C56E6" w14:textId="77777777" w:rsidR="00A70828" w:rsidRDefault="00A70828">
      <w:r>
        <w:separator/>
      </w:r>
    </w:p>
  </w:footnote>
  <w:footnote w:type="continuationSeparator" w:id="0">
    <w:p w14:paraId="313B520B" w14:textId="77777777" w:rsidR="00A70828" w:rsidRDefault="00A70828">
      <w:r>
        <w:continuationSeparator/>
      </w:r>
    </w:p>
  </w:footnote>
  <w:footnote w:id="1">
    <w:p w14:paraId="588420C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42F9C"/>
    <w:rsid w:val="00B569DE"/>
    <w:rsid w:val="00B65719"/>
    <w:rsid w:val="00B9664F"/>
    <w:rsid w:val="00BB2EF6"/>
    <w:rsid w:val="00BE48FE"/>
    <w:rsid w:val="00BF52D6"/>
    <w:rsid w:val="00C01A17"/>
    <w:rsid w:val="00C02D34"/>
    <w:rsid w:val="00C1386A"/>
    <w:rsid w:val="00C21DEC"/>
    <w:rsid w:val="00C41D42"/>
    <w:rsid w:val="00C50B6D"/>
    <w:rsid w:val="00C751EE"/>
    <w:rsid w:val="00C812AC"/>
    <w:rsid w:val="00C877BA"/>
    <w:rsid w:val="00CB13E0"/>
    <w:rsid w:val="00CB1774"/>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5B3F11"/>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0FB39-E46B-41C6-A699-45C188549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59</TotalTime>
  <Pages>4</Pages>
  <Words>2100</Words>
  <Characters>11553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13626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VABRE Sylvie</cp:lastModifiedBy>
  <cp:revision>26</cp:revision>
  <cp:lastPrinted>2016-11-02T12:51:00Z</cp:lastPrinted>
  <dcterms:created xsi:type="dcterms:W3CDTF">2019-10-24T10:36:00Z</dcterms:created>
  <dcterms:modified xsi:type="dcterms:W3CDTF">2025-10-23T12:39:00Z</dcterms:modified>
</cp:coreProperties>
</file>