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7"/>
        <w:gridCol w:w="7490"/>
      </w:tblGrid>
      <w:tr w:rsidR="00AE62F4" w14:paraId="1D18F5BF" w14:textId="77777777" w:rsidTr="001B67BB">
        <w:trPr>
          <w:trHeight w:val="2293"/>
        </w:trPr>
        <w:tc>
          <w:tcPr>
            <w:tcW w:w="1687" w:type="dxa"/>
            <w:vAlign w:val="center"/>
          </w:tcPr>
          <w:p w14:paraId="0E3C80F3" w14:textId="77777777" w:rsidR="00AE62F4" w:rsidRPr="003B3047" w:rsidRDefault="00767601" w:rsidP="00A56835">
            <w:pPr>
              <w:jc w:val="both"/>
            </w:pPr>
            <w:bookmarkStart w:id="0" w:name="_Hlk167461382"/>
            <w:r>
              <w:rPr>
                <w:noProof/>
              </w:rPr>
              <w:drawing>
                <wp:inline distT="0" distB="0" distL="0" distR="0" wp14:anchorId="6B9367A7" wp14:editId="10FC6EE0">
                  <wp:extent cx="905510" cy="905510"/>
                  <wp:effectExtent l="0" t="0" r="8890" b="8890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</w:tcPr>
          <w:p w14:paraId="422B98BC" w14:textId="02DDC33F" w:rsidR="00AE62F4" w:rsidRPr="00B95ECB" w:rsidRDefault="00AE62F4" w:rsidP="00A56835">
            <w:pPr>
              <w:jc w:val="center"/>
              <w:rPr>
                <w:sz w:val="36"/>
              </w:rPr>
            </w:pPr>
            <w:r w:rsidRPr="00B95ECB">
              <w:rPr>
                <w:sz w:val="36"/>
              </w:rPr>
              <w:t>DIRECTION DE L</w:t>
            </w:r>
            <w:r w:rsidR="00081DE5">
              <w:rPr>
                <w:sz w:val="36"/>
              </w:rPr>
              <w:t>’</w:t>
            </w:r>
            <w:r w:rsidRPr="00B95ECB">
              <w:rPr>
                <w:sz w:val="36"/>
              </w:rPr>
              <w:t>ARCHITECTURE,</w:t>
            </w:r>
          </w:p>
          <w:p w14:paraId="1D8F2F74" w14:textId="268FFC11" w:rsidR="00AE62F4" w:rsidRPr="00B95ECB" w:rsidRDefault="00AE62F4" w:rsidP="00A56835">
            <w:pPr>
              <w:jc w:val="center"/>
              <w:rPr>
                <w:sz w:val="36"/>
              </w:rPr>
            </w:pPr>
            <w:r w:rsidRPr="00B95ECB">
              <w:rPr>
                <w:sz w:val="36"/>
              </w:rPr>
              <w:t>DU PATRIMOINE ET DES JARDINS</w:t>
            </w:r>
          </w:p>
          <w:p w14:paraId="191C2FBD" w14:textId="77777777" w:rsidR="00AE62F4" w:rsidRPr="00B95ECB" w:rsidRDefault="00AE62F4" w:rsidP="00A56835">
            <w:pPr>
              <w:jc w:val="center"/>
              <w:rPr>
                <w:sz w:val="36"/>
              </w:rPr>
            </w:pPr>
          </w:p>
          <w:p w14:paraId="69601AC8" w14:textId="77777777" w:rsidR="00AE62F4" w:rsidRPr="00B95ECB" w:rsidRDefault="00B95ECB" w:rsidP="00A56835">
            <w:pPr>
              <w:jc w:val="center"/>
            </w:pPr>
            <w:r>
              <w:t xml:space="preserve">15, RUE DE VAUGIRARD – </w:t>
            </w:r>
            <w:r w:rsidR="00AE62F4" w:rsidRPr="00B95ECB">
              <w:t>75006 PARIS</w:t>
            </w:r>
          </w:p>
          <w:p w14:paraId="26F0628B" w14:textId="77777777" w:rsidR="00AE62F4" w:rsidRPr="00B95ECB" w:rsidRDefault="00AE62F4" w:rsidP="00A56835">
            <w:pPr>
              <w:jc w:val="center"/>
            </w:pPr>
          </w:p>
          <w:p w14:paraId="6F0139F2" w14:textId="77777777" w:rsidR="00AE62F4" w:rsidRDefault="00B95ECB" w:rsidP="00A56835">
            <w:pPr>
              <w:jc w:val="center"/>
              <w:rPr>
                <w:b/>
                <w:sz w:val="32"/>
              </w:rPr>
            </w:pPr>
            <w:r>
              <w:rPr>
                <w:sz w:val="18"/>
              </w:rPr>
              <w:t>TÉLÉ</w:t>
            </w:r>
            <w:r w:rsidRPr="00B95ECB">
              <w:rPr>
                <w:sz w:val="18"/>
              </w:rPr>
              <w:t>P</w:t>
            </w:r>
            <w:r w:rsidR="00AE62F4" w:rsidRPr="00B95ECB">
              <w:rPr>
                <w:sz w:val="18"/>
              </w:rPr>
              <w:t>HONE : 01 42 34 22 10</w:t>
            </w:r>
            <w:r w:rsidR="00AE62F4" w:rsidRPr="00B95ECB">
              <w:rPr>
                <w:sz w:val="18"/>
              </w:rPr>
              <w:tab/>
            </w:r>
            <w:r w:rsidR="00AE62F4" w:rsidRPr="00B95ECB">
              <w:rPr>
                <w:sz w:val="18"/>
              </w:rPr>
              <w:tab/>
            </w:r>
            <w:r w:rsidR="004E0042" w:rsidRPr="00B95ECB">
              <w:rPr>
                <w:sz w:val="18"/>
              </w:rPr>
              <w:t>marches-apj@senat.fr</w:t>
            </w:r>
          </w:p>
        </w:tc>
      </w:tr>
    </w:tbl>
    <w:p w14:paraId="5900147A" w14:textId="5CC12147" w:rsidR="00642166" w:rsidRPr="002B77A3" w:rsidRDefault="00642166" w:rsidP="00642166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 w:rsidRPr="002B77A3">
        <w:rPr>
          <w:b/>
          <w:caps/>
          <w:sz w:val="44"/>
          <w:szCs w:val="48"/>
        </w:rPr>
        <w:t xml:space="preserve">PALAIS du </w:t>
      </w:r>
      <w:r w:rsidR="005374BB">
        <w:rPr>
          <w:b/>
          <w:caps/>
          <w:sz w:val="44"/>
          <w:szCs w:val="48"/>
        </w:rPr>
        <w:t>Luxembourg et dépendances</w:t>
      </w:r>
    </w:p>
    <w:p w14:paraId="47921416" w14:textId="2EE4DDB2" w:rsidR="002B5C5C" w:rsidRPr="004A318F" w:rsidRDefault="00E0683A" w:rsidP="00E41A79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50" w:before="360" w:afterLines="150" w:after="360"/>
        <w:jc w:val="center"/>
        <w:rPr>
          <w:sz w:val="28"/>
        </w:rPr>
      </w:pPr>
      <w:r>
        <w:rPr>
          <w:b/>
          <w:caps/>
          <w:sz w:val="36"/>
          <w:szCs w:val="32"/>
        </w:rPr>
        <w:t xml:space="preserve">ACCORD-cadre de </w:t>
      </w:r>
      <w:r w:rsidR="005374BB">
        <w:rPr>
          <w:b/>
          <w:caps/>
          <w:sz w:val="36"/>
          <w:szCs w:val="32"/>
        </w:rPr>
        <w:t xml:space="preserve">MISSIONS DE </w:t>
      </w:r>
      <w:r w:rsidR="00234609">
        <w:rPr>
          <w:b/>
          <w:caps/>
          <w:sz w:val="36"/>
          <w:szCs w:val="32"/>
        </w:rPr>
        <w:br/>
      </w:r>
      <w:r>
        <w:rPr>
          <w:b/>
          <w:caps/>
          <w:sz w:val="36"/>
          <w:szCs w:val="32"/>
        </w:rPr>
        <w:t xml:space="preserve">relevés </w:t>
      </w:r>
      <w:r w:rsidR="00234609">
        <w:rPr>
          <w:b/>
          <w:caps/>
          <w:sz w:val="36"/>
          <w:szCs w:val="32"/>
        </w:rPr>
        <w:t xml:space="preserve">de </w:t>
      </w:r>
      <w:r>
        <w:rPr>
          <w:b/>
          <w:caps/>
          <w:sz w:val="36"/>
          <w:szCs w:val="32"/>
        </w:rPr>
        <w:t>géomètre</w:t>
      </w:r>
    </w:p>
    <w:p w14:paraId="1344F9A4" w14:textId="77777777" w:rsidR="00AE62F4" w:rsidRPr="00B95ECB" w:rsidRDefault="00AE62F4" w:rsidP="00B95ECB"/>
    <w:p w14:paraId="5829B53C" w14:textId="77777777" w:rsidR="00AE62F4" w:rsidRPr="002B5C5C" w:rsidRDefault="007A7CDC" w:rsidP="00AE62F4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2B5C5C">
        <w:rPr>
          <w:b/>
          <w:sz w:val="36"/>
          <w:szCs w:val="40"/>
        </w:rPr>
        <w:t xml:space="preserve">DOSSIER DE CONSULTATION </w:t>
      </w:r>
      <w:r w:rsidR="00081866" w:rsidRPr="002B5C5C">
        <w:rPr>
          <w:b/>
          <w:sz w:val="36"/>
          <w:szCs w:val="40"/>
        </w:rPr>
        <w:br/>
      </w:r>
      <w:r w:rsidRPr="002B5C5C">
        <w:rPr>
          <w:b/>
          <w:sz w:val="36"/>
          <w:szCs w:val="40"/>
        </w:rPr>
        <w:t>DES ENTREPRISES</w:t>
      </w:r>
    </w:p>
    <w:p w14:paraId="531AA287" w14:textId="77777777" w:rsidR="00AE62F4" w:rsidRPr="00B95ECB" w:rsidRDefault="00AE62F4" w:rsidP="00AE62F4">
      <w:pPr>
        <w:jc w:val="center"/>
      </w:pPr>
    </w:p>
    <w:p w14:paraId="2552556C" w14:textId="77777777" w:rsidR="00AE62F4" w:rsidRPr="00B95ECB" w:rsidRDefault="00AE62F4" w:rsidP="00B95ECB"/>
    <w:p w14:paraId="62A3E98C" w14:textId="3A9E54A2" w:rsidR="00D460C9" w:rsidRPr="00AB3EE3" w:rsidRDefault="00AB3EE3" w:rsidP="009F331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 w:rsidRPr="00D24A6A">
        <w:rPr>
          <w:rFonts w:ascii="Times New Roman" w:hAnsi="Times New Roman" w:cs="Times New Roman"/>
          <w:sz w:val="44"/>
          <w:szCs w:val="44"/>
        </w:rPr>
        <w:t xml:space="preserve">CAHIER </w:t>
      </w:r>
      <w:r w:rsidR="00C7585A" w:rsidRPr="00D24A6A">
        <w:rPr>
          <w:rFonts w:ascii="Times New Roman" w:hAnsi="Times New Roman" w:cs="Times New Roman"/>
          <w:sz w:val="44"/>
          <w:szCs w:val="44"/>
        </w:rPr>
        <w:t xml:space="preserve">DES </w:t>
      </w:r>
      <w:r w:rsidR="00C7585A">
        <w:rPr>
          <w:rFonts w:ascii="Times New Roman" w:hAnsi="Times New Roman" w:cs="Times New Roman"/>
          <w:sz w:val="44"/>
          <w:szCs w:val="44"/>
        </w:rPr>
        <w:t>RÉPONSES ATTENDUES</w:t>
      </w:r>
      <w:r w:rsidR="00C7585A" w:rsidRPr="00D24A6A">
        <w:rPr>
          <w:rFonts w:ascii="Times New Roman" w:hAnsi="Times New Roman" w:cs="Times New Roman"/>
          <w:sz w:val="44"/>
          <w:szCs w:val="44"/>
        </w:rPr>
        <w:t xml:space="preserve"> </w:t>
      </w:r>
      <w:r w:rsidRPr="00D24A6A">
        <w:rPr>
          <w:rFonts w:ascii="Times New Roman" w:hAnsi="Times New Roman" w:cs="Times New Roman"/>
          <w:sz w:val="44"/>
          <w:szCs w:val="44"/>
        </w:rPr>
        <w:t>(C</w:t>
      </w:r>
      <w:r w:rsidR="00C7585A">
        <w:rPr>
          <w:rFonts w:ascii="Times New Roman" w:hAnsi="Times New Roman" w:cs="Times New Roman"/>
          <w:sz w:val="44"/>
          <w:szCs w:val="44"/>
        </w:rPr>
        <w:t>RA</w:t>
      </w:r>
      <w:r w:rsidRPr="00D24A6A">
        <w:rPr>
          <w:rFonts w:ascii="Times New Roman" w:hAnsi="Times New Roman" w:cs="Times New Roman"/>
          <w:sz w:val="44"/>
          <w:szCs w:val="44"/>
        </w:rPr>
        <w:t>)</w:t>
      </w:r>
    </w:p>
    <w:p w14:paraId="381B9599" w14:textId="77777777" w:rsidR="002B5C5C" w:rsidRPr="005E03C6" w:rsidRDefault="002B5C5C" w:rsidP="002B5C5C">
      <w:pPr>
        <w:rPr>
          <w:sz w:val="32"/>
          <w:szCs w:val="16"/>
        </w:rPr>
      </w:pPr>
    </w:p>
    <w:p w14:paraId="677CCE83" w14:textId="5E1DA028" w:rsidR="002B5C5C" w:rsidRDefault="002B5C5C" w:rsidP="002B5C5C">
      <w:pPr>
        <w:rPr>
          <w:sz w:val="40"/>
        </w:rPr>
      </w:pPr>
    </w:p>
    <w:p w14:paraId="31960B67" w14:textId="64404555" w:rsidR="00AB3EE3" w:rsidRDefault="00AB3EE3" w:rsidP="002B5C5C">
      <w:pPr>
        <w:rPr>
          <w:sz w:val="40"/>
        </w:rPr>
      </w:pPr>
    </w:p>
    <w:p w14:paraId="10B0C2B2" w14:textId="77777777" w:rsidR="00AB3EE3" w:rsidRPr="009F3313" w:rsidRDefault="00AB3EE3" w:rsidP="002B5C5C">
      <w:pPr>
        <w:rPr>
          <w:sz w:val="40"/>
        </w:rPr>
      </w:pPr>
    </w:p>
    <w:p w14:paraId="001FC841" w14:textId="382165F2" w:rsidR="00D460C9" w:rsidRPr="000D5CE8" w:rsidRDefault="007A079F">
      <w:pPr>
        <w:spacing w:line="360" w:lineRule="atLeast"/>
        <w:jc w:val="right"/>
        <w:rPr>
          <w:bCs/>
          <w:caps/>
          <w:sz w:val="40"/>
          <w:szCs w:val="40"/>
        </w:rPr>
      </w:pPr>
      <w:del w:id="1" w:author="Nicolas JACQUES" w:date="2026-02-02T19:05:00Z">
        <w:r w:rsidDel="009F4BB0">
          <w:rPr>
            <w:bCs/>
            <w:caps/>
            <w:sz w:val="40"/>
            <w:szCs w:val="40"/>
          </w:rPr>
          <w:delText>janvier</w:delText>
        </w:r>
        <w:r w:rsidRPr="00387429" w:rsidDel="009F4BB0">
          <w:rPr>
            <w:bCs/>
            <w:caps/>
            <w:sz w:val="40"/>
            <w:szCs w:val="40"/>
          </w:rPr>
          <w:delText xml:space="preserve"> </w:delText>
        </w:r>
      </w:del>
      <w:ins w:id="2" w:author="Nicolas JACQUES" w:date="2026-02-02T19:05:00Z">
        <w:r w:rsidR="009F4BB0">
          <w:rPr>
            <w:bCs/>
            <w:caps/>
            <w:sz w:val="40"/>
            <w:szCs w:val="40"/>
          </w:rPr>
          <w:t>Février</w:t>
        </w:r>
        <w:r w:rsidR="009F4BB0" w:rsidRPr="00387429">
          <w:rPr>
            <w:bCs/>
            <w:caps/>
            <w:sz w:val="40"/>
            <w:szCs w:val="40"/>
          </w:rPr>
          <w:t xml:space="preserve"> </w:t>
        </w:r>
      </w:ins>
      <w:r w:rsidR="003557E3" w:rsidRPr="00387429">
        <w:rPr>
          <w:bCs/>
          <w:caps/>
          <w:sz w:val="40"/>
          <w:szCs w:val="40"/>
        </w:rPr>
        <w:t>202</w:t>
      </w:r>
      <w:r>
        <w:rPr>
          <w:bCs/>
          <w:caps/>
          <w:sz w:val="40"/>
          <w:szCs w:val="40"/>
        </w:rPr>
        <w:t>6</w:t>
      </w:r>
    </w:p>
    <w:p w14:paraId="5E521305" w14:textId="776BD5BB" w:rsidR="00480F9A" w:rsidRPr="00EA4F55" w:rsidRDefault="007A079F" w:rsidP="00B70589">
      <w:pPr>
        <w:tabs>
          <w:tab w:val="left" w:pos="6540"/>
        </w:tabs>
        <w:overflowPunct/>
        <w:autoSpaceDE/>
        <w:autoSpaceDN/>
        <w:adjustRightInd/>
        <w:textAlignment w:val="auto"/>
        <w:rPr>
          <w:b/>
          <w:spacing w:val="160"/>
          <w:sz w:val="28"/>
          <w:szCs w:val="28"/>
        </w:rPr>
      </w:pPr>
      <w:bookmarkStart w:id="3" w:name="_Toc174252115"/>
      <w:bookmarkEnd w:id="3"/>
      <w:r>
        <w:rPr>
          <w:b/>
          <w:spacing w:val="160"/>
          <w:sz w:val="28"/>
          <w:szCs w:val="28"/>
        </w:rPr>
        <w:tab/>
      </w:r>
    </w:p>
    <w:p w14:paraId="136A10D2" w14:textId="166B4935" w:rsidR="00311B1C" w:rsidRPr="00141A1B" w:rsidRDefault="005E793C" w:rsidP="00141A1B">
      <w:pPr>
        <w:pStyle w:val="Texte"/>
        <w:numPr>
          <w:ilvl w:val="0"/>
          <w:numId w:val="74"/>
        </w:numPr>
        <w:rPr>
          <w:b/>
          <w:bCs/>
          <w:u w:val="single"/>
        </w:rPr>
      </w:pPr>
      <w:r>
        <w:br w:type="column"/>
      </w:r>
      <w:r w:rsidR="00234609">
        <w:rPr>
          <w:b/>
          <w:bCs/>
          <w:u w:val="single"/>
        </w:rPr>
        <w:lastRenderedPageBreak/>
        <w:t>D</w:t>
      </w:r>
      <w:r w:rsidR="00311B1C" w:rsidRPr="00141A1B">
        <w:rPr>
          <w:b/>
          <w:bCs/>
          <w:u w:val="single"/>
        </w:rPr>
        <w:t>élais d</w:t>
      </w:r>
      <w:r w:rsidR="00081DE5">
        <w:rPr>
          <w:b/>
          <w:bCs/>
          <w:u w:val="single"/>
        </w:rPr>
        <w:t>’</w:t>
      </w:r>
      <w:r w:rsidR="00311B1C" w:rsidRPr="00141A1B">
        <w:rPr>
          <w:b/>
          <w:bCs/>
          <w:u w:val="single"/>
        </w:rPr>
        <w:t>intervention et d</w:t>
      </w:r>
      <w:r w:rsidR="00081DE5">
        <w:rPr>
          <w:b/>
          <w:bCs/>
          <w:u w:val="single"/>
        </w:rPr>
        <w:t>’</w:t>
      </w:r>
      <w:r w:rsidR="00311B1C" w:rsidRPr="00141A1B">
        <w:rPr>
          <w:b/>
          <w:bCs/>
          <w:u w:val="single"/>
        </w:rPr>
        <w:t>exécution</w:t>
      </w:r>
    </w:p>
    <w:p w14:paraId="1A0F2846" w14:textId="77777777" w:rsidR="00234609" w:rsidRDefault="00234609" w:rsidP="00C6179F">
      <w:pPr>
        <w:pStyle w:val="Texte"/>
      </w:pPr>
      <w:r>
        <w:t>Le candidat indiquera les délais auxquels il s’engage pour l’exécution des différentes catégories de prestations faisant l’objet de l’accord-cadre, en fonction de leur nature et de leur complexité.</w:t>
      </w:r>
    </w:p>
    <w:p w14:paraId="54181BE1" w14:textId="3BF27AE1" w:rsidR="00234609" w:rsidRDefault="00234609" w:rsidP="00C6179F">
      <w:pPr>
        <w:pStyle w:val="Texte"/>
      </w:pPr>
      <w:r>
        <w:t xml:space="preserve">Il indiquera également, </w:t>
      </w:r>
      <w:r w:rsidRPr="00E91218">
        <w:rPr>
          <w:b/>
          <w:bCs/>
          <w:u w:val="single"/>
        </w:rPr>
        <w:t>pour chacun des marchés subséquents fictifs</w:t>
      </w:r>
      <w:r>
        <w:t xml:space="preserve">, le délai global d’exécution proposé. </w:t>
      </w:r>
    </w:p>
    <w:p w14:paraId="0832A3FA" w14:textId="189823E5" w:rsidR="0034151F" w:rsidRPr="00141A1B" w:rsidRDefault="00234609" w:rsidP="00141A1B">
      <w:pPr>
        <w:pStyle w:val="Texte"/>
        <w:numPr>
          <w:ilvl w:val="0"/>
          <w:numId w:val="74"/>
        </w:numPr>
        <w:rPr>
          <w:b/>
          <w:bCs/>
          <w:u w:val="single"/>
        </w:rPr>
      </w:pPr>
      <w:r>
        <w:rPr>
          <w:b/>
          <w:bCs/>
          <w:u w:val="single"/>
        </w:rPr>
        <w:t>Moyens humains</w:t>
      </w:r>
    </w:p>
    <w:p w14:paraId="7A60C3B2" w14:textId="18B3BCFB" w:rsidR="0034151F" w:rsidRDefault="0034151F" w:rsidP="0034151F">
      <w:pPr>
        <w:pStyle w:val="Texte"/>
        <w:jc w:val="left"/>
      </w:pPr>
      <w:r>
        <w:t>Le candidat précisera :</w:t>
      </w:r>
    </w:p>
    <w:p w14:paraId="4265995D" w14:textId="6C138A7E" w:rsidR="0034151F" w:rsidRDefault="0034151F" w:rsidP="00BF1036">
      <w:pPr>
        <w:pStyle w:val="Texte"/>
        <w:numPr>
          <w:ilvl w:val="0"/>
          <w:numId w:val="64"/>
        </w:numPr>
      </w:pPr>
      <w:r>
        <w:t>la composition de l</w:t>
      </w:r>
      <w:r w:rsidR="00081DE5">
        <w:t>’</w:t>
      </w:r>
      <w:r>
        <w:t>équipe et les profils de l</w:t>
      </w:r>
      <w:r w:rsidR="00081DE5">
        <w:t>’</w:t>
      </w:r>
      <w:r>
        <w:t>ensemble des personnels pressentis (chef de projet, spécialiste, etc.), en fournissant notamment le curriculum vitae de l</w:t>
      </w:r>
      <w:r w:rsidR="00081DE5">
        <w:t>’</w:t>
      </w:r>
      <w:r>
        <w:t>ensemble de ces derniers.</w:t>
      </w:r>
      <w:r w:rsidR="00D7456A">
        <w:t xml:space="preserve"> Une description détaillée de l</w:t>
      </w:r>
      <w:r w:rsidR="00081DE5">
        <w:t>’</w:t>
      </w:r>
      <w:r w:rsidR="00D7456A">
        <w:t>expérience professionnelle des personnels sur les dix dernières années est attendue.</w:t>
      </w:r>
    </w:p>
    <w:p w14:paraId="2EB52104" w14:textId="4DA54CCB" w:rsidR="00751E8B" w:rsidRDefault="0034151F">
      <w:pPr>
        <w:pStyle w:val="Texte"/>
        <w:numPr>
          <w:ilvl w:val="0"/>
          <w:numId w:val="64"/>
        </w:numPr>
      </w:pPr>
      <w:r>
        <w:t>la fermeture de période annuelle de l</w:t>
      </w:r>
      <w:r w:rsidR="00081DE5">
        <w:t>’</w:t>
      </w:r>
      <w:r>
        <w:t>entreprise</w:t>
      </w:r>
      <w:r w:rsidR="00BF1036">
        <w:t>, le cas échéant.</w:t>
      </w:r>
    </w:p>
    <w:p w14:paraId="5ECBDC14" w14:textId="6E2B663A" w:rsidR="00BF1036" w:rsidRDefault="00BF1036" w:rsidP="00C6179F">
      <w:pPr>
        <w:pStyle w:val="Texte"/>
      </w:pPr>
      <w:r>
        <w:t xml:space="preserve">En particulier, le candidat décrira </w:t>
      </w:r>
      <w:r w:rsidR="0034151F">
        <w:t xml:space="preserve">toutes les mesures envisagées pour assurer la continuité des prestations et le respect des délais prévus au marché tout au long de </w:t>
      </w:r>
      <w:r w:rsidR="0034151F" w:rsidRPr="00BF1036">
        <w:t>son exécution</w:t>
      </w:r>
      <w:r w:rsidR="00D7456A" w:rsidRPr="00BF1036">
        <w:t>, y compris</w:t>
      </w:r>
      <w:r>
        <w:t> :</w:t>
      </w:r>
    </w:p>
    <w:p w14:paraId="22EB7CD4" w14:textId="597FE1A9" w:rsidR="00BF1036" w:rsidRPr="00BF1036" w:rsidRDefault="00BF1036" w:rsidP="00C6179F">
      <w:pPr>
        <w:pStyle w:val="Texte"/>
        <w:numPr>
          <w:ilvl w:val="0"/>
          <w:numId w:val="64"/>
        </w:numPr>
      </w:pPr>
      <w:r w:rsidRPr="00BF1036">
        <w:t> </w:t>
      </w:r>
      <w:r w:rsidR="00D7456A" w:rsidRPr="00BF1036">
        <w:rPr>
          <w:b/>
          <w:bCs/>
        </w:rPr>
        <w:t>en période estivale et en période de congés de fin d</w:t>
      </w:r>
      <w:r w:rsidR="00081DE5">
        <w:rPr>
          <w:b/>
          <w:bCs/>
        </w:rPr>
        <w:t>’</w:t>
      </w:r>
      <w:r w:rsidR="00D7456A" w:rsidRPr="00BF1036">
        <w:rPr>
          <w:b/>
          <w:bCs/>
        </w:rPr>
        <w:t>année</w:t>
      </w:r>
      <w:r>
        <w:t>.</w:t>
      </w:r>
    </w:p>
    <w:p w14:paraId="64A632C4" w14:textId="1A00E90A" w:rsidR="00BF1036" w:rsidRDefault="00BF1036" w:rsidP="00C6179F">
      <w:pPr>
        <w:pStyle w:val="Texte"/>
        <w:numPr>
          <w:ilvl w:val="0"/>
          <w:numId w:val="64"/>
        </w:numPr>
      </w:pPr>
      <w:r w:rsidRPr="00C6179F">
        <w:t>en cas de lancement ou de déroulement de plusieurs missions en</w:t>
      </w:r>
      <w:r>
        <w:t xml:space="preserve"> même temps.</w:t>
      </w:r>
    </w:p>
    <w:p w14:paraId="34AD0087" w14:textId="43A72655" w:rsidR="00081DE5" w:rsidRDefault="00311B1C" w:rsidP="00E91218">
      <w:pPr>
        <w:pStyle w:val="Texte"/>
        <w:rPr>
          <w:b/>
          <w:bCs/>
          <w:u w:val="single"/>
        </w:rPr>
      </w:pPr>
      <w:r w:rsidRPr="007B3F5C">
        <w:rPr>
          <w:b/>
          <w:bCs/>
          <w:u w:val="single"/>
        </w:rPr>
        <w:t xml:space="preserve">Pour </w:t>
      </w:r>
      <w:r w:rsidR="00234609" w:rsidRPr="009A5A4C">
        <w:rPr>
          <w:b/>
          <w:bCs/>
          <w:u w:val="single"/>
        </w:rPr>
        <w:t>chacun des marchés subséquents fictifs</w:t>
      </w:r>
      <w:r w:rsidRPr="0043753D">
        <w:t xml:space="preserve">, </w:t>
      </w:r>
      <w:r w:rsidR="00C96975">
        <w:t xml:space="preserve">le </w:t>
      </w:r>
      <w:r w:rsidR="00C96975" w:rsidRPr="00C96975">
        <w:t>candidat indiquera les effectifs minimaux qu</w:t>
      </w:r>
      <w:r w:rsidR="00081DE5">
        <w:t>’</w:t>
      </w:r>
      <w:r w:rsidR="00C96975" w:rsidRPr="00C96975">
        <w:t xml:space="preserve">il entend mobiliser (nombre et profils des personnes affectées </w:t>
      </w:r>
      <w:r w:rsidR="00C1562E">
        <w:t>à l’exécution des prestations</w:t>
      </w:r>
      <w:r w:rsidR="00C96975" w:rsidRPr="00C96975">
        <w:t>, temps prévisionnel d</w:t>
      </w:r>
      <w:r w:rsidR="00081DE5">
        <w:t>’</w:t>
      </w:r>
      <w:r w:rsidR="00C96975" w:rsidRPr="00C96975">
        <w:t>intervention en jours)</w:t>
      </w:r>
      <w:r w:rsidR="00C96975">
        <w:t>.</w:t>
      </w:r>
    </w:p>
    <w:p w14:paraId="215EF55D" w14:textId="47504E1E" w:rsidR="00D7456A" w:rsidRPr="00141A1B" w:rsidRDefault="00D7456A" w:rsidP="00141A1B">
      <w:pPr>
        <w:pStyle w:val="Texte"/>
        <w:numPr>
          <w:ilvl w:val="0"/>
          <w:numId w:val="74"/>
        </w:numPr>
        <w:rPr>
          <w:b/>
          <w:bCs/>
          <w:u w:val="single"/>
        </w:rPr>
      </w:pPr>
      <w:r w:rsidRPr="00141A1B">
        <w:rPr>
          <w:b/>
          <w:bCs/>
          <w:u w:val="single"/>
        </w:rPr>
        <w:t xml:space="preserve">Méthodologie et moyens matériels </w:t>
      </w:r>
    </w:p>
    <w:p w14:paraId="4FEC40E7" w14:textId="5015C698" w:rsidR="00D7456A" w:rsidRDefault="00D7456A" w:rsidP="00D7456A">
      <w:pPr>
        <w:pStyle w:val="Texte"/>
      </w:pPr>
      <w:r>
        <w:t xml:space="preserve">Le candidat détaillera la </w:t>
      </w:r>
      <w:r w:rsidRPr="00BF1036">
        <w:rPr>
          <w:b/>
          <w:bCs/>
        </w:rPr>
        <w:t>méthodologie</w:t>
      </w:r>
      <w:r>
        <w:t xml:space="preserve"> qu</w:t>
      </w:r>
      <w:r w:rsidR="00081DE5">
        <w:t>’</w:t>
      </w:r>
      <w:r>
        <w:t xml:space="preserve">il entend mettre en place pour la réalisation des missions </w:t>
      </w:r>
      <w:r w:rsidR="00F11229">
        <w:t xml:space="preserve">de relevés géomètres </w:t>
      </w:r>
      <w:r w:rsidR="00C1562E">
        <w:t>relevant de l’accord-cadre</w:t>
      </w:r>
      <w:r>
        <w:t>. Celle-ci devra notamment comprendre :</w:t>
      </w:r>
    </w:p>
    <w:p w14:paraId="38585DB7" w14:textId="2FFB02E6" w:rsidR="00D7456A" w:rsidRDefault="00D7456A" w:rsidP="002D6FD8">
      <w:pPr>
        <w:pStyle w:val="Texte"/>
        <w:numPr>
          <w:ilvl w:val="0"/>
          <w:numId w:val="64"/>
        </w:numPr>
      </w:pPr>
      <w:r>
        <w:t>une présentation de la démarche technique et des processus mis en place pour garantir</w:t>
      </w:r>
      <w:r w:rsidR="008C5CA6">
        <w:t> </w:t>
      </w:r>
      <w:r w:rsidRPr="00BF1036">
        <w:t>la qualité des prestations</w:t>
      </w:r>
      <w:r w:rsidR="00F11229">
        <w:t xml:space="preserve"> ainsi que l</w:t>
      </w:r>
      <w:r w:rsidR="00081DE5">
        <w:t>’</w:t>
      </w:r>
      <w:r w:rsidR="00F11229">
        <w:t>interopérabilité des relevés produits</w:t>
      </w:r>
      <w:r w:rsidRPr="00BF1036">
        <w:t>, notamment</w:t>
      </w:r>
      <w:r>
        <w:t> ;</w:t>
      </w:r>
    </w:p>
    <w:p w14:paraId="3AEC8188" w14:textId="2426CB99" w:rsidR="008C5CA6" w:rsidRDefault="00D7456A" w:rsidP="007B3F5C">
      <w:pPr>
        <w:pStyle w:val="Texte"/>
        <w:numPr>
          <w:ilvl w:val="0"/>
          <w:numId w:val="64"/>
        </w:numPr>
      </w:pPr>
      <w:r>
        <w:t>une description et justification des outils matériels mobilisés</w:t>
      </w:r>
      <w:r w:rsidR="00C1562E">
        <w:t> ;</w:t>
      </w:r>
    </w:p>
    <w:p w14:paraId="30DF2B39" w14:textId="1FB43BC7" w:rsidR="003F4ACC" w:rsidRDefault="00C1562E" w:rsidP="003F4ACC">
      <w:pPr>
        <w:pStyle w:val="Texte"/>
      </w:pPr>
      <w:r w:rsidRPr="007B3F5C">
        <w:rPr>
          <w:b/>
          <w:bCs/>
          <w:u w:val="single"/>
        </w:rPr>
        <w:t xml:space="preserve">Pour </w:t>
      </w:r>
      <w:r w:rsidRPr="009A5A4C">
        <w:rPr>
          <w:b/>
          <w:bCs/>
          <w:u w:val="single"/>
        </w:rPr>
        <w:t>chacun des marchés subséquents fictifs</w:t>
      </w:r>
      <w:r w:rsidR="00311B1C">
        <w:t>, l</w:t>
      </w:r>
      <w:r w:rsidR="003F4ACC">
        <w:t>e candidat décrira précisément la méthodologie qu</w:t>
      </w:r>
      <w:r w:rsidR="00081DE5">
        <w:t>’</w:t>
      </w:r>
      <w:r w:rsidR="003F4ACC">
        <w:t xml:space="preserve">il entend spécifiquement mettre en place </w:t>
      </w:r>
      <w:r w:rsidR="008632D0">
        <w:t>et les moyens matériels qu</w:t>
      </w:r>
      <w:r w:rsidR="00081DE5">
        <w:t>’</w:t>
      </w:r>
      <w:r w:rsidR="008632D0">
        <w:t xml:space="preserve">il entend mobiliser </w:t>
      </w:r>
      <w:r w:rsidR="003F4ACC">
        <w:t xml:space="preserve">pour la réalisation </w:t>
      </w:r>
      <w:r w:rsidR="008C5CA6">
        <w:t>des prestations</w:t>
      </w:r>
      <w:r w:rsidR="008632D0">
        <w:t>.</w:t>
      </w:r>
    </w:p>
    <w:p w14:paraId="6B4270DB" w14:textId="0C51D5A5" w:rsidR="00655C17" w:rsidRPr="00BF1036" w:rsidRDefault="00C1562E" w:rsidP="0043753D">
      <w:pPr>
        <w:pStyle w:val="Texte"/>
        <w:numPr>
          <w:ilvl w:val="0"/>
          <w:numId w:val="74"/>
        </w:numPr>
        <w:rPr>
          <w:b/>
          <w:bCs/>
          <w:u w:val="single"/>
        </w:rPr>
      </w:pPr>
      <w:r>
        <w:rPr>
          <w:b/>
          <w:bCs/>
          <w:u w:val="single"/>
        </w:rPr>
        <w:t>P</w:t>
      </w:r>
      <w:r w:rsidR="00430F86">
        <w:rPr>
          <w:b/>
          <w:bCs/>
          <w:u w:val="single"/>
        </w:rPr>
        <w:t>erformance</w:t>
      </w:r>
      <w:r w:rsidR="00430F86" w:rsidRPr="00BF1036">
        <w:rPr>
          <w:b/>
          <w:bCs/>
          <w:u w:val="single"/>
        </w:rPr>
        <w:t xml:space="preserve"> en matière de développement durable</w:t>
      </w:r>
      <w:r w:rsidR="00D07F5D">
        <w:rPr>
          <w:b/>
          <w:bCs/>
          <w:u w:val="single"/>
        </w:rPr>
        <w:t xml:space="preserve"> </w:t>
      </w:r>
    </w:p>
    <w:p w14:paraId="5FAD56BD" w14:textId="719F0AE8" w:rsidR="000B5408" w:rsidRPr="00DE0504" w:rsidRDefault="000F77E6" w:rsidP="00E91218">
      <w:pPr>
        <w:pStyle w:val="Texte"/>
      </w:pPr>
      <w:r>
        <w:t xml:space="preserve">Le candidat </w:t>
      </w:r>
      <w:del w:id="4" w:author="Elisa RAZAFINDRALAMBO" w:date="2026-02-09T16:10:00Z">
        <w:r w:rsidDel="008D1CAC">
          <w:delText xml:space="preserve">présentera </w:delText>
        </w:r>
        <w:commentRangeStart w:id="5"/>
        <w:r w:rsidDel="008D1CAC">
          <w:delText>les grandes lignes de sa stratégie en faveur du développement durable</w:delText>
        </w:r>
        <w:r w:rsidR="0090588C" w:rsidDel="008D1CAC">
          <w:delText xml:space="preserve"> </w:delText>
        </w:r>
        <w:commentRangeEnd w:id="5"/>
        <w:r w:rsidR="00F02DC7" w:rsidDel="008D1CAC">
          <w:rPr>
            <w:rStyle w:val="Marquedecommentaire"/>
          </w:rPr>
          <w:commentReference w:id="5"/>
        </w:r>
        <w:r w:rsidR="0090588C" w:rsidDel="008D1CAC">
          <w:delText>et</w:delText>
        </w:r>
        <w:r w:rsidR="00700C31" w:rsidRPr="00EC5B83" w:rsidDel="008D1CAC">
          <w:delText xml:space="preserve"> </w:delText>
        </w:r>
      </w:del>
      <w:r w:rsidR="00EA4EC2">
        <w:t>décrira</w:t>
      </w:r>
      <w:r w:rsidR="00EA4EC2" w:rsidRPr="00EC5B83">
        <w:t xml:space="preserve"> </w:t>
      </w:r>
      <w:r w:rsidR="00EA4EC2">
        <w:t>le</w:t>
      </w:r>
      <w:r w:rsidR="00700C31" w:rsidRPr="00EC5B83">
        <w:t xml:space="preserve">s mesures </w:t>
      </w:r>
      <w:ins w:id="6" w:author="Elisa RAZAFINDRALAMBO" w:date="2026-02-09T16:10:00Z">
        <w:r w:rsidR="008D1CAC">
          <w:t xml:space="preserve">en faveur du développement durable </w:t>
        </w:r>
      </w:ins>
      <w:r w:rsidR="0090588C">
        <w:t>qu</w:t>
      </w:r>
      <w:r w:rsidR="00081DE5">
        <w:t>’</w:t>
      </w:r>
      <w:r w:rsidR="0090588C">
        <w:t xml:space="preserve">il entend spécifiquement mettre en œuvre dans le cadre du </w:t>
      </w:r>
      <w:r w:rsidR="00700C31" w:rsidRPr="00EC5B83">
        <w:t xml:space="preserve">présent </w:t>
      </w:r>
      <w:r w:rsidR="00C1562E">
        <w:t>accord-cadre</w:t>
      </w:r>
      <w:del w:id="7" w:author="Elisa RAZAFINDRALAMBO" w:date="2026-02-09T16:10:00Z">
        <w:r w:rsidR="00700C31" w:rsidRPr="00EC5B83" w:rsidDel="008D1CAC">
          <w:delText>.</w:delText>
        </w:r>
      </w:del>
      <w:bookmarkEnd w:id="0"/>
    </w:p>
    <w:sectPr w:rsidR="000B5408" w:rsidRPr="00DE0504" w:rsidSect="0009506F">
      <w:headerReference w:type="default" r:id="rId13"/>
      <w:pgSz w:w="11880" w:h="16820" w:code="9"/>
      <w:pgMar w:top="1701" w:right="1418" w:bottom="1134" w:left="1418" w:header="851" w:footer="809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Denis FOUSSIER" w:date="2026-02-02T15:49:00Z" w:initials="DF">
    <w:p w14:paraId="5F79468F" w14:textId="4620F976" w:rsidR="00F02DC7" w:rsidRDefault="00F02DC7">
      <w:pPr>
        <w:pStyle w:val="Commentaire"/>
      </w:pPr>
      <w:r>
        <w:rPr>
          <w:rStyle w:val="Marquedecommentaire"/>
        </w:rPr>
        <w:annotationRef/>
      </w:r>
      <w:r>
        <w:t xml:space="preserve">je serais tenté de vous suggérer de retirer cette partie de la phrase, alors que vous ne pouvez/devez apprécier que les seuls éléments qui se rapporteront au présent marché (le candidat de lui-même vous dira tout sur sa stratégie globale)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F79468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2B4607" w16cex:dateUtc="2026-02-02T14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79468F" w16cid:durableId="2D2B46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05D9" w14:textId="77777777" w:rsidR="008422C6" w:rsidRDefault="008422C6">
      <w:r>
        <w:separator/>
      </w:r>
    </w:p>
    <w:p w14:paraId="5E333C7B" w14:textId="77777777" w:rsidR="008422C6" w:rsidRDefault="008422C6"/>
  </w:endnote>
  <w:endnote w:type="continuationSeparator" w:id="0">
    <w:p w14:paraId="2C93B23A" w14:textId="77777777" w:rsidR="008422C6" w:rsidRDefault="008422C6">
      <w:r>
        <w:continuationSeparator/>
      </w:r>
    </w:p>
    <w:p w14:paraId="39291CA2" w14:textId="77777777" w:rsidR="008422C6" w:rsidRDefault="00842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F5831" w14:textId="77777777" w:rsidR="008422C6" w:rsidRDefault="008422C6">
      <w:r>
        <w:separator/>
      </w:r>
    </w:p>
  </w:footnote>
  <w:footnote w:type="continuationSeparator" w:id="0">
    <w:p w14:paraId="3495C07B" w14:textId="77777777" w:rsidR="008422C6" w:rsidRDefault="008422C6">
      <w:r>
        <w:continuationSeparator/>
      </w:r>
    </w:p>
    <w:p w14:paraId="7005ED52" w14:textId="77777777" w:rsidR="008422C6" w:rsidRDefault="00842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1979" w14:textId="77FC2220" w:rsidR="00642166" w:rsidRPr="0010781E" w:rsidRDefault="00642166" w:rsidP="00642166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bookmarkStart w:id="8" w:name="_Hlk162298824"/>
    <w:r>
      <w:rPr>
        <w:i/>
        <w:sz w:val="18"/>
      </w:rPr>
      <w:t xml:space="preserve">Palais du </w:t>
    </w:r>
    <w:r w:rsidR="00F65793">
      <w:rPr>
        <w:i/>
        <w:sz w:val="18"/>
      </w:rPr>
      <w:t>Luxembourg et dépendances</w:t>
    </w:r>
    <w:r w:rsidRPr="00080088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>
      <w:rPr>
        <w:sz w:val="18"/>
      </w:rPr>
      <w:t>2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>
      <w:rPr>
        <w:sz w:val="18"/>
      </w:rPr>
      <w:t>25</w:t>
    </w:r>
    <w:r w:rsidRPr="00080088">
      <w:rPr>
        <w:sz w:val="18"/>
      </w:rPr>
      <w:fldChar w:fldCharType="end"/>
    </w:r>
  </w:p>
  <w:p w14:paraId="5469E782" w14:textId="7F1EE369" w:rsidR="00642166" w:rsidRDefault="000040C4" w:rsidP="00642166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Accord-cadr</w:t>
    </w:r>
    <w:r w:rsidR="00D46CCE">
      <w:rPr>
        <w:i/>
        <w:iCs/>
        <w:sz w:val="18"/>
        <w:szCs w:val="14"/>
      </w:rPr>
      <w:t xml:space="preserve">e de missions de </w:t>
    </w:r>
    <w:r w:rsidR="00AB0CB4">
      <w:rPr>
        <w:i/>
        <w:iCs/>
        <w:sz w:val="18"/>
        <w:szCs w:val="14"/>
      </w:rPr>
      <w:t xml:space="preserve">relevés </w:t>
    </w:r>
    <w:r w:rsidR="00234609">
      <w:rPr>
        <w:i/>
        <w:iCs/>
        <w:sz w:val="18"/>
        <w:szCs w:val="14"/>
      </w:rPr>
      <w:t xml:space="preserve">de </w:t>
    </w:r>
    <w:r w:rsidR="00AB0CB4">
      <w:rPr>
        <w:i/>
        <w:iCs/>
        <w:sz w:val="18"/>
        <w:szCs w:val="14"/>
      </w:rPr>
      <w:t>géomètre</w:t>
    </w:r>
  </w:p>
  <w:bookmarkEnd w:id="8"/>
  <w:p w14:paraId="39F80C5B" w14:textId="41B7F7B6" w:rsidR="00AB3EE3" w:rsidRPr="00EA4F55" w:rsidRDefault="00105361" w:rsidP="00C9455F">
    <w:pPr>
      <w:jc w:val="center"/>
      <w:rPr>
        <w:i/>
        <w:iCs/>
        <w:sz w:val="18"/>
        <w:szCs w:val="14"/>
      </w:rPr>
    </w:pPr>
    <w:r>
      <w:rPr>
        <w:smallCaps/>
        <w:sz w:val="18"/>
        <w:szCs w:val="18"/>
      </w:rPr>
      <w:t>Cahier des réponses attendues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714"/>
    <w:multiLevelType w:val="hybridMultilevel"/>
    <w:tmpl w:val="72CEA2FC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1F7DE9"/>
    <w:multiLevelType w:val="hybridMultilevel"/>
    <w:tmpl w:val="66867CB4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35D5D"/>
    <w:multiLevelType w:val="hybridMultilevel"/>
    <w:tmpl w:val="35CE726C"/>
    <w:lvl w:ilvl="0" w:tplc="09242E9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8EA190A"/>
    <w:multiLevelType w:val="hybridMultilevel"/>
    <w:tmpl w:val="6ABAC87E"/>
    <w:lvl w:ilvl="0" w:tplc="1DA4937E">
      <w:numFmt w:val="bullet"/>
      <w:pStyle w:val="PucetiraitDCE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33E2DEF8">
      <w:numFmt w:val="bullet"/>
      <w:pStyle w:val="PucepointDCE"/>
      <w:lvlText w:val="•"/>
      <w:lvlJc w:val="left"/>
      <w:pPr>
        <w:tabs>
          <w:tab w:val="num" w:pos="1817"/>
        </w:tabs>
        <w:ind w:left="1647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472B23"/>
    <w:multiLevelType w:val="hybridMultilevel"/>
    <w:tmpl w:val="E50484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72A14"/>
    <w:multiLevelType w:val="hybridMultilevel"/>
    <w:tmpl w:val="F1D87E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84427"/>
    <w:multiLevelType w:val="hybridMultilevel"/>
    <w:tmpl w:val="98522A5A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DB1FF3"/>
    <w:multiLevelType w:val="hybridMultilevel"/>
    <w:tmpl w:val="EDE27F78"/>
    <w:lvl w:ilvl="0" w:tplc="114265D8">
      <w:numFmt w:val="bullet"/>
      <w:pStyle w:val="DCETiret2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524B1A"/>
    <w:multiLevelType w:val="hybridMultilevel"/>
    <w:tmpl w:val="22846E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8DD"/>
    <w:multiLevelType w:val="hybridMultilevel"/>
    <w:tmpl w:val="071C24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2B17FB"/>
    <w:multiLevelType w:val="hybridMultilevel"/>
    <w:tmpl w:val="72127C50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10A23"/>
    <w:multiLevelType w:val="hybridMultilevel"/>
    <w:tmpl w:val="23D8A264"/>
    <w:lvl w:ilvl="0" w:tplc="A588BA7A">
      <w:numFmt w:val="bullet"/>
      <w:lvlText w:val="–"/>
      <w:lvlJc w:val="left"/>
      <w:pPr>
        <w:ind w:left="720" w:hanging="360"/>
      </w:pPr>
      <w:rPr>
        <w:rFonts w:ascii="Bookman Old Style" w:hAnsi="Bookman Old Style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4B6891"/>
    <w:multiLevelType w:val="hybridMultilevel"/>
    <w:tmpl w:val="C166DEDC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711D45"/>
    <w:multiLevelType w:val="hybridMultilevel"/>
    <w:tmpl w:val="28FCA54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1234CF"/>
    <w:multiLevelType w:val="hybridMultilevel"/>
    <w:tmpl w:val="B9AC767A"/>
    <w:lvl w:ilvl="0" w:tplc="F724E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1FEF46ED"/>
    <w:multiLevelType w:val="multilevel"/>
    <w:tmpl w:val="1714991E"/>
    <w:lvl w:ilvl="0">
      <w:start w:val="1"/>
      <w:numFmt w:val="decimal"/>
      <w:isLgl/>
      <w:suff w:val="space"/>
      <w:lvlText w:val="Article %1. –"/>
      <w:lvlJc w:val="left"/>
      <w:pPr>
        <w:ind w:left="360" w:hanging="360"/>
      </w:pPr>
      <w:rPr>
        <w:b/>
        <w:i w:val="0"/>
        <w:cap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064"/>
        </w:tabs>
        <w:ind w:left="2064" w:hanging="504"/>
      </w:pPr>
      <w:rPr>
        <w:b w:val="0"/>
        <w:bCs w:val="0"/>
        <w:i/>
        <w:iCs/>
      </w:r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21AF7CD6"/>
    <w:multiLevelType w:val="hybridMultilevel"/>
    <w:tmpl w:val="EC3089D4"/>
    <w:lvl w:ilvl="0" w:tplc="ED44DA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466DE"/>
    <w:multiLevelType w:val="hybridMultilevel"/>
    <w:tmpl w:val="C8EEF2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BF1222"/>
    <w:multiLevelType w:val="hybridMultilevel"/>
    <w:tmpl w:val="6568A42E"/>
    <w:lvl w:ilvl="0" w:tplc="A0F8F3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A2693F"/>
    <w:multiLevelType w:val="hybridMultilevel"/>
    <w:tmpl w:val="E6388D82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E3646"/>
    <w:multiLevelType w:val="hybridMultilevel"/>
    <w:tmpl w:val="A0AA1CA0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64036F"/>
    <w:multiLevelType w:val="hybridMultilevel"/>
    <w:tmpl w:val="28FCA54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132BD"/>
    <w:multiLevelType w:val="hybridMultilevel"/>
    <w:tmpl w:val="90CC531C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793FEF"/>
    <w:multiLevelType w:val="hybridMultilevel"/>
    <w:tmpl w:val="C1F67186"/>
    <w:lvl w:ilvl="0" w:tplc="EBF6BC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CA3F64"/>
    <w:multiLevelType w:val="hybridMultilevel"/>
    <w:tmpl w:val="27A2ECFA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1F63BB"/>
    <w:multiLevelType w:val="hybridMultilevel"/>
    <w:tmpl w:val="6CF675D0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F01C17"/>
    <w:multiLevelType w:val="hybridMultilevel"/>
    <w:tmpl w:val="01927F14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A158FB"/>
    <w:multiLevelType w:val="hybridMultilevel"/>
    <w:tmpl w:val="9F6A42E0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3A46452B"/>
    <w:multiLevelType w:val="hybridMultilevel"/>
    <w:tmpl w:val="9084A9DE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457681"/>
    <w:multiLevelType w:val="hybridMultilevel"/>
    <w:tmpl w:val="8FE6FF2C"/>
    <w:lvl w:ilvl="0" w:tplc="5BD09C0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45CE3E17"/>
    <w:multiLevelType w:val="multilevel"/>
    <w:tmpl w:val="D63AF8A2"/>
    <w:lvl w:ilvl="0">
      <w:start w:val="1"/>
      <w:numFmt w:val="decimal"/>
      <w:pStyle w:val="Titre1"/>
      <w:isLgl/>
      <w:suff w:val="space"/>
      <w:lvlText w:val="Article %1. –"/>
      <w:lvlJc w:val="left"/>
      <w:pPr>
        <w:ind w:left="5463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Titre3"/>
      <w:isLgl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45F3514E"/>
    <w:multiLevelType w:val="hybridMultilevel"/>
    <w:tmpl w:val="5F3883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F0F70"/>
    <w:multiLevelType w:val="hybridMultilevel"/>
    <w:tmpl w:val="5B5672F2"/>
    <w:lvl w:ilvl="0" w:tplc="E26AC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106578"/>
    <w:multiLevelType w:val="hybridMultilevel"/>
    <w:tmpl w:val="BF584278"/>
    <w:lvl w:ilvl="0" w:tplc="28A0E2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B73381"/>
    <w:multiLevelType w:val="hybridMultilevel"/>
    <w:tmpl w:val="0EF2CD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F62864"/>
    <w:multiLevelType w:val="hybridMultilevel"/>
    <w:tmpl w:val="75B04CF2"/>
    <w:lvl w:ilvl="0" w:tplc="3AC405A0">
      <w:start w:val="1"/>
      <w:numFmt w:val="bullet"/>
      <w:pStyle w:val="TIRETSIMPLE"/>
      <w:lvlText w:val="–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0" w15:restartNumberingAfterBreak="0">
    <w:nsid w:val="4D696A61"/>
    <w:multiLevelType w:val="hybridMultilevel"/>
    <w:tmpl w:val="54B62BB8"/>
    <w:lvl w:ilvl="0" w:tplc="040C0001">
      <w:start w:val="1"/>
      <w:numFmt w:val="bullet"/>
      <w:pStyle w:val="DCEpuceniveau1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4"/>
        <w:szCs w:val="24"/>
      </w:rPr>
    </w:lvl>
    <w:lvl w:ilvl="1" w:tplc="040C0003">
      <w:start w:val="1"/>
      <w:numFmt w:val="bullet"/>
      <w:pStyle w:val="Titre2DCE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ECD60C8"/>
    <w:multiLevelType w:val="hybridMultilevel"/>
    <w:tmpl w:val="C862EACC"/>
    <w:lvl w:ilvl="0" w:tplc="205270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330E25"/>
    <w:multiLevelType w:val="hybridMultilevel"/>
    <w:tmpl w:val="CBC49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51758A"/>
    <w:multiLevelType w:val="hybridMultilevel"/>
    <w:tmpl w:val="9A80B772"/>
    <w:lvl w:ilvl="0" w:tplc="AB38F2A0">
      <w:numFmt w:val="bullet"/>
      <w:pStyle w:val="POINT"/>
      <w:lvlText w:val="•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92A6745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B8B2053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EACACBD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E893C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17C43A6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D0E7CC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EE4252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1D6442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5F7C75F7"/>
    <w:multiLevelType w:val="hybridMultilevel"/>
    <w:tmpl w:val="4BF6AA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717270"/>
    <w:multiLevelType w:val="hybridMultilevel"/>
    <w:tmpl w:val="1BCCE68A"/>
    <w:lvl w:ilvl="0" w:tplc="F078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2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086362"/>
    <w:multiLevelType w:val="hybridMultilevel"/>
    <w:tmpl w:val="77CA090C"/>
    <w:lvl w:ilvl="0" w:tplc="FEE09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8" w15:restartNumberingAfterBreak="0">
    <w:nsid w:val="653606E3"/>
    <w:multiLevelType w:val="hybridMultilevel"/>
    <w:tmpl w:val="AAECC5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426C2D"/>
    <w:multiLevelType w:val="hybridMultilevel"/>
    <w:tmpl w:val="A468A31A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DD27C3"/>
    <w:multiLevelType w:val="hybridMultilevel"/>
    <w:tmpl w:val="72C45D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774B6E"/>
    <w:multiLevelType w:val="hybridMultilevel"/>
    <w:tmpl w:val="171CE650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3F5B57"/>
    <w:multiLevelType w:val="hybridMultilevel"/>
    <w:tmpl w:val="C4DA678C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5F2A7E"/>
    <w:multiLevelType w:val="hybridMultilevel"/>
    <w:tmpl w:val="A5DA117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6133AB"/>
    <w:multiLevelType w:val="hybridMultilevel"/>
    <w:tmpl w:val="B1AEDEF2"/>
    <w:lvl w:ilvl="0" w:tplc="2902BE8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7B02DA"/>
    <w:multiLevelType w:val="hybridMultilevel"/>
    <w:tmpl w:val="31C4AE6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FB3684C"/>
    <w:multiLevelType w:val="hybridMultilevel"/>
    <w:tmpl w:val="8FF64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FF56A5"/>
    <w:multiLevelType w:val="hybridMultilevel"/>
    <w:tmpl w:val="009CAF4C"/>
    <w:lvl w:ilvl="0" w:tplc="C24ED2FE">
      <w:numFmt w:val="bullet"/>
      <w:pStyle w:val="corpspuce02"/>
      <w:lvlText w:val="o"/>
      <w:lvlJc w:val="left"/>
      <w:pPr>
        <w:tabs>
          <w:tab w:val="num" w:pos="567"/>
        </w:tabs>
        <w:ind w:left="567" w:hanging="283"/>
      </w:pPr>
      <w:rPr>
        <w:rFonts w:ascii="Courier New" w:eastAsia="Times New Roman" w:hAnsi="Courier New" w:hint="default"/>
        <w:sz w:val="20"/>
        <w:szCs w:val="20"/>
      </w:rPr>
    </w:lvl>
    <w:lvl w:ilvl="1" w:tplc="865016B4">
      <w:numFmt w:val="bullet"/>
      <w:lvlText w:val="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CF5F85"/>
    <w:multiLevelType w:val="hybridMultilevel"/>
    <w:tmpl w:val="64684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E90F3C"/>
    <w:multiLevelType w:val="hybridMultilevel"/>
    <w:tmpl w:val="3F448C72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61" w15:restartNumberingAfterBreak="0">
    <w:nsid w:val="77C1766A"/>
    <w:multiLevelType w:val="hybridMultilevel"/>
    <w:tmpl w:val="5EBA9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E91927"/>
    <w:multiLevelType w:val="hybridMultilevel"/>
    <w:tmpl w:val="DADCA7A4"/>
    <w:lvl w:ilvl="0" w:tplc="43A0B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007EA7"/>
    <w:multiLevelType w:val="multilevel"/>
    <w:tmpl w:val="C20E23DA"/>
    <w:lvl w:ilvl="0">
      <w:start w:val="1"/>
      <w:numFmt w:val="decimal"/>
      <w:isLgl/>
      <w:suff w:val="space"/>
      <w:lvlText w:val="Article %1. –"/>
      <w:lvlJc w:val="left"/>
      <w:pPr>
        <w:ind w:left="728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42"/>
        </w:tabs>
        <w:ind w:left="94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46"/>
        </w:tabs>
        <w:ind w:left="4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0"/>
        </w:tabs>
        <w:ind w:left="1670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74"/>
        </w:tabs>
        <w:ind w:left="21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78"/>
        </w:tabs>
        <w:ind w:left="26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82"/>
        </w:tabs>
        <w:ind w:left="3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86"/>
        </w:tabs>
        <w:ind w:left="36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62"/>
        </w:tabs>
        <w:ind w:left="4262" w:hanging="1440"/>
      </w:pPr>
      <w:rPr>
        <w:rFonts w:hint="default"/>
      </w:rPr>
    </w:lvl>
  </w:abstractNum>
  <w:num w:numId="1">
    <w:abstractNumId w:val="60"/>
  </w:num>
  <w:num w:numId="2">
    <w:abstractNumId w:val="16"/>
  </w:num>
  <w:num w:numId="3">
    <w:abstractNumId w:val="47"/>
  </w:num>
  <w:num w:numId="4">
    <w:abstractNumId w:val="22"/>
  </w:num>
  <w:num w:numId="5">
    <w:abstractNumId w:val="40"/>
  </w:num>
  <w:num w:numId="6">
    <w:abstractNumId w:val="34"/>
  </w:num>
  <w:num w:numId="7">
    <w:abstractNumId w:val="31"/>
  </w:num>
  <w:num w:numId="8">
    <w:abstractNumId w:val="4"/>
  </w:num>
  <w:num w:numId="9">
    <w:abstractNumId w:val="8"/>
  </w:num>
  <w:num w:numId="10">
    <w:abstractNumId w:val="1"/>
  </w:num>
  <w:num w:numId="11">
    <w:abstractNumId w:val="61"/>
  </w:num>
  <w:num w:numId="12">
    <w:abstractNumId w:val="12"/>
  </w:num>
  <w:num w:numId="13">
    <w:abstractNumId w:val="45"/>
  </w:num>
  <w:num w:numId="14">
    <w:abstractNumId w:val="57"/>
  </w:num>
  <w:num w:numId="15">
    <w:abstractNumId w:val="29"/>
  </w:num>
  <w:num w:numId="16">
    <w:abstractNumId w:val="11"/>
  </w:num>
  <w:num w:numId="17">
    <w:abstractNumId w:val="32"/>
  </w:num>
  <w:num w:numId="18">
    <w:abstractNumId w:val="38"/>
  </w:num>
  <w:num w:numId="19">
    <w:abstractNumId w:val="13"/>
  </w:num>
  <w:num w:numId="20">
    <w:abstractNumId w:val="7"/>
  </w:num>
  <w:num w:numId="21">
    <w:abstractNumId w:val="30"/>
  </w:num>
  <w:num w:numId="22">
    <w:abstractNumId w:val="59"/>
  </w:num>
  <w:num w:numId="23">
    <w:abstractNumId w:val="49"/>
  </w:num>
  <w:num w:numId="24">
    <w:abstractNumId w:val="2"/>
  </w:num>
  <w:num w:numId="25">
    <w:abstractNumId w:val="28"/>
  </w:num>
  <w:num w:numId="26">
    <w:abstractNumId w:val="56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37"/>
  </w:num>
  <w:num w:numId="30">
    <w:abstractNumId w:val="53"/>
  </w:num>
  <w:num w:numId="31">
    <w:abstractNumId w:val="0"/>
  </w:num>
  <w:num w:numId="32">
    <w:abstractNumId w:val="3"/>
  </w:num>
  <w:num w:numId="33">
    <w:abstractNumId w:val="23"/>
  </w:num>
  <w:num w:numId="34">
    <w:abstractNumId w:val="10"/>
  </w:num>
  <w:num w:numId="35">
    <w:abstractNumId w:val="15"/>
  </w:num>
  <w:num w:numId="36">
    <w:abstractNumId w:val="41"/>
  </w:num>
  <w:num w:numId="37">
    <w:abstractNumId w:val="58"/>
  </w:num>
  <w:num w:numId="38">
    <w:abstractNumId w:val="48"/>
  </w:num>
  <w:num w:numId="39">
    <w:abstractNumId w:val="27"/>
  </w:num>
  <w:num w:numId="40">
    <w:abstractNumId w:val="43"/>
  </w:num>
  <w:num w:numId="41">
    <w:abstractNumId w:val="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5"/>
  </w:num>
  <w:num w:numId="45">
    <w:abstractNumId w:val="34"/>
  </w:num>
  <w:num w:numId="46">
    <w:abstractNumId w:val="34"/>
  </w:num>
  <w:num w:numId="47">
    <w:abstractNumId w:val="34"/>
  </w:num>
  <w:num w:numId="48">
    <w:abstractNumId w:val="34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4"/>
  </w:num>
  <w:num w:numId="51">
    <w:abstractNumId w:val="17"/>
  </w:num>
  <w:num w:numId="52">
    <w:abstractNumId w:val="34"/>
  </w:num>
  <w:num w:numId="53">
    <w:abstractNumId w:val="63"/>
  </w:num>
  <w:num w:numId="5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</w:num>
  <w:num w:numId="56">
    <w:abstractNumId w:val="34"/>
  </w:num>
  <w:num w:numId="57">
    <w:abstractNumId w:val="46"/>
  </w:num>
  <w:num w:numId="58">
    <w:abstractNumId w:val="34"/>
  </w:num>
  <w:num w:numId="59">
    <w:abstractNumId w:val="19"/>
  </w:num>
  <w:num w:numId="60">
    <w:abstractNumId w:val="20"/>
  </w:num>
  <w:num w:numId="61">
    <w:abstractNumId w:val="9"/>
  </w:num>
  <w:num w:numId="62">
    <w:abstractNumId w:val="42"/>
  </w:num>
  <w:num w:numId="63">
    <w:abstractNumId w:val="5"/>
  </w:num>
  <w:num w:numId="64">
    <w:abstractNumId w:val="62"/>
  </w:num>
  <w:num w:numId="65">
    <w:abstractNumId w:val="52"/>
  </w:num>
  <w:num w:numId="66">
    <w:abstractNumId w:val="21"/>
  </w:num>
  <w:num w:numId="67">
    <w:abstractNumId w:val="55"/>
  </w:num>
  <w:num w:numId="68">
    <w:abstractNumId w:val="51"/>
  </w:num>
  <w:num w:numId="69">
    <w:abstractNumId w:val="44"/>
  </w:num>
  <w:num w:numId="70">
    <w:abstractNumId w:val="24"/>
  </w:num>
  <w:num w:numId="71">
    <w:abstractNumId w:val="14"/>
  </w:num>
  <w:num w:numId="72">
    <w:abstractNumId w:val="35"/>
  </w:num>
  <w:num w:numId="73">
    <w:abstractNumId w:val="36"/>
  </w:num>
  <w:num w:numId="74">
    <w:abstractNumId w:val="50"/>
  </w:num>
  <w:num w:numId="75">
    <w:abstractNumId w:val="18"/>
  </w:num>
  <w:numIdMacAtCleanup w:val="6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olas JACQUES">
    <w15:presenceInfo w15:providerId="AD" w15:userId="S-1-5-21-857008329-1699671798-2414548155-1219"/>
  </w15:person>
  <w15:person w15:author="Elisa RAZAFINDRALAMBO">
    <w15:presenceInfo w15:providerId="AD" w15:userId="S-1-5-21-857008329-1699671798-2414548155-618618"/>
  </w15:person>
  <w15:person w15:author="Denis FOUSSIER">
    <w15:presenceInfo w15:providerId="AD" w15:userId="S-1-5-21-857008329-1699671798-2414548155-12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0E"/>
    <w:rsid w:val="0000008F"/>
    <w:rsid w:val="000000F6"/>
    <w:rsid w:val="00001107"/>
    <w:rsid w:val="0000241B"/>
    <w:rsid w:val="000040C4"/>
    <w:rsid w:val="000041C5"/>
    <w:rsid w:val="00005F1E"/>
    <w:rsid w:val="00006A34"/>
    <w:rsid w:val="000102DF"/>
    <w:rsid w:val="0001141F"/>
    <w:rsid w:val="000174D1"/>
    <w:rsid w:val="000179CD"/>
    <w:rsid w:val="0002076E"/>
    <w:rsid w:val="00023818"/>
    <w:rsid w:val="0002462D"/>
    <w:rsid w:val="00024E0D"/>
    <w:rsid w:val="00026FBD"/>
    <w:rsid w:val="00027BAC"/>
    <w:rsid w:val="0003006C"/>
    <w:rsid w:val="0003108E"/>
    <w:rsid w:val="000324B7"/>
    <w:rsid w:val="00033512"/>
    <w:rsid w:val="00033CE6"/>
    <w:rsid w:val="00034B25"/>
    <w:rsid w:val="0003697C"/>
    <w:rsid w:val="00040E52"/>
    <w:rsid w:val="000413FB"/>
    <w:rsid w:val="00041A6C"/>
    <w:rsid w:val="00041CEE"/>
    <w:rsid w:val="0004230C"/>
    <w:rsid w:val="00042F55"/>
    <w:rsid w:val="00043052"/>
    <w:rsid w:val="00043CD6"/>
    <w:rsid w:val="00045ADC"/>
    <w:rsid w:val="000472D0"/>
    <w:rsid w:val="00047CA5"/>
    <w:rsid w:val="000505E6"/>
    <w:rsid w:val="00051E6C"/>
    <w:rsid w:val="00052244"/>
    <w:rsid w:val="00052E83"/>
    <w:rsid w:val="00053520"/>
    <w:rsid w:val="000539A7"/>
    <w:rsid w:val="00054801"/>
    <w:rsid w:val="00054BB7"/>
    <w:rsid w:val="00057651"/>
    <w:rsid w:val="00060654"/>
    <w:rsid w:val="000606BF"/>
    <w:rsid w:val="00061F4F"/>
    <w:rsid w:val="00064F2A"/>
    <w:rsid w:val="00065C60"/>
    <w:rsid w:val="00066FF7"/>
    <w:rsid w:val="00067375"/>
    <w:rsid w:val="00067C63"/>
    <w:rsid w:val="00067CE9"/>
    <w:rsid w:val="000703E9"/>
    <w:rsid w:val="00070460"/>
    <w:rsid w:val="00071EF8"/>
    <w:rsid w:val="00072B30"/>
    <w:rsid w:val="00073370"/>
    <w:rsid w:val="00076E78"/>
    <w:rsid w:val="00080088"/>
    <w:rsid w:val="00081370"/>
    <w:rsid w:val="00081866"/>
    <w:rsid w:val="00081DE5"/>
    <w:rsid w:val="0008242C"/>
    <w:rsid w:val="0008652F"/>
    <w:rsid w:val="00086908"/>
    <w:rsid w:val="00087635"/>
    <w:rsid w:val="00090566"/>
    <w:rsid w:val="00090B39"/>
    <w:rsid w:val="00090C92"/>
    <w:rsid w:val="00090EC7"/>
    <w:rsid w:val="00091E81"/>
    <w:rsid w:val="000929EB"/>
    <w:rsid w:val="00094ECD"/>
    <w:rsid w:val="0009506F"/>
    <w:rsid w:val="00096157"/>
    <w:rsid w:val="00096DB4"/>
    <w:rsid w:val="0009734D"/>
    <w:rsid w:val="000A282F"/>
    <w:rsid w:val="000A72FD"/>
    <w:rsid w:val="000B0D33"/>
    <w:rsid w:val="000B2BD0"/>
    <w:rsid w:val="000B2FA5"/>
    <w:rsid w:val="000B5408"/>
    <w:rsid w:val="000B5ABE"/>
    <w:rsid w:val="000B6C20"/>
    <w:rsid w:val="000B70B1"/>
    <w:rsid w:val="000C4170"/>
    <w:rsid w:val="000C4B5D"/>
    <w:rsid w:val="000C4C03"/>
    <w:rsid w:val="000C57B2"/>
    <w:rsid w:val="000C7D44"/>
    <w:rsid w:val="000D2B74"/>
    <w:rsid w:val="000D2EF1"/>
    <w:rsid w:val="000D3F36"/>
    <w:rsid w:val="000D4B27"/>
    <w:rsid w:val="000D4BED"/>
    <w:rsid w:val="000D5CE8"/>
    <w:rsid w:val="000D72D4"/>
    <w:rsid w:val="000D73B9"/>
    <w:rsid w:val="000E1448"/>
    <w:rsid w:val="000E1933"/>
    <w:rsid w:val="000E2548"/>
    <w:rsid w:val="000E2E44"/>
    <w:rsid w:val="000E428A"/>
    <w:rsid w:val="000E4A59"/>
    <w:rsid w:val="000E4D27"/>
    <w:rsid w:val="000E60E4"/>
    <w:rsid w:val="000E6A50"/>
    <w:rsid w:val="000E7155"/>
    <w:rsid w:val="000E7849"/>
    <w:rsid w:val="000F0B08"/>
    <w:rsid w:val="000F2863"/>
    <w:rsid w:val="000F4A6E"/>
    <w:rsid w:val="000F77E6"/>
    <w:rsid w:val="00101EDC"/>
    <w:rsid w:val="00105361"/>
    <w:rsid w:val="0010684F"/>
    <w:rsid w:val="0010781E"/>
    <w:rsid w:val="00107CFA"/>
    <w:rsid w:val="00110007"/>
    <w:rsid w:val="00110E2B"/>
    <w:rsid w:val="0011187D"/>
    <w:rsid w:val="00111A5C"/>
    <w:rsid w:val="00114C17"/>
    <w:rsid w:val="00120EA5"/>
    <w:rsid w:val="00122DF7"/>
    <w:rsid w:val="001231BC"/>
    <w:rsid w:val="00123541"/>
    <w:rsid w:val="00127C11"/>
    <w:rsid w:val="0013179C"/>
    <w:rsid w:val="00133C03"/>
    <w:rsid w:val="00133E44"/>
    <w:rsid w:val="00137DF8"/>
    <w:rsid w:val="00140671"/>
    <w:rsid w:val="00140AB2"/>
    <w:rsid w:val="00141A1B"/>
    <w:rsid w:val="00144079"/>
    <w:rsid w:val="001450DA"/>
    <w:rsid w:val="0014610E"/>
    <w:rsid w:val="0014685B"/>
    <w:rsid w:val="00146E57"/>
    <w:rsid w:val="001470F0"/>
    <w:rsid w:val="001478FA"/>
    <w:rsid w:val="00150790"/>
    <w:rsid w:val="00151F63"/>
    <w:rsid w:val="00152A82"/>
    <w:rsid w:val="00156268"/>
    <w:rsid w:val="00156F95"/>
    <w:rsid w:val="001664A7"/>
    <w:rsid w:val="00167330"/>
    <w:rsid w:val="00167375"/>
    <w:rsid w:val="00170FC7"/>
    <w:rsid w:val="00171FD5"/>
    <w:rsid w:val="00175348"/>
    <w:rsid w:val="001771E1"/>
    <w:rsid w:val="001775A9"/>
    <w:rsid w:val="00177602"/>
    <w:rsid w:val="001779F8"/>
    <w:rsid w:val="00181EBD"/>
    <w:rsid w:val="00183BDA"/>
    <w:rsid w:val="00185786"/>
    <w:rsid w:val="001871A4"/>
    <w:rsid w:val="0018788F"/>
    <w:rsid w:val="00187F08"/>
    <w:rsid w:val="00191FF6"/>
    <w:rsid w:val="0019319D"/>
    <w:rsid w:val="001941D1"/>
    <w:rsid w:val="001A0305"/>
    <w:rsid w:val="001A2190"/>
    <w:rsid w:val="001A2F9A"/>
    <w:rsid w:val="001A3370"/>
    <w:rsid w:val="001A3F2F"/>
    <w:rsid w:val="001A4E1A"/>
    <w:rsid w:val="001A5497"/>
    <w:rsid w:val="001A65EB"/>
    <w:rsid w:val="001A7A64"/>
    <w:rsid w:val="001A7B54"/>
    <w:rsid w:val="001B0DC6"/>
    <w:rsid w:val="001B3101"/>
    <w:rsid w:val="001B4FEB"/>
    <w:rsid w:val="001B563B"/>
    <w:rsid w:val="001B67BB"/>
    <w:rsid w:val="001C0C38"/>
    <w:rsid w:val="001C1768"/>
    <w:rsid w:val="001C39D4"/>
    <w:rsid w:val="001C3A9A"/>
    <w:rsid w:val="001C3F31"/>
    <w:rsid w:val="001C47C9"/>
    <w:rsid w:val="001C5C74"/>
    <w:rsid w:val="001C6056"/>
    <w:rsid w:val="001C6FF2"/>
    <w:rsid w:val="001C7F91"/>
    <w:rsid w:val="001D0E78"/>
    <w:rsid w:val="001D4F1F"/>
    <w:rsid w:val="001D5A36"/>
    <w:rsid w:val="001D5B20"/>
    <w:rsid w:val="001E0182"/>
    <w:rsid w:val="001E0457"/>
    <w:rsid w:val="001E087E"/>
    <w:rsid w:val="001E129F"/>
    <w:rsid w:val="001E17F9"/>
    <w:rsid w:val="001E1D8C"/>
    <w:rsid w:val="001E334E"/>
    <w:rsid w:val="001E436A"/>
    <w:rsid w:val="001E4B53"/>
    <w:rsid w:val="001E5309"/>
    <w:rsid w:val="001E6222"/>
    <w:rsid w:val="001E6895"/>
    <w:rsid w:val="001E79ED"/>
    <w:rsid w:val="001F0511"/>
    <w:rsid w:val="001F3FB3"/>
    <w:rsid w:val="001F47D7"/>
    <w:rsid w:val="001F789F"/>
    <w:rsid w:val="00203552"/>
    <w:rsid w:val="0020441D"/>
    <w:rsid w:val="00204C61"/>
    <w:rsid w:val="00205EBC"/>
    <w:rsid w:val="002069D0"/>
    <w:rsid w:val="002074F0"/>
    <w:rsid w:val="00210248"/>
    <w:rsid w:val="0021176E"/>
    <w:rsid w:val="002129F9"/>
    <w:rsid w:val="00217E2F"/>
    <w:rsid w:val="0022247D"/>
    <w:rsid w:val="00222C33"/>
    <w:rsid w:val="0022478E"/>
    <w:rsid w:val="00225A1C"/>
    <w:rsid w:val="002265BD"/>
    <w:rsid w:val="00226F0F"/>
    <w:rsid w:val="00227A16"/>
    <w:rsid w:val="00231C32"/>
    <w:rsid w:val="00233EDE"/>
    <w:rsid w:val="00234609"/>
    <w:rsid w:val="002369CB"/>
    <w:rsid w:val="002420AB"/>
    <w:rsid w:val="0024341D"/>
    <w:rsid w:val="002464F1"/>
    <w:rsid w:val="00246BE1"/>
    <w:rsid w:val="00250086"/>
    <w:rsid w:val="0025373D"/>
    <w:rsid w:val="00253D1C"/>
    <w:rsid w:val="002560A5"/>
    <w:rsid w:val="002600E8"/>
    <w:rsid w:val="002614B9"/>
    <w:rsid w:val="00261AF6"/>
    <w:rsid w:val="002644A8"/>
    <w:rsid w:val="00265152"/>
    <w:rsid w:val="00266F93"/>
    <w:rsid w:val="00267067"/>
    <w:rsid w:val="00270C49"/>
    <w:rsid w:val="00271308"/>
    <w:rsid w:val="002746B8"/>
    <w:rsid w:val="0027683A"/>
    <w:rsid w:val="00276A53"/>
    <w:rsid w:val="0028259D"/>
    <w:rsid w:val="002845DF"/>
    <w:rsid w:val="002854E2"/>
    <w:rsid w:val="00291FAE"/>
    <w:rsid w:val="0029330E"/>
    <w:rsid w:val="002A0046"/>
    <w:rsid w:val="002A1A5E"/>
    <w:rsid w:val="002A1F49"/>
    <w:rsid w:val="002A42B4"/>
    <w:rsid w:val="002A65A6"/>
    <w:rsid w:val="002A71E4"/>
    <w:rsid w:val="002A7E6F"/>
    <w:rsid w:val="002B0587"/>
    <w:rsid w:val="002B3A8D"/>
    <w:rsid w:val="002B3B97"/>
    <w:rsid w:val="002B4340"/>
    <w:rsid w:val="002B5C5C"/>
    <w:rsid w:val="002B7CE7"/>
    <w:rsid w:val="002B7E2A"/>
    <w:rsid w:val="002C076A"/>
    <w:rsid w:val="002C1E4B"/>
    <w:rsid w:val="002C21E1"/>
    <w:rsid w:val="002C5DC1"/>
    <w:rsid w:val="002C6465"/>
    <w:rsid w:val="002C73F8"/>
    <w:rsid w:val="002D026A"/>
    <w:rsid w:val="002D1E58"/>
    <w:rsid w:val="002D219F"/>
    <w:rsid w:val="002D417A"/>
    <w:rsid w:val="002D5281"/>
    <w:rsid w:val="002D572B"/>
    <w:rsid w:val="002E16DC"/>
    <w:rsid w:val="002E2A59"/>
    <w:rsid w:val="002E3828"/>
    <w:rsid w:val="002E5577"/>
    <w:rsid w:val="002E7090"/>
    <w:rsid w:val="002F0E27"/>
    <w:rsid w:val="002F0F3C"/>
    <w:rsid w:val="002F3158"/>
    <w:rsid w:val="002F4E20"/>
    <w:rsid w:val="002F6014"/>
    <w:rsid w:val="002F7A32"/>
    <w:rsid w:val="002F7CF3"/>
    <w:rsid w:val="003002EA"/>
    <w:rsid w:val="0030034D"/>
    <w:rsid w:val="003019FB"/>
    <w:rsid w:val="00310104"/>
    <w:rsid w:val="00310CBD"/>
    <w:rsid w:val="00310F38"/>
    <w:rsid w:val="00311B1C"/>
    <w:rsid w:val="0031574D"/>
    <w:rsid w:val="003159EA"/>
    <w:rsid w:val="003166DA"/>
    <w:rsid w:val="00321D3A"/>
    <w:rsid w:val="0032297A"/>
    <w:rsid w:val="003245E1"/>
    <w:rsid w:val="00324944"/>
    <w:rsid w:val="003254FF"/>
    <w:rsid w:val="00331C1A"/>
    <w:rsid w:val="00331C9E"/>
    <w:rsid w:val="00332A0B"/>
    <w:rsid w:val="00333EE1"/>
    <w:rsid w:val="00335407"/>
    <w:rsid w:val="003363FD"/>
    <w:rsid w:val="0034151F"/>
    <w:rsid w:val="00344C99"/>
    <w:rsid w:val="00345062"/>
    <w:rsid w:val="003451CA"/>
    <w:rsid w:val="00345CF4"/>
    <w:rsid w:val="00346953"/>
    <w:rsid w:val="003469CD"/>
    <w:rsid w:val="00347451"/>
    <w:rsid w:val="0035097F"/>
    <w:rsid w:val="00354159"/>
    <w:rsid w:val="00355395"/>
    <w:rsid w:val="0035576D"/>
    <w:rsid w:val="003557E3"/>
    <w:rsid w:val="00355BE7"/>
    <w:rsid w:val="00355C86"/>
    <w:rsid w:val="00355DFD"/>
    <w:rsid w:val="00357CE0"/>
    <w:rsid w:val="00362964"/>
    <w:rsid w:val="00363076"/>
    <w:rsid w:val="00364A4A"/>
    <w:rsid w:val="003744CC"/>
    <w:rsid w:val="00377373"/>
    <w:rsid w:val="00377635"/>
    <w:rsid w:val="00384330"/>
    <w:rsid w:val="00384945"/>
    <w:rsid w:val="00387429"/>
    <w:rsid w:val="0039043C"/>
    <w:rsid w:val="0039344A"/>
    <w:rsid w:val="0039369F"/>
    <w:rsid w:val="0039444B"/>
    <w:rsid w:val="003947D9"/>
    <w:rsid w:val="0039562D"/>
    <w:rsid w:val="00395E6E"/>
    <w:rsid w:val="0039601A"/>
    <w:rsid w:val="00397F77"/>
    <w:rsid w:val="003A09C1"/>
    <w:rsid w:val="003A100D"/>
    <w:rsid w:val="003A1351"/>
    <w:rsid w:val="003A2751"/>
    <w:rsid w:val="003A6D72"/>
    <w:rsid w:val="003B1034"/>
    <w:rsid w:val="003B3047"/>
    <w:rsid w:val="003B4EBC"/>
    <w:rsid w:val="003B7559"/>
    <w:rsid w:val="003C0A3A"/>
    <w:rsid w:val="003C21E0"/>
    <w:rsid w:val="003D146C"/>
    <w:rsid w:val="003D2E11"/>
    <w:rsid w:val="003D39EE"/>
    <w:rsid w:val="003D509F"/>
    <w:rsid w:val="003D54EC"/>
    <w:rsid w:val="003D5802"/>
    <w:rsid w:val="003D7BE2"/>
    <w:rsid w:val="003E09EA"/>
    <w:rsid w:val="003E102B"/>
    <w:rsid w:val="003E20B2"/>
    <w:rsid w:val="003E3432"/>
    <w:rsid w:val="003E4A61"/>
    <w:rsid w:val="003E5B7F"/>
    <w:rsid w:val="003E6EB6"/>
    <w:rsid w:val="003E77CA"/>
    <w:rsid w:val="003E7944"/>
    <w:rsid w:val="003F0B78"/>
    <w:rsid w:val="003F35F4"/>
    <w:rsid w:val="003F3909"/>
    <w:rsid w:val="003F3E29"/>
    <w:rsid w:val="003F4ACC"/>
    <w:rsid w:val="003F69BA"/>
    <w:rsid w:val="003F6CED"/>
    <w:rsid w:val="003F6F35"/>
    <w:rsid w:val="00403328"/>
    <w:rsid w:val="00405DC4"/>
    <w:rsid w:val="004101C4"/>
    <w:rsid w:val="00411A89"/>
    <w:rsid w:val="00412C14"/>
    <w:rsid w:val="00415C5D"/>
    <w:rsid w:val="00415EE9"/>
    <w:rsid w:val="00421300"/>
    <w:rsid w:val="004214DA"/>
    <w:rsid w:val="00422491"/>
    <w:rsid w:val="00422F2C"/>
    <w:rsid w:val="004236C4"/>
    <w:rsid w:val="00423A08"/>
    <w:rsid w:val="004240FA"/>
    <w:rsid w:val="0043089D"/>
    <w:rsid w:val="00430F86"/>
    <w:rsid w:val="00433989"/>
    <w:rsid w:val="00435DC5"/>
    <w:rsid w:val="00437199"/>
    <w:rsid w:val="0043753D"/>
    <w:rsid w:val="00437E6E"/>
    <w:rsid w:val="00440B27"/>
    <w:rsid w:val="0044187C"/>
    <w:rsid w:val="00442575"/>
    <w:rsid w:val="00447445"/>
    <w:rsid w:val="0045032C"/>
    <w:rsid w:val="00455D0E"/>
    <w:rsid w:val="00461725"/>
    <w:rsid w:val="004627A3"/>
    <w:rsid w:val="0046294D"/>
    <w:rsid w:val="0046416E"/>
    <w:rsid w:val="00467AF3"/>
    <w:rsid w:val="0047078B"/>
    <w:rsid w:val="004708F4"/>
    <w:rsid w:val="0047112A"/>
    <w:rsid w:val="004757BD"/>
    <w:rsid w:val="00475B3E"/>
    <w:rsid w:val="00476968"/>
    <w:rsid w:val="0047711A"/>
    <w:rsid w:val="00480F9A"/>
    <w:rsid w:val="00481293"/>
    <w:rsid w:val="0048448B"/>
    <w:rsid w:val="00484A0E"/>
    <w:rsid w:val="00487AFD"/>
    <w:rsid w:val="0049178C"/>
    <w:rsid w:val="0049429F"/>
    <w:rsid w:val="0049474E"/>
    <w:rsid w:val="00495A12"/>
    <w:rsid w:val="004969E4"/>
    <w:rsid w:val="00497E90"/>
    <w:rsid w:val="004A2A85"/>
    <w:rsid w:val="004A6658"/>
    <w:rsid w:val="004B25D5"/>
    <w:rsid w:val="004B5D33"/>
    <w:rsid w:val="004B6EFB"/>
    <w:rsid w:val="004C2BAA"/>
    <w:rsid w:val="004C4052"/>
    <w:rsid w:val="004C49BF"/>
    <w:rsid w:val="004D4B2F"/>
    <w:rsid w:val="004D6032"/>
    <w:rsid w:val="004E0042"/>
    <w:rsid w:val="004E1B49"/>
    <w:rsid w:val="004E2C88"/>
    <w:rsid w:val="004E4C26"/>
    <w:rsid w:val="004E4FB5"/>
    <w:rsid w:val="004E743F"/>
    <w:rsid w:val="004E755D"/>
    <w:rsid w:val="004F02E4"/>
    <w:rsid w:val="004F1297"/>
    <w:rsid w:val="004F2AFD"/>
    <w:rsid w:val="004F4037"/>
    <w:rsid w:val="004F42D0"/>
    <w:rsid w:val="004F5057"/>
    <w:rsid w:val="00502408"/>
    <w:rsid w:val="00502A8A"/>
    <w:rsid w:val="00504F52"/>
    <w:rsid w:val="005051DC"/>
    <w:rsid w:val="005064A2"/>
    <w:rsid w:val="00510560"/>
    <w:rsid w:val="005112E5"/>
    <w:rsid w:val="005132DE"/>
    <w:rsid w:val="005139FB"/>
    <w:rsid w:val="00514305"/>
    <w:rsid w:val="00514EA1"/>
    <w:rsid w:val="00515A73"/>
    <w:rsid w:val="00516683"/>
    <w:rsid w:val="0052217D"/>
    <w:rsid w:val="00523358"/>
    <w:rsid w:val="00523594"/>
    <w:rsid w:val="005242D8"/>
    <w:rsid w:val="00524AAA"/>
    <w:rsid w:val="00525DE8"/>
    <w:rsid w:val="00527DA2"/>
    <w:rsid w:val="00532879"/>
    <w:rsid w:val="00532DFB"/>
    <w:rsid w:val="00535D57"/>
    <w:rsid w:val="00535F66"/>
    <w:rsid w:val="0053642B"/>
    <w:rsid w:val="005374BB"/>
    <w:rsid w:val="00546528"/>
    <w:rsid w:val="00546620"/>
    <w:rsid w:val="00552E7C"/>
    <w:rsid w:val="005536BA"/>
    <w:rsid w:val="00554B8D"/>
    <w:rsid w:val="00561346"/>
    <w:rsid w:val="00562962"/>
    <w:rsid w:val="0056357A"/>
    <w:rsid w:val="00567723"/>
    <w:rsid w:val="00572180"/>
    <w:rsid w:val="00572D2B"/>
    <w:rsid w:val="00574763"/>
    <w:rsid w:val="00575285"/>
    <w:rsid w:val="00575590"/>
    <w:rsid w:val="00577871"/>
    <w:rsid w:val="00581023"/>
    <w:rsid w:val="00581676"/>
    <w:rsid w:val="005820F8"/>
    <w:rsid w:val="00582DA9"/>
    <w:rsid w:val="0058365E"/>
    <w:rsid w:val="00583D14"/>
    <w:rsid w:val="00585A7A"/>
    <w:rsid w:val="00591C6E"/>
    <w:rsid w:val="00592688"/>
    <w:rsid w:val="00592715"/>
    <w:rsid w:val="00594975"/>
    <w:rsid w:val="005963B7"/>
    <w:rsid w:val="00597B53"/>
    <w:rsid w:val="005A0A60"/>
    <w:rsid w:val="005A164C"/>
    <w:rsid w:val="005A270E"/>
    <w:rsid w:val="005A2DD3"/>
    <w:rsid w:val="005A4F5A"/>
    <w:rsid w:val="005A613E"/>
    <w:rsid w:val="005A6F9E"/>
    <w:rsid w:val="005B02F1"/>
    <w:rsid w:val="005B07D1"/>
    <w:rsid w:val="005B2569"/>
    <w:rsid w:val="005B3C68"/>
    <w:rsid w:val="005B50C9"/>
    <w:rsid w:val="005B60BE"/>
    <w:rsid w:val="005B6B9C"/>
    <w:rsid w:val="005C4ADB"/>
    <w:rsid w:val="005D0C5C"/>
    <w:rsid w:val="005D28D4"/>
    <w:rsid w:val="005D482E"/>
    <w:rsid w:val="005D5255"/>
    <w:rsid w:val="005E015C"/>
    <w:rsid w:val="005E03C6"/>
    <w:rsid w:val="005E25CB"/>
    <w:rsid w:val="005E54D6"/>
    <w:rsid w:val="005E55ED"/>
    <w:rsid w:val="005E57DF"/>
    <w:rsid w:val="005E5DB9"/>
    <w:rsid w:val="005E70B3"/>
    <w:rsid w:val="005E793C"/>
    <w:rsid w:val="005F091D"/>
    <w:rsid w:val="005F1868"/>
    <w:rsid w:val="005F315A"/>
    <w:rsid w:val="005F48DA"/>
    <w:rsid w:val="00606166"/>
    <w:rsid w:val="006102AD"/>
    <w:rsid w:val="0061099A"/>
    <w:rsid w:val="006113FE"/>
    <w:rsid w:val="00613822"/>
    <w:rsid w:val="00615A5D"/>
    <w:rsid w:val="006164F6"/>
    <w:rsid w:val="006212E7"/>
    <w:rsid w:val="006253B1"/>
    <w:rsid w:val="006274C6"/>
    <w:rsid w:val="00627D00"/>
    <w:rsid w:val="00630B8F"/>
    <w:rsid w:val="00633082"/>
    <w:rsid w:val="00633B18"/>
    <w:rsid w:val="00633C81"/>
    <w:rsid w:val="00641214"/>
    <w:rsid w:val="00642166"/>
    <w:rsid w:val="0064284B"/>
    <w:rsid w:val="006472A9"/>
    <w:rsid w:val="006479F2"/>
    <w:rsid w:val="00647C0E"/>
    <w:rsid w:val="00650D8B"/>
    <w:rsid w:val="0065258F"/>
    <w:rsid w:val="006535F5"/>
    <w:rsid w:val="006538A9"/>
    <w:rsid w:val="00655C17"/>
    <w:rsid w:val="006568F8"/>
    <w:rsid w:val="00660593"/>
    <w:rsid w:val="00660C19"/>
    <w:rsid w:val="006611AE"/>
    <w:rsid w:val="0066185A"/>
    <w:rsid w:val="00664A09"/>
    <w:rsid w:val="0067103B"/>
    <w:rsid w:val="006717B9"/>
    <w:rsid w:val="00674DC0"/>
    <w:rsid w:val="006756C1"/>
    <w:rsid w:val="00675F57"/>
    <w:rsid w:val="006764A2"/>
    <w:rsid w:val="006779DD"/>
    <w:rsid w:val="00680EE5"/>
    <w:rsid w:val="006815D2"/>
    <w:rsid w:val="0068252E"/>
    <w:rsid w:val="006825B2"/>
    <w:rsid w:val="00685487"/>
    <w:rsid w:val="00685830"/>
    <w:rsid w:val="00686E24"/>
    <w:rsid w:val="006947B3"/>
    <w:rsid w:val="00695F45"/>
    <w:rsid w:val="00697558"/>
    <w:rsid w:val="006A0D1B"/>
    <w:rsid w:val="006A3D3D"/>
    <w:rsid w:val="006A4093"/>
    <w:rsid w:val="006A5D66"/>
    <w:rsid w:val="006A6044"/>
    <w:rsid w:val="006A6811"/>
    <w:rsid w:val="006A7C5C"/>
    <w:rsid w:val="006A7E80"/>
    <w:rsid w:val="006B0690"/>
    <w:rsid w:val="006B16D4"/>
    <w:rsid w:val="006B186D"/>
    <w:rsid w:val="006B22B3"/>
    <w:rsid w:val="006B2EBC"/>
    <w:rsid w:val="006B716D"/>
    <w:rsid w:val="006C2075"/>
    <w:rsid w:val="006C5E6C"/>
    <w:rsid w:val="006C6E8B"/>
    <w:rsid w:val="006C755C"/>
    <w:rsid w:val="006C79B0"/>
    <w:rsid w:val="006D0C93"/>
    <w:rsid w:val="006D15F3"/>
    <w:rsid w:val="006D2997"/>
    <w:rsid w:val="006D73CB"/>
    <w:rsid w:val="006D73F5"/>
    <w:rsid w:val="006E0F5A"/>
    <w:rsid w:val="006E3A89"/>
    <w:rsid w:val="006E54B5"/>
    <w:rsid w:val="006E6014"/>
    <w:rsid w:val="006E6321"/>
    <w:rsid w:val="006E660A"/>
    <w:rsid w:val="006E6DA5"/>
    <w:rsid w:val="006F194C"/>
    <w:rsid w:val="006F33F4"/>
    <w:rsid w:val="006F56FD"/>
    <w:rsid w:val="006F6130"/>
    <w:rsid w:val="006F64E5"/>
    <w:rsid w:val="006F72A9"/>
    <w:rsid w:val="00700C31"/>
    <w:rsid w:val="00700C56"/>
    <w:rsid w:val="00702A36"/>
    <w:rsid w:val="00705AA5"/>
    <w:rsid w:val="00706DAF"/>
    <w:rsid w:val="007105B5"/>
    <w:rsid w:val="00710E37"/>
    <w:rsid w:val="00711F0D"/>
    <w:rsid w:val="00712FF3"/>
    <w:rsid w:val="0071418E"/>
    <w:rsid w:val="007149F1"/>
    <w:rsid w:val="00715460"/>
    <w:rsid w:val="007168F0"/>
    <w:rsid w:val="0071702C"/>
    <w:rsid w:val="0072009B"/>
    <w:rsid w:val="0072159D"/>
    <w:rsid w:val="007240D2"/>
    <w:rsid w:val="00725000"/>
    <w:rsid w:val="00730C8F"/>
    <w:rsid w:val="00730E0E"/>
    <w:rsid w:val="00733D76"/>
    <w:rsid w:val="00736246"/>
    <w:rsid w:val="007405C2"/>
    <w:rsid w:val="00740E5D"/>
    <w:rsid w:val="00746E6F"/>
    <w:rsid w:val="00750684"/>
    <w:rsid w:val="00751E8B"/>
    <w:rsid w:val="00752088"/>
    <w:rsid w:val="007541A2"/>
    <w:rsid w:val="007546A0"/>
    <w:rsid w:val="007557DF"/>
    <w:rsid w:val="00755979"/>
    <w:rsid w:val="00757DEC"/>
    <w:rsid w:val="00757EC4"/>
    <w:rsid w:val="00760148"/>
    <w:rsid w:val="0076167D"/>
    <w:rsid w:val="00762281"/>
    <w:rsid w:val="007630E5"/>
    <w:rsid w:val="0076359A"/>
    <w:rsid w:val="00764603"/>
    <w:rsid w:val="00764950"/>
    <w:rsid w:val="00766DE9"/>
    <w:rsid w:val="00767601"/>
    <w:rsid w:val="00771BAF"/>
    <w:rsid w:val="00772A7C"/>
    <w:rsid w:val="00776788"/>
    <w:rsid w:val="00776B15"/>
    <w:rsid w:val="00780338"/>
    <w:rsid w:val="00780C85"/>
    <w:rsid w:val="00780CE0"/>
    <w:rsid w:val="00784841"/>
    <w:rsid w:val="00784D7F"/>
    <w:rsid w:val="00787B52"/>
    <w:rsid w:val="0079058D"/>
    <w:rsid w:val="007908A8"/>
    <w:rsid w:val="00790A24"/>
    <w:rsid w:val="00790E8E"/>
    <w:rsid w:val="0079117A"/>
    <w:rsid w:val="00792467"/>
    <w:rsid w:val="00793FDC"/>
    <w:rsid w:val="00794E32"/>
    <w:rsid w:val="00795599"/>
    <w:rsid w:val="00796EE7"/>
    <w:rsid w:val="007A079F"/>
    <w:rsid w:val="007A180F"/>
    <w:rsid w:val="007A38B7"/>
    <w:rsid w:val="007A43FE"/>
    <w:rsid w:val="007A4FBC"/>
    <w:rsid w:val="007A7CDC"/>
    <w:rsid w:val="007A7FC4"/>
    <w:rsid w:val="007B1098"/>
    <w:rsid w:val="007B1480"/>
    <w:rsid w:val="007B1951"/>
    <w:rsid w:val="007B2CEF"/>
    <w:rsid w:val="007B2DF6"/>
    <w:rsid w:val="007B36ED"/>
    <w:rsid w:val="007B373B"/>
    <w:rsid w:val="007B3F5C"/>
    <w:rsid w:val="007C16F3"/>
    <w:rsid w:val="007C19EF"/>
    <w:rsid w:val="007C4F68"/>
    <w:rsid w:val="007C5C45"/>
    <w:rsid w:val="007C6A30"/>
    <w:rsid w:val="007D15A2"/>
    <w:rsid w:val="007D2F56"/>
    <w:rsid w:val="007D4413"/>
    <w:rsid w:val="007D4D3E"/>
    <w:rsid w:val="007D5F79"/>
    <w:rsid w:val="007D66D5"/>
    <w:rsid w:val="007E080A"/>
    <w:rsid w:val="007E2731"/>
    <w:rsid w:val="007E28C1"/>
    <w:rsid w:val="007E45A9"/>
    <w:rsid w:val="007E63D8"/>
    <w:rsid w:val="007E6A7E"/>
    <w:rsid w:val="007F18F2"/>
    <w:rsid w:val="007F2736"/>
    <w:rsid w:val="007F2A92"/>
    <w:rsid w:val="007F2C0E"/>
    <w:rsid w:val="007F4039"/>
    <w:rsid w:val="007F44DA"/>
    <w:rsid w:val="007F6F8B"/>
    <w:rsid w:val="008033CB"/>
    <w:rsid w:val="00806744"/>
    <w:rsid w:val="00807017"/>
    <w:rsid w:val="0081403C"/>
    <w:rsid w:val="008141EF"/>
    <w:rsid w:val="00815FE7"/>
    <w:rsid w:val="00816BD0"/>
    <w:rsid w:val="00816E36"/>
    <w:rsid w:val="008174B2"/>
    <w:rsid w:val="00817890"/>
    <w:rsid w:val="008220A9"/>
    <w:rsid w:val="0082328F"/>
    <w:rsid w:val="008249CC"/>
    <w:rsid w:val="008257EA"/>
    <w:rsid w:val="00825F76"/>
    <w:rsid w:val="0082627C"/>
    <w:rsid w:val="00836ADD"/>
    <w:rsid w:val="008377A5"/>
    <w:rsid w:val="00837EAE"/>
    <w:rsid w:val="0084039A"/>
    <w:rsid w:val="008422C6"/>
    <w:rsid w:val="00842A52"/>
    <w:rsid w:val="008431DF"/>
    <w:rsid w:val="00844BCC"/>
    <w:rsid w:val="00844D9B"/>
    <w:rsid w:val="00846824"/>
    <w:rsid w:val="00847296"/>
    <w:rsid w:val="0085060A"/>
    <w:rsid w:val="008540A7"/>
    <w:rsid w:val="00856AA6"/>
    <w:rsid w:val="00857699"/>
    <w:rsid w:val="00857A3B"/>
    <w:rsid w:val="00857D47"/>
    <w:rsid w:val="00862C99"/>
    <w:rsid w:val="008632D0"/>
    <w:rsid w:val="00864DE6"/>
    <w:rsid w:val="00864EE1"/>
    <w:rsid w:val="008662CD"/>
    <w:rsid w:val="00866C54"/>
    <w:rsid w:val="008718F4"/>
    <w:rsid w:val="00872486"/>
    <w:rsid w:val="00872726"/>
    <w:rsid w:val="008732FE"/>
    <w:rsid w:val="0087349C"/>
    <w:rsid w:val="00873F7C"/>
    <w:rsid w:val="008744DC"/>
    <w:rsid w:val="00877331"/>
    <w:rsid w:val="008779BB"/>
    <w:rsid w:val="00880BFC"/>
    <w:rsid w:val="00880C81"/>
    <w:rsid w:val="008819F7"/>
    <w:rsid w:val="008824FA"/>
    <w:rsid w:val="0088376E"/>
    <w:rsid w:val="00884154"/>
    <w:rsid w:val="00884D8C"/>
    <w:rsid w:val="0088585C"/>
    <w:rsid w:val="0089090D"/>
    <w:rsid w:val="00892863"/>
    <w:rsid w:val="0089339B"/>
    <w:rsid w:val="00894692"/>
    <w:rsid w:val="00894FB3"/>
    <w:rsid w:val="00895C42"/>
    <w:rsid w:val="00896BD5"/>
    <w:rsid w:val="00897D5B"/>
    <w:rsid w:val="008A0AB4"/>
    <w:rsid w:val="008A13CB"/>
    <w:rsid w:val="008A1940"/>
    <w:rsid w:val="008A241F"/>
    <w:rsid w:val="008A6910"/>
    <w:rsid w:val="008A6A2F"/>
    <w:rsid w:val="008A78FD"/>
    <w:rsid w:val="008B0553"/>
    <w:rsid w:val="008B1F30"/>
    <w:rsid w:val="008B290C"/>
    <w:rsid w:val="008B415A"/>
    <w:rsid w:val="008B4BAF"/>
    <w:rsid w:val="008B6A2F"/>
    <w:rsid w:val="008C0653"/>
    <w:rsid w:val="008C15C1"/>
    <w:rsid w:val="008C16D4"/>
    <w:rsid w:val="008C46A7"/>
    <w:rsid w:val="008C5CA6"/>
    <w:rsid w:val="008C6253"/>
    <w:rsid w:val="008C771C"/>
    <w:rsid w:val="008D02B1"/>
    <w:rsid w:val="008D059A"/>
    <w:rsid w:val="008D10DA"/>
    <w:rsid w:val="008D1CAC"/>
    <w:rsid w:val="008D2601"/>
    <w:rsid w:val="008D2647"/>
    <w:rsid w:val="008D7F43"/>
    <w:rsid w:val="008E2D8C"/>
    <w:rsid w:val="008E48BA"/>
    <w:rsid w:val="008E6110"/>
    <w:rsid w:val="008F1090"/>
    <w:rsid w:val="008F3CA2"/>
    <w:rsid w:val="008F4965"/>
    <w:rsid w:val="009001C3"/>
    <w:rsid w:val="00900BF8"/>
    <w:rsid w:val="00904032"/>
    <w:rsid w:val="00904668"/>
    <w:rsid w:val="0090588C"/>
    <w:rsid w:val="009070B3"/>
    <w:rsid w:val="009103E8"/>
    <w:rsid w:val="00912372"/>
    <w:rsid w:val="00913E54"/>
    <w:rsid w:val="00913EBE"/>
    <w:rsid w:val="00914CA5"/>
    <w:rsid w:val="00915304"/>
    <w:rsid w:val="00916C4E"/>
    <w:rsid w:val="00917556"/>
    <w:rsid w:val="00917F58"/>
    <w:rsid w:val="00920385"/>
    <w:rsid w:val="00922157"/>
    <w:rsid w:val="00925C36"/>
    <w:rsid w:val="009268D3"/>
    <w:rsid w:val="00926F01"/>
    <w:rsid w:val="00930A0D"/>
    <w:rsid w:val="00931E94"/>
    <w:rsid w:val="0093452E"/>
    <w:rsid w:val="00934792"/>
    <w:rsid w:val="009348CF"/>
    <w:rsid w:val="00934BDD"/>
    <w:rsid w:val="009406FE"/>
    <w:rsid w:val="0094143C"/>
    <w:rsid w:val="009436B3"/>
    <w:rsid w:val="0094578C"/>
    <w:rsid w:val="009466DB"/>
    <w:rsid w:val="009472BC"/>
    <w:rsid w:val="00947D27"/>
    <w:rsid w:val="00950E6F"/>
    <w:rsid w:val="0095155C"/>
    <w:rsid w:val="00951E5E"/>
    <w:rsid w:val="00952756"/>
    <w:rsid w:val="00953F60"/>
    <w:rsid w:val="009570A7"/>
    <w:rsid w:val="0096084F"/>
    <w:rsid w:val="00962039"/>
    <w:rsid w:val="009635B6"/>
    <w:rsid w:val="00964194"/>
    <w:rsid w:val="009645EB"/>
    <w:rsid w:val="009646CF"/>
    <w:rsid w:val="00965278"/>
    <w:rsid w:val="00965F06"/>
    <w:rsid w:val="0096748F"/>
    <w:rsid w:val="00972843"/>
    <w:rsid w:val="00972DD5"/>
    <w:rsid w:val="00975A10"/>
    <w:rsid w:val="0098009E"/>
    <w:rsid w:val="009816F2"/>
    <w:rsid w:val="00983D18"/>
    <w:rsid w:val="009845D5"/>
    <w:rsid w:val="00984A31"/>
    <w:rsid w:val="00986798"/>
    <w:rsid w:val="00986D8A"/>
    <w:rsid w:val="00990E82"/>
    <w:rsid w:val="00993A82"/>
    <w:rsid w:val="00993CEC"/>
    <w:rsid w:val="00994EB4"/>
    <w:rsid w:val="00995039"/>
    <w:rsid w:val="00996BEE"/>
    <w:rsid w:val="00997A74"/>
    <w:rsid w:val="009A0576"/>
    <w:rsid w:val="009A0CBB"/>
    <w:rsid w:val="009A37C4"/>
    <w:rsid w:val="009A51FB"/>
    <w:rsid w:val="009A6B4D"/>
    <w:rsid w:val="009A78B1"/>
    <w:rsid w:val="009B0A0D"/>
    <w:rsid w:val="009B1C06"/>
    <w:rsid w:val="009B2131"/>
    <w:rsid w:val="009B2DC0"/>
    <w:rsid w:val="009B3F68"/>
    <w:rsid w:val="009B4206"/>
    <w:rsid w:val="009B516B"/>
    <w:rsid w:val="009B6B7D"/>
    <w:rsid w:val="009B6FCA"/>
    <w:rsid w:val="009B7927"/>
    <w:rsid w:val="009C47FB"/>
    <w:rsid w:val="009C5BA9"/>
    <w:rsid w:val="009C5C2D"/>
    <w:rsid w:val="009C77D1"/>
    <w:rsid w:val="009C7D7F"/>
    <w:rsid w:val="009D0414"/>
    <w:rsid w:val="009D096A"/>
    <w:rsid w:val="009D153D"/>
    <w:rsid w:val="009D38CC"/>
    <w:rsid w:val="009D4BFB"/>
    <w:rsid w:val="009D63CB"/>
    <w:rsid w:val="009D7E85"/>
    <w:rsid w:val="009E0904"/>
    <w:rsid w:val="009E1A8A"/>
    <w:rsid w:val="009E362B"/>
    <w:rsid w:val="009E458C"/>
    <w:rsid w:val="009E4B9E"/>
    <w:rsid w:val="009F0247"/>
    <w:rsid w:val="009F06D2"/>
    <w:rsid w:val="009F0961"/>
    <w:rsid w:val="009F1EAC"/>
    <w:rsid w:val="009F3313"/>
    <w:rsid w:val="009F3EC1"/>
    <w:rsid w:val="009F4BB0"/>
    <w:rsid w:val="009F6531"/>
    <w:rsid w:val="009F725E"/>
    <w:rsid w:val="009F7508"/>
    <w:rsid w:val="00A00A4B"/>
    <w:rsid w:val="00A02048"/>
    <w:rsid w:val="00A02815"/>
    <w:rsid w:val="00A02FA3"/>
    <w:rsid w:val="00A047B7"/>
    <w:rsid w:val="00A0494A"/>
    <w:rsid w:val="00A04BBD"/>
    <w:rsid w:val="00A0503A"/>
    <w:rsid w:val="00A06C26"/>
    <w:rsid w:val="00A06F30"/>
    <w:rsid w:val="00A0758A"/>
    <w:rsid w:val="00A11713"/>
    <w:rsid w:val="00A15B15"/>
    <w:rsid w:val="00A168FC"/>
    <w:rsid w:val="00A16E13"/>
    <w:rsid w:val="00A17370"/>
    <w:rsid w:val="00A22C92"/>
    <w:rsid w:val="00A23073"/>
    <w:rsid w:val="00A2571C"/>
    <w:rsid w:val="00A26B0C"/>
    <w:rsid w:val="00A31A61"/>
    <w:rsid w:val="00A348A2"/>
    <w:rsid w:val="00A358D0"/>
    <w:rsid w:val="00A37016"/>
    <w:rsid w:val="00A40FF8"/>
    <w:rsid w:val="00A43660"/>
    <w:rsid w:val="00A45A71"/>
    <w:rsid w:val="00A47D61"/>
    <w:rsid w:val="00A5036F"/>
    <w:rsid w:val="00A50430"/>
    <w:rsid w:val="00A5087E"/>
    <w:rsid w:val="00A54972"/>
    <w:rsid w:val="00A54FDA"/>
    <w:rsid w:val="00A567D4"/>
    <w:rsid w:val="00A56835"/>
    <w:rsid w:val="00A5787A"/>
    <w:rsid w:val="00A6038A"/>
    <w:rsid w:val="00A608EC"/>
    <w:rsid w:val="00A60A37"/>
    <w:rsid w:val="00A62326"/>
    <w:rsid w:val="00A62A45"/>
    <w:rsid w:val="00A631D9"/>
    <w:rsid w:val="00A64038"/>
    <w:rsid w:val="00A6446E"/>
    <w:rsid w:val="00A647E3"/>
    <w:rsid w:val="00A64A40"/>
    <w:rsid w:val="00A66DB6"/>
    <w:rsid w:val="00A66E69"/>
    <w:rsid w:val="00A734FE"/>
    <w:rsid w:val="00A74420"/>
    <w:rsid w:val="00A76030"/>
    <w:rsid w:val="00A76782"/>
    <w:rsid w:val="00A77B8F"/>
    <w:rsid w:val="00A77F04"/>
    <w:rsid w:val="00A800F6"/>
    <w:rsid w:val="00A81F94"/>
    <w:rsid w:val="00A82F2D"/>
    <w:rsid w:val="00A83433"/>
    <w:rsid w:val="00A85776"/>
    <w:rsid w:val="00A8682F"/>
    <w:rsid w:val="00A90AA1"/>
    <w:rsid w:val="00A90CEE"/>
    <w:rsid w:val="00A9153C"/>
    <w:rsid w:val="00A91CC5"/>
    <w:rsid w:val="00A92524"/>
    <w:rsid w:val="00A92B3F"/>
    <w:rsid w:val="00A933C3"/>
    <w:rsid w:val="00A96769"/>
    <w:rsid w:val="00AA14A9"/>
    <w:rsid w:val="00AA3219"/>
    <w:rsid w:val="00AA4532"/>
    <w:rsid w:val="00AA5C60"/>
    <w:rsid w:val="00AB049B"/>
    <w:rsid w:val="00AB07E1"/>
    <w:rsid w:val="00AB0CB4"/>
    <w:rsid w:val="00AB1616"/>
    <w:rsid w:val="00AB24F2"/>
    <w:rsid w:val="00AB36B5"/>
    <w:rsid w:val="00AB3CE2"/>
    <w:rsid w:val="00AB3EE3"/>
    <w:rsid w:val="00AB522A"/>
    <w:rsid w:val="00AB5536"/>
    <w:rsid w:val="00AB6FF3"/>
    <w:rsid w:val="00AC60E8"/>
    <w:rsid w:val="00AC7668"/>
    <w:rsid w:val="00AD20F1"/>
    <w:rsid w:val="00AD5DF9"/>
    <w:rsid w:val="00AD7810"/>
    <w:rsid w:val="00AE1831"/>
    <w:rsid w:val="00AE1BAF"/>
    <w:rsid w:val="00AE4ED4"/>
    <w:rsid w:val="00AE5440"/>
    <w:rsid w:val="00AE61EE"/>
    <w:rsid w:val="00AE62CE"/>
    <w:rsid w:val="00AE62F4"/>
    <w:rsid w:val="00AE6A45"/>
    <w:rsid w:val="00AF286A"/>
    <w:rsid w:val="00AF2AE8"/>
    <w:rsid w:val="00AF4B5B"/>
    <w:rsid w:val="00AF593F"/>
    <w:rsid w:val="00AF6041"/>
    <w:rsid w:val="00B02E72"/>
    <w:rsid w:val="00B04C51"/>
    <w:rsid w:val="00B052F5"/>
    <w:rsid w:val="00B053E8"/>
    <w:rsid w:val="00B07D40"/>
    <w:rsid w:val="00B07FA4"/>
    <w:rsid w:val="00B11E42"/>
    <w:rsid w:val="00B125B9"/>
    <w:rsid w:val="00B15B78"/>
    <w:rsid w:val="00B2026C"/>
    <w:rsid w:val="00B2088F"/>
    <w:rsid w:val="00B265CD"/>
    <w:rsid w:val="00B274DB"/>
    <w:rsid w:val="00B27C15"/>
    <w:rsid w:val="00B27D38"/>
    <w:rsid w:val="00B31DC6"/>
    <w:rsid w:val="00B329F6"/>
    <w:rsid w:val="00B334B8"/>
    <w:rsid w:val="00B35C2E"/>
    <w:rsid w:val="00B3643A"/>
    <w:rsid w:val="00B36F2D"/>
    <w:rsid w:val="00B4180A"/>
    <w:rsid w:val="00B45FEB"/>
    <w:rsid w:val="00B469C8"/>
    <w:rsid w:val="00B46E99"/>
    <w:rsid w:val="00B47826"/>
    <w:rsid w:val="00B4799D"/>
    <w:rsid w:val="00B5080F"/>
    <w:rsid w:val="00B50891"/>
    <w:rsid w:val="00B50EC5"/>
    <w:rsid w:val="00B52524"/>
    <w:rsid w:val="00B52631"/>
    <w:rsid w:val="00B546CF"/>
    <w:rsid w:val="00B55ECD"/>
    <w:rsid w:val="00B566AE"/>
    <w:rsid w:val="00B56CA7"/>
    <w:rsid w:val="00B63160"/>
    <w:rsid w:val="00B643A0"/>
    <w:rsid w:val="00B6574A"/>
    <w:rsid w:val="00B66EC7"/>
    <w:rsid w:val="00B670DB"/>
    <w:rsid w:val="00B70589"/>
    <w:rsid w:val="00B70884"/>
    <w:rsid w:val="00B715C4"/>
    <w:rsid w:val="00B72BF3"/>
    <w:rsid w:val="00B7331F"/>
    <w:rsid w:val="00B73BDE"/>
    <w:rsid w:val="00B757FC"/>
    <w:rsid w:val="00B75CA0"/>
    <w:rsid w:val="00B770B8"/>
    <w:rsid w:val="00B77D57"/>
    <w:rsid w:val="00B80BA7"/>
    <w:rsid w:val="00B8180F"/>
    <w:rsid w:val="00B8219B"/>
    <w:rsid w:val="00B831A9"/>
    <w:rsid w:val="00B833B5"/>
    <w:rsid w:val="00B83B66"/>
    <w:rsid w:val="00B85455"/>
    <w:rsid w:val="00B9099F"/>
    <w:rsid w:val="00B92CDA"/>
    <w:rsid w:val="00B95A8B"/>
    <w:rsid w:val="00B95ECB"/>
    <w:rsid w:val="00B96197"/>
    <w:rsid w:val="00B9648F"/>
    <w:rsid w:val="00B964B7"/>
    <w:rsid w:val="00B97C2A"/>
    <w:rsid w:val="00BA06ED"/>
    <w:rsid w:val="00BA0D77"/>
    <w:rsid w:val="00BA1656"/>
    <w:rsid w:val="00BA1829"/>
    <w:rsid w:val="00BA2E2F"/>
    <w:rsid w:val="00BA409E"/>
    <w:rsid w:val="00BA5699"/>
    <w:rsid w:val="00BB0193"/>
    <w:rsid w:val="00BB49F4"/>
    <w:rsid w:val="00BB4ECA"/>
    <w:rsid w:val="00BB55C6"/>
    <w:rsid w:val="00BB5829"/>
    <w:rsid w:val="00BB7EC3"/>
    <w:rsid w:val="00BC169D"/>
    <w:rsid w:val="00BC3301"/>
    <w:rsid w:val="00BC3E4F"/>
    <w:rsid w:val="00BC543D"/>
    <w:rsid w:val="00BC69FE"/>
    <w:rsid w:val="00BD0A43"/>
    <w:rsid w:val="00BD1CE2"/>
    <w:rsid w:val="00BD4328"/>
    <w:rsid w:val="00BD56C3"/>
    <w:rsid w:val="00BD74C8"/>
    <w:rsid w:val="00BD7D8F"/>
    <w:rsid w:val="00BD7DB5"/>
    <w:rsid w:val="00BE102D"/>
    <w:rsid w:val="00BE17D1"/>
    <w:rsid w:val="00BE27B4"/>
    <w:rsid w:val="00BE379E"/>
    <w:rsid w:val="00BE3BD3"/>
    <w:rsid w:val="00BE544C"/>
    <w:rsid w:val="00BE603D"/>
    <w:rsid w:val="00BE69EF"/>
    <w:rsid w:val="00BE788C"/>
    <w:rsid w:val="00BF0B47"/>
    <w:rsid w:val="00BF1036"/>
    <w:rsid w:val="00BF3CDF"/>
    <w:rsid w:val="00BF5353"/>
    <w:rsid w:val="00BF5E8E"/>
    <w:rsid w:val="00BF6A84"/>
    <w:rsid w:val="00C005B8"/>
    <w:rsid w:val="00C007D1"/>
    <w:rsid w:val="00C0166C"/>
    <w:rsid w:val="00C01F54"/>
    <w:rsid w:val="00C03B2E"/>
    <w:rsid w:val="00C06893"/>
    <w:rsid w:val="00C127C8"/>
    <w:rsid w:val="00C131C7"/>
    <w:rsid w:val="00C13EAC"/>
    <w:rsid w:val="00C1562E"/>
    <w:rsid w:val="00C17A9D"/>
    <w:rsid w:val="00C17FA5"/>
    <w:rsid w:val="00C238BF"/>
    <w:rsid w:val="00C33507"/>
    <w:rsid w:val="00C34709"/>
    <w:rsid w:val="00C353E1"/>
    <w:rsid w:val="00C35429"/>
    <w:rsid w:val="00C36236"/>
    <w:rsid w:val="00C364AC"/>
    <w:rsid w:val="00C43C0A"/>
    <w:rsid w:val="00C46B02"/>
    <w:rsid w:val="00C539FC"/>
    <w:rsid w:val="00C54860"/>
    <w:rsid w:val="00C56393"/>
    <w:rsid w:val="00C57947"/>
    <w:rsid w:val="00C6179F"/>
    <w:rsid w:val="00C62E24"/>
    <w:rsid w:val="00C62E6C"/>
    <w:rsid w:val="00C6791C"/>
    <w:rsid w:val="00C70045"/>
    <w:rsid w:val="00C7050F"/>
    <w:rsid w:val="00C7585A"/>
    <w:rsid w:val="00C75B7C"/>
    <w:rsid w:val="00C7770B"/>
    <w:rsid w:val="00C77BA2"/>
    <w:rsid w:val="00C80744"/>
    <w:rsid w:val="00C8191D"/>
    <w:rsid w:val="00C81E6F"/>
    <w:rsid w:val="00C83D05"/>
    <w:rsid w:val="00C921F0"/>
    <w:rsid w:val="00C92EC5"/>
    <w:rsid w:val="00C9455F"/>
    <w:rsid w:val="00C96975"/>
    <w:rsid w:val="00C969D3"/>
    <w:rsid w:val="00C97466"/>
    <w:rsid w:val="00CA05C0"/>
    <w:rsid w:val="00CA0D67"/>
    <w:rsid w:val="00CA0E7C"/>
    <w:rsid w:val="00CA162E"/>
    <w:rsid w:val="00CA3D9B"/>
    <w:rsid w:val="00CA4C35"/>
    <w:rsid w:val="00CA5312"/>
    <w:rsid w:val="00CA637F"/>
    <w:rsid w:val="00CA68E0"/>
    <w:rsid w:val="00CB0ABE"/>
    <w:rsid w:val="00CB1BF9"/>
    <w:rsid w:val="00CB1FF7"/>
    <w:rsid w:val="00CB4D8E"/>
    <w:rsid w:val="00CB60B5"/>
    <w:rsid w:val="00CC11D9"/>
    <w:rsid w:val="00CC20F3"/>
    <w:rsid w:val="00CC2B84"/>
    <w:rsid w:val="00CC37B3"/>
    <w:rsid w:val="00CD06AF"/>
    <w:rsid w:val="00CD1227"/>
    <w:rsid w:val="00CD1818"/>
    <w:rsid w:val="00CD3BB0"/>
    <w:rsid w:val="00CD4FCE"/>
    <w:rsid w:val="00CD52DB"/>
    <w:rsid w:val="00CD57A2"/>
    <w:rsid w:val="00CD57B2"/>
    <w:rsid w:val="00CD63C8"/>
    <w:rsid w:val="00CD6A95"/>
    <w:rsid w:val="00CE2B5F"/>
    <w:rsid w:val="00CE3055"/>
    <w:rsid w:val="00CE314C"/>
    <w:rsid w:val="00CE516C"/>
    <w:rsid w:val="00CE756C"/>
    <w:rsid w:val="00CF2E20"/>
    <w:rsid w:val="00CF40E6"/>
    <w:rsid w:val="00CF46D5"/>
    <w:rsid w:val="00CF7A9E"/>
    <w:rsid w:val="00D005F6"/>
    <w:rsid w:val="00D00B03"/>
    <w:rsid w:val="00D02E6F"/>
    <w:rsid w:val="00D03C72"/>
    <w:rsid w:val="00D03CEE"/>
    <w:rsid w:val="00D03F0A"/>
    <w:rsid w:val="00D07A3F"/>
    <w:rsid w:val="00D07F5D"/>
    <w:rsid w:val="00D109ED"/>
    <w:rsid w:val="00D10B99"/>
    <w:rsid w:val="00D13C9A"/>
    <w:rsid w:val="00D1475C"/>
    <w:rsid w:val="00D15962"/>
    <w:rsid w:val="00D15E15"/>
    <w:rsid w:val="00D164C3"/>
    <w:rsid w:val="00D20287"/>
    <w:rsid w:val="00D2169B"/>
    <w:rsid w:val="00D21D47"/>
    <w:rsid w:val="00D23228"/>
    <w:rsid w:val="00D24A6A"/>
    <w:rsid w:val="00D263FA"/>
    <w:rsid w:val="00D3357E"/>
    <w:rsid w:val="00D36B2F"/>
    <w:rsid w:val="00D37A95"/>
    <w:rsid w:val="00D41162"/>
    <w:rsid w:val="00D4232F"/>
    <w:rsid w:val="00D438A5"/>
    <w:rsid w:val="00D44006"/>
    <w:rsid w:val="00D45A97"/>
    <w:rsid w:val="00D460C9"/>
    <w:rsid w:val="00D46CCE"/>
    <w:rsid w:val="00D47496"/>
    <w:rsid w:val="00D479EB"/>
    <w:rsid w:val="00D55DF8"/>
    <w:rsid w:val="00D568C2"/>
    <w:rsid w:val="00D569ED"/>
    <w:rsid w:val="00D57431"/>
    <w:rsid w:val="00D57C29"/>
    <w:rsid w:val="00D61884"/>
    <w:rsid w:val="00D65877"/>
    <w:rsid w:val="00D66AF5"/>
    <w:rsid w:val="00D67BF9"/>
    <w:rsid w:val="00D70CE8"/>
    <w:rsid w:val="00D718E4"/>
    <w:rsid w:val="00D7456A"/>
    <w:rsid w:val="00D75085"/>
    <w:rsid w:val="00D75890"/>
    <w:rsid w:val="00D77613"/>
    <w:rsid w:val="00D812EB"/>
    <w:rsid w:val="00D86CE3"/>
    <w:rsid w:val="00D87B5D"/>
    <w:rsid w:val="00D90BAC"/>
    <w:rsid w:val="00D91ED2"/>
    <w:rsid w:val="00D927D2"/>
    <w:rsid w:val="00D92A0D"/>
    <w:rsid w:val="00D93034"/>
    <w:rsid w:val="00D93170"/>
    <w:rsid w:val="00D95D53"/>
    <w:rsid w:val="00DA1D86"/>
    <w:rsid w:val="00DA4C5F"/>
    <w:rsid w:val="00DA51BD"/>
    <w:rsid w:val="00DA51EE"/>
    <w:rsid w:val="00DA6E01"/>
    <w:rsid w:val="00DA7032"/>
    <w:rsid w:val="00DB34AE"/>
    <w:rsid w:val="00DB42AB"/>
    <w:rsid w:val="00DB62A0"/>
    <w:rsid w:val="00DB7A8C"/>
    <w:rsid w:val="00DC09DA"/>
    <w:rsid w:val="00DC1D94"/>
    <w:rsid w:val="00DC3F22"/>
    <w:rsid w:val="00DC4670"/>
    <w:rsid w:val="00DC642B"/>
    <w:rsid w:val="00DD1E14"/>
    <w:rsid w:val="00DD4360"/>
    <w:rsid w:val="00DD55BE"/>
    <w:rsid w:val="00DD587F"/>
    <w:rsid w:val="00DD5A69"/>
    <w:rsid w:val="00DD7468"/>
    <w:rsid w:val="00DD79E8"/>
    <w:rsid w:val="00DD7EF1"/>
    <w:rsid w:val="00DE0504"/>
    <w:rsid w:val="00DE1B91"/>
    <w:rsid w:val="00DE3593"/>
    <w:rsid w:val="00DE3E57"/>
    <w:rsid w:val="00DE66B4"/>
    <w:rsid w:val="00DF0F1F"/>
    <w:rsid w:val="00DF26E1"/>
    <w:rsid w:val="00DF2DD5"/>
    <w:rsid w:val="00DF2E7D"/>
    <w:rsid w:val="00DF3169"/>
    <w:rsid w:val="00DF6308"/>
    <w:rsid w:val="00E00DC4"/>
    <w:rsid w:val="00E0163E"/>
    <w:rsid w:val="00E01D7F"/>
    <w:rsid w:val="00E022BF"/>
    <w:rsid w:val="00E03DD0"/>
    <w:rsid w:val="00E04004"/>
    <w:rsid w:val="00E0552D"/>
    <w:rsid w:val="00E061DE"/>
    <w:rsid w:val="00E0683A"/>
    <w:rsid w:val="00E069FC"/>
    <w:rsid w:val="00E10579"/>
    <w:rsid w:val="00E1079F"/>
    <w:rsid w:val="00E16DD6"/>
    <w:rsid w:val="00E20CA7"/>
    <w:rsid w:val="00E20F3F"/>
    <w:rsid w:val="00E21FBF"/>
    <w:rsid w:val="00E2265D"/>
    <w:rsid w:val="00E247B5"/>
    <w:rsid w:val="00E327F1"/>
    <w:rsid w:val="00E34F72"/>
    <w:rsid w:val="00E41A79"/>
    <w:rsid w:val="00E420FA"/>
    <w:rsid w:val="00E42843"/>
    <w:rsid w:val="00E4293B"/>
    <w:rsid w:val="00E433CD"/>
    <w:rsid w:val="00E43DC9"/>
    <w:rsid w:val="00E440E7"/>
    <w:rsid w:val="00E44D53"/>
    <w:rsid w:val="00E46033"/>
    <w:rsid w:val="00E50A2B"/>
    <w:rsid w:val="00E526B8"/>
    <w:rsid w:val="00E53058"/>
    <w:rsid w:val="00E54C0B"/>
    <w:rsid w:val="00E55DBA"/>
    <w:rsid w:val="00E5607E"/>
    <w:rsid w:val="00E567F6"/>
    <w:rsid w:val="00E56FD3"/>
    <w:rsid w:val="00E612E7"/>
    <w:rsid w:val="00E61B9C"/>
    <w:rsid w:val="00E61BAD"/>
    <w:rsid w:val="00E64E99"/>
    <w:rsid w:val="00E64F64"/>
    <w:rsid w:val="00E67C6F"/>
    <w:rsid w:val="00E67CB5"/>
    <w:rsid w:val="00E70ACE"/>
    <w:rsid w:val="00E7198F"/>
    <w:rsid w:val="00E72228"/>
    <w:rsid w:val="00E72300"/>
    <w:rsid w:val="00E750BA"/>
    <w:rsid w:val="00E75F71"/>
    <w:rsid w:val="00E76035"/>
    <w:rsid w:val="00E76BDE"/>
    <w:rsid w:val="00E77783"/>
    <w:rsid w:val="00E80683"/>
    <w:rsid w:val="00E80954"/>
    <w:rsid w:val="00E816E8"/>
    <w:rsid w:val="00E8191C"/>
    <w:rsid w:val="00E83224"/>
    <w:rsid w:val="00E83748"/>
    <w:rsid w:val="00E83B42"/>
    <w:rsid w:val="00E84428"/>
    <w:rsid w:val="00E84B73"/>
    <w:rsid w:val="00E85666"/>
    <w:rsid w:val="00E87F4B"/>
    <w:rsid w:val="00E91218"/>
    <w:rsid w:val="00E92A94"/>
    <w:rsid w:val="00E935A0"/>
    <w:rsid w:val="00E95540"/>
    <w:rsid w:val="00E957E3"/>
    <w:rsid w:val="00E9609D"/>
    <w:rsid w:val="00E96D32"/>
    <w:rsid w:val="00EA02C1"/>
    <w:rsid w:val="00EA46E1"/>
    <w:rsid w:val="00EA4703"/>
    <w:rsid w:val="00EA47F6"/>
    <w:rsid w:val="00EA4D7F"/>
    <w:rsid w:val="00EA4EC2"/>
    <w:rsid w:val="00EA4F55"/>
    <w:rsid w:val="00EA5FD3"/>
    <w:rsid w:val="00EA646E"/>
    <w:rsid w:val="00EB00C2"/>
    <w:rsid w:val="00EB2777"/>
    <w:rsid w:val="00EB2A5A"/>
    <w:rsid w:val="00EB4D06"/>
    <w:rsid w:val="00EB615F"/>
    <w:rsid w:val="00EB662A"/>
    <w:rsid w:val="00EC04B9"/>
    <w:rsid w:val="00EC083D"/>
    <w:rsid w:val="00EC0DD0"/>
    <w:rsid w:val="00EC257C"/>
    <w:rsid w:val="00EC5B83"/>
    <w:rsid w:val="00EC6488"/>
    <w:rsid w:val="00ED1695"/>
    <w:rsid w:val="00ED26D7"/>
    <w:rsid w:val="00ED2ABD"/>
    <w:rsid w:val="00ED2EF1"/>
    <w:rsid w:val="00ED3902"/>
    <w:rsid w:val="00ED5D45"/>
    <w:rsid w:val="00ED65F8"/>
    <w:rsid w:val="00ED7508"/>
    <w:rsid w:val="00EE6B9C"/>
    <w:rsid w:val="00EE6F83"/>
    <w:rsid w:val="00EF0777"/>
    <w:rsid w:val="00EF1B32"/>
    <w:rsid w:val="00EF1B48"/>
    <w:rsid w:val="00EF1CCF"/>
    <w:rsid w:val="00EF1F35"/>
    <w:rsid w:val="00EF26C3"/>
    <w:rsid w:val="00EF3D38"/>
    <w:rsid w:val="00EF488A"/>
    <w:rsid w:val="00EF51B4"/>
    <w:rsid w:val="00EF556B"/>
    <w:rsid w:val="00EF7845"/>
    <w:rsid w:val="00EF7947"/>
    <w:rsid w:val="00F00069"/>
    <w:rsid w:val="00F01B6B"/>
    <w:rsid w:val="00F01E96"/>
    <w:rsid w:val="00F02DC7"/>
    <w:rsid w:val="00F032B4"/>
    <w:rsid w:val="00F03743"/>
    <w:rsid w:val="00F051AF"/>
    <w:rsid w:val="00F06AC9"/>
    <w:rsid w:val="00F076BD"/>
    <w:rsid w:val="00F10333"/>
    <w:rsid w:val="00F1068C"/>
    <w:rsid w:val="00F11188"/>
    <w:rsid w:val="00F11229"/>
    <w:rsid w:val="00F12102"/>
    <w:rsid w:val="00F126C3"/>
    <w:rsid w:val="00F16ADA"/>
    <w:rsid w:val="00F20126"/>
    <w:rsid w:val="00F20FBF"/>
    <w:rsid w:val="00F21321"/>
    <w:rsid w:val="00F24E9C"/>
    <w:rsid w:val="00F2519F"/>
    <w:rsid w:val="00F2521C"/>
    <w:rsid w:val="00F2561E"/>
    <w:rsid w:val="00F25CA9"/>
    <w:rsid w:val="00F25DDE"/>
    <w:rsid w:val="00F300A8"/>
    <w:rsid w:val="00F30D4C"/>
    <w:rsid w:val="00F31779"/>
    <w:rsid w:val="00F3243B"/>
    <w:rsid w:val="00F35099"/>
    <w:rsid w:val="00F3722D"/>
    <w:rsid w:val="00F377DB"/>
    <w:rsid w:val="00F41834"/>
    <w:rsid w:val="00F41DE6"/>
    <w:rsid w:val="00F45FFF"/>
    <w:rsid w:val="00F46767"/>
    <w:rsid w:val="00F4707C"/>
    <w:rsid w:val="00F514B6"/>
    <w:rsid w:val="00F53159"/>
    <w:rsid w:val="00F560D1"/>
    <w:rsid w:val="00F56E95"/>
    <w:rsid w:val="00F571AB"/>
    <w:rsid w:val="00F57A64"/>
    <w:rsid w:val="00F57E80"/>
    <w:rsid w:val="00F6035E"/>
    <w:rsid w:val="00F634DF"/>
    <w:rsid w:val="00F63AFC"/>
    <w:rsid w:val="00F64F67"/>
    <w:rsid w:val="00F65793"/>
    <w:rsid w:val="00F67967"/>
    <w:rsid w:val="00F70A51"/>
    <w:rsid w:val="00F71B39"/>
    <w:rsid w:val="00F71B5B"/>
    <w:rsid w:val="00F759CF"/>
    <w:rsid w:val="00F75B1B"/>
    <w:rsid w:val="00F77B1C"/>
    <w:rsid w:val="00F80FC9"/>
    <w:rsid w:val="00F822D5"/>
    <w:rsid w:val="00F83BCD"/>
    <w:rsid w:val="00F83D1D"/>
    <w:rsid w:val="00F872A6"/>
    <w:rsid w:val="00F87C19"/>
    <w:rsid w:val="00F90A76"/>
    <w:rsid w:val="00F90EFD"/>
    <w:rsid w:val="00F9156E"/>
    <w:rsid w:val="00F91F17"/>
    <w:rsid w:val="00F93256"/>
    <w:rsid w:val="00F93E6B"/>
    <w:rsid w:val="00FA0B3A"/>
    <w:rsid w:val="00FA1717"/>
    <w:rsid w:val="00FA244F"/>
    <w:rsid w:val="00FA3841"/>
    <w:rsid w:val="00FA4DDA"/>
    <w:rsid w:val="00FA56F8"/>
    <w:rsid w:val="00FA6151"/>
    <w:rsid w:val="00FA6647"/>
    <w:rsid w:val="00FB0550"/>
    <w:rsid w:val="00FB1B15"/>
    <w:rsid w:val="00FB21CC"/>
    <w:rsid w:val="00FB74A9"/>
    <w:rsid w:val="00FC04B5"/>
    <w:rsid w:val="00FC0898"/>
    <w:rsid w:val="00FC2990"/>
    <w:rsid w:val="00FC39A6"/>
    <w:rsid w:val="00FC50D9"/>
    <w:rsid w:val="00FC6A8C"/>
    <w:rsid w:val="00FC75AB"/>
    <w:rsid w:val="00FC7847"/>
    <w:rsid w:val="00FC7C5F"/>
    <w:rsid w:val="00FD1C56"/>
    <w:rsid w:val="00FD4805"/>
    <w:rsid w:val="00FD543D"/>
    <w:rsid w:val="00FD779E"/>
    <w:rsid w:val="00FE1222"/>
    <w:rsid w:val="00FE30A4"/>
    <w:rsid w:val="00FE341B"/>
    <w:rsid w:val="00FE39F0"/>
    <w:rsid w:val="00FE4145"/>
    <w:rsid w:val="00FE7857"/>
    <w:rsid w:val="00FE7FB9"/>
    <w:rsid w:val="00FF0124"/>
    <w:rsid w:val="00FF398D"/>
    <w:rsid w:val="00FF3FA5"/>
    <w:rsid w:val="00FF6493"/>
    <w:rsid w:val="00FF64CA"/>
    <w:rsid w:val="00F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163CD74"/>
  <w15:docId w15:val="{FF2D3E5D-BDA4-4493-9C0C-38059AD7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qFormat/>
    <w:rsid w:val="009D38CC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link w:val="Titre2Car"/>
    <w:qFormat/>
    <w:rsid w:val="00187F08"/>
    <w:pPr>
      <w:spacing w:before="240"/>
    </w:pPr>
  </w:style>
  <w:style w:type="paragraph" w:styleId="Titre3">
    <w:name w:val="heading 3"/>
    <w:basedOn w:val="Normal"/>
    <w:next w:val="Normal"/>
    <w:qFormat/>
    <w:rsid w:val="00187F08"/>
    <w:pPr>
      <w:keepNext/>
      <w:keepLines/>
      <w:numPr>
        <w:ilvl w:val="2"/>
        <w:numId w:val="6"/>
      </w:numPr>
      <w:tabs>
        <w:tab w:val="left" w:pos="1559"/>
      </w:tabs>
      <w:spacing w:before="240" w:after="240"/>
      <w:ind w:left="1639" w:hanging="505"/>
      <w:outlineLvl w:val="2"/>
    </w:pPr>
    <w:rPr>
      <w:b/>
      <w:bCs/>
      <w:i/>
      <w:szCs w:val="24"/>
    </w:rPr>
  </w:style>
  <w:style w:type="paragraph" w:styleId="Titre4">
    <w:name w:val="heading 4"/>
    <w:basedOn w:val="Normal"/>
    <w:next w:val="Normal"/>
    <w:qFormat/>
    <w:rsid w:val="00C131C7"/>
    <w:pPr>
      <w:keepNext/>
      <w:keepLines/>
      <w:numPr>
        <w:ilvl w:val="3"/>
        <w:numId w:val="6"/>
      </w:numPr>
      <w:spacing w:before="240" w:after="240"/>
      <w:ind w:left="2290" w:hanging="646"/>
      <w:outlineLvl w:val="3"/>
    </w:pPr>
    <w:rPr>
      <w:i/>
      <w:iCs/>
      <w:szCs w:val="24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  <w:semiHidden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 w:line="240" w:lineRule="auto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2478E"/>
    <w:pPr>
      <w:tabs>
        <w:tab w:val="right" w:leader="dot" w:pos="9072"/>
      </w:tabs>
      <w:spacing w:before="120"/>
    </w:pPr>
    <w:rPr>
      <w:b/>
      <w:bCs/>
      <w:iCs/>
      <w:szCs w:val="24"/>
    </w:rPr>
  </w:style>
  <w:style w:type="paragraph" w:styleId="TM2">
    <w:name w:val="toc 2"/>
    <w:basedOn w:val="Normal"/>
    <w:next w:val="Normal"/>
    <w:uiPriority w:val="39"/>
    <w:rsid w:val="0022478E"/>
    <w:pPr>
      <w:tabs>
        <w:tab w:val="left" w:pos="709"/>
        <w:tab w:val="right" w:leader="dot" w:pos="9072"/>
      </w:tabs>
      <w:spacing w:before="120"/>
      <w:ind w:left="210"/>
    </w:pPr>
    <w:rPr>
      <w:b/>
      <w:bCs/>
      <w:szCs w:val="22"/>
    </w:rPr>
  </w:style>
  <w:style w:type="paragraph" w:styleId="TM3">
    <w:name w:val="toc 3"/>
    <w:basedOn w:val="Normal"/>
    <w:next w:val="Normal"/>
    <w:uiPriority w:val="39"/>
    <w:rsid w:val="0022478E"/>
    <w:pPr>
      <w:tabs>
        <w:tab w:val="left" w:pos="1134"/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link w:val="CorpsdetexteCar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link w:val="DCETitre1Car"/>
    <w:rsid w:val="00EA4703"/>
    <w:pPr>
      <w:spacing w:line="360" w:lineRule="auto"/>
      <w:ind w:left="1637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clear" w:pos="432"/>
        <w:tab w:val="num" w:pos="792"/>
        <w:tab w:val="left" w:pos="851"/>
      </w:tabs>
      <w:spacing w:after="240"/>
      <w:ind w:left="792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DCECorpsdetexte"/>
    <w:rsid w:val="000C4170"/>
    <w:pPr>
      <w:spacing w:after="120"/>
      <w:ind w:hanging="504"/>
    </w:pPr>
  </w:style>
  <w:style w:type="paragraph" w:customStyle="1" w:styleId="DCETitre4">
    <w:name w:val="DCE Titre 4"/>
    <w:basedOn w:val="Titre4"/>
    <w:next w:val="DCECorpsdetexte"/>
    <w:rsid w:val="000C4170"/>
    <w:pPr>
      <w:spacing w:before="0" w:after="120" w:line="360" w:lineRule="auto"/>
      <w:ind w:left="1728" w:hanging="648"/>
    </w:pPr>
  </w:style>
  <w:style w:type="paragraph" w:customStyle="1" w:styleId="TIRETSIMPLE">
    <w:name w:val="TIRET SIMPLE"/>
    <w:basedOn w:val="Normal"/>
    <w:rsid w:val="00C06893"/>
    <w:pPr>
      <w:numPr>
        <w:numId w:val="28"/>
      </w:numPr>
    </w:pPr>
  </w:style>
  <w:style w:type="paragraph" w:customStyle="1" w:styleId="DCETexte">
    <w:name w:val="DCE Texte"/>
    <w:basedOn w:val="Texte"/>
    <w:link w:val="DCETexteCar"/>
    <w:qFormat/>
    <w:rsid w:val="00CE314C"/>
  </w:style>
  <w:style w:type="character" w:customStyle="1" w:styleId="DCETexteCar">
    <w:name w:val="DCE Texte Car"/>
    <w:link w:val="DCETexte"/>
    <w:rsid w:val="00CE314C"/>
    <w:rPr>
      <w:rFonts w:ascii="Times New Roman" w:hAnsi="Times New Roman"/>
      <w:sz w:val="24"/>
      <w:szCs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PucetiraitDCE">
    <w:name w:val="Puce tirait DCE"/>
    <w:basedOn w:val="Normal"/>
    <w:next w:val="Normal"/>
    <w:rsid w:val="00CE314C"/>
    <w:pPr>
      <w:numPr>
        <w:numId w:val="8"/>
      </w:numPr>
      <w:spacing w:line="360" w:lineRule="auto"/>
      <w:jc w:val="both"/>
    </w:pPr>
    <w:rPr>
      <w:rFonts w:ascii="Bookman" w:hAnsi="Bookman"/>
      <w:sz w:val="20"/>
    </w:r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3C0A3A"/>
    <w:pPr>
      <w:numPr>
        <w:numId w:val="5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aliases w:val="titre, titre,Footnote Reference Number,Footnote Reference_LVL6,Footnote Reference_LVL61,Footnote Reference_LVL62,Footnote Reference_LVL63,Footnote Reference_LVL64,SUPERS,SUPERS1,titre1,Footnote Reference Number1,SUPERS2, titre1"/>
    <w:qFormat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jc w:val="both"/>
    </w:pPr>
  </w:style>
  <w:style w:type="paragraph" w:customStyle="1" w:styleId="PucepointDCE">
    <w:name w:val="Puce point DCE"/>
    <w:basedOn w:val="Normal"/>
    <w:next w:val="Normal"/>
    <w:rsid w:val="00CE314C"/>
    <w:pPr>
      <w:numPr>
        <w:ilvl w:val="1"/>
        <w:numId w:val="8"/>
      </w:numPr>
      <w:tabs>
        <w:tab w:val="clear" w:pos="1817"/>
        <w:tab w:val="num" w:pos="284"/>
      </w:tabs>
      <w:spacing w:line="360" w:lineRule="auto"/>
      <w:ind w:left="0"/>
      <w:jc w:val="both"/>
    </w:pPr>
    <w:rPr>
      <w:rFonts w:ascii="Bookman" w:hAnsi="Bookman"/>
      <w:sz w:val="20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C13EAC"/>
    <w:pPr>
      <w:keepNext/>
      <w:jc w:val="both"/>
    </w:pPr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paragraph" w:customStyle="1" w:styleId="DCETiret2">
    <w:name w:val="DCE Tiret 2"/>
    <w:basedOn w:val="Normal"/>
    <w:rsid w:val="00A31A61"/>
    <w:pPr>
      <w:numPr>
        <w:numId w:val="9"/>
      </w:numPr>
    </w:pPr>
  </w:style>
  <w:style w:type="paragraph" w:styleId="Corpsdetexte2">
    <w:name w:val="Body Text 2"/>
    <w:basedOn w:val="Normal"/>
    <w:semiHidden/>
    <w:rsid w:val="009A0CBB"/>
    <w:pPr>
      <w:spacing w:line="360" w:lineRule="auto"/>
      <w:jc w:val="both"/>
    </w:pPr>
    <w:rPr>
      <w:b/>
    </w:rPr>
  </w:style>
  <w:style w:type="character" w:customStyle="1" w:styleId="DCECorpsdetexteCar">
    <w:name w:val="DCE Corps de texte Car"/>
    <w:link w:val="DCECorpsdetexte"/>
    <w:rsid w:val="00BB55C6"/>
    <w:rPr>
      <w:sz w:val="24"/>
      <w:lang w:val="fr-FR" w:eastAsia="fr-FR" w:bidi="ar-SA"/>
    </w:rPr>
  </w:style>
  <w:style w:type="character" w:customStyle="1" w:styleId="DCETitre1Car">
    <w:name w:val="DCE Titre 1 Car"/>
    <w:link w:val="DCETitre1"/>
    <w:rsid w:val="001E436A"/>
    <w:rPr>
      <w:rFonts w:ascii="Times New Roman" w:hAnsi="Times New Roman"/>
      <w:b/>
      <w:kern w:val="28"/>
      <w:sz w:val="28"/>
      <w:szCs w:val="28"/>
    </w:rPr>
  </w:style>
  <w:style w:type="character" w:styleId="Marquedecommentaire">
    <w:name w:val="annotation reference"/>
    <w:rsid w:val="0000241B"/>
    <w:rPr>
      <w:sz w:val="16"/>
      <w:szCs w:val="16"/>
    </w:rPr>
  </w:style>
  <w:style w:type="paragraph" w:styleId="Commentaire">
    <w:name w:val="annotation text"/>
    <w:basedOn w:val="Normal"/>
    <w:link w:val="CommentaireCar"/>
    <w:rsid w:val="0000241B"/>
    <w:rPr>
      <w:sz w:val="20"/>
    </w:rPr>
  </w:style>
  <w:style w:type="character" w:customStyle="1" w:styleId="CommentaireCar">
    <w:name w:val="Commentaire Car"/>
    <w:link w:val="Commentaire"/>
    <w:rsid w:val="0000241B"/>
    <w:rPr>
      <w:rFonts w:ascii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rsid w:val="0000241B"/>
    <w:rPr>
      <w:b/>
      <w:bCs/>
    </w:rPr>
  </w:style>
  <w:style w:type="character" w:customStyle="1" w:styleId="ObjetducommentaireCar">
    <w:name w:val="Objet du commentaire Car"/>
    <w:link w:val="Objetducommentaire"/>
    <w:rsid w:val="0000241B"/>
    <w:rPr>
      <w:rFonts w:ascii="Times New Roman" w:hAnsi="Times New Roman"/>
      <w:b/>
      <w:bCs/>
    </w:rPr>
  </w:style>
  <w:style w:type="paragraph" w:customStyle="1" w:styleId="DCETiret">
    <w:name w:val="DCE Tiret"/>
    <w:basedOn w:val="Normal"/>
    <w:rsid w:val="007168F0"/>
    <w:pPr>
      <w:numPr>
        <w:numId w:val="10"/>
      </w:numPr>
      <w:tabs>
        <w:tab w:val="left" w:pos="992"/>
      </w:tabs>
      <w:spacing w:after="240"/>
      <w:jc w:val="both"/>
    </w:pPr>
  </w:style>
  <w:style w:type="paragraph" w:customStyle="1" w:styleId="CarCarCarCar">
    <w:name w:val="Car Car Car Car"/>
    <w:basedOn w:val="Normal"/>
    <w:rsid w:val="001B4FEB"/>
    <w:pPr>
      <w:overflowPunct/>
      <w:autoSpaceDE/>
      <w:autoSpaceDN/>
      <w:adjustRightInd/>
      <w:spacing w:after="160" w:afterAutospacing="1" w:line="240" w:lineRule="exact"/>
      <w:jc w:val="both"/>
      <w:textAlignment w:val="auto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9457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Lienhypertextesuivivisit">
    <w:name w:val="FollowedHyperlink"/>
    <w:rsid w:val="009F3EC1"/>
    <w:rPr>
      <w:color w:val="800080"/>
      <w:u w:val="single"/>
    </w:rPr>
  </w:style>
  <w:style w:type="paragraph" w:customStyle="1" w:styleId="CarCarCarCarCarCar">
    <w:name w:val="Car Car Car Car Car Car"/>
    <w:basedOn w:val="Normal"/>
    <w:rsid w:val="000F4A6E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F037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Titre7Car">
    <w:name w:val="Titre 7 Car"/>
    <w:link w:val="Titre7"/>
    <w:uiPriority w:val="9"/>
    <w:rsid w:val="00D2169B"/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26FBD"/>
    <w:pPr>
      <w:ind w:left="720"/>
      <w:contextualSpacing/>
    </w:pPr>
  </w:style>
  <w:style w:type="character" w:customStyle="1" w:styleId="highlight">
    <w:name w:val="highlight"/>
    <w:rsid w:val="0098009E"/>
  </w:style>
  <w:style w:type="paragraph" w:customStyle="1" w:styleId="Texte">
    <w:name w:val="Texte"/>
    <w:basedOn w:val="Normal"/>
    <w:qFormat/>
    <w:rsid w:val="00E8191C"/>
    <w:pPr>
      <w:spacing w:before="240" w:after="240"/>
      <w:jc w:val="both"/>
    </w:pPr>
    <w:rPr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2B5C5C"/>
    <w:rPr>
      <w:color w:val="605E5C"/>
      <w:shd w:val="clear" w:color="auto" w:fill="E1DFDD"/>
    </w:rPr>
  </w:style>
  <w:style w:type="paragraph" w:customStyle="1" w:styleId="corpspuce02">
    <w:name w:val="corps_puce_02"/>
    <w:basedOn w:val="Normal"/>
    <w:rsid w:val="0071702C"/>
    <w:pPr>
      <w:numPr>
        <w:numId w:val="14"/>
      </w:numPr>
      <w:spacing w:before="120" w:after="120"/>
      <w:ind w:left="568" w:hanging="284"/>
      <w:jc w:val="both"/>
    </w:pPr>
  </w:style>
  <w:style w:type="paragraph" w:styleId="Titre">
    <w:name w:val="Title"/>
    <w:basedOn w:val="Normal"/>
    <w:next w:val="Normal"/>
    <w:link w:val="TitreCar"/>
    <w:qFormat/>
    <w:rsid w:val="00842A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842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B770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B770B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rpsdetexteCar">
    <w:name w:val="Corps de texte Car"/>
    <w:link w:val="Corpsdetexte"/>
    <w:semiHidden/>
    <w:rsid w:val="00B770B8"/>
    <w:rPr>
      <w:rFonts w:ascii="Times New Roman" w:hAnsi="Times New Roman"/>
      <w:sz w:val="24"/>
    </w:rPr>
  </w:style>
  <w:style w:type="character" w:customStyle="1" w:styleId="DCETitre2Car">
    <w:name w:val="DCE Titre 2 Car"/>
    <w:link w:val="DCETitre2"/>
    <w:rsid w:val="00C06893"/>
    <w:rPr>
      <w:rFonts w:ascii="Times New Roman" w:hAnsi="Times New Roman"/>
      <w:b/>
      <w:iCs/>
      <w:sz w:val="24"/>
      <w:szCs w:val="24"/>
    </w:rPr>
  </w:style>
  <w:style w:type="character" w:customStyle="1" w:styleId="DCETitre1CarCar">
    <w:name w:val="DCE Titre 1 Car Car"/>
    <w:rsid w:val="00633C81"/>
    <w:rPr>
      <w:rFonts w:ascii="Times New Roman" w:hAnsi="Times New Roman"/>
      <w:b/>
      <w:smallCaps/>
      <w:kern w:val="28"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633C81"/>
    <w:rPr>
      <w:rFonts w:ascii="Times New Roman" w:hAnsi="Times New Roman"/>
      <w:i/>
    </w:rPr>
  </w:style>
  <w:style w:type="paragraph" w:customStyle="1" w:styleId="Titre2DCE">
    <w:name w:val="Titre 2 DCE"/>
    <w:basedOn w:val="Titre2"/>
    <w:next w:val="DCETexte"/>
    <w:autoRedefine/>
    <w:semiHidden/>
    <w:rsid w:val="00633C81"/>
    <w:pPr>
      <w:numPr>
        <w:numId w:val="5"/>
      </w:numPr>
      <w:tabs>
        <w:tab w:val="clear" w:pos="851"/>
      </w:tabs>
      <w:spacing w:before="120" w:line="360" w:lineRule="auto"/>
      <w:ind w:left="992" w:right="-312" w:hanging="431"/>
      <w:jc w:val="left"/>
    </w:pPr>
  </w:style>
  <w:style w:type="paragraph" w:customStyle="1" w:styleId="DCEPuceretrait">
    <w:name w:val="DCE Puce retrait"/>
    <w:basedOn w:val="Normal"/>
    <w:rsid w:val="00187F08"/>
    <w:pPr>
      <w:tabs>
        <w:tab w:val="num" w:pos="284"/>
      </w:tabs>
      <w:spacing w:after="240"/>
      <w:ind w:left="1985" w:hanging="284"/>
      <w:jc w:val="both"/>
    </w:pPr>
  </w:style>
  <w:style w:type="paragraph" w:customStyle="1" w:styleId="POINT">
    <w:name w:val="POINT"/>
    <w:basedOn w:val="Texte"/>
    <w:rsid w:val="00710E37"/>
    <w:pPr>
      <w:numPr>
        <w:numId w:val="40"/>
      </w:numPr>
      <w:overflowPunct/>
      <w:autoSpaceDE/>
      <w:autoSpaceDN/>
      <w:adjustRightInd/>
      <w:spacing w:before="0"/>
      <w:textAlignment w:val="auto"/>
    </w:pPr>
    <w:rPr>
      <w:rFonts w:ascii="Times New (W1)" w:hAnsi="Times New (W1)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E334E"/>
    <w:pPr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kern w:val="0"/>
      <w:sz w:val="32"/>
      <w:szCs w:val="32"/>
    </w:rPr>
  </w:style>
  <w:style w:type="character" w:customStyle="1" w:styleId="En-tteCar">
    <w:name w:val="En-tête Car"/>
    <w:basedOn w:val="Policepardfaut"/>
    <w:link w:val="En-tte"/>
    <w:semiHidden/>
    <w:rsid w:val="00642166"/>
    <w:rPr>
      <w:rFonts w:ascii="Times New Roman" w:hAnsi="Times New Roman"/>
      <w:sz w:val="24"/>
    </w:rPr>
  </w:style>
  <w:style w:type="character" w:customStyle="1" w:styleId="Titre1Car">
    <w:name w:val="Titre 1 Car"/>
    <w:basedOn w:val="Policepardfaut"/>
    <w:link w:val="Titre1"/>
    <w:rsid w:val="00E56FD3"/>
    <w:rPr>
      <w:rFonts w:ascii="Times New Roman" w:hAnsi="Times New Roman"/>
      <w:b/>
      <w:smallCaps/>
      <w:kern w:val="28"/>
      <w:sz w:val="28"/>
      <w:szCs w:val="28"/>
    </w:rPr>
  </w:style>
  <w:style w:type="character" w:customStyle="1" w:styleId="Titre2Car">
    <w:name w:val="Titre 2 Car"/>
    <w:basedOn w:val="Policepardfaut"/>
    <w:link w:val="Titre2"/>
    <w:rsid w:val="00E56FD3"/>
    <w:rPr>
      <w:rFonts w:ascii="Times New Roman" w:hAnsi="Times New Roman"/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168B-62B0-4E1D-A2D0-692902BF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370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Sénat</Company>
  <LinksUpToDate>false</LinksUpToDate>
  <CharactersWithSpaces>2624</CharactersWithSpaces>
  <SharedDoc>false</SharedDoc>
  <HLinks>
    <vt:vector size="336" baseType="variant">
      <vt:variant>
        <vt:i4>6225922</vt:i4>
      </vt:variant>
      <vt:variant>
        <vt:i4>300</vt:i4>
      </vt:variant>
      <vt:variant>
        <vt:i4>0</vt:i4>
      </vt:variant>
      <vt:variant>
        <vt:i4>5</vt:i4>
      </vt:variant>
      <vt:variant>
        <vt:lpwstr>https://marches-publics.gouv.fr/</vt:lpwstr>
      </vt:variant>
      <vt:variant>
        <vt:lpwstr/>
      </vt:variant>
      <vt:variant>
        <vt:i4>3932267</vt:i4>
      </vt:variant>
      <vt:variant>
        <vt:i4>297</vt:i4>
      </vt:variant>
      <vt:variant>
        <vt:i4>0</vt:i4>
      </vt:variant>
      <vt:variant>
        <vt:i4>5</vt:i4>
      </vt:variant>
      <vt:variant>
        <vt:lpwstr>https://www.marches-publics.gouv.fr/?page=entreprise.EntrepriseAide</vt:lpwstr>
      </vt:variant>
      <vt:variant>
        <vt:lpwstr/>
      </vt:variant>
      <vt:variant>
        <vt:i4>393218</vt:i4>
      </vt:variant>
      <vt:variant>
        <vt:i4>294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6619196</vt:i4>
      </vt:variant>
      <vt:variant>
        <vt:i4>291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393218</vt:i4>
      </vt:variant>
      <vt:variant>
        <vt:i4>288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282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279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6422554</vt:i4>
      </vt:variant>
      <vt:variant>
        <vt:i4>276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8126572</vt:i4>
      </vt:variant>
      <vt:variant>
        <vt:i4>273</vt:i4>
      </vt:variant>
      <vt:variant>
        <vt:i4>0</vt:i4>
      </vt:variant>
      <vt:variant>
        <vt:i4>5</vt:i4>
      </vt:variant>
      <vt:variant>
        <vt:lpwstr>C:\Users\czupan\Documents\7. Expertise arbres dangereux\DCE\www.marches-publics.gouv.fr</vt:lpwstr>
      </vt:variant>
      <vt:variant>
        <vt:lpwstr/>
      </vt:variant>
      <vt:variant>
        <vt:i4>6422554</vt:i4>
      </vt:variant>
      <vt:variant>
        <vt:i4>270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8126572</vt:i4>
      </vt:variant>
      <vt:variant>
        <vt:i4>267</vt:i4>
      </vt:variant>
      <vt:variant>
        <vt:i4>0</vt:i4>
      </vt:variant>
      <vt:variant>
        <vt:i4>5</vt:i4>
      </vt:variant>
      <vt:variant>
        <vt:lpwstr>C:\Users\czupan\Documents\7. Expertise arbres dangereux\DCE\www.marches-publics.gouv.fr</vt:lpwstr>
      </vt:variant>
      <vt:variant>
        <vt:lpwstr/>
      </vt:variant>
      <vt:variant>
        <vt:i4>6422554</vt:i4>
      </vt:variant>
      <vt:variant>
        <vt:i4>264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720904</vt:i4>
      </vt:variant>
      <vt:variant>
        <vt:i4>261</vt:i4>
      </vt:variant>
      <vt:variant>
        <vt:i4>0</vt:i4>
      </vt:variant>
      <vt:variant>
        <vt:i4>5</vt:i4>
      </vt:variant>
      <vt:variant>
        <vt:lpwstr>http://www.senat.fr/</vt:lpwstr>
      </vt:variant>
      <vt:variant>
        <vt:lpwstr/>
      </vt:variant>
      <vt:variant>
        <vt:i4>1703994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_Toc139640682</vt:lpwstr>
      </vt:variant>
      <vt:variant>
        <vt:i4>1703994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_Toc139640681</vt:lpwstr>
      </vt:variant>
      <vt:variant>
        <vt:i4>1703994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_Toc139640680</vt:lpwstr>
      </vt:variant>
      <vt:variant>
        <vt:i4>1376314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_Toc139640679</vt:lpwstr>
      </vt:variant>
      <vt:variant>
        <vt:i4>1376314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_Toc139640678</vt:lpwstr>
      </vt:variant>
      <vt:variant>
        <vt:i4>1376314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_Toc139640677</vt:lpwstr>
      </vt:variant>
      <vt:variant>
        <vt:i4>1376314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_Toc139640676</vt:lpwstr>
      </vt:variant>
      <vt:variant>
        <vt:i4>1376314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_Toc139640675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_Toc139640674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_Toc139640673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_Toc139640672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_Toc139640671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_Toc139640670</vt:lpwstr>
      </vt:variant>
      <vt:variant>
        <vt:i4>1310778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_Toc139640669</vt:lpwstr>
      </vt:variant>
      <vt:variant>
        <vt:i4>1310778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_Toc139640668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_Toc139640667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_Toc139640666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_Toc139640665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_Toc139640664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_Toc139640663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_Toc139640662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_Toc139640661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_Toc139640660</vt:lpwstr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_Toc139640659</vt:lpwstr>
      </vt:variant>
      <vt:variant>
        <vt:i4>1507386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_Toc139640658</vt:lpwstr>
      </vt:variant>
      <vt:variant>
        <vt:i4>1507386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_Toc139640657</vt:lpwstr>
      </vt:variant>
      <vt:variant>
        <vt:i4>1507386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_Toc139640656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_Toc139640655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_Toc139640654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_Toc139640653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_Toc139640652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_Toc139640651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_Toc139640650</vt:lpwstr>
      </vt:variant>
      <vt:variant>
        <vt:i4>1441850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_Toc139640649</vt:lpwstr>
      </vt:variant>
      <vt:variant>
        <vt:i4>1441850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_Toc139640648</vt:lpwstr>
      </vt:variant>
      <vt:variant>
        <vt:i4>1441850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_Toc139640647</vt:lpwstr>
      </vt:variant>
      <vt:variant>
        <vt:i4>1441850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_Toc139640646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_Toc139640645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_Toc139640644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_Toc139640643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_Toc139640642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_Toc139640641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_Toc139640640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Célia ZUPAN</dc:creator>
  <cp:keywords/>
  <dc:description/>
  <cp:lastModifiedBy>Elisa RAZAFINDRALAMBO</cp:lastModifiedBy>
  <cp:revision>107</cp:revision>
  <cp:lastPrinted>2024-07-08T08:32:00Z</cp:lastPrinted>
  <dcterms:created xsi:type="dcterms:W3CDTF">2025-10-09T14:28:00Z</dcterms:created>
  <dcterms:modified xsi:type="dcterms:W3CDTF">2026-02-09T15:11:00Z</dcterms:modified>
</cp:coreProperties>
</file>