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AE760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80F4D5" w14:textId="77777777">
        <w:tc>
          <w:tcPr>
            <w:tcW w:w="10419" w:type="dxa"/>
            <w:shd w:val="clear" w:color="auto" w:fill="auto"/>
          </w:tcPr>
          <w:p w14:paraId="7DF23E8E"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7769AC7" wp14:editId="1C1CA9C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5156DC40" w14:textId="77777777" w:rsidR="007411D9" w:rsidRDefault="007411D9">
            <w:pPr>
              <w:pStyle w:val="Pieddepage"/>
              <w:tabs>
                <w:tab w:val="clear" w:pos="4536"/>
                <w:tab w:val="clear" w:pos="9072"/>
              </w:tabs>
              <w:jc w:val="center"/>
              <w:rPr>
                <w:rFonts w:ascii="Arial" w:hAnsi="Arial" w:cs="Arial"/>
              </w:rPr>
            </w:pPr>
          </w:p>
          <w:p w14:paraId="0C4C5719"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7B6175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FAB87AE" w14:textId="77777777" w:rsidR="007411D9" w:rsidRDefault="007411D9">
            <w:pPr>
              <w:pStyle w:val="Pieddepage"/>
              <w:tabs>
                <w:tab w:val="clear" w:pos="4536"/>
                <w:tab w:val="clear" w:pos="9072"/>
              </w:tabs>
              <w:jc w:val="center"/>
            </w:pPr>
          </w:p>
        </w:tc>
      </w:tr>
    </w:tbl>
    <w:p w14:paraId="283D41F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BEB920" w14:textId="77777777">
        <w:tc>
          <w:tcPr>
            <w:tcW w:w="9285" w:type="dxa"/>
            <w:shd w:val="clear" w:color="auto" w:fill="66CCFF"/>
          </w:tcPr>
          <w:p w14:paraId="51181EC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561DA24" w14:textId="77777777" w:rsidR="007411D9" w:rsidRDefault="007411D9">
            <w:pPr>
              <w:pStyle w:val="Titre8"/>
              <w:tabs>
                <w:tab w:val="right" w:pos="9639"/>
              </w:tabs>
              <w:rPr>
                <w:caps/>
                <w:sz w:val="28"/>
                <w:szCs w:val="28"/>
              </w:rPr>
            </w:pPr>
            <w:r>
              <w:rPr>
                <w:caps/>
                <w:sz w:val="28"/>
                <w:szCs w:val="28"/>
              </w:rPr>
              <w:t>Lettre de candidature</w:t>
            </w:r>
          </w:p>
          <w:p w14:paraId="35FA57BE"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004E47F" w14:textId="77777777" w:rsidR="007411D9" w:rsidRDefault="007411D9">
            <w:pPr>
              <w:pStyle w:val="Titre8"/>
              <w:tabs>
                <w:tab w:val="right" w:pos="9639"/>
              </w:tabs>
              <w:spacing w:before="120" w:after="120"/>
            </w:pPr>
            <w:r>
              <w:rPr>
                <w:caps/>
                <w:sz w:val="28"/>
                <w:szCs w:val="28"/>
              </w:rPr>
              <w:t>Dc1</w:t>
            </w:r>
          </w:p>
        </w:tc>
      </w:tr>
      <w:tr w:rsidR="007411D9" w14:paraId="4EADDA4F" w14:textId="77777777" w:rsidTr="00AE730C">
        <w:tc>
          <w:tcPr>
            <w:tcW w:w="10277" w:type="dxa"/>
            <w:gridSpan w:val="2"/>
            <w:shd w:val="clear" w:color="auto" w:fill="auto"/>
          </w:tcPr>
          <w:p w14:paraId="4DD0C40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CFE5F9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5A54200" w14:textId="77777777" w:rsidR="004D1DF9" w:rsidRPr="004D1DF9" w:rsidRDefault="004D1DF9" w:rsidP="004D1DF9"/>
          <w:p w14:paraId="4FE1CB4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440FF86" w14:textId="77777777" w:rsidR="004D1DF9" w:rsidRPr="004D1DF9" w:rsidRDefault="004D1DF9" w:rsidP="004D1DF9"/>
          <w:p w14:paraId="6C97742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94F9FB0" w14:textId="77777777" w:rsidR="00EB4DEA" w:rsidRPr="00EB4DEA" w:rsidRDefault="00EB4DEA" w:rsidP="00EB4DEA"/>
        </w:tc>
      </w:tr>
      <w:tr w:rsidR="007411D9" w14:paraId="6501AA6A" w14:textId="77777777">
        <w:tc>
          <w:tcPr>
            <w:tcW w:w="10277" w:type="dxa"/>
            <w:gridSpan w:val="2"/>
            <w:shd w:val="clear" w:color="auto" w:fill="auto"/>
          </w:tcPr>
          <w:p w14:paraId="7E9CEB74" w14:textId="77777777" w:rsidR="007411D9" w:rsidRDefault="007411D9">
            <w:pPr>
              <w:tabs>
                <w:tab w:val="left" w:pos="-142"/>
                <w:tab w:val="left" w:pos="4111"/>
              </w:tabs>
              <w:snapToGrid w:val="0"/>
              <w:jc w:val="both"/>
              <w:rPr>
                <w:rFonts w:ascii="Arial" w:hAnsi="Arial" w:cs="Arial"/>
                <w:b/>
                <w:bCs/>
              </w:rPr>
            </w:pPr>
          </w:p>
        </w:tc>
      </w:tr>
      <w:tr w:rsidR="007411D9" w14:paraId="1873A04C" w14:textId="77777777">
        <w:tc>
          <w:tcPr>
            <w:tcW w:w="10277" w:type="dxa"/>
            <w:gridSpan w:val="2"/>
            <w:shd w:val="clear" w:color="auto" w:fill="66CCFF"/>
          </w:tcPr>
          <w:p w14:paraId="0BF3864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6D94E2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799870D4" w14:textId="77777777" w:rsidR="007411D9" w:rsidRDefault="007411D9">
      <w:pPr>
        <w:pStyle w:val="En-tte"/>
        <w:tabs>
          <w:tab w:val="clear" w:pos="4536"/>
          <w:tab w:val="clear" w:pos="9072"/>
        </w:tabs>
        <w:rPr>
          <w:rFonts w:ascii="Arial" w:hAnsi="Arial" w:cs="Arial"/>
        </w:rPr>
      </w:pPr>
    </w:p>
    <w:p w14:paraId="3266FD8F" w14:textId="77777777" w:rsidR="007411D9" w:rsidRDefault="007411D9" w:rsidP="00F74667">
      <w:pPr>
        <w:pStyle w:val="En-tte"/>
        <w:tabs>
          <w:tab w:val="clear" w:pos="4536"/>
          <w:tab w:val="clear" w:pos="9072"/>
        </w:tabs>
        <w:jc w:val="center"/>
        <w:rPr>
          <w:rFonts w:ascii="Arial" w:hAnsi="Arial" w:cs="Arial"/>
        </w:rPr>
      </w:pPr>
    </w:p>
    <w:p w14:paraId="64847AA3" w14:textId="77777777" w:rsidR="00A42C67" w:rsidRPr="00BF3639" w:rsidRDefault="00A42C67" w:rsidP="00A42C67">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4961A378" w14:textId="77777777" w:rsidR="00A42C67" w:rsidRPr="00FB75EF" w:rsidRDefault="00A42C67" w:rsidP="00A42C67">
      <w:pPr>
        <w:jc w:val="center"/>
        <w:rPr>
          <w:rFonts w:ascii="Arial" w:hAnsi="Arial" w:cs="Arial"/>
          <w:b/>
          <w:bCs/>
        </w:rPr>
      </w:pPr>
      <w:r w:rsidRPr="00FB75EF">
        <w:rPr>
          <w:rFonts w:ascii="Arial" w:hAnsi="Arial" w:cs="Arial"/>
          <w:b/>
          <w:bCs/>
        </w:rPr>
        <w:t>Direction de la Politique d’achats, de la Logistique</w:t>
      </w:r>
    </w:p>
    <w:p w14:paraId="41C90DC8" w14:textId="77777777" w:rsidR="00A42C67" w:rsidRPr="00FB75EF" w:rsidRDefault="00A42C67" w:rsidP="00A42C67">
      <w:pPr>
        <w:jc w:val="center"/>
        <w:rPr>
          <w:rFonts w:ascii="Arial" w:hAnsi="Arial" w:cs="Arial"/>
          <w:b/>
          <w:bCs/>
        </w:rPr>
      </w:pPr>
      <w:proofErr w:type="gramStart"/>
      <w:r w:rsidRPr="00FB75EF">
        <w:rPr>
          <w:rFonts w:ascii="Arial" w:hAnsi="Arial" w:cs="Arial"/>
          <w:b/>
          <w:bCs/>
        </w:rPr>
        <w:t>et</w:t>
      </w:r>
      <w:proofErr w:type="gramEnd"/>
      <w:r w:rsidRPr="00FB75EF">
        <w:rPr>
          <w:rFonts w:ascii="Arial" w:hAnsi="Arial" w:cs="Arial"/>
          <w:b/>
          <w:bCs/>
        </w:rPr>
        <w:t xml:space="preserve"> de la Stratégie patrimoniale</w:t>
      </w:r>
    </w:p>
    <w:p w14:paraId="60CBB161" w14:textId="77777777" w:rsidR="006C3D4B" w:rsidRDefault="00A42C67" w:rsidP="00A42C67">
      <w:pPr>
        <w:pStyle w:val="En-tte"/>
        <w:tabs>
          <w:tab w:val="clear" w:pos="4536"/>
          <w:tab w:val="clear" w:pos="9072"/>
        </w:tabs>
        <w:jc w:val="center"/>
        <w:rPr>
          <w:rFonts w:ascii="Arial" w:hAnsi="Arial" w:cs="Arial"/>
          <w:b/>
          <w:bCs/>
        </w:rPr>
      </w:pPr>
      <w:r w:rsidRPr="00BF3639">
        <w:rPr>
          <w:rFonts w:ascii="Arial" w:hAnsi="Arial" w:cs="Arial"/>
          <w:b/>
          <w:bCs/>
        </w:rPr>
        <w:t>12 rue Dubernat</w:t>
      </w:r>
    </w:p>
    <w:p w14:paraId="59228DAB" w14:textId="26DBFED3" w:rsidR="00A42C67" w:rsidRPr="00BF3639" w:rsidRDefault="006C3D4B" w:rsidP="00A42C67">
      <w:pPr>
        <w:pStyle w:val="En-tte"/>
        <w:tabs>
          <w:tab w:val="clear" w:pos="4536"/>
          <w:tab w:val="clear" w:pos="9072"/>
        </w:tabs>
        <w:jc w:val="center"/>
        <w:rPr>
          <w:rFonts w:ascii="Arial" w:hAnsi="Arial" w:cs="Arial"/>
          <w:b/>
          <w:bCs/>
        </w:rPr>
      </w:pPr>
      <w:r>
        <w:rPr>
          <w:rFonts w:ascii="Arial" w:hAnsi="Arial" w:cs="Arial"/>
          <w:b/>
          <w:bCs/>
        </w:rPr>
        <w:t>3</w:t>
      </w:r>
      <w:r w:rsidR="00A42C67" w:rsidRPr="00BF3639">
        <w:rPr>
          <w:rFonts w:ascii="Arial" w:hAnsi="Arial" w:cs="Arial"/>
          <w:b/>
          <w:bCs/>
        </w:rPr>
        <w:t>3404 TALENCE Cedex</w:t>
      </w:r>
    </w:p>
    <w:p w14:paraId="0BF1B5E7" w14:textId="77777777" w:rsidR="007411D9" w:rsidRDefault="007411D9">
      <w:pPr>
        <w:pStyle w:val="En-tte"/>
        <w:tabs>
          <w:tab w:val="clear" w:pos="4536"/>
          <w:tab w:val="clear" w:pos="9072"/>
        </w:tabs>
        <w:rPr>
          <w:rFonts w:ascii="Arial" w:hAnsi="Arial" w:cs="Arial"/>
        </w:rPr>
      </w:pPr>
    </w:p>
    <w:p w14:paraId="52DC0D00"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CC0C70D" w14:textId="77777777">
        <w:trPr>
          <w:trHeight w:val="160"/>
        </w:trPr>
        <w:tc>
          <w:tcPr>
            <w:tcW w:w="10277" w:type="dxa"/>
            <w:shd w:val="clear" w:color="auto" w:fill="66CCFF"/>
          </w:tcPr>
          <w:p w14:paraId="5EEB87A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AA0F0F9" w14:textId="77777777"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B496396" w14:textId="77777777" w:rsidR="00C87BBA" w:rsidRDefault="00C87BBA">
      <w:pPr>
        <w:pStyle w:val="fcase1ertab"/>
        <w:tabs>
          <w:tab w:val="clear" w:pos="426"/>
          <w:tab w:val="left" w:pos="0"/>
        </w:tabs>
        <w:spacing w:before="120"/>
        <w:ind w:left="0" w:firstLine="0"/>
        <w:rPr>
          <w:rFonts w:ascii="Arial" w:hAnsi="Arial" w:cs="Arial"/>
          <w:bCs/>
        </w:rPr>
      </w:pPr>
    </w:p>
    <w:p w14:paraId="0FA99095" w14:textId="77777777" w:rsidR="006C3D4B" w:rsidRDefault="006C3D4B">
      <w:pPr>
        <w:pStyle w:val="fcase1ertab"/>
        <w:tabs>
          <w:tab w:val="clear" w:pos="426"/>
          <w:tab w:val="left" w:pos="0"/>
        </w:tabs>
        <w:spacing w:before="120"/>
        <w:ind w:left="0" w:firstLine="0"/>
        <w:rPr>
          <w:rFonts w:ascii="Trebuchet MS" w:eastAsia="Trebuchet MS" w:hAnsi="Trebuchet MS" w:cs="Trebuchet MS"/>
          <w:color w:val="000000"/>
          <w:highlight w:val="yellow"/>
        </w:rPr>
      </w:pPr>
    </w:p>
    <w:p w14:paraId="797E573E" w14:textId="6E4A49F3" w:rsidR="00C87BBA" w:rsidRDefault="00AA509B">
      <w:pPr>
        <w:pStyle w:val="fcase1ertab"/>
        <w:tabs>
          <w:tab w:val="clear" w:pos="426"/>
          <w:tab w:val="left" w:pos="0"/>
        </w:tabs>
        <w:spacing w:before="120"/>
        <w:ind w:left="0" w:firstLine="0"/>
        <w:rPr>
          <w:rFonts w:ascii="Arial" w:hAnsi="Arial" w:cs="Arial"/>
          <w:bCs/>
        </w:rPr>
      </w:pP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MERGEFIELD OBJET </w:instrText>
      </w:r>
      <w:r>
        <w:rPr>
          <w:rFonts w:ascii="Trebuchet MS" w:eastAsia="Trebuchet MS" w:hAnsi="Trebuchet MS" w:cs="Trebuchet MS"/>
          <w:color w:val="000000"/>
        </w:rPr>
        <w:fldChar w:fldCharType="separate"/>
      </w:r>
      <w:r w:rsidR="00CC3038" w:rsidRPr="00C50EEC">
        <w:rPr>
          <w:rFonts w:ascii="Trebuchet MS" w:eastAsia="Trebuchet MS" w:hAnsi="Trebuchet MS" w:cs="Trebuchet MS"/>
          <w:noProof/>
          <w:color w:val="000000"/>
        </w:rPr>
        <w:t>MAINTENANCE PREVENTIVE, CORRECTIVE, FOURNITURE DE PIECES DETACHEES ET D'ACCESSOIRES D'EQUIPEMENTS D'ODONTOLOGIE</w:t>
      </w:r>
      <w:r>
        <w:rPr>
          <w:rFonts w:ascii="Trebuchet MS" w:eastAsia="Trebuchet MS" w:hAnsi="Trebuchet MS" w:cs="Trebuchet MS"/>
          <w:color w:val="000000"/>
        </w:rPr>
        <w:fldChar w:fldCharType="end"/>
      </w:r>
      <w:r w:rsidR="006C3D4B">
        <w:rPr>
          <w:rFonts w:ascii="Trebuchet MS" w:eastAsia="Trebuchet MS" w:hAnsi="Trebuchet MS" w:cs="Trebuchet MS"/>
          <w:color w:val="000000"/>
        </w:rPr>
        <w:t xml:space="preserve"> </w:t>
      </w:r>
      <w:r w:rsidR="00E742F6" w:rsidRPr="006C3D4B">
        <w:rPr>
          <w:rFonts w:ascii="Trebuchet MS" w:eastAsia="Trebuchet MS" w:hAnsi="Trebuchet MS" w:cs="Trebuchet MS"/>
          <w:color w:val="000000"/>
        </w:rPr>
        <w:t xml:space="preserve">AU PROFIT DU </w:t>
      </w:r>
      <w:sdt>
        <w:sdtPr>
          <w:rPr>
            <w:rFonts w:ascii="Trebuchet MS" w:eastAsia="Trebuchet MS" w:hAnsi="Trebuchet MS" w:cs="Trebuchet MS"/>
            <w:color w:val="000000"/>
          </w:rPr>
          <w:alias w:val="AU PROFIT DU"/>
          <w:tag w:val="AU PROFIT DU"/>
          <w:id w:val="1312518294"/>
          <w:placeholder>
            <w:docPart w:val="DefaultPlaceholder_-1854013438"/>
          </w:placeholder>
          <w:dropDownList>
            <w:listItem w:value="Choisissez un élément."/>
            <w:listItem w:displayText="CHU DE BORDEAUX" w:value="CHU DE BORDEAUX"/>
            <w:listItem w:displayText="GHT ALLIANCE GIRONDE" w:value="GHT ALLIANCE GIRONDE"/>
          </w:dropDownList>
        </w:sdtPr>
        <w:sdtContent>
          <w:r w:rsidR="009C7CCB">
            <w:rPr>
              <w:rFonts w:ascii="Trebuchet MS" w:eastAsia="Trebuchet MS" w:hAnsi="Trebuchet MS" w:cs="Trebuchet MS"/>
              <w:color w:val="000000"/>
            </w:rPr>
            <w:t>GHT ALLIANCE GIRONDE</w:t>
          </w:r>
        </w:sdtContent>
      </w:sdt>
    </w:p>
    <w:p w14:paraId="7EE5D922" w14:textId="77777777" w:rsidR="00C87BBA" w:rsidRDefault="00C87BBA">
      <w:pPr>
        <w:pStyle w:val="fcase1ertab"/>
        <w:tabs>
          <w:tab w:val="clear" w:pos="426"/>
          <w:tab w:val="left" w:pos="0"/>
        </w:tabs>
        <w:spacing w:before="120"/>
        <w:ind w:left="0" w:firstLine="0"/>
        <w:rPr>
          <w:rFonts w:ascii="Arial" w:hAnsi="Arial" w:cs="Arial"/>
          <w:bCs/>
        </w:rPr>
      </w:pPr>
    </w:p>
    <w:p w14:paraId="52C7F80B" w14:textId="77777777" w:rsidR="00C87BBA" w:rsidRPr="002440D7" w:rsidRDefault="00C87BBA">
      <w:pPr>
        <w:pStyle w:val="fcase1ertab"/>
        <w:tabs>
          <w:tab w:val="clear" w:pos="426"/>
          <w:tab w:val="left" w:pos="0"/>
        </w:tabs>
        <w:spacing w:before="120"/>
        <w:ind w:left="0" w:firstLine="0"/>
        <w:rPr>
          <w:rFonts w:ascii="Arial" w:hAnsi="Arial" w:cs="Arial"/>
          <w:bCs/>
        </w:rPr>
      </w:pPr>
    </w:p>
    <w:p w14:paraId="5C83A03A" w14:textId="77777777" w:rsidR="007411D9" w:rsidRDefault="007411D9">
      <w:pPr>
        <w:rPr>
          <w:rFonts w:ascii="Arial" w:hAnsi="Arial" w:cs="Arial"/>
          <w:b/>
          <w:bCs/>
        </w:rPr>
      </w:pPr>
    </w:p>
    <w:p w14:paraId="40A6AFEE" w14:textId="77777777" w:rsidR="001B4BBA" w:rsidRDefault="001B4BBA">
      <w:pPr>
        <w:rPr>
          <w:rFonts w:ascii="Arial" w:hAnsi="Arial" w:cs="Arial"/>
          <w:b/>
          <w:bCs/>
        </w:rPr>
      </w:pPr>
    </w:p>
    <w:p w14:paraId="55B815A7" w14:textId="77777777" w:rsidR="004B360D" w:rsidRDefault="004B360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5F897BC" w14:textId="77777777">
        <w:tc>
          <w:tcPr>
            <w:tcW w:w="10277" w:type="dxa"/>
            <w:shd w:val="clear" w:color="auto" w:fill="66CCFF"/>
          </w:tcPr>
          <w:p w14:paraId="1223797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CE1F3A4" w14:textId="77777777" w:rsidR="00F6192D" w:rsidRDefault="007411D9">
      <w:pPr>
        <w:spacing w:before="120"/>
        <w:rPr>
          <w:rFonts w:ascii="Arial" w:hAnsi="Arial" w:cs="Arial"/>
        </w:rPr>
      </w:pPr>
      <w:r>
        <w:rPr>
          <w:rFonts w:ascii="Arial" w:hAnsi="Arial" w:cs="Arial"/>
          <w:i/>
          <w:sz w:val="18"/>
          <w:szCs w:val="18"/>
        </w:rPr>
        <w:t>(Cocher la case correspondante.)</w:t>
      </w:r>
    </w:p>
    <w:p w14:paraId="634CCD97" w14:textId="77777777" w:rsidR="007411D9" w:rsidRPr="00F6192D" w:rsidRDefault="00F6192D" w:rsidP="00F6192D">
      <w:pPr>
        <w:tabs>
          <w:tab w:val="left" w:pos="7426"/>
        </w:tabs>
        <w:rPr>
          <w:rFonts w:ascii="Arial" w:hAnsi="Arial" w:cs="Arial"/>
        </w:rPr>
      </w:pPr>
      <w:r>
        <w:rPr>
          <w:rFonts w:ascii="Arial" w:hAnsi="Arial" w:cs="Arial"/>
        </w:rPr>
        <w:tab/>
      </w:r>
    </w:p>
    <w:p w14:paraId="14781318"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D812F26" w14:textId="77777777" w:rsidR="007411D9" w:rsidRDefault="007411D9">
      <w:pPr>
        <w:pStyle w:val="Titre1"/>
        <w:ind w:left="0" w:hanging="432"/>
        <w:rPr>
          <w:rFonts w:ascii="Arial" w:hAnsi="Arial" w:cs="Arial"/>
          <w:b w:val="0"/>
          <w:bCs w:val="0"/>
        </w:rPr>
      </w:pPr>
    </w:p>
    <w:p w14:paraId="3FFA9DD2"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C85530A" w14:textId="77777777" w:rsidR="00775F55" w:rsidRDefault="00775F55" w:rsidP="00775F55">
      <w:pPr>
        <w:numPr>
          <w:ilvl w:val="0"/>
          <w:numId w:val="1"/>
        </w:numPr>
        <w:rPr>
          <w:rFonts w:ascii="Arial" w:hAnsi="Arial" w:cs="Arial"/>
        </w:rPr>
      </w:pPr>
    </w:p>
    <w:p w14:paraId="71CF60A0"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BBACA98" w14:textId="77777777" w:rsidR="007411D9" w:rsidRDefault="007411D9">
      <w:pPr>
        <w:pStyle w:val="En-tte"/>
        <w:tabs>
          <w:tab w:val="clear" w:pos="4536"/>
          <w:tab w:val="clear" w:pos="9072"/>
        </w:tabs>
        <w:rPr>
          <w:rFonts w:ascii="Arial" w:hAnsi="Arial" w:cs="Arial"/>
        </w:rPr>
      </w:pPr>
    </w:p>
    <w:p w14:paraId="07FAF56D"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1A5FFA9"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993FDFD" w14:textId="77777777">
        <w:tc>
          <w:tcPr>
            <w:tcW w:w="10419" w:type="dxa"/>
            <w:shd w:val="clear" w:color="auto" w:fill="66CCFF"/>
          </w:tcPr>
          <w:p w14:paraId="184DBE8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83B9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17B3D00" w14:textId="77777777" w:rsidR="007411D9" w:rsidRDefault="007411D9">
      <w:pPr>
        <w:pStyle w:val="En-tte"/>
        <w:tabs>
          <w:tab w:val="clear" w:pos="4536"/>
          <w:tab w:val="clear" w:pos="9072"/>
        </w:tabs>
        <w:rPr>
          <w:rFonts w:ascii="Arial" w:hAnsi="Arial" w:cs="Arial"/>
        </w:rPr>
      </w:pPr>
    </w:p>
    <w:p w14:paraId="6FDFC87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sidR="00775F55">
        <w:rPr>
          <w:rFonts w:ascii="Arial" w:hAnsi="Arial" w:cs="Arial"/>
          <w:b/>
          <w:bCs/>
        </w:rPr>
        <w:t> </w:t>
      </w:r>
      <w:r w:rsidR="007411D9">
        <w:rPr>
          <w:rFonts w:ascii="Arial" w:hAnsi="Arial" w:cs="Arial"/>
        </w:rPr>
        <w:t>Le candidat se présente seul :</w:t>
      </w:r>
    </w:p>
    <w:p w14:paraId="771A888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FF45578" w14:textId="77777777" w:rsidR="007411D9" w:rsidRDefault="007411D9">
      <w:pPr>
        <w:pStyle w:val="En-tte"/>
        <w:tabs>
          <w:tab w:val="clear" w:pos="4536"/>
          <w:tab w:val="clear" w:pos="9072"/>
        </w:tabs>
        <w:rPr>
          <w:rFonts w:ascii="Arial" w:hAnsi="Arial" w:cs="Arial"/>
        </w:rPr>
      </w:pPr>
    </w:p>
    <w:p w14:paraId="6B7FBFD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EF0C1B4" w14:textId="77777777" w:rsidR="00775F55" w:rsidRDefault="00775F55" w:rsidP="00775F55">
      <w:pPr>
        <w:pStyle w:val="En-tte"/>
        <w:ind w:left="360"/>
        <w:rPr>
          <w:rFonts w:ascii="Arial" w:hAnsi="Arial" w:cs="Arial"/>
        </w:rPr>
      </w:pPr>
    </w:p>
    <w:p w14:paraId="1543DB41" w14:textId="77777777" w:rsidR="00775F55" w:rsidRDefault="00775F55" w:rsidP="00775F55">
      <w:pPr>
        <w:pStyle w:val="En-tte"/>
        <w:ind w:left="360"/>
        <w:rPr>
          <w:rFonts w:ascii="Arial" w:hAnsi="Arial" w:cs="Arial"/>
        </w:rPr>
      </w:pPr>
    </w:p>
    <w:p w14:paraId="673EFD51" w14:textId="77777777" w:rsidR="00775F55" w:rsidRPr="00775F55" w:rsidRDefault="00775F55" w:rsidP="00775F55">
      <w:pPr>
        <w:pStyle w:val="En-tte"/>
        <w:ind w:left="360"/>
        <w:rPr>
          <w:rFonts w:ascii="Arial" w:hAnsi="Arial" w:cs="Arial"/>
        </w:rPr>
      </w:pPr>
    </w:p>
    <w:p w14:paraId="7688E8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584BF9" w14:textId="77777777" w:rsidR="00775F55" w:rsidRDefault="00775F55" w:rsidP="00775F55">
      <w:pPr>
        <w:pStyle w:val="En-tte"/>
        <w:ind w:left="360"/>
        <w:rPr>
          <w:rFonts w:ascii="Arial" w:hAnsi="Arial" w:cs="Arial"/>
        </w:rPr>
      </w:pPr>
    </w:p>
    <w:p w14:paraId="3F679C8C" w14:textId="77777777" w:rsidR="00775F55" w:rsidRDefault="00775F55" w:rsidP="00775F55">
      <w:pPr>
        <w:pStyle w:val="En-tte"/>
        <w:ind w:left="360"/>
        <w:rPr>
          <w:rFonts w:ascii="Arial" w:hAnsi="Arial" w:cs="Arial"/>
        </w:rPr>
      </w:pPr>
    </w:p>
    <w:p w14:paraId="04ED81E7" w14:textId="77777777" w:rsidR="00775F55" w:rsidRPr="00775F55" w:rsidRDefault="00775F55" w:rsidP="00775F55">
      <w:pPr>
        <w:pStyle w:val="En-tte"/>
        <w:ind w:left="360"/>
        <w:rPr>
          <w:rFonts w:ascii="Arial" w:hAnsi="Arial" w:cs="Arial"/>
        </w:rPr>
      </w:pPr>
    </w:p>
    <w:p w14:paraId="269D22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5465EAA" w14:textId="77777777" w:rsidR="00775F55" w:rsidRDefault="00775F55" w:rsidP="00775F55">
      <w:pPr>
        <w:pStyle w:val="En-tte"/>
        <w:ind w:left="360"/>
        <w:rPr>
          <w:rFonts w:ascii="Arial" w:hAnsi="Arial" w:cs="Arial"/>
        </w:rPr>
      </w:pPr>
    </w:p>
    <w:p w14:paraId="27AA9A58" w14:textId="77777777" w:rsidR="00775F55" w:rsidRDefault="00775F55" w:rsidP="00775F55">
      <w:pPr>
        <w:pStyle w:val="En-tte"/>
        <w:ind w:left="360"/>
        <w:rPr>
          <w:rFonts w:ascii="Arial" w:hAnsi="Arial" w:cs="Arial"/>
        </w:rPr>
      </w:pPr>
    </w:p>
    <w:p w14:paraId="56EFDBBD" w14:textId="77777777" w:rsidR="00775F55" w:rsidRPr="00775F55" w:rsidRDefault="00775F55" w:rsidP="00775F55">
      <w:pPr>
        <w:pStyle w:val="En-tte"/>
        <w:ind w:left="360"/>
        <w:rPr>
          <w:rFonts w:ascii="Arial" w:hAnsi="Arial" w:cs="Arial"/>
        </w:rPr>
      </w:pPr>
    </w:p>
    <w:p w14:paraId="4ACDBD3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1E10C32" w14:textId="77777777" w:rsidR="00775F55" w:rsidRDefault="00775F55" w:rsidP="00775F55">
      <w:pPr>
        <w:pStyle w:val="En-tte"/>
        <w:ind w:left="360"/>
        <w:rPr>
          <w:rFonts w:ascii="Arial" w:hAnsi="Arial" w:cs="Arial"/>
        </w:rPr>
      </w:pPr>
    </w:p>
    <w:p w14:paraId="419DC7DC" w14:textId="77777777" w:rsidR="00775F55" w:rsidRDefault="00775F55" w:rsidP="00775F55">
      <w:pPr>
        <w:pStyle w:val="En-tte"/>
        <w:ind w:left="360"/>
        <w:rPr>
          <w:rFonts w:ascii="Arial" w:hAnsi="Arial" w:cs="Arial"/>
        </w:rPr>
      </w:pPr>
    </w:p>
    <w:p w14:paraId="5D0919C3" w14:textId="77777777" w:rsidR="00775F55" w:rsidRPr="00775F55" w:rsidRDefault="00775F55" w:rsidP="00775F55">
      <w:pPr>
        <w:pStyle w:val="En-tte"/>
        <w:ind w:left="360"/>
        <w:rPr>
          <w:rFonts w:ascii="Arial" w:hAnsi="Arial" w:cs="Arial"/>
        </w:rPr>
      </w:pPr>
    </w:p>
    <w:p w14:paraId="412E3BA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5B48D5B" w14:textId="77777777" w:rsidR="00775F55" w:rsidRPr="00775F55" w:rsidRDefault="00775F55" w:rsidP="00775F55">
      <w:pPr>
        <w:pStyle w:val="En-tte"/>
        <w:ind w:left="360"/>
        <w:rPr>
          <w:rFonts w:ascii="Arial" w:hAnsi="Arial" w:cs="Arial"/>
        </w:rPr>
      </w:pPr>
    </w:p>
    <w:p w14:paraId="1A9F9B4D" w14:textId="77777777" w:rsidR="00775F55" w:rsidRPr="00775F55" w:rsidRDefault="00775F55" w:rsidP="00775F55">
      <w:pPr>
        <w:pStyle w:val="En-tte"/>
        <w:ind w:left="360"/>
        <w:rPr>
          <w:rFonts w:ascii="Arial" w:hAnsi="Arial" w:cs="Arial"/>
        </w:rPr>
      </w:pPr>
    </w:p>
    <w:p w14:paraId="78159822" w14:textId="77777777" w:rsidR="007411D9" w:rsidRDefault="007411D9">
      <w:pPr>
        <w:pStyle w:val="En-tte"/>
        <w:tabs>
          <w:tab w:val="clear" w:pos="4536"/>
          <w:tab w:val="clear" w:pos="9072"/>
        </w:tabs>
        <w:rPr>
          <w:rFonts w:ascii="Arial" w:hAnsi="Arial" w:cs="Arial"/>
        </w:rPr>
      </w:pPr>
    </w:p>
    <w:p w14:paraId="6F7A554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Pr>
          <w:rFonts w:ascii="Arial" w:hAnsi="Arial" w:cs="Arial"/>
          <w:b/>
          <w:bCs/>
        </w:rPr>
        <w:t> </w:t>
      </w:r>
      <w:r w:rsidR="007411D9">
        <w:rPr>
          <w:rFonts w:ascii="Arial" w:hAnsi="Arial" w:cs="Arial"/>
        </w:rPr>
        <w:t>Le candidat est un groupement d’entreprises :</w:t>
      </w:r>
    </w:p>
    <w:p w14:paraId="43264143" w14:textId="77777777" w:rsidR="007411D9" w:rsidRDefault="007411D9">
      <w:pPr>
        <w:spacing w:before="60"/>
        <w:rPr>
          <w:rFonts w:ascii="Arial" w:hAnsi="Arial" w:cs="Arial"/>
          <w:iCs/>
        </w:rPr>
      </w:pPr>
    </w:p>
    <w:p w14:paraId="2DA2714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Pr>
          <w:rFonts w:ascii="Arial" w:hAnsi="Arial" w:cs="Arial"/>
          <w:iCs/>
        </w:rPr>
        <w:t> </w:t>
      </w:r>
      <w:r w:rsidR="007411D9">
        <w:rPr>
          <w:rFonts w:ascii="Arial" w:hAnsi="Arial" w:cs="Arial"/>
        </w:rPr>
        <w:t>solidaire</w:t>
      </w:r>
    </w:p>
    <w:p w14:paraId="4BE12ECD" w14:textId="77777777" w:rsidR="007411D9" w:rsidRDefault="007411D9">
      <w:pPr>
        <w:rPr>
          <w:rFonts w:ascii="Arial" w:hAnsi="Arial" w:cs="Arial"/>
        </w:rPr>
      </w:pPr>
    </w:p>
    <w:p w14:paraId="18CD3F2C" w14:textId="77777777" w:rsidR="007411D9" w:rsidRDefault="007411D9">
      <w:pPr>
        <w:rPr>
          <w:rFonts w:ascii="Arial" w:hAnsi="Arial" w:cs="Arial"/>
        </w:rPr>
      </w:pPr>
    </w:p>
    <w:p w14:paraId="14FD468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386ED06" w14:textId="77777777" w:rsidR="007411D9" w:rsidRDefault="007411D9">
      <w:pPr>
        <w:spacing w:before="60"/>
        <w:rPr>
          <w:rFonts w:ascii="Arial" w:hAnsi="Arial" w:cs="Arial"/>
          <w:iCs/>
        </w:rPr>
      </w:pPr>
    </w:p>
    <w:p w14:paraId="7A3FEC6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rsidR="007411D9">
        <w:rPr>
          <w:rFonts w:ascii="Arial" w:hAnsi="Arial" w:cs="Arial"/>
          <w:iCs/>
        </w:rPr>
        <w:t xml:space="preserve"> O</w:t>
      </w:r>
      <w:r w:rsidR="00775F55">
        <w:rPr>
          <w:rFonts w:ascii="Arial" w:hAnsi="Arial" w:cs="Arial"/>
          <w:iCs/>
        </w:rPr>
        <w:t>ui</w:t>
      </w:r>
    </w:p>
    <w:p w14:paraId="015DE4FF" w14:textId="77777777" w:rsidR="007411D9" w:rsidRDefault="007411D9">
      <w:pPr>
        <w:jc w:val="both"/>
        <w:rPr>
          <w:rFonts w:ascii="Arial" w:hAnsi="Arial" w:cs="Arial"/>
        </w:rPr>
      </w:pPr>
    </w:p>
    <w:p w14:paraId="0A26C48F" w14:textId="77777777" w:rsidR="00E10833" w:rsidRDefault="00E10833">
      <w:pPr>
        <w:jc w:val="both"/>
        <w:rPr>
          <w:rFonts w:ascii="Arial" w:hAnsi="Arial" w:cs="Arial"/>
        </w:rPr>
      </w:pPr>
    </w:p>
    <w:p w14:paraId="0C4F6517" w14:textId="77777777" w:rsidR="00E10833" w:rsidRDefault="00E10833">
      <w:pPr>
        <w:jc w:val="both"/>
        <w:rPr>
          <w:rFonts w:ascii="Arial" w:hAnsi="Arial" w:cs="Arial"/>
        </w:rPr>
      </w:pPr>
    </w:p>
    <w:p w14:paraId="5CE5D8BE" w14:textId="77777777" w:rsidR="00E10833" w:rsidRDefault="00E10833">
      <w:pPr>
        <w:jc w:val="both"/>
        <w:rPr>
          <w:rFonts w:ascii="Arial" w:hAnsi="Arial" w:cs="Arial"/>
        </w:rPr>
      </w:pPr>
    </w:p>
    <w:p w14:paraId="78B8C7C0" w14:textId="77777777" w:rsidR="00055E40" w:rsidRDefault="00055E40">
      <w:pPr>
        <w:jc w:val="both"/>
        <w:rPr>
          <w:rFonts w:ascii="Arial" w:hAnsi="Arial" w:cs="Arial"/>
        </w:rPr>
      </w:pPr>
    </w:p>
    <w:p w14:paraId="63D40749" w14:textId="77777777" w:rsidR="00055E40" w:rsidRDefault="00055E40">
      <w:pPr>
        <w:jc w:val="both"/>
        <w:rPr>
          <w:rFonts w:ascii="Arial" w:hAnsi="Arial" w:cs="Arial"/>
        </w:rPr>
      </w:pPr>
    </w:p>
    <w:p w14:paraId="58286325" w14:textId="77777777" w:rsidR="00E10833" w:rsidRDefault="00E10833">
      <w:pPr>
        <w:jc w:val="both"/>
        <w:rPr>
          <w:rFonts w:ascii="Arial" w:hAnsi="Arial" w:cs="Arial"/>
        </w:rPr>
      </w:pPr>
    </w:p>
    <w:p w14:paraId="2070644D" w14:textId="77777777" w:rsidR="00E10833" w:rsidRDefault="00E10833">
      <w:pPr>
        <w:jc w:val="both"/>
        <w:rPr>
          <w:rFonts w:ascii="Arial" w:hAnsi="Arial" w:cs="Arial"/>
        </w:rPr>
      </w:pPr>
    </w:p>
    <w:p w14:paraId="12C499FE" w14:textId="77777777" w:rsidR="000645F5" w:rsidRDefault="000645F5">
      <w:pPr>
        <w:jc w:val="both"/>
        <w:rPr>
          <w:rFonts w:ascii="Arial" w:hAnsi="Arial" w:cs="Arial"/>
        </w:rPr>
      </w:pPr>
    </w:p>
    <w:p w14:paraId="1B546BB5" w14:textId="77777777" w:rsidR="000645F5" w:rsidRDefault="000645F5">
      <w:pPr>
        <w:jc w:val="both"/>
        <w:rPr>
          <w:rFonts w:ascii="Arial" w:hAnsi="Arial" w:cs="Arial"/>
        </w:rPr>
      </w:pPr>
    </w:p>
    <w:p w14:paraId="10B4CEB5" w14:textId="77777777" w:rsidR="000645F5" w:rsidRDefault="000645F5">
      <w:pPr>
        <w:jc w:val="both"/>
        <w:rPr>
          <w:rFonts w:ascii="Arial" w:hAnsi="Arial" w:cs="Arial"/>
        </w:rPr>
      </w:pPr>
    </w:p>
    <w:p w14:paraId="036AA1F7" w14:textId="77777777" w:rsidR="000645F5" w:rsidRDefault="000645F5">
      <w:pPr>
        <w:jc w:val="both"/>
        <w:rPr>
          <w:rFonts w:ascii="Arial" w:hAnsi="Arial" w:cs="Arial"/>
        </w:rPr>
      </w:pPr>
    </w:p>
    <w:p w14:paraId="2CD43AA7" w14:textId="77777777" w:rsidR="000645F5" w:rsidRDefault="000645F5">
      <w:pPr>
        <w:jc w:val="both"/>
        <w:rPr>
          <w:rFonts w:ascii="Arial" w:hAnsi="Arial" w:cs="Arial"/>
        </w:rPr>
      </w:pPr>
    </w:p>
    <w:p w14:paraId="64DADBC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6D9A13" w14:textId="77777777" w:rsidTr="00B02DE5">
        <w:tc>
          <w:tcPr>
            <w:tcW w:w="10490" w:type="dxa"/>
            <w:shd w:val="clear" w:color="auto" w:fill="66CCFF"/>
          </w:tcPr>
          <w:p w14:paraId="3B2F3E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6DBC9AB3" w14:textId="77777777" w:rsidR="007411D9" w:rsidRDefault="007411D9" w:rsidP="00B02DE5">
      <w:pPr>
        <w:spacing w:before="120"/>
        <w:jc w:val="both"/>
        <w:rPr>
          <w:ins w:id="0" w:author="DEHAUDT Mailys" w:date="2019-04-09T10:46:00Z"/>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787B006" w14:textId="77777777" w:rsidR="000D4563" w:rsidRDefault="000D4563" w:rsidP="00B02DE5">
      <w:pPr>
        <w:spacing w:before="120"/>
        <w:jc w:val="both"/>
        <w:rPr>
          <w:rFonts w:ascii="Arial" w:hAnsi="Arial" w:cs="Arial"/>
        </w:rPr>
      </w:pPr>
    </w:p>
    <w:p w14:paraId="2B78BEB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451242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238E837" w14:textId="77777777" w:rsidR="00C1386A" w:rsidRDefault="00C1386A">
            <w:pPr>
              <w:snapToGrid w:val="0"/>
              <w:jc w:val="center"/>
              <w:rPr>
                <w:rFonts w:ascii="Arial" w:hAnsi="Arial" w:cs="Arial"/>
                <w:b/>
              </w:rPr>
            </w:pPr>
          </w:p>
          <w:p w14:paraId="6C31643D" w14:textId="77777777" w:rsidR="00C1386A" w:rsidRDefault="00C1386A">
            <w:pPr>
              <w:jc w:val="center"/>
              <w:rPr>
                <w:rFonts w:ascii="Arial" w:hAnsi="Arial" w:cs="Arial"/>
                <w:b/>
              </w:rPr>
            </w:pPr>
          </w:p>
          <w:p w14:paraId="3DDF6555" w14:textId="77777777" w:rsidR="00C1386A" w:rsidRDefault="00C1386A">
            <w:pPr>
              <w:jc w:val="center"/>
              <w:rPr>
                <w:rFonts w:ascii="Arial" w:hAnsi="Arial" w:cs="Arial"/>
                <w:b/>
              </w:rPr>
            </w:pPr>
            <w:r>
              <w:rPr>
                <w:rFonts w:ascii="Arial" w:hAnsi="Arial" w:cs="Arial"/>
                <w:b/>
              </w:rPr>
              <w:t>N°</w:t>
            </w:r>
          </w:p>
          <w:p w14:paraId="3E3F3A62" w14:textId="77777777" w:rsidR="00C1386A" w:rsidRDefault="00C1386A">
            <w:pPr>
              <w:jc w:val="center"/>
              <w:rPr>
                <w:rFonts w:ascii="Arial" w:hAnsi="Arial" w:cs="Arial"/>
                <w:b/>
              </w:rPr>
            </w:pPr>
            <w:proofErr w:type="gramStart"/>
            <w:r>
              <w:rPr>
                <w:rFonts w:ascii="Arial" w:hAnsi="Arial" w:cs="Arial"/>
                <w:b/>
              </w:rPr>
              <w:t>du</w:t>
            </w:r>
            <w:proofErr w:type="gramEnd"/>
          </w:p>
          <w:p w14:paraId="1AAF868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AC913CE" w14:textId="77777777" w:rsidR="00C1386A" w:rsidRDefault="00C1386A">
            <w:pPr>
              <w:snapToGrid w:val="0"/>
              <w:jc w:val="center"/>
              <w:rPr>
                <w:rFonts w:ascii="Arial" w:hAnsi="Arial" w:cs="Arial"/>
                <w:b/>
              </w:rPr>
            </w:pPr>
          </w:p>
          <w:p w14:paraId="6F099E1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F03243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691F51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873CD9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DA30515" w14:textId="77777777" w:rsidR="00C1386A" w:rsidRDefault="00C1386A">
            <w:pPr>
              <w:pStyle w:val="Titre5"/>
              <w:snapToGrid w:val="0"/>
            </w:pPr>
          </w:p>
          <w:p w14:paraId="4206A768" w14:textId="77777777" w:rsidR="00C1386A" w:rsidRDefault="00C1386A">
            <w:pPr>
              <w:pStyle w:val="Titre5"/>
            </w:pPr>
            <w:r>
              <w:t>Prestations exécutées par les membres du groupement (**)</w:t>
            </w:r>
          </w:p>
        </w:tc>
      </w:tr>
      <w:tr w:rsidR="00C1386A" w14:paraId="2D6BDB5F" w14:textId="77777777" w:rsidTr="00C1386A">
        <w:trPr>
          <w:trHeight w:val="1021"/>
        </w:trPr>
        <w:tc>
          <w:tcPr>
            <w:tcW w:w="851" w:type="dxa"/>
            <w:tcBorders>
              <w:top w:val="single" w:sz="4" w:space="0" w:color="000000"/>
              <w:left w:val="single" w:sz="4" w:space="0" w:color="000000"/>
            </w:tcBorders>
            <w:shd w:val="clear" w:color="auto" w:fill="CCFFFF"/>
          </w:tcPr>
          <w:p w14:paraId="07E4270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6B95ED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077C276" w14:textId="77777777" w:rsidR="00C1386A" w:rsidRDefault="00C1386A">
            <w:pPr>
              <w:snapToGrid w:val="0"/>
              <w:jc w:val="both"/>
              <w:rPr>
                <w:rFonts w:ascii="Arial" w:hAnsi="Arial" w:cs="Arial"/>
              </w:rPr>
            </w:pPr>
          </w:p>
        </w:tc>
      </w:tr>
      <w:tr w:rsidR="00C1386A" w14:paraId="3BDFAABF" w14:textId="77777777" w:rsidTr="00C1386A">
        <w:trPr>
          <w:trHeight w:val="1021"/>
        </w:trPr>
        <w:tc>
          <w:tcPr>
            <w:tcW w:w="851" w:type="dxa"/>
            <w:tcBorders>
              <w:left w:val="single" w:sz="4" w:space="0" w:color="000000"/>
            </w:tcBorders>
            <w:shd w:val="clear" w:color="auto" w:fill="auto"/>
          </w:tcPr>
          <w:p w14:paraId="1DCB8F5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546256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F1536B0" w14:textId="77777777" w:rsidR="00C1386A" w:rsidRDefault="00C1386A">
            <w:pPr>
              <w:snapToGrid w:val="0"/>
              <w:jc w:val="both"/>
              <w:rPr>
                <w:rFonts w:ascii="Arial" w:hAnsi="Arial" w:cs="Arial"/>
              </w:rPr>
            </w:pPr>
          </w:p>
        </w:tc>
      </w:tr>
      <w:tr w:rsidR="00C1386A" w14:paraId="06AAEC66" w14:textId="77777777" w:rsidTr="00C1386A">
        <w:trPr>
          <w:trHeight w:val="1021"/>
        </w:trPr>
        <w:tc>
          <w:tcPr>
            <w:tcW w:w="851" w:type="dxa"/>
            <w:tcBorders>
              <w:left w:val="single" w:sz="4" w:space="0" w:color="000000"/>
            </w:tcBorders>
            <w:shd w:val="clear" w:color="auto" w:fill="CCFFFF"/>
          </w:tcPr>
          <w:p w14:paraId="0EA62CB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80D4AD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0FCA0A0" w14:textId="77777777" w:rsidR="00C1386A" w:rsidRDefault="00C1386A">
            <w:pPr>
              <w:snapToGrid w:val="0"/>
              <w:jc w:val="both"/>
              <w:rPr>
                <w:rFonts w:ascii="Arial" w:hAnsi="Arial" w:cs="Arial"/>
              </w:rPr>
            </w:pPr>
          </w:p>
        </w:tc>
      </w:tr>
      <w:tr w:rsidR="00C1386A" w14:paraId="5EF8E414" w14:textId="77777777" w:rsidTr="00C1386A">
        <w:trPr>
          <w:trHeight w:val="1021"/>
        </w:trPr>
        <w:tc>
          <w:tcPr>
            <w:tcW w:w="851" w:type="dxa"/>
            <w:tcBorders>
              <w:left w:val="single" w:sz="4" w:space="0" w:color="000000"/>
              <w:bottom w:val="single" w:sz="4" w:space="0" w:color="000000"/>
            </w:tcBorders>
            <w:shd w:val="clear" w:color="auto" w:fill="auto"/>
          </w:tcPr>
          <w:p w14:paraId="663BC97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ACADD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19652F1" w14:textId="77777777" w:rsidR="00C1386A" w:rsidRDefault="00C1386A">
            <w:pPr>
              <w:snapToGrid w:val="0"/>
              <w:jc w:val="both"/>
              <w:rPr>
                <w:rFonts w:ascii="Arial" w:hAnsi="Arial" w:cs="Arial"/>
              </w:rPr>
            </w:pPr>
          </w:p>
        </w:tc>
      </w:tr>
    </w:tbl>
    <w:p w14:paraId="0D52CF2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CE0BBC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490307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A9EF12E"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BAB299" w14:textId="77777777">
        <w:tc>
          <w:tcPr>
            <w:tcW w:w="10419" w:type="dxa"/>
            <w:shd w:val="clear" w:color="auto" w:fill="66CCFF"/>
          </w:tcPr>
          <w:p w14:paraId="3E97704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F6285E0" w14:textId="77777777" w:rsidR="007411D9" w:rsidRDefault="007411D9"/>
    <w:p w14:paraId="61B6CA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C8742D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C1B5A1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05B079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F3F9F73" w14:textId="77777777" w:rsidR="00775F55" w:rsidRDefault="00775F55" w:rsidP="001D588C">
      <w:pPr>
        <w:tabs>
          <w:tab w:val="left" w:pos="576"/>
        </w:tabs>
        <w:spacing w:before="80"/>
        <w:ind w:left="567"/>
        <w:jc w:val="both"/>
        <w:rPr>
          <w:rFonts w:ascii="Arial" w:hAnsi="Arial" w:cs="Arial"/>
        </w:rPr>
      </w:pPr>
    </w:p>
    <w:p w14:paraId="36D4C5F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C3038">
        <w:fldChar w:fldCharType="separate"/>
      </w:r>
      <w:r w:rsidR="00AE730C">
        <w:fldChar w:fldCharType="end"/>
      </w:r>
    </w:p>
    <w:p w14:paraId="1BBB3746" w14:textId="77777777" w:rsidR="00AE730C" w:rsidRDefault="00AE730C">
      <w:pPr>
        <w:jc w:val="both"/>
        <w:rPr>
          <w:rFonts w:ascii="Arial" w:hAnsi="Arial" w:cs="Arial"/>
        </w:rPr>
      </w:pPr>
    </w:p>
    <w:p w14:paraId="7844482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E90E432" w14:textId="77777777" w:rsidR="00775F55" w:rsidRDefault="00775F55" w:rsidP="00775F55">
      <w:pPr>
        <w:jc w:val="both"/>
        <w:rPr>
          <w:rFonts w:ascii="Arial" w:hAnsi="Arial" w:cs="Arial"/>
          <w:sz w:val="18"/>
          <w:szCs w:val="18"/>
        </w:rPr>
      </w:pPr>
    </w:p>
    <w:p w14:paraId="478F3EE3" w14:textId="77777777" w:rsidR="00507C52" w:rsidRDefault="00507C52">
      <w:pPr>
        <w:jc w:val="both"/>
        <w:rPr>
          <w:rFonts w:ascii="Arial" w:hAnsi="Arial" w:cs="Arial"/>
        </w:rPr>
      </w:pPr>
    </w:p>
    <w:p w14:paraId="5D6C5385" w14:textId="77777777" w:rsidR="00055E40" w:rsidRDefault="00055E40">
      <w:pPr>
        <w:jc w:val="both"/>
        <w:rPr>
          <w:rFonts w:ascii="Arial" w:hAnsi="Arial" w:cs="Arial"/>
        </w:rPr>
      </w:pPr>
    </w:p>
    <w:p w14:paraId="1FCCF2FB" w14:textId="77777777" w:rsidR="00055E40" w:rsidRDefault="00055E40">
      <w:pPr>
        <w:jc w:val="both"/>
        <w:rPr>
          <w:rFonts w:ascii="Arial" w:hAnsi="Arial" w:cs="Arial"/>
        </w:rPr>
      </w:pPr>
    </w:p>
    <w:p w14:paraId="14923C9C" w14:textId="77777777" w:rsidR="00055E40" w:rsidRDefault="00055E40">
      <w:pPr>
        <w:jc w:val="both"/>
        <w:rPr>
          <w:rFonts w:ascii="Arial" w:hAnsi="Arial" w:cs="Arial"/>
        </w:rPr>
      </w:pPr>
    </w:p>
    <w:p w14:paraId="492BF3B4" w14:textId="77777777" w:rsidR="00055E40" w:rsidRDefault="00055E40">
      <w:pPr>
        <w:jc w:val="both"/>
        <w:rPr>
          <w:rFonts w:ascii="Arial" w:hAnsi="Arial" w:cs="Arial"/>
        </w:rPr>
      </w:pPr>
    </w:p>
    <w:p w14:paraId="363121B9" w14:textId="77777777" w:rsidR="00055E40" w:rsidRDefault="00055E40">
      <w:pPr>
        <w:jc w:val="both"/>
        <w:rPr>
          <w:rFonts w:ascii="Arial" w:hAnsi="Arial" w:cs="Arial"/>
        </w:rPr>
      </w:pPr>
    </w:p>
    <w:p w14:paraId="15E78E2D" w14:textId="77777777" w:rsidR="00055E40" w:rsidRDefault="00055E40">
      <w:pPr>
        <w:jc w:val="both"/>
        <w:rPr>
          <w:rFonts w:ascii="Arial" w:hAnsi="Arial" w:cs="Arial"/>
        </w:rPr>
      </w:pPr>
    </w:p>
    <w:p w14:paraId="6F461143" w14:textId="77777777" w:rsidR="00055E40" w:rsidRDefault="00055E40">
      <w:pPr>
        <w:jc w:val="both"/>
        <w:rPr>
          <w:rFonts w:ascii="Arial" w:hAnsi="Arial" w:cs="Arial"/>
        </w:rPr>
      </w:pPr>
    </w:p>
    <w:p w14:paraId="6E112B0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3AC96C4" w14:textId="77777777" w:rsidR="00507C52" w:rsidRDefault="00507C52" w:rsidP="00507C52">
      <w:pPr>
        <w:pStyle w:val="En-tte"/>
        <w:tabs>
          <w:tab w:val="clear" w:pos="4536"/>
          <w:tab w:val="clear" w:pos="9072"/>
          <w:tab w:val="left" w:pos="864"/>
        </w:tabs>
        <w:rPr>
          <w:rFonts w:ascii="Arial" w:hAnsi="Arial" w:cs="Arial"/>
        </w:rPr>
      </w:pPr>
    </w:p>
    <w:p w14:paraId="2F20B45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4B37754"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F57F72" w14:textId="77777777" w:rsidR="00507C52" w:rsidRPr="00411396" w:rsidRDefault="00507C52" w:rsidP="00507C52">
      <w:pPr>
        <w:pStyle w:val="En-tte"/>
        <w:tabs>
          <w:tab w:val="left" w:pos="864"/>
        </w:tabs>
        <w:rPr>
          <w:rFonts w:ascii="Arial" w:hAnsi="Arial" w:cs="Arial"/>
        </w:rPr>
      </w:pPr>
    </w:p>
    <w:p w14:paraId="3C271F8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3F0E265" w14:textId="77777777" w:rsidR="00507C52" w:rsidRPr="00411396" w:rsidRDefault="00507C52" w:rsidP="00775F55">
      <w:pPr>
        <w:pStyle w:val="En-tte"/>
        <w:tabs>
          <w:tab w:val="left" w:pos="864"/>
        </w:tabs>
        <w:ind w:left="426"/>
        <w:rPr>
          <w:rFonts w:ascii="Arial" w:hAnsi="Arial" w:cs="Arial"/>
        </w:rPr>
      </w:pPr>
    </w:p>
    <w:p w14:paraId="0B2A158F" w14:textId="77777777" w:rsidR="00507C52" w:rsidRDefault="00507C52" w:rsidP="00775F55">
      <w:pPr>
        <w:pStyle w:val="En-tte"/>
        <w:tabs>
          <w:tab w:val="left" w:pos="864"/>
        </w:tabs>
        <w:ind w:left="426"/>
        <w:rPr>
          <w:rFonts w:ascii="Arial" w:hAnsi="Arial" w:cs="Arial"/>
        </w:rPr>
      </w:pPr>
    </w:p>
    <w:p w14:paraId="6889D2C2" w14:textId="77777777" w:rsidR="00775F55" w:rsidRPr="00411396" w:rsidRDefault="00775F55" w:rsidP="00775F55">
      <w:pPr>
        <w:pStyle w:val="En-tte"/>
        <w:tabs>
          <w:tab w:val="left" w:pos="864"/>
        </w:tabs>
        <w:ind w:left="426"/>
        <w:rPr>
          <w:rFonts w:ascii="Arial" w:hAnsi="Arial" w:cs="Arial"/>
        </w:rPr>
      </w:pPr>
    </w:p>
    <w:p w14:paraId="0A67451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6D1D99F" w14:textId="77777777" w:rsidR="00507C52" w:rsidRPr="00411396" w:rsidRDefault="00507C52" w:rsidP="00775F55">
      <w:pPr>
        <w:pStyle w:val="En-tte"/>
        <w:tabs>
          <w:tab w:val="left" w:pos="864"/>
        </w:tabs>
        <w:ind w:left="426"/>
        <w:rPr>
          <w:rFonts w:ascii="Arial" w:hAnsi="Arial" w:cs="Arial"/>
        </w:rPr>
      </w:pPr>
    </w:p>
    <w:p w14:paraId="2B967BEF" w14:textId="77777777" w:rsidR="00507C52" w:rsidRPr="00411396" w:rsidRDefault="00507C52" w:rsidP="00775F55">
      <w:pPr>
        <w:pStyle w:val="En-tte"/>
        <w:tabs>
          <w:tab w:val="left" w:pos="864"/>
        </w:tabs>
        <w:ind w:left="426"/>
        <w:rPr>
          <w:rFonts w:ascii="Arial" w:hAnsi="Arial" w:cs="Arial"/>
        </w:rPr>
      </w:pPr>
    </w:p>
    <w:p w14:paraId="471D4B21" w14:textId="77777777" w:rsidR="00507C52" w:rsidRDefault="00507C52">
      <w:pPr>
        <w:jc w:val="both"/>
        <w:rPr>
          <w:rFonts w:ascii="Arial" w:hAnsi="Arial" w:cs="Arial"/>
        </w:rPr>
      </w:pPr>
    </w:p>
    <w:p w14:paraId="49D7F985"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8C368F" w14:textId="77777777" w:rsidR="007411D9" w:rsidRDefault="007411D9">
      <w:pPr>
        <w:jc w:val="both"/>
        <w:rPr>
          <w:rFonts w:ascii="Arial" w:hAnsi="Arial" w:cs="Arial"/>
        </w:rPr>
      </w:pPr>
    </w:p>
    <w:p w14:paraId="0716049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2BAB30C" w14:textId="77777777" w:rsidR="007411D9" w:rsidRDefault="007411D9">
      <w:pPr>
        <w:rPr>
          <w:rFonts w:ascii="Arial" w:hAnsi="Arial" w:cs="Arial"/>
        </w:rPr>
      </w:pPr>
      <w:r>
        <w:rPr>
          <w:rFonts w:ascii="Arial" w:hAnsi="Arial" w:cs="Arial"/>
          <w:i/>
          <w:sz w:val="18"/>
          <w:szCs w:val="18"/>
        </w:rPr>
        <w:t>(Cocher la case correspondante.)</w:t>
      </w:r>
    </w:p>
    <w:p w14:paraId="7F73DB47" w14:textId="77777777" w:rsidR="007411D9" w:rsidRDefault="007411D9">
      <w:pPr>
        <w:rPr>
          <w:rFonts w:ascii="Arial" w:hAnsi="Arial" w:cs="Arial"/>
        </w:rPr>
      </w:pPr>
    </w:p>
    <w:p w14:paraId="1AB01FD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303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1C1537D" w14:textId="77777777" w:rsidR="00922BA4" w:rsidRDefault="00922BA4">
      <w:pPr>
        <w:ind w:left="4536" w:hanging="3990"/>
        <w:jc w:val="both"/>
        <w:rPr>
          <w:rFonts w:ascii="Arial" w:hAnsi="Arial" w:cs="Arial"/>
        </w:rPr>
      </w:pPr>
    </w:p>
    <w:p w14:paraId="20ACD5F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198A8B7" w14:textId="77777777" w:rsidR="00922BA4" w:rsidRDefault="00922BA4">
      <w:pPr>
        <w:ind w:left="4536" w:hanging="3990"/>
        <w:jc w:val="both"/>
        <w:rPr>
          <w:rFonts w:ascii="Arial" w:hAnsi="Arial" w:cs="Arial"/>
        </w:rPr>
      </w:pPr>
    </w:p>
    <w:p w14:paraId="788D3B5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30EEFE" w14:textId="77777777">
        <w:tc>
          <w:tcPr>
            <w:tcW w:w="10277" w:type="dxa"/>
            <w:shd w:val="clear" w:color="auto" w:fill="66CCFF"/>
          </w:tcPr>
          <w:p w14:paraId="5D2B32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4D6FC6" w14:textId="77777777" w:rsidR="007411D9" w:rsidRDefault="007411D9">
      <w:pPr>
        <w:jc w:val="both"/>
      </w:pPr>
    </w:p>
    <w:p w14:paraId="6AC5CF2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1A9DFC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CFB3EB2" w14:textId="77777777" w:rsidR="007411D9" w:rsidRDefault="007411D9">
      <w:pPr>
        <w:rPr>
          <w:rFonts w:ascii="Arial" w:hAnsi="Arial" w:cs="Arial"/>
        </w:rPr>
      </w:pPr>
    </w:p>
    <w:p w14:paraId="3DA105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552AF14" w14:textId="77777777" w:rsidR="00775F55" w:rsidRDefault="00775F55" w:rsidP="00775F55">
      <w:pPr>
        <w:pStyle w:val="En-tte"/>
        <w:ind w:left="360"/>
        <w:rPr>
          <w:rFonts w:ascii="Arial" w:hAnsi="Arial" w:cs="Arial"/>
        </w:rPr>
      </w:pPr>
    </w:p>
    <w:p w14:paraId="30137BC4" w14:textId="77777777" w:rsidR="00775F55" w:rsidRDefault="00775F55" w:rsidP="00775F55">
      <w:pPr>
        <w:pStyle w:val="En-tte"/>
        <w:ind w:left="360"/>
        <w:rPr>
          <w:rFonts w:ascii="Arial" w:hAnsi="Arial" w:cs="Arial"/>
        </w:rPr>
      </w:pPr>
    </w:p>
    <w:p w14:paraId="767FDE73" w14:textId="77777777" w:rsidR="00775F55" w:rsidRPr="00775F55" w:rsidRDefault="00775F55" w:rsidP="00775F55">
      <w:pPr>
        <w:pStyle w:val="En-tte"/>
        <w:ind w:left="360"/>
        <w:rPr>
          <w:rFonts w:ascii="Arial" w:hAnsi="Arial" w:cs="Arial"/>
        </w:rPr>
      </w:pPr>
    </w:p>
    <w:p w14:paraId="2285D0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91EAA9" w14:textId="77777777" w:rsidR="00775F55" w:rsidRDefault="00775F55" w:rsidP="00775F55">
      <w:pPr>
        <w:pStyle w:val="En-tte"/>
        <w:ind w:left="360"/>
        <w:rPr>
          <w:rFonts w:ascii="Arial" w:hAnsi="Arial" w:cs="Arial"/>
        </w:rPr>
      </w:pPr>
    </w:p>
    <w:p w14:paraId="32E4019A" w14:textId="77777777" w:rsidR="00775F55" w:rsidRDefault="00775F55" w:rsidP="00775F55">
      <w:pPr>
        <w:pStyle w:val="En-tte"/>
        <w:ind w:left="360"/>
        <w:rPr>
          <w:rFonts w:ascii="Arial" w:hAnsi="Arial" w:cs="Arial"/>
        </w:rPr>
      </w:pPr>
    </w:p>
    <w:p w14:paraId="701E513A" w14:textId="77777777" w:rsidR="00775F55" w:rsidRPr="00775F55" w:rsidRDefault="00775F55" w:rsidP="00775F55">
      <w:pPr>
        <w:pStyle w:val="En-tte"/>
        <w:ind w:left="360"/>
        <w:rPr>
          <w:rFonts w:ascii="Arial" w:hAnsi="Arial" w:cs="Arial"/>
        </w:rPr>
      </w:pPr>
    </w:p>
    <w:p w14:paraId="561F1E9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E4B4AA" w14:textId="77777777" w:rsidR="00775F55" w:rsidRDefault="00775F55" w:rsidP="00775F55">
      <w:pPr>
        <w:pStyle w:val="En-tte"/>
        <w:ind w:left="360"/>
        <w:rPr>
          <w:rFonts w:ascii="Arial" w:hAnsi="Arial" w:cs="Arial"/>
        </w:rPr>
      </w:pPr>
    </w:p>
    <w:p w14:paraId="1AF38745" w14:textId="77777777" w:rsidR="00775F55" w:rsidRDefault="00775F55" w:rsidP="00775F55">
      <w:pPr>
        <w:pStyle w:val="En-tte"/>
        <w:ind w:left="360"/>
        <w:rPr>
          <w:rFonts w:ascii="Arial" w:hAnsi="Arial" w:cs="Arial"/>
        </w:rPr>
      </w:pPr>
    </w:p>
    <w:p w14:paraId="0B992DAD" w14:textId="77777777" w:rsidR="00775F55" w:rsidRPr="00775F55" w:rsidRDefault="00775F55" w:rsidP="00775F55">
      <w:pPr>
        <w:pStyle w:val="En-tte"/>
        <w:ind w:left="360"/>
        <w:rPr>
          <w:rFonts w:ascii="Arial" w:hAnsi="Arial" w:cs="Arial"/>
        </w:rPr>
      </w:pPr>
    </w:p>
    <w:p w14:paraId="0E79F48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7A6BF19" w14:textId="77777777" w:rsidR="00775F55" w:rsidRDefault="00775F55" w:rsidP="00775F55">
      <w:pPr>
        <w:pStyle w:val="En-tte"/>
        <w:ind w:left="360"/>
        <w:rPr>
          <w:rFonts w:ascii="Arial" w:hAnsi="Arial" w:cs="Arial"/>
        </w:rPr>
      </w:pPr>
    </w:p>
    <w:p w14:paraId="52FE1D0A" w14:textId="77777777" w:rsidR="00775F55" w:rsidRDefault="00775F55" w:rsidP="00775F55">
      <w:pPr>
        <w:pStyle w:val="En-tte"/>
        <w:ind w:left="360"/>
        <w:rPr>
          <w:rFonts w:ascii="Arial" w:hAnsi="Arial" w:cs="Arial"/>
        </w:rPr>
      </w:pPr>
    </w:p>
    <w:p w14:paraId="79ACE551" w14:textId="77777777" w:rsidR="00775F55" w:rsidRPr="00775F55" w:rsidRDefault="00775F55" w:rsidP="00775F55">
      <w:pPr>
        <w:pStyle w:val="En-tte"/>
        <w:ind w:left="360"/>
        <w:rPr>
          <w:rFonts w:ascii="Arial" w:hAnsi="Arial" w:cs="Arial"/>
        </w:rPr>
      </w:pPr>
    </w:p>
    <w:p w14:paraId="78E648B6"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5806AB9" w14:textId="77777777" w:rsidR="00775F55" w:rsidRPr="00775F55" w:rsidRDefault="00775F55" w:rsidP="00775F55">
      <w:pPr>
        <w:pStyle w:val="En-tte"/>
        <w:ind w:left="360"/>
        <w:rPr>
          <w:rFonts w:ascii="Arial" w:hAnsi="Arial" w:cs="Arial"/>
        </w:rPr>
      </w:pPr>
    </w:p>
    <w:p w14:paraId="1A8B17BF" w14:textId="77777777" w:rsidR="00775F55" w:rsidRPr="00775F55" w:rsidRDefault="00775F55" w:rsidP="00775F55">
      <w:pPr>
        <w:pStyle w:val="En-tte"/>
        <w:ind w:left="360"/>
        <w:rPr>
          <w:rFonts w:ascii="Arial" w:hAnsi="Arial" w:cs="Arial"/>
        </w:rPr>
      </w:pPr>
    </w:p>
    <w:p w14:paraId="651ABA60" w14:textId="77777777" w:rsidR="00A02C06" w:rsidRDefault="00A02C06">
      <w:pPr>
        <w:rPr>
          <w:rFonts w:ascii="Arial" w:hAnsi="Arial" w:cs="Arial"/>
        </w:rPr>
      </w:pPr>
    </w:p>
    <w:p w14:paraId="4D6CD35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2F54C2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66396" w14:textId="77777777" w:rsidR="00A70828" w:rsidRDefault="00A70828">
      <w:r>
        <w:separator/>
      </w:r>
    </w:p>
  </w:endnote>
  <w:endnote w:type="continuationSeparator" w:id="0">
    <w:p w14:paraId="6C0927C9"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998EA01" w14:textId="77777777" w:rsidTr="00DF2C46">
      <w:trPr>
        <w:trHeight w:val="142"/>
        <w:tblHeader/>
      </w:trPr>
      <w:tc>
        <w:tcPr>
          <w:tcW w:w="3048" w:type="dxa"/>
          <w:shd w:val="clear" w:color="auto" w:fill="66CCFF"/>
        </w:tcPr>
        <w:p w14:paraId="0C2C574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C1D5D7E" w14:textId="38B47FDF" w:rsidR="001B4BBA" w:rsidRPr="000645F5" w:rsidRDefault="00AA509B" w:rsidP="001B4BBA">
          <w:pPr>
            <w:jc w:val="center"/>
            <w:rPr>
              <w:rFonts w:ascii="Arial" w:hAnsi="Arial" w:cs="Arial"/>
              <w:b/>
              <w:i/>
              <w:iCs/>
            </w:rPr>
          </w:pPr>
          <w:r>
            <w:rPr>
              <w:rFonts w:ascii="Arial" w:hAnsi="Arial" w:cs="Arial"/>
              <w:b/>
              <w:i/>
              <w:iCs/>
            </w:rPr>
            <w:fldChar w:fldCharType="begin"/>
          </w:r>
          <w:r>
            <w:rPr>
              <w:rFonts w:ascii="Arial" w:hAnsi="Arial" w:cs="Arial"/>
              <w:b/>
              <w:i/>
              <w:iCs/>
            </w:rPr>
            <w:instrText xml:space="preserve"> MERGEFIELD N_CONSULTATION </w:instrText>
          </w:r>
          <w:r>
            <w:rPr>
              <w:rFonts w:ascii="Arial" w:hAnsi="Arial" w:cs="Arial"/>
              <w:b/>
              <w:i/>
              <w:iCs/>
            </w:rPr>
            <w:fldChar w:fldCharType="separate"/>
          </w:r>
          <w:r w:rsidR="00CC3038" w:rsidRPr="00C50EEC">
            <w:rPr>
              <w:rFonts w:ascii="Arial" w:hAnsi="Arial" w:cs="Arial"/>
              <w:b/>
              <w:i/>
              <w:iCs/>
              <w:noProof/>
            </w:rPr>
            <w:t>25EEMSGA287</w:t>
          </w:r>
          <w:r>
            <w:rPr>
              <w:rFonts w:ascii="Arial" w:hAnsi="Arial" w:cs="Arial"/>
              <w:b/>
              <w:i/>
              <w:iCs/>
            </w:rPr>
            <w:fldChar w:fldCharType="end"/>
          </w:r>
        </w:p>
      </w:tc>
      <w:tc>
        <w:tcPr>
          <w:tcW w:w="851" w:type="dxa"/>
          <w:shd w:val="clear" w:color="auto" w:fill="66CCFF"/>
        </w:tcPr>
        <w:p w14:paraId="2D9879AD" w14:textId="77777777" w:rsidR="007411D9" w:rsidRDefault="007411D9">
          <w:pPr>
            <w:jc w:val="right"/>
          </w:pPr>
          <w:r>
            <w:rPr>
              <w:rFonts w:ascii="Arial" w:hAnsi="Arial" w:cs="Arial"/>
              <w:b/>
              <w:bCs/>
            </w:rPr>
            <w:t xml:space="preserve">Page :     </w:t>
          </w:r>
        </w:p>
      </w:tc>
      <w:tc>
        <w:tcPr>
          <w:tcW w:w="567" w:type="dxa"/>
          <w:shd w:val="clear" w:color="auto" w:fill="66CCFF"/>
        </w:tcPr>
        <w:p w14:paraId="4D809F9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742F6">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A77311B" w14:textId="77777777" w:rsidR="007411D9" w:rsidRDefault="007411D9">
          <w:pPr>
            <w:jc w:val="center"/>
          </w:pPr>
          <w:r>
            <w:rPr>
              <w:rFonts w:ascii="Arial" w:hAnsi="Arial" w:cs="Arial"/>
              <w:b/>
              <w:bCs/>
            </w:rPr>
            <w:t>/</w:t>
          </w:r>
        </w:p>
      </w:tc>
      <w:tc>
        <w:tcPr>
          <w:tcW w:w="567" w:type="dxa"/>
          <w:shd w:val="clear" w:color="auto" w:fill="66CCFF"/>
        </w:tcPr>
        <w:p w14:paraId="29A3BD1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742F6">
            <w:rPr>
              <w:rStyle w:val="Numrodepage"/>
              <w:rFonts w:cs="Arial"/>
              <w:b/>
              <w:noProof/>
            </w:rPr>
            <w:t>4</w:t>
          </w:r>
          <w:r>
            <w:rPr>
              <w:rStyle w:val="Numrodepage"/>
              <w:rFonts w:cs="Arial"/>
              <w:b/>
            </w:rPr>
            <w:fldChar w:fldCharType="end"/>
          </w:r>
        </w:p>
      </w:tc>
    </w:tr>
  </w:tbl>
  <w:p w14:paraId="4A55DE03"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8DC21" w14:textId="77777777" w:rsidR="00A70828" w:rsidRDefault="00A70828">
      <w:r>
        <w:separator/>
      </w:r>
    </w:p>
  </w:footnote>
  <w:footnote w:type="continuationSeparator" w:id="0">
    <w:p w14:paraId="080E457A" w14:textId="77777777" w:rsidR="00A70828" w:rsidRDefault="00A70828">
      <w:r>
        <w:continuationSeparator/>
      </w:r>
    </w:p>
  </w:footnote>
  <w:footnote w:id="1">
    <w:p w14:paraId="037494A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HAUDT Mailys">
    <w15:presenceInfo w15:providerId="AD" w15:userId="S-1-5-21-705570488-188102822-1586563796-140399"/>
  </w15:person>
</w15:people>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57255983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G:\FILIERE BIOLOGIE BIOMEDICAL\UAE EQT MEDICAL\AO\25EEMSGA287_Maintenance odontologie\Base données marchés alloti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dataSource r:id="rId2"/>
    <w:viewMergedData/>
    <w:odso>
      <w:udl w:val="Provider=Microsoft.ACE.OLEDB.12.0;User ID=Admin;Data Source=G:\FILIERE BIOLOGIE BIOMEDICAL\UAE EQT MEDICAL\AO\25EEMSGA287_Maintenance odontologie\Base données marchés alloti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3"/>
      <w:colDelim w:val="9"/>
      <w:type w:val="database"/>
      <w:fHdr/>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recipientData r:id="rId4"/>
    </w:odso>
  </w:mailMerge>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5E40"/>
    <w:rsid w:val="00056CB1"/>
    <w:rsid w:val="00057419"/>
    <w:rsid w:val="000645F5"/>
    <w:rsid w:val="00080D2A"/>
    <w:rsid w:val="00084F22"/>
    <w:rsid w:val="000A4B86"/>
    <w:rsid w:val="000D4563"/>
    <w:rsid w:val="000E4DBD"/>
    <w:rsid w:val="000E5E39"/>
    <w:rsid w:val="00101F16"/>
    <w:rsid w:val="001052F6"/>
    <w:rsid w:val="001101D5"/>
    <w:rsid w:val="001400D8"/>
    <w:rsid w:val="00184AEF"/>
    <w:rsid w:val="001B4BBA"/>
    <w:rsid w:val="001C3027"/>
    <w:rsid w:val="001D588C"/>
    <w:rsid w:val="001E2A17"/>
    <w:rsid w:val="001E60B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4647"/>
    <w:rsid w:val="003C0BB4"/>
    <w:rsid w:val="003C189F"/>
    <w:rsid w:val="003C3A5C"/>
    <w:rsid w:val="003D02BB"/>
    <w:rsid w:val="003E58DA"/>
    <w:rsid w:val="003E6EC5"/>
    <w:rsid w:val="003F1528"/>
    <w:rsid w:val="003F2D90"/>
    <w:rsid w:val="003F3F93"/>
    <w:rsid w:val="00402F5F"/>
    <w:rsid w:val="0040646C"/>
    <w:rsid w:val="00412718"/>
    <w:rsid w:val="00413A54"/>
    <w:rsid w:val="00456A7D"/>
    <w:rsid w:val="00472DBE"/>
    <w:rsid w:val="00486CBD"/>
    <w:rsid w:val="00490012"/>
    <w:rsid w:val="00491433"/>
    <w:rsid w:val="004B21EB"/>
    <w:rsid w:val="004B360D"/>
    <w:rsid w:val="004D1DF9"/>
    <w:rsid w:val="004D7559"/>
    <w:rsid w:val="004E13BF"/>
    <w:rsid w:val="004E729F"/>
    <w:rsid w:val="00507C52"/>
    <w:rsid w:val="00517E92"/>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B128A"/>
    <w:rsid w:val="006C3D4B"/>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F4A27"/>
    <w:rsid w:val="00802E40"/>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9C7CCB"/>
    <w:rsid w:val="00A02C06"/>
    <w:rsid w:val="00A32C14"/>
    <w:rsid w:val="00A42C67"/>
    <w:rsid w:val="00A440EF"/>
    <w:rsid w:val="00A503F3"/>
    <w:rsid w:val="00A50BF9"/>
    <w:rsid w:val="00A520E2"/>
    <w:rsid w:val="00A64658"/>
    <w:rsid w:val="00A70828"/>
    <w:rsid w:val="00A75394"/>
    <w:rsid w:val="00A80E9C"/>
    <w:rsid w:val="00AA509B"/>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C6716"/>
    <w:rsid w:val="00BE48FE"/>
    <w:rsid w:val="00BF52D6"/>
    <w:rsid w:val="00C01A17"/>
    <w:rsid w:val="00C02D34"/>
    <w:rsid w:val="00C1386A"/>
    <w:rsid w:val="00C50B6D"/>
    <w:rsid w:val="00C751EE"/>
    <w:rsid w:val="00C812AC"/>
    <w:rsid w:val="00C877BA"/>
    <w:rsid w:val="00C87BBA"/>
    <w:rsid w:val="00CB13E0"/>
    <w:rsid w:val="00CB1774"/>
    <w:rsid w:val="00CC3038"/>
    <w:rsid w:val="00CC3A38"/>
    <w:rsid w:val="00CD0F79"/>
    <w:rsid w:val="00CD4969"/>
    <w:rsid w:val="00CD55BF"/>
    <w:rsid w:val="00D07C18"/>
    <w:rsid w:val="00D422F8"/>
    <w:rsid w:val="00D7269B"/>
    <w:rsid w:val="00D84A53"/>
    <w:rsid w:val="00DB3307"/>
    <w:rsid w:val="00DC00F7"/>
    <w:rsid w:val="00DD1774"/>
    <w:rsid w:val="00DE001E"/>
    <w:rsid w:val="00DE1001"/>
    <w:rsid w:val="00DF2C46"/>
    <w:rsid w:val="00DF454C"/>
    <w:rsid w:val="00DF7E37"/>
    <w:rsid w:val="00E107A1"/>
    <w:rsid w:val="00E10833"/>
    <w:rsid w:val="00E2086D"/>
    <w:rsid w:val="00E47409"/>
    <w:rsid w:val="00E55EE5"/>
    <w:rsid w:val="00E742F6"/>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E0F4B9"/>
  <w15:docId w15:val="{C7EC7312-41A0-4FAF-A443-93748DB3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 w:type="paragraph" w:customStyle="1" w:styleId="ParagrapheIndent2">
    <w:name w:val="ParagrapheIndent2"/>
    <w:basedOn w:val="Normal"/>
    <w:next w:val="Normal"/>
    <w:qFormat/>
    <w:rsid w:val="00DF2C46"/>
    <w:pPr>
      <w:suppressAutoHyphens w:val="0"/>
    </w:pPr>
    <w:rPr>
      <w:rFonts w:ascii="Trebuchet MS" w:eastAsia="Trebuchet MS" w:hAnsi="Trebuchet MS" w:cs="Trebuchet MS"/>
      <w:szCs w:val="24"/>
      <w:lang w:val="en-US" w:eastAsia="en-US"/>
    </w:rPr>
  </w:style>
  <w:style w:type="character" w:styleId="Textedelespacerserv">
    <w:name w:val="Placeholder Text"/>
    <w:basedOn w:val="Policepardfaut"/>
    <w:uiPriority w:val="99"/>
    <w:semiHidden/>
    <w:rsid w:val="006C3D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3" Type="http://schemas.openxmlformats.org/officeDocument/2006/relationships/mailMergeSource" Target="file:///G:\FILIERE%20BIOLOGIE%20BIOMEDICAL\UAE%20EQT%20MEDICAL\AO\25EEMSGA287_Maintenance%20odontologie\Base%20donn&#233;es%20march&#233;s%20allotis.xlsx" TargetMode="External"/><Relationship Id="rId2" Type="http://schemas.openxmlformats.org/officeDocument/2006/relationships/mailMergeSource" Target="file:///G:\FILIERE%20BIOLOGIE%20BIOMEDICAL\UAE%20EQT%20MEDICAL\AO\25EEMSGA287_Maintenance%20odontologie\Base%20donn&#233;es%20march&#233;s%20allotis.xlsx" TargetMode="External"/><Relationship Id="rId1" Type="http://schemas.openxmlformats.org/officeDocument/2006/relationships/attachedTemplate" Target="file:///C:\WINWORD\MODELES\DC1TYP_F.DOT"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énéral"/>
          <w:gallery w:val="placeholder"/>
        </w:category>
        <w:types>
          <w:type w:val="bbPlcHdr"/>
        </w:types>
        <w:behaviors>
          <w:behavior w:val="content"/>
        </w:behaviors>
        <w:guid w:val="{38879F97-AB72-4CFA-B02C-21F79A74257F}"/>
      </w:docPartPr>
      <w:docPartBody>
        <w:p w:rsidR="00000000" w:rsidRDefault="00D7037B">
          <w:r w:rsidRPr="00C50EE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37B"/>
    <w:rsid w:val="00D703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7037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701A5-94E5-497E-A4D8-51F8326CE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4</Pages>
  <Words>2102</Words>
  <Characters>11563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CASSAGNE Mireille</cp:lastModifiedBy>
  <cp:revision>5</cp:revision>
  <cp:lastPrinted>2016-11-02T12:51:00Z</cp:lastPrinted>
  <dcterms:created xsi:type="dcterms:W3CDTF">2025-11-04T07:51:00Z</dcterms:created>
  <dcterms:modified xsi:type="dcterms:W3CDTF">2025-11-04T07:53:00Z</dcterms:modified>
</cp:coreProperties>
</file>