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0424B2"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CF3DE7" w:rsidRDefault="00CF3DE7" w:rsidP="00844DAA">
      <w:pPr>
        <w:tabs>
          <w:tab w:val="left" w:pos="851"/>
        </w:tabs>
      </w:pPr>
    </w:p>
    <w:p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rsidR="00EA7592" w:rsidRPr="00EA7592" w:rsidRDefault="00EA7592" w:rsidP="00565010">
            <w:pPr>
              <w:jc w:val="center"/>
              <w:rPr>
                <w:rFonts w:ascii="Arial" w:hAnsi="Arial" w:cs="Arial"/>
                <w:b/>
              </w:rPr>
            </w:pPr>
            <w:r w:rsidRPr="00EA7592">
              <w:rPr>
                <w:rFonts w:ascii="Arial" w:hAnsi="Arial" w:cs="Arial"/>
                <w:b/>
                <w:sz w:val="28"/>
              </w:rPr>
              <w:t>N°</w:t>
            </w:r>
            <w:r>
              <w:rPr>
                <w:rFonts w:ascii="Arial" w:hAnsi="Arial" w:cs="Arial"/>
                <w:b/>
                <w:sz w:val="28"/>
              </w:rPr>
              <w:t xml:space="preserve"> </w:t>
            </w:r>
            <w:r w:rsidR="004627A5">
              <w:rPr>
                <w:rFonts w:ascii="Arial" w:hAnsi="Arial" w:cs="Arial"/>
                <w:b/>
                <w:sz w:val="28"/>
              </w:rPr>
              <w:t>DAF_</w:t>
            </w:r>
            <w:r w:rsidR="00565010">
              <w:rPr>
                <w:rFonts w:ascii="Arial" w:hAnsi="Arial" w:cs="Arial"/>
                <w:b/>
                <w:sz w:val="28"/>
              </w:rPr>
              <w:t>2025_001660</w:t>
            </w:r>
          </w:p>
        </w:tc>
      </w:tr>
    </w:tbl>
    <w:p w:rsidR="009B1CD0" w:rsidRDefault="009B1CD0" w:rsidP="006C4338">
      <w:pPr>
        <w:tabs>
          <w:tab w:val="left" w:pos="851"/>
        </w:tabs>
      </w:pPr>
    </w:p>
    <w:p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rsidR="00156C6E" w:rsidRPr="00156C6E" w:rsidRDefault="00156C6E"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56C6E" w:rsidRPr="00156C6E" w:rsidRDefault="00156C6E" w:rsidP="00156C6E">
      <w:pPr>
        <w:tabs>
          <w:tab w:val="left" w:pos="426"/>
          <w:tab w:val="left" w:pos="851"/>
        </w:tabs>
        <w:jc w:val="both"/>
        <w:rPr>
          <w:rFonts w:ascii="Arial" w:hAnsi="Arial" w:cs="Arial"/>
          <w:i/>
        </w:rPr>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4627A5">
        <w:rPr>
          <w:rFonts w:ascii="Arial" w:eastAsia="Arial" w:hAnsi="Arial" w:cs="Arial"/>
          <w:spacing w:val="-10"/>
        </w:rPr>
        <w:t xml:space="preserve"> </w:t>
      </w:r>
      <w:r w:rsidR="00804EFB" w:rsidRPr="004627A5">
        <w:rPr>
          <w:rFonts w:ascii="Arial" w:hAnsi="Arial" w:cs="Arial"/>
          <w:b w:val="0"/>
          <w:sz w:val="20"/>
        </w:rPr>
        <w:t>Accord-cadre</w:t>
      </w:r>
      <w:r w:rsidR="000424B2" w:rsidRPr="004627A5">
        <w:rPr>
          <w:rFonts w:ascii="Arial" w:hAnsi="Arial" w:cs="Arial"/>
          <w:b w:val="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565010" w:rsidRPr="00565010">
        <w:rPr>
          <w:rFonts w:ascii="Arial" w:hAnsi="Arial" w:cs="Arial"/>
          <w:b w:val="0"/>
          <w:sz w:val="20"/>
        </w:rPr>
        <w:t>L. 2124-2, R. 2124-2 1° et R. 2161-2 à R. 2161-5</w:t>
      </w:r>
      <w:r w:rsidR="00565010" w:rsidRPr="00ED51E8">
        <w:rPr>
          <w:rFonts w:ascii="Arial" w:hAnsi="Arial" w:cs="Arial"/>
          <w:sz w:val="20"/>
        </w:rPr>
        <w:t xml:space="preserve"> </w:t>
      </w:r>
      <w:r w:rsidRPr="003B4746">
        <w:rPr>
          <w:rFonts w:ascii="Arial" w:hAnsi="Arial" w:cs="Arial"/>
          <w:b w:val="0"/>
          <w:color w:val="000000"/>
          <w:sz w:val="20"/>
        </w:rPr>
        <w:t>du</w:t>
      </w:r>
      <w:r w:rsidRPr="003B4746">
        <w:rPr>
          <w:rFonts w:ascii="Arial" w:hAnsi="Arial" w:cs="Arial"/>
          <w:b w:val="0"/>
          <w:sz w:val="20"/>
        </w:rPr>
        <w:t xml:space="preserve"> code de la commande publique</w:t>
      </w:r>
    </w:p>
    <w:p w:rsidR="00156C6E" w:rsidRPr="00156C6E" w:rsidRDefault="00156C6E" w:rsidP="00156C6E">
      <w:pPr>
        <w:tabs>
          <w:tab w:val="left" w:pos="426"/>
          <w:tab w:val="left" w:pos="851"/>
        </w:tabs>
        <w:jc w:val="both"/>
        <w:rPr>
          <w:rFonts w:ascii="Arial" w:eastAsia="Arial" w:hAnsi="Arial" w:cs="Arial"/>
          <w:spacing w:val="-10"/>
        </w:rPr>
      </w:pPr>
    </w:p>
    <w:p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565010">
        <w:rPr>
          <w:rFonts w:ascii="Arial" w:eastAsia="Arial" w:hAnsi="Arial" w:cs="Arial"/>
          <w:spacing w:val="-10"/>
        </w:rPr>
        <w:t>38.04</w:t>
      </w:r>
      <w:r w:rsidR="004627A5">
        <w:rPr>
          <w:rFonts w:ascii="Arial" w:eastAsia="Arial" w:hAnsi="Arial" w:cs="Arial"/>
          <w:spacing w:val="-10"/>
        </w:rPr>
        <w:t>.0</w:t>
      </w:r>
      <w:r w:rsidR="00565010">
        <w:rPr>
          <w:rFonts w:ascii="Arial" w:eastAsia="Arial" w:hAnsi="Arial" w:cs="Arial"/>
          <w:spacing w:val="-10"/>
        </w:rPr>
        <w:t>2</w:t>
      </w:r>
      <w:r w:rsidR="004627A5">
        <w:rPr>
          <w:rFonts w:ascii="Arial" w:eastAsia="Arial" w:hAnsi="Arial" w:cs="Arial"/>
          <w:spacing w:val="-10"/>
        </w:rPr>
        <w:t xml:space="preserve"> : </w:t>
      </w:r>
      <w:r w:rsidR="00565010">
        <w:rPr>
          <w:rFonts w:ascii="Arial" w:hAnsi="Arial" w:cs="Arial"/>
          <w:lang w:eastAsia="fr-FR"/>
        </w:rPr>
        <w:t>Location véhicules gamme commerciale courte, moyenne durée</w:t>
      </w:r>
    </w:p>
    <w:p w:rsidR="00156C6E" w:rsidRPr="00156C6E" w:rsidRDefault="00156C6E" w:rsidP="00156C6E">
      <w:pPr>
        <w:tabs>
          <w:tab w:val="left" w:pos="426"/>
          <w:tab w:val="left" w:pos="851"/>
        </w:tabs>
        <w:jc w:val="both"/>
        <w:rPr>
          <w:rFonts w:ascii="Arial" w:eastAsia="Arial" w:hAnsi="Arial" w:cs="Arial"/>
          <w:spacing w:val="-10"/>
        </w:rPr>
      </w:pPr>
    </w:p>
    <w:p w:rsidR="00565010" w:rsidRDefault="000424B2" w:rsidP="00565010">
      <w:pPr>
        <w:widowControl w:val="0"/>
        <w:jc w:val="both"/>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375D63">
        <w:rPr>
          <w:rFonts w:ascii="Arial" w:eastAsia="Arial" w:hAnsi="Arial" w:cs="Arial"/>
          <w:spacing w:val="-10"/>
        </w:rPr>
        <w:t xml:space="preserve"> CPV : </w:t>
      </w:r>
      <w:r w:rsidR="00565010">
        <w:rPr>
          <w:rFonts w:ascii="Arial" w:hAnsi="Arial" w:cs="Arial"/>
          <w:lang w:val="en-US" w:eastAsia="fr-FR"/>
        </w:rPr>
        <w:t>60170000-0 : Location de véhicules de transport de personnes avec chauffeur.</w:t>
      </w:r>
    </w:p>
    <w:p w:rsidR="00156C6E" w:rsidRPr="00156C6E" w:rsidRDefault="00156C6E" w:rsidP="00156C6E">
      <w:pPr>
        <w:tabs>
          <w:tab w:val="left" w:pos="426"/>
          <w:tab w:val="left" w:pos="851"/>
        </w:tabs>
        <w:jc w:val="both"/>
        <w:rPr>
          <w:rFonts w:ascii="Arial" w:eastAsia="Arial" w:hAnsi="Arial" w:cs="Arial"/>
          <w:spacing w:val="-10"/>
        </w:rPr>
      </w:pPr>
    </w:p>
    <w:p w:rsidR="00565010" w:rsidRDefault="000424B2" w:rsidP="00156C6E">
      <w:pPr>
        <w:tabs>
          <w:tab w:val="left" w:pos="426"/>
          <w:tab w:val="left" w:pos="851"/>
        </w:tabs>
        <w:jc w:val="both"/>
        <w:rPr>
          <w:rFonts w:cs="Arial"/>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4627A5">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565010" w:rsidRPr="00ED51E8">
        <w:rPr>
          <w:rFonts w:cs="Arial"/>
        </w:rPr>
        <w:t>Le transport des délégations étrangères à l’occasion des salons d’armement français pour la période 2026 à 2029.</w:t>
      </w:r>
    </w:p>
    <w:p w:rsidR="00565010" w:rsidRDefault="00565010" w:rsidP="00156C6E">
      <w:pPr>
        <w:tabs>
          <w:tab w:val="left" w:pos="426"/>
          <w:tab w:val="left" w:pos="851"/>
        </w:tabs>
        <w:jc w:val="both"/>
        <w:rPr>
          <w:rFonts w:cs="Arial"/>
        </w:rPr>
      </w:pPr>
    </w:p>
    <w:p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rsidR="009B1CD0" w:rsidRDefault="00156C6E" w:rsidP="00804EFB">
      <w:pPr>
        <w:tabs>
          <w:tab w:val="left" w:pos="851"/>
        </w:tabs>
        <w:rPr>
          <w:rFonts w:ascii="Arial" w:hAnsi="Arial" w:cs="Arial"/>
        </w:rPr>
      </w:pPr>
      <w:r w:rsidRPr="00156C6E">
        <w:rPr>
          <w:rFonts w:ascii="Arial" w:hAnsi="Arial" w:cs="Arial"/>
          <w:i/>
        </w:rPr>
        <w:t>(Cocher les cases correspondantes.)</w:t>
      </w:r>
    </w:p>
    <w:p w:rsidR="00804EFB" w:rsidRDefault="00804EFB" w:rsidP="00804EFB">
      <w:pPr>
        <w:tabs>
          <w:tab w:val="left" w:pos="426"/>
          <w:tab w:val="left" w:pos="851"/>
        </w:tabs>
        <w:jc w:val="both"/>
        <w:rPr>
          <w:rFonts w:ascii="Arial" w:hAnsi="Arial" w:cs="Arial"/>
        </w:rPr>
      </w:pPr>
    </w:p>
    <w:p w:rsidR="00804EFB" w:rsidRPr="002111C3"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5671BA">
        <w:fldChar w:fldCharType="separate"/>
      </w:r>
      <w:r>
        <w:fldChar w:fldCharType="end"/>
      </w:r>
      <w:r>
        <w:tab/>
      </w:r>
      <w:proofErr w:type="gramStart"/>
      <w:r w:rsidR="000424B2" w:rsidRPr="002111C3">
        <w:t>à</w:t>
      </w:r>
      <w:proofErr w:type="gramEnd"/>
      <w:r w:rsidR="000424B2" w:rsidRPr="002111C3">
        <w:t xml:space="preserve"> </w:t>
      </w:r>
      <w:r w:rsidR="002111C3" w:rsidRPr="002111C3">
        <w:t>l’ensemble de l’accord-cadre ;</w:t>
      </w:r>
    </w:p>
    <w:p w:rsidR="00804EFB" w:rsidRDefault="00804EFB" w:rsidP="00804EFB">
      <w:pPr>
        <w:tabs>
          <w:tab w:val="left" w:pos="426"/>
          <w:tab w:val="left" w:pos="851"/>
        </w:tabs>
        <w:jc w:val="both"/>
        <w:rPr>
          <w:rFonts w:ascii="Arial" w:hAnsi="Arial" w:cs="Arial"/>
        </w:rPr>
      </w:pPr>
    </w:p>
    <w:p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671B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804EFB" w:rsidRDefault="00804EFB" w:rsidP="00804E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2111C3">
        <w:rPr>
          <w:rFonts w:ascii="Arial" w:hAnsi="Arial" w:cs="Arial"/>
        </w:rPr>
        <w:t xml:space="preserve">de l’accord-cadre </w:t>
      </w:r>
      <w:r w:rsidRPr="00156C6E">
        <w:rPr>
          <w:rFonts w:ascii="Arial" w:hAnsi="Arial" w:cs="Arial"/>
        </w:rPr>
        <w:t>mentionnées à l’article 1 du cahier des clauses administratives particulières (CCAP) n°</w:t>
      </w:r>
      <w:r w:rsidR="00804EFB">
        <w:rPr>
          <w:rFonts w:ascii="Arial" w:hAnsi="Arial" w:cs="Arial"/>
        </w:rPr>
        <w:t xml:space="preserve"> </w:t>
      </w:r>
      <w:r w:rsidR="002111C3">
        <w:rPr>
          <w:rFonts w:ascii="Arial" w:hAnsi="Arial" w:cs="Arial"/>
        </w:rPr>
        <w:t>DAF_</w:t>
      </w:r>
      <w:r w:rsidR="00565010">
        <w:rPr>
          <w:rFonts w:ascii="Arial" w:hAnsi="Arial" w:cs="Arial"/>
        </w:rPr>
        <w:t>2025_001660</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375D63" w:rsidRDefault="00375D63" w:rsidP="0083205E">
      <w:pPr>
        <w:tabs>
          <w:tab w:val="left" w:pos="851"/>
        </w:tabs>
        <w:jc w:val="both"/>
        <w:rPr>
          <w:rFonts w:ascii="Arial" w:hAnsi="Arial" w:cs="Arial"/>
        </w:rPr>
      </w:pPr>
    </w:p>
    <w:p w:rsidR="00375D63" w:rsidRDefault="00375D63" w:rsidP="0083205E">
      <w:pPr>
        <w:tabs>
          <w:tab w:val="left" w:pos="851"/>
        </w:tabs>
        <w:jc w:val="both"/>
        <w:rPr>
          <w:rFonts w:ascii="Arial" w:hAnsi="Arial" w:cs="Arial"/>
        </w:rPr>
      </w:pPr>
    </w:p>
    <w:p w:rsidR="00375D63" w:rsidRDefault="00375D63" w:rsidP="0083205E">
      <w:pPr>
        <w:tabs>
          <w:tab w:val="left" w:pos="851"/>
        </w:tabs>
        <w:jc w:val="both"/>
        <w:rPr>
          <w:rFonts w:ascii="Arial" w:hAnsi="Arial" w:cs="Arial"/>
        </w:rPr>
      </w:pPr>
    </w:p>
    <w:p w:rsidR="00375D63" w:rsidRDefault="00375D63" w:rsidP="0083205E">
      <w:pPr>
        <w:tabs>
          <w:tab w:val="left" w:pos="851"/>
        </w:tabs>
        <w:jc w:val="both"/>
        <w:rPr>
          <w:rFonts w:ascii="Arial" w:hAnsi="Arial" w:cs="Arial"/>
        </w:rPr>
      </w:pPr>
    </w:p>
    <w:p w:rsidR="00986386" w:rsidRDefault="00986386" w:rsidP="0083205E">
      <w:pPr>
        <w:tabs>
          <w:tab w:val="left" w:pos="851"/>
        </w:tabs>
        <w:jc w:val="both"/>
        <w:rPr>
          <w:rFonts w:ascii="Arial" w:hAnsi="Arial" w:cs="Arial"/>
        </w:rPr>
      </w:pPr>
    </w:p>
    <w:p w:rsidR="00986386" w:rsidRDefault="00986386" w:rsidP="0083205E">
      <w:pPr>
        <w:tabs>
          <w:tab w:val="left" w:pos="851"/>
        </w:tabs>
        <w:jc w:val="both"/>
        <w:rPr>
          <w:rFonts w:ascii="Arial" w:hAnsi="Arial" w:cs="Arial"/>
        </w:rPr>
      </w:pPr>
    </w:p>
    <w:p w:rsidR="00986386" w:rsidRDefault="00986386" w:rsidP="0083205E">
      <w:pPr>
        <w:tabs>
          <w:tab w:val="left" w:pos="851"/>
        </w:tabs>
        <w:jc w:val="both"/>
        <w:rPr>
          <w:rFonts w:ascii="Arial" w:hAnsi="Arial" w:cs="Arial"/>
        </w:rPr>
      </w:pPr>
    </w:p>
    <w:p w:rsidR="006F1E55" w:rsidRDefault="006F1E55" w:rsidP="0083205E">
      <w:pPr>
        <w:tabs>
          <w:tab w:val="left" w:pos="851"/>
        </w:tabs>
        <w:jc w:val="both"/>
        <w:rPr>
          <w:rFonts w:ascii="Arial" w:hAnsi="Arial" w:cs="Arial"/>
        </w:rPr>
      </w:pPr>
    </w:p>
    <w:p w:rsidR="006F1E55" w:rsidRDefault="006F1E55"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A6460" w:rsidRPr="00375D63" w:rsidRDefault="00156C6E" w:rsidP="00375D6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9B1CD0" w:rsidRDefault="009B1CD0" w:rsidP="009A6460">
      <w:pPr>
        <w:tabs>
          <w:tab w:val="left" w:pos="851"/>
        </w:tabs>
        <w:jc w:val="both"/>
        <w:rPr>
          <w:rFonts w:ascii="Arial" w:hAnsi="Arial" w:cs="Arial"/>
        </w:rPr>
      </w:pPr>
    </w:p>
    <w:p w:rsidR="00375D63" w:rsidRDefault="00375D63" w:rsidP="009A6460">
      <w:pPr>
        <w:tabs>
          <w:tab w:val="left" w:pos="851"/>
        </w:tabs>
        <w:jc w:val="both"/>
        <w:rPr>
          <w:rFonts w:ascii="Arial" w:hAnsi="Arial" w:cs="Arial"/>
        </w:rPr>
      </w:pPr>
    </w:p>
    <w:p w:rsidR="00375D63" w:rsidRDefault="00375D63" w:rsidP="009A6460">
      <w:pPr>
        <w:tabs>
          <w:tab w:val="left" w:pos="851"/>
        </w:tabs>
        <w:jc w:val="both"/>
        <w:rPr>
          <w:rFonts w:ascii="Arial" w:hAnsi="Arial" w:cs="Arial"/>
        </w:rPr>
      </w:pPr>
    </w:p>
    <w:p w:rsidR="00375D63" w:rsidRDefault="00375D63" w:rsidP="009A6460">
      <w:pPr>
        <w:tabs>
          <w:tab w:val="left" w:pos="851"/>
        </w:tabs>
        <w:jc w:val="both"/>
        <w:rPr>
          <w:rFonts w:ascii="Arial" w:hAnsi="Arial" w:cs="Arial"/>
        </w:rPr>
      </w:pPr>
    </w:p>
    <w:p w:rsidR="000B348E" w:rsidRDefault="000B348E" w:rsidP="000B348E">
      <w:pPr>
        <w:tabs>
          <w:tab w:val="left" w:pos="576"/>
          <w:tab w:val="left" w:pos="851"/>
        </w:tabs>
        <w:jc w:val="both"/>
        <w:rPr>
          <w:rFonts w:ascii="Arial" w:hAnsi="Arial" w:cs="Arial"/>
        </w:rPr>
      </w:pPr>
      <w:bookmarkStart w:id="0" w:name="_GoBack"/>
      <w:bookmarkEnd w:id="0"/>
      <w:r w:rsidRPr="006C2960">
        <w:rPr>
          <w:rFonts w:ascii="Arial" w:hAnsi="Arial" w:cs="Arial"/>
        </w:rPr>
        <w:lastRenderedPageBreak/>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5671BA">
        <w:rPr>
          <w:rFonts w:ascii="Arial" w:hAnsi="Arial" w:cs="Arial"/>
        </w:rPr>
      </w:r>
      <w:r w:rsidR="005671BA">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w:t>
      </w:r>
      <w:r w:rsidRPr="00375D63">
        <w:rPr>
          <w:rFonts w:ascii="Arial" w:hAnsi="Arial" w:cs="Arial"/>
        </w:rPr>
        <w:t xml:space="preserve">résiliation de l’accord-cadre à mes </w:t>
      </w:r>
      <w:r w:rsidRPr="006C2960">
        <w:rPr>
          <w:rFonts w:ascii="Arial" w:hAnsi="Arial" w:cs="Arial"/>
        </w:rPr>
        <w:t>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960AD2" w:rsidRDefault="00960AD2" w:rsidP="000B348E">
      <w:pPr>
        <w:tabs>
          <w:tab w:val="left" w:pos="576"/>
          <w:tab w:val="left" w:pos="851"/>
        </w:tabs>
        <w:jc w:val="both"/>
        <w:rPr>
          <w:rFonts w:ascii="Arial" w:hAnsi="Arial" w:cs="Arial"/>
        </w:rPr>
      </w:pPr>
    </w:p>
    <w:p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671BA">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E14768">
        <w:rPr>
          <w:rFonts w:ascii="Arial" w:hAnsi="Arial" w:cs="Arial"/>
        </w:rPr>
        <w:t>ci-dessous :</w:t>
      </w:r>
    </w:p>
    <w:p w:rsidR="00E14768" w:rsidRDefault="00E14768" w:rsidP="009A3B33">
      <w:pPr>
        <w:pStyle w:val="fcase1ertab"/>
        <w:tabs>
          <w:tab w:val="left" w:pos="851"/>
        </w:tabs>
        <w:ind w:left="0" w:firstLine="0"/>
        <w:rPr>
          <w:rFonts w:ascii="Arial" w:hAnsi="Arial" w:cs="Arial"/>
        </w:rPr>
      </w:pPr>
    </w:p>
    <w:p w:rsidR="00E14768" w:rsidRPr="00565010" w:rsidRDefault="00E14768" w:rsidP="00565010">
      <w:pPr>
        <w:pStyle w:val="fcase1ertab"/>
        <w:numPr>
          <w:ilvl w:val="0"/>
          <w:numId w:val="10"/>
        </w:numPr>
        <w:tabs>
          <w:tab w:val="left" w:pos="851"/>
        </w:tabs>
        <w:rPr>
          <w:rFonts w:ascii="Arial" w:hAnsi="Arial" w:cs="Arial"/>
        </w:rPr>
      </w:pPr>
      <w:r>
        <w:rPr>
          <w:rFonts w:ascii="Arial" w:hAnsi="Arial" w:cs="Arial"/>
        </w:rPr>
        <w:t>En ce qui concerne les prestations commandées par des bons de commande: aux prix indiqués dans l’annexe 1 « Bordereau de prix unitaires (BPU) » du présent acte d’engagement, jointe au présent document ;</w:t>
      </w:r>
    </w:p>
    <w:p w:rsidR="008C2A9C" w:rsidRPr="006C2960" w:rsidRDefault="008C2A9C" w:rsidP="000B348E">
      <w:pPr>
        <w:tabs>
          <w:tab w:val="left" w:pos="576"/>
          <w:tab w:val="left" w:pos="851"/>
        </w:tabs>
        <w:jc w:val="both"/>
        <w:rPr>
          <w:rFonts w:ascii="Arial" w:hAnsi="Arial" w:cs="Arial"/>
        </w:rPr>
      </w:pPr>
    </w:p>
    <w:p w:rsidR="00565010" w:rsidRPr="001746C0" w:rsidRDefault="002111C3" w:rsidP="00565010">
      <w:pPr>
        <w:jc w:val="both"/>
        <w:rPr>
          <w:rFonts w:cs="Arial"/>
        </w:rPr>
      </w:pPr>
      <w:r w:rsidRPr="008C2A9C">
        <w:rPr>
          <w:rFonts w:cs="Arial"/>
          <w:b/>
        </w:rPr>
        <w:t xml:space="preserve">L’accord-cadre </w:t>
      </w:r>
      <w:r w:rsidR="00565010" w:rsidRPr="00565010">
        <w:rPr>
          <w:rFonts w:cs="Arial"/>
          <w:b/>
        </w:rPr>
        <w:t>est conclu sans montant minimum et avec un montant maximum de cinq millions (5 000 000 € HT) d’euros hors taxes, soit six millions (6 000 000 € TTC) toutes taxes comprises</w:t>
      </w:r>
      <w:r w:rsidR="00565010">
        <w:rPr>
          <w:rFonts w:cs="Arial"/>
        </w:rPr>
        <w:t xml:space="preserve">. </w:t>
      </w:r>
    </w:p>
    <w:p w:rsidR="000B348E" w:rsidRDefault="000B348E" w:rsidP="00565010">
      <w:pPr>
        <w:jc w:val="both"/>
        <w:rPr>
          <w:rFonts w:ascii="Arial" w:hAnsi="Arial" w:cs="Arial"/>
        </w:rPr>
      </w:pPr>
    </w:p>
    <w:p w:rsidR="008C2A9C" w:rsidRDefault="008C2A9C"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Pr="002111C3"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2111C3">
        <w:rPr>
          <w:rFonts w:ascii="Arial" w:hAnsi="Arial" w:cs="Arial"/>
        </w:rPr>
        <w:t xml:space="preserve">de </w:t>
      </w:r>
      <w:r w:rsidR="0021797C" w:rsidRPr="002111C3">
        <w:rPr>
          <w:rFonts w:ascii="Arial" w:hAnsi="Arial" w:cs="Arial"/>
        </w:rPr>
        <w:t xml:space="preserve">l’accord-cadre, le groupement </w:t>
      </w:r>
      <w:r w:rsidR="00036500" w:rsidRPr="002111C3">
        <w:rPr>
          <w:rFonts w:ascii="Arial" w:hAnsi="Arial" w:cs="Arial"/>
        </w:rPr>
        <w:t>d’opérateurs économiques est</w:t>
      </w:r>
      <w:r w:rsidR="0021797C" w:rsidRPr="002111C3">
        <w:rPr>
          <w:rFonts w:ascii="Arial" w:hAnsi="Arial" w:cs="Arial"/>
        </w:rPr>
        <w:t> :</w:t>
      </w:r>
      <w:r w:rsidR="00F555C9" w:rsidRPr="002111C3">
        <w:rPr>
          <w:rFonts w:ascii="Arial" w:hAnsi="Arial" w:cs="Arial"/>
        </w:rPr>
        <w:t xml:space="preserve"> </w:t>
      </w:r>
    </w:p>
    <w:p w:rsidR="006C2960" w:rsidRPr="002111C3"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5671BA">
        <w:rPr>
          <w:rFonts w:ascii="Arial" w:hAnsi="Arial" w:cs="Arial"/>
        </w:rPr>
      </w:r>
      <w:r w:rsidR="005671BA">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5671BA">
        <w:rPr>
          <w:rFonts w:ascii="Arial" w:hAnsi="Arial" w:cs="Arial"/>
        </w:rPr>
      </w:r>
      <w:r w:rsidR="005671BA">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8C2A9C">
      <w:pPr>
        <w:suppressAutoHyphens w:val="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w:t>
      </w:r>
      <w:del w:id="1" w:author="LAFONTAINE Herve ICT" w:date="2026-01-23T12:58:00Z">
        <w:r w:rsidDel="00986386">
          <w:rPr>
            <w:rFonts w:ascii="Arial" w:hAnsi="Arial" w:cs="Arial"/>
            <w:b/>
            <w:sz w:val="22"/>
            <w:szCs w:val="22"/>
          </w:rPr>
          <w:delText xml:space="preserve"> </w:delText>
        </w:r>
      </w:del>
      <w:r>
        <w:rPr>
          <w:rFonts w:ascii="Arial" w:hAnsi="Arial" w:cs="Arial"/>
          <w:b/>
          <w:sz w:val="22"/>
          <w:szCs w:val="22"/>
        </w:rPr>
        <w:t>(s)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6"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002111C3">
        <w:t>souhaite</w:t>
      </w:r>
      <w:r>
        <w:t xml:space="preserve"> bénéfic</w:t>
      </w:r>
      <w:r w:rsidR="002111C3">
        <w:t>ier</w:t>
      </w:r>
      <w:r>
        <w:t xml:space="preserve"> de l'avance :</w:t>
      </w:r>
      <w:r>
        <w:tab/>
      </w:r>
      <w:r w:rsidR="002111C3">
        <w:tab/>
      </w:r>
      <w:r w:rsidR="002111C3">
        <w:fldChar w:fldCharType="begin">
          <w:ffData>
            <w:name w:val=""/>
            <w:enabled/>
            <w:calcOnExit w:val="0"/>
            <w:checkBox>
              <w:size w:val="20"/>
              <w:default w:val="0"/>
            </w:checkBox>
          </w:ffData>
        </w:fldChar>
      </w:r>
      <w:r w:rsidR="002111C3">
        <w:instrText xml:space="preserve"> FORMCHECKBOX </w:instrText>
      </w:r>
      <w:r w:rsidR="005671BA">
        <w:fldChar w:fldCharType="separate"/>
      </w:r>
      <w:r w:rsidR="002111C3">
        <w:fldChar w:fldCharType="end"/>
      </w:r>
      <w:r w:rsidR="002111C3">
        <w:tab/>
        <w:t>OUI</w:t>
      </w:r>
      <w:r>
        <w:tab/>
      </w:r>
      <w:r>
        <w:tab/>
      </w:r>
      <w:r>
        <w:tab/>
      </w:r>
      <w:r w:rsidR="002111C3">
        <w:tab/>
      </w:r>
      <w:r w:rsidR="002111C3">
        <w:tab/>
      </w:r>
      <w:r w:rsidR="007D7A65">
        <w:fldChar w:fldCharType="begin">
          <w:ffData>
            <w:name w:val=""/>
            <w:enabled/>
            <w:calcOnExit w:val="0"/>
            <w:checkBox>
              <w:size w:val="20"/>
              <w:default w:val="0"/>
            </w:checkBox>
          </w:ffData>
        </w:fldChar>
      </w:r>
      <w:r w:rsidR="007D7A65">
        <w:instrText xml:space="preserve"> FORMCHECKBOX </w:instrText>
      </w:r>
      <w:r w:rsidR="005671BA">
        <w:fldChar w:fldCharType="separate"/>
      </w:r>
      <w:r w:rsidR="007D7A65">
        <w:fldChar w:fldCharType="end"/>
      </w:r>
      <w:r>
        <w:tab/>
      </w:r>
      <w:r w:rsidR="002111C3">
        <w:t>NON</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D14DE5"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sidR="00915748">
        <w:rPr>
          <w:sz w:val="22"/>
          <w:szCs w:val="22"/>
        </w:rPr>
        <w:t xml:space="preserve">Durée </w:t>
      </w:r>
      <w:r w:rsidR="00915748" w:rsidRPr="00D14DE5">
        <w:rPr>
          <w:sz w:val="22"/>
          <w:szCs w:val="22"/>
        </w:rPr>
        <w:t>d’exécution de l’accord-cadre</w:t>
      </w:r>
      <w:r w:rsidRPr="00D14DE5">
        <w:rPr>
          <w:sz w:val="22"/>
          <w:szCs w:val="22"/>
        </w:rPr>
        <w:t> :</w:t>
      </w:r>
    </w:p>
    <w:p w:rsidR="009B1CD0" w:rsidRPr="00D14DE5" w:rsidRDefault="009B1CD0" w:rsidP="009B45B9">
      <w:pPr>
        <w:tabs>
          <w:tab w:val="left" w:pos="576"/>
          <w:tab w:val="left" w:pos="851"/>
        </w:tabs>
        <w:jc w:val="both"/>
        <w:rPr>
          <w:rFonts w:ascii="Arial" w:hAnsi="Arial" w:cs="Arial"/>
        </w:rPr>
      </w:pPr>
    </w:p>
    <w:p w:rsidR="009A6460" w:rsidRPr="00D14DE5" w:rsidRDefault="006C2960" w:rsidP="009B45B9">
      <w:pPr>
        <w:tabs>
          <w:tab w:val="left" w:pos="576"/>
          <w:tab w:val="left" w:pos="851"/>
        </w:tabs>
        <w:jc w:val="both"/>
        <w:rPr>
          <w:rFonts w:ascii="Arial" w:hAnsi="Arial" w:cs="Arial"/>
        </w:rPr>
      </w:pPr>
      <w:r w:rsidRPr="00D14DE5">
        <w:rPr>
          <w:rFonts w:ascii="Arial" w:hAnsi="Arial" w:cs="Arial"/>
        </w:rPr>
        <w:t xml:space="preserve">La durée d’exécution </w:t>
      </w:r>
      <w:r w:rsidR="00915748" w:rsidRPr="00D14DE5">
        <w:rPr>
          <w:rFonts w:ascii="Arial" w:hAnsi="Arial" w:cs="Arial"/>
        </w:rPr>
        <w:t xml:space="preserve">de l’accord-cadre </w:t>
      </w:r>
      <w:r w:rsidRPr="00D14DE5">
        <w:rPr>
          <w:rFonts w:ascii="Arial" w:hAnsi="Arial" w:cs="Arial"/>
        </w:rPr>
        <w:t xml:space="preserve">est indiquée à l’article </w:t>
      </w:r>
      <w:r w:rsidR="002111C3" w:rsidRPr="00D14DE5">
        <w:rPr>
          <w:rFonts w:ascii="Arial" w:hAnsi="Arial" w:cs="Arial"/>
        </w:rPr>
        <w:t>3</w:t>
      </w:r>
      <w:r w:rsidRPr="00D14DE5">
        <w:rPr>
          <w:rFonts w:ascii="Arial" w:hAnsi="Arial" w:cs="Arial"/>
        </w:rPr>
        <w:t xml:space="preserve"> du CCAP mentionné à la rubrique B1.</w:t>
      </w:r>
    </w:p>
    <w:p w:rsidR="006C2960" w:rsidRPr="00D14DE5" w:rsidRDefault="006C2960" w:rsidP="009B45B9">
      <w:pPr>
        <w:tabs>
          <w:tab w:val="left" w:pos="576"/>
          <w:tab w:val="left" w:pos="851"/>
        </w:tabs>
        <w:jc w:val="both"/>
        <w:rPr>
          <w:rFonts w:ascii="Arial" w:hAnsi="Arial" w:cs="Arial"/>
        </w:rPr>
      </w:pPr>
    </w:p>
    <w:p w:rsidR="00194DC3" w:rsidRPr="00D14DE5" w:rsidRDefault="00194DC3" w:rsidP="00194DC3">
      <w:pPr>
        <w:pStyle w:val="fcasegauche"/>
        <w:tabs>
          <w:tab w:val="left" w:pos="426"/>
          <w:tab w:val="left" w:pos="851"/>
        </w:tabs>
        <w:spacing w:after="0"/>
        <w:ind w:left="0" w:firstLine="0"/>
        <w:jc w:val="left"/>
        <w:rPr>
          <w:rFonts w:ascii="Arial" w:hAnsi="Arial" w:cs="Arial"/>
          <w:i/>
          <w:sz w:val="18"/>
          <w:szCs w:val="18"/>
        </w:rPr>
      </w:pPr>
      <w:r w:rsidRPr="00D14DE5">
        <w:rPr>
          <w:rFonts w:ascii="Arial" w:hAnsi="Arial" w:cs="Arial"/>
        </w:rPr>
        <w:t>L’accord-cadre est reconductible :</w:t>
      </w:r>
      <w:r w:rsidRPr="00D14DE5">
        <w:tab/>
      </w:r>
      <w:r w:rsidRPr="00D14DE5">
        <w:tab/>
      </w:r>
      <w:r w:rsidR="002111C3" w:rsidRPr="00D14DE5">
        <w:fldChar w:fldCharType="begin">
          <w:ffData>
            <w:name w:val=""/>
            <w:enabled/>
            <w:calcOnExit w:val="0"/>
            <w:checkBox>
              <w:size w:val="20"/>
              <w:default w:val="1"/>
            </w:checkBox>
          </w:ffData>
        </w:fldChar>
      </w:r>
      <w:r w:rsidR="002111C3" w:rsidRPr="00D14DE5">
        <w:instrText xml:space="preserve"> FORMCHECKBOX </w:instrText>
      </w:r>
      <w:r w:rsidR="005671BA">
        <w:fldChar w:fldCharType="separate"/>
      </w:r>
      <w:r w:rsidR="002111C3" w:rsidRPr="00D14DE5">
        <w:fldChar w:fldCharType="end"/>
      </w:r>
      <w:r w:rsidRPr="00D14DE5">
        <w:tab/>
        <w:t>Non</w:t>
      </w:r>
      <w:r w:rsidRPr="00D14DE5">
        <w:tab/>
      </w:r>
      <w:r w:rsidRPr="00D14DE5">
        <w:tab/>
      </w:r>
      <w:r w:rsidRPr="00D14DE5">
        <w:tab/>
      </w:r>
      <w:r w:rsidRPr="00D14DE5">
        <w:fldChar w:fldCharType="begin">
          <w:ffData>
            <w:name w:val=""/>
            <w:enabled/>
            <w:calcOnExit w:val="0"/>
            <w:checkBox>
              <w:size w:val="20"/>
              <w:default w:val="0"/>
            </w:checkBox>
          </w:ffData>
        </w:fldChar>
      </w:r>
      <w:r w:rsidRPr="00D14DE5">
        <w:instrText xml:space="preserve"> FORMCHECKBOX </w:instrText>
      </w:r>
      <w:r w:rsidR="005671BA">
        <w:fldChar w:fldCharType="separate"/>
      </w:r>
      <w:r w:rsidRPr="00D14DE5">
        <w:fldChar w:fldCharType="end"/>
      </w:r>
      <w:r w:rsidRPr="00D14DE5">
        <w:tab/>
        <w:t>Oui</w:t>
      </w:r>
    </w:p>
    <w:p w:rsidR="00194DC3" w:rsidRPr="00D14DE5" w:rsidRDefault="00194DC3" w:rsidP="00194DC3">
      <w:pPr>
        <w:tabs>
          <w:tab w:val="left" w:pos="851"/>
        </w:tabs>
        <w:rPr>
          <w:rFonts w:cs="Arial"/>
          <w:i/>
          <w:sz w:val="18"/>
          <w:szCs w:val="18"/>
        </w:rPr>
      </w:pPr>
      <w:r w:rsidRPr="00D14DE5">
        <w:rPr>
          <w:rFonts w:cs="Arial"/>
          <w:i/>
          <w:sz w:val="18"/>
          <w:szCs w:val="18"/>
        </w:rPr>
        <w:t>(Cocher la case correspondante.)</w:t>
      </w:r>
    </w:p>
    <w:p w:rsidR="00D14DE5" w:rsidRDefault="00D14DE5"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cent quatre-vingt (180)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rsidR="000424B2" w:rsidRDefault="000424B2" w:rsidP="008C2A9C">
      <w:pPr>
        <w:suppressAutoHyphens w:val="0"/>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14DE5" w:rsidRPr="00D14DE5" w:rsidTr="003028A5">
        <w:tc>
          <w:tcPr>
            <w:tcW w:w="10419" w:type="dxa"/>
            <w:shd w:val="clear" w:color="auto" w:fill="66CCFF"/>
          </w:tcPr>
          <w:p w:rsidR="009B1CD0" w:rsidRPr="00D14DE5" w:rsidRDefault="009B1CD0" w:rsidP="00D14DE5">
            <w:pPr>
              <w:tabs>
                <w:tab w:val="left" w:pos="-142"/>
                <w:tab w:val="left" w:pos="851"/>
                <w:tab w:val="left" w:pos="4111"/>
              </w:tabs>
              <w:jc w:val="both"/>
            </w:pPr>
            <w:r w:rsidRPr="00D14DE5">
              <w:rPr>
                <w:rFonts w:ascii="Arial" w:hAnsi="Arial" w:cs="Arial"/>
                <w:b/>
                <w:bCs/>
                <w:sz w:val="22"/>
                <w:szCs w:val="22"/>
              </w:rPr>
              <w:t xml:space="preserve">C - Signature </w:t>
            </w:r>
            <w:r w:rsidR="00660727" w:rsidRPr="00D14DE5">
              <w:rPr>
                <w:rFonts w:ascii="Arial" w:hAnsi="Arial" w:cs="Arial"/>
                <w:b/>
                <w:bCs/>
                <w:sz w:val="22"/>
                <w:szCs w:val="22"/>
              </w:rPr>
              <w:t>de l’accord-cadre</w:t>
            </w:r>
            <w:r w:rsidRPr="00D14DE5">
              <w:rPr>
                <w:rFonts w:ascii="Arial" w:hAnsi="Arial" w:cs="Arial"/>
                <w:b/>
                <w:bCs/>
                <w:sz w:val="22"/>
                <w:szCs w:val="22"/>
              </w:rPr>
              <w:t xml:space="preserve"> par le </w:t>
            </w:r>
            <w:r w:rsidR="00036500" w:rsidRPr="00D14DE5">
              <w:rPr>
                <w:rFonts w:ascii="Arial" w:hAnsi="Arial" w:cs="Arial"/>
                <w:b/>
                <w:bCs/>
                <w:sz w:val="22"/>
                <w:szCs w:val="22"/>
              </w:rPr>
              <w:t>titulaire individuel ou</w:t>
            </w:r>
            <w:r w:rsidR="00354C04" w:rsidRPr="00D14DE5">
              <w:rPr>
                <w:rFonts w:ascii="Arial" w:hAnsi="Arial" w:cs="Arial"/>
                <w:b/>
                <w:bCs/>
                <w:sz w:val="22"/>
                <w:szCs w:val="22"/>
              </w:rPr>
              <w:t>, en cas groupement, le mandataire dûment habilité ou</w:t>
            </w:r>
            <w:r w:rsidR="00036500" w:rsidRPr="00D14DE5">
              <w:rPr>
                <w:rFonts w:ascii="Arial" w:hAnsi="Arial" w:cs="Arial"/>
                <w:b/>
                <w:bCs/>
                <w:sz w:val="22"/>
                <w:szCs w:val="22"/>
              </w:rPr>
              <w:t xml:space="preserve"> chaque membre du groupement</w:t>
            </w:r>
            <w:r w:rsidRPr="00D14DE5">
              <w:rPr>
                <w:rFonts w:ascii="Arial" w:hAnsi="Arial" w:cs="Arial"/>
                <w:b/>
                <w:bCs/>
                <w:sz w:val="22"/>
                <w:szCs w:val="22"/>
              </w:rPr>
              <w:t>.</w:t>
            </w:r>
          </w:p>
        </w:tc>
      </w:tr>
    </w:tbl>
    <w:p w:rsidR="009B1CD0" w:rsidRPr="00D14DE5"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sidRPr="00D14DE5">
        <w:rPr>
          <w:rFonts w:ascii="Arial" w:hAnsi="Arial" w:cs="Arial"/>
          <w:b/>
          <w:sz w:val="22"/>
          <w:szCs w:val="22"/>
        </w:rPr>
        <w:t xml:space="preserve">C1 – Signature </w:t>
      </w:r>
      <w:r w:rsidR="00332B12" w:rsidRPr="00D14DE5">
        <w:rPr>
          <w:rFonts w:ascii="Arial" w:hAnsi="Arial" w:cs="Arial"/>
          <w:b/>
          <w:sz w:val="22"/>
          <w:szCs w:val="22"/>
        </w:rPr>
        <w:t xml:space="preserve">de l’accord-cadre par </w:t>
      </w:r>
      <w:r w:rsidR="00332B12">
        <w:rPr>
          <w:rFonts w:ascii="Arial" w:hAnsi="Arial" w:cs="Arial"/>
          <w:b/>
          <w:sz w:val="22"/>
          <w:szCs w:val="22"/>
        </w:rPr>
        <w:t>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7"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Default="006C2960" w:rsidP="008C2A9C">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5671BA">
        <w:rPr>
          <w:rFonts w:ascii="Arial" w:hAnsi="Arial" w:cs="Arial"/>
        </w:rPr>
      </w:r>
      <w:r w:rsidR="005671BA">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5671BA">
        <w:rPr>
          <w:rFonts w:ascii="Arial" w:hAnsi="Arial" w:cs="Arial"/>
        </w:rPr>
      </w:r>
      <w:r w:rsidR="005671BA">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Pr="008C2A9C" w:rsidRDefault="002904AF" w:rsidP="008C2A9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671B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671B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C2A9C" w:rsidRDefault="008C2A9C" w:rsidP="006C4338">
      <w:pPr>
        <w:tabs>
          <w:tab w:val="left" w:pos="851"/>
        </w:tabs>
        <w:rPr>
          <w:rFonts w:ascii="Arial" w:hAnsi="Arial" w:cs="Arial"/>
        </w:rPr>
      </w:pPr>
    </w:p>
    <w:p w:rsidR="00565010" w:rsidRDefault="0056501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92FD7">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192FD7">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8"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192FD7" w:rsidRPr="00A67D0B" w:rsidRDefault="00192FD7"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Pr="00A67D0B" w:rsidRDefault="00A67D0B" w:rsidP="00A67D0B">
      <w:pPr>
        <w:tabs>
          <w:tab w:val="left" w:pos="426"/>
          <w:tab w:val="left" w:pos="851"/>
        </w:tabs>
        <w:suppressAutoHyphens w:val="0"/>
        <w:jc w:val="both"/>
        <w:rPr>
          <w:rFonts w:ascii="Arial" w:hAnsi="Arial" w:cs="Arial"/>
          <w:lang w:eastAsia="fr-FR"/>
        </w:rPr>
      </w:pPr>
    </w:p>
    <w:p w:rsidR="00C00AD6" w:rsidRDefault="00C00AD6" w:rsidP="00110949">
      <w:pPr>
        <w:tabs>
          <w:tab w:val="left" w:pos="720"/>
        </w:tabs>
        <w:suppressAutoHyphens w:val="0"/>
        <w:jc w:val="center"/>
        <w:rPr>
          <w:rFonts w:ascii="Arial" w:eastAsia="Arial Unicode MS" w:hAnsi="Arial" w:cs="Arial"/>
          <w:color w:val="0070C0"/>
          <w:lang w:eastAsia="ar-SA"/>
        </w:rPr>
      </w:pPr>
    </w:p>
    <w:p w:rsidR="00C6042B" w:rsidRDefault="00C6042B">
      <w:pPr>
        <w:suppressAutoHyphens w:val="0"/>
        <w:rPr>
          <w:rFonts w:ascii="Arial" w:hAnsi="Arial" w:cs="Arial"/>
        </w:rPr>
      </w:pPr>
      <w:r>
        <w:rPr>
          <w:rFonts w:ascii="Arial" w:hAnsi="Arial" w:cs="Arial"/>
        </w:rPr>
        <w:br w:type="page"/>
      </w:r>
    </w:p>
    <w:p w:rsidR="00F02E0A" w:rsidRDefault="00F02E0A" w:rsidP="00C6042B">
      <w:pPr>
        <w:pStyle w:val="Titre8"/>
        <w:numPr>
          <w:ilvl w:val="7"/>
          <w:numId w:val="11"/>
        </w:numPr>
        <w:tabs>
          <w:tab w:val="left" w:pos="851"/>
          <w:tab w:val="right" w:pos="9639"/>
        </w:tabs>
        <w:spacing w:before="120" w:after="120"/>
        <w:rPr>
          <w:bCs w:val="0"/>
          <w:caps/>
          <w:sz w:val="28"/>
          <w:szCs w:val="28"/>
        </w:rPr>
        <w:sectPr w:rsidR="00F02E0A" w:rsidSect="00581123">
          <w:headerReference w:type="default" r:id="rId19"/>
          <w:footerReference w:type="default" r:id="rId20"/>
          <w:headerReference w:type="first" r:id="rId21"/>
          <w:footerReference w:type="first" r:id="rId22"/>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4A0" w:firstRow="1" w:lastRow="0" w:firstColumn="1" w:lastColumn="0" w:noHBand="0" w:noVBand="1"/>
      </w:tblPr>
      <w:tblGrid>
        <w:gridCol w:w="15019"/>
      </w:tblGrid>
      <w:tr w:rsidR="00C6042B" w:rsidTr="00F02E0A">
        <w:trPr>
          <w:trHeight w:val="1085"/>
        </w:trPr>
        <w:tc>
          <w:tcPr>
            <w:tcW w:w="15019" w:type="dxa"/>
            <w:shd w:val="clear" w:color="auto" w:fill="66CCFF"/>
          </w:tcPr>
          <w:p w:rsidR="00C6042B" w:rsidRDefault="00C6042B" w:rsidP="00C6042B">
            <w:pPr>
              <w:pStyle w:val="Titre8"/>
              <w:numPr>
                <w:ilvl w:val="7"/>
                <w:numId w:val="11"/>
              </w:numPr>
              <w:tabs>
                <w:tab w:val="left" w:pos="851"/>
                <w:tab w:val="right" w:pos="9639"/>
              </w:tabs>
              <w:spacing w:before="120" w:after="120"/>
              <w:rPr>
                <w:bCs w:val="0"/>
                <w:caps/>
                <w:sz w:val="28"/>
                <w:szCs w:val="28"/>
              </w:rPr>
            </w:pPr>
            <w:r>
              <w:rPr>
                <w:bCs w:val="0"/>
                <w:caps/>
                <w:sz w:val="28"/>
                <w:szCs w:val="28"/>
              </w:rPr>
              <w:lastRenderedPageBreak/>
              <w:t xml:space="preserve">ANNEXE FINANCIERE </w:t>
            </w:r>
          </w:p>
          <w:p w:rsidR="00C6042B" w:rsidRDefault="00F02E0A" w:rsidP="00C6042B">
            <w:pPr>
              <w:pStyle w:val="Titre8"/>
              <w:numPr>
                <w:ilvl w:val="7"/>
                <w:numId w:val="11"/>
              </w:numPr>
              <w:rPr>
                <w:rFonts w:eastAsia="SimSun"/>
                <w:lang w:eastAsia="fr-FR"/>
              </w:rPr>
            </w:pPr>
            <w:r>
              <w:rPr>
                <w:rFonts w:eastAsia="SimSun"/>
                <w:lang w:eastAsia="fr-FR"/>
              </w:rPr>
              <w:t>BORDEREAU DES PRIX UNITAIRES</w:t>
            </w:r>
            <w:r w:rsidR="00C6042B">
              <w:rPr>
                <w:rFonts w:eastAsia="SimSun"/>
                <w:lang w:eastAsia="fr-FR"/>
              </w:rPr>
              <w:t> :</w:t>
            </w:r>
          </w:p>
          <w:p w:rsidR="00C6042B" w:rsidRDefault="00C6042B" w:rsidP="00F02E0A">
            <w:pPr>
              <w:rPr>
                <w:lang w:eastAsia="fr-FR"/>
              </w:rPr>
            </w:pPr>
          </w:p>
        </w:tc>
      </w:tr>
    </w:tbl>
    <w:p w:rsidR="00C6042B" w:rsidRDefault="00C6042B" w:rsidP="008C2A9C">
      <w:pPr>
        <w:pStyle w:val="fcase2metab"/>
        <w:spacing w:after="120"/>
        <w:ind w:left="0" w:firstLine="0"/>
        <w:rPr>
          <w:rFonts w:ascii="Arial" w:hAnsi="Arial" w:cs="Arial"/>
        </w:rPr>
      </w:pPr>
    </w:p>
    <w:tbl>
      <w:tblPr>
        <w:tblW w:w="14977" w:type="dxa"/>
        <w:tblCellMar>
          <w:left w:w="70" w:type="dxa"/>
          <w:right w:w="70" w:type="dxa"/>
        </w:tblCellMar>
        <w:tblLook w:val="04A0" w:firstRow="1" w:lastRow="0" w:firstColumn="1" w:lastColumn="0" w:noHBand="0" w:noVBand="1"/>
      </w:tblPr>
      <w:tblGrid>
        <w:gridCol w:w="3059"/>
        <w:gridCol w:w="1986"/>
        <w:gridCol w:w="1986"/>
        <w:gridCol w:w="1987"/>
        <w:gridCol w:w="1986"/>
        <w:gridCol w:w="1986"/>
        <w:gridCol w:w="1987"/>
      </w:tblGrid>
      <w:tr w:rsidR="00F02E0A" w:rsidRPr="00F02E0A" w:rsidTr="00F02E0A">
        <w:trPr>
          <w:trHeight w:val="862"/>
        </w:trPr>
        <w:tc>
          <w:tcPr>
            <w:tcW w:w="3059" w:type="dxa"/>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F02E0A" w:rsidRPr="00F02E0A" w:rsidRDefault="00F02E0A" w:rsidP="00F02E0A">
            <w:pPr>
              <w:suppressAutoHyphens w:val="0"/>
              <w:jc w:val="center"/>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5959" w:type="dxa"/>
            <w:gridSpan w:val="3"/>
            <w:tcBorders>
              <w:top w:val="single" w:sz="4" w:space="0" w:color="auto"/>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Minivan 7 places de type Mercedes classe V ou équivalent</w:t>
            </w:r>
          </w:p>
        </w:tc>
        <w:tc>
          <w:tcPr>
            <w:tcW w:w="5959" w:type="dxa"/>
            <w:gridSpan w:val="3"/>
            <w:tcBorders>
              <w:top w:val="single" w:sz="4" w:space="0" w:color="auto"/>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Berline de type Mercedes Classe E, Audi A6, BMW série 5 ou équivalent</w:t>
            </w:r>
          </w:p>
        </w:tc>
      </w:tr>
      <w:tr w:rsidR="00F02E0A" w:rsidRPr="00F02E0A" w:rsidTr="00F02E0A">
        <w:trPr>
          <w:trHeight w:val="656"/>
        </w:trPr>
        <w:tc>
          <w:tcPr>
            <w:tcW w:w="3059" w:type="dxa"/>
            <w:vMerge/>
            <w:tcBorders>
              <w:top w:val="single" w:sz="4" w:space="0" w:color="auto"/>
              <w:left w:val="single" w:sz="4" w:space="0" w:color="auto"/>
              <w:bottom w:val="single" w:sz="4" w:space="0" w:color="auto"/>
              <w:right w:val="single" w:sz="4" w:space="0" w:color="auto"/>
            </w:tcBorders>
            <w:vAlign w:val="center"/>
            <w:hideMark/>
          </w:tcPr>
          <w:p w:rsidR="00F02E0A" w:rsidRPr="00F02E0A" w:rsidRDefault="00F02E0A" w:rsidP="00F02E0A">
            <w:pPr>
              <w:suppressAutoHyphens w:val="0"/>
              <w:rPr>
                <w:rFonts w:ascii="Marianne" w:hAnsi="Marianne" w:cs="Calibri"/>
                <w:color w:val="000000"/>
                <w:sz w:val="22"/>
                <w:szCs w:val="22"/>
                <w:lang w:eastAsia="fr-FR"/>
              </w:rPr>
            </w:pP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HT</w:t>
            </w: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TVA</w:t>
            </w:r>
            <w:r w:rsidRPr="00F02E0A">
              <w:rPr>
                <w:rFonts w:ascii="Marianne" w:hAnsi="Marianne" w:cs="Calibri"/>
                <w:b/>
                <w:bCs/>
                <w:color w:val="000000"/>
                <w:sz w:val="22"/>
                <w:szCs w:val="22"/>
                <w:lang w:eastAsia="fr-FR"/>
              </w:rPr>
              <w:br/>
              <w:t>(montant)</w:t>
            </w: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TTC</w:t>
            </w: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HT</w:t>
            </w: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TVA</w:t>
            </w:r>
            <w:r w:rsidRPr="00F02E0A">
              <w:rPr>
                <w:rFonts w:ascii="Marianne" w:hAnsi="Marianne" w:cs="Calibri"/>
                <w:b/>
                <w:bCs/>
                <w:color w:val="000000"/>
                <w:sz w:val="22"/>
                <w:szCs w:val="22"/>
                <w:lang w:eastAsia="fr-FR"/>
              </w:rPr>
              <w:br/>
              <w:t>(montant)</w:t>
            </w:r>
          </w:p>
        </w:tc>
        <w:tc>
          <w:tcPr>
            <w:tcW w:w="1986" w:type="dxa"/>
            <w:tcBorders>
              <w:top w:val="nil"/>
              <w:left w:val="nil"/>
              <w:bottom w:val="single" w:sz="4" w:space="0" w:color="auto"/>
              <w:right w:val="single" w:sz="4" w:space="0" w:color="auto"/>
            </w:tcBorders>
            <w:shd w:val="clear" w:color="auto" w:fill="auto"/>
            <w:vAlign w:val="center"/>
            <w:hideMark/>
          </w:tcPr>
          <w:p w:rsidR="00F02E0A" w:rsidRPr="00F02E0A" w:rsidRDefault="00F02E0A" w:rsidP="00F02E0A">
            <w:pPr>
              <w:suppressAutoHyphens w:val="0"/>
              <w:jc w:val="center"/>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TTC</w:t>
            </w:r>
          </w:p>
        </w:tc>
      </w:tr>
      <w:tr w:rsidR="00F02E0A" w:rsidRPr="00F02E0A" w:rsidTr="00F02E0A">
        <w:trPr>
          <w:trHeight w:val="1280"/>
        </w:trPr>
        <w:tc>
          <w:tcPr>
            <w:tcW w:w="3059" w:type="dxa"/>
            <w:tcBorders>
              <w:top w:val="nil"/>
              <w:left w:val="single" w:sz="4" w:space="0" w:color="auto"/>
              <w:bottom w:val="single" w:sz="4" w:space="0" w:color="auto"/>
              <w:right w:val="single" w:sz="4" w:space="0" w:color="auto"/>
            </w:tcBorders>
            <w:shd w:val="clear" w:color="auto" w:fill="auto"/>
            <w:noWrap/>
            <w:vAlign w:val="center"/>
            <w:hideMark/>
          </w:tcPr>
          <w:p w:rsidR="00F02E0A" w:rsidRPr="00F02E0A" w:rsidRDefault="00F02E0A" w:rsidP="00F02E0A">
            <w:pPr>
              <w:suppressAutoHyphens w:val="0"/>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Forfait transfert 4H00</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r>
      <w:tr w:rsidR="00F02E0A" w:rsidRPr="00F02E0A" w:rsidTr="00F02E0A">
        <w:trPr>
          <w:trHeight w:val="1280"/>
        </w:trPr>
        <w:tc>
          <w:tcPr>
            <w:tcW w:w="3059" w:type="dxa"/>
            <w:tcBorders>
              <w:top w:val="nil"/>
              <w:left w:val="single" w:sz="4" w:space="0" w:color="auto"/>
              <w:bottom w:val="single" w:sz="4" w:space="0" w:color="auto"/>
              <w:right w:val="single" w:sz="4" w:space="0" w:color="auto"/>
            </w:tcBorders>
            <w:shd w:val="clear" w:color="auto" w:fill="auto"/>
            <w:vAlign w:val="center"/>
            <w:hideMark/>
          </w:tcPr>
          <w:p w:rsidR="00F02E0A" w:rsidRPr="00F02E0A" w:rsidRDefault="00F02E0A" w:rsidP="00F02E0A">
            <w:pPr>
              <w:suppressAutoHyphens w:val="0"/>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Prix de l'heure à compter de la 5</w:t>
            </w:r>
            <w:r w:rsidRPr="00F02E0A">
              <w:rPr>
                <w:rFonts w:ascii="Marianne" w:hAnsi="Marianne" w:cs="Calibri"/>
                <w:b/>
                <w:bCs/>
                <w:color w:val="000000"/>
                <w:sz w:val="22"/>
                <w:szCs w:val="22"/>
                <w:vertAlign w:val="superscript"/>
                <w:lang w:eastAsia="fr-FR"/>
              </w:rPr>
              <w:t>ème</w:t>
            </w:r>
            <w:r w:rsidRPr="00F02E0A">
              <w:rPr>
                <w:rFonts w:ascii="Marianne" w:hAnsi="Marianne" w:cs="Calibri"/>
                <w:b/>
                <w:bCs/>
                <w:color w:val="000000"/>
                <w:sz w:val="22"/>
                <w:szCs w:val="22"/>
                <w:lang w:eastAsia="fr-FR"/>
              </w:rPr>
              <w:t xml:space="preserve"> heure</w:t>
            </w:r>
            <w:r w:rsidR="0098309A">
              <w:rPr>
                <w:rFonts w:ascii="Marianne" w:hAnsi="Marianne" w:cs="Calibri"/>
                <w:b/>
                <w:bCs/>
                <w:color w:val="000000"/>
                <w:sz w:val="22"/>
                <w:szCs w:val="22"/>
                <w:lang w:eastAsia="fr-FR"/>
              </w:rPr>
              <w:t xml:space="preserve"> (heure supplémentaire)</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r>
      <w:tr w:rsidR="00F02E0A" w:rsidRPr="00F02E0A" w:rsidTr="00F02E0A">
        <w:trPr>
          <w:trHeight w:val="1280"/>
        </w:trPr>
        <w:tc>
          <w:tcPr>
            <w:tcW w:w="3059" w:type="dxa"/>
            <w:tcBorders>
              <w:top w:val="nil"/>
              <w:left w:val="single" w:sz="4" w:space="0" w:color="auto"/>
              <w:bottom w:val="single" w:sz="4" w:space="0" w:color="auto"/>
              <w:right w:val="single" w:sz="4" w:space="0" w:color="auto"/>
            </w:tcBorders>
            <w:shd w:val="clear" w:color="auto" w:fill="auto"/>
            <w:noWrap/>
            <w:vAlign w:val="center"/>
            <w:hideMark/>
          </w:tcPr>
          <w:p w:rsidR="00F02E0A" w:rsidRPr="00F02E0A" w:rsidRDefault="00F02E0A" w:rsidP="00F02E0A">
            <w:pPr>
              <w:suppressAutoHyphens w:val="0"/>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Forfait 8H00</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r>
      <w:tr w:rsidR="00F02E0A" w:rsidRPr="00F02E0A" w:rsidTr="00F02E0A">
        <w:trPr>
          <w:trHeight w:val="1280"/>
        </w:trPr>
        <w:tc>
          <w:tcPr>
            <w:tcW w:w="3059" w:type="dxa"/>
            <w:tcBorders>
              <w:top w:val="nil"/>
              <w:left w:val="single" w:sz="4" w:space="0" w:color="auto"/>
              <w:bottom w:val="single" w:sz="4" w:space="0" w:color="auto"/>
              <w:right w:val="single" w:sz="4" w:space="0" w:color="auto"/>
            </w:tcBorders>
            <w:shd w:val="clear" w:color="auto" w:fill="auto"/>
            <w:vAlign w:val="center"/>
            <w:hideMark/>
          </w:tcPr>
          <w:p w:rsidR="00F02E0A" w:rsidRPr="00F02E0A" w:rsidRDefault="00F02E0A" w:rsidP="00F02E0A">
            <w:pPr>
              <w:suppressAutoHyphens w:val="0"/>
              <w:rPr>
                <w:rFonts w:ascii="Marianne" w:hAnsi="Marianne" w:cs="Calibri"/>
                <w:b/>
                <w:bCs/>
                <w:color w:val="000000"/>
                <w:sz w:val="22"/>
                <w:szCs w:val="22"/>
                <w:lang w:eastAsia="fr-FR"/>
              </w:rPr>
            </w:pPr>
            <w:r w:rsidRPr="00F02E0A">
              <w:rPr>
                <w:rFonts w:ascii="Marianne" w:hAnsi="Marianne" w:cs="Calibri"/>
                <w:b/>
                <w:bCs/>
                <w:color w:val="000000"/>
                <w:sz w:val="22"/>
                <w:szCs w:val="22"/>
                <w:lang w:eastAsia="fr-FR"/>
              </w:rPr>
              <w:t>Prix de l'heure à compter de la 9</w:t>
            </w:r>
            <w:r w:rsidRPr="00F02E0A">
              <w:rPr>
                <w:rFonts w:ascii="Marianne" w:hAnsi="Marianne" w:cs="Calibri"/>
                <w:b/>
                <w:bCs/>
                <w:color w:val="000000"/>
                <w:sz w:val="22"/>
                <w:szCs w:val="22"/>
                <w:vertAlign w:val="superscript"/>
                <w:lang w:eastAsia="fr-FR"/>
              </w:rPr>
              <w:t>ème</w:t>
            </w:r>
            <w:r w:rsidRPr="00F02E0A">
              <w:rPr>
                <w:rFonts w:ascii="Marianne" w:hAnsi="Marianne" w:cs="Calibri"/>
                <w:b/>
                <w:bCs/>
                <w:color w:val="000000"/>
                <w:sz w:val="22"/>
                <w:szCs w:val="22"/>
                <w:lang w:eastAsia="fr-FR"/>
              </w:rPr>
              <w:t xml:space="preserve"> heure</w:t>
            </w:r>
            <w:r w:rsidR="0098309A">
              <w:rPr>
                <w:rFonts w:ascii="Marianne" w:hAnsi="Marianne" w:cs="Calibri"/>
                <w:b/>
                <w:bCs/>
                <w:color w:val="000000"/>
                <w:sz w:val="22"/>
                <w:szCs w:val="22"/>
                <w:lang w:eastAsia="fr-FR"/>
              </w:rPr>
              <w:t xml:space="preserve"> (heure supplémentaire)</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c>
          <w:tcPr>
            <w:tcW w:w="1986" w:type="dxa"/>
            <w:tcBorders>
              <w:top w:val="nil"/>
              <w:left w:val="nil"/>
              <w:bottom w:val="single" w:sz="4" w:space="0" w:color="auto"/>
              <w:right w:val="single" w:sz="4" w:space="0" w:color="auto"/>
            </w:tcBorders>
            <w:shd w:val="clear" w:color="auto" w:fill="auto"/>
            <w:noWrap/>
            <w:vAlign w:val="bottom"/>
            <w:hideMark/>
          </w:tcPr>
          <w:p w:rsidR="00F02E0A" w:rsidRPr="00F02E0A" w:rsidRDefault="00F02E0A" w:rsidP="00F02E0A">
            <w:pPr>
              <w:suppressAutoHyphens w:val="0"/>
              <w:rPr>
                <w:rFonts w:ascii="Marianne" w:hAnsi="Marianne" w:cs="Calibri"/>
                <w:color w:val="000000"/>
                <w:sz w:val="22"/>
                <w:szCs w:val="22"/>
                <w:lang w:eastAsia="fr-FR"/>
              </w:rPr>
            </w:pPr>
            <w:r w:rsidRPr="00F02E0A">
              <w:rPr>
                <w:rFonts w:ascii="Calibri" w:hAnsi="Calibri" w:cs="Calibri"/>
                <w:color w:val="000000"/>
                <w:sz w:val="22"/>
                <w:szCs w:val="22"/>
                <w:lang w:eastAsia="fr-FR"/>
              </w:rPr>
              <w:t> </w:t>
            </w:r>
          </w:p>
        </w:tc>
      </w:tr>
    </w:tbl>
    <w:p w:rsidR="00C6042B" w:rsidRDefault="00C6042B" w:rsidP="00F02E0A">
      <w:pPr>
        <w:pStyle w:val="fcase2metab"/>
        <w:spacing w:after="120"/>
        <w:ind w:left="0" w:firstLine="0"/>
        <w:rPr>
          <w:rFonts w:ascii="Arial" w:hAnsi="Arial" w:cs="Arial"/>
        </w:rPr>
      </w:pPr>
    </w:p>
    <w:sectPr w:rsidR="00C6042B" w:rsidSect="001B2534">
      <w:pgSz w:w="16838" w:h="11906" w:orient="landscape"/>
      <w:pgMar w:top="851" w:right="454" w:bottom="851" w:left="737"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882" w:rsidRDefault="002F2882">
      <w:r>
        <w:separator/>
      </w:r>
    </w:p>
  </w:endnote>
  <w:endnote w:type="continuationSeparator" w:id="0">
    <w:p w:rsidR="002F2882" w:rsidRDefault="002F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52" w:type="dxa"/>
      <w:tblLayout w:type="fixed"/>
      <w:tblCellMar>
        <w:left w:w="71" w:type="dxa"/>
        <w:right w:w="71" w:type="dxa"/>
      </w:tblCellMar>
      <w:tblLook w:val="0000" w:firstRow="0" w:lastRow="0" w:firstColumn="0" w:lastColumn="0" w:noHBand="0" w:noVBand="0"/>
    </w:tblPr>
    <w:tblGrid>
      <w:gridCol w:w="4098"/>
      <w:gridCol w:w="7795"/>
      <w:gridCol w:w="1263"/>
      <w:gridCol w:w="799"/>
      <w:gridCol w:w="231"/>
      <w:gridCol w:w="766"/>
    </w:tblGrid>
    <w:tr w:rsidR="00581123" w:rsidTr="00FF53DF">
      <w:trPr>
        <w:trHeight w:val="316"/>
        <w:tblHeader/>
      </w:trPr>
      <w:tc>
        <w:tcPr>
          <w:tcW w:w="4098"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7795" w:type="dxa"/>
          <w:shd w:val="clear" w:color="auto" w:fill="66CCFF"/>
        </w:tcPr>
        <w:p w:rsidR="00581123" w:rsidRDefault="00D14DE5" w:rsidP="00565010">
          <w:pPr>
            <w:jc w:val="center"/>
            <w:rPr>
              <w:rFonts w:ascii="Arial" w:hAnsi="Arial" w:cs="Arial"/>
              <w:b/>
            </w:rPr>
          </w:pPr>
          <w:r>
            <w:rPr>
              <w:rFonts w:ascii="Arial" w:hAnsi="Arial" w:cs="Arial"/>
              <w:b/>
            </w:rPr>
            <w:t>DAF_</w:t>
          </w:r>
          <w:r w:rsidR="00565010">
            <w:rPr>
              <w:rFonts w:ascii="Arial" w:hAnsi="Arial" w:cs="Arial"/>
              <w:b/>
            </w:rPr>
            <w:t>2025_001660</w:t>
          </w:r>
        </w:p>
      </w:tc>
      <w:tc>
        <w:tcPr>
          <w:tcW w:w="1263"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799"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671BA">
            <w:rPr>
              <w:rStyle w:val="Numrodepage"/>
              <w:rFonts w:cs="Arial"/>
              <w:b/>
              <w:noProof/>
            </w:rPr>
            <w:t>6</w:t>
          </w:r>
          <w:r>
            <w:rPr>
              <w:rStyle w:val="Numrodepage"/>
              <w:rFonts w:cs="Arial"/>
              <w:b/>
            </w:rPr>
            <w:fldChar w:fldCharType="end"/>
          </w:r>
        </w:p>
      </w:tc>
      <w:tc>
        <w:tcPr>
          <w:tcW w:w="231" w:type="dxa"/>
          <w:shd w:val="clear" w:color="auto" w:fill="66CCFF"/>
        </w:tcPr>
        <w:p w:rsidR="00581123" w:rsidRDefault="00581123" w:rsidP="00581123">
          <w:pPr>
            <w:jc w:val="center"/>
          </w:pPr>
          <w:r>
            <w:rPr>
              <w:rFonts w:ascii="Arial" w:hAnsi="Arial" w:cs="Arial"/>
              <w:b/>
            </w:rPr>
            <w:t>/</w:t>
          </w:r>
        </w:p>
      </w:tc>
      <w:tc>
        <w:tcPr>
          <w:tcW w:w="766"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671BA">
            <w:rPr>
              <w:rStyle w:val="Numrodepage"/>
              <w:rFonts w:cs="Arial"/>
              <w:b/>
              <w:noProof/>
            </w:rPr>
            <w:t>6</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075" w:type="dxa"/>
      <w:tblLayout w:type="fixed"/>
      <w:tblCellMar>
        <w:left w:w="71" w:type="dxa"/>
        <w:right w:w="71" w:type="dxa"/>
      </w:tblCellMar>
      <w:tblLook w:val="0000" w:firstRow="0" w:lastRow="0" w:firstColumn="0" w:lastColumn="0" w:noHBand="0" w:noVBand="0"/>
    </w:tblPr>
    <w:tblGrid>
      <w:gridCol w:w="4131"/>
      <w:gridCol w:w="7858"/>
      <w:gridCol w:w="1273"/>
      <w:gridCol w:w="806"/>
      <w:gridCol w:w="234"/>
      <w:gridCol w:w="773"/>
    </w:tblGrid>
    <w:tr w:rsidR="00581123" w:rsidTr="00F02E0A">
      <w:trPr>
        <w:trHeight w:val="270"/>
        <w:tblHeader/>
      </w:trPr>
      <w:tc>
        <w:tcPr>
          <w:tcW w:w="4131"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7858" w:type="dxa"/>
          <w:shd w:val="clear" w:color="auto" w:fill="66CCFF"/>
        </w:tcPr>
        <w:p w:rsidR="00581123" w:rsidRDefault="00581123" w:rsidP="00581123">
          <w:pPr>
            <w:jc w:val="center"/>
            <w:rPr>
              <w:rFonts w:ascii="Arial" w:hAnsi="Arial" w:cs="Arial"/>
              <w:b/>
            </w:rPr>
          </w:pPr>
        </w:p>
      </w:tc>
      <w:tc>
        <w:tcPr>
          <w:tcW w:w="1273"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806"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B79FD">
            <w:rPr>
              <w:rStyle w:val="Numrodepage"/>
              <w:rFonts w:cs="Arial"/>
              <w:b/>
              <w:noProof/>
            </w:rPr>
            <w:t>1</w:t>
          </w:r>
          <w:r>
            <w:rPr>
              <w:rStyle w:val="Numrodepage"/>
              <w:rFonts w:cs="Arial"/>
              <w:b/>
            </w:rPr>
            <w:fldChar w:fldCharType="end"/>
          </w:r>
        </w:p>
      </w:tc>
      <w:tc>
        <w:tcPr>
          <w:tcW w:w="234" w:type="dxa"/>
          <w:shd w:val="clear" w:color="auto" w:fill="66CCFF"/>
        </w:tcPr>
        <w:p w:rsidR="00581123" w:rsidRDefault="00581123" w:rsidP="00581123">
          <w:pPr>
            <w:jc w:val="center"/>
          </w:pPr>
          <w:r>
            <w:rPr>
              <w:rFonts w:ascii="Arial" w:hAnsi="Arial" w:cs="Arial"/>
              <w:b/>
            </w:rPr>
            <w:t>/</w:t>
          </w:r>
        </w:p>
      </w:tc>
      <w:tc>
        <w:tcPr>
          <w:tcW w:w="773"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79FD">
            <w:rPr>
              <w:rStyle w:val="Numrodepage"/>
              <w:rFonts w:cs="Arial"/>
              <w:b/>
              <w:noProof/>
            </w:rPr>
            <w:t>6</w:t>
          </w:r>
          <w:r>
            <w:rPr>
              <w:rStyle w:val="Numrodepage"/>
              <w:rFonts w:cs="Arial"/>
              <w:b/>
            </w:rPr>
            <w:fldChar w:fldCharType="end"/>
          </w:r>
        </w:p>
      </w:tc>
    </w:tr>
  </w:tbl>
  <w:p w:rsidR="00581123" w:rsidRDefault="00890C59" w:rsidP="00F02E0A">
    <w:pPr>
      <w:pStyle w:val="Pieddepage"/>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882" w:rsidRDefault="002F2882">
      <w:r>
        <w:separator/>
      </w:r>
    </w:p>
  </w:footnote>
  <w:footnote w:type="continuationSeparator" w:id="0">
    <w:p w:rsidR="002F2882" w:rsidRDefault="002F2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1B2534" w:rsidP="001B2534">
    <w:pPr>
      <w:pStyle w:val="En-tte"/>
      <w:tabs>
        <w:tab w:val="clear" w:pos="4536"/>
        <w:tab w:val="clear" w:pos="9072"/>
        <w:tab w:val="left" w:pos="6260"/>
      </w:tabs>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4A56659B" wp14:editId="6F84DA80">
          <wp:simplePos x="0" y="0"/>
          <wp:positionH relativeFrom="page">
            <wp:align>right</wp:align>
          </wp:positionH>
          <wp:positionV relativeFrom="paragraph">
            <wp:posOffset>-692150</wp:posOffset>
          </wp:positionV>
          <wp:extent cx="7554379" cy="10680192"/>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r>
      <w:rPr>
        <w:rFonts w:ascii="Marianne" w:hAnsi="Marianne"/>
      </w:rPr>
      <w:tab/>
    </w: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003D7A"/>
    <w:multiLevelType w:val="hybridMultilevel"/>
    <w:tmpl w:val="7B2A86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FONTAINE Herve ICT">
    <w15:presenceInfo w15:providerId="None" w15:userId="LAFONTAINE Herve I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281A"/>
    <w:rsid w:val="00104FE2"/>
    <w:rsid w:val="00107EDA"/>
    <w:rsid w:val="00110949"/>
    <w:rsid w:val="00146FF6"/>
    <w:rsid w:val="00156C6E"/>
    <w:rsid w:val="00166B56"/>
    <w:rsid w:val="00175F6C"/>
    <w:rsid w:val="00186AFD"/>
    <w:rsid w:val="00192FD7"/>
    <w:rsid w:val="00194DC3"/>
    <w:rsid w:val="001A1DAF"/>
    <w:rsid w:val="001B2534"/>
    <w:rsid w:val="001B69D2"/>
    <w:rsid w:val="001C40C0"/>
    <w:rsid w:val="001C7118"/>
    <w:rsid w:val="001C733C"/>
    <w:rsid w:val="001D0008"/>
    <w:rsid w:val="001D102A"/>
    <w:rsid w:val="001D38BB"/>
    <w:rsid w:val="001F228E"/>
    <w:rsid w:val="001F577B"/>
    <w:rsid w:val="002001CB"/>
    <w:rsid w:val="002001FE"/>
    <w:rsid w:val="00200A5B"/>
    <w:rsid w:val="00201E93"/>
    <w:rsid w:val="00204268"/>
    <w:rsid w:val="002054BB"/>
    <w:rsid w:val="00207AD1"/>
    <w:rsid w:val="002111C3"/>
    <w:rsid w:val="0021527A"/>
    <w:rsid w:val="002154C0"/>
    <w:rsid w:val="002165B6"/>
    <w:rsid w:val="0021797C"/>
    <w:rsid w:val="00222884"/>
    <w:rsid w:val="00222C62"/>
    <w:rsid w:val="00225A1A"/>
    <w:rsid w:val="002268EE"/>
    <w:rsid w:val="00226C9B"/>
    <w:rsid w:val="00241440"/>
    <w:rsid w:val="00244D83"/>
    <w:rsid w:val="00246083"/>
    <w:rsid w:val="00255BF0"/>
    <w:rsid w:val="002569DC"/>
    <w:rsid w:val="00283055"/>
    <w:rsid w:val="00285BF3"/>
    <w:rsid w:val="002904AF"/>
    <w:rsid w:val="00290D3A"/>
    <w:rsid w:val="00296CE3"/>
    <w:rsid w:val="002B1CFA"/>
    <w:rsid w:val="002B307F"/>
    <w:rsid w:val="002B4453"/>
    <w:rsid w:val="002C2CA3"/>
    <w:rsid w:val="002C4213"/>
    <w:rsid w:val="002C4B3E"/>
    <w:rsid w:val="002C79D6"/>
    <w:rsid w:val="002D013E"/>
    <w:rsid w:val="002D794C"/>
    <w:rsid w:val="002E2CB1"/>
    <w:rsid w:val="002E6EAF"/>
    <w:rsid w:val="002F2882"/>
    <w:rsid w:val="002F7E08"/>
    <w:rsid w:val="00300F37"/>
    <w:rsid w:val="00301794"/>
    <w:rsid w:val="003028A5"/>
    <w:rsid w:val="003100E9"/>
    <w:rsid w:val="00314558"/>
    <w:rsid w:val="003163C0"/>
    <w:rsid w:val="003163CC"/>
    <w:rsid w:val="00323A28"/>
    <w:rsid w:val="0033292D"/>
    <w:rsid w:val="00332B12"/>
    <w:rsid w:val="00335A7C"/>
    <w:rsid w:val="00337351"/>
    <w:rsid w:val="00354C04"/>
    <w:rsid w:val="00362A4B"/>
    <w:rsid w:val="00370150"/>
    <w:rsid w:val="003759D6"/>
    <w:rsid w:val="00375D63"/>
    <w:rsid w:val="003805EC"/>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627A5"/>
    <w:rsid w:val="004767BF"/>
    <w:rsid w:val="00481073"/>
    <w:rsid w:val="00495903"/>
    <w:rsid w:val="00497578"/>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65010"/>
    <w:rsid w:val="005671BA"/>
    <w:rsid w:val="00580386"/>
    <w:rsid w:val="00581123"/>
    <w:rsid w:val="005846FB"/>
    <w:rsid w:val="0059768D"/>
    <w:rsid w:val="005A471A"/>
    <w:rsid w:val="005A4A3B"/>
    <w:rsid w:val="005A4BF3"/>
    <w:rsid w:val="005A4CB5"/>
    <w:rsid w:val="005B685C"/>
    <w:rsid w:val="005B79FD"/>
    <w:rsid w:val="005C3E72"/>
    <w:rsid w:val="005D1515"/>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F1E55"/>
    <w:rsid w:val="006F3DF9"/>
    <w:rsid w:val="006F48F1"/>
    <w:rsid w:val="006F7EF6"/>
    <w:rsid w:val="007060E5"/>
    <w:rsid w:val="00710FD6"/>
    <w:rsid w:val="00711421"/>
    <w:rsid w:val="00716D7C"/>
    <w:rsid w:val="00722BBC"/>
    <w:rsid w:val="00731FAB"/>
    <w:rsid w:val="0073798A"/>
    <w:rsid w:val="007410CB"/>
    <w:rsid w:val="00747F48"/>
    <w:rsid w:val="00757151"/>
    <w:rsid w:val="0076477A"/>
    <w:rsid w:val="007728D4"/>
    <w:rsid w:val="00786F36"/>
    <w:rsid w:val="007909E0"/>
    <w:rsid w:val="00791821"/>
    <w:rsid w:val="00791A55"/>
    <w:rsid w:val="00793DC9"/>
    <w:rsid w:val="0079493A"/>
    <w:rsid w:val="0079785C"/>
    <w:rsid w:val="007B250D"/>
    <w:rsid w:val="007D5DA5"/>
    <w:rsid w:val="007D7A65"/>
    <w:rsid w:val="007F2CB6"/>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B0797"/>
    <w:rsid w:val="008C2A9C"/>
    <w:rsid w:val="008C6B5B"/>
    <w:rsid w:val="008D16A4"/>
    <w:rsid w:val="008D5020"/>
    <w:rsid w:val="008E2D4D"/>
    <w:rsid w:val="008F01E2"/>
    <w:rsid w:val="00915748"/>
    <w:rsid w:val="00924663"/>
    <w:rsid w:val="00932CF6"/>
    <w:rsid w:val="00934374"/>
    <w:rsid w:val="00934503"/>
    <w:rsid w:val="00954E23"/>
    <w:rsid w:val="00960AD2"/>
    <w:rsid w:val="009632F3"/>
    <w:rsid w:val="009758B9"/>
    <w:rsid w:val="00975EA0"/>
    <w:rsid w:val="0098309A"/>
    <w:rsid w:val="00983FF3"/>
    <w:rsid w:val="009862E2"/>
    <w:rsid w:val="00986386"/>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52711"/>
    <w:rsid w:val="00B539D5"/>
    <w:rsid w:val="00B67917"/>
    <w:rsid w:val="00B73228"/>
    <w:rsid w:val="00B87564"/>
    <w:rsid w:val="00B9437A"/>
    <w:rsid w:val="00BA2098"/>
    <w:rsid w:val="00BA44E5"/>
    <w:rsid w:val="00BA4CA4"/>
    <w:rsid w:val="00BC3D0D"/>
    <w:rsid w:val="00BC69AB"/>
    <w:rsid w:val="00BC7515"/>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042B"/>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14DE5"/>
    <w:rsid w:val="00D22CA0"/>
    <w:rsid w:val="00D46BC7"/>
    <w:rsid w:val="00D61D84"/>
    <w:rsid w:val="00D734A9"/>
    <w:rsid w:val="00D85243"/>
    <w:rsid w:val="00D90C76"/>
    <w:rsid w:val="00DA268A"/>
    <w:rsid w:val="00DA36CE"/>
    <w:rsid w:val="00DA437C"/>
    <w:rsid w:val="00DA4BDC"/>
    <w:rsid w:val="00DA5010"/>
    <w:rsid w:val="00DF1E1D"/>
    <w:rsid w:val="00DF2609"/>
    <w:rsid w:val="00DF3F0B"/>
    <w:rsid w:val="00E10C07"/>
    <w:rsid w:val="00E14768"/>
    <w:rsid w:val="00E167E9"/>
    <w:rsid w:val="00E32232"/>
    <w:rsid w:val="00E33B9C"/>
    <w:rsid w:val="00E47798"/>
    <w:rsid w:val="00E62713"/>
    <w:rsid w:val="00E64733"/>
    <w:rsid w:val="00E7197D"/>
    <w:rsid w:val="00E810D8"/>
    <w:rsid w:val="00E82461"/>
    <w:rsid w:val="00EA535D"/>
    <w:rsid w:val="00EA7592"/>
    <w:rsid w:val="00EC25E5"/>
    <w:rsid w:val="00EC6A68"/>
    <w:rsid w:val="00ED00DB"/>
    <w:rsid w:val="00ED3367"/>
    <w:rsid w:val="00ED34A0"/>
    <w:rsid w:val="00EE1681"/>
    <w:rsid w:val="00EF5018"/>
    <w:rsid w:val="00F00685"/>
    <w:rsid w:val="00F02E0A"/>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 w:val="00FF5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table" w:customStyle="1" w:styleId="Grilledutableau1">
    <w:name w:val="Grille du tableau1"/>
    <w:basedOn w:val="TableauNormal"/>
    <w:next w:val="Grilledutableau"/>
    <w:rsid w:val="00E147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315841853">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9856564">
      <w:bodyDiv w:val="1"/>
      <w:marLeft w:val="0"/>
      <w:marRight w:val="0"/>
      <w:marTop w:val="0"/>
      <w:marBottom w:val="0"/>
      <w:divBdr>
        <w:top w:val="none" w:sz="0" w:space="0" w:color="auto"/>
        <w:left w:val="none" w:sz="0" w:space="0" w:color="auto"/>
        <w:bottom w:val="none" w:sz="0" w:space="0" w:color="auto"/>
        <w:right w:val="none" w:sz="0" w:space="0" w:color="auto"/>
      </w:divBdr>
    </w:div>
    <w:div w:id="773332272">
      <w:bodyDiv w:val="1"/>
      <w:marLeft w:val="0"/>
      <w:marRight w:val="0"/>
      <w:marTop w:val="0"/>
      <w:marBottom w:val="0"/>
      <w:divBdr>
        <w:top w:val="none" w:sz="0" w:space="0" w:color="auto"/>
        <w:left w:val="none" w:sz="0" w:space="0" w:color="auto"/>
        <w:bottom w:val="none" w:sz="0" w:space="0" w:color="auto"/>
        <w:right w:val="none" w:sz="0" w:space="0" w:color="auto"/>
      </w:divBdr>
    </w:div>
    <w:div w:id="996954869">
      <w:bodyDiv w:val="1"/>
      <w:marLeft w:val="0"/>
      <w:marRight w:val="0"/>
      <w:marTop w:val="0"/>
      <w:marBottom w:val="0"/>
      <w:divBdr>
        <w:top w:val="none" w:sz="0" w:space="0" w:color="auto"/>
        <w:left w:val="none" w:sz="0" w:space="0" w:color="auto"/>
        <w:bottom w:val="none" w:sz="0" w:space="0" w:color="auto"/>
        <w:right w:val="none" w:sz="0" w:space="0" w:color="auto"/>
      </w:divBdr>
    </w:div>
    <w:div w:id="209153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E25A8-530C-41CA-9F56-0E255DB501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AE52D4-DCF0-42E3-9410-2402E6B127FB}">
  <ds:schemaRefs>
    <ds:schemaRef ds:uri="http://schemas.microsoft.com/sharepoint/v3/contenttype/forms"/>
  </ds:schemaRefs>
</ds:datastoreItem>
</file>

<file path=customXml/itemProps3.xml><?xml version="1.0" encoding="utf-8"?>
<ds:datastoreItem xmlns:ds="http://schemas.openxmlformats.org/officeDocument/2006/customXml" ds:itemID="{4810E156-E450-48A1-AED6-60879F9E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BA29E7-178C-4C62-A6DC-68EC80A1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700</TotalTime>
  <Pages>6</Pages>
  <Words>1760</Words>
  <Characters>9680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11418</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DEREGNAUCOURT Marie-Jeanne ADJ ADM PAL 1CL AE</cp:lastModifiedBy>
  <cp:revision>23</cp:revision>
  <cp:lastPrinted>2021-06-01T13:24:00Z</cp:lastPrinted>
  <dcterms:created xsi:type="dcterms:W3CDTF">2024-10-09T08:38:00Z</dcterms:created>
  <dcterms:modified xsi:type="dcterms:W3CDTF">2026-01-23T16:11:00Z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