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5FE1B8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8ED4968" w14:textId="77777777">
        <w:tc>
          <w:tcPr>
            <w:tcW w:w="10419" w:type="dxa"/>
          </w:tcPr>
          <w:p w14:paraId="4072C22A"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FBDBA20" wp14:editId="7C9A0CE7">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0D8FA0F9" w14:textId="77777777" w:rsidR="007411D9" w:rsidRDefault="007411D9">
            <w:pPr>
              <w:pStyle w:val="Pieddepage"/>
              <w:tabs>
                <w:tab w:val="clear" w:pos="4536"/>
                <w:tab w:val="clear" w:pos="9072"/>
              </w:tabs>
              <w:jc w:val="center"/>
              <w:rPr>
                <w:rFonts w:ascii="Arial" w:hAnsi="Arial" w:cs="Arial"/>
              </w:rPr>
            </w:pPr>
          </w:p>
          <w:p w14:paraId="5A1F308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99543C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E55B428" w14:textId="77777777" w:rsidR="007411D9" w:rsidRDefault="007411D9">
            <w:pPr>
              <w:pStyle w:val="Pieddepage"/>
              <w:tabs>
                <w:tab w:val="clear" w:pos="4536"/>
                <w:tab w:val="clear" w:pos="9072"/>
              </w:tabs>
              <w:jc w:val="center"/>
            </w:pPr>
          </w:p>
        </w:tc>
      </w:tr>
    </w:tbl>
    <w:p w14:paraId="38C0A33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8D7E63C" w14:textId="77777777">
        <w:tc>
          <w:tcPr>
            <w:tcW w:w="9285" w:type="dxa"/>
            <w:shd w:val="clear" w:color="auto" w:fill="66CCFF"/>
          </w:tcPr>
          <w:p w14:paraId="51412D1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C6AF410" w14:textId="77777777" w:rsidR="007411D9" w:rsidRDefault="007411D9">
            <w:pPr>
              <w:pStyle w:val="Titre8"/>
              <w:tabs>
                <w:tab w:val="right" w:pos="9639"/>
              </w:tabs>
              <w:rPr>
                <w:caps/>
                <w:sz w:val="28"/>
                <w:szCs w:val="28"/>
              </w:rPr>
            </w:pPr>
            <w:r>
              <w:rPr>
                <w:caps/>
                <w:sz w:val="28"/>
                <w:szCs w:val="28"/>
              </w:rPr>
              <w:t>Lettre de candidature</w:t>
            </w:r>
          </w:p>
          <w:p w14:paraId="3E21F29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3763559B" w14:textId="77777777" w:rsidR="007411D9" w:rsidRDefault="007411D9">
            <w:pPr>
              <w:pStyle w:val="Titre8"/>
              <w:tabs>
                <w:tab w:val="right" w:pos="9639"/>
              </w:tabs>
              <w:spacing w:before="120" w:after="120"/>
            </w:pPr>
            <w:r>
              <w:rPr>
                <w:caps/>
                <w:sz w:val="28"/>
                <w:szCs w:val="28"/>
              </w:rPr>
              <w:t>Dc1</w:t>
            </w:r>
          </w:p>
        </w:tc>
      </w:tr>
    </w:tbl>
    <w:p w14:paraId="0DA87E3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2F7B124A" w14:textId="77777777">
        <w:tc>
          <w:tcPr>
            <w:tcW w:w="10277" w:type="dxa"/>
          </w:tcPr>
          <w:p w14:paraId="13FEC58C" w14:textId="77777777" w:rsidR="007411D9" w:rsidRPr="00FC66A7" w:rsidRDefault="007411D9" w:rsidP="00FC66A7">
            <w:pPr>
              <w:pStyle w:val="Titre2"/>
              <w:ind w:left="0" w:firstLine="0"/>
              <w:jc w:val="both"/>
              <w:rPr>
                <w:rFonts w:ascii="Tahoma" w:hAnsi="Tahoma" w:cs="Tahoma"/>
                <w:b w:val="0"/>
                <w:bCs w:val="0"/>
                <w:iCs/>
                <w:sz w:val="18"/>
                <w:szCs w:val="18"/>
              </w:rPr>
            </w:pPr>
          </w:p>
          <w:p w14:paraId="2FED3CDD"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B44BC2F"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56F41F01"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6E565196"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0084DABC" w14:textId="77777777" w:rsidR="00FC66A7" w:rsidRPr="00FC66A7" w:rsidRDefault="00FC66A7" w:rsidP="00FC66A7">
            <w:pPr>
              <w:pStyle w:val="Titre2"/>
              <w:ind w:left="0" w:firstLine="0"/>
              <w:jc w:val="both"/>
              <w:rPr>
                <w:rFonts w:ascii="Tahoma" w:hAnsi="Tahoma" w:cs="Tahoma"/>
                <w:b w:val="0"/>
                <w:bCs w:val="0"/>
                <w:iCs/>
                <w:sz w:val="18"/>
                <w:szCs w:val="18"/>
              </w:rPr>
            </w:pPr>
          </w:p>
          <w:p w14:paraId="03C81FDD" w14:textId="77777777"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14:paraId="1F797E47"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8033257" w14:textId="77777777">
        <w:tc>
          <w:tcPr>
            <w:tcW w:w="10277" w:type="dxa"/>
          </w:tcPr>
          <w:p w14:paraId="12EE38BC"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1051883A" w14:textId="77777777">
        <w:tc>
          <w:tcPr>
            <w:tcW w:w="10277" w:type="dxa"/>
            <w:shd w:val="clear" w:color="auto" w:fill="66CCFF"/>
          </w:tcPr>
          <w:p w14:paraId="0DAF11FB"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22E3DBD5" w14:textId="77777777" w:rsidR="007411D9" w:rsidRDefault="007411D9">
      <w:pPr>
        <w:pStyle w:val="En-tte"/>
        <w:tabs>
          <w:tab w:val="clear" w:pos="4536"/>
          <w:tab w:val="clear" w:pos="9072"/>
        </w:tabs>
        <w:rPr>
          <w:rFonts w:ascii="Tahoma" w:hAnsi="Tahoma" w:cs="Tahoma"/>
        </w:rPr>
      </w:pPr>
    </w:p>
    <w:p w14:paraId="1A754E27" w14:textId="77777777"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14:paraId="2143E47E"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4A183B3" w14:textId="77777777"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14:paraId="03464046"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1388E16F" w14:textId="77777777">
        <w:trPr>
          <w:trHeight w:val="160"/>
        </w:trPr>
        <w:tc>
          <w:tcPr>
            <w:tcW w:w="10277" w:type="dxa"/>
            <w:shd w:val="clear" w:color="auto" w:fill="66CCFF"/>
          </w:tcPr>
          <w:p w14:paraId="391C7387"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053D0C36" w14:textId="77777777" w:rsidR="007411D9" w:rsidRDefault="007411D9">
      <w:pPr>
        <w:rPr>
          <w:rFonts w:ascii="Tahoma" w:hAnsi="Tahoma" w:cs="Tahoma"/>
          <w:b/>
          <w:bCs/>
        </w:rPr>
      </w:pPr>
    </w:p>
    <w:p w14:paraId="1FCA2FC3" w14:textId="5E42D1A2" w:rsidR="005108C9" w:rsidRDefault="005108C9" w:rsidP="005108C9">
      <w:pPr>
        <w:rPr>
          <w:rFonts w:ascii="Tahoma" w:hAnsi="Tahoma" w:cs="Tahoma"/>
          <w:b/>
        </w:rPr>
      </w:pPr>
      <w:r>
        <w:rPr>
          <w:rFonts w:ascii="Tahoma" w:hAnsi="Tahoma" w:cs="Tahoma"/>
          <w:b/>
        </w:rPr>
        <w:t>Consultation n°</w:t>
      </w:r>
      <w:r w:rsidR="00283114">
        <w:rPr>
          <w:rFonts w:ascii="Tahoma" w:hAnsi="Tahoma" w:cs="Tahoma"/>
          <w:b/>
        </w:rPr>
        <w:t>202</w:t>
      </w:r>
      <w:r w:rsidR="000F7E14">
        <w:rPr>
          <w:rFonts w:ascii="Tahoma" w:hAnsi="Tahoma" w:cs="Tahoma"/>
          <w:b/>
        </w:rPr>
        <w:t>6DTA0005</w:t>
      </w:r>
    </w:p>
    <w:p w14:paraId="2A971A97" w14:textId="7187B14A" w:rsidR="005108C9" w:rsidRDefault="005108C9" w:rsidP="005108C9">
      <w:pPr>
        <w:rPr>
          <w:rFonts w:ascii="Tahoma" w:hAnsi="Tahoma" w:cs="Tahoma"/>
          <w:b/>
        </w:rPr>
      </w:pPr>
      <w:r w:rsidRPr="00A517FF">
        <w:rPr>
          <w:rFonts w:ascii="Tahoma" w:hAnsi="Tahoma" w:cs="Tahoma"/>
          <w:b/>
        </w:rPr>
        <w:t xml:space="preserve">CHU DE BREST </w:t>
      </w:r>
      <w:r>
        <w:rPr>
          <w:rFonts w:ascii="Tahoma" w:hAnsi="Tahoma" w:cs="Tahoma"/>
          <w:b/>
        </w:rPr>
        <w:t xml:space="preserve">– </w:t>
      </w:r>
      <w:r w:rsidR="003F7B78">
        <w:rPr>
          <w:rFonts w:ascii="Tahoma" w:hAnsi="Tahoma" w:cs="Tahoma"/>
          <w:b/>
        </w:rPr>
        <w:t>SAINT-RENAN CH Le Jeune</w:t>
      </w:r>
    </w:p>
    <w:p w14:paraId="0EDC89FF" w14:textId="2168B4A8" w:rsidR="000622AE" w:rsidRDefault="00E316C6" w:rsidP="000622AE">
      <w:pPr>
        <w:rPr>
          <w:rFonts w:ascii="Tahoma" w:hAnsi="Tahoma" w:cs="Tahoma"/>
          <w:b/>
        </w:rPr>
      </w:pPr>
      <w:r w:rsidRPr="005E2879">
        <w:rPr>
          <w:rFonts w:ascii="Tahoma" w:hAnsi="Tahoma" w:cs="Tahoma"/>
          <w:b/>
        </w:rPr>
        <w:t xml:space="preserve">Reconstruction partielle et réhabilitation de la résidence </w:t>
      </w:r>
      <w:proofErr w:type="spellStart"/>
      <w:r w:rsidRPr="005E2879">
        <w:rPr>
          <w:rFonts w:ascii="Tahoma" w:hAnsi="Tahoma" w:cs="Tahoma"/>
          <w:b/>
        </w:rPr>
        <w:t>Kernatous</w:t>
      </w:r>
      <w:proofErr w:type="spellEnd"/>
      <w:r>
        <w:rPr>
          <w:rFonts w:ascii="Tahoma" w:hAnsi="Tahoma" w:cs="Tahoma"/>
          <w:b/>
        </w:rPr>
        <w:t xml:space="preserve"> </w:t>
      </w:r>
    </w:p>
    <w:p w14:paraId="3CEAFEB8" w14:textId="77777777" w:rsidR="00E316C6" w:rsidRPr="000622AE" w:rsidRDefault="00E316C6" w:rsidP="000622AE">
      <w:pPr>
        <w:rPr>
          <w:rFonts w:ascii="Tahoma" w:hAnsi="Tahoma" w:cs="Tahoma"/>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D8D693C" w14:textId="77777777">
        <w:tc>
          <w:tcPr>
            <w:tcW w:w="10277" w:type="dxa"/>
            <w:shd w:val="clear" w:color="auto" w:fill="66CCFF"/>
          </w:tcPr>
          <w:p w14:paraId="3DA6A825"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750AFBCF"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416B2C4F" w14:textId="77777777" w:rsidR="007411D9" w:rsidRPr="00FC66A7" w:rsidRDefault="007411D9">
      <w:pPr>
        <w:pStyle w:val="Titre1"/>
        <w:ind w:left="0" w:hanging="432"/>
        <w:rPr>
          <w:rFonts w:ascii="Tahoma" w:hAnsi="Tahoma" w:cs="Tahoma"/>
          <w:b w:val="0"/>
          <w:bCs w:val="0"/>
        </w:rPr>
      </w:pPr>
    </w:p>
    <w:p w14:paraId="478FB322"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6ED7F06C"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6D2F4D9A" w14:textId="77777777" w:rsidR="00F37CB8" w:rsidRPr="00A2106F" w:rsidRDefault="00395B1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14:paraId="4AC0FC37" w14:textId="77777777" w:rsidR="00F37CB8" w:rsidRPr="00A2106F" w:rsidRDefault="00F37CB8" w:rsidP="00F37CB8">
      <w:pPr>
        <w:tabs>
          <w:tab w:val="left" w:pos="426"/>
          <w:tab w:val="left" w:pos="851"/>
        </w:tabs>
        <w:jc w:val="both"/>
        <w:rPr>
          <w:rFonts w:ascii="Tahoma" w:hAnsi="Tahoma" w:cs="Tahoma"/>
        </w:rPr>
      </w:pPr>
    </w:p>
    <w:p w14:paraId="689899C7" w14:textId="77777777" w:rsidR="00395B1D" w:rsidRDefault="00395B1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5108C9">
        <w:rPr>
          <w:rFonts w:ascii="Tahoma" w:hAnsi="Tahoma" w:cs="Tahoma"/>
        </w:rPr>
        <w:t> :</w:t>
      </w:r>
    </w:p>
    <w:p w14:paraId="4150524A" w14:textId="77777777" w:rsidR="00283114" w:rsidRDefault="00283114" w:rsidP="00F37CB8">
      <w:pPr>
        <w:pStyle w:val="fcasegauche"/>
        <w:tabs>
          <w:tab w:val="left" w:pos="851"/>
        </w:tabs>
        <w:ind w:left="851" w:firstLine="0"/>
        <w:rPr>
          <w:rFonts w:ascii="Tahoma" w:hAnsi="Tahoma" w:cs="Tahoma"/>
        </w:rPr>
      </w:pPr>
    </w:p>
    <w:tbl>
      <w:tblPr>
        <w:tblW w:w="0" w:type="auto"/>
        <w:tblInd w:w="1023" w:type="dxa"/>
        <w:tblLayout w:type="fixed"/>
        <w:tblLook w:val="04A0" w:firstRow="1" w:lastRow="0" w:firstColumn="1" w:lastColumn="0" w:noHBand="0" w:noVBand="1"/>
      </w:tblPr>
      <w:tblGrid>
        <w:gridCol w:w="1800"/>
        <w:gridCol w:w="1800"/>
        <w:gridCol w:w="4366"/>
      </w:tblGrid>
      <w:tr w:rsidR="007E71F4" w:rsidRPr="002633C2" w14:paraId="216514C4" w14:textId="77777777" w:rsidTr="00C82A3E">
        <w:trPr>
          <w:trHeight w:val="292"/>
        </w:trPr>
        <w:tc>
          <w:tcPr>
            <w:tcW w:w="1800" w:type="dxa"/>
            <w:tcBorders>
              <w:top w:val="single" w:sz="2" w:space="0" w:color="000000"/>
              <w:left w:val="single" w:sz="2" w:space="0" w:color="000000"/>
              <w:right w:val="single" w:sz="2" w:space="0" w:color="000000"/>
            </w:tcBorders>
            <w:shd w:val="clear" w:color="CCCCCC" w:fill="CCCCCC"/>
          </w:tcPr>
          <w:p w14:paraId="2F4DB30E" w14:textId="77777777" w:rsidR="007E71F4" w:rsidRPr="002633C2" w:rsidRDefault="007E71F4" w:rsidP="00C82A3E">
            <w:pPr>
              <w:spacing w:before="40"/>
              <w:jc w:val="center"/>
              <w:rPr>
                <w:rFonts w:ascii="Arial" w:eastAsia="Trebuchet MS" w:hAnsi="Arial" w:cs="Arial"/>
                <w:color w:val="000000"/>
              </w:rPr>
            </w:pPr>
            <w:r w:rsidRPr="00283114">
              <w:rPr>
                <w:rFonts w:ascii="Arial" w:eastAsia="Trebuchet MS" w:hAnsi="Arial" w:cs="Arial"/>
                <w:color w:val="000000"/>
                <w:highlight w:val="yellow"/>
              </w:rPr>
              <w:t>Cocher</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DAF1D5" w14:textId="77777777" w:rsidR="007E71F4" w:rsidRPr="002633C2" w:rsidRDefault="007E71F4" w:rsidP="00C82A3E">
            <w:pPr>
              <w:spacing w:before="40"/>
              <w:jc w:val="center"/>
              <w:rPr>
                <w:rFonts w:ascii="Arial" w:eastAsia="Trebuchet MS" w:hAnsi="Arial" w:cs="Arial"/>
                <w:color w:val="000000"/>
              </w:rPr>
            </w:pPr>
            <w:r w:rsidRPr="002633C2">
              <w:rPr>
                <w:rFonts w:ascii="Arial" w:eastAsia="Trebuchet MS" w:hAnsi="Arial" w:cs="Arial"/>
                <w:color w:val="000000"/>
              </w:rPr>
              <w:t>Lot(s)</w:t>
            </w:r>
          </w:p>
        </w:tc>
        <w:tc>
          <w:tcPr>
            <w:tcW w:w="436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7C58BD" w14:textId="77777777" w:rsidR="007E71F4" w:rsidRPr="002633C2" w:rsidRDefault="007E71F4" w:rsidP="00C82A3E">
            <w:pPr>
              <w:spacing w:before="40"/>
              <w:jc w:val="center"/>
              <w:rPr>
                <w:rFonts w:ascii="Arial" w:eastAsia="Trebuchet MS" w:hAnsi="Arial" w:cs="Arial"/>
                <w:color w:val="000000"/>
              </w:rPr>
            </w:pPr>
            <w:r w:rsidRPr="002633C2">
              <w:rPr>
                <w:rFonts w:ascii="Arial" w:eastAsia="Trebuchet MS" w:hAnsi="Arial" w:cs="Arial"/>
                <w:color w:val="000000"/>
              </w:rPr>
              <w:t>Désignation</w:t>
            </w:r>
          </w:p>
        </w:tc>
      </w:tr>
      <w:tr w:rsidR="007E71F4" w:rsidRPr="002633C2" w14:paraId="75A5EFDB"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3DDA6F55"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DD855"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912784"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Désamiantage - Démolition</w:t>
            </w:r>
          </w:p>
        </w:tc>
      </w:tr>
      <w:tr w:rsidR="007E71F4" w:rsidRPr="002633C2" w14:paraId="638F99D8"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9EF9CE4"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2CC3D"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02</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23248"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VRD - terrassements généraux</w:t>
            </w:r>
          </w:p>
        </w:tc>
      </w:tr>
      <w:tr w:rsidR="007E71F4" w:rsidRPr="002633C2" w14:paraId="4EC8D555"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170DDB53"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A3B4A8"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03</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638AB"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Aménagements paysagers</w:t>
            </w:r>
          </w:p>
        </w:tc>
      </w:tr>
      <w:tr w:rsidR="007E71F4" w:rsidRPr="002633C2" w14:paraId="32C78E24"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09ACF639"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6EA21A"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04</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D9E87"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Gros-œuvre – Terrassements complémentaires</w:t>
            </w:r>
          </w:p>
        </w:tc>
      </w:tr>
      <w:tr w:rsidR="007E71F4" w:rsidRPr="002633C2" w14:paraId="7C58C509"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CA4C08A"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B3038"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05</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F5B620"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Enduits</w:t>
            </w:r>
          </w:p>
        </w:tc>
      </w:tr>
      <w:tr w:rsidR="007E71F4" w:rsidRPr="002633C2" w14:paraId="274BB85D"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748BDB2F"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49016"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06</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87922"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Etanchéité</w:t>
            </w:r>
          </w:p>
        </w:tc>
      </w:tr>
      <w:tr w:rsidR="007E71F4" w:rsidRPr="002633C2" w14:paraId="0AB551F8"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F1080B6"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6B563"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07</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966B1"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Charpente bois - Bardage</w:t>
            </w:r>
          </w:p>
        </w:tc>
      </w:tr>
      <w:tr w:rsidR="007E71F4" w:rsidRPr="002633C2" w14:paraId="58076358"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69165D60"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91441"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08</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AB610"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extérieures aluminium</w:t>
            </w:r>
          </w:p>
        </w:tc>
      </w:tr>
      <w:tr w:rsidR="007E71F4" w:rsidRPr="00153F48" w14:paraId="1D25E515"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E7B1783" w14:textId="77777777" w:rsidR="007E71F4" w:rsidRPr="002633C2"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1CFAF"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09</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95746"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extérieures PVC</w:t>
            </w:r>
          </w:p>
        </w:tc>
      </w:tr>
      <w:tr w:rsidR="007E71F4" w:rsidRPr="00153F48" w14:paraId="0554CB17"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1D22980"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8EE94C"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10</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98BB43"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Serrurerie</w:t>
            </w:r>
          </w:p>
        </w:tc>
      </w:tr>
      <w:tr w:rsidR="007E71F4" w:rsidRPr="00153F48" w14:paraId="1C715D67"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0FFEB5A"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4A5CD"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9759A"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Cloison – Doublage - Plafond</w:t>
            </w:r>
          </w:p>
        </w:tc>
      </w:tr>
      <w:tr w:rsidR="007E71F4" w:rsidRPr="00153F48" w14:paraId="105F7231"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41904B2"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5F70F"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12</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3BE7C"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Faux-plafond</w:t>
            </w:r>
          </w:p>
        </w:tc>
      </w:tr>
      <w:tr w:rsidR="007E71F4" w:rsidRPr="00153F48" w14:paraId="4D8BC7BD"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38AC7ECB"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89060A"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13</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994BC"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Menuiseries intérieures</w:t>
            </w:r>
          </w:p>
        </w:tc>
      </w:tr>
      <w:tr w:rsidR="007E71F4" w:rsidRPr="00153F48" w14:paraId="778D7E76"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067A7687"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1DCDB"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14</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227FCB"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Agencement - Mobilier</w:t>
            </w:r>
          </w:p>
        </w:tc>
      </w:tr>
      <w:tr w:rsidR="007E71F4" w:rsidRPr="00153F48" w14:paraId="799D86AF"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0A396E68"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D30DF"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15</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8B17B"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Agencement - Cuisine</w:t>
            </w:r>
          </w:p>
        </w:tc>
      </w:tr>
      <w:tr w:rsidR="007E71F4" w:rsidRPr="00153F48" w14:paraId="347DB809"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2B44E0F6"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6FABD"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16</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DCF12"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Sol souple – Carrelage - Faïence</w:t>
            </w:r>
          </w:p>
        </w:tc>
      </w:tr>
      <w:tr w:rsidR="007E71F4" w:rsidRPr="00153F48" w14:paraId="3E0B21BA"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560A0A95"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4E3BF"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17</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20CA0"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Peinture - Nettoyage</w:t>
            </w:r>
          </w:p>
        </w:tc>
      </w:tr>
      <w:tr w:rsidR="007E71F4" w:rsidRPr="00153F48" w14:paraId="7EC3003D"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4C19C0F9"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0CF996"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 xml:space="preserve">18 </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F9CE5"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Ascenseur</w:t>
            </w:r>
          </w:p>
        </w:tc>
      </w:tr>
      <w:tr w:rsidR="007E71F4" w:rsidRPr="00153F48" w14:paraId="560B8345"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19ED1887"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D2A9F7"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19</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F480B"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 xml:space="preserve">Signalétique </w:t>
            </w:r>
          </w:p>
        </w:tc>
      </w:tr>
      <w:tr w:rsidR="007E71F4" w:rsidRPr="00153F48" w14:paraId="6384E256"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12B7CD87"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547741"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20</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6FCFD5"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Plomberie sanitaire – Chauffage – Ventilation – Rafraichissement – Désenfumage et Fluide médicaux</w:t>
            </w:r>
          </w:p>
        </w:tc>
      </w:tr>
      <w:tr w:rsidR="007E71F4" w:rsidRPr="00153F48" w14:paraId="48080553" w14:textId="77777777" w:rsidTr="00C82A3E">
        <w:trPr>
          <w:trHeight w:val="346"/>
        </w:trPr>
        <w:tc>
          <w:tcPr>
            <w:tcW w:w="1800" w:type="dxa"/>
            <w:tcBorders>
              <w:top w:val="single" w:sz="2" w:space="0" w:color="000000"/>
              <w:left w:val="single" w:sz="2" w:space="0" w:color="000000"/>
              <w:bottom w:val="single" w:sz="2" w:space="0" w:color="000000"/>
              <w:right w:val="single" w:sz="2" w:space="0" w:color="000000"/>
            </w:tcBorders>
          </w:tcPr>
          <w:p w14:paraId="6D70FA0E" w14:textId="77777777" w:rsidR="007E71F4" w:rsidRPr="00153F48" w:rsidRDefault="007E71F4" w:rsidP="00C82A3E">
            <w:pPr>
              <w:spacing w:before="80" w:after="20"/>
              <w:ind w:left="40" w:right="40"/>
              <w:jc w:val="center"/>
              <w:rPr>
                <w:rFonts w:ascii="Arial" w:eastAsia="Trebuchet MS" w:hAnsi="Arial" w:cs="Arial"/>
                <w:color w:val="0000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5E8D1" w14:textId="77777777" w:rsidR="007E71F4" w:rsidRPr="00153F48" w:rsidRDefault="007E71F4" w:rsidP="00C82A3E">
            <w:pPr>
              <w:spacing w:before="80" w:after="20"/>
              <w:ind w:left="40" w:right="40"/>
              <w:jc w:val="center"/>
              <w:rPr>
                <w:rFonts w:ascii="Arial" w:eastAsia="Trebuchet MS" w:hAnsi="Arial" w:cs="Arial"/>
                <w:color w:val="000000"/>
              </w:rPr>
            </w:pPr>
            <w:r w:rsidRPr="00153F48">
              <w:rPr>
                <w:rFonts w:ascii="Arial" w:eastAsia="Trebuchet MS" w:hAnsi="Arial" w:cs="Arial"/>
                <w:color w:val="000000"/>
              </w:rPr>
              <w:t>21</w:t>
            </w:r>
          </w:p>
        </w:tc>
        <w:tc>
          <w:tcPr>
            <w:tcW w:w="4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316BFA" w14:textId="77777777" w:rsidR="007E71F4" w:rsidRPr="00153F48" w:rsidRDefault="007E71F4" w:rsidP="00C82A3E">
            <w:pPr>
              <w:spacing w:before="80" w:after="20"/>
              <w:ind w:left="80" w:right="80"/>
              <w:rPr>
                <w:rFonts w:ascii="Arial" w:eastAsia="Trebuchet MS" w:hAnsi="Arial" w:cs="Arial"/>
                <w:color w:val="000000"/>
              </w:rPr>
            </w:pPr>
            <w:r w:rsidRPr="00153F48">
              <w:rPr>
                <w:rFonts w:ascii="Arial" w:eastAsia="Trebuchet MS" w:hAnsi="Arial" w:cs="Arial"/>
                <w:color w:val="000000"/>
              </w:rPr>
              <w:t>Electricité – CFO - CFA</w:t>
            </w:r>
          </w:p>
        </w:tc>
      </w:tr>
    </w:tbl>
    <w:p w14:paraId="623029E2" w14:textId="77777777" w:rsidR="00283114" w:rsidRDefault="00283114" w:rsidP="00F37CB8">
      <w:pPr>
        <w:pStyle w:val="fcasegauche"/>
        <w:tabs>
          <w:tab w:val="left" w:pos="851"/>
        </w:tabs>
        <w:ind w:left="851" w:firstLine="0"/>
        <w:rPr>
          <w:rFonts w:ascii="Tahoma" w:hAnsi="Tahoma" w:cs="Tahoma"/>
        </w:rPr>
      </w:pPr>
    </w:p>
    <w:p w14:paraId="6CC3AFF8"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2A42BA60" w14:textId="77777777" w:rsidR="00F37CB8" w:rsidRPr="00283114" w:rsidRDefault="00A655A2" w:rsidP="00F37CB8">
      <w:pPr>
        <w:pStyle w:val="fcasegauche"/>
        <w:tabs>
          <w:tab w:val="left" w:pos="851"/>
        </w:tabs>
        <w:ind w:left="851" w:firstLine="0"/>
        <w:rPr>
          <w:rFonts w:ascii="Tahoma" w:hAnsi="Tahoma" w:cs="Tahoma"/>
          <w:highlight w:val="yellow"/>
        </w:rPr>
      </w:pPr>
      <w:r w:rsidRPr="00283114">
        <w:rPr>
          <w:rFonts w:ascii="Tahoma" w:hAnsi="Tahoma" w:cs="Tahoma"/>
          <w:highlight w:val="yellow"/>
        </w:rPr>
        <w:fldChar w:fldCharType="begin">
          <w:ffData>
            <w:name w:val=""/>
            <w:enabled/>
            <w:calcOnExit w:val="0"/>
            <w:checkBox>
              <w:size w:val="20"/>
              <w:default w:val="1"/>
            </w:checkBox>
          </w:ffData>
        </w:fldChar>
      </w:r>
      <w:r w:rsidRPr="00283114">
        <w:rPr>
          <w:rFonts w:ascii="Tahoma" w:hAnsi="Tahoma" w:cs="Tahoma"/>
          <w:highlight w:val="yellow"/>
        </w:rPr>
        <w:instrText xml:space="preserve"> FORMCHECKBOX </w:instrText>
      </w:r>
      <w:r w:rsidRPr="00283114">
        <w:rPr>
          <w:rFonts w:ascii="Tahoma" w:hAnsi="Tahoma" w:cs="Tahoma"/>
          <w:highlight w:val="yellow"/>
        </w:rPr>
      </w:r>
      <w:r w:rsidRPr="00283114">
        <w:rPr>
          <w:rFonts w:ascii="Tahoma" w:hAnsi="Tahoma" w:cs="Tahoma"/>
          <w:highlight w:val="yellow"/>
        </w:rPr>
        <w:fldChar w:fldCharType="separate"/>
      </w:r>
      <w:r w:rsidRPr="00283114">
        <w:rPr>
          <w:rFonts w:ascii="Tahoma" w:hAnsi="Tahoma" w:cs="Tahoma"/>
          <w:highlight w:val="yellow"/>
        </w:rPr>
        <w:fldChar w:fldCharType="end"/>
      </w:r>
      <w:r w:rsidR="00F37CB8" w:rsidRPr="00283114">
        <w:rPr>
          <w:rFonts w:ascii="Tahoma" w:hAnsi="Tahoma" w:cs="Tahoma"/>
          <w:highlight w:val="yellow"/>
        </w:rPr>
        <w:tab/>
        <w:t>à l’offre de base.</w:t>
      </w:r>
    </w:p>
    <w:p w14:paraId="5CF4C353" w14:textId="77777777" w:rsidR="00F37CB8" w:rsidRPr="00283114" w:rsidRDefault="00F37CB8" w:rsidP="00F37CB8">
      <w:pPr>
        <w:pStyle w:val="fcasegauche"/>
        <w:tabs>
          <w:tab w:val="left" w:pos="851"/>
        </w:tabs>
        <w:rPr>
          <w:rFonts w:ascii="Tahoma" w:hAnsi="Tahoma" w:cs="Tahoma"/>
          <w:highlight w:val="yellow"/>
        </w:rPr>
      </w:pPr>
    </w:p>
    <w:p w14:paraId="34F627D0" w14:textId="77777777" w:rsidR="009A52B4" w:rsidRDefault="00F37CB8" w:rsidP="005108C9">
      <w:pPr>
        <w:pStyle w:val="En-tte"/>
        <w:tabs>
          <w:tab w:val="clear" w:pos="4536"/>
          <w:tab w:val="clear" w:pos="9072"/>
        </w:tabs>
        <w:ind w:left="851"/>
        <w:rPr>
          <w:rFonts w:ascii="Tahoma" w:hAnsi="Tahoma" w:cs="Tahoma"/>
        </w:rPr>
      </w:pPr>
      <w:r w:rsidRPr="00283114">
        <w:rPr>
          <w:rFonts w:ascii="Tahoma" w:hAnsi="Tahoma" w:cs="Tahoma"/>
          <w:highlight w:val="yellow"/>
        </w:rPr>
        <w:fldChar w:fldCharType="begin">
          <w:ffData>
            <w:name w:val=""/>
            <w:enabled/>
            <w:calcOnExit w:val="0"/>
            <w:checkBox>
              <w:size w:val="20"/>
              <w:default w:val="0"/>
            </w:checkBox>
          </w:ffData>
        </w:fldChar>
      </w:r>
      <w:r w:rsidRPr="00283114">
        <w:rPr>
          <w:rFonts w:ascii="Tahoma" w:hAnsi="Tahoma" w:cs="Tahoma"/>
          <w:highlight w:val="yellow"/>
        </w:rPr>
        <w:instrText xml:space="preserve"> FORMCHECKBOX </w:instrText>
      </w:r>
      <w:r w:rsidRPr="00283114">
        <w:rPr>
          <w:rFonts w:ascii="Tahoma" w:hAnsi="Tahoma" w:cs="Tahoma"/>
          <w:highlight w:val="yellow"/>
        </w:rPr>
      </w:r>
      <w:r w:rsidRPr="00283114">
        <w:rPr>
          <w:rFonts w:ascii="Tahoma" w:hAnsi="Tahoma" w:cs="Tahoma"/>
          <w:highlight w:val="yellow"/>
        </w:rPr>
        <w:fldChar w:fldCharType="separate"/>
      </w:r>
      <w:r w:rsidRPr="00283114">
        <w:rPr>
          <w:rFonts w:ascii="Tahoma" w:hAnsi="Tahoma" w:cs="Tahoma"/>
          <w:highlight w:val="yellow"/>
        </w:rPr>
        <w:fldChar w:fldCharType="end"/>
      </w:r>
      <w:r w:rsidRPr="00283114">
        <w:rPr>
          <w:rFonts w:ascii="Tahoma" w:hAnsi="Tahoma" w:cs="Tahoma"/>
          <w:highlight w:val="yellow"/>
        </w:rPr>
        <w:tab/>
        <w:t>à la variante suivante :</w:t>
      </w:r>
    </w:p>
    <w:p w14:paraId="6262162D" w14:textId="77777777" w:rsidR="00B67A20" w:rsidRDefault="00B67A20" w:rsidP="00F37CB8">
      <w:pPr>
        <w:pStyle w:val="En-tte"/>
        <w:tabs>
          <w:tab w:val="clear" w:pos="4536"/>
          <w:tab w:val="clear" w:pos="9072"/>
        </w:tabs>
        <w:ind w:left="851"/>
        <w:rPr>
          <w:rFonts w:ascii="Tahoma" w:hAnsi="Tahoma" w:cs="Tahoma"/>
        </w:rPr>
      </w:pPr>
    </w:p>
    <w:p w14:paraId="67F99E5A" w14:textId="77777777" w:rsidR="00805F4E" w:rsidRDefault="00805F4E" w:rsidP="00F37CB8">
      <w:pPr>
        <w:pStyle w:val="En-tte"/>
        <w:tabs>
          <w:tab w:val="clear" w:pos="4536"/>
          <w:tab w:val="clear" w:pos="9072"/>
        </w:tabs>
        <w:ind w:left="851"/>
        <w:rPr>
          <w:rFonts w:ascii="Tahoma" w:hAnsi="Tahoma" w:cs="Tahoma"/>
        </w:rPr>
      </w:pPr>
    </w:p>
    <w:p w14:paraId="6E3CD303" w14:textId="77777777" w:rsidR="00AE43F3" w:rsidRDefault="00AE43F3" w:rsidP="00F37CB8">
      <w:pPr>
        <w:pStyle w:val="En-tte"/>
        <w:tabs>
          <w:tab w:val="clear" w:pos="4536"/>
          <w:tab w:val="clear" w:pos="9072"/>
        </w:tabs>
        <w:ind w:left="851"/>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4C70D0CA" w14:textId="77777777" w:rsidTr="00F37CB8">
        <w:tc>
          <w:tcPr>
            <w:tcW w:w="10419" w:type="dxa"/>
            <w:shd w:val="clear" w:color="auto" w:fill="66CCFF"/>
          </w:tcPr>
          <w:p w14:paraId="2E77FEA5"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1F06AED9"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5E6E9006" w14:textId="77777777" w:rsidR="007411D9" w:rsidRPr="00FC66A7" w:rsidRDefault="007411D9">
      <w:pPr>
        <w:pStyle w:val="En-tte"/>
        <w:tabs>
          <w:tab w:val="clear" w:pos="4536"/>
          <w:tab w:val="clear" w:pos="9072"/>
        </w:tabs>
        <w:rPr>
          <w:rFonts w:ascii="Tahoma" w:hAnsi="Tahoma" w:cs="Tahoma"/>
        </w:rPr>
      </w:pPr>
    </w:p>
    <w:p w14:paraId="5298242C"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31B09EB3" w14:textId="77777777" w:rsidR="00FC66A7" w:rsidRPr="00A517FF" w:rsidRDefault="00FC66A7" w:rsidP="00FC66A7">
      <w:pPr>
        <w:rPr>
          <w:rFonts w:ascii="Tahoma" w:hAnsi="Tahoma" w:cs="Tahoma"/>
          <w:b/>
          <w:highlight w:val="yellow"/>
        </w:rPr>
      </w:pPr>
    </w:p>
    <w:p w14:paraId="5FC51663" w14:textId="77777777"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14:paraId="26F8BA3E" w14:textId="77777777" w:rsidR="00FC66A7" w:rsidRPr="00A517FF" w:rsidRDefault="00FC66A7" w:rsidP="00FC66A7">
      <w:pPr>
        <w:rPr>
          <w:rFonts w:ascii="Tahoma" w:hAnsi="Tahoma" w:cs="Tahoma"/>
          <w:highlight w:val="yellow"/>
        </w:rPr>
      </w:pPr>
    </w:p>
    <w:p w14:paraId="2F0DB40B"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14:paraId="3BC0C377"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6D179248" w14:textId="77777777" w:rsidR="00FC66A7" w:rsidRPr="00A517FF" w:rsidRDefault="00FC66A7" w:rsidP="00FC66A7">
      <w:pPr>
        <w:rPr>
          <w:rFonts w:ascii="Tahoma" w:hAnsi="Tahoma" w:cs="Tahoma"/>
          <w:highlight w:val="yellow"/>
        </w:rPr>
      </w:pPr>
    </w:p>
    <w:p w14:paraId="3C53BD22"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14:paraId="738B8742"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4AD0DADF" w14:textId="77777777" w:rsidR="00FC66A7" w:rsidRPr="00A517FF" w:rsidRDefault="00FC66A7" w:rsidP="00FC66A7">
      <w:pPr>
        <w:rPr>
          <w:rFonts w:ascii="Tahoma" w:hAnsi="Tahoma" w:cs="Tahoma"/>
          <w:highlight w:val="yellow"/>
        </w:rPr>
      </w:pPr>
    </w:p>
    <w:p w14:paraId="49698C6E"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Tel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713D359E"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Fax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543EF08C"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Siret : XXX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XXXXX</w:t>
      </w:r>
    </w:p>
    <w:p w14:paraId="0D9F1855" w14:textId="77777777" w:rsidR="00FC66A7" w:rsidRPr="000941D1" w:rsidRDefault="00FC66A7" w:rsidP="00FC66A7">
      <w:pPr>
        <w:rPr>
          <w:rFonts w:ascii="Tahoma" w:hAnsi="Tahoma" w:cs="Tahoma"/>
        </w:rPr>
      </w:pPr>
      <w:r w:rsidRPr="00A517FF">
        <w:rPr>
          <w:rFonts w:ascii="Tahoma" w:hAnsi="Tahoma" w:cs="Tahoma"/>
          <w:highlight w:val="yellow"/>
        </w:rPr>
        <w:t>Adresse électronique : xxxx@xxxx.xx</w:t>
      </w:r>
    </w:p>
    <w:p w14:paraId="2B7536D1" w14:textId="77777777" w:rsidR="007411D9" w:rsidRPr="00FC66A7" w:rsidRDefault="007411D9">
      <w:pPr>
        <w:pStyle w:val="En-tte"/>
        <w:tabs>
          <w:tab w:val="clear" w:pos="4536"/>
          <w:tab w:val="clear" w:pos="9072"/>
        </w:tabs>
        <w:rPr>
          <w:rFonts w:ascii="Tahoma" w:hAnsi="Tahoma" w:cs="Tahoma"/>
        </w:rPr>
      </w:pPr>
    </w:p>
    <w:p w14:paraId="4AC4C3C5"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79974038" w14:textId="77777777" w:rsidR="007411D9" w:rsidRPr="00FC66A7" w:rsidRDefault="007411D9">
      <w:pPr>
        <w:spacing w:before="60"/>
        <w:rPr>
          <w:rFonts w:ascii="Tahoma" w:hAnsi="Tahoma" w:cs="Tahoma"/>
          <w:iCs/>
        </w:rPr>
      </w:pPr>
    </w:p>
    <w:p w14:paraId="3A879483"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7E593C47" w14:textId="77777777" w:rsidR="007411D9" w:rsidRPr="00FC66A7" w:rsidRDefault="007411D9">
      <w:pPr>
        <w:rPr>
          <w:rFonts w:ascii="Tahoma" w:hAnsi="Tahoma" w:cs="Tahoma"/>
        </w:rPr>
      </w:pPr>
    </w:p>
    <w:p w14:paraId="406A7611"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4F4030D5" w14:textId="77777777" w:rsidR="007411D9" w:rsidRPr="00FC66A7" w:rsidRDefault="007411D9">
      <w:pPr>
        <w:spacing w:before="60"/>
        <w:rPr>
          <w:rFonts w:ascii="Tahoma" w:hAnsi="Tahoma" w:cs="Tahoma"/>
          <w:iCs/>
        </w:rPr>
      </w:pPr>
    </w:p>
    <w:p w14:paraId="6C9E403B"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0E130402"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70D4F35E" w14:textId="77777777">
        <w:tc>
          <w:tcPr>
            <w:tcW w:w="10490" w:type="dxa"/>
            <w:shd w:val="clear" w:color="auto" w:fill="66CCFF"/>
          </w:tcPr>
          <w:p w14:paraId="0A8D7BD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34895E8D"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4FD1560" w14:textId="77777777" w:rsidR="007411D9" w:rsidRPr="00FC66A7" w:rsidRDefault="007411D9">
      <w:pPr>
        <w:jc w:val="both"/>
        <w:rPr>
          <w:rFonts w:ascii="Tahoma" w:hAnsi="Tahoma" w:cs="Tahoma"/>
        </w:rPr>
      </w:pPr>
    </w:p>
    <w:tbl>
      <w:tblPr>
        <w:tblW w:w="10471" w:type="dxa"/>
        <w:tblInd w:w="-15" w:type="dxa"/>
        <w:tblLayout w:type="fixed"/>
        <w:tblLook w:val="0000" w:firstRow="0" w:lastRow="0" w:firstColumn="0" w:lastColumn="0" w:noHBand="0" w:noVBand="0"/>
      </w:tblPr>
      <w:tblGrid>
        <w:gridCol w:w="52"/>
        <w:gridCol w:w="799"/>
        <w:gridCol w:w="4394"/>
        <w:gridCol w:w="4253"/>
        <w:gridCol w:w="973"/>
      </w:tblGrid>
      <w:tr w:rsidR="00C1386A" w:rsidRPr="00FC66A7" w14:paraId="7073B4D4" w14:textId="77777777" w:rsidTr="00AE43F3">
        <w:trPr>
          <w:gridAfter w:val="1"/>
          <w:wAfter w:w="973" w:type="dxa"/>
          <w:trHeight w:val="1200"/>
        </w:trPr>
        <w:tc>
          <w:tcPr>
            <w:tcW w:w="851" w:type="dxa"/>
            <w:gridSpan w:val="2"/>
            <w:tcBorders>
              <w:top w:val="single" w:sz="4" w:space="0" w:color="000000"/>
              <w:left w:val="single" w:sz="4" w:space="0" w:color="000000"/>
              <w:bottom w:val="single" w:sz="4" w:space="0" w:color="auto"/>
            </w:tcBorders>
          </w:tcPr>
          <w:p w14:paraId="4C29C8A9" w14:textId="77777777" w:rsidR="00C1386A" w:rsidRPr="00FC66A7" w:rsidRDefault="00C1386A">
            <w:pPr>
              <w:snapToGrid w:val="0"/>
              <w:jc w:val="center"/>
              <w:rPr>
                <w:rFonts w:ascii="Tahoma" w:hAnsi="Tahoma" w:cs="Tahoma"/>
                <w:b/>
              </w:rPr>
            </w:pPr>
          </w:p>
          <w:p w14:paraId="7A03CB7D" w14:textId="77777777" w:rsidR="00C1386A" w:rsidRPr="00FC66A7" w:rsidRDefault="00C1386A">
            <w:pPr>
              <w:jc w:val="center"/>
              <w:rPr>
                <w:rFonts w:ascii="Tahoma" w:hAnsi="Tahoma" w:cs="Tahoma"/>
                <w:b/>
              </w:rPr>
            </w:pPr>
          </w:p>
          <w:p w14:paraId="7EA28147" w14:textId="77777777" w:rsidR="00C1386A" w:rsidRPr="00FC66A7" w:rsidRDefault="00C1386A">
            <w:pPr>
              <w:jc w:val="center"/>
              <w:rPr>
                <w:rFonts w:ascii="Tahoma" w:hAnsi="Tahoma" w:cs="Tahoma"/>
                <w:b/>
              </w:rPr>
            </w:pPr>
            <w:r w:rsidRPr="00FC66A7">
              <w:rPr>
                <w:rFonts w:ascii="Tahoma" w:hAnsi="Tahoma" w:cs="Tahoma"/>
                <w:b/>
              </w:rPr>
              <w:t>N°</w:t>
            </w:r>
          </w:p>
          <w:p w14:paraId="3B467F33" w14:textId="77777777" w:rsidR="00C1386A" w:rsidRPr="00FC66A7" w:rsidRDefault="00C1386A">
            <w:pPr>
              <w:jc w:val="center"/>
              <w:rPr>
                <w:rFonts w:ascii="Tahoma" w:hAnsi="Tahoma" w:cs="Tahoma"/>
                <w:b/>
              </w:rPr>
            </w:pPr>
            <w:r w:rsidRPr="00FC66A7">
              <w:rPr>
                <w:rFonts w:ascii="Tahoma" w:hAnsi="Tahoma" w:cs="Tahoma"/>
                <w:b/>
              </w:rPr>
              <w:t>du</w:t>
            </w:r>
          </w:p>
          <w:p w14:paraId="1A8A8B7D"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50160A95" w14:textId="77777777" w:rsidR="00C1386A" w:rsidRPr="00FC66A7" w:rsidRDefault="00C1386A">
            <w:pPr>
              <w:snapToGrid w:val="0"/>
              <w:jc w:val="center"/>
              <w:rPr>
                <w:rFonts w:ascii="Tahoma" w:hAnsi="Tahoma" w:cs="Tahoma"/>
                <w:b/>
              </w:rPr>
            </w:pPr>
          </w:p>
          <w:p w14:paraId="78A0DD9A"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4E62573A"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2DB936B2"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35741059" w14:textId="77777777"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tcPr>
          <w:p w14:paraId="40A3FD53" w14:textId="77777777" w:rsidR="00C1386A" w:rsidRPr="00FC66A7" w:rsidRDefault="00C1386A">
            <w:pPr>
              <w:pStyle w:val="Titre5"/>
              <w:snapToGrid w:val="0"/>
              <w:rPr>
                <w:rFonts w:ascii="Tahoma" w:hAnsi="Tahoma" w:cs="Tahoma"/>
              </w:rPr>
            </w:pPr>
          </w:p>
          <w:p w14:paraId="6E3A2E91"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49197393"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3A9572C1" w14:textId="77777777" w:rsidTr="00AE43F3">
        <w:trPr>
          <w:gridAfter w:val="1"/>
          <w:wAfter w:w="973" w:type="dxa"/>
          <w:trHeight w:val="1021"/>
        </w:trPr>
        <w:tc>
          <w:tcPr>
            <w:tcW w:w="851" w:type="dxa"/>
            <w:gridSpan w:val="2"/>
            <w:tcBorders>
              <w:top w:val="single" w:sz="4" w:space="0" w:color="auto"/>
              <w:left w:val="single" w:sz="4" w:space="0" w:color="auto"/>
              <w:bottom w:val="single" w:sz="4" w:space="0" w:color="auto"/>
              <w:right w:val="single" w:sz="4" w:space="0" w:color="auto"/>
            </w:tcBorders>
            <w:shd w:val="clear" w:color="auto" w:fill="CCFFFF"/>
          </w:tcPr>
          <w:p w14:paraId="21ED0E79"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1E50E956" w14:textId="77777777"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14:paraId="2114569F" w14:textId="77777777" w:rsidR="006B70BB" w:rsidRPr="00A517FF" w:rsidRDefault="006B70BB" w:rsidP="006B70BB">
            <w:pPr>
              <w:rPr>
                <w:rFonts w:ascii="Tahoma" w:hAnsi="Tahoma" w:cs="Tahoma"/>
                <w:sz w:val="16"/>
                <w:szCs w:val="16"/>
                <w:highlight w:val="yellow"/>
              </w:rPr>
            </w:pPr>
          </w:p>
          <w:p w14:paraId="244BC517"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14:paraId="09D4C718"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42E69EFD" w14:textId="77777777" w:rsidR="006B70BB" w:rsidRPr="00A517FF" w:rsidRDefault="006B70BB" w:rsidP="006B70BB">
            <w:pPr>
              <w:rPr>
                <w:rFonts w:ascii="Tahoma" w:hAnsi="Tahoma" w:cs="Tahoma"/>
                <w:sz w:val="16"/>
                <w:szCs w:val="16"/>
                <w:highlight w:val="yellow"/>
              </w:rPr>
            </w:pPr>
          </w:p>
          <w:p w14:paraId="246E1D63"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14:paraId="2F6A31C3"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1803D4AB" w14:textId="77777777" w:rsidR="006B70BB" w:rsidRPr="00A517FF" w:rsidRDefault="006B70BB" w:rsidP="006B70BB">
            <w:pPr>
              <w:rPr>
                <w:rFonts w:ascii="Tahoma" w:hAnsi="Tahoma" w:cs="Tahoma"/>
                <w:sz w:val="16"/>
                <w:szCs w:val="16"/>
                <w:highlight w:val="yellow"/>
              </w:rPr>
            </w:pPr>
          </w:p>
          <w:p w14:paraId="66025AE4" w14:textId="77777777" w:rsidR="006B70BB" w:rsidRPr="00A517FF" w:rsidRDefault="006B70BB" w:rsidP="006B70BB">
            <w:pPr>
              <w:rPr>
                <w:rFonts w:ascii="Tahoma" w:hAnsi="Tahoma" w:cs="Tahoma"/>
                <w:sz w:val="16"/>
                <w:szCs w:val="16"/>
                <w:highlight w:val="yellow"/>
              </w:rPr>
            </w:pPr>
          </w:p>
          <w:p w14:paraId="0365D491"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Tel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74987C30"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Fax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18E14283"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Siret : XXX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XXXXX</w:t>
            </w:r>
          </w:p>
          <w:p w14:paraId="14C165D9" w14:textId="77777777" w:rsidR="006B70BB" w:rsidRPr="00A517FF" w:rsidRDefault="006B70BB" w:rsidP="006B70BB">
            <w:pPr>
              <w:snapToGrid w:val="0"/>
              <w:jc w:val="both"/>
              <w:rPr>
                <w:rFonts w:ascii="Tahoma" w:hAnsi="Tahoma" w:cs="Tahoma"/>
                <w:sz w:val="16"/>
                <w:szCs w:val="16"/>
                <w:highlight w:val="yellow"/>
              </w:rPr>
            </w:pPr>
          </w:p>
          <w:p w14:paraId="5A6CE988" w14:textId="77777777"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14:paraId="1F47ECFC"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14:paraId="255B4C93" w14:textId="77777777" w:rsidR="00C1386A" w:rsidRPr="00FC66A7" w:rsidRDefault="00C1386A">
            <w:pPr>
              <w:snapToGrid w:val="0"/>
              <w:jc w:val="both"/>
              <w:rPr>
                <w:rFonts w:ascii="Tahoma" w:hAnsi="Tahoma" w:cs="Tahoma"/>
              </w:rPr>
            </w:pPr>
          </w:p>
        </w:tc>
      </w:tr>
      <w:tr w:rsidR="00AE43F3" w:rsidRPr="00FC66A7" w14:paraId="0B6ABFDD" w14:textId="77777777" w:rsidTr="00AE43F3">
        <w:tblPrEx>
          <w:tblCellMar>
            <w:left w:w="71" w:type="dxa"/>
            <w:right w:w="71" w:type="dxa"/>
          </w:tblCellMar>
        </w:tblPrEx>
        <w:trPr>
          <w:gridBefore w:val="1"/>
          <w:wBefore w:w="52" w:type="dxa"/>
        </w:trPr>
        <w:tc>
          <w:tcPr>
            <w:tcW w:w="10419" w:type="dxa"/>
            <w:gridSpan w:val="4"/>
          </w:tcPr>
          <w:p w14:paraId="1260174E" w14:textId="77777777" w:rsidR="00AE43F3" w:rsidRPr="00FC66A7" w:rsidRDefault="00AE43F3">
            <w:pPr>
              <w:tabs>
                <w:tab w:val="left" w:pos="-142"/>
                <w:tab w:val="left" w:pos="4111"/>
              </w:tabs>
              <w:jc w:val="both"/>
              <w:rPr>
                <w:rFonts w:ascii="Tahoma" w:hAnsi="Tahoma" w:cs="Tahoma"/>
                <w:b/>
                <w:bCs/>
                <w:sz w:val="22"/>
                <w:szCs w:val="22"/>
              </w:rPr>
            </w:pPr>
          </w:p>
        </w:tc>
      </w:tr>
      <w:tr w:rsidR="007411D9" w:rsidRPr="00FC66A7" w14:paraId="108DB8A9" w14:textId="77777777" w:rsidTr="00AE43F3">
        <w:tblPrEx>
          <w:tblCellMar>
            <w:left w:w="71" w:type="dxa"/>
            <w:right w:w="71" w:type="dxa"/>
          </w:tblCellMar>
        </w:tblPrEx>
        <w:trPr>
          <w:gridBefore w:val="1"/>
          <w:wBefore w:w="52" w:type="dxa"/>
        </w:trPr>
        <w:tc>
          <w:tcPr>
            <w:tcW w:w="10419" w:type="dxa"/>
            <w:gridSpan w:val="4"/>
            <w:shd w:val="clear" w:color="auto" w:fill="66CCFF"/>
          </w:tcPr>
          <w:p w14:paraId="194F416D"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27F1D881" w14:textId="77777777" w:rsidR="007411D9" w:rsidRPr="00FC66A7" w:rsidRDefault="007411D9">
      <w:pPr>
        <w:rPr>
          <w:rFonts w:ascii="Tahoma" w:hAnsi="Tahoma" w:cs="Tahoma"/>
        </w:rPr>
      </w:pPr>
    </w:p>
    <w:p w14:paraId="040B8DAE"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4A470442"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217B2CB9"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0D6F7965"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4" w:history="1">
        <w:r w:rsidRPr="00FC66A7">
          <w:rPr>
            <w:rStyle w:val="Lienhypertexte"/>
            <w:rFonts w:ascii="Tahoma" w:hAnsi="Tahoma" w:cs="Tahoma"/>
          </w:rPr>
          <w:t>L. 5212-1</w:t>
        </w:r>
      </w:hyperlink>
      <w:r w:rsidRPr="00FC66A7">
        <w:rPr>
          <w:rFonts w:ascii="Tahoma" w:hAnsi="Tahoma" w:cs="Tahoma"/>
        </w:rPr>
        <w:t xml:space="preserve"> à </w:t>
      </w:r>
      <w:hyperlink r:id="rId15"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0890D669" w14:textId="77777777" w:rsidR="007411D9" w:rsidRPr="00FC66A7" w:rsidRDefault="007411D9">
      <w:pPr>
        <w:jc w:val="both"/>
        <w:rPr>
          <w:rFonts w:ascii="Tahoma" w:hAnsi="Tahoma" w:cs="Tahoma"/>
        </w:rPr>
      </w:pPr>
    </w:p>
    <w:p w14:paraId="377E2EE5"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7ED9DC3B" w14:textId="77777777" w:rsidR="007411D9" w:rsidRPr="00FC66A7" w:rsidRDefault="007411D9">
      <w:pPr>
        <w:jc w:val="both"/>
        <w:rPr>
          <w:rFonts w:ascii="Tahoma" w:hAnsi="Tahoma" w:cs="Tahoma"/>
        </w:rPr>
      </w:pPr>
    </w:p>
    <w:p w14:paraId="06E2C9DC"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4566AB4D"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0EC69386" w14:textId="77777777" w:rsidR="007411D9" w:rsidRPr="00FC66A7" w:rsidRDefault="007411D9">
      <w:pPr>
        <w:rPr>
          <w:rFonts w:ascii="Tahoma" w:hAnsi="Tahoma" w:cs="Tahoma"/>
        </w:rPr>
      </w:pPr>
    </w:p>
    <w:p w14:paraId="73163A6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commentRangeStart w:id="0"/>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commentRangeEnd w:id="0"/>
      <w:r w:rsidR="004B7711">
        <w:rPr>
          <w:rStyle w:val="Marquedecommentaire"/>
        </w:rPr>
        <w:commentReference w:id="0"/>
      </w:r>
    </w:p>
    <w:p w14:paraId="36CB0FCE"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172265CD" w14:textId="77777777">
        <w:tc>
          <w:tcPr>
            <w:tcW w:w="10277" w:type="dxa"/>
            <w:shd w:val="clear" w:color="auto" w:fill="66CCFF"/>
          </w:tcPr>
          <w:p w14:paraId="272A26E2"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1DA817B5" w14:textId="77777777" w:rsidR="007411D9" w:rsidRPr="00FC66A7" w:rsidRDefault="007411D9">
      <w:pPr>
        <w:jc w:val="both"/>
        <w:rPr>
          <w:rFonts w:ascii="Tahoma" w:hAnsi="Tahoma" w:cs="Tahoma"/>
        </w:rPr>
      </w:pPr>
    </w:p>
    <w:p w14:paraId="54A23100"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6D3EBA51"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20"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1A7EB628" w14:textId="77777777" w:rsidR="007411D9" w:rsidRPr="00FC66A7" w:rsidRDefault="007411D9">
      <w:pPr>
        <w:rPr>
          <w:rFonts w:ascii="Tahoma" w:hAnsi="Tahoma" w:cs="Tahoma"/>
        </w:rPr>
      </w:pPr>
    </w:p>
    <w:p w14:paraId="0A1ED269"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5B7AAA42" w14:textId="77777777" w:rsidR="007411D9" w:rsidRPr="00FC66A7" w:rsidRDefault="007411D9">
      <w:pPr>
        <w:rPr>
          <w:rFonts w:ascii="Tahoma" w:hAnsi="Tahoma" w:cs="Tahoma"/>
        </w:rPr>
      </w:pPr>
    </w:p>
    <w:p w14:paraId="0BE294F3" w14:textId="77777777" w:rsidR="007411D9" w:rsidRPr="00FC66A7" w:rsidRDefault="007411D9">
      <w:pPr>
        <w:rPr>
          <w:rFonts w:ascii="Tahoma" w:hAnsi="Tahoma" w:cs="Tahoma"/>
        </w:rPr>
      </w:pPr>
    </w:p>
    <w:p w14:paraId="0E78E222" w14:textId="77777777" w:rsidR="007411D9" w:rsidRPr="00FC66A7" w:rsidRDefault="007411D9">
      <w:pPr>
        <w:jc w:val="both"/>
        <w:rPr>
          <w:rFonts w:ascii="Tahoma" w:hAnsi="Tahoma" w:cs="Tahoma"/>
          <w:b/>
          <w:bCs/>
        </w:rPr>
      </w:pPr>
    </w:p>
    <w:p w14:paraId="4E87DA23" w14:textId="77777777" w:rsidR="00C1386A" w:rsidRPr="00FC66A7" w:rsidRDefault="00C1386A">
      <w:pPr>
        <w:jc w:val="both"/>
        <w:rPr>
          <w:rFonts w:ascii="Tahoma" w:hAnsi="Tahoma" w:cs="Tahoma"/>
          <w:b/>
          <w:bCs/>
        </w:rPr>
      </w:pPr>
    </w:p>
    <w:p w14:paraId="4CC85BDD" w14:textId="77777777" w:rsidR="00C1386A" w:rsidRPr="00FC66A7" w:rsidRDefault="00C1386A">
      <w:pPr>
        <w:jc w:val="both"/>
        <w:rPr>
          <w:rFonts w:ascii="Tahoma" w:hAnsi="Tahoma" w:cs="Tahoma"/>
          <w:b/>
          <w:bCs/>
        </w:rPr>
      </w:pPr>
    </w:p>
    <w:p w14:paraId="3D78FD62" w14:textId="77777777" w:rsidR="00C1386A" w:rsidRPr="00FC66A7" w:rsidRDefault="00C1386A">
      <w:pPr>
        <w:jc w:val="both"/>
        <w:rPr>
          <w:rFonts w:ascii="Tahoma" w:hAnsi="Tahoma" w:cs="Tahoma"/>
          <w:b/>
          <w:bCs/>
        </w:rPr>
      </w:pPr>
    </w:p>
    <w:p w14:paraId="659D791B" w14:textId="77777777" w:rsidR="00C1386A" w:rsidRPr="00FC66A7" w:rsidRDefault="00C1386A">
      <w:pPr>
        <w:jc w:val="both"/>
        <w:rPr>
          <w:rFonts w:ascii="Tahoma" w:hAnsi="Tahoma" w:cs="Tahoma"/>
          <w:b/>
          <w:bCs/>
        </w:rPr>
      </w:pPr>
    </w:p>
    <w:p w14:paraId="653BFF36" w14:textId="77777777" w:rsidR="00C1386A" w:rsidRDefault="00C1386A">
      <w:pPr>
        <w:jc w:val="both"/>
        <w:rPr>
          <w:rFonts w:ascii="Tahoma" w:hAnsi="Tahoma" w:cs="Tahoma"/>
          <w:b/>
          <w:bCs/>
        </w:rPr>
      </w:pPr>
    </w:p>
    <w:p w14:paraId="49BAA4DE" w14:textId="77777777" w:rsidR="006B156B" w:rsidRPr="00FC66A7" w:rsidRDefault="006B156B">
      <w:pPr>
        <w:jc w:val="both"/>
        <w:rPr>
          <w:rFonts w:ascii="Tahoma" w:hAnsi="Tahoma" w:cs="Tahoma"/>
          <w:b/>
          <w:bCs/>
        </w:rPr>
      </w:pPr>
    </w:p>
    <w:p w14:paraId="1853A1DB" w14:textId="77777777" w:rsidR="00C1386A" w:rsidRPr="00FC66A7" w:rsidRDefault="00C1386A">
      <w:pPr>
        <w:jc w:val="both"/>
        <w:rPr>
          <w:rFonts w:ascii="Tahoma" w:hAnsi="Tahoma" w:cs="Tahoma"/>
          <w:b/>
          <w:bCs/>
        </w:rPr>
      </w:pPr>
    </w:p>
    <w:p w14:paraId="5B7513CA" w14:textId="77777777" w:rsidR="00C1386A" w:rsidRPr="00FC66A7" w:rsidRDefault="00C1386A">
      <w:pPr>
        <w:jc w:val="both"/>
        <w:rPr>
          <w:rFonts w:ascii="Tahoma" w:hAnsi="Tahoma" w:cs="Tahoma"/>
          <w:b/>
          <w:bCs/>
        </w:rPr>
      </w:pPr>
    </w:p>
    <w:p w14:paraId="3585264B" w14:textId="77777777" w:rsidR="00C1386A" w:rsidRPr="00FC66A7" w:rsidRDefault="00C1386A">
      <w:pPr>
        <w:jc w:val="both"/>
        <w:rPr>
          <w:rFonts w:ascii="Tahoma" w:hAnsi="Tahoma" w:cs="Tahoma"/>
          <w:b/>
          <w:bCs/>
        </w:rPr>
      </w:pPr>
    </w:p>
    <w:p w14:paraId="501AD307" w14:textId="77777777" w:rsidR="00C1386A" w:rsidRPr="00FC66A7" w:rsidRDefault="00C1386A">
      <w:pPr>
        <w:jc w:val="both"/>
        <w:rPr>
          <w:rFonts w:ascii="Tahoma" w:hAnsi="Tahoma" w:cs="Tahoma"/>
          <w:b/>
          <w:bCs/>
        </w:rPr>
      </w:pPr>
    </w:p>
    <w:p w14:paraId="301E8DD5" w14:textId="77777777" w:rsidR="00C1386A" w:rsidRPr="00FC66A7" w:rsidRDefault="00C1386A">
      <w:pPr>
        <w:jc w:val="both"/>
        <w:rPr>
          <w:rFonts w:ascii="Tahoma" w:hAnsi="Tahoma" w:cs="Tahoma"/>
          <w:b/>
          <w:bCs/>
        </w:rPr>
      </w:pPr>
    </w:p>
    <w:p w14:paraId="1F33F980" w14:textId="77777777" w:rsidR="00C1386A" w:rsidRPr="00FC66A7" w:rsidRDefault="00C1386A">
      <w:pPr>
        <w:jc w:val="both"/>
        <w:rPr>
          <w:rFonts w:ascii="Tahoma" w:hAnsi="Tahoma" w:cs="Tahoma"/>
          <w:b/>
          <w:bCs/>
        </w:rPr>
      </w:pPr>
    </w:p>
    <w:p w14:paraId="27F7642A" w14:textId="77777777" w:rsidR="00C1386A" w:rsidRPr="00FC66A7" w:rsidRDefault="00C1386A">
      <w:pPr>
        <w:jc w:val="both"/>
        <w:rPr>
          <w:rFonts w:ascii="Tahoma" w:hAnsi="Tahoma" w:cs="Tahoma"/>
          <w:b/>
          <w:bCs/>
        </w:rPr>
      </w:pPr>
    </w:p>
    <w:p w14:paraId="58CA6FBB" w14:textId="77777777" w:rsidR="00C1386A" w:rsidRPr="00FC66A7" w:rsidRDefault="00C1386A">
      <w:pPr>
        <w:jc w:val="both"/>
        <w:rPr>
          <w:rFonts w:ascii="Tahoma" w:hAnsi="Tahoma" w:cs="Tahoma"/>
          <w:b/>
          <w:bCs/>
        </w:rPr>
      </w:pPr>
    </w:p>
    <w:p w14:paraId="692D35EB" w14:textId="77777777" w:rsidR="00C1386A" w:rsidRPr="00FC66A7" w:rsidRDefault="00C1386A">
      <w:pPr>
        <w:jc w:val="both"/>
        <w:rPr>
          <w:rFonts w:ascii="Tahoma" w:hAnsi="Tahoma" w:cs="Tahoma"/>
          <w:b/>
          <w:bCs/>
        </w:rPr>
      </w:pPr>
    </w:p>
    <w:p w14:paraId="067A622C" w14:textId="77777777" w:rsidR="00C1386A" w:rsidRPr="00FC66A7" w:rsidRDefault="00C1386A">
      <w:pPr>
        <w:jc w:val="both"/>
        <w:rPr>
          <w:rFonts w:ascii="Tahoma" w:hAnsi="Tahoma" w:cs="Tahoma"/>
          <w:b/>
          <w:bCs/>
        </w:rPr>
      </w:pPr>
    </w:p>
    <w:p w14:paraId="2014F7BF" w14:textId="77777777" w:rsidR="00C1386A" w:rsidRPr="00FC66A7" w:rsidRDefault="00C1386A">
      <w:pPr>
        <w:jc w:val="both"/>
        <w:rPr>
          <w:rFonts w:ascii="Tahoma" w:hAnsi="Tahoma" w:cs="Tahoma"/>
          <w:b/>
          <w:bCs/>
        </w:rPr>
      </w:pPr>
    </w:p>
    <w:p w14:paraId="5F7111FB" w14:textId="77777777" w:rsidR="00C1386A" w:rsidRPr="00FC66A7" w:rsidRDefault="00C1386A">
      <w:pPr>
        <w:jc w:val="both"/>
        <w:rPr>
          <w:rFonts w:ascii="Tahoma" w:hAnsi="Tahoma" w:cs="Tahoma"/>
          <w:b/>
          <w:bCs/>
        </w:rPr>
      </w:pPr>
    </w:p>
    <w:p w14:paraId="0FCBC1D9" w14:textId="77777777" w:rsidR="00C1386A" w:rsidRPr="00FC66A7" w:rsidRDefault="00C1386A">
      <w:pPr>
        <w:jc w:val="both"/>
        <w:rPr>
          <w:rFonts w:ascii="Tahoma" w:hAnsi="Tahoma" w:cs="Tahoma"/>
          <w:b/>
          <w:bCs/>
        </w:rPr>
      </w:pPr>
    </w:p>
    <w:p w14:paraId="16D85862" w14:textId="77777777" w:rsidR="00C1386A" w:rsidRPr="00FC66A7" w:rsidRDefault="00C1386A">
      <w:pPr>
        <w:jc w:val="both"/>
        <w:rPr>
          <w:rFonts w:ascii="Tahoma" w:hAnsi="Tahoma" w:cs="Tahoma"/>
          <w:b/>
          <w:bCs/>
        </w:rPr>
      </w:pPr>
    </w:p>
    <w:p w14:paraId="04C36413" w14:textId="77777777" w:rsidR="00C1386A" w:rsidRPr="00FC66A7" w:rsidDel="00EE6F81" w:rsidRDefault="00C1386A">
      <w:pPr>
        <w:jc w:val="both"/>
        <w:rPr>
          <w:del w:id="1" w:author="TREBAOL Lucie" w:date="2026-01-21T15:15:00Z"/>
          <w:rFonts w:ascii="Tahoma" w:hAnsi="Tahoma" w:cs="Tahoma"/>
          <w:b/>
          <w:bCs/>
        </w:rPr>
      </w:pPr>
    </w:p>
    <w:p w14:paraId="56E2D06B" w14:textId="77777777" w:rsidR="00C1386A" w:rsidRPr="00FC66A7" w:rsidDel="00EE6F81" w:rsidRDefault="00C1386A">
      <w:pPr>
        <w:jc w:val="both"/>
        <w:rPr>
          <w:del w:id="2" w:author="TREBAOL Lucie" w:date="2026-01-21T15:15:00Z"/>
          <w:rFonts w:ascii="Tahoma" w:hAnsi="Tahoma" w:cs="Tahoma"/>
          <w:b/>
          <w:bCs/>
        </w:rPr>
      </w:pPr>
    </w:p>
    <w:p w14:paraId="56627675" w14:textId="77777777" w:rsidR="00C1386A" w:rsidRPr="00FC66A7" w:rsidDel="00EE6F81" w:rsidRDefault="00C1386A">
      <w:pPr>
        <w:jc w:val="both"/>
        <w:rPr>
          <w:del w:id="3" w:author="TREBAOL Lucie" w:date="2026-01-21T15:15:00Z"/>
          <w:rFonts w:ascii="Tahoma" w:hAnsi="Tahoma" w:cs="Tahoma"/>
          <w:b/>
          <w:bCs/>
        </w:rPr>
      </w:pPr>
    </w:p>
    <w:p w14:paraId="1A673B5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OPLIN Carole" w:date="2026-01-23T09:30:00Z" w:initials="CP">
    <w:p w14:paraId="322F32A0" w14:textId="77777777" w:rsidR="004B7711" w:rsidRDefault="004B7711" w:rsidP="004B7711">
      <w:pPr>
        <w:pStyle w:val="Commentaire"/>
      </w:pPr>
      <w:r>
        <w:rPr>
          <w:rStyle w:val="Marquedecommentaire"/>
        </w:rPr>
        <w:annotationRef/>
      </w:r>
      <w:r>
        <w:t>Rien n’est demandé dans le RC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2F32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341CEF" w16cex:dateUtc="2026-01-23T0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2F32A0" w16cid:durableId="0B341C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74D6E" w14:textId="77777777" w:rsidR="00077DC6" w:rsidRDefault="00077DC6">
      <w:r>
        <w:separator/>
      </w:r>
    </w:p>
  </w:endnote>
  <w:endnote w:type="continuationSeparator" w:id="0">
    <w:p w14:paraId="7437FD2B" w14:textId="77777777" w:rsidR="00077DC6" w:rsidRDefault="00077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Dutch 801 (SWC)">
    <w:altName w:val="Cambri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288190B2" w14:textId="77777777">
      <w:trPr>
        <w:tblHeader/>
      </w:trPr>
      <w:tc>
        <w:tcPr>
          <w:tcW w:w="3048" w:type="dxa"/>
          <w:shd w:val="clear" w:color="auto" w:fill="66CCFF"/>
        </w:tcPr>
        <w:p w14:paraId="431124FA"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03C45142" w14:textId="22D8498C" w:rsidR="00556FD1" w:rsidRPr="00FC66A7" w:rsidRDefault="007C2310" w:rsidP="009A52B4">
          <w:pPr>
            <w:jc w:val="center"/>
            <w:rPr>
              <w:rFonts w:ascii="Tahoma" w:hAnsi="Tahoma" w:cs="Tahoma"/>
              <w:b/>
              <w:bCs/>
            </w:rPr>
          </w:pPr>
          <w:r>
            <w:rPr>
              <w:rFonts w:ascii="Tahoma" w:hAnsi="Tahoma" w:cs="Tahoma"/>
              <w:b/>
              <w:i/>
              <w:iCs/>
            </w:rPr>
            <w:t>2026DTA0005</w:t>
          </w:r>
        </w:p>
      </w:tc>
      <w:tc>
        <w:tcPr>
          <w:tcW w:w="851" w:type="dxa"/>
          <w:shd w:val="clear" w:color="auto" w:fill="66CCFF"/>
        </w:tcPr>
        <w:p w14:paraId="1D6DFA90"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1F3238E3" w14:textId="1DDEC0A5"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E6F81">
            <w:rPr>
              <w:rFonts w:ascii="Tahoma" w:hAnsi="Tahoma" w:cs="Tahoma"/>
              <w:b/>
              <w:noProof/>
            </w:rPr>
            <w:t>4</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64BD1662"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510971A" w14:textId="1E405A6B"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E6F81">
            <w:rPr>
              <w:rStyle w:val="Numrodepage"/>
              <w:rFonts w:ascii="Tahoma" w:hAnsi="Tahoma" w:cs="Tahoma"/>
              <w:b/>
              <w:noProof/>
            </w:rPr>
            <w:t>4</w:t>
          </w:r>
          <w:r w:rsidRPr="00FC66A7">
            <w:rPr>
              <w:rStyle w:val="Numrodepage"/>
              <w:rFonts w:ascii="Tahoma" w:hAnsi="Tahoma" w:cs="Tahoma"/>
              <w:b/>
            </w:rPr>
            <w:fldChar w:fldCharType="end"/>
          </w:r>
        </w:p>
      </w:tc>
    </w:tr>
  </w:tbl>
  <w:p w14:paraId="0D98C4C0"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C54D7" w14:textId="77777777" w:rsidR="00077DC6" w:rsidRDefault="00077DC6">
      <w:r>
        <w:separator/>
      </w:r>
    </w:p>
  </w:footnote>
  <w:footnote w:type="continuationSeparator" w:id="0">
    <w:p w14:paraId="56144754" w14:textId="77777777" w:rsidR="00077DC6" w:rsidRDefault="00077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73055800">
    <w:abstractNumId w:val="0"/>
  </w:num>
  <w:num w:numId="2" w16cid:durableId="2115246522">
    <w:abstractNumId w:val="1"/>
  </w:num>
  <w:num w:numId="3" w16cid:durableId="146670784">
    <w:abstractNumId w:val="3"/>
  </w:num>
  <w:num w:numId="4" w16cid:durableId="1718242303">
    <w:abstractNumId w:val="0"/>
  </w:num>
  <w:num w:numId="5" w16cid:durableId="133309793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PLIN Carole">
    <w15:presenceInfo w15:providerId="AD" w15:userId="S::0121608A@chu-brest.fr::d4b30ba0-0cef-43ab-9b2e-ba79c16b7b61"/>
  </w15:person>
  <w15:person w15:author="TREBAOL Lucie">
    <w15:presenceInfo w15:providerId="AD" w15:userId="S-1-5-21-343818398-746137067-682003330-113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622AE"/>
    <w:rsid w:val="00077DC6"/>
    <w:rsid w:val="000B6B70"/>
    <w:rsid w:val="000C0674"/>
    <w:rsid w:val="000F5217"/>
    <w:rsid w:val="000F7E14"/>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83114"/>
    <w:rsid w:val="00294225"/>
    <w:rsid w:val="002A6C8B"/>
    <w:rsid w:val="002B125D"/>
    <w:rsid w:val="002C67E0"/>
    <w:rsid w:val="002E250C"/>
    <w:rsid w:val="0030291B"/>
    <w:rsid w:val="003054EB"/>
    <w:rsid w:val="0031455D"/>
    <w:rsid w:val="00346F8A"/>
    <w:rsid w:val="00370C43"/>
    <w:rsid w:val="00374CDD"/>
    <w:rsid w:val="003842BA"/>
    <w:rsid w:val="00386724"/>
    <w:rsid w:val="00391815"/>
    <w:rsid w:val="00395B1D"/>
    <w:rsid w:val="003B18ED"/>
    <w:rsid w:val="003C189F"/>
    <w:rsid w:val="003D02BB"/>
    <w:rsid w:val="003E58DA"/>
    <w:rsid w:val="003E6FE3"/>
    <w:rsid w:val="003F2D90"/>
    <w:rsid w:val="003F7B78"/>
    <w:rsid w:val="00402F5F"/>
    <w:rsid w:val="00412718"/>
    <w:rsid w:val="00413A54"/>
    <w:rsid w:val="0042232B"/>
    <w:rsid w:val="00472DBE"/>
    <w:rsid w:val="00486CBD"/>
    <w:rsid w:val="004B7711"/>
    <w:rsid w:val="005108C9"/>
    <w:rsid w:val="00521228"/>
    <w:rsid w:val="00523768"/>
    <w:rsid w:val="00536431"/>
    <w:rsid w:val="005404D8"/>
    <w:rsid w:val="005451F3"/>
    <w:rsid w:val="00551745"/>
    <w:rsid w:val="00556FD1"/>
    <w:rsid w:val="005613A6"/>
    <w:rsid w:val="005B1763"/>
    <w:rsid w:val="005B287C"/>
    <w:rsid w:val="005E12D0"/>
    <w:rsid w:val="00604D18"/>
    <w:rsid w:val="00625F1D"/>
    <w:rsid w:val="00632D63"/>
    <w:rsid w:val="00671F57"/>
    <w:rsid w:val="00673463"/>
    <w:rsid w:val="00676069"/>
    <w:rsid w:val="00677F12"/>
    <w:rsid w:val="006B156B"/>
    <w:rsid w:val="006B70BB"/>
    <w:rsid w:val="006C35C2"/>
    <w:rsid w:val="006C4162"/>
    <w:rsid w:val="006D5E52"/>
    <w:rsid w:val="00716E26"/>
    <w:rsid w:val="00720606"/>
    <w:rsid w:val="007336CD"/>
    <w:rsid w:val="007411D9"/>
    <w:rsid w:val="00751002"/>
    <w:rsid w:val="00754100"/>
    <w:rsid w:val="007B3E7C"/>
    <w:rsid w:val="007C2310"/>
    <w:rsid w:val="007D0B22"/>
    <w:rsid w:val="007D3787"/>
    <w:rsid w:val="007E71F4"/>
    <w:rsid w:val="007F4A27"/>
    <w:rsid w:val="007F4BF2"/>
    <w:rsid w:val="00805F4E"/>
    <w:rsid w:val="008326E4"/>
    <w:rsid w:val="00836576"/>
    <w:rsid w:val="00862911"/>
    <w:rsid w:val="008A18A0"/>
    <w:rsid w:val="008C40F6"/>
    <w:rsid w:val="008D5A17"/>
    <w:rsid w:val="008E00ED"/>
    <w:rsid w:val="008E1EBA"/>
    <w:rsid w:val="008E4066"/>
    <w:rsid w:val="009277A2"/>
    <w:rsid w:val="00927BEC"/>
    <w:rsid w:val="00960E4C"/>
    <w:rsid w:val="0097024E"/>
    <w:rsid w:val="00981CD3"/>
    <w:rsid w:val="009A52B4"/>
    <w:rsid w:val="009B2651"/>
    <w:rsid w:val="009B2B2E"/>
    <w:rsid w:val="009E1ED5"/>
    <w:rsid w:val="009F4763"/>
    <w:rsid w:val="00A13264"/>
    <w:rsid w:val="00A1624F"/>
    <w:rsid w:val="00A32C14"/>
    <w:rsid w:val="00A40947"/>
    <w:rsid w:val="00A440EF"/>
    <w:rsid w:val="00A45B8E"/>
    <w:rsid w:val="00A503F3"/>
    <w:rsid w:val="00A50BF9"/>
    <w:rsid w:val="00A517FF"/>
    <w:rsid w:val="00A520E2"/>
    <w:rsid w:val="00A655A2"/>
    <w:rsid w:val="00A75394"/>
    <w:rsid w:val="00A80E9C"/>
    <w:rsid w:val="00AA0175"/>
    <w:rsid w:val="00AA2672"/>
    <w:rsid w:val="00AE43F3"/>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4593"/>
    <w:rsid w:val="00D07C18"/>
    <w:rsid w:val="00D14344"/>
    <w:rsid w:val="00D7269B"/>
    <w:rsid w:val="00D84A53"/>
    <w:rsid w:val="00D86928"/>
    <w:rsid w:val="00DD1774"/>
    <w:rsid w:val="00DE001E"/>
    <w:rsid w:val="00DE1001"/>
    <w:rsid w:val="00DF7E37"/>
    <w:rsid w:val="00E107A1"/>
    <w:rsid w:val="00E2086D"/>
    <w:rsid w:val="00E316C6"/>
    <w:rsid w:val="00E47409"/>
    <w:rsid w:val="00EB014D"/>
    <w:rsid w:val="00EC3C60"/>
    <w:rsid w:val="00ED2DD4"/>
    <w:rsid w:val="00EE6F81"/>
    <w:rsid w:val="00F1191F"/>
    <w:rsid w:val="00F150DC"/>
    <w:rsid w:val="00F26F2D"/>
    <w:rsid w:val="00F272D9"/>
    <w:rsid w:val="00F37CB8"/>
    <w:rsid w:val="00F41FB0"/>
    <w:rsid w:val="00F446BF"/>
    <w:rsid w:val="00F71C1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24D8DB"/>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uiPriority w:val="99"/>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Policepardfaut"/>
    <w:uiPriority w:val="99"/>
    <w:unhideWhenUsed/>
    <w:rsid w:val="007E71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3"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bc59e50c-1c07-41fa-88bd-ed13ec0b128f" xsi:nil="true"/>
    <TaxCatchAll xmlns="b04edff7-1948-4699-80af-b07ebc22511e" xsi:nil="true"/>
    <lcf76f155ced4ddcb4097134ff3c332f xmlns="bc59e50c-1c07-41fa-88bd-ed13ec0b128f">
      <Terms xmlns="http://schemas.microsoft.com/office/infopath/2007/PartnerControls"/>
    </lcf76f155ced4ddcb4097134ff3c332f>
    <_dlc_DocId xmlns="b04edff7-1948-4699-80af-b07ebc22511e">SEMID-1961440174-5820496</_dlc_DocId>
    <_dlc_DocIdUrl xmlns="b04edff7-1948-4699-80af-b07ebc22511e">
      <Url>https://sembreizh35.sharepoint.com/sites/ged-sembreizh/sembreizh/_layouts/15/DocIdRedir.aspx?ID=SEMID-1961440174-5820496</Url>
      <Description>SEMID-1961440174-5820496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634e14081872e7dcc1fcfd06679a64ed">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05275730ea017bd89edfbd7b981fbd73"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80A1C9-3663-4AC4-AC58-39041896B111}">
  <ds:schemaRefs>
    <ds:schemaRef ds:uri="http://schemas.openxmlformats.org/officeDocument/2006/bibliography"/>
  </ds:schemaRefs>
</ds:datastoreItem>
</file>

<file path=customXml/itemProps2.xml><?xml version="1.0" encoding="utf-8"?>
<ds:datastoreItem xmlns:ds="http://schemas.openxmlformats.org/officeDocument/2006/customXml" ds:itemID="{15E60FD2-88AA-4AD2-B998-1A4B0CF9D0BC}">
  <ds:schemaRefs>
    <ds:schemaRef ds:uri="http://schemas.microsoft.com/sharepoint/events"/>
  </ds:schemaRefs>
</ds:datastoreItem>
</file>

<file path=customXml/itemProps3.xml><?xml version="1.0" encoding="utf-8"?>
<ds:datastoreItem xmlns:ds="http://schemas.openxmlformats.org/officeDocument/2006/customXml" ds:itemID="{3DD3827F-150D-4E64-96A2-CA567DBC70D0}">
  <ds:schemaRefs>
    <ds:schemaRef ds:uri="http://schemas.microsoft.com/sharepoint/v3/contenttype/forms"/>
  </ds:schemaRefs>
</ds:datastoreItem>
</file>

<file path=customXml/itemProps4.xml><?xml version="1.0" encoding="utf-8"?>
<ds:datastoreItem xmlns:ds="http://schemas.openxmlformats.org/officeDocument/2006/customXml" ds:itemID="{5D486D69-134B-4BC6-A96F-B63AFCE1DDAF}">
  <ds:schemaRefs>
    <ds:schemaRef ds:uri="http://schemas.microsoft.com/office/2006/metadata/properties"/>
    <ds:schemaRef ds:uri="http://schemas.microsoft.com/office/infopath/2007/PartnerControls"/>
    <ds:schemaRef ds:uri="bc59e50c-1c07-41fa-88bd-ed13ec0b128f"/>
    <ds:schemaRef ds:uri="b04edff7-1948-4699-80af-b07ebc22511e"/>
  </ds:schemaRefs>
</ds:datastoreItem>
</file>

<file path=customXml/itemProps5.xml><?xml version="1.0" encoding="utf-8"?>
<ds:datastoreItem xmlns:ds="http://schemas.openxmlformats.org/officeDocument/2006/customXml" ds:itemID="{EC985B42-D81D-4110-A2B2-67BC14223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4</Pages>
  <Words>892</Words>
  <Characters>4912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5793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POPLIN Carole</cp:lastModifiedBy>
  <cp:revision>7</cp:revision>
  <cp:lastPrinted>2016-03-31T13:07:00Z</cp:lastPrinted>
  <dcterms:created xsi:type="dcterms:W3CDTF">2025-07-01T09:33:00Z</dcterms:created>
  <dcterms:modified xsi:type="dcterms:W3CDTF">2026-01-23T09:18:00Z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0x010100ECF3EFE3566F554E91BEFE01F993430E</vt:lpwstr>
  </property>
  <property fmtid="{D5CDD505-2E9C-101B-9397-08002B2CF9AE}" pid="3" name="_dlc_DocIdItemGuid">
    <vt:lpwstr>8cc38661-a2fb-4f2d-8998-8d0d1486e535</vt:lpwstr>
  </property>
  <property fmtid="{D5CDD505-2E9C-101B-9397-08002B2CF9AE}" pid="4" name="MediaServiceImageTags">
    <vt:lpwstr/>
  </property>
</Properties>
</file>