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301E55" w14:paraId="62B4670E" w14:textId="77777777" w:rsidTr="0006689F">
        <w:trPr>
          <w:trHeight w:val="1545"/>
          <w:jc w:val="center"/>
        </w:trPr>
        <w:tc>
          <w:tcPr>
            <w:tcW w:w="2765" w:type="dxa"/>
            <w:vAlign w:val="center"/>
            <w:hideMark/>
          </w:tcPr>
          <w:p w14:paraId="01E15BB8" w14:textId="724AEC2A" w:rsidR="0006689F" w:rsidRPr="00F91645" w:rsidRDefault="009B67D5" w:rsidP="001D471D">
            <w:pPr>
              <w:pStyle w:val="En-tte"/>
              <w:jc w:val="center"/>
              <w:rPr>
                <w:b/>
                <w:i/>
              </w:rPr>
            </w:pPr>
            <w:r>
              <w:rPr>
                <w:noProof/>
              </w:rPr>
              <w:drawing>
                <wp:inline distT="0" distB="0" distL="0" distR="0" wp14:anchorId="6C7E844E" wp14:editId="15B263DC">
                  <wp:extent cx="1541071" cy="621792"/>
                  <wp:effectExtent l="0" t="0" r="254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9428" cy="633234"/>
                          </a:xfrm>
                          <a:prstGeom prst="rect">
                            <a:avLst/>
                          </a:prstGeom>
                          <a:noFill/>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r>
              <w:rPr>
                <w:rFonts w:ascii="Arial" w:hAnsi="Arial" w:cs="Arial"/>
                <w:b/>
                <w:bCs/>
                <w:szCs w:val="20"/>
              </w:rPr>
              <w:t>A]   INFORMATIONS ESSENTIELLES DU CONTRAT</w:t>
            </w:r>
          </w:p>
        </w:tc>
      </w:tr>
      <w:tr w:rsidR="0006689F" w:rsidRPr="00301E55" w14:paraId="26EEEEFE" w14:textId="77777777" w:rsidTr="007628E4">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shd w:val="clear" w:color="auto" w:fill="auto"/>
            <w:vAlign w:val="center"/>
          </w:tcPr>
          <w:p w14:paraId="69E590BF" w14:textId="2C164FF8" w:rsidR="0006689F" w:rsidRPr="007628E4" w:rsidRDefault="007628E4" w:rsidP="001D471D">
            <w:pPr>
              <w:pStyle w:val="fcase2metab"/>
              <w:jc w:val="center"/>
              <w:rPr>
                <w:rFonts w:ascii="Arial" w:eastAsiaTheme="minorHAnsi" w:hAnsi="Arial" w:cs="Arial"/>
                <w:lang w:eastAsia="en-US"/>
              </w:rPr>
            </w:pPr>
            <w:r w:rsidRPr="007628E4">
              <w:rPr>
                <w:rFonts w:ascii="Arial" w:eastAsiaTheme="minorHAnsi" w:hAnsi="Arial" w:cs="Arial"/>
                <w:lang w:eastAsia="en-US"/>
              </w:rPr>
              <w:t>2025-3076</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21C8EC5D" w:rsidR="0006689F" w:rsidRPr="001C0786" w:rsidRDefault="00246090" w:rsidP="001D471D">
            <w:pPr>
              <w:pStyle w:val="En-tte"/>
              <w:jc w:val="center"/>
              <w:rPr>
                <w:rFonts w:ascii="Arial" w:hAnsi="Arial" w:cs="Arial"/>
                <w:bCs/>
                <w:sz w:val="20"/>
                <w:szCs w:val="20"/>
              </w:rPr>
            </w:pPr>
            <w:r>
              <w:rPr>
                <w:rFonts w:ascii="Arial" w:hAnsi="Arial" w:cs="Arial"/>
                <w:bCs/>
                <w:sz w:val="20"/>
                <w:szCs w:val="20"/>
              </w:rPr>
              <w:t>PRESTATIONS DE PRISES EN CHARGE DE PERSONNES  A LEUR DOMICILE A</w:t>
            </w:r>
            <w:r w:rsidR="00495226">
              <w:rPr>
                <w:rFonts w:ascii="Arial" w:hAnsi="Arial" w:cs="Arial"/>
                <w:bCs/>
                <w:sz w:val="20"/>
                <w:szCs w:val="20"/>
              </w:rPr>
              <w:t xml:space="preserve"> </w:t>
            </w:r>
            <w:r>
              <w:rPr>
                <w:rFonts w:ascii="Arial" w:hAnsi="Arial" w:cs="Arial"/>
                <w:bCs/>
                <w:sz w:val="20"/>
                <w:szCs w:val="20"/>
              </w:rPr>
              <w:t>LA DEMANDE DU SAMU</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342071D8" w:rsidR="0006689F" w:rsidRPr="002E1A35" w:rsidRDefault="004A2827"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B03DDE">
                  <w:rPr>
                    <w:rFonts w:cs="Arial"/>
                    <w:sz w:val="18"/>
                  </w:rPr>
                  <w:t>Appel d'offres ouvert, en application des articles L.2124-2, R.2124-2 et R.2161-2 à R.2161-5</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20131019" w:rsidR="0006689F" w:rsidRPr="001C0786" w:rsidRDefault="004A2827" w:rsidP="001D471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246090">
                  <w:rPr>
                    <w:rFonts w:ascii="Arial" w:hAnsi="Arial" w:cs="Arial"/>
                    <w:bCs/>
                    <w:sz w:val="20"/>
                    <w:szCs w:val="20"/>
                  </w:rPr>
                  <w:t>Tous sites du CHU de Toulouse</w:t>
                </w:r>
              </w:sdtContent>
            </w:sdt>
          </w:p>
        </w:tc>
        <w:tc>
          <w:tcPr>
            <w:tcW w:w="1630" w:type="dxa"/>
            <w:gridSpan w:val="2"/>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27AF7D5B" w14:textId="32B8E415" w:rsidR="0006689F" w:rsidRDefault="00246090" w:rsidP="001D471D">
            <w:pPr>
              <w:pStyle w:val="En-tte"/>
              <w:jc w:val="center"/>
              <w:rPr>
                <w:rFonts w:ascii="Arial" w:hAnsi="Arial" w:cs="Arial"/>
                <w:bCs/>
                <w:sz w:val="20"/>
                <w:szCs w:val="20"/>
              </w:rPr>
            </w:pPr>
            <w:r>
              <w:rPr>
                <w:rFonts w:ascii="Arial" w:hAnsi="Arial" w:cs="Arial"/>
                <w:bCs/>
                <w:sz w:val="20"/>
                <w:szCs w:val="20"/>
              </w:rPr>
              <w:t>Filière achats non médicaux</w:t>
            </w:r>
          </w:p>
        </w:tc>
        <w:tc>
          <w:tcPr>
            <w:tcW w:w="1630" w:type="dxa"/>
            <w:gridSpan w:val="2"/>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352D669B" w14:textId="25BE7783" w:rsidR="0006689F" w:rsidRPr="00A502EF" w:rsidRDefault="004A2827"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246090">
                  <w:rPr>
                    <w:rFonts w:ascii="Arial" w:hAnsi="Arial" w:cs="Arial"/>
                    <w:bCs/>
                    <w:sz w:val="20"/>
                    <w:szCs w:val="20"/>
                  </w:rPr>
                  <w:t>Marché ordinaire</w:t>
                </w:r>
              </w:sdtContent>
            </w:sdt>
          </w:p>
        </w:tc>
        <w:tc>
          <w:tcPr>
            <w:tcW w:w="1630" w:type="dxa"/>
            <w:gridSpan w:val="2"/>
            <w:vAlign w:val="center"/>
          </w:tcPr>
          <w:p w14:paraId="29C60EAB" w14:textId="4FA59808"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681B94">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5670" w:type="dxa"/>
            <w:gridSpan w:val="6"/>
            <w:vAlign w:val="center"/>
          </w:tcPr>
          <w:p w14:paraId="58CF1484" w14:textId="4ED25FA0" w:rsidR="00246090" w:rsidRPr="001C0786" w:rsidRDefault="00246090" w:rsidP="00246090">
            <w:pPr>
              <w:spacing w:after="0"/>
              <w:jc w:val="center"/>
              <w:rPr>
                <w:rFonts w:ascii="Arial" w:hAnsi="Arial" w:cs="Arial"/>
                <w:bCs/>
                <w:sz w:val="20"/>
                <w:szCs w:val="20"/>
              </w:rPr>
            </w:pPr>
            <w:r>
              <w:rPr>
                <w:rFonts w:ascii="Arial" w:hAnsi="Arial" w:cs="Arial"/>
                <w:bCs/>
                <w:sz w:val="20"/>
                <w:szCs w:val="20"/>
              </w:rPr>
              <w:t>12 mois</w:t>
            </w:r>
          </w:p>
        </w:tc>
        <w:tc>
          <w:tcPr>
            <w:tcW w:w="1630" w:type="dxa"/>
            <w:gridSpan w:val="2"/>
            <w:vAlign w:val="center"/>
          </w:tcPr>
          <w:p w14:paraId="1B52EAE4" w14:textId="37A9E0AA"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681B94">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5BBC3EF0" w:rsidR="0006689F" w:rsidRDefault="004A2827"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A922AD">
                  <w:rPr>
                    <w:rFonts w:ascii="Arial" w:hAnsi="Arial" w:cs="Arial"/>
                    <w:bCs/>
                    <w:sz w:val="20"/>
                    <w:szCs w:val="20"/>
                  </w:rPr>
                  <w:t>Prix révisables par ajustement</w:t>
                </w:r>
              </w:sdtContent>
            </w:sdt>
          </w:p>
        </w:tc>
        <w:tc>
          <w:tcPr>
            <w:tcW w:w="1630" w:type="dxa"/>
            <w:gridSpan w:val="2"/>
            <w:vAlign w:val="center"/>
          </w:tcPr>
          <w:p w14:paraId="03A2AB4B" w14:textId="4BCCC0A6" w:rsidR="0006689F"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_Ref521602316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681B94">
              <w:rPr>
                <w:rFonts w:ascii="Arial" w:hAnsi="Arial" w:cs="Arial"/>
                <w:b/>
                <w:color w:val="0070C0"/>
                <w:sz w:val="20"/>
                <w:szCs w:val="20"/>
                <w:u w:val="single"/>
              </w:rPr>
              <w:t>Erreur ! Source du renvoi introuvable.</w:t>
            </w:r>
            <w:r>
              <w:rPr>
                <w:rFonts w:ascii="Arial" w:hAnsi="Arial" w:cs="Arial"/>
                <w:bCs/>
                <w:color w:val="0070C0"/>
                <w:sz w:val="20"/>
                <w:szCs w:val="20"/>
                <w:u w:val="single"/>
              </w:rPr>
              <w:fldChar w:fldCharType="end"/>
            </w:r>
          </w:p>
        </w:tc>
      </w:tr>
      <w:tr w:rsidR="0006689F" w:rsidRPr="00301E55" w14:paraId="15E18F80" w14:textId="77777777" w:rsidTr="0006689F">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240B46F1" w14:textId="1A359B24" w:rsidR="0006689F" w:rsidRPr="001C0786" w:rsidRDefault="0006689F" w:rsidP="001D471D">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 </w:t>
            </w:r>
            <w:hyperlink r:id="rId13" w:history="1">
              <w:r w:rsidR="00246090">
                <w:rPr>
                  <w:bCs/>
                  <w:color w:val="0070C0"/>
                  <w:sz w:val="20"/>
                  <w:szCs w:val="20"/>
                  <w:u w:val="single"/>
                </w:rPr>
                <w:t>SAMU</w:t>
              </w:r>
            </w:hyperlink>
          </w:p>
        </w:tc>
        <w:tc>
          <w:tcPr>
            <w:tcW w:w="1630" w:type="dxa"/>
            <w:gridSpan w:val="2"/>
            <w:vAlign w:val="center"/>
          </w:tcPr>
          <w:p w14:paraId="5FAD494A" w14:textId="7DFFB975"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681B94">
              <w:rPr>
                <w:rFonts w:ascii="Arial" w:hAnsi="Arial" w:cs="Arial"/>
                <w:bCs/>
                <w:color w:val="0070C0"/>
                <w:sz w:val="20"/>
                <w:szCs w:val="20"/>
                <w:u w:val="single"/>
              </w:rPr>
              <w:t>15.5</w:t>
            </w:r>
            <w:r>
              <w:rPr>
                <w:rFonts w:ascii="Arial" w:hAnsi="Arial" w:cs="Arial"/>
                <w:bCs/>
                <w:color w:val="0070C0"/>
                <w:sz w:val="20"/>
                <w:szCs w:val="20"/>
                <w:u w:val="single"/>
              </w:rPr>
              <w:fldChar w:fldCharType="end"/>
            </w: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r>
              <w:rPr>
                <w:rFonts w:ascii="Arial" w:hAnsi="Arial" w:cs="Arial"/>
                <w:b/>
                <w:bCs/>
                <w:szCs w:val="20"/>
              </w:rPr>
              <w:t>B]   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246090" w:rsidRDefault="0085624D" w:rsidP="001D471D">
            <w:pPr>
              <w:pStyle w:val="En-tte"/>
              <w:jc w:val="right"/>
              <w:rPr>
                <w:rFonts w:ascii="Arial" w:hAnsi="Arial" w:cs="Arial"/>
                <w:bCs/>
                <w:sz w:val="20"/>
                <w:szCs w:val="20"/>
              </w:rPr>
            </w:pPr>
            <w:r w:rsidRPr="00246090">
              <w:rPr>
                <w:rFonts w:ascii="Arial" w:hAnsi="Arial" w:cs="Arial"/>
                <w:bCs/>
                <w:sz w:val="20"/>
                <w:szCs w:val="20"/>
              </w:rPr>
              <w:t>N° de SIRET de l’établissement qui exécutera la prestation</w:t>
            </w:r>
          </w:p>
        </w:tc>
        <w:tc>
          <w:tcPr>
            <w:tcW w:w="7300"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Default="0006689F"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t>de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4A2827"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3B65762D"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681B94">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à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4A2827"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4A2827">
              <w:rPr>
                <w:rFonts w:ascii="Arial" w:hAnsi="Arial" w:cs="Arial"/>
                <w:sz w:val="20"/>
                <w:szCs w:val="20"/>
              </w:rPr>
            </w:r>
            <w:r w:rsidR="004A2827">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4A2827">
              <w:rPr>
                <w:rFonts w:ascii="Arial" w:hAnsi="Arial" w:cs="Arial"/>
                <w:sz w:val="20"/>
                <w:szCs w:val="20"/>
              </w:rPr>
            </w:r>
            <w:r w:rsidR="004A2827">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06689F" w:rsidRPr="00301E55"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69F92D5A" w:rsidR="0006689F" w:rsidRDefault="00904899" w:rsidP="001D471D">
                <w:pPr>
                  <w:pStyle w:val="fcase2metab"/>
                  <w:tabs>
                    <w:tab w:val="clear" w:pos="426"/>
                    <w:tab w:val="clear" w:pos="851"/>
                  </w:tabs>
                  <w:ind w:left="0" w:firstLine="0"/>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p w14:paraId="28E051D6" w14:textId="77777777" w:rsidR="0006689F" w:rsidRPr="00926945" w:rsidRDefault="0006689F" w:rsidP="001D471D">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926945" w:rsidRDefault="0006689F" w:rsidP="001D471D">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06689F" w:rsidRPr="00301E55"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6FCB38B" w14:textId="780E08BE" w:rsidR="0006689F" w:rsidRPr="00926945" w:rsidRDefault="004A2827"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926945">
                  <w:rPr>
                    <w:rFonts w:ascii="Arial" w:eastAsiaTheme="minorHAnsi" w:hAnsi="Arial" w:cs="Arial"/>
                    <w:lang w:eastAsia="en-US"/>
                  </w:rPr>
                  <w:t>CHUT : FR 382 631 00 125</w:t>
                </w:r>
              </w:sdtContent>
            </w:sdt>
          </w:p>
        </w:tc>
      </w:tr>
      <w:tr w:rsidR="0006689F" w:rsidRPr="00301E55"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4A5EA42" w14:textId="6E620A2F" w:rsidR="0006689F" w:rsidRPr="00926945" w:rsidRDefault="004A2827"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926945">
                  <w:rPr>
                    <w:rFonts w:ascii="Arial" w:eastAsiaTheme="minorHAnsi" w:hAnsi="Arial" w:cs="Arial"/>
                    <w:lang w:eastAsia="en-US"/>
                  </w:rPr>
                  <w:t>CHUT : 263 100 125 00016</w:t>
                </w:r>
              </w:sdtContent>
            </w:sdt>
          </w:p>
        </w:tc>
      </w:tr>
      <w:tr w:rsidR="0006689F" w:rsidRPr="00301E55"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469D3090" w:rsidR="0006689F" w:rsidRPr="001C0786" w:rsidRDefault="0006689F" w:rsidP="001D471D">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06689F"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3E7EA9E3" w14:textId="56EA9509" w:rsidR="0006689F" w:rsidRPr="00712E0C" w:rsidRDefault="0085624D" w:rsidP="001D471D">
            <w:pPr>
              <w:pStyle w:val="fcase2metab"/>
              <w:rPr>
                <w:rFonts w:ascii="Arial" w:eastAsiaTheme="minorHAnsi" w:hAnsi="Arial" w:cs="Arial"/>
                <w:b/>
                <w:lang w:eastAsia="en-US"/>
              </w:rPr>
            </w:pPr>
            <w:r w:rsidRPr="00246090">
              <w:rPr>
                <w:rFonts w:ascii="Arial" w:eastAsiaTheme="minorHAnsi" w:hAnsi="Arial" w:cs="Arial"/>
                <w:b/>
                <w:lang w:eastAsia="en-US"/>
              </w:rPr>
              <w:t>MADAME LA TRESORIERE</w:t>
            </w:r>
            <w:r w:rsidRPr="00712E0C">
              <w:rPr>
                <w:rFonts w:ascii="Arial" w:eastAsiaTheme="minorHAnsi" w:hAnsi="Arial" w:cs="Arial"/>
                <w:b/>
                <w:lang w:eastAsia="en-US"/>
              </w:rPr>
              <w:t xml:space="preserve"> </w:t>
            </w:r>
            <w:r w:rsidR="0006689F" w:rsidRPr="00712E0C">
              <w:rPr>
                <w:rFonts w:ascii="Arial" w:eastAsiaTheme="minorHAnsi" w:hAnsi="Arial" w:cs="Arial"/>
                <w:b/>
                <w:lang w:eastAsia="en-US"/>
              </w:rPr>
              <w:t xml:space="preserve">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Pr>
                    <w:rFonts w:ascii="Arial" w:eastAsiaTheme="minorHAnsi" w:hAnsi="Arial" w:cs="Arial"/>
                    <w:b/>
                    <w:lang w:eastAsia="en-US"/>
                  </w:rPr>
                  <w:t>centre hospitalier universitaire de Toulouse</w:t>
                </w:r>
              </w:sdtContent>
            </w:sdt>
          </w:p>
          <w:p w14:paraId="1C483D2A" w14:textId="77777777" w:rsidR="0006689F" w:rsidRPr="001C0786" w:rsidRDefault="0006689F" w:rsidP="001D471D">
            <w:pPr>
              <w:pStyle w:val="fcase2metab"/>
              <w:rPr>
                <w:rFonts w:ascii="Arial" w:eastAsiaTheme="minorHAnsi" w:hAnsi="Arial" w:cs="Arial"/>
                <w:lang w:eastAsia="en-US"/>
              </w:rPr>
            </w:pPr>
            <w:r>
              <w:rPr>
                <w:rFonts w:ascii="Arial" w:eastAsiaTheme="minorHAnsi" w:hAnsi="Arial" w:cs="Arial"/>
                <w:lang w:eastAsia="en-US"/>
              </w:rPr>
              <w:t xml:space="preserve">Hôtel-Dieu Saint-Jacques  </w:t>
            </w:r>
            <w:r w:rsidRPr="001C0786">
              <w:rPr>
                <w:rFonts w:ascii="Arial" w:eastAsiaTheme="minorHAnsi" w:hAnsi="Arial" w:cs="Arial"/>
                <w:lang w:eastAsia="en-US"/>
              </w:rPr>
              <w:t>2 rue Vigueri</w:t>
            </w:r>
            <w:r>
              <w:rPr>
                <w:rFonts w:ascii="Arial" w:eastAsiaTheme="minorHAnsi" w:hAnsi="Arial" w:cs="Arial"/>
                <w:lang w:eastAsia="en-US"/>
              </w:rPr>
              <w:t xml:space="preserve">e  TSA 80035  </w:t>
            </w:r>
            <w:r w:rsidRPr="001C0786">
              <w:rPr>
                <w:rFonts w:ascii="Arial" w:eastAsiaTheme="minorHAnsi" w:hAnsi="Arial" w:cs="Arial"/>
                <w:lang w:eastAsia="en-US"/>
              </w:rPr>
              <w:t>31059 Toulouse cedex 9</w:t>
            </w:r>
          </w:p>
        </w:tc>
      </w:tr>
      <w:tr w:rsidR="0006689F"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B03CB7F" w14:textId="77777777" w:rsidR="0006689F" w:rsidRPr="001C0786" w:rsidRDefault="0006689F" w:rsidP="001D471D">
            <w:pPr>
              <w:pStyle w:val="En-tte"/>
              <w:jc w:val="center"/>
              <w:rPr>
                <w:rFonts w:ascii="Arial" w:hAnsi="Arial" w:cs="Arial"/>
                <w:bCs/>
                <w:sz w:val="20"/>
                <w:szCs w:val="20"/>
              </w:rPr>
            </w:pP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006DBBB3" w14:textId="66E818AD" w:rsidR="0006689F" w:rsidRPr="007740BC"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355" w:type="dxa"/>
            <w:gridSpan w:val="5"/>
          </w:tcPr>
          <w:p w14:paraId="0A23E44B" w14:textId="1F0CF35F" w:rsidR="0006689F" w:rsidRDefault="004A2827"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EB2FFA" w:rsidRPr="001C0786">
                  <w:rPr>
                    <w:rFonts w:ascii="Arial" w:hAnsi="Arial" w:cs="Arial"/>
                    <w:b/>
                    <w:sz w:val="20"/>
                    <w:szCs w:val="20"/>
                  </w:rPr>
                  <w:t>Le Directeur général</w:t>
                </w:r>
              </w:sdtContent>
            </w:sdt>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p w14:paraId="1D81A08E" w14:textId="77777777" w:rsidR="00F344D5" w:rsidRPr="00301E55" w:rsidRDefault="001B47CC"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4668179D" w14:textId="0179776C" w:rsidR="004A2827"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8247070" w:history="1">
            <w:r w:rsidR="004A2827" w:rsidRPr="00662CB5">
              <w:rPr>
                <w:rStyle w:val="Lienhypertexte"/>
                <w:noProof/>
                <w14:scene3d>
                  <w14:camera w14:prst="orthographicFront"/>
                  <w14:lightRig w14:rig="threePt" w14:dir="t">
                    <w14:rot w14:lat="0" w14:lon="0" w14:rev="0"/>
                  </w14:lightRig>
                </w14:scene3d>
              </w:rPr>
              <w:t>0</w:t>
            </w:r>
            <w:r w:rsidR="004A2827">
              <w:rPr>
                <w:rFonts w:eastAsiaTheme="minorEastAsia"/>
                <w:noProof/>
                <w:lang w:eastAsia="fr-FR"/>
              </w:rPr>
              <w:tab/>
            </w:r>
            <w:r w:rsidR="004A2827" w:rsidRPr="00662CB5">
              <w:rPr>
                <w:rStyle w:val="Lienhypertexte"/>
                <w:noProof/>
              </w:rPr>
              <w:t>Définitions</w:t>
            </w:r>
            <w:r w:rsidR="004A2827">
              <w:rPr>
                <w:noProof/>
                <w:webHidden/>
              </w:rPr>
              <w:tab/>
            </w:r>
            <w:r w:rsidR="004A2827">
              <w:rPr>
                <w:noProof/>
                <w:webHidden/>
              </w:rPr>
              <w:fldChar w:fldCharType="begin"/>
            </w:r>
            <w:r w:rsidR="004A2827">
              <w:rPr>
                <w:noProof/>
                <w:webHidden/>
              </w:rPr>
              <w:instrText xml:space="preserve"> PAGEREF _Toc218247070 \h </w:instrText>
            </w:r>
            <w:r w:rsidR="004A2827">
              <w:rPr>
                <w:noProof/>
                <w:webHidden/>
              </w:rPr>
            </w:r>
            <w:r w:rsidR="004A2827">
              <w:rPr>
                <w:noProof/>
                <w:webHidden/>
              </w:rPr>
              <w:fldChar w:fldCharType="separate"/>
            </w:r>
            <w:r w:rsidR="004A2827">
              <w:rPr>
                <w:noProof/>
                <w:webHidden/>
              </w:rPr>
              <w:t>6</w:t>
            </w:r>
            <w:r w:rsidR="004A2827">
              <w:rPr>
                <w:noProof/>
                <w:webHidden/>
              </w:rPr>
              <w:fldChar w:fldCharType="end"/>
            </w:r>
          </w:hyperlink>
        </w:p>
        <w:p w14:paraId="225ECBFC" w14:textId="0DBBE0D3" w:rsidR="004A2827" w:rsidRDefault="004A2827">
          <w:pPr>
            <w:pStyle w:val="TM1"/>
            <w:tabs>
              <w:tab w:val="left" w:pos="440"/>
              <w:tab w:val="right" w:leader="dot" w:pos="9062"/>
            </w:tabs>
            <w:rPr>
              <w:rFonts w:eastAsiaTheme="minorEastAsia"/>
              <w:noProof/>
              <w:lang w:eastAsia="fr-FR"/>
            </w:rPr>
          </w:pPr>
          <w:hyperlink w:anchor="_Toc218247071" w:history="1">
            <w:r w:rsidRPr="00662CB5">
              <w:rPr>
                <w:rStyle w:val="Lienhypertexte"/>
                <w:noProof/>
                <w14:scene3d>
                  <w14:camera w14:prst="orthographicFront"/>
                  <w14:lightRig w14:rig="threePt" w14:dir="t">
                    <w14:rot w14:lat="0" w14:lon="0" w14:rev="0"/>
                  </w14:lightRig>
                </w14:scene3d>
              </w:rPr>
              <w:t>1</w:t>
            </w:r>
            <w:r>
              <w:rPr>
                <w:rFonts w:eastAsiaTheme="minorEastAsia"/>
                <w:noProof/>
                <w:lang w:eastAsia="fr-FR"/>
              </w:rPr>
              <w:tab/>
            </w:r>
            <w:r w:rsidRPr="00662CB5">
              <w:rPr>
                <w:rStyle w:val="Lienhypertexte"/>
                <w:noProof/>
              </w:rPr>
              <w:t>Objet du marché</w:t>
            </w:r>
            <w:r>
              <w:rPr>
                <w:noProof/>
                <w:webHidden/>
              </w:rPr>
              <w:tab/>
            </w:r>
            <w:r>
              <w:rPr>
                <w:noProof/>
                <w:webHidden/>
              </w:rPr>
              <w:fldChar w:fldCharType="begin"/>
            </w:r>
            <w:r>
              <w:rPr>
                <w:noProof/>
                <w:webHidden/>
              </w:rPr>
              <w:instrText xml:space="preserve"> PAGEREF _Toc218247071 \h </w:instrText>
            </w:r>
            <w:r>
              <w:rPr>
                <w:noProof/>
                <w:webHidden/>
              </w:rPr>
            </w:r>
            <w:r>
              <w:rPr>
                <w:noProof/>
                <w:webHidden/>
              </w:rPr>
              <w:fldChar w:fldCharType="separate"/>
            </w:r>
            <w:r>
              <w:rPr>
                <w:noProof/>
                <w:webHidden/>
              </w:rPr>
              <w:t>6</w:t>
            </w:r>
            <w:r>
              <w:rPr>
                <w:noProof/>
                <w:webHidden/>
              </w:rPr>
              <w:fldChar w:fldCharType="end"/>
            </w:r>
          </w:hyperlink>
        </w:p>
        <w:p w14:paraId="29C4563E" w14:textId="5899030A" w:rsidR="004A2827" w:rsidRDefault="004A2827">
          <w:pPr>
            <w:pStyle w:val="TM1"/>
            <w:tabs>
              <w:tab w:val="left" w:pos="440"/>
              <w:tab w:val="right" w:leader="dot" w:pos="9062"/>
            </w:tabs>
            <w:rPr>
              <w:rFonts w:eastAsiaTheme="minorEastAsia"/>
              <w:noProof/>
              <w:lang w:eastAsia="fr-FR"/>
            </w:rPr>
          </w:pPr>
          <w:hyperlink w:anchor="_Toc218247072" w:history="1">
            <w:r w:rsidRPr="00662CB5">
              <w:rPr>
                <w:rStyle w:val="Lienhypertexte"/>
                <w:noProof/>
                <w14:scene3d>
                  <w14:camera w14:prst="orthographicFront"/>
                  <w14:lightRig w14:rig="threePt" w14:dir="t">
                    <w14:rot w14:lat="0" w14:lon="0" w14:rev="0"/>
                  </w14:lightRig>
                </w14:scene3d>
              </w:rPr>
              <w:t>2</w:t>
            </w:r>
            <w:r>
              <w:rPr>
                <w:rFonts w:eastAsiaTheme="minorEastAsia"/>
                <w:noProof/>
                <w:lang w:eastAsia="fr-FR"/>
              </w:rPr>
              <w:tab/>
            </w:r>
            <w:r w:rsidRPr="00662CB5">
              <w:rPr>
                <w:rStyle w:val="Lienhypertexte"/>
                <w:noProof/>
              </w:rPr>
              <w:t>Définition des parties contractantes</w:t>
            </w:r>
            <w:r>
              <w:rPr>
                <w:noProof/>
                <w:webHidden/>
              </w:rPr>
              <w:tab/>
            </w:r>
            <w:r>
              <w:rPr>
                <w:noProof/>
                <w:webHidden/>
              </w:rPr>
              <w:fldChar w:fldCharType="begin"/>
            </w:r>
            <w:r>
              <w:rPr>
                <w:noProof/>
                <w:webHidden/>
              </w:rPr>
              <w:instrText xml:space="preserve"> PAGEREF _Toc218247072 \h </w:instrText>
            </w:r>
            <w:r>
              <w:rPr>
                <w:noProof/>
                <w:webHidden/>
              </w:rPr>
            </w:r>
            <w:r>
              <w:rPr>
                <w:noProof/>
                <w:webHidden/>
              </w:rPr>
              <w:fldChar w:fldCharType="separate"/>
            </w:r>
            <w:r>
              <w:rPr>
                <w:noProof/>
                <w:webHidden/>
              </w:rPr>
              <w:t>7</w:t>
            </w:r>
            <w:r>
              <w:rPr>
                <w:noProof/>
                <w:webHidden/>
              </w:rPr>
              <w:fldChar w:fldCharType="end"/>
            </w:r>
          </w:hyperlink>
        </w:p>
        <w:p w14:paraId="6C2D5E3D" w14:textId="7F0B1356" w:rsidR="004A2827" w:rsidRDefault="004A2827">
          <w:pPr>
            <w:pStyle w:val="TM2"/>
            <w:tabs>
              <w:tab w:val="left" w:pos="880"/>
              <w:tab w:val="right" w:leader="dot" w:pos="9062"/>
            </w:tabs>
            <w:rPr>
              <w:rFonts w:eastAsiaTheme="minorEastAsia"/>
              <w:noProof/>
              <w:lang w:eastAsia="fr-FR"/>
            </w:rPr>
          </w:pPr>
          <w:hyperlink w:anchor="_Toc218247073" w:history="1">
            <w:r w:rsidRPr="00662CB5">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662CB5">
              <w:rPr>
                <w:rStyle w:val="Lienhypertexte"/>
                <w:noProof/>
              </w:rPr>
              <w:t>Pouvoir Adjudicateur</w:t>
            </w:r>
            <w:r>
              <w:rPr>
                <w:noProof/>
                <w:webHidden/>
              </w:rPr>
              <w:tab/>
            </w:r>
            <w:r>
              <w:rPr>
                <w:noProof/>
                <w:webHidden/>
              </w:rPr>
              <w:fldChar w:fldCharType="begin"/>
            </w:r>
            <w:r>
              <w:rPr>
                <w:noProof/>
                <w:webHidden/>
              </w:rPr>
              <w:instrText xml:space="preserve"> PAGEREF _Toc218247073 \h </w:instrText>
            </w:r>
            <w:r>
              <w:rPr>
                <w:noProof/>
                <w:webHidden/>
              </w:rPr>
            </w:r>
            <w:r>
              <w:rPr>
                <w:noProof/>
                <w:webHidden/>
              </w:rPr>
              <w:fldChar w:fldCharType="separate"/>
            </w:r>
            <w:r>
              <w:rPr>
                <w:noProof/>
                <w:webHidden/>
              </w:rPr>
              <w:t>7</w:t>
            </w:r>
            <w:r>
              <w:rPr>
                <w:noProof/>
                <w:webHidden/>
              </w:rPr>
              <w:fldChar w:fldCharType="end"/>
            </w:r>
          </w:hyperlink>
        </w:p>
        <w:p w14:paraId="23854292" w14:textId="7037ACD9" w:rsidR="004A2827" w:rsidRDefault="004A2827">
          <w:pPr>
            <w:pStyle w:val="TM2"/>
            <w:tabs>
              <w:tab w:val="left" w:pos="880"/>
              <w:tab w:val="right" w:leader="dot" w:pos="9062"/>
            </w:tabs>
            <w:rPr>
              <w:rFonts w:eastAsiaTheme="minorEastAsia"/>
              <w:noProof/>
              <w:lang w:eastAsia="fr-FR"/>
            </w:rPr>
          </w:pPr>
          <w:hyperlink w:anchor="_Toc218247074" w:history="1">
            <w:r w:rsidRPr="00662CB5">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662CB5">
              <w:rPr>
                <w:rStyle w:val="Lienhypertexte"/>
                <w:noProof/>
              </w:rPr>
              <w:t>Titulaire</w:t>
            </w:r>
            <w:r>
              <w:rPr>
                <w:noProof/>
                <w:webHidden/>
              </w:rPr>
              <w:tab/>
            </w:r>
            <w:r>
              <w:rPr>
                <w:noProof/>
                <w:webHidden/>
              </w:rPr>
              <w:fldChar w:fldCharType="begin"/>
            </w:r>
            <w:r>
              <w:rPr>
                <w:noProof/>
                <w:webHidden/>
              </w:rPr>
              <w:instrText xml:space="preserve"> PAGEREF _Toc218247074 \h </w:instrText>
            </w:r>
            <w:r>
              <w:rPr>
                <w:noProof/>
                <w:webHidden/>
              </w:rPr>
            </w:r>
            <w:r>
              <w:rPr>
                <w:noProof/>
                <w:webHidden/>
              </w:rPr>
              <w:fldChar w:fldCharType="separate"/>
            </w:r>
            <w:r>
              <w:rPr>
                <w:noProof/>
                <w:webHidden/>
              </w:rPr>
              <w:t>7</w:t>
            </w:r>
            <w:r>
              <w:rPr>
                <w:noProof/>
                <w:webHidden/>
              </w:rPr>
              <w:fldChar w:fldCharType="end"/>
            </w:r>
          </w:hyperlink>
        </w:p>
        <w:p w14:paraId="4A57B0FB" w14:textId="4D2651D6" w:rsidR="004A2827" w:rsidRDefault="004A2827">
          <w:pPr>
            <w:pStyle w:val="TM3"/>
            <w:tabs>
              <w:tab w:val="left" w:pos="1320"/>
              <w:tab w:val="right" w:leader="dot" w:pos="9062"/>
            </w:tabs>
            <w:rPr>
              <w:rFonts w:eastAsiaTheme="minorEastAsia"/>
              <w:noProof/>
              <w:lang w:eastAsia="fr-FR"/>
            </w:rPr>
          </w:pPr>
          <w:hyperlink w:anchor="_Toc218247075" w:history="1">
            <w:r w:rsidRPr="00662CB5">
              <w:rPr>
                <w:rStyle w:val="Lienhypertexte"/>
                <w:noProof/>
                <w14:scene3d>
                  <w14:camera w14:prst="orthographicFront"/>
                  <w14:lightRig w14:rig="threePt" w14:dir="t">
                    <w14:rot w14:lat="0" w14:lon="0" w14:rev="0"/>
                  </w14:lightRig>
                </w14:scene3d>
              </w:rPr>
              <w:t>2.2.1</w:t>
            </w:r>
            <w:r>
              <w:rPr>
                <w:rFonts w:eastAsiaTheme="minorEastAsia"/>
                <w:noProof/>
                <w:lang w:eastAsia="fr-FR"/>
              </w:rPr>
              <w:tab/>
            </w:r>
            <w:r w:rsidRPr="00662CB5">
              <w:rPr>
                <w:rStyle w:val="Lienhypertexte"/>
                <w:noProof/>
              </w:rPr>
              <w:t>Identification</w:t>
            </w:r>
            <w:r>
              <w:rPr>
                <w:noProof/>
                <w:webHidden/>
              </w:rPr>
              <w:tab/>
            </w:r>
            <w:r>
              <w:rPr>
                <w:noProof/>
                <w:webHidden/>
              </w:rPr>
              <w:fldChar w:fldCharType="begin"/>
            </w:r>
            <w:r>
              <w:rPr>
                <w:noProof/>
                <w:webHidden/>
              </w:rPr>
              <w:instrText xml:space="preserve"> PAGEREF _Toc218247075 \h </w:instrText>
            </w:r>
            <w:r>
              <w:rPr>
                <w:noProof/>
                <w:webHidden/>
              </w:rPr>
            </w:r>
            <w:r>
              <w:rPr>
                <w:noProof/>
                <w:webHidden/>
              </w:rPr>
              <w:fldChar w:fldCharType="separate"/>
            </w:r>
            <w:r>
              <w:rPr>
                <w:noProof/>
                <w:webHidden/>
              </w:rPr>
              <w:t>7</w:t>
            </w:r>
            <w:r>
              <w:rPr>
                <w:noProof/>
                <w:webHidden/>
              </w:rPr>
              <w:fldChar w:fldCharType="end"/>
            </w:r>
          </w:hyperlink>
        </w:p>
        <w:p w14:paraId="212D7423" w14:textId="5227FE4C" w:rsidR="004A2827" w:rsidRDefault="004A2827">
          <w:pPr>
            <w:pStyle w:val="TM3"/>
            <w:tabs>
              <w:tab w:val="left" w:pos="1320"/>
              <w:tab w:val="right" w:leader="dot" w:pos="9062"/>
            </w:tabs>
            <w:rPr>
              <w:rFonts w:eastAsiaTheme="minorEastAsia"/>
              <w:noProof/>
              <w:lang w:eastAsia="fr-FR"/>
            </w:rPr>
          </w:pPr>
          <w:hyperlink w:anchor="_Toc218247076" w:history="1">
            <w:r w:rsidRPr="00662CB5">
              <w:rPr>
                <w:rStyle w:val="Lienhypertexte"/>
                <w:noProof/>
                <w14:scene3d>
                  <w14:camera w14:prst="orthographicFront"/>
                  <w14:lightRig w14:rig="threePt" w14:dir="t">
                    <w14:rot w14:lat="0" w14:lon="0" w14:rev="0"/>
                  </w14:lightRig>
                </w14:scene3d>
              </w:rPr>
              <w:t>2.2.2</w:t>
            </w:r>
            <w:r>
              <w:rPr>
                <w:rFonts w:eastAsiaTheme="minorEastAsia"/>
                <w:noProof/>
                <w:lang w:eastAsia="fr-FR"/>
              </w:rPr>
              <w:tab/>
            </w:r>
            <w:r w:rsidRPr="00662CB5">
              <w:rPr>
                <w:rStyle w:val="Lienhypertexte"/>
                <w:noProof/>
              </w:rPr>
              <w:t>Groupement d’opérateurs économiques</w:t>
            </w:r>
            <w:r>
              <w:rPr>
                <w:noProof/>
                <w:webHidden/>
              </w:rPr>
              <w:tab/>
            </w:r>
            <w:r>
              <w:rPr>
                <w:noProof/>
                <w:webHidden/>
              </w:rPr>
              <w:fldChar w:fldCharType="begin"/>
            </w:r>
            <w:r>
              <w:rPr>
                <w:noProof/>
                <w:webHidden/>
              </w:rPr>
              <w:instrText xml:space="preserve"> PAGEREF _Toc218247076 \h </w:instrText>
            </w:r>
            <w:r>
              <w:rPr>
                <w:noProof/>
                <w:webHidden/>
              </w:rPr>
            </w:r>
            <w:r>
              <w:rPr>
                <w:noProof/>
                <w:webHidden/>
              </w:rPr>
              <w:fldChar w:fldCharType="separate"/>
            </w:r>
            <w:r>
              <w:rPr>
                <w:noProof/>
                <w:webHidden/>
              </w:rPr>
              <w:t>7</w:t>
            </w:r>
            <w:r>
              <w:rPr>
                <w:noProof/>
                <w:webHidden/>
              </w:rPr>
              <w:fldChar w:fldCharType="end"/>
            </w:r>
          </w:hyperlink>
        </w:p>
        <w:p w14:paraId="67CD2C38" w14:textId="40644DC8" w:rsidR="004A2827" w:rsidRDefault="004A2827">
          <w:pPr>
            <w:pStyle w:val="TM2"/>
            <w:tabs>
              <w:tab w:val="left" w:pos="880"/>
              <w:tab w:val="right" w:leader="dot" w:pos="9062"/>
            </w:tabs>
            <w:rPr>
              <w:rFonts w:eastAsiaTheme="minorEastAsia"/>
              <w:noProof/>
              <w:lang w:eastAsia="fr-FR"/>
            </w:rPr>
          </w:pPr>
          <w:hyperlink w:anchor="_Toc218247077" w:history="1">
            <w:r w:rsidRPr="00662CB5">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662CB5">
              <w:rPr>
                <w:rStyle w:val="Lienhypertexte"/>
                <w:noProof/>
              </w:rPr>
              <w:t>Conduite des prestations</w:t>
            </w:r>
            <w:r>
              <w:rPr>
                <w:noProof/>
                <w:webHidden/>
              </w:rPr>
              <w:tab/>
            </w:r>
            <w:r>
              <w:rPr>
                <w:noProof/>
                <w:webHidden/>
              </w:rPr>
              <w:fldChar w:fldCharType="begin"/>
            </w:r>
            <w:r>
              <w:rPr>
                <w:noProof/>
                <w:webHidden/>
              </w:rPr>
              <w:instrText xml:space="preserve"> PAGEREF _Toc218247077 \h </w:instrText>
            </w:r>
            <w:r>
              <w:rPr>
                <w:noProof/>
                <w:webHidden/>
              </w:rPr>
            </w:r>
            <w:r>
              <w:rPr>
                <w:noProof/>
                <w:webHidden/>
              </w:rPr>
              <w:fldChar w:fldCharType="separate"/>
            </w:r>
            <w:r>
              <w:rPr>
                <w:noProof/>
                <w:webHidden/>
              </w:rPr>
              <w:t>7</w:t>
            </w:r>
            <w:r>
              <w:rPr>
                <w:noProof/>
                <w:webHidden/>
              </w:rPr>
              <w:fldChar w:fldCharType="end"/>
            </w:r>
          </w:hyperlink>
        </w:p>
        <w:p w14:paraId="45264173" w14:textId="5B8A24AE" w:rsidR="004A2827" w:rsidRDefault="004A2827">
          <w:pPr>
            <w:pStyle w:val="TM2"/>
            <w:tabs>
              <w:tab w:val="left" w:pos="880"/>
              <w:tab w:val="right" w:leader="dot" w:pos="9062"/>
            </w:tabs>
            <w:rPr>
              <w:rFonts w:eastAsiaTheme="minorEastAsia"/>
              <w:noProof/>
              <w:lang w:eastAsia="fr-FR"/>
            </w:rPr>
          </w:pPr>
          <w:hyperlink w:anchor="_Toc218247078" w:history="1">
            <w:r w:rsidRPr="00662CB5">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662CB5">
              <w:rPr>
                <w:rStyle w:val="Lienhypertexte"/>
                <w:noProof/>
              </w:rPr>
              <w:t>Forme des notifications</w:t>
            </w:r>
            <w:r>
              <w:rPr>
                <w:noProof/>
                <w:webHidden/>
              </w:rPr>
              <w:tab/>
            </w:r>
            <w:r>
              <w:rPr>
                <w:noProof/>
                <w:webHidden/>
              </w:rPr>
              <w:fldChar w:fldCharType="begin"/>
            </w:r>
            <w:r>
              <w:rPr>
                <w:noProof/>
                <w:webHidden/>
              </w:rPr>
              <w:instrText xml:space="preserve"> PAGEREF _Toc218247078 \h </w:instrText>
            </w:r>
            <w:r>
              <w:rPr>
                <w:noProof/>
                <w:webHidden/>
              </w:rPr>
            </w:r>
            <w:r>
              <w:rPr>
                <w:noProof/>
                <w:webHidden/>
              </w:rPr>
              <w:fldChar w:fldCharType="separate"/>
            </w:r>
            <w:r>
              <w:rPr>
                <w:noProof/>
                <w:webHidden/>
              </w:rPr>
              <w:t>8</w:t>
            </w:r>
            <w:r>
              <w:rPr>
                <w:noProof/>
                <w:webHidden/>
              </w:rPr>
              <w:fldChar w:fldCharType="end"/>
            </w:r>
          </w:hyperlink>
        </w:p>
        <w:p w14:paraId="67A9C233" w14:textId="64507E82" w:rsidR="004A2827" w:rsidRDefault="004A2827">
          <w:pPr>
            <w:pStyle w:val="TM3"/>
            <w:tabs>
              <w:tab w:val="left" w:pos="1320"/>
              <w:tab w:val="right" w:leader="dot" w:pos="9062"/>
            </w:tabs>
            <w:rPr>
              <w:rFonts w:eastAsiaTheme="minorEastAsia"/>
              <w:noProof/>
              <w:lang w:eastAsia="fr-FR"/>
            </w:rPr>
          </w:pPr>
          <w:hyperlink w:anchor="_Toc218247079" w:history="1">
            <w:r w:rsidRPr="00662CB5">
              <w:rPr>
                <w:rStyle w:val="Lienhypertexte"/>
                <w:noProof/>
                <w14:scene3d>
                  <w14:camera w14:prst="orthographicFront"/>
                  <w14:lightRig w14:rig="threePt" w14:dir="t">
                    <w14:rot w14:lat="0" w14:lon="0" w14:rev="0"/>
                  </w14:lightRig>
                </w14:scene3d>
              </w:rPr>
              <w:t>2.4.1</w:t>
            </w:r>
            <w:r>
              <w:rPr>
                <w:rFonts w:eastAsiaTheme="minorEastAsia"/>
                <w:noProof/>
                <w:lang w:eastAsia="fr-FR"/>
              </w:rPr>
              <w:tab/>
            </w:r>
            <w:r w:rsidRPr="00662CB5">
              <w:rPr>
                <w:rStyle w:val="Lienhypertexte"/>
                <w:noProof/>
              </w:rPr>
              <w:t>Notifications destinées au Titulaire</w:t>
            </w:r>
            <w:r>
              <w:rPr>
                <w:noProof/>
                <w:webHidden/>
              </w:rPr>
              <w:tab/>
            </w:r>
            <w:r>
              <w:rPr>
                <w:noProof/>
                <w:webHidden/>
              </w:rPr>
              <w:fldChar w:fldCharType="begin"/>
            </w:r>
            <w:r>
              <w:rPr>
                <w:noProof/>
                <w:webHidden/>
              </w:rPr>
              <w:instrText xml:space="preserve"> PAGEREF _Toc218247079 \h </w:instrText>
            </w:r>
            <w:r>
              <w:rPr>
                <w:noProof/>
                <w:webHidden/>
              </w:rPr>
            </w:r>
            <w:r>
              <w:rPr>
                <w:noProof/>
                <w:webHidden/>
              </w:rPr>
              <w:fldChar w:fldCharType="separate"/>
            </w:r>
            <w:r>
              <w:rPr>
                <w:noProof/>
                <w:webHidden/>
              </w:rPr>
              <w:t>8</w:t>
            </w:r>
            <w:r>
              <w:rPr>
                <w:noProof/>
                <w:webHidden/>
              </w:rPr>
              <w:fldChar w:fldCharType="end"/>
            </w:r>
          </w:hyperlink>
        </w:p>
        <w:p w14:paraId="768C0E2B" w14:textId="7ED17913" w:rsidR="004A2827" w:rsidRDefault="004A2827">
          <w:pPr>
            <w:pStyle w:val="TM3"/>
            <w:tabs>
              <w:tab w:val="left" w:pos="1320"/>
              <w:tab w:val="right" w:leader="dot" w:pos="9062"/>
            </w:tabs>
            <w:rPr>
              <w:rFonts w:eastAsiaTheme="minorEastAsia"/>
              <w:noProof/>
              <w:lang w:eastAsia="fr-FR"/>
            </w:rPr>
          </w:pPr>
          <w:hyperlink w:anchor="_Toc218247080" w:history="1">
            <w:r w:rsidRPr="00662CB5">
              <w:rPr>
                <w:rStyle w:val="Lienhypertexte"/>
                <w:noProof/>
                <w:lang w:eastAsia="fr-FR"/>
                <w14:scene3d>
                  <w14:camera w14:prst="orthographicFront"/>
                  <w14:lightRig w14:rig="threePt" w14:dir="t">
                    <w14:rot w14:lat="0" w14:lon="0" w14:rev="0"/>
                  </w14:lightRig>
                </w14:scene3d>
              </w:rPr>
              <w:t>2.4.2</w:t>
            </w:r>
            <w:r>
              <w:rPr>
                <w:rFonts w:eastAsiaTheme="minorEastAsia"/>
                <w:noProof/>
                <w:lang w:eastAsia="fr-FR"/>
              </w:rPr>
              <w:tab/>
            </w:r>
            <w:r w:rsidRPr="00662CB5">
              <w:rPr>
                <w:rStyle w:val="Lienhypertexte"/>
                <w:noProof/>
                <w:lang w:eastAsia="fr-FR"/>
              </w:rPr>
              <w:t>Notifications destinées au Pouvoir Adjudicateur</w:t>
            </w:r>
            <w:r>
              <w:rPr>
                <w:noProof/>
                <w:webHidden/>
              </w:rPr>
              <w:tab/>
            </w:r>
            <w:r>
              <w:rPr>
                <w:noProof/>
                <w:webHidden/>
              </w:rPr>
              <w:fldChar w:fldCharType="begin"/>
            </w:r>
            <w:r>
              <w:rPr>
                <w:noProof/>
                <w:webHidden/>
              </w:rPr>
              <w:instrText xml:space="preserve"> PAGEREF _Toc218247080 \h </w:instrText>
            </w:r>
            <w:r>
              <w:rPr>
                <w:noProof/>
                <w:webHidden/>
              </w:rPr>
            </w:r>
            <w:r>
              <w:rPr>
                <w:noProof/>
                <w:webHidden/>
              </w:rPr>
              <w:fldChar w:fldCharType="separate"/>
            </w:r>
            <w:r>
              <w:rPr>
                <w:noProof/>
                <w:webHidden/>
              </w:rPr>
              <w:t>8</w:t>
            </w:r>
            <w:r>
              <w:rPr>
                <w:noProof/>
                <w:webHidden/>
              </w:rPr>
              <w:fldChar w:fldCharType="end"/>
            </w:r>
          </w:hyperlink>
        </w:p>
        <w:p w14:paraId="76087A2F" w14:textId="32DC6976" w:rsidR="004A2827" w:rsidRDefault="004A2827">
          <w:pPr>
            <w:pStyle w:val="TM1"/>
            <w:tabs>
              <w:tab w:val="left" w:pos="440"/>
              <w:tab w:val="right" w:leader="dot" w:pos="9062"/>
            </w:tabs>
            <w:rPr>
              <w:rFonts w:eastAsiaTheme="minorEastAsia"/>
              <w:noProof/>
              <w:lang w:eastAsia="fr-FR"/>
            </w:rPr>
          </w:pPr>
          <w:hyperlink w:anchor="_Toc218247081" w:history="1">
            <w:r w:rsidRPr="00662CB5">
              <w:rPr>
                <w:rStyle w:val="Lienhypertexte"/>
                <w:noProof/>
                <w14:scene3d>
                  <w14:camera w14:prst="orthographicFront"/>
                  <w14:lightRig w14:rig="threePt" w14:dir="t">
                    <w14:rot w14:lat="0" w14:lon="0" w14:rev="0"/>
                  </w14:lightRig>
                </w14:scene3d>
              </w:rPr>
              <w:t>3</w:t>
            </w:r>
            <w:r>
              <w:rPr>
                <w:rFonts w:eastAsiaTheme="minorEastAsia"/>
                <w:noProof/>
                <w:lang w:eastAsia="fr-FR"/>
              </w:rPr>
              <w:tab/>
            </w:r>
            <w:r w:rsidRPr="00662CB5">
              <w:rPr>
                <w:rStyle w:val="Lienhypertexte"/>
                <w:noProof/>
              </w:rPr>
              <w:t>Type et Forme du marché</w:t>
            </w:r>
            <w:r>
              <w:rPr>
                <w:noProof/>
                <w:webHidden/>
              </w:rPr>
              <w:tab/>
            </w:r>
            <w:r>
              <w:rPr>
                <w:noProof/>
                <w:webHidden/>
              </w:rPr>
              <w:fldChar w:fldCharType="begin"/>
            </w:r>
            <w:r>
              <w:rPr>
                <w:noProof/>
                <w:webHidden/>
              </w:rPr>
              <w:instrText xml:space="preserve"> PAGEREF _Toc218247081 \h </w:instrText>
            </w:r>
            <w:r>
              <w:rPr>
                <w:noProof/>
                <w:webHidden/>
              </w:rPr>
            </w:r>
            <w:r>
              <w:rPr>
                <w:noProof/>
                <w:webHidden/>
              </w:rPr>
              <w:fldChar w:fldCharType="separate"/>
            </w:r>
            <w:r>
              <w:rPr>
                <w:noProof/>
                <w:webHidden/>
              </w:rPr>
              <w:t>8</w:t>
            </w:r>
            <w:r>
              <w:rPr>
                <w:noProof/>
                <w:webHidden/>
              </w:rPr>
              <w:fldChar w:fldCharType="end"/>
            </w:r>
          </w:hyperlink>
        </w:p>
        <w:p w14:paraId="3E4452F0" w14:textId="57300015" w:rsidR="004A2827" w:rsidRDefault="004A2827">
          <w:pPr>
            <w:pStyle w:val="TM2"/>
            <w:tabs>
              <w:tab w:val="left" w:pos="880"/>
              <w:tab w:val="right" w:leader="dot" w:pos="9062"/>
            </w:tabs>
            <w:rPr>
              <w:rFonts w:eastAsiaTheme="minorEastAsia"/>
              <w:noProof/>
              <w:lang w:eastAsia="fr-FR"/>
            </w:rPr>
          </w:pPr>
          <w:hyperlink w:anchor="_Toc218247082" w:history="1">
            <w:r w:rsidRPr="00662CB5">
              <w:rPr>
                <w:rStyle w:val="Lienhypertexte"/>
                <w:noProof/>
                <w14:scene3d>
                  <w14:camera w14:prst="orthographicFront"/>
                  <w14:lightRig w14:rig="threePt" w14:dir="t">
                    <w14:rot w14:lat="0" w14:lon="0" w14:rev="0"/>
                  </w14:lightRig>
                </w14:scene3d>
              </w:rPr>
              <w:t>3.1</w:t>
            </w:r>
            <w:r>
              <w:rPr>
                <w:rFonts w:eastAsiaTheme="minorEastAsia"/>
                <w:noProof/>
                <w:lang w:eastAsia="fr-FR"/>
              </w:rPr>
              <w:tab/>
            </w:r>
            <w:r w:rsidRPr="00662CB5">
              <w:rPr>
                <w:rStyle w:val="Lienhypertexte"/>
                <w:noProof/>
              </w:rPr>
              <w:t>Type de marché</w:t>
            </w:r>
            <w:r>
              <w:rPr>
                <w:noProof/>
                <w:webHidden/>
              </w:rPr>
              <w:tab/>
            </w:r>
            <w:r>
              <w:rPr>
                <w:noProof/>
                <w:webHidden/>
              </w:rPr>
              <w:fldChar w:fldCharType="begin"/>
            </w:r>
            <w:r>
              <w:rPr>
                <w:noProof/>
                <w:webHidden/>
              </w:rPr>
              <w:instrText xml:space="preserve"> PAGEREF _Toc218247082 \h </w:instrText>
            </w:r>
            <w:r>
              <w:rPr>
                <w:noProof/>
                <w:webHidden/>
              </w:rPr>
            </w:r>
            <w:r>
              <w:rPr>
                <w:noProof/>
                <w:webHidden/>
              </w:rPr>
              <w:fldChar w:fldCharType="separate"/>
            </w:r>
            <w:r>
              <w:rPr>
                <w:noProof/>
                <w:webHidden/>
              </w:rPr>
              <w:t>8</w:t>
            </w:r>
            <w:r>
              <w:rPr>
                <w:noProof/>
                <w:webHidden/>
              </w:rPr>
              <w:fldChar w:fldCharType="end"/>
            </w:r>
          </w:hyperlink>
        </w:p>
        <w:p w14:paraId="5E2E9063" w14:textId="17DED668" w:rsidR="004A2827" w:rsidRDefault="004A2827">
          <w:pPr>
            <w:pStyle w:val="TM2"/>
            <w:tabs>
              <w:tab w:val="left" w:pos="880"/>
              <w:tab w:val="right" w:leader="dot" w:pos="9062"/>
            </w:tabs>
            <w:rPr>
              <w:rFonts w:eastAsiaTheme="minorEastAsia"/>
              <w:noProof/>
              <w:lang w:eastAsia="fr-FR"/>
            </w:rPr>
          </w:pPr>
          <w:hyperlink w:anchor="_Toc218247083" w:history="1">
            <w:r w:rsidRPr="00662CB5">
              <w:rPr>
                <w:rStyle w:val="Lienhypertexte"/>
                <w:noProof/>
                <w14:scene3d>
                  <w14:camera w14:prst="orthographicFront"/>
                  <w14:lightRig w14:rig="threePt" w14:dir="t">
                    <w14:rot w14:lat="0" w14:lon="0" w14:rev="0"/>
                  </w14:lightRig>
                </w14:scene3d>
              </w:rPr>
              <w:t>3.2</w:t>
            </w:r>
            <w:r>
              <w:rPr>
                <w:rFonts w:eastAsiaTheme="minorEastAsia"/>
                <w:noProof/>
                <w:lang w:eastAsia="fr-FR"/>
              </w:rPr>
              <w:tab/>
            </w:r>
            <w:r w:rsidRPr="00662CB5">
              <w:rPr>
                <w:rStyle w:val="Lienhypertexte"/>
                <w:noProof/>
              </w:rPr>
              <w:t>Forme de marché</w:t>
            </w:r>
            <w:r>
              <w:rPr>
                <w:noProof/>
                <w:webHidden/>
              </w:rPr>
              <w:tab/>
            </w:r>
            <w:r>
              <w:rPr>
                <w:noProof/>
                <w:webHidden/>
              </w:rPr>
              <w:fldChar w:fldCharType="begin"/>
            </w:r>
            <w:r>
              <w:rPr>
                <w:noProof/>
                <w:webHidden/>
              </w:rPr>
              <w:instrText xml:space="preserve"> PAGEREF _Toc218247083 \h </w:instrText>
            </w:r>
            <w:r>
              <w:rPr>
                <w:noProof/>
                <w:webHidden/>
              </w:rPr>
            </w:r>
            <w:r>
              <w:rPr>
                <w:noProof/>
                <w:webHidden/>
              </w:rPr>
              <w:fldChar w:fldCharType="separate"/>
            </w:r>
            <w:r>
              <w:rPr>
                <w:noProof/>
                <w:webHidden/>
              </w:rPr>
              <w:t>8</w:t>
            </w:r>
            <w:r>
              <w:rPr>
                <w:noProof/>
                <w:webHidden/>
              </w:rPr>
              <w:fldChar w:fldCharType="end"/>
            </w:r>
          </w:hyperlink>
        </w:p>
        <w:p w14:paraId="3B65FF94" w14:textId="4B2CEB38" w:rsidR="004A2827" w:rsidRDefault="004A2827">
          <w:pPr>
            <w:pStyle w:val="TM1"/>
            <w:tabs>
              <w:tab w:val="left" w:pos="440"/>
              <w:tab w:val="right" w:leader="dot" w:pos="9062"/>
            </w:tabs>
            <w:rPr>
              <w:rFonts w:eastAsiaTheme="minorEastAsia"/>
              <w:noProof/>
              <w:lang w:eastAsia="fr-FR"/>
            </w:rPr>
          </w:pPr>
          <w:hyperlink w:anchor="_Toc218247084" w:history="1">
            <w:r w:rsidRPr="00662CB5">
              <w:rPr>
                <w:rStyle w:val="Lienhypertexte"/>
                <w:noProof/>
                <w14:scene3d>
                  <w14:camera w14:prst="orthographicFront"/>
                  <w14:lightRig w14:rig="threePt" w14:dir="t">
                    <w14:rot w14:lat="0" w14:lon="0" w14:rev="0"/>
                  </w14:lightRig>
                </w14:scene3d>
              </w:rPr>
              <w:t>4</w:t>
            </w:r>
            <w:r>
              <w:rPr>
                <w:rFonts w:eastAsiaTheme="minorEastAsia"/>
                <w:noProof/>
                <w:lang w:eastAsia="fr-FR"/>
              </w:rPr>
              <w:tab/>
            </w:r>
            <w:r w:rsidRPr="00662CB5">
              <w:rPr>
                <w:rStyle w:val="Lienhypertexte"/>
                <w:noProof/>
              </w:rPr>
              <w:t>Décomposition en lots</w:t>
            </w:r>
            <w:r>
              <w:rPr>
                <w:noProof/>
                <w:webHidden/>
              </w:rPr>
              <w:tab/>
            </w:r>
            <w:r>
              <w:rPr>
                <w:noProof/>
                <w:webHidden/>
              </w:rPr>
              <w:fldChar w:fldCharType="begin"/>
            </w:r>
            <w:r>
              <w:rPr>
                <w:noProof/>
                <w:webHidden/>
              </w:rPr>
              <w:instrText xml:space="preserve"> PAGEREF _Toc218247084 \h </w:instrText>
            </w:r>
            <w:r>
              <w:rPr>
                <w:noProof/>
                <w:webHidden/>
              </w:rPr>
            </w:r>
            <w:r>
              <w:rPr>
                <w:noProof/>
                <w:webHidden/>
              </w:rPr>
              <w:fldChar w:fldCharType="separate"/>
            </w:r>
            <w:r>
              <w:rPr>
                <w:noProof/>
                <w:webHidden/>
              </w:rPr>
              <w:t>8</w:t>
            </w:r>
            <w:r>
              <w:rPr>
                <w:noProof/>
                <w:webHidden/>
              </w:rPr>
              <w:fldChar w:fldCharType="end"/>
            </w:r>
          </w:hyperlink>
        </w:p>
        <w:p w14:paraId="530AB3E5" w14:textId="5A6CE54B" w:rsidR="004A2827" w:rsidRDefault="004A2827">
          <w:pPr>
            <w:pStyle w:val="TM1"/>
            <w:tabs>
              <w:tab w:val="left" w:pos="440"/>
              <w:tab w:val="right" w:leader="dot" w:pos="9062"/>
            </w:tabs>
            <w:rPr>
              <w:rFonts w:eastAsiaTheme="minorEastAsia"/>
              <w:noProof/>
              <w:lang w:eastAsia="fr-FR"/>
            </w:rPr>
          </w:pPr>
          <w:hyperlink w:anchor="_Toc218247085" w:history="1">
            <w:r w:rsidRPr="00662CB5">
              <w:rPr>
                <w:rStyle w:val="Lienhypertexte"/>
                <w:noProof/>
                <w14:scene3d>
                  <w14:camera w14:prst="orthographicFront"/>
                  <w14:lightRig w14:rig="threePt" w14:dir="t">
                    <w14:rot w14:lat="0" w14:lon="0" w14:rev="0"/>
                  </w14:lightRig>
                </w14:scene3d>
              </w:rPr>
              <w:t>5</w:t>
            </w:r>
            <w:r>
              <w:rPr>
                <w:rFonts w:eastAsiaTheme="minorEastAsia"/>
                <w:noProof/>
                <w:lang w:eastAsia="fr-FR"/>
              </w:rPr>
              <w:tab/>
            </w:r>
            <w:r w:rsidRPr="00662CB5">
              <w:rPr>
                <w:rStyle w:val="Lienhypertexte"/>
                <w:noProof/>
              </w:rPr>
              <w:t>Marchés complémentaires et/ou de prestations similaires</w:t>
            </w:r>
            <w:r>
              <w:rPr>
                <w:noProof/>
                <w:webHidden/>
              </w:rPr>
              <w:tab/>
            </w:r>
            <w:r>
              <w:rPr>
                <w:noProof/>
                <w:webHidden/>
              </w:rPr>
              <w:fldChar w:fldCharType="begin"/>
            </w:r>
            <w:r>
              <w:rPr>
                <w:noProof/>
                <w:webHidden/>
              </w:rPr>
              <w:instrText xml:space="preserve"> PAGEREF _Toc218247085 \h </w:instrText>
            </w:r>
            <w:r>
              <w:rPr>
                <w:noProof/>
                <w:webHidden/>
              </w:rPr>
            </w:r>
            <w:r>
              <w:rPr>
                <w:noProof/>
                <w:webHidden/>
              </w:rPr>
              <w:fldChar w:fldCharType="separate"/>
            </w:r>
            <w:r>
              <w:rPr>
                <w:noProof/>
                <w:webHidden/>
              </w:rPr>
              <w:t>8</w:t>
            </w:r>
            <w:r>
              <w:rPr>
                <w:noProof/>
                <w:webHidden/>
              </w:rPr>
              <w:fldChar w:fldCharType="end"/>
            </w:r>
          </w:hyperlink>
        </w:p>
        <w:p w14:paraId="5CA43DF1" w14:textId="03D228C9" w:rsidR="004A2827" w:rsidRDefault="004A2827">
          <w:pPr>
            <w:pStyle w:val="TM1"/>
            <w:tabs>
              <w:tab w:val="left" w:pos="440"/>
              <w:tab w:val="right" w:leader="dot" w:pos="9062"/>
            </w:tabs>
            <w:rPr>
              <w:rFonts w:eastAsiaTheme="minorEastAsia"/>
              <w:noProof/>
              <w:lang w:eastAsia="fr-FR"/>
            </w:rPr>
          </w:pPr>
          <w:hyperlink w:anchor="_Toc218247086" w:history="1">
            <w:r w:rsidRPr="00662CB5">
              <w:rPr>
                <w:rStyle w:val="Lienhypertexte"/>
                <w:noProof/>
                <w14:scene3d>
                  <w14:camera w14:prst="orthographicFront"/>
                  <w14:lightRig w14:rig="threePt" w14:dir="t">
                    <w14:rot w14:lat="0" w14:lon="0" w14:rev="0"/>
                  </w14:lightRig>
                </w14:scene3d>
              </w:rPr>
              <w:t>6</w:t>
            </w:r>
            <w:r>
              <w:rPr>
                <w:rFonts w:eastAsiaTheme="minorEastAsia"/>
                <w:noProof/>
                <w:lang w:eastAsia="fr-FR"/>
              </w:rPr>
              <w:tab/>
            </w:r>
            <w:r w:rsidRPr="00662CB5">
              <w:rPr>
                <w:rStyle w:val="Lienhypertexte"/>
                <w:noProof/>
              </w:rPr>
              <w:t>Durée du marché</w:t>
            </w:r>
            <w:r>
              <w:rPr>
                <w:noProof/>
                <w:webHidden/>
              </w:rPr>
              <w:tab/>
            </w:r>
            <w:r>
              <w:rPr>
                <w:noProof/>
                <w:webHidden/>
              </w:rPr>
              <w:fldChar w:fldCharType="begin"/>
            </w:r>
            <w:r>
              <w:rPr>
                <w:noProof/>
                <w:webHidden/>
              </w:rPr>
              <w:instrText xml:space="preserve"> PAGEREF _Toc218247086 \h </w:instrText>
            </w:r>
            <w:r>
              <w:rPr>
                <w:noProof/>
                <w:webHidden/>
              </w:rPr>
            </w:r>
            <w:r>
              <w:rPr>
                <w:noProof/>
                <w:webHidden/>
              </w:rPr>
              <w:fldChar w:fldCharType="separate"/>
            </w:r>
            <w:r>
              <w:rPr>
                <w:noProof/>
                <w:webHidden/>
              </w:rPr>
              <w:t>9</w:t>
            </w:r>
            <w:r>
              <w:rPr>
                <w:noProof/>
                <w:webHidden/>
              </w:rPr>
              <w:fldChar w:fldCharType="end"/>
            </w:r>
          </w:hyperlink>
        </w:p>
        <w:p w14:paraId="23E93A04" w14:textId="4F11E3AE" w:rsidR="004A2827" w:rsidRDefault="004A2827">
          <w:pPr>
            <w:pStyle w:val="TM1"/>
            <w:tabs>
              <w:tab w:val="left" w:pos="440"/>
              <w:tab w:val="right" w:leader="dot" w:pos="9062"/>
            </w:tabs>
            <w:rPr>
              <w:rFonts w:eastAsiaTheme="minorEastAsia"/>
              <w:noProof/>
              <w:lang w:eastAsia="fr-FR"/>
            </w:rPr>
          </w:pPr>
          <w:hyperlink w:anchor="_Toc218247087" w:history="1">
            <w:r w:rsidRPr="00662CB5">
              <w:rPr>
                <w:rStyle w:val="Lienhypertexte"/>
                <w:noProof/>
                <w14:scene3d>
                  <w14:camera w14:prst="orthographicFront"/>
                  <w14:lightRig w14:rig="threePt" w14:dir="t">
                    <w14:rot w14:lat="0" w14:lon="0" w14:rev="0"/>
                  </w14:lightRig>
                </w14:scene3d>
              </w:rPr>
              <w:t>7</w:t>
            </w:r>
            <w:r>
              <w:rPr>
                <w:rFonts w:eastAsiaTheme="minorEastAsia"/>
                <w:noProof/>
                <w:lang w:eastAsia="fr-FR"/>
              </w:rPr>
              <w:tab/>
            </w:r>
            <w:r w:rsidRPr="00662CB5">
              <w:rPr>
                <w:rStyle w:val="Lienhypertexte"/>
                <w:noProof/>
              </w:rPr>
              <w:t>Documents contractuels</w:t>
            </w:r>
            <w:r>
              <w:rPr>
                <w:noProof/>
                <w:webHidden/>
              </w:rPr>
              <w:tab/>
            </w:r>
            <w:r>
              <w:rPr>
                <w:noProof/>
                <w:webHidden/>
              </w:rPr>
              <w:fldChar w:fldCharType="begin"/>
            </w:r>
            <w:r>
              <w:rPr>
                <w:noProof/>
                <w:webHidden/>
              </w:rPr>
              <w:instrText xml:space="preserve"> PAGEREF _Toc218247087 \h </w:instrText>
            </w:r>
            <w:r>
              <w:rPr>
                <w:noProof/>
                <w:webHidden/>
              </w:rPr>
            </w:r>
            <w:r>
              <w:rPr>
                <w:noProof/>
                <w:webHidden/>
              </w:rPr>
              <w:fldChar w:fldCharType="separate"/>
            </w:r>
            <w:r>
              <w:rPr>
                <w:noProof/>
                <w:webHidden/>
              </w:rPr>
              <w:t>9</w:t>
            </w:r>
            <w:r>
              <w:rPr>
                <w:noProof/>
                <w:webHidden/>
              </w:rPr>
              <w:fldChar w:fldCharType="end"/>
            </w:r>
          </w:hyperlink>
        </w:p>
        <w:p w14:paraId="456381C5" w14:textId="4DFBC2E7" w:rsidR="004A2827" w:rsidRDefault="004A2827">
          <w:pPr>
            <w:pStyle w:val="TM1"/>
            <w:tabs>
              <w:tab w:val="left" w:pos="440"/>
              <w:tab w:val="right" w:leader="dot" w:pos="9062"/>
            </w:tabs>
            <w:rPr>
              <w:rFonts w:eastAsiaTheme="minorEastAsia"/>
              <w:noProof/>
              <w:lang w:eastAsia="fr-FR"/>
            </w:rPr>
          </w:pPr>
          <w:hyperlink w:anchor="_Toc218247088" w:history="1">
            <w:r w:rsidRPr="00662CB5">
              <w:rPr>
                <w:rStyle w:val="Lienhypertexte"/>
                <w:noProof/>
                <w14:scene3d>
                  <w14:camera w14:prst="orthographicFront"/>
                  <w14:lightRig w14:rig="threePt" w14:dir="t">
                    <w14:rot w14:lat="0" w14:lon="0" w14:rev="0"/>
                  </w14:lightRig>
                </w14:scene3d>
              </w:rPr>
              <w:t>8</w:t>
            </w:r>
            <w:r>
              <w:rPr>
                <w:rFonts w:eastAsiaTheme="minorEastAsia"/>
                <w:noProof/>
                <w:lang w:eastAsia="fr-FR"/>
              </w:rPr>
              <w:tab/>
            </w:r>
            <w:r w:rsidRPr="00662CB5">
              <w:rPr>
                <w:rStyle w:val="Lienhypertexte"/>
                <w:noProof/>
              </w:rPr>
              <w:t>Lieux de livraison ou d’exécution</w:t>
            </w:r>
            <w:r>
              <w:rPr>
                <w:noProof/>
                <w:webHidden/>
              </w:rPr>
              <w:tab/>
            </w:r>
            <w:r>
              <w:rPr>
                <w:noProof/>
                <w:webHidden/>
              </w:rPr>
              <w:fldChar w:fldCharType="begin"/>
            </w:r>
            <w:r>
              <w:rPr>
                <w:noProof/>
                <w:webHidden/>
              </w:rPr>
              <w:instrText xml:space="preserve"> PAGEREF _Toc218247088 \h </w:instrText>
            </w:r>
            <w:r>
              <w:rPr>
                <w:noProof/>
                <w:webHidden/>
              </w:rPr>
            </w:r>
            <w:r>
              <w:rPr>
                <w:noProof/>
                <w:webHidden/>
              </w:rPr>
              <w:fldChar w:fldCharType="separate"/>
            </w:r>
            <w:r>
              <w:rPr>
                <w:noProof/>
                <w:webHidden/>
              </w:rPr>
              <w:t>9</w:t>
            </w:r>
            <w:r>
              <w:rPr>
                <w:noProof/>
                <w:webHidden/>
              </w:rPr>
              <w:fldChar w:fldCharType="end"/>
            </w:r>
          </w:hyperlink>
        </w:p>
        <w:p w14:paraId="15764600" w14:textId="77520999" w:rsidR="004A2827" w:rsidRDefault="004A2827">
          <w:pPr>
            <w:pStyle w:val="TM1"/>
            <w:tabs>
              <w:tab w:val="left" w:pos="440"/>
              <w:tab w:val="right" w:leader="dot" w:pos="9062"/>
            </w:tabs>
            <w:rPr>
              <w:rFonts w:eastAsiaTheme="minorEastAsia"/>
              <w:noProof/>
              <w:lang w:eastAsia="fr-FR"/>
            </w:rPr>
          </w:pPr>
          <w:hyperlink w:anchor="_Toc218247089" w:history="1">
            <w:r w:rsidRPr="00662CB5">
              <w:rPr>
                <w:rStyle w:val="Lienhypertexte"/>
                <w:noProof/>
                <w14:scene3d>
                  <w14:camera w14:prst="orthographicFront"/>
                  <w14:lightRig w14:rig="threePt" w14:dir="t">
                    <w14:rot w14:lat="0" w14:lon="0" w14:rev="0"/>
                  </w14:lightRig>
                </w14:scene3d>
              </w:rPr>
              <w:t>9</w:t>
            </w:r>
            <w:r>
              <w:rPr>
                <w:rFonts w:eastAsiaTheme="minorEastAsia"/>
                <w:noProof/>
                <w:lang w:eastAsia="fr-FR"/>
              </w:rPr>
              <w:tab/>
            </w:r>
            <w:r w:rsidRPr="00662CB5">
              <w:rPr>
                <w:rStyle w:val="Lienhypertexte"/>
                <w:noProof/>
              </w:rPr>
              <w:t>Délais de livraison ou d’exécution</w:t>
            </w:r>
            <w:r>
              <w:rPr>
                <w:noProof/>
                <w:webHidden/>
              </w:rPr>
              <w:tab/>
            </w:r>
            <w:r>
              <w:rPr>
                <w:noProof/>
                <w:webHidden/>
              </w:rPr>
              <w:fldChar w:fldCharType="begin"/>
            </w:r>
            <w:r>
              <w:rPr>
                <w:noProof/>
                <w:webHidden/>
              </w:rPr>
              <w:instrText xml:space="preserve"> PAGEREF _Toc218247089 \h </w:instrText>
            </w:r>
            <w:r>
              <w:rPr>
                <w:noProof/>
                <w:webHidden/>
              </w:rPr>
            </w:r>
            <w:r>
              <w:rPr>
                <w:noProof/>
                <w:webHidden/>
              </w:rPr>
              <w:fldChar w:fldCharType="separate"/>
            </w:r>
            <w:r>
              <w:rPr>
                <w:noProof/>
                <w:webHidden/>
              </w:rPr>
              <w:t>9</w:t>
            </w:r>
            <w:r>
              <w:rPr>
                <w:noProof/>
                <w:webHidden/>
              </w:rPr>
              <w:fldChar w:fldCharType="end"/>
            </w:r>
          </w:hyperlink>
        </w:p>
        <w:p w14:paraId="756822E5" w14:textId="30429E15" w:rsidR="004A2827" w:rsidRDefault="004A2827">
          <w:pPr>
            <w:pStyle w:val="TM1"/>
            <w:tabs>
              <w:tab w:val="left" w:pos="660"/>
              <w:tab w:val="right" w:leader="dot" w:pos="9062"/>
            </w:tabs>
            <w:rPr>
              <w:rFonts w:eastAsiaTheme="minorEastAsia"/>
              <w:noProof/>
              <w:lang w:eastAsia="fr-FR"/>
            </w:rPr>
          </w:pPr>
          <w:hyperlink w:anchor="_Toc218247090" w:history="1">
            <w:r w:rsidRPr="00662CB5">
              <w:rPr>
                <w:rStyle w:val="Lienhypertexte"/>
                <w:rFonts w:eastAsia="Times New Roman"/>
                <w:noProof/>
                <w:lang w:eastAsia="fr-FR"/>
                <w14:scene3d>
                  <w14:camera w14:prst="orthographicFront"/>
                  <w14:lightRig w14:rig="threePt" w14:dir="t">
                    <w14:rot w14:lat="0" w14:lon="0" w14:rev="0"/>
                  </w14:lightRig>
                </w14:scene3d>
              </w:rPr>
              <w:t>10</w:t>
            </w:r>
            <w:r>
              <w:rPr>
                <w:rFonts w:eastAsiaTheme="minorEastAsia"/>
                <w:noProof/>
                <w:lang w:eastAsia="fr-FR"/>
              </w:rPr>
              <w:tab/>
            </w:r>
            <w:r w:rsidRPr="00662CB5">
              <w:rPr>
                <w:rStyle w:val="Lienhypertexte"/>
                <w:rFonts w:eastAsia="Times New Roman"/>
                <w:noProof/>
                <w:lang w:eastAsia="fr-FR"/>
              </w:rPr>
              <w:t>Emission des bons de commande ou ordres de service</w:t>
            </w:r>
            <w:r>
              <w:rPr>
                <w:noProof/>
                <w:webHidden/>
              </w:rPr>
              <w:tab/>
            </w:r>
            <w:r>
              <w:rPr>
                <w:noProof/>
                <w:webHidden/>
              </w:rPr>
              <w:fldChar w:fldCharType="begin"/>
            </w:r>
            <w:r>
              <w:rPr>
                <w:noProof/>
                <w:webHidden/>
              </w:rPr>
              <w:instrText xml:space="preserve"> PAGEREF _Toc218247090 \h </w:instrText>
            </w:r>
            <w:r>
              <w:rPr>
                <w:noProof/>
                <w:webHidden/>
              </w:rPr>
            </w:r>
            <w:r>
              <w:rPr>
                <w:noProof/>
                <w:webHidden/>
              </w:rPr>
              <w:fldChar w:fldCharType="separate"/>
            </w:r>
            <w:r>
              <w:rPr>
                <w:noProof/>
                <w:webHidden/>
              </w:rPr>
              <w:t>10</w:t>
            </w:r>
            <w:r>
              <w:rPr>
                <w:noProof/>
                <w:webHidden/>
              </w:rPr>
              <w:fldChar w:fldCharType="end"/>
            </w:r>
          </w:hyperlink>
        </w:p>
        <w:p w14:paraId="370FB489" w14:textId="12F171A9" w:rsidR="004A2827" w:rsidRDefault="004A2827">
          <w:pPr>
            <w:pStyle w:val="TM2"/>
            <w:tabs>
              <w:tab w:val="left" w:pos="880"/>
              <w:tab w:val="right" w:leader="dot" w:pos="9062"/>
            </w:tabs>
            <w:rPr>
              <w:rFonts w:eastAsiaTheme="minorEastAsia"/>
              <w:noProof/>
              <w:lang w:eastAsia="fr-FR"/>
            </w:rPr>
          </w:pPr>
          <w:hyperlink w:anchor="_Toc218247091" w:history="1">
            <w:r w:rsidRPr="00662CB5">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662CB5">
              <w:rPr>
                <w:rStyle w:val="Lienhypertexte"/>
                <w:noProof/>
              </w:rPr>
              <w:t>Emission des ordres de service</w:t>
            </w:r>
            <w:r>
              <w:rPr>
                <w:noProof/>
                <w:webHidden/>
              </w:rPr>
              <w:tab/>
            </w:r>
            <w:r>
              <w:rPr>
                <w:noProof/>
                <w:webHidden/>
              </w:rPr>
              <w:fldChar w:fldCharType="begin"/>
            </w:r>
            <w:r>
              <w:rPr>
                <w:noProof/>
                <w:webHidden/>
              </w:rPr>
              <w:instrText xml:space="preserve"> PAGEREF _Toc218247091 \h </w:instrText>
            </w:r>
            <w:r>
              <w:rPr>
                <w:noProof/>
                <w:webHidden/>
              </w:rPr>
            </w:r>
            <w:r>
              <w:rPr>
                <w:noProof/>
                <w:webHidden/>
              </w:rPr>
              <w:fldChar w:fldCharType="separate"/>
            </w:r>
            <w:r>
              <w:rPr>
                <w:noProof/>
                <w:webHidden/>
              </w:rPr>
              <w:t>10</w:t>
            </w:r>
            <w:r>
              <w:rPr>
                <w:noProof/>
                <w:webHidden/>
              </w:rPr>
              <w:fldChar w:fldCharType="end"/>
            </w:r>
          </w:hyperlink>
        </w:p>
        <w:p w14:paraId="708DC3A8" w14:textId="5EC1F33C" w:rsidR="004A2827" w:rsidRDefault="004A2827">
          <w:pPr>
            <w:pStyle w:val="TM1"/>
            <w:tabs>
              <w:tab w:val="left" w:pos="660"/>
              <w:tab w:val="right" w:leader="dot" w:pos="9062"/>
            </w:tabs>
            <w:rPr>
              <w:rFonts w:eastAsiaTheme="minorEastAsia"/>
              <w:noProof/>
              <w:lang w:eastAsia="fr-FR"/>
            </w:rPr>
          </w:pPr>
          <w:hyperlink w:anchor="_Toc218247092" w:history="1">
            <w:r w:rsidRPr="00662CB5">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662CB5">
              <w:rPr>
                <w:rStyle w:val="Lienhypertexte"/>
                <w:noProof/>
              </w:rPr>
              <w:t>Conditions de livraison ou d’exécution</w:t>
            </w:r>
            <w:r>
              <w:rPr>
                <w:noProof/>
                <w:webHidden/>
              </w:rPr>
              <w:tab/>
            </w:r>
            <w:r>
              <w:rPr>
                <w:noProof/>
                <w:webHidden/>
              </w:rPr>
              <w:fldChar w:fldCharType="begin"/>
            </w:r>
            <w:r>
              <w:rPr>
                <w:noProof/>
                <w:webHidden/>
              </w:rPr>
              <w:instrText xml:space="preserve"> PAGEREF _Toc218247092 \h </w:instrText>
            </w:r>
            <w:r>
              <w:rPr>
                <w:noProof/>
                <w:webHidden/>
              </w:rPr>
            </w:r>
            <w:r>
              <w:rPr>
                <w:noProof/>
                <w:webHidden/>
              </w:rPr>
              <w:fldChar w:fldCharType="separate"/>
            </w:r>
            <w:r>
              <w:rPr>
                <w:noProof/>
                <w:webHidden/>
              </w:rPr>
              <w:t>10</w:t>
            </w:r>
            <w:r>
              <w:rPr>
                <w:noProof/>
                <w:webHidden/>
              </w:rPr>
              <w:fldChar w:fldCharType="end"/>
            </w:r>
          </w:hyperlink>
        </w:p>
        <w:p w14:paraId="099806B6" w14:textId="74338A9A" w:rsidR="004A2827" w:rsidRDefault="004A2827">
          <w:pPr>
            <w:pStyle w:val="TM2"/>
            <w:tabs>
              <w:tab w:val="left" w:pos="880"/>
              <w:tab w:val="right" w:leader="dot" w:pos="9062"/>
            </w:tabs>
            <w:rPr>
              <w:rFonts w:eastAsiaTheme="minorEastAsia"/>
              <w:noProof/>
              <w:lang w:eastAsia="fr-FR"/>
            </w:rPr>
          </w:pPr>
          <w:hyperlink w:anchor="_Toc218247093" w:history="1">
            <w:r w:rsidRPr="00662CB5">
              <w:rPr>
                <w:rStyle w:val="Lienhypertexte"/>
                <w:noProof/>
                <w14:scene3d>
                  <w14:camera w14:prst="orthographicFront"/>
                  <w14:lightRig w14:rig="threePt" w14:dir="t">
                    <w14:rot w14:lat="0" w14:lon="0" w14:rev="0"/>
                  </w14:lightRig>
                </w14:scene3d>
              </w:rPr>
              <w:t>11.1</w:t>
            </w:r>
            <w:r>
              <w:rPr>
                <w:rFonts w:eastAsiaTheme="minorEastAsia"/>
                <w:noProof/>
                <w:lang w:eastAsia="fr-FR"/>
              </w:rPr>
              <w:tab/>
            </w:r>
            <w:r w:rsidRPr="00662CB5">
              <w:rPr>
                <w:rStyle w:val="Lienhypertexte"/>
                <w:noProof/>
              </w:rPr>
              <w:t>Conditions Particulières</w:t>
            </w:r>
            <w:r>
              <w:rPr>
                <w:noProof/>
                <w:webHidden/>
              </w:rPr>
              <w:tab/>
            </w:r>
            <w:r>
              <w:rPr>
                <w:noProof/>
                <w:webHidden/>
              </w:rPr>
              <w:fldChar w:fldCharType="begin"/>
            </w:r>
            <w:r>
              <w:rPr>
                <w:noProof/>
                <w:webHidden/>
              </w:rPr>
              <w:instrText xml:space="preserve"> PAGEREF _Toc218247093 \h </w:instrText>
            </w:r>
            <w:r>
              <w:rPr>
                <w:noProof/>
                <w:webHidden/>
              </w:rPr>
            </w:r>
            <w:r>
              <w:rPr>
                <w:noProof/>
                <w:webHidden/>
              </w:rPr>
              <w:fldChar w:fldCharType="separate"/>
            </w:r>
            <w:r>
              <w:rPr>
                <w:noProof/>
                <w:webHidden/>
              </w:rPr>
              <w:t>10</w:t>
            </w:r>
            <w:r>
              <w:rPr>
                <w:noProof/>
                <w:webHidden/>
              </w:rPr>
              <w:fldChar w:fldCharType="end"/>
            </w:r>
          </w:hyperlink>
        </w:p>
        <w:p w14:paraId="28461F34" w14:textId="3592C752" w:rsidR="004A2827" w:rsidRDefault="004A2827">
          <w:pPr>
            <w:pStyle w:val="TM2"/>
            <w:tabs>
              <w:tab w:val="left" w:pos="880"/>
              <w:tab w:val="right" w:leader="dot" w:pos="9062"/>
            </w:tabs>
            <w:rPr>
              <w:rFonts w:eastAsiaTheme="minorEastAsia"/>
              <w:noProof/>
              <w:lang w:eastAsia="fr-FR"/>
            </w:rPr>
          </w:pPr>
          <w:hyperlink w:anchor="_Toc218247094" w:history="1">
            <w:r w:rsidRPr="00662CB5">
              <w:rPr>
                <w:rStyle w:val="Lienhypertexte"/>
                <w:noProof/>
                <w14:scene3d>
                  <w14:camera w14:prst="orthographicFront"/>
                  <w14:lightRig w14:rig="threePt" w14:dir="t">
                    <w14:rot w14:lat="0" w14:lon="0" w14:rev="0"/>
                  </w14:lightRig>
                </w14:scene3d>
              </w:rPr>
              <w:t>11.2</w:t>
            </w:r>
            <w:r>
              <w:rPr>
                <w:rFonts w:eastAsiaTheme="minorEastAsia"/>
                <w:noProof/>
                <w:lang w:eastAsia="fr-FR"/>
              </w:rPr>
              <w:tab/>
            </w:r>
            <w:r w:rsidRPr="00662CB5">
              <w:rPr>
                <w:rStyle w:val="Lienhypertexte"/>
                <w:noProof/>
              </w:rPr>
              <w:t>Contrôle de la qualité en cours d’exécution du marché</w:t>
            </w:r>
            <w:r>
              <w:rPr>
                <w:noProof/>
                <w:webHidden/>
              </w:rPr>
              <w:tab/>
            </w:r>
            <w:r>
              <w:rPr>
                <w:noProof/>
                <w:webHidden/>
              </w:rPr>
              <w:fldChar w:fldCharType="begin"/>
            </w:r>
            <w:r>
              <w:rPr>
                <w:noProof/>
                <w:webHidden/>
              </w:rPr>
              <w:instrText xml:space="preserve"> PAGEREF _Toc218247094 \h </w:instrText>
            </w:r>
            <w:r>
              <w:rPr>
                <w:noProof/>
                <w:webHidden/>
              </w:rPr>
            </w:r>
            <w:r>
              <w:rPr>
                <w:noProof/>
                <w:webHidden/>
              </w:rPr>
              <w:fldChar w:fldCharType="separate"/>
            </w:r>
            <w:r>
              <w:rPr>
                <w:noProof/>
                <w:webHidden/>
              </w:rPr>
              <w:t>10</w:t>
            </w:r>
            <w:r>
              <w:rPr>
                <w:noProof/>
                <w:webHidden/>
              </w:rPr>
              <w:fldChar w:fldCharType="end"/>
            </w:r>
          </w:hyperlink>
        </w:p>
        <w:p w14:paraId="2527D261" w14:textId="77BA8C06" w:rsidR="004A2827" w:rsidRDefault="004A2827">
          <w:pPr>
            <w:pStyle w:val="TM2"/>
            <w:tabs>
              <w:tab w:val="left" w:pos="880"/>
              <w:tab w:val="right" w:leader="dot" w:pos="9062"/>
            </w:tabs>
            <w:rPr>
              <w:rFonts w:eastAsiaTheme="minorEastAsia"/>
              <w:noProof/>
              <w:lang w:eastAsia="fr-FR"/>
            </w:rPr>
          </w:pPr>
          <w:hyperlink w:anchor="_Toc218247095" w:history="1">
            <w:r w:rsidRPr="00662CB5">
              <w:rPr>
                <w:rStyle w:val="Lienhypertexte"/>
                <w:noProof/>
                <w14:scene3d>
                  <w14:camera w14:prst="orthographicFront"/>
                  <w14:lightRig w14:rig="threePt" w14:dir="t">
                    <w14:rot w14:lat="0" w14:lon="0" w14:rev="0"/>
                  </w14:lightRig>
                </w14:scene3d>
              </w:rPr>
              <w:t>11.3</w:t>
            </w:r>
            <w:r>
              <w:rPr>
                <w:rFonts w:eastAsiaTheme="minorEastAsia"/>
                <w:noProof/>
                <w:lang w:eastAsia="fr-FR"/>
              </w:rPr>
              <w:tab/>
            </w:r>
            <w:r w:rsidRPr="00662CB5">
              <w:rPr>
                <w:rStyle w:val="Lienhypertexte"/>
                <w:noProof/>
              </w:rPr>
              <w:t>Modalités d’accès aux locaux de l’établissement</w:t>
            </w:r>
            <w:r>
              <w:rPr>
                <w:noProof/>
                <w:webHidden/>
              </w:rPr>
              <w:tab/>
            </w:r>
            <w:r>
              <w:rPr>
                <w:noProof/>
                <w:webHidden/>
              </w:rPr>
              <w:fldChar w:fldCharType="begin"/>
            </w:r>
            <w:r>
              <w:rPr>
                <w:noProof/>
                <w:webHidden/>
              </w:rPr>
              <w:instrText xml:space="preserve"> PAGEREF _Toc218247095 \h </w:instrText>
            </w:r>
            <w:r>
              <w:rPr>
                <w:noProof/>
                <w:webHidden/>
              </w:rPr>
            </w:r>
            <w:r>
              <w:rPr>
                <w:noProof/>
                <w:webHidden/>
              </w:rPr>
              <w:fldChar w:fldCharType="separate"/>
            </w:r>
            <w:r>
              <w:rPr>
                <w:noProof/>
                <w:webHidden/>
              </w:rPr>
              <w:t>10</w:t>
            </w:r>
            <w:r>
              <w:rPr>
                <w:noProof/>
                <w:webHidden/>
              </w:rPr>
              <w:fldChar w:fldCharType="end"/>
            </w:r>
          </w:hyperlink>
        </w:p>
        <w:p w14:paraId="03BE8778" w14:textId="4027F400" w:rsidR="004A2827" w:rsidRDefault="004A2827">
          <w:pPr>
            <w:pStyle w:val="TM2"/>
            <w:tabs>
              <w:tab w:val="left" w:pos="880"/>
              <w:tab w:val="right" w:leader="dot" w:pos="9062"/>
            </w:tabs>
            <w:rPr>
              <w:rFonts w:eastAsiaTheme="minorEastAsia"/>
              <w:noProof/>
              <w:lang w:eastAsia="fr-FR"/>
            </w:rPr>
          </w:pPr>
          <w:hyperlink w:anchor="_Toc218247096" w:history="1">
            <w:r w:rsidRPr="00662CB5">
              <w:rPr>
                <w:rStyle w:val="Lienhypertexte"/>
                <w:noProof/>
                <w14:scene3d>
                  <w14:camera w14:prst="orthographicFront"/>
                  <w14:lightRig w14:rig="threePt" w14:dir="t">
                    <w14:rot w14:lat="0" w14:lon="0" w14:rev="0"/>
                  </w14:lightRig>
                </w14:scene3d>
              </w:rPr>
              <w:t>11.4</w:t>
            </w:r>
            <w:r>
              <w:rPr>
                <w:rFonts w:eastAsiaTheme="minorEastAsia"/>
                <w:noProof/>
                <w:lang w:eastAsia="fr-FR"/>
              </w:rPr>
              <w:tab/>
            </w:r>
            <w:r w:rsidRPr="00662CB5">
              <w:rPr>
                <w:rStyle w:val="Lienhypertexte"/>
                <w:noProof/>
              </w:rPr>
              <w:t>Hygiène et sécurité</w:t>
            </w:r>
            <w:r>
              <w:rPr>
                <w:noProof/>
                <w:webHidden/>
              </w:rPr>
              <w:tab/>
            </w:r>
            <w:r>
              <w:rPr>
                <w:noProof/>
                <w:webHidden/>
              </w:rPr>
              <w:fldChar w:fldCharType="begin"/>
            </w:r>
            <w:r>
              <w:rPr>
                <w:noProof/>
                <w:webHidden/>
              </w:rPr>
              <w:instrText xml:space="preserve"> PAGEREF _Toc218247096 \h </w:instrText>
            </w:r>
            <w:r>
              <w:rPr>
                <w:noProof/>
                <w:webHidden/>
              </w:rPr>
            </w:r>
            <w:r>
              <w:rPr>
                <w:noProof/>
                <w:webHidden/>
              </w:rPr>
              <w:fldChar w:fldCharType="separate"/>
            </w:r>
            <w:r>
              <w:rPr>
                <w:noProof/>
                <w:webHidden/>
              </w:rPr>
              <w:t>11</w:t>
            </w:r>
            <w:r>
              <w:rPr>
                <w:noProof/>
                <w:webHidden/>
              </w:rPr>
              <w:fldChar w:fldCharType="end"/>
            </w:r>
          </w:hyperlink>
        </w:p>
        <w:p w14:paraId="3F5FAADC" w14:textId="138EA4A8" w:rsidR="004A2827" w:rsidRDefault="004A2827">
          <w:pPr>
            <w:pStyle w:val="TM1"/>
            <w:tabs>
              <w:tab w:val="left" w:pos="660"/>
              <w:tab w:val="right" w:leader="dot" w:pos="9062"/>
            </w:tabs>
            <w:rPr>
              <w:rFonts w:eastAsiaTheme="minorEastAsia"/>
              <w:noProof/>
              <w:lang w:eastAsia="fr-FR"/>
            </w:rPr>
          </w:pPr>
          <w:hyperlink w:anchor="_Toc218247097" w:history="1">
            <w:r w:rsidRPr="00662CB5">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662CB5">
              <w:rPr>
                <w:rStyle w:val="Lienhypertexte"/>
                <w:noProof/>
              </w:rPr>
              <w:t>Constatation de l’exécution des prestations</w:t>
            </w:r>
            <w:r>
              <w:rPr>
                <w:noProof/>
                <w:webHidden/>
              </w:rPr>
              <w:tab/>
            </w:r>
            <w:r>
              <w:rPr>
                <w:noProof/>
                <w:webHidden/>
              </w:rPr>
              <w:fldChar w:fldCharType="begin"/>
            </w:r>
            <w:r>
              <w:rPr>
                <w:noProof/>
                <w:webHidden/>
              </w:rPr>
              <w:instrText xml:space="preserve"> PAGEREF _Toc218247097 \h </w:instrText>
            </w:r>
            <w:r>
              <w:rPr>
                <w:noProof/>
                <w:webHidden/>
              </w:rPr>
            </w:r>
            <w:r>
              <w:rPr>
                <w:noProof/>
                <w:webHidden/>
              </w:rPr>
              <w:fldChar w:fldCharType="separate"/>
            </w:r>
            <w:r>
              <w:rPr>
                <w:noProof/>
                <w:webHidden/>
              </w:rPr>
              <w:t>11</w:t>
            </w:r>
            <w:r>
              <w:rPr>
                <w:noProof/>
                <w:webHidden/>
              </w:rPr>
              <w:fldChar w:fldCharType="end"/>
            </w:r>
          </w:hyperlink>
        </w:p>
        <w:p w14:paraId="542A9077" w14:textId="6C86045C" w:rsidR="004A2827" w:rsidRDefault="004A2827">
          <w:pPr>
            <w:pStyle w:val="TM1"/>
            <w:tabs>
              <w:tab w:val="left" w:pos="660"/>
              <w:tab w:val="right" w:leader="dot" w:pos="9062"/>
            </w:tabs>
            <w:rPr>
              <w:rFonts w:eastAsiaTheme="minorEastAsia"/>
              <w:noProof/>
              <w:lang w:eastAsia="fr-FR"/>
            </w:rPr>
          </w:pPr>
          <w:hyperlink w:anchor="_Toc218247098" w:history="1">
            <w:r w:rsidRPr="00662CB5">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662CB5">
              <w:rPr>
                <w:rStyle w:val="Lienhypertexte"/>
                <w:noProof/>
              </w:rPr>
              <w:t>Modalités de détermination des prix</w:t>
            </w:r>
            <w:r>
              <w:rPr>
                <w:noProof/>
                <w:webHidden/>
              </w:rPr>
              <w:tab/>
            </w:r>
            <w:r>
              <w:rPr>
                <w:noProof/>
                <w:webHidden/>
              </w:rPr>
              <w:fldChar w:fldCharType="begin"/>
            </w:r>
            <w:r>
              <w:rPr>
                <w:noProof/>
                <w:webHidden/>
              </w:rPr>
              <w:instrText xml:space="preserve"> PAGEREF _Toc218247098 \h </w:instrText>
            </w:r>
            <w:r>
              <w:rPr>
                <w:noProof/>
                <w:webHidden/>
              </w:rPr>
            </w:r>
            <w:r>
              <w:rPr>
                <w:noProof/>
                <w:webHidden/>
              </w:rPr>
              <w:fldChar w:fldCharType="separate"/>
            </w:r>
            <w:r>
              <w:rPr>
                <w:noProof/>
                <w:webHidden/>
              </w:rPr>
              <w:t>12</w:t>
            </w:r>
            <w:r>
              <w:rPr>
                <w:noProof/>
                <w:webHidden/>
              </w:rPr>
              <w:fldChar w:fldCharType="end"/>
            </w:r>
          </w:hyperlink>
        </w:p>
        <w:p w14:paraId="7FF4F733" w14:textId="00C03551" w:rsidR="004A2827" w:rsidRDefault="004A2827">
          <w:pPr>
            <w:pStyle w:val="TM2"/>
            <w:tabs>
              <w:tab w:val="left" w:pos="880"/>
              <w:tab w:val="right" w:leader="dot" w:pos="9062"/>
            </w:tabs>
            <w:rPr>
              <w:rFonts w:eastAsiaTheme="minorEastAsia"/>
              <w:noProof/>
              <w:lang w:eastAsia="fr-FR"/>
            </w:rPr>
          </w:pPr>
          <w:hyperlink w:anchor="_Toc218247099" w:history="1">
            <w:r w:rsidRPr="00662CB5">
              <w:rPr>
                <w:rStyle w:val="Lienhypertexte"/>
                <w:noProof/>
                <w14:scene3d>
                  <w14:camera w14:prst="orthographicFront"/>
                  <w14:lightRig w14:rig="threePt" w14:dir="t">
                    <w14:rot w14:lat="0" w14:lon="0" w14:rev="0"/>
                  </w14:lightRig>
                </w14:scene3d>
              </w:rPr>
              <w:t>13.1</w:t>
            </w:r>
            <w:r>
              <w:rPr>
                <w:rFonts w:eastAsiaTheme="minorEastAsia"/>
                <w:noProof/>
                <w:lang w:eastAsia="fr-FR"/>
              </w:rPr>
              <w:tab/>
            </w:r>
            <w:r w:rsidRPr="00662CB5">
              <w:rPr>
                <w:rStyle w:val="Lienhypertexte"/>
                <w:noProof/>
              </w:rPr>
              <w:t>Contenu des prix</w:t>
            </w:r>
            <w:r>
              <w:rPr>
                <w:noProof/>
                <w:webHidden/>
              </w:rPr>
              <w:tab/>
            </w:r>
            <w:r>
              <w:rPr>
                <w:noProof/>
                <w:webHidden/>
              </w:rPr>
              <w:fldChar w:fldCharType="begin"/>
            </w:r>
            <w:r>
              <w:rPr>
                <w:noProof/>
                <w:webHidden/>
              </w:rPr>
              <w:instrText xml:space="preserve"> PAGEREF _Toc218247099 \h </w:instrText>
            </w:r>
            <w:r>
              <w:rPr>
                <w:noProof/>
                <w:webHidden/>
              </w:rPr>
            </w:r>
            <w:r>
              <w:rPr>
                <w:noProof/>
                <w:webHidden/>
              </w:rPr>
              <w:fldChar w:fldCharType="separate"/>
            </w:r>
            <w:r>
              <w:rPr>
                <w:noProof/>
                <w:webHidden/>
              </w:rPr>
              <w:t>12</w:t>
            </w:r>
            <w:r>
              <w:rPr>
                <w:noProof/>
                <w:webHidden/>
              </w:rPr>
              <w:fldChar w:fldCharType="end"/>
            </w:r>
          </w:hyperlink>
        </w:p>
        <w:p w14:paraId="73BC54CA" w14:textId="56CE6D88" w:rsidR="004A2827" w:rsidRDefault="004A2827">
          <w:pPr>
            <w:pStyle w:val="TM2"/>
            <w:tabs>
              <w:tab w:val="left" w:pos="880"/>
              <w:tab w:val="right" w:leader="dot" w:pos="9062"/>
            </w:tabs>
            <w:rPr>
              <w:rFonts w:eastAsiaTheme="minorEastAsia"/>
              <w:noProof/>
              <w:lang w:eastAsia="fr-FR"/>
            </w:rPr>
          </w:pPr>
          <w:hyperlink w:anchor="_Toc218247100" w:history="1">
            <w:r w:rsidRPr="00662CB5">
              <w:rPr>
                <w:rStyle w:val="Lienhypertexte"/>
                <w:noProof/>
                <w14:scene3d>
                  <w14:camera w14:prst="orthographicFront"/>
                  <w14:lightRig w14:rig="threePt" w14:dir="t">
                    <w14:rot w14:lat="0" w14:lon="0" w14:rev="0"/>
                  </w14:lightRig>
                </w14:scene3d>
              </w:rPr>
              <w:t>13.2</w:t>
            </w:r>
            <w:r>
              <w:rPr>
                <w:rFonts w:eastAsiaTheme="minorEastAsia"/>
                <w:noProof/>
                <w:lang w:eastAsia="fr-FR"/>
              </w:rPr>
              <w:tab/>
            </w:r>
            <w:r w:rsidRPr="00662CB5">
              <w:rPr>
                <w:rStyle w:val="Lienhypertexte"/>
                <w:noProof/>
              </w:rPr>
              <w:t>Prix de règlement</w:t>
            </w:r>
            <w:r>
              <w:rPr>
                <w:noProof/>
                <w:webHidden/>
              </w:rPr>
              <w:tab/>
            </w:r>
            <w:r>
              <w:rPr>
                <w:noProof/>
                <w:webHidden/>
              </w:rPr>
              <w:fldChar w:fldCharType="begin"/>
            </w:r>
            <w:r>
              <w:rPr>
                <w:noProof/>
                <w:webHidden/>
              </w:rPr>
              <w:instrText xml:space="preserve"> PAGEREF _Toc218247100 \h </w:instrText>
            </w:r>
            <w:r>
              <w:rPr>
                <w:noProof/>
                <w:webHidden/>
              </w:rPr>
            </w:r>
            <w:r>
              <w:rPr>
                <w:noProof/>
                <w:webHidden/>
              </w:rPr>
              <w:fldChar w:fldCharType="separate"/>
            </w:r>
            <w:r>
              <w:rPr>
                <w:noProof/>
                <w:webHidden/>
              </w:rPr>
              <w:t>12</w:t>
            </w:r>
            <w:r>
              <w:rPr>
                <w:noProof/>
                <w:webHidden/>
              </w:rPr>
              <w:fldChar w:fldCharType="end"/>
            </w:r>
          </w:hyperlink>
        </w:p>
        <w:p w14:paraId="1B0DAD91" w14:textId="5D19BA0A" w:rsidR="004A2827" w:rsidRDefault="004A2827">
          <w:pPr>
            <w:pStyle w:val="TM2"/>
            <w:tabs>
              <w:tab w:val="left" w:pos="880"/>
              <w:tab w:val="right" w:leader="dot" w:pos="9062"/>
            </w:tabs>
            <w:rPr>
              <w:rFonts w:eastAsiaTheme="minorEastAsia"/>
              <w:noProof/>
              <w:lang w:eastAsia="fr-FR"/>
            </w:rPr>
          </w:pPr>
          <w:hyperlink w:anchor="_Toc218247101" w:history="1">
            <w:r w:rsidRPr="00662CB5">
              <w:rPr>
                <w:rStyle w:val="Lienhypertexte"/>
                <w:noProof/>
                <w14:scene3d>
                  <w14:camera w14:prst="orthographicFront"/>
                  <w14:lightRig w14:rig="threePt" w14:dir="t">
                    <w14:rot w14:lat="0" w14:lon="0" w14:rev="0"/>
                  </w14:lightRig>
                </w14:scene3d>
              </w:rPr>
              <w:t>13.3</w:t>
            </w:r>
            <w:r>
              <w:rPr>
                <w:rFonts w:eastAsiaTheme="minorEastAsia"/>
                <w:noProof/>
                <w:lang w:eastAsia="fr-FR"/>
              </w:rPr>
              <w:tab/>
            </w:r>
            <w:r w:rsidRPr="00662CB5">
              <w:rPr>
                <w:rStyle w:val="Lienhypertexte"/>
                <w:noProof/>
              </w:rPr>
              <w:t>Forme des prix</w:t>
            </w:r>
            <w:r>
              <w:rPr>
                <w:noProof/>
                <w:webHidden/>
              </w:rPr>
              <w:tab/>
            </w:r>
            <w:r>
              <w:rPr>
                <w:noProof/>
                <w:webHidden/>
              </w:rPr>
              <w:fldChar w:fldCharType="begin"/>
            </w:r>
            <w:r>
              <w:rPr>
                <w:noProof/>
                <w:webHidden/>
              </w:rPr>
              <w:instrText xml:space="preserve"> PAGEREF _Toc218247101 \h </w:instrText>
            </w:r>
            <w:r>
              <w:rPr>
                <w:noProof/>
                <w:webHidden/>
              </w:rPr>
            </w:r>
            <w:r>
              <w:rPr>
                <w:noProof/>
                <w:webHidden/>
              </w:rPr>
              <w:fldChar w:fldCharType="separate"/>
            </w:r>
            <w:r>
              <w:rPr>
                <w:noProof/>
                <w:webHidden/>
              </w:rPr>
              <w:t>12</w:t>
            </w:r>
            <w:r>
              <w:rPr>
                <w:noProof/>
                <w:webHidden/>
              </w:rPr>
              <w:fldChar w:fldCharType="end"/>
            </w:r>
          </w:hyperlink>
        </w:p>
        <w:p w14:paraId="76C8419B" w14:textId="683A0F1C" w:rsidR="004A2827" w:rsidRDefault="004A2827">
          <w:pPr>
            <w:pStyle w:val="TM2"/>
            <w:tabs>
              <w:tab w:val="left" w:pos="880"/>
              <w:tab w:val="right" w:leader="dot" w:pos="9062"/>
            </w:tabs>
            <w:rPr>
              <w:rFonts w:eastAsiaTheme="minorEastAsia"/>
              <w:noProof/>
              <w:lang w:eastAsia="fr-FR"/>
            </w:rPr>
          </w:pPr>
          <w:hyperlink w:anchor="_Toc218247102" w:history="1">
            <w:r w:rsidRPr="00662CB5">
              <w:rPr>
                <w:rStyle w:val="Lienhypertexte"/>
                <w:noProof/>
                <w14:scene3d>
                  <w14:camera w14:prst="orthographicFront"/>
                  <w14:lightRig w14:rig="threePt" w14:dir="t">
                    <w14:rot w14:lat="0" w14:lon="0" w14:rev="0"/>
                  </w14:lightRig>
                </w14:scene3d>
              </w:rPr>
              <w:t>13.4</w:t>
            </w:r>
            <w:r>
              <w:rPr>
                <w:rFonts w:eastAsiaTheme="minorEastAsia"/>
                <w:noProof/>
                <w:lang w:eastAsia="fr-FR"/>
              </w:rPr>
              <w:tab/>
            </w:r>
            <w:r w:rsidRPr="00662CB5">
              <w:rPr>
                <w:rStyle w:val="Lienhypertexte"/>
                <w:noProof/>
              </w:rPr>
              <w:t>Variation des prix</w:t>
            </w:r>
            <w:r>
              <w:rPr>
                <w:noProof/>
                <w:webHidden/>
              </w:rPr>
              <w:tab/>
            </w:r>
            <w:r>
              <w:rPr>
                <w:noProof/>
                <w:webHidden/>
              </w:rPr>
              <w:fldChar w:fldCharType="begin"/>
            </w:r>
            <w:r>
              <w:rPr>
                <w:noProof/>
                <w:webHidden/>
              </w:rPr>
              <w:instrText xml:space="preserve"> PAGEREF _Toc218247102 \h </w:instrText>
            </w:r>
            <w:r>
              <w:rPr>
                <w:noProof/>
                <w:webHidden/>
              </w:rPr>
            </w:r>
            <w:r>
              <w:rPr>
                <w:noProof/>
                <w:webHidden/>
              </w:rPr>
              <w:fldChar w:fldCharType="separate"/>
            </w:r>
            <w:r>
              <w:rPr>
                <w:noProof/>
                <w:webHidden/>
              </w:rPr>
              <w:t>12</w:t>
            </w:r>
            <w:r>
              <w:rPr>
                <w:noProof/>
                <w:webHidden/>
              </w:rPr>
              <w:fldChar w:fldCharType="end"/>
            </w:r>
          </w:hyperlink>
        </w:p>
        <w:p w14:paraId="7B89BE68" w14:textId="78917237" w:rsidR="004A2827" w:rsidRDefault="004A2827">
          <w:pPr>
            <w:pStyle w:val="TM2"/>
            <w:tabs>
              <w:tab w:val="left" w:pos="880"/>
              <w:tab w:val="right" w:leader="dot" w:pos="9062"/>
            </w:tabs>
            <w:rPr>
              <w:rFonts w:eastAsiaTheme="minorEastAsia"/>
              <w:noProof/>
              <w:lang w:eastAsia="fr-FR"/>
            </w:rPr>
          </w:pPr>
          <w:hyperlink w:anchor="_Toc218247103" w:history="1">
            <w:r w:rsidRPr="00662CB5">
              <w:rPr>
                <w:rStyle w:val="Lienhypertexte"/>
                <w:noProof/>
                <w14:scene3d>
                  <w14:camera w14:prst="orthographicFront"/>
                  <w14:lightRig w14:rig="threePt" w14:dir="t">
                    <w14:rot w14:lat="0" w14:lon="0" w14:rev="0"/>
                  </w14:lightRig>
                </w14:scene3d>
              </w:rPr>
              <w:t>13.5</w:t>
            </w:r>
            <w:r>
              <w:rPr>
                <w:rFonts w:eastAsiaTheme="minorEastAsia"/>
                <w:noProof/>
                <w:lang w:eastAsia="fr-FR"/>
              </w:rPr>
              <w:tab/>
            </w:r>
            <w:r w:rsidRPr="00662CB5">
              <w:rPr>
                <w:rStyle w:val="Lienhypertexte"/>
                <w:noProof/>
              </w:rPr>
              <w:t>Clause butoir</w:t>
            </w:r>
            <w:r>
              <w:rPr>
                <w:noProof/>
                <w:webHidden/>
              </w:rPr>
              <w:tab/>
            </w:r>
            <w:r>
              <w:rPr>
                <w:noProof/>
                <w:webHidden/>
              </w:rPr>
              <w:fldChar w:fldCharType="begin"/>
            </w:r>
            <w:r>
              <w:rPr>
                <w:noProof/>
                <w:webHidden/>
              </w:rPr>
              <w:instrText xml:space="preserve"> PAGEREF _Toc218247103 \h </w:instrText>
            </w:r>
            <w:r>
              <w:rPr>
                <w:noProof/>
                <w:webHidden/>
              </w:rPr>
            </w:r>
            <w:r>
              <w:rPr>
                <w:noProof/>
                <w:webHidden/>
              </w:rPr>
              <w:fldChar w:fldCharType="separate"/>
            </w:r>
            <w:r>
              <w:rPr>
                <w:noProof/>
                <w:webHidden/>
              </w:rPr>
              <w:t>12</w:t>
            </w:r>
            <w:r>
              <w:rPr>
                <w:noProof/>
                <w:webHidden/>
              </w:rPr>
              <w:fldChar w:fldCharType="end"/>
            </w:r>
          </w:hyperlink>
        </w:p>
        <w:p w14:paraId="6E5A9995" w14:textId="25F6A8DE" w:rsidR="004A2827" w:rsidRDefault="004A2827">
          <w:pPr>
            <w:pStyle w:val="TM2"/>
            <w:tabs>
              <w:tab w:val="left" w:pos="880"/>
              <w:tab w:val="right" w:leader="dot" w:pos="9062"/>
            </w:tabs>
            <w:rPr>
              <w:rFonts w:eastAsiaTheme="minorEastAsia"/>
              <w:noProof/>
              <w:lang w:eastAsia="fr-FR"/>
            </w:rPr>
          </w:pPr>
          <w:hyperlink w:anchor="_Toc218247104" w:history="1">
            <w:r w:rsidRPr="00662CB5">
              <w:rPr>
                <w:rStyle w:val="Lienhypertexte"/>
                <w:noProof/>
                <w14:scene3d>
                  <w14:camera w14:prst="orthographicFront"/>
                  <w14:lightRig w14:rig="threePt" w14:dir="t">
                    <w14:rot w14:lat="0" w14:lon="0" w14:rev="0"/>
                  </w14:lightRig>
                </w14:scene3d>
              </w:rPr>
              <w:t>13.6</w:t>
            </w:r>
            <w:r>
              <w:rPr>
                <w:rFonts w:eastAsiaTheme="minorEastAsia"/>
                <w:noProof/>
                <w:lang w:eastAsia="fr-FR"/>
              </w:rPr>
              <w:tab/>
            </w:r>
            <w:r w:rsidRPr="00662CB5">
              <w:rPr>
                <w:rStyle w:val="Lienhypertexte"/>
                <w:noProof/>
              </w:rPr>
              <w:t>Clause de prix promotionnels</w:t>
            </w:r>
            <w:r>
              <w:rPr>
                <w:noProof/>
                <w:webHidden/>
              </w:rPr>
              <w:tab/>
            </w:r>
            <w:r>
              <w:rPr>
                <w:noProof/>
                <w:webHidden/>
              </w:rPr>
              <w:fldChar w:fldCharType="begin"/>
            </w:r>
            <w:r>
              <w:rPr>
                <w:noProof/>
                <w:webHidden/>
              </w:rPr>
              <w:instrText xml:space="preserve"> PAGEREF _Toc218247104 \h </w:instrText>
            </w:r>
            <w:r>
              <w:rPr>
                <w:noProof/>
                <w:webHidden/>
              </w:rPr>
            </w:r>
            <w:r>
              <w:rPr>
                <w:noProof/>
                <w:webHidden/>
              </w:rPr>
              <w:fldChar w:fldCharType="separate"/>
            </w:r>
            <w:r>
              <w:rPr>
                <w:noProof/>
                <w:webHidden/>
              </w:rPr>
              <w:t>12</w:t>
            </w:r>
            <w:r>
              <w:rPr>
                <w:noProof/>
                <w:webHidden/>
              </w:rPr>
              <w:fldChar w:fldCharType="end"/>
            </w:r>
          </w:hyperlink>
        </w:p>
        <w:p w14:paraId="24C2E86F" w14:textId="0544F2F7" w:rsidR="004A2827" w:rsidRDefault="004A2827">
          <w:pPr>
            <w:pStyle w:val="TM1"/>
            <w:tabs>
              <w:tab w:val="left" w:pos="660"/>
              <w:tab w:val="right" w:leader="dot" w:pos="9062"/>
            </w:tabs>
            <w:rPr>
              <w:rFonts w:eastAsiaTheme="minorEastAsia"/>
              <w:noProof/>
              <w:lang w:eastAsia="fr-FR"/>
            </w:rPr>
          </w:pPr>
          <w:hyperlink w:anchor="_Toc218247105" w:history="1">
            <w:r w:rsidRPr="00662CB5">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662CB5">
              <w:rPr>
                <w:rStyle w:val="Lienhypertexte"/>
                <w:noProof/>
              </w:rPr>
              <w:t>Clauses de financement et de sûreté</w:t>
            </w:r>
            <w:r>
              <w:rPr>
                <w:noProof/>
                <w:webHidden/>
              </w:rPr>
              <w:tab/>
            </w:r>
            <w:r>
              <w:rPr>
                <w:noProof/>
                <w:webHidden/>
              </w:rPr>
              <w:fldChar w:fldCharType="begin"/>
            </w:r>
            <w:r>
              <w:rPr>
                <w:noProof/>
                <w:webHidden/>
              </w:rPr>
              <w:instrText xml:space="preserve"> PAGEREF _Toc218247105 \h </w:instrText>
            </w:r>
            <w:r>
              <w:rPr>
                <w:noProof/>
                <w:webHidden/>
              </w:rPr>
            </w:r>
            <w:r>
              <w:rPr>
                <w:noProof/>
                <w:webHidden/>
              </w:rPr>
              <w:fldChar w:fldCharType="separate"/>
            </w:r>
            <w:r>
              <w:rPr>
                <w:noProof/>
                <w:webHidden/>
              </w:rPr>
              <w:t>13</w:t>
            </w:r>
            <w:r>
              <w:rPr>
                <w:noProof/>
                <w:webHidden/>
              </w:rPr>
              <w:fldChar w:fldCharType="end"/>
            </w:r>
          </w:hyperlink>
        </w:p>
        <w:p w14:paraId="645BB52D" w14:textId="56C426CD" w:rsidR="004A2827" w:rsidRDefault="004A2827">
          <w:pPr>
            <w:pStyle w:val="TM1"/>
            <w:tabs>
              <w:tab w:val="left" w:pos="660"/>
              <w:tab w:val="right" w:leader="dot" w:pos="9062"/>
            </w:tabs>
            <w:rPr>
              <w:rFonts w:eastAsiaTheme="minorEastAsia"/>
              <w:noProof/>
              <w:lang w:eastAsia="fr-FR"/>
            </w:rPr>
          </w:pPr>
          <w:hyperlink w:anchor="_Toc218247106" w:history="1">
            <w:r w:rsidRPr="00662CB5">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662CB5">
              <w:rPr>
                <w:rStyle w:val="Lienhypertexte"/>
                <w:noProof/>
              </w:rPr>
              <w:t>Modalités de règlement du marché</w:t>
            </w:r>
            <w:r>
              <w:rPr>
                <w:noProof/>
                <w:webHidden/>
              </w:rPr>
              <w:tab/>
            </w:r>
            <w:r>
              <w:rPr>
                <w:noProof/>
                <w:webHidden/>
              </w:rPr>
              <w:fldChar w:fldCharType="begin"/>
            </w:r>
            <w:r>
              <w:rPr>
                <w:noProof/>
                <w:webHidden/>
              </w:rPr>
              <w:instrText xml:space="preserve"> PAGEREF _Toc218247106 \h </w:instrText>
            </w:r>
            <w:r>
              <w:rPr>
                <w:noProof/>
                <w:webHidden/>
              </w:rPr>
            </w:r>
            <w:r>
              <w:rPr>
                <w:noProof/>
                <w:webHidden/>
              </w:rPr>
              <w:fldChar w:fldCharType="separate"/>
            </w:r>
            <w:r>
              <w:rPr>
                <w:noProof/>
                <w:webHidden/>
              </w:rPr>
              <w:t>13</w:t>
            </w:r>
            <w:r>
              <w:rPr>
                <w:noProof/>
                <w:webHidden/>
              </w:rPr>
              <w:fldChar w:fldCharType="end"/>
            </w:r>
          </w:hyperlink>
        </w:p>
        <w:p w14:paraId="2D426ACC" w14:textId="4E023172" w:rsidR="004A2827" w:rsidRDefault="004A2827">
          <w:pPr>
            <w:pStyle w:val="TM2"/>
            <w:tabs>
              <w:tab w:val="left" w:pos="880"/>
              <w:tab w:val="right" w:leader="dot" w:pos="9062"/>
            </w:tabs>
            <w:rPr>
              <w:rFonts w:eastAsiaTheme="minorEastAsia"/>
              <w:noProof/>
              <w:lang w:eastAsia="fr-FR"/>
            </w:rPr>
          </w:pPr>
          <w:hyperlink w:anchor="_Toc218247107" w:history="1">
            <w:r w:rsidRPr="00662CB5">
              <w:rPr>
                <w:rStyle w:val="Lienhypertexte"/>
                <w:noProof/>
                <w14:scene3d>
                  <w14:camera w14:prst="orthographicFront"/>
                  <w14:lightRig w14:rig="threePt" w14:dir="t">
                    <w14:rot w14:lat="0" w14:lon="0" w14:rev="0"/>
                  </w14:lightRig>
                </w14:scene3d>
              </w:rPr>
              <w:t>15.1</w:t>
            </w:r>
            <w:r>
              <w:rPr>
                <w:rFonts w:eastAsiaTheme="minorEastAsia"/>
                <w:noProof/>
                <w:lang w:eastAsia="fr-FR"/>
              </w:rPr>
              <w:tab/>
            </w:r>
            <w:r w:rsidRPr="00662CB5">
              <w:rPr>
                <w:rStyle w:val="Lienhypertexte"/>
                <w:noProof/>
              </w:rPr>
              <w:t>Mode de règlement</w:t>
            </w:r>
            <w:r>
              <w:rPr>
                <w:noProof/>
                <w:webHidden/>
              </w:rPr>
              <w:tab/>
            </w:r>
            <w:r>
              <w:rPr>
                <w:noProof/>
                <w:webHidden/>
              </w:rPr>
              <w:fldChar w:fldCharType="begin"/>
            </w:r>
            <w:r>
              <w:rPr>
                <w:noProof/>
                <w:webHidden/>
              </w:rPr>
              <w:instrText xml:space="preserve"> PAGEREF _Toc218247107 \h </w:instrText>
            </w:r>
            <w:r>
              <w:rPr>
                <w:noProof/>
                <w:webHidden/>
              </w:rPr>
            </w:r>
            <w:r>
              <w:rPr>
                <w:noProof/>
                <w:webHidden/>
              </w:rPr>
              <w:fldChar w:fldCharType="separate"/>
            </w:r>
            <w:r>
              <w:rPr>
                <w:noProof/>
                <w:webHidden/>
              </w:rPr>
              <w:t>13</w:t>
            </w:r>
            <w:r>
              <w:rPr>
                <w:noProof/>
                <w:webHidden/>
              </w:rPr>
              <w:fldChar w:fldCharType="end"/>
            </w:r>
          </w:hyperlink>
        </w:p>
        <w:p w14:paraId="6807D9B7" w14:textId="4A851350" w:rsidR="004A2827" w:rsidRDefault="004A2827">
          <w:pPr>
            <w:pStyle w:val="TM2"/>
            <w:tabs>
              <w:tab w:val="left" w:pos="880"/>
              <w:tab w:val="right" w:leader="dot" w:pos="9062"/>
            </w:tabs>
            <w:rPr>
              <w:rFonts w:eastAsiaTheme="minorEastAsia"/>
              <w:noProof/>
              <w:lang w:eastAsia="fr-FR"/>
            </w:rPr>
          </w:pPr>
          <w:hyperlink w:anchor="_Toc218247108" w:history="1">
            <w:r w:rsidRPr="00662CB5">
              <w:rPr>
                <w:rStyle w:val="Lienhypertexte"/>
                <w:noProof/>
                <w14:scene3d>
                  <w14:camera w14:prst="orthographicFront"/>
                  <w14:lightRig w14:rig="threePt" w14:dir="t">
                    <w14:rot w14:lat="0" w14:lon="0" w14:rev="0"/>
                  </w14:lightRig>
                </w14:scene3d>
              </w:rPr>
              <w:t>15.2</w:t>
            </w:r>
            <w:r>
              <w:rPr>
                <w:rFonts w:eastAsiaTheme="minorEastAsia"/>
                <w:noProof/>
                <w:lang w:eastAsia="fr-FR"/>
              </w:rPr>
              <w:tab/>
            </w:r>
            <w:r w:rsidRPr="00662CB5">
              <w:rPr>
                <w:rStyle w:val="Lienhypertexte"/>
                <w:noProof/>
              </w:rPr>
              <w:t>Avance</w:t>
            </w:r>
            <w:r>
              <w:rPr>
                <w:noProof/>
                <w:webHidden/>
              </w:rPr>
              <w:tab/>
            </w:r>
            <w:r>
              <w:rPr>
                <w:noProof/>
                <w:webHidden/>
              </w:rPr>
              <w:fldChar w:fldCharType="begin"/>
            </w:r>
            <w:r>
              <w:rPr>
                <w:noProof/>
                <w:webHidden/>
              </w:rPr>
              <w:instrText xml:space="preserve"> PAGEREF _Toc218247108 \h </w:instrText>
            </w:r>
            <w:r>
              <w:rPr>
                <w:noProof/>
                <w:webHidden/>
              </w:rPr>
            </w:r>
            <w:r>
              <w:rPr>
                <w:noProof/>
                <w:webHidden/>
              </w:rPr>
              <w:fldChar w:fldCharType="separate"/>
            </w:r>
            <w:r>
              <w:rPr>
                <w:noProof/>
                <w:webHidden/>
              </w:rPr>
              <w:t>13</w:t>
            </w:r>
            <w:r>
              <w:rPr>
                <w:noProof/>
                <w:webHidden/>
              </w:rPr>
              <w:fldChar w:fldCharType="end"/>
            </w:r>
          </w:hyperlink>
        </w:p>
        <w:p w14:paraId="103837DF" w14:textId="600B3142" w:rsidR="004A2827" w:rsidRDefault="004A2827">
          <w:pPr>
            <w:pStyle w:val="TM2"/>
            <w:tabs>
              <w:tab w:val="left" w:pos="880"/>
              <w:tab w:val="right" w:leader="dot" w:pos="9062"/>
            </w:tabs>
            <w:rPr>
              <w:rFonts w:eastAsiaTheme="minorEastAsia"/>
              <w:noProof/>
              <w:lang w:eastAsia="fr-FR"/>
            </w:rPr>
          </w:pPr>
          <w:hyperlink w:anchor="_Toc218247109" w:history="1">
            <w:r w:rsidRPr="00662CB5">
              <w:rPr>
                <w:rStyle w:val="Lienhypertexte"/>
                <w:noProof/>
                <w14:scene3d>
                  <w14:camera w14:prst="orthographicFront"/>
                  <w14:lightRig w14:rig="threePt" w14:dir="t">
                    <w14:rot w14:lat="0" w14:lon="0" w14:rev="0"/>
                  </w14:lightRig>
                </w14:scene3d>
              </w:rPr>
              <w:t>15.3</w:t>
            </w:r>
            <w:r>
              <w:rPr>
                <w:rFonts w:eastAsiaTheme="minorEastAsia"/>
                <w:noProof/>
                <w:lang w:eastAsia="fr-FR"/>
              </w:rPr>
              <w:tab/>
            </w:r>
            <w:r w:rsidRPr="00662CB5">
              <w:rPr>
                <w:rStyle w:val="Lienhypertexte"/>
                <w:noProof/>
              </w:rPr>
              <w:t>Cession ou nantissement de créances</w:t>
            </w:r>
            <w:r>
              <w:rPr>
                <w:noProof/>
                <w:webHidden/>
              </w:rPr>
              <w:tab/>
            </w:r>
            <w:r>
              <w:rPr>
                <w:noProof/>
                <w:webHidden/>
              </w:rPr>
              <w:fldChar w:fldCharType="begin"/>
            </w:r>
            <w:r>
              <w:rPr>
                <w:noProof/>
                <w:webHidden/>
              </w:rPr>
              <w:instrText xml:space="preserve"> PAGEREF _Toc218247109 \h </w:instrText>
            </w:r>
            <w:r>
              <w:rPr>
                <w:noProof/>
                <w:webHidden/>
              </w:rPr>
            </w:r>
            <w:r>
              <w:rPr>
                <w:noProof/>
                <w:webHidden/>
              </w:rPr>
              <w:fldChar w:fldCharType="separate"/>
            </w:r>
            <w:r>
              <w:rPr>
                <w:noProof/>
                <w:webHidden/>
              </w:rPr>
              <w:t>13</w:t>
            </w:r>
            <w:r>
              <w:rPr>
                <w:noProof/>
                <w:webHidden/>
              </w:rPr>
              <w:fldChar w:fldCharType="end"/>
            </w:r>
          </w:hyperlink>
        </w:p>
        <w:p w14:paraId="57C41930" w14:textId="4549011A" w:rsidR="004A2827" w:rsidRDefault="004A2827">
          <w:pPr>
            <w:pStyle w:val="TM2"/>
            <w:tabs>
              <w:tab w:val="left" w:pos="880"/>
              <w:tab w:val="right" w:leader="dot" w:pos="9062"/>
            </w:tabs>
            <w:rPr>
              <w:rFonts w:eastAsiaTheme="minorEastAsia"/>
              <w:noProof/>
              <w:lang w:eastAsia="fr-FR"/>
            </w:rPr>
          </w:pPr>
          <w:hyperlink w:anchor="_Toc218247110" w:history="1">
            <w:r w:rsidRPr="00662CB5">
              <w:rPr>
                <w:rStyle w:val="Lienhypertexte"/>
                <w:noProof/>
                <w14:scene3d>
                  <w14:camera w14:prst="orthographicFront"/>
                  <w14:lightRig w14:rig="threePt" w14:dir="t">
                    <w14:rot w14:lat="0" w14:lon="0" w14:rev="0"/>
                  </w14:lightRig>
                </w14:scene3d>
              </w:rPr>
              <w:t>15.4</w:t>
            </w:r>
            <w:r>
              <w:rPr>
                <w:rFonts w:eastAsiaTheme="minorEastAsia"/>
                <w:noProof/>
                <w:lang w:eastAsia="fr-FR"/>
              </w:rPr>
              <w:tab/>
            </w:r>
            <w:r w:rsidRPr="00662CB5">
              <w:rPr>
                <w:rStyle w:val="Lienhypertexte"/>
                <w:noProof/>
              </w:rPr>
              <w:t>Acomptes – paiements partiels</w:t>
            </w:r>
            <w:r>
              <w:rPr>
                <w:noProof/>
                <w:webHidden/>
              </w:rPr>
              <w:tab/>
            </w:r>
            <w:r>
              <w:rPr>
                <w:noProof/>
                <w:webHidden/>
              </w:rPr>
              <w:fldChar w:fldCharType="begin"/>
            </w:r>
            <w:r>
              <w:rPr>
                <w:noProof/>
                <w:webHidden/>
              </w:rPr>
              <w:instrText xml:space="preserve"> PAGEREF _Toc218247110 \h </w:instrText>
            </w:r>
            <w:r>
              <w:rPr>
                <w:noProof/>
                <w:webHidden/>
              </w:rPr>
            </w:r>
            <w:r>
              <w:rPr>
                <w:noProof/>
                <w:webHidden/>
              </w:rPr>
              <w:fldChar w:fldCharType="separate"/>
            </w:r>
            <w:r>
              <w:rPr>
                <w:noProof/>
                <w:webHidden/>
              </w:rPr>
              <w:t>14</w:t>
            </w:r>
            <w:r>
              <w:rPr>
                <w:noProof/>
                <w:webHidden/>
              </w:rPr>
              <w:fldChar w:fldCharType="end"/>
            </w:r>
          </w:hyperlink>
        </w:p>
        <w:p w14:paraId="1907229A" w14:textId="3989EE73" w:rsidR="004A2827" w:rsidRDefault="004A2827">
          <w:pPr>
            <w:pStyle w:val="TM2"/>
            <w:tabs>
              <w:tab w:val="left" w:pos="880"/>
              <w:tab w:val="right" w:leader="dot" w:pos="9062"/>
            </w:tabs>
            <w:rPr>
              <w:rFonts w:eastAsiaTheme="minorEastAsia"/>
              <w:noProof/>
              <w:lang w:eastAsia="fr-FR"/>
            </w:rPr>
          </w:pPr>
          <w:hyperlink w:anchor="_Toc218247111" w:history="1">
            <w:r w:rsidRPr="00662CB5">
              <w:rPr>
                <w:rStyle w:val="Lienhypertexte"/>
                <w:noProof/>
                <w14:scene3d>
                  <w14:camera w14:prst="orthographicFront"/>
                  <w14:lightRig w14:rig="threePt" w14:dir="t">
                    <w14:rot w14:lat="0" w14:lon="0" w14:rev="0"/>
                  </w14:lightRig>
                </w14:scene3d>
              </w:rPr>
              <w:t>15.5</w:t>
            </w:r>
            <w:r>
              <w:rPr>
                <w:rFonts w:eastAsiaTheme="minorEastAsia"/>
                <w:noProof/>
                <w:lang w:eastAsia="fr-FR"/>
              </w:rPr>
              <w:tab/>
            </w:r>
            <w:r w:rsidRPr="00662CB5">
              <w:rPr>
                <w:rStyle w:val="Lienhypertexte"/>
                <w:noProof/>
              </w:rPr>
              <w:t>Paiement</w:t>
            </w:r>
            <w:r>
              <w:rPr>
                <w:noProof/>
                <w:webHidden/>
              </w:rPr>
              <w:tab/>
            </w:r>
            <w:r>
              <w:rPr>
                <w:noProof/>
                <w:webHidden/>
              </w:rPr>
              <w:fldChar w:fldCharType="begin"/>
            </w:r>
            <w:r>
              <w:rPr>
                <w:noProof/>
                <w:webHidden/>
              </w:rPr>
              <w:instrText xml:space="preserve"> PAGEREF _Toc218247111 \h </w:instrText>
            </w:r>
            <w:r>
              <w:rPr>
                <w:noProof/>
                <w:webHidden/>
              </w:rPr>
            </w:r>
            <w:r>
              <w:rPr>
                <w:noProof/>
                <w:webHidden/>
              </w:rPr>
              <w:fldChar w:fldCharType="separate"/>
            </w:r>
            <w:r>
              <w:rPr>
                <w:noProof/>
                <w:webHidden/>
              </w:rPr>
              <w:t>14</w:t>
            </w:r>
            <w:r>
              <w:rPr>
                <w:noProof/>
                <w:webHidden/>
              </w:rPr>
              <w:fldChar w:fldCharType="end"/>
            </w:r>
          </w:hyperlink>
        </w:p>
        <w:p w14:paraId="41C73175" w14:textId="7830DCDF" w:rsidR="004A2827" w:rsidRDefault="004A2827">
          <w:pPr>
            <w:pStyle w:val="TM3"/>
            <w:tabs>
              <w:tab w:val="left" w:pos="1320"/>
              <w:tab w:val="right" w:leader="dot" w:pos="9062"/>
            </w:tabs>
            <w:rPr>
              <w:rFonts w:eastAsiaTheme="minorEastAsia"/>
              <w:noProof/>
              <w:lang w:eastAsia="fr-FR"/>
            </w:rPr>
          </w:pPr>
          <w:hyperlink w:anchor="_Toc218247112" w:history="1">
            <w:r w:rsidRPr="00662CB5">
              <w:rPr>
                <w:rStyle w:val="Lienhypertexte"/>
                <w:noProof/>
                <w14:scene3d>
                  <w14:camera w14:prst="orthographicFront"/>
                  <w14:lightRig w14:rig="threePt" w14:dir="t">
                    <w14:rot w14:lat="0" w14:lon="0" w14:rev="0"/>
                  </w14:lightRig>
                </w14:scene3d>
              </w:rPr>
              <w:t>15.5.1</w:t>
            </w:r>
            <w:r>
              <w:rPr>
                <w:rFonts w:eastAsiaTheme="minorEastAsia"/>
                <w:noProof/>
                <w:lang w:eastAsia="fr-FR"/>
              </w:rPr>
              <w:tab/>
            </w:r>
            <w:r w:rsidRPr="00662CB5">
              <w:rPr>
                <w:rStyle w:val="Lienhypertexte"/>
                <w:noProof/>
              </w:rPr>
              <w:t>Répartition des paiements</w:t>
            </w:r>
            <w:r>
              <w:rPr>
                <w:noProof/>
                <w:webHidden/>
              </w:rPr>
              <w:tab/>
            </w:r>
            <w:r>
              <w:rPr>
                <w:noProof/>
                <w:webHidden/>
              </w:rPr>
              <w:fldChar w:fldCharType="begin"/>
            </w:r>
            <w:r>
              <w:rPr>
                <w:noProof/>
                <w:webHidden/>
              </w:rPr>
              <w:instrText xml:space="preserve"> PAGEREF _Toc218247112 \h </w:instrText>
            </w:r>
            <w:r>
              <w:rPr>
                <w:noProof/>
                <w:webHidden/>
              </w:rPr>
            </w:r>
            <w:r>
              <w:rPr>
                <w:noProof/>
                <w:webHidden/>
              </w:rPr>
              <w:fldChar w:fldCharType="separate"/>
            </w:r>
            <w:r>
              <w:rPr>
                <w:noProof/>
                <w:webHidden/>
              </w:rPr>
              <w:t>14</w:t>
            </w:r>
            <w:r>
              <w:rPr>
                <w:noProof/>
                <w:webHidden/>
              </w:rPr>
              <w:fldChar w:fldCharType="end"/>
            </w:r>
          </w:hyperlink>
        </w:p>
        <w:p w14:paraId="11C1223C" w14:textId="345DD074" w:rsidR="004A2827" w:rsidRDefault="004A2827">
          <w:pPr>
            <w:pStyle w:val="TM3"/>
            <w:tabs>
              <w:tab w:val="left" w:pos="1320"/>
              <w:tab w:val="right" w:leader="dot" w:pos="9062"/>
            </w:tabs>
            <w:rPr>
              <w:rFonts w:eastAsiaTheme="minorEastAsia"/>
              <w:noProof/>
              <w:lang w:eastAsia="fr-FR"/>
            </w:rPr>
          </w:pPr>
          <w:hyperlink w:anchor="_Toc218247113" w:history="1">
            <w:r w:rsidRPr="00662CB5">
              <w:rPr>
                <w:rStyle w:val="Lienhypertexte"/>
                <w:noProof/>
                <w14:scene3d>
                  <w14:camera w14:prst="orthographicFront"/>
                  <w14:lightRig w14:rig="threePt" w14:dir="t">
                    <w14:rot w14:lat="0" w14:lon="0" w14:rev="0"/>
                  </w14:lightRig>
                </w14:scene3d>
              </w:rPr>
              <w:t>15.5.2</w:t>
            </w:r>
            <w:r>
              <w:rPr>
                <w:rFonts w:eastAsiaTheme="minorEastAsia"/>
                <w:noProof/>
                <w:lang w:eastAsia="fr-FR"/>
              </w:rPr>
              <w:tab/>
            </w:r>
            <w:r w:rsidRPr="00662CB5">
              <w:rPr>
                <w:rStyle w:val="Lienhypertexte"/>
                <w:noProof/>
              </w:rPr>
              <w:t>Présentation des factures électroniques</w:t>
            </w:r>
            <w:r>
              <w:rPr>
                <w:noProof/>
                <w:webHidden/>
              </w:rPr>
              <w:tab/>
            </w:r>
            <w:r>
              <w:rPr>
                <w:noProof/>
                <w:webHidden/>
              </w:rPr>
              <w:fldChar w:fldCharType="begin"/>
            </w:r>
            <w:r>
              <w:rPr>
                <w:noProof/>
                <w:webHidden/>
              </w:rPr>
              <w:instrText xml:space="preserve"> PAGEREF _Toc218247113 \h </w:instrText>
            </w:r>
            <w:r>
              <w:rPr>
                <w:noProof/>
                <w:webHidden/>
              </w:rPr>
            </w:r>
            <w:r>
              <w:rPr>
                <w:noProof/>
                <w:webHidden/>
              </w:rPr>
              <w:fldChar w:fldCharType="separate"/>
            </w:r>
            <w:r>
              <w:rPr>
                <w:noProof/>
                <w:webHidden/>
              </w:rPr>
              <w:t>14</w:t>
            </w:r>
            <w:r>
              <w:rPr>
                <w:noProof/>
                <w:webHidden/>
              </w:rPr>
              <w:fldChar w:fldCharType="end"/>
            </w:r>
          </w:hyperlink>
        </w:p>
        <w:p w14:paraId="394B0B46" w14:textId="42B107FF" w:rsidR="004A2827" w:rsidRDefault="004A2827">
          <w:pPr>
            <w:pStyle w:val="TM3"/>
            <w:tabs>
              <w:tab w:val="left" w:pos="1320"/>
              <w:tab w:val="right" w:leader="dot" w:pos="9062"/>
            </w:tabs>
            <w:rPr>
              <w:rFonts w:eastAsiaTheme="minorEastAsia"/>
              <w:noProof/>
              <w:lang w:eastAsia="fr-FR"/>
            </w:rPr>
          </w:pPr>
          <w:hyperlink w:anchor="_Toc218247114" w:history="1">
            <w:r w:rsidRPr="00662CB5">
              <w:rPr>
                <w:rStyle w:val="Lienhypertexte"/>
                <w:noProof/>
                <w14:scene3d>
                  <w14:camera w14:prst="orthographicFront"/>
                  <w14:lightRig w14:rig="threePt" w14:dir="t">
                    <w14:rot w14:lat="0" w14:lon="0" w14:rev="0"/>
                  </w14:lightRig>
                </w14:scene3d>
              </w:rPr>
              <w:t>15.5.3</w:t>
            </w:r>
            <w:r>
              <w:rPr>
                <w:rFonts w:eastAsiaTheme="minorEastAsia"/>
                <w:noProof/>
                <w:lang w:eastAsia="fr-FR"/>
              </w:rPr>
              <w:tab/>
            </w:r>
            <w:r w:rsidRPr="00662CB5">
              <w:rPr>
                <w:rStyle w:val="Lienhypertexte"/>
                <w:noProof/>
              </w:rPr>
              <w:t>Mentions à faire figurer dans la facture</w:t>
            </w:r>
            <w:r>
              <w:rPr>
                <w:noProof/>
                <w:webHidden/>
              </w:rPr>
              <w:tab/>
            </w:r>
            <w:r>
              <w:rPr>
                <w:noProof/>
                <w:webHidden/>
              </w:rPr>
              <w:fldChar w:fldCharType="begin"/>
            </w:r>
            <w:r>
              <w:rPr>
                <w:noProof/>
                <w:webHidden/>
              </w:rPr>
              <w:instrText xml:space="preserve"> PAGEREF _Toc218247114 \h </w:instrText>
            </w:r>
            <w:r>
              <w:rPr>
                <w:noProof/>
                <w:webHidden/>
              </w:rPr>
            </w:r>
            <w:r>
              <w:rPr>
                <w:noProof/>
                <w:webHidden/>
              </w:rPr>
              <w:fldChar w:fldCharType="separate"/>
            </w:r>
            <w:r>
              <w:rPr>
                <w:noProof/>
                <w:webHidden/>
              </w:rPr>
              <w:t>14</w:t>
            </w:r>
            <w:r>
              <w:rPr>
                <w:noProof/>
                <w:webHidden/>
              </w:rPr>
              <w:fldChar w:fldCharType="end"/>
            </w:r>
          </w:hyperlink>
        </w:p>
        <w:p w14:paraId="0EFC4E1B" w14:textId="777AA94A" w:rsidR="004A2827" w:rsidRDefault="004A2827">
          <w:pPr>
            <w:pStyle w:val="TM3"/>
            <w:tabs>
              <w:tab w:val="left" w:pos="1320"/>
              <w:tab w:val="right" w:leader="dot" w:pos="9062"/>
            </w:tabs>
            <w:rPr>
              <w:rFonts w:eastAsiaTheme="minorEastAsia"/>
              <w:noProof/>
              <w:lang w:eastAsia="fr-FR"/>
            </w:rPr>
          </w:pPr>
          <w:hyperlink w:anchor="_Toc218247115" w:history="1">
            <w:r w:rsidRPr="00662CB5">
              <w:rPr>
                <w:rStyle w:val="Lienhypertexte"/>
                <w:noProof/>
                <w14:scene3d>
                  <w14:camera w14:prst="orthographicFront"/>
                  <w14:lightRig w14:rig="threePt" w14:dir="t">
                    <w14:rot w14:lat="0" w14:lon="0" w14:rev="0"/>
                  </w14:lightRig>
                </w14:scene3d>
              </w:rPr>
              <w:t>15.5.4</w:t>
            </w:r>
            <w:r>
              <w:rPr>
                <w:rFonts w:eastAsiaTheme="minorEastAsia"/>
                <w:noProof/>
                <w:lang w:eastAsia="fr-FR"/>
              </w:rPr>
              <w:tab/>
            </w:r>
            <w:r w:rsidRPr="00662CB5">
              <w:rPr>
                <w:rStyle w:val="Lienhypertexte"/>
                <w:noProof/>
              </w:rPr>
              <w:t>Traitement des factures</w:t>
            </w:r>
            <w:r>
              <w:rPr>
                <w:noProof/>
                <w:webHidden/>
              </w:rPr>
              <w:tab/>
            </w:r>
            <w:r>
              <w:rPr>
                <w:noProof/>
                <w:webHidden/>
              </w:rPr>
              <w:fldChar w:fldCharType="begin"/>
            </w:r>
            <w:r>
              <w:rPr>
                <w:noProof/>
                <w:webHidden/>
              </w:rPr>
              <w:instrText xml:space="preserve"> PAGEREF _Toc218247115 \h </w:instrText>
            </w:r>
            <w:r>
              <w:rPr>
                <w:noProof/>
                <w:webHidden/>
              </w:rPr>
            </w:r>
            <w:r>
              <w:rPr>
                <w:noProof/>
                <w:webHidden/>
              </w:rPr>
              <w:fldChar w:fldCharType="separate"/>
            </w:r>
            <w:r>
              <w:rPr>
                <w:noProof/>
                <w:webHidden/>
              </w:rPr>
              <w:t>15</w:t>
            </w:r>
            <w:r>
              <w:rPr>
                <w:noProof/>
                <w:webHidden/>
              </w:rPr>
              <w:fldChar w:fldCharType="end"/>
            </w:r>
          </w:hyperlink>
        </w:p>
        <w:p w14:paraId="004D14D7" w14:textId="1DB13F44" w:rsidR="004A2827" w:rsidRDefault="004A2827">
          <w:pPr>
            <w:pStyle w:val="TM2"/>
            <w:tabs>
              <w:tab w:val="left" w:pos="880"/>
              <w:tab w:val="right" w:leader="dot" w:pos="9062"/>
            </w:tabs>
            <w:rPr>
              <w:rFonts w:eastAsiaTheme="minorEastAsia"/>
              <w:noProof/>
              <w:lang w:eastAsia="fr-FR"/>
            </w:rPr>
          </w:pPr>
          <w:hyperlink w:anchor="_Toc218247116" w:history="1">
            <w:r w:rsidRPr="00662CB5">
              <w:rPr>
                <w:rStyle w:val="Lienhypertexte"/>
                <w:noProof/>
                <w14:scene3d>
                  <w14:camera w14:prst="orthographicFront"/>
                  <w14:lightRig w14:rig="threePt" w14:dir="t">
                    <w14:rot w14:lat="0" w14:lon="0" w14:rev="0"/>
                  </w14:lightRig>
                </w14:scene3d>
              </w:rPr>
              <w:t>15.6</w:t>
            </w:r>
            <w:r>
              <w:rPr>
                <w:rFonts w:eastAsiaTheme="minorEastAsia"/>
                <w:noProof/>
                <w:lang w:eastAsia="fr-FR"/>
              </w:rPr>
              <w:tab/>
            </w:r>
            <w:r w:rsidRPr="00662CB5">
              <w:rPr>
                <w:rStyle w:val="Lienhypertexte"/>
                <w:noProof/>
              </w:rPr>
              <w:t>Escompte</w:t>
            </w:r>
            <w:r>
              <w:rPr>
                <w:noProof/>
                <w:webHidden/>
              </w:rPr>
              <w:tab/>
            </w:r>
            <w:r>
              <w:rPr>
                <w:noProof/>
                <w:webHidden/>
              </w:rPr>
              <w:fldChar w:fldCharType="begin"/>
            </w:r>
            <w:r>
              <w:rPr>
                <w:noProof/>
                <w:webHidden/>
              </w:rPr>
              <w:instrText xml:space="preserve"> PAGEREF _Toc218247116 \h </w:instrText>
            </w:r>
            <w:r>
              <w:rPr>
                <w:noProof/>
                <w:webHidden/>
              </w:rPr>
            </w:r>
            <w:r>
              <w:rPr>
                <w:noProof/>
                <w:webHidden/>
              </w:rPr>
              <w:fldChar w:fldCharType="separate"/>
            </w:r>
            <w:r>
              <w:rPr>
                <w:noProof/>
                <w:webHidden/>
              </w:rPr>
              <w:t>15</w:t>
            </w:r>
            <w:r>
              <w:rPr>
                <w:noProof/>
                <w:webHidden/>
              </w:rPr>
              <w:fldChar w:fldCharType="end"/>
            </w:r>
          </w:hyperlink>
        </w:p>
        <w:p w14:paraId="282523F8" w14:textId="20C7AA53" w:rsidR="004A2827" w:rsidRDefault="004A2827">
          <w:pPr>
            <w:pStyle w:val="TM2"/>
            <w:tabs>
              <w:tab w:val="left" w:pos="880"/>
              <w:tab w:val="right" w:leader="dot" w:pos="9062"/>
            </w:tabs>
            <w:rPr>
              <w:rFonts w:eastAsiaTheme="minorEastAsia"/>
              <w:noProof/>
              <w:lang w:eastAsia="fr-FR"/>
            </w:rPr>
          </w:pPr>
          <w:hyperlink w:anchor="_Toc218247117" w:history="1">
            <w:r w:rsidRPr="00662CB5">
              <w:rPr>
                <w:rStyle w:val="Lienhypertexte"/>
                <w:noProof/>
                <w14:scene3d>
                  <w14:camera w14:prst="orthographicFront"/>
                  <w14:lightRig w14:rig="threePt" w14:dir="t">
                    <w14:rot w14:lat="0" w14:lon="0" w14:rev="0"/>
                  </w14:lightRig>
                </w14:scene3d>
              </w:rPr>
              <w:t>15.7</w:t>
            </w:r>
            <w:r>
              <w:rPr>
                <w:rFonts w:eastAsiaTheme="minorEastAsia"/>
                <w:noProof/>
                <w:lang w:eastAsia="fr-FR"/>
              </w:rPr>
              <w:tab/>
            </w:r>
            <w:r w:rsidRPr="00662CB5">
              <w:rPr>
                <w:rStyle w:val="Lienhypertexte"/>
                <w:noProof/>
              </w:rPr>
              <w:t>Intérêts moratoires et indemnité forfaitaire pour frais de recouvrement</w:t>
            </w:r>
            <w:r>
              <w:rPr>
                <w:noProof/>
                <w:webHidden/>
              </w:rPr>
              <w:tab/>
            </w:r>
            <w:r>
              <w:rPr>
                <w:noProof/>
                <w:webHidden/>
              </w:rPr>
              <w:fldChar w:fldCharType="begin"/>
            </w:r>
            <w:r>
              <w:rPr>
                <w:noProof/>
                <w:webHidden/>
              </w:rPr>
              <w:instrText xml:space="preserve"> PAGEREF _Toc218247117 \h </w:instrText>
            </w:r>
            <w:r>
              <w:rPr>
                <w:noProof/>
                <w:webHidden/>
              </w:rPr>
            </w:r>
            <w:r>
              <w:rPr>
                <w:noProof/>
                <w:webHidden/>
              </w:rPr>
              <w:fldChar w:fldCharType="separate"/>
            </w:r>
            <w:r>
              <w:rPr>
                <w:noProof/>
                <w:webHidden/>
              </w:rPr>
              <w:t>16</w:t>
            </w:r>
            <w:r>
              <w:rPr>
                <w:noProof/>
                <w:webHidden/>
              </w:rPr>
              <w:fldChar w:fldCharType="end"/>
            </w:r>
          </w:hyperlink>
        </w:p>
        <w:p w14:paraId="33E1ACD9" w14:textId="3682DC66" w:rsidR="004A2827" w:rsidRDefault="004A2827">
          <w:pPr>
            <w:pStyle w:val="TM1"/>
            <w:tabs>
              <w:tab w:val="left" w:pos="660"/>
              <w:tab w:val="right" w:leader="dot" w:pos="9062"/>
            </w:tabs>
            <w:rPr>
              <w:rFonts w:eastAsiaTheme="minorEastAsia"/>
              <w:noProof/>
              <w:lang w:eastAsia="fr-FR"/>
            </w:rPr>
          </w:pPr>
          <w:hyperlink w:anchor="_Toc218247118" w:history="1">
            <w:r w:rsidRPr="00662CB5">
              <w:rPr>
                <w:rStyle w:val="Lienhypertexte"/>
                <w:noProof/>
                <w14:scene3d>
                  <w14:camera w14:prst="orthographicFront"/>
                  <w14:lightRig w14:rig="threePt" w14:dir="t">
                    <w14:rot w14:lat="0" w14:lon="0" w14:rev="0"/>
                  </w14:lightRig>
                </w14:scene3d>
              </w:rPr>
              <w:t>16</w:t>
            </w:r>
            <w:r>
              <w:rPr>
                <w:rFonts w:eastAsiaTheme="minorEastAsia"/>
                <w:noProof/>
                <w:lang w:eastAsia="fr-FR"/>
              </w:rPr>
              <w:tab/>
            </w:r>
            <w:r w:rsidRPr="00662CB5">
              <w:rPr>
                <w:rStyle w:val="Lienhypertexte"/>
                <w:noProof/>
              </w:rPr>
              <w:t>Pénalités</w:t>
            </w:r>
            <w:r>
              <w:rPr>
                <w:noProof/>
                <w:webHidden/>
              </w:rPr>
              <w:tab/>
            </w:r>
            <w:r>
              <w:rPr>
                <w:noProof/>
                <w:webHidden/>
              </w:rPr>
              <w:fldChar w:fldCharType="begin"/>
            </w:r>
            <w:r>
              <w:rPr>
                <w:noProof/>
                <w:webHidden/>
              </w:rPr>
              <w:instrText xml:space="preserve"> PAGEREF _Toc218247118 \h </w:instrText>
            </w:r>
            <w:r>
              <w:rPr>
                <w:noProof/>
                <w:webHidden/>
              </w:rPr>
            </w:r>
            <w:r>
              <w:rPr>
                <w:noProof/>
                <w:webHidden/>
              </w:rPr>
              <w:fldChar w:fldCharType="separate"/>
            </w:r>
            <w:r>
              <w:rPr>
                <w:noProof/>
                <w:webHidden/>
              </w:rPr>
              <w:t>16</w:t>
            </w:r>
            <w:r>
              <w:rPr>
                <w:noProof/>
                <w:webHidden/>
              </w:rPr>
              <w:fldChar w:fldCharType="end"/>
            </w:r>
          </w:hyperlink>
        </w:p>
        <w:p w14:paraId="73B0DB31" w14:textId="066FE82E" w:rsidR="004A2827" w:rsidRDefault="004A2827">
          <w:pPr>
            <w:pStyle w:val="TM2"/>
            <w:tabs>
              <w:tab w:val="left" w:pos="880"/>
              <w:tab w:val="right" w:leader="dot" w:pos="9062"/>
            </w:tabs>
            <w:rPr>
              <w:rFonts w:eastAsiaTheme="minorEastAsia"/>
              <w:noProof/>
              <w:lang w:eastAsia="fr-FR"/>
            </w:rPr>
          </w:pPr>
          <w:hyperlink w:anchor="_Toc218247119" w:history="1">
            <w:r w:rsidRPr="00662CB5">
              <w:rPr>
                <w:rStyle w:val="Lienhypertexte"/>
                <w:noProof/>
                <w14:scene3d>
                  <w14:camera w14:prst="orthographicFront"/>
                  <w14:lightRig w14:rig="threePt" w14:dir="t">
                    <w14:rot w14:lat="0" w14:lon="0" w14:rev="0"/>
                  </w14:lightRig>
                </w14:scene3d>
              </w:rPr>
              <w:t>16.1</w:t>
            </w:r>
            <w:r>
              <w:rPr>
                <w:rFonts w:eastAsiaTheme="minorEastAsia"/>
                <w:noProof/>
                <w:lang w:eastAsia="fr-FR"/>
              </w:rPr>
              <w:tab/>
            </w:r>
            <w:r w:rsidRPr="00662CB5">
              <w:rPr>
                <w:rStyle w:val="Lienhypertexte"/>
                <w:noProof/>
              </w:rPr>
              <w:t>Généralités</w:t>
            </w:r>
            <w:r>
              <w:rPr>
                <w:noProof/>
                <w:webHidden/>
              </w:rPr>
              <w:tab/>
            </w:r>
            <w:r>
              <w:rPr>
                <w:noProof/>
                <w:webHidden/>
              </w:rPr>
              <w:fldChar w:fldCharType="begin"/>
            </w:r>
            <w:r>
              <w:rPr>
                <w:noProof/>
                <w:webHidden/>
              </w:rPr>
              <w:instrText xml:space="preserve"> PAGEREF _Toc218247119 \h </w:instrText>
            </w:r>
            <w:r>
              <w:rPr>
                <w:noProof/>
                <w:webHidden/>
              </w:rPr>
            </w:r>
            <w:r>
              <w:rPr>
                <w:noProof/>
                <w:webHidden/>
              </w:rPr>
              <w:fldChar w:fldCharType="separate"/>
            </w:r>
            <w:r>
              <w:rPr>
                <w:noProof/>
                <w:webHidden/>
              </w:rPr>
              <w:t>16</w:t>
            </w:r>
            <w:r>
              <w:rPr>
                <w:noProof/>
                <w:webHidden/>
              </w:rPr>
              <w:fldChar w:fldCharType="end"/>
            </w:r>
          </w:hyperlink>
        </w:p>
        <w:p w14:paraId="62D5E940" w14:textId="2F5A7887" w:rsidR="004A2827" w:rsidRDefault="004A2827">
          <w:pPr>
            <w:pStyle w:val="TM2"/>
            <w:tabs>
              <w:tab w:val="left" w:pos="880"/>
              <w:tab w:val="right" w:leader="dot" w:pos="9062"/>
            </w:tabs>
            <w:rPr>
              <w:rFonts w:eastAsiaTheme="minorEastAsia"/>
              <w:noProof/>
              <w:lang w:eastAsia="fr-FR"/>
            </w:rPr>
          </w:pPr>
          <w:hyperlink w:anchor="_Toc218247120" w:history="1">
            <w:r w:rsidRPr="00662CB5">
              <w:rPr>
                <w:rStyle w:val="Lienhypertexte"/>
                <w:noProof/>
                <w14:scene3d>
                  <w14:camera w14:prst="orthographicFront"/>
                  <w14:lightRig w14:rig="threePt" w14:dir="t">
                    <w14:rot w14:lat="0" w14:lon="0" w14:rev="0"/>
                  </w14:lightRig>
                </w14:scene3d>
              </w:rPr>
              <w:t>16.2</w:t>
            </w:r>
            <w:r>
              <w:rPr>
                <w:rFonts w:eastAsiaTheme="minorEastAsia"/>
                <w:noProof/>
                <w:lang w:eastAsia="fr-FR"/>
              </w:rPr>
              <w:tab/>
            </w:r>
            <w:r w:rsidRPr="00662CB5">
              <w:rPr>
                <w:rStyle w:val="Lienhypertexte"/>
                <w:noProof/>
              </w:rPr>
              <w:t>Nature des dysfonctionnements assortis de pénalités</w:t>
            </w:r>
            <w:r>
              <w:rPr>
                <w:noProof/>
                <w:webHidden/>
              </w:rPr>
              <w:tab/>
            </w:r>
            <w:r>
              <w:rPr>
                <w:noProof/>
                <w:webHidden/>
              </w:rPr>
              <w:fldChar w:fldCharType="begin"/>
            </w:r>
            <w:r>
              <w:rPr>
                <w:noProof/>
                <w:webHidden/>
              </w:rPr>
              <w:instrText xml:space="preserve"> PAGEREF _Toc218247120 \h </w:instrText>
            </w:r>
            <w:r>
              <w:rPr>
                <w:noProof/>
                <w:webHidden/>
              </w:rPr>
            </w:r>
            <w:r>
              <w:rPr>
                <w:noProof/>
                <w:webHidden/>
              </w:rPr>
              <w:fldChar w:fldCharType="separate"/>
            </w:r>
            <w:r>
              <w:rPr>
                <w:noProof/>
                <w:webHidden/>
              </w:rPr>
              <w:t>16</w:t>
            </w:r>
            <w:r>
              <w:rPr>
                <w:noProof/>
                <w:webHidden/>
              </w:rPr>
              <w:fldChar w:fldCharType="end"/>
            </w:r>
          </w:hyperlink>
        </w:p>
        <w:p w14:paraId="43621F3B" w14:textId="6561FE81" w:rsidR="004A2827" w:rsidRDefault="004A2827">
          <w:pPr>
            <w:pStyle w:val="TM2"/>
            <w:tabs>
              <w:tab w:val="left" w:pos="880"/>
              <w:tab w:val="right" w:leader="dot" w:pos="9062"/>
            </w:tabs>
            <w:rPr>
              <w:rFonts w:eastAsiaTheme="minorEastAsia"/>
              <w:noProof/>
              <w:lang w:eastAsia="fr-FR"/>
            </w:rPr>
          </w:pPr>
          <w:hyperlink w:anchor="_Toc218247121" w:history="1">
            <w:r w:rsidRPr="00662CB5">
              <w:rPr>
                <w:rStyle w:val="Lienhypertexte"/>
                <w:noProof/>
                <w14:scene3d>
                  <w14:camera w14:prst="orthographicFront"/>
                  <w14:lightRig w14:rig="threePt" w14:dir="t">
                    <w14:rot w14:lat="0" w14:lon="0" w14:rev="0"/>
                  </w14:lightRig>
                </w14:scene3d>
              </w:rPr>
              <w:t>16.3</w:t>
            </w:r>
            <w:r>
              <w:rPr>
                <w:rFonts w:eastAsiaTheme="minorEastAsia"/>
                <w:noProof/>
                <w:lang w:eastAsia="fr-FR"/>
              </w:rPr>
              <w:tab/>
            </w:r>
            <w:r w:rsidRPr="00662CB5">
              <w:rPr>
                <w:rStyle w:val="Lienhypertexte"/>
                <w:noProof/>
              </w:rPr>
              <w:t>Cumul des pénalités</w:t>
            </w:r>
            <w:r>
              <w:rPr>
                <w:noProof/>
                <w:webHidden/>
              </w:rPr>
              <w:tab/>
            </w:r>
            <w:r>
              <w:rPr>
                <w:noProof/>
                <w:webHidden/>
              </w:rPr>
              <w:fldChar w:fldCharType="begin"/>
            </w:r>
            <w:r>
              <w:rPr>
                <w:noProof/>
                <w:webHidden/>
              </w:rPr>
              <w:instrText xml:space="preserve"> PAGEREF _Toc218247121 \h </w:instrText>
            </w:r>
            <w:r>
              <w:rPr>
                <w:noProof/>
                <w:webHidden/>
              </w:rPr>
            </w:r>
            <w:r>
              <w:rPr>
                <w:noProof/>
                <w:webHidden/>
              </w:rPr>
              <w:fldChar w:fldCharType="separate"/>
            </w:r>
            <w:r>
              <w:rPr>
                <w:noProof/>
                <w:webHidden/>
              </w:rPr>
              <w:t>16</w:t>
            </w:r>
            <w:r>
              <w:rPr>
                <w:noProof/>
                <w:webHidden/>
              </w:rPr>
              <w:fldChar w:fldCharType="end"/>
            </w:r>
          </w:hyperlink>
        </w:p>
        <w:p w14:paraId="2654F240" w14:textId="6797BA4B" w:rsidR="004A2827" w:rsidRDefault="004A2827">
          <w:pPr>
            <w:pStyle w:val="TM1"/>
            <w:tabs>
              <w:tab w:val="left" w:pos="660"/>
              <w:tab w:val="right" w:leader="dot" w:pos="9062"/>
            </w:tabs>
            <w:rPr>
              <w:rFonts w:eastAsiaTheme="minorEastAsia"/>
              <w:noProof/>
              <w:lang w:eastAsia="fr-FR"/>
            </w:rPr>
          </w:pPr>
          <w:hyperlink w:anchor="_Toc218247122" w:history="1">
            <w:r w:rsidRPr="00662CB5">
              <w:rPr>
                <w:rStyle w:val="Lienhypertexte"/>
                <w:noProof/>
                <w14:scene3d>
                  <w14:camera w14:prst="orthographicFront"/>
                  <w14:lightRig w14:rig="threePt" w14:dir="t">
                    <w14:rot w14:lat="0" w14:lon="0" w14:rev="0"/>
                  </w14:lightRig>
                </w14:scene3d>
              </w:rPr>
              <w:t>17</w:t>
            </w:r>
            <w:r>
              <w:rPr>
                <w:rFonts w:eastAsiaTheme="minorEastAsia"/>
                <w:noProof/>
                <w:lang w:eastAsia="fr-FR"/>
              </w:rPr>
              <w:tab/>
            </w:r>
            <w:r w:rsidRPr="00662CB5">
              <w:rPr>
                <w:rStyle w:val="Lienhypertexte"/>
                <w:noProof/>
              </w:rPr>
              <w:t>Responsabilités</w:t>
            </w:r>
            <w:r>
              <w:rPr>
                <w:noProof/>
                <w:webHidden/>
              </w:rPr>
              <w:tab/>
            </w:r>
            <w:r>
              <w:rPr>
                <w:noProof/>
                <w:webHidden/>
              </w:rPr>
              <w:fldChar w:fldCharType="begin"/>
            </w:r>
            <w:r>
              <w:rPr>
                <w:noProof/>
                <w:webHidden/>
              </w:rPr>
              <w:instrText xml:space="preserve"> PAGEREF _Toc218247122 \h </w:instrText>
            </w:r>
            <w:r>
              <w:rPr>
                <w:noProof/>
                <w:webHidden/>
              </w:rPr>
            </w:r>
            <w:r>
              <w:rPr>
                <w:noProof/>
                <w:webHidden/>
              </w:rPr>
              <w:fldChar w:fldCharType="separate"/>
            </w:r>
            <w:r>
              <w:rPr>
                <w:noProof/>
                <w:webHidden/>
              </w:rPr>
              <w:t>17</w:t>
            </w:r>
            <w:r>
              <w:rPr>
                <w:noProof/>
                <w:webHidden/>
              </w:rPr>
              <w:fldChar w:fldCharType="end"/>
            </w:r>
          </w:hyperlink>
        </w:p>
        <w:p w14:paraId="23DE5698" w14:textId="346C34A6" w:rsidR="004A2827" w:rsidRDefault="004A2827">
          <w:pPr>
            <w:pStyle w:val="TM1"/>
            <w:tabs>
              <w:tab w:val="left" w:pos="660"/>
              <w:tab w:val="right" w:leader="dot" w:pos="9062"/>
            </w:tabs>
            <w:rPr>
              <w:rFonts w:eastAsiaTheme="minorEastAsia"/>
              <w:noProof/>
              <w:lang w:eastAsia="fr-FR"/>
            </w:rPr>
          </w:pPr>
          <w:hyperlink w:anchor="_Toc218247123" w:history="1">
            <w:r w:rsidRPr="00662CB5">
              <w:rPr>
                <w:rStyle w:val="Lienhypertexte"/>
                <w:noProof/>
                <w14:scene3d>
                  <w14:camera w14:prst="orthographicFront"/>
                  <w14:lightRig w14:rig="threePt" w14:dir="t">
                    <w14:rot w14:lat="0" w14:lon="0" w14:rev="0"/>
                  </w14:lightRig>
                </w14:scene3d>
              </w:rPr>
              <w:t>18</w:t>
            </w:r>
            <w:r>
              <w:rPr>
                <w:rFonts w:eastAsiaTheme="minorEastAsia"/>
                <w:noProof/>
                <w:lang w:eastAsia="fr-FR"/>
              </w:rPr>
              <w:tab/>
            </w:r>
            <w:r w:rsidRPr="00662CB5">
              <w:rPr>
                <w:rStyle w:val="Lienhypertexte"/>
                <w:noProof/>
              </w:rPr>
              <w:t>Clauses sociales et/ou environnementales</w:t>
            </w:r>
            <w:r>
              <w:rPr>
                <w:noProof/>
                <w:webHidden/>
              </w:rPr>
              <w:tab/>
            </w:r>
            <w:r>
              <w:rPr>
                <w:noProof/>
                <w:webHidden/>
              </w:rPr>
              <w:fldChar w:fldCharType="begin"/>
            </w:r>
            <w:r>
              <w:rPr>
                <w:noProof/>
                <w:webHidden/>
              </w:rPr>
              <w:instrText xml:space="preserve"> PAGEREF _Toc218247123 \h </w:instrText>
            </w:r>
            <w:r>
              <w:rPr>
                <w:noProof/>
                <w:webHidden/>
              </w:rPr>
            </w:r>
            <w:r>
              <w:rPr>
                <w:noProof/>
                <w:webHidden/>
              </w:rPr>
              <w:fldChar w:fldCharType="separate"/>
            </w:r>
            <w:r>
              <w:rPr>
                <w:noProof/>
                <w:webHidden/>
              </w:rPr>
              <w:t>18</w:t>
            </w:r>
            <w:r>
              <w:rPr>
                <w:noProof/>
                <w:webHidden/>
              </w:rPr>
              <w:fldChar w:fldCharType="end"/>
            </w:r>
          </w:hyperlink>
        </w:p>
        <w:p w14:paraId="23ACDACA" w14:textId="2A2F3C39" w:rsidR="004A2827" w:rsidRDefault="004A2827">
          <w:pPr>
            <w:pStyle w:val="TM2"/>
            <w:tabs>
              <w:tab w:val="left" w:pos="880"/>
              <w:tab w:val="right" w:leader="dot" w:pos="9062"/>
            </w:tabs>
            <w:rPr>
              <w:rFonts w:eastAsiaTheme="minorEastAsia"/>
              <w:noProof/>
              <w:lang w:eastAsia="fr-FR"/>
            </w:rPr>
          </w:pPr>
          <w:hyperlink w:anchor="_Toc218247124" w:history="1">
            <w:r w:rsidRPr="00662CB5">
              <w:rPr>
                <w:rStyle w:val="Lienhypertexte"/>
                <w:noProof/>
                <w14:scene3d>
                  <w14:camera w14:prst="orthographicFront"/>
                  <w14:lightRig w14:rig="threePt" w14:dir="t">
                    <w14:rot w14:lat="0" w14:lon="0" w14:rev="0"/>
                  </w14:lightRig>
                </w14:scene3d>
              </w:rPr>
              <w:t>18.1</w:t>
            </w:r>
            <w:r>
              <w:rPr>
                <w:rFonts w:eastAsiaTheme="minorEastAsia"/>
                <w:noProof/>
                <w:lang w:eastAsia="fr-FR"/>
              </w:rPr>
              <w:tab/>
            </w:r>
            <w:r w:rsidRPr="00662CB5">
              <w:rPr>
                <w:rStyle w:val="Lienhypertexte"/>
                <w:noProof/>
              </w:rPr>
              <w:t>Protection de l’environnement</w:t>
            </w:r>
            <w:r>
              <w:rPr>
                <w:noProof/>
                <w:webHidden/>
              </w:rPr>
              <w:tab/>
            </w:r>
            <w:r>
              <w:rPr>
                <w:noProof/>
                <w:webHidden/>
              </w:rPr>
              <w:fldChar w:fldCharType="begin"/>
            </w:r>
            <w:r>
              <w:rPr>
                <w:noProof/>
                <w:webHidden/>
              </w:rPr>
              <w:instrText xml:space="preserve"> PAGEREF _Toc218247124 \h </w:instrText>
            </w:r>
            <w:r>
              <w:rPr>
                <w:noProof/>
                <w:webHidden/>
              </w:rPr>
            </w:r>
            <w:r>
              <w:rPr>
                <w:noProof/>
                <w:webHidden/>
              </w:rPr>
              <w:fldChar w:fldCharType="separate"/>
            </w:r>
            <w:r>
              <w:rPr>
                <w:noProof/>
                <w:webHidden/>
              </w:rPr>
              <w:t>18</w:t>
            </w:r>
            <w:r>
              <w:rPr>
                <w:noProof/>
                <w:webHidden/>
              </w:rPr>
              <w:fldChar w:fldCharType="end"/>
            </w:r>
          </w:hyperlink>
        </w:p>
        <w:p w14:paraId="39523B7E" w14:textId="23C1FB38" w:rsidR="004A2827" w:rsidRDefault="004A2827">
          <w:pPr>
            <w:pStyle w:val="TM1"/>
            <w:tabs>
              <w:tab w:val="left" w:pos="660"/>
              <w:tab w:val="right" w:leader="dot" w:pos="9062"/>
            </w:tabs>
            <w:rPr>
              <w:rFonts w:eastAsiaTheme="minorEastAsia"/>
              <w:noProof/>
              <w:lang w:eastAsia="fr-FR"/>
            </w:rPr>
          </w:pPr>
          <w:hyperlink w:anchor="_Toc218247125" w:history="1">
            <w:r w:rsidRPr="00662CB5">
              <w:rPr>
                <w:rStyle w:val="Lienhypertexte"/>
                <w:noProof/>
                <w14:scene3d>
                  <w14:camera w14:prst="orthographicFront"/>
                  <w14:lightRig w14:rig="threePt" w14:dir="t">
                    <w14:rot w14:lat="0" w14:lon="0" w14:rev="0"/>
                  </w14:lightRig>
                </w14:scene3d>
              </w:rPr>
              <w:t>19</w:t>
            </w:r>
            <w:r>
              <w:rPr>
                <w:rFonts w:eastAsiaTheme="minorEastAsia"/>
                <w:noProof/>
                <w:lang w:eastAsia="fr-FR"/>
              </w:rPr>
              <w:tab/>
            </w:r>
            <w:r w:rsidRPr="00662CB5">
              <w:rPr>
                <w:rStyle w:val="Lienhypertexte"/>
                <w:noProof/>
              </w:rPr>
              <w:t>Autres obligations du Titulaire</w:t>
            </w:r>
            <w:r>
              <w:rPr>
                <w:noProof/>
                <w:webHidden/>
              </w:rPr>
              <w:tab/>
            </w:r>
            <w:r>
              <w:rPr>
                <w:noProof/>
                <w:webHidden/>
              </w:rPr>
              <w:fldChar w:fldCharType="begin"/>
            </w:r>
            <w:r>
              <w:rPr>
                <w:noProof/>
                <w:webHidden/>
              </w:rPr>
              <w:instrText xml:space="preserve"> PAGEREF _Toc218247125 \h </w:instrText>
            </w:r>
            <w:r>
              <w:rPr>
                <w:noProof/>
                <w:webHidden/>
              </w:rPr>
            </w:r>
            <w:r>
              <w:rPr>
                <w:noProof/>
                <w:webHidden/>
              </w:rPr>
              <w:fldChar w:fldCharType="separate"/>
            </w:r>
            <w:r>
              <w:rPr>
                <w:noProof/>
                <w:webHidden/>
              </w:rPr>
              <w:t>18</w:t>
            </w:r>
            <w:r>
              <w:rPr>
                <w:noProof/>
                <w:webHidden/>
              </w:rPr>
              <w:fldChar w:fldCharType="end"/>
            </w:r>
          </w:hyperlink>
        </w:p>
        <w:p w14:paraId="22C12EE3" w14:textId="1483C406" w:rsidR="004A2827" w:rsidRDefault="004A2827">
          <w:pPr>
            <w:pStyle w:val="TM2"/>
            <w:tabs>
              <w:tab w:val="left" w:pos="880"/>
              <w:tab w:val="right" w:leader="dot" w:pos="9062"/>
            </w:tabs>
            <w:rPr>
              <w:rFonts w:eastAsiaTheme="minorEastAsia"/>
              <w:noProof/>
              <w:lang w:eastAsia="fr-FR"/>
            </w:rPr>
          </w:pPr>
          <w:hyperlink w:anchor="_Toc218247126" w:history="1">
            <w:r w:rsidRPr="00662CB5">
              <w:rPr>
                <w:rStyle w:val="Lienhypertexte"/>
                <w:noProof/>
                <w14:scene3d>
                  <w14:camera w14:prst="orthographicFront"/>
                  <w14:lightRig w14:rig="threePt" w14:dir="t">
                    <w14:rot w14:lat="0" w14:lon="0" w14:rev="0"/>
                  </w14:lightRig>
                </w14:scene3d>
              </w:rPr>
              <w:t>19.1</w:t>
            </w:r>
            <w:r>
              <w:rPr>
                <w:rFonts w:eastAsiaTheme="minorEastAsia"/>
                <w:noProof/>
                <w:lang w:eastAsia="fr-FR"/>
              </w:rPr>
              <w:tab/>
            </w:r>
            <w:r w:rsidRPr="00662CB5">
              <w:rPr>
                <w:rStyle w:val="Lienhypertexte"/>
                <w:noProof/>
              </w:rPr>
              <w:t>Changements affectant le Titulaire</w:t>
            </w:r>
            <w:r>
              <w:rPr>
                <w:noProof/>
                <w:webHidden/>
              </w:rPr>
              <w:tab/>
            </w:r>
            <w:r>
              <w:rPr>
                <w:noProof/>
                <w:webHidden/>
              </w:rPr>
              <w:fldChar w:fldCharType="begin"/>
            </w:r>
            <w:r>
              <w:rPr>
                <w:noProof/>
                <w:webHidden/>
              </w:rPr>
              <w:instrText xml:space="preserve"> PAGEREF _Toc218247126 \h </w:instrText>
            </w:r>
            <w:r>
              <w:rPr>
                <w:noProof/>
                <w:webHidden/>
              </w:rPr>
            </w:r>
            <w:r>
              <w:rPr>
                <w:noProof/>
                <w:webHidden/>
              </w:rPr>
              <w:fldChar w:fldCharType="separate"/>
            </w:r>
            <w:r>
              <w:rPr>
                <w:noProof/>
                <w:webHidden/>
              </w:rPr>
              <w:t>18</w:t>
            </w:r>
            <w:r>
              <w:rPr>
                <w:noProof/>
                <w:webHidden/>
              </w:rPr>
              <w:fldChar w:fldCharType="end"/>
            </w:r>
          </w:hyperlink>
        </w:p>
        <w:p w14:paraId="68307355" w14:textId="0BCF9388" w:rsidR="004A2827" w:rsidRDefault="004A2827">
          <w:pPr>
            <w:pStyle w:val="TM2"/>
            <w:tabs>
              <w:tab w:val="left" w:pos="880"/>
              <w:tab w:val="right" w:leader="dot" w:pos="9062"/>
            </w:tabs>
            <w:rPr>
              <w:rFonts w:eastAsiaTheme="minorEastAsia"/>
              <w:noProof/>
              <w:lang w:eastAsia="fr-FR"/>
            </w:rPr>
          </w:pPr>
          <w:hyperlink w:anchor="_Toc218247127" w:history="1">
            <w:r w:rsidRPr="00662CB5">
              <w:rPr>
                <w:rStyle w:val="Lienhypertexte"/>
                <w:noProof/>
                <w14:scene3d>
                  <w14:camera w14:prst="orthographicFront"/>
                  <w14:lightRig w14:rig="threePt" w14:dir="t">
                    <w14:rot w14:lat="0" w14:lon="0" w14:rev="0"/>
                  </w14:lightRig>
                </w14:scene3d>
              </w:rPr>
              <w:t>19.2</w:t>
            </w:r>
            <w:r>
              <w:rPr>
                <w:rFonts w:eastAsiaTheme="minorEastAsia"/>
                <w:noProof/>
                <w:lang w:eastAsia="fr-FR"/>
              </w:rPr>
              <w:tab/>
            </w:r>
            <w:r w:rsidRPr="00662CB5">
              <w:rPr>
                <w:rStyle w:val="Lienhypertexte"/>
                <w:noProof/>
              </w:rPr>
              <w:t>Sous-traitance</w:t>
            </w:r>
            <w:r>
              <w:rPr>
                <w:noProof/>
                <w:webHidden/>
              </w:rPr>
              <w:tab/>
            </w:r>
            <w:r>
              <w:rPr>
                <w:noProof/>
                <w:webHidden/>
              </w:rPr>
              <w:fldChar w:fldCharType="begin"/>
            </w:r>
            <w:r>
              <w:rPr>
                <w:noProof/>
                <w:webHidden/>
              </w:rPr>
              <w:instrText xml:space="preserve"> PAGEREF _Toc218247127 \h </w:instrText>
            </w:r>
            <w:r>
              <w:rPr>
                <w:noProof/>
                <w:webHidden/>
              </w:rPr>
            </w:r>
            <w:r>
              <w:rPr>
                <w:noProof/>
                <w:webHidden/>
              </w:rPr>
              <w:fldChar w:fldCharType="separate"/>
            </w:r>
            <w:r>
              <w:rPr>
                <w:noProof/>
                <w:webHidden/>
              </w:rPr>
              <w:t>18</w:t>
            </w:r>
            <w:r>
              <w:rPr>
                <w:noProof/>
                <w:webHidden/>
              </w:rPr>
              <w:fldChar w:fldCharType="end"/>
            </w:r>
          </w:hyperlink>
        </w:p>
        <w:p w14:paraId="25C57EEA" w14:textId="64240A76" w:rsidR="004A2827" w:rsidRDefault="004A2827">
          <w:pPr>
            <w:pStyle w:val="TM2"/>
            <w:tabs>
              <w:tab w:val="left" w:pos="880"/>
              <w:tab w:val="right" w:leader="dot" w:pos="9062"/>
            </w:tabs>
            <w:rPr>
              <w:rFonts w:eastAsiaTheme="minorEastAsia"/>
              <w:noProof/>
              <w:lang w:eastAsia="fr-FR"/>
            </w:rPr>
          </w:pPr>
          <w:hyperlink w:anchor="_Toc218247128" w:history="1">
            <w:r w:rsidRPr="00662CB5">
              <w:rPr>
                <w:rStyle w:val="Lienhypertexte"/>
                <w:noProof/>
                <w14:scene3d>
                  <w14:camera w14:prst="orthographicFront"/>
                  <w14:lightRig w14:rig="threePt" w14:dir="t">
                    <w14:rot w14:lat="0" w14:lon="0" w14:rev="0"/>
                  </w14:lightRig>
                </w14:scene3d>
              </w:rPr>
              <w:t>19.3</w:t>
            </w:r>
            <w:r>
              <w:rPr>
                <w:rFonts w:eastAsiaTheme="minorEastAsia"/>
                <w:noProof/>
                <w:lang w:eastAsia="fr-FR"/>
              </w:rPr>
              <w:tab/>
            </w:r>
            <w:r w:rsidRPr="00662CB5">
              <w:rPr>
                <w:rStyle w:val="Lienhypertexte"/>
                <w:noProof/>
              </w:rPr>
              <w:t>Assurances</w:t>
            </w:r>
            <w:r>
              <w:rPr>
                <w:noProof/>
                <w:webHidden/>
              </w:rPr>
              <w:tab/>
            </w:r>
            <w:r>
              <w:rPr>
                <w:noProof/>
                <w:webHidden/>
              </w:rPr>
              <w:fldChar w:fldCharType="begin"/>
            </w:r>
            <w:r>
              <w:rPr>
                <w:noProof/>
                <w:webHidden/>
              </w:rPr>
              <w:instrText xml:space="preserve"> PAGEREF _Toc218247128 \h </w:instrText>
            </w:r>
            <w:r>
              <w:rPr>
                <w:noProof/>
                <w:webHidden/>
              </w:rPr>
            </w:r>
            <w:r>
              <w:rPr>
                <w:noProof/>
                <w:webHidden/>
              </w:rPr>
              <w:fldChar w:fldCharType="separate"/>
            </w:r>
            <w:r>
              <w:rPr>
                <w:noProof/>
                <w:webHidden/>
              </w:rPr>
              <w:t>19</w:t>
            </w:r>
            <w:r>
              <w:rPr>
                <w:noProof/>
                <w:webHidden/>
              </w:rPr>
              <w:fldChar w:fldCharType="end"/>
            </w:r>
          </w:hyperlink>
        </w:p>
        <w:p w14:paraId="24A2943A" w14:textId="6667241B" w:rsidR="004A2827" w:rsidRDefault="004A2827">
          <w:pPr>
            <w:pStyle w:val="TM2"/>
            <w:tabs>
              <w:tab w:val="left" w:pos="880"/>
              <w:tab w:val="right" w:leader="dot" w:pos="9062"/>
            </w:tabs>
            <w:rPr>
              <w:rFonts w:eastAsiaTheme="minorEastAsia"/>
              <w:noProof/>
              <w:lang w:eastAsia="fr-FR"/>
            </w:rPr>
          </w:pPr>
          <w:hyperlink w:anchor="_Toc218247129" w:history="1">
            <w:r w:rsidRPr="00662CB5">
              <w:rPr>
                <w:rStyle w:val="Lienhypertexte"/>
                <w:noProof/>
                <w14:scene3d>
                  <w14:camera w14:prst="orthographicFront"/>
                  <w14:lightRig w14:rig="threePt" w14:dir="t">
                    <w14:rot w14:lat="0" w14:lon="0" w14:rev="0"/>
                  </w14:lightRig>
                </w14:scene3d>
              </w:rPr>
              <w:t>19.4</w:t>
            </w:r>
            <w:r>
              <w:rPr>
                <w:rFonts w:eastAsiaTheme="minorEastAsia"/>
                <w:noProof/>
                <w:lang w:eastAsia="fr-FR"/>
              </w:rPr>
              <w:tab/>
            </w:r>
            <w:r w:rsidRPr="00662CB5">
              <w:rPr>
                <w:rStyle w:val="Lienhypertexte"/>
                <w:noProof/>
              </w:rPr>
              <w:t>Obligation de sécurité</w:t>
            </w:r>
            <w:r>
              <w:rPr>
                <w:noProof/>
                <w:webHidden/>
              </w:rPr>
              <w:tab/>
            </w:r>
            <w:r>
              <w:rPr>
                <w:noProof/>
                <w:webHidden/>
              </w:rPr>
              <w:fldChar w:fldCharType="begin"/>
            </w:r>
            <w:r>
              <w:rPr>
                <w:noProof/>
                <w:webHidden/>
              </w:rPr>
              <w:instrText xml:space="preserve"> PAGEREF _Toc218247129 \h </w:instrText>
            </w:r>
            <w:r>
              <w:rPr>
                <w:noProof/>
                <w:webHidden/>
              </w:rPr>
            </w:r>
            <w:r>
              <w:rPr>
                <w:noProof/>
                <w:webHidden/>
              </w:rPr>
              <w:fldChar w:fldCharType="separate"/>
            </w:r>
            <w:r>
              <w:rPr>
                <w:noProof/>
                <w:webHidden/>
              </w:rPr>
              <w:t>19</w:t>
            </w:r>
            <w:r>
              <w:rPr>
                <w:noProof/>
                <w:webHidden/>
              </w:rPr>
              <w:fldChar w:fldCharType="end"/>
            </w:r>
          </w:hyperlink>
        </w:p>
        <w:p w14:paraId="0C1D37E9" w14:textId="7F7407AF" w:rsidR="004A2827" w:rsidRDefault="004A2827">
          <w:pPr>
            <w:pStyle w:val="TM2"/>
            <w:tabs>
              <w:tab w:val="left" w:pos="880"/>
              <w:tab w:val="right" w:leader="dot" w:pos="9062"/>
            </w:tabs>
            <w:rPr>
              <w:rFonts w:eastAsiaTheme="minorEastAsia"/>
              <w:noProof/>
              <w:lang w:eastAsia="fr-FR"/>
            </w:rPr>
          </w:pPr>
          <w:hyperlink w:anchor="_Toc218247130" w:history="1">
            <w:r w:rsidRPr="00662CB5">
              <w:rPr>
                <w:rStyle w:val="Lienhypertexte"/>
                <w:noProof/>
                <w14:scene3d>
                  <w14:camera w14:prst="orthographicFront"/>
                  <w14:lightRig w14:rig="threePt" w14:dir="t">
                    <w14:rot w14:lat="0" w14:lon="0" w14:rev="0"/>
                  </w14:lightRig>
                </w14:scene3d>
              </w:rPr>
              <w:t>19.5</w:t>
            </w:r>
            <w:r>
              <w:rPr>
                <w:rFonts w:eastAsiaTheme="minorEastAsia"/>
                <w:noProof/>
                <w:lang w:eastAsia="fr-FR"/>
              </w:rPr>
              <w:tab/>
            </w:r>
            <w:r w:rsidRPr="00662CB5">
              <w:rPr>
                <w:rStyle w:val="Lienhypertexte"/>
                <w:noProof/>
              </w:rPr>
              <w:t>Obligation de conseil</w:t>
            </w:r>
            <w:r>
              <w:rPr>
                <w:noProof/>
                <w:webHidden/>
              </w:rPr>
              <w:tab/>
            </w:r>
            <w:r>
              <w:rPr>
                <w:noProof/>
                <w:webHidden/>
              </w:rPr>
              <w:fldChar w:fldCharType="begin"/>
            </w:r>
            <w:r>
              <w:rPr>
                <w:noProof/>
                <w:webHidden/>
              </w:rPr>
              <w:instrText xml:space="preserve"> PAGEREF _Toc218247130 \h </w:instrText>
            </w:r>
            <w:r>
              <w:rPr>
                <w:noProof/>
                <w:webHidden/>
              </w:rPr>
            </w:r>
            <w:r>
              <w:rPr>
                <w:noProof/>
                <w:webHidden/>
              </w:rPr>
              <w:fldChar w:fldCharType="separate"/>
            </w:r>
            <w:r>
              <w:rPr>
                <w:noProof/>
                <w:webHidden/>
              </w:rPr>
              <w:t>19</w:t>
            </w:r>
            <w:r>
              <w:rPr>
                <w:noProof/>
                <w:webHidden/>
              </w:rPr>
              <w:fldChar w:fldCharType="end"/>
            </w:r>
          </w:hyperlink>
        </w:p>
        <w:p w14:paraId="57F69A05" w14:textId="2BF305EB" w:rsidR="004A2827" w:rsidRDefault="004A2827">
          <w:pPr>
            <w:pStyle w:val="TM2"/>
            <w:tabs>
              <w:tab w:val="left" w:pos="880"/>
              <w:tab w:val="right" w:leader="dot" w:pos="9062"/>
            </w:tabs>
            <w:rPr>
              <w:rFonts w:eastAsiaTheme="minorEastAsia"/>
              <w:noProof/>
              <w:lang w:eastAsia="fr-FR"/>
            </w:rPr>
          </w:pPr>
          <w:hyperlink w:anchor="_Toc218247131" w:history="1">
            <w:r w:rsidRPr="00662CB5">
              <w:rPr>
                <w:rStyle w:val="Lienhypertexte"/>
                <w:noProof/>
                <w14:scene3d>
                  <w14:camera w14:prst="orthographicFront"/>
                  <w14:lightRig w14:rig="threePt" w14:dir="t">
                    <w14:rot w14:lat="0" w14:lon="0" w14:rev="0"/>
                  </w14:lightRig>
                </w14:scene3d>
              </w:rPr>
              <w:t>19.6</w:t>
            </w:r>
            <w:r>
              <w:rPr>
                <w:rFonts w:eastAsiaTheme="minorEastAsia"/>
                <w:noProof/>
                <w:lang w:eastAsia="fr-FR"/>
              </w:rPr>
              <w:tab/>
            </w:r>
            <w:r w:rsidRPr="00662CB5">
              <w:rPr>
                <w:rStyle w:val="Lienhypertexte"/>
                <w:noProof/>
              </w:rPr>
              <w:t>Protection des données et obligation de confidentialité</w:t>
            </w:r>
            <w:r>
              <w:rPr>
                <w:noProof/>
                <w:webHidden/>
              </w:rPr>
              <w:tab/>
            </w:r>
            <w:r>
              <w:rPr>
                <w:noProof/>
                <w:webHidden/>
              </w:rPr>
              <w:fldChar w:fldCharType="begin"/>
            </w:r>
            <w:r>
              <w:rPr>
                <w:noProof/>
                <w:webHidden/>
              </w:rPr>
              <w:instrText xml:space="preserve"> PAGEREF _Toc218247131 \h </w:instrText>
            </w:r>
            <w:r>
              <w:rPr>
                <w:noProof/>
                <w:webHidden/>
              </w:rPr>
            </w:r>
            <w:r>
              <w:rPr>
                <w:noProof/>
                <w:webHidden/>
              </w:rPr>
              <w:fldChar w:fldCharType="separate"/>
            </w:r>
            <w:r>
              <w:rPr>
                <w:noProof/>
                <w:webHidden/>
              </w:rPr>
              <w:t>19</w:t>
            </w:r>
            <w:r>
              <w:rPr>
                <w:noProof/>
                <w:webHidden/>
              </w:rPr>
              <w:fldChar w:fldCharType="end"/>
            </w:r>
          </w:hyperlink>
        </w:p>
        <w:p w14:paraId="2A7F8A62" w14:textId="18853FE5" w:rsidR="004A2827" w:rsidRDefault="004A2827">
          <w:pPr>
            <w:pStyle w:val="TM3"/>
            <w:tabs>
              <w:tab w:val="left" w:pos="1320"/>
              <w:tab w:val="right" w:leader="dot" w:pos="9062"/>
            </w:tabs>
            <w:rPr>
              <w:rFonts w:eastAsiaTheme="minorEastAsia"/>
              <w:noProof/>
              <w:lang w:eastAsia="fr-FR"/>
            </w:rPr>
          </w:pPr>
          <w:hyperlink w:anchor="_Toc218247132" w:history="1">
            <w:r w:rsidRPr="00662CB5">
              <w:rPr>
                <w:rStyle w:val="Lienhypertexte"/>
                <w:noProof/>
                <w14:scene3d>
                  <w14:camera w14:prst="orthographicFront"/>
                  <w14:lightRig w14:rig="threePt" w14:dir="t">
                    <w14:rot w14:lat="0" w14:lon="0" w14:rev="0"/>
                  </w14:lightRig>
                </w14:scene3d>
              </w:rPr>
              <w:t>19.6.1</w:t>
            </w:r>
            <w:r>
              <w:rPr>
                <w:rFonts w:eastAsiaTheme="minorEastAsia"/>
                <w:noProof/>
                <w:lang w:eastAsia="fr-FR"/>
              </w:rPr>
              <w:tab/>
            </w:r>
            <w:r w:rsidRPr="00662CB5">
              <w:rPr>
                <w:rStyle w:val="Lienhypertexte"/>
                <w:noProof/>
              </w:rPr>
              <w:t>Obligation de confidentialité</w:t>
            </w:r>
            <w:r>
              <w:rPr>
                <w:noProof/>
                <w:webHidden/>
              </w:rPr>
              <w:tab/>
            </w:r>
            <w:r>
              <w:rPr>
                <w:noProof/>
                <w:webHidden/>
              </w:rPr>
              <w:fldChar w:fldCharType="begin"/>
            </w:r>
            <w:r>
              <w:rPr>
                <w:noProof/>
                <w:webHidden/>
              </w:rPr>
              <w:instrText xml:space="preserve"> PAGEREF _Toc218247132 \h </w:instrText>
            </w:r>
            <w:r>
              <w:rPr>
                <w:noProof/>
                <w:webHidden/>
              </w:rPr>
            </w:r>
            <w:r>
              <w:rPr>
                <w:noProof/>
                <w:webHidden/>
              </w:rPr>
              <w:fldChar w:fldCharType="separate"/>
            </w:r>
            <w:r>
              <w:rPr>
                <w:noProof/>
                <w:webHidden/>
              </w:rPr>
              <w:t>19</w:t>
            </w:r>
            <w:r>
              <w:rPr>
                <w:noProof/>
                <w:webHidden/>
              </w:rPr>
              <w:fldChar w:fldCharType="end"/>
            </w:r>
          </w:hyperlink>
        </w:p>
        <w:p w14:paraId="79EC9FE6" w14:textId="5393A100" w:rsidR="004A2827" w:rsidRDefault="004A2827">
          <w:pPr>
            <w:pStyle w:val="TM1"/>
            <w:tabs>
              <w:tab w:val="left" w:pos="660"/>
              <w:tab w:val="right" w:leader="dot" w:pos="9062"/>
            </w:tabs>
            <w:rPr>
              <w:rFonts w:eastAsiaTheme="minorEastAsia"/>
              <w:noProof/>
              <w:lang w:eastAsia="fr-FR"/>
            </w:rPr>
          </w:pPr>
          <w:hyperlink w:anchor="_Toc218247133" w:history="1">
            <w:r w:rsidRPr="00662CB5">
              <w:rPr>
                <w:rStyle w:val="Lienhypertexte"/>
                <w:noProof/>
                <w14:scene3d>
                  <w14:camera w14:prst="orthographicFront"/>
                  <w14:lightRig w14:rig="threePt" w14:dir="t">
                    <w14:rot w14:lat="0" w14:lon="0" w14:rev="0"/>
                  </w14:lightRig>
                </w14:scene3d>
              </w:rPr>
              <w:t>20</w:t>
            </w:r>
            <w:r>
              <w:rPr>
                <w:rFonts w:eastAsiaTheme="minorEastAsia"/>
                <w:noProof/>
                <w:lang w:eastAsia="fr-FR"/>
              </w:rPr>
              <w:tab/>
            </w:r>
            <w:r w:rsidRPr="00662CB5">
              <w:rPr>
                <w:rStyle w:val="Lienhypertexte"/>
                <w:noProof/>
              </w:rPr>
              <w:t>Modifications du marché</w:t>
            </w:r>
            <w:r>
              <w:rPr>
                <w:noProof/>
                <w:webHidden/>
              </w:rPr>
              <w:tab/>
            </w:r>
            <w:r>
              <w:rPr>
                <w:noProof/>
                <w:webHidden/>
              </w:rPr>
              <w:fldChar w:fldCharType="begin"/>
            </w:r>
            <w:r>
              <w:rPr>
                <w:noProof/>
                <w:webHidden/>
              </w:rPr>
              <w:instrText xml:space="preserve"> PAGEREF _Toc218247133 \h </w:instrText>
            </w:r>
            <w:r>
              <w:rPr>
                <w:noProof/>
                <w:webHidden/>
              </w:rPr>
            </w:r>
            <w:r>
              <w:rPr>
                <w:noProof/>
                <w:webHidden/>
              </w:rPr>
              <w:fldChar w:fldCharType="separate"/>
            </w:r>
            <w:r>
              <w:rPr>
                <w:noProof/>
                <w:webHidden/>
              </w:rPr>
              <w:t>20</w:t>
            </w:r>
            <w:r>
              <w:rPr>
                <w:noProof/>
                <w:webHidden/>
              </w:rPr>
              <w:fldChar w:fldCharType="end"/>
            </w:r>
          </w:hyperlink>
        </w:p>
        <w:p w14:paraId="05BF33A5" w14:textId="1C7999CC" w:rsidR="004A2827" w:rsidRDefault="004A2827">
          <w:pPr>
            <w:pStyle w:val="TM2"/>
            <w:tabs>
              <w:tab w:val="left" w:pos="880"/>
              <w:tab w:val="right" w:leader="dot" w:pos="9062"/>
            </w:tabs>
            <w:rPr>
              <w:rFonts w:eastAsiaTheme="minorEastAsia"/>
              <w:noProof/>
              <w:lang w:eastAsia="fr-FR"/>
            </w:rPr>
          </w:pPr>
          <w:hyperlink w:anchor="_Toc218247134" w:history="1">
            <w:r w:rsidRPr="00662CB5">
              <w:rPr>
                <w:rStyle w:val="Lienhypertexte"/>
                <w:noProof/>
                <w14:scene3d>
                  <w14:camera w14:prst="orthographicFront"/>
                  <w14:lightRig w14:rig="threePt" w14:dir="t">
                    <w14:rot w14:lat="0" w14:lon="0" w14:rev="0"/>
                  </w14:lightRig>
                </w14:scene3d>
              </w:rPr>
              <w:t>20.1</w:t>
            </w:r>
            <w:r>
              <w:rPr>
                <w:rFonts w:eastAsiaTheme="minorEastAsia"/>
                <w:noProof/>
                <w:lang w:eastAsia="fr-FR"/>
              </w:rPr>
              <w:tab/>
            </w:r>
            <w:r w:rsidRPr="00662CB5">
              <w:rPr>
                <w:rStyle w:val="Lienhypertexte"/>
                <w:noProof/>
              </w:rPr>
              <w:t>Cession du marché</w:t>
            </w:r>
            <w:r>
              <w:rPr>
                <w:noProof/>
                <w:webHidden/>
              </w:rPr>
              <w:tab/>
            </w:r>
            <w:r>
              <w:rPr>
                <w:noProof/>
                <w:webHidden/>
              </w:rPr>
              <w:fldChar w:fldCharType="begin"/>
            </w:r>
            <w:r>
              <w:rPr>
                <w:noProof/>
                <w:webHidden/>
              </w:rPr>
              <w:instrText xml:space="preserve"> PAGEREF _Toc218247134 \h </w:instrText>
            </w:r>
            <w:r>
              <w:rPr>
                <w:noProof/>
                <w:webHidden/>
              </w:rPr>
            </w:r>
            <w:r>
              <w:rPr>
                <w:noProof/>
                <w:webHidden/>
              </w:rPr>
              <w:fldChar w:fldCharType="separate"/>
            </w:r>
            <w:r>
              <w:rPr>
                <w:noProof/>
                <w:webHidden/>
              </w:rPr>
              <w:t>20</w:t>
            </w:r>
            <w:r>
              <w:rPr>
                <w:noProof/>
                <w:webHidden/>
              </w:rPr>
              <w:fldChar w:fldCharType="end"/>
            </w:r>
          </w:hyperlink>
        </w:p>
        <w:p w14:paraId="132CE270" w14:textId="6C046B3F" w:rsidR="004A2827" w:rsidRDefault="004A2827">
          <w:pPr>
            <w:pStyle w:val="TM3"/>
            <w:tabs>
              <w:tab w:val="left" w:pos="1320"/>
              <w:tab w:val="right" w:leader="dot" w:pos="9062"/>
            </w:tabs>
            <w:rPr>
              <w:rFonts w:eastAsiaTheme="minorEastAsia"/>
              <w:noProof/>
              <w:lang w:eastAsia="fr-FR"/>
            </w:rPr>
          </w:pPr>
          <w:hyperlink w:anchor="_Toc218247135" w:history="1">
            <w:r w:rsidRPr="00662CB5">
              <w:rPr>
                <w:rStyle w:val="Lienhypertexte"/>
                <w:noProof/>
                <w14:scene3d>
                  <w14:camera w14:prst="orthographicFront"/>
                  <w14:lightRig w14:rig="threePt" w14:dir="t">
                    <w14:rot w14:lat="0" w14:lon="0" w14:rev="0"/>
                  </w14:lightRig>
                </w14:scene3d>
              </w:rPr>
              <w:t>20.1.1</w:t>
            </w:r>
            <w:r>
              <w:rPr>
                <w:rFonts w:eastAsiaTheme="minorEastAsia"/>
                <w:noProof/>
                <w:lang w:eastAsia="fr-FR"/>
              </w:rPr>
              <w:tab/>
            </w:r>
            <w:r w:rsidRPr="00662CB5">
              <w:rPr>
                <w:rStyle w:val="Lienhypertexte"/>
                <w:noProof/>
              </w:rPr>
              <w:t>Par le Titulaire</w:t>
            </w:r>
            <w:r>
              <w:rPr>
                <w:noProof/>
                <w:webHidden/>
              </w:rPr>
              <w:tab/>
            </w:r>
            <w:r>
              <w:rPr>
                <w:noProof/>
                <w:webHidden/>
              </w:rPr>
              <w:fldChar w:fldCharType="begin"/>
            </w:r>
            <w:r>
              <w:rPr>
                <w:noProof/>
                <w:webHidden/>
              </w:rPr>
              <w:instrText xml:space="preserve"> PAGEREF _Toc218247135 \h </w:instrText>
            </w:r>
            <w:r>
              <w:rPr>
                <w:noProof/>
                <w:webHidden/>
              </w:rPr>
            </w:r>
            <w:r>
              <w:rPr>
                <w:noProof/>
                <w:webHidden/>
              </w:rPr>
              <w:fldChar w:fldCharType="separate"/>
            </w:r>
            <w:r>
              <w:rPr>
                <w:noProof/>
                <w:webHidden/>
              </w:rPr>
              <w:t>20</w:t>
            </w:r>
            <w:r>
              <w:rPr>
                <w:noProof/>
                <w:webHidden/>
              </w:rPr>
              <w:fldChar w:fldCharType="end"/>
            </w:r>
          </w:hyperlink>
        </w:p>
        <w:p w14:paraId="3BF79D95" w14:textId="048140FC" w:rsidR="004A2827" w:rsidRDefault="004A2827">
          <w:pPr>
            <w:pStyle w:val="TM3"/>
            <w:tabs>
              <w:tab w:val="left" w:pos="1320"/>
              <w:tab w:val="right" w:leader="dot" w:pos="9062"/>
            </w:tabs>
            <w:rPr>
              <w:rFonts w:eastAsiaTheme="minorEastAsia"/>
              <w:noProof/>
              <w:lang w:eastAsia="fr-FR"/>
            </w:rPr>
          </w:pPr>
          <w:hyperlink w:anchor="_Toc218247136" w:history="1">
            <w:r w:rsidRPr="00662CB5">
              <w:rPr>
                <w:rStyle w:val="Lienhypertexte"/>
                <w:noProof/>
                <w14:scene3d>
                  <w14:camera w14:prst="orthographicFront"/>
                  <w14:lightRig w14:rig="threePt" w14:dir="t">
                    <w14:rot w14:lat="0" w14:lon="0" w14:rev="0"/>
                  </w14:lightRig>
                </w14:scene3d>
              </w:rPr>
              <w:t>20.1.2</w:t>
            </w:r>
            <w:r>
              <w:rPr>
                <w:rFonts w:eastAsiaTheme="minorEastAsia"/>
                <w:noProof/>
                <w:lang w:eastAsia="fr-FR"/>
              </w:rPr>
              <w:tab/>
            </w:r>
            <w:r w:rsidRPr="00662CB5">
              <w:rPr>
                <w:rStyle w:val="Lienhypertexte"/>
                <w:noProof/>
              </w:rPr>
              <w:t>Par le Pouvoir Adjudicateur</w:t>
            </w:r>
            <w:r>
              <w:rPr>
                <w:noProof/>
                <w:webHidden/>
              </w:rPr>
              <w:tab/>
            </w:r>
            <w:r>
              <w:rPr>
                <w:noProof/>
                <w:webHidden/>
              </w:rPr>
              <w:fldChar w:fldCharType="begin"/>
            </w:r>
            <w:r>
              <w:rPr>
                <w:noProof/>
                <w:webHidden/>
              </w:rPr>
              <w:instrText xml:space="preserve"> PAGEREF _Toc218247136 \h </w:instrText>
            </w:r>
            <w:r>
              <w:rPr>
                <w:noProof/>
                <w:webHidden/>
              </w:rPr>
            </w:r>
            <w:r>
              <w:rPr>
                <w:noProof/>
                <w:webHidden/>
              </w:rPr>
              <w:fldChar w:fldCharType="separate"/>
            </w:r>
            <w:r>
              <w:rPr>
                <w:noProof/>
                <w:webHidden/>
              </w:rPr>
              <w:t>21</w:t>
            </w:r>
            <w:r>
              <w:rPr>
                <w:noProof/>
                <w:webHidden/>
              </w:rPr>
              <w:fldChar w:fldCharType="end"/>
            </w:r>
          </w:hyperlink>
        </w:p>
        <w:p w14:paraId="25652E21" w14:textId="744F0515" w:rsidR="004A2827" w:rsidRDefault="004A2827">
          <w:pPr>
            <w:pStyle w:val="TM2"/>
            <w:tabs>
              <w:tab w:val="left" w:pos="880"/>
              <w:tab w:val="right" w:leader="dot" w:pos="9062"/>
            </w:tabs>
            <w:rPr>
              <w:rFonts w:eastAsiaTheme="minorEastAsia"/>
              <w:noProof/>
              <w:lang w:eastAsia="fr-FR"/>
            </w:rPr>
          </w:pPr>
          <w:hyperlink w:anchor="_Toc218247137" w:history="1">
            <w:r w:rsidRPr="00662CB5">
              <w:rPr>
                <w:rStyle w:val="Lienhypertexte"/>
                <w:noProof/>
                <w14:scene3d>
                  <w14:camera w14:prst="orthographicFront"/>
                  <w14:lightRig w14:rig="threePt" w14:dir="t">
                    <w14:rot w14:lat="0" w14:lon="0" w14:rev="0"/>
                  </w14:lightRig>
                </w14:scene3d>
              </w:rPr>
              <w:t>20.2</w:t>
            </w:r>
            <w:r>
              <w:rPr>
                <w:rFonts w:eastAsiaTheme="minorEastAsia"/>
                <w:noProof/>
                <w:lang w:eastAsia="fr-FR"/>
              </w:rPr>
              <w:tab/>
            </w:r>
            <w:r w:rsidRPr="00662CB5">
              <w:rPr>
                <w:rStyle w:val="Lienhypertexte"/>
                <w:noProof/>
              </w:rPr>
              <w:t>Evolution</w:t>
            </w:r>
            <w:r>
              <w:rPr>
                <w:noProof/>
                <w:webHidden/>
              </w:rPr>
              <w:tab/>
            </w:r>
            <w:r>
              <w:rPr>
                <w:noProof/>
                <w:webHidden/>
              </w:rPr>
              <w:fldChar w:fldCharType="begin"/>
            </w:r>
            <w:r>
              <w:rPr>
                <w:noProof/>
                <w:webHidden/>
              </w:rPr>
              <w:instrText xml:space="preserve"> PAGEREF _Toc218247137 \h </w:instrText>
            </w:r>
            <w:r>
              <w:rPr>
                <w:noProof/>
                <w:webHidden/>
              </w:rPr>
            </w:r>
            <w:r>
              <w:rPr>
                <w:noProof/>
                <w:webHidden/>
              </w:rPr>
              <w:fldChar w:fldCharType="separate"/>
            </w:r>
            <w:r>
              <w:rPr>
                <w:noProof/>
                <w:webHidden/>
              </w:rPr>
              <w:t>21</w:t>
            </w:r>
            <w:r>
              <w:rPr>
                <w:noProof/>
                <w:webHidden/>
              </w:rPr>
              <w:fldChar w:fldCharType="end"/>
            </w:r>
          </w:hyperlink>
        </w:p>
        <w:p w14:paraId="35A76907" w14:textId="40680B35" w:rsidR="004A2827" w:rsidRDefault="004A2827">
          <w:pPr>
            <w:pStyle w:val="TM1"/>
            <w:tabs>
              <w:tab w:val="left" w:pos="660"/>
              <w:tab w:val="right" w:leader="dot" w:pos="9062"/>
            </w:tabs>
            <w:rPr>
              <w:rFonts w:eastAsiaTheme="minorEastAsia"/>
              <w:noProof/>
              <w:lang w:eastAsia="fr-FR"/>
            </w:rPr>
          </w:pPr>
          <w:hyperlink w:anchor="_Toc218247138" w:history="1">
            <w:r w:rsidRPr="00662CB5">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662CB5">
              <w:rPr>
                <w:rStyle w:val="Lienhypertexte"/>
                <w:noProof/>
              </w:rPr>
              <w:t>Respect des principes de laïcité et de neutralité</w:t>
            </w:r>
            <w:r>
              <w:rPr>
                <w:noProof/>
                <w:webHidden/>
              </w:rPr>
              <w:tab/>
            </w:r>
            <w:r>
              <w:rPr>
                <w:noProof/>
                <w:webHidden/>
              </w:rPr>
              <w:fldChar w:fldCharType="begin"/>
            </w:r>
            <w:r>
              <w:rPr>
                <w:noProof/>
                <w:webHidden/>
              </w:rPr>
              <w:instrText xml:space="preserve"> PAGEREF _Toc218247138 \h </w:instrText>
            </w:r>
            <w:r>
              <w:rPr>
                <w:noProof/>
                <w:webHidden/>
              </w:rPr>
            </w:r>
            <w:r>
              <w:rPr>
                <w:noProof/>
                <w:webHidden/>
              </w:rPr>
              <w:fldChar w:fldCharType="separate"/>
            </w:r>
            <w:r>
              <w:rPr>
                <w:noProof/>
                <w:webHidden/>
              </w:rPr>
              <w:t>22</w:t>
            </w:r>
            <w:r>
              <w:rPr>
                <w:noProof/>
                <w:webHidden/>
              </w:rPr>
              <w:fldChar w:fldCharType="end"/>
            </w:r>
          </w:hyperlink>
        </w:p>
        <w:p w14:paraId="7274FE7E" w14:textId="3877E7FD" w:rsidR="004A2827" w:rsidRDefault="004A2827">
          <w:pPr>
            <w:pStyle w:val="TM1"/>
            <w:tabs>
              <w:tab w:val="left" w:pos="660"/>
              <w:tab w:val="right" w:leader="dot" w:pos="9062"/>
            </w:tabs>
            <w:rPr>
              <w:rFonts w:eastAsiaTheme="minorEastAsia"/>
              <w:noProof/>
              <w:lang w:eastAsia="fr-FR"/>
            </w:rPr>
          </w:pPr>
          <w:hyperlink w:anchor="_Toc218247139" w:history="1">
            <w:r w:rsidRPr="00662CB5">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662CB5">
              <w:rPr>
                <w:rStyle w:val="Lienhypertexte"/>
                <w:noProof/>
              </w:rPr>
              <w:t>Résiliation du marché – Exécution par défaut</w:t>
            </w:r>
            <w:r>
              <w:rPr>
                <w:noProof/>
                <w:webHidden/>
              </w:rPr>
              <w:tab/>
            </w:r>
            <w:r>
              <w:rPr>
                <w:noProof/>
                <w:webHidden/>
              </w:rPr>
              <w:fldChar w:fldCharType="begin"/>
            </w:r>
            <w:r>
              <w:rPr>
                <w:noProof/>
                <w:webHidden/>
              </w:rPr>
              <w:instrText xml:space="preserve"> PAGEREF _Toc218247139 \h </w:instrText>
            </w:r>
            <w:r>
              <w:rPr>
                <w:noProof/>
                <w:webHidden/>
              </w:rPr>
            </w:r>
            <w:r>
              <w:rPr>
                <w:noProof/>
                <w:webHidden/>
              </w:rPr>
              <w:fldChar w:fldCharType="separate"/>
            </w:r>
            <w:r>
              <w:rPr>
                <w:noProof/>
                <w:webHidden/>
              </w:rPr>
              <w:t>23</w:t>
            </w:r>
            <w:r>
              <w:rPr>
                <w:noProof/>
                <w:webHidden/>
              </w:rPr>
              <w:fldChar w:fldCharType="end"/>
            </w:r>
          </w:hyperlink>
        </w:p>
        <w:p w14:paraId="0D541685" w14:textId="2B400B80" w:rsidR="004A2827" w:rsidRDefault="004A2827">
          <w:pPr>
            <w:pStyle w:val="TM2"/>
            <w:tabs>
              <w:tab w:val="left" w:pos="880"/>
              <w:tab w:val="right" w:leader="dot" w:pos="9062"/>
            </w:tabs>
            <w:rPr>
              <w:rFonts w:eastAsiaTheme="minorEastAsia"/>
              <w:noProof/>
              <w:lang w:eastAsia="fr-FR"/>
            </w:rPr>
          </w:pPr>
          <w:hyperlink w:anchor="_Toc218247140" w:history="1">
            <w:r w:rsidRPr="00662CB5">
              <w:rPr>
                <w:rStyle w:val="Lienhypertexte"/>
                <w:noProof/>
                <w14:scene3d>
                  <w14:camera w14:prst="orthographicFront"/>
                  <w14:lightRig w14:rig="threePt" w14:dir="t">
                    <w14:rot w14:lat="0" w14:lon="0" w14:rev="0"/>
                  </w14:lightRig>
                </w14:scene3d>
              </w:rPr>
              <w:t>22.1</w:t>
            </w:r>
            <w:r>
              <w:rPr>
                <w:rFonts w:eastAsiaTheme="minorEastAsia"/>
                <w:noProof/>
                <w:lang w:eastAsia="fr-FR"/>
              </w:rPr>
              <w:tab/>
            </w:r>
            <w:r w:rsidRPr="00662CB5">
              <w:rPr>
                <w:rStyle w:val="Lienhypertexte"/>
                <w:noProof/>
              </w:rPr>
              <w:t>Résiliation pour évènements extérieurs au marché</w:t>
            </w:r>
            <w:r>
              <w:rPr>
                <w:noProof/>
                <w:webHidden/>
              </w:rPr>
              <w:tab/>
            </w:r>
            <w:r>
              <w:rPr>
                <w:noProof/>
                <w:webHidden/>
              </w:rPr>
              <w:fldChar w:fldCharType="begin"/>
            </w:r>
            <w:r>
              <w:rPr>
                <w:noProof/>
                <w:webHidden/>
              </w:rPr>
              <w:instrText xml:space="preserve"> PAGEREF _Toc218247140 \h </w:instrText>
            </w:r>
            <w:r>
              <w:rPr>
                <w:noProof/>
                <w:webHidden/>
              </w:rPr>
            </w:r>
            <w:r>
              <w:rPr>
                <w:noProof/>
                <w:webHidden/>
              </w:rPr>
              <w:fldChar w:fldCharType="separate"/>
            </w:r>
            <w:r>
              <w:rPr>
                <w:noProof/>
                <w:webHidden/>
              </w:rPr>
              <w:t>23</w:t>
            </w:r>
            <w:r>
              <w:rPr>
                <w:noProof/>
                <w:webHidden/>
              </w:rPr>
              <w:fldChar w:fldCharType="end"/>
            </w:r>
          </w:hyperlink>
        </w:p>
        <w:p w14:paraId="6DF0B1C6" w14:textId="26E2136A" w:rsidR="004A2827" w:rsidRDefault="004A2827">
          <w:pPr>
            <w:pStyle w:val="TM2"/>
            <w:tabs>
              <w:tab w:val="left" w:pos="880"/>
              <w:tab w:val="right" w:leader="dot" w:pos="9062"/>
            </w:tabs>
            <w:rPr>
              <w:rFonts w:eastAsiaTheme="minorEastAsia"/>
              <w:noProof/>
              <w:lang w:eastAsia="fr-FR"/>
            </w:rPr>
          </w:pPr>
          <w:hyperlink w:anchor="_Toc218247141" w:history="1">
            <w:r w:rsidRPr="00662CB5">
              <w:rPr>
                <w:rStyle w:val="Lienhypertexte"/>
                <w:noProof/>
                <w14:scene3d>
                  <w14:camera w14:prst="orthographicFront"/>
                  <w14:lightRig w14:rig="threePt" w14:dir="t">
                    <w14:rot w14:lat="0" w14:lon="0" w14:rev="0"/>
                  </w14:lightRig>
                </w14:scene3d>
              </w:rPr>
              <w:t>22.2</w:t>
            </w:r>
            <w:r>
              <w:rPr>
                <w:rFonts w:eastAsiaTheme="minorEastAsia"/>
                <w:noProof/>
                <w:lang w:eastAsia="fr-FR"/>
              </w:rPr>
              <w:tab/>
            </w:r>
            <w:r w:rsidRPr="00662CB5">
              <w:rPr>
                <w:rStyle w:val="Lienhypertexte"/>
                <w:noProof/>
              </w:rPr>
              <w:t>Résiliation pour motif d’intérêt général</w:t>
            </w:r>
            <w:r>
              <w:rPr>
                <w:noProof/>
                <w:webHidden/>
              </w:rPr>
              <w:tab/>
            </w:r>
            <w:r>
              <w:rPr>
                <w:noProof/>
                <w:webHidden/>
              </w:rPr>
              <w:fldChar w:fldCharType="begin"/>
            </w:r>
            <w:r>
              <w:rPr>
                <w:noProof/>
                <w:webHidden/>
              </w:rPr>
              <w:instrText xml:space="preserve"> PAGEREF _Toc218247141 \h </w:instrText>
            </w:r>
            <w:r>
              <w:rPr>
                <w:noProof/>
                <w:webHidden/>
              </w:rPr>
            </w:r>
            <w:r>
              <w:rPr>
                <w:noProof/>
                <w:webHidden/>
              </w:rPr>
              <w:fldChar w:fldCharType="separate"/>
            </w:r>
            <w:r>
              <w:rPr>
                <w:noProof/>
                <w:webHidden/>
              </w:rPr>
              <w:t>23</w:t>
            </w:r>
            <w:r>
              <w:rPr>
                <w:noProof/>
                <w:webHidden/>
              </w:rPr>
              <w:fldChar w:fldCharType="end"/>
            </w:r>
          </w:hyperlink>
        </w:p>
        <w:p w14:paraId="45E0E161" w14:textId="00E1D51C" w:rsidR="004A2827" w:rsidRDefault="004A2827">
          <w:pPr>
            <w:pStyle w:val="TM2"/>
            <w:tabs>
              <w:tab w:val="left" w:pos="880"/>
              <w:tab w:val="right" w:leader="dot" w:pos="9062"/>
            </w:tabs>
            <w:rPr>
              <w:rFonts w:eastAsiaTheme="minorEastAsia"/>
              <w:noProof/>
              <w:lang w:eastAsia="fr-FR"/>
            </w:rPr>
          </w:pPr>
          <w:hyperlink w:anchor="_Toc218247142" w:history="1">
            <w:r w:rsidRPr="00662CB5">
              <w:rPr>
                <w:rStyle w:val="Lienhypertexte"/>
                <w:noProof/>
                <w14:scene3d>
                  <w14:camera w14:prst="orthographicFront"/>
                  <w14:lightRig w14:rig="threePt" w14:dir="t">
                    <w14:rot w14:lat="0" w14:lon="0" w14:rev="0"/>
                  </w14:lightRig>
                </w14:scene3d>
              </w:rPr>
              <w:t>22.3</w:t>
            </w:r>
            <w:r>
              <w:rPr>
                <w:rFonts w:eastAsiaTheme="minorEastAsia"/>
                <w:noProof/>
                <w:lang w:eastAsia="fr-FR"/>
              </w:rPr>
              <w:tab/>
            </w:r>
            <w:r w:rsidRPr="00662CB5">
              <w:rPr>
                <w:rStyle w:val="Lienhypertexte"/>
                <w:noProof/>
              </w:rPr>
              <w:t>Résiliation pour faute du Titulaire</w:t>
            </w:r>
            <w:r>
              <w:rPr>
                <w:noProof/>
                <w:webHidden/>
              </w:rPr>
              <w:tab/>
            </w:r>
            <w:r>
              <w:rPr>
                <w:noProof/>
                <w:webHidden/>
              </w:rPr>
              <w:fldChar w:fldCharType="begin"/>
            </w:r>
            <w:r>
              <w:rPr>
                <w:noProof/>
                <w:webHidden/>
              </w:rPr>
              <w:instrText xml:space="preserve"> PAGEREF _Toc218247142 \h </w:instrText>
            </w:r>
            <w:r>
              <w:rPr>
                <w:noProof/>
                <w:webHidden/>
              </w:rPr>
            </w:r>
            <w:r>
              <w:rPr>
                <w:noProof/>
                <w:webHidden/>
              </w:rPr>
              <w:fldChar w:fldCharType="separate"/>
            </w:r>
            <w:r>
              <w:rPr>
                <w:noProof/>
                <w:webHidden/>
              </w:rPr>
              <w:t>23</w:t>
            </w:r>
            <w:r>
              <w:rPr>
                <w:noProof/>
                <w:webHidden/>
              </w:rPr>
              <w:fldChar w:fldCharType="end"/>
            </w:r>
          </w:hyperlink>
        </w:p>
        <w:p w14:paraId="5F33282B" w14:textId="1978968B" w:rsidR="004A2827" w:rsidRDefault="004A2827">
          <w:pPr>
            <w:pStyle w:val="TM2"/>
            <w:tabs>
              <w:tab w:val="left" w:pos="880"/>
              <w:tab w:val="right" w:leader="dot" w:pos="9062"/>
            </w:tabs>
            <w:rPr>
              <w:rFonts w:eastAsiaTheme="minorEastAsia"/>
              <w:noProof/>
              <w:lang w:eastAsia="fr-FR"/>
            </w:rPr>
          </w:pPr>
          <w:hyperlink w:anchor="_Toc218247143" w:history="1">
            <w:r w:rsidRPr="00662CB5">
              <w:rPr>
                <w:rStyle w:val="Lienhypertexte"/>
                <w:noProof/>
                <w14:scene3d>
                  <w14:camera w14:prst="orthographicFront"/>
                  <w14:lightRig w14:rig="threePt" w14:dir="t">
                    <w14:rot w14:lat="0" w14:lon="0" w14:rev="0"/>
                  </w14:lightRig>
                </w14:scene3d>
              </w:rPr>
              <w:t>22.4</w:t>
            </w:r>
            <w:r>
              <w:rPr>
                <w:rFonts w:eastAsiaTheme="minorEastAsia"/>
                <w:noProof/>
                <w:lang w:eastAsia="fr-FR"/>
              </w:rPr>
              <w:tab/>
            </w:r>
            <w:r w:rsidRPr="00662CB5">
              <w:rPr>
                <w:rStyle w:val="Lienhypertexte"/>
                <w:noProof/>
              </w:rPr>
              <w:t>Exécution de la prestation aux frais et risques du Titulaire.</w:t>
            </w:r>
            <w:r>
              <w:rPr>
                <w:noProof/>
                <w:webHidden/>
              </w:rPr>
              <w:tab/>
            </w:r>
            <w:r>
              <w:rPr>
                <w:noProof/>
                <w:webHidden/>
              </w:rPr>
              <w:fldChar w:fldCharType="begin"/>
            </w:r>
            <w:r>
              <w:rPr>
                <w:noProof/>
                <w:webHidden/>
              </w:rPr>
              <w:instrText xml:space="preserve"> PAGEREF _Toc218247143 \h </w:instrText>
            </w:r>
            <w:r>
              <w:rPr>
                <w:noProof/>
                <w:webHidden/>
              </w:rPr>
            </w:r>
            <w:r>
              <w:rPr>
                <w:noProof/>
                <w:webHidden/>
              </w:rPr>
              <w:fldChar w:fldCharType="separate"/>
            </w:r>
            <w:r>
              <w:rPr>
                <w:noProof/>
                <w:webHidden/>
              </w:rPr>
              <w:t>24</w:t>
            </w:r>
            <w:r>
              <w:rPr>
                <w:noProof/>
                <w:webHidden/>
              </w:rPr>
              <w:fldChar w:fldCharType="end"/>
            </w:r>
          </w:hyperlink>
        </w:p>
        <w:p w14:paraId="4898E2F8" w14:textId="55DBC86A" w:rsidR="004A2827" w:rsidRDefault="004A2827">
          <w:pPr>
            <w:pStyle w:val="TM3"/>
            <w:tabs>
              <w:tab w:val="left" w:pos="1320"/>
              <w:tab w:val="right" w:leader="dot" w:pos="9062"/>
            </w:tabs>
            <w:rPr>
              <w:rFonts w:eastAsiaTheme="minorEastAsia"/>
              <w:noProof/>
              <w:lang w:eastAsia="fr-FR"/>
            </w:rPr>
          </w:pPr>
          <w:hyperlink w:anchor="_Toc218247144" w:history="1">
            <w:r w:rsidRPr="00662CB5">
              <w:rPr>
                <w:rStyle w:val="Lienhypertexte"/>
                <w:noProof/>
                <w14:scene3d>
                  <w14:camera w14:prst="orthographicFront"/>
                  <w14:lightRig w14:rig="threePt" w14:dir="t">
                    <w14:rot w14:lat="0" w14:lon="0" w14:rev="0"/>
                  </w14:lightRig>
                </w14:scene3d>
              </w:rPr>
              <w:t>22.4.1</w:t>
            </w:r>
            <w:r>
              <w:rPr>
                <w:rFonts w:eastAsiaTheme="minorEastAsia"/>
                <w:noProof/>
                <w:lang w:eastAsia="fr-FR"/>
              </w:rPr>
              <w:tab/>
            </w:r>
            <w:r w:rsidRPr="00662CB5">
              <w:rPr>
                <w:rStyle w:val="Lienhypertexte"/>
                <w:noProof/>
              </w:rPr>
              <w:t>En cas d’inexécution de la prestation en cours d’exécution</w:t>
            </w:r>
            <w:r>
              <w:rPr>
                <w:noProof/>
                <w:webHidden/>
              </w:rPr>
              <w:tab/>
            </w:r>
            <w:r>
              <w:rPr>
                <w:noProof/>
                <w:webHidden/>
              </w:rPr>
              <w:fldChar w:fldCharType="begin"/>
            </w:r>
            <w:r>
              <w:rPr>
                <w:noProof/>
                <w:webHidden/>
              </w:rPr>
              <w:instrText xml:space="preserve"> PAGEREF _Toc218247144 \h </w:instrText>
            </w:r>
            <w:r>
              <w:rPr>
                <w:noProof/>
                <w:webHidden/>
              </w:rPr>
            </w:r>
            <w:r>
              <w:rPr>
                <w:noProof/>
                <w:webHidden/>
              </w:rPr>
              <w:fldChar w:fldCharType="separate"/>
            </w:r>
            <w:r>
              <w:rPr>
                <w:noProof/>
                <w:webHidden/>
              </w:rPr>
              <w:t>24</w:t>
            </w:r>
            <w:r>
              <w:rPr>
                <w:noProof/>
                <w:webHidden/>
              </w:rPr>
              <w:fldChar w:fldCharType="end"/>
            </w:r>
          </w:hyperlink>
        </w:p>
        <w:p w14:paraId="2C482CC5" w14:textId="5C2E8C62" w:rsidR="004A2827" w:rsidRDefault="004A2827">
          <w:pPr>
            <w:pStyle w:val="TM3"/>
            <w:tabs>
              <w:tab w:val="left" w:pos="1320"/>
              <w:tab w:val="right" w:leader="dot" w:pos="9062"/>
            </w:tabs>
            <w:rPr>
              <w:rFonts w:eastAsiaTheme="minorEastAsia"/>
              <w:noProof/>
              <w:lang w:eastAsia="fr-FR"/>
            </w:rPr>
          </w:pPr>
          <w:hyperlink w:anchor="_Toc218247145" w:history="1">
            <w:r w:rsidRPr="00662CB5">
              <w:rPr>
                <w:rStyle w:val="Lienhypertexte"/>
                <w:noProof/>
                <w14:scene3d>
                  <w14:camera w14:prst="orthographicFront"/>
                  <w14:lightRig w14:rig="threePt" w14:dir="t">
                    <w14:rot w14:lat="0" w14:lon="0" w14:rev="0"/>
                  </w14:lightRig>
                </w14:scene3d>
              </w:rPr>
              <w:t>22.4.2</w:t>
            </w:r>
            <w:r>
              <w:rPr>
                <w:rFonts w:eastAsiaTheme="minorEastAsia"/>
                <w:noProof/>
                <w:lang w:eastAsia="fr-FR"/>
              </w:rPr>
              <w:tab/>
            </w:r>
            <w:r w:rsidRPr="00662CB5">
              <w:rPr>
                <w:rStyle w:val="Lienhypertexte"/>
                <w:noProof/>
              </w:rPr>
              <w:t>- Après résiliation prononcée aux torts du Titulaire</w:t>
            </w:r>
            <w:r>
              <w:rPr>
                <w:noProof/>
                <w:webHidden/>
              </w:rPr>
              <w:tab/>
            </w:r>
            <w:r>
              <w:rPr>
                <w:noProof/>
                <w:webHidden/>
              </w:rPr>
              <w:fldChar w:fldCharType="begin"/>
            </w:r>
            <w:r>
              <w:rPr>
                <w:noProof/>
                <w:webHidden/>
              </w:rPr>
              <w:instrText xml:space="preserve"> PAGEREF _Toc218247145 \h </w:instrText>
            </w:r>
            <w:r>
              <w:rPr>
                <w:noProof/>
                <w:webHidden/>
              </w:rPr>
            </w:r>
            <w:r>
              <w:rPr>
                <w:noProof/>
                <w:webHidden/>
              </w:rPr>
              <w:fldChar w:fldCharType="separate"/>
            </w:r>
            <w:r>
              <w:rPr>
                <w:noProof/>
                <w:webHidden/>
              </w:rPr>
              <w:t>24</w:t>
            </w:r>
            <w:r>
              <w:rPr>
                <w:noProof/>
                <w:webHidden/>
              </w:rPr>
              <w:fldChar w:fldCharType="end"/>
            </w:r>
          </w:hyperlink>
        </w:p>
        <w:p w14:paraId="67EA51E3" w14:textId="75EB473D" w:rsidR="004A2827" w:rsidRDefault="004A2827">
          <w:pPr>
            <w:pStyle w:val="TM2"/>
            <w:tabs>
              <w:tab w:val="left" w:pos="880"/>
              <w:tab w:val="right" w:leader="dot" w:pos="9062"/>
            </w:tabs>
            <w:rPr>
              <w:rFonts w:eastAsiaTheme="minorEastAsia"/>
              <w:noProof/>
              <w:lang w:eastAsia="fr-FR"/>
            </w:rPr>
          </w:pPr>
          <w:hyperlink w:anchor="_Toc218247146" w:history="1">
            <w:r w:rsidRPr="00662CB5">
              <w:rPr>
                <w:rStyle w:val="Lienhypertexte"/>
                <w:noProof/>
                <w14:scene3d>
                  <w14:camera w14:prst="orthographicFront"/>
                  <w14:lightRig w14:rig="threePt" w14:dir="t">
                    <w14:rot w14:lat="0" w14:lon="0" w14:rev="0"/>
                  </w14:lightRig>
                </w14:scene3d>
              </w:rPr>
              <w:t>22.5</w:t>
            </w:r>
            <w:r>
              <w:rPr>
                <w:rFonts w:eastAsiaTheme="minorEastAsia"/>
                <w:noProof/>
                <w:lang w:eastAsia="fr-FR"/>
              </w:rPr>
              <w:tab/>
            </w:r>
            <w:r w:rsidRPr="00662CB5">
              <w:rPr>
                <w:rStyle w:val="Lienhypertexte"/>
                <w:noProof/>
              </w:rPr>
              <w:t>Rupture conventionnelle du marché</w:t>
            </w:r>
            <w:r>
              <w:rPr>
                <w:noProof/>
                <w:webHidden/>
              </w:rPr>
              <w:tab/>
            </w:r>
            <w:r>
              <w:rPr>
                <w:noProof/>
                <w:webHidden/>
              </w:rPr>
              <w:fldChar w:fldCharType="begin"/>
            </w:r>
            <w:r>
              <w:rPr>
                <w:noProof/>
                <w:webHidden/>
              </w:rPr>
              <w:instrText xml:space="preserve"> PAGEREF _Toc218247146 \h </w:instrText>
            </w:r>
            <w:r>
              <w:rPr>
                <w:noProof/>
                <w:webHidden/>
              </w:rPr>
            </w:r>
            <w:r>
              <w:rPr>
                <w:noProof/>
                <w:webHidden/>
              </w:rPr>
              <w:fldChar w:fldCharType="separate"/>
            </w:r>
            <w:r>
              <w:rPr>
                <w:noProof/>
                <w:webHidden/>
              </w:rPr>
              <w:t>25</w:t>
            </w:r>
            <w:r>
              <w:rPr>
                <w:noProof/>
                <w:webHidden/>
              </w:rPr>
              <w:fldChar w:fldCharType="end"/>
            </w:r>
          </w:hyperlink>
        </w:p>
        <w:p w14:paraId="235466E1" w14:textId="385FC775" w:rsidR="004A2827" w:rsidRDefault="004A2827">
          <w:pPr>
            <w:pStyle w:val="TM3"/>
            <w:tabs>
              <w:tab w:val="left" w:pos="1320"/>
              <w:tab w:val="right" w:leader="dot" w:pos="9062"/>
            </w:tabs>
            <w:rPr>
              <w:rFonts w:eastAsiaTheme="minorEastAsia"/>
              <w:noProof/>
              <w:lang w:eastAsia="fr-FR"/>
            </w:rPr>
          </w:pPr>
          <w:hyperlink w:anchor="_Toc218247147" w:history="1">
            <w:r w:rsidRPr="00662CB5">
              <w:rPr>
                <w:rStyle w:val="Lienhypertexte"/>
                <w:noProof/>
                <w14:scene3d>
                  <w14:camera w14:prst="orthographicFront"/>
                  <w14:lightRig w14:rig="threePt" w14:dir="t">
                    <w14:rot w14:lat="0" w14:lon="0" w14:rev="0"/>
                  </w14:lightRig>
                </w14:scene3d>
              </w:rPr>
              <w:t>22.5.1</w:t>
            </w:r>
            <w:r>
              <w:rPr>
                <w:rFonts w:eastAsiaTheme="minorEastAsia"/>
                <w:noProof/>
                <w:lang w:eastAsia="fr-FR"/>
              </w:rPr>
              <w:tab/>
            </w:r>
            <w:r w:rsidRPr="00662CB5">
              <w:rPr>
                <w:rStyle w:val="Lienhypertexte"/>
                <w:noProof/>
              </w:rPr>
              <w:t>Mise en œuvre</w:t>
            </w:r>
            <w:r>
              <w:rPr>
                <w:noProof/>
                <w:webHidden/>
              </w:rPr>
              <w:tab/>
            </w:r>
            <w:r>
              <w:rPr>
                <w:noProof/>
                <w:webHidden/>
              </w:rPr>
              <w:fldChar w:fldCharType="begin"/>
            </w:r>
            <w:r>
              <w:rPr>
                <w:noProof/>
                <w:webHidden/>
              </w:rPr>
              <w:instrText xml:space="preserve"> PAGEREF _Toc218247147 \h </w:instrText>
            </w:r>
            <w:r>
              <w:rPr>
                <w:noProof/>
                <w:webHidden/>
              </w:rPr>
            </w:r>
            <w:r>
              <w:rPr>
                <w:noProof/>
                <w:webHidden/>
              </w:rPr>
              <w:fldChar w:fldCharType="separate"/>
            </w:r>
            <w:r>
              <w:rPr>
                <w:noProof/>
                <w:webHidden/>
              </w:rPr>
              <w:t>25</w:t>
            </w:r>
            <w:r>
              <w:rPr>
                <w:noProof/>
                <w:webHidden/>
              </w:rPr>
              <w:fldChar w:fldCharType="end"/>
            </w:r>
          </w:hyperlink>
        </w:p>
        <w:p w14:paraId="77FB916A" w14:textId="3D26E0D3" w:rsidR="004A2827" w:rsidRDefault="004A2827">
          <w:pPr>
            <w:pStyle w:val="TM3"/>
            <w:tabs>
              <w:tab w:val="left" w:pos="1320"/>
              <w:tab w:val="right" w:leader="dot" w:pos="9062"/>
            </w:tabs>
            <w:rPr>
              <w:rFonts w:eastAsiaTheme="minorEastAsia"/>
              <w:noProof/>
              <w:lang w:eastAsia="fr-FR"/>
            </w:rPr>
          </w:pPr>
          <w:hyperlink w:anchor="_Toc218247148" w:history="1">
            <w:r w:rsidRPr="00662CB5">
              <w:rPr>
                <w:rStyle w:val="Lienhypertexte"/>
                <w:noProof/>
                <w14:scene3d>
                  <w14:camera w14:prst="orthographicFront"/>
                  <w14:lightRig w14:rig="threePt" w14:dir="t">
                    <w14:rot w14:lat="0" w14:lon="0" w14:rev="0"/>
                  </w14:lightRig>
                </w14:scene3d>
              </w:rPr>
              <w:t>22.5.2</w:t>
            </w:r>
            <w:r>
              <w:rPr>
                <w:rFonts w:eastAsiaTheme="minorEastAsia"/>
                <w:noProof/>
                <w:lang w:eastAsia="fr-FR"/>
              </w:rPr>
              <w:tab/>
            </w:r>
            <w:r w:rsidRPr="00662CB5">
              <w:rPr>
                <w:rStyle w:val="Lienhypertexte"/>
                <w:noProof/>
              </w:rPr>
              <w:t>Effet de la rupture</w:t>
            </w:r>
            <w:r>
              <w:rPr>
                <w:noProof/>
                <w:webHidden/>
              </w:rPr>
              <w:tab/>
            </w:r>
            <w:r>
              <w:rPr>
                <w:noProof/>
                <w:webHidden/>
              </w:rPr>
              <w:fldChar w:fldCharType="begin"/>
            </w:r>
            <w:r>
              <w:rPr>
                <w:noProof/>
                <w:webHidden/>
              </w:rPr>
              <w:instrText xml:space="preserve"> PAGEREF _Toc218247148 \h </w:instrText>
            </w:r>
            <w:r>
              <w:rPr>
                <w:noProof/>
                <w:webHidden/>
              </w:rPr>
            </w:r>
            <w:r>
              <w:rPr>
                <w:noProof/>
                <w:webHidden/>
              </w:rPr>
              <w:fldChar w:fldCharType="separate"/>
            </w:r>
            <w:r>
              <w:rPr>
                <w:noProof/>
                <w:webHidden/>
              </w:rPr>
              <w:t>25</w:t>
            </w:r>
            <w:r>
              <w:rPr>
                <w:noProof/>
                <w:webHidden/>
              </w:rPr>
              <w:fldChar w:fldCharType="end"/>
            </w:r>
          </w:hyperlink>
        </w:p>
        <w:p w14:paraId="09067AE2" w14:textId="5BBBC6CD" w:rsidR="004A2827" w:rsidRDefault="004A2827">
          <w:pPr>
            <w:pStyle w:val="TM1"/>
            <w:tabs>
              <w:tab w:val="left" w:pos="660"/>
              <w:tab w:val="right" w:leader="dot" w:pos="9062"/>
            </w:tabs>
            <w:rPr>
              <w:rFonts w:eastAsiaTheme="minorEastAsia"/>
              <w:noProof/>
              <w:lang w:eastAsia="fr-FR"/>
            </w:rPr>
          </w:pPr>
          <w:hyperlink w:anchor="_Toc218247149" w:history="1">
            <w:r w:rsidRPr="00662CB5">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662CB5">
              <w:rPr>
                <w:rStyle w:val="Lienhypertexte"/>
                <w:noProof/>
              </w:rPr>
              <w:t>Titulaire étranger</w:t>
            </w:r>
            <w:r>
              <w:rPr>
                <w:noProof/>
                <w:webHidden/>
              </w:rPr>
              <w:tab/>
            </w:r>
            <w:r>
              <w:rPr>
                <w:noProof/>
                <w:webHidden/>
              </w:rPr>
              <w:fldChar w:fldCharType="begin"/>
            </w:r>
            <w:r>
              <w:rPr>
                <w:noProof/>
                <w:webHidden/>
              </w:rPr>
              <w:instrText xml:space="preserve"> PAGEREF _Toc218247149 \h </w:instrText>
            </w:r>
            <w:r>
              <w:rPr>
                <w:noProof/>
                <w:webHidden/>
              </w:rPr>
            </w:r>
            <w:r>
              <w:rPr>
                <w:noProof/>
                <w:webHidden/>
              </w:rPr>
              <w:fldChar w:fldCharType="separate"/>
            </w:r>
            <w:r>
              <w:rPr>
                <w:noProof/>
                <w:webHidden/>
              </w:rPr>
              <w:t>25</w:t>
            </w:r>
            <w:r>
              <w:rPr>
                <w:noProof/>
                <w:webHidden/>
              </w:rPr>
              <w:fldChar w:fldCharType="end"/>
            </w:r>
          </w:hyperlink>
        </w:p>
        <w:p w14:paraId="58A4EED1" w14:textId="23F58A48" w:rsidR="004A2827" w:rsidRDefault="004A2827">
          <w:pPr>
            <w:pStyle w:val="TM1"/>
            <w:tabs>
              <w:tab w:val="left" w:pos="660"/>
              <w:tab w:val="right" w:leader="dot" w:pos="9062"/>
            </w:tabs>
            <w:rPr>
              <w:rFonts w:eastAsiaTheme="minorEastAsia"/>
              <w:noProof/>
              <w:lang w:eastAsia="fr-FR"/>
            </w:rPr>
          </w:pPr>
          <w:hyperlink w:anchor="_Toc218247150" w:history="1">
            <w:r w:rsidRPr="00662CB5">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662CB5">
              <w:rPr>
                <w:rStyle w:val="Lienhypertexte"/>
                <w:noProof/>
              </w:rPr>
              <w:t>Différends et litiges</w:t>
            </w:r>
            <w:r>
              <w:rPr>
                <w:noProof/>
                <w:webHidden/>
              </w:rPr>
              <w:tab/>
            </w:r>
            <w:r>
              <w:rPr>
                <w:noProof/>
                <w:webHidden/>
              </w:rPr>
              <w:fldChar w:fldCharType="begin"/>
            </w:r>
            <w:r>
              <w:rPr>
                <w:noProof/>
                <w:webHidden/>
              </w:rPr>
              <w:instrText xml:space="preserve"> PAGEREF _Toc218247150 \h </w:instrText>
            </w:r>
            <w:r>
              <w:rPr>
                <w:noProof/>
                <w:webHidden/>
              </w:rPr>
            </w:r>
            <w:r>
              <w:rPr>
                <w:noProof/>
                <w:webHidden/>
              </w:rPr>
              <w:fldChar w:fldCharType="separate"/>
            </w:r>
            <w:r>
              <w:rPr>
                <w:noProof/>
                <w:webHidden/>
              </w:rPr>
              <w:t>25</w:t>
            </w:r>
            <w:r>
              <w:rPr>
                <w:noProof/>
                <w:webHidden/>
              </w:rPr>
              <w:fldChar w:fldCharType="end"/>
            </w:r>
          </w:hyperlink>
        </w:p>
        <w:p w14:paraId="4A6AA30A" w14:textId="6AF084A7" w:rsidR="004A2827" w:rsidRDefault="004A2827">
          <w:pPr>
            <w:pStyle w:val="TM1"/>
            <w:tabs>
              <w:tab w:val="left" w:pos="660"/>
              <w:tab w:val="right" w:leader="dot" w:pos="9062"/>
            </w:tabs>
            <w:rPr>
              <w:rFonts w:eastAsiaTheme="minorEastAsia"/>
              <w:noProof/>
              <w:lang w:eastAsia="fr-FR"/>
            </w:rPr>
          </w:pPr>
          <w:hyperlink w:anchor="_Toc218247151" w:history="1">
            <w:r w:rsidRPr="00662CB5">
              <w:rPr>
                <w:rStyle w:val="Lienhypertexte"/>
                <w:noProof/>
                <w14:scene3d>
                  <w14:camera w14:prst="orthographicFront"/>
                  <w14:lightRig w14:rig="threePt" w14:dir="t">
                    <w14:rot w14:lat="0" w14:lon="0" w14:rev="0"/>
                  </w14:lightRig>
                </w14:scene3d>
              </w:rPr>
              <w:t>25</w:t>
            </w:r>
            <w:r>
              <w:rPr>
                <w:rFonts w:eastAsiaTheme="minorEastAsia"/>
                <w:noProof/>
                <w:lang w:eastAsia="fr-FR"/>
              </w:rPr>
              <w:tab/>
            </w:r>
            <w:r w:rsidRPr="00662CB5">
              <w:rPr>
                <w:rStyle w:val="Lienhypertexte"/>
                <w:noProof/>
              </w:rPr>
              <w:t>Dérogations au CCAG/FCS</w:t>
            </w:r>
            <w:r>
              <w:rPr>
                <w:noProof/>
                <w:webHidden/>
              </w:rPr>
              <w:tab/>
            </w:r>
            <w:r>
              <w:rPr>
                <w:noProof/>
                <w:webHidden/>
              </w:rPr>
              <w:fldChar w:fldCharType="begin"/>
            </w:r>
            <w:r>
              <w:rPr>
                <w:noProof/>
                <w:webHidden/>
              </w:rPr>
              <w:instrText xml:space="preserve"> PAGEREF _Toc218247151 \h </w:instrText>
            </w:r>
            <w:r>
              <w:rPr>
                <w:noProof/>
                <w:webHidden/>
              </w:rPr>
            </w:r>
            <w:r>
              <w:rPr>
                <w:noProof/>
                <w:webHidden/>
              </w:rPr>
              <w:fldChar w:fldCharType="separate"/>
            </w:r>
            <w:r>
              <w:rPr>
                <w:noProof/>
                <w:webHidden/>
              </w:rPr>
              <w:t>25</w:t>
            </w:r>
            <w:r>
              <w:rPr>
                <w:noProof/>
                <w:webHidden/>
              </w:rPr>
              <w:fldChar w:fldCharType="end"/>
            </w:r>
          </w:hyperlink>
        </w:p>
        <w:p w14:paraId="2679B3C4" w14:textId="77FD8BAC"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0" w:name="_Toc218247070"/>
      <w:r w:rsidRPr="00301E55">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00B0900" w14:textId="32651CF8" w:rsidR="000C2347" w:rsidRDefault="000C2347" w:rsidP="00C23797">
      <w:pPr>
        <w:spacing w:after="120" w:line="240" w:lineRule="auto"/>
        <w:jc w:val="both"/>
        <w:rPr>
          <w:rFonts w:ascii="Arial" w:hAnsi="Arial" w:cs="Arial"/>
          <w:sz w:val="20"/>
          <w:szCs w:val="20"/>
        </w:rPr>
      </w:pP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5C424844" w14:textId="77777777" w:rsidR="000C2347" w:rsidRPr="00602625" w:rsidRDefault="000C2347" w:rsidP="000C234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6C151302" w14:textId="77777777" w:rsidR="000C2347" w:rsidRDefault="000C2347" w:rsidP="00C23797">
      <w:pPr>
        <w:spacing w:after="120" w:line="240" w:lineRule="auto"/>
        <w:jc w:val="both"/>
        <w:rPr>
          <w:rFonts w:ascii="Arial" w:hAnsi="Arial" w:cs="Arial"/>
          <w:sz w:val="20"/>
          <w:szCs w:val="20"/>
        </w:rPr>
      </w:pPr>
    </w:p>
    <w:p w14:paraId="4948D56C" w14:textId="77777777" w:rsidR="00964EFE" w:rsidRPr="00301E55" w:rsidRDefault="00964EFE" w:rsidP="00964EFE">
      <w:pPr>
        <w:pStyle w:val="Titre1"/>
      </w:pPr>
      <w:bookmarkStart w:id="1" w:name="_Toc218247071"/>
      <w:r w:rsidRPr="00301E55">
        <w:t>Objet du marché</w:t>
      </w:r>
      <w:bookmarkEnd w:id="1"/>
      <w:r w:rsidRPr="00301E55">
        <w:t xml:space="preserve"> </w:t>
      </w:r>
    </w:p>
    <w:p w14:paraId="0A30705F" w14:textId="7D8B291D" w:rsidR="00964EFE" w:rsidRDefault="00964EFE" w:rsidP="00964EF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5EB532DF" w14:textId="0ABE2629" w:rsidR="00880DD3" w:rsidRPr="00416AA3" w:rsidRDefault="00880DD3" w:rsidP="00964EFE">
      <w:pPr>
        <w:spacing w:after="120" w:line="240" w:lineRule="auto"/>
        <w:jc w:val="both"/>
        <w:rPr>
          <w:rFonts w:ascii="Arial" w:hAnsi="Arial" w:cs="Arial"/>
          <w:sz w:val="20"/>
          <w:szCs w:val="20"/>
        </w:rPr>
      </w:pPr>
      <w:r>
        <w:rPr>
          <w:rFonts w:ascii="Arial" w:hAnsi="Arial" w:cs="Arial"/>
          <w:sz w:val="20"/>
          <w:szCs w:val="20"/>
        </w:rPr>
        <w:t>PRESTATIONS DE PRISES EN CHARGE DE PERSONNES  A LEUR DOMICILE A LA DEMANDE DU SAMU</w:t>
      </w:r>
    </w:p>
    <w:p w14:paraId="5CEA5306" w14:textId="77777777" w:rsidR="00964EFE" w:rsidRDefault="00964EFE" w:rsidP="00964EFE">
      <w:pPr>
        <w:spacing w:after="120" w:line="240" w:lineRule="auto"/>
        <w:jc w:val="both"/>
        <w:rPr>
          <w:rFonts w:ascii="Arial" w:hAnsi="Arial" w:cs="Arial"/>
          <w:sz w:val="20"/>
          <w:szCs w:val="20"/>
        </w:rPr>
      </w:pPr>
    </w:p>
    <w:p w14:paraId="3DF85779" w14:textId="77777777" w:rsidR="00964EFE" w:rsidRPr="00301E55" w:rsidRDefault="00964EFE" w:rsidP="00964EF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conformes à l’objet du </w:t>
      </w:r>
      <w:r>
        <w:rPr>
          <w:rFonts w:ascii="Arial" w:hAnsi="Arial" w:cs="Arial"/>
          <w:sz w:val="20"/>
          <w:szCs w:val="20"/>
        </w:rPr>
        <w:t xml:space="preserve">marché </w:t>
      </w:r>
      <w:r w:rsidRPr="00301E55">
        <w:rPr>
          <w:rFonts w:ascii="Arial" w:hAnsi="Arial" w:cs="Arial"/>
          <w:sz w:val="20"/>
          <w:szCs w:val="20"/>
        </w:rPr>
        <w:t>et qu’ils ne pourront dans to</w:t>
      </w:r>
      <w:r>
        <w:rPr>
          <w:rFonts w:ascii="Arial" w:hAnsi="Arial" w:cs="Arial"/>
          <w:sz w:val="20"/>
          <w:szCs w:val="20"/>
        </w:rPr>
        <w:t>us les cas représenter plus de 15</w:t>
      </w:r>
      <w:r w:rsidRPr="00301E55">
        <w:rPr>
          <w:rFonts w:ascii="Arial" w:hAnsi="Arial" w:cs="Arial"/>
          <w:sz w:val="20"/>
          <w:szCs w:val="20"/>
        </w:rPr>
        <w:t xml:space="preserve">% du montant </w:t>
      </w:r>
      <w:r>
        <w:rPr>
          <w:rFonts w:ascii="Arial" w:hAnsi="Arial" w:cs="Arial"/>
          <w:sz w:val="20"/>
          <w:szCs w:val="20"/>
        </w:rPr>
        <w:t xml:space="preserve">estimé en valeur </w:t>
      </w:r>
      <w:r w:rsidRPr="00301E55">
        <w:rPr>
          <w:rFonts w:ascii="Arial" w:hAnsi="Arial" w:cs="Arial"/>
          <w:sz w:val="20"/>
          <w:szCs w:val="20"/>
        </w:rPr>
        <w:t xml:space="preserve">du </w:t>
      </w:r>
      <w:r>
        <w:rPr>
          <w:rFonts w:ascii="Arial" w:hAnsi="Arial" w:cs="Arial"/>
          <w:sz w:val="20"/>
          <w:szCs w:val="20"/>
        </w:rPr>
        <w:t>marché</w:t>
      </w:r>
      <w:r w:rsidRPr="00301E55">
        <w:rPr>
          <w:rFonts w:ascii="Arial" w:hAnsi="Arial" w:cs="Arial"/>
          <w:sz w:val="20"/>
          <w:szCs w:val="20"/>
        </w:rPr>
        <w:t xml:space="preserve">. </w:t>
      </w:r>
    </w:p>
    <w:p w14:paraId="7B40A448" w14:textId="77777777" w:rsidR="00964EFE" w:rsidRPr="00301E55" w:rsidRDefault="00964EFE" w:rsidP="00964EFE">
      <w:pPr>
        <w:pStyle w:val="Corpsdetexte"/>
        <w:rPr>
          <w:rFonts w:ascii="Arial" w:hAnsi="Arial" w:cs="Arial"/>
          <w:sz w:val="20"/>
          <w:szCs w:val="20"/>
        </w:rPr>
      </w:pPr>
    </w:p>
    <w:p w14:paraId="1B904372" w14:textId="77777777" w:rsidR="00964EFE" w:rsidRPr="00301E55" w:rsidRDefault="00964EFE" w:rsidP="00C23797">
      <w:pPr>
        <w:spacing w:after="120" w:line="240" w:lineRule="auto"/>
        <w:jc w:val="both"/>
        <w:rPr>
          <w:rFonts w:ascii="Arial" w:hAnsi="Arial" w:cs="Arial"/>
          <w:sz w:val="20"/>
          <w:szCs w:val="20"/>
        </w:rPr>
      </w:pPr>
    </w:p>
    <w:p w14:paraId="4F17A800" w14:textId="77777777" w:rsidR="006524C4" w:rsidRPr="00301E55" w:rsidRDefault="00142BD2" w:rsidP="00B31B8D">
      <w:pPr>
        <w:pStyle w:val="Titre1"/>
      </w:pPr>
      <w:bookmarkStart w:id="2" w:name="_Toc218247072"/>
      <w:r w:rsidRPr="00301E55">
        <w:lastRenderedPageBreak/>
        <w:t>Définition des parties contractantes</w:t>
      </w:r>
      <w:bookmarkEnd w:id="2"/>
    </w:p>
    <w:p w14:paraId="5994F120" w14:textId="77777777" w:rsidR="00040AB0" w:rsidRPr="00301E55" w:rsidRDefault="006C6C47" w:rsidP="00447701">
      <w:pPr>
        <w:pStyle w:val="Titre2"/>
      </w:pPr>
      <w:bookmarkStart w:id="3" w:name="_Ref481660029"/>
      <w:bookmarkStart w:id="4" w:name="_Ref481767508"/>
      <w:bookmarkStart w:id="5" w:name="_Toc218247073"/>
      <w:r w:rsidRPr="00301E55">
        <w:t>Pouvoir Adjudicateur</w:t>
      </w:r>
      <w:bookmarkEnd w:id="3"/>
      <w:bookmarkEnd w:id="4"/>
      <w:bookmarkEnd w:id="5"/>
    </w:p>
    <w:p w14:paraId="3F8A862A" w14:textId="77777777" w:rsidR="003E2ED9"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049CF80" w14:textId="77777777" w:rsidR="006524C4"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6AAA3DF6" w14:textId="77777777" w:rsidR="006524C4"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017E5C1" w14:textId="77777777" w:rsidR="006524C4"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FD5D95B" w14:textId="77777777" w:rsidR="00C75BB1" w:rsidRPr="00301E55" w:rsidDel="000C5423" w:rsidRDefault="006524C4" w:rsidP="003B7C5B">
      <w:pPr>
        <w:spacing w:after="120" w:line="240" w:lineRule="auto"/>
        <w:jc w:val="center"/>
        <w:rPr>
          <w:del w:id="6" w:author="AMSELLEM Morgane" w:date="2025-12-19T08:59:00Z"/>
          <w:rFonts w:ascii="Arial" w:hAnsi="Arial" w:cs="Arial"/>
          <w:sz w:val="20"/>
          <w:szCs w:val="20"/>
        </w:rPr>
      </w:pPr>
      <w:r w:rsidRPr="00301E55">
        <w:rPr>
          <w:rFonts w:ascii="Arial" w:hAnsi="Arial" w:cs="Arial"/>
          <w:sz w:val="20"/>
          <w:szCs w:val="20"/>
        </w:rPr>
        <w:t>31059 TOULOUSE cedex 9</w:t>
      </w:r>
    </w:p>
    <w:p w14:paraId="7CD4562A" w14:textId="77777777" w:rsidR="00993DB0" w:rsidRDefault="00993DB0" w:rsidP="0038537F">
      <w:pPr>
        <w:spacing w:after="120" w:line="240" w:lineRule="auto"/>
        <w:jc w:val="both"/>
        <w:rPr>
          <w:rFonts w:ascii="Arial" w:hAnsi="Arial" w:cs="Arial"/>
          <w:sz w:val="20"/>
          <w:szCs w:val="20"/>
        </w:rPr>
      </w:pPr>
    </w:p>
    <w:p w14:paraId="679C4E0D" w14:textId="77777777" w:rsidR="006524C4" w:rsidRPr="00301E55" w:rsidRDefault="006C6C47" w:rsidP="00447701">
      <w:pPr>
        <w:pStyle w:val="Titre2"/>
      </w:pPr>
      <w:bookmarkStart w:id="7" w:name="_Toc218247074"/>
      <w:r w:rsidRPr="00301E55">
        <w:t>Titulaire</w:t>
      </w:r>
      <w:bookmarkEnd w:id="7"/>
    </w:p>
    <w:p w14:paraId="726B2E3F" w14:textId="77777777" w:rsidR="00321A41" w:rsidRPr="00301E55" w:rsidRDefault="00321A41" w:rsidP="00B26AE4">
      <w:pPr>
        <w:pStyle w:val="Titre3"/>
      </w:pPr>
      <w:bookmarkStart w:id="8" w:name="_Toc218247075"/>
      <w:r w:rsidRPr="00301E55">
        <w:t>Identification</w:t>
      </w:r>
      <w:bookmarkEnd w:id="8"/>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9" w:name="_Toc218247076"/>
      <w:r w:rsidRPr="00301E55">
        <w:t>Groupement d’opérateurs économiques</w:t>
      </w:r>
      <w:bookmarkEnd w:id="9"/>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31FDF28" w14:textId="696F0759" w:rsidR="00AE3F32" w:rsidRDefault="0085624D" w:rsidP="000C5423">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6379E102" w14:textId="77777777" w:rsidR="000C5423" w:rsidRPr="000C5423" w:rsidRDefault="000C5423" w:rsidP="000C5423">
      <w:pPr>
        <w:widowControl w:val="0"/>
        <w:spacing w:before="120" w:after="120" w:line="240" w:lineRule="exact"/>
        <w:ind w:right="40"/>
        <w:jc w:val="both"/>
        <w:rPr>
          <w:rFonts w:ascii="Arial" w:hAnsi="Arial" w:cs="Arial"/>
          <w:sz w:val="20"/>
          <w:szCs w:val="20"/>
        </w:rPr>
      </w:pPr>
    </w:p>
    <w:p w14:paraId="482B3913" w14:textId="77777777" w:rsidR="00AE3F32" w:rsidRPr="00301E55" w:rsidRDefault="00AE3F32" w:rsidP="00EA3D8D">
      <w:pPr>
        <w:pStyle w:val="Titre2"/>
      </w:pPr>
      <w:bookmarkStart w:id="10" w:name="_Ref485989957"/>
      <w:bookmarkStart w:id="11" w:name="_Toc218247077"/>
      <w:r w:rsidRPr="00301E55">
        <w:t>Conduite des prestations</w:t>
      </w:r>
      <w:bookmarkEnd w:id="10"/>
      <w:bookmarkEnd w:id="11"/>
    </w:p>
    <w:p w14:paraId="3D397A8D" w14:textId="1580B3CC" w:rsidR="00AE3F32" w:rsidRPr="00301E55" w:rsidRDefault="00AE3F32" w:rsidP="00AE3F32">
      <w:pPr>
        <w:pStyle w:val="Corpsdetexte"/>
        <w:spacing w:before="120" w:line="240" w:lineRule="auto"/>
        <w:jc w:val="both"/>
        <w:rPr>
          <w:rFonts w:ascii="Arial" w:hAnsi="Arial" w:cs="Arial"/>
          <w:sz w:val="20"/>
          <w:szCs w:val="20"/>
        </w:rPr>
      </w:pPr>
      <w:r w:rsidRPr="00301E55">
        <w:rPr>
          <w:rFonts w:ascii="Arial" w:hAnsi="Arial" w:cs="Arial"/>
          <w:sz w:val="20"/>
          <w:szCs w:val="20"/>
        </w:rPr>
        <w:t xml:space="preserve">Les prestations objets du présent </w:t>
      </w:r>
      <w:r w:rsidR="00731678">
        <w:rPr>
          <w:rFonts w:ascii="Arial" w:hAnsi="Arial" w:cs="Arial"/>
          <w:sz w:val="20"/>
          <w:szCs w:val="20"/>
        </w:rPr>
        <w:t>marché</w:t>
      </w:r>
      <w:r w:rsidRPr="00301E55">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611F40B2"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0701E5D4" w14:textId="77777777" w:rsidR="00AE3F32" w:rsidRPr="00301E55" w:rsidRDefault="00AE3F32"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d’assurer la continuité de l’exécution des prestations ;</w:t>
      </w:r>
    </w:p>
    <w:p w14:paraId="6EDA9E79" w14:textId="77777777" w:rsidR="00AE3F32" w:rsidRPr="00301E55" w:rsidRDefault="00AE3F32" w:rsidP="00F97055">
      <w:pPr>
        <w:pStyle w:val="Corpsdetexte"/>
        <w:numPr>
          <w:ilvl w:val="0"/>
          <w:numId w:val="11"/>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d’informer le Pouvoir Adjudicateur de ce changement, et de lui présenter le remplaçant, quinze (15) jours au moins avant la cessation des fonctions de la personne concernée ;</w:t>
      </w:r>
    </w:p>
    <w:p w14:paraId="53FE8B75" w14:textId="77777777" w:rsidR="00AE3F32" w:rsidRPr="00301E55" w:rsidRDefault="00AE3F32" w:rsidP="00F97055">
      <w:pPr>
        <w:pStyle w:val="Corpsdetexte2"/>
        <w:numPr>
          <w:ilvl w:val="0"/>
          <w:numId w:val="11"/>
        </w:numPr>
        <w:ind w:left="567" w:hanging="357"/>
        <w:contextualSpacing/>
        <w:rPr>
          <w:rFonts w:eastAsiaTheme="minorHAnsi" w:cs="Arial"/>
          <w:sz w:val="20"/>
          <w:szCs w:val="20"/>
          <w:lang w:eastAsia="en-US"/>
        </w:rPr>
      </w:pPr>
      <w:r w:rsidRPr="00301E55">
        <w:rPr>
          <w:rFonts w:eastAsiaTheme="minorHAnsi" w:cs="Arial"/>
          <w:sz w:val="20"/>
          <w:szCs w:val="20"/>
          <w:lang w:eastAsia="en-US"/>
        </w:rPr>
        <w:t>que le remplaçant soit de compétences au moins équivalentes à celles de la personne remplacée.</w:t>
      </w:r>
    </w:p>
    <w:p w14:paraId="6738D8F3" w14:textId="77777777" w:rsidR="00AE3F32" w:rsidRPr="00301E55" w:rsidRDefault="00AE3F32" w:rsidP="00F560A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0AE7CD21" w14:textId="21D13EBD"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lastRenderedPageBreak/>
        <w:t xml:space="preserve">A défaut de proposition de remplaçant par le Titulaire, ou si deux remplaçants successifs sont récusés par le Pouvoir Adjudicateur dans le délai d’un mois à compter de leur nomination, le </w:t>
      </w:r>
      <w:r w:rsidR="00731678">
        <w:rPr>
          <w:rFonts w:eastAsiaTheme="minorHAnsi" w:cs="Arial"/>
          <w:sz w:val="20"/>
          <w:szCs w:val="20"/>
          <w:lang w:eastAsia="en-US"/>
        </w:rPr>
        <w:t>marché</w:t>
      </w:r>
      <w:r w:rsidRPr="00301E55">
        <w:rPr>
          <w:rFonts w:eastAsiaTheme="minorHAnsi" w:cs="Arial"/>
          <w:sz w:val="20"/>
          <w:szCs w:val="20"/>
          <w:lang w:eastAsia="en-US"/>
        </w:rPr>
        <w:t xml:space="preserve"> peut être résilié dans les conditions prévues à l’article </w:t>
      </w:r>
      <w:r w:rsidRPr="00301E55">
        <w:rPr>
          <w:rFonts w:eastAsiaTheme="minorHAnsi" w:cs="Arial"/>
          <w:sz w:val="20"/>
          <w:szCs w:val="20"/>
          <w:lang w:eastAsia="en-US"/>
        </w:rPr>
        <w:fldChar w:fldCharType="begin"/>
      </w:r>
      <w:r w:rsidRPr="00301E55">
        <w:rPr>
          <w:rFonts w:eastAsiaTheme="minorHAnsi" w:cs="Arial"/>
          <w:sz w:val="20"/>
          <w:szCs w:val="20"/>
          <w:lang w:eastAsia="en-US"/>
        </w:rPr>
        <w:instrText xml:space="preserve"> REF _Ref465849016 \r \h  \* MERGEFORMAT </w:instrText>
      </w:r>
      <w:r w:rsidRPr="00301E55">
        <w:rPr>
          <w:rFonts w:eastAsiaTheme="minorHAnsi" w:cs="Arial"/>
          <w:sz w:val="20"/>
          <w:szCs w:val="20"/>
          <w:lang w:eastAsia="en-US"/>
        </w:rPr>
      </w:r>
      <w:r w:rsidRPr="00301E55">
        <w:rPr>
          <w:rFonts w:eastAsiaTheme="minorHAnsi" w:cs="Arial"/>
          <w:sz w:val="20"/>
          <w:szCs w:val="20"/>
          <w:lang w:eastAsia="en-US"/>
        </w:rPr>
        <w:fldChar w:fldCharType="separate"/>
      </w:r>
      <w:r w:rsidR="00681B94">
        <w:rPr>
          <w:rFonts w:eastAsiaTheme="minorHAnsi" w:cs="Arial"/>
          <w:sz w:val="20"/>
          <w:szCs w:val="20"/>
          <w:lang w:eastAsia="en-US"/>
        </w:rPr>
        <w:t>22.3</w:t>
      </w:r>
      <w:r w:rsidRPr="00301E55">
        <w:rPr>
          <w:rFonts w:eastAsiaTheme="minorHAnsi" w:cs="Arial"/>
          <w:sz w:val="20"/>
          <w:szCs w:val="20"/>
          <w:lang w:eastAsia="en-US"/>
        </w:rPr>
        <w:fldChar w:fldCharType="end"/>
      </w:r>
      <w:r w:rsidRPr="00301E55">
        <w:rPr>
          <w:rFonts w:eastAsiaTheme="minorHAnsi" w:cs="Arial"/>
          <w:sz w:val="20"/>
          <w:szCs w:val="20"/>
          <w:lang w:eastAsia="en-US"/>
        </w:rPr>
        <w:t xml:space="preserve"> du présent C.C.A.P.</w:t>
      </w:r>
    </w:p>
    <w:p w14:paraId="79B51F36" w14:textId="77777777" w:rsidR="00A31E2D"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Pr>
          <w:rFonts w:eastAsiaTheme="minorHAnsi" w:cs="Arial"/>
          <w:sz w:val="20"/>
          <w:szCs w:val="20"/>
          <w:lang w:eastAsia="en-US"/>
        </w:rPr>
        <w:t xml:space="preserve"> </w:t>
      </w:r>
    </w:p>
    <w:p w14:paraId="79107636" w14:textId="77777777" w:rsidR="00A31E2D" w:rsidRPr="00301E55" w:rsidRDefault="00A31E2D" w:rsidP="00AE3F32">
      <w:pPr>
        <w:pStyle w:val="Corpsdetexte2"/>
        <w:spacing w:before="120" w:after="120"/>
        <w:rPr>
          <w:rFonts w:eastAsiaTheme="minorHAnsi" w:cs="Arial"/>
          <w:sz w:val="20"/>
          <w:szCs w:val="20"/>
          <w:lang w:eastAsia="en-US"/>
        </w:rPr>
      </w:pPr>
    </w:p>
    <w:p w14:paraId="0793EDF5" w14:textId="77777777" w:rsidR="00AE3F32" w:rsidRPr="00301E55" w:rsidRDefault="00AE3F32" w:rsidP="00447701">
      <w:pPr>
        <w:pStyle w:val="Titre2"/>
      </w:pPr>
      <w:bookmarkStart w:id="12" w:name="_Ref485990747"/>
      <w:bookmarkStart w:id="13" w:name="_Toc218247078"/>
      <w:r w:rsidRPr="00301E55">
        <w:t>Forme des notifications</w:t>
      </w:r>
      <w:bookmarkEnd w:id="12"/>
      <w:bookmarkEnd w:id="13"/>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14" w:name="_Toc218247079"/>
      <w:r>
        <w:t>Notifications destinées au Titulaire</w:t>
      </w:r>
      <w:bookmarkEnd w:id="14"/>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15" w:name="_Toc218247080"/>
      <w:r>
        <w:rPr>
          <w:lang w:eastAsia="fr-FR"/>
        </w:rPr>
        <w:t>Notifications destinées au Pouvoir Adjudicateur</w:t>
      </w:r>
      <w:bookmarkEnd w:id="15"/>
    </w:p>
    <w:p w14:paraId="68CDB1DF" w14:textId="735650E9" w:rsidR="00ED6882" w:rsidRPr="00301E55" w:rsidRDefault="00AE3F32" w:rsidP="000C5423">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0F942F1A" w14:textId="52B45CB3" w:rsidR="004E57E4" w:rsidRDefault="0085624D" w:rsidP="00B31B8D">
      <w:pPr>
        <w:pStyle w:val="Titre1"/>
      </w:pPr>
      <w:bookmarkStart w:id="16" w:name="_Ref473041724"/>
      <w:bookmarkStart w:id="17" w:name="_Toc218247081"/>
      <w:r>
        <w:t xml:space="preserve">Type et </w:t>
      </w:r>
      <w:r w:rsidR="004E57E4" w:rsidRPr="00301E55">
        <w:t>Forme du marché</w:t>
      </w:r>
      <w:bookmarkEnd w:id="16"/>
      <w:bookmarkEnd w:id="17"/>
    </w:p>
    <w:p w14:paraId="36BD42A1" w14:textId="350DC4D0" w:rsidR="0085624D" w:rsidRPr="0049328E" w:rsidRDefault="0085624D" w:rsidP="0085624D">
      <w:pPr>
        <w:pStyle w:val="Titre2"/>
        <w:ind w:left="1286"/>
      </w:pPr>
      <w:bookmarkStart w:id="18" w:name="_Toc132704346"/>
      <w:bookmarkStart w:id="19" w:name="_Toc218247082"/>
      <w:r w:rsidRPr="0049328E">
        <w:t>T</w:t>
      </w:r>
      <w:bookmarkEnd w:id="18"/>
      <w:r w:rsidR="00075E0D">
        <w:t>ype de marché</w:t>
      </w:r>
      <w:bookmarkEnd w:id="19"/>
    </w:p>
    <w:p w14:paraId="15B1F3F5" w14:textId="088F1726" w:rsidR="0085624D" w:rsidRDefault="0085624D" w:rsidP="0085624D">
      <w:pPr>
        <w:spacing w:after="120" w:line="240" w:lineRule="auto"/>
        <w:jc w:val="both"/>
        <w:rPr>
          <w:rFonts w:ascii="Arial" w:hAnsi="Arial" w:cs="Arial"/>
          <w:sz w:val="20"/>
          <w:szCs w:val="20"/>
        </w:rPr>
      </w:pPr>
      <w:r w:rsidRPr="00301E55">
        <w:rPr>
          <w:rFonts w:ascii="Arial" w:hAnsi="Arial" w:cs="Arial"/>
          <w:sz w:val="20"/>
          <w:szCs w:val="20"/>
        </w:rPr>
        <w:t xml:space="preserve">Il s’agit d’un </w:t>
      </w:r>
      <w:r>
        <w:rPr>
          <w:rFonts w:ascii="Arial" w:hAnsi="Arial" w:cs="Arial"/>
          <w:sz w:val="20"/>
          <w:szCs w:val="20"/>
        </w:rPr>
        <w:t>marché</w:t>
      </w:r>
      <w:r w:rsidRPr="00301E55">
        <w:rPr>
          <w:rFonts w:ascii="Arial" w:hAnsi="Arial" w:cs="Arial"/>
          <w:sz w:val="20"/>
          <w:szCs w:val="20"/>
        </w:rPr>
        <w:t xml:space="preserve">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880DD3">
            <w:rPr>
              <w:rFonts w:ascii="Arial" w:hAnsi="Arial" w:cs="Arial"/>
              <w:sz w:val="20"/>
              <w:szCs w:val="20"/>
            </w:rPr>
            <w:t>services</w:t>
          </w:r>
        </w:sdtContent>
      </w:sdt>
      <w:r w:rsidRPr="00301E55">
        <w:rPr>
          <w:rFonts w:ascii="Arial" w:hAnsi="Arial" w:cs="Arial"/>
          <w:sz w:val="20"/>
          <w:szCs w:val="20"/>
        </w:rPr>
        <w:t xml:space="preserve">. </w:t>
      </w:r>
    </w:p>
    <w:p w14:paraId="66E8ACD5" w14:textId="77777777" w:rsidR="0085624D" w:rsidRDefault="0085624D" w:rsidP="0085624D">
      <w:pPr>
        <w:spacing w:after="120" w:line="240" w:lineRule="auto"/>
        <w:jc w:val="both"/>
        <w:rPr>
          <w:rFonts w:ascii="Arial" w:hAnsi="Arial" w:cs="Arial"/>
          <w:b/>
          <w:color w:val="FF0000"/>
          <w:sz w:val="20"/>
          <w:szCs w:val="20"/>
        </w:rPr>
      </w:pPr>
    </w:p>
    <w:p w14:paraId="2195DF96" w14:textId="175A54E5" w:rsidR="0085624D" w:rsidRPr="0085624D" w:rsidRDefault="0085624D" w:rsidP="000C5423">
      <w:pPr>
        <w:pStyle w:val="Titre2"/>
        <w:ind w:left="1286"/>
      </w:pPr>
      <w:bookmarkStart w:id="20" w:name="_Toc132704347"/>
      <w:bookmarkStart w:id="21" w:name="_Toc218247083"/>
      <w:r w:rsidRPr="0049328E">
        <w:t>F</w:t>
      </w:r>
      <w:bookmarkEnd w:id="20"/>
      <w:r w:rsidR="00075E0D">
        <w:t>orme de marché</w:t>
      </w:r>
      <w:bookmarkEnd w:id="21"/>
    </w:p>
    <w:p w14:paraId="2BECBE20" w14:textId="7F778571" w:rsidR="0006166F" w:rsidRPr="00301E55" w:rsidRDefault="009234BB" w:rsidP="000C5423">
      <w:pPr>
        <w:spacing w:after="120" w:line="240" w:lineRule="auto"/>
        <w:jc w:val="both"/>
        <w:rPr>
          <w:rFonts w:ascii="Arial" w:hAnsi="Arial" w:cs="Arial"/>
          <w:sz w:val="20"/>
          <w:szCs w:val="20"/>
        </w:rPr>
      </w:pPr>
      <w:r w:rsidRPr="00301E55">
        <w:rPr>
          <w:rFonts w:ascii="Arial" w:hAnsi="Arial" w:cs="Arial"/>
          <w:sz w:val="20"/>
          <w:szCs w:val="20"/>
        </w:rPr>
        <w:t xml:space="preserve">Il s’agit d’un </w:t>
      </w:r>
      <w:r w:rsidR="0085624D">
        <w:rPr>
          <w:rFonts w:ascii="Arial" w:hAnsi="Arial" w:cs="Arial"/>
          <w:sz w:val="20"/>
          <w:szCs w:val="20"/>
        </w:rPr>
        <w:t xml:space="preserve">marché </w:t>
      </w:r>
      <w:r w:rsidR="0049328E">
        <w:rPr>
          <w:rFonts w:ascii="Arial" w:hAnsi="Arial" w:cs="Arial"/>
          <w:sz w:val="20"/>
          <w:szCs w:val="20"/>
        </w:rPr>
        <w:t xml:space="preserve">ordinaire </w:t>
      </w:r>
      <w:r w:rsidR="0085624D">
        <w:rPr>
          <w:rFonts w:ascii="Arial" w:hAnsi="Arial" w:cs="Arial"/>
          <w:sz w:val="20"/>
          <w:szCs w:val="20"/>
        </w:rPr>
        <w:t>forfaitaire</w:t>
      </w:r>
      <w:r w:rsidR="0049328E">
        <w:rPr>
          <w:rFonts w:ascii="Arial" w:hAnsi="Arial" w:cs="Arial"/>
          <w:sz w:val="20"/>
          <w:szCs w:val="20"/>
        </w:rPr>
        <w:t xml:space="preserve"> annuel. </w:t>
      </w:r>
    </w:p>
    <w:p w14:paraId="374583AD" w14:textId="77777777" w:rsidR="004E57E4" w:rsidRPr="00301E55" w:rsidRDefault="004E57E4" w:rsidP="00B31B8D">
      <w:pPr>
        <w:pStyle w:val="Titre1"/>
      </w:pPr>
      <w:bookmarkStart w:id="22" w:name="_Toc218247084"/>
      <w:r w:rsidRPr="00301E55">
        <w:t xml:space="preserve">Décomposition </w:t>
      </w:r>
      <w:r w:rsidR="00770A1A">
        <w:t>en lots</w:t>
      </w:r>
      <w:bookmarkEnd w:id="22"/>
    </w:p>
    <w:p w14:paraId="5EE5B2E4" w14:textId="27473F5B" w:rsidR="007020FB" w:rsidRPr="000C5423" w:rsidRDefault="007020FB" w:rsidP="007020FB">
      <w:pPr>
        <w:spacing w:after="120" w:line="240" w:lineRule="auto"/>
        <w:rPr>
          <w:rFonts w:ascii="Arial" w:hAnsi="Arial" w:cs="Arial"/>
          <w:b/>
          <w:sz w:val="20"/>
          <w:szCs w:val="20"/>
        </w:rPr>
      </w:pPr>
      <w:r w:rsidRPr="00301E55">
        <w:rPr>
          <w:rFonts w:ascii="Arial" w:hAnsi="Arial" w:cs="Arial"/>
          <w:sz w:val="20"/>
          <w:szCs w:val="20"/>
        </w:rPr>
        <w:t xml:space="preserve">Le </w:t>
      </w:r>
      <w:r w:rsidR="00731678"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28783669" w14:textId="0FAAB17E" w:rsidR="00EF64DE" w:rsidRPr="000D64DA" w:rsidRDefault="00731678" w:rsidP="000D64DA">
      <w:pPr>
        <w:pStyle w:val="Titre1"/>
      </w:pPr>
      <w:bookmarkStart w:id="23" w:name="_Toc218247085"/>
      <w:r>
        <w:t>Marchés</w:t>
      </w:r>
      <w:r w:rsidR="00AD1CF8" w:rsidRPr="00301E55">
        <w:t xml:space="preserve"> complémentaires et/ou de prestations similaires</w:t>
      </w:r>
      <w:bookmarkEnd w:id="23"/>
    </w:p>
    <w:p w14:paraId="4D1F8F52" w14:textId="516AE617" w:rsidR="00B03636" w:rsidRPr="000C5423"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126F979D" w14:textId="6B0ECE78" w:rsidR="00FE52D0" w:rsidRDefault="004E57E4" w:rsidP="00FE52D0">
      <w:pPr>
        <w:pStyle w:val="Titre1"/>
      </w:pPr>
      <w:bookmarkStart w:id="24" w:name="_Ref479001796"/>
      <w:bookmarkStart w:id="25" w:name="_Toc218247086"/>
      <w:r w:rsidRPr="00301E55">
        <w:lastRenderedPageBreak/>
        <w:t xml:space="preserve">Durée du </w:t>
      </w:r>
      <w:r w:rsidR="00731678">
        <w:t>marché</w:t>
      </w:r>
      <w:bookmarkEnd w:id="24"/>
      <w:bookmarkEnd w:id="25"/>
    </w:p>
    <w:p w14:paraId="44B695D5" w14:textId="522B7742" w:rsidR="00DE3B3B" w:rsidRPr="009C1E84" w:rsidRDefault="0089526A" w:rsidP="0089526A">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conclu pour une durée de </w:t>
      </w:r>
      <w:r w:rsidRPr="0049328E">
        <w:rPr>
          <w:rFonts w:ascii="Arial" w:hAnsi="Arial" w:cs="Arial"/>
          <w:sz w:val="20"/>
          <w:szCs w:val="20"/>
        </w:rPr>
        <w:t>douze (12)</w:t>
      </w:r>
      <w:r w:rsidRPr="00301E55">
        <w:rPr>
          <w:rFonts w:ascii="Arial" w:hAnsi="Arial" w:cs="Arial"/>
          <w:sz w:val="20"/>
          <w:szCs w:val="20"/>
        </w:rPr>
        <w:t xml:space="preserve"> mois calendair</w:t>
      </w:r>
      <w:r w:rsidR="00AA0C73" w:rsidRPr="00301E55">
        <w:rPr>
          <w:rFonts w:ascii="Arial" w:hAnsi="Arial" w:cs="Arial"/>
          <w:sz w:val="20"/>
          <w:szCs w:val="20"/>
        </w:rPr>
        <w:t xml:space="preserve">es à compter </w:t>
      </w:r>
      <w:r w:rsidR="00F11F91">
        <w:rPr>
          <w:rFonts w:ascii="Arial" w:hAnsi="Arial" w:cs="Arial"/>
          <w:sz w:val="20"/>
          <w:szCs w:val="20"/>
        </w:rPr>
        <w:t xml:space="preserve">de la plus tardive des deux dates entre </w:t>
      </w:r>
      <w:r w:rsidR="00AA0C73" w:rsidRPr="00301E55">
        <w:rPr>
          <w:rFonts w:ascii="Arial" w:hAnsi="Arial" w:cs="Arial"/>
          <w:sz w:val="20"/>
          <w:szCs w:val="20"/>
        </w:rPr>
        <w:t>sa notification</w:t>
      </w:r>
      <w:r w:rsidR="00F11F91">
        <w:rPr>
          <w:rFonts w:ascii="Arial" w:hAnsi="Arial" w:cs="Arial"/>
          <w:sz w:val="20"/>
          <w:szCs w:val="20"/>
        </w:rPr>
        <w:t xml:space="preserve"> et le </w:t>
      </w:r>
      <w:r w:rsidR="00104A51">
        <w:rPr>
          <w:rFonts w:ascii="Arial" w:hAnsi="Arial" w:cs="Arial"/>
          <w:sz w:val="20"/>
          <w:szCs w:val="20"/>
        </w:rPr>
        <w:t>28/02/2026</w:t>
      </w:r>
      <w:r w:rsidR="00EE55FB">
        <w:rPr>
          <w:rFonts w:ascii="Arial" w:hAnsi="Arial" w:cs="Arial"/>
          <w:sz w:val="20"/>
          <w:szCs w:val="20"/>
        </w:rPr>
        <w:t>.</w:t>
      </w:r>
    </w:p>
    <w:p w14:paraId="2B9EE0AD" w14:textId="77777777" w:rsidR="00D52446" w:rsidRPr="00D52446" w:rsidRDefault="00D52446" w:rsidP="00551EBF">
      <w:pPr>
        <w:spacing w:after="120" w:line="240" w:lineRule="auto"/>
        <w:jc w:val="both"/>
        <w:rPr>
          <w:rFonts w:ascii="Arial" w:hAnsi="Arial" w:cs="Arial"/>
          <w:b/>
          <w:sz w:val="20"/>
          <w:szCs w:val="20"/>
        </w:rPr>
      </w:pPr>
    </w:p>
    <w:p w14:paraId="5FEBB8B1" w14:textId="77777777" w:rsidR="000D5D7D" w:rsidRPr="00AF3E5F" w:rsidRDefault="000D5D7D" w:rsidP="000D5D7D">
      <w:pPr>
        <w:spacing w:after="120"/>
        <w:jc w:val="both"/>
        <w:rPr>
          <w:rFonts w:ascii="Arial" w:hAnsi="Arial" w:cs="Arial"/>
          <w:sz w:val="20"/>
          <w:szCs w:val="20"/>
        </w:rPr>
      </w:pPr>
      <w:r w:rsidRPr="00AF3E5F">
        <w:rPr>
          <w:rFonts w:ascii="Arial" w:hAnsi="Arial" w:cs="Arial"/>
          <w:sz w:val="20"/>
          <w:szCs w:val="20"/>
        </w:rPr>
        <w:t xml:space="preserve">Il est renouvelable par tacite reconduction pour une période de douze (12) mois dans la limite de trois (3) renouvellements, sauf décision expresse de non reconduction du Pouvoir Adjudicateur. </w:t>
      </w:r>
    </w:p>
    <w:p w14:paraId="71194387" w14:textId="77777777" w:rsidR="000D5D7D" w:rsidRPr="00AF3E5F" w:rsidRDefault="000D5D7D" w:rsidP="000D5D7D">
      <w:pPr>
        <w:tabs>
          <w:tab w:val="left" w:pos="5529"/>
        </w:tabs>
        <w:spacing w:after="120"/>
        <w:jc w:val="both"/>
        <w:rPr>
          <w:rFonts w:ascii="Arial" w:hAnsi="Arial" w:cs="Arial"/>
          <w:sz w:val="20"/>
          <w:szCs w:val="20"/>
        </w:rPr>
      </w:pPr>
      <w:r w:rsidRPr="00AF3E5F">
        <w:rPr>
          <w:rFonts w:ascii="Arial" w:hAnsi="Arial" w:cs="Arial"/>
          <w:sz w:val="20"/>
          <w:szCs w:val="20"/>
        </w:rPr>
        <w:t>Le cas échéant, au terme de chaque période du marché, le Pouvoir Adjudicateur prend une décision écrite de non reconduction, qu’il notifie au Titulaire trois (3) mois avant la date d’échéance du marché. La décision de non reconduction n’a pas à être motivée.</w:t>
      </w:r>
    </w:p>
    <w:p w14:paraId="51BF14AB" w14:textId="77777777" w:rsidR="000D5D7D" w:rsidRPr="00AF3E5F" w:rsidRDefault="000D5D7D" w:rsidP="000D5D7D">
      <w:pPr>
        <w:spacing w:after="120"/>
        <w:jc w:val="both"/>
        <w:rPr>
          <w:rFonts w:ascii="Arial" w:hAnsi="Arial" w:cs="Arial"/>
          <w:sz w:val="20"/>
          <w:szCs w:val="20"/>
        </w:rPr>
      </w:pPr>
      <w:r w:rsidRPr="00AF3E5F">
        <w:rPr>
          <w:rFonts w:ascii="Arial" w:hAnsi="Arial" w:cs="Arial"/>
          <w:sz w:val="20"/>
          <w:szCs w:val="20"/>
        </w:rPr>
        <w:t>Le Titulaire du marché ne peut refuser la reconduction. Il ne peut prétendre à aucune indemnité du fait de la décision de non reconduction.</w:t>
      </w:r>
    </w:p>
    <w:p w14:paraId="066AC8FB" w14:textId="583F9FCB" w:rsidR="00ED0B68" w:rsidRPr="00ED0B68" w:rsidRDefault="000D5D7D" w:rsidP="0089526A">
      <w:pPr>
        <w:spacing w:after="120" w:line="240" w:lineRule="auto"/>
        <w:jc w:val="both"/>
        <w:rPr>
          <w:rFonts w:ascii="Arial" w:hAnsi="Arial" w:cs="Arial"/>
          <w:sz w:val="20"/>
          <w:szCs w:val="20"/>
        </w:rPr>
      </w:pPr>
      <w:r w:rsidRPr="00AF3E5F">
        <w:rPr>
          <w:rFonts w:ascii="Arial" w:hAnsi="Arial" w:cs="Arial"/>
          <w:sz w:val="20"/>
          <w:szCs w:val="20"/>
        </w:rPr>
        <w:t xml:space="preserve">La durée totale du marché n’excèdera pas quatre (4) ans. </w:t>
      </w:r>
    </w:p>
    <w:p w14:paraId="1617CC9D" w14:textId="77777777" w:rsidR="00AF3913" w:rsidRPr="00301E55" w:rsidRDefault="004E57E4" w:rsidP="00B31B8D">
      <w:pPr>
        <w:pStyle w:val="Titre1"/>
      </w:pPr>
      <w:bookmarkStart w:id="26" w:name="_Ref473207099"/>
      <w:bookmarkStart w:id="27" w:name="_Toc218247087"/>
      <w:r w:rsidRPr="00301E55">
        <w:t>Documents contractuels</w:t>
      </w:r>
      <w:bookmarkEnd w:id="26"/>
      <w:bookmarkEnd w:id="27"/>
    </w:p>
    <w:p w14:paraId="774A6496" w14:textId="4EA312D1" w:rsidR="00AF3913" w:rsidRPr="00301E55" w:rsidRDefault="00B837A7" w:rsidP="00455CCA">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0A91B2F3" w14:textId="77777777" w:rsidR="0085624D" w:rsidRPr="00AB1BC9" w:rsidRDefault="0085624D" w:rsidP="0085624D">
      <w:pPr>
        <w:tabs>
          <w:tab w:val="left" w:pos="5529"/>
        </w:tabs>
        <w:spacing w:after="120" w:line="240" w:lineRule="auto"/>
        <w:jc w:val="both"/>
        <w:rPr>
          <w:rFonts w:ascii="Arial" w:hAnsi="Arial" w:cs="Arial"/>
          <w:sz w:val="20"/>
          <w:szCs w:val="20"/>
        </w:rPr>
      </w:pPr>
    </w:p>
    <w:p w14:paraId="128ADCBC" w14:textId="66FA98E9" w:rsidR="0085624D"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la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7442E492" w14:textId="77777777" w:rsidR="0085624D" w:rsidRDefault="0085624D" w:rsidP="0085624D">
      <w:pPr>
        <w:numPr>
          <w:ilvl w:val="0"/>
          <w:numId w:val="9"/>
        </w:numPr>
        <w:spacing w:after="0" w:line="240" w:lineRule="auto"/>
        <w:ind w:left="568" w:hanging="284"/>
        <w:contextualSpacing/>
        <w:jc w:val="both"/>
        <w:rPr>
          <w:rFonts w:ascii="Arial" w:hAnsi="Arial" w:cs="Arial"/>
          <w:sz w:val="20"/>
          <w:szCs w:val="20"/>
        </w:rPr>
      </w:pPr>
      <w:r>
        <w:rPr>
          <w:rFonts w:ascii="Arial" w:hAnsi="Arial" w:cs="Arial"/>
          <w:sz w:val="20"/>
          <w:szCs w:val="20"/>
        </w:rPr>
        <w:t xml:space="preserve">le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4547B1CB" w14:textId="0653A11A" w:rsidR="0085624D"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Pr>
          <w:rFonts w:ascii="Arial" w:hAnsi="Arial" w:cs="Arial"/>
          <w:sz w:val="20"/>
          <w:szCs w:val="20"/>
        </w:rPr>
        <w:t xml:space="preserve"> (</w:t>
      </w:r>
      <w:r w:rsidR="00883B45">
        <w:rPr>
          <w:rFonts w:ascii="Arial" w:hAnsi="Arial" w:cs="Arial"/>
          <w:sz w:val="20"/>
          <w:szCs w:val="20"/>
        </w:rPr>
        <w:t xml:space="preserve">Annexe A : </w:t>
      </w:r>
      <w:r w:rsidR="0049328E">
        <w:rPr>
          <w:rFonts w:ascii="Arial" w:hAnsi="Arial" w:cs="Arial"/>
          <w:sz w:val="20"/>
          <w:szCs w:val="20"/>
        </w:rPr>
        <w:t>Tarifs</w:t>
      </w:r>
      <w:r>
        <w:rPr>
          <w:rFonts w:ascii="Arial" w:hAnsi="Arial" w:cs="Arial"/>
          <w:sz w:val="20"/>
          <w:szCs w:val="20"/>
        </w:rPr>
        <w:t>),</w:t>
      </w:r>
    </w:p>
    <w:p w14:paraId="56D63660" w14:textId="51581A91" w:rsidR="0085624D" w:rsidRPr="0049328E" w:rsidRDefault="0085624D" w:rsidP="0085624D">
      <w:pPr>
        <w:numPr>
          <w:ilvl w:val="0"/>
          <w:numId w:val="9"/>
        </w:numPr>
        <w:spacing w:after="120" w:line="240" w:lineRule="auto"/>
        <w:ind w:left="568" w:hanging="284"/>
        <w:contextualSpacing/>
        <w:jc w:val="both"/>
        <w:rPr>
          <w:rFonts w:ascii="Arial" w:hAnsi="Arial" w:cs="Arial"/>
          <w:sz w:val="20"/>
          <w:szCs w:val="20"/>
        </w:rPr>
      </w:pPr>
      <w:r w:rsidRPr="0049328E">
        <w:rPr>
          <w:rFonts w:ascii="Arial" w:hAnsi="Arial" w:cs="Arial"/>
          <w:sz w:val="20"/>
          <w:szCs w:val="20"/>
        </w:rPr>
        <w:t xml:space="preserve">le Cahier des Clauses Techniques Particulières dans </w:t>
      </w:r>
      <w:r w:rsidR="00F11F91">
        <w:rPr>
          <w:rFonts w:ascii="Arial" w:hAnsi="Arial" w:cs="Arial"/>
          <w:sz w:val="20"/>
          <w:szCs w:val="20"/>
        </w:rPr>
        <w:t>sa</w:t>
      </w:r>
      <w:r w:rsidR="00F11F91" w:rsidRPr="0049328E">
        <w:rPr>
          <w:rFonts w:ascii="Arial" w:hAnsi="Arial" w:cs="Arial"/>
          <w:sz w:val="20"/>
          <w:szCs w:val="20"/>
        </w:rPr>
        <w:t xml:space="preserve"> </w:t>
      </w:r>
      <w:r w:rsidRPr="0049328E">
        <w:rPr>
          <w:rFonts w:ascii="Arial" w:hAnsi="Arial" w:cs="Arial"/>
          <w:sz w:val="20"/>
          <w:szCs w:val="20"/>
        </w:rPr>
        <w:t>version résultant des dernières modifications éventuelles, opérées par avenant  ;</w:t>
      </w:r>
    </w:p>
    <w:p w14:paraId="72F0D58B" w14:textId="77777777" w:rsidR="0085624D" w:rsidRPr="00C03899" w:rsidRDefault="0085624D" w:rsidP="0085624D">
      <w:pPr>
        <w:numPr>
          <w:ilvl w:val="0"/>
          <w:numId w:val="9"/>
        </w:numPr>
        <w:spacing w:after="120" w:line="240" w:lineRule="auto"/>
        <w:ind w:left="568" w:hanging="284"/>
        <w:contextualSpacing/>
        <w:jc w:val="both"/>
        <w:rPr>
          <w:rFonts w:ascii="Arial" w:hAnsi="Arial" w:cs="Arial"/>
          <w:sz w:val="20"/>
          <w:szCs w:val="20"/>
        </w:rPr>
      </w:pPr>
      <w:r w:rsidRPr="0049328E">
        <w:rPr>
          <w:rFonts w:ascii="Arial" w:hAnsi="Arial" w:cs="Arial"/>
          <w:sz w:val="20"/>
          <w:szCs w:val="20"/>
        </w:rPr>
        <w:t>les actes spéciaux de sous-traitance et leurs modificatifs éventuels, postérieurs à la notification</w:t>
      </w:r>
      <w:r w:rsidRPr="00301E55">
        <w:rPr>
          <w:rFonts w:ascii="Arial" w:hAnsi="Arial" w:cs="Arial"/>
          <w:sz w:val="20"/>
          <w:szCs w:val="20"/>
        </w:rPr>
        <w:t xml:space="preserve"> de l’accord-cadre ;</w:t>
      </w:r>
    </w:p>
    <w:p w14:paraId="1C3D1914"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EF7D72D" w14:textId="2C0575C8" w:rsidR="0085624D" w:rsidRDefault="0085624D" w:rsidP="0085624D">
      <w:pPr>
        <w:numPr>
          <w:ilvl w:val="0"/>
          <w:numId w:val="9"/>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l’offre technique du Titulaire</w:t>
      </w:r>
      <w:r w:rsidR="00883B45">
        <w:rPr>
          <w:rFonts w:ascii="Arial" w:hAnsi="Arial" w:cs="Arial"/>
          <w:sz w:val="20"/>
          <w:szCs w:val="20"/>
        </w:rPr>
        <w:t xml:space="preserve"> (Annexe B</w:t>
      </w:r>
      <w:r w:rsidR="00F22090">
        <w:rPr>
          <w:rFonts w:ascii="Arial" w:hAnsi="Arial" w:cs="Arial"/>
          <w:sz w:val="20"/>
          <w:szCs w:val="20"/>
        </w:rPr>
        <w:t> ; et le mémoire technique éventuel)</w:t>
      </w:r>
      <w:r w:rsidR="00F22090" w:rsidDel="00F22090">
        <w:rPr>
          <w:rFonts w:ascii="Arial" w:hAnsi="Arial" w:cs="Arial"/>
          <w:sz w:val="20"/>
          <w:szCs w:val="20"/>
        </w:rPr>
        <w:t xml:space="preserve"> </w:t>
      </w:r>
    </w:p>
    <w:p w14:paraId="7B4EDFFD" w14:textId="77777777" w:rsidR="000D5D7D" w:rsidRPr="00301E55" w:rsidRDefault="000D5D7D" w:rsidP="00AF3E5F">
      <w:pPr>
        <w:spacing w:after="120" w:line="240" w:lineRule="auto"/>
        <w:ind w:left="568"/>
        <w:contextualSpacing/>
        <w:jc w:val="both"/>
        <w:rPr>
          <w:rFonts w:ascii="Arial" w:hAnsi="Arial" w:cs="Arial"/>
          <w:sz w:val="20"/>
          <w:szCs w:val="20"/>
        </w:rPr>
      </w:pPr>
    </w:p>
    <w:p w14:paraId="46131C15" w14:textId="77777777" w:rsidR="0085624D" w:rsidRPr="00301E55" w:rsidRDefault="0085624D" w:rsidP="0085624D">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52DD3EA1" w14:textId="0D09EC7B" w:rsidR="0085624D" w:rsidRPr="00301E55" w:rsidRDefault="0085624D" w:rsidP="000C5423">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0DA63FB9" w14:textId="77777777" w:rsidR="00BD75C1" w:rsidRPr="00301E55" w:rsidRDefault="00455CCA" w:rsidP="00B31B8D">
      <w:pPr>
        <w:pStyle w:val="Titre1"/>
      </w:pPr>
      <w:bookmarkStart w:id="28" w:name="_Toc218247088"/>
      <w:r w:rsidRPr="00301E55">
        <w:t>Lieux</w:t>
      </w:r>
      <w:r w:rsidR="00BD75C1" w:rsidRPr="00301E55">
        <w:t xml:space="preserve"> de livraison ou d’exécution</w:t>
      </w:r>
      <w:bookmarkEnd w:id="28"/>
    </w:p>
    <w:p w14:paraId="3DE755D4" w14:textId="6EA73E4A" w:rsidR="00380B6A" w:rsidRPr="00E44492" w:rsidRDefault="00455CCA" w:rsidP="00E44492">
      <w:pPr>
        <w:spacing w:after="120" w:line="240" w:lineRule="auto"/>
        <w:jc w:val="both"/>
        <w:rPr>
          <w:rFonts w:ascii="Arial" w:hAnsi="Arial" w:cs="Arial"/>
          <w:b/>
          <w:sz w:val="20"/>
          <w:szCs w:val="20"/>
        </w:rPr>
      </w:pPr>
      <w:r w:rsidRPr="00380B6A">
        <w:rPr>
          <w:rFonts w:ascii="Arial" w:hAnsi="Arial" w:cs="Arial"/>
          <w:sz w:val="20"/>
          <w:szCs w:val="20"/>
        </w:rPr>
        <w:t xml:space="preserve">Les lieux d’exécution des prestations sont définis </w:t>
      </w:r>
      <w:r w:rsidRPr="0049328E">
        <w:rPr>
          <w:rFonts w:ascii="Arial" w:hAnsi="Arial" w:cs="Arial"/>
          <w:sz w:val="20"/>
          <w:szCs w:val="20"/>
        </w:rPr>
        <w:t>dans le cahier des clauses techniques particulières.</w:t>
      </w:r>
      <w:r w:rsidRPr="00301E55">
        <w:rPr>
          <w:rFonts w:ascii="Arial" w:hAnsi="Arial" w:cs="Arial"/>
          <w:sz w:val="20"/>
          <w:szCs w:val="20"/>
        </w:rPr>
        <w:t xml:space="preserve"> </w:t>
      </w:r>
    </w:p>
    <w:p w14:paraId="3EE79BA4" w14:textId="77777777" w:rsidR="00B80017" w:rsidRPr="00904899" w:rsidRDefault="00455CCA" w:rsidP="00904899">
      <w:pPr>
        <w:spacing w:after="120" w:line="240" w:lineRule="auto"/>
        <w:jc w:val="both"/>
        <w:rPr>
          <w:rFonts w:asciiTheme="majorHAnsi" w:hAnsiTheme="majorHAnsi" w:cstheme="majorBidi"/>
          <w:sz w:val="28"/>
          <w:szCs w:val="28"/>
        </w:rPr>
      </w:pPr>
      <w:r w:rsidRPr="00380B6A">
        <w:rPr>
          <w:rFonts w:ascii="Arial" w:hAnsi="Arial" w:cs="Arial"/>
          <w:sz w:val="20"/>
          <w:szCs w:val="20"/>
        </w:rPr>
        <w:t xml:space="preserve">La liste des lieux d’exécution est susceptible d’évoluer au cours du </w:t>
      </w:r>
      <w:r w:rsidR="00731678">
        <w:rPr>
          <w:rFonts w:ascii="Arial" w:hAnsi="Arial" w:cs="Arial"/>
          <w:sz w:val="20"/>
          <w:szCs w:val="20"/>
        </w:rPr>
        <w:t>marché</w:t>
      </w:r>
      <w:r w:rsidRPr="00380B6A">
        <w:rPr>
          <w:rFonts w:ascii="Arial" w:hAnsi="Arial" w:cs="Arial"/>
          <w:sz w:val="20"/>
          <w:szCs w:val="20"/>
        </w:rPr>
        <w:t xml:space="preserve"> (déménagement, suppression ou ajout de site), sans surcoût pour le </w:t>
      </w:r>
      <w:r w:rsidR="006C6C47" w:rsidRPr="00380B6A">
        <w:rPr>
          <w:rFonts w:ascii="Arial" w:hAnsi="Arial" w:cs="Arial"/>
          <w:sz w:val="20"/>
          <w:szCs w:val="20"/>
        </w:rPr>
        <w:t>Pouvoir Adjudicateur</w:t>
      </w:r>
      <w:r w:rsidRPr="00380B6A">
        <w:rPr>
          <w:rFonts w:ascii="Arial" w:hAnsi="Arial" w:cs="Arial"/>
          <w:sz w:val="20"/>
          <w:szCs w:val="20"/>
        </w:rPr>
        <w:t>.</w:t>
      </w:r>
      <w:r w:rsidR="0085624D" w:rsidRPr="0085624D">
        <w:rPr>
          <w:rFonts w:ascii="Arial" w:hAnsi="Arial" w:cs="Arial"/>
          <w:sz w:val="20"/>
          <w:szCs w:val="20"/>
        </w:rPr>
        <w:t xml:space="preserve"> </w:t>
      </w:r>
      <w:r w:rsidR="0085624D">
        <w:rPr>
          <w:rFonts w:ascii="Arial" w:hAnsi="Arial" w:cs="Arial"/>
          <w:sz w:val="20"/>
          <w:szCs w:val="20"/>
        </w:rPr>
        <w:t>Le cas échant, cela sera formalisé par émission d’un ordre de service.</w:t>
      </w:r>
      <w:r w:rsidR="0085624D" w:rsidRPr="00904899" w:rsidDel="0085624D">
        <w:rPr>
          <w:rFonts w:ascii="Arial" w:hAnsi="Arial" w:cs="Arial"/>
          <w:sz w:val="20"/>
          <w:szCs w:val="20"/>
        </w:rPr>
        <w:t xml:space="preserve"> </w:t>
      </w:r>
      <w:bookmarkStart w:id="29" w:name="_Ref473546797"/>
    </w:p>
    <w:p w14:paraId="1214B17B" w14:textId="0F3D54B7" w:rsidR="00DA2AA2" w:rsidRPr="00C42DF5" w:rsidRDefault="004E57E4" w:rsidP="00C42DF5">
      <w:pPr>
        <w:pStyle w:val="Titre1"/>
      </w:pPr>
      <w:bookmarkStart w:id="30" w:name="_Toc218247089"/>
      <w:r w:rsidRPr="00301E55">
        <w:t xml:space="preserve">Délais </w:t>
      </w:r>
      <w:r w:rsidR="00DE4815" w:rsidRPr="00301E55">
        <w:t xml:space="preserve">de livraison ou </w:t>
      </w:r>
      <w:r w:rsidRPr="00301E55">
        <w:t>d’exécution</w:t>
      </w:r>
      <w:bookmarkEnd w:id="29"/>
      <w:bookmarkEnd w:id="30"/>
    </w:p>
    <w:p w14:paraId="52726A42" w14:textId="00BB6418" w:rsidR="008E5A05" w:rsidRDefault="008E5A05" w:rsidP="008E5A05">
      <w:pPr>
        <w:spacing w:after="120" w:line="240" w:lineRule="auto"/>
        <w:jc w:val="both"/>
        <w:rPr>
          <w:rFonts w:ascii="Arial" w:hAnsi="Arial" w:cs="Arial"/>
          <w:sz w:val="20"/>
          <w:szCs w:val="20"/>
        </w:rPr>
      </w:pPr>
      <w:r w:rsidRPr="00301E55">
        <w:rPr>
          <w:rFonts w:ascii="Arial" w:hAnsi="Arial" w:cs="Arial"/>
          <w:sz w:val="20"/>
          <w:szCs w:val="20"/>
        </w:rPr>
        <w:t>Les prestations doivent être exécutées conformément au</w:t>
      </w:r>
      <w:r>
        <w:rPr>
          <w:rFonts w:ascii="Arial" w:hAnsi="Arial" w:cs="Arial"/>
          <w:sz w:val="20"/>
          <w:szCs w:val="20"/>
        </w:rPr>
        <w:t xml:space="preserve">x délais </w:t>
      </w:r>
      <w:r w:rsidRPr="00301E55">
        <w:rPr>
          <w:rFonts w:ascii="Arial" w:hAnsi="Arial" w:cs="Arial"/>
          <w:sz w:val="20"/>
          <w:szCs w:val="20"/>
        </w:rPr>
        <w:t>d’exécution proposé</w:t>
      </w:r>
      <w:r>
        <w:rPr>
          <w:rFonts w:ascii="Arial" w:hAnsi="Arial" w:cs="Arial"/>
          <w:sz w:val="20"/>
          <w:szCs w:val="20"/>
        </w:rPr>
        <w:t>s</w:t>
      </w:r>
      <w:r w:rsidRPr="00301E55">
        <w:rPr>
          <w:rFonts w:ascii="Arial" w:hAnsi="Arial" w:cs="Arial"/>
          <w:sz w:val="20"/>
          <w:szCs w:val="20"/>
        </w:rPr>
        <w:t xml:space="preserve"> par le Titulaire</w:t>
      </w:r>
      <w:r>
        <w:rPr>
          <w:rFonts w:ascii="Arial" w:hAnsi="Arial" w:cs="Arial"/>
          <w:sz w:val="20"/>
          <w:szCs w:val="20"/>
        </w:rPr>
        <w:t xml:space="preserve"> dans son offre.</w:t>
      </w:r>
    </w:p>
    <w:p w14:paraId="254B2E33" w14:textId="77777777" w:rsidR="006B77B4" w:rsidRPr="00301E55" w:rsidRDefault="006B77B4" w:rsidP="00DE4815">
      <w:pPr>
        <w:spacing w:before="120" w:after="120"/>
        <w:jc w:val="both"/>
        <w:rPr>
          <w:rFonts w:ascii="Arial" w:hAnsi="Arial" w:cs="Arial"/>
          <w:sz w:val="20"/>
          <w:szCs w:val="20"/>
        </w:rPr>
      </w:pPr>
    </w:p>
    <w:p w14:paraId="7A624C7F" w14:textId="1DC8000E" w:rsidR="00243E47" w:rsidRPr="000C5423" w:rsidRDefault="000A26B8" w:rsidP="000C5423">
      <w:pPr>
        <w:autoSpaceDE w:val="0"/>
        <w:autoSpaceDN w:val="0"/>
        <w:adjustRightInd w:val="0"/>
        <w:spacing w:after="120" w:line="240" w:lineRule="auto"/>
        <w:jc w:val="both"/>
        <w:rPr>
          <w:rFonts w:ascii="Arial" w:hAnsi="Arial" w:cs="Arial"/>
          <w:b/>
          <w:sz w:val="20"/>
          <w:szCs w:val="20"/>
        </w:rPr>
      </w:pPr>
      <w:r w:rsidRPr="00301E55">
        <w:rPr>
          <w:rFonts w:ascii="Arial" w:hAnsi="Arial" w:cs="Arial"/>
          <w:sz w:val="20"/>
          <w:szCs w:val="20"/>
        </w:rPr>
        <w:t>Cepe</w:t>
      </w:r>
      <w:r w:rsidR="000C5423">
        <w:rPr>
          <w:rFonts w:ascii="Arial" w:hAnsi="Arial" w:cs="Arial"/>
          <w:sz w:val="20"/>
          <w:szCs w:val="20"/>
        </w:rPr>
        <w:t>n</w:t>
      </w:r>
      <w:r w:rsidRPr="00301E55">
        <w:rPr>
          <w:rFonts w:ascii="Arial" w:hAnsi="Arial" w:cs="Arial"/>
          <w:sz w:val="20"/>
          <w:szCs w:val="20"/>
        </w:rPr>
        <w:t xml:space="preserve">dant, le </w:t>
      </w:r>
      <w:r w:rsidR="006C6C47" w:rsidRPr="00301E55">
        <w:rPr>
          <w:rFonts w:ascii="Arial" w:hAnsi="Arial" w:cs="Arial"/>
          <w:sz w:val="20"/>
          <w:szCs w:val="20"/>
        </w:rPr>
        <w:t>Pouvoir Adjudicateur</w:t>
      </w:r>
      <w:r w:rsidRPr="00301E55">
        <w:rPr>
          <w:rFonts w:ascii="Arial" w:hAnsi="Arial" w:cs="Arial"/>
          <w:sz w:val="20"/>
          <w:szCs w:val="20"/>
        </w:rPr>
        <w:t xml:space="preserve"> peut prolonger le délai d’exécution dans les conditions fixées à l’article 13.3 du CCAG/FCS, s’il est fait obstacle à l’exécution du </w:t>
      </w:r>
      <w:r w:rsidR="00731678">
        <w:rPr>
          <w:rFonts w:ascii="Arial" w:hAnsi="Arial" w:cs="Arial"/>
          <w:sz w:val="20"/>
          <w:szCs w:val="20"/>
        </w:rPr>
        <w:t>marché</w:t>
      </w:r>
      <w:r w:rsidRPr="00301E55">
        <w:rPr>
          <w:rFonts w:ascii="Arial" w:hAnsi="Arial" w:cs="Arial"/>
          <w:sz w:val="20"/>
          <w:szCs w:val="20"/>
        </w:rPr>
        <w:t xml:space="preserve"> du fait du </w:t>
      </w:r>
      <w:r w:rsidR="006C6C47" w:rsidRPr="00301E55">
        <w:rPr>
          <w:rFonts w:ascii="Arial" w:hAnsi="Arial" w:cs="Arial"/>
          <w:sz w:val="20"/>
          <w:szCs w:val="20"/>
        </w:rPr>
        <w:t>Pouvoir Adjudicateur</w:t>
      </w:r>
      <w:r w:rsidRPr="00301E55">
        <w:rPr>
          <w:rFonts w:ascii="Arial" w:hAnsi="Arial" w:cs="Arial"/>
          <w:sz w:val="20"/>
          <w:szCs w:val="20"/>
        </w:rPr>
        <w:t xml:space="preserve"> ou du fait d’un événement ayant</w:t>
      </w:r>
      <w:r w:rsidR="00C43DA7" w:rsidRPr="00301E55">
        <w:rPr>
          <w:rFonts w:ascii="Arial" w:hAnsi="Arial" w:cs="Arial"/>
          <w:sz w:val="20"/>
          <w:szCs w:val="20"/>
        </w:rPr>
        <w:t xml:space="preserve"> un caractère de force </w:t>
      </w:r>
      <w:r w:rsidR="00C43DA7" w:rsidRPr="00243E47">
        <w:rPr>
          <w:rFonts w:ascii="Arial" w:hAnsi="Arial" w:cs="Arial"/>
          <w:sz w:val="20"/>
          <w:szCs w:val="20"/>
        </w:rPr>
        <w:t>majeure.</w:t>
      </w:r>
    </w:p>
    <w:p w14:paraId="281D8CBD" w14:textId="77777777" w:rsidR="003A04E1" w:rsidRDefault="003A04E1" w:rsidP="003A04E1">
      <w:pPr>
        <w:pStyle w:val="Titre1"/>
        <w:rPr>
          <w:rFonts w:eastAsia="Times New Roman"/>
          <w:lang w:eastAsia="fr-FR"/>
        </w:rPr>
      </w:pPr>
      <w:bookmarkStart w:id="31" w:name="_Ref485990797"/>
      <w:bookmarkStart w:id="32" w:name="_Toc218247090"/>
      <w:r>
        <w:rPr>
          <w:rFonts w:eastAsia="Times New Roman"/>
          <w:lang w:eastAsia="fr-FR"/>
        </w:rPr>
        <w:lastRenderedPageBreak/>
        <w:t>Emission des bons de commande ou ordres de service</w:t>
      </w:r>
      <w:bookmarkEnd w:id="31"/>
      <w:bookmarkEnd w:id="32"/>
    </w:p>
    <w:p w14:paraId="62E97912" w14:textId="77777777" w:rsidR="00CF1B62" w:rsidRPr="00301E55" w:rsidRDefault="00CF1B62" w:rsidP="00447701">
      <w:pPr>
        <w:pStyle w:val="Titre2"/>
      </w:pPr>
      <w:bookmarkStart w:id="33" w:name="_Toc218247091"/>
      <w:r w:rsidRPr="00301E55">
        <w:t>Emission des ordres de service</w:t>
      </w:r>
      <w:bookmarkEnd w:id="33"/>
    </w:p>
    <w:p w14:paraId="11026BD0" w14:textId="035B57A5" w:rsidR="00CF1B62" w:rsidRPr="00301E55" w:rsidRDefault="00CF1B62" w:rsidP="00CF1B62">
      <w:pPr>
        <w:spacing w:after="120" w:line="240" w:lineRule="auto"/>
        <w:jc w:val="both"/>
        <w:rPr>
          <w:rFonts w:ascii="Arial" w:hAnsi="Arial" w:cs="Arial"/>
          <w:sz w:val="20"/>
          <w:szCs w:val="20"/>
        </w:rPr>
      </w:pPr>
      <w:r w:rsidRPr="00301E55">
        <w:rPr>
          <w:rFonts w:ascii="Arial" w:hAnsi="Arial" w:cs="Arial"/>
          <w:sz w:val="20"/>
          <w:szCs w:val="20"/>
        </w:rPr>
        <w:t xml:space="preserve">L'ordre de service est la décision écrite émanant de la personne dûment habilitée par le </w:t>
      </w:r>
      <w:r w:rsidR="006C6C47" w:rsidRPr="00301E55">
        <w:rPr>
          <w:rFonts w:ascii="Arial" w:hAnsi="Arial" w:cs="Arial"/>
          <w:sz w:val="20"/>
          <w:szCs w:val="20"/>
        </w:rPr>
        <w:t>Pouvoir Adjudicateur</w:t>
      </w:r>
      <w:r w:rsidRPr="00301E55">
        <w:rPr>
          <w:rFonts w:ascii="Arial" w:hAnsi="Arial" w:cs="Arial"/>
          <w:sz w:val="20"/>
          <w:szCs w:val="20"/>
        </w:rPr>
        <w:t xml:space="preserve"> qui précise les modalités d’exécution de tout ou partie des prestations constituant l’objet du </w:t>
      </w:r>
      <w:r w:rsidR="00731678">
        <w:rPr>
          <w:rFonts w:ascii="Arial" w:hAnsi="Arial" w:cs="Arial"/>
          <w:sz w:val="20"/>
          <w:szCs w:val="20"/>
        </w:rPr>
        <w:t>marché</w:t>
      </w:r>
      <w:r w:rsidRPr="00301E55">
        <w:rPr>
          <w:rFonts w:ascii="Arial" w:hAnsi="Arial" w:cs="Arial"/>
          <w:sz w:val="20"/>
          <w:szCs w:val="20"/>
        </w:rPr>
        <w:t>.</w:t>
      </w:r>
    </w:p>
    <w:p w14:paraId="24EECBC1" w14:textId="77777777" w:rsidR="00C24F6C" w:rsidRPr="00176C1B" w:rsidRDefault="000B35AA" w:rsidP="00176C1B">
      <w:pPr>
        <w:pStyle w:val="Textearticle"/>
        <w:numPr>
          <w:ilvl w:val="0"/>
          <w:numId w:val="0"/>
        </w:numPr>
        <w:tabs>
          <w:tab w:val="clear" w:pos="1134"/>
        </w:tabs>
        <w:spacing w:after="120"/>
        <w:rPr>
          <w:rFonts w:eastAsiaTheme="minorHAnsi"/>
          <w:noProof w:val="0"/>
          <w:sz w:val="20"/>
          <w:szCs w:val="20"/>
          <w:lang w:eastAsia="en-US"/>
        </w:rPr>
      </w:pPr>
      <w:r>
        <w:rPr>
          <w:sz w:val="20"/>
          <w:szCs w:val="20"/>
        </w:rPr>
        <w:t>Les ordres de service</w:t>
      </w:r>
      <w:r w:rsidR="00CF1B62" w:rsidRPr="00301E55">
        <w:rPr>
          <w:sz w:val="20"/>
          <w:szCs w:val="20"/>
        </w:rPr>
        <w:t xml:space="preserve"> sont numérotés, datés et signés par le représentant du </w:t>
      </w:r>
      <w:r w:rsidR="006C6C47" w:rsidRPr="00301E55">
        <w:rPr>
          <w:sz w:val="20"/>
          <w:szCs w:val="20"/>
        </w:rPr>
        <w:t>Pouvoir Adjudicateur</w:t>
      </w:r>
      <w:r w:rsidR="00CF1B62" w:rsidRPr="00301E55">
        <w:rPr>
          <w:sz w:val="20"/>
          <w:szCs w:val="20"/>
        </w:rPr>
        <w:t xml:space="preserve">. Ils sont adressés au </w:t>
      </w:r>
      <w:r w:rsidR="006C6C47" w:rsidRPr="00301E55">
        <w:rPr>
          <w:sz w:val="20"/>
          <w:szCs w:val="20"/>
        </w:rPr>
        <w:t>Titulaire</w:t>
      </w:r>
      <w:r w:rsidR="00176C1B">
        <w:rPr>
          <w:sz w:val="20"/>
          <w:szCs w:val="20"/>
        </w:rPr>
        <w:t xml:space="preserve"> en un exemplaire </w:t>
      </w:r>
      <w:r w:rsidR="00176C1B" w:rsidRPr="00176C1B">
        <w:rPr>
          <w:rFonts w:eastAsiaTheme="minorHAnsi"/>
          <w:noProof w:val="0"/>
          <w:sz w:val="20"/>
          <w:szCs w:val="20"/>
          <w:lang w:eastAsia="en-US"/>
        </w:rPr>
        <w:t>par tout moyen permettant de conférer date certaine à leur transmission.</w:t>
      </w:r>
    </w:p>
    <w:p w14:paraId="780B5FA3" w14:textId="4A82E33C" w:rsidR="00CF1B62" w:rsidRPr="00243E47" w:rsidRDefault="00C24F6C" w:rsidP="00106A42">
      <w:pPr>
        <w:pStyle w:val="Textearticle"/>
        <w:numPr>
          <w:ilvl w:val="0"/>
          <w:numId w:val="0"/>
        </w:numPr>
        <w:rPr>
          <w:b/>
          <w:sz w:val="20"/>
          <w:szCs w:val="20"/>
        </w:rPr>
      </w:pPr>
      <w:r w:rsidRPr="00301E55">
        <w:rPr>
          <w:rFonts w:eastAsiaTheme="minorHAnsi"/>
          <w:noProof w:val="0"/>
          <w:sz w:val="20"/>
          <w:szCs w:val="20"/>
          <w:lang w:eastAsia="en-US"/>
        </w:rPr>
        <w:t xml:space="preserve">Par dérogation à l’article 3.8.2 du CCAG/FCS, si, dans un délai de 5 (cinq) jours ouvrés à compter de la réception de l’ordre de service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w:t>
      </w:r>
      <w:r w:rsidR="00106A42" w:rsidRPr="00301E55">
        <w:rPr>
          <w:rFonts w:eastAsiaTheme="minorHAnsi"/>
          <w:noProof w:val="0"/>
          <w:sz w:val="20"/>
          <w:szCs w:val="20"/>
          <w:lang w:eastAsia="en-US"/>
        </w:rPr>
        <w:t xml:space="preserve">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l'ordre de service.</w:t>
      </w:r>
      <w:r w:rsidR="00CB46DD" w:rsidRPr="00301E55">
        <w:rPr>
          <w:sz w:val="20"/>
          <w:szCs w:val="20"/>
        </w:rPr>
        <w:t xml:space="preserve">  </w:t>
      </w:r>
    </w:p>
    <w:p w14:paraId="091A16E8" w14:textId="77777777" w:rsidR="00CB46DD" w:rsidRPr="00301E55" w:rsidRDefault="00CB46DD" w:rsidP="00CF1B62">
      <w:pPr>
        <w:spacing w:after="120" w:line="240" w:lineRule="auto"/>
        <w:jc w:val="both"/>
        <w:rPr>
          <w:rFonts w:ascii="Arial" w:hAnsi="Arial" w:cs="Arial"/>
          <w:sz w:val="20"/>
          <w:szCs w:val="20"/>
        </w:rPr>
      </w:pPr>
    </w:p>
    <w:p w14:paraId="48ED6F63" w14:textId="77777777" w:rsidR="004E57E4" w:rsidRPr="00301E55" w:rsidRDefault="004E57E4" w:rsidP="00B31B8D">
      <w:pPr>
        <w:pStyle w:val="Titre1"/>
      </w:pPr>
      <w:bookmarkStart w:id="34" w:name="_Ref491260071"/>
      <w:bookmarkStart w:id="35" w:name="_Toc218247092"/>
      <w:r w:rsidRPr="00301E55">
        <w:t>Conditions d</w:t>
      </w:r>
      <w:r w:rsidR="00651916" w:rsidRPr="00301E55">
        <w:t>e livraison ou d’exécution</w:t>
      </w:r>
      <w:bookmarkEnd w:id="34"/>
      <w:bookmarkEnd w:id="35"/>
    </w:p>
    <w:p w14:paraId="559827E7" w14:textId="77777777" w:rsidR="007A6A7D" w:rsidRPr="007813E8" w:rsidRDefault="00651916" w:rsidP="00447701">
      <w:pPr>
        <w:pStyle w:val="Titre2"/>
      </w:pPr>
      <w:bookmarkStart w:id="36" w:name="_Toc469492589"/>
      <w:bookmarkStart w:id="37" w:name="_Ref477360318"/>
      <w:bookmarkStart w:id="38" w:name="_Toc218247093"/>
      <w:r w:rsidRPr="007813E8">
        <w:t>Conditions Particulières</w:t>
      </w:r>
      <w:bookmarkEnd w:id="36"/>
      <w:bookmarkEnd w:id="37"/>
      <w:bookmarkEnd w:id="38"/>
    </w:p>
    <w:p w14:paraId="62174528" w14:textId="2D2B7277" w:rsidR="003A6584" w:rsidRDefault="000306E8" w:rsidP="000C5423">
      <w:pPr>
        <w:tabs>
          <w:tab w:val="left" w:pos="5529"/>
        </w:tabs>
        <w:spacing w:after="120"/>
        <w:rPr>
          <w:rFonts w:ascii="Arial" w:hAnsi="Arial" w:cs="Arial"/>
          <w:sz w:val="20"/>
          <w:szCs w:val="20"/>
        </w:rPr>
      </w:pPr>
      <w:r w:rsidRPr="001D336D">
        <w:rPr>
          <w:rFonts w:ascii="Arial" w:hAnsi="Arial" w:cs="Arial"/>
          <w:sz w:val="20"/>
          <w:szCs w:val="20"/>
        </w:rPr>
        <w:t>Le Pouvoir Adjudicateur n’accepte pas de seuil minimum de commande en quantité ou en valeur.</w:t>
      </w:r>
    </w:p>
    <w:p w14:paraId="76D31CD0" w14:textId="77777777" w:rsidR="000C5423" w:rsidRDefault="000C5423" w:rsidP="000C5423">
      <w:pPr>
        <w:tabs>
          <w:tab w:val="left" w:pos="5529"/>
        </w:tabs>
        <w:spacing w:after="120"/>
        <w:rPr>
          <w:rFonts w:ascii="Arial" w:hAnsi="Arial" w:cs="Arial"/>
          <w:sz w:val="20"/>
          <w:szCs w:val="20"/>
        </w:rPr>
      </w:pPr>
    </w:p>
    <w:p w14:paraId="5E7F3692" w14:textId="77777777" w:rsidR="00651916" w:rsidRPr="00301E55" w:rsidRDefault="00060E74" w:rsidP="00447701">
      <w:pPr>
        <w:pStyle w:val="Titre2"/>
      </w:pPr>
      <w:bookmarkStart w:id="39" w:name="_Toc218247094"/>
      <w:r w:rsidRPr="00301E55">
        <w:t>Contrôle de</w:t>
      </w:r>
      <w:r w:rsidR="00155652" w:rsidRPr="00301E55">
        <w:t xml:space="preserve"> la</w:t>
      </w:r>
      <w:r w:rsidRPr="00301E55">
        <w:t xml:space="preserve"> qualité</w:t>
      </w:r>
      <w:r w:rsidR="007C288B">
        <w:t xml:space="preserve"> en cours d’exécution du marché</w:t>
      </w:r>
      <w:bookmarkEnd w:id="39"/>
    </w:p>
    <w:p w14:paraId="06909CA6" w14:textId="0C0998AB" w:rsidR="00C05F61" w:rsidRDefault="00C05F61" w:rsidP="006B753D">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sidR="00731678">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 xml:space="preserve">tions du présent </w:t>
      </w:r>
      <w:r w:rsidR="00731678">
        <w:rPr>
          <w:rFonts w:ascii="Arial" w:hAnsi="Arial" w:cs="Arial"/>
          <w:sz w:val="20"/>
          <w:szCs w:val="20"/>
        </w:rPr>
        <w:t>marché</w:t>
      </w:r>
      <w:r>
        <w:rPr>
          <w:rFonts w:ascii="Arial" w:hAnsi="Arial" w:cs="Arial"/>
          <w:sz w:val="20"/>
          <w:szCs w:val="20"/>
        </w:rPr>
        <w:t>.</w:t>
      </w:r>
      <w:r w:rsidR="0085624D">
        <w:rPr>
          <w:rFonts w:ascii="Arial" w:hAnsi="Arial" w:cs="Arial"/>
          <w:sz w:val="20"/>
          <w:szCs w:val="20"/>
        </w:rPr>
        <w:t xml:space="preserve"> </w:t>
      </w:r>
    </w:p>
    <w:p w14:paraId="74D62D7F" w14:textId="77777777" w:rsidR="006B753D" w:rsidRPr="00301E55" w:rsidRDefault="006B753D" w:rsidP="006B753D">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sidR="00C05F61">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579C4CE2" w14:textId="7BA7E9EF" w:rsidR="00713BC3"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 conformément à l’article 1</w:t>
      </w:r>
      <w:r w:rsidR="00B837A7">
        <w:rPr>
          <w:rFonts w:ascii="Arial" w:hAnsi="Arial" w:cs="Arial"/>
          <w:sz w:val="20"/>
          <w:szCs w:val="20"/>
        </w:rPr>
        <w:t>7</w:t>
      </w:r>
      <w:r w:rsidRPr="00301E55">
        <w:rPr>
          <w:rFonts w:ascii="Arial" w:hAnsi="Arial" w:cs="Arial"/>
          <w:sz w:val="20"/>
          <w:szCs w:val="20"/>
        </w:rPr>
        <w:t xml:space="preserve"> du CCAG/FCS.</w:t>
      </w:r>
    </w:p>
    <w:p w14:paraId="223E5BBC" w14:textId="77777777" w:rsidR="006B753D"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w:t>
      </w:r>
      <w:r w:rsidR="006B753D" w:rsidRPr="00301E55">
        <w:rPr>
          <w:rFonts w:ascii="Arial" w:hAnsi="Arial" w:cs="Arial"/>
          <w:sz w:val="20"/>
          <w:szCs w:val="20"/>
        </w:rPr>
        <w:t xml:space="preserv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64F51341" w14:textId="3AA07317" w:rsidR="00ED3AB6" w:rsidRPr="000C5423" w:rsidRDefault="006B753D" w:rsidP="00C85740">
      <w:pPr>
        <w:spacing w:after="120" w:line="240" w:lineRule="auto"/>
        <w:jc w:val="both"/>
        <w:rPr>
          <w:rFonts w:ascii="Arial" w:hAnsi="Arial" w:cs="Arial"/>
          <w:sz w:val="20"/>
          <w:szCs w:val="20"/>
        </w:rPr>
      </w:pPr>
      <w:r w:rsidRPr="00301E55">
        <w:rPr>
          <w:rFonts w:ascii="Arial" w:hAnsi="Arial" w:cs="Arial"/>
          <w:sz w:val="20"/>
          <w:szCs w:val="20"/>
        </w:rPr>
        <w:t>Le contrôle qualité est établi contradictoirement par le Titulaire et par le Pouvoir Adjudicateur.</w:t>
      </w:r>
    </w:p>
    <w:p w14:paraId="28F090BD" w14:textId="77777777" w:rsidR="00C533C9" w:rsidRPr="00301E55" w:rsidRDefault="00C533C9" w:rsidP="00BB4C68">
      <w:pPr>
        <w:spacing w:after="120" w:line="240" w:lineRule="auto"/>
        <w:jc w:val="both"/>
        <w:rPr>
          <w:rFonts w:ascii="Arial" w:hAnsi="Arial" w:cs="Arial"/>
          <w:sz w:val="20"/>
          <w:szCs w:val="20"/>
        </w:rPr>
      </w:pPr>
    </w:p>
    <w:p w14:paraId="3FAC6746" w14:textId="34565459" w:rsidR="00AB729A" w:rsidRPr="00301E55" w:rsidRDefault="00AB729A" w:rsidP="00447701">
      <w:pPr>
        <w:pStyle w:val="Titre2"/>
      </w:pPr>
      <w:bookmarkStart w:id="40" w:name="_Toc469578913"/>
      <w:bookmarkStart w:id="41" w:name="_Toc218247095"/>
      <w:r w:rsidRPr="00301E55">
        <w:t xml:space="preserve">Modalités d’accès aux locaux </w:t>
      </w:r>
      <w:bookmarkEnd w:id="40"/>
      <w:r w:rsidR="006C1D43">
        <w:t>de l’établissement</w:t>
      </w:r>
      <w:bookmarkEnd w:id="41"/>
    </w:p>
    <w:p w14:paraId="5402C557" w14:textId="74125AE9"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doivent tous être munis d’un badge nominatif portant nom, prénom, fonction, photo d’identité ainsi que la dénomination commerciale et le logo de la société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09597D7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 xml:space="preserve">se déroulant dans les locaux du </w:t>
      </w:r>
      <w:r w:rsidR="006C6C47" w:rsidRPr="00301E55">
        <w:rPr>
          <w:rFonts w:ascii="Arial" w:hAnsi="Arial" w:cs="Arial"/>
          <w:sz w:val="20"/>
          <w:szCs w:val="20"/>
        </w:rPr>
        <w:t>Pouvoir Adjudicateur</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p>
    <w:p w14:paraId="492DFB91"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 du </w:t>
      </w:r>
      <w:r w:rsidR="006C6C47" w:rsidRPr="00301E55">
        <w:rPr>
          <w:rFonts w:ascii="Arial" w:hAnsi="Arial" w:cs="Arial"/>
          <w:sz w:val="20"/>
          <w:szCs w:val="20"/>
        </w:rPr>
        <w:t>Pouvoir Adjudicateur</w:t>
      </w:r>
      <w:r w:rsidRPr="00301E55">
        <w:rPr>
          <w:rFonts w:ascii="Arial" w:hAnsi="Arial" w:cs="Arial"/>
          <w:sz w:val="20"/>
          <w:szCs w:val="20"/>
        </w:rPr>
        <w:t xml:space="preserve"> et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w:t>
      </w:r>
    </w:p>
    <w:p w14:paraId="0418C744"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301E55">
        <w:rPr>
          <w:rFonts w:ascii="Arial" w:hAnsi="Arial" w:cs="Arial"/>
          <w:sz w:val="20"/>
          <w:szCs w:val="20"/>
        </w:rPr>
        <w:t>Pouvoir Adjudicateur</w:t>
      </w:r>
      <w:r w:rsidRPr="00301E55">
        <w:rPr>
          <w:rFonts w:ascii="Arial" w:hAnsi="Arial" w:cs="Arial"/>
          <w:sz w:val="20"/>
          <w:szCs w:val="20"/>
        </w:rPr>
        <w:t>.</w:t>
      </w:r>
    </w:p>
    <w:p w14:paraId="45A12A29"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52DB320C" w14:textId="77777777" w:rsidR="00AB729A" w:rsidRPr="00301E55" w:rsidRDefault="00AB729A" w:rsidP="00447701">
      <w:pPr>
        <w:pStyle w:val="Titre2"/>
      </w:pPr>
      <w:bookmarkStart w:id="42" w:name="_Toc469578914"/>
      <w:bookmarkStart w:id="43" w:name="_Toc218247096"/>
      <w:r w:rsidRPr="00301E55">
        <w:t>Hygiène et sécurité</w:t>
      </w:r>
      <w:bookmarkEnd w:id="42"/>
      <w:bookmarkEnd w:id="43"/>
    </w:p>
    <w:p w14:paraId="3E1BD751" w14:textId="77777777" w:rsidR="00F85518"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s’engage à assurer au personnel du </w:t>
      </w:r>
      <w:r w:rsidR="006C6C47" w:rsidRPr="00301E55">
        <w:rPr>
          <w:rFonts w:ascii="Arial" w:hAnsi="Arial" w:cs="Arial"/>
          <w:sz w:val="20"/>
          <w:szCs w:val="20"/>
        </w:rPr>
        <w:t>Titulaire</w:t>
      </w:r>
      <w:r w:rsidRPr="00301E55">
        <w:rPr>
          <w:rFonts w:ascii="Arial" w:hAnsi="Arial" w:cs="Arial"/>
          <w:sz w:val="20"/>
          <w:szCs w:val="20"/>
        </w:rPr>
        <w:t xml:space="preserve"> appelé à intervenir dans ses locaux des conditions d'environnement conformes aux normes d'hygiène et de sécurité.</w:t>
      </w:r>
    </w:p>
    <w:p w14:paraId="4D2019EA" w14:textId="77777777"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informe le personnel du </w:t>
      </w:r>
      <w:r w:rsidR="006C6C47" w:rsidRPr="00301E55">
        <w:rPr>
          <w:rFonts w:ascii="Arial" w:hAnsi="Arial" w:cs="Arial"/>
          <w:sz w:val="20"/>
          <w:szCs w:val="20"/>
        </w:rPr>
        <w:t>Titulaire</w:t>
      </w:r>
      <w:r w:rsidRPr="00301E55">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5755C59B" w:rsidR="00AB729A"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consignes et/ou protocoles d’hygiène et de sécurité communiqués par l’établissement.</w:t>
      </w:r>
    </w:p>
    <w:p w14:paraId="0050E4AE" w14:textId="77777777" w:rsidR="00814E39" w:rsidRPr="00301E55" w:rsidRDefault="00814E39" w:rsidP="00814E39">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6DC1B021"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3A8EDA79"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156030CC" w14:textId="77777777" w:rsidR="00814E39" w:rsidRDefault="00814E39" w:rsidP="00814E39">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6593DB78" w14:textId="5F3B1D5E" w:rsidR="00651916" w:rsidRDefault="00651916" w:rsidP="00C552D3">
      <w:pPr>
        <w:pStyle w:val="Corpsdetexte2"/>
        <w:tabs>
          <w:tab w:val="clear" w:pos="5529"/>
        </w:tabs>
        <w:spacing w:after="120"/>
        <w:rPr>
          <w:rFonts w:eastAsiaTheme="minorHAnsi" w:cs="Arial"/>
          <w:sz w:val="20"/>
          <w:szCs w:val="20"/>
          <w:lang w:eastAsia="en-US"/>
        </w:rPr>
      </w:pPr>
    </w:p>
    <w:p w14:paraId="79E27876" w14:textId="256873FE" w:rsidR="00F439C7" w:rsidRPr="00F439C7" w:rsidRDefault="00F439C7" w:rsidP="00F439C7">
      <w:pPr>
        <w:pStyle w:val="Titre1"/>
      </w:pPr>
      <w:bookmarkStart w:id="44" w:name="_Toc218247097"/>
      <w:r w:rsidRPr="00301E55">
        <w:t>Co</w:t>
      </w:r>
      <w:r w:rsidR="000C5423">
        <w:t>n</w:t>
      </w:r>
      <w:r>
        <w:t>statation de l’exécution des prestations</w:t>
      </w:r>
      <w:bookmarkEnd w:id="44"/>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12617645" w14:textId="77777777" w:rsidR="00F439C7" w:rsidRDefault="00F439C7" w:rsidP="00F439C7">
      <w:pPr>
        <w:pStyle w:val="Corpsdetexte2"/>
        <w:spacing w:before="120" w:after="120"/>
        <w:rPr>
          <w:rFonts w:cs="Arial"/>
          <w:b/>
          <w:color w:val="FF0000"/>
          <w:sz w:val="20"/>
          <w:szCs w:val="20"/>
        </w:rPr>
      </w:pP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25DD5A6A" w14:textId="5AA4E41C" w:rsidR="006A07A5" w:rsidRPr="000C5423" w:rsidRDefault="00F439C7" w:rsidP="000C5423">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681B94">
        <w:rPr>
          <w:rFonts w:ascii="Arial" w:eastAsiaTheme="minorHAnsi" w:hAnsi="Arial" w:cs="Arial"/>
          <w:sz w:val="20"/>
          <w:lang w:eastAsia="en-US"/>
        </w:rPr>
        <w:t>15.5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266319C4" w14:textId="77777777" w:rsidR="004E57E4" w:rsidRPr="00301E55" w:rsidRDefault="00733C5D" w:rsidP="00B31B8D">
      <w:pPr>
        <w:pStyle w:val="Titre1"/>
      </w:pPr>
      <w:bookmarkStart w:id="45" w:name="_Toc218247098"/>
      <w:r w:rsidRPr="00301E55">
        <w:lastRenderedPageBreak/>
        <w:t>Modalités de détermination des prix</w:t>
      </w:r>
      <w:bookmarkEnd w:id="45"/>
    </w:p>
    <w:p w14:paraId="42E046A0" w14:textId="77777777" w:rsidR="008D3A95" w:rsidRPr="00301E55" w:rsidRDefault="008D3A95" w:rsidP="00447701">
      <w:pPr>
        <w:pStyle w:val="Titre2"/>
      </w:pPr>
      <w:bookmarkStart w:id="46" w:name="_Toc469492592"/>
      <w:bookmarkStart w:id="47" w:name="_Toc218247099"/>
      <w:r w:rsidRPr="00301E55">
        <w:t>Contenu des prix</w:t>
      </w:r>
      <w:bookmarkEnd w:id="46"/>
      <w:bookmarkEnd w:id="47"/>
    </w:p>
    <w:p w14:paraId="1CCB3D11" w14:textId="6D5B9AA2" w:rsidR="0099554D" w:rsidRDefault="008D3A95" w:rsidP="0099554D">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6E48323C" w14:textId="77777777" w:rsidR="000C5423" w:rsidRPr="000C5423" w:rsidRDefault="000C5423" w:rsidP="0099554D">
      <w:pPr>
        <w:spacing w:after="120" w:line="240" w:lineRule="auto"/>
        <w:jc w:val="both"/>
        <w:rPr>
          <w:rFonts w:ascii="Arial" w:hAnsi="Arial" w:cs="Arial"/>
          <w:sz w:val="20"/>
          <w:szCs w:val="20"/>
        </w:rPr>
      </w:pPr>
    </w:p>
    <w:p w14:paraId="3074D3B4" w14:textId="77777777" w:rsidR="008D3A95" w:rsidRPr="00301E55" w:rsidRDefault="008D3A95" w:rsidP="00447701">
      <w:pPr>
        <w:pStyle w:val="Titre2"/>
      </w:pPr>
      <w:bookmarkStart w:id="48" w:name="_Toc469492593"/>
      <w:bookmarkStart w:id="49" w:name="_Toc218247100"/>
      <w:r w:rsidRPr="00301E55">
        <w:t>Prix de règlement</w:t>
      </w:r>
      <w:bookmarkEnd w:id="48"/>
      <w:bookmarkEnd w:id="49"/>
    </w:p>
    <w:p w14:paraId="0CEA7104" w14:textId="5A8A3B19"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040A242C" w14:textId="77777777" w:rsidR="0085624D" w:rsidRPr="00301E55" w:rsidRDefault="0085624D" w:rsidP="007D0EE6">
      <w:pPr>
        <w:spacing w:after="120" w:line="240" w:lineRule="auto"/>
        <w:jc w:val="both"/>
        <w:rPr>
          <w:rFonts w:ascii="Arial" w:hAnsi="Arial" w:cs="Arial"/>
          <w:sz w:val="20"/>
          <w:szCs w:val="20"/>
        </w:rPr>
      </w:pPr>
    </w:p>
    <w:p w14:paraId="18FE6B04" w14:textId="77777777" w:rsidR="008D3A95" w:rsidRPr="00301E55" w:rsidRDefault="00FE22D2" w:rsidP="00447701">
      <w:pPr>
        <w:pStyle w:val="Titre2"/>
        <w:rPr>
          <w:rFonts w:eastAsiaTheme="minorHAnsi"/>
        </w:rPr>
      </w:pPr>
      <w:bookmarkStart w:id="50" w:name="_Toc469492594"/>
      <w:bookmarkStart w:id="51" w:name="_Ref476834607"/>
      <w:bookmarkStart w:id="52" w:name="_Toc218247101"/>
      <w:r>
        <w:rPr>
          <w:rFonts w:eastAsiaTheme="minorHAnsi"/>
        </w:rPr>
        <w:t>Forme des</w:t>
      </w:r>
      <w:r w:rsidR="008D3A95" w:rsidRPr="00301E55">
        <w:rPr>
          <w:rFonts w:eastAsiaTheme="minorHAnsi"/>
        </w:rPr>
        <w:t xml:space="preserve"> prix</w:t>
      </w:r>
      <w:bookmarkEnd w:id="50"/>
      <w:bookmarkEnd w:id="51"/>
      <w:bookmarkEnd w:id="52"/>
    </w:p>
    <w:p w14:paraId="4828A3E8" w14:textId="2F4CB335" w:rsidR="008D3A95" w:rsidRPr="00097B48" w:rsidRDefault="007D0EE6" w:rsidP="007D0EE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traité à prix global forfaitaire.</w:t>
      </w:r>
      <w:r w:rsidR="00DD5A6E" w:rsidRPr="00301E55">
        <w:rPr>
          <w:rFonts w:ascii="Arial" w:hAnsi="Arial" w:cs="Arial"/>
          <w:sz w:val="20"/>
          <w:szCs w:val="20"/>
        </w:rPr>
        <w:t xml:space="preserve"> </w:t>
      </w:r>
    </w:p>
    <w:p w14:paraId="51061B2E" w14:textId="0487FBB7" w:rsidR="00DD5A6E" w:rsidRDefault="00DD5A6E" w:rsidP="00DD5A6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sidR="00731678">
        <w:rPr>
          <w:rFonts w:ascii="Arial" w:hAnsi="Arial" w:cs="Arial"/>
          <w:sz w:val="20"/>
          <w:szCs w:val="20"/>
        </w:rPr>
        <w:t>marché</w:t>
      </w:r>
      <w:r w:rsidRPr="00301E55">
        <w:rPr>
          <w:rFonts w:ascii="Arial" w:hAnsi="Arial" w:cs="Arial"/>
          <w:sz w:val="20"/>
          <w:szCs w:val="20"/>
        </w:rPr>
        <w:t xml:space="preserve"> figurent à l'acte d'engagement ou dans ses annexes financières.</w:t>
      </w:r>
    </w:p>
    <w:p w14:paraId="6FD059D1" w14:textId="77777777" w:rsidR="00AF3E5F" w:rsidRDefault="00AF3E5F" w:rsidP="00DD5A6E">
      <w:pPr>
        <w:spacing w:before="240" w:after="0" w:line="240" w:lineRule="auto"/>
        <w:jc w:val="both"/>
        <w:rPr>
          <w:rFonts w:ascii="Arial" w:hAnsi="Arial" w:cs="Arial"/>
          <w:sz w:val="20"/>
          <w:szCs w:val="20"/>
        </w:rPr>
      </w:pPr>
    </w:p>
    <w:p w14:paraId="2675524A" w14:textId="02A378A2" w:rsidR="00441FF1" w:rsidRDefault="006D40A5" w:rsidP="007D0EE6">
      <w:pPr>
        <w:spacing w:after="120" w:line="240" w:lineRule="auto"/>
        <w:jc w:val="both"/>
        <w:rPr>
          <w:rFonts w:ascii="Arial" w:hAnsi="Arial" w:cs="Arial"/>
          <w:sz w:val="20"/>
          <w:szCs w:val="20"/>
        </w:rPr>
      </w:pPr>
      <w:r w:rsidRPr="006D40A5">
        <w:rPr>
          <w:rFonts w:ascii="Arial" w:hAnsi="Arial" w:cs="Arial"/>
          <w:sz w:val="20"/>
          <w:szCs w:val="20"/>
        </w:rPr>
        <w:t>Il est expressément convenu que le prix forfaitaire arrêté dans l’annexe financière constitue la base de rémunération des prestations. Toutefois, en cas d’accroissement du nombre de missions effectivement réalisées</w:t>
      </w:r>
      <w:r w:rsidR="00777413">
        <w:rPr>
          <w:rFonts w:ascii="Arial" w:hAnsi="Arial" w:cs="Arial"/>
          <w:sz w:val="20"/>
          <w:szCs w:val="20"/>
        </w:rPr>
        <w:t xml:space="preserve"> sur une année</w:t>
      </w:r>
      <w:r w:rsidRPr="006D40A5">
        <w:rPr>
          <w:rFonts w:ascii="Arial" w:hAnsi="Arial" w:cs="Arial"/>
          <w:sz w:val="20"/>
          <w:szCs w:val="20"/>
        </w:rPr>
        <w:t>, une tolérance contractuelle de 10 % sera appliquée</w:t>
      </w:r>
      <w:r w:rsidR="00777413">
        <w:rPr>
          <w:rFonts w:ascii="Arial" w:hAnsi="Arial" w:cs="Arial"/>
          <w:sz w:val="20"/>
          <w:szCs w:val="20"/>
        </w:rPr>
        <w:t> : en deçà de ce seuil, le montant forfaitaire annuel restera inchangé ; au-delà de ce seuil, le forfait annuel pourra être revu (sur accord des deux parties)</w:t>
      </w:r>
      <w:r w:rsidRPr="006D40A5">
        <w:rPr>
          <w:rFonts w:ascii="Arial" w:hAnsi="Arial" w:cs="Arial"/>
          <w:sz w:val="20"/>
          <w:szCs w:val="20"/>
        </w:rPr>
        <w:t>, à titre de marge d’ajustement, sans qu’il puisse être considéré comme une modification substantielle du marché.</w:t>
      </w:r>
      <w:r>
        <w:t> </w:t>
      </w:r>
    </w:p>
    <w:p w14:paraId="7DE2AFEE" w14:textId="77777777" w:rsidR="00FE22D2" w:rsidRPr="00301E55" w:rsidRDefault="00FE22D2" w:rsidP="00447701">
      <w:pPr>
        <w:pStyle w:val="Titre2"/>
        <w:rPr>
          <w:rFonts w:eastAsiaTheme="minorHAnsi"/>
        </w:rPr>
      </w:pPr>
      <w:bookmarkStart w:id="53" w:name="_Toc218247102"/>
      <w:r>
        <w:rPr>
          <w:rFonts w:eastAsiaTheme="minorHAnsi"/>
        </w:rPr>
        <w:t>Variation des</w:t>
      </w:r>
      <w:r w:rsidRPr="00301E55">
        <w:rPr>
          <w:rFonts w:eastAsiaTheme="minorHAnsi"/>
        </w:rPr>
        <w:t xml:space="preserve"> prix</w:t>
      </w:r>
      <w:bookmarkEnd w:id="53"/>
    </w:p>
    <w:p w14:paraId="7879809F" w14:textId="77777777" w:rsidR="00A9470C" w:rsidRPr="00301E55" w:rsidRDefault="00A9470C" w:rsidP="00A9470C">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figurant à l'acte d'engagement sont ajustables annuellement, sur demande du Titulaire.</w:t>
      </w:r>
    </w:p>
    <w:p w14:paraId="68485563" w14:textId="77777777" w:rsidR="00A9470C" w:rsidRPr="00301E55" w:rsidRDefault="00A9470C" w:rsidP="00A9470C">
      <w:pPr>
        <w:spacing w:after="120" w:line="240" w:lineRule="auto"/>
        <w:jc w:val="both"/>
        <w:rPr>
          <w:rFonts w:ascii="Arial" w:hAnsi="Arial" w:cs="Arial"/>
          <w:sz w:val="20"/>
          <w:szCs w:val="20"/>
        </w:rPr>
      </w:pPr>
      <w:r w:rsidRPr="00301E55">
        <w:rPr>
          <w:rFonts w:ascii="Arial" w:hAnsi="Arial" w:cs="Arial"/>
          <w:sz w:val="20"/>
          <w:szCs w:val="20"/>
        </w:rPr>
        <w:t>L’ajustement est effectué par référence au tarif effectivement pratiqué par le Titulaire pour l’ensemble de sa clientèle. Le nouveau prix est calculé en appliquant le taux de remise consenti dans l’offre sur le nouveau tarif du Titulaire.</w:t>
      </w:r>
    </w:p>
    <w:p w14:paraId="3A009A18" w14:textId="773F96D0" w:rsidR="00A9470C" w:rsidRPr="00301E55" w:rsidRDefault="00A9470C" w:rsidP="00A9470C">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d’ajustement est adressée par le Titulaire au Pouvoir Adjudicateur, par lettre recommandée avec accusé de réception, </w:t>
      </w:r>
      <w:r w:rsidR="00AF3E5F">
        <w:rPr>
          <w:rFonts w:ascii="Arial" w:hAnsi="Arial" w:cs="Arial"/>
          <w:sz w:val="20"/>
          <w:szCs w:val="20"/>
        </w:rPr>
        <w:t>deux (2)</w:t>
      </w:r>
      <w:r>
        <w:rPr>
          <w:rFonts w:ascii="Arial" w:hAnsi="Arial" w:cs="Arial"/>
          <w:sz w:val="20"/>
          <w:szCs w:val="20"/>
        </w:rPr>
        <w:t xml:space="preserve"> </w:t>
      </w:r>
      <w:r w:rsidRPr="00301E55">
        <w:rPr>
          <w:rFonts w:ascii="Arial" w:hAnsi="Arial" w:cs="Arial"/>
          <w:sz w:val="20"/>
          <w:szCs w:val="20"/>
        </w:rPr>
        <w:t>mois avant le terme de la période considérée</w:t>
      </w:r>
      <w:r>
        <w:rPr>
          <w:rFonts w:ascii="Arial" w:hAnsi="Arial" w:cs="Arial"/>
          <w:sz w:val="20"/>
          <w:szCs w:val="20"/>
        </w:rPr>
        <w:t>, à l’adresse indiquée en page de garde du présent document</w:t>
      </w:r>
      <w:r w:rsidRPr="00301E55">
        <w:rPr>
          <w:rFonts w:ascii="Arial" w:hAnsi="Arial" w:cs="Arial"/>
          <w:sz w:val="20"/>
          <w:szCs w:val="20"/>
        </w:rPr>
        <w:t>. A défaut d’intervenir dans ce délai ou dans cette forme, la demande d’ajustement peut être refusée par le Pouvoir Adjudicateur.</w:t>
      </w:r>
    </w:p>
    <w:p w14:paraId="44247079" w14:textId="29C6E7EA" w:rsidR="00A9470C" w:rsidRDefault="00A9470C" w:rsidP="00A9470C">
      <w:pPr>
        <w:spacing w:after="120" w:line="240" w:lineRule="auto"/>
        <w:jc w:val="both"/>
        <w:rPr>
          <w:rFonts w:ascii="Arial" w:hAnsi="Arial" w:cs="Arial"/>
          <w:sz w:val="20"/>
          <w:szCs w:val="20"/>
        </w:rPr>
      </w:pPr>
      <w:r w:rsidRPr="00301E55">
        <w:rPr>
          <w:rFonts w:ascii="Arial" w:hAnsi="Arial" w:cs="Arial"/>
          <w:sz w:val="20"/>
          <w:szCs w:val="20"/>
        </w:rPr>
        <w:t xml:space="preserve">En cas d’accord, les prix ajustés sont applicables à compter de la date anniversaire de la notification du </w:t>
      </w:r>
      <w:r>
        <w:rPr>
          <w:rFonts w:ascii="Arial" w:hAnsi="Arial" w:cs="Arial"/>
          <w:sz w:val="20"/>
          <w:szCs w:val="20"/>
        </w:rPr>
        <w:t>marché</w:t>
      </w:r>
      <w:r w:rsidRPr="00301E55">
        <w:rPr>
          <w:rFonts w:ascii="Arial" w:hAnsi="Arial" w:cs="Arial"/>
          <w:sz w:val="20"/>
          <w:szCs w:val="20"/>
        </w:rPr>
        <w:t xml:space="preserve"> qui suit la demande d’ajustement. La nouvelle annexe financière se substitue à la précédente sans qu’il soit nécessaire de conclure un avenant. </w:t>
      </w:r>
    </w:p>
    <w:p w14:paraId="4EBBB301" w14:textId="77777777" w:rsidR="00A9470C" w:rsidRPr="00815703" w:rsidRDefault="00A9470C" w:rsidP="00A9470C">
      <w:pPr>
        <w:spacing w:after="120" w:line="240" w:lineRule="auto"/>
        <w:jc w:val="both"/>
        <w:rPr>
          <w:rFonts w:ascii="Arial" w:hAnsi="Arial" w:cs="Arial"/>
          <w:sz w:val="20"/>
          <w:szCs w:val="20"/>
        </w:rPr>
      </w:pPr>
    </w:p>
    <w:p w14:paraId="38751D2D" w14:textId="77777777" w:rsidR="00A9470C" w:rsidRPr="00750929" w:rsidRDefault="00A9470C" w:rsidP="00A9470C">
      <w:pPr>
        <w:pStyle w:val="Titre2"/>
      </w:pPr>
      <w:bookmarkStart w:id="54" w:name="_Toc198738028"/>
      <w:bookmarkStart w:id="55" w:name="_Toc218247103"/>
      <w:r w:rsidRPr="00301E55">
        <w:t>Clause butoir</w:t>
      </w:r>
      <w:bookmarkEnd w:id="54"/>
      <w:bookmarkEnd w:id="55"/>
    </w:p>
    <w:p w14:paraId="348AF483" w14:textId="076555F6" w:rsidR="00AF3E5F" w:rsidRPr="00F22090" w:rsidRDefault="00A9470C" w:rsidP="00AF3E5F">
      <w:pPr>
        <w:pStyle w:val="RedTxt"/>
        <w:keepLines w:val="0"/>
        <w:jc w:val="both"/>
        <w:rPr>
          <w:sz w:val="20"/>
          <w:szCs w:val="20"/>
        </w:rPr>
      </w:pPr>
      <w:r w:rsidRPr="00301E55">
        <w:rPr>
          <w:rFonts w:eastAsiaTheme="minorHAnsi"/>
          <w:sz w:val="20"/>
          <w:szCs w:val="20"/>
          <w:lang w:eastAsia="en-US"/>
        </w:rPr>
        <w:t xml:space="preserve">La révision des prix du </w:t>
      </w:r>
      <w:r>
        <w:rPr>
          <w:rFonts w:eastAsiaTheme="minorHAnsi"/>
          <w:sz w:val="20"/>
          <w:szCs w:val="20"/>
          <w:lang w:eastAsia="en-US"/>
        </w:rPr>
        <w:t>marché</w:t>
      </w:r>
      <w:r w:rsidRPr="00301E55">
        <w:rPr>
          <w:rFonts w:eastAsiaTheme="minorHAnsi"/>
          <w:sz w:val="20"/>
          <w:szCs w:val="20"/>
          <w:lang w:eastAsia="en-US"/>
        </w:rPr>
        <w:t xml:space="preserve"> ne pourra toutefois conduire à une augmentation des prix supérieure à </w:t>
      </w:r>
      <w:r>
        <w:rPr>
          <w:rFonts w:eastAsiaTheme="minorHAnsi"/>
          <w:sz w:val="20"/>
          <w:szCs w:val="20"/>
          <w:lang w:eastAsia="en-US"/>
        </w:rPr>
        <w:t>3</w:t>
      </w:r>
      <w:r w:rsidRPr="00301E55">
        <w:rPr>
          <w:rFonts w:eastAsiaTheme="minorHAnsi"/>
          <w:sz w:val="20"/>
          <w:szCs w:val="20"/>
          <w:lang w:eastAsia="en-US"/>
        </w:rPr>
        <w:t xml:space="preserve">% par an. </w:t>
      </w:r>
    </w:p>
    <w:p w14:paraId="5DA448FB" w14:textId="6CBE7401" w:rsidR="008D3A95" w:rsidRPr="00301E55" w:rsidRDefault="008D3A95" w:rsidP="00447701">
      <w:pPr>
        <w:pStyle w:val="Titre2"/>
      </w:pPr>
      <w:bookmarkStart w:id="56" w:name="_Toc469492596"/>
      <w:bookmarkStart w:id="57" w:name="_Ref476834611"/>
      <w:bookmarkStart w:id="58" w:name="_Ref476834628"/>
      <w:bookmarkStart w:id="59" w:name="_Toc218247104"/>
      <w:r w:rsidRPr="00301E55">
        <w:t>Clause de prix promotionnel</w:t>
      </w:r>
      <w:bookmarkEnd w:id="56"/>
      <w:bookmarkEnd w:id="57"/>
      <w:bookmarkEnd w:id="58"/>
      <w:r w:rsidR="00C80020">
        <w:t>s</w:t>
      </w:r>
      <w:bookmarkEnd w:id="59"/>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lastRenderedPageBreak/>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durée de validité de la promotion (début et fin),</w:t>
      </w:r>
    </w:p>
    <w:p w14:paraId="1BF54B22"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désignation des produits concernés.</w:t>
      </w:r>
    </w:p>
    <w:p w14:paraId="6B4967AF" w14:textId="6C95A64A" w:rsidR="00B70B95" w:rsidRPr="00301E55" w:rsidRDefault="008D3A95" w:rsidP="000C5423">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11ACD6B2" w14:textId="57EB55B1" w:rsidR="00654D61" w:rsidRPr="000C5423" w:rsidRDefault="00544DEF" w:rsidP="000C5423">
      <w:pPr>
        <w:pStyle w:val="Titre1"/>
      </w:pPr>
      <w:bookmarkStart w:id="60" w:name="_Toc218247105"/>
      <w:r w:rsidRPr="00301E55">
        <w:t>C</w:t>
      </w:r>
      <w:r w:rsidR="00AB6A88" w:rsidRPr="00301E55">
        <w:t>lauses de financement et de sûreté</w:t>
      </w:r>
      <w:bookmarkEnd w:id="60"/>
    </w:p>
    <w:p w14:paraId="572C01DE" w14:textId="7A434076" w:rsidR="000676A4" w:rsidRPr="00301E55" w:rsidRDefault="00AB6A88" w:rsidP="000C5423">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4E509184" w14:textId="77777777" w:rsidR="00733C5D" w:rsidRPr="00301E55" w:rsidRDefault="00733C5D" w:rsidP="00B31B8D">
      <w:pPr>
        <w:pStyle w:val="Titre1"/>
      </w:pPr>
      <w:bookmarkStart w:id="61" w:name="_Toc218247106"/>
      <w:r w:rsidRPr="00301E55">
        <w:t>Modalités de règlement du marché</w:t>
      </w:r>
      <w:bookmarkEnd w:id="61"/>
    </w:p>
    <w:p w14:paraId="03EB5610" w14:textId="77777777" w:rsidR="000676A4" w:rsidRPr="00301E55" w:rsidRDefault="000676A4" w:rsidP="00447701">
      <w:pPr>
        <w:pStyle w:val="Titre2"/>
      </w:pPr>
      <w:bookmarkStart w:id="62" w:name="_Ref465873394"/>
      <w:bookmarkStart w:id="63" w:name="_Toc469492599"/>
      <w:bookmarkStart w:id="64" w:name="_Toc218247107"/>
      <w:r w:rsidRPr="00301E55">
        <w:t>Mode de règlement</w:t>
      </w:r>
      <w:bookmarkEnd w:id="62"/>
      <w:bookmarkEnd w:id="63"/>
      <w:bookmarkEnd w:id="64"/>
    </w:p>
    <w:p w14:paraId="765166DF" w14:textId="636CB12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e Pouvoir adjudicateur</w:t>
      </w:r>
      <w:r w:rsidR="00695469">
        <w:rPr>
          <w:rFonts w:ascii="Arial" w:hAnsi="Arial" w:cs="Arial"/>
          <w:sz w:val="20"/>
          <w:szCs w:val="20"/>
        </w:rPr>
        <w:t xml:space="preserve"> </w:t>
      </w:r>
      <w:r w:rsidRPr="00301E55">
        <w:rPr>
          <w:rFonts w:ascii="Arial" w:hAnsi="Arial" w:cs="Arial"/>
          <w:sz w:val="20"/>
          <w:szCs w:val="20"/>
        </w:rPr>
        <w:t>est le virement administratif.</w:t>
      </w:r>
    </w:p>
    <w:p w14:paraId="2BE468A8" w14:textId="77777777" w:rsidR="000676A4" w:rsidRPr="00301E55" w:rsidRDefault="000676A4" w:rsidP="000676A4">
      <w:pPr>
        <w:tabs>
          <w:tab w:val="left" w:pos="709"/>
        </w:tabs>
        <w:spacing w:after="120" w:line="240" w:lineRule="auto"/>
        <w:jc w:val="both"/>
        <w:rPr>
          <w:rFonts w:ascii="Arial" w:hAnsi="Arial" w:cs="Arial"/>
          <w:sz w:val="20"/>
          <w:szCs w:val="20"/>
        </w:rPr>
      </w:pPr>
    </w:p>
    <w:p w14:paraId="1678FEF6" w14:textId="77777777" w:rsidR="000676A4" w:rsidRPr="00301E55" w:rsidRDefault="000676A4" w:rsidP="00447701">
      <w:pPr>
        <w:pStyle w:val="Titre2"/>
      </w:pPr>
      <w:bookmarkStart w:id="65" w:name="_Toc469492600"/>
      <w:bookmarkStart w:id="66" w:name="_Toc218247108"/>
      <w:r w:rsidRPr="00301E55">
        <w:t>Avance</w:t>
      </w:r>
      <w:bookmarkEnd w:id="65"/>
      <w:bookmarkEnd w:id="66"/>
    </w:p>
    <w:p w14:paraId="5BF0253E" w14:textId="77777777" w:rsidR="00C80020" w:rsidRPr="00301E55" w:rsidRDefault="00C80020" w:rsidP="00C8002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4ABC26D" w14:textId="77777777" w:rsidR="00CE3D07" w:rsidRPr="00301E55" w:rsidRDefault="00CE3D07" w:rsidP="000676A4">
      <w:pPr>
        <w:tabs>
          <w:tab w:val="left" w:pos="709"/>
        </w:tabs>
        <w:spacing w:after="120" w:line="240" w:lineRule="auto"/>
        <w:jc w:val="both"/>
        <w:rPr>
          <w:rFonts w:ascii="Arial" w:hAnsi="Arial" w:cs="Arial"/>
          <w:sz w:val="20"/>
          <w:szCs w:val="20"/>
        </w:rPr>
      </w:pPr>
    </w:p>
    <w:p w14:paraId="2DA7E350" w14:textId="58B0123C" w:rsidR="002F00B8" w:rsidRPr="00301E55" w:rsidRDefault="002F00B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sidR="00731678">
        <w:rPr>
          <w:rFonts w:ascii="Arial" w:hAnsi="Arial" w:cs="Arial"/>
          <w:sz w:val="20"/>
          <w:szCs w:val="20"/>
        </w:rPr>
        <w:t>marché</w:t>
      </w:r>
      <w:r w:rsidRPr="00301E55">
        <w:rPr>
          <w:rFonts w:ascii="Arial" w:hAnsi="Arial" w:cs="Arial"/>
          <w:sz w:val="20"/>
          <w:szCs w:val="20"/>
        </w:rPr>
        <w:t xml:space="preserve"> ou de la tranche affermie si la durée du </w:t>
      </w:r>
      <w:r w:rsidR="00731678">
        <w:rPr>
          <w:rFonts w:ascii="Arial" w:hAnsi="Arial" w:cs="Arial"/>
          <w:sz w:val="20"/>
          <w:szCs w:val="20"/>
        </w:rPr>
        <w:t>marché</w:t>
      </w:r>
      <w:r w:rsidRPr="00301E55">
        <w:rPr>
          <w:rFonts w:ascii="Arial" w:hAnsi="Arial" w:cs="Arial"/>
          <w:sz w:val="20"/>
          <w:szCs w:val="20"/>
        </w:rPr>
        <w:t xml:space="preserve"> est inférieure ou égale à douze (12) mois.</w:t>
      </w:r>
    </w:p>
    <w:p w14:paraId="1CC84836" w14:textId="55B3BEF5" w:rsidR="002F00B8" w:rsidRPr="00301E55" w:rsidRDefault="002F00B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sidR="00731678">
        <w:rPr>
          <w:rFonts w:ascii="Arial" w:hAnsi="Arial" w:cs="Arial"/>
          <w:sz w:val="20"/>
          <w:szCs w:val="20"/>
        </w:rPr>
        <w:t>marché</w:t>
      </w:r>
      <w:r w:rsidRPr="00301E55">
        <w:rPr>
          <w:rFonts w:ascii="Arial" w:hAnsi="Arial" w:cs="Arial"/>
          <w:sz w:val="20"/>
          <w:szCs w:val="20"/>
        </w:rPr>
        <w:t xml:space="preserve"> est supérieure à douze (12) mois, le montant de l’avance est égal à :</w:t>
      </w:r>
      <w:r w:rsidR="00D752E3" w:rsidRPr="00301E55">
        <w:rPr>
          <w:rFonts w:ascii="Arial" w:hAnsi="Arial" w:cs="Arial"/>
          <w:sz w:val="20"/>
          <w:szCs w:val="20"/>
        </w:rPr>
        <w:t xml:space="preserve"> </w:t>
      </w:r>
      <w:r w:rsidRPr="00301E55">
        <w:rPr>
          <w:rFonts w:ascii="Arial" w:hAnsi="Arial" w:cs="Arial"/>
          <w:sz w:val="20"/>
          <w:szCs w:val="20"/>
        </w:rPr>
        <w:t xml:space="preserve">(montant initial du </w:t>
      </w:r>
      <w:r w:rsidR="00731678">
        <w:rPr>
          <w:rFonts w:ascii="Arial" w:hAnsi="Arial" w:cs="Arial"/>
          <w:sz w:val="20"/>
          <w:szCs w:val="20"/>
        </w:rPr>
        <w:t>marché</w:t>
      </w:r>
      <w:r w:rsidRPr="00301E55">
        <w:rPr>
          <w:rFonts w:ascii="Arial" w:hAnsi="Arial" w:cs="Arial"/>
          <w:sz w:val="20"/>
          <w:szCs w:val="20"/>
        </w:rPr>
        <w:t xml:space="preserve"> ou de la tranche</w:t>
      </w:r>
      <w:r w:rsidR="00D752E3" w:rsidRPr="00301E55">
        <w:rPr>
          <w:rFonts w:ascii="Arial" w:hAnsi="Arial" w:cs="Arial"/>
          <w:sz w:val="20"/>
          <w:szCs w:val="20"/>
        </w:rPr>
        <w:t xml:space="preserve"> affermie</w:t>
      </w:r>
      <w:r w:rsidR="00AE6374" w:rsidRPr="00301E55">
        <w:rPr>
          <w:rFonts w:ascii="Arial" w:hAnsi="Arial" w:cs="Arial"/>
          <w:sz w:val="20"/>
          <w:szCs w:val="20"/>
        </w:rPr>
        <w:t xml:space="preserve"> T.T.C.</w:t>
      </w:r>
      <w:r w:rsidRPr="00301E55">
        <w:rPr>
          <w:rFonts w:ascii="Arial" w:hAnsi="Arial" w:cs="Arial"/>
          <w:sz w:val="20"/>
          <w:szCs w:val="20"/>
        </w:rPr>
        <w:t xml:space="preserve"> x 12 </w:t>
      </w:r>
      <w:r w:rsidRPr="00962F22">
        <w:rPr>
          <w:rFonts w:ascii="Arial" w:hAnsi="Arial" w:cs="Arial"/>
          <w:sz w:val="20"/>
          <w:szCs w:val="20"/>
        </w:rPr>
        <w:t>mois /</w:t>
      </w:r>
      <w:r w:rsidR="00D752E3" w:rsidRPr="00962F22">
        <w:rPr>
          <w:rFonts w:ascii="Arial" w:hAnsi="Arial" w:cs="Arial"/>
          <w:sz w:val="20"/>
          <w:szCs w:val="20"/>
        </w:rPr>
        <w:t xml:space="preserve"> </w:t>
      </w:r>
      <w:r w:rsidR="00962F22" w:rsidRPr="00962F22">
        <w:rPr>
          <w:rFonts w:ascii="Arial" w:hAnsi="Arial" w:cs="Arial"/>
          <w:sz w:val="20"/>
          <w:szCs w:val="20"/>
        </w:rPr>
        <w:t xml:space="preserve">durée du </w:t>
      </w:r>
      <w:r w:rsidR="00731678">
        <w:rPr>
          <w:rFonts w:ascii="Arial" w:hAnsi="Arial" w:cs="Arial"/>
          <w:sz w:val="20"/>
          <w:szCs w:val="20"/>
        </w:rPr>
        <w:t>marché</w:t>
      </w:r>
      <w:r w:rsidR="00962F22" w:rsidRPr="00962F22">
        <w:rPr>
          <w:rFonts w:ascii="Arial" w:hAnsi="Arial" w:cs="Arial"/>
          <w:sz w:val="20"/>
          <w:szCs w:val="20"/>
        </w:rPr>
        <w:t xml:space="preserve"> en</w:t>
      </w:r>
      <w:r w:rsidR="0063546D" w:rsidRPr="00962F22">
        <w:rPr>
          <w:rFonts w:ascii="Arial" w:hAnsi="Arial" w:cs="Arial"/>
          <w:sz w:val="20"/>
          <w:szCs w:val="20"/>
        </w:rPr>
        <w:t xml:space="preserve"> mois) x 5 %</w:t>
      </w:r>
    </w:p>
    <w:p w14:paraId="6AFA5F5B" w14:textId="77777777" w:rsidR="007A4EF5" w:rsidRPr="00301E55" w:rsidRDefault="007A4EF5" w:rsidP="000676A4">
      <w:pPr>
        <w:tabs>
          <w:tab w:val="left" w:pos="709"/>
        </w:tabs>
        <w:spacing w:after="120" w:line="240" w:lineRule="auto"/>
        <w:jc w:val="both"/>
        <w:rPr>
          <w:rFonts w:ascii="Arial" w:hAnsi="Arial" w:cs="Arial"/>
          <w:sz w:val="20"/>
          <w:szCs w:val="20"/>
        </w:rPr>
      </w:pPr>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6DCEAE9" w14:textId="691C8D32" w:rsidR="007A4EF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0761AF5B" w14:textId="77777777" w:rsidR="000C5423" w:rsidRPr="00301E55" w:rsidRDefault="000C5423" w:rsidP="000676A4">
      <w:pPr>
        <w:tabs>
          <w:tab w:val="left" w:pos="709"/>
        </w:tabs>
        <w:spacing w:after="120" w:line="240" w:lineRule="auto"/>
        <w:jc w:val="both"/>
        <w:rPr>
          <w:rFonts w:ascii="Arial" w:hAnsi="Arial" w:cs="Arial"/>
          <w:sz w:val="20"/>
          <w:szCs w:val="20"/>
        </w:rPr>
      </w:pPr>
    </w:p>
    <w:p w14:paraId="742CD012" w14:textId="77777777" w:rsidR="0031169E" w:rsidRPr="00301E55" w:rsidRDefault="0031169E" w:rsidP="00447701">
      <w:pPr>
        <w:pStyle w:val="Titre2"/>
      </w:pPr>
      <w:bookmarkStart w:id="67" w:name="_Toc218247109"/>
      <w:r w:rsidRPr="00301E55">
        <w:t>Cession ou nantissement de créances</w:t>
      </w:r>
      <w:bookmarkEnd w:id="67"/>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247FD5CB" w14:textId="6D31A2E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soit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739A0D1" w14:textId="77777777" w:rsidR="0063546D" w:rsidRPr="0063546D" w:rsidRDefault="0063546D" w:rsidP="0031169E">
      <w:pPr>
        <w:tabs>
          <w:tab w:val="left" w:pos="709"/>
        </w:tabs>
        <w:spacing w:after="120" w:line="240" w:lineRule="auto"/>
        <w:jc w:val="both"/>
        <w:rPr>
          <w:rFonts w:ascii="Arial" w:hAnsi="Arial" w:cs="Arial"/>
          <w:b/>
          <w:sz w:val="20"/>
          <w:szCs w:val="20"/>
        </w:rPr>
      </w:pP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un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r w:rsidRPr="00301E55">
        <w:rPr>
          <w:rFonts w:ascii="Arial" w:hAnsi="Arial" w:cs="Arial"/>
          <w:sz w:val="20"/>
          <w:szCs w:val="20"/>
        </w:rPr>
        <w:t>un certificat de cessibilité ou l’exemplaire un</w:t>
      </w:r>
      <w:r w:rsidR="00493EEF">
        <w:rPr>
          <w:rFonts w:ascii="Arial" w:hAnsi="Arial" w:cs="Arial"/>
          <w:sz w:val="20"/>
          <w:szCs w:val="20"/>
        </w:rPr>
        <w:t>ique de chaque bon de commande.</w:t>
      </w:r>
    </w:p>
    <w:p w14:paraId="37CAE1D2" w14:textId="77777777" w:rsidR="0031169E" w:rsidRPr="00493EEF" w:rsidRDefault="00493EEF" w:rsidP="00493EEF">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04C7AAC4" w14:textId="77777777" w:rsidR="0063546D" w:rsidRPr="0063546D" w:rsidRDefault="0063546D" w:rsidP="0063546D">
      <w:pPr>
        <w:spacing w:after="120" w:line="240" w:lineRule="auto"/>
        <w:jc w:val="both"/>
        <w:rPr>
          <w:rFonts w:ascii="Arial" w:hAnsi="Arial" w:cs="Arial"/>
          <w:b/>
          <w:sz w:val="20"/>
          <w:szCs w:val="20"/>
        </w:rPr>
      </w:pPr>
    </w:p>
    <w:p w14:paraId="7AEED8DF" w14:textId="77777777" w:rsidR="000676A4" w:rsidRPr="00301E55" w:rsidRDefault="000676A4" w:rsidP="00447701">
      <w:pPr>
        <w:pStyle w:val="Titre2"/>
      </w:pPr>
      <w:bookmarkStart w:id="68" w:name="_Toc469492601"/>
      <w:bookmarkStart w:id="69" w:name="_Toc218247110"/>
      <w:r w:rsidRPr="00301E55">
        <w:t>Acomptes</w:t>
      </w:r>
      <w:bookmarkEnd w:id="68"/>
      <w:r w:rsidR="00626036" w:rsidRPr="00301E55">
        <w:t xml:space="preserve"> – paiements partiels</w:t>
      </w:r>
      <w:bookmarkEnd w:id="69"/>
    </w:p>
    <w:p w14:paraId="231CD815" w14:textId="235BEA0E" w:rsidR="0003656C" w:rsidRPr="0003656C" w:rsidRDefault="00833F46" w:rsidP="001F3E44">
      <w:pPr>
        <w:tabs>
          <w:tab w:val="left" w:pos="709"/>
        </w:tabs>
        <w:spacing w:after="120" w:line="240" w:lineRule="auto"/>
        <w:jc w:val="both"/>
        <w:rPr>
          <w:rFonts w:ascii="Arial" w:hAnsi="Arial" w:cs="Arial"/>
          <w:color w:val="00B0F0"/>
          <w:sz w:val="20"/>
          <w:szCs w:val="20"/>
        </w:rPr>
      </w:pPr>
      <w:bookmarkStart w:id="70" w:name="_Toc469492602"/>
      <w:r w:rsidRPr="00301E55">
        <w:rPr>
          <w:rFonts w:ascii="Arial" w:hAnsi="Arial" w:cs="Arial"/>
          <w:sz w:val="20"/>
          <w:szCs w:val="20"/>
        </w:rPr>
        <w:t xml:space="preserve">Le paiement des prestations intervient mensuellement à terme échu, sous réserve de vérification du service fait. </w:t>
      </w:r>
    </w:p>
    <w:p w14:paraId="249A6257" w14:textId="77777777" w:rsidR="008E005B" w:rsidRPr="00301E55" w:rsidRDefault="008E005B" w:rsidP="000676A4">
      <w:pPr>
        <w:tabs>
          <w:tab w:val="left" w:pos="709"/>
        </w:tabs>
        <w:spacing w:after="120" w:line="240" w:lineRule="auto"/>
        <w:jc w:val="both"/>
        <w:rPr>
          <w:rFonts w:ascii="Arial" w:hAnsi="Arial" w:cs="Arial"/>
          <w:sz w:val="20"/>
          <w:szCs w:val="20"/>
        </w:rPr>
      </w:pPr>
    </w:p>
    <w:p w14:paraId="5DBC2056" w14:textId="77777777" w:rsidR="00326ACC" w:rsidRPr="00301E55" w:rsidRDefault="00326ACC" w:rsidP="00326ACC">
      <w:pPr>
        <w:pStyle w:val="Titre2"/>
      </w:pPr>
      <w:bookmarkStart w:id="71" w:name="_Ref473625209"/>
      <w:bookmarkStart w:id="72" w:name="_Toc3809183"/>
      <w:bookmarkStart w:id="73" w:name="_Toc218247111"/>
      <w:r w:rsidRPr="00301E55">
        <w:t>Paiement</w:t>
      </w:r>
      <w:bookmarkEnd w:id="71"/>
      <w:bookmarkEnd w:id="72"/>
      <w:bookmarkEnd w:id="73"/>
    </w:p>
    <w:p w14:paraId="15316374" w14:textId="77777777" w:rsidR="00326ACC" w:rsidRPr="00301E55" w:rsidRDefault="00326ACC" w:rsidP="00326ACC">
      <w:pPr>
        <w:pStyle w:val="Titre3"/>
      </w:pPr>
      <w:bookmarkStart w:id="74" w:name="_Toc3809184"/>
      <w:bookmarkStart w:id="75" w:name="_Toc469492063"/>
      <w:bookmarkStart w:id="76" w:name="_Toc469492603"/>
      <w:bookmarkStart w:id="77" w:name="_Toc218247112"/>
      <w:r w:rsidRPr="00301E55">
        <w:t>Répartition des paiements</w:t>
      </w:r>
      <w:bookmarkEnd w:id="74"/>
      <w:bookmarkEnd w:id="77"/>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78" w:name="_Toc469492065"/>
      <w:bookmarkStart w:id="79" w:name="_Toc469492605"/>
      <w:bookmarkStart w:id="80" w:name="_Toc3809187"/>
      <w:bookmarkStart w:id="81" w:name="_Toc218247113"/>
      <w:r w:rsidRPr="00301E55">
        <w:t xml:space="preserve">Présentation des factures </w:t>
      </w:r>
      <w:bookmarkEnd w:id="78"/>
      <w:bookmarkEnd w:id="79"/>
      <w:bookmarkEnd w:id="80"/>
      <w:r>
        <w:t>électroniques</w:t>
      </w:r>
      <w:bookmarkEnd w:id="81"/>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4"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82" w:name="_Toc3809185"/>
      <w:bookmarkStart w:id="83" w:name="_Toc218247114"/>
      <w:r w:rsidRPr="00301E55">
        <w:t>Mentions à faire figurer dans la facture</w:t>
      </w:r>
      <w:bookmarkEnd w:id="75"/>
      <w:bookmarkEnd w:id="76"/>
      <w:bookmarkEnd w:id="82"/>
      <w:bookmarkEnd w:id="83"/>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04E332BA"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1B1DBD59" w14:textId="77777777" w:rsidR="00326ACC" w:rsidRPr="00301E55" w:rsidRDefault="00326ACC" w:rsidP="00326ACC">
      <w:pPr>
        <w:pStyle w:val="Paragraphedeliste"/>
        <w:tabs>
          <w:tab w:val="left" w:pos="709"/>
        </w:tabs>
        <w:spacing w:after="120" w:line="240" w:lineRule="auto"/>
        <w:jc w:val="both"/>
        <w:rPr>
          <w:rFonts w:ascii="Arial" w:hAnsi="Arial" w:cs="Arial"/>
          <w:sz w:val="20"/>
          <w:szCs w:val="20"/>
        </w:rPr>
      </w:pPr>
    </w:p>
    <w:p w14:paraId="2EE33F09" w14:textId="77777777" w:rsidR="00326ACC" w:rsidRDefault="00326ACC" w:rsidP="00326ACC">
      <w:pPr>
        <w:spacing w:after="120" w:line="240" w:lineRule="auto"/>
        <w:jc w:val="both"/>
        <w:rPr>
          <w:rFonts w:ascii="Arial" w:hAnsi="Arial" w:cs="Arial"/>
          <w:sz w:val="20"/>
          <w:szCs w:val="20"/>
        </w:rPr>
      </w:pPr>
      <w:bookmarkStart w:id="84" w:name="_Toc469492064"/>
      <w:bookmarkStart w:id="85" w:name="_Toc469492604"/>
      <w:r w:rsidRPr="00301E55">
        <w:rPr>
          <w:rFonts w:ascii="Arial" w:hAnsi="Arial" w:cs="Arial"/>
          <w:sz w:val="20"/>
          <w:szCs w:val="20"/>
        </w:rPr>
        <w:t>Il est établi une facture par bon de commande.</w:t>
      </w:r>
    </w:p>
    <w:bookmarkEnd w:id="84"/>
    <w:bookmarkEnd w:id="85"/>
    <w:p w14:paraId="21E34009" w14:textId="77777777" w:rsidR="00326ACC" w:rsidRPr="00301E55" w:rsidRDefault="00326ACC" w:rsidP="00326ACC">
      <w:pPr>
        <w:tabs>
          <w:tab w:val="left" w:pos="709"/>
        </w:tabs>
        <w:spacing w:after="120" w:line="240" w:lineRule="auto"/>
        <w:jc w:val="both"/>
        <w:rPr>
          <w:rFonts w:ascii="Arial" w:hAnsi="Arial" w:cs="Arial"/>
          <w:sz w:val="20"/>
          <w:szCs w:val="20"/>
        </w:rPr>
      </w:pPr>
    </w:p>
    <w:p w14:paraId="261C5F54" w14:textId="77777777" w:rsidR="00326ACC" w:rsidRPr="00301E55" w:rsidRDefault="00326ACC" w:rsidP="00326ACC">
      <w:pPr>
        <w:pStyle w:val="Titre3"/>
      </w:pPr>
      <w:bookmarkStart w:id="86" w:name="_Toc469492066"/>
      <w:bookmarkStart w:id="87" w:name="_Toc469492606"/>
      <w:bookmarkStart w:id="88" w:name="_Toc3809188"/>
      <w:bookmarkStart w:id="89" w:name="_Toc218247115"/>
      <w:r w:rsidRPr="00301E55">
        <w:t>Traitement des factures</w:t>
      </w:r>
      <w:bookmarkEnd w:id="86"/>
      <w:bookmarkEnd w:id="87"/>
      <w:bookmarkEnd w:id="88"/>
      <w:bookmarkEnd w:id="89"/>
    </w:p>
    <w:p w14:paraId="2981ECF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86D66B8" w14:textId="182EDF2E"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à </w:t>
      </w:r>
      <w:r w:rsidRPr="00630DE4">
        <w:rPr>
          <w:rFonts w:ascii="Arial" w:hAnsi="Arial" w:cs="Arial"/>
          <w:sz w:val="20"/>
          <w:szCs w:val="20"/>
        </w:rPr>
        <w:t>50 jours pour les établissements publics de santé</w:t>
      </w:r>
      <w:r w:rsidRPr="00301E55">
        <w:rPr>
          <w:rFonts w:ascii="Arial" w:hAnsi="Arial" w:cs="Arial"/>
          <w:sz w:val="20"/>
          <w:szCs w:val="20"/>
        </w:rPr>
        <w:t>,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180AA59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39CE16A0"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3246DD5B"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63A6AEBE" w14:textId="77777777" w:rsidR="00326ACC" w:rsidRPr="00301E55" w:rsidRDefault="00326ACC" w:rsidP="00326ACC">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0692C7F7" w14:textId="77777777" w:rsidR="00326ACC" w:rsidRDefault="00326ACC" w:rsidP="000676A4">
      <w:pPr>
        <w:tabs>
          <w:tab w:val="left" w:pos="709"/>
        </w:tabs>
        <w:spacing w:after="120" w:line="240" w:lineRule="auto"/>
        <w:jc w:val="both"/>
        <w:rPr>
          <w:rFonts w:ascii="Arial" w:hAnsi="Arial" w:cs="Arial"/>
          <w:sz w:val="20"/>
          <w:szCs w:val="20"/>
        </w:rPr>
      </w:pPr>
    </w:p>
    <w:p w14:paraId="4738BA84" w14:textId="77777777" w:rsidR="000676A4" w:rsidRPr="00301E55" w:rsidRDefault="000676A4" w:rsidP="00447701">
      <w:pPr>
        <w:pStyle w:val="Titre2"/>
      </w:pPr>
      <w:bookmarkStart w:id="90" w:name="_Toc469492607"/>
      <w:bookmarkStart w:id="91" w:name="_Toc218247116"/>
      <w:bookmarkEnd w:id="70"/>
      <w:r w:rsidRPr="00301E55">
        <w:t>Escompte</w:t>
      </w:r>
      <w:bookmarkEnd w:id="90"/>
      <w:bookmarkEnd w:id="91"/>
    </w:p>
    <w:p w14:paraId="6658319E" w14:textId="3309C48E"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92" w:name="_Toc469492608"/>
      <w:bookmarkStart w:id="93" w:name="_Toc218247117"/>
      <w:r w:rsidRPr="00301E55">
        <w:lastRenderedPageBreak/>
        <w:t>Intérêts moratoires et indemnité forfaitaire pour frais de recouvrement</w:t>
      </w:r>
      <w:bookmarkEnd w:id="92"/>
      <w:bookmarkEnd w:id="93"/>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326ACC" w:rsidRDefault="000676A4"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622DCB90" w14:textId="77777777" w:rsidR="00733C5D" w:rsidRPr="00301E55" w:rsidRDefault="00733C5D" w:rsidP="00B31B8D">
      <w:pPr>
        <w:pStyle w:val="Titre1"/>
      </w:pPr>
      <w:bookmarkStart w:id="94" w:name="_Ref477365810"/>
      <w:bookmarkStart w:id="95" w:name="_Toc218247118"/>
      <w:r w:rsidRPr="00301E55">
        <w:t>Pénalités</w:t>
      </w:r>
      <w:bookmarkEnd w:id="94"/>
      <w:bookmarkEnd w:id="95"/>
    </w:p>
    <w:p w14:paraId="4E793587" w14:textId="77777777" w:rsidR="003C4B31" w:rsidRPr="00301E55" w:rsidRDefault="003C4B31" w:rsidP="00447701">
      <w:pPr>
        <w:pStyle w:val="Titre2"/>
      </w:pPr>
      <w:bookmarkStart w:id="96" w:name="_Toc447277052"/>
      <w:bookmarkStart w:id="97" w:name="_Toc469492611"/>
      <w:bookmarkStart w:id="98" w:name="_Toc218247119"/>
      <w:r w:rsidRPr="00301E55">
        <w:t>Généralités</w:t>
      </w:r>
      <w:bookmarkEnd w:id="96"/>
      <w:bookmarkEnd w:id="97"/>
      <w:bookmarkEnd w:id="98"/>
    </w:p>
    <w:p w14:paraId="1B0751FD" w14:textId="77777777" w:rsidR="003C4B31" w:rsidRPr="00301E55" w:rsidRDefault="00886A89" w:rsidP="001B329B">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003C4B31" w:rsidRPr="00301E55">
        <w:rPr>
          <w:rFonts w:ascii="Arial" w:hAnsi="Arial" w:cs="Arial"/>
          <w:sz w:val="20"/>
          <w:szCs w:val="20"/>
        </w:rPr>
        <w:t xml:space="preserve"> dérogent aux stipulations prévues par l’article 14 du CCAG/FCS</w:t>
      </w:r>
      <w:r w:rsidR="00410772">
        <w:rPr>
          <w:rFonts w:ascii="Arial" w:hAnsi="Arial" w:cs="Arial"/>
          <w:sz w:val="20"/>
          <w:szCs w:val="20"/>
        </w:rPr>
        <w:t>. </w:t>
      </w:r>
    </w:p>
    <w:p w14:paraId="02E11781" w14:textId="7C7E1D00" w:rsidR="001B329B" w:rsidRPr="00301E55" w:rsidRDefault="003C4B31" w:rsidP="001B329B">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w:t>
      </w:r>
      <w:r w:rsidR="006C6C47" w:rsidRPr="00301E55">
        <w:rPr>
          <w:rFonts w:ascii="Arial" w:hAnsi="Arial" w:cs="Arial"/>
          <w:sz w:val="20"/>
          <w:szCs w:val="20"/>
        </w:rPr>
        <w:t>Titulaire</w:t>
      </w:r>
      <w:r w:rsidRPr="00301E55">
        <w:rPr>
          <w:rFonts w:ascii="Arial" w:hAnsi="Arial" w:cs="Arial"/>
          <w:sz w:val="20"/>
          <w:szCs w:val="20"/>
        </w:rPr>
        <w:t xml:space="preserve">s, sont décomptées, calculées et exigibles si, à l’expiration des délais contractuels </w:t>
      </w:r>
      <w:r w:rsidR="002505E9" w:rsidRPr="00301E55">
        <w:rPr>
          <w:rFonts w:ascii="Arial" w:hAnsi="Arial" w:cs="Arial"/>
          <w:sz w:val="20"/>
          <w:szCs w:val="20"/>
        </w:rPr>
        <w:t xml:space="preserve">définis à l’article </w:t>
      </w:r>
      <w:r w:rsidR="002505E9" w:rsidRPr="00301E55">
        <w:rPr>
          <w:rFonts w:ascii="Arial" w:hAnsi="Arial" w:cs="Arial"/>
          <w:sz w:val="20"/>
          <w:szCs w:val="20"/>
        </w:rPr>
        <w:fldChar w:fldCharType="begin"/>
      </w:r>
      <w:r w:rsidR="002505E9" w:rsidRPr="00301E55">
        <w:rPr>
          <w:rFonts w:ascii="Arial" w:hAnsi="Arial" w:cs="Arial"/>
          <w:sz w:val="20"/>
          <w:szCs w:val="20"/>
        </w:rPr>
        <w:instrText xml:space="preserve"> REF _Ref473546797 \r \h </w:instrText>
      </w:r>
      <w:r w:rsidR="00A924F7" w:rsidRPr="00301E55">
        <w:rPr>
          <w:rFonts w:ascii="Arial" w:hAnsi="Arial" w:cs="Arial"/>
          <w:sz w:val="20"/>
          <w:szCs w:val="20"/>
        </w:rPr>
        <w:instrText xml:space="preserve"> \* MERGEFORMAT </w:instrText>
      </w:r>
      <w:r w:rsidR="002505E9" w:rsidRPr="00301E55">
        <w:rPr>
          <w:rFonts w:ascii="Arial" w:hAnsi="Arial" w:cs="Arial"/>
          <w:sz w:val="20"/>
          <w:szCs w:val="20"/>
        </w:rPr>
      </w:r>
      <w:r w:rsidR="002505E9" w:rsidRPr="00301E55">
        <w:rPr>
          <w:rFonts w:ascii="Arial" w:hAnsi="Arial" w:cs="Arial"/>
          <w:sz w:val="20"/>
          <w:szCs w:val="20"/>
        </w:rPr>
        <w:fldChar w:fldCharType="separate"/>
      </w:r>
      <w:r w:rsidR="00681B94">
        <w:rPr>
          <w:rFonts w:ascii="Arial" w:hAnsi="Arial" w:cs="Arial"/>
          <w:sz w:val="20"/>
          <w:szCs w:val="20"/>
        </w:rPr>
        <w:t>0</w:t>
      </w:r>
      <w:r w:rsidR="002505E9" w:rsidRPr="00301E55">
        <w:rPr>
          <w:rFonts w:ascii="Arial" w:hAnsi="Arial" w:cs="Arial"/>
          <w:sz w:val="20"/>
          <w:szCs w:val="20"/>
        </w:rPr>
        <w:fldChar w:fldCharType="end"/>
      </w:r>
      <w:r w:rsidR="002505E9" w:rsidRPr="00301E55">
        <w:rPr>
          <w:rFonts w:ascii="Arial" w:hAnsi="Arial" w:cs="Arial"/>
          <w:sz w:val="20"/>
          <w:szCs w:val="20"/>
        </w:rPr>
        <w:t xml:space="preserve"> du présent C.C.A.P.</w:t>
      </w:r>
      <w:r w:rsidR="00AC55E6" w:rsidRPr="00301E55">
        <w:rPr>
          <w:rFonts w:ascii="Arial" w:hAnsi="Arial" w:cs="Arial"/>
          <w:sz w:val="20"/>
          <w:szCs w:val="20"/>
        </w:rPr>
        <w:t xml:space="preserve"> ou aux stipulations auxquelles il renvoie</w:t>
      </w:r>
      <w:r w:rsidRPr="00301E55">
        <w:rPr>
          <w:rFonts w:ascii="Arial" w:hAnsi="Arial" w:cs="Arial"/>
          <w:sz w:val="20"/>
          <w:szCs w:val="20"/>
        </w:rPr>
        <w:t xml:space="preserve">, les prestations des </w:t>
      </w:r>
      <w:r w:rsidR="006C6C47" w:rsidRPr="00301E55">
        <w:rPr>
          <w:rFonts w:ascii="Arial" w:hAnsi="Arial" w:cs="Arial"/>
          <w:sz w:val="20"/>
          <w:szCs w:val="20"/>
        </w:rPr>
        <w:t>Titulaire</w:t>
      </w:r>
      <w:r w:rsidRPr="00301E55">
        <w:rPr>
          <w:rFonts w:ascii="Arial" w:hAnsi="Arial" w:cs="Arial"/>
          <w:sz w:val="20"/>
          <w:szCs w:val="20"/>
        </w:rPr>
        <w:t>s ne sont pas entièrement réalisées ou sont mal réalisées.</w:t>
      </w:r>
    </w:p>
    <w:p w14:paraId="4E302E79" w14:textId="77777777" w:rsidR="001B329B" w:rsidRPr="00301E55" w:rsidRDefault="001B329B" w:rsidP="001B329B">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sidR="00410772">
        <w:rPr>
          <w:rFonts w:ascii="Arial" w:hAnsi="Arial" w:cs="Arial"/>
          <w:sz w:val="20"/>
          <w:szCs w:val="20"/>
        </w:rPr>
        <w:t>.</w:t>
      </w:r>
    </w:p>
    <w:p w14:paraId="2973B206" w14:textId="77777777" w:rsidR="009351F6" w:rsidRPr="00301E55" w:rsidRDefault="009351F6" w:rsidP="009351F6">
      <w:pPr>
        <w:tabs>
          <w:tab w:val="left" w:pos="709"/>
        </w:tabs>
        <w:spacing w:after="120" w:line="240" w:lineRule="auto"/>
        <w:jc w:val="both"/>
        <w:rPr>
          <w:rFonts w:ascii="Arial" w:hAnsi="Arial" w:cs="Arial"/>
          <w:sz w:val="20"/>
          <w:szCs w:val="20"/>
        </w:rPr>
      </w:pPr>
      <w:bookmarkStart w:id="99" w:name="_Toc447277053"/>
      <w:bookmarkStart w:id="100"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56815064" w14:textId="4A0AAB62" w:rsidR="003C4B31" w:rsidRPr="00301E55" w:rsidRDefault="00630DE4" w:rsidP="00447701">
      <w:pPr>
        <w:pStyle w:val="Titre2"/>
      </w:pPr>
      <w:bookmarkStart w:id="101" w:name="_Toc218247120"/>
      <w:bookmarkEnd w:id="99"/>
      <w:bookmarkEnd w:id="100"/>
      <w:r>
        <w:t>Nature des dysfonctionnements assortis de pénalités</w:t>
      </w:r>
      <w:bookmarkEnd w:id="10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41"/>
        <w:gridCol w:w="4221"/>
      </w:tblGrid>
      <w:tr w:rsidR="00630DE4" w:rsidRPr="005321C7" w14:paraId="351F1F44" w14:textId="77777777" w:rsidTr="00B80017">
        <w:trPr>
          <w:trHeight w:val="579"/>
          <w:jc w:val="center"/>
        </w:trPr>
        <w:tc>
          <w:tcPr>
            <w:tcW w:w="2671" w:type="pct"/>
            <w:shd w:val="clear" w:color="auto" w:fill="auto"/>
            <w:vAlign w:val="center"/>
          </w:tcPr>
          <w:p w14:paraId="57144D2F" w14:textId="77777777" w:rsidR="00630DE4" w:rsidRPr="005321C7" w:rsidRDefault="00630DE4" w:rsidP="00B80017">
            <w:pPr>
              <w:jc w:val="center"/>
              <w:rPr>
                <w:rFonts w:ascii="Arial" w:hAnsi="Arial" w:cs="Arial"/>
                <w:b/>
                <w:bCs/>
                <w:sz w:val="20"/>
                <w:szCs w:val="20"/>
              </w:rPr>
            </w:pPr>
            <w:r w:rsidRPr="005321C7">
              <w:rPr>
                <w:rFonts w:ascii="Arial" w:hAnsi="Arial" w:cs="Arial"/>
                <w:b/>
                <w:bCs/>
                <w:sz w:val="20"/>
                <w:szCs w:val="20"/>
              </w:rPr>
              <w:t>Nature de la défaillance</w:t>
            </w:r>
          </w:p>
        </w:tc>
        <w:tc>
          <w:tcPr>
            <w:tcW w:w="2329" w:type="pct"/>
            <w:shd w:val="clear" w:color="auto" w:fill="auto"/>
            <w:vAlign w:val="center"/>
          </w:tcPr>
          <w:p w14:paraId="40E1E51B" w14:textId="77777777" w:rsidR="00630DE4" w:rsidRPr="005321C7" w:rsidRDefault="00630DE4" w:rsidP="00B80017">
            <w:pPr>
              <w:jc w:val="center"/>
              <w:rPr>
                <w:rFonts w:ascii="Arial" w:hAnsi="Arial" w:cs="Arial"/>
                <w:b/>
                <w:bCs/>
                <w:sz w:val="20"/>
                <w:szCs w:val="20"/>
              </w:rPr>
            </w:pPr>
            <w:r w:rsidRPr="005321C7">
              <w:rPr>
                <w:rFonts w:ascii="Arial" w:hAnsi="Arial" w:cs="Arial"/>
                <w:b/>
                <w:bCs/>
                <w:sz w:val="20"/>
                <w:szCs w:val="20"/>
              </w:rPr>
              <w:t>Modalités de calcul de la pénalité</w:t>
            </w:r>
          </w:p>
        </w:tc>
      </w:tr>
      <w:tr w:rsidR="00630DE4" w:rsidRPr="005321C7" w14:paraId="32D355A8" w14:textId="77777777" w:rsidTr="00B80017">
        <w:trPr>
          <w:trHeight w:val="418"/>
          <w:jc w:val="center"/>
        </w:trPr>
        <w:tc>
          <w:tcPr>
            <w:tcW w:w="2671" w:type="pct"/>
            <w:shd w:val="clear" w:color="auto" w:fill="auto"/>
            <w:vAlign w:val="center"/>
          </w:tcPr>
          <w:p w14:paraId="05FF411C" w14:textId="77777777" w:rsidR="00630DE4" w:rsidRPr="005321C7" w:rsidRDefault="00630DE4" w:rsidP="00B80017">
            <w:pPr>
              <w:jc w:val="center"/>
              <w:rPr>
                <w:rFonts w:ascii="Arial" w:hAnsi="Arial" w:cs="Arial"/>
                <w:sz w:val="20"/>
                <w:szCs w:val="20"/>
              </w:rPr>
            </w:pPr>
            <w:r w:rsidRPr="005321C7">
              <w:rPr>
                <w:rFonts w:ascii="Arial" w:hAnsi="Arial" w:cs="Arial"/>
                <w:sz w:val="20"/>
                <w:szCs w:val="20"/>
              </w:rPr>
              <w:t>Retard repéré à la prise de poste</w:t>
            </w:r>
            <w:r>
              <w:rPr>
                <w:rFonts w:ascii="Arial" w:hAnsi="Arial" w:cs="Arial"/>
                <w:sz w:val="20"/>
                <w:szCs w:val="20"/>
              </w:rPr>
              <w:t xml:space="preserve"> de l’employé du Titulaire</w:t>
            </w:r>
          </w:p>
        </w:tc>
        <w:tc>
          <w:tcPr>
            <w:tcW w:w="2329" w:type="pct"/>
            <w:shd w:val="clear" w:color="auto" w:fill="auto"/>
            <w:vAlign w:val="center"/>
          </w:tcPr>
          <w:p w14:paraId="2C7174A3" w14:textId="77777777" w:rsidR="00630DE4" w:rsidRDefault="00630DE4" w:rsidP="00B80017">
            <w:pPr>
              <w:jc w:val="center"/>
              <w:rPr>
                <w:rFonts w:ascii="Arial" w:hAnsi="Arial" w:cs="Arial"/>
                <w:sz w:val="20"/>
                <w:szCs w:val="20"/>
              </w:rPr>
            </w:pPr>
            <w:r>
              <w:rPr>
                <w:rFonts w:ascii="Arial" w:hAnsi="Arial" w:cs="Arial"/>
                <w:sz w:val="20"/>
                <w:szCs w:val="20"/>
              </w:rPr>
              <w:t>Forfait de 5</w:t>
            </w:r>
            <w:r w:rsidRPr="005321C7">
              <w:rPr>
                <w:rFonts w:ascii="Arial" w:hAnsi="Arial" w:cs="Arial"/>
                <w:sz w:val="20"/>
                <w:szCs w:val="20"/>
              </w:rPr>
              <w:t xml:space="preserve">0€ </w:t>
            </w:r>
            <w:r>
              <w:rPr>
                <w:rFonts w:ascii="Arial" w:hAnsi="Arial" w:cs="Arial"/>
                <w:sz w:val="20"/>
                <w:szCs w:val="20"/>
              </w:rPr>
              <w:t>+</w:t>
            </w:r>
          </w:p>
          <w:p w14:paraId="1794642A" w14:textId="77777777" w:rsidR="00630DE4" w:rsidRPr="005321C7" w:rsidRDefault="00630DE4" w:rsidP="00B80017">
            <w:pPr>
              <w:jc w:val="center"/>
              <w:rPr>
                <w:rFonts w:ascii="Arial" w:hAnsi="Arial" w:cs="Arial"/>
                <w:sz w:val="20"/>
                <w:szCs w:val="20"/>
              </w:rPr>
            </w:pPr>
            <w:r>
              <w:rPr>
                <w:rFonts w:ascii="Arial" w:hAnsi="Arial" w:cs="Arial"/>
                <w:sz w:val="20"/>
                <w:szCs w:val="20"/>
              </w:rPr>
              <w:t xml:space="preserve"> 25€ par heure de retard (toute heure entamée est décomptée)</w:t>
            </w:r>
          </w:p>
        </w:tc>
      </w:tr>
      <w:tr w:rsidR="00630DE4" w:rsidRPr="005321C7" w14:paraId="6E84F12D" w14:textId="77777777" w:rsidTr="00B80017">
        <w:trPr>
          <w:trHeight w:val="701"/>
          <w:jc w:val="center"/>
        </w:trPr>
        <w:tc>
          <w:tcPr>
            <w:tcW w:w="2671" w:type="pct"/>
            <w:shd w:val="clear" w:color="auto" w:fill="auto"/>
            <w:vAlign w:val="center"/>
          </w:tcPr>
          <w:p w14:paraId="7089E2EC" w14:textId="77777777" w:rsidR="00630DE4" w:rsidRPr="005321C7" w:rsidRDefault="00630DE4" w:rsidP="00B80017">
            <w:pPr>
              <w:jc w:val="center"/>
              <w:rPr>
                <w:rFonts w:ascii="Arial" w:hAnsi="Arial" w:cs="Arial"/>
                <w:sz w:val="20"/>
                <w:szCs w:val="20"/>
              </w:rPr>
            </w:pPr>
            <w:r>
              <w:rPr>
                <w:rFonts w:ascii="Arial" w:hAnsi="Arial" w:cs="Arial"/>
                <w:sz w:val="20"/>
                <w:szCs w:val="20"/>
              </w:rPr>
              <w:t>Absence de prise de poste d’un employé du Titulaire sans remplacement sur la totalité de sa plage horaire de travail (si un remplaçant assure la prestation, une pénalité associée au retard à la prise de poste sera appliquée)</w:t>
            </w:r>
          </w:p>
        </w:tc>
        <w:tc>
          <w:tcPr>
            <w:tcW w:w="2329" w:type="pct"/>
            <w:shd w:val="clear" w:color="auto" w:fill="auto"/>
            <w:vAlign w:val="center"/>
          </w:tcPr>
          <w:p w14:paraId="74D37037" w14:textId="77777777" w:rsidR="00630DE4" w:rsidRDefault="00630DE4" w:rsidP="00B80017">
            <w:pPr>
              <w:jc w:val="center"/>
              <w:rPr>
                <w:rFonts w:ascii="Arial" w:hAnsi="Arial" w:cs="Arial"/>
                <w:sz w:val="20"/>
                <w:szCs w:val="20"/>
              </w:rPr>
            </w:pPr>
            <w:r>
              <w:rPr>
                <w:rFonts w:ascii="Arial" w:hAnsi="Arial" w:cs="Arial"/>
                <w:bCs/>
                <w:sz w:val="20"/>
                <w:szCs w:val="20"/>
              </w:rPr>
              <w:t>35</w:t>
            </w:r>
            <w:r w:rsidRPr="005321C7">
              <w:rPr>
                <w:rFonts w:ascii="Arial" w:hAnsi="Arial" w:cs="Arial"/>
                <w:bCs/>
                <w:sz w:val="20"/>
                <w:szCs w:val="20"/>
              </w:rPr>
              <w:t>0 € par constat</w:t>
            </w:r>
          </w:p>
        </w:tc>
      </w:tr>
      <w:tr w:rsidR="00630DE4" w:rsidRPr="005321C7" w14:paraId="16C6ECCC" w14:textId="77777777" w:rsidTr="00B80017">
        <w:trPr>
          <w:trHeight w:val="691"/>
          <w:jc w:val="center"/>
        </w:trPr>
        <w:tc>
          <w:tcPr>
            <w:tcW w:w="2671" w:type="pct"/>
            <w:shd w:val="clear" w:color="auto" w:fill="auto"/>
            <w:vAlign w:val="center"/>
          </w:tcPr>
          <w:p w14:paraId="7D254DA5" w14:textId="77777777" w:rsidR="00630DE4" w:rsidRPr="005321C7" w:rsidRDefault="00630DE4" w:rsidP="00B80017">
            <w:pPr>
              <w:jc w:val="center"/>
              <w:rPr>
                <w:rFonts w:ascii="Arial" w:hAnsi="Arial" w:cs="Arial"/>
                <w:sz w:val="20"/>
                <w:szCs w:val="20"/>
              </w:rPr>
            </w:pPr>
            <w:r>
              <w:rPr>
                <w:rFonts w:ascii="Arial" w:hAnsi="Arial" w:cs="Arial"/>
                <w:sz w:val="20"/>
                <w:szCs w:val="20"/>
              </w:rPr>
              <w:t>D</w:t>
            </w:r>
            <w:r w:rsidRPr="005321C7">
              <w:rPr>
                <w:rFonts w:ascii="Arial" w:hAnsi="Arial" w:cs="Arial"/>
                <w:sz w:val="20"/>
                <w:szCs w:val="20"/>
              </w:rPr>
              <w:t xml:space="preserve">épart anticipé </w:t>
            </w:r>
            <w:r>
              <w:rPr>
                <w:rFonts w:ascii="Arial" w:hAnsi="Arial" w:cs="Arial"/>
                <w:sz w:val="20"/>
                <w:szCs w:val="20"/>
              </w:rPr>
              <w:t>avant la fin de la plage horaire de travail de l’employé du Titulaire</w:t>
            </w:r>
          </w:p>
        </w:tc>
        <w:tc>
          <w:tcPr>
            <w:tcW w:w="2329" w:type="pct"/>
            <w:shd w:val="clear" w:color="auto" w:fill="auto"/>
            <w:vAlign w:val="center"/>
          </w:tcPr>
          <w:p w14:paraId="1B20AE5A" w14:textId="77777777" w:rsidR="00630DE4" w:rsidRDefault="00630DE4" w:rsidP="00B80017">
            <w:pPr>
              <w:jc w:val="center"/>
              <w:rPr>
                <w:rFonts w:ascii="Arial" w:hAnsi="Arial" w:cs="Arial"/>
                <w:sz w:val="20"/>
                <w:szCs w:val="20"/>
              </w:rPr>
            </w:pPr>
            <w:r>
              <w:rPr>
                <w:rFonts w:ascii="Arial" w:hAnsi="Arial" w:cs="Arial"/>
                <w:sz w:val="20"/>
                <w:szCs w:val="20"/>
              </w:rPr>
              <w:t>Forfait de 5</w:t>
            </w:r>
            <w:r w:rsidRPr="005321C7">
              <w:rPr>
                <w:rFonts w:ascii="Arial" w:hAnsi="Arial" w:cs="Arial"/>
                <w:sz w:val="20"/>
                <w:szCs w:val="20"/>
              </w:rPr>
              <w:t xml:space="preserve">0€ </w:t>
            </w:r>
            <w:r>
              <w:rPr>
                <w:rFonts w:ascii="Arial" w:hAnsi="Arial" w:cs="Arial"/>
                <w:sz w:val="20"/>
                <w:szCs w:val="20"/>
              </w:rPr>
              <w:t>+</w:t>
            </w:r>
          </w:p>
          <w:p w14:paraId="4FCD6C77" w14:textId="77777777" w:rsidR="00630DE4" w:rsidRPr="005321C7" w:rsidRDefault="00630DE4" w:rsidP="00B80017">
            <w:pPr>
              <w:jc w:val="center"/>
              <w:rPr>
                <w:rFonts w:ascii="Arial" w:hAnsi="Arial" w:cs="Arial"/>
                <w:sz w:val="20"/>
                <w:szCs w:val="20"/>
              </w:rPr>
            </w:pPr>
            <w:r>
              <w:rPr>
                <w:rFonts w:ascii="Arial" w:hAnsi="Arial" w:cs="Arial"/>
                <w:sz w:val="20"/>
                <w:szCs w:val="20"/>
              </w:rPr>
              <w:t xml:space="preserve"> 25€ par heure d’absence (toute heure entamée est décomptée)</w:t>
            </w:r>
          </w:p>
        </w:tc>
      </w:tr>
      <w:tr w:rsidR="00630DE4" w:rsidRPr="005321C7" w14:paraId="1367179E" w14:textId="77777777" w:rsidTr="00B80017">
        <w:trPr>
          <w:trHeight w:val="1084"/>
          <w:jc w:val="center"/>
        </w:trPr>
        <w:tc>
          <w:tcPr>
            <w:tcW w:w="2671" w:type="pct"/>
            <w:shd w:val="clear" w:color="auto" w:fill="auto"/>
            <w:vAlign w:val="center"/>
          </w:tcPr>
          <w:p w14:paraId="6877003C" w14:textId="77777777" w:rsidR="00630DE4" w:rsidRPr="005321C7" w:rsidRDefault="00630DE4" w:rsidP="00B80017">
            <w:pPr>
              <w:jc w:val="center"/>
              <w:rPr>
                <w:rFonts w:ascii="Arial" w:hAnsi="Arial" w:cs="Arial"/>
                <w:bCs/>
                <w:sz w:val="20"/>
                <w:szCs w:val="20"/>
              </w:rPr>
            </w:pPr>
            <w:r w:rsidRPr="005321C7">
              <w:rPr>
                <w:rFonts w:ascii="Arial" w:hAnsi="Arial" w:cs="Arial"/>
                <w:bCs/>
                <w:sz w:val="20"/>
                <w:szCs w:val="20"/>
              </w:rPr>
              <w:t>En cas d’absence de mise à disposition ou de non remplacement de matériels et équipements, dont la respons</w:t>
            </w:r>
            <w:r>
              <w:rPr>
                <w:rFonts w:ascii="Arial" w:hAnsi="Arial" w:cs="Arial"/>
                <w:bCs/>
                <w:sz w:val="20"/>
                <w:szCs w:val="20"/>
              </w:rPr>
              <w:t xml:space="preserve">abilité incombe au </w:t>
            </w:r>
            <w:r>
              <w:rPr>
                <w:rFonts w:ascii="Arial" w:hAnsi="Arial" w:cs="Arial"/>
                <w:sz w:val="20"/>
                <w:szCs w:val="20"/>
              </w:rPr>
              <w:t>Titulaire</w:t>
            </w:r>
          </w:p>
        </w:tc>
        <w:tc>
          <w:tcPr>
            <w:tcW w:w="2329" w:type="pct"/>
            <w:shd w:val="clear" w:color="auto" w:fill="auto"/>
            <w:vAlign w:val="center"/>
          </w:tcPr>
          <w:p w14:paraId="3850EB7E" w14:textId="77777777" w:rsidR="00630DE4" w:rsidRPr="005321C7" w:rsidRDefault="00630DE4" w:rsidP="00B80017">
            <w:pPr>
              <w:jc w:val="center"/>
              <w:rPr>
                <w:rFonts w:ascii="Arial" w:hAnsi="Arial" w:cs="Arial"/>
                <w:bCs/>
                <w:sz w:val="20"/>
                <w:szCs w:val="20"/>
              </w:rPr>
            </w:pPr>
            <w:r w:rsidRPr="005321C7">
              <w:rPr>
                <w:rFonts w:ascii="Arial" w:hAnsi="Arial" w:cs="Arial"/>
                <w:bCs/>
                <w:sz w:val="20"/>
                <w:szCs w:val="20"/>
              </w:rPr>
              <w:t>50 €</w:t>
            </w:r>
            <w:r>
              <w:rPr>
                <w:rFonts w:ascii="Arial" w:hAnsi="Arial" w:cs="Arial"/>
                <w:bCs/>
                <w:sz w:val="20"/>
                <w:szCs w:val="20"/>
              </w:rPr>
              <w:t xml:space="preserve"> par</w:t>
            </w:r>
            <w:r w:rsidRPr="005321C7">
              <w:rPr>
                <w:rFonts w:ascii="Arial" w:hAnsi="Arial" w:cs="Arial"/>
                <w:bCs/>
                <w:sz w:val="20"/>
                <w:szCs w:val="20"/>
              </w:rPr>
              <w:t xml:space="preserve"> jour jusqu</w:t>
            </w:r>
            <w:r>
              <w:rPr>
                <w:rFonts w:ascii="Arial" w:hAnsi="Arial" w:cs="Arial"/>
                <w:bCs/>
                <w:sz w:val="20"/>
                <w:szCs w:val="20"/>
              </w:rPr>
              <w:t>’</w:t>
            </w:r>
            <w:r w:rsidRPr="005321C7">
              <w:rPr>
                <w:rFonts w:ascii="Arial" w:hAnsi="Arial" w:cs="Arial"/>
                <w:bCs/>
                <w:sz w:val="20"/>
                <w:szCs w:val="20"/>
              </w:rPr>
              <w:t xml:space="preserve">à la </w:t>
            </w:r>
            <w:r>
              <w:rPr>
                <w:rFonts w:ascii="Arial" w:hAnsi="Arial" w:cs="Arial"/>
                <w:bCs/>
                <w:sz w:val="20"/>
                <w:szCs w:val="20"/>
              </w:rPr>
              <w:t xml:space="preserve">mise à disposition / </w:t>
            </w:r>
            <w:r w:rsidRPr="005321C7">
              <w:rPr>
                <w:rFonts w:ascii="Arial" w:hAnsi="Arial" w:cs="Arial"/>
                <w:bCs/>
                <w:sz w:val="20"/>
                <w:szCs w:val="20"/>
              </w:rPr>
              <w:t>réparation ou remplacement du matériel</w:t>
            </w:r>
            <w:r>
              <w:rPr>
                <w:rFonts w:ascii="Arial" w:hAnsi="Arial" w:cs="Arial"/>
                <w:bCs/>
                <w:sz w:val="20"/>
                <w:szCs w:val="20"/>
              </w:rPr>
              <w:t xml:space="preserve"> en question</w:t>
            </w:r>
          </w:p>
        </w:tc>
      </w:tr>
      <w:tr w:rsidR="00630DE4" w:rsidRPr="005321C7" w14:paraId="0B75E0A2" w14:textId="77777777" w:rsidTr="00B80017">
        <w:trPr>
          <w:trHeight w:val="415"/>
          <w:jc w:val="center"/>
        </w:trPr>
        <w:tc>
          <w:tcPr>
            <w:tcW w:w="2671" w:type="pct"/>
            <w:shd w:val="clear" w:color="auto" w:fill="auto"/>
            <w:vAlign w:val="center"/>
          </w:tcPr>
          <w:p w14:paraId="7501CFE1" w14:textId="77777777" w:rsidR="00630DE4" w:rsidRDefault="00630DE4" w:rsidP="00B80017">
            <w:pPr>
              <w:jc w:val="center"/>
              <w:rPr>
                <w:rFonts w:ascii="Arial" w:hAnsi="Arial" w:cs="Arial"/>
                <w:bCs/>
                <w:sz w:val="20"/>
                <w:szCs w:val="20"/>
              </w:rPr>
            </w:pPr>
            <w:r>
              <w:rPr>
                <w:rFonts w:ascii="Arial" w:hAnsi="Arial" w:cs="Arial"/>
                <w:bCs/>
                <w:sz w:val="20"/>
                <w:szCs w:val="20"/>
              </w:rPr>
              <w:t>Perte ou casse du smartphone</w:t>
            </w:r>
          </w:p>
        </w:tc>
        <w:tc>
          <w:tcPr>
            <w:tcW w:w="2329" w:type="pct"/>
            <w:shd w:val="clear" w:color="auto" w:fill="auto"/>
            <w:vAlign w:val="center"/>
          </w:tcPr>
          <w:p w14:paraId="6190CF84" w14:textId="77777777" w:rsidR="00630DE4" w:rsidRDefault="00630DE4" w:rsidP="00B80017">
            <w:pPr>
              <w:jc w:val="center"/>
              <w:rPr>
                <w:rFonts w:ascii="Arial" w:hAnsi="Arial" w:cs="Arial"/>
                <w:bCs/>
                <w:sz w:val="20"/>
                <w:szCs w:val="20"/>
              </w:rPr>
            </w:pPr>
            <w:r>
              <w:rPr>
                <w:rFonts w:ascii="Arial" w:hAnsi="Arial" w:cs="Arial"/>
                <w:bCs/>
                <w:sz w:val="20"/>
                <w:szCs w:val="20"/>
              </w:rPr>
              <w:t>100 €</w:t>
            </w:r>
          </w:p>
        </w:tc>
      </w:tr>
    </w:tbl>
    <w:p w14:paraId="5F7D51BA" w14:textId="77777777" w:rsidR="00704028" w:rsidRPr="00301E55" w:rsidRDefault="00704028" w:rsidP="00704028">
      <w:pPr>
        <w:tabs>
          <w:tab w:val="left" w:pos="709"/>
        </w:tabs>
        <w:spacing w:after="120" w:line="240" w:lineRule="auto"/>
        <w:jc w:val="both"/>
        <w:rPr>
          <w:rFonts w:ascii="Arial" w:hAnsi="Arial" w:cs="Arial"/>
          <w:sz w:val="20"/>
          <w:szCs w:val="20"/>
        </w:rPr>
      </w:pPr>
    </w:p>
    <w:p w14:paraId="65B54368" w14:textId="77777777" w:rsidR="003C4B31" w:rsidRPr="00301E55" w:rsidRDefault="003C4B31" w:rsidP="00447701">
      <w:pPr>
        <w:pStyle w:val="Titre2"/>
      </w:pPr>
      <w:bookmarkStart w:id="102" w:name="_Toc447277055"/>
      <w:bookmarkStart w:id="103" w:name="_Toc469492615"/>
      <w:bookmarkStart w:id="104" w:name="_Toc218247121"/>
      <w:r w:rsidRPr="00301E55">
        <w:t>Cumul</w:t>
      </w:r>
      <w:bookmarkEnd w:id="102"/>
      <w:r w:rsidRPr="00301E55">
        <w:t xml:space="preserve"> des pénalités</w:t>
      </w:r>
      <w:bookmarkEnd w:id="103"/>
      <w:bookmarkEnd w:id="104"/>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8344E00" w14:textId="04B16052" w:rsidR="00B8281D" w:rsidRDefault="003C4B31" w:rsidP="00666E4D">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Par dérogation à l’article 14.1.3 du CCAG-FCS, les pénalités sont dues dès le premier euro.</w:t>
      </w:r>
      <w:r w:rsidR="00EF2E48" w:rsidRPr="00301E55">
        <w:rPr>
          <w:rFonts w:ascii="Arial" w:hAnsi="Arial" w:cs="Arial"/>
          <w:sz w:val="20"/>
          <w:szCs w:val="20"/>
        </w:rPr>
        <w:t xml:space="preserve"> </w:t>
      </w:r>
    </w:p>
    <w:p w14:paraId="0CA136EF" w14:textId="77777777" w:rsidR="008F6F0E" w:rsidRPr="00630DE4" w:rsidRDefault="008F6F0E" w:rsidP="008F6F0E">
      <w:pPr>
        <w:tabs>
          <w:tab w:val="left" w:pos="709"/>
        </w:tabs>
        <w:spacing w:after="120" w:line="240" w:lineRule="auto"/>
        <w:jc w:val="both"/>
        <w:rPr>
          <w:rFonts w:ascii="Arial" w:hAnsi="Arial" w:cs="Arial"/>
          <w:sz w:val="20"/>
          <w:szCs w:val="20"/>
        </w:rPr>
      </w:pPr>
      <w:r w:rsidRPr="00630DE4">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1FC52BE5" w14:textId="77777777" w:rsidR="008F6F0E" w:rsidRPr="00624E3A" w:rsidRDefault="008F6F0E" w:rsidP="008F6F0E">
      <w:pPr>
        <w:tabs>
          <w:tab w:val="left" w:pos="709"/>
        </w:tabs>
        <w:spacing w:after="120" w:line="240" w:lineRule="auto"/>
        <w:jc w:val="both"/>
        <w:rPr>
          <w:rFonts w:ascii="Arial" w:hAnsi="Arial" w:cs="Arial"/>
          <w:color w:val="FF0000"/>
          <w:sz w:val="20"/>
          <w:szCs w:val="20"/>
        </w:rPr>
      </w:pPr>
    </w:p>
    <w:p w14:paraId="6A727D38" w14:textId="77777777" w:rsidR="00AC55E6" w:rsidRPr="00301E55" w:rsidRDefault="00C86213" w:rsidP="00AC55E6">
      <w:pPr>
        <w:pStyle w:val="Titre1"/>
      </w:pPr>
      <w:bookmarkStart w:id="105" w:name="_Toc218247122"/>
      <w:r w:rsidRPr="00301E55">
        <w:t>Responsabilités</w:t>
      </w:r>
      <w:bookmarkEnd w:id="105"/>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076233A8" w14:textId="592B67B0" w:rsidR="00C80020" w:rsidRDefault="00121773" w:rsidP="00121773">
      <w:pPr>
        <w:tabs>
          <w:tab w:val="left" w:pos="709"/>
        </w:tabs>
        <w:spacing w:after="120" w:line="240" w:lineRule="auto"/>
        <w:jc w:val="both"/>
        <w:rPr>
          <w:rFonts w:ascii="Arial" w:hAnsi="Arial" w:cs="Arial"/>
          <w:color w:val="FF0000"/>
          <w:sz w:val="20"/>
          <w:szCs w:val="20"/>
        </w:rPr>
      </w:pPr>
      <w:bookmarkStart w:id="106" w:name="_Hlk137735559"/>
      <w:r w:rsidRPr="00121773">
        <w:rPr>
          <w:rFonts w:ascii="Arial" w:hAnsi="Arial" w:cs="Arial"/>
          <w:sz w:val="20"/>
          <w:szCs w:val="20"/>
        </w:rPr>
        <w:t>En cas de sinistre responsable par le Titulaire, lors d’un trajet avec un véhicule du CHU, le montant de la franchise, issue du contrat d’assurance de flottes automobiles du CHU de Toulouse, est déduit de la facture.</w:t>
      </w:r>
      <w:r w:rsidRPr="00121773">
        <w:rPr>
          <w:rFonts w:ascii="Arial" w:hAnsi="Arial" w:cs="Arial"/>
          <w:sz w:val="20"/>
          <w:szCs w:val="20"/>
        </w:rPr>
        <w:cr/>
      </w:r>
      <w:bookmarkEnd w:id="106"/>
    </w:p>
    <w:p w14:paraId="6E4E6A21" w14:textId="77777777" w:rsidR="00C80020" w:rsidRPr="00121773" w:rsidRDefault="00C80020" w:rsidP="00C80020">
      <w:pPr>
        <w:pStyle w:val="Normal2"/>
        <w:ind w:left="0" w:firstLine="0"/>
        <w:rPr>
          <w:rFonts w:ascii="Arial" w:hAnsi="Arial" w:cs="Arial"/>
          <w:sz w:val="20"/>
          <w:szCs w:val="20"/>
        </w:rPr>
      </w:pPr>
      <w:r w:rsidRPr="00121773">
        <w:rPr>
          <w:rFonts w:ascii="Arial" w:hAnsi="Arial" w:cs="Arial"/>
          <w:sz w:val="20"/>
          <w:szCs w:val="20"/>
        </w:rPr>
        <w:t>La responsabilité du Titulaire peut être engagée indépendamment de l’application des pénalités, telles que prévues au présent document.</w:t>
      </w:r>
    </w:p>
    <w:p w14:paraId="514A795C" w14:textId="77777777" w:rsidR="00C80020" w:rsidRPr="00121773" w:rsidRDefault="00C80020" w:rsidP="00C80020">
      <w:pPr>
        <w:spacing w:after="120"/>
        <w:jc w:val="both"/>
        <w:rPr>
          <w:rFonts w:ascii="Arial" w:hAnsi="Arial" w:cs="Arial"/>
          <w:sz w:val="20"/>
          <w:szCs w:val="20"/>
        </w:rPr>
      </w:pPr>
      <w:r w:rsidRPr="00121773">
        <w:rPr>
          <w:rFonts w:ascii="Arial" w:hAnsi="Arial" w:cs="Arial"/>
          <w:sz w:val="20"/>
          <w:szCs w:val="20"/>
        </w:rPr>
        <w:t>Le Titulaire est responsable des conséquences dommageables directes de toute nature du fait du Titulaire ou causées à l’occasion de l’inexécution ou de la mauvaise exécution totale ou partielle de ses obligations, dans la limite des plafonds de responsabilité définis ci-après. Le Titulaire s’engage en conséquence à indemniser le maître d’ouvrage du préjudice résultant pour lui des faits susmentionnés.</w:t>
      </w:r>
    </w:p>
    <w:p w14:paraId="311EA48D" w14:textId="77777777" w:rsidR="00C80020" w:rsidRPr="00121773" w:rsidRDefault="00C80020" w:rsidP="00C80020">
      <w:pPr>
        <w:spacing w:after="120"/>
        <w:jc w:val="both"/>
        <w:rPr>
          <w:rFonts w:ascii="Arial" w:hAnsi="Arial" w:cs="Arial"/>
          <w:sz w:val="20"/>
          <w:szCs w:val="20"/>
        </w:rPr>
      </w:pPr>
      <w:r w:rsidRPr="00121773">
        <w:rPr>
          <w:rFonts w:ascii="Arial" w:hAnsi="Arial" w:cs="Arial"/>
          <w:sz w:val="20"/>
          <w:szCs w:val="20"/>
        </w:rPr>
        <w:t>Le CHU et le Titulaire renoncent mutuellement à se demander réparation des dommages indirects ou non consécutifs à un dommage corporel, matériel ou immatériel subis. Cette stipulation ne saurait cependant limiter le droit pour le CHU d’appliquer les pénalités prévues au titre du présent accord-cadre ou d’engager la responsabilité du Titulaire en cas de dol.</w:t>
      </w:r>
    </w:p>
    <w:p w14:paraId="7F9B7ECC" w14:textId="4F190651" w:rsidR="00C80020" w:rsidRPr="00121773" w:rsidRDefault="00C80020" w:rsidP="00C80020">
      <w:pPr>
        <w:spacing w:after="120"/>
        <w:jc w:val="both"/>
        <w:rPr>
          <w:rFonts w:ascii="Arial" w:hAnsi="Arial" w:cs="Arial"/>
          <w:sz w:val="20"/>
          <w:szCs w:val="20"/>
        </w:rPr>
      </w:pPr>
      <w:r w:rsidRPr="00121773">
        <w:rPr>
          <w:rFonts w:ascii="Arial" w:hAnsi="Arial" w:cs="Arial"/>
          <w:sz w:val="20"/>
          <w:szCs w:val="20"/>
        </w:rPr>
        <w:t>La responsabilité totale du Titulaire (et ses assureurs éventuels) au titre de l’accord-cadre est limitée pour toutes causes et tous dommages confondus, à l’exception des dommages corporels, à une somme correspondant à 70% du montant total hors taxe de l’accord-cadre sur la durée globale de celui-ci,</w:t>
      </w:r>
      <w:r w:rsidR="00B80017">
        <w:rPr>
          <w:rFonts w:ascii="Arial" w:hAnsi="Arial" w:cs="Arial"/>
          <w:sz w:val="20"/>
          <w:szCs w:val="20"/>
        </w:rPr>
        <w:t xml:space="preserve"> </w:t>
      </w:r>
      <w:r w:rsidRPr="00121773">
        <w:rPr>
          <w:rFonts w:ascii="Arial" w:hAnsi="Arial" w:cs="Arial"/>
          <w:sz w:val="20"/>
          <w:szCs w:val="20"/>
        </w:rPr>
        <w:t>à la date de survenance du préjudice.</w:t>
      </w:r>
    </w:p>
    <w:p w14:paraId="0B5C668D" w14:textId="77777777" w:rsidR="00C80020" w:rsidRPr="00121773" w:rsidRDefault="00C80020" w:rsidP="00C80020">
      <w:pPr>
        <w:spacing w:after="120"/>
        <w:jc w:val="both"/>
        <w:rPr>
          <w:rFonts w:ascii="Arial" w:hAnsi="Arial" w:cs="Arial"/>
          <w:sz w:val="20"/>
          <w:szCs w:val="20"/>
        </w:rPr>
      </w:pPr>
      <w:r w:rsidRPr="00121773">
        <w:rPr>
          <w:rFonts w:ascii="Arial" w:hAnsi="Arial" w:cs="Arial"/>
          <w:sz w:val="20"/>
          <w:szCs w:val="20"/>
        </w:rPr>
        <w:t>Le Titulaire n’est admis à s’exonérer, même partiellement, des responsabilités encourues par lui en application du présent article, que pour autant qu’il apporte la preuve que les dommages résultent du fait du CHU ou d’un cas de force majeure.</w:t>
      </w:r>
    </w:p>
    <w:p w14:paraId="72D6EE3C" w14:textId="77777777" w:rsidR="00C80020" w:rsidRPr="00121773" w:rsidRDefault="00C80020" w:rsidP="00C80020">
      <w:pPr>
        <w:spacing w:after="120"/>
        <w:jc w:val="both"/>
        <w:rPr>
          <w:rFonts w:ascii="Arial" w:hAnsi="Arial" w:cs="Arial"/>
          <w:sz w:val="20"/>
          <w:szCs w:val="20"/>
        </w:rPr>
      </w:pPr>
      <w:r w:rsidRPr="00121773">
        <w:rPr>
          <w:rFonts w:ascii="Arial" w:hAnsi="Arial" w:cs="Arial"/>
          <w:sz w:val="20"/>
          <w:szCs w:val="20"/>
        </w:rPr>
        <w:t>Le Titulaire ne peut se prévaloir, pour éluder sa faute, de tout fait, même non fautif, commis par ses sous-traitants.</w:t>
      </w:r>
    </w:p>
    <w:p w14:paraId="3A7E6AC9" w14:textId="77777777" w:rsidR="00C80020" w:rsidRPr="00121773" w:rsidRDefault="00C80020" w:rsidP="00C80020">
      <w:pPr>
        <w:spacing w:after="120"/>
        <w:jc w:val="both"/>
        <w:rPr>
          <w:rFonts w:ascii="Arial" w:hAnsi="Arial" w:cs="Arial"/>
          <w:sz w:val="20"/>
          <w:szCs w:val="20"/>
        </w:rPr>
      </w:pPr>
      <w:r w:rsidRPr="00121773">
        <w:rPr>
          <w:rFonts w:ascii="Arial" w:hAnsi="Arial" w:cs="Arial"/>
          <w:sz w:val="20"/>
          <w:szCs w:val="20"/>
        </w:rPr>
        <w:t xml:space="preserve">De même, l'approbation des méthodes et des documents ou l’agrément des sous-traitants par le CHU ne dégage en rien la responsabilité du Titulaire et n'implique en aucun cas une responsabilité du CHU. </w:t>
      </w:r>
    </w:p>
    <w:p w14:paraId="1ED36595" w14:textId="77777777" w:rsidR="00C80020" w:rsidRPr="00121773" w:rsidRDefault="00C80020" w:rsidP="00C80020">
      <w:pPr>
        <w:spacing w:after="120"/>
        <w:jc w:val="both"/>
        <w:rPr>
          <w:rFonts w:ascii="Arial" w:hAnsi="Arial" w:cs="Arial"/>
          <w:sz w:val="20"/>
          <w:szCs w:val="20"/>
        </w:rPr>
      </w:pPr>
      <w:r w:rsidRPr="00121773">
        <w:rPr>
          <w:rFonts w:ascii="Arial" w:hAnsi="Arial" w:cs="Arial"/>
          <w:sz w:val="20"/>
          <w:szCs w:val="20"/>
        </w:rPr>
        <w:t>Les prescriptions du présent article s’appliquent même si les dommages se sont produits postérieurement à la date d’acceptation des prestations et/ou la date de livraison des matériels, dès lors qu’un lien de causalité est établi entre lesdits dommages et l’exécution du marché.</w:t>
      </w:r>
    </w:p>
    <w:p w14:paraId="2EECC053" w14:textId="77777777" w:rsidR="00C80020" w:rsidRPr="00121773" w:rsidRDefault="00C80020" w:rsidP="00C80020">
      <w:pPr>
        <w:spacing w:after="120"/>
        <w:jc w:val="both"/>
        <w:rPr>
          <w:rFonts w:ascii="Arial" w:hAnsi="Arial" w:cs="Arial"/>
          <w:sz w:val="20"/>
          <w:szCs w:val="20"/>
        </w:rPr>
      </w:pPr>
      <w:r w:rsidRPr="00121773">
        <w:rPr>
          <w:rFonts w:ascii="Arial" w:hAnsi="Arial" w:cs="Arial"/>
          <w:sz w:val="20"/>
          <w:szCs w:val="20"/>
        </w:rPr>
        <w:t>Les dommages réparables au titre du présent-accord-cadre sont les suivants :</w:t>
      </w:r>
    </w:p>
    <w:p w14:paraId="4B9AF6A9" w14:textId="77777777" w:rsidR="00C80020" w:rsidRPr="00121773" w:rsidRDefault="00C80020" w:rsidP="00C80020">
      <w:pPr>
        <w:pStyle w:val="Paragraphedeliste"/>
        <w:numPr>
          <w:ilvl w:val="0"/>
          <w:numId w:val="84"/>
        </w:numPr>
        <w:spacing w:after="120" w:line="240" w:lineRule="auto"/>
        <w:jc w:val="both"/>
        <w:rPr>
          <w:rFonts w:ascii="Arial" w:hAnsi="Arial" w:cs="Arial"/>
          <w:sz w:val="20"/>
          <w:szCs w:val="20"/>
        </w:rPr>
      </w:pPr>
      <w:r w:rsidRPr="00121773">
        <w:rPr>
          <w:rFonts w:ascii="Arial" w:hAnsi="Arial" w:cs="Arial"/>
          <w:sz w:val="20"/>
          <w:szCs w:val="20"/>
        </w:rPr>
        <w:t>dommages corporels,</w:t>
      </w:r>
    </w:p>
    <w:p w14:paraId="12F58850" w14:textId="77777777" w:rsidR="00C80020" w:rsidRPr="00121773" w:rsidRDefault="00C80020" w:rsidP="00C80020">
      <w:pPr>
        <w:pStyle w:val="Paragraphedeliste"/>
        <w:numPr>
          <w:ilvl w:val="0"/>
          <w:numId w:val="84"/>
        </w:numPr>
        <w:spacing w:after="120" w:line="240" w:lineRule="auto"/>
        <w:jc w:val="both"/>
        <w:rPr>
          <w:rFonts w:ascii="Arial" w:hAnsi="Arial" w:cs="Arial"/>
          <w:sz w:val="20"/>
          <w:szCs w:val="20"/>
        </w:rPr>
      </w:pPr>
      <w:r w:rsidRPr="00121773">
        <w:rPr>
          <w:rFonts w:ascii="Arial" w:hAnsi="Arial" w:cs="Arial"/>
          <w:sz w:val="20"/>
          <w:szCs w:val="20"/>
        </w:rPr>
        <w:t>dommage aux biens immobiliers,</w:t>
      </w:r>
    </w:p>
    <w:p w14:paraId="707B3383" w14:textId="77777777" w:rsidR="00C80020" w:rsidRPr="00121773" w:rsidRDefault="00C80020" w:rsidP="00C80020">
      <w:pPr>
        <w:pStyle w:val="Paragraphedeliste"/>
        <w:numPr>
          <w:ilvl w:val="0"/>
          <w:numId w:val="84"/>
        </w:numPr>
        <w:spacing w:after="120" w:line="240" w:lineRule="auto"/>
        <w:jc w:val="both"/>
        <w:rPr>
          <w:rFonts w:ascii="Arial" w:hAnsi="Arial" w:cs="Arial"/>
          <w:sz w:val="20"/>
          <w:szCs w:val="20"/>
        </w:rPr>
      </w:pPr>
      <w:r w:rsidRPr="00121773">
        <w:rPr>
          <w:rFonts w:ascii="Arial" w:hAnsi="Arial" w:cs="Arial"/>
          <w:sz w:val="20"/>
          <w:szCs w:val="20"/>
        </w:rPr>
        <w:t>dommages aux biens mobiliers, notamment aux équipements informatiques,</w:t>
      </w:r>
    </w:p>
    <w:p w14:paraId="3B599FFA" w14:textId="48A1FC95" w:rsidR="00C80020" w:rsidRPr="000C5423" w:rsidRDefault="00C80020" w:rsidP="000C5423">
      <w:pPr>
        <w:pStyle w:val="Paragraphedeliste"/>
        <w:numPr>
          <w:ilvl w:val="0"/>
          <w:numId w:val="84"/>
        </w:numPr>
        <w:spacing w:after="120" w:line="240" w:lineRule="auto"/>
        <w:jc w:val="both"/>
        <w:rPr>
          <w:rFonts w:ascii="Calibri" w:hAnsi="Calibri" w:cs="Calibri"/>
        </w:rPr>
      </w:pPr>
      <w:r w:rsidRPr="00121773">
        <w:rPr>
          <w:rFonts w:ascii="Arial" w:hAnsi="Arial" w:cs="Arial"/>
          <w:sz w:val="20"/>
          <w:szCs w:val="20"/>
        </w:rPr>
        <w:t>dommages consécutifs à l’indisponibilité ou aux dysfonctionnements de ces biens mobiliers ou immobiliers, tels que coûts internes ou externes de remplacement ou réparation des biens défectueux, de reconstitution et/ou restauration des données.</w:t>
      </w:r>
    </w:p>
    <w:p w14:paraId="2350E84C" w14:textId="77777777" w:rsidR="00B53E8C" w:rsidRPr="00301E55" w:rsidRDefault="00B53E8C" w:rsidP="00B53E8C">
      <w:pPr>
        <w:pStyle w:val="Titre1"/>
      </w:pPr>
      <w:bookmarkStart w:id="107" w:name="_Toc218247123"/>
      <w:r>
        <w:lastRenderedPageBreak/>
        <w:t>Clauses sociales et/ou environnementales</w:t>
      </w:r>
      <w:bookmarkEnd w:id="107"/>
    </w:p>
    <w:p w14:paraId="22B7DD46" w14:textId="77777777" w:rsidR="008F6F0E" w:rsidRDefault="008F6F0E" w:rsidP="008F6F0E">
      <w:pPr>
        <w:pStyle w:val="Titre2"/>
      </w:pPr>
      <w:bookmarkStart w:id="108" w:name="_Toc82424530"/>
      <w:bookmarkStart w:id="109" w:name="_Toc218247124"/>
      <w:r>
        <w:t>Protection de l’environnement</w:t>
      </w:r>
      <w:bookmarkEnd w:id="108"/>
      <w:bookmarkEnd w:id="109"/>
      <w:r>
        <w:t xml:space="preserve"> </w:t>
      </w:r>
    </w:p>
    <w:p w14:paraId="02B08C91" w14:textId="77777777"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28081D00" w14:textId="0963CAFB" w:rsidR="001873F9"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p>
    <w:p w14:paraId="435D9996" w14:textId="0D7BF594" w:rsidR="00442C29" w:rsidRPr="00442C29" w:rsidRDefault="008B213B" w:rsidP="00442C29">
      <w:pPr>
        <w:pStyle w:val="Titre1"/>
      </w:pPr>
      <w:bookmarkStart w:id="110" w:name="_Toc218247125"/>
      <w:r w:rsidRPr="00301E55">
        <w:t xml:space="preserve">Autres obligations du </w:t>
      </w:r>
      <w:r w:rsidR="006C6C47" w:rsidRPr="00301E55">
        <w:t>Titulaire</w:t>
      </w:r>
      <w:bookmarkEnd w:id="110"/>
    </w:p>
    <w:p w14:paraId="78D9F3E5" w14:textId="77777777" w:rsidR="009C2172" w:rsidRPr="00301E55" w:rsidRDefault="00856D00" w:rsidP="00447701">
      <w:pPr>
        <w:pStyle w:val="Titre2"/>
      </w:pPr>
      <w:bookmarkStart w:id="111" w:name="_Toc469492619"/>
      <w:bookmarkStart w:id="112" w:name="_Toc218247126"/>
      <w:r w:rsidRPr="00301E55">
        <w:t xml:space="preserve">Changements affectant le </w:t>
      </w:r>
      <w:r w:rsidR="006C6C47" w:rsidRPr="00301E55">
        <w:t>Titulaire</w:t>
      </w:r>
      <w:bookmarkEnd w:id="111"/>
      <w:bookmarkEnd w:id="112"/>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69B461D8" w14:textId="4BAAE42F" w:rsidR="008B213B" w:rsidRPr="00301E55" w:rsidRDefault="008B213B" w:rsidP="00432D6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p>
    <w:p w14:paraId="26EE629C" w14:textId="14189C56" w:rsidR="001722C8" w:rsidRPr="001722C8" w:rsidRDefault="001722C8" w:rsidP="001722C8">
      <w:pPr>
        <w:jc w:val="both"/>
        <w:rPr>
          <w:rFonts w:ascii="Arial" w:hAnsi="Arial" w:cs="Arial"/>
          <w:sz w:val="20"/>
          <w:szCs w:val="20"/>
        </w:rPr>
      </w:pPr>
      <w:bookmarkStart w:id="113" w:name="_Toc469578916"/>
      <w:bookmarkStart w:id="114" w:name="_Toc469492620"/>
    </w:p>
    <w:p w14:paraId="2249D064" w14:textId="77777777" w:rsidR="00666E4D" w:rsidRPr="00447701" w:rsidRDefault="009A7818" w:rsidP="00447701">
      <w:pPr>
        <w:pStyle w:val="Titre2"/>
      </w:pPr>
      <w:bookmarkStart w:id="115" w:name="_Toc218247127"/>
      <w:r w:rsidRPr="00447701">
        <w:t>Sous-traitance</w:t>
      </w:r>
      <w:bookmarkEnd w:id="113"/>
      <w:bookmarkEnd w:id="115"/>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l’acte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lastRenderedPageBreak/>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4AC3DE75" w14:textId="653B0200" w:rsidR="0063352C" w:rsidRDefault="009A7818" w:rsidP="00FA1FF7">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291D5CA2" w14:textId="77777777" w:rsidR="00A83EAA" w:rsidRPr="00301E55" w:rsidRDefault="00A83EAA" w:rsidP="00A64E62">
      <w:pPr>
        <w:tabs>
          <w:tab w:val="left" w:pos="360"/>
          <w:tab w:val="left" w:pos="540"/>
        </w:tabs>
        <w:spacing w:after="120" w:line="240" w:lineRule="auto"/>
        <w:jc w:val="both"/>
        <w:rPr>
          <w:rFonts w:ascii="Arial" w:hAnsi="Arial" w:cs="Arial"/>
          <w:sz w:val="20"/>
          <w:szCs w:val="20"/>
        </w:rPr>
      </w:pPr>
    </w:p>
    <w:p w14:paraId="667777EF" w14:textId="77777777" w:rsidR="008B213B" w:rsidRPr="00301E55" w:rsidRDefault="008B213B" w:rsidP="00447701">
      <w:pPr>
        <w:pStyle w:val="Titre2"/>
      </w:pPr>
      <w:bookmarkStart w:id="116" w:name="_Toc218247128"/>
      <w:r w:rsidRPr="00301E55">
        <w:t>Assurances</w:t>
      </w:r>
      <w:bookmarkEnd w:id="114"/>
      <w:bookmarkEnd w:id="116"/>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17" w:name="_Toc469492622"/>
      <w:bookmarkStart w:id="118" w:name="_Toc218247129"/>
      <w:r w:rsidRPr="00301E55">
        <w:t>Obligation de sécurité</w:t>
      </w:r>
      <w:bookmarkEnd w:id="117"/>
      <w:bookmarkEnd w:id="118"/>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19" w:name="_Toc469492623"/>
      <w:bookmarkStart w:id="120" w:name="_Toc218247130"/>
      <w:r w:rsidRPr="00301E55">
        <w:t>Obligation de conseil</w:t>
      </w:r>
      <w:bookmarkEnd w:id="119"/>
      <w:bookmarkEnd w:id="120"/>
    </w:p>
    <w:p w14:paraId="417A0D61" w14:textId="343A66CA"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définis dans le présent C.C.A.P. et au C.C.T.P.</w:t>
      </w:r>
    </w:p>
    <w:p w14:paraId="02600767" w14:textId="77777777" w:rsidR="00036760" w:rsidRDefault="00C86773" w:rsidP="00036760">
      <w:pPr>
        <w:pStyle w:val="Titre2"/>
      </w:pPr>
      <w:bookmarkStart w:id="121" w:name="_Ref523998236"/>
      <w:bookmarkStart w:id="122" w:name="_Toc218247131"/>
      <w:r>
        <w:t>P</w:t>
      </w:r>
      <w:r w:rsidR="001D73EC" w:rsidRPr="00C86773">
        <w:t>rotection des données</w:t>
      </w:r>
      <w:bookmarkEnd w:id="121"/>
      <w:r>
        <w:t xml:space="preserve"> et obligation de confidentialité</w:t>
      </w:r>
      <w:bookmarkEnd w:id="122"/>
    </w:p>
    <w:p w14:paraId="415F549B" w14:textId="546EB368" w:rsidR="00CD0831" w:rsidRDefault="008605C2" w:rsidP="00C91FC2">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13D8FD6" w14:textId="77777777" w:rsidR="00C86773" w:rsidRPr="00C86773" w:rsidRDefault="00B26AE4" w:rsidP="00C86773">
      <w:pPr>
        <w:pStyle w:val="Titre3"/>
      </w:pPr>
      <w:bookmarkStart w:id="123" w:name="_Toc218247132"/>
      <w:r>
        <w:t>Obligation de confidentialité</w:t>
      </w:r>
      <w:bookmarkEnd w:id="123"/>
    </w:p>
    <w:p w14:paraId="3A5726D9"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3C7A2956" w14:textId="4876E3B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3590A9F3" w14:textId="104F2FA6"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lastRenderedPageBreak/>
        <w:t>Ces obligations devront perdurer postérieurement à la fin de l’exé</w:t>
      </w:r>
      <w:r w:rsidR="00B26AE4">
        <w:rPr>
          <w:rFonts w:ascii="Arial" w:hAnsi="Arial" w:cs="Arial"/>
          <w:sz w:val="20"/>
          <w:szCs w:val="20"/>
        </w:rPr>
        <w:t xml:space="preserve">cution du présent </w:t>
      </w:r>
      <w:r w:rsidR="00731678">
        <w:rPr>
          <w:rFonts w:ascii="Arial" w:hAnsi="Arial" w:cs="Arial"/>
          <w:sz w:val="20"/>
          <w:szCs w:val="20"/>
        </w:rPr>
        <w:t>marché</w:t>
      </w:r>
      <w:r w:rsidR="00B26AE4">
        <w:rPr>
          <w:rFonts w:ascii="Arial" w:hAnsi="Arial" w:cs="Arial"/>
          <w:sz w:val="20"/>
          <w:szCs w:val="20"/>
        </w:rPr>
        <w:t>, et ce pour une durée de dix (10) ans</w:t>
      </w:r>
      <w:r w:rsidR="00B26AE4" w:rsidRPr="00301E55">
        <w:rPr>
          <w:rFonts w:ascii="Arial" w:hAnsi="Arial" w:cs="Arial"/>
          <w:sz w:val="20"/>
          <w:szCs w:val="20"/>
        </w:rPr>
        <w:t>.</w:t>
      </w:r>
    </w:p>
    <w:p w14:paraId="7A2ABB24" w14:textId="35E58DC6" w:rsidR="009C2172" w:rsidRPr="000C5423" w:rsidRDefault="00C91FC2" w:rsidP="000C5423">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40466E29" w14:textId="714DA192" w:rsidR="009C2172" w:rsidRPr="00301E55" w:rsidRDefault="009C2172" w:rsidP="009C2172">
      <w:pPr>
        <w:pStyle w:val="Titre1"/>
      </w:pPr>
      <w:bookmarkStart w:id="124" w:name="_Toc436139920"/>
      <w:bookmarkStart w:id="125" w:name="_Toc218247133"/>
      <w:r w:rsidRPr="00301E55">
        <w:t xml:space="preserve">Modifications du </w:t>
      </w:r>
      <w:r w:rsidR="00731678">
        <w:t>marché</w:t>
      </w:r>
      <w:bookmarkEnd w:id="125"/>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26" w:name="_Toc218247134"/>
      <w:bookmarkEnd w:id="124"/>
      <w:r w:rsidRPr="00301E55">
        <w:t xml:space="preserve">Cession du </w:t>
      </w:r>
      <w:r w:rsidR="00731678">
        <w:t>marché</w:t>
      </w:r>
      <w:bookmarkStart w:id="127" w:name="_Toc436139921"/>
      <w:bookmarkEnd w:id="126"/>
    </w:p>
    <w:p w14:paraId="2CEC8A99" w14:textId="77777777" w:rsidR="009C2172" w:rsidRPr="00301E55" w:rsidRDefault="0086412C" w:rsidP="00B26AE4">
      <w:pPr>
        <w:pStyle w:val="Titre3"/>
      </w:pPr>
      <w:bookmarkStart w:id="128" w:name="_Toc218247135"/>
      <w:r w:rsidRPr="00301E55">
        <w:t>Par le Titulaire</w:t>
      </w:r>
      <w:bookmarkEnd w:id="127"/>
      <w:bookmarkEnd w:id="128"/>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539BF" w14:textId="71F87CE4" w:rsidR="00105D5E" w:rsidRPr="00301E55" w:rsidRDefault="00D61A1D" w:rsidP="00147768">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r w:rsidR="00105D5E" w:rsidRPr="00301E55">
        <w:rPr>
          <w:rFonts w:ascii="Arial" w:hAnsi="Arial" w:cs="Arial"/>
          <w:sz w:val="20"/>
          <w:szCs w:val="20"/>
        </w:rPr>
        <w:t xml:space="preserve">une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00105D5E" w:rsidRPr="00301E55">
        <w:rPr>
          <w:rFonts w:ascii="Arial" w:hAnsi="Arial" w:cs="Arial"/>
          <w:sz w:val="20"/>
          <w:szCs w:val="20"/>
        </w:rPr>
        <w:t>(</w:t>
      </w:r>
      <w:r w:rsidRPr="00ED71B8">
        <w:rPr>
          <w:rFonts w:ascii="Arial" w:hAnsi="Arial" w:cs="Arial"/>
          <w:i/>
          <w:sz w:val="20"/>
          <w:szCs w:val="20"/>
        </w:rPr>
        <w:t xml:space="preserve">ou </w:t>
      </w:r>
      <w:r w:rsidR="00105D5E" w:rsidRPr="00301E55">
        <w:rPr>
          <w:rFonts w:ascii="Arial" w:hAnsi="Arial" w:cs="Arial"/>
          <w:i/>
          <w:sz w:val="20"/>
          <w:szCs w:val="20"/>
        </w:rPr>
        <w:t>formulaire DC1 complété</w:t>
      </w:r>
      <w:r w:rsidR="00105D5E"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l’attestation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le relevé d’identité bancaire (RIB) du cessionnaire ;</w:t>
      </w:r>
    </w:p>
    <w:p w14:paraId="2A26133D" w14:textId="77777777" w:rsidR="00D61A1D" w:rsidRPr="00301E55" w:rsidRDefault="00D61A1D" w:rsidP="00D61A1D">
      <w:pPr>
        <w:pStyle w:val="Paragraphedeliste"/>
        <w:numPr>
          <w:ilvl w:val="0"/>
          <w:numId w:val="27"/>
        </w:numPr>
        <w:spacing w:after="120" w:line="240" w:lineRule="auto"/>
        <w:contextualSpacing w:val="0"/>
        <w:jc w:val="both"/>
        <w:rPr>
          <w:rFonts w:ascii="Arial" w:hAnsi="Arial" w:cs="Arial"/>
          <w:sz w:val="20"/>
          <w:szCs w:val="20"/>
        </w:rPr>
      </w:pPr>
      <w:r>
        <w:rPr>
          <w:rFonts w:ascii="Arial" w:hAnsi="Arial" w:cs="Arial"/>
          <w:sz w:val="20"/>
          <w:szCs w:val="20"/>
        </w:rPr>
        <w:t>l’attestation sur l’honneur du cessionnaire « Attestation Sanctions Russie » (uniquement si montants supérieurs aux seuils européens)</w:t>
      </w:r>
    </w:p>
    <w:p w14:paraId="0768ACC2" w14:textId="77777777" w:rsidR="00105D5E"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r w:rsidRPr="00301E55">
        <w:rPr>
          <w:rFonts w:ascii="Arial" w:hAnsi="Arial" w:cs="Arial"/>
          <w:sz w:val="20"/>
          <w:szCs w:val="20"/>
        </w:rPr>
        <w:t>une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les</w:t>
      </w:r>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64C6237B" w14:textId="77777777" w:rsidR="001873F9" w:rsidRDefault="001873F9" w:rsidP="001873F9">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43FBCDA1" w14:textId="77777777" w:rsidR="009C2172" w:rsidRPr="00301E55" w:rsidRDefault="0086412C" w:rsidP="00B26AE4">
      <w:pPr>
        <w:pStyle w:val="Titre3"/>
      </w:pPr>
      <w:bookmarkStart w:id="129" w:name="_Toc389740533"/>
      <w:bookmarkStart w:id="130" w:name="_Toc436139922"/>
      <w:bookmarkStart w:id="131" w:name="_Toc218247136"/>
      <w:bookmarkEnd w:id="129"/>
      <w:r w:rsidRPr="00301E55">
        <w:lastRenderedPageBreak/>
        <w:t>P</w:t>
      </w:r>
      <w:r w:rsidR="009C2172" w:rsidRPr="00301E55">
        <w:t xml:space="preserve">ar </w:t>
      </w:r>
      <w:bookmarkEnd w:id="130"/>
      <w:r w:rsidRPr="00301E55">
        <w:t>le Pouvoir Adjudicateur</w:t>
      </w:r>
      <w:bookmarkEnd w:id="131"/>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2FF320B4" w14:textId="7A1DE479" w:rsidR="007B6451" w:rsidRDefault="007B6451" w:rsidP="007B6451">
      <w:pPr>
        <w:spacing w:after="120" w:line="240" w:lineRule="auto"/>
        <w:jc w:val="both"/>
        <w:rPr>
          <w:rFonts w:ascii="Arial" w:hAnsi="Arial" w:cs="Arial"/>
          <w:sz w:val="20"/>
          <w:szCs w:val="20"/>
        </w:rPr>
      </w:pPr>
      <w:r w:rsidRPr="00350353">
        <w:rPr>
          <w:rFonts w:ascii="Arial" w:hAnsi="Arial" w:cs="Arial"/>
          <w:sz w:val="20"/>
          <w:szCs w:val="20"/>
        </w:rPr>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1D3A7195" w14:textId="0A33C6C2" w:rsidR="00FF3BE3" w:rsidRPr="00301E55" w:rsidRDefault="00FF3BE3" w:rsidP="008022A4">
      <w:pPr>
        <w:spacing w:after="120" w:line="240" w:lineRule="auto"/>
        <w:jc w:val="both"/>
        <w:rPr>
          <w:rFonts w:ascii="Arial" w:hAnsi="Arial" w:cs="Arial"/>
          <w:sz w:val="20"/>
          <w:szCs w:val="20"/>
        </w:rPr>
      </w:pPr>
    </w:p>
    <w:p w14:paraId="6E3C65B9" w14:textId="5839F348" w:rsidR="00942EC7" w:rsidRDefault="00942EC7" w:rsidP="00447701">
      <w:pPr>
        <w:pStyle w:val="Titre2"/>
      </w:pPr>
      <w:bookmarkStart w:id="132" w:name="_Ref475719510"/>
      <w:bookmarkStart w:id="133" w:name="_Toc218247137"/>
      <w:r w:rsidRPr="00301E55">
        <w:t>Evolution</w:t>
      </w:r>
      <w:bookmarkEnd w:id="132"/>
      <w:bookmarkEnd w:id="133"/>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2B11A1A3" w:rsidR="00153AB0" w:rsidRDefault="00153AB0" w:rsidP="00153AB0">
      <w:pPr>
        <w:jc w:val="both"/>
        <w:rPr>
          <w:rFonts w:ascii="Arial" w:hAnsi="Arial" w:cs="Arial"/>
          <w:iCs/>
          <w:sz w:val="20"/>
          <w:szCs w:val="20"/>
        </w:rPr>
      </w:pPr>
      <w:r>
        <w:rPr>
          <w:rFonts w:ascii="Arial" w:hAnsi="Arial" w:cs="Arial"/>
          <w:iCs/>
          <w:sz w:val="20"/>
          <w:szCs w:val="20"/>
        </w:rPr>
        <w:t xml:space="preserve">Ainsi, en cours d’exécution </w:t>
      </w:r>
      <w:r w:rsidR="00D61A1D">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34"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substitution d’une catégorie</w:t>
      </w:r>
      <w:bookmarkEnd w:id="134"/>
      <w:r>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1F1AEDEF"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etc…</w:t>
      </w:r>
    </w:p>
    <w:p w14:paraId="6726BF9D" w14:textId="77777777" w:rsidR="00153AB0" w:rsidRDefault="00153AB0" w:rsidP="00153AB0">
      <w:pPr>
        <w:jc w:val="both"/>
        <w:rPr>
          <w:rFonts w:ascii="Arial" w:hAnsi="Arial" w:cs="Arial"/>
          <w:iCs/>
          <w:sz w:val="20"/>
          <w:szCs w:val="20"/>
        </w:rPr>
      </w:pPr>
    </w:p>
    <w:p w14:paraId="5491E96A" w14:textId="64DC312F" w:rsidR="00153AB0" w:rsidRDefault="00153AB0" w:rsidP="00153AB0">
      <w:pPr>
        <w:jc w:val="both"/>
        <w:rPr>
          <w:rFonts w:ascii="Arial" w:hAnsi="Arial" w:cs="Arial"/>
          <w:iCs/>
          <w:sz w:val="20"/>
          <w:szCs w:val="20"/>
        </w:rPr>
      </w:pPr>
      <w:r>
        <w:rPr>
          <w:rFonts w:ascii="Arial" w:hAnsi="Arial" w:cs="Arial"/>
          <w:iCs/>
          <w:sz w:val="20"/>
          <w:szCs w:val="20"/>
        </w:rPr>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021688D6"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5EF942F" w14:textId="5C8D3C14" w:rsidR="00153AB0" w:rsidRDefault="00D61A1D" w:rsidP="00153AB0">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 xml:space="preserve">Les parties tireront les conséquences d’un échec de leurs discussions dans le cadre de cette </w:t>
      </w:r>
      <w:r w:rsidR="00153AB0">
        <w:rPr>
          <w:rFonts w:ascii="Arial" w:hAnsi="Arial" w:cs="Arial"/>
          <w:iCs/>
          <w:sz w:val="20"/>
          <w:szCs w:val="20"/>
        </w:rPr>
        <w:lastRenderedPageBreak/>
        <w:t xml:space="preserve">procédure de réexamen, et pourront appliquer les modalités de règlement à l’amiable des litiges telles que prévues dans le présent CCAP. </w:t>
      </w:r>
    </w:p>
    <w:p w14:paraId="590FCC42" w14:textId="77777777" w:rsidR="00D61A1D" w:rsidRPr="007518D7" w:rsidRDefault="00D61A1D" w:rsidP="00D61A1D">
      <w:pPr>
        <w:pStyle w:val="Titre1"/>
      </w:pPr>
      <w:bookmarkStart w:id="135" w:name="_Toc218247138"/>
      <w:r>
        <w:t>Respect des principes de laïcité et de neutralité</w:t>
      </w:r>
      <w:bookmarkEnd w:id="135"/>
    </w:p>
    <w:p w14:paraId="7E818A7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titulaire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4AA99F3E"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684EE75C"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deuxième lieu, ces personnels s’acquittent de leurs obligations dans le respect de l’égalité de traitement entre les usagers. </w:t>
      </w:r>
    </w:p>
    <w:p w14:paraId="360EAC7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En dernier lieu, ils respectent la liberté de conscience et la dignité des usagers et des tiers. L’établissement est informé, à cette fin, des mesures mises en œuvre par le titulaire pour assurer le respect de ces obligations ainsi que des mesures prévues pour remédier aux éventuels manquements.</w:t>
      </w:r>
    </w:p>
    <w:p w14:paraId="6BFADDE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Le titulaire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titulaire à l’établissement lors des demandes d’acceptation d’un sous-traitant.</w:t>
      </w:r>
    </w:p>
    <w:p w14:paraId="121F686B"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titulaire veille à informer les usagers des dispositifs leur permettant de signaler tout manquement aux principes d’égalité, de neutralité et de laïcité constaté au cours de l’exécution du service public. </w:t>
      </w:r>
    </w:p>
    <w:p w14:paraId="59F59C9F"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Ces informations doivent s’accompagner des coordonnées du service référent de l’établissement. L’établissement informe le titulaire, sans délai, de tout manquement aux principes d’égalité, de neutralité et de laïcité signalé par les usagers ou par toutes autres personnes. L’établissement est informé, sans délai, de tout manquement aux principes d’égalité, de neutralité et de laïcité constaté par le titulaire ainsi que des mesures qui ont été prises pour y remédier. </w:t>
      </w:r>
    </w:p>
    <w:p w14:paraId="3E86721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Les mesures préventives et correctives destinées à assurer l’application des principes de laïcité et de neutralité font l’objet d’un suivi par le titulaire en lien avec les services de l’acheteur en charge de l’exécution du contrat. Ce suivi prend notamment la forme : </w:t>
      </w:r>
    </w:p>
    <w:p w14:paraId="46D4305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comptes rendus annuels du titulaire suite à ses actions correctives visant à remédier à un manquement aux principes de laïcité et de neutralité ; </w:t>
      </w:r>
    </w:p>
    <w:p w14:paraId="554EDB0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rapports établis par le titulaire et transmis au CHU (lors de la survenance d’un évènement, actions préventives menées, nombre de manquements signalés selon une périodicité, actions correctives à court terme, à long terme, bilan de ces actions, etc.) ; </w:t>
      </w:r>
    </w:p>
    <w:p w14:paraId="4D35BDE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de réunions organisées entre le CHU et le titulaire, qui peuvent avoir pour objet de définir de mesures préventives ou correctives et/ou les modalités de suivi de ces mesures ; </w:t>
      </w:r>
    </w:p>
    <w:p w14:paraId="21C38517"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d’inspections ponctuelles sur pièces et sur place à l’initiative du CHU. </w:t>
      </w:r>
    </w:p>
    <w:p w14:paraId="64D576FB"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6C425ACA"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100 euros à l’encontre du titulaire en cas de manquement établi de tout personnel placé sous son autorité, ainsi que de tout personnel placé sous l’autorité de l’un de ses sous-traitants, aux principes d’égalité, de laïcité et de neutralité, et notamment à l’interdiction de </w:t>
      </w:r>
      <w:r>
        <w:rPr>
          <w:rFonts w:ascii="Arial" w:hAnsi="Arial" w:cs="Arial"/>
          <w:sz w:val="20"/>
          <w:szCs w:val="20"/>
        </w:rPr>
        <w:lastRenderedPageBreak/>
        <w:t xml:space="preserve">manifester ses opinions politiques ou religieuses, à l’obligation de traiter de façon égale toutes les personnes, et au respect de la liberté de conscience et de la dignité de toutes les personnes. Cette pénalité s’applique par manquement constaté ; </w:t>
      </w:r>
    </w:p>
    <w:p w14:paraId="48A1EEE5"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150 euros à l’encontre du titulaire en cas de manquement aux obligations contractuelles (défaut de mise en œuvre des actions préventives, absence de mise en œuvre d’une procédure de signalement des manquements, etc.). Cette pénalité s’applique par manquement constaté ; </w:t>
      </w:r>
    </w:p>
    <w:p w14:paraId="0756963F"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 </w:t>
      </w:r>
    </w:p>
    <w:p w14:paraId="1FCE9434"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pour toute absence à une réunion avec le CHU portant sur la définition de mesures préventives ou correctrices sur l’égalité, la neutralité et la laïcité ou portant sur le suivi de ces mesures. Ces pénalités peuvent être cumulées le cas échéant. </w:t>
      </w:r>
    </w:p>
    <w:p w14:paraId="531853E6"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En cas de 3 manquements ou d’un manquement d’une particulière gravité, le CHU peut prononcer la résiliation du contrat pour faute du titulaire, selon les modalités définies dans le CCAG-FCS. </w:t>
      </w:r>
    </w:p>
    <w:p w14:paraId="6757838E"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CHU notifie au préalable une mise en demeure au titulaire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235ED919"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La résiliation est prononcée aux frais et risques du titulaire conformément à l’article 24.4 du CCAP.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 </w:t>
      </w:r>
    </w:p>
    <w:p w14:paraId="08BB46E3" w14:textId="77777777" w:rsidR="001873F9" w:rsidRDefault="001873F9" w:rsidP="001873F9">
      <w:pPr>
        <w:spacing w:after="120" w:line="240" w:lineRule="auto"/>
        <w:jc w:val="both"/>
        <w:rPr>
          <w:rFonts w:ascii="Arial" w:hAnsi="Arial" w:cs="Arial"/>
          <w:sz w:val="20"/>
          <w:szCs w:val="20"/>
        </w:rPr>
      </w:pPr>
      <w:r>
        <w:rPr>
          <w:rFonts w:ascii="Arial" w:hAnsi="Arial" w:cs="Arial"/>
          <w:sz w:val="20"/>
          <w:szCs w:val="20"/>
        </w:rPr>
        <w:t xml:space="preserve">Le suivi de l’exécution des clauses relatives au respect des principes de laïcité et de neutralité est assuré par </w:t>
      </w:r>
      <w:hyperlink r:id="rId15" w:history="1">
        <w:r>
          <w:rPr>
            <w:rStyle w:val="Lienhypertexte"/>
            <w:rFonts w:ascii="Arial" w:hAnsi="Arial" w:cs="Arial"/>
            <w:sz w:val="20"/>
            <w:szCs w:val="20"/>
          </w:rPr>
          <w:t>referent.laïcité@chu-toulouse.fr</w:t>
        </w:r>
      </w:hyperlink>
      <w:r>
        <w:rPr>
          <w:rFonts w:ascii="Arial" w:hAnsi="Arial" w:cs="Arial"/>
          <w:sz w:val="20"/>
          <w:szCs w:val="20"/>
        </w:rPr>
        <w:t xml:space="preserve">. </w:t>
      </w:r>
    </w:p>
    <w:p w14:paraId="3F8D3ED2" w14:textId="427CBB79" w:rsidR="001873F9" w:rsidRPr="000C5423" w:rsidRDefault="001873F9" w:rsidP="000C5423">
      <w:pPr>
        <w:spacing w:after="120" w:line="240" w:lineRule="auto"/>
        <w:jc w:val="both"/>
        <w:rPr>
          <w:rFonts w:ascii="Arial" w:hAnsi="Arial" w:cs="Arial"/>
          <w:sz w:val="20"/>
          <w:szCs w:val="20"/>
        </w:rPr>
      </w:pPr>
      <w:r>
        <w:rPr>
          <w:rFonts w:ascii="Arial" w:hAnsi="Arial" w:cs="Arial"/>
          <w:sz w:val="20"/>
          <w:szCs w:val="20"/>
        </w:rPr>
        <w:t>Les rapports et les documents relatifs à l’application des principes de laïcité et neutralité énumérés ci-dessus lui sont communiqués (modalités à définir par le CHU). Le titulaire lui adresse toute question relative à l’application de ces principes.</w:t>
      </w:r>
    </w:p>
    <w:p w14:paraId="6D201D41" w14:textId="33982CEF" w:rsidR="007518D7" w:rsidRPr="007518D7" w:rsidRDefault="00733C5D" w:rsidP="007518D7">
      <w:pPr>
        <w:pStyle w:val="Titre1"/>
      </w:pPr>
      <w:bookmarkStart w:id="136" w:name="_Toc218247139"/>
      <w:r w:rsidRPr="00301E55">
        <w:t>Résiliation du marché – Exécution par défaut</w:t>
      </w:r>
      <w:bookmarkEnd w:id="136"/>
    </w:p>
    <w:p w14:paraId="040F3AE8" w14:textId="77777777" w:rsidR="00DE5E51" w:rsidRPr="00301E55" w:rsidRDefault="00DE5E51" w:rsidP="00447701">
      <w:pPr>
        <w:pStyle w:val="Titre2"/>
      </w:pPr>
      <w:bookmarkStart w:id="137" w:name="_Ref465849009"/>
      <w:bookmarkStart w:id="138" w:name="_Toc469492625"/>
      <w:bookmarkStart w:id="139" w:name="_Toc218247140"/>
      <w:r w:rsidRPr="00301E55">
        <w:t>Résiliation pour évènements extérieurs au marché</w:t>
      </w:r>
      <w:bookmarkEnd w:id="139"/>
    </w:p>
    <w:p w14:paraId="57538629" w14:textId="192A3D93"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3A4EAF5B" w14:textId="77777777" w:rsidR="002262B5" w:rsidRDefault="002262B5" w:rsidP="002262B5">
      <w:pPr>
        <w:pStyle w:val="NormalWeb"/>
        <w:spacing w:before="120" w:after="120"/>
        <w:jc w:val="both"/>
        <w:rPr>
          <w:rFonts w:ascii="Arial" w:hAnsi="Arial" w:cs="Arial"/>
          <w:b/>
          <w:color w:val="FF0000"/>
          <w:sz w:val="20"/>
          <w:szCs w:val="20"/>
        </w:rPr>
      </w:pP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40" w:name="_Ref486428062"/>
      <w:bookmarkStart w:id="141" w:name="_Toc218247141"/>
      <w:r w:rsidRPr="00301E55">
        <w:t>Résiliation pour motif d’intérêt général</w:t>
      </w:r>
      <w:bookmarkEnd w:id="137"/>
      <w:bookmarkEnd w:id="138"/>
      <w:bookmarkEnd w:id="140"/>
      <w:bookmarkEnd w:id="141"/>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42" w:name="_Ref465849016"/>
      <w:bookmarkStart w:id="143" w:name="_Toc469492626"/>
      <w:bookmarkStart w:id="144" w:name="_Toc218247142"/>
      <w:r w:rsidRPr="00301E55">
        <w:t xml:space="preserve">Résiliation pour faute du </w:t>
      </w:r>
      <w:r w:rsidR="006C6C47" w:rsidRPr="00301E55">
        <w:t>Titulaire</w:t>
      </w:r>
      <w:bookmarkEnd w:id="142"/>
      <w:bookmarkEnd w:id="143"/>
      <w:bookmarkEnd w:id="144"/>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lastRenderedPageBreak/>
        <w:t>en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l</w:t>
      </w:r>
      <w:r w:rsidR="00CD5594" w:rsidRPr="00301E55">
        <w:rPr>
          <w:rFonts w:ascii="Arial" w:hAnsi="Arial" w:cs="Arial"/>
          <w:sz w:val="20"/>
          <w:szCs w:val="20"/>
        </w:rPr>
        <w:t xml:space="preserve">orsque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514B556" w14:textId="77777777" w:rsidR="001C51F0" w:rsidRPr="00301E55" w:rsidRDefault="001C51F0" w:rsidP="00F97055">
      <w:pPr>
        <w:pStyle w:val="Paragraphedeliste"/>
        <w:numPr>
          <w:ilvl w:val="0"/>
          <w:numId w:val="12"/>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0C7E3512" w14:textId="77777777" w:rsidR="00CC079E" w:rsidRDefault="00BF499D" w:rsidP="00F97055">
      <w:pPr>
        <w:pStyle w:val="Paragraphedeliste"/>
        <w:numPr>
          <w:ilvl w:val="0"/>
          <w:numId w:val="12"/>
        </w:numPr>
        <w:tabs>
          <w:tab w:val="left" w:pos="5529"/>
        </w:tabs>
        <w:spacing w:after="120"/>
        <w:jc w:val="both"/>
        <w:rPr>
          <w:rFonts w:ascii="Arial" w:hAnsi="Arial" w:cs="Arial"/>
          <w:sz w:val="20"/>
          <w:szCs w:val="20"/>
        </w:rPr>
      </w:pPr>
      <w:r w:rsidRPr="00301E55">
        <w:rPr>
          <w:rFonts w:ascii="Arial" w:hAnsi="Arial" w:cs="Arial"/>
          <w:sz w:val="20"/>
          <w:szCs w:val="20"/>
        </w:rPr>
        <w:t xml:space="preserve">si trois </w:t>
      </w:r>
      <w:r w:rsidR="00B6387D" w:rsidRPr="00301E55">
        <w:rPr>
          <w:rFonts w:ascii="Arial" w:hAnsi="Arial" w:cs="Arial"/>
          <w:sz w:val="20"/>
          <w:szCs w:val="20"/>
        </w:rPr>
        <w:t xml:space="preserve">(3) </w:t>
      </w:r>
      <w:r w:rsidRPr="00301E55">
        <w:rPr>
          <w:rFonts w:ascii="Arial" w:hAnsi="Arial" w:cs="Arial"/>
          <w:sz w:val="20"/>
          <w:szCs w:val="20"/>
        </w:rPr>
        <w:t xml:space="preserve">pénalités </w:t>
      </w:r>
      <w:r w:rsidR="00B6387D" w:rsidRPr="00301E55">
        <w:rPr>
          <w:rFonts w:ascii="Arial" w:hAnsi="Arial" w:cs="Arial"/>
          <w:sz w:val="20"/>
          <w:szCs w:val="20"/>
        </w:rPr>
        <w:t>de</w:t>
      </w:r>
      <w:r w:rsidRPr="00301E55">
        <w:rPr>
          <w:rFonts w:ascii="Arial" w:hAnsi="Arial" w:cs="Arial"/>
          <w:sz w:val="20"/>
          <w:szCs w:val="20"/>
        </w:rPr>
        <w:t xml:space="preserve"> retard </w:t>
      </w:r>
      <w:r w:rsidR="00CB1B34" w:rsidRPr="00301E55">
        <w:rPr>
          <w:rFonts w:ascii="Arial" w:hAnsi="Arial" w:cs="Arial"/>
          <w:sz w:val="20"/>
          <w:szCs w:val="20"/>
        </w:rPr>
        <w:t>et/ou</w:t>
      </w:r>
      <w:r w:rsidR="00B6387D" w:rsidRPr="00301E55">
        <w:rPr>
          <w:rFonts w:ascii="Arial" w:hAnsi="Arial" w:cs="Arial"/>
          <w:sz w:val="20"/>
          <w:szCs w:val="20"/>
        </w:rPr>
        <w:t xml:space="preserve"> de</w:t>
      </w:r>
      <w:r w:rsidR="00CB1B34" w:rsidRPr="00301E55">
        <w:rPr>
          <w:rFonts w:ascii="Arial" w:hAnsi="Arial" w:cs="Arial"/>
          <w:sz w:val="20"/>
          <w:szCs w:val="20"/>
        </w:rPr>
        <w:t xml:space="preserve"> mauvaise exécution des prestations </w:t>
      </w:r>
      <w:r w:rsidRPr="00301E55">
        <w:rPr>
          <w:rFonts w:ascii="Arial" w:hAnsi="Arial" w:cs="Arial"/>
          <w:sz w:val="20"/>
          <w:szCs w:val="20"/>
        </w:rPr>
        <w:t>ont été appliquées au cours d’un même semestre ;</w:t>
      </w:r>
    </w:p>
    <w:p w14:paraId="45EAD5D5" w14:textId="579AD6D4" w:rsidR="00BF499D" w:rsidRDefault="00BF499D" w:rsidP="00F97055">
      <w:pPr>
        <w:pStyle w:val="Paragraphedeliste"/>
        <w:numPr>
          <w:ilvl w:val="0"/>
          <w:numId w:val="12"/>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défaut de désignation de la ou des personnes </w:t>
      </w:r>
      <w:r w:rsidR="007F08D1">
        <w:rPr>
          <w:rFonts w:ascii="Arial" w:hAnsi="Arial" w:cs="Arial"/>
          <w:sz w:val="20"/>
          <w:szCs w:val="20"/>
        </w:rPr>
        <w:t xml:space="preserve">en charge de </w:t>
      </w:r>
      <w:r w:rsidRPr="00301E55">
        <w:rPr>
          <w:rFonts w:ascii="Arial" w:hAnsi="Arial" w:cs="Arial"/>
          <w:sz w:val="20"/>
          <w:szCs w:val="20"/>
        </w:rPr>
        <w:t xml:space="preserve">la conduite des prestations, </w:t>
      </w:r>
      <w:r w:rsidR="007D3BFE" w:rsidRPr="00301E55">
        <w:rPr>
          <w:rFonts w:ascii="Arial" w:hAnsi="Arial" w:cs="Arial"/>
          <w:sz w:val="20"/>
          <w:szCs w:val="20"/>
        </w:rPr>
        <w:t xml:space="preserve">ou </w:t>
      </w:r>
      <w:r w:rsidRPr="00301E55">
        <w:rPr>
          <w:rFonts w:ascii="Arial" w:hAnsi="Arial" w:cs="Arial"/>
          <w:sz w:val="20"/>
          <w:szCs w:val="20"/>
        </w:rPr>
        <w:t xml:space="preserve">en cas de deux refus successifs par le </w:t>
      </w:r>
      <w:r w:rsidR="006C6C47" w:rsidRPr="00301E55">
        <w:rPr>
          <w:rFonts w:ascii="Arial" w:hAnsi="Arial" w:cs="Arial"/>
          <w:sz w:val="20"/>
          <w:szCs w:val="20"/>
        </w:rPr>
        <w:t>Pouvoir Adjudicateur</w:t>
      </w:r>
      <w:r w:rsidRPr="00301E55">
        <w:rPr>
          <w:rFonts w:ascii="Arial" w:hAnsi="Arial" w:cs="Arial"/>
          <w:sz w:val="20"/>
          <w:szCs w:val="20"/>
        </w:rPr>
        <w:t xml:space="preserve"> </w:t>
      </w:r>
      <w:r w:rsidR="007D3BFE" w:rsidRPr="00301E55">
        <w:rPr>
          <w:rFonts w:ascii="Arial" w:hAnsi="Arial" w:cs="Arial"/>
          <w:sz w:val="20"/>
          <w:szCs w:val="20"/>
        </w:rPr>
        <w:t xml:space="preserve">d’un remplaçant proposé par le </w:t>
      </w:r>
      <w:r w:rsidR="006C6C47" w:rsidRPr="00301E55">
        <w:rPr>
          <w:rFonts w:ascii="Arial" w:hAnsi="Arial" w:cs="Arial"/>
          <w:sz w:val="20"/>
          <w:szCs w:val="20"/>
        </w:rPr>
        <w:t>Titulaire</w:t>
      </w:r>
      <w:r w:rsidRPr="00301E55">
        <w:rPr>
          <w:rFonts w:ascii="Arial" w:hAnsi="Arial" w:cs="Arial"/>
          <w:sz w:val="20"/>
          <w:szCs w:val="20"/>
        </w:rPr>
        <w:t xml:space="preserve">, en application de l’article </w:t>
      </w:r>
      <w:r w:rsidR="00613A20">
        <w:rPr>
          <w:rFonts w:ascii="Arial" w:hAnsi="Arial" w:cs="Arial"/>
          <w:sz w:val="20"/>
          <w:szCs w:val="20"/>
        </w:rPr>
        <w:fldChar w:fldCharType="begin"/>
      </w:r>
      <w:r w:rsidR="00613A20">
        <w:rPr>
          <w:rFonts w:ascii="Arial" w:hAnsi="Arial" w:cs="Arial"/>
          <w:sz w:val="20"/>
          <w:szCs w:val="20"/>
        </w:rPr>
        <w:instrText xml:space="preserve"> REF _Ref485989957 \r \h </w:instrText>
      </w:r>
      <w:r w:rsidR="00613A20">
        <w:rPr>
          <w:rFonts w:ascii="Arial" w:hAnsi="Arial" w:cs="Arial"/>
          <w:sz w:val="20"/>
          <w:szCs w:val="20"/>
        </w:rPr>
      </w:r>
      <w:r w:rsidR="00613A20">
        <w:rPr>
          <w:rFonts w:ascii="Arial" w:hAnsi="Arial" w:cs="Arial"/>
          <w:sz w:val="20"/>
          <w:szCs w:val="20"/>
        </w:rPr>
        <w:fldChar w:fldCharType="separate"/>
      </w:r>
      <w:r w:rsidR="00681B94">
        <w:rPr>
          <w:rFonts w:ascii="Arial" w:hAnsi="Arial" w:cs="Arial"/>
          <w:sz w:val="20"/>
          <w:szCs w:val="20"/>
        </w:rPr>
        <w:t>2.3</w:t>
      </w:r>
      <w:r w:rsidR="00613A20">
        <w:rPr>
          <w:rFonts w:ascii="Arial" w:hAnsi="Arial" w:cs="Arial"/>
          <w:sz w:val="20"/>
          <w:szCs w:val="20"/>
        </w:rPr>
        <w:fldChar w:fldCharType="end"/>
      </w:r>
      <w:r w:rsidR="00613A20">
        <w:rPr>
          <w:rFonts w:ascii="Arial" w:hAnsi="Arial" w:cs="Arial"/>
          <w:sz w:val="20"/>
          <w:szCs w:val="20"/>
        </w:rPr>
        <w:t xml:space="preserve"> </w:t>
      </w:r>
      <w:r w:rsidRPr="00301E55">
        <w:rPr>
          <w:rFonts w:ascii="Arial" w:hAnsi="Arial" w:cs="Arial"/>
          <w:sz w:val="20"/>
          <w:szCs w:val="20"/>
        </w:rPr>
        <w:t>du présent C.C.A.P. ;</w:t>
      </w:r>
    </w:p>
    <w:p w14:paraId="4B980905" w14:textId="77777777" w:rsidR="00FB7641" w:rsidRPr="00301E55" w:rsidRDefault="00FB7641" w:rsidP="00FB7641">
      <w:pPr>
        <w:pStyle w:val="NormalWeb"/>
        <w:spacing w:before="120" w:after="120"/>
        <w:jc w:val="both"/>
        <w:rPr>
          <w:rFonts w:ascii="Arial" w:eastAsiaTheme="minorHAnsi" w:hAnsi="Arial" w:cs="Arial"/>
          <w:sz w:val="20"/>
          <w:szCs w:val="20"/>
          <w:lang w:eastAsia="en-US"/>
        </w:rPr>
      </w:pP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5E72A302" w:rsidR="008858DA" w:rsidRPr="00301E55" w:rsidRDefault="008858DA" w:rsidP="00447701">
      <w:pPr>
        <w:pStyle w:val="Titre2"/>
      </w:pPr>
      <w:bookmarkStart w:id="145" w:name="_Toc469492627"/>
      <w:bookmarkStart w:id="146" w:name="_Toc218247143"/>
      <w:r w:rsidRPr="00301E55">
        <w:t xml:space="preserve">Exécution de la prestation aux frais et risques du </w:t>
      </w:r>
      <w:r w:rsidR="006C6C47" w:rsidRPr="00301E55">
        <w:t>Titulaire</w:t>
      </w:r>
      <w:bookmarkEnd w:id="145"/>
      <w:r w:rsidR="00D61A1D">
        <w:t>.</w:t>
      </w:r>
      <w:bookmarkEnd w:id="146"/>
    </w:p>
    <w:p w14:paraId="069F36F3" w14:textId="77777777" w:rsidR="008858DA" w:rsidRPr="00301E55" w:rsidRDefault="008858DA" w:rsidP="00B26AE4">
      <w:pPr>
        <w:pStyle w:val="Titre3"/>
      </w:pPr>
      <w:bookmarkStart w:id="147" w:name="_Ref476926092"/>
      <w:bookmarkStart w:id="148" w:name="_Toc218247144"/>
      <w:r w:rsidRPr="00301E55">
        <w:t>En cas d’inexécution de la prestation en cours d’exécution</w:t>
      </w:r>
      <w:bookmarkEnd w:id="147"/>
      <w:bookmarkEnd w:id="148"/>
    </w:p>
    <w:p w14:paraId="55F7A0EA" w14:textId="4630E2EE" w:rsidR="001873F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76205313" w14:textId="77777777" w:rsidR="001873F9" w:rsidRPr="0018442A" w:rsidRDefault="001873F9" w:rsidP="001873F9">
      <w:pPr>
        <w:tabs>
          <w:tab w:val="left" w:pos="5529"/>
        </w:tabs>
        <w:spacing w:after="120" w:line="240" w:lineRule="auto"/>
        <w:jc w:val="both"/>
        <w:rPr>
          <w:rFonts w:ascii="Arial" w:hAnsi="Arial" w:cs="Arial"/>
          <w:sz w:val="20"/>
          <w:szCs w:val="20"/>
        </w:rPr>
      </w:pPr>
    </w:p>
    <w:p w14:paraId="512000A1" w14:textId="5C5A38D2"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S'agissant de </w:t>
      </w:r>
      <w:r w:rsidR="00121773">
        <w:rPr>
          <w:rFonts w:ascii="Arial" w:hAnsi="Arial" w:cs="Arial"/>
          <w:sz w:val="20"/>
          <w:szCs w:val="20"/>
        </w:rPr>
        <w:t>prestations</w:t>
      </w:r>
      <w:r w:rsidRPr="0018442A">
        <w:rPr>
          <w:rFonts w:ascii="Arial" w:hAnsi="Arial" w:cs="Arial"/>
          <w:sz w:val="20"/>
          <w:szCs w:val="20"/>
        </w:rPr>
        <w:t xml:space="preserve"> pour lesquel</w:t>
      </w:r>
      <w:r w:rsidR="00121773">
        <w:rPr>
          <w:rFonts w:ascii="Arial" w:hAnsi="Arial" w:cs="Arial"/>
          <w:sz w:val="20"/>
          <w:szCs w:val="20"/>
        </w:rPr>
        <w:t>le</w:t>
      </w:r>
      <w:r w:rsidRPr="0018442A">
        <w:rPr>
          <w:rFonts w:ascii="Arial" w:hAnsi="Arial" w:cs="Arial"/>
          <w:sz w:val="20"/>
          <w:szCs w:val="20"/>
        </w:rPr>
        <w:t>s une rupture d'</w:t>
      </w:r>
      <w:r w:rsidR="00121773">
        <w:rPr>
          <w:rFonts w:ascii="Arial" w:hAnsi="Arial" w:cs="Arial"/>
          <w:sz w:val="20"/>
          <w:szCs w:val="20"/>
        </w:rPr>
        <w:t>exécution</w:t>
      </w:r>
      <w:r w:rsidRPr="0018442A">
        <w:rPr>
          <w:rFonts w:ascii="Arial" w:hAnsi="Arial" w:cs="Arial"/>
          <w:sz w:val="20"/>
          <w:szCs w:val="20"/>
        </w:rPr>
        <w:t>, même temporaire, est susceptible de porter atteinte à la sécurité des patients, la mise en place de la procédure d'exécution aux frais et risques du titulaire sans résiliation du marché ou de l’accord-cadre est immédiate sans qu'il soit prévu la notification d'une mise en demeure assortie d'un délai d'exécution.</w:t>
      </w:r>
    </w:p>
    <w:p w14:paraId="4720360D" w14:textId="77777777" w:rsidR="001873F9" w:rsidRPr="0018442A" w:rsidRDefault="001873F9" w:rsidP="001873F9">
      <w:pPr>
        <w:tabs>
          <w:tab w:val="left" w:pos="5529"/>
        </w:tabs>
        <w:spacing w:after="120" w:line="240" w:lineRule="auto"/>
        <w:jc w:val="both"/>
        <w:rPr>
          <w:rFonts w:ascii="Arial" w:hAnsi="Arial" w:cs="Arial"/>
          <w:sz w:val="20"/>
          <w:szCs w:val="20"/>
        </w:rPr>
      </w:pP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6D776515" w14:textId="5C7E935C"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367337D" w14:textId="77777777" w:rsidR="001873F9" w:rsidRPr="00301E55" w:rsidRDefault="001873F9" w:rsidP="00BD7EFC">
      <w:pPr>
        <w:tabs>
          <w:tab w:val="left" w:pos="5529"/>
        </w:tabs>
        <w:spacing w:after="120" w:line="240" w:lineRule="auto"/>
        <w:jc w:val="both"/>
        <w:rPr>
          <w:rFonts w:ascii="Arial" w:hAnsi="Arial" w:cs="Arial"/>
          <w:sz w:val="20"/>
          <w:szCs w:val="20"/>
        </w:rPr>
      </w:pPr>
    </w:p>
    <w:p w14:paraId="1C03D6F2" w14:textId="77777777" w:rsidR="008858DA" w:rsidRPr="00301E55" w:rsidRDefault="008858DA" w:rsidP="00B26AE4">
      <w:pPr>
        <w:pStyle w:val="Titre3"/>
      </w:pPr>
      <w:bookmarkStart w:id="149" w:name="_Toc218247145"/>
      <w:r w:rsidRPr="00301E55">
        <w:t xml:space="preserve">- Après résiliation prononcée aux torts du </w:t>
      </w:r>
      <w:r w:rsidR="006C6C47" w:rsidRPr="00301E55">
        <w:t>Titulaire</w:t>
      </w:r>
      <w:bookmarkEnd w:id="149"/>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lastRenderedPageBreak/>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50" w:name="_Toc469492628"/>
      <w:bookmarkStart w:id="151" w:name="_Toc218247146"/>
      <w:r>
        <w:t>Rupture</w:t>
      </w:r>
      <w:r w:rsidR="008858DA" w:rsidRPr="00301E55">
        <w:t xml:space="preserve"> conventionnelle du </w:t>
      </w:r>
      <w:bookmarkEnd w:id="150"/>
      <w:r w:rsidR="00731678">
        <w:t>marché</w:t>
      </w:r>
      <w:bookmarkEnd w:id="151"/>
    </w:p>
    <w:p w14:paraId="460D2D06" w14:textId="77777777" w:rsidR="008858DA" w:rsidRPr="00301E55" w:rsidRDefault="008858DA" w:rsidP="00B26AE4">
      <w:pPr>
        <w:pStyle w:val="Titre3"/>
      </w:pPr>
      <w:bookmarkStart w:id="152" w:name="_Toc218247147"/>
      <w:r w:rsidRPr="00301E55">
        <w:t>Mise en œuvre</w:t>
      </w:r>
      <w:bookmarkEnd w:id="152"/>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153" w:name="_Toc218247148"/>
      <w:r w:rsidRPr="00301E55">
        <w:t xml:space="preserve">Effet de la </w:t>
      </w:r>
      <w:r w:rsidR="00DC39D6">
        <w:t>rupture</w:t>
      </w:r>
      <w:bookmarkEnd w:id="153"/>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154" w:name="_Toc218247149"/>
      <w:r w:rsidRPr="00301E55">
        <w:t>Titulaire étranger</w:t>
      </w:r>
      <w:bookmarkEnd w:id="154"/>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155" w:name="_Ref491190948"/>
      <w:bookmarkStart w:id="156" w:name="_Ref491190965"/>
      <w:bookmarkStart w:id="157" w:name="_Toc218247150"/>
      <w:r w:rsidRPr="00301E55">
        <w:t>Différends et litiges</w:t>
      </w:r>
      <w:bookmarkEnd w:id="155"/>
      <w:bookmarkEnd w:id="156"/>
      <w:bookmarkEnd w:id="157"/>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2446CEC1" w14:textId="0046C77F" w:rsidR="00942D48" w:rsidRPr="000C5423" w:rsidRDefault="00733C5D" w:rsidP="00942D48">
      <w:pPr>
        <w:pStyle w:val="Titre1"/>
      </w:pPr>
      <w:bookmarkStart w:id="158" w:name="_Toc218247151"/>
      <w:r w:rsidRPr="00301E55">
        <w:t>Dérogations au CCAG</w:t>
      </w:r>
      <w:r w:rsidR="00FC79C0" w:rsidRPr="00301E55">
        <w:t>/FCS</w:t>
      </w:r>
      <w:bookmarkEnd w:id="158"/>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01D075A8" w14:textId="77777777" w:rsidTr="00684CB1">
        <w:tc>
          <w:tcPr>
            <w:tcW w:w="3070" w:type="dxa"/>
            <w:tcBorders>
              <w:top w:val="single" w:sz="6" w:space="0" w:color="auto"/>
            </w:tcBorders>
            <w:vAlign w:val="center"/>
          </w:tcPr>
          <w:p w14:paraId="635B56FF" w14:textId="77777777" w:rsidR="00F941D7" w:rsidRPr="000B3174" w:rsidRDefault="00F941D7" w:rsidP="00F941D7">
            <w:pPr>
              <w:tabs>
                <w:tab w:val="left" w:pos="5529"/>
              </w:tabs>
              <w:spacing w:after="0" w:line="240" w:lineRule="auto"/>
              <w:rPr>
                <w:rFonts w:ascii="Arial" w:hAnsi="Arial" w:cs="Arial"/>
                <w:b/>
                <w:sz w:val="20"/>
                <w:szCs w:val="20"/>
              </w:rPr>
            </w:pPr>
            <w:r w:rsidRPr="000B3174">
              <w:rPr>
                <w:rFonts w:ascii="Arial" w:hAnsi="Arial" w:cs="Arial"/>
                <w:sz w:val="20"/>
                <w:szCs w:val="20"/>
              </w:rPr>
              <w:t>Représentation du Pouvoir Adjudicateur</w:t>
            </w:r>
          </w:p>
        </w:tc>
        <w:tc>
          <w:tcPr>
            <w:tcW w:w="3379" w:type="dxa"/>
            <w:tcBorders>
              <w:top w:val="single" w:sz="6" w:space="0" w:color="auto"/>
            </w:tcBorders>
            <w:vAlign w:val="center"/>
          </w:tcPr>
          <w:p w14:paraId="42255764" w14:textId="422D4852" w:rsidR="00F941D7" w:rsidRPr="000B3174"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815BE0">
              <w:rPr>
                <w:rFonts w:ascii="Arial" w:hAnsi="Arial" w:cs="Arial"/>
                <w:sz w:val="20"/>
                <w:szCs w:val="20"/>
              </w:rPr>
              <w:t>2.1</w:t>
            </w:r>
            <w:r>
              <w:rPr>
                <w:rFonts w:ascii="Arial" w:hAnsi="Arial" w:cs="Arial"/>
                <w:sz w:val="20"/>
                <w:szCs w:val="20"/>
              </w:rPr>
              <w:fldChar w:fldCharType="begin"/>
            </w:r>
            <w:r>
              <w:rPr>
                <w:rFonts w:ascii="Arial" w:hAnsi="Arial" w:cs="Arial"/>
                <w:sz w:val="20"/>
                <w:szCs w:val="20"/>
              </w:rPr>
              <w:instrText xml:space="preserve"> REF _Ref481769009 \r \h </w:instrText>
            </w:r>
            <w:r>
              <w:rPr>
                <w:rFonts w:ascii="Arial" w:hAnsi="Arial" w:cs="Arial"/>
                <w:sz w:val="20"/>
                <w:szCs w:val="20"/>
              </w:rPr>
            </w:r>
            <w:r>
              <w:rPr>
                <w:rFonts w:ascii="Arial" w:hAnsi="Arial" w:cs="Arial"/>
                <w:sz w:val="20"/>
                <w:szCs w:val="20"/>
              </w:rPr>
              <w:fldChar w:fldCharType="separate"/>
            </w:r>
            <w:r w:rsidR="00681B94">
              <w:rPr>
                <w:rFonts w:ascii="Arial" w:hAnsi="Arial" w:cs="Arial"/>
                <w:b/>
                <w:bCs/>
                <w:sz w:val="20"/>
                <w:szCs w:val="20"/>
              </w:rPr>
              <w:t>Erreur ! Source du renvoi introuvable.</w:t>
            </w:r>
            <w:r>
              <w:rPr>
                <w:rFonts w:ascii="Arial" w:hAnsi="Arial" w:cs="Arial"/>
                <w:sz w:val="20"/>
                <w:szCs w:val="20"/>
              </w:rPr>
              <w:fldChar w:fldCharType="end"/>
            </w:r>
          </w:p>
        </w:tc>
        <w:tc>
          <w:tcPr>
            <w:tcW w:w="3260" w:type="dxa"/>
            <w:tcBorders>
              <w:top w:val="single" w:sz="6" w:space="0" w:color="auto"/>
            </w:tcBorders>
            <w:vAlign w:val="center"/>
          </w:tcPr>
          <w:p w14:paraId="2D96809B" w14:textId="77777777" w:rsidR="00F941D7" w:rsidRPr="000B3174" w:rsidRDefault="00F941D7" w:rsidP="00F941D7">
            <w:pPr>
              <w:tabs>
                <w:tab w:val="left" w:pos="5529"/>
              </w:tabs>
              <w:spacing w:after="0" w:line="240" w:lineRule="auto"/>
              <w:rPr>
                <w:rFonts w:ascii="Arial" w:hAnsi="Arial" w:cs="Arial"/>
                <w:b/>
                <w:sz w:val="20"/>
                <w:szCs w:val="20"/>
              </w:rPr>
            </w:pPr>
            <w:r w:rsidRPr="000B3174">
              <w:rPr>
                <w:rFonts w:ascii="Arial" w:hAnsi="Arial" w:cs="Arial"/>
                <w:sz w:val="20"/>
                <w:szCs w:val="20"/>
              </w:rPr>
              <w:t>Article 3.3</w:t>
            </w:r>
          </w:p>
        </w:tc>
      </w:tr>
      <w:tr w:rsidR="00F941D7" w:rsidRPr="00301E55" w14:paraId="28B49CD7" w14:textId="77777777" w:rsidTr="00684CB1">
        <w:tc>
          <w:tcPr>
            <w:tcW w:w="3070"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0D23B6D6"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A05AAD">
              <w:rPr>
                <w:rFonts w:ascii="Arial" w:hAnsi="Arial" w:cs="Arial"/>
                <w:sz w:val="20"/>
                <w:szCs w:val="20"/>
              </w:rPr>
              <w:t>2.4</w:t>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7C94B96A" w14:textId="77777777" w:rsidTr="00684CB1">
        <w:tc>
          <w:tcPr>
            <w:tcW w:w="3070"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496AB9F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lastRenderedPageBreak/>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681B94">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5A86E9AB"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r w:rsidR="00A05AAD">
              <w:rPr>
                <w:rFonts w:ascii="Arial" w:hAnsi="Arial" w:cs="Arial"/>
                <w:sz w:val="20"/>
                <w:szCs w:val="20"/>
              </w:rPr>
              <w:t>.1</w:t>
            </w:r>
          </w:p>
        </w:tc>
      </w:tr>
      <w:tr w:rsidR="00FB1D13" w:rsidRPr="00301E55" w14:paraId="45553FCF" w14:textId="77777777" w:rsidTr="00684CB1">
        <w:tc>
          <w:tcPr>
            <w:tcW w:w="3070" w:type="dxa"/>
            <w:vAlign w:val="center"/>
          </w:tcPr>
          <w:p w14:paraId="18AF564A" w14:textId="72CA3D20" w:rsidR="00FB1D13" w:rsidRPr="000B3174" w:rsidRDefault="00FB1D13" w:rsidP="00742048">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198E0524" w14:textId="6FFC6F6A" w:rsidR="00FB1D13" w:rsidRDefault="00815BE0" w:rsidP="00742048">
            <w:pPr>
              <w:tabs>
                <w:tab w:val="left" w:pos="5529"/>
              </w:tabs>
              <w:spacing w:after="0" w:line="240" w:lineRule="auto"/>
              <w:rPr>
                <w:rFonts w:ascii="Arial" w:hAnsi="Arial" w:cs="Arial"/>
                <w:sz w:val="20"/>
                <w:szCs w:val="20"/>
              </w:rPr>
            </w:pPr>
            <w:r>
              <w:rPr>
                <w:rFonts w:ascii="Arial" w:hAnsi="Arial" w:cs="Arial"/>
                <w:sz w:val="20"/>
                <w:szCs w:val="20"/>
              </w:rPr>
              <w:t>Article 9</w:t>
            </w:r>
            <w:r w:rsidR="00FB1D13">
              <w:rPr>
                <w:rFonts w:ascii="Arial" w:hAnsi="Arial" w:cs="Arial"/>
                <w:sz w:val="20"/>
                <w:szCs w:val="20"/>
              </w:rPr>
              <w:fldChar w:fldCharType="begin"/>
            </w:r>
            <w:r w:rsidR="00FB1D13">
              <w:rPr>
                <w:rFonts w:ascii="Arial" w:hAnsi="Arial" w:cs="Arial"/>
                <w:sz w:val="20"/>
                <w:szCs w:val="20"/>
              </w:rPr>
              <w:instrText xml:space="preserve"> REF _Ref535465 \r \h </w:instrText>
            </w:r>
            <w:r w:rsidR="00FB1D13">
              <w:rPr>
                <w:rFonts w:ascii="Arial" w:hAnsi="Arial" w:cs="Arial"/>
                <w:sz w:val="20"/>
                <w:szCs w:val="20"/>
              </w:rPr>
            </w:r>
            <w:r w:rsidR="00FB1D13">
              <w:rPr>
                <w:rFonts w:ascii="Arial" w:hAnsi="Arial" w:cs="Arial"/>
                <w:sz w:val="20"/>
                <w:szCs w:val="20"/>
              </w:rPr>
              <w:fldChar w:fldCharType="separate"/>
            </w:r>
            <w:r w:rsidR="00681B94">
              <w:rPr>
                <w:rFonts w:ascii="Arial" w:hAnsi="Arial" w:cs="Arial"/>
                <w:b/>
                <w:bCs/>
                <w:sz w:val="20"/>
                <w:szCs w:val="20"/>
              </w:rPr>
              <w:t>Erreur ! Source du renvoi introuvable.</w:t>
            </w:r>
            <w:r w:rsidR="00FB1D13">
              <w:rPr>
                <w:rFonts w:ascii="Arial" w:hAnsi="Arial" w:cs="Arial"/>
                <w:sz w:val="20"/>
                <w:szCs w:val="20"/>
              </w:rPr>
              <w:fldChar w:fldCharType="end"/>
            </w:r>
          </w:p>
        </w:tc>
        <w:tc>
          <w:tcPr>
            <w:tcW w:w="3260" w:type="dxa"/>
            <w:vAlign w:val="center"/>
          </w:tcPr>
          <w:p w14:paraId="7867E8A7" w14:textId="2E29F3C7" w:rsidR="00FB1D13" w:rsidRPr="000B3174" w:rsidRDefault="00FB1D13"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A05AAD">
              <w:rPr>
                <w:rFonts w:ascii="Arial" w:hAnsi="Arial" w:cs="Arial"/>
                <w:sz w:val="20"/>
                <w:szCs w:val="20"/>
              </w:rPr>
              <w:t>13.3</w:t>
            </w:r>
          </w:p>
        </w:tc>
      </w:tr>
      <w:tr w:rsidR="00742048" w:rsidRPr="00301E5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5994E1A8"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681B94">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1A79F070"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3.8.2</w:t>
            </w:r>
          </w:p>
        </w:tc>
      </w:tr>
      <w:tr w:rsidR="00742048" w:rsidRPr="00301E55" w14:paraId="31D1B05E"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A8801C2" w14:textId="7777777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0EB83217" w14:textId="0BBEB518"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815BE0">
              <w:rPr>
                <w:rFonts w:ascii="Arial" w:hAnsi="Arial" w:cs="Arial"/>
                <w:sz w:val="20"/>
                <w:szCs w:val="20"/>
              </w:rPr>
              <w:t>12</w:t>
            </w:r>
          </w:p>
        </w:tc>
        <w:tc>
          <w:tcPr>
            <w:tcW w:w="3260" w:type="dxa"/>
            <w:tcBorders>
              <w:top w:val="single" w:sz="6" w:space="0" w:color="auto"/>
              <w:left w:val="single" w:sz="6" w:space="0" w:color="auto"/>
              <w:bottom w:val="single" w:sz="2" w:space="0" w:color="auto"/>
              <w:right w:val="single" w:sz="2" w:space="0" w:color="auto"/>
            </w:tcBorders>
            <w:vAlign w:val="center"/>
          </w:tcPr>
          <w:p w14:paraId="4B666230" w14:textId="005EE660"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Articles 2</w:t>
            </w:r>
            <w:r w:rsidR="008F6F0E">
              <w:rPr>
                <w:rFonts w:ascii="Arial" w:hAnsi="Arial" w:cs="Arial"/>
                <w:sz w:val="20"/>
                <w:szCs w:val="20"/>
              </w:rPr>
              <w:t>7</w:t>
            </w:r>
            <w:r>
              <w:rPr>
                <w:rFonts w:ascii="Arial" w:hAnsi="Arial" w:cs="Arial"/>
                <w:sz w:val="20"/>
                <w:szCs w:val="20"/>
              </w:rPr>
              <w:t xml:space="preserve"> à </w:t>
            </w:r>
            <w:r w:rsidR="008F6F0E">
              <w:rPr>
                <w:rFonts w:ascii="Arial" w:hAnsi="Arial" w:cs="Arial"/>
                <w:sz w:val="20"/>
                <w:szCs w:val="20"/>
              </w:rPr>
              <w:t>30</w:t>
            </w:r>
          </w:p>
        </w:tc>
      </w:tr>
      <w:tr w:rsidR="00742048" w:rsidRPr="00301E55" w14:paraId="6F58514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467D353" w14:textId="5309B5AE" w:rsidR="00742048" w:rsidRPr="000B3174" w:rsidRDefault="00742048" w:rsidP="00742048">
            <w:pPr>
              <w:tabs>
                <w:tab w:val="left" w:pos="5529"/>
              </w:tabs>
              <w:spacing w:after="0" w:line="240" w:lineRule="auto"/>
              <w:rPr>
                <w:rFonts w:ascii="Arial" w:hAnsi="Arial" w:cs="Arial"/>
                <w:b/>
                <w:sz w:val="20"/>
                <w:szCs w:val="20"/>
              </w:rPr>
            </w:pP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26CC43F7" w:rsidR="00742048" w:rsidRPr="000B3174" w:rsidRDefault="00742048" w:rsidP="00742048">
            <w:pPr>
              <w:tabs>
                <w:tab w:val="left" w:pos="5529"/>
              </w:tabs>
              <w:spacing w:after="0" w:line="240" w:lineRule="auto"/>
              <w:rPr>
                <w:rFonts w:ascii="Arial" w:hAnsi="Arial" w:cs="Arial"/>
                <w:b/>
                <w:sz w:val="20"/>
                <w:szCs w:val="20"/>
              </w:rPr>
            </w:pP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71066101" w:rsidR="00742048" w:rsidRPr="000B3174" w:rsidRDefault="00742048" w:rsidP="00742048">
            <w:pPr>
              <w:tabs>
                <w:tab w:val="left" w:pos="5529"/>
              </w:tabs>
              <w:spacing w:after="0" w:line="240" w:lineRule="auto"/>
              <w:rPr>
                <w:rFonts w:ascii="Arial" w:hAnsi="Arial" w:cs="Arial"/>
                <w:b/>
                <w:sz w:val="20"/>
                <w:szCs w:val="20"/>
              </w:rPr>
            </w:pPr>
          </w:p>
        </w:tc>
      </w:tr>
      <w:tr w:rsidR="00742048" w:rsidRPr="00301E5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1CC44BF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A05AAD">
              <w:rPr>
                <w:rFonts w:ascii="Arial" w:hAnsi="Arial" w:cs="Arial"/>
                <w:sz w:val="20"/>
                <w:szCs w:val="20"/>
              </w:rPr>
              <w:t>16</w:t>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8F6F0E" w:rsidRPr="00301E5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159"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31A30C1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A05AAD">
              <w:rPr>
                <w:rFonts w:ascii="Arial" w:hAnsi="Arial" w:cs="Arial"/>
                <w:sz w:val="20"/>
                <w:szCs w:val="20"/>
              </w:rPr>
              <w:t>18.1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bookmarkEnd w:id="159"/>
      <w:tr w:rsidR="00742048" w:rsidRPr="00301E55"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57137B29"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Résiliation pour </w:t>
            </w:r>
            <w:r w:rsidR="00B6685A">
              <w:rPr>
                <w:rFonts w:ascii="Arial" w:hAnsi="Arial" w:cs="Arial"/>
                <w:sz w:val="20"/>
                <w:szCs w:val="20"/>
              </w:rPr>
              <w:t>évènements extérieurs au marché</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2168C590"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B6685A">
              <w:rPr>
                <w:rFonts w:ascii="Arial" w:hAnsi="Arial" w:cs="Arial"/>
                <w:sz w:val="20"/>
                <w:szCs w:val="20"/>
              </w:rPr>
              <w:t>22.1</w:t>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5FB320C0"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B6685A">
              <w:rPr>
                <w:rFonts w:ascii="Arial" w:hAnsi="Arial" w:cs="Arial"/>
                <w:sz w:val="20"/>
                <w:szCs w:val="20"/>
              </w:rPr>
              <w:t>39</w:t>
            </w:r>
          </w:p>
        </w:tc>
      </w:tr>
      <w:tr w:rsidR="00742048" w:rsidRPr="00301E5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75FC5085"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A05AAD">
              <w:rPr>
                <w:rFonts w:ascii="Arial" w:hAnsi="Arial" w:cs="Arial"/>
                <w:sz w:val="20"/>
                <w:szCs w:val="20"/>
              </w:rPr>
              <w:t>22.2</w:t>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6BA9F84C"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00B6685A">
              <w:rPr>
                <w:rFonts w:ascii="Arial" w:hAnsi="Arial" w:cs="Arial"/>
                <w:sz w:val="20"/>
                <w:szCs w:val="20"/>
              </w:rPr>
              <w:t>22.3</w:t>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49AD366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r w:rsidR="00B6685A">
              <w:rPr>
                <w:rFonts w:ascii="Arial" w:hAnsi="Arial" w:cs="Arial"/>
                <w:sz w:val="20"/>
                <w:szCs w:val="20"/>
              </w:rPr>
              <w:t>.1</w:t>
            </w:r>
          </w:p>
        </w:tc>
      </w:tr>
    </w:tbl>
    <w:p w14:paraId="778FAD55" w14:textId="77777777" w:rsidR="00874208" w:rsidRPr="00301E55" w:rsidRDefault="00874208" w:rsidP="003B7C5B">
      <w:pPr>
        <w:spacing w:after="0" w:line="240" w:lineRule="auto"/>
        <w:rPr>
          <w:rFonts w:ascii="Arial" w:hAnsi="Arial" w:cs="Arial"/>
          <w:sz w:val="20"/>
          <w:szCs w:val="20"/>
        </w:rPr>
      </w:pPr>
    </w:p>
    <w:p w14:paraId="5DF98A64" w14:textId="6BFF895E" w:rsidR="00874208" w:rsidRDefault="00874208" w:rsidP="00874208">
      <w:pPr>
        <w:rPr>
          <w:rFonts w:ascii="Arial" w:hAnsi="Arial" w:cs="Arial"/>
          <w:sz w:val="20"/>
          <w:szCs w:val="20"/>
        </w:rPr>
      </w:pPr>
    </w:p>
    <w:p w14:paraId="4545BE94" w14:textId="1DDC8209" w:rsidR="001C148A" w:rsidRPr="00301E55" w:rsidRDefault="001C148A" w:rsidP="00874208">
      <w:pPr>
        <w:rPr>
          <w:rFonts w:ascii="Arial" w:hAnsi="Arial" w:cs="Arial"/>
          <w:sz w:val="20"/>
          <w:szCs w:val="20"/>
        </w:rPr>
      </w:pPr>
    </w:p>
    <w:sectPr w:rsidR="001C148A" w:rsidRPr="00301E55" w:rsidSect="0006689F">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0324" w14:textId="77777777" w:rsidR="000F4AE9" w:rsidRDefault="000F4AE9" w:rsidP="00C86213">
      <w:pPr>
        <w:spacing w:after="0" w:line="240" w:lineRule="auto"/>
      </w:pPr>
      <w:r>
        <w:separator/>
      </w:r>
    </w:p>
  </w:endnote>
  <w:endnote w:type="continuationSeparator" w:id="0">
    <w:p w14:paraId="3453623A" w14:textId="77777777" w:rsidR="000F4AE9" w:rsidRDefault="000F4AE9"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270C27A1" w14:textId="1C9C3F74" w:rsidR="00904899" w:rsidRDefault="00904899" w:rsidP="009F0B83">
        <w:pPr>
          <w:pStyle w:val="Pieddepage"/>
          <w:rPr>
            <w:color w:val="FF0000"/>
          </w:rPr>
        </w:pPr>
        <w:r>
          <w:rPr>
            <w:color w:val="FF0000"/>
          </w:rPr>
          <w:t xml:space="preserve">PRESTATIONS DE PRISES EN CHARGE DE PERSONNES  </w:t>
        </w:r>
      </w:p>
      <w:p w14:paraId="535ABE1C" w14:textId="122A064C" w:rsidR="00904899" w:rsidRDefault="00904899" w:rsidP="009F0B83">
        <w:pPr>
          <w:pStyle w:val="Pieddepage"/>
        </w:pPr>
        <w:r>
          <w:rPr>
            <w:color w:val="FF0000"/>
          </w:rPr>
          <w:t>A LEUR DOMICILE A LA DEMANDE DU SAMU</w:t>
        </w:r>
        <w:r>
          <w:tab/>
        </w:r>
        <w:r>
          <w:tab/>
        </w:r>
        <w:r>
          <w:fldChar w:fldCharType="begin"/>
        </w:r>
        <w:r>
          <w:instrText>PAGE   \* MERGEFORMAT</w:instrText>
        </w:r>
        <w:r>
          <w:fldChar w:fldCharType="separate"/>
        </w:r>
        <w:r>
          <w:rPr>
            <w:noProof/>
          </w:rPr>
          <w:t>52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E4750" w14:textId="77777777" w:rsidR="000F4AE9" w:rsidRDefault="000F4AE9" w:rsidP="00C86213">
      <w:pPr>
        <w:spacing w:after="0" w:line="240" w:lineRule="auto"/>
      </w:pPr>
      <w:r>
        <w:separator/>
      </w:r>
    </w:p>
  </w:footnote>
  <w:footnote w:type="continuationSeparator" w:id="0">
    <w:p w14:paraId="3B06E75C" w14:textId="77777777" w:rsidR="000F4AE9" w:rsidRDefault="000F4AE9"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7"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19"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1"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5"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4"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5"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79"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4"/>
  </w:num>
  <w:num w:numId="2">
    <w:abstractNumId w:val="68"/>
  </w:num>
  <w:num w:numId="3">
    <w:abstractNumId w:val="82"/>
  </w:num>
  <w:num w:numId="4">
    <w:abstractNumId w:val="43"/>
  </w:num>
  <w:num w:numId="5">
    <w:abstractNumId w:val="33"/>
  </w:num>
  <w:num w:numId="6">
    <w:abstractNumId w:val="41"/>
  </w:num>
  <w:num w:numId="7">
    <w:abstractNumId w:val="55"/>
  </w:num>
  <w:num w:numId="8">
    <w:abstractNumId w:val="30"/>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53"/>
  </w:num>
  <w:num w:numId="12">
    <w:abstractNumId w:val="26"/>
  </w:num>
  <w:num w:numId="13">
    <w:abstractNumId w:val="63"/>
  </w:num>
  <w:num w:numId="14">
    <w:abstractNumId w:val="66"/>
  </w:num>
  <w:num w:numId="15">
    <w:abstractNumId w:val="0"/>
  </w:num>
  <w:num w:numId="16">
    <w:abstractNumId w:val="35"/>
  </w:num>
  <w:num w:numId="17">
    <w:abstractNumId w:val="73"/>
  </w:num>
  <w:num w:numId="18">
    <w:abstractNumId w:val="46"/>
  </w:num>
  <w:num w:numId="19">
    <w:abstractNumId w:val="2"/>
  </w:num>
  <w:num w:numId="20">
    <w:abstractNumId w:val="23"/>
  </w:num>
  <w:num w:numId="21">
    <w:abstractNumId w:val="28"/>
  </w:num>
  <w:num w:numId="22">
    <w:abstractNumId w:val="61"/>
  </w:num>
  <w:num w:numId="23">
    <w:abstractNumId w:val="22"/>
  </w:num>
  <w:num w:numId="24">
    <w:abstractNumId w:val="29"/>
  </w:num>
  <w:num w:numId="25">
    <w:abstractNumId w:val="52"/>
  </w:num>
  <w:num w:numId="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0"/>
  </w:num>
  <w:num w:numId="28">
    <w:abstractNumId w:val="83"/>
  </w:num>
  <w:num w:numId="29">
    <w:abstractNumId w:val="49"/>
  </w:num>
  <w:num w:numId="30">
    <w:abstractNumId w:val="56"/>
  </w:num>
  <w:num w:numId="31">
    <w:abstractNumId w:val="10"/>
  </w:num>
  <w:num w:numId="32">
    <w:abstractNumId w:val="15"/>
  </w:num>
  <w:num w:numId="33">
    <w:abstractNumId w:val="72"/>
  </w:num>
  <w:num w:numId="34">
    <w:abstractNumId w:val="58"/>
  </w:num>
  <w:num w:numId="35">
    <w:abstractNumId w:val="39"/>
  </w:num>
  <w:num w:numId="36">
    <w:abstractNumId w:val="48"/>
  </w:num>
  <w:num w:numId="37">
    <w:abstractNumId w:val="75"/>
  </w:num>
  <w:num w:numId="38">
    <w:abstractNumId w:val="7"/>
  </w:num>
  <w:num w:numId="39">
    <w:abstractNumId w:val="81"/>
  </w:num>
  <w:num w:numId="40">
    <w:abstractNumId w:val="76"/>
  </w:num>
  <w:num w:numId="41">
    <w:abstractNumId w:val="38"/>
  </w:num>
  <w:num w:numId="42">
    <w:abstractNumId w:val="24"/>
  </w:num>
  <w:num w:numId="43">
    <w:abstractNumId w:val="47"/>
  </w:num>
  <w:num w:numId="44">
    <w:abstractNumId w:val="44"/>
  </w:num>
  <w:num w:numId="45">
    <w:abstractNumId w:val="69"/>
  </w:num>
  <w:num w:numId="46">
    <w:abstractNumId w:val="19"/>
  </w:num>
  <w:num w:numId="47">
    <w:abstractNumId w:val="57"/>
  </w:num>
  <w:num w:numId="48">
    <w:abstractNumId w:val="11"/>
  </w:num>
  <w:num w:numId="49">
    <w:abstractNumId w:val="13"/>
  </w:num>
  <w:num w:numId="50">
    <w:abstractNumId w:val="34"/>
  </w:num>
  <w:num w:numId="51">
    <w:abstractNumId w:val="71"/>
  </w:num>
  <w:num w:numId="52">
    <w:abstractNumId w:val="60"/>
  </w:num>
  <w:num w:numId="53">
    <w:abstractNumId w:val="6"/>
  </w:num>
  <w:num w:numId="54">
    <w:abstractNumId w:val="50"/>
  </w:num>
  <w:num w:numId="55">
    <w:abstractNumId w:val="78"/>
  </w:num>
  <w:num w:numId="56">
    <w:abstractNumId w:val="16"/>
  </w:num>
  <w:num w:numId="57">
    <w:abstractNumId w:val="31"/>
  </w:num>
  <w:num w:numId="58">
    <w:abstractNumId w:val="4"/>
  </w:num>
  <w:num w:numId="59">
    <w:abstractNumId w:val="18"/>
  </w:num>
  <w:num w:numId="60">
    <w:abstractNumId w:val="74"/>
  </w:num>
  <w:num w:numId="61">
    <w:abstractNumId w:val="59"/>
  </w:num>
  <w:num w:numId="62">
    <w:abstractNumId w:val="62"/>
  </w:num>
  <w:num w:numId="63">
    <w:abstractNumId w:val="77"/>
  </w:num>
  <w:num w:numId="64">
    <w:abstractNumId w:val="20"/>
  </w:num>
  <w:num w:numId="65">
    <w:abstractNumId w:val="9"/>
  </w:num>
  <w:num w:numId="66">
    <w:abstractNumId w:val="45"/>
  </w:num>
  <w:num w:numId="67">
    <w:abstractNumId w:val="42"/>
  </w:num>
  <w:num w:numId="68">
    <w:abstractNumId w:val="12"/>
  </w:num>
  <w:num w:numId="69">
    <w:abstractNumId w:val="54"/>
  </w:num>
  <w:num w:numId="70">
    <w:abstractNumId w:val="14"/>
  </w:num>
  <w:num w:numId="71">
    <w:abstractNumId w:val="65"/>
  </w:num>
  <w:num w:numId="72">
    <w:abstractNumId w:val="70"/>
  </w:num>
  <w:num w:numId="73">
    <w:abstractNumId w:val="51"/>
  </w:num>
  <w:num w:numId="74">
    <w:abstractNumId w:val="32"/>
  </w:num>
  <w:num w:numId="75">
    <w:abstractNumId w:val="79"/>
  </w:num>
  <w:num w:numId="76">
    <w:abstractNumId w:val="8"/>
  </w:num>
  <w:num w:numId="77">
    <w:abstractNumId w:val="17"/>
  </w:num>
  <w:num w:numId="7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num>
  <w:num w:numId="80">
    <w:abstractNumId w:val="40"/>
  </w:num>
  <w:num w:numId="81">
    <w:abstractNumId w:val="67"/>
  </w:num>
  <w:num w:numId="82">
    <w:abstractNumId w:val="83"/>
  </w:num>
  <w:num w:numId="83">
    <w:abstractNumId w:val="37"/>
  </w:num>
  <w:num w:numId="84">
    <w:abstractNumId w:val="25"/>
  </w:num>
  <w:num w:numId="85">
    <w:abstractNumId w:val="27"/>
  </w:num>
  <w:num w:numId="86">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4"/>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SELLEM Morgane">
    <w15:presenceInfo w15:providerId="None" w15:userId="AMSELLEM Morga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FD7"/>
    <w:rsid w:val="000151EB"/>
    <w:rsid w:val="0002044F"/>
    <w:rsid w:val="00020F4B"/>
    <w:rsid w:val="0002221C"/>
    <w:rsid w:val="00027D38"/>
    <w:rsid w:val="00027DE2"/>
    <w:rsid w:val="000306E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29A9"/>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5E0D"/>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2347"/>
    <w:rsid w:val="000C3275"/>
    <w:rsid w:val="000C3B6F"/>
    <w:rsid w:val="000C4CE0"/>
    <w:rsid w:val="000C5423"/>
    <w:rsid w:val="000C753F"/>
    <w:rsid w:val="000D3EC3"/>
    <w:rsid w:val="000D5D1D"/>
    <w:rsid w:val="000D5D7D"/>
    <w:rsid w:val="000D5F6B"/>
    <w:rsid w:val="000D604C"/>
    <w:rsid w:val="000D64DA"/>
    <w:rsid w:val="000D6A68"/>
    <w:rsid w:val="000E0018"/>
    <w:rsid w:val="000E1122"/>
    <w:rsid w:val="000E37A5"/>
    <w:rsid w:val="000E48EE"/>
    <w:rsid w:val="000E5A83"/>
    <w:rsid w:val="000E5F92"/>
    <w:rsid w:val="000E6546"/>
    <w:rsid w:val="000F309A"/>
    <w:rsid w:val="000F46BF"/>
    <w:rsid w:val="000F4AE9"/>
    <w:rsid w:val="000F60C8"/>
    <w:rsid w:val="000F71B5"/>
    <w:rsid w:val="00100EE7"/>
    <w:rsid w:val="00102F8A"/>
    <w:rsid w:val="00103E45"/>
    <w:rsid w:val="00104A51"/>
    <w:rsid w:val="00105D5E"/>
    <w:rsid w:val="001063EB"/>
    <w:rsid w:val="00106A42"/>
    <w:rsid w:val="00111542"/>
    <w:rsid w:val="00111737"/>
    <w:rsid w:val="00113FA9"/>
    <w:rsid w:val="00114A24"/>
    <w:rsid w:val="00114ED8"/>
    <w:rsid w:val="001168F9"/>
    <w:rsid w:val="001171A7"/>
    <w:rsid w:val="00121773"/>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6C1B"/>
    <w:rsid w:val="00180291"/>
    <w:rsid w:val="00180EC1"/>
    <w:rsid w:val="00184DEA"/>
    <w:rsid w:val="00185C2F"/>
    <w:rsid w:val="0018672F"/>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336D"/>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7B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1723"/>
    <w:rsid w:val="002318A6"/>
    <w:rsid w:val="00231F73"/>
    <w:rsid w:val="0023317C"/>
    <w:rsid w:val="0023347B"/>
    <w:rsid w:val="00233CFA"/>
    <w:rsid w:val="00235DAF"/>
    <w:rsid w:val="00235EC0"/>
    <w:rsid w:val="002360C1"/>
    <w:rsid w:val="002435A8"/>
    <w:rsid w:val="00243E47"/>
    <w:rsid w:val="002442B6"/>
    <w:rsid w:val="002459D0"/>
    <w:rsid w:val="0024609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959DA"/>
    <w:rsid w:val="002A3292"/>
    <w:rsid w:val="002A36A0"/>
    <w:rsid w:val="002A4189"/>
    <w:rsid w:val="002A43C6"/>
    <w:rsid w:val="002A63D7"/>
    <w:rsid w:val="002A70EF"/>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2BFA"/>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11F5"/>
    <w:rsid w:val="003D27F3"/>
    <w:rsid w:val="003D3287"/>
    <w:rsid w:val="003D3BFA"/>
    <w:rsid w:val="003D4C70"/>
    <w:rsid w:val="003D6EA1"/>
    <w:rsid w:val="003E0F82"/>
    <w:rsid w:val="003E2ED9"/>
    <w:rsid w:val="003E4E34"/>
    <w:rsid w:val="003E6140"/>
    <w:rsid w:val="003E6420"/>
    <w:rsid w:val="003E74E3"/>
    <w:rsid w:val="003F3A0A"/>
    <w:rsid w:val="003F64F9"/>
    <w:rsid w:val="0040045B"/>
    <w:rsid w:val="0040419A"/>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27DCE"/>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5991"/>
    <w:rsid w:val="00466109"/>
    <w:rsid w:val="00466606"/>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28E"/>
    <w:rsid w:val="00493EEF"/>
    <w:rsid w:val="004947D9"/>
    <w:rsid w:val="0049481C"/>
    <w:rsid w:val="00495226"/>
    <w:rsid w:val="00497FFB"/>
    <w:rsid w:val="004A044D"/>
    <w:rsid w:val="004A13D4"/>
    <w:rsid w:val="004A2827"/>
    <w:rsid w:val="004A2CA2"/>
    <w:rsid w:val="004A4E23"/>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1FB6"/>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DE4"/>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1B94"/>
    <w:rsid w:val="00682894"/>
    <w:rsid w:val="00684CB1"/>
    <w:rsid w:val="00687517"/>
    <w:rsid w:val="00690CC9"/>
    <w:rsid w:val="00690DBA"/>
    <w:rsid w:val="0069109C"/>
    <w:rsid w:val="00691192"/>
    <w:rsid w:val="006947F7"/>
    <w:rsid w:val="00695469"/>
    <w:rsid w:val="00695C42"/>
    <w:rsid w:val="00695CF9"/>
    <w:rsid w:val="006A07A5"/>
    <w:rsid w:val="006A1850"/>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0A5"/>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4A5B"/>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28E4"/>
    <w:rsid w:val="00763361"/>
    <w:rsid w:val="00763855"/>
    <w:rsid w:val="00763FF0"/>
    <w:rsid w:val="00764B8B"/>
    <w:rsid w:val="007663ED"/>
    <w:rsid w:val="00770A1A"/>
    <w:rsid w:val="00770E78"/>
    <w:rsid w:val="007722A0"/>
    <w:rsid w:val="007722F5"/>
    <w:rsid w:val="007729FC"/>
    <w:rsid w:val="00773A07"/>
    <w:rsid w:val="007740BC"/>
    <w:rsid w:val="00774957"/>
    <w:rsid w:val="00777413"/>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991"/>
    <w:rsid w:val="007F3596"/>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4E39"/>
    <w:rsid w:val="00815703"/>
    <w:rsid w:val="00815A38"/>
    <w:rsid w:val="00815BE0"/>
    <w:rsid w:val="008171F7"/>
    <w:rsid w:val="0082314B"/>
    <w:rsid w:val="00827AED"/>
    <w:rsid w:val="00830645"/>
    <w:rsid w:val="008315AC"/>
    <w:rsid w:val="00833667"/>
    <w:rsid w:val="00833F46"/>
    <w:rsid w:val="00840156"/>
    <w:rsid w:val="008410F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B5"/>
    <w:rsid w:val="008713C3"/>
    <w:rsid w:val="008720CF"/>
    <w:rsid w:val="00874122"/>
    <w:rsid w:val="008741BF"/>
    <w:rsid w:val="00874208"/>
    <w:rsid w:val="008752F2"/>
    <w:rsid w:val="008753D4"/>
    <w:rsid w:val="00876A29"/>
    <w:rsid w:val="00880DD3"/>
    <w:rsid w:val="00882E75"/>
    <w:rsid w:val="00882F5C"/>
    <w:rsid w:val="00883B45"/>
    <w:rsid w:val="00884CE6"/>
    <w:rsid w:val="008858DA"/>
    <w:rsid w:val="008863F6"/>
    <w:rsid w:val="00886A89"/>
    <w:rsid w:val="0089103A"/>
    <w:rsid w:val="0089155F"/>
    <w:rsid w:val="0089424D"/>
    <w:rsid w:val="00894DD7"/>
    <w:rsid w:val="0089526A"/>
    <w:rsid w:val="0089717C"/>
    <w:rsid w:val="008A14A5"/>
    <w:rsid w:val="008A1FC1"/>
    <w:rsid w:val="008A2147"/>
    <w:rsid w:val="008A2F53"/>
    <w:rsid w:val="008A3723"/>
    <w:rsid w:val="008A4414"/>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5A05"/>
    <w:rsid w:val="008E77C0"/>
    <w:rsid w:val="008F1696"/>
    <w:rsid w:val="008F2554"/>
    <w:rsid w:val="008F25FF"/>
    <w:rsid w:val="008F6F0E"/>
    <w:rsid w:val="008F77E3"/>
    <w:rsid w:val="009031AD"/>
    <w:rsid w:val="00904899"/>
    <w:rsid w:val="009058BA"/>
    <w:rsid w:val="00905E61"/>
    <w:rsid w:val="00907990"/>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7D5"/>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5BC"/>
    <w:rsid w:val="009D5B1A"/>
    <w:rsid w:val="009D6D6B"/>
    <w:rsid w:val="009E090D"/>
    <w:rsid w:val="009E2E81"/>
    <w:rsid w:val="009E7ED2"/>
    <w:rsid w:val="009F0164"/>
    <w:rsid w:val="009F0B83"/>
    <w:rsid w:val="009F1354"/>
    <w:rsid w:val="009F18BB"/>
    <w:rsid w:val="009F2FAA"/>
    <w:rsid w:val="009F4989"/>
    <w:rsid w:val="00A00CE4"/>
    <w:rsid w:val="00A00D96"/>
    <w:rsid w:val="00A05AAD"/>
    <w:rsid w:val="00A07CBC"/>
    <w:rsid w:val="00A1022F"/>
    <w:rsid w:val="00A12116"/>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5681"/>
    <w:rsid w:val="00A86826"/>
    <w:rsid w:val="00A908F2"/>
    <w:rsid w:val="00A9092C"/>
    <w:rsid w:val="00A922AD"/>
    <w:rsid w:val="00A924F7"/>
    <w:rsid w:val="00A9366F"/>
    <w:rsid w:val="00A9470C"/>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B9D"/>
    <w:rsid w:val="00AE3F32"/>
    <w:rsid w:val="00AE587D"/>
    <w:rsid w:val="00AE6374"/>
    <w:rsid w:val="00AF01FC"/>
    <w:rsid w:val="00AF3913"/>
    <w:rsid w:val="00AF39FE"/>
    <w:rsid w:val="00AF3E5F"/>
    <w:rsid w:val="00AF5382"/>
    <w:rsid w:val="00AF6C03"/>
    <w:rsid w:val="00AF7647"/>
    <w:rsid w:val="00B02CAD"/>
    <w:rsid w:val="00B03636"/>
    <w:rsid w:val="00B036BB"/>
    <w:rsid w:val="00B03DDE"/>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6685A"/>
    <w:rsid w:val="00B70B95"/>
    <w:rsid w:val="00B7103A"/>
    <w:rsid w:val="00B716AC"/>
    <w:rsid w:val="00B71908"/>
    <w:rsid w:val="00B74A06"/>
    <w:rsid w:val="00B7720A"/>
    <w:rsid w:val="00B77983"/>
    <w:rsid w:val="00B80017"/>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FB"/>
    <w:rsid w:val="00DF2760"/>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61F0"/>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6FEA"/>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D71B8"/>
    <w:rsid w:val="00EE17BC"/>
    <w:rsid w:val="00EE23DE"/>
    <w:rsid w:val="00EE2BDD"/>
    <w:rsid w:val="00EE32D0"/>
    <w:rsid w:val="00EE4876"/>
    <w:rsid w:val="00EE4CE2"/>
    <w:rsid w:val="00EE5330"/>
    <w:rsid w:val="00EE55FB"/>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F91"/>
    <w:rsid w:val="00F12E68"/>
    <w:rsid w:val="00F13E97"/>
    <w:rsid w:val="00F15CBB"/>
    <w:rsid w:val="00F15F1C"/>
    <w:rsid w:val="00F16E56"/>
    <w:rsid w:val="00F17DEF"/>
    <w:rsid w:val="00F2011F"/>
    <w:rsid w:val="00F20587"/>
    <w:rsid w:val="00F22090"/>
    <w:rsid w:val="00F229A1"/>
    <w:rsid w:val="00F24C6A"/>
    <w:rsid w:val="00F26F0E"/>
    <w:rsid w:val="00F3023D"/>
    <w:rsid w:val="00F344D5"/>
    <w:rsid w:val="00F3676D"/>
    <w:rsid w:val="00F37C88"/>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1E3A"/>
    <w:rsid w:val="00FA1FF7"/>
    <w:rsid w:val="00FA4CD3"/>
    <w:rsid w:val="00FB1D1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DCB"/>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798301836">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871380824">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repoint.chu-toulouse.fr/chu/DG/achats/juridique/Forms/AllItems.aspx?RootFolder=%2Fchu%2FDG%2Fachats%2Fjuridique%2F005%2E%20LA%20DEMATERIALISATION%20DES%20FACTURES&amp;FolderCTID=0x012000483608CC5531B645B3C81B24B4B54382&amp;View=%7bA44745CD-FE87-485C-AB26-72895EF6EC46%7d"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referent.la&#239;cit&#233;@chu-toulouse.fr"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4777F6" w:rsidP="004777F6">
          <w:pPr>
            <w:pStyle w:val="DBDC7B4DE3E24A6CB3B1389A1D6BCB00"/>
          </w:pPr>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42C10"/>
    <w:rsid w:val="000519B4"/>
    <w:rsid w:val="000A5B0D"/>
    <w:rsid w:val="000A5D08"/>
    <w:rsid w:val="0010151D"/>
    <w:rsid w:val="00103CEC"/>
    <w:rsid w:val="00110B68"/>
    <w:rsid w:val="00164E38"/>
    <w:rsid w:val="00191127"/>
    <w:rsid w:val="001C679A"/>
    <w:rsid w:val="002131C7"/>
    <w:rsid w:val="00214CCE"/>
    <w:rsid w:val="002A2234"/>
    <w:rsid w:val="002A421B"/>
    <w:rsid w:val="003871C6"/>
    <w:rsid w:val="00391182"/>
    <w:rsid w:val="003E61A7"/>
    <w:rsid w:val="00402DAC"/>
    <w:rsid w:val="00460FD3"/>
    <w:rsid w:val="00471F46"/>
    <w:rsid w:val="00473234"/>
    <w:rsid w:val="004777F6"/>
    <w:rsid w:val="00495D16"/>
    <w:rsid w:val="004A138D"/>
    <w:rsid w:val="004A5C12"/>
    <w:rsid w:val="004B6572"/>
    <w:rsid w:val="00502062"/>
    <w:rsid w:val="00534616"/>
    <w:rsid w:val="005B1AF7"/>
    <w:rsid w:val="005E0011"/>
    <w:rsid w:val="0065076B"/>
    <w:rsid w:val="006A6585"/>
    <w:rsid w:val="006F188B"/>
    <w:rsid w:val="00723050"/>
    <w:rsid w:val="00753522"/>
    <w:rsid w:val="00767A1E"/>
    <w:rsid w:val="007843D2"/>
    <w:rsid w:val="008459B8"/>
    <w:rsid w:val="00892E1A"/>
    <w:rsid w:val="008A3DC9"/>
    <w:rsid w:val="008C4E17"/>
    <w:rsid w:val="008D512C"/>
    <w:rsid w:val="008F53E1"/>
    <w:rsid w:val="00907848"/>
    <w:rsid w:val="009B36E9"/>
    <w:rsid w:val="00A129FE"/>
    <w:rsid w:val="00A235FF"/>
    <w:rsid w:val="00A4469F"/>
    <w:rsid w:val="00AD5BAB"/>
    <w:rsid w:val="00AE16C3"/>
    <w:rsid w:val="00B03354"/>
    <w:rsid w:val="00B308A4"/>
    <w:rsid w:val="00B4078C"/>
    <w:rsid w:val="00B40E10"/>
    <w:rsid w:val="00B55164"/>
    <w:rsid w:val="00B72FEE"/>
    <w:rsid w:val="00B82C13"/>
    <w:rsid w:val="00B86A4C"/>
    <w:rsid w:val="00BF11A5"/>
    <w:rsid w:val="00CB7E1E"/>
    <w:rsid w:val="00CC32F1"/>
    <w:rsid w:val="00CE1F23"/>
    <w:rsid w:val="00D00A89"/>
    <w:rsid w:val="00D0488F"/>
    <w:rsid w:val="00D4245F"/>
    <w:rsid w:val="00D54597"/>
    <w:rsid w:val="00D70C6D"/>
    <w:rsid w:val="00D8166D"/>
    <w:rsid w:val="00D954ED"/>
    <w:rsid w:val="00DD3A9A"/>
    <w:rsid w:val="00DE1F48"/>
    <w:rsid w:val="00E03818"/>
    <w:rsid w:val="00E87105"/>
    <w:rsid w:val="00EB67C0"/>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076B"/>
    <w:rPr>
      <w:color w:val="808080"/>
    </w:rPr>
  </w:style>
  <w:style w:type="paragraph" w:customStyle="1" w:styleId="DBDC7B4DE3E24A6CB3B1389A1D6BCB00">
    <w:name w:val="DBDC7B4DE3E24A6CB3B1389A1D6BCB00"/>
    <w:rsid w:val="004777F6"/>
    <w:pPr>
      <w:spacing w:after="160" w:line="259" w:lineRule="auto"/>
    </w:pPr>
  </w:style>
  <w:style w:type="paragraph" w:customStyle="1" w:styleId="FC7E99CC601E453DB01EF6CB4284D5BD">
    <w:name w:val="FC7E99CC601E453DB01EF6CB4284D5BD"/>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92066F-660B-4BF4-A4FF-5DC1C6483B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D45B14-AFF4-4DD9-8945-CF4D11E19896}">
  <ds:schemaRefs>
    <ds:schemaRef ds:uri="http://schemas.openxmlformats.org/officeDocument/2006/bibliography"/>
  </ds:schemaRefs>
</ds:datastoreItem>
</file>

<file path=customXml/itemProps3.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4.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26</Pages>
  <Words>11895</Words>
  <Characters>65427</Characters>
  <Application>Microsoft Office Word</Application>
  <DocSecurity>0</DocSecurity>
  <Lines>545</Lines>
  <Paragraphs>154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BLEUZET Thomas</cp:lastModifiedBy>
  <cp:revision>6</cp:revision>
  <cp:lastPrinted>2025-12-19T10:00:00Z</cp:lastPrinted>
  <dcterms:created xsi:type="dcterms:W3CDTF">2025-12-18T16:31:00Z</dcterms:created>
  <dcterms:modified xsi:type="dcterms:W3CDTF">2026-01-02T10:50:00Z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