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4D31AD" w14:textId="77777777" w:rsidR="00CA265F" w:rsidRPr="00E67540" w:rsidRDefault="00CA265F" w:rsidP="00626883">
      <w:pPr>
        <w:ind w:right="70"/>
        <w:rPr>
          <w:rFonts w:ascii="Calibri" w:hAnsi="Calibri" w:cs="Calibri"/>
        </w:rPr>
      </w:pPr>
    </w:p>
    <w:p w14:paraId="24FF6270" w14:textId="56FF7C4C" w:rsidR="00626883" w:rsidRPr="00C4713C" w:rsidRDefault="00626883" w:rsidP="00626883">
      <w:pPr>
        <w:rPr>
          <w:rFonts w:ascii="Arial Narrow" w:hAnsi="Arial Narrow"/>
        </w:rPr>
      </w:pPr>
      <w:r w:rsidRPr="0034389C">
        <w:rPr>
          <w:rFonts w:ascii="Arial Narrow" w:hAnsi="Arial Narrow"/>
          <w:noProof/>
        </w:rPr>
        <w:drawing>
          <wp:inline distT="0" distB="0" distL="0" distR="0" wp14:anchorId="616619F9" wp14:editId="7EBA9553">
            <wp:extent cx="1771650" cy="61595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1650" cy="615950"/>
                    </a:xfrm>
                    <a:prstGeom prst="rect">
                      <a:avLst/>
                    </a:prstGeom>
                    <a:noFill/>
                    <a:ln>
                      <a:noFill/>
                    </a:ln>
                  </pic:spPr>
                </pic:pic>
              </a:graphicData>
            </a:graphic>
          </wp:inline>
        </w:drawing>
      </w:r>
    </w:p>
    <w:p w14:paraId="74703BA0" w14:textId="77777777" w:rsidR="00626883" w:rsidRPr="00C4713C" w:rsidRDefault="00626883" w:rsidP="00626883">
      <w:pPr>
        <w:rPr>
          <w:rFonts w:ascii="Arial Narrow" w:hAnsi="Arial Narrow"/>
          <w:bCs/>
          <w:sz w:val="24"/>
          <w:szCs w:val="24"/>
        </w:rPr>
      </w:pPr>
      <w:r w:rsidRPr="00C4713C">
        <w:rPr>
          <w:rFonts w:ascii="Arial Narrow" w:hAnsi="Arial Narrow"/>
          <w:bCs/>
          <w:sz w:val="24"/>
          <w:szCs w:val="24"/>
        </w:rPr>
        <w:t>Institut national de recherche pour l'agriculture, l'alimentation et l'environnement</w:t>
      </w:r>
    </w:p>
    <w:p w14:paraId="10AC5A45" w14:textId="77777777" w:rsidR="00626883" w:rsidRPr="00C4713C" w:rsidRDefault="00626883" w:rsidP="00626883">
      <w:pPr>
        <w:rPr>
          <w:rFonts w:ascii="Arial Narrow" w:hAnsi="Arial Narrow"/>
          <w:bCs/>
          <w:sz w:val="24"/>
          <w:szCs w:val="24"/>
        </w:rPr>
      </w:pPr>
    </w:p>
    <w:p w14:paraId="3F0FC755" w14:textId="77777777" w:rsidR="00626883" w:rsidRPr="00C4713C" w:rsidRDefault="00626883" w:rsidP="00626883">
      <w:pPr>
        <w:rPr>
          <w:rFonts w:ascii="Arial Narrow" w:hAnsi="Arial Narrow"/>
          <w:bCs/>
          <w:sz w:val="24"/>
          <w:szCs w:val="24"/>
        </w:rPr>
      </w:pPr>
      <w:r w:rsidRPr="00C4713C">
        <w:rPr>
          <w:rFonts w:ascii="Arial Narrow" w:hAnsi="Arial Narrow"/>
          <w:bCs/>
          <w:sz w:val="24"/>
          <w:szCs w:val="24"/>
        </w:rPr>
        <w:t>Direction du Financement et des Achats</w:t>
      </w:r>
    </w:p>
    <w:p w14:paraId="5B5EDF8B" w14:textId="77777777" w:rsidR="00626883" w:rsidRPr="00C4713C" w:rsidRDefault="00626883" w:rsidP="00626883">
      <w:pPr>
        <w:rPr>
          <w:rFonts w:ascii="Arial Narrow" w:hAnsi="Arial Narrow"/>
          <w:bCs/>
          <w:sz w:val="24"/>
          <w:szCs w:val="24"/>
        </w:rPr>
      </w:pPr>
      <w:r w:rsidRPr="00C4713C">
        <w:rPr>
          <w:rFonts w:ascii="Arial Narrow" w:hAnsi="Arial Narrow"/>
          <w:bCs/>
          <w:sz w:val="24"/>
          <w:szCs w:val="24"/>
        </w:rPr>
        <w:t>Service des achats</w:t>
      </w:r>
    </w:p>
    <w:p w14:paraId="61B2C544" w14:textId="77777777" w:rsidR="00626883" w:rsidRPr="00C4713C" w:rsidRDefault="00626883" w:rsidP="00626883">
      <w:pPr>
        <w:rPr>
          <w:rFonts w:ascii="Arial Narrow" w:hAnsi="Arial Narrow"/>
          <w:bCs/>
          <w:sz w:val="24"/>
          <w:szCs w:val="24"/>
        </w:rPr>
      </w:pPr>
      <w:r w:rsidRPr="00C4713C">
        <w:rPr>
          <w:rFonts w:ascii="Arial Narrow" w:hAnsi="Arial Narrow"/>
          <w:bCs/>
          <w:sz w:val="24"/>
          <w:szCs w:val="24"/>
        </w:rPr>
        <w:t>147 rue de l’Université</w:t>
      </w:r>
    </w:p>
    <w:p w14:paraId="22469F84" w14:textId="77777777" w:rsidR="00626883" w:rsidRPr="0034389C" w:rsidRDefault="00626883" w:rsidP="00626883">
      <w:pPr>
        <w:pStyle w:val="Corpsdetexte"/>
        <w:ind w:right="-11"/>
        <w:rPr>
          <w:rFonts w:ascii="Arial Narrow" w:hAnsi="Arial Narrow"/>
          <w:b w:val="0"/>
        </w:rPr>
      </w:pPr>
      <w:r w:rsidRPr="00C4713C">
        <w:rPr>
          <w:rFonts w:ascii="Arial Narrow" w:hAnsi="Arial Narrow"/>
          <w:bCs/>
        </w:rPr>
        <w:t>75338 PARIS CEDEX 07</w:t>
      </w:r>
    </w:p>
    <w:p w14:paraId="0A624E51" w14:textId="77777777" w:rsidR="00626883" w:rsidRPr="005B0CC0" w:rsidRDefault="00626883" w:rsidP="00626883">
      <w:pPr>
        <w:pStyle w:val="Corpsdetexte"/>
        <w:ind w:right="-11"/>
        <w:rPr>
          <w:rFonts w:ascii="Arial Narrow" w:hAnsi="Arial Narrow"/>
          <w:b w:val="0"/>
        </w:rPr>
      </w:pPr>
    </w:p>
    <w:p w14:paraId="78633836" w14:textId="77777777" w:rsidR="00626883" w:rsidRPr="005B0CC0" w:rsidRDefault="00626883" w:rsidP="00626883">
      <w:pPr>
        <w:pStyle w:val="Corpsdetexte"/>
        <w:ind w:right="-11"/>
        <w:rPr>
          <w:rFonts w:ascii="Arial Narrow" w:hAnsi="Arial Narrow"/>
          <w:b w:val="0"/>
        </w:rPr>
      </w:pPr>
    </w:p>
    <w:p w14:paraId="65776381" w14:textId="77777777" w:rsidR="00CA265F" w:rsidRPr="00E67540" w:rsidRDefault="00CA265F" w:rsidP="00CA265F">
      <w:pPr>
        <w:pStyle w:val="Lgende"/>
        <w:tabs>
          <w:tab w:val="left" w:pos="9000"/>
        </w:tabs>
        <w:ind w:right="70"/>
        <w:rPr>
          <w:rFonts w:ascii="Calibri" w:hAnsi="Calibri" w:cs="Calibri"/>
          <w:b w:val="0"/>
          <w:bCs/>
        </w:rPr>
      </w:pPr>
    </w:p>
    <w:p w14:paraId="30314BC4" w14:textId="77777777" w:rsidR="00CA265F" w:rsidRDefault="00CA265F" w:rsidP="00CA265F">
      <w:pPr>
        <w:pStyle w:val="Lgende"/>
        <w:tabs>
          <w:tab w:val="left" w:pos="9000"/>
        </w:tabs>
        <w:ind w:right="70"/>
        <w:rPr>
          <w:rFonts w:ascii="Calibri" w:hAnsi="Calibri" w:cs="Calibri"/>
          <w:b w:val="0"/>
          <w:bCs/>
        </w:rPr>
      </w:pPr>
    </w:p>
    <w:p w14:paraId="45C7C7E7" w14:textId="77777777" w:rsidR="00626883" w:rsidRDefault="00626883" w:rsidP="00626883"/>
    <w:p w14:paraId="46938CC3" w14:textId="77777777" w:rsidR="00626883" w:rsidRPr="00626883" w:rsidRDefault="00626883" w:rsidP="00626883"/>
    <w:p w14:paraId="6E347A5D" w14:textId="77777777" w:rsidR="00CA265F" w:rsidRPr="00E67540" w:rsidRDefault="00CA265F" w:rsidP="00CA265F">
      <w:pPr>
        <w:pStyle w:val="Lgende"/>
        <w:tabs>
          <w:tab w:val="left" w:pos="9000"/>
        </w:tabs>
        <w:ind w:right="70"/>
        <w:rPr>
          <w:rFonts w:ascii="Calibri" w:hAnsi="Calibri" w:cs="Calibri"/>
          <w:b w:val="0"/>
          <w:bCs/>
        </w:rPr>
      </w:pPr>
    </w:p>
    <w:p w14:paraId="6E472BA8" w14:textId="77777777" w:rsidR="00CA265F" w:rsidRPr="00E67540" w:rsidRDefault="00CA265F" w:rsidP="00CA265F">
      <w:pPr>
        <w:pStyle w:val="Lgende"/>
        <w:tabs>
          <w:tab w:val="left" w:pos="9000"/>
        </w:tabs>
        <w:ind w:right="70"/>
        <w:rPr>
          <w:rFonts w:ascii="Calibri" w:hAnsi="Calibri" w:cs="Calibri"/>
          <w:b w:val="0"/>
          <w:bCs/>
        </w:rPr>
      </w:pPr>
    </w:p>
    <w:p w14:paraId="7A25CF92" w14:textId="77777777" w:rsidR="00CA265F" w:rsidRPr="002706F0" w:rsidRDefault="00CA265F" w:rsidP="00CA265F">
      <w:pPr>
        <w:jc w:val="both"/>
        <w:rPr>
          <w:rFonts w:ascii="Calibri" w:hAnsi="Calibri" w:cs="Calibri"/>
        </w:rPr>
      </w:pPr>
    </w:p>
    <w:p w14:paraId="01FFF8AB" w14:textId="77777777" w:rsidR="00626883" w:rsidRPr="005B0CC0" w:rsidRDefault="00626883" w:rsidP="00626883">
      <w:pPr>
        <w:jc w:val="center"/>
        <w:rPr>
          <w:rFonts w:ascii="Arial Narrow" w:hAnsi="Arial Narrow"/>
          <w:b/>
          <w:sz w:val="24"/>
          <w:szCs w:val="24"/>
        </w:rPr>
      </w:pPr>
      <w:r w:rsidRPr="009E6AB2">
        <w:rPr>
          <w:rFonts w:ascii="Arial Narrow" w:hAnsi="Arial Narrow"/>
          <w:b/>
          <w:color w:val="008B8E"/>
          <w:sz w:val="40"/>
          <w:szCs w:val="40"/>
        </w:rPr>
        <w:t>Dispositif Acculturation-Formation aux Risques Psycho-Sociaux (RPS)</w:t>
      </w:r>
    </w:p>
    <w:p w14:paraId="53F36FA4" w14:textId="77777777" w:rsidR="00626883" w:rsidRPr="005B0CC0" w:rsidRDefault="00626883" w:rsidP="00626883">
      <w:pPr>
        <w:rPr>
          <w:rFonts w:ascii="Arial Narrow" w:hAnsi="Arial Narrow"/>
          <w:b/>
          <w:sz w:val="24"/>
          <w:szCs w:val="24"/>
        </w:rPr>
      </w:pPr>
    </w:p>
    <w:p w14:paraId="3D0ED746" w14:textId="77777777" w:rsidR="00626883" w:rsidRPr="005B0CC0" w:rsidRDefault="00626883" w:rsidP="00626883">
      <w:pPr>
        <w:rPr>
          <w:rFonts w:ascii="Arial Narrow" w:hAnsi="Arial Narrow"/>
          <w:b/>
          <w:sz w:val="24"/>
          <w:szCs w:val="24"/>
        </w:rPr>
      </w:pPr>
    </w:p>
    <w:p w14:paraId="7D656A19" w14:textId="77777777" w:rsidR="00626883" w:rsidRPr="005B0CC0" w:rsidRDefault="00626883" w:rsidP="00626883">
      <w:pPr>
        <w:rPr>
          <w:rFonts w:ascii="Arial Narrow" w:hAnsi="Arial Narrow"/>
          <w:b/>
          <w:sz w:val="24"/>
          <w:szCs w:val="24"/>
        </w:rPr>
      </w:pPr>
    </w:p>
    <w:p w14:paraId="36A440D6" w14:textId="77777777" w:rsidR="00626883" w:rsidRPr="005B0CC0" w:rsidRDefault="00626883" w:rsidP="00626883">
      <w:pPr>
        <w:rPr>
          <w:rFonts w:ascii="Arial Narrow" w:hAnsi="Arial Narrow"/>
          <w:b/>
          <w:sz w:val="24"/>
          <w:szCs w:val="24"/>
        </w:rPr>
      </w:pPr>
    </w:p>
    <w:p w14:paraId="5658200B" w14:textId="77777777" w:rsidR="00626883" w:rsidRPr="005B0CC0" w:rsidRDefault="00626883" w:rsidP="00626883">
      <w:pPr>
        <w:rPr>
          <w:rFonts w:ascii="Arial Narrow" w:hAnsi="Arial Narrow"/>
          <w:b/>
          <w:sz w:val="24"/>
          <w:szCs w:val="24"/>
        </w:rPr>
      </w:pPr>
    </w:p>
    <w:p w14:paraId="0DD218B8" w14:textId="77777777" w:rsidR="00626883" w:rsidRPr="005B0CC0" w:rsidRDefault="00626883" w:rsidP="00626883">
      <w:pPr>
        <w:rPr>
          <w:rFonts w:ascii="Arial Narrow" w:hAnsi="Arial Narrow"/>
          <w:b/>
          <w:sz w:val="24"/>
          <w:szCs w:val="24"/>
        </w:rPr>
      </w:pPr>
    </w:p>
    <w:p w14:paraId="500B12B3" w14:textId="77777777" w:rsidR="00626883" w:rsidRPr="00C4713C" w:rsidRDefault="00626883" w:rsidP="00626883">
      <w:pPr>
        <w:rPr>
          <w:rFonts w:ascii="Arial Narrow" w:hAnsi="Arial Narrow"/>
          <w:b/>
          <w:sz w:val="24"/>
          <w:szCs w:val="24"/>
        </w:rPr>
      </w:pPr>
    </w:p>
    <w:p w14:paraId="53D93E49" w14:textId="23575D4B" w:rsidR="00626883" w:rsidRPr="00C4713C" w:rsidRDefault="00626883" w:rsidP="00626883">
      <w:pPr>
        <w:jc w:val="center"/>
        <w:rPr>
          <w:rFonts w:ascii="Arial Narrow" w:hAnsi="Arial Narrow"/>
          <w:bCs/>
          <w:sz w:val="44"/>
          <w:szCs w:val="44"/>
        </w:rPr>
      </w:pPr>
      <w:r>
        <w:rPr>
          <w:rFonts w:ascii="Arial Narrow" w:hAnsi="Arial Narrow"/>
          <w:bCs/>
          <w:sz w:val="44"/>
          <w:szCs w:val="44"/>
        </w:rPr>
        <w:t>ACTE D’ENGAGEMENT</w:t>
      </w:r>
    </w:p>
    <w:p w14:paraId="17991990" w14:textId="40AA7274" w:rsidR="00CA265F" w:rsidRPr="002706F0" w:rsidRDefault="00626883" w:rsidP="00626883">
      <w:pPr>
        <w:jc w:val="center"/>
        <w:rPr>
          <w:rFonts w:ascii="Calibri" w:hAnsi="Calibri" w:cs="Calibri"/>
        </w:rPr>
      </w:pPr>
      <w:r w:rsidRPr="0034389C">
        <w:rPr>
          <w:rFonts w:ascii="Arial Narrow" w:hAnsi="Arial Narrow"/>
          <w:bCs/>
          <w:sz w:val="44"/>
          <w:szCs w:val="44"/>
        </w:rPr>
        <w:t>(</w:t>
      </w:r>
      <w:r>
        <w:rPr>
          <w:rFonts w:ascii="Arial Narrow" w:hAnsi="Arial Narrow"/>
          <w:bCs/>
          <w:sz w:val="44"/>
          <w:szCs w:val="44"/>
        </w:rPr>
        <w:t>ATTRI1</w:t>
      </w:r>
      <w:r w:rsidRPr="0034389C">
        <w:rPr>
          <w:rFonts w:ascii="Arial Narrow" w:hAnsi="Arial Narrow"/>
          <w:bCs/>
          <w:sz w:val="44"/>
          <w:szCs w:val="44"/>
        </w:rPr>
        <w:t>)</w:t>
      </w:r>
    </w:p>
    <w:p w14:paraId="67767729" w14:textId="77777777" w:rsidR="00CA265F" w:rsidRPr="002706F0" w:rsidRDefault="00CA265F" w:rsidP="00CA265F">
      <w:pPr>
        <w:jc w:val="both"/>
        <w:rPr>
          <w:rFonts w:ascii="Calibri" w:hAnsi="Calibri" w:cs="Calibri"/>
        </w:rPr>
      </w:pPr>
    </w:p>
    <w:p w14:paraId="46C65588" w14:textId="77777777" w:rsidR="00CA265F" w:rsidRPr="002706F0" w:rsidRDefault="00CA265F" w:rsidP="00CA265F">
      <w:pPr>
        <w:jc w:val="both"/>
        <w:rPr>
          <w:rFonts w:ascii="Calibri" w:hAnsi="Calibri" w:cs="Calibri"/>
        </w:rPr>
      </w:pPr>
    </w:p>
    <w:p w14:paraId="41CC22FD" w14:textId="77777777" w:rsidR="00CA265F" w:rsidRPr="002706F0" w:rsidRDefault="00CA265F" w:rsidP="00CA265F">
      <w:pPr>
        <w:jc w:val="both"/>
        <w:rPr>
          <w:rFonts w:ascii="Calibri" w:hAnsi="Calibri" w:cs="Calibri"/>
        </w:rPr>
      </w:pPr>
    </w:p>
    <w:p w14:paraId="4F6722EB" w14:textId="77777777" w:rsidR="00CA265F" w:rsidRPr="002706F0" w:rsidRDefault="00CA265F" w:rsidP="00CA265F">
      <w:pPr>
        <w:jc w:val="both"/>
        <w:rPr>
          <w:rFonts w:ascii="Calibri" w:hAnsi="Calibri" w:cs="Calibri"/>
        </w:rPr>
      </w:pPr>
    </w:p>
    <w:p w14:paraId="42B37780" w14:textId="77777777" w:rsidR="00CA265F" w:rsidRPr="002706F0" w:rsidRDefault="00CA265F" w:rsidP="00CA265F">
      <w:pPr>
        <w:jc w:val="both"/>
        <w:rPr>
          <w:rFonts w:ascii="Calibri" w:hAnsi="Calibri" w:cs="Calibri"/>
        </w:rPr>
      </w:pPr>
    </w:p>
    <w:p w14:paraId="79FC3314" w14:textId="3AF51879" w:rsidR="00CA265F" w:rsidRDefault="00CA265F" w:rsidP="00CA265F">
      <w:pPr>
        <w:jc w:val="both"/>
      </w:pPr>
    </w:p>
    <w:p w14:paraId="5B406E57" w14:textId="77777777" w:rsidR="00912771" w:rsidRDefault="00912771" w:rsidP="00CA265F">
      <w:pPr>
        <w:jc w:val="both"/>
      </w:pPr>
    </w:p>
    <w:p w14:paraId="51D5E4FC" w14:textId="77777777" w:rsidR="00912771" w:rsidRDefault="00912771" w:rsidP="00CA265F">
      <w:pPr>
        <w:jc w:val="both"/>
        <w:rPr>
          <w:rFonts w:ascii="Calibri" w:hAnsi="Calibri" w:cs="Calibri"/>
        </w:rPr>
      </w:pPr>
    </w:p>
    <w:p w14:paraId="15BE682C" w14:textId="77777777" w:rsidR="00CA265F" w:rsidRDefault="00CA265F" w:rsidP="00CA265F">
      <w:pPr>
        <w:jc w:val="both"/>
        <w:rPr>
          <w:rFonts w:ascii="Calibri" w:hAnsi="Calibri" w:cs="Calibri"/>
        </w:rPr>
      </w:pPr>
    </w:p>
    <w:p w14:paraId="44AF248B" w14:textId="77777777" w:rsidR="00CA265F" w:rsidRDefault="00CA265F" w:rsidP="00CA265F">
      <w:pPr>
        <w:jc w:val="both"/>
        <w:rPr>
          <w:rFonts w:ascii="Calibri" w:hAnsi="Calibri" w:cs="Calibri"/>
        </w:rPr>
      </w:pPr>
    </w:p>
    <w:p w14:paraId="0E19CA0E" w14:textId="77777777" w:rsidR="00CA265F" w:rsidRPr="002706F0" w:rsidRDefault="00CA265F" w:rsidP="00CA265F">
      <w:pPr>
        <w:jc w:val="both"/>
        <w:rPr>
          <w:rFonts w:ascii="Calibri" w:hAnsi="Calibri" w:cs="Calibri"/>
        </w:rPr>
      </w:pPr>
    </w:p>
    <w:p w14:paraId="0E694199" w14:textId="77777777" w:rsidR="00CA265F" w:rsidRDefault="00CA265F" w:rsidP="00CA265F">
      <w:pPr>
        <w:tabs>
          <w:tab w:val="left" w:pos="142"/>
        </w:tabs>
      </w:pPr>
    </w:p>
    <w:p w14:paraId="77063B22" w14:textId="77777777" w:rsidR="00CA265F" w:rsidRDefault="00CA265F" w:rsidP="00CA265F">
      <w:pPr>
        <w:tabs>
          <w:tab w:val="left" w:pos="142"/>
        </w:tabs>
      </w:pPr>
    </w:p>
    <w:p w14:paraId="45177C2A" w14:textId="77777777" w:rsidR="00CA265F" w:rsidRDefault="00CA265F" w:rsidP="00CA265F">
      <w:pPr>
        <w:tabs>
          <w:tab w:val="left" w:pos="142"/>
        </w:tabs>
      </w:pPr>
    </w:p>
    <w:p w14:paraId="310337FE" w14:textId="77777777" w:rsidR="00CA265F" w:rsidRDefault="00CA265F" w:rsidP="00CA265F">
      <w:pPr>
        <w:tabs>
          <w:tab w:val="left" w:pos="851"/>
        </w:tabs>
        <w:spacing w:before="60" w:after="60"/>
        <w:rPr>
          <w:ins w:id="0" w:author="Laetitia Clerget" w:date="2022-07-27T15:26:00Z"/>
          <w:rFonts w:ascii="Arial" w:hAnsi="Arial" w:cs="Arial"/>
          <w:sz w:val="22"/>
          <w:szCs w:val="22"/>
        </w:rPr>
        <w:sectPr w:rsidR="00CA265F">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61DD90E" w14:textId="77777777">
        <w:tc>
          <w:tcPr>
            <w:tcW w:w="9002" w:type="dxa"/>
            <w:shd w:val="clear" w:color="auto" w:fill="66CCFF"/>
          </w:tcPr>
          <w:p w14:paraId="6387D1D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C8A9C7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1CA08BBF" w14:textId="77777777" w:rsidR="009B1CD0" w:rsidRDefault="00E47798" w:rsidP="0083205E">
            <w:pPr>
              <w:pStyle w:val="Titre8"/>
              <w:tabs>
                <w:tab w:val="left" w:pos="851"/>
                <w:tab w:val="right" w:pos="9639"/>
              </w:tabs>
              <w:spacing w:before="120" w:after="120"/>
            </w:pPr>
            <w:r>
              <w:rPr>
                <w:caps/>
                <w:sz w:val="28"/>
                <w:szCs w:val="28"/>
              </w:rPr>
              <w:t>ATTRI1</w:t>
            </w:r>
          </w:p>
        </w:tc>
      </w:tr>
    </w:tbl>
    <w:p w14:paraId="521CD08A" w14:textId="77777777" w:rsidR="009B1CD0" w:rsidRDefault="009B1CD0" w:rsidP="006C4338">
      <w:pPr>
        <w:tabs>
          <w:tab w:val="left" w:pos="851"/>
        </w:tabs>
      </w:pPr>
    </w:p>
    <w:p w14:paraId="367931E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27C1061" w14:textId="77777777" w:rsidR="00FE48C9" w:rsidRDefault="00FE48C9" w:rsidP="006C4338">
      <w:pPr>
        <w:pStyle w:val="Corpsdetexte31"/>
        <w:tabs>
          <w:tab w:val="left" w:pos="851"/>
        </w:tabs>
        <w:jc w:val="both"/>
        <w:rPr>
          <w:sz w:val="18"/>
          <w:szCs w:val="18"/>
        </w:rPr>
      </w:pPr>
    </w:p>
    <w:p w14:paraId="4C8D528C"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A19E" w14:textId="77777777" w:rsidR="00FE48C9" w:rsidRDefault="00FE48C9" w:rsidP="006C4338">
      <w:pPr>
        <w:pStyle w:val="Corpsdetexte31"/>
        <w:tabs>
          <w:tab w:val="left" w:pos="851"/>
        </w:tabs>
        <w:jc w:val="both"/>
        <w:rPr>
          <w:sz w:val="18"/>
          <w:szCs w:val="18"/>
        </w:rPr>
      </w:pPr>
    </w:p>
    <w:p w14:paraId="1AD925A8" w14:textId="77777777" w:rsidR="00CA265F" w:rsidRPr="00CA265F" w:rsidRDefault="00CA265F" w:rsidP="00CA265F">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B896502" w14:textId="77777777">
        <w:tc>
          <w:tcPr>
            <w:tcW w:w="10277" w:type="dxa"/>
            <w:shd w:val="clear" w:color="auto" w:fill="66CCFF"/>
          </w:tcPr>
          <w:p w14:paraId="178670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0F4B33B" w14:textId="77777777" w:rsidR="009B1CD0" w:rsidRDefault="009B1CD0" w:rsidP="006C4338">
      <w:pPr>
        <w:tabs>
          <w:tab w:val="left" w:pos="426"/>
          <w:tab w:val="left" w:pos="851"/>
        </w:tabs>
        <w:jc w:val="both"/>
      </w:pPr>
    </w:p>
    <w:p w14:paraId="468C8612"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A265F">
        <w:rPr>
          <w:rFonts w:ascii="Arial" w:hAnsi="Arial" w:cs="Arial"/>
          <w:b/>
          <w:u w:val="single"/>
        </w:rPr>
        <w:t>Objet</w:t>
      </w:r>
      <w:proofErr w:type="gramEnd"/>
      <w:r w:rsidRPr="00CA265F">
        <w:rPr>
          <w:rFonts w:ascii="Arial" w:hAnsi="Arial" w:cs="Arial"/>
          <w:b/>
          <w:u w:val="single"/>
        </w:rPr>
        <w:t xml:space="preserve"> </w:t>
      </w:r>
      <w:r w:rsidR="00CD185D" w:rsidRPr="00CA265F">
        <w:rPr>
          <w:rFonts w:ascii="Arial" w:hAnsi="Arial" w:cs="Arial"/>
          <w:b/>
          <w:bCs/>
          <w:u w:val="single"/>
        </w:rPr>
        <w:t xml:space="preserve">du marché </w:t>
      </w:r>
      <w:r w:rsidR="00FE48C9" w:rsidRPr="00CA265F">
        <w:rPr>
          <w:rFonts w:ascii="Arial" w:hAnsi="Arial" w:cs="Arial"/>
          <w:b/>
          <w:bCs/>
          <w:u w:val="single"/>
        </w:rPr>
        <w:t>public</w:t>
      </w:r>
      <w:r w:rsidR="00CA265F" w:rsidRPr="00CA265F">
        <w:rPr>
          <w:rFonts w:ascii="Arial" w:hAnsi="Arial" w:cs="Arial"/>
          <w:b/>
          <w:bCs/>
          <w:u w:val="single"/>
        </w:rPr>
        <w:t> :</w:t>
      </w:r>
      <w:r w:rsidR="00CA265F">
        <w:rPr>
          <w:rFonts w:ascii="Arial" w:hAnsi="Arial" w:cs="Arial"/>
          <w:bCs/>
        </w:rPr>
        <w:t xml:space="preserve"> </w:t>
      </w:r>
    </w:p>
    <w:p w14:paraId="549B4B16" w14:textId="77777777" w:rsidR="003C6F5B" w:rsidRDefault="003C6F5B" w:rsidP="00722EB6">
      <w:pPr>
        <w:pStyle w:val="fcase2metab"/>
        <w:tabs>
          <w:tab w:val="clear" w:pos="851"/>
          <w:tab w:val="left" w:pos="142"/>
        </w:tabs>
        <w:ind w:left="0" w:firstLine="0"/>
        <w:rPr>
          <w:rFonts w:ascii="Arial" w:hAnsi="Arial" w:cs="Arial"/>
        </w:rPr>
      </w:pPr>
    </w:p>
    <w:p w14:paraId="543F73D1" w14:textId="77777777" w:rsidR="00DA29BD" w:rsidRDefault="00DA29BD" w:rsidP="00722EB6">
      <w:pPr>
        <w:pStyle w:val="fcase2metab"/>
        <w:tabs>
          <w:tab w:val="clear" w:pos="851"/>
          <w:tab w:val="left" w:pos="142"/>
        </w:tabs>
        <w:ind w:left="0" w:firstLine="0"/>
        <w:rPr>
          <w:rFonts w:ascii="Arial" w:hAnsi="Arial" w:cs="Arial"/>
        </w:rPr>
      </w:pPr>
      <w:r w:rsidRPr="00DA29BD">
        <w:rPr>
          <w:rFonts w:ascii="Arial" w:hAnsi="Arial" w:cs="Arial"/>
        </w:rPr>
        <w:t>Le présent accord-cadre a pour objet la mise en place d’un dispositif « Acculturation-Formation RPS », en lien avec les dispositions relatives à la sécurité du travail et aux conditions de travail ainsi qu’à la prévention médicale dans la fonction publique</w:t>
      </w:r>
    </w:p>
    <w:p w14:paraId="7FA79C6A" w14:textId="11FDC574" w:rsidR="00F802EF" w:rsidRDefault="00722EB6" w:rsidP="00722EB6">
      <w:pPr>
        <w:pStyle w:val="fcase2metab"/>
        <w:tabs>
          <w:tab w:val="clear" w:pos="851"/>
          <w:tab w:val="left" w:pos="142"/>
        </w:tabs>
        <w:ind w:left="0" w:firstLine="0"/>
        <w:rPr>
          <w:rFonts w:ascii="Arial" w:hAnsi="Arial" w:cs="Arial"/>
        </w:rPr>
      </w:pPr>
      <w:r w:rsidRPr="00722EB6">
        <w:rPr>
          <w:rFonts w:ascii="Arial" w:hAnsi="Arial" w:cs="Arial"/>
        </w:rPr>
        <w:t xml:space="preserve">Le détail du besoin est décrit dans le cahier des clauses </w:t>
      </w:r>
      <w:r w:rsidR="00DA29BD">
        <w:rPr>
          <w:rFonts w:ascii="Arial" w:hAnsi="Arial" w:cs="Arial"/>
        </w:rPr>
        <w:t xml:space="preserve">techniques </w:t>
      </w:r>
      <w:r w:rsidRPr="00722EB6">
        <w:rPr>
          <w:rFonts w:ascii="Arial" w:hAnsi="Arial" w:cs="Arial"/>
        </w:rPr>
        <w:t>particulières.</w:t>
      </w:r>
    </w:p>
    <w:p w14:paraId="292691A9" w14:textId="77777777" w:rsidR="00722EB6" w:rsidRDefault="00722EB6" w:rsidP="00722EB6">
      <w:pPr>
        <w:pStyle w:val="fcase2metab"/>
        <w:tabs>
          <w:tab w:val="clear" w:pos="851"/>
          <w:tab w:val="left" w:pos="142"/>
        </w:tabs>
        <w:ind w:left="0" w:firstLine="0"/>
        <w:rPr>
          <w:rFonts w:ascii="Arial" w:hAnsi="Arial" w:cs="Arial"/>
        </w:rPr>
      </w:pPr>
    </w:p>
    <w:p w14:paraId="3B704F5B" w14:textId="4AF2F9EA" w:rsidR="00CA265F" w:rsidRDefault="00CA265F" w:rsidP="00CA265F">
      <w:pPr>
        <w:pStyle w:val="fcase2metab"/>
        <w:tabs>
          <w:tab w:val="clear" w:pos="851"/>
          <w:tab w:val="left" w:pos="142"/>
        </w:tabs>
        <w:ind w:left="0" w:firstLine="0"/>
        <w:rPr>
          <w:rFonts w:ascii="Arial" w:hAnsi="Arial" w:cs="Arial"/>
        </w:rPr>
      </w:pPr>
      <w:r w:rsidRPr="00164AE8">
        <w:rPr>
          <w:rFonts w:ascii="Wingdings" w:eastAsia="Wingdings" w:hAnsi="Wingdings" w:cs="Wingdings"/>
          <w:b/>
          <w:color w:val="66CCFF"/>
          <w:spacing w:val="-10"/>
        </w:rPr>
        <w:t></w:t>
      </w:r>
      <w:r w:rsidRPr="00164AE8">
        <w:rPr>
          <w:rFonts w:ascii="Arial" w:eastAsia="Arial" w:hAnsi="Arial" w:cs="Arial"/>
          <w:b/>
        </w:rPr>
        <w:t xml:space="preserve"> </w:t>
      </w:r>
      <w:r w:rsidRPr="0012646A">
        <w:rPr>
          <w:rFonts w:ascii="Arial" w:hAnsi="Arial" w:cs="Arial"/>
          <w:b/>
          <w:u w:val="single"/>
        </w:rPr>
        <w:t>Forme du marché :</w:t>
      </w:r>
      <w:r w:rsidRPr="00164AE8">
        <w:rPr>
          <w:rFonts w:ascii="Arial" w:hAnsi="Arial" w:cs="Arial"/>
        </w:rPr>
        <w:t xml:space="preserve"> </w:t>
      </w:r>
    </w:p>
    <w:p w14:paraId="5EA12388" w14:textId="62EE1DA7" w:rsidR="00CA265F" w:rsidRPr="00DA29BD" w:rsidRDefault="00CA265F" w:rsidP="00CA265F">
      <w:pPr>
        <w:rPr>
          <w:rFonts w:ascii="Arial" w:hAnsi="Arial" w:cs="Arial"/>
        </w:rPr>
      </w:pPr>
      <w:r w:rsidRPr="00DA29BD">
        <w:rPr>
          <w:rFonts w:ascii="Arial" w:hAnsi="Arial" w:cs="Arial"/>
        </w:rPr>
        <w:t xml:space="preserve">Accord-cadre mono-attributaire exécuté à bons de commande, sans montant minimum </w:t>
      </w:r>
      <w:r w:rsidR="00722EB6" w:rsidRPr="00DA29BD">
        <w:rPr>
          <w:rFonts w:ascii="Arial" w:hAnsi="Arial" w:cs="Arial"/>
        </w:rPr>
        <w:t xml:space="preserve">et </w:t>
      </w:r>
      <w:r w:rsidRPr="00DA29BD">
        <w:rPr>
          <w:rFonts w:ascii="Arial" w:hAnsi="Arial" w:cs="Arial"/>
        </w:rPr>
        <w:t xml:space="preserve">avec </w:t>
      </w:r>
      <w:r w:rsidR="00722EB6" w:rsidRPr="00DA29BD">
        <w:rPr>
          <w:rFonts w:ascii="Arial" w:hAnsi="Arial" w:cs="Arial"/>
        </w:rPr>
        <w:t xml:space="preserve">montant </w:t>
      </w:r>
      <w:r w:rsidRPr="00DA29BD">
        <w:rPr>
          <w:rFonts w:ascii="Arial" w:hAnsi="Arial" w:cs="Arial"/>
        </w:rPr>
        <w:t>maximum.</w:t>
      </w:r>
    </w:p>
    <w:p w14:paraId="66DD1190" w14:textId="77777777" w:rsidR="009B1CD0" w:rsidRDefault="009B1CD0" w:rsidP="005846FB">
      <w:pPr>
        <w:tabs>
          <w:tab w:val="left" w:pos="426"/>
          <w:tab w:val="left" w:pos="851"/>
        </w:tabs>
        <w:jc w:val="both"/>
        <w:rPr>
          <w:rFonts w:ascii="Arial" w:hAnsi="Arial" w:cs="Arial"/>
        </w:rPr>
      </w:pPr>
    </w:p>
    <w:p w14:paraId="49F7B68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A265F">
        <w:rPr>
          <w:rFonts w:ascii="Arial" w:hAnsi="Arial" w:cs="Arial"/>
          <w:b/>
          <w:u w:val="single"/>
        </w:rPr>
        <w:t>Cet</w:t>
      </w:r>
      <w:proofErr w:type="gramEnd"/>
      <w:r w:rsidRPr="00CA265F">
        <w:rPr>
          <w:rFonts w:ascii="Arial" w:hAnsi="Arial" w:cs="Arial"/>
          <w:b/>
          <w:u w:val="single"/>
        </w:rPr>
        <w:t xml:space="preserve"> acte d'engagement correspond :</w:t>
      </w:r>
    </w:p>
    <w:p w14:paraId="3F2129A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6472395" w14:textId="77777777" w:rsidR="009B1CD0" w:rsidRDefault="009B1CD0" w:rsidP="00934503">
      <w:pPr>
        <w:tabs>
          <w:tab w:val="left" w:pos="426"/>
          <w:tab w:val="left" w:pos="851"/>
        </w:tabs>
        <w:jc w:val="both"/>
        <w:rPr>
          <w:rFonts w:ascii="Arial" w:hAnsi="Arial" w:cs="Arial"/>
        </w:rPr>
      </w:pPr>
    </w:p>
    <w:p w14:paraId="222D1560" w14:textId="6A5EC558" w:rsidR="009B1CD0" w:rsidRDefault="002C7C5B" w:rsidP="006B5057">
      <w:pPr>
        <w:numPr>
          <w:ilvl w:val="0"/>
          <w:numId w:val="5"/>
        </w:numPr>
        <w:tabs>
          <w:tab w:val="left" w:pos="426"/>
          <w:tab w:val="left" w:pos="851"/>
        </w:tabs>
        <w:ind w:left="851"/>
        <w:jc w:val="both"/>
        <w:rPr>
          <w:rFonts w:ascii="Arial" w:hAnsi="Arial" w:cs="Arial"/>
        </w:rPr>
      </w:pPr>
      <w:r>
        <w:rPr>
          <w:b/>
          <w:bCs/>
        </w:rPr>
        <w:fldChar w:fldCharType="begin">
          <w:ffData>
            <w:name w:val=""/>
            <w:enabled/>
            <w:calcOnExit w:val="0"/>
            <w:statusText w:type="text" w:val="X"/>
            <w:checkBox>
              <w:sizeAuto/>
              <w:default w:val="1"/>
            </w:checkBox>
          </w:ffData>
        </w:fldChar>
      </w:r>
      <w:r>
        <w:rPr>
          <w:b/>
          <w:bCs/>
        </w:rPr>
        <w:instrText xml:space="preserve"> FORMCHECKBOX </w:instrText>
      </w:r>
      <w:r w:rsidR="00000000">
        <w:rPr>
          <w:b/>
          <w:bCs/>
        </w:rPr>
      </w:r>
      <w:r w:rsidR="00000000">
        <w:rPr>
          <w:b/>
          <w:bCs/>
        </w:rPr>
        <w:fldChar w:fldCharType="separate"/>
      </w:r>
      <w:r>
        <w:rPr>
          <w:b/>
          <w:bCs/>
        </w:rP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699BC4C" w14:textId="77777777" w:rsidR="009B1CD0" w:rsidRDefault="009B1CD0" w:rsidP="00CA265F">
      <w:pPr>
        <w:pStyle w:val="fcasegauche"/>
        <w:tabs>
          <w:tab w:val="left" w:pos="851"/>
        </w:tabs>
        <w:spacing w:after="0"/>
        <w:ind w:left="0" w:firstLine="0"/>
        <w:rPr>
          <w:rFonts w:ascii="Arial" w:hAnsi="Arial" w:cs="Arial"/>
        </w:rPr>
      </w:pPr>
    </w:p>
    <w:p w14:paraId="42D980D5" w14:textId="77777777" w:rsidR="009B1CD0" w:rsidRDefault="009B1CD0" w:rsidP="006C4338">
      <w:pPr>
        <w:pStyle w:val="fcasegauche"/>
        <w:tabs>
          <w:tab w:val="left" w:pos="851"/>
        </w:tabs>
        <w:spacing w:after="0"/>
        <w:ind w:left="0" w:firstLine="0"/>
        <w:rPr>
          <w:rFonts w:ascii="Arial" w:hAnsi="Arial" w:cs="Arial"/>
        </w:rPr>
      </w:pPr>
    </w:p>
    <w:p w14:paraId="2D304153" w14:textId="77777777" w:rsidR="009B1CD0" w:rsidRDefault="007D7A65" w:rsidP="00C905C8">
      <w:pPr>
        <w:pStyle w:val="fcasegauche"/>
        <w:numPr>
          <w:ilvl w:val="0"/>
          <w:numId w:val="5"/>
        </w:numPr>
        <w:tabs>
          <w:tab w:val="left" w:pos="851"/>
        </w:tabs>
        <w:spacing w:after="0"/>
        <w:ind w:left="851"/>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CA265F">
        <w:rPr>
          <w:rFonts w:ascii="Arial" w:hAnsi="Arial" w:cs="Arial"/>
        </w:rPr>
        <w:t>.</w:t>
      </w:r>
      <w:r w:rsidR="00CA265F">
        <w:rPr>
          <w:rFonts w:ascii="Arial" w:hAnsi="Arial" w:cs="Arial"/>
        </w:rPr>
        <w:br w:type="page"/>
      </w:r>
    </w:p>
    <w:p w14:paraId="2F46CDB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DA0B26" w14:textId="77777777">
        <w:tc>
          <w:tcPr>
            <w:tcW w:w="10277" w:type="dxa"/>
            <w:shd w:val="clear" w:color="auto" w:fill="66CCFF"/>
          </w:tcPr>
          <w:p w14:paraId="4A4FBB8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EA9A3B" w14:textId="77777777" w:rsidR="009B1CD0" w:rsidRDefault="009B1CD0" w:rsidP="006C4338">
      <w:pPr>
        <w:tabs>
          <w:tab w:val="left" w:pos="851"/>
        </w:tabs>
      </w:pPr>
    </w:p>
    <w:p w14:paraId="352B92CA" w14:textId="77777777" w:rsidR="009B1CD0" w:rsidRDefault="009B1CD0" w:rsidP="00610760">
      <w:pPr>
        <w:pStyle w:val="Titre2"/>
        <w:shd w:val="clear" w:color="auto" w:fill="BFBFBF"/>
        <w:tabs>
          <w:tab w:val="clear" w:pos="0"/>
        </w:tabs>
        <w:ind w:hanging="9"/>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3AB228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7596CE4" w14:textId="77777777" w:rsidR="009B1CD0" w:rsidRDefault="009B1CD0" w:rsidP="005846FB">
      <w:pPr>
        <w:tabs>
          <w:tab w:val="left" w:pos="851"/>
        </w:tabs>
        <w:rPr>
          <w:rFonts w:ascii="Arial" w:hAnsi="Arial" w:cs="Arial"/>
        </w:rPr>
      </w:pPr>
    </w:p>
    <w:p w14:paraId="7CB32F5B" w14:textId="77777777" w:rsidR="00CA265F" w:rsidRPr="00CA265F" w:rsidRDefault="00CA265F" w:rsidP="00CA265F">
      <w:pPr>
        <w:tabs>
          <w:tab w:val="left" w:pos="142"/>
        </w:tabs>
        <w:jc w:val="both"/>
      </w:pPr>
      <w:r w:rsidRPr="00CA265F">
        <w:rPr>
          <w:rFonts w:ascii="Arial" w:hAnsi="Arial" w:cs="Arial"/>
        </w:rPr>
        <w:t>Après avoir pris connaissance des pièces constitutives du marché ou de l’accord-cadre suivantes,</w:t>
      </w:r>
    </w:p>
    <w:p w14:paraId="012CAFAC" w14:textId="7138F0DE" w:rsidR="00CA265F" w:rsidRPr="00CA265F" w:rsidRDefault="00CA265F" w:rsidP="00CA265F">
      <w:pPr>
        <w:tabs>
          <w:tab w:val="left" w:pos="142"/>
        </w:tabs>
        <w:spacing w:before="120"/>
        <w:rPr>
          <w:rFonts w:ascii="Arial" w:hAnsi="Arial" w:cs="Arial"/>
          <w:u w:val="single"/>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Le présent acte d’engagement</w:t>
      </w:r>
    </w:p>
    <w:p w14:paraId="6CB57D02" w14:textId="307D7168" w:rsidR="00D40741" w:rsidRDefault="00CA265F" w:rsidP="00CA265F">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t xml:space="preserve"> </w:t>
      </w:r>
      <w:r w:rsidRPr="00CA265F">
        <w:rPr>
          <w:rFonts w:ascii="Arial" w:hAnsi="Arial" w:cs="Arial"/>
        </w:rPr>
        <w:t>Bordereau des prix</w:t>
      </w:r>
    </w:p>
    <w:p w14:paraId="274A97FA" w14:textId="2B01520D" w:rsidR="00CA265F" w:rsidRDefault="00CA265F" w:rsidP="00CA265F">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CC</w:t>
      </w:r>
      <w:r w:rsidR="00DA29BD">
        <w:rPr>
          <w:rFonts w:ascii="Arial" w:hAnsi="Arial" w:cs="Arial"/>
        </w:rPr>
        <w:t>A</w:t>
      </w:r>
      <w:r w:rsidRPr="00CA265F">
        <w:rPr>
          <w:rFonts w:ascii="Arial" w:hAnsi="Arial" w:cs="Arial"/>
        </w:rPr>
        <w:t>P</w:t>
      </w:r>
    </w:p>
    <w:p w14:paraId="70519E64" w14:textId="23C92D7B" w:rsidR="00DA29BD" w:rsidRPr="00CA265F" w:rsidRDefault="00DA29BD" w:rsidP="00DA29BD">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CC</w:t>
      </w:r>
      <w:r>
        <w:rPr>
          <w:rFonts w:ascii="Arial" w:hAnsi="Arial" w:cs="Arial"/>
        </w:rPr>
        <w:t>T</w:t>
      </w:r>
      <w:r w:rsidRPr="00CA265F">
        <w:rPr>
          <w:rFonts w:ascii="Arial" w:hAnsi="Arial" w:cs="Arial"/>
        </w:rPr>
        <w:t>P</w:t>
      </w:r>
    </w:p>
    <w:p w14:paraId="02C59448" w14:textId="567363D1" w:rsidR="00CA265F" w:rsidRPr="00CA265F" w:rsidRDefault="00CA265F" w:rsidP="00CA265F">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CCAG-</w:t>
      </w:r>
      <w:r w:rsidR="00722EB6">
        <w:rPr>
          <w:rFonts w:ascii="Arial" w:hAnsi="Arial" w:cs="Arial"/>
        </w:rPr>
        <w:t>FCS</w:t>
      </w:r>
      <w:r w:rsidR="00D40741">
        <w:rPr>
          <w:rFonts w:ascii="Arial" w:hAnsi="Arial" w:cs="Arial"/>
        </w:rPr>
        <w:t xml:space="preserve"> disponible sur </w:t>
      </w:r>
      <w:r w:rsidR="00D40741" w:rsidRPr="00D40741">
        <w:rPr>
          <w:rFonts w:ascii="Arial" w:hAnsi="Arial" w:cs="Arial"/>
        </w:rPr>
        <w:t>https://www.legifrance.gouv.fr/jorf/id/JORFTEXT000043310341</w:t>
      </w:r>
    </w:p>
    <w:p w14:paraId="6DE868AB" w14:textId="77777777" w:rsidR="00CA265F" w:rsidRPr="00CA265F" w:rsidRDefault="00CA265F" w:rsidP="00CA265F">
      <w:pPr>
        <w:tabs>
          <w:tab w:val="left" w:pos="142"/>
        </w:tabs>
        <w:jc w:val="both"/>
        <w:rPr>
          <w:rFonts w:ascii="Arial" w:hAnsi="Arial" w:cs="Arial"/>
        </w:rPr>
      </w:pPr>
    </w:p>
    <w:p w14:paraId="08045479" w14:textId="77777777" w:rsidR="00CA265F" w:rsidRPr="00CA265F" w:rsidRDefault="00CA265F" w:rsidP="00CA265F">
      <w:pPr>
        <w:tabs>
          <w:tab w:val="left" w:pos="142"/>
        </w:tabs>
        <w:jc w:val="both"/>
        <w:rPr>
          <w:rFonts w:ascii="Arial" w:hAnsi="Arial" w:cs="Arial"/>
        </w:rPr>
      </w:pPr>
      <w:proofErr w:type="gramStart"/>
      <w:r w:rsidRPr="00CA265F">
        <w:rPr>
          <w:rFonts w:ascii="Arial" w:hAnsi="Arial" w:cs="Arial"/>
        </w:rPr>
        <w:t>et</w:t>
      </w:r>
      <w:proofErr w:type="gramEnd"/>
      <w:r w:rsidRPr="00CA265F">
        <w:rPr>
          <w:rFonts w:ascii="Arial" w:hAnsi="Arial" w:cs="Arial"/>
        </w:rPr>
        <w:t xml:space="preserve"> conformément à leurs clauses,</w:t>
      </w:r>
    </w:p>
    <w:p w14:paraId="292957A3" w14:textId="77777777" w:rsidR="00CA265F" w:rsidRPr="00CA265F" w:rsidRDefault="00CA265F" w:rsidP="00CA265F">
      <w:pPr>
        <w:tabs>
          <w:tab w:val="left" w:pos="142"/>
        </w:tabs>
        <w:jc w:val="both"/>
        <w:rPr>
          <w:rFonts w:ascii="Arial" w:hAnsi="Arial" w:cs="Arial"/>
        </w:rPr>
      </w:pPr>
    </w:p>
    <w:p w14:paraId="3213CC1A" w14:textId="77777777" w:rsidR="00CA265F" w:rsidRPr="00CA265F" w:rsidRDefault="00CA265F" w:rsidP="00CA265F">
      <w:pPr>
        <w:tabs>
          <w:tab w:val="left" w:pos="142"/>
        </w:tabs>
        <w:jc w:val="both"/>
        <w:rPr>
          <w:rFonts w:ascii="Arial" w:hAnsi="Arial" w:cs="Arial"/>
        </w:rPr>
      </w:pPr>
      <w:r w:rsidRPr="00CA265F">
        <w:rPr>
          <w:rFonts w:ascii="Arial" w:hAnsi="Arial" w:cs="Arial"/>
        </w:rPr>
        <w:t xml:space="preserve">Le signataire : </w:t>
      </w:r>
    </w:p>
    <w:p w14:paraId="3C89CAA7" w14:textId="77777777" w:rsidR="00CA265F" w:rsidRPr="00CA265F" w:rsidRDefault="00CA265F" w:rsidP="00CA265F">
      <w:pPr>
        <w:tabs>
          <w:tab w:val="left" w:pos="142"/>
        </w:tabs>
        <w:spacing w:before="120"/>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S’engage, sur la base de son offre et pour son propre compte ;</w:t>
      </w:r>
    </w:p>
    <w:p w14:paraId="0D302DE8" w14:textId="77777777" w:rsidR="00CA265F" w:rsidRPr="00CA265F" w:rsidRDefault="00CA265F" w:rsidP="00CA265F">
      <w:pPr>
        <w:tabs>
          <w:tab w:val="left" w:pos="142"/>
        </w:tabs>
        <w:jc w:val="both"/>
        <w:rPr>
          <w:rFonts w:ascii="Arial" w:hAnsi="Arial" w:cs="Arial"/>
        </w:rPr>
      </w:pPr>
      <w:r w:rsidRPr="00CA265F">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C5DCA77" w14:textId="77777777" w:rsidR="00CA265F" w:rsidRPr="00CA265F" w:rsidRDefault="00CA265F" w:rsidP="00CA265F">
      <w:pPr>
        <w:tabs>
          <w:tab w:val="left" w:pos="142"/>
        </w:tabs>
        <w:jc w:val="both"/>
        <w:rPr>
          <w:rFonts w:ascii="Arial" w:hAnsi="Arial" w:cs="Arial"/>
        </w:rPr>
      </w:pPr>
    </w:p>
    <w:p w14:paraId="052CFF04" w14:textId="77777777" w:rsidR="00CA265F" w:rsidRPr="00CA265F" w:rsidRDefault="00CA265F" w:rsidP="00CA265F">
      <w:pPr>
        <w:tabs>
          <w:tab w:val="left" w:pos="142"/>
        </w:tabs>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Engage la société ……………………… sur la base de son offre ;</w:t>
      </w:r>
    </w:p>
    <w:p w14:paraId="2A3FF061" w14:textId="77777777" w:rsidR="00CA265F" w:rsidRPr="00CA265F" w:rsidRDefault="00CA265F" w:rsidP="00CA265F">
      <w:pPr>
        <w:tabs>
          <w:tab w:val="left" w:pos="142"/>
        </w:tabs>
        <w:jc w:val="both"/>
        <w:rPr>
          <w:rFonts w:ascii="Arial" w:hAnsi="Arial" w:cs="Arial"/>
          <w:i/>
          <w:sz w:val="18"/>
          <w:szCs w:val="18"/>
        </w:rPr>
      </w:pPr>
      <w:r w:rsidRPr="00CA265F">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58E5B" w14:textId="77777777" w:rsidR="00CA265F" w:rsidRPr="00CA265F" w:rsidRDefault="00CA265F" w:rsidP="00CA265F">
      <w:pPr>
        <w:tabs>
          <w:tab w:val="left" w:pos="142"/>
        </w:tabs>
        <w:jc w:val="both"/>
        <w:rPr>
          <w:rFonts w:ascii="Arial" w:hAnsi="Arial" w:cs="Arial"/>
        </w:rPr>
      </w:pPr>
    </w:p>
    <w:p w14:paraId="74632015" w14:textId="77777777" w:rsidR="00CA265F" w:rsidRPr="00CA265F" w:rsidRDefault="00CA265F" w:rsidP="00CA265F">
      <w:pPr>
        <w:tabs>
          <w:tab w:val="left" w:pos="142"/>
          <w:tab w:val="left" w:pos="426"/>
        </w:tabs>
        <w:spacing w:before="120"/>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000000">
        <w:fldChar w:fldCharType="separate"/>
      </w:r>
      <w:r w:rsidRPr="00CA265F">
        <w:fldChar w:fldCharType="end"/>
      </w:r>
      <w:r w:rsidRPr="00CA265F">
        <w:rPr>
          <w:rFonts w:ascii="Arial" w:hAnsi="Arial" w:cs="Arial"/>
        </w:rPr>
        <w:t xml:space="preserve"> L’ensemble des membres du groupement s’engagent, sur la base de l’offre du groupement ;</w:t>
      </w:r>
    </w:p>
    <w:p w14:paraId="19D2BC8B" w14:textId="77777777" w:rsidR="00CA265F" w:rsidRPr="00CA265F" w:rsidRDefault="00CA265F" w:rsidP="00CA265F">
      <w:pPr>
        <w:tabs>
          <w:tab w:val="left" w:pos="142"/>
        </w:tabs>
        <w:jc w:val="both"/>
        <w:rPr>
          <w:rFonts w:ascii="Arial" w:hAnsi="Arial" w:cs="Arial"/>
        </w:rPr>
      </w:pPr>
      <w:r w:rsidRPr="00CA265F">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A265F">
        <w:rPr>
          <w:rFonts w:ascii="Arial" w:hAnsi="Arial" w:cs="Arial"/>
          <w:i/>
          <w:iCs/>
          <w:sz w:val="18"/>
          <w:szCs w:val="18"/>
        </w:rPr>
        <w:t>]</w:t>
      </w:r>
    </w:p>
    <w:p w14:paraId="4497DE2A" w14:textId="77777777" w:rsidR="009B1CD0" w:rsidRDefault="009B1CD0" w:rsidP="009B45B9">
      <w:pPr>
        <w:pStyle w:val="fcase1ertab"/>
        <w:tabs>
          <w:tab w:val="left" w:pos="851"/>
        </w:tabs>
        <w:ind w:left="0" w:firstLine="0"/>
        <w:rPr>
          <w:rFonts w:ascii="Arial" w:hAnsi="Arial" w:cs="Arial"/>
        </w:rPr>
      </w:pPr>
    </w:p>
    <w:p w14:paraId="1132B78B" w14:textId="77777777" w:rsidR="00CA265F" w:rsidRDefault="00CA265F" w:rsidP="00CA265F">
      <w:pPr>
        <w:pStyle w:val="fcase1ertab"/>
        <w:tabs>
          <w:tab w:val="left" w:pos="142"/>
        </w:tabs>
        <w:ind w:left="0" w:firstLine="0"/>
        <w:rPr>
          <w:rFonts w:ascii="Arial" w:hAnsi="Arial" w:cs="Arial"/>
        </w:rPr>
      </w:pPr>
    </w:p>
    <w:p w14:paraId="61B81182" w14:textId="77777777" w:rsidR="00CA265F" w:rsidRDefault="00CA265F" w:rsidP="00CA265F">
      <w:pPr>
        <w:pStyle w:val="fcase1ertab"/>
        <w:tabs>
          <w:tab w:val="left" w:pos="142"/>
        </w:tabs>
        <w:ind w:left="0" w:firstLine="0"/>
      </w:pPr>
      <w:r>
        <w:rPr>
          <w:rFonts w:ascii="Arial" w:hAnsi="Arial" w:cs="Arial"/>
        </w:rPr>
        <w:t>A livrer les fournitures demandées ou à exécuter les prestations demandées :</w:t>
      </w:r>
    </w:p>
    <w:p w14:paraId="6D84830A" w14:textId="77777777" w:rsidR="00CA265F" w:rsidRDefault="00CA265F" w:rsidP="00CA265F">
      <w:pPr>
        <w:pStyle w:val="fcase1ertab"/>
        <w:tabs>
          <w:tab w:val="clear" w:pos="426"/>
          <w:tab w:val="left" w:pos="142"/>
        </w:tabs>
        <w:spacing w:before="120"/>
        <w:ind w:left="0" w:firstLine="0"/>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r w:rsidR="005E0464">
        <w:rPr>
          <w:rFonts w:ascii="Arial" w:hAnsi="Arial" w:cs="Arial"/>
        </w:rPr>
        <w:t>Aux</w:t>
      </w:r>
      <w:r>
        <w:rPr>
          <w:rFonts w:ascii="Arial" w:hAnsi="Arial" w:cs="Arial"/>
        </w:rPr>
        <w:t xml:space="preserve"> prix indiqués ci-dessous ;</w:t>
      </w:r>
    </w:p>
    <w:p w14:paraId="0FA3F62B" w14:textId="77777777" w:rsidR="00CA265F" w:rsidRDefault="00CA265F" w:rsidP="00CA265F">
      <w:pPr>
        <w:tabs>
          <w:tab w:val="left" w:pos="3261"/>
        </w:tabs>
        <w:spacing w:before="120"/>
        <w:ind w:left="567"/>
        <w:jc w:val="both"/>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Taux de la TVA :</w:t>
      </w:r>
      <w:r>
        <w:t xml:space="preserve"> </w:t>
      </w:r>
    </w:p>
    <w:p w14:paraId="202799E1" w14:textId="77777777" w:rsidR="00CA265F" w:rsidRDefault="005041F7" w:rsidP="00CA265F">
      <w:pPr>
        <w:tabs>
          <w:tab w:val="left" w:pos="1418"/>
        </w:tabs>
        <w:spacing w:before="120"/>
        <w:ind w:left="567"/>
        <w:jc w:val="both"/>
      </w:pPr>
      <w:r>
        <w:rPr>
          <w:noProof/>
          <w:lang w:eastAsia="fr-FR"/>
        </w:rPr>
        <mc:AlternateContent>
          <mc:Choice Requires="wps">
            <w:drawing>
              <wp:anchor distT="0" distB="0" distL="114300" distR="114300" simplePos="0" relativeHeight="251659264" behindDoc="0" locked="0" layoutInCell="1" allowOverlap="1" wp14:anchorId="14AD1D7F" wp14:editId="50515C97">
                <wp:simplePos x="0" y="0"/>
                <wp:positionH relativeFrom="column">
                  <wp:posOffset>399415</wp:posOffset>
                </wp:positionH>
                <wp:positionV relativeFrom="paragraph">
                  <wp:posOffset>172720</wp:posOffset>
                </wp:positionV>
                <wp:extent cx="438150" cy="0"/>
                <wp:effectExtent l="0" t="0" r="0" b="0"/>
                <wp:wrapNone/>
                <wp:docPr id="1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14D9D2" id="AutoShape 15" o:spid="_x0000_s1026" type="#_x0000_t32" style="position:absolute;margin-left:31.45pt;margin-top:13.6pt;width:3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8cHgIAADwEAAAOAAAAZHJzL2Uyb0RvYy54bWysU9uO2jAQfa/Uf7D8DknYQ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"/>
            </w:pict>
          </mc:Fallback>
        </mc:AlternateContent>
      </w:r>
      <w:r w:rsidR="00CA265F">
        <w:tab/>
        <w:t>%</w:t>
      </w:r>
    </w:p>
    <w:p w14:paraId="2A470071" w14:textId="77777777" w:rsidR="00CA265F" w:rsidRDefault="00CA265F" w:rsidP="00CA265F">
      <w:pPr>
        <w:spacing w:before="240"/>
        <w:ind w:left="567"/>
        <w:jc w:val="both"/>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Montant hors taxes</w:t>
      </w:r>
      <w:r w:rsidRPr="00625F03">
        <w:rPr>
          <w:rStyle w:val="Caractresdenotedebasdepage"/>
          <w:b/>
          <w:u w:val="single"/>
        </w:rPr>
        <w:footnoteReference w:id="2"/>
      </w:r>
      <w:r w:rsidRPr="00625F03">
        <w:rPr>
          <w:rStyle w:val="Caractresdenotedebasdepage"/>
          <w:b/>
          <w:u w:val="single"/>
        </w:rPr>
        <w:t> </w:t>
      </w:r>
      <w:r w:rsidRPr="00625F03">
        <w:rPr>
          <w:b/>
          <w:u w:val="single"/>
        </w:rPr>
        <w:t>:</w:t>
      </w:r>
    </w:p>
    <w:p w14:paraId="00E8AF45" w14:textId="77777777" w:rsidR="00CA265F" w:rsidRDefault="005041F7" w:rsidP="00CA265F">
      <w:pPr>
        <w:spacing w:before="120"/>
        <w:ind w:left="567"/>
        <w:jc w:val="both"/>
        <w:rPr>
          <w:rFonts w:ascii="Arial" w:hAnsi="Arial" w:cs="Arial"/>
        </w:rPr>
      </w:pPr>
      <w:r>
        <w:rPr>
          <w:noProof/>
          <w:lang w:eastAsia="fr-FR"/>
        </w:rPr>
        <mc:AlternateContent>
          <mc:Choice Requires="wps">
            <w:drawing>
              <wp:anchor distT="0" distB="0" distL="114300" distR="114300" simplePos="0" relativeHeight="251660288" behindDoc="0" locked="0" layoutInCell="1" allowOverlap="1" wp14:anchorId="5C59E352" wp14:editId="7F72B227">
                <wp:simplePos x="0" y="0"/>
                <wp:positionH relativeFrom="column">
                  <wp:posOffset>2650490</wp:posOffset>
                </wp:positionH>
                <wp:positionV relativeFrom="paragraph">
                  <wp:posOffset>207010</wp:posOffset>
                </wp:positionV>
                <wp:extent cx="3111500" cy="0"/>
                <wp:effectExtent l="0" t="0" r="0" b="0"/>
                <wp:wrapNone/>
                <wp:docPr id="10"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FF7253" id="AutoShape 16" o:spid="_x0000_s1026" type="#_x0000_t32" style="position:absolute;margin-left:208.7pt;margin-top:16.3pt;width:2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"/>
            </w:pict>
          </mc:Fallback>
        </mc:AlternateContent>
      </w:r>
      <w:r w:rsidR="00CA265F">
        <w:t xml:space="preserve">Montant </w:t>
      </w:r>
      <w:r w:rsidR="00CA265F">
        <w:rPr>
          <w:rFonts w:ascii="Arial" w:hAnsi="Arial" w:cs="Arial"/>
        </w:rPr>
        <w:t xml:space="preserve">hors taxes arrêté en chiffres à : </w:t>
      </w:r>
    </w:p>
    <w:p w14:paraId="799890BA" w14:textId="77777777" w:rsidR="00CA265F" w:rsidRDefault="005041F7" w:rsidP="00CA265F">
      <w:pPr>
        <w:pStyle w:val="fcase1ertab"/>
        <w:tabs>
          <w:tab w:val="clear" w:pos="426"/>
        </w:tabs>
        <w:spacing w:before="120"/>
        <w:ind w:left="567" w:firstLine="0"/>
      </w:pPr>
      <w:r>
        <w:rPr>
          <w:noProof/>
          <w:lang w:eastAsia="fr-FR"/>
        </w:rPr>
        <mc:AlternateContent>
          <mc:Choice Requires="wps">
            <w:drawing>
              <wp:anchor distT="0" distB="0" distL="114300" distR="114300" simplePos="0" relativeHeight="251661312" behindDoc="0" locked="0" layoutInCell="1" allowOverlap="1" wp14:anchorId="6E297B8D" wp14:editId="4875B3F4">
                <wp:simplePos x="0" y="0"/>
                <wp:positionH relativeFrom="column">
                  <wp:posOffset>2640965</wp:posOffset>
                </wp:positionH>
                <wp:positionV relativeFrom="paragraph">
                  <wp:posOffset>184785</wp:posOffset>
                </wp:positionV>
                <wp:extent cx="3111500" cy="0"/>
                <wp:effectExtent l="0" t="0" r="0" b="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DDD6B0" id="AutoShape 17" o:spid="_x0000_s1026" type="#_x0000_t32" style="position:absolute;margin-left:207.95pt;margin-top:14.55pt;width:2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"/>
            </w:pict>
          </mc:Fallback>
        </mc:AlternateContent>
      </w:r>
      <w:r w:rsidR="00CA265F">
        <w:rPr>
          <w:rFonts w:ascii="Arial" w:hAnsi="Arial" w:cs="Arial"/>
        </w:rPr>
        <w:t xml:space="preserve">Montant hors taxes arrêté en lettres à : </w:t>
      </w:r>
    </w:p>
    <w:p w14:paraId="6CF52548" w14:textId="77777777" w:rsidR="00CA265F" w:rsidRDefault="00CA265F" w:rsidP="00CA265F">
      <w:pPr>
        <w:spacing w:before="240"/>
        <w:ind w:left="567"/>
        <w:jc w:val="both"/>
        <w:rPr>
          <w:rFonts w:ascii="Arial" w:hAnsi="Arial" w:cs="Arial"/>
        </w:rPr>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Montant TTC</w:t>
      </w:r>
      <w:r w:rsidRPr="00625F03">
        <w:rPr>
          <w:rStyle w:val="Appelnotedebasdep"/>
          <w:rFonts w:cs="Times New Roman"/>
          <w:b/>
          <w:u w:val="single"/>
        </w:rPr>
        <w:footnoteReference w:id="3"/>
      </w:r>
      <w:r w:rsidRPr="00625F03">
        <w:rPr>
          <w:rStyle w:val="Caractresdenotedebasdepage"/>
          <w:b/>
          <w:u w:val="single"/>
        </w:rPr>
        <w:t> </w:t>
      </w:r>
      <w:r w:rsidRPr="00625F03">
        <w:rPr>
          <w:b/>
          <w:u w:val="single"/>
        </w:rPr>
        <w:t>:</w:t>
      </w:r>
    </w:p>
    <w:p w14:paraId="13A42E53" w14:textId="77777777" w:rsidR="00CA265F" w:rsidRDefault="005041F7" w:rsidP="00CA265F">
      <w:pPr>
        <w:pStyle w:val="fcase1ertab"/>
        <w:tabs>
          <w:tab w:val="clear" w:pos="426"/>
        </w:tabs>
        <w:spacing w:before="120"/>
        <w:ind w:left="567" w:firstLine="0"/>
        <w:rPr>
          <w:rFonts w:ascii="Arial" w:hAnsi="Arial" w:cs="Arial"/>
        </w:rPr>
      </w:pPr>
      <w:r>
        <w:rPr>
          <w:rFonts w:ascii="Arial" w:hAnsi="Arial" w:cs="Arial"/>
          <w:noProof/>
          <w:lang w:eastAsia="fr-FR"/>
        </w:rPr>
        <mc:AlternateContent>
          <mc:Choice Requires="wps">
            <w:drawing>
              <wp:anchor distT="0" distB="0" distL="114300" distR="114300" simplePos="0" relativeHeight="251662336" behindDoc="0" locked="0" layoutInCell="1" allowOverlap="1" wp14:anchorId="6685687C" wp14:editId="27065CE0">
                <wp:simplePos x="0" y="0"/>
                <wp:positionH relativeFrom="column">
                  <wp:posOffset>2336165</wp:posOffset>
                </wp:positionH>
                <wp:positionV relativeFrom="paragraph">
                  <wp:posOffset>226060</wp:posOffset>
                </wp:positionV>
                <wp:extent cx="3425825" cy="0"/>
                <wp:effectExtent l="0" t="0" r="0" b="0"/>
                <wp:wrapNone/>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25F910" id="AutoShape 18" o:spid="_x0000_s1026" type="#_x0000_t32" style="position:absolute;margin-left:183.95pt;margin-top:17.8pt;width:269.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"/>
            </w:pict>
          </mc:Fallback>
        </mc:AlternateContent>
      </w:r>
      <w:r w:rsidR="00CA265F">
        <w:rPr>
          <w:rFonts w:ascii="Arial" w:hAnsi="Arial" w:cs="Arial"/>
        </w:rPr>
        <w:t xml:space="preserve">Montant TTC arrêté en chiffres à : </w:t>
      </w:r>
    </w:p>
    <w:p w14:paraId="1C91E0AD" w14:textId="77777777" w:rsidR="00CA265F" w:rsidRDefault="005041F7" w:rsidP="00CA265F">
      <w:pPr>
        <w:pStyle w:val="fcase1ertab"/>
        <w:tabs>
          <w:tab w:val="clear" w:pos="426"/>
        </w:tabs>
        <w:spacing w:before="120"/>
        <w:ind w:left="567" w:firstLine="0"/>
        <w:rPr>
          <w:rFonts w:ascii="Arial" w:hAnsi="Arial" w:cs="Arial"/>
          <w:u w:val="single"/>
        </w:rPr>
      </w:pPr>
      <w:r>
        <w:rPr>
          <w:rFonts w:ascii="Arial" w:hAnsi="Arial" w:cs="Arial"/>
          <w:noProof/>
          <w:lang w:eastAsia="fr-FR"/>
        </w:rPr>
        <mc:AlternateContent>
          <mc:Choice Requires="wps">
            <w:drawing>
              <wp:anchor distT="0" distB="0" distL="114300" distR="114300" simplePos="0" relativeHeight="251663360" behindDoc="0" locked="0" layoutInCell="1" allowOverlap="1" wp14:anchorId="3A25D292" wp14:editId="580BF2AB">
                <wp:simplePos x="0" y="0"/>
                <wp:positionH relativeFrom="column">
                  <wp:posOffset>2336165</wp:posOffset>
                </wp:positionH>
                <wp:positionV relativeFrom="paragraph">
                  <wp:posOffset>203835</wp:posOffset>
                </wp:positionV>
                <wp:extent cx="3425825" cy="0"/>
                <wp:effectExtent l="0" t="0" r="0" b="0"/>
                <wp:wrapNone/>
                <wp:docPr id="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F1FE5D" id="AutoShape 19" o:spid="_x0000_s1026" type="#_x0000_t32" style="position:absolute;margin-left:183.95pt;margin-top:16.05pt;width:269.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"/>
            </w:pict>
          </mc:Fallback>
        </mc:AlternateContent>
      </w:r>
      <w:r w:rsidR="00CA265F">
        <w:rPr>
          <w:rFonts w:ascii="Arial" w:hAnsi="Arial" w:cs="Arial"/>
        </w:rPr>
        <w:t xml:space="preserve">Montant TTC arrêté en lettres à : </w:t>
      </w:r>
    </w:p>
    <w:p w14:paraId="2364FB01" w14:textId="77777777" w:rsidR="00CA265F" w:rsidRPr="005E0464" w:rsidRDefault="00CA265F" w:rsidP="00CA265F">
      <w:pPr>
        <w:pStyle w:val="fcase1ertab"/>
        <w:tabs>
          <w:tab w:val="left" w:pos="142"/>
        </w:tabs>
        <w:spacing w:before="120"/>
        <w:ind w:left="0" w:firstLine="0"/>
        <w:rPr>
          <w:b/>
          <w:sz w:val="22"/>
          <w:u w:val="single"/>
        </w:rPr>
      </w:pPr>
      <w:proofErr w:type="gramStart"/>
      <w:r w:rsidRPr="005E0464">
        <w:rPr>
          <w:rFonts w:ascii="Arial" w:hAnsi="Arial" w:cs="Arial"/>
          <w:b/>
          <w:sz w:val="22"/>
          <w:u w:val="single"/>
        </w:rPr>
        <w:t>OU</w:t>
      </w:r>
      <w:proofErr w:type="gramEnd"/>
    </w:p>
    <w:p w14:paraId="73FE2B01" w14:textId="77777777" w:rsidR="00CA265F" w:rsidRDefault="00554BC1" w:rsidP="00CA265F">
      <w:pPr>
        <w:pStyle w:val="fcase1ertab"/>
        <w:tabs>
          <w:tab w:val="clear" w:pos="426"/>
          <w:tab w:val="left" w:pos="142"/>
        </w:tabs>
        <w:spacing w:before="120"/>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CA265F">
        <w:rPr>
          <w:rFonts w:ascii="Arial" w:hAnsi="Arial" w:cs="Arial"/>
        </w:rPr>
        <w:t xml:space="preserve"> Aux prix indiqués dans l’annexe financière de l’offre, le bordereau des prix.</w:t>
      </w:r>
    </w:p>
    <w:p w14:paraId="78C4B6CD" w14:textId="77777777" w:rsidR="00CA265F" w:rsidRDefault="00CA265F" w:rsidP="00CA265F">
      <w:pPr>
        <w:pStyle w:val="fcase1ertab"/>
        <w:tabs>
          <w:tab w:val="clear" w:pos="426"/>
          <w:tab w:val="left" w:pos="142"/>
        </w:tabs>
        <w:spacing w:before="120"/>
        <w:ind w:left="0" w:firstLine="142"/>
        <w:rPr>
          <w:rFonts w:ascii="Arial" w:hAnsi="Arial" w:cs="Arial"/>
        </w:rPr>
      </w:pPr>
    </w:p>
    <w:p w14:paraId="2DA5D6FA" w14:textId="77777777" w:rsidR="009B1CD0" w:rsidRDefault="009B1CD0" w:rsidP="00610760">
      <w:pPr>
        <w:shd w:val="clear" w:color="auto" w:fill="BFBFBF"/>
        <w:tabs>
          <w:tab w:val="left" w:pos="851"/>
          <w:tab w:val="left" w:pos="6237"/>
        </w:tabs>
        <w:ind w:left="567"/>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34FC14"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1B75B23" w14:textId="77777777" w:rsidR="00036500" w:rsidRDefault="00036500" w:rsidP="009B45B9">
      <w:pPr>
        <w:tabs>
          <w:tab w:val="left" w:pos="851"/>
          <w:tab w:val="left" w:pos="6237"/>
        </w:tabs>
        <w:rPr>
          <w:rFonts w:ascii="Arial" w:hAnsi="Arial" w:cs="Arial"/>
          <w:i/>
          <w:iCs/>
          <w:sz w:val="18"/>
          <w:szCs w:val="18"/>
        </w:rPr>
      </w:pPr>
    </w:p>
    <w:p w14:paraId="52303FAE" w14:textId="77777777" w:rsidR="0021797C" w:rsidRDefault="0021797C" w:rsidP="009B45B9">
      <w:pPr>
        <w:pStyle w:val="fcase1ertab"/>
        <w:tabs>
          <w:tab w:val="left" w:pos="851"/>
        </w:tabs>
        <w:ind w:left="0" w:firstLine="0"/>
        <w:rPr>
          <w:rFonts w:ascii="Arial" w:hAnsi="Arial" w:cs="Arial"/>
        </w:rPr>
      </w:pPr>
      <w:r>
        <w:rPr>
          <w:rFonts w:ascii="Arial" w:hAnsi="Arial" w:cs="Arial"/>
        </w:rPr>
        <w:lastRenderedPageBreak/>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07DA9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85AA22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780BD2A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87D39B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89DA07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221036A"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CD6C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119090E"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8070D2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71C4DA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3DC5C5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CF001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B43830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D9FE6F4" w14:textId="77777777">
        <w:trPr>
          <w:trHeight w:val="1021"/>
        </w:trPr>
        <w:tc>
          <w:tcPr>
            <w:tcW w:w="4503" w:type="dxa"/>
            <w:tcBorders>
              <w:top w:val="single" w:sz="4" w:space="0" w:color="000000"/>
              <w:left w:val="single" w:sz="4" w:space="0" w:color="000000"/>
            </w:tcBorders>
            <w:shd w:val="clear" w:color="auto" w:fill="CCFFFF"/>
          </w:tcPr>
          <w:p w14:paraId="7191123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575DCB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5A2478D" w14:textId="77777777" w:rsidR="009B1CD0" w:rsidRDefault="009B1CD0" w:rsidP="006F3DF9">
            <w:pPr>
              <w:tabs>
                <w:tab w:val="left" w:pos="851"/>
              </w:tabs>
              <w:snapToGrid w:val="0"/>
              <w:jc w:val="both"/>
              <w:rPr>
                <w:rFonts w:ascii="Arial" w:hAnsi="Arial" w:cs="Arial"/>
              </w:rPr>
            </w:pPr>
          </w:p>
        </w:tc>
      </w:tr>
      <w:tr w:rsidR="009B1CD0" w14:paraId="0525CF0D" w14:textId="77777777">
        <w:trPr>
          <w:trHeight w:val="1021"/>
        </w:trPr>
        <w:tc>
          <w:tcPr>
            <w:tcW w:w="4503" w:type="dxa"/>
            <w:tcBorders>
              <w:left w:val="single" w:sz="4" w:space="0" w:color="000000"/>
            </w:tcBorders>
            <w:shd w:val="clear" w:color="auto" w:fill="auto"/>
          </w:tcPr>
          <w:p w14:paraId="2A6C0CD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E36354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0A5D694" w14:textId="77777777" w:rsidR="009B1CD0" w:rsidRDefault="009B1CD0" w:rsidP="006F3DF9">
            <w:pPr>
              <w:tabs>
                <w:tab w:val="left" w:pos="851"/>
              </w:tabs>
              <w:snapToGrid w:val="0"/>
              <w:jc w:val="both"/>
              <w:rPr>
                <w:rFonts w:ascii="Arial" w:hAnsi="Arial" w:cs="Arial"/>
              </w:rPr>
            </w:pPr>
          </w:p>
        </w:tc>
      </w:tr>
      <w:tr w:rsidR="009B1CD0" w14:paraId="52B5FFE2" w14:textId="77777777">
        <w:trPr>
          <w:trHeight w:val="1021"/>
        </w:trPr>
        <w:tc>
          <w:tcPr>
            <w:tcW w:w="4503" w:type="dxa"/>
            <w:tcBorders>
              <w:left w:val="single" w:sz="4" w:space="0" w:color="000000"/>
              <w:bottom w:val="single" w:sz="4" w:space="0" w:color="000000"/>
            </w:tcBorders>
            <w:shd w:val="clear" w:color="auto" w:fill="CCFFFF"/>
          </w:tcPr>
          <w:p w14:paraId="1684CCB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FAD40C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49BA92D" w14:textId="77777777" w:rsidR="009B1CD0" w:rsidRDefault="009B1CD0" w:rsidP="006F3DF9">
            <w:pPr>
              <w:tabs>
                <w:tab w:val="left" w:pos="851"/>
              </w:tabs>
              <w:snapToGrid w:val="0"/>
              <w:jc w:val="both"/>
              <w:rPr>
                <w:rFonts w:ascii="Arial" w:hAnsi="Arial" w:cs="Arial"/>
              </w:rPr>
            </w:pPr>
          </w:p>
        </w:tc>
      </w:tr>
    </w:tbl>
    <w:p w14:paraId="2B266775" w14:textId="77777777" w:rsidR="009B1CD0" w:rsidRDefault="009B1CD0" w:rsidP="006C4338">
      <w:pPr>
        <w:tabs>
          <w:tab w:val="left" w:pos="851"/>
          <w:tab w:val="left" w:pos="6237"/>
        </w:tabs>
      </w:pPr>
    </w:p>
    <w:p w14:paraId="7B5BAB9F" w14:textId="77777777" w:rsidR="009B1CD0" w:rsidRDefault="009B1CD0" w:rsidP="006C4338">
      <w:pPr>
        <w:pStyle w:val="fcasegauche"/>
        <w:tabs>
          <w:tab w:val="left" w:pos="851"/>
        </w:tabs>
        <w:spacing w:after="0"/>
        <w:ind w:left="0" w:firstLine="0"/>
        <w:rPr>
          <w:rFonts w:ascii="Arial" w:hAnsi="Arial" w:cs="Arial"/>
          <w:bCs/>
          <w:iCs/>
        </w:rPr>
      </w:pPr>
    </w:p>
    <w:p w14:paraId="06D3F4D7" w14:textId="77777777" w:rsidR="009B1CD0" w:rsidRDefault="009B1CD0"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B3 - Compte (s) à créditer</w:t>
      </w:r>
    </w:p>
    <w:p w14:paraId="0C649C2C" w14:textId="77777777" w:rsidR="009B1CD0" w:rsidRPr="005E0464" w:rsidRDefault="009B1CD0" w:rsidP="005846FB">
      <w:pPr>
        <w:pStyle w:val="fcase1ertab"/>
        <w:tabs>
          <w:tab w:val="left" w:pos="851"/>
        </w:tabs>
        <w:spacing w:before="120"/>
        <w:ind w:left="0" w:firstLine="0"/>
        <w:rPr>
          <w:rFonts w:ascii="Arial" w:hAnsi="Arial" w:cs="Arial"/>
          <w:b/>
          <w:color w:val="FF0000"/>
        </w:rPr>
      </w:pPr>
      <w:r w:rsidRPr="005E0464">
        <w:rPr>
          <w:rFonts w:ascii="Arial" w:hAnsi="Arial" w:cs="Arial"/>
          <w:b/>
          <w:i/>
          <w:color w:val="FF0000"/>
          <w:sz w:val="18"/>
          <w:szCs w:val="18"/>
        </w:rPr>
        <w:t>(Joindre un ou des relevé(s) d’identité bancaire ou postal.)</w:t>
      </w:r>
    </w:p>
    <w:p w14:paraId="0AC8031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62AC77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5E0464">
        <w:rPr>
          <w:rFonts w:ascii="Arial" w:hAnsi="Arial" w:cs="Arial"/>
          <w:b/>
          <w:u w:val="single"/>
        </w:rPr>
        <w:t>Nom</w:t>
      </w:r>
      <w:proofErr w:type="gramEnd"/>
      <w:r w:rsidRPr="005E0464">
        <w:rPr>
          <w:rFonts w:ascii="Arial" w:hAnsi="Arial" w:cs="Arial"/>
          <w:b/>
          <w:u w:val="single"/>
        </w:rPr>
        <w:t xml:space="preserve"> de l’établissement bancaire :</w:t>
      </w:r>
    </w:p>
    <w:p w14:paraId="2234139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DFD055" w14:textId="77777777" w:rsidR="009B1CD0" w:rsidRDefault="005041F7" w:rsidP="00710FD6">
      <w:pPr>
        <w:pStyle w:val="fcasegauche"/>
        <w:tabs>
          <w:tab w:val="left" w:pos="426"/>
          <w:tab w:val="left" w:pos="851"/>
        </w:tabs>
        <w:spacing w:after="0"/>
        <w:ind w:left="0" w:firstLine="0"/>
        <w:jc w:val="left"/>
        <w:rPr>
          <w:rFonts w:ascii="Arial" w:hAnsi="Arial" w:cs="Arial"/>
        </w:rPr>
      </w:pPr>
      <w:r>
        <w:rPr>
          <w:rFonts w:ascii="Arial" w:hAnsi="Arial" w:cs="Arial"/>
          <w:noProof/>
          <w:lang w:eastAsia="fr-FR"/>
        </w:rPr>
        <mc:AlternateContent>
          <mc:Choice Requires="wps">
            <w:drawing>
              <wp:anchor distT="0" distB="0" distL="114300" distR="114300" simplePos="0" relativeHeight="251664384" behindDoc="0" locked="0" layoutInCell="1" allowOverlap="1" wp14:anchorId="5D697CD6" wp14:editId="32E6FB1B">
                <wp:simplePos x="0" y="0"/>
                <wp:positionH relativeFrom="column">
                  <wp:posOffset>12065</wp:posOffset>
                </wp:positionH>
                <wp:positionV relativeFrom="paragraph">
                  <wp:posOffset>19685</wp:posOffset>
                </wp:positionV>
                <wp:extent cx="3362325" cy="0"/>
                <wp:effectExtent l="0" t="0" r="0" b="0"/>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2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C3D6D2" id="AutoShape 20" o:spid="_x0000_s1026" type="#_x0000_t32" style="position:absolute;margin-left:.95pt;margin-top:1.55pt;width:264.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"/>
            </w:pict>
          </mc:Fallback>
        </mc:AlternateContent>
      </w:r>
    </w:p>
    <w:p w14:paraId="1F48363B" w14:textId="77777777" w:rsidR="009B1CD0" w:rsidRPr="005E0464" w:rsidRDefault="009B1CD0" w:rsidP="00710FD6">
      <w:pPr>
        <w:pStyle w:val="fcasegauche"/>
        <w:tabs>
          <w:tab w:val="left" w:pos="426"/>
          <w:tab w:val="left" w:pos="851"/>
        </w:tabs>
        <w:spacing w:after="0"/>
        <w:ind w:left="0" w:firstLine="0"/>
        <w:jc w:val="left"/>
        <w:rPr>
          <w:rFonts w:ascii="Arial" w:hAnsi="Arial" w:cs="Arial"/>
          <w:b/>
          <w:u w:val="single"/>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5E0464">
        <w:rPr>
          <w:rFonts w:ascii="Arial" w:hAnsi="Arial" w:cs="Arial"/>
          <w:b/>
          <w:u w:val="single"/>
        </w:rPr>
        <w:t>Numéro</w:t>
      </w:r>
      <w:proofErr w:type="gramEnd"/>
      <w:r w:rsidRPr="005E0464">
        <w:rPr>
          <w:rFonts w:ascii="Arial" w:hAnsi="Arial" w:cs="Arial"/>
          <w:b/>
          <w:u w:val="single"/>
        </w:rPr>
        <w:t xml:space="preserve"> de compte :</w:t>
      </w:r>
    </w:p>
    <w:p w14:paraId="305537B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0486AB6" w14:textId="77777777" w:rsidR="009B1CD0" w:rsidRDefault="005041F7" w:rsidP="0083205E">
      <w:pPr>
        <w:pStyle w:val="fcasegauche"/>
        <w:tabs>
          <w:tab w:val="left" w:pos="426"/>
          <w:tab w:val="left" w:pos="851"/>
        </w:tabs>
        <w:spacing w:after="0"/>
        <w:ind w:left="0" w:firstLine="0"/>
        <w:jc w:val="left"/>
        <w:rPr>
          <w:rFonts w:ascii="Arial" w:hAnsi="Arial" w:cs="Arial"/>
          <w:b/>
        </w:rPr>
      </w:pPr>
      <w:r>
        <w:rPr>
          <w:rFonts w:ascii="Arial" w:hAnsi="Arial" w:cs="Arial"/>
          <w:b/>
          <w:noProof/>
          <w:lang w:eastAsia="fr-FR"/>
        </w:rPr>
        <mc:AlternateContent>
          <mc:Choice Requires="wps">
            <w:drawing>
              <wp:anchor distT="0" distB="0" distL="114300" distR="114300" simplePos="0" relativeHeight="251665408" behindDoc="0" locked="0" layoutInCell="1" allowOverlap="1" wp14:anchorId="623BFAB8" wp14:editId="320E62B9">
                <wp:simplePos x="0" y="0"/>
                <wp:positionH relativeFrom="column">
                  <wp:posOffset>21590</wp:posOffset>
                </wp:positionH>
                <wp:positionV relativeFrom="paragraph">
                  <wp:posOffset>38735</wp:posOffset>
                </wp:positionV>
                <wp:extent cx="3362325" cy="0"/>
                <wp:effectExtent l="0" t="0" r="0" b="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2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ECF5AB" id="AutoShape 21" o:spid="_x0000_s1026" type="#_x0000_t32" style="position:absolute;margin-left:1.7pt;margin-top:3.05pt;width:264.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"/>
            </w:pict>
          </mc:Fallback>
        </mc:AlternateContent>
      </w:r>
    </w:p>
    <w:p w14:paraId="0532972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0DE184E" w14:textId="77777777" w:rsidR="009B1CD0" w:rsidRDefault="009B1CD0" w:rsidP="00610760">
      <w:pPr>
        <w:pStyle w:val="fcasegauche"/>
        <w:shd w:val="clear" w:color="auto" w:fill="BFBFBF"/>
        <w:spacing w:after="0"/>
        <w:ind w:left="567"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3"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35706FB" w14:textId="77777777" w:rsidR="009B1CD0" w:rsidRDefault="009B1CD0" w:rsidP="00934503">
      <w:pPr>
        <w:tabs>
          <w:tab w:val="left" w:pos="426"/>
          <w:tab w:val="left" w:pos="851"/>
        </w:tabs>
        <w:rPr>
          <w:rFonts w:ascii="Arial" w:hAnsi="Arial" w:cs="Arial"/>
          <w:b/>
        </w:rPr>
      </w:pPr>
    </w:p>
    <w:p w14:paraId="1CB3B031" w14:textId="35B524F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Non</w:t>
      </w:r>
      <w:r>
        <w:tab/>
      </w:r>
      <w:r>
        <w:tab/>
      </w:r>
      <w:r>
        <w:tab/>
      </w:r>
      <w:r w:rsidR="00E129C0">
        <w:fldChar w:fldCharType="begin">
          <w:ffData>
            <w:name w:val=""/>
            <w:enabled/>
            <w:calcOnExit w:val="0"/>
            <w:checkBox>
              <w:size w:val="20"/>
              <w:default w:val="1"/>
            </w:checkBox>
          </w:ffData>
        </w:fldChar>
      </w:r>
      <w:r w:rsidR="00E129C0">
        <w:instrText xml:space="preserve"> FORMCHECKBOX </w:instrText>
      </w:r>
      <w:r w:rsidR="00000000">
        <w:fldChar w:fldCharType="separate"/>
      </w:r>
      <w:r w:rsidR="00E129C0">
        <w:fldChar w:fldCharType="end"/>
      </w:r>
      <w:r>
        <w:tab/>
      </w:r>
      <w:r w:rsidR="009D661E">
        <w:t>Oui</w:t>
      </w:r>
    </w:p>
    <w:p w14:paraId="347B010C" w14:textId="77777777" w:rsidR="009B1CD0" w:rsidRDefault="009B1CD0" w:rsidP="005E0464">
      <w:pPr>
        <w:tabs>
          <w:tab w:val="left" w:pos="851"/>
        </w:tabs>
        <w:rPr>
          <w:rFonts w:ascii="Arial" w:hAnsi="Arial" w:cs="Arial"/>
          <w:b/>
        </w:rPr>
      </w:pPr>
      <w:r>
        <w:rPr>
          <w:rFonts w:ascii="Arial" w:hAnsi="Arial" w:cs="Arial"/>
          <w:i/>
          <w:sz w:val="18"/>
          <w:szCs w:val="18"/>
        </w:rPr>
        <w:t>(Cocher la case correspondante.)</w:t>
      </w:r>
    </w:p>
    <w:p w14:paraId="6DE3FA81" w14:textId="77777777" w:rsidR="009B1CD0" w:rsidRDefault="009B1CD0" w:rsidP="009B45B9">
      <w:pPr>
        <w:tabs>
          <w:tab w:val="left" w:pos="426"/>
          <w:tab w:val="left" w:pos="851"/>
        </w:tabs>
        <w:jc w:val="both"/>
        <w:rPr>
          <w:rFonts w:ascii="Arial" w:hAnsi="Arial" w:cs="Arial"/>
          <w:b/>
        </w:rPr>
      </w:pPr>
    </w:p>
    <w:p w14:paraId="5E0E1C33" w14:textId="77777777" w:rsidR="009B1CD0" w:rsidRDefault="009B1CD0" w:rsidP="00610760">
      <w:pPr>
        <w:pStyle w:val="Titre4"/>
        <w:shd w:val="clear" w:color="auto" w:fill="BFBFBF"/>
        <w:tabs>
          <w:tab w:val="clear" w:pos="-142"/>
          <w:tab w:val="clear" w:pos="0"/>
          <w:tab w:val="clear" w:pos="4111"/>
        </w:tabs>
        <w:ind w:hanging="297"/>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5CBBC0" w14:textId="77777777" w:rsidR="009B1CD0" w:rsidRDefault="009B1CD0" w:rsidP="009B45B9">
      <w:pPr>
        <w:tabs>
          <w:tab w:val="left" w:pos="576"/>
          <w:tab w:val="left" w:pos="851"/>
        </w:tabs>
        <w:jc w:val="both"/>
        <w:rPr>
          <w:rFonts w:ascii="Arial" w:hAnsi="Arial" w:cs="Arial"/>
        </w:rPr>
      </w:pPr>
    </w:p>
    <w:p w14:paraId="269B8BD2" w14:textId="067A8C80"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722EB6">
        <w:rPr>
          <w:rFonts w:ascii="Arial" w:hAnsi="Arial" w:cs="Arial"/>
        </w:rPr>
        <w:t>un</w:t>
      </w:r>
      <w:r w:rsidR="005E0464">
        <w:rPr>
          <w:rFonts w:ascii="Arial" w:hAnsi="Arial" w:cs="Arial"/>
        </w:rPr>
        <w:t xml:space="preserve"> an</w:t>
      </w:r>
      <w:r>
        <w:rPr>
          <w:rFonts w:ascii="Arial" w:hAnsi="Arial" w:cs="Arial"/>
        </w:rPr>
        <w:t xml:space="preserve"> </w:t>
      </w:r>
      <w:r w:rsidR="005E0464">
        <w:rPr>
          <w:rFonts w:ascii="Arial" w:hAnsi="Arial" w:cs="Arial"/>
        </w:rPr>
        <w:t xml:space="preserve">ferme </w:t>
      </w:r>
      <w:r>
        <w:rPr>
          <w:rFonts w:ascii="Arial" w:hAnsi="Arial" w:cs="Arial"/>
        </w:rPr>
        <w:t>à compter de</w:t>
      </w:r>
      <w:r w:rsidR="005E0464" w:rsidRPr="005E0464">
        <w:rPr>
          <w:rFonts w:ascii="Arial" w:hAnsi="Arial" w:cs="Arial"/>
        </w:rPr>
        <w:t xml:space="preserve"> </w:t>
      </w:r>
      <w:r w:rsidR="00E266AE">
        <w:rPr>
          <w:rFonts w:ascii="Arial" w:hAnsi="Arial" w:cs="Arial"/>
        </w:rPr>
        <w:t>la date de début d’exécution notifiée</w:t>
      </w:r>
      <w:r w:rsidR="00554BC1">
        <w:rPr>
          <w:rFonts w:ascii="Arial" w:hAnsi="Arial" w:cs="Arial"/>
        </w:rPr>
        <w:t xml:space="preserve"> </w:t>
      </w:r>
      <w:r w:rsidR="00554BC1" w:rsidRPr="00554BC1">
        <w:rPr>
          <w:rFonts w:ascii="Arial" w:hAnsi="Arial" w:cs="Arial"/>
        </w:rPr>
        <w:t xml:space="preserve">par </w:t>
      </w:r>
      <w:r w:rsidR="00E129C0">
        <w:rPr>
          <w:rFonts w:ascii="Arial" w:hAnsi="Arial" w:cs="Arial"/>
        </w:rPr>
        <w:t>INRAE</w:t>
      </w:r>
      <w:r w:rsidR="005E0464">
        <w:rPr>
          <w:rFonts w:ascii="Arial" w:hAnsi="Arial" w:cs="Arial"/>
        </w:rPr>
        <w:t>.</w:t>
      </w:r>
    </w:p>
    <w:p w14:paraId="384FAD50" w14:textId="77777777" w:rsidR="009B1CD0" w:rsidRPr="005E0464" w:rsidRDefault="009B1CD0" w:rsidP="005E0464">
      <w:pPr>
        <w:tabs>
          <w:tab w:val="left" w:pos="851"/>
        </w:tabs>
      </w:pPr>
      <w:r>
        <w:rPr>
          <w:rFonts w:ascii="Arial" w:hAnsi="Arial" w:cs="Arial"/>
          <w:i/>
          <w:sz w:val="18"/>
          <w:szCs w:val="18"/>
        </w:rPr>
        <w:t>(Cocher la case correspondante.)</w:t>
      </w:r>
    </w:p>
    <w:p w14:paraId="63B8AE7A" w14:textId="77777777" w:rsidR="009B1CD0" w:rsidRDefault="009B1CD0" w:rsidP="009B45B9">
      <w:pPr>
        <w:tabs>
          <w:tab w:val="left" w:pos="426"/>
          <w:tab w:val="left" w:pos="851"/>
        </w:tabs>
        <w:jc w:val="both"/>
        <w:rPr>
          <w:rFonts w:ascii="Arial" w:hAnsi="Arial" w:cs="Arial"/>
          <w:b/>
        </w:rPr>
      </w:pPr>
    </w:p>
    <w:p w14:paraId="3F0A650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Non</w:t>
      </w:r>
      <w:r>
        <w:tab/>
      </w:r>
      <w:r>
        <w:tab/>
      </w:r>
      <w:r>
        <w:tab/>
      </w:r>
      <w:r w:rsidR="005E0464">
        <w:fldChar w:fldCharType="begin">
          <w:ffData>
            <w:name w:val=""/>
            <w:enabled/>
            <w:calcOnExit w:val="0"/>
            <w:checkBox>
              <w:size w:val="20"/>
              <w:default w:val="1"/>
            </w:checkBox>
          </w:ffData>
        </w:fldChar>
      </w:r>
      <w:r w:rsidR="005E0464">
        <w:instrText xml:space="preserve"> FORMCHECKBOX </w:instrText>
      </w:r>
      <w:r w:rsidR="00000000">
        <w:fldChar w:fldCharType="separate"/>
      </w:r>
      <w:r w:rsidR="005E0464">
        <w:fldChar w:fldCharType="end"/>
      </w:r>
      <w:r>
        <w:tab/>
      </w:r>
      <w:r w:rsidR="009D661E">
        <w:t>Oui</w:t>
      </w:r>
    </w:p>
    <w:p w14:paraId="0CD3585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2F02F43" w14:textId="77777777" w:rsidR="009B1CD0" w:rsidRDefault="009B1CD0" w:rsidP="009B45B9">
      <w:pPr>
        <w:tabs>
          <w:tab w:val="left" w:pos="426"/>
          <w:tab w:val="left" w:pos="851"/>
        </w:tabs>
        <w:jc w:val="both"/>
        <w:rPr>
          <w:rFonts w:ascii="Arial" w:hAnsi="Arial" w:cs="Arial"/>
        </w:rPr>
      </w:pPr>
    </w:p>
    <w:p w14:paraId="7351DF4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6EF7AA4" w14:textId="2D6C8B75"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722EB6">
        <w:rPr>
          <w:rFonts w:ascii="Arial" w:hAnsi="Arial" w:cs="Arial"/>
        </w:rPr>
        <w:t>trois</w:t>
      </w:r>
      <w:r w:rsidR="005E0464">
        <w:rPr>
          <w:rFonts w:ascii="Arial" w:hAnsi="Arial" w:cs="Arial"/>
        </w:rPr>
        <w:t xml:space="preserve"> fois</w:t>
      </w:r>
    </w:p>
    <w:p w14:paraId="4C40A2F2" w14:textId="77777777" w:rsidR="009B1CD0" w:rsidRPr="005E0464"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5E0464">
        <w:rPr>
          <w:rFonts w:ascii="Arial" w:hAnsi="Arial" w:cs="Arial"/>
        </w:rPr>
        <w:t>1 an</w:t>
      </w:r>
    </w:p>
    <w:p w14:paraId="66B7EEAF" w14:textId="77777777" w:rsidR="005E0464" w:rsidRDefault="005E0464" w:rsidP="005E0464">
      <w:pPr>
        <w:tabs>
          <w:tab w:val="left" w:pos="426"/>
          <w:tab w:val="left" w:pos="851"/>
        </w:tabs>
        <w:spacing w:before="120"/>
        <w:jc w:val="both"/>
        <w:rPr>
          <w:rFonts w:ascii="Arial" w:hAnsi="Arial" w:cs="Arial"/>
          <w:b/>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CE683A3" w14:textId="77777777">
        <w:tc>
          <w:tcPr>
            <w:tcW w:w="10419" w:type="dxa"/>
            <w:shd w:val="clear" w:color="auto" w:fill="66CCFF"/>
          </w:tcPr>
          <w:p w14:paraId="394CA86F"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254F1D6" w14:textId="77777777" w:rsidR="009B1CD0" w:rsidRDefault="009B1CD0" w:rsidP="006C4338">
      <w:pPr>
        <w:tabs>
          <w:tab w:val="left" w:pos="851"/>
        </w:tabs>
        <w:jc w:val="both"/>
      </w:pPr>
    </w:p>
    <w:p w14:paraId="4FCE6E9D"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D766F00" w14:textId="77777777" w:rsidR="005824AE" w:rsidRDefault="005824AE" w:rsidP="006C4338">
      <w:pPr>
        <w:tabs>
          <w:tab w:val="left" w:pos="851"/>
        </w:tabs>
        <w:jc w:val="both"/>
      </w:pPr>
    </w:p>
    <w:p w14:paraId="038D3768" w14:textId="77777777" w:rsidR="00332B12" w:rsidRDefault="00332B12"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sidR="005E0464">
        <w:rPr>
          <w:rFonts w:ascii="Arial" w:hAnsi="Arial" w:cs="Arial"/>
          <w:b/>
          <w:sz w:val="22"/>
          <w:szCs w:val="22"/>
        </w:rPr>
        <w:t xml:space="preserve"> par le titulaire individuel</w:t>
      </w:r>
    </w:p>
    <w:p w14:paraId="5B93538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32BEF0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DF8CF4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4406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970A4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135D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B0AC9E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77D723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292F12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980B0" w14:textId="77777777" w:rsidR="00332B12" w:rsidRDefault="00332B12" w:rsidP="00B054DA">
            <w:pPr>
              <w:tabs>
                <w:tab w:val="left" w:pos="851"/>
              </w:tabs>
              <w:snapToGrid w:val="0"/>
              <w:jc w:val="both"/>
              <w:rPr>
                <w:rFonts w:ascii="Arial" w:hAnsi="Arial" w:cs="Arial"/>
                <w:b/>
                <w:bCs/>
              </w:rPr>
            </w:pPr>
          </w:p>
        </w:tc>
      </w:tr>
    </w:tbl>
    <w:p w14:paraId="27EFDD29" w14:textId="77777777"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804439D" w14:textId="77777777" w:rsidR="005E0464" w:rsidRDefault="005E0464" w:rsidP="002904AF">
      <w:pPr>
        <w:tabs>
          <w:tab w:val="left" w:pos="851"/>
        </w:tabs>
        <w:jc w:val="both"/>
        <w:rPr>
          <w:rFonts w:ascii="Arial" w:hAnsi="Arial" w:cs="Arial"/>
        </w:rPr>
      </w:pPr>
    </w:p>
    <w:p w14:paraId="16A2B016" w14:textId="77777777" w:rsidR="00332B12" w:rsidRDefault="00332B12"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sidR="005E0464">
        <w:rPr>
          <w:rFonts w:ascii="Arial" w:hAnsi="Arial" w:cs="Arial"/>
          <w:b/>
          <w:sz w:val="22"/>
          <w:szCs w:val="22"/>
        </w:rPr>
        <w:t xml:space="preserve"> en cas de groupement</w:t>
      </w:r>
    </w:p>
    <w:p w14:paraId="7A49EB7E" w14:textId="77777777" w:rsidR="00332B12" w:rsidRDefault="00332B12" w:rsidP="006C4338">
      <w:pPr>
        <w:tabs>
          <w:tab w:val="left" w:pos="851"/>
        </w:tabs>
        <w:jc w:val="both"/>
      </w:pPr>
    </w:p>
    <w:p w14:paraId="00DC472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4"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5"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DA13DF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DD2EE12" w14:textId="77777777" w:rsidR="009B1CD0" w:rsidRDefault="009B1CD0" w:rsidP="005846FB">
      <w:pPr>
        <w:tabs>
          <w:tab w:val="left" w:pos="851"/>
        </w:tabs>
        <w:rPr>
          <w:rFonts w:ascii="Arial" w:hAnsi="Arial" w:cs="Arial"/>
        </w:rPr>
      </w:pPr>
    </w:p>
    <w:p w14:paraId="3003F681" w14:textId="77777777" w:rsidR="00036500" w:rsidRDefault="00036500" w:rsidP="005846FB">
      <w:pPr>
        <w:tabs>
          <w:tab w:val="left" w:pos="851"/>
        </w:tabs>
        <w:rPr>
          <w:rFonts w:ascii="Arial" w:hAnsi="Arial" w:cs="Arial"/>
        </w:rPr>
      </w:pPr>
    </w:p>
    <w:p w14:paraId="2314797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383E84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6739C4D" w14:textId="255CC56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E129C0">
        <w:fldChar w:fldCharType="begin">
          <w:ffData>
            <w:name w:val=""/>
            <w:enabled/>
            <w:calcOnExit w:val="0"/>
            <w:checkBox>
              <w:size w:val="20"/>
              <w:default w:val="1"/>
            </w:checkBox>
          </w:ffData>
        </w:fldChar>
      </w:r>
      <w:r w:rsidR="00E129C0">
        <w:instrText xml:space="preserve"> FORMCHECKBOX </w:instrText>
      </w:r>
      <w:r w:rsidR="00000000">
        <w:fldChar w:fldCharType="separate"/>
      </w:r>
      <w:r w:rsidR="00E129C0">
        <w:fldChar w:fldCharType="end"/>
      </w:r>
      <w:r>
        <w:rPr>
          <w:rFonts w:ascii="Arial" w:hAnsi="Arial" w:cs="Arial"/>
          <w:iCs/>
        </w:rPr>
        <w:t xml:space="preserve"> </w:t>
      </w:r>
      <w:r>
        <w:rPr>
          <w:rFonts w:ascii="Arial" w:hAnsi="Arial" w:cs="Arial"/>
        </w:rPr>
        <w:t>solidaire</w:t>
      </w:r>
    </w:p>
    <w:p w14:paraId="2C401702" w14:textId="77777777" w:rsidR="009B1CD0" w:rsidRDefault="009B1CD0" w:rsidP="0083205E">
      <w:pPr>
        <w:tabs>
          <w:tab w:val="left" w:pos="851"/>
        </w:tabs>
        <w:rPr>
          <w:rFonts w:ascii="Arial" w:hAnsi="Arial" w:cs="Arial"/>
        </w:rPr>
      </w:pPr>
    </w:p>
    <w:p w14:paraId="31BF63D2" w14:textId="77777777" w:rsidR="001C733C" w:rsidRDefault="001C733C" w:rsidP="00CD46CC">
      <w:pPr>
        <w:tabs>
          <w:tab w:val="left" w:pos="851"/>
        </w:tabs>
        <w:rPr>
          <w:rFonts w:ascii="Arial" w:hAnsi="Arial" w:cs="Arial"/>
        </w:rPr>
      </w:pPr>
    </w:p>
    <w:p w14:paraId="16653CB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4D61E2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54EAAEF"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006F9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r w:rsidR="005E0464">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9C5A263" w14:textId="77777777" w:rsidR="002904AF" w:rsidRDefault="002904AF" w:rsidP="009D661E">
      <w:pPr>
        <w:tabs>
          <w:tab w:val="left" w:pos="851"/>
        </w:tabs>
        <w:ind w:left="1701"/>
        <w:rPr>
          <w:rFonts w:ascii="Arial" w:hAnsi="Arial" w:cs="Arial"/>
        </w:rPr>
      </w:pPr>
      <w:r>
        <w:rPr>
          <w:rFonts w:ascii="Arial" w:hAnsi="Arial" w:cs="Arial"/>
          <w:i/>
          <w:sz w:val="18"/>
          <w:szCs w:val="18"/>
        </w:rPr>
        <w:t>(</w:t>
      </w:r>
      <w:r w:rsidR="006A608D">
        <w:rPr>
          <w:rFonts w:ascii="Arial" w:hAnsi="Arial" w:cs="Arial"/>
          <w:i/>
          <w:sz w:val="18"/>
          <w:szCs w:val="18"/>
        </w:rPr>
        <w:t>Joindre</w:t>
      </w:r>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DF38217" w14:textId="77777777" w:rsidR="002904AF" w:rsidRDefault="002904AF" w:rsidP="001C733C">
      <w:pPr>
        <w:tabs>
          <w:tab w:val="left" w:pos="851"/>
        </w:tabs>
        <w:rPr>
          <w:rFonts w:ascii="Arial" w:hAnsi="Arial" w:cs="Arial"/>
        </w:rPr>
      </w:pPr>
    </w:p>
    <w:p w14:paraId="21D262D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r w:rsidR="005E0464">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F263AE1" w14:textId="77777777" w:rsidR="00BE6078" w:rsidRDefault="009D661E" w:rsidP="009D661E">
      <w:pPr>
        <w:tabs>
          <w:tab w:val="left" w:pos="851"/>
        </w:tabs>
        <w:ind w:left="1701"/>
        <w:rPr>
          <w:rFonts w:ascii="Arial" w:hAnsi="Arial" w:cs="Arial"/>
        </w:rPr>
      </w:pPr>
      <w:r>
        <w:rPr>
          <w:rFonts w:ascii="Arial" w:hAnsi="Arial" w:cs="Arial"/>
          <w:i/>
          <w:sz w:val="18"/>
          <w:szCs w:val="18"/>
        </w:rPr>
        <w:t>(</w:t>
      </w:r>
      <w:r w:rsidR="006A608D">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8AD97BE" w14:textId="77777777" w:rsidR="002904AF" w:rsidRDefault="002904AF" w:rsidP="002904AF">
      <w:pPr>
        <w:tabs>
          <w:tab w:val="left" w:pos="851"/>
        </w:tabs>
        <w:rPr>
          <w:rFonts w:ascii="Arial" w:hAnsi="Arial" w:cs="Arial"/>
          <w:iCs/>
        </w:rPr>
      </w:pPr>
    </w:p>
    <w:p w14:paraId="56A30ADF" w14:textId="77777777" w:rsidR="009D661E" w:rsidRDefault="002904AF" w:rsidP="005E0464">
      <w:pPr>
        <w:tabs>
          <w:tab w:val="left" w:pos="851"/>
        </w:tabs>
        <w:ind w:left="1701" w:hanging="1134"/>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r w:rsidR="005E0464">
        <w:rPr>
          <w:rFonts w:ascii="Arial" w:hAnsi="Arial" w:cs="Arial"/>
        </w:rPr>
        <w:t>Ont</w:t>
      </w:r>
      <w:r>
        <w:rPr>
          <w:rFonts w:ascii="Arial" w:hAnsi="Arial" w:cs="Arial"/>
        </w:rPr>
        <w:t xml:space="preserve"> donné mandat au mandataire dans les conditions définies par les pouvoirs joints en annexe</w:t>
      </w:r>
      <w:r w:rsidR="009D661E">
        <w:rPr>
          <w:rFonts w:ascii="Arial" w:hAnsi="Arial" w:cs="Arial"/>
        </w:rPr>
        <w:t>.</w:t>
      </w:r>
    </w:p>
    <w:p w14:paraId="47E4E55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r w:rsidR="006A608D"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33F8D74" w14:textId="77777777" w:rsidR="002904AF" w:rsidRDefault="002904AF" w:rsidP="002904AF">
      <w:pPr>
        <w:tabs>
          <w:tab w:val="left" w:pos="851"/>
        </w:tabs>
        <w:ind w:left="1134" w:hanging="850"/>
        <w:rPr>
          <w:rFonts w:ascii="Arial" w:hAnsi="Arial" w:cs="Arial"/>
          <w:i/>
          <w:sz w:val="18"/>
          <w:szCs w:val="18"/>
        </w:rPr>
      </w:pPr>
    </w:p>
    <w:p w14:paraId="28227A3A" w14:textId="77777777" w:rsidR="001C733C" w:rsidRDefault="001C733C" w:rsidP="001C733C">
      <w:pPr>
        <w:tabs>
          <w:tab w:val="left" w:pos="851"/>
        </w:tabs>
        <w:rPr>
          <w:rFonts w:ascii="Arial" w:hAnsi="Arial" w:cs="Arial"/>
          <w:i/>
          <w:sz w:val="18"/>
          <w:szCs w:val="18"/>
        </w:rPr>
      </w:pPr>
    </w:p>
    <w:p w14:paraId="4DB7C9C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EC5A94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FC8AB3" w14:textId="77777777" w:rsidR="00036500" w:rsidRDefault="00036500" w:rsidP="005846FB">
      <w:pPr>
        <w:tabs>
          <w:tab w:val="left" w:pos="851"/>
        </w:tabs>
        <w:rPr>
          <w:rFonts w:ascii="Arial" w:hAnsi="Arial" w:cs="Arial"/>
        </w:rPr>
      </w:pPr>
    </w:p>
    <w:p w14:paraId="3661B072"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r w:rsidR="006A608D">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BAE0D3" w14:textId="77777777" w:rsidR="00AE7831" w:rsidRDefault="00AE7831" w:rsidP="009B45B9">
      <w:pPr>
        <w:tabs>
          <w:tab w:val="left" w:pos="851"/>
        </w:tabs>
        <w:ind w:left="1701" w:hanging="850"/>
        <w:jc w:val="both"/>
      </w:pPr>
    </w:p>
    <w:p w14:paraId="084FEF9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r w:rsidR="006A608D">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DA6839C" w14:textId="77777777" w:rsidR="00036500" w:rsidRDefault="00036500" w:rsidP="006C4338">
      <w:pPr>
        <w:tabs>
          <w:tab w:val="left" w:pos="851"/>
        </w:tabs>
        <w:rPr>
          <w:rFonts w:ascii="Arial" w:hAnsi="Arial" w:cs="Arial"/>
          <w:iCs/>
        </w:rPr>
      </w:pPr>
    </w:p>
    <w:p w14:paraId="7813F42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00000">
        <w:fldChar w:fldCharType="separate"/>
      </w:r>
      <w:r w:rsidR="00036500">
        <w:fldChar w:fldCharType="end"/>
      </w:r>
      <w:r w:rsidR="00036500">
        <w:rPr>
          <w:rFonts w:ascii="Arial" w:hAnsi="Arial" w:cs="Arial"/>
          <w:i/>
          <w:iCs/>
        </w:rPr>
        <w:t xml:space="preserve"> </w:t>
      </w:r>
      <w:r w:rsidR="00036500">
        <w:rPr>
          <w:rFonts w:ascii="Arial" w:hAnsi="Arial" w:cs="Arial"/>
        </w:rPr>
        <w:tab/>
      </w:r>
      <w:r w:rsidR="006A608D">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0896497"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1E4BD2A" w14:textId="77777777" w:rsidR="005E0464" w:rsidRDefault="005E0464" w:rsidP="009B45B9">
      <w:pPr>
        <w:tabs>
          <w:tab w:val="left" w:pos="851"/>
        </w:tabs>
        <w:ind w:left="1134" w:hanging="850"/>
        <w:rPr>
          <w:rFonts w:ascii="Arial" w:hAnsi="Arial" w:cs="Arial"/>
          <w:i/>
          <w:sz w:val="18"/>
          <w:szCs w:val="18"/>
        </w:rPr>
      </w:pPr>
    </w:p>
    <w:p w14:paraId="5F39B299" w14:textId="3EE49074" w:rsidR="00F44B22" w:rsidRDefault="00F44B22">
      <w:pPr>
        <w:suppressAutoHyphens w:val="0"/>
        <w:rPr>
          <w:rFonts w:ascii="Arial" w:hAnsi="Arial" w:cs="Arial"/>
          <w:i/>
          <w:sz w:val="18"/>
          <w:szCs w:val="18"/>
        </w:rPr>
      </w:pPr>
      <w:r>
        <w:rPr>
          <w:rFonts w:ascii="Arial" w:hAnsi="Arial" w:cs="Arial"/>
          <w:i/>
          <w:sz w:val="18"/>
          <w:szCs w:val="18"/>
        </w:rPr>
        <w:br w:type="page"/>
      </w:r>
    </w:p>
    <w:p w14:paraId="477CDFC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ED5EF6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A1135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7069E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59B35E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EE1B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8833A7E" w14:textId="77777777" w:rsidTr="00B054DA">
        <w:trPr>
          <w:trHeight w:val="1021"/>
        </w:trPr>
        <w:tc>
          <w:tcPr>
            <w:tcW w:w="4644" w:type="dxa"/>
            <w:tcBorders>
              <w:top w:val="single" w:sz="4" w:space="0" w:color="000000"/>
              <w:left w:val="single" w:sz="4" w:space="0" w:color="000000"/>
            </w:tcBorders>
            <w:shd w:val="clear" w:color="auto" w:fill="CCFFFF"/>
          </w:tcPr>
          <w:p w14:paraId="504D94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B54AB5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A3E0645" w14:textId="77777777" w:rsidR="00332B12" w:rsidRDefault="00332B12" w:rsidP="00B054DA">
            <w:pPr>
              <w:tabs>
                <w:tab w:val="left" w:pos="851"/>
              </w:tabs>
              <w:snapToGrid w:val="0"/>
              <w:jc w:val="both"/>
              <w:rPr>
                <w:rFonts w:ascii="Arial" w:hAnsi="Arial" w:cs="Arial"/>
                <w:b/>
                <w:bCs/>
              </w:rPr>
            </w:pPr>
          </w:p>
        </w:tc>
      </w:tr>
      <w:tr w:rsidR="00332B12" w14:paraId="6A6B44EB" w14:textId="77777777" w:rsidTr="00B054DA">
        <w:trPr>
          <w:trHeight w:val="1021"/>
        </w:trPr>
        <w:tc>
          <w:tcPr>
            <w:tcW w:w="4644" w:type="dxa"/>
            <w:tcBorders>
              <w:left w:val="single" w:sz="4" w:space="0" w:color="000000"/>
            </w:tcBorders>
            <w:shd w:val="clear" w:color="auto" w:fill="auto"/>
          </w:tcPr>
          <w:p w14:paraId="2D67BAC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F7652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93B1395" w14:textId="77777777" w:rsidR="00332B12" w:rsidRDefault="00332B12" w:rsidP="00B054DA">
            <w:pPr>
              <w:tabs>
                <w:tab w:val="left" w:pos="851"/>
              </w:tabs>
              <w:snapToGrid w:val="0"/>
              <w:jc w:val="both"/>
              <w:rPr>
                <w:rFonts w:ascii="Arial" w:hAnsi="Arial" w:cs="Arial"/>
                <w:b/>
                <w:bCs/>
              </w:rPr>
            </w:pPr>
          </w:p>
        </w:tc>
      </w:tr>
      <w:tr w:rsidR="00332B12" w14:paraId="0796F188" w14:textId="77777777" w:rsidTr="00B054DA">
        <w:trPr>
          <w:trHeight w:val="1021"/>
        </w:trPr>
        <w:tc>
          <w:tcPr>
            <w:tcW w:w="4644" w:type="dxa"/>
            <w:tcBorders>
              <w:left w:val="single" w:sz="4" w:space="0" w:color="000000"/>
            </w:tcBorders>
            <w:shd w:val="clear" w:color="auto" w:fill="CCFFFF"/>
          </w:tcPr>
          <w:p w14:paraId="303FED1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F76B57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1D501B" w14:textId="77777777" w:rsidR="00332B12" w:rsidRDefault="00332B12" w:rsidP="00B054DA">
            <w:pPr>
              <w:tabs>
                <w:tab w:val="left" w:pos="851"/>
              </w:tabs>
              <w:snapToGrid w:val="0"/>
              <w:jc w:val="both"/>
              <w:rPr>
                <w:rFonts w:ascii="Arial" w:hAnsi="Arial" w:cs="Arial"/>
                <w:b/>
                <w:bCs/>
              </w:rPr>
            </w:pPr>
          </w:p>
        </w:tc>
      </w:tr>
      <w:tr w:rsidR="00332B12" w14:paraId="3A9A5FED" w14:textId="77777777" w:rsidTr="00B054DA">
        <w:trPr>
          <w:trHeight w:val="1021"/>
        </w:trPr>
        <w:tc>
          <w:tcPr>
            <w:tcW w:w="4644" w:type="dxa"/>
            <w:tcBorders>
              <w:left w:val="single" w:sz="4" w:space="0" w:color="000000"/>
            </w:tcBorders>
            <w:shd w:val="clear" w:color="auto" w:fill="auto"/>
          </w:tcPr>
          <w:p w14:paraId="44BC9A1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2703A3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767CB0" w14:textId="77777777" w:rsidR="00332B12" w:rsidRDefault="00332B12" w:rsidP="00B054DA">
            <w:pPr>
              <w:tabs>
                <w:tab w:val="left" w:pos="851"/>
              </w:tabs>
              <w:snapToGrid w:val="0"/>
              <w:jc w:val="both"/>
              <w:rPr>
                <w:rFonts w:ascii="Arial" w:hAnsi="Arial" w:cs="Arial"/>
                <w:b/>
                <w:bCs/>
              </w:rPr>
            </w:pPr>
          </w:p>
        </w:tc>
      </w:tr>
      <w:tr w:rsidR="00332B12" w14:paraId="57FFF2F1" w14:textId="77777777" w:rsidTr="00B054DA">
        <w:trPr>
          <w:trHeight w:val="1021"/>
        </w:trPr>
        <w:tc>
          <w:tcPr>
            <w:tcW w:w="4644" w:type="dxa"/>
            <w:tcBorders>
              <w:left w:val="single" w:sz="4" w:space="0" w:color="000000"/>
              <w:bottom w:val="single" w:sz="4" w:space="0" w:color="000000"/>
            </w:tcBorders>
            <w:shd w:val="clear" w:color="auto" w:fill="CCFFFF"/>
          </w:tcPr>
          <w:p w14:paraId="4F5EE7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6F09CF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7C26740" w14:textId="77777777" w:rsidR="00332B12" w:rsidRDefault="00332B12" w:rsidP="00B054DA">
            <w:pPr>
              <w:tabs>
                <w:tab w:val="left" w:pos="851"/>
              </w:tabs>
              <w:snapToGrid w:val="0"/>
              <w:jc w:val="both"/>
              <w:rPr>
                <w:rFonts w:ascii="Arial" w:hAnsi="Arial" w:cs="Arial"/>
                <w:b/>
                <w:bCs/>
              </w:rPr>
            </w:pPr>
          </w:p>
        </w:tc>
      </w:tr>
    </w:tbl>
    <w:p w14:paraId="1117E89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D427E95" w14:textId="77777777" w:rsidR="009B1CD0" w:rsidRDefault="0097176E"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5C4D606" w14:textId="77777777">
        <w:tc>
          <w:tcPr>
            <w:tcW w:w="10277" w:type="dxa"/>
            <w:shd w:val="clear" w:color="auto" w:fill="66CCFF"/>
          </w:tcPr>
          <w:p w14:paraId="5AFF0DE4" w14:textId="77777777" w:rsidR="009B1CD0" w:rsidRPr="005E0464" w:rsidRDefault="008B2A38" w:rsidP="006B5057">
            <w:pPr>
              <w:rPr>
                <w:rFonts w:ascii="Arial" w:hAnsi="Arial" w:cs="Arial"/>
                <w:b/>
              </w:rPr>
            </w:pPr>
            <w:r>
              <w:rPr>
                <w:rFonts w:ascii="Arial" w:hAnsi="Arial" w:cs="Arial"/>
              </w:rPr>
              <w:lastRenderedPageBreak/>
              <w:br w:type="page"/>
            </w:r>
            <w:r w:rsidR="009B1CD0" w:rsidRPr="005E0464">
              <w:rPr>
                <w:rFonts w:ascii="Arial" w:hAnsi="Arial" w:cs="Arial"/>
                <w:b/>
                <w:sz w:val="22"/>
                <w:szCs w:val="22"/>
              </w:rPr>
              <w:t xml:space="preserve">D - Identification </w:t>
            </w:r>
            <w:r w:rsidR="001C40C0" w:rsidRPr="005E0464">
              <w:rPr>
                <w:rFonts w:ascii="Arial" w:hAnsi="Arial" w:cs="Arial"/>
                <w:b/>
                <w:sz w:val="22"/>
                <w:szCs w:val="22"/>
              </w:rPr>
              <w:t>et signature de l’acheteur</w:t>
            </w:r>
          </w:p>
        </w:tc>
      </w:tr>
    </w:tbl>
    <w:p w14:paraId="6B5350C2" w14:textId="77777777" w:rsidR="009B1CD0" w:rsidRDefault="009B1CD0" w:rsidP="006C4338">
      <w:pPr>
        <w:tabs>
          <w:tab w:val="left" w:pos="851"/>
        </w:tabs>
      </w:pPr>
    </w:p>
    <w:p w14:paraId="764E259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Pr="005E0464">
        <w:rPr>
          <w:rFonts w:ascii="Arial" w:hAnsi="Arial" w:cs="Arial"/>
          <w:bCs/>
          <w:iCs/>
          <w:u w:val="single"/>
        </w:rPr>
        <w:t>Désignation</w:t>
      </w:r>
      <w:proofErr w:type="gramEnd"/>
      <w:r w:rsidRPr="005E0464">
        <w:rPr>
          <w:rFonts w:ascii="Arial" w:hAnsi="Arial" w:cs="Arial"/>
          <w:bCs/>
          <w:iCs/>
          <w:u w:val="single"/>
        </w:rPr>
        <w:t xml:space="preserve"> </w:t>
      </w:r>
      <w:r w:rsidR="001C40C0" w:rsidRPr="005E0464">
        <w:rPr>
          <w:rFonts w:ascii="Arial" w:hAnsi="Arial" w:cs="Arial"/>
          <w:bCs/>
          <w:iCs/>
          <w:u w:val="single"/>
        </w:rPr>
        <w:t>de l’acheteur</w:t>
      </w:r>
      <w:r w:rsidR="005E0464" w:rsidRPr="005E0464">
        <w:rPr>
          <w:rFonts w:ascii="Arial" w:hAnsi="Arial" w:cs="Arial"/>
          <w:bCs/>
          <w:iCs/>
          <w:u w:val="single"/>
        </w:rPr>
        <w:t> :</w:t>
      </w:r>
      <w:r w:rsidR="005E0464">
        <w:rPr>
          <w:rFonts w:ascii="Arial" w:hAnsi="Arial" w:cs="Arial"/>
          <w:b w:val="0"/>
          <w:bCs/>
          <w:iCs/>
        </w:rPr>
        <w:t xml:space="preserve"> </w:t>
      </w:r>
    </w:p>
    <w:p w14:paraId="2F0559FE"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B5A1F0A" w14:textId="77777777" w:rsidR="009B1CD0" w:rsidRPr="005E0464" w:rsidRDefault="009B1CD0" w:rsidP="006C4338">
      <w:pPr>
        <w:pStyle w:val="Titre1"/>
        <w:tabs>
          <w:tab w:val="left" w:pos="851"/>
        </w:tabs>
        <w:ind w:left="0"/>
        <w:jc w:val="both"/>
        <w:rPr>
          <w:rFonts w:ascii="Arial" w:hAnsi="Arial" w:cs="Arial"/>
        </w:rPr>
      </w:pPr>
    </w:p>
    <w:p w14:paraId="4B65C48F"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INRAE - INSTITUT NATIONAL DE LA RECHERCHE POUR L’AGRICULTURE,</w:t>
      </w:r>
    </w:p>
    <w:p w14:paraId="1A327A98"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L’ALIMENTATION ET L’ENVIRONNEMENT</w:t>
      </w:r>
    </w:p>
    <w:p w14:paraId="1D95C820"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147, rue de l’Université</w:t>
      </w:r>
    </w:p>
    <w:p w14:paraId="162B423A" w14:textId="77777777" w:rsidR="009B1CD0" w:rsidRPr="005E0464" w:rsidRDefault="005E0464" w:rsidP="005E0464">
      <w:pPr>
        <w:pStyle w:val="En-tte"/>
        <w:tabs>
          <w:tab w:val="clear" w:pos="4536"/>
          <w:tab w:val="clear" w:pos="9072"/>
          <w:tab w:val="left" w:pos="851"/>
        </w:tabs>
        <w:jc w:val="center"/>
        <w:rPr>
          <w:rFonts w:ascii="Arial" w:hAnsi="Arial" w:cs="Arial"/>
          <w:b/>
        </w:rPr>
      </w:pPr>
      <w:r w:rsidRPr="005E0464">
        <w:rPr>
          <w:rFonts w:ascii="Arial" w:hAnsi="Arial" w:cs="Arial"/>
          <w:b/>
        </w:rPr>
        <w:t>75338 PARIS CEDEX 07</w:t>
      </w:r>
    </w:p>
    <w:p w14:paraId="1498734E" w14:textId="77777777" w:rsidR="009B1CD0" w:rsidRDefault="009B1CD0" w:rsidP="005846FB">
      <w:pPr>
        <w:pStyle w:val="En-tte"/>
        <w:tabs>
          <w:tab w:val="clear" w:pos="4536"/>
          <w:tab w:val="clear" w:pos="9072"/>
          <w:tab w:val="left" w:pos="851"/>
        </w:tabs>
        <w:jc w:val="both"/>
        <w:rPr>
          <w:rFonts w:ascii="Arial" w:hAnsi="Arial" w:cs="Arial"/>
        </w:rPr>
      </w:pPr>
    </w:p>
    <w:p w14:paraId="378C2EB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5E0464">
        <w:rPr>
          <w:rFonts w:ascii="Arial" w:hAnsi="Arial" w:cs="Arial"/>
          <w:b/>
          <w:u w:val="single"/>
        </w:rPr>
        <w:t>Nom</w:t>
      </w:r>
      <w:proofErr w:type="gramEnd"/>
      <w:r w:rsidRPr="005E0464">
        <w:rPr>
          <w:rFonts w:ascii="Arial" w:hAnsi="Arial" w:cs="Arial"/>
          <w:b/>
          <w:u w:val="single"/>
        </w:rPr>
        <w:t xml:space="preserve">, prénom, qualité du signataire du marché </w:t>
      </w:r>
      <w:r w:rsidR="003A7270" w:rsidRPr="005E0464">
        <w:rPr>
          <w:rFonts w:ascii="Arial" w:hAnsi="Arial" w:cs="Arial"/>
          <w:b/>
          <w:u w:val="single"/>
        </w:rPr>
        <w:t>public</w:t>
      </w:r>
      <w:r w:rsidR="005E0464" w:rsidRPr="005E0464">
        <w:rPr>
          <w:rFonts w:ascii="Arial" w:hAnsi="Arial" w:cs="Arial"/>
          <w:b/>
          <w:u w:val="single"/>
        </w:rPr>
        <w:t> :</w:t>
      </w:r>
      <w:r w:rsidR="005E0464">
        <w:rPr>
          <w:rFonts w:ascii="Arial" w:hAnsi="Arial" w:cs="Arial"/>
        </w:rPr>
        <w:t xml:space="preserve"> </w:t>
      </w:r>
    </w:p>
    <w:p w14:paraId="17E8B883" w14:textId="77777777" w:rsidR="009B1CD0" w:rsidRDefault="009B1CD0" w:rsidP="0083205E">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5FB3C80" w14:textId="77777777" w:rsidR="0097176E" w:rsidRDefault="0097176E" w:rsidP="0083205E">
      <w:pPr>
        <w:tabs>
          <w:tab w:val="left" w:pos="851"/>
        </w:tabs>
        <w:jc w:val="both"/>
        <w:rPr>
          <w:rFonts w:ascii="Arial" w:hAnsi="Arial" w:cs="Arial"/>
        </w:rPr>
      </w:pPr>
    </w:p>
    <w:p w14:paraId="224CDC35" w14:textId="77777777" w:rsidR="00554BC1" w:rsidRDefault="00554BC1" w:rsidP="00554BC1">
      <w:pPr>
        <w:tabs>
          <w:tab w:val="left" w:pos="851"/>
        </w:tabs>
        <w:jc w:val="both"/>
        <w:rPr>
          <w:rFonts w:ascii="Arial" w:hAnsi="Arial" w:cs="Arial"/>
        </w:rPr>
      </w:pPr>
      <w:r w:rsidRPr="0097176E">
        <w:rPr>
          <w:rFonts w:ascii="Arial" w:hAnsi="Arial" w:cs="Arial"/>
        </w:rPr>
        <w:t>Le Président de l’INRAE ou son représentant.</w:t>
      </w:r>
    </w:p>
    <w:p w14:paraId="79A8B1B2" w14:textId="77777777" w:rsidR="009B1CD0" w:rsidRDefault="009B1CD0" w:rsidP="009B45B9">
      <w:pPr>
        <w:tabs>
          <w:tab w:val="left" w:pos="851"/>
        </w:tabs>
        <w:jc w:val="both"/>
        <w:rPr>
          <w:rFonts w:ascii="Arial" w:hAnsi="Arial" w:cs="Arial"/>
        </w:rPr>
      </w:pPr>
    </w:p>
    <w:p w14:paraId="57B5EEB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97176E">
        <w:rPr>
          <w:rFonts w:ascii="Arial" w:hAnsi="Arial" w:cs="Arial"/>
          <w:b/>
          <w:u w:val="single"/>
        </w:rPr>
        <w:t xml:space="preserve">Personne habilitée à donner les renseignements </w:t>
      </w:r>
      <w:r w:rsidR="009D661E" w:rsidRPr="0097176E">
        <w:rPr>
          <w:rFonts w:ascii="Arial" w:hAnsi="Arial" w:cs="Arial"/>
          <w:b/>
          <w:u w:val="single"/>
        </w:rPr>
        <w:t>prévus à l’</w:t>
      </w:r>
      <w:hyperlink r:id="rId16" w:history="1">
        <w:r w:rsidR="009D661E" w:rsidRPr="0097176E">
          <w:rPr>
            <w:rStyle w:val="Lienhypertexte"/>
            <w:rFonts w:ascii="Arial" w:hAnsi="Arial" w:cs="Arial"/>
            <w:b/>
          </w:rPr>
          <w:t>article R. 2191-59</w:t>
        </w:r>
      </w:hyperlink>
      <w:r w:rsidR="009D661E" w:rsidRPr="0097176E">
        <w:rPr>
          <w:rFonts w:ascii="Arial" w:hAnsi="Arial" w:cs="Arial"/>
          <w:b/>
          <w:u w:val="single"/>
        </w:rPr>
        <w:t xml:space="preserve"> du code de la commande publique, auquel renvoie l’</w:t>
      </w:r>
      <w:hyperlink r:id="rId17" w:history="1">
        <w:r w:rsidR="009D661E" w:rsidRPr="0097176E">
          <w:rPr>
            <w:rStyle w:val="Lienhypertexte"/>
            <w:rFonts w:ascii="Arial" w:hAnsi="Arial" w:cs="Arial"/>
            <w:b/>
          </w:rPr>
          <w:t>article R. 2391-28</w:t>
        </w:r>
      </w:hyperlink>
      <w:r w:rsidR="009D661E" w:rsidRPr="0097176E">
        <w:rPr>
          <w:rFonts w:ascii="Arial" w:hAnsi="Arial" w:cs="Arial"/>
          <w:b/>
          <w:u w:val="single"/>
        </w:rPr>
        <w:t xml:space="preserve"> du même code</w:t>
      </w:r>
      <w:r w:rsidR="003A7270" w:rsidRPr="0097176E" w:rsidDel="003A7270">
        <w:rPr>
          <w:rFonts w:ascii="Arial" w:hAnsi="Arial" w:cs="Arial"/>
          <w:b/>
          <w:u w:val="single"/>
        </w:rPr>
        <w:t xml:space="preserve"> </w:t>
      </w:r>
      <w:r w:rsidRPr="0097176E">
        <w:rPr>
          <w:rFonts w:ascii="Arial" w:hAnsi="Arial" w:cs="Arial"/>
          <w:b/>
          <w:u w:val="single"/>
        </w:rPr>
        <w:t>(nantissements ou cessions de créances)</w:t>
      </w:r>
      <w:r w:rsidR="0097176E">
        <w:rPr>
          <w:rFonts w:ascii="Arial" w:hAnsi="Arial" w:cs="Arial"/>
          <w:b/>
          <w:u w:val="single"/>
        </w:rPr>
        <w:t xml:space="preserve"> : </w:t>
      </w:r>
    </w:p>
    <w:p w14:paraId="79933EB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0DAC037" w14:textId="77777777" w:rsidR="009B1CD0" w:rsidRDefault="009B1CD0" w:rsidP="009B45B9">
      <w:pPr>
        <w:tabs>
          <w:tab w:val="left" w:pos="851"/>
        </w:tabs>
        <w:jc w:val="both"/>
        <w:rPr>
          <w:rFonts w:ascii="Arial" w:hAnsi="Arial" w:cs="Arial"/>
        </w:rPr>
      </w:pPr>
    </w:p>
    <w:p w14:paraId="030CB2A9" w14:textId="77777777" w:rsidR="0097176E" w:rsidRDefault="0097176E" w:rsidP="009B45B9">
      <w:pPr>
        <w:tabs>
          <w:tab w:val="left" w:pos="851"/>
        </w:tabs>
        <w:jc w:val="both"/>
        <w:rPr>
          <w:rFonts w:ascii="Arial" w:hAnsi="Arial" w:cs="Arial"/>
        </w:rPr>
      </w:pPr>
      <w:bookmarkStart w:id="1" w:name="_Hlk110000220"/>
      <w:r w:rsidRPr="0097176E">
        <w:rPr>
          <w:rFonts w:ascii="Arial" w:hAnsi="Arial" w:cs="Arial"/>
        </w:rPr>
        <w:t>Le Président de l’INRAE ou son représentant.</w:t>
      </w:r>
    </w:p>
    <w:bookmarkEnd w:id="1"/>
    <w:p w14:paraId="192EA51C" w14:textId="77777777" w:rsidR="001C40C0" w:rsidRDefault="001C40C0" w:rsidP="009B45B9">
      <w:pPr>
        <w:tabs>
          <w:tab w:val="left" w:pos="851"/>
        </w:tabs>
        <w:jc w:val="both"/>
        <w:rPr>
          <w:rFonts w:ascii="Arial" w:hAnsi="Arial" w:cs="Arial"/>
        </w:rPr>
      </w:pPr>
    </w:p>
    <w:p w14:paraId="2D80E0FE"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97176E">
        <w:rPr>
          <w:rFonts w:ascii="Arial" w:hAnsi="Arial" w:cs="Arial"/>
          <w:b/>
          <w:u w:val="single"/>
        </w:rPr>
        <w:t>Désignation</w:t>
      </w:r>
      <w:proofErr w:type="gramEnd"/>
      <w:r w:rsidRPr="0097176E">
        <w:rPr>
          <w:rFonts w:ascii="Arial" w:hAnsi="Arial" w:cs="Arial"/>
          <w:b/>
          <w:u w:val="single"/>
        </w:rPr>
        <w:t>, adresse, numéro de téléphone du comptable assignataire</w:t>
      </w:r>
      <w:r w:rsidR="0097176E">
        <w:rPr>
          <w:rFonts w:ascii="Arial" w:hAnsi="Arial" w:cs="Arial"/>
          <w:b/>
          <w:u w:val="single"/>
        </w:rPr>
        <w:t> :</w:t>
      </w:r>
    </w:p>
    <w:p w14:paraId="4444352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7B7306C" w14:textId="77777777" w:rsidR="009B1CD0" w:rsidRDefault="009B1CD0" w:rsidP="009B45B9">
      <w:pPr>
        <w:pStyle w:val="fcase2metab"/>
        <w:rPr>
          <w:rFonts w:ascii="Arial" w:hAnsi="Arial" w:cs="Arial"/>
        </w:rPr>
      </w:pPr>
    </w:p>
    <w:p w14:paraId="19C95543" w14:textId="77777777" w:rsidR="001C40C0" w:rsidRDefault="0097176E" w:rsidP="0097176E">
      <w:pPr>
        <w:pStyle w:val="fcase2metab"/>
        <w:tabs>
          <w:tab w:val="clear" w:pos="426"/>
          <w:tab w:val="clear" w:pos="851"/>
        </w:tabs>
        <w:ind w:left="0" w:firstLine="0"/>
        <w:rPr>
          <w:rFonts w:ascii="Arial" w:hAnsi="Arial" w:cs="Arial"/>
        </w:rPr>
      </w:pPr>
      <w:r w:rsidRPr="0097176E">
        <w:rPr>
          <w:rFonts w:ascii="Arial" w:hAnsi="Arial" w:cs="Arial"/>
        </w:rPr>
        <w:t>Le comptable assignataire de la dépense est l’agent comptable secondaire du Centre visé dans la commande : cf. tableau en fin de document.</w:t>
      </w:r>
    </w:p>
    <w:p w14:paraId="5BD89D64" w14:textId="77777777" w:rsidR="0079785C" w:rsidRDefault="0079785C" w:rsidP="009B45B9">
      <w:pPr>
        <w:pStyle w:val="fcase2metab"/>
        <w:rPr>
          <w:rFonts w:ascii="Arial" w:hAnsi="Arial" w:cs="Arial"/>
        </w:rPr>
      </w:pPr>
    </w:p>
    <w:p w14:paraId="201AEC0F" w14:textId="77777777" w:rsidR="009B1CD0" w:rsidRDefault="009B1CD0" w:rsidP="009B45B9">
      <w:pPr>
        <w:tabs>
          <w:tab w:val="left" w:pos="851"/>
        </w:tabs>
        <w:rPr>
          <w:rFonts w:ascii="Arial" w:hAnsi="Arial" w:cs="Arial"/>
        </w:rPr>
      </w:pPr>
    </w:p>
    <w:p w14:paraId="43DEB00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114A9D4"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0C41251" w14:textId="77777777" w:rsidR="009B1CD0" w:rsidRDefault="009B1CD0" w:rsidP="009B45B9">
      <w:pPr>
        <w:tabs>
          <w:tab w:val="left" w:pos="851"/>
        </w:tabs>
        <w:rPr>
          <w:rFonts w:ascii="Arial" w:hAnsi="Arial" w:cs="Arial"/>
        </w:rPr>
      </w:pPr>
    </w:p>
    <w:p w14:paraId="1CFF8146" w14:textId="77777777" w:rsidR="009B1CD0" w:rsidRDefault="009B1CD0" w:rsidP="009B45B9">
      <w:pPr>
        <w:tabs>
          <w:tab w:val="left" w:pos="851"/>
        </w:tabs>
        <w:rPr>
          <w:rFonts w:ascii="Arial" w:hAnsi="Arial" w:cs="Arial"/>
        </w:rPr>
      </w:pPr>
    </w:p>
    <w:p w14:paraId="110F17B9" w14:textId="77777777" w:rsidR="0097176E" w:rsidRDefault="0097176E" w:rsidP="009B45B9">
      <w:pPr>
        <w:tabs>
          <w:tab w:val="left" w:pos="851"/>
        </w:tabs>
        <w:rPr>
          <w:rFonts w:ascii="Arial" w:hAnsi="Arial" w:cs="Arial"/>
        </w:rPr>
      </w:pPr>
    </w:p>
    <w:p w14:paraId="0B0DDE04" w14:textId="77777777" w:rsidR="009B1CD0" w:rsidRDefault="009B1CD0" w:rsidP="0097176E">
      <w:pPr>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2E0AEFB5" w14:textId="77777777" w:rsidR="009B1CD0" w:rsidRDefault="009B1CD0" w:rsidP="009B45B9">
      <w:pPr>
        <w:tabs>
          <w:tab w:val="left" w:pos="851"/>
        </w:tabs>
      </w:pPr>
    </w:p>
    <w:p w14:paraId="749ACBB1" w14:textId="77777777" w:rsidR="009B1CD0" w:rsidRDefault="009B1CD0" w:rsidP="009B45B9">
      <w:pPr>
        <w:tabs>
          <w:tab w:val="left" w:pos="851"/>
        </w:tabs>
      </w:pPr>
    </w:p>
    <w:p w14:paraId="71853671" w14:textId="77777777" w:rsidR="009B1CD0" w:rsidRDefault="009B1CD0" w:rsidP="009B45B9">
      <w:pPr>
        <w:tabs>
          <w:tab w:val="left" w:pos="851"/>
        </w:tabs>
      </w:pPr>
    </w:p>
    <w:p w14:paraId="1E8671AF" w14:textId="77777777" w:rsidR="009B1CD0" w:rsidRDefault="009B1CD0" w:rsidP="009B45B9">
      <w:pPr>
        <w:tabs>
          <w:tab w:val="left" w:pos="851"/>
        </w:tabs>
      </w:pPr>
    </w:p>
    <w:p w14:paraId="26C3F7F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70C1A04" w14:textId="77777777" w:rsidR="0097176E" w:rsidRDefault="009B1CD0" w:rsidP="009B45B9">
      <w:pPr>
        <w:tabs>
          <w:tab w:val="left" w:pos="851"/>
        </w:tabs>
        <w:ind w:left="4820"/>
        <w:jc w:val="center"/>
        <w:rPr>
          <w:rFonts w:ascii="Arial" w:hAnsi="Arial" w:cs="Arial"/>
          <w:i/>
          <w:sz w:val="18"/>
          <w:szCs w:val="18"/>
        </w:rPr>
        <w:sectPr w:rsidR="0097176E" w:rsidSect="00D40741">
          <w:footerReference w:type="default" r:id="rId18"/>
          <w:pgSz w:w="11906" w:h="16838"/>
          <w:pgMar w:top="993" w:right="851" w:bottom="736" w:left="851" w:header="720" w:footer="680" w:gutter="0"/>
          <w:cols w:space="720"/>
          <w:docGrid w:linePitch="360"/>
        </w:sect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64EE525" w14:textId="77777777" w:rsidR="009B1CD0" w:rsidRDefault="005041F7" w:rsidP="009B45B9">
      <w:pPr>
        <w:tabs>
          <w:tab w:val="left" w:pos="851"/>
        </w:tabs>
        <w:jc w:val="both"/>
      </w:pPr>
      <w:r w:rsidRPr="00A73C11">
        <w:rPr>
          <w:noProof/>
          <w:lang w:eastAsia="fr-FR"/>
        </w:rPr>
        <w:lastRenderedPageBreak/>
        <w:drawing>
          <wp:inline distT="0" distB="0" distL="0" distR="0" wp14:anchorId="6CEE330A" wp14:editId="0928ECB0">
            <wp:extent cx="8734425" cy="597217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34425" cy="5972175"/>
                    </a:xfrm>
                    <a:prstGeom prst="rect">
                      <a:avLst/>
                    </a:prstGeom>
                    <a:noFill/>
                    <a:ln>
                      <a:noFill/>
                    </a:ln>
                  </pic:spPr>
                </pic:pic>
              </a:graphicData>
            </a:graphic>
          </wp:inline>
        </w:drawing>
      </w:r>
    </w:p>
    <w:p w14:paraId="0BB9802E" w14:textId="77777777" w:rsidR="009B1CD0" w:rsidRDefault="009B1CD0" w:rsidP="009B45B9">
      <w:pPr>
        <w:tabs>
          <w:tab w:val="left" w:pos="851"/>
        </w:tabs>
        <w:jc w:val="both"/>
      </w:pPr>
    </w:p>
    <w:p w14:paraId="66771FFA" w14:textId="77777777" w:rsidR="002C2CA3" w:rsidRDefault="005041F7" w:rsidP="009B45B9">
      <w:pPr>
        <w:tabs>
          <w:tab w:val="left" w:pos="851"/>
        </w:tabs>
        <w:jc w:val="both"/>
      </w:pPr>
      <w:r w:rsidRPr="00A73C11">
        <w:rPr>
          <w:noProof/>
          <w:lang w:eastAsia="fr-FR"/>
        </w:rPr>
        <w:lastRenderedPageBreak/>
        <w:drawing>
          <wp:inline distT="0" distB="0" distL="0" distR="0" wp14:anchorId="020CDEB4" wp14:editId="42C84CCC">
            <wp:extent cx="8982075" cy="5743575"/>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982075" cy="5743575"/>
                    </a:xfrm>
                    <a:prstGeom prst="rect">
                      <a:avLst/>
                    </a:prstGeom>
                    <a:noFill/>
                    <a:ln>
                      <a:noFill/>
                    </a:ln>
                  </pic:spPr>
                </pic:pic>
              </a:graphicData>
            </a:graphic>
          </wp:inline>
        </w:drawing>
      </w:r>
    </w:p>
    <w:p w14:paraId="0312ADAA" w14:textId="77777777" w:rsidR="009B1CD0" w:rsidRDefault="005041F7" w:rsidP="0097176E">
      <w:pPr>
        <w:tabs>
          <w:tab w:val="left" w:pos="1500"/>
        </w:tabs>
        <w:jc w:val="both"/>
      </w:pPr>
      <w:r w:rsidRPr="00A73C11">
        <w:rPr>
          <w:noProof/>
          <w:lang w:eastAsia="fr-FR"/>
        </w:rPr>
        <w:lastRenderedPageBreak/>
        <w:drawing>
          <wp:inline distT="0" distB="0" distL="0" distR="0" wp14:anchorId="19370ACD" wp14:editId="6FA61909">
            <wp:extent cx="9363075" cy="6248400"/>
            <wp:effectExtent l="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363075" cy="6248400"/>
                    </a:xfrm>
                    <a:prstGeom prst="rect">
                      <a:avLst/>
                    </a:prstGeom>
                    <a:noFill/>
                    <a:ln>
                      <a:noFill/>
                    </a:ln>
                  </pic:spPr>
                </pic:pic>
              </a:graphicData>
            </a:graphic>
          </wp:inline>
        </w:drawing>
      </w:r>
    </w:p>
    <w:sectPr w:rsidR="009B1CD0" w:rsidSect="0097176E">
      <w:pgSz w:w="16838" w:h="11906" w:orient="landscape"/>
      <w:pgMar w:top="851" w:right="454" w:bottom="851" w:left="736"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9D70F" w14:textId="77777777" w:rsidR="00454F1C" w:rsidRDefault="00454F1C">
      <w:r>
        <w:separator/>
      </w:r>
    </w:p>
  </w:endnote>
  <w:endnote w:type="continuationSeparator" w:id="0">
    <w:p w14:paraId="34B2AF96" w14:textId="77777777" w:rsidR="00454F1C" w:rsidRDefault="00454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15" w:type="dxa"/>
      <w:shd w:val="clear" w:color="auto" w:fill="66CCFF"/>
      <w:tblLook w:val="04A0" w:firstRow="1" w:lastRow="0" w:firstColumn="1" w:lastColumn="0" w:noHBand="0" w:noVBand="1"/>
    </w:tblPr>
    <w:tblGrid>
      <w:gridCol w:w="3387"/>
      <w:gridCol w:w="4410"/>
      <w:gridCol w:w="2818"/>
    </w:tblGrid>
    <w:tr w:rsidR="00722EB6" w:rsidRPr="00CA265F" w14:paraId="209D393F" w14:textId="77777777" w:rsidTr="00722EB6">
      <w:tc>
        <w:tcPr>
          <w:tcW w:w="3387" w:type="dxa"/>
          <w:shd w:val="clear" w:color="auto" w:fill="66CCFF"/>
        </w:tcPr>
        <w:p w14:paraId="5A56CBE9" w14:textId="77777777" w:rsidR="00CA265F" w:rsidRPr="00CA265F" w:rsidRDefault="00CA265F" w:rsidP="00CA265F">
          <w:pPr>
            <w:tabs>
              <w:tab w:val="center" w:pos="5387"/>
              <w:tab w:val="right" w:pos="10204"/>
            </w:tabs>
            <w:rPr>
              <w:b/>
            </w:rPr>
          </w:pPr>
          <w:r w:rsidRPr="00CA265F">
            <w:rPr>
              <w:b/>
            </w:rPr>
            <w:t>ATTRI1 – Acte d’engagement</w:t>
          </w:r>
        </w:p>
      </w:tc>
      <w:tc>
        <w:tcPr>
          <w:tcW w:w="4410" w:type="dxa"/>
          <w:shd w:val="clear" w:color="auto" w:fill="66CCFF"/>
        </w:tcPr>
        <w:p w14:paraId="4ED996AA" w14:textId="31A5711C" w:rsidR="00CA265F" w:rsidRPr="00CA265F" w:rsidRDefault="00E129C0" w:rsidP="00CA265F">
          <w:pPr>
            <w:tabs>
              <w:tab w:val="right" w:pos="10204"/>
            </w:tabs>
            <w:jc w:val="center"/>
            <w:rPr>
              <w:b/>
            </w:rPr>
          </w:pPr>
          <w:r>
            <w:rPr>
              <w:b/>
            </w:rPr>
            <w:t>202</w:t>
          </w:r>
          <w:r w:rsidR="00626883">
            <w:rPr>
              <w:b/>
            </w:rPr>
            <w:t>6</w:t>
          </w:r>
          <w:r>
            <w:rPr>
              <w:b/>
            </w:rPr>
            <w:t>_INRAE_</w:t>
          </w:r>
          <w:r w:rsidR="00722EB6">
            <w:rPr>
              <w:b/>
            </w:rPr>
            <w:t>MAPA</w:t>
          </w:r>
          <w:r>
            <w:rPr>
              <w:b/>
            </w:rPr>
            <w:t>_</w:t>
          </w:r>
          <w:r w:rsidR="00DA29BD">
            <w:rPr>
              <w:b/>
            </w:rPr>
            <w:t>RPS</w:t>
          </w:r>
        </w:p>
      </w:tc>
      <w:tc>
        <w:tcPr>
          <w:tcW w:w="2818" w:type="dxa"/>
          <w:shd w:val="clear" w:color="auto" w:fill="66CCFF"/>
        </w:tcPr>
        <w:p w14:paraId="0C75DC9D" w14:textId="77777777" w:rsidR="00CA265F" w:rsidRPr="00CA265F" w:rsidRDefault="00CA265F" w:rsidP="00CA265F">
          <w:pPr>
            <w:tabs>
              <w:tab w:val="center" w:pos="5387"/>
              <w:tab w:val="right" w:pos="10204"/>
            </w:tabs>
            <w:jc w:val="right"/>
            <w:rPr>
              <w:b/>
            </w:rPr>
          </w:pPr>
          <w:r w:rsidRPr="00CA265F">
            <w:rPr>
              <w:b/>
            </w:rPr>
            <w:t xml:space="preserve">Page </w:t>
          </w:r>
          <w:r w:rsidRPr="00CA265F">
            <w:rPr>
              <w:b/>
              <w:bCs/>
            </w:rPr>
            <w:fldChar w:fldCharType="begin"/>
          </w:r>
          <w:r w:rsidRPr="00CA265F">
            <w:rPr>
              <w:b/>
              <w:bCs/>
            </w:rPr>
            <w:instrText>PAGE  \* Arabic  \* MERGEFORMAT</w:instrText>
          </w:r>
          <w:r w:rsidRPr="00CA265F">
            <w:rPr>
              <w:b/>
              <w:bCs/>
            </w:rPr>
            <w:fldChar w:fldCharType="separate"/>
          </w:r>
          <w:r w:rsidR="005041F7">
            <w:rPr>
              <w:b/>
              <w:bCs/>
              <w:noProof/>
            </w:rPr>
            <w:t>3</w:t>
          </w:r>
          <w:r w:rsidRPr="00CA265F">
            <w:rPr>
              <w:b/>
              <w:bCs/>
            </w:rPr>
            <w:fldChar w:fldCharType="end"/>
          </w:r>
          <w:r w:rsidRPr="00CA265F">
            <w:rPr>
              <w:b/>
            </w:rPr>
            <w:t xml:space="preserve"> sur </w:t>
          </w:r>
          <w:r w:rsidRPr="00CA265F">
            <w:rPr>
              <w:b/>
              <w:bCs/>
            </w:rPr>
            <w:fldChar w:fldCharType="begin"/>
          </w:r>
          <w:r w:rsidRPr="00CA265F">
            <w:rPr>
              <w:b/>
              <w:bCs/>
            </w:rPr>
            <w:instrText>NUMPAGES  \* Arabic  \* MERGEFORMAT</w:instrText>
          </w:r>
          <w:r w:rsidRPr="00CA265F">
            <w:rPr>
              <w:b/>
              <w:bCs/>
            </w:rPr>
            <w:fldChar w:fldCharType="separate"/>
          </w:r>
          <w:r w:rsidR="005041F7">
            <w:rPr>
              <w:b/>
              <w:bCs/>
              <w:noProof/>
            </w:rPr>
            <w:t>10</w:t>
          </w:r>
          <w:r w:rsidRPr="00CA265F">
            <w:rPr>
              <w:b/>
              <w:bCs/>
            </w:rPr>
            <w:fldChar w:fldCharType="end"/>
          </w:r>
        </w:p>
      </w:tc>
    </w:tr>
  </w:tbl>
  <w:p w14:paraId="4AA9E0EE" w14:textId="77777777" w:rsidR="00CA265F" w:rsidRPr="00CA265F" w:rsidRDefault="00CA265F" w:rsidP="00CA265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3CE82" w14:textId="77777777" w:rsidR="00454F1C" w:rsidRDefault="00454F1C">
      <w:r>
        <w:separator/>
      </w:r>
    </w:p>
  </w:footnote>
  <w:footnote w:type="continuationSeparator" w:id="0">
    <w:p w14:paraId="162BD243" w14:textId="77777777" w:rsidR="00454F1C" w:rsidRDefault="00454F1C">
      <w:r>
        <w:continuationSeparator/>
      </w:r>
    </w:p>
  </w:footnote>
  <w:footnote w:id="1">
    <w:p w14:paraId="4E11C70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B0DE6A3" w14:textId="77777777" w:rsidR="00CA265F" w:rsidRDefault="00CA265F" w:rsidP="00CA265F">
      <w:pPr>
        <w:pStyle w:val="Notedebasdepage"/>
        <w:ind w:right="-1"/>
        <w:jc w:val="both"/>
      </w:pPr>
      <w:r>
        <w:rPr>
          <w:rStyle w:val="Caractresdenotedebasdepage"/>
        </w:rPr>
        <w:footnoteRef/>
      </w:r>
      <w:r w:rsidR="00C905C8">
        <w:rPr>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F55B56E" w14:textId="77777777" w:rsidR="00CA265F" w:rsidRDefault="00CA265F" w:rsidP="00CA265F">
      <w:pPr>
        <w:pStyle w:val="Notedebasdepage"/>
      </w:pPr>
      <w:r>
        <w:rPr>
          <w:rStyle w:val="Appelnotedebasdep"/>
        </w:rPr>
        <w:footnoteRef/>
      </w:r>
      <w:r>
        <w:t xml:space="preserve"> </w:t>
      </w:r>
      <w:r>
        <w:rPr>
          <w:rFonts w:ascii="Arial" w:hAnsi="Arial" w:cs="Arial"/>
          <w:sz w:val="16"/>
          <w:szCs w:val="16"/>
        </w:rPr>
        <w:t>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72E0210"/>
    <w:multiLevelType w:val="hybridMultilevel"/>
    <w:tmpl w:val="20CCA4C2"/>
    <w:lvl w:ilvl="0" w:tplc="497CAC24">
      <w:numFmt w:val="bullet"/>
      <w:pStyle w:val="Puce"/>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9707540">
    <w:abstractNumId w:val="0"/>
  </w:num>
  <w:num w:numId="2" w16cid:durableId="616526172">
    <w:abstractNumId w:val="1"/>
  </w:num>
  <w:num w:numId="3" w16cid:durableId="787626355">
    <w:abstractNumId w:val="2"/>
  </w:num>
  <w:num w:numId="4" w16cid:durableId="477694066">
    <w:abstractNumId w:val="4"/>
  </w:num>
  <w:num w:numId="5" w16cid:durableId="1808162122">
    <w:abstractNumId w:val="3"/>
  </w:num>
  <w:num w:numId="6" w16cid:durableId="151138590">
    <w:abstractNumId w:val="5"/>
  </w:num>
  <w:num w:numId="7" w16cid:durableId="74541767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etitia Clerget">
    <w15:presenceInfo w15:providerId="AD" w15:userId="S-1-5-21-3569255166-3711921035-3486062074-3278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E0020"/>
    <w:rsid w:val="00156924"/>
    <w:rsid w:val="00166B56"/>
    <w:rsid w:val="00174505"/>
    <w:rsid w:val="00195EDC"/>
    <w:rsid w:val="001C40C0"/>
    <w:rsid w:val="001C733C"/>
    <w:rsid w:val="0021527A"/>
    <w:rsid w:val="0021797C"/>
    <w:rsid w:val="00225A1A"/>
    <w:rsid w:val="002904AF"/>
    <w:rsid w:val="002C2CA3"/>
    <w:rsid w:val="002C4B3E"/>
    <w:rsid w:val="002C79D6"/>
    <w:rsid w:val="002C7C5B"/>
    <w:rsid w:val="002E56C1"/>
    <w:rsid w:val="00332B12"/>
    <w:rsid w:val="00337D16"/>
    <w:rsid w:val="0035487F"/>
    <w:rsid w:val="00354C04"/>
    <w:rsid w:val="00385E76"/>
    <w:rsid w:val="003A7270"/>
    <w:rsid w:val="003C6F5B"/>
    <w:rsid w:val="0043706E"/>
    <w:rsid w:val="0044597F"/>
    <w:rsid w:val="00454F1C"/>
    <w:rsid w:val="004A7169"/>
    <w:rsid w:val="004C5755"/>
    <w:rsid w:val="004E75A6"/>
    <w:rsid w:val="005041F7"/>
    <w:rsid w:val="00514DAF"/>
    <w:rsid w:val="00532EC7"/>
    <w:rsid w:val="00541CA3"/>
    <w:rsid w:val="005432BF"/>
    <w:rsid w:val="005546A9"/>
    <w:rsid w:val="00554BC1"/>
    <w:rsid w:val="005824AE"/>
    <w:rsid w:val="005846FB"/>
    <w:rsid w:val="00586607"/>
    <w:rsid w:val="005A05C1"/>
    <w:rsid w:val="005A175B"/>
    <w:rsid w:val="005A4A3B"/>
    <w:rsid w:val="005A4CB5"/>
    <w:rsid w:val="005B2316"/>
    <w:rsid w:val="005E0464"/>
    <w:rsid w:val="005F0DCE"/>
    <w:rsid w:val="0061068C"/>
    <w:rsid w:val="00610760"/>
    <w:rsid w:val="00622905"/>
    <w:rsid w:val="00626883"/>
    <w:rsid w:val="0064560F"/>
    <w:rsid w:val="00660727"/>
    <w:rsid w:val="00662A86"/>
    <w:rsid w:val="006948F7"/>
    <w:rsid w:val="006A37B0"/>
    <w:rsid w:val="006A608D"/>
    <w:rsid w:val="006B5057"/>
    <w:rsid w:val="006C4338"/>
    <w:rsid w:val="006C6E1E"/>
    <w:rsid w:val="006F3DF9"/>
    <w:rsid w:val="007060E5"/>
    <w:rsid w:val="00710FD6"/>
    <w:rsid w:val="00722EB6"/>
    <w:rsid w:val="00730A78"/>
    <w:rsid w:val="007515F0"/>
    <w:rsid w:val="00757151"/>
    <w:rsid w:val="00781096"/>
    <w:rsid w:val="007909E0"/>
    <w:rsid w:val="0079785C"/>
    <w:rsid w:val="007A013B"/>
    <w:rsid w:val="007A4DA1"/>
    <w:rsid w:val="007D4001"/>
    <w:rsid w:val="007D7A65"/>
    <w:rsid w:val="007F68A6"/>
    <w:rsid w:val="0083205E"/>
    <w:rsid w:val="00840934"/>
    <w:rsid w:val="00844DAA"/>
    <w:rsid w:val="008450C7"/>
    <w:rsid w:val="00876A73"/>
    <w:rsid w:val="008952DF"/>
    <w:rsid w:val="008B2A38"/>
    <w:rsid w:val="008F3503"/>
    <w:rsid w:val="00912771"/>
    <w:rsid w:val="00930A5C"/>
    <w:rsid w:val="00934503"/>
    <w:rsid w:val="0097176E"/>
    <w:rsid w:val="00972598"/>
    <w:rsid w:val="00983FF3"/>
    <w:rsid w:val="009A7238"/>
    <w:rsid w:val="009B1CD0"/>
    <w:rsid w:val="009B45B9"/>
    <w:rsid w:val="009C4738"/>
    <w:rsid w:val="009D661E"/>
    <w:rsid w:val="009F26BD"/>
    <w:rsid w:val="00A34D04"/>
    <w:rsid w:val="00A56244"/>
    <w:rsid w:val="00A57AC7"/>
    <w:rsid w:val="00AE7831"/>
    <w:rsid w:val="00B02608"/>
    <w:rsid w:val="00B0289C"/>
    <w:rsid w:val="00B054DA"/>
    <w:rsid w:val="00B05AB4"/>
    <w:rsid w:val="00B827FC"/>
    <w:rsid w:val="00B87564"/>
    <w:rsid w:val="00BA44E5"/>
    <w:rsid w:val="00BA6BBD"/>
    <w:rsid w:val="00BD767E"/>
    <w:rsid w:val="00BE6078"/>
    <w:rsid w:val="00BF19B7"/>
    <w:rsid w:val="00C00C36"/>
    <w:rsid w:val="00C23457"/>
    <w:rsid w:val="00C630AD"/>
    <w:rsid w:val="00C81ADA"/>
    <w:rsid w:val="00C83930"/>
    <w:rsid w:val="00C905C8"/>
    <w:rsid w:val="00C91060"/>
    <w:rsid w:val="00C911FE"/>
    <w:rsid w:val="00CA265F"/>
    <w:rsid w:val="00CC3680"/>
    <w:rsid w:val="00CD185D"/>
    <w:rsid w:val="00CD46CC"/>
    <w:rsid w:val="00CE67FD"/>
    <w:rsid w:val="00D0506B"/>
    <w:rsid w:val="00D11AB0"/>
    <w:rsid w:val="00D26AD2"/>
    <w:rsid w:val="00D315F6"/>
    <w:rsid w:val="00D337D7"/>
    <w:rsid w:val="00D40741"/>
    <w:rsid w:val="00D412FD"/>
    <w:rsid w:val="00D46BC7"/>
    <w:rsid w:val="00D90A00"/>
    <w:rsid w:val="00DA29BD"/>
    <w:rsid w:val="00DF09AF"/>
    <w:rsid w:val="00E129C0"/>
    <w:rsid w:val="00E20DB0"/>
    <w:rsid w:val="00E266AE"/>
    <w:rsid w:val="00E47798"/>
    <w:rsid w:val="00E74C76"/>
    <w:rsid w:val="00E96FF6"/>
    <w:rsid w:val="00F44B22"/>
    <w:rsid w:val="00F802EF"/>
    <w:rsid w:val="00F92811"/>
    <w:rsid w:val="00FB6468"/>
    <w:rsid w:val="00FC7FE3"/>
    <w:rsid w:val="00FD4A7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54E9BE3"/>
  <w15:chartTrackingRefBased/>
  <w15:docId w15:val="{2000CA89-51EE-4DC7-A12C-2768E1FA1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link w:val="fcase2metabCar"/>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uce">
    <w:name w:val="Puce"/>
    <w:basedOn w:val="fcase2metab"/>
    <w:link w:val="PuceCar"/>
    <w:qFormat/>
    <w:rsid w:val="00CA265F"/>
    <w:pPr>
      <w:numPr>
        <w:numId w:val="7"/>
      </w:numPr>
      <w:tabs>
        <w:tab w:val="clear" w:pos="426"/>
        <w:tab w:val="left" w:pos="142"/>
        <w:tab w:val="left" w:pos="709"/>
      </w:tabs>
    </w:pPr>
    <w:rPr>
      <w:rFonts w:ascii="Arial" w:hAnsi="Arial"/>
    </w:rPr>
  </w:style>
  <w:style w:type="character" w:customStyle="1" w:styleId="fcase2metabCar">
    <w:name w:val="f_case_2èmetab Car"/>
    <w:link w:val="fcase2metab"/>
    <w:rsid w:val="00CA265F"/>
    <w:rPr>
      <w:rFonts w:ascii="Univers" w:hAnsi="Univers" w:cs="Univers"/>
      <w:lang w:eastAsia="zh-CN"/>
    </w:rPr>
  </w:style>
  <w:style w:type="character" w:customStyle="1" w:styleId="PuceCar">
    <w:name w:val="Puce Car"/>
    <w:link w:val="Puce"/>
    <w:rsid w:val="00CA265F"/>
    <w:rPr>
      <w:rFonts w:ascii="Arial" w:hAnsi="Arial" w:cs="Univers"/>
      <w:lang w:eastAsia="zh-CN"/>
    </w:rPr>
  </w:style>
  <w:style w:type="character" w:customStyle="1" w:styleId="fontstyle01">
    <w:name w:val="fontstyle01"/>
    <w:basedOn w:val="Policepardfaut"/>
    <w:rsid w:val="00E266AE"/>
    <w:rPr>
      <w:rFonts w:ascii="EUAlbertina" w:hAnsi="EUAlbertina" w:hint="default"/>
      <w:b w:val="0"/>
      <w:bCs w:val="0"/>
      <w:i w:val="0"/>
      <w:iCs w:val="0"/>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52274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06320488">
      <w:bodyDiv w:val="1"/>
      <w:marLeft w:val="0"/>
      <w:marRight w:val="0"/>
      <w:marTop w:val="0"/>
      <w:marBottom w:val="0"/>
      <w:divBdr>
        <w:top w:val="none" w:sz="0" w:space="0" w:color="auto"/>
        <w:left w:val="none" w:sz="0" w:space="0" w:color="auto"/>
        <w:bottom w:val="none" w:sz="0" w:space="0" w:color="auto"/>
        <w:right w:val="none" w:sz="0" w:space="0" w:color="auto"/>
      </w:divBdr>
    </w:div>
    <w:div w:id="814371425">
      <w:bodyDiv w:val="1"/>
      <w:marLeft w:val="0"/>
      <w:marRight w:val="0"/>
      <w:marTop w:val="0"/>
      <w:marBottom w:val="0"/>
      <w:divBdr>
        <w:top w:val="none" w:sz="0" w:space="0" w:color="auto"/>
        <w:left w:val="none" w:sz="0" w:space="0" w:color="auto"/>
        <w:bottom w:val="none" w:sz="0" w:space="0" w:color="auto"/>
        <w:right w:val="none" w:sz="0" w:space="0" w:color="auto"/>
      </w:divBdr>
    </w:div>
    <w:div w:id="986786172">
      <w:bodyDiv w:val="1"/>
      <w:marLeft w:val="0"/>
      <w:marRight w:val="0"/>
      <w:marTop w:val="0"/>
      <w:marBottom w:val="0"/>
      <w:divBdr>
        <w:top w:val="none" w:sz="0" w:space="0" w:color="auto"/>
        <w:left w:val="none" w:sz="0" w:space="0" w:color="auto"/>
        <w:bottom w:val="none" w:sz="0" w:space="0" w:color="auto"/>
        <w:right w:val="none" w:sz="0" w:space="0" w:color="auto"/>
      </w:divBdr>
    </w:div>
    <w:div w:id="1203372175">
      <w:bodyDiv w:val="1"/>
      <w:marLeft w:val="0"/>
      <w:marRight w:val="0"/>
      <w:marTop w:val="0"/>
      <w:marBottom w:val="0"/>
      <w:divBdr>
        <w:top w:val="none" w:sz="0" w:space="0" w:color="auto"/>
        <w:left w:val="none" w:sz="0" w:space="0" w:color="auto"/>
        <w:bottom w:val="none" w:sz="0" w:space="0" w:color="auto"/>
        <w:right w:val="none" w:sz="0" w:space="0" w:color="auto"/>
      </w:divBdr>
    </w:div>
    <w:div w:id="1841191103">
      <w:bodyDiv w:val="1"/>
      <w:marLeft w:val="0"/>
      <w:marRight w:val="0"/>
      <w:marTop w:val="0"/>
      <w:marBottom w:val="0"/>
      <w:divBdr>
        <w:top w:val="none" w:sz="0" w:space="0" w:color="auto"/>
        <w:left w:val="none" w:sz="0" w:space="0" w:color="auto"/>
        <w:bottom w:val="none" w:sz="0" w:space="0" w:color="auto"/>
        <w:right w:val="none" w:sz="0" w:space="0" w:color="auto"/>
      </w:divBdr>
    </w:div>
    <w:div w:id="1936787791">
      <w:bodyDiv w:val="1"/>
      <w:marLeft w:val="0"/>
      <w:marRight w:val="0"/>
      <w:marTop w:val="0"/>
      <w:marBottom w:val="0"/>
      <w:divBdr>
        <w:top w:val="none" w:sz="0" w:space="0" w:color="auto"/>
        <w:left w:val="none" w:sz="0" w:space="0" w:color="auto"/>
        <w:bottom w:val="none" w:sz="0" w:space="0" w:color="auto"/>
        <w:right w:val="none" w:sz="0" w:space="0" w:color="auto"/>
      </w:divBdr>
    </w:div>
    <w:div w:id="197270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1108EDEF2F7642B1434D72CA69F4FA" ma:contentTypeVersion="2" ma:contentTypeDescription="Crée un document." ma:contentTypeScope="" ma:versionID="0181993ff762013e1afbef21a9737abd">
  <xsd:schema xmlns:xsd="http://www.w3.org/2001/XMLSchema" xmlns:xs="http://www.w3.org/2001/XMLSchema" xmlns:p="http://schemas.microsoft.com/office/2006/metadata/properties" xmlns:ns2="3daecb80-98b1-4adb-af25-9ae3a7f42888" targetNamespace="http://schemas.microsoft.com/office/2006/metadata/properties" ma:root="true" ma:fieldsID="264880e37a974e10677ec0fa2032691e" ns2:_="">
    <xsd:import namespace="3daecb80-98b1-4adb-af25-9ae3a7f4288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aecb80-98b1-4adb-af25-9ae3a7f4288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EC065-8B53-460E-B92E-03E1C1557888}">
  <ds:schemaRefs>
    <ds:schemaRef ds:uri="http://schemas.microsoft.com/sharepoint/v3/contenttype/forms"/>
  </ds:schemaRefs>
</ds:datastoreItem>
</file>

<file path=customXml/itemProps2.xml><?xml version="1.0" encoding="utf-8"?>
<ds:datastoreItem xmlns:ds="http://schemas.openxmlformats.org/officeDocument/2006/customXml" ds:itemID="{DECA8307-95E1-41A2-8EE7-A632DFA37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aecb80-98b1-4adb-af25-9ae3a7f42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B5E205-A3E1-4F02-B7CE-95869265D2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0CF9C9-EF81-422F-9FF2-8B0448615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10</Pages>
  <Words>1652</Words>
  <Characters>9090</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10721</CharactersWithSpaces>
  <SharedDoc>false</SharedDoc>
  <HLinks>
    <vt:vector size="36" baseType="variant">
      <vt:variant>
        <vt:i4>7602259</vt:i4>
      </vt:variant>
      <vt:variant>
        <vt:i4>78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52</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49</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38</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35</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Laetitia Clerget</dc:creator>
  <cp:keywords/>
  <cp:lastModifiedBy>Valerie BRIARD-BION</cp:lastModifiedBy>
  <cp:revision>2</cp:revision>
  <cp:lastPrinted>2016-11-04T12:53:00Z</cp:lastPrinted>
  <dcterms:created xsi:type="dcterms:W3CDTF">2025-11-20T14:24:00Z</dcterms:created>
  <dcterms:modified xsi:type="dcterms:W3CDTF">2025-11-20T14:24:00Z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0x010100B51108EDEF2F7642B1434D72CA69F4FA</vt:lpwstr>
  </property>
</Properties>
</file>