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51A7BB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2EDF82" w14:textId="77777777">
        <w:tc>
          <w:tcPr>
            <w:tcW w:w="10419" w:type="dxa"/>
            <w:shd w:val="clear" w:color="auto" w:fill="auto"/>
          </w:tcPr>
          <w:p w14:paraId="64082E3C" w14:textId="521DB0A2" w:rsidR="007411D9" w:rsidRDefault="0015600C">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ABCD18" wp14:editId="580E0B2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8E29415" w14:textId="77777777" w:rsidR="007411D9" w:rsidRDefault="007411D9">
            <w:pPr>
              <w:pStyle w:val="Pieddepage"/>
              <w:tabs>
                <w:tab w:val="clear" w:pos="4536"/>
                <w:tab w:val="clear" w:pos="9072"/>
              </w:tabs>
              <w:jc w:val="center"/>
              <w:rPr>
                <w:rFonts w:ascii="Arial" w:hAnsi="Arial" w:cs="Arial"/>
              </w:rPr>
            </w:pPr>
          </w:p>
          <w:p w14:paraId="1757ACC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98BAB7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E3D4939" w14:textId="77777777" w:rsidR="007411D9" w:rsidRDefault="007411D9">
            <w:pPr>
              <w:pStyle w:val="Pieddepage"/>
              <w:tabs>
                <w:tab w:val="clear" w:pos="4536"/>
                <w:tab w:val="clear" w:pos="9072"/>
              </w:tabs>
              <w:jc w:val="center"/>
            </w:pPr>
          </w:p>
        </w:tc>
      </w:tr>
    </w:tbl>
    <w:p w14:paraId="114142D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7090238" w14:textId="77777777">
        <w:tc>
          <w:tcPr>
            <w:tcW w:w="9285" w:type="dxa"/>
            <w:shd w:val="clear" w:color="auto" w:fill="66CCFF"/>
          </w:tcPr>
          <w:p w14:paraId="0FAEDA7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1FF302A" w14:textId="77777777" w:rsidR="007411D9" w:rsidRDefault="007411D9">
            <w:pPr>
              <w:pStyle w:val="Titre8"/>
              <w:tabs>
                <w:tab w:val="right" w:pos="9639"/>
              </w:tabs>
              <w:rPr>
                <w:caps/>
                <w:sz w:val="28"/>
                <w:szCs w:val="28"/>
              </w:rPr>
            </w:pPr>
            <w:r>
              <w:rPr>
                <w:caps/>
                <w:sz w:val="28"/>
                <w:szCs w:val="28"/>
              </w:rPr>
              <w:t>Lettre de candidature</w:t>
            </w:r>
          </w:p>
          <w:p w14:paraId="75E7928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EDF626" w14:textId="77777777" w:rsidR="007411D9" w:rsidRDefault="007411D9">
            <w:pPr>
              <w:pStyle w:val="Titre8"/>
              <w:tabs>
                <w:tab w:val="right" w:pos="9639"/>
              </w:tabs>
              <w:spacing w:before="120" w:after="120"/>
            </w:pPr>
            <w:r>
              <w:rPr>
                <w:caps/>
                <w:sz w:val="28"/>
                <w:szCs w:val="28"/>
              </w:rPr>
              <w:t>Dc1</w:t>
            </w:r>
          </w:p>
        </w:tc>
      </w:tr>
    </w:tbl>
    <w:p w14:paraId="2FA7063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8E941F" w14:textId="77777777" w:rsidTr="00AE730C">
        <w:tc>
          <w:tcPr>
            <w:tcW w:w="10277" w:type="dxa"/>
            <w:shd w:val="clear" w:color="auto" w:fill="auto"/>
          </w:tcPr>
          <w:p w14:paraId="35A57CB7" w14:textId="77777777" w:rsidR="007411D9" w:rsidRDefault="007411D9">
            <w:pPr>
              <w:pStyle w:val="Titre2"/>
              <w:snapToGrid w:val="0"/>
              <w:jc w:val="both"/>
              <w:rPr>
                <w:rFonts w:ascii="Arial" w:hAnsi="Arial" w:cs="Arial"/>
                <w:b w:val="0"/>
                <w:bCs w:val="0"/>
                <w:i/>
                <w:iCs/>
                <w:sz w:val="18"/>
                <w:szCs w:val="18"/>
              </w:rPr>
            </w:pPr>
          </w:p>
          <w:p w14:paraId="28AE361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E5D363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8F5C87B" w14:textId="77777777" w:rsidR="004D1DF9" w:rsidRPr="004D1DF9" w:rsidRDefault="004D1DF9" w:rsidP="004D1DF9"/>
          <w:p w14:paraId="2818CAC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A275788" w14:textId="77777777" w:rsidR="004D1DF9" w:rsidRPr="004D1DF9" w:rsidRDefault="004D1DF9" w:rsidP="004D1DF9"/>
          <w:p w14:paraId="3255DB3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C6B806" w14:textId="77777777" w:rsidR="00EB4DEA" w:rsidRPr="00EB4DEA" w:rsidRDefault="00EB4DEA" w:rsidP="00EB4DEA"/>
        </w:tc>
      </w:tr>
    </w:tbl>
    <w:p w14:paraId="44D5503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8D127" w14:textId="77777777">
        <w:tc>
          <w:tcPr>
            <w:tcW w:w="10277" w:type="dxa"/>
            <w:shd w:val="clear" w:color="auto" w:fill="auto"/>
          </w:tcPr>
          <w:p w14:paraId="4673177C" w14:textId="77777777" w:rsidR="007411D9" w:rsidRDefault="007411D9">
            <w:pPr>
              <w:tabs>
                <w:tab w:val="left" w:pos="-142"/>
                <w:tab w:val="left" w:pos="4111"/>
              </w:tabs>
              <w:snapToGrid w:val="0"/>
              <w:jc w:val="both"/>
              <w:rPr>
                <w:rFonts w:ascii="Arial" w:hAnsi="Arial" w:cs="Arial"/>
                <w:b/>
                <w:bCs/>
              </w:rPr>
            </w:pPr>
          </w:p>
        </w:tc>
      </w:tr>
      <w:tr w:rsidR="007411D9" w14:paraId="08A2C681" w14:textId="77777777">
        <w:tc>
          <w:tcPr>
            <w:tcW w:w="10277" w:type="dxa"/>
            <w:shd w:val="clear" w:color="auto" w:fill="66CCFF"/>
          </w:tcPr>
          <w:p w14:paraId="125CAE9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7A5E8B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2DD10D0" w14:textId="77777777" w:rsidR="007411D9" w:rsidRDefault="007411D9">
      <w:pPr>
        <w:pStyle w:val="En-tte"/>
        <w:tabs>
          <w:tab w:val="clear" w:pos="4536"/>
          <w:tab w:val="clear" w:pos="9072"/>
        </w:tabs>
        <w:rPr>
          <w:rFonts w:ascii="Arial" w:hAnsi="Arial" w:cs="Arial"/>
        </w:rPr>
      </w:pPr>
    </w:p>
    <w:p w14:paraId="55DAEA15" w14:textId="77777777" w:rsidR="007411D9" w:rsidRPr="001A24D1" w:rsidRDefault="00D11B98" w:rsidP="002B1D86">
      <w:pPr>
        <w:pStyle w:val="En-tte"/>
        <w:tabs>
          <w:tab w:val="clear" w:pos="4536"/>
          <w:tab w:val="clear" w:pos="9072"/>
        </w:tabs>
        <w:jc w:val="center"/>
        <w:rPr>
          <w:rFonts w:ascii="Arial" w:hAnsi="Arial" w:cs="Arial"/>
          <w:b/>
          <w:bCs/>
        </w:rPr>
      </w:pPr>
      <w:r w:rsidRPr="001A24D1">
        <w:rPr>
          <w:rFonts w:ascii="Arial" w:hAnsi="Arial" w:cs="Arial"/>
          <w:b/>
          <w:bCs/>
        </w:rPr>
        <w:t>CAF du Bas-Rhin</w:t>
      </w:r>
    </w:p>
    <w:p w14:paraId="4A52FE65" w14:textId="77777777" w:rsidR="007411D9" w:rsidRPr="001A24D1" w:rsidRDefault="00D11B98" w:rsidP="002B1D86">
      <w:pPr>
        <w:pStyle w:val="En-tte"/>
        <w:tabs>
          <w:tab w:val="clear" w:pos="4536"/>
          <w:tab w:val="clear" w:pos="9072"/>
        </w:tabs>
        <w:jc w:val="center"/>
        <w:rPr>
          <w:rFonts w:ascii="Arial" w:hAnsi="Arial" w:cs="Arial"/>
          <w:b/>
          <w:bCs/>
        </w:rPr>
      </w:pPr>
      <w:r w:rsidRPr="001A24D1">
        <w:rPr>
          <w:rFonts w:ascii="Arial" w:hAnsi="Arial" w:cs="Arial"/>
          <w:b/>
          <w:bCs/>
        </w:rPr>
        <w:t>22 Route de l’hôpital 67092 Strasbourg Cedex</w:t>
      </w:r>
    </w:p>
    <w:p w14:paraId="6CF64F91" w14:textId="77777777" w:rsidR="007411D9" w:rsidRDefault="007411D9">
      <w:pPr>
        <w:pStyle w:val="En-tte"/>
        <w:tabs>
          <w:tab w:val="clear" w:pos="4536"/>
          <w:tab w:val="clear" w:pos="9072"/>
        </w:tabs>
        <w:rPr>
          <w:rFonts w:ascii="Arial" w:hAnsi="Arial" w:cs="Arial"/>
        </w:rPr>
      </w:pPr>
    </w:p>
    <w:p w14:paraId="40575693" w14:textId="77777777" w:rsidR="007411D9" w:rsidRDefault="007411D9">
      <w:pPr>
        <w:pStyle w:val="En-tte"/>
        <w:tabs>
          <w:tab w:val="clear" w:pos="4536"/>
          <w:tab w:val="clear" w:pos="9072"/>
        </w:tabs>
        <w:rPr>
          <w:rFonts w:ascii="Arial" w:hAnsi="Arial" w:cs="Arial"/>
        </w:rPr>
      </w:pPr>
    </w:p>
    <w:p w14:paraId="71A12AA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077BA17" w14:textId="77777777">
        <w:trPr>
          <w:trHeight w:val="160"/>
        </w:trPr>
        <w:tc>
          <w:tcPr>
            <w:tcW w:w="10277" w:type="dxa"/>
            <w:shd w:val="clear" w:color="auto" w:fill="66CCFF"/>
          </w:tcPr>
          <w:p w14:paraId="4EED4B8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C2AA66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B3D762F" w14:textId="77777777" w:rsidR="007411D9" w:rsidRDefault="007411D9">
      <w:pPr>
        <w:rPr>
          <w:rFonts w:ascii="Arial" w:hAnsi="Arial" w:cs="Arial"/>
          <w:b/>
          <w:bCs/>
        </w:rPr>
      </w:pPr>
    </w:p>
    <w:p w14:paraId="5FEBCF16" w14:textId="77777777" w:rsidR="007411D9" w:rsidRDefault="007411D9">
      <w:pPr>
        <w:rPr>
          <w:rFonts w:ascii="Arial" w:hAnsi="Arial" w:cs="Arial"/>
          <w:b/>
          <w:bCs/>
        </w:rPr>
      </w:pPr>
    </w:p>
    <w:p w14:paraId="747477A0" w14:textId="67EFBD62" w:rsidR="007411D9" w:rsidRDefault="00A20245" w:rsidP="000E10C3">
      <w:pPr>
        <w:jc w:val="center"/>
        <w:rPr>
          <w:rFonts w:ascii="Arial" w:hAnsi="Arial" w:cs="Arial"/>
          <w:b/>
          <w:bCs/>
        </w:rPr>
      </w:pPr>
      <w:r>
        <w:rPr>
          <w:rFonts w:ascii="Arial" w:hAnsi="Arial" w:cs="Arial"/>
          <w:b/>
          <w:bCs/>
        </w:rPr>
        <w:t>PRL202</w:t>
      </w:r>
      <w:ins w:id="0" w:author="Jonathan MARTZ 671" w:date="2025-09-08T13:34:00Z" w16du:dateUtc="2025-09-08T11:34:00Z">
        <w:r w:rsidR="009842E4">
          <w:rPr>
            <w:rFonts w:ascii="Arial" w:hAnsi="Arial" w:cs="Arial"/>
            <w:b/>
            <w:bCs/>
          </w:rPr>
          <w:t>5</w:t>
        </w:r>
      </w:ins>
      <w:del w:id="1" w:author="Jonathan MARTZ 671" w:date="2025-09-08T13:34:00Z" w16du:dateUtc="2025-09-08T11:34:00Z">
        <w:r w:rsidDel="009842E4">
          <w:rPr>
            <w:rFonts w:ascii="Arial" w:hAnsi="Arial" w:cs="Arial"/>
            <w:b/>
            <w:bCs/>
          </w:rPr>
          <w:delText>4</w:delText>
        </w:r>
      </w:del>
      <w:r>
        <w:rPr>
          <w:rFonts w:ascii="Arial" w:hAnsi="Arial" w:cs="Arial"/>
          <w:b/>
          <w:bCs/>
        </w:rPr>
        <w:t>-</w:t>
      </w:r>
      <w:r w:rsidR="006C0695">
        <w:rPr>
          <w:rFonts w:ascii="Arial" w:hAnsi="Arial" w:cs="Arial"/>
          <w:b/>
          <w:bCs/>
        </w:rPr>
        <w:t>102 Mise à disposition de distributeurs automatiques de boissons froides et chaudes et de denrées alimentaires</w:t>
      </w:r>
    </w:p>
    <w:p w14:paraId="331E1FE6" w14:textId="77777777" w:rsidR="007411D9" w:rsidRDefault="007411D9">
      <w:pPr>
        <w:rPr>
          <w:rFonts w:ascii="Arial" w:hAnsi="Arial" w:cs="Arial"/>
          <w:b/>
          <w:bCs/>
        </w:rPr>
      </w:pPr>
    </w:p>
    <w:p w14:paraId="25BA8E40" w14:textId="77777777" w:rsidR="007411D9" w:rsidRDefault="007411D9">
      <w:pPr>
        <w:rPr>
          <w:rFonts w:ascii="Arial" w:hAnsi="Arial" w:cs="Arial"/>
          <w:b/>
          <w:bCs/>
        </w:rPr>
      </w:pPr>
    </w:p>
    <w:p w14:paraId="00F002F9" w14:textId="77777777" w:rsidR="00D11B98" w:rsidRDefault="00D11B98">
      <w:pPr>
        <w:rPr>
          <w:rFonts w:ascii="Arial" w:hAnsi="Arial" w:cs="Arial"/>
          <w:b/>
          <w:bCs/>
        </w:rPr>
      </w:pPr>
    </w:p>
    <w:p w14:paraId="12AEB625" w14:textId="77777777" w:rsidR="00D11B98" w:rsidRDefault="00D11B98">
      <w:pPr>
        <w:rPr>
          <w:rFonts w:ascii="Arial" w:hAnsi="Arial" w:cs="Arial"/>
          <w:b/>
          <w:bCs/>
        </w:rPr>
      </w:pPr>
    </w:p>
    <w:p w14:paraId="538E58F2" w14:textId="77777777" w:rsidR="00D11B98" w:rsidRDefault="00D11B98">
      <w:pPr>
        <w:rPr>
          <w:rFonts w:ascii="Arial" w:hAnsi="Arial" w:cs="Arial"/>
          <w:b/>
          <w:bCs/>
        </w:rPr>
      </w:pPr>
    </w:p>
    <w:p w14:paraId="16F72767" w14:textId="77777777" w:rsidR="00D11B98" w:rsidRDefault="00D11B98">
      <w:pPr>
        <w:rPr>
          <w:rFonts w:ascii="Arial" w:hAnsi="Arial" w:cs="Arial"/>
          <w:b/>
          <w:bCs/>
        </w:rPr>
      </w:pPr>
    </w:p>
    <w:p w14:paraId="22AF505E" w14:textId="77777777" w:rsidR="00D11B98" w:rsidRDefault="00D11B98">
      <w:pPr>
        <w:rPr>
          <w:rFonts w:ascii="Arial" w:hAnsi="Arial" w:cs="Arial"/>
          <w:b/>
          <w:bCs/>
        </w:rPr>
      </w:pPr>
    </w:p>
    <w:p w14:paraId="3AAAF799" w14:textId="77777777" w:rsidR="00D11B98" w:rsidRDefault="00D11B98">
      <w:pPr>
        <w:rPr>
          <w:rFonts w:ascii="Arial" w:hAnsi="Arial" w:cs="Arial"/>
          <w:b/>
          <w:bCs/>
        </w:rPr>
      </w:pPr>
    </w:p>
    <w:p w14:paraId="4BE96D11" w14:textId="77777777" w:rsidR="00D11B98" w:rsidRDefault="00D11B98">
      <w:pPr>
        <w:rPr>
          <w:rFonts w:ascii="Arial" w:hAnsi="Arial" w:cs="Arial"/>
          <w:b/>
          <w:bCs/>
        </w:rPr>
      </w:pPr>
    </w:p>
    <w:p w14:paraId="5509FFC3" w14:textId="77777777" w:rsidR="00D11B98" w:rsidRDefault="00D11B98">
      <w:pPr>
        <w:rPr>
          <w:rFonts w:ascii="Arial" w:hAnsi="Arial" w:cs="Arial"/>
          <w:b/>
          <w:bCs/>
        </w:rPr>
      </w:pPr>
    </w:p>
    <w:p w14:paraId="7BA5CCD4" w14:textId="77777777" w:rsidR="00C02D34" w:rsidRDefault="00C02D34">
      <w:pPr>
        <w:rPr>
          <w:rFonts w:ascii="Arial" w:hAnsi="Arial" w:cs="Arial"/>
          <w:b/>
          <w:bCs/>
        </w:rPr>
      </w:pPr>
    </w:p>
    <w:p w14:paraId="22AFDDEC" w14:textId="77777777" w:rsidR="00C02D34" w:rsidRDefault="00C02D34">
      <w:pPr>
        <w:rPr>
          <w:rFonts w:ascii="Arial" w:hAnsi="Arial" w:cs="Arial"/>
          <w:b/>
          <w:bCs/>
        </w:rPr>
      </w:pPr>
    </w:p>
    <w:p w14:paraId="4FE178C8"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E102AB" w14:textId="77777777">
        <w:tc>
          <w:tcPr>
            <w:tcW w:w="10277" w:type="dxa"/>
            <w:shd w:val="clear" w:color="auto" w:fill="66CCFF"/>
          </w:tcPr>
          <w:p w14:paraId="17E3668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8300163" w14:textId="77777777" w:rsidR="007411D9" w:rsidRDefault="007411D9">
      <w:pPr>
        <w:spacing w:before="120"/>
        <w:rPr>
          <w:rFonts w:ascii="Arial" w:hAnsi="Arial" w:cs="Arial"/>
        </w:rPr>
      </w:pPr>
      <w:r>
        <w:rPr>
          <w:rFonts w:ascii="Arial" w:hAnsi="Arial" w:cs="Arial"/>
          <w:i/>
          <w:sz w:val="18"/>
          <w:szCs w:val="18"/>
        </w:rPr>
        <w:t>(Cocher la case correspondante.)</w:t>
      </w:r>
    </w:p>
    <w:p w14:paraId="04B1ED57" w14:textId="77777777" w:rsidR="007411D9" w:rsidRDefault="007411D9">
      <w:pPr>
        <w:pStyle w:val="Titre1"/>
        <w:ind w:left="0" w:hanging="432"/>
        <w:rPr>
          <w:rFonts w:ascii="Arial" w:hAnsi="Arial" w:cs="Arial"/>
          <w:b w:val="0"/>
          <w:bCs w:val="0"/>
        </w:rPr>
      </w:pPr>
    </w:p>
    <w:p w14:paraId="38EAC2D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40F68A" w14:textId="77777777" w:rsidR="007411D9" w:rsidRDefault="007411D9">
      <w:pPr>
        <w:pStyle w:val="Titre1"/>
        <w:ind w:left="0" w:hanging="432"/>
        <w:rPr>
          <w:rFonts w:ascii="Arial" w:hAnsi="Arial" w:cs="Arial"/>
          <w:b w:val="0"/>
          <w:bCs w:val="0"/>
        </w:rPr>
      </w:pPr>
    </w:p>
    <w:p w14:paraId="543ED676" w14:textId="77777777" w:rsidR="00775F55" w:rsidRDefault="00775F55" w:rsidP="00775F55">
      <w:pPr>
        <w:numPr>
          <w:ilvl w:val="0"/>
          <w:numId w:val="1"/>
        </w:numPr>
        <w:rPr>
          <w:rFonts w:ascii="Arial" w:hAnsi="Arial" w:cs="Arial"/>
        </w:rPr>
      </w:pPr>
    </w:p>
    <w:p w14:paraId="09B64DE7" w14:textId="5061B39A" w:rsidR="00775F55" w:rsidRDefault="00F1274C"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rPr>
        <w:t xml:space="preserve"> pour </w:t>
      </w:r>
      <w:r>
        <w:rPr>
          <w:rFonts w:ascii="Arial" w:hAnsi="Arial" w:cs="Arial"/>
        </w:rPr>
        <w:t>l’ensemble</w:t>
      </w:r>
      <w:r w:rsidR="00775F55">
        <w:rPr>
          <w:rFonts w:ascii="Arial" w:hAnsi="Arial" w:cs="Arial"/>
        </w:rPr>
        <w:t xml:space="preserve"> de la procédure de passation du marché public ;</w:t>
      </w:r>
    </w:p>
    <w:p w14:paraId="31D75303" w14:textId="77777777" w:rsidR="007411D9" w:rsidRDefault="007411D9">
      <w:pPr>
        <w:pStyle w:val="En-tte"/>
        <w:tabs>
          <w:tab w:val="clear" w:pos="4536"/>
          <w:tab w:val="clear" w:pos="9072"/>
        </w:tabs>
        <w:rPr>
          <w:rFonts w:ascii="Arial" w:hAnsi="Arial" w:cs="Arial"/>
        </w:rPr>
      </w:pPr>
    </w:p>
    <w:p w14:paraId="2C98677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DC71899" w14:textId="77777777" w:rsidR="007411D9" w:rsidRDefault="007411D9">
      <w:pPr>
        <w:rPr>
          <w:rFonts w:ascii="Arial" w:hAnsi="Arial" w:cs="Arial"/>
        </w:rPr>
      </w:pPr>
    </w:p>
    <w:p w14:paraId="0A079EE5" w14:textId="77777777" w:rsidR="007411D9" w:rsidRDefault="007411D9">
      <w:pPr>
        <w:rPr>
          <w:rFonts w:ascii="Arial" w:hAnsi="Arial" w:cs="Arial"/>
        </w:rPr>
      </w:pPr>
    </w:p>
    <w:p w14:paraId="61676DAA" w14:textId="77777777" w:rsidR="007411D9" w:rsidRDefault="007411D9">
      <w:pPr>
        <w:rPr>
          <w:rFonts w:ascii="Arial" w:hAnsi="Arial" w:cs="Arial"/>
        </w:rPr>
      </w:pPr>
    </w:p>
    <w:p w14:paraId="57E6EE9E"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B65710C" w14:textId="77777777">
        <w:tc>
          <w:tcPr>
            <w:tcW w:w="10419" w:type="dxa"/>
            <w:shd w:val="clear" w:color="auto" w:fill="66CCFF"/>
          </w:tcPr>
          <w:p w14:paraId="515D17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DAED80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7A3BDA6" w14:textId="77777777" w:rsidR="007411D9" w:rsidRDefault="007411D9">
      <w:pPr>
        <w:pStyle w:val="En-tte"/>
        <w:tabs>
          <w:tab w:val="clear" w:pos="4536"/>
          <w:tab w:val="clear" w:pos="9072"/>
        </w:tabs>
        <w:rPr>
          <w:rFonts w:ascii="Arial" w:hAnsi="Arial" w:cs="Arial"/>
        </w:rPr>
      </w:pPr>
    </w:p>
    <w:p w14:paraId="1FAF491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2293011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7C9EC3F8" w14:textId="77777777" w:rsidR="007411D9" w:rsidRDefault="007411D9">
      <w:pPr>
        <w:pStyle w:val="En-tte"/>
        <w:tabs>
          <w:tab w:val="clear" w:pos="4536"/>
          <w:tab w:val="clear" w:pos="9072"/>
        </w:tabs>
        <w:rPr>
          <w:rFonts w:ascii="Arial" w:hAnsi="Arial" w:cs="Arial"/>
        </w:rPr>
      </w:pPr>
    </w:p>
    <w:p w14:paraId="71D10CC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E35E7E" w14:textId="77777777" w:rsidR="00775F55" w:rsidRDefault="00775F55" w:rsidP="00775F55">
      <w:pPr>
        <w:pStyle w:val="En-tte"/>
        <w:ind w:left="360"/>
        <w:rPr>
          <w:rFonts w:ascii="Arial" w:hAnsi="Arial" w:cs="Arial"/>
        </w:rPr>
      </w:pPr>
    </w:p>
    <w:p w14:paraId="5CACF6E4" w14:textId="77777777" w:rsidR="00775F55" w:rsidRDefault="00775F55" w:rsidP="00775F55">
      <w:pPr>
        <w:pStyle w:val="En-tte"/>
        <w:ind w:left="360"/>
        <w:rPr>
          <w:rFonts w:ascii="Arial" w:hAnsi="Arial" w:cs="Arial"/>
        </w:rPr>
      </w:pPr>
    </w:p>
    <w:p w14:paraId="7288710D" w14:textId="77777777" w:rsidR="00775F55" w:rsidRPr="00775F55" w:rsidRDefault="00775F55" w:rsidP="00775F55">
      <w:pPr>
        <w:pStyle w:val="En-tte"/>
        <w:ind w:left="360"/>
        <w:rPr>
          <w:rFonts w:ascii="Arial" w:hAnsi="Arial" w:cs="Arial"/>
        </w:rPr>
      </w:pPr>
    </w:p>
    <w:p w14:paraId="7765F2F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26AF4C" w14:textId="77777777" w:rsidR="00775F55" w:rsidRDefault="00775F55" w:rsidP="00775F55">
      <w:pPr>
        <w:pStyle w:val="En-tte"/>
        <w:ind w:left="360"/>
        <w:rPr>
          <w:rFonts w:ascii="Arial" w:hAnsi="Arial" w:cs="Arial"/>
        </w:rPr>
      </w:pPr>
    </w:p>
    <w:p w14:paraId="701FA7AF" w14:textId="77777777" w:rsidR="00775F55" w:rsidRDefault="00775F55" w:rsidP="00775F55">
      <w:pPr>
        <w:pStyle w:val="En-tte"/>
        <w:ind w:left="360"/>
        <w:rPr>
          <w:rFonts w:ascii="Arial" w:hAnsi="Arial" w:cs="Arial"/>
        </w:rPr>
      </w:pPr>
    </w:p>
    <w:p w14:paraId="0970E3CE" w14:textId="77777777" w:rsidR="00775F55" w:rsidRPr="00775F55" w:rsidRDefault="00775F55" w:rsidP="00775F55">
      <w:pPr>
        <w:pStyle w:val="En-tte"/>
        <w:ind w:left="360"/>
        <w:rPr>
          <w:rFonts w:ascii="Arial" w:hAnsi="Arial" w:cs="Arial"/>
        </w:rPr>
      </w:pPr>
    </w:p>
    <w:p w14:paraId="4AE019C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24A7749" w14:textId="77777777" w:rsidR="00775F55" w:rsidRDefault="00775F55" w:rsidP="00775F55">
      <w:pPr>
        <w:pStyle w:val="En-tte"/>
        <w:ind w:left="360"/>
        <w:rPr>
          <w:rFonts w:ascii="Arial" w:hAnsi="Arial" w:cs="Arial"/>
        </w:rPr>
      </w:pPr>
    </w:p>
    <w:p w14:paraId="4DCEECA2" w14:textId="77777777" w:rsidR="00775F55" w:rsidRDefault="00775F55" w:rsidP="00775F55">
      <w:pPr>
        <w:pStyle w:val="En-tte"/>
        <w:ind w:left="360"/>
        <w:rPr>
          <w:rFonts w:ascii="Arial" w:hAnsi="Arial" w:cs="Arial"/>
        </w:rPr>
      </w:pPr>
    </w:p>
    <w:p w14:paraId="1658D6C6" w14:textId="77777777" w:rsidR="00775F55" w:rsidRPr="00775F55" w:rsidRDefault="00775F55" w:rsidP="00775F55">
      <w:pPr>
        <w:pStyle w:val="En-tte"/>
        <w:ind w:left="360"/>
        <w:rPr>
          <w:rFonts w:ascii="Arial" w:hAnsi="Arial" w:cs="Arial"/>
        </w:rPr>
      </w:pPr>
    </w:p>
    <w:p w14:paraId="69342E3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1DCD37D" w14:textId="77777777" w:rsidR="00775F55" w:rsidRDefault="00775F55" w:rsidP="00775F55">
      <w:pPr>
        <w:pStyle w:val="En-tte"/>
        <w:ind w:left="360"/>
        <w:rPr>
          <w:rFonts w:ascii="Arial" w:hAnsi="Arial" w:cs="Arial"/>
        </w:rPr>
      </w:pPr>
    </w:p>
    <w:p w14:paraId="5FAA1309" w14:textId="77777777" w:rsidR="00775F55" w:rsidRDefault="00775F55" w:rsidP="00775F55">
      <w:pPr>
        <w:pStyle w:val="En-tte"/>
        <w:ind w:left="360"/>
        <w:rPr>
          <w:rFonts w:ascii="Arial" w:hAnsi="Arial" w:cs="Arial"/>
        </w:rPr>
      </w:pPr>
    </w:p>
    <w:p w14:paraId="1AA93C0E" w14:textId="77777777" w:rsidR="00775F55" w:rsidRPr="00775F55" w:rsidRDefault="00775F55" w:rsidP="00775F55">
      <w:pPr>
        <w:pStyle w:val="En-tte"/>
        <w:ind w:left="360"/>
        <w:rPr>
          <w:rFonts w:ascii="Arial" w:hAnsi="Arial" w:cs="Arial"/>
        </w:rPr>
      </w:pPr>
    </w:p>
    <w:p w14:paraId="69719B4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65E1954" w14:textId="77777777" w:rsidR="00775F55" w:rsidRPr="00775F55" w:rsidRDefault="00775F55" w:rsidP="00775F55">
      <w:pPr>
        <w:pStyle w:val="En-tte"/>
        <w:ind w:left="360"/>
        <w:rPr>
          <w:rFonts w:ascii="Arial" w:hAnsi="Arial" w:cs="Arial"/>
        </w:rPr>
      </w:pPr>
    </w:p>
    <w:p w14:paraId="22FE8A01" w14:textId="77777777" w:rsidR="00775F55" w:rsidRPr="00775F55" w:rsidRDefault="00775F55" w:rsidP="00775F55">
      <w:pPr>
        <w:pStyle w:val="En-tte"/>
        <w:ind w:left="360"/>
        <w:rPr>
          <w:rFonts w:ascii="Arial" w:hAnsi="Arial" w:cs="Arial"/>
        </w:rPr>
      </w:pPr>
    </w:p>
    <w:p w14:paraId="1A00FDB7" w14:textId="77777777" w:rsidR="007411D9" w:rsidRDefault="007411D9">
      <w:pPr>
        <w:pStyle w:val="En-tte"/>
        <w:tabs>
          <w:tab w:val="clear" w:pos="4536"/>
          <w:tab w:val="clear" w:pos="9072"/>
        </w:tabs>
        <w:rPr>
          <w:rFonts w:ascii="Arial" w:hAnsi="Arial" w:cs="Arial"/>
        </w:rPr>
      </w:pPr>
    </w:p>
    <w:p w14:paraId="3312158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57D15AF3" w14:textId="77777777" w:rsidR="007411D9" w:rsidRDefault="007411D9">
      <w:pPr>
        <w:spacing w:before="60"/>
        <w:rPr>
          <w:rFonts w:ascii="Arial" w:hAnsi="Arial" w:cs="Arial"/>
          <w:iCs/>
        </w:rPr>
      </w:pPr>
    </w:p>
    <w:p w14:paraId="159AF3D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48A7272" w14:textId="77777777" w:rsidR="007411D9" w:rsidRDefault="007411D9">
      <w:pPr>
        <w:rPr>
          <w:rFonts w:ascii="Arial" w:hAnsi="Arial" w:cs="Arial"/>
        </w:rPr>
      </w:pPr>
    </w:p>
    <w:p w14:paraId="7E5587B5" w14:textId="77777777" w:rsidR="007411D9" w:rsidRDefault="007411D9">
      <w:pPr>
        <w:rPr>
          <w:rFonts w:ascii="Arial" w:hAnsi="Arial" w:cs="Arial"/>
        </w:rPr>
      </w:pPr>
    </w:p>
    <w:p w14:paraId="3244142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8C6F210" w14:textId="77777777" w:rsidR="007411D9" w:rsidRDefault="007411D9">
      <w:pPr>
        <w:spacing w:before="60"/>
        <w:rPr>
          <w:rFonts w:ascii="Arial" w:hAnsi="Arial" w:cs="Arial"/>
          <w:iCs/>
        </w:rPr>
      </w:pPr>
    </w:p>
    <w:p w14:paraId="0341495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7AA7A6C8" w14:textId="77777777" w:rsidR="007411D9" w:rsidRDefault="007411D9">
      <w:pPr>
        <w:jc w:val="both"/>
        <w:rPr>
          <w:rFonts w:ascii="Arial" w:hAnsi="Arial" w:cs="Arial"/>
        </w:rPr>
      </w:pPr>
    </w:p>
    <w:p w14:paraId="0CB6437E" w14:textId="77777777" w:rsidR="008D776B" w:rsidRDefault="008D776B">
      <w:pPr>
        <w:jc w:val="both"/>
        <w:rPr>
          <w:rFonts w:ascii="Arial" w:hAnsi="Arial" w:cs="Arial"/>
        </w:rPr>
      </w:pPr>
    </w:p>
    <w:p w14:paraId="4747F47E" w14:textId="77777777" w:rsidR="008D776B" w:rsidRDefault="008D776B">
      <w:pPr>
        <w:jc w:val="both"/>
        <w:rPr>
          <w:rFonts w:ascii="Arial" w:hAnsi="Arial" w:cs="Arial"/>
        </w:rPr>
      </w:pPr>
    </w:p>
    <w:p w14:paraId="2E7B56B3" w14:textId="77777777" w:rsidR="008D776B" w:rsidRDefault="008D776B">
      <w:pPr>
        <w:jc w:val="both"/>
        <w:rPr>
          <w:rFonts w:ascii="Arial" w:hAnsi="Arial" w:cs="Arial"/>
        </w:rPr>
      </w:pPr>
    </w:p>
    <w:p w14:paraId="4CB9CB19" w14:textId="77777777" w:rsidR="008D776B" w:rsidRDefault="008D776B">
      <w:pPr>
        <w:jc w:val="both"/>
        <w:rPr>
          <w:rFonts w:ascii="Arial" w:hAnsi="Arial" w:cs="Arial"/>
        </w:rPr>
      </w:pPr>
    </w:p>
    <w:p w14:paraId="0EB14F28" w14:textId="77777777" w:rsidR="008D776B" w:rsidRDefault="008D776B">
      <w:pPr>
        <w:jc w:val="both"/>
        <w:rPr>
          <w:rFonts w:ascii="Arial" w:hAnsi="Arial" w:cs="Arial"/>
        </w:rPr>
      </w:pPr>
    </w:p>
    <w:p w14:paraId="4336798A" w14:textId="77777777" w:rsidR="008D776B" w:rsidRDefault="008D776B">
      <w:pPr>
        <w:jc w:val="both"/>
        <w:rPr>
          <w:rFonts w:ascii="Arial" w:hAnsi="Arial" w:cs="Arial"/>
        </w:rPr>
      </w:pPr>
    </w:p>
    <w:p w14:paraId="1BE16BF7" w14:textId="77777777" w:rsidR="008D776B" w:rsidRDefault="008D776B">
      <w:pPr>
        <w:jc w:val="both"/>
        <w:rPr>
          <w:rFonts w:ascii="Arial" w:hAnsi="Arial" w:cs="Arial"/>
        </w:rPr>
      </w:pPr>
    </w:p>
    <w:p w14:paraId="31F7AB7D" w14:textId="77777777" w:rsidR="008D776B" w:rsidRDefault="008D776B">
      <w:pPr>
        <w:jc w:val="both"/>
        <w:rPr>
          <w:rFonts w:ascii="Arial" w:hAnsi="Arial" w:cs="Arial"/>
        </w:rPr>
      </w:pPr>
    </w:p>
    <w:p w14:paraId="057A9C33" w14:textId="77777777" w:rsidR="008D776B" w:rsidRDefault="008D776B">
      <w:pPr>
        <w:jc w:val="both"/>
        <w:rPr>
          <w:rFonts w:ascii="Arial" w:hAnsi="Arial" w:cs="Arial"/>
        </w:rPr>
      </w:pPr>
    </w:p>
    <w:p w14:paraId="4BC7166F" w14:textId="77777777" w:rsidR="008D776B" w:rsidRDefault="008D776B">
      <w:pPr>
        <w:jc w:val="both"/>
        <w:rPr>
          <w:rFonts w:ascii="Arial" w:hAnsi="Arial" w:cs="Arial"/>
        </w:rPr>
      </w:pPr>
    </w:p>
    <w:p w14:paraId="2FB48C39" w14:textId="77777777" w:rsidR="008D776B" w:rsidRDefault="008D776B">
      <w:pPr>
        <w:jc w:val="both"/>
        <w:rPr>
          <w:rFonts w:ascii="Arial" w:hAnsi="Arial" w:cs="Arial"/>
        </w:rPr>
      </w:pPr>
    </w:p>
    <w:p w14:paraId="3C742FC3" w14:textId="77777777" w:rsidR="008D776B" w:rsidRDefault="008D776B">
      <w:pPr>
        <w:jc w:val="both"/>
        <w:rPr>
          <w:rFonts w:ascii="Arial" w:hAnsi="Arial" w:cs="Arial"/>
        </w:rPr>
      </w:pPr>
    </w:p>
    <w:p w14:paraId="50592980" w14:textId="77777777" w:rsidR="008D776B" w:rsidRDefault="008D776B">
      <w:pPr>
        <w:jc w:val="both"/>
        <w:rPr>
          <w:rFonts w:ascii="Arial" w:hAnsi="Arial" w:cs="Arial"/>
        </w:rPr>
      </w:pPr>
    </w:p>
    <w:p w14:paraId="0799EF4A" w14:textId="77777777" w:rsidR="008D776B" w:rsidRDefault="008D776B">
      <w:pPr>
        <w:jc w:val="both"/>
        <w:rPr>
          <w:rFonts w:ascii="Arial" w:hAnsi="Arial" w:cs="Arial"/>
        </w:rPr>
      </w:pPr>
    </w:p>
    <w:p w14:paraId="377DB0EA" w14:textId="77777777" w:rsidR="008D776B" w:rsidRDefault="008D776B">
      <w:pPr>
        <w:jc w:val="both"/>
        <w:rPr>
          <w:rFonts w:ascii="Arial" w:hAnsi="Arial" w:cs="Arial"/>
        </w:rPr>
      </w:pPr>
    </w:p>
    <w:p w14:paraId="6BF8E256" w14:textId="77777777" w:rsidR="008D776B" w:rsidRDefault="008D776B">
      <w:pPr>
        <w:jc w:val="both"/>
        <w:rPr>
          <w:rFonts w:ascii="Arial" w:hAnsi="Arial" w:cs="Arial"/>
        </w:rPr>
      </w:pPr>
    </w:p>
    <w:p w14:paraId="460FFB92" w14:textId="77777777" w:rsidR="008D776B" w:rsidRDefault="008D776B">
      <w:pPr>
        <w:jc w:val="both"/>
        <w:rPr>
          <w:rFonts w:ascii="Arial" w:hAnsi="Arial" w:cs="Arial"/>
        </w:rPr>
      </w:pPr>
    </w:p>
    <w:p w14:paraId="6E32F377" w14:textId="77777777" w:rsidR="008D776B" w:rsidRDefault="008D776B">
      <w:pPr>
        <w:jc w:val="both"/>
        <w:rPr>
          <w:rFonts w:ascii="Arial" w:hAnsi="Arial" w:cs="Arial"/>
        </w:rPr>
      </w:pPr>
    </w:p>
    <w:p w14:paraId="33B31DDC" w14:textId="77777777" w:rsidR="008D776B" w:rsidRDefault="008D776B">
      <w:pPr>
        <w:jc w:val="both"/>
        <w:rPr>
          <w:rFonts w:ascii="Arial" w:hAnsi="Arial" w:cs="Arial"/>
        </w:rPr>
      </w:pPr>
    </w:p>
    <w:p w14:paraId="798D3DAF" w14:textId="77777777" w:rsidR="008D776B" w:rsidRDefault="008D776B">
      <w:pPr>
        <w:jc w:val="both"/>
        <w:rPr>
          <w:rFonts w:ascii="Arial" w:hAnsi="Arial" w:cs="Arial"/>
        </w:rPr>
      </w:pPr>
    </w:p>
    <w:p w14:paraId="3A846EB1" w14:textId="77777777" w:rsidR="008D776B" w:rsidRDefault="008D776B">
      <w:pPr>
        <w:jc w:val="both"/>
        <w:rPr>
          <w:rFonts w:ascii="Arial" w:hAnsi="Arial" w:cs="Arial"/>
        </w:rPr>
      </w:pPr>
    </w:p>
    <w:p w14:paraId="0597498E" w14:textId="77777777" w:rsidR="008D776B" w:rsidRDefault="008D776B">
      <w:pPr>
        <w:jc w:val="both"/>
        <w:rPr>
          <w:rFonts w:ascii="Arial" w:hAnsi="Arial" w:cs="Arial"/>
        </w:rPr>
      </w:pPr>
    </w:p>
    <w:p w14:paraId="17ED8A7B" w14:textId="77777777" w:rsidR="008D776B" w:rsidRDefault="008D776B">
      <w:pPr>
        <w:jc w:val="both"/>
        <w:rPr>
          <w:rFonts w:ascii="Arial" w:hAnsi="Arial" w:cs="Arial"/>
        </w:rPr>
      </w:pPr>
    </w:p>
    <w:p w14:paraId="0EE64583" w14:textId="77777777" w:rsidR="008D776B" w:rsidRDefault="008D776B">
      <w:pPr>
        <w:jc w:val="both"/>
        <w:rPr>
          <w:rFonts w:ascii="Arial" w:hAnsi="Arial" w:cs="Arial"/>
        </w:rPr>
      </w:pPr>
    </w:p>
    <w:p w14:paraId="3305683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B153C0D" w14:textId="77777777" w:rsidTr="00B02DE5">
        <w:tc>
          <w:tcPr>
            <w:tcW w:w="10490" w:type="dxa"/>
            <w:shd w:val="clear" w:color="auto" w:fill="66CCFF"/>
          </w:tcPr>
          <w:p w14:paraId="717CC81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8AD97F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6AB9F06"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E61C24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10056CF" w14:textId="77777777" w:rsidR="00C1386A" w:rsidRDefault="00C1386A">
            <w:pPr>
              <w:snapToGrid w:val="0"/>
              <w:jc w:val="center"/>
              <w:rPr>
                <w:rFonts w:ascii="Arial" w:hAnsi="Arial" w:cs="Arial"/>
                <w:b/>
              </w:rPr>
            </w:pPr>
          </w:p>
          <w:p w14:paraId="150F34CB" w14:textId="77777777" w:rsidR="00C1386A" w:rsidRDefault="00C1386A">
            <w:pPr>
              <w:jc w:val="center"/>
              <w:rPr>
                <w:rFonts w:ascii="Arial" w:hAnsi="Arial" w:cs="Arial"/>
                <w:b/>
              </w:rPr>
            </w:pPr>
          </w:p>
          <w:p w14:paraId="03691150" w14:textId="77777777" w:rsidR="00C1386A" w:rsidRDefault="00C1386A">
            <w:pPr>
              <w:jc w:val="center"/>
              <w:rPr>
                <w:rFonts w:ascii="Arial" w:hAnsi="Arial" w:cs="Arial"/>
                <w:b/>
              </w:rPr>
            </w:pPr>
            <w:r>
              <w:rPr>
                <w:rFonts w:ascii="Arial" w:hAnsi="Arial" w:cs="Arial"/>
                <w:b/>
              </w:rPr>
              <w:t>N°</w:t>
            </w:r>
          </w:p>
          <w:p w14:paraId="70C9DB10" w14:textId="77777777" w:rsidR="00C1386A" w:rsidRDefault="00C1386A">
            <w:pPr>
              <w:jc w:val="center"/>
              <w:rPr>
                <w:rFonts w:ascii="Arial" w:hAnsi="Arial" w:cs="Arial"/>
                <w:b/>
              </w:rPr>
            </w:pPr>
            <w:r>
              <w:rPr>
                <w:rFonts w:ascii="Arial" w:hAnsi="Arial" w:cs="Arial"/>
                <w:b/>
              </w:rPr>
              <w:t>du</w:t>
            </w:r>
          </w:p>
          <w:p w14:paraId="0AE5ED1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1C4B9E9" w14:textId="77777777" w:rsidR="00C1386A" w:rsidRDefault="00C1386A">
            <w:pPr>
              <w:snapToGrid w:val="0"/>
              <w:jc w:val="center"/>
              <w:rPr>
                <w:rFonts w:ascii="Arial" w:hAnsi="Arial" w:cs="Arial"/>
                <w:b/>
              </w:rPr>
            </w:pPr>
          </w:p>
          <w:p w14:paraId="631CE87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70F591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2D9160D" w14:textId="77777777" w:rsidR="00C1386A" w:rsidRDefault="00C1386A">
            <w:pPr>
              <w:jc w:val="center"/>
              <w:rPr>
                <w:rFonts w:ascii="Arial" w:hAnsi="Arial" w:cs="Arial"/>
                <w:b/>
              </w:rPr>
            </w:pPr>
            <w:r>
              <w:rPr>
                <w:rFonts w:ascii="Arial" w:hAnsi="Arial" w:cs="Arial"/>
                <w:b/>
              </w:rPr>
              <w:t>des membres du groupement (***)</w:t>
            </w:r>
          </w:p>
          <w:p w14:paraId="6D2FDCF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DE82B" w14:textId="77777777" w:rsidR="00C1386A" w:rsidRDefault="00C1386A">
            <w:pPr>
              <w:pStyle w:val="Titre5"/>
              <w:snapToGrid w:val="0"/>
            </w:pPr>
          </w:p>
          <w:p w14:paraId="4200A90A" w14:textId="77777777" w:rsidR="00C1386A" w:rsidRDefault="00C1386A">
            <w:pPr>
              <w:pStyle w:val="Titre5"/>
            </w:pPr>
            <w:r>
              <w:t>Prestations exécutées par les membres du groupement (**)</w:t>
            </w:r>
          </w:p>
        </w:tc>
      </w:tr>
      <w:tr w:rsidR="00C1386A" w14:paraId="076E664E" w14:textId="77777777" w:rsidTr="00C1386A">
        <w:trPr>
          <w:trHeight w:val="1021"/>
        </w:trPr>
        <w:tc>
          <w:tcPr>
            <w:tcW w:w="851" w:type="dxa"/>
            <w:tcBorders>
              <w:top w:val="single" w:sz="4" w:space="0" w:color="000000"/>
              <w:left w:val="single" w:sz="4" w:space="0" w:color="000000"/>
            </w:tcBorders>
            <w:shd w:val="clear" w:color="auto" w:fill="CCFFFF"/>
          </w:tcPr>
          <w:p w14:paraId="7767930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80874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CD3764D" w14:textId="77777777" w:rsidR="00C1386A" w:rsidRDefault="00C1386A">
            <w:pPr>
              <w:snapToGrid w:val="0"/>
              <w:jc w:val="both"/>
              <w:rPr>
                <w:rFonts w:ascii="Arial" w:hAnsi="Arial" w:cs="Arial"/>
              </w:rPr>
            </w:pPr>
          </w:p>
        </w:tc>
      </w:tr>
      <w:tr w:rsidR="00C1386A" w14:paraId="52650E9E" w14:textId="77777777" w:rsidTr="00C1386A">
        <w:trPr>
          <w:trHeight w:val="1021"/>
        </w:trPr>
        <w:tc>
          <w:tcPr>
            <w:tcW w:w="851" w:type="dxa"/>
            <w:tcBorders>
              <w:left w:val="single" w:sz="4" w:space="0" w:color="000000"/>
            </w:tcBorders>
            <w:shd w:val="clear" w:color="auto" w:fill="auto"/>
          </w:tcPr>
          <w:p w14:paraId="31577B6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25F9A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FE86B31" w14:textId="77777777" w:rsidR="00C1386A" w:rsidRDefault="00C1386A">
            <w:pPr>
              <w:snapToGrid w:val="0"/>
              <w:jc w:val="both"/>
              <w:rPr>
                <w:rFonts w:ascii="Arial" w:hAnsi="Arial" w:cs="Arial"/>
              </w:rPr>
            </w:pPr>
          </w:p>
        </w:tc>
      </w:tr>
      <w:tr w:rsidR="00C1386A" w14:paraId="221229A1" w14:textId="77777777" w:rsidTr="00C1386A">
        <w:trPr>
          <w:trHeight w:val="1021"/>
        </w:trPr>
        <w:tc>
          <w:tcPr>
            <w:tcW w:w="851" w:type="dxa"/>
            <w:tcBorders>
              <w:left w:val="single" w:sz="4" w:space="0" w:color="000000"/>
            </w:tcBorders>
            <w:shd w:val="clear" w:color="auto" w:fill="CCFFFF"/>
          </w:tcPr>
          <w:p w14:paraId="09EE98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16686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5463953" w14:textId="77777777" w:rsidR="00C1386A" w:rsidRDefault="00C1386A">
            <w:pPr>
              <w:snapToGrid w:val="0"/>
              <w:jc w:val="both"/>
              <w:rPr>
                <w:rFonts w:ascii="Arial" w:hAnsi="Arial" w:cs="Arial"/>
              </w:rPr>
            </w:pPr>
          </w:p>
        </w:tc>
      </w:tr>
      <w:tr w:rsidR="00C1386A" w14:paraId="18DC5F07" w14:textId="77777777" w:rsidTr="00C1386A">
        <w:trPr>
          <w:trHeight w:val="1021"/>
        </w:trPr>
        <w:tc>
          <w:tcPr>
            <w:tcW w:w="851" w:type="dxa"/>
            <w:tcBorders>
              <w:left w:val="single" w:sz="4" w:space="0" w:color="000000"/>
              <w:bottom w:val="single" w:sz="4" w:space="0" w:color="000000"/>
            </w:tcBorders>
            <w:shd w:val="clear" w:color="auto" w:fill="auto"/>
          </w:tcPr>
          <w:p w14:paraId="2DD3BE5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F3AA41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7B5E9EF" w14:textId="77777777" w:rsidR="00C1386A" w:rsidRDefault="00C1386A">
            <w:pPr>
              <w:snapToGrid w:val="0"/>
              <w:jc w:val="both"/>
              <w:rPr>
                <w:rFonts w:ascii="Arial" w:hAnsi="Arial" w:cs="Arial"/>
              </w:rPr>
            </w:pPr>
          </w:p>
        </w:tc>
      </w:tr>
    </w:tbl>
    <w:p w14:paraId="593643E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1D866F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5F1D37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194B3522" w14:textId="77777777" w:rsidR="00990786" w:rsidRDefault="00990786" w:rsidP="000A4B86">
      <w:pPr>
        <w:jc w:val="both"/>
        <w:rPr>
          <w:rFonts w:ascii="Arial" w:hAnsi="Arial" w:cs="Arial"/>
          <w:sz w:val="18"/>
          <w:szCs w:val="18"/>
        </w:rPr>
      </w:pPr>
    </w:p>
    <w:p w14:paraId="7542213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25A5BE" w14:textId="77777777">
        <w:tc>
          <w:tcPr>
            <w:tcW w:w="10419" w:type="dxa"/>
            <w:shd w:val="clear" w:color="auto" w:fill="66CCFF"/>
          </w:tcPr>
          <w:p w14:paraId="0500CF8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E5412A3" w14:textId="77777777" w:rsidR="007411D9" w:rsidRDefault="007411D9"/>
    <w:p w14:paraId="3A5BBBE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C453C3A"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72461B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9C4E7C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1FC3EF1" w14:textId="77777777" w:rsidR="00775F55" w:rsidRDefault="00775F55" w:rsidP="001D588C">
      <w:pPr>
        <w:tabs>
          <w:tab w:val="left" w:pos="576"/>
        </w:tabs>
        <w:spacing w:before="80"/>
        <w:ind w:left="567"/>
        <w:jc w:val="both"/>
        <w:rPr>
          <w:rFonts w:ascii="Arial" w:hAnsi="Arial" w:cs="Arial"/>
        </w:rPr>
      </w:pPr>
    </w:p>
    <w:p w14:paraId="25077D3E" w14:textId="77777777" w:rsidR="00AE730C" w:rsidRPr="005E12D0" w:rsidRDefault="009B0B7A" w:rsidP="006C0695">
      <w:pPr>
        <w:pBdr>
          <w:top w:val="single" w:sz="4" w:space="1" w:color="auto"/>
          <w:left w:val="single" w:sz="4" w:space="4" w:color="auto"/>
          <w:bottom w:val="single" w:sz="4" w:space="1" w:color="auto"/>
          <w:right w:val="single" w:sz="4" w:space="4" w:color="auto"/>
        </w:pBdr>
        <w:tabs>
          <w:tab w:val="left" w:pos="576"/>
        </w:tabs>
        <w:spacing w:before="80"/>
        <w:ind w:left="567"/>
        <w:jc w:val="both"/>
        <w:rPr>
          <w:rFonts w:ascii="Arial" w:hAnsi="Arial" w:cs="Arial"/>
        </w:rPr>
      </w:pPr>
      <w:r w:rsidRPr="00F1274C">
        <w:rPr>
          <w:rFonts w:ascii="Arial" w:hAnsi="Arial" w:cs="Arial"/>
          <w:b/>
          <w:bCs/>
        </w:rPr>
        <w:t xml:space="preserve">Afin d’attester que le candidat individuel, ou chaque membre du groupement, n’est pas dans un de ces cas </w:t>
      </w:r>
      <w:r w:rsidR="00A02C06" w:rsidRPr="00F1274C">
        <w:rPr>
          <w:rFonts w:ascii="Arial" w:hAnsi="Arial" w:cs="Arial"/>
          <w:b/>
          <w:bCs/>
        </w:rPr>
        <w:t>d’exclusion</w:t>
      </w:r>
      <w:r w:rsidRPr="00F1274C">
        <w:rPr>
          <w:rFonts w:ascii="Arial" w:hAnsi="Arial" w:cs="Arial"/>
          <w:b/>
          <w:bCs/>
        </w:rPr>
        <w:t>, cocher la case suivante :</w:t>
      </w:r>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2B5C7743" w14:textId="77777777" w:rsidR="00AE730C" w:rsidRDefault="00AE730C">
      <w:pPr>
        <w:jc w:val="both"/>
        <w:rPr>
          <w:rFonts w:ascii="Arial" w:hAnsi="Arial" w:cs="Arial"/>
        </w:rPr>
      </w:pPr>
    </w:p>
    <w:p w14:paraId="1558009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C1C2E25" w14:textId="77777777" w:rsidR="00775F55" w:rsidRDefault="00775F55" w:rsidP="00775F55">
      <w:pPr>
        <w:jc w:val="both"/>
        <w:rPr>
          <w:rFonts w:ascii="Arial" w:hAnsi="Arial" w:cs="Arial"/>
          <w:sz w:val="18"/>
          <w:szCs w:val="18"/>
        </w:rPr>
      </w:pPr>
    </w:p>
    <w:p w14:paraId="10233A9B" w14:textId="77777777" w:rsidR="00507C52" w:rsidRDefault="00507C52">
      <w:pPr>
        <w:jc w:val="both"/>
        <w:rPr>
          <w:rFonts w:ascii="Arial" w:hAnsi="Arial" w:cs="Arial"/>
        </w:rPr>
      </w:pPr>
    </w:p>
    <w:p w14:paraId="328BF4D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E3CE693" w14:textId="77777777" w:rsidR="00507C52" w:rsidRDefault="00507C52" w:rsidP="00507C52">
      <w:pPr>
        <w:pStyle w:val="En-tte"/>
        <w:tabs>
          <w:tab w:val="clear" w:pos="4536"/>
          <w:tab w:val="clear" w:pos="9072"/>
          <w:tab w:val="left" w:pos="864"/>
        </w:tabs>
        <w:rPr>
          <w:rFonts w:ascii="Arial" w:hAnsi="Arial" w:cs="Arial"/>
        </w:rPr>
      </w:pPr>
    </w:p>
    <w:p w14:paraId="416662A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E384E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66F2CED" w14:textId="77777777" w:rsidR="00507C52" w:rsidRPr="00411396" w:rsidRDefault="00507C52" w:rsidP="00507C52">
      <w:pPr>
        <w:pStyle w:val="En-tte"/>
        <w:tabs>
          <w:tab w:val="left" w:pos="864"/>
        </w:tabs>
        <w:rPr>
          <w:rFonts w:ascii="Arial" w:hAnsi="Arial" w:cs="Arial"/>
        </w:rPr>
      </w:pPr>
    </w:p>
    <w:p w14:paraId="121B35C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8E9BC53" w14:textId="77777777" w:rsidR="00507C52" w:rsidRPr="00411396" w:rsidRDefault="00507C52" w:rsidP="00775F55">
      <w:pPr>
        <w:pStyle w:val="En-tte"/>
        <w:tabs>
          <w:tab w:val="left" w:pos="864"/>
        </w:tabs>
        <w:ind w:left="426"/>
        <w:rPr>
          <w:rFonts w:ascii="Arial" w:hAnsi="Arial" w:cs="Arial"/>
        </w:rPr>
      </w:pPr>
    </w:p>
    <w:p w14:paraId="79EA911E" w14:textId="77777777" w:rsidR="00507C52" w:rsidRDefault="00507C52" w:rsidP="00775F55">
      <w:pPr>
        <w:pStyle w:val="En-tte"/>
        <w:tabs>
          <w:tab w:val="left" w:pos="864"/>
        </w:tabs>
        <w:ind w:left="426"/>
        <w:rPr>
          <w:rFonts w:ascii="Arial" w:hAnsi="Arial" w:cs="Arial"/>
        </w:rPr>
      </w:pPr>
    </w:p>
    <w:p w14:paraId="36CE2B5A" w14:textId="77777777" w:rsidR="00775F55" w:rsidRPr="00411396" w:rsidRDefault="00775F55" w:rsidP="00775F55">
      <w:pPr>
        <w:pStyle w:val="En-tte"/>
        <w:tabs>
          <w:tab w:val="left" w:pos="864"/>
        </w:tabs>
        <w:ind w:left="426"/>
        <w:rPr>
          <w:rFonts w:ascii="Arial" w:hAnsi="Arial" w:cs="Arial"/>
        </w:rPr>
      </w:pPr>
    </w:p>
    <w:p w14:paraId="1E61F47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EED1C41" w14:textId="77777777" w:rsidR="00507C52" w:rsidRPr="00411396" w:rsidRDefault="00507C52" w:rsidP="00775F55">
      <w:pPr>
        <w:pStyle w:val="En-tte"/>
        <w:tabs>
          <w:tab w:val="left" w:pos="864"/>
        </w:tabs>
        <w:ind w:left="426"/>
        <w:rPr>
          <w:rFonts w:ascii="Arial" w:hAnsi="Arial" w:cs="Arial"/>
        </w:rPr>
      </w:pPr>
    </w:p>
    <w:p w14:paraId="5961AFF8" w14:textId="77777777" w:rsidR="00507C52" w:rsidRPr="00411396" w:rsidRDefault="00507C52" w:rsidP="00775F55">
      <w:pPr>
        <w:pStyle w:val="En-tte"/>
        <w:tabs>
          <w:tab w:val="left" w:pos="864"/>
        </w:tabs>
        <w:ind w:left="426"/>
        <w:rPr>
          <w:rFonts w:ascii="Arial" w:hAnsi="Arial" w:cs="Arial"/>
        </w:rPr>
      </w:pPr>
    </w:p>
    <w:p w14:paraId="13A8AC71" w14:textId="77777777" w:rsidR="00507C52" w:rsidRDefault="00507C52">
      <w:pPr>
        <w:jc w:val="both"/>
        <w:rPr>
          <w:rFonts w:ascii="Arial" w:hAnsi="Arial" w:cs="Arial"/>
        </w:rPr>
      </w:pPr>
    </w:p>
    <w:p w14:paraId="48EC1B61" w14:textId="77777777" w:rsidR="00507C52" w:rsidRDefault="00507C52">
      <w:pPr>
        <w:jc w:val="both"/>
        <w:rPr>
          <w:rFonts w:ascii="Arial" w:hAnsi="Arial" w:cs="Arial"/>
        </w:rPr>
      </w:pPr>
    </w:p>
    <w:p w14:paraId="24E3382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BEDD076" w14:textId="77777777" w:rsidR="007411D9" w:rsidRDefault="007411D9">
      <w:pPr>
        <w:jc w:val="both"/>
        <w:rPr>
          <w:rFonts w:ascii="Arial" w:hAnsi="Arial" w:cs="Arial"/>
        </w:rPr>
      </w:pPr>
    </w:p>
    <w:p w14:paraId="2D6323B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5E366A" w14:textId="77777777" w:rsidR="007411D9" w:rsidRDefault="007411D9">
      <w:pPr>
        <w:rPr>
          <w:rFonts w:ascii="Arial" w:hAnsi="Arial" w:cs="Arial"/>
        </w:rPr>
      </w:pPr>
      <w:r>
        <w:rPr>
          <w:rFonts w:ascii="Arial" w:hAnsi="Arial" w:cs="Arial"/>
          <w:i/>
          <w:sz w:val="18"/>
          <w:szCs w:val="18"/>
        </w:rPr>
        <w:t>(Cocher la case correspondante.)</w:t>
      </w:r>
    </w:p>
    <w:p w14:paraId="6C5A61EA" w14:textId="77777777" w:rsidR="007411D9" w:rsidRDefault="007411D9">
      <w:pPr>
        <w:rPr>
          <w:rFonts w:ascii="Arial" w:hAnsi="Arial" w:cs="Arial"/>
        </w:rPr>
      </w:pPr>
    </w:p>
    <w:p w14:paraId="626B2CF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4A7F8C9" w14:textId="77777777" w:rsidR="00922BA4" w:rsidRDefault="00922BA4">
      <w:pPr>
        <w:ind w:left="4536" w:hanging="3990"/>
        <w:jc w:val="both"/>
        <w:rPr>
          <w:rFonts w:ascii="Arial" w:hAnsi="Arial" w:cs="Arial"/>
        </w:rPr>
      </w:pPr>
    </w:p>
    <w:p w14:paraId="7B000B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BCD4284" w14:textId="77777777" w:rsidR="00922BA4" w:rsidRDefault="00922BA4">
      <w:pPr>
        <w:ind w:left="4536" w:hanging="3990"/>
        <w:jc w:val="both"/>
        <w:rPr>
          <w:rFonts w:ascii="Arial" w:hAnsi="Arial" w:cs="Arial"/>
        </w:rPr>
      </w:pPr>
    </w:p>
    <w:p w14:paraId="1C7DAB3B" w14:textId="77777777" w:rsidR="00F1191F" w:rsidRDefault="00F1191F">
      <w:pPr>
        <w:ind w:left="4536" w:hanging="3990"/>
        <w:jc w:val="both"/>
        <w:rPr>
          <w:rFonts w:ascii="Arial" w:hAnsi="Arial" w:cs="Arial"/>
        </w:rPr>
      </w:pPr>
    </w:p>
    <w:p w14:paraId="1C1EB1C8" w14:textId="77777777" w:rsidR="00D11B98" w:rsidRDefault="00D11B98">
      <w:pPr>
        <w:ind w:left="4536" w:hanging="3990"/>
        <w:jc w:val="both"/>
        <w:rPr>
          <w:rFonts w:ascii="Arial" w:hAnsi="Arial" w:cs="Arial"/>
        </w:rPr>
      </w:pPr>
    </w:p>
    <w:p w14:paraId="6096F3BC" w14:textId="77777777" w:rsidR="00D11B98" w:rsidRDefault="00D11B98">
      <w:pPr>
        <w:ind w:left="4536" w:hanging="3990"/>
        <w:jc w:val="both"/>
        <w:rPr>
          <w:rFonts w:ascii="Arial" w:hAnsi="Arial" w:cs="Arial"/>
        </w:rPr>
      </w:pPr>
    </w:p>
    <w:p w14:paraId="1A116856" w14:textId="77777777" w:rsidR="00D11B98" w:rsidRDefault="00D11B98">
      <w:pPr>
        <w:ind w:left="4536" w:hanging="3990"/>
        <w:jc w:val="both"/>
        <w:rPr>
          <w:rFonts w:ascii="Arial" w:hAnsi="Arial" w:cs="Arial"/>
        </w:rPr>
      </w:pPr>
    </w:p>
    <w:p w14:paraId="28DC7A71" w14:textId="77777777" w:rsidR="00D11B98" w:rsidRDefault="00D11B98">
      <w:pPr>
        <w:ind w:left="4536" w:hanging="3990"/>
        <w:jc w:val="both"/>
        <w:rPr>
          <w:rFonts w:ascii="Arial" w:hAnsi="Arial" w:cs="Arial"/>
        </w:rPr>
      </w:pPr>
    </w:p>
    <w:p w14:paraId="2D521AAB" w14:textId="77777777" w:rsidR="00D11B98" w:rsidRDefault="00D11B98">
      <w:pPr>
        <w:ind w:left="4536" w:hanging="3990"/>
        <w:jc w:val="both"/>
        <w:rPr>
          <w:rFonts w:ascii="Arial" w:hAnsi="Arial" w:cs="Arial"/>
        </w:rPr>
      </w:pPr>
    </w:p>
    <w:p w14:paraId="41D5CEE3" w14:textId="77777777" w:rsidR="00D11B98" w:rsidRDefault="00D11B98">
      <w:pPr>
        <w:ind w:left="4536" w:hanging="3990"/>
        <w:jc w:val="both"/>
        <w:rPr>
          <w:rFonts w:ascii="Arial" w:hAnsi="Arial" w:cs="Arial"/>
        </w:rPr>
      </w:pPr>
    </w:p>
    <w:p w14:paraId="426EC038" w14:textId="77777777" w:rsidR="00D11B98" w:rsidRDefault="00D11B98">
      <w:pPr>
        <w:ind w:left="4536" w:hanging="3990"/>
        <w:jc w:val="both"/>
        <w:rPr>
          <w:rFonts w:ascii="Arial" w:hAnsi="Arial" w:cs="Arial"/>
        </w:rPr>
      </w:pPr>
    </w:p>
    <w:p w14:paraId="2DD0F172" w14:textId="77777777" w:rsidR="00D11B98" w:rsidRDefault="00D11B98">
      <w:pPr>
        <w:ind w:left="4536" w:hanging="3990"/>
        <w:jc w:val="both"/>
        <w:rPr>
          <w:rFonts w:ascii="Arial" w:hAnsi="Arial" w:cs="Arial"/>
        </w:rPr>
      </w:pPr>
    </w:p>
    <w:p w14:paraId="43CB78BB" w14:textId="77777777" w:rsidR="00D11B98" w:rsidRDefault="00D11B98">
      <w:pPr>
        <w:ind w:left="4536" w:hanging="3990"/>
        <w:jc w:val="both"/>
        <w:rPr>
          <w:rFonts w:ascii="Arial" w:hAnsi="Arial" w:cs="Arial"/>
        </w:rPr>
      </w:pPr>
    </w:p>
    <w:p w14:paraId="6FE3815C" w14:textId="77777777" w:rsidR="00D11B98" w:rsidRDefault="00D11B98">
      <w:pPr>
        <w:ind w:left="4536" w:hanging="3990"/>
        <w:jc w:val="both"/>
        <w:rPr>
          <w:rFonts w:ascii="Arial" w:hAnsi="Arial" w:cs="Arial"/>
        </w:rPr>
      </w:pPr>
    </w:p>
    <w:p w14:paraId="05E6A80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911C29" w14:textId="77777777">
        <w:tc>
          <w:tcPr>
            <w:tcW w:w="10277" w:type="dxa"/>
            <w:shd w:val="clear" w:color="auto" w:fill="66CCFF"/>
          </w:tcPr>
          <w:p w14:paraId="7CC9B7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F24483" w14:textId="77777777" w:rsidR="007411D9" w:rsidRDefault="007411D9">
      <w:pPr>
        <w:jc w:val="both"/>
      </w:pPr>
    </w:p>
    <w:p w14:paraId="673B137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06730D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CAB705" w14:textId="77777777" w:rsidR="007411D9" w:rsidRDefault="007411D9">
      <w:pPr>
        <w:rPr>
          <w:rFonts w:ascii="Arial" w:hAnsi="Arial" w:cs="Arial"/>
        </w:rPr>
      </w:pPr>
    </w:p>
    <w:p w14:paraId="08DC3D1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217CF2" w14:textId="77777777" w:rsidR="00775F55" w:rsidRDefault="00775F55" w:rsidP="00775F55">
      <w:pPr>
        <w:pStyle w:val="En-tte"/>
        <w:ind w:left="360"/>
        <w:rPr>
          <w:rFonts w:ascii="Arial" w:hAnsi="Arial" w:cs="Arial"/>
        </w:rPr>
      </w:pPr>
    </w:p>
    <w:p w14:paraId="13C3099D" w14:textId="77777777" w:rsidR="00775F55" w:rsidRDefault="00775F55" w:rsidP="00775F55">
      <w:pPr>
        <w:pStyle w:val="En-tte"/>
        <w:ind w:left="360"/>
        <w:rPr>
          <w:rFonts w:ascii="Arial" w:hAnsi="Arial" w:cs="Arial"/>
        </w:rPr>
      </w:pPr>
    </w:p>
    <w:p w14:paraId="3C547A44" w14:textId="77777777" w:rsidR="00775F55" w:rsidRPr="00775F55" w:rsidRDefault="00775F55" w:rsidP="00775F55">
      <w:pPr>
        <w:pStyle w:val="En-tte"/>
        <w:ind w:left="360"/>
        <w:rPr>
          <w:rFonts w:ascii="Arial" w:hAnsi="Arial" w:cs="Arial"/>
        </w:rPr>
      </w:pPr>
    </w:p>
    <w:p w14:paraId="0FE35F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CC6D63" w14:textId="77777777" w:rsidR="00775F55" w:rsidRDefault="00775F55" w:rsidP="00775F55">
      <w:pPr>
        <w:pStyle w:val="En-tte"/>
        <w:ind w:left="360"/>
        <w:rPr>
          <w:rFonts w:ascii="Arial" w:hAnsi="Arial" w:cs="Arial"/>
        </w:rPr>
      </w:pPr>
    </w:p>
    <w:p w14:paraId="5D8D22F7" w14:textId="77777777" w:rsidR="00775F55" w:rsidRDefault="00775F55" w:rsidP="00775F55">
      <w:pPr>
        <w:pStyle w:val="En-tte"/>
        <w:ind w:left="360"/>
        <w:rPr>
          <w:rFonts w:ascii="Arial" w:hAnsi="Arial" w:cs="Arial"/>
        </w:rPr>
      </w:pPr>
    </w:p>
    <w:p w14:paraId="0A8339D2" w14:textId="77777777" w:rsidR="00775F55" w:rsidRPr="00775F55" w:rsidRDefault="00775F55" w:rsidP="00775F55">
      <w:pPr>
        <w:pStyle w:val="En-tte"/>
        <w:ind w:left="360"/>
        <w:rPr>
          <w:rFonts w:ascii="Arial" w:hAnsi="Arial" w:cs="Arial"/>
        </w:rPr>
      </w:pPr>
    </w:p>
    <w:p w14:paraId="674DE9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310613A" w14:textId="77777777" w:rsidR="00775F55" w:rsidRDefault="00775F55" w:rsidP="00775F55">
      <w:pPr>
        <w:pStyle w:val="En-tte"/>
        <w:ind w:left="360"/>
        <w:rPr>
          <w:rFonts w:ascii="Arial" w:hAnsi="Arial" w:cs="Arial"/>
        </w:rPr>
      </w:pPr>
    </w:p>
    <w:p w14:paraId="166EC78A" w14:textId="77777777" w:rsidR="00775F55" w:rsidRDefault="00775F55" w:rsidP="00775F55">
      <w:pPr>
        <w:pStyle w:val="En-tte"/>
        <w:ind w:left="360"/>
        <w:rPr>
          <w:rFonts w:ascii="Arial" w:hAnsi="Arial" w:cs="Arial"/>
        </w:rPr>
      </w:pPr>
    </w:p>
    <w:p w14:paraId="32E9A7F7" w14:textId="77777777" w:rsidR="00775F55" w:rsidRPr="00775F55" w:rsidRDefault="00775F55" w:rsidP="00775F55">
      <w:pPr>
        <w:pStyle w:val="En-tte"/>
        <w:ind w:left="360"/>
        <w:rPr>
          <w:rFonts w:ascii="Arial" w:hAnsi="Arial" w:cs="Arial"/>
        </w:rPr>
      </w:pPr>
    </w:p>
    <w:p w14:paraId="48DD765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129A22" w14:textId="77777777" w:rsidR="00775F55" w:rsidRDefault="00775F55" w:rsidP="00775F55">
      <w:pPr>
        <w:pStyle w:val="En-tte"/>
        <w:ind w:left="360"/>
        <w:rPr>
          <w:rFonts w:ascii="Arial" w:hAnsi="Arial" w:cs="Arial"/>
        </w:rPr>
      </w:pPr>
    </w:p>
    <w:p w14:paraId="2BB00E14" w14:textId="77777777" w:rsidR="00775F55" w:rsidRDefault="00775F55" w:rsidP="00775F55">
      <w:pPr>
        <w:pStyle w:val="En-tte"/>
        <w:ind w:left="360"/>
        <w:rPr>
          <w:rFonts w:ascii="Arial" w:hAnsi="Arial" w:cs="Arial"/>
        </w:rPr>
      </w:pPr>
    </w:p>
    <w:p w14:paraId="1C18D555" w14:textId="77777777" w:rsidR="00775F55" w:rsidRPr="00775F55" w:rsidRDefault="00775F55" w:rsidP="00775F55">
      <w:pPr>
        <w:pStyle w:val="En-tte"/>
        <w:ind w:left="360"/>
        <w:rPr>
          <w:rFonts w:ascii="Arial" w:hAnsi="Arial" w:cs="Arial"/>
        </w:rPr>
      </w:pPr>
    </w:p>
    <w:p w14:paraId="7FBCDCF7"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0B75EDB0" w14:textId="77777777" w:rsidR="00775F55" w:rsidRPr="00775F55" w:rsidRDefault="00775F55" w:rsidP="00775F55">
      <w:pPr>
        <w:pStyle w:val="En-tte"/>
        <w:ind w:left="360"/>
        <w:rPr>
          <w:rFonts w:ascii="Arial" w:hAnsi="Arial" w:cs="Arial"/>
        </w:rPr>
      </w:pPr>
    </w:p>
    <w:p w14:paraId="462C3973" w14:textId="77777777" w:rsidR="00775F55" w:rsidRPr="00775F55" w:rsidRDefault="00775F55" w:rsidP="00775F55">
      <w:pPr>
        <w:pStyle w:val="En-tte"/>
        <w:ind w:left="360"/>
        <w:rPr>
          <w:rFonts w:ascii="Arial" w:hAnsi="Arial" w:cs="Arial"/>
        </w:rPr>
      </w:pPr>
    </w:p>
    <w:p w14:paraId="29A4D9AE" w14:textId="77777777" w:rsidR="00A02C06" w:rsidRDefault="00A02C06">
      <w:pPr>
        <w:rPr>
          <w:rFonts w:ascii="Arial" w:hAnsi="Arial" w:cs="Arial"/>
        </w:rPr>
      </w:pPr>
    </w:p>
    <w:p w14:paraId="343FA714" w14:textId="77777777" w:rsidR="00A02C06" w:rsidRDefault="00A02C06">
      <w:pPr>
        <w:rPr>
          <w:rFonts w:ascii="Arial" w:hAnsi="Arial" w:cs="Arial"/>
        </w:rPr>
      </w:pPr>
    </w:p>
    <w:p w14:paraId="08F96CF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3D59971" w14:textId="77777777" w:rsidR="007411D9" w:rsidRDefault="007411D9">
      <w:pPr>
        <w:rPr>
          <w:rFonts w:ascii="Arial" w:hAnsi="Arial" w:cs="Arial"/>
        </w:rPr>
      </w:pPr>
    </w:p>
    <w:p w14:paraId="146C64DC" w14:textId="77777777" w:rsidR="009B14B4" w:rsidRDefault="009B14B4">
      <w:pPr>
        <w:tabs>
          <w:tab w:val="left" w:pos="3402"/>
          <w:tab w:val="left" w:pos="6237"/>
          <w:tab w:val="left" w:pos="9072"/>
        </w:tabs>
        <w:spacing w:before="120" w:after="120"/>
        <w:rPr>
          <w:rFonts w:ascii="Arial" w:hAnsi="Arial" w:cs="Arial"/>
          <w:sz w:val="16"/>
          <w:szCs w:val="16"/>
        </w:rPr>
      </w:pPr>
    </w:p>
    <w:p w14:paraId="1D66197A" w14:textId="77777777" w:rsidR="009B14B4" w:rsidRDefault="009B14B4">
      <w:pPr>
        <w:tabs>
          <w:tab w:val="left" w:pos="3402"/>
          <w:tab w:val="left" w:pos="6237"/>
          <w:tab w:val="left" w:pos="9072"/>
        </w:tabs>
        <w:spacing w:before="120" w:after="120"/>
        <w:rPr>
          <w:rFonts w:ascii="Arial" w:hAnsi="Arial" w:cs="Arial"/>
          <w:sz w:val="16"/>
          <w:szCs w:val="16"/>
        </w:rPr>
      </w:pPr>
    </w:p>
    <w:p w14:paraId="70EC10B8" w14:textId="77777777" w:rsidR="009B14B4" w:rsidRDefault="009B14B4">
      <w:pPr>
        <w:tabs>
          <w:tab w:val="left" w:pos="3402"/>
          <w:tab w:val="left" w:pos="6237"/>
          <w:tab w:val="left" w:pos="9072"/>
        </w:tabs>
        <w:spacing w:before="120" w:after="120"/>
        <w:rPr>
          <w:rFonts w:ascii="Arial" w:hAnsi="Arial" w:cs="Arial"/>
          <w:sz w:val="16"/>
          <w:szCs w:val="16"/>
        </w:rPr>
      </w:pPr>
    </w:p>
    <w:p w14:paraId="2B4A53EA" w14:textId="77777777" w:rsidR="009B14B4" w:rsidRDefault="009B14B4">
      <w:pPr>
        <w:tabs>
          <w:tab w:val="left" w:pos="3402"/>
          <w:tab w:val="left" w:pos="6237"/>
          <w:tab w:val="left" w:pos="9072"/>
        </w:tabs>
        <w:spacing w:before="120" w:after="120"/>
        <w:rPr>
          <w:rFonts w:ascii="Arial" w:hAnsi="Arial" w:cs="Arial"/>
          <w:sz w:val="16"/>
          <w:szCs w:val="16"/>
        </w:rPr>
      </w:pPr>
    </w:p>
    <w:p w14:paraId="5D81EF3A" w14:textId="77777777" w:rsidR="009B14B4" w:rsidRDefault="009B14B4">
      <w:pPr>
        <w:tabs>
          <w:tab w:val="left" w:pos="3402"/>
          <w:tab w:val="left" w:pos="6237"/>
          <w:tab w:val="left" w:pos="9072"/>
        </w:tabs>
        <w:spacing w:before="120" w:after="120"/>
        <w:rPr>
          <w:rFonts w:ascii="Arial" w:hAnsi="Arial" w:cs="Arial"/>
          <w:sz w:val="16"/>
          <w:szCs w:val="16"/>
        </w:rPr>
      </w:pPr>
    </w:p>
    <w:p w14:paraId="5CC37F40" w14:textId="77777777" w:rsidR="009B14B4" w:rsidRDefault="009B14B4">
      <w:pPr>
        <w:tabs>
          <w:tab w:val="left" w:pos="3402"/>
          <w:tab w:val="left" w:pos="6237"/>
          <w:tab w:val="left" w:pos="9072"/>
        </w:tabs>
        <w:spacing w:before="120" w:after="120"/>
        <w:rPr>
          <w:rFonts w:ascii="Arial" w:hAnsi="Arial" w:cs="Arial"/>
          <w:sz w:val="16"/>
          <w:szCs w:val="16"/>
        </w:rPr>
      </w:pPr>
    </w:p>
    <w:p w14:paraId="52F5ABC4" w14:textId="77777777" w:rsidR="009B14B4" w:rsidRDefault="009B14B4">
      <w:pPr>
        <w:tabs>
          <w:tab w:val="left" w:pos="3402"/>
          <w:tab w:val="left" w:pos="6237"/>
          <w:tab w:val="left" w:pos="9072"/>
        </w:tabs>
        <w:spacing w:before="120" w:after="120"/>
        <w:rPr>
          <w:rFonts w:ascii="Arial" w:hAnsi="Arial" w:cs="Arial"/>
          <w:sz w:val="16"/>
          <w:szCs w:val="16"/>
        </w:rPr>
      </w:pPr>
    </w:p>
    <w:p w14:paraId="35CB5F29" w14:textId="77777777" w:rsidR="009B14B4" w:rsidRDefault="009B14B4">
      <w:pPr>
        <w:tabs>
          <w:tab w:val="left" w:pos="3402"/>
          <w:tab w:val="left" w:pos="6237"/>
          <w:tab w:val="left" w:pos="9072"/>
        </w:tabs>
        <w:spacing w:before="120" w:after="120"/>
        <w:rPr>
          <w:rFonts w:ascii="Arial" w:hAnsi="Arial" w:cs="Arial"/>
          <w:sz w:val="16"/>
          <w:szCs w:val="16"/>
        </w:rPr>
      </w:pPr>
    </w:p>
    <w:p w14:paraId="560E8362" w14:textId="77777777" w:rsidR="009B14B4" w:rsidRDefault="009B14B4">
      <w:pPr>
        <w:tabs>
          <w:tab w:val="left" w:pos="3402"/>
          <w:tab w:val="left" w:pos="6237"/>
          <w:tab w:val="left" w:pos="9072"/>
        </w:tabs>
        <w:spacing w:before="120" w:after="120"/>
        <w:rPr>
          <w:rFonts w:ascii="Arial" w:hAnsi="Arial" w:cs="Arial"/>
          <w:sz w:val="16"/>
          <w:szCs w:val="16"/>
        </w:rPr>
      </w:pPr>
    </w:p>
    <w:p w14:paraId="05D31821" w14:textId="77777777" w:rsidR="009B14B4" w:rsidRDefault="009B14B4">
      <w:pPr>
        <w:tabs>
          <w:tab w:val="left" w:pos="3402"/>
          <w:tab w:val="left" w:pos="6237"/>
          <w:tab w:val="left" w:pos="9072"/>
        </w:tabs>
        <w:spacing w:before="120" w:after="120"/>
        <w:rPr>
          <w:rFonts w:ascii="Arial" w:hAnsi="Arial" w:cs="Arial"/>
          <w:sz w:val="16"/>
          <w:szCs w:val="16"/>
        </w:rPr>
      </w:pPr>
    </w:p>
    <w:p w14:paraId="0E514F15" w14:textId="77777777" w:rsidR="009B14B4" w:rsidRDefault="009B14B4">
      <w:pPr>
        <w:tabs>
          <w:tab w:val="left" w:pos="3402"/>
          <w:tab w:val="left" w:pos="6237"/>
          <w:tab w:val="left" w:pos="9072"/>
        </w:tabs>
        <w:spacing w:before="120" w:after="120"/>
        <w:rPr>
          <w:rFonts w:ascii="Arial" w:hAnsi="Arial" w:cs="Arial"/>
          <w:sz w:val="16"/>
          <w:szCs w:val="16"/>
        </w:rPr>
      </w:pPr>
    </w:p>
    <w:p w14:paraId="605388BB" w14:textId="77777777" w:rsidR="009B14B4" w:rsidRDefault="009B14B4">
      <w:pPr>
        <w:tabs>
          <w:tab w:val="left" w:pos="3402"/>
          <w:tab w:val="left" w:pos="6237"/>
          <w:tab w:val="left" w:pos="9072"/>
        </w:tabs>
        <w:spacing w:before="120" w:after="120"/>
        <w:rPr>
          <w:rFonts w:ascii="Arial" w:hAnsi="Arial" w:cs="Arial"/>
          <w:sz w:val="16"/>
          <w:szCs w:val="16"/>
        </w:rPr>
      </w:pPr>
    </w:p>
    <w:p w14:paraId="7FB15F4C" w14:textId="77777777" w:rsidR="009B14B4" w:rsidRDefault="009B14B4">
      <w:pPr>
        <w:tabs>
          <w:tab w:val="left" w:pos="3402"/>
          <w:tab w:val="left" w:pos="6237"/>
          <w:tab w:val="left" w:pos="9072"/>
        </w:tabs>
        <w:spacing w:before="120" w:after="120"/>
        <w:rPr>
          <w:rFonts w:ascii="Arial" w:hAnsi="Arial" w:cs="Arial"/>
          <w:sz w:val="16"/>
          <w:szCs w:val="16"/>
        </w:rPr>
      </w:pPr>
    </w:p>
    <w:p w14:paraId="52A1DFFE" w14:textId="77777777" w:rsidR="009B14B4" w:rsidRDefault="009B14B4">
      <w:pPr>
        <w:tabs>
          <w:tab w:val="left" w:pos="3402"/>
          <w:tab w:val="left" w:pos="6237"/>
          <w:tab w:val="left" w:pos="9072"/>
        </w:tabs>
        <w:spacing w:before="120" w:after="120"/>
        <w:rPr>
          <w:rFonts w:ascii="Arial" w:hAnsi="Arial" w:cs="Arial"/>
          <w:sz w:val="16"/>
          <w:szCs w:val="16"/>
        </w:rPr>
      </w:pPr>
    </w:p>
    <w:p w14:paraId="271AF701" w14:textId="77777777" w:rsidR="009B14B4" w:rsidRDefault="009B14B4">
      <w:pPr>
        <w:tabs>
          <w:tab w:val="left" w:pos="3402"/>
          <w:tab w:val="left" w:pos="6237"/>
          <w:tab w:val="left" w:pos="9072"/>
        </w:tabs>
        <w:spacing w:before="120" w:after="120"/>
        <w:rPr>
          <w:rFonts w:ascii="Arial" w:hAnsi="Arial" w:cs="Arial"/>
          <w:sz w:val="16"/>
          <w:szCs w:val="16"/>
        </w:rPr>
      </w:pPr>
    </w:p>
    <w:p w14:paraId="5082B223" w14:textId="77777777" w:rsidR="009B14B4" w:rsidRDefault="009B14B4">
      <w:pPr>
        <w:tabs>
          <w:tab w:val="left" w:pos="3402"/>
          <w:tab w:val="left" w:pos="6237"/>
          <w:tab w:val="left" w:pos="9072"/>
        </w:tabs>
        <w:spacing w:before="120" w:after="120"/>
        <w:rPr>
          <w:rFonts w:ascii="Arial" w:hAnsi="Arial" w:cs="Arial"/>
          <w:sz w:val="16"/>
          <w:szCs w:val="16"/>
        </w:rPr>
      </w:pPr>
    </w:p>
    <w:p w14:paraId="40F8BB3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529DF" w14:textId="77777777" w:rsidR="00B22A78" w:rsidRDefault="00B22A78">
      <w:r>
        <w:separator/>
      </w:r>
    </w:p>
  </w:endnote>
  <w:endnote w:type="continuationSeparator" w:id="0">
    <w:p w14:paraId="7FBF182E" w14:textId="77777777" w:rsidR="00B22A78" w:rsidRDefault="00B22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7582C4" w14:textId="77777777">
      <w:trPr>
        <w:tblHeader/>
      </w:trPr>
      <w:tc>
        <w:tcPr>
          <w:tcW w:w="3048" w:type="dxa"/>
          <w:shd w:val="clear" w:color="auto" w:fill="66CCFF"/>
        </w:tcPr>
        <w:p w14:paraId="315973D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BE6BBA" w14:textId="5D9F2D8E" w:rsidR="007411D9" w:rsidRDefault="000E10C3">
          <w:pPr>
            <w:jc w:val="center"/>
            <w:rPr>
              <w:rFonts w:ascii="Arial" w:hAnsi="Arial" w:cs="Arial"/>
              <w:b/>
              <w:bCs/>
            </w:rPr>
          </w:pPr>
          <w:r>
            <w:rPr>
              <w:rFonts w:ascii="Arial" w:hAnsi="Arial" w:cs="Arial"/>
              <w:b/>
              <w:i/>
              <w:iCs/>
            </w:rPr>
            <w:t>202</w:t>
          </w:r>
          <w:r w:rsidR="00F1274C">
            <w:rPr>
              <w:rFonts w:ascii="Arial" w:hAnsi="Arial" w:cs="Arial"/>
              <w:b/>
              <w:i/>
              <w:iCs/>
            </w:rPr>
            <w:t>5</w:t>
          </w:r>
          <w:r>
            <w:rPr>
              <w:rFonts w:ascii="Arial" w:hAnsi="Arial" w:cs="Arial"/>
              <w:b/>
              <w:i/>
              <w:iCs/>
            </w:rPr>
            <w:t>-10</w:t>
          </w:r>
          <w:r w:rsidR="006C0695">
            <w:rPr>
              <w:rFonts w:ascii="Arial" w:hAnsi="Arial" w:cs="Arial"/>
              <w:b/>
              <w:i/>
              <w:iCs/>
            </w:rPr>
            <w:t>2</w:t>
          </w:r>
        </w:p>
      </w:tc>
      <w:tc>
        <w:tcPr>
          <w:tcW w:w="851" w:type="dxa"/>
          <w:shd w:val="clear" w:color="auto" w:fill="66CCFF"/>
        </w:tcPr>
        <w:p w14:paraId="5737B03C" w14:textId="77777777" w:rsidR="007411D9" w:rsidRDefault="007411D9">
          <w:pPr>
            <w:jc w:val="right"/>
          </w:pPr>
          <w:r>
            <w:rPr>
              <w:rFonts w:ascii="Arial" w:hAnsi="Arial" w:cs="Arial"/>
              <w:b/>
              <w:bCs/>
            </w:rPr>
            <w:t xml:space="preserve">Page :     </w:t>
          </w:r>
        </w:p>
      </w:tc>
      <w:tc>
        <w:tcPr>
          <w:tcW w:w="567" w:type="dxa"/>
          <w:shd w:val="clear" w:color="auto" w:fill="66CCFF"/>
        </w:tcPr>
        <w:p w14:paraId="0E70DCB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D776B">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1ACF458C" w14:textId="77777777" w:rsidR="007411D9" w:rsidRDefault="007411D9">
          <w:pPr>
            <w:jc w:val="center"/>
          </w:pPr>
          <w:r>
            <w:rPr>
              <w:rFonts w:ascii="Arial" w:hAnsi="Arial" w:cs="Arial"/>
              <w:b/>
              <w:bCs/>
            </w:rPr>
            <w:t>/</w:t>
          </w:r>
        </w:p>
      </w:tc>
      <w:tc>
        <w:tcPr>
          <w:tcW w:w="567" w:type="dxa"/>
          <w:shd w:val="clear" w:color="auto" w:fill="66CCFF"/>
        </w:tcPr>
        <w:p w14:paraId="1CABDE2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D776B">
            <w:rPr>
              <w:rStyle w:val="Numrodepage"/>
              <w:rFonts w:cs="Arial"/>
              <w:b/>
              <w:noProof/>
            </w:rPr>
            <w:t>6</w:t>
          </w:r>
          <w:r>
            <w:rPr>
              <w:rStyle w:val="Numrodepage"/>
              <w:rFonts w:cs="Arial"/>
              <w:b/>
            </w:rPr>
            <w:fldChar w:fldCharType="end"/>
          </w:r>
        </w:p>
      </w:tc>
    </w:tr>
  </w:tbl>
  <w:p w14:paraId="1F26467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FD9A9" w14:textId="77777777" w:rsidR="00B22A78" w:rsidRDefault="00B22A78">
      <w:r>
        <w:separator/>
      </w:r>
    </w:p>
  </w:footnote>
  <w:footnote w:type="continuationSeparator" w:id="0">
    <w:p w14:paraId="319DD922" w14:textId="77777777" w:rsidR="00B22A78" w:rsidRDefault="00B22A78">
      <w:r>
        <w:continuationSeparator/>
      </w:r>
    </w:p>
  </w:footnote>
  <w:footnote w:id="1">
    <w:p w14:paraId="2780AA2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71106515">
    <w:abstractNumId w:val="0"/>
  </w:num>
  <w:num w:numId="2" w16cid:durableId="1389112136">
    <w:abstractNumId w:val="1"/>
  </w:num>
  <w:num w:numId="3" w16cid:durableId="464156186">
    <w:abstractNumId w:val="4"/>
  </w:num>
  <w:num w:numId="4" w16cid:durableId="202402394">
    <w:abstractNumId w:val="0"/>
  </w:num>
  <w:num w:numId="5" w16cid:durableId="1088891009">
    <w:abstractNumId w:val="0"/>
  </w:num>
  <w:num w:numId="6" w16cid:durableId="489978464">
    <w:abstractNumId w:val="0"/>
  </w:num>
  <w:num w:numId="7" w16cid:durableId="76447039">
    <w:abstractNumId w:val="2"/>
  </w:num>
  <w:num w:numId="8" w16cid:durableId="10472963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nathan MARTZ 671">
    <w15:presenceInfo w15:providerId="AD" w15:userId="S::jonathan.martz@caf67.caf.fr::b73266c9-dbbc-4f9f-902b-a890701e99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10C3"/>
    <w:rsid w:val="000E5E39"/>
    <w:rsid w:val="001052F6"/>
    <w:rsid w:val="001101D5"/>
    <w:rsid w:val="0015600C"/>
    <w:rsid w:val="00184AEF"/>
    <w:rsid w:val="001A24D1"/>
    <w:rsid w:val="001C3027"/>
    <w:rsid w:val="001D588C"/>
    <w:rsid w:val="001E2A17"/>
    <w:rsid w:val="001F2872"/>
    <w:rsid w:val="00203AD5"/>
    <w:rsid w:val="0020661D"/>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D86"/>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A2E"/>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C0695"/>
    <w:rsid w:val="006D5E52"/>
    <w:rsid w:val="006D7224"/>
    <w:rsid w:val="006F26C8"/>
    <w:rsid w:val="00716E26"/>
    <w:rsid w:val="00720606"/>
    <w:rsid w:val="00723F39"/>
    <w:rsid w:val="007336CD"/>
    <w:rsid w:val="007411D9"/>
    <w:rsid w:val="00751002"/>
    <w:rsid w:val="00754100"/>
    <w:rsid w:val="00775F55"/>
    <w:rsid w:val="007D3787"/>
    <w:rsid w:val="007D7A6C"/>
    <w:rsid w:val="007F4A27"/>
    <w:rsid w:val="00811AFD"/>
    <w:rsid w:val="008326E4"/>
    <w:rsid w:val="00835A5B"/>
    <w:rsid w:val="00836576"/>
    <w:rsid w:val="00845687"/>
    <w:rsid w:val="0085254F"/>
    <w:rsid w:val="00857B72"/>
    <w:rsid w:val="00864BF3"/>
    <w:rsid w:val="00890E9E"/>
    <w:rsid w:val="0089582C"/>
    <w:rsid w:val="008A11F0"/>
    <w:rsid w:val="008D5283"/>
    <w:rsid w:val="008D5A17"/>
    <w:rsid w:val="008D776B"/>
    <w:rsid w:val="008E00ED"/>
    <w:rsid w:val="008E1EBA"/>
    <w:rsid w:val="008E4066"/>
    <w:rsid w:val="00902303"/>
    <w:rsid w:val="00922BA4"/>
    <w:rsid w:val="009277A2"/>
    <w:rsid w:val="00960E4C"/>
    <w:rsid w:val="0097024E"/>
    <w:rsid w:val="00981CD3"/>
    <w:rsid w:val="009842E4"/>
    <w:rsid w:val="00990786"/>
    <w:rsid w:val="009924C9"/>
    <w:rsid w:val="009A6876"/>
    <w:rsid w:val="009B0B7A"/>
    <w:rsid w:val="009B14B4"/>
    <w:rsid w:val="00A02C06"/>
    <w:rsid w:val="00A20245"/>
    <w:rsid w:val="00A32C14"/>
    <w:rsid w:val="00A440EF"/>
    <w:rsid w:val="00A503F3"/>
    <w:rsid w:val="00A50BF9"/>
    <w:rsid w:val="00A520E2"/>
    <w:rsid w:val="00A70828"/>
    <w:rsid w:val="00A75394"/>
    <w:rsid w:val="00A80E9C"/>
    <w:rsid w:val="00AD1804"/>
    <w:rsid w:val="00AE5974"/>
    <w:rsid w:val="00AE730C"/>
    <w:rsid w:val="00B02DE5"/>
    <w:rsid w:val="00B037D4"/>
    <w:rsid w:val="00B21062"/>
    <w:rsid w:val="00B22A78"/>
    <w:rsid w:val="00B569DE"/>
    <w:rsid w:val="00B9664F"/>
    <w:rsid w:val="00BA3628"/>
    <w:rsid w:val="00BB2EF6"/>
    <w:rsid w:val="00BE48FE"/>
    <w:rsid w:val="00C01A17"/>
    <w:rsid w:val="00C02D34"/>
    <w:rsid w:val="00C1386A"/>
    <w:rsid w:val="00C50B6D"/>
    <w:rsid w:val="00C751EE"/>
    <w:rsid w:val="00C812AC"/>
    <w:rsid w:val="00C877BA"/>
    <w:rsid w:val="00CA50A6"/>
    <w:rsid w:val="00CB1774"/>
    <w:rsid w:val="00CC3A38"/>
    <w:rsid w:val="00CD0F79"/>
    <w:rsid w:val="00CD4969"/>
    <w:rsid w:val="00CD55BF"/>
    <w:rsid w:val="00D07C18"/>
    <w:rsid w:val="00D11B98"/>
    <w:rsid w:val="00D64AC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D1FAF"/>
    <w:rsid w:val="00EF13E3"/>
    <w:rsid w:val="00EF5497"/>
    <w:rsid w:val="00F1191F"/>
    <w:rsid w:val="00F1274C"/>
    <w:rsid w:val="00F21563"/>
    <w:rsid w:val="00F272D9"/>
    <w:rsid w:val="00F304D1"/>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D0024F"/>
  <w15:chartTrackingRefBased/>
  <w15:docId w15:val="{0CF6F68E-AE7C-48F7-B9E4-F5684AF7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4DD81646D95E46A2660BDFE9AE5F15" ma:contentTypeVersion="2" ma:contentTypeDescription="Crée un document." ma:contentTypeScope="" ma:versionID="3e3f80da1646a8779eac9f732cc4a54c">
  <xsd:schema xmlns:xsd="http://www.w3.org/2001/XMLSchema" xmlns:xs="http://www.w3.org/2001/XMLSchema" xmlns:p="http://schemas.microsoft.com/office/2006/metadata/properties" xmlns:ns2="729bcf17-3b6c-45ee-a83d-75b895661eff" targetNamespace="http://schemas.microsoft.com/office/2006/metadata/properties" ma:root="true" ma:fieldsID="0699a3e2bbcc500a28d3ff1691dbad5c" ns2:_="">
    <xsd:import namespace="729bcf17-3b6c-45ee-a83d-75b895661e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cf17-3b6c-45ee-a83d-75b895661e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A35D4-80EC-4B4A-98FF-E29B807CE97F}">
  <ds:schemaRefs>
    <ds:schemaRef ds:uri="http://schemas.microsoft.com/sharepoint/v3/contenttype/forms"/>
  </ds:schemaRefs>
</ds:datastoreItem>
</file>

<file path=customXml/itemProps2.xml><?xml version="1.0" encoding="utf-8"?>
<ds:datastoreItem xmlns:ds="http://schemas.openxmlformats.org/officeDocument/2006/customXml" ds:itemID="{E350094D-B8F0-44BA-935C-C6E4784399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D67A1A-4007-46EF-8570-040A2A2D9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cf17-3b6c-45ee-a83d-75b8956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299C4D-F554-48C7-8547-B9A958720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2067</Words>
  <Characters>11373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13414</CharactersWithSpaces>
  <SharedDoc>false</SharedDoc>
  <HLinks>
    <vt:vector size="138"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Caf67</dc:creator>
  <cp:keywords/>
  <cp:lastModifiedBy>Jonathan MARTZ 671</cp:lastModifiedBy>
  <cp:revision>7</cp:revision>
  <cp:lastPrinted>2016-11-02T13:51:00Z</cp:lastPrinted>
  <dcterms:created xsi:type="dcterms:W3CDTF">2024-05-13T08:42:00Z</dcterms:created>
  <dcterms:modified xsi:type="dcterms:W3CDTF">2025-11-07T08:42:00Z</dcterms:modified>
</cp:coreProperties>
</file>