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CC0" w:rsidRDefault="00A56CC0" w:rsidP="00245DEC"/>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803AAF" w:rsidRDefault="00803AAF" w:rsidP="00351BAF">
      <w:pPr>
        <w:tabs>
          <w:tab w:val="right" w:pos="9360"/>
        </w:tabs>
        <w:jc w:val="center"/>
        <w:rPr>
          <w:rFonts w:ascii="Calibri" w:hAnsi="Calibri" w:cs="Calibri"/>
          <w:b/>
          <w:bCs/>
          <w:sz w:val="34"/>
          <w:szCs w:val="34"/>
        </w:rPr>
      </w:pPr>
      <w:r>
        <w:rPr>
          <w:rFonts w:ascii="Calibri" w:hAnsi="Calibri" w:cs="Calibri"/>
          <w:b/>
          <w:bCs/>
          <w:sz w:val="34"/>
          <w:szCs w:val="34"/>
        </w:rPr>
        <w:t>Marché de r</w:t>
      </w:r>
      <w:r w:rsidR="002D6499">
        <w:rPr>
          <w:rFonts w:ascii="Calibri" w:hAnsi="Calibri" w:cs="Calibri"/>
          <w:b/>
          <w:bCs/>
          <w:sz w:val="34"/>
          <w:szCs w:val="34"/>
        </w:rPr>
        <w:t xml:space="preserve">etranscription </w:t>
      </w:r>
    </w:p>
    <w:p w:rsidR="002D6499" w:rsidRDefault="002D6499" w:rsidP="00351BAF">
      <w:pPr>
        <w:tabs>
          <w:tab w:val="right" w:pos="9360"/>
        </w:tabs>
        <w:jc w:val="center"/>
        <w:rPr>
          <w:rFonts w:ascii="Calibri" w:hAnsi="Calibri" w:cs="Calibri"/>
          <w:b/>
          <w:bCs/>
          <w:sz w:val="34"/>
          <w:szCs w:val="34"/>
        </w:rPr>
      </w:pPr>
      <w:r>
        <w:rPr>
          <w:rFonts w:ascii="Calibri" w:hAnsi="Calibri" w:cs="Calibri"/>
          <w:b/>
          <w:bCs/>
          <w:sz w:val="34"/>
          <w:szCs w:val="34"/>
        </w:rPr>
        <w:t>des réunions d’instance (CSE)</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Pr="00E72CBA" w:rsidRDefault="00803AAF" w:rsidP="00803AAF">
      <w:pPr>
        <w:tabs>
          <w:tab w:val="right" w:pos="9360"/>
        </w:tabs>
        <w:ind w:left="540" w:hanging="540"/>
        <w:jc w:val="left"/>
        <w:rPr>
          <w:rFonts w:ascii="Calibri" w:hAnsi="Calibri" w:cs="Calibri"/>
          <w:sz w:val="32"/>
          <w:szCs w:val="32"/>
        </w:rPr>
      </w:pPr>
      <w:r w:rsidRPr="00E72CBA">
        <w:rPr>
          <w:rFonts w:ascii="Calibri" w:hAnsi="Calibri" w:cs="Calibri"/>
          <w:sz w:val="32"/>
          <w:szCs w:val="32"/>
        </w:rPr>
        <w:t>Date et heure limite de remise des offres :</w:t>
      </w:r>
    </w:p>
    <w:p w:rsidR="00803AAF" w:rsidRPr="00C91F5E" w:rsidRDefault="002F08C5" w:rsidP="00803AAF">
      <w:pPr>
        <w:tabs>
          <w:tab w:val="right" w:pos="9360"/>
        </w:tabs>
        <w:ind w:left="540" w:hanging="540"/>
        <w:jc w:val="left"/>
        <w:rPr>
          <w:rFonts w:ascii="Calibri" w:hAnsi="Calibri" w:cs="Calibri"/>
          <w:b/>
          <w:color w:val="FF0000"/>
          <w:sz w:val="32"/>
          <w:szCs w:val="32"/>
        </w:rPr>
      </w:pPr>
      <w:r>
        <w:rPr>
          <w:rFonts w:ascii="Calibri" w:hAnsi="Calibri" w:cs="Calibri"/>
          <w:b/>
          <w:color w:val="FF0000"/>
          <w:sz w:val="32"/>
          <w:szCs w:val="32"/>
        </w:rPr>
        <w:t>Vendredi 21 novembre 2025</w:t>
      </w:r>
      <w:r w:rsidR="00803AAF" w:rsidRPr="00C91F5E">
        <w:rPr>
          <w:rFonts w:ascii="Calibri" w:hAnsi="Calibri" w:cs="Calibri"/>
          <w:b/>
          <w:color w:val="FF0000"/>
          <w:sz w:val="32"/>
          <w:szCs w:val="32"/>
        </w:rPr>
        <w:t xml:space="preserve"> à 12h00</w:t>
      </w:r>
    </w:p>
    <w:p w:rsidR="002D6499" w:rsidRPr="009C68A2" w:rsidRDefault="002D6499" w:rsidP="00245DEC"/>
    <w:p w:rsidR="002D6499" w:rsidRPr="009C68A2" w:rsidRDefault="002D6499" w:rsidP="00245DEC"/>
    <w:p w:rsidR="002D6499" w:rsidRPr="009C68A2" w:rsidRDefault="002D6499" w:rsidP="00245DEC"/>
    <w:p w:rsidR="002D6499" w:rsidRDefault="002D6499" w:rsidP="00245DEC">
      <w:pPr>
        <w:tabs>
          <w:tab w:val="right" w:pos="9360"/>
        </w:tabs>
      </w:pPr>
    </w:p>
    <w:p w:rsidR="002D6499" w:rsidRDefault="002D6499" w:rsidP="00245DEC">
      <w:pPr>
        <w:tabs>
          <w:tab w:val="right" w:pos="9360"/>
        </w:tabs>
      </w:pPr>
    </w:p>
    <w:p w:rsidR="002D6499" w:rsidRDefault="002D6499" w:rsidP="00245DEC">
      <w:pPr>
        <w:tabs>
          <w:tab w:val="right" w:pos="9360"/>
        </w:tabs>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2D6499" w:rsidRPr="00367A08" w:rsidRDefault="002D6499" w:rsidP="00351BAF">
      <w:pPr>
        <w:tabs>
          <w:tab w:val="right" w:pos="9360"/>
        </w:tabs>
        <w:jc w:val="right"/>
        <w:rPr>
          <w:rFonts w:ascii="Calibri" w:hAnsi="Calibri" w:cs="Calibri"/>
          <w:b/>
          <w:bCs/>
          <w:sz w:val="32"/>
          <w:szCs w:val="32"/>
        </w:rPr>
      </w:pPr>
      <w:r>
        <w:rPr>
          <w:rFonts w:ascii="Calibri" w:hAnsi="Calibri" w:cs="Calibri"/>
          <w:b/>
          <w:bCs/>
          <w:sz w:val="32"/>
          <w:szCs w:val="32"/>
        </w:rPr>
        <w:t xml:space="preserve">Marché n° </w:t>
      </w:r>
      <w:r w:rsidR="002F08C5">
        <w:rPr>
          <w:rFonts w:ascii="Calibri" w:hAnsi="Calibri" w:cs="Calibri"/>
          <w:b/>
          <w:bCs/>
          <w:sz w:val="32"/>
          <w:szCs w:val="32"/>
        </w:rPr>
        <w:t>46_2025PS</w:t>
      </w:r>
    </w:p>
    <w:p w:rsidR="002D6499" w:rsidRPr="002D6499" w:rsidRDefault="002D6499" w:rsidP="00351BAF">
      <w:pPr>
        <w:tabs>
          <w:tab w:val="right" w:pos="9360"/>
        </w:tabs>
        <w:jc w:val="right"/>
        <w:rPr>
          <w:rFonts w:ascii="Calibri" w:hAnsi="Calibri" w:cs="Calibri"/>
          <w:b/>
          <w:bCs/>
          <w:sz w:val="32"/>
          <w:szCs w:val="32"/>
        </w:rPr>
        <w:sectPr w:rsidR="002D6499" w:rsidRPr="002D6499" w:rsidSect="002D6499">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367A08">
        <w:rPr>
          <w:rFonts w:ascii="Calibri" w:hAnsi="Calibri" w:cs="Calibri"/>
          <w:b/>
          <w:bCs/>
          <w:sz w:val="32"/>
          <w:szCs w:val="32"/>
        </w:rPr>
        <w:tab/>
      </w:r>
      <w:r>
        <w:rPr>
          <w:rFonts w:ascii="Calibri" w:hAnsi="Calibri" w:cs="Calibri"/>
          <w:b/>
          <w:bCs/>
          <w:sz w:val="32"/>
          <w:szCs w:val="32"/>
        </w:rPr>
        <w:t>Marché à procédure adaptée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351BAF" w:rsidRDefault="00351BAF" w:rsidP="00351BAF">
      <w:pPr>
        <w:pStyle w:val="Texte"/>
        <w:rPr>
          <w:rFonts w:ascii="Calibri" w:hAnsi="Calibri" w:cs="Calibri"/>
          <w:szCs w:val="24"/>
        </w:rPr>
      </w:pPr>
      <w:r>
        <w:rPr>
          <w:rFonts w:ascii="Calibri" w:hAnsi="Calibri" w:cs="Calibri"/>
          <w:szCs w:val="24"/>
        </w:rPr>
        <w:t>Le présent marché a pour objet la retranscription des réunions tenues par les instances représentatives du personnel (Comité Social</w:t>
      </w:r>
      <w:ins w:id="0" w:author="MARMIN STEPHANIE (CPAM GIRONDE)" w:date="2025-10-29T10:46:00Z">
        <w:r w:rsidR="00C900BE">
          <w:rPr>
            <w:rFonts w:ascii="Calibri" w:hAnsi="Calibri" w:cs="Calibri"/>
            <w:szCs w:val="24"/>
          </w:rPr>
          <w:t xml:space="preserve"> et</w:t>
        </w:r>
      </w:ins>
      <w:r>
        <w:rPr>
          <w:rFonts w:ascii="Calibri" w:hAnsi="Calibri" w:cs="Calibri"/>
          <w:szCs w:val="24"/>
        </w:rPr>
        <w:t xml:space="preserve"> Economique) pour la Caisse Primaire d’Assurance maladie de la Gironde (CPAM).</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F08C5" w:rsidRPr="002F08C5" w:rsidRDefault="002F08C5" w:rsidP="002F08C5">
      <w:pPr>
        <w:tabs>
          <w:tab w:val="left" w:pos="1290"/>
        </w:tabs>
        <w:rPr>
          <w:rFonts w:ascii="Calibri" w:hAnsi="Calibri" w:cs="Calibri"/>
        </w:rPr>
      </w:pPr>
      <w:r w:rsidRPr="002F08C5">
        <w:rPr>
          <w:rFonts w:ascii="Calibri" w:hAnsi="Calibri" w:cs="Calibri"/>
        </w:rPr>
        <w:t>Monsieur Philippe CLAUSSIN</w:t>
      </w:r>
    </w:p>
    <w:p w:rsidR="002F08C5" w:rsidRPr="002F08C5" w:rsidRDefault="002F08C5" w:rsidP="002F08C5">
      <w:pPr>
        <w:tabs>
          <w:tab w:val="left" w:pos="1290"/>
        </w:tabs>
        <w:rPr>
          <w:rFonts w:ascii="Calibri" w:hAnsi="Calibri" w:cs="Calibri"/>
        </w:rPr>
      </w:pPr>
      <w:r w:rsidRPr="002F08C5">
        <w:rPr>
          <w:rFonts w:ascii="Calibri" w:hAnsi="Calibri" w:cs="Calibri"/>
        </w:rPr>
        <w:t>Directeur CPAM Gironde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 en application des articles L 2123-1 et </w:t>
      </w:r>
      <w:r w:rsidRPr="005B6141">
        <w:rPr>
          <w:rFonts w:ascii="Calibri" w:hAnsi="Calibri" w:cs="Calibri"/>
        </w:rPr>
        <w:t>R 2123-1 et R</w:t>
      </w:r>
      <w:r>
        <w:rPr>
          <w:rFonts w:ascii="Calibri" w:hAnsi="Calibri" w:cs="Calibri"/>
        </w:rPr>
        <w:t>.</w:t>
      </w:r>
      <w:r w:rsidRPr="00DE0D68">
        <w:rPr>
          <w:rFonts w:ascii="Calibri" w:hAnsi="Calibri" w:cs="Calibri"/>
        </w:rPr>
        <w:t xml:space="preserve">2123-4 à R 2123-7 </w:t>
      </w:r>
      <w:r>
        <w:rPr>
          <w:rFonts w:ascii="Calibri" w:hAnsi="Calibri" w:cs="Calibri"/>
        </w:rPr>
        <w:t xml:space="preserve">du code de la commande publique </w:t>
      </w:r>
      <w:r w:rsidRPr="005B6141">
        <w:rPr>
          <w:rFonts w:ascii="Calibri" w:hAnsi="Calibri" w:cs="Calibri"/>
        </w:rPr>
        <w:t>et de l’arrêté du 19 juillet 2018 portant règlement sur les marchés passés par les Organismes de Sécurité sociale.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F08C5" w:rsidRPr="000B6677" w:rsidRDefault="0032785F" w:rsidP="00245DEC">
      <w:pPr>
        <w:tabs>
          <w:tab w:val="left" w:pos="1290"/>
        </w:tabs>
        <w:rPr>
          <w:rFonts w:ascii="Calibri" w:hAnsi="Calibri" w:cs="Calibri"/>
        </w:rPr>
      </w:pPr>
      <w:hyperlink r:id="rId11" w:history="1">
        <w:r w:rsidR="002F08C5" w:rsidRPr="002F08C5">
          <w:rPr>
            <w:rFonts w:ascii="Calibri" w:hAnsi="Calibri" w:cs="Calibri"/>
          </w:rPr>
          <w:t>achat-marche.cpam-gironde@assurance-maladie.fr</w:t>
        </w:r>
      </w:hyperlink>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F08C5" w:rsidRPr="002F08C5" w:rsidRDefault="002F08C5" w:rsidP="002F08C5">
      <w:pPr>
        <w:tabs>
          <w:tab w:val="left" w:pos="1290"/>
        </w:tabs>
        <w:rPr>
          <w:rFonts w:ascii="Calibri" w:hAnsi="Calibri" w:cs="Calibri"/>
        </w:rPr>
      </w:pPr>
      <w:r w:rsidRPr="002F08C5">
        <w:rPr>
          <w:rFonts w:ascii="Calibri" w:hAnsi="Calibri" w:cs="Calibri"/>
        </w:rPr>
        <w:t>Monsieur Philippe Latournerie, Directeur Financier et Juridique de la CPAM de la Gironde.</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signifiés à l’organisme désigné ci- 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2D6499">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3938D0"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88658500" w:history="1">
        <w:r w:rsidR="003938D0" w:rsidRPr="00DA449E">
          <w:rPr>
            <w:rStyle w:val="Lienhypertexte"/>
          </w:rPr>
          <w:t>Article 1 - Cocontractants</w:t>
        </w:r>
        <w:r w:rsidR="003938D0">
          <w:rPr>
            <w:webHidden/>
          </w:rPr>
          <w:tab/>
        </w:r>
        <w:r w:rsidR="003938D0">
          <w:rPr>
            <w:webHidden/>
          </w:rPr>
          <w:fldChar w:fldCharType="begin"/>
        </w:r>
        <w:r w:rsidR="003938D0">
          <w:rPr>
            <w:webHidden/>
          </w:rPr>
          <w:instrText xml:space="preserve"> PAGEREF _Toc88658500 \h </w:instrText>
        </w:r>
        <w:r w:rsidR="003938D0">
          <w:rPr>
            <w:webHidden/>
          </w:rPr>
        </w:r>
        <w:r w:rsidR="003938D0">
          <w:rPr>
            <w:webHidden/>
          </w:rPr>
          <w:fldChar w:fldCharType="separate"/>
        </w:r>
        <w:r w:rsidR="00C50620">
          <w:rPr>
            <w:webHidden/>
          </w:rPr>
          <w:t>4</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1" w:history="1">
        <w:r w:rsidR="003938D0" w:rsidRPr="00DA449E">
          <w:rPr>
            <w:rStyle w:val="Lienhypertexte"/>
          </w:rPr>
          <w:t>Article 2 – Etendue du marché public</w:t>
        </w:r>
        <w:r w:rsidR="003938D0">
          <w:rPr>
            <w:webHidden/>
          </w:rPr>
          <w:tab/>
        </w:r>
        <w:r w:rsidR="003938D0">
          <w:rPr>
            <w:webHidden/>
          </w:rPr>
          <w:fldChar w:fldCharType="begin"/>
        </w:r>
        <w:r w:rsidR="003938D0">
          <w:rPr>
            <w:webHidden/>
          </w:rPr>
          <w:instrText xml:space="preserve"> PAGEREF _Toc88658501 \h </w:instrText>
        </w:r>
        <w:r w:rsidR="003938D0">
          <w:rPr>
            <w:webHidden/>
          </w:rPr>
        </w:r>
        <w:r w:rsidR="003938D0">
          <w:rPr>
            <w:webHidden/>
          </w:rPr>
          <w:fldChar w:fldCharType="separate"/>
        </w:r>
        <w:r w:rsidR="00C50620">
          <w:rPr>
            <w:webHidden/>
          </w:rPr>
          <w:t>5</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2" w:history="1">
        <w:r w:rsidR="003938D0" w:rsidRPr="00DA449E">
          <w:rPr>
            <w:rStyle w:val="Lienhypertexte"/>
          </w:rPr>
          <w:t>Article 3 – Prix</w:t>
        </w:r>
        <w:r w:rsidR="003938D0">
          <w:rPr>
            <w:webHidden/>
          </w:rPr>
          <w:tab/>
        </w:r>
        <w:r w:rsidR="003938D0">
          <w:rPr>
            <w:webHidden/>
          </w:rPr>
          <w:fldChar w:fldCharType="begin"/>
        </w:r>
        <w:r w:rsidR="003938D0">
          <w:rPr>
            <w:webHidden/>
          </w:rPr>
          <w:instrText xml:space="preserve"> PAGEREF _Toc88658502 \h </w:instrText>
        </w:r>
        <w:r w:rsidR="003938D0">
          <w:rPr>
            <w:webHidden/>
          </w:rPr>
        </w:r>
        <w:r w:rsidR="003938D0">
          <w:rPr>
            <w:webHidden/>
          </w:rPr>
          <w:fldChar w:fldCharType="separate"/>
        </w:r>
        <w:r w:rsidR="00C50620">
          <w:rPr>
            <w:webHidden/>
          </w:rPr>
          <w:t>5</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3" w:history="1">
        <w:r w:rsidR="003938D0" w:rsidRPr="00DA449E">
          <w:rPr>
            <w:rStyle w:val="Lienhypertexte"/>
          </w:rPr>
          <w:t>Article 4 – Durée et/ou délai d’exécution du marché public</w:t>
        </w:r>
        <w:r w:rsidR="003938D0">
          <w:rPr>
            <w:webHidden/>
          </w:rPr>
          <w:tab/>
        </w:r>
        <w:r w:rsidR="003938D0">
          <w:rPr>
            <w:webHidden/>
          </w:rPr>
          <w:fldChar w:fldCharType="begin"/>
        </w:r>
        <w:r w:rsidR="003938D0">
          <w:rPr>
            <w:webHidden/>
          </w:rPr>
          <w:instrText xml:space="preserve"> PAGEREF _Toc88658503 \h </w:instrText>
        </w:r>
        <w:r w:rsidR="003938D0">
          <w:rPr>
            <w:webHidden/>
          </w:rPr>
        </w:r>
        <w:r w:rsidR="003938D0">
          <w:rPr>
            <w:webHidden/>
          </w:rPr>
          <w:fldChar w:fldCharType="separate"/>
        </w:r>
        <w:r w:rsidR="00C50620">
          <w:rPr>
            <w:webHidden/>
          </w:rPr>
          <w:t>5</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4" w:history="1">
        <w:r w:rsidR="003938D0" w:rsidRPr="00DA449E">
          <w:rPr>
            <w:rStyle w:val="Lienhypertexte"/>
          </w:rPr>
          <w:t>Article 5 – Paiement</w:t>
        </w:r>
        <w:r w:rsidR="003938D0">
          <w:rPr>
            <w:webHidden/>
          </w:rPr>
          <w:tab/>
        </w:r>
        <w:r w:rsidR="003938D0">
          <w:rPr>
            <w:webHidden/>
          </w:rPr>
          <w:fldChar w:fldCharType="begin"/>
        </w:r>
        <w:r w:rsidR="003938D0">
          <w:rPr>
            <w:webHidden/>
          </w:rPr>
          <w:instrText xml:space="preserve"> PAGEREF _Toc88658504 \h </w:instrText>
        </w:r>
        <w:r w:rsidR="003938D0">
          <w:rPr>
            <w:webHidden/>
          </w:rPr>
        </w:r>
        <w:r w:rsidR="003938D0">
          <w:rPr>
            <w:webHidden/>
          </w:rPr>
          <w:fldChar w:fldCharType="separate"/>
        </w:r>
        <w:r w:rsidR="00C50620">
          <w:rPr>
            <w:webHidden/>
          </w:rPr>
          <w:t>6</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5" w:history="1">
        <w:r w:rsidR="003938D0" w:rsidRPr="00DA449E">
          <w:rPr>
            <w:rStyle w:val="Lienhypertexte"/>
          </w:rPr>
          <w:t>Article 6 – Avance</w:t>
        </w:r>
        <w:r w:rsidR="003938D0">
          <w:rPr>
            <w:webHidden/>
          </w:rPr>
          <w:tab/>
        </w:r>
        <w:r w:rsidR="003938D0">
          <w:rPr>
            <w:webHidden/>
          </w:rPr>
          <w:fldChar w:fldCharType="begin"/>
        </w:r>
        <w:r w:rsidR="003938D0">
          <w:rPr>
            <w:webHidden/>
          </w:rPr>
          <w:instrText xml:space="preserve"> PAGEREF _Toc88658505 \h </w:instrText>
        </w:r>
        <w:r w:rsidR="003938D0">
          <w:rPr>
            <w:webHidden/>
          </w:rPr>
        </w:r>
        <w:r w:rsidR="003938D0">
          <w:rPr>
            <w:webHidden/>
          </w:rPr>
          <w:fldChar w:fldCharType="separate"/>
        </w:r>
        <w:r w:rsidR="00C50620">
          <w:rPr>
            <w:webHidden/>
          </w:rPr>
          <w:t>7</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6" w:history="1">
        <w:r w:rsidR="003938D0" w:rsidRPr="00DA449E">
          <w:rPr>
            <w:rStyle w:val="Lienhypertexte"/>
          </w:rPr>
          <w:t>Article 7 – Montant de la sous-traitance ayant droit au paiement direct</w:t>
        </w:r>
        <w:r w:rsidR="003938D0">
          <w:rPr>
            <w:webHidden/>
          </w:rPr>
          <w:tab/>
        </w:r>
        <w:r w:rsidR="003938D0">
          <w:rPr>
            <w:webHidden/>
          </w:rPr>
          <w:fldChar w:fldCharType="begin"/>
        </w:r>
        <w:r w:rsidR="003938D0">
          <w:rPr>
            <w:webHidden/>
          </w:rPr>
          <w:instrText xml:space="preserve"> PAGEREF _Toc88658506 \h </w:instrText>
        </w:r>
        <w:r w:rsidR="003938D0">
          <w:rPr>
            <w:webHidden/>
          </w:rPr>
        </w:r>
        <w:r w:rsidR="003938D0">
          <w:rPr>
            <w:webHidden/>
          </w:rPr>
          <w:fldChar w:fldCharType="separate"/>
        </w:r>
        <w:r w:rsidR="00C50620">
          <w:rPr>
            <w:webHidden/>
          </w:rPr>
          <w:t>7</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7" w:history="1">
        <w:r w:rsidR="003938D0" w:rsidRPr="00DA449E">
          <w:rPr>
            <w:rStyle w:val="Lienhypertexte"/>
          </w:rPr>
          <w:t>Article 8 – Délai global de paiement</w:t>
        </w:r>
        <w:r w:rsidR="003938D0">
          <w:rPr>
            <w:webHidden/>
          </w:rPr>
          <w:tab/>
        </w:r>
        <w:r w:rsidR="003938D0">
          <w:rPr>
            <w:webHidden/>
          </w:rPr>
          <w:fldChar w:fldCharType="begin"/>
        </w:r>
        <w:r w:rsidR="003938D0">
          <w:rPr>
            <w:webHidden/>
          </w:rPr>
          <w:instrText xml:space="preserve"> PAGEREF _Toc88658507 \h </w:instrText>
        </w:r>
        <w:r w:rsidR="003938D0">
          <w:rPr>
            <w:webHidden/>
          </w:rPr>
        </w:r>
        <w:r w:rsidR="003938D0">
          <w:rPr>
            <w:webHidden/>
          </w:rPr>
          <w:fldChar w:fldCharType="separate"/>
        </w:r>
        <w:r w:rsidR="00C50620">
          <w:rPr>
            <w:webHidden/>
          </w:rPr>
          <w:t>10</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8" w:history="1">
        <w:r w:rsidR="003938D0" w:rsidRPr="00DA449E">
          <w:rPr>
            <w:rStyle w:val="Lienhypertexte"/>
          </w:rPr>
          <w:t>Article 10 – signature du candidats</w:t>
        </w:r>
        <w:r w:rsidR="003938D0">
          <w:rPr>
            <w:webHidden/>
          </w:rPr>
          <w:tab/>
        </w:r>
        <w:r w:rsidR="003938D0">
          <w:rPr>
            <w:webHidden/>
          </w:rPr>
          <w:fldChar w:fldCharType="begin"/>
        </w:r>
        <w:r w:rsidR="003938D0">
          <w:rPr>
            <w:webHidden/>
          </w:rPr>
          <w:instrText xml:space="preserve"> PAGEREF _Toc88658508 \h </w:instrText>
        </w:r>
        <w:r w:rsidR="003938D0">
          <w:rPr>
            <w:webHidden/>
          </w:rPr>
        </w:r>
        <w:r w:rsidR="003938D0">
          <w:rPr>
            <w:webHidden/>
          </w:rPr>
          <w:fldChar w:fldCharType="separate"/>
        </w:r>
        <w:r w:rsidR="00C50620">
          <w:rPr>
            <w:webHidden/>
          </w:rPr>
          <w:t>10</w:t>
        </w:r>
        <w:r w:rsidR="003938D0">
          <w:rPr>
            <w:webHidden/>
          </w:rPr>
          <w:fldChar w:fldCharType="end"/>
        </w:r>
      </w:hyperlink>
    </w:p>
    <w:p w:rsidR="003938D0" w:rsidRDefault="0032785F">
      <w:pPr>
        <w:pStyle w:val="TM1"/>
        <w:rPr>
          <w:rFonts w:eastAsiaTheme="minorEastAsia" w:cstheme="minorBidi"/>
          <w:b w:val="0"/>
          <w:bCs w:val="0"/>
          <w:caps w:val="0"/>
          <w:sz w:val="22"/>
          <w:szCs w:val="22"/>
        </w:rPr>
      </w:pPr>
      <w:hyperlink w:anchor="_Toc88658509" w:history="1">
        <w:r w:rsidR="003938D0" w:rsidRPr="00DA449E">
          <w:rPr>
            <w:rStyle w:val="Lienhypertexte"/>
          </w:rPr>
          <w:t>Article 11 – Notification du marché au Titulaire (date d’effet du marché)</w:t>
        </w:r>
        <w:r w:rsidR="003938D0">
          <w:rPr>
            <w:webHidden/>
          </w:rPr>
          <w:tab/>
        </w:r>
        <w:r w:rsidR="003938D0">
          <w:rPr>
            <w:webHidden/>
          </w:rPr>
          <w:fldChar w:fldCharType="begin"/>
        </w:r>
        <w:r w:rsidR="003938D0">
          <w:rPr>
            <w:webHidden/>
          </w:rPr>
          <w:instrText xml:space="preserve"> PAGEREF _Toc88658509 \h </w:instrText>
        </w:r>
        <w:r w:rsidR="003938D0">
          <w:rPr>
            <w:webHidden/>
          </w:rPr>
        </w:r>
        <w:r w:rsidR="003938D0">
          <w:rPr>
            <w:webHidden/>
          </w:rPr>
          <w:fldChar w:fldCharType="separate"/>
        </w:r>
        <w:r w:rsidR="00C50620">
          <w:rPr>
            <w:webHidden/>
          </w:rPr>
          <w:t>11</w:t>
        </w:r>
        <w:r w:rsidR="003938D0">
          <w:rPr>
            <w:webHidden/>
          </w:rPr>
          <w:fldChar w:fldCharType="end"/>
        </w:r>
      </w:hyperlink>
    </w:p>
    <w:p w:rsidR="003938D0" w:rsidRDefault="003938D0">
      <w:pPr>
        <w:pStyle w:val="TM2"/>
        <w:rPr>
          <w:rFonts w:eastAsiaTheme="minorEastAsia" w:cstheme="minorBidi"/>
          <w:b w:val="0"/>
          <w:bCs w:val="0"/>
          <w:sz w:val="22"/>
          <w:szCs w:val="22"/>
        </w:rPr>
      </w:pPr>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030F9B">
          <w:headerReference w:type="default" r:id="rId13"/>
          <w:pgSz w:w="11906" w:h="16838" w:code="9"/>
          <w:pgMar w:top="531" w:right="1134" w:bottom="1134" w:left="1134" w:header="572" w:footer="567" w:gutter="0"/>
          <w:cols w:space="708"/>
          <w:docGrid w:linePitch="360"/>
        </w:sectPr>
      </w:pPr>
      <w:r>
        <w:br w:type="page"/>
      </w:r>
    </w:p>
    <w:p w:rsidR="00630505" w:rsidRPr="002307F9" w:rsidRDefault="002D6499" w:rsidP="00245DEC">
      <w:pPr>
        <w:pStyle w:val="CHAPITRETITRE"/>
        <w:jc w:val="both"/>
      </w:pPr>
      <w:bookmarkStart w:id="1" w:name="_Toc88658500"/>
      <w:r w:rsidRPr="002307F9">
        <w:lastRenderedPageBreak/>
        <w:t>Article 1</w:t>
      </w:r>
      <w:r w:rsidR="00630505" w:rsidRPr="002307F9">
        <w:t xml:space="preserve"> - </w:t>
      </w:r>
      <w:r w:rsidRPr="002307F9">
        <w:t>Cocontractants</w:t>
      </w:r>
      <w:bookmarkEnd w:id="1"/>
    </w:p>
    <w:p w:rsidR="002D6499" w:rsidRDefault="002D6499" w:rsidP="00245DEC">
      <w:pPr>
        <w:ind w:right="-1"/>
      </w:pPr>
    </w:p>
    <w:p w:rsidR="001B08AA" w:rsidRPr="001B08AA" w:rsidRDefault="001B08AA" w:rsidP="0032785F">
      <w:pPr>
        <w:widowControl w:val="0"/>
        <w:autoSpaceDE w:val="0"/>
        <w:autoSpaceDN w:val="0"/>
        <w:spacing w:before="92" w:line="244" w:lineRule="auto"/>
        <w:ind w:right="227"/>
        <w:rPr>
          <w:rFonts w:eastAsia="Microsoft Sans Serif"/>
        </w:rPr>
        <w:pPrChange w:id="2" w:author="LAPORTE CLARA (CPAM GIRONDE)" w:date="2025-10-30T10:34:00Z">
          <w:pPr>
            <w:widowControl w:val="0"/>
            <w:autoSpaceDE w:val="0"/>
            <w:autoSpaceDN w:val="0"/>
            <w:spacing w:before="92" w:line="244" w:lineRule="auto"/>
            <w:ind w:left="252" w:right="227"/>
          </w:pPr>
        </w:pPrChange>
      </w:pPr>
      <w:r w:rsidRPr="001B08AA">
        <w:rPr>
          <w:rFonts w:eastAsia="Microsoft Sans Serif"/>
        </w:rPr>
        <w:t>Après avoir pris connaissance du cahier des clauses 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1B08AA" w:rsidRDefault="001B08AA" w:rsidP="00245DEC">
      <w:pPr>
        <w:widowControl w:val="0"/>
        <w:autoSpaceDE w:val="0"/>
        <w:autoSpaceDN w:val="0"/>
        <w:spacing w:before="4"/>
        <w:rPr>
          <w:rFonts w:eastAsia="Microsoft Sans Serif"/>
        </w:rPr>
      </w:pPr>
    </w:p>
    <w:p w:rsidR="001B08AA" w:rsidRPr="001B08AA" w:rsidRDefault="001B08AA" w:rsidP="0032785F">
      <w:pPr>
        <w:widowControl w:val="0"/>
        <w:autoSpaceDE w:val="0"/>
        <w:autoSpaceDN w:val="0"/>
        <w:spacing w:line="244" w:lineRule="auto"/>
        <w:ind w:right="225"/>
        <w:rPr>
          <w:rFonts w:eastAsia="Microsoft Sans Serif"/>
        </w:rPr>
        <w:pPrChange w:id="3" w:author="LAPORTE CLARA (CPAM GIRONDE)" w:date="2025-10-30T10:34:00Z">
          <w:pPr>
            <w:widowControl w:val="0"/>
            <w:autoSpaceDE w:val="0"/>
            <w:autoSpaceDN w:val="0"/>
            <w:spacing w:line="244" w:lineRule="auto"/>
            <w:ind w:left="612" w:right="225"/>
          </w:pPr>
        </w:pPrChange>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1B08AA" w:rsidRDefault="001B08AA" w:rsidP="00245DEC">
      <w:pPr>
        <w:widowControl w:val="0"/>
        <w:autoSpaceDE w:val="0"/>
        <w:autoSpaceDN w:val="0"/>
        <w:spacing w:before="2"/>
        <w:rPr>
          <w:rFonts w:eastAsia="Microsoft Sans Serif"/>
        </w:rPr>
      </w:pPr>
    </w:p>
    <w:p w:rsidR="001B08AA" w:rsidRPr="001B08AA" w:rsidRDefault="001B08AA" w:rsidP="0032785F">
      <w:pPr>
        <w:widowControl w:val="0"/>
        <w:autoSpaceDE w:val="0"/>
        <w:autoSpaceDN w:val="0"/>
        <w:spacing w:line="242" w:lineRule="auto"/>
        <w:ind w:right="228"/>
        <w:rPr>
          <w:rFonts w:eastAsia="Microsoft Sans Serif"/>
        </w:rPr>
        <w:pPrChange w:id="4" w:author="LAPORTE CLARA (CPAM GIRONDE)" w:date="2025-10-30T10:34:00Z">
          <w:pPr>
            <w:widowControl w:val="0"/>
            <w:autoSpaceDE w:val="0"/>
            <w:autoSpaceDN w:val="0"/>
            <w:spacing w:line="242" w:lineRule="auto"/>
            <w:ind w:left="953" w:right="228" w:hanging="360"/>
          </w:pPr>
        </w:pPrChange>
      </w:pPr>
      <w:r w:rsidRPr="001B08AA">
        <w:rPr>
          <w:rFonts w:eastAsia="Microsoft Sans Serif"/>
        </w:rPr>
        <w:t>J’AFFIRME, sous peine de résiliation de plein droit du marché public, que je suis titulaire d'une police</w:t>
      </w:r>
      <w:r w:rsidRPr="001B08AA">
        <w:rPr>
          <w:rFonts w:eastAsia="Microsoft Sans Serif"/>
          <w:spacing w:val="-56"/>
        </w:rPr>
        <w:t xml:space="preserve"> </w:t>
      </w:r>
      <w:r w:rsidR="002E5D2C">
        <w:rPr>
          <w:rFonts w:eastAsia="Microsoft Sans Serif"/>
        </w:rPr>
        <w:t xml:space="preserve">d'assurance </w:t>
      </w:r>
      <w:r w:rsidRPr="001B08AA">
        <w:rPr>
          <w:rFonts w:eastAsia="Microsoft Sans Serif"/>
        </w:rPr>
        <w:t>garantissant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32785F">
      <w:pPr>
        <w:widowControl w:val="0"/>
        <w:autoSpaceDE w:val="0"/>
        <w:autoSpaceDN w:val="0"/>
        <w:spacing w:before="1" w:line="242" w:lineRule="auto"/>
        <w:ind w:right="223"/>
        <w:rPr>
          <w:rFonts w:eastAsia="Microsoft Sans Serif"/>
        </w:rPr>
        <w:pPrChange w:id="5" w:author="LAPORTE CLARA (CPAM GIRONDE)" w:date="2025-10-30T10:34:00Z">
          <w:pPr>
            <w:widowControl w:val="0"/>
            <w:autoSpaceDE w:val="0"/>
            <w:autoSpaceDN w:val="0"/>
            <w:spacing w:before="1" w:line="242" w:lineRule="auto"/>
            <w:ind w:left="953" w:right="223" w:hanging="360"/>
          </w:pPr>
        </w:pPrChange>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32785F" w:rsidRDefault="0032785F" w:rsidP="0032785F">
      <w:pPr>
        <w:widowControl w:val="0"/>
        <w:autoSpaceDE w:val="0"/>
        <w:autoSpaceDN w:val="0"/>
        <w:spacing w:before="45" w:line="242" w:lineRule="auto"/>
        <w:ind w:right="225"/>
        <w:rPr>
          <w:ins w:id="6" w:author="LAPORTE CLARA (CPAM GIRONDE)" w:date="2025-10-30T10:34:00Z"/>
          <w:rFonts w:eastAsia="Microsoft Sans Serif"/>
        </w:rPr>
        <w:pPrChange w:id="7" w:author="LAPORTE CLARA (CPAM GIRONDE)" w:date="2025-10-30T10:34:00Z">
          <w:pPr>
            <w:widowControl w:val="0"/>
            <w:autoSpaceDE w:val="0"/>
            <w:autoSpaceDN w:val="0"/>
            <w:spacing w:before="45" w:line="242" w:lineRule="auto"/>
            <w:ind w:left="252" w:right="225"/>
          </w:pPr>
        </w:pPrChange>
      </w:pPr>
    </w:p>
    <w:p w:rsidR="001B08AA" w:rsidRPr="001B08AA" w:rsidRDefault="001B08AA" w:rsidP="0032785F">
      <w:pPr>
        <w:widowControl w:val="0"/>
        <w:autoSpaceDE w:val="0"/>
        <w:autoSpaceDN w:val="0"/>
        <w:spacing w:before="45" w:line="242" w:lineRule="auto"/>
        <w:ind w:right="225"/>
        <w:rPr>
          <w:rFonts w:eastAsia="Microsoft Sans Serif"/>
        </w:rPr>
        <w:pPrChange w:id="8" w:author="LAPORTE CLARA (CPAM GIRONDE)" w:date="2025-10-30T10:34:00Z">
          <w:pPr>
            <w:widowControl w:val="0"/>
            <w:autoSpaceDE w:val="0"/>
            <w:autoSpaceDN w:val="0"/>
            <w:spacing w:before="45" w:line="242" w:lineRule="auto"/>
            <w:ind w:left="252" w:right="225"/>
          </w:pPr>
        </w:pPrChange>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1B08AA">
        <w:rPr>
          <w:rFonts w:eastAsia="Microsoft Sans Serif"/>
        </w:rPr>
        <w:t>dans</w:t>
      </w:r>
      <w:r w:rsidRPr="001B08AA">
        <w:rPr>
          <w:rFonts w:eastAsia="Microsoft Sans Serif"/>
          <w:spacing w:val="-5"/>
        </w:rPr>
        <w:t xml:space="preserve"> </w:t>
      </w:r>
      <w:r w:rsidRPr="001B08AA">
        <w:rPr>
          <w:rFonts w:eastAsia="Microsoft Sans Serif"/>
        </w:rPr>
        <w:t>un</w:t>
      </w:r>
      <w:r w:rsidRPr="001B08AA">
        <w:rPr>
          <w:rFonts w:eastAsia="Microsoft Sans Serif"/>
          <w:spacing w:val="-4"/>
        </w:rPr>
        <w:t xml:space="preserve"> </w:t>
      </w:r>
      <w:r w:rsidRPr="001B08AA">
        <w:rPr>
          <w:rFonts w:eastAsia="Microsoft Sans Serif"/>
        </w:rPr>
        <w:t>délai</w:t>
      </w:r>
      <w:r w:rsidRPr="001B08AA">
        <w:rPr>
          <w:rFonts w:eastAsia="Microsoft Sans Serif"/>
          <w:spacing w:val="-3"/>
        </w:rPr>
        <w:t xml:space="preserve"> </w:t>
      </w:r>
      <w:r w:rsidRPr="001B08AA">
        <w:rPr>
          <w:rFonts w:eastAsia="Microsoft Sans Serif"/>
        </w:rPr>
        <w:t>de</w:t>
      </w:r>
      <w:r w:rsidRPr="001B08AA">
        <w:rPr>
          <w:rFonts w:eastAsia="Microsoft Sans Serif"/>
          <w:spacing w:val="-1"/>
        </w:rPr>
        <w:t xml:space="preserve"> </w:t>
      </w:r>
      <w:r w:rsidRPr="001B08AA">
        <w:rPr>
          <w:rFonts w:eastAsia="Microsoft Sans Serif"/>
        </w:rPr>
        <w:t>90</w:t>
      </w:r>
      <w:ins w:id="9" w:author="MARMIN STEPHANIE (CPAM GIRONDE)" w:date="2025-10-29T10:46:00Z">
        <w:r w:rsidR="00C900BE">
          <w:rPr>
            <w:rFonts w:eastAsia="Microsoft Sans Serif"/>
          </w:rPr>
          <w:t xml:space="preserve"> </w:t>
        </w:r>
      </w:ins>
      <w:r w:rsidRPr="001B08AA">
        <w:rPr>
          <w:rFonts w:eastAsia="Microsoft Sans Serif"/>
          <w:spacing w:val="-56"/>
        </w:rPr>
        <w:t xml:space="preserve"> </w:t>
      </w:r>
      <w:r w:rsidRPr="001B08AA">
        <w:rPr>
          <w:rFonts w:eastAsia="Microsoft Sans Serif"/>
        </w:rPr>
        <w:t>jours à</w:t>
      </w:r>
      <w:r w:rsidRPr="001B08AA">
        <w:rPr>
          <w:rFonts w:eastAsia="Microsoft Sans Serif"/>
          <w:spacing w:val="1"/>
        </w:rPr>
        <w:t xml:space="preserve"> </w:t>
      </w:r>
      <w:r w:rsidRPr="001B08AA">
        <w:rPr>
          <w:rFonts w:eastAsia="Microsoft Sans Serif"/>
        </w:rPr>
        <w:t>compter</w:t>
      </w:r>
      <w:r w:rsidRPr="001B08AA">
        <w:rPr>
          <w:rFonts w:eastAsia="Microsoft Sans Serif"/>
          <w:spacing w:val="1"/>
        </w:rPr>
        <w:t xml:space="preserve"> </w:t>
      </w:r>
      <w:r w:rsidRPr="001B08AA">
        <w:rPr>
          <w:rFonts w:eastAsia="Microsoft Sans Serif"/>
        </w:rPr>
        <w:t>de</w:t>
      </w:r>
      <w:r w:rsidRPr="001B08AA">
        <w:rPr>
          <w:rFonts w:eastAsia="Microsoft Sans Serif"/>
          <w:spacing w:val="3"/>
        </w:rPr>
        <w:t xml:space="preserve"> </w:t>
      </w:r>
      <w:r w:rsidRPr="001B08AA">
        <w:rPr>
          <w:rFonts w:eastAsia="Microsoft Sans Serif"/>
        </w:rPr>
        <w:t>la date</w:t>
      </w:r>
      <w:r w:rsidRPr="001B08AA">
        <w:rPr>
          <w:rFonts w:eastAsia="Microsoft Sans Serif"/>
          <w:spacing w:val="2"/>
        </w:rPr>
        <w:t xml:space="preserve"> </w:t>
      </w:r>
      <w:r w:rsidRPr="001B08AA">
        <w:rPr>
          <w:rFonts w:eastAsia="Microsoft Sans Serif"/>
        </w:rPr>
        <w:t>limite</w:t>
      </w:r>
      <w:r w:rsidRPr="001B08AA">
        <w:rPr>
          <w:rFonts w:eastAsia="Microsoft Sans Serif"/>
          <w:spacing w:val="2"/>
        </w:rPr>
        <w:t xml:space="preserve"> </w:t>
      </w:r>
      <w:r w:rsidRPr="001B08AA">
        <w:rPr>
          <w:rFonts w:eastAsia="Microsoft Sans Serif"/>
        </w:rPr>
        <w:t>de</w:t>
      </w:r>
      <w:r w:rsidRPr="001B08AA">
        <w:rPr>
          <w:rFonts w:eastAsia="Microsoft Sans Serif"/>
          <w:spacing w:val="1"/>
        </w:rPr>
        <w:t xml:space="preserve"> </w:t>
      </w:r>
      <w:r w:rsidRPr="001B08AA">
        <w:rPr>
          <w:rFonts w:eastAsia="Microsoft Sans Serif"/>
        </w:rPr>
        <w:t>réception</w:t>
      </w:r>
      <w:r w:rsidRPr="001B08AA">
        <w:rPr>
          <w:rFonts w:eastAsia="Microsoft Sans Serif"/>
          <w:spacing w:val="3"/>
        </w:rPr>
        <w:t xml:space="preserve"> </w:t>
      </w:r>
      <w:r w:rsidRPr="001B08AA">
        <w:rPr>
          <w:rFonts w:eastAsia="Microsoft Sans Serif"/>
        </w:rPr>
        <w:t>des</w:t>
      </w:r>
      <w:r w:rsidRPr="001B08AA">
        <w:rPr>
          <w:rFonts w:eastAsia="Microsoft Sans Serif"/>
          <w:spacing w:val="-2"/>
        </w:rPr>
        <w:t xml:space="preserve"> </w:t>
      </w:r>
      <w:r w:rsidRPr="001B08AA">
        <w:rPr>
          <w:rFonts w:eastAsia="Microsoft Sans Serif"/>
        </w:rPr>
        <w:t>offres</w:t>
      </w:r>
      <w:r w:rsidRPr="001B08AA">
        <w:rPr>
          <w:rFonts w:eastAsia="Microsoft Sans Serif"/>
          <w:spacing w:val="-2"/>
        </w:rPr>
        <w:t xml:space="preserve"> </w:t>
      </w:r>
      <w:r w:rsidRPr="001B08AA">
        <w:rPr>
          <w:rFonts w:eastAsia="Microsoft Sans Serif"/>
        </w:rPr>
        <w:t>finales.</w:t>
      </w:r>
    </w:p>
    <w:p w:rsidR="002E5D2C" w:rsidRDefault="002E5D2C" w:rsidP="00245DEC">
      <w:pPr>
        <w:widowControl w:val="0"/>
        <w:autoSpaceDE w:val="0"/>
        <w:autoSpaceDN w:val="0"/>
        <w:spacing w:before="4"/>
        <w:rPr>
          <w:rFonts w:eastAsia="Microsoft Sans Serif"/>
        </w:rPr>
      </w:pPr>
    </w:p>
    <w:p w:rsidR="002E5D2C" w:rsidRDefault="002E5D2C" w:rsidP="002E5D2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2E5D2C" w:rsidRPr="00D2690A" w:rsidTr="00AF7F6B">
        <w:tc>
          <w:tcPr>
            <w:tcW w:w="10830" w:type="dxa"/>
          </w:tcPr>
          <w:p w:rsidR="002E5D2C" w:rsidRPr="00D2690A" w:rsidRDefault="0032785F" w:rsidP="00AF7F6B">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2E5D2C" w:rsidRPr="00D2690A">
                  <w:rPr>
                    <w:rFonts w:ascii="MS Gothic" w:eastAsia="MS Gothic" w:hAnsi="MS Gothic" w:hint="eastAsia"/>
                    <w:b/>
                  </w:rPr>
                  <w:t>☐</w:t>
                </w:r>
              </w:sdtContent>
            </w:sdt>
            <w:r w:rsidR="002E5D2C" w:rsidRPr="00D2690A">
              <w:rPr>
                <w:rFonts w:eastAsia="Microsoft Sans Serif"/>
                <w:b/>
              </w:rPr>
              <w:t xml:space="preserve">   Le signataire :</w:t>
            </w:r>
          </w:p>
          <w:p w:rsidR="002E5D2C" w:rsidRPr="00D2690A" w:rsidRDefault="002E5D2C" w:rsidP="00AF7F6B">
            <w:pPr>
              <w:widowControl w:val="0"/>
              <w:tabs>
                <w:tab w:val="left" w:pos="932"/>
              </w:tabs>
              <w:autoSpaceDE w:val="0"/>
              <w:autoSpaceDN w:val="0"/>
              <w:rPr>
                <w:rFonts w:eastAsia="Microsoft Sans Serif"/>
              </w:rPr>
            </w:pPr>
          </w:p>
          <w:p w:rsidR="002E5D2C" w:rsidRPr="00D2690A" w:rsidRDefault="0032785F" w:rsidP="00AF7F6B">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2E5D2C" w:rsidRPr="00D2690A">
                  <w:rPr>
                    <w:rFonts w:ascii="MS Gothic" w:eastAsia="MS Gothic" w:hAnsi="MS Gothic" w:hint="eastAsia"/>
                  </w:rPr>
                  <w:t>☐</w:t>
                </w:r>
              </w:sdtContent>
            </w:sdt>
            <w:r w:rsidR="002E5D2C" w:rsidRPr="00D2690A">
              <w:rPr>
                <w:rFonts w:eastAsia="Microsoft Sans Serif"/>
              </w:rPr>
              <w:tab/>
              <w:t>S’engage, sur la base de son offre et pour son propre compte, à exécuter les prestations demandées dans les conditions définies ci-après ;</w:t>
            </w:r>
          </w:p>
          <w:p w:rsidR="002E5D2C" w:rsidRPr="00D2690A" w:rsidRDefault="002E5D2C" w:rsidP="00AF7F6B">
            <w:pPr>
              <w:widowControl w:val="0"/>
              <w:tabs>
                <w:tab w:val="left" w:pos="567"/>
              </w:tabs>
              <w:autoSpaceDE w:val="0"/>
              <w:autoSpaceDN w:val="0"/>
              <w:rPr>
                <w:rFonts w:eastAsia="Microsoft Sans Serif"/>
              </w:rPr>
            </w:pPr>
          </w:p>
          <w:p w:rsidR="002E5D2C" w:rsidRPr="00D2690A" w:rsidRDefault="0032785F" w:rsidP="00AF7F6B">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2E5D2C" w:rsidRPr="00D2690A">
                  <w:rPr>
                    <w:rFonts w:ascii="MS Gothic" w:eastAsia="MS Gothic" w:hAnsi="MS Gothic" w:hint="eastAsia"/>
                  </w:rPr>
                  <w:t>☐</w:t>
                </w:r>
              </w:sdtContent>
            </w:sdt>
            <w:r w:rsidR="002E5D2C">
              <w:rPr>
                <w:rFonts w:eastAsia="Microsoft Sans Serif"/>
              </w:rPr>
              <w:tab/>
              <w:t xml:space="preserve">Engage la société </w:t>
            </w:r>
            <w:r w:rsidR="002E5D2C" w:rsidRPr="00D2690A">
              <w:rPr>
                <w:rFonts w:eastAsia="Microsoft Sans Serif"/>
              </w:rPr>
              <w:t>sur la base de son offre, à exécuter les prestations demandées dans les conditions définies ci-après.</w:t>
            </w:r>
          </w:p>
          <w:p w:rsidR="002E5D2C" w:rsidRPr="00D2690A" w:rsidRDefault="002E5D2C" w:rsidP="00AF7F6B">
            <w:pPr>
              <w:widowControl w:val="0"/>
              <w:tabs>
                <w:tab w:val="left" w:pos="932"/>
              </w:tabs>
              <w:autoSpaceDE w:val="0"/>
              <w:autoSpaceDN w:val="0"/>
              <w:rPr>
                <w:rFonts w:eastAsia="Microsoft Sans Serif"/>
              </w:rPr>
            </w:pPr>
          </w:p>
        </w:tc>
      </w:tr>
    </w:tbl>
    <w:p w:rsidR="002E5D2C" w:rsidRPr="00B706C6" w:rsidRDefault="002E5D2C" w:rsidP="002E5D2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2E5D2C" w:rsidRPr="00D2690A" w:rsidTr="00AF7F6B">
        <w:tc>
          <w:tcPr>
            <w:tcW w:w="10830" w:type="dxa"/>
          </w:tcPr>
          <w:p w:rsidR="002E5D2C" w:rsidRPr="00D2690A" w:rsidRDefault="0032785F" w:rsidP="00AF7F6B">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2E5D2C" w:rsidRPr="00D2690A">
                  <w:rPr>
                    <w:rFonts w:ascii="MS Gothic" w:eastAsia="MS Gothic" w:hAnsi="MS Gothic" w:hint="eastAsia"/>
                    <w:b/>
                  </w:rPr>
                  <w:t>☐</w:t>
                </w:r>
              </w:sdtContent>
            </w:sdt>
            <w:r w:rsidR="002E5D2C" w:rsidRPr="00D2690A">
              <w:rPr>
                <w:rFonts w:eastAsia="Microsoft Sans Serif"/>
                <w:b/>
              </w:rPr>
              <w:t xml:space="preserve">   Le mandataire</w:t>
            </w:r>
            <w:r w:rsidR="002E5D2C" w:rsidRPr="00D2690A">
              <w:rPr>
                <w:rFonts w:eastAsia="Microsoft Sans Serif"/>
              </w:rPr>
              <w:t xml:space="preserve"> </w:t>
            </w:r>
            <w:r w:rsidR="002E5D2C" w:rsidRPr="00D2690A">
              <w:rPr>
                <w:rFonts w:eastAsia="Microsoft Sans Serif"/>
                <w:i/>
              </w:rPr>
              <w:t>(1)</w:t>
            </w:r>
            <w:r w:rsidR="002E5D2C" w:rsidRPr="00D2690A">
              <w:rPr>
                <w:rFonts w:eastAsia="Microsoft Sans Serif"/>
              </w:rPr>
              <w:t> :</w:t>
            </w:r>
          </w:p>
          <w:p w:rsidR="002E5D2C" w:rsidRPr="00D2690A" w:rsidRDefault="002E5D2C" w:rsidP="00AF7F6B">
            <w:pPr>
              <w:widowControl w:val="0"/>
              <w:tabs>
                <w:tab w:val="left" w:pos="932"/>
              </w:tabs>
              <w:autoSpaceDE w:val="0"/>
              <w:autoSpaceDN w:val="0"/>
              <w:rPr>
                <w:rFonts w:eastAsia="Microsoft Sans Serif"/>
              </w:rPr>
            </w:pPr>
          </w:p>
          <w:p w:rsidR="002E5D2C" w:rsidRPr="00D2690A" w:rsidRDefault="0032785F" w:rsidP="00AF7F6B">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2E5D2C" w:rsidRPr="00D2690A">
                  <w:rPr>
                    <w:rFonts w:ascii="MS Gothic" w:eastAsia="MS Gothic" w:hAnsi="MS Gothic" w:hint="eastAsia"/>
                  </w:rPr>
                  <w:t>☐</w:t>
                </w:r>
              </w:sdtContent>
            </w:sdt>
            <w:r w:rsidR="002E5D2C" w:rsidRPr="00D2690A">
              <w:rPr>
                <w:rFonts w:eastAsia="Microsoft Sans Serif"/>
              </w:rPr>
              <w:tab/>
              <w:t>Du groupement solidaire ;</w:t>
            </w:r>
          </w:p>
          <w:p w:rsidR="002E5D2C" w:rsidRPr="00D2690A" w:rsidRDefault="002E5D2C" w:rsidP="00AF7F6B">
            <w:pPr>
              <w:widowControl w:val="0"/>
              <w:tabs>
                <w:tab w:val="left" w:pos="567"/>
              </w:tabs>
              <w:autoSpaceDE w:val="0"/>
              <w:autoSpaceDN w:val="0"/>
              <w:rPr>
                <w:rFonts w:eastAsia="Microsoft Sans Serif"/>
              </w:rPr>
            </w:pPr>
          </w:p>
          <w:p w:rsidR="002E5D2C" w:rsidRPr="00D2690A" w:rsidRDefault="0032785F" w:rsidP="00AF7F6B">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2E5D2C" w:rsidRPr="00D2690A">
                  <w:rPr>
                    <w:rFonts w:ascii="MS Gothic" w:eastAsia="MS Gothic" w:hAnsi="MS Gothic" w:hint="eastAsia"/>
                  </w:rPr>
                  <w:t>☐</w:t>
                </w:r>
              </w:sdtContent>
            </w:sdt>
            <w:r w:rsidR="002E5D2C" w:rsidRPr="00D2690A">
              <w:rPr>
                <w:rFonts w:eastAsia="Microsoft Sans Serif"/>
              </w:rPr>
              <w:tab/>
              <w:t>Solidaire du groupement conjoint ;</w:t>
            </w:r>
          </w:p>
          <w:p w:rsidR="002E5D2C" w:rsidRPr="00D2690A" w:rsidRDefault="002E5D2C" w:rsidP="00AF7F6B">
            <w:pPr>
              <w:widowControl w:val="0"/>
              <w:autoSpaceDE w:val="0"/>
              <w:autoSpaceDN w:val="0"/>
              <w:rPr>
                <w:rFonts w:eastAsia="Microsoft Sans Serif"/>
              </w:rPr>
            </w:pPr>
          </w:p>
          <w:p w:rsidR="002E5D2C" w:rsidRPr="00D2690A" w:rsidRDefault="002E5D2C" w:rsidP="00AF7F6B">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les conditions définies ci-après.</w:t>
            </w:r>
          </w:p>
          <w:p w:rsidR="002E5D2C" w:rsidRPr="00D2690A" w:rsidRDefault="002E5D2C" w:rsidP="00AF7F6B">
            <w:pPr>
              <w:widowControl w:val="0"/>
              <w:autoSpaceDE w:val="0"/>
              <w:autoSpaceDN w:val="0"/>
              <w:rPr>
                <w:rFonts w:eastAsia="Microsoft Sans Serif"/>
              </w:rPr>
            </w:pPr>
          </w:p>
        </w:tc>
      </w:tr>
    </w:tbl>
    <w:p w:rsidR="002E5D2C" w:rsidRDefault="002E5D2C" w:rsidP="00245DEC">
      <w:pPr>
        <w:widowControl w:val="0"/>
        <w:autoSpaceDE w:val="0"/>
        <w:autoSpaceDN w:val="0"/>
        <w:spacing w:before="4"/>
        <w:rPr>
          <w:rFonts w:eastAsia="Microsoft Sans Serif"/>
        </w:rPr>
      </w:pPr>
    </w:p>
    <w:p w:rsidR="001B08AA" w:rsidRPr="001B08AA" w:rsidRDefault="001B08AA" w:rsidP="00245DEC">
      <w:pPr>
        <w:widowControl w:val="0"/>
        <w:autoSpaceDE w:val="0"/>
        <w:autoSpaceDN w:val="0"/>
        <w:spacing w:before="4"/>
        <w:rPr>
          <w:rFonts w:eastAsia="Microsoft Sans Serif"/>
        </w:rPr>
      </w:pPr>
    </w:p>
    <w:p w:rsidR="001B08AA" w:rsidRPr="001B08AA" w:rsidRDefault="001B08AA" w:rsidP="00245DEC">
      <w:pPr>
        <w:widowControl w:val="0"/>
        <w:numPr>
          <w:ilvl w:val="0"/>
          <w:numId w:val="34"/>
        </w:numPr>
        <w:tabs>
          <w:tab w:val="left" w:pos="492"/>
        </w:tabs>
        <w:autoSpaceDE w:val="0"/>
        <w:autoSpaceDN w:val="0"/>
        <w:spacing w:line="152" w:lineRule="exact"/>
        <w:rPr>
          <w:rFonts w:eastAsia="Microsoft Sans Serif"/>
          <w:i/>
        </w:rPr>
      </w:pPr>
      <w:r w:rsidRPr="001B08AA">
        <w:rPr>
          <w:rFonts w:eastAsia="Microsoft Sans Serif"/>
          <w:i/>
        </w:rPr>
        <w:t>Cocher</w:t>
      </w:r>
      <w:r w:rsidRPr="001B08AA">
        <w:rPr>
          <w:rFonts w:eastAsia="Microsoft Sans Serif"/>
          <w:i/>
          <w:spacing w:val="-2"/>
        </w:rPr>
        <w:t xml:space="preserve"> </w:t>
      </w:r>
      <w:r w:rsidRPr="001B08AA">
        <w:rPr>
          <w:rFonts w:eastAsia="Microsoft Sans Serif"/>
          <w:i/>
        </w:rPr>
        <w:t>la</w:t>
      </w:r>
      <w:r w:rsidRPr="001B08AA">
        <w:rPr>
          <w:rFonts w:eastAsia="Microsoft Sans Serif"/>
          <w:i/>
          <w:spacing w:val="-4"/>
        </w:rPr>
        <w:t xml:space="preserve"> </w:t>
      </w:r>
      <w:r w:rsidRPr="001B08AA">
        <w:rPr>
          <w:rFonts w:eastAsia="Microsoft Sans Serif"/>
          <w:i/>
        </w:rPr>
        <w:t>case</w:t>
      </w:r>
      <w:r w:rsidRPr="001B08AA">
        <w:rPr>
          <w:rFonts w:eastAsia="Microsoft Sans Serif"/>
          <w:i/>
          <w:spacing w:val="-4"/>
        </w:rPr>
        <w:t xml:space="preserve"> </w:t>
      </w:r>
      <w:r w:rsidRPr="001B08AA">
        <w:rPr>
          <w:rFonts w:eastAsia="Microsoft Sans Serif"/>
          <w:i/>
        </w:rPr>
        <w:t>correspondante</w:t>
      </w:r>
      <w:r w:rsidRPr="001B08AA">
        <w:rPr>
          <w:rFonts w:eastAsia="Microsoft Sans Serif"/>
          <w:i/>
          <w:spacing w:val="-2"/>
        </w:rPr>
        <w:t xml:space="preserve"> </w:t>
      </w:r>
      <w:r w:rsidRPr="001B08AA">
        <w:rPr>
          <w:rFonts w:eastAsia="Microsoft Sans Serif"/>
          <w:i/>
        </w:rPr>
        <w:t>à</w:t>
      </w:r>
      <w:r w:rsidRPr="001B08AA">
        <w:rPr>
          <w:rFonts w:eastAsia="Microsoft Sans Serif"/>
          <w:i/>
          <w:spacing w:val="-2"/>
        </w:rPr>
        <w:t xml:space="preserve"> </w:t>
      </w:r>
      <w:r w:rsidRPr="001B08AA">
        <w:rPr>
          <w:rFonts w:eastAsia="Microsoft Sans Serif"/>
          <w:i/>
        </w:rPr>
        <w:t>la</w:t>
      </w:r>
      <w:r w:rsidRPr="001B08AA">
        <w:rPr>
          <w:rFonts w:eastAsia="Microsoft Sans Serif"/>
          <w:i/>
          <w:spacing w:val="-2"/>
        </w:rPr>
        <w:t xml:space="preserve"> </w:t>
      </w:r>
      <w:r w:rsidRPr="001B08AA">
        <w:rPr>
          <w:rFonts w:eastAsia="Microsoft Sans Serif"/>
          <w:i/>
        </w:rPr>
        <w:t>nature</w:t>
      </w:r>
      <w:r w:rsidRPr="001B08AA">
        <w:rPr>
          <w:rFonts w:eastAsia="Microsoft Sans Serif"/>
          <w:i/>
          <w:spacing w:val="-2"/>
        </w:rPr>
        <w:t xml:space="preserve"> </w:t>
      </w:r>
      <w:r w:rsidRPr="001B08AA">
        <w:rPr>
          <w:rFonts w:eastAsia="Microsoft Sans Serif"/>
          <w:i/>
        </w:rPr>
        <w:t>de</w:t>
      </w:r>
      <w:r w:rsidRPr="001B08AA">
        <w:rPr>
          <w:rFonts w:eastAsia="Microsoft Sans Serif"/>
          <w:i/>
          <w:spacing w:val="-4"/>
        </w:rPr>
        <w:t xml:space="preserve"> </w:t>
      </w:r>
      <w:r w:rsidRPr="001B08AA">
        <w:rPr>
          <w:rFonts w:eastAsia="Microsoft Sans Serif"/>
          <w:i/>
        </w:rPr>
        <w:t>votre</w:t>
      </w:r>
      <w:r w:rsidRPr="001B08AA">
        <w:rPr>
          <w:rFonts w:eastAsia="Microsoft Sans Serif"/>
          <w:i/>
          <w:spacing w:val="-2"/>
        </w:rPr>
        <w:t xml:space="preserve"> </w:t>
      </w:r>
      <w:r w:rsidRPr="001B08AA">
        <w:rPr>
          <w:rFonts w:eastAsia="Microsoft Sans Serif"/>
          <w:i/>
        </w:rPr>
        <w:t>groupement.</w:t>
      </w:r>
    </w:p>
    <w:p w:rsidR="001B08AA" w:rsidRPr="001B08AA" w:rsidRDefault="001B08AA" w:rsidP="00245DEC">
      <w:pPr>
        <w:widowControl w:val="0"/>
        <w:numPr>
          <w:ilvl w:val="0"/>
          <w:numId w:val="34"/>
        </w:numPr>
        <w:tabs>
          <w:tab w:val="left" w:pos="492"/>
        </w:tabs>
        <w:autoSpaceDE w:val="0"/>
        <w:autoSpaceDN w:val="0"/>
        <w:spacing w:before="1" w:line="183" w:lineRule="exact"/>
        <w:rPr>
          <w:rFonts w:eastAsia="Microsoft Sans Serif"/>
          <w:i/>
        </w:rPr>
      </w:pPr>
      <w:r w:rsidRPr="001B08AA">
        <w:rPr>
          <w:rFonts w:eastAsia="Microsoft Sans Serif"/>
          <w:i/>
        </w:rPr>
        <w:t>Cette</w:t>
      </w:r>
      <w:r w:rsidRPr="001B08AA">
        <w:rPr>
          <w:rFonts w:eastAsia="Microsoft Sans Serif"/>
          <w:i/>
          <w:spacing w:val="-2"/>
        </w:rPr>
        <w:t xml:space="preserve"> </w:t>
      </w:r>
      <w:r w:rsidRPr="001B08AA">
        <w:rPr>
          <w:rFonts w:eastAsia="Microsoft Sans Serif"/>
          <w:i/>
        </w:rPr>
        <w:t>annexe</w:t>
      </w:r>
      <w:r w:rsidRPr="001B08AA">
        <w:rPr>
          <w:rFonts w:eastAsia="Microsoft Sans Serif"/>
          <w:i/>
          <w:spacing w:val="-4"/>
        </w:rPr>
        <w:t xml:space="preserve"> </w:t>
      </w:r>
      <w:r w:rsidRPr="001B08AA">
        <w:rPr>
          <w:rFonts w:eastAsia="Microsoft Sans Serif"/>
          <w:i/>
        </w:rPr>
        <w:t>est</w:t>
      </w:r>
      <w:r w:rsidRPr="001B08AA">
        <w:rPr>
          <w:rFonts w:eastAsia="Microsoft Sans Serif"/>
          <w:i/>
          <w:spacing w:val="-1"/>
        </w:rPr>
        <w:t xml:space="preserve"> </w:t>
      </w:r>
      <w:r w:rsidRPr="001B08AA">
        <w:rPr>
          <w:rFonts w:eastAsia="Microsoft Sans Serif"/>
          <w:i/>
        </w:rPr>
        <w:t>à</w:t>
      </w:r>
      <w:r w:rsidRPr="001B08AA">
        <w:rPr>
          <w:rFonts w:eastAsia="Microsoft Sans Serif"/>
          <w:i/>
          <w:spacing w:val="-4"/>
        </w:rPr>
        <w:t xml:space="preserve"> </w:t>
      </w:r>
      <w:r w:rsidRPr="001B08AA">
        <w:rPr>
          <w:rFonts w:eastAsia="Microsoft Sans Serif"/>
          <w:i/>
        </w:rPr>
        <w:t>dupliquer</w:t>
      </w:r>
      <w:r w:rsidRPr="001B08AA">
        <w:rPr>
          <w:rFonts w:eastAsia="Microsoft Sans Serif"/>
          <w:i/>
          <w:spacing w:val="-2"/>
        </w:rPr>
        <w:t xml:space="preserve"> </w:t>
      </w:r>
      <w:r w:rsidRPr="001B08AA">
        <w:rPr>
          <w:rFonts w:eastAsia="Microsoft Sans Serif"/>
          <w:i/>
        </w:rPr>
        <w:t>en</w:t>
      </w:r>
      <w:r w:rsidRPr="001B08AA">
        <w:rPr>
          <w:rFonts w:eastAsia="Microsoft Sans Serif"/>
          <w:i/>
          <w:spacing w:val="-2"/>
        </w:rPr>
        <w:t xml:space="preserve"> </w:t>
      </w:r>
      <w:r w:rsidRPr="001B08AA">
        <w:rPr>
          <w:rFonts w:eastAsia="Microsoft Sans Serif"/>
          <w:i/>
        </w:rPr>
        <w:t>autant</w:t>
      </w:r>
      <w:r w:rsidRPr="001B08AA">
        <w:rPr>
          <w:rFonts w:eastAsia="Microsoft Sans Serif"/>
          <w:i/>
          <w:spacing w:val="-2"/>
        </w:rPr>
        <w:t xml:space="preserve"> </w:t>
      </w:r>
      <w:r w:rsidRPr="001B08AA">
        <w:rPr>
          <w:rFonts w:eastAsia="Microsoft Sans Serif"/>
          <w:i/>
        </w:rPr>
        <w:t>d'exemplaires</w:t>
      </w:r>
      <w:r w:rsidRPr="001B08AA">
        <w:rPr>
          <w:rFonts w:eastAsia="Microsoft Sans Serif"/>
          <w:i/>
          <w:spacing w:val="-3"/>
        </w:rPr>
        <w:t xml:space="preserve"> </w:t>
      </w:r>
      <w:r w:rsidRPr="001B08AA">
        <w:rPr>
          <w:rFonts w:eastAsia="Microsoft Sans Serif"/>
          <w:i/>
        </w:rPr>
        <w:t>que</w:t>
      </w:r>
      <w:r w:rsidRPr="001B08AA">
        <w:rPr>
          <w:rFonts w:eastAsia="Microsoft Sans Serif"/>
          <w:i/>
          <w:spacing w:val="-2"/>
        </w:rPr>
        <w:t xml:space="preserve"> </w:t>
      </w:r>
      <w:r w:rsidRPr="001B08AA">
        <w:rPr>
          <w:rFonts w:eastAsia="Microsoft Sans Serif"/>
          <w:i/>
        </w:rPr>
        <w:t>nécessaire</w:t>
      </w:r>
      <w:r w:rsidRPr="001B08AA">
        <w:rPr>
          <w:rFonts w:eastAsia="Microsoft Sans Serif"/>
          <w:i/>
          <w:spacing w:val="-3"/>
        </w:rPr>
        <w:t xml:space="preserve"> </w:t>
      </w:r>
      <w:r w:rsidRPr="001B08AA">
        <w:rPr>
          <w:rFonts w:eastAsia="Microsoft Sans Serif"/>
          <w:i/>
        </w:rPr>
        <w:t>et</w:t>
      </w:r>
      <w:r w:rsidRPr="001B08AA">
        <w:rPr>
          <w:rFonts w:eastAsia="Microsoft Sans Serif"/>
          <w:i/>
          <w:spacing w:val="-3"/>
        </w:rPr>
        <w:t xml:space="preserve"> </w:t>
      </w:r>
      <w:r w:rsidRPr="001B08AA">
        <w:rPr>
          <w:rFonts w:eastAsia="Microsoft Sans Serif"/>
          <w:i/>
        </w:rPr>
        <w:t>elle</w:t>
      </w:r>
      <w:r w:rsidRPr="001B08AA">
        <w:rPr>
          <w:rFonts w:eastAsia="Microsoft Sans Serif"/>
          <w:i/>
          <w:spacing w:val="-4"/>
        </w:rPr>
        <w:t xml:space="preserve"> </w:t>
      </w:r>
      <w:r w:rsidRPr="001B08AA">
        <w:rPr>
          <w:rFonts w:eastAsia="Microsoft Sans Serif"/>
          <w:i/>
        </w:rPr>
        <w:t>est recommandée</w:t>
      </w:r>
      <w:r w:rsidRPr="001B08AA">
        <w:rPr>
          <w:rFonts w:eastAsia="Microsoft Sans Serif"/>
          <w:i/>
          <w:spacing w:val="-2"/>
        </w:rPr>
        <w:t xml:space="preserve"> </w:t>
      </w:r>
      <w:r w:rsidRPr="001B08AA">
        <w:rPr>
          <w:rFonts w:eastAsia="Microsoft Sans Serif"/>
          <w:i/>
        </w:rPr>
        <w:t>dans le</w:t>
      </w:r>
      <w:r w:rsidRPr="001B08AA">
        <w:rPr>
          <w:rFonts w:eastAsia="Microsoft Sans Serif"/>
          <w:i/>
          <w:spacing w:val="-4"/>
        </w:rPr>
        <w:t xml:space="preserve"> </w:t>
      </w:r>
      <w:r w:rsidRPr="001B08AA">
        <w:rPr>
          <w:rFonts w:eastAsia="Microsoft Sans Serif"/>
          <w:i/>
        </w:rPr>
        <w:t>cas de</w:t>
      </w:r>
      <w:r w:rsidRPr="001B08AA">
        <w:rPr>
          <w:rFonts w:eastAsia="Microsoft Sans Serif"/>
          <w:i/>
          <w:spacing w:val="-4"/>
        </w:rPr>
        <w:t xml:space="preserve"> </w:t>
      </w:r>
      <w:r w:rsidRPr="001B08AA">
        <w:rPr>
          <w:rFonts w:eastAsia="Microsoft Sans Serif"/>
          <w:i/>
        </w:rPr>
        <w:t>groupement</w:t>
      </w:r>
      <w:r w:rsidRPr="001B08AA">
        <w:rPr>
          <w:rFonts w:eastAsia="Microsoft Sans Serif"/>
          <w:i/>
          <w:spacing w:val="-1"/>
        </w:rPr>
        <w:t xml:space="preserve"> </w:t>
      </w:r>
      <w:r w:rsidRPr="001B08AA">
        <w:rPr>
          <w:rFonts w:eastAsia="Microsoft Sans Serif"/>
          <w:i/>
        </w:rPr>
        <w:t>conjoint.</w:t>
      </w:r>
    </w:p>
    <w:p w:rsidR="001B08AA" w:rsidRPr="001B08AA" w:rsidRDefault="001B08AA" w:rsidP="00245DEC">
      <w:pPr>
        <w:widowControl w:val="0"/>
        <w:numPr>
          <w:ilvl w:val="0"/>
          <w:numId w:val="34"/>
        </w:numPr>
        <w:tabs>
          <w:tab w:val="left" w:pos="492"/>
        </w:tabs>
        <w:autoSpaceDE w:val="0"/>
        <w:autoSpaceDN w:val="0"/>
        <w:spacing w:line="183" w:lineRule="exact"/>
        <w:rPr>
          <w:rFonts w:eastAsia="Microsoft Sans Serif"/>
          <w:i/>
        </w:rPr>
      </w:pPr>
      <w:r w:rsidRPr="001B08AA">
        <w:rPr>
          <w:rFonts w:eastAsia="Microsoft Sans Serif"/>
          <w:i/>
        </w:rPr>
        <w:t>Dans</w:t>
      </w:r>
      <w:r w:rsidRPr="001B08AA">
        <w:rPr>
          <w:rFonts w:eastAsia="Microsoft Sans Serif"/>
          <w:i/>
          <w:spacing w:val="-1"/>
        </w:rPr>
        <w:t xml:space="preserve"> </w:t>
      </w:r>
      <w:r w:rsidRPr="001B08AA">
        <w:rPr>
          <w:rFonts w:eastAsia="Microsoft Sans Serif"/>
          <w:i/>
        </w:rPr>
        <w:t>le</w:t>
      </w:r>
      <w:r w:rsidRPr="001B08AA">
        <w:rPr>
          <w:rFonts w:eastAsia="Microsoft Sans Serif"/>
          <w:i/>
          <w:spacing w:val="-4"/>
        </w:rPr>
        <w:t xml:space="preserve"> </w:t>
      </w:r>
      <w:r w:rsidRPr="001B08AA">
        <w:rPr>
          <w:rFonts w:eastAsia="Microsoft Sans Serif"/>
          <w:i/>
        </w:rPr>
        <w:t>cas d'un</w:t>
      </w:r>
      <w:r w:rsidRPr="001B08AA">
        <w:rPr>
          <w:rFonts w:eastAsia="Microsoft Sans Serif"/>
          <w:i/>
          <w:spacing w:val="-4"/>
        </w:rPr>
        <w:t xml:space="preserve"> </w:t>
      </w:r>
      <w:r w:rsidRPr="001B08AA">
        <w:rPr>
          <w:rFonts w:eastAsia="Microsoft Sans Serif"/>
          <w:i/>
        </w:rPr>
        <w:t>groupement,</w:t>
      </w:r>
      <w:r w:rsidRPr="001B08AA">
        <w:rPr>
          <w:rFonts w:eastAsia="Microsoft Sans Serif"/>
          <w:i/>
          <w:spacing w:val="-2"/>
        </w:rPr>
        <w:t xml:space="preserve"> </w:t>
      </w:r>
      <w:r w:rsidRPr="001B08AA">
        <w:rPr>
          <w:rFonts w:eastAsia="Microsoft Sans Serif"/>
          <w:i/>
        </w:rPr>
        <w:t>indiquer</w:t>
      </w:r>
      <w:r w:rsidRPr="001B08AA">
        <w:rPr>
          <w:rFonts w:eastAsia="Microsoft Sans Serif"/>
          <w:i/>
          <w:spacing w:val="-2"/>
        </w:rPr>
        <w:t xml:space="preserve"> </w:t>
      </w:r>
      <w:r w:rsidRPr="001B08AA">
        <w:rPr>
          <w:rFonts w:eastAsia="Microsoft Sans Serif"/>
          <w:i/>
        </w:rPr>
        <w:t>les</w:t>
      </w:r>
      <w:r w:rsidRPr="001B08AA">
        <w:rPr>
          <w:rFonts w:eastAsia="Microsoft Sans Serif"/>
          <w:i/>
          <w:spacing w:val="-3"/>
        </w:rPr>
        <w:t xml:space="preserve"> </w:t>
      </w:r>
      <w:r w:rsidRPr="001B08AA">
        <w:rPr>
          <w:rFonts w:eastAsia="Microsoft Sans Serif"/>
          <w:i/>
        </w:rPr>
        <w:t>coordonnées du</w:t>
      </w:r>
      <w:r w:rsidRPr="001B08AA">
        <w:rPr>
          <w:rFonts w:eastAsia="Microsoft Sans Serif"/>
          <w:i/>
          <w:spacing w:val="-5"/>
        </w:rPr>
        <w:t xml:space="preserve"> </w:t>
      </w:r>
      <w:r w:rsidRPr="001B08AA">
        <w:rPr>
          <w:rFonts w:eastAsia="Microsoft Sans Serif"/>
          <w:i/>
        </w:rPr>
        <w:t>mandataire.</w:t>
      </w:r>
    </w:p>
    <w:p w:rsidR="001B08AA" w:rsidRPr="001B08AA" w:rsidRDefault="001B08AA" w:rsidP="00245DEC">
      <w:pPr>
        <w:widowControl w:val="0"/>
        <w:autoSpaceDE w:val="0"/>
        <w:autoSpaceDN w:val="0"/>
        <w:rPr>
          <w:rFonts w:eastAsia="Microsoft Sans Serif"/>
          <w:i/>
        </w:rPr>
      </w:pPr>
    </w:p>
    <w:p w:rsidR="001B08AA" w:rsidRDefault="001B08AA" w:rsidP="00245DEC">
      <w:pPr>
        <w:widowControl w:val="0"/>
        <w:autoSpaceDE w:val="0"/>
        <w:autoSpaceDN w:val="0"/>
        <w:spacing w:before="132"/>
        <w:ind w:left="252"/>
        <w:rPr>
          <w:rFonts w:eastAsia="Microsoft Sans Serif"/>
          <w:spacing w:val="3"/>
        </w:rPr>
      </w:pPr>
      <w:r w:rsidRPr="001B08AA">
        <w:rPr>
          <w:rFonts w:eastAsia="Microsoft Sans Serif"/>
        </w:rPr>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p>
    <w:p w:rsidR="00120607" w:rsidRDefault="00120607" w:rsidP="00245DEC">
      <w:pPr>
        <w:widowControl w:val="0"/>
        <w:autoSpaceDE w:val="0"/>
        <w:autoSpaceDN w:val="0"/>
        <w:spacing w:before="132"/>
        <w:ind w:left="252"/>
        <w:rPr>
          <w:rFonts w:eastAsia="Microsoft Sans Serif"/>
        </w:rPr>
      </w:pPr>
    </w:p>
    <w:p w:rsidR="001B08AA" w:rsidRPr="001B08AA" w:rsidRDefault="001B08AA" w:rsidP="002E5D2C">
      <w:pPr>
        <w:widowControl w:val="0"/>
        <w:autoSpaceDE w:val="0"/>
        <w:autoSpaceDN w:val="0"/>
        <w:spacing w:before="44"/>
        <w:rPr>
          <w:rFonts w:eastAsia="Microsoft Sans Serif"/>
        </w:rPr>
      </w:pPr>
      <w:r w:rsidRPr="001B08AA">
        <w:rPr>
          <w:rFonts w:eastAsia="Microsoft Sans Serif"/>
          <w:w w:val="175"/>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0"/>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0"/>
        </w:rPr>
        <w:t>...…………………………………………………………………………………………………………</w:t>
      </w:r>
    </w:p>
    <w:p w:rsidR="001B08AA" w:rsidRPr="001B08AA" w:rsidRDefault="001B08AA" w:rsidP="00245DEC">
      <w:pPr>
        <w:widowControl w:val="0"/>
        <w:autoSpaceDE w:val="0"/>
        <w:autoSpaceDN w:val="0"/>
        <w:spacing w:before="43"/>
        <w:ind w:left="252"/>
        <w:rPr>
          <w:rFonts w:eastAsia="Microsoft Sans Serif"/>
        </w:rPr>
      </w:pPr>
      <w:r w:rsidRPr="001B08AA">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0"/>
        </w:rPr>
        <w:lastRenderedPageBreak/>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p>
    <w:p w:rsidR="001B08AA" w:rsidRPr="001B08AA" w:rsidRDefault="001B08AA" w:rsidP="00245DEC">
      <w:pPr>
        <w:widowControl w:val="0"/>
        <w:autoSpaceDE w:val="0"/>
        <w:autoSpaceDN w:val="0"/>
        <w:spacing w:before="2"/>
        <w:rPr>
          <w:rFonts w:eastAsia="Microsoft Sans Serif"/>
        </w:rPr>
      </w:pPr>
      <w:r w:rsidRPr="001B08AA">
        <w:rPr>
          <w:rFonts w:eastAsia="Microsoft Sans Serif"/>
          <w:noProof/>
        </w:rPr>
        <mc:AlternateContent>
          <mc:Choice Requires="wps">
            <w:drawing>
              <wp:anchor distT="0" distB="0" distL="0" distR="0" simplePos="0" relativeHeight="251662848" behindDoc="1" locked="0" layoutInCell="1" allowOverlap="1" wp14:anchorId="5143AC43" wp14:editId="2C34704A">
                <wp:simplePos x="0" y="0"/>
                <wp:positionH relativeFrom="page">
                  <wp:posOffset>469265</wp:posOffset>
                </wp:positionH>
                <wp:positionV relativeFrom="paragraph">
                  <wp:posOffset>215900</wp:posOffset>
                </wp:positionV>
                <wp:extent cx="6624955" cy="673735"/>
                <wp:effectExtent l="12065" t="12065" r="11430" b="9525"/>
                <wp:wrapTopAndBottom/>
                <wp:docPr id="25"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67373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F08C5" w:rsidRDefault="002F08C5" w:rsidP="001B08AA">
                            <w:pPr>
                              <w:spacing w:before="14" w:line="242" w:lineRule="auto"/>
                              <w:ind w:left="107" w:right="106"/>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t>régularisation     offre,     lettre     de     rejet,     décision     d’attribution,     notification     du     marché,</w:t>
                            </w:r>
                            <w:r>
                              <w:rPr>
                                <w:spacing w:val="1"/>
                              </w:rPr>
                              <w:t xml:space="preserve"> </w:t>
                            </w:r>
                            <w:r>
                              <w:t>etc.)</w:t>
                            </w:r>
                            <w:r>
                              <w:rPr>
                                <w:spacing w:val="3"/>
                              </w:rPr>
                              <w:t xml:space="preserve"> </w:t>
                            </w:r>
                            <w:r>
                              <w:t>:</w:t>
                            </w:r>
                            <w:r>
                              <w:rPr>
                                <w:spacing w:val="4"/>
                              </w:rPr>
                              <w:t xml:space="preserve"> </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43AC43" id="_x0000_t202" coordsize="21600,21600" o:spt="202" path="m,l,21600r21600,l21600,xe">
                <v:stroke joinstyle="miter"/>
                <v:path gradientshapeok="t" o:connecttype="rect"/>
              </v:shapetype>
              <v:shape id="Zone de texte 25" o:spid="_x0000_s1026" type="#_x0000_t202" style="position:absolute;left:0;text-align:left;margin-left:36.95pt;margin-top:17pt;width:521.65pt;height:53.0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" filled="f" strokeweight=".16936mm">
                <v:textbox inset="0,0,0,0">
                  <w:txbxContent>
                    <w:p w:rsidR="002F08C5" w:rsidRDefault="002F08C5" w:rsidP="001B08AA">
                      <w:pPr>
                        <w:spacing w:before="14" w:line="242" w:lineRule="auto"/>
                        <w:ind w:left="107" w:right="106"/>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t>régularisation     offre,     lettre     de     rejet,     décision     d’attribution,     notification     du     marché,</w:t>
                      </w:r>
                      <w:r>
                        <w:rPr>
                          <w:spacing w:val="1"/>
                        </w:rPr>
                        <w:t xml:space="preserve"> </w:t>
                      </w:r>
                      <w:r>
                        <w:t>etc.)</w:t>
                      </w:r>
                      <w:r>
                        <w:rPr>
                          <w:spacing w:val="3"/>
                        </w:rPr>
                        <w:t xml:space="preserve"> </w:t>
                      </w:r>
                      <w:r>
                        <w:t>:</w:t>
                      </w:r>
                      <w:r>
                        <w:rPr>
                          <w:spacing w:val="4"/>
                        </w:rPr>
                        <w:t xml:space="preserve"> </w:t>
                      </w:r>
                      <w:r>
                        <w:t>……..............................................................................................</w:t>
                      </w:r>
                    </w:p>
                  </w:txbxContent>
                </v:textbox>
                <w10:wrap type="topAndBottom" anchorx="page"/>
              </v:shape>
            </w:pict>
          </mc:Fallback>
        </mc:AlternateContent>
      </w:r>
    </w:p>
    <w:p w:rsidR="00120607" w:rsidRDefault="00120607" w:rsidP="00245DEC">
      <w:pPr>
        <w:widowControl w:val="0"/>
        <w:autoSpaceDE w:val="0"/>
        <w:autoSpaceDN w:val="0"/>
        <w:spacing w:before="78"/>
        <w:ind w:left="252"/>
        <w:rPr>
          <w:rFonts w:eastAsia="Microsoft Sans Serif"/>
        </w:rPr>
      </w:pPr>
    </w:p>
    <w:p w:rsidR="001B08AA" w:rsidRPr="001B08AA" w:rsidRDefault="001B08AA" w:rsidP="00245DEC">
      <w:pPr>
        <w:widowControl w:val="0"/>
        <w:autoSpaceDE w:val="0"/>
        <w:autoSpaceDN w:val="0"/>
        <w:spacing w:before="78"/>
        <w:ind w:left="252"/>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spacing w:before="1"/>
        <w:ind w:left="252"/>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43"/>
        <w:ind w:left="252"/>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245DEC">
      <w:pPr>
        <w:widowControl w:val="0"/>
        <w:autoSpaceDE w:val="0"/>
        <w:autoSpaceDN w:val="0"/>
        <w:spacing w:before="11"/>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245DEC">
      <w:pPr>
        <w:widowControl w:val="0"/>
        <w:autoSpaceDE w:val="0"/>
        <w:autoSpaceDN w:val="0"/>
        <w:spacing w:before="5"/>
        <w:rPr>
          <w:rFonts w:eastAsia="Microsoft Sans Serif"/>
        </w:rPr>
      </w:pPr>
    </w:p>
    <w:p w:rsidR="001B08AA" w:rsidRPr="001B08AA" w:rsidRDefault="001B08AA" w:rsidP="00245DEC">
      <w:pPr>
        <w:widowControl w:val="0"/>
        <w:autoSpaceDE w:val="0"/>
        <w:autoSpaceDN w:val="0"/>
        <w:spacing w:before="1" w:line="244" w:lineRule="auto"/>
        <w:ind w:left="252"/>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245DEC">
      <w:pPr>
        <w:widowControl w:val="0"/>
        <w:autoSpaceDE w:val="0"/>
        <w:autoSpaceDN w:val="0"/>
        <w:spacing w:before="1"/>
        <w:rPr>
          <w:rFonts w:eastAsia="Microsoft Sans Serif"/>
        </w:rPr>
      </w:pPr>
    </w:p>
    <w:p w:rsidR="001B08AA" w:rsidRPr="001B08AA" w:rsidRDefault="001B08AA" w:rsidP="00245DEC">
      <w:pPr>
        <w:widowControl w:val="0"/>
        <w:autoSpaceDE w:val="0"/>
        <w:autoSpaceDN w:val="0"/>
        <w:spacing w:before="1" w:line="244" w:lineRule="auto"/>
        <w:ind w:left="252" w:right="520"/>
        <w:rPr>
          <w:rFonts w:eastAsia="Microsoft Sans Serif"/>
        </w:rPr>
      </w:pPr>
      <w:r w:rsidRPr="001B08AA">
        <w:rPr>
          <w:rFonts w:eastAsia="Microsoft Sans Serif"/>
        </w:rPr>
        <w:t>L’offre ainsi présentée n’est valable toutefois que si la décision d’attribution intervient dans un délai de</w:t>
      </w:r>
      <w:ins w:id="10" w:author="LAPORTE CLARA (CPAM GIRONDE)" w:date="2025-10-30T10:33:00Z">
        <w:r w:rsidR="0032785F">
          <w:rPr>
            <w:rFonts w:eastAsia="Microsoft Sans Serif"/>
          </w:rPr>
          <w:t xml:space="preserve"> </w:t>
        </w:r>
      </w:ins>
      <w:r w:rsidRPr="001B08AA">
        <w:rPr>
          <w:rFonts w:eastAsia="Microsoft Sans Serif"/>
          <w:spacing w:val="-56"/>
        </w:rPr>
        <w:t xml:space="preserve"> </w:t>
      </w:r>
      <w:r w:rsidRPr="001B08AA">
        <w:rPr>
          <w:rFonts w:eastAsia="Microsoft Sans Serif"/>
        </w:rPr>
        <w:t>120</w:t>
      </w:r>
      <w:r w:rsidRPr="001B08AA">
        <w:rPr>
          <w:rFonts w:eastAsia="Microsoft Sans Serif"/>
          <w:spacing w:val="2"/>
        </w:rPr>
        <w:t xml:space="preserve"> </w:t>
      </w:r>
      <w:r w:rsidRPr="001B08AA">
        <w:rPr>
          <w:rFonts w:eastAsia="Microsoft Sans Serif"/>
        </w:rPr>
        <w:t>jours</w:t>
      </w:r>
      <w:r w:rsidRPr="001B08AA">
        <w:rPr>
          <w:rFonts w:eastAsia="Microsoft Sans Serif"/>
          <w:spacing w:val="2"/>
        </w:rPr>
        <w:t xml:space="preserve"> </w:t>
      </w:r>
      <w:r w:rsidRPr="001B08AA">
        <w:rPr>
          <w:rFonts w:eastAsia="Microsoft Sans Serif"/>
        </w:rPr>
        <w:t>à</w:t>
      </w:r>
      <w:r w:rsidRPr="001B08AA">
        <w:rPr>
          <w:rFonts w:eastAsia="Microsoft Sans Serif"/>
          <w:spacing w:val="-1"/>
        </w:rPr>
        <w:t xml:space="preserve"> </w:t>
      </w:r>
      <w:r w:rsidRPr="001B08AA">
        <w:rPr>
          <w:rFonts w:eastAsia="Microsoft Sans Serif"/>
        </w:rPr>
        <w:t>compter</w:t>
      </w:r>
      <w:r w:rsidRPr="001B08AA">
        <w:rPr>
          <w:rFonts w:eastAsia="Microsoft Sans Serif"/>
          <w:spacing w:val="2"/>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la date limite</w:t>
      </w:r>
      <w:r w:rsidRPr="001B08AA">
        <w:rPr>
          <w:rFonts w:eastAsia="Microsoft Sans Serif"/>
          <w:spacing w:val="-1"/>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réception</w:t>
      </w:r>
      <w:r w:rsidRPr="001B08AA">
        <w:rPr>
          <w:rFonts w:eastAsia="Microsoft Sans Serif"/>
          <w:spacing w:val="-3"/>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offres</w:t>
      </w:r>
      <w:r w:rsidRPr="001B08AA">
        <w:rPr>
          <w:rFonts w:eastAsia="Microsoft Sans Serif"/>
          <w:spacing w:val="-4"/>
        </w:rPr>
        <w:t xml:space="preserve"> </w:t>
      </w:r>
      <w:r w:rsidRPr="001B08AA">
        <w:rPr>
          <w:rFonts w:eastAsia="Microsoft Sans Serif"/>
        </w:rPr>
        <w:t>fixée</w:t>
      </w:r>
      <w:r w:rsidRPr="001B08AA">
        <w:rPr>
          <w:rFonts w:eastAsia="Microsoft Sans Serif"/>
          <w:spacing w:val="2"/>
        </w:rPr>
        <w:t xml:space="preserve"> </w:t>
      </w:r>
      <w:r w:rsidRPr="001B08AA">
        <w:rPr>
          <w:rFonts w:eastAsia="Microsoft Sans Serif"/>
        </w:rPr>
        <w:t>par le règlement</w:t>
      </w:r>
      <w:r w:rsidRPr="001B08AA">
        <w:rPr>
          <w:rFonts w:eastAsia="Microsoft Sans Serif"/>
          <w:spacing w:val="3"/>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la</w:t>
      </w:r>
      <w:r w:rsidRPr="001B08AA">
        <w:rPr>
          <w:rFonts w:eastAsia="Microsoft Sans Serif"/>
          <w:spacing w:val="1"/>
        </w:rPr>
        <w:t xml:space="preserve"> </w:t>
      </w:r>
      <w:r w:rsidRPr="001B08AA">
        <w:rPr>
          <w:rFonts w:eastAsia="Microsoft Sans Serif"/>
        </w:rPr>
        <w:t>consultation.</w:t>
      </w:r>
    </w:p>
    <w:p w:rsidR="001B08AA" w:rsidRDefault="001B08AA" w:rsidP="00245DEC">
      <w:pPr>
        <w:ind w:right="-1"/>
      </w:pPr>
    </w:p>
    <w:p w:rsidR="001B08AA" w:rsidRDefault="001B08AA" w:rsidP="00245DEC">
      <w:pPr>
        <w:ind w:right="-1"/>
      </w:pPr>
    </w:p>
    <w:p w:rsidR="00B77B7B" w:rsidRPr="00002B6E" w:rsidRDefault="002D6499" w:rsidP="00245DEC">
      <w:pPr>
        <w:pStyle w:val="CHAPITRETITRE"/>
        <w:jc w:val="both"/>
      </w:pPr>
      <w:bookmarkStart w:id="11" w:name="_Toc88658501"/>
      <w:r>
        <w:t>Article</w:t>
      </w:r>
      <w:r w:rsidR="00B77B7B" w:rsidRPr="00630505">
        <w:t xml:space="preserve"> </w:t>
      </w:r>
      <w:r>
        <w:t>2</w:t>
      </w:r>
      <w:r w:rsidR="00B77B7B" w:rsidRPr="00630505">
        <w:t xml:space="preserve"> </w:t>
      </w:r>
      <w:r w:rsidR="00B77B7B">
        <w:t>–</w:t>
      </w:r>
      <w:r w:rsidR="00B77B7B" w:rsidRPr="00630505">
        <w:t xml:space="preserve"> </w:t>
      </w:r>
      <w:r w:rsidR="001B08AA">
        <w:t>Etendue du marché public</w:t>
      </w:r>
      <w:bookmarkEnd w:id="11"/>
    </w:p>
    <w:p w:rsidR="001B08AA" w:rsidRDefault="001B08AA" w:rsidP="00245DEC">
      <w:pPr>
        <w:ind w:right="-1"/>
      </w:pPr>
    </w:p>
    <w:p w:rsidR="002D6499" w:rsidRDefault="006927BA" w:rsidP="00245DEC">
      <w:pPr>
        <w:pStyle w:val="Texte"/>
      </w:pPr>
      <w:r w:rsidRPr="006927BA">
        <w:t>Le présent marché a pour objet la retranscription des réunions tenues par les instances représentatives du personnel (Comité Social</w:t>
      </w:r>
      <w:ins w:id="12" w:author="LAPORTE CLARA (CPAM GIRONDE)" w:date="2025-10-30T10:34:00Z">
        <w:r w:rsidR="0032785F">
          <w:t xml:space="preserve"> et</w:t>
        </w:r>
      </w:ins>
      <w:r w:rsidRPr="006927BA">
        <w:t xml:space="preserve"> Economique) pour la Caisse Primaire d’Assurance maladie de la Gironde (CPAM).</w:t>
      </w:r>
    </w:p>
    <w:p w:rsidR="006927BA" w:rsidRDefault="006927BA" w:rsidP="00245DEC">
      <w:pPr>
        <w:pStyle w:val="Texte"/>
      </w:pPr>
    </w:p>
    <w:p w:rsidR="002D6499" w:rsidRPr="00002B6E" w:rsidRDefault="002D6499" w:rsidP="00245DEC">
      <w:pPr>
        <w:pStyle w:val="CHAPITRETITRE"/>
        <w:jc w:val="both"/>
      </w:pPr>
      <w:bookmarkStart w:id="13" w:name="_Toc88658502"/>
      <w:r>
        <w:t>Article</w:t>
      </w:r>
      <w:r w:rsidRPr="00630505">
        <w:t xml:space="preserve"> </w:t>
      </w:r>
      <w:r>
        <w:t>3</w:t>
      </w:r>
      <w:r w:rsidRPr="00630505">
        <w:t xml:space="preserve"> </w:t>
      </w:r>
      <w:r>
        <w:t>–</w:t>
      </w:r>
      <w:r w:rsidRPr="00630505">
        <w:t xml:space="preserve"> </w:t>
      </w:r>
      <w:r w:rsidR="001B08AA">
        <w:t>Prix</w:t>
      </w:r>
      <w:bookmarkEnd w:id="13"/>
    </w:p>
    <w:p w:rsidR="001B08AA" w:rsidRDefault="001B08AA" w:rsidP="00245DEC">
      <w:pPr>
        <w:ind w:right="-1"/>
      </w:pPr>
    </w:p>
    <w:p w:rsidR="001B08AA" w:rsidRPr="001B08AA" w:rsidRDefault="001B08AA" w:rsidP="00245DEC">
      <w:pPr>
        <w:widowControl w:val="0"/>
        <w:autoSpaceDE w:val="0"/>
        <w:autoSpaceDN w:val="0"/>
        <w:spacing w:before="92" w:line="242" w:lineRule="auto"/>
        <w:ind w:right="223"/>
        <w:rPr>
          <w:rFonts w:eastAsia="Microsoft Sans Serif"/>
        </w:rPr>
      </w:pPr>
      <w:r w:rsidRPr="001B08AA">
        <w:rPr>
          <w:rFonts w:eastAsia="Microsoft Sans Serif"/>
        </w:rPr>
        <w:t>L'ensemble des prestations du marché public concerné par cet acte d’engagement sera rémunéré aux</w:t>
      </w:r>
      <w:r w:rsidR="00444BCE">
        <w:rPr>
          <w:rFonts w:eastAsia="Microsoft Sans Serif"/>
        </w:rPr>
        <w:t xml:space="preserve"> </w:t>
      </w:r>
      <w:r w:rsidRPr="001B08AA">
        <w:rPr>
          <w:rFonts w:eastAsia="Microsoft Sans Serif"/>
          <w:spacing w:val="-56"/>
        </w:rPr>
        <w:t xml:space="preserve"> </w:t>
      </w:r>
      <w:r w:rsidRPr="001B08AA">
        <w:rPr>
          <w:rFonts w:eastAsia="Microsoft Sans Serif"/>
        </w:rPr>
        <w:t>prix</w:t>
      </w:r>
      <w:r w:rsidRPr="001B08AA">
        <w:rPr>
          <w:rFonts w:eastAsia="Microsoft Sans Serif"/>
          <w:spacing w:val="-1"/>
        </w:rPr>
        <w:t xml:space="preserve"> </w:t>
      </w:r>
      <w:r w:rsidRPr="001B08AA">
        <w:rPr>
          <w:rFonts w:eastAsia="Microsoft Sans Serif"/>
        </w:rPr>
        <w:t>indiqués</w:t>
      </w:r>
      <w:r w:rsidRPr="001B08AA">
        <w:rPr>
          <w:rFonts w:eastAsia="Microsoft Sans Serif"/>
          <w:spacing w:val="2"/>
        </w:rPr>
        <w:t xml:space="preserve"> </w:t>
      </w:r>
      <w:r w:rsidRPr="001B08AA">
        <w:rPr>
          <w:rFonts w:eastAsia="Microsoft Sans Serif"/>
        </w:rPr>
        <w:t>dans</w:t>
      </w:r>
      <w:r w:rsidRPr="001B08AA">
        <w:rPr>
          <w:rFonts w:eastAsia="Microsoft Sans Serif"/>
          <w:spacing w:val="-1"/>
        </w:rPr>
        <w:t xml:space="preserve"> </w:t>
      </w:r>
      <w:r w:rsidRPr="001B08AA">
        <w:rPr>
          <w:rFonts w:eastAsia="Microsoft Sans Serif"/>
        </w:rPr>
        <w:t>l’annexe</w:t>
      </w:r>
      <w:r w:rsidRPr="001B08AA">
        <w:rPr>
          <w:rFonts w:eastAsia="Microsoft Sans Serif"/>
          <w:spacing w:val="2"/>
        </w:rPr>
        <w:t xml:space="preserve"> </w:t>
      </w:r>
      <w:r w:rsidRPr="001B08AA">
        <w:rPr>
          <w:rFonts w:eastAsia="Microsoft Sans Serif"/>
        </w:rPr>
        <w:t>financière</w:t>
      </w:r>
      <w:ins w:id="14" w:author="LAPORTE CLARA (CPAM GIRONDE)" w:date="2025-10-30T10:34:00Z">
        <w:r w:rsidR="0032785F">
          <w:rPr>
            <w:rFonts w:eastAsia="Microsoft Sans Serif"/>
          </w:rPr>
          <w:t xml:space="preserve">. </w:t>
        </w:r>
      </w:ins>
      <w:bookmarkStart w:id="15" w:name="_GoBack"/>
      <w:bookmarkEnd w:id="15"/>
      <w:del w:id="16" w:author="LAPORTE CLARA (CPAM GIRONDE)" w:date="2025-10-30T10:34:00Z">
        <w:r w:rsidRPr="001B08AA" w:rsidDel="0032785F">
          <w:rPr>
            <w:rFonts w:eastAsia="Microsoft Sans Serif"/>
          </w:rPr>
          <w:delText xml:space="preserve"> (bordereau</w:delText>
        </w:r>
        <w:r w:rsidRPr="001B08AA" w:rsidDel="0032785F">
          <w:rPr>
            <w:rFonts w:eastAsia="Microsoft Sans Serif"/>
            <w:spacing w:val="-3"/>
          </w:rPr>
          <w:delText xml:space="preserve"> </w:delText>
        </w:r>
        <w:r w:rsidRPr="001B08AA" w:rsidDel="0032785F">
          <w:rPr>
            <w:rFonts w:eastAsia="Microsoft Sans Serif"/>
          </w:rPr>
          <w:delText>des</w:delText>
        </w:r>
        <w:r w:rsidRPr="001B08AA" w:rsidDel="0032785F">
          <w:rPr>
            <w:rFonts w:eastAsia="Microsoft Sans Serif"/>
            <w:spacing w:val="3"/>
          </w:rPr>
          <w:delText xml:space="preserve"> </w:delText>
        </w:r>
        <w:r w:rsidRPr="001B08AA" w:rsidDel="0032785F">
          <w:rPr>
            <w:rFonts w:eastAsia="Microsoft Sans Serif"/>
          </w:rPr>
          <w:delText>prix</w:delText>
        </w:r>
        <w:r w:rsidRPr="001B08AA" w:rsidDel="0032785F">
          <w:rPr>
            <w:rFonts w:eastAsia="Microsoft Sans Serif"/>
            <w:spacing w:val="-1"/>
          </w:rPr>
          <w:delText xml:space="preserve"> </w:delText>
        </w:r>
        <w:r w:rsidRPr="00444BCE" w:rsidDel="0032785F">
          <w:rPr>
            <w:rFonts w:eastAsia="Microsoft Sans Serif"/>
          </w:rPr>
          <w:delText xml:space="preserve">unitaires </w:delText>
        </w:r>
        <w:r w:rsidR="00444BCE" w:rsidRPr="00444BCE" w:rsidDel="0032785F">
          <w:rPr>
            <w:rFonts w:eastAsia="Microsoft Sans Serif"/>
          </w:rPr>
          <w:delText>page 12</w:delText>
        </w:r>
        <w:r w:rsidRPr="00444BCE" w:rsidDel="0032785F">
          <w:rPr>
            <w:rFonts w:eastAsia="Microsoft Sans Serif"/>
          </w:rPr>
          <w:delText xml:space="preserve"> du présent Acte d’Engagement).</w:delText>
        </w:r>
      </w:del>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72C49A93" wp14:editId="7B6AF57B">
                <wp:simplePos x="0" y="0"/>
                <wp:positionH relativeFrom="page">
                  <wp:posOffset>465455</wp:posOffset>
                </wp:positionH>
                <wp:positionV relativeFrom="paragraph">
                  <wp:posOffset>164465</wp:posOffset>
                </wp:positionV>
                <wp:extent cx="6624955" cy="603250"/>
                <wp:effectExtent l="0" t="0" r="23495"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F08C5" w:rsidRDefault="002F08C5" w:rsidP="001B08AA">
                            <w:pPr>
                              <w:pStyle w:val="Corpsdetexte"/>
                              <w:spacing w:before="8"/>
                              <w:rPr>
                                <w:sz w:val="23"/>
                              </w:rPr>
                            </w:pPr>
                          </w:p>
                          <w:p w:rsidR="002F08C5" w:rsidRPr="001B08AA" w:rsidRDefault="002F08C5" w:rsidP="001B08AA">
                            <w:pPr>
                              <w:ind w:left="985" w:right="987"/>
                              <w:jc w:val="center"/>
                              <w:rPr>
                                <w:rFonts w:ascii="Arial"/>
                                <w:b/>
                              </w:rPr>
                            </w:pPr>
                            <w:r>
                              <w:rPr>
                                <w:rFonts w:ascii="Arial"/>
                                <w:b/>
                              </w:rPr>
                              <w:t>Le pr</w:t>
                            </w:r>
                            <w:r w:rsidR="00120607">
                              <w:rPr>
                                <w:rFonts w:ascii="Arial"/>
                                <w:b/>
                              </w:rPr>
                              <w:t>é</w:t>
                            </w:r>
                            <w:r>
                              <w:rPr>
                                <w:rFonts w:ascii="Arial"/>
                                <w:b/>
                              </w:rPr>
                              <w:t>sent march</w:t>
                            </w:r>
                            <w:r>
                              <w:rPr>
                                <w:rFonts w:ascii="Arial"/>
                                <w:b/>
                              </w:rPr>
                              <w:t>é</w:t>
                            </w:r>
                            <w:r>
                              <w:rPr>
                                <w:rFonts w:ascii="Arial"/>
                                <w:b/>
                              </w:rPr>
                              <w:t xml:space="preserve"> est pass</w:t>
                            </w:r>
                            <w:r>
                              <w:rPr>
                                <w:rFonts w:ascii="Arial"/>
                                <w:b/>
                              </w:rPr>
                              <w:t>é</w:t>
                            </w:r>
                            <w:r>
                              <w:rPr>
                                <w:rFonts w:ascii="Arial"/>
                                <w:b/>
                              </w:rPr>
                              <w:t xml:space="preserve"> sans montant minimum et avec un montant maximum de </w:t>
                            </w:r>
                            <w:r w:rsidR="00120607">
                              <w:rPr>
                                <w:rFonts w:ascii="Arial"/>
                                <w:b/>
                              </w:rPr>
                              <w:t>40</w:t>
                            </w:r>
                            <w:r w:rsidR="00120607">
                              <w:rPr>
                                <w:rFonts w:ascii="Arial"/>
                                <w:b/>
                              </w:rPr>
                              <w:t> </w:t>
                            </w:r>
                            <w:r w:rsidR="00120607">
                              <w:rPr>
                                <w:rFonts w:ascii="Arial"/>
                                <w:b/>
                              </w:rPr>
                              <w:t>000</w:t>
                            </w:r>
                            <w:r>
                              <w:rPr>
                                <w:rFonts w:ascii="Arial"/>
                                <w:b/>
                              </w:rPr>
                              <w:t xml:space="preserve"> </w:t>
                            </w:r>
                            <w:r>
                              <w:rPr>
                                <w:rFonts w:ascii="Arial"/>
                                <w:b/>
                              </w:rPr>
                              <w:t>€</w:t>
                            </w:r>
                            <w:r>
                              <w:rPr>
                                <w:rFonts w:ascii="Arial"/>
                                <w:b/>
                              </w:rPr>
                              <w:t xml:space="preserve"> HT</w:t>
                            </w:r>
                            <w:ins w:id="17" w:author="LAPORTE CLARA (CPAM GIRONDE)" w:date="2025-10-30T10:33:00Z">
                              <w:r w:rsidR="00A67BFF">
                                <w:rPr>
                                  <w:rFonts w:ascii="Arial"/>
                                  <w:b/>
                                </w:rPr>
                                <w:t xml:space="preserve"> pour la dur</w:t>
                              </w:r>
                              <w:r w:rsidR="00A67BFF">
                                <w:rPr>
                                  <w:rFonts w:ascii="Arial"/>
                                  <w:b/>
                                </w:rPr>
                                <w:t>é</w:t>
                              </w:r>
                              <w:r w:rsidR="00A67BFF">
                                <w:rPr>
                                  <w:rFonts w:ascii="Arial"/>
                                  <w:b/>
                                </w:rPr>
                                <w:t>e totale du march</w:t>
                              </w:r>
                              <w:r w:rsidR="00A67BFF">
                                <w:rPr>
                                  <w:rFonts w:ascii="Arial"/>
                                  <w:b/>
                                </w:rPr>
                                <w:t>é</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49A93" id="_x0000_t202" coordsize="21600,21600" o:spt="202" path="m,l,21600r21600,l21600,xe">
                <v:stroke joinstyle="miter"/>
                <v:path gradientshapeok="t" o:connecttype="rect"/>
              </v:shapetype>
              <v:shape id="Zone de texte 22" o:spid="_x0000_s1027" type="#_x0000_t202" style="position:absolute;left:0;text-align:left;margin-left:36.65pt;margin-top:12.95pt;width:521.65pt;height:47.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" filled="f" strokeweight=".16936mm">
                <v:textbox inset="0,0,0,0">
                  <w:txbxContent>
                    <w:p w:rsidR="002F08C5" w:rsidRDefault="002F08C5" w:rsidP="001B08AA">
                      <w:pPr>
                        <w:pStyle w:val="Corpsdetexte"/>
                        <w:spacing w:before="8"/>
                        <w:rPr>
                          <w:sz w:val="23"/>
                        </w:rPr>
                      </w:pPr>
                    </w:p>
                    <w:p w:rsidR="002F08C5" w:rsidRPr="001B08AA" w:rsidRDefault="002F08C5" w:rsidP="001B08AA">
                      <w:pPr>
                        <w:ind w:left="985" w:right="987"/>
                        <w:jc w:val="center"/>
                        <w:rPr>
                          <w:rFonts w:ascii="Arial"/>
                          <w:b/>
                        </w:rPr>
                      </w:pPr>
                      <w:r>
                        <w:rPr>
                          <w:rFonts w:ascii="Arial"/>
                          <w:b/>
                        </w:rPr>
                        <w:t>Le pr</w:t>
                      </w:r>
                      <w:r w:rsidR="00120607">
                        <w:rPr>
                          <w:rFonts w:ascii="Arial"/>
                          <w:b/>
                        </w:rPr>
                        <w:t>é</w:t>
                      </w:r>
                      <w:r>
                        <w:rPr>
                          <w:rFonts w:ascii="Arial"/>
                          <w:b/>
                        </w:rPr>
                        <w:t>sent march</w:t>
                      </w:r>
                      <w:r>
                        <w:rPr>
                          <w:rFonts w:ascii="Arial"/>
                          <w:b/>
                        </w:rPr>
                        <w:t>é</w:t>
                      </w:r>
                      <w:r>
                        <w:rPr>
                          <w:rFonts w:ascii="Arial"/>
                          <w:b/>
                        </w:rPr>
                        <w:t xml:space="preserve"> est pass</w:t>
                      </w:r>
                      <w:r>
                        <w:rPr>
                          <w:rFonts w:ascii="Arial"/>
                          <w:b/>
                        </w:rPr>
                        <w:t>é</w:t>
                      </w:r>
                      <w:r>
                        <w:rPr>
                          <w:rFonts w:ascii="Arial"/>
                          <w:b/>
                        </w:rPr>
                        <w:t xml:space="preserve"> sans montant minimum et avec un montant maximum de </w:t>
                      </w:r>
                      <w:r w:rsidR="00120607">
                        <w:rPr>
                          <w:rFonts w:ascii="Arial"/>
                          <w:b/>
                        </w:rPr>
                        <w:t>40</w:t>
                      </w:r>
                      <w:r w:rsidR="00120607">
                        <w:rPr>
                          <w:rFonts w:ascii="Arial"/>
                          <w:b/>
                        </w:rPr>
                        <w:t> </w:t>
                      </w:r>
                      <w:r w:rsidR="00120607">
                        <w:rPr>
                          <w:rFonts w:ascii="Arial"/>
                          <w:b/>
                        </w:rPr>
                        <w:t>000</w:t>
                      </w:r>
                      <w:r>
                        <w:rPr>
                          <w:rFonts w:ascii="Arial"/>
                          <w:b/>
                        </w:rPr>
                        <w:t xml:space="preserve"> </w:t>
                      </w:r>
                      <w:r>
                        <w:rPr>
                          <w:rFonts w:ascii="Arial"/>
                          <w:b/>
                        </w:rPr>
                        <w:t>€</w:t>
                      </w:r>
                      <w:r>
                        <w:rPr>
                          <w:rFonts w:ascii="Arial"/>
                          <w:b/>
                        </w:rPr>
                        <w:t xml:space="preserve"> HT</w:t>
                      </w:r>
                      <w:ins w:id="18" w:author="LAPORTE CLARA (CPAM GIRONDE)" w:date="2025-10-30T10:33:00Z">
                        <w:r w:rsidR="00A67BFF">
                          <w:rPr>
                            <w:rFonts w:ascii="Arial"/>
                            <w:b/>
                          </w:rPr>
                          <w:t xml:space="preserve"> pour la dur</w:t>
                        </w:r>
                        <w:r w:rsidR="00A67BFF">
                          <w:rPr>
                            <w:rFonts w:ascii="Arial"/>
                            <w:b/>
                          </w:rPr>
                          <w:t>é</w:t>
                        </w:r>
                        <w:r w:rsidR="00A67BFF">
                          <w:rPr>
                            <w:rFonts w:ascii="Arial"/>
                            <w:b/>
                          </w:rPr>
                          <w:t>e totale du march</w:t>
                        </w:r>
                        <w:r w:rsidR="00A67BFF">
                          <w:rPr>
                            <w:rFonts w:ascii="Arial"/>
                            <w:b/>
                          </w:rPr>
                          <w:t>é</w:t>
                        </w:r>
                      </w:ins>
                    </w:p>
                  </w:txbxContent>
                </v:textbox>
                <w10:wrap type="topAndBottom" anchorx="page"/>
              </v:shape>
            </w:pict>
          </mc:Fallback>
        </mc:AlternateContent>
      </w:r>
    </w:p>
    <w:p w:rsidR="001B08AA" w:rsidRPr="00C1215E" w:rsidRDefault="001B08AA" w:rsidP="00245DEC">
      <w:pPr>
        <w:widowControl w:val="0"/>
        <w:autoSpaceDE w:val="0"/>
        <w:autoSpaceDN w:val="0"/>
        <w:spacing w:before="9"/>
        <w:rPr>
          <w:rFonts w:ascii="Microsoft Sans Serif" w:eastAsia="Microsoft Sans Serif" w:hAnsi="Microsoft Sans Serif" w:cs="Microsoft Sans Serif"/>
        </w:rPr>
      </w:pPr>
    </w:p>
    <w:p w:rsidR="001B08AA" w:rsidRPr="00002B6E" w:rsidRDefault="001B08AA" w:rsidP="00245DEC">
      <w:pPr>
        <w:pStyle w:val="CHAPITRETITRE"/>
        <w:jc w:val="both"/>
      </w:pPr>
      <w:bookmarkStart w:id="19" w:name="_Toc88658503"/>
      <w:r>
        <w:t>Article</w:t>
      </w:r>
      <w:r w:rsidRPr="00630505">
        <w:t xml:space="preserve"> </w:t>
      </w:r>
      <w:r>
        <w:t>4</w:t>
      </w:r>
      <w:r w:rsidRPr="00630505">
        <w:t xml:space="preserve"> </w:t>
      </w:r>
      <w:r>
        <w:t>–</w:t>
      </w:r>
      <w:r w:rsidRPr="00630505">
        <w:t xml:space="preserve"> </w:t>
      </w:r>
      <w:r>
        <w:t>Durée et/ou délai d’exécution du marché public</w:t>
      </w:r>
      <w:bookmarkEnd w:id="19"/>
    </w:p>
    <w:p w:rsidR="001B08AA" w:rsidRDefault="001B08AA" w:rsidP="00245DEC">
      <w:pPr>
        <w:ind w:right="-1"/>
      </w:pPr>
    </w:p>
    <w:p w:rsidR="001B08AA" w:rsidRPr="001B2F8D" w:rsidRDefault="001B08AA" w:rsidP="00245DEC">
      <w:pPr>
        <w:ind w:right="-1"/>
        <w:rPr>
          <w:rFonts w:eastAsia="Microsoft Sans Serif"/>
          <w:b/>
        </w:rPr>
      </w:pPr>
      <w:r w:rsidRPr="001B08AA">
        <w:rPr>
          <w:rFonts w:eastAsia="Microsoft Sans Serif"/>
        </w:rPr>
        <w:t>La durée d’exécution du marché publ</w:t>
      </w:r>
      <w:r w:rsidR="00AF1142">
        <w:rPr>
          <w:rFonts w:eastAsia="Microsoft Sans Serif"/>
        </w:rPr>
        <w:t xml:space="preserve">ic est de 12 mois à compter du 19/01/2026. </w:t>
      </w:r>
    </w:p>
    <w:p w:rsidR="001B08AA" w:rsidRPr="001B08AA" w:rsidRDefault="001B08AA" w:rsidP="00245DEC">
      <w:pPr>
        <w:ind w:right="-1"/>
        <w:rPr>
          <w:rFonts w:eastAsia="Microsoft Sans Serif"/>
        </w:rPr>
      </w:pPr>
    </w:p>
    <w:p w:rsidR="001B08AA" w:rsidRPr="001B08AA" w:rsidRDefault="001B08AA" w:rsidP="00245DEC">
      <w:pPr>
        <w:ind w:right="-1"/>
        <w:rPr>
          <w:rFonts w:eastAsia="Microsoft Sans Serif"/>
        </w:rPr>
      </w:pPr>
    </w:p>
    <w:p w:rsidR="001B08AA" w:rsidRPr="001B08AA" w:rsidRDefault="001B08AA" w:rsidP="00245DEC">
      <w:pPr>
        <w:ind w:right="-1"/>
        <w:rPr>
          <w:rFonts w:eastAsia="Microsoft Sans Serif"/>
        </w:rPr>
      </w:pPr>
      <w:r w:rsidRPr="001B08AA">
        <w:rPr>
          <w:rFonts w:eastAsia="Microsoft Sans Serif"/>
        </w:rPr>
        <w:lastRenderedPageBreak/>
        <w:t>Le présent marché public pourra faire l’objet de 3 reconduction(s) de manière tacite. La durée de la période de reconduction sera identique à la durée de la période initiale.</w:t>
      </w:r>
    </w:p>
    <w:p w:rsidR="001B08AA" w:rsidRPr="001B08AA" w:rsidRDefault="001B08AA" w:rsidP="00245DEC">
      <w:pPr>
        <w:ind w:right="-1"/>
        <w:rPr>
          <w:rFonts w:eastAsia="Microsoft Sans Serif"/>
        </w:rPr>
      </w:pPr>
    </w:p>
    <w:p w:rsidR="00444BCE" w:rsidRDefault="001B08AA" w:rsidP="00245DEC">
      <w:pPr>
        <w:ind w:right="-1"/>
        <w:rPr>
          <w:rFonts w:eastAsia="Microsoft Sans Serif"/>
        </w:rPr>
      </w:pPr>
      <w:r w:rsidRPr="001B08AA">
        <w:rPr>
          <w:rFonts w:eastAsia="Microsoft Sans Serif"/>
        </w:rPr>
        <w:t>Le pouvoir adjudicateur pourra lancer une commande jusqu’au dernier jour du marché public y compris reconductions.</w:t>
      </w:r>
    </w:p>
    <w:p w:rsidR="00444BCE" w:rsidRDefault="00444BCE" w:rsidP="00245DEC">
      <w:pPr>
        <w:ind w:right="-1"/>
        <w:rPr>
          <w:rFonts w:eastAsia="Microsoft Sans Serif"/>
        </w:rPr>
      </w:pPr>
    </w:p>
    <w:p w:rsidR="001B08AA" w:rsidRPr="00002B6E" w:rsidRDefault="001B08AA" w:rsidP="00245DEC">
      <w:pPr>
        <w:pStyle w:val="CHAPITRETITRE"/>
        <w:jc w:val="both"/>
      </w:pPr>
      <w:bookmarkStart w:id="20" w:name="_Toc88658504"/>
      <w:r>
        <w:t>Article</w:t>
      </w:r>
      <w:r w:rsidRPr="00630505">
        <w:t xml:space="preserve"> </w:t>
      </w:r>
      <w:r>
        <w:t>5</w:t>
      </w:r>
      <w:r w:rsidRPr="00630505">
        <w:t xml:space="preserve"> </w:t>
      </w:r>
      <w:r>
        <w:t>–</w:t>
      </w:r>
      <w:r w:rsidRPr="00630505">
        <w:t xml:space="preserve"> </w:t>
      </w:r>
      <w:r>
        <w:t>Paiement</w:t>
      </w:r>
      <w:bookmarkEnd w:id="20"/>
    </w:p>
    <w:p w:rsidR="00AF1142" w:rsidRDefault="00AF1142" w:rsidP="00245DEC">
      <w:pPr>
        <w:ind w:right="-1"/>
      </w:pPr>
    </w:p>
    <w:p w:rsidR="002D6499" w:rsidRDefault="002D6499" w:rsidP="00245DEC">
      <w:pPr>
        <w:ind w:right="-1"/>
      </w:pPr>
      <w:r>
        <w:t>Le Titulaire se libera des sommes dues tel que cela résulte de l’article 2 du présent Acte d’Engagement au titre du présent marché dans les conditions suivantes :</w:t>
      </w:r>
    </w:p>
    <w:p w:rsidR="002D6499" w:rsidRDefault="002D6499" w:rsidP="00245DEC">
      <w:pPr>
        <w:ind w:right="-1"/>
      </w:pPr>
    </w:p>
    <w:p w:rsidR="002D6499" w:rsidRPr="00875372" w:rsidRDefault="00AF1142" w:rsidP="00AF1142">
      <w:pPr>
        <w:ind w:right="-1"/>
        <w:rPr>
          <w:b/>
        </w:rPr>
      </w:pPr>
      <w:r>
        <w:rPr>
          <w:b/>
        </w:rPr>
        <w:t>5</w:t>
      </w:r>
      <w:r w:rsidR="002D6499" w:rsidRPr="00875372">
        <w:rPr>
          <w:b/>
        </w:rPr>
        <w:t>.</w:t>
      </w:r>
      <w:r w:rsidR="002D6499">
        <w:rPr>
          <w:b/>
        </w:rPr>
        <w:t>1</w:t>
      </w:r>
      <w:r w:rsidR="002D6499" w:rsidRPr="00875372">
        <w:rPr>
          <w:b/>
        </w:rPr>
        <w:t xml:space="preserve"> – </w:t>
      </w:r>
      <w:r w:rsidR="002D6499">
        <w:rPr>
          <w:b/>
        </w:rPr>
        <w:t xml:space="preserve">Compte unique </w:t>
      </w:r>
    </w:p>
    <w:p w:rsidR="002D6499" w:rsidRDefault="002D6499" w:rsidP="00245DEC">
      <w:pPr>
        <w:ind w:left="567" w:right="-1"/>
      </w:pPr>
    </w:p>
    <w:p w:rsidR="002D6499" w:rsidRDefault="002D6499" w:rsidP="00AF1142">
      <w:pPr>
        <w:ind w:right="-1"/>
      </w:pPr>
      <w:r>
        <w:t>En cas de cocontractant unique et en cas de groupement d’opérateurs économiques constitué en la forme solidaire, il sera versé les sommes dues au titre du présent marché sur un compte unique ouvert au nom de :</w:t>
      </w:r>
    </w:p>
    <w:p w:rsidR="002D6499" w:rsidRDefault="002D6499" w:rsidP="00245DEC">
      <w:pPr>
        <w:ind w:left="567"/>
        <w:rPr>
          <w:bCs/>
        </w:rPr>
      </w:pPr>
    </w:p>
    <w:p w:rsidR="002D6499" w:rsidRDefault="002D6499" w:rsidP="00245DEC">
      <w:pPr>
        <w:tabs>
          <w:tab w:val="left" w:pos="2410"/>
          <w:tab w:val="right" w:leader="dot" w:pos="9639"/>
        </w:tabs>
        <w:snapToGrid w:val="0"/>
        <w:ind w:left="2410"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Default="002D6499" w:rsidP="00245DEC">
      <w:pPr>
        <w:ind w:left="567"/>
        <w:rPr>
          <w:bCs/>
        </w:rPr>
      </w:pPr>
      <w:r>
        <w:rPr>
          <w:bCs/>
        </w:rPr>
        <w:t>Il peut être agrafé, à cet effet, au présent acte d’engagement un RIB.</w:t>
      </w:r>
    </w:p>
    <w:p w:rsidR="002D6499" w:rsidRDefault="002D6499" w:rsidP="00245DEC">
      <w:pPr>
        <w:ind w:left="567"/>
        <w:rPr>
          <w:bCs/>
        </w:rPr>
      </w:pPr>
    </w:p>
    <w:p w:rsidR="002D6499" w:rsidRPr="00973308" w:rsidRDefault="002D6499" w:rsidP="00245DEC">
      <w:pPr>
        <w:spacing w:after="120"/>
        <w:ind w:left="567"/>
        <w:rPr>
          <w:b/>
          <w:bCs/>
        </w:rPr>
      </w:pPr>
      <w:r w:rsidRPr="00973308">
        <w:rPr>
          <w:b/>
          <w:bCs/>
        </w:rPr>
        <w:t>Avance :</w:t>
      </w:r>
    </w:p>
    <w:p w:rsidR="002D6499" w:rsidRPr="006F5E65" w:rsidRDefault="002D6499" w:rsidP="00245DEC">
      <w:pPr>
        <w:tabs>
          <w:tab w:val="left" w:pos="1134"/>
        </w:tabs>
        <w:spacing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t>l’article 15.1 du C.C.P.</w:t>
      </w:r>
    </w:p>
    <w:p w:rsidR="002D6499" w:rsidRDefault="002D6499" w:rsidP="00245DEC">
      <w:pPr>
        <w:tabs>
          <w:tab w:val="left" w:pos="1134"/>
        </w:tabs>
        <w:spacing w:before="120"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je refuse de percevoir l’avance à laquelle je peux prétendre en application de l’article 15.1 du C.C.P.</w:t>
      </w:r>
    </w:p>
    <w:p w:rsidR="002D6499" w:rsidRDefault="002D6499" w:rsidP="00245DEC">
      <w:pPr>
        <w:tabs>
          <w:tab w:val="left" w:pos="1134"/>
        </w:tabs>
        <w:spacing w:before="120" w:line="240" w:lineRule="exact"/>
        <w:ind w:left="1134" w:hanging="567"/>
        <w:rPr>
          <w:rFonts w:ascii="Calibri" w:hAnsi="Calibri"/>
        </w:rPr>
      </w:pPr>
    </w:p>
    <w:p w:rsidR="002D6499" w:rsidRPr="00875372" w:rsidRDefault="00AF1142" w:rsidP="00AF1142">
      <w:pPr>
        <w:tabs>
          <w:tab w:val="left" w:pos="1134"/>
        </w:tabs>
        <w:spacing w:before="120" w:line="240" w:lineRule="exact"/>
        <w:rPr>
          <w:b/>
        </w:rPr>
      </w:pPr>
      <w:r>
        <w:rPr>
          <w:b/>
        </w:rPr>
        <w:t>5</w:t>
      </w:r>
      <w:r w:rsidR="002D6499" w:rsidRPr="00875372">
        <w:rPr>
          <w:b/>
        </w:rPr>
        <w:t>.</w:t>
      </w:r>
      <w:r w:rsidR="002D6499">
        <w:rPr>
          <w:b/>
        </w:rPr>
        <w:t>2</w:t>
      </w:r>
      <w:r w:rsidR="002D6499" w:rsidRPr="00875372">
        <w:rPr>
          <w:b/>
        </w:rPr>
        <w:t xml:space="preserve"> – </w:t>
      </w:r>
      <w:r w:rsidR="002D6499">
        <w:rPr>
          <w:b/>
        </w:rPr>
        <w:t>Comptes séparés</w:t>
      </w:r>
    </w:p>
    <w:p w:rsidR="002D6499" w:rsidRDefault="002D6499" w:rsidP="00245DEC">
      <w:pPr>
        <w:ind w:left="567" w:right="-1"/>
      </w:pPr>
    </w:p>
    <w:p w:rsidR="002D6499" w:rsidRDefault="002D6499" w:rsidP="00AF1142">
      <w:pPr>
        <w:ind w:right="-1"/>
      </w:pPr>
      <w:r>
        <w:t>En cas de groupement d’opérateurs économiques constitué en la forme conjointe, il sera versé  sur des comptes séparés les sommes dues à chacun des membres du groupement au titre du présent marché.</w:t>
      </w:r>
    </w:p>
    <w:p w:rsidR="002D6499" w:rsidRDefault="002D6499" w:rsidP="00245DEC">
      <w:pPr>
        <w:ind w:left="567" w:right="-1"/>
      </w:pPr>
    </w:p>
    <w:p w:rsidR="002D6499" w:rsidRDefault="002D6499" w:rsidP="00AF1142">
      <w:pPr>
        <w:ind w:right="-1"/>
      </w:pPr>
      <w:r>
        <w:t>En ce cas, il sera joint au présent acte d’engagement un tableau synthétique de répartition des paiements pour le prix en solution de base, et le cas échéant, pour les variantes obligatoires, par opérateur économique en indiquant clairement les sommes dues pour chacun d’entre eux.</w:t>
      </w:r>
    </w:p>
    <w:p w:rsidR="002D6499" w:rsidRDefault="002D6499" w:rsidP="00245DEC">
      <w:pPr>
        <w:ind w:left="567" w:right="-1"/>
      </w:pPr>
    </w:p>
    <w:p w:rsidR="002D6499" w:rsidRDefault="002D6499" w:rsidP="00AF1142">
      <w:pPr>
        <w:ind w:right="-1"/>
      </w:pPr>
      <w:r>
        <w:t xml:space="preserve">Il peut être </w:t>
      </w:r>
      <w:r w:rsidR="00AC714B">
        <w:t>ajouté</w:t>
      </w:r>
      <w:r>
        <w:t>, à cet effet, au présent acte d’engagement un RIB par membre du groupement conjoint.</w:t>
      </w:r>
    </w:p>
    <w:p w:rsidR="002D6499" w:rsidRDefault="002D6499" w:rsidP="00245DEC">
      <w:pPr>
        <w:ind w:left="567" w:right="-1"/>
      </w:pPr>
    </w:p>
    <w:p w:rsidR="002D6499" w:rsidRDefault="002D6499" w:rsidP="00AF1142">
      <w:pPr>
        <w:ind w:right="-1"/>
      </w:pPr>
      <w:r>
        <w:t>Un deuxième tableau détaillera, selon les modalités définies au CCAP, les prestations prises en charge par chacun des opérateurs économiques et le prix correspondant.</w:t>
      </w:r>
    </w:p>
    <w:p w:rsidR="002D6499" w:rsidRDefault="002D6499" w:rsidP="00245DEC">
      <w:pPr>
        <w:ind w:left="567" w:right="-1"/>
      </w:pPr>
    </w:p>
    <w:p w:rsidR="002D6499" w:rsidRPr="00875372" w:rsidRDefault="002D6499" w:rsidP="00245DEC">
      <w:pPr>
        <w:ind w:left="567" w:right="-1"/>
        <w:rPr>
          <w:b/>
        </w:rPr>
      </w:pPr>
      <w:r>
        <w:rPr>
          <w:b/>
        </w:rPr>
        <w:t>1</w:t>
      </w:r>
      <w:r w:rsidRPr="00754A35">
        <w:rPr>
          <w:b/>
          <w:vertAlign w:val="superscript"/>
        </w:rPr>
        <w:t>er</w:t>
      </w:r>
      <w:r>
        <w:rPr>
          <w:b/>
        </w:rPr>
        <w:t xml:space="preserve"> contractant :</w:t>
      </w:r>
    </w:p>
    <w:p w:rsidR="002D6499" w:rsidRPr="006F5E65" w:rsidRDefault="002D6499" w:rsidP="00245DEC">
      <w:pPr>
        <w:tabs>
          <w:tab w:val="right" w:leader="dot" w:pos="9639"/>
        </w:tabs>
        <w:snapToGrid w:val="0"/>
        <w:spacing w:before="120"/>
        <w:ind w:left="567"/>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Default="002D6499" w:rsidP="00245DEC">
      <w:pPr>
        <w:tabs>
          <w:tab w:val="left" w:pos="2410"/>
          <w:tab w:val="right" w:leader="dot" w:pos="9639"/>
        </w:tabs>
        <w:snapToGrid w:val="0"/>
        <w:ind w:left="2410"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Pr="006F5E65" w:rsidRDefault="002D6499" w:rsidP="00245DEC">
      <w:pPr>
        <w:tabs>
          <w:tab w:val="left" w:pos="1134"/>
        </w:tabs>
        <w:spacing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t>l’article 15.1 du C.C.P.</w:t>
      </w:r>
    </w:p>
    <w:p w:rsidR="002D6499" w:rsidRDefault="002D6499" w:rsidP="00245DEC">
      <w:pPr>
        <w:tabs>
          <w:tab w:val="left" w:pos="1134"/>
        </w:tabs>
        <w:spacing w:before="120"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je refuse de percevoir l’avance à laquelle je peux prétendre en application de l’article 15.1 du C.C.P.</w:t>
      </w:r>
    </w:p>
    <w:p w:rsidR="002D6499" w:rsidRDefault="002D6499" w:rsidP="00245DEC">
      <w:pPr>
        <w:ind w:left="567"/>
        <w:rPr>
          <w:bCs/>
        </w:rPr>
      </w:pPr>
    </w:p>
    <w:p w:rsidR="002D6499" w:rsidRDefault="002D6499" w:rsidP="00245DEC">
      <w:pPr>
        <w:ind w:left="567"/>
        <w:rPr>
          <w:bCs/>
        </w:rPr>
      </w:pPr>
    </w:p>
    <w:p w:rsidR="002D6499" w:rsidRDefault="002D6499" w:rsidP="00245DEC">
      <w:pPr>
        <w:ind w:left="567"/>
        <w:rPr>
          <w:bCs/>
        </w:rPr>
      </w:pPr>
    </w:p>
    <w:p w:rsidR="002D6499" w:rsidRPr="00875372" w:rsidRDefault="002D6499" w:rsidP="00245DEC">
      <w:pPr>
        <w:ind w:left="567" w:right="-1"/>
        <w:rPr>
          <w:b/>
        </w:rPr>
      </w:pPr>
      <w:r>
        <w:rPr>
          <w:b/>
        </w:rPr>
        <w:lastRenderedPageBreak/>
        <w:t>2</w:t>
      </w:r>
      <w:r>
        <w:rPr>
          <w:b/>
          <w:vertAlign w:val="superscript"/>
        </w:rPr>
        <w:t>ème</w:t>
      </w:r>
      <w:r>
        <w:rPr>
          <w:b/>
        </w:rPr>
        <w:t xml:space="preserve"> contractant :</w:t>
      </w:r>
    </w:p>
    <w:p w:rsidR="002D6499" w:rsidRPr="006F5E65" w:rsidRDefault="002D6499" w:rsidP="00245DEC">
      <w:pPr>
        <w:tabs>
          <w:tab w:val="right" w:leader="dot" w:pos="9639"/>
        </w:tabs>
        <w:snapToGrid w:val="0"/>
        <w:spacing w:before="120"/>
        <w:ind w:left="567"/>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Default="002D6499" w:rsidP="00245DEC">
      <w:pPr>
        <w:tabs>
          <w:tab w:val="left" w:pos="2410"/>
          <w:tab w:val="right" w:leader="dot" w:pos="9639"/>
        </w:tabs>
        <w:snapToGrid w:val="0"/>
        <w:ind w:left="2410"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Pr="006F5E65" w:rsidRDefault="002D6499" w:rsidP="00245DEC">
      <w:pPr>
        <w:tabs>
          <w:tab w:val="left" w:pos="1134"/>
        </w:tabs>
        <w:spacing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t>l’article 15.1 du C.C.P.</w:t>
      </w:r>
    </w:p>
    <w:p w:rsidR="002D6499" w:rsidRDefault="002D6499" w:rsidP="00245DEC">
      <w:pPr>
        <w:tabs>
          <w:tab w:val="left" w:pos="1134"/>
        </w:tabs>
        <w:spacing w:before="120"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je refuse de percevoir l’avance à laquelle je peux prétendre en application de l’article 15.1 du C.C.P.</w:t>
      </w:r>
    </w:p>
    <w:p w:rsidR="002D6499" w:rsidRDefault="002D6499" w:rsidP="00245DEC">
      <w:pPr>
        <w:ind w:left="567"/>
        <w:rPr>
          <w:bCs/>
        </w:rPr>
      </w:pPr>
    </w:p>
    <w:p w:rsidR="002D6499" w:rsidRDefault="002D6499" w:rsidP="00245DEC">
      <w:pPr>
        <w:ind w:left="567"/>
        <w:rPr>
          <w:bCs/>
        </w:rPr>
      </w:pPr>
    </w:p>
    <w:p w:rsidR="002D6499" w:rsidRPr="00875372" w:rsidRDefault="002D6499" w:rsidP="00245DEC">
      <w:pPr>
        <w:ind w:left="567" w:right="-1"/>
        <w:rPr>
          <w:b/>
        </w:rPr>
      </w:pPr>
      <w:r>
        <w:rPr>
          <w:b/>
        </w:rPr>
        <w:t>3</w:t>
      </w:r>
      <w:r>
        <w:rPr>
          <w:b/>
          <w:vertAlign w:val="superscript"/>
        </w:rPr>
        <w:t>ème</w:t>
      </w:r>
      <w:r>
        <w:rPr>
          <w:b/>
        </w:rPr>
        <w:t xml:space="preserve"> contractant :</w:t>
      </w:r>
    </w:p>
    <w:p w:rsidR="002D6499" w:rsidRPr="006F5E65" w:rsidRDefault="002D6499" w:rsidP="00245DEC">
      <w:pPr>
        <w:tabs>
          <w:tab w:val="right" w:leader="dot" w:pos="9639"/>
        </w:tabs>
        <w:snapToGrid w:val="0"/>
        <w:spacing w:before="120"/>
        <w:ind w:left="567"/>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Default="002D6499" w:rsidP="00245DEC">
      <w:pPr>
        <w:tabs>
          <w:tab w:val="left" w:pos="2410"/>
          <w:tab w:val="right" w:leader="dot" w:pos="9639"/>
        </w:tabs>
        <w:snapToGrid w:val="0"/>
        <w:ind w:left="2410"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tabs>
          <w:tab w:val="left" w:pos="2410"/>
          <w:tab w:val="right" w:leader="dot" w:pos="9639"/>
        </w:tabs>
        <w:snapToGrid w:val="0"/>
        <w:spacing w:before="120"/>
        <w:ind w:left="2410"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D6499" w:rsidRDefault="002D6499" w:rsidP="00245DEC">
      <w:pPr>
        <w:ind w:left="567"/>
        <w:rPr>
          <w:bCs/>
        </w:rPr>
      </w:pPr>
    </w:p>
    <w:p w:rsidR="002D6499" w:rsidRDefault="002D6499" w:rsidP="00245DEC">
      <w:pPr>
        <w:ind w:left="567"/>
        <w:rPr>
          <w:bCs/>
        </w:rPr>
      </w:pPr>
    </w:p>
    <w:p w:rsidR="002D6499" w:rsidRPr="006F5E65" w:rsidRDefault="002D6499" w:rsidP="00245DEC">
      <w:pPr>
        <w:tabs>
          <w:tab w:val="left" w:pos="1134"/>
        </w:tabs>
        <w:spacing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t>l’article 15.1 du C.C.P.</w:t>
      </w:r>
    </w:p>
    <w:p w:rsidR="002D6499" w:rsidRDefault="002D6499" w:rsidP="00245DEC">
      <w:pPr>
        <w:tabs>
          <w:tab w:val="left" w:pos="1134"/>
        </w:tabs>
        <w:spacing w:before="120" w:line="240" w:lineRule="exact"/>
        <w:ind w:left="1134"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32785F">
        <w:rPr>
          <w:rFonts w:ascii="Calibri" w:hAnsi="Calibri" w:cs="Arial"/>
        </w:rPr>
      </w:r>
      <w:r w:rsidR="0032785F">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je refuse de percevoir l’avance à laquelle je peux prétendre en application de l’article 15.1 du C.C.P.</w:t>
      </w:r>
    </w:p>
    <w:p w:rsidR="002D6499" w:rsidRDefault="002D6499" w:rsidP="00245DEC">
      <w:pPr>
        <w:ind w:left="567"/>
        <w:rPr>
          <w:b/>
          <w:bCs/>
          <w:color w:val="FF0000"/>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2D6499" w:rsidRDefault="002D6499" w:rsidP="00245DEC">
      <w:pPr>
        <w:pStyle w:val="Texte"/>
      </w:pPr>
    </w:p>
    <w:p w:rsidR="00245DEC" w:rsidRPr="00002B6E" w:rsidRDefault="00245DEC" w:rsidP="00245DEC">
      <w:pPr>
        <w:pStyle w:val="CHAPITRETITRE"/>
        <w:jc w:val="both"/>
      </w:pPr>
      <w:bookmarkStart w:id="21" w:name="_Toc88658505"/>
      <w:r>
        <w:t>Article</w:t>
      </w:r>
      <w:r w:rsidRPr="00630505">
        <w:t xml:space="preserve"> </w:t>
      </w:r>
      <w:r>
        <w:t>6</w:t>
      </w:r>
      <w:r w:rsidRPr="00630505">
        <w:t xml:space="preserve"> </w:t>
      </w:r>
      <w:r>
        <w:t>–</w:t>
      </w:r>
      <w:r w:rsidRPr="00630505">
        <w:t xml:space="preserve"> </w:t>
      </w:r>
      <w:r>
        <w:t>Avance</w:t>
      </w:r>
      <w:bookmarkEnd w:id="21"/>
    </w:p>
    <w:p w:rsidR="00245DEC" w:rsidRDefault="00245DEC" w:rsidP="00245DEC">
      <w:pPr>
        <w:pStyle w:val="Texte"/>
      </w:pPr>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4619"/>
      </w:tblGrid>
      <w:tr w:rsidR="00245DEC" w:rsidRPr="00245DEC" w:rsidTr="002F08C5">
        <w:trPr>
          <w:trHeight w:val="506"/>
        </w:trPr>
        <w:tc>
          <w:tcPr>
            <w:tcW w:w="4607" w:type="dxa"/>
          </w:tcPr>
          <w:p w:rsidR="00245DEC" w:rsidRDefault="00245DEC" w:rsidP="00245DEC">
            <w:pPr>
              <w:tabs>
                <w:tab w:val="left" w:pos="1376"/>
                <w:tab w:val="left" w:pos="2729"/>
                <w:tab w:val="left" w:pos="3324"/>
              </w:tabs>
              <w:spacing w:line="248" w:lineRule="exact"/>
              <w:ind w:left="107"/>
              <w:jc w:val="both"/>
              <w:rPr>
                <w:rFonts w:eastAsia="Microsoft Sans Serif"/>
                <w:b/>
              </w:rPr>
            </w:pPr>
            <w:r w:rsidRPr="00245DEC">
              <w:rPr>
                <w:rFonts w:eastAsia="Microsoft Sans Serif"/>
                <w:b/>
              </w:rPr>
              <w:t>C</w:t>
            </w:r>
            <w:r>
              <w:rPr>
                <w:rFonts w:eastAsia="Microsoft Sans Serif"/>
                <w:b/>
              </w:rPr>
              <w:t>andidat individual ou mandataire:</w:t>
            </w:r>
          </w:p>
          <w:p w:rsidR="00245DEC" w:rsidRPr="00245DEC" w:rsidRDefault="00245DEC" w:rsidP="00245DEC">
            <w:pPr>
              <w:spacing w:before="1" w:line="237" w:lineRule="exact"/>
              <w:ind w:left="107"/>
              <w:jc w:val="both"/>
              <w:rPr>
                <w:rFonts w:eastAsia="Microsoft Sans Serif"/>
                <w:b/>
              </w:rPr>
            </w:pPr>
            <w:r w:rsidRPr="00245DEC">
              <w:rPr>
                <w:rFonts w:eastAsia="Microsoft Sans Serif"/>
                <w:b/>
              </w:rPr>
              <w:t>-</w:t>
            </w:r>
            <w:r w:rsidRPr="00245DEC">
              <w:rPr>
                <w:rFonts w:eastAsia="Microsoft Sans Serif"/>
                <w:b/>
                <w:spacing w:val="1"/>
              </w:rPr>
              <w:t xml:space="preserve"> </w:t>
            </w:r>
            <w:r w:rsidRPr="00245DEC">
              <w:rPr>
                <w:rFonts w:eastAsia="Microsoft Sans Serif"/>
                <w:b/>
              </w:rPr>
              <w:t>……………………………………</w:t>
            </w:r>
          </w:p>
          <w:p w:rsidR="00245DEC" w:rsidRPr="00245DEC" w:rsidRDefault="00245DEC" w:rsidP="00245DEC">
            <w:pPr>
              <w:tabs>
                <w:tab w:val="left" w:pos="2812"/>
              </w:tabs>
              <w:spacing w:before="1" w:line="237" w:lineRule="exact"/>
              <w:ind w:left="107"/>
              <w:jc w:val="both"/>
              <w:rPr>
                <w:rFonts w:eastAsia="Microsoft Sans Serif"/>
                <w:b/>
              </w:rPr>
            </w:pPr>
            <w:r>
              <w:rPr>
                <w:rFonts w:eastAsia="Microsoft Sans Serif"/>
                <w:b/>
              </w:rPr>
              <w:tab/>
            </w:r>
          </w:p>
        </w:tc>
        <w:tc>
          <w:tcPr>
            <w:tcW w:w="4619" w:type="dxa"/>
          </w:tcPr>
          <w:p w:rsidR="00245DEC" w:rsidRPr="00245DEC" w:rsidRDefault="00245DEC" w:rsidP="00245DEC">
            <w:pPr>
              <w:tabs>
                <w:tab w:val="left" w:pos="1172"/>
              </w:tabs>
              <w:spacing w:before="1"/>
              <w:ind w:left="169"/>
              <w:jc w:val="both"/>
              <w:rPr>
                <w:rFonts w:eastAsia="Microsoft Sans Serif"/>
              </w:rPr>
            </w:pPr>
            <w:r w:rsidRPr="00245DEC">
              <w:rPr>
                <w:rFonts w:eastAsia="Microsoft Sans Serif"/>
              </w:rPr>
              <w:t>OUI</w:t>
            </w:r>
            <w:r w:rsidRPr="00245DEC">
              <w:rPr>
                <w:rFonts w:eastAsia="Microsoft Sans Serif"/>
              </w:rPr>
              <w:tab/>
              <w:t>NON</w:t>
            </w:r>
          </w:p>
        </w:tc>
      </w:tr>
      <w:tr w:rsidR="00245DEC" w:rsidRPr="00245DEC" w:rsidTr="002F08C5">
        <w:trPr>
          <w:trHeight w:val="251"/>
        </w:trPr>
        <w:tc>
          <w:tcPr>
            <w:tcW w:w="4607" w:type="dxa"/>
          </w:tcPr>
          <w:p w:rsidR="00245DEC" w:rsidRPr="00245DEC" w:rsidRDefault="00245DEC" w:rsidP="00245DEC">
            <w:pPr>
              <w:spacing w:line="232"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245DEC">
            <w:pPr>
              <w:spacing w:line="232" w:lineRule="exact"/>
              <w:ind w:left="90" w:right="81"/>
              <w:jc w:val="both"/>
              <w:rPr>
                <w:rFonts w:eastAsia="Microsoft Sans Serif"/>
                <w:b/>
              </w:rPr>
            </w:pPr>
          </w:p>
        </w:tc>
        <w:tc>
          <w:tcPr>
            <w:tcW w:w="4619" w:type="dxa"/>
          </w:tcPr>
          <w:p w:rsidR="00245DEC" w:rsidRPr="00245DEC" w:rsidRDefault="00245DEC" w:rsidP="00245DEC">
            <w:pPr>
              <w:tabs>
                <w:tab w:val="left" w:pos="1158"/>
              </w:tabs>
              <w:spacing w:before="1" w:line="231" w:lineRule="exact"/>
              <w:ind w:left="169"/>
              <w:jc w:val="both"/>
              <w:rPr>
                <w:rFonts w:eastAsia="Microsoft Sans Serif"/>
              </w:rPr>
            </w:pPr>
            <w:r w:rsidRPr="00245DEC">
              <w:rPr>
                <w:rFonts w:eastAsia="Microsoft Sans Serif"/>
              </w:rPr>
              <w:t>OUI</w:t>
            </w:r>
            <w:r w:rsidRPr="00245DEC">
              <w:rPr>
                <w:rFonts w:eastAsia="Microsoft Sans Serif"/>
              </w:rPr>
              <w:tab/>
              <w:t>NON</w:t>
            </w:r>
          </w:p>
        </w:tc>
      </w:tr>
      <w:tr w:rsidR="00245DEC" w:rsidRPr="00245DEC" w:rsidTr="002F08C5">
        <w:trPr>
          <w:trHeight w:val="254"/>
        </w:trPr>
        <w:tc>
          <w:tcPr>
            <w:tcW w:w="4607" w:type="dxa"/>
          </w:tcPr>
          <w:p w:rsidR="00245DEC" w:rsidRPr="00245DEC" w:rsidRDefault="00245DEC" w:rsidP="00245DEC">
            <w:pPr>
              <w:spacing w:line="234"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245DEC">
            <w:pPr>
              <w:spacing w:line="234" w:lineRule="exact"/>
              <w:ind w:left="90" w:right="81"/>
              <w:jc w:val="both"/>
              <w:rPr>
                <w:rFonts w:eastAsia="Microsoft Sans Serif"/>
                <w:b/>
              </w:rPr>
            </w:pPr>
          </w:p>
        </w:tc>
        <w:tc>
          <w:tcPr>
            <w:tcW w:w="4619" w:type="dxa"/>
          </w:tcPr>
          <w:p w:rsidR="00245DEC" w:rsidRPr="00245DEC" w:rsidRDefault="00245DEC" w:rsidP="00245DEC">
            <w:pPr>
              <w:tabs>
                <w:tab w:val="left" w:pos="1172"/>
              </w:tabs>
              <w:spacing w:before="3" w:line="231" w:lineRule="exact"/>
              <w:ind w:left="169"/>
              <w:jc w:val="both"/>
              <w:rPr>
                <w:rFonts w:eastAsia="Microsoft Sans Serif"/>
              </w:rPr>
            </w:pPr>
            <w:r w:rsidRPr="00245DEC">
              <w:rPr>
                <w:rFonts w:eastAsia="Microsoft Sans Serif"/>
              </w:rPr>
              <w:t>OUI</w:t>
            </w:r>
            <w:r w:rsidRPr="00245DEC">
              <w:rPr>
                <w:rFonts w:eastAsia="Microsoft Sans Serif"/>
              </w:rPr>
              <w:tab/>
              <w:t>NON</w:t>
            </w:r>
          </w:p>
        </w:tc>
      </w:tr>
      <w:tr w:rsidR="00245DEC" w:rsidRPr="00245DEC" w:rsidTr="002F08C5">
        <w:trPr>
          <w:trHeight w:val="253"/>
        </w:trPr>
        <w:tc>
          <w:tcPr>
            <w:tcW w:w="4607" w:type="dxa"/>
          </w:tcPr>
          <w:p w:rsidR="00245DEC" w:rsidRPr="00245DEC" w:rsidRDefault="00245DEC" w:rsidP="00245DEC">
            <w:pPr>
              <w:spacing w:line="234"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245DEC">
            <w:pPr>
              <w:spacing w:line="234" w:lineRule="exact"/>
              <w:ind w:left="90" w:right="81"/>
              <w:jc w:val="both"/>
              <w:rPr>
                <w:rFonts w:eastAsia="Microsoft Sans Serif"/>
                <w:b/>
              </w:rPr>
            </w:pPr>
          </w:p>
        </w:tc>
        <w:tc>
          <w:tcPr>
            <w:tcW w:w="4619" w:type="dxa"/>
          </w:tcPr>
          <w:p w:rsidR="00245DEC" w:rsidRPr="00245DEC" w:rsidRDefault="00245DEC" w:rsidP="00245DEC">
            <w:pPr>
              <w:tabs>
                <w:tab w:val="left" w:pos="1172"/>
              </w:tabs>
              <w:spacing w:before="1" w:line="233" w:lineRule="exact"/>
              <w:ind w:left="169"/>
              <w:jc w:val="both"/>
              <w:rPr>
                <w:rFonts w:eastAsia="Microsoft Sans Serif"/>
              </w:rPr>
            </w:pPr>
            <w:r w:rsidRPr="00245DEC">
              <w:rPr>
                <w:rFonts w:eastAsia="Microsoft Sans Serif"/>
              </w:rPr>
              <w:t>OUI</w:t>
            </w:r>
            <w:r w:rsidRPr="00245DEC">
              <w:rPr>
                <w:rFonts w:eastAsia="Microsoft Sans Serif"/>
              </w:rPr>
              <w:tab/>
              <w:t>NON</w:t>
            </w:r>
          </w:p>
        </w:tc>
      </w:tr>
      <w:tr w:rsidR="00245DEC" w:rsidRPr="00245DEC" w:rsidTr="002F08C5">
        <w:trPr>
          <w:trHeight w:val="251"/>
        </w:trPr>
        <w:tc>
          <w:tcPr>
            <w:tcW w:w="4607" w:type="dxa"/>
          </w:tcPr>
          <w:p w:rsidR="00245DEC" w:rsidRPr="00245DEC" w:rsidRDefault="00245DEC" w:rsidP="00245DEC">
            <w:pPr>
              <w:spacing w:line="232"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245DEC">
            <w:pPr>
              <w:spacing w:line="232" w:lineRule="exact"/>
              <w:ind w:left="90" w:right="81"/>
              <w:jc w:val="both"/>
              <w:rPr>
                <w:rFonts w:eastAsia="Microsoft Sans Serif"/>
                <w:b/>
              </w:rPr>
            </w:pPr>
          </w:p>
        </w:tc>
        <w:tc>
          <w:tcPr>
            <w:tcW w:w="4619" w:type="dxa"/>
          </w:tcPr>
          <w:p w:rsidR="00245DEC" w:rsidRPr="00245DEC" w:rsidRDefault="00245DEC" w:rsidP="00245DEC">
            <w:pPr>
              <w:tabs>
                <w:tab w:val="left" w:pos="1172"/>
              </w:tabs>
              <w:spacing w:before="1" w:line="231" w:lineRule="exact"/>
              <w:ind w:left="169"/>
              <w:jc w:val="both"/>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245DEC">
      <w:pPr>
        <w:widowControl w:val="0"/>
        <w:autoSpaceDE w:val="0"/>
        <w:autoSpaceDN w:val="0"/>
        <w:ind w:left="679"/>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442F26" w:rsidRDefault="00442F26" w:rsidP="00245DEC">
      <w:pPr>
        <w:pStyle w:val="Texte"/>
      </w:pPr>
    </w:p>
    <w:p w:rsidR="002D6499" w:rsidRPr="00002B6E" w:rsidRDefault="002D6499" w:rsidP="00245DEC">
      <w:pPr>
        <w:pStyle w:val="CHAPITRETITRE"/>
        <w:jc w:val="both"/>
      </w:pPr>
      <w:bookmarkStart w:id="22" w:name="_Toc88658506"/>
      <w:r>
        <w:t>Article</w:t>
      </w:r>
      <w:r w:rsidRPr="00630505">
        <w:t xml:space="preserve"> </w:t>
      </w:r>
      <w:r w:rsidR="00245DEC">
        <w:t>7</w:t>
      </w:r>
      <w:r w:rsidRPr="00630505">
        <w:t xml:space="preserve"> </w:t>
      </w:r>
      <w:r>
        <w:t>–</w:t>
      </w:r>
      <w:r w:rsidRPr="00630505">
        <w:t xml:space="preserve"> </w:t>
      </w:r>
      <w:r>
        <w:t>Montant de la sous-traitance ayant droit au paiement direct</w:t>
      </w:r>
      <w:bookmarkEnd w:id="22"/>
    </w:p>
    <w:p w:rsidR="002D6499" w:rsidRDefault="002D6499" w:rsidP="00245DEC">
      <w:pPr>
        <w:pStyle w:val="Texte"/>
      </w:pPr>
    </w:p>
    <w:p w:rsidR="002D6499" w:rsidRPr="00875372" w:rsidRDefault="00245DEC" w:rsidP="00245DEC">
      <w:pPr>
        <w:ind w:right="-1"/>
        <w:rPr>
          <w:b/>
        </w:rPr>
      </w:pPr>
      <w:r>
        <w:rPr>
          <w:b/>
        </w:rPr>
        <w:t>7</w:t>
      </w:r>
      <w:r w:rsidR="002D6499">
        <w:rPr>
          <w:b/>
        </w:rPr>
        <w:t>.1</w:t>
      </w:r>
      <w:r w:rsidR="002D6499" w:rsidRPr="00875372">
        <w:rPr>
          <w:b/>
        </w:rPr>
        <w:t xml:space="preserve"> – </w:t>
      </w:r>
      <w:r w:rsidR="002D6499">
        <w:rPr>
          <w:b/>
        </w:rPr>
        <w:t xml:space="preserve">Montant de la sous-traitance proposée </w:t>
      </w:r>
      <w:r w:rsidR="002D6499" w:rsidRPr="00CC354E">
        <w:rPr>
          <w:b/>
          <w:u w:val="single"/>
        </w:rPr>
        <w:t>avant</w:t>
      </w:r>
      <w:r w:rsidR="002D6499">
        <w:rPr>
          <w:b/>
        </w:rPr>
        <w:t xml:space="preserve"> la date limite de remise des offres</w:t>
      </w:r>
    </w:p>
    <w:p w:rsidR="002D6499" w:rsidRDefault="002D6499" w:rsidP="00245DEC">
      <w:pPr>
        <w:ind w:left="567" w:right="-1"/>
      </w:pPr>
    </w:p>
    <w:p w:rsidR="002D6499" w:rsidRDefault="00981AC8" w:rsidP="00245DEC">
      <w:pPr>
        <w:ind w:left="567" w:right="-1"/>
      </w:pPr>
      <w:r>
        <w:t>Le</w:t>
      </w:r>
      <w:ins w:id="23" w:author="MARMIN STEPHANIE (CPAM GIRONDE)" w:date="2025-10-29T10:48:00Z">
        <w:r w:rsidR="00C900BE">
          <w:t>(</w:t>
        </w:r>
      </w:ins>
      <w:r>
        <w:t>s</w:t>
      </w:r>
      <w:ins w:id="24" w:author="MARMIN STEPHANIE (CPAM GIRONDE)" w:date="2025-10-29T10:48:00Z">
        <w:r w:rsidR="00C900BE">
          <w:t>)</w:t>
        </w:r>
      </w:ins>
      <w:r>
        <w:t xml:space="preserve"> document</w:t>
      </w:r>
      <w:ins w:id="25" w:author="MARMIN STEPHANIE (CPAM GIRONDE)" w:date="2025-10-29T10:48:00Z">
        <w:r w:rsidR="00C900BE">
          <w:t>(</w:t>
        </w:r>
      </w:ins>
      <w:r>
        <w:t>s</w:t>
      </w:r>
      <w:ins w:id="26" w:author="MARMIN STEPHANIE (CPAM GIRONDE)" w:date="2025-10-29T10:48:00Z">
        <w:r w:rsidR="00C900BE">
          <w:t>)</w:t>
        </w:r>
      </w:ins>
      <w:r>
        <w:t xml:space="preserve"> joint</w:t>
      </w:r>
      <w:ins w:id="27" w:author="MARMIN STEPHANIE (CPAM GIRONDE)" w:date="2025-10-29T10:48:00Z">
        <w:r w:rsidR="00C900BE">
          <w:t>(</w:t>
        </w:r>
      </w:ins>
      <w:r>
        <w:t>s</w:t>
      </w:r>
      <w:ins w:id="28" w:author="MARMIN STEPHANIE (CPAM GIRONDE)" w:date="2025-10-29T10:48:00Z">
        <w:r w:rsidR="00C900BE">
          <w:t>)</w:t>
        </w:r>
      </w:ins>
      <w:r>
        <w:t xml:space="preserve">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D6499" w:rsidRDefault="002D6499" w:rsidP="00245DEC">
      <w:pPr>
        <w:ind w:left="567" w:right="-1"/>
      </w:pPr>
      <w:r>
        <w:lastRenderedPageBreak/>
        <w:t>La notification du marché emporte acceptation du sous-traitant et agrément de ses conditions de paiement.</w:t>
      </w:r>
    </w:p>
    <w:p w:rsidR="002D6499" w:rsidRDefault="002D6499" w:rsidP="00245DEC">
      <w:pPr>
        <w:ind w:left="567" w:right="-1"/>
      </w:pPr>
    </w:p>
    <w:p w:rsidR="002D6499" w:rsidRDefault="002D6499">
      <w:pPr>
        <w:spacing w:before="120"/>
        <w:ind w:left="567"/>
        <w:pPrChange w:id="29" w:author="MARMIN STEPHANIE (CPAM GIRONDE)" w:date="2025-10-29T10:48:00Z">
          <w:pPr>
            <w:spacing w:before="120"/>
          </w:pPr>
        </w:pPrChange>
      </w:pPr>
      <w:r>
        <w:t>Il résulte de l’ensemble des déclarations annexées au présent acte d’engagement que le montant total des prestations que l’envisage ou que nous envisageons de sous-traiter et pour lesquelles le ou les sous-traitant(s) envisagé(s) est (sont) ayant dr</w:t>
      </w:r>
      <w:r w:rsidR="00245DEC">
        <w:t>oit au paiement direct est de :</w:t>
      </w:r>
    </w:p>
    <w:p w:rsidR="00245DEC" w:rsidRDefault="00245DEC" w:rsidP="00245DEC">
      <w:pPr>
        <w:ind w:left="567" w:right="-1"/>
      </w:pPr>
    </w:p>
    <w:p w:rsidR="002D6499" w:rsidRDefault="002D6499" w:rsidP="00245DEC">
      <w:pPr>
        <w:tabs>
          <w:tab w:val="right" w:leader="dot" w:pos="9639"/>
        </w:tabs>
        <w:snapToGrid w:val="0"/>
        <w:spacing w:before="120"/>
        <w:ind w:left="567"/>
        <w:rPr>
          <w:b/>
        </w:rPr>
      </w:pPr>
      <w:r>
        <w:rPr>
          <w:b/>
        </w:rPr>
        <w:t>Montant T.T.C.</w:t>
      </w:r>
      <w:r w:rsidRPr="00631AD5">
        <w:rPr>
          <w:b/>
        </w:rPr>
        <w:t>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45DEC" w:rsidRDefault="00245DEC" w:rsidP="00245DEC">
      <w:pPr>
        <w:tabs>
          <w:tab w:val="right" w:leader="dot" w:pos="9639"/>
        </w:tabs>
        <w:snapToGrid w:val="0"/>
        <w:spacing w:before="120"/>
        <w:ind w:left="567"/>
        <w:rPr>
          <w:b/>
        </w:rPr>
      </w:pPr>
    </w:p>
    <w:p w:rsidR="002D6499" w:rsidRDefault="002D6499" w:rsidP="00245DEC">
      <w:pPr>
        <w:tabs>
          <w:tab w:val="left" w:pos="3119"/>
          <w:tab w:val="right" w:leader="dot" w:pos="9639"/>
        </w:tabs>
        <w:snapToGrid w:val="0"/>
        <w:spacing w:before="120" w:after="120"/>
        <w:ind w:left="3119" w:hanging="2552"/>
      </w:pPr>
      <w:r w:rsidRPr="00631AD5">
        <w:rPr>
          <w:b/>
        </w:rPr>
        <w:t>Soit en lettres (</w:t>
      </w:r>
      <w:r>
        <w:rPr>
          <w:b/>
        </w:rPr>
        <w:t>T.T.C.</w:t>
      </w:r>
      <w:r w:rsidRPr="00631AD5">
        <w:rPr>
          <w:b/>
        </w:rPr>
        <w:t xml:space="preserve"> en euros)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45DEC" w:rsidRDefault="00245DEC" w:rsidP="00245DEC">
      <w:pPr>
        <w:tabs>
          <w:tab w:val="left" w:pos="3119"/>
          <w:tab w:val="right" w:leader="dot" w:pos="9639"/>
        </w:tabs>
        <w:snapToGrid w:val="0"/>
        <w:spacing w:before="120" w:after="120"/>
        <w:ind w:left="3119" w:hanging="2552"/>
      </w:pPr>
    </w:p>
    <w:tbl>
      <w:tblPr>
        <w:tblStyle w:val="Grilledutableau"/>
        <w:tblW w:w="0" w:type="auto"/>
        <w:tblInd w:w="567" w:type="dxa"/>
        <w:tblLook w:val="04A0" w:firstRow="1" w:lastRow="0" w:firstColumn="1" w:lastColumn="0" w:noHBand="0" w:noVBand="1"/>
      </w:tblPr>
      <w:tblGrid>
        <w:gridCol w:w="3030"/>
        <w:gridCol w:w="3016"/>
        <w:gridCol w:w="3016"/>
      </w:tblGrid>
      <w:tr w:rsidR="002D6499" w:rsidTr="00245DEC">
        <w:trPr>
          <w:trHeight w:val="567"/>
        </w:trPr>
        <w:tc>
          <w:tcPr>
            <w:tcW w:w="3102" w:type="dxa"/>
            <w:vAlign w:val="center"/>
          </w:tcPr>
          <w:p w:rsidR="002D6499" w:rsidRPr="00CC354E" w:rsidRDefault="002D6499" w:rsidP="00245DEC">
            <w:pPr>
              <w:ind w:right="-1"/>
              <w:rPr>
                <w:b/>
              </w:rPr>
            </w:pPr>
            <w:r w:rsidRPr="00CC354E">
              <w:rPr>
                <w:b/>
              </w:rPr>
              <w:t>Désignation du sous-traitant</w:t>
            </w:r>
          </w:p>
        </w:tc>
        <w:tc>
          <w:tcPr>
            <w:tcW w:w="3093" w:type="dxa"/>
            <w:vAlign w:val="center"/>
          </w:tcPr>
          <w:p w:rsidR="002D6499" w:rsidRPr="00CC354E" w:rsidRDefault="002D6499" w:rsidP="00245DEC">
            <w:pPr>
              <w:ind w:right="-1"/>
              <w:rPr>
                <w:b/>
              </w:rPr>
            </w:pPr>
            <w:r w:rsidRPr="00CC354E">
              <w:rPr>
                <w:b/>
              </w:rPr>
              <w:t>Nature de la prestation</w:t>
            </w:r>
          </w:p>
        </w:tc>
        <w:tc>
          <w:tcPr>
            <w:tcW w:w="3093" w:type="dxa"/>
            <w:vAlign w:val="center"/>
          </w:tcPr>
          <w:p w:rsidR="002D6499" w:rsidRPr="00CC354E" w:rsidRDefault="002D6499" w:rsidP="00245DEC">
            <w:pPr>
              <w:ind w:right="-1"/>
              <w:rPr>
                <w:b/>
              </w:rPr>
            </w:pPr>
            <w:r w:rsidRPr="00CC354E">
              <w:rPr>
                <w:b/>
              </w:rPr>
              <w:t>Montant de la prestation T.T.C.</w:t>
            </w:r>
          </w:p>
        </w:tc>
      </w:tr>
      <w:tr w:rsidR="00245DEC" w:rsidTr="00245DEC">
        <w:trPr>
          <w:trHeight w:val="3340"/>
        </w:trPr>
        <w:tc>
          <w:tcPr>
            <w:tcW w:w="3102" w:type="dxa"/>
            <w:vAlign w:val="center"/>
          </w:tcPr>
          <w:p w:rsidR="00245DEC" w:rsidRPr="00CC354E" w:rsidRDefault="00245DEC" w:rsidP="00245DEC">
            <w:pPr>
              <w:ind w:right="-1"/>
              <w:rPr>
                <w:b/>
              </w:rPr>
            </w:pPr>
          </w:p>
        </w:tc>
        <w:tc>
          <w:tcPr>
            <w:tcW w:w="3093" w:type="dxa"/>
            <w:vAlign w:val="center"/>
          </w:tcPr>
          <w:p w:rsidR="00245DEC" w:rsidRPr="00CC354E" w:rsidRDefault="00245DEC" w:rsidP="00245DEC">
            <w:pPr>
              <w:ind w:right="-1"/>
              <w:rPr>
                <w:b/>
              </w:rPr>
            </w:pPr>
          </w:p>
        </w:tc>
        <w:tc>
          <w:tcPr>
            <w:tcW w:w="3093" w:type="dxa"/>
            <w:vAlign w:val="center"/>
          </w:tcPr>
          <w:p w:rsidR="00245DEC" w:rsidRPr="00CC354E" w:rsidRDefault="00245DEC" w:rsidP="00245DEC">
            <w:pPr>
              <w:ind w:right="-1"/>
              <w:rPr>
                <w:b/>
              </w:rPr>
            </w:pPr>
          </w:p>
        </w:tc>
      </w:tr>
    </w:tbl>
    <w:p w:rsidR="002D6499" w:rsidRDefault="002D6499" w:rsidP="00245DEC">
      <w:pPr>
        <w:ind w:right="-1"/>
      </w:pPr>
    </w:p>
    <w:p w:rsidR="00245DEC" w:rsidRDefault="00245DEC" w:rsidP="00245DEC">
      <w:pPr>
        <w:ind w:right="-1"/>
      </w:pP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r w:rsidRPr="002267D9">
        <w:rPr>
          <w:b/>
        </w:rPr>
        <w:t>Zone réservée au pouvoir adjudicateur</w:t>
      </w: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p>
    <w:p w:rsidR="002D6499" w:rsidRPr="002267D9"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245DEC">
      <w:pPr>
        <w:pBdr>
          <w:top w:val="single" w:sz="12" w:space="6" w:color="auto"/>
          <w:left w:val="single" w:sz="12" w:space="6"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45DEC" w:rsidRDefault="00245DEC" w:rsidP="00245DEC">
      <w:pPr>
        <w:ind w:right="-1"/>
      </w:pPr>
    </w:p>
    <w:p w:rsidR="002D6499" w:rsidRPr="00875372" w:rsidRDefault="00245DEC" w:rsidP="00245DEC">
      <w:pPr>
        <w:ind w:right="-1"/>
        <w:rPr>
          <w:b/>
        </w:rPr>
      </w:pPr>
      <w:r>
        <w:rPr>
          <w:b/>
        </w:rPr>
        <w:t>7</w:t>
      </w:r>
      <w:r w:rsidR="002D6499">
        <w:rPr>
          <w:b/>
        </w:rPr>
        <w:t>.2</w:t>
      </w:r>
      <w:r w:rsidR="002D6499" w:rsidRPr="00875372">
        <w:rPr>
          <w:b/>
        </w:rPr>
        <w:t xml:space="preserve"> – </w:t>
      </w:r>
      <w:r w:rsidR="002D6499">
        <w:rPr>
          <w:b/>
        </w:rPr>
        <w:t xml:space="preserve">Evolution du montant de la sous-traitance </w:t>
      </w:r>
      <w:r w:rsidR="002D6499" w:rsidRPr="00CC354E">
        <w:rPr>
          <w:b/>
          <w:u w:val="single"/>
        </w:rPr>
        <w:t>après</w:t>
      </w:r>
      <w:r w:rsidR="002D6499">
        <w:rPr>
          <w:b/>
        </w:rPr>
        <w:t xml:space="preserve"> la date limite de remise des offres</w:t>
      </w:r>
    </w:p>
    <w:p w:rsidR="002D6499" w:rsidRDefault="002D6499" w:rsidP="00245DEC">
      <w:pPr>
        <w:ind w:left="567" w:right="-1"/>
      </w:pPr>
    </w:p>
    <w:p w:rsidR="00245DEC" w:rsidRDefault="002D6499" w:rsidP="00245DEC">
      <w:pPr>
        <w:ind w:left="567" w:right="-1"/>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r w:rsidR="00245DEC">
        <w:br w:type="page"/>
      </w:r>
    </w:p>
    <w:p w:rsidR="002D6499" w:rsidRDefault="002D6499" w:rsidP="00245DEC">
      <w:pPr>
        <w:ind w:right="-1"/>
      </w:pPr>
      <w:r>
        <w:rPr>
          <w:noProof/>
        </w:rPr>
        <w:lastRenderedPageBreak/>
        <mc:AlternateContent>
          <mc:Choice Requires="wps">
            <w:drawing>
              <wp:anchor distT="0" distB="0" distL="114300" distR="114300" simplePos="0" relativeHeight="251659264" behindDoc="0" locked="0" layoutInCell="1" allowOverlap="1" wp14:anchorId="23743185" wp14:editId="3B9C8A97">
                <wp:simplePos x="0" y="0"/>
                <wp:positionH relativeFrom="column">
                  <wp:posOffset>203835</wp:posOffset>
                </wp:positionH>
                <wp:positionV relativeFrom="paragraph">
                  <wp:posOffset>116840</wp:posOffset>
                </wp:positionV>
                <wp:extent cx="6096000" cy="7362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6096000" cy="736282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CFFB3B" id="Rectangle 10" o:spid="_x0000_s1026" style="position:absolute;margin-left:16.05pt;margin-top:9.2pt;width:480pt;height:57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" filled="f" strokecolor="black [3213]" strokeweight="1.5pt"/>
            </w:pict>
          </mc:Fallback>
        </mc:AlternateContent>
      </w:r>
    </w:p>
    <w:p w:rsidR="002D6499" w:rsidRDefault="002D6499" w:rsidP="00245DEC">
      <w:pPr>
        <w:tabs>
          <w:tab w:val="right" w:leader="dot" w:pos="8647"/>
        </w:tabs>
        <w:ind w:left="567"/>
        <w:rPr>
          <w:b/>
        </w:rPr>
      </w:pPr>
      <w:r w:rsidRPr="002267D9">
        <w:rPr>
          <w:b/>
        </w:rPr>
        <w:t>Zone réservée au pouvoir adjudicateur</w:t>
      </w:r>
    </w:p>
    <w:p w:rsidR="002D6499" w:rsidRDefault="002D6499" w:rsidP="00245DEC">
      <w:pPr>
        <w:tabs>
          <w:tab w:val="right" w:leader="dot" w:pos="8647"/>
        </w:tabs>
        <w:ind w:left="567"/>
        <w:rPr>
          <w:b/>
        </w:rPr>
      </w:pPr>
    </w:p>
    <w:p w:rsidR="002D6499" w:rsidRDefault="002D6499" w:rsidP="00245DEC">
      <w:pPr>
        <w:tabs>
          <w:tab w:val="right" w:leader="dot" w:pos="8647"/>
        </w:tabs>
        <w:ind w:left="567"/>
        <w:rPr>
          <w:b/>
        </w:rPr>
      </w:pPr>
      <w:r>
        <w:rPr>
          <w:b/>
        </w:rPr>
        <w:t>Tracé des prestations dont la sous-traitance a été proposée et acceptée après la date limite de remise des offres et constatée par acte spécial avant toute cession ou nantissement.</w:t>
      </w:r>
    </w:p>
    <w:p w:rsidR="002D6499" w:rsidRDefault="002D6499" w:rsidP="00245DEC">
      <w:pPr>
        <w:tabs>
          <w:tab w:val="right" w:leader="dot" w:pos="8647"/>
        </w:tabs>
        <w:ind w:left="567"/>
        <w:rPr>
          <w:b/>
        </w:rPr>
      </w:pPr>
    </w:p>
    <w:p w:rsidR="002D6499" w:rsidRPr="00E553BA" w:rsidRDefault="002D6499" w:rsidP="00245DEC">
      <w:pPr>
        <w:tabs>
          <w:tab w:val="right" w:leader="dot" w:pos="8647"/>
        </w:tabs>
        <w:spacing w:after="60"/>
        <w:ind w:left="567"/>
        <w:rPr>
          <w:b/>
        </w:rPr>
      </w:pPr>
      <w:r w:rsidRPr="00E553BA">
        <w:rPr>
          <w:b/>
        </w:rPr>
        <w:t>Acte spécial n° 1 :</w:t>
      </w:r>
    </w:p>
    <w:tbl>
      <w:tblPr>
        <w:tblStyle w:val="Grilledutableau"/>
        <w:tblW w:w="0" w:type="auto"/>
        <w:tblInd w:w="567" w:type="dxa"/>
        <w:tblLook w:val="04A0" w:firstRow="1" w:lastRow="0" w:firstColumn="1" w:lastColumn="0" w:noHBand="0" w:noVBand="1"/>
      </w:tblPr>
      <w:tblGrid>
        <w:gridCol w:w="3024"/>
        <w:gridCol w:w="3019"/>
        <w:gridCol w:w="3019"/>
      </w:tblGrid>
      <w:tr w:rsidR="002D6499" w:rsidTr="002D6499">
        <w:trPr>
          <w:trHeight w:val="567"/>
        </w:trPr>
        <w:tc>
          <w:tcPr>
            <w:tcW w:w="3096" w:type="dxa"/>
            <w:vAlign w:val="center"/>
          </w:tcPr>
          <w:p w:rsidR="002D6499" w:rsidRPr="00CC354E" w:rsidRDefault="002D6499" w:rsidP="00245DEC">
            <w:pPr>
              <w:ind w:right="-1"/>
              <w:rPr>
                <w:b/>
              </w:rPr>
            </w:pPr>
            <w:r w:rsidRPr="00CC354E">
              <w:rPr>
                <w:b/>
              </w:rPr>
              <w:t xml:space="preserve">Désignation du </w:t>
            </w:r>
            <w:r>
              <w:rPr>
                <w:b/>
              </w:rPr>
              <w:t xml:space="preserve">ou des </w:t>
            </w:r>
            <w:r w:rsidRPr="00CC354E">
              <w:rPr>
                <w:b/>
              </w:rPr>
              <w:t>sous-traitant</w:t>
            </w:r>
            <w:r>
              <w:rPr>
                <w:b/>
              </w:rPr>
              <w:t>(s)</w:t>
            </w:r>
          </w:p>
        </w:tc>
        <w:tc>
          <w:tcPr>
            <w:tcW w:w="3096" w:type="dxa"/>
            <w:vAlign w:val="center"/>
          </w:tcPr>
          <w:p w:rsidR="002D6499" w:rsidRPr="00CC354E" w:rsidRDefault="002D6499" w:rsidP="00245DEC">
            <w:pPr>
              <w:ind w:right="-1"/>
              <w:rPr>
                <w:b/>
              </w:rPr>
            </w:pPr>
            <w:r w:rsidRPr="00CC354E">
              <w:rPr>
                <w:b/>
              </w:rPr>
              <w:t>Nature de la prestation</w:t>
            </w:r>
          </w:p>
        </w:tc>
        <w:tc>
          <w:tcPr>
            <w:tcW w:w="3096" w:type="dxa"/>
            <w:vAlign w:val="center"/>
          </w:tcPr>
          <w:p w:rsidR="002D6499" w:rsidRPr="00CC354E" w:rsidRDefault="002D6499" w:rsidP="00245DEC">
            <w:pPr>
              <w:ind w:right="-1"/>
              <w:rPr>
                <w:b/>
              </w:rPr>
            </w:pPr>
            <w:r w:rsidRPr="00CC354E">
              <w:rPr>
                <w:b/>
              </w:rPr>
              <w:t>Montant de la prestation T.T.C.</w:t>
            </w:r>
          </w:p>
        </w:tc>
      </w:tr>
      <w:tr w:rsidR="002D6499" w:rsidTr="002D6499">
        <w:trPr>
          <w:trHeight w:val="1701"/>
        </w:trPr>
        <w:tc>
          <w:tcPr>
            <w:tcW w:w="3096" w:type="dxa"/>
          </w:tcPr>
          <w:p w:rsidR="002D6499" w:rsidRDefault="002D6499" w:rsidP="00245DEC">
            <w:pPr>
              <w:ind w:right="-1"/>
            </w:pPr>
          </w:p>
          <w:p w:rsidR="002D6499" w:rsidRDefault="002D6499" w:rsidP="00245DEC">
            <w:pPr>
              <w:ind w:right="-1"/>
            </w:pPr>
          </w:p>
        </w:tc>
        <w:tc>
          <w:tcPr>
            <w:tcW w:w="3096" w:type="dxa"/>
          </w:tcPr>
          <w:p w:rsidR="002D6499" w:rsidRDefault="002D6499" w:rsidP="00245DEC">
            <w:pPr>
              <w:ind w:right="-1"/>
            </w:pPr>
          </w:p>
          <w:p w:rsidR="002D6499" w:rsidRDefault="002D6499" w:rsidP="00245DEC">
            <w:pPr>
              <w:ind w:right="-1"/>
            </w:pPr>
          </w:p>
        </w:tc>
        <w:tc>
          <w:tcPr>
            <w:tcW w:w="3096" w:type="dxa"/>
          </w:tcPr>
          <w:p w:rsidR="002D6499" w:rsidRDefault="002D6499" w:rsidP="00245DEC">
            <w:pPr>
              <w:ind w:right="-1"/>
            </w:pPr>
          </w:p>
          <w:p w:rsidR="002D6499" w:rsidRDefault="002D6499" w:rsidP="00245DEC">
            <w:pPr>
              <w:ind w:right="-1"/>
            </w:pPr>
          </w:p>
        </w:tc>
      </w:tr>
    </w:tbl>
    <w:p w:rsidR="002D6499" w:rsidRDefault="002D6499" w:rsidP="00245DEC">
      <w:pPr>
        <w:tabs>
          <w:tab w:val="right" w:leader="dot" w:pos="8647"/>
        </w:tabs>
        <w:ind w:left="567"/>
        <w:rPr>
          <w:b/>
        </w:rPr>
      </w:pPr>
    </w:p>
    <w:p w:rsidR="002D6499" w:rsidRDefault="002D6499" w:rsidP="00245DEC">
      <w:pPr>
        <w:tabs>
          <w:tab w:val="right" w:leader="dot" w:pos="8647"/>
        </w:tabs>
        <w:ind w:left="567"/>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2D6499" w:rsidRDefault="002D6499" w:rsidP="00245DEC">
      <w:pPr>
        <w:tabs>
          <w:tab w:val="right" w:leader="dot" w:pos="8647"/>
        </w:tabs>
        <w:spacing w:before="120"/>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245DEC">
      <w:pPr>
        <w:tabs>
          <w:tab w:val="right" w:leader="dot" w:pos="8647"/>
        </w:tabs>
        <w:spacing w:before="120"/>
        <w:ind w:left="567"/>
      </w:pPr>
      <w:r w:rsidRPr="00631AD5">
        <w:rPr>
          <w:b/>
        </w:rPr>
        <w:t>Soit en lettres (</w:t>
      </w:r>
      <w:r>
        <w:rPr>
          <w:b/>
        </w:rPr>
        <w:t>T.T.C.</w:t>
      </w:r>
      <w:r w:rsidRPr="00631AD5">
        <w:rPr>
          <w:b/>
        </w:rPr>
        <w:t xml:space="preserve"> en euros)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245DEC">
      <w:pPr>
        <w:tabs>
          <w:tab w:val="right" w:leader="dot" w:pos="8647"/>
        </w:tabs>
        <w:ind w:left="567"/>
        <w:rPr>
          <w:b/>
        </w:rPr>
      </w:pPr>
    </w:p>
    <w:p w:rsidR="002D6499" w:rsidRPr="00245DEC" w:rsidRDefault="002D6499" w:rsidP="00245DEC">
      <w:pPr>
        <w:tabs>
          <w:tab w:val="right" w:leader="dot" w:pos="8647"/>
        </w:tabs>
        <w:ind w:left="567"/>
        <w:rPr>
          <w:b/>
        </w:rPr>
      </w:pPr>
      <w:r w:rsidRPr="00CC354E">
        <w:rPr>
          <w:b/>
          <w:color w:val="FF0000"/>
        </w:rPr>
        <w:sym w:font="Wingdings" w:char="F0E8"/>
      </w:r>
      <w:r>
        <w:rPr>
          <w:b/>
          <w:color w:val="FF0000"/>
        </w:rPr>
        <w:t xml:space="preserve"> </w:t>
      </w:r>
      <w:r>
        <w:rPr>
          <w:b/>
        </w:rPr>
        <w:t>Cette stipulation an</w:t>
      </w:r>
      <w:r w:rsidR="00245DEC">
        <w:rPr>
          <w:b/>
        </w:rPr>
        <w:t>nule et remplace la précédente.</w:t>
      </w:r>
    </w:p>
    <w:p w:rsidR="002D6499" w:rsidRDefault="002D6499" w:rsidP="00245DEC">
      <w:pPr>
        <w:ind w:left="567" w:right="-1"/>
      </w:pPr>
    </w:p>
    <w:p w:rsidR="002D6499" w:rsidRPr="00E553BA" w:rsidRDefault="002D6499" w:rsidP="00245DEC">
      <w:pPr>
        <w:tabs>
          <w:tab w:val="right" w:leader="dot" w:pos="8647"/>
        </w:tabs>
        <w:spacing w:after="60"/>
        <w:ind w:left="567"/>
        <w:rPr>
          <w:b/>
        </w:rPr>
      </w:pPr>
      <w:r w:rsidRPr="00E553BA">
        <w:rPr>
          <w:b/>
        </w:rPr>
        <w:t xml:space="preserve">Acte spécial n° </w:t>
      </w:r>
      <w:r>
        <w:rPr>
          <w:b/>
        </w:rPr>
        <w:t>2</w:t>
      </w:r>
      <w:r w:rsidRPr="00E553BA">
        <w:rPr>
          <w:b/>
        </w:rPr>
        <w:t> :</w:t>
      </w:r>
    </w:p>
    <w:tbl>
      <w:tblPr>
        <w:tblStyle w:val="Grilledutableau"/>
        <w:tblW w:w="0" w:type="auto"/>
        <w:tblInd w:w="567" w:type="dxa"/>
        <w:tblLook w:val="04A0" w:firstRow="1" w:lastRow="0" w:firstColumn="1" w:lastColumn="0" w:noHBand="0" w:noVBand="1"/>
      </w:tblPr>
      <w:tblGrid>
        <w:gridCol w:w="3024"/>
        <w:gridCol w:w="3019"/>
        <w:gridCol w:w="3019"/>
      </w:tblGrid>
      <w:tr w:rsidR="002D6499" w:rsidTr="002D6499">
        <w:trPr>
          <w:trHeight w:val="567"/>
        </w:trPr>
        <w:tc>
          <w:tcPr>
            <w:tcW w:w="3096" w:type="dxa"/>
            <w:vAlign w:val="center"/>
          </w:tcPr>
          <w:p w:rsidR="002D6499" w:rsidRPr="00CC354E" w:rsidRDefault="002D6499" w:rsidP="00245DEC">
            <w:pPr>
              <w:ind w:right="-1"/>
              <w:rPr>
                <w:b/>
              </w:rPr>
            </w:pPr>
            <w:r w:rsidRPr="00CC354E">
              <w:rPr>
                <w:b/>
              </w:rPr>
              <w:t xml:space="preserve">Désignation du </w:t>
            </w:r>
            <w:r>
              <w:rPr>
                <w:b/>
              </w:rPr>
              <w:t xml:space="preserve">ou des </w:t>
            </w:r>
            <w:r w:rsidRPr="00CC354E">
              <w:rPr>
                <w:b/>
              </w:rPr>
              <w:t>sous-traitant</w:t>
            </w:r>
            <w:r>
              <w:rPr>
                <w:b/>
              </w:rPr>
              <w:t>(s)</w:t>
            </w:r>
          </w:p>
        </w:tc>
        <w:tc>
          <w:tcPr>
            <w:tcW w:w="3096" w:type="dxa"/>
            <w:vAlign w:val="center"/>
          </w:tcPr>
          <w:p w:rsidR="002D6499" w:rsidRPr="00CC354E" w:rsidRDefault="002D6499" w:rsidP="00245DEC">
            <w:pPr>
              <w:ind w:right="-1"/>
              <w:rPr>
                <w:b/>
              </w:rPr>
            </w:pPr>
            <w:r w:rsidRPr="00CC354E">
              <w:rPr>
                <w:b/>
              </w:rPr>
              <w:t>Nature de la prestation</w:t>
            </w:r>
          </w:p>
        </w:tc>
        <w:tc>
          <w:tcPr>
            <w:tcW w:w="3096" w:type="dxa"/>
            <w:vAlign w:val="center"/>
          </w:tcPr>
          <w:p w:rsidR="002D6499" w:rsidRPr="00CC354E" w:rsidRDefault="002D6499" w:rsidP="00245DEC">
            <w:pPr>
              <w:ind w:right="-1"/>
              <w:rPr>
                <w:b/>
              </w:rPr>
            </w:pPr>
            <w:r w:rsidRPr="00CC354E">
              <w:rPr>
                <w:b/>
              </w:rPr>
              <w:t>Montant de la prestation T.T.C.</w:t>
            </w:r>
          </w:p>
        </w:tc>
      </w:tr>
      <w:tr w:rsidR="002D6499" w:rsidTr="002D6499">
        <w:trPr>
          <w:trHeight w:val="1701"/>
        </w:trPr>
        <w:tc>
          <w:tcPr>
            <w:tcW w:w="3096" w:type="dxa"/>
          </w:tcPr>
          <w:p w:rsidR="002D6499" w:rsidRDefault="002D6499" w:rsidP="00245DEC">
            <w:pPr>
              <w:ind w:right="-1"/>
            </w:pPr>
          </w:p>
          <w:p w:rsidR="002D6499" w:rsidRDefault="002D6499" w:rsidP="00245DEC">
            <w:pPr>
              <w:ind w:right="-1"/>
            </w:pPr>
          </w:p>
        </w:tc>
        <w:tc>
          <w:tcPr>
            <w:tcW w:w="3096" w:type="dxa"/>
          </w:tcPr>
          <w:p w:rsidR="002D6499" w:rsidRDefault="002D6499" w:rsidP="00245DEC">
            <w:pPr>
              <w:ind w:right="-1"/>
            </w:pPr>
          </w:p>
          <w:p w:rsidR="002D6499" w:rsidRDefault="002D6499" w:rsidP="00245DEC">
            <w:pPr>
              <w:ind w:right="-1"/>
            </w:pPr>
          </w:p>
        </w:tc>
        <w:tc>
          <w:tcPr>
            <w:tcW w:w="3096" w:type="dxa"/>
          </w:tcPr>
          <w:p w:rsidR="002D6499" w:rsidRDefault="002D6499" w:rsidP="00245DEC">
            <w:pPr>
              <w:ind w:right="-1"/>
            </w:pPr>
          </w:p>
          <w:p w:rsidR="002D6499" w:rsidRDefault="002D6499" w:rsidP="00245DEC">
            <w:pPr>
              <w:ind w:right="-1"/>
            </w:pPr>
          </w:p>
        </w:tc>
      </w:tr>
    </w:tbl>
    <w:p w:rsidR="002D6499" w:rsidRDefault="002D6499" w:rsidP="00245DEC">
      <w:pPr>
        <w:tabs>
          <w:tab w:val="right" w:leader="dot" w:pos="8647"/>
        </w:tabs>
        <w:ind w:left="567"/>
        <w:rPr>
          <w:b/>
        </w:rPr>
      </w:pPr>
    </w:p>
    <w:p w:rsidR="002D6499" w:rsidRDefault="002D6499" w:rsidP="00245DEC">
      <w:pPr>
        <w:tabs>
          <w:tab w:val="right" w:leader="dot" w:pos="8647"/>
        </w:tabs>
        <w:ind w:left="567"/>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2D6499" w:rsidRDefault="002D6499" w:rsidP="00245DEC">
      <w:pPr>
        <w:tabs>
          <w:tab w:val="right" w:leader="dot" w:pos="8647"/>
        </w:tabs>
        <w:spacing w:before="120"/>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245DEC">
      <w:pPr>
        <w:tabs>
          <w:tab w:val="right" w:leader="dot" w:pos="8647"/>
        </w:tabs>
        <w:spacing w:before="120"/>
        <w:ind w:left="567"/>
      </w:pPr>
      <w:r w:rsidRPr="00631AD5">
        <w:rPr>
          <w:b/>
        </w:rPr>
        <w:t>Soit en lettres (</w:t>
      </w:r>
      <w:r>
        <w:rPr>
          <w:b/>
        </w:rPr>
        <w:t>T.T.C.</w:t>
      </w:r>
      <w:r w:rsidRPr="00631AD5">
        <w:rPr>
          <w:b/>
        </w:rPr>
        <w:t xml:space="preserve"> en euros)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245DEC">
      <w:pPr>
        <w:tabs>
          <w:tab w:val="right" w:leader="dot" w:pos="8647"/>
        </w:tabs>
        <w:ind w:left="567"/>
        <w:rPr>
          <w:b/>
        </w:rPr>
      </w:pPr>
    </w:p>
    <w:p w:rsidR="002D6499" w:rsidRDefault="002D6499" w:rsidP="00245DEC">
      <w:pPr>
        <w:tabs>
          <w:tab w:val="right" w:leader="dot" w:pos="8647"/>
        </w:tabs>
        <w:ind w:left="567"/>
        <w:rPr>
          <w:b/>
        </w:rPr>
      </w:pPr>
      <w:r w:rsidRPr="00CC354E">
        <w:rPr>
          <w:b/>
          <w:color w:val="FF0000"/>
        </w:rPr>
        <w:sym w:font="Wingdings" w:char="F0E8"/>
      </w:r>
      <w:r>
        <w:rPr>
          <w:b/>
          <w:color w:val="FF0000"/>
        </w:rPr>
        <w:t xml:space="preserve"> </w:t>
      </w:r>
      <w:r>
        <w:rPr>
          <w:b/>
        </w:rPr>
        <w:t>Cette stipulation annule et remplace la précédente.</w:t>
      </w:r>
    </w:p>
    <w:p w:rsidR="002D6499" w:rsidRDefault="002D6499" w:rsidP="00245DEC">
      <w:pPr>
        <w:tabs>
          <w:tab w:val="right" w:leader="dot" w:pos="8647"/>
        </w:tabs>
        <w:ind w:left="567"/>
        <w:rPr>
          <w:b/>
        </w:rPr>
      </w:pPr>
    </w:p>
    <w:p w:rsidR="00245DEC" w:rsidRPr="002D6499" w:rsidRDefault="00245DEC" w:rsidP="00245DEC">
      <w:pPr>
        <w:tabs>
          <w:tab w:val="right" w:leader="dot" w:pos="8647"/>
        </w:tabs>
        <w:rPr>
          <w:b/>
        </w:rPr>
        <w:sectPr w:rsidR="00245DEC" w:rsidRPr="002D6499" w:rsidSect="002D6499">
          <w:pgSz w:w="11907" w:h="16840" w:code="9"/>
          <w:pgMar w:top="1134" w:right="1134" w:bottom="1134" w:left="1134" w:header="851" w:footer="284" w:gutter="0"/>
          <w:cols w:space="1418"/>
          <w:titlePg/>
        </w:sectPr>
      </w:pPr>
    </w:p>
    <w:p w:rsidR="002D6499" w:rsidRDefault="002D6499" w:rsidP="00245DEC">
      <w:pPr>
        <w:pStyle w:val="Texte"/>
      </w:pPr>
    </w:p>
    <w:p w:rsidR="002D6499" w:rsidRPr="00002B6E" w:rsidRDefault="002D6499" w:rsidP="00245DEC">
      <w:pPr>
        <w:pStyle w:val="CHAPITRETITRE"/>
        <w:jc w:val="both"/>
      </w:pPr>
      <w:bookmarkStart w:id="30" w:name="_Toc88658507"/>
      <w:r>
        <w:t>Article</w:t>
      </w:r>
      <w:r w:rsidRPr="00630505">
        <w:t xml:space="preserve"> </w:t>
      </w:r>
      <w:r w:rsidR="00245DEC">
        <w:t>8</w:t>
      </w:r>
      <w:r w:rsidRPr="00630505">
        <w:t xml:space="preserve"> </w:t>
      </w:r>
      <w:r>
        <w:t>–</w:t>
      </w:r>
      <w:r w:rsidRPr="00630505">
        <w:t xml:space="preserve"> </w:t>
      </w:r>
      <w:r>
        <w:t>Délai global de paiement</w:t>
      </w:r>
      <w:bookmarkEnd w:id="30"/>
    </w:p>
    <w:p w:rsidR="002D6499" w:rsidRDefault="002D6499" w:rsidP="00245DEC">
      <w:pPr>
        <w:pStyle w:val="Texte"/>
      </w:pPr>
    </w:p>
    <w:p w:rsidR="002D6499" w:rsidRDefault="002D6499" w:rsidP="00245DEC">
      <w:pPr>
        <w:rPr>
          <w:bCs/>
        </w:rPr>
      </w:pPr>
      <w:r>
        <w:rPr>
          <w:bCs/>
        </w:rPr>
        <w:t xml:space="preserve">Conformément aux dispositions de l’article L 2192-10 et R 2192-10 du code de la commande publique, le délai de paiement est fixé à trente (30) jours. </w:t>
      </w:r>
    </w:p>
    <w:p w:rsidR="002D6499" w:rsidRDefault="002D6499" w:rsidP="00245DEC">
      <w:pPr>
        <w:rPr>
          <w:bCs/>
        </w:rPr>
      </w:pPr>
    </w:p>
    <w:p w:rsidR="002D6499" w:rsidRDefault="002D6499" w:rsidP="00245DEC">
      <w:pPr>
        <w:autoSpaceDN w:val="0"/>
        <w:rPr>
          <w:rFonts w:eastAsia="Calibri"/>
        </w:rPr>
      </w:pPr>
      <w:r>
        <w:rPr>
          <w:rFonts w:eastAsia="Calibri"/>
        </w:rPr>
        <w:t xml:space="preserve">Conformément à l’article L 2191-13 du code de la commande publique, dès </w:t>
      </w:r>
      <w:r w:rsidRPr="00732ED1">
        <w:rPr>
          <w:rFonts w:eastAsia="Calibri"/>
        </w:rPr>
        <w:t>l’expiration du délai de paiement</w:t>
      </w:r>
      <w:r>
        <w:rPr>
          <w:rFonts w:eastAsia="Calibri"/>
        </w:rPr>
        <w:t xml:space="preserve"> ou de l’échéance prévue par le marché</w:t>
      </w:r>
      <w:r w:rsidRPr="00732ED1">
        <w:rPr>
          <w:rFonts w:eastAsia="Calibri"/>
        </w:rPr>
        <w:t xml:space="preserve">, le </w:t>
      </w:r>
      <w:r>
        <w:rPr>
          <w:rFonts w:eastAsia="Calibri"/>
        </w:rPr>
        <w:t>titulaire</w:t>
      </w:r>
      <w:r w:rsidRPr="00732ED1">
        <w:rPr>
          <w:rFonts w:eastAsia="Calibri"/>
        </w:rPr>
        <w:t xml:space="preserve"> a droit, </w:t>
      </w:r>
      <w:r>
        <w:rPr>
          <w:rFonts w:eastAsia="Calibri"/>
        </w:rPr>
        <w:t>de plein droit et sans autre formalité</w:t>
      </w:r>
      <w:r w:rsidRPr="00732ED1">
        <w:rPr>
          <w:rFonts w:eastAsia="Calibri"/>
        </w:rPr>
        <w:t>, au versement des intérêts moratoires</w:t>
      </w:r>
    </w:p>
    <w:p w:rsidR="002D6499" w:rsidRDefault="002D6499" w:rsidP="00245DEC">
      <w:pPr>
        <w:autoSpaceDN w:val="0"/>
        <w:rPr>
          <w:rFonts w:eastAsia="Calibri"/>
        </w:rPr>
      </w:pPr>
    </w:p>
    <w:p w:rsidR="002D6499" w:rsidRPr="00732ED1" w:rsidRDefault="002D6499" w:rsidP="00245DEC">
      <w:pPr>
        <w:autoSpaceDN w:val="0"/>
        <w:rPr>
          <w:rFonts w:eastAsia="Calibri"/>
        </w:rPr>
      </w:pPr>
      <w:r>
        <w:rPr>
          <w:rFonts w:eastAsia="Calibri"/>
        </w:rPr>
        <w:t>Au regard de l’article R 3133-27 du code de la commande publique, l</w:t>
      </w:r>
      <w:r w:rsidRPr="00732ED1">
        <w:rPr>
          <w:rFonts w:eastAsia="Calibri"/>
        </w:rPr>
        <w:t xml:space="preserve">e montant de l’indemnité forfaitaire pour les frais de recouvrement est fixé à </w:t>
      </w:r>
      <w:r>
        <w:rPr>
          <w:rFonts w:eastAsia="Calibri"/>
        </w:rPr>
        <w:t>quarante</w:t>
      </w:r>
      <w:r w:rsidRPr="00732ED1">
        <w:rPr>
          <w:rFonts w:eastAsia="Calibri"/>
        </w:rPr>
        <w:t xml:space="preserve"> euros</w:t>
      </w:r>
      <w:r>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2D6499" w:rsidP="00245DEC">
      <w:pPr>
        <w:autoSpaceDE w:val="0"/>
        <w:autoSpaceDN w:val="0"/>
        <w:adjustRightInd w:val="0"/>
      </w:pPr>
      <w:r>
        <w:t xml:space="preserve">Au regard de l’article R 3133-25 du code de la commande publique, le taux des intérêts moratoires </w:t>
      </w:r>
      <w:r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31" w:name="_Toc88658508"/>
      <w:r>
        <w:t>Article</w:t>
      </w:r>
      <w:r w:rsidRPr="00630505">
        <w:t xml:space="preserve"> </w:t>
      </w:r>
      <w:r>
        <w:t>10</w:t>
      </w:r>
      <w:r w:rsidRPr="00630505">
        <w:t xml:space="preserve"> </w:t>
      </w:r>
      <w:r>
        <w:t>–</w:t>
      </w:r>
      <w:r w:rsidRPr="00630505">
        <w:t xml:space="preserve"> </w:t>
      </w:r>
      <w:r>
        <w:t>signature du candidats</w:t>
      </w:r>
      <w:bookmarkEnd w:id="31"/>
    </w:p>
    <w:p w:rsidR="00245DEC" w:rsidRDefault="00245DEC" w:rsidP="00245DEC">
      <w:pPr>
        <w:widowControl w:val="0"/>
        <w:autoSpaceDE w:val="0"/>
        <w:autoSpaceDN w:val="0"/>
        <w:rPr>
          <w:rFonts w:eastAsia="Microsoft Sans Serif"/>
        </w:rPr>
      </w:pPr>
    </w:p>
    <w:p w:rsidR="00AF1142" w:rsidRDefault="00245DEC" w:rsidP="00AF1142">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ins w:id="32" w:author="LAPORTE CLARA (CPAM GIRONDE)" w:date="2025-10-30T10:29:00Z">
        <w:r w:rsidR="00A67BFF">
          <w:rPr>
            <w:rFonts w:eastAsia="Microsoft Sans Serif"/>
          </w:rPr>
          <w:t xml:space="preserve"> </w:t>
        </w:r>
      </w:ins>
      <w:r w:rsidRPr="00245DE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AF1142" w:rsidRPr="00D2690A" w:rsidRDefault="00AF1142" w:rsidP="00AF1142">
      <w:pPr>
        <w:widowControl w:val="0"/>
        <w:autoSpaceDE w:val="0"/>
        <w:autoSpaceDN w:val="0"/>
        <w:rPr>
          <w:rFonts w:eastAsia="Microsoft Sans Serif"/>
          <w:sz w:val="22"/>
          <w:szCs w:val="22"/>
        </w:rPr>
      </w:pPr>
    </w:p>
    <w:p w:rsidR="00AF1142" w:rsidRPr="00D2690A" w:rsidRDefault="00AF1142" w:rsidP="00AF1142">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4"/>
        <w:gridCol w:w="4814"/>
      </w:tblGrid>
      <w:tr w:rsidR="00AF1142" w:rsidTr="00AF7F6B">
        <w:trPr>
          <w:trHeight w:val="369"/>
        </w:trPr>
        <w:tc>
          <w:tcPr>
            <w:tcW w:w="4889" w:type="dxa"/>
            <w:shd w:val="clear" w:color="auto" w:fill="A6A6A6" w:themeFill="background1" w:themeFillShade="A6"/>
          </w:tcPr>
          <w:p w:rsidR="00AF1142" w:rsidRPr="00D2690A" w:rsidRDefault="00AF1142" w:rsidP="00AF7F6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rsidR="00AF1142" w:rsidRPr="00D2690A" w:rsidRDefault="00AF1142" w:rsidP="00AF7F6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AF1142" w:rsidTr="00AF7F6B">
        <w:tc>
          <w:tcPr>
            <w:tcW w:w="4889" w:type="dxa"/>
          </w:tcPr>
          <w:p w:rsidR="00AF1142" w:rsidRPr="00D2690A" w:rsidRDefault="00AF1142" w:rsidP="00AF7F6B">
            <w:pPr>
              <w:ind w:right="-1"/>
              <w:rPr>
                <w:sz w:val="22"/>
                <w:szCs w:val="22"/>
              </w:rPr>
            </w:pPr>
            <w:r w:rsidRPr="00D2690A">
              <w:rPr>
                <w:sz w:val="22"/>
                <w:szCs w:val="22"/>
              </w:rPr>
              <w:t>Le présent acte d’engagement est fait en un seul original.</w:t>
            </w:r>
          </w:p>
          <w:p w:rsidR="00AF1142" w:rsidRPr="00D2690A" w:rsidRDefault="00AF1142" w:rsidP="00AF7F6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rsidR="00AF1142" w:rsidRPr="00D2690A" w:rsidRDefault="00AF1142" w:rsidP="00AF7F6B">
            <w:pPr>
              <w:tabs>
                <w:tab w:val="left" w:pos="3402"/>
              </w:tabs>
              <w:spacing w:before="120"/>
              <w:ind w:right="-1"/>
              <w:rPr>
                <w:sz w:val="22"/>
                <w:szCs w:val="22"/>
              </w:rPr>
            </w:pPr>
          </w:p>
          <w:p w:rsidR="00AF1142" w:rsidRPr="00D2690A" w:rsidRDefault="00AF1142" w:rsidP="00AF7F6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rsidR="00AF1142" w:rsidRPr="00D2690A" w:rsidRDefault="00AF1142" w:rsidP="00AF7F6B">
            <w:pPr>
              <w:ind w:right="-1"/>
              <w:rPr>
                <w:sz w:val="22"/>
                <w:szCs w:val="22"/>
              </w:rPr>
            </w:pPr>
          </w:p>
          <w:p w:rsidR="00AF1142" w:rsidRPr="00D2690A" w:rsidRDefault="00AF1142" w:rsidP="00AF7F6B">
            <w:pPr>
              <w:ind w:right="-1"/>
              <w:rPr>
                <w:sz w:val="22"/>
                <w:szCs w:val="22"/>
              </w:rPr>
            </w:pPr>
          </w:p>
          <w:p w:rsidR="00AF1142" w:rsidRPr="00D2690A" w:rsidRDefault="00AF1142" w:rsidP="00AF7F6B">
            <w:pPr>
              <w:ind w:right="-1"/>
              <w:rPr>
                <w:sz w:val="22"/>
                <w:szCs w:val="22"/>
              </w:rPr>
            </w:pPr>
          </w:p>
          <w:p w:rsidR="00AF1142" w:rsidRPr="00D2690A" w:rsidRDefault="00AF1142" w:rsidP="00AF7F6B">
            <w:pPr>
              <w:ind w:right="-1"/>
              <w:rPr>
                <w:sz w:val="22"/>
                <w:szCs w:val="22"/>
              </w:rPr>
            </w:pPr>
            <w:r w:rsidRPr="00D2690A">
              <w:rPr>
                <w:sz w:val="22"/>
                <w:szCs w:val="22"/>
              </w:rPr>
              <w:t>Mention manuscrite "lu et approuvé"</w:t>
            </w:r>
          </w:p>
          <w:p w:rsidR="00AF1142" w:rsidRPr="00D2690A" w:rsidRDefault="00AF1142" w:rsidP="00AF7F6B">
            <w:pPr>
              <w:widowControl w:val="0"/>
              <w:autoSpaceDE w:val="0"/>
              <w:autoSpaceDN w:val="0"/>
              <w:spacing w:line="242" w:lineRule="auto"/>
              <w:rPr>
                <w:rFonts w:eastAsia="Microsoft Sans Serif"/>
                <w:sz w:val="22"/>
                <w:szCs w:val="22"/>
              </w:rPr>
            </w:pPr>
            <w:r w:rsidRPr="00D2690A">
              <w:rPr>
                <w:rFonts w:eastAsia="Microsoft Sans Serif"/>
                <w:b/>
                <w:sz w:val="22"/>
                <w:szCs w:val="22"/>
              </w:rPr>
              <w:t>Signature(s)</w:t>
            </w:r>
            <w:r w:rsidRPr="00D2690A">
              <w:rPr>
                <w:rFonts w:eastAsia="Microsoft Sans Serif"/>
                <w:b/>
                <w:spacing w:val="16"/>
                <w:sz w:val="22"/>
                <w:szCs w:val="22"/>
              </w:rPr>
              <w:t xml:space="preserve"> </w:t>
            </w:r>
            <w:r w:rsidRPr="00D2690A">
              <w:rPr>
                <w:rFonts w:eastAsia="Microsoft Sans Serif"/>
                <w:b/>
                <w:sz w:val="22"/>
                <w:szCs w:val="22"/>
              </w:rPr>
              <w:t>du</w:t>
            </w:r>
            <w:r w:rsidRPr="00D2690A">
              <w:rPr>
                <w:rFonts w:eastAsia="Microsoft Sans Serif"/>
                <w:b/>
                <w:spacing w:val="15"/>
                <w:sz w:val="22"/>
                <w:szCs w:val="22"/>
              </w:rPr>
              <w:t xml:space="preserve"> </w:t>
            </w:r>
            <w:r w:rsidRPr="00D2690A">
              <w:rPr>
                <w:rFonts w:eastAsia="Microsoft Sans Serif"/>
                <w:b/>
                <w:sz w:val="22"/>
                <w:szCs w:val="22"/>
              </w:rPr>
              <w:t>titulaire,</w:t>
            </w:r>
            <w:r w:rsidRPr="00D2690A">
              <w:rPr>
                <w:rFonts w:eastAsia="Microsoft Sans Serif"/>
                <w:b/>
                <w:spacing w:val="14"/>
                <w:sz w:val="22"/>
                <w:szCs w:val="22"/>
              </w:rPr>
              <w:t xml:space="preserve"> </w:t>
            </w:r>
            <w:r w:rsidRPr="00D2690A">
              <w:rPr>
                <w:rFonts w:eastAsia="Microsoft Sans Serif"/>
                <w:b/>
                <w:sz w:val="22"/>
                <w:szCs w:val="22"/>
              </w:rPr>
              <w:t>ou,</w:t>
            </w:r>
            <w:r w:rsidRPr="00D2690A">
              <w:rPr>
                <w:rFonts w:eastAsia="Microsoft Sans Serif"/>
                <w:b/>
                <w:spacing w:val="17"/>
                <w:sz w:val="22"/>
                <w:szCs w:val="22"/>
              </w:rPr>
              <w:t xml:space="preserve"> </w:t>
            </w:r>
            <w:r w:rsidRPr="00D2690A">
              <w:rPr>
                <w:rFonts w:eastAsia="Microsoft Sans Serif"/>
                <w:b/>
                <w:sz w:val="22"/>
                <w:szCs w:val="22"/>
              </w:rPr>
              <w:t>en</w:t>
            </w:r>
            <w:r w:rsidRPr="00D2690A">
              <w:rPr>
                <w:rFonts w:eastAsia="Microsoft Sans Serif"/>
                <w:b/>
                <w:spacing w:val="15"/>
                <w:sz w:val="22"/>
                <w:szCs w:val="22"/>
              </w:rPr>
              <w:t xml:space="preserve"> </w:t>
            </w:r>
            <w:r w:rsidRPr="00D2690A">
              <w:rPr>
                <w:rFonts w:eastAsia="Microsoft Sans Serif"/>
                <w:b/>
                <w:sz w:val="22"/>
                <w:szCs w:val="22"/>
              </w:rPr>
              <w:t>cas</w:t>
            </w:r>
            <w:r w:rsidRPr="00D2690A">
              <w:rPr>
                <w:rFonts w:eastAsia="Microsoft Sans Serif"/>
                <w:b/>
                <w:spacing w:val="16"/>
                <w:sz w:val="22"/>
                <w:szCs w:val="22"/>
              </w:rPr>
              <w:t xml:space="preserve"> </w:t>
            </w:r>
            <w:r w:rsidRPr="00D2690A">
              <w:rPr>
                <w:rFonts w:eastAsia="Microsoft Sans Serif"/>
                <w:b/>
                <w:sz w:val="22"/>
                <w:szCs w:val="22"/>
              </w:rPr>
              <w:t>de</w:t>
            </w:r>
            <w:r w:rsidRPr="00D2690A">
              <w:rPr>
                <w:rFonts w:eastAsia="Microsoft Sans Serif"/>
                <w:b/>
                <w:spacing w:val="13"/>
                <w:sz w:val="22"/>
                <w:szCs w:val="22"/>
              </w:rPr>
              <w:t xml:space="preserve"> </w:t>
            </w:r>
            <w:r w:rsidRPr="00D2690A">
              <w:rPr>
                <w:rFonts w:eastAsia="Microsoft Sans Serif"/>
                <w:b/>
                <w:sz w:val="22"/>
                <w:szCs w:val="22"/>
              </w:rPr>
              <w:t>groupement</w:t>
            </w:r>
            <w:r w:rsidRPr="00D2690A">
              <w:rPr>
                <w:rFonts w:eastAsia="Microsoft Sans Serif"/>
                <w:b/>
                <w:spacing w:val="17"/>
                <w:sz w:val="22"/>
                <w:szCs w:val="22"/>
              </w:rPr>
              <w:t xml:space="preserve"> </w:t>
            </w:r>
            <w:r w:rsidRPr="00D2690A">
              <w:rPr>
                <w:rFonts w:eastAsia="Microsoft Sans Serif"/>
                <w:b/>
                <w:sz w:val="22"/>
                <w:szCs w:val="22"/>
              </w:rPr>
              <w:t>d’entreprises,</w:t>
            </w:r>
            <w:r w:rsidRPr="00D2690A">
              <w:rPr>
                <w:rFonts w:eastAsia="Microsoft Sans Serif"/>
                <w:b/>
                <w:spacing w:val="17"/>
                <w:sz w:val="22"/>
                <w:szCs w:val="22"/>
              </w:rPr>
              <w:t xml:space="preserve"> </w:t>
            </w:r>
            <w:r w:rsidRPr="00D2690A">
              <w:rPr>
                <w:rFonts w:eastAsia="Microsoft Sans Serif"/>
                <w:b/>
                <w:sz w:val="22"/>
                <w:szCs w:val="22"/>
              </w:rPr>
              <w:t>du</w:t>
            </w:r>
            <w:r w:rsidRPr="00D2690A">
              <w:rPr>
                <w:rFonts w:eastAsia="Microsoft Sans Serif"/>
                <w:b/>
                <w:spacing w:val="16"/>
                <w:sz w:val="22"/>
                <w:szCs w:val="22"/>
              </w:rPr>
              <w:t xml:space="preserve"> </w:t>
            </w:r>
            <w:r w:rsidRPr="00D2690A">
              <w:rPr>
                <w:rFonts w:eastAsia="Microsoft Sans Serif"/>
                <w:b/>
                <w:sz w:val="22"/>
                <w:szCs w:val="22"/>
              </w:rPr>
              <w:t>mandataire</w:t>
            </w:r>
            <w:r w:rsidRPr="00D2690A">
              <w:rPr>
                <w:rFonts w:eastAsia="Microsoft Sans Serif"/>
                <w:b/>
                <w:spacing w:val="16"/>
                <w:sz w:val="22"/>
                <w:szCs w:val="22"/>
              </w:rPr>
              <w:t xml:space="preserve"> </w:t>
            </w:r>
            <w:r w:rsidRPr="00D2690A">
              <w:rPr>
                <w:rFonts w:eastAsia="Microsoft Sans Serif"/>
                <w:b/>
                <w:sz w:val="22"/>
                <w:szCs w:val="22"/>
              </w:rPr>
              <w:t>habilité</w:t>
            </w:r>
            <w:r w:rsidRPr="00D2690A">
              <w:rPr>
                <w:rFonts w:eastAsia="Microsoft Sans Serif"/>
                <w:b/>
                <w:spacing w:val="15"/>
                <w:sz w:val="22"/>
                <w:szCs w:val="22"/>
              </w:rPr>
              <w:t xml:space="preserve"> </w:t>
            </w:r>
            <w:r w:rsidRPr="00D2690A">
              <w:rPr>
                <w:rFonts w:eastAsia="Microsoft Sans Serif"/>
                <w:b/>
                <w:sz w:val="22"/>
                <w:szCs w:val="22"/>
              </w:rPr>
              <w:t>ou</w:t>
            </w:r>
            <w:r w:rsidRPr="00D2690A">
              <w:rPr>
                <w:rFonts w:eastAsia="Microsoft Sans Serif"/>
                <w:b/>
                <w:spacing w:val="15"/>
                <w:sz w:val="22"/>
                <w:szCs w:val="22"/>
              </w:rPr>
              <w:t xml:space="preserve"> </w:t>
            </w:r>
            <w:r w:rsidRPr="00D2690A">
              <w:rPr>
                <w:rFonts w:eastAsia="Microsoft Sans Serif"/>
                <w:b/>
                <w:sz w:val="22"/>
                <w:szCs w:val="22"/>
              </w:rPr>
              <w:t>de</w:t>
            </w:r>
            <w:r w:rsidRPr="00D2690A">
              <w:rPr>
                <w:rFonts w:eastAsia="Microsoft Sans Serif"/>
                <w:b/>
                <w:spacing w:val="15"/>
                <w:sz w:val="22"/>
                <w:szCs w:val="22"/>
              </w:rPr>
              <w:t xml:space="preserve"> </w:t>
            </w:r>
            <w:r w:rsidRPr="00D2690A">
              <w:rPr>
                <w:rFonts w:eastAsia="Microsoft Sans Serif"/>
                <w:b/>
                <w:sz w:val="22"/>
                <w:szCs w:val="22"/>
              </w:rPr>
              <w:t>chaque</w:t>
            </w:r>
            <w:r w:rsidRPr="00D2690A">
              <w:rPr>
                <w:rFonts w:eastAsia="Microsoft Sans Serif"/>
                <w:b/>
                <w:spacing w:val="1"/>
                <w:sz w:val="22"/>
                <w:szCs w:val="22"/>
              </w:rPr>
              <w:t xml:space="preserve"> </w:t>
            </w:r>
            <w:r w:rsidRPr="00D2690A">
              <w:rPr>
                <w:rFonts w:eastAsia="Microsoft Sans Serif"/>
                <w:b/>
                <w:sz w:val="22"/>
                <w:szCs w:val="22"/>
              </w:rPr>
              <w:t>membre</w:t>
            </w:r>
            <w:r w:rsidRPr="00D2690A">
              <w:rPr>
                <w:rFonts w:eastAsia="Microsoft Sans Serif"/>
                <w:b/>
                <w:spacing w:val="1"/>
                <w:sz w:val="22"/>
                <w:szCs w:val="22"/>
              </w:rPr>
              <w:t xml:space="preserve"> </w:t>
            </w:r>
            <w:r w:rsidRPr="00D2690A">
              <w:rPr>
                <w:rFonts w:eastAsia="Microsoft Sans Serif"/>
                <w:b/>
                <w:sz w:val="22"/>
                <w:szCs w:val="22"/>
              </w:rPr>
              <w:t>du</w:t>
            </w:r>
            <w:r w:rsidRPr="00D2690A">
              <w:rPr>
                <w:rFonts w:eastAsia="Microsoft Sans Serif"/>
                <w:b/>
                <w:spacing w:val="-1"/>
                <w:sz w:val="22"/>
                <w:szCs w:val="22"/>
              </w:rPr>
              <w:t xml:space="preserve"> </w:t>
            </w:r>
            <w:r w:rsidRPr="00D2690A">
              <w:rPr>
                <w:rFonts w:eastAsia="Microsoft Sans Serif"/>
                <w:b/>
                <w:sz w:val="22"/>
                <w:szCs w:val="22"/>
              </w:rPr>
              <w:t>groupement</w:t>
            </w:r>
            <w:r w:rsidRPr="00D2690A">
              <w:rPr>
                <w:rFonts w:eastAsia="Microsoft Sans Serif"/>
                <w:b/>
                <w:spacing w:val="4"/>
                <w:sz w:val="22"/>
                <w:szCs w:val="22"/>
              </w:rPr>
              <w:t xml:space="preserve"> </w:t>
            </w:r>
            <w:r w:rsidRPr="00D2690A">
              <w:rPr>
                <w:rFonts w:eastAsia="Microsoft Sans Serif"/>
                <w:b/>
                <w:sz w:val="22"/>
                <w:szCs w:val="22"/>
              </w:rPr>
              <w:t>:</w:t>
            </w:r>
          </w:p>
          <w:p w:rsidR="00AF1142" w:rsidRPr="00D2690A" w:rsidRDefault="00AF1142" w:rsidP="00AF7F6B">
            <w:pPr>
              <w:widowControl w:val="0"/>
              <w:autoSpaceDE w:val="0"/>
              <w:autoSpaceDN w:val="0"/>
              <w:rPr>
                <w:rFonts w:eastAsia="Microsoft Sans Serif"/>
                <w:sz w:val="22"/>
                <w:szCs w:val="22"/>
              </w:rPr>
            </w:pPr>
          </w:p>
          <w:p w:rsidR="00AF1142" w:rsidRPr="00D2690A" w:rsidRDefault="00AF1142" w:rsidP="00AF7F6B">
            <w:pPr>
              <w:widowControl w:val="0"/>
              <w:autoSpaceDE w:val="0"/>
              <w:autoSpaceDN w:val="0"/>
              <w:rPr>
                <w:rFonts w:eastAsia="Microsoft Sans Serif"/>
                <w:sz w:val="22"/>
                <w:szCs w:val="22"/>
              </w:rPr>
            </w:pPr>
          </w:p>
          <w:p w:rsidR="00AF1142" w:rsidRPr="00D2690A" w:rsidRDefault="00AF1142" w:rsidP="00AF7F6B">
            <w:pPr>
              <w:widowControl w:val="0"/>
              <w:autoSpaceDE w:val="0"/>
              <w:autoSpaceDN w:val="0"/>
              <w:rPr>
                <w:rFonts w:eastAsia="Microsoft Sans Serif"/>
                <w:sz w:val="22"/>
                <w:szCs w:val="22"/>
              </w:rPr>
            </w:pPr>
          </w:p>
          <w:p w:rsidR="00AF1142" w:rsidRPr="00D2690A" w:rsidRDefault="00AF1142" w:rsidP="00AF7F6B">
            <w:pPr>
              <w:widowControl w:val="0"/>
              <w:autoSpaceDE w:val="0"/>
              <w:autoSpaceDN w:val="0"/>
              <w:rPr>
                <w:rFonts w:eastAsia="Microsoft Sans Serif"/>
                <w:sz w:val="22"/>
                <w:szCs w:val="22"/>
              </w:rPr>
            </w:pPr>
          </w:p>
          <w:p w:rsidR="00AF1142" w:rsidRPr="00D2690A" w:rsidRDefault="00AF1142" w:rsidP="00AF7F6B">
            <w:pPr>
              <w:widowControl w:val="0"/>
              <w:autoSpaceDE w:val="0"/>
              <w:autoSpaceDN w:val="0"/>
              <w:rPr>
                <w:rFonts w:eastAsia="Microsoft Sans Serif"/>
                <w:sz w:val="22"/>
                <w:szCs w:val="22"/>
              </w:rPr>
            </w:pPr>
          </w:p>
          <w:p w:rsidR="00AF1142" w:rsidRPr="00D2690A" w:rsidRDefault="00AF1142" w:rsidP="00AF7F6B">
            <w:pPr>
              <w:widowControl w:val="0"/>
              <w:autoSpaceDE w:val="0"/>
              <w:autoSpaceDN w:val="0"/>
              <w:rPr>
                <w:rFonts w:eastAsia="Microsoft Sans Serif"/>
                <w:sz w:val="22"/>
                <w:szCs w:val="22"/>
              </w:rPr>
            </w:pPr>
          </w:p>
        </w:tc>
        <w:tc>
          <w:tcPr>
            <w:tcW w:w="4890" w:type="dxa"/>
          </w:tcPr>
          <w:p w:rsidR="00AF1142" w:rsidRDefault="00AF1142" w:rsidP="00AF7F6B">
            <w:pPr>
              <w:ind w:right="-1"/>
              <w:rPr>
                <w:sz w:val="22"/>
                <w:szCs w:val="22"/>
              </w:rPr>
            </w:pPr>
            <w:r w:rsidRPr="00D2690A">
              <w:rPr>
                <w:sz w:val="22"/>
                <w:szCs w:val="22"/>
              </w:rPr>
              <w:t xml:space="preserve">La présente offre est acceptée : </w:t>
            </w:r>
          </w:p>
          <w:p w:rsidR="00AF1142" w:rsidRPr="00D2690A" w:rsidRDefault="00AF1142" w:rsidP="00AF7F6B">
            <w:pPr>
              <w:ind w:right="-1"/>
              <w:rPr>
                <w:sz w:val="22"/>
                <w:szCs w:val="22"/>
              </w:rPr>
            </w:pPr>
          </w:p>
          <w:p w:rsidR="00AF1142" w:rsidRPr="00D2690A" w:rsidRDefault="00AF1142" w:rsidP="00AF7F6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32785F">
              <w:rPr>
                <w:sz w:val="22"/>
                <w:szCs w:val="22"/>
              </w:rPr>
            </w:r>
            <w:r w:rsidR="0032785F">
              <w:rPr>
                <w:sz w:val="22"/>
                <w:szCs w:val="22"/>
              </w:rPr>
              <w:fldChar w:fldCharType="separate"/>
            </w:r>
            <w:r w:rsidRPr="00D2690A">
              <w:rPr>
                <w:sz w:val="22"/>
                <w:szCs w:val="22"/>
              </w:rPr>
              <w:fldChar w:fldCharType="end"/>
            </w:r>
            <w:r w:rsidRPr="00D2690A">
              <w:rPr>
                <w:sz w:val="22"/>
                <w:szCs w:val="22"/>
              </w:rPr>
              <w:tab/>
              <w:t>pour l’offre de base.</w:t>
            </w:r>
          </w:p>
          <w:p w:rsidR="00AF1142" w:rsidRPr="00D2690A" w:rsidRDefault="00AF1142" w:rsidP="00AF7F6B">
            <w:pPr>
              <w:ind w:left="1276" w:right="-1" w:hanging="283"/>
              <w:rPr>
                <w:sz w:val="22"/>
                <w:szCs w:val="22"/>
              </w:rPr>
            </w:pPr>
          </w:p>
          <w:p w:rsidR="00AF1142" w:rsidRDefault="00AF1142" w:rsidP="00AF7F6B">
            <w:pPr>
              <w:ind w:right="-1"/>
              <w:rPr>
                <w:sz w:val="22"/>
                <w:szCs w:val="22"/>
              </w:rPr>
            </w:pPr>
          </w:p>
          <w:p w:rsidR="00AF1142" w:rsidRDefault="00AF1142" w:rsidP="00AF7F6B">
            <w:pPr>
              <w:ind w:right="-1"/>
              <w:rPr>
                <w:sz w:val="22"/>
                <w:szCs w:val="22"/>
              </w:rPr>
            </w:pPr>
          </w:p>
          <w:p w:rsidR="00AF1142" w:rsidRPr="00D2690A" w:rsidRDefault="00AF1142" w:rsidP="00AF7F6B">
            <w:pPr>
              <w:ind w:right="-1"/>
              <w:rPr>
                <w:sz w:val="22"/>
                <w:szCs w:val="22"/>
              </w:rPr>
            </w:pPr>
          </w:p>
          <w:p w:rsidR="00AF1142" w:rsidRDefault="00AF1142" w:rsidP="00AF7F6B">
            <w:pPr>
              <w:ind w:right="-1"/>
              <w:rPr>
                <w:sz w:val="22"/>
                <w:szCs w:val="22"/>
              </w:rPr>
            </w:pPr>
          </w:p>
          <w:p w:rsidR="00AF1142" w:rsidRPr="00D2690A" w:rsidRDefault="00AF1142" w:rsidP="00AF7F6B">
            <w:pPr>
              <w:ind w:right="-1"/>
              <w:rPr>
                <w:sz w:val="22"/>
                <w:szCs w:val="22"/>
              </w:rPr>
            </w:pPr>
          </w:p>
          <w:p w:rsidR="00AF1142" w:rsidRPr="00D2690A" w:rsidRDefault="00AF1142" w:rsidP="00AF7F6B">
            <w:pPr>
              <w:ind w:right="-1"/>
              <w:rPr>
                <w:sz w:val="22"/>
                <w:szCs w:val="22"/>
              </w:rPr>
            </w:pPr>
            <w:r w:rsidRPr="00D2690A">
              <w:rPr>
                <w:sz w:val="22"/>
                <w:szCs w:val="22"/>
              </w:rPr>
              <w:t>A Bordeaux, le</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rsidR="00AF1142" w:rsidRPr="00D2690A" w:rsidRDefault="00AF1142" w:rsidP="00AF7F6B">
            <w:pPr>
              <w:ind w:right="-1"/>
              <w:rPr>
                <w:sz w:val="22"/>
                <w:szCs w:val="22"/>
              </w:rPr>
            </w:pPr>
          </w:p>
          <w:p w:rsidR="00AF1142" w:rsidRPr="0078351E" w:rsidRDefault="00AF1142" w:rsidP="00AF7F6B">
            <w:pPr>
              <w:ind w:right="-1"/>
              <w:rPr>
                <w:b/>
              </w:rPr>
            </w:pPr>
            <w:r w:rsidRPr="0078351E">
              <w:rPr>
                <w:b/>
              </w:rPr>
              <w:t xml:space="preserve">Le Directeur </w:t>
            </w:r>
            <w:r>
              <w:rPr>
                <w:b/>
              </w:rPr>
              <w:t>de la Stratégie et des Moyens</w:t>
            </w:r>
            <w:r w:rsidRPr="0078351E">
              <w:rPr>
                <w:b/>
              </w:rPr>
              <w:t>,</w:t>
            </w:r>
          </w:p>
          <w:p w:rsidR="00AF1142" w:rsidRPr="0078351E" w:rsidRDefault="00AF1142" w:rsidP="00AF7F6B">
            <w:pPr>
              <w:ind w:right="-1"/>
              <w:rPr>
                <w:b/>
              </w:rPr>
            </w:pPr>
          </w:p>
          <w:p w:rsidR="00AF1142" w:rsidRPr="0078351E" w:rsidRDefault="00AF1142" w:rsidP="00AF7F6B">
            <w:pPr>
              <w:ind w:right="-1"/>
              <w:rPr>
                <w:b/>
              </w:rPr>
            </w:pPr>
          </w:p>
          <w:p w:rsidR="00AF1142" w:rsidRPr="0078351E" w:rsidRDefault="00AF1142" w:rsidP="00AF7F6B">
            <w:pPr>
              <w:ind w:right="-1"/>
              <w:rPr>
                <w:b/>
              </w:rPr>
            </w:pPr>
          </w:p>
          <w:p w:rsidR="00AF1142" w:rsidRPr="0078351E" w:rsidRDefault="00AF1142" w:rsidP="00AF7F6B">
            <w:pPr>
              <w:ind w:right="-1"/>
              <w:rPr>
                <w:b/>
              </w:rPr>
            </w:pPr>
          </w:p>
          <w:p w:rsidR="00AF1142" w:rsidRPr="00D2690A" w:rsidRDefault="00AF1142" w:rsidP="00AF7F6B">
            <w:pPr>
              <w:ind w:right="-1"/>
              <w:rPr>
                <w:rFonts w:eastAsia="Microsoft Sans Serif"/>
                <w:sz w:val="22"/>
                <w:szCs w:val="22"/>
              </w:rPr>
            </w:pPr>
            <w:r>
              <w:rPr>
                <w:b/>
              </w:rPr>
              <w:t>Julien LACROIX</w:t>
            </w:r>
          </w:p>
        </w:tc>
      </w:tr>
    </w:tbl>
    <w:p w:rsidR="00AF1142" w:rsidRDefault="00AF1142" w:rsidP="00AF1142">
      <w:pPr>
        <w:widowControl w:val="0"/>
        <w:autoSpaceDE w:val="0"/>
        <w:autoSpaceDN w:val="0"/>
        <w:rPr>
          <w:rFonts w:eastAsia="Microsoft Sans Serif"/>
        </w:rPr>
      </w:pPr>
    </w:p>
    <w:p w:rsidR="00AF1142" w:rsidRDefault="00AF1142" w:rsidP="00AF1142">
      <w:pPr>
        <w:widowControl w:val="0"/>
        <w:autoSpaceDE w:val="0"/>
        <w:autoSpaceDN w:val="0"/>
        <w:rPr>
          <w:rFonts w:eastAsia="Microsoft Sans Serif"/>
        </w:rPr>
      </w:pPr>
    </w:p>
    <w:p w:rsidR="00AF1142" w:rsidRDefault="00AF1142" w:rsidP="00AF1142">
      <w:pPr>
        <w:widowControl w:val="0"/>
        <w:autoSpaceDE w:val="0"/>
        <w:autoSpaceDN w:val="0"/>
        <w:rPr>
          <w:rFonts w:eastAsia="Microsoft Sans Serif"/>
        </w:rPr>
      </w:pPr>
    </w:p>
    <w:p w:rsidR="00AF1142" w:rsidRDefault="00AF1142" w:rsidP="00AF1142">
      <w:pPr>
        <w:widowControl w:val="0"/>
        <w:autoSpaceDE w:val="0"/>
        <w:autoSpaceDN w:val="0"/>
        <w:rPr>
          <w:rFonts w:eastAsia="Microsoft Sans Serif"/>
        </w:rPr>
      </w:pPr>
    </w:p>
    <w:p w:rsidR="00AF1142" w:rsidRDefault="00AF1142" w:rsidP="00AF1142">
      <w:pPr>
        <w:widowControl w:val="0"/>
        <w:autoSpaceDE w:val="0"/>
        <w:autoSpaceDN w:val="0"/>
        <w:rPr>
          <w:ins w:id="33" w:author="LAPORTE CLARA (CPAM GIRONDE)" w:date="2025-10-30T10:32:00Z"/>
          <w:rFonts w:eastAsia="Microsoft Sans Serif"/>
        </w:rPr>
      </w:pPr>
    </w:p>
    <w:p w:rsidR="00A67BFF" w:rsidRDefault="00A67BFF" w:rsidP="00AF1142">
      <w:pPr>
        <w:widowControl w:val="0"/>
        <w:autoSpaceDE w:val="0"/>
        <w:autoSpaceDN w:val="0"/>
        <w:rPr>
          <w:ins w:id="34" w:author="LAPORTE CLARA (CPAM GIRONDE)" w:date="2025-10-30T10:32:00Z"/>
          <w:rFonts w:eastAsia="Microsoft Sans Serif"/>
        </w:rPr>
      </w:pPr>
    </w:p>
    <w:p w:rsidR="00A67BFF" w:rsidRDefault="00A67BFF" w:rsidP="00AF1142">
      <w:pPr>
        <w:widowControl w:val="0"/>
        <w:autoSpaceDE w:val="0"/>
        <w:autoSpaceDN w:val="0"/>
        <w:rPr>
          <w:rFonts w:eastAsia="Microsoft Sans Serif"/>
        </w:rPr>
      </w:pPr>
    </w:p>
    <w:p w:rsidR="00AF1142" w:rsidRDefault="00AF1142" w:rsidP="00AF1142">
      <w:pPr>
        <w:widowControl w:val="0"/>
        <w:autoSpaceDE w:val="0"/>
        <w:autoSpaceDN w:val="0"/>
        <w:rPr>
          <w:rFonts w:eastAsia="Microsoft Sans Serif"/>
        </w:rPr>
      </w:pPr>
    </w:p>
    <w:p w:rsidR="003B115F" w:rsidRDefault="00AF1142" w:rsidP="00AF1142">
      <w:pPr>
        <w:widowControl w:val="0"/>
        <w:autoSpaceDE w:val="0"/>
        <w:autoSpaceDN w:val="0"/>
        <w:rPr>
          <w:noProof/>
        </w:rPr>
      </w:pPr>
      <w:r>
        <w:rPr>
          <w:noProof/>
        </w:rPr>
        <w:t xml:space="preserve"> </w:t>
      </w:r>
    </w:p>
    <w:p w:rsidR="00245DEC" w:rsidRPr="00002B6E" w:rsidRDefault="00245DEC" w:rsidP="00245DEC">
      <w:pPr>
        <w:pStyle w:val="CHAPITRETITRE"/>
        <w:jc w:val="both"/>
      </w:pPr>
      <w:bookmarkStart w:id="35" w:name="_Toc88658509"/>
      <w:r>
        <w:t>Article</w:t>
      </w:r>
      <w:r w:rsidRPr="00630505">
        <w:t xml:space="preserve"> </w:t>
      </w:r>
      <w:r>
        <w:t>11</w:t>
      </w:r>
      <w:r w:rsidRPr="00630505">
        <w:t xml:space="preserve"> </w:t>
      </w:r>
      <w:r>
        <w:t>–</w:t>
      </w:r>
      <w:r w:rsidRPr="00630505">
        <w:t xml:space="preserve"> </w:t>
      </w:r>
      <w:r>
        <w:t>Notification du marché au Titulaire (date d’effet du marché)</w:t>
      </w:r>
      <w:bookmarkEnd w:id="35"/>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5202"/>
        <w:gridCol w:w="4426"/>
      </w:tblGrid>
      <w:tr w:rsidR="005F1847" w:rsidRPr="00E3013D" w:rsidTr="002F08C5">
        <w:trPr>
          <w:trHeight w:val="567"/>
        </w:trPr>
        <w:tc>
          <w:tcPr>
            <w:tcW w:w="9855" w:type="dxa"/>
            <w:gridSpan w:val="2"/>
            <w:shd w:val="clear" w:color="auto" w:fill="BFBFBF" w:themeFill="background1" w:themeFillShade="BF"/>
            <w:vAlign w:val="center"/>
          </w:tcPr>
          <w:p w:rsidR="005F1847" w:rsidRDefault="005F1847" w:rsidP="002F08C5">
            <w:pPr>
              <w:ind w:right="-1"/>
              <w:rPr>
                <w:b/>
                <w:sz w:val="24"/>
                <w:szCs w:val="24"/>
              </w:rPr>
            </w:pPr>
            <w:r>
              <w:rPr>
                <w:b/>
                <w:sz w:val="24"/>
                <w:szCs w:val="24"/>
              </w:rPr>
              <w:t>NOTIFICATION DU MARCHE</w:t>
            </w:r>
          </w:p>
        </w:tc>
      </w:tr>
      <w:tr w:rsidR="005F1847" w:rsidTr="002F08C5">
        <w:tc>
          <w:tcPr>
            <w:tcW w:w="9855" w:type="dxa"/>
            <w:gridSpan w:val="2"/>
            <w:vAlign w:val="center"/>
          </w:tcPr>
          <w:p w:rsidR="00442F26" w:rsidRDefault="00442F26" w:rsidP="002F08C5">
            <w:pPr>
              <w:ind w:right="-1"/>
            </w:pPr>
          </w:p>
          <w:p w:rsidR="005F1847" w:rsidRDefault="005F1847" w:rsidP="002F08C5">
            <w:pPr>
              <w:ind w:right="-1"/>
            </w:pPr>
            <w:r>
              <w:t xml:space="preserve">La notification transforme le projet de marché en marché et le </w:t>
            </w:r>
            <w:r w:rsidR="00442F26">
              <w:t>soumissionnaire</w:t>
            </w:r>
            <w:r>
              <w:t xml:space="preserve"> en titulaire.</w:t>
            </w:r>
          </w:p>
          <w:p w:rsidR="005F1847" w:rsidRDefault="005F1847" w:rsidP="002F08C5">
            <w:pPr>
              <w:ind w:right="-1"/>
            </w:pPr>
            <w:r>
              <w:t>Elle consiste en la remise d’une photocopie certifiée conforme du marché au titulaire (dans ce cas le titulaire signera la formule ci-dessous).</w:t>
            </w:r>
          </w:p>
          <w:p w:rsidR="005F1847" w:rsidRDefault="005F1847" w:rsidP="002F08C5">
            <w:pPr>
              <w:ind w:right="-1"/>
            </w:pPr>
            <w:r>
              <w:t>Cette remise peut être opérée par lettre recommandée avec accusé de réception (dans ce cas, l’avis de réception daté et signé par le titulaire sera collé ci-dessous).</w:t>
            </w:r>
          </w:p>
          <w:p w:rsidR="00442F26" w:rsidRDefault="00442F26" w:rsidP="002F08C5">
            <w:pPr>
              <w:ind w:right="-1"/>
            </w:pPr>
          </w:p>
        </w:tc>
      </w:tr>
      <w:tr w:rsidR="005F1847" w:rsidTr="005F1847">
        <w:tc>
          <w:tcPr>
            <w:tcW w:w="5325" w:type="dxa"/>
          </w:tcPr>
          <w:p w:rsidR="00442F26" w:rsidRDefault="00442F26" w:rsidP="002F08C5">
            <w:pPr>
              <w:tabs>
                <w:tab w:val="left" w:pos="8647"/>
              </w:tabs>
              <w:rPr>
                <w:b/>
              </w:rPr>
            </w:pPr>
          </w:p>
          <w:p w:rsidR="005F1847" w:rsidRPr="005F1847" w:rsidRDefault="005F1847" w:rsidP="002F08C5">
            <w:pPr>
              <w:tabs>
                <w:tab w:val="left" w:pos="8647"/>
              </w:tabs>
              <w:rPr>
                <w:b/>
              </w:rPr>
            </w:pPr>
            <w:r w:rsidRPr="005F1847">
              <w:rPr>
                <w:b/>
              </w:rPr>
              <w:t>En cas de remise contre récépissé :</w:t>
            </w:r>
          </w:p>
          <w:p w:rsidR="00442F26" w:rsidRDefault="00442F26" w:rsidP="005F1847">
            <w:pPr>
              <w:tabs>
                <w:tab w:val="left" w:pos="8647"/>
              </w:tabs>
            </w:pPr>
          </w:p>
          <w:p w:rsidR="005F1847" w:rsidRPr="00F92621" w:rsidRDefault="005F1847" w:rsidP="005F1847">
            <w:pPr>
              <w:tabs>
                <w:tab w:val="left" w:pos="8647"/>
              </w:tabs>
            </w:pPr>
            <w:r w:rsidRPr="00F92621">
              <w:t>« Reçu à titre de notificatio</w:t>
            </w:r>
            <w:r>
              <w:t>n une copie du présent marché »</w:t>
            </w:r>
          </w:p>
          <w:p w:rsidR="005F1847" w:rsidRDefault="005F1847" w:rsidP="002F08C5">
            <w:pPr>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r w:rsidRPr="00F92621">
              <w:tab/>
              <w:t>,</w:t>
            </w:r>
            <w:r w:rsidRPr="00F92621">
              <w:tab/>
              <w:t>le</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r w:rsidRPr="00F92621">
              <w:tab/>
            </w:r>
          </w:p>
          <w:p w:rsidR="005F1847" w:rsidRDefault="005F1847" w:rsidP="002F08C5">
            <w:pPr>
              <w:ind w:right="-1"/>
            </w:pPr>
          </w:p>
          <w:p w:rsidR="005F1847" w:rsidRPr="00F92621" w:rsidRDefault="005F1847" w:rsidP="002F08C5">
            <w:pPr>
              <w:ind w:right="-1"/>
              <w:rPr>
                <w:b/>
              </w:rPr>
            </w:pPr>
            <w:r w:rsidRPr="00F92621">
              <w:rPr>
                <w:b/>
              </w:rPr>
              <w:t xml:space="preserve">Signature </w:t>
            </w:r>
            <w:r>
              <w:rPr>
                <w:b/>
              </w:rPr>
              <w:t>du titulaire</w:t>
            </w:r>
          </w:p>
          <w:p w:rsidR="005F1847" w:rsidRDefault="005F1847" w:rsidP="002F08C5">
            <w:pPr>
              <w:ind w:right="-1"/>
            </w:pPr>
          </w:p>
          <w:p w:rsidR="005F1847" w:rsidRDefault="005F1847" w:rsidP="002F08C5">
            <w:pPr>
              <w:ind w:right="-1"/>
            </w:pPr>
          </w:p>
          <w:p w:rsidR="005F1847" w:rsidRDefault="005F1847" w:rsidP="002F08C5">
            <w:pPr>
              <w:ind w:right="-1"/>
            </w:pPr>
          </w:p>
          <w:p w:rsidR="005F1847" w:rsidRDefault="005F1847" w:rsidP="002F08C5">
            <w:pPr>
              <w:ind w:right="-1"/>
            </w:pPr>
          </w:p>
          <w:p w:rsidR="005F1847" w:rsidRDefault="005F1847" w:rsidP="002F08C5">
            <w:pPr>
              <w:ind w:right="-1"/>
            </w:pPr>
          </w:p>
          <w:p w:rsidR="005F1847" w:rsidRDefault="005F1847" w:rsidP="002F08C5">
            <w:pPr>
              <w:ind w:right="-1"/>
            </w:pPr>
          </w:p>
        </w:tc>
        <w:tc>
          <w:tcPr>
            <w:tcW w:w="4530" w:type="dxa"/>
          </w:tcPr>
          <w:p w:rsidR="00442F26" w:rsidRDefault="00442F26" w:rsidP="002F08C5">
            <w:pPr>
              <w:ind w:right="-1"/>
              <w:rPr>
                <w:b/>
              </w:rPr>
            </w:pPr>
          </w:p>
          <w:p w:rsidR="005F1847" w:rsidRPr="005F1847" w:rsidRDefault="005F1847" w:rsidP="002F08C5">
            <w:pPr>
              <w:ind w:right="-1"/>
              <w:rPr>
                <w:b/>
              </w:rPr>
            </w:pPr>
            <w:r w:rsidRPr="005F1847">
              <w:rPr>
                <w:b/>
              </w:rPr>
              <w:t>En cas d’envoi via le profil acheteur :</w:t>
            </w:r>
          </w:p>
          <w:p w:rsidR="00442F26" w:rsidRDefault="00442F26" w:rsidP="005F1847">
            <w:pPr>
              <w:ind w:right="-1"/>
            </w:pPr>
          </w:p>
          <w:p w:rsidR="005F1847" w:rsidRDefault="005F1847" w:rsidP="005F1847">
            <w:pPr>
              <w:ind w:right="-1"/>
            </w:pPr>
            <w:r>
              <w:t>Coller ci-dessous l’avis de réception électronique, valant date de notification du marché.</w:t>
            </w:r>
          </w:p>
        </w:tc>
      </w:tr>
    </w:tbl>
    <w:p w:rsidR="00245DEC" w:rsidDel="002467F8" w:rsidRDefault="00245DEC" w:rsidP="002467F8">
      <w:pPr>
        <w:pStyle w:val="Normal1"/>
        <w:jc w:val="both"/>
        <w:rPr>
          <w:del w:id="36" w:author="LAPORTE CLARA (CPAM GIRONDE)" w:date="2025-10-30T10:28:00Z"/>
          <w:rFonts w:asciiTheme="minorHAnsi" w:hAnsiTheme="minorHAnsi" w:cstheme="minorHAnsi"/>
          <w:noProof/>
          <w:sz w:val="20"/>
          <w:szCs w:val="20"/>
        </w:rPr>
        <w:sectPr w:rsidR="00245DEC" w:rsidDel="002467F8" w:rsidSect="001B08AA">
          <w:pgSz w:w="11907" w:h="16840" w:code="9"/>
          <w:pgMar w:top="1134" w:right="1134" w:bottom="1134" w:left="1134" w:header="851" w:footer="284" w:gutter="0"/>
          <w:cols w:space="1418"/>
          <w:titlePg/>
        </w:sectPr>
      </w:pPr>
    </w:p>
    <w:p w:rsidR="002D6499" w:rsidRPr="00002B6E" w:rsidDel="002467F8" w:rsidRDefault="00442F26" w:rsidP="002467F8">
      <w:pPr>
        <w:pStyle w:val="Normal1"/>
        <w:jc w:val="both"/>
        <w:rPr>
          <w:del w:id="37" w:author="LAPORTE CLARA (CPAM GIRONDE)" w:date="2025-10-30T10:28:00Z"/>
        </w:rPr>
        <w:pPrChange w:id="38" w:author="LAPORTE CLARA (CPAM GIRONDE)" w:date="2025-10-30T10:28:00Z">
          <w:pPr>
            <w:pStyle w:val="ARTICLECCAPCCTP"/>
          </w:pPr>
        </w:pPrChange>
      </w:pPr>
      <w:bookmarkStart w:id="39" w:name="_Toc88658510"/>
      <w:del w:id="40" w:author="LAPORTE CLARA (CPAM GIRONDE)" w:date="2025-10-30T10:28:00Z">
        <w:r w:rsidDel="002467F8">
          <w:delText>Annexe 1</w:delText>
        </w:r>
        <w:r w:rsidR="002D6499" w:rsidRPr="00630505" w:rsidDel="002467F8">
          <w:delText xml:space="preserve"> </w:delText>
        </w:r>
        <w:r w:rsidR="002D6499" w:rsidDel="002467F8">
          <w:delText>–</w:delText>
        </w:r>
        <w:r w:rsidR="002D6499" w:rsidRPr="00630505" w:rsidDel="002467F8">
          <w:delText xml:space="preserve"> </w:delText>
        </w:r>
        <w:r w:rsidR="003B115F" w:rsidDel="002467F8">
          <w:delText>Annexe financière – Bordereau de Prix</w:delText>
        </w:r>
        <w:bookmarkEnd w:id="39"/>
      </w:del>
    </w:p>
    <w:p w:rsidR="003B115F" w:rsidDel="002467F8" w:rsidRDefault="003B115F" w:rsidP="002467F8">
      <w:pPr>
        <w:pStyle w:val="Normal1"/>
        <w:jc w:val="both"/>
        <w:rPr>
          <w:del w:id="41" w:author="LAPORTE CLARA (CPAM GIRONDE)" w:date="2025-10-30T10:28:00Z"/>
        </w:rPr>
        <w:pPrChange w:id="42" w:author="LAPORTE CLARA (CPAM GIRONDE)" w:date="2025-10-30T10:28:00Z">
          <w:pPr>
            <w:ind w:right="-1"/>
          </w:pPr>
        </w:pPrChange>
      </w:pPr>
    </w:p>
    <w:p w:rsidR="003B115F" w:rsidDel="002467F8" w:rsidRDefault="003B115F" w:rsidP="002467F8">
      <w:pPr>
        <w:pStyle w:val="Normal1"/>
        <w:jc w:val="both"/>
        <w:rPr>
          <w:del w:id="43" w:author="LAPORTE CLARA (CPAM GIRONDE)" w:date="2025-10-30T10:28:00Z"/>
        </w:rPr>
        <w:pPrChange w:id="44" w:author="LAPORTE CLARA (CPAM GIRONDE)" w:date="2025-10-30T10:28:00Z">
          <w:pPr>
            <w:ind w:right="-1"/>
          </w:pPr>
        </w:pPrChange>
      </w:pPr>
    </w:p>
    <w:p w:rsidR="003B115F" w:rsidRPr="003B115F" w:rsidDel="002467F8" w:rsidRDefault="003B115F" w:rsidP="002467F8">
      <w:pPr>
        <w:pStyle w:val="Normal1"/>
        <w:jc w:val="both"/>
        <w:rPr>
          <w:del w:id="45" w:author="LAPORTE CLARA (CPAM GIRONDE)" w:date="2025-10-30T10:28:00Z"/>
          <w:b/>
          <w:sz w:val="24"/>
        </w:rPr>
        <w:pPrChange w:id="46" w:author="LAPORTE CLARA (CPAM GIRONDE)" w:date="2025-10-30T10:28:00Z">
          <w:pPr>
            <w:jc w:val="center"/>
          </w:pPr>
        </w:pPrChange>
      </w:pPr>
      <w:del w:id="47" w:author="LAPORTE CLARA (CPAM GIRONDE)" w:date="2025-10-30T10:28:00Z">
        <w:r w:rsidRPr="003B115F" w:rsidDel="002467F8">
          <w:rPr>
            <w:b/>
            <w:sz w:val="24"/>
          </w:rPr>
          <w:delText>POSTE A – Prestations à prix forfaitaire</w:delText>
        </w:r>
      </w:del>
    </w:p>
    <w:p w:rsidR="003B115F" w:rsidRPr="00E363E6" w:rsidDel="002467F8" w:rsidRDefault="003B115F" w:rsidP="002467F8">
      <w:pPr>
        <w:pStyle w:val="Normal1"/>
        <w:jc w:val="both"/>
        <w:rPr>
          <w:del w:id="48" w:author="LAPORTE CLARA (CPAM GIRONDE)" w:date="2025-10-30T10:28:00Z"/>
          <w:b/>
        </w:rPr>
        <w:pPrChange w:id="49" w:author="LAPORTE CLARA (CPAM GIRONDE)" w:date="2025-10-30T10:28:00Z">
          <w:pPr/>
        </w:pPrChange>
      </w:pPr>
    </w:p>
    <w:tbl>
      <w:tblPr>
        <w:tblStyle w:val="Grilledutableau"/>
        <w:tblW w:w="0" w:type="auto"/>
        <w:tblLook w:val="04A0" w:firstRow="1" w:lastRow="0" w:firstColumn="1" w:lastColumn="0" w:noHBand="0" w:noVBand="1"/>
      </w:tblPr>
      <w:tblGrid>
        <w:gridCol w:w="3095"/>
        <w:gridCol w:w="2546"/>
        <w:gridCol w:w="1382"/>
        <w:gridCol w:w="2583"/>
      </w:tblGrid>
      <w:tr w:rsidR="003B115F" w:rsidRPr="00E363E6" w:rsidDel="002467F8" w:rsidTr="001B08AA">
        <w:trPr>
          <w:del w:id="50" w:author="LAPORTE CLARA (CPAM GIRONDE)" w:date="2025-10-30T10:28:00Z"/>
        </w:trPr>
        <w:tc>
          <w:tcPr>
            <w:tcW w:w="3095" w:type="dxa"/>
            <w:shd w:val="pct15" w:color="auto" w:fill="auto"/>
          </w:tcPr>
          <w:p w:rsidR="003B115F" w:rsidRPr="00E363E6" w:rsidDel="002467F8" w:rsidRDefault="003B115F" w:rsidP="002467F8">
            <w:pPr>
              <w:pStyle w:val="Normal1"/>
              <w:jc w:val="both"/>
              <w:rPr>
                <w:del w:id="51" w:author="LAPORTE CLARA (CPAM GIRONDE)" w:date="2025-10-30T10:28:00Z"/>
              </w:rPr>
              <w:pPrChange w:id="52" w:author="LAPORTE CLARA (CPAM GIRONDE)" w:date="2025-10-30T10:28:00Z">
                <w:pPr>
                  <w:jc w:val="center"/>
                </w:pPr>
              </w:pPrChange>
            </w:pPr>
            <w:del w:id="53" w:author="LAPORTE CLARA (CPAM GIRONDE)" w:date="2025-10-30T10:28:00Z">
              <w:r w:rsidRPr="00E363E6" w:rsidDel="002467F8">
                <w:delText>Prestation</w:delText>
              </w:r>
            </w:del>
          </w:p>
        </w:tc>
        <w:tc>
          <w:tcPr>
            <w:tcW w:w="2546" w:type="dxa"/>
            <w:shd w:val="pct15" w:color="auto" w:fill="auto"/>
          </w:tcPr>
          <w:p w:rsidR="003B115F" w:rsidRPr="00E363E6" w:rsidDel="002467F8" w:rsidRDefault="003B115F" w:rsidP="002467F8">
            <w:pPr>
              <w:pStyle w:val="Normal1"/>
              <w:jc w:val="both"/>
              <w:rPr>
                <w:del w:id="54" w:author="LAPORTE CLARA (CPAM GIRONDE)" w:date="2025-10-30T10:28:00Z"/>
              </w:rPr>
              <w:pPrChange w:id="55" w:author="LAPORTE CLARA (CPAM GIRONDE)" w:date="2025-10-30T10:28:00Z">
                <w:pPr>
                  <w:jc w:val="center"/>
                </w:pPr>
              </w:pPrChange>
            </w:pPr>
            <w:del w:id="56" w:author="LAPORTE CLARA (CPAM GIRONDE)" w:date="2025-10-30T10:28:00Z">
              <w:r w:rsidRPr="00E363E6" w:rsidDel="002467F8">
                <w:delText>Montant HT</w:delText>
              </w:r>
            </w:del>
          </w:p>
        </w:tc>
        <w:tc>
          <w:tcPr>
            <w:tcW w:w="1382" w:type="dxa"/>
            <w:shd w:val="pct15" w:color="auto" w:fill="auto"/>
          </w:tcPr>
          <w:p w:rsidR="003B115F" w:rsidRPr="00E363E6" w:rsidDel="002467F8" w:rsidRDefault="003B115F" w:rsidP="002467F8">
            <w:pPr>
              <w:pStyle w:val="Normal1"/>
              <w:jc w:val="both"/>
              <w:rPr>
                <w:del w:id="57" w:author="LAPORTE CLARA (CPAM GIRONDE)" w:date="2025-10-30T10:28:00Z"/>
              </w:rPr>
              <w:pPrChange w:id="58" w:author="LAPORTE CLARA (CPAM GIRONDE)" w:date="2025-10-30T10:28:00Z">
                <w:pPr>
                  <w:jc w:val="center"/>
                </w:pPr>
              </w:pPrChange>
            </w:pPr>
            <w:del w:id="59" w:author="LAPORTE CLARA (CPAM GIRONDE)" w:date="2025-10-30T10:28:00Z">
              <w:r w:rsidRPr="00E363E6" w:rsidDel="002467F8">
                <w:delText>Montant TVA</w:delText>
              </w:r>
            </w:del>
          </w:p>
        </w:tc>
        <w:tc>
          <w:tcPr>
            <w:tcW w:w="2583" w:type="dxa"/>
            <w:shd w:val="pct15" w:color="auto" w:fill="auto"/>
          </w:tcPr>
          <w:p w:rsidR="003B115F" w:rsidRPr="00E363E6" w:rsidDel="002467F8" w:rsidRDefault="003B115F" w:rsidP="002467F8">
            <w:pPr>
              <w:pStyle w:val="Normal1"/>
              <w:jc w:val="both"/>
              <w:rPr>
                <w:del w:id="60" w:author="LAPORTE CLARA (CPAM GIRONDE)" w:date="2025-10-30T10:28:00Z"/>
              </w:rPr>
              <w:pPrChange w:id="61" w:author="LAPORTE CLARA (CPAM GIRONDE)" w:date="2025-10-30T10:28:00Z">
                <w:pPr>
                  <w:jc w:val="center"/>
                </w:pPr>
              </w:pPrChange>
            </w:pPr>
            <w:del w:id="62" w:author="LAPORTE CLARA (CPAM GIRONDE)" w:date="2025-10-30T10:28:00Z">
              <w:r w:rsidRPr="00E363E6" w:rsidDel="002467F8">
                <w:delText>Montant TTC</w:delText>
              </w:r>
            </w:del>
          </w:p>
        </w:tc>
      </w:tr>
      <w:tr w:rsidR="003B115F" w:rsidRPr="00E363E6" w:rsidDel="002467F8" w:rsidTr="001B08AA">
        <w:trPr>
          <w:del w:id="63" w:author="LAPORTE CLARA (CPAM GIRONDE)" w:date="2025-10-30T10:28:00Z"/>
        </w:trPr>
        <w:tc>
          <w:tcPr>
            <w:tcW w:w="3095" w:type="dxa"/>
          </w:tcPr>
          <w:p w:rsidR="003B115F" w:rsidRPr="00E363E6" w:rsidDel="002467F8" w:rsidRDefault="003B115F" w:rsidP="002467F8">
            <w:pPr>
              <w:pStyle w:val="Normal1"/>
              <w:jc w:val="both"/>
              <w:rPr>
                <w:del w:id="64" w:author="LAPORTE CLARA (CPAM GIRONDE)" w:date="2025-10-30T10:28:00Z"/>
              </w:rPr>
              <w:pPrChange w:id="65" w:author="LAPORTE CLARA (CPAM GIRONDE)" w:date="2025-10-30T10:28:00Z">
                <w:pPr/>
              </w:pPrChange>
            </w:pPr>
            <w:del w:id="66" w:author="LAPORTE CLARA (CPAM GIRONDE)" w:date="2025-10-30T10:28:00Z">
              <w:r w:rsidRPr="00E363E6" w:rsidDel="002467F8">
                <w:delText xml:space="preserve">Retranscription de </w:delText>
              </w:r>
              <w:r w:rsidDel="002467F8">
                <w:delText>onze (11</w:delText>
              </w:r>
              <w:r w:rsidRPr="00E363E6" w:rsidDel="002467F8">
                <w:delText xml:space="preserve">) réunions (dites « réunions programmées »)  d’une durée de </w:delText>
              </w:r>
              <w:r w:rsidR="00FB7C8F" w:rsidRPr="00444BCE" w:rsidDel="002467F8">
                <w:rPr>
                  <w:rFonts w:ascii="Calibri" w:hAnsi="Calibri" w:cs="Arial"/>
                </w:rPr>
                <w:delText>quatre (4)</w:delText>
              </w:r>
              <w:r w:rsidR="00444BCE" w:rsidDel="002467F8">
                <w:rPr>
                  <w:rFonts w:ascii="Calibri" w:hAnsi="Calibri" w:cs="Arial"/>
                </w:rPr>
                <w:delText xml:space="preserve"> </w:delText>
              </w:r>
              <w:r w:rsidR="00FB7C8F" w:rsidRPr="00444BCE" w:rsidDel="002467F8">
                <w:rPr>
                  <w:rFonts w:ascii="Calibri" w:hAnsi="Calibri" w:cs="Arial"/>
                </w:rPr>
                <w:delText>heures</w:delText>
              </w:r>
            </w:del>
          </w:p>
        </w:tc>
        <w:tc>
          <w:tcPr>
            <w:tcW w:w="2546" w:type="dxa"/>
          </w:tcPr>
          <w:p w:rsidR="003B115F" w:rsidRPr="00E363E6" w:rsidDel="002467F8" w:rsidRDefault="003B115F" w:rsidP="002467F8">
            <w:pPr>
              <w:pStyle w:val="Normal1"/>
              <w:jc w:val="both"/>
              <w:rPr>
                <w:del w:id="67" w:author="LAPORTE CLARA (CPAM GIRONDE)" w:date="2025-10-30T10:28:00Z"/>
                <w:b/>
              </w:rPr>
              <w:pPrChange w:id="68" w:author="LAPORTE CLARA (CPAM GIRONDE)" w:date="2025-10-30T10:28:00Z">
                <w:pPr/>
              </w:pPrChange>
            </w:pPr>
          </w:p>
        </w:tc>
        <w:tc>
          <w:tcPr>
            <w:tcW w:w="1382" w:type="dxa"/>
          </w:tcPr>
          <w:p w:rsidR="003B115F" w:rsidRPr="00E363E6" w:rsidDel="002467F8" w:rsidRDefault="003B115F" w:rsidP="002467F8">
            <w:pPr>
              <w:pStyle w:val="Normal1"/>
              <w:jc w:val="both"/>
              <w:rPr>
                <w:del w:id="69" w:author="LAPORTE CLARA (CPAM GIRONDE)" w:date="2025-10-30T10:28:00Z"/>
                <w:b/>
              </w:rPr>
              <w:pPrChange w:id="70" w:author="LAPORTE CLARA (CPAM GIRONDE)" w:date="2025-10-30T10:28:00Z">
                <w:pPr/>
              </w:pPrChange>
            </w:pPr>
          </w:p>
        </w:tc>
        <w:tc>
          <w:tcPr>
            <w:tcW w:w="2583" w:type="dxa"/>
          </w:tcPr>
          <w:p w:rsidR="003B115F" w:rsidRPr="00E363E6" w:rsidDel="002467F8" w:rsidRDefault="003B115F" w:rsidP="002467F8">
            <w:pPr>
              <w:pStyle w:val="Normal1"/>
              <w:jc w:val="both"/>
              <w:rPr>
                <w:del w:id="71" w:author="LAPORTE CLARA (CPAM GIRONDE)" w:date="2025-10-30T10:28:00Z"/>
                <w:b/>
              </w:rPr>
              <w:pPrChange w:id="72" w:author="LAPORTE CLARA (CPAM GIRONDE)" w:date="2025-10-30T10:28:00Z">
                <w:pPr/>
              </w:pPrChange>
            </w:pPr>
          </w:p>
        </w:tc>
      </w:tr>
    </w:tbl>
    <w:p w:rsidR="003B115F" w:rsidRPr="00E363E6" w:rsidDel="002467F8" w:rsidRDefault="003B115F" w:rsidP="002467F8">
      <w:pPr>
        <w:pStyle w:val="Normal1"/>
        <w:jc w:val="both"/>
        <w:rPr>
          <w:del w:id="73" w:author="LAPORTE CLARA (CPAM GIRONDE)" w:date="2025-10-30T10:28:00Z"/>
        </w:rPr>
        <w:pPrChange w:id="74" w:author="LAPORTE CLARA (CPAM GIRONDE)" w:date="2025-10-30T10:28:00Z">
          <w:pPr/>
        </w:pPrChange>
      </w:pPr>
    </w:p>
    <w:p w:rsidR="003B115F" w:rsidRPr="00E363E6" w:rsidDel="002467F8" w:rsidRDefault="003B115F" w:rsidP="002467F8">
      <w:pPr>
        <w:pStyle w:val="Normal1"/>
        <w:jc w:val="both"/>
        <w:rPr>
          <w:del w:id="75" w:author="LAPORTE CLARA (CPAM GIRONDE)" w:date="2025-10-30T10:28:00Z"/>
        </w:rPr>
        <w:pPrChange w:id="76" w:author="LAPORTE CLARA (CPAM GIRONDE)" w:date="2025-10-30T10:28:00Z">
          <w:pPr/>
        </w:pPrChange>
      </w:pPr>
    </w:p>
    <w:p w:rsidR="003B115F" w:rsidRPr="003B115F" w:rsidDel="002467F8" w:rsidRDefault="003B115F" w:rsidP="002467F8">
      <w:pPr>
        <w:pStyle w:val="Normal1"/>
        <w:jc w:val="both"/>
        <w:rPr>
          <w:del w:id="77" w:author="LAPORTE CLARA (CPAM GIRONDE)" w:date="2025-10-30T10:28:00Z"/>
          <w:b/>
          <w:sz w:val="24"/>
        </w:rPr>
        <w:pPrChange w:id="78" w:author="LAPORTE CLARA (CPAM GIRONDE)" w:date="2025-10-30T10:28:00Z">
          <w:pPr>
            <w:jc w:val="center"/>
          </w:pPr>
        </w:pPrChange>
      </w:pPr>
      <w:del w:id="79" w:author="LAPORTE CLARA (CPAM GIRONDE)" w:date="2025-10-30T10:28:00Z">
        <w:r w:rsidRPr="003B115F" w:rsidDel="002467F8">
          <w:rPr>
            <w:b/>
            <w:sz w:val="24"/>
          </w:rPr>
          <w:delText>POSTE B – Prestations à prix unitaire</w:delText>
        </w:r>
      </w:del>
    </w:p>
    <w:p w:rsidR="003B115F" w:rsidRPr="00E363E6" w:rsidDel="002467F8" w:rsidRDefault="003B115F" w:rsidP="002467F8">
      <w:pPr>
        <w:pStyle w:val="Normal1"/>
        <w:jc w:val="both"/>
        <w:rPr>
          <w:del w:id="80" w:author="LAPORTE CLARA (CPAM GIRONDE)" w:date="2025-10-30T10:28:00Z"/>
          <w:b/>
        </w:rPr>
        <w:pPrChange w:id="81" w:author="LAPORTE CLARA (CPAM GIRONDE)" w:date="2025-10-30T10:28:00Z">
          <w:pPr/>
        </w:pPrChange>
      </w:pPr>
    </w:p>
    <w:tbl>
      <w:tblPr>
        <w:tblStyle w:val="Grilledutableau"/>
        <w:tblW w:w="0" w:type="auto"/>
        <w:tblLook w:val="04A0" w:firstRow="1" w:lastRow="0" w:firstColumn="1" w:lastColumn="0" w:noHBand="0" w:noVBand="1"/>
      </w:tblPr>
      <w:tblGrid>
        <w:gridCol w:w="3100"/>
        <w:gridCol w:w="2544"/>
        <w:gridCol w:w="1382"/>
        <w:gridCol w:w="2580"/>
      </w:tblGrid>
      <w:tr w:rsidR="003B115F" w:rsidRPr="00E363E6" w:rsidDel="002467F8" w:rsidTr="001B08AA">
        <w:trPr>
          <w:del w:id="82" w:author="LAPORTE CLARA (CPAM GIRONDE)" w:date="2025-10-30T10:28:00Z"/>
        </w:trPr>
        <w:tc>
          <w:tcPr>
            <w:tcW w:w="3100" w:type="dxa"/>
            <w:shd w:val="pct15" w:color="auto" w:fill="auto"/>
          </w:tcPr>
          <w:p w:rsidR="003B115F" w:rsidRPr="00E363E6" w:rsidDel="002467F8" w:rsidRDefault="003B115F" w:rsidP="002467F8">
            <w:pPr>
              <w:pStyle w:val="Normal1"/>
              <w:jc w:val="both"/>
              <w:rPr>
                <w:del w:id="83" w:author="LAPORTE CLARA (CPAM GIRONDE)" w:date="2025-10-30T10:28:00Z"/>
              </w:rPr>
              <w:pPrChange w:id="84" w:author="LAPORTE CLARA (CPAM GIRONDE)" w:date="2025-10-30T10:28:00Z">
                <w:pPr>
                  <w:jc w:val="center"/>
                </w:pPr>
              </w:pPrChange>
            </w:pPr>
            <w:del w:id="85" w:author="LAPORTE CLARA (CPAM GIRONDE)" w:date="2025-10-30T10:28:00Z">
              <w:r w:rsidRPr="00E363E6" w:rsidDel="002467F8">
                <w:delText>Prestation</w:delText>
              </w:r>
            </w:del>
          </w:p>
        </w:tc>
        <w:tc>
          <w:tcPr>
            <w:tcW w:w="2544" w:type="dxa"/>
            <w:shd w:val="pct15" w:color="auto" w:fill="auto"/>
          </w:tcPr>
          <w:p w:rsidR="003B115F" w:rsidRPr="00E363E6" w:rsidDel="002467F8" w:rsidRDefault="003B115F" w:rsidP="002467F8">
            <w:pPr>
              <w:pStyle w:val="Normal1"/>
              <w:jc w:val="both"/>
              <w:rPr>
                <w:del w:id="86" w:author="LAPORTE CLARA (CPAM GIRONDE)" w:date="2025-10-30T10:28:00Z"/>
              </w:rPr>
              <w:pPrChange w:id="87" w:author="LAPORTE CLARA (CPAM GIRONDE)" w:date="2025-10-30T10:28:00Z">
                <w:pPr>
                  <w:jc w:val="center"/>
                </w:pPr>
              </w:pPrChange>
            </w:pPr>
            <w:del w:id="88" w:author="LAPORTE CLARA (CPAM GIRONDE)" w:date="2025-10-30T10:28:00Z">
              <w:r w:rsidRPr="00E363E6" w:rsidDel="002467F8">
                <w:delText>Montant HT</w:delText>
              </w:r>
            </w:del>
          </w:p>
        </w:tc>
        <w:tc>
          <w:tcPr>
            <w:tcW w:w="1382" w:type="dxa"/>
            <w:shd w:val="pct15" w:color="auto" w:fill="auto"/>
          </w:tcPr>
          <w:p w:rsidR="003B115F" w:rsidRPr="00E363E6" w:rsidDel="002467F8" w:rsidRDefault="003B115F" w:rsidP="002467F8">
            <w:pPr>
              <w:pStyle w:val="Normal1"/>
              <w:jc w:val="both"/>
              <w:rPr>
                <w:del w:id="89" w:author="LAPORTE CLARA (CPAM GIRONDE)" w:date="2025-10-30T10:28:00Z"/>
              </w:rPr>
              <w:pPrChange w:id="90" w:author="LAPORTE CLARA (CPAM GIRONDE)" w:date="2025-10-30T10:28:00Z">
                <w:pPr>
                  <w:jc w:val="center"/>
                </w:pPr>
              </w:pPrChange>
            </w:pPr>
            <w:del w:id="91" w:author="LAPORTE CLARA (CPAM GIRONDE)" w:date="2025-10-30T10:28:00Z">
              <w:r w:rsidRPr="00E363E6" w:rsidDel="002467F8">
                <w:delText>Montant TVA</w:delText>
              </w:r>
            </w:del>
          </w:p>
        </w:tc>
        <w:tc>
          <w:tcPr>
            <w:tcW w:w="2580" w:type="dxa"/>
            <w:shd w:val="pct15" w:color="auto" w:fill="auto"/>
          </w:tcPr>
          <w:p w:rsidR="003B115F" w:rsidRPr="00E363E6" w:rsidDel="002467F8" w:rsidRDefault="003B115F" w:rsidP="002467F8">
            <w:pPr>
              <w:pStyle w:val="Normal1"/>
              <w:jc w:val="both"/>
              <w:rPr>
                <w:del w:id="92" w:author="LAPORTE CLARA (CPAM GIRONDE)" w:date="2025-10-30T10:28:00Z"/>
              </w:rPr>
              <w:pPrChange w:id="93" w:author="LAPORTE CLARA (CPAM GIRONDE)" w:date="2025-10-30T10:28:00Z">
                <w:pPr>
                  <w:jc w:val="center"/>
                </w:pPr>
              </w:pPrChange>
            </w:pPr>
            <w:del w:id="94" w:author="LAPORTE CLARA (CPAM GIRONDE)" w:date="2025-10-30T10:28:00Z">
              <w:r w:rsidRPr="00E363E6" w:rsidDel="002467F8">
                <w:delText>Montant TTC</w:delText>
              </w:r>
            </w:del>
          </w:p>
        </w:tc>
      </w:tr>
      <w:tr w:rsidR="003B115F" w:rsidRPr="00E363E6" w:rsidDel="002467F8" w:rsidTr="001B08AA">
        <w:trPr>
          <w:del w:id="95" w:author="LAPORTE CLARA (CPAM GIRONDE)" w:date="2025-10-30T10:28:00Z"/>
        </w:trPr>
        <w:tc>
          <w:tcPr>
            <w:tcW w:w="3100" w:type="dxa"/>
            <w:tcBorders>
              <w:bottom w:val="single" w:sz="4" w:space="0" w:color="auto"/>
            </w:tcBorders>
          </w:tcPr>
          <w:p w:rsidR="003B115F" w:rsidDel="002467F8" w:rsidRDefault="003B115F" w:rsidP="002467F8">
            <w:pPr>
              <w:pStyle w:val="Normal1"/>
              <w:jc w:val="both"/>
              <w:rPr>
                <w:del w:id="96" w:author="LAPORTE CLARA (CPAM GIRONDE)" w:date="2025-10-30T10:28:00Z"/>
              </w:rPr>
              <w:pPrChange w:id="97" w:author="LAPORTE CLARA (CPAM GIRONDE)" w:date="2025-10-30T10:28:00Z">
                <w:pPr/>
              </w:pPrChange>
            </w:pPr>
          </w:p>
          <w:p w:rsidR="003B115F" w:rsidDel="002467F8" w:rsidRDefault="003B115F" w:rsidP="002467F8">
            <w:pPr>
              <w:pStyle w:val="Normal1"/>
              <w:jc w:val="both"/>
              <w:rPr>
                <w:del w:id="98" w:author="LAPORTE CLARA (CPAM GIRONDE)" w:date="2025-10-30T10:28:00Z"/>
              </w:rPr>
              <w:pPrChange w:id="99" w:author="LAPORTE CLARA (CPAM GIRONDE)" w:date="2025-10-30T10:28:00Z">
                <w:pPr/>
              </w:pPrChange>
            </w:pPr>
            <w:del w:id="100" w:author="LAPORTE CLARA (CPAM GIRONDE)" w:date="2025-10-30T10:28:00Z">
              <w:r w:rsidDel="002467F8">
                <w:delText>Demi-heure</w:delText>
              </w:r>
              <w:r w:rsidRPr="00E363E6" w:rsidDel="002467F8">
                <w:delText xml:space="preserve"> supplémentaire pour « réunions programmées »</w:delText>
              </w:r>
            </w:del>
          </w:p>
          <w:p w:rsidR="003B115F" w:rsidRPr="00E363E6" w:rsidDel="002467F8" w:rsidRDefault="003B115F" w:rsidP="002467F8">
            <w:pPr>
              <w:pStyle w:val="Normal1"/>
              <w:jc w:val="both"/>
              <w:rPr>
                <w:del w:id="101" w:author="LAPORTE CLARA (CPAM GIRONDE)" w:date="2025-10-30T10:28:00Z"/>
              </w:rPr>
              <w:pPrChange w:id="102" w:author="LAPORTE CLARA (CPAM GIRONDE)" w:date="2025-10-30T10:28:00Z">
                <w:pPr/>
              </w:pPrChange>
            </w:pPr>
          </w:p>
        </w:tc>
        <w:tc>
          <w:tcPr>
            <w:tcW w:w="2544" w:type="dxa"/>
            <w:tcBorders>
              <w:bottom w:val="single" w:sz="4" w:space="0" w:color="auto"/>
            </w:tcBorders>
          </w:tcPr>
          <w:p w:rsidR="003B115F" w:rsidRPr="00E363E6" w:rsidDel="002467F8" w:rsidRDefault="003B115F" w:rsidP="002467F8">
            <w:pPr>
              <w:pStyle w:val="Normal1"/>
              <w:jc w:val="both"/>
              <w:rPr>
                <w:del w:id="103" w:author="LAPORTE CLARA (CPAM GIRONDE)" w:date="2025-10-30T10:28:00Z"/>
                <w:b/>
              </w:rPr>
              <w:pPrChange w:id="104" w:author="LAPORTE CLARA (CPAM GIRONDE)" w:date="2025-10-30T10:28:00Z">
                <w:pPr/>
              </w:pPrChange>
            </w:pPr>
          </w:p>
        </w:tc>
        <w:tc>
          <w:tcPr>
            <w:tcW w:w="1382" w:type="dxa"/>
            <w:tcBorders>
              <w:bottom w:val="single" w:sz="4" w:space="0" w:color="auto"/>
            </w:tcBorders>
          </w:tcPr>
          <w:p w:rsidR="003B115F" w:rsidRPr="00E363E6" w:rsidDel="002467F8" w:rsidRDefault="003B115F" w:rsidP="002467F8">
            <w:pPr>
              <w:pStyle w:val="Normal1"/>
              <w:jc w:val="both"/>
              <w:rPr>
                <w:del w:id="105" w:author="LAPORTE CLARA (CPAM GIRONDE)" w:date="2025-10-30T10:28:00Z"/>
                <w:b/>
              </w:rPr>
              <w:pPrChange w:id="106" w:author="LAPORTE CLARA (CPAM GIRONDE)" w:date="2025-10-30T10:28:00Z">
                <w:pPr/>
              </w:pPrChange>
            </w:pPr>
          </w:p>
        </w:tc>
        <w:tc>
          <w:tcPr>
            <w:tcW w:w="2580" w:type="dxa"/>
            <w:tcBorders>
              <w:bottom w:val="single" w:sz="4" w:space="0" w:color="auto"/>
            </w:tcBorders>
          </w:tcPr>
          <w:p w:rsidR="003B115F" w:rsidRPr="00E363E6" w:rsidDel="002467F8" w:rsidRDefault="003B115F" w:rsidP="002467F8">
            <w:pPr>
              <w:pStyle w:val="Normal1"/>
              <w:jc w:val="both"/>
              <w:rPr>
                <w:del w:id="107" w:author="LAPORTE CLARA (CPAM GIRONDE)" w:date="2025-10-30T10:28:00Z"/>
                <w:b/>
              </w:rPr>
              <w:pPrChange w:id="108" w:author="LAPORTE CLARA (CPAM GIRONDE)" w:date="2025-10-30T10:28:00Z">
                <w:pPr/>
              </w:pPrChange>
            </w:pPr>
          </w:p>
        </w:tc>
      </w:tr>
      <w:tr w:rsidR="003B115F" w:rsidRPr="00E363E6" w:rsidDel="002467F8" w:rsidTr="001B08AA">
        <w:trPr>
          <w:del w:id="109" w:author="LAPORTE CLARA (CPAM GIRONDE)" w:date="2025-10-30T10:28:00Z"/>
        </w:trPr>
        <w:tc>
          <w:tcPr>
            <w:tcW w:w="3100" w:type="dxa"/>
            <w:shd w:val="pct50" w:color="auto" w:fill="auto"/>
          </w:tcPr>
          <w:p w:rsidR="003B115F" w:rsidRPr="00E363E6" w:rsidDel="002467F8" w:rsidRDefault="003B115F" w:rsidP="002467F8">
            <w:pPr>
              <w:pStyle w:val="Normal1"/>
              <w:jc w:val="both"/>
              <w:rPr>
                <w:del w:id="110" w:author="LAPORTE CLARA (CPAM GIRONDE)" w:date="2025-10-30T10:28:00Z"/>
                <w:sz w:val="4"/>
                <w:szCs w:val="4"/>
              </w:rPr>
              <w:pPrChange w:id="111" w:author="LAPORTE CLARA (CPAM GIRONDE)" w:date="2025-10-30T10:28:00Z">
                <w:pPr/>
              </w:pPrChange>
            </w:pPr>
          </w:p>
        </w:tc>
        <w:tc>
          <w:tcPr>
            <w:tcW w:w="2544" w:type="dxa"/>
            <w:shd w:val="pct50" w:color="auto" w:fill="auto"/>
          </w:tcPr>
          <w:p w:rsidR="003B115F" w:rsidRPr="00E363E6" w:rsidDel="002467F8" w:rsidRDefault="003B115F" w:rsidP="002467F8">
            <w:pPr>
              <w:pStyle w:val="Normal1"/>
              <w:jc w:val="both"/>
              <w:rPr>
                <w:del w:id="112" w:author="LAPORTE CLARA (CPAM GIRONDE)" w:date="2025-10-30T10:28:00Z"/>
                <w:b/>
                <w:sz w:val="4"/>
                <w:szCs w:val="4"/>
              </w:rPr>
              <w:pPrChange w:id="113" w:author="LAPORTE CLARA (CPAM GIRONDE)" w:date="2025-10-30T10:28:00Z">
                <w:pPr/>
              </w:pPrChange>
            </w:pPr>
          </w:p>
        </w:tc>
        <w:tc>
          <w:tcPr>
            <w:tcW w:w="1382" w:type="dxa"/>
            <w:shd w:val="pct50" w:color="auto" w:fill="auto"/>
          </w:tcPr>
          <w:p w:rsidR="003B115F" w:rsidRPr="00E363E6" w:rsidDel="002467F8" w:rsidRDefault="003B115F" w:rsidP="002467F8">
            <w:pPr>
              <w:pStyle w:val="Normal1"/>
              <w:jc w:val="both"/>
              <w:rPr>
                <w:del w:id="114" w:author="LAPORTE CLARA (CPAM GIRONDE)" w:date="2025-10-30T10:28:00Z"/>
                <w:b/>
                <w:sz w:val="4"/>
                <w:szCs w:val="4"/>
              </w:rPr>
              <w:pPrChange w:id="115" w:author="LAPORTE CLARA (CPAM GIRONDE)" w:date="2025-10-30T10:28:00Z">
                <w:pPr/>
              </w:pPrChange>
            </w:pPr>
          </w:p>
        </w:tc>
        <w:tc>
          <w:tcPr>
            <w:tcW w:w="2580" w:type="dxa"/>
            <w:shd w:val="pct50" w:color="auto" w:fill="auto"/>
          </w:tcPr>
          <w:p w:rsidR="003B115F" w:rsidRPr="00E363E6" w:rsidDel="002467F8" w:rsidRDefault="003B115F" w:rsidP="002467F8">
            <w:pPr>
              <w:pStyle w:val="Normal1"/>
              <w:jc w:val="both"/>
              <w:rPr>
                <w:del w:id="116" w:author="LAPORTE CLARA (CPAM GIRONDE)" w:date="2025-10-30T10:28:00Z"/>
                <w:b/>
                <w:sz w:val="4"/>
                <w:szCs w:val="4"/>
              </w:rPr>
              <w:pPrChange w:id="117" w:author="LAPORTE CLARA (CPAM GIRONDE)" w:date="2025-10-30T10:28:00Z">
                <w:pPr/>
              </w:pPrChange>
            </w:pPr>
          </w:p>
        </w:tc>
      </w:tr>
      <w:tr w:rsidR="003B115F" w:rsidRPr="00E363E6" w:rsidDel="002467F8" w:rsidTr="001B08AA">
        <w:trPr>
          <w:del w:id="118" w:author="LAPORTE CLARA (CPAM GIRONDE)" w:date="2025-10-30T10:28:00Z"/>
        </w:trPr>
        <w:tc>
          <w:tcPr>
            <w:tcW w:w="3100" w:type="dxa"/>
          </w:tcPr>
          <w:p w:rsidR="003B115F" w:rsidRPr="00E363E6" w:rsidDel="002467F8" w:rsidRDefault="003B115F" w:rsidP="002467F8">
            <w:pPr>
              <w:pStyle w:val="Normal1"/>
              <w:jc w:val="both"/>
              <w:rPr>
                <w:del w:id="119" w:author="LAPORTE CLARA (CPAM GIRONDE)" w:date="2025-10-30T10:28:00Z"/>
              </w:rPr>
              <w:pPrChange w:id="120" w:author="LAPORTE CLARA (CPAM GIRONDE)" w:date="2025-10-30T10:28:00Z">
                <w:pPr/>
              </w:pPrChange>
            </w:pPr>
            <w:del w:id="121" w:author="LAPORTE CLARA (CPAM GIRONDE)" w:date="2025-10-30T10:28:00Z">
              <w:r w:rsidRPr="00E363E6" w:rsidDel="002467F8">
                <w:delText xml:space="preserve">Retranscription de « réunion supplémentaire » d’une durée de </w:delText>
              </w:r>
              <w:r w:rsidDel="002467F8">
                <w:delText>deux (2</w:delText>
              </w:r>
              <w:r w:rsidRPr="00E363E6" w:rsidDel="002467F8">
                <w:delText>) heures</w:delText>
              </w:r>
            </w:del>
          </w:p>
        </w:tc>
        <w:tc>
          <w:tcPr>
            <w:tcW w:w="2544" w:type="dxa"/>
          </w:tcPr>
          <w:p w:rsidR="003B115F" w:rsidRPr="00E363E6" w:rsidDel="002467F8" w:rsidRDefault="003B115F" w:rsidP="002467F8">
            <w:pPr>
              <w:pStyle w:val="Normal1"/>
              <w:jc w:val="both"/>
              <w:rPr>
                <w:del w:id="122" w:author="LAPORTE CLARA (CPAM GIRONDE)" w:date="2025-10-30T10:28:00Z"/>
                <w:b/>
              </w:rPr>
              <w:pPrChange w:id="123" w:author="LAPORTE CLARA (CPAM GIRONDE)" w:date="2025-10-30T10:28:00Z">
                <w:pPr/>
              </w:pPrChange>
            </w:pPr>
          </w:p>
        </w:tc>
        <w:tc>
          <w:tcPr>
            <w:tcW w:w="1382" w:type="dxa"/>
          </w:tcPr>
          <w:p w:rsidR="003B115F" w:rsidRPr="00E363E6" w:rsidDel="002467F8" w:rsidRDefault="003B115F" w:rsidP="002467F8">
            <w:pPr>
              <w:pStyle w:val="Normal1"/>
              <w:jc w:val="both"/>
              <w:rPr>
                <w:del w:id="124" w:author="LAPORTE CLARA (CPAM GIRONDE)" w:date="2025-10-30T10:28:00Z"/>
                <w:b/>
              </w:rPr>
              <w:pPrChange w:id="125" w:author="LAPORTE CLARA (CPAM GIRONDE)" w:date="2025-10-30T10:28:00Z">
                <w:pPr/>
              </w:pPrChange>
            </w:pPr>
          </w:p>
        </w:tc>
        <w:tc>
          <w:tcPr>
            <w:tcW w:w="2580" w:type="dxa"/>
          </w:tcPr>
          <w:p w:rsidR="003B115F" w:rsidRPr="00E363E6" w:rsidDel="002467F8" w:rsidRDefault="003B115F" w:rsidP="002467F8">
            <w:pPr>
              <w:pStyle w:val="Normal1"/>
              <w:jc w:val="both"/>
              <w:rPr>
                <w:del w:id="126" w:author="LAPORTE CLARA (CPAM GIRONDE)" w:date="2025-10-30T10:28:00Z"/>
                <w:b/>
              </w:rPr>
              <w:pPrChange w:id="127" w:author="LAPORTE CLARA (CPAM GIRONDE)" w:date="2025-10-30T10:28:00Z">
                <w:pPr/>
              </w:pPrChange>
            </w:pPr>
          </w:p>
        </w:tc>
      </w:tr>
      <w:tr w:rsidR="003B115F" w:rsidRPr="00E363E6" w:rsidDel="002467F8" w:rsidTr="001B08AA">
        <w:trPr>
          <w:del w:id="128" w:author="LAPORTE CLARA (CPAM GIRONDE)" w:date="2025-10-30T10:28:00Z"/>
        </w:trPr>
        <w:tc>
          <w:tcPr>
            <w:tcW w:w="3100" w:type="dxa"/>
          </w:tcPr>
          <w:p w:rsidR="003B115F" w:rsidDel="002467F8" w:rsidRDefault="003B115F" w:rsidP="002467F8">
            <w:pPr>
              <w:pStyle w:val="Normal1"/>
              <w:jc w:val="both"/>
              <w:rPr>
                <w:del w:id="129" w:author="LAPORTE CLARA (CPAM GIRONDE)" w:date="2025-10-30T10:28:00Z"/>
              </w:rPr>
              <w:pPrChange w:id="130" w:author="LAPORTE CLARA (CPAM GIRONDE)" w:date="2025-10-30T10:28:00Z">
                <w:pPr/>
              </w:pPrChange>
            </w:pPr>
          </w:p>
          <w:p w:rsidR="003B115F" w:rsidDel="002467F8" w:rsidRDefault="003B115F" w:rsidP="002467F8">
            <w:pPr>
              <w:pStyle w:val="Normal1"/>
              <w:jc w:val="both"/>
              <w:rPr>
                <w:del w:id="131" w:author="LAPORTE CLARA (CPAM GIRONDE)" w:date="2025-10-30T10:28:00Z"/>
              </w:rPr>
              <w:pPrChange w:id="132" w:author="LAPORTE CLARA (CPAM GIRONDE)" w:date="2025-10-30T10:28:00Z">
                <w:pPr/>
              </w:pPrChange>
            </w:pPr>
            <w:del w:id="133" w:author="LAPORTE CLARA (CPAM GIRONDE)" w:date="2025-10-30T10:28:00Z">
              <w:r w:rsidDel="002467F8">
                <w:delText>Demi-h</w:delText>
              </w:r>
              <w:r w:rsidRPr="00E363E6" w:rsidDel="002467F8">
                <w:delText>eure supplémentaire pour « réunion supplémentaire »</w:delText>
              </w:r>
            </w:del>
          </w:p>
          <w:p w:rsidR="003B115F" w:rsidRPr="00E363E6" w:rsidDel="002467F8" w:rsidRDefault="003B115F" w:rsidP="002467F8">
            <w:pPr>
              <w:pStyle w:val="Normal1"/>
              <w:jc w:val="both"/>
              <w:rPr>
                <w:del w:id="134" w:author="LAPORTE CLARA (CPAM GIRONDE)" w:date="2025-10-30T10:28:00Z"/>
              </w:rPr>
              <w:pPrChange w:id="135" w:author="LAPORTE CLARA (CPAM GIRONDE)" w:date="2025-10-30T10:28:00Z">
                <w:pPr/>
              </w:pPrChange>
            </w:pPr>
          </w:p>
        </w:tc>
        <w:tc>
          <w:tcPr>
            <w:tcW w:w="2544" w:type="dxa"/>
          </w:tcPr>
          <w:p w:rsidR="003B115F" w:rsidRPr="00E363E6" w:rsidDel="002467F8" w:rsidRDefault="003B115F" w:rsidP="002467F8">
            <w:pPr>
              <w:pStyle w:val="Normal1"/>
              <w:jc w:val="both"/>
              <w:rPr>
                <w:del w:id="136" w:author="LAPORTE CLARA (CPAM GIRONDE)" w:date="2025-10-30T10:28:00Z"/>
                <w:b/>
              </w:rPr>
              <w:pPrChange w:id="137" w:author="LAPORTE CLARA (CPAM GIRONDE)" w:date="2025-10-30T10:28:00Z">
                <w:pPr/>
              </w:pPrChange>
            </w:pPr>
          </w:p>
        </w:tc>
        <w:tc>
          <w:tcPr>
            <w:tcW w:w="1382" w:type="dxa"/>
          </w:tcPr>
          <w:p w:rsidR="003B115F" w:rsidRPr="00E363E6" w:rsidDel="002467F8" w:rsidRDefault="003B115F" w:rsidP="002467F8">
            <w:pPr>
              <w:pStyle w:val="Normal1"/>
              <w:jc w:val="both"/>
              <w:rPr>
                <w:del w:id="138" w:author="LAPORTE CLARA (CPAM GIRONDE)" w:date="2025-10-30T10:28:00Z"/>
                <w:b/>
              </w:rPr>
              <w:pPrChange w:id="139" w:author="LAPORTE CLARA (CPAM GIRONDE)" w:date="2025-10-30T10:28:00Z">
                <w:pPr/>
              </w:pPrChange>
            </w:pPr>
          </w:p>
        </w:tc>
        <w:tc>
          <w:tcPr>
            <w:tcW w:w="2580" w:type="dxa"/>
          </w:tcPr>
          <w:p w:rsidR="003B115F" w:rsidRPr="00E363E6" w:rsidDel="002467F8" w:rsidRDefault="003B115F" w:rsidP="002467F8">
            <w:pPr>
              <w:pStyle w:val="Normal1"/>
              <w:jc w:val="both"/>
              <w:rPr>
                <w:del w:id="140" w:author="LAPORTE CLARA (CPAM GIRONDE)" w:date="2025-10-30T10:28:00Z"/>
                <w:b/>
              </w:rPr>
              <w:pPrChange w:id="141" w:author="LAPORTE CLARA (CPAM GIRONDE)" w:date="2025-10-30T10:28:00Z">
                <w:pPr/>
              </w:pPrChange>
            </w:pPr>
          </w:p>
        </w:tc>
      </w:tr>
    </w:tbl>
    <w:p w:rsidR="003B115F" w:rsidDel="002467F8" w:rsidRDefault="003B115F" w:rsidP="002467F8">
      <w:pPr>
        <w:pStyle w:val="Normal1"/>
        <w:jc w:val="both"/>
        <w:rPr>
          <w:del w:id="142" w:author="LAPORTE CLARA (CPAM GIRONDE)" w:date="2025-10-30T10:28:00Z"/>
        </w:rPr>
        <w:pPrChange w:id="143" w:author="LAPORTE CLARA (CPAM GIRONDE)" w:date="2025-10-30T10:28:00Z">
          <w:pPr/>
        </w:pPrChange>
      </w:pPr>
    </w:p>
    <w:p w:rsidR="003B115F" w:rsidDel="002467F8" w:rsidRDefault="003B115F" w:rsidP="002467F8">
      <w:pPr>
        <w:pStyle w:val="Normal1"/>
        <w:jc w:val="both"/>
        <w:rPr>
          <w:del w:id="144" w:author="LAPORTE CLARA (CPAM GIRONDE)" w:date="2025-10-30T10:28:00Z"/>
        </w:rPr>
        <w:pPrChange w:id="145" w:author="LAPORTE CLARA (CPAM GIRONDE)" w:date="2025-10-30T10:28:00Z">
          <w:pPr>
            <w:ind w:right="-1"/>
          </w:pPr>
        </w:pPrChange>
      </w:pPr>
    </w:p>
    <w:p w:rsidR="003B115F" w:rsidDel="002467F8" w:rsidRDefault="003B115F" w:rsidP="002467F8">
      <w:pPr>
        <w:pStyle w:val="Normal1"/>
        <w:jc w:val="both"/>
        <w:rPr>
          <w:del w:id="146" w:author="LAPORTE CLARA (CPAM GIRONDE)" w:date="2025-10-30T10:28:00Z"/>
        </w:rPr>
        <w:pPrChange w:id="147" w:author="LAPORTE CLARA (CPAM GIRONDE)" w:date="2025-10-30T10:28:00Z">
          <w:pPr>
            <w:ind w:right="-1"/>
          </w:pPr>
        </w:pPrChange>
      </w:pPr>
    </w:p>
    <w:p w:rsidR="002D6499" w:rsidDel="002467F8" w:rsidRDefault="002D6499" w:rsidP="002467F8">
      <w:pPr>
        <w:pStyle w:val="Normal1"/>
        <w:jc w:val="both"/>
        <w:rPr>
          <w:del w:id="148" w:author="LAPORTE CLARA (CPAM GIRONDE)" w:date="2025-10-30T10:28:00Z"/>
        </w:rPr>
        <w:pPrChange w:id="149" w:author="LAPORTE CLARA (CPAM GIRONDE)" w:date="2025-10-30T10:28:00Z">
          <w:pPr>
            <w:pStyle w:val="Texte"/>
          </w:pPr>
        </w:pPrChange>
      </w:pPr>
    </w:p>
    <w:p w:rsidR="00F5740A" w:rsidRDefault="00F5740A" w:rsidP="00245DEC">
      <w:pPr>
        <w:pStyle w:val="Texte"/>
      </w:pPr>
    </w:p>
    <w:sectPr w:rsidR="00F5740A" w:rsidSect="00630505">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8C5" w:rsidRDefault="002F08C5" w:rsidP="00E86BC0">
      <w:r>
        <w:separator/>
      </w:r>
    </w:p>
    <w:p w:rsidR="002F08C5" w:rsidRDefault="002F08C5" w:rsidP="00E86BC0"/>
  </w:endnote>
  <w:endnote w:type="continuationSeparator" w:id="0">
    <w:p w:rsidR="002F08C5" w:rsidRDefault="002F08C5" w:rsidP="00E86BC0">
      <w:r>
        <w:continuationSeparator/>
      </w:r>
    </w:p>
    <w:p w:rsidR="002F08C5" w:rsidRDefault="002F08C5"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8C5" w:rsidRDefault="002F08C5"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2F08C5" w:rsidRPr="0028267B" w:rsidTr="002D6499">
      <w:trPr>
        <w:trHeight w:val="983"/>
      </w:trPr>
      <w:tc>
        <w:tcPr>
          <w:tcW w:w="1701" w:type="dxa"/>
          <w:shd w:val="clear" w:color="auto" w:fill="auto"/>
          <w:vAlign w:val="center"/>
        </w:tcPr>
        <w:p w:rsidR="002F08C5" w:rsidRPr="002F08C5" w:rsidRDefault="002F08C5" w:rsidP="002D6499">
          <w:pPr>
            <w:pStyle w:val="Pieddepage"/>
            <w:tabs>
              <w:tab w:val="clear" w:pos="9072"/>
              <w:tab w:val="right" w:pos="9639"/>
            </w:tabs>
            <w:rPr>
              <w:rFonts w:ascii="Calibri" w:hAnsi="Calibri" w:cs="Calibri"/>
              <w:b/>
              <w:sz w:val="12"/>
              <w:szCs w:val="12"/>
            </w:rPr>
          </w:pPr>
          <w:r w:rsidRPr="002F08C5">
            <w:rPr>
              <w:b/>
              <w:noProof/>
            </w:rPr>
            <w:drawing>
              <wp:anchor distT="0" distB="0" distL="114300" distR="114300" simplePos="0" relativeHeight="251655680" behindDoc="1" locked="0" layoutInCell="1" allowOverlap="1" wp14:anchorId="303AB9C7" wp14:editId="57F5CF13">
                <wp:simplePos x="0" y="0"/>
                <wp:positionH relativeFrom="margin">
                  <wp:posOffset>-72390</wp:posOffset>
                </wp:positionH>
                <wp:positionV relativeFrom="margin">
                  <wp:posOffset>53340</wp:posOffset>
                </wp:positionV>
                <wp:extent cx="1546860" cy="356235"/>
                <wp:effectExtent l="0" t="0" r="0" b="5715"/>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356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2F08C5" w:rsidRPr="009C68A2" w:rsidRDefault="002F08C5" w:rsidP="002D6499">
          <w:pPr>
            <w:jc w:val="right"/>
            <w:rPr>
              <w:sz w:val="12"/>
              <w:szCs w:val="12"/>
            </w:rPr>
          </w:pPr>
        </w:p>
        <w:p w:rsidR="002F08C5" w:rsidRPr="0034108F" w:rsidRDefault="002F08C5" w:rsidP="002D6499">
          <w:pPr>
            <w:jc w:val="right"/>
            <w:rPr>
              <w:bCs/>
              <w:sz w:val="12"/>
              <w:szCs w:val="12"/>
            </w:rPr>
          </w:pPr>
          <w:r>
            <w:rPr>
              <w:bCs/>
              <w:sz w:val="12"/>
              <w:szCs w:val="12"/>
            </w:rPr>
            <w:t>Retranscription des réunions d’instance (CSE)  -  n°46_2025PS</w:t>
          </w:r>
        </w:p>
        <w:p w:rsidR="002F08C5" w:rsidRPr="009C68A2" w:rsidRDefault="002F08C5" w:rsidP="002D6499">
          <w:pPr>
            <w:jc w:val="right"/>
            <w:rPr>
              <w:sz w:val="12"/>
              <w:szCs w:val="12"/>
            </w:rPr>
          </w:pPr>
          <w:r>
            <w:rPr>
              <w:sz w:val="12"/>
              <w:szCs w:val="12"/>
            </w:rPr>
            <w:t>Acte d’engagement (AE)</w:t>
          </w:r>
          <w:r w:rsidRPr="009C68A2">
            <w:rPr>
              <w:sz w:val="12"/>
              <w:szCs w:val="12"/>
            </w:rPr>
            <w:t xml:space="preserve"> </w:t>
          </w:r>
        </w:p>
        <w:p w:rsidR="002F08C5" w:rsidRPr="009C68A2" w:rsidRDefault="002F08C5"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32785F">
            <w:rPr>
              <w:noProof/>
              <w:sz w:val="12"/>
              <w:szCs w:val="12"/>
            </w:rPr>
            <w:t>5</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32785F">
            <w:rPr>
              <w:noProof/>
              <w:sz w:val="12"/>
              <w:szCs w:val="12"/>
            </w:rPr>
            <w:t>11</w:t>
          </w:r>
          <w:r w:rsidRPr="009C68A2">
            <w:rPr>
              <w:sz w:val="12"/>
              <w:szCs w:val="12"/>
            </w:rPr>
            <w:fldChar w:fldCharType="end"/>
          </w:r>
        </w:p>
      </w:tc>
    </w:tr>
  </w:tbl>
  <w:p w:rsidR="002F08C5" w:rsidRPr="009C68A2" w:rsidRDefault="002F08C5"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2F08C5" w:rsidRPr="0028267B" w:rsidTr="002D6499">
      <w:trPr>
        <w:trHeight w:val="983"/>
      </w:trPr>
      <w:tc>
        <w:tcPr>
          <w:tcW w:w="1701" w:type="dxa"/>
          <w:shd w:val="clear" w:color="auto" w:fill="auto"/>
          <w:vAlign w:val="center"/>
        </w:tcPr>
        <w:p w:rsidR="002F08C5" w:rsidRPr="0028267B" w:rsidRDefault="002F08C5" w:rsidP="002D6499">
          <w:pPr>
            <w:pStyle w:val="Pieddepage"/>
            <w:tabs>
              <w:tab w:val="clear" w:pos="9072"/>
              <w:tab w:val="right" w:pos="9639"/>
            </w:tabs>
            <w:rPr>
              <w:rFonts w:ascii="Calibri" w:hAnsi="Calibri" w:cs="Calibri"/>
              <w:sz w:val="12"/>
              <w:szCs w:val="12"/>
            </w:rPr>
          </w:pPr>
          <w:r w:rsidRPr="002F08C5">
            <w:rPr>
              <w:b/>
              <w:noProof/>
            </w:rPr>
            <w:drawing>
              <wp:anchor distT="0" distB="0" distL="114300" distR="114300" simplePos="0" relativeHeight="251660800" behindDoc="1" locked="0" layoutInCell="1" allowOverlap="1" wp14:anchorId="67C20631" wp14:editId="197468A2">
                <wp:simplePos x="0" y="0"/>
                <wp:positionH relativeFrom="margin">
                  <wp:posOffset>0</wp:posOffset>
                </wp:positionH>
                <wp:positionV relativeFrom="margin">
                  <wp:posOffset>268605</wp:posOffset>
                </wp:positionV>
                <wp:extent cx="1546860" cy="356235"/>
                <wp:effectExtent l="0" t="0" r="0" b="5715"/>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6860" cy="35623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2F08C5" w:rsidRPr="009C68A2" w:rsidRDefault="002F08C5" w:rsidP="002D6499">
          <w:pPr>
            <w:jc w:val="right"/>
            <w:rPr>
              <w:sz w:val="12"/>
              <w:szCs w:val="12"/>
            </w:rPr>
          </w:pPr>
        </w:p>
        <w:p w:rsidR="002F08C5" w:rsidRPr="0034108F" w:rsidRDefault="002F08C5" w:rsidP="002D6499">
          <w:pPr>
            <w:jc w:val="right"/>
            <w:rPr>
              <w:bCs/>
              <w:sz w:val="12"/>
              <w:szCs w:val="12"/>
            </w:rPr>
          </w:pPr>
          <w:r>
            <w:rPr>
              <w:bCs/>
              <w:sz w:val="12"/>
              <w:szCs w:val="12"/>
            </w:rPr>
            <w:t>Retranscription des réunions d’instance (CSE)  – N° 28_2021PS</w:t>
          </w:r>
        </w:p>
        <w:p w:rsidR="002F08C5" w:rsidRDefault="002F08C5" w:rsidP="002D6499">
          <w:pPr>
            <w:jc w:val="right"/>
            <w:rPr>
              <w:sz w:val="12"/>
              <w:szCs w:val="12"/>
            </w:rPr>
          </w:pPr>
          <w:r>
            <w:rPr>
              <w:sz w:val="12"/>
              <w:szCs w:val="12"/>
            </w:rPr>
            <w:t>Acte d’engagement (AE)</w:t>
          </w:r>
        </w:p>
        <w:p w:rsidR="002F08C5" w:rsidRPr="009C68A2" w:rsidRDefault="002F08C5"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32785F">
            <w:rPr>
              <w:noProof/>
              <w:sz w:val="12"/>
              <w:szCs w:val="12"/>
            </w:rPr>
            <w:t>2</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32785F">
            <w:rPr>
              <w:noProof/>
              <w:sz w:val="12"/>
              <w:szCs w:val="12"/>
            </w:rPr>
            <w:t>11</w:t>
          </w:r>
          <w:r w:rsidRPr="009C68A2">
            <w:rPr>
              <w:sz w:val="12"/>
              <w:szCs w:val="12"/>
            </w:rPr>
            <w:fldChar w:fldCharType="end"/>
          </w:r>
        </w:p>
      </w:tc>
    </w:tr>
  </w:tbl>
  <w:p w:rsidR="002F08C5" w:rsidRPr="00D41705" w:rsidRDefault="002F08C5">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8C5" w:rsidRDefault="002F08C5" w:rsidP="00E86BC0">
      <w:r>
        <w:separator/>
      </w:r>
    </w:p>
    <w:p w:rsidR="002F08C5" w:rsidRDefault="002F08C5" w:rsidP="00E86BC0"/>
  </w:footnote>
  <w:footnote w:type="continuationSeparator" w:id="0">
    <w:p w:rsidR="002F08C5" w:rsidRDefault="002F08C5" w:rsidP="00E86BC0">
      <w:r>
        <w:continuationSeparator/>
      </w:r>
    </w:p>
    <w:p w:rsidR="002F08C5" w:rsidRDefault="002F08C5"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8C5" w:rsidRDefault="002F08C5">
    <w:pPr>
      <w:pStyle w:val="En-tte"/>
    </w:pPr>
    <w:r>
      <w:rPr>
        <w:noProof/>
      </w:rPr>
      <w:drawing>
        <wp:anchor distT="0" distB="0" distL="114300" distR="114300" simplePos="0" relativeHeight="251653632" behindDoc="1" locked="0" layoutInCell="1" allowOverlap="1" wp14:anchorId="303AB9C7" wp14:editId="57F5CF13">
          <wp:simplePos x="0" y="0"/>
          <wp:positionH relativeFrom="margin">
            <wp:posOffset>-123190</wp:posOffset>
          </wp:positionH>
          <wp:positionV relativeFrom="margin">
            <wp:posOffset>97837</wp:posOffset>
          </wp:positionV>
          <wp:extent cx="2457450" cy="565738"/>
          <wp:effectExtent l="0" t="0" r="0" b="635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0313" cy="57100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8C5" w:rsidRPr="00046EEC" w:rsidRDefault="002F08C5"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8C5" w:rsidRDefault="002F08C5"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B31C1C"/>
    <w:multiLevelType w:val="hybridMultilevel"/>
    <w:tmpl w:val="0AC0BC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4"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6A6439"/>
    <w:multiLevelType w:val="hybridMultilevel"/>
    <w:tmpl w:val="78420F18"/>
    <w:lvl w:ilvl="0" w:tplc="72744AA0">
      <w:numFmt w:val="bullet"/>
      <w:lvlText w:val=""/>
      <w:lvlJc w:val="left"/>
      <w:pPr>
        <w:ind w:left="367"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3241"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4038" w:hanging="257"/>
      </w:pPr>
      <w:rPr>
        <w:rFonts w:hint="default"/>
        <w:lang w:val="fr-FR" w:eastAsia="en-US" w:bidi="ar-SA"/>
      </w:rPr>
    </w:lvl>
    <w:lvl w:ilvl="3" w:tplc="A2C01F12">
      <w:numFmt w:val="bullet"/>
      <w:lvlText w:val="•"/>
      <w:lvlJc w:val="left"/>
      <w:pPr>
        <w:ind w:left="4836" w:hanging="257"/>
      </w:pPr>
      <w:rPr>
        <w:rFonts w:hint="default"/>
        <w:lang w:val="fr-FR" w:eastAsia="en-US" w:bidi="ar-SA"/>
      </w:rPr>
    </w:lvl>
    <w:lvl w:ilvl="4" w:tplc="68B21146">
      <w:numFmt w:val="bullet"/>
      <w:lvlText w:val="•"/>
      <w:lvlJc w:val="left"/>
      <w:pPr>
        <w:ind w:left="5634" w:hanging="257"/>
      </w:pPr>
      <w:rPr>
        <w:rFonts w:hint="default"/>
        <w:lang w:val="fr-FR" w:eastAsia="en-US" w:bidi="ar-SA"/>
      </w:rPr>
    </w:lvl>
    <w:lvl w:ilvl="5" w:tplc="25D610A0">
      <w:numFmt w:val="bullet"/>
      <w:lvlText w:val="•"/>
      <w:lvlJc w:val="left"/>
      <w:pPr>
        <w:ind w:left="6432" w:hanging="257"/>
      </w:pPr>
      <w:rPr>
        <w:rFonts w:hint="default"/>
        <w:lang w:val="fr-FR" w:eastAsia="en-US" w:bidi="ar-SA"/>
      </w:rPr>
    </w:lvl>
    <w:lvl w:ilvl="6" w:tplc="19D42D28">
      <w:numFmt w:val="bullet"/>
      <w:lvlText w:val="•"/>
      <w:lvlJc w:val="left"/>
      <w:pPr>
        <w:ind w:left="7230" w:hanging="257"/>
      </w:pPr>
      <w:rPr>
        <w:rFonts w:hint="default"/>
        <w:lang w:val="fr-FR" w:eastAsia="en-US" w:bidi="ar-SA"/>
      </w:rPr>
    </w:lvl>
    <w:lvl w:ilvl="7" w:tplc="BD6A2C1E">
      <w:numFmt w:val="bullet"/>
      <w:lvlText w:val="•"/>
      <w:lvlJc w:val="left"/>
      <w:pPr>
        <w:ind w:left="8028" w:hanging="257"/>
      </w:pPr>
      <w:rPr>
        <w:rFonts w:hint="default"/>
        <w:lang w:val="fr-FR" w:eastAsia="en-US" w:bidi="ar-SA"/>
      </w:rPr>
    </w:lvl>
    <w:lvl w:ilvl="8" w:tplc="D99E1E86">
      <w:numFmt w:val="bullet"/>
      <w:lvlText w:val="•"/>
      <w:lvlJc w:val="left"/>
      <w:pPr>
        <w:ind w:left="8826" w:hanging="257"/>
      </w:pPr>
      <w:rPr>
        <w:rFonts w:hint="default"/>
        <w:lang w:val="fr-FR" w:eastAsia="en-US" w:bidi="ar-SA"/>
      </w:rPr>
    </w:lvl>
  </w:abstractNum>
  <w:abstractNum w:abstractNumId="17"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19"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2"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1"/>
  </w:num>
  <w:num w:numId="2">
    <w:abstractNumId w:val="2"/>
  </w:num>
  <w:num w:numId="3">
    <w:abstractNumId w:val="33"/>
  </w:num>
  <w:num w:numId="4">
    <w:abstractNumId w:val="26"/>
  </w:num>
  <w:num w:numId="5">
    <w:abstractNumId w:val="4"/>
  </w:num>
  <w:num w:numId="6">
    <w:abstractNumId w:val="3"/>
  </w:num>
  <w:num w:numId="7">
    <w:abstractNumId w:val="9"/>
  </w:num>
  <w:num w:numId="8">
    <w:abstractNumId w:val="1"/>
  </w:num>
  <w:num w:numId="9">
    <w:abstractNumId w:val="11"/>
  </w:num>
  <w:num w:numId="10">
    <w:abstractNumId w:val="10"/>
  </w:num>
  <w:num w:numId="11">
    <w:abstractNumId w:val="15"/>
  </w:num>
  <w:num w:numId="12">
    <w:abstractNumId w:val="17"/>
  </w:num>
  <w:num w:numId="13">
    <w:abstractNumId w:val="12"/>
  </w:num>
  <w:num w:numId="14">
    <w:abstractNumId w:val="32"/>
  </w:num>
  <w:num w:numId="15">
    <w:abstractNumId w:val="7"/>
  </w:num>
  <w:num w:numId="16">
    <w:abstractNumId w:val="6"/>
  </w:num>
  <w:num w:numId="17">
    <w:abstractNumId w:val="14"/>
  </w:num>
  <w:num w:numId="18">
    <w:abstractNumId w:val="30"/>
  </w:num>
  <w:num w:numId="19">
    <w:abstractNumId w:val="20"/>
  </w:num>
  <w:num w:numId="20">
    <w:abstractNumId w:val="0"/>
  </w:num>
  <w:num w:numId="21">
    <w:abstractNumId w:val="22"/>
  </w:num>
  <w:num w:numId="22">
    <w:abstractNumId w:val="28"/>
  </w:num>
  <w:num w:numId="23">
    <w:abstractNumId w:val="5"/>
  </w:num>
  <w:num w:numId="24">
    <w:abstractNumId w:val="18"/>
  </w:num>
  <w:num w:numId="25">
    <w:abstractNumId w:val="27"/>
  </w:num>
  <w:num w:numId="26">
    <w:abstractNumId w:val="19"/>
  </w:num>
  <w:num w:numId="27">
    <w:abstractNumId w:val="8"/>
  </w:num>
  <w:num w:numId="28">
    <w:abstractNumId w:val="34"/>
  </w:num>
  <w:num w:numId="29">
    <w:abstractNumId w:val="29"/>
  </w:num>
  <w:num w:numId="30">
    <w:abstractNumId w:val="25"/>
  </w:num>
  <w:num w:numId="31">
    <w:abstractNumId w:val="35"/>
  </w:num>
  <w:num w:numId="32">
    <w:abstractNumId w:val="23"/>
  </w:num>
  <w:num w:numId="33">
    <w:abstractNumId w:val="24"/>
  </w:num>
  <w:num w:numId="34">
    <w:abstractNumId w:val="13"/>
  </w:num>
  <w:num w:numId="35">
    <w:abstractNumId w:val="16"/>
  </w:num>
  <w:num w:numId="36">
    <w:abstractNumId w:val="21"/>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MIN STEPHANIE (CPAM GIRONDE)">
    <w15:presenceInfo w15:providerId="AD" w15:userId="S-1-5-21-221657151-1568348028-1356926495-74831"/>
  </w15:person>
  <w15:person w15:author="LAPORTE CLARA (CPAM GIRONDE)">
    <w15:presenceInfo w15:providerId="AD" w15:userId="S-1-5-21-221657151-1568348028-1356926495-1576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revisionView w:markup="0"/>
  <w:trackRevisions/>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A35C6"/>
    <w:rsid w:val="000A5C07"/>
    <w:rsid w:val="000B6B6D"/>
    <w:rsid w:val="000C0EB7"/>
    <w:rsid w:val="000C1968"/>
    <w:rsid w:val="000C22F5"/>
    <w:rsid w:val="000C31F0"/>
    <w:rsid w:val="000C5A6F"/>
    <w:rsid w:val="000C7A8A"/>
    <w:rsid w:val="000D136D"/>
    <w:rsid w:val="000D13A8"/>
    <w:rsid w:val="000D670E"/>
    <w:rsid w:val="000E0525"/>
    <w:rsid w:val="000E10BB"/>
    <w:rsid w:val="000E3683"/>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07"/>
    <w:rsid w:val="0012066C"/>
    <w:rsid w:val="0012290C"/>
    <w:rsid w:val="00124695"/>
    <w:rsid w:val="00125353"/>
    <w:rsid w:val="00125455"/>
    <w:rsid w:val="00126A29"/>
    <w:rsid w:val="00127F55"/>
    <w:rsid w:val="0013217B"/>
    <w:rsid w:val="00132249"/>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7D27"/>
    <w:rsid w:val="001B08AA"/>
    <w:rsid w:val="001B1540"/>
    <w:rsid w:val="001B2F8D"/>
    <w:rsid w:val="001B5F6A"/>
    <w:rsid w:val="001B66C4"/>
    <w:rsid w:val="001B7517"/>
    <w:rsid w:val="001C0D8F"/>
    <w:rsid w:val="001C2677"/>
    <w:rsid w:val="001C5474"/>
    <w:rsid w:val="001D1DD4"/>
    <w:rsid w:val="001D54B9"/>
    <w:rsid w:val="001E2826"/>
    <w:rsid w:val="001E7A03"/>
    <w:rsid w:val="001F0E34"/>
    <w:rsid w:val="001F6728"/>
    <w:rsid w:val="0021033A"/>
    <w:rsid w:val="00211C51"/>
    <w:rsid w:val="00222D61"/>
    <w:rsid w:val="002272AF"/>
    <w:rsid w:val="002307F9"/>
    <w:rsid w:val="00232597"/>
    <w:rsid w:val="002335EF"/>
    <w:rsid w:val="00234FBD"/>
    <w:rsid w:val="00235213"/>
    <w:rsid w:val="00235826"/>
    <w:rsid w:val="002439BF"/>
    <w:rsid w:val="00245DEC"/>
    <w:rsid w:val="00246293"/>
    <w:rsid w:val="002467F8"/>
    <w:rsid w:val="002471A1"/>
    <w:rsid w:val="0025079D"/>
    <w:rsid w:val="00253031"/>
    <w:rsid w:val="00253E88"/>
    <w:rsid w:val="002544C3"/>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5D2C"/>
    <w:rsid w:val="002E6344"/>
    <w:rsid w:val="002F08C5"/>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2785F"/>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6D94"/>
    <w:rsid w:val="0044734E"/>
    <w:rsid w:val="004478AA"/>
    <w:rsid w:val="00450502"/>
    <w:rsid w:val="00453BDE"/>
    <w:rsid w:val="00454010"/>
    <w:rsid w:val="00455C63"/>
    <w:rsid w:val="00456D15"/>
    <w:rsid w:val="00461B34"/>
    <w:rsid w:val="00466332"/>
    <w:rsid w:val="0047469C"/>
    <w:rsid w:val="004802C0"/>
    <w:rsid w:val="00483461"/>
    <w:rsid w:val="00484EB9"/>
    <w:rsid w:val="00493BC3"/>
    <w:rsid w:val="004A6960"/>
    <w:rsid w:val="004B3188"/>
    <w:rsid w:val="004B513A"/>
    <w:rsid w:val="004B6084"/>
    <w:rsid w:val="004B638F"/>
    <w:rsid w:val="004B71B5"/>
    <w:rsid w:val="004C53AD"/>
    <w:rsid w:val="004C54FC"/>
    <w:rsid w:val="004D2F56"/>
    <w:rsid w:val="004D42E6"/>
    <w:rsid w:val="004D7CD5"/>
    <w:rsid w:val="004E3EBC"/>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307C9"/>
    <w:rsid w:val="00530BBC"/>
    <w:rsid w:val="00531651"/>
    <w:rsid w:val="00532C46"/>
    <w:rsid w:val="00540A1C"/>
    <w:rsid w:val="00546139"/>
    <w:rsid w:val="005504F5"/>
    <w:rsid w:val="00566A4D"/>
    <w:rsid w:val="00567167"/>
    <w:rsid w:val="00570AF6"/>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C7C0D"/>
    <w:rsid w:val="005D0FAB"/>
    <w:rsid w:val="005D2D8B"/>
    <w:rsid w:val="005D6857"/>
    <w:rsid w:val="005D6ABA"/>
    <w:rsid w:val="005E26A2"/>
    <w:rsid w:val="005E5F6D"/>
    <w:rsid w:val="005E70B6"/>
    <w:rsid w:val="005F0CC3"/>
    <w:rsid w:val="005F1847"/>
    <w:rsid w:val="005F2B1C"/>
    <w:rsid w:val="005F780D"/>
    <w:rsid w:val="0060068F"/>
    <w:rsid w:val="00604C03"/>
    <w:rsid w:val="006074A6"/>
    <w:rsid w:val="00613F56"/>
    <w:rsid w:val="00625834"/>
    <w:rsid w:val="00627528"/>
    <w:rsid w:val="00630505"/>
    <w:rsid w:val="006316F4"/>
    <w:rsid w:val="006443EC"/>
    <w:rsid w:val="0065317F"/>
    <w:rsid w:val="00657EB5"/>
    <w:rsid w:val="00673355"/>
    <w:rsid w:val="006757AA"/>
    <w:rsid w:val="00676D91"/>
    <w:rsid w:val="0068268A"/>
    <w:rsid w:val="0068625A"/>
    <w:rsid w:val="00686FD2"/>
    <w:rsid w:val="006927BA"/>
    <w:rsid w:val="006A2564"/>
    <w:rsid w:val="006A6755"/>
    <w:rsid w:val="006A7A47"/>
    <w:rsid w:val="006A7BA7"/>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8E0"/>
    <w:rsid w:val="00714C66"/>
    <w:rsid w:val="007203D0"/>
    <w:rsid w:val="0072189E"/>
    <w:rsid w:val="00722325"/>
    <w:rsid w:val="0072280E"/>
    <w:rsid w:val="00722A0E"/>
    <w:rsid w:val="007266F8"/>
    <w:rsid w:val="00733F30"/>
    <w:rsid w:val="00735E4A"/>
    <w:rsid w:val="007363F1"/>
    <w:rsid w:val="00736EDD"/>
    <w:rsid w:val="00740871"/>
    <w:rsid w:val="00744B76"/>
    <w:rsid w:val="00745D05"/>
    <w:rsid w:val="00754610"/>
    <w:rsid w:val="00755A2F"/>
    <w:rsid w:val="00757BDC"/>
    <w:rsid w:val="00761911"/>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54C9"/>
    <w:rsid w:val="0084621B"/>
    <w:rsid w:val="00846758"/>
    <w:rsid w:val="00862C01"/>
    <w:rsid w:val="0086533B"/>
    <w:rsid w:val="008703CC"/>
    <w:rsid w:val="00874EE6"/>
    <w:rsid w:val="00876ED8"/>
    <w:rsid w:val="008816F7"/>
    <w:rsid w:val="00886C50"/>
    <w:rsid w:val="008A3136"/>
    <w:rsid w:val="008A5AA6"/>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2021"/>
    <w:rsid w:val="009174FA"/>
    <w:rsid w:val="00927514"/>
    <w:rsid w:val="00933850"/>
    <w:rsid w:val="009353A0"/>
    <w:rsid w:val="00936E5E"/>
    <w:rsid w:val="00937FA4"/>
    <w:rsid w:val="00943EF9"/>
    <w:rsid w:val="009538A4"/>
    <w:rsid w:val="009631BA"/>
    <w:rsid w:val="00963885"/>
    <w:rsid w:val="009718E1"/>
    <w:rsid w:val="009747FA"/>
    <w:rsid w:val="00974868"/>
    <w:rsid w:val="009750F5"/>
    <w:rsid w:val="00981AC8"/>
    <w:rsid w:val="0098220A"/>
    <w:rsid w:val="0098686F"/>
    <w:rsid w:val="0099306A"/>
    <w:rsid w:val="0099501D"/>
    <w:rsid w:val="00996E91"/>
    <w:rsid w:val="009A5E7A"/>
    <w:rsid w:val="009A73FE"/>
    <w:rsid w:val="009A7AAF"/>
    <w:rsid w:val="009B339C"/>
    <w:rsid w:val="009C41C3"/>
    <w:rsid w:val="009D1E42"/>
    <w:rsid w:val="009E3DA1"/>
    <w:rsid w:val="00A005E3"/>
    <w:rsid w:val="00A00A5E"/>
    <w:rsid w:val="00A02AF6"/>
    <w:rsid w:val="00A032C7"/>
    <w:rsid w:val="00A03C0A"/>
    <w:rsid w:val="00A045A8"/>
    <w:rsid w:val="00A07671"/>
    <w:rsid w:val="00A10B9E"/>
    <w:rsid w:val="00A17981"/>
    <w:rsid w:val="00A21C8E"/>
    <w:rsid w:val="00A23D6D"/>
    <w:rsid w:val="00A30950"/>
    <w:rsid w:val="00A31987"/>
    <w:rsid w:val="00A3240B"/>
    <w:rsid w:val="00A327A2"/>
    <w:rsid w:val="00A33117"/>
    <w:rsid w:val="00A34308"/>
    <w:rsid w:val="00A3576E"/>
    <w:rsid w:val="00A35852"/>
    <w:rsid w:val="00A3735C"/>
    <w:rsid w:val="00A42F8E"/>
    <w:rsid w:val="00A526A0"/>
    <w:rsid w:val="00A52FED"/>
    <w:rsid w:val="00A53CB3"/>
    <w:rsid w:val="00A544F7"/>
    <w:rsid w:val="00A56CC0"/>
    <w:rsid w:val="00A621EC"/>
    <w:rsid w:val="00A62366"/>
    <w:rsid w:val="00A62E46"/>
    <w:rsid w:val="00A67BFF"/>
    <w:rsid w:val="00A67F6F"/>
    <w:rsid w:val="00A70496"/>
    <w:rsid w:val="00A75E68"/>
    <w:rsid w:val="00A75F26"/>
    <w:rsid w:val="00A769B8"/>
    <w:rsid w:val="00A80C57"/>
    <w:rsid w:val="00A908F6"/>
    <w:rsid w:val="00A92C82"/>
    <w:rsid w:val="00A93CE4"/>
    <w:rsid w:val="00A940EB"/>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142"/>
    <w:rsid w:val="00AF16ED"/>
    <w:rsid w:val="00AF29C7"/>
    <w:rsid w:val="00AF3048"/>
    <w:rsid w:val="00AF51FD"/>
    <w:rsid w:val="00B0056C"/>
    <w:rsid w:val="00B068FB"/>
    <w:rsid w:val="00B07C8F"/>
    <w:rsid w:val="00B10148"/>
    <w:rsid w:val="00B12679"/>
    <w:rsid w:val="00B1414B"/>
    <w:rsid w:val="00B216D0"/>
    <w:rsid w:val="00B2333F"/>
    <w:rsid w:val="00B23975"/>
    <w:rsid w:val="00B43E5F"/>
    <w:rsid w:val="00B4536C"/>
    <w:rsid w:val="00B507A0"/>
    <w:rsid w:val="00B51237"/>
    <w:rsid w:val="00B52AA7"/>
    <w:rsid w:val="00B5507F"/>
    <w:rsid w:val="00B55B62"/>
    <w:rsid w:val="00B55E50"/>
    <w:rsid w:val="00B55FEA"/>
    <w:rsid w:val="00B63770"/>
    <w:rsid w:val="00B6389D"/>
    <w:rsid w:val="00B7052D"/>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0620"/>
    <w:rsid w:val="00C514AD"/>
    <w:rsid w:val="00C52D96"/>
    <w:rsid w:val="00C54058"/>
    <w:rsid w:val="00C57D60"/>
    <w:rsid w:val="00C57E05"/>
    <w:rsid w:val="00C6020D"/>
    <w:rsid w:val="00C7018E"/>
    <w:rsid w:val="00C72FF8"/>
    <w:rsid w:val="00C7319C"/>
    <w:rsid w:val="00C73FA6"/>
    <w:rsid w:val="00C748E0"/>
    <w:rsid w:val="00C75542"/>
    <w:rsid w:val="00C777ED"/>
    <w:rsid w:val="00C80FC9"/>
    <w:rsid w:val="00C87A9A"/>
    <w:rsid w:val="00C900BE"/>
    <w:rsid w:val="00C91F5E"/>
    <w:rsid w:val="00C92DF4"/>
    <w:rsid w:val="00C978A8"/>
    <w:rsid w:val="00C97F0E"/>
    <w:rsid w:val="00CA04F8"/>
    <w:rsid w:val="00CB41C8"/>
    <w:rsid w:val="00CB55D2"/>
    <w:rsid w:val="00CB663A"/>
    <w:rsid w:val="00CB6D03"/>
    <w:rsid w:val="00CC1FB0"/>
    <w:rsid w:val="00CC1FCF"/>
    <w:rsid w:val="00CC20DE"/>
    <w:rsid w:val="00CC3B10"/>
    <w:rsid w:val="00CC412C"/>
    <w:rsid w:val="00CD3CF5"/>
    <w:rsid w:val="00CE21B9"/>
    <w:rsid w:val="00CE7B23"/>
    <w:rsid w:val="00CE7BFF"/>
    <w:rsid w:val="00CF303A"/>
    <w:rsid w:val="00CF4752"/>
    <w:rsid w:val="00CF5DD8"/>
    <w:rsid w:val="00D015A1"/>
    <w:rsid w:val="00D02765"/>
    <w:rsid w:val="00D0545B"/>
    <w:rsid w:val="00D1473F"/>
    <w:rsid w:val="00D24029"/>
    <w:rsid w:val="00D25AC6"/>
    <w:rsid w:val="00D31925"/>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C67"/>
    <w:rsid w:val="00D8425D"/>
    <w:rsid w:val="00D876BF"/>
    <w:rsid w:val="00D900EA"/>
    <w:rsid w:val="00D92BB1"/>
    <w:rsid w:val="00D9772F"/>
    <w:rsid w:val="00DA2EFF"/>
    <w:rsid w:val="00DA3FF8"/>
    <w:rsid w:val="00DA526C"/>
    <w:rsid w:val="00DA6504"/>
    <w:rsid w:val="00DA6B06"/>
    <w:rsid w:val="00DB11DB"/>
    <w:rsid w:val="00DB45FE"/>
    <w:rsid w:val="00DC0C4A"/>
    <w:rsid w:val="00DC69D4"/>
    <w:rsid w:val="00DD51B9"/>
    <w:rsid w:val="00DD72F6"/>
    <w:rsid w:val="00DE2C83"/>
    <w:rsid w:val="00DE3CD4"/>
    <w:rsid w:val="00DE4F02"/>
    <w:rsid w:val="00DE53DA"/>
    <w:rsid w:val="00DE639B"/>
    <w:rsid w:val="00DF306C"/>
    <w:rsid w:val="00DF730B"/>
    <w:rsid w:val="00E01A27"/>
    <w:rsid w:val="00E03322"/>
    <w:rsid w:val="00E115C6"/>
    <w:rsid w:val="00E1644B"/>
    <w:rsid w:val="00E17059"/>
    <w:rsid w:val="00E2223C"/>
    <w:rsid w:val="00E3560C"/>
    <w:rsid w:val="00E42377"/>
    <w:rsid w:val="00E42DA2"/>
    <w:rsid w:val="00E455E9"/>
    <w:rsid w:val="00E60EBF"/>
    <w:rsid w:val="00E60EF6"/>
    <w:rsid w:val="00E617AC"/>
    <w:rsid w:val="00E65410"/>
    <w:rsid w:val="00E72CBA"/>
    <w:rsid w:val="00E73103"/>
    <w:rsid w:val="00E76929"/>
    <w:rsid w:val="00E866D6"/>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4295"/>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0835F79"/>
  <w15:docId w15:val="{0F57810A-ACD4-4AAC-ADC9-FD0B86F9B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 w:type="paragraph" w:styleId="Rvision">
    <w:name w:val="Revision"/>
    <w:hidden/>
    <w:uiPriority w:val="99"/>
    <w:semiHidden/>
    <w:rsid w:val="00C900BE"/>
    <w:pPr>
      <w:spacing w:before="0"/>
      <w:ind w:left="0" w:firstLine="0"/>
      <w:jc w:val="left"/>
    </w:pPr>
    <w:rPr>
      <w:rFonts w:eastAsia="Times New Roman" w:cstheme="minorHAnsi"/>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gironde@assurance-maladie.fr"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6B4A4-E715-43B2-A5AE-200154104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2563</Words>
  <Characters>14102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5</cp:revision>
  <cp:lastPrinted>2021-11-09T07:27:00Z</cp:lastPrinted>
  <dcterms:created xsi:type="dcterms:W3CDTF">2025-10-29T09:48:00Z</dcterms:created>
  <dcterms:modified xsi:type="dcterms:W3CDTF">2025-10-30T09:34:00Z</dcterms:modified>
</cp:coreProperties>
</file>