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8B3AA" w14:textId="77777777" w:rsidR="00E13AF8" w:rsidRDefault="005F2255" w:rsidP="004D6336">
      <w:pPr>
        <w:jc w:val="center"/>
        <w:rPr>
          <w:rFonts w:ascii="Arial Narrow" w:eastAsia="Batang" w:hAnsi="Arial Narrow"/>
          <w:szCs w:val="24"/>
        </w:rPr>
      </w:pPr>
      <w:r>
        <w:rPr>
          <w:rFonts w:ascii="Arial Narrow" w:eastAsia="Batang" w:hAnsi="Arial Narrow"/>
          <w:noProof/>
          <w:szCs w:val="24"/>
        </w:rPr>
        <w:drawing>
          <wp:inline distT="0" distB="0" distL="0" distR="0" wp14:anchorId="3D97A8DC" wp14:editId="7E35C394">
            <wp:extent cx="1134110" cy="1082675"/>
            <wp:effectExtent l="0" t="0" r="8890" b="317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10" cy="1082675"/>
                    </a:xfrm>
                    <a:prstGeom prst="rect">
                      <a:avLst/>
                    </a:prstGeom>
                    <a:noFill/>
                    <a:ln>
                      <a:noFill/>
                    </a:ln>
                  </pic:spPr>
                </pic:pic>
              </a:graphicData>
            </a:graphic>
          </wp:inline>
        </w:drawing>
      </w:r>
    </w:p>
    <w:p w14:paraId="12592109" w14:textId="698932D2" w:rsidR="00A921C5" w:rsidRPr="00054050" w:rsidRDefault="00A921C5" w:rsidP="00A921C5">
      <w:pPr>
        <w:pBdr>
          <w:top w:val="single" w:sz="4" w:space="1" w:color="auto"/>
        </w:pBdr>
        <w:jc w:val="center"/>
        <w:rPr>
          <w:rFonts w:eastAsia="Batang"/>
          <w:b/>
          <w:smallCaps/>
          <w:color w:val="333399"/>
        </w:rPr>
      </w:pPr>
      <w:r w:rsidRPr="00A921C5">
        <w:rPr>
          <w:rFonts w:eastAsia="Batang"/>
          <w:b/>
          <w:smallCaps/>
          <w:color w:val="333399"/>
        </w:rPr>
        <w:t xml:space="preserve"> </w:t>
      </w:r>
      <w:r w:rsidRPr="00AC4B27">
        <w:rPr>
          <w:rFonts w:eastAsia="Batang"/>
          <w:b/>
          <w:smallCaps/>
          <w:color w:val="333399"/>
        </w:rPr>
        <w:t xml:space="preserve">Direction </w:t>
      </w:r>
      <w:r w:rsidRPr="00054050">
        <w:rPr>
          <w:rFonts w:eastAsia="Batang"/>
          <w:b/>
          <w:smallCaps/>
          <w:color w:val="333399"/>
        </w:rPr>
        <w:t>de l'Administration générale et de la sécurité</w:t>
      </w:r>
      <w:r w:rsidRPr="00AC4B27">
        <w:rPr>
          <w:rFonts w:eastAsia="Batang"/>
          <w:b/>
          <w:smallCaps/>
          <w:color w:val="333399"/>
        </w:rPr>
        <w:t>–</w:t>
      </w:r>
      <w:r w:rsidRPr="00054050">
        <w:rPr>
          <w:rFonts w:eastAsia="Batang"/>
          <w:b/>
          <w:smallCaps/>
          <w:color w:val="333399"/>
        </w:rPr>
        <w:t>Division de l’Administration générale, de l’accueil et du contentieux</w:t>
      </w:r>
    </w:p>
    <w:p w14:paraId="0CF6BEE9" w14:textId="77777777" w:rsidR="00975666" w:rsidRPr="003D1431" w:rsidRDefault="00975666" w:rsidP="0080398E">
      <w:pPr>
        <w:pBdr>
          <w:top w:val="single" w:sz="4" w:space="1" w:color="auto"/>
        </w:pBdr>
        <w:spacing w:before="120"/>
        <w:jc w:val="center"/>
        <w:rPr>
          <w:rFonts w:eastAsia="Batang"/>
          <w:b/>
          <w:smallCaps/>
          <w:color w:val="333399"/>
        </w:rPr>
      </w:pPr>
    </w:p>
    <w:p w14:paraId="7106A099" w14:textId="77777777" w:rsidR="006D3D0F" w:rsidRPr="003D1431" w:rsidRDefault="006D3D0F" w:rsidP="006D3D0F">
      <w:pPr>
        <w:pBdr>
          <w:top w:val="single" w:sz="4" w:space="1" w:color="auto"/>
        </w:pBdr>
        <w:spacing w:before="120"/>
        <w:rPr>
          <w:rFonts w:eastAsia="Batang"/>
          <w:b/>
          <w:smallCaps/>
          <w:color w:val="333399"/>
        </w:rPr>
      </w:pPr>
    </w:p>
    <w:tbl>
      <w:tblPr>
        <w:tblW w:w="9699" w:type="dxa"/>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699"/>
      </w:tblGrid>
      <w:tr w:rsidR="00E13AF8" w:rsidRPr="003D1431" w14:paraId="11190DE5" w14:textId="77777777" w:rsidTr="00370AC6">
        <w:trPr>
          <w:trHeight w:val="1344"/>
        </w:trPr>
        <w:tc>
          <w:tcPr>
            <w:tcW w:w="9699" w:type="dxa"/>
            <w:tcBorders>
              <w:top w:val="double" w:sz="6" w:space="0" w:color="auto"/>
              <w:bottom w:val="double" w:sz="6" w:space="0" w:color="auto"/>
            </w:tcBorders>
            <w:shd w:val="clear" w:color="auto" w:fill="FFFFFF"/>
          </w:tcPr>
          <w:p w14:paraId="264BF104" w14:textId="77777777" w:rsidR="00E13AF8" w:rsidRPr="003D1431" w:rsidRDefault="00E13AF8" w:rsidP="009A0373">
            <w:pPr>
              <w:pStyle w:val="Corpsdetexte3"/>
              <w:rPr>
                <w:rFonts w:ascii="Times New Roman" w:hAnsi="Times New Roman"/>
                <w:b w:val="0"/>
                <w:caps/>
                <w:sz w:val="20"/>
              </w:rPr>
            </w:pPr>
          </w:p>
          <w:p w14:paraId="6C9C1C71" w14:textId="4FC05F47" w:rsidR="00A921C5" w:rsidRPr="00054050" w:rsidRDefault="00A921C5" w:rsidP="00A921C5">
            <w:pPr>
              <w:jc w:val="center"/>
              <w:rPr>
                <w:b/>
                <w:bCs/>
                <w:caps/>
                <w:color w:val="333399"/>
                <w:sz w:val="36"/>
                <w:szCs w:val="32"/>
                <w:lang w:eastAsia="ar-SA"/>
              </w:rPr>
            </w:pPr>
            <w:r w:rsidRPr="00054050">
              <w:rPr>
                <w:b/>
                <w:bCs/>
                <w:caps/>
                <w:color w:val="333399"/>
                <w:sz w:val="36"/>
                <w:szCs w:val="32"/>
                <w:lang w:eastAsia="ar-SA"/>
              </w:rPr>
              <w:t xml:space="preserve"> Assurance en responsabilité Civile pour le compte de l’assemblée nationale, des députés et de leurs collaborateurs</w:t>
            </w:r>
          </w:p>
          <w:p w14:paraId="4A69DB6D" w14:textId="078DF928" w:rsidR="006D3D0F" w:rsidRPr="00162393" w:rsidRDefault="006D3D0F" w:rsidP="006D3D0F">
            <w:pPr>
              <w:spacing w:after="120"/>
              <w:jc w:val="center"/>
              <w:rPr>
                <w:b/>
                <w:color w:val="00B0F0"/>
                <w:sz w:val="32"/>
                <w:szCs w:val="32"/>
              </w:rPr>
            </w:pPr>
          </w:p>
          <w:p w14:paraId="5A13CE8C" w14:textId="011608BA" w:rsidR="006C31F0" w:rsidRPr="00660EB7" w:rsidRDefault="00BB734F" w:rsidP="00A722EF">
            <w:pPr>
              <w:pStyle w:val="Corpsdetexte3"/>
              <w:jc w:val="center"/>
              <w:rPr>
                <w:rFonts w:ascii="Times New Roman" w:hAnsi="Times New Roman"/>
                <w:color w:val="333399"/>
                <w:sz w:val="32"/>
                <w:szCs w:val="32"/>
              </w:rPr>
            </w:pPr>
            <w:r w:rsidRPr="00BB734F">
              <w:rPr>
                <w:rFonts w:ascii="Times New Roman" w:hAnsi="Times New Roman"/>
                <w:color w:val="333399"/>
                <w:sz w:val="32"/>
                <w:szCs w:val="32"/>
              </w:rPr>
              <w:t>Marché</w:t>
            </w:r>
            <w:r w:rsidR="002B0600" w:rsidRPr="00BB734F">
              <w:rPr>
                <w:rFonts w:ascii="Times New Roman" w:hAnsi="Times New Roman"/>
                <w:color w:val="333399"/>
                <w:sz w:val="32"/>
                <w:szCs w:val="32"/>
              </w:rPr>
              <w:t xml:space="preserve"> </w:t>
            </w:r>
            <w:r w:rsidR="00660EB7" w:rsidRPr="00660EB7">
              <w:rPr>
                <w:rFonts w:ascii="Times New Roman" w:hAnsi="Times New Roman"/>
                <w:color w:val="333399"/>
                <w:sz w:val="32"/>
                <w:szCs w:val="32"/>
              </w:rPr>
              <w:t>25F068</w:t>
            </w:r>
          </w:p>
          <w:p w14:paraId="3BEBAB25" w14:textId="40B09F9A" w:rsidR="00E021C6" w:rsidRDefault="00E4759D" w:rsidP="00E021C6">
            <w:pPr>
              <w:pStyle w:val="Corpsdetexte3"/>
              <w:spacing w:after="120"/>
              <w:jc w:val="center"/>
              <w:rPr>
                <w:rFonts w:ascii="Times New Roman" w:hAnsi="Times New Roman"/>
                <w:i/>
                <w:color w:val="333399"/>
                <w:sz w:val="32"/>
                <w:szCs w:val="32"/>
              </w:rPr>
            </w:pPr>
            <w:r>
              <w:rPr>
                <w:rFonts w:ascii="Times New Roman" w:hAnsi="Times New Roman"/>
                <w:color w:val="00B0F0"/>
                <w:sz w:val="32"/>
                <w:szCs w:val="32"/>
              </w:rPr>
              <w:br/>
            </w:r>
            <w:r w:rsidR="00137770" w:rsidRPr="00137770">
              <w:rPr>
                <w:rFonts w:ascii="Times New Roman" w:hAnsi="Times New Roman"/>
                <w:i/>
                <w:color w:val="333399"/>
                <w:sz w:val="32"/>
                <w:szCs w:val="32"/>
                <w:u w:val="single"/>
              </w:rPr>
              <w:t>Lot 1</w:t>
            </w:r>
          </w:p>
          <w:p w14:paraId="1766C089" w14:textId="74D21E92" w:rsidR="004C1308" w:rsidRPr="00137770" w:rsidRDefault="00ED2999" w:rsidP="00137770">
            <w:pPr>
              <w:pStyle w:val="Corpsdetexte3"/>
              <w:jc w:val="center"/>
              <w:rPr>
                <w:rFonts w:ascii="Times New Roman" w:hAnsi="Times New Roman"/>
                <w:i/>
                <w:color w:val="333399"/>
                <w:sz w:val="32"/>
                <w:szCs w:val="32"/>
              </w:rPr>
            </w:pPr>
            <w:r w:rsidRPr="00ED2999">
              <w:rPr>
                <w:rFonts w:ascii="Times New Roman" w:hAnsi="Times New Roman"/>
                <w:i/>
                <w:color w:val="333399"/>
                <w:sz w:val="32"/>
                <w:szCs w:val="32"/>
              </w:rPr>
              <w:t xml:space="preserve">Assurance responsabilité </w:t>
            </w:r>
            <w:r w:rsidR="00EC264C">
              <w:rPr>
                <w:rFonts w:ascii="Times New Roman" w:hAnsi="Times New Roman"/>
                <w:i/>
                <w:color w:val="333399"/>
                <w:sz w:val="32"/>
                <w:szCs w:val="32"/>
              </w:rPr>
              <w:t>civile pour le compte des député</w:t>
            </w:r>
            <w:r w:rsidRPr="00ED2999">
              <w:rPr>
                <w:rFonts w:ascii="Times New Roman" w:hAnsi="Times New Roman"/>
                <w:i/>
                <w:color w:val="333399"/>
                <w:sz w:val="32"/>
                <w:szCs w:val="32"/>
              </w:rPr>
              <w:t>s et de leurs collaborateurs</w:t>
            </w:r>
            <w:r w:rsidR="00E4759D" w:rsidRPr="003D1431" w:rsidDel="006D3D0F">
              <w:rPr>
                <w:color w:val="00B0F0"/>
                <w:sz w:val="32"/>
                <w:szCs w:val="32"/>
              </w:rPr>
              <w:t xml:space="preserve"> </w:t>
            </w:r>
          </w:p>
          <w:p w14:paraId="118E603E" w14:textId="77777777" w:rsidR="00ED2999" w:rsidRDefault="00ED2999" w:rsidP="00A722EF">
            <w:pPr>
              <w:pStyle w:val="Corpsdetexte3"/>
              <w:jc w:val="center"/>
              <w:rPr>
                <w:color w:val="00B0F0"/>
                <w:sz w:val="32"/>
                <w:szCs w:val="32"/>
              </w:rPr>
            </w:pPr>
          </w:p>
          <w:p w14:paraId="691FE9D2" w14:textId="77777777" w:rsidR="008C3626" w:rsidRDefault="008C3626" w:rsidP="00A722EF">
            <w:pPr>
              <w:pStyle w:val="Corpsdetexte3"/>
              <w:jc w:val="center"/>
              <w:rPr>
                <w:color w:val="00B0F0"/>
                <w:sz w:val="32"/>
                <w:szCs w:val="32"/>
              </w:rPr>
            </w:pPr>
          </w:p>
          <w:p w14:paraId="6F7FB393" w14:textId="33351B58" w:rsidR="00E4759D" w:rsidRPr="003D1431" w:rsidRDefault="00E4759D" w:rsidP="00A722EF">
            <w:pPr>
              <w:pStyle w:val="Corpsdetexte3"/>
              <w:jc w:val="center"/>
              <w:rPr>
                <w:rFonts w:ascii="Times New Roman" w:hAnsi="Times New Roman"/>
                <w:caps/>
                <w:sz w:val="20"/>
              </w:rPr>
            </w:pPr>
          </w:p>
        </w:tc>
      </w:tr>
    </w:tbl>
    <w:p w14:paraId="0936D340" w14:textId="77777777" w:rsidR="00090DE3" w:rsidRPr="00777280" w:rsidRDefault="00090DE3" w:rsidP="00E54527">
      <w:pPr>
        <w:spacing w:before="240" w:after="120" w:line="276" w:lineRule="auto"/>
        <w:jc w:val="center"/>
        <w:rPr>
          <w:rFonts w:eastAsia="Calibri"/>
          <w:b/>
          <w:bCs/>
          <w:color w:val="333399"/>
          <w:sz w:val="36"/>
          <w:szCs w:val="36"/>
          <w:lang w:eastAsia="ar-SA"/>
        </w:rPr>
      </w:pPr>
      <w:r w:rsidRPr="00777280">
        <w:rPr>
          <w:rFonts w:eastAsia="Calibri"/>
          <w:b/>
          <w:bCs/>
          <w:color w:val="333399"/>
          <w:sz w:val="36"/>
          <w:szCs w:val="36"/>
          <w:lang w:eastAsia="ar-SA"/>
        </w:rPr>
        <w:t>ACTE D’ENGAGEMENT</w:t>
      </w:r>
    </w:p>
    <w:p w14:paraId="1752F58D" w14:textId="77777777" w:rsidR="00090DE3" w:rsidRPr="00777280" w:rsidRDefault="00090DE3" w:rsidP="00090DE3">
      <w:pPr>
        <w:spacing w:after="200" w:line="276" w:lineRule="auto"/>
        <w:jc w:val="center"/>
        <w:rPr>
          <w:rFonts w:eastAsia="Batang"/>
          <w:color w:val="333399"/>
          <w:sz w:val="36"/>
          <w:szCs w:val="36"/>
          <w:lang w:eastAsia="en-US"/>
        </w:rPr>
      </w:pPr>
      <w:r w:rsidRPr="00777280">
        <w:rPr>
          <w:rFonts w:eastAsia="Calibri"/>
          <w:b/>
          <w:bCs/>
          <w:color w:val="333399"/>
          <w:sz w:val="36"/>
          <w:szCs w:val="36"/>
          <w:lang w:eastAsia="ar-SA"/>
        </w:rPr>
        <w:t>(AE)</w:t>
      </w:r>
    </w:p>
    <w:p w14:paraId="64A2D7A5" w14:textId="5F9655F8" w:rsidR="00EE5D3B" w:rsidRPr="004C0093" w:rsidRDefault="00EE5D3B" w:rsidP="00706421">
      <w:pPr>
        <w:tabs>
          <w:tab w:val="left" w:pos="-142"/>
          <w:tab w:val="left" w:pos="4962"/>
        </w:tabs>
        <w:spacing w:before="360" w:after="240"/>
        <w:ind w:left="709" w:right="-1191"/>
        <w:rPr>
          <w:b/>
          <w:color w:val="00B0F0"/>
          <w:sz w:val="24"/>
          <w:szCs w:val="24"/>
        </w:rPr>
      </w:pPr>
      <w:r w:rsidRPr="004C0093">
        <w:rPr>
          <w:sz w:val="24"/>
          <w:szCs w:val="24"/>
        </w:rPr>
        <w:t>Référence</w:t>
      </w:r>
      <w:r w:rsidR="00D42B38" w:rsidRPr="004C0093">
        <w:rPr>
          <w:sz w:val="24"/>
          <w:szCs w:val="24"/>
        </w:rPr>
        <w:t> :</w:t>
      </w:r>
      <w:r w:rsidRPr="004C0093">
        <w:rPr>
          <w:sz w:val="24"/>
          <w:szCs w:val="24"/>
        </w:rPr>
        <w:tab/>
      </w:r>
      <w:r w:rsidR="00660EB7" w:rsidRPr="00660EB7">
        <w:rPr>
          <w:b/>
          <w:sz w:val="24"/>
          <w:szCs w:val="24"/>
        </w:rPr>
        <w:t>25F068</w:t>
      </w:r>
      <w:r w:rsidR="000A54F1">
        <w:rPr>
          <w:b/>
          <w:sz w:val="24"/>
          <w:szCs w:val="24"/>
        </w:rPr>
        <w:t>-01A</w:t>
      </w:r>
    </w:p>
    <w:p w14:paraId="34273E93" w14:textId="3590C62C" w:rsidR="006D3D0F" w:rsidRPr="004C0093" w:rsidRDefault="00EE5D3B" w:rsidP="00706421">
      <w:pPr>
        <w:tabs>
          <w:tab w:val="left" w:pos="-142"/>
          <w:tab w:val="left" w:pos="4962"/>
        </w:tabs>
        <w:spacing w:before="360"/>
        <w:ind w:left="4962" w:right="-2" w:hanging="4253"/>
        <w:jc w:val="both"/>
        <w:rPr>
          <w:sz w:val="24"/>
          <w:szCs w:val="24"/>
        </w:rPr>
      </w:pPr>
      <w:r w:rsidRPr="004C0093">
        <w:rPr>
          <w:sz w:val="24"/>
          <w:szCs w:val="24"/>
        </w:rPr>
        <w:t>Nature de la procédure :</w:t>
      </w:r>
      <w:r w:rsidRPr="004C0093">
        <w:rPr>
          <w:sz w:val="24"/>
          <w:szCs w:val="24"/>
        </w:rPr>
        <w:tab/>
      </w:r>
      <w:r w:rsidR="00D42B38" w:rsidRPr="004C0093">
        <w:rPr>
          <w:sz w:val="24"/>
          <w:szCs w:val="24"/>
        </w:rPr>
        <w:t>Procédure</w:t>
      </w:r>
      <w:r w:rsidR="00D42B38" w:rsidRPr="00E4759D">
        <w:rPr>
          <w:sz w:val="24"/>
          <w:szCs w:val="24"/>
        </w:rPr>
        <w:t xml:space="preserve"> d’appel d’offres ouvert </w:t>
      </w:r>
      <w:r w:rsidR="006D3D0F" w:rsidRPr="00E4759D">
        <w:rPr>
          <w:sz w:val="24"/>
          <w:szCs w:val="24"/>
        </w:rPr>
        <w:t>passé</w:t>
      </w:r>
      <w:r w:rsidR="00D42B38" w:rsidRPr="00E4759D">
        <w:rPr>
          <w:sz w:val="24"/>
          <w:szCs w:val="24"/>
        </w:rPr>
        <w:t>e</w:t>
      </w:r>
      <w:r w:rsidR="006D3D0F" w:rsidRPr="00E4759D">
        <w:rPr>
          <w:sz w:val="24"/>
          <w:szCs w:val="24"/>
        </w:rPr>
        <w:t xml:space="preserve"> </w:t>
      </w:r>
      <w:r w:rsidR="006D3D0F" w:rsidRPr="004C0093">
        <w:rPr>
          <w:sz w:val="24"/>
          <w:szCs w:val="24"/>
        </w:rPr>
        <w:t xml:space="preserve">en application des articles </w:t>
      </w:r>
      <w:r w:rsidR="00716E50" w:rsidRPr="00A011CC">
        <w:rPr>
          <w:sz w:val="24"/>
          <w:szCs w:val="24"/>
        </w:rPr>
        <w:t>L.</w:t>
      </w:r>
      <w:r w:rsidR="00706421">
        <w:rPr>
          <w:sz w:val="24"/>
          <w:szCs w:val="24"/>
        </w:rPr>
        <w:t> </w:t>
      </w:r>
      <w:r w:rsidR="00716E50" w:rsidRPr="00A011CC">
        <w:rPr>
          <w:sz w:val="24"/>
          <w:szCs w:val="24"/>
        </w:rPr>
        <w:t>2124-2, R.</w:t>
      </w:r>
      <w:r w:rsidR="00706421">
        <w:rPr>
          <w:sz w:val="24"/>
          <w:szCs w:val="24"/>
        </w:rPr>
        <w:t> </w:t>
      </w:r>
      <w:r w:rsidR="00716E50" w:rsidRPr="00A011CC">
        <w:rPr>
          <w:sz w:val="24"/>
          <w:szCs w:val="24"/>
        </w:rPr>
        <w:t>2124-1, R.</w:t>
      </w:r>
      <w:r w:rsidR="00716E50">
        <w:rPr>
          <w:sz w:val="24"/>
          <w:szCs w:val="24"/>
        </w:rPr>
        <w:t> </w:t>
      </w:r>
      <w:r w:rsidR="00716E50" w:rsidRPr="00A011CC">
        <w:rPr>
          <w:sz w:val="24"/>
          <w:szCs w:val="24"/>
        </w:rPr>
        <w:t xml:space="preserve">2124-2 et R. 2161-2 à R. 2161-5 </w:t>
      </w:r>
      <w:r w:rsidR="00D42B38" w:rsidRPr="004C0093">
        <w:rPr>
          <w:sz w:val="24"/>
          <w:szCs w:val="24"/>
        </w:rPr>
        <w:t>du c</w:t>
      </w:r>
      <w:r w:rsidR="006D3D0F" w:rsidRPr="004C0093">
        <w:rPr>
          <w:sz w:val="24"/>
          <w:szCs w:val="24"/>
        </w:rPr>
        <w:t>ode de la commande publique.</w:t>
      </w:r>
    </w:p>
    <w:p w14:paraId="6098655E" w14:textId="77777777" w:rsidR="00EE5D3B" w:rsidRPr="004C0093" w:rsidRDefault="00EE5D3B" w:rsidP="00706421">
      <w:pPr>
        <w:tabs>
          <w:tab w:val="left" w:pos="-142"/>
          <w:tab w:val="left" w:pos="4962"/>
        </w:tabs>
        <w:spacing w:before="360"/>
        <w:ind w:left="4962" w:right="-2" w:hanging="4253"/>
        <w:rPr>
          <w:b/>
          <w:sz w:val="24"/>
          <w:szCs w:val="24"/>
        </w:rPr>
      </w:pPr>
      <w:r w:rsidRPr="004C0093">
        <w:rPr>
          <w:sz w:val="24"/>
          <w:szCs w:val="24"/>
        </w:rPr>
        <w:t>Pouvoir adjudicateur :</w:t>
      </w:r>
      <w:r w:rsidRPr="004C0093">
        <w:rPr>
          <w:sz w:val="24"/>
          <w:szCs w:val="24"/>
        </w:rPr>
        <w:tab/>
      </w:r>
      <w:r w:rsidRPr="004C0093">
        <w:rPr>
          <w:b/>
          <w:sz w:val="24"/>
          <w:szCs w:val="24"/>
        </w:rPr>
        <w:t>Assemblée nationale</w:t>
      </w:r>
    </w:p>
    <w:p w14:paraId="5175AA6D" w14:textId="77777777" w:rsidR="00B512D5" w:rsidRPr="004C0093" w:rsidRDefault="00B512D5" w:rsidP="00706421">
      <w:pPr>
        <w:tabs>
          <w:tab w:val="left" w:pos="-142"/>
          <w:tab w:val="left" w:pos="4962"/>
        </w:tabs>
        <w:spacing w:before="360"/>
        <w:ind w:left="709" w:right="-1191"/>
        <w:rPr>
          <w:b/>
          <w:sz w:val="24"/>
          <w:szCs w:val="24"/>
        </w:rPr>
      </w:pPr>
      <w:r w:rsidRPr="004C0093">
        <w:rPr>
          <w:sz w:val="24"/>
          <w:szCs w:val="24"/>
        </w:rPr>
        <w:t>Représentant du pouvoir adjudicateur :</w:t>
      </w:r>
      <w:r w:rsidRPr="004C0093">
        <w:rPr>
          <w:sz w:val="24"/>
          <w:szCs w:val="24"/>
        </w:rPr>
        <w:tab/>
      </w:r>
      <w:r w:rsidRPr="004C0093">
        <w:rPr>
          <w:b/>
          <w:sz w:val="24"/>
          <w:szCs w:val="24"/>
        </w:rPr>
        <w:t>Collège des Questeur</w:t>
      </w:r>
      <w:r w:rsidR="009F08C2">
        <w:rPr>
          <w:b/>
          <w:sz w:val="24"/>
          <w:szCs w:val="24"/>
        </w:rPr>
        <w:t>e</w:t>
      </w:r>
      <w:r w:rsidRPr="004C0093">
        <w:rPr>
          <w:b/>
          <w:sz w:val="24"/>
          <w:szCs w:val="24"/>
        </w:rPr>
        <w:t>s</w:t>
      </w:r>
    </w:p>
    <w:p w14:paraId="2A180B4A" w14:textId="105906F8" w:rsidR="00EE5D3B" w:rsidRDefault="00EE5D3B" w:rsidP="00706421">
      <w:pPr>
        <w:tabs>
          <w:tab w:val="left" w:pos="-142"/>
          <w:tab w:val="left" w:pos="4962"/>
        </w:tabs>
        <w:spacing w:before="360"/>
        <w:ind w:left="709" w:right="-1191"/>
        <w:rPr>
          <w:b/>
          <w:sz w:val="24"/>
          <w:szCs w:val="24"/>
        </w:rPr>
      </w:pPr>
      <w:r w:rsidRPr="004C0093">
        <w:rPr>
          <w:sz w:val="24"/>
          <w:szCs w:val="24"/>
        </w:rPr>
        <w:t>Comptable assignataire des paiements :</w:t>
      </w:r>
      <w:r w:rsidRPr="004C0093">
        <w:rPr>
          <w:sz w:val="24"/>
          <w:szCs w:val="24"/>
        </w:rPr>
        <w:tab/>
      </w:r>
      <w:r w:rsidRPr="004C0093">
        <w:rPr>
          <w:b/>
          <w:sz w:val="24"/>
          <w:szCs w:val="24"/>
        </w:rPr>
        <w:t>M</w:t>
      </w:r>
      <w:r w:rsidR="00B512D5" w:rsidRPr="004C0093">
        <w:rPr>
          <w:b/>
          <w:sz w:val="24"/>
          <w:szCs w:val="24"/>
        </w:rPr>
        <w:t>me</w:t>
      </w:r>
      <w:r w:rsidRPr="004C0093">
        <w:rPr>
          <w:b/>
          <w:sz w:val="24"/>
          <w:szCs w:val="24"/>
        </w:rPr>
        <w:t> l</w:t>
      </w:r>
      <w:r w:rsidR="00B512D5" w:rsidRPr="004C0093">
        <w:rPr>
          <w:b/>
          <w:sz w:val="24"/>
          <w:szCs w:val="24"/>
        </w:rPr>
        <w:t>a</w:t>
      </w:r>
      <w:r w:rsidRPr="004C0093">
        <w:rPr>
          <w:b/>
          <w:sz w:val="24"/>
          <w:szCs w:val="24"/>
        </w:rPr>
        <w:t xml:space="preserve"> Trésori</w:t>
      </w:r>
      <w:r w:rsidR="00B512D5" w:rsidRPr="004C0093">
        <w:rPr>
          <w:b/>
          <w:sz w:val="24"/>
          <w:szCs w:val="24"/>
        </w:rPr>
        <w:t>èr</w:t>
      </w:r>
      <w:r w:rsidRPr="004C0093">
        <w:rPr>
          <w:b/>
          <w:sz w:val="24"/>
          <w:szCs w:val="24"/>
        </w:rPr>
        <w:t>e de l’Assemblée nationale</w:t>
      </w:r>
    </w:p>
    <w:p w14:paraId="426D0234" w14:textId="238605B1" w:rsidR="00BB734F" w:rsidRDefault="00BB734F" w:rsidP="00E54527">
      <w:pPr>
        <w:tabs>
          <w:tab w:val="left" w:pos="-142"/>
          <w:tab w:val="left" w:pos="4962"/>
        </w:tabs>
        <w:spacing w:before="240"/>
        <w:ind w:left="709" w:right="-1191"/>
        <w:rPr>
          <w:sz w:val="24"/>
          <w:szCs w:val="24"/>
        </w:rPr>
      </w:pPr>
    </w:p>
    <w:p w14:paraId="67950FB8" w14:textId="77777777" w:rsidR="0046734D" w:rsidRPr="004C0093" w:rsidRDefault="0046734D" w:rsidP="00E54527">
      <w:pPr>
        <w:tabs>
          <w:tab w:val="left" w:pos="-142"/>
          <w:tab w:val="left" w:pos="4962"/>
        </w:tabs>
        <w:spacing w:before="240"/>
        <w:ind w:left="709" w:right="-1191"/>
        <w:rPr>
          <w:sz w:val="24"/>
          <w:szCs w:val="24"/>
        </w:rPr>
      </w:pPr>
    </w:p>
    <w:p w14:paraId="74CC7941" w14:textId="27D84F09" w:rsidR="009E4B5A" w:rsidRPr="003D1431" w:rsidRDefault="007157DB" w:rsidP="00E021C6">
      <w:pPr>
        <w:tabs>
          <w:tab w:val="left" w:pos="4820"/>
        </w:tabs>
        <w:spacing w:before="240" w:after="240"/>
        <w:outlineLvl w:val="0"/>
        <w:rPr>
          <w:b/>
          <w:color w:val="333399"/>
          <w:sz w:val="24"/>
          <w:szCs w:val="24"/>
        </w:rPr>
      </w:pPr>
      <w:r w:rsidRPr="003D1431">
        <w:rPr>
          <w:b/>
          <w:color w:val="333399"/>
          <w:sz w:val="24"/>
          <w:szCs w:val="24"/>
        </w:rPr>
        <w:lastRenderedPageBreak/>
        <w:t>ARTICLE PREMIER –</w:t>
      </w:r>
      <w:r w:rsidR="004B49FE" w:rsidRPr="003D1431">
        <w:rPr>
          <w:b/>
          <w:color w:val="333399"/>
          <w:sz w:val="24"/>
          <w:szCs w:val="24"/>
        </w:rPr>
        <w:t xml:space="preserve"> </w:t>
      </w:r>
      <w:r w:rsidRPr="003D1431">
        <w:rPr>
          <w:b/>
          <w:color w:val="333399"/>
          <w:sz w:val="24"/>
          <w:szCs w:val="24"/>
        </w:rPr>
        <w:t>OBJET</w:t>
      </w:r>
      <w:r w:rsidR="00090DE3" w:rsidRPr="003D1431">
        <w:rPr>
          <w:b/>
          <w:color w:val="333399"/>
          <w:sz w:val="24"/>
          <w:szCs w:val="24"/>
        </w:rPr>
        <w:t xml:space="preserve"> </w:t>
      </w:r>
      <w:r w:rsidR="00813F6F" w:rsidRPr="003D1431">
        <w:rPr>
          <w:b/>
          <w:color w:val="333399"/>
          <w:sz w:val="24"/>
          <w:szCs w:val="24"/>
        </w:rPr>
        <w:t xml:space="preserve">ET </w:t>
      </w:r>
      <w:r w:rsidR="00965741" w:rsidRPr="003D1431">
        <w:rPr>
          <w:b/>
          <w:color w:val="333399"/>
          <w:sz w:val="24"/>
          <w:szCs w:val="24"/>
        </w:rPr>
        <w:t xml:space="preserve">NATURE </w:t>
      </w:r>
      <w:r w:rsidR="007C436F">
        <w:rPr>
          <w:b/>
          <w:color w:val="333399"/>
          <w:sz w:val="24"/>
          <w:szCs w:val="24"/>
        </w:rPr>
        <w:t>DU MARCHE</w:t>
      </w:r>
    </w:p>
    <w:p w14:paraId="12E1B56D" w14:textId="47AB1F53" w:rsidR="00FE6892" w:rsidRDefault="00BB734F" w:rsidP="00E021C6">
      <w:pPr>
        <w:spacing w:before="120"/>
        <w:jc w:val="both"/>
        <w:rPr>
          <w:sz w:val="24"/>
          <w:szCs w:val="24"/>
        </w:rPr>
      </w:pPr>
      <w:r>
        <w:rPr>
          <w:sz w:val="24"/>
          <w:szCs w:val="24"/>
        </w:rPr>
        <w:t>Le marché</w:t>
      </w:r>
      <w:r w:rsidR="00FE6892" w:rsidRPr="00FE6892">
        <w:rPr>
          <w:sz w:val="24"/>
          <w:szCs w:val="24"/>
        </w:rPr>
        <w:t xml:space="preserve"> a pour objet la souscription de contrats d’assurance responsabilité civile pour le compte des députés et de leurs collaborateurs, ainsi que, pour le compte de l’Assemblée nationale.</w:t>
      </w:r>
    </w:p>
    <w:p w14:paraId="6F58AC00" w14:textId="77777777" w:rsidR="00370AC6" w:rsidRPr="003D1431" w:rsidRDefault="00370AC6" w:rsidP="006D3D0F">
      <w:pPr>
        <w:spacing w:line="278" w:lineRule="exact"/>
        <w:ind w:left="360"/>
        <w:jc w:val="both"/>
        <w:rPr>
          <w:sz w:val="24"/>
          <w:szCs w:val="24"/>
        </w:rPr>
      </w:pPr>
    </w:p>
    <w:p w14:paraId="37CB5DA2" w14:textId="77777777" w:rsidR="00A722EF" w:rsidRPr="003D1431" w:rsidRDefault="00A722EF" w:rsidP="00E021C6">
      <w:pPr>
        <w:spacing w:line="278" w:lineRule="exact"/>
        <w:jc w:val="both"/>
        <w:rPr>
          <w:sz w:val="24"/>
          <w:szCs w:val="24"/>
        </w:rPr>
      </w:pPr>
      <w:r w:rsidRPr="003D1431">
        <w:rPr>
          <w:sz w:val="24"/>
          <w:szCs w:val="24"/>
        </w:rPr>
        <w:t>Cet acte d'engagement correspond</w:t>
      </w:r>
      <w:r w:rsidR="00C91448" w:rsidRPr="003D1431">
        <w:rPr>
          <w:sz w:val="24"/>
          <w:szCs w:val="24"/>
        </w:rPr>
        <w:t> :</w:t>
      </w:r>
    </w:p>
    <w:p w14:paraId="0FD3DD68" w14:textId="77777777" w:rsidR="00A722EF" w:rsidRPr="003D1431" w:rsidRDefault="00A722EF" w:rsidP="00A722EF">
      <w:pPr>
        <w:spacing w:line="278" w:lineRule="exact"/>
        <w:ind w:left="709"/>
        <w:jc w:val="both"/>
        <w:rPr>
          <w:sz w:val="24"/>
          <w:szCs w:val="24"/>
        </w:rPr>
      </w:pPr>
    </w:p>
    <w:p w14:paraId="36F256B0" w14:textId="54B10B37" w:rsidR="00A722EF" w:rsidRPr="00FE6892" w:rsidRDefault="00D37385" w:rsidP="00D37385">
      <w:pPr>
        <w:spacing w:line="278" w:lineRule="exact"/>
        <w:jc w:val="both"/>
        <w:rPr>
          <w:sz w:val="24"/>
          <w:szCs w:val="24"/>
        </w:rPr>
      </w:pPr>
      <w:r>
        <w:rPr>
          <w:sz w:val="24"/>
          <w:szCs w:val="24"/>
        </w:rPr>
        <w:t xml:space="preserve">Au </w:t>
      </w:r>
      <w:r w:rsidR="00F966A9" w:rsidRPr="007958B8">
        <w:rPr>
          <w:sz w:val="24"/>
          <w:szCs w:val="24"/>
        </w:rPr>
        <w:t>lot n°</w:t>
      </w:r>
      <w:r w:rsidR="00F966A9">
        <w:rPr>
          <w:sz w:val="24"/>
          <w:szCs w:val="24"/>
        </w:rPr>
        <w:t>1 : A</w:t>
      </w:r>
      <w:r w:rsidR="00F966A9" w:rsidRPr="00E4759D">
        <w:rPr>
          <w:sz w:val="24"/>
          <w:szCs w:val="24"/>
        </w:rPr>
        <w:t>ssurance responsabilité civile pour le compte des députes</w:t>
      </w:r>
      <w:r w:rsidR="00F966A9">
        <w:rPr>
          <w:sz w:val="24"/>
          <w:szCs w:val="24"/>
        </w:rPr>
        <w:t xml:space="preserve"> et de leurs collaborateurs.</w:t>
      </w:r>
    </w:p>
    <w:p w14:paraId="152B9A6E" w14:textId="77777777" w:rsidR="00A722EF" w:rsidRPr="007958B8" w:rsidRDefault="00A722EF" w:rsidP="00A722EF">
      <w:pPr>
        <w:pStyle w:val="fcasegauche"/>
        <w:tabs>
          <w:tab w:val="left" w:pos="851"/>
        </w:tabs>
        <w:spacing w:after="0"/>
        <w:ind w:left="709"/>
        <w:rPr>
          <w:rFonts w:ascii="Times New Roman" w:hAnsi="Times New Roman" w:cs="Times New Roman"/>
          <w:sz w:val="24"/>
          <w:szCs w:val="24"/>
        </w:rPr>
      </w:pPr>
    </w:p>
    <w:p w14:paraId="4D3B0AD2" w14:textId="77777777" w:rsidR="00FE6892" w:rsidRDefault="00FE6892" w:rsidP="001F3EDC">
      <w:pPr>
        <w:spacing w:line="278" w:lineRule="exact"/>
        <w:jc w:val="both"/>
        <w:rPr>
          <w:sz w:val="24"/>
          <w:szCs w:val="24"/>
        </w:rPr>
      </w:pPr>
      <w:r w:rsidRPr="00E4759D">
        <w:rPr>
          <w:sz w:val="24"/>
          <w:szCs w:val="24"/>
        </w:rPr>
        <w:t>Le lot 1 a pour objet la couverture des députés et de toute personne placée sous leur autorité, contre les conséquences pécuniaires des responsabilités pouvant leur incomber en raison de dommages corporels, matériels et immatériels causés à autrui du fait de ses activités et du fait des produits, travaux ou prestations qu’il a livrés et/ou effectués dans le cadre de ses activités déclarées ainsi que du fait de toutes activités annexes ou connexes se rapportant directement ou indirectement aux activités principales.</w:t>
      </w:r>
    </w:p>
    <w:p w14:paraId="6D1AFE17" w14:textId="77777777" w:rsidR="00FE6892" w:rsidRPr="00E4759D" w:rsidRDefault="00FE6892" w:rsidP="00FE6892">
      <w:pPr>
        <w:spacing w:line="278" w:lineRule="exact"/>
        <w:ind w:left="360"/>
        <w:jc w:val="both"/>
        <w:rPr>
          <w:sz w:val="24"/>
          <w:szCs w:val="24"/>
        </w:rPr>
      </w:pPr>
    </w:p>
    <w:p w14:paraId="3F92B676" w14:textId="77777777" w:rsidR="00FE6892" w:rsidRPr="003D1431" w:rsidRDefault="00FE6892" w:rsidP="001F3EDC">
      <w:pPr>
        <w:spacing w:line="278" w:lineRule="exact"/>
        <w:jc w:val="both"/>
        <w:rPr>
          <w:sz w:val="24"/>
          <w:szCs w:val="24"/>
        </w:rPr>
      </w:pPr>
      <w:r w:rsidRPr="00E4759D">
        <w:rPr>
          <w:sz w:val="24"/>
          <w:szCs w:val="24"/>
        </w:rPr>
        <w:t>L’ensemble des prestations attendues est détaillé dans le CCTP (cahier des clauses techniques particulières) du lot correspondant.</w:t>
      </w:r>
    </w:p>
    <w:p w14:paraId="193CF5AA" w14:textId="77777777" w:rsidR="00EE5D3B" w:rsidRPr="00DC2D6C" w:rsidRDefault="00EE5D3B" w:rsidP="00E021C6">
      <w:pPr>
        <w:tabs>
          <w:tab w:val="left" w:pos="4820"/>
        </w:tabs>
        <w:spacing w:before="360" w:after="240"/>
        <w:outlineLvl w:val="0"/>
        <w:rPr>
          <w:b/>
          <w:color w:val="333399"/>
          <w:sz w:val="24"/>
          <w:szCs w:val="24"/>
        </w:rPr>
      </w:pPr>
      <w:r w:rsidRPr="00DC2D6C">
        <w:rPr>
          <w:b/>
          <w:color w:val="333399"/>
          <w:sz w:val="24"/>
          <w:szCs w:val="24"/>
        </w:rPr>
        <w:t>ARTICLE</w:t>
      </w:r>
      <w:r w:rsidR="004B49FE" w:rsidRPr="00DC2D6C">
        <w:rPr>
          <w:b/>
          <w:color w:val="333399"/>
          <w:sz w:val="24"/>
          <w:szCs w:val="24"/>
        </w:rPr>
        <w:t> </w:t>
      </w:r>
      <w:r w:rsidRPr="00DC2D6C">
        <w:rPr>
          <w:b/>
          <w:color w:val="333399"/>
          <w:sz w:val="24"/>
          <w:szCs w:val="24"/>
        </w:rPr>
        <w:t xml:space="preserve">2 – ENGAGEMENT DU </w:t>
      </w:r>
      <w:r w:rsidR="006538C7" w:rsidRPr="00DC2D6C">
        <w:rPr>
          <w:b/>
          <w:color w:val="333399"/>
          <w:sz w:val="24"/>
          <w:szCs w:val="24"/>
        </w:rPr>
        <w:t>COCONTRACTANT</w:t>
      </w:r>
    </w:p>
    <w:p w14:paraId="52A947A2" w14:textId="77777777" w:rsidR="004D0231" w:rsidRDefault="00492119" w:rsidP="00E54527">
      <w:pPr>
        <w:spacing w:before="120" w:after="120"/>
        <w:rPr>
          <w:sz w:val="24"/>
          <w:szCs w:val="24"/>
        </w:rPr>
      </w:pPr>
      <w:r>
        <w:rPr>
          <w:b/>
          <w:sz w:val="24"/>
          <w:szCs w:val="24"/>
        </w:rPr>
        <w:t>2.</w:t>
      </w:r>
      <w:r w:rsidR="00AC0942">
        <w:rPr>
          <w:b/>
          <w:sz w:val="24"/>
          <w:szCs w:val="24"/>
        </w:rPr>
        <w:t>1</w:t>
      </w:r>
      <w:r w:rsidR="004D0231" w:rsidRPr="00DF1DE5">
        <w:rPr>
          <w:b/>
          <w:sz w:val="24"/>
          <w:szCs w:val="24"/>
        </w:rPr>
        <w:t xml:space="preserve"> Le </w:t>
      </w:r>
      <w:r w:rsidR="00DC2D6C">
        <w:rPr>
          <w:b/>
          <w:sz w:val="24"/>
          <w:szCs w:val="24"/>
        </w:rPr>
        <w:t>cocontractant</w:t>
      </w:r>
      <w:r w:rsidR="004D0231" w:rsidRPr="00DF1DE5">
        <w:rPr>
          <w:b/>
          <w:sz w:val="24"/>
          <w:szCs w:val="24"/>
        </w:rPr>
        <w:t xml:space="preserve"> </w:t>
      </w:r>
      <w:r w:rsidR="001C1254">
        <w:rPr>
          <w:b/>
          <w:sz w:val="24"/>
          <w:szCs w:val="24"/>
        </w:rPr>
        <w:t>est une entreprise individuelle</w:t>
      </w:r>
      <w:r w:rsidR="004D0231" w:rsidRPr="00DF1DE5">
        <w:rPr>
          <w:b/>
          <w:sz w:val="24"/>
          <w:szCs w:val="24"/>
        </w:rPr>
        <w:t> </w:t>
      </w:r>
      <w:r w:rsidR="004D0231" w:rsidRPr="00FF5E60">
        <w:rPr>
          <w:sz w:val="24"/>
          <w:szCs w:val="24"/>
        </w:rPr>
        <w:t>:</w:t>
      </w:r>
    </w:p>
    <w:p w14:paraId="432DF9A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jc w:val="both"/>
        <w:rPr>
          <w:sz w:val="24"/>
          <w:szCs w:val="24"/>
        </w:rPr>
      </w:pPr>
      <w:r w:rsidRPr="001C1254">
        <w:rPr>
          <w:sz w:val="24"/>
          <w:szCs w:val="24"/>
        </w:rPr>
        <w:t>Je soussigné(e),</w:t>
      </w:r>
    </w:p>
    <w:p w14:paraId="55CE5EEB"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492C2AFD" w14:textId="77777777" w:rsidR="009C7FF8" w:rsidRPr="001C1254" w:rsidRDefault="001C1254" w:rsidP="009C7FF8">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1C1254">
        <w:rPr>
          <w:sz w:val="24"/>
          <w:szCs w:val="24"/>
        </w:rPr>
        <w:t xml:space="preserve">M, Mme (Nom et prénoms) : </w:t>
      </w:r>
      <w:r w:rsidR="009C7FF8" w:rsidRPr="001C1254">
        <w:rPr>
          <w:b/>
          <w:sz w:val="24"/>
          <w:szCs w:val="24"/>
        </w:rPr>
        <w:fldChar w:fldCharType="begin">
          <w:ffData>
            <w:name w:val="Texte95"/>
            <w:enabled/>
            <w:calcOnExit w:val="0"/>
            <w:textInput/>
          </w:ffData>
        </w:fldChar>
      </w:r>
      <w:r w:rsidR="009C7FF8" w:rsidRPr="001C1254">
        <w:rPr>
          <w:b/>
          <w:sz w:val="24"/>
          <w:szCs w:val="24"/>
        </w:rPr>
        <w:instrText xml:space="preserve"> FORMTEXT </w:instrText>
      </w:r>
      <w:r w:rsidR="009C7FF8" w:rsidRPr="001C1254">
        <w:rPr>
          <w:b/>
          <w:sz w:val="24"/>
          <w:szCs w:val="24"/>
        </w:rPr>
      </w:r>
      <w:r w:rsidR="009C7FF8" w:rsidRPr="001C1254">
        <w:rPr>
          <w:b/>
          <w:sz w:val="24"/>
          <w:szCs w:val="24"/>
        </w:rPr>
        <w:fldChar w:fldCharType="separate"/>
      </w:r>
      <w:bookmarkStart w:id="0" w:name="_GoBack"/>
      <w:bookmarkEnd w:id="0"/>
      <w:r w:rsidR="009C7FF8" w:rsidRPr="001C1254">
        <w:rPr>
          <w:b/>
          <w:noProof/>
          <w:sz w:val="24"/>
          <w:szCs w:val="24"/>
        </w:rPr>
        <w:t> </w:t>
      </w:r>
      <w:r w:rsidR="009C7FF8" w:rsidRPr="001C1254">
        <w:rPr>
          <w:b/>
          <w:noProof/>
          <w:sz w:val="24"/>
          <w:szCs w:val="24"/>
        </w:rPr>
        <w:t> </w:t>
      </w:r>
      <w:r w:rsidR="009C7FF8" w:rsidRPr="001C1254">
        <w:rPr>
          <w:b/>
          <w:noProof/>
          <w:sz w:val="24"/>
          <w:szCs w:val="24"/>
        </w:rPr>
        <w:t> </w:t>
      </w:r>
      <w:r w:rsidR="009C7FF8" w:rsidRPr="001C1254">
        <w:rPr>
          <w:b/>
          <w:noProof/>
          <w:sz w:val="24"/>
          <w:szCs w:val="24"/>
        </w:rPr>
        <w:t> </w:t>
      </w:r>
      <w:r w:rsidR="009C7FF8" w:rsidRPr="001C1254">
        <w:rPr>
          <w:b/>
          <w:noProof/>
          <w:sz w:val="24"/>
          <w:szCs w:val="24"/>
        </w:rPr>
        <w:t> </w:t>
      </w:r>
      <w:r w:rsidR="009C7FF8" w:rsidRPr="001C1254">
        <w:rPr>
          <w:b/>
          <w:sz w:val="24"/>
          <w:szCs w:val="24"/>
        </w:rPr>
        <w:fldChar w:fldCharType="end"/>
      </w:r>
    </w:p>
    <w:p w14:paraId="691C3782" w14:textId="4757B25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2A226BD6"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1C1254">
        <w:rPr>
          <w:b/>
          <w:sz w:val="24"/>
          <w:szCs w:val="24"/>
        </w:rPr>
        <w:t>Agissant en mon nom personnel,</w:t>
      </w:r>
    </w:p>
    <w:p w14:paraId="058FC08B"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p>
    <w:p w14:paraId="319A2F84" w14:textId="2AB523EF" w:rsidR="001C1254" w:rsidRPr="001C1254" w:rsidRDefault="001C1254" w:rsidP="009C7FF8">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Domicilié à (adresse complète) :</w:t>
      </w:r>
    </w:p>
    <w:p w14:paraId="031D9D6B" w14:textId="1455BE5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fldChar w:fldCharType="begin">
          <w:ffData>
            <w:name w:val="Texte96"/>
            <w:enabled/>
            <w:calcOnExit w:val="0"/>
            <w:textInput/>
          </w:ffData>
        </w:fldChar>
      </w:r>
      <w:bookmarkStart w:id="1" w:name="Texte96"/>
      <w:r w:rsidRPr="001C1254">
        <w:rPr>
          <w:sz w:val="24"/>
          <w:szCs w:val="24"/>
        </w:rPr>
        <w:instrText xml:space="preserve"> FORMTEXT </w:instrText>
      </w:r>
      <w:r w:rsidRPr="001C1254">
        <w:rPr>
          <w:sz w:val="24"/>
          <w:szCs w:val="24"/>
        </w:rPr>
      </w:r>
      <w:r w:rsidRPr="001C1254">
        <w:rPr>
          <w:sz w:val="24"/>
          <w:szCs w:val="24"/>
        </w:rPr>
        <w:fldChar w:fldCharType="separate"/>
      </w:r>
      <w:r w:rsidR="00836A5C">
        <w:rPr>
          <w:sz w:val="24"/>
          <w:szCs w:val="24"/>
        </w:rPr>
        <w:t> </w:t>
      </w:r>
      <w:r w:rsidR="00836A5C">
        <w:rPr>
          <w:sz w:val="24"/>
          <w:szCs w:val="24"/>
        </w:rPr>
        <w:t> </w:t>
      </w:r>
      <w:r w:rsidR="00836A5C">
        <w:rPr>
          <w:sz w:val="24"/>
          <w:szCs w:val="24"/>
        </w:rPr>
        <w:t> </w:t>
      </w:r>
      <w:r w:rsidR="00836A5C">
        <w:rPr>
          <w:sz w:val="24"/>
          <w:szCs w:val="24"/>
        </w:rPr>
        <w:t> </w:t>
      </w:r>
      <w:r w:rsidR="00836A5C">
        <w:rPr>
          <w:sz w:val="24"/>
          <w:szCs w:val="24"/>
        </w:rPr>
        <w:t> </w:t>
      </w:r>
      <w:r w:rsidRPr="001C1254">
        <w:rPr>
          <w:sz w:val="24"/>
          <w:szCs w:val="24"/>
        </w:rPr>
        <w:fldChar w:fldCharType="end"/>
      </w:r>
      <w:bookmarkEnd w:id="1"/>
    </w:p>
    <w:p w14:paraId="222CC9C5"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2B45516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Immatriculé(e) à l'I.N.S.E.E. :</w:t>
      </w:r>
    </w:p>
    <w:p w14:paraId="1D4FB34F" w14:textId="1306D61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numéro d'identité d'établissement (SIRET) :</w:t>
      </w:r>
      <w:r w:rsidR="009C7FF8" w:rsidRPr="009C7FF8">
        <w:rPr>
          <w:sz w:val="24"/>
          <w:szCs w:val="24"/>
        </w:rPr>
        <w:t xml:space="preserve"> </w:t>
      </w:r>
      <w:r w:rsidR="009C7FF8" w:rsidRPr="001C1254">
        <w:rPr>
          <w:sz w:val="24"/>
          <w:szCs w:val="24"/>
        </w:rPr>
        <w:fldChar w:fldCharType="begin">
          <w:ffData>
            <w:name w:val=""/>
            <w:enabled/>
            <w:calcOnExit w:val="0"/>
            <w:textInput>
              <w:maxLength w:val="3"/>
            </w:textInput>
          </w:ffData>
        </w:fldChar>
      </w:r>
      <w:r w:rsidR="009C7FF8" w:rsidRPr="001C1254">
        <w:rPr>
          <w:sz w:val="24"/>
          <w:szCs w:val="24"/>
        </w:rPr>
        <w:instrText xml:space="preserve"> FORMTEXT </w:instrText>
      </w:r>
      <w:r w:rsidR="009C7FF8" w:rsidRPr="001C1254">
        <w:rPr>
          <w:sz w:val="24"/>
          <w:szCs w:val="24"/>
        </w:rPr>
      </w:r>
      <w:r w:rsidR="009C7FF8" w:rsidRPr="001C1254">
        <w:rPr>
          <w:sz w:val="24"/>
          <w:szCs w:val="24"/>
        </w:rPr>
        <w:fldChar w:fldCharType="separate"/>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sz w:val="24"/>
          <w:szCs w:val="24"/>
        </w:rPr>
        <w:fldChar w:fldCharType="end"/>
      </w:r>
      <w:r w:rsidR="009C7FF8" w:rsidRPr="001C1254">
        <w:rPr>
          <w:sz w:val="24"/>
          <w:szCs w:val="24"/>
        </w:rPr>
        <w:t xml:space="preserve"> </w:t>
      </w:r>
      <w:r w:rsidR="009C7FF8" w:rsidRPr="001C1254">
        <w:rPr>
          <w:sz w:val="24"/>
          <w:szCs w:val="24"/>
        </w:rPr>
        <w:fldChar w:fldCharType="begin">
          <w:ffData>
            <w:name w:val=""/>
            <w:enabled/>
            <w:calcOnExit w:val="0"/>
            <w:textInput>
              <w:maxLength w:val="3"/>
            </w:textInput>
          </w:ffData>
        </w:fldChar>
      </w:r>
      <w:r w:rsidR="009C7FF8" w:rsidRPr="001C1254">
        <w:rPr>
          <w:sz w:val="24"/>
          <w:szCs w:val="24"/>
        </w:rPr>
        <w:instrText xml:space="preserve"> FORMTEXT </w:instrText>
      </w:r>
      <w:r w:rsidR="009C7FF8" w:rsidRPr="001C1254">
        <w:rPr>
          <w:sz w:val="24"/>
          <w:szCs w:val="24"/>
        </w:rPr>
      </w:r>
      <w:r w:rsidR="009C7FF8" w:rsidRPr="001C1254">
        <w:rPr>
          <w:sz w:val="24"/>
          <w:szCs w:val="24"/>
        </w:rPr>
        <w:fldChar w:fldCharType="separate"/>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sz w:val="24"/>
          <w:szCs w:val="24"/>
        </w:rPr>
        <w:fldChar w:fldCharType="end"/>
      </w:r>
      <w:r w:rsidR="009C7FF8" w:rsidRPr="001C1254">
        <w:rPr>
          <w:sz w:val="24"/>
          <w:szCs w:val="24"/>
        </w:rPr>
        <w:t xml:space="preserve"> </w:t>
      </w:r>
      <w:r w:rsidR="009C7FF8" w:rsidRPr="001C1254">
        <w:rPr>
          <w:sz w:val="24"/>
          <w:szCs w:val="24"/>
        </w:rPr>
        <w:fldChar w:fldCharType="begin">
          <w:ffData>
            <w:name w:val=""/>
            <w:enabled/>
            <w:calcOnExit w:val="0"/>
            <w:textInput>
              <w:maxLength w:val="3"/>
            </w:textInput>
          </w:ffData>
        </w:fldChar>
      </w:r>
      <w:r w:rsidR="009C7FF8" w:rsidRPr="001C1254">
        <w:rPr>
          <w:sz w:val="24"/>
          <w:szCs w:val="24"/>
        </w:rPr>
        <w:instrText xml:space="preserve"> FORMTEXT </w:instrText>
      </w:r>
      <w:r w:rsidR="009C7FF8" w:rsidRPr="001C1254">
        <w:rPr>
          <w:sz w:val="24"/>
          <w:szCs w:val="24"/>
        </w:rPr>
      </w:r>
      <w:r w:rsidR="009C7FF8" w:rsidRPr="001C1254">
        <w:rPr>
          <w:sz w:val="24"/>
          <w:szCs w:val="24"/>
        </w:rPr>
        <w:fldChar w:fldCharType="separate"/>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sz w:val="24"/>
          <w:szCs w:val="24"/>
        </w:rPr>
        <w:fldChar w:fldCharType="end"/>
      </w:r>
      <w:r w:rsidR="009C7FF8" w:rsidRPr="001C1254">
        <w:rPr>
          <w:sz w:val="24"/>
          <w:szCs w:val="24"/>
        </w:rPr>
        <w:t xml:space="preserve"> </w:t>
      </w:r>
      <w:r w:rsidR="009C7FF8" w:rsidRPr="001C1254">
        <w:rPr>
          <w:sz w:val="24"/>
          <w:szCs w:val="24"/>
        </w:rPr>
        <w:fldChar w:fldCharType="begin">
          <w:ffData>
            <w:name w:val=""/>
            <w:enabled/>
            <w:calcOnExit w:val="0"/>
            <w:textInput>
              <w:maxLength w:val="5"/>
            </w:textInput>
          </w:ffData>
        </w:fldChar>
      </w:r>
      <w:r w:rsidR="009C7FF8" w:rsidRPr="001C1254">
        <w:rPr>
          <w:sz w:val="24"/>
          <w:szCs w:val="24"/>
        </w:rPr>
        <w:instrText xml:space="preserve"> FORMTEXT </w:instrText>
      </w:r>
      <w:r w:rsidR="009C7FF8" w:rsidRPr="001C1254">
        <w:rPr>
          <w:sz w:val="24"/>
          <w:szCs w:val="24"/>
        </w:rPr>
      </w:r>
      <w:r w:rsidR="009C7FF8" w:rsidRPr="001C1254">
        <w:rPr>
          <w:sz w:val="24"/>
          <w:szCs w:val="24"/>
        </w:rPr>
        <w:fldChar w:fldCharType="separate"/>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sz w:val="24"/>
          <w:szCs w:val="24"/>
        </w:rPr>
        <w:fldChar w:fldCharType="end"/>
      </w:r>
    </w:p>
    <w:p w14:paraId="159E929A" w14:textId="30189558"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code d'activité économique principale (APE) </w:t>
      </w:r>
      <w:r w:rsidR="009C7FF8">
        <w:rPr>
          <w:sz w:val="24"/>
          <w:szCs w:val="24"/>
        </w:rPr>
        <w:t>:</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7F6ADA8F"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 d'inscription (cocher la case correspondante) :</w:t>
      </w:r>
    </w:p>
    <w:p w14:paraId="414F9E21" w14:textId="4893EF9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180EC4">
        <w:rPr>
          <w:sz w:val="24"/>
          <w:szCs w:val="24"/>
        </w:rPr>
      </w:r>
      <w:r w:rsidR="00180EC4">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au registre du commerce et des sociétés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26722D55" w14:textId="1C4EAFB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180EC4">
        <w:rPr>
          <w:sz w:val="24"/>
          <w:szCs w:val="24"/>
        </w:rPr>
      </w:r>
      <w:r w:rsidR="00180EC4">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 a</w:t>
      </w:r>
      <w:r w:rsidR="009C7FF8">
        <w:rPr>
          <w:sz w:val="24"/>
          <w:szCs w:val="24"/>
        </w:rPr>
        <w:t>u répertoire des métiers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00836A5C">
        <w:rPr>
          <w:sz w:val="24"/>
          <w:szCs w:val="24"/>
        </w:rPr>
        <w:t> </w:t>
      </w:r>
      <w:r w:rsidR="00836A5C">
        <w:rPr>
          <w:sz w:val="24"/>
          <w:szCs w:val="24"/>
        </w:rPr>
        <w:t> </w:t>
      </w:r>
      <w:r w:rsidR="00836A5C">
        <w:rPr>
          <w:sz w:val="24"/>
          <w:szCs w:val="24"/>
        </w:rPr>
        <w:t> </w:t>
      </w:r>
      <w:r w:rsidR="00836A5C">
        <w:rPr>
          <w:sz w:val="24"/>
          <w:szCs w:val="24"/>
        </w:rPr>
        <w:t> </w:t>
      </w:r>
      <w:r w:rsidR="00836A5C">
        <w:rPr>
          <w:sz w:val="24"/>
          <w:szCs w:val="24"/>
        </w:rPr>
        <w:t> </w:t>
      </w:r>
      <w:r w:rsidRPr="001C1254">
        <w:rPr>
          <w:sz w:val="24"/>
          <w:szCs w:val="24"/>
        </w:rPr>
        <w:fldChar w:fldCharType="end"/>
      </w:r>
    </w:p>
    <w:p w14:paraId="0541EB7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4CF25EE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t xml:space="preserve">Adresse mèl à laquelle notifier la décision relative à l’attribution du marché : </w:t>
      </w:r>
    </w:p>
    <w:p w14:paraId="092F0894" w14:textId="24F65FD5"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0"/>
            <w:enabled/>
            <w:calcOnExit w:val="0"/>
            <w:textInput/>
          </w:ffData>
        </w:fldChar>
      </w:r>
      <w:bookmarkStart w:id="2" w:name="Texte100"/>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2"/>
      <w:r w:rsidRPr="001C1254">
        <w:rPr>
          <w:sz w:val="24"/>
          <w:szCs w:val="24"/>
        </w:rPr>
        <w:t xml:space="preserve"> </w:t>
      </w:r>
    </w:p>
    <w:p w14:paraId="6C68CEA2"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1C1254">
        <w:rPr>
          <w:i/>
          <w:sz w:val="24"/>
          <w:szCs w:val="24"/>
        </w:rPr>
        <w:t>Le candidat reconnaît avoir pris connaissance du mode de notification par mèl, au mèl ci</w:t>
      </w:r>
      <w:r w:rsidRPr="001C1254">
        <w:rPr>
          <w:i/>
          <w:sz w:val="24"/>
          <w:szCs w:val="24"/>
        </w:rPr>
        <w:noBreakHyphen/>
        <w:t>dessus renseigné par lui, de la décision relative à l’attribution du marché.</w:t>
      </w:r>
    </w:p>
    <w:p w14:paraId="7B9DCE94" w14:textId="2ABF42C0" w:rsidR="00E021C6" w:rsidRDefault="001C1254" w:rsidP="00E021C6">
      <w:pPr>
        <w:tabs>
          <w:tab w:val="left" w:pos="567"/>
          <w:tab w:val="left" w:pos="993"/>
          <w:tab w:val="left" w:pos="4070"/>
        </w:tabs>
        <w:spacing w:before="240" w:after="240"/>
        <w:jc w:val="both"/>
        <w:rPr>
          <w:sz w:val="24"/>
          <w:szCs w:val="24"/>
        </w:rPr>
      </w:pPr>
      <w:r w:rsidRPr="003D1431">
        <w:rPr>
          <w:sz w:val="24"/>
          <w:szCs w:val="24"/>
        </w:rPr>
        <w:t>Après avoir pris connaissance d</w:t>
      </w:r>
      <w:r>
        <w:rPr>
          <w:sz w:val="24"/>
          <w:szCs w:val="24"/>
        </w:rPr>
        <w:t xml:space="preserve">es documents contractuels dont le CCAP </w:t>
      </w:r>
      <w:r w:rsidRPr="00AB1FAD">
        <w:rPr>
          <w:sz w:val="24"/>
          <w:szCs w:val="24"/>
        </w:rPr>
        <w:t>(cahier des clauses administratives particulières) et le CCTP (cahier des clauses techniques partic</w:t>
      </w:r>
      <w:r w:rsidRPr="00BA6597">
        <w:rPr>
          <w:sz w:val="24"/>
          <w:szCs w:val="24"/>
        </w:rPr>
        <w:t xml:space="preserve">ulières) </w:t>
      </w:r>
      <w:r w:rsidRPr="003D1431">
        <w:rPr>
          <w:sz w:val="24"/>
          <w:szCs w:val="24"/>
        </w:rPr>
        <w:t xml:space="preserve">du présent </w:t>
      </w:r>
      <w:r w:rsidR="007C436F" w:rsidRPr="00660EB7">
        <w:rPr>
          <w:sz w:val="24"/>
          <w:szCs w:val="24"/>
        </w:rPr>
        <w:t>marché</w:t>
      </w:r>
      <w:r w:rsidRPr="00660EB7">
        <w:rPr>
          <w:sz w:val="24"/>
          <w:szCs w:val="24"/>
        </w:rPr>
        <w:t xml:space="preserve"> </w:t>
      </w:r>
      <w:r w:rsidR="00660EB7" w:rsidRPr="00660EB7">
        <w:rPr>
          <w:sz w:val="24"/>
          <w:szCs w:val="24"/>
        </w:rPr>
        <w:t>25F068</w:t>
      </w:r>
      <w:r w:rsidR="000A54F1">
        <w:rPr>
          <w:sz w:val="24"/>
          <w:szCs w:val="24"/>
        </w:rPr>
        <w:t>-01A</w:t>
      </w:r>
      <w:r w:rsidRPr="003D1431">
        <w:rPr>
          <w:sz w:val="24"/>
          <w:szCs w:val="24"/>
        </w:rPr>
        <w:t>, je m'</w:t>
      </w:r>
      <w:r w:rsidRPr="00E021C6">
        <w:rPr>
          <w:b/>
          <w:sz w:val="24"/>
          <w:szCs w:val="24"/>
        </w:rPr>
        <w:t>ENGAGE</w:t>
      </w:r>
      <w:r w:rsidRPr="003D1431">
        <w:rPr>
          <w:sz w:val="24"/>
          <w:szCs w:val="24"/>
        </w:rPr>
        <w:t xml:space="preserve"> sans réserve, conformément aux stipulations des documents visés ci-dessus, à exécuter les prestations demandées aux prix ci-après définis et aux conditions définies par les documents </w:t>
      </w:r>
      <w:r w:rsidRPr="00355E53">
        <w:rPr>
          <w:sz w:val="24"/>
          <w:szCs w:val="24"/>
        </w:rPr>
        <w:t>contractuels.</w:t>
      </w:r>
    </w:p>
    <w:p w14:paraId="0670886F" w14:textId="77777777" w:rsidR="00E021C6" w:rsidRPr="00355E53" w:rsidRDefault="00E021C6" w:rsidP="00E021C6">
      <w:pPr>
        <w:tabs>
          <w:tab w:val="left" w:pos="567"/>
          <w:tab w:val="left" w:pos="993"/>
          <w:tab w:val="left" w:pos="4070"/>
        </w:tabs>
        <w:spacing w:before="240" w:after="240"/>
        <w:jc w:val="both"/>
        <w:rPr>
          <w:sz w:val="24"/>
          <w:szCs w:val="24"/>
        </w:rPr>
      </w:pPr>
    </w:p>
    <w:p w14:paraId="17A73D13" w14:textId="77777777" w:rsidR="001C1254" w:rsidRDefault="006651E7" w:rsidP="001C1254">
      <w:pPr>
        <w:spacing w:before="120" w:after="120"/>
        <w:rPr>
          <w:sz w:val="24"/>
          <w:szCs w:val="24"/>
        </w:rPr>
      </w:pPr>
      <w:r>
        <w:rPr>
          <w:b/>
          <w:sz w:val="24"/>
          <w:szCs w:val="24"/>
        </w:rPr>
        <w:lastRenderedPageBreak/>
        <w:t>2.2</w:t>
      </w:r>
      <w:r w:rsidR="001C1254" w:rsidRPr="00DF1DE5">
        <w:rPr>
          <w:b/>
          <w:sz w:val="24"/>
          <w:szCs w:val="24"/>
        </w:rPr>
        <w:t xml:space="preserve"> Le </w:t>
      </w:r>
      <w:r w:rsidR="001C1254">
        <w:rPr>
          <w:b/>
          <w:sz w:val="24"/>
          <w:szCs w:val="24"/>
        </w:rPr>
        <w:t>cocontractant</w:t>
      </w:r>
      <w:r w:rsidR="001C1254" w:rsidRPr="00DF1DE5">
        <w:rPr>
          <w:b/>
          <w:sz w:val="24"/>
          <w:szCs w:val="24"/>
        </w:rPr>
        <w:t xml:space="preserve"> </w:t>
      </w:r>
      <w:r w:rsidR="001C1254">
        <w:rPr>
          <w:b/>
          <w:sz w:val="24"/>
          <w:szCs w:val="24"/>
        </w:rPr>
        <w:t>est une société (ou un groupement d’intérêt économique)</w:t>
      </w:r>
      <w:r w:rsidR="001C1254" w:rsidRPr="00FF5E60">
        <w:rPr>
          <w:sz w:val="24"/>
          <w:szCs w:val="24"/>
        </w:rPr>
        <w:t>:</w:t>
      </w:r>
    </w:p>
    <w:p w14:paraId="05DEC92A"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rPr>
          <w:sz w:val="24"/>
          <w:szCs w:val="24"/>
        </w:rPr>
      </w:pPr>
      <w:r w:rsidRPr="001C1254">
        <w:rPr>
          <w:sz w:val="24"/>
          <w:szCs w:val="24"/>
        </w:rPr>
        <w:t>Je soussigné(e),</w:t>
      </w:r>
    </w:p>
    <w:p w14:paraId="4ED7F9C4" w14:textId="1C56839E"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M, Mme (Nom, prénoms et qualités) : </w:t>
      </w:r>
      <w:r w:rsidR="009C7FF8" w:rsidRPr="001C1254">
        <w:rPr>
          <w:b/>
          <w:sz w:val="24"/>
          <w:szCs w:val="24"/>
        </w:rPr>
        <w:fldChar w:fldCharType="begin">
          <w:ffData>
            <w:name w:val="Texte101"/>
            <w:enabled/>
            <w:calcOnExit w:val="0"/>
            <w:textInput/>
          </w:ffData>
        </w:fldChar>
      </w:r>
      <w:bookmarkStart w:id="3" w:name="Texte101"/>
      <w:r w:rsidR="009C7FF8" w:rsidRPr="001C1254">
        <w:rPr>
          <w:b/>
          <w:sz w:val="24"/>
          <w:szCs w:val="24"/>
        </w:rPr>
        <w:instrText xml:space="preserve"> FORMTEXT </w:instrText>
      </w:r>
      <w:r w:rsidR="009C7FF8" w:rsidRPr="001C1254">
        <w:rPr>
          <w:b/>
          <w:sz w:val="24"/>
          <w:szCs w:val="24"/>
        </w:rPr>
      </w:r>
      <w:r w:rsidR="009C7FF8" w:rsidRPr="001C1254">
        <w:rPr>
          <w:b/>
          <w:sz w:val="24"/>
          <w:szCs w:val="24"/>
        </w:rPr>
        <w:fldChar w:fldCharType="separate"/>
      </w:r>
      <w:r w:rsidR="009C7FF8" w:rsidRPr="001C1254">
        <w:rPr>
          <w:b/>
          <w:noProof/>
          <w:sz w:val="24"/>
          <w:szCs w:val="24"/>
        </w:rPr>
        <w:t> </w:t>
      </w:r>
      <w:r w:rsidR="009C7FF8" w:rsidRPr="001C1254">
        <w:rPr>
          <w:b/>
          <w:noProof/>
          <w:sz w:val="24"/>
          <w:szCs w:val="24"/>
        </w:rPr>
        <w:t> </w:t>
      </w:r>
      <w:r w:rsidR="009C7FF8" w:rsidRPr="001C1254">
        <w:rPr>
          <w:b/>
          <w:noProof/>
          <w:sz w:val="24"/>
          <w:szCs w:val="24"/>
        </w:rPr>
        <w:t> </w:t>
      </w:r>
      <w:r w:rsidR="009C7FF8" w:rsidRPr="001C1254">
        <w:rPr>
          <w:b/>
          <w:noProof/>
          <w:sz w:val="24"/>
          <w:szCs w:val="24"/>
        </w:rPr>
        <w:t> </w:t>
      </w:r>
      <w:r w:rsidR="009C7FF8" w:rsidRPr="001C1254">
        <w:rPr>
          <w:b/>
          <w:noProof/>
          <w:sz w:val="24"/>
          <w:szCs w:val="24"/>
        </w:rPr>
        <w:t> </w:t>
      </w:r>
      <w:r w:rsidR="009C7FF8" w:rsidRPr="001C1254">
        <w:rPr>
          <w:b/>
          <w:sz w:val="24"/>
          <w:szCs w:val="24"/>
        </w:rPr>
        <w:fldChar w:fldCharType="end"/>
      </w:r>
      <w:bookmarkEnd w:id="3"/>
    </w:p>
    <w:p w14:paraId="4E95C62B" w14:textId="49634630"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b/>
          <w:sz w:val="24"/>
          <w:szCs w:val="24"/>
        </w:rPr>
      </w:pPr>
    </w:p>
    <w:p w14:paraId="62E04406" w14:textId="32F95F0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 xml:space="preserve">Agissant au nom et pour le compte de la société </w:t>
      </w:r>
      <w:r w:rsidRPr="001C1254">
        <w:rPr>
          <w:sz w:val="24"/>
          <w:szCs w:val="24"/>
        </w:rPr>
        <w:t xml:space="preserve">: </w:t>
      </w:r>
      <w:r w:rsidR="009C7FF8" w:rsidRPr="001C1254">
        <w:rPr>
          <w:sz w:val="24"/>
          <w:szCs w:val="24"/>
        </w:rPr>
        <w:fldChar w:fldCharType="begin">
          <w:ffData>
            <w:name w:val="Texte102"/>
            <w:enabled/>
            <w:calcOnExit w:val="0"/>
            <w:textInput/>
          </w:ffData>
        </w:fldChar>
      </w:r>
      <w:bookmarkStart w:id="4" w:name="Texte102"/>
      <w:r w:rsidR="009C7FF8" w:rsidRPr="001C1254">
        <w:rPr>
          <w:sz w:val="24"/>
          <w:szCs w:val="24"/>
        </w:rPr>
        <w:instrText xml:space="preserve"> FORMTEXT </w:instrText>
      </w:r>
      <w:r w:rsidR="009C7FF8" w:rsidRPr="001C1254">
        <w:rPr>
          <w:sz w:val="24"/>
          <w:szCs w:val="24"/>
        </w:rPr>
      </w:r>
      <w:r w:rsidR="009C7FF8" w:rsidRPr="001C1254">
        <w:rPr>
          <w:sz w:val="24"/>
          <w:szCs w:val="24"/>
        </w:rPr>
        <w:fldChar w:fldCharType="separate"/>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noProof/>
          <w:sz w:val="24"/>
          <w:szCs w:val="24"/>
        </w:rPr>
        <w:t> </w:t>
      </w:r>
      <w:r w:rsidR="009C7FF8" w:rsidRPr="001C1254">
        <w:rPr>
          <w:sz w:val="24"/>
          <w:szCs w:val="24"/>
        </w:rPr>
        <w:fldChar w:fldCharType="end"/>
      </w:r>
      <w:bookmarkEnd w:id="4"/>
    </w:p>
    <w:p w14:paraId="509E834E" w14:textId="789BE90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p>
    <w:p w14:paraId="6C201B1A" w14:textId="7A8DD23A"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Au capital de : </w:t>
      </w:r>
      <w:r w:rsidRPr="001C1254">
        <w:rPr>
          <w:sz w:val="24"/>
          <w:szCs w:val="24"/>
        </w:rPr>
        <w:fldChar w:fldCharType="begin">
          <w:ffData>
            <w:name w:val="Texte103"/>
            <w:enabled/>
            <w:calcOnExit w:val="0"/>
            <w:textInput/>
          </w:ffData>
        </w:fldChar>
      </w:r>
      <w:bookmarkStart w:id="5" w:name="Texte103"/>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5"/>
    </w:p>
    <w:p w14:paraId="30D85123" w14:textId="721D059F" w:rsidR="001C1254" w:rsidRPr="001C1254" w:rsidRDefault="001C1254" w:rsidP="009C7FF8">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Ayant son </w:t>
      </w:r>
      <w:r w:rsidRPr="001C1254">
        <w:rPr>
          <w:b/>
          <w:sz w:val="24"/>
          <w:szCs w:val="24"/>
        </w:rPr>
        <w:t>siège social</w:t>
      </w:r>
      <w:r w:rsidRPr="001C1254">
        <w:rPr>
          <w:sz w:val="24"/>
          <w:szCs w:val="24"/>
        </w:rPr>
        <w:t xml:space="preserve"> à : (adresse complète) </w:t>
      </w:r>
    </w:p>
    <w:p w14:paraId="75AD88EC" w14:textId="7BF28F56" w:rsid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4"/>
            <w:enabled/>
            <w:calcOnExit w:val="0"/>
            <w:textInput/>
          </w:ffData>
        </w:fldChar>
      </w:r>
      <w:bookmarkStart w:id="6" w:name="Texte104"/>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6"/>
      <w:r w:rsidRPr="001C1254">
        <w:rPr>
          <w:sz w:val="24"/>
          <w:szCs w:val="24"/>
        </w:rPr>
        <w:t xml:space="preserve"> </w:t>
      </w:r>
    </w:p>
    <w:p w14:paraId="2371E0A3" w14:textId="77777777" w:rsidR="009C7FF8" w:rsidRPr="001C1254" w:rsidRDefault="009C7FF8"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p>
    <w:p w14:paraId="1D6AC47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t>Immatriculé(e) à l'INSEE :</w:t>
      </w:r>
    </w:p>
    <w:p w14:paraId="23FEDC86" w14:textId="432165ED"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 numéro d'identité d'établissement (SIRET x 14 chiffres) :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5"/>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p>
    <w:p w14:paraId="035EC05F" w14:textId="1AB67783"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 code d'activité économique principale (APE) : </w:t>
      </w:r>
      <w:r w:rsidRPr="001C1254">
        <w:rPr>
          <w:sz w:val="24"/>
          <w:szCs w:val="24"/>
        </w:rPr>
        <w:fldChar w:fldCharType="begin">
          <w:ffData>
            <w:name w:val="Texte106"/>
            <w:enabled/>
            <w:calcOnExit w:val="0"/>
            <w:textInput/>
          </w:ffData>
        </w:fldChar>
      </w:r>
      <w:bookmarkStart w:id="7" w:name="Texte106"/>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7"/>
      <w:r w:rsidRPr="001C1254">
        <w:rPr>
          <w:sz w:val="24"/>
          <w:szCs w:val="24"/>
        </w:rPr>
        <w:t xml:space="preserve"> </w:t>
      </w:r>
    </w:p>
    <w:p w14:paraId="6506BF1F"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 d'inscription (cocher la case correspondante) :</w:t>
      </w:r>
    </w:p>
    <w:p w14:paraId="4EDEF475" w14:textId="1084B2BA"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ed w:val="0"/>
            </w:checkBox>
          </w:ffData>
        </w:fldChar>
      </w:r>
      <w:r w:rsidRPr="001C1254">
        <w:rPr>
          <w:sz w:val="24"/>
          <w:szCs w:val="24"/>
        </w:rPr>
        <w:instrText xml:space="preserve"> FORMCHECKBOX </w:instrText>
      </w:r>
      <w:r w:rsidR="00180EC4">
        <w:rPr>
          <w:sz w:val="24"/>
          <w:szCs w:val="24"/>
        </w:rPr>
      </w:r>
      <w:r w:rsidR="00180EC4">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au registre du commerce et des sociétés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5A55116E" w14:textId="08B75E58"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ed w:val="0"/>
            </w:checkBox>
          </w:ffData>
        </w:fldChar>
      </w:r>
      <w:r w:rsidRPr="001C1254">
        <w:rPr>
          <w:sz w:val="24"/>
          <w:szCs w:val="24"/>
        </w:rPr>
        <w:instrText xml:space="preserve"> FORMCHECKBOX </w:instrText>
      </w:r>
      <w:r w:rsidR="00180EC4">
        <w:rPr>
          <w:sz w:val="24"/>
          <w:szCs w:val="24"/>
        </w:rPr>
      </w:r>
      <w:r w:rsidR="00180EC4">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 au répertoire des métiers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0C8A9C8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p>
    <w:p w14:paraId="3CA2B7C9" w14:textId="02EBA22D"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 xml:space="preserve">Établissement qui effectuera la prestation </w:t>
      </w:r>
      <w:r w:rsidRPr="001C1254">
        <w:rPr>
          <w:sz w:val="24"/>
          <w:szCs w:val="24"/>
        </w:rPr>
        <w:t>:</w:t>
      </w:r>
    </w:p>
    <w:p w14:paraId="49717954"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2"/>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p>
    <w:p w14:paraId="21486728" w14:textId="499313B8"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Adresse complète</w:t>
      </w:r>
      <w:r w:rsidRPr="001C1254">
        <w:rPr>
          <w:sz w:val="24"/>
          <w:szCs w:val="24"/>
        </w:rPr>
        <w:t xml:space="preserve"> </w:t>
      </w:r>
    </w:p>
    <w:p w14:paraId="71AA22A0" w14:textId="037D73A2" w:rsidR="001C1254" w:rsidRPr="001C1254" w:rsidRDefault="001C1254" w:rsidP="007E20ED">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4"/>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007E20ED">
        <w:rPr>
          <w:sz w:val="24"/>
          <w:szCs w:val="24"/>
        </w:rPr>
        <w:t> </w:t>
      </w:r>
      <w:r w:rsidR="007E20ED">
        <w:rPr>
          <w:sz w:val="24"/>
          <w:szCs w:val="24"/>
        </w:rPr>
        <w:t> </w:t>
      </w:r>
      <w:r w:rsidR="007E20ED">
        <w:rPr>
          <w:sz w:val="24"/>
          <w:szCs w:val="24"/>
        </w:rPr>
        <w:t> </w:t>
      </w:r>
      <w:r w:rsidR="007E20ED">
        <w:rPr>
          <w:sz w:val="24"/>
          <w:szCs w:val="24"/>
        </w:rPr>
        <w:t> </w:t>
      </w:r>
      <w:r w:rsidR="007E20ED">
        <w:rPr>
          <w:sz w:val="24"/>
          <w:szCs w:val="24"/>
        </w:rPr>
        <w:t> </w:t>
      </w:r>
      <w:r w:rsidRPr="001C1254">
        <w:rPr>
          <w:sz w:val="24"/>
          <w:szCs w:val="24"/>
        </w:rPr>
        <w:fldChar w:fldCharType="end"/>
      </w:r>
      <w:r w:rsidRPr="001C1254">
        <w:rPr>
          <w:sz w:val="24"/>
          <w:szCs w:val="24"/>
        </w:rPr>
        <w:t xml:space="preserve"> </w:t>
      </w:r>
    </w:p>
    <w:p w14:paraId="760B0D84" w14:textId="77777777" w:rsidR="009C7FF8"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w:t>
      </w:r>
      <w:r w:rsidRPr="001C1254">
        <w:rPr>
          <w:b/>
          <w:sz w:val="24"/>
          <w:szCs w:val="24"/>
        </w:rPr>
        <w:t>numéro SIRET</w:t>
      </w:r>
      <w:r w:rsidRPr="001C1254">
        <w:rPr>
          <w:sz w:val="24"/>
          <w:szCs w:val="24"/>
        </w:rPr>
        <w:t xml:space="preserve"> (x 14 chiffres) </w:t>
      </w:r>
      <w:r w:rsidRPr="001C1254">
        <w:rPr>
          <w:b/>
          <w:sz w:val="24"/>
          <w:szCs w:val="24"/>
        </w:rPr>
        <w:t>de l’établissement qui effectuera la prestation</w:t>
      </w:r>
      <w:r w:rsidRPr="001C1254">
        <w:rPr>
          <w:sz w:val="24"/>
          <w:szCs w:val="24"/>
        </w:rPr>
        <w:t xml:space="preserve"> : </w:t>
      </w:r>
    </w:p>
    <w:p w14:paraId="26FF3DB3" w14:textId="0C49609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5"/>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28EED352" w14:textId="418BF2D5"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p>
    <w:p w14:paraId="0E874DE6" w14:textId="0567FBDD" w:rsidR="001C1254" w:rsidRPr="009C7FF8" w:rsidRDefault="001C1254" w:rsidP="009C7FF8">
      <w:pPr>
        <w:pBdr>
          <w:top w:val="single" w:sz="24" w:space="1" w:color="808080"/>
          <w:left w:val="single" w:sz="24" w:space="4" w:color="808080"/>
          <w:bottom w:val="single" w:sz="24" w:space="1" w:color="808080"/>
          <w:right w:val="single" w:sz="24" w:space="4" w:color="808080"/>
        </w:pBdr>
        <w:tabs>
          <w:tab w:val="left" w:leader="dot" w:pos="6379"/>
        </w:tabs>
        <w:rPr>
          <w:b/>
          <w:i/>
          <w:sz w:val="24"/>
          <w:szCs w:val="24"/>
        </w:rPr>
      </w:pPr>
      <w:r w:rsidRPr="001C1254">
        <w:rPr>
          <w:b/>
          <w:sz w:val="24"/>
          <w:szCs w:val="24"/>
        </w:rPr>
        <w:t xml:space="preserve">Personne de contact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p>
    <w:p w14:paraId="7E212C4D" w14:textId="77777777" w:rsidR="009C7FF8"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1C1254">
        <w:rPr>
          <w:b/>
          <w:sz w:val="24"/>
          <w:szCs w:val="24"/>
        </w:rPr>
        <w:t xml:space="preserve">Numéro de téléphone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r w:rsidRPr="001C1254">
        <w:rPr>
          <w:sz w:val="24"/>
          <w:szCs w:val="24"/>
        </w:rPr>
        <w:t xml:space="preserve"> </w:t>
      </w:r>
    </w:p>
    <w:p w14:paraId="77C4321D" w14:textId="4B9D190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1C1254">
        <w:rPr>
          <w:b/>
          <w:sz w:val="24"/>
          <w:szCs w:val="24"/>
        </w:rPr>
        <w:t xml:space="preserve">Courriel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p>
    <w:p w14:paraId="3CC38044"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p>
    <w:p w14:paraId="331C82C0"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t xml:space="preserve">Adresse mèl à laquelle notifier la décision relative à l’attribution du marché : </w:t>
      </w:r>
    </w:p>
    <w:p w14:paraId="67D0D59E" w14:textId="11B75E43"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fldChar w:fldCharType="begin">
          <w:ffData>
            <w:name w:val="Texte108"/>
            <w:enabled/>
            <w:calcOnExit w:val="0"/>
            <w:textInput/>
          </w:ffData>
        </w:fldChar>
      </w:r>
      <w:bookmarkStart w:id="8" w:name="Texte108"/>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8"/>
      <w:r w:rsidRPr="001C1254">
        <w:rPr>
          <w:sz w:val="24"/>
          <w:szCs w:val="24"/>
        </w:rPr>
        <w:t xml:space="preserve"> </w:t>
      </w:r>
    </w:p>
    <w:p w14:paraId="519FEE6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1C1254">
        <w:rPr>
          <w:i/>
          <w:sz w:val="24"/>
          <w:szCs w:val="24"/>
        </w:rPr>
        <w:t>Le candidat reconnaît avoir pris connaissance du mode de notification par mèl, au mèl ci</w:t>
      </w:r>
      <w:r w:rsidRPr="001C1254">
        <w:rPr>
          <w:i/>
          <w:sz w:val="24"/>
          <w:szCs w:val="24"/>
        </w:rPr>
        <w:noBreakHyphen/>
        <w:t>dessus renseigné par lui, de la décision relative à l’attribution du marché.</w:t>
      </w:r>
    </w:p>
    <w:p w14:paraId="7F88F339" w14:textId="1ED0E5EA" w:rsidR="001C1254" w:rsidRPr="003D1431" w:rsidRDefault="001C1254" w:rsidP="00E021C6">
      <w:pPr>
        <w:tabs>
          <w:tab w:val="left" w:pos="567"/>
          <w:tab w:val="left" w:pos="993"/>
          <w:tab w:val="left" w:pos="4070"/>
        </w:tabs>
        <w:spacing w:before="240"/>
        <w:jc w:val="both"/>
        <w:rPr>
          <w:sz w:val="24"/>
          <w:szCs w:val="24"/>
        </w:rPr>
      </w:pPr>
      <w:r w:rsidRPr="003D1431">
        <w:rPr>
          <w:sz w:val="24"/>
          <w:szCs w:val="24"/>
        </w:rPr>
        <w:t>Après avoir pris connaissance d</w:t>
      </w:r>
      <w:r>
        <w:rPr>
          <w:sz w:val="24"/>
          <w:szCs w:val="24"/>
        </w:rPr>
        <w:t xml:space="preserve">es documents contractuels dont le CCAP </w:t>
      </w:r>
      <w:r w:rsidRPr="00AB1FAD">
        <w:rPr>
          <w:sz w:val="24"/>
          <w:szCs w:val="24"/>
        </w:rPr>
        <w:t>(cahier des clauses administratives particulières) et le CCTP (cahier des clauses techniques partic</w:t>
      </w:r>
      <w:r w:rsidRPr="00BA6597">
        <w:rPr>
          <w:sz w:val="24"/>
          <w:szCs w:val="24"/>
        </w:rPr>
        <w:t xml:space="preserve">ulières) </w:t>
      </w:r>
      <w:r w:rsidRPr="003D1431">
        <w:rPr>
          <w:sz w:val="24"/>
          <w:szCs w:val="24"/>
        </w:rPr>
        <w:t xml:space="preserve">du présent </w:t>
      </w:r>
      <w:r w:rsidR="007C436F" w:rsidRPr="00660EB7">
        <w:rPr>
          <w:sz w:val="24"/>
          <w:szCs w:val="24"/>
        </w:rPr>
        <w:t>marché</w:t>
      </w:r>
      <w:r w:rsidR="0070766E" w:rsidRPr="00660EB7">
        <w:rPr>
          <w:sz w:val="24"/>
          <w:szCs w:val="24"/>
        </w:rPr>
        <w:t xml:space="preserve"> </w:t>
      </w:r>
      <w:r w:rsidR="00660EB7" w:rsidRPr="00660EB7">
        <w:rPr>
          <w:sz w:val="24"/>
          <w:szCs w:val="24"/>
        </w:rPr>
        <w:t>25F068</w:t>
      </w:r>
      <w:r w:rsidR="000A54F1">
        <w:rPr>
          <w:sz w:val="24"/>
          <w:szCs w:val="24"/>
        </w:rPr>
        <w:t>-01A</w:t>
      </w:r>
      <w:r w:rsidRPr="003D1431">
        <w:rPr>
          <w:sz w:val="24"/>
          <w:szCs w:val="24"/>
        </w:rPr>
        <w:t>, je m'</w:t>
      </w:r>
      <w:r w:rsidRPr="00BA6597">
        <w:rPr>
          <w:b/>
          <w:sz w:val="24"/>
          <w:szCs w:val="24"/>
        </w:rPr>
        <w:t>ENGAGE</w:t>
      </w:r>
      <w:r w:rsidRPr="003D1431">
        <w:rPr>
          <w:sz w:val="24"/>
          <w:szCs w:val="24"/>
        </w:rPr>
        <w:t xml:space="preserve"> sans réserve, conformément aux stipulations des documents visés ci-dessus, à exécuter les prestations demandées aux prix ci-après définis et aux conditions définies par les documents contractuels.</w:t>
      </w:r>
    </w:p>
    <w:p w14:paraId="30751D7F" w14:textId="77777777" w:rsidR="001C1254" w:rsidRPr="00355E53" w:rsidRDefault="001C1254">
      <w:pPr>
        <w:rPr>
          <w:sz w:val="24"/>
          <w:szCs w:val="24"/>
        </w:rPr>
      </w:pPr>
      <w:r w:rsidRPr="00355E53">
        <w:rPr>
          <w:sz w:val="24"/>
          <w:szCs w:val="24"/>
        </w:rPr>
        <w:br w:type="page"/>
      </w:r>
    </w:p>
    <w:p w14:paraId="17F94FA1" w14:textId="77777777" w:rsidR="001C1254" w:rsidRDefault="006651E7" w:rsidP="001C1254">
      <w:pPr>
        <w:spacing w:before="120" w:after="120"/>
        <w:rPr>
          <w:sz w:val="24"/>
          <w:szCs w:val="24"/>
        </w:rPr>
      </w:pPr>
      <w:r>
        <w:rPr>
          <w:b/>
          <w:sz w:val="24"/>
          <w:szCs w:val="24"/>
        </w:rPr>
        <w:lastRenderedPageBreak/>
        <w:t>2.3</w:t>
      </w:r>
      <w:r w:rsidR="001C1254" w:rsidRPr="00DF1DE5">
        <w:rPr>
          <w:b/>
          <w:sz w:val="24"/>
          <w:szCs w:val="24"/>
        </w:rPr>
        <w:t xml:space="preserve"> Le </w:t>
      </w:r>
      <w:r w:rsidR="001C1254">
        <w:rPr>
          <w:b/>
          <w:sz w:val="24"/>
          <w:szCs w:val="24"/>
        </w:rPr>
        <w:t>cocontractant</w:t>
      </w:r>
      <w:r w:rsidR="001C1254" w:rsidRPr="00DF1DE5">
        <w:rPr>
          <w:b/>
          <w:sz w:val="24"/>
          <w:szCs w:val="24"/>
        </w:rPr>
        <w:t xml:space="preserve"> </w:t>
      </w:r>
      <w:r w:rsidR="001C1254">
        <w:rPr>
          <w:b/>
          <w:sz w:val="24"/>
          <w:szCs w:val="24"/>
        </w:rPr>
        <w:t>est un groupement momentané d’entreprises :</w:t>
      </w:r>
    </w:p>
    <w:p w14:paraId="527099B2" w14:textId="77777777" w:rsidR="006651E7" w:rsidRPr="006651E7" w:rsidRDefault="006651E7" w:rsidP="006651E7">
      <w:pPr>
        <w:keepNext/>
        <w:tabs>
          <w:tab w:val="left" w:pos="284"/>
        </w:tabs>
        <w:jc w:val="both"/>
        <w:rPr>
          <w:i/>
          <w:iCs/>
          <w:spacing w:val="-4"/>
          <w:sz w:val="24"/>
          <w:szCs w:val="24"/>
        </w:rPr>
      </w:pPr>
      <w:r w:rsidRPr="006651E7">
        <w:rPr>
          <w:spacing w:val="-4"/>
          <w:sz w:val="24"/>
          <w:szCs w:val="24"/>
        </w:rPr>
        <w:t>[</w:t>
      </w:r>
      <w:r w:rsidRPr="006651E7">
        <w:rPr>
          <w:b/>
          <w:bCs/>
          <w:spacing w:val="-4"/>
          <w:sz w:val="24"/>
          <w:szCs w:val="24"/>
        </w:rPr>
        <w:t>Nota bene</w:t>
      </w:r>
      <w:r w:rsidRPr="006651E7">
        <w:rPr>
          <w:spacing w:val="-4"/>
          <w:sz w:val="24"/>
          <w:szCs w:val="24"/>
        </w:rPr>
        <w:t xml:space="preserve"> : </w:t>
      </w:r>
      <w:r w:rsidRPr="006651E7">
        <w:rPr>
          <w:i/>
          <w:iCs/>
          <w:spacing w:val="-4"/>
          <w:sz w:val="24"/>
          <w:szCs w:val="24"/>
        </w:rPr>
        <w:t>chaque membre du groupement doit compléter un des cadres ci-dessous en utilisant :</w:t>
      </w:r>
    </w:p>
    <w:p w14:paraId="44C52312" w14:textId="77777777" w:rsidR="006651E7" w:rsidRPr="006651E7" w:rsidRDefault="006651E7" w:rsidP="006651E7">
      <w:pPr>
        <w:keepNext/>
        <w:numPr>
          <w:ilvl w:val="0"/>
          <w:numId w:val="14"/>
        </w:numPr>
        <w:tabs>
          <w:tab w:val="clear" w:pos="360"/>
          <w:tab w:val="left" w:pos="284"/>
        </w:tabs>
        <w:ind w:left="0" w:firstLine="0"/>
        <w:jc w:val="both"/>
        <w:rPr>
          <w:i/>
          <w:iCs/>
          <w:spacing w:val="-4"/>
          <w:sz w:val="24"/>
          <w:szCs w:val="24"/>
        </w:rPr>
      </w:pPr>
      <w:r w:rsidRPr="006651E7">
        <w:rPr>
          <w:i/>
          <w:iCs/>
          <w:spacing w:val="-4"/>
          <w:sz w:val="24"/>
          <w:szCs w:val="24"/>
        </w:rPr>
        <w:t xml:space="preserve">soit les rubriques définies dans le cadre du </w:t>
      </w:r>
      <w:r>
        <w:rPr>
          <w:i/>
          <w:iCs/>
          <w:spacing w:val="-4"/>
          <w:sz w:val="24"/>
          <w:szCs w:val="24"/>
        </w:rPr>
        <w:t>2</w:t>
      </w:r>
      <w:r w:rsidRPr="006651E7">
        <w:rPr>
          <w:i/>
          <w:iCs/>
          <w:spacing w:val="-4"/>
          <w:sz w:val="24"/>
          <w:szCs w:val="24"/>
        </w:rPr>
        <w:t xml:space="preserve">.1 ci-dessus si </w:t>
      </w:r>
      <w:r>
        <w:rPr>
          <w:i/>
          <w:iCs/>
          <w:spacing w:val="-4"/>
          <w:sz w:val="24"/>
          <w:szCs w:val="24"/>
        </w:rPr>
        <w:t>le membre</w:t>
      </w:r>
      <w:r w:rsidRPr="006651E7">
        <w:rPr>
          <w:i/>
          <w:iCs/>
          <w:spacing w:val="-4"/>
          <w:sz w:val="24"/>
          <w:szCs w:val="24"/>
        </w:rPr>
        <w:t xml:space="preserve"> est une entreprise individuelle,</w:t>
      </w:r>
    </w:p>
    <w:p w14:paraId="59DF4879" w14:textId="77777777" w:rsidR="006651E7" w:rsidRPr="006651E7" w:rsidRDefault="006651E7" w:rsidP="006651E7">
      <w:pPr>
        <w:keepNext/>
        <w:numPr>
          <w:ilvl w:val="0"/>
          <w:numId w:val="14"/>
        </w:numPr>
        <w:tabs>
          <w:tab w:val="clear" w:pos="360"/>
          <w:tab w:val="left" w:pos="284"/>
        </w:tabs>
        <w:ind w:left="0" w:firstLine="0"/>
        <w:jc w:val="both"/>
        <w:rPr>
          <w:i/>
          <w:iCs/>
          <w:sz w:val="24"/>
          <w:szCs w:val="24"/>
        </w:rPr>
      </w:pPr>
      <w:r w:rsidRPr="006651E7">
        <w:rPr>
          <w:i/>
          <w:iCs/>
          <w:spacing w:val="-4"/>
          <w:sz w:val="24"/>
          <w:szCs w:val="24"/>
        </w:rPr>
        <w:t xml:space="preserve">soit les rubriques définies dans le cadre du </w:t>
      </w:r>
      <w:r>
        <w:rPr>
          <w:i/>
          <w:iCs/>
          <w:spacing w:val="-4"/>
          <w:sz w:val="24"/>
          <w:szCs w:val="24"/>
        </w:rPr>
        <w:t>2.2 ci-dessus si le membre</w:t>
      </w:r>
      <w:r w:rsidRPr="006651E7">
        <w:rPr>
          <w:i/>
          <w:iCs/>
          <w:spacing w:val="-4"/>
          <w:sz w:val="24"/>
          <w:szCs w:val="24"/>
        </w:rPr>
        <w:t xml:space="preserve"> est une société ou un groupement d'intérêt économique.</w:t>
      </w:r>
      <w:r w:rsidRPr="006651E7">
        <w:rPr>
          <w:spacing w:val="-4"/>
          <w:sz w:val="24"/>
          <w:szCs w:val="24"/>
        </w:rPr>
        <w:t>]</w:t>
      </w:r>
    </w:p>
    <w:p w14:paraId="65EC291D" w14:textId="77777777" w:rsidR="006651E7" w:rsidRPr="006651E7" w:rsidRDefault="006651E7" w:rsidP="006651E7">
      <w:pPr>
        <w:keepNext/>
        <w:tabs>
          <w:tab w:val="left" w:pos="284"/>
        </w:tabs>
        <w:jc w:val="both"/>
        <w:rPr>
          <w:i/>
          <w:iCs/>
          <w:sz w:val="24"/>
          <w:szCs w:val="24"/>
        </w:rPr>
      </w:pPr>
    </w:p>
    <w:p w14:paraId="2FF2319A" w14:textId="77777777" w:rsidR="006651E7" w:rsidRPr="006651E7" w:rsidRDefault="006651E7" w:rsidP="006651E7">
      <w:pPr>
        <w:jc w:val="both"/>
        <w:rPr>
          <w:sz w:val="24"/>
          <w:szCs w:val="24"/>
        </w:rPr>
      </w:pPr>
      <w:r w:rsidRPr="006651E7">
        <w:rPr>
          <w:b/>
          <w:bCs/>
          <w:sz w:val="24"/>
          <w:szCs w:val="24"/>
        </w:rPr>
        <w:t>Nous soussignés</w:t>
      </w:r>
      <w:r w:rsidRPr="006651E7">
        <w:rPr>
          <w:sz w:val="24"/>
          <w:szCs w:val="24"/>
        </w:rPr>
        <w:t>,</w:t>
      </w:r>
    </w:p>
    <w:p w14:paraId="7965A248" w14:textId="77777777" w:rsidR="006651E7" w:rsidRPr="006651E7" w:rsidRDefault="006651E7" w:rsidP="006651E7">
      <w:pPr>
        <w:pBdr>
          <w:top w:val="single" w:sz="4" w:space="1" w:color="auto"/>
          <w:left w:val="single" w:sz="4" w:space="4" w:color="auto"/>
          <w:bottom w:val="single" w:sz="4" w:space="1" w:color="auto"/>
          <w:right w:val="single" w:sz="4" w:space="1" w:color="auto"/>
        </w:pBdr>
        <w:autoSpaceDE w:val="0"/>
        <w:autoSpaceDN w:val="0"/>
        <w:adjustRightInd w:val="0"/>
        <w:jc w:val="both"/>
        <w:rPr>
          <w:color w:val="000000"/>
          <w:sz w:val="24"/>
          <w:szCs w:val="24"/>
        </w:rPr>
      </w:pPr>
      <w:r w:rsidRPr="006651E7">
        <w:rPr>
          <w:color w:val="000000"/>
          <w:sz w:val="24"/>
          <w:szCs w:val="24"/>
        </w:rPr>
        <w:t>Cotraitant 1 :</w:t>
      </w:r>
    </w:p>
    <w:p w14:paraId="4B0F8CFB"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3A9DD8E5" w14:textId="77777777" w:rsidR="00F16910" w:rsidRPr="006651E7" w:rsidRDefault="00F16910" w:rsidP="00F16910">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0"/>
            <w:enabled/>
            <w:calcOnExit w:val="0"/>
            <w:textInput/>
          </w:ffData>
        </w:fldChar>
      </w:r>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p>
    <w:p w14:paraId="584A5717"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36FBFC07"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0"/>
            <w:enabled/>
            <w:calcOnExit w:val="0"/>
            <w:textInput/>
          </w:ffData>
        </w:fldChar>
      </w:r>
      <w:bookmarkStart w:id="9" w:name="Texte110"/>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9"/>
    </w:p>
    <w:p w14:paraId="7C0056E1" w14:textId="77777777" w:rsidR="006651E7" w:rsidRPr="006651E7" w:rsidRDefault="006651E7" w:rsidP="006651E7">
      <w:pPr>
        <w:tabs>
          <w:tab w:val="left" w:leader="dot" w:pos="9072"/>
        </w:tabs>
        <w:jc w:val="both"/>
        <w:rPr>
          <w:sz w:val="24"/>
          <w:szCs w:val="24"/>
        </w:rPr>
      </w:pPr>
    </w:p>
    <w:p w14:paraId="3411FABD"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00"/>
          <w:tab w:val="left" w:leader="dot" w:pos="9072"/>
        </w:tabs>
        <w:autoSpaceDE w:val="0"/>
        <w:autoSpaceDN w:val="0"/>
        <w:adjustRightInd w:val="0"/>
        <w:jc w:val="both"/>
        <w:rPr>
          <w:color w:val="000000"/>
          <w:sz w:val="24"/>
          <w:szCs w:val="24"/>
        </w:rPr>
      </w:pPr>
      <w:r w:rsidRPr="006651E7">
        <w:rPr>
          <w:color w:val="000000"/>
          <w:sz w:val="24"/>
          <w:szCs w:val="24"/>
        </w:rPr>
        <w:t>Cotraitant 2 :</w:t>
      </w:r>
    </w:p>
    <w:p w14:paraId="30CCE806"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3FEDECF8"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1"/>
            <w:enabled/>
            <w:calcOnExit w:val="0"/>
            <w:textInput/>
          </w:ffData>
        </w:fldChar>
      </w:r>
      <w:bookmarkStart w:id="10" w:name="Texte111"/>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0"/>
    </w:p>
    <w:p w14:paraId="25A8C82D"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57143745"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6651E7">
        <w:rPr>
          <w:color w:val="000000"/>
          <w:sz w:val="24"/>
          <w:szCs w:val="24"/>
        </w:rPr>
        <w:fldChar w:fldCharType="begin">
          <w:ffData>
            <w:name w:val="Texte112"/>
            <w:enabled/>
            <w:calcOnExit w:val="0"/>
            <w:textInput/>
          </w:ffData>
        </w:fldChar>
      </w:r>
      <w:bookmarkStart w:id="11" w:name="Texte112"/>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1"/>
    </w:p>
    <w:p w14:paraId="3D993280" w14:textId="77777777" w:rsidR="006651E7" w:rsidRPr="006651E7" w:rsidRDefault="006651E7" w:rsidP="006651E7">
      <w:pPr>
        <w:jc w:val="both"/>
        <w:rPr>
          <w:sz w:val="24"/>
          <w:szCs w:val="24"/>
        </w:rPr>
      </w:pPr>
    </w:p>
    <w:p w14:paraId="39332993"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jc w:val="both"/>
        <w:rPr>
          <w:color w:val="000000"/>
          <w:sz w:val="24"/>
          <w:szCs w:val="24"/>
        </w:rPr>
      </w:pPr>
      <w:r w:rsidRPr="006651E7">
        <w:rPr>
          <w:color w:val="000000"/>
          <w:sz w:val="24"/>
          <w:szCs w:val="24"/>
        </w:rPr>
        <w:t>Cotraitant 3 :</w:t>
      </w:r>
    </w:p>
    <w:p w14:paraId="7ACEB468"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66EBE8F9"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3"/>
            <w:enabled/>
            <w:calcOnExit w:val="0"/>
            <w:textInput/>
          </w:ffData>
        </w:fldChar>
      </w:r>
      <w:bookmarkStart w:id="12" w:name="Texte113"/>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2"/>
    </w:p>
    <w:p w14:paraId="03558794"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033EFA8F"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6651E7">
        <w:rPr>
          <w:color w:val="000000"/>
          <w:sz w:val="24"/>
          <w:szCs w:val="24"/>
        </w:rPr>
        <w:fldChar w:fldCharType="begin">
          <w:ffData>
            <w:name w:val="Texte114"/>
            <w:enabled/>
            <w:calcOnExit w:val="0"/>
            <w:textInput/>
          </w:ffData>
        </w:fldChar>
      </w:r>
      <w:bookmarkStart w:id="13" w:name="Texte114"/>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3"/>
    </w:p>
    <w:p w14:paraId="221EDF7F" w14:textId="77777777" w:rsidR="006651E7" w:rsidRPr="006651E7" w:rsidRDefault="006651E7" w:rsidP="006651E7">
      <w:pPr>
        <w:jc w:val="both"/>
        <w:rPr>
          <w:sz w:val="24"/>
          <w:szCs w:val="24"/>
        </w:rPr>
      </w:pPr>
    </w:p>
    <w:p w14:paraId="1570D0AD" w14:textId="3DD3006C"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t xml:space="preserve">Le groupement ainsi constitué étant :   </w:t>
      </w:r>
      <w:bookmarkStart w:id="14" w:name="CaseACocher1"/>
      <w:r w:rsidRPr="006651E7">
        <w:rPr>
          <w:sz w:val="24"/>
          <w:szCs w:val="24"/>
        </w:rPr>
        <w:fldChar w:fldCharType="begin">
          <w:ffData>
            <w:name w:val="CaseACocher1"/>
            <w:enabled/>
            <w:calcOnExit w:val="0"/>
            <w:checkBox>
              <w:sizeAuto/>
              <w:default w:val="0"/>
            </w:checkBox>
          </w:ffData>
        </w:fldChar>
      </w:r>
      <w:r w:rsidRPr="006651E7">
        <w:rPr>
          <w:sz w:val="24"/>
          <w:szCs w:val="24"/>
        </w:rPr>
        <w:instrText xml:space="preserve"> FORMCHECKBOX </w:instrText>
      </w:r>
      <w:r w:rsidR="00180EC4">
        <w:rPr>
          <w:sz w:val="24"/>
          <w:szCs w:val="24"/>
        </w:rPr>
      </w:r>
      <w:r w:rsidR="00180EC4">
        <w:rPr>
          <w:sz w:val="24"/>
          <w:szCs w:val="24"/>
        </w:rPr>
        <w:fldChar w:fldCharType="separate"/>
      </w:r>
      <w:r w:rsidRPr="006651E7">
        <w:rPr>
          <w:sz w:val="24"/>
          <w:szCs w:val="24"/>
        </w:rPr>
        <w:fldChar w:fldCharType="end"/>
      </w:r>
      <w:bookmarkEnd w:id="14"/>
      <w:r w:rsidRPr="006651E7">
        <w:rPr>
          <w:sz w:val="24"/>
          <w:szCs w:val="24"/>
        </w:rPr>
        <w:t xml:space="preserve"> conjoint     </w:t>
      </w:r>
      <w:bookmarkStart w:id="15" w:name="CaseACocher2"/>
      <w:r w:rsidRPr="006651E7">
        <w:rPr>
          <w:sz w:val="24"/>
          <w:szCs w:val="24"/>
        </w:rPr>
        <w:fldChar w:fldCharType="begin">
          <w:ffData>
            <w:name w:val="CaseACocher2"/>
            <w:enabled/>
            <w:calcOnExit w:val="0"/>
            <w:checkBox>
              <w:sizeAuto/>
              <w:default w:val="0"/>
            </w:checkBox>
          </w:ffData>
        </w:fldChar>
      </w:r>
      <w:r w:rsidRPr="006651E7">
        <w:rPr>
          <w:sz w:val="24"/>
          <w:szCs w:val="24"/>
        </w:rPr>
        <w:instrText xml:space="preserve"> FORMCHECKBOX </w:instrText>
      </w:r>
      <w:r w:rsidR="00180EC4">
        <w:rPr>
          <w:sz w:val="24"/>
          <w:szCs w:val="24"/>
        </w:rPr>
      </w:r>
      <w:r w:rsidR="00180EC4">
        <w:rPr>
          <w:sz w:val="24"/>
          <w:szCs w:val="24"/>
        </w:rPr>
        <w:fldChar w:fldCharType="separate"/>
      </w:r>
      <w:r w:rsidRPr="006651E7">
        <w:rPr>
          <w:sz w:val="24"/>
          <w:szCs w:val="24"/>
        </w:rPr>
        <w:fldChar w:fldCharType="end"/>
      </w:r>
      <w:bookmarkEnd w:id="15"/>
      <w:r w:rsidRPr="006651E7">
        <w:rPr>
          <w:sz w:val="24"/>
          <w:szCs w:val="24"/>
        </w:rPr>
        <w:t xml:space="preserve"> solidaire    </w:t>
      </w:r>
    </w:p>
    <w:p w14:paraId="2402368B"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i/>
          <w:sz w:val="24"/>
          <w:szCs w:val="24"/>
        </w:rPr>
        <w:t>(cocher la case correspondante)</w:t>
      </w:r>
    </w:p>
    <w:p w14:paraId="03F34718" w14:textId="77777777" w:rsidR="006651E7" w:rsidRPr="006651E7" w:rsidRDefault="006651E7" w:rsidP="006651E7">
      <w:pPr>
        <w:jc w:val="both"/>
        <w:rPr>
          <w:sz w:val="24"/>
          <w:szCs w:val="24"/>
        </w:rPr>
      </w:pPr>
    </w:p>
    <w:p w14:paraId="26FB19F8" w14:textId="16E13BA5"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6651E7">
        <w:rPr>
          <w:sz w:val="24"/>
          <w:szCs w:val="24"/>
        </w:rPr>
        <w:t xml:space="preserve">Le MANDATAIRE du groupement ainsi constitué étant : </w:t>
      </w:r>
      <w:r w:rsidRPr="006651E7">
        <w:rPr>
          <w:sz w:val="24"/>
          <w:szCs w:val="24"/>
        </w:rPr>
        <w:fldChar w:fldCharType="begin">
          <w:ffData>
            <w:name w:val="Texte115"/>
            <w:enabled/>
            <w:calcOnExit w:val="0"/>
            <w:textInput/>
          </w:ffData>
        </w:fldChar>
      </w:r>
      <w:bookmarkStart w:id="16" w:name="Texte115"/>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6"/>
    </w:p>
    <w:p w14:paraId="0A20060E" w14:textId="5695ADCC"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6651E7">
        <w:rPr>
          <w:sz w:val="24"/>
          <w:szCs w:val="24"/>
        </w:rPr>
        <w:t xml:space="preserve">représenté(e) par : </w:t>
      </w:r>
      <w:r w:rsidRPr="006651E7">
        <w:rPr>
          <w:sz w:val="24"/>
          <w:szCs w:val="24"/>
        </w:rPr>
        <w:fldChar w:fldCharType="begin">
          <w:ffData>
            <w:name w:val="Texte116"/>
            <w:enabled/>
            <w:calcOnExit w:val="0"/>
            <w:textInput/>
          </w:ffData>
        </w:fldChar>
      </w:r>
      <w:bookmarkStart w:id="17" w:name="Texte116"/>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7"/>
    </w:p>
    <w:p w14:paraId="0994FB17" w14:textId="77777777" w:rsidR="006651E7" w:rsidRPr="006651E7" w:rsidRDefault="006651E7" w:rsidP="006651E7">
      <w:pPr>
        <w:jc w:val="both"/>
        <w:rPr>
          <w:sz w:val="24"/>
          <w:szCs w:val="24"/>
        </w:rPr>
      </w:pPr>
    </w:p>
    <w:p w14:paraId="33715715"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t xml:space="preserve">Adresse mèl à laquelle notifier la décision relative à l’attribution du marché : </w:t>
      </w:r>
    </w:p>
    <w:p w14:paraId="1E267D2C" w14:textId="32476229"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fldChar w:fldCharType="begin">
          <w:ffData>
            <w:name w:val="Texte117"/>
            <w:enabled/>
            <w:calcOnExit w:val="0"/>
            <w:textInput/>
          </w:ffData>
        </w:fldChar>
      </w:r>
      <w:bookmarkStart w:id="18" w:name="Texte117"/>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8"/>
      <w:r w:rsidRPr="006651E7">
        <w:rPr>
          <w:sz w:val="24"/>
          <w:szCs w:val="24"/>
        </w:rPr>
        <w:t xml:space="preserve"> </w:t>
      </w:r>
    </w:p>
    <w:p w14:paraId="459CD1D5"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6651E7">
        <w:rPr>
          <w:i/>
          <w:sz w:val="24"/>
          <w:szCs w:val="24"/>
        </w:rPr>
        <w:t>Le candidat reconnaît avoir pris connaissance du mode de notification par mèl, au mèl ci</w:t>
      </w:r>
      <w:r w:rsidRPr="006651E7">
        <w:rPr>
          <w:i/>
          <w:sz w:val="24"/>
          <w:szCs w:val="24"/>
        </w:rPr>
        <w:noBreakHyphen/>
        <w:t>dessus renseigné par lui, de la décision relative à l’attribution du marché.</w:t>
      </w:r>
    </w:p>
    <w:p w14:paraId="2C2AB1D8" w14:textId="77777777" w:rsidR="006A5C00" w:rsidRPr="00660EB7" w:rsidRDefault="006A5C00" w:rsidP="00E021C6">
      <w:pPr>
        <w:spacing w:before="240"/>
        <w:jc w:val="both"/>
        <w:rPr>
          <w:sz w:val="24"/>
          <w:szCs w:val="24"/>
        </w:rPr>
      </w:pPr>
      <w:r w:rsidRPr="00660EB7">
        <w:rPr>
          <w:sz w:val="24"/>
          <w:szCs w:val="24"/>
        </w:rPr>
        <w:t>Les membres du groupement ont donné mandat au mandataire</w:t>
      </w:r>
      <w:r w:rsidR="00544D70" w:rsidRPr="00660EB7">
        <w:rPr>
          <w:sz w:val="24"/>
          <w:szCs w:val="24"/>
        </w:rPr>
        <w:t xml:space="preserve"> afin de :</w:t>
      </w:r>
    </w:p>
    <w:p w14:paraId="7CF580A9" w14:textId="77777777" w:rsidR="006A5C00" w:rsidRPr="00660EB7" w:rsidRDefault="0098543C" w:rsidP="0098543C">
      <w:pPr>
        <w:spacing w:before="240"/>
        <w:ind w:left="704"/>
        <w:jc w:val="both"/>
        <w:rPr>
          <w:sz w:val="24"/>
          <w:szCs w:val="24"/>
        </w:rPr>
      </w:pPr>
      <w:r w:rsidRPr="00660EB7">
        <w:rPr>
          <w:sz w:val="24"/>
          <w:szCs w:val="24"/>
        </w:rPr>
        <w:t xml:space="preserve">- </w:t>
      </w:r>
      <w:r w:rsidR="006A5C00" w:rsidRPr="00660EB7">
        <w:rPr>
          <w:sz w:val="24"/>
          <w:szCs w:val="24"/>
        </w:rPr>
        <w:t xml:space="preserve">signer le présent acte d’engagement en leur nom et pour leur compte, pour les représenter vis-à-vis de l’acheteur et pour coordonner l’ensemble des prestations ; </w:t>
      </w:r>
    </w:p>
    <w:p w14:paraId="7155C163" w14:textId="77777777" w:rsidR="006A5C00" w:rsidRPr="00660EB7" w:rsidRDefault="0098543C" w:rsidP="006A5C00">
      <w:pPr>
        <w:spacing w:before="240"/>
        <w:ind w:left="1418" w:hanging="714"/>
        <w:jc w:val="both"/>
        <w:rPr>
          <w:sz w:val="24"/>
          <w:szCs w:val="24"/>
        </w:rPr>
      </w:pPr>
      <w:r w:rsidRPr="00660EB7">
        <w:rPr>
          <w:sz w:val="24"/>
          <w:szCs w:val="24"/>
        </w:rPr>
        <w:t xml:space="preserve">- </w:t>
      </w:r>
      <w:r w:rsidR="006A5C00" w:rsidRPr="00660EB7">
        <w:rPr>
          <w:sz w:val="24"/>
          <w:szCs w:val="24"/>
        </w:rPr>
        <w:t>signer, en leur nom et pour leur compte, les modifications ultérieures</w:t>
      </w:r>
      <w:r w:rsidR="00ED5FA5" w:rsidRPr="00660EB7">
        <w:rPr>
          <w:sz w:val="24"/>
          <w:szCs w:val="24"/>
        </w:rPr>
        <w:t>.</w:t>
      </w:r>
    </w:p>
    <w:p w14:paraId="70FE5D75" w14:textId="7947871C" w:rsidR="009702D7" w:rsidRDefault="00D068A4" w:rsidP="009702D7">
      <w:pPr>
        <w:spacing w:before="240"/>
        <w:jc w:val="both"/>
        <w:rPr>
          <w:i/>
          <w:sz w:val="24"/>
          <w:szCs w:val="24"/>
        </w:rPr>
      </w:pPr>
      <w:r w:rsidRPr="00660EB7">
        <w:rPr>
          <w:i/>
          <w:sz w:val="24"/>
          <w:szCs w:val="24"/>
        </w:rPr>
        <w:t>Joindre impérativement le</w:t>
      </w:r>
      <w:r w:rsidR="00544D70" w:rsidRPr="00660EB7">
        <w:rPr>
          <w:i/>
          <w:sz w:val="24"/>
          <w:szCs w:val="24"/>
        </w:rPr>
        <w:t xml:space="preserve"> mandat </w:t>
      </w:r>
      <w:r w:rsidRPr="00660EB7">
        <w:rPr>
          <w:i/>
          <w:sz w:val="24"/>
          <w:szCs w:val="24"/>
        </w:rPr>
        <w:t>en annexe du présent document.</w:t>
      </w:r>
      <w:r w:rsidR="00544D70" w:rsidRPr="00660EB7">
        <w:rPr>
          <w:i/>
          <w:sz w:val="24"/>
          <w:szCs w:val="24"/>
        </w:rPr>
        <w:t xml:space="preserve"> </w:t>
      </w:r>
      <w:r w:rsidR="009702D7">
        <w:rPr>
          <w:i/>
          <w:sz w:val="24"/>
          <w:szCs w:val="24"/>
        </w:rPr>
        <w:t>Le mandat comporte impérativement pour chaque cotraitant,</w:t>
      </w:r>
      <w:r w:rsidR="009702D7" w:rsidRPr="002F3B3E">
        <w:rPr>
          <w:i/>
          <w:sz w:val="24"/>
          <w:szCs w:val="24"/>
        </w:rPr>
        <w:t xml:space="preserve"> les pouvoirs de la personne signataire du mandat</w:t>
      </w:r>
      <w:r w:rsidR="009702D7">
        <w:rPr>
          <w:i/>
          <w:sz w:val="24"/>
          <w:szCs w:val="24"/>
        </w:rPr>
        <w:t xml:space="preserve">, </w:t>
      </w:r>
      <w:r w:rsidR="009702D7" w:rsidRPr="002F3B3E">
        <w:rPr>
          <w:i/>
          <w:sz w:val="24"/>
          <w:szCs w:val="24"/>
        </w:rPr>
        <w:t>si elle n’est pas un représentant légal de l’entité candidate.</w:t>
      </w:r>
    </w:p>
    <w:p w14:paraId="01E8E5AF" w14:textId="2AEA1220" w:rsidR="006A5C00" w:rsidRPr="00660EB7" w:rsidRDefault="00544D70" w:rsidP="006A5C00">
      <w:pPr>
        <w:spacing w:before="240"/>
        <w:ind w:firstLine="284"/>
        <w:jc w:val="both"/>
        <w:rPr>
          <w:i/>
          <w:sz w:val="24"/>
          <w:szCs w:val="24"/>
        </w:rPr>
      </w:pPr>
      <w:r w:rsidRPr="00660EB7">
        <w:rPr>
          <w:i/>
          <w:sz w:val="24"/>
          <w:szCs w:val="24"/>
        </w:rPr>
        <w:t>.</w:t>
      </w:r>
    </w:p>
    <w:p w14:paraId="0BD7A431" w14:textId="46300686" w:rsidR="00AC0942" w:rsidRPr="003D1431" w:rsidRDefault="00AB1FAD" w:rsidP="00E021C6">
      <w:pPr>
        <w:spacing w:before="240"/>
        <w:jc w:val="both"/>
        <w:rPr>
          <w:sz w:val="24"/>
          <w:szCs w:val="24"/>
        </w:rPr>
      </w:pPr>
      <w:r w:rsidRPr="003D1431">
        <w:rPr>
          <w:sz w:val="24"/>
          <w:szCs w:val="24"/>
        </w:rPr>
        <w:lastRenderedPageBreak/>
        <w:t>Après avoir pris connaissance d</w:t>
      </w:r>
      <w:r>
        <w:rPr>
          <w:sz w:val="24"/>
          <w:szCs w:val="24"/>
        </w:rPr>
        <w:t xml:space="preserve">es documents contractuels dont le CCAP </w:t>
      </w:r>
      <w:r w:rsidRPr="00AB1FAD">
        <w:rPr>
          <w:sz w:val="24"/>
          <w:szCs w:val="24"/>
        </w:rPr>
        <w:t>(cahier des clauses administratives particulières) et le CCTP (cahier des clauses techniques partic</w:t>
      </w:r>
      <w:r w:rsidRPr="00BA6597">
        <w:rPr>
          <w:sz w:val="24"/>
          <w:szCs w:val="24"/>
        </w:rPr>
        <w:t xml:space="preserve">ulières) </w:t>
      </w:r>
      <w:r w:rsidRPr="003D1431">
        <w:rPr>
          <w:sz w:val="24"/>
          <w:szCs w:val="24"/>
        </w:rPr>
        <w:t xml:space="preserve">du présent </w:t>
      </w:r>
      <w:r w:rsidR="007C436F" w:rsidRPr="00660EB7">
        <w:rPr>
          <w:sz w:val="24"/>
          <w:szCs w:val="24"/>
        </w:rPr>
        <w:t>marché</w:t>
      </w:r>
      <w:r w:rsidR="0070766E" w:rsidRPr="00660EB7">
        <w:rPr>
          <w:sz w:val="24"/>
          <w:szCs w:val="24"/>
        </w:rPr>
        <w:t xml:space="preserve"> </w:t>
      </w:r>
      <w:r w:rsidR="00660EB7" w:rsidRPr="00660EB7">
        <w:rPr>
          <w:sz w:val="24"/>
          <w:szCs w:val="24"/>
        </w:rPr>
        <w:t>25F068</w:t>
      </w:r>
      <w:r w:rsidR="000A54F1">
        <w:rPr>
          <w:sz w:val="24"/>
          <w:szCs w:val="24"/>
        </w:rPr>
        <w:t>-01A</w:t>
      </w:r>
      <w:r w:rsidRPr="00660EB7">
        <w:rPr>
          <w:sz w:val="24"/>
          <w:szCs w:val="24"/>
        </w:rPr>
        <w:t>,</w:t>
      </w:r>
      <w:r w:rsidR="00FA51A5" w:rsidRPr="00660EB7">
        <w:rPr>
          <w:sz w:val="24"/>
          <w:szCs w:val="24"/>
        </w:rPr>
        <w:t xml:space="preserve"> </w:t>
      </w:r>
      <w:r w:rsidR="00FA51A5" w:rsidRPr="003D1431">
        <w:rPr>
          <w:sz w:val="24"/>
          <w:szCs w:val="24"/>
        </w:rPr>
        <w:t>n</w:t>
      </w:r>
      <w:r w:rsidR="002E73CB" w:rsidRPr="003D1431">
        <w:rPr>
          <w:sz w:val="24"/>
          <w:szCs w:val="24"/>
        </w:rPr>
        <w:t xml:space="preserve">ous nous </w:t>
      </w:r>
      <w:r w:rsidR="002E73CB" w:rsidRPr="003D1431">
        <w:rPr>
          <w:b/>
          <w:sz w:val="24"/>
          <w:szCs w:val="24"/>
        </w:rPr>
        <w:t>ENGAGEONS</w:t>
      </w:r>
      <w:r w:rsidR="002E73CB" w:rsidRPr="003D1431">
        <w:rPr>
          <w:sz w:val="24"/>
          <w:szCs w:val="24"/>
        </w:rPr>
        <w:t xml:space="preserve"> sans réserve, en tant que membres du groupement, conformément aux stipulations des documents visés ci-dessus, à exécuter les prestations demandées aux prix ci-après définis et aux conditions définies par l</w:t>
      </w:r>
      <w:r w:rsidR="007958B8" w:rsidRPr="003D1431">
        <w:rPr>
          <w:sz w:val="24"/>
          <w:szCs w:val="24"/>
        </w:rPr>
        <w:t>es documents contractuels</w:t>
      </w:r>
      <w:r w:rsidR="002E73CB" w:rsidRPr="003D1431">
        <w:rPr>
          <w:sz w:val="24"/>
          <w:szCs w:val="24"/>
        </w:rPr>
        <w:t xml:space="preserve">. </w:t>
      </w:r>
    </w:p>
    <w:p w14:paraId="49E07BE2" w14:textId="77777777" w:rsidR="00653E2E" w:rsidRPr="00777280" w:rsidRDefault="00653E2E" w:rsidP="00E021C6">
      <w:pPr>
        <w:pStyle w:val="Titre1"/>
        <w:spacing w:before="360" w:after="240"/>
        <w:rPr>
          <w:rFonts w:ascii="Times New Roman" w:hAnsi="Times New Roman"/>
          <w:color w:val="333399"/>
          <w:sz w:val="24"/>
          <w:szCs w:val="24"/>
        </w:rPr>
      </w:pPr>
      <w:r w:rsidRPr="00777280">
        <w:rPr>
          <w:rFonts w:ascii="Times New Roman" w:hAnsi="Times New Roman"/>
          <w:color w:val="333399"/>
          <w:sz w:val="24"/>
          <w:szCs w:val="24"/>
        </w:rPr>
        <w:t>ARTICLE </w:t>
      </w:r>
      <w:r>
        <w:rPr>
          <w:rFonts w:ascii="Times New Roman" w:hAnsi="Times New Roman"/>
          <w:color w:val="333399"/>
          <w:sz w:val="24"/>
          <w:szCs w:val="24"/>
        </w:rPr>
        <w:t>3</w:t>
      </w:r>
      <w:r w:rsidRPr="00777280">
        <w:rPr>
          <w:rFonts w:ascii="Times New Roman" w:hAnsi="Times New Roman"/>
          <w:color w:val="333399"/>
          <w:sz w:val="24"/>
          <w:szCs w:val="24"/>
        </w:rPr>
        <w:t xml:space="preserve"> – </w:t>
      </w:r>
      <w:r w:rsidR="00AB1FAD">
        <w:rPr>
          <w:rFonts w:ascii="Times New Roman" w:hAnsi="Times New Roman"/>
          <w:color w:val="333399"/>
          <w:sz w:val="24"/>
          <w:szCs w:val="24"/>
        </w:rPr>
        <w:t>MONTANT</w:t>
      </w:r>
    </w:p>
    <w:p w14:paraId="0487D537" w14:textId="3D3B8CAB" w:rsidR="00E05880" w:rsidRPr="0021565D" w:rsidRDefault="00E05880" w:rsidP="00E05880">
      <w:pPr>
        <w:spacing w:before="120" w:after="120" w:line="259" w:lineRule="auto"/>
        <w:jc w:val="both"/>
        <w:rPr>
          <w:rFonts w:eastAsiaTheme="minorHAnsi"/>
          <w:sz w:val="24"/>
          <w:szCs w:val="22"/>
          <w:lang w:eastAsia="en-US"/>
        </w:rPr>
      </w:pPr>
      <w:r w:rsidRPr="00E05880">
        <w:rPr>
          <w:rFonts w:eastAsiaTheme="minorHAnsi"/>
          <w:sz w:val="24"/>
          <w:szCs w:val="22"/>
          <w:lang w:eastAsia="en-US"/>
        </w:rPr>
        <w:t xml:space="preserve">Le montant </w:t>
      </w:r>
      <w:r w:rsidR="00D049B1">
        <w:rPr>
          <w:rFonts w:eastAsiaTheme="minorHAnsi"/>
          <w:sz w:val="24"/>
          <w:szCs w:val="22"/>
          <w:lang w:eastAsia="en-US"/>
        </w:rPr>
        <w:t xml:space="preserve">annuel </w:t>
      </w:r>
      <w:r w:rsidRPr="00E05880">
        <w:rPr>
          <w:rFonts w:eastAsiaTheme="minorHAnsi"/>
          <w:sz w:val="24"/>
          <w:szCs w:val="22"/>
          <w:lang w:eastAsia="en-US"/>
        </w:rPr>
        <w:t xml:space="preserve">du </w:t>
      </w:r>
      <w:r w:rsidR="009702D7">
        <w:rPr>
          <w:rFonts w:eastAsiaTheme="minorHAnsi"/>
          <w:sz w:val="24"/>
          <w:szCs w:val="22"/>
          <w:lang w:eastAsia="en-US"/>
        </w:rPr>
        <w:t xml:space="preserve">lot 1 </w:t>
      </w:r>
      <w:r w:rsidRPr="00E05880">
        <w:rPr>
          <w:rFonts w:eastAsiaTheme="minorHAnsi"/>
          <w:sz w:val="24"/>
          <w:szCs w:val="22"/>
          <w:lang w:eastAsia="en-US"/>
        </w:rPr>
        <w:t xml:space="preserve">est indiqué </w:t>
      </w:r>
      <w:r>
        <w:rPr>
          <w:rFonts w:eastAsiaTheme="minorHAnsi"/>
          <w:sz w:val="24"/>
          <w:szCs w:val="22"/>
          <w:lang w:eastAsia="en-US"/>
        </w:rPr>
        <w:t xml:space="preserve">en annexe du présent </w:t>
      </w:r>
      <w:r w:rsidRPr="00E05880">
        <w:rPr>
          <w:rFonts w:eastAsiaTheme="minorHAnsi"/>
          <w:sz w:val="24"/>
          <w:szCs w:val="22"/>
          <w:lang w:eastAsia="en-US"/>
        </w:rPr>
        <w:t>acte d’engagement.</w:t>
      </w:r>
    </w:p>
    <w:p w14:paraId="53597242" w14:textId="223639E1" w:rsidR="00B13738" w:rsidRPr="0021565D" w:rsidRDefault="00D049B1" w:rsidP="0021565D">
      <w:pPr>
        <w:pStyle w:val="tabulation"/>
        <w:widowControl w:val="0"/>
        <w:tabs>
          <w:tab w:val="clear" w:pos="4678"/>
          <w:tab w:val="left" w:leader="dot" w:pos="8364"/>
        </w:tabs>
        <w:spacing w:before="120"/>
        <w:ind w:left="0" w:firstLine="0"/>
        <w:rPr>
          <w:rFonts w:ascii="Times New Roman" w:hAnsi="Times New Roman"/>
          <w:szCs w:val="24"/>
        </w:rPr>
      </w:pPr>
      <w:r>
        <w:rPr>
          <w:rFonts w:ascii="Times New Roman" w:hAnsi="Times New Roman"/>
          <w:szCs w:val="24"/>
        </w:rPr>
        <w:t xml:space="preserve">L’évolution </w:t>
      </w:r>
      <w:r w:rsidR="00A307C3">
        <w:rPr>
          <w:rFonts w:ascii="Times New Roman" w:hAnsi="Times New Roman"/>
          <w:szCs w:val="24"/>
        </w:rPr>
        <w:t>du forfait annuel</w:t>
      </w:r>
      <w:r>
        <w:rPr>
          <w:rFonts w:ascii="Times New Roman" w:hAnsi="Times New Roman"/>
          <w:szCs w:val="24"/>
        </w:rPr>
        <w:t xml:space="preserve"> est calculée</w:t>
      </w:r>
      <w:r w:rsidR="00653E2E" w:rsidRPr="0021565D">
        <w:rPr>
          <w:rFonts w:ascii="Times New Roman" w:hAnsi="Times New Roman"/>
          <w:szCs w:val="24"/>
        </w:rPr>
        <w:t xml:space="preserve"> par</w:t>
      </w:r>
      <w:r w:rsidR="0021565D" w:rsidRPr="0021565D">
        <w:rPr>
          <w:rFonts w:ascii="Times New Roman" w:hAnsi="Times New Roman"/>
          <w:szCs w:val="24"/>
        </w:rPr>
        <w:t> r</w:t>
      </w:r>
      <w:r w:rsidR="00B13738" w:rsidRPr="0021565D">
        <w:rPr>
          <w:rFonts w:ascii="Times New Roman" w:hAnsi="Times New Roman"/>
          <w:szCs w:val="24"/>
        </w:rPr>
        <w:t xml:space="preserve">éférence aux prix indiqués </w:t>
      </w:r>
      <w:r w:rsidR="009702D7">
        <w:rPr>
          <w:rFonts w:ascii="Times New Roman" w:hAnsi="Times New Roman"/>
          <w:szCs w:val="24"/>
        </w:rPr>
        <w:t xml:space="preserve">dans ladite </w:t>
      </w:r>
      <w:r w:rsidR="00B13738" w:rsidRPr="0021565D">
        <w:rPr>
          <w:rFonts w:ascii="Times New Roman" w:hAnsi="Times New Roman"/>
          <w:szCs w:val="24"/>
        </w:rPr>
        <w:t>annexe</w:t>
      </w:r>
      <w:r w:rsidR="009702D7">
        <w:rPr>
          <w:rFonts w:ascii="Times New Roman" w:hAnsi="Times New Roman"/>
          <w:szCs w:val="24"/>
        </w:rPr>
        <w:t>.</w:t>
      </w:r>
      <w:r w:rsidR="00B13738" w:rsidRPr="0021565D">
        <w:rPr>
          <w:rFonts w:ascii="Times New Roman" w:hAnsi="Times New Roman"/>
          <w:szCs w:val="24"/>
        </w:rPr>
        <w:t xml:space="preserve"> </w:t>
      </w:r>
    </w:p>
    <w:p w14:paraId="7DF0C83A" w14:textId="77777777" w:rsidR="00653E2E" w:rsidRPr="00AB1FAD" w:rsidRDefault="00653E2E" w:rsidP="00653E2E">
      <w:pPr>
        <w:pStyle w:val="tabulation"/>
        <w:widowControl w:val="0"/>
        <w:tabs>
          <w:tab w:val="clear" w:pos="4678"/>
          <w:tab w:val="left" w:leader="dot" w:pos="8364"/>
        </w:tabs>
        <w:spacing w:before="120"/>
        <w:ind w:left="0" w:firstLine="0"/>
        <w:rPr>
          <w:rFonts w:ascii="Times New Roman" w:hAnsi="Times New Roman"/>
          <w:szCs w:val="24"/>
        </w:rPr>
      </w:pPr>
      <w:r w:rsidRPr="00AB1FAD">
        <w:rPr>
          <w:rFonts w:ascii="Times New Roman" w:hAnsi="Times New Roman"/>
          <w:szCs w:val="24"/>
        </w:rPr>
        <w:t xml:space="preserve">Les modalités de variation des prix sont fixées à l’article </w:t>
      </w:r>
      <w:r w:rsidR="00AB1FAD" w:rsidRPr="00AB1FAD">
        <w:rPr>
          <w:rFonts w:ascii="Times New Roman" w:hAnsi="Times New Roman"/>
          <w:szCs w:val="24"/>
        </w:rPr>
        <w:t xml:space="preserve">« Prix » du </w:t>
      </w:r>
      <w:r w:rsidRPr="00AB1FAD">
        <w:rPr>
          <w:rFonts w:ascii="Times New Roman" w:hAnsi="Times New Roman"/>
          <w:szCs w:val="24"/>
        </w:rPr>
        <w:t>CCAP.</w:t>
      </w:r>
    </w:p>
    <w:p w14:paraId="193E58C0" w14:textId="77777777" w:rsidR="00B776D6" w:rsidRPr="00DC2D6C" w:rsidRDefault="00DC2D6C" w:rsidP="00DC2D6C">
      <w:pPr>
        <w:pStyle w:val="Titre1"/>
        <w:spacing w:after="240"/>
        <w:rPr>
          <w:rFonts w:ascii="Times New Roman" w:hAnsi="Times New Roman"/>
          <w:color w:val="333399"/>
          <w:sz w:val="24"/>
          <w:szCs w:val="24"/>
        </w:rPr>
      </w:pPr>
      <w:r w:rsidRPr="00DC2D6C">
        <w:rPr>
          <w:rFonts w:ascii="Times New Roman" w:hAnsi="Times New Roman"/>
          <w:color w:val="333399"/>
          <w:sz w:val="24"/>
          <w:szCs w:val="24"/>
        </w:rPr>
        <w:t>ARTICLE </w:t>
      </w:r>
      <w:r w:rsidR="00653E2E" w:rsidRPr="00DC2D6C">
        <w:rPr>
          <w:rFonts w:ascii="Times New Roman" w:hAnsi="Times New Roman"/>
          <w:color w:val="333399"/>
          <w:sz w:val="24"/>
          <w:szCs w:val="24"/>
        </w:rPr>
        <w:t>4 – DURÉE</w:t>
      </w:r>
    </w:p>
    <w:p w14:paraId="233FADC8" w14:textId="6A2C72BA" w:rsidR="00B93494" w:rsidRDefault="00B93494" w:rsidP="00E021C6">
      <w:pPr>
        <w:pStyle w:val="Texte"/>
        <w:ind w:firstLine="0"/>
      </w:pPr>
      <w:r>
        <w:t>Le marché</w:t>
      </w:r>
      <w:r w:rsidRPr="00AC4B27">
        <w:t xml:space="preserve"> est conclu pour une durée de </w:t>
      </w:r>
      <w:r w:rsidRPr="00691E0E">
        <w:t>12 mois</w:t>
      </w:r>
      <w:r w:rsidRPr="00AC4B27">
        <w:t xml:space="preserve"> à compter </w:t>
      </w:r>
      <w:r>
        <w:t>de sa date de notification. Il est reconduit tacitement trois fois par période</w:t>
      </w:r>
      <w:r w:rsidR="00E021C6">
        <w:t>s</w:t>
      </w:r>
      <w:r>
        <w:t xml:space="preserve"> consécutive</w:t>
      </w:r>
      <w:r w:rsidR="00E021C6">
        <w:t>s</w:t>
      </w:r>
      <w:r>
        <w:t xml:space="preserve"> de 12 mois.</w:t>
      </w:r>
    </w:p>
    <w:p w14:paraId="7DE30A36" w14:textId="0D1AD599" w:rsidR="0021565D" w:rsidRDefault="0021565D" w:rsidP="00E021C6">
      <w:pPr>
        <w:pStyle w:val="Texte"/>
        <w:ind w:firstLine="0"/>
      </w:pPr>
      <w:r>
        <w:t xml:space="preserve">En cas de non reconduction, la décision est notifiée par un courrier recommandé avec accusé de réception au plus tard 3 mois avant </w:t>
      </w:r>
      <w:r w:rsidR="00507157">
        <w:t xml:space="preserve">la date de fin de la période </w:t>
      </w:r>
      <w:r>
        <w:t>en cours.</w:t>
      </w:r>
    </w:p>
    <w:p w14:paraId="24FE6D9A" w14:textId="77777777" w:rsidR="00F70DFB" w:rsidRPr="00DC2D6C" w:rsidRDefault="00F70DFB" w:rsidP="00E021C6">
      <w:pPr>
        <w:pStyle w:val="Titre1"/>
        <w:spacing w:before="360" w:after="240"/>
        <w:rPr>
          <w:rFonts w:ascii="Times New Roman" w:hAnsi="Times New Roman"/>
          <w:color w:val="333399"/>
          <w:sz w:val="24"/>
          <w:szCs w:val="24"/>
        </w:rPr>
      </w:pPr>
      <w:r w:rsidRPr="00DC2D6C">
        <w:rPr>
          <w:rFonts w:ascii="Times New Roman" w:hAnsi="Times New Roman"/>
          <w:color w:val="333399"/>
          <w:sz w:val="24"/>
          <w:szCs w:val="24"/>
        </w:rPr>
        <w:t>ARTICLE</w:t>
      </w:r>
      <w:r w:rsidR="00AE31F5" w:rsidRPr="00DC2D6C">
        <w:rPr>
          <w:rFonts w:ascii="Times New Roman" w:hAnsi="Times New Roman"/>
          <w:color w:val="333399"/>
          <w:sz w:val="24"/>
          <w:szCs w:val="24"/>
        </w:rPr>
        <w:t> </w:t>
      </w:r>
      <w:r w:rsidR="00C35527">
        <w:rPr>
          <w:rFonts w:ascii="Times New Roman" w:hAnsi="Times New Roman"/>
          <w:color w:val="333399"/>
          <w:sz w:val="24"/>
          <w:szCs w:val="24"/>
        </w:rPr>
        <w:t>5</w:t>
      </w:r>
      <w:r w:rsidRPr="00DC2D6C">
        <w:rPr>
          <w:rFonts w:ascii="Times New Roman" w:hAnsi="Times New Roman"/>
          <w:color w:val="333399"/>
          <w:sz w:val="24"/>
          <w:szCs w:val="24"/>
        </w:rPr>
        <w:t xml:space="preserve"> – PAIEMENTS</w:t>
      </w:r>
    </w:p>
    <w:p w14:paraId="4FBF788C" w14:textId="77777777" w:rsidR="00C97AFC" w:rsidRPr="00DF1DE5" w:rsidRDefault="00E53245" w:rsidP="00C97AFC">
      <w:pPr>
        <w:spacing w:before="120" w:after="120"/>
        <w:rPr>
          <w:b/>
          <w:sz w:val="24"/>
          <w:szCs w:val="24"/>
        </w:rPr>
      </w:pPr>
      <w:r>
        <w:rPr>
          <w:b/>
          <w:sz w:val="24"/>
          <w:szCs w:val="24"/>
        </w:rPr>
        <w:t>5</w:t>
      </w:r>
      <w:r w:rsidR="00C97AFC">
        <w:rPr>
          <w:b/>
          <w:sz w:val="24"/>
          <w:szCs w:val="24"/>
        </w:rPr>
        <w:t>.1</w:t>
      </w:r>
      <w:r w:rsidR="00C97AFC" w:rsidRPr="00DF1DE5">
        <w:rPr>
          <w:b/>
          <w:sz w:val="24"/>
          <w:szCs w:val="24"/>
        </w:rPr>
        <w:t xml:space="preserve"> Le </w:t>
      </w:r>
      <w:r w:rsidR="00DC2D6C">
        <w:rPr>
          <w:b/>
          <w:sz w:val="24"/>
          <w:szCs w:val="24"/>
        </w:rPr>
        <w:t>cocontractant</w:t>
      </w:r>
      <w:r w:rsidR="00C97AFC" w:rsidRPr="00DF1DE5">
        <w:rPr>
          <w:b/>
          <w:sz w:val="24"/>
          <w:szCs w:val="24"/>
        </w:rPr>
        <w:t xml:space="preserve"> </w:t>
      </w:r>
      <w:r w:rsidR="00187CCF">
        <w:rPr>
          <w:b/>
          <w:sz w:val="24"/>
          <w:szCs w:val="24"/>
        </w:rPr>
        <w:t xml:space="preserve">est </w:t>
      </w:r>
      <w:r w:rsidR="00187CCF" w:rsidRPr="005251D5">
        <w:rPr>
          <w:b/>
          <w:sz w:val="24"/>
          <w:szCs w:val="24"/>
          <w:u w:val="single"/>
        </w:rPr>
        <w:t>une entreprise</w:t>
      </w:r>
      <w:r w:rsidR="00C97AFC" w:rsidRPr="005251D5">
        <w:rPr>
          <w:b/>
          <w:sz w:val="24"/>
          <w:szCs w:val="24"/>
          <w:u w:val="single"/>
        </w:rPr>
        <w:t xml:space="preserve"> </w:t>
      </w:r>
      <w:r w:rsidR="006651E7" w:rsidRPr="005251D5">
        <w:rPr>
          <w:b/>
          <w:sz w:val="24"/>
          <w:szCs w:val="24"/>
          <w:u w:val="single"/>
        </w:rPr>
        <w:t>individuelle</w:t>
      </w:r>
      <w:r w:rsidR="006651E7">
        <w:rPr>
          <w:b/>
          <w:sz w:val="24"/>
          <w:szCs w:val="24"/>
          <w:u w:val="single"/>
        </w:rPr>
        <w:t>, une société ou un groupement d’intérêt économique</w:t>
      </w:r>
      <w:r w:rsidR="00C97AFC" w:rsidRPr="00DF1DE5">
        <w:rPr>
          <w:b/>
          <w:sz w:val="24"/>
          <w:szCs w:val="24"/>
        </w:rPr>
        <w:t> </w:t>
      </w:r>
      <w:r w:rsidR="00C97AFC" w:rsidRPr="00FF5E60">
        <w:rPr>
          <w:sz w:val="24"/>
          <w:szCs w:val="24"/>
        </w:rPr>
        <w:t>:</w:t>
      </w:r>
    </w:p>
    <w:p w14:paraId="7F807742" w14:textId="5867E4A9" w:rsidR="002676B0" w:rsidRPr="00DC2D6C" w:rsidRDefault="002676B0" w:rsidP="002676B0">
      <w:pPr>
        <w:autoSpaceDE w:val="0"/>
        <w:autoSpaceDN w:val="0"/>
        <w:adjustRightInd w:val="0"/>
        <w:spacing w:after="120"/>
        <w:rPr>
          <w:bCs/>
          <w:iCs/>
          <w:sz w:val="24"/>
          <w:szCs w:val="24"/>
        </w:rPr>
      </w:pPr>
      <w:r w:rsidRPr="00DC2D6C">
        <w:rPr>
          <w:bCs/>
          <w:iCs/>
          <w:sz w:val="24"/>
          <w:szCs w:val="24"/>
        </w:rPr>
        <w:t>L’Assemblée nationale se libérera des sommes dues au titulaire au titre du présent lot en faisant porter le montant de celles-ci au crédit :</w:t>
      </w:r>
    </w:p>
    <w:p w14:paraId="7E6C2E76" w14:textId="0688BDBF"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DC2D6C">
        <w:rPr>
          <w:sz w:val="24"/>
          <w:szCs w:val="22"/>
        </w:rPr>
        <w:t xml:space="preserve">Du compte ouvert au nom de : </w:t>
      </w:r>
      <w:r w:rsidRPr="00DC2D6C">
        <w:rPr>
          <w:sz w:val="24"/>
          <w:szCs w:val="22"/>
        </w:rPr>
        <w:fldChar w:fldCharType="begin">
          <w:ffData>
            <w:name w:val="Texte148"/>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173F5F14" w14:textId="77777777"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DC2D6C">
        <w:rPr>
          <w:sz w:val="24"/>
          <w:szCs w:val="22"/>
        </w:rPr>
        <w:t xml:space="preserve">Désignation du compte à créditer </w:t>
      </w:r>
      <w:r w:rsidRPr="00DC2D6C">
        <w:rPr>
          <w:b/>
          <w:bCs/>
          <w:sz w:val="24"/>
          <w:szCs w:val="22"/>
          <w:u w:val="single"/>
        </w:rPr>
        <w:t>(joindre un RIB)</w:t>
      </w:r>
      <w:r w:rsidRPr="00DC2D6C">
        <w:rPr>
          <w:sz w:val="24"/>
          <w:szCs w:val="22"/>
        </w:rPr>
        <w:t xml:space="preserve"> :</w:t>
      </w:r>
    </w:p>
    <w:p w14:paraId="752F3FA1" w14:textId="2C2D2BD0"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DC2D6C">
        <w:rPr>
          <w:sz w:val="24"/>
          <w:szCs w:val="22"/>
        </w:rPr>
        <w:t xml:space="preserve">Établissement : </w:t>
      </w:r>
      <w:r w:rsidRPr="00DC2D6C">
        <w:rPr>
          <w:sz w:val="24"/>
          <w:szCs w:val="22"/>
        </w:rPr>
        <w:fldChar w:fldCharType="begin">
          <w:ffData>
            <w:name w:val="Texte149"/>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30A8FAA0" w14:textId="77777777"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DC2D6C">
        <w:rPr>
          <w:sz w:val="24"/>
          <w:szCs w:val="22"/>
        </w:rPr>
        <w:t xml:space="preserve">Adresse : </w:t>
      </w:r>
      <w:r w:rsidRPr="00DC2D6C">
        <w:rPr>
          <w:sz w:val="24"/>
          <w:szCs w:val="22"/>
        </w:rPr>
        <w:fldChar w:fldCharType="begin">
          <w:ffData>
            <w:name w:val="Texte150"/>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5DA39EC5" w14:textId="1972C586"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p>
    <w:p w14:paraId="690ED2D1" w14:textId="58FFC3CB"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DC2D6C">
        <w:rPr>
          <w:sz w:val="24"/>
          <w:szCs w:val="22"/>
        </w:rPr>
        <w:t xml:space="preserve">N° du compte : </w:t>
      </w:r>
      <w:r w:rsidRPr="00DC2D6C">
        <w:rPr>
          <w:sz w:val="24"/>
          <w:szCs w:val="22"/>
        </w:rPr>
        <w:fldChar w:fldCharType="begin">
          <w:ffData>
            <w:name w:val="Texte151"/>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5F07602C" w14:textId="77777777" w:rsidR="00C97AFC" w:rsidRPr="00C97AFC" w:rsidRDefault="00E53245" w:rsidP="00C97AFC">
      <w:pPr>
        <w:tabs>
          <w:tab w:val="left" w:pos="2552"/>
        </w:tabs>
        <w:spacing w:before="240"/>
        <w:jc w:val="both"/>
        <w:rPr>
          <w:b/>
          <w:sz w:val="24"/>
          <w:szCs w:val="24"/>
        </w:rPr>
      </w:pPr>
      <w:r>
        <w:rPr>
          <w:b/>
          <w:sz w:val="24"/>
          <w:szCs w:val="24"/>
        </w:rPr>
        <w:t>5</w:t>
      </w:r>
      <w:r w:rsidR="00C97AFC">
        <w:rPr>
          <w:b/>
          <w:sz w:val="24"/>
          <w:szCs w:val="24"/>
        </w:rPr>
        <w:t>.2</w:t>
      </w:r>
      <w:r w:rsidR="00C97AFC" w:rsidRPr="00C97AFC">
        <w:rPr>
          <w:b/>
          <w:sz w:val="24"/>
          <w:szCs w:val="24"/>
        </w:rPr>
        <w:t xml:space="preserve"> Le </w:t>
      </w:r>
      <w:r w:rsidR="00DC2D6C">
        <w:rPr>
          <w:b/>
          <w:sz w:val="24"/>
          <w:szCs w:val="24"/>
        </w:rPr>
        <w:t>cocontractant</w:t>
      </w:r>
      <w:r w:rsidR="00C97AFC" w:rsidRPr="00C97AFC">
        <w:rPr>
          <w:b/>
          <w:sz w:val="24"/>
          <w:szCs w:val="24"/>
        </w:rPr>
        <w:t xml:space="preserve"> est un </w:t>
      </w:r>
      <w:r w:rsidR="00C97AFC" w:rsidRPr="00C97AFC">
        <w:rPr>
          <w:b/>
          <w:sz w:val="24"/>
          <w:szCs w:val="24"/>
          <w:u w:val="single"/>
        </w:rPr>
        <w:t>groupement momentané d’entreprises</w:t>
      </w:r>
      <w:r w:rsidR="00C97AFC" w:rsidRPr="00C97AFC">
        <w:rPr>
          <w:b/>
          <w:sz w:val="24"/>
          <w:szCs w:val="24"/>
        </w:rPr>
        <w:t> :</w:t>
      </w:r>
    </w:p>
    <w:p w14:paraId="390158B8" w14:textId="77777777" w:rsidR="005E6120" w:rsidRPr="003322F8" w:rsidRDefault="005E6120" w:rsidP="00E021C6">
      <w:pPr>
        <w:tabs>
          <w:tab w:val="left" w:pos="2552"/>
        </w:tabs>
        <w:spacing w:before="120" w:after="240"/>
        <w:ind w:firstLine="284"/>
        <w:jc w:val="both"/>
        <w:rPr>
          <w:sz w:val="24"/>
          <w:szCs w:val="24"/>
        </w:rPr>
      </w:pPr>
      <w:r w:rsidRPr="003322F8">
        <w:rPr>
          <w:b/>
          <w:sz w:val="24"/>
          <w:szCs w:val="24"/>
        </w:rPr>
        <w:t>En cas de groupement conjoint</w:t>
      </w:r>
      <w:r w:rsidRPr="003322F8">
        <w:rPr>
          <w:sz w:val="24"/>
          <w:szCs w:val="24"/>
        </w:rPr>
        <w:t xml:space="preserve">, </w:t>
      </w:r>
      <w:r w:rsidR="005251D5" w:rsidRPr="005251D5">
        <w:rPr>
          <w:b/>
          <w:sz w:val="24"/>
          <w:szCs w:val="24"/>
        </w:rPr>
        <w:t>ou en cas de groupement solidaire</w:t>
      </w:r>
      <w:r w:rsidR="005251D5" w:rsidRPr="005251D5">
        <w:rPr>
          <w:rFonts w:eastAsia="SimSun"/>
          <w:b/>
          <w:sz w:val="24"/>
          <w:szCs w:val="24"/>
        </w:rPr>
        <w:t xml:space="preserve"> l</w:t>
      </w:r>
      <w:r w:rsidR="005251D5" w:rsidRPr="005251D5">
        <w:rPr>
          <w:b/>
          <w:sz w:val="24"/>
          <w:szCs w:val="24"/>
        </w:rPr>
        <w:t>orsque les prestations respectives des membres du groupement solidaire sont individualisables</w:t>
      </w:r>
      <w:r w:rsidR="005251D5">
        <w:rPr>
          <w:b/>
          <w:sz w:val="24"/>
          <w:szCs w:val="24"/>
        </w:rPr>
        <w:t>,</w:t>
      </w:r>
      <w:r w:rsidR="005251D5">
        <w:rPr>
          <w:sz w:val="24"/>
          <w:szCs w:val="24"/>
        </w:rPr>
        <w:t xml:space="preserve"> </w:t>
      </w:r>
      <w:r w:rsidRPr="003322F8">
        <w:rPr>
          <w:sz w:val="24"/>
          <w:szCs w:val="24"/>
        </w:rPr>
        <w:t>les prestations seront réglées directement à chaque membre du groupement. L’annexe</w:t>
      </w:r>
      <w:r w:rsidR="00037BA0" w:rsidRPr="003322F8">
        <w:rPr>
          <w:sz w:val="24"/>
          <w:szCs w:val="24"/>
        </w:rPr>
        <w:t> </w:t>
      </w:r>
      <w:r w:rsidRPr="003322F8">
        <w:rPr>
          <w:sz w:val="24"/>
          <w:szCs w:val="24"/>
        </w:rPr>
        <w:t>2 au présent acte d’engagement indique ci-après le montant et la répartition détaillée des prestations que chacun des membres du groupement s’engage à exécuter.</w:t>
      </w:r>
    </w:p>
    <w:p w14:paraId="5E01A07B" w14:textId="3A305D16" w:rsidR="00C97AFC" w:rsidRDefault="00C97AFC" w:rsidP="00C97AFC">
      <w:pPr>
        <w:tabs>
          <w:tab w:val="right" w:leader="dot" w:pos="9498"/>
        </w:tabs>
        <w:autoSpaceDE w:val="0"/>
        <w:autoSpaceDN w:val="0"/>
        <w:adjustRightInd w:val="0"/>
        <w:spacing w:before="60"/>
        <w:ind w:firstLine="284"/>
        <w:rPr>
          <w:b/>
          <w:color w:val="000000"/>
          <w:sz w:val="24"/>
          <w:szCs w:val="24"/>
        </w:rPr>
      </w:pPr>
      <w:r w:rsidRPr="00C97AFC">
        <w:rPr>
          <w:b/>
          <w:color w:val="000000"/>
          <w:sz w:val="24"/>
          <w:szCs w:val="24"/>
        </w:rPr>
        <w:t>Mandataire :</w:t>
      </w:r>
    </w:p>
    <w:p w14:paraId="7F767F5F" w14:textId="7A0D8BFD"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 xml:space="preserve">ompte ouvert au nom de :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000166E9"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Pr="00152F08">
        <w:rPr>
          <w:sz w:val="24"/>
          <w:szCs w:val="22"/>
        </w:rPr>
        <w:t xml:space="preserve"> :</w:t>
      </w:r>
    </w:p>
    <w:p w14:paraId="50D5B4D0" w14:textId="50764FB8"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Établissement :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18663EF"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 xml:space="preserve">Adresse :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0BB49D65" w14:textId="08354F9F"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p>
    <w:p w14:paraId="2B06EFCE" w14:textId="755C2A4A"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N° du compte :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442A6995" w14:textId="77777777" w:rsidR="00C97AFC" w:rsidRDefault="00C97AFC" w:rsidP="00E021C6">
      <w:pPr>
        <w:tabs>
          <w:tab w:val="left" w:pos="2552"/>
        </w:tabs>
        <w:ind w:firstLine="284"/>
        <w:jc w:val="both"/>
        <w:rPr>
          <w:b/>
          <w:sz w:val="24"/>
          <w:szCs w:val="24"/>
        </w:rPr>
      </w:pPr>
    </w:p>
    <w:p w14:paraId="2A21585D" w14:textId="77777777" w:rsidR="00C97AFC" w:rsidRDefault="00C97AFC" w:rsidP="00C97AFC">
      <w:pPr>
        <w:tabs>
          <w:tab w:val="left" w:pos="2552"/>
        </w:tabs>
        <w:spacing w:before="120"/>
        <w:ind w:firstLine="284"/>
        <w:jc w:val="both"/>
        <w:rPr>
          <w:b/>
          <w:sz w:val="24"/>
          <w:szCs w:val="24"/>
        </w:rPr>
      </w:pPr>
      <w:r>
        <w:rPr>
          <w:b/>
          <w:sz w:val="24"/>
          <w:szCs w:val="24"/>
        </w:rPr>
        <w:t>Cotraitant 1</w:t>
      </w:r>
    </w:p>
    <w:p w14:paraId="5C47BC74" w14:textId="1CD46E61"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 xml:space="preserve">ompte ouvert au nom de :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471591B8"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Pr="00152F08">
        <w:rPr>
          <w:sz w:val="24"/>
          <w:szCs w:val="22"/>
        </w:rPr>
        <w:t xml:space="preserve"> :</w:t>
      </w:r>
    </w:p>
    <w:p w14:paraId="2184290C" w14:textId="23DE6D10"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Établissement :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662765BB"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 xml:space="preserve">Adresse :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1076B5DE" w14:textId="3C5B325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p>
    <w:p w14:paraId="352BAD96" w14:textId="30316152"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N° du compte :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67AF2636" w14:textId="77777777" w:rsidR="00C97AFC" w:rsidRDefault="00C97AFC" w:rsidP="00E021C6">
      <w:pPr>
        <w:tabs>
          <w:tab w:val="left" w:pos="2552"/>
        </w:tabs>
        <w:ind w:firstLine="284"/>
        <w:jc w:val="both"/>
        <w:rPr>
          <w:b/>
          <w:sz w:val="24"/>
          <w:szCs w:val="24"/>
        </w:rPr>
      </w:pPr>
    </w:p>
    <w:p w14:paraId="4559D3D6" w14:textId="77777777" w:rsidR="00C97AFC" w:rsidRDefault="00C97AFC" w:rsidP="00C97AFC">
      <w:pPr>
        <w:tabs>
          <w:tab w:val="left" w:pos="2552"/>
        </w:tabs>
        <w:spacing w:before="120"/>
        <w:ind w:firstLine="284"/>
        <w:jc w:val="both"/>
        <w:rPr>
          <w:b/>
          <w:sz w:val="24"/>
          <w:szCs w:val="24"/>
        </w:rPr>
      </w:pPr>
      <w:r>
        <w:rPr>
          <w:b/>
          <w:sz w:val="24"/>
          <w:szCs w:val="24"/>
        </w:rPr>
        <w:t>Cotraitant 2</w:t>
      </w:r>
    </w:p>
    <w:p w14:paraId="22209A00" w14:textId="37E71DCA"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 xml:space="preserve">ompte ouvert au nom de :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7C0C2FF"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Pr="00152F08">
        <w:rPr>
          <w:sz w:val="24"/>
          <w:szCs w:val="22"/>
        </w:rPr>
        <w:t xml:space="preserve"> :</w:t>
      </w:r>
    </w:p>
    <w:p w14:paraId="1905980A" w14:textId="64B88FD9"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Établissement :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06A68497"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 xml:space="preserve">Adresse :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D3936E0" w14:textId="3943A7D6"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p>
    <w:p w14:paraId="56FAF4AF" w14:textId="7942F206"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N° du compte :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7638525D" w14:textId="39B9FDF3" w:rsidR="005251D5" w:rsidRPr="003322F8" w:rsidRDefault="005251D5" w:rsidP="00E021C6">
      <w:pPr>
        <w:tabs>
          <w:tab w:val="left" w:pos="2552"/>
        </w:tabs>
        <w:spacing w:before="240"/>
        <w:jc w:val="both"/>
        <w:rPr>
          <w:b/>
          <w:sz w:val="24"/>
          <w:szCs w:val="24"/>
        </w:rPr>
      </w:pPr>
      <w:r w:rsidRPr="003322F8">
        <w:rPr>
          <w:b/>
          <w:sz w:val="24"/>
          <w:szCs w:val="24"/>
        </w:rPr>
        <w:t>En cas de groupement solidaire</w:t>
      </w:r>
      <w:r w:rsidRPr="003322F8">
        <w:rPr>
          <w:sz w:val="24"/>
          <w:szCs w:val="24"/>
        </w:rPr>
        <w:t xml:space="preserve">, </w:t>
      </w:r>
      <w:r w:rsidRPr="005251D5">
        <w:rPr>
          <w:b/>
          <w:sz w:val="24"/>
          <w:szCs w:val="24"/>
        </w:rPr>
        <w:t>lorsque les prestations respectives des membres du groupement solidaire ne sont pas individualisables,</w:t>
      </w:r>
      <w:r w:rsidRPr="005251D5">
        <w:rPr>
          <w:sz w:val="24"/>
          <w:szCs w:val="24"/>
        </w:rPr>
        <w:t xml:space="preserve"> </w:t>
      </w:r>
      <w:r w:rsidRPr="003322F8">
        <w:rPr>
          <w:sz w:val="24"/>
          <w:szCs w:val="24"/>
        </w:rPr>
        <w:t xml:space="preserve">les prestations feront l’objet d’un paiement </w:t>
      </w:r>
      <w:r>
        <w:rPr>
          <w:sz w:val="24"/>
          <w:szCs w:val="24"/>
        </w:rPr>
        <w:t>sur</w:t>
      </w:r>
      <w:r w:rsidRPr="003322F8">
        <w:rPr>
          <w:sz w:val="24"/>
          <w:szCs w:val="24"/>
        </w:rPr>
        <w:t xml:space="preserve"> un compte unique.</w:t>
      </w:r>
    </w:p>
    <w:p w14:paraId="0D9C5A97" w14:textId="77777777" w:rsidR="00E021C6" w:rsidRDefault="00E021C6" w:rsidP="005251D5">
      <w:pPr>
        <w:autoSpaceDE w:val="0"/>
        <w:autoSpaceDN w:val="0"/>
        <w:adjustRightInd w:val="0"/>
        <w:ind w:firstLine="284"/>
        <w:jc w:val="both"/>
        <w:rPr>
          <w:color w:val="000000"/>
          <w:sz w:val="24"/>
          <w:szCs w:val="24"/>
        </w:rPr>
      </w:pPr>
    </w:p>
    <w:p w14:paraId="067D4494" w14:textId="321FEB8D" w:rsidR="005251D5" w:rsidRPr="003322F8" w:rsidRDefault="005251D5" w:rsidP="00E021C6">
      <w:pPr>
        <w:autoSpaceDE w:val="0"/>
        <w:autoSpaceDN w:val="0"/>
        <w:adjustRightInd w:val="0"/>
        <w:jc w:val="both"/>
        <w:rPr>
          <w:color w:val="000000"/>
          <w:sz w:val="24"/>
          <w:szCs w:val="24"/>
        </w:rPr>
      </w:pPr>
      <w:r w:rsidRPr="003322F8">
        <w:rPr>
          <w:color w:val="000000"/>
          <w:sz w:val="24"/>
          <w:szCs w:val="24"/>
        </w:rPr>
        <w:t xml:space="preserve">Les sommes dues en exécution seront réglées par virement bancaire en faisant porter au crédit du compte </w:t>
      </w:r>
      <w:r>
        <w:rPr>
          <w:color w:val="000000"/>
          <w:sz w:val="24"/>
          <w:szCs w:val="24"/>
        </w:rPr>
        <w:t>suivant</w:t>
      </w:r>
      <w:r w:rsidRPr="003322F8">
        <w:rPr>
          <w:color w:val="000000"/>
          <w:sz w:val="24"/>
          <w:szCs w:val="24"/>
        </w:rPr>
        <w:t> :</w:t>
      </w:r>
    </w:p>
    <w:p w14:paraId="0EBC8A3B" w14:textId="77777777" w:rsidR="005251D5" w:rsidRDefault="005251D5" w:rsidP="005251D5">
      <w:pPr>
        <w:tabs>
          <w:tab w:val="right" w:leader="dot" w:pos="9498"/>
        </w:tabs>
        <w:autoSpaceDE w:val="0"/>
        <w:autoSpaceDN w:val="0"/>
        <w:adjustRightInd w:val="0"/>
        <w:spacing w:before="60"/>
        <w:ind w:firstLine="284"/>
        <w:rPr>
          <w:color w:val="000000"/>
          <w:sz w:val="24"/>
          <w:szCs w:val="24"/>
        </w:rPr>
      </w:pPr>
    </w:p>
    <w:p w14:paraId="720FB034" w14:textId="01158B75"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 xml:space="preserve">ompte ouvert au nom de :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EE7B2A0" w14:textId="77777777"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Pr="00152F08">
        <w:rPr>
          <w:sz w:val="24"/>
          <w:szCs w:val="22"/>
        </w:rPr>
        <w:t xml:space="preserve"> :</w:t>
      </w:r>
    </w:p>
    <w:p w14:paraId="79BC8827" w14:textId="3E84F854"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Établissement :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0C02CD0" w14:textId="77777777"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 xml:space="preserve">Adresse :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77841016" w14:textId="24913381"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p>
    <w:p w14:paraId="206A04BF" w14:textId="5A4F8459"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 xml:space="preserve">N° du compte :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154E8901" w14:textId="77777777" w:rsidR="00507157" w:rsidRDefault="00507157" w:rsidP="00507157">
      <w:pPr>
        <w:tabs>
          <w:tab w:val="left" w:pos="2552"/>
        </w:tabs>
        <w:spacing w:before="240"/>
        <w:jc w:val="both"/>
        <w:rPr>
          <w:b/>
          <w:sz w:val="24"/>
          <w:szCs w:val="24"/>
        </w:rPr>
      </w:pPr>
      <w:r>
        <w:rPr>
          <w:b/>
          <w:sz w:val="24"/>
          <w:szCs w:val="24"/>
        </w:rPr>
        <w:t xml:space="preserve">5.3 En cas de sous-traitance </w:t>
      </w:r>
    </w:p>
    <w:p w14:paraId="00EAA7D6" w14:textId="77777777" w:rsidR="00507157" w:rsidRDefault="00507157" w:rsidP="00E021C6">
      <w:pPr>
        <w:pStyle w:val="Corpsdetexte"/>
        <w:spacing w:before="120"/>
        <w:rPr>
          <w:rFonts w:ascii="Times New Roman" w:hAnsi="Times New Roman"/>
          <w:color w:val="000000"/>
          <w:szCs w:val="24"/>
        </w:rPr>
      </w:pPr>
      <w:r w:rsidRPr="003322F8">
        <w:rPr>
          <w:rFonts w:ascii="Times New Roman" w:hAnsi="Times New Roman"/>
          <w:color w:val="000000"/>
          <w:szCs w:val="24"/>
        </w:rPr>
        <w:t>L’Assemblée nationale se libérera des sommes dues aux sous-traitants payés directement en faisant porter les montants aux crédits des comptes désignés dans</w:t>
      </w:r>
      <w:r>
        <w:rPr>
          <w:rFonts w:ascii="Times New Roman" w:hAnsi="Times New Roman"/>
          <w:color w:val="000000"/>
          <w:szCs w:val="24"/>
        </w:rPr>
        <w:t xml:space="preserve"> le formulaire DC4 annexé au présent acte d’engagement ou </w:t>
      </w:r>
      <w:r w:rsidRPr="003322F8">
        <w:rPr>
          <w:rFonts w:ascii="Times New Roman" w:hAnsi="Times New Roman"/>
          <w:color w:val="000000"/>
          <w:szCs w:val="24"/>
        </w:rPr>
        <w:t>dans les actes spéciaux</w:t>
      </w:r>
      <w:r>
        <w:rPr>
          <w:rFonts w:ascii="Times New Roman" w:hAnsi="Times New Roman"/>
          <w:color w:val="000000"/>
          <w:szCs w:val="24"/>
        </w:rPr>
        <w:t xml:space="preserve"> </w:t>
      </w:r>
      <w:r w:rsidRPr="00C97AFC">
        <w:rPr>
          <w:rFonts w:ascii="Times New Roman" w:hAnsi="Times New Roman"/>
          <w:color w:val="000000"/>
          <w:szCs w:val="24"/>
        </w:rPr>
        <w:t>(joindre les RIB correspondants)</w:t>
      </w:r>
      <w:r w:rsidRPr="003322F8">
        <w:rPr>
          <w:rFonts w:ascii="Times New Roman" w:hAnsi="Times New Roman"/>
          <w:color w:val="000000"/>
          <w:szCs w:val="24"/>
        </w:rPr>
        <w:t>.</w:t>
      </w:r>
    </w:p>
    <w:p w14:paraId="4F31E218" w14:textId="5766E0B7" w:rsidR="0025090B" w:rsidRDefault="0025090B" w:rsidP="0025090B">
      <w:pPr>
        <w:tabs>
          <w:tab w:val="left" w:pos="2552"/>
        </w:tabs>
        <w:spacing w:before="240"/>
        <w:jc w:val="both"/>
        <w:rPr>
          <w:b/>
          <w:sz w:val="24"/>
          <w:szCs w:val="24"/>
        </w:rPr>
      </w:pPr>
      <w:r>
        <w:rPr>
          <w:b/>
          <w:sz w:val="24"/>
          <w:szCs w:val="24"/>
        </w:rPr>
        <w:t>5.</w:t>
      </w:r>
      <w:r w:rsidR="00507157">
        <w:rPr>
          <w:b/>
          <w:sz w:val="24"/>
          <w:szCs w:val="24"/>
        </w:rPr>
        <w:t>4</w:t>
      </w:r>
      <w:r w:rsidRPr="00C97AFC">
        <w:rPr>
          <w:b/>
          <w:sz w:val="24"/>
          <w:szCs w:val="24"/>
        </w:rPr>
        <w:t xml:space="preserve"> </w:t>
      </w:r>
      <w:r>
        <w:rPr>
          <w:b/>
          <w:sz w:val="24"/>
          <w:szCs w:val="24"/>
        </w:rPr>
        <w:t>Cession ou nantissement de la créance issue du march</w:t>
      </w:r>
      <w:r w:rsidR="00E021C6">
        <w:rPr>
          <w:b/>
          <w:sz w:val="24"/>
          <w:szCs w:val="24"/>
        </w:rPr>
        <w:t>é au moment de la notification</w:t>
      </w:r>
    </w:p>
    <w:p w14:paraId="47BB9CE4" w14:textId="77777777" w:rsidR="0025090B" w:rsidRPr="0025090B" w:rsidRDefault="0025090B" w:rsidP="00E021C6">
      <w:pPr>
        <w:tabs>
          <w:tab w:val="left" w:pos="2552"/>
        </w:tabs>
        <w:spacing w:before="240"/>
        <w:jc w:val="both"/>
        <w:rPr>
          <w:sz w:val="24"/>
          <w:szCs w:val="24"/>
        </w:rPr>
      </w:pPr>
      <w:r w:rsidRPr="0025090B">
        <w:rPr>
          <w:sz w:val="24"/>
          <w:szCs w:val="24"/>
        </w:rPr>
        <w:t>Le titulaire souhaite-t-il nantir ou céder la créance issue du présent marché conformément aux articles R. 2191-45 à R.</w:t>
      </w:r>
      <w:r>
        <w:rPr>
          <w:sz w:val="24"/>
          <w:szCs w:val="24"/>
        </w:rPr>
        <w:t> </w:t>
      </w:r>
      <w:r w:rsidRPr="0025090B">
        <w:rPr>
          <w:sz w:val="24"/>
          <w:szCs w:val="24"/>
        </w:rPr>
        <w:t>2191-63 du code de la commande publique ?</w:t>
      </w:r>
    </w:p>
    <w:p w14:paraId="037EBF6F" w14:textId="5B40F98B" w:rsidR="0025090B" w:rsidRPr="0025090B" w:rsidRDefault="0025090B" w:rsidP="0025090B">
      <w:pPr>
        <w:tabs>
          <w:tab w:val="left" w:pos="2552"/>
        </w:tabs>
        <w:spacing w:before="240"/>
        <w:jc w:val="center"/>
        <w:rPr>
          <w:sz w:val="24"/>
          <w:szCs w:val="24"/>
        </w:rPr>
      </w:pPr>
      <w:r w:rsidRPr="0025090B">
        <w:rPr>
          <w:sz w:val="24"/>
          <w:szCs w:val="24"/>
        </w:rPr>
        <w:fldChar w:fldCharType="begin">
          <w:ffData>
            <w:name w:val="CaseACocher13"/>
            <w:enabled/>
            <w:calcOnExit w:val="0"/>
            <w:checkBox>
              <w:sizeAuto/>
              <w:default w:val="0"/>
              <w:checked w:val="0"/>
            </w:checkBox>
          </w:ffData>
        </w:fldChar>
      </w:r>
      <w:r w:rsidRPr="0025090B">
        <w:rPr>
          <w:sz w:val="24"/>
          <w:szCs w:val="24"/>
        </w:rPr>
        <w:instrText xml:space="preserve"> FORMCHECKBOX </w:instrText>
      </w:r>
      <w:r w:rsidR="00180EC4" w:rsidRPr="0025090B">
        <w:rPr>
          <w:sz w:val="24"/>
          <w:szCs w:val="24"/>
        </w:rPr>
      </w:r>
      <w:r w:rsidR="00180EC4">
        <w:rPr>
          <w:sz w:val="24"/>
          <w:szCs w:val="24"/>
        </w:rPr>
        <w:fldChar w:fldCharType="separate"/>
      </w:r>
      <w:r w:rsidRPr="0025090B">
        <w:rPr>
          <w:sz w:val="24"/>
          <w:szCs w:val="24"/>
        </w:rPr>
        <w:fldChar w:fldCharType="end"/>
      </w:r>
      <w:r w:rsidRPr="0025090B">
        <w:rPr>
          <w:sz w:val="24"/>
          <w:szCs w:val="24"/>
        </w:rPr>
        <w:t xml:space="preserve"> Oui</w:t>
      </w:r>
      <w:r w:rsidRPr="0025090B">
        <w:rPr>
          <w:sz w:val="24"/>
          <w:szCs w:val="24"/>
        </w:rPr>
        <w:tab/>
      </w:r>
      <w:r w:rsidRPr="0025090B">
        <w:rPr>
          <w:sz w:val="24"/>
          <w:szCs w:val="24"/>
        </w:rPr>
        <w:tab/>
      </w:r>
      <w:r w:rsidRPr="0025090B">
        <w:rPr>
          <w:sz w:val="24"/>
          <w:szCs w:val="24"/>
        </w:rPr>
        <w:tab/>
      </w:r>
      <w:r w:rsidRPr="0025090B">
        <w:rPr>
          <w:sz w:val="24"/>
          <w:szCs w:val="24"/>
        </w:rPr>
        <w:tab/>
        <w:t xml:space="preserve"> </w:t>
      </w:r>
      <w:r w:rsidRPr="0025090B">
        <w:rPr>
          <w:sz w:val="24"/>
          <w:szCs w:val="24"/>
        </w:rPr>
        <w:fldChar w:fldCharType="begin">
          <w:ffData>
            <w:name w:val="CaseACocher13"/>
            <w:enabled/>
            <w:calcOnExit w:val="0"/>
            <w:checkBox>
              <w:sizeAuto/>
              <w:default w:val="0"/>
            </w:checkBox>
          </w:ffData>
        </w:fldChar>
      </w:r>
      <w:r w:rsidRPr="0025090B">
        <w:rPr>
          <w:sz w:val="24"/>
          <w:szCs w:val="24"/>
        </w:rPr>
        <w:instrText xml:space="preserve"> FORMCHECKBOX </w:instrText>
      </w:r>
      <w:r w:rsidR="00180EC4">
        <w:rPr>
          <w:sz w:val="24"/>
          <w:szCs w:val="24"/>
        </w:rPr>
      </w:r>
      <w:r w:rsidR="00180EC4">
        <w:rPr>
          <w:sz w:val="24"/>
          <w:szCs w:val="24"/>
        </w:rPr>
        <w:fldChar w:fldCharType="separate"/>
      </w:r>
      <w:r w:rsidRPr="0025090B">
        <w:rPr>
          <w:sz w:val="24"/>
          <w:szCs w:val="24"/>
        </w:rPr>
        <w:fldChar w:fldCharType="end"/>
      </w:r>
      <w:r w:rsidRPr="0025090B">
        <w:rPr>
          <w:sz w:val="24"/>
          <w:szCs w:val="24"/>
        </w:rPr>
        <w:t xml:space="preserve"> Non</w:t>
      </w:r>
    </w:p>
    <w:p w14:paraId="3082A851" w14:textId="66F7B13A" w:rsidR="0025090B" w:rsidRPr="0025090B" w:rsidRDefault="00507157" w:rsidP="0025090B">
      <w:pPr>
        <w:tabs>
          <w:tab w:val="left" w:pos="2552"/>
        </w:tabs>
        <w:spacing w:before="240"/>
        <w:jc w:val="both"/>
        <w:rPr>
          <w:sz w:val="24"/>
          <w:szCs w:val="24"/>
        </w:rPr>
      </w:pPr>
      <w:r>
        <w:rPr>
          <w:sz w:val="24"/>
          <w:szCs w:val="24"/>
        </w:rPr>
        <w:t>L</w:t>
      </w:r>
      <w:r w:rsidR="0025090B" w:rsidRPr="0025090B">
        <w:rPr>
          <w:sz w:val="24"/>
          <w:szCs w:val="24"/>
        </w:rPr>
        <w:t>e titulaire pourra demander le nantissement ou la cession de sa créance en cours d’exécution du marché.</w:t>
      </w:r>
    </w:p>
    <w:p w14:paraId="0241B78B" w14:textId="77777777" w:rsidR="00E021C6" w:rsidRDefault="00E021C6" w:rsidP="001C1254">
      <w:pPr>
        <w:pStyle w:val="Titre1"/>
        <w:rPr>
          <w:rFonts w:ascii="Times New Roman" w:hAnsi="Times New Roman"/>
          <w:color w:val="333399"/>
          <w:sz w:val="24"/>
          <w:szCs w:val="24"/>
        </w:rPr>
      </w:pPr>
    </w:p>
    <w:p w14:paraId="1F7FFE99" w14:textId="51BAB1BE" w:rsidR="001C1254" w:rsidRPr="00777280" w:rsidRDefault="001C1254" w:rsidP="001C1254">
      <w:pPr>
        <w:pStyle w:val="Titre1"/>
        <w:rPr>
          <w:rFonts w:ascii="Times New Roman" w:hAnsi="Times New Roman"/>
          <w:color w:val="333399"/>
          <w:sz w:val="24"/>
          <w:szCs w:val="24"/>
        </w:rPr>
      </w:pPr>
      <w:r w:rsidRPr="00777280">
        <w:rPr>
          <w:rFonts w:ascii="Times New Roman" w:hAnsi="Times New Roman"/>
          <w:color w:val="333399"/>
          <w:sz w:val="24"/>
          <w:szCs w:val="24"/>
        </w:rPr>
        <w:lastRenderedPageBreak/>
        <w:t>ARTICLE </w:t>
      </w:r>
      <w:r>
        <w:rPr>
          <w:rFonts w:ascii="Times New Roman" w:hAnsi="Times New Roman"/>
          <w:color w:val="333399"/>
          <w:sz w:val="24"/>
          <w:szCs w:val="24"/>
        </w:rPr>
        <w:t>6</w:t>
      </w:r>
      <w:r w:rsidRPr="00777280">
        <w:rPr>
          <w:rFonts w:ascii="Times New Roman" w:hAnsi="Times New Roman"/>
          <w:color w:val="333399"/>
          <w:sz w:val="24"/>
          <w:szCs w:val="24"/>
        </w:rPr>
        <w:t xml:space="preserve"> – AVANCE</w:t>
      </w:r>
    </w:p>
    <w:p w14:paraId="054C8818" w14:textId="77777777" w:rsidR="00E021C6" w:rsidRDefault="00E021C6" w:rsidP="001C1254">
      <w:pPr>
        <w:tabs>
          <w:tab w:val="left" w:leader="dot" w:pos="9072"/>
        </w:tabs>
        <w:ind w:firstLine="284"/>
        <w:jc w:val="both"/>
        <w:rPr>
          <w:sz w:val="24"/>
          <w:szCs w:val="24"/>
        </w:rPr>
      </w:pPr>
    </w:p>
    <w:p w14:paraId="308FFCBD" w14:textId="3AA0823E" w:rsidR="0012127D" w:rsidRDefault="0012127D" w:rsidP="0012127D">
      <w:pPr>
        <w:tabs>
          <w:tab w:val="left" w:leader="dot" w:pos="9072"/>
        </w:tabs>
        <w:jc w:val="both"/>
        <w:rPr>
          <w:sz w:val="24"/>
          <w:szCs w:val="24"/>
        </w:rPr>
      </w:pPr>
      <w:r>
        <w:rPr>
          <w:sz w:val="24"/>
          <w:szCs w:val="24"/>
        </w:rPr>
        <w:t>Si</w:t>
      </w:r>
      <w:r w:rsidRPr="00871ECA">
        <w:rPr>
          <w:sz w:val="24"/>
          <w:szCs w:val="24"/>
        </w:rPr>
        <w:t xml:space="preserve"> les conditions </w:t>
      </w:r>
      <w:r>
        <w:rPr>
          <w:sz w:val="24"/>
          <w:szCs w:val="24"/>
        </w:rPr>
        <w:t>de</w:t>
      </w:r>
      <w:r w:rsidRPr="00871ECA">
        <w:rPr>
          <w:sz w:val="24"/>
          <w:szCs w:val="24"/>
        </w:rPr>
        <w:t xml:space="preserve"> l’article R.</w:t>
      </w:r>
      <w:r>
        <w:rPr>
          <w:sz w:val="24"/>
          <w:szCs w:val="24"/>
        </w:rPr>
        <w:t> </w:t>
      </w:r>
      <w:r w:rsidRPr="00871ECA">
        <w:rPr>
          <w:sz w:val="24"/>
          <w:szCs w:val="24"/>
        </w:rPr>
        <w:t>2191-3 du code de la commande publique</w:t>
      </w:r>
      <w:r>
        <w:rPr>
          <w:sz w:val="24"/>
          <w:szCs w:val="24"/>
        </w:rPr>
        <w:t xml:space="preserve"> sont réunies, le titulaire </w:t>
      </w:r>
      <w:r w:rsidRPr="0012359A">
        <w:rPr>
          <w:b/>
          <w:sz w:val="24"/>
          <w:szCs w:val="24"/>
        </w:rPr>
        <w:t>perçoit l'avance</w:t>
      </w:r>
      <w:r w:rsidRPr="0012359A">
        <w:rPr>
          <w:sz w:val="24"/>
          <w:szCs w:val="24"/>
        </w:rPr>
        <w:t xml:space="preserve"> prévue à l’article « Avance » du </w:t>
      </w:r>
      <w:r w:rsidR="00C24F1C">
        <w:rPr>
          <w:rFonts w:eastAsiaTheme="minorHAnsi"/>
          <w:sz w:val="24"/>
          <w:szCs w:val="24"/>
          <w:lang w:eastAsia="en-US"/>
        </w:rPr>
        <w:t>CCAP</w:t>
      </w:r>
      <w:r w:rsidRPr="0012359A">
        <w:rPr>
          <w:sz w:val="24"/>
          <w:szCs w:val="24"/>
        </w:rPr>
        <w:t>.</w:t>
      </w:r>
    </w:p>
    <w:p w14:paraId="1EDF9F53" w14:textId="77777777" w:rsidR="0012127D" w:rsidRDefault="0012127D" w:rsidP="0012127D">
      <w:pPr>
        <w:tabs>
          <w:tab w:val="left" w:leader="dot" w:pos="9072"/>
        </w:tabs>
        <w:ind w:firstLine="284"/>
        <w:jc w:val="both"/>
        <w:rPr>
          <w:sz w:val="24"/>
          <w:szCs w:val="24"/>
        </w:rPr>
      </w:pPr>
    </w:p>
    <w:p w14:paraId="03F003A1" w14:textId="77777777" w:rsidR="0012127D" w:rsidRDefault="0012127D" w:rsidP="0012127D">
      <w:pPr>
        <w:tabs>
          <w:tab w:val="left" w:leader="dot" w:pos="9072"/>
        </w:tabs>
        <w:jc w:val="both"/>
        <w:rPr>
          <w:b/>
          <w:sz w:val="24"/>
          <w:szCs w:val="24"/>
        </w:rPr>
      </w:pPr>
      <w:r w:rsidRPr="00247672">
        <w:rPr>
          <w:b/>
          <w:sz w:val="24"/>
          <w:szCs w:val="24"/>
        </w:rPr>
        <w:t xml:space="preserve">S’il refuse le bénéfice de l’avance, le </w:t>
      </w:r>
      <w:r>
        <w:rPr>
          <w:b/>
          <w:sz w:val="24"/>
          <w:szCs w:val="24"/>
        </w:rPr>
        <w:t>titulaire</w:t>
      </w:r>
      <w:r w:rsidRPr="00247672">
        <w:rPr>
          <w:b/>
          <w:sz w:val="24"/>
          <w:szCs w:val="24"/>
        </w:rPr>
        <w:t xml:space="preserve"> doit </w:t>
      </w:r>
      <w:r w:rsidRPr="001D7E72">
        <w:rPr>
          <w:b/>
          <w:sz w:val="24"/>
          <w:szCs w:val="24"/>
          <w:u w:val="single"/>
        </w:rPr>
        <w:t>impérativement</w:t>
      </w:r>
      <w:r w:rsidRPr="00247672">
        <w:rPr>
          <w:b/>
          <w:sz w:val="24"/>
          <w:szCs w:val="24"/>
        </w:rPr>
        <w:t xml:space="preserve"> cocher la case ci-dessous :</w:t>
      </w:r>
    </w:p>
    <w:p w14:paraId="29C7EE1D" w14:textId="77777777" w:rsidR="0012127D" w:rsidRPr="00247672" w:rsidRDefault="0012127D" w:rsidP="0012127D">
      <w:pPr>
        <w:tabs>
          <w:tab w:val="left" w:leader="dot" w:pos="9072"/>
        </w:tabs>
        <w:ind w:firstLine="284"/>
        <w:jc w:val="both"/>
        <w:rPr>
          <w:b/>
          <w:sz w:val="24"/>
          <w:szCs w:val="24"/>
        </w:rPr>
      </w:pPr>
    </w:p>
    <w:p w14:paraId="760691F8" w14:textId="6F74BADF" w:rsidR="0012127D" w:rsidRDefault="0012127D" w:rsidP="0012127D">
      <w:pPr>
        <w:pStyle w:val="Texte"/>
        <w:spacing w:before="0" w:after="0"/>
      </w:pPr>
      <w:r w:rsidRPr="00D94294">
        <w:rPr>
          <w:rFonts w:ascii="Tahoma" w:hAnsi="Tahoma"/>
          <w:sz w:val="18"/>
        </w:rPr>
        <w:fldChar w:fldCharType="begin">
          <w:ffData>
            <w:name w:val="CaseACocher27"/>
            <w:enabled/>
            <w:calcOnExit w:val="0"/>
            <w:checkBox>
              <w:sizeAuto/>
              <w:default w:val="0"/>
              <w:checked w:val="0"/>
            </w:checkBox>
          </w:ffData>
        </w:fldChar>
      </w:r>
      <w:r w:rsidRPr="00EE4510">
        <w:rPr>
          <w:rFonts w:ascii="Tahoma" w:hAnsi="Tahoma"/>
          <w:sz w:val="18"/>
          <w:highlight w:val="yellow"/>
        </w:rPr>
        <w:instrText xml:space="preserve"> FORMCHECKBOX </w:instrText>
      </w:r>
      <w:r w:rsidR="00180EC4" w:rsidRPr="00D94294">
        <w:rPr>
          <w:rFonts w:ascii="Tahoma" w:hAnsi="Tahoma"/>
          <w:sz w:val="18"/>
        </w:rPr>
      </w:r>
      <w:r w:rsidR="00180EC4">
        <w:rPr>
          <w:rFonts w:ascii="Tahoma" w:hAnsi="Tahoma"/>
          <w:sz w:val="18"/>
        </w:rPr>
        <w:fldChar w:fldCharType="separate"/>
      </w:r>
      <w:r w:rsidRPr="00D94294">
        <w:rPr>
          <w:rFonts w:ascii="Tahoma" w:hAnsi="Tahoma"/>
          <w:sz w:val="18"/>
        </w:rPr>
        <w:fldChar w:fldCharType="end"/>
      </w:r>
      <w:r>
        <w:rPr>
          <w:rFonts w:ascii="Tahoma" w:hAnsi="Tahoma"/>
          <w:sz w:val="18"/>
        </w:rPr>
        <w:t xml:space="preserve"> </w:t>
      </w:r>
      <w:r w:rsidRPr="00D94294">
        <w:rPr>
          <w:b/>
        </w:rPr>
        <w:t>Je refuse de percevoir l'avance</w:t>
      </w:r>
      <w:r w:rsidRPr="0012359A">
        <w:rPr>
          <w:b/>
        </w:rPr>
        <w:t xml:space="preserve"> </w:t>
      </w:r>
      <w:r>
        <w:t xml:space="preserve">prévue à l’article « Avance » du </w:t>
      </w:r>
      <w:r w:rsidR="00C24F1C">
        <w:rPr>
          <w:rFonts w:eastAsiaTheme="minorHAnsi"/>
          <w:szCs w:val="22"/>
          <w:lang w:eastAsia="en-US"/>
        </w:rPr>
        <w:t>CCAP</w:t>
      </w:r>
      <w:r w:rsidRPr="00EE4510">
        <w:rPr>
          <w:rFonts w:eastAsiaTheme="minorHAnsi"/>
          <w:color w:val="00B0F0"/>
          <w:szCs w:val="22"/>
          <w:lang w:eastAsia="en-US"/>
        </w:rPr>
        <w:t>.</w:t>
      </w:r>
    </w:p>
    <w:p w14:paraId="751AC336" w14:textId="77777777" w:rsidR="0012127D" w:rsidRDefault="0012127D" w:rsidP="0012127D">
      <w:pPr>
        <w:pStyle w:val="Texte"/>
        <w:spacing w:before="0" w:after="0"/>
      </w:pPr>
    </w:p>
    <w:p w14:paraId="52F37F35" w14:textId="77777777" w:rsidR="00871ECA" w:rsidRPr="00DC2D6C" w:rsidRDefault="00871ECA" w:rsidP="00C24F1C">
      <w:pPr>
        <w:pStyle w:val="Titre1"/>
        <w:spacing w:before="360" w:after="240"/>
        <w:rPr>
          <w:rFonts w:ascii="Times New Roman" w:hAnsi="Times New Roman"/>
          <w:color w:val="333399"/>
          <w:sz w:val="24"/>
          <w:szCs w:val="24"/>
        </w:rPr>
      </w:pPr>
      <w:r w:rsidRPr="00DC2D6C">
        <w:rPr>
          <w:rFonts w:ascii="Times New Roman" w:hAnsi="Times New Roman"/>
          <w:color w:val="333399"/>
          <w:sz w:val="24"/>
          <w:szCs w:val="24"/>
        </w:rPr>
        <w:t>ARTICLE </w:t>
      </w:r>
      <w:r w:rsidR="001C1254">
        <w:rPr>
          <w:rFonts w:ascii="Times New Roman" w:hAnsi="Times New Roman"/>
          <w:color w:val="333399"/>
          <w:sz w:val="24"/>
          <w:szCs w:val="24"/>
        </w:rPr>
        <w:t>7</w:t>
      </w:r>
      <w:r w:rsidRPr="00DC2D6C">
        <w:rPr>
          <w:rFonts w:ascii="Times New Roman" w:hAnsi="Times New Roman"/>
          <w:color w:val="333399"/>
          <w:sz w:val="24"/>
          <w:szCs w:val="24"/>
        </w:rPr>
        <w:t xml:space="preserve"> – SOUS-TRAITANCE</w:t>
      </w:r>
    </w:p>
    <w:p w14:paraId="6263E806" w14:textId="77777777" w:rsidR="00871ECA" w:rsidRPr="0080398E" w:rsidRDefault="00871ECA" w:rsidP="00E021C6">
      <w:pPr>
        <w:pStyle w:val="Retraitcorpsdetexte"/>
        <w:ind w:firstLine="0"/>
        <w:rPr>
          <w:rFonts w:ascii="Times New Roman" w:hAnsi="Times New Roman"/>
          <w:szCs w:val="24"/>
        </w:rPr>
      </w:pPr>
      <w:r w:rsidRPr="00CB2676">
        <w:rPr>
          <w:rFonts w:ascii="Times New Roman" w:hAnsi="Times New Roman"/>
          <w:szCs w:val="24"/>
        </w:rPr>
        <w:t>Dans les limites définies au titre IX du livre I</w:t>
      </w:r>
      <w:r w:rsidRPr="00CB2676">
        <w:rPr>
          <w:rFonts w:ascii="Times New Roman" w:hAnsi="Times New Roman"/>
          <w:szCs w:val="24"/>
          <w:vertAlign w:val="superscript"/>
        </w:rPr>
        <w:t>er</w:t>
      </w:r>
      <w:r w:rsidRPr="00CB2676">
        <w:rPr>
          <w:rFonts w:ascii="Times New Roman" w:hAnsi="Times New Roman"/>
          <w:szCs w:val="24"/>
        </w:rPr>
        <w:t xml:space="preserve"> de la deuxième partie du code de la commande publique,</w:t>
      </w:r>
      <w:r>
        <w:rPr>
          <w:rFonts w:ascii="Times New Roman" w:hAnsi="Times New Roman"/>
          <w:szCs w:val="24"/>
        </w:rPr>
        <w:t xml:space="preserve"> l</w:t>
      </w:r>
      <w:r w:rsidRPr="0080398E">
        <w:rPr>
          <w:rFonts w:ascii="Times New Roman" w:hAnsi="Times New Roman"/>
          <w:szCs w:val="24"/>
        </w:rPr>
        <w:t xml:space="preserve">e titulaire </w:t>
      </w:r>
      <w:r>
        <w:rPr>
          <w:rFonts w:ascii="Times New Roman" w:hAnsi="Times New Roman"/>
          <w:szCs w:val="24"/>
        </w:rPr>
        <w:t>est habilité à sous-traiter l’exécution des prestations, à condition d’avoir obtenu du pouvoir adjudicateur l’acceptation de chaque sous-traitant et l’agrément de ses conditions de paiement.</w:t>
      </w:r>
    </w:p>
    <w:p w14:paraId="2DC90ADE" w14:textId="77777777" w:rsidR="00871ECA" w:rsidRPr="00C753C1" w:rsidRDefault="00F11718" w:rsidP="00871ECA">
      <w:pPr>
        <w:pStyle w:val="Retraitcorpsdetexte"/>
        <w:ind w:firstLine="284"/>
        <w:rPr>
          <w:rFonts w:ascii="Times New Roman" w:hAnsi="Times New Roman"/>
          <w:b/>
          <w:szCs w:val="24"/>
        </w:rPr>
      </w:pPr>
      <w:r>
        <w:rPr>
          <w:rFonts w:ascii="Times New Roman" w:hAnsi="Times New Roman"/>
          <w:b/>
          <w:szCs w:val="24"/>
        </w:rPr>
        <w:t>7</w:t>
      </w:r>
      <w:r w:rsidR="00871ECA" w:rsidRPr="00C753C1">
        <w:rPr>
          <w:rFonts w:ascii="Times New Roman" w:hAnsi="Times New Roman"/>
          <w:b/>
          <w:szCs w:val="24"/>
        </w:rPr>
        <w:t>.1 Sous-traitance déclarée au moment de l’offre</w:t>
      </w:r>
    </w:p>
    <w:p w14:paraId="14B2B494" w14:textId="53FB2F4E" w:rsidR="00DC78F6" w:rsidRPr="00C753C1" w:rsidRDefault="00871ECA" w:rsidP="00E021C6">
      <w:pPr>
        <w:tabs>
          <w:tab w:val="left" w:leader="dot" w:pos="9072"/>
        </w:tabs>
        <w:spacing w:before="120" w:after="120"/>
        <w:jc w:val="both"/>
        <w:rPr>
          <w:sz w:val="24"/>
          <w:szCs w:val="24"/>
        </w:rPr>
      </w:pPr>
      <w:r w:rsidRPr="00C753C1">
        <w:rPr>
          <w:sz w:val="24"/>
          <w:szCs w:val="24"/>
        </w:rPr>
        <w:t xml:space="preserve">Pour chaque sous-traitant présenté, le </w:t>
      </w:r>
      <w:r w:rsidR="00FE552D">
        <w:rPr>
          <w:sz w:val="24"/>
          <w:szCs w:val="24"/>
        </w:rPr>
        <w:t>titulaire</w:t>
      </w:r>
      <w:r w:rsidR="00FE552D" w:rsidRPr="00C753C1">
        <w:rPr>
          <w:sz w:val="24"/>
          <w:szCs w:val="24"/>
        </w:rPr>
        <w:t xml:space="preserve"> </w:t>
      </w:r>
      <w:r w:rsidRPr="00C753C1">
        <w:rPr>
          <w:sz w:val="24"/>
          <w:szCs w:val="24"/>
        </w:rPr>
        <w:t>annexe au présent acte d’engagement, sous les numéros</w:t>
      </w:r>
      <w:r>
        <w:rPr>
          <w:sz w:val="24"/>
          <w:szCs w:val="24"/>
        </w:rPr>
        <w:t> </w:t>
      </w:r>
      <w:r w:rsidRPr="00C753C1">
        <w:rPr>
          <w:sz w:val="24"/>
          <w:szCs w:val="24"/>
          <w:u w:val="dotted"/>
        </w:rPr>
        <w:fldChar w:fldCharType="begin">
          <w:ffData>
            <w:name w:val="Texte213"/>
            <w:enabled/>
            <w:calcOnExit w:val="0"/>
            <w:textInput/>
          </w:ffData>
        </w:fldChar>
      </w:r>
      <w:bookmarkStart w:id="19" w:name="Texte213"/>
      <w:r w:rsidRPr="00C753C1">
        <w:rPr>
          <w:sz w:val="24"/>
          <w:szCs w:val="24"/>
          <w:u w:val="dotted"/>
        </w:rPr>
        <w:instrText xml:space="preserve"> FORMTEXT </w:instrText>
      </w:r>
      <w:r w:rsidRPr="00C753C1">
        <w:rPr>
          <w:sz w:val="24"/>
          <w:szCs w:val="24"/>
          <w:u w:val="dotted"/>
        </w:rPr>
      </w:r>
      <w:r w:rsidRPr="00C753C1">
        <w:rPr>
          <w:sz w:val="24"/>
          <w:szCs w:val="24"/>
          <w:u w:val="dotted"/>
        </w:rPr>
        <w:fldChar w:fldCharType="separate"/>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sz w:val="24"/>
          <w:szCs w:val="24"/>
          <w:u w:val="dotted"/>
        </w:rPr>
        <w:fldChar w:fldCharType="end"/>
      </w:r>
      <w:bookmarkEnd w:id="19"/>
      <w:r w:rsidRPr="00C753C1">
        <w:rPr>
          <w:sz w:val="24"/>
          <w:szCs w:val="24"/>
        </w:rPr>
        <w:t xml:space="preserve"> à </w:t>
      </w:r>
      <w:r w:rsidRPr="00C753C1">
        <w:rPr>
          <w:sz w:val="24"/>
          <w:szCs w:val="24"/>
          <w:u w:val="dotted"/>
        </w:rPr>
        <w:fldChar w:fldCharType="begin">
          <w:ffData>
            <w:name w:val="Texte213"/>
            <w:enabled/>
            <w:calcOnExit w:val="0"/>
            <w:textInput/>
          </w:ffData>
        </w:fldChar>
      </w:r>
      <w:r w:rsidRPr="00C753C1">
        <w:rPr>
          <w:sz w:val="24"/>
          <w:szCs w:val="24"/>
          <w:u w:val="dotted"/>
        </w:rPr>
        <w:instrText xml:space="preserve"> FORMTEXT </w:instrText>
      </w:r>
      <w:r w:rsidRPr="00C753C1">
        <w:rPr>
          <w:sz w:val="24"/>
          <w:szCs w:val="24"/>
          <w:u w:val="dotted"/>
        </w:rPr>
      </w:r>
      <w:r w:rsidRPr="00C753C1">
        <w:rPr>
          <w:sz w:val="24"/>
          <w:szCs w:val="24"/>
          <w:u w:val="dotted"/>
        </w:rPr>
        <w:fldChar w:fldCharType="separate"/>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sz w:val="24"/>
          <w:szCs w:val="24"/>
          <w:u w:val="dotted"/>
        </w:rPr>
        <w:fldChar w:fldCharType="end"/>
      </w:r>
      <w:r w:rsidRPr="00C753C1">
        <w:rPr>
          <w:sz w:val="24"/>
          <w:szCs w:val="24"/>
        </w:rPr>
        <w:t xml:space="preserve">, un </w:t>
      </w:r>
      <w:r w:rsidR="00DC78F6">
        <w:rPr>
          <w:sz w:val="24"/>
          <w:szCs w:val="24"/>
        </w:rPr>
        <w:t>formulaire DC4 dans sa dernière version en vigueur</w:t>
      </w:r>
      <w:r w:rsidR="00DC78F6" w:rsidRPr="00C753C1">
        <w:rPr>
          <w:sz w:val="24"/>
          <w:szCs w:val="24"/>
        </w:rPr>
        <w:t xml:space="preserve"> (annexe </w:t>
      </w:r>
      <w:r w:rsidR="00DC78F6">
        <w:rPr>
          <w:sz w:val="24"/>
          <w:szCs w:val="24"/>
        </w:rPr>
        <w:t>3</w:t>
      </w:r>
      <w:r w:rsidR="00DC78F6" w:rsidRPr="00C753C1">
        <w:rPr>
          <w:sz w:val="24"/>
          <w:szCs w:val="24"/>
        </w:rPr>
        <w:t xml:space="preserve"> au présent acte d’engagement), dûment complété, portant présentation de sous-traitant.</w:t>
      </w:r>
      <w:r w:rsidR="00DC78F6">
        <w:rPr>
          <w:sz w:val="24"/>
          <w:szCs w:val="24"/>
        </w:rPr>
        <w:t xml:space="preserve"> Sont joints au formulaire, les pièces listées à l’article 6.1 du CCAP sur la « Sous-traitance ».</w:t>
      </w:r>
    </w:p>
    <w:p w14:paraId="26C641A6" w14:textId="77777777" w:rsidR="00871ECA" w:rsidRPr="00C753C1" w:rsidRDefault="00871ECA" w:rsidP="00E021C6">
      <w:pPr>
        <w:tabs>
          <w:tab w:val="left" w:leader="dot" w:pos="9072"/>
        </w:tabs>
        <w:spacing w:before="120" w:after="120"/>
        <w:jc w:val="both"/>
        <w:rPr>
          <w:sz w:val="24"/>
          <w:szCs w:val="24"/>
        </w:rPr>
      </w:pPr>
      <w:r w:rsidRPr="00C753C1">
        <w:rPr>
          <w:sz w:val="24"/>
          <w:szCs w:val="24"/>
        </w:rPr>
        <w:t xml:space="preserve">À chaque acte spécial sont joints une déclaration du sous-traitant concerné indiquant qu'il ne tombe sous le coup d’aucune interdiction d’accéder aux </w:t>
      </w:r>
      <w:r>
        <w:rPr>
          <w:sz w:val="24"/>
          <w:szCs w:val="24"/>
        </w:rPr>
        <w:t>marché</w:t>
      </w:r>
      <w:r w:rsidRPr="00C753C1">
        <w:rPr>
          <w:sz w:val="24"/>
          <w:szCs w:val="24"/>
        </w:rPr>
        <w:t>s publics, ainsi que les documents établissant ses capacités professionnelles et financières.</w:t>
      </w:r>
    </w:p>
    <w:p w14:paraId="1ED13368" w14:textId="77777777" w:rsidR="00871ECA" w:rsidRPr="00C753C1" w:rsidRDefault="00871ECA" w:rsidP="00E021C6">
      <w:pPr>
        <w:tabs>
          <w:tab w:val="left" w:leader="dot" w:pos="9072"/>
        </w:tabs>
        <w:spacing w:before="120" w:after="120"/>
        <w:jc w:val="both"/>
        <w:rPr>
          <w:sz w:val="24"/>
          <w:szCs w:val="24"/>
        </w:rPr>
      </w:pPr>
      <w:r w:rsidRPr="00C753C1">
        <w:rPr>
          <w:sz w:val="24"/>
          <w:szCs w:val="24"/>
        </w:rPr>
        <w:t xml:space="preserve">Le </w:t>
      </w:r>
      <w:r w:rsidR="00DC2D6C">
        <w:rPr>
          <w:sz w:val="24"/>
          <w:szCs w:val="24"/>
        </w:rPr>
        <w:t>cocontractant</w:t>
      </w:r>
      <w:r w:rsidRPr="00C753C1">
        <w:rPr>
          <w:sz w:val="24"/>
          <w:szCs w:val="24"/>
        </w:rPr>
        <w:t xml:space="preserve"> fournit en outre l’annexe 2 au présent acte d’engagement, portant tableau de répartition des sommes dues entre le titulaire (et les cotraitants le cas échéant) et les sous-traitants admis au paiement direct, dûment complétée.</w:t>
      </w:r>
    </w:p>
    <w:p w14:paraId="5AADD5CD" w14:textId="2F71699F" w:rsidR="00871ECA" w:rsidRPr="00C753C1" w:rsidRDefault="00871ECA" w:rsidP="00E021C6">
      <w:pPr>
        <w:tabs>
          <w:tab w:val="left" w:leader="dot" w:pos="9072"/>
        </w:tabs>
        <w:spacing w:before="120" w:after="120"/>
        <w:jc w:val="both"/>
        <w:rPr>
          <w:sz w:val="24"/>
          <w:szCs w:val="24"/>
        </w:rPr>
      </w:pPr>
      <w:r w:rsidRPr="00C753C1">
        <w:rPr>
          <w:sz w:val="24"/>
          <w:szCs w:val="24"/>
        </w:rPr>
        <w:t xml:space="preserve">La </w:t>
      </w:r>
      <w:r w:rsidRPr="007F7770">
        <w:rPr>
          <w:sz w:val="24"/>
          <w:szCs w:val="24"/>
        </w:rPr>
        <w:t xml:space="preserve">notification </w:t>
      </w:r>
      <w:r w:rsidR="007C436F">
        <w:rPr>
          <w:sz w:val="24"/>
          <w:szCs w:val="24"/>
        </w:rPr>
        <w:t>du marché</w:t>
      </w:r>
      <w:r w:rsidRPr="007F7770">
        <w:rPr>
          <w:sz w:val="24"/>
          <w:szCs w:val="24"/>
        </w:rPr>
        <w:t xml:space="preserve"> emporte </w:t>
      </w:r>
      <w:r w:rsidRPr="00C753C1">
        <w:rPr>
          <w:sz w:val="24"/>
          <w:szCs w:val="24"/>
        </w:rPr>
        <w:t>acceptation du sous-traitant et agrément de ses conditions de paiement.</w:t>
      </w:r>
      <w:r w:rsidR="00F11718">
        <w:rPr>
          <w:sz w:val="24"/>
          <w:szCs w:val="24"/>
        </w:rPr>
        <w:t xml:space="preserve"> </w:t>
      </w:r>
      <w:r w:rsidRPr="00C753C1">
        <w:rPr>
          <w:sz w:val="24"/>
          <w:szCs w:val="24"/>
        </w:rPr>
        <w:t>Le montant des prestations sous-traitées indiqué dans chaque annexe constitue le montant maximal de la créance que le sous-traitant concerné pourra présenter en nantissement ou cession de créance.</w:t>
      </w:r>
    </w:p>
    <w:p w14:paraId="59EFFC14" w14:textId="67A75432" w:rsidR="00871ECA" w:rsidRPr="003D1431" w:rsidRDefault="00F11718" w:rsidP="00871ECA">
      <w:pPr>
        <w:pStyle w:val="Retraitcorpsdetexte"/>
        <w:ind w:left="360" w:firstLine="0"/>
        <w:rPr>
          <w:rFonts w:ascii="Times New Roman" w:hAnsi="Times New Roman"/>
          <w:b/>
          <w:szCs w:val="24"/>
        </w:rPr>
      </w:pPr>
      <w:r w:rsidRPr="003D1431">
        <w:rPr>
          <w:rFonts w:ascii="Times New Roman" w:hAnsi="Times New Roman"/>
          <w:b/>
          <w:szCs w:val="24"/>
        </w:rPr>
        <w:t>7</w:t>
      </w:r>
      <w:r w:rsidR="00871ECA" w:rsidRPr="003D1431">
        <w:rPr>
          <w:rFonts w:ascii="Times New Roman" w:hAnsi="Times New Roman"/>
          <w:b/>
          <w:szCs w:val="24"/>
        </w:rPr>
        <w:t>.2 Sous-traitanc</w:t>
      </w:r>
      <w:r w:rsidR="007F7770">
        <w:rPr>
          <w:rFonts w:ascii="Times New Roman" w:hAnsi="Times New Roman"/>
          <w:b/>
          <w:szCs w:val="24"/>
        </w:rPr>
        <w:t>e déclarée après la</w:t>
      </w:r>
      <w:r w:rsidR="007F7770" w:rsidRPr="007F7770">
        <w:rPr>
          <w:rFonts w:ascii="Times New Roman" w:hAnsi="Times New Roman"/>
          <w:b/>
          <w:szCs w:val="24"/>
        </w:rPr>
        <w:t xml:space="preserve"> conclusion</w:t>
      </w:r>
      <w:r w:rsidRPr="007F7770">
        <w:rPr>
          <w:rFonts w:ascii="Times New Roman" w:hAnsi="Times New Roman"/>
          <w:b/>
          <w:szCs w:val="24"/>
        </w:rPr>
        <w:t xml:space="preserve"> </w:t>
      </w:r>
      <w:r w:rsidR="007C436F">
        <w:rPr>
          <w:rFonts w:ascii="Times New Roman" w:hAnsi="Times New Roman"/>
          <w:b/>
          <w:szCs w:val="24"/>
        </w:rPr>
        <w:t>du marché</w:t>
      </w:r>
    </w:p>
    <w:p w14:paraId="66A6669A" w14:textId="77777777" w:rsidR="00871ECA" w:rsidRPr="00C753C1" w:rsidRDefault="00871ECA" w:rsidP="00E021C6">
      <w:pPr>
        <w:tabs>
          <w:tab w:val="left" w:leader="dot" w:pos="9072"/>
        </w:tabs>
        <w:spacing w:before="120" w:after="120"/>
        <w:jc w:val="both"/>
        <w:rPr>
          <w:sz w:val="24"/>
          <w:szCs w:val="24"/>
        </w:rPr>
      </w:pPr>
      <w:r w:rsidRPr="00C753C1">
        <w:rPr>
          <w:sz w:val="24"/>
          <w:szCs w:val="24"/>
        </w:rPr>
        <w:t>Pour chaque sous-traitant, le titulaire remettra un acte spécial et les documents justificatifs dans les conditions fixées à l’article</w:t>
      </w:r>
      <w:r>
        <w:rPr>
          <w:sz w:val="24"/>
          <w:szCs w:val="24"/>
        </w:rPr>
        <w:t> </w:t>
      </w:r>
      <w:r w:rsidR="00DC78F6">
        <w:rPr>
          <w:sz w:val="24"/>
          <w:szCs w:val="24"/>
        </w:rPr>
        <w:t>6</w:t>
      </w:r>
      <w:r w:rsidR="00DC78F6" w:rsidRPr="00C753C1">
        <w:rPr>
          <w:sz w:val="24"/>
          <w:szCs w:val="24"/>
        </w:rPr>
        <w:t xml:space="preserve">.1 </w:t>
      </w:r>
      <w:r w:rsidR="00DC78F6">
        <w:rPr>
          <w:sz w:val="24"/>
          <w:szCs w:val="24"/>
        </w:rPr>
        <w:t>du CCAP</w:t>
      </w:r>
      <w:r w:rsidRPr="00C753C1">
        <w:rPr>
          <w:sz w:val="24"/>
          <w:szCs w:val="24"/>
        </w:rPr>
        <w:t>.</w:t>
      </w:r>
    </w:p>
    <w:p w14:paraId="18BB0BE6" w14:textId="0C690B08" w:rsidR="00871ECA" w:rsidRPr="00C753C1" w:rsidRDefault="00871ECA" w:rsidP="00E021C6">
      <w:pPr>
        <w:tabs>
          <w:tab w:val="left" w:leader="dot" w:pos="9072"/>
        </w:tabs>
        <w:spacing w:before="120" w:after="120"/>
        <w:jc w:val="both"/>
        <w:rPr>
          <w:sz w:val="24"/>
          <w:szCs w:val="24"/>
        </w:rPr>
      </w:pPr>
      <w:r w:rsidRPr="00C753C1">
        <w:rPr>
          <w:sz w:val="24"/>
          <w:szCs w:val="24"/>
        </w:rPr>
        <w:t>En outre, si une copie de l’acte d’engagement a été délivrée au titulaire avec la mention « </w:t>
      </w:r>
      <w:r w:rsidRPr="00C753C1">
        <w:rPr>
          <w:i/>
          <w:sz w:val="24"/>
          <w:szCs w:val="24"/>
        </w:rPr>
        <w:t>copie certifiée conforme à l’original en unique exemplaire pour être remise à l’établissement de crédit en cas de cession ou de nantissement de créance</w:t>
      </w:r>
      <w:r w:rsidRPr="00C753C1">
        <w:rPr>
          <w:sz w:val="24"/>
          <w:szCs w:val="24"/>
        </w:rPr>
        <w:t xml:space="preserve"> », le titulaire établira qu’aucune cession ni aucun nantissement de créances ne </w:t>
      </w:r>
      <w:r w:rsidR="00FE552D">
        <w:rPr>
          <w:sz w:val="24"/>
          <w:szCs w:val="24"/>
        </w:rPr>
        <w:t>fait</w:t>
      </w:r>
      <w:r w:rsidR="00FE552D" w:rsidRPr="00C753C1">
        <w:rPr>
          <w:sz w:val="24"/>
          <w:szCs w:val="24"/>
        </w:rPr>
        <w:t xml:space="preserve"> </w:t>
      </w:r>
      <w:r w:rsidRPr="00C753C1">
        <w:rPr>
          <w:sz w:val="24"/>
          <w:szCs w:val="24"/>
        </w:rPr>
        <w:t>obstacle au paiement direct du sous-traitant, en produisant soit l’exemplaire unique, soit une attestation ou une mainlevée du bénéficiaire de la cession ou du nantissement des créances.</w:t>
      </w:r>
    </w:p>
    <w:p w14:paraId="5AC423E3" w14:textId="77777777" w:rsidR="00871ECA" w:rsidRDefault="00871ECA" w:rsidP="00E021C6">
      <w:pPr>
        <w:spacing w:before="120"/>
        <w:jc w:val="both"/>
        <w:rPr>
          <w:sz w:val="24"/>
          <w:szCs w:val="24"/>
        </w:rPr>
      </w:pPr>
      <w:r w:rsidRPr="00C753C1">
        <w:rPr>
          <w:sz w:val="24"/>
          <w:szCs w:val="24"/>
        </w:rPr>
        <w:t xml:space="preserve">L’acceptation du sous-traitant et l’agrément des conditions de paiement seront notifiés au titulaire par </w:t>
      </w:r>
      <w:r w:rsidRPr="00F11718">
        <w:rPr>
          <w:sz w:val="24"/>
          <w:szCs w:val="24"/>
        </w:rPr>
        <w:t>l’Assemblée nationale. Le montant des prestations sous-traitées figurant dans cet acte spécial correspond au montant maximal de la créance que le sous</w:t>
      </w:r>
      <w:r w:rsidRPr="00F11718">
        <w:rPr>
          <w:sz w:val="24"/>
          <w:szCs w:val="24"/>
        </w:rPr>
        <w:noBreakHyphen/>
        <w:t>traitant concerné pourra présenter en nantissement ou cession.</w:t>
      </w:r>
    </w:p>
    <w:p w14:paraId="1E4B8A20" w14:textId="77777777" w:rsidR="00F70DFB" w:rsidRPr="00777280" w:rsidRDefault="003F245C" w:rsidP="00F70DFB">
      <w:pPr>
        <w:pStyle w:val="Corpsdetexte"/>
        <w:rPr>
          <w:rFonts w:ascii="Times New Roman" w:hAnsi="Times New Roman"/>
          <w:sz w:val="20"/>
        </w:rPr>
      </w:pPr>
      <w:r w:rsidRPr="00777280">
        <w:rPr>
          <w:rFonts w:ascii="Times New Roman" w:hAnsi="Times New Roman"/>
          <w:sz w:val="20"/>
        </w:rPr>
        <w:br w:type="page"/>
      </w:r>
    </w:p>
    <w:p w14:paraId="0738276D" w14:textId="24270F0D" w:rsidR="00C24F1C" w:rsidRDefault="00C24F1C" w:rsidP="00C24F1C">
      <w:pPr>
        <w:pStyle w:val="Titre1"/>
        <w:spacing w:before="360" w:after="240"/>
        <w:rPr>
          <w:ins w:id="20" w:author="Sophie Debail" w:date="2025-09-30T17:17:00Z"/>
          <w:rFonts w:ascii="Times New Roman" w:hAnsi="Times New Roman"/>
          <w:b w:val="0"/>
          <w:szCs w:val="24"/>
        </w:rPr>
      </w:pPr>
      <w:r w:rsidRPr="00DC2D6C">
        <w:rPr>
          <w:rFonts w:ascii="Times New Roman" w:hAnsi="Times New Roman"/>
          <w:color w:val="333399"/>
          <w:sz w:val="24"/>
          <w:szCs w:val="24"/>
        </w:rPr>
        <w:lastRenderedPageBreak/>
        <w:t>ARTICLE </w:t>
      </w:r>
      <w:r>
        <w:rPr>
          <w:rFonts w:ascii="Times New Roman" w:hAnsi="Times New Roman"/>
          <w:color w:val="333399"/>
          <w:sz w:val="24"/>
          <w:szCs w:val="24"/>
        </w:rPr>
        <w:t xml:space="preserve"> 8</w:t>
      </w:r>
      <w:r w:rsidRPr="00C24F1C">
        <w:rPr>
          <w:rFonts w:ascii="Times New Roman" w:hAnsi="Times New Roman"/>
          <w:color w:val="333399"/>
          <w:sz w:val="24"/>
          <w:szCs w:val="24"/>
        </w:rPr>
        <w:t xml:space="preserve">. </w:t>
      </w:r>
      <w:r>
        <w:rPr>
          <w:rFonts w:ascii="Times New Roman" w:hAnsi="Times New Roman"/>
          <w:color w:val="333399"/>
          <w:sz w:val="24"/>
          <w:szCs w:val="24"/>
        </w:rPr>
        <w:t>SIGNATURE DE L’ACCORD-CADRE</w:t>
      </w:r>
    </w:p>
    <w:p w14:paraId="104D4589" w14:textId="77777777" w:rsidR="00C24F1C" w:rsidRPr="00671025" w:rsidRDefault="00C24F1C" w:rsidP="00C24F1C">
      <w:pPr>
        <w:pStyle w:val="Retraitcorpsdetexte"/>
        <w:ind w:firstLine="0"/>
        <w:rPr>
          <w:rFonts w:ascii="Times New Roman" w:hAnsi="Times New Roman"/>
          <w:i/>
          <w:szCs w:val="24"/>
        </w:rPr>
      </w:pPr>
      <w:r w:rsidRPr="00671025">
        <w:rPr>
          <w:rFonts w:ascii="Times New Roman" w:hAnsi="Times New Roman"/>
          <w:i/>
          <w:szCs w:val="24"/>
        </w:rPr>
        <w:t>[Rappel :</w:t>
      </w:r>
      <w:r>
        <w:rPr>
          <w:rFonts w:ascii="Times New Roman" w:hAnsi="Times New Roman"/>
          <w:i/>
          <w:szCs w:val="24"/>
        </w:rPr>
        <w:t xml:space="preserve"> </w:t>
      </w:r>
      <w:r w:rsidRPr="00671025">
        <w:rPr>
          <w:rFonts w:ascii="Times New Roman" w:hAnsi="Times New Roman"/>
          <w:i/>
          <w:szCs w:val="24"/>
        </w:rPr>
        <w:t>Ce cadre n’est pas à renseigner au stade de la remise de l’offre ; il est signé par l’attributaire du marché</w:t>
      </w:r>
      <w:r>
        <w:rPr>
          <w:rFonts w:ascii="Times New Roman" w:hAnsi="Times New Roman"/>
          <w:i/>
          <w:szCs w:val="24"/>
        </w:rPr>
        <w:t>.</w:t>
      </w:r>
      <w:r w:rsidRPr="00671025">
        <w:rPr>
          <w:rFonts w:ascii="Times New Roman" w:hAnsi="Times New Roman"/>
          <w:i/>
          <w:szCs w:val="24"/>
        </w:rPr>
        <w:t>]</w:t>
      </w:r>
    </w:p>
    <w:p w14:paraId="6C755F6D" w14:textId="77777777" w:rsidR="00FE552D" w:rsidRPr="00777280" w:rsidRDefault="00FE552D" w:rsidP="00FE552D">
      <w:pPr>
        <w:pStyle w:val="Corpsdetexte"/>
        <w:keepNext/>
        <w:rPr>
          <w:rFonts w:ascii="Times New Roman" w:hAnsi="Times New Roman"/>
          <w:b/>
          <w:i/>
          <w:sz w:val="20"/>
        </w:rPr>
      </w:pPr>
    </w:p>
    <w:tbl>
      <w:tblPr>
        <w:tblW w:w="98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847"/>
      </w:tblGrid>
      <w:tr w:rsidR="00FE552D" w:rsidRPr="003322F8" w14:paraId="7AEAD9C6" w14:textId="77777777" w:rsidTr="00836A5C">
        <w:trPr>
          <w:trHeight w:val="566"/>
        </w:trPr>
        <w:tc>
          <w:tcPr>
            <w:tcW w:w="9847" w:type="dxa"/>
            <w:shd w:val="pct20" w:color="auto" w:fill="FFFFFF"/>
            <w:vAlign w:val="center"/>
          </w:tcPr>
          <w:p w14:paraId="6DDAB8A7"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b/>
                <w:szCs w:val="24"/>
              </w:rPr>
            </w:pPr>
            <w:r>
              <w:rPr>
                <w:rFonts w:ascii="Times New Roman" w:hAnsi="Times New Roman"/>
                <w:b/>
                <w:szCs w:val="24"/>
              </w:rPr>
              <w:t>Signature du titulaire</w:t>
            </w:r>
            <w:r w:rsidRPr="00133A29">
              <w:rPr>
                <w:rFonts w:eastAsia="Calibri"/>
                <w:i/>
                <w:color w:val="FF0000"/>
                <w:lang w:eastAsia="en-US"/>
              </w:rPr>
              <w:t>*</w:t>
            </w:r>
          </w:p>
        </w:tc>
      </w:tr>
      <w:tr w:rsidR="00FE552D" w:rsidRPr="003322F8" w14:paraId="3FB4E5CA" w14:textId="77777777" w:rsidTr="00836A5C">
        <w:tc>
          <w:tcPr>
            <w:tcW w:w="9847" w:type="dxa"/>
            <w:vAlign w:val="center"/>
          </w:tcPr>
          <w:p w14:paraId="1EB16B8E" w14:textId="77777777" w:rsidR="00FE552D" w:rsidRDefault="00FE552D" w:rsidP="00836A5C">
            <w:pPr>
              <w:pStyle w:val="tabulation"/>
              <w:tabs>
                <w:tab w:val="clear" w:pos="4678"/>
                <w:tab w:val="left" w:leader="dot" w:pos="7230"/>
              </w:tabs>
              <w:spacing w:before="0"/>
              <w:rPr>
                <w:rFonts w:ascii="Times New Roman" w:hAnsi="Times New Roman"/>
                <w:szCs w:val="24"/>
              </w:rPr>
            </w:pPr>
          </w:p>
          <w:p w14:paraId="1777EC59" w14:textId="77777777" w:rsidR="00FE552D" w:rsidRPr="003322F8" w:rsidRDefault="00FE552D" w:rsidP="00836A5C">
            <w:pPr>
              <w:pStyle w:val="tabulation"/>
              <w:tabs>
                <w:tab w:val="clear" w:pos="4678"/>
                <w:tab w:val="left" w:leader="dot" w:pos="7230"/>
              </w:tabs>
              <w:spacing w:before="120"/>
              <w:rPr>
                <w:rFonts w:ascii="Times New Roman" w:hAnsi="Times New Roman"/>
                <w:szCs w:val="24"/>
              </w:rPr>
            </w:pPr>
            <w:r w:rsidRPr="003322F8">
              <w:rPr>
                <w:rFonts w:ascii="Times New Roman" w:hAnsi="Times New Roman"/>
                <w:szCs w:val="24"/>
              </w:rPr>
              <w:t>Fait en un seul original</w:t>
            </w:r>
          </w:p>
          <w:p w14:paraId="6EB2C9ED"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5BF980C2"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r w:rsidRPr="003322F8">
              <w:rPr>
                <w:rFonts w:ascii="Times New Roman" w:hAnsi="Times New Roman"/>
                <w:szCs w:val="24"/>
              </w:rPr>
              <w:t xml:space="preserve">Nom, </w:t>
            </w:r>
            <w:r>
              <w:rPr>
                <w:rFonts w:ascii="Times New Roman" w:hAnsi="Times New Roman"/>
                <w:szCs w:val="24"/>
              </w:rPr>
              <w:t xml:space="preserve">prénom et </w:t>
            </w:r>
            <w:r w:rsidRPr="003322F8">
              <w:rPr>
                <w:rFonts w:ascii="Times New Roman" w:hAnsi="Times New Roman"/>
                <w:szCs w:val="24"/>
              </w:rPr>
              <w:t>fonction</w:t>
            </w:r>
            <w:r>
              <w:rPr>
                <w:rFonts w:ascii="Times New Roman" w:hAnsi="Times New Roman"/>
                <w:szCs w:val="24"/>
              </w:rPr>
              <w:t xml:space="preserve"> du signataire : </w:t>
            </w:r>
            <w:r w:rsidRPr="003322F8">
              <w:rPr>
                <w:rFonts w:ascii="Times New Roman" w:hAnsi="Times New Roman"/>
                <w:szCs w:val="24"/>
              </w:rPr>
              <w:fldChar w:fldCharType="begin">
                <w:ffData>
                  <w:name w:val="Texte97"/>
                  <w:enabled/>
                  <w:calcOnExit w:val="0"/>
                  <w:textInput/>
                </w:ffData>
              </w:fldChar>
            </w:r>
            <w:r w:rsidRPr="003322F8">
              <w:rPr>
                <w:rFonts w:ascii="Times New Roman" w:hAnsi="Times New Roman"/>
                <w:szCs w:val="24"/>
              </w:rPr>
              <w:instrText xml:space="preserve"> FORMTEXT </w:instrText>
            </w:r>
            <w:r w:rsidRPr="003322F8">
              <w:rPr>
                <w:rFonts w:ascii="Times New Roman" w:hAnsi="Times New Roman"/>
                <w:szCs w:val="24"/>
              </w:rPr>
            </w:r>
            <w:r w:rsidRPr="003322F8">
              <w:rPr>
                <w:rFonts w:ascii="Times New Roman" w:hAnsi="Times New Roman"/>
                <w:szCs w:val="24"/>
              </w:rPr>
              <w:fldChar w:fldCharType="separate"/>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szCs w:val="24"/>
              </w:rPr>
              <w:fldChar w:fldCharType="end"/>
            </w:r>
          </w:p>
          <w:p w14:paraId="0DCD6F77" w14:textId="77777777" w:rsidR="00FE552D" w:rsidRPr="00975666" w:rsidRDefault="00FE552D" w:rsidP="00836A5C">
            <w:pPr>
              <w:pStyle w:val="tabulation"/>
              <w:tabs>
                <w:tab w:val="clear" w:pos="4678"/>
                <w:tab w:val="left" w:leader="dot" w:pos="7230"/>
              </w:tabs>
              <w:spacing w:before="0"/>
              <w:ind w:left="0" w:firstLine="0"/>
              <w:rPr>
                <w:rFonts w:ascii="Times New Roman" w:hAnsi="Times New Roman"/>
                <w:i/>
                <w:szCs w:val="24"/>
              </w:rPr>
            </w:pPr>
          </w:p>
          <w:p w14:paraId="1D39EBAB"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5212C4E1"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3517C9B3" w14:textId="3B120E6E" w:rsidR="00FE552D" w:rsidRDefault="00FE552D" w:rsidP="00836A5C">
            <w:pPr>
              <w:pStyle w:val="tabulation"/>
              <w:tabs>
                <w:tab w:val="clear" w:pos="4678"/>
                <w:tab w:val="left" w:leader="dot" w:pos="7230"/>
              </w:tabs>
              <w:spacing w:before="0"/>
              <w:ind w:left="0" w:firstLine="0"/>
              <w:rPr>
                <w:rFonts w:ascii="Times New Roman" w:hAnsi="Times New Roman"/>
                <w:szCs w:val="24"/>
              </w:rPr>
            </w:pPr>
          </w:p>
          <w:p w14:paraId="3EC06F8C" w14:textId="5B4AC2CD" w:rsidR="0012127D" w:rsidRDefault="0012127D" w:rsidP="00836A5C">
            <w:pPr>
              <w:pStyle w:val="tabulation"/>
              <w:tabs>
                <w:tab w:val="clear" w:pos="4678"/>
                <w:tab w:val="left" w:leader="dot" w:pos="7230"/>
              </w:tabs>
              <w:spacing w:before="0"/>
              <w:ind w:left="0" w:firstLine="0"/>
              <w:rPr>
                <w:rFonts w:ascii="Times New Roman" w:hAnsi="Times New Roman"/>
                <w:szCs w:val="24"/>
              </w:rPr>
            </w:pPr>
          </w:p>
          <w:p w14:paraId="5E201959" w14:textId="2E2F0BCB" w:rsidR="0012127D" w:rsidRDefault="0012127D" w:rsidP="00836A5C">
            <w:pPr>
              <w:pStyle w:val="tabulation"/>
              <w:tabs>
                <w:tab w:val="clear" w:pos="4678"/>
                <w:tab w:val="left" w:leader="dot" w:pos="7230"/>
              </w:tabs>
              <w:spacing w:before="0"/>
              <w:ind w:left="0" w:firstLine="0"/>
              <w:rPr>
                <w:rFonts w:ascii="Times New Roman" w:hAnsi="Times New Roman"/>
                <w:szCs w:val="24"/>
              </w:rPr>
            </w:pPr>
          </w:p>
          <w:p w14:paraId="5DE44076" w14:textId="77777777" w:rsidR="0012127D" w:rsidRPr="003322F8" w:rsidRDefault="0012127D" w:rsidP="00836A5C">
            <w:pPr>
              <w:pStyle w:val="tabulation"/>
              <w:tabs>
                <w:tab w:val="clear" w:pos="4678"/>
                <w:tab w:val="left" w:leader="dot" w:pos="7230"/>
              </w:tabs>
              <w:spacing w:before="0"/>
              <w:ind w:left="0" w:firstLine="0"/>
              <w:rPr>
                <w:rFonts w:ascii="Times New Roman" w:hAnsi="Times New Roman"/>
                <w:szCs w:val="24"/>
              </w:rPr>
            </w:pPr>
          </w:p>
          <w:p w14:paraId="6CA1A952"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10E9B211"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7060F2A4"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52496DD2"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6606EF06"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330C9BF0" w14:textId="77777777" w:rsidR="00FE552D" w:rsidRPr="00473396" w:rsidRDefault="00FE552D" w:rsidP="00836A5C">
            <w:pPr>
              <w:rPr>
                <w:rFonts w:eastAsia="Calibri"/>
                <w:i/>
                <w:color w:val="FF0000"/>
                <w:lang w:eastAsia="en-US"/>
              </w:rPr>
            </w:pPr>
            <w:r>
              <w:rPr>
                <w:rFonts w:eastAsia="Calibri"/>
                <w:i/>
                <w:color w:val="FF0000"/>
                <w:lang w:eastAsia="en-US"/>
              </w:rPr>
              <w:t>*</w:t>
            </w:r>
            <w:r w:rsidRPr="00133A29">
              <w:rPr>
                <w:rFonts w:eastAsia="Calibri"/>
                <w:i/>
                <w:color w:val="FF0000"/>
                <w:lang w:eastAsia="en-US"/>
              </w:rPr>
              <w:t xml:space="preserve"> Le signataire doit avoir le pouvoir d’engager</w:t>
            </w:r>
            <w:r>
              <w:rPr>
                <w:rFonts w:eastAsia="Calibri"/>
                <w:i/>
                <w:color w:val="FF0000"/>
                <w:lang w:eastAsia="en-US"/>
              </w:rPr>
              <w:t xml:space="preserve"> </w:t>
            </w:r>
            <w:r w:rsidRPr="00133A29">
              <w:rPr>
                <w:rFonts w:eastAsia="Calibri"/>
                <w:i/>
                <w:color w:val="FF0000"/>
                <w:lang w:eastAsia="en-US"/>
              </w:rPr>
              <w:t>la personne qu’il représente</w:t>
            </w:r>
            <w:r>
              <w:rPr>
                <w:rFonts w:eastAsia="Calibri"/>
                <w:i/>
                <w:color w:val="FF0000"/>
                <w:lang w:eastAsia="en-US"/>
              </w:rPr>
              <w:t xml:space="preserve"> ou les membres du groupement, s’il est mandataire.</w:t>
            </w:r>
          </w:p>
          <w:p w14:paraId="05C7091A" w14:textId="77777777" w:rsidR="00FE552D" w:rsidRPr="003322F8" w:rsidRDefault="00FE552D" w:rsidP="00836A5C">
            <w:pPr>
              <w:pStyle w:val="tabulation"/>
              <w:tabs>
                <w:tab w:val="clear" w:pos="4678"/>
                <w:tab w:val="left" w:leader="dot" w:pos="7230"/>
              </w:tabs>
              <w:spacing w:before="0" w:after="120"/>
              <w:ind w:left="0" w:firstLine="0"/>
              <w:rPr>
                <w:rFonts w:ascii="Times New Roman" w:hAnsi="Times New Roman"/>
                <w:szCs w:val="24"/>
              </w:rPr>
            </w:pPr>
            <w:r w:rsidRPr="00556A1A">
              <w:rPr>
                <w:rFonts w:ascii="Times New Roman" w:eastAsia="Calibri" w:hAnsi="Times New Roman"/>
                <w:i/>
                <w:color w:val="FF0000"/>
                <w:sz w:val="20"/>
                <w:lang w:eastAsia="en-US"/>
              </w:rPr>
              <w:t>La signature du présent acte d’engagement emporte signature de l’ensemble de ses annexes.</w:t>
            </w:r>
          </w:p>
        </w:tc>
      </w:tr>
      <w:tr w:rsidR="00FE552D" w:rsidRPr="003322F8" w14:paraId="4CA375B1" w14:textId="77777777" w:rsidTr="00836A5C">
        <w:trPr>
          <w:trHeight w:val="503"/>
        </w:trPr>
        <w:tc>
          <w:tcPr>
            <w:tcW w:w="9847" w:type="dxa"/>
            <w:shd w:val="clear" w:color="auto" w:fill="C0C0C0"/>
            <w:vAlign w:val="center"/>
          </w:tcPr>
          <w:p w14:paraId="19E04AD4"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b/>
                <w:szCs w:val="24"/>
              </w:rPr>
            </w:pPr>
            <w:r>
              <w:rPr>
                <w:rFonts w:ascii="Times New Roman" w:hAnsi="Times New Roman"/>
                <w:b/>
                <w:szCs w:val="24"/>
              </w:rPr>
              <w:t>Signature du pouvoir adjudicateur</w:t>
            </w:r>
          </w:p>
        </w:tc>
      </w:tr>
      <w:tr w:rsidR="00FE552D" w:rsidRPr="003322F8" w14:paraId="778C368F" w14:textId="77777777" w:rsidTr="00836A5C">
        <w:tc>
          <w:tcPr>
            <w:tcW w:w="9847" w:type="dxa"/>
            <w:vAlign w:val="center"/>
          </w:tcPr>
          <w:p w14:paraId="35E6D680"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73BFC61D"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r w:rsidRPr="003322F8">
              <w:rPr>
                <w:rFonts w:ascii="Times New Roman" w:hAnsi="Times New Roman"/>
                <w:szCs w:val="24"/>
              </w:rPr>
              <w:t>Pour le pouvoir adjudicateur,</w:t>
            </w:r>
          </w:p>
          <w:p w14:paraId="1F2029AB"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2FEB4496"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6FB3028F"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41762082"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6BC9FF1B"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3F4C8D85"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76DDF191"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3B89481A"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1C9FF42D"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3F6716F3"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70E82F62"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166EAAE8" w14:textId="61001AC6" w:rsidR="00FE552D" w:rsidRDefault="00FE552D" w:rsidP="00836A5C">
            <w:pPr>
              <w:pStyle w:val="tabulation"/>
              <w:tabs>
                <w:tab w:val="clear" w:pos="4678"/>
                <w:tab w:val="left" w:leader="dot" w:pos="7230"/>
              </w:tabs>
              <w:spacing w:before="0"/>
              <w:ind w:left="0" w:firstLine="0"/>
              <w:rPr>
                <w:rFonts w:ascii="Times New Roman" w:hAnsi="Times New Roman"/>
                <w:szCs w:val="24"/>
              </w:rPr>
            </w:pPr>
          </w:p>
          <w:p w14:paraId="5C1005C7" w14:textId="77777777" w:rsidR="0012127D" w:rsidRPr="003322F8" w:rsidRDefault="0012127D" w:rsidP="00836A5C">
            <w:pPr>
              <w:pStyle w:val="tabulation"/>
              <w:tabs>
                <w:tab w:val="clear" w:pos="4678"/>
                <w:tab w:val="left" w:leader="dot" w:pos="7230"/>
              </w:tabs>
              <w:spacing w:before="0"/>
              <w:ind w:left="0" w:firstLine="0"/>
              <w:rPr>
                <w:rFonts w:ascii="Times New Roman" w:hAnsi="Times New Roman"/>
                <w:szCs w:val="24"/>
              </w:rPr>
            </w:pPr>
          </w:p>
          <w:p w14:paraId="2E9F33C4"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2C91A37F"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6A3A08F0"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p w14:paraId="4F75DC2B" w14:textId="77777777" w:rsidR="00FE552D" w:rsidRPr="003322F8" w:rsidRDefault="00FE552D" w:rsidP="00836A5C">
            <w:pPr>
              <w:pStyle w:val="tabulation"/>
              <w:tabs>
                <w:tab w:val="clear" w:pos="4678"/>
                <w:tab w:val="left" w:leader="dot" w:pos="7230"/>
              </w:tabs>
              <w:spacing w:before="0"/>
              <w:ind w:left="0" w:firstLine="0"/>
              <w:rPr>
                <w:rFonts w:ascii="Times New Roman" w:hAnsi="Times New Roman"/>
                <w:szCs w:val="24"/>
              </w:rPr>
            </w:pPr>
          </w:p>
        </w:tc>
      </w:tr>
    </w:tbl>
    <w:p w14:paraId="5915FD17" w14:textId="77777777" w:rsidR="00FE552D" w:rsidRPr="00777280" w:rsidRDefault="00FE552D" w:rsidP="00FE552D">
      <w:pPr>
        <w:tabs>
          <w:tab w:val="left" w:pos="567"/>
          <w:tab w:val="left" w:pos="1985"/>
          <w:tab w:val="left" w:pos="4820"/>
          <w:tab w:val="left" w:pos="5670"/>
          <w:tab w:val="right" w:leader="dot" w:pos="9639"/>
        </w:tabs>
        <w:rPr>
          <w:highlight w:val="yellow"/>
        </w:rPr>
      </w:pPr>
      <w:r w:rsidRPr="00777280">
        <w:rPr>
          <w:highlight w:val="yellow"/>
        </w:rPr>
        <w:br w:type="page"/>
      </w:r>
    </w:p>
    <w:p w14:paraId="5A951D39" w14:textId="77777777" w:rsidR="00555DEF" w:rsidRPr="00DC2D6C" w:rsidRDefault="00F70DFB" w:rsidP="00DC2D6C">
      <w:pPr>
        <w:pStyle w:val="Titre1"/>
        <w:spacing w:after="240"/>
        <w:jc w:val="center"/>
        <w:rPr>
          <w:rFonts w:ascii="Times New Roman" w:hAnsi="Times New Roman"/>
          <w:color w:val="333399"/>
          <w:sz w:val="32"/>
          <w:szCs w:val="24"/>
        </w:rPr>
      </w:pPr>
      <w:r w:rsidRPr="00DC2D6C">
        <w:rPr>
          <w:rFonts w:ascii="Times New Roman" w:hAnsi="Times New Roman"/>
          <w:color w:val="333399"/>
          <w:sz w:val="32"/>
          <w:szCs w:val="24"/>
        </w:rPr>
        <w:lastRenderedPageBreak/>
        <w:t>ANNEXES</w:t>
      </w:r>
    </w:p>
    <w:p w14:paraId="258EFE42" w14:textId="77777777" w:rsidR="00F70DFB" w:rsidRDefault="00555DEF" w:rsidP="00DC2D6C">
      <w:pPr>
        <w:pStyle w:val="Retraitcorpsdetexte"/>
        <w:spacing w:before="120" w:after="240"/>
        <w:ind w:firstLine="0"/>
        <w:jc w:val="center"/>
        <w:rPr>
          <w:rFonts w:ascii="Times New Roman" w:hAnsi="Times New Roman"/>
          <w:b/>
          <w:color w:val="333399"/>
          <w:szCs w:val="24"/>
        </w:rPr>
      </w:pPr>
      <w:r w:rsidRPr="00DC2D6C">
        <w:rPr>
          <w:rFonts w:ascii="Times New Roman" w:hAnsi="Times New Roman"/>
          <w:b/>
          <w:color w:val="333399"/>
          <w:szCs w:val="24"/>
        </w:rPr>
        <w:t>AU PRÉSENT ACTE D’ENGAGEMENT</w:t>
      </w:r>
    </w:p>
    <w:p w14:paraId="79BCE8B0" w14:textId="77777777" w:rsidR="00DC2D6C" w:rsidRPr="00DC2D6C" w:rsidRDefault="00DC2D6C" w:rsidP="00DC2D6C">
      <w:pPr>
        <w:pStyle w:val="Retraitcorpsdetexte"/>
        <w:spacing w:before="120" w:after="240"/>
        <w:ind w:firstLine="0"/>
        <w:jc w:val="center"/>
        <w:rPr>
          <w:rFonts w:ascii="Times New Roman" w:hAnsi="Times New Roman"/>
          <w:b/>
          <w:color w:val="333399"/>
          <w:szCs w:val="24"/>
        </w:rPr>
      </w:pPr>
    </w:p>
    <w:p w14:paraId="5F37A969" w14:textId="77777777" w:rsidR="00F70DFB" w:rsidRPr="00777280" w:rsidRDefault="00F70DFB" w:rsidP="008C6FCA">
      <w:pPr>
        <w:tabs>
          <w:tab w:val="left" w:pos="1560"/>
        </w:tabs>
        <w:spacing w:after="240"/>
        <w:jc w:val="both"/>
        <w:rPr>
          <w:b/>
          <w:sz w:val="24"/>
          <w:szCs w:val="24"/>
          <w:vertAlign w:val="superscript"/>
        </w:rPr>
      </w:pPr>
      <w:r w:rsidRPr="00777280">
        <w:rPr>
          <w:b/>
          <w:sz w:val="24"/>
          <w:szCs w:val="24"/>
        </w:rPr>
        <w:t>ANNEXE 1</w:t>
      </w:r>
      <w:r w:rsidR="0019470C" w:rsidRPr="00777280">
        <w:rPr>
          <w:b/>
          <w:sz w:val="24"/>
          <w:szCs w:val="24"/>
        </w:rPr>
        <w:t> </w:t>
      </w:r>
      <w:r w:rsidR="0019470C" w:rsidRPr="008C6FCA">
        <w:rPr>
          <w:sz w:val="24"/>
          <w:szCs w:val="24"/>
        </w:rPr>
        <w:t>:</w:t>
      </w:r>
      <w:r w:rsidR="003322F8">
        <w:rPr>
          <w:b/>
          <w:sz w:val="24"/>
          <w:szCs w:val="24"/>
        </w:rPr>
        <w:tab/>
      </w:r>
      <w:r w:rsidR="00DC78F6">
        <w:rPr>
          <w:sz w:val="24"/>
          <w:szCs w:val="24"/>
        </w:rPr>
        <w:t>FORMULAIRE DC4</w:t>
      </w:r>
      <w:r w:rsidRPr="00777280">
        <w:rPr>
          <w:sz w:val="24"/>
          <w:szCs w:val="24"/>
        </w:rPr>
        <w:t xml:space="preserve"> RELATIF À LA PRÉSENTATION D’UN SOUS-TRAITANT</w:t>
      </w:r>
    </w:p>
    <w:p w14:paraId="756B1C8C" w14:textId="77777777" w:rsidR="00EF2BC3" w:rsidRDefault="00F70DFB" w:rsidP="008C6FCA">
      <w:pPr>
        <w:tabs>
          <w:tab w:val="left" w:pos="1560"/>
        </w:tabs>
        <w:spacing w:before="480"/>
        <w:jc w:val="both"/>
        <w:rPr>
          <w:sz w:val="24"/>
          <w:szCs w:val="24"/>
        </w:rPr>
      </w:pPr>
      <w:r w:rsidRPr="00777280">
        <w:rPr>
          <w:b/>
          <w:sz w:val="24"/>
          <w:szCs w:val="24"/>
        </w:rPr>
        <w:t>ANNEXE </w:t>
      </w:r>
      <w:r w:rsidR="00F07717" w:rsidRPr="00777280">
        <w:rPr>
          <w:b/>
          <w:sz w:val="24"/>
          <w:szCs w:val="24"/>
        </w:rPr>
        <w:t>2</w:t>
      </w:r>
      <w:r w:rsidR="0019470C" w:rsidRPr="00777280">
        <w:rPr>
          <w:b/>
          <w:sz w:val="24"/>
          <w:szCs w:val="24"/>
        </w:rPr>
        <w:t> </w:t>
      </w:r>
      <w:r w:rsidR="0019470C" w:rsidRPr="008C6FCA">
        <w:rPr>
          <w:sz w:val="24"/>
          <w:szCs w:val="24"/>
        </w:rPr>
        <w:t>:</w:t>
      </w:r>
      <w:r w:rsidR="003322F8">
        <w:rPr>
          <w:b/>
          <w:sz w:val="24"/>
          <w:szCs w:val="24"/>
        </w:rPr>
        <w:tab/>
      </w:r>
      <w:r w:rsidRPr="00777280">
        <w:rPr>
          <w:sz w:val="24"/>
          <w:szCs w:val="24"/>
        </w:rPr>
        <w:t xml:space="preserve">RÉPARTITION DES SOMMES DUES ENTRE COTRAITANTS </w:t>
      </w:r>
    </w:p>
    <w:p w14:paraId="29332D48" w14:textId="77777777" w:rsidR="00F70DFB" w:rsidRPr="00777280" w:rsidRDefault="00F70DFB" w:rsidP="008C6FCA">
      <w:pPr>
        <w:tabs>
          <w:tab w:val="left" w:pos="1560"/>
        </w:tabs>
        <w:spacing w:after="240"/>
        <w:ind w:firstLine="1560"/>
        <w:jc w:val="both"/>
        <w:rPr>
          <w:sz w:val="24"/>
          <w:szCs w:val="24"/>
        </w:rPr>
      </w:pPr>
      <w:r w:rsidRPr="00777280">
        <w:rPr>
          <w:sz w:val="24"/>
          <w:szCs w:val="24"/>
        </w:rPr>
        <w:t>ET SOUS-TRAITANTS ADMIS AU PAIEMENT DIRECT</w:t>
      </w:r>
    </w:p>
    <w:p w14:paraId="2B5CF7E7" w14:textId="74E6BA41" w:rsidR="004A4694" w:rsidRPr="0011152A" w:rsidRDefault="00F70DFB" w:rsidP="00F118E4">
      <w:pPr>
        <w:tabs>
          <w:tab w:val="left" w:pos="1560"/>
        </w:tabs>
        <w:spacing w:before="240" w:after="240"/>
        <w:ind w:left="1560" w:hanging="1560"/>
        <w:rPr>
          <w:sz w:val="24"/>
          <w:szCs w:val="24"/>
        </w:rPr>
      </w:pPr>
      <w:r w:rsidRPr="0011152A">
        <w:rPr>
          <w:b/>
          <w:sz w:val="24"/>
          <w:szCs w:val="24"/>
        </w:rPr>
        <w:t>ANNEXE </w:t>
      </w:r>
      <w:r w:rsidR="00F07717" w:rsidRPr="0011152A">
        <w:rPr>
          <w:b/>
          <w:sz w:val="24"/>
          <w:szCs w:val="24"/>
        </w:rPr>
        <w:t>3</w:t>
      </w:r>
      <w:r w:rsidR="0019470C" w:rsidRPr="0011152A">
        <w:rPr>
          <w:b/>
          <w:sz w:val="24"/>
          <w:szCs w:val="24"/>
        </w:rPr>
        <w:t> </w:t>
      </w:r>
      <w:r w:rsidR="0019470C" w:rsidRPr="0011152A">
        <w:rPr>
          <w:sz w:val="24"/>
          <w:szCs w:val="24"/>
        </w:rPr>
        <w:t>:</w:t>
      </w:r>
      <w:r w:rsidR="003322F8" w:rsidRPr="0011152A">
        <w:rPr>
          <w:b/>
          <w:sz w:val="24"/>
          <w:szCs w:val="24"/>
        </w:rPr>
        <w:tab/>
      </w:r>
      <w:r w:rsidR="00F11718" w:rsidRPr="0011152A">
        <w:rPr>
          <w:sz w:val="24"/>
          <w:szCs w:val="24"/>
        </w:rPr>
        <w:t xml:space="preserve">ANNEXE FINANCIÈRE </w:t>
      </w:r>
    </w:p>
    <w:p w14:paraId="7B2C5385" w14:textId="77777777" w:rsidR="00F70DFB" w:rsidRPr="008C6FCA" w:rsidRDefault="00F70DFB" w:rsidP="008C6FCA">
      <w:pPr>
        <w:tabs>
          <w:tab w:val="left" w:pos="1560"/>
        </w:tabs>
        <w:spacing w:before="480" w:after="240"/>
        <w:jc w:val="both"/>
        <w:rPr>
          <w:sz w:val="24"/>
          <w:szCs w:val="24"/>
        </w:rPr>
      </w:pPr>
    </w:p>
    <w:p w14:paraId="6E8D16CA" w14:textId="77777777" w:rsidR="00F07717" w:rsidRPr="0077728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35B03ECA" w14:textId="77777777" w:rsidR="00F07717" w:rsidRPr="0077728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4565AB84" w14:textId="77777777" w:rsidR="00F70DFB" w:rsidRPr="00777280" w:rsidRDefault="00F70DFB" w:rsidP="00B35D28">
      <w:pPr>
        <w:jc w:val="both"/>
      </w:pPr>
    </w:p>
    <w:p w14:paraId="6871C283" w14:textId="77777777" w:rsidR="00F70DFB" w:rsidRPr="00777280" w:rsidRDefault="00F70DFB" w:rsidP="00274179">
      <w:pPr>
        <w:rPr>
          <w:highlight w:val="yellow"/>
        </w:rPr>
      </w:pPr>
      <w:r w:rsidRPr="00777280">
        <w:rPr>
          <w:caps/>
        </w:rPr>
        <w:br w:type="page"/>
      </w:r>
    </w:p>
    <w:p w14:paraId="6F401A71" w14:textId="77777777" w:rsidR="00F70DFB" w:rsidRPr="00777280" w:rsidRDefault="00F70DFB" w:rsidP="00F70DFB">
      <w:pPr>
        <w:jc w:val="center"/>
        <w:rPr>
          <w:b/>
          <w:color w:val="333399"/>
          <w:sz w:val="32"/>
          <w:szCs w:val="32"/>
        </w:rPr>
      </w:pPr>
      <w:r w:rsidRPr="00777280">
        <w:rPr>
          <w:b/>
          <w:color w:val="333399"/>
          <w:sz w:val="32"/>
          <w:szCs w:val="32"/>
        </w:rPr>
        <w:lastRenderedPageBreak/>
        <w:t>ANNEXE</w:t>
      </w:r>
      <w:r w:rsidR="0051780C" w:rsidRPr="00777280">
        <w:rPr>
          <w:b/>
          <w:color w:val="333399"/>
          <w:sz w:val="32"/>
          <w:szCs w:val="32"/>
        </w:rPr>
        <w:t> </w:t>
      </w:r>
      <w:r w:rsidR="00B35D28" w:rsidRPr="00777280">
        <w:rPr>
          <w:b/>
          <w:color w:val="333399"/>
          <w:sz w:val="32"/>
          <w:szCs w:val="32"/>
        </w:rPr>
        <w:t>1</w:t>
      </w:r>
      <w:r w:rsidRPr="00777280">
        <w:rPr>
          <w:b/>
          <w:color w:val="333399"/>
          <w:sz w:val="32"/>
          <w:szCs w:val="32"/>
        </w:rPr>
        <w:t xml:space="preserve"> </w:t>
      </w:r>
    </w:p>
    <w:p w14:paraId="09434EC0" w14:textId="77777777" w:rsidR="00F70DFB" w:rsidRPr="00777280" w:rsidRDefault="00DC78F6" w:rsidP="00E54527">
      <w:pPr>
        <w:spacing w:before="240" w:after="240"/>
        <w:jc w:val="center"/>
        <w:rPr>
          <w:b/>
          <w:sz w:val="22"/>
          <w:szCs w:val="22"/>
          <w:vertAlign w:val="superscript"/>
        </w:rPr>
      </w:pPr>
      <w:r>
        <w:rPr>
          <w:b/>
          <w:sz w:val="22"/>
          <w:szCs w:val="22"/>
        </w:rPr>
        <w:t>FORMULAIRE DC4</w:t>
      </w:r>
      <w:r w:rsidR="00F70DFB" w:rsidRPr="00777280">
        <w:rPr>
          <w:b/>
          <w:sz w:val="22"/>
          <w:szCs w:val="22"/>
        </w:rPr>
        <w:t xml:space="preserve"> RELATIF À LA PR</w:t>
      </w:r>
      <w:r w:rsidR="00AE31F5" w:rsidRPr="00777280">
        <w:rPr>
          <w:b/>
          <w:sz w:val="22"/>
          <w:szCs w:val="22"/>
        </w:rPr>
        <w:t>É</w:t>
      </w:r>
      <w:r w:rsidR="00F70DFB" w:rsidRPr="00777280">
        <w:rPr>
          <w:b/>
          <w:sz w:val="22"/>
          <w:szCs w:val="22"/>
        </w:rPr>
        <w:t>SENTATION D’UN SOUS-TRAITANT</w:t>
      </w:r>
      <w:r w:rsidR="00F70DFB" w:rsidRPr="00777280">
        <w:rPr>
          <w:b/>
          <w:sz w:val="22"/>
          <w:szCs w:val="22"/>
          <w:vertAlign w:val="superscript"/>
        </w:rPr>
        <w:t xml:space="preserve"> (1)</w:t>
      </w:r>
    </w:p>
    <w:p w14:paraId="7630CC3A" w14:textId="77777777" w:rsidR="00DC78F6" w:rsidRDefault="00DC78F6" w:rsidP="00F70DFB">
      <w:pPr>
        <w:jc w:val="center"/>
        <w:rPr>
          <w:sz w:val="22"/>
          <w:szCs w:val="22"/>
        </w:rPr>
      </w:pPr>
    </w:p>
    <w:p w14:paraId="4917BAEA" w14:textId="77777777" w:rsidR="00DC78F6" w:rsidRDefault="00DC78F6" w:rsidP="00F70DFB">
      <w:pPr>
        <w:jc w:val="center"/>
        <w:rPr>
          <w:sz w:val="22"/>
          <w:szCs w:val="22"/>
        </w:rPr>
      </w:pPr>
    </w:p>
    <w:p w14:paraId="2E6A87F0" w14:textId="77777777" w:rsidR="00DC78F6" w:rsidRDefault="00DC78F6" w:rsidP="00F70DFB">
      <w:pPr>
        <w:jc w:val="center"/>
        <w:rPr>
          <w:sz w:val="22"/>
          <w:szCs w:val="22"/>
        </w:rPr>
      </w:pPr>
    </w:p>
    <w:p w14:paraId="47EDCF5D" w14:textId="77777777" w:rsidR="00DC78F6" w:rsidRPr="00260733" w:rsidRDefault="00DC78F6" w:rsidP="00DC78F6">
      <w:pPr>
        <w:jc w:val="center"/>
        <w:rPr>
          <w:sz w:val="24"/>
          <w:szCs w:val="24"/>
        </w:rPr>
      </w:pPr>
      <w:r>
        <w:rPr>
          <w:sz w:val="24"/>
          <w:szCs w:val="24"/>
        </w:rPr>
        <w:t>S’il est requis, le</w:t>
      </w:r>
      <w:r w:rsidRPr="00260733">
        <w:rPr>
          <w:sz w:val="24"/>
          <w:szCs w:val="24"/>
        </w:rPr>
        <w:t xml:space="preserve"> formulaire DC4 fait l’objet d’un </w:t>
      </w:r>
      <w:r>
        <w:rPr>
          <w:sz w:val="24"/>
          <w:szCs w:val="24"/>
        </w:rPr>
        <w:t>document séparé</w:t>
      </w:r>
      <w:r w:rsidRPr="00260733">
        <w:rPr>
          <w:sz w:val="24"/>
          <w:szCs w:val="24"/>
        </w:rPr>
        <w:t>.</w:t>
      </w:r>
    </w:p>
    <w:p w14:paraId="09390013" w14:textId="77777777" w:rsidR="00EC074B" w:rsidRPr="00777280" w:rsidRDefault="00F70DFB" w:rsidP="00314D6D">
      <w:pPr>
        <w:jc w:val="both"/>
        <w:rPr>
          <w:sz w:val="22"/>
          <w:szCs w:val="22"/>
        </w:rPr>
      </w:pPr>
      <w:r w:rsidRPr="00777280">
        <w:rPr>
          <w:sz w:val="22"/>
          <w:szCs w:val="22"/>
        </w:rPr>
        <w:br w:type="page"/>
      </w:r>
    </w:p>
    <w:p w14:paraId="6AC491D8" w14:textId="77777777" w:rsidR="00E01CBA" w:rsidRPr="00777280" w:rsidRDefault="00F70DFB" w:rsidP="00E01CBA">
      <w:pPr>
        <w:jc w:val="center"/>
        <w:rPr>
          <w:b/>
          <w:color w:val="333399"/>
          <w:sz w:val="32"/>
          <w:szCs w:val="32"/>
        </w:rPr>
      </w:pPr>
      <w:bookmarkStart w:id="21" w:name="_Toc35689069"/>
      <w:bookmarkStart w:id="22" w:name="_Toc35935096"/>
      <w:bookmarkStart w:id="23" w:name="_Toc36028487"/>
      <w:r w:rsidRPr="00777280">
        <w:rPr>
          <w:b/>
          <w:color w:val="333399"/>
          <w:sz w:val="32"/>
          <w:szCs w:val="32"/>
        </w:rPr>
        <w:lastRenderedPageBreak/>
        <w:t>ANNEXE</w:t>
      </w:r>
      <w:r w:rsidR="00284FCF" w:rsidRPr="00777280">
        <w:rPr>
          <w:b/>
          <w:color w:val="333399"/>
          <w:sz w:val="32"/>
          <w:szCs w:val="32"/>
        </w:rPr>
        <w:t> </w:t>
      </w:r>
      <w:r w:rsidR="00F07717" w:rsidRPr="00777280">
        <w:rPr>
          <w:b/>
          <w:color w:val="333399"/>
          <w:sz w:val="32"/>
          <w:szCs w:val="32"/>
        </w:rPr>
        <w:t>2</w:t>
      </w:r>
      <w:r w:rsidR="00E01CBA" w:rsidRPr="00777280">
        <w:rPr>
          <w:b/>
          <w:color w:val="333399"/>
          <w:sz w:val="32"/>
          <w:szCs w:val="32"/>
        </w:rPr>
        <w:t xml:space="preserve"> </w:t>
      </w:r>
    </w:p>
    <w:bookmarkEnd w:id="21"/>
    <w:bookmarkEnd w:id="22"/>
    <w:bookmarkEnd w:id="23"/>
    <w:p w14:paraId="121C0D79" w14:textId="77777777" w:rsidR="004A5AE2" w:rsidRDefault="00DE1223" w:rsidP="00E54527">
      <w:pPr>
        <w:tabs>
          <w:tab w:val="left" w:leader="dot" w:pos="6804"/>
        </w:tabs>
        <w:spacing w:before="240"/>
        <w:jc w:val="center"/>
        <w:rPr>
          <w:b/>
          <w:caps/>
          <w:sz w:val="22"/>
          <w:szCs w:val="22"/>
        </w:rPr>
      </w:pPr>
      <w:r w:rsidRPr="00777280">
        <w:rPr>
          <w:b/>
          <w:caps/>
          <w:sz w:val="22"/>
          <w:szCs w:val="22"/>
        </w:rPr>
        <w:t>rÉpartition des SOMMES DUES</w:t>
      </w:r>
    </w:p>
    <w:p w14:paraId="593D9420" w14:textId="77777777" w:rsidR="00DE1223" w:rsidRPr="00777280" w:rsidRDefault="00DE1223" w:rsidP="00E54527">
      <w:pPr>
        <w:tabs>
          <w:tab w:val="left" w:leader="dot" w:pos="6804"/>
        </w:tabs>
        <w:spacing w:before="120"/>
        <w:jc w:val="center"/>
        <w:rPr>
          <w:b/>
          <w:sz w:val="22"/>
          <w:szCs w:val="22"/>
        </w:rPr>
      </w:pPr>
      <w:r w:rsidRPr="00777280">
        <w:rPr>
          <w:b/>
          <w:caps/>
          <w:sz w:val="22"/>
          <w:szCs w:val="22"/>
        </w:rPr>
        <w:t>ENTRE LES COTRAITANTS ET LES SOUS-TRAITANTS ADMIS AU PAIEMENT DIRECT</w:t>
      </w:r>
    </w:p>
    <w:p w14:paraId="2A68802B" w14:textId="77777777" w:rsidR="00DE1223" w:rsidRPr="003A47A3" w:rsidRDefault="00DE1223" w:rsidP="00DC2D6C">
      <w:pPr>
        <w:spacing w:before="240" w:after="240"/>
        <w:jc w:val="center"/>
        <w:rPr>
          <w:i/>
          <w:sz w:val="24"/>
          <w:u w:val="single"/>
        </w:rPr>
      </w:pPr>
      <w:r w:rsidRPr="003A47A3">
        <w:rPr>
          <w:i/>
          <w:sz w:val="24"/>
          <w:u w:val="single"/>
        </w:rPr>
        <w:t>À remplir obligatoirement en cas de cotraitance ou de sous-traitance</w:t>
      </w:r>
    </w:p>
    <w:tbl>
      <w:tblPr>
        <w:tblW w:w="0" w:type="auto"/>
        <w:jc w:val="center"/>
        <w:tblLayout w:type="fixed"/>
        <w:tblCellMar>
          <w:left w:w="71" w:type="dxa"/>
          <w:right w:w="71" w:type="dxa"/>
        </w:tblCellMar>
        <w:tblLook w:val="0000" w:firstRow="0" w:lastRow="0" w:firstColumn="0" w:lastColumn="0" w:noHBand="0" w:noVBand="0"/>
      </w:tblPr>
      <w:tblGrid>
        <w:gridCol w:w="710"/>
        <w:gridCol w:w="3746"/>
        <w:gridCol w:w="1294"/>
        <w:gridCol w:w="1754"/>
        <w:gridCol w:w="1666"/>
      </w:tblGrid>
      <w:tr w:rsidR="00DE1223" w:rsidRPr="00777280" w14:paraId="1C047D15" w14:textId="77777777" w:rsidTr="001069D8">
        <w:trPr>
          <w:cantSplit/>
          <w:trHeight w:val="673"/>
          <w:jc w:val="center"/>
        </w:trPr>
        <w:tc>
          <w:tcPr>
            <w:tcW w:w="710" w:type="dxa"/>
            <w:tcBorders>
              <w:top w:val="single" w:sz="12" w:space="0" w:color="auto"/>
              <w:left w:val="single" w:sz="12" w:space="0" w:color="auto"/>
              <w:right w:val="single" w:sz="6" w:space="0" w:color="auto"/>
            </w:tcBorders>
            <w:textDirection w:val="btLr"/>
            <w:vAlign w:val="center"/>
          </w:tcPr>
          <w:p w14:paraId="0609C4B8" w14:textId="77777777" w:rsidR="00DE1223" w:rsidRPr="00777280" w:rsidRDefault="00DE1223" w:rsidP="00DE1223">
            <w:pPr>
              <w:tabs>
                <w:tab w:val="left" w:leader="dot" w:pos="2127"/>
              </w:tabs>
              <w:spacing w:after="120"/>
              <w:ind w:left="113" w:right="113"/>
              <w:rPr>
                <w:b/>
                <w:sz w:val="24"/>
                <w:szCs w:val="24"/>
              </w:rPr>
            </w:pPr>
          </w:p>
        </w:tc>
        <w:tc>
          <w:tcPr>
            <w:tcW w:w="3746" w:type="dxa"/>
            <w:tcBorders>
              <w:top w:val="single" w:sz="12" w:space="0" w:color="auto"/>
              <w:left w:val="single" w:sz="6" w:space="0" w:color="auto"/>
              <w:bottom w:val="single" w:sz="4" w:space="0" w:color="auto"/>
              <w:right w:val="single" w:sz="6" w:space="0" w:color="auto"/>
            </w:tcBorders>
            <w:vAlign w:val="center"/>
          </w:tcPr>
          <w:p w14:paraId="3FCC8B2E" w14:textId="77777777" w:rsidR="00DE1223" w:rsidRPr="00777280" w:rsidRDefault="00DE1223" w:rsidP="00DE1223">
            <w:pPr>
              <w:tabs>
                <w:tab w:val="left" w:leader="dot" w:pos="9356"/>
              </w:tabs>
              <w:spacing w:after="120"/>
              <w:jc w:val="center"/>
              <w:rPr>
                <w:sz w:val="24"/>
                <w:szCs w:val="24"/>
              </w:rPr>
            </w:pPr>
          </w:p>
        </w:tc>
        <w:tc>
          <w:tcPr>
            <w:tcW w:w="1294" w:type="dxa"/>
            <w:tcBorders>
              <w:top w:val="single" w:sz="12" w:space="0" w:color="auto"/>
              <w:left w:val="single" w:sz="12" w:space="0" w:color="auto"/>
              <w:bottom w:val="single" w:sz="4" w:space="0" w:color="auto"/>
              <w:right w:val="single" w:sz="12" w:space="0" w:color="auto"/>
            </w:tcBorders>
            <w:vAlign w:val="center"/>
          </w:tcPr>
          <w:p w14:paraId="2504305D" w14:textId="77777777" w:rsidR="00DE1223" w:rsidRPr="00777280" w:rsidRDefault="00DE1223" w:rsidP="00767DE7">
            <w:pPr>
              <w:tabs>
                <w:tab w:val="left" w:leader="dot" w:pos="9356"/>
              </w:tabs>
              <w:jc w:val="center"/>
              <w:rPr>
                <w:b/>
                <w:sz w:val="24"/>
                <w:szCs w:val="24"/>
              </w:rPr>
            </w:pPr>
            <w:r w:rsidRPr="00777280">
              <w:rPr>
                <w:b/>
                <w:sz w:val="24"/>
                <w:szCs w:val="24"/>
              </w:rPr>
              <w:t>EN</w:t>
            </w:r>
            <w:r w:rsidR="00AE31F5" w:rsidRPr="00777280">
              <w:rPr>
                <w:b/>
                <w:sz w:val="24"/>
                <w:szCs w:val="24"/>
              </w:rPr>
              <w:t> </w:t>
            </w:r>
            <w:r w:rsidRPr="00777280">
              <w:rPr>
                <w:b/>
                <w:sz w:val="24"/>
                <w:szCs w:val="24"/>
              </w:rPr>
              <w:t>%</w:t>
            </w:r>
          </w:p>
        </w:tc>
        <w:tc>
          <w:tcPr>
            <w:tcW w:w="1754" w:type="dxa"/>
            <w:tcBorders>
              <w:top w:val="single" w:sz="12" w:space="0" w:color="auto"/>
              <w:left w:val="single" w:sz="12" w:space="0" w:color="auto"/>
              <w:bottom w:val="single" w:sz="12" w:space="0" w:color="auto"/>
              <w:right w:val="single" w:sz="12" w:space="0" w:color="auto"/>
            </w:tcBorders>
            <w:shd w:val="clear" w:color="auto" w:fill="auto"/>
            <w:vAlign w:val="center"/>
          </w:tcPr>
          <w:p w14:paraId="2CC032A8" w14:textId="77777777" w:rsidR="00767DE7" w:rsidRPr="00777280" w:rsidRDefault="00DE1223" w:rsidP="001069D8">
            <w:pPr>
              <w:tabs>
                <w:tab w:val="left" w:leader="dot" w:pos="9356"/>
              </w:tabs>
              <w:spacing w:before="120" w:after="120"/>
              <w:jc w:val="center"/>
              <w:rPr>
                <w:b/>
                <w:sz w:val="24"/>
                <w:szCs w:val="24"/>
              </w:rPr>
            </w:pPr>
            <w:r w:rsidRPr="00777280">
              <w:rPr>
                <w:b/>
                <w:sz w:val="24"/>
                <w:szCs w:val="24"/>
              </w:rPr>
              <w:t>MONTANT</w:t>
            </w:r>
          </w:p>
          <w:p w14:paraId="64642CD2" w14:textId="77777777" w:rsidR="00DE1223" w:rsidRPr="00777280" w:rsidRDefault="00767DE7" w:rsidP="001069D8">
            <w:pPr>
              <w:tabs>
                <w:tab w:val="left" w:leader="dot" w:pos="9356"/>
              </w:tabs>
              <w:spacing w:after="120"/>
              <w:jc w:val="center"/>
              <w:rPr>
                <w:b/>
                <w:sz w:val="24"/>
                <w:szCs w:val="24"/>
              </w:rPr>
            </w:pPr>
            <w:r w:rsidRPr="00777280">
              <w:rPr>
                <w:b/>
                <w:sz w:val="24"/>
                <w:szCs w:val="24"/>
              </w:rPr>
              <w:t>en € H</w:t>
            </w:r>
            <w:r w:rsidR="00DE1223" w:rsidRPr="00777280">
              <w:rPr>
                <w:b/>
                <w:sz w:val="24"/>
                <w:szCs w:val="24"/>
              </w:rPr>
              <w:t>T</w:t>
            </w:r>
          </w:p>
        </w:tc>
        <w:tc>
          <w:tcPr>
            <w:tcW w:w="1666" w:type="dxa"/>
            <w:tcBorders>
              <w:top w:val="single" w:sz="12" w:space="0" w:color="auto"/>
              <w:left w:val="dotted" w:sz="4" w:space="0" w:color="auto"/>
              <w:bottom w:val="single" w:sz="12" w:space="0" w:color="auto"/>
              <w:right w:val="single" w:sz="12" w:space="0" w:color="auto"/>
            </w:tcBorders>
            <w:shd w:val="clear" w:color="auto" w:fill="auto"/>
            <w:vAlign w:val="center"/>
          </w:tcPr>
          <w:p w14:paraId="721873AA" w14:textId="77777777" w:rsidR="00767DE7" w:rsidRPr="00777280" w:rsidRDefault="00DE1223" w:rsidP="001069D8">
            <w:pPr>
              <w:tabs>
                <w:tab w:val="left" w:leader="dot" w:pos="9356"/>
              </w:tabs>
              <w:spacing w:before="120" w:after="120"/>
              <w:ind w:firstLine="16"/>
              <w:jc w:val="center"/>
              <w:rPr>
                <w:b/>
                <w:sz w:val="24"/>
                <w:szCs w:val="24"/>
              </w:rPr>
            </w:pPr>
            <w:r w:rsidRPr="00777280">
              <w:rPr>
                <w:b/>
                <w:sz w:val="24"/>
                <w:szCs w:val="24"/>
              </w:rPr>
              <w:t>MONTANT</w:t>
            </w:r>
          </w:p>
          <w:p w14:paraId="2F1A38DF" w14:textId="77777777" w:rsidR="00DE1223" w:rsidRPr="00777280" w:rsidRDefault="00767DE7" w:rsidP="001069D8">
            <w:pPr>
              <w:tabs>
                <w:tab w:val="left" w:leader="dot" w:pos="9356"/>
              </w:tabs>
              <w:spacing w:after="120"/>
              <w:ind w:firstLine="17"/>
              <w:jc w:val="center"/>
              <w:rPr>
                <w:b/>
                <w:sz w:val="24"/>
                <w:szCs w:val="24"/>
              </w:rPr>
            </w:pPr>
            <w:r w:rsidRPr="00777280">
              <w:rPr>
                <w:b/>
                <w:sz w:val="24"/>
                <w:szCs w:val="24"/>
              </w:rPr>
              <w:t>en € </w:t>
            </w:r>
            <w:r w:rsidR="00DE1223" w:rsidRPr="00777280">
              <w:rPr>
                <w:b/>
                <w:sz w:val="24"/>
                <w:szCs w:val="24"/>
              </w:rPr>
              <w:t>TTC</w:t>
            </w:r>
          </w:p>
        </w:tc>
      </w:tr>
      <w:tr w:rsidR="00DE1223" w:rsidRPr="00777280" w14:paraId="05E78840" w14:textId="77777777" w:rsidTr="00767DE7">
        <w:trPr>
          <w:cantSplit/>
          <w:trHeight w:val="851"/>
          <w:jc w:val="center"/>
        </w:trPr>
        <w:tc>
          <w:tcPr>
            <w:tcW w:w="710" w:type="dxa"/>
            <w:vMerge w:val="restart"/>
            <w:tcBorders>
              <w:top w:val="single" w:sz="12" w:space="0" w:color="auto"/>
              <w:left w:val="single" w:sz="12" w:space="0" w:color="auto"/>
              <w:right w:val="single" w:sz="6" w:space="0" w:color="auto"/>
            </w:tcBorders>
            <w:textDirection w:val="btLr"/>
            <w:vAlign w:val="center"/>
          </w:tcPr>
          <w:p w14:paraId="733F5FB3" w14:textId="77777777" w:rsidR="00DE1223" w:rsidRPr="00777280" w:rsidRDefault="00DE1223" w:rsidP="00767DE7">
            <w:pPr>
              <w:tabs>
                <w:tab w:val="left" w:leader="dot" w:pos="2127"/>
              </w:tabs>
              <w:spacing w:after="120"/>
              <w:ind w:left="113" w:right="113"/>
              <w:jc w:val="center"/>
              <w:rPr>
                <w:b/>
                <w:sz w:val="24"/>
                <w:szCs w:val="24"/>
              </w:rPr>
            </w:pPr>
            <w:r w:rsidRPr="00777280">
              <w:rPr>
                <w:b/>
                <w:sz w:val="24"/>
                <w:szCs w:val="24"/>
              </w:rPr>
              <w:t xml:space="preserve">Titulaire et cotraitants </w:t>
            </w:r>
          </w:p>
        </w:tc>
        <w:tc>
          <w:tcPr>
            <w:tcW w:w="3746" w:type="dxa"/>
            <w:tcBorders>
              <w:top w:val="single" w:sz="12" w:space="0" w:color="auto"/>
              <w:left w:val="single" w:sz="6" w:space="0" w:color="auto"/>
              <w:bottom w:val="single" w:sz="4" w:space="0" w:color="auto"/>
              <w:right w:val="single" w:sz="6" w:space="0" w:color="auto"/>
            </w:tcBorders>
            <w:vAlign w:val="center"/>
          </w:tcPr>
          <w:p w14:paraId="6147446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12" w:space="0" w:color="auto"/>
              <w:left w:val="single" w:sz="12" w:space="0" w:color="auto"/>
              <w:bottom w:val="single" w:sz="4" w:space="0" w:color="auto"/>
              <w:right w:val="single" w:sz="12" w:space="0" w:color="auto"/>
            </w:tcBorders>
            <w:vAlign w:val="center"/>
          </w:tcPr>
          <w:p w14:paraId="0617C5F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single" w:sz="12" w:space="0" w:color="auto"/>
              <w:left w:val="single" w:sz="12" w:space="0" w:color="auto"/>
              <w:bottom w:val="single" w:sz="2" w:space="0" w:color="auto"/>
              <w:right w:val="single" w:sz="12" w:space="0" w:color="auto"/>
            </w:tcBorders>
            <w:shd w:val="clear" w:color="auto" w:fill="auto"/>
            <w:vAlign w:val="center"/>
          </w:tcPr>
          <w:p w14:paraId="59123E1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single" w:sz="12" w:space="0" w:color="auto"/>
              <w:left w:val="dotted" w:sz="4" w:space="0" w:color="auto"/>
              <w:bottom w:val="single" w:sz="2" w:space="0" w:color="auto"/>
              <w:right w:val="single" w:sz="12" w:space="0" w:color="auto"/>
            </w:tcBorders>
            <w:shd w:val="clear" w:color="auto" w:fill="auto"/>
            <w:vAlign w:val="center"/>
          </w:tcPr>
          <w:p w14:paraId="2BE4DC63"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0BE6B70E" w14:textId="77777777" w:rsidTr="00767DE7">
        <w:trPr>
          <w:cantSplit/>
          <w:trHeight w:val="851"/>
          <w:jc w:val="center"/>
        </w:trPr>
        <w:tc>
          <w:tcPr>
            <w:tcW w:w="710" w:type="dxa"/>
            <w:vMerge/>
            <w:tcBorders>
              <w:top w:val="nil"/>
              <w:left w:val="single" w:sz="12" w:space="0" w:color="auto"/>
              <w:right w:val="single" w:sz="6" w:space="0" w:color="auto"/>
            </w:tcBorders>
            <w:textDirection w:val="btLr"/>
          </w:tcPr>
          <w:p w14:paraId="1E62C144" w14:textId="77777777" w:rsidR="00DE1223" w:rsidRPr="00777280" w:rsidRDefault="00DE1223" w:rsidP="00DE1223">
            <w:pPr>
              <w:tabs>
                <w:tab w:val="left" w:leader="dot" w:pos="2127"/>
              </w:tabs>
              <w:spacing w:after="120"/>
              <w:ind w:left="113" w:right="113"/>
              <w:jc w:val="center"/>
              <w:rPr>
                <w:b/>
                <w:sz w:val="24"/>
                <w:szCs w:val="24"/>
              </w:rPr>
            </w:pPr>
          </w:p>
        </w:tc>
        <w:tc>
          <w:tcPr>
            <w:tcW w:w="3746" w:type="dxa"/>
            <w:tcBorders>
              <w:top w:val="single" w:sz="4" w:space="0" w:color="auto"/>
              <w:left w:val="single" w:sz="6" w:space="0" w:color="auto"/>
              <w:right w:val="single" w:sz="6" w:space="0" w:color="auto"/>
            </w:tcBorders>
            <w:vAlign w:val="center"/>
          </w:tcPr>
          <w:p w14:paraId="4D9D022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4" w:space="0" w:color="auto"/>
              <w:left w:val="single" w:sz="12" w:space="0" w:color="auto"/>
              <w:bottom w:val="dashSmallGap" w:sz="4" w:space="0" w:color="auto"/>
              <w:right w:val="single" w:sz="12" w:space="0" w:color="auto"/>
            </w:tcBorders>
            <w:vAlign w:val="center"/>
          </w:tcPr>
          <w:p w14:paraId="1B6871B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single" w:sz="2" w:space="0" w:color="auto"/>
              <w:left w:val="single" w:sz="12" w:space="0" w:color="auto"/>
              <w:bottom w:val="dashSmallGap" w:sz="4" w:space="0" w:color="auto"/>
              <w:right w:val="single" w:sz="12" w:space="0" w:color="auto"/>
            </w:tcBorders>
            <w:shd w:val="clear" w:color="auto" w:fill="auto"/>
            <w:vAlign w:val="center"/>
          </w:tcPr>
          <w:p w14:paraId="10DED093"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single" w:sz="2" w:space="0" w:color="auto"/>
              <w:left w:val="dotted" w:sz="4" w:space="0" w:color="auto"/>
              <w:bottom w:val="dashSmallGap" w:sz="4" w:space="0" w:color="auto"/>
              <w:right w:val="single" w:sz="12" w:space="0" w:color="auto"/>
            </w:tcBorders>
            <w:shd w:val="clear" w:color="auto" w:fill="auto"/>
            <w:vAlign w:val="center"/>
          </w:tcPr>
          <w:p w14:paraId="4EF44422"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4D12F5DC" w14:textId="77777777" w:rsidTr="00767DE7">
        <w:trPr>
          <w:cantSplit/>
          <w:trHeight w:val="851"/>
          <w:jc w:val="center"/>
        </w:trPr>
        <w:tc>
          <w:tcPr>
            <w:tcW w:w="710" w:type="dxa"/>
            <w:vMerge/>
            <w:tcBorders>
              <w:top w:val="nil"/>
              <w:left w:val="single" w:sz="12" w:space="0" w:color="auto"/>
              <w:bottom w:val="single" w:sz="12" w:space="0" w:color="auto"/>
              <w:right w:val="single" w:sz="6" w:space="0" w:color="auto"/>
            </w:tcBorders>
          </w:tcPr>
          <w:p w14:paraId="2D093A60"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single" w:sz="12" w:space="0" w:color="auto"/>
              <w:right w:val="single" w:sz="6" w:space="0" w:color="auto"/>
            </w:tcBorders>
            <w:vAlign w:val="center"/>
          </w:tcPr>
          <w:p w14:paraId="561147BF"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single" w:sz="12" w:space="0" w:color="auto"/>
              <w:right w:val="single" w:sz="12" w:space="0" w:color="auto"/>
            </w:tcBorders>
            <w:vAlign w:val="center"/>
          </w:tcPr>
          <w:p w14:paraId="6FFA402D"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left w:val="single" w:sz="12" w:space="0" w:color="auto"/>
              <w:bottom w:val="single" w:sz="12" w:space="0" w:color="auto"/>
              <w:right w:val="single" w:sz="12" w:space="0" w:color="auto"/>
            </w:tcBorders>
            <w:shd w:val="clear" w:color="auto" w:fill="auto"/>
            <w:vAlign w:val="center"/>
          </w:tcPr>
          <w:p w14:paraId="6E7CFDB9"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single" w:sz="12" w:space="0" w:color="auto"/>
              <w:right w:val="single" w:sz="12" w:space="0" w:color="auto"/>
            </w:tcBorders>
            <w:shd w:val="clear" w:color="auto" w:fill="auto"/>
            <w:vAlign w:val="center"/>
          </w:tcPr>
          <w:p w14:paraId="4C1E9A51"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65D603AE" w14:textId="77777777" w:rsidTr="00767DE7">
        <w:trPr>
          <w:cantSplit/>
          <w:trHeight w:val="851"/>
          <w:jc w:val="center"/>
        </w:trPr>
        <w:tc>
          <w:tcPr>
            <w:tcW w:w="710" w:type="dxa"/>
            <w:vMerge w:val="restart"/>
            <w:tcBorders>
              <w:top w:val="single" w:sz="12" w:space="0" w:color="auto"/>
              <w:left w:val="single" w:sz="12" w:space="0" w:color="auto"/>
              <w:bottom w:val="nil"/>
              <w:right w:val="single" w:sz="6" w:space="0" w:color="auto"/>
            </w:tcBorders>
            <w:textDirection w:val="btLr"/>
            <w:vAlign w:val="center"/>
          </w:tcPr>
          <w:p w14:paraId="6B6EC9FE" w14:textId="77777777" w:rsidR="00DE1223" w:rsidRPr="00777280" w:rsidRDefault="00DE1223" w:rsidP="00DE1223">
            <w:pPr>
              <w:tabs>
                <w:tab w:val="left" w:leader="dot" w:pos="9356"/>
              </w:tabs>
              <w:spacing w:before="60" w:after="60"/>
              <w:jc w:val="center"/>
              <w:rPr>
                <w:b/>
                <w:sz w:val="24"/>
                <w:szCs w:val="24"/>
              </w:rPr>
            </w:pPr>
            <w:r w:rsidRPr="00777280">
              <w:rPr>
                <w:b/>
                <w:sz w:val="24"/>
                <w:szCs w:val="24"/>
              </w:rPr>
              <w:t>Sous-traitants</w:t>
            </w:r>
          </w:p>
        </w:tc>
        <w:tc>
          <w:tcPr>
            <w:tcW w:w="3746" w:type="dxa"/>
            <w:tcBorders>
              <w:top w:val="single" w:sz="12" w:space="0" w:color="auto"/>
              <w:left w:val="single" w:sz="6" w:space="0" w:color="auto"/>
              <w:bottom w:val="dashSmallGap" w:sz="4" w:space="0" w:color="auto"/>
              <w:right w:val="single" w:sz="6" w:space="0" w:color="auto"/>
            </w:tcBorders>
            <w:vAlign w:val="center"/>
          </w:tcPr>
          <w:p w14:paraId="144803A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12" w:space="0" w:color="auto"/>
              <w:left w:val="single" w:sz="12" w:space="0" w:color="auto"/>
              <w:bottom w:val="dashSmallGap" w:sz="4" w:space="0" w:color="auto"/>
              <w:right w:val="single" w:sz="12" w:space="0" w:color="auto"/>
            </w:tcBorders>
            <w:vAlign w:val="center"/>
          </w:tcPr>
          <w:p w14:paraId="29C099D9"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left w:val="single" w:sz="12" w:space="0" w:color="auto"/>
              <w:bottom w:val="dashSmallGap" w:sz="4" w:space="0" w:color="auto"/>
              <w:right w:val="single" w:sz="12" w:space="0" w:color="auto"/>
            </w:tcBorders>
            <w:shd w:val="clear" w:color="auto" w:fill="auto"/>
            <w:vAlign w:val="center"/>
          </w:tcPr>
          <w:p w14:paraId="5CDAE98E"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dashSmallGap" w:sz="4" w:space="0" w:color="auto"/>
              <w:right w:val="single" w:sz="12" w:space="0" w:color="auto"/>
            </w:tcBorders>
            <w:shd w:val="clear" w:color="auto" w:fill="auto"/>
            <w:vAlign w:val="center"/>
          </w:tcPr>
          <w:p w14:paraId="553ED09D"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316C5EC8" w14:textId="77777777" w:rsidTr="00767DE7">
        <w:trPr>
          <w:cantSplit/>
          <w:trHeight w:val="851"/>
          <w:jc w:val="center"/>
        </w:trPr>
        <w:tc>
          <w:tcPr>
            <w:tcW w:w="710" w:type="dxa"/>
            <w:vMerge/>
            <w:tcBorders>
              <w:top w:val="nil"/>
              <w:left w:val="single" w:sz="12" w:space="0" w:color="auto"/>
              <w:bottom w:val="nil"/>
              <w:right w:val="single" w:sz="6" w:space="0" w:color="auto"/>
            </w:tcBorders>
          </w:tcPr>
          <w:p w14:paraId="5E581296"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73CDDF4D"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dashSmallGap" w:sz="4" w:space="0" w:color="auto"/>
              <w:right w:val="single" w:sz="12" w:space="0" w:color="auto"/>
            </w:tcBorders>
            <w:vAlign w:val="center"/>
          </w:tcPr>
          <w:p w14:paraId="3BFC92DF"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639B3F4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55D6EDC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218E9594" w14:textId="77777777" w:rsidTr="00767DE7">
        <w:trPr>
          <w:cantSplit/>
          <w:trHeight w:val="851"/>
          <w:jc w:val="center"/>
        </w:trPr>
        <w:tc>
          <w:tcPr>
            <w:tcW w:w="710" w:type="dxa"/>
            <w:vMerge/>
            <w:tcBorders>
              <w:top w:val="nil"/>
              <w:left w:val="single" w:sz="12" w:space="0" w:color="auto"/>
              <w:bottom w:val="nil"/>
              <w:right w:val="single" w:sz="6" w:space="0" w:color="auto"/>
            </w:tcBorders>
          </w:tcPr>
          <w:p w14:paraId="257CEBAF"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446A67EC"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dashSmallGap" w:sz="4" w:space="0" w:color="auto"/>
              <w:right w:val="single" w:sz="12" w:space="0" w:color="auto"/>
            </w:tcBorders>
            <w:vAlign w:val="center"/>
          </w:tcPr>
          <w:p w14:paraId="4121B049"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4474BB6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4D466B4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2D57C36B" w14:textId="77777777" w:rsidTr="00767DE7">
        <w:trPr>
          <w:cantSplit/>
          <w:trHeight w:val="851"/>
          <w:jc w:val="center"/>
        </w:trPr>
        <w:tc>
          <w:tcPr>
            <w:tcW w:w="710" w:type="dxa"/>
            <w:vMerge/>
            <w:tcBorders>
              <w:top w:val="nil"/>
              <w:left w:val="single" w:sz="12" w:space="0" w:color="auto"/>
              <w:bottom w:val="single" w:sz="12" w:space="0" w:color="auto"/>
              <w:right w:val="single" w:sz="6" w:space="0" w:color="auto"/>
            </w:tcBorders>
          </w:tcPr>
          <w:p w14:paraId="760D223C"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right w:val="single" w:sz="6" w:space="0" w:color="auto"/>
            </w:tcBorders>
            <w:vAlign w:val="center"/>
          </w:tcPr>
          <w:p w14:paraId="70E73EF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single" w:sz="12" w:space="0" w:color="auto"/>
              <w:right w:val="single" w:sz="12" w:space="0" w:color="auto"/>
            </w:tcBorders>
            <w:vAlign w:val="center"/>
          </w:tcPr>
          <w:p w14:paraId="7267B4F0"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0F955D5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single" w:sz="12" w:space="0" w:color="auto"/>
              <w:right w:val="single" w:sz="12" w:space="0" w:color="auto"/>
            </w:tcBorders>
            <w:shd w:val="clear" w:color="auto" w:fill="auto"/>
            <w:vAlign w:val="center"/>
          </w:tcPr>
          <w:p w14:paraId="702A99B6"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6658A20E" w14:textId="77777777" w:rsidTr="00767DE7">
        <w:trPr>
          <w:cantSplit/>
          <w:trHeight w:val="674"/>
          <w:jc w:val="center"/>
        </w:trPr>
        <w:tc>
          <w:tcPr>
            <w:tcW w:w="710" w:type="dxa"/>
            <w:tcBorders>
              <w:left w:val="single" w:sz="12" w:space="0" w:color="auto"/>
              <w:bottom w:val="single" w:sz="12" w:space="0" w:color="auto"/>
            </w:tcBorders>
            <w:vAlign w:val="center"/>
          </w:tcPr>
          <w:p w14:paraId="1AF0B3B8" w14:textId="77777777" w:rsidR="00DE1223" w:rsidRPr="00777280" w:rsidRDefault="00DE1223" w:rsidP="00767DE7">
            <w:pPr>
              <w:pStyle w:val="Titre8"/>
              <w:jc w:val="center"/>
              <w:rPr>
                <w:i w:val="0"/>
                <w:szCs w:val="24"/>
              </w:rPr>
            </w:pPr>
          </w:p>
        </w:tc>
        <w:tc>
          <w:tcPr>
            <w:tcW w:w="3746" w:type="dxa"/>
            <w:tcBorders>
              <w:top w:val="single" w:sz="12" w:space="0" w:color="auto"/>
              <w:bottom w:val="single" w:sz="12" w:space="0" w:color="auto"/>
              <w:right w:val="single" w:sz="4" w:space="0" w:color="auto"/>
            </w:tcBorders>
            <w:vAlign w:val="center"/>
          </w:tcPr>
          <w:p w14:paraId="1F2B5723" w14:textId="77777777" w:rsidR="00DE1223" w:rsidRPr="00777280" w:rsidRDefault="00DE1223" w:rsidP="00E17149">
            <w:pPr>
              <w:pStyle w:val="Titre8"/>
              <w:tabs>
                <w:tab w:val="left" w:leader="dot" w:pos="9356"/>
              </w:tabs>
              <w:jc w:val="center"/>
              <w:rPr>
                <w:b/>
                <w:i w:val="0"/>
                <w:caps/>
                <w:szCs w:val="24"/>
              </w:rPr>
            </w:pPr>
            <w:r w:rsidRPr="00777280">
              <w:rPr>
                <w:b/>
                <w:i w:val="0"/>
                <w:caps/>
                <w:szCs w:val="24"/>
              </w:rPr>
              <w:t>TOTAL</w:t>
            </w:r>
          </w:p>
        </w:tc>
        <w:tc>
          <w:tcPr>
            <w:tcW w:w="1294" w:type="dxa"/>
            <w:tcBorders>
              <w:left w:val="single" w:sz="12" w:space="0" w:color="auto"/>
              <w:bottom w:val="single" w:sz="12" w:space="0" w:color="auto"/>
              <w:right w:val="single" w:sz="12" w:space="0" w:color="auto"/>
            </w:tcBorders>
            <w:vAlign w:val="center"/>
          </w:tcPr>
          <w:p w14:paraId="5CBAA385" w14:textId="77777777" w:rsidR="00DE1223" w:rsidRPr="00777280" w:rsidRDefault="00DE1223" w:rsidP="00E17149">
            <w:pPr>
              <w:tabs>
                <w:tab w:val="left" w:leader="dot" w:pos="9356"/>
              </w:tabs>
              <w:ind w:firstLine="1"/>
              <w:jc w:val="center"/>
              <w:rPr>
                <w:b/>
                <w:sz w:val="24"/>
                <w:szCs w:val="24"/>
              </w:rPr>
            </w:pPr>
            <w:r w:rsidRPr="00777280">
              <w:rPr>
                <w:b/>
                <w:sz w:val="24"/>
                <w:szCs w:val="24"/>
              </w:rPr>
              <w:t>100</w:t>
            </w:r>
          </w:p>
        </w:tc>
        <w:tc>
          <w:tcPr>
            <w:tcW w:w="1754" w:type="dxa"/>
            <w:tcBorders>
              <w:left w:val="single" w:sz="12" w:space="0" w:color="auto"/>
              <w:bottom w:val="single" w:sz="12" w:space="0" w:color="auto"/>
              <w:right w:val="single" w:sz="12" w:space="0" w:color="auto"/>
            </w:tcBorders>
            <w:shd w:val="clear" w:color="auto" w:fill="auto"/>
            <w:vAlign w:val="center"/>
          </w:tcPr>
          <w:p w14:paraId="7F1FFBEE" w14:textId="77777777" w:rsidR="00DE1223" w:rsidRPr="00777280" w:rsidRDefault="00E360EF" w:rsidP="00E17149">
            <w:pPr>
              <w:tabs>
                <w:tab w:val="left" w:leader="dot" w:pos="9356"/>
              </w:tabs>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single" w:sz="12" w:space="0" w:color="auto"/>
              <w:right w:val="single" w:sz="12" w:space="0" w:color="auto"/>
            </w:tcBorders>
            <w:shd w:val="clear" w:color="auto" w:fill="auto"/>
            <w:vAlign w:val="center"/>
          </w:tcPr>
          <w:p w14:paraId="0910D8C5" w14:textId="77777777" w:rsidR="00DE1223" w:rsidRPr="00777280" w:rsidRDefault="00E360EF" w:rsidP="00E17149">
            <w:pPr>
              <w:tabs>
                <w:tab w:val="left" w:leader="dot" w:pos="9356"/>
              </w:tabs>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bl>
    <w:p w14:paraId="714DDE88" w14:textId="77777777" w:rsidR="00DE1223" w:rsidRPr="00777280" w:rsidRDefault="00DE1223" w:rsidP="00DE1223">
      <w:pPr>
        <w:ind w:left="567"/>
        <w:rPr>
          <w:sz w:val="24"/>
          <w:szCs w:val="24"/>
        </w:rPr>
      </w:pPr>
    </w:p>
    <w:p w14:paraId="535EF361" w14:textId="77777777" w:rsidR="00DE1223" w:rsidRPr="00777280" w:rsidRDefault="00DE1223" w:rsidP="00DE1223">
      <w:pPr>
        <w:ind w:left="567"/>
        <w:rPr>
          <w:sz w:val="24"/>
          <w:szCs w:val="24"/>
        </w:rPr>
      </w:pPr>
    </w:p>
    <w:p w14:paraId="7CABA055" w14:textId="77777777" w:rsidR="00DE1223" w:rsidRPr="00777280" w:rsidRDefault="00DE1223" w:rsidP="00DE1223">
      <w:pPr>
        <w:ind w:left="567"/>
        <w:rPr>
          <w:sz w:val="24"/>
          <w:szCs w:val="24"/>
        </w:rPr>
      </w:pPr>
    </w:p>
    <w:p w14:paraId="5F32E3C0" w14:textId="77777777" w:rsidR="00DE1223" w:rsidRPr="00777280" w:rsidRDefault="00DE1223" w:rsidP="00DE1223">
      <w:pPr>
        <w:ind w:left="567"/>
        <w:rPr>
          <w:sz w:val="24"/>
          <w:szCs w:val="24"/>
        </w:rPr>
      </w:pPr>
      <w:r w:rsidRPr="00777280">
        <w:rPr>
          <w:sz w:val="24"/>
          <w:szCs w:val="24"/>
        </w:rPr>
        <w:t xml:space="preserve">Signatures et cachets des cotraitants ou sous-traitants </w:t>
      </w:r>
      <w:r w:rsidRPr="00777280">
        <w:rPr>
          <w:sz w:val="24"/>
          <w:szCs w:val="24"/>
          <w:u w:val="single"/>
        </w:rPr>
        <w:t>ET</w:t>
      </w:r>
      <w:r w:rsidRPr="00777280">
        <w:rPr>
          <w:sz w:val="24"/>
          <w:szCs w:val="24"/>
        </w:rPr>
        <w:t xml:space="preserve"> du titulaire :</w:t>
      </w:r>
    </w:p>
    <w:p w14:paraId="3E5814CB" w14:textId="12EB6E63" w:rsidR="00860ED7" w:rsidRDefault="00860ED7" w:rsidP="00C47BC0">
      <w:pPr>
        <w:tabs>
          <w:tab w:val="left" w:leader="dot" w:pos="6804"/>
        </w:tabs>
        <w:jc w:val="center"/>
        <w:rPr>
          <w:b/>
          <w:highlight w:val="yellow"/>
        </w:rPr>
      </w:pPr>
    </w:p>
    <w:p w14:paraId="6CF686DB" w14:textId="45938D79" w:rsidR="007F7770" w:rsidRDefault="007F7770">
      <w:pPr>
        <w:rPr>
          <w:b/>
          <w:highlight w:val="yellow"/>
        </w:rPr>
      </w:pPr>
      <w:r>
        <w:rPr>
          <w:b/>
          <w:highlight w:val="yellow"/>
        </w:rPr>
        <w:br w:type="page"/>
      </w:r>
    </w:p>
    <w:p w14:paraId="542273A1" w14:textId="77777777" w:rsidR="00AB4F44" w:rsidRPr="00777280" w:rsidRDefault="00B03278" w:rsidP="00E54527">
      <w:pPr>
        <w:tabs>
          <w:tab w:val="left" w:leader="dot" w:pos="6804"/>
        </w:tabs>
        <w:ind w:firstLine="3969"/>
        <w:rPr>
          <w:b/>
          <w:i/>
          <w:color w:val="333399"/>
          <w:sz w:val="32"/>
          <w:szCs w:val="32"/>
        </w:rPr>
      </w:pPr>
      <w:r w:rsidRPr="00777280">
        <w:rPr>
          <w:b/>
          <w:color w:val="333399"/>
          <w:sz w:val="32"/>
          <w:szCs w:val="32"/>
        </w:rPr>
        <w:lastRenderedPageBreak/>
        <w:t>ANNEXE</w:t>
      </w:r>
      <w:r w:rsidR="00284FCF" w:rsidRPr="00777280">
        <w:rPr>
          <w:b/>
          <w:color w:val="333399"/>
          <w:sz w:val="32"/>
          <w:szCs w:val="32"/>
        </w:rPr>
        <w:t> </w:t>
      </w:r>
      <w:r w:rsidR="00F07717" w:rsidRPr="00777280">
        <w:rPr>
          <w:b/>
          <w:color w:val="333399"/>
          <w:sz w:val="32"/>
          <w:szCs w:val="32"/>
        </w:rPr>
        <w:t>3</w:t>
      </w:r>
      <w:r w:rsidR="00896C8D" w:rsidRPr="00777280">
        <w:rPr>
          <w:b/>
          <w:color w:val="333399"/>
          <w:sz w:val="32"/>
          <w:szCs w:val="32"/>
        </w:rPr>
        <w:t xml:space="preserve"> </w:t>
      </w:r>
    </w:p>
    <w:p w14:paraId="42D91FAF" w14:textId="257BF1F7" w:rsidR="00B12958" w:rsidRPr="003D1431" w:rsidRDefault="00B12958" w:rsidP="00ED5332">
      <w:pPr>
        <w:jc w:val="center"/>
        <w:rPr>
          <w:b/>
          <w:color w:val="00B0F0"/>
          <w:sz w:val="22"/>
          <w:szCs w:val="22"/>
        </w:rPr>
      </w:pPr>
    </w:p>
    <w:p w14:paraId="1EA1501F" w14:textId="3DE2BFA2" w:rsidR="00B13738" w:rsidRPr="003A47A3" w:rsidRDefault="00745FB5" w:rsidP="00ED5332">
      <w:pPr>
        <w:jc w:val="center"/>
        <w:rPr>
          <w:b/>
          <w:sz w:val="24"/>
          <w:szCs w:val="24"/>
        </w:rPr>
      </w:pPr>
      <w:r w:rsidRPr="003A47A3">
        <w:rPr>
          <w:b/>
          <w:sz w:val="24"/>
          <w:szCs w:val="24"/>
        </w:rPr>
        <w:t>ANNEXE FINANCIERE</w:t>
      </w:r>
    </w:p>
    <w:p w14:paraId="5B48E949" w14:textId="59ED7B90" w:rsidR="00B13738" w:rsidRDefault="00B13738" w:rsidP="00ED5332">
      <w:pPr>
        <w:jc w:val="center"/>
        <w:rPr>
          <w:b/>
          <w:color w:val="00B0F0"/>
          <w:sz w:val="22"/>
          <w:szCs w:val="22"/>
        </w:rPr>
      </w:pPr>
    </w:p>
    <w:p w14:paraId="06AA1B95" w14:textId="52B39C68" w:rsidR="00745FB5" w:rsidRDefault="00745FB5" w:rsidP="00745FB5">
      <w:pPr>
        <w:rPr>
          <w:sz w:val="24"/>
          <w:szCs w:val="24"/>
        </w:rPr>
      </w:pPr>
      <w:r w:rsidRPr="00745FB5">
        <w:rPr>
          <w:sz w:val="24"/>
          <w:szCs w:val="24"/>
        </w:rPr>
        <w:t>Les prest</w:t>
      </w:r>
      <w:r w:rsidR="00F37E5A">
        <w:rPr>
          <w:sz w:val="24"/>
          <w:szCs w:val="24"/>
        </w:rPr>
        <w:t>ations s</w:t>
      </w:r>
      <w:r w:rsidRPr="00745FB5">
        <w:rPr>
          <w:sz w:val="24"/>
          <w:szCs w:val="24"/>
        </w:rPr>
        <w:t>ont rémunérées par application de</w:t>
      </w:r>
      <w:r w:rsidR="00F150BA">
        <w:rPr>
          <w:sz w:val="24"/>
          <w:szCs w:val="24"/>
        </w:rPr>
        <w:t xml:space="preserve"> la prime forfaitaire annuelle</w:t>
      </w:r>
      <w:r>
        <w:rPr>
          <w:sz w:val="24"/>
          <w:szCs w:val="24"/>
        </w:rPr>
        <w:t>.</w:t>
      </w:r>
    </w:p>
    <w:p w14:paraId="33CE5A23" w14:textId="7089368A" w:rsidR="00745FB5" w:rsidRDefault="00745FB5" w:rsidP="00745FB5">
      <w:pPr>
        <w:pStyle w:val="tabulation"/>
        <w:widowControl w:val="0"/>
        <w:tabs>
          <w:tab w:val="clear" w:pos="4678"/>
          <w:tab w:val="left" w:leader="dot" w:pos="426"/>
        </w:tabs>
        <w:spacing w:before="120"/>
        <w:rPr>
          <w:rFonts w:ascii="Times New Roman" w:hAnsi="Times New Roman"/>
          <w:szCs w:val="24"/>
        </w:rPr>
      </w:pPr>
      <w:r w:rsidRPr="006A2B91">
        <w:rPr>
          <w:rFonts w:ascii="Times New Roman" w:hAnsi="Times New Roman"/>
          <w:szCs w:val="24"/>
        </w:rPr>
        <w:t xml:space="preserve">La prime TTC annuelle en </w:t>
      </w:r>
      <w:r w:rsidR="00F150BA">
        <w:rPr>
          <w:rFonts w:ascii="Times New Roman" w:hAnsi="Times New Roman"/>
          <w:szCs w:val="24"/>
        </w:rPr>
        <w:t xml:space="preserve">euros </w:t>
      </w:r>
      <w:r w:rsidR="0046734D">
        <w:rPr>
          <w:rFonts w:ascii="Times New Roman" w:hAnsi="Times New Roman"/>
          <w:szCs w:val="24"/>
        </w:rPr>
        <w:t xml:space="preserve">est </w:t>
      </w:r>
      <w:r w:rsidRPr="006A2B91">
        <w:rPr>
          <w:rFonts w:ascii="Times New Roman" w:hAnsi="Times New Roman"/>
          <w:szCs w:val="24"/>
        </w:rPr>
        <w:t xml:space="preserve">calculée sur une </w:t>
      </w:r>
      <w:r>
        <w:rPr>
          <w:rFonts w:ascii="Times New Roman" w:hAnsi="Times New Roman"/>
          <w:szCs w:val="24"/>
        </w:rPr>
        <w:t>base forfaitaire comprenant 538 députés.</w:t>
      </w:r>
    </w:p>
    <w:p w14:paraId="193F6F74" w14:textId="515236F5" w:rsidR="00745FB5" w:rsidRDefault="00F37E5A" w:rsidP="00745FB5">
      <w:pPr>
        <w:pStyle w:val="tabulation"/>
        <w:widowControl w:val="0"/>
        <w:tabs>
          <w:tab w:val="clear" w:pos="4678"/>
          <w:tab w:val="left" w:leader="dot" w:pos="426"/>
        </w:tabs>
        <w:spacing w:before="120"/>
        <w:ind w:left="0" w:firstLine="0"/>
        <w:rPr>
          <w:rFonts w:ascii="Times New Roman" w:hAnsi="Times New Roman"/>
          <w:szCs w:val="24"/>
        </w:rPr>
      </w:pPr>
      <w:r>
        <w:rPr>
          <w:rFonts w:ascii="Times New Roman" w:hAnsi="Times New Roman"/>
          <w:szCs w:val="24"/>
        </w:rPr>
        <w:t>La prime est</w:t>
      </w:r>
      <w:r w:rsidR="00745FB5" w:rsidRPr="00745FB5">
        <w:rPr>
          <w:rFonts w:ascii="Times New Roman" w:hAnsi="Times New Roman"/>
          <w:szCs w:val="24"/>
        </w:rPr>
        <w:t xml:space="preserve"> régularisée à la fin de l'année d'assurance afin de tenir compte des </w:t>
      </w:r>
      <w:r w:rsidR="00745FB5">
        <w:rPr>
          <w:rFonts w:ascii="Times New Roman" w:hAnsi="Times New Roman"/>
          <w:szCs w:val="24"/>
        </w:rPr>
        <w:t>ajout</w:t>
      </w:r>
      <w:r w:rsidR="00745FB5" w:rsidRPr="00745FB5">
        <w:rPr>
          <w:rFonts w:ascii="Times New Roman" w:hAnsi="Times New Roman"/>
          <w:szCs w:val="24"/>
        </w:rPr>
        <w:t xml:space="preserve"> et/ou retraits</w:t>
      </w:r>
      <w:r w:rsidR="00745FB5">
        <w:rPr>
          <w:rFonts w:ascii="Times New Roman" w:hAnsi="Times New Roman"/>
          <w:szCs w:val="24"/>
        </w:rPr>
        <w:t xml:space="preserve"> de nouveaux adhérents conformément à la clause de réexamen figurant dans le CCAP.</w:t>
      </w:r>
    </w:p>
    <w:p w14:paraId="613D640A" w14:textId="2EBC0F87" w:rsidR="00745FB5" w:rsidRDefault="00745FB5" w:rsidP="00745FB5">
      <w:pPr>
        <w:pStyle w:val="tabulation"/>
        <w:widowControl w:val="0"/>
        <w:tabs>
          <w:tab w:val="clear" w:pos="4678"/>
          <w:tab w:val="left" w:leader="dot" w:pos="426"/>
        </w:tabs>
        <w:spacing w:before="120"/>
        <w:ind w:left="0" w:firstLine="0"/>
        <w:rPr>
          <w:rFonts w:ascii="Times New Roman" w:hAnsi="Times New Roman"/>
          <w:szCs w:val="24"/>
        </w:rPr>
      </w:pPr>
    </w:p>
    <w:tbl>
      <w:tblPr>
        <w:tblStyle w:val="Grilledutableau"/>
        <w:tblW w:w="10060" w:type="dxa"/>
        <w:tblLook w:val="04A0" w:firstRow="1" w:lastRow="0" w:firstColumn="1" w:lastColumn="0" w:noHBand="0" w:noVBand="1"/>
      </w:tblPr>
      <w:tblGrid>
        <w:gridCol w:w="3114"/>
        <w:gridCol w:w="6946"/>
      </w:tblGrid>
      <w:tr w:rsidR="00745FB5" w14:paraId="36ECFDB7" w14:textId="77777777" w:rsidTr="00745FB5">
        <w:tc>
          <w:tcPr>
            <w:tcW w:w="3114" w:type="dxa"/>
          </w:tcPr>
          <w:p w14:paraId="4BE9C736" w14:textId="0C3EF6BC" w:rsidR="00745FB5" w:rsidRPr="00745FB5" w:rsidRDefault="00D226AF" w:rsidP="00E021C6">
            <w:pPr>
              <w:pStyle w:val="tabulation"/>
              <w:widowControl w:val="0"/>
              <w:tabs>
                <w:tab w:val="clear" w:pos="4678"/>
                <w:tab w:val="left" w:leader="dot" w:pos="426"/>
              </w:tabs>
              <w:spacing w:before="120" w:after="120"/>
              <w:ind w:left="0" w:firstLine="0"/>
              <w:jc w:val="left"/>
              <w:rPr>
                <w:rFonts w:ascii="Times New Roman" w:hAnsi="Times New Roman"/>
                <w:b/>
                <w:szCs w:val="24"/>
              </w:rPr>
            </w:pPr>
            <w:r>
              <w:rPr>
                <w:rFonts w:ascii="Times New Roman" w:hAnsi="Times New Roman"/>
                <w:b/>
                <w:szCs w:val="24"/>
              </w:rPr>
              <w:t>Prime annuelle TTC pour les 538 députés initiaux</w:t>
            </w:r>
            <w:r w:rsidR="00745FB5" w:rsidRPr="00745FB5">
              <w:rPr>
                <w:rFonts w:ascii="Times New Roman" w:hAnsi="Times New Roman"/>
                <w:b/>
                <w:szCs w:val="24"/>
              </w:rPr>
              <w:t xml:space="preserve">                                                                                          </w:t>
            </w:r>
          </w:p>
        </w:tc>
        <w:tc>
          <w:tcPr>
            <w:tcW w:w="6946" w:type="dxa"/>
          </w:tcPr>
          <w:p w14:paraId="628C2ED1" w14:textId="7C618038" w:rsidR="00745FB5" w:rsidRPr="00745FB5" w:rsidRDefault="00E021C6" w:rsidP="009E1C32">
            <w:pPr>
              <w:pStyle w:val="tabulation"/>
              <w:widowControl w:val="0"/>
              <w:tabs>
                <w:tab w:val="clear" w:pos="4678"/>
                <w:tab w:val="left" w:leader="dot" w:pos="426"/>
              </w:tabs>
              <w:spacing w:before="120"/>
              <w:ind w:left="0" w:firstLine="0"/>
              <w:jc w:val="right"/>
              <w:rPr>
                <w:rFonts w:ascii="Times New Roman" w:hAnsi="Times New Roman"/>
                <w:b/>
                <w:szCs w:val="24"/>
              </w:rPr>
            </w:pPr>
            <w:r w:rsidRPr="00777280">
              <w:rPr>
                <w:szCs w:val="24"/>
              </w:rPr>
              <w:fldChar w:fldCharType="begin">
                <w:ffData>
                  <w:name w:val="Texte97"/>
                  <w:enabled/>
                  <w:calcOnExit w:val="0"/>
                  <w:textInput/>
                </w:ffData>
              </w:fldChar>
            </w:r>
            <w:r w:rsidRPr="00777280">
              <w:rPr>
                <w:szCs w:val="24"/>
              </w:rPr>
              <w:instrText xml:space="preserve"> FORMTEXT </w:instrText>
            </w:r>
            <w:r w:rsidRPr="00777280">
              <w:rPr>
                <w:szCs w:val="24"/>
              </w:rPr>
            </w:r>
            <w:r w:rsidRPr="00777280">
              <w:rPr>
                <w:szCs w:val="24"/>
              </w:rPr>
              <w:fldChar w:fldCharType="separate"/>
            </w:r>
            <w:r w:rsidRPr="00777280">
              <w:rPr>
                <w:noProof/>
                <w:szCs w:val="24"/>
              </w:rPr>
              <w:t> </w:t>
            </w:r>
            <w:r w:rsidRPr="00777280">
              <w:rPr>
                <w:noProof/>
                <w:szCs w:val="24"/>
              </w:rPr>
              <w:t> </w:t>
            </w:r>
            <w:r w:rsidRPr="00777280">
              <w:rPr>
                <w:noProof/>
                <w:szCs w:val="24"/>
              </w:rPr>
              <w:t> </w:t>
            </w:r>
            <w:r w:rsidRPr="00777280">
              <w:rPr>
                <w:noProof/>
                <w:szCs w:val="24"/>
              </w:rPr>
              <w:t> </w:t>
            </w:r>
            <w:r w:rsidRPr="00777280">
              <w:rPr>
                <w:noProof/>
                <w:szCs w:val="24"/>
              </w:rPr>
              <w:t> </w:t>
            </w:r>
            <w:r w:rsidRPr="00777280">
              <w:rPr>
                <w:szCs w:val="24"/>
              </w:rPr>
              <w:fldChar w:fldCharType="end"/>
            </w:r>
            <w:r>
              <w:rPr>
                <w:szCs w:val="24"/>
              </w:rPr>
              <w:t xml:space="preserve">   </w:t>
            </w:r>
            <w:r w:rsidR="007D26E7">
              <w:rPr>
                <w:rFonts w:ascii="Times New Roman" w:hAnsi="Times New Roman"/>
                <w:b/>
                <w:szCs w:val="24"/>
              </w:rPr>
              <w:t xml:space="preserve">€ </w:t>
            </w:r>
            <w:r w:rsidR="009E1C32">
              <w:rPr>
                <w:rFonts w:ascii="Times New Roman" w:hAnsi="Times New Roman"/>
                <w:b/>
                <w:szCs w:val="24"/>
              </w:rPr>
              <w:t>pour les 538 députés</w:t>
            </w:r>
          </w:p>
        </w:tc>
      </w:tr>
    </w:tbl>
    <w:p w14:paraId="3B2769C3" w14:textId="6B3501EE" w:rsidR="00745FB5" w:rsidRDefault="00745FB5" w:rsidP="009E1C32">
      <w:pPr>
        <w:rPr>
          <w:sz w:val="24"/>
          <w:szCs w:val="24"/>
        </w:rPr>
      </w:pPr>
    </w:p>
    <w:p w14:paraId="6B97F9F3" w14:textId="70E56E2B" w:rsidR="00223C02" w:rsidRPr="00745FB5" w:rsidRDefault="00223C02" w:rsidP="009E1C32">
      <w:pPr>
        <w:rPr>
          <w:sz w:val="24"/>
          <w:szCs w:val="24"/>
        </w:rPr>
      </w:pPr>
      <w:r>
        <w:rPr>
          <w:sz w:val="24"/>
          <w:szCs w:val="24"/>
        </w:rPr>
        <w:t>Evolution du forfait</w:t>
      </w:r>
    </w:p>
    <w:tbl>
      <w:tblPr>
        <w:tblStyle w:val="Grilledutableau"/>
        <w:tblW w:w="10060" w:type="dxa"/>
        <w:tblLook w:val="04A0" w:firstRow="1" w:lastRow="0" w:firstColumn="1" w:lastColumn="0" w:noHBand="0" w:noVBand="1"/>
      </w:tblPr>
      <w:tblGrid>
        <w:gridCol w:w="3114"/>
        <w:gridCol w:w="6946"/>
      </w:tblGrid>
      <w:tr w:rsidR="00D226AF" w14:paraId="30ED69D7" w14:textId="77777777" w:rsidTr="00D226AF">
        <w:tc>
          <w:tcPr>
            <w:tcW w:w="3114" w:type="dxa"/>
          </w:tcPr>
          <w:p w14:paraId="7B7C2453" w14:textId="2655D796" w:rsidR="00D226AF" w:rsidRPr="00745FB5" w:rsidRDefault="00B0280A" w:rsidP="00E021C6">
            <w:pPr>
              <w:pStyle w:val="tabulation"/>
              <w:widowControl w:val="0"/>
              <w:tabs>
                <w:tab w:val="clear" w:pos="4678"/>
                <w:tab w:val="left" w:leader="dot" w:pos="426"/>
              </w:tabs>
              <w:spacing w:before="120" w:after="120"/>
              <w:ind w:left="0" w:firstLine="0"/>
              <w:jc w:val="left"/>
              <w:rPr>
                <w:rFonts w:ascii="Times New Roman" w:hAnsi="Times New Roman"/>
                <w:b/>
                <w:szCs w:val="24"/>
              </w:rPr>
            </w:pPr>
            <w:r>
              <w:rPr>
                <w:rFonts w:ascii="Times New Roman" w:hAnsi="Times New Roman"/>
                <w:b/>
                <w:szCs w:val="24"/>
              </w:rPr>
              <w:t>Prime annuelle TTC</w:t>
            </w:r>
            <w:r w:rsidR="00D226AF" w:rsidRPr="00745FB5">
              <w:rPr>
                <w:rFonts w:ascii="Times New Roman" w:hAnsi="Times New Roman"/>
                <w:b/>
                <w:szCs w:val="24"/>
              </w:rPr>
              <w:t xml:space="preserve">                                                                                          </w:t>
            </w:r>
          </w:p>
        </w:tc>
        <w:tc>
          <w:tcPr>
            <w:tcW w:w="6946" w:type="dxa"/>
          </w:tcPr>
          <w:p w14:paraId="648A83C1" w14:textId="17BB63F0" w:rsidR="00D226AF" w:rsidRPr="00745FB5" w:rsidRDefault="00D226AF" w:rsidP="009E1C32">
            <w:pPr>
              <w:pStyle w:val="tabulation"/>
              <w:widowControl w:val="0"/>
              <w:tabs>
                <w:tab w:val="clear" w:pos="4678"/>
                <w:tab w:val="left" w:leader="dot" w:pos="426"/>
              </w:tabs>
              <w:spacing w:before="120"/>
              <w:ind w:left="0" w:firstLine="0"/>
              <w:jc w:val="right"/>
              <w:rPr>
                <w:rFonts w:ascii="Times New Roman" w:hAnsi="Times New Roman"/>
                <w:b/>
                <w:szCs w:val="24"/>
              </w:rPr>
            </w:pPr>
          </w:p>
        </w:tc>
      </w:tr>
      <w:tr w:rsidR="00D226AF" w14:paraId="7CEFDDD1" w14:textId="77777777" w:rsidTr="00D226AF">
        <w:tc>
          <w:tcPr>
            <w:tcW w:w="3114" w:type="dxa"/>
          </w:tcPr>
          <w:p w14:paraId="701BDF33" w14:textId="7A8574E8" w:rsidR="00D226AF" w:rsidRPr="009E1C32" w:rsidRDefault="00E021C6" w:rsidP="009E1C32">
            <w:pPr>
              <w:tabs>
                <w:tab w:val="left" w:pos="851"/>
                <w:tab w:val="left" w:pos="3402"/>
              </w:tabs>
              <w:spacing w:before="120" w:after="120"/>
              <w:ind w:firstLine="0"/>
              <w:jc w:val="left"/>
              <w:rPr>
                <w:sz w:val="24"/>
                <w:szCs w:val="24"/>
              </w:rPr>
            </w:pPr>
            <w:r>
              <w:rPr>
                <w:sz w:val="24"/>
                <w:szCs w:val="24"/>
              </w:rPr>
              <w:t>D</w:t>
            </w:r>
            <w:r w:rsidR="00B0280A" w:rsidRPr="009E1C32">
              <w:rPr>
                <w:sz w:val="24"/>
                <w:szCs w:val="24"/>
              </w:rPr>
              <w:t>éputés bénéficiant actuellement d’une assurance en responsabilité civile</w:t>
            </w:r>
            <w:r w:rsidR="009E1C32" w:rsidRPr="009E1C32">
              <w:rPr>
                <w:sz w:val="24"/>
                <w:szCs w:val="24"/>
              </w:rPr>
              <w:t xml:space="preserve"> (20)</w:t>
            </w:r>
          </w:p>
        </w:tc>
        <w:tc>
          <w:tcPr>
            <w:tcW w:w="6946" w:type="dxa"/>
          </w:tcPr>
          <w:p w14:paraId="784EAA80" w14:textId="6106A8D3" w:rsidR="00D226AF" w:rsidRDefault="00E021C6" w:rsidP="009E1C32">
            <w:pPr>
              <w:pStyle w:val="tabulation"/>
              <w:widowControl w:val="0"/>
              <w:tabs>
                <w:tab w:val="clear" w:pos="4678"/>
                <w:tab w:val="left" w:leader="dot" w:pos="426"/>
              </w:tabs>
              <w:spacing w:before="120"/>
              <w:ind w:left="0" w:firstLine="0"/>
              <w:jc w:val="right"/>
              <w:rPr>
                <w:rFonts w:ascii="Times New Roman" w:hAnsi="Times New Roman"/>
                <w:b/>
                <w:szCs w:val="24"/>
              </w:rPr>
            </w:pPr>
            <w:r w:rsidRPr="00777280">
              <w:rPr>
                <w:szCs w:val="24"/>
              </w:rPr>
              <w:fldChar w:fldCharType="begin">
                <w:ffData>
                  <w:name w:val="Texte97"/>
                  <w:enabled/>
                  <w:calcOnExit w:val="0"/>
                  <w:textInput/>
                </w:ffData>
              </w:fldChar>
            </w:r>
            <w:r w:rsidRPr="00777280">
              <w:rPr>
                <w:szCs w:val="24"/>
              </w:rPr>
              <w:instrText xml:space="preserve"> FORMTEXT </w:instrText>
            </w:r>
            <w:r w:rsidRPr="00777280">
              <w:rPr>
                <w:szCs w:val="24"/>
              </w:rPr>
            </w:r>
            <w:r w:rsidRPr="00777280">
              <w:rPr>
                <w:szCs w:val="24"/>
              </w:rPr>
              <w:fldChar w:fldCharType="separate"/>
            </w:r>
            <w:r w:rsidRPr="00777280">
              <w:rPr>
                <w:noProof/>
                <w:szCs w:val="24"/>
              </w:rPr>
              <w:t> </w:t>
            </w:r>
            <w:r w:rsidRPr="00777280">
              <w:rPr>
                <w:noProof/>
                <w:szCs w:val="24"/>
              </w:rPr>
              <w:t> </w:t>
            </w:r>
            <w:r w:rsidRPr="00777280">
              <w:rPr>
                <w:noProof/>
                <w:szCs w:val="24"/>
              </w:rPr>
              <w:t> </w:t>
            </w:r>
            <w:r w:rsidRPr="00777280">
              <w:rPr>
                <w:noProof/>
                <w:szCs w:val="24"/>
              </w:rPr>
              <w:t> </w:t>
            </w:r>
            <w:r w:rsidRPr="00777280">
              <w:rPr>
                <w:noProof/>
                <w:szCs w:val="24"/>
              </w:rPr>
              <w:t> </w:t>
            </w:r>
            <w:r w:rsidRPr="00777280">
              <w:rPr>
                <w:szCs w:val="24"/>
              </w:rPr>
              <w:fldChar w:fldCharType="end"/>
            </w:r>
            <w:r w:rsidR="007D26E7">
              <w:rPr>
                <w:rFonts w:ascii="Times New Roman" w:hAnsi="Times New Roman"/>
                <w:b/>
                <w:szCs w:val="24"/>
              </w:rPr>
              <w:t xml:space="preserve"> </w:t>
            </w:r>
            <w:r w:rsidR="008945C0">
              <w:rPr>
                <w:rFonts w:ascii="Times New Roman" w:hAnsi="Times New Roman"/>
                <w:b/>
                <w:szCs w:val="24"/>
              </w:rPr>
              <w:t xml:space="preserve"> </w:t>
            </w:r>
            <w:r w:rsidR="009E1C32" w:rsidRPr="00745FB5">
              <w:rPr>
                <w:rFonts w:ascii="Times New Roman" w:hAnsi="Times New Roman"/>
                <w:b/>
                <w:szCs w:val="24"/>
              </w:rPr>
              <w:t>€</w:t>
            </w:r>
            <w:r w:rsidR="009E1C32">
              <w:rPr>
                <w:rFonts w:ascii="Times New Roman" w:hAnsi="Times New Roman"/>
                <w:b/>
                <w:szCs w:val="24"/>
              </w:rPr>
              <w:t xml:space="preserve"> par député</w:t>
            </w:r>
          </w:p>
        </w:tc>
      </w:tr>
      <w:tr w:rsidR="00D226AF" w14:paraId="0A879695" w14:textId="77777777" w:rsidTr="00D226AF">
        <w:tc>
          <w:tcPr>
            <w:tcW w:w="3114" w:type="dxa"/>
          </w:tcPr>
          <w:p w14:paraId="2EE710D8" w14:textId="18F91C8C" w:rsidR="00D226AF" w:rsidRPr="00745FB5" w:rsidRDefault="00E021C6" w:rsidP="009E1C32">
            <w:pPr>
              <w:tabs>
                <w:tab w:val="left" w:pos="851"/>
                <w:tab w:val="left" w:pos="3402"/>
              </w:tabs>
              <w:spacing w:before="120" w:after="120"/>
              <w:ind w:firstLine="0"/>
              <w:jc w:val="left"/>
              <w:rPr>
                <w:sz w:val="24"/>
                <w:szCs w:val="24"/>
              </w:rPr>
            </w:pPr>
            <w:r>
              <w:rPr>
                <w:sz w:val="24"/>
                <w:szCs w:val="24"/>
              </w:rPr>
              <w:t>D</w:t>
            </w:r>
            <w:r w:rsidR="00D226AF" w:rsidRPr="009E1C32">
              <w:rPr>
                <w:sz w:val="24"/>
                <w:szCs w:val="24"/>
              </w:rPr>
              <w:t>éputés TOM/COM</w:t>
            </w:r>
            <w:r w:rsidR="00B0280A" w:rsidRPr="009E1C32">
              <w:rPr>
                <w:sz w:val="24"/>
                <w:szCs w:val="24"/>
              </w:rPr>
              <w:t xml:space="preserve"> (8)</w:t>
            </w:r>
          </w:p>
        </w:tc>
        <w:tc>
          <w:tcPr>
            <w:tcW w:w="6946" w:type="dxa"/>
          </w:tcPr>
          <w:p w14:paraId="717E04B5" w14:textId="5F00C446" w:rsidR="00D226AF" w:rsidRDefault="00E021C6" w:rsidP="009E1C32">
            <w:pPr>
              <w:pStyle w:val="tabulation"/>
              <w:widowControl w:val="0"/>
              <w:tabs>
                <w:tab w:val="clear" w:pos="4678"/>
                <w:tab w:val="left" w:leader="dot" w:pos="426"/>
              </w:tabs>
              <w:spacing w:before="120"/>
              <w:ind w:left="0" w:firstLine="0"/>
              <w:jc w:val="right"/>
              <w:rPr>
                <w:rFonts w:ascii="Times New Roman" w:hAnsi="Times New Roman"/>
                <w:b/>
                <w:szCs w:val="24"/>
              </w:rPr>
            </w:pPr>
            <w:r w:rsidRPr="00777280">
              <w:rPr>
                <w:szCs w:val="24"/>
              </w:rPr>
              <w:fldChar w:fldCharType="begin">
                <w:ffData>
                  <w:name w:val="Texte97"/>
                  <w:enabled/>
                  <w:calcOnExit w:val="0"/>
                  <w:textInput/>
                </w:ffData>
              </w:fldChar>
            </w:r>
            <w:r w:rsidRPr="00777280">
              <w:rPr>
                <w:szCs w:val="24"/>
              </w:rPr>
              <w:instrText xml:space="preserve"> FORMTEXT </w:instrText>
            </w:r>
            <w:r w:rsidRPr="00777280">
              <w:rPr>
                <w:szCs w:val="24"/>
              </w:rPr>
            </w:r>
            <w:r w:rsidRPr="00777280">
              <w:rPr>
                <w:szCs w:val="24"/>
              </w:rPr>
              <w:fldChar w:fldCharType="separate"/>
            </w:r>
            <w:r w:rsidRPr="00777280">
              <w:rPr>
                <w:noProof/>
                <w:szCs w:val="24"/>
              </w:rPr>
              <w:t> </w:t>
            </w:r>
            <w:r w:rsidRPr="00777280">
              <w:rPr>
                <w:noProof/>
                <w:szCs w:val="24"/>
              </w:rPr>
              <w:t> </w:t>
            </w:r>
            <w:r w:rsidRPr="00777280">
              <w:rPr>
                <w:noProof/>
                <w:szCs w:val="24"/>
              </w:rPr>
              <w:t> </w:t>
            </w:r>
            <w:r w:rsidRPr="00777280">
              <w:rPr>
                <w:noProof/>
                <w:szCs w:val="24"/>
              </w:rPr>
              <w:t> </w:t>
            </w:r>
            <w:r w:rsidRPr="00777280">
              <w:rPr>
                <w:noProof/>
                <w:szCs w:val="24"/>
              </w:rPr>
              <w:t> </w:t>
            </w:r>
            <w:r w:rsidRPr="00777280">
              <w:rPr>
                <w:szCs w:val="24"/>
              </w:rPr>
              <w:fldChar w:fldCharType="end"/>
            </w:r>
            <w:r>
              <w:rPr>
                <w:szCs w:val="24"/>
              </w:rPr>
              <w:t xml:space="preserve">  </w:t>
            </w:r>
            <w:r w:rsidR="009E1C32" w:rsidRPr="00745FB5">
              <w:rPr>
                <w:rFonts w:ascii="Times New Roman" w:hAnsi="Times New Roman"/>
                <w:b/>
                <w:szCs w:val="24"/>
              </w:rPr>
              <w:t>€</w:t>
            </w:r>
            <w:r w:rsidR="009E1C32">
              <w:rPr>
                <w:rFonts w:ascii="Times New Roman" w:hAnsi="Times New Roman"/>
                <w:b/>
                <w:szCs w:val="24"/>
              </w:rPr>
              <w:t xml:space="preserve"> par député</w:t>
            </w:r>
          </w:p>
        </w:tc>
      </w:tr>
      <w:tr w:rsidR="00D226AF" w14:paraId="4D43673E" w14:textId="77777777" w:rsidTr="00D226AF">
        <w:tc>
          <w:tcPr>
            <w:tcW w:w="3114" w:type="dxa"/>
          </w:tcPr>
          <w:p w14:paraId="185B0F56" w14:textId="029EC2CD" w:rsidR="00D226AF" w:rsidRPr="00745FB5" w:rsidRDefault="00E021C6" w:rsidP="009E1C32">
            <w:pPr>
              <w:tabs>
                <w:tab w:val="left" w:pos="851"/>
                <w:tab w:val="left" w:pos="3402"/>
              </w:tabs>
              <w:spacing w:before="120" w:after="120"/>
              <w:ind w:firstLine="0"/>
              <w:jc w:val="left"/>
              <w:rPr>
                <w:sz w:val="24"/>
                <w:szCs w:val="24"/>
              </w:rPr>
            </w:pPr>
            <w:r>
              <w:rPr>
                <w:sz w:val="24"/>
                <w:szCs w:val="24"/>
              </w:rPr>
              <w:t>D</w:t>
            </w:r>
            <w:r w:rsidR="00D226AF" w:rsidRPr="009E1C32">
              <w:rPr>
                <w:sz w:val="24"/>
                <w:szCs w:val="24"/>
              </w:rPr>
              <w:t>éputés français de l’étranger</w:t>
            </w:r>
            <w:r w:rsidR="00B0280A" w:rsidRPr="009E1C32">
              <w:rPr>
                <w:sz w:val="24"/>
                <w:szCs w:val="24"/>
              </w:rPr>
              <w:t xml:space="preserve"> </w:t>
            </w:r>
            <w:r w:rsidR="009E1C32">
              <w:rPr>
                <w:sz w:val="24"/>
                <w:szCs w:val="24"/>
              </w:rPr>
              <w:t>(</w:t>
            </w:r>
            <w:r w:rsidR="00B0280A" w:rsidRPr="009E1C32">
              <w:rPr>
                <w:sz w:val="24"/>
                <w:szCs w:val="24"/>
              </w:rPr>
              <w:t>11)</w:t>
            </w:r>
          </w:p>
        </w:tc>
        <w:tc>
          <w:tcPr>
            <w:tcW w:w="6946" w:type="dxa"/>
          </w:tcPr>
          <w:p w14:paraId="78681D92" w14:textId="7C8F8BD2" w:rsidR="00D226AF" w:rsidRDefault="00E021C6" w:rsidP="009E1C32">
            <w:pPr>
              <w:pStyle w:val="tabulation"/>
              <w:widowControl w:val="0"/>
              <w:tabs>
                <w:tab w:val="clear" w:pos="4678"/>
                <w:tab w:val="left" w:leader="dot" w:pos="426"/>
              </w:tabs>
              <w:spacing w:before="120"/>
              <w:ind w:left="0" w:firstLine="0"/>
              <w:jc w:val="right"/>
              <w:rPr>
                <w:rFonts w:ascii="Times New Roman" w:hAnsi="Times New Roman"/>
                <w:b/>
                <w:szCs w:val="24"/>
              </w:rPr>
            </w:pPr>
            <w:r w:rsidRPr="00777280">
              <w:rPr>
                <w:szCs w:val="24"/>
              </w:rPr>
              <w:fldChar w:fldCharType="begin">
                <w:ffData>
                  <w:name w:val="Texte97"/>
                  <w:enabled/>
                  <w:calcOnExit w:val="0"/>
                  <w:textInput/>
                </w:ffData>
              </w:fldChar>
            </w:r>
            <w:r w:rsidRPr="00777280">
              <w:rPr>
                <w:szCs w:val="24"/>
              </w:rPr>
              <w:instrText xml:space="preserve"> FORMTEXT </w:instrText>
            </w:r>
            <w:r w:rsidRPr="00777280">
              <w:rPr>
                <w:szCs w:val="24"/>
              </w:rPr>
            </w:r>
            <w:r w:rsidRPr="00777280">
              <w:rPr>
                <w:szCs w:val="24"/>
              </w:rPr>
              <w:fldChar w:fldCharType="separate"/>
            </w:r>
            <w:r w:rsidRPr="00777280">
              <w:rPr>
                <w:noProof/>
                <w:szCs w:val="24"/>
              </w:rPr>
              <w:t> </w:t>
            </w:r>
            <w:r w:rsidRPr="00777280">
              <w:rPr>
                <w:noProof/>
                <w:szCs w:val="24"/>
              </w:rPr>
              <w:t> </w:t>
            </w:r>
            <w:r w:rsidRPr="00777280">
              <w:rPr>
                <w:noProof/>
                <w:szCs w:val="24"/>
              </w:rPr>
              <w:t> </w:t>
            </w:r>
            <w:r w:rsidRPr="00777280">
              <w:rPr>
                <w:noProof/>
                <w:szCs w:val="24"/>
              </w:rPr>
              <w:t> </w:t>
            </w:r>
            <w:r w:rsidRPr="00777280">
              <w:rPr>
                <w:noProof/>
                <w:szCs w:val="24"/>
              </w:rPr>
              <w:t> </w:t>
            </w:r>
            <w:r w:rsidRPr="00777280">
              <w:rPr>
                <w:szCs w:val="24"/>
              </w:rPr>
              <w:fldChar w:fldCharType="end"/>
            </w:r>
            <w:r>
              <w:rPr>
                <w:szCs w:val="24"/>
              </w:rPr>
              <w:t xml:space="preserve">  </w:t>
            </w:r>
            <w:r w:rsidR="009E1C32" w:rsidRPr="00745FB5">
              <w:rPr>
                <w:rFonts w:ascii="Times New Roman" w:hAnsi="Times New Roman"/>
                <w:b/>
                <w:szCs w:val="24"/>
              </w:rPr>
              <w:t>€</w:t>
            </w:r>
            <w:r w:rsidR="009E1C32">
              <w:rPr>
                <w:rFonts w:ascii="Times New Roman" w:hAnsi="Times New Roman"/>
                <w:b/>
                <w:szCs w:val="24"/>
              </w:rPr>
              <w:t xml:space="preserve"> par député</w:t>
            </w:r>
          </w:p>
        </w:tc>
      </w:tr>
    </w:tbl>
    <w:p w14:paraId="172A6AA4" w14:textId="77777777" w:rsidR="00B13738" w:rsidRPr="003D1431" w:rsidRDefault="00B13738" w:rsidP="00B13738">
      <w:pPr>
        <w:tabs>
          <w:tab w:val="left" w:pos="851"/>
        </w:tabs>
        <w:rPr>
          <w:color w:val="00B0F0"/>
        </w:rPr>
      </w:pPr>
      <w:r w:rsidRPr="003D1431">
        <w:rPr>
          <w:color w:val="00B0F0"/>
        </w:rPr>
        <w:fldChar w:fldCharType="begin"/>
      </w:r>
      <w:r w:rsidRPr="003D1431">
        <w:rPr>
          <w:color w:val="00B0F0"/>
        </w:rPr>
        <w:instrText xml:space="preserve"> LINK Excel.Sheet.12 "\\\\Drscz-mpsvwf03v\\hbd_psv_sga-spac\\SDA\\BPI\\COMMUN\\6. Said AIN\\01-AC\\2 - 2017-4-1_ Conseil\\DCE\\DCE\\AE\\AC_BPU_V0.xlsx" "Taux journaliers palfonds Lot 1!L2C2:L10C4" \a \f 4 \h  \* MERGEFORMAT </w:instrText>
      </w:r>
      <w:r w:rsidRPr="003D1431">
        <w:rPr>
          <w:color w:val="00B0F0"/>
        </w:rPr>
        <w:fldChar w:fldCharType="separate"/>
      </w:r>
    </w:p>
    <w:p w14:paraId="004C7B85" w14:textId="2576F4F5" w:rsidR="00B13738" w:rsidRPr="003D1431" w:rsidRDefault="00B13738" w:rsidP="00125C34">
      <w:pPr>
        <w:tabs>
          <w:tab w:val="left" w:pos="851"/>
          <w:tab w:val="left" w:pos="3402"/>
        </w:tabs>
        <w:spacing w:before="120" w:after="120"/>
        <w:ind w:left="-284"/>
        <w:jc w:val="both"/>
        <w:rPr>
          <w:color w:val="00B0F0"/>
          <w:sz w:val="24"/>
          <w:szCs w:val="24"/>
        </w:rPr>
      </w:pPr>
      <w:r w:rsidRPr="003D1431">
        <w:rPr>
          <w:rFonts w:ascii="Arial" w:hAnsi="Arial" w:cs="Arial"/>
          <w:color w:val="00B0F0"/>
        </w:rPr>
        <w:fldChar w:fldCharType="end"/>
      </w:r>
    </w:p>
    <w:p w14:paraId="112B4C99" w14:textId="5F4A4A2C" w:rsidR="007541D2" w:rsidRPr="003D1431" w:rsidRDefault="007541D2">
      <w:pPr>
        <w:rPr>
          <w:b/>
          <w:color w:val="00B0F0"/>
          <w:sz w:val="22"/>
          <w:szCs w:val="22"/>
        </w:rPr>
      </w:pPr>
    </w:p>
    <w:sectPr w:rsidR="007541D2" w:rsidRPr="003D1431" w:rsidSect="00FF5E60">
      <w:headerReference w:type="default" r:id="rId9"/>
      <w:footerReference w:type="default" r:id="rId10"/>
      <w:footnotePr>
        <w:numRestart w:val="eachPage"/>
      </w:footnotePr>
      <w:pgSz w:w="11906" w:h="16838" w:code="9"/>
      <w:pgMar w:top="1418" w:right="1133" w:bottom="993" w:left="993" w:header="284" w:footer="20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1AA64" w14:textId="77777777" w:rsidR="0012127D" w:rsidRDefault="0012127D">
      <w:r>
        <w:separator/>
      </w:r>
    </w:p>
  </w:endnote>
  <w:endnote w:type="continuationSeparator" w:id="0">
    <w:p w14:paraId="17953E24" w14:textId="77777777" w:rsidR="0012127D" w:rsidRDefault="0012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1EA6" w14:textId="758D1142" w:rsidR="0012127D" w:rsidRDefault="0012127D">
    <w:pPr>
      <w:pStyle w:val="Pieddepage"/>
    </w:pPr>
    <w:r>
      <w:t>25F068-01A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0014E" w14:textId="77777777" w:rsidR="0012127D" w:rsidRDefault="0012127D">
      <w:r>
        <w:separator/>
      </w:r>
    </w:p>
  </w:footnote>
  <w:footnote w:type="continuationSeparator" w:id="0">
    <w:p w14:paraId="50B921D1" w14:textId="77777777" w:rsidR="0012127D" w:rsidRDefault="0012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015F8" w14:textId="6B49906A" w:rsidR="0012127D" w:rsidRPr="008C6FCA" w:rsidRDefault="0012127D">
    <w:pPr>
      <w:pStyle w:val="En-tte"/>
      <w:rPr>
        <w:rFonts w:ascii="Times New Roman" w:hAnsi="Times New Roman"/>
        <w:sz w:val="18"/>
        <w:szCs w:val="18"/>
      </w:rPr>
    </w:pPr>
    <w:r w:rsidRPr="008C6FCA">
      <w:rPr>
        <w:rFonts w:ascii="Times New Roman" w:hAnsi="Times New Roman"/>
        <w:sz w:val="18"/>
        <w:szCs w:val="18"/>
      </w:rPr>
      <w:t>- </w:t>
    </w:r>
    <w:r w:rsidRPr="008C6FCA">
      <w:rPr>
        <w:rFonts w:ascii="Times New Roman" w:hAnsi="Times New Roman"/>
        <w:bCs/>
        <w:sz w:val="18"/>
        <w:szCs w:val="18"/>
      </w:rPr>
      <w:fldChar w:fldCharType="begin"/>
    </w:r>
    <w:r w:rsidRPr="008C6FCA">
      <w:rPr>
        <w:rFonts w:ascii="Times New Roman" w:hAnsi="Times New Roman"/>
        <w:bCs/>
        <w:sz w:val="18"/>
        <w:szCs w:val="18"/>
      </w:rPr>
      <w:instrText>PAGE</w:instrText>
    </w:r>
    <w:r w:rsidRPr="008C6FCA">
      <w:rPr>
        <w:rFonts w:ascii="Times New Roman" w:hAnsi="Times New Roman"/>
        <w:bCs/>
        <w:sz w:val="18"/>
        <w:szCs w:val="18"/>
      </w:rPr>
      <w:fldChar w:fldCharType="separate"/>
    </w:r>
    <w:r w:rsidR="00180EC4">
      <w:rPr>
        <w:rFonts w:ascii="Times New Roman" w:hAnsi="Times New Roman"/>
        <w:bCs/>
        <w:noProof/>
        <w:sz w:val="18"/>
        <w:szCs w:val="18"/>
      </w:rPr>
      <w:t>2</w:t>
    </w:r>
    <w:r w:rsidRPr="008C6FCA">
      <w:rPr>
        <w:rFonts w:ascii="Times New Roman" w:hAnsi="Times New Roman"/>
        <w:bCs/>
        <w:sz w:val="18"/>
        <w:szCs w:val="18"/>
      </w:rPr>
      <w:fldChar w:fldCharType="end"/>
    </w:r>
    <w:r w:rsidRPr="008C6FCA">
      <w:rPr>
        <w:rFonts w:ascii="Times New Roman" w:hAnsi="Times New Roman"/>
        <w:bCs/>
        <w:sz w:val="18"/>
        <w:szCs w:val="18"/>
      </w:rPr>
      <w:t>/</w:t>
    </w:r>
    <w:r w:rsidRPr="008C6FCA">
      <w:rPr>
        <w:rFonts w:ascii="Times New Roman" w:hAnsi="Times New Roman"/>
        <w:bCs/>
        <w:sz w:val="18"/>
        <w:szCs w:val="18"/>
      </w:rPr>
      <w:fldChar w:fldCharType="begin"/>
    </w:r>
    <w:r w:rsidRPr="008C6FCA">
      <w:rPr>
        <w:rFonts w:ascii="Times New Roman" w:hAnsi="Times New Roman"/>
        <w:bCs/>
        <w:sz w:val="18"/>
        <w:szCs w:val="18"/>
      </w:rPr>
      <w:instrText>NUMPAGES</w:instrText>
    </w:r>
    <w:r w:rsidRPr="008C6FCA">
      <w:rPr>
        <w:rFonts w:ascii="Times New Roman" w:hAnsi="Times New Roman"/>
        <w:bCs/>
        <w:sz w:val="18"/>
        <w:szCs w:val="18"/>
      </w:rPr>
      <w:fldChar w:fldCharType="separate"/>
    </w:r>
    <w:r w:rsidR="00180EC4">
      <w:rPr>
        <w:rFonts w:ascii="Times New Roman" w:hAnsi="Times New Roman"/>
        <w:bCs/>
        <w:noProof/>
        <w:sz w:val="18"/>
        <w:szCs w:val="18"/>
      </w:rPr>
      <w:t>12</w:t>
    </w:r>
    <w:r w:rsidRPr="008C6FCA">
      <w:rPr>
        <w:rFonts w:ascii="Times New Roman" w:hAnsi="Times New Roman"/>
        <w:bCs/>
        <w:sz w:val="18"/>
        <w:szCs w:val="18"/>
      </w:rPr>
      <w:fldChar w:fldCharType="end"/>
    </w:r>
    <w:r w:rsidRPr="008C6FCA">
      <w:rPr>
        <w:rFonts w:ascii="Times New Roman" w:hAnsi="Times New Roman"/>
        <w:bCs/>
        <w:sz w:val="18"/>
        <w:szCs w:val="18"/>
      </w:rPr>
      <w:t> -</w:t>
    </w:r>
  </w:p>
  <w:p w14:paraId="7DE7B03E" w14:textId="77777777" w:rsidR="0012127D" w:rsidRDefault="0012127D">
    <w:pPr>
      <w:pStyle w:val="En-tte"/>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D2B"/>
    <w:multiLevelType w:val="hybridMultilevel"/>
    <w:tmpl w:val="C500070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09A14A2"/>
    <w:multiLevelType w:val="hybridMultilevel"/>
    <w:tmpl w:val="60FAC492"/>
    <w:lvl w:ilvl="0" w:tplc="C14AE442">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1D25411E"/>
    <w:multiLevelType w:val="hybridMultilevel"/>
    <w:tmpl w:val="91723FA4"/>
    <w:lvl w:ilvl="0" w:tplc="03B227FE">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E75670"/>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6" w15:restartNumberingAfterBreak="0">
    <w:nsid w:val="407A57C4"/>
    <w:multiLevelType w:val="hybridMultilevel"/>
    <w:tmpl w:val="D78A5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10711C"/>
    <w:multiLevelType w:val="hybridMultilevel"/>
    <w:tmpl w:val="6F8CBE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110C8A"/>
    <w:multiLevelType w:val="hybridMultilevel"/>
    <w:tmpl w:val="8A4AB1C0"/>
    <w:lvl w:ilvl="0" w:tplc="0000000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1D424B"/>
    <w:multiLevelType w:val="hybridMultilevel"/>
    <w:tmpl w:val="15E097D2"/>
    <w:lvl w:ilvl="0" w:tplc="4392A122">
      <w:start w:val="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0" w15:restartNumberingAfterBreak="0">
    <w:nsid w:val="62E254C7"/>
    <w:multiLevelType w:val="hybridMultilevel"/>
    <w:tmpl w:val="80B4DE14"/>
    <w:lvl w:ilvl="0" w:tplc="B2A60A82">
      <w:start w:val="1"/>
      <w:numFmt w:val="lowerLetter"/>
      <w:lvlText w:val="%1)"/>
      <w:lvlJc w:val="left"/>
      <w:pPr>
        <w:ind w:left="720" w:hanging="360"/>
      </w:pPr>
      <w:rPr>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6995760"/>
    <w:multiLevelType w:val="hybridMultilevel"/>
    <w:tmpl w:val="A1F6D8EC"/>
    <w:lvl w:ilvl="0" w:tplc="00000006">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2" w15:restartNumberingAfterBreak="0">
    <w:nsid w:val="6BE803DA"/>
    <w:multiLevelType w:val="hybridMultilevel"/>
    <w:tmpl w:val="D24A08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3530755"/>
    <w:multiLevelType w:val="hybridMultilevel"/>
    <w:tmpl w:val="FCA6282A"/>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12"/>
  </w:num>
  <w:num w:numId="5">
    <w:abstractNumId w:val="7"/>
  </w:num>
  <w:num w:numId="6">
    <w:abstractNumId w:val="10"/>
  </w:num>
  <w:num w:numId="7">
    <w:abstractNumId w:val="11"/>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0"/>
  </w:num>
  <w:num w:numId="13">
    <w:abstractNumId w:val="3"/>
  </w:num>
  <w:num w:numId="14">
    <w:abstractNumId w:val="1"/>
  </w:num>
  <w:num w:numId="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ophie Debail">
    <w15:presenceInfo w15:providerId="AD" w15:userId="S-1-5-21-668633126-1050947757-515126597-50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uFntjU8YkjIJhMJAm7dtMEsO2kKvkYY1hXM9T6pbBIDap4EOjxAGPR86czgl+elvRMBwc8Y98u4wsryyruww==" w:salt="XVFRKTvVyGvtmRXqZQ/ZY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514"/>
    <w:rsid w:val="0000073C"/>
    <w:rsid w:val="0000125A"/>
    <w:rsid w:val="00001FBC"/>
    <w:rsid w:val="00001FCA"/>
    <w:rsid w:val="00012908"/>
    <w:rsid w:val="0002139D"/>
    <w:rsid w:val="00022999"/>
    <w:rsid w:val="000320B5"/>
    <w:rsid w:val="00033070"/>
    <w:rsid w:val="00033DD2"/>
    <w:rsid w:val="00037BA0"/>
    <w:rsid w:val="000404C5"/>
    <w:rsid w:val="00042010"/>
    <w:rsid w:val="000420E6"/>
    <w:rsid w:val="000454E8"/>
    <w:rsid w:val="000458CA"/>
    <w:rsid w:val="00046255"/>
    <w:rsid w:val="00050B7F"/>
    <w:rsid w:val="0005328C"/>
    <w:rsid w:val="00053737"/>
    <w:rsid w:val="00055382"/>
    <w:rsid w:val="000616F3"/>
    <w:rsid w:val="0006431B"/>
    <w:rsid w:val="000737F1"/>
    <w:rsid w:val="00075943"/>
    <w:rsid w:val="00085E3A"/>
    <w:rsid w:val="00090DE3"/>
    <w:rsid w:val="0009494E"/>
    <w:rsid w:val="000962EB"/>
    <w:rsid w:val="00097085"/>
    <w:rsid w:val="000A1237"/>
    <w:rsid w:val="000A4CB5"/>
    <w:rsid w:val="000A5226"/>
    <w:rsid w:val="000A54F1"/>
    <w:rsid w:val="000B0684"/>
    <w:rsid w:val="000C261A"/>
    <w:rsid w:val="000C6D25"/>
    <w:rsid w:val="000D2323"/>
    <w:rsid w:val="000D2D09"/>
    <w:rsid w:val="000E0AF7"/>
    <w:rsid w:val="000E221D"/>
    <w:rsid w:val="000E6005"/>
    <w:rsid w:val="000E6A2B"/>
    <w:rsid w:val="000F1818"/>
    <w:rsid w:val="000F19FB"/>
    <w:rsid w:val="000F22C1"/>
    <w:rsid w:val="000F2BB1"/>
    <w:rsid w:val="000F42EA"/>
    <w:rsid w:val="00100D7E"/>
    <w:rsid w:val="00101B3E"/>
    <w:rsid w:val="0010641D"/>
    <w:rsid w:val="001069D8"/>
    <w:rsid w:val="0011152A"/>
    <w:rsid w:val="00112B5A"/>
    <w:rsid w:val="00115148"/>
    <w:rsid w:val="00115496"/>
    <w:rsid w:val="0012127D"/>
    <w:rsid w:val="001234B0"/>
    <w:rsid w:val="00125C34"/>
    <w:rsid w:val="0012661E"/>
    <w:rsid w:val="00131EED"/>
    <w:rsid w:val="00133A29"/>
    <w:rsid w:val="001359DA"/>
    <w:rsid w:val="001362A2"/>
    <w:rsid w:val="00137770"/>
    <w:rsid w:val="00141219"/>
    <w:rsid w:val="001425F4"/>
    <w:rsid w:val="00143890"/>
    <w:rsid w:val="00145326"/>
    <w:rsid w:val="00145C80"/>
    <w:rsid w:val="00150054"/>
    <w:rsid w:val="001505CE"/>
    <w:rsid w:val="00153928"/>
    <w:rsid w:val="0015660D"/>
    <w:rsid w:val="0015696E"/>
    <w:rsid w:val="00160052"/>
    <w:rsid w:val="00162393"/>
    <w:rsid w:val="001642EA"/>
    <w:rsid w:val="001659AA"/>
    <w:rsid w:val="00177C56"/>
    <w:rsid w:val="00180EC4"/>
    <w:rsid w:val="00182DF8"/>
    <w:rsid w:val="0018591F"/>
    <w:rsid w:val="0018697B"/>
    <w:rsid w:val="00187CCF"/>
    <w:rsid w:val="001935EE"/>
    <w:rsid w:val="00193F51"/>
    <w:rsid w:val="0019470C"/>
    <w:rsid w:val="001A1EA3"/>
    <w:rsid w:val="001A733B"/>
    <w:rsid w:val="001B1C0E"/>
    <w:rsid w:val="001B2ACE"/>
    <w:rsid w:val="001B5E9A"/>
    <w:rsid w:val="001C1254"/>
    <w:rsid w:val="001C1B10"/>
    <w:rsid w:val="001C7E93"/>
    <w:rsid w:val="001D1E0C"/>
    <w:rsid w:val="001D699E"/>
    <w:rsid w:val="001D6CC0"/>
    <w:rsid w:val="001D76BF"/>
    <w:rsid w:val="001E1412"/>
    <w:rsid w:val="001E483A"/>
    <w:rsid w:val="001E51A8"/>
    <w:rsid w:val="001F3EDC"/>
    <w:rsid w:val="001F5365"/>
    <w:rsid w:val="001F59B9"/>
    <w:rsid w:val="001F65A7"/>
    <w:rsid w:val="0021060E"/>
    <w:rsid w:val="00213225"/>
    <w:rsid w:val="00213B7C"/>
    <w:rsid w:val="0021565D"/>
    <w:rsid w:val="00216D98"/>
    <w:rsid w:val="00221FDA"/>
    <w:rsid w:val="00222A1A"/>
    <w:rsid w:val="00223C02"/>
    <w:rsid w:val="00225767"/>
    <w:rsid w:val="00227063"/>
    <w:rsid w:val="002300D9"/>
    <w:rsid w:val="00234E6D"/>
    <w:rsid w:val="0025090B"/>
    <w:rsid w:val="00255C9E"/>
    <w:rsid w:val="00255DDE"/>
    <w:rsid w:val="002602F1"/>
    <w:rsid w:val="00260F19"/>
    <w:rsid w:val="00264BA4"/>
    <w:rsid w:val="002676B0"/>
    <w:rsid w:val="00270074"/>
    <w:rsid w:val="00274179"/>
    <w:rsid w:val="00280021"/>
    <w:rsid w:val="00282162"/>
    <w:rsid w:val="00283B78"/>
    <w:rsid w:val="00283F78"/>
    <w:rsid w:val="002846DD"/>
    <w:rsid w:val="00284FCF"/>
    <w:rsid w:val="00285BAF"/>
    <w:rsid w:val="002868F4"/>
    <w:rsid w:val="002939F4"/>
    <w:rsid w:val="002A1216"/>
    <w:rsid w:val="002A3C2C"/>
    <w:rsid w:val="002A4D0F"/>
    <w:rsid w:val="002A5532"/>
    <w:rsid w:val="002A5C25"/>
    <w:rsid w:val="002B0600"/>
    <w:rsid w:val="002B2987"/>
    <w:rsid w:val="002B3C67"/>
    <w:rsid w:val="002B5C42"/>
    <w:rsid w:val="002B6127"/>
    <w:rsid w:val="002C1B02"/>
    <w:rsid w:val="002C63C9"/>
    <w:rsid w:val="002C6729"/>
    <w:rsid w:val="002D06DE"/>
    <w:rsid w:val="002D1489"/>
    <w:rsid w:val="002D4042"/>
    <w:rsid w:val="002D6B13"/>
    <w:rsid w:val="002E016F"/>
    <w:rsid w:val="002E11BB"/>
    <w:rsid w:val="002E57CA"/>
    <w:rsid w:val="002E73CB"/>
    <w:rsid w:val="002F3895"/>
    <w:rsid w:val="002F4C66"/>
    <w:rsid w:val="003000A7"/>
    <w:rsid w:val="00304442"/>
    <w:rsid w:val="00306072"/>
    <w:rsid w:val="0031024E"/>
    <w:rsid w:val="003120CF"/>
    <w:rsid w:val="003138EF"/>
    <w:rsid w:val="00314D6D"/>
    <w:rsid w:val="00315D95"/>
    <w:rsid w:val="00316CAE"/>
    <w:rsid w:val="00323F20"/>
    <w:rsid w:val="0032435E"/>
    <w:rsid w:val="00324756"/>
    <w:rsid w:val="00326E90"/>
    <w:rsid w:val="003322F8"/>
    <w:rsid w:val="00355E53"/>
    <w:rsid w:val="00356907"/>
    <w:rsid w:val="003576C5"/>
    <w:rsid w:val="00367579"/>
    <w:rsid w:val="00370AC6"/>
    <w:rsid w:val="00370E9A"/>
    <w:rsid w:val="00372C55"/>
    <w:rsid w:val="003732CE"/>
    <w:rsid w:val="003740CF"/>
    <w:rsid w:val="003750EB"/>
    <w:rsid w:val="003759EC"/>
    <w:rsid w:val="00375CAB"/>
    <w:rsid w:val="00396B7C"/>
    <w:rsid w:val="0039789E"/>
    <w:rsid w:val="003A47A3"/>
    <w:rsid w:val="003A47C5"/>
    <w:rsid w:val="003A485C"/>
    <w:rsid w:val="003A6795"/>
    <w:rsid w:val="003C0AA6"/>
    <w:rsid w:val="003C2814"/>
    <w:rsid w:val="003C35DF"/>
    <w:rsid w:val="003D1431"/>
    <w:rsid w:val="003E34F0"/>
    <w:rsid w:val="003E3D17"/>
    <w:rsid w:val="003E716F"/>
    <w:rsid w:val="003F245C"/>
    <w:rsid w:val="003F2D02"/>
    <w:rsid w:val="003F4F00"/>
    <w:rsid w:val="004009FB"/>
    <w:rsid w:val="00402B96"/>
    <w:rsid w:val="00403463"/>
    <w:rsid w:val="00410D8B"/>
    <w:rsid w:val="00411825"/>
    <w:rsid w:val="00411D36"/>
    <w:rsid w:val="00412138"/>
    <w:rsid w:val="00413019"/>
    <w:rsid w:val="004131E4"/>
    <w:rsid w:val="00414350"/>
    <w:rsid w:val="00421199"/>
    <w:rsid w:val="0042142E"/>
    <w:rsid w:val="00423E6F"/>
    <w:rsid w:val="0042469F"/>
    <w:rsid w:val="004317EB"/>
    <w:rsid w:val="00432171"/>
    <w:rsid w:val="00432BEF"/>
    <w:rsid w:val="00433018"/>
    <w:rsid w:val="00434DE2"/>
    <w:rsid w:val="00442681"/>
    <w:rsid w:val="00443FE9"/>
    <w:rsid w:val="00444BFF"/>
    <w:rsid w:val="00447FBA"/>
    <w:rsid w:val="00456626"/>
    <w:rsid w:val="004570CB"/>
    <w:rsid w:val="00457D4C"/>
    <w:rsid w:val="00465AEE"/>
    <w:rsid w:val="0046734D"/>
    <w:rsid w:val="00474224"/>
    <w:rsid w:val="004766A8"/>
    <w:rsid w:val="00476995"/>
    <w:rsid w:val="00477433"/>
    <w:rsid w:val="0048303D"/>
    <w:rsid w:val="00487F00"/>
    <w:rsid w:val="00492119"/>
    <w:rsid w:val="00496CFC"/>
    <w:rsid w:val="004A2989"/>
    <w:rsid w:val="004A4694"/>
    <w:rsid w:val="004A5AE2"/>
    <w:rsid w:val="004A7DFE"/>
    <w:rsid w:val="004B11F2"/>
    <w:rsid w:val="004B25D4"/>
    <w:rsid w:val="004B3639"/>
    <w:rsid w:val="004B47BE"/>
    <w:rsid w:val="004B49FE"/>
    <w:rsid w:val="004B4C17"/>
    <w:rsid w:val="004B68A2"/>
    <w:rsid w:val="004B6ABD"/>
    <w:rsid w:val="004C0093"/>
    <w:rsid w:val="004C0D6F"/>
    <w:rsid w:val="004C1308"/>
    <w:rsid w:val="004C2173"/>
    <w:rsid w:val="004C3425"/>
    <w:rsid w:val="004C6CBC"/>
    <w:rsid w:val="004C6DCC"/>
    <w:rsid w:val="004C7B2E"/>
    <w:rsid w:val="004D0231"/>
    <w:rsid w:val="004D35CD"/>
    <w:rsid w:val="004D4B69"/>
    <w:rsid w:val="004D6336"/>
    <w:rsid w:val="004E3E44"/>
    <w:rsid w:val="004F18D2"/>
    <w:rsid w:val="004F1966"/>
    <w:rsid w:val="004F601B"/>
    <w:rsid w:val="00507014"/>
    <w:rsid w:val="005070E3"/>
    <w:rsid w:val="00507157"/>
    <w:rsid w:val="00507174"/>
    <w:rsid w:val="0051023D"/>
    <w:rsid w:val="0051287B"/>
    <w:rsid w:val="005148F7"/>
    <w:rsid w:val="00516395"/>
    <w:rsid w:val="00516DAE"/>
    <w:rsid w:val="0051780C"/>
    <w:rsid w:val="00520211"/>
    <w:rsid w:val="00523D30"/>
    <w:rsid w:val="00524309"/>
    <w:rsid w:val="005251D5"/>
    <w:rsid w:val="005278ED"/>
    <w:rsid w:val="00527EA3"/>
    <w:rsid w:val="005347F1"/>
    <w:rsid w:val="00534C72"/>
    <w:rsid w:val="005401BF"/>
    <w:rsid w:val="00542171"/>
    <w:rsid w:val="00544557"/>
    <w:rsid w:val="00544D70"/>
    <w:rsid w:val="00550D36"/>
    <w:rsid w:val="00555DEF"/>
    <w:rsid w:val="00560D53"/>
    <w:rsid w:val="005623E9"/>
    <w:rsid w:val="00571B73"/>
    <w:rsid w:val="00580A6E"/>
    <w:rsid w:val="00581A4D"/>
    <w:rsid w:val="00581C79"/>
    <w:rsid w:val="00582EE1"/>
    <w:rsid w:val="005841F1"/>
    <w:rsid w:val="00586B31"/>
    <w:rsid w:val="00590085"/>
    <w:rsid w:val="00590B80"/>
    <w:rsid w:val="005915C9"/>
    <w:rsid w:val="0059251E"/>
    <w:rsid w:val="00594F14"/>
    <w:rsid w:val="00596A01"/>
    <w:rsid w:val="005A1300"/>
    <w:rsid w:val="005A2622"/>
    <w:rsid w:val="005B0473"/>
    <w:rsid w:val="005B077E"/>
    <w:rsid w:val="005B2CE5"/>
    <w:rsid w:val="005B3422"/>
    <w:rsid w:val="005C1A59"/>
    <w:rsid w:val="005C5BED"/>
    <w:rsid w:val="005C5C5B"/>
    <w:rsid w:val="005D5E8C"/>
    <w:rsid w:val="005E396C"/>
    <w:rsid w:val="005E6120"/>
    <w:rsid w:val="005E76D3"/>
    <w:rsid w:val="005F0B19"/>
    <w:rsid w:val="005F18CC"/>
    <w:rsid w:val="005F2255"/>
    <w:rsid w:val="005F2C6F"/>
    <w:rsid w:val="005F34DB"/>
    <w:rsid w:val="005F56ED"/>
    <w:rsid w:val="0060300A"/>
    <w:rsid w:val="006037D8"/>
    <w:rsid w:val="006066F6"/>
    <w:rsid w:val="00611F7F"/>
    <w:rsid w:val="006121B8"/>
    <w:rsid w:val="00621613"/>
    <w:rsid w:val="00621DD5"/>
    <w:rsid w:val="00624F0B"/>
    <w:rsid w:val="006414F2"/>
    <w:rsid w:val="00641959"/>
    <w:rsid w:val="00643B6C"/>
    <w:rsid w:val="00643F8F"/>
    <w:rsid w:val="006448F5"/>
    <w:rsid w:val="006473EA"/>
    <w:rsid w:val="006474F3"/>
    <w:rsid w:val="00650140"/>
    <w:rsid w:val="00651C05"/>
    <w:rsid w:val="00651E41"/>
    <w:rsid w:val="0065235C"/>
    <w:rsid w:val="00652EF2"/>
    <w:rsid w:val="006538C7"/>
    <w:rsid w:val="00653E2E"/>
    <w:rsid w:val="0065583F"/>
    <w:rsid w:val="00655A36"/>
    <w:rsid w:val="00655FD0"/>
    <w:rsid w:val="006566C4"/>
    <w:rsid w:val="00657C8B"/>
    <w:rsid w:val="00660112"/>
    <w:rsid w:val="00660EB7"/>
    <w:rsid w:val="006613C3"/>
    <w:rsid w:val="006626CD"/>
    <w:rsid w:val="00664704"/>
    <w:rsid w:val="006651E7"/>
    <w:rsid w:val="00665826"/>
    <w:rsid w:val="00665A4C"/>
    <w:rsid w:val="0067097B"/>
    <w:rsid w:val="00671540"/>
    <w:rsid w:val="006855A4"/>
    <w:rsid w:val="00686C9F"/>
    <w:rsid w:val="00691272"/>
    <w:rsid w:val="00691DD9"/>
    <w:rsid w:val="0069224A"/>
    <w:rsid w:val="00694C90"/>
    <w:rsid w:val="006962C0"/>
    <w:rsid w:val="006A0F2B"/>
    <w:rsid w:val="006A5C00"/>
    <w:rsid w:val="006A7654"/>
    <w:rsid w:val="006B399C"/>
    <w:rsid w:val="006B3E54"/>
    <w:rsid w:val="006B3FC3"/>
    <w:rsid w:val="006B48C8"/>
    <w:rsid w:val="006C008D"/>
    <w:rsid w:val="006C31F0"/>
    <w:rsid w:val="006D0164"/>
    <w:rsid w:val="006D161B"/>
    <w:rsid w:val="006D3D0F"/>
    <w:rsid w:val="006E3B0F"/>
    <w:rsid w:val="006E57CA"/>
    <w:rsid w:val="006F3303"/>
    <w:rsid w:val="006F7521"/>
    <w:rsid w:val="0070329B"/>
    <w:rsid w:val="00704ED3"/>
    <w:rsid w:val="00706421"/>
    <w:rsid w:val="0070653B"/>
    <w:rsid w:val="0070766E"/>
    <w:rsid w:val="00707B96"/>
    <w:rsid w:val="00714180"/>
    <w:rsid w:val="007157DB"/>
    <w:rsid w:val="00716E50"/>
    <w:rsid w:val="00717AC2"/>
    <w:rsid w:val="007208C5"/>
    <w:rsid w:val="007230A7"/>
    <w:rsid w:val="007241C5"/>
    <w:rsid w:val="007246E2"/>
    <w:rsid w:val="007252D5"/>
    <w:rsid w:val="00725749"/>
    <w:rsid w:val="00726227"/>
    <w:rsid w:val="007306E9"/>
    <w:rsid w:val="00730907"/>
    <w:rsid w:val="00735973"/>
    <w:rsid w:val="00737C7E"/>
    <w:rsid w:val="00740E6E"/>
    <w:rsid w:val="00741EA4"/>
    <w:rsid w:val="00743BB8"/>
    <w:rsid w:val="007440D0"/>
    <w:rsid w:val="0074509E"/>
    <w:rsid w:val="00745FB5"/>
    <w:rsid w:val="0075030B"/>
    <w:rsid w:val="00751B41"/>
    <w:rsid w:val="00753ABD"/>
    <w:rsid w:val="007541D2"/>
    <w:rsid w:val="00757020"/>
    <w:rsid w:val="00757CDC"/>
    <w:rsid w:val="007602E7"/>
    <w:rsid w:val="00760867"/>
    <w:rsid w:val="0076439A"/>
    <w:rsid w:val="00767DE7"/>
    <w:rsid w:val="0077296E"/>
    <w:rsid w:val="00772DC2"/>
    <w:rsid w:val="00773F1C"/>
    <w:rsid w:val="00777280"/>
    <w:rsid w:val="00782246"/>
    <w:rsid w:val="00784330"/>
    <w:rsid w:val="0079028A"/>
    <w:rsid w:val="00790ED1"/>
    <w:rsid w:val="007956EF"/>
    <w:rsid w:val="0079587B"/>
    <w:rsid w:val="007958B8"/>
    <w:rsid w:val="00797732"/>
    <w:rsid w:val="007A1153"/>
    <w:rsid w:val="007A4EC4"/>
    <w:rsid w:val="007A7326"/>
    <w:rsid w:val="007A7CBA"/>
    <w:rsid w:val="007B4F7B"/>
    <w:rsid w:val="007B64D7"/>
    <w:rsid w:val="007C436F"/>
    <w:rsid w:val="007C4560"/>
    <w:rsid w:val="007C4ECF"/>
    <w:rsid w:val="007D1694"/>
    <w:rsid w:val="007D26E7"/>
    <w:rsid w:val="007D3BC5"/>
    <w:rsid w:val="007D4C7E"/>
    <w:rsid w:val="007D6D4B"/>
    <w:rsid w:val="007E1456"/>
    <w:rsid w:val="007E20ED"/>
    <w:rsid w:val="007E2AB9"/>
    <w:rsid w:val="007E6FB3"/>
    <w:rsid w:val="007F045F"/>
    <w:rsid w:val="007F7770"/>
    <w:rsid w:val="00801B11"/>
    <w:rsid w:val="008021AB"/>
    <w:rsid w:val="0080398E"/>
    <w:rsid w:val="00804325"/>
    <w:rsid w:val="00804BD8"/>
    <w:rsid w:val="00805935"/>
    <w:rsid w:val="00805C67"/>
    <w:rsid w:val="00806F4A"/>
    <w:rsid w:val="00810D33"/>
    <w:rsid w:val="00811A8E"/>
    <w:rsid w:val="00811ABF"/>
    <w:rsid w:val="00813828"/>
    <w:rsid w:val="00813B8E"/>
    <w:rsid w:val="00813F6F"/>
    <w:rsid w:val="00824113"/>
    <w:rsid w:val="008259EA"/>
    <w:rsid w:val="0082725A"/>
    <w:rsid w:val="00830160"/>
    <w:rsid w:val="00832DA6"/>
    <w:rsid w:val="008346D0"/>
    <w:rsid w:val="00835D72"/>
    <w:rsid w:val="00836943"/>
    <w:rsid w:val="00836A5C"/>
    <w:rsid w:val="00837717"/>
    <w:rsid w:val="00843B5A"/>
    <w:rsid w:val="008526B0"/>
    <w:rsid w:val="00856257"/>
    <w:rsid w:val="008573A0"/>
    <w:rsid w:val="00857B6E"/>
    <w:rsid w:val="00857E4F"/>
    <w:rsid w:val="00860ED7"/>
    <w:rsid w:val="00861BEE"/>
    <w:rsid w:val="008625E6"/>
    <w:rsid w:val="00862BD9"/>
    <w:rsid w:val="0086442A"/>
    <w:rsid w:val="0087084E"/>
    <w:rsid w:val="00870D72"/>
    <w:rsid w:val="00870E6D"/>
    <w:rsid w:val="00871ECA"/>
    <w:rsid w:val="0088240D"/>
    <w:rsid w:val="00885A61"/>
    <w:rsid w:val="00887DB7"/>
    <w:rsid w:val="00891F8F"/>
    <w:rsid w:val="00893BA8"/>
    <w:rsid w:val="00893F61"/>
    <w:rsid w:val="00894188"/>
    <w:rsid w:val="008945C0"/>
    <w:rsid w:val="00896C8D"/>
    <w:rsid w:val="008A5159"/>
    <w:rsid w:val="008A58BB"/>
    <w:rsid w:val="008A6788"/>
    <w:rsid w:val="008B1509"/>
    <w:rsid w:val="008B26D6"/>
    <w:rsid w:val="008B2E5C"/>
    <w:rsid w:val="008B316F"/>
    <w:rsid w:val="008B71EF"/>
    <w:rsid w:val="008C3626"/>
    <w:rsid w:val="008C4A7B"/>
    <w:rsid w:val="008C5F1E"/>
    <w:rsid w:val="008C6FCA"/>
    <w:rsid w:val="008D1EE0"/>
    <w:rsid w:val="008D4AC6"/>
    <w:rsid w:val="008D538C"/>
    <w:rsid w:val="008D730B"/>
    <w:rsid w:val="008E43CF"/>
    <w:rsid w:val="008E54EC"/>
    <w:rsid w:val="008F1649"/>
    <w:rsid w:val="008F4003"/>
    <w:rsid w:val="008F41C6"/>
    <w:rsid w:val="008F636E"/>
    <w:rsid w:val="008F6AE1"/>
    <w:rsid w:val="008F7A3B"/>
    <w:rsid w:val="0090217D"/>
    <w:rsid w:val="009024B4"/>
    <w:rsid w:val="009063F0"/>
    <w:rsid w:val="00906555"/>
    <w:rsid w:val="00907B0B"/>
    <w:rsid w:val="009171CF"/>
    <w:rsid w:val="009209CF"/>
    <w:rsid w:val="00921B2F"/>
    <w:rsid w:val="009262D8"/>
    <w:rsid w:val="0094172B"/>
    <w:rsid w:val="0094205C"/>
    <w:rsid w:val="009423A0"/>
    <w:rsid w:val="00942CBC"/>
    <w:rsid w:val="00946786"/>
    <w:rsid w:val="00946BE5"/>
    <w:rsid w:val="00946C07"/>
    <w:rsid w:val="00947203"/>
    <w:rsid w:val="0095266C"/>
    <w:rsid w:val="00953AB2"/>
    <w:rsid w:val="00961171"/>
    <w:rsid w:val="0096156D"/>
    <w:rsid w:val="00962707"/>
    <w:rsid w:val="00965741"/>
    <w:rsid w:val="009702D7"/>
    <w:rsid w:val="00974B7D"/>
    <w:rsid w:val="00975666"/>
    <w:rsid w:val="0097693E"/>
    <w:rsid w:val="00981D72"/>
    <w:rsid w:val="0098201C"/>
    <w:rsid w:val="0098543C"/>
    <w:rsid w:val="00990C5F"/>
    <w:rsid w:val="0099506A"/>
    <w:rsid w:val="00996460"/>
    <w:rsid w:val="00996FEF"/>
    <w:rsid w:val="009A0373"/>
    <w:rsid w:val="009A2642"/>
    <w:rsid w:val="009A5001"/>
    <w:rsid w:val="009B3211"/>
    <w:rsid w:val="009B4C60"/>
    <w:rsid w:val="009B55CA"/>
    <w:rsid w:val="009B7A1B"/>
    <w:rsid w:val="009C4767"/>
    <w:rsid w:val="009C55E6"/>
    <w:rsid w:val="009C6A20"/>
    <w:rsid w:val="009C7FF8"/>
    <w:rsid w:val="009E0A32"/>
    <w:rsid w:val="009E1C32"/>
    <w:rsid w:val="009E2D73"/>
    <w:rsid w:val="009E35FA"/>
    <w:rsid w:val="009E3982"/>
    <w:rsid w:val="009E481B"/>
    <w:rsid w:val="009E4B5A"/>
    <w:rsid w:val="009E4E32"/>
    <w:rsid w:val="009E7250"/>
    <w:rsid w:val="009F08C2"/>
    <w:rsid w:val="009F0FAA"/>
    <w:rsid w:val="009F3754"/>
    <w:rsid w:val="009F4CED"/>
    <w:rsid w:val="009F6D7F"/>
    <w:rsid w:val="00A020BA"/>
    <w:rsid w:val="00A0394E"/>
    <w:rsid w:val="00A1255F"/>
    <w:rsid w:val="00A17CCD"/>
    <w:rsid w:val="00A24128"/>
    <w:rsid w:val="00A24EB4"/>
    <w:rsid w:val="00A279AB"/>
    <w:rsid w:val="00A302A3"/>
    <w:rsid w:val="00A307C3"/>
    <w:rsid w:val="00A351CE"/>
    <w:rsid w:val="00A43407"/>
    <w:rsid w:val="00A438AF"/>
    <w:rsid w:val="00A43FFA"/>
    <w:rsid w:val="00A446CD"/>
    <w:rsid w:val="00A53998"/>
    <w:rsid w:val="00A610B0"/>
    <w:rsid w:val="00A61537"/>
    <w:rsid w:val="00A64973"/>
    <w:rsid w:val="00A64FD2"/>
    <w:rsid w:val="00A703D1"/>
    <w:rsid w:val="00A722EF"/>
    <w:rsid w:val="00A737C5"/>
    <w:rsid w:val="00A74630"/>
    <w:rsid w:val="00A75C67"/>
    <w:rsid w:val="00A811C7"/>
    <w:rsid w:val="00A832B5"/>
    <w:rsid w:val="00A921C5"/>
    <w:rsid w:val="00A92497"/>
    <w:rsid w:val="00AA1070"/>
    <w:rsid w:val="00AA19FC"/>
    <w:rsid w:val="00AA441F"/>
    <w:rsid w:val="00AA4921"/>
    <w:rsid w:val="00AA6D52"/>
    <w:rsid w:val="00AB0164"/>
    <w:rsid w:val="00AB1FAD"/>
    <w:rsid w:val="00AB347D"/>
    <w:rsid w:val="00AB4F44"/>
    <w:rsid w:val="00AB5CC2"/>
    <w:rsid w:val="00AB6811"/>
    <w:rsid w:val="00AB7507"/>
    <w:rsid w:val="00AC0942"/>
    <w:rsid w:val="00AC6371"/>
    <w:rsid w:val="00AC75A0"/>
    <w:rsid w:val="00AD139E"/>
    <w:rsid w:val="00AE31F5"/>
    <w:rsid w:val="00AE5FE3"/>
    <w:rsid w:val="00AE7563"/>
    <w:rsid w:val="00AF0D83"/>
    <w:rsid w:val="00AF10B0"/>
    <w:rsid w:val="00AF6580"/>
    <w:rsid w:val="00AF68E6"/>
    <w:rsid w:val="00AF6CE9"/>
    <w:rsid w:val="00B00570"/>
    <w:rsid w:val="00B017AC"/>
    <w:rsid w:val="00B0280A"/>
    <w:rsid w:val="00B03278"/>
    <w:rsid w:val="00B0408B"/>
    <w:rsid w:val="00B078CD"/>
    <w:rsid w:val="00B10A31"/>
    <w:rsid w:val="00B10EA3"/>
    <w:rsid w:val="00B12958"/>
    <w:rsid w:val="00B13738"/>
    <w:rsid w:val="00B15570"/>
    <w:rsid w:val="00B174D2"/>
    <w:rsid w:val="00B20D0C"/>
    <w:rsid w:val="00B2533A"/>
    <w:rsid w:val="00B26C8F"/>
    <w:rsid w:val="00B27091"/>
    <w:rsid w:val="00B30733"/>
    <w:rsid w:val="00B315B5"/>
    <w:rsid w:val="00B35D28"/>
    <w:rsid w:val="00B368C8"/>
    <w:rsid w:val="00B4095B"/>
    <w:rsid w:val="00B41753"/>
    <w:rsid w:val="00B45D94"/>
    <w:rsid w:val="00B512D5"/>
    <w:rsid w:val="00B51CCE"/>
    <w:rsid w:val="00B5257A"/>
    <w:rsid w:val="00B5314B"/>
    <w:rsid w:val="00B53414"/>
    <w:rsid w:val="00B5453F"/>
    <w:rsid w:val="00B55565"/>
    <w:rsid w:val="00B55B85"/>
    <w:rsid w:val="00B57FB6"/>
    <w:rsid w:val="00B61CD8"/>
    <w:rsid w:val="00B6357E"/>
    <w:rsid w:val="00B63E78"/>
    <w:rsid w:val="00B64D14"/>
    <w:rsid w:val="00B66B11"/>
    <w:rsid w:val="00B70069"/>
    <w:rsid w:val="00B74C06"/>
    <w:rsid w:val="00B776D6"/>
    <w:rsid w:val="00B86F16"/>
    <w:rsid w:val="00B907DA"/>
    <w:rsid w:val="00B90CB0"/>
    <w:rsid w:val="00B93494"/>
    <w:rsid w:val="00B97CDC"/>
    <w:rsid w:val="00BA003A"/>
    <w:rsid w:val="00BA219C"/>
    <w:rsid w:val="00BA3254"/>
    <w:rsid w:val="00BA3E05"/>
    <w:rsid w:val="00BA6597"/>
    <w:rsid w:val="00BA6F47"/>
    <w:rsid w:val="00BB102A"/>
    <w:rsid w:val="00BB2B29"/>
    <w:rsid w:val="00BB492C"/>
    <w:rsid w:val="00BB6625"/>
    <w:rsid w:val="00BB734F"/>
    <w:rsid w:val="00BC10C7"/>
    <w:rsid w:val="00BC321F"/>
    <w:rsid w:val="00BC7043"/>
    <w:rsid w:val="00BC719D"/>
    <w:rsid w:val="00BC71A0"/>
    <w:rsid w:val="00BD040C"/>
    <w:rsid w:val="00BD3AF4"/>
    <w:rsid w:val="00BD3D05"/>
    <w:rsid w:val="00BE0514"/>
    <w:rsid w:val="00BE6AA5"/>
    <w:rsid w:val="00BE7C6E"/>
    <w:rsid w:val="00BF0EC9"/>
    <w:rsid w:val="00C00888"/>
    <w:rsid w:val="00C03DA8"/>
    <w:rsid w:val="00C061AC"/>
    <w:rsid w:val="00C06E5E"/>
    <w:rsid w:val="00C1123F"/>
    <w:rsid w:val="00C12A12"/>
    <w:rsid w:val="00C244E1"/>
    <w:rsid w:val="00C24F1C"/>
    <w:rsid w:val="00C25A39"/>
    <w:rsid w:val="00C35527"/>
    <w:rsid w:val="00C361CC"/>
    <w:rsid w:val="00C44490"/>
    <w:rsid w:val="00C47BC0"/>
    <w:rsid w:val="00C543B5"/>
    <w:rsid w:val="00C54EB2"/>
    <w:rsid w:val="00C558EF"/>
    <w:rsid w:val="00C5766A"/>
    <w:rsid w:val="00C60952"/>
    <w:rsid w:val="00C60B69"/>
    <w:rsid w:val="00C648C8"/>
    <w:rsid w:val="00C72855"/>
    <w:rsid w:val="00C72921"/>
    <w:rsid w:val="00C72DB5"/>
    <w:rsid w:val="00C753C1"/>
    <w:rsid w:val="00C76556"/>
    <w:rsid w:val="00C76737"/>
    <w:rsid w:val="00C76A3F"/>
    <w:rsid w:val="00C84777"/>
    <w:rsid w:val="00C85D2F"/>
    <w:rsid w:val="00C87BAB"/>
    <w:rsid w:val="00C91448"/>
    <w:rsid w:val="00C94909"/>
    <w:rsid w:val="00C94D21"/>
    <w:rsid w:val="00C959F5"/>
    <w:rsid w:val="00C96B09"/>
    <w:rsid w:val="00C97AFC"/>
    <w:rsid w:val="00CA144A"/>
    <w:rsid w:val="00CA7C06"/>
    <w:rsid w:val="00CB2309"/>
    <w:rsid w:val="00CB2458"/>
    <w:rsid w:val="00CB2676"/>
    <w:rsid w:val="00CB5313"/>
    <w:rsid w:val="00CB58A5"/>
    <w:rsid w:val="00CC266A"/>
    <w:rsid w:val="00CC367B"/>
    <w:rsid w:val="00CC383A"/>
    <w:rsid w:val="00CC51E9"/>
    <w:rsid w:val="00CD2C3F"/>
    <w:rsid w:val="00CE01AE"/>
    <w:rsid w:val="00CE28ED"/>
    <w:rsid w:val="00CF5623"/>
    <w:rsid w:val="00CF6914"/>
    <w:rsid w:val="00CF7F54"/>
    <w:rsid w:val="00D001C6"/>
    <w:rsid w:val="00D00673"/>
    <w:rsid w:val="00D049B1"/>
    <w:rsid w:val="00D05AED"/>
    <w:rsid w:val="00D068A4"/>
    <w:rsid w:val="00D21E34"/>
    <w:rsid w:val="00D226AF"/>
    <w:rsid w:val="00D32528"/>
    <w:rsid w:val="00D326FE"/>
    <w:rsid w:val="00D329F7"/>
    <w:rsid w:val="00D371AD"/>
    <w:rsid w:val="00D37385"/>
    <w:rsid w:val="00D42B38"/>
    <w:rsid w:val="00D42B97"/>
    <w:rsid w:val="00D43006"/>
    <w:rsid w:val="00D5259E"/>
    <w:rsid w:val="00D602A8"/>
    <w:rsid w:val="00D6039E"/>
    <w:rsid w:val="00D618C4"/>
    <w:rsid w:val="00D641DF"/>
    <w:rsid w:val="00D71F58"/>
    <w:rsid w:val="00D73F02"/>
    <w:rsid w:val="00D76BBB"/>
    <w:rsid w:val="00D77F38"/>
    <w:rsid w:val="00D81C76"/>
    <w:rsid w:val="00D8497A"/>
    <w:rsid w:val="00D8644B"/>
    <w:rsid w:val="00D93CE1"/>
    <w:rsid w:val="00DA148E"/>
    <w:rsid w:val="00DA315B"/>
    <w:rsid w:val="00DA7B25"/>
    <w:rsid w:val="00DB130D"/>
    <w:rsid w:val="00DB1581"/>
    <w:rsid w:val="00DC14F2"/>
    <w:rsid w:val="00DC153A"/>
    <w:rsid w:val="00DC2D6C"/>
    <w:rsid w:val="00DC33C2"/>
    <w:rsid w:val="00DC3C87"/>
    <w:rsid w:val="00DC3F46"/>
    <w:rsid w:val="00DC410A"/>
    <w:rsid w:val="00DC48C5"/>
    <w:rsid w:val="00DC78F6"/>
    <w:rsid w:val="00DD2605"/>
    <w:rsid w:val="00DD2E60"/>
    <w:rsid w:val="00DD3785"/>
    <w:rsid w:val="00DD612F"/>
    <w:rsid w:val="00DD683A"/>
    <w:rsid w:val="00DE1223"/>
    <w:rsid w:val="00DE1C5B"/>
    <w:rsid w:val="00DE653C"/>
    <w:rsid w:val="00DF1DE5"/>
    <w:rsid w:val="00DF3B43"/>
    <w:rsid w:val="00DF3D45"/>
    <w:rsid w:val="00DF6E87"/>
    <w:rsid w:val="00DF786C"/>
    <w:rsid w:val="00E01CBA"/>
    <w:rsid w:val="00E021C6"/>
    <w:rsid w:val="00E02969"/>
    <w:rsid w:val="00E0477E"/>
    <w:rsid w:val="00E05880"/>
    <w:rsid w:val="00E06682"/>
    <w:rsid w:val="00E116C0"/>
    <w:rsid w:val="00E13AF8"/>
    <w:rsid w:val="00E16923"/>
    <w:rsid w:val="00E16DB2"/>
    <w:rsid w:val="00E17149"/>
    <w:rsid w:val="00E227DA"/>
    <w:rsid w:val="00E23672"/>
    <w:rsid w:val="00E23C46"/>
    <w:rsid w:val="00E3019A"/>
    <w:rsid w:val="00E30A8F"/>
    <w:rsid w:val="00E3197E"/>
    <w:rsid w:val="00E355ED"/>
    <w:rsid w:val="00E360EF"/>
    <w:rsid w:val="00E3755B"/>
    <w:rsid w:val="00E37B27"/>
    <w:rsid w:val="00E37D38"/>
    <w:rsid w:val="00E419E7"/>
    <w:rsid w:val="00E420C3"/>
    <w:rsid w:val="00E43CAC"/>
    <w:rsid w:val="00E45DEC"/>
    <w:rsid w:val="00E4759D"/>
    <w:rsid w:val="00E53245"/>
    <w:rsid w:val="00E54527"/>
    <w:rsid w:val="00E54EFE"/>
    <w:rsid w:val="00E567D3"/>
    <w:rsid w:val="00E57482"/>
    <w:rsid w:val="00E61E36"/>
    <w:rsid w:val="00E62F38"/>
    <w:rsid w:val="00E65E15"/>
    <w:rsid w:val="00E7118B"/>
    <w:rsid w:val="00E72055"/>
    <w:rsid w:val="00E75FAE"/>
    <w:rsid w:val="00E80C16"/>
    <w:rsid w:val="00E83E5C"/>
    <w:rsid w:val="00E91CB0"/>
    <w:rsid w:val="00E91FF6"/>
    <w:rsid w:val="00E92A73"/>
    <w:rsid w:val="00E92E8F"/>
    <w:rsid w:val="00EA0502"/>
    <w:rsid w:val="00EA0FB4"/>
    <w:rsid w:val="00EA2BD4"/>
    <w:rsid w:val="00EA2D78"/>
    <w:rsid w:val="00EA4953"/>
    <w:rsid w:val="00EA5466"/>
    <w:rsid w:val="00EB052B"/>
    <w:rsid w:val="00EB4CBE"/>
    <w:rsid w:val="00EC074B"/>
    <w:rsid w:val="00EC1A73"/>
    <w:rsid w:val="00EC1CE6"/>
    <w:rsid w:val="00EC264C"/>
    <w:rsid w:val="00EC4E04"/>
    <w:rsid w:val="00EC76EB"/>
    <w:rsid w:val="00ED227A"/>
    <w:rsid w:val="00ED2999"/>
    <w:rsid w:val="00ED5332"/>
    <w:rsid w:val="00ED5FA5"/>
    <w:rsid w:val="00ED6310"/>
    <w:rsid w:val="00EE31CC"/>
    <w:rsid w:val="00EE33EF"/>
    <w:rsid w:val="00EE5D3B"/>
    <w:rsid w:val="00EE5FD5"/>
    <w:rsid w:val="00EF07B8"/>
    <w:rsid w:val="00EF2BC3"/>
    <w:rsid w:val="00EF33E8"/>
    <w:rsid w:val="00EF353C"/>
    <w:rsid w:val="00EF6C9E"/>
    <w:rsid w:val="00EF7CDC"/>
    <w:rsid w:val="00F00823"/>
    <w:rsid w:val="00F07717"/>
    <w:rsid w:val="00F108FA"/>
    <w:rsid w:val="00F11718"/>
    <w:rsid w:val="00F118E4"/>
    <w:rsid w:val="00F14AD3"/>
    <w:rsid w:val="00F150BA"/>
    <w:rsid w:val="00F15940"/>
    <w:rsid w:val="00F16910"/>
    <w:rsid w:val="00F21006"/>
    <w:rsid w:val="00F210E3"/>
    <w:rsid w:val="00F236E3"/>
    <w:rsid w:val="00F23E11"/>
    <w:rsid w:val="00F2734C"/>
    <w:rsid w:val="00F331AF"/>
    <w:rsid w:val="00F33772"/>
    <w:rsid w:val="00F3399A"/>
    <w:rsid w:val="00F36C01"/>
    <w:rsid w:val="00F36F61"/>
    <w:rsid w:val="00F37E5A"/>
    <w:rsid w:val="00F44289"/>
    <w:rsid w:val="00F44A2E"/>
    <w:rsid w:val="00F469E8"/>
    <w:rsid w:val="00F50593"/>
    <w:rsid w:val="00F54B1A"/>
    <w:rsid w:val="00F573E1"/>
    <w:rsid w:val="00F60342"/>
    <w:rsid w:val="00F61418"/>
    <w:rsid w:val="00F62CA4"/>
    <w:rsid w:val="00F64E9F"/>
    <w:rsid w:val="00F66D68"/>
    <w:rsid w:val="00F707B0"/>
    <w:rsid w:val="00F70DFB"/>
    <w:rsid w:val="00F73260"/>
    <w:rsid w:val="00F74934"/>
    <w:rsid w:val="00F761AD"/>
    <w:rsid w:val="00F76976"/>
    <w:rsid w:val="00F83C41"/>
    <w:rsid w:val="00F86B7C"/>
    <w:rsid w:val="00F966A9"/>
    <w:rsid w:val="00FA371D"/>
    <w:rsid w:val="00FA51A5"/>
    <w:rsid w:val="00FA59C8"/>
    <w:rsid w:val="00FA61B1"/>
    <w:rsid w:val="00FA68BF"/>
    <w:rsid w:val="00FB2748"/>
    <w:rsid w:val="00FB69E9"/>
    <w:rsid w:val="00FB6FF8"/>
    <w:rsid w:val="00FB7060"/>
    <w:rsid w:val="00FC2A27"/>
    <w:rsid w:val="00FC3544"/>
    <w:rsid w:val="00FC4486"/>
    <w:rsid w:val="00FC4545"/>
    <w:rsid w:val="00FC6D4B"/>
    <w:rsid w:val="00FD03A5"/>
    <w:rsid w:val="00FD32F7"/>
    <w:rsid w:val="00FD3AC9"/>
    <w:rsid w:val="00FD794B"/>
    <w:rsid w:val="00FE1023"/>
    <w:rsid w:val="00FE552D"/>
    <w:rsid w:val="00FE6892"/>
    <w:rsid w:val="00FE7104"/>
    <w:rsid w:val="00FF239C"/>
    <w:rsid w:val="00FF5E60"/>
    <w:rsid w:val="00FF5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253916D"/>
  <w15:docId w15:val="{D40D73F2-35D0-4069-A9CA-1BDDBA55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90B"/>
  </w:style>
  <w:style w:type="paragraph" w:styleId="Titre1">
    <w:name w:val="heading 1"/>
    <w:basedOn w:val="Normal"/>
    <w:next w:val="Normal"/>
    <w:link w:val="Titre1Car"/>
    <w:qFormat/>
    <w:pPr>
      <w:spacing w:before="480"/>
      <w:outlineLvl w:val="0"/>
    </w:pPr>
    <w:rPr>
      <w:rFonts w:ascii="Arial Narrow" w:hAnsi="Arial Narrow"/>
      <w:b/>
      <w:sz w:val="30"/>
    </w:rPr>
  </w:style>
  <w:style w:type="paragraph" w:styleId="Titre2">
    <w:name w:val="heading 2"/>
    <w:aliases w:val="T2,t2"/>
    <w:basedOn w:val="Normal"/>
    <w:next w:val="Normal"/>
    <w:qFormat/>
    <w:pPr>
      <w:keepNext/>
      <w:spacing w:before="240" w:after="720"/>
      <w:jc w:val="center"/>
      <w:outlineLvl w:val="1"/>
    </w:pPr>
    <w:rPr>
      <w:rFonts w:ascii="Arial Narrow" w:hAnsi="Arial Narrow"/>
      <w:b/>
      <w:sz w:val="30"/>
    </w:rPr>
  </w:style>
  <w:style w:type="paragraph" w:styleId="Titre3">
    <w:name w:val="heading 3"/>
    <w:basedOn w:val="Normal"/>
    <w:next w:val="Normal"/>
    <w:qFormat/>
    <w:pPr>
      <w:keepNext/>
      <w:outlineLvl w:val="2"/>
    </w:pPr>
    <w:rPr>
      <w:rFonts w:ascii="Arial Narrow" w:hAnsi="Arial Narrow"/>
      <w:sz w:val="24"/>
    </w:rPr>
  </w:style>
  <w:style w:type="paragraph" w:styleId="Titre4">
    <w:name w:val="heading 4"/>
    <w:basedOn w:val="Normal"/>
    <w:next w:val="Normal"/>
    <w:qFormat/>
    <w:pPr>
      <w:keepNext/>
      <w:jc w:val="both"/>
      <w:outlineLvl w:val="3"/>
    </w:pPr>
    <w:rPr>
      <w:sz w:val="24"/>
    </w:rPr>
  </w:style>
  <w:style w:type="paragraph" w:styleId="Titre5">
    <w:name w:val="heading 5"/>
    <w:basedOn w:val="Normal"/>
    <w:next w:val="Normal"/>
    <w:qFormat/>
    <w:pPr>
      <w:keepNext/>
      <w:jc w:val="center"/>
      <w:outlineLvl w:val="4"/>
    </w:pPr>
    <w:rPr>
      <w:rFonts w:ascii="Arial Narrow" w:hAnsi="Arial Narrow"/>
      <w:b/>
      <w:sz w:val="24"/>
    </w:rPr>
  </w:style>
  <w:style w:type="paragraph" w:styleId="Titre6">
    <w:name w:val="heading 6"/>
    <w:basedOn w:val="Normal"/>
    <w:next w:val="Normal"/>
    <w:qFormat/>
    <w:pPr>
      <w:keepNext/>
      <w:spacing w:before="120"/>
      <w:jc w:val="center"/>
      <w:outlineLvl w:val="5"/>
    </w:pPr>
    <w:rPr>
      <w:sz w:val="24"/>
    </w:rPr>
  </w:style>
  <w:style w:type="paragraph" w:styleId="Titre7">
    <w:name w:val="heading 7"/>
    <w:basedOn w:val="Normal"/>
    <w:next w:val="Normal"/>
    <w:qFormat/>
    <w:pPr>
      <w:keepNext/>
      <w:spacing w:before="120"/>
      <w:jc w:val="center"/>
      <w:outlineLvl w:val="6"/>
    </w:pPr>
    <w:rPr>
      <w:b/>
      <w:i/>
      <w:sz w:val="24"/>
    </w:rPr>
  </w:style>
  <w:style w:type="paragraph" w:styleId="Titre8">
    <w:name w:val="heading 8"/>
    <w:basedOn w:val="Normal"/>
    <w:next w:val="Normal"/>
    <w:qFormat/>
    <w:pPr>
      <w:keepNext/>
      <w:jc w:val="right"/>
      <w:outlineLvl w:val="7"/>
    </w:pPr>
    <w:rPr>
      <w:i/>
      <w:sz w:val="24"/>
    </w:rPr>
  </w:style>
  <w:style w:type="paragraph" w:styleId="Titre9">
    <w:name w:val="heading 9"/>
    <w:basedOn w:val="Normal"/>
    <w:next w:val="Normal"/>
    <w:qFormat/>
    <w:pPr>
      <w:keepNext/>
      <w:spacing w:after="240"/>
      <w:jc w:val="center"/>
      <w:outlineLvl w:val="8"/>
    </w:pPr>
    <w:rPr>
      <w:rFonts w:ascii="Arial Narrow" w:hAnsi="Arial Narrow"/>
      <w:b/>
      <w:cap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ulation">
    <w:name w:val="tabulation"/>
    <w:basedOn w:val="Normal"/>
    <w:uiPriority w:val="99"/>
    <w:pPr>
      <w:tabs>
        <w:tab w:val="left" w:leader="dot" w:pos="4678"/>
      </w:tabs>
      <w:spacing w:before="240"/>
      <w:ind w:left="357" w:hanging="357"/>
      <w:jc w:val="both"/>
    </w:pPr>
    <w:rPr>
      <w:rFonts w:ascii="Arial Narrow" w:hAnsi="Arial Narrow"/>
      <w:sz w:val="24"/>
    </w:rPr>
  </w:style>
  <w:style w:type="paragraph" w:styleId="Corpsdetexte">
    <w:name w:val="Body Text"/>
    <w:basedOn w:val="Normal"/>
    <w:pPr>
      <w:spacing w:before="240"/>
      <w:jc w:val="both"/>
    </w:pPr>
    <w:rPr>
      <w:rFonts w:ascii="Arial Narrow" w:hAnsi="Arial Narrow"/>
      <w:sz w:val="24"/>
    </w:rPr>
  </w:style>
  <w:style w:type="paragraph" w:styleId="Retraitcorpsdetexte">
    <w:name w:val="Body Text Indent"/>
    <w:basedOn w:val="Normal"/>
    <w:link w:val="RetraitcorpsdetexteCar"/>
    <w:pPr>
      <w:spacing w:before="240"/>
      <w:ind w:firstLine="567"/>
      <w:jc w:val="both"/>
    </w:pPr>
    <w:rPr>
      <w:rFonts w:ascii="Arial Narrow" w:hAnsi="Arial Narrow"/>
      <w:sz w:val="24"/>
    </w:rPr>
  </w:style>
  <w:style w:type="paragraph" w:styleId="Listepuces">
    <w:name w:val="List Bullet"/>
    <w:basedOn w:val="Normal"/>
    <w:autoRedefine/>
    <w:pPr>
      <w:spacing w:before="240"/>
      <w:jc w:val="both"/>
    </w:pPr>
    <w:rPr>
      <w:rFonts w:ascii="Arial Narrow" w:hAnsi="Arial Narrow"/>
      <w:sz w:val="24"/>
    </w:rPr>
  </w:style>
  <w:style w:type="character" w:styleId="Appelnotedebasdep">
    <w:name w:val="footnote reference"/>
    <w:semiHidden/>
    <w:rPr>
      <w:vertAlign w:val="superscript"/>
    </w:rPr>
  </w:style>
  <w:style w:type="paragraph" w:styleId="Titre">
    <w:name w:val="Title"/>
    <w:basedOn w:val="Normal"/>
    <w:qFormat/>
    <w:pPr>
      <w:jc w:val="center"/>
    </w:pPr>
    <w:rPr>
      <w:b/>
      <w:sz w:val="32"/>
    </w:rPr>
  </w:style>
  <w:style w:type="paragraph" w:styleId="Sous-titre">
    <w:name w:val="Subtitle"/>
    <w:basedOn w:val="Normal"/>
    <w:qFormat/>
    <w:pPr>
      <w:jc w:val="center"/>
    </w:pPr>
    <w:rPr>
      <w:sz w:val="32"/>
    </w:rPr>
  </w:style>
  <w:style w:type="paragraph" w:styleId="Corpsdetexte3">
    <w:name w:val="Body Text 3"/>
    <w:basedOn w:val="Normal"/>
    <w:rPr>
      <w:rFonts w:ascii="Arial" w:hAnsi="Arial"/>
      <w:b/>
      <w:sz w:val="22"/>
    </w:rPr>
  </w:style>
  <w:style w:type="paragraph" w:styleId="Corpsdetexte2">
    <w:name w:val="Body Text 2"/>
    <w:basedOn w:val="Normal"/>
    <w:pPr>
      <w:spacing w:before="240" w:after="240"/>
      <w:jc w:val="center"/>
    </w:pPr>
    <w:rPr>
      <w:rFonts w:ascii="Arial Narrow" w:hAnsi="Arial Narrow"/>
      <w:b/>
      <w:caps/>
      <w:sz w:val="28"/>
    </w:rPr>
  </w:style>
  <w:style w:type="paragraph" w:styleId="Notedebasdepage">
    <w:name w:val="footnote text"/>
    <w:basedOn w:val="Normal"/>
    <w:semiHidden/>
    <w:pPr>
      <w:spacing w:before="240"/>
      <w:ind w:firstLine="567"/>
      <w:jc w:val="both"/>
    </w:pPr>
    <w:rPr>
      <w:rFonts w:ascii="Arial Narrow" w:hAnsi="Arial Narrow"/>
    </w:rPr>
  </w:style>
  <w:style w:type="character" w:styleId="Numrodepage">
    <w:name w:val="page number"/>
    <w:basedOn w:val="Policepardfaut"/>
  </w:style>
  <w:style w:type="paragraph" w:styleId="En-tte">
    <w:name w:val="header"/>
    <w:basedOn w:val="Normal"/>
    <w:link w:val="En-tteCar"/>
    <w:uiPriority w:val="99"/>
    <w:pPr>
      <w:jc w:val="center"/>
    </w:pPr>
    <w:rPr>
      <w:rFonts w:ascii="Arial Narrow" w:hAnsi="Arial Narrow"/>
      <w:sz w:val="22"/>
    </w:rPr>
  </w:style>
  <w:style w:type="paragraph" w:styleId="Pieddepage">
    <w:name w:val="footer"/>
    <w:basedOn w:val="Normal"/>
    <w:pPr>
      <w:ind w:firstLine="567"/>
      <w:jc w:val="right"/>
    </w:pPr>
    <w:rPr>
      <w:rFonts w:ascii="Arial Narrow" w:hAnsi="Arial Narrow"/>
      <w:sz w:val="12"/>
    </w:rPr>
  </w:style>
  <w:style w:type="paragraph" w:styleId="Textedebulles">
    <w:name w:val="Balloon Text"/>
    <w:basedOn w:val="Normal"/>
    <w:semiHidden/>
    <w:rsid w:val="003138EF"/>
    <w:rPr>
      <w:rFonts w:ascii="Tahoma" w:hAnsi="Tahoma" w:cs="Tahoma"/>
      <w:sz w:val="16"/>
      <w:szCs w:val="16"/>
    </w:rPr>
  </w:style>
  <w:style w:type="paragraph" w:styleId="Normalcentr">
    <w:name w:val="Block Text"/>
    <w:basedOn w:val="Normal"/>
    <w:link w:val="NormalcentrCar"/>
    <w:rsid w:val="00FD03A5"/>
    <w:pPr>
      <w:ind w:left="1419" w:right="143" w:hanging="142"/>
      <w:jc w:val="both"/>
    </w:pPr>
    <w:rPr>
      <w:rFonts w:ascii="Arial Narrow" w:hAnsi="Arial Narrow"/>
      <w:sz w:val="24"/>
    </w:rPr>
  </w:style>
  <w:style w:type="table" w:styleId="Grilledutableau">
    <w:name w:val="Table Grid"/>
    <w:basedOn w:val="TableauNormal"/>
    <w:rsid w:val="00F70DF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entrCar">
    <w:name w:val="Normal centré Car"/>
    <w:link w:val="Normalcentr"/>
    <w:rsid w:val="00A832B5"/>
    <w:rPr>
      <w:rFonts w:ascii="Arial Narrow" w:hAnsi="Arial Narrow"/>
      <w:sz w:val="24"/>
      <w:lang w:val="fr-FR" w:eastAsia="fr-FR" w:bidi="ar-SA"/>
    </w:rPr>
  </w:style>
  <w:style w:type="character" w:styleId="Marquedecommentaire">
    <w:name w:val="annotation reference"/>
    <w:semiHidden/>
    <w:rsid w:val="000320B5"/>
    <w:rPr>
      <w:sz w:val="16"/>
      <w:szCs w:val="16"/>
    </w:rPr>
  </w:style>
  <w:style w:type="paragraph" w:styleId="Commentaire">
    <w:name w:val="annotation text"/>
    <w:basedOn w:val="Normal"/>
    <w:link w:val="CommentaireCar"/>
    <w:uiPriority w:val="99"/>
    <w:rsid w:val="000320B5"/>
  </w:style>
  <w:style w:type="paragraph" w:styleId="Objetducommentaire">
    <w:name w:val="annotation subject"/>
    <w:basedOn w:val="Commentaire"/>
    <w:next w:val="Commentaire"/>
    <w:semiHidden/>
    <w:rsid w:val="000320B5"/>
    <w:rPr>
      <w:b/>
      <w:bCs/>
    </w:rPr>
  </w:style>
  <w:style w:type="paragraph" w:customStyle="1" w:styleId="TexteCC">
    <w:name w:val="Texte CC"/>
    <w:basedOn w:val="Normal"/>
    <w:link w:val="TexteCCCar"/>
    <w:autoRedefine/>
    <w:rsid w:val="00177C56"/>
    <w:pPr>
      <w:tabs>
        <w:tab w:val="left" w:pos="0"/>
      </w:tabs>
      <w:spacing w:before="120"/>
      <w:jc w:val="both"/>
    </w:pPr>
    <w:rPr>
      <w:sz w:val="24"/>
    </w:rPr>
  </w:style>
  <w:style w:type="character" w:customStyle="1" w:styleId="TexteCCCar">
    <w:name w:val="Texte CC Car"/>
    <w:link w:val="TexteCC"/>
    <w:rsid w:val="00177C56"/>
    <w:rPr>
      <w:sz w:val="24"/>
      <w:lang w:val="fr-FR" w:eastAsia="fr-FR" w:bidi="ar-SA"/>
    </w:rPr>
  </w:style>
  <w:style w:type="paragraph" w:customStyle="1" w:styleId="Car1CarCarCar">
    <w:name w:val="Car1 Car Car Car"/>
    <w:basedOn w:val="Normal"/>
    <w:rsid w:val="00BC719D"/>
    <w:pPr>
      <w:spacing w:after="160" w:line="240" w:lineRule="exact"/>
    </w:pPr>
  </w:style>
  <w:style w:type="paragraph" w:customStyle="1" w:styleId="CarCar2">
    <w:name w:val="Car Car2"/>
    <w:basedOn w:val="Normal"/>
    <w:rsid w:val="0048303D"/>
    <w:pPr>
      <w:spacing w:after="160" w:line="240" w:lineRule="exact"/>
    </w:pPr>
  </w:style>
  <w:style w:type="paragraph" w:customStyle="1" w:styleId="Texte">
    <w:name w:val="Texte"/>
    <w:basedOn w:val="Normal"/>
    <w:link w:val="TexteCar"/>
    <w:qFormat/>
    <w:rsid w:val="00D76BBB"/>
    <w:pPr>
      <w:spacing w:before="120" w:after="120"/>
      <w:ind w:firstLine="851"/>
      <w:jc w:val="both"/>
    </w:pPr>
    <w:rPr>
      <w:sz w:val="24"/>
      <w:szCs w:val="24"/>
    </w:rPr>
  </w:style>
  <w:style w:type="character" w:customStyle="1" w:styleId="TexteCar">
    <w:name w:val="Texte Car"/>
    <w:link w:val="Texte"/>
    <w:rsid w:val="00D76BBB"/>
    <w:rPr>
      <w:sz w:val="24"/>
      <w:szCs w:val="24"/>
      <w:lang w:val="fr-FR" w:eastAsia="fr-FR" w:bidi="ar-SA"/>
    </w:rPr>
  </w:style>
  <w:style w:type="paragraph" w:customStyle="1" w:styleId="CarCar">
    <w:name w:val="Car Car"/>
    <w:basedOn w:val="Normal"/>
    <w:rsid w:val="001A733B"/>
    <w:pPr>
      <w:spacing w:after="160" w:line="240" w:lineRule="exact"/>
    </w:pPr>
  </w:style>
  <w:style w:type="character" w:customStyle="1" w:styleId="TexteCCCarCar">
    <w:name w:val="Texte CC Car Car"/>
    <w:rsid w:val="009E4B5A"/>
    <w:rPr>
      <w:sz w:val="24"/>
      <w:szCs w:val="24"/>
      <w:lang w:val="fr-FR" w:eastAsia="fr-FR" w:bidi="ar-SA"/>
    </w:rPr>
  </w:style>
  <w:style w:type="paragraph" w:customStyle="1" w:styleId="TitreRQ">
    <w:name w:val="Titre RQ"/>
    <w:basedOn w:val="Normal"/>
    <w:rsid w:val="00EE5D3B"/>
    <w:pPr>
      <w:ind w:left="-567" w:right="-624"/>
      <w:jc w:val="center"/>
      <w:outlineLvl w:val="0"/>
    </w:pPr>
    <w:rPr>
      <w:b/>
      <w:caps/>
      <w:sz w:val="24"/>
      <w:szCs w:val="24"/>
    </w:rPr>
  </w:style>
  <w:style w:type="paragraph" w:customStyle="1" w:styleId="Car2">
    <w:name w:val="Car2"/>
    <w:basedOn w:val="Normal"/>
    <w:semiHidden/>
    <w:rsid w:val="00EE5D3B"/>
    <w:pPr>
      <w:spacing w:after="160" w:line="240" w:lineRule="exact"/>
      <w:jc w:val="both"/>
    </w:pPr>
    <w:rPr>
      <w:rFonts w:ascii="Verdana" w:hAnsi="Verdana"/>
      <w:lang w:val="en-US" w:eastAsia="en-US"/>
    </w:rPr>
  </w:style>
  <w:style w:type="character" w:customStyle="1" w:styleId="RetraitcorpsdetexteCar">
    <w:name w:val="Retrait corps de texte Car"/>
    <w:link w:val="Retraitcorpsdetexte"/>
    <w:rsid w:val="005E6120"/>
    <w:rPr>
      <w:rFonts w:ascii="Arial Narrow" w:hAnsi="Arial Narrow"/>
      <w:sz w:val="24"/>
    </w:rPr>
  </w:style>
  <w:style w:type="character" w:customStyle="1" w:styleId="En-tteCar">
    <w:name w:val="En-tête Car"/>
    <w:link w:val="En-tte"/>
    <w:uiPriority w:val="99"/>
    <w:rsid w:val="004C1308"/>
    <w:rPr>
      <w:rFonts w:ascii="Arial Narrow" w:hAnsi="Arial Narrow"/>
      <w:sz w:val="22"/>
    </w:rPr>
  </w:style>
  <w:style w:type="paragraph" w:customStyle="1" w:styleId="CarCar1">
    <w:name w:val="Car Car1"/>
    <w:basedOn w:val="Normal"/>
    <w:rsid w:val="004C1308"/>
    <w:pPr>
      <w:spacing w:after="160" w:line="240" w:lineRule="exact"/>
    </w:pPr>
  </w:style>
  <w:style w:type="paragraph" w:customStyle="1" w:styleId="1">
    <w:name w:val="1"/>
    <w:basedOn w:val="Normal"/>
    <w:rsid w:val="00090DE3"/>
    <w:pPr>
      <w:spacing w:after="160" w:line="240" w:lineRule="exact"/>
    </w:pPr>
  </w:style>
  <w:style w:type="paragraph" w:styleId="NormalWeb">
    <w:name w:val="Normal (Web)"/>
    <w:basedOn w:val="Normal"/>
    <w:rsid w:val="00B776D6"/>
    <w:pPr>
      <w:spacing w:before="100" w:beforeAutospacing="1" w:after="100" w:afterAutospacing="1"/>
      <w:ind w:left="75" w:right="225"/>
    </w:pPr>
    <w:rPr>
      <w:rFonts w:ascii="Arial" w:hAnsi="Arial" w:cs="Arial"/>
    </w:rPr>
  </w:style>
  <w:style w:type="character" w:customStyle="1" w:styleId="Titre1Car">
    <w:name w:val="Titre 1 Car"/>
    <w:link w:val="Titre1"/>
    <w:rsid w:val="009E35FA"/>
    <w:rPr>
      <w:rFonts w:ascii="Arial Narrow" w:hAnsi="Arial Narrow"/>
      <w:b/>
      <w:sz w:val="30"/>
    </w:rPr>
  </w:style>
  <w:style w:type="paragraph" w:styleId="Paragraphedeliste">
    <w:name w:val="List Paragraph"/>
    <w:basedOn w:val="Normal"/>
    <w:uiPriority w:val="34"/>
    <w:qFormat/>
    <w:rsid w:val="00255C9E"/>
    <w:pPr>
      <w:ind w:left="720"/>
      <w:contextualSpacing/>
    </w:pPr>
  </w:style>
  <w:style w:type="paragraph" w:customStyle="1" w:styleId="fcasegauche">
    <w:name w:val="f_case_gauche"/>
    <w:basedOn w:val="Normal"/>
    <w:rsid w:val="00A722EF"/>
    <w:pPr>
      <w:suppressAutoHyphens/>
      <w:spacing w:after="60"/>
      <w:ind w:left="284" w:hanging="284"/>
      <w:jc w:val="both"/>
    </w:pPr>
    <w:rPr>
      <w:rFonts w:ascii="Univers" w:hAnsi="Univers" w:cs="Univers"/>
      <w:lang w:eastAsia="zh-CN"/>
    </w:rPr>
  </w:style>
  <w:style w:type="paragraph" w:customStyle="1" w:styleId="Pointsdefuite">
    <w:name w:val="Points de fuite"/>
    <w:basedOn w:val="Normal"/>
    <w:rsid w:val="009024B4"/>
    <w:pPr>
      <w:tabs>
        <w:tab w:val="right" w:leader="dot" w:pos="9356"/>
      </w:tabs>
      <w:spacing w:before="120"/>
      <w:jc w:val="both"/>
    </w:pPr>
    <w:rPr>
      <w:rFonts w:ascii="Arial" w:hAnsi="Arial"/>
      <w:noProof/>
    </w:rPr>
  </w:style>
  <w:style w:type="character" w:customStyle="1" w:styleId="CommentaireCar">
    <w:name w:val="Commentaire Car"/>
    <w:basedOn w:val="Policepardfaut"/>
    <w:link w:val="Commentaire"/>
    <w:uiPriority w:val="99"/>
    <w:rsid w:val="00AB1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2832">
      <w:bodyDiv w:val="1"/>
      <w:marLeft w:val="0"/>
      <w:marRight w:val="0"/>
      <w:marTop w:val="0"/>
      <w:marBottom w:val="0"/>
      <w:divBdr>
        <w:top w:val="none" w:sz="0" w:space="0" w:color="auto"/>
        <w:left w:val="none" w:sz="0" w:space="0" w:color="auto"/>
        <w:bottom w:val="none" w:sz="0" w:space="0" w:color="auto"/>
        <w:right w:val="none" w:sz="0" w:space="0" w:color="auto"/>
      </w:divBdr>
    </w:div>
    <w:div w:id="104273517">
      <w:bodyDiv w:val="1"/>
      <w:marLeft w:val="0"/>
      <w:marRight w:val="0"/>
      <w:marTop w:val="0"/>
      <w:marBottom w:val="0"/>
      <w:divBdr>
        <w:top w:val="none" w:sz="0" w:space="0" w:color="auto"/>
        <w:left w:val="none" w:sz="0" w:space="0" w:color="auto"/>
        <w:bottom w:val="none" w:sz="0" w:space="0" w:color="auto"/>
        <w:right w:val="none" w:sz="0" w:space="0" w:color="auto"/>
      </w:divBdr>
    </w:div>
    <w:div w:id="647855763">
      <w:bodyDiv w:val="1"/>
      <w:marLeft w:val="0"/>
      <w:marRight w:val="0"/>
      <w:marTop w:val="0"/>
      <w:marBottom w:val="0"/>
      <w:divBdr>
        <w:top w:val="none" w:sz="0" w:space="0" w:color="auto"/>
        <w:left w:val="none" w:sz="0" w:space="0" w:color="auto"/>
        <w:bottom w:val="none" w:sz="0" w:space="0" w:color="auto"/>
        <w:right w:val="none" w:sz="0" w:space="0" w:color="auto"/>
      </w:divBdr>
    </w:div>
    <w:div w:id="661658874">
      <w:bodyDiv w:val="1"/>
      <w:marLeft w:val="0"/>
      <w:marRight w:val="0"/>
      <w:marTop w:val="0"/>
      <w:marBottom w:val="0"/>
      <w:divBdr>
        <w:top w:val="none" w:sz="0" w:space="0" w:color="auto"/>
        <w:left w:val="none" w:sz="0" w:space="0" w:color="auto"/>
        <w:bottom w:val="none" w:sz="0" w:space="0" w:color="auto"/>
        <w:right w:val="none" w:sz="0" w:space="0" w:color="auto"/>
      </w:divBdr>
    </w:div>
    <w:div w:id="1214780122">
      <w:bodyDiv w:val="1"/>
      <w:marLeft w:val="0"/>
      <w:marRight w:val="0"/>
      <w:marTop w:val="0"/>
      <w:marBottom w:val="0"/>
      <w:divBdr>
        <w:top w:val="none" w:sz="0" w:space="0" w:color="auto"/>
        <w:left w:val="none" w:sz="0" w:space="0" w:color="auto"/>
        <w:bottom w:val="none" w:sz="0" w:space="0" w:color="auto"/>
        <w:right w:val="none" w:sz="0" w:space="0" w:color="auto"/>
      </w:divBdr>
    </w:div>
    <w:div w:id="1533805799">
      <w:bodyDiv w:val="1"/>
      <w:marLeft w:val="0"/>
      <w:marRight w:val="0"/>
      <w:marTop w:val="0"/>
      <w:marBottom w:val="0"/>
      <w:divBdr>
        <w:top w:val="none" w:sz="0" w:space="0" w:color="auto"/>
        <w:left w:val="none" w:sz="0" w:space="0" w:color="auto"/>
        <w:bottom w:val="none" w:sz="0" w:space="0" w:color="auto"/>
        <w:right w:val="none" w:sz="0" w:space="0" w:color="auto"/>
      </w:divBdr>
    </w:div>
    <w:div w:id="1862040306">
      <w:bodyDiv w:val="1"/>
      <w:marLeft w:val="0"/>
      <w:marRight w:val="0"/>
      <w:marTop w:val="0"/>
      <w:marBottom w:val="0"/>
      <w:divBdr>
        <w:top w:val="none" w:sz="0" w:space="0" w:color="auto"/>
        <w:left w:val="none" w:sz="0" w:space="0" w:color="auto"/>
        <w:bottom w:val="none" w:sz="0" w:space="0" w:color="auto"/>
        <w:right w:val="none" w:sz="0" w:space="0" w:color="auto"/>
      </w:divBdr>
    </w:div>
    <w:div w:id="1969318856">
      <w:bodyDiv w:val="1"/>
      <w:marLeft w:val="0"/>
      <w:marRight w:val="0"/>
      <w:marTop w:val="0"/>
      <w:marBottom w:val="0"/>
      <w:divBdr>
        <w:top w:val="none" w:sz="0" w:space="0" w:color="auto"/>
        <w:left w:val="none" w:sz="0" w:space="0" w:color="auto"/>
        <w:bottom w:val="none" w:sz="0" w:space="0" w:color="auto"/>
        <w:right w:val="none" w:sz="0" w:space="0" w:color="auto"/>
      </w:divBdr>
    </w:div>
    <w:div w:id="207523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B4C0-71E0-4FFD-87FD-156F6505D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12</Pages>
  <Words>2566</Words>
  <Characters>14114</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MARCHÉ PUBLIC DE SERVICES</vt:lpstr>
    </vt:vector>
  </TitlesOfParts>
  <Company>ASSEMBLÉE NATIONALE</Company>
  <LinksUpToDate>false</LinksUpToDate>
  <CharactersWithSpaces>16647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SERVICES</dc:title>
  <dc:subject/>
  <dc:creator>Nouveau</dc:creator>
  <cp:keywords/>
  <dc:description/>
  <cp:lastModifiedBy>Frédérique Perret</cp:lastModifiedBy>
  <cp:revision>50</cp:revision>
  <cp:lastPrinted>2025-10-24T13:46:00Z</cp:lastPrinted>
  <dcterms:created xsi:type="dcterms:W3CDTF">2023-05-24T08:57:00Z</dcterms:created>
  <dcterms:modified xsi:type="dcterms:W3CDTF">2025-10-30T15:57:00Z</dcterms:modified>
</cp:coreProperties>
</file>