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0F2012" w:rsidRPr="00D91616" w:rsidRDefault="000F2012" w:rsidP="009520BB">
      <w:pPr>
        <w:pStyle w:val="Corpsdetexte"/>
        <w:spacing w:before="3"/>
        <w:ind w:left="0" w:right="4"/>
        <w:rPr>
          <w:rFonts w:ascii="Hero New" w:hAnsi="Hero New" w:cs="Times New Roman"/>
        </w:rPr>
      </w:pPr>
    </w:p>
    <w:p w14:paraId="0A37501D" w14:textId="72A84182" w:rsidR="000F2012" w:rsidRPr="00D91616" w:rsidRDefault="000F2012" w:rsidP="009520BB">
      <w:pPr>
        <w:pStyle w:val="Corpsdetexte"/>
        <w:ind w:left="0" w:right="4"/>
        <w:rPr>
          <w:rFonts w:ascii="Hero New" w:hAnsi="Hero New" w:cs="Times New Roman"/>
        </w:rPr>
      </w:pPr>
    </w:p>
    <w:p w14:paraId="5DAB6C7B" w14:textId="77777777" w:rsidR="000F2012" w:rsidRPr="00D91616" w:rsidRDefault="000F2012" w:rsidP="009520BB">
      <w:pPr>
        <w:pStyle w:val="Corpsdetexte"/>
        <w:ind w:left="0" w:right="4"/>
        <w:rPr>
          <w:rFonts w:ascii="Hero New" w:hAnsi="Hero New" w:cs="Times New Roman"/>
        </w:rPr>
      </w:pPr>
    </w:p>
    <w:p w14:paraId="02EB378F" w14:textId="77777777" w:rsidR="000F2012" w:rsidRPr="00D91616" w:rsidRDefault="000F2012" w:rsidP="009520BB">
      <w:pPr>
        <w:pStyle w:val="Corpsdetexte"/>
        <w:ind w:left="0" w:right="4"/>
        <w:rPr>
          <w:rFonts w:ascii="Hero New" w:hAnsi="Hero New" w:cs="Times New Roman"/>
        </w:rPr>
      </w:pPr>
    </w:p>
    <w:p w14:paraId="6A05A809" w14:textId="77777777" w:rsidR="000F2012" w:rsidRPr="00D91616" w:rsidRDefault="000F2012" w:rsidP="009520BB">
      <w:pPr>
        <w:pStyle w:val="Corpsdetexte"/>
        <w:spacing w:before="7"/>
        <w:ind w:left="0" w:right="4"/>
        <w:rPr>
          <w:rFonts w:ascii="Hero New" w:hAnsi="Hero New" w:cs="Times New Roman"/>
        </w:rPr>
      </w:pPr>
    </w:p>
    <w:p w14:paraId="1DE58404" w14:textId="1DDDC49F" w:rsidR="000F2012" w:rsidRPr="00F45DC5" w:rsidRDefault="00625AB8" w:rsidP="009520BB">
      <w:pPr>
        <w:tabs>
          <w:tab w:val="left" w:pos="7655"/>
        </w:tabs>
        <w:spacing w:after="120"/>
        <w:ind w:right="4"/>
        <w:jc w:val="center"/>
        <w:rPr>
          <w:rFonts w:ascii="Hero New" w:hAnsi="Hero New" w:cs="Times New Roman"/>
          <w:sz w:val="20"/>
          <w:szCs w:val="20"/>
        </w:rPr>
      </w:pPr>
      <w:r w:rsidRPr="00F45DC5">
        <w:rPr>
          <w:rFonts w:ascii="Hero New" w:hAnsi="Hero New" w:cs="Times New Roman"/>
          <w:sz w:val="20"/>
          <w:szCs w:val="20"/>
        </w:rPr>
        <w:t>Direction</w:t>
      </w:r>
      <w:r w:rsidRPr="00F45DC5">
        <w:rPr>
          <w:rFonts w:ascii="Hero New" w:hAnsi="Hero New" w:cs="Times New Roman"/>
          <w:spacing w:val="-2"/>
          <w:sz w:val="20"/>
          <w:szCs w:val="20"/>
        </w:rPr>
        <w:t xml:space="preserve"> </w:t>
      </w:r>
      <w:r w:rsidRPr="00F45DC5">
        <w:rPr>
          <w:rFonts w:ascii="Hero New" w:hAnsi="Hero New" w:cs="Times New Roman"/>
          <w:sz w:val="20"/>
          <w:szCs w:val="20"/>
        </w:rPr>
        <w:t>générale</w:t>
      </w:r>
      <w:r w:rsidRPr="00F45DC5">
        <w:rPr>
          <w:rFonts w:ascii="Hero New" w:hAnsi="Hero New" w:cs="Times New Roman"/>
          <w:spacing w:val="-2"/>
          <w:sz w:val="20"/>
          <w:szCs w:val="20"/>
        </w:rPr>
        <w:t xml:space="preserve"> </w:t>
      </w:r>
      <w:r w:rsidRPr="00F45DC5">
        <w:rPr>
          <w:rFonts w:ascii="Hero New" w:hAnsi="Hero New" w:cs="Times New Roman"/>
          <w:sz w:val="20"/>
          <w:szCs w:val="20"/>
        </w:rPr>
        <w:t>des</w:t>
      </w:r>
      <w:r w:rsidRPr="00F45DC5">
        <w:rPr>
          <w:rFonts w:ascii="Hero New" w:hAnsi="Hero New" w:cs="Times New Roman"/>
          <w:spacing w:val="-1"/>
          <w:sz w:val="20"/>
          <w:szCs w:val="20"/>
        </w:rPr>
        <w:t xml:space="preserve"> </w:t>
      </w:r>
      <w:r w:rsidRPr="00F45DC5">
        <w:rPr>
          <w:rFonts w:ascii="Hero New" w:hAnsi="Hero New" w:cs="Times New Roman"/>
          <w:sz w:val="20"/>
          <w:szCs w:val="20"/>
        </w:rPr>
        <w:t>services</w:t>
      </w:r>
    </w:p>
    <w:p w14:paraId="0E9CFF3B" w14:textId="77777777" w:rsidR="0082106D" w:rsidRPr="00F45DC5" w:rsidRDefault="0082106D" w:rsidP="009520BB">
      <w:pPr>
        <w:tabs>
          <w:tab w:val="left" w:pos="7655"/>
        </w:tabs>
        <w:spacing w:after="120"/>
        <w:ind w:right="4"/>
        <w:jc w:val="center"/>
        <w:rPr>
          <w:rFonts w:ascii="Hero New" w:hAnsi="Hero New" w:cs="Times New Roman"/>
          <w:sz w:val="20"/>
          <w:szCs w:val="20"/>
        </w:rPr>
      </w:pPr>
    </w:p>
    <w:p w14:paraId="72A3D3EC" w14:textId="77777777" w:rsidR="000F2012" w:rsidRPr="00F45DC5" w:rsidRDefault="000F2012" w:rsidP="009520BB">
      <w:pPr>
        <w:pStyle w:val="Corpsdetexte"/>
        <w:spacing w:after="120"/>
        <w:ind w:left="0" w:right="4"/>
        <w:rPr>
          <w:rFonts w:ascii="Hero New" w:hAnsi="Hero New" w:cs="Times New Roman"/>
        </w:rPr>
      </w:pPr>
    </w:p>
    <w:p w14:paraId="0D0B940D" w14:textId="77777777" w:rsidR="000F2012" w:rsidRPr="00F45DC5" w:rsidRDefault="000F2012" w:rsidP="009520BB">
      <w:pPr>
        <w:pStyle w:val="Corpsdetexte"/>
        <w:spacing w:after="120"/>
        <w:ind w:left="0" w:right="4"/>
        <w:rPr>
          <w:rFonts w:ascii="Hero New" w:hAnsi="Hero New" w:cs="Times New Roman"/>
        </w:rPr>
      </w:pPr>
    </w:p>
    <w:p w14:paraId="0E27B00A" w14:textId="77777777" w:rsidR="000F2012" w:rsidRPr="00F45DC5" w:rsidRDefault="000F2012" w:rsidP="009520BB">
      <w:pPr>
        <w:pStyle w:val="Corpsdetexte"/>
        <w:ind w:left="0" w:right="4"/>
        <w:rPr>
          <w:rFonts w:ascii="Hero New" w:hAnsi="Hero New" w:cs="Times New Roman"/>
        </w:rPr>
      </w:pPr>
    </w:p>
    <w:p w14:paraId="60061E4C" w14:textId="77777777" w:rsidR="000F2012" w:rsidRPr="00F45DC5" w:rsidRDefault="000F2012" w:rsidP="009520BB">
      <w:pPr>
        <w:pStyle w:val="Corpsdetexte"/>
        <w:ind w:left="0" w:right="4"/>
        <w:rPr>
          <w:rFonts w:ascii="Hero New" w:hAnsi="Hero New" w:cs="Times New Roman"/>
        </w:rPr>
      </w:pPr>
    </w:p>
    <w:p w14:paraId="44EAFD9C" w14:textId="77777777" w:rsidR="000F2012" w:rsidRPr="00F45DC5" w:rsidRDefault="000F2012" w:rsidP="009520BB">
      <w:pPr>
        <w:pStyle w:val="Corpsdetexte"/>
        <w:ind w:left="0" w:right="4"/>
        <w:rPr>
          <w:rFonts w:ascii="Hero New" w:hAnsi="Hero New" w:cs="Times New Roman"/>
        </w:rPr>
      </w:pPr>
    </w:p>
    <w:p w14:paraId="4B94D5A5" w14:textId="315DC291" w:rsidR="000F2012" w:rsidRPr="00F45DC5" w:rsidRDefault="00FA799F" w:rsidP="009520BB">
      <w:pPr>
        <w:pStyle w:val="Corpsdetexte"/>
        <w:ind w:left="0" w:right="4"/>
        <w:rPr>
          <w:rFonts w:ascii="Hero New" w:hAnsi="Hero New" w:cs="Times New Roman"/>
        </w:rPr>
      </w:pPr>
      <w:r>
        <w:rPr>
          <w:noProof/>
        </w:rPr>
        <mc:AlternateContent>
          <mc:Choice Requires="wps">
            <w:drawing>
              <wp:anchor distT="0" distB="0" distL="114300" distR="114300" simplePos="0" relativeHeight="251659264" behindDoc="0" locked="0" layoutInCell="1" allowOverlap="1" wp14:anchorId="6E5D0000" wp14:editId="0C5EF15A">
                <wp:simplePos x="0" y="0"/>
                <wp:positionH relativeFrom="column">
                  <wp:posOffset>-44450</wp:posOffset>
                </wp:positionH>
                <wp:positionV relativeFrom="paragraph">
                  <wp:posOffset>177165</wp:posOffset>
                </wp:positionV>
                <wp:extent cx="6067425" cy="2660015"/>
                <wp:effectExtent l="0" t="0" r="9525" b="6985"/>
                <wp:wrapTopAndBottom/>
                <wp:docPr id="17150918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266001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5FB0818" w14:textId="77777777" w:rsidR="008A3CFA" w:rsidRPr="00DB0BDE" w:rsidRDefault="008A3CFA">
                            <w:pPr>
                              <w:spacing w:before="6"/>
                              <w:rPr>
                                <w:rFonts w:ascii="Times New Roman" w:hAnsi="Times New Roman" w:cs="Times New Roman"/>
                                <w:b/>
                                <w:sz w:val="30"/>
                              </w:rPr>
                            </w:pPr>
                          </w:p>
                          <w:p w14:paraId="2A4DD2DC" w14:textId="77777777" w:rsidR="008A3CFA" w:rsidRPr="00DB0BDE" w:rsidRDefault="008A3CFA" w:rsidP="00587907">
                            <w:pPr>
                              <w:spacing w:after="240" w:line="276" w:lineRule="auto"/>
                              <w:ind w:left="567" w:right="741" w:firstLine="5"/>
                              <w:rPr>
                                <w:rFonts w:ascii="Times New Roman" w:hAnsi="Times New Roman" w:cs="Times New Roman"/>
                                <w:b/>
                                <w:bCs/>
                                <w:sz w:val="24"/>
                                <w:szCs w:val="24"/>
                              </w:rPr>
                            </w:pPr>
                          </w:p>
                          <w:p w14:paraId="3C9D5FD8" w14:textId="37492607" w:rsidR="00D91616" w:rsidRDefault="008A3CFA" w:rsidP="00930AE7">
                            <w:pPr>
                              <w:spacing w:after="240" w:line="276" w:lineRule="auto"/>
                              <w:ind w:left="567" w:right="741" w:firstLine="5"/>
                              <w:jc w:val="center"/>
                              <w:rPr>
                                <w:rFonts w:ascii="Hero New" w:hAnsi="Hero New" w:cs="Times New Roman"/>
                                <w:b/>
                                <w:bCs/>
                                <w:sz w:val="24"/>
                                <w:szCs w:val="24"/>
                              </w:rPr>
                            </w:pPr>
                            <w:r w:rsidRPr="00D91616">
                              <w:rPr>
                                <w:rFonts w:ascii="Hero New" w:hAnsi="Hero New" w:cs="Times New Roman"/>
                                <w:b/>
                                <w:bCs/>
                                <w:sz w:val="24"/>
                                <w:szCs w:val="24"/>
                              </w:rPr>
                              <w:t>Prestations de</w:t>
                            </w:r>
                            <w:r w:rsidRPr="0085743A">
                              <w:rPr>
                                <w:rFonts w:ascii="Hero New" w:hAnsi="Hero New" w:cs="Times New Roman"/>
                                <w:b/>
                                <w:bCs/>
                                <w:color w:val="4F81BD" w:themeColor="accent1"/>
                                <w:sz w:val="24"/>
                                <w:szCs w:val="24"/>
                              </w:rPr>
                              <w:t xml:space="preserve"> </w:t>
                            </w:r>
                            <w:r w:rsidR="006B3BFF" w:rsidRPr="00D91616">
                              <w:rPr>
                                <w:rFonts w:ascii="Hero New" w:hAnsi="Hero New" w:cs="Times New Roman"/>
                                <w:b/>
                                <w:bCs/>
                                <w:sz w:val="24"/>
                                <w:szCs w:val="24"/>
                              </w:rPr>
                              <w:t xml:space="preserve">formation et animation </w:t>
                            </w:r>
                            <w:r w:rsidRPr="00D91616">
                              <w:rPr>
                                <w:rFonts w:ascii="Hero New" w:hAnsi="Hero New" w:cs="Times New Roman"/>
                                <w:b/>
                                <w:bCs/>
                                <w:sz w:val="24"/>
                                <w:szCs w:val="24"/>
                              </w:rPr>
                              <w:br/>
                            </w:r>
                            <w:r w:rsidR="006B3BFF" w:rsidRPr="00D91616">
                              <w:rPr>
                                <w:rFonts w:ascii="Hero New" w:hAnsi="Hero New" w:cs="Times New Roman"/>
                                <w:b/>
                                <w:bCs/>
                                <w:sz w:val="24"/>
                                <w:szCs w:val="24"/>
                              </w:rPr>
                              <w:t xml:space="preserve">d’ateliers d’art oratoire pour le concours d’éloquence </w:t>
                            </w:r>
                          </w:p>
                          <w:p w14:paraId="56AE4CB5" w14:textId="41E48A6C" w:rsidR="00D91616" w:rsidRDefault="006B3BFF" w:rsidP="00930AE7">
                            <w:pPr>
                              <w:spacing w:after="240" w:line="276" w:lineRule="auto"/>
                              <w:ind w:left="567" w:right="741" w:firstLine="5"/>
                              <w:jc w:val="center"/>
                              <w:rPr>
                                <w:rFonts w:ascii="Hero New" w:hAnsi="Hero New" w:cs="Times New Roman"/>
                                <w:b/>
                                <w:bCs/>
                                <w:sz w:val="24"/>
                                <w:szCs w:val="24"/>
                              </w:rPr>
                            </w:pPr>
                            <w:r w:rsidRPr="00D91616">
                              <w:rPr>
                                <w:rFonts w:ascii="Hero New" w:hAnsi="Hero New" w:cs="Times New Roman"/>
                                <w:b/>
                                <w:bCs/>
                                <w:sz w:val="24"/>
                                <w:szCs w:val="24"/>
                              </w:rPr>
                              <w:t xml:space="preserve">« Mon </w:t>
                            </w:r>
                            <w:r w:rsidR="00541683">
                              <w:rPr>
                                <w:rFonts w:ascii="Hero New" w:hAnsi="Hero New" w:cs="Times New Roman"/>
                                <w:b/>
                                <w:bCs/>
                                <w:sz w:val="24"/>
                                <w:szCs w:val="24"/>
                              </w:rPr>
                              <w:t>P</w:t>
                            </w:r>
                            <w:r w:rsidRPr="00D91616">
                              <w:rPr>
                                <w:rFonts w:ascii="Hero New" w:hAnsi="Hero New" w:cs="Times New Roman"/>
                                <w:b/>
                                <w:bCs/>
                                <w:sz w:val="24"/>
                                <w:szCs w:val="24"/>
                              </w:rPr>
                              <w:t xml:space="preserve">rojet dans le Sup en 180 secondes » </w:t>
                            </w:r>
                          </w:p>
                          <w:p w14:paraId="68C7C636" w14:textId="779F2394" w:rsidR="008A3CFA" w:rsidRPr="00D91616" w:rsidRDefault="006B3BFF" w:rsidP="00930AE7">
                            <w:pPr>
                              <w:spacing w:after="240" w:line="276" w:lineRule="auto"/>
                              <w:ind w:left="567" w:right="741" w:firstLine="5"/>
                              <w:jc w:val="center"/>
                              <w:rPr>
                                <w:rFonts w:ascii="Hero New" w:hAnsi="Hero New" w:cs="Times New Roman"/>
                                <w:b/>
                                <w:bCs/>
                                <w:sz w:val="24"/>
                                <w:szCs w:val="24"/>
                              </w:rPr>
                            </w:pPr>
                            <w:proofErr w:type="gramStart"/>
                            <w:r w:rsidRPr="00D91616">
                              <w:rPr>
                                <w:rFonts w:ascii="Hero New" w:hAnsi="Hero New" w:cs="Times New Roman"/>
                                <w:b/>
                                <w:bCs/>
                                <w:sz w:val="24"/>
                                <w:szCs w:val="24"/>
                              </w:rPr>
                              <w:t>organisé</w:t>
                            </w:r>
                            <w:proofErr w:type="gramEnd"/>
                            <w:r w:rsidRPr="00D91616">
                              <w:rPr>
                                <w:rFonts w:ascii="Hero New" w:hAnsi="Hero New" w:cs="Times New Roman"/>
                                <w:b/>
                                <w:bCs/>
                                <w:sz w:val="24"/>
                                <w:szCs w:val="24"/>
                              </w:rPr>
                              <w:t xml:space="preserve"> dans le cadre du PIA 3 </w:t>
                            </w:r>
                            <w:proofErr w:type="spellStart"/>
                            <w:r w:rsidRPr="00D91616">
                              <w:rPr>
                                <w:rFonts w:ascii="Hero New" w:hAnsi="Hero New" w:cs="Times New Roman"/>
                                <w:b/>
                                <w:bCs/>
                                <w:sz w:val="24"/>
                                <w:szCs w:val="24"/>
                              </w:rPr>
                              <w:t>Oraccle</w:t>
                            </w:r>
                            <w:proofErr w:type="spellEnd"/>
                          </w:p>
                          <w:p w14:paraId="66B59D42" w14:textId="7E1EA39E" w:rsidR="008A3CFA" w:rsidRPr="00D91616" w:rsidRDefault="008A3CFA" w:rsidP="00587907">
                            <w:pPr>
                              <w:spacing w:after="240" w:line="276" w:lineRule="auto"/>
                              <w:ind w:left="567" w:right="743" w:firstLine="6"/>
                              <w:jc w:val="center"/>
                              <w:rPr>
                                <w:rFonts w:ascii="Hero New" w:hAnsi="Hero New" w:cs="Times New Roman"/>
                                <w:b/>
                                <w:bCs/>
                                <w:sz w:val="24"/>
                                <w:szCs w:val="24"/>
                              </w:rPr>
                            </w:pPr>
                            <w:r w:rsidRPr="00D91616">
                              <w:rPr>
                                <w:rFonts w:ascii="Hero New" w:hAnsi="Hero New" w:cs="Times New Roman"/>
                                <w:b/>
                                <w:bCs/>
                                <w:sz w:val="24"/>
                                <w:szCs w:val="24"/>
                              </w:rPr>
                              <w:t>Cahier des</w:t>
                            </w:r>
                            <w:r w:rsidRPr="00D91616">
                              <w:rPr>
                                <w:rFonts w:ascii="Hero New" w:hAnsi="Hero New" w:cs="Times New Roman"/>
                                <w:b/>
                                <w:bCs/>
                                <w:spacing w:val="-4"/>
                                <w:sz w:val="24"/>
                                <w:szCs w:val="24"/>
                              </w:rPr>
                              <w:t xml:space="preserve"> </w:t>
                            </w:r>
                            <w:r w:rsidRPr="00D91616">
                              <w:rPr>
                                <w:rFonts w:ascii="Hero New" w:hAnsi="Hero New" w:cs="Times New Roman"/>
                                <w:b/>
                                <w:bCs/>
                                <w:sz w:val="24"/>
                                <w:szCs w:val="24"/>
                              </w:rPr>
                              <w:t>clauses</w:t>
                            </w:r>
                            <w:r w:rsidRPr="00D91616">
                              <w:rPr>
                                <w:rFonts w:ascii="Hero New" w:hAnsi="Hero New" w:cs="Times New Roman"/>
                                <w:b/>
                                <w:bCs/>
                                <w:spacing w:val="-4"/>
                                <w:sz w:val="24"/>
                                <w:szCs w:val="24"/>
                              </w:rPr>
                              <w:t xml:space="preserve"> </w:t>
                            </w:r>
                            <w:r w:rsidRPr="00D91616">
                              <w:rPr>
                                <w:rFonts w:ascii="Hero New" w:hAnsi="Hero New" w:cs="Times New Roman"/>
                                <w:b/>
                                <w:bCs/>
                                <w:sz w:val="24"/>
                                <w:szCs w:val="24"/>
                              </w:rPr>
                              <w:t>techniques</w:t>
                            </w:r>
                            <w:r w:rsidRPr="00D91616">
                              <w:rPr>
                                <w:rFonts w:ascii="Hero New" w:hAnsi="Hero New" w:cs="Times New Roman"/>
                                <w:b/>
                                <w:bCs/>
                                <w:spacing w:val="1"/>
                                <w:sz w:val="24"/>
                                <w:szCs w:val="24"/>
                              </w:rPr>
                              <w:t xml:space="preserve"> </w:t>
                            </w:r>
                            <w:r w:rsidRPr="00D91616">
                              <w:rPr>
                                <w:rFonts w:ascii="Hero New" w:hAnsi="Hero New" w:cs="Times New Roman"/>
                                <w:b/>
                                <w:bCs/>
                                <w:sz w:val="24"/>
                                <w:szCs w:val="24"/>
                              </w:rPr>
                              <w:t>particulières</w:t>
                            </w:r>
                            <w:r w:rsidRPr="00D91616">
                              <w:rPr>
                                <w:rFonts w:ascii="Hero New" w:hAnsi="Hero New" w:cs="Times New Roman"/>
                                <w:b/>
                                <w:bCs/>
                                <w:sz w:val="24"/>
                                <w:szCs w:val="24"/>
                              </w:rPr>
                              <w:br/>
                              <w:t>CCTP</w:t>
                            </w:r>
                            <w:r w:rsidRPr="00D91616">
                              <w:rPr>
                                <w:rFonts w:ascii="Hero New" w:hAnsi="Hero New" w:cs="Times New Roman"/>
                                <w:b/>
                                <w:bCs/>
                                <w:spacing w:val="-2"/>
                                <w:sz w:val="24"/>
                                <w:szCs w:val="24"/>
                              </w:rPr>
                              <w:t xml:space="preserve"> </w:t>
                            </w:r>
                            <w:r w:rsidRPr="00D91616">
                              <w:rPr>
                                <w:rFonts w:ascii="Hero New" w:hAnsi="Hero New" w:cs="Times New Roman"/>
                                <w:b/>
                                <w:bCs/>
                                <w:sz w:val="24"/>
                                <w:szCs w:val="24"/>
                              </w:rPr>
                              <w:t>n°</w:t>
                            </w:r>
                            <w:r w:rsidR="00E8458A" w:rsidRPr="00D91616">
                              <w:rPr>
                                <w:rFonts w:ascii="Hero New" w:hAnsi="Hero New" w:cs="Times New Roman"/>
                                <w:b/>
                                <w:bCs/>
                                <w:sz w:val="24"/>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D0000" id="_x0000_t202" coordsize="21600,21600" o:spt="202" path="m,l,21600r21600,l21600,xe">
                <v:stroke joinstyle="miter"/>
                <v:path gradientshapeok="t" o:connecttype="rect"/>
              </v:shapetype>
              <v:shape id="Zone de texte 2" o:spid="_x0000_s1026" type="#_x0000_t202" style="position:absolute;margin-left:-3.5pt;margin-top:13.95pt;width:477.75pt;height:20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" fillcolor="white [3201]" strokecolor="#4f81bd [3204]" strokeweight="2pt">
                <v:textbox inset="0,0,0,0">
                  <w:txbxContent>
                    <w:p w14:paraId="45FB0818" w14:textId="77777777" w:rsidR="008A3CFA" w:rsidRPr="00DB0BDE" w:rsidRDefault="008A3CFA">
                      <w:pPr>
                        <w:spacing w:before="6"/>
                        <w:rPr>
                          <w:rFonts w:ascii="Times New Roman" w:hAnsi="Times New Roman" w:cs="Times New Roman"/>
                          <w:b/>
                          <w:sz w:val="30"/>
                        </w:rPr>
                      </w:pPr>
                    </w:p>
                    <w:p w14:paraId="2A4DD2DC" w14:textId="77777777" w:rsidR="008A3CFA" w:rsidRPr="00DB0BDE" w:rsidRDefault="008A3CFA" w:rsidP="00587907">
                      <w:pPr>
                        <w:spacing w:after="240" w:line="276" w:lineRule="auto"/>
                        <w:ind w:left="567" w:right="741" w:firstLine="5"/>
                        <w:rPr>
                          <w:rFonts w:ascii="Times New Roman" w:hAnsi="Times New Roman" w:cs="Times New Roman"/>
                          <w:b/>
                          <w:bCs/>
                          <w:sz w:val="24"/>
                          <w:szCs w:val="24"/>
                        </w:rPr>
                      </w:pPr>
                    </w:p>
                    <w:p w14:paraId="3C9D5FD8" w14:textId="37492607" w:rsidR="00D91616" w:rsidRDefault="008A3CFA" w:rsidP="00930AE7">
                      <w:pPr>
                        <w:spacing w:after="240" w:line="276" w:lineRule="auto"/>
                        <w:ind w:left="567" w:right="741" w:firstLine="5"/>
                        <w:jc w:val="center"/>
                        <w:rPr>
                          <w:rFonts w:ascii="Hero New" w:hAnsi="Hero New" w:cs="Times New Roman"/>
                          <w:b/>
                          <w:bCs/>
                          <w:sz w:val="24"/>
                          <w:szCs w:val="24"/>
                        </w:rPr>
                      </w:pPr>
                      <w:r w:rsidRPr="00D91616">
                        <w:rPr>
                          <w:rFonts w:ascii="Hero New" w:hAnsi="Hero New" w:cs="Times New Roman"/>
                          <w:b/>
                          <w:bCs/>
                          <w:sz w:val="24"/>
                          <w:szCs w:val="24"/>
                        </w:rPr>
                        <w:t>Prestations de</w:t>
                      </w:r>
                      <w:r w:rsidRPr="0085743A">
                        <w:rPr>
                          <w:rFonts w:ascii="Hero New" w:hAnsi="Hero New" w:cs="Times New Roman"/>
                          <w:b/>
                          <w:bCs/>
                          <w:color w:val="4F81BD" w:themeColor="accent1"/>
                          <w:sz w:val="24"/>
                          <w:szCs w:val="24"/>
                        </w:rPr>
                        <w:t xml:space="preserve"> </w:t>
                      </w:r>
                      <w:r w:rsidR="006B3BFF" w:rsidRPr="00D91616">
                        <w:rPr>
                          <w:rFonts w:ascii="Hero New" w:hAnsi="Hero New" w:cs="Times New Roman"/>
                          <w:b/>
                          <w:bCs/>
                          <w:sz w:val="24"/>
                          <w:szCs w:val="24"/>
                        </w:rPr>
                        <w:t xml:space="preserve">formation et animation </w:t>
                      </w:r>
                      <w:r w:rsidRPr="00D91616">
                        <w:rPr>
                          <w:rFonts w:ascii="Hero New" w:hAnsi="Hero New" w:cs="Times New Roman"/>
                          <w:b/>
                          <w:bCs/>
                          <w:sz w:val="24"/>
                          <w:szCs w:val="24"/>
                        </w:rPr>
                        <w:br/>
                      </w:r>
                      <w:r w:rsidR="006B3BFF" w:rsidRPr="00D91616">
                        <w:rPr>
                          <w:rFonts w:ascii="Hero New" w:hAnsi="Hero New" w:cs="Times New Roman"/>
                          <w:b/>
                          <w:bCs/>
                          <w:sz w:val="24"/>
                          <w:szCs w:val="24"/>
                        </w:rPr>
                        <w:t xml:space="preserve">d’ateliers d’art oratoire pour le concours d’éloquence </w:t>
                      </w:r>
                    </w:p>
                    <w:p w14:paraId="56AE4CB5" w14:textId="41E48A6C" w:rsidR="00D91616" w:rsidRDefault="006B3BFF" w:rsidP="00930AE7">
                      <w:pPr>
                        <w:spacing w:after="240" w:line="276" w:lineRule="auto"/>
                        <w:ind w:left="567" w:right="741" w:firstLine="5"/>
                        <w:jc w:val="center"/>
                        <w:rPr>
                          <w:rFonts w:ascii="Hero New" w:hAnsi="Hero New" w:cs="Times New Roman"/>
                          <w:b/>
                          <w:bCs/>
                          <w:sz w:val="24"/>
                          <w:szCs w:val="24"/>
                        </w:rPr>
                      </w:pPr>
                      <w:r w:rsidRPr="00D91616">
                        <w:rPr>
                          <w:rFonts w:ascii="Hero New" w:hAnsi="Hero New" w:cs="Times New Roman"/>
                          <w:b/>
                          <w:bCs/>
                          <w:sz w:val="24"/>
                          <w:szCs w:val="24"/>
                        </w:rPr>
                        <w:t xml:space="preserve">« Mon </w:t>
                      </w:r>
                      <w:r w:rsidR="00541683">
                        <w:rPr>
                          <w:rFonts w:ascii="Hero New" w:hAnsi="Hero New" w:cs="Times New Roman"/>
                          <w:b/>
                          <w:bCs/>
                          <w:sz w:val="24"/>
                          <w:szCs w:val="24"/>
                        </w:rPr>
                        <w:t>P</w:t>
                      </w:r>
                      <w:r w:rsidRPr="00D91616">
                        <w:rPr>
                          <w:rFonts w:ascii="Hero New" w:hAnsi="Hero New" w:cs="Times New Roman"/>
                          <w:b/>
                          <w:bCs/>
                          <w:sz w:val="24"/>
                          <w:szCs w:val="24"/>
                        </w:rPr>
                        <w:t xml:space="preserve">rojet dans le Sup en 180 secondes » </w:t>
                      </w:r>
                    </w:p>
                    <w:p w14:paraId="68C7C636" w14:textId="779F2394" w:rsidR="008A3CFA" w:rsidRPr="00D91616" w:rsidRDefault="006B3BFF" w:rsidP="00930AE7">
                      <w:pPr>
                        <w:spacing w:after="240" w:line="276" w:lineRule="auto"/>
                        <w:ind w:left="567" w:right="741" w:firstLine="5"/>
                        <w:jc w:val="center"/>
                        <w:rPr>
                          <w:rFonts w:ascii="Hero New" w:hAnsi="Hero New" w:cs="Times New Roman"/>
                          <w:b/>
                          <w:bCs/>
                          <w:sz w:val="24"/>
                          <w:szCs w:val="24"/>
                        </w:rPr>
                      </w:pPr>
                      <w:proofErr w:type="gramStart"/>
                      <w:r w:rsidRPr="00D91616">
                        <w:rPr>
                          <w:rFonts w:ascii="Hero New" w:hAnsi="Hero New" w:cs="Times New Roman"/>
                          <w:b/>
                          <w:bCs/>
                          <w:sz w:val="24"/>
                          <w:szCs w:val="24"/>
                        </w:rPr>
                        <w:t>organisé</w:t>
                      </w:r>
                      <w:proofErr w:type="gramEnd"/>
                      <w:r w:rsidRPr="00D91616">
                        <w:rPr>
                          <w:rFonts w:ascii="Hero New" w:hAnsi="Hero New" w:cs="Times New Roman"/>
                          <w:b/>
                          <w:bCs/>
                          <w:sz w:val="24"/>
                          <w:szCs w:val="24"/>
                        </w:rPr>
                        <w:t xml:space="preserve"> dans le cadre du PIA 3 </w:t>
                      </w:r>
                      <w:proofErr w:type="spellStart"/>
                      <w:r w:rsidRPr="00D91616">
                        <w:rPr>
                          <w:rFonts w:ascii="Hero New" w:hAnsi="Hero New" w:cs="Times New Roman"/>
                          <w:b/>
                          <w:bCs/>
                          <w:sz w:val="24"/>
                          <w:szCs w:val="24"/>
                        </w:rPr>
                        <w:t>Oraccle</w:t>
                      </w:r>
                      <w:proofErr w:type="spellEnd"/>
                    </w:p>
                    <w:p w14:paraId="66B59D42" w14:textId="7E1EA39E" w:rsidR="008A3CFA" w:rsidRPr="00D91616" w:rsidRDefault="008A3CFA" w:rsidP="00587907">
                      <w:pPr>
                        <w:spacing w:after="240" w:line="276" w:lineRule="auto"/>
                        <w:ind w:left="567" w:right="743" w:firstLine="6"/>
                        <w:jc w:val="center"/>
                        <w:rPr>
                          <w:rFonts w:ascii="Hero New" w:hAnsi="Hero New" w:cs="Times New Roman"/>
                          <w:b/>
                          <w:bCs/>
                          <w:sz w:val="24"/>
                          <w:szCs w:val="24"/>
                        </w:rPr>
                      </w:pPr>
                      <w:r w:rsidRPr="00D91616">
                        <w:rPr>
                          <w:rFonts w:ascii="Hero New" w:hAnsi="Hero New" w:cs="Times New Roman"/>
                          <w:b/>
                          <w:bCs/>
                          <w:sz w:val="24"/>
                          <w:szCs w:val="24"/>
                        </w:rPr>
                        <w:t>Cahier des</w:t>
                      </w:r>
                      <w:r w:rsidRPr="00D91616">
                        <w:rPr>
                          <w:rFonts w:ascii="Hero New" w:hAnsi="Hero New" w:cs="Times New Roman"/>
                          <w:b/>
                          <w:bCs/>
                          <w:spacing w:val="-4"/>
                          <w:sz w:val="24"/>
                          <w:szCs w:val="24"/>
                        </w:rPr>
                        <w:t xml:space="preserve"> </w:t>
                      </w:r>
                      <w:r w:rsidRPr="00D91616">
                        <w:rPr>
                          <w:rFonts w:ascii="Hero New" w:hAnsi="Hero New" w:cs="Times New Roman"/>
                          <w:b/>
                          <w:bCs/>
                          <w:sz w:val="24"/>
                          <w:szCs w:val="24"/>
                        </w:rPr>
                        <w:t>clauses</w:t>
                      </w:r>
                      <w:r w:rsidRPr="00D91616">
                        <w:rPr>
                          <w:rFonts w:ascii="Hero New" w:hAnsi="Hero New" w:cs="Times New Roman"/>
                          <w:b/>
                          <w:bCs/>
                          <w:spacing w:val="-4"/>
                          <w:sz w:val="24"/>
                          <w:szCs w:val="24"/>
                        </w:rPr>
                        <w:t xml:space="preserve"> </w:t>
                      </w:r>
                      <w:r w:rsidRPr="00D91616">
                        <w:rPr>
                          <w:rFonts w:ascii="Hero New" w:hAnsi="Hero New" w:cs="Times New Roman"/>
                          <w:b/>
                          <w:bCs/>
                          <w:sz w:val="24"/>
                          <w:szCs w:val="24"/>
                        </w:rPr>
                        <w:t>techniques</w:t>
                      </w:r>
                      <w:r w:rsidRPr="00D91616">
                        <w:rPr>
                          <w:rFonts w:ascii="Hero New" w:hAnsi="Hero New" w:cs="Times New Roman"/>
                          <w:b/>
                          <w:bCs/>
                          <w:spacing w:val="1"/>
                          <w:sz w:val="24"/>
                          <w:szCs w:val="24"/>
                        </w:rPr>
                        <w:t xml:space="preserve"> </w:t>
                      </w:r>
                      <w:r w:rsidRPr="00D91616">
                        <w:rPr>
                          <w:rFonts w:ascii="Hero New" w:hAnsi="Hero New" w:cs="Times New Roman"/>
                          <w:b/>
                          <w:bCs/>
                          <w:sz w:val="24"/>
                          <w:szCs w:val="24"/>
                        </w:rPr>
                        <w:t>particulières</w:t>
                      </w:r>
                      <w:r w:rsidRPr="00D91616">
                        <w:rPr>
                          <w:rFonts w:ascii="Hero New" w:hAnsi="Hero New" w:cs="Times New Roman"/>
                          <w:b/>
                          <w:bCs/>
                          <w:sz w:val="24"/>
                          <w:szCs w:val="24"/>
                        </w:rPr>
                        <w:br/>
                        <w:t>CCTP</w:t>
                      </w:r>
                      <w:r w:rsidRPr="00D91616">
                        <w:rPr>
                          <w:rFonts w:ascii="Hero New" w:hAnsi="Hero New" w:cs="Times New Roman"/>
                          <w:b/>
                          <w:bCs/>
                          <w:spacing w:val="-2"/>
                          <w:sz w:val="24"/>
                          <w:szCs w:val="24"/>
                        </w:rPr>
                        <w:t xml:space="preserve"> </w:t>
                      </w:r>
                      <w:r w:rsidRPr="00D91616">
                        <w:rPr>
                          <w:rFonts w:ascii="Hero New" w:hAnsi="Hero New" w:cs="Times New Roman"/>
                          <w:b/>
                          <w:bCs/>
                          <w:sz w:val="24"/>
                          <w:szCs w:val="24"/>
                        </w:rPr>
                        <w:t>n°</w:t>
                      </w:r>
                      <w:r w:rsidR="00E8458A" w:rsidRPr="00D91616">
                        <w:rPr>
                          <w:rFonts w:ascii="Hero New" w:hAnsi="Hero New" w:cs="Times New Roman"/>
                          <w:b/>
                          <w:bCs/>
                          <w:sz w:val="24"/>
                          <w:szCs w:val="24"/>
                        </w:rPr>
                        <w:t xml:space="preserve"> </w:t>
                      </w:r>
                    </w:p>
                  </w:txbxContent>
                </v:textbox>
                <w10:wrap type="topAndBottom"/>
              </v:shape>
            </w:pict>
          </mc:Fallback>
        </mc:AlternateContent>
      </w:r>
    </w:p>
    <w:p w14:paraId="3DEEC669" w14:textId="3B45ADC0" w:rsidR="000F2012" w:rsidRPr="00F45DC5" w:rsidRDefault="000F2012" w:rsidP="009520BB">
      <w:pPr>
        <w:pStyle w:val="Corpsdetexte"/>
        <w:ind w:left="0" w:right="4"/>
        <w:rPr>
          <w:rFonts w:ascii="Hero New" w:hAnsi="Hero New" w:cs="Times New Roman"/>
        </w:rPr>
      </w:pPr>
    </w:p>
    <w:p w14:paraId="3656B9AB" w14:textId="20766D16" w:rsidR="000F2012" w:rsidRPr="00F45DC5" w:rsidRDefault="000F2012" w:rsidP="009520BB">
      <w:pPr>
        <w:pStyle w:val="Corpsdetexte"/>
        <w:ind w:left="0" w:right="4"/>
        <w:rPr>
          <w:rFonts w:ascii="Hero New" w:hAnsi="Hero New" w:cs="Times New Roman"/>
        </w:rPr>
      </w:pPr>
    </w:p>
    <w:p w14:paraId="17F30C7B" w14:textId="1B350FDC" w:rsidR="000F2012" w:rsidRPr="00F45DC5" w:rsidRDefault="000F2012" w:rsidP="009520BB">
      <w:pPr>
        <w:pStyle w:val="Corpsdetexte"/>
        <w:spacing w:before="6"/>
        <w:ind w:left="0" w:right="4"/>
        <w:rPr>
          <w:rFonts w:ascii="Hero New" w:hAnsi="Hero New" w:cs="Times New Roman"/>
        </w:rPr>
      </w:pPr>
    </w:p>
    <w:p w14:paraId="4101652C" w14:textId="77777777" w:rsidR="000F2012" w:rsidRPr="00F45DC5" w:rsidRDefault="000F2012" w:rsidP="009520BB">
      <w:pPr>
        <w:ind w:right="4"/>
        <w:rPr>
          <w:rFonts w:ascii="Hero New" w:hAnsi="Hero New" w:cs="Times New Roman"/>
          <w:sz w:val="20"/>
          <w:szCs w:val="20"/>
        </w:rPr>
        <w:sectPr w:rsidR="000F2012" w:rsidRPr="00F45DC5" w:rsidSect="008A3CFA">
          <w:headerReference w:type="default" r:id="rId11"/>
          <w:footerReference w:type="default" r:id="rId12"/>
          <w:type w:val="continuous"/>
          <w:pgSz w:w="11910" w:h="16840"/>
          <w:pgMar w:top="1077" w:right="1418" w:bottom="1077" w:left="1418" w:header="720" w:footer="1242" w:gutter="0"/>
          <w:pgNumType w:start="1"/>
          <w:cols w:space="720"/>
          <w:docGrid w:linePitch="299"/>
        </w:sectPr>
      </w:pPr>
    </w:p>
    <w:p w14:paraId="4B99056E" w14:textId="77777777" w:rsidR="000F2012" w:rsidRPr="00F45DC5" w:rsidRDefault="000F2012" w:rsidP="009520BB">
      <w:pPr>
        <w:pStyle w:val="Corpsdetexte"/>
        <w:spacing w:before="7"/>
        <w:ind w:left="0" w:right="4"/>
        <w:rPr>
          <w:rFonts w:ascii="Hero New" w:hAnsi="Hero New" w:cs="Times New Roman"/>
        </w:rPr>
      </w:pPr>
    </w:p>
    <w:p w14:paraId="4DDBEF00" w14:textId="2DD44220" w:rsidR="000F2012" w:rsidRPr="00F45DC5" w:rsidRDefault="003A3ACD" w:rsidP="009520BB">
      <w:pPr>
        <w:pStyle w:val="Corpsdetexte"/>
        <w:spacing w:before="6"/>
        <w:ind w:left="0" w:right="4"/>
        <w:jc w:val="center"/>
        <w:rPr>
          <w:rFonts w:ascii="Hero New" w:hAnsi="Hero New" w:cs="Times New Roman"/>
        </w:rPr>
      </w:pPr>
      <w:r w:rsidRPr="00F45DC5">
        <w:rPr>
          <w:rFonts w:ascii="Hero New" w:hAnsi="Hero New" w:cs="Times New Roman"/>
        </w:rPr>
        <w:t>SOMMAIRE</w:t>
      </w:r>
    </w:p>
    <w:p w14:paraId="4EF8EFFD" w14:textId="77777777" w:rsidR="003A3ACD" w:rsidRPr="00F45DC5" w:rsidRDefault="003A3ACD" w:rsidP="009520BB">
      <w:pPr>
        <w:pStyle w:val="Corpsdetexte"/>
        <w:spacing w:before="6"/>
        <w:ind w:left="0" w:right="4"/>
        <w:rPr>
          <w:rFonts w:ascii="Hero New" w:hAnsi="Hero New" w:cs="Times New Roman"/>
        </w:rPr>
      </w:pPr>
    </w:p>
    <w:p w14:paraId="66245E20" w14:textId="77777777" w:rsidR="0078348D" w:rsidRPr="00F45DC5" w:rsidRDefault="0036777F" w:rsidP="009520BB">
      <w:pPr>
        <w:ind w:right="4"/>
        <w:rPr>
          <w:rFonts w:ascii="Hero New" w:hAnsi="Hero New" w:cs="Times New Roman"/>
          <w:sz w:val="20"/>
          <w:szCs w:val="20"/>
        </w:rPr>
      </w:pPr>
      <w:r w:rsidRPr="00F45DC5">
        <w:rPr>
          <w:rFonts w:ascii="Hero New" w:hAnsi="Hero New" w:cs="Times New Roman"/>
          <w:sz w:val="20"/>
          <w:szCs w:val="20"/>
        </w:rPr>
        <w:t xml:space="preserve"> </w:t>
      </w:r>
    </w:p>
    <w:sdt>
      <w:sdtPr>
        <w:id w:val="-95637965"/>
        <w:docPartObj>
          <w:docPartGallery w:val="Table of Contents"/>
          <w:docPartUnique/>
        </w:docPartObj>
      </w:sdtPr>
      <w:sdtEndPr>
        <w:rPr>
          <w:rFonts w:ascii="Arial MT" w:eastAsia="Arial MT" w:hAnsi="Arial MT" w:cs="Arial MT"/>
          <w:b/>
          <w:bCs/>
          <w:color w:val="auto"/>
          <w:sz w:val="22"/>
          <w:szCs w:val="22"/>
          <w:lang w:eastAsia="en-US"/>
        </w:rPr>
      </w:sdtEndPr>
      <w:sdtContent>
        <w:p w14:paraId="1C3BDE0C" w14:textId="756A8BC0" w:rsidR="0078348D" w:rsidRDefault="0078348D">
          <w:pPr>
            <w:pStyle w:val="En-ttedetabledesmatires"/>
          </w:pPr>
          <w:r>
            <w:t>Table des matières</w:t>
          </w:r>
        </w:p>
        <w:p w14:paraId="44EA046C" w14:textId="53C47A8F" w:rsidR="004E3B2F" w:rsidRDefault="0078348D">
          <w:pPr>
            <w:pStyle w:val="TM1"/>
            <w:tabs>
              <w:tab w:val="right" w:leader="dot" w:pos="9066"/>
            </w:tabs>
            <w:rPr>
              <w:rFonts w:eastAsiaTheme="minorEastAsia" w:cstheme="minorBidi"/>
              <w:b w:val="0"/>
              <w:bCs w:val="0"/>
              <w:caps w:val="0"/>
              <w:noProof/>
              <w:kern w:val="2"/>
              <w:sz w:val="24"/>
              <w:szCs w:val="24"/>
              <w:lang w:eastAsia="fr-FR"/>
              <w14:ligatures w14:val="standardContextual"/>
            </w:rPr>
          </w:pPr>
          <w:r>
            <w:fldChar w:fldCharType="begin"/>
          </w:r>
          <w:r>
            <w:instrText xml:space="preserve"> TOC \o "1-3" \h \z \u </w:instrText>
          </w:r>
          <w:r>
            <w:fldChar w:fldCharType="separate"/>
          </w:r>
          <w:hyperlink w:anchor="_Toc209018750" w:history="1">
            <w:r w:rsidR="004E3B2F" w:rsidRPr="00C0459D">
              <w:rPr>
                <w:rStyle w:val="Lienhypertexte"/>
                <w:rFonts w:ascii="Hero New" w:hAnsi="Hero New"/>
                <w:noProof/>
              </w:rPr>
              <w:t>PRÉSENTATION DU PIA 3 ORACCLE, PORTÉ PAR L’UNIVERSITÉ SORBONNE PARIS NORD</w:t>
            </w:r>
            <w:r w:rsidR="004E3B2F">
              <w:rPr>
                <w:noProof/>
                <w:webHidden/>
              </w:rPr>
              <w:tab/>
            </w:r>
            <w:r w:rsidR="004E3B2F">
              <w:rPr>
                <w:noProof/>
                <w:webHidden/>
              </w:rPr>
              <w:fldChar w:fldCharType="begin"/>
            </w:r>
            <w:r w:rsidR="004E3B2F">
              <w:rPr>
                <w:noProof/>
                <w:webHidden/>
              </w:rPr>
              <w:instrText xml:space="preserve"> PAGEREF _Toc209018750 \h </w:instrText>
            </w:r>
            <w:r w:rsidR="004E3B2F">
              <w:rPr>
                <w:noProof/>
                <w:webHidden/>
              </w:rPr>
            </w:r>
            <w:r w:rsidR="004E3B2F">
              <w:rPr>
                <w:noProof/>
                <w:webHidden/>
              </w:rPr>
              <w:fldChar w:fldCharType="separate"/>
            </w:r>
            <w:r w:rsidR="004E3B2F">
              <w:rPr>
                <w:noProof/>
                <w:webHidden/>
              </w:rPr>
              <w:t>3</w:t>
            </w:r>
            <w:r w:rsidR="004E3B2F">
              <w:rPr>
                <w:noProof/>
                <w:webHidden/>
              </w:rPr>
              <w:fldChar w:fldCharType="end"/>
            </w:r>
          </w:hyperlink>
        </w:p>
        <w:p w14:paraId="60B88F94" w14:textId="458C2518"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51" w:history="1">
            <w:r w:rsidRPr="00C0459D">
              <w:rPr>
                <w:rStyle w:val="Lienhypertexte"/>
                <w:rFonts w:ascii="Hero New" w:hAnsi="Hero New"/>
                <w:noProof/>
              </w:rPr>
              <w:t>1. OBJET DU MARCHÉ</w:t>
            </w:r>
            <w:r>
              <w:rPr>
                <w:noProof/>
                <w:webHidden/>
              </w:rPr>
              <w:tab/>
            </w:r>
            <w:r>
              <w:rPr>
                <w:noProof/>
                <w:webHidden/>
              </w:rPr>
              <w:fldChar w:fldCharType="begin"/>
            </w:r>
            <w:r>
              <w:rPr>
                <w:noProof/>
                <w:webHidden/>
              </w:rPr>
              <w:instrText xml:space="preserve"> PAGEREF _Toc209018751 \h </w:instrText>
            </w:r>
            <w:r>
              <w:rPr>
                <w:noProof/>
                <w:webHidden/>
              </w:rPr>
            </w:r>
            <w:r>
              <w:rPr>
                <w:noProof/>
                <w:webHidden/>
              </w:rPr>
              <w:fldChar w:fldCharType="separate"/>
            </w:r>
            <w:r>
              <w:rPr>
                <w:noProof/>
                <w:webHidden/>
              </w:rPr>
              <w:t>3</w:t>
            </w:r>
            <w:r>
              <w:rPr>
                <w:noProof/>
                <w:webHidden/>
              </w:rPr>
              <w:fldChar w:fldCharType="end"/>
            </w:r>
          </w:hyperlink>
        </w:p>
        <w:p w14:paraId="236913A2" w14:textId="1C11AF2A"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52" w:history="1">
            <w:r w:rsidRPr="00C0459D">
              <w:rPr>
                <w:rStyle w:val="Lienhypertexte"/>
                <w:rFonts w:ascii="Hero New" w:hAnsi="Hero New"/>
                <w:noProof/>
              </w:rPr>
              <w:t>2. PUBLIC CONCERNE</w:t>
            </w:r>
            <w:r>
              <w:rPr>
                <w:noProof/>
                <w:webHidden/>
              </w:rPr>
              <w:tab/>
            </w:r>
            <w:r>
              <w:rPr>
                <w:noProof/>
                <w:webHidden/>
              </w:rPr>
              <w:fldChar w:fldCharType="begin"/>
            </w:r>
            <w:r>
              <w:rPr>
                <w:noProof/>
                <w:webHidden/>
              </w:rPr>
              <w:instrText xml:space="preserve"> PAGEREF _Toc209018752 \h </w:instrText>
            </w:r>
            <w:r>
              <w:rPr>
                <w:noProof/>
                <w:webHidden/>
              </w:rPr>
            </w:r>
            <w:r>
              <w:rPr>
                <w:noProof/>
                <w:webHidden/>
              </w:rPr>
              <w:fldChar w:fldCharType="separate"/>
            </w:r>
            <w:r>
              <w:rPr>
                <w:noProof/>
                <w:webHidden/>
              </w:rPr>
              <w:t>4</w:t>
            </w:r>
            <w:r>
              <w:rPr>
                <w:noProof/>
                <w:webHidden/>
              </w:rPr>
              <w:fldChar w:fldCharType="end"/>
            </w:r>
          </w:hyperlink>
        </w:p>
        <w:p w14:paraId="1122F2CA" w14:textId="73EB8C83"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53" w:history="1">
            <w:r w:rsidRPr="00C0459D">
              <w:rPr>
                <w:rStyle w:val="Lienhypertexte"/>
                <w:rFonts w:ascii="Hero New" w:hAnsi="Hero New"/>
                <w:noProof/>
              </w:rPr>
              <w:t>3. A PROPOS DU DEROULÉ DES SÉANCES</w:t>
            </w:r>
            <w:r>
              <w:rPr>
                <w:noProof/>
                <w:webHidden/>
              </w:rPr>
              <w:tab/>
            </w:r>
            <w:r>
              <w:rPr>
                <w:noProof/>
                <w:webHidden/>
              </w:rPr>
              <w:fldChar w:fldCharType="begin"/>
            </w:r>
            <w:r>
              <w:rPr>
                <w:noProof/>
                <w:webHidden/>
              </w:rPr>
              <w:instrText xml:space="preserve"> PAGEREF _Toc209018753 \h </w:instrText>
            </w:r>
            <w:r>
              <w:rPr>
                <w:noProof/>
                <w:webHidden/>
              </w:rPr>
            </w:r>
            <w:r>
              <w:rPr>
                <w:noProof/>
                <w:webHidden/>
              </w:rPr>
              <w:fldChar w:fldCharType="separate"/>
            </w:r>
            <w:r>
              <w:rPr>
                <w:noProof/>
                <w:webHidden/>
              </w:rPr>
              <w:t>4</w:t>
            </w:r>
            <w:r>
              <w:rPr>
                <w:noProof/>
                <w:webHidden/>
              </w:rPr>
              <w:fldChar w:fldCharType="end"/>
            </w:r>
          </w:hyperlink>
        </w:p>
        <w:p w14:paraId="04C8E70F" w14:textId="49A3EF91"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54" w:history="1">
            <w:r w:rsidRPr="00C0459D">
              <w:rPr>
                <w:rStyle w:val="Lienhypertexte"/>
                <w:rFonts w:ascii="Hero New" w:hAnsi="Hero New" w:cs="Arial MT"/>
                <w:b/>
                <w:bCs/>
                <w:noProof/>
              </w:rPr>
              <w:t>A - EN CLASSE</w:t>
            </w:r>
            <w:r>
              <w:rPr>
                <w:noProof/>
                <w:webHidden/>
              </w:rPr>
              <w:tab/>
            </w:r>
            <w:r>
              <w:rPr>
                <w:noProof/>
                <w:webHidden/>
              </w:rPr>
              <w:fldChar w:fldCharType="begin"/>
            </w:r>
            <w:r>
              <w:rPr>
                <w:noProof/>
                <w:webHidden/>
              </w:rPr>
              <w:instrText xml:space="preserve"> PAGEREF _Toc209018754 \h </w:instrText>
            </w:r>
            <w:r>
              <w:rPr>
                <w:noProof/>
                <w:webHidden/>
              </w:rPr>
            </w:r>
            <w:r>
              <w:rPr>
                <w:noProof/>
                <w:webHidden/>
              </w:rPr>
              <w:fldChar w:fldCharType="separate"/>
            </w:r>
            <w:r>
              <w:rPr>
                <w:noProof/>
                <w:webHidden/>
              </w:rPr>
              <w:t>4</w:t>
            </w:r>
            <w:r>
              <w:rPr>
                <w:noProof/>
                <w:webHidden/>
              </w:rPr>
              <w:fldChar w:fldCharType="end"/>
            </w:r>
          </w:hyperlink>
        </w:p>
        <w:p w14:paraId="2A54DC5A" w14:textId="2F948FAC"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55" w:history="1">
            <w:r w:rsidRPr="00C0459D">
              <w:rPr>
                <w:rStyle w:val="Lienhypertexte"/>
                <w:rFonts w:ascii="Hero New" w:hAnsi="Hero New" w:cs="Arial MT"/>
                <w:b/>
                <w:bCs/>
                <w:noProof/>
              </w:rPr>
              <w:t>Modalités des séances en classe</w:t>
            </w:r>
            <w:r>
              <w:rPr>
                <w:noProof/>
                <w:webHidden/>
              </w:rPr>
              <w:tab/>
            </w:r>
            <w:r>
              <w:rPr>
                <w:noProof/>
                <w:webHidden/>
              </w:rPr>
              <w:fldChar w:fldCharType="begin"/>
            </w:r>
            <w:r>
              <w:rPr>
                <w:noProof/>
                <w:webHidden/>
              </w:rPr>
              <w:instrText xml:space="preserve"> PAGEREF _Toc209018755 \h </w:instrText>
            </w:r>
            <w:r>
              <w:rPr>
                <w:noProof/>
                <w:webHidden/>
              </w:rPr>
            </w:r>
            <w:r>
              <w:rPr>
                <w:noProof/>
                <w:webHidden/>
              </w:rPr>
              <w:fldChar w:fldCharType="separate"/>
            </w:r>
            <w:r>
              <w:rPr>
                <w:noProof/>
                <w:webHidden/>
              </w:rPr>
              <w:t>4</w:t>
            </w:r>
            <w:r>
              <w:rPr>
                <w:noProof/>
                <w:webHidden/>
              </w:rPr>
              <w:fldChar w:fldCharType="end"/>
            </w:r>
          </w:hyperlink>
        </w:p>
        <w:p w14:paraId="1496417D" w14:textId="262CCBD7"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56" w:history="1">
            <w:r w:rsidRPr="00C0459D">
              <w:rPr>
                <w:rStyle w:val="Lienhypertexte"/>
                <w:rFonts w:ascii="Hero New" w:hAnsi="Hero New"/>
                <w:b/>
                <w:bCs/>
                <w:noProof/>
              </w:rPr>
              <w:t>Contenus des séances</w:t>
            </w:r>
            <w:r>
              <w:rPr>
                <w:noProof/>
                <w:webHidden/>
              </w:rPr>
              <w:tab/>
            </w:r>
            <w:r>
              <w:rPr>
                <w:noProof/>
                <w:webHidden/>
              </w:rPr>
              <w:fldChar w:fldCharType="begin"/>
            </w:r>
            <w:r>
              <w:rPr>
                <w:noProof/>
                <w:webHidden/>
              </w:rPr>
              <w:instrText xml:space="preserve"> PAGEREF _Toc209018756 \h </w:instrText>
            </w:r>
            <w:r>
              <w:rPr>
                <w:noProof/>
                <w:webHidden/>
              </w:rPr>
            </w:r>
            <w:r>
              <w:rPr>
                <w:noProof/>
                <w:webHidden/>
              </w:rPr>
              <w:fldChar w:fldCharType="separate"/>
            </w:r>
            <w:r>
              <w:rPr>
                <w:noProof/>
                <w:webHidden/>
              </w:rPr>
              <w:t>4</w:t>
            </w:r>
            <w:r>
              <w:rPr>
                <w:noProof/>
                <w:webHidden/>
              </w:rPr>
              <w:fldChar w:fldCharType="end"/>
            </w:r>
          </w:hyperlink>
        </w:p>
        <w:p w14:paraId="635B1540" w14:textId="7F737252"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57" w:history="1">
            <w:r w:rsidRPr="00C0459D">
              <w:rPr>
                <w:rStyle w:val="Lienhypertexte"/>
                <w:rFonts w:ascii="Hero New" w:hAnsi="Hero New"/>
                <w:b/>
                <w:bCs/>
                <w:noProof/>
              </w:rPr>
              <w:t>Résultats attendus</w:t>
            </w:r>
            <w:r w:rsidRPr="00C0459D">
              <w:rPr>
                <w:rStyle w:val="Lienhypertexte"/>
                <w:rFonts w:ascii="Hero New" w:hAnsi="Hero New"/>
                <w:noProof/>
              </w:rPr>
              <w:t> :</w:t>
            </w:r>
            <w:r>
              <w:rPr>
                <w:noProof/>
                <w:webHidden/>
              </w:rPr>
              <w:tab/>
            </w:r>
            <w:r>
              <w:rPr>
                <w:noProof/>
                <w:webHidden/>
              </w:rPr>
              <w:fldChar w:fldCharType="begin"/>
            </w:r>
            <w:r>
              <w:rPr>
                <w:noProof/>
                <w:webHidden/>
              </w:rPr>
              <w:instrText xml:space="preserve"> PAGEREF _Toc209018757 \h </w:instrText>
            </w:r>
            <w:r>
              <w:rPr>
                <w:noProof/>
                <w:webHidden/>
              </w:rPr>
            </w:r>
            <w:r>
              <w:rPr>
                <w:noProof/>
                <w:webHidden/>
              </w:rPr>
              <w:fldChar w:fldCharType="separate"/>
            </w:r>
            <w:r>
              <w:rPr>
                <w:noProof/>
                <w:webHidden/>
              </w:rPr>
              <w:t>4</w:t>
            </w:r>
            <w:r>
              <w:rPr>
                <w:noProof/>
                <w:webHidden/>
              </w:rPr>
              <w:fldChar w:fldCharType="end"/>
            </w:r>
          </w:hyperlink>
        </w:p>
        <w:p w14:paraId="384B24F9" w14:textId="5DCE6365"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58" w:history="1">
            <w:r w:rsidRPr="00C0459D">
              <w:rPr>
                <w:rStyle w:val="Lienhypertexte"/>
                <w:rFonts w:ascii="Hero New" w:hAnsi="Hero New" w:cs="Arial MT"/>
                <w:b/>
                <w:bCs/>
                <w:noProof/>
              </w:rPr>
              <w:t>B – Préparation des finalistes</w:t>
            </w:r>
            <w:r>
              <w:rPr>
                <w:noProof/>
                <w:webHidden/>
              </w:rPr>
              <w:tab/>
            </w:r>
            <w:r>
              <w:rPr>
                <w:noProof/>
                <w:webHidden/>
              </w:rPr>
              <w:fldChar w:fldCharType="begin"/>
            </w:r>
            <w:r>
              <w:rPr>
                <w:noProof/>
                <w:webHidden/>
              </w:rPr>
              <w:instrText xml:space="preserve"> PAGEREF _Toc209018758 \h </w:instrText>
            </w:r>
            <w:r>
              <w:rPr>
                <w:noProof/>
                <w:webHidden/>
              </w:rPr>
            </w:r>
            <w:r>
              <w:rPr>
                <w:noProof/>
                <w:webHidden/>
              </w:rPr>
              <w:fldChar w:fldCharType="separate"/>
            </w:r>
            <w:r>
              <w:rPr>
                <w:noProof/>
                <w:webHidden/>
              </w:rPr>
              <w:t>5</w:t>
            </w:r>
            <w:r>
              <w:rPr>
                <w:noProof/>
                <w:webHidden/>
              </w:rPr>
              <w:fldChar w:fldCharType="end"/>
            </w:r>
          </w:hyperlink>
        </w:p>
        <w:p w14:paraId="35D62D70" w14:textId="709BE4BB"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59" w:history="1">
            <w:r w:rsidRPr="00C0459D">
              <w:rPr>
                <w:rStyle w:val="Lienhypertexte"/>
                <w:rFonts w:ascii="Hero New" w:hAnsi="Hero New" w:cs="Arial MT"/>
                <w:b/>
                <w:bCs/>
                <w:noProof/>
              </w:rPr>
              <w:t>Modalités des séances de préparation des finalistes</w:t>
            </w:r>
            <w:r>
              <w:rPr>
                <w:noProof/>
                <w:webHidden/>
              </w:rPr>
              <w:tab/>
            </w:r>
            <w:r>
              <w:rPr>
                <w:noProof/>
                <w:webHidden/>
              </w:rPr>
              <w:fldChar w:fldCharType="begin"/>
            </w:r>
            <w:r>
              <w:rPr>
                <w:noProof/>
                <w:webHidden/>
              </w:rPr>
              <w:instrText xml:space="preserve"> PAGEREF _Toc209018759 \h </w:instrText>
            </w:r>
            <w:r>
              <w:rPr>
                <w:noProof/>
                <w:webHidden/>
              </w:rPr>
            </w:r>
            <w:r>
              <w:rPr>
                <w:noProof/>
                <w:webHidden/>
              </w:rPr>
              <w:fldChar w:fldCharType="separate"/>
            </w:r>
            <w:r>
              <w:rPr>
                <w:noProof/>
                <w:webHidden/>
              </w:rPr>
              <w:t>5</w:t>
            </w:r>
            <w:r>
              <w:rPr>
                <w:noProof/>
                <w:webHidden/>
              </w:rPr>
              <w:fldChar w:fldCharType="end"/>
            </w:r>
          </w:hyperlink>
        </w:p>
        <w:p w14:paraId="7499F860" w14:textId="40860E9E"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60" w:history="1">
            <w:r w:rsidRPr="00C0459D">
              <w:rPr>
                <w:rStyle w:val="Lienhypertexte"/>
                <w:rFonts w:ascii="Hero New" w:hAnsi="Hero New"/>
                <w:b/>
                <w:bCs/>
                <w:noProof/>
              </w:rPr>
              <w:t>Contenus des séances</w:t>
            </w:r>
            <w:r>
              <w:rPr>
                <w:noProof/>
                <w:webHidden/>
              </w:rPr>
              <w:tab/>
            </w:r>
            <w:r>
              <w:rPr>
                <w:noProof/>
                <w:webHidden/>
              </w:rPr>
              <w:fldChar w:fldCharType="begin"/>
            </w:r>
            <w:r>
              <w:rPr>
                <w:noProof/>
                <w:webHidden/>
              </w:rPr>
              <w:instrText xml:space="preserve"> PAGEREF _Toc209018760 \h </w:instrText>
            </w:r>
            <w:r>
              <w:rPr>
                <w:noProof/>
                <w:webHidden/>
              </w:rPr>
            </w:r>
            <w:r>
              <w:rPr>
                <w:noProof/>
                <w:webHidden/>
              </w:rPr>
              <w:fldChar w:fldCharType="separate"/>
            </w:r>
            <w:r>
              <w:rPr>
                <w:noProof/>
                <w:webHidden/>
              </w:rPr>
              <w:t>5</w:t>
            </w:r>
            <w:r>
              <w:rPr>
                <w:noProof/>
                <w:webHidden/>
              </w:rPr>
              <w:fldChar w:fldCharType="end"/>
            </w:r>
          </w:hyperlink>
        </w:p>
        <w:p w14:paraId="51DA8125" w14:textId="2CF6B00C" w:rsidR="004E3B2F" w:rsidRDefault="004E3B2F">
          <w:pPr>
            <w:pStyle w:val="TM2"/>
            <w:tabs>
              <w:tab w:val="right" w:leader="dot" w:pos="9066"/>
            </w:tabs>
            <w:rPr>
              <w:rFonts w:eastAsiaTheme="minorEastAsia" w:cstheme="minorBidi"/>
              <w:smallCaps w:val="0"/>
              <w:noProof/>
              <w:kern w:val="2"/>
              <w:sz w:val="24"/>
              <w:szCs w:val="24"/>
              <w:lang w:eastAsia="fr-FR"/>
              <w14:ligatures w14:val="standardContextual"/>
            </w:rPr>
          </w:pPr>
          <w:hyperlink w:anchor="_Toc209018761" w:history="1">
            <w:r w:rsidRPr="00C0459D">
              <w:rPr>
                <w:rStyle w:val="Lienhypertexte"/>
                <w:rFonts w:ascii="Hero New" w:hAnsi="Hero New"/>
                <w:b/>
                <w:bCs/>
                <w:noProof/>
              </w:rPr>
              <w:t>Résultats attendus</w:t>
            </w:r>
            <w:r w:rsidRPr="00C0459D">
              <w:rPr>
                <w:rStyle w:val="Lienhypertexte"/>
                <w:rFonts w:ascii="Hero New" w:hAnsi="Hero New"/>
                <w:noProof/>
              </w:rPr>
              <w:t> :</w:t>
            </w:r>
            <w:r>
              <w:rPr>
                <w:noProof/>
                <w:webHidden/>
              </w:rPr>
              <w:tab/>
            </w:r>
            <w:r>
              <w:rPr>
                <w:noProof/>
                <w:webHidden/>
              </w:rPr>
              <w:fldChar w:fldCharType="begin"/>
            </w:r>
            <w:r>
              <w:rPr>
                <w:noProof/>
                <w:webHidden/>
              </w:rPr>
              <w:instrText xml:space="preserve"> PAGEREF _Toc209018761 \h </w:instrText>
            </w:r>
            <w:r>
              <w:rPr>
                <w:noProof/>
                <w:webHidden/>
              </w:rPr>
            </w:r>
            <w:r>
              <w:rPr>
                <w:noProof/>
                <w:webHidden/>
              </w:rPr>
              <w:fldChar w:fldCharType="separate"/>
            </w:r>
            <w:r>
              <w:rPr>
                <w:noProof/>
                <w:webHidden/>
              </w:rPr>
              <w:t>5</w:t>
            </w:r>
            <w:r>
              <w:rPr>
                <w:noProof/>
                <w:webHidden/>
              </w:rPr>
              <w:fldChar w:fldCharType="end"/>
            </w:r>
          </w:hyperlink>
        </w:p>
        <w:p w14:paraId="46995576" w14:textId="77947126"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62" w:history="1">
            <w:r w:rsidRPr="00C0459D">
              <w:rPr>
                <w:rStyle w:val="Lienhypertexte"/>
                <w:rFonts w:ascii="Hero New" w:hAnsi="Hero New"/>
                <w:noProof/>
              </w:rPr>
              <w:t>4. LIEUX D’EXÉCUTION DES PRESTATIONS</w:t>
            </w:r>
            <w:r>
              <w:rPr>
                <w:noProof/>
                <w:webHidden/>
              </w:rPr>
              <w:tab/>
            </w:r>
            <w:r>
              <w:rPr>
                <w:noProof/>
                <w:webHidden/>
              </w:rPr>
              <w:fldChar w:fldCharType="begin"/>
            </w:r>
            <w:r>
              <w:rPr>
                <w:noProof/>
                <w:webHidden/>
              </w:rPr>
              <w:instrText xml:space="preserve"> PAGEREF _Toc209018762 \h </w:instrText>
            </w:r>
            <w:r>
              <w:rPr>
                <w:noProof/>
                <w:webHidden/>
              </w:rPr>
            </w:r>
            <w:r>
              <w:rPr>
                <w:noProof/>
                <w:webHidden/>
              </w:rPr>
              <w:fldChar w:fldCharType="separate"/>
            </w:r>
            <w:r>
              <w:rPr>
                <w:noProof/>
                <w:webHidden/>
              </w:rPr>
              <w:t>5</w:t>
            </w:r>
            <w:r>
              <w:rPr>
                <w:noProof/>
                <w:webHidden/>
              </w:rPr>
              <w:fldChar w:fldCharType="end"/>
            </w:r>
          </w:hyperlink>
        </w:p>
        <w:p w14:paraId="037074BA" w14:textId="2C298EA3"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63" w:history="1">
            <w:r w:rsidRPr="00C0459D">
              <w:rPr>
                <w:rStyle w:val="Lienhypertexte"/>
                <w:rFonts w:ascii="Hero New" w:hAnsi="Hero New"/>
                <w:noProof/>
              </w:rPr>
              <w:t>5. MOYENS AFFECTÉS</w:t>
            </w:r>
            <w:r>
              <w:rPr>
                <w:noProof/>
                <w:webHidden/>
              </w:rPr>
              <w:tab/>
            </w:r>
            <w:r>
              <w:rPr>
                <w:noProof/>
                <w:webHidden/>
              </w:rPr>
              <w:fldChar w:fldCharType="begin"/>
            </w:r>
            <w:r>
              <w:rPr>
                <w:noProof/>
                <w:webHidden/>
              </w:rPr>
              <w:instrText xml:space="preserve"> PAGEREF _Toc209018763 \h </w:instrText>
            </w:r>
            <w:r>
              <w:rPr>
                <w:noProof/>
                <w:webHidden/>
              </w:rPr>
            </w:r>
            <w:r>
              <w:rPr>
                <w:noProof/>
                <w:webHidden/>
              </w:rPr>
              <w:fldChar w:fldCharType="separate"/>
            </w:r>
            <w:r>
              <w:rPr>
                <w:noProof/>
                <w:webHidden/>
              </w:rPr>
              <w:t>5</w:t>
            </w:r>
            <w:r>
              <w:rPr>
                <w:noProof/>
                <w:webHidden/>
              </w:rPr>
              <w:fldChar w:fldCharType="end"/>
            </w:r>
          </w:hyperlink>
        </w:p>
        <w:p w14:paraId="0C3AA36B" w14:textId="7FF44D9D"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64" w:history="1">
            <w:r w:rsidRPr="00C0459D">
              <w:rPr>
                <w:rStyle w:val="Lienhypertexte"/>
                <w:rFonts w:ascii="Hero New" w:hAnsi="Hero New"/>
                <w:noProof/>
              </w:rPr>
              <w:t>6. RELATION AVEC LES ORGANISATEURS DU CONCOURS</w:t>
            </w:r>
            <w:r>
              <w:rPr>
                <w:noProof/>
                <w:webHidden/>
              </w:rPr>
              <w:tab/>
            </w:r>
            <w:r>
              <w:rPr>
                <w:noProof/>
                <w:webHidden/>
              </w:rPr>
              <w:fldChar w:fldCharType="begin"/>
            </w:r>
            <w:r>
              <w:rPr>
                <w:noProof/>
                <w:webHidden/>
              </w:rPr>
              <w:instrText xml:space="preserve"> PAGEREF _Toc209018764 \h </w:instrText>
            </w:r>
            <w:r>
              <w:rPr>
                <w:noProof/>
                <w:webHidden/>
              </w:rPr>
            </w:r>
            <w:r>
              <w:rPr>
                <w:noProof/>
                <w:webHidden/>
              </w:rPr>
              <w:fldChar w:fldCharType="separate"/>
            </w:r>
            <w:r>
              <w:rPr>
                <w:noProof/>
                <w:webHidden/>
              </w:rPr>
              <w:t>6</w:t>
            </w:r>
            <w:r>
              <w:rPr>
                <w:noProof/>
                <w:webHidden/>
              </w:rPr>
              <w:fldChar w:fldCharType="end"/>
            </w:r>
          </w:hyperlink>
        </w:p>
        <w:p w14:paraId="409BFAEA" w14:textId="252C6E7A" w:rsidR="004E3B2F" w:rsidRDefault="004E3B2F">
          <w:pPr>
            <w:pStyle w:val="TM1"/>
            <w:tabs>
              <w:tab w:val="right" w:leader="dot" w:pos="9066"/>
            </w:tabs>
            <w:rPr>
              <w:rFonts w:eastAsiaTheme="minorEastAsia" w:cstheme="minorBidi"/>
              <w:b w:val="0"/>
              <w:bCs w:val="0"/>
              <w:caps w:val="0"/>
              <w:noProof/>
              <w:kern w:val="2"/>
              <w:sz w:val="24"/>
              <w:szCs w:val="24"/>
              <w:lang w:eastAsia="fr-FR"/>
              <w14:ligatures w14:val="standardContextual"/>
            </w:rPr>
          </w:pPr>
          <w:hyperlink w:anchor="_Toc209018765" w:history="1">
            <w:r w:rsidRPr="00C0459D">
              <w:rPr>
                <w:rStyle w:val="Lienhypertexte"/>
                <w:rFonts w:ascii="Hero New" w:hAnsi="Hero New"/>
                <w:noProof/>
              </w:rPr>
              <w:t>7. CONFIDENTIALITE ET RGPD</w:t>
            </w:r>
            <w:r>
              <w:rPr>
                <w:noProof/>
                <w:webHidden/>
              </w:rPr>
              <w:tab/>
            </w:r>
            <w:r>
              <w:rPr>
                <w:noProof/>
                <w:webHidden/>
              </w:rPr>
              <w:fldChar w:fldCharType="begin"/>
            </w:r>
            <w:r>
              <w:rPr>
                <w:noProof/>
                <w:webHidden/>
              </w:rPr>
              <w:instrText xml:space="preserve"> PAGEREF _Toc209018765 \h </w:instrText>
            </w:r>
            <w:r>
              <w:rPr>
                <w:noProof/>
                <w:webHidden/>
              </w:rPr>
            </w:r>
            <w:r>
              <w:rPr>
                <w:noProof/>
                <w:webHidden/>
              </w:rPr>
              <w:fldChar w:fldCharType="separate"/>
            </w:r>
            <w:r>
              <w:rPr>
                <w:noProof/>
                <w:webHidden/>
              </w:rPr>
              <w:t>6</w:t>
            </w:r>
            <w:r>
              <w:rPr>
                <w:noProof/>
                <w:webHidden/>
              </w:rPr>
              <w:fldChar w:fldCharType="end"/>
            </w:r>
          </w:hyperlink>
        </w:p>
        <w:p w14:paraId="3FC245D4" w14:textId="3AF5C1F1" w:rsidR="0078348D" w:rsidRDefault="0078348D">
          <w:r>
            <w:rPr>
              <w:b/>
              <w:bCs/>
            </w:rPr>
            <w:fldChar w:fldCharType="end"/>
          </w:r>
        </w:p>
      </w:sdtContent>
    </w:sdt>
    <w:p w14:paraId="3461D779" w14:textId="235A9C21" w:rsidR="000F2012" w:rsidRPr="00F45DC5" w:rsidRDefault="000F2012" w:rsidP="009520BB">
      <w:pPr>
        <w:ind w:right="4"/>
        <w:rPr>
          <w:rFonts w:ascii="Hero New" w:hAnsi="Hero New" w:cs="Times New Roman"/>
          <w:sz w:val="20"/>
          <w:szCs w:val="20"/>
        </w:rPr>
        <w:sectPr w:rsidR="000F2012" w:rsidRPr="00F45DC5" w:rsidSect="008A3CFA">
          <w:headerReference w:type="default" r:id="rId13"/>
          <w:pgSz w:w="11910" w:h="16840"/>
          <w:pgMar w:top="709" w:right="1417" w:bottom="1417" w:left="1417" w:header="0" w:footer="1244" w:gutter="0"/>
          <w:cols w:space="720"/>
          <w:docGrid w:linePitch="299"/>
        </w:sectPr>
      </w:pPr>
    </w:p>
    <w:p w14:paraId="3B752180" w14:textId="7180C1F9" w:rsidR="000F2012" w:rsidRPr="00F45DC5" w:rsidRDefault="00625AB8" w:rsidP="00D91616">
      <w:pPr>
        <w:pStyle w:val="Titre1"/>
        <w:ind w:left="0"/>
        <w:rPr>
          <w:rFonts w:ascii="Hero New" w:hAnsi="Hero New"/>
        </w:rPr>
      </w:pPr>
      <w:bookmarkStart w:id="1" w:name="_Toc165545447"/>
      <w:bookmarkStart w:id="2" w:name="_Toc208997510"/>
      <w:bookmarkStart w:id="3" w:name="_Toc209018750"/>
      <w:r w:rsidRPr="00F45DC5">
        <w:rPr>
          <w:rFonts w:ascii="Hero New" w:hAnsi="Hero New"/>
        </w:rPr>
        <w:lastRenderedPageBreak/>
        <w:t>PR</w:t>
      </w:r>
      <w:r w:rsidR="00541683" w:rsidRPr="00F45DC5">
        <w:rPr>
          <w:rFonts w:ascii="Hero New" w:hAnsi="Hero New"/>
        </w:rPr>
        <w:t>É</w:t>
      </w:r>
      <w:r w:rsidRPr="00F45DC5">
        <w:rPr>
          <w:rFonts w:ascii="Hero New" w:hAnsi="Hero New"/>
        </w:rPr>
        <w:t>SENTATION D</w:t>
      </w:r>
      <w:r w:rsidR="006B3BFF" w:rsidRPr="00F45DC5">
        <w:rPr>
          <w:rFonts w:ascii="Hero New" w:hAnsi="Hero New"/>
        </w:rPr>
        <w:t>U PIA 3 ORACCLE, PORT</w:t>
      </w:r>
      <w:r w:rsidR="00541683" w:rsidRPr="00F45DC5">
        <w:rPr>
          <w:rFonts w:ascii="Hero New" w:hAnsi="Hero New"/>
        </w:rPr>
        <w:t>É</w:t>
      </w:r>
      <w:r w:rsidR="006B3BFF" w:rsidRPr="00F45DC5">
        <w:rPr>
          <w:rFonts w:ascii="Hero New" w:hAnsi="Hero New"/>
        </w:rPr>
        <w:t xml:space="preserve"> PAR </w:t>
      </w:r>
      <w:r w:rsidRPr="00F45DC5">
        <w:rPr>
          <w:rFonts w:ascii="Hero New" w:hAnsi="Hero New"/>
        </w:rPr>
        <w:t>L’UNIVERSIT</w:t>
      </w:r>
      <w:r w:rsidR="00541683" w:rsidRPr="00F45DC5">
        <w:rPr>
          <w:rFonts w:ascii="Hero New" w:hAnsi="Hero New"/>
        </w:rPr>
        <w:t>É</w:t>
      </w:r>
      <w:r w:rsidRPr="00F45DC5">
        <w:rPr>
          <w:rFonts w:ascii="Hero New" w:hAnsi="Hero New"/>
        </w:rPr>
        <w:t xml:space="preserve"> SORBONNE PARIS</w:t>
      </w:r>
      <w:r w:rsidR="00541683" w:rsidRPr="00F45DC5">
        <w:rPr>
          <w:rFonts w:ascii="Hero New" w:hAnsi="Hero New"/>
        </w:rPr>
        <w:t xml:space="preserve"> </w:t>
      </w:r>
      <w:r w:rsidRPr="00F45DC5">
        <w:rPr>
          <w:rFonts w:ascii="Hero New" w:hAnsi="Hero New"/>
        </w:rPr>
        <w:t>NORD</w:t>
      </w:r>
      <w:bookmarkEnd w:id="1"/>
      <w:bookmarkEnd w:id="2"/>
      <w:bookmarkEnd w:id="3"/>
    </w:p>
    <w:p w14:paraId="0AA692ED" w14:textId="77777777" w:rsidR="00FE59C6" w:rsidRPr="00F45DC5" w:rsidRDefault="00FE59C6" w:rsidP="00D91616">
      <w:pPr>
        <w:pStyle w:val="Paragraphedeliste"/>
        <w:jc w:val="both"/>
        <w:rPr>
          <w:rFonts w:ascii="Hero New" w:hAnsi="Hero New"/>
        </w:rPr>
      </w:pPr>
    </w:p>
    <w:p w14:paraId="1C544D0D" w14:textId="18F825E1" w:rsidR="00FE59C6" w:rsidRPr="00F45DC5" w:rsidRDefault="00FE59C6" w:rsidP="006B5433">
      <w:pPr>
        <w:jc w:val="both"/>
        <w:rPr>
          <w:rFonts w:ascii="Hero New" w:hAnsi="Hero New"/>
        </w:rPr>
      </w:pPr>
      <w:r w:rsidRPr="00F45DC5">
        <w:rPr>
          <w:rFonts w:ascii="Hero New" w:hAnsi="Hero New"/>
        </w:rPr>
        <w:t>ORACCLE</w:t>
      </w:r>
      <w:r w:rsidR="00E15A76">
        <w:rPr>
          <w:rFonts w:ascii="Hero New" w:hAnsi="Hero New"/>
        </w:rPr>
        <w:t xml:space="preserve"> « Orientation Régionale pour l’Accompagnement du Continuum Lycéen Etudiant » </w:t>
      </w:r>
      <w:r w:rsidRPr="00F45DC5">
        <w:rPr>
          <w:rFonts w:ascii="Hero New" w:hAnsi="Hero New"/>
        </w:rPr>
        <w:t xml:space="preserve">est </w:t>
      </w:r>
      <w:r w:rsidR="006B3BFF" w:rsidRPr="00F45DC5">
        <w:rPr>
          <w:rFonts w:ascii="Hero New" w:hAnsi="Hero New"/>
        </w:rPr>
        <w:t xml:space="preserve">un projet collaboratif d’ampleur, </w:t>
      </w:r>
      <w:r w:rsidRPr="00F45DC5">
        <w:rPr>
          <w:rFonts w:ascii="Hero New" w:hAnsi="Hero New"/>
        </w:rPr>
        <w:t xml:space="preserve">lauréat en 2020 de l’appel à projets </w:t>
      </w:r>
    </w:p>
    <w:p w14:paraId="0D0DF6EE" w14:textId="77777777" w:rsidR="00FE59C6" w:rsidRPr="00F45DC5" w:rsidRDefault="00FE59C6" w:rsidP="006B5433">
      <w:pPr>
        <w:jc w:val="both"/>
        <w:rPr>
          <w:rFonts w:ascii="Hero New" w:hAnsi="Hero New"/>
        </w:rPr>
      </w:pPr>
      <w:r w:rsidRPr="00F45DC5">
        <w:rPr>
          <w:rFonts w:ascii="Hero New" w:hAnsi="Hero New"/>
        </w:rPr>
        <w:t xml:space="preserve">« Dispositifs territoriaux pour l’orientation vers les études supérieures » de l’action </w:t>
      </w:r>
    </w:p>
    <w:p w14:paraId="1D327B56" w14:textId="448BE43A" w:rsidR="00930AE7" w:rsidRPr="00F45DC5" w:rsidRDefault="00FE59C6" w:rsidP="006B5433">
      <w:pPr>
        <w:jc w:val="both"/>
        <w:rPr>
          <w:rFonts w:ascii="Hero New" w:hAnsi="Hero New"/>
        </w:rPr>
      </w:pPr>
      <w:r w:rsidRPr="00F45DC5">
        <w:rPr>
          <w:rFonts w:ascii="Hero New" w:hAnsi="Hero New"/>
        </w:rPr>
        <w:t>« Territoires d’innovation pédagogique du Programme d’Investissements d’Avenir » (PIA3)</w:t>
      </w:r>
      <w:r w:rsidR="00541683" w:rsidRPr="00F45DC5">
        <w:rPr>
          <w:rFonts w:ascii="Hero New" w:hAnsi="Hero New"/>
        </w:rPr>
        <w:t xml:space="preserve">. </w:t>
      </w:r>
    </w:p>
    <w:p w14:paraId="45243554" w14:textId="77777777" w:rsidR="00FE59C6" w:rsidRPr="00F45DC5" w:rsidRDefault="00FE59C6" w:rsidP="006B5433">
      <w:pPr>
        <w:jc w:val="both"/>
        <w:rPr>
          <w:rFonts w:ascii="Hero New" w:hAnsi="Hero New"/>
        </w:rPr>
      </w:pPr>
    </w:p>
    <w:p w14:paraId="164F652F" w14:textId="67AF599B" w:rsidR="00FE59C6" w:rsidRPr="00F45DC5" w:rsidRDefault="00FE59C6" w:rsidP="006B5433">
      <w:pPr>
        <w:jc w:val="both"/>
        <w:rPr>
          <w:rFonts w:ascii="Hero New" w:hAnsi="Hero New"/>
        </w:rPr>
      </w:pPr>
      <w:r w:rsidRPr="00F45DC5">
        <w:rPr>
          <w:rFonts w:ascii="Hero New" w:hAnsi="Hero New"/>
        </w:rPr>
        <w:t>Ce projet vise</w:t>
      </w:r>
      <w:r w:rsidR="006B3BFF" w:rsidRPr="00F45DC5">
        <w:rPr>
          <w:rFonts w:ascii="Hero New" w:hAnsi="Hero New"/>
        </w:rPr>
        <w:t xml:space="preserve"> à faciliter le continuum bac-3/bac+3 en Île-de-France et réunissant 14 universités d’Île-de-France, l’Université des Antilles, les 3 académies d’Île-de-France,</w:t>
      </w:r>
      <w:r w:rsidR="003736C5">
        <w:rPr>
          <w:rFonts w:ascii="Hero New" w:hAnsi="Hero New"/>
        </w:rPr>
        <w:t xml:space="preserve"> la Région Académique,</w:t>
      </w:r>
      <w:r w:rsidR="006B3BFF" w:rsidRPr="00F45DC5">
        <w:rPr>
          <w:rFonts w:ascii="Hero New" w:hAnsi="Hero New"/>
        </w:rPr>
        <w:t xml:space="preserve"> la Région </w:t>
      </w:r>
      <w:r w:rsidR="00541683" w:rsidRPr="00F45DC5">
        <w:rPr>
          <w:rFonts w:ascii="Hero New" w:hAnsi="Hero New"/>
        </w:rPr>
        <w:t>Î</w:t>
      </w:r>
      <w:r w:rsidR="006B3BFF" w:rsidRPr="00F45DC5">
        <w:rPr>
          <w:rFonts w:ascii="Hero New" w:hAnsi="Hero New"/>
        </w:rPr>
        <w:t xml:space="preserve">le-de-France – Oriane Ile-de-France, l’Onisep, </w:t>
      </w:r>
      <w:r w:rsidR="003736C5">
        <w:rPr>
          <w:rFonts w:ascii="Hero New" w:hAnsi="Hero New"/>
        </w:rPr>
        <w:t xml:space="preserve">l’AEFE, </w:t>
      </w:r>
      <w:r w:rsidR="006B3BFF" w:rsidRPr="00F45DC5">
        <w:rPr>
          <w:rFonts w:ascii="Hero New" w:hAnsi="Hero New"/>
        </w:rPr>
        <w:t xml:space="preserve">ainsi que des partenaires de l’emploi, de l’égalité des chances et des genres et de la prise en compte du handicap sur le territoire francilien. </w:t>
      </w:r>
      <w:r w:rsidRPr="00F45DC5">
        <w:rPr>
          <w:rFonts w:ascii="Hero New" w:hAnsi="Hero New"/>
        </w:rPr>
        <w:t xml:space="preserve">Une des actions du projet Oraccle consiste à organiser un concours d’éloquence auprès de plusieurs lycées d’Île-de-France. Le marché porte sur l’accompagnement </w:t>
      </w:r>
      <w:r w:rsidR="00541683" w:rsidRPr="00F45DC5">
        <w:rPr>
          <w:rFonts w:ascii="Hero New" w:hAnsi="Hero New"/>
        </w:rPr>
        <w:t>à l’art oratoire</w:t>
      </w:r>
      <w:r w:rsidR="005C0624" w:rsidRPr="00F45DC5">
        <w:rPr>
          <w:rFonts w:ascii="Hero New" w:hAnsi="Hero New"/>
        </w:rPr>
        <w:t xml:space="preserve"> </w:t>
      </w:r>
      <w:r w:rsidRPr="00F45DC5">
        <w:rPr>
          <w:rFonts w:ascii="Hero New" w:hAnsi="Hero New"/>
        </w:rPr>
        <w:t>des élèves dans ce concours.</w:t>
      </w:r>
    </w:p>
    <w:p w14:paraId="57D2F7D7" w14:textId="7EE979D0" w:rsidR="00FE59C6" w:rsidRPr="00F45DC5" w:rsidRDefault="00FE59C6" w:rsidP="006B5433">
      <w:pPr>
        <w:jc w:val="both"/>
        <w:rPr>
          <w:rFonts w:ascii="Hero New" w:hAnsi="Hero New"/>
        </w:rPr>
      </w:pPr>
    </w:p>
    <w:p w14:paraId="03182C13" w14:textId="503AD7C8" w:rsidR="009B0AA8" w:rsidRDefault="006B3BFF" w:rsidP="006B5433">
      <w:pPr>
        <w:jc w:val="both"/>
        <w:rPr>
          <w:rFonts w:ascii="Hero New" w:hAnsi="Hero New"/>
        </w:rPr>
      </w:pPr>
      <w:r w:rsidRPr="00F45DC5">
        <w:rPr>
          <w:rFonts w:ascii="Hero New" w:hAnsi="Hero New"/>
        </w:rPr>
        <w:t>Le projet Oraccle est coordonné par l’Université Numérique Île-de-France,</w:t>
      </w:r>
      <w:r w:rsidR="00930AE7">
        <w:rPr>
          <w:rFonts w:ascii="Hero New" w:hAnsi="Hero New"/>
        </w:rPr>
        <w:t xml:space="preserve"> service interuniversitaire</w:t>
      </w:r>
      <w:r w:rsidRPr="00F45DC5">
        <w:rPr>
          <w:rFonts w:ascii="Hero New" w:hAnsi="Hero New"/>
        </w:rPr>
        <w:t xml:space="preserve"> porté par l’Université Sorbonne Paris Nord.</w:t>
      </w:r>
      <w:r w:rsidR="009B0AA8">
        <w:rPr>
          <w:rFonts w:ascii="Hero New" w:hAnsi="Hero New"/>
        </w:rPr>
        <w:t xml:space="preserve"> </w:t>
      </w:r>
    </w:p>
    <w:p w14:paraId="53AD9C1B" w14:textId="045D9178" w:rsidR="006B3BFF" w:rsidRPr="00F45DC5" w:rsidRDefault="009B0AA8" w:rsidP="006B5433">
      <w:pPr>
        <w:jc w:val="both"/>
        <w:rPr>
          <w:rFonts w:ascii="Hero New" w:hAnsi="Hero New"/>
        </w:rPr>
      </w:pPr>
      <w:r>
        <w:rPr>
          <w:rFonts w:ascii="Hero New" w:hAnsi="Hero New"/>
        </w:rPr>
        <w:t xml:space="preserve">Pour plus d’information sur l’Université Numérique Île-de-France : </w:t>
      </w:r>
      <w:hyperlink r:id="rId14" w:history="1">
        <w:r w:rsidRPr="00326B21">
          <w:rPr>
            <w:rStyle w:val="Lienhypertexte"/>
            <w:rFonts w:ascii="Hero New" w:hAnsi="Hero New"/>
          </w:rPr>
          <w:t>https://unif.fr</w:t>
        </w:r>
      </w:hyperlink>
      <w:r>
        <w:rPr>
          <w:rFonts w:ascii="Hero New" w:hAnsi="Hero New"/>
        </w:rPr>
        <w:t xml:space="preserve"> </w:t>
      </w:r>
    </w:p>
    <w:p w14:paraId="44C57753" w14:textId="77777777" w:rsidR="006B3BFF" w:rsidRPr="00F45DC5" w:rsidRDefault="006B3BFF" w:rsidP="006B5433">
      <w:pPr>
        <w:jc w:val="both"/>
        <w:rPr>
          <w:rFonts w:ascii="Hero New" w:hAnsi="Hero New"/>
        </w:rPr>
      </w:pPr>
    </w:p>
    <w:p w14:paraId="683414E3" w14:textId="45C30A70" w:rsidR="006B3BFF" w:rsidRPr="00F45DC5" w:rsidRDefault="006B3BFF" w:rsidP="00D91616">
      <w:pPr>
        <w:pStyle w:val="Paragraphedeliste"/>
        <w:jc w:val="both"/>
        <w:rPr>
          <w:rFonts w:ascii="Hero New" w:hAnsi="Hero New"/>
        </w:rPr>
      </w:pPr>
      <w:r w:rsidRPr="00F45DC5">
        <w:rPr>
          <w:rFonts w:ascii="Hero New" w:hAnsi="Hero New"/>
        </w:rPr>
        <w:t>Plus d’informations</w:t>
      </w:r>
      <w:r w:rsidR="00FE59C6" w:rsidRPr="00F45DC5">
        <w:rPr>
          <w:rFonts w:ascii="Hero New" w:hAnsi="Hero New"/>
        </w:rPr>
        <w:t xml:space="preserve"> sur le projet Oraccle : </w:t>
      </w:r>
      <w:hyperlink r:id="rId15" w:history="1">
        <w:r w:rsidR="00FE59C6" w:rsidRPr="00F45DC5">
          <w:rPr>
            <w:rStyle w:val="Lienhypertexte"/>
            <w:rFonts w:ascii="Hero New" w:hAnsi="Hero New"/>
          </w:rPr>
          <w:t>https://oraccle.fr/</w:t>
        </w:r>
      </w:hyperlink>
    </w:p>
    <w:p w14:paraId="3B3199A5" w14:textId="77777777" w:rsidR="00D91616" w:rsidRPr="00F45DC5" w:rsidRDefault="00D91616" w:rsidP="00D45763">
      <w:pPr>
        <w:pStyle w:val="Titre1"/>
        <w:rPr>
          <w:rFonts w:ascii="Hero New" w:hAnsi="Hero New"/>
          <w:b w:val="0"/>
          <w:bCs w:val="0"/>
        </w:rPr>
      </w:pPr>
      <w:bookmarkStart w:id="4" w:name="_Toc165545448"/>
    </w:p>
    <w:p w14:paraId="522CEDFB" w14:textId="716277EF" w:rsidR="000F2012" w:rsidRPr="00F45DC5" w:rsidRDefault="008171A5" w:rsidP="00D45763">
      <w:pPr>
        <w:pStyle w:val="Titre1"/>
        <w:rPr>
          <w:rFonts w:ascii="Hero New" w:hAnsi="Hero New"/>
          <w:b w:val="0"/>
          <w:bCs w:val="0"/>
        </w:rPr>
      </w:pPr>
      <w:bookmarkStart w:id="5" w:name="_Toc208997511"/>
      <w:bookmarkStart w:id="6" w:name="_Toc209018751"/>
      <w:r w:rsidRPr="00F45DC5">
        <w:rPr>
          <w:rFonts w:ascii="Hero New" w:hAnsi="Hero New"/>
          <w:b w:val="0"/>
          <w:bCs w:val="0"/>
        </w:rPr>
        <w:t>1</w:t>
      </w:r>
      <w:r w:rsidR="009520BB" w:rsidRPr="00F45DC5">
        <w:rPr>
          <w:rFonts w:ascii="Hero New" w:hAnsi="Hero New"/>
          <w:b w:val="0"/>
          <w:bCs w:val="0"/>
        </w:rPr>
        <w:t xml:space="preserve">. </w:t>
      </w:r>
      <w:r w:rsidR="00625AB8" w:rsidRPr="00F45DC5">
        <w:rPr>
          <w:rFonts w:ascii="Hero New" w:hAnsi="Hero New"/>
          <w:b w:val="0"/>
          <w:bCs w:val="0"/>
        </w:rPr>
        <w:t>OBJET DU MARCH</w:t>
      </w:r>
      <w:bookmarkEnd w:id="4"/>
      <w:r w:rsidR="00541683" w:rsidRPr="00F45DC5">
        <w:rPr>
          <w:rFonts w:ascii="Hero New" w:hAnsi="Hero New"/>
          <w:b w:val="0"/>
          <w:bCs w:val="0"/>
        </w:rPr>
        <w:t>É</w:t>
      </w:r>
      <w:bookmarkEnd w:id="5"/>
      <w:bookmarkEnd w:id="6"/>
    </w:p>
    <w:p w14:paraId="37BBE864" w14:textId="7A01DCAC" w:rsidR="00FE59C6" w:rsidRPr="00F45DC5" w:rsidRDefault="00FE59C6" w:rsidP="006B5433">
      <w:pPr>
        <w:jc w:val="both"/>
        <w:rPr>
          <w:rFonts w:ascii="Hero New" w:hAnsi="Hero New"/>
        </w:rPr>
      </w:pPr>
      <w:bookmarkStart w:id="7" w:name="_Toc165545449"/>
      <w:r w:rsidRPr="00F45DC5">
        <w:rPr>
          <w:rFonts w:ascii="Hero New" w:hAnsi="Hero New"/>
        </w:rPr>
        <w:t>Le marché public a pour objet l</w:t>
      </w:r>
      <w:r w:rsidR="002267BB" w:rsidRPr="00F45DC5">
        <w:rPr>
          <w:rFonts w:ascii="Hero New" w:hAnsi="Hero New"/>
        </w:rPr>
        <w:t>’appui</w:t>
      </w:r>
      <w:r w:rsidRPr="00F45DC5">
        <w:rPr>
          <w:rFonts w:ascii="Hero New" w:hAnsi="Hero New"/>
        </w:rPr>
        <w:t xml:space="preserve"> des équipes des services d’orientation des Universités d’Île-de-France qui organisent avec leurs lycées partenaires un concours d’éloquence </w:t>
      </w:r>
      <w:r w:rsidR="00541683" w:rsidRPr="00F45DC5">
        <w:rPr>
          <w:rFonts w:ascii="Hero New" w:hAnsi="Hero New"/>
        </w:rPr>
        <w:t>« </w:t>
      </w:r>
      <w:r w:rsidRPr="00F45DC5">
        <w:rPr>
          <w:rFonts w:ascii="Hero New" w:hAnsi="Hero New"/>
        </w:rPr>
        <w:t>Mon Projet dans le Sup en 180 secondes</w:t>
      </w:r>
      <w:r w:rsidR="00541683" w:rsidRPr="00F45DC5">
        <w:rPr>
          <w:rFonts w:ascii="Hero New" w:hAnsi="Hero New"/>
        </w:rPr>
        <w:t> » (MPS 180)</w:t>
      </w:r>
      <w:r w:rsidRPr="00F45DC5">
        <w:rPr>
          <w:rFonts w:ascii="Hero New" w:hAnsi="Hero New"/>
        </w:rPr>
        <w:t>.</w:t>
      </w:r>
    </w:p>
    <w:p w14:paraId="065A0B83" w14:textId="4E4D3B58" w:rsidR="00D91616" w:rsidRDefault="00D91616" w:rsidP="006B5433">
      <w:pPr>
        <w:jc w:val="both"/>
        <w:rPr>
          <w:rFonts w:ascii="Hero New" w:hAnsi="Hero New"/>
        </w:rPr>
      </w:pPr>
    </w:p>
    <w:p w14:paraId="03EA78F6" w14:textId="5487E06D" w:rsidR="009B0AA8" w:rsidRPr="00F45DC5" w:rsidRDefault="009B0AA8" w:rsidP="006B5433">
      <w:pPr>
        <w:jc w:val="both"/>
        <w:rPr>
          <w:rFonts w:ascii="Hero New" w:hAnsi="Hero New"/>
        </w:rPr>
      </w:pPr>
    </w:p>
    <w:p w14:paraId="2695D7F7" w14:textId="0D3729B5" w:rsidR="006B5433" w:rsidRDefault="00FE59C6" w:rsidP="006B5433">
      <w:pPr>
        <w:jc w:val="both"/>
        <w:rPr>
          <w:rFonts w:ascii="Hero New" w:hAnsi="Hero New"/>
        </w:rPr>
      </w:pPr>
      <w:r w:rsidRPr="00F45DC5">
        <w:rPr>
          <w:rFonts w:ascii="Hero New" w:hAnsi="Hero New"/>
        </w:rPr>
        <w:t xml:space="preserve">Ce concours d’éloquence </w:t>
      </w:r>
      <w:r w:rsidRPr="00E15A76">
        <w:rPr>
          <w:rFonts w:ascii="Hero New" w:hAnsi="Hero New"/>
        </w:rPr>
        <w:t xml:space="preserve">est à destination </w:t>
      </w:r>
      <w:r w:rsidR="003736C5" w:rsidRPr="00E15A76">
        <w:rPr>
          <w:rFonts w:ascii="Hero New" w:hAnsi="Hero New"/>
        </w:rPr>
        <w:t>des lycéens, notamment d’élèves de première</w:t>
      </w:r>
      <w:r w:rsidRPr="00F45DC5">
        <w:rPr>
          <w:rFonts w:ascii="Hero New" w:hAnsi="Hero New"/>
        </w:rPr>
        <w:t xml:space="preserve">. Plusieurs classes issues de différents lycées franciliens participent à la préparation à ce concours. Les finalistes sont invités à déclamer dans le Grand Amphithéâtre de la Sorbonne, un discours argumenté sur leur projet d’orientation et métier rêvé. </w:t>
      </w:r>
    </w:p>
    <w:p w14:paraId="7FA018D6" w14:textId="77777777" w:rsidR="006B5433" w:rsidRDefault="006B5433" w:rsidP="006B5433">
      <w:pPr>
        <w:jc w:val="both"/>
        <w:rPr>
          <w:rFonts w:ascii="Hero New" w:hAnsi="Hero New"/>
        </w:rPr>
      </w:pPr>
    </w:p>
    <w:p w14:paraId="6FE099E0" w14:textId="29832100" w:rsidR="002267BB" w:rsidRPr="00F45DC5" w:rsidRDefault="002267BB" w:rsidP="006B5433">
      <w:pPr>
        <w:jc w:val="both"/>
        <w:rPr>
          <w:rFonts w:ascii="Hero New" w:hAnsi="Hero New"/>
        </w:rPr>
      </w:pPr>
      <w:r w:rsidRPr="00F45DC5">
        <w:rPr>
          <w:rFonts w:ascii="Hero New" w:hAnsi="Hero New"/>
        </w:rPr>
        <w:t xml:space="preserve">Les élèves sont </w:t>
      </w:r>
      <w:r w:rsidR="00541683" w:rsidRPr="00F45DC5">
        <w:rPr>
          <w:rFonts w:ascii="Hero New" w:hAnsi="Hero New"/>
        </w:rPr>
        <w:t>accompagnés d</w:t>
      </w:r>
      <w:r w:rsidRPr="00F45DC5">
        <w:rPr>
          <w:rFonts w:ascii="Hero New" w:hAnsi="Hero New"/>
        </w:rPr>
        <w:t>ans ce</w:t>
      </w:r>
      <w:r w:rsidR="00541683" w:rsidRPr="00F45DC5">
        <w:rPr>
          <w:rFonts w:ascii="Hero New" w:hAnsi="Hero New"/>
        </w:rPr>
        <w:t xml:space="preserve">tte préparation </w:t>
      </w:r>
      <w:r w:rsidR="00FE59C6" w:rsidRPr="00F45DC5">
        <w:rPr>
          <w:rFonts w:ascii="Hero New" w:hAnsi="Hero New"/>
        </w:rPr>
        <w:t>par plusieurs intervenants leur permettant de nourrir d'une part leur réflexion et leur écriture et d'autre part leur l'apprentissage de l'éloquence.</w:t>
      </w:r>
    </w:p>
    <w:p w14:paraId="14EA81F9" w14:textId="77777777" w:rsidR="00D91616" w:rsidRPr="00F45DC5" w:rsidRDefault="00D91616" w:rsidP="006B5433">
      <w:pPr>
        <w:jc w:val="both"/>
        <w:rPr>
          <w:rFonts w:ascii="Hero New" w:hAnsi="Hero New"/>
        </w:rPr>
      </w:pPr>
    </w:p>
    <w:p w14:paraId="23C69A5C" w14:textId="5CBD5BC0" w:rsidR="00D45763" w:rsidRPr="00F45DC5" w:rsidRDefault="002267BB" w:rsidP="006B5433">
      <w:pPr>
        <w:jc w:val="both"/>
        <w:rPr>
          <w:rFonts w:ascii="Hero New" w:hAnsi="Hero New"/>
        </w:rPr>
      </w:pPr>
      <w:r w:rsidRPr="00F45DC5">
        <w:rPr>
          <w:rFonts w:ascii="Hero New" w:hAnsi="Hero New"/>
        </w:rPr>
        <w:t>Les services d’orientation des Universités d’Île-de-France qui organisent le concours MPS 180 animent auprès des élèves les séances autour de la connaissance de soi, la construction du projet d’orientation</w:t>
      </w:r>
      <w:r w:rsidR="00760253" w:rsidRPr="00F45DC5">
        <w:rPr>
          <w:rFonts w:ascii="Hero New" w:hAnsi="Hero New"/>
        </w:rPr>
        <w:t xml:space="preserve"> et</w:t>
      </w:r>
      <w:r w:rsidRPr="00F45DC5">
        <w:rPr>
          <w:rFonts w:ascii="Hero New" w:hAnsi="Hero New"/>
        </w:rPr>
        <w:t xml:space="preserve"> la rédaction de leur projet. Ils font appel à des intervenants extérieurs pour les ateliers sur l’aisance à l’oral. </w:t>
      </w:r>
    </w:p>
    <w:p w14:paraId="3796E690" w14:textId="77777777" w:rsidR="00D91616" w:rsidRPr="00F45DC5" w:rsidRDefault="00D91616" w:rsidP="006B5433">
      <w:pPr>
        <w:jc w:val="both"/>
        <w:rPr>
          <w:rFonts w:ascii="Hero New" w:hAnsi="Hero New"/>
        </w:rPr>
      </w:pPr>
    </w:p>
    <w:p w14:paraId="1B6D73A5" w14:textId="77777777" w:rsidR="006B5433" w:rsidRDefault="002267BB" w:rsidP="006B5433">
      <w:pPr>
        <w:jc w:val="both"/>
        <w:rPr>
          <w:rFonts w:ascii="Hero New" w:hAnsi="Hero New"/>
        </w:rPr>
      </w:pPr>
      <w:r w:rsidRPr="00F45DC5">
        <w:rPr>
          <w:rFonts w:ascii="Hero New" w:hAnsi="Hero New"/>
        </w:rPr>
        <w:t>Dans ce cadre, le marché public vise à identifier les intervenants experts en éloquence :</w:t>
      </w:r>
    </w:p>
    <w:p w14:paraId="5062C16B" w14:textId="515E199C" w:rsidR="006B5433" w:rsidRPr="00780723" w:rsidRDefault="002267BB" w:rsidP="006B5433">
      <w:pPr>
        <w:jc w:val="both"/>
        <w:rPr>
          <w:rFonts w:ascii="Hero New" w:hAnsi="Hero New"/>
          <w:strike/>
        </w:rPr>
      </w:pPr>
      <w:r w:rsidRPr="00F45DC5">
        <w:rPr>
          <w:rFonts w:ascii="Hero New" w:hAnsi="Hero New"/>
        </w:rPr>
        <w:t xml:space="preserve">- Pour assurer des ateliers de formation à l'art oratoire pour plusieurs classes, </w:t>
      </w:r>
      <w:r w:rsidR="003736C5">
        <w:rPr>
          <w:rFonts w:ascii="Hero New" w:hAnsi="Hero New"/>
        </w:rPr>
        <w:t xml:space="preserve">au cours de l’année scolaire, </w:t>
      </w:r>
      <w:r w:rsidRPr="00F45DC5">
        <w:rPr>
          <w:rFonts w:ascii="Hero New" w:hAnsi="Hero New"/>
        </w:rPr>
        <w:t>entre janvier et avril</w:t>
      </w:r>
      <w:r w:rsidR="0078348D">
        <w:rPr>
          <w:rFonts w:ascii="Hero New" w:hAnsi="Hero New"/>
        </w:rPr>
        <w:t xml:space="preserve">, </w:t>
      </w:r>
      <w:r w:rsidR="00541683" w:rsidRPr="00E15A76">
        <w:rPr>
          <w:rFonts w:ascii="Hero New" w:hAnsi="Hero New"/>
        </w:rPr>
        <w:t xml:space="preserve">sur </w:t>
      </w:r>
      <w:r w:rsidR="00101BDB" w:rsidRPr="00E15A76">
        <w:rPr>
          <w:rFonts w:ascii="Hero New" w:hAnsi="Hero New"/>
        </w:rPr>
        <w:t>le</w:t>
      </w:r>
      <w:r w:rsidR="00541683" w:rsidRPr="00E15A76">
        <w:rPr>
          <w:rFonts w:ascii="Hero New" w:hAnsi="Hero New"/>
        </w:rPr>
        <w:t xml:space="preserve"> territoire francilien</w:t>
      </w:r>
    </w:p>
    <w:p w14:paraId="167C0CE1" w14:textId="502E9506" w:rsidR="002267BB" w:rsidRDefault="002267BB" w:rsidP="006B5433">
      <w:pPr>
        <w:jc w:val="both"/>
        <w:rPr>
          <w:rFonts w:ascii="Hero New" w:hAnsi="Hero New"/>
        </w:rPr>
      </w:pPr>
      <w:r w:rsidRPr="00F45DC5">
        <w:rPr>
          <w:rFonts w:ascii="Hero New" w:hAnsi="Hero New"/>
        </w:rPr>
        <w:t xml:space="preserve">- Pour animer des séances d’entraînements et répétition générale, pour </w:t>
      </w:r>
      <w:r w:rsidRPr="00E15A76">
        <w:rPr>
          <w:rFonts w:ascii="Hero New" w:hAnsi="Hero New"/>
        </w:rPr>
        <w:t xml:space="preserve">les </w:t>
      </w:r>
      <w:r w:rsidRPr="00F45DC5">
        <w:rPr>
          <w:rFonts w:ascii="Hero New" w:hAnsi="Hero New"/>
        </w:rPr>
        <w:t>élèves finalistes sélectionnés pour la Grande Finale</w:t>
      </w:r>
      <w:r w:rsidR="003736C5">
        <w:rPr>
          <w:rFonts w:ascii="Hero New" w:hAnsi="Hero New"/>
        </w:rPr>
        <w:t>.</w:t>
      </w:r>
    </w:p>
    <w:p w14:paraId="0A78778B" w14:textId="45A8F706" w:rsidR="004A7896" w:rsidRDefault="004A7896" w:rsidP="006B5433">
      <w:pPr>
        <w:jc w:val="both"/>
        <w:rPr>
          <w:rFonts w:ascii="Hero New" w:hAnsi="Hero New"/>
        </w:rPr>
      </w:pPr>
    </w:p>
    <w:p w14:paraId="2733A7D2" w14:textId="0FD375B0" w:rsidR="004A7896" w:rsidRPr="004A7896" w:rsidRDefault="00E15A76" w:rsidP="00E15A76">
      <w:pPr>
        <w:pStyle w:val="NormalWeb"/>
        <w:rPr>
          <w:rFonts w:ascii="Hero New" w:hAnsi="Hero New"/>
          <w:sz w:val="22"/>
          <w:szCs w:val="22"/>
        </w:rPr>
      </w:pPr>
      <w:r>
        <w:rPr>
          <w:rFonts w:ascii="Hero New" w:hAnsi="Hero New"/>
          <w:sz w:val="22"/>
          <w:szCs w:val="22"/>
        </w:rPr>
        <w:t xml:space="preserve">Ce marché </w:t>
      </w:r>
      <w:r w:rsidRPr="004A7896">
        <w:rPr>
          <w:rFonts w:ascii="Hero New" w:hAnsi="Hero New"/>
          <w:sz w:val="22"/>
          <w:szCs w:val="22"/>
        </w:rPr>
        <w:t>pourra</w:t>
      </w:r>
      <w:r w:rsidR="004A7896" w:rsidRPr="004A7896">
        <w:rPr>
          <w:rFonts w:ascii="Hero New" w:hAnsi="Hero New"/>
          <w:sz w:val="22"/>
          <w:szCs w:val="22"/>
        </w:rPr>
        <w:t xml:space="preserve"> toutefois être mobilisé, dans le respect des stipulations contractuelles, pour la réalisation d’autres actions d’animation ou d’accompagnement mises en œuvre par Oraccle et relevant des prestations prévues par les titulaires retenus.</w:t>
      </w:r>
    </w:p>
    <w:p w14:paraId="25C28C6C" w14:textId="5C1F1089" w:rsidR="000F2012" w:rsidRPr="00F45DC5" w:rsidRDefault="0078348D" w:rsidP="00D91616">
      <w:pPr>
        <w:pStyle w:val="Titre1"/>
        <w:rPr>
          <w:rFonts w:ascii="Hero New" w:hAnsi="Hero New"/>
        </w:rPr>
      </w:pPr>
      <w:bookmarkStart w:id="8" w:name="_Toc208997513"/>
      <w:bookmarkStart w:id="9" w:name="_Toc209018752"/>
      <w:bookmarkEnd w:id="7"/>
      <w:r>
        <w:rPr>
          <w:rFonts w:ascii="Hero New" w:hAnsi="Hero New"/>
        </w:rPr>
        <w:t>2</w:t>
      </w:r>
      <w:r w:rsidR="004A7896">
        <w:rPr>
          <w:rFonts w:ascii="Hero New" w:hAnsi="Hero New"/>
        </w:rPr>
        <w:t xml:space="preserve">. </w:t>
      </w:r>
      <w:r w:rsidR="002267BB" w:rsidRPr="00F45DC5">
        <w:rPr>
          <w:rFonts w:ascii="Hero New" w:hAnsi="Hero New"/>
        </w:rPr>
        <w:t>PUBLIC CONCERNE</w:t>
      </w:r>
      <w:bookmarkEnd w:id="8"/>
      <w:bookmarkEnd w:id="9"/>
    </w:p>
    <w:p w14:paraId="3266C305" w14:textId="689AE1CE" w:rsidR="002267BB" w:rsidRPr="00F45DC5" w:rsidRDefault="00780723" w:rsidP="006B5433">
      <w:pPr>
        <w:jc w:val="both"/>
        <w:rPr>
          <w:rFonts w:ascii="Hero New" w:hAnsi="Hero New"/>
        </w:rPr>
      </w:pPr>
      <w:r>
        <w:rPr>
          <w:rFonts w:ascii="Hero New" w:hAnsi="Hero New"/>
        </w:rPr>
        <w:t xml:space="preserve">Les </w:t>
      </w:r>
      <w:r w:rsidR="002267BB" w:rsidRPr="00F45DC5">
        <w:rPr>
          <w:rFonts w:ascii="Hero New" w:hAnsi="Hero New"/>
        </w:rPr>
        <w:t xml:space="preserve">classes </w:t>
      </w:r>
      <w:r w:rsidRPr="000C1DC6">
        <w:rPr>
          <w:rFonts w:ascii="Hero New" w:hAnsi="Hero New"/>
        </w:rPr>
        <w:t xml:space="preserve">participantes </w:t>
      </w:r>
      <w:r w:rsidR="002267BB" w:rsidRPr="00F45DC5">
        <w:rPr>
          <w:rFonts w:ascii="Hero New" w:hAnsi="Hero New"/>
        </w:rPr>
        <w:t>de</w:t>
      </w:r>
      <w:r>
        <w:rPr>
          <w:rFonts w:ascii="Hero New" w:hAnsi="Hero New"/>
        </w:rPr>
        <w:t>s</w:t>
      </w:r>
      <w:r w:rsidR="002267BB" w:rsidRPr="00F45DC5">
        <w:rPr>
          <w:rFonts w:ascii="Hero New" w:hAnsi="Hero New"/>
        </w:rPr>
        <w:t xml:space="preserve"> différents lycées d’Île-de-France</w:t>
      </w:r>
      <w:r w:rsidR="00D45763" w:rsidRPr="00F45DC5">
        <w:rPr>
          <w:rFonts w:ascii="Hero New" w:hAnsi="Hero New"/>
        </w:rPr>
        <w:t xml:space="preserve"> : </w:t>
      </w:r>
      <w:r w:rsidR="002267BB" w:rsidRPr="00F45DC5">
        <w:rPr>
          <w:rFonts w:ascii="Hero New" w:hAnsi="Hero New"/>
        </w:rPr>
        <w:t xml:space="preserve">les prestataires peuvent être amener à accompagner </w:t>
      </w:r>
      <w:r w:rsidR="00760253" w:rsidRPr="00F45DC5">
        <w:rPr>
          <w:rFonts w:ascii="Hero New" w:hAnsi="Hero New"/>
        </w:rPr>
        <w:t>une</w:t>
      </w:r>
      <w:r w:rsidR="002267BB" w:rsidRPr="00F45DC5">
        <w:rPr>
          <w:rFonts w:ascii="Hero New" w:hAnsi="Hero New"/>
        </w:rPr>
        <w:t xml:space="preserve"> ou plusieurs classes</w:t>
      </w:r>
      <w:r w:rsidR="00D45763" w:rsidRPr="00F45DC5">
        <w:rPr>
          <w:rFonts w:ascii="Hero New" w:hAnsi="Hero New"/>
        </w:rPr>
        <w:t>.</w:t>
      </w:r>
    </w:p>
    <w:p w14:paraId="2B545DA0" w14:textId="26E14A95" w:rsidR="002267BB" w:rsidRPr="00F45DC5" w:rsidRDefault="002267BB" w:rsidP="006B5433">
      <w:pPr>
        <w:jc w:val="both"/>
        <w:rPr>
          <w:rFonts w:ascii="Hero New" w:hAnsi="Hero New"/>
        </w:rPr>
      </w:pPr>
      <w:r w:rsidRPr="00F45DC5">
        <w:rPr>
          <w:rFonts w:ascii="Hero New" w:hAnsi="Hero New"/>
        </w:rPr>
        <w:t>- Les lycées sont répartis sur tout le territoire francilien</w:t>
      </w:r>
      <w:r w:rsidR="00D45763" w:rsidRPr="00F45DC5">
        <w:rPr>
          <w:rFonts w:ascii="Hero New" w:hAnsi="Hero New"/>
        </w:rPr>
        <w:t xml:space="preserve"> : </w:t>
      </w:r>
      <w:r w:rsidR="00442FDF" w:rsidRPr="00F45DC5">
        <w:rPr>
          <w:rFonts w:ascii="Hero New" w:hAnsi="Hero New"/>
        </w:rPr>
        <w:t xml:space="preserve">Académie de Créteil, </w:t>
      </w:r>
      <w:r w:rsidR="00760253" w:rsidRPr="00F45DC5">
        <w:rPr>
          <w:rFonts w:ascii="Hero New" w:hAnsi="Hero New"/>
        </w:rPr>
        <w:t xml:space="preserve">Académie de </w:t>
      </w:r>
      <w:r w:rsidR="00D45763" w:rsidRPr="00F45DC5">
        <w:rPr>
          <w:rFonts w:ascii="Hero New" w:hAnsi="Hero New"/>
        </w:rPr>
        <w:t xml:space="preserve">Paris </w:t>
      </w:r>
      <w:r w:rsidR="00760253" w:rsidRPr="00F45DC5">
        <w:rPr>
          <w:rFonts w:ascii="Hero New" w:hAnsi="Hero New"/>
        </w:rPr>
        <w:t>et Académie de Versailles</w:t>
      </w:r>
      <w:r w:rsidR="00A2373D" w:rsidRPr="00F45DC5">
        <w:rPr>
          <w:rFonts w:ascii="Hero New" w:hAnsi="Hero New"/>
        </w:rPr>
        <w:t>. P</w:t>
      </w:r>
      <w:r w:rsidR="00442FDF" w:rsidRPr="00F45DC5">
        <w:rPr>
          <w:rFonts w:ascii="Hero New" w:hAnsi="Hero New"/>
        </w:rPr>
        <w:t>ar exemple</w:t>
      </w:r>
      <w:r w:rsidR="00A2373D" w:rsidRPr="00F45DC5">
        <w:rPr>
          <w:rFonts w:ascii="Hero New" w:hAnsi="Hero New"/>
        </w:rPr>
        <w:t> :</w:t>
      </w:r>
      <w:r w:rsidR="00442FDF" w:rsidRPr="00F45DC5">
        <w:rPr>
          <w:rFonts w:ascii="Hero New" w:hAnsi="Hero New"/>
        </w:rPr>
        <w:t xml:space="preserve"> </w:t>
      </w:r>
      <w:r w:rsidR="00D45763" w:rsidRPr="00F45DC5">
        <w:rPr>
          <w:rFonts w:ascii="Hero New" w:hAnsi="Hero New"/>
        </w:rPr>
        <w:t>St-Denis, Epinay-sur-Seine, Evry-Courcouronnes, Cergy, Les Mureaux, Maurepas, etc.</w:t>
      </w:r>
    </w:p>
    <w:p w14:paraId="5E988F8D" w14:textId="1D80754B" w:rsidR="002267BB" w:rsidRPr="000C1DC6" w:rsidRDefault="002267BB" w:rsidP="000C1DC6">
      <w:pPr>
        <w:jc w:val="both"/>
        <w:rPr>
          <w:rFonts w:ascii="Hero New" w:hAnsi="Hero New"/>
        </w:rPr>
      </w:pPr>
      <w:r w:rsidRPr="00F45DC5">
        <w:rPr>
          <w:rFonts w:ascii="Hero New" w:hAnsi="Hero New"/>
        </w:rPr>
        <w:t xml:space="preserve">- Les </w:t>
      </w:r>
      <w:r w:rsidR="000C1DC6">
        <w:rPr>
          <w:rFonts w:ascii="Hero New" w:hAnsi="Hero New"/>
        </w:rPr>
        <w:t xml:space="preserve">lycéens </w:t>
      </w:r>
      <w:r w:rsidR="00D45763" w:rsidRPr="000C1DC6">
        <w:rPr>
          <w:rFonts w:ascii="Hero New" w:hAnsi="Hero New"/>
        </w:rPr>
        <w:t xml:space="preserve">peuvent être </w:t>
      </w:r>
      <w:r w:rsidR="000C1DC6">
        <w:rPr>
          <w:rFonts w:ascii="Hero New" w:hAnsi="Hero New"/>
        </w:rPr>
        <w:t>en</w:t>
      </w:r>
      <w:r w:rsidR="000C1DC6" w:rsidRPr="000C1DC6">
        <w:rPr>
          <w:rFonts w:ascii="Hero New" w:hAnsi="Hero New"/>
        </w:rPr>
        <w:t xml:space="preserve"> </w:t>
      </w:r>
      <w:r w:rsidR="00D45763" w:rsidRPr="000C1DC6">
        <w:rPr>
          <w:rFonts w:ascii="Hero New" w:hAnsi="Hero New"/>
        </w:rPr>
        <w:t xml:space="preserve">classe </w:t>
      </w:r>
      <w:r w:rsidRPr="000C1DC6">
        <w:rPr>
          <w:rFonts w:ascii="Hero New" w:hAnsi="Hero New"/>
        </w:rPr>
        <w:t>générale</w:t>
      </w:r>
      <w:r w:rsidR="00D45763" w:rsidRPr="000C1DC6">
        <w:rPr>
          <w:rFonts w:ascii="Hero New" w:hAnsi="Hero New"/>
        </w:rPr>
        <w:t xml:space="preserve"> ou</w:t>
      </w:r>
      <w:r w:rsidRPr="000C1DC6">
        <w:rPr>
          <w:rFonts w:ascii="Hero New" w:hAnsi="Hero New"/>
        </w:rPr>
        <w:t xml:space="preserve"> technologique ou professionnelle</w:t>
      </w:r>
    </w:p>
    <w:p w14:paraId="7A079957" w14:textId="680567AA" w:rsidR="00A12353" w:rsidRPr="00F45DC5" w:rsidRDefault="00A12353" w:rsidP="00D91616">
      <w:pPr>
        <w:rPr>
          <w:rFonts w:ascii="Hero New" w:hAnsi="Hero New" w:cs="Times New Roman"/>
        </w:rPr>
      </w:pPr>
    </w:p>
    <w:p w14:paraId="43815BDE" w14:textId="1D87C33A" w:rsidR="000F2012" w:rsidRPr="00F45DC5" w:rsidRDefault="0078348D" w:rsidP="00D45763">
      <w:pPr>
        <w:pStyle w:val="Titre1"/>
        <w:rPr>
          <w:rFonts w:ascii="Hero New" w:hAnsi="Hero New"/>
          <w:b w:val="0"/>
          <w:bCs w:val="0"/>
          <w:sz w:val="22"/>
          <w:szCs w:val="22"/>
        </w:rPr>
      </w:pPr>
      <w:bookmarkStart w:id="10" w:name="_Toc208997514"/>
      <w:bookmarkStart w:id="11" w:name="_Toc165545450"/>
      <w:bookmarkStart w:id="12" w:name="_Toc209018753"/>
      <w:r>
        <w:rPr>
          <w:rFonts w:ascii="Hero New" w:hAnsi="Hero New"/>
          <w:b w:val="0"/>
          <w:bCs w:val="0"/>
          <w:sz w:val="22"/>
          <w:szCs w:val="22"/>
        </w:rPr>
        <w:t>3</w:t>
      </w:r>
      <w:r w:rsidR="009520BB" w:rsidRPr="00F45DC5">
        <w:rPr>
          <w:rFonts w:ascii="Hero New" w:hAnsi="Hero New"/>
          <w:b w:val="0"/>
          <w:bCs w:val="0"/>
          <w:sz w:val="22"/>
          <w:szCs w:val="22"/>
        </w:rPr>
        <w:t xml:space="preserve">. </w:t>
      </w:r>
      <w:r w:rsidR="00794976" w:rsidRPr="00F45DC5">
        <w:rPr>
          <w:rFonts w:ascii="Hero New" w:hAnsi="Hero New"/>
          <w:b w:val="0"/>
          <w:bCs w:val="0"/>
          <w:sz w:val="22"/>
          <w:szCs w:val="22"/>
        </w:rPr>
        <w:t>A PROPOS DU DEROUL</w:t>
      </w:r>
      <w:r w:rsidR="00760253" w:rsidRPr="00F45DC5">
        <w:rPr>
          <w:rFonts w:ascii="Hero New" w:hAnsi="Hero New"/>
          <w:b w:val="0"/>
          <w:bCs w:val="0"/>
          <w:sz w:val="22"/>
          <w:szCs w:val="22"/>
        </w:rPr>
        <w:t>É</w:t>
      </w:r>
      <w:r w:rsidR="00794976" w:rsidRPr="00F45DC5">
        <w:rPr>
          <w:rFonts w:ascii="Hero New" w:hAnsi="Hero New"/>
          <w:b w:val="0"/>
          <w:bCs w:val="0"/>
          <w:sz w:val="22"/>
          <w:szCs w:val="22"/>
        </w:rPr>
        <w:t xml:space="preserve"> DES S</w:t>
      </w:r>
      <w:r w:rsidR="00760253" w:rsidRPr="00F45DC5">
        <w:rPr>
          <w:rFonts w:ascii="Hero New" w:hAnsi="Hero New"/>
          <w:b w:val="0"/>
          <w:bCs w:val="0"/>
          <w:sz w:val="22"/>
          <w:szCs w:val="22"/>
        </w:rPr>
        <w:t>É</w:t>
      </w:r>
      <w:r w:rsidR="00794976" w:rsidRPr="00F45DC5">
        <w:rPr>
          <w:rFonts w:ascii="Hero New" w:hAnsi="Hero New"/>
          <w:b w:val="0"/>
          <w:bCs w:val="0"/>
          <w:sz w:val="22"/>
          <w:szCs w:val="22"/>
        </w:rPr>
        <w:t>ANCES</w:t>
      </w:r>
      <w:bookmarkEnd w:id="10"/>
      <w:bookmarkEnd w:id="12"/>
      <w:r w:rsidR="00344734" w:rsidRPr="00F45DC5">
        <w:rPr>
          <w:rFonts w:ascii="Hero New" w:hAnsi="Hero New"/>
          <w:b w:val="0"/>
          <w:bCs w:val="0"/>
          <w:sz w:val="22"/>
          <w:szCs w:val="22"/>
        </w:rPr>
        <w:t xml:space="preserve"> </w:t>
      </w:r>
      <w:bookmarkEnd w:id="11"/>
    </w:p>
    <w:p w14:paraId="04BFCAA7" w14:textId="161766C7" w:rsidR="002E358E" w:rsidRPr="00F45DC5" w:rsidRDefault="00A62AB6" w:rsidP="00D45763">
      <w:pPr>
        <w:pStyle w:val="Titre2"/>
        <w:rPr>
          <w:rFonts w:ascii="Hero New" w:eastAsia="Arial MT" w:hAnsi="Hero New" w:cs="Arial MT"/>
          <w:b/>
          <w:bCs/>
          <w:color w:val="auto"/>
          <w:sz w:val="22"/>
          <w:szCs w:val="22"/>
        </w:rPr>
      </w:pPr>
      <w:bookmarkStart w:id="13" w:name="_Toc208997515"/>
      <w:bookmarkStart w:id="14" w:name="_Toc209018754"/>
      <w:r w:rsidRPr="00F45DC5">
        <w:rPr>
          <w:rFonts w:ascii="Hero New" w:eastAsia="Arial MT" w:hAnsi="Hero New" w:cs="Arial MT"/>
          <w:b/>
          <w:bCs/>
          <w:color w:val="auto"/>
          <w:sz w:val="22"/>
          <w:szCs w:val="22"/>
        </w:rPr>
        <w:t xml:space="preserve">A - </w:t>
      </w:r>
      <w:r w:rsidR="002E358E" w:rsidRPr="00F45DC5">
        <w:rPr>
          <w:rFonts w:ascii="Hero New" w:eastAsia="Arial MT" w:hAnsi="Hero New" w:cs="Arial MT"/>
          <w:b/>
          <w:bCs/>
          <w:color w:val="auto"/>
          <w:sz w:val="22"/>
          <w:szCs w:val="22"/>
        </w:rPr>
        <w:t>EN CLASSE</w:t>
      </w:r>
      <w:bookmarkEnd w:id="13"/>
      <w:bookmarkEnd w:id="14"/>
      <w:r w:rsidR="002E358E" w:rsidRPr="00F45DC5">
        <w:rPr>
          <w:rFonts w:ascii="Hero New" w:eastAsia="Arial MT" w:hAnsi="Hero New" w:cs="Arial MT"/>
          <w:b/>
          <w:bCs/>
          <w:color w:val="auto"/>
          <w:sz w:val="22"/>
          <w:szCs w:val="22"/>
        </w:rPr>
        <w:t xml:space="preserve"> </w:t>
      </w:r>
    </w:p>
    <w:p w14:paraId="19C87567" w14:textId="4D4C5759" w:rsidR="00D45763" w:rsidRPr="00F45DC5" w:rsidRDefault="00D45763" w:rsidP="00D45763">
      <w:pPr>
        <w:pStyle w:val="Titre2"/>
        <w:rPr>
          <w:rFonts w:ascii="Hero New" w:eastAsia="Arial MT" w:hAnsi="Hero New" w:cs="Arial MT"/>
          <w:b/>
          <w:bCs/>
          <w:color w:val="auto"/>
          <w:sz w:val="22"/>
          <w:szCs w:val="22"/>
        </w:rPr>
      </w:pPr>
      <w:bookmarkStart w:id="15" w:name="_Toc208997516"/>
      <w:bookmarkStart w:id="16" w:name="_Toc209018755"/>
      <w:r w:rsidRPr="00F45DC5">
        <w:rPr>
          <w:rFonts w:ascii="Hero New" w:eastAsia="Arial MT" w:hAnsi="Hero New" w:cs="Arial MT"/>
          <w:b/>
          <w:bCs/>
          <w:color w:val="auto"/>
          <w:sz w:val="22"/>
          <w:szCs w:val="22"/>
        </w:rPr>
        <w:t>Modalités des séances</w:t>
      </w:r>
      <w:r w:rsidR="002A21C0" w:rsidRPr="00F45DC5">
        <w:rPr>
          <w:rFonts w:ascii="Hero New" w:eastAsia="Arial MT" w:hAnsi="Hero New" w:cs="Arial MT"/>
          <w:b/>
          <w:bCs/>
          <w:color w:val="auto"/>
          <w:sz w:val="22"/>
          <w:szCs w:val="22"/>
        </w:rPr>
        <w:t xml:space="preserve"> en classe</w:t>
      </w:r>
      <w:bookmarkEnd w:id="15"/>
      <w:bookmarkEnd w:id="16"/>
      <w:r w:rsidR="002A21C0" w:rsidRPr="00F45DC5">
        <w:rPr>
          <w:rFonts w:ascii="Hero New" w:eastAsia="Arial MT" w:hAnsi="Hero New" w:cs="Arial MT"/>
          <w:b/>
          <w:bCs/>
          <w:color w:val="auto"/>
          <w:sz w:val="22"/>
          <w:szCs w:val="22"/>
        </w:rPr>
        <w:t xml:space="preserve"> </w:t>
      </w:r>
    </w:p>
    <w:p w14:paraId="3A4C9D9A" w14:textId="77777777" w:rsidR="00D45763" w:rsidRPr="00F45DC5" w:rsidRDefault="00D45763" w:rsidP="006B5433">
      <w:pPr>
        <w:jc w:val="both"/>
        <w:rPr>
          <w:rFonts w:ascii="Hero New" w:hAnsi="Hero New"/>
        </w:rPr>
      </w:pPr>
      <w:r w:rsidRPr="00F45DC5">
        <w:rPr>
          <w:rFonts w:ascii="Hero New" w:hAnsi="Hero New"/>
        </w:rPr>
        <w:t>- Durée de chaque séance : 2h maximum</w:t>
      </w:r>
    </w:p>
    <w:p w14:paraId="2846E4BA" w14:textId="37AA5102" w:rsidR="00D45763" w:rsidRPr="00F45DC5" w:rsidRDefault="00D45763" w:rsidP="006B5433">
      <w:pPr>
        <w:jc w:val="both"/>
        <w:rPr>
          <w:rFonts w:ascii="Hero New" w:hAnsi="Hero New"/>
        </w:rPr>
      </w:pPr>
      <w:r w:rsidRPr="00F45DC5">
        <w:rPr>
          <w:rFonts w:ascii="Hero New" w:hAnsi="Hero New"/>
        </w:rPr>
        <w:t>- Nombre de séances</w:t>
      </w:r>
      <w:r w:rsidR="00D91616" w:rsidRPr="00F45DC5">
        <w:rPr>
          <w:rFonts w:ascii="Hero New" w:hAnsi="Hero New"/>
        </w:rPr>
        <w:t xml:space="preserve"> en classe sur l’aisance à l’oral</w:t>
      </w:r>
      <w:r w:rsidRPr="00F45DC5">
        <w:rPr>
          <w:rFonts w:ascii="Hero New" w:hAnsi="Hero New"/>
        </w:rPr>
        <w:t> : Les intervenants</w:t>
      </w:r>
      <w:r w:rsidR="00760253" w:rsidRPr="00F45DC5">
        <w:rPr>
          <w:rFonts w:ascii="Hero New" w:hAnsi="Hero New"/>
        </w:rPr>
        <w:t xml:space="preserve"> animent </w:t>
      </w:r>
      <w:r w:rsidRPr="00F45DC5">
        <w:rPr>
          <w:rFonts w:ascii="Hero New" w:hAnsi="Hero New"/>
        </w:rPr>
        <w:t>2 à 3 séances par classe durant lesquelles les élèves restent sous la responsabilité de leurs enseignants.</w:t>
      </w:r>
    </w:p>
    <w:p w14:paraId="166C060B" w14:textId="77777777" w:rsidR="00D45763" w:rsidRPr="00F45DC5" w:rsidRDefault="00D45763" w:rsidP="00D45763">
      <w:pPr>
        <w:rPr>
          <w:rFonts w:ascii="Hero New" w:hAnsi="Hero New"/>
        </w:rPr>
      </w:pPr>
    </w:p>
    <w:p w14:paraId="493094A9" w14:textId="77777777" w:rsidR="00D45763" w:rsidRPr="00F45DC5" w:rsidRDefault="00D45763" w:rsidP="00D45763">
      <w:pPr>
        <w:pStyle w:val="Titre2"/>
        <w:rPr>
          <w:rFonts w:ascii="Hero New" w:hAnsi="Hero New"/>
          <w:b/>
          <w:bCs/>
          <w:color w:val="auto"/>
          <w:sz w:val="22"/>
          <w:szCs w:val="22"/>
        </w:rPr>
      </w:pPr>
      <w:bookmarkStart w:id="17" w:name="_Toc208997517"/>
      <w:bookmarkStart w:id="18" w:name="_Toc209018756"/>
      <w:r w:rsidRPr="00F45DC5">
        <w:rPr>
          <w:rFonts w:ascii="Hero New" w:hAnsi="Hero New"/>
          <w:b/>
          <w:bCs/>
          <w:color w:val="auto"/>
          <w:sz w:val="22"/>
          <w:szCs w:val="22"/>
        </w:rPr>
        <w:t>Contenus des séances</w:t>
      </w:r>
      <w:bookmarkEnd w:id="17"/>
      <w:bookmarkEnd w:id="18"/>
    </w:p>
    <w:p w14:paraId="3937FDA2" w14:textId="77777777" w:rsidR="00D91616" w:rsidRPr="00F45DC5" w:rsidRDefault="00D91616" w:rsidP="00D45763">
      <w:pPr>
        <w:rPr>
          <w:rFonts w:ascii="Hero New" w:hAnsi="Hero New"/>
        </w:rPr>
      </w:pPr>
    </w:p>
    <w:p w14:paraId="67C3E7DE" w14:textId="3ABE7FC2" w:rsidR="00D45763" w:rsidRPr="00F45DC5" w:rsidRDefault="00D45763" w:rsidP="006B5433">
      <w:pPr>
        <w:jc w:val="both"/>
        <w:rPr>
          <w:rFonts w:ascii="Hero New" w:hAnsi="Hero New"/>
        </w:rPr>
      </w:pPr>
      <w:r w:rsidRPr="00F45DC5">
        <w:rPr>
          <w:rFonts w:ascii="Hero New" w:hAnsi="Hero New"/>
        </w:rPr>
        <w:t>Privilégier des activités en petits groupes permet de faciliter la prise de parole de chaque élève (prévoir idéalement 2 intervenants par séance)</w:t>
      </w:r>
    </w:p>
    <w:p w14:paraId="7FACC245" w14:textId="77777777" w:rsidR="00D91616" w:rsidRPr="00F45DC5" w:rsidRDefault="00D91616" w:rsidP="006B5433">
      <w:pPr>
        <w:jc w:val="both"/>
        <w:rPr>
          <w:rFonts w:ascii="Hero New" w:hAnsi="Hero New"/>
        </w:rPr>
      </w:pPr>
    </w:p>
    <w:p w14:paraId="61A30CA2" w14:textId="340A069F" w:rsidR="00D45763" w:rsidRPr="00F45DC5" w:rsidRDefault="00D45763" w:rsidP="006B5433">
      <w:pPr>
        <w:jc w:val="both"/>
        <w:rPr>
          <w:rFonts w:ascii="Hero New" w:hAnsi="Hero New"/>
        </w:rPr>
      </w:pPr>
      <w:r w:rsidRPr="00F45DC5">
        <w:rPr>
          <w:rFonts w:ascii="Hero New" w:hAnsi="Hero New"/>
        </w:rPr>
        <w:t xml:space="preserve">Objectif 1 : Mettre les élèves en confiance et les faire progresser dans leur aisance à l’oral d’une manière générale. Proposer des exercices variés, avec des mises en situation. </w:t>
      </w:r>
    </w:p>
    <w:p w14:paraId="739BDBBE" w14:textId="77777777" w:rsidR="00D91616" w:rsidRPr="00F45DC5" w:rsidRDefault="00D91616" w:rsidP="006B5433">
      <w:pPr>
        <w:jc w:val="both"/>
        <w:rPr>
          <w:rFonts w:ascii="Hero New" w:hAnsi="Hero New"/>
        </w:rPr>
      </w:pPr>
    </w:p>
    <w:p w14:paraId="58B232DA" w14:textId="0DD406A7" w:rsidR="00D91616" w:rsidRPr="00F45DC5" w:rsidRDefault="00D45763" w:rsidP="006B5433">
      <w:pPr>
        <w:jc w:val="both"/>
        <w:rPr>
          <w:rFonts w:ascii="Hero New" w:hAnsi="Hero New"/>
        </w:rPr>
      </w:pPr>
      <w:r w:rsidRPr="00F45DC5">
        <w:rPr>
          <w:rFonts w:ascii="Hero New" w:hAnsi="Hero New"/>
        </w:rPr>
        <w:t>Objectif 2 : Faire travailler les élèves sur la mise en scène/mise en voix de leur texte</w:t>
      </w:r>
      <w:r w:rsidR="00760253" w:rsidRPr="00F45DC5">
        <w:rPr>
          <w:rFonts w:ascii="Hero New" w:hAnsi="Hero New"/>
        </w:rPr>
        <w:t xml:space="preserve">. </w:t>
      </w:r>
      <w:r w:rsidRPr="00F45DC5">
        <w:rPr>
          <w:rFonts w:ascii="Hero New" w:hAnsi="Hero New"/>
        </w:rPr>
        <w:t xml:space="preserve">Chaque élève doit préparer préalablement un texte d’une page (équivalent à une durée de 180 secondes à l’oral) qui présente ses métiers/formations rêvés. </w:t>
      </w:r>
    </w:p>
    <w:p w14:paraId="404AB9DC" w14:textId="77777777" w:rsidR="00D91616" w:rsidRPr="00F45DC5" w:rsidRDefault="00D91616" w:rsidP="006B5433">
      <w:pPr>
        <w:jc w:val="both"/>
        <w:rPr>
          <w:rFonts w:ascii="Hero New" w:hAnsi="Hero New"/>
        </w:rPr>
      </w:pPr>
    </w:p>
    <w:p w14:paraId="0C51F0AD" w14:textId="06EB2989" w:rsidR="00D45763" w:rsidRPr="00F45DC5" w:rsidRDefault="00D45763" w:rsidP="00D45763">
      <w:pPr>
        <w:rPr>
          <w:rFonts w:ascii="Hero New" w:hAnsi="Hero New"/>
        </w:rPr>
      </w:pPr>
      <w:r w:rsidRPr="00F45DC5">
        <w:rPr>
          <w:rFonts w:ascii="Hero New" w:hAnsi="Hero New"/>
        </w:rPr>
        <w:t>Les intervenants contribuent à aider les élèves à rendre ce texte fluide pour une prestation orale : tournure de phrase, rythme, vocabulaire, élocution, langage corporel etc.</w:t>
      </w:r>
      <w:r w:rsidR="00780723">
        <w:rPr>
          <w:rFonts w:ascii="Hero New" w:hAnsi="Hero New"/>
        </w:rPr>
        <w:t xml:space="preserve">  </w:t>
      </w:r>
    </w:p>
    <w:p w14:paraId="0784AD91" w14:textId="77777777" w:rsidR="0078348D" w:rsidRDefault="0078348D" w:rsidP="00D45763">
      <w:pPr>
        <w:pStyle w:val="Titre2"/>
        <w:rPr>
          <w:rFonts w:ascii="Hero New" w:hAnsi="Hero New"/>
          <w:b/>
          <w:bCs/>
          <w:color w:val="auto"/>
          <w:sz w:val="22"/>
          <w:szCs w:val="22"/>
        </w:rPr>
      </w:pPr>
      <w:bookmarkStart w:id="19" w:name="_Toc208997518"/>
    </w:p>
    <w:p w14:paraId="3E8ADAAA" w14:textId="7C5943A3" w:rsidR="00D45763" w:rsidRPr="00F45DC5" w:rsidRDefault="00D45763" w:rsidP="00D45763">
      <w:pPr>
        <w:pStyle w:val="Titre2"/>
        <w:rPr>
          <w:rFonts w:ascii="Hero New" w:hAnsi="Hero New"/>
          <w:color w:val="auto"/>
          <w:sz w:val="22"/>
          <w:szCs w:val="22"/>
        </w:rPr>
      </w:pPr>
      <w:bookmarkStart w:id="20" w:name="_Toc209018757"/>
      <w:r w:rsidRPr="00F45DC5">
        <w:rPr>
          <w:rFonts w:ascii="Hero New" w:hAnsi="Hero New"/>
          <w:b/>
          <w:bCs/>
          <w:color w:val="auto"/>
          <w:sz w:val="22"/>
          <w:szCs w:val="22"/>
        </w:rPr>
        <w:t>Résultats attendus</w:t>
      </w:r>
      <w:r w:rsidRPr="00F45DC5">
        <w:rPr>
          <w:rFonts w:ascii="Hero New" w:hAnsi="Hero New"/>
          <w:color w:val="auto"/>
          <w:sz w:val="22"/>
          <w:szCs w:val="22"/>
        </w:rPr>
        <w:t> :</w:t>
      </w:r>
      <w:bookmarkEnd w:id="19"/>
      <w:bookmarkEnd w:id="20"/>
    </w:p>
    <w:p w14:paraId="6FF37FFA" w14:textId="77777777" w:rsidR="00D45763" w:rsidRPr="00F45DC5" w:rsidRDefault="00D45763" w:rsidP="006B5433">
      <w:pPr>
        <w:jc w:val="both"/>
        <w:rPr>
          <w:rFonts w:ascii="Hero New" w:hAnsi="Hero New"/>
        </w:rPr>
      </w:pPr>
      <w:r w:rsidRPr="00F45DC5">
        <w:rPr>
          <w:rFonts w:ascii="Hero New" w:hAnsi="Hero New"/>
        </w:rPr>
        <w:t xml:space="preserve">Au sein de chaque classe tous les élèves auront bénéficié d’un accompagnement sur les techniques d’aisance à l’oral et mise en voix de son texte. </w:t>
      </w:r>
    </w:p>
    <w:p w14:paraId="6B8179F3" w14:textId="700E4E9F" w:rsidR="00D45763" w:rsidRPr="00F45DC5" w:rsidRDefault="009B0AA8" w:rsidP="006B5433">
      <w:pPr>
        <w:jc w:val="both"/>
        <w:rPr>
          <w:rFonts w:ascii="Hero New" w:hAnsi="Hero New"/>
        </w:rPr>
      </w:pPr>
      <w:r>
        <w:rPr>
          <w:rFonts w:ascii="Hero New" w:hAnsi="Hero New"/>
        </w:rPr>
        <w:t>Les élèves</w:t>
      </w:r>
      <w:r w:rsidR="00D45763" w:rsidRPr="00F45DC5">
        <w:rPr>
          <w:rFonts w:ascii="Hero New" w:hAnsi="Hero New"/>
        </w:rPr>
        <w:t xml:space="preserve"> sélectionné</w:t>
      </w:r>
      <w:r>
        <w:rPr>
          <w:rFonts w:ascii="Hero New" w:hAnsi="Hero New"/>
        </w:rPr>
        <w:t>s</w:t>
      </w:r>
      <w:r w:rsidR="00D45763" w:rsidRPr="00F45DC5">
        <w:rPr>
          <w:rFonts w:ascii="Hero New" w:hAnsi="Hero New"/>
        </w:rPr>
        <w:t xml:space="preserve"> lors d</w:t>
      </w:r>
      <w:r>
        <w:rPr>
          <w:rFonts w:ascii="Hero New" w:hAnsi="Hero New"/>
        </w:rPr>
        <w:t>es</w:t>
      </w:r>
      <w:r w:rsidR="00D45763" w:rsidRPr="00F45DC5">
        <w:rPr>
          <w:rFonts w:ascii="Hero New" w:hAnsi="Hero New"/>
        </w:rPr>
        <w:t xml:space="preserve"> finale</w:t>
      </w:r>
      <w:r>
        <w:rPr>
          <w:rFonts w:ascii="Hero New" w:hAnsi="Hero New"/>
        </w:rPr>
        <w:t>s</w:t>
      </w:r>
      <w:r w:rsidR="00D45763" w:rsidRPr="00F45DC5">
        <w:rPr>
          <w:rFonts w:ascii="Hero New" w:hAnsi="Hero New"/>
        </w:rPr>
        <w:t xml:space="preserve"> intermédiaire</w:t>
      </w:r>
      <w:r>
        <w:rPr>
          <w:rFonts w:ascii="Hero New" w:hAnsi="Hero New"/>
        </w:rPr>
        <w:t>s</w:t>
      </w:r>
      <w:r w:rsidR="00D45763" w:rsidRPr="00F45DC5">
        <w:rPr>
          <w:rFonts w:ascii="Hero New" w:hAnsi="Hero New"/>
        </w:rPr>
        <w:t xml:space="preserve"> poursui</w:t>
      </w:r>
      <w:r>
        <w:rPr>
          <w:rFonts w:ascii="Hero New" w:hAnsi="Hero New"/>
        </w:rPr>
        <w:t>ven</w:t>
      </w:r>
      <w:r w:rsidR="00D45763" w:rsidRPr="00F45DC5">
        <w:rPr>
          <w:rFonts w:ascii="Hero New" w:hAnsi="Hero New"/>
        </w:rPr>
        <w:t>t l’aventure jusqu’à la Grande Finale.</w:t>
      </w:r>
    </w:p>
    <w:p w14:paraId="61306147" w14:textId="6AAF1ECD" w:rsidR="00D45763" w:rsidRPr="00F45DC5" w:rsidRDefault="00D45763" w:rsidP="006B5433">
      <w:pPr>
        <w:jc w:val="both"/>
        <w:rPr>
          <w:rFonts w:ascii="Hero New" w:hAnsi="Hero New"/>
        </w:rPr>
      </w:pPr>
      <w:r w:rsidRPr="00F45DC5">
        <w:rPr>
          <w:rFonts w:ascii="Hero New" w:hAnsi="Hero New"/>
        </w:rPr>
        <w:t xml:space="preserve">Les finalistes doivent pouvoir s’exprimer sans note ni support de présentation (voir </w:t>
      </w:r>
      <w:r w:rsidR="009B0AA8">
        <w:rPr>
          <w:rFonts w:ascii="Hero New" w:hAnsi="Hero New"/>
        </w:rPr>
        <w:t xml:space="preserve">les </w:t>
      </w:r>
      <w:r w:rsidRPr="00F45DC5">
        <w:rPr>
          <w:rFonts w:ascii="Hero New" w:hAnsi="Hero New"/>
        </w:rPr>
        <w:t>vidéos des éditions précédentes)</w:t>
      </w:r>
    </w:p>
    <w:p w14:paraId="1810C054" w14:textId="77777777" w:rsidR="00D45763" w:rsidRPr="00F45DC5" w:rsidRDefault="00D45763" w:rsidP="006B5433">
      <w:pPr>
        <w:pStyle w:val="Paragraphedeliste"/>
        <w:widowControl/>
        <w:numPr>
          <w:ilvl w:val="0"/>
          <w:numId w:val="30"/>
        </w:numPr>
        <w:autoSpaceDE/>
        <w:autoSpaceDN/>
        <w:spacing w:line="259" w:lineRule="auto"/>
        <w:contextualSpacing/>
        <w:jc w:val="both"/>
        <w:rPr>
          <w:rFonts w:ascii="Hero New" w:hAnsi="Hero New"/>
        </w:rPr>
      </w:pPr>
      <w:r w:rsidRPr="00F45DC5">
        <w:rPr>
          <w:rFonts w:ascii="Hero New" w:hAnsi="Hero New"/>
        </w:rPr>
        <w:t>Voir grille d’évaluation du concours</w:t>
      </w:r>
    </w:p>
    <w:p w14:paraId="55AF20B2" w14:textId="77777777" w:rsidR="00D45763" w:rsidRPr="00F45DC5" w:rsidRDefault="00D45763" w:rsidP="00D45763">
      <w:pPr>
        <w:rPr>
          <w:rFonts w:ascii="Hero New" w:hAnsi="Hero New"/>
        </w:rPr>
      </w:pPr>
    </w:p>
    <w:p w14:paraId="2891F9CB" w14:textId="33A778EC" w:rsidR="00A62AB6" w:rsidRPr="00F45DC5" w:rsidRDefault="00A62AB6" w:rsidP="002E358E">
      <w:pPr>
        <w:pStyle w:val="Titre2"/>
        <w:rPr>
          <w:rFonts w:ascii="Hero New" w:eastAsia="Arial MT" w:hAnsi="Hero New" w:cs="Arial MT"/>
          <w:b/>
          <w:bCs/>
          <w:color w:val="auto"/>
          <w:sz w:val="22"/>
          <w:szCs w:val="22"/>
        </w:rPr>
      </w:pPr>
      <w:bookmarkStart w:id="21" w:name="_Toc208997519"/>
      <w:bookmarkStart w:id="22" w:name="_Toc209018758"/>
      <w:r w:rsidRPr="00F45DC5">
        <w:rPr>
          <w:rFonts w:ascii="Hero New" w:eastAsia="Arial MT" w:hAnsi="Hero New" w:cs="Arial MT"/>
          <w:b/>
          <w:bCs/>
          <w:color w:val="auto"/>
          <w:sz w:val="22"/>
          <w:szCs w:val="22"/>
        </w:rPr>
        <w:lastRenderedPageBreak/>
        <w:t>B – Préparation des finalistes</w:t>
      </w:r>
      <w:bookmarkEnd w:id="21"/>
      <w:bookmarkEnd w:id="22"/>
      <w:r w:rsidRPr="00F45DC5">
        <w:rPr>
          <w:rFonts w:ascii="Hero New" w:eastAsia="Arial MT" w:hAnsi="Hero New" w:cs="Arial MT"/>
          <w:b/>
          <w:bCs/>
          <w:color w:val="auto"/>
          <w:sz w:val="22"/>
          <w:szCs w:val="22"/>
        </w:rPr>
        <w:t xml:space="preserve"> </w:t>
      </w:r>
    </w:p>
    <w:p w14:paraId="508737B6" w14:textId="77777777" w:rsidR="003778E4" w:rsidRPr="00F45DC5" w:rsidRDefault="003778E4" w:rsidP="003778E4"/>
    <w:p w14:paraId="6D0D3F68" w14:textId="185B905D" w:rsidR="002E358E" w:rsidRPr="00F45DC5" w:rsidRDefault="002E358E" w:rsidP="002E358E">
      <w:pPr>
        <w:pStyle w:val="Titre2"/>
        <w:rPr>
          <w:rFonts w:ascii="Hero New" w:eastAsia="Arial MT" w:hAnsi="Hero New" w:cs="Arial MT"/>
          <w:b/>
          <w:bCs/>
          <w:color w:val="auto"/>
          <w:sz w:val="22"/>
          <w:szCs w:val="22"/>
        </w:rPr>
      </w:pPr>
      <w:bookmarkStart w:id="23" w:name="_Toc208997520"/>
      <w:bookmarkStart w:id="24" w:name="_Toc209018759"/>
      <w:r w:rsidRPr="00F45DC5">
        <w:rPr>
          <w:rFonts w:ascii="Hero New" w:eastAsia="Arial MT" w:hAnsi="Hero New" w:cs="Arial MT"/>
          <w:b/>
          <w:bCs/>
          <w:color w:val="auto"/>
          <w:sz w:val="22"/>
          <w:szCs w:val="22"/>
        </w:rPr>
        <w:t>Modalités des séances de préparation des finalistes</w:t>
      </w:r>
      <w:bookmarkEnd w:id="23"/>
      <w:bookmarkEnd w:id="24"/>
      <w:r w:rsidRPr="00F45DC5">
        <w:rPr>
          <w:rFonts w:ascii="Hero New" w:eastAsia="Arial MT" w:hAnsi="Hero New" w:cs="Arial MT"/>
          <w:b/>
          <w:bCs/>
          <w:color w:val="auto"/>
          <w:sz w:val="22"/>
          <w:szCs w:val="22"/>
        </w:rPr>
        <w:t xml:space="preserve">  </w:t>
      </w:r>
    </w:p>
    <w:p w14:paraId="5ABBFB4F" w14:textId="3480AFA9" w:rsidR="004F067E" w:rsidRPr="00F45DC5" w:rsidRDefault="002E358E" w:rsidP="006B5433">
      <w:pPr>
        <w:jc w:val="both"/>
        <w:rPr>
          <w:rFonts w:ascii="Hero New" w:hAnsi="Hero New"/>
        </w:rPr>
      </w:pPr>
      <w:r w:rsidRPr="00F45DC5">
        <w:rPr>
          <w:rFonts w:ascii="Hero New" w:hAnsi="Hero New"/>
        </w:rPr>
        <w:t>- Durée de</w:t>
      </w:r>
      <w:r w:rsidR="00D64383" w:rsidRPr="00F45DC5">
        <w:rPr>
          <w:rFonts w:ascii="Hero New" w:hAnsi="Hero New"/>
        </w:rPr>
        <w:t>s</w:t>
      </w:r>
      <w:r w:rsidRPr="00F45DC5">
        <w:rPr>
          <w:rFonts w:ascii="Hero New" w:hAnsi="Hero New"/>
        </w:rPr>
        <w:t xml:space="preserve"> séance</w:t>
      </w:r>
      <w:r w:rsidR="00D64383" w:rsidRPr="00F45DC5">
        <w:rPr>
          <w:rFonts w:ascii="Hero New" w:hAnsi="Hero New"/>
        </w:rPr>
        <w:t>s</w:t>
      </w:r>
      <w:r w:rsidRPr="00F45DC5">
        <w:rPr>
          <w:rFonts w:ascii="Hero New" w:hAnsi="Hero New"/>
        </w:rPr>
        <w:t xml:space="preserve"> : </w:t>
      </w:r>
      <w:r w:rsidR="00E30ACF" w:rsidRPr="00F45DC5">
        <w:rPr>
          <w:rFonts w:ascii="Hero New" w:hAnsi="Hero New"/>
        </w:rPr>
        <w:t>5</w:t>
      </w:r>
      <w:r w:rsidRPr="00F45DC5">
        <w:rPr>
          <w:rFonts w:ascii="Hero New" w:hAnsi="Hero New"/>
        </w:rPr>
        <w:t xml:space="preserve"> demi-journées</w:t>
      </w:r>
      <w:r w:rsidR="00D64383" w:rsidRPr="00F45DC5">
        <w:rPr>
          <w:rFonts w:ascii="Hero New" w:hAnsi="Hero New"/>
        </w:rPr>
        <w:t xml:space="preserve"> </w:t>
      </w:r>
    </w:p>
    <w:p w14:paraId="22A4B406" w14:textId="08035624" w:rsidR="004F067E" w:rsidRPr="00F45DC5" w:rsidRDefault="004F067E" w:rsidP="006B5433">
      <w:pPr>
        <w:jc w:val="both"/>
        <w:rPr>
          <w:rFonts w:ascii="Hero New" w:hAnsi="Hero New"/>
        </w:rPr>
      </w:pPr>
      <w:r w:rsidRPr="00F45DC5">
        <w:rPr>
          <w:rFonts w:ascii="Hero New" w:hAnsi="Hero New"/>
        </w:rPr>
        <w:t xml:space="preserve">1,5 jour </w:t>
      </w:r>
      <w:r w:rsidR="008E592A">
        <w:rPr>
          <w:rFonts w:ascii="Hero New" w:hAnsi="Hero New"/>
        </w:rPr>
        <w:t xml:space="preserve">quelques </w:t>
      </w:r>
      <w:r w:rsidRPr="00F45DC5">
        <w:rPr>
          <w:rFonts w:ascii="Hero New" w:hAnsi="Hero New"/>
        </w:rPr>
        <w:t xml:space="preserve">semaines avant la finale </w:t>
      </w:r>
    </w:p>
    <w:p w14:paraId="304671DE" w14:textId="7A76AB3E" w:rsidR="002E358E" w:rsidRDefault="004F067E" w:rsidP="006B5433">
      <w:pPr>
        <w:jc w:val="both"/>
        <w:rPr>
          <w:rFonts w:ascii="Hero New" w:hAnsi="Hero New"/>
        </w:rPr>
      </w:pPr>
      <w:r w:rsidRPr="00F45DC5">
        <w:rPr>
          <w:rFonts w:ascii="Hero New" w:hAnsi="Hero New"/>
        </w:rPr>
        <w:t xml:space="preserve">1 jour </w:t>
      </w:r>
      <w:r w:rsidR="003907FB" w:rsidRPr="00F45DC5">
        <w:rPr>
          <w:rFonts w:ascii="Hero New" w:hAnsi="Hero New"/>
        </w:rPr>
        <w:t xml:space="preserve">de la finale </w:t>
      </w:r>
    </w:p>
    <w:p w14:paraId="3594708C" w14:textId="6BAA3F68" w:rsidR="009B0AA8" w:rsidRPr="00F45DC5" w:rsidRDefault="009B0AA8" w:rsidP="006B5433">
      <w:pPr>
        <w:jc w:val="both"/>
        <w:rPr>
          <w:rFonts w:ascii="Hero New" w:hAnsi="Hero New"/>
        </w:rPr>
      </w:pPr>
      <w:r>
        <w:rPr>
          <w:rFonts w:ascii="Hero New" w:hAnsi="Hero New"/>
        </w:rPr>
        <w:t>Ces modalités pourront évoluer pendant la durée du marché.</w:t>
      </w:r>
    </w:p>
    <w:p w14:paraId="0312E6F7" w14:textId="77777777" w:rsidR="003778E4" w:rsidRPr="00F45DC5" w:rsidRDefault="003778E4" w:rsidP="002E358E">
      <w:pPr>
        <w:rPr>
          <w:rFonts w:ascii="Hero New" w:hAnsi="Hero New"/>
        </w:rPr>
      </w:pPr>
    </w:p>
    <w:p w14:paraId="4A624ADB" w14:textId="77777777" w:rsidR="00A62AB6" w:rsidRPr="00F45DC5" w:rsidRDefault="00A62AB6" w:rsidP="00A62AB6">
      <w:pPr>
        <w:pStyle w:val="Titre2"/>
        <w:rPr>
          <w:rFonts w:ascii="Hero New" w:hAnsi="Hero New"/>
          <w:b/>
          <w:bCs/>
          <w:color w:val="auto"/>
          <w:sz w:val="22"/>
          <w:szCs w:val="22"/>
        </w:rPr>
      </w:pPr>
      <w:bookmarkStart w:id="25" w:name="_Toc208997521"/>
      <w:bookmarkStart w:id="26" w:name="_Toc209018760"/>
      <w:r w:rsidRPr="00F45DC5">
        <w:rPr>
          <w:rFonts w:ascii="Hero New" w:hAnsi="Hero New"/>
          <w:b/>
          <w:bCs/>
          <w:color w:val="auto"/>
          <w:sz w:val="22"/>
          <w:szCs w:val="22"/>
        </w:rPr>
        <w:t>Contenus des séances</w:t>
      </w:r>
      <w:bookmarkEnd w:id="25"/>
      <w:bookmarkEnd w:id="26"/>
    </w:p>
    <w:p w14:paraId="5E19F062" w14:textId="33ED424F" w:rsidR="0076131E" w:rsidRPr="00F45DC5" w:rsidRDefault="0076131E" w:rsidP="006B5433">
      <w:pPr>
        <w:jc w:val="both"/>
        <w:rPr>
          <w:rFonts w:ascii="Hero New" w:hAnsi="Hero New"/>
        </w:rPr>
      </w:pPr>
      <w:r w:rsidRPr="00F45DC5">
        <w:rPr>
          <w:rFonts w:ascii="Hero New" w:hAnsi="Hero New"/>
        </w:rPr>
        <w:t>Privilégier des activités en petits groupes permet de faciliter la prise de parole de chaque élève (</w:t>
      </w:r>
      <w:r w:rsidR="00CD6C84" w:rsidRPr="00F45DC5">
        <w:rPr>
          <w:rFonts w:ascii="Hero New" w:hAnsi="Hero New"/>
        </w:rPr>
        <w:t>brise-glace</w:t>
      </w:r>
      <w:r w:rsidRPr="00F45DC5">
        <w:rPr>
          <w:rFonts w:ascii="Hero New" w:hAnsi="Hero New"/>
        </w:rPr>
        <w:t xml:space="preserve">, travail sur l’articulation, </w:t>
      </w:r>
      <w:r w:rsidR="00CD6C84" w:rsidRPr="00F45DC5">
        <w:rPr>
          <w:rFonts w:ascii="Hero New" w:hAnsi="Hero New"/>
        </w:rPr>
        <w:t xml:space="preserve">la gestuelle…) </w:t>
      </w:r>
    </w:p>
    <w:p w14:paraId="534674D8" w14:textId="77777777" w:rsidR="00A62AB6" w:rsidRPr="00F45DC5" w:rsidRDefault="00A62AB6" w:rsidP="006B5433">
      <w:pPr>
        <w:jc w:val="both"/>
      </w:pPr>
    </w:p>
    <w:p w14:paraId="198B1982" w14:textId="6A9E4548" w:rsidR="002E358E" w:rsidRPr="00F45DC5" w:rsidRDefault="002E358E" w:rsidP="006B5433">
      <w:pPr>
        <w:pStyle w:val="Paragraphedeliste"/>
        <w:spacing w:after="120" w:line="276" w:lineRule="auto"/>
        <w:ind w:left="0" w:right="6" w:firstLine="0"/>
        <w:jc w:val="both"/>
        <w:rPr>
          <w:rFonts w:ascii="Hero New" w:hAnsi="Hero New"/>
        </w:rPr>
      </w:pPr>
      <w:r w:rsidRPr="00F45DC5">
        <w:rPr>
          <w:rFonts w:ascii="Hero New" w:hAnsi="Hero New"/>
        </w:rPr>
        <w:t xml:space="preserve">- Objectif : Préparer les finalistes de l’ensemble des lycées participant, créer une dynamique de groupe. </w:t>
      </w:r>
    </w:p>
    <w:p w14:paraId="4976E014" w14:textId="6F5E9C38" w:rsidR="00C32BAC" w:rsidRPr="00F45DC5" w:rsidRDefault="00C32BAC" w:rsidP="006B5433">
      <w:pPr>
        <w:pStyle w:val="Paragraphedeliste"/>
        <w:spacing w:after="120" w:line="276" w:lineRule="auto"/>
        <w:ind w:left="0" w:right="6" w:firstLine="0"/>
        <w:jc w:val="both"/>
        <w:rPr>
          <w:rFonts w:ascii="Hero New" w:hAnsi="Hero New"/>
        </w:rPr>
      </w:pPr>
      <w:r w:rsidRPr="00F45DC5">
        <w:rPr>
          <w:rFonts w:ascii="Hero New" w:hAnsi="Hero New"/>
        </w:rPr>
        <w:t>Tous l</w:t>
      </w:r>
      <w:r w:rsidR="00165C77" w:rsidRPr="00F45DC5">
        <w:rPr>
          <w:rFonts w:ascii="Hero New" w:hAnsi="Hero New"/>
        </w:rPr>
        <w:t>e</w:t>
      </w:r>
      <w:r w:rsidRPr="00F45DC5">
        <w:rPr>
          <w:rFonts w:ascii="Hero New" w:hAnsi="Hero New"/>
        </w:rPr>
        <w:t xml:space="preserve">s candidats bénéficient d’une préparation </w:t>
      </w:r>
      <w:r w:rsidR="00DD6F2A" w:rsidRPr="00F45DC5">
        <w:rPr>
          <w:rFonts w:ascii="Hero New" w:hAnsi="Hero New"/>
        </w:rPr>
        <w:t xml:space="preserve">personnalisée </w:t>
      </w:r>
      <w:r w:rsidR="00287E47" w:rsidRPr="00F45DC5">
        <w:rPr>
          <w:rFonts w:ascii="Hero New" w:hAnsi="Hero New"/>
        </w:rPr>
        <w:t xml:space="preserve">pour leur permettre de présenter </w:t>
      </w:r>
      <w:r w:rsidR="00165C77" w:rsidRPr="00F45DC5">
        <w:rPr>
          <w:rFonts w:ascii="Hero New" w:hAnsi="Hero New"/>
        </w:rPr>
        <w:t>une prestation qui reflète l</w:t>
      </w:r>
      <w:r w:rsidR="00DD6F2A" w:rsidRPr="00F45DC5">
        <w:rPr>
          <w:rFonts w:ascii="Hero New" w:hAnsi="Hero New"/>
        </w:rPr>
        <w:t xml:space="preserve">eur </w:t>
      </w:r>
      <w:r w:rsidR="00906509" w:rsidRPr="00F45DC5">
        <w:rPr>
          <w:rFonts w:ascii="Hero New" w:hAnsi="Hero New"/>
        </w:rPr>
        <w:t>singularité</w:t>
      </w:r>
      <w:r w:rsidR="00B02964" w:rsidRPr="00F45DC5">
        <w:rPr>
          <w:rFonts w:ascii="Hero New" w:hAnsi="Hero New"/>
        </w:rPr>
        <w:t xml:space="preserve">. </w:t>
      </w:r>
    </w:p>
    <w:p w14:paraId="016EF845" w14:textId="78EBF0C5" w:rsidR="003907FB" w:rsidRPr="00F45DC5" w:rsidRDefault="00E13D1C" w:rsidP="006B5433">
      <w:pPr>
        <w:pStyle w:val="Paragraphedeliste"/>
        <w:spacing w:after="120" w:line="276" w:lineRule="auto"/>
        <w:ind w:left="0" w:right="6" w:firstLine="0"/>
        <w:jc w:val="both"/>
        <w:rPr>
          <w:rFonts w:ascii="Hero New" w:hAnsi="Hero New"/>
        </w:rPr>
      </w:pPr>
      <w:r w:rsidRPr="00F45DC5">
        <w:rPr>
          <w:rFonts w:ascii="Hero New" w:hAnsi="Hero New"/>
        </w:rPr>
        <w:t xml:space="preserve">Assurer un suivi lors de la finale </w:t>
      </w:r>
      <w:r w:rsidR="00AE673B" w:rsidRPr="00F45DC5">
        <w:rPr>
          <w:rFonts w:ascii="Hero New" w:hAnsi="Hero New"/>
        </w:rPr>
        <w:t xml:space="preserve">afin </w:t>
      </w:r>
      <w:r w:rsidR="00BB4A03" w:rsidRPr="00F45DC5">
        <w:rPr>
          <w:rFonts w:ascii="Hero New" w:hAnsi="Hero New"/>
        </w:rPr>
        <w:t>d’accompagner chacun jusqu’à leur prestation et les aider à surmonter leurs émotions</w:t>
      </w:r>
      <w:r w:rsidR="00520810" w:rsidRPr="00F45DC5">
        <w:rPr>
          <w:rFonts w:ascii="Hero New" w:hAnsi="Hero New"/>
        </w:rPr>
        <w:t xml:space="preserve">. </w:t>
      </w:r>
    </w:p>
    <w:p w14:paraId="42483681" w14:textId="77777777" w:rsidR="00A62AB6" w:rsidRPr="00F45DC5" w:rsidRDefault="00A62AB6" w:rsidP="006B5433">
      <w:pPr>
        <w:pStyle w:val="Titre2"/>
        <w:jc w:val="both"/>
        <w:rPr>
          <w:rFonts w:ascii="Hero New" w:hAnsi="Hero New"/>
          <w:color w:val="auto"/>
          <w:sz w:val="22"/>
          <w:szCs w:val="22"/>
        </w:rPr>
      </w:pPr>
      <w:bookmarkStart w:id="27" w:name="_Toc208997522"/>
      <w:bookmarkStart w:id="28" w:name="_Toc209018761"/>
      <w:r w:rsidRPr="00F45DC5">
        <w:rPr>
          <w:rFonts w:ascii="Hero New" w:hAnsi="Hero New"/>
          <w:b/>
          <w:bCs/>
          <w:color w:val="auto"/>
          <w:sz w:val="22"/>
          <w:szCs w:val="22"/>
        </w:rPr>
        <w:t>Résultats attendus</w:t>
      </w:r>
      <w:r w:rsidRPr="00F45DC5">
        <w:rPr>
          <w:rFonts w:ascii="Hero New" w:hAnsi="Hero New"/>
          <w:color w:val="auto"/>
          <w:sz w:val="22"/>
          <w:szCs w:val="22"/>
        </w:rPr>
        <w:t> :</w:t>
      </w:r>
      <w:bookmarkEnd w:id="27"/>
      <w:bookmarkEnd w:id="28"/>
    </w:p>
    <w:p w14:paraId="22160846" w14:textId="61FEFD83" w:rsidR="00A62AB6" w:rsidRPr="00F45DC5" w:rsidRDefault="003778E4" w:rsidP="006B5433">
      <w:pPr>
        <w:pStyle w:val="Paragraphedeliste"/>
        <w:spacing w:after="120" w:line="276" w:lineRule="auto"/>
        <w:ind w:left="0" w:right="6" w:firstLine="0"/>
        <w:jc w:val="both"/>
        <w:rPr>
          <w:rFonts w:ascii="Hero New" w:hAnsi="Hero New"/>
        </w:rPr>
      </w:pPr>
      <w:r w:rsidRPr="00F45DC5">
        <w:rPr>
          <w:rFonts w:ascii="Hero New" w:hAnsi="Hero New"/>
        </w:rPr>
        <w:t>Développer une cohésion d’équipe entre les finalistes qui se découvrent au moment de ces demi-journées de préparation à la grande finale</w:t>
      </w:r>
      <w:r w:rsidR="00520810" w:rsidRPr="00F45DC5">
        <w:rPr>
          <w:rFonts w:ascii="Hero New" w:hAnsi="Hero New"/>
        </w:rPr>
        <w:t xml:space="preserve">. </w:t>
      </w:r>
    </w:p>
    <w:p w14:paraId="3FA2052E" w14:textId="1DAEF5C1" w:rsidR="00520810" w:rsidRPr="00F45DC5" w:rsidRDefault="00520810" w:rsidP="006B5433">
      <w:pPr>
        <w:pStyle w:val="Paragraphedeliste"/>
        <w:spacing w:after="120" w:line="276" w:lineRule="auto"/>
        <w:ind w:left="0" w:right="6" w:firstLine="0"/>
        <w:jc w:val="both"/>
        <w:rPr>
          <w:rFonts w:ascii="Hero New" w:hAnsi="Hero New"/>
        </w:rPr>
      </w:pPr>
      <w:r w:rsidRPr="00F45DC5">
        <w:rPr>
          <w:rFonts w:ascii="Hero New" w:hAnsi="Hero New"/>
        </w:rPr>
        <w:t xml:space="preserve">Favoriser l’entraide entre les finalistes dans une ambiance </w:t>
      </w:r>
      <w:r w:rsidR="00E611D3" w:rsidRPr="00F45DC5">
        <w:rPr>
          <w:rFonts w:ascii="Hero New" w:hAnsi="Hero New"/>
        </w:rPr>
        <w:t xml:space="preserve">davantage </w:t>
      </w:r>
      <w:r w:rsidR="00495ADD" w:rsidRPr="00F45DC5">
        <w:rPr>
          <w:rFonts w:ascii="Hero New" w:hAnsi="Hero New"/>
        </w:rPr>
        <w:t xml:space="preserve">de camaraderie que </w:t>
      </w:r>
      <w:r w:rsidR="002C7B63" w:rsidRPr="00F45DC5">
        <w:rPr>
          <w:rFonts w:ascii="Hero New" w:hAnsi="Hero New"/>
        </w:rPr>
        <w:t xml:space="preserve">de </w:t>
      </w:r>
      <w:r w:rsidR="002C63B0" w:rsidRPr="00F45DC5">
        <w:rPr>
          <w:rFonts w:ascii="Hero New" w:hAnsi="Hero New"/>
        </w:rPr>
        <w:t>compétit</w:t>
      </w:r>
      <w:r w:rsidR="002C7B63" w:rsidRPr="00F45DC5">
        <w:rPr>
          <w:rFonts w:ascii="Hero New" w:hAnsi="Hero New"/>
        </w:rPr>
        <w:t>ion</w:t>
      </w:r>
      <w:r w:rsidR="00FD246F" w:rsidRPr="00F45DC5">
        <w:rPr>
          <w:rFonts w:ascii="Hero New" w:hAnsi="Hero New"/>
        </w:rPr>
        <w:t xml:space="preserve">. </w:t>
      </w:r>
    </w:p>
    <w:p w14:paraId="1ADF631A" w14:textId="77777777" w:rsidR="00C32BAC" w:rsidRPr="00F45DC5" w:rsidRDefault="00C32BAC" w:rsidP="00A62AB6">
      <w:pPr>
        <w:pStyle w:val="Paragraphedeliste"/>
        <w:spacing w:after="120" w:line="276" w:lineRule="auto"/>
        <w:ind w:left="0" w:right="6" w:firstLine="0"/>
        <w:rPr>
          <w:rFonts w:ascii="Hero New" w:hAnsi="Hero New"/>
        </w:rPr>
      </w:pPr>
    </w:p>
    <w:p w14:paraId="6B5E7D75" w14:textId="0C0AEFA2" w:rsidR="000F2012" w:rsidRPr="00F45DC5" w:rsidRDefault="0078348D" w:rsidP="00794976">
      <w:pPr>
        <w:pStyle w:val="Titre1"/>
        <w:rPr>
          <w:rFonts w:ascii="Hero New" w:hAnsi="Hero New"/>
          <w:b w:val="0"/>
          <w:bCs w:val="0"/>
          <w:sz w:val="22"/>
          <w:szCs w:val="22"/>
        </w:rPr>
      </w:pPr>
      <w:bookmarkStart w:id="29" w:name="_Toc165545480"/>
      <w:bookmarkStart w:id="30" w:name="_Toc208997523"/>
      <w:bookmarkStart w:id="31" w:name="_Toc209018762"/>
      <w:r>
        <w:rPr>
          <w:rFonts w:ascii="Hero New" w:hAnsi="Hero New"/>
          <w:b w:val="0"/>
          <w:bCs w:val="0"/>
          <w:sz w:val="22"/>
          <w:szCs w:val="22"/>
        </w:rPr>
        <w:t>4</w:t>
      </w:r>
      <w:r w:rsidR="00295288" w:rsidRPr="00F45DC5">
        <w:rPr>
          <w:rFonts w:ascii="Hero New" w:hAnsi="Hero New"/>
          <w:b w:val="0"/>
          <w:bCs w:val="0"/>
          <w:sz w:val="22"/>
          <w:szCs w:val="22"/>
        </w:rPr>
        <w:t>.</w:t>
      </w:r>
      <w:r w:rsidR="00625AB8" w:rsidRPr="00F45DC5">
        <w:rPr>
          <w:rFonts w:ascii="Hero New" w:hAnsi="Hero New"/>
          <w:b w:val="0"/>
          <w:bCs w:val="0"/>
          <w:sz w:val="22"/>
          <w:szCs w:val="22"/>
        </w:rPr>
        <w:t xml:space="preserve"> LIEUX D’EX</w:t>
      </w:r>
      <w:r w:rsidR="00760253" w:rsidRPr="00F45DC5">
        <w:rPr>
          <w:rFonts w:ascii="Hero New" w:hAnsi="Hero New"/>
          <w:b w:val="0"/>
          <w:bCs w:val="0"/>
          <w:sz w:val="22"/>
          <w:szCs w:val="22"/>
        </w:rPr>
        <w:t>É</w:t>
      </w:r>
      <w:r w:rsidR="00625AB8" w:rsidRPr="00F45DC5">
        <w:rPr>
          <w:rFonts w:ascii="Hero New" w:hAnsi="Hero New"/>
          <w:b w:val="0"/>
          <w:bCs w:val="0"/>
          <w:sz w:val="22"/>
          <w:szCs w:val="22"/>
        </w:rPr>
        <w:t>CUTION DES PRESTATIONS</w:t>
      </w:r>
      <w:bookmarkEnd w:id="29"/>
      <w:bookmarkEnd w:id="30"/>
      <w:bookmarkEnd w:id="31"/>
    </w:p>
    <w:p w14:paraId="5E700239" w14:textId="77777777" w:rsidR="00760253" w:rsidRPr="00F45DC5" w:rsidRDefault="00760253" w:rsidP="00794976">
      <w:pPr>
        <w:rPr>
          <w:rFonts w:ascii="Hero New" w:hAnsi="Hero New"/>
        </w:rPr>
      </w:pPr>
      <w:bookmarkStart w:id="32" w:name="_Toc165545481"/>
    </w:p>
    <w:p w14:paraId="6944E5EA" w14:textId="7FE0F940" w:rsidR="00794976" w:rsidRPr="00F45DC5" w:rsidRDefault="00794976" w:rsidP="00E34011">
      <w:pPr>
        <w:pStyle w:val="Paragraphedeliste"/>
        <w:spacing w:after="120" w:line="276" w:lineRule="auto"/>
        <w:ind w:left="0" w:right="6" w:firstLine="0"/>
        <w:jc w:val="both"/>
        <w:rPr>
          <w:rFonts w:ascii="Hero New" w:hAnsi="Hero New"/>
        </w:rPr>
      </w:pPr>
      <w:r w:rsidRPr="00F45DC5">
        <w:rPr>
          <w:rFonts w:ascii="Hero New" w:hAnsi="Hero New"/>
        </w:rPr>
        <w:t>Lieu</w:t>
      </w:r>
      <w:r w:rsidR="00D91616" w:rsidRPr="00F45DC5">
        <w:rPr>
          <w:rFonts w:ascii="Hero New" w:hAnsi="Hero New"/>
        </w:rPr>
        <w:t>x</w:t>
      </w:r>
      <w:r w:rsidRPr="00F45DC5">
        <w:rPr>
          <w:rFonts w:ascii="Hero New" w:hAnsi="Hero New"/>
        </w:rPr>
        <w:t xml:space="preserve"> et horaires : les séances se déroulent au sein des</w:t>
      </w:r>
      <w:r w:rsidR="002A77D1" w:rsidRPr="00F45DC5">
        <w:rPr>
          <w:rFonts w:ascii="Hero New" w:hAnsi="Hero New"/>
        </w:rPr>
        <w:t xml:space="preserve"> différents</w:t>
      </w:r>
      <w:r w:rsidRPr="00F45DC5">
        <w:rPr>
          <w:rFonts w:ascii="Hero New" w:hAnsi="Hero New"/>
        </w:rPr>
        <w:t xml:space="preserve"> lycées, qui mettent à disposition des salles. Les séances sur l’aisance à l’oral se déroulent entre janvier et </w:t>
      </w:r>
      <w:r w:rsidR="00760253" w:rsidRPr="00F45DC5">
        <w:rPr>
          <w:rFonts w:ascii="Hero New" w:hAnsi="Hero New"/>
        </w:rPr>
        <w:t>avril</w:t>
      </w:r>
      <w:r w:rsidRPr="00F45DC5">
        <w:rPr>
          <w:rFonts w:ascii="Hero New" w:hAnsi="Hero New"/>
        </w:rPr>
        <w:t xml:space="preserve">. </w:t>
      </w:r>
    </w:p>
    <w:p w14:paraId="13351E2C" w14:textId="4AAA6F55" w:rsidR="00794976" w:rsidRPr="00F45DC5" w:rsidRDefault="00794976" w:rsidP="00E34011">
      <w:pPr>
        <w:pStyle w:val="Paragraphedeliste"/>
        <w:spacing w:after="120" w:line="276" w:lineRule="auto"/>
        <w:ind w:left="0" w:right="6" w:firstLine="0"/>
        <w:jc w:val="both"/>
        <w:rPr>
          <w:rFonts w:ascii="Hero New" w:hAnsi="Hero New"/>
        </w:rPr>
      </w:pPr>
      <w:r w:rsidRPr="00F45DC5">
        <w:rPr>
          <w:rFonts w:ascii="Hero New" w:hAnsi="Hero New"/>
        </w:rPr>
        <w:t xml:space="preserve">Le planning détaillé pour chaque classe tient compte de différentes contraintes d’emploi du temps (disponibilité les élèves, de leurs enseignants, des salles </w:t>
      </w:r>
      <w:proofErr w:type="spellStart"/>
      <w:r w:rsidRPr="00F45DC5">
        <w:rPr>
          <w:rFonts w:ascii="Hero New" w:hAnsi="Hero New"/>
        </w:rPr>
        <w:t>etc</w:t>
      </w:r>
      <w:proofErr w:type="spellEnd"/>
      <w:r w:rsidRPr="00F45DC5">
        <w:rPr>
          <w:rFonts w:ascii="Hero New" w:hAnsi="Hero New"/>
        </w:rPr>
        <w:t xml:space="preserve">). </w:t>
      </w:r>
      <w:r w:rsidR="00FA366B" w:rsidRPr="00F45DC5">
        <w:rPr>
          <w:rFonts w:ascii="Hero New" w:hAnsi="Hero New"/>
        </w:rPr>
        <w:t xml:space="preserve">Il </w:t>
      </w:r>
      <w:r w:rsidRPr="00F45DC5">
        <w:rPr>
          <w:rFonts w:ascii="Hero New" w:hAnsi="Hero New"/>
        </w:rPr>
        <w:t xml:space="preserve">est convenu </w:t>
      </w:r>
      <w:r w:rsidR="00591285">
        <w:rPr>
          <w:rFonts w:ascii="Hero New" w:hAnsi="Hero New"/>
        </w:rPr>
        <w:t xml:space="preserve">préalablement </w:t>
      </w:r>
      <w:r w:rsidRPr="00F45DC5">
        <w:rPr>
          <w:rFonts w:ascii="Hero New" w:hAnsi="Hero New"/>
        </w:rPr>
        <w:t xml:space="preserve">avec les intervenants </w:t>
      </w:r>
      <w:r w:rsidR="00591285">
        <w:rPr>
          <w:rFonts w:ascii="Hero New" w:hAnsi="Hero New"/>
        </w:rPr>
        <w:t xml:space="preserve">et </w:t>
      </w:r>
      <w:r w:rsidR="000C1DC6">
        <w:rPr>
          <w:rFonts w:ascii="Hero New" w:hAnsi="Hero New"/>
        </w:rPr>
        <w:t>est</w:t>
      </w:r>
      <w:r w:rsidR="000C1DC6" w:rsidRPr="00F45DC5">
        <w:rPr>
          <w:rFonts w:ascii="Hero New" w:hAnsi="Hero New"/>
        </w:rPr>
        <w:t xml:space="preserve"> susceptible</w:t>
      </w:r>
      <w:r w:rsidRPr="00F45DC5">
        <w:rPr>
          <w:rFonts w:ascii="Hero New" w:hAnsi="Hero New"/>
        </w:rPr>
        <w:t xml:space="preserve"> d’ajustements au fil de l’eau.</w:t>
      </w:r>
    </w:p>
    <w:p w14:paraId="1613734A" w14:textId="77777777" w:rsidR="00FA366B" w:rsidRPr="00F45DC5" w:rsidRDefault="00FA366B" w:rsidP="00E34011">
      <w:pPr>
        <w:pStyle w:val="Paragraphedeliste"/>
        <w:spacing w:after="120" w:line="276" w:lineRule="auto"/>
        <w:ind w:left="0" w:right="6" w:firstLine="0"/>
        <w:jc w:val="both"/>
        <w:rPr>
          <w:rFonts w:ascii="Hero New" w:hAnsi="Hero New"/>
        </w:rPr>
      </w:pPr>
    </w:p>
    <w:p w14:paraId="414CD2BD" w14:textId="77777777" w:rsidR="00E30ACF" w:rsidRPr="004F7515" w:rsidRDefault="00FA366B" w:rsidP="00E34011">
      <w:pPr>
        <w:pStyle w:val="Paragraphedeliste"/>
        <w:spacing w:after="120" w:line="276" w:lineRule="auto"/>
        <w:ind w:left="0" w:right="6" w:firstLine="0"/>
        <w:jc w:val="both"/>
        <w:rPr>
          <w:rFonts w:ascii="Hero New" w:hAnsi="Hero New"/>
        </w:rPr>
      </w:pPr>
      <w:bookmarkStart w:id="33" w:name="_Toc208997524"/>
      <w:r w:rsidRPr="004F7515">
        <w:rPr>
          <w:rFonts w:ascii="Hero New" w:hAnsi="Hero New"/>
        </w:rPr>
        <w:t>Préparation des finalistes</w:t>
      </w:r>
      <w:r w:rsidR="00883AE3" w:rsidRPr="004F7515">
        <w:rPr>
          <w:rFonts w:ascii="Hero New" w:hAnsi="Hero New"/>
        </w:rPr>
        <w:t> :</w:t>
      </w:r>
      <w:bookmarkEnd w:id="33"/>
      <w:r w:rsidR="00883AE3" w:rsidRPr="004F7515">
        <w:rPr>
          <w:rFonts w:ascii="Hero New" w:hAnsi="Hero New"/>
        </w:rPr>
        <w:t xml:space="preserve"> </w:t>
      </w:r>
    </w:p>
    <w:p w14:paraId="78393FAF" w14:textId="4CE5DED5" w:rsidR="00794976" w:rsidRPr="004F7515" w:rsidRDefault="009D2ED6" w:rsidP="00E34011">
      <w:pPr>
        <w:pStyle w:val="Paragraphedeliste"/>
        <w:spacing w:after="120" w:line="276" w:lineRule="auto"/>
        <w:ind w:left="0" w:right="6" w:firstLine="0"/>
        <w:jc w:val="both"/>
        <w:rPr>
          <w:rFonts w:ascii="Hero New" w:hAnsi="Hero New"/>
        </w:rPr>
      </w:pPr>
      <w:bookmarkStart w:id="34" w:name="_Toc208997525"/>
      <w:r w:rsidRPr="004F7515">
        <w:rPr>
          <w:rFonts w:ascii="Hero New" w:hAnsi="Hero New"/>
        </w:rPr>
        <w:t>5</w:t>
      </w:r>
      <w:r w:rsidR="00883AE3" w:rsidRPr="004F7515">
        <w:rPr>
          <w:rFonts w:ascii="Hero New" w:hAnsi="Hero New"/>
        </w:rPr>
        <w:t xml:space="preserve"> demi-journées</w:t>
      </w:r>
      <w:r w:rsidR="00FA366B" w:rsidRPr="004F7515">
        <w:rPr>
          <w:rFonts w:ascii="Hero New" w:hAnsi="Hero New"/>
        </w:rPr>
        <w:t xml:space="preserve"> en avril </w:t>
      </w:r>
      <w:r w:rsidR="00883AE3" w:rsidRPr="004F7515">
        <w:rPr>
          <w:rFonts w:ascii="Hero New" w:hAnsi="Hero New"/>
        </w:rPr>
        <w:t>et/ou</w:t>
      </w:r>
      <w:r w:rsidR="00FA366B" w:rsidRPr="004F7515">
        <w:rPr>
          <w:rFonts w:ascii="Hero New" w:hAnsi="Hero New"/>
        </w:rPr>
        <w:t xml:space="preserve"> mai</w:t>
      </w:r>
      <w:r w:rsidR="00336E75" w:rsidRPr="004F7515">
        <w:rPr>
          <w:rFonts w:ascii="Hero New" w:hAnsi="Hero New"/>
        </w:rPr>
        <w:t xml:space="preserve"> </w:t>
      </w:r>
      <w:r w:rsidR="00883AE3" w:rsidRPr="004F7515">
        <w:rPr>
          <w:rFonts w:ascii="Hero New" w:hAnsi="Hero New"/>
        </w:rPr>
        <w:t>dont une le matin de la finale</w:t>
      </w:r>
      <w:r w:rsidR="003422CD" w:rsidRPr="004F7515">
        <w:rPr>
          <w:rFonts w:ascii="Hero New" w:hAnsi="Hero New"/>
        </w:rPr>
        <w:t xml:space="preserve"> </w:t>
      </w:r>
      <w:r w:rsidR="00914BA5" w:rsidRPr="004F7515">
        <w:rPr>
          <w:rFonts w:ascii="Hero New" w:hAnsi="Hero New"/>
        </w:rPr>
        <w:t>et une durant la finale</w:t>
      </w:r>
      <w:r w:rsidR="00E30ACF" w:rsidRPr="004F7515">
        <w:rPr>
          <w:rFonts w:ascii="Hero New" w:hAnsi="Hero New"/>
        </w:rPr>
        <w:t>.</w:t>
      </w:r>
      <w:bookmarkEnd w:id="34"/>
      <w:r w:rsidR="00E30ACF" w:rsidRPr="004F7515">
        <w:rPr>
          <w:rFonts w:ascii="Hero New" w:hAnsi="Hero New"/>
        </w:rPr>
        <w:t xml:space="preserve"> </w:t>
      </w:r>
    </w:p>
    <w:p w14:paraId="2400E667" w14:textId="77777777" w:rsidR="00FA366B" w:rsidRPr="00E34011" w:rsidRDefault="00FA366B" w:rsidP="00E34011">
      <w:pPr>
        <w:pStyle w:val="Paragraphedeliste"/>
        <w:spacing w:after="120" w:line="276" w:lineRule="auto"/>
        <w:ind w:left="0" w:right="6" w:firstLine="0"/>
        <w:jc w:val="both"/>
        <w:rPr>
          <w:rFonts w:ascii="Hero New" w:hAnsi="Hero New"/>
        </w:rPr>
      </w:pPr>
    </w:p>
    <w:p w14:paraId="71C48582" w14:textId="02165518" w:rsidR="000F2012" w:rsidRPr="00F45DC5" w:rsidRDefault="0078348D" w:rsidP="00794976">
      <w:pPr>
        <w:pStyle w:val="Titre1"/>
        <w:rPr>
          <w:rFonts w:ascii="Hero New" w:hAnsi="Hero New"/>
          <w:b w:val="0"/>
          <w:bCs w:val="0"/>
          <w:sz w:val="22"/>
          <w:szCs w:val="22"/>
        </w:rPr>
      </w:pPr>
      <w:bookmarkStart w:id="35" w:name="_Toc208997526"/>
      <w:bookmarkStart w:id="36" w:name="_Toc209018763"/>
      <w:r>
        <w:rPr>
          <w:rFonts w:ascii="Hero New" w:hAnsi="Hero New"/>
          <w:b w:val="0"/>
          <w:bCs w:val="0"/>
          <w:sz w:val="22"/>
          <w:szCs w:val="22"/>
        </w:rPr>
        <w:t>5</w:t>
      </w:r>
      <w:r w:rsidR="00295288" w:rsidRPr="00F45DC5">
        <w:rPr>
          <w:rFonts w:ascii="Hero New" w:hAnsi="Hero New"/>
          <w:b w:val="0"/>
          <w:bCs w:val="0"/>
          <w:sz w:val="22"/>
          <w:szCs w:val="22"/>
        </w:rPr>
        <w:t>.</w:t>
      </w:r>
      <w:r w:rsidR="00625AB8" w:rsidRPr="00F45DC5">
        <w:rPr>
          <w:rFonts w:ascii="Hero New" w:hAnsi="Hero New"/>
          <w:b w:val="0"/>
          <w:bCs w:val="0"/>
          <w:sz w:val="22"/>
          <w:szCs w:val="22"/>
        </w:rPr>
        <w:t xml:space="preserve"> MOYENS AFFECT</w:t>
      </w:r>
      <w:r w:rsidR="00FA366B" w:rsidRPr="00F45DC5">
        <w:rPr>
          <w:rFonts w:ascii="Hero New" w:hAnsi="Hero New"/>
          <w:b w:val="0"/>
          <w:bCs w:val="0"/>
          <w:sz w:val="22"/>
          <w:szCs w:val="22"/>
        </w:rPr>
        <w:t>É</w:t>
      </w:r>
      <w:r w:rsidR="00625AB8" w:rsidRPr="00F45DC5">
        <w:rPr>
          <w:rFonts w:ascii="Hero New" w:hAnsi="Hero New"/>
          <w:b w:val="0"/>
          <w:bCs w:val="0"/>
          <w:sz w:val="22"/>
          <w:szCs w:val="22"/>
        </w:rPr>
        <w:t>S</w:t>
      </w:r>
      <w:bookmarkEnd w:id="32"/>
      <w:bookmarkEnd w:id="35"/>
      <w:bookmarkEnd w:id="36"/>
    </w:p>
    <w:p w14:paraId="08875901" w14:textId="7624CBCF" w:rsidR="000F2012" w:rsidRPr="00F45DC5" w:rsidRDefault="00625AB8" w:rsidP="006B5433">
      <w:pPr>
        <w:pStyle w:val="Corpsdetexte"/>
        <w:spacing w:after="60" w:line="276" w:lineRule="auto"/>
        <w:ind w:left="0" w:right="4"/>
        <w:jc w:val="both"/>
        <w:rPr>
          <w:rFonts w:ascii="Hero New" w:hAnsi="Hero New" w:cs="Times New Roman"/>
          <w:sz w:val="22"/>
          <w:szCs w:val="22"/>
        </w:rPr>
      </w:pPr>
      <w:r w:rsidRPr="00F45DC5">
        <w:rPr>
          <w:rFonts w:ascii="Hero New" w:hAnsi="Hero New" w:cs="Times New Roman"/>
          <w:sz w:val="22"/>
          <w:szCs w:val="22"/>
        </w:rPr>
        <w:t>Le</w:t>
      </w:r>
      <w:r w:rsidR="00794976" w:rsidRPr="00F45DC5">
        <w:rPr>
          <w:rFonts w:ascii="Hero New" w:hAnsi="Hero New" w:cs="Times New Roman"/>
          <w:sz w:val="22"/>
          <w:szCs w:val="22"/>
        </w:rPr>
        <w:t>s équipes des intervenants sont</w:t>
      </w:r>
      <w:r w:rsidRPr="00F45DC5">
        <w:rPr>
          <w:rFonts w:ascii="Hero New" w:hAnsi="Hero New" w:cs="Times New Roman"/>
          <w:sz w:val="22"/>
          <w:szCs w:val="22"/>
        </w:rPr>
        <w:t xml:space="preserve"> composé</w:t>
      </w:r>
      <w:r w:rsidR="00794976" w:rsidRPr="00F45DC5">
        <w:rPr>
          <w:rFonts w:ascii="Hero New" w:hAnsi="Hero New" w:cs="Times New Roman"/>
          <w:sz w:val="22"/>
          <w:szCs w:val="22"/>
        </w:rPr>
        <w:t>s</w:t>
      </w:r>
      <w:r w:rsidR="002042B5" w:rsidRPr="00F45DC5">
        <w:rPr>
          <w:rFonts w:ascii="Hero New" w:hAnsi="Hero New" w:cs="Times New Roman"/>
          <w:sz w:val="22"/>
          <w:szCs w:val="22"/>
        </w:rPr>
        <w:t>, au moins</w:t>
      </w:r>
      <w:r w:rsidRPr="00F45DC5">
        <w:rPr>
          <w:rFonts w:ascii="Hero New" w:hAnsi="Hero New" w:cs="Times New Roman"/>
          <w:sz w:val="22"/>
          <w:szCs w:val="22"/>
        </w:rPr>
        <w:t xml:space="preserve"> :</w:t>
      </w:r>
    </w:p>
    <w:p w14:paraId="4F23B4E8" w14:textId="77777777" w:rsidR="00794976" w:rsidRPr="00F45DC5" w:rsidRDefault="00794976" w:rsidP="006B5433">
      <w:pPr>
        <w:pStyle w:val="Corpsdetexte"/>
        <w:numPr>
          <w:ilvl w:val="0"/>
          <w:numId w:val="18"/>
        </w:numPr>
        <w:spacing w:after="60" w:line="276" w:lineRule="auto"/>
        <w:ind w:right="4"/>
        <w:jc w:val="both"/>
        <w:rPr>
          <w:rFonts w:ascii="Hero New" w:hAnsi="Hero New" w:cs="Times New Roman"/>
          <w:sz w:val="22"/>
          <w:szCs w:val="22"/>
        </w:rPr>
      </w:pPr>
      <w:r w:rsidRPr="00F45DC5">
        <w:rPr>
          <w:rFonts w:ascii="Hero New" w:hAnsi="Hero New" w:cs="Times New Roman"/>
          <w:spacing w:val="-1"/>
          <w:sz w:val="22"/>
          <w:szCs w:val="22"/>
        </w:rPr>
        <w:t>Deux intervenants par créneaux de séance en classe ;</w:t>
      </w:r>
    </w:p>
    <w:p w14:paraId="3F350C72" w14:textId="7F4B480D" w:rsidR="002042B5" w:rsidRPr="00F45DC5" w:rsidRDefault="00FA366B" w:rsidP="006B5433">
      <w:pPr>
        <w:pStyle w:val="Corpsdetexte"/>
        <w:numPr>
          <w:ilvl w:val="0"/>
          <w:numId w:val="18"/>
        </w:numPr>
        <w:spacing w:after="60" w:line="276" w:lineRule="auto"/>
        <w:ind w:right="4"/>
        <w:jc w:val="both"/>
        <w:rPr>
          <w:rFonts w:ascii="Hero New" w:hAnsi="Hero New" w:cs="Times New Roman"/>
          <w:sz w:val="22"/>
          <w:szCs w:val="22"/>
        </w:rPr>
      </w:pPr>
      <w:r w:rsidRPr="00F45DC5">
        <w:rPr>
          <w:rFonts w:ascii="Hero New" w:hAnsi="Hero New" w:cs="Times New Roman"/>
          <w:spacing w:val="-1"/>
          <w:sz w:val="22"/>
          <w:szCs w:val="22"/>
        </w:rPr>
        <w:lastRenderedPageBreak/>
        <w:t>U</w:t>
      </w:r>
      <w:r w:rsidR="00794976" w:rsidRPr="00F45DC5">
        <w:rPr>
          <w:rFonts w:ascii="Hero New" w:hAnsi="Hero New" w:cs="Times New Roman"/>
          <w:spacing w:val="-1"/>
          <w:sz w:val="22"/>
          <w:szCs w:val="22"/>
        </w:rPr>
        <w:t>ne personne parmi les intervenants est un interlocuteur référent pour l’équipe en charge du co-pilotage du projet</w:t>
      </w:r>
      <w:r w:rsidR="00E84535" w:rsidRPr="00F45DC5">
        <w:rPr>
          <w:rFonts w:ascii="Hero New" w:hAnsi="Hero New" w:cs="Times New Roman"/>
          <w:spacing w:val="-1"/>
          <w:sz w:val="22"/>
          <w:szCs w:val="22"/>
        </w:rPr>
        <w:t xml:space="preserve"> MPS 180</w:t>
      </w:r>
    </w:p>
    <w:p w14:paraId="604B0E05" w14:textId="77777777" w:rsidR="00794976" w:rsidRPr="00F45DC5" w:rsidRDefault="00794976" w:rsidP="006B5433">
      <w:pPr>
        <w:pStyle w:val="Corpsdetexte"/>
        <w:spacing w:after="60" w:line="276" w:lineRule="auto"/>
        <w:ind w:left="720" w:right="4"/>
        <w:jc w:val="both"/>
        <w:rPr>
          <w:rFonts w:ascii="Hero New" w:hAnsi="Hero New" w:cs="Times New Roman"/>
        </w:rPr>
      </w:pPr>
    </w:p>
    <w:p w14:paraId="2B8706D1" w14:textId="77777777" w:rsidR="004D33EF" w:rsidRDefault="00794976" w:rsidP="006E05CF">
      <w:pPr>
        <w:widowControl/>
        <w:autoSpaceDE/>
        <w:autoSpaceDN/>
        <w:spacing w:line="259" w:lineRule="auto"/>
        <w:contextualSpacing/>
        <w:jc w:val="both"/>
        <w:rPr>
          <w:rFonts w:ascii="Hero New" w:hAnsi="Hero New"/>
        </w:rPr>
      </w:pPr>
      <w:bookmarkStart w:id="37" w:name="_Toc208997527"/>
      <w:r w:rsidRPr="00F45DC5">
        <w:rPr>
          <w:rFonts w:ascii="Hero New" w:hAnsi="Hero New"/>
        </w:rPr>
        <w:t>Compétences souhaitées</w:t>
      </w:r>
      <w:r w:rsidR="00FA366B" w:rsidRPr="00F45DC5">
        <w:rPr>
          <w:rFonts w:ascii="Hero New" w:hAnsi="Hero New"/>
        </w:rPr>
        <w:t xml:space="preserve"> </w:t>
      </w:r>
      <w:r w:rsidRPr="00F45DC5">
        <w:rPr>
          <w:rFonts w:ascii="Hero New" w:hAnsi="Hero New"/>
        </w:rPr>
        <w:t>des intervenants :</w:t>
      </w:r>
      <w:bookmarkEnd w:id="37"/>
    </w:p>
    <w:p w14:paraId="40D4A813" w14:textId="77E872BF" w:rsidR="006E05CF" w:rsidRPr="006E05CF" w:rsidRDefault="006E05CF" w:rsidP="006E05CF">
      <w:pPr>
        <w:widowControl/>
        <w:autoSpaceDE/>
        <w:autoSpaceDN/>
        <w:spacing w:line="259" w:lineRule="auto"/>
        <w:contextualSpacing/>
        <w:jc w:val="both"/>
        <w:rPr>
          <w:rFonts w:ascii="Hero New" w:hAnsi="Hero New"/>
        </w:rPr>
      </w:pPr>
      <w:r w:rsidRPr="006E05CF">
        <w:rPr>
          <w:rFonts w:ascii="Hero New" w:hAnsi="Hero New"/>
        </w:rPr>
        <w:t xml:space="preserve">Expériences préalables en </w:t>
      </w:r>
      <w:r>
        <w:rPr>
          <w:rFonts w:ascii="Hero New" w:hAnsi="Hero New"/>
        </w:rPr>
        <w:t xml:space="preserve">animation </w:t>
      </w:r>
      <w:r w:rsidRPr="006E05CF">
        <w:rPr>
          <w:rFonts w:ascii="Hero New" w:hAnsi="Hero New"/>
        </w:rPr>
        <w:t>auprès d’un public lycéen :</w:t>
      </w:r>
    </w:p>
    <w:p w14:paraId="77103871" w14:textId="35B1D03D" w:rsidR="00794976" w:rsidRPr="0078348D" w:rsidRDefault="0078348D" w:rsidP="0078348D">
      <w:pPr>
        <w:pStyle w:val="Paragraphedeliste"/>
        <w:widowControl/>
        <w:numPr>
          <w:ilvl w:val="0"/>
          <w:numId w:val="30"/>
        </w:numPr>
        <w:autoSpaceDE/>
        <w:autoSpaceDN/>
        <w:spacing w:after="160" w:line="259" w:lineRule="auto"/>
        <w:contextualSpacing/>
        <w:jc w:val="both"/>
        <w:rPr>
          <w:rFonts w:ascii="Hero New" w:hAnsi="Hero New"/>
        </w:rPr>
      </w:pPr>
      <w:r w:rsidRPr="006E05CF">
        <w:rPr>
          <w:rFonts w:ascii="Hero New" w:hAnsi="Hero New"/>
        </w:rPr>
        <w:t>Savoir animer des séances devant un public de lycéens</w:t>
      </w:r>
      <w:r>
        <w:rPr>
          <w:rFonts w:ascii="Hero New" w:hAnsi="Hero New"/>
        </w:rPr>
        <w:t xml:space="preserve">, </w:t>
      </w:r>
      <w:r w:rsidR="00794976" w:rsidRPr="0078348D">
        <w:rPr>
          <w:rFonts w:ascii="Hero New" w:hAnsi="Hero New"/>
        </w:rPr>
        <w:t>qui n’ont pas l’habitude de prendre la parole en public</w:t>
      </w:r>
    </w:p>
    <w:p w14:paraId="230B9FCB" w14:textId="499F00C8" w:rsidR="00794976" w:rsidRPr="006E05CF" w:rsidRDefault="00794976" w:rsidP="006E05CF">
      <w:pPr>
        <w:pStyle w:val="Paragraphedeliste"/>
        <w:widowControl/>
        <w:numPr>
          <w:ilvl w:val="0"/>
          <w:numId w:val="30"/>
        </w:numPr>
        <w:autoSpaceDE/>
        <w:autoSpaceDN/>
        <w:spacing w:after="160" w:line="259" w:lineRule="auto"/>
        <w:contextualSpacing/>
        <w:jc w:val="both"/>
        <w:rPr>
          <w:rFonts w:ascii="Hero New" w:hAnsi="Hero New" w:cs="Times New Roman"/>
        </w:rPr>
      </w:pPr>
      <w:r w:rsidRPr="006E05CF">
        <w:rPr>
          <w:rFonts w:ascii="Hero New" w:hAnsi="Hero New"/>
        </w:rPr>
        <w:t>S’adapter aux exigences/contraintes d’un établissement scolaire</w:t>
      </w:r>
    </w:p>
    <w:p w14:paraId="36D0DEE5" w14:textId="353CC3A7" w:rsidR="006E05CF" w:rsidRDefault="006E05CF" w:rsidP="006E05CF">
      <w:pPr>
        <w:widowControl/>
        <w:autoSpaceDE/>
        <w:autoSpaceDN/>
        <w:spacing w:after="160" w:line="259" w:lineRule="auto"/>
        <w:contextualSpacing/>
        <w:jc w:val="both"/>
        <w:rPr>
          <w:rFonts w:ascii="Hero New" w:hAnsi="Hero New" w:cs="Times New Roman"/>
        </w:rPr>
      </w:pPr>
      <w:r>
        <w:rPr>
          <w:rFonts w:ascii="Hero New" w:hAnsi="Hero New" w:cs="Times New Roman"/>
        </w:rPr>
        <w:t>Savoir construire et mettre en place</w:t>
      </w:r>
      <w:r w:rsidR="004D33EF">
        <w:rPr>
          <w:rFonts w:ascii="Hero New" w:hAnsi="Hero New" w:cs="Times New Roman"/>
        </w:rPr>
        <w:t xml:space="preserve"> des ateliers permettant de :</w:t>
      </w:r>
    </w:p>
    <w:p w14:paraId="4C2FD4AC" w14:textId="2FBB93F8" w:rsidR="004D33EF" w:rsidRDefault="004D33EF" w:rsidP="004D33EF">
      <w:pPr>
        <w:pStyle w:val="Paragraphedeliste"/>
        <w:widowControl/>
        <w:numPr>
          <w:ilvl w:val="0"/>
          <w:numId w:val="30"/>
        </w:numPr>
        <w:autoSpaceDE/>
        <w:autoSpaceDN/>
        <w:spacing w:after="160" w:line="259" w:lineRule="auto"/>
        <w:contextualSpacing/>
        <w:jc w:val="both"/>
        <w:rPr>
          <w:rFonts w:ascii="Hero New" w:hAnsi="Hero New" w:cs="Times New Roman"/>
        </w:rPr>
      </w:pPr>
      <w:r w:rsidRPr="004D33EF">
        <w:rPr>
          <w:rFonts w:ascii="Hero New" w:hAnsi="Hero New" w:cs="Times New Roman"/>
        </w:rPr>
        <w:t>A</w:t>
      </w:r>
      <w:r w:rsidRPr="004D33EF">
        <w:rPr>
          <w:rFonts w:ascii="Hero New" w:hAnsi="Hero New" w:cs="Times New Roman"/>
        </w:rPr>
        <w:t xml:space="preserve">pprendre </w:t>
      </w:r>
      <w:r w:rsidRPr="004D33EF">
        <w:rPr>
          <w:rFonts w:ascii="Hero New" w:hAnsi="Hero New" w:cs="Times New Roman"/>
        </w:rPr>
        <w:t>aux élèves les techniques d</w:t>
      </w:r>
      <w:r w:rsidRPr="004D33EF">
        <w:rPr>
          <w:rFonts w:ascii="Hero New" w:hAnsi="Hero New" w:cs="Times New Roman"/>
        </w:rPr>
        <w:t>’expr</w:t>
      </w:r>
      <w:r w:rsidRPr="004D33EF">
        <w:rPr>
          <w:rFonts w:ascii="Hero New" w:hAnsi="Hero New" w:cs="Times New Roman"/>
        </w:rPr>
        <w:t xml:space="preserve">ession verbale et non-verbale, afin qu’ils s’expriment </w:t>
      </w:r>
      <w:r w:rsidRPr="004D33EF">
        <w:rPr>
          <w:rFonts w:ascii="Hero New" w:hAnsi="Hero New" w:cs="Times New Roman"/>
        </w:rPr>
        <w:t>avec sincérité et authenticité</w:t>
      </w:r>
      <w:r>
        <w:rPr>
          <w:rFonts w:ascii="Hero New" w:hAnsi="Hero New" w:cs="Times New Roman"/>
        </w:rPr>
        <w:t>, gagnent en confiance, sachent convaincre avec sincérité et s’exprimer pleinement dans tous les contextes</w:t>
      </w:r>
    </w:p>
    <w:p w14:paraId="7A3F4B7A" w14:textId="408260BB" w:rsidR="004D33EF" w:rsidRDefault="0036320A" w:rsidP="004D33EF">
      <w:pPr>
        <w:pStyle w:val="Paragraphedeliste"/>
        <w:widowControl/>
        <w:numPr>
          <w:ilvl w:val="0"/>
          <w:numId w:val="30"/>
        </w:numPr>
        <w:autoSpaceDE/>
        <w:autoSpaceDN/>
        <w:spacing w:after="160" w:line="259" w:lineRule="auto"/>
        <w:contextualSpacing/>
        <w:jc w:val="both"/>
        <w:rPr>
          <w:rFonts w:ascii="Hero New" w:hAnsi="Hero New" w:cs="Times New Roman"/>
        </w:rPr>
      </w:pPr>
      <w:r>
        <w:rPr>
          <w:rFonts w:ascii="Hero New" w:hAnsi="Hero New" w:cs="Times New Roman"/>
        </w:rPr>
        <w:t>Faire des mises en situation, avec une a</w:t>
      </w:r>
      <w:r w:rsidR="004D33EF" w:rsidRPr="004D33EF">
        <w:rPr>
          <w:rFonts w:ascii="Hero New" w:hAnsi="Hero New" w:cs="Times New Roman"/>
        </w:rPr>
        <w:t xml:space="preserve">pproche pédagogique </w:t>
      </w:r>
      <w:r w:rsidR="004D33EF">
        <w:rPr>
          <w:rFonts w:ascii="Hero New" w:hAnsi="Hero New" w:cs="Times New Roman"/>
        </w:rPr>
        <w:t>par la pratique</w:t>
      </w:r>
      <w:r>
        <w:rPr>
          <w:rFonts w:ascii="Hero New" w:hAnsi="Hero New" w:cs="Times New Roman"/>
        </w:rPr>
        <w:t xml:space="preserve"> </w:t>
      </w:r>
      <w:r w:rsidR="004D33EF" w:rsidRPr="004D33EF">
        <w:rPr>
          <w:rFonts w:ascii="Hero New" w:hAnsi="Hero New" w:cs="Times New Roman"/>
        </w:rPr>
        <w:t xml:space="preserve">: </w:t>
      </w:r>
      <w:r>
        <w:rPr>
          <w:rFonts w:ascii="Hero New" w:hAnsi="Hero New" w:cs="Times New Roman"/>
        </w:rPr>
        <w:t>donner</w:t>
      </w:r>
      <w:r w:rsidR="004D33EF" w:rsidRPr="004D33EF">
        <w:rPr>
          <w:rFonts w:ascii="Hero New" w:hAnsi="Hero New" w:cs="Times New Roman"/>
        </w:rPr>
        <w:t xml:space="preserve"> des techniques d’éloquence et des clés pour prendre la parole ; en amenant les personnes à s’approprier et adapter ces techniques à leur spécificité et différence</w:t>
      </w:r>
    </w:p>
    <w:p w14:paraId="3B9DE0B2" w14:textId="77777777" w:rsidR="004D33EF" w:rsidRPr="004D33EF" w:rsidRDefault="004D33EF" w:rsidP="004D33EF">
      <w:pPr>
        <w:pStyle w:val="Paragraphedeliste"/>
        <w:widowControl/>
        <w:numPr>
          <w:ilvl w:val="0"/>
          <w:numId w:val="30"/>
        </w:numPr>
        <w:autoSpaceDE/>
        <w:autoSpaceDN/>
        <w:spacing w:after="160" w:line="259" w:lineRule="auto"/>
        <w:contextualSpacing/>
        <w:jc w:val="both"/>
        <w:rPr>
          <w:rFonts w:ascii="Hero New" w:hAnsi="Hero New" w:cs="Times New Roman"/>
        </w:rPr>
      </w:pPr>
    </w:p>
    <w:p w14:paraId="427D508C" w14:textId="77777777" w:rsidR="004A7896" w:rsidRPr="006E05CF" w:rsidRDefault="004A7896" w:rsidP="006E05CF">
      <w:pPr>
        <w:widowControl/>
        <w:autoSpaceDE/>
        <w:autoSpaceDN/>
        <w:spacing w:after="160" w:line="259" w:lineRule="auto"/>
        <w:ind w:left="360"/>
        <w:contextualSpacing/>
        <w:jc w:val="both"/>
        <w:rPr>
          <w:rFonts w:ascii="Hero New" w:hAnsi="Hero New" w:cs="Times New Roman"/>
        </w:rPr>
      </w:pPr>
    </w:p>
    <w:p w14:paraId="57A771AB" w14:textId="0FC872B6" w:rsidR="00794976" w:rsidRPr="00F45DC5" w:rsidRDefault="0036320A" w:rsidP="00D91616">
      <w:pPr>
        <w:pStyle w:val="Titre1"/>
        <w:rPr>
          <w:rFonts w:ascii="Hero New" w:hAnsi="Hero New"/>
          <w:b w:val="0"/>
          <w:bCs w:val="0"/>
          <w:sz w:val="22"/>
          <w:szCs w:val="22"/>
        </w:rPr>
      </w:pPr>
      <w:bookmarkStart w:id="38" w:name="_Toc208997528"/>
      <w:bookmarkStart w:id="39" w:name="_Toc209018764"/>
      <w:r>
        <w:rPr>
          <w:rFonts w:ascii="Hero New" w:hAnsi="Hero New"/>
          <w:b w:val="0"/>
          <w:bCs w:val="0"/>
          <w:sz w:val="22"/>
          <w:szCs w:val="22"/>
        </w:rPr>
        <w:t>6</w:t>
      </w:r>
      <w:r w:rsidR="00D91616" w:rsidRPr="00F45DC5">
        <w:rPr>
          <w:rFonts w:ascii="Hero New" w:hAnsi="Hero New"/>
          <w:b w:val="0"/>
          <w:bCs w:val="0"/>
          <w:sz w:val="22"/>
          <w:szCs w:val="22"/>
        </w:rPr>
        <w:t>. RELATION AVEC LES ORGANISATEURS DU CONCOURS</w:t>
      </w:r>
      <w:bookmarkEnd w:id="38"/>
      <w:bookmarkEnd w:id="39"/>
    </w:p>
    <w:p w14:paraId="09D2B79F" w14:textId="77777777" w:rsidR="00D91616" w:rsidRPr="00F45DC5" w:rsidRDefault="00D91616" w:rsidP="00D91616">
      <w:pPr>
        <w:widowControl/>
        <w:autoSpaceDE/>
        <w:autoSpaceDN/>
        <w:spacing w:line="259" w:lineRule="auto"/>
        <w:contextualSpacing/>
      </w:pPr>
    </w:p>
    <w:p w14:paraId="0147A312" w14:textId="6954DE8D" w:rsidR="00F70FE0" w:rsidRPr="00F45DC5" w:rsidRDefault="00FA366B" w:rsidP="006B5433">
      <w:pPr>
        <w:widowControl/>
        <w:autoSpaceDE/>
        <w:autoSpaceDN/>
        <w:spacing w:line="259" w:lineRule="auto"/>
        <w:contextualSpacing/>
        <w:jc w:val="both"/>
        <w:rPr>
          <w:rFonts w:ascii="Hero New" w:hAnsi="Hero New"/>
        </w:rPr>
      </w:pPr>
      <w:r w:rsidRPr="00F45DC5">
        <w:rPr>
          <w:rFonts w:ascii="Hero New" w:hAnsi="Hero New"/>
        </w:rPr>
        <w:t>Les intervenants seront en lien direct</w:t>
      </w:r>
      <w:r w:rsidR="00F70FE0" w:rsidRPr="00F45DC5">
        <w:rPr>
          <w:rFonts w:ascii="Hero New" w:hAnsi="Hero New"/>
        </w:rPr>
        <w:t> :</w:t>
      </w:r>
    </w:p>
    <w:p w14:paraId="1DB5432D" w14:textId="77777777" w:rsidR="009930D8" w:rsidRPr="00F45DC5" w:rsidRDefault="00FA366B" w:rsidP="006B5433">
      <w:pPr>
        <w:pStyle w:val="Paragraphedeliste"/>
        <w:widowControl/>
        <w:numPr>
          <w:ilvl w:val="0"/>
          <w:numId w:val="30"/>
        </w:numPr>
        <w:autoSpaceDE/>
        <w:autoSpaceDN/>
        <w:spacing w:line="259" w:lineRule="auto"/>
        <w:contextualSpacing/>
        <w:jc w:val="both"/>
        <w:rPr>
          <w:rFonts w:ascii="Hero New" w:hAnsi="Hero New"/>
        </w:rPr>
      </w:pPr>
      <w:proofErr w:type="gramStart"/>
      <w:r w:rsidRPr="00F45DC5">
        <w:rPr>
          <w:rFonts w:ascii="Hero New" w:hAnsi="Hero New"/>
        </w:rPr>
        <w:t>avec</w:t>
      </w:r>
      <w:proofErr w:type="gramEnd"/>
      <w:r w:rsidRPr="00F45DC5">
        <w:rPr>
          <w:rFonts w:ascii="Hero New" w:hAnsi="Hero New"/>
        </w:rPr>
        <w:t xml:space="preserve"> les co-pilotes </w:t>
      </w:r>
      <w:r w:rsidR="00971A4D" w:rsidRPr="00F45DC5">
        <w:rPr>
          <w:rFonts w:ascii="Hero New" w:hAnsi="Hero New"/>
        </w:rPr>
        <w:t>du projet MPS 180</w:t>
      </w:r>
      <w:r w:rsidRPr="00F45DC5">
        <w:rPr>
          <w:rFonts w:ascii="Hero New" w:hAnsi="Hero New"/>
        </w:rPr>
        <w:t xml:space="preserve"> (organisateurs du concours)</w:t>
      </w:r>
      <w:r w:rsidR="00F70FE0" w:rsidRPr="00F45DC5">
        <w:rPr>
          <w:rFonts w:ascii="Hero New" w:hAnsi="Hero New"/>
        </w:rPr>
        <w:t xml:space="preserve"> pour </w:t>
      </w:r>
      <w:r w:rsidR="00AE77BE" w:rsidRPr="00F45DC5">
        <w:rPr>
          <w:rFonts w:ascii="Hero New" w:hAnsi="Hero New"/>
        </w:rPr>
        <w:t xml:space="preserve">le cadrage du projet et des interventions, pour </w:t>
      </w:r>
      <w:r w:rsidR="00F70FE0" w:rsidRPr="00F45DC5">
        <w:rPr>
          <w:rFonts w:ascii="Hero New" w:hAnsi="Hero New"/>
        </w:rPr>
        <w:t xml:space="preserve">l’organisation </w:t>
      </w:r>
      <w:r w:rsidR="005603D9" w:rsidRPr="00F45DC5">
        <w:rPr>
          <w:rFonts w:ascii="Hero New" w:hAnsi="Hero New"/>
        </w:rPr>
        <w:t xml:space="preserve">générale </w:t>
      </w:r>
      <w:r w:rsidR="00F70FE0" w:rsidRPr="00F45DC5">
        <w:rPr>
          <w:rFonts w:ascii="Hero New" w:hAnsi="Hero New"/>
        </w:rPr>
        <w:t>du planning des séances</w:t>
      </w:r>
      <w:r w:rsidR="005603D9" w:rsidRPr="00F45DC5">
        <w:rPr>
          <w:rFonts w:ascii="Hero New" w:hAnsi="Hero New"/>
        </w:rPr>
        <w:t xml:space="preserve"> dans l’ensemble des lycées, </w:t>
      </w:r>
      <w:r w:rsidR="00B210D7" w:rsidRPr="00F45DC5">
        <w:rPr>
          <w:rFonts w:ascii="Hero New" w:hAnsi="Hero New"/>
        </w:rPr>
        <w:t xml:space="preserve">pour assurer des réunions de suivis tout au long des interventions </w:t>
      </w:r>
    </w:p>
    <w:p w14:paraId="0844A1E1" w14:textId="61D2631B" w:rsidR="00D91616" w:rsidRPr="00F45DC5" w:rsidRDefault="00F70FE0" w:rsidP="006B5433">
      <w:pPr>
        <w:pStyle w:val="Paragraphedeliste"/>
        <w:widowControl/>
        <w:numPr>
          <w:ilvl w:val="0"/>
          <w:numId w:val="30"/>
        </w:numPr>
        <w:autoSpaceDE/>
        <w:autoSpaceDN/>
        <w:spacing w:line="259" w:lineRule="auto"/>
        <w:contextualSpacing/>
        <w:jc w:val="both"/>
        <w:rPr>
          <w:rFonts w:ascii="Hero New" w:hAnsi="Hero New"/>
        </w:rPr>
      </w:pPr>
      <w:proofErr w:type="gramStart"/>
      <w:r w:rsidRPr="00F45DC5">
        <w:rPr>
          <w:rFonts w:ascii="Hero New" w:hAnsi="Hero New"/>
        </w:rPr>
        <w:t>avec</w:t>
      </w:r>
      <w:proofErr w:type="gramEnd"/>
      <w:r w:rsidRPr="00F45DC5">
        <w:rPr>
          <w:rFonts w:ascii="Hero New" w:hAnsi="Hero New"/>
        </w:rPr>
        <w:t xml:space="preserve"> les référents MPS 180 de </w:t>
      </w:r>
      <w:r w:rsidR="000F6D1D" w:rsidRPr="00F45DC5">
        <w:rPr>
          <w:rFonts w:ascii="Hero New" w:hAnsi="Hero New"/>
        </w:rPr>
        <w:t xml:space="preserve">chaque </w:t>
      </w:r>
      <w:r w:rsidR="005E04E3" w:rsidRPr="00F45DC5">
        <w:rPr>
          <w:rFonts w:ascii="Hero New" w:hAnsi="Hero New"/>
        </w:rPr>
        <w:t>université</w:t>
      </w:r>
      <w:r w:rsidR="000F6D1D" w:rsidRPr="00F45DC5">
        <w:rPr>
          <w:rFonts w:ascii="Hero New" w:hAnsi="Hero New"/>
        </w:rPr>
        <w:t xml:space="preserve"> participante pour </w:t>
      </w:r>
      <w:r w:rsidR="005E04E3" w:rsidRPr="00F45DC5">
        <w:rPr>
          <w:rFonts w:ascii="Hero New" w:hAnsi="Hero New"/>
        </w:rPr>
        <w:t>le</w:t>
      </w:r>
      <w:r w:rsidR="00005B9F">
        <w:rPr>
          <w:rFonts w:ascii="Hero New" w:hAnsi="Hero New"/>
        </w:rPr>
        <w:t>s détails pratiques de le</w:t>
      </w:r>
      <w:r w:rsidR="009930D8" w:rsidRPr="00F45DC5">
        <w:rPr>
          <w:rFonts w:ascii="Hero New" w:hAnsi="Hero New"/>
        </w:rPr>
        <w:t xml:space="preserve">ur venue au sein du lycée </w:t>
      </w:r>
      <w:r w:rsidR="00F94441" w:rsidRPr="00F45DC5">
        <w:rPr>
          <w:rFonts w:ascii="Hero New" w:hAnsi="Hero New"/>
        </w:rPr>
        <w:t xml:space="preserve">partenaire : contact loge, information sur les salles, contact enseignant… </w:t>
      </w:r>
    </w:p>
    <w:p w14:paraId="5E38E66B" w14:textId="138829BD" w:rsidR="00C844EC" w:rsidRPr="00F45DC5" w:rsidRDefault="00C844EC" w:rsidP="006B5433">
      <w:pPr>
        <w:pStyle w:val="Paragraphedeliste"/>
        <w:widowControl/>
        <w:numPr>
          <w:ilvl w:val="0"/>
          <w:numId w:val="30"/>
        </w:numPr>
        <w:autoSpaceDE/>
        <w:autoSpaceDN/>
        <w:spacing w:line="259" w:lineRule="auto"/>
        <w:contextualSpacing/>
        <w:jc w:val="both"/>
        <w:rPr>
          <w:rFonts w:ascii="Hero New" w:hAnsi="Hero New"/>
        </w:rPr>
      </w:pPr>
      <w:proofErr w:type="gramStart"/>
      <w:r w:rsidRPr="00F45DC5">
        <w:rPr>
          <w:rFonts w:ascii="Hero New" w:hAnsi="Hero New"/>
        </w:rPr>
        <w:t>avec</w:t>
      </w:r>
      <w:proofErr w:type="gramEnd"/>
      <w:r w:rsidRPr="00F45DC5">
        <w:rPr>
          <w:rFonts w:ascii="Hero New" w:hAnsi="Hero New"/>
        </w:rPr>
        <w:t xml:space="preserve"> l’UNIF pour les </w:t>
      </w:r>
      <w:r w:rsidR="00B14FEB" w:rsidRPr="00F45DC5">
        <w:rPr>
          <w:rFonts w:ascii="Hero New" w:hAnsi="Hero New"/>
        </w:rPr>
        <w:t xml:space="preserve">aspects financiers : </w:t>
      </w:r>
      <w:r w:rsidRPr="00F45DC5">
        <w:rPr>
          <w:rFonts w:ascii="Hero New" w:hAnsi="Hero New"/>
        </w:rPr>
        <w:t>bons de commandes, facturations</w:t>
      </w:r>
      <w:r w:rsidR="00A430E0" w:rsidRPr="00F45DC5">
        <w:rPr>
          <w:rFonts w:ascii="Hero New" w:hAnsi="Hero New"/>
        </w:rPr>
        <w:t>, mise</w:t>
      </w:r>
      <w:r w:rsidR="00F45DC5" w:rsidRPr="00F45DC5">
        <w:rPr>
          <w:rFonts w:ascii="Hero New" w:hAnsi="Hero New"/>
        </w:rPr>
        <w:t>s</w:t>
      </w:r>
      <w:r w:rsidR="00A430E0" w:rsidRPr="00F45DC5">
        <w:rPr>
          <w:rFonts w:ascii="Hero New" w:hAnsi="Hero New"/>
        </w:rPr>
        <w:t xml:space="preserve"> en paiement</w:t>
      </w:r>
      <w:r w:rsidRPr="00F45DC5">
        <w:rPr>
          <w:rFonts w:ascii="Hero New" w:hAnsi="Hero New"/>
        </w:rPr>
        <w:t xml:space="preserve"> </w:t>
      </w:r>
    </w:p>
    <w:p w14:paraId="68DA7247" w14:textId="77777777" w:rsidR="00D91616" w:rsidRPr="00F45DC5" w:rsidRDefault="00D91616" w:rsidP="00D91616">
      <w:pPr>
        <w:widowControl/>
        <w:autoSpaceDE/>
        <w:autoSpaceDN/>
        <w:spacing w:line="259" w:lineRule="auto"/>
        <w:contextualSpacing/>
      </w:pPr>
    </w:p>
    <w:p w14:paraId="3DB888A1" w14:textId="5652CE14" w:rsidR="00295288" w:rsidRDefault="0036320A" w:rsidP="00550465">
      <w:pPr>
        <w:pStyle w:val="Titre1"/>
        <w:ind w:left="284"/>
        <w:rPr>
          <w:rFonts w:ascii="Hero New" w:hAnsi="Hero New"/>
          <w:b w:val="0"/>
          <w:bCs w:val="0"/>
          <w:sz w:val="22"/>
          <w:szCs w:val="22"/>
        </w:rPr>
      </w:pPr>
      <w:bookmarkStart w:id="40" w:name="_Toc165545482"/>
      <w:bookmarkStart w:id="41" w:name="_Toc208997529"/>
      <w:bookmarkStart w:id="42" w:name="_Toc209018765"/>
      <w:r>
        <w:rPr>
          <w:rFonts w:ascii="Hero New" w:hAnsi="Hero New"/>
          <w:b w:val="0"/>
          <w:bCs w:val="0"/>
          <w:sz w:val="22"/>
          <w:szCs w:val="22"/>
        </w:rPr>
        <w:t>7</w:t>
      </w:r>
      <w:r w:rsidR="00295288" w:rsidRPr="00F45DC5">
        <w:rPr>
          <w:rFonts w:ascii="Hero New" w:hAnsi="Hero New"/>
          <w:b w:val="0"/>
          <w:bCs w:val="0"/>
          <w:sz w:val="22"/>
          <w:szCs w:val="22"/>
        </w:rPr>
        <w:t>. CONFIDENTIALITE</w:t>
      </w:r>
      <w:r w:rsidR="008D48B7" w:rsidRPr="00F45DC5">
        <w:rPr>
          <w:rFonts w:ascii="Hero New" w:hAnsi="Hero New"/>
          <w:b w:val="0"/>
          <w:bCs w:val="0"/>
          <w:sz w:val="22"/>
          <w:szCs w:val="22"/>
        </w:rPr>
        <w:t xml:space="preserve"> ET RGPD</w:t>
      </w:r>
      <w:bookmarkEnd w:id="40"/>
      <w:bookmarkEnd w:id="41"/>
      <w:bookmarkEnd w:id="42"/>
    </w:p>
    <w:p w14:paraId="1BF820E3" w14:textId="77777777" w:rsidR="00550534" w:rsidRPr="00F45DC5" w:rsidRDefault="00550534" w:rsidP="00794976">
      <w:pPr>
        <w:pStyle w:val="Titre1"/>
        <w:rPr>
          <w:rFonts w:ascii="Hero New" w:hAnsi="Hero New"/>
          <w:b w:val="0"/>
          <w:bCs w:val="0"/>
          <w:sz w:val="22"/>
          <w:szCs w:val="22"/>
        </w:rPr>
      </w:pPr>
    </w:p>
    <w:p w14:paraId="0C2345E9" w14:textId="772650DB" w:rsidR="00582DF4" w:rsidRPr="00F45DC5" w:rsidRDefault="00582DF4" w:rsidP="00295288">
      <w:pPr>
        <w:pStyle w:val="Corpsdetexte"/>
        <w:spacing w:after="60" w:line="276" w:lineRule="auto"/>
        <w:ind w:left="0" w:right="4"/>
        <w:jc w:val="both"/>
        <w:rPr>
          <w:rFonts w:ascii="Hero New" w:hAnsi="Hero New" w:cs="Times New Roman"/>
          <w:sz w:val="22"/>
          <w:szCs w:val="22"/>
        </w:rPr>
      </w:pPr>
      <w:r w:rsidRPr="00F45DC5">
        <w:rPr>
          <w:rFonts w:ascii="Hero New" w:hAnsi="Hero New" w:cs="Times New Roman"/>
          <w:sz w:val="22"/>
          <w:szCs w:val="22"/>
        </w:rPr>
        <w:t>Les parties s’engagent à respecter la réglementation en vigueur applicable au traitement de</w:t>
      </w:r>
      <w:r w:rsidRPr="00F45DC5">
        <w:rPr>
          <w:rFonts w:ascii="Hero New" w:hAnsi="Hero New" w:cs="Times New Roman"/>
        </w:rPr>
        <w:t xml:space="preserve"> </w:t>
      </w:r>
      <w:r w:rsidRPr="00F45DC5">
        <w:rPr>
          <w:rFonts w:ascii="Hero New" w:hAnsi="Hero New" w:cs="Times New Roman"/>
          <w:sz w:val="22"/>
          <w:szCs w:val="22"/>
        </w:rPr>
        <w:t xml:space="preserve">données à caractère personnel et, en particulier, le règlement (UE) 2016/679 du Parlement européen et du Conseil du 27 avril 2016 applicable à compter du 25 mai 2018 (ci-après, « le règlement européen sur la protection des données ») et la loi n° 78-17 du 6 janvier 1978 relative à l'informatique, aux fichiers et aux libertés modifiées. </w:t>
      </w:r>
    </w:p>
    <w:sectPr w:rsidR="00582DF4" w:rsidRPr="00F45DC5" w:rsidSect="00550465">
      <w:headerReference w:type="default" r:id="rId16"/>
      <w:pgSz w:w="11910" w:h="16840"/>
      <w:pgMar w:top="1135" w:right="995" w:bottom="284" w:left="993" w:header="0" w:footer="12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B1DC6" w14:textId="77777777" w:rsidR="00433EBD" w:rsidRDefault="00433EBD">
      <w:r>
        <w:separator/>
      </w:r>
    </w:p>
  </w:endnote>
  <w:endnote w:type="continuationSeparator" w:id="0">
    <w:p w14:paraId="4E4048DB" w14:textId="77777777" w:rsidR="00433EBD" w:rsidRDefault="0043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Montserrat Medium">
    <w:charset w:val="4D"/>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ro New">
    <w:altName w:val="Calibri"/>
    <w:panose1 w:val="02000500000000000000"/>
    <w:charset w:val="00"/>
    <w:family w:val="modern"/>
    <w:notTrueType/>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76166" w14:textId="0673D208" w:rsidR="008A3CFA" w:rsidRDefault="00FA799F">
    <w:pPr>
      <w:pStyle w:val="Corpsdetexte"/>
      <w:spacing w:line="14" w:lineRule="auto"/>
      <w:ind w:left="0"/>
    </w:pPr>
    <w:r>
      <w:rPr>
        <w:noProof/>
      </w:rPr>
      <mc:AlternateContent>
        <mc:Choice Requires="wps">
          <w:drawing>
            <wp:anchor distT="0" distB="0" distL="114300" distR="114300" simplePos="0" relativeHeight="251658240" behindDoc="1" locked="0" layoutInCell="1" allowOverlap="1" wp14:anchorId="2D71B6E8" wp14:editId="1B0413AF">
              <wp:simplePos x="0" y="0"/>
              <wp:positionH relativeFrom="page">
                <wp:posOffset>3478530</wp:posOffset>
              </wp:positionH>
              <wp:positionV relativeFrom="page">
                <wp:posOffset>10113010</wp:posOffset>
              </wp:positionV>
              <wp:extent cx="641985" cy="139700"/>
              <wp:effectExtent l="0" t="0" r="0" b="0"/>
              <wp:wrapNone/>
              <wp:docPr id="2043860682"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 cy="139700"/>
                      </a:xfrm>
                      <a:prstGeom prst="rect">
                        <a:avLst/>
                      </a:prstGeom>
                      <a:noFill/>
                      <a:ln>
                        <a:noFill/>
                      </a:ln>
                    </wps:spPr>
                    <wps:txbx>
                      <w:txbxContent>
                        <w:p w14:paraId="2055BC9F" w14:textId="31A6F3B4" w:rsidR="008A3CFA" w:rsidRDefault="008A3CFA">
                          <w:pPr>
                            <w:spacing w:before="15"/>
                            <w:ind w:left="20"/>
                            <w:rPr>
                              <w:sz w:val="16"/>
                            </w:rPr>
                          </w:pPr>
                          <w:r>
                            <w:rPr>
                              <w:sz w:val="16"/>
                            </w:rPr>
                            <w:t xml:space="preserve">Page </w:t>
                          </w:r>
                          <w:r>
                            <w:fldChar w:fldCharType="begin"/>
                          </w:r>
                          <w:r>
                            <w:rPr>
                              <w:sz w:val="16"/>
                            </w:rPr>
                            <w:instrText xml:space="preserve"> PAGE </w:instrText>
                          </w:r>
                          <w:r>
                            <w:fldChar w:fldCharType="separate"/>
                          </w:r>
                          <w:r>
                            <w:rPr>
                              <w:noProof/>
                              <w:sz w:val="16"/>
                            </w:rPr>
                            <w:t>13</w:t>
                          </w:r>
                          <w:r>
                            <w:fldChar w:fldCharType="end"/>
                          </w:r>
                          <w:r>
                            <w:rPr>
                              <w:spacing w:val="-1"/>
                              <w:sz w:val="16"/>
                            </w:rPr>
                            <w:t xml:space="preserve"> </w:t>
                          </w:r>
                          <w:r>
                            <w:rPr>
                              <w:sz w:val="16"/>
                            </w:rPr>
                            <w:t>sur</w:t>
                          </w:r>
                          <w:r>
                            <w:rPr>
                              <w:spacing w:val="1"/>
                              <w:sz w:val="16"/>
                            </w:rPr>
                            <w:t xml:space="preserve"> </w:t>
                          </w:r>
                          <w:r w:rsidR="003F3FA2">
                            <w:rPr>
                              <w:spacing w:val="1"/>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1B6E8" id="_x0000_t202" coordsize="21600,21600" o:spt="202" path="m,l,21600r21600,l21600,xe">
              <v:stroke joinstyle="miter"/>
              <v:path gradientshapeok="t" o:connecttype="rect"/>
            </v:shapetype>
            <v:shape id="Zone de texte 1" o:spid="_x0000_s1027" type="#_x0000_t202" style="position:absolute;margin-left:273.9pt;margin-top:796.3pt;width:50.5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" filled="f" stroked="f">
              <v:textbox inset="0,0,0,0">
                <w:txbxContent>
                  <w:p w14:paraId="2055BC9F" w14:textId="31A6F3B4" w:rsidR="008A3CFA" w:rsidRDefault="008A3CFA">
                    <w:pPr>
                      <w:spacing w:before="15"/>
                      <w:ind w:left="20"/>
                      <w:rPr>
                        <w:sz w:val="16"/>
                      </w:rPr>
                    </w:pPr>
                    <w:r>
                      <w:rPr>
                        <w:sz w:val="16"/>
                      </w:rPr>
                      <w:t xml:space="preserve">Page </w:t>
                    </w:r>
                    <w:r>
                      <w:fldChar w:fldCharType="begin"/>
                    </w:r>
                    <w:r>
                      <w:rPr>
                        <w:sz w:val="16"/>
                      </w:rPr>
                      <w:instrText xml:space="preserve"> PAGE </w:instrText>
                    </w:r>
                    <w:r>
                      <w:fldChar w:fldCharType="separate"/>
                    </w:r>
                    <w:r>
                      <w:rPr>
                        <w:noProof/>
                        <w:sz w:val="16"/>
                      </w:rPr>
                      <w:t>13</w:t>
                    </w:r>
                    <w:r>
                      <w:fldChar w:fldCharType="end"/>
                    </w:r>
                    <w:r>
                      <w:rPr>
                        <w:spacing w:val="-1"/>
                        <w:sz w:val="16"/>
                      </w:rPr>
                      <w:t xml:space="preserve"> </w:t>
                    </w:r>
                    <w:r>
                      <w:rPr>
                        <w:sz w:val="16"/>
                      </w:rPr>
                      <w:t>sur</w:t>
                    </w:r>
                    <w:r>
                      <w:rPr>
                        <w:spacing w:val="1"/>
                        <w:sz w:val="16"/>
                      </w:rPr>
                      <w:t xml:space="preserve"> </w:t>
                    </w:r>
                    <w:r w:rsidR="003F3FA2">
                      <w:rPr>
                        <w:spacing w:val="1"/>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FDBDF" w14:textId="77777777" w:rsidR="00433EBD" w:rsidRDefault="00433EBD">
      <w:r>
        <w:separator/>
      </w:r>
    </w:p>
  </w:footnote>
  <w:footnote w:type="continuationSeparator" w:id="0">
    <w:p w14:paraId="12AB6D62" w14:textId="77777777" w:rsidR="00433EBD" w:rsidRDefault="0043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DF28" w14:textId="29B0559F" w:rsidR="008A3CFA" w:rsidRDefault="003736C5" w:rsidP="07B3855D">
    <w:pPr>
      <w:pStyle w:val="En-tte"/>
    </w:pPr>
    <w:ins w:id="0" w:author="Florence FERRET" w:date="2025-09-17T09:45:00Z">
      <w:r>
        <w:rPr>
          <w:noProof/>
          <w:lang w:eastAsia="fr-FR"/>
        </w:rPr>
        <w:drawing>
          <wp:anchor distT="0" distB="0" distL="114300" distR="114300" simplePos="0" relativeHeight="251659264" behindDoc="0" locked="0" layoutInCell="1" allowOverlap="1" wp14:anchorId="6CD1853B" wp14:editId="0E78DBD7">
            <wp:simplePos x="0" y="0"/>
            <wp:positionH relativeFrom="column">
              <wp:posOffset>4766945</wp:posOffset>
            </wp:positionH>
            <wp:positionV relativeFrom="paragraph">
              <wp:posOffset>-28575</wp:posOffset>
            </wp:positionV>
            <wp:extent cx="1548000" cy="43965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548000" cy="439654"/>
                    </a:xfrm>
                    <a:prstGeom prst="rect">
                      <a:avLst/>
                    </a:prstGeom>
                  </pic:spPr>
                </pic:pic>
              </a:graphicData>
            </a:graphic>
            <wp14:sizeRelH relativeFrom="margin">
              <wp14:pctWidth>0</wp14:pctWidth>
            </wp14:sizeRelH>
            <wp14:sizeRelV relativeFrom="margin">
              <wp14:pctHeight>0</wp14:pctHeight>
            </wp14:sizeRelV>
          </wp:anchor>
        </w:drawing>
      </w:r>
    </w:ins>
    <w:r w:rsidR="008A3CFA">
      <w:rPr>
        <w:noProof/>
        <w:lang w:eastAsia="fr-FR"/>
      </w:rPr>
      <w:drawing>
        <wp:anchor distT="0" distB="0" distL="114300" distR="114300" simplePos="0" relativeHeight="251657216" behindDoc="0" locked="0" layoutInCell="1" allowOverlap="1" wp14:anchorId="26BBA6A3" wp14:editId="78028A21">
          <wp:simplePos x="0" y="0"/>
          <wp:positionH relativeFrom="column">
            <wp:posOffset>-795655</wp:posOffset>
          </wp:positionH>
          <wp:positionV relativeFrom="paragraph">
            <wp:posOffset>-419100</wp:posOffset>
          </wp:positionV>
          <wp:extent cx="3286125" cy="1272386"/>
          <wp:effectExtent l="0" t="0" r="0" b="444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entete.jpg"/>
                  <pic:cNvPicPr/>
                </pic:nvPicPr>
                <pic:blipFill rotWithShape="1">
                  <a:blip r:embed="rId2">
                    <a:extLst>
                      <a:ext uri="{28A0092B-C50C-407E-A947-70E740481C1C}">
                        <a14:useLocalDpi xmlns:a14="http://schemas.microsoft.com/office/drawing/2010/main" val="0"/>
                      </a:ext>
                    </a:extLst>
                  </a:blip>
                  <a:srcRect r="33875"/>
                  <a:stretch/>
                </pic:blipFill>
                <pic:spPr bwMode="auto">
                  <a:xfrm>
                    <a:off x="0" y="0"/>
                    <a:ext cx="3286522" cy="1272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14E7E" w14:textId="64B57BE1" w:rsidR="008A3CFA" w:rsidRDefault="008A3CFA" w:rsidP="07B3855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DF1E" w14:textId="6D4B13FE" w:rsidR="008A3CFA" w:rsidRDefault="008A3CFA" w:rsidP="07B385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083F"/>
    <w:multiLevelType w:val="hybridMultilevel"/>
    <w:tmpl w:val="92C888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1566C"/>
    <w:multiLevelType w:val="hybridMultilevel"/>
    <w:tmpl w:val="8DBAB1AE"/>
    <w:lvl w:ilvl="0" w:tplc="DE782A3E">
      <w:numFmt w:val="bullet"/>
      <w:lvlText w:val=""/>
      <w:lvlJc w:val="left"/>
      <w:pPr>
        <w:ind w:left="1278" w:hanging="360"/>
      </w:pPr>
      <w:rPr>
        <w:rFonts w:ascii="Symbol" w:eastAsia="Symbol" w:hAnsi="Symbol" w:cs="Symbol" w:hint="default"/>
        <w:w w:val="99"/>
        <w:sz w:val="20"/>
        <w:szCs w:val="20"/>
        <w:lang w:val="fr-FR" w:eastAsia="en-US" w:bidi="ar-SA"/>
      </w:rPr>
    </w:lvl>
    <w:lvl w:ilvl="1" w:tplc="D2F830BA">
      <w:numFmt w:val="bullet"/>
      <w:lvlText w:val="•"/>
      <w:lvlJc w:val="left"/>
      <w:pPr>
        <w:ind w:left="2126" w:hanging="360"/>
      </w:pPr>
      <w:rPr>
        <w:rFonts w:hint="default"/>
        <w:lang w:val="fr-FR" w:eastAsia="en-US" w:bidi="ar-SA"/>
      </w:rPr>
    </w:lvl>
    <w:lvl w:ilvl="2" w:tplc="9D02048A">
      <w:numFmt w:val="bullet"/>
      <w:lvlText w:val="•"/>
      <w:lvlJc w:val="left"/>
      <w:pPr>
        <w:ind w:left="2973" w:hanging="360"/>
      </w:pPr>
      <w:rPr>
        <w:rFonts w:hint="default"/>
        <w:lang w:val="fr-FR" w:eastAsia="en-US" w:bidi="ar-SA"/>
      </w:rPr>
    </w:lvl>
    <w:lvl w:ilvl="3" w:tplc="86365018">
      <w:numFmt w:val="bullet"/>
      <w:lvlText w:val="•"/>
      <w:lvlJc w:val="left"/>
      <w:pPr>
        <w:ind w:left="3819" w:hanging="360"/>
      </w:pPr>
      <w:rPr>
        <w:rFonts w:hint="default"/>
        <w:lang w:val="fr-FR" w:eastAsia="en-US" w:bidi="ar-SA"/>
      </w:rPr>
    </w:lvl>
    <w:lvl w:ilvl="4" w:tplc="3D5C4B2A">
      <w:numFmt w:val="bullet"/>
      <w:lvlText w:val="•"/>
      <w:lvlJc w:val="left"/>
      <w:pPr>
        <w:ind w:left="4666" w:hanging="360"/>
      </w:pPr>
      <w:rPr>
        <w:rFonts w:hint="default"/>
        <w:lang w:val="fr-FR" w:eastAsia="en-US" w:bidi="ar-SA"/>
      </w:rPr>
    </w:lvl>
    <w:lvl w:ilvl="5" w:tplc="086A2180">
      <w:numFmt w:val="bullet"/>
      <w:lvlText w:val="•"/>
      <w:lvlJc w:val="left"/>
      <w:pPr>
        <w:ind w:left="5513" w:hanging="360"/>
      </w:pPr>
      <w:rPr>
        <w:rFonts w:hint="default"/>
        <w:lang w:val="fr-FR" w:eastAsia="en-US" w:bidi="ar-SA"/>
      </w:rPr>
    </w:lvl>
    <w:lvl w:ilvl="6" w:tplc="6C94FA0C">
      <w:numFmt w:val="bullet"/>
      <w:lvlText w:val="•"/>
      <w:lvlJc w:val="left"/>
      <w:pPr>
        <w:ind w:left="6359" w:hanging="360"/>
      </w:pPr>
      <w:rPr>
        <w:rFonts w:hint="default"/>
        <w:lang w:val="fr-FR" w:eastAsia="en-US" w:bidi="ar-SA"/>
      </w:rPr>
    </w:lvl>
    <w:lvl w:ilvl="7" w:tplc="429A8E8C">
      <w:numFmt w:val="bullet"/>
      <w:lvlText w:val="•"/>
      <w:lvlJc w:val="left"/>
      <w:pPr>
        <w:ind w:left="7206" w:hanging="360"/>
      </w:pPr>
      <w:rPr>
        <w:rFonts w:hint="default"/>
        <w:lang w:val="fr-FR" w:eastAsia="en-US" w:bidi="ar-SA"/>
      </w:rPr>
    </w:lvl>
    <w:lvl w:ilvl="8" w:tplc="388A6006">
      <w:numFmt w:val="bullet"/>
      <w:lvlText w:val="•"/>
      <w:lvlJc w:val="left"/>
      <w:pPr>
        <w:ind w:left="8053" w:hanging="360"/>
      </w:pPr>
      <w:rPr>
        <w:rFonts w:hint="default"/>
        <w:lang w:val="fr-FR" w:eastAsia="en-US" w:bidi="ar-SA"/>
      </w:rPr>
    </w:lvl>
  </w:abstractNum>
  <w:abstractNum w:abstractNumId="2" w15:restartNumberingAfterBreak="0">
    <w:nsid w:val="083B6186"/>
    <w:multiLevelType w:val="multilevel"/>
    <w:tmpl w:val="6AF6C0CC"/>
    <w:lvl w:ilvl="0">
      <w:start w:val="2"/>
      <w:numFmt w:val="decimal"/>
      <w:lvlText w:val="%1"/>
      <w:lvlJc w:val="left"/>
      <w:pPr>
        <w:ind w:left="1974" w:hanging="1059"/>
      </w:pPr>
      <w:rPr>
        <w:rFonts w:hint="default"/>
        <w:lang w:val="fr-FR" w:eastAsia="en-US" w:bidi="ar-SA"/>
      </w:rPr>
    </w:lvl>
    <w:lvl w:ilvl="1">
      <w:start w:val="1"/>
      <w:numFmt w:val="decimal"/>
      <w:lvlText w:val="%1.%2"/>
      <w:lvlJc w:val="left"/>
      <w:pPr>
        <w:ind w:left="1974" w:hanging="1059"/>
      </w:pPr>
      <w:rPr>
        <w:rFonts w:hint="default"/>
        <w:lang w:val="fr-FR" w:eastAsia="en-US" w:bidi="ar-SA"/>
      </w:rPr>
    </w:lvl>
    <w:lvl w:ilvl="2">
      <w:start w:val="1"/>
      <w:numFmt w:val="decimal"/>
      <w:lvlText w:val="%1.%2.%3."/>
      <w:lvlJc w:val="left"/>
      <w:pPr>
        <w:ind w:left="1974" w:hanging="1059"/>
      </w:pPr>
      <w:rPr>
        <w:rFonts w:ascii="Corbel" w:eastAsia="Corbel" w:hAnsi="Corbel" w:cs="Corbel" w:hint="default"/>
        <w:spacing w:val="-1"/>
        <w:w w:val="99"/>
        <w:sz w:val="20"/>
        <w:szCs w:val="20"/>
        <w:lang w:val="fr-FR" w:eastAsia="en-US" w:bidi="ar-SA"/>
      </w:rPr>
    </w:lvl>
    <w:lvl w:ilvl="3">
      <w:numFmt w:val="bullet"/>
      <w:lvlText w:val="•"/>
      <w:lvlJc w:val="left"/>
      <w:pPr>
        <w:ind w:left="4309" w:hanging="1059"/>
      </w:pPr>
      <w:rPr>
        <w:rFonts w:hint="default"/>
        <w:lang w:val="fr-FR" w:eastAsia="en-US" w:bidi="ar-SA"/>
      </w:rPr>
    </w:lvl>
    <w:lvl w:ilvl="4">
      <w:numFmt w:val="bullet"/>
      <w:lvlText w:val="•"/>
      <w:lvlJc w:val="left"/>
      <w:pPr>
        <w:ind w:left="5086" w:hanging="1059"/>
      </w:pPr>
      <w:rPr>
        <w:rFonts w:hint="default"/>
        <w:lang w:val="fr-FR" w:eastAsia="en-US" w:bidi="ar-SA"/>
      </w:rPr>
    </w:lvl>
    <w:lvl w:ilvl="5">
      <w:numFmt w:val="bullet"/>
      <w:lvlText w:val="•"/>
      <w:lvlJc w:val="left"/>
      <w:pPr>
        <w:ind w:left="5863" w:hanging="1059"/>
      </w:pPr>
      <w:rPr>
        <w:rFonts w:hint="default"/>
        <w:lang w:val="fr-FR" w:eastAsia="en-US" w:bidi="ar-SA"/>
      </w:rPr>
    </w:lvl>
    <w:lvl w:ilvl="6">
      <w:numFmt w:val="bullet"/>
      <w:lvlText w:val="•"/>
      <w:lvlJc w:val="left"/>
      <w:pPr>
        <w:ind w:left="6639" w:hanging="1059"/>
      </w:pPr>
      <w:rPr>
        <w:rFonts w:hint="default"/>
        <w:lang w:val="fr-FR" w:eastAsia="en-US" w:bidi="ar-SA"/>
      </w:rPr>
    </w:lvl>
    <w:lvl w:ilvl="7">
      <w:numFmt w:val="bullet"/>
      <w:lvlText w:val="•"/>
      <w:lvlJc w:val="left"/>
      <w:pPr>
        <w:ind w:left="7416" w:hanging="1059"/>
      </w:pPr>
      <w:rPr>
        <w:rFonts w:hint="default"/>
        <w:lang w:val="fr-FR" w:eastAsia="en-US" w:bidi="ar-SA"/>
      </w:rPr>
    </w:lvl>
    <w:lvl w:ilvl="8">
      <w:numFmt w:val="bullet"/>
      <w:lvlText w:val="•"/>
      <w:lvlJc w:val="left"/>
      <w:pPr>
        <w:ind w:left="8193" w:hanging="1059"/>
      </w:pPr>
      <w:rPr>
        <w:rFonts w:hint="default"/>
        <w:lang w:val="fr-FR" w:eastAsia="en-US" w:bidi="ar-SA"/>
      </w:rPr>
    </w:lvl>
  </w:abstractNum>
  <w:abstractNum w:abstractNumId="3" w15:restartNumberingAfterBreak="0">
    <w:nsid w:val="09367D39"/>
    <w:multiLevelType w:val="multilevel"/>
    <w:tmpl w:val="C9BCD71A"/>
    <w:lvl w:ilvl="0">
      <w:start w:val="4"/>
      <w:numFmt w:val="decimal"/>
      <w:lvlText w:val="%1"/>
      <w:lvlJc w:val="left"/>
      <w:pPr>
        <w:ind w:left="999" w:hanging="641"/>
      </w:pPr>
      <w:rPr>
        <w:rFonts w:hint="default"/>
        <w:lang w:val="fr-FR" w:eastAsia="en-US" w:bidi="ar-SA"/>
      </w:rPr>
    </w:lvl>
    <w:lvl w:ilvl="1">
      <w:start w:val="1"/>
      <w:numFmt w:val="decimal"/>
      <w:lvlText w:val="%1.%2"/>
      <w:lvlJc w:val="left"/>
      <w:pPr>
        <w:ind w:left="999" w:hanging="641"/>
      </w:pPr>
      <w:rPr>
        <w:rFonts w:ascii="Arial MT" w:eastAsia="Arial MT" w:hAnsi="Arial MT" w:cs="Arial MT" w:hint="default"/>
        <w:spacing w:val="-2"/>
        <w:w w:val="99"/>
        <w:sz w:val="20"/>
        <w:szCs w:val="20"/>
        <w:lang w:val="fr-FR" w:eastAsia="en-US" w:bidi="ar-SA"/>
      </w:rPr>
    </w:lvl>
    <w:lvl w:ilvl="2">
      <w:start w:val="1"/>
      <w:numFmt w:val="bullet"/>
      <w:lvlText w:val=""/>
      <w:lvlJc w:val="left"/>
      <w:pPr>
        <w:ind w:left="837" w:hanging="360"/>
      </w:pPr>
      <w:rPr>
        <w:rFonts w:ascii="Symbol" w:hAnsi="Symbol" w:hint="default"/>
      </w:rPr>
    </w:lvl>
    <w:lvl w:ilvl="3">
      <w:numFmt w:val="bullet"/>
      <w:lvlText w:val=""/>
      <w:lvlJc w:val="left"/>
      <w:pPr>
        <w:ind w:left="1548" w:hanging="360"/>
      </w:pPr>
      <w:rPr>
        <w:rFonts w:ascii="Wingdings" w:eastAsia="Wingdings" w:hAnsi="Wingdings" w:cs="Wingdings" w:hint="default"/>
        <w:w w:val="99"/>
        <w:sz w:val="20"/>
        <w:szCs w:val="20"/>
        <w:lang w:val="fr-FR" w:eastAsia="en-US" w:bidi="ar-SA"/>
      </w:rPr>
    </w:lvl>
    <w:lvl w:ilvl="4">
      <w:numFmt w:val="bullet"/>
      <w:lvlText w:val="•"/>
      <w:lvlJc w:val="left"/>
      <w:pPr>
        <w:ind w:left="3586" w:hanging="360"/>
      </w:pPr>
      <w:rPr>
        <w:rFonts w:hint="default"/>
        <w:lang w:val="fr-FR" w:eastAsia="en-US" w:bidi="ar-SA"/>
      </w:rPr>
    </w:lvl>
    <w:lvl w:ilvl="5">
      <w:numFmt w:val="bullet"/>
      <w:lvlText w:val="•"/>
      <w:lvlJc w:val="left"/>
      <w:pPr>
        <w:ind w:left="4609" w:hanging="360"/>
      </w:pPr>
      <w:rPr>
        <w:rFonts w:hint="default"/>
        <w:lang w:val="fr-FR" w:eastAsia="en-US" w:bidi="ar-SA"/>
      </w:rPr>
    </w:lvl>
    <w:lvl w:ilvl="6">
      <w:numFmt w:val="bullet"/>
      <w:lvlText w:val="•"/>
      <w:lvlJc w:val="left"/>
      <w:pPr>
        <w:ind w:left="5633" w:hanging="360"/>
      </w:pPr>
      <w:rPr>
        <w:rFonts w:hint="default"/>
        <w:lang w:val="fr-FR" w:eastAsia="en-US" w:bidi="ar-SA"/>
      </w:rPr>
    </w:lvl>
    <w:lvl w:ilvl="7">
      <w:numFmt w:val="bullet"/>
      <w:lvlText w:val="•"/>
      <w:lvlJc w:val="left"/>
      <w:pPr>
        <w:ind w:left="6656" w:hanging="360"/>
      </w:pPr>
      <w:rPr>
        <w:rFonts w:hint="default"/>
        <w:lang w:val="fr-FR" w:eastAsia="en-US" w:bidi="ar-SA"/>
      </w:rPr>
    </w:lvl>
    <w:lvl w:ilvl="8">
      <w:numFmt w:val="bullet"/>
      <w:lvlText w:val="•"/>
      <w:lvlJc w:val="left"/>
      <w:pPr>
        <w:ind w:left="7679" w:hanging="360"/>
      </w:pPr>
      <w:rPr>
        <w:rFonts w:hint="default"/>
        <w:lang w:val="fr-FR" w:eastAsia="en-US" w:bidi="ar-SA"/>
      </w:rPr>
    </w:lvl>
  </w:abstractNum>
  <w:abstractNum w:abstractNumId="4" w15:restartNumberingAfterBreak="0">
    <w:nsid w:val="14495766"/>
    <w:multiLevelType w:val="hybridMultilevel"/>
    <w:tmpl w:val="61463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3F2B06"/>
    <w:multiLevelType w:val="hybridMultilevel"/>
    <w:tmpl w:val="E7EE44D2"/>
    <w:lvl w:ilvl="0" w:tplc="A8D21D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080CFE"/>
    <w:multiLevelType w:val="hybridMultilevel"/>
    <w:tmpl w:val="E870B138"/>
    <w:lvl w:ilvl="0" w:tplc="DE10BC46">
      <w:numFmt w:val="bullet"/>
      <w:lvlText w:val="-"/>
      <w:lvlJc w:val="left"/>
      <w:pPr>
        <w:ind w:left="783" w:hanging="360"/>
      </w:pPr>
      <w:rPr>
        <w:rFonts w:ascii="Montserrat Medium" w:eastAsia="Arial MT" w:hAnsi="Montserrat Medium" w:cstheme="minorHAnsi"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7" w15:restartNumberingAfterBreak="0">
    <w:nsid w:val="1D6A14BD"/>
    <w:multiLevelType w:val="multilevel"/>
    <w:tmpl w:val="C9BCD71A"/>
    <w:lvl w:ilvl="0">
      <w:start w:val="4"/>
      <w:numFmt w:val="decimal"/>
      <w:lvlText w:val="%1"/>
      <w:lvlJc w:val="left"/>
      <w:pPr>
        <w:ind w:left="999" w:hanging="641"/>
      </w:pPr>
      <w:rPr>
        <w:rFonts w:hint="default"/>
        <w:lang w:val="fr-FR" w:eastAsia="en-US" w:bidi="ar-SA"/>
      </w:rPr>
    </w:lvl>
    <w:lvl w:ilvl="1">
      <w:start w:val="1"/>
      <w:numFmt w:val="decimal"/>
      <w:lvlText w:val="%1.%2"/>
      <w:lvlJc w:val="left"/>
      <w:pPr>
        <w:ind w:left="999" w:hanging="641"/>
      </w:pPr>
      <w:rPr>
        <w:rFonts w:ascii="Arial MT" w:eastAsia="Arial MT" w:hAnsi="Arial MT" w:cs="Arial MT" w:hint="default"/>
        <w:spacing w:val="-2"/>
        <w:w w:val="99"/>
        <w:sz w:val="20"/>
        <w:szCs w:val="20"/>
        <w:lang w:val="fr-FR" w:eastAsia="en-US" w:bidi="ar-SA"/>
      </w:rPr>
    </w:lvl>
    <w:lvl w:ilvl="2">
      <w:start w:val="1"/>
      <w:numFmt w:val="bullet"/>
      <w:lvlText w:val=""/>
      <w:lvlJc w:val="left"/>
      <w:pPr>
        <w:ind w:left="837" w:hanging="360"/>
      </w:pPr>
      <w:rPr>
        <w:rFonts w:ascii="Symbol" w:hAnsi="Symbol" w:hint="default"/>
      </w:rPr>
    </w:lvl>
    <w:lvl w:ilvl="3">
      <w:numFmt w:val="bullet"/>
      <w:lvlText w:val=""/>
      <w:lvlJc w:val="left"/>
      <w:pPr>
        <w:ind w:left="1548" w:hanging="360"/>
      </w:pPr>
      <w:rPr>
        <w:rFonts w:ascii="Wingdings" w:eastAsia="Wingdings" w:hAnsi="Wingdings" w:cs="Wingdings" w:hint="default"/>
        <w:w w:val="99"/>
        <w:sz w:val="20"/>
        <w:szCs w:val="20"/>
        <w:lang w:val="fr-FR" w:eastAsia="en-US" w:bidi="ar-SA"/>
      </w:rPr>
    </w:lvl>
    <w:lvl w:ilvl="4">
      <w:numFmt w:val="bullet"/>
      <w:lvlText w:val="•"/>
      <w:lvlJc w:val="left"/>
      <w:pPr>
        <w:ind w:left="3586" w:hanging="360"/>
      </w:pPr>
      <w:rPr>
        <w:rFonts w:hint="default"/>
        <w:lang w:val="fr-FR" w:eastAsia="en-US" w:bidi="ar-SA"/>
      </w:rPr>
    </w:lvl>
    <w:lvl w:ilvl="5">
      <w:numFmt w:val="bullet"/>
      <w:lvlText w:val="•"/>
      <w:lvlJc w:val="left"/>
      <w:pPr>
        <w:ind w:left="4609" w:hanging="360"/>
      </w:pPr>
      <w:rPr>
        <w:rFonts w:hint="default"/>
        <w:lang w:val="fr-FR" w:eastAsia="en-US" w:bidi="ar-SA"/>
      </w:rPr>
    </w:lvl>
    <w:lvl w:ilvl="6">
      <w:numFmt w:val="bullet"/>
      <w:lvlText w:val="•"/>
      <w:lvlJc w:val="left"/>
      <w:pPr>
        <w:ind w:left="5633" w:hanging="360"/>
      </w:pPr>
      <w:rPr>
        <w:rFonts w:hint="default"/>
        <w:lang w:val="fr-FR" w:eastAsia="en-US" w:bidi="ar-SA"/>
      </w:rPr>
    </w:lvl>
    <w:lvl w:ilvl="7">
      <w:numFmt w:val="bullet"/>
      <w:lvlText w:val="•"/>
      <w:lvlJc w:val="left"/>
      <w:pPr>
        <w:ind w:left="6656" w:hanging="360"/>
      </w:pPr>
      <w:rPr>
        <w:rFonts w:hint="default"/>
        <w:lang w:val="fr-FR" w:eastAsia="en-US" w:bidi="ar-SA"/>
      </w:rPr>
    </w:lvl>
    <w:lvl w:ilvl="8">
      <w:numFmt w:val="bullet"/>
      <w:lvlText w:val="•"/>
      <w:lvlJc w:val="left"/>
      <w:pPr>
        <w:ind w:left="7679" w:hanging="360"/>
      </w:pPr>
      <w:rPr>
        <w:rFonts w:hint="default"/>
        <w:lang w:val="fr-FR" w:eastAsia="en-US" w:bidi="ar-SA"/>
      </w:rPr>
    </w:lvl>
  </w:abstractNum>
  <w:abstractNum w:abstractNumId="8" w15:restartNumberingAfterBreak="0">
    <w:nsid w:val="1E4A2C84"/>
    <w:multiLevelType w:val="multilevel"/>
    <w:tmpl w:val="5684882A"/>
    <w:lvl w:ilvl="0">
      <w:start w:val="4"/>
      <w:numFmt w:val="decimal"/>
      <w:lvlText w:val="%1"/>
      <w:lvlJc w:val="left"/>
      <w:pPr>
        <w:ind w:left="1534" w:hanging="405"/>
      </w:pPr>
      <w:rPr>
        <w:rFonts w:hint="default"/>
        <w:lang w:val="fr-FR" w:eastAsia="en-US" w:bidi="ar-SA"/>
      </w:rPr>
    </w:lvl>
    <w:lvl w:ilvl="1">
      <w:start w:val="1"/>
      <w:numFmt w:val="decimal"/>
      <w:lvlText w:val="%1.%2"/>
      <w:lvlJc w:val="left"/>
      <w:pPr>
        <w:ind w:left="1534" w:hanging="405"/>
      </w:pPr>
      <w:rPr>
        <w:rFonts w:ascii="Arial" w:eastAsia="Arial" w:hAnsi="Arial" w:cs="Arial" w:hint="default"/>
        <w:b/>
        <w:bCs/>
        <w:w w:val="99"/>
        <w:sz w:val="20"/>
        <w:szCs w:val="20"/>
        <w:lang w:val="fr-FR" w:eastAsia="en-US" w:bidi="ar-SA"/>
      </w:rPr>
    </w:lvl>
    <w:lvl w:ilvl="2">
      <w:numFmt w:val="bullet"/>
      <w:lvlText w:val="•"/>
      <w:lvlJc w:val="left"/>
      <w:pPr>
        <w:ind w:left="3177" w:hanging="405"/>
      </w:pPr>
      <w:rPr>
        <w:rFonts w:hint="default"/>
        <w:lang w:val="fr-FR" w:eastAsia="en-US" w:bidi="ar-SA"/>
      </w:rPr>
    </w:lvl>
    <w:lvl w:ilvl="3">
      <w:numFmt w:val="bullet"/>
      <w:lvlText w:val="•"/>
      <w:lvlJc w:val="left"/>
      <w:pPr>
        <w:ind w:left="3995" w:hanging="405"/>
      </w:pPr>
      <w:rPr>
        <w:rFonts w:hint="default"/>
        <w:lang w:val="fr-FR" w:eastAsia="en-US" w:bidi="ar-SA"/>
      </w:rPr>
    </w:lvl>
    <w:lvl w:ilvl="4">
      <w:numFmt w:val="bullet"/>
      <w:lvlText w:val="•"/>
      <w:lvlJc w:val="left"/>
      <w:pPr>
        <w:ind w:left="4814" w:hanging="405"/>
      </w:pPr>
      <w:rPr>
        <w:rFonts w:hint="default"/>
        <w:lang w:val="fr-FR" w:eastAsia="en-US" w:bidi="ar-SA"/>
      </w:rPr>
    </w:lvl>
    <w:lvl w:ilvl="5">
      <w:numFmt w:val="bullet"/>
      <w:lvlText w:val="•"/>
      <w:lvlJc w:val="left"/>
      <w:pPr>
        <w:ind w:left="5633" w:hanging="405"/>
      </w:pPr>
      <w:rPr>
        <w:rFonts w:hint="default"/>
        <w:lang w:val="fr-FR" w:eastAsia="en-US" w:bidi="ar-SA"/>
      </w:rPr>
    </w:lvl>
    <w:lvl w:ilvl="6">
      <w:numFmt w:val="bullet"/>
      <w:lvlText w:val="•"/>
      <w:lvlJc w:val="left"/>
      <w:pPr>
        <w:ind w:left="6451" w:hanging="405"/>
      </w:pPr>
      <w:rPr>
        <w:rFonts w:hint="default"/>
        <w:lang w:val="fr-FR" w:eastAsia="en-US" w:bidi="ar-SA"/>
      </w:rPr>
    </w:lvl>
    <w:lvl w:ilvl="7">
      <w:numFmt w:val="bullet"/>
      <w:lvlText w:val="•"/>
      <w:lvlJc w:val="left"/>
      <w:pPr>
        <w:ind w:left="7270" w:hanging="405"/>
      </w:pPr>
      <w:rPr>
        <w:rFonts w:hint="default"/>
        <w:lang w:val="fr-FR" w:eastAsia="en-US" w:bidi="ar-SA"/>
      </w:rPr>
    </w:lvl>
    <w:lvl w:ilvl="8">
      <w:numFmt w:val="bullet"/>
      <w:lvlText w:val="•"/>
      <w:lvlJc w:val="left"/>
      <w:pPr>
        <w:ind w:left="8089" w:hanging="405"/>
      </w:pPr>
      <w:rPr>
        <w:rFonts w:hint="default"/>
        <w:lang w:val="fr-FR" w:eastAsia="en-US" w:bidi="ar-SA"/>
      </w:rPr>
    </w:lvl>
  </w:abstractNum>
  <w:abstractNum w:abstractNumId="9" w15:restartNumberingAfterBreak="0">
    <w:nsid w:val="2721687E"/>
    <w:multiLevelType w:val="hybridMultilevel"/>
    <w:tmpl w:val="FCC0FD0A"/>
    <w:lvl w:ilvl="0" w:tplc="FF98ED60">
      <w:numFmt w:val="bullet"/>
      <w:lvlText w:val="-"/>
      <w:lvlJc w:val="left"/>
      <w:pPr>
        <w:ind w:left="958" w:hanging="361"/>
      </w:pPr>
      <w:rPr>
        <w:rFonts w:ascii="Times New Roman" w:eastAsia="Times New Roman" w:hAnsi="Times New Roman" w:cs="Times New Roman" w:hint="default"/>
        <w:w w:val="99"/>
        <w:sz w:val="20"/>
        <w:szCs w:val="20"/>
        <w:lang w:val="fr-FR" w:eastAsia="en-US" w:bidi="ar-SA"/>
      </w:rPr>
    </w:lvl>
    <w:lvl w:ilvl="1" w:tplc="FDE62970">
      <w:numFmt w:val="bullet"/>
      <w:lvlText w:val="•"/>
      <w:lvlJc w:val="left"/>
      <w:pPr>
        <w:ind w:left="1836" w:hanging="361"/>
      </w:pPr>
      <w:rPr>
        <w:rFonts w:hint="default"/>
        <w:lang w:val="fr-FR" w:eastAsia="en-US" w:bidi="ar-SA"/>
      </w:rPr>
    </w:lvl>
    <w:lvl w:ilvl="2" w:tplc="37504022">
      <w:numFmt w:val="bullet"/>
      <w:lvlText w:val="•"/>
      <w:lvlJc w:val="left"/>
      <w:pPr>
        <w:ind w:left="2713" w:hanging="361"/>
      </w:pPr>
      <w:rPr>
        <w:rFonts w:hint="default"/>
        <w:lang w:val="fr-FR" w:eastAsia="en-US" w:bidi="ar-SA"/>
      </w:rPr>
    </w:lvl>
    <w:lvl w:ilvl="3" w:tplc="BBEAA37E">
      <w:numFmt w:val="bullet"/>
      <w:lvlText w:val="•"/>
      <w:lvlJc w:val="left"/>
      <w:pPr>
        <w:ind w:left="3589" w:hanging="361"/>
      </w:pPr>
      <w:rPr>
        <w:rFonts w:hint="default"/>
        <w:lang w:val="fr-FR" w:eastAsia="en-US" w:bidi="ar-SA"/>
      </w:rPr>
    </w:lvl>
    <w:lvl w:ilvl="4" w:tplc="B5528F5A">
      <w:numFmt w:val="bullet"/>
      <w:lvlText w:val="•"/>
      <w:lvlJc w:val="left"/>
      <w:pPr>
        <w:ind w:left="4466" w:hanging="361"/>
      </w:pPr>
      <w:rPr>
        <w:rFonts w:hint="default"/>
        <w:lang w:val="fr-FR" w:eastAsia="en-US" w:bidi="ar-SA"/>
      </w:rPr>
    </w:lvl>
    <w:lvl w:ilvl="5" w:tplc="0EFE6BC0">
      <w:numFmt w:val="bullet"/>
      <w:lvlText w:val="•"/>
      <w:lvlJc w:val="left"/>
      <w:pPr>
        <w:ind w:left="5343" w:hanging="361"/>
      </w:pPr>
      <w:rPr>
        <w:rFonts w:hint="default"/>
        <w:lang w:val="fr-FR" w:eastAsia="en-US" w:bidi="ar-SA"/>
      </w:rPr>
    </w:lvl>
    <w:lvl w:ilvl="6" w:tplc="26CCE480">
      <w:numFmt w:val="bullet"/>
      <w:lvlText w:val="•"/>
      <w:lvlJc w:val="left"/>
      <w:pPr>
        <w:ind w:left="6219" w:hanging="361"/>
      </w:pPr>
      <w:rPr>
        <w:rFonts w:hint="default"/>
        <w:lang w:val="fr-FR" w:eastAsia="en-US" w:bidi="ar-SA"/>
      </w:rPr>
    </w:lvl>
    <w:lvl w:ilvl="7" w:tplc="A7ECB48E">
      <w:numFmt w:val="bullet"/>
      <w:lvlText w:val="•"/>
      <w:lvlJc w:val="left"/>
      <w:pPr>
        <w:ind w:left="7096" w:hanging="361"/>
      </w:pPr>
      <w:rPr>
        <w:rFonts w:hint="default"/>
        <w:lang w:val="fr-FR" w:eastAsia="en-US" w:bidi="ar-SA"/>
      </w:rPr>
    </w:lvl>
    <w:lvl w:ilvl="8" w:tplc="2EFE3BC6">
      <w:numFmt w:val="bullet"/>
      <w:lvlText w:val="•"/>
      <w:lvlJc w:val="left"/>
      <w:pPr>
        <w:ind w:left="7973" w:hanging="361"/>
      </w:pPr>
      <w:rPr>
        <w:rFonts w:hint="default"/>
        <w:lang w:val="fr-FR" w:eastAsia="en-US" w:bidi="ar-SA"/>
      </w:rPr>
    </w:lvl>
  </w:abstractNum>
  <w:abstractNum w:abstractNumId="10" w15:restartNumberingAfterBreak="0">
    <w:nsid w:val="2DA12D22"/>
    <w:multiLevelType w:val="multilevel"/>
    <w:tmpl w:val="44BEB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121A1"/>
    <w:multiLevelType w:val="hybridMultilevel"/>
    <w:tmpl w:val="AF642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CF363F"/>
    <w:multiLevelType w:val="hybridMultilevel"/>
    <w:tmpl w:val="5EB232C4"/>
    <w:lvl w:ilvl="0" w:tplc="040C0001">
      <w:start w:val="1"/>
      <w:numFmt w:val="bullet"/>
      <w:lvlText w:val=""/>
      <w:lvlJc w:val="left"/>
      <w:pPr>
        <w:ind w:left="720" w:hanging="360"/>
      </w:pPr>
      <w:rPr>
        <w:rFonts w:ascii="Symbol" w:hAnsi="Symbol" w:hint="default"/>
      </w:rPr>
    </w:lvl>
    <w:lvl w:ilvl="1" w:tplc="DE10BC46">
      <w:numFmt w:val="bullet"/>
      <w:lvlText w:val="-"/>
      <w:lvlJc w:val="left"/>
      <w:pPr>
        <w:ind w:left="1440" w:hanging="360"/>
      </w:pPr>
      <w:rPr>
        <w:rFonts w:ascii="Montserrat Medium" w:eastAsia="Arial MT" w:hAnsi="Montserrat Medium"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6B5EED"/>
    <w:multiLevelType w:val="hybridMultilevel"/>
    <w:tmpl w:val="E0D8408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D630BE"/>
    <w:multiLevelType w:val="hybridMultilevel"/>
    <w:tmpl w:val="495E0940"/>
    <w:lvl w:ilvl="0" w:tplc="55086ADE">
      <w:numFmt w:val="bullet"/>
      <w:lvlText w:val=""/>
      <w:lvlJc w:val="left"/>
      <w:pPr>
        <w:ind w:left="1017" w:hanging="360"/>
      </w:pPr>
      <w:rPr>
        <w:rFonts w:ascii="Wingdings" w:eastAsia="Wingdings" w:hAnsi="Wingdings" w:cs="Wingdings" w:hint="default"/>
        <w:w w:val="99"/>
        <w:sz w:val="20"/>
        <w:szCs w:val="20"/>
        <w:lang w:val="fr-FR" w:eastAsia="en-US" w:bidi="ar-SA"/>
      </w:rPr>
    </w:lvl>
    <w:lvl w:ilvl="1" w:tplc="6682F4D4">
      <w:numFmt w:val="bullet"/>
      <w:lvlText w:val="•"/>
      <w:lvlJc w:val="left"/>
      <w:pPr>
        <w:ind w:left="1890" w:hanging="360"/>
      </w:pPr>
      <w:rPr>
        <w:rFonts w:hint="default"/>
        <w:lang w:val="fr-FR" w:eastAsia="en-US" w:bidi="ar-SA"/>
      </w:rPr>
    </w:lvl>
    <w:lvl w:ilvl="2" w:tplc="FDE85F3E">
      <w:numFmt w:val="bullet"/>
      <w:lvlText w:val="•"/>
      <w:lvlJc w:val="left"/>
      <w:pPr>
        <w:ind w:left="2761" w:hanging="360"/>
      </w:pPr>
      <w:rPr>
        <w:rFonts w:hint="default"/>
        <w:lang w:val="fr-FR" w:eastAsia="en-US" w:bidi="ar-SA"/>
      </w:rPr>
    </w:lvl>
    <w:lvl w:ilvl="3" w:tplc="395AB292">
      <w:numFmt w:val="bullet"/>
      <w:lvlText w:val="•"/>
      <w:lvlJc w:val="left"/>
      <w:pPr>
        <w:ind w:left="3631" w:hanging="360"/>
      </w:pPr>
      <w:rPr>
        <w:rFonts w:hint="default"/>
        <w:lang w:val="fr-FR" w:eastAsia="en-US" w:bidi="ar-SA"/>
      </w:rPr>
    </w:lvl>
    <w:lvl w:ilvl="4" w:tplc="21E0EF7A">
      <w:numFmt w:val="bullet"/>
      <w:lvlText w:val="•"/>
      <w:lvlJc w:val="left"/>
      <w:pPr>
        <w:ind w:left="4502" w:hanging="360"/>
      </w:pPr>
      <w:rPr>
        <w:rFonts w:hint="default"/>
        <w:lang w:val="fr-FR" w:eastAsia="en-US" w:bidi="ar-SA"/>
      </w:rPr>
    </w:lvl>
    <w:lvl w:ilvl="5" w:tplc="A7749D52">
      <w:numFmt w:val="bullet"/>
      <w:lvlText w:val="•"/>
      <w:lvlJc w:val="left"/>
      <w:pPr>
        <w:ind w:left="5373" w:hanging="360"/>
      </w:pPr>
      <w:rPr>
        <w:rFonts w:hint="default"/>
        <w:lang w:val="fr-FR" w:eastAsia="en-US" w:bidi="ar-SA"/>
      </w:rPr>
    </w:lvl>
    <w:lvl w:ilvl="6" w:tplc="F64EB1CA">
      <w:numFmt w:val="bullet"/>
      <w:lvlText w:val="•"/>
      <w:lvlJc w:val="left"/>
      <w:pPr>
        <w:ind w:left="6243" w:hanging="360"/>
      </w:pPr>
      <w:rPr>
        <w:rFonts w:hint="default"/>
        <w:lang w:val="fr-FR" w:eastAsia="en-US" w:bidi="ar-SA"/>
      </w:rPr>
    </w:lvl>
    <w:lvl w:ilvl="7" w:tplc="2594FC2E">
      <w:numFmt w:val="bullet"/>
      <w:lvlText w:val="•"/>
      <w:lvlJc w:val="left"/>
      <w:pPr>
        <w:ind w:left="7114" w:hanging="360"/>
      </w:pPr>
      <w:rPr>
        <w:rFonts w:hint="default"/>
        <w:lang w:val="fr-FR" w:eastAsia="en-US" w:bidi="ar-SA"/>
      </w:rPr>
    </w:lvl>
    <w:lvl w:ilvl="8" w:tplc="F4ECAC9C">
      <w:numFmt w:val="bullet"/>
      <w:lvlText w:val="•"/>
      <w:lvlJc w:val="left"/>
      <w:pPr>
        <w:ind w:left="7985" w:hanging="360"/>
      </w:pPr>
      <w:rPr>
        <w:rFonts w:hint="default"/>
        <w:lang w:val="fr-FR" w:eastAsia="en-US" w:bidi="ar-SA"/>
      </w:rPr>
    </w:lvl>
  </w:abstractNum>
  <w:abstractNum w:abstractNumId="15" w15:restartNumberingAfterBreak="0">
    <w:nsid w:val="357B60E2"/>
    <w:multiLevelType w:val="hybridMultilevel"/>
    <w:tmpl w:val="31DE9C1E"/>
    <w:lvl w:ilvl="0" w:tplc="B0A8B6AA">
      <w:numFmt w:val="bullet"/>
      <w:lvlText w:val=""/>
      <w:lvlJc w:val="left"/>
      <w:pPr>
        <w:ind w:left="778" w:hanging="420"/>
      </w:pPr>
      <w:rPr>
        <w:rFonts w:ascii="Wingdings" w:eastAsia="Wingdings" w:hAnsi="Wingdings" w:cs="Wingdings" w:hint="default"/>
        <w:w w:val="99"/>
        <w:sz w:val="20"/>
        <w:szCs w:val="20"/>
        <w:lang w:val="fr-FR" w:eastAsia="en-US" w:bidi="ar-SA"/>
      </w:rPr>
    </w:lvl>
    <w:lvl w:ilvl="1" w:tplc="2DCC4970">
      <w:numFmt w:val="bullet"/>
      <w:lvlText w:val="•"/>
      <w:lvlJc w:val="left"/>
      <w:pPr>
        <w:ind w:left="1674" w:hanging="420"/>
      </w:pPr>
      <w:rPr>
        <w:rFonts w:hint="default"/>
        <w:lang w:val="fr-FR" w:eastAsia="en-US" w:bidi="ar-SA"/>
      </w:rPr>
    </w:lvl>
    <w:lvl w:ilvl="2" w:tplc="9F70024E">
      <w:numFmt w:val="bullet"/>
      <w:lvlText w:val="•"/>
      <w:lvlJc w:val="left"/>
      <w:pPr>
        <w:ind w:left="2569" w:hanging="420"/>
      </w:pPr>
      <w:rPr>
        <w:rFonts w:hint="default"/>
        <w:lang w:val="fr-FR" w:eastAsia="en-US" w:bidi="ar-SA"/>
      </w:rPr>
    </w:lvl>
    <w:lvl w:ilvl="3" w:tplc="C5F4B798">
      <w:numFmt w:val="bullet"/>
      <w:lvlText w:val="•"/>
      <w:lvlJc w:val="left"/>
      <w:pPr>
        <w:ind w:left="3463" w:hanging="420"/>
      </w:pPr>
      <w:rPr>
        <w:rFonts w:hint="default"/>
        <w:lang w:val="fr-FR" w:eastAsia="en-US" w:bidi="ar-SA"/>
      </w:rPr>
    </w:lvl>
    <w:lvl w:ilvl="4" w:tplc="F3383A28">
      <w:numFmt w:val="bullet"/>
      <w:lvlText w:val="•"/>
      <w:lvlJc w:val="left"/>
      <w:pPr>
        <w:ind w:left="4358" w:hanging="420"/>
      </w:pPr>
      <w:rPr>
        <w:rFonts w:hint="default"/>
        <w:lang w:val="fr-FR" w:eastAsia="en-US" w:bidi="ar-SA"/>
      </w:rPr>
    </w:lvl>
    <w:lvl w:ilvl="5" w:tplc="9230B3A8">
      <w:numFmt w:val="bullet"/>
      <w:lvlText w:val="•"/>
      <w:lvlJc w:val="left"/>
      <w:pPr>
        <w:ind w:left="5253" w:hanging="420"/>
      </w:pPr>
      <w:rPr>
        <w:rFonts w:hint="default"/>
        <w:lang w:val="fr-FR" w:eastAsia="en-US" w:bidi="ar-SA"/>
      </w:rPr>
    </w:lvl>
    <w:lvl w:ilvl="6" w:tplc="DF1A6BE4">
      <w:numFmt w:val="bullet"/>
      <w:lvlText w:val="•"/>
      <w:lvlJc w:val="left"/>
      <w:pPr>
        <w:ind w:left="6147" w:hanging="420"/>
      </w:pPr>
      <w:rPr>
        <w:rFonts w:hint="default"/>
        <w:lang w:val="fr-FR" w:eastAsia="en-US" w:bidi="ar-SA"/>
      </w:rPr>
    </w:lvl>
    <w:lvl w:ilvl="7" w:tplc="67E67766">
      <w:numFmt w:val="bullet"/>
      <w:lvlText w:val="•"/>
      <w:lvlJc w:val="left"/>
      <w:pPr>
        <w:ind w:left="7042" w:hanging="420"/>
      </w:pPr>
      <w:rPr>
        <w:rFonts w:hint="default"/>
        <w:lang w:val="fr-FR" w:eastAsia="en-US" w:bidi="ar-SA"/>
      </w:rPr>
    </w:lvl>
    <w:lvl w:ilvl="8" w:tplc="1D1400E8">
      <w:numFmt w:val="bullet"/>
      <w:lvlText w:val="•"/>
      <w:lvlJc w:val="left"/>
      <w:pPr>
        <w:ind w:left="7937" w:hanging="420"/>
      </w:pPr>
      <w:rPr>
        <w:rFonts w:hint="default"/>
        <w:lang w:val="fr-FR" w:eastAsia="en-US" w:bidi="ar-SA"/>
      </w:rPr>
    </w:lvl>
  </w:abstractNum>
  <w:abstractNum w:abstractNumId="16" w15:restartNumberingAfterBreak="0">
    <w:nsid w:val="38D801D4"/>
    <w:multiLevelType w:val="hybridMultilevel"/>
    <w:tmpl w:val="2C9CADE4"/>
    <w:lvl w:ilvl="0" w:tplc="2500FC1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A4C49510">
      <w:numFmt w:val="bullet"/>
      <w:lvlText w:val=""/>
      <w:lvlJc w:val="left"/>
      <w:pPr>
        <w:ind w:left="2160" w:hanging="360"/>
      </w:pPr>
      <w:rPr>
        <w:rFonts w:ascii="Wingdings" w:eastAsiaTheme="minorHAnsi" w:hAnsi="Wingdings"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591584"/>
    <w:multiLevelType w:val="hybridMultilevel"/>
    <w:tmpl w:val="1B76C470"/>
    <w:lvl w:ilvl="0" w:tplc="93C0CEE6">
      <w:numFmt w:val="bullet"/>
      <w:lvlText w:val=""/>
      <w:lvlJc w:val="left"/>
      <w:pPr>
        <w:ind w:left="1017" w:hanging="360"/>
      </w:pPr>
      <w:rPr>
        <w:rFonts w:ascii="Wingdings" w:eastAsia="Wingdings" w:hAnsi="Wingdings" w:cs="Wingdings" w:hint="default"/>
        <w:w w:val="99"/>
        <w:sz w:val="20"/>
        <w:szCs w:val="20"/>
        <w:lang w:val="fr-FR" w:eastAsia="en-US" w:bidi="ar-SA"/>
      </w:rPr>
    </w:lvl>
    <w:lvl w:ilvl="1" w:tplc="EB8C209C">
      <w:numFmt w:val="bullet"/>
      <w:lvlText w:val="•"/>
      <w:lvlJc w:val="left"/>
      <w:pPr>
        <w:ind w:left="1890" w:hanging="360"/>
      </w:pPr>
      <w:rPr>
        <w:rFonts w:hint="default"/>
        <w:lang w:val="fr-FR" w:eastAsia="en-US" w:bidi="ar-SA"/>
      </w:rPr>
    </w:lvl>
    <w:lvl w:ilvl="2" w:tplc="4F90D3DC">
      <w:numFmt w:val="bullet"/>
      <w:lvlText w:val="•"/>
      <w:lvlJc w:val="left"/>
      <w:pPr>
        <w:ind w:left="2761" w:hanging="360"/>
      </w:pPr>
      <w:rPr>
        <w:rFonts w:hint="default"/>
        <w:lang w:val="fr-FR" w:eastAsia="en-US" w:bidi="ar-SA"/>
      </w:rPr>
    </w:lvl>
    <w:lvl w:ilvl="3" w:tplc="2844003A">
      <w:numFmt w:val="bullet"/>
      <w:lvlText w:val="•"/>
      <w:lvlJc w:val="left"/>
      <w:pPr>
        <w:ind w:left="3631" w:hanging="360"/>
      </w:pPr>
      <w:rPr>
        <w:rFonts w:hint="default"/>
        <w:lang w:val="fr-FR" w:eastAsia="en-US" w:bidi="ar-SA"/>
      </w:rPr>
    </w:lvl>
    <w:lvl w:ilvl="4" w:tplc="0CD46440">
      <w:numFmt w:val="bullet"/>
      <w:lvlText w:val="•"/>
      <w:lvlJc w:val="left"/>
      <w:pPr>
        <w:ind w:left="4502" w:hanging="360"/>
      </w:pPr>
      <w:rPr>
        <w:rFonts w:hint="default"/>
        <w:lang w:val="fr-FR" w:eastAsia="en-US" w:bidi="ar-SA"/>
      </w:rPr>
    </w:lvl>
    <w:lvl w:ilvl="5" w:tplc="493E2BDE">
      <w:numFmt w:val="bullet"/>
      <w:lvlText w:val="•"/>
      <w:lvlJc w:val="left"/>
      <w:pPr>
        <w:ind w:left="5373" w:hanging="360"/>
      </w:pPr>
      <w:rPr>
        <w:rFonts w:hint="default"/>
        <w:lang w:val="fr-FR" w:eastAsia="en-US" w:bidi="ar-SA"/>
      </w:rPr>
    </w:lvl>
    <w:lvl w:ilvl="6" w:tplc="42841F46">
      <w:numFmt w:val="bullet"/>
      <w:lvlText w:val="•"/>
      <w:lvlJc w:val="left"/>
      <w:pPr>
        <w:ind w:left="6243" w:hanging="360"/>
      </w:pPr>
      <w:rPr>
        <w:rFonts w:hint="default"/>
        <w:lang w:val="fr-FR" w:eastAsia="en-US" w:bidi="ar-SA"/>
      </w:rPr>
    </w:lvl>
    <w:lvl w:ilvl="7" w:tplc="171A8598">
      <w:numFmt w:val="bullet"/>
      <w:lvlText w:val="•"/>
      <w:lvlJc w:val="left"/>
      <w:pPr>
        <w:ind w:left="7114" w:hanging="360"/>
      </w:pPr>
      <w:rPr>
        <w:rFonts w:hint="default"/>
        <w:lang w:val="fr-FR" w:eastAsia="en-US" w:bidi="ar-SA"/>
      </w:rPr>
    </w:lvl>
    <w:lvl w:ilvl="8" w:tplc="8AB83B78">
      <w:numFmt w:val="bullet"/>
      <w:lvlText w:val="•"/>
      <w:lvlJc w:val="left"/>
      <w:pPr>
        <w:ind w:left="7985" w:hanging="360"/>
      </w:pPr>
      <w:rPr>
        <w:rFonts w:hint="default"/>
        <w:lang w:val="fr-FR" w:eastAsia="en-US" w:bidi="ar-SA"/>
      </w:rPr>
    </w:lvl>
  </w:abstractNum>
  <w:abstractNum w:abstractNumId="18" w15:restartNumberingAfterBreak="0">
    <w:nsid w:val="4A3B7620"/>
    <w:multiLevelType w:val="hybridMultilevel"/>
    <w:tmpl w:val="0E5AD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A24E28"/>
    <w:multiLevelType w:val="hybridMultilevel"/>
    <w:tmpl w:val="A0707CA2"/>
    <w:lvl w:ilvl="0" w:tplc="947616A2">
      <w:numFmt w:val="bullet"/>
      <w:lvlText w:val="-"/>
      <w:lvlJc w:val="left"/>
      <w:pPr>
        <w:ind w:left="478" w:hanging="360"/>
      </w:pPr>
      <w:rPr>
        <w:rFonts w:ascii="Montserrat Medium" w:eastAsia="Arial MT" w:hAnsi="Montserrat Medium" w:cstheme="minorHAnsi" w:hint="default"/>
      </w:rPr>
    </w:lvl>
    <w:lvl w:ilvl="1" w:tplc="040C0003" w:tentative="1">
      <w:start w:val="1"/>
      <w:numFmt w:val="bullet"/>
      <w:lvlText w:val="o"/>
      <w:lvlJc w:val="left"/>
      <w:pPr>
        <w:ind w:left="1198" w:hanging="360"/>
      </w:pPr>
      <w:rPr>
        <w:rFonts w:ascii="Courier New" w:hAnsi="Courier New" w:cs="Courier New" w:hint="default"/>
      </w:rPr>
    </w:lvl>
    <w:lvl w:ilvl="2" w:tplc="040C0005" w:tentative="1">
      <w:start w:val="1"/>
      <w:numFmt w:val="bullet"/>
      <w:lvlText w:val=""/>
      <w:lvlJc w:val="left"/>
      <w:pPr>
        <w:ind w:left="1918" w:hanging="360"/>
      </w:pPr>
      <w:rPr>
        <w:rFonts w:ascii="Wingdings" w:hAnsi="Wingdings" w:hint="default"/>
      </w:rPr>
    </w:lvl>
    <w:lvl w:ilvl="3" w:tplc="040C0001" w:tentative="1">
      <w:start w:val="1"/>
      <w:numFmt w:val="bullet"/>
      <w:lvlText w:val=""/>
      <w:lvlJc w:val="left"/>
      <w:pPr>
        <w:ind w:left="2638" w:hanging="360"/>
      </w:pPr>
      <w:rPr>
        <w:rFonts w:ascii="Symbol" w:hAnsi="Symbol" w:hint="default"/>
      </w:rPr>
    </w:lvl>
    <w:lvl w:ilvl="4" w:tplc="040C0003" w:tentative="1">
      <w:start w:val="1"/>
      <w:numFmt w:val="bullet"/>
      <w:lvlText w:val="o"/>
      <w:lvlJc w:val="left"/>
      <w:pPr>
        <w:ind w:left="3358" w:hanging="360"/>
      </w:pPr>
      <w:rPr>
        <w:rFonts w:ascii="Courier New" w:hAnsi="Courier New" w:cs="Courier New" w:hint="default"/>
      </w:rPr>
    </w:lvl>
    <w:lvl w:ilvl="5" w:tplc="040C0005" w:tentative="1">
      <w:start w:val="1"/>
      <w:numFmt w:val="bullet"/>
      <w:lvlText w:val=""/>
      <w:lvlJc w:val="left"/>
      <w:pPr>
        <w:ind w:left="4078" w:hanging="360"/>
      </w:pPr>
      <w:rPr>
        <w:rFonts w:ascii="Wingdings" w:hAnsi="Wingdings" w:hint="default"/>
      </w:rPr>
    </w:lvl>
    <w:lvl w:ilvl="6" w:tplc="040C0001" w:tentative="1">
      <w:start w:val="1"/>
      <w:numFmt w:val="bullet"/>
      <w:lvlText w:val=""/>
      <w:lvlJc w:val="left"/>
      <w:pPr>
        <w:ind w:left="4798" w:hanging="360"/>
      </w:pPr>
      <w:rPr>
        <w:rFonts w:ascii="Symbol" w:hAnsi="Symbol" w:hint="default"/>
      </w:rPr>
    </w:lvl>
    <w:lvl w:ilvl="7" w:tplc="040C0003" w:tentative="1">
      <w:start w:val="1"/>
      <w:numFmt w:val="bullet"/>
      <w:lvlText w:val="o"/>
      <w:lvlJc w:val="left"/>
      <w:pPr>
        <w:ind w:left="5518" w:hanging="360"/>
      </w:pPr>
      <w:rPr>
        <w:rFonts w:ascii="Courier New" w:hAnsi="Courier New" w:cs="Courier New" w:hint="default"/>
      </w:rPr>
    </w:lvl>
    <w:lvl w:ilvl="8" w:tplc="040C0005" w:tentative="1">
      <w:start w:val="1"/>
      <w:numFmt w:val="bullet"/>
      <w:lvlText w:val=""/>
      <w:lvlJc w:val="left"/>
      <w:pPr>
        <w:ind w:left="6238" w:hanging="360"/>
      </w:pPr>
      <w:rPr>
        <w:rFonts w:ascii="Wingdings" w:hAnsi="Wingdings" w:hint="default"/>
      </w:rPr>
    </w:lvl>
  </w:abstractNum>
  <w:abstractNum w:abstractNumId="20" w15:restartNumberingAfterBreak="0">
    <w:nsid w:val="578C6844"/>
    <w:multiLevelType w:val="hybridMultilevel"/>
    <w:tmpl w:val="8D0EC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C56573"/>
    <w:multiLevelType w:val="hybridMultilevel"/>
    <w:tmpl w:val="8B1E9A4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847777D"/>
    <w:multiLevelType w:val="hybridMultilevel"/>
    <w:tmpl w:val="84AE96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92561B"/>
    <w:multiLevelType w:val="hybridMultilevel"/>
    <w:tmpl w:val="FF1A4044"/>
    <w:lvl w:ilvl="0" w:tplc="040C000F">
      <w:start w:val="1"/>
      <w:numFmt w:val="decimal"/>
      <w:lvlText w:val="%1."/>
      <w:lvlJc w:val="left"/>
      <w:pPr>
        <w:ind w:left="838" w:hanging="360"/>
      </w:pPr>
    </w:lvl>
    <w:lvl w:ilvl="1" w:tplc="040C0019" w:tentative="1">
      <w:start w:val="1"/>
      <w:numFmt w:val="lowerLetter"/>
      <w:lvlText w:val="%2."/>
      <w:lvlJc w:val="left"/>
      <w:pPr>
        <w:ind w:left="1558" w:hanging="360"/>
      </w:pPr>
    </w:lvl>
    <w:lvl w:ilvl="2" w:tplc="040C001B" w:tentative="1">
      <w:start w:val="1"/>
      <w:numFmt w:val="lowerRoman"/>
      <w:lvlText w:val="%3."/>
      <w:lvlJc w:val="right"/>
      <w:pPr>
        <w:ind w:left="2278" w:hanging="180"/>
      </w:pPr>
    </w:lvl>
    <w:lvl w:ilvl="3" w:tplc="040C000F" w:tentative="1">
      <w:start w:val="1"/>
      <w:numFmt w:val="decimal"/>
      <w:lvlText w:val="%4."/>
      <w:lvlJc w:val="left"/>
      <w:pPr>
        <w:ind w:left="2998" w:hanging="360"/>
      </w:pPr>
    </w:lvl>
    <w:lvl w:ilvl="4" w:tplc="040C0019" w:tentative="1">
      <w:start w:val="1"/>
      <w:numFmt w:val="lowerLetter"/>
      <w:lvlText w:val="%5."/>
      <w:lvlJc w:val="left"/>
      <w:pPr>
        <w:ind w:left="3718" w:hanging="360"/>
      </w:pPr>
    </w:lvl>
    <w:lvl w:ilvl="5" w:tplc="040C001B" w:tentative="1">
      <w:start w:val="1"/>
      <w:numFmt w:val="lowerRoman"/>
      <w:lvlText w:val="%6."/>
      <w:lvlJc w:val="right"/>
      <w:pPr>
        <w:ind w:left="4438" w:hanging="180"/>
      </w:pPr>
    </w:lvl>
    <w:lvl w:ilvl="6" w:tplc="040C000F" w:tentative="1">
      <w:start w:val="1"/>
      <w:numFmt w:val="decimal"/>
      <w:lvlText w:val="%7."/>
      <w:lvlJc w:val="left"/>
      <w:pPr>
        <w:ind w:left="5158" w:hanging="360"/>
      </w:pPr>
    </w:lvl>
    <w:lvl w:ilvl="7" w:tplc="040C0019" w:tentative="1">
      <w:start w:val="1"/>
      <w:numFmt w:val="lowerLetter"/>
      <w:lvlText w:val="%8."/>
      <w:lvlJc w:val="left"/>
      <w:pPr>
        <w:ind w:left="5878" w:hanging="360"/>
      </w:pPr>
    </w:lvl>
    <w:lvl w:ilvl="8" w:tplc="040C001B" w:tentative="1">
      <w:start w:val="1"/>
      <w:numFmt w:val="lowerRoman"/>
      <w:lvlText w:val="%9."/>
      <w:lvlJc w:val="right"/>
      <w:pPr>
        <w:ind w:left="6598" w:hanging="180"/>
      </w:pPr>
    </w:lvl>
  </w:abstractNum>
  <w:abstractNum w:abstractNumId="24" w15:restartNumberingAfterBreak="0">
    <w:nsid w:val="5B5E6088"/>
    <w:multiLevelType w:val="multilevel"/>
    <w:tmpl w:val="15B87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2623A3"/>
    <w:multiLevelType w:val="hybridMultilevel"/>
    <w:tmpl w:val="C3D2F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3F51C9"/>
    <w:multiLevelType w:val="hybridMultilevel"/>
    <w:tmpl w:val="232466BC"/>
    <w:lvl w:ilvl="0" w:tplc="040C0009">
      <w:start w:val="1"/>
      <w:numFmt w:val="bullet"/>
      <w:lvlText w:val=""/>
      <w:lvlJc w:val="left"/>
      <w:pPr>
        <w:ind w:left="838" w:hanging="360"/>
      </w:pPr>
      <w:rPr>
        <w:rFonts w:ascii="Wingdings" w:hAnsi="Wingdings"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27" w15:restartNumberingAfterBreak="0">
    <w:nsid w:val="61B5192F"/>
    <w:multiLevelType w:val="hybridMultilevel"/>
    <w:tmpl w:val="B636E228"/>
    <w:lvl w:ilvl="0" w:tplc="DC8A2336">
      <w:numFmt w:val="bullet"/>
      <w:lvlText w:val=""/>
      <w:lvlJc w:val="left"/>
      <w:pPr>
        <w:ind w:left="1017" w:hanging="360"/>
      </w:pPr>
      <w:rPr>
        <w:rFonts w:ascii="Wingdings" w:eastAsia="Wingdings" w:hAnsi="Wingdings" w:cs="Wingdings" w:hint="default"/>
        <w:w w:val="99"/>
        <w:sz w:val="20"/>
        <w:szCs w:val="20"/>
        <w:lang w:val="fr-FR" w:eastAsia="en-US" w:bidi="ar-SA"/>
      </w:rPr>
    </w:lvl>
    <w:lvl w:ilvl="1" w:tplc="0FA44224">
      <w:numFmt w:val="bullet"/>
      <w:lvlText w:val=""/>
      <w:lvlJc w:val="left"/>
      <w:pPr>
        <w:ind w:left="1548" w:hanging="360"/>
      </w:pPr>
      <w:rPr>
        <w:rFonts w:ascii="Wingdings" w:eastAsia="Wingdings" w:hAnsi="Wingdings" w:cs="Wingdings" w:hint="default"/>
        <w:w w:val="99"/>
        <w:sz w:val="20"/>
        <w:szCs w:val="20"/>
        <w:lang w:val="fr-FR" w:eastAsia="en-US" w:bidi="ar-SA"/>
      </w:rPr>
    </w:lvl>
    <w:lvl w:ilvl="2" w:tplc="BF42BC06">
      <w:numFmt w:val="bullet"/>
      <w:lvlText w:val="•"/>
      <w:lvlJc w:val="left"/>
      <w:pPr>
        <w:ind w:left="2449" w:hanging="360"/>
      </w:pPr>
      <w:rPr>
        <w:rFonts w:hint="default"/>
        <w:lang w:val="fr-FR" w:eastAsia="en-US" w:bidi="ar-SA"/>
      </w:rPr>
    </w:lvl>
    <w:lvl w:ilvl="3" w:tplc="A0BE387C">
      <w:numFmt w:val="bullet"/>
      <w:lvlText w:val="•"/>
      <w:lvlJc w:val="left"/>
      <w:pPr>
        <w:ind w:left="3359" w:hanging="360"/>
      </w:pPr>
      <w:rPr>
        <w:rFonts w:hint="default"/>
        <w:lang w:val="fr-FR" w:eastAsia="en-US" w:bidi="ar-SA"/>
      </w:rPr>
    </w:lvl>
    <w:lvl w:ilvl="4" w:tplc="6DE8F5D2">
      <w:numFmt w:val="bullet"/>
      <w:lvlText w:val="•"/>
      <w:lvlJc w:val="left"/>
      <w:pPr>
        <w:ind w:left="4268" w:hanging="360"/>
      </w:pPr>
      <w:rPr>
        <w:rFonts w:hint="default"/>
        <w:lang w:val="fr-FR" w:eastAsia="en-US" w:bidi="ar-SA"/>
      </w:rPr>
    </w:lvl>
    <w:lvl w:ilvl="5" w:tplc="2A1485B4">
      <w:numFmt w:val="bullet"/>
      <w:lvlText w:val="•"/>
      <w:lvlJc w:val="left"/>
      <w:pPr>
        <w:ind w:left="5178" w:hanging="360"/>
      </w:pPr>
      <w:rPr>
        <w:rFonts w:hint="default"/>
        <w:lang w:val="fr-FR" w:eastAsia="en-US" w:bidi="ar-SA"/>
      </w:rPr>
    </w:lvl>
    <w:lvl w:ilvl="6" w:tplc="E12876E0">
      <w:numFmt w:val="bullet"/>
      <w:lvlText w:val="•"/>
      <w:lvlJc w:val="left"/>
      <w:pPr>
        <w:ind w:left="6088" w:hanging="360"/>
      </w:pPr>
      <w:rPr>
        <w:rFonts w:hint="default"/>
        <w:lang w:val="fr-FR" w:eastAsia="en-US" w:bidi="ar-SA"/>
      </w:rPr>
    </w:lvl>
    <w:lvl w:ilvl="7" w:tplc="F238E724">
      <w:numFmt w:val="bullet"/>
      <w:lvlText w:val="•"/>
      <w:lvlJc w:val="left"/>
      <w:pPr>
        <w:ind w:left="6997" w:hanging="360"/>
      </w:pPr>
      <w:rPr>
        <w:rFonts w:hint="default"/>
        <w:lang w:val="fr-FR" w:eastAsia="en-US" w:bidi="ar-SA"/>
      </w:rPr>
    </w:lvl>
    <w:lvl w:ilvl="8" w:tplc="07E07E50">
      <w:numFmt w:val="bullet"/>
      <w:lvlText w:val="•"/>
      <w:lvlJc w:val="left"/>
      <w:pPr>
        <w:ind w:left="7907" w:hanging="360"/>
      </w:pPr>
      <w:rPr>
        <w:rFonts w:hint="default"/>
        <w:lang w:val="fr-FR" w:eastAsia="en-US" w:bidi="ar-SA"/>
      </w:rPr>
    </w:lvl>
  </w:abstractNum>
  <w:abstractNum w:abstractNumId="28" w15:restartNumberingAfterBreak="0">
    <w:nsid w:val="625B76C5"/>
    <w:multiLevelType w:val="multilevel"/>
    <w:tmpl w:val="1CF06CCE"/>
    <w:lvl w:ilvl="0">
      <w:start w:val="2"/>
      <w:numFmt w:val="decimal"/>
      <w:lvlText w:val="%1"/>
      <w:lvlJc w:val="left"/>
      <w:pPr>
        <w:ind w:left="1974" w:hanging="1059"/>
      </w:pPr>
      <w:rPr>
        <w:rFonts w:hint="default"/>
        <w:lang w:val="fr-FR" w:eastAsia="en-US" w:bidi="ar-SA"/>
      </w:rPr>
    </w:lvl>
    <w:lvl w:ilvl="1">
      <w:start w:val="3"/>
      <w:numFmt w:val="decimal"/>
      <w:lvlText w:val="%1.%2"/>
      <w:lvlJc w:val="left"/>
      <w:pPr>
        <w:ind w:left="1974" w:hanging="1059"/>
      </w:pPr>
      <w:rPr>
        <w:rFonts w:hint="default"/>
        <w:lang w:val="fr-FR" w:eastAsia="en-US" w:bidi="ar-SA"/>
      </w:rPr>
    </w:lvl>
    <w:lvl w:ilvl="2">
      <w:start w:val="1"/>
      <w:numFmt w:val="decimal"/>
      <w:lvlText w:val="%1.%2.%3."/>
      <w:lvlJc w:val="left"/>
      <w:pPr>
        <w:ind w:left="1974" w:hanging="1059"/>
      </w:pPr>
      <w:rPr>
        <w:rFonts w:ascii="Corbel" w:eastAsia="Corbel" w:hAnsi="Corbel" w:cs="Corbel" w:hint="default"/>
        <w:spacing w:val="-1"/>
        <w:w w:val="99"/>
        <w:sz w:val="20"/>
        <w:szCs w:val="20"/>
        <w:lang w:val="fr-FR" w:eastAsia="en-US" w:bidi="ar-SA"/>
      </w:rPr>
    </w:lvl>
    <w:lvl w:ilvl="3">
      <w:numFmt w:val="bullet"/>
      <w:lvlText w:val="•"/>
      <w:lvlJc w:val="left"/>
      <w:pPr>
        <w:ind w:left="4309" w:hanging="1059"/>
      </w:pPr>
      <w:rPr>
        <w:rFonts w:hint="default"/>
        <w:lang w:val="fr-FR" w:eastAsia="en-US" w:bidi="ar-SA"/>
      </w:rPr>
    </w:lvl>
    <w:lvl w:ilvl="4">
      <w:numFmt w:val="bullet"/>
      <w:lvlText w:val="•"/>
      <w:lvlJc w:val="left"/>
      <w:pPr>
        <w:ind w:left="5086" w:hanging="1059"/>
      </w:pPr>
      <w:rPr>
        <w:rFonts w:hint="default"/>
        <w:lang w:val="fr-FR" w:eastAsia="en-US" w:bidi="ar-SA"/>
      </w:rPr>
    </w:lvl>
    <w:lvl w:ilvl="5">
      <w:numFmt w:val="bullet"/>
      <w:lvlText w:val="•"/>
      <w:lvlJc w:val="left"/>
      <w:pPr>
        <w:ind w:left="5863" w:hanging="1059"/>
      </w:pPr>
      <w:rPr>
        <w:rFonts w:hint="default"/>
        <w:lang w:val="fr-FR" w:eastAsia="en-US" w:bidi="ar-SA"/>
      </w:rPr>
    </w:lvl>
    <w:lvl w:ilvl="6">
      <w:numFmt w:val="bullet"/>
      <w:lvlText w:val="•"/>
      <w:lvlJc w:val="left"/>
      <w:pPr>
        <w:ind w:left="6639" w:hanging="1059"/>
      </w:pPr>
      <w:rPr>
        <w:rFonts w:hint="default"/>
        <w:lang w:val="fr-FR" w:eastAsia="en-US" w:bidi="ar-SA"/>
      </w:rPr>
    </w:lvl>
    <w:lvl w:ilvl="7">
      <w:numFmt w:val="bullet"/>
      <w:lvlText w:val="•"/>
      <w:lvlJc w:val="left"/>
      <w:pPr>
        <w:ind w:left="7416" w:hanging="1059"/>
      </w:pPr>
      <w:rPr>
        <w:rFonts w:hint="default"/>
        <w:lang w:val="fr-FR" w:eastAsia="en-US" w:bidi="ar-SA"/>
      </w:rPr>
    </w:lvl>
    <w:lvl w:ilvl="8">
      <w:numFmt w:val="bullet"/>
      <w:lvlText w:val="•"/>
      <w:lvlJc w:val="left"/>
      <w:pPr>
        <w:ind w:left="8193" w:hanging="1059"/>
      </w:pPr>
      <w:rPr>
        <w:rFonts w:hint="default"/>
        <w:lang w:val="fr-FR" w:eastAsia="en-US" w:bidi="ar-SA"/>
      </w:rPr>
    </w:lvl>
  </w:abstractNum>
  <w:abstractNum w:abstractNumId="29" w15:restartNumberingAfterBreak="0">
    <w:nsid w:val="62812F6E"/>
    <w:multiLevelType w:val="hybridMultilevel"/>
    <w:tmpl w:val="AA68D792"/>
    <w:lvl w:ilvl="0" w:tplc="0FA44224">
      <w:numFmt w:val="bullet"/>
      <w:lvlText w:val=""/>
      <w:lvlJc w:val="left"/>
      <w:pPr>
        <w:ind w:left="838" w:hanging="360"/>
      </w:pPr>
      <w:rPr>
        <w:rFonts w:ascii="Wingdings" w:eastAsia="Wingdings" w:hAnsi="Wingdings" w:cs="Wingdings" w:hint="default"/>
        <w:w w:val="99"/>
        <w:sz w:val="20"/>
        <w:szCs w:val="20"/>
        <w:lang w:val="fr-FR" w:eastAsia="en-US" w:bidi="ar-SA"/>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30" w15:restartNumberingAfterBreak="0">
    <w:nsid w:val="662B5AD1"/>
    <w:multiLevelType w:val="hybridMultilevel"/>
    <w:tmpl w:val="A2FC3EBE"/>
    <w:lvl w:ilvl="0" w:tplc="52747FB8">
      <w:numFmt w:val="bullet"/>
      <w:lvlText w:val="o"/>
      <w:lvlJc w:val="left"/>
      <w:pPr>
        <w:ind w:left="1558" w:hanging="360"/>
      </w:pPr>
      <w:rPr>
        <w:rFonts w:ascii="Courier New" w:eastAsia="Courier New" w:hAnsi="Courier New" w:cs="Courier New" w:hint="default"/>
        <w:w w:val="99"/>
        <w:sz w:val="20"/>
        <w:szCs w:val="20"/>
        <w:lang w:val="fr-FR" w:eastAsia="en-US" w:bidi="ar-SA"/>
      </w:rPr>
    </w:lvl>
    <w:lvl w:ilvl="1" w:tplc="3D845E7C">
      <w:numFmt w:val="bullet"/>
      <w:lvlText w:val="•"/>
      <w:lvlJc w:val="left"/>
      <w:pPr>
        <w:ind w:left="2376" w:hanging="360"/>
      </w:pPr>
      <w:rPr>
        <w:rFonts w:hint="default"/>
        <w:lang w:val="fr-FR" w:eastAsia="en-US" w:bidi="ar-SA"/>
      </w:rPr>
    </w:lvl>
    <w:lvl w:ilvl="2" w:tplc="176AA88E">
      <w:numFmt w:val="bullet"/>
      <w:lvlText w:val="•"/>
      <w:lvlJc w:val="left"/>
      <w:pPr>
        <w:ind w:left="3193" w:hanging="360"/>
      </w:pPr>
      <w:rPr>
        <w:rFonts w:hint="default"/>
        <w:lang w:val="fr-FR" w:eastAsia="en-US" w:bidi="ar-SA"/>
      </w:rPr>
    </w:lvl>
    <w:lvl w:ilvl="3" w:tplc="F880F62C">
      <w:numFmt w:val="bullet"/>
      <w:lvlText w:val="•"/>
      <w:lvlJc w:val="left"/>
      <w:pPr>
        <w:ind w:left="4009" w:hanging="360"/>
      </w:pPr>
      <w:rPr>
        <w:rFonts w:hint="default"/>
        <w:lang w:val="fr-FR" w:eastAsia="en-US" w:bidi="ar-SA"/>
      </w:rPr>
    </w:lvl>
    <w:lvl w:ilvl="4" w:tplc="978C7416">
      <w:numFmt w:val="bullet"/>
      <w:lvlText w:val="•"/>
      <w:lvlJc w:val="left"/>
      <w:pPr>
        <w:ind w:left="4826" w:hanging="360"/>
      </w:pPr>
      <w:rPr>
        <w:rFonts w:hint="default"/>
        <w:lang w:val="fr-FR" w:eastAsia="en-US" w:bidi="ar-SA"/>
      </w:rPr>
    </w:lvl>
    <w:lvl w:ilvl="5" w:tplc="DC30B998">
      <w:numFmt w:val="bullet"/>
      <w:lvlText w:val="•"/>
      <w:lvlJc w:val="left"/>
      <w:pPr>
        <w:ind w:left="5643" w:hanging="360"/>
      </w:pPr>
      <w:rPr>
        <w:rFonts w:hint="default"/>
        <w:lang w:val="fr-FR" w:eastAsia="en-US" w:bidi="ar-SA"/>
      </w:rPr>
    </w:lvl>
    <w:lvl w:ilvl="6" w:tplc="8A94BBA2">
      <w:numFmt w:val="bullet"/>
      <w:lvlText w:val="•"/>
      <w:lvlJc w:val="left"/>
      <w:pPr>
        <w:ind w:left="6459" w:hanging="360"/>
      </w:pPr>
      <w:rPr>
        <w:rFonts w:hint="default"/>
        <w:lang w:val="fr-FR" w:eastAsia="en-US" w:bidi="ar-SA"/>
      </w:rPr>
    </w:lvl>
    <w:lvl w:ilvl="7" w:tplc="BF20C9C2">
      <w:numFmt w:val="bullet"/>
      <w:lvlText w:val="•"/>
      <w:lvlJc w:val="left"/>
      <w:pPr>
        <w:ind w:left="7276" w:hanging="360"/>
      </w:pPr>
      <w:rPr>
        <w:rFonts w:hint="default"/>
        <w:lang w:val="fr-FR" w:eastAsia="en-US" w:bidi="ar-SA"/>
      </w:rPr>
    </w:lvl>
    <w:lvl w:ilvl="8" w:tplc="B882EA0E">
      <w:numFmt w:val="bullet"/>
      <w:lvlText w:val="•"/>
      <w:lvlJc w:val="left"/>
      <w:pPr>
        <w:ind w:left="8093" w:hanging="360"/>
      </w:pPr>
      <w:rPr>
        <w:rFonts w:hint="default"/>
        <w:lang w:val="fr-FR" w:eastAsia="en-US" w:bidi="ar-SA"/>
      </w:rPr>
    </w:lvl>
  </w:abstractNum>
  <w:abstractNum w:abstractNumId="31" w15:restartNumberingAfterBreak="0">
    <w:nsid w:val="66313B52"/>
    <w:multiLevelType w:val="multilevel"/>
    <w:tmpl w:val="C9BCD71A"/>
    <w:lvl w:ilvl="0">
      <w:start w:val="4"/>
      <w:numFmt w:val="decimal"/>
      <w:lvlText w:val="%1"/>
      <w:lvlJc w:val="left"/>
      <w:pPr>
        <w:ind w:left="999" w:hanging="641"/>
      </w:pPr>
      <w:rPr>
        <w:rFonts w:hint="default"/>
        <w:lang w:val="fr-FR" w:eastAsia="en-US" w:bidi="ar-SA"/>
      </w:rPr>
    </w:lvl>
    <w:lvl w:ilvl="1">
      <w:start w:val="1"/>
      <w:numFmt w:val="decimal"/>
      <w:lvlText w:val="%1.%2"/>
      <w:lvlJc w:val="left"/>
      <w:pPr>
        <w:ind w:left="999" w:hanging="641"/>
      </w:pPr>
      <w:rPr>
        <w:rFonts w:ascii="Arial MT" w:eastAsia="Arial MT" w:hAnsi="Arial MT" w:cs="Arial MT" w:hint="default"/>
        <w:spacing w:val="-2"/>
        <w:w w:val="99"/>
        <w:sz w:val="20"/>
        <w:szCs w:val="20"/>
        <w:lang w:val="fr-FR" w:eastAsia="en-US" w:bidi="ar-SA"/>
      </w:rPr>
    </w:lvl>
    <w:lvl w:ilvl="2">
      <w:start w:val="1"/>
      <w:numFmt w:val="bullet"/>
      <w:lvlText w:val=""/>
      <w:lvlJc w:val="left"/>
      <w:pPr>
        <w:ind w:left="837" w:hanging="360"/>
      </w:pPr>
      <w:rPr>
        <w:rFonts w:ascii="Symbol" w:hAnsi="Symbol" w:hint="default"/>
      </w:rPr>
    </w:lvl>
    <w:lvl w:ilvl="3">
      <w:numFmt w:val="bullet"/>
      <w:lvlText w:val=""/>
      <w:lvlJc w:val="left"/>
      <w:pPr>
        <w:ind w:left="1548" w:hanging="360"/>
      </w:pPr>
      <w:rPr>
        <w:rFonts w:ascii="Wingdings" w:eastAsia="Wingdings" w:hAnsi="Wingdings" w:cs="Wingdings" w:hint="default"/>
        <w:w w:val="99"/>
        <w:sz w:val="20"/>
        <w:szCs w:val="20"/>
        <w:lang w:val="fr-FR" w:eastAsia="en-US" w:bidi="ar-SA"/>
      </w:rPr>
    </w:lvl>
    <w:lvl w:ilvl="4">
      <w:numFmt w:val="bullet"/>
      <w:lvlText w:val="•"/>
      <w:lvlJc w:val="left"/>
      <w:pPr>
        <w:ind w:left="3586" w:hanging="360"/>
      </w:pPr>
      <w:rPr>
        <w:rFonts w:hint="default"/>
        <w:lang w:val="fr-FR" w:eastAsia="en-US" w:bidi="ar-SA"/>
      </w:rPr>
    </w:lvl>
    <w:lvl w:ilvl="5">
      <w:numFmt w:val="bullet"/>
      <w:lvlText w:val="•"/>
      <w:lvlJc w:val="left"/>
      <w:pPr>
        <w:ind w:left="4609" w:hanging="360"/>
      </w:pPr>
      <w:rPr>
        <w:rFonts w:hint="default"/>
        <w:lang w:val="fr-FR" w:eastAsia="en-US" w:bidi="ar-SA"/>
      </w:rPr>
    </w:lvl>
    <w:lvl w:ilvl="6">
      <w:numFmt w:val="bullet"/>
      <w:lvlText w:val="•"/>
      <w:lvlJc w:val="left"/>
      <w:pPr>
        <w:ind w:left="5633" w:hanging="360"/>
      </w:pPr>
      <w:rPr>
        <w:rFonts w:hint="default"/>
        <w:lang w:val="fr-FR" w:eastAsia="en-US" w:bidi="ar-SA"/>
      </w:rPr>
    </w:lvl>
    <w:lvl w:ilvl="7">
      <w:numFmt w:val="bullet"/>
      <w:lvlText w:val="•"/>
      <w:lvlJc w:val="left"/>
      <w:pPr>
        <w:ind w:left="6656" w:hanging="360"/>
      </w:pPr>
      <w:rPr>
        <w:rFonts w:hint="default"/>
        <w:lang w:val="fr-FR" w:eastAsia="en-US" w:bidi="ar-SA"/>
      </w:rPr>
    </w:lvl>
    <w:lvl w:ilvl="8">
      <w:numFmt w:val="bullet"/>
      <w:lvlText w:val="•"/>
      <w:lvlJc w:val="left"/>
      <w:pPr>
        <w:ind w:left="7679" w:hanging="360"/>
      </w:pPr>
      <w:rPr>
        <w:rFonts w:hint="default"/>
        <w:lang w:val="fr-FR" w:eastAsia="en-US" w:bidi="ar-SA"/>
      </w:rPr>
    </w:lvl>
  </w:abstractNum>
  <w:abstractNum w:abstractNumId="32" w15:restartNumberingAfterBreak="0">
    <w:nsid w:val="702D44A2"/>
    <w:multiLevelType w:val="hybridMultilevel"/>
    <w:tmpl w:val="714E1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7727B3"/>
    <w:multiLevelType w:val="multilevel"/>
    <w:tmpl w:val="5FEC5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9005546">
    <w:abstractNumId w:val="14"/>
  </w:num>
  <w:num w:numId="2" w16cid:durableId="595288422">
    <w:abstractNumId w:val="17"/>
  </w:num>
  <w:num w:numId="3" w16cid:durableId="26876030">
    <w:abstractNumId w:val="30"/>
  </w:num>
  <w:num w:numId="4" w16cid:durableId="1112483106">
    <w:abstractNumId w:val="27"/>
  </w:num>
  <w:num w:numId="5" w16cid:durableId="1487622963">
    <w:abstractNumId w:val="8"/>
  </w:num>
  <w:num w:numId="6" w16cid:durableId="1734892930">
    <w:abstractNumId w:val="9"/>
  </w:num>
  <w:num w:numId="7" w16cid:durableId="1588342899">
    <w:abstractNumId w:val="15"/>
  </w:num>
  <w:num w:numId="8" w16cid:durableId="1265311384">
    <w:abstractNumId w:val="3"/>
  </w:num>
  <w:num w:numId="9" w16cid:durableId="998188383">
    <w:abstractNumId w:val="26"/>
  </w:num>
  <w:num w:numId="10" w16cid:durableId="644285347">
    <w:abstractNumId w:val="29"/>
  </w:num>
  <w:num w:numId="11" w16cid:durableId="769667702">
    <w:abstractNumId w:val="1"/>
  </w:num>
  <w:num w:numId="12" w16cid:durableId="220530532">
    <w:abstractNumId w:val="2"/>
  </w:num>
  <w:num w:numId="13" w16cid:durableId="948195118">
    <w:abstractNumId w:val="28"/>
  </w:num>
  <w:num w:numId="14" w16cid:durableId="141192760">
    <w:abstractNumId w:val="0"/>
  </w:num>
  <w:num w:numId="15" w16cid:durableId="29689966">
    <w:abstractNumId w:val="25"/>
  </w:num>
  <w:num w:numId="16" w16cid:durableId="1624773711">
    <w:abstractNumId w:val="32"/>
  </w:num>
  <w:num w:numId="17" w16cid:durableId="1745293863">
    <w:abstractNumId w:val="12"/>
  </w:num>
  <w:num w:numId="18" w16cid:durableId="1063139441">
    <w:abstractNumId w:val="18"/>
  </w:num>
  <w:num w:numId="19" w16cid:durableId="66997134">
    <w:abstractNumId w:val="11"/>
  </w:num>
  <w:num w:numId="20" w16cid:durableId="226110730">
    <w:abstractNumId w:val="7"/>
  </w:num>
  <w:num w:numId="21" w16cid:durableId="332345556">
    <w:abstractNumId w:val="31"/>
  </w:num>
  <w:num w:numId="22" w16cid:durableId="1222136705">
    <w:abstractNumId w:val="22"/>
  </w:num>
  <w:num w:numId="23" w16cid:durableId="615721284">
    <w:abstractNumId w:val="21"/>
  </w:num>
  <w:num w:numId="24" w16cid:durableId="701173003">
    <w:abstractNumId w:val="20"/>
  </w:num>
  <w:num w:numId="25" w16cid:durableId="718896033">
    <w:abstractNumId w:val="4"/>
  </w:num>
  <w:num w:numId="26" w16cid:durableId="2110733630">
    <w:abstractNumId w:val="13"/>
  </w:num>
  <w:num w:numId="27" w16cid:durableId="1321932398">
    <w:abstractNumId w:val="24"/>
  </w:num>
  <w:num w:numId="28" w16cid:durableId="921377594">
    <w:abstractNumId w:val="19"/>
  </w:num>
  <w:num w:numId="29" w16cid:durableId="1084381776">
    <w:abstractNumId w:val="6"/>
  </w:num>
  <w:num w:numId="30" w16cid:durableId="1971671781">
    <w:abstractNumId w:val="5"/>
  </w:num>
  <w:num w:numId="31" w16cid:durableId="1496603678">
    <w:abstractNumId w:val="16"/>
  </w:num>
  <w:num w:numId="32" w16cid:durableId="1030301065">
    <w:abstractNumId w:val="23"/>
  </w:num>
  <w:num w:numId="33" w16cid:durableId="1843811389">
    <w:abstractNumId w:val="33"/>
  </w:num>
  <w:num w:numId="34" w16cid:durableId="202324083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orence FERRET">
    <w15:presenceInfo w15:providerId="AD" w15:userId="S::florence.ferret@sorbonne-paris-nord.fr::8a4bc6ba-88a4-4008-8660-699d3758fe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012"/>
    <w:rsid w:val="00005B9F"/>
    <w:rsid w:val="000156AE"/>
    <w:rsid w:val="000346A8"/>
    <w:rsid w:val="00042B61"/>
    <w:rsid w:val="00055A0B"/>
    <w:rsid w:val="0005709A"/>
    <w:rsid w:val="00057FFB"/>
    <w:rsid w:val="000626D8"/>
    <w:rsid w:val="00080B7E"/>
    <w:rsid w:val="00080D59"/>
    <w:rsid w:val="000C1DC6"/>
    <w:rsid w:val="000F2012"/>
    <w:rsid w:val="000F4D6F"/>
    <w:rsid w:val="000F6D1D"/>
    <w:rsid w:val="00101BDB"/>
    <w:rsid w:val="00114D84"/>
    <w:rsid w:val="00122ED6"/>
    <w:rsid w:val="00136A99"/>
    <w:rsid w:val="001506CA"/>
    <w:rsid w:val="0015285A"/>
    <w:rsid w:val="00165C77"/>
    <w:rsid w:val="0017773C"/>
    <w:rsid w:val="001B4FEE"/>
    <w:rsid w:val="001D2D8A"/>
    <w:rsid w:val="001E1F46"/>
    <w:rsid w:val="001F22D1"/>
    <w:rsid w:val="002042B5"/>
    <w:rsid w:val="00207B83"/>
    <w:rsid w:val="002267BB"/>
    <w:rsid w:val="00265F88"/>
    <w:rsid w:val="0026791C"/>
    <w:rsid w:val="00276487"/>
    <w:rsid w:val="00287E47"/>
    <w:rsid w:val="00290366"/>
    <w:rsid w:val="00295288"/>
    <w:rsid w:val="002A21C0"/>
    <w:rsid w:val="002A77D1"/>
    <w:rsid w:val="002B0590"/>
    <w:rsid w:val="002B065B"/>
    <w:rsid w:val="002B32AD"/>
    <w:rsid w:val="002C63B0"/>
    <w:rsid w:val="002C7B63"/>
    <w:rsid w:val="002D50D3"/>
    <w:rsid w:val="002E07C0"/>
    <w:rsid w:val="002E358E"/>
    <w:rsid w:val="002F7FEF"/>
    <w:rsid w:val="003149F6"/>
    <w:rsid w:val="00336E75"/>
    <w:rsid w:val="00340F3D"/>
    <w:rsid w:val="003422CD"/>
    <w:rsid w:val="00344734"/>
    <w:rsid w:val="00354992"/>
    <w:rsid w:val="0036320A"/>
    <w:rsid w:val="0036777F"/>
    <w:rsid w:val="003736C5"/>
    <w:rsid w:val="00374958"/>
    <w:rsid w:val="003778E4"/>
    <w:rsid w:val="00377B57"/>
    <w:rsid w:val="003907FB"/>
    <w:rsid w:val="00390ACD"/>
    <w:rsid w:val="003A3ACD"/>
    <w:rsid w:val="003F2144"/>
    <w:rsid w:val="003F3FA2"/>
    <w:rsid w:val="003F5F94"/>
    <w:rsid w:val="004124C8"/>
    <w:rsid w:val="0042549A"/>
    <w:rsid w:val="00433EBD"/>
    <w:rsid w:val="00442985"/>
    <w:rsid w:val="00442FDF"/>
    <w:rsid w:val="004511F0"/>
    <w:rsid w:val="00473323"/>
    <w:rsid w:val="00485F67"/>
    <w:rsid w:val="00495ADD"/>
    <w:rsid w:val="004A5D74"/>
    <w:rsid w:val="004A7896"/>
    <w:rsid w:val="004C5342"/>
    <w:rsid w:val="004D02C7"/>
    <w:rsid w:val="004D33EF"/>
    <w:rsid w:val="004E3B2F"/>
    <w:rsid w:val="004F067E"/>
    <w:rsid w:val="004F7515"/>
    <w:rsid w:val="00501659"/>
    <w:rsid w:val="00507290"/>
    <w:rsid w:val="00520810"/>
    <w:rsid w:val="00522B06"/>
    <w:rsid w:val="00525B2F"/>
    <w:rsid w:val="00541683"/>
    <w:rsid w:val="00550465"/>
    <w:rsid w:val="00550534"/>
    <w:rsid w:val="005603D9"/>
    <w:rsid w:val="005630AC"/>
    <w:rsid w:val="005671CD"/>
    <w:rsid w:val="00573B7F"/>
    <w:rsid w:val="00581D8E"/>
    <w:rsid w:val="00582DF4"/>
    <w:rsid w:val="00587907"/>
    <w:rsid w:val="00587A78"/>
    <w:rsid w:val="005911E5"/>
    <w:rsid w:val="00591285"/>
    <w:rsid w:val="0059483A"/>
    <w:rsid w:val="00597BA8"/>
    <w:rsid w:val="005C0624"/>
    <w:rsid w:val="005C1788"/>
    <w:rsid w:val="005E04E3"/>
    <w:rsid w:val="006009E1"/>
    <w:rsid w:val="0062109E"/>
    <w:rsid w:val="00625AB8"/>
    <w:rsid w:val="0062750B"/>
    <w:rsid w:val="00630D8B"/>
    <w:rsid w:val="006503F8"/>
    <w:rsid w:val="00673F8C"/>
    <w:rsid w:val="006B3BFF"/>
    <w:rsid w:val="006B5433"/>
    <w:rsid w:val="006C6822"/>
    <w:rsid w:val="006E05CF"/>
    <w:rsid w:val="006E5A2F"/>
    <w:rsid w:val="006F7A1D"/>
    <w:rsid w:val="007124B7"/>
    <w:rsid w:val="00722AB9"/>
    <w:rsid w:val="00760253"/>
    <w:rsid w:val="0076131E"/>
    <w:rsid w:val="00780723"/>
    <w:rsid w:val="00781511"/>
    <w:rsid w:val="0078348D"/>
    <w:rsid w:val="00794976"/>
    <w:rsid w:val="00796CCE"/>
    <w:rsid w:val="007D4BFA"/>
    <w:rsid w:val="007F5F4E"/>
    <w:rsid w:val="008171A5"/>
    <w:rsid w:val="0082106D"/>
    <w:rsid w:val="00830875"/>
    <w:rsid w:val="0085743A"/>
    <w:rsid w:val="00883AE3"/>
    <w:rsid w:val="008A3CFA"/>
    <w:rsid w:val="008B4D5E"/>
    <w:rsid w:val="008D48B7"/>
    <w:rsid w:val="008E4270"/>
    <w:rsid w:val="008E592A"/>
    <w:rsid w:val="00906509"/>
    <w:rsid w:val="00914BA5"/>
    <w:rsid w:val="00930AE7"/>
    <w:rsid w:val="00932B1F"/>
    <w:rsid w:val="009476D1"/>
    <w:rsid w:val="009520BB"/>
    <w:rsid w:val="00952942"/>
    <w:rsid w:val="00962D5A"/>
    <w:rsid w:val="00967639"/>
    <w:rsid w:val="00971A4D"/>
    <w:rsid w:val="00972760"/>
    <w:rsid w:val="0097310A"/>
    <w:rsid w:val="009732B5"/>
    <w:rsid w:val="0097434D"/>
    <w:rsid w:val="00982455"/>
    <w:rsid w:val="009858B6"/>
    <w:rsid w:val="009930D8"/>
    <w:rsid w:val="009A466E"/>
    <w:rsid w:val="009A4CA2"/>
    <w:rsid w:val="009B0AA8"/>
    <w:rsid w:val="009C1ED3"/>
    <w:rsid w:val="009C6218"/>
    <w:rsid w:val="009D2ED6"/>
    <w:rsid w:val="009E32E3"/>
    <w:rsid w:val="00A10C83"/>
    <w:rsid w:val="00A12353"/>
    <w:rsid w:val="00A2373D"/>
    <w:rsid w:val="00A31E1A"/>
    <w:rsid w:val="00A430E0"/>
    <w:rsid w:val="00A47561"/>
    <w:rsid w:val="00A47D6A"/>
    <w:rsid w:val="00A57E35"/>
    <w:rsid w:val="00A62AB6"/>
    <w:rsid w:val="00A75F7B"/>
    <w:rsid w:val="00A8166B"/>
    <w:rsid w:val="00A84652"/>
    <w:rsid w:val="00A850E8"/>
    <w:rsid w:val="00A94BE0"/>
    <w:rsid w:val="00AC672C"/>
    <w:rsid w:val="00AD04DB"/>
    <w:rsid w:val="00AD1719"/>
    <w:rsid w:val="00AD35AE"/>
    <w:rsid w:val="00AD3958"/>
    <w:rsid w:val="00AE673B"/>
    <w:rsid w:val="00AE77BE"/>
    <w:rsid w:val="00AF1A5E"/>
    <w:rsid w:val="00AF58AB"/>
    <w:rsid w:val="00B02964"/>
    <w:rsid w:val="00B0380A"/>
    <w:rsid w:val="00B14FEB"/>
    <w:rsid w:val="00B16447"/>
    <w:rsid w:val="00B210D7"/>
    <w:rsid w:val="00B21F44"/>
    <w:rsid w:val="00B35A93"/>
    <w:rsid w:val="00B54285"/>
    <w:rsid w:val="00B67DF8"/>
    <w:rsid w:val="00B871B0"/>
    <w:rsid w:val="00B87F11"/>
    <w:rsid w:val="00BA4BCA"/>
    <w:rsid w:val="00BB4A03"/>
    <w:rsid w:val="00BC60C4"/>
    <w:rsid w:val="00BD359B"/>
    <w:rsid w:val="00BE5505"/>
    <w:rsid w:val="00C053F7"/>
    <w:rsid w:val="00C165B0"/>
    <w:rsid w:val="00C3059B"/>
    <w:rsid w:val="00C32BAC"/>
    <w:rsid w:val="00C42931"/>
    <w:rsid w:val="00C54771"/>
    <w:rsid w:val="00C70C51"/>
    <w:rsid w:val="00C844EC"/>
    <w:rsid w:val="00C8542C"/>
    <w:rsid w:val="00C90391"/>
    <w:rsid w:val="00C93DBF"/>
    <w:rsid w:val="00CB5095"/>
    <w:rsid w:val="00CD6C84"/>
    <w:rsid w:val="00CD7115"/>
    <w:rsid w:val="00D00D92"/>
    <w:rsid w:val="00D17BFA"/>
    <w:rsid w:val="00D261A4"/>
    <w:rsid w:val="00D36543"/>
    <w:rsid w:val="00D43099"/>
    <w:rsid w:val="00D45763"/>
    <w:rsid w:val="00D4784C"/>
    <w:rsid w:val="00D64383"/>
    <w:rsid w:val="00D67845"/>
    <w:rsid w:val="00D90908"/>
    <w:rsid w:val="00D91616"/>
    <w:rsid w:val="00DA08DB"/>
    <w:rsid w:val="00DB0BDE"/>
    <w:rsid w:val="00DB3F96"/>
    <w:rsid w:val="00DC3845"/>
    <w:rsid w:val="00DD6F2A"/>
    <w:rsid w:val="00DE23F5"/>
    <w:rsid w:val="00DE26BD"/>
    <w:rsid w:val="00E13D1C"/>
    <w:rsid w:val="00E15A76"/>
    <w:rsid w:val="00E2531D"/>
    <w:rsid w:val="00E30ACF"/>
    <w:rsid w:val="00E3118E"/>
    <w:rsid w:val="00E34011"/>
    <w:rsid w:val="00E611D3"/>
    <w:rsid w:val="00E84535"/>
    <w:rsid w:val="00E8458A"/>
    <w:rsid w:val="00E9675C"/>
    <w:rsid w:val="00EA31F7"/>
    <w:rsid w:val="00F163D2"/>
    <w:rsid w:val="00F2100D"/>
    <w:rsid w:val="00F2466E"/>
    <w:rsid w:val="00F33E60"/>
    <w:rsid w:val="00F42AE1"/>
    <w:rsid w:val="00F43D57"/>
    <w:rsid w:val="00F45DC5"/>
    <w:rsid w:val="00F52F1B"/>
    <w:rsid w:val="00F70FE0"/>
    <w:rsid w:val="00F94441"/>
    <w:rsid w:val="00F96504"/>
    <w:rsid w:val="00FA366B"/>
    <w:rsid w:val="00FA799F"/>
    <w:rsid w:val="00FB2C5D"/>
    <w:rsid w:val="00FB3151"/>
    <w:rsid w:val="00FB6896"/>
    <w:rsid w:val="00FD246F"/>
    <w:rsid w:val="00FE59C6"/>
    <w:rsid w:val="00FF5E6C"/>
    <w:rsid w:val="07B3855D"/>
    <w:rsid w:val="10D63C3C"/>
    <w:rsid w:val="24E33E55"/>
    <w:rsid w:val="394022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F4F45"/>
  <w15:docId w15:val="{23F5A01D-7B13-4C78-AA8A-736A5604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spacing w:before="116"/>
      <w:ind w:left="118"/>
      <w:outlineLvl w:val="0"/>
    </w:pPr>
    <w:rPr>
      <w:rFonts w:ascii="Arial" w:eastAsia="Arial" w:hAnsi="Arial" w:cs="Arial"/>
      <w:b/>
      <w:bCs/>
      <w:sz w:val="20"/>
      <w:szCs w:val="20"/>
      <w:u w:val="single" w:color="000000"/>
    </w:rPr>
  </w:style>
  <w:style w:type="paragraph" w:styleId="Titre2">
    <w:name w:val="heading 2"/>
    <w:basedOn w:val="Normal"/>
    <w:next w:val="Normal"/>
    <w:link w:val="Titre2Car"/>
    <w:uiPriority w:val="9"/>
    <w:unhideWhenUsed/>
    <w:qFormat/>
    <w:rsid w:val="00D4576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pPr>
    <w:rPr>
      <w:rFonts w:asciiTheme="minorHAnsi" w:hAnsiTheme="minorHAnsi" w:cstheme="minorHAnsi"/>
      <w:b/>
      <w:bCs/>
      <w:caps/>
      <w:sz w:val="20"/>
      <w:szCs w:val="20"/>
    </w:rPr>
  </w:style>
  <w:style w:type="paragraph" w:styleId="TM2">
    <w:name w:val="toc 2"/>
    <w:basedOn w:val="Normal"/>
    <w:uiPriority w:val="39"/>
    <w:qFormat/>
    <w:pPr>
      <w:ind w:left="220"/>
    </w:pPr>
    <w:rPr>
      <w:rFonts w:asciiTheme="minorHAnsi" w:hAnsiTheme="minorHAnsi" w:cstheme="minorHAnsi"/>
      <w:smallCaps/>
      <w:sz w:val="20"/>
      <w:szCs w:val="20"/>
    </w:rPr>
  </w:style>
  <w:style w:type="paragraph" w:styleId="Corpsdetexte">
    <w:name w:val="Body Text"/>
    <w:basedOn w:val="Normal"/>
    <w:uiPriority w:val="1"/>
    <w:qFormat/>
    <w:pPr>
      <w:ind w:left="118"/>
    </w:pPr>
    <w:rPr>
      <w:sz w:val="20"/>
      <w:szCs w:val="20"/>
    </w:rPr>
  </w:style>
  <w:style w:type="paragraph" w:styleId="Titre">
    <w:name w:val="Title"/>
    <w:basedOn w:val="Normal"/>
    <w:uiPriority w:val="10"/>
    <w:qFormat/>
    <w:pPr>
      <w:spacing w:before="142"/>
      <w:ind w:left="1620" w:right="2040"/>
      <w:jc w:val="center"/>
    </w:pPr>
    <w:rPr>
      <w:rFonts w:ascii="Arial" w:eastAsia="Arial" w:hAnsi="Arial" w:cs="Arial"/>
      <w:b/>
      <w:bCs/>
      <w:sz w:val="28"/>
      <w:szCs w:val="28"/>
    </w:rPr>
  </w:style>
  <w:style w:type="paragraph" w:styleId="Paragraphedeliste">
    <w:name w:val="List Paragraph"/>
    <w:basedOn w:val="Normal"/>
    <w:uiPriority w:val="34"/>
    <w:qFormat/>
    <w:pPr>
      <w:ind w:left="838" w:hanging="360"/>
    </w:pPr>
  </w:style>
  <w:style w:type="paragraph" w:customStyle="1" w:styleId="TableParagraph">
    <w:name w:val="Table Paragraph"/>
    <w:basedOn w:val="Normal"/>
    <w:uiPriority w:val="1"/>
    <w:qFormat/>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pPr>
  </w:style>
  <w:style w:type="paragraph" w:styleId="Pieddepage">
    <w:name w:val="footer"/>
    <w:basedOn w:val="Normal"/>
    <w:link w:val="PieddepageCar"/>
    <w:uiPriority w:val="99"/>
    <w:unhideWhenUsed/>
    <w:rsid w:val="009C6218"/>
    <w:pPr>
      <w:tabs>
        <w:tab w:val="center" w:pos="4536"/>
        <w:tab w:val="right" w:pos="9072"/>
      </w:tabs>
    </w:pPr>
  </w:style>
  <w:style w:type="character" w:customStyle="1" w:styleId="PieddepageCar">
    <w:name w:val="Pied de page Car"/>
    <w:basedOn w:val="Policepardfaut"/>
    <w:link w:val="Pieddepage"/>
    <w:uiPriority w:val="99"/>
    <w:rsid w:val="009C6218"/>
    <w:rPr>
      <w:rFonts w:ascii="Arial MT" w:eastAsia="Arial MT" w:hAnsi="Arial MT" w:cs="Arial MT"/>
      <w:lang w:val="fr-FR"/>
    </w:rPr>
  </w:style>
  <w:style w:type="paragraph" w:styleId="Textedebulles">
    <w:name w:val="Balloon Text"/>
    <w:basedOn w:val="Normal"/>
    <w:link w:val="TextedebullesCar"/>
    <w:uiPriority w:val="99"/>
    <w:semiHidden/>
    <w:unhideWhenUsed/>
    <w:rsid w:val="001E1F4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1F46"/>
    <w:rPr>
      <w:rFonts w:ascii="Segoe UI" w:eastAsia="Arial MT" w:hAnsi="Segoe UI" w:cs="Segoe UI"/>
      <w:sz w:val="18"/>
      <w:szCs w:val="18"/>
      <w:lang w:val="fr-FR"/>
    </w:rPr>
  </w:style>
  <w:style w:type="paragraph" w:styleId="Rvision">
    <w:name w:val="Revision"/>
    <w:hidden/>
    <w:uiPriority w:val="99"/>
    <w:semiHidden/>
    <w:rsid w:val="009C1ED3"/>
    <w:pPr>
      <w:widowControl/>
      <w:autoSpaceDE/>
      <w:autoSpaceDN/>
    </w:pPr>
    <w:rPr>
      <w:rFonts w:ascii="Arial MT" w:eastAsia="Arial MT" w:hAnsi="Arial MT" w:cs="Arial MT"/>
      <w:lang w:val="fr-FR"/>
    </w:rPr>
  </w:style>
  <w:style w:type="paragraph" w:styleId="TM3">
    <w:name w:val="toc 3"/>
    <w:basedOn w:val="Normal"/>
    <w:next w:val="Normal"/>
    <w:autoRedefine/>
    <w:uiPriority w:val="39"/>
    <w:unhideWhenUsed/>
    <w:rsid w:val="008171A5"/>
    <w:pPr>
      <w:ind w:left="440"/>
    </w:pPr>
    <w:rPr>
      <w:rFonts w:asciiTheme="minorHAnsi" w:hAnsiTheme="minorHAnsi" w:cstheme="minorHAnsi"/>
      <w:i/>
      <w:iCs/>
      <w:sz w:val="20"/>
      <w:szCs w:val="20"/>
    </w:rPr>
  </w:style>
  <w:style w:type="paragraph" w:styleId="TM4">
    <w:name w:val="toc 4"/>
    <w:basedOn w:val="Normal"/>
    <w:next w:val="Normal"/>
    <w:autoRedefine/>
    <w:uiPriority w:val="39"/>
    <w:unhideWhenUsed/>
    <w:rsid w:val="008171A5"/>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8171A5"/>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8171A5"/>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8171A5"/>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8171A5"/>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8171A5"/>
    <w:pPr>
      <w:ind w:left="1760"/>
    </w:pPr>
    <w:rPr>
      <w:rFonts w:asciiTheme="minorHAnsi" w:hAnsiTheme="minorHAnsi" w:cstheme="minorHAnsi"/>
      <w:sz w:val="18"/>
      <w:szCs w:val="18"/>
    </w:rPr>
  </w:style>
  <w:style w:type="character" w:styleId="Lienhypertexte">
    <w:name w:val="Hyperlink"/>
    <w:basedOn w:val="Policepardfaut"/>
    <w:uiPriority w:val="99"/>
    <w:unhideWhenUsed/>
    <w:rsid w:val="008171A5"/>
    <w:rPr>
      <w:color w:val="0000FF" w:themeColor="hyperlink"/>
      <w:u w:val="single"/>
    </w:rPr>
  </w:style>
  <w:style w:type="character" w:styleId="Marquedecommentaire">
    <w:name w:val="annotation reference"/>
    <w:basedOn w:val="Policepardfaut"/>
    <w:uiPriority w:val="99"/>
    <w:semiHidden/>
    <w:unhideWhenUsed/>
    <w:rsid w:val="00E3118E"/>
    <w:rPr>
      <w:sz w:val="16"/>
      <w:szCs w:val="16"/>
    </w:rPr>
  </w:style>
  <w:style w:type="paragraph" w:styleId="Commentaire">
    <w:name w:val="annotation text"/>
    <w:basedOn w:val="Normal"/>
    <w:link w:val="CommentaireCar"/>
    <w:uiPriority w:val="99"/>
    <w:semiHidden/>
    <w:unhideWhenUsed/>
    <w:rsid w:val="00E3118E"/>
    <w:rPr>
      <w:sz w:val="20"/>
      <w:szCs w:val="20"/>
    </w:rPr>
  </w:style>
  <w:style w:type="character" w:customStyle="1" w:styleId="CommentaireCar">
    <w:name w:val="Commentaire Car"/>
    <w:basedOn w:val="Policepardfaut"/>
    <w:link w:val="Commentaire"/>
    <w:uiPriority w:val="99"/>
    <w:semiHidden/>
    <w:rsid w:val="00E3118E"/>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E3118E"/>
    <w:rPr>
      <w:b/>
      <w:bCs/>
    </w:rPr>
  </w:style>
  <w:style w:type="character" w:customStyle="1" w:styleId="ObjetducommentaireCar">
    <w:name w:val="Objet du commentaire Car"/>
    <w:basedOn w:val="CommentaireCar"/>
    <w:link w:val="Objetducommentaire"/>
    <w:uiPriority w:val="99"/>
    <w:semiHidden/>
    <w:rsid w:val="00E3118E"/>
    <w:rPr>
      <w:rFonts w:ascii="Arial MT" w:eastAsia="Arial MT" w:hAnsi="Arial MT" w:cs="Arial MT"/>
      <w:b/>
      <w:bCs/>
      <w:sz w:val="20"/>
      <w:szCs w:val="20"/>
      <w:lang w:val="fr-FR"/>
    </w:rPr>
  </w:style>
  <w:style w:type="paragraph" w:customStyle="1" w:styleId="Default">
    <w:name w:val="Default"/>
    <w:rsid w:val="009520BB"/>
    <w:pPr>
      <w:widowControl/>
      <w:adjustRightInd w:val="0"/>
    </w:pPr>
    <w:rPr>
      <w:rFonts w:ascii="Corbel" w:hAnsi="Corbel" w:cs="Corbel"/>
      <w:color w:val="000000"/>
      <w:sz w:val="24"/>
      <w:szCs w:val="24"/>
      <w:lang w:val="fr-FR"/>
    </w:rPr>
  </w:style>
  <w:style w:type="character" w:styleId="Numrodepage">
    <w:name w:val="page number"/>
    <w:basedOn w:val="Policepardfaut"/>
    <w:uiPriority w:val="99"/>
    <w:semiHidden/>
    <w:unhideWhenUsed/>
    <w:rsid w:val="009520BB"/>
  </w:style>
  <w:style w:type="paragraph" w:styleId="NormalWeb">
    <w:name w:val="Normal (Web)"/>
    <w:basedOn w:val="Normal"/>
    <w:uiPriority w:val="99"/>
    <w:unhideWhenUsed/>
    <w:rsid w:val="00F9650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D45763"/>
    <w:rPr>
      <w:rFonts w:asciiTheme="majorHAnsi" w:eastAsiaTheme="majorEastAsia" w:hAnsiTheme="majorHAnsi" w:cstheme="majorBidi"/>
      <w:color w:val="365F91" w:themeColor="accent1" w:themeShade="BF"/>
      <w:sz w:val="26"/>
      <w:szCs w:val="26"/>
      <w:lang w:val="fr-FR"/>
    </w:rPr>
  </w:style>
  <w:style w:type="character" w:styleId="Mentionnonrsolue">
    <w:name w:val="Unresolved Mention"/>
    <w:basedOn w:val="Policepardfaut"/>
    <w:uiPriority w:val="99"/>
    <w:semiHidden/>
    <w:unhideWhenUsed/>
    <w:rsid w:val="00541683"/>
    <w:rPr>
      <w:color w:val="605E5C"/>
      <w:shd w:val="clear" w:color="auto" w:fill="E1DFDD"/>
    </w:rPr>
  </w:style>
  <w:style w:type="character" w:styleId="lev">
    <w:name w:val="Strong"/>
    <w:basedOn w:val="Policepardfaut"/>
    <w:uiPriority w:val="22"/>
    <w:qFormat/>
    <w:rsid w:val="00BE5505"/>
    <w:rPr>
      <w:b/>
      <w:bCs/>
    </w:rPr>
  </w:style>
  <w:style w:type="paragraph" w:styleId="En-ttedetabledesmatires">
    <w:name w:val="TOC Heading"/>
    <w:basedOn w:val="Titre1"/>
    <w:next w:val="Normal"/>
    <w:uiPriority w:val="39"/>
    <w:unhideWhenUsed/>
    <w:qFormat/>
    <w:rsid w:val="0078348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u w:val="non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17366">
      <w:bodyDiv w:val="1"/>
      <w:marLeft w:val="0"/>
      <w:marRight w:val="0"/>
      <w:marTop w:val="0"/>
      <w:marBottom w:val="0"/>
      <w:divBdr>
        <w:top w:val="none" w:sz="0" w:space="0" w:color="auto"/>
        <w:left w:val="none" w:sz="0" w:space="0" w:color="auto"/>
        <w:bottom w:val="none" w:sz="0" w:space="0" w:color="auto"/>
        <w:right w:val="none" w:sz="0" w:space="0" w:color="auto"/>
      </w:divBdr>
      <w:divsChild>
        <w:div w:id="2028749863">
          <w:marLeft w:val="0"/>
          <w:marRight w:val="0"/>
          <w:marTop w:val="0"/>
          <w:marBottom w:val="0"/>
          <w:divBdr>
            <w:top w:val="none" w:sz="0" w:space="0" w:color="auto"/>
            <w:left w:val="none" w:sz="0" w:space="0" w:color="auto"/>
            <w:bottom w:val="none" w:sz="0" w:space="0" w:color="auto"/>
            <w:right w:val="none" w:sz="0" w:space="0" w:color="auto"/>
          </w:divBdr>
          <w:divsChild>
            <w:div w:id="1317564467">
              <w:marLeft w:val="0"/>
              <w:marRight w:val="0"/>
              <w:marTop w:val="0"/>
              <w:marBottom w:val="0"/>
              <w:divBdr>
                <w:top w:val="none" w:sz="0" w:space="0" w:color="auto"/>
                <w:left w:val="none" w:sz="0" w:space="0" w:color="auto"/>
                <w:bottom w:val="none" w:sz="0" w:space="0" w:color="auto"/>
                <w:right w:val="none" w:sz="0" w:space="0" w:color="auto"/>
              </w:divBdr>
              <w:divsChild>
                <w:div w:id="131093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507013">
      <w:bodyDiv w:val="1"/>
      <w:marLeft w:val="0"/>
      <w:marRight w:val="0"/>
      <w:marTop w:val="0"/>
      <w:marBottom w:val="0"/>
      <w:divBdr>
        <w:top w:val="none" w:sz="0" w:space="0" w:color="auto"/>
        <w:left w:val="none" w:sz="0" w:space="0" w:color="auto"/>
        <w:bottom w:val="none" w:sz="0" w:space="0" w:color="auto"/>
        <w:right w:val="none" w:sz="0" w:space="0" w:color="auto"/>
      </w:divBdr>
    </w:div>
    <w:div w:id="853494741">
      <w:bodyDiv w:val="1"/>
      <w:marLeft w:val="0"/>
      <w:marRight w:val="0"/>
      <w:marTop w:val="0"/>
      <w:marBottom w:val="0"/>
      <w:divBdr>
        <w:top w:val="none" w:sz="0" w:space="0" w:color="auto"/>
        <w:left w:val="none" w:sz="0" w:space="0" w:color="auto"/>
        <w:bottom w:val="none" w:sz="0" w:space="0" w:color="auto"/>
        <w:right w:val="none" w:sz="0" w:space="0" w:color="auto"/>
      </w:divBdr>
    </w:div>
    <w:div w:id="938177718">
      <w:bodyDiv w:val="1"/>
      <w:marLeft w:val="0"/>
      <w:marRight w:val="0"/>
      <w:marTop w:val="0"/>
      <w:marBottom w:val="0"/>
      <w:divBdr>
        <w:top w:val="none" w:sz="0" w:space="0" w:color="auto"/>
        <w:left w:val="none" w:sz="0" w:space="0" w:color="auto"/>
        <w:bottom w:val="none" w:sz="0" w:space="0" w:color="auto"/>
        <w:right w:val="none" w:sz="0" w:space="0" w:color="auto"/>
      </w:divBdr>
    </w:div>
    <w:div w:id="1684015873">
      <w:bodyDiv w:val="1"/>
      <w:marLeft w:val="0"/>
      <w:marRight w:val="0"/>
      <w:marTop w:val="0"/>
      <w:marBottom w:val="0"/>
      <w:divBdr>
        <w:top w:val="none" w:sz="0" w:space="0" w:color="auto"/>
        <w:left w:val="none" w:sz="0" w:space="0" w:color="auto"/>
        <w:bottom w:val="none" w:sz="0" w:space="0" w:color="auto"/>
        <w:right w:val="none" w:sz="0" w:space="0" w:color="auto"/>
      </w:divBdr>
    </w:div>
    <w:div w:id="1928730778">
      <w:bodyDiv w:val="1"/>
      <w:marLeft w:val="0"/>
      <w:marRight w:val="0"/>
      <w:marTop w:val="0"/>
      <w:marBottom w:val="0"/>
      <w:divBdr>
        <w:top w:val="none" w:sz="0" w:space="0" w:color="auto"/>
        <w:left w:val="none" w:sz="0" w:space="0" w:color="auto"/>
        <w:bottom w:val="none" w:sz="0" w:space="0" w:color="auto"/>
        <w:right w:val="none" w:sz="0" w:space="0" w:color="auto"/>
      </w:divBdr>
    </w:div>
    <w:div w:id="1968243499">
      <w:bodyDiv w:val="1"/>
      <w:marLeft w:val="0"/>
      <w:marRight w:val="0"/>
      <w:marTop w:val="0"/>
      <w:marBottom w:val="0"/>
      <w:divBdr>
        <w:top w:val="none" w:sz="0" w:space="0" w:color="auto"/>
        <w:left w:val="none" w:sz="0" w:space="0" w:color="auto"/>
        <w:bottom w:val="none" w:sz="0" w:space="0" w:color="auto"/>
        <w:right w:val="none" w:sz="0" w:space="0" w:color="auto"/>
      </w:divBdr>
      <w:divsChild>
        <w:div w:id="156574679">
          <w:marLeft w:val="0"/>
          <w:marRight w:val="0"/>
          <w:marTop w:val="0"/>
          <w:marBottom w:val="0"/>
          <w:divBdr>
            <w:top w:val="none" w:sz="0" w:space="0" w:color="auto"/>
            <w:left w:val="none" w:sz="0" w:space="0" w:color="auto"/>
            <w:bottom w:val="none" w:sz="0" w:space="0" w:color="auto"/>
            <w:right w:val="none" w:sz="0" w:space="0" w:color="auto"/>
          </w:divBdr>
          <w:divsChild>
            <w:div w:id="1158230029">
              <w:marLeft w:val="0"/>
              <w:marRight w:val="0"/>
              <w:marTop w:val="0"/>
              <w:marBottom w:val="0"/>
              <w:divBdr>
                <w:top w:val="none" w:sz="0" w:space="0" w:color="auto"/>
                <w:left w:val="none" w:sz="0" w:space="0" w:color="auto"/>
                <w:bottom w:val="none" w:sz="0" w:space="0" w:color="auto"/>
                <w:right w:val="none" w:sz="0" w:space="0" w:color="auto"/>
              </w:divBdr>
              <w:divsChild>
                <w:div w:id="46832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oraccle.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if.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193014D0768B408B85AA286EC4E18E" ma:contentTypeVersion="16" ma:contentTypeDescription="Crée un document." ma:contentTypeScope="" ma:versionID="5823bd71e5809ec832097fd545b5e57d">
  <xsd:schema xmlns:xsd="http://www.w3.org/2001/XMLSchema" xmlns:xs="http://www.w3.org/2001/XMLSchema" xmlns:p="http://schemas.microsoft.com/office/2006/metadata/properties" xmlns:ns3="de0ed073-7587-4f42-8f22-e8027720f32d" xmlns:ns4="034a2e46-23f3-4e6e-afbe-db263016e814" targetNamespace="http://schemas.microsoft.com/office/2006/metadata/properties" ma:root="true" ma:fieldsID="e82ac428654f0fc48947837e74ba48f1" ns3:_="" ns4:_="">
    <xsd:import namespace="de0ed073-7587-4f42-8f22-e8027720f32d"/>
    <xsd:import namespace="034a2e46-23f3-4e6e-afbe-db263016e814"/>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BillingMetadata"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ed073-7587-4f42-8f22-e8027720f3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4a2e46-23f3-4e6e-afbe-db263016e81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SharingHintHash" ma:index="13"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e0ed073-7587-4f42-8f22-e8027720f3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47AF-00EF-4B61-9D36-7BB29FDD6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ed073-7587-4f42-8f22-e8027720f32d"/>
    <ds:schemaRef ds:uri="034a2e46-23f3-4e6e-afbe-db263016e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1B609F-78F6-4B1F-A4CC-7A1B8BD3FFB0}">
  <ds:schemaRefs>
    <ds:schemaRef ds:uri="http://schemas.microsoft.com/sharepoint/v3/contenttype/forms"/>
  </ds:schemaRefs>
</ds:datastoreItem>
</file>

<file path=customXml/itemProps3.xml><?xml version="1.0" encoding="utf-8"?>
<ds:datastoreItem xmlns:ds="http://schemas.openxmlformats.org/officeDocument/2006/customXml" ds:itemID="{010E2A99-FC1D-4C03-8871-6E544D9D2562}">
  <ds:schemaRefs>
    <ds:schemaRef ds:uri="http://schemas.microsoft.com/office/2006/metadata/properties"/>
    <ds:schemaRef ds:uri="http://schemas.microsoft.com/office/infopath/2007/PartnerControls"/>
    <ds:schemaRef ds:uri="de0ed073-7587-4f42-8f22-e8027720f32d"/>
  </ds:schemaRefs>
</ds:datastoreItem>
</file>

<file path=customXml/itemProps4.xml><?xml version="1.0" encoding="utf-8"?>
<ds:datastoreItem xmlns:ds="http://schemas.openxmlformats.org/officeDocument/2006/customXml" ds:itemID="{1311014D-B1A9-409D-AF7A-514147D5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1641</Words>
  <Characters>9028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Microsoft Word - 4-CCTP.docx</vt:lpstr>
    </vt:vector>
  </TitlesOfParts>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- 4-CCTP.docx</dc:title>
  <dc:subject/>
  <dc:creator>amira.kadi</dc:creator>
  <cp:keywords/>
  <dc:description/>
  <cp:lastModifiedBy>Olivia SAYWELL</cp:lastModifiedBy>
  <cp:revision>6</cp:revision>
  <cp:lastPrinted>2025-09-15T09:50:00Z</cp:lastPrinted>
  <dcterms:created xsi:type="dcterms:W3CDTF">2025-09-17T14:23:00Z</dcterms:created>
  <dcterms:modified xsi:type="dcterms:W3CDTF">2025-09-17T14:25:00Z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2020-05-18T00:00:00Z</vt:filetime>
  </property>
  <property fmtid="{D5CDD505-2E9C-101B-9397-08002B2CF9AE}" pid="3" name="LastSaved">
    <vt:filetime>2024-03-05T00:00:00Z</vt:filetime>
  </property>
  <property fmtid="{D5CDD505-2E9C-101B-9397-08002B2CF9AE}" pid="4" name="ContentTypeId">
    <vt:lpwstr>0x010100F0193014D0768B408B85AA286EC4E18E</vt:lpwstr>
  </property>
  <property fmtid="{D5CDD505-2E9C-101B-9397-08002B2CF9AE}" pid="5" name="MSIP_Label_d5c20be7-c3a5-46e3-9158-fa8a02ce2395_Enabled">
    <vt:lpwstr>true</vt:lpwstr>
  </property>
  <property fmtid="{D5CDD505-2E9C-101B-9397-08002B2CF9AE}" pid="6" name="MSIP_Label_d5c20be7-c3a5-46e3-9158-fa8a02ce2395_SetDate">
    <vt:lpwstr>2025-09-16T13:21:34Z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9aa0a1c1-b47c-4ae1-8f23-2b8aa434a674</vt:lpwstr>
  </property>
  <property fmtid="{D5CDD505-2E9C-101B-9397-08002B2CF9AE}" pid="11" name="MSIP_Label_d5c20be7-c3a5-46e3-9158-fa8a02ce2395_ContentBits">
    <vt:lpwstr>0</vt:lpwstr>
  </property>
</Properties>
</file>