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Spec="center" w:tblpY="195"/>
        <w:tblW w:w="0" w:type="auto"/>
        <w:tblLayout w:type="fixed"/>
        <w:tblCellMar>
          <w:left w:w="70" w:type="dxa"/>
          <w:right w:w="70" w:type="dxa"/>
        </w:tblCellMar>
        <w:tblLook w:val="0000" w:firstRow="0" w:lastRow="0" w:firstColumn="0" w:lastColumn="0" w:noHBand="0" w:noVBand="0"/>
      </w:tblPr>
      <w:tblGrid>
        <w:gridCol w:w="433"/>
        <w:gridCol w:w="550"/>
        <w:gridCol w:w="568"/>
        <w:gridCol w:w="566"/>
        <w:gridCol w:w="2251"/>
        <w:gridCol w:w="573"/>
        <w:gridCol w:w="566"/>
        <w:gridCol w:w="568"/>
        <w:gridCol w:w="566"/>
      </w:tblGrid>
      <w:tr w:rsidR="00645D5A" w:rsidRPr="008219CF" w:rsidDel="00BD66A6" w14:paraId="5B073E13" w14:textId="31C14F65" w:rsidTr="00645D5A">
        <w:trPr>
          <w:cantSplit/>
          <w:del w:id="0" w:author="SAUSSET MAXIME ASC NIV 1 OT" w:date="2025-10-03T10:32:00Z"/>
        </w:trPr>
        <w:tc>
          <w:tcPr>
            <w:tcW w:w="433" w:type="dxa"/>
            <w:tcBorders>
              <w:top w:val="single" w:sz="12" w:space="0" w:color="auto"/>
              <w:left w:val="single" w:sz="12" w:space="0" w:color="auto"/>
              <w:bottom w:val="single" w:sz="12" w:space="0" w:color="auto"/>
              <w:right w:val="single" w:sz="12" w:space="0" w:color="auto"/>
            </w:tcBorders>
          </w:tcPr>
          <w:p w14:paraId="5C547984" w14:textId="45A82F94" w:rsidR="00645D5A" w:rsidRPr="008219CF" w:rsidDel="00BD66A6" w:rsidRDefault="000205E0" w:rsidP="00645D5A">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del w:id="1" w:author="SAUSSET MAXIME ASC NIV 1 OT" w:date="2025-10-03T10:32:00Z"/>
                <w:moveFrom w:id="2" w:author="SAUSSET MAXIME ASC NIV 1 OT" w:date="2025-10-03T09:14:00Z"/>
                <w:rFonts w:ascii="Arial" w:hAnsi="Arial" w:cs="Arial"/>
                <w:b/>
                <w:sz w:val="20"/>
                <w:szCs w:val="20"/>
              </w:rPr>
            </w:pPr>
            <w:moveFromRangeStart w:id="3" w:author="SAUSSET MAXIME ASC NIV 1 OT" w:date="2025-10-03T09:14:00Z" w:name="move210375297"/>
            <w:moveFrom w:id="4" w:author="SAUSSET MAXIME ASC NIV 1 OT" w:date="2025-10-03T09:14:00Z">
              <w:del w:id="5" w:author="SAUSSET MAXIME ASC NIV 1 OT" w:date="2025-10-03T10:32:00Z">
                <w:r w:rsidDel="00BD66A6">
                  <w:rPr>
                    <w:rFonts w:ascii="Arial" w:hAnsi="Arial" w:cs="Arial"/>
                    <w:b/>
                    <w:sz w:val="20"/>
                    <w:szCs w:val="20"/>
                  </w:rPr>
                  <w:delText>2</w:delText>
                </w:r>
              </w:del>
            </w:moveFrom>
          </w:p>
        </w:tc>
        <w:tc>
          <w:tcPr>
            <w:tcW w:w="550" w:type="dxa"/>
            <w:tcBorders>
              <w:top w:val="single" w:sz="12" w:space="0" w:color="auto"/>
              <w:bottom w:val="single" w:sz="12" w:space="0" w:color="auto"/>
              <w:right w:val="single" w:sz="12" w:space="0" w:color="auto"/>
            </w:tcBorders>
          </w:tcPr>
          <w:p w14:paraId="2FC6A58E" w14:textId="603609BF" w:rsidR="00645D5A" w:rsidRPr="008219CF" w:rsidDel="00BD66A6" w:rsidRDefault="000205E0" w:rsidP="00645D5A">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del w:id="6" w:author="SAUSSET MAXIME ASC NIV 1 OT" w:date="2025-10-03T10:32:00Z"/>
                <w:moveFrom w:id="7" w:author="SAUSSET MAXIME ASC NIV 1 OT" w:date="2025-10-03T09:14:00Z"/>
                <w:rFonts w:ascii="Arial" w:hAnsi="Arial" w:cs="Arial"/>
                <w:b/>
                <w:sz w:val="20"/>
                <w:szCs w:val="20"/>
              </w:rPr>
            </w:pPr>
            <w:moveFrom w:id="8" w:author="SAUSSET MAXIME ASC NIV 1 OT" w:date="2025-10-03T09:14:00Z">
              <w:del w:id="9" w:author="SAUSSET MAXIME ASC NIV 1 OT" w:date="2025-10-03T10:32:00Z">
                <w:r w:rsidDel="00BD66A6">
                  <w:rPr>
                    <w:rFonts w:ascii="Arial" w:hAnsi="Arial" w:cs="Arial"/>
                    <w:b/>
                    <w:sz w:val="20"/>
                    <w:szCs w:val="20"/>
                  </w:rPr>
                  <w:delText>0</w:delText>
                </w:r>
              </w:del>
            </w:moveFrom>
          </w:p>
        </w:tc>
        <w:tc>
          <w:tcPr>
            <w:tcW w:w="568" w:type="dxa"/>
            <w:tcBorders>
              <w:top w:val="single" w:sz="12" w:space="0" w:color="auto"/>
              <w:bottom w:val="single" w:sz="12" w:space="0" w:color="auto"/>
              <w:right w:val="single" w:sz="12" w:space="0" w:color="auto"/>
            </w:tcBorders>
          </w:tcPr>
          <w:p w14:paraId="72CA01F0" w14:textId="1420BB15" w:rsidR="00645D5A" w:rsidRPr="008219CF" w:rsidDel="00BD66A6" w:rsidRDefault="000205E0" w:rsidP="00645D5A">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del w:id="10" w:author="SAUSSET MAXIME ASC NIV 1 OT" w:date="2025-10-03T10:32:00Z"/>
                <w:moveFrom w:id="11" w:author="SAUSSET MAXIME ASC NIV 1 OT" w:date="2025-10-03T09:14:00Z"/>
                <w:rFonts w:ascii="Arial" w:hAnsi="Arial" w:cs="Arial"/>
                <w:b/>
                <w:sz w:val="20"/>
                <w:szCs w:val="20"/>
              </w:rPr>
            </w:pPr>
            <w:moveFrom w:id="12" w:author="SAUSSET MAXIME ASC NIV 1 OT" w:date="2025-10-03T09:14:00Z">
              <w:del w:id="13" w:author="SAUSSET MAXIME ASC NIV 1 OT" w:date="2025-10-03T10:32:00Z">
                <w:r w:rsidDel="00BD66A6">
                  <w:rPr>
                    <w:rFonts w:ascii="Arial" w:hAnsi="Arial" w:cs="Arial"/>
                    <w:b/>
                    <w:sz w:val="20"/>
                    <w:szCs w:val="20"/>
                  </w:rPr>
                  <w:delText>2</w:delText>
                </w:r>
              </w:del>
            </w:moveFrom>
          </w:p>
        </w:tc>
        <w:tc>
          <w:tcPr>
            <w:tcW w:w="566" w:type="dxa"/>
            <w:tcBorders>
              <w:top w:val="single" w:sz="12" w:space="0" w:color="auto"/>
              <w:bottom w:val="single" w:sz="12" w:space="0" w:color="auto"/>
              <w:right w:val="single" w:sz="12" w:space="0" w:color="auto"/>
            </w:tcBorders>
          </w:tcPr>
          <w:p w14:paraId="4AB94DB9" w14:textId="46B5CE2C" w:rsidR="00645D5A" w:rsidRPr="008219CF" w:rsidDel="00BD66A6" w:rsidRDefault="000205E0" w:rsidP="00645D5A">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del w:id="14" w:author="SAUSSET MAXIME ASC NIV 1 OT" w:date="2025-10-03T10:32:00Z"/>
                <w:moveFrom w:id="15" w:author="SAUSSET MAXIME ASC NIV 1 OT" w:date="2025-10-03T09:14:00Z"/>
                <w:rFonts w:ascii="Arial" w:hAnsi="Arial" w:cs="Arial"/>
                <w:b/>
                <w:sz w:val="20"/>
                <w:szCs w:val="20"/>
              </w:rPr>
            </w:pPr>
            <w:moveFrom w:id="16" w:author="SAUSSET MAXIME ASC NIV 1 OT" w:date="2025-10-03T09:14:00Z">
              <w:del w:id="17" w:author="SAUSSET MAXIME ASC NIV 1 OT" w:date="2025-10-03T10:32:00Z">
                <w:r w:rsidDel="00BD66A6">
                  <w:rPr>
                    <w:rFonts w:ascii="Arial" w:hAnsi="Arial" w:cs="Arial"/>
                    <w:b/>
                    <w:sz w:val="20"/>
                    <w:szCs w:val="20"/>
                  </w:rPr>
                  <w:delText>5</w:delText>
                </w:r>
              </w:del>
            </w:moveFrom>
          </w:p>
        </w:tc>
        <w:tc>
          <w:tcPr>
            <w:tcW w:w="2251" w:type="dxa"/>
            <w:tcBorders>
              <w:top w:val="single" w:sz="12" w:space="0" w:color="auto"/>
              <w:bottom w:val="single" w:sz="12" w:space="0" w:color="auto"/>
              <w:right w:val="single" w:sz="12" w:space="0" w:color="auto"/>
            </w:tcBorders>
          </w:tcPr>
          <w:p w14:paraId="41E77DA9" w14:textId="47B35B01" w:rsidR="00645D5A" w:rsidRPr="008219CF" w:rsidDel="00BD66A6" w:rsidRDefault="00645D5A" w:rsidP="00645D5A">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del w:id="18" w:author="SAUSSET MAXIME ASC NIV 1 OT" w:date="2025-10-03T10:32:00Z"/>
                <w:moveFrom w:id="19" w:author="SAUSSET MAXIME ASC NIV 1 OT" w:date="2025-10-03T09:14:00Z"/>
                <w:rFonts w:ascii="Arial" w:hAnsi="Arial" w:cs="Arial"/>
                <w:b/>
                <w:sz w:val="20"/>
                <w:szCs w:val="20"/>
              </w:rPr>
            </w:pPr>
            <w:moveFrom w:id="20" w:author="SAUSSET MAXIME ASC NIV 1 OT" w:date="2025-10-03T09:14:00Z">
              <w:del w:id="21" w:author="SAUSSET MAXIME ASC NIV 1 OT" w:date="2025-10-03T10:32:00Z">
                <w:r w:rsidDel="00BD66A6">
                  <w:rPr>
                    <w:rFonts w:ascii="Arial" w:hAnsi="Arial" w:cs="Arial"/>
                    <w:b/>
                    <w:sz w:val="20"/>
                    <w:szCs w:val="20"/>
                  </w:rPr>
                  <w:delText>SID-MED</w:delText>
                </w:r>
              </w:del>
            </w:moveFrom>
          </w:p>
        </w:tc>
        <w:tc>
          <w:tcPr>
            <w:tcW w:w="573" w:type="dxa"/>
            <w:tcBorders>
              <w:top w:val="single" w:sz="12" w:space="0" w:color="auto"/>
              <w:left w:val="single" w:sz="12" w:space="0" w:color="auto"/>
              <w:bottom w:val="single" w:sz="12" w:space="0" w:color="auto"/>
              <w:right w:val="single" w:sz="12" w:space="0" w:color="auto"/>
            </w:tcBorders>
          </w:tcPr>
          <w:p w14:paraId="68CC92DC" w14:textId="46B71A37" w:rsidR="00645D5A" w:rsidRPr="008219CF" w:rsidDel="00BD66A6" w:rsidRDefault="000205E0" w:rsidP="00645D5A">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del w:id="22" w:author="SAUSSET MAXIME ASC NIV 1 OT" w:date="2025-10-03T10:32:00Z"/>
                <w:moveFrom w:id="23" w:author="SAUSSET MAXIME ASC NIV 1 OT" w:date="2025-10-03T09:14:00Z"/>
                <w:rFonts w:ascii="Arial" w:hAnsi="Arial" w:cs="Arial"/>
                <w:b/>
                <w:sz w:val="20"/>
                <w:szCs w:val="20"/>
              </w:rPr>
            </w:pPr>
            <w:moveFrom w:id="24" w:author="SAUSSET MAXIME ASC NIV 1 OT" w:date="2025-10-03T09:14:00Z">
              <w:del w:id="25" w:author="SAUSSET MAXIME ASC NIV 1 OT" w:date="2025-10-03T10:32:00Z">
                <w:r w:rsidDel="00BD66A6">
                  <w:rPr>
                    <w:rFonts w:ascii="Arial" w:hAnsi="Arial" w:cs="Arial"/>
                    <w:b/>
                    <w:sz w:val="20"/>
                    <w:szCs w:val="20"/>
                  </w:rPr>
                  <w:delText>0</w:delText>
                </w:r>
              </w:del>
            </w:moveFrom>
          </w:p>
        </w:tc>
        <w:tc>
          <w:tcPr>
            <w:tcW w:w="566" w:type="dxa"/>
            <w:tcBorders>
              <w:top w:val="single" w:sz="12" w:space="0" w:color="auto"/>
              <w:left w:val="single" w:sz="12" w:space="0" w:color="auto"/>
              <w:bottom w:val="single" w:sz="12" w:space="0" w:color="auto"/>
              <w:right w:val="single" w:sz="12" w:space="0" w:color="auto"/>
            </w:tcBorders>
          </w:tcPr>
          <w:p w14:paraId="0B2AF34B" w14:textId="79759C8C" w:rsidR="00645D5A" w:rsidRPr="008219CF" w:rsidDel="00BD66A6" w:rsidRDefault="000205E0" w:rsidP="00645D5A">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del w:id="26" w:author="SAUSSET MAXIME ASC NIV 1 OT" w:date="2025-10-03T10:32:00Z"/>
                <w:moveFrom w:id="27" w:author="SAUSSET MAXIME ASC NIV 1 OT" w:date="2025-10-03T09:14:00Z"/>
                <w:rFonts w:ascii="Arial" w:hAnsi="Arial" w:cs="Arial"/>
                <w:b/>
                <w:sz w:val="20"/>
                <w:szCs w:val="20"/>
              </w:rPr>
            </w:pPr>
            <w:moveFrom w:id="28" w:author="SAUSSET MAXIME ASC NIV 1 OT" w:date="2025-10-03T09:14:00Z">
              <w:del w:id="29" w:author="SAUSSET MAXIME ASC NIV 1 OT" w:date="2025-10-03T10:32:00Z">
                <w:r w:rsidDel="00BD66A6">
                  <w:rPr>
                    <w:rFonts w:ascii="Arial" w:hAnsi="Arial" w:cs="Arial"/>
                    <w:b/>
                    <w:sz w:val="20"/>
                    <w:szCs w:val="20"/>
                  </w:rPr>
                  <w:delText>5</w:delText>
                </w:r>
              </w:del>
            </w:moveFrom>
          </w:p>
        </w:tc>
        <w:tc>
          <w:tcPr>
            <w:tcW w:w="568" w:type="dxa"/>
            <w:tcBorders>
              <w:top w:val="single" w:sz="12" w:space="0" w:color="auto"/>
              <w:left w:val="single" w:sz="12" w:space="0" w:color="auto"/>
              <w:bottom w:val="single" w:sz="12" w:space="0" w:color="auto"/>
              <w:right w:val="single" w:sz="12" w:space="0" w:color="auto"/>
            </w:tcBorders>
          </w:tcPr>
          <w:p w14:paraId="09C430E8" w14:textId="3003AEA1" w:rsidR="00645D5A" w:rsidRPr="008219CF" w:rsidDel="00BD66A6" w:rsidRDefault="000205E0" w:rsidP="00645D5A">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del w:id="30" w:author="SAUSSET MAXIME ASC NIV 1 OT" w:date="2025-10-03T10:32:00Z"/>
                <w:moveFrom w:id="31" w:author="SAUSSET MAXIME ASC NIV 1 OT" w:date="2025-10-03T09:14:00Z"/>
                <w:rFonts w:ascii="Arial" w:hAnsi="Arial" w:cs="Arial"/>
                <w:b/>
                <w:sz w:val="20"/>
                <w:szCs w:val="20"/>
              </w:rPr>
            </w:pPr>
            <w:moveFrom w:id="32" w:author="SAUSSET MAXIME ASC NIV 1 OT" w:date="2025-10-03T09:14:00Z">
              <w:del w:id="33" w:author="SAUSSET MAXIME ASC NIV 1 OT" w:date="2025-10-03T10:32:00Z">
                <w:r w:rsidDel="00BD66A6">
                  <w:rPr>
                    <w:rFonts w:ascii="Arial" w:hAnsi="Arial" w:cs="Arial"/>
                    <w:b/>
                    <w:sz w:val="20"/>
                    <w:szCs w:val="20"/>
                  </w:rPr>
                  <w:delText>1</w:delText>
                </w:r>
              </w:del>
            </w:moveFrom>
          </w:p>
        </w:tc>
        <w:tc>
          <w:tcPr>
            <w:tcW w:w="566" w:type="dxa"/>
            <w:tcBorders>
              <w:top w:val="single" w:sz="12" w:space="0" w:color="auto"/>
              <w:bottom w:val="single" w:sz="12" w:space="0" w:color="auto"/>
              <w:right w:val="single" w:sz="12" w:space="0" w:color="auto"/>
            </w:tcBorders>
          </w:tcPr>
          <w:p w14:paraId="4694F1A6" w14:textId="184F356D" w:rsidR="00645D5A" w:rsidRPr="008219CF" w:rsidDel="00BD66A6" w:rsidRDefault="000205E0" w:rsidP="00645D5A">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del w:id="34" w:author="SAUSSET MAXIME ASC NIV 1 OT" w:date="2025-10-03T10:32:00Z"/>
                <w:moveFrom w:id="35" w:author="SAUSSET MAXIME ASC NIV 1 OT" w:date="2025-10-03T09:14:00Z"/>
                <w:rFonts w:ascii="Arial" w:hAnsi="Arial" w:cs="Arial"/>
                <w:b/>
                <w:sz w:val="20"/>
                <w:szCs w:val="20"/>
              </w:rPr>
            </w:pPr>
            <w:moveFrom w:id="36" w:author="SAUSSET MAXIME ASC NIV 1 OT" w:date="2025-10-03T09:14:00Z">
              <w:del w:id="37" w:author="SAUSSET MAXIME ASC NIV 1 OT" w:date="2025-10-03T10:32:00Z">
                <w:r w:rsidDel="00BD66A6">
                  <w:rPr>
                    <w:rFonts w:ascii="Arial" w:hAnsi="Arial" w:cs="Arial"/>
                    <w:b/>
                    <w:sz w:val="20"/>
                    <w:szCs w:val="20"/>
                  </w:rPr>
                  <w:delText>3</w:delText>
                </w:r>
              </w:del>
            </w:moveFrom>
          </w:p>
        </w:tc>
      </w:tr>
      <w:moveFromRangeEnd w:id="3"/>
    </w:tbl>
    <w:p w14:paraId="35C78DB2" w14:textId="77777777" w:rsidR="006D3D35" w:rsidRDefault="006D3D35">
      <w:pPr>
        <w:keepLines/>
        <w:suppressLineNumber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uppressAutoHyphens/>
        <w:spacing w:before="360" w:after="360"/>
        <w:ind w:right="567"/>
        <w:rPr>
          <w:ins w:id="38" w:author="SAUSSET MAXIME ASC NIV 1 OT" w:date="2025-10-03T09:14:00Z"/>
          <w:rFonts w:ascii="Arial" w:hAnsi="Arial" w:cs="Arial"/>
          <w:b/>
          <w:sz w:val="20"/>
          <w:szCs w:val="20"/>
        </w:rPr>
        <w:pPrChange w:id="39" w:author="SAUSSET MAXIME ASC NIV 1 OT" w:date="2025-10-03T09:14:00Z">
          <w:pPr>
            <w:keepLines/>
            <w:suppressLineNumber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uppressAutoHyphens/>
            <w:spacing w:before="360" w:after="360"/>
            <w:ind w:right="567"/>
            <w:jc w:val="center"/>
          </w:pPr>
        </w:pPrChange>
      </w:pPr>
    </w:p>
    <w:tbl>
      <w:tblPr>
        <w:tblpPr w:leftFromText="141" w:rightFromText="141" w:vertAnchor="text" w:horzAnchor="page" w:tblpX="2731" w:tblpY="9"/>
        <w:tblW w:w="0" w:type="auto"/>
        <w:tblLayout w:type="fixed"/>
        <w:tblCellMar>
          <w:left w:w="70" w:type="dxa"/>
          <w:right w:w="70" w:type="dxa"/>
        </w:tblCellMar>
        <w:tblLook w:val="0000" w:firstRow="0" w:lastRow="0" w:firstColumn="0" w:lastColumn="0" w:noHBand="0" w:noVBand="0"/>
      </w:tblPr>
      <w:tblGrid>
        <w:gridCol w:w="433"/>
        <w:gridCol w:w="550"/>
        <w:gridCol w:w="568"/>
        <w:gridCol w:w="566"/>
        <w:gridCol w:w="2251"/>
        <w:gridCol w:w="573"/>
        <w:gridCol w:w="566"/>
        <w:gridCol w:w="568"/>
        <w:gridCol w:w="566"/>
      </w:tblGrid>
      <w:tr w:rsidR="006D3D35" w:rsidRPr="008219CF" w14:paraId="3B0D9757" w14:textId="77777777" w:rsidTr="006D3D35">
        <w:trPr>
          <w:cantSplit/>
        </w:trPr>
        <w:tc>
          <w:tcPr>
            <w:tcW w:w="433" w:type="dxa"/>
            <w:tcBorders>
              <w:top w:val="single" w:sz="12" w:space="0" w:color="auto"/>
              <w:left w:val="single" w:sz="12" w:space="0" w:color="auto"/>
              <w:bottom w:val="single" w:sz="12" w:space="0" w:color="auto"/>
              <w:right w:val="single" w:sz="12" w:space="0" w:color="auto"/>
            </w:tcBorders>
          </w:tcPr>
          <w:p w14:paraId="4F3EAC2E" w14:textId="77777777" w:rsidR="006D3D35" w:rsidRPr="008219CF" w:rsidRDefault="006D3D35" w:rsidP="006D3D35">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moveTo w:id="40" w:author="SAUSSET MAXIME ASC NIV 1 OT" w:date="2025-10-03T09:14:00Z"/>
                <w:rFonts w:ascii="Arial" w:hAnsi="Arial" w:cs="Arial"/>
                <w:b/>
                <w:sz w:val="20"/>
                <w:szCs w:val="20"/>
              </w:rPr>
            </w:pPr>
            <w:moveToRangeStart w:id="41" w:author="SAUSSET MAXIME ASC NIV 1 OT" w:date="2025-10-03T09:14:00Z" w:name="move210375297"/>
            <w:moveTo w:id="42" w:author="SAUSSET MAXIME ASC NIV 1 OT" w:date="2025-10-03T09:14:00Z">
              <w:r>
                <w:rPr>
                  <w:rFonts w:ascii="Arial" w:hAnsi="Arial" w:cs="Arial"/>
                  <w:b/>
                  <w:sz w:val="20"/>
                  <w:szCs w:val="20"/>
                </w:rPr>
                <w:t>2</w:t>
              </w:r>
            </w:moveTo>
          </w:p>
        </w:tc>
        <w:tc>
          <w:tcPr>
            <w:tcW w:w="550" w:type="dxa"/>
            <w:tcBorders>
              <w:top w:val="single" w:sz="12" w:space="0" w:color="auto"/>
              <w:bottom w:val="single" w:sz="12" w:space="0" w:color="auto"/>
              <w:right w:val="single" w:sz="12" w:space="0" w:color="auto"/>
            </w:tcBorders>
          </w:tcPr>
          <w:p w14:paraId="32604544" w14:textId="77777777" w:rsidR="006D3D35" w:rsidRPr="008219CF" w:rsidRDefault="006D3D35" w:rsidP="006D3D35">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moveTo w:id="43" w:author="SAUSSET MAXIME ASC NIV 1 OT" w:date="2025-10-03T09:14:00Z"/>
                <w:rFonts w:ascii="Arial" w:hAnsi="Arial" w:cs="Arial"/>
                <w:b/>
                <w:sz w:val="20"/>
                <w:szCs w:val="20"/>
              </w:rPr>
            </w:pPr>
            <w:moveTo w:id="44" w:author="SAUSSET MAXIME ASC NIV 1 OT" w:date="2025-10-03T09:14:00Z">
              <w:r>
                <w:rPr>
                  <w:rFonts w:ascii="Arial" w:hAnsi="Arial" w:cs="Arial"/>
                  <w:b/>
                  <w:sz w:val="20"/>
                  <w:szCs w:val="20"/>
                </w:rPr>
                <w:t>0</w:t>
              </w:r>
            </w:moveTo>
          </w:p>
        </w:tc>
        <w:tc>
          <w:tcPr>
            <w:tcW w:w="568" w:type="dxa"/>
            <w:tcBorders>
              <w:top w:val="single" w:sz="12" w:space="0" w:color="auto"/>
              <w:bottom w:val="single" w:sz="12" w:space="0" w:color="auto"/>
              <w:right w:val="single" w:sz="12" w:space="0" w:color="auto"/>
            </w:tcBorders>
          </w:tcPr>
          <w:p w14:paraId="324E1267" w14:textId="77777777" w:rsidR="006D3D35" w:rsidRPr="008219CF" w:rsidRDefault="006D3D35" w:rsidP="006D3D35">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moveTo w:id="45" w:author="SAUSSET MAXIME ASC NIV 1 OT" w:date="2025-10-03T09:14:00Z"/>
                <w:rFonts w:ascii="Arial" w:hAnsi="Arial" w:cs="Arial"/>
                <w:b/>
                <w:sz w:val="20"/>
                <w:szCs w:val="20"/>
              </w:rPr>
            </w:pPr>
            <w:moveTo w:id="46" w:author="SAUSSET MAXIME ASC NIV 1 OT" w:date="2025-10-03T09:14:00Z">
              <w:r>
                <w:rPr>
                  <w:rFonts w:ascii="Arial" w:hAnsi="Arial" w:cs="Arial"/>
                  <w:b/>
                  <w:sz w:val="20"/>
                  <w:szCs w:val="20"/>
                </w:rPr>
                <w:t>2</w:t>
              </w:r>
            </w:moveTo>
          </w:p>
        </w:tc>
        <w:tc>
          <w:tcPr>
            <w:tcW w:w="566" w:type="dxa"/>
            <w:tcBorders>
              <w:top w:val="single" w:sz="12" w:space="0" w:color="auto"/>
              <w:bottom w:val="single" w:sz="12" w:space="0" w:color="auto"/>
              <w:right w:val="single" w:sz="12" w:space="0" w:color="auto"/>
            </w:tcBorders>
          </w:tcPr>
          <w:p w14:paraId="7824C4F1" w14:textId="77777777" w:rsidR="006D3D35" w:rsidRPr="008219CF" w:rsidRDefault="006D3D35" w:rsidP="006D3D35">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moveTo w:id="47" w:author="SAUSSET MAXIME ASC NIV 1 OT" w:date="2025-10-03T09:14:00Z"/>
                <w:rFonts w:ascii="Arial" w:hAnsi="Arial" w:cs="Arial"/>
                <w:b/>
                <w:sz w:val="20"/>
                <w:szCs w:val="20"/>
              </w:rPr>
            </w:pPr>
            <w:moveTo w:id="48" w:author="SAUSSET MAXIME ASC NIV 1 OT" w:date="2025-10-03T09:14:00Z">
              <w:r>
                <w:rPr>
                  <w:rFonts w:ascii="Arial" w:hAnsi="Arial" w:cs="Arial"/>
                  <w:b/>
                  <w:sz w:val="20"/>
                  <w:szCs w:val="20"/>
                </w:rPr>
                <w:t>5</w:t>
              </w:r>
            </w:moveTo>
          </w:p>
        </w:tc>
        <w:tc>
          <w:tcPr>
            <w:tcW w:w="2251" w:type="dxa"/>
            <w:tcBorders>
              <w:top w:val="single" w:sz="12" w:space="0" w:color="auto"/>
              <w:bottom w:val="single" w:sz="12" w:space="0" w:color="auto"/>
              <w:right w:val="single" w:sz="12" w:space="0" w:color="auto"/>
            </w:tcBorders>
          </w:tcPr>
          <w:p w14:paraId="35A4555A" w14:textId="77777777" w:rsidR="006D3D35" w:rsidRPr="008219CF" w:rsidRDefault="006D3D35" w:rsidP="006D3D35">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moveTo w:id="49" w:author="SAUSSET MAXIME ASC NIV 1 OT" w:date="2025-10-03T09:14:00Z"/>
                <w:rFonts w:ascii="Arial" w:hAnsi="Arial" w:cs="Arial"/>
                <w:b/>
                <w:sz w:val="20"/>
                <w:szCs w:val="20"/>
              </w:rPr>
            </w:pPr>
            <w:moveTo w:id="50" w:author="SAUSSET MAXIME ASC NIV 1 OT" w:date="2025-10-03T09:14:00Z">
              <w:r>
                <w:rPr>
                  <w:rFonts w:ascii="Arial" w:hAnsi="Arial" w:cs="Arial"/>
                  <w:b/>
                  <w:sz w:val="20"/>
                  <w:szCs w:val="20"/>
                </w:rPr>
                <w:t>SID-MED</w:t>
              </w:r>
            </w:moveTo>
          </w:p>
        </w:tc>
        <w:tc>
          <w:tcPr>
            <w:tcW w:w="573" w:type="dxa"/>
            <w:tcBorders>
              <w:top w:val="single" w:sz="12" w:space="0" w:color="auto"/>
              <w:left w:val="single" w:sz="12" w:space="0" w:color="auto"/>
              <w:bottom w:val="single" w:sz="12" w:space="0" w:color="auto"/>
              <w:right w:val="single" w:sz="12" w:space="0" w:color="auto"/>
            </w:tcBorders>
          </w:tcPr>
          <w:p w14:paraId="7C6B24A6" w14:textId="77777777" w:rsidR="006D3D35" w:rsidRPr="008219CF" w:rsidRDefault="006D3D35" w:rsidP="006D3D35">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moveTo w:id="51" w:author="SAUSSET MAXIME ASC NIV 1 OT" w:date="2025-10-03T09:14:00Z"/>
                <w:rFonts w:ascii="Arial" w:hAnsi="Arial" w:cs="Arial"/>
                <w:b/>
                <w:sz w:val="20"/>
                <w:szCs w:val="20"/>
              </w:rPr>
            </w:pPr>
            <w:moveTo w:id="52" w:author="SAUSSET MAXIME ASC NIV 1 OT" w:date="2025-10-03T09:14:00Z">
              <w:r>
                <w:rPr>
                  <w:rFonts w:ascii="Arial" w:hAnsi="Arial" w:cs="Arial"/>
                  <w:b/>
                  <w:sz w:val="20"/>
                  <w:szCs w:val="20"/>
                </w:rPr>
                <w:t>0</w:t>
              </w:r>
            </w:moveTo>
          </w:p>
        </w:tc>
        <w:tc>
          <w:tcPr>
            <w:tcW w:w="566" w:type="dxa"/>
            <w:tcBorders>
              <w:top w:val="single" w:sz="12" w:space="0" w:color="auto"/>
              <w:left w:val="single" w:sz="12" w:space="0" w:color="auto"/>
              <w:bottom w:val="single" w:sz="12" w:space="0" w:color="auto"/>
              <w:right w:val="single" w:sz="12" w:space="0" w:color="auto"/>
            </w:tcBorders>
          </w:tcPr>
          <w:p w14:paraId="3569F508" w14:textId="77777777" w:rsidR="006D3D35" w:rsidRPr="008219CF" w:rsidRDefault="006D3D35" w:rsidP="006D3D35">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moveTo w:id="53" w:author="SAUSSET MAXIME ASC NIV 1 OT" w:date="2025-10-03T09:14:00Z"/>
                <w:rFonts w:ascii="Arial" w:hAnsi="Arial" w:cs="Arial"/>
                <w:b/>
                <w:sz w:val="20"/>
                <w:szCs w:val="20"/>
              </w:rPr>
            </w:pPr>
            <w:moveTo w:id="54" w:author="SAUSSET MAXIME ASC NIV 1 OT" w:date="2025-10-03T09:14:00Z">
              <w:r>
                <w:rPr>
                  <w:rFonts w:ascii="Arial" w:hAnsi="Arial" w:cs="Arial"/>
                  <w:b/>
                  <w:sz w:val="20"/>
                  <w:szCs w:val="20"/>
                </w:rPr>
                <w:t>5</w:t>
              </w:r>
            </w:moveTo>
          </w:p>
        </w:tc>
        <w:tc>
          <w:tcPr>
            <w:tcW w:w="568" w:type="dxa"/>
            <w:tcBorders>
              <w:top w:val="single" w:sz="12" w:space="0" w:color="auto"/>
              <w:left w:val="single" w:sz="12" w:space="0" w:color="auto"/>
              <w:bottom w:val="single" w:sz="12" w:space="0" w:color="auto"/>
              <w:right w:val="single" w:sz="12" w:space="0" w:color="auto"/>
            </w:tcBorders>
          </w:tcPr>
          <w:p w14:paraId="3CEA1025" w14:textId="77777777" w:rsidR="006D3D35" w:rsidRPr="008219CF" w:rsidRDefault="006D3D35" w:rsidP="006D3D35">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moveTo w:id="55" w:author="SAUSSET MAXIME ASC NIV 1 OT" w:date="2025-10-03T09:14:00Z"/>
                <w:rFonts w:ascii="Arial" w:hAnsi="Arial" w:cs="Arial"/>
                <w:b/>
                <w:sz w:val="20"/>
                <w:szCs w:val="20"/>
              </w:rPr>
            </w:pPr>
            <w:moveTo w:id="56" w:author="SAUSSET MAXIME ASC NIV 1 OT" w:date="2025-10-03T09:14:00Z">
              <w:r>
                <w:rPr>
                  <w:rFonts w:ascii="Arial" w:hAnsi="Arial" w:cs="Arial"/>
                  <w:b/>
                  <w:sz w:val="20"/>
                  <w:szCs w:val="20"/>
                </w:rPr>
                <w:t>1</w:t>
              </w:r>
            </w:moveTo>
          </w:p>
        </w:tc>
        <w:tc>
          <w:tcPr>
            <w:tcW w:w="566" w:type="dxa"/>
            <w:tcBorders>
              <w:top w:val="single" w:sz="12" w:space="0" w:color="auto"/>
              <w:bottom w:val="single" w:sz="12" w:space="0" w:color="auto"/>
              <w:right w:val="single" w:sz="12" w:space="0" w:color="auto"/>
            </w:tcBorders>
          </w:tcPr>
          <w:p w14:paraId="7A7A25EB" w14:textId="77777777" w:rsidR="006D3D35" w:rsidRPr="008219CF" w:rsidRDefault="006D3D35" w:rsidP="006D3D35">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moveTo w:id="57" w:author="SAUSSET MAXIME ASC NIV 1 OT" w:date="2025-10-03T09:14:00Z"/>
                <w:rFonts w:ascii="Arial" w:hAnsi="Arial" w:cs="Arial"/>
                <w:b/>
                <w:sz w:val="20"/>
                <w:szCs w:val="20"/>
              </w:rPr>
            </w:pPr>
            <w:moveTo w:id="58" w:author="SAUSSET MAXIME ASC NIV 1 OT" w:date="2025-10-03T09:14:00Z">
              <w:r>
                <w:rPr>
                  <w:rFonts w:ascii="Arial" w:hAnsi="Arial" w:cs="Arial"/>
                  <w:b/>
                  <w:sz w:val="20"/>
                  <w:szCs w:val="20"/>
                </w:rPr>
                <w:t>3</w:t>
              </w:r>
            </w:moveTo>
          </w:p>
        </w:tc>
      </w:tr>
      <w:moveToRangeEnd w:id="41"/>
    </w:tbl>
    <w:p w14:paraId="00F543A9" w14:textId="77777777" w:rsidR="006D3D35" w:rsidRDefault="006D3D35" w:rsidP="00645D5A">
      <w:pPr>
        <w:keepLines/>
        <w:suppressLineNumber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uppressAutoHyphens/>
        <w:spacing w:before="360" w:after="360"/>
        <w:ind w:right="567"/>
        <w:jc w:val="center"/>
        <w:rPr>
          <w:ins w:id="59" w:author="SAUSSET MAXIME ASC NIV 1 OT" w:date="2025-10-03T09:14:00Z"/>
          <w:rFonts w:ascii="Arial" w:hAnsi="Arial" w:cs="Arial"/>
          <w:b/>
          <w:sz w:val="20"/>
          <w:szCs w:val="20"/>
        </w:rPr>
      </w:pPr>
    </w:p>
    <w:commentRangeStart w:id="60"/>
    <w:commentRangeStart w:id="61"/>
    <w:p w14:paraId="344593E2" w14:textId="7B8F3C3D" w:rsidR="0034205D" w:rsidRPr="008219CF" w:rsidRDefault="004F1FBA" w:rsidP="00645D5A">
      <w:pPr>
        <w:keepLines/>
        <w:suppressLineNumber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uppressAutoHyphens/>
        <w:spacing w:before="360" w:after="360"/>
        <w:ind w:right="567"/>
        <w:jc w:val="center"/>
        <w:rPr>
          <w:rFonts w:ascii="Arial" w:hAnsi="Arial" w:cs="Arial"/>
          <w:b/>
          <w:sz w:val="20"/>
          <w:szCs w:val="20"/>
        </w:rPr>
      </w:pPr>
      <w:del w:id="62" w:author="SAUSSET MAXIME ASC NIV 1 OT" w:date="2025-10-03T10:24:00Z">
        <w:r w:rsidRPr="008219CF" w:rsidDel="0059736D">
          <w:rPr>
            <w:rFonts w:ascii="Arial" w:hAnsi="Arial" w:cs="Arial"/>
            <w:noProof/>
            <w:sz w:val="20"/>
            <w:szCs w:val="20"/>
          </w:rPr>
          <mc:AlternateContent>
            <mc:Choice Requires="wps">
              <w:drawing>
                <wp:anchor distT="0" distB="0" distL="114300" distR="114300" simplePos="0" relativeHeight="251660800" behindDoc="0" locked="0" layoutInCell="1" allowOverlap="1" wp14:anchorId="02E3671B" wp14:editId="4106D850">
                  <wp:simplePos x="0" y="0"/>
                  <wp:positionH relativeFrom="column">
                    <wp:posOffset>1611249</wp:posOffset>
                  </wp:positionH>
                  <wp:positionV relativeFrom="paragraph">
                    <wp:posOffset>-1959686</wp:posOffset>
                  </wp:positionV>
                  <wp:extent cx="2705100" cy="390525"/>
                  <wp:effectExtent l="0" t="0" r="19050" b="28575"/>
                  <wp:wrapNone/>
                  <wp:docPr id="3" name="Carré corné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390525"/>
                          </a:xfrm>
                          <a:prstGeom prst="foldedCorner">
                            <a:avLst>
                              <a:gd name="adj" fmla="val 12500"/>
                            </a:avLst>
                          </a:prstGeom>
                          <a:solidFill>
                            <a:srgbClr val="FFFF00"/>
                          </a:solidFill>
                          <a:ln w="9525">
                            <a:solidFill>
                              <a:srgbClr val="000000"/>
                            </a:solidFill>
                            <a:round/>
                            <a:headEnd/>
                            <a:tailEnd/>
                          </a:ln>
                        </wps:spPr>
                        <wps:txbx>
                          <w:txbxContent>
                            <w:p w14:paraId="6295BC16" w14:textId="06104A98" w:rsidR="001A17AE" w:rsidRPr="001A17AE" w:rsidRDefault="001A17AE" w:rsidP="001A17AE">
                              <w:pPr>
                                <w:pStyle w:val="Commentaire"/>
                                <w:jc w:val="both"/>
                                <w:rPr>
                                  <w:b/>
                                  <w:sz w:val="18"/>
                                  <w:szCs w:val="18"/>
                                </w:rPr>
                              </w:pPr>
                              <w:r w:rsidRPr="003232B9">
                                <w:rPr>
                                  <w:sz w:val="18"/>
                                  <w:szCs w:val="18"/>
                                  <w:u w:val="single"/>
                                </w:rPr>
                                <w:t>Commentaire </w:t>
                              </w:r>
                              <w:r w:rsidRPr="001A17AE">
                                <w:rPr>
                                  <w:b/>
                                  <w:sz w:val="18"/>
                                  <w:szCs w:val="18"/>
                                  <w:u w:val="single"/>
                                </w:rPr>
                                <w:t>:</w:t>
                              </w:r>
                              <w:r w:rsidRPr="001A17AE">
                                <w:rPr>
                                  <w:b/>
                                  <w:sz w:val="18"/>
                                  <w:szCs w:val="18"/>
                                </w:rPr>
                                <w:t xml:space="preserve"> MDS = Marché de défense ou de sécurité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E3671B"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9" o:spid="_x0000_s1026" type="#_x0000_t65" style="position:absolute;left:0;text-align:left;margin-left:126.85pt;margin-top:-154.3pt;width:213pt;height:30.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" fillcolor="yellow">
                  <v:textbox>
                    <w:txbxContent>
                      <w:p w14:paraId="6295BC16" w14:textId="06104A98" w:rsidR="001A17AE" w:rsidRPr="001A17AE" w:rsidRDefault="001A17AE" w:rsidP="001A17AE">
                        <w:pPr>
                          <w:pStyle w:val="Commentaire"/>
                          <w:jc w:val="both"/>
                          <w:rPr>
                            <w:b/>
                            <w:sz w:val="18"/>
                            <w:szCs w:val="18"/>
                          </w:rPr>
                        </w:pPr>
                        <w:bookmarkStart w:id="45" w:name="_GoBack"/>
                        <w:r w:rsidRPr="003232B9">
                          <w:rPr>
                            <w:sz w:val="18"/>
                            <w:szCs w:val="18"/>
                            <w:u w:val="single"/>
                          </w:rPr>
                          <w:t>Commentaire </w:t>
                        </w:r>
                        <w:r w:rsidRPr="001A17AE">
                          <w:rPr>
                            <w:b/>
                            <w:sz w:val="18"/>
                            <w:szCs w:val="18"/>
                            <w:u w:val="single"/>
                          </w:rPr>
                          <w:t>:</w:t>
                        </w:r>
                        <w:r w:rsidRPr="001A17AE">
                          <w:rPr>
                            <w:b/>
                            <w:sz w:val="18"/>
                            <w:szCs w:val="18"/>
                          </w:rPr>
                          <w:t xml:space="preserve"> MDS = Marché de défense ou de sécurité</w:t>
                        </w:r>
                        <w:bookmarkEnd w:id="45"/>
                      </w:p>
                    </w:txbxContent>
                  </v:textbox>
                </v:shape>
              </w:pict>
            </mc:Fallback>
          </mc:AlternateContent>
        </w:r>
      </w:del>
      <w:r w:rsidR="0034205D">
        <w:rPr>
          <w:rFonts w:ascii="Arial" w:hAnsi="Arial" w:cs="Arial"/>
          <w:b/>
          <w:sz w:val="20"/>
          <w:szCs w:val="20"/>
        </w:rPr>
        <w:t>M</w:t>
      </w:r>
      <w:r w:rsidR="008B5EE7" w:rsidRPr="008219CF">
        <w:rPr>
          <w:rFonts w:ascii="Arial" w:hAnsi="Arial" w:cs="Arial"/>
          <w:b/>
          <w:sz w:val="20"/>
          <w:szCs w:val="20"/>
        </w:rPr>
        <w:t xml:space="preserve">ARCHE PUBLIC DE TRAVAUX </w:t>
      </w:r>
      <w:commentRangeEnd w:id="60"/>
      <w:r w:rsidR="00F03FBB">
        <w:rPr>
          <w:rStyle w:val="Marquedecommentaire"/>
          <w:rFonts w:ascii="Arial" w:hAnsi="Arial"/>
        </w:rPr>
        <w:commentReference w:id="60"/>
      </w:r>
      <w:commentRangeEnd w:id="61"/>
      <w:r w:rsidR="006D3D35">
        <w:rPr>
          <w:rStyle w:val="Marquedecommentaire"/>
          <w:rFonts w:ascii="Arial" w:hAnsi="Arial"/>
        </w:rPr>
        <w:commentReference w:id="61"/>
      </w:r>
    </w:p>
    <w:p w14:paraId="1DC9B4C6" w14:textId="0DCAD8E9" w:rsidR="008B5EE7" w:rsidRPr="008219CF" w:rsidRDefault="008B5EE7" w:rsidP="009C1D0D">
      <w:pPr>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uppressAutoHyphens/>
        <w:spacing w:after="200"/>
        <w:ind w:right="567"/>
        <w:jc w:val="center"/>
        <w:rPr>
          <w:rFonts w:ascii="Arial" w:hAnsi="Arial" w:cs="Arial"/>
          <w:b/>
          <w:sz w:val="20"/>
          <w:szCs w:val="20"/>
        </w:rPr>
      </w:pPr>
      <w:r w:rsidRPr="008219CF">
        <w:rPr>
          <w:rFonts w:ascii="Arial" w:hAnsi="Arial" w:cs="Arial"/>
          <w:b/>
          <w:sz w:val="20"/>
          <w:szCs w:val="20"/>
        </w:rPr>
        <w:t>Pouvoir Adjudi</w:t>
      </w:r>
      <w:r w:rsidR="001A17AE" w:rsidRPr="008219CF">
        <w:rPr>
          <w:rFonts w:ascii="Arial" w:hAnsi="Arial" w:cs="Arial"/>
          <w:b/>
          <w:sz w:val="20"/>
          <w:szCs w:val="20"/>
        </w:rPr>
        <w:t>cateur : Ministère des armées</w:t>
      </w:r>
    </w:p>
    <w:tbl>
      <w:tblPr>
        <w:tblW w:w="9214" w:type="dxa"/>
        <w:tblInd w:w="7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4"/>
      </w:tblGrid>
      <w:tr w:rsidR="008B5EE7" w:rsidRPr="008219CF" w14:paraId="63DE83DB" w14:textId="77777777" w:rsidTr="00C4424A">
        <w:trPr>
          <w:trHeight w:val="765"/>
        </w:trPr>
        <w:tc>
          <w:tcPr>
            <w:tcW w:w="9214" w:type="dxa"/>
            <w:vAlign w:val="center"/>
          </w:tcPr>
          <w:p w14:paraId="5E28C32E" w14:textId="04BA4EA4" w:rsidR="008B5EE7" w:rsidRPr="008219CF" w:rsidDel="006D3D35" w:rsidRDefault="008B5EE7" w:rsidP="009C1D0D">
            <w:pPr>
              <w:keepLines/>
              <w:suppressLineNumbers/>
              <w:suppressAutoHyphens/>
              <w:spacing w:after="200"/>
              <w:jc w:val="center"/>
              <w:rPr>
                <w:del w:id="63" w:author="SAUSSET MAXIME ASC NIV 1 OT" w:date="2025-10-03T09:14:00Z"/>
                <w:rFonts w:ascii="Arial" w:hAnsi="Arial" w:cs="Arial"/>
                <w:b/>
                <w:bCs/>
                <w:sz w:val="20"/>
                <w:szCs w:val="20"/>
              </w:rPr>
            </w:pPr>
            <w:commentRangeStart w:id="64"/>
            <w:del w:id="65" w:author="SAUSSET MAXIME ASC NIV 1 OT" w:date="2025-10-03T09:14:00Z">
              <w:r w:rsidRPr="008219CF" w:rsidDel="006D3D35">
                <w:rPr>
                  <w:rFonts w:ascii="Arial" w:hAnsi="Arial" w:cs="Arial"/>
                  <w:b/>
                  <w:bCs/>
                  <w:sz w:val="20"/>
                  <w:szCs w:val="20"/>
                </w:rPr>
                <w:delText>SITE – OBJET</w:delText>
              </w:r>
              <w:commentRangeEnd w:id="64"/>
              <w:r w:rsidR="00F03FBB" w:rsidDel="006D3D35">
                <w:rPr>
                  <w:rStyle w:val="Marquedecommentaire"/>
                  <w:rFonts w:ascii="Arial" w:hAnsi="Arial"/>
                </w:rPr>
                <w:commentReference w:id="64"/>
              </w:r>
            </w:del>
          </w:p>
          <w:p w14:paraId="5CD49ED7" w14:textId="36F83119" w:rsidR="008B5EE7" w:rsidRPr="008219CF" w:rsidRDefault="00EB4822" w:rsidP="009C1D0D">
            <w:pPr>
              <w:keepLines/>
              <w:suppressLineNumbers/>
              <w:suppressAutoHyphens/>
              <w:spacing w:after="200"/>
              <w:jc w:val="center"/>
              <w:rPr>
                <w:rFonts w:ascii="Arial" w:hAnsi="Arial" w:cs="Arial"/>
                <w:b/>
                <w:bCs/>
                <w:sz w:val="20"/>
                <w:szCs w:val="20"/>
              </w:rPr>
            </w:pPr>
            <w:r w:rsidRPr="0093104F">
              <w:rPr>
                <w:rFonts w:ascii="Arial" w:hAnsi="Arial" w:cs="Arial"/>
                <w:b/>
                <w:sz w:val="20"/>
                <w:szCs w:val="24"/>
              </w:rPr>
              <w:t>CENTRE DE DETENTE DU CAP BRUN -</w:t>
            </w:r>
            <w:r>
              <w:rPr>
                <w:rFonts w:ascii="Arial" w:hAnsi="Arial" w:cs="Arial"/>
                <w:color w:val="3366FF"/>
                <w:sz w:val="20"/>
                <w:szCs w:val="20"/>
              </w:rPr>
              <w:t xml:space="preserve"> </w:t>
            </w:r>
            <w:r>
              <w:rPr>
                <w:rFonts w:ascii="Arial" w:hAnsi="Arial" w:cs="Arial"/>
                <w:b/>
                <w:sz w:val="20"/>
                <w:szCs w:val="24"/>
              </w:rPr>
              <w:t>Mise en sécurité et embellissement du Cap Brun – Rénovation de la piscine</w:t>
            </w:r>
            <w:r w:rsidRPr="008219CF">
              <w:rPr>
                <w:rFonts w:ascii="Arial" w:hAnsi="Arial" w:cs="Arial"/>
                <w:vanish/>
                <w:color w:val="3366FF"/>
                <w:sz w:val="20"/>
                <w:szCs w:val="20"/>
              </w:rPr>
              <w:t xml:space="preserve"> </w:t>
            </w:r>
            <w:r w:rsidR="008B5EE7" w:rsidRPr="008219CF">
              <w:rPr>
                <w:rFonts w:ascii="Arial" w:hAnsi="Arial" w:cs="Arial"/>
                <w:vanish/>
                <w:color w:val="3366FF"/>
                <w:sz w:val="20"/>
                <w:szCs w:val="20"/>
              </w:rPr>
              <w:sym w:font="Wingdings" w:char="F04D"/>
            </w:r>
            <w:r w:rsidR="008B5EE7" w:rsidRPr="008219CF">
              <w:rPr>
                <w:rFonts w:ascii="Arial" w:hAnsi="Arial" w:cs="Arial"/>
                <w:vanish/>
                <w:color w:val="3366FF"/>
                <w:sz w:val="20"/>
                <w:szCs w:val="20"/>
              </w:rPr>
              <w:t>indiquer l’objet conforme à A</w:t>
            </w:r>
            <w:r w:rsidR="001A17AE" w:rsidRPr="008219CF">
              <w:rPr>
                <w:rFonts w:ascii="Arial" w:hAnsi="Arial" w:cs="Arial"/>
                <w:vanish/>
                <w:color w:val="3366FF"/>
                <w:sz w:val="20"/>
                <w:szCs w:val="20"/>
              </w:rPr>
              <w:t>A</w:t>
            </w:r>
            <w:r w:rsidR="008B5EE7" w:rsidRPr="008219CF">
              <w:rPr>
                <w:rFonts w:ascii="Arial" w:hAnsi="Arial" w:cs="Arial"/>
                <w:vanish/>
                <w:color w:val="3366FF"/>
                <w:sz w:val="20"/>
                <w:szCs w:val="20"/>
              </w:rPr>
              <w:t>PC</w:t>
            </w:r>
          </w:p>
        </w:tc>
      </w:tr>
    </w:tbl>
    <w:p w14:paraId="6A755C05" w14:textId="4A9B50DC" w:rsidR="008B5EE7" w:rsidRPr="008219CF" w:rsidRDefault="00EB0F92" w:rsidP="009C1D0D">
      <w:pPr>
        <w:keepLines/>
        <w:suppressLineNumbers/>
        <w:suppressAutoHyphens/>
        <w:rPr>
          <w:rFonts w:ascii="Arial" w:hAnsi="Arial" w:cs="Arial"/>
          <w:color w:val="000000"/>
          <w:sz w:val="20"/>
          <w:szCs w:val="20"/>
        </w:rPr>
      </w:pPr>
      <w:r w:rsidRPr="008219CF">
        <w:rPr>
          <w:rFonts w:ascii="Arial" w:hAnsi="Arial" w:cs="Arial"/>
          <w:noProof/>
          <w:sz w:val="20"/>
          <w:szCs w:val="20"/>
        </w:rPr>
        <mc:AlternateContent>
          <mc:Choice Requires="wps">
            <w:drawing>
              <wp:anchor distT="0" distB="0" distL="114300" distR="114300" simplePos="0" relativeHeight="251644416" behindDoc="0" locked="0" layoutInCell="1" allowOverlap="1" wp14:anchorId="0D93D973" wp14:editId="7B1E0B10">
                <wp:simplePos x="0" y="0"/>
                <wp:positionH relativeFrom="column">
                  <wp:posOffset>3037205</wp:posOffset>
                </wp:positionH>
                <wp:positionV relativeFrom="paragraph">
                  <wp:posOffset>78105</wp:posOffset>
                </wp:positionV>
                <wp:extent cx="2906395" cy="125857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6395" cy="1258570"/>
                        </a:xfrm>
                        <a:prstGeom prst="rect">
                          <a:avLst/>
                        </a:prstGeom>
                        <a:solidFill>
                          <a:srgbClr val="FFFFFF"/>
                        </a:solidFill>
                        <a:ln w="9525">
                          <a:solidFill>
                            <a:srgbClr val="000000"/>
                          </a:solidFill>
                          <a:miter lim="800000"/>
                          <a:headEnd/>
                          <a:tailEnd/>
                        </a:ln>
                      </wps:spPr>
                      <wps:txbx>
                        <w:txbxContent>
                          <w:p w14:paraId="6AC3B8B6" w14:textId="77777777" w:rsidR="008B5EE7" w:rsidRPr="009C1D0D" w:rsidRDefault="008B5EE7" w:rsidP="008B5EE7">
                            <w:pPr>
                              <w:jc w:val="center"/>
                              <w:rPr>
                                <w:sz w:val="20"/>
                                <w:szCs w:val="20"/>
                              </w:rPr>
                            </w:pPr>
                            <w:r w:rsidRPr="009C1D0D">
                              <w:rPr>
                                <w:sz w:val="20"/>
                                <w:szCs w:val="20"/>
                              </w:rPr>
                              <w:t>Cadre réservé au nantissement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93D973" id="_x0000_t202" coordsize="21600,21600" o:spt="202" path="m,l,21600r21600,l21600,xe">
                <v:stroke joinstyle="miter"/>
                <v:path gradientshapeok="t" o:connecttype="rect"/>
              </v:shapetype>
              <v:shape id="Text Box 4" o:spid="_x0000_s1027" type="#_x0000_t202" style="position:absolute;left:0;text-align:left;margin-left:239.15pt;margin-top:6.15pt;width:228.85pt;height:99.1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">
                <v:textbox>
                  <w:txbxContent>
                    <w:p w14:paraId="6AC3B8B6" w14:textId="77777777" w:rsidR="008B5EE7" w:rsidRPr="009C1D0D" w:rsidRDefault="008B5EE7" w:rsidP="008B5EE7">
                      <w:pPr>
                        <w:jc w:val="center"/>
                        <w:rPr>
                          <w:sz w:val="20"/>
                          <w:szCs w:val="20"/>
                        </w:rPr>
                      </w:pPr>
                      <w:r w:rsidRPr="009C1D0D">
                        <w:rPr>
                          <w:sz w:val="20"/>
                          <w:szCs w:val="20"/>
                        </w:rPr>
                        <w:t>Cadre réservé au nantissement :</w:t>
                      </w:r>
                    </w:p>
                  </w:txbxContent>
                </v:textbox>
              </v:shape>
            </w:pict>
          </mc:Fallback>
        </mc:AlternateContent>
      </w:r>
    </w:p>
    <w:tbl>
      <w:tblPr>
        <w:tblW w:w="4678" w:type="dxa"/>
        <w:tblInd w:w="70" w:type="dxa"/>
        <w:tblLayout w:type="fixed"/>
        <w:tblCellMar>
          <w:left w:w="70" w:type="dxa"/>
          <w:right w:w="70" w:type="dxa"/>
        </w:tblCellMar>
        <w:tblLook w:val="0000" w:firstRow="0" w:lastRow="0" w:firstColumn="0" w:lastColumn="0" w:noHBand="0" w:noVBand="0"/>
      </w:tblPr>
      <w:tblGrid>
        <w:gridCol w:w="4678"/>
      </w:tblGrid>
      <w:tr w:rsidR="008B5EE7" w:rsidRPr="008219CF" w14:paraId="58167391" w14:textId="77777777" w:rsidTr="00C4424A">
        <w:trPr>
          <w:cantSplit/>
        </w:trPr>
        <w:tc>
          <w:tcPr>
            <w:tcW w:w="4678" w:type="dxa"/>
            <w:tcBorders>
              <w:top w:val="single" w:sz="12" w:space="0" w:color="auto"/>
              <w:left w:val="single" w:sz="12" w:space="0" w:color="auto"/>
              <w:right w:val="single" w:sz="12" w:space="0" w:color="auto"/>
            </w:tcBorders>
          </w:tcPr>
          <w:p w14:paraId="33582880" w14:textId="77777777" w:rsidR="008B5EE7" w:rsidRPr="008219CF" w:rsidRDefault="008B5EE7" w:rsidP="009C1D0D">
            <w:pPr>
              <w:keepLines/>
              <w:suppressLineNumbers/>
              <w:tabs>
                <w:tab w:val="center" w:pos="600"/>
                <w:tab w:val="left" w:pos="1200"/>
                <w:tab w:val="left" w:pos="1800"/>
                <w:tab w:val="left" w:pos="2400"/>
                <w:tab w:val="left" w:pos="3000"/>
                <w:tab w:val="left" w:pos="3686"/>
                <w:tab w:val="left" w:pos="4253"/>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120"/>
              <w:ind w:right="74"/>
              <w:rPr>
                <w:rFonts w:ascii="Arial" w:hAnsi="Arial" w:cs="Arial"/>
                <w:sz w:val="20"/>
                <w:szCs w:val="20"/>
              </w:rPr>
            </w:pPr>
            <w:r w:rsidRPr="008219CF">
              <w:rPr>
                <w:rFonts w:ascii="Arial" w:hAnsi="Arial" w:cs="Arial"/>
                <w:sz w:val="20"/>
                <w:szCs w:val="20"/>
              </w:rPr>
              <w:t xml:space="preserve">Date du marché : </w:t>
            </w:r>
          </w:p>
        </w:tc>
      </w:tr>
      <w:tr w:rsidR="008B5EE7" w:rsidRPr="008219CF" w14:paraId="2266462B" w14:textId="77777777" w:rsidTr="00C4424A">
        <w:trPr>
          <w:cantSplit/>
          <w:trHeight w:val="495"/>
        </w:trPr>
        <w:tc>
          <w:tcPr>
            <w:tcW w:w="4678" w:type="dxa"/>
            <w:tcBorders>
              <w:top w:val="single" w:sz="12" w:space="0" w:color="auto"/>
              <w:left w:val="single" w:sz="12" w:space="0" w:color="auto"/>
              <w:bottom w:val="single" w:sz="12" w:space="0" w:color="auto"/>
              <w:right w:val="single" w:sz="12" w:space="0" w:color="auto"/>
            </w:tcBorders>
          </w:tcPr>
          <w:p w14:paraId="705C5CF0" w14:textId="77777777" w:rsidR="008B5EE7" w:rsidRPr="008219CF" w:rsidRDefault="008B5EE7" w:rsidP="00C4424A">
            <w:pPr>
              <w:keepLines/>
              <w:suppressLineNumbers/>
              <w:tabs>
                <w:tab w:val="left" w:pos="3686"/>
                <w:tab w:val="left" w:pos="3969"/>
                <w:tab w:val="left" w:pos="10800"/>
              </w:tabs>
              <w:suppressAutoHyphens/>
              <w:spacing w:before="120"/>
              <w:rPr>
                <w:rFonts w:ascii="Arial" w:hAnsi="Arial" w:cs="Arial"/>
                <w:sz w:val="20"/>
                <w:szCs w:val="20"/>
              </w:rPr>
            </w:pPr>
            <w:r w:rsidRPr="008219CF">
              <w:rPr>
                <w:rFonts w:ascii="Arial" w:hAnsi="Arial" w:cs="Arial"/>
                <w:sz w:val="20"/>
                <w:szCs w:val="20"/>
              </w:rPr>
              <w:t>Montant</w:t>
            </w:r>
            <w:r w:rsidR="00D54455" w:rsidRPr="008219CF">
              <w:rPr>
                <w:rFonts w:ascii="Arial" w:hAnsi="Arial" w:cs="Arial"/>
                <w:sz w:val="20"/>
                <w:szCs w:val="20"/>
              </w:rPr>
              <w:t xml:space="preserve"> </w:t>
            </w:r>
            <w:r w:rsidRPr="008219CF">
              <w:rPr>
                <w:rFonts w:ascii="Arial" w:hAnsi="Arial" w:cs="Arial"/>
                <w:sz w:val="20"/>
                <w:szCs w:val="20"/>
              </w:rPr>
              <w:t xml:space="preserve">: </w:t>
            </w:r>
            <w:r w:rsidRPr="008219CF">
              <w:rPr>
                <w:rFonts w:ascii="Arial" w:hAnsi="Arial" w:cs="Arial"/>
                <w:sz w:val="20"/>
                <w:szCs w:val="20"/>
              </w:rPr>
              <w:tab/>
            </w:r>
            <w:r w:rsidR="00C4424A" w:rsidRPr="008219CF">
              <w:rPr>
                <w:rFonts w:ascii="Arial" w:hAnsi="Arial" w:cs="Arial"/>
                <w:sz w:val="20"/>
                <w:szCs w:val="20"/>
              </w:rPr>
              <w:t xml:space="preserve">€ </w:t>
            </w:r>
            <w:r w:rsidRPr="008219CF">
              <w:rPr>
                <w:rFonts w:ascii="Arial" w:hAnsi="Arial" w:cs="Arial"/>
                <w:sz w:val="20"/>
                <w:szCs w:val="20"/>
              </w:rPr>
              <w:t xml:space="preserve">T.T.C </w:t>
            </w:r>
          </w:p>
        </w:tc>
      </w:tr>
    </w:tbl>
    <w:p w14:paraId="489EB783" w14:textId="77777777" w:rsidR="00E20D9F" w:rsidRPr="008219CF" w:rsidRDefault="00E20D9F" w:rsidP="009C1D0D">
      <w:pPr>
        <w:keepLines/>
        <w:suppressLineNumbers/>
        <w:suppressAutoHyphens/>
        <w:rPr>
          <w:rFonts w:ascii="Arial" w:hAnsi="Arial" w:cs="Arial"/>
          <w:sz w:val="20"/>
          <w:szCs w:val="20"/>
        </w:rPr>
      </w:pPr>
    </w:p>
    <w:tbl>
      <w:tblPr>
        <w:tblW w:w="9356" w:type="dxa"/>
        <w:tblInd w:w="70" w:type="dxa"/>
        <w:shd w:val="clear" w:color="auto" w:fill="CCFFFF"/>
        <w:tblLayout w:type="fixed"/>
        <w:tblCellMar>
          <w:left w:w="70" w:type="dxa"/>
          <w:right w:w="70" w:type="dxa"/>
        </w:tblCellMar>
        <w:tblLook w:val="0000" w:firstRow="0" w:lastRow="0" w:firstColumn="0" w:lastColumn="0" w:noHBand="0" w:noVBand="0"/>
      </w:tblPr>
      <w:tblGrid>
        <w:gridCol w:w="2339"/>
        <w:gridCol w:w="2339"/>
        <w:gridCol w:w="2339"/>
        <w:gridCol w:w="2339"/>
      </w:tblGrid>
      <w:tr w:rsidR="008B5EE7" w:rsidRPr="008219CF" w14:paraId="0343875E" w14:textId="77777777" w:rsidTr="00D54455">
        <w:trPr>
          <w:gridAfter w:val="2"/>
          <w:wAfter w:w="4678" w:type="dxa"/>
          <w:trHeight w:val="216"/>
        </w:trPr>
        <w:tc>
          <w:tcPr>
            <w:tcW w:w="4678" w:type="dxa"/>
            <w:gridSpan w:val="2"/>
            <w:tcBorders>
              <w:top w:val="single" w:sz="12" w:space="0" w:color="auto"/>
              <w:left w:val="single" w:sz="12" w:space="0" w:color="auto"/>
              <w:bottom w:val="single" w:sz="12" w:space="0" w:color="auto"/>
              <w:right w:val="single" w:sz="12" w:space="0" w:color="auto"/>
            </w:tcBorders>
            <w:shd w:val="clear" w:color="auto" w:fill="CCFFFF"/>
            <w:tcMar>
              <w:top w:w="45" w:type="dxa"/>
              <w:bottom w:w="45" w:type="dxa"/>
            </w:tcMar>
            <w:vAlign w:val="center"/>
          </w:tcPr>
          <w:p w14:paraId="0BF2F8E8" w14:textId="5C104728" w:rsidR="008B5EE7" w:rsidRPr="008219CF" w:rsidRDefault="008B5EE7" w:rsidP="00ED73A2">
            <w:pPr>
              <w:pStyle w:val="tablo"/>
              <w:keepNext/>
              <w:keepLines/>
              <w:suppressLineNumbers/>
              <w:suppressAutoHyphens/>
              <w:rPr>
                <w:rFonts w:cs="Arial"/>
              </w:rPr>
            </w:pPr>
            <w:r w:rsidRPr="008219CF">
              <w:rPr>
                <w:rFonts w:cs="Arial"/>
              </w:rPr>
              <w:t xml:space="preserve">Cadre imputations réservé </w:t>
            </w:r>
            <w:r w:rsidR="0034205D">
              <w:rPr>
                <w:rFonts w:cs="Arial"/>
              </w:rPr>
              <w:t>au SID Méditerranée</w:t>
            </w:r>
          </w:p>
        </w:tc>
      </w:tr>
      <w:tr w:rsidR="00D54455" w:rsidRPr="008219CF" w14:paraId="0A0A3A86" w14:textId="77777777" w:rsidTr="00917C3F">
        <w:tblPrEx>
          <w:tblBorders>
            <w:top w:val="single" w:sz="4" w:space="0" w:color="auto"/>
            <w:left w:val="single" w:sz="4" w:space="0" w:color="auto"/>
            <w:bottom w:val="single" w:sz="4" w:space="0" w:color="auto"/>
            <w:right w:val="single" w:sz="4" w:space="0" w:color="auto"/>
          </w:tblBorders>
        </w:tblPrEx>
        <w:tc>
          <w:tcPr>
            <w:tcW w:w="2339" w:type="dxa"/>
            <w:tcBorders>
              <w:top w:val="single" w:sz="12" w:space="0" w:color="auto"/>
              <w:left w:val="single" w:sz="12" w:space="0" w:color="auto"/>
              <w:bottom w:val="nil"/>
              <w:right w:val="nil"/>
            </w:tcBorders>
            <w:shd w:val="clear" w:color="auto" w:fill="CCFFFF"/>
            <w:tcMar>
              <w:top w:w="45" w:type="dxa"/>
              <w:bottom w:w="45" w:type="dxa"/>
            </w:tcMar>
            <w:vAlign w:val="center"/>
          </w:tcPr>
          <w:p w14:paraId="50ACE5A2" w14:textId="77777777" w:rsidR="00D54455" w:rsidRPr="008219CF" w:rsidRDefault="00D54455" w:rsidP="00D54455">
            <w:pPr>
              <w:keepLines/>
              <w:suppressLineNumbers/>
              <w:suppressAutoHyphens/>
              <w:spacing w:after="0"/>
              <w:jc w:val="left"/>
              <w:rPr>
                <w:rFonts w:ascii="Arial" w:hAnsi="Arial" w:cs="Arial"/>
                <w:snapToGrid w:val="0"/>
                <w:sz w:val="20"/>
                <w:szCs w:val="20"/>
              </w:rPr>
            </w:pPr>
            <w:r w:rsidRPr="008219CF">
              <w:rPr>
                <w:rFonts w:ascii="Arial" w:hAnsi="Arial" w:cs="Arial"/>
                <w:snapToGrid w:val="0"/>
                <w:sz w:val="20"/>
                <w:szCs w:val="20"/>
              </w:rPr>
              <w:t>Code GM :</w:t>
            </w:r>
          </w:p>
        </w:tc>
        <w:tc>
          <w:tcPr>
            <w:tcW w:w="2339" w:type="dxa"/>
            <w:tcBorders>
              <w:top w:val="single" w:sz="12" w:space="0" w:color="auto"/>
              <w:left w:val="nil"/>
              <w:bottom w:val="nil"/>
              <w:right w:val="single" w:sz="12" w:space="0" w:color="auto"/>
            </w:tcBorders>
            <w:shd w:val="clear" w:color="auto" w:fill="CCFFFF"/>
            <w:tcMar>
              <w:top w:w="45" w:type="dxa"/>
              <w:bottom w:w="45" w:type="dxa"/>
            </w:tcMar>
            <w:vAlign w:val="center"/>
          </w:tcPr>
          <w:p w14:paraId="13F25272" w14:textId="77777777" w:rsidR="00D54455" w:rsidRPr="008219CF" w:rsidRDefault="00D54455" w:rsidP="00D54455">
            <w:pPr>
              <w:keepLines/>
              <w:suppressLineNumbers/>
              <w:suppressAutoHyphens/>
              <w:spacing w:after="0"/>
              <w:jc w:val="left"/>
              <w:rPr>
                <w:rFonts w:ascii="Arial" w:hAnsi="Arial" w:cs="Arial"/>
                <w:snapToGrid w:val="0"/>
                <w:sz w:val="20"/>
                <w:szCs w:val="20"/>
              </w:rPr>
            </w:pPr>
          </w:p>
        </w:tc>
        <w:tc>
          <w:tcPr>
            <w:tcW w:w="2339" w:type="dxa"/>
            <w:tcBorders>
              <w:top w:val="single" w:sz="12" w:space="0" w:color="auto"/>
              <w:left w:val="single" w:sz="12" w:space="0" w:color="auto"/>
              <w:bottom w:val="nil"/>
              <w:right w:val="nil"/>
            </w:tcBorders>
            <w:shd w:val="clear" w:color="auto" w:fill="CCFFFF"/>
            <w:tcMar>
              <w:top w:w="45" w:type="dxa"/>
              <w:bottom w:w="45" w:type="dxa"/>
            </w:tcMar>
            <w:vAlign w:val="center"/>
          </w:tcPr>
          <w:p w14:paraId="52519AAE" w14:textId="77777777" w:rsidR="00D54455" w:rsidRPr="008219CF" w:rsidRDefault="00D54455" w:rsidP="00872969">
            <w:pPr>
              <w:keepLines/>
              <w:suppressLineNumbers/>
              <w:suppressAutoHyphens/>
              <w:spacing w:after="0"/>
              <w:jc w:val="left"/>
              <w:rPr>
                <w:rFonts w:ascii="Arial" w:hAnsi="Arial" w:cs="Arial"/>
                <w:snapToGrid w:val="0"/>
                <w:sz w:val="20"/>
                <w:szCs w:val="20"/>
                <w:lang w:val="fr-CA"/>
              </w:rPr>
            </w:pPr>
            <w:r w:rsidRPr="008219CF">
              <w:rPr>
                <w:rFonts w:ascii="Arial" w:hAnsi="Arial" w:cs="Arial"/>
                <w:snapToGrid w:val="0"/>
                <w:sz w:val="20"/>
                <w:szCs w:val="20"/>
              </w:rPr>
              <w:t>N° Service exécutant :</w:t>
            </w:r>
          </w:p>
        </w:tc>
        <w:tc>
          <w:tcPr>
            <w:tcW w:w="2339" w:type="dxa"/>
            <w:tcBorders>
              <w:top w:val="single" w:sz="12" w:space="0" w:color="auto"/>
              <w:left w:val="nil"/>
              <w:bottom w:val="nil"/>
              <w:right w:val="single" w:sz="12" w:space="0" w:color="auto"/>
            </w:tcBorders>
            <w:shd w:val="clear" w:color="auto" w:fill="CCFFFF"/>
            <w:tcMar>
              <w:top w:w="45" w:type="dxa"/>
              <w:bottom w:w="45" w:type="dxa"/>
            </w:tcMar>
            <w:vAlign w:val="center"/>
          </w:tcPr>
          <w:p w14:paraId="1FA7F90D" w14:textId="77777777" w:rsidR="00D54455" w:rsidRPr="008219CF" w:rsidRDefault="00D54455" w:rsidP="00D54455">
            <w:pPr>
              <w:keepLines/>
              <w:suppressLineNumbers/>
              <w:suppressAutoHyphens/>
              <w:spacing w:after="0"/>
              <w:ind w:right="497"/>
              <w:jc w:val="right"/>
              <w:rPr>
                <w:rFonts w:ascii="Arial" w:hAnsi="Arial" w:cs="Arial"/>
                <w:snapToGrid w:val="0"/>
                <w:sz w:val="20"/>
                <w:szCs w:val="20"/>
              </w:rPr>
            </w:pPr>
            <w:r w:rsidRPr="008219CF">
              <w:rPr>
                <w:rFonts w:ascii="Arial" w:hAnsi="Arial" w:cs="Arial"/>
                <w:b/>
                <w:bCs/>
                <w:sz w:val="20"/>
                <w:szCs w:val="20"/>
              </w:rPr>
              <w:t>D1076EY083</w:t>
            </w:r>
          </w:p>
        </w:tc>
      </w:tr>
      <w:tr w:rsidR="00D54455" w:rsidRPr="008219CF" w14:paraId="3B53D61D" w14:textId="77777777" w:rsidTr="00D54455">
        <w:tblPrEx>
          <w:tblBorders>
            <w:top w:val="single" w:sz="4" w:space="0" w:color="auto"/>
            <w:left w:val="single" w:sz="4" w:space="0" w:color="auto"/>
            <w:bottom w:val="single" w:sz="4" w:space="0" w:color="auto"/>
            <w:right w:val="single" w:sz="4" w:space="0" w:color="auto"/>
          </w:tblBorders>
        </w:tblPrEx>
        <w:tc>
          <w:tcPr>
            <w:tcW w:w="2339" w:type="dxa"/>
            <w:tcBorders>
              <w:top w:val="nil"/>
              <w:left w:val="single" w:sz="12" w:space="0" w:color="auto"/>
              <w:bottom w:val="nil"/>
              <w:right w:val="nil"/>
            </w:tcBorders>
            <w:shd w:val="clear" w:color="auto" w:fill="CCFFFF"/>
            <w:tcMar>
              <w:top w:w="45" w:type="dxa"/>
              <w:bottom w:w="45" w:type="dxa"/>
            </w:tcMar>
            <w:vAlign w:val="center"/>
          </w:tcPr>
          <w:p w14:paraId="4573CF24" w14:textId="77777777" w:rsidR="00D54455" w:rsidRPr="008219CF" w:rsidRDefault="00D54455" w:rsidP="00D54455">
            <w:pPr>
              <w:keepLines/>
              <w:suppressLineNumbers/>
              <w:suppressAutoHyphens/>
              <w:spacing w:after="0"/>
              <w:jc w:val="left"/>
              <w:rPr>
                <w:rFonts w:ascii="Arial" w:hAnsi="Arial" w:cs="Arial"/>
                <w:snapToGrid w:val="0"/>
                <w:sz w:val="20"/>
                <w:szCs w:val="20"/>
              </w:rPr>
            </w:pPr>
            <w:r w:rsidRPr="008219CF">
              <w:rPr>
                <w:rFonts w:ascii="Arial" w:hAnsi="Arial" w:cs="Arial"/>
                <w:snapToGrid w:val="0"/>
                <w:sz w:val="20"/>
                <w:szCs w:val="20"/>
              </w:rPr>
              <w:t>Code CPV :</w:t>
            </w:r>
          </w:p>
        </w:tc>
        <w:tc>
          <w:tcPr>
            <w:tcW w:w="2339" w:type="dxa"/>
            <w:tcBorders>
              <w:top w:val="nil"/>
              <w:left w:val="nil"/>
              <w:bottom w:val="nil"/>
              <w:right w:val="single" w:sz="12" w:space="0" w:color="auto"/>
            </w:tcBorders>
            <w:shd w:val="clear" w:color="auto" w:fill="CCFFFF"/>
            <w:tcMar>
              <w:top w:w="45" w:type="dxa"/>
              <w:bottom w:w="45" w:type="dxa"/>
            </w:tcMar>
            <w:vAlign w:val="center"/>
          </w:tcPr>
          <w:p w14:paraId="06DE7538" w14:textId="77777777" w:rsidR="00D54455" w:rsidRPr="008219CF" w:rsidRDefault="00D54455" w:rsidP="00D54455">
            <w:pPr>
              <w:keepLines/>
              <w:suppressLineNumbers/>
              <w:suppressAutoHyphens/>
              <w:spacing w:after="0"/>
              <w:jc w:val="left"/>
              <w:rPr>
                <w:rFonts w:ascii="Arial" w:hAnsi="Arial" w:cs="Arial"/>
                <w:snapToGrid w:val="0"/>
                <w:sz w:val="20"/>
                <w:szCs w:val="20"/>
              </w:rPr>
            </w:pPr>
          </w:p>
        </w:tc>
        <w:tc>
          <w:tcPr>
            <w:tcW w:w="2339" w:type="dxa"/>
            <w:tcBorders>
              <w:top w:val="nil"/>
              <w:left w:val="single" w:sz="12" w:space="0" w:color="auto"/>
              <w:bottom w:val="nil"/>
              <w:right w:val="nil"/>
            </w:tcBorders>
            <w:shd w:val="clear" w:color="auto" w:fill="CCFFFF"/>
            <w:tcMar>
              <w:top w:w="45" w:type="dxa"/>
              <w:bottom w:w="45" w:type="dxa"/>
            </w:tcMar>
            <w:vAlign w:val="center"/>
          </w:tcPr>
          <w:p w14:paraId="1F43905B" w14:textId="77777777" w:rsidR="00D54455" w:rsidRPr="008219CF" w:rsidRDefault="00D54455" w:rsidP="00D54455">
            <w:pPr>
              <w:keepLines/>
              <w:suppressLineNumbers/>
              <w:suppressAutoHyphens/>
              <w:spacing w:after="0"/>
              <w:jc w:val="left"/>
              <w:rPr>
                <w:rFonts w:ascii="Arial" w:hAnsi="Arial" w:cs="Arial"/>
                <w:snapToGrid w:val="0"/>
                <w:sz w:val="20"/>
                <w:szCs w:val="20"/>
              </w:rPr>
            </w:pPr>
            <w:r w:rsidRPr="008219CF">
              <w:rPr>
                <w:rFonts w:ascii="Arial" w:hAnsi="Arial" w:cs="Arial"/>
                <w:snapToGrid w:val="0"/>
                <w:sz w:val="20"/>
                <w:szCs w:val="20"/>
              </w:rPr>
              <w:t>N° Immeuble G2D :</w:t>
            </w:r>
          </w:p>
        </w:tc>
        <w:tc>
          <w:tcPr>
            <w:tcW w:w="2339" w:type="dxa"/>
            <w:tcBorders>
              <w:top w:val="nil"/>
              <w:left w:val="nil"/>
              <w:bottom w:val="nil"/>
              <w:right w:val="single" w:sz="12" w:space="0" w:color="auto"/>
            </w:tcBorders>
            <w:shd w:val="clear" w:color="auto" w:fill="CCFFFF"/>
            <w:tcMar>
              <w:top w:w="45" w:type="dxa"/>
              <w:bottom w:w="45" w:type="dxa"/>
            </w:tcMar>
            <w:vAlign w:val="center"/>
          </w:tcPr>
          <w:p w14:paraId="7E05B092" w14:textId="77777777" w:rsidR="00D54455" w:rsidRPr="008219CF" w:rsidRDefault="00D54455" w:rsidP="00917C3F">
            <w:pPr>
              <w:keepLines/>
              <w:suppressLineNumbers/>
              <w:suppressAutoHyphens/>
              <w:spacing w:after="0"/>
              <w:jc w:val="center"/>
              <w:rPr>
                <w:rFonts w:ascii="Arial" w:hAnsi="Arial" w:cs="Arial"/>
                <w:snapToGrid w:val="0"/>
                <w:sz w:val="20"/>
                <w:szCs w:val="20"/>
                <w:lang w:val="fr-CA"/>
              </w:rPr>
            </w:pPr>
          </w:p>
        </w:tc>
      </w:tr>
      <w:tr w:rsidR="00D54455" w:rsidRPr="008219CF" w14:paraId="2FB93053" w14:textId="77777777" w:rsidTr="00917C3F">
        <w:tblPrEx>
          <w:tblBorders>
            <w:top w:val="single" w:sz="4" w:space="0" w:color="auto"/>
            <w:left w:val="single" w:sz="4" w:space="0" w:color="auto"/>
            <w:bottom w:val="single" w:sz="4" w:space="0" w:color="auto"/>
            <w:right w:val="single" w:sz="4" w:space="0" w:color="auto"/>
          </w:tblBorders>
        </w:tblPrEx>
        <w:tc>
          <w:tcPr>
            <w:tcW w:w="2339" w:type="dxa"/>
            <w:tcBorders>
              <w:top w:val="nil"/>
              <w:left w:val="single" w:sz="12" w:space="0" w:color="auto"/>
              <w:bottom w:val="nil"/>
              <w:right w:val="nil"/>
            </w:tcBorders>
            <w:shd w:val="clear" w:color="auto" w:fill="CCFFFF"/>
            <w:tcMar>
              <w:top w:w="45" w:type="dxa"/>
              <w:bottom w:w="45" w:type="dxa"/>
            </w:tcMar>
            <w:vAlign w:val="center"/>
          </w:tcPr>
          <w:p w14:paraId="1A49E0CB" w14:textId="77777777" w:rsidR="00D54455" w:rsidRPr="008219CF" w:rsidRDefault="00D54455" w:rsidP="00D54455">
            <w:pPr>
              <w:keepLines/>
              <w:suppressLineNumbers/>
              <w:suppressAutoHyphens/>
              <w:spacing w:after="0"/>
              <w:jc w:val="left"/>
              <w:rPr>
                <w:rFonts w:ascii="Arial" w:hAnsi="Arial" w:cs="Arial"/>
                <w:snapToGrid w:val="0"/>
                <w:sz w:val="20"/>
                <w:szCs w:val="20"/>
              </w:rPr>
            </w:pPr>
            <w:r w:rsidRPr="008219CF">
              <w:rPr>
                <w:rFonts w:ascii="Arial" w:hAnsi="Arial" w:cs="Arial"/>
                <w:sz w:val="20"/>
                <w:szCs w:val="20"/>
              </w:rPr>
              <w:t>N° EJ :</w:t>
            </w:r>
          </w:p>
        </w:tc>
        <w:tc>
          <w:tcPr>
            <w:tcW w:w="2339" w:type="dxa"/>
            <w:tcBorders>
              <w:top w:val="nil"/>
              <w:left w:val="nil"/>
              <w:bottom w:val="nil"/>
              <w:right w:val="single" w:sz="12" w:space="0" w:color="auto"/>
            </w:tcBorders>
            <w:shd w:val="clear" w:color="auto" w:fill="CCFFFF"/>
            <w:tcMar>
              <w:top w:w="45" w:type="dxa"/>
              <w:bottom w:w="45" w:type="dxa"/>
            </w:tcMar>
            <w:vAlign w:val="center"/>
          </w:tcPr>
          <w:p w14:paraId="1F417F73" w14:textId="77777777" w:rsidR="00D54455" w:rsidRPr="008219CF" w:rsidRDefault="00D54455" w:rsidP="00D54455">
            <w:pPr>
              <w:keepLines/>
              <w:suppressLineNumbers/>
              <w:suppressAutoHyphens/>
              <w:spacing w:after="0"/>
              <w:jc w:val="left"/>
              <w:rPr>
                <w:rFonts w:ascii="Arial" w:hAnsi="Arial" w:cs="Arial"/>
                <w:snapToGrid w:val="0"/>
                <w:sz w:val="20"/>
                <w:szCs w:val="20"/>
              </w:rPr>
            </w:pPr>
          </w:p>
        </w:tc>
        <w:tc>
          <w:tcPr>
            <w:tcW w:w="2339" w:type="dxa"/>
            <w:tcBorders>
              <w:top w:val="nil"/>
              <w:left w:val="single" w:sz="12" w:space="0" w:color="auto"/>
              <w:bottom w:val="nil"/>
              <w:right w:val="nil"/>
            </w:tcBorders>
            <w:shd w:val="clear" w:color="auto" w:fill="CCFFFF"/>
            <w:tcMar>
              <w:top w:w="45" w:type="dxa"/>
              <w:bottom w:w="45" w:type="dxa"/>
            </w:tcMar>
            <w:vAlign w:val="center"/>
          </w:tcPr>
          <w:p w14:paraId="2EC31EFE" w14:textId="77777777" w:rsidR="00D54455" w:rsidRPr="008219CF" w:rsidRDefault="00D54455" w:rsidP="00D54455">
            <w:pPr>
              <w:keepLines/>
              <w:suppressLineNumbers/>
              <w:suppressAutoHyphens/>
              <w:spacing w:after="0"/>
              <w:jc w:val="left"/>
              <w:rPr>
                <w:rFonts w:ascii="Arial" w:hAnsi="Arial" w:cs="Arial"/>
                <w:snapToGrid w:val="0"/>
                <w:sz w:val="20"/>
                <w:szCs w:val="20"/>
              </w:rPr>
            </w:pPr>
            <w:r w:rsidRPr="008219CF">
              <w:rPr>
                <w:rFonts w:ascii="Arial" w:hAnsi="Arial" w:cs="Arial"/>
                <w:snapToGrid w:val="0"/>
                <w:sz w:val="20"/>
                <w:szCs w:val="20"/>
              </w:rPr>
              <w:t>N° Composant G2D :</w:t>
            </w:r>
          </w:p>
        </w:tc>
        <w:tc>
          <w:tcPr>
            <w:tcW w:w="2339" w:type="dxa"/>
            <w:tcBorders>
              <w:top w:val="nil"/>
              <w:left w:val="nil"/>
              <w:bottom w:val="nil"/>
              <w:right w:val="single" w:sz="12" w:space="0" w:color="auto"/>
            </w:tcBorders>
            <w:shd w:val="clear" w:color="auto" w:fill="CCFFFF"/>
            <w:tcMar>
              <w:top w:w="45" w:type="dxa"/>
              <w:bottom w:w="45" w:type="dxa"/>
            </w:tcMar>
            <w:vAlign w:val="center"/>
          </w:tcPr>
          <w:p w14:paraId="0E88C34E" w14:textId="77777777" w:rsidR="00D54455" w:rsidRPr="008219CF" w:rsidRDefault="00D54455" w:rsidP="00917C3F">
            <w:pPr>
              <w:keepLines/>
              <w:suppressLineNumbers/>
              <w:suppressAutoHyphens/>
              <w:spacing w:after="0"/>
              <w:jc w:val="center"/>
              <w:rPr>
                <w:rFonts w:ascii="Arial" w:hAnsi="Arial" w:cs="Arial"/>
                <w:snapToGrid w:val="0"/>
                <w:sz w:val="20"/>
                <w:szCs w:val="20"/>
              </w:rPr>
            </w:pPr>
          </w:p>
        </w:tc>
      </w:tr>
      <w:tr w:rsidR="00D54455" w:rsidRPr="008219CF" w14:paraId="32C1FA8F" w14:textId="77777777" w:rsidTr="00D54455">
        <w:tblPrEx>
          <w:tblBorders>
            <w:top w:val="single" w:sz="4" w:space="0" w:color="auto"/>
            <w:left w:val="single" w:sz="4" w:space="0" w:color="auto"/>
            <w:bottom w:val="single" w:sz="4" w:space="0" w:color="auto"/>
            <w:right w:val="single" w:sz="4" w:space="0" w:color="auto"/>
          </w:tblBorders>
        </w:tblPrEx>
        <w:tc>
          <w:tcPr>
            <w:tcW w:w="2339" w:type="dxa"/>
            <w:tcBorders>
              <w:top w:val="nil"/>
              <w:left w:val="single" w:sz="12" w:space="0" w:color="auto"/>
              <w:bottom w:val="single" w:sz="12" w:space="0" w:color="auto"/>
              <w:right w:val="nil"/>
            </w:tcBorders>
            <w:shd w:val="clear" w:color="auto" w:fill="CCFFFF"/>
            <w:tcMar>
              <w:top w:w="45" w:type="dxa"/>
              <w:bottom w:w="45" w:type="dxa"/>
            </w:tcMar>
            <w:vAlign w:val="center"/>
          </w:tcPr>
          <w:p w14:paraId="6E7FA156" w14:textId="77777777" w:rsidR="00D54455" w:rsidRPr="008219CF" w:rsidRDefault="00D54455" w:rsidP="00D54455">
            <w:pPr>
              <w:keepLines/>
              <w:suppressLineNumbers/>
              <w:suppressAutoHyphens/>
              <w:spacing w:after="0"/>
              <w:jc w:val="left"/>
              <w:rPr>
                <w:rFonts w:ascii="Arial" w:hAnsi="Arial" w:cs="Arial"/>
                <w:snapToGrid w:val="0"/>
                <w:sz w:val="20"/>
                <w:szCs w:val="20"/>
                <w:lang w:val="fr-CA"/>
              </w:rPr>
            </w:pPr>
            <w:r w:rsidRPr="008219CF">
              <w:rPr>
                <w:rFonts w:ascii="Arial" w:hAnsi="Arial" w:cs="Arial"/>
                <w:snapToGrid w:val="0"/>
                <w:sz w:val="20"/>
                <w:szCs w:val="20"/>
              </w:rPr>
              <w:t>N° Prestation</w:t>
            </w:r>
            <w:r w:rsidR="00C86087" w:rsidRPr="008219CF">
              <w:rPr>
                <w:rFonts w:ascii="Arial" w:hAnsi="Arial" w:cs="Arial"/>
                <w:snapToGrid w:val="0"/>
                <w:sz w:val="20"/>
                <w:szCs w:val="20"/>
              </w:rPr>
              <w:t xml:space="preserve"> / COSI</w:t>
            </w:r>
            <w:r w:rsidRPr="008219CF">
              <w:rPr>
                <w:rFonts w:ascii="Arial" w:hAnsi="Arial" w:cs="Arial"/>
                <w:snapToGrid w:val="0"/>
                <w:sz w:val="20"/>
                <w:szCs w:val="20"/>
              </w:rPr>
              <w:t> :</w:t>
            </w:r>
          </w:p>
        </w:tc>
        <w:tc>
          <w:tcPr>
            <w:tcW w:w="2339" w:type="dxa"/>
            <w:tcBorders>
              <w:top w:val="nil"/>
              <w:left w:val="nil"/>
              <w:bottom w:val="single" w:sz="12" w:space="0" w:color="auto"/>
              <w:right w:val="single" w:sz="12" w:space="0" w:color="auto"/>
            </w:tcBorders>
            <w:shd w:val="clear" w:color="auto" w:fill="CCFFFF"/>
            <w:tcMar>
              <w:top w:w="45" w:type="dxa"/>
              <w:bottom w:w="45" w:type="dxa"/>
            </w:tcMar>
            <w:vAlign w:val="center"/>
          </w:tcPr>
          <w:p w14:paraId="315D617F" w14:textId="77777777" w:rsidR="00D54455" w:rsidRPr="008219CF" w:rsidRDefault="00D54455" w:rsidP="00D54455">
            <w:pPr>
              <w:keepLines/>
              <w:suppressLineNumbers/>
              <w:suppressAutoHyphens/>
              <w:spacing w:after="0"/>
              <w:jc w:val="left"/>
              <w:rPr>
                <w:rFonts w:ascii="Arial" w:hAnsi="Arial" w:cs="Arial"/>
                <w:snapToGrid w:val="0"/>
                <w:sz w:val="20"/>
                <w:szCs w:val="20"/>
              </w:rPr>
            </w:pPr>
          </w:p>
        </w:tc>
        <w:tc>
          <w:tcPr>
            <w:tcW w:w="2339" w:type="dxa"/>
            <w:tcBorders>
              <w:top w:val="nil"/>
              <w:left w:val="single" w:sz="12" w:space="0" w:color="auto"/>
              <w:bottom w:val="single" w:sz="12" w:space="0" w:color="auto"/>
              <w:right w:val="nil"/>
            </w:tcBorders>
            <w:shd w:val="clear" w:color="auto" w:fill="CCFFFF"/>
            <w:tcMar>
              <w:top w:w="45" w:type="dxa"/>
              <w:bottom w:w="45" w:type="dxa"/>
            </w:tcMar>
            <w:vAlign w:val="center"/>
          </w:tcPr>
          <w:p w14:paraId="66720559" w14:textId="77777777" w:rsidR="00D54455" w:rsidRPr="008219CF" w:rsidRDefault="00D54455" w:rsidP="00D54455">
            <w:pPr>
              <w:keepLines/>
              <w:suppressLineNumbers/>
              <w:suppressAutoHyphens/>
              <w:spacing w:after="0"/>
              <w:jc w:val="left"/>
              <w:rPr>
                <w:rFonts w:ascii="Arial" w:hAnsi="Arial" w:cs="Arial"/>
                <w:snapToGrid w:val="0"/>
                <w:sz w:val="20"/>
                <w:szCs w:val="20"/>
              </w:rPr>
            </w:pPr>
            <w:r w:rsidRPr="008219CF">
              <w:rPr>
                <w:rFonts w:ascii="Arial" w:hAnsi="Arial" w:cs="Arial"/>
                <w:snapToGrid w:val="0"/>
                <w:sz w:val="20"/>
                <w:szCs w:val="20"/>
              </w:rPr>
              <w:t>Unité ESID Bénéficiaire :</w:t>
            </w:r>
          </w:p>
        </w:tc>
        <w:tc>
          <w:tcPr>
            <w:tcW w:w="2339" w:type="dxa"/>
            <w:tcBorders>
              <w:top w:val="nil"/>
              <w:left w:val="nil"/>
              <w:bottom w:val="single" w:sz="12" w:space="0" w:color="auto"/>
              <w:right w:val="single" w:sz="12" w:space="0" w:color="auto"/>
            </w:tcBorders>
            <w:shd w:val="clear" w:color="auto" w:fill="CCFFFF"/>
            <w:tcMar>
              <w:top w:w="45" w:type="dxa"/>
              <w:bottom w:w="45" w:type="dxa"/>
            </w:tcMar>
            <w:vAlign w:val="center"/>
          </w:tcPr>
          <w:p w14:paraId="3F441AB9" w14:textId="77777777" w:rsidR="00D54455" w:rsidRPr="008219CF" w:rsidRDefault="00D54455" w:rsidP="00917C3F">
            <w:pPr>
              <w:keepLines/>
              <w:suppressLineNumbers/>
              <w:suppressAutoHyphens/>
              <w:spacing w:after="0"/>
              <w:jc w:val="center"/>
              <w:rPr>
                <w:rFonts w:ascii="Arial" w:hAnsi="Arial" w:cs="Arial"/>
                <w:snapToGrid w:val="0"/>
                <w:sz w:val="20"/>
                <w:szCs w:val="20"/>
              </w:rPr>
            </w:pPr>
          </w:p>
        </w:tc>
      </w:tr>
    </w:tbl>
    <w:p w14:paraId="56B60123" w14:textId="5C40C03D" w:rsidR="009C1D0D" w:rsidRPr="008219CF" w:rsidRDefault="009C1D0D" w:rsidP="00C4424A">
      <w:pPr>
        <w:keepLines/>
        <w:suppressLineNumbers/>
        <w:tabs>
          <w:tab w:val="left" w:pos="1409"/>
          <w:tab w:val="left" w:pos="3427"/>
          <w:tab w:val="left" w:pos="5668"/>
        </w:tabs>
        <w:suppressAutoHyphens/>
        <w:spacing w:after="60"/>
        <w:jc w:val="left"/>
        <w:rPr>
          <w:rFonts w:ascii="Arial" w:hAnsi="Arial" w:cs="Arial"/>
          <w:snapToGrid w:val="0"/>
          <w:sz w:val="20"/>
          <w:szCs w:val="20"/>
        </w:rPr>
      </w:pPr>
    </w:p>
    <w:p w14:paraId="1F56769B" w14:textId="0B33AB99" w:rsidR="008B5EE7" w:rsidRPr="0059736D" w:rsidRDefault="00B2716A" w:rsidP="00394A9B">
      <w:pPr>
        <w:keepLines/>
        <w:suppressLineNumbers/>
        <w:pBdr>
          <w:top w:val="single" w:sz="12" w:space="1" w:color="auto"/>
          <w:left w:val="single" w:sz="12" w:space="0" w:color="auto"/>
          <w:bottom w:val="single" w:sz="12" w:space="1" w:color="auto"/>
          <w:right w:val="single" w:sz="12" w:space="1" w:color="auto"/>
        </w:pBdr>
        <w:tabs>
          <w:tab w:val="left" w:pos="10800"/>
        </w:tabs>
        <w:suppressAutoHyphens/>
        <w:jc w:val="center"/>
        <w:rPr>
          <w:rFonts w:ascii="Arial" w:hAnsi="Arial" w:cs="Arial"/>
          <w:sz w:val="20"/>
          <w:szCs w:val="20"/>
        </w:rPr>
      </w:pPr>
      <w:r w:rsidRPr="0059736D">
        <w:rPr>
          <w:rFonts w:ascii="Arial" w:hAnsi="Arial" w:cs="Arial"/>
          <w:sz w:val="20"/>
          <w:szCs w:val="20"/>
        </w:rPr>
        <w:t>Marché passé selon une</w:t>
      </w:r>
      <w:r w:rsidR="008B5EE7" w:rsidRPr="0059736D">
        <w:rPr>
          <w:rFonts w:ascii="Arial" w:hAnsi="Arial" w:cs="Arial"/>
          <w:sz w:val="20"/>
          <w:szCs w:val="20"/>
        </w:rPr>
        <w:t xml:space="preserve"> procédure adap</w:t>
      </w:r>
      <w:r w:rsidR="001A17AE" w:rsidRPr="0059736D">
        <w:rPr>
          <w:rFonts w:ascii="Arial" w:hAnsi="Arial" w:cs="Arial"/>
          <w:sz w:val="20"/>
          <w:szCs w:val="20"/>
        </w:rPr>
        <w:t xml:space="preserve">tée en application des </w:t>
      </w:r>
      <w:r w:rsidR="001A17AE" w:rsidRPr="0059736D">
        <w:rPr>
          <w:rFonts w:ascii="Arial" w:hAnsi="Arial" w:cs="Arial"/>
          <w:sz w:val="20"/>
          <w:szCs w:val="20"/>
          <w:rPrChange w:id="66" w:author="SAUSSET MAXIME ASC NIV 1 OT" w:date="2025-10-03T10:24:00Z">
            <w:rPr>
              <w:rFonts w:ascii="Arial" w:hAnsi="Arial" w:cs="Arial"/>
              <w:color w:val="FF0000"/>
              <w:sz w:val="20"/>
              <w:szCs w:val="20"/>
            </w:rPr>
          </w:rPrChange>
        </w:rPr>
        <w:t xml:space="preserve">articles R. 2123-1 et R. 2123-4 à R. 2123-7 </w:t>
      </w:r>
      <w:r w:rsidR="001A17AE" w:rsidRPr="0059736D">
        <w:rPr>
          <w:rFonts w:ascii="Arial" w:hAnsi="Arial" w:cs="Arial"/>
          <w:sz w:val="20"/>
          <w:szCs w:val="20"/>
        </w:rPr>
        <w:t>du code de la commande publique</w:t>
      </w:r>
    </w:p>
    <w:p w14:paraId="5310D872" w14:textId="7EC1ED3F" w:rsidR="008B5EE7" w:rsidRPr="0059736D" w:rsidRDefault="00887304" w:rsidP="00C4424A">
      <w:pPr>
        <w:keepLines/>
        <w:suppressLineNumbers/>
        <w:pBdr>
          <w:top w:val="single" w:sz="4" w:space="0" w:color="auto"/>
          <w:left w:val="single" w:sz="4" w:space="4" w:color="auto"/>
          <w:bottom w:val="single" w:sz="4" w:space="1" w:color="auto"/>
          <w:right w:val="single" w:sz="4" w:space="4" w:color="auto"/>
        </w:pBdr>
        <w:tabs>
          <w:tab w:val="left" w:leader="dot" w:pos="9072"/>
        </w:tabs>
        <w:suppressAutoHyphens/>
        <w:rPr>
          <w:rFonts w:ascii="Arial" w:hAnsi="Arial" w:cs="Arial"/>
          <w:sz w:val="20"/>
          <w:szCs w:val="20"/>
        </w:rPr>
      </w:pPr>
      <w:r w:rsidRPr="0059736D">
        <w:rPr>
          <w:rFonts w:ascii="Arial" w:hAnsi="Arial" w:cs="Arial"/>
          <w:i/>
          <w:sz w:val="20"/>
          <w:szCs w:val="20"/>
          <w:u w:val="single"/>
        </w:rPr>
        <w:t>P</w:t>
      </w:r>
      <w:r w:rsidR="008B5EE7" w:rsidRPr="0059736D">
        <w:rPr>
          <w:rFonts w:ascii="Arial" w:hAnsi="Arial" w:cs="Arial"/>
          <w:i/>
          <w:sz w:val="20"/>
          <w:szCs w:val="20"/>
          <w:u w:val="single"/>
        </w:rPr>
        <w:t>ouvoir adjudicateur</w:t>
      </w:r>
      <w:r w:rsidR="008B5EE7" w:rsidRPr="0059736D">
        <w:rPr>
          <w:rFonts w:ascii="Arial" w:hAnsi="Arial" w:cs="Arial"/>
          <w:i/>
          <w:sz w:val="20"/>
          <w:szCs w:val="20"/>
        </w:rPr>
        <w:t> :</w:t>
      </w:r>
      <w:r w:rsidR="008B5EE7" w:rsidRPr="0059736D">
        <w:rPr>
          <w:rFonts w:ascii="Arial" w:hAnsi="Arial" w:cs="Arial"/>
          <w:sz w:val="20"/>
          <w:szCs w:val="20"/>
        </w:rPr>
        <w:t xml:space="preserve"> </w:t>
      </w:r>
      <w:r w:rsidR="008B5EE7" w:rsidRPr="0059736D">
        <w:rPr>
          <w:rFonts w:ascii="Arial" w:hAnsi="Arial" w:cs="Arial"/>
          <w:b/>
          <w:sz w:val="20"/>
          <w:szCs w:val="20"/>
        </w:rPr>
        <w:t xml:space="preserve">L'Ingénieur Général </w:t>
      </w:r>
      <w:r w:rsidR="00E72260" w:rsidRPr="0059736D">
        <w:rPr>
          <w:rFonts w:ascii="Arial" w:hAnsi="Arial" w:cs="Arial"/>
          <w:b/>
          <w:sz w:val="20"/>
          <w:szCs w:val="20"/>
        </w:rPr>
        <w:t>de 2</w:t>
      </w:r>
      <w:r w:rsidR="00E72260" w:rsidRPr="0059736D">
        <w:rPr>
          <w:rFonts w:ascii="Arial" w:hAnsi="Arial" w:cs="Arial"/>
          <w:b/>
          <w:sz w:val="20"/>
          <w:szCs w:val="20"/>
          <w:vertAlign w:val="superscript"/>
        </w:rPr>
        <w:t>ème</w:t>
      </w:r>
      <w:r w:rsidR="00E72260" w:rsidRPr="0059736D">
        <w:rPr>
          <w:rFonts w:ascii="Arial" w:hAnsi="Arial" w:cs="Arial"/>
          <w:b/>
          <w:sz w:val="20"/>
          <w:szCs w:val="20"/>
        </w:rPr>
        <w:t xml:space="preserve"> classe </w:t>
      </w:r>
      <w:r w:rsidR="00EF3A71" w:rsidRPr="0059736D">
        <w:rPr>
          <w:rFonts w:ascii="Arial" w:hAnsi="Arial" w:cs="Arial"/>
          <w:b/>
          <w:sz w:val="20"/>
          <w:szCs w:val="20"/>
        </w:rPr>
        <w:t>Pierre-Jean RONDEAU,</w:t>
      </w:r>
      <w:r w:rsidR="00EF3A71" w:rsidRPr="0059736D">
        <w:rPr>
          <w:rFonts w:ascii="Arial" w:hAnsi="Arial" w:cs="Arial"/>
          <w:sz w:val="20"/>
          <w:szCs w:val="20"/>
        </w:rPr>
        <w:t xml:space="preserve"> </w:t>
      </w:r>
      <w:r w:rsidR="008D10CD" w:rsidRPr="0059736D">
        <w:rPr>
          <w:rFonts w:ascii="Arial" w:hAnsi="Arial" w:cs="Arial"/>
          <w:b/>
          <w:sz w:val="20"/>
          <w:szCs w:val="20"/>
        </w:rPr>
        <w:t xml:space="preserve">Directeur du </w:t>
      </w:r>
      <w:r w:rsidR="008B5EE7" w:rsidRPr="0059736D">
        <w:rPr>
          <w:rFonts w:ascii="Arial" w:hAnsi="Arial" w:cs="Arial"/>
          <w:b/>
          <w:sz w:val="20"/>
          <w:szCs w:val="20"/>
        </w:rPr>
        <w:t xml:space="preserve">SID </w:t>
      </w:r>
      <w:r w:rsidR="008D10CD" w:rsidRPr="0059736D">
        <w:rPr>
          <w:rFonts w:ascii="Arial" w:hAnsi="Arial" w:cs="Arial"/>
          <w:b/>
          <w:sz w:val="20"/>
          <w:szCs w:val="20"/>
        </w:rPr>
        <w:t>Méditerranée</w:t>
      </w:r>
      <w:r w:rsidR="008B5EE7" w:rsidRPr="0059736D">
        <w:rPr>
          <w:rFonts w:ascii="Arial" w:hAnsi="Arial" w:cs="Arial"/>
          <w:sz w:val="20"/>
          <w:szCs w:val="20"/>
        </w:rPr>
        <w:t xml:space="preserve"> désigné par arrêté ministériel du 22 juin 2007 modifié</w:t>
      </w:r>
    </w:p>
    <w:p w14:paraId="484C79D6" w14:textId="0274C72A" w:rsidR="008B5EE7" w:rsidRPr="0059736D" w:rsidRDefault="008B5EE7" w:rsidP="00C4424A">
      <w:pPr>
        <w:keepLines/>
        <w:suppressLineNumbers/>
        <w:pBdr>
          <w:top w:val="single" w:sz="4" w:space="0" w:color="auto"/>
          <w:left w:val="single" w:sz="4" w:space="4" w:color="auto"/>
          <w:bottom w:val="single" w:sz="4" w:space="1" w:color="auto"/>
          <w:right w:val="single" w:sz="4" w:space="4"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rPr>
          <w:rFonts w:ascii="Arial" w:hAnsi="Arial" w:cs="Arial"/>
          <w:sz w:val="20"/>
          <w:szCs w:val="20"/>
        </w:rPr>
      </w:pPr>
      <w:r w:rsidRPr="0059736D">
        <w:rPr>
          <w:rFonts w:ascii="Arial" w:hAnsi="Arial" w:cs="Arial"/>
          <w:i/>
          <w:sz w:val="20"/>
          <w:szCs w:val="20"/>
          <w:u w:val="single"/>
        </w:rPr>
        <w:t>Maître d'œuvre</w:t>
      </w:r>
      <w:r w:rsidRPr="0059736D">
        <w:rPr>
          <w:rFonts w:ascii="Arial" w:hAnsi="Arial" w:cs="Arial"/>
          <w:i/>
          <w:sz w:val="20"/>
          <w:szCs w:val="20"/>
        </w:rPr>
        <w:t> :</w:t>
      </w:r>
      <w:r w:rsidRPr="0059736D">
        <w:rPr>
          <w:rFonts w:ascii="Arial" w:hAnsi="Arial" w:cs="Arial"/>
          <w:sz w:val="20"/>
          <w:szCs w:val="20"/>
        </w:rPr>
        <w:t xml:space="preserve"> </w:t>
      </w:r>
      <w:r w:rsidRPr="0059736D">
        <w:rPr>
          <w:rFonts w:ascii="Arial" w:hAnsi="Arial" w:cs="Arial"/>
          <w:b/>
          <w:sz w:val="20"/>
          <w:szCs w:val="20"/>
        </w:rPr>
        <w:t>Etablissement du Service d’Infrastr</w:t>
      </w:r>
      <w:r w:rsidR="0034205D" w:rsidRPr="0059736D">
        <w:rPr>
          <w:rFonts w:ascii="Arial" w:hAnsi="Arial" w:cs="Arial"/>
          <w:b/>
          <w:sz w:val="20"/>
          <w:szCs w:val="20"/>
        </w:rPr>
        <w:t>ucture de la Défense Méditerrané – BCRM TOULON -SID MEDITERRANEE</w:t>
      </w:r>
      <w:r w:rsidRPr="0059736D">
        <w:rPr>
          <w:rFonts w:ascii="Arial" w:hAnsi="Arial" w:cs="Arial"/>
          <w:b/>
          <w:sz w:val="20"/>
          <w:szCs w:val="20"/>
        </w:rPr>
        <w:t xml:space="preserve">- BP 71 - 83800 TOULON CEDEX 9 – représenté par le chef de   </w:t>
      </w:r>
      <w:r w:rsidRPr="0059736D">
        <w:rPr>
          <w:rFonts w:ascii="Arial" w:hAnsi="Arial" w:cs="Arial"/>
          <w:vanish/>
          <w:sz w:val="20"/>
          <w:szCs w:val="20"/>
          <w:rPrChange w:id="67" w:author="SAUSSET MAXIME ASC NIV 1 OT" w:date="2025-10-03T10:24:00Z">
            <w:rPr>
              <w:rFonts w:ascii="Arial" w:hAnsi="Arial" w:cs="Arial"/>
              <w:vanish/>
              <w:color w:val="3366FF"/>
              <w:sz w:val="20"/>
              <w:szCs w:val="20"/>
            </w:rPr>
          </w:rPrChange>
        </w:rPr>
        <w:sym w:font="Wingdings" w:char="F04D"/>
      </w:r>
      <w:r w:rsidRPr="0059736D">
        <w:rPr>
          <w:rFonts w:ascii="Arial" w:hAnsi="Arial" w:cs="Arial"/>
          <w:vanish/>
          <w:sz w:val="20"/>
          <w:szCs w:val="20"/>
          <w:rPrChange w:id="68" w:author="SAUSSET MAXIME ASC NIV 1 OT" w:date="2025-10-03T10:24:00Z">
            <w:rPr>
              <w:rFonts w:ascii="Arial" w:hAnsi="Arial" w:cs="Arial"/>
              <w:vanish/>
              <w:color w:val="3366FF"/>
              <w:sz w:val="20"/>
              <w:szCs w:val="20"/>
            </w:rPr>
          </w:rPrChange>
        </w:rPr>
        <w:t xml:space="preserve"> à compléter pour marchés de travaux exclusivement – indiquer le maître d’œuvre interne ou privé </w:t>
      </w:r>
    </w:p>
    <w:p w14:paraId="38EADA37" w14:textId="3BC62FF6" w:rsidR="008B5EE7" w:rsidRPr="0059736D" w:rsidRDefault="008B5EE7" w:rsidP="00C4424A">
      <w:pPr>
        <w:keepLines/>
        <w:suppressLineNumbers/>
        <w:pBdr>
          <w:top w:val="single" w:sz="4" w:space="0" w:color="auto"/>
          <w:left w:val="single" w:sz="4" w:space="4" w:color="auto"/>
          <w:bottom w:val="single" w:sz="4" w:space="1" w:color="auto"/>
          <w:right w:val="single" w:sz="4" w:space="4" w:color="auto"/>
        </w:pBdr>
        <w:tabs>
          <w:tab w:val="left" w:leader="dot" w:pos="9072"/>
        </w:tabs>
        <w:suppressAutoHyphens/>
        <w:rPr>
          <w:rFonts w:ascii="Arial" w:hAnsi="Arial" w:cs="Arial"/>
          <w:sz w:val="20"/>
          <w:szCs w:val="20"/>
        </w:rPr>
      </w:pPr>
      <w:r w:rsidRPr="0059736D">
        <w:rPr>
          <w:rFonts w:ascii="Arial" w:hAnsi="Arial" w:cs="Arial"/>
          <w:i/>
          <w:sz w:val="20"/>
          <w:szCs w:val="20"/>
          <w:u w:val="single"/>
        </w:rPr>
        <w:t>Personne habilitée à donner les renseignements</w:t>
      </w:r>
      <w:r w:rsidRPr="0059736D">
        <w:rPr>
          <w:rFonts w:ascii="Arial" w:hAnsi="Arial" w:cs="Arial"/>
          <w:sz w:val="20"/>
          <w:szCs w:val="20"/>
        </w:rPr>
        <w:t xml:space="preserve"> prévus </w:t>
      </w:r>
      <w:r w:rsidR="00877AA1" w:rsidRPr="0059736D">
        <w:rPr>
          <w:rFonts w:ascii="Arial" w:hAnsi="Arial" w:cs="Arial"/>
          <w:sz w:val="20"/>
          <w:szCs w:val="20"/>
          <w:rPrChange w:id="69" w:author="SAUSSET MAXIME ASC NIV 1 OT" w:date="2025-10-03T10:24:00Z">
            <w:rPr>
              <w:rFonts w:ascii="Arial" w:hAnsi="Arial" w:cs="Arial"/>
              <w:color w:val="FF0000"/>
              <w:sz w:val="20"/>
              <w:szCs w:val="20"/>
            </w:rPr>
          </w:rPrChange>
        </w:rPr>
        <w:t xml:space="preserve">aux articles R. 2191-60 et R. 2123-4 à R. 2191-61 </w:t>
      </w:r>
      <w:r w:rsidR="00877AA1" w:rsidRPr="0059736D">
        <w:rPr>
          <w:rFonts w:ascii="Arial" w:hAnsi="Arial" w:cs="Arial"/>
          <w:sz w:val="20"/>
          <w:szCs w:val="20"/>
        </w:rPr>
        <w:t xml:space="preserve">du décret n° 2018-1075 du 3 décembre 2018 portant partie réglementaire du code de la commande </w:t>
      </w:r>
      <w:r w:rsidR="00A60808" w:rsidRPr="0059736D">
        <w:rPr>
          <w:rFonts w:ascii="Arial" w:hAnsi="Arial" w:cs="Arial"/>
          <w:sz w:val="20"/>
          <w:szCs w:val="20"/>
        </w:rPr>
        <w:t>publique :</w:t>
      </w:r>
      <w:r w:rsidRPr="0059736D">
        <w:rPr>
          <w:rFonts w:ascii="Arial" w:hAnsi="Arial" w:cs="Arial"/>
          <w:b/>
          <w:sz w:val="20"/>
          <w:szCs w:val="20"/>
        </w:rPr>
        <w:t xml:space="preserve"> </w:t>
      </w:r>
      <w:r w:rsidR="00D5799A" w:rsidRPr="0059736D">
        <w:rPr>
          <w:rFonts w:ascii="Arial" w:hAnsi="Arial" w:cs="Arial"/>
          <w:b/>
          <w:sz w:val="20"/>
          <w:szCs w:val="20"/>
        </w:rPr>
        <w:t xml:space="preserve">Chef de service chargé des dépenses </w:t>
      </w:r>
      <w:r w:rsidR="0034205D" w:rsidRPr="0059736D">
        <w:rPr>
          <w:rFonts w:ascii="Arial" w:hAnsi="Arial" w:cs="Arial"/>
          <w:b/>
          <w:sz w:val="20"/>
          <w:szCs w:val="20"/>
        </w:rPr>
        <w:t>SID-MED</w:t>
      </w:r>
      <w:r w:rsidRPr="0059736D">
        <w:rPr>
          <w:rFonts w:ascii="Arial" w:hAnsi="Arial" w:cs="Arial"/>
          <w:b/>
          <w:sz w:val="20"/>
          <w:szCs w:val="20"/>
        </w:rPr>
        <w:t xml:space="preserve">/PLN/BED – BCRM TOULON </w:t>
      </w:r>
      <w:r w:rsidR="0034205D" w:rsidRPr="0059736D">
        <w:rPr>
          <w:rFonts w:ascii="Arial" w:hAnsi="Arial" w:cs="Arial"/>
          <w:b/>
          <w:sz w:val="20"/>
          <w:szCs w:val="20"/>
        </w:rPr>
        <w:t>- SID MEDITERRANEE</w:t>
      </w:r>
      <w:r w:rsidRPr="0059736D">
        <w:rPr>
          <w:rFonts w:ascii="Arial" w:hAnsi="Arial" w:cs="Arial"/>
          <w:b/>
          <w:sz w:val="20"/>
          <w:szCs w:val="20"/>
        </w:rPr>
        <w:t>- BP 71 - 83800 TOULON CEDEX 9</w:t>
      </w:r>
    </w:p>
    <w:p w14:paraId="24C230CC" w14:textId="0A317111" w:rsidR="008B5EE7" w:rsidRPr="008219CF" w:rsidRDefault="008B5EE7" w:rsidP="00C4424A">
      <w:pPr>
        <w:keepLines/>
        <w:suppressLineNumbers/>
        <w:pBdr>
          <w:top w:val="single" w:sz="4" w:space="0" w:color="auto"/>
          <w:left w:val="single" w:sz="4" w:space="4" w:color="auto"/>
          <w:bottom w:val="single" w:sz="4" w:space="1" w:color="auto"/>
          <w:right w:val="single" w:sz="4" w:space="4" w:color="auto"/>
        </w:pBdr>
        <w:tabs>
          <w:tab w:val="left" w:leader="dot" w:pos="9072"/>
        </w:tabs>
        <w:suppressAutoHyphens/>
        <w:rPr>
          <w:rFonts w:ascii="Arial" w:hAnsi="Arial" w:cs="Arial"/>
          <w:sz w:val="20"/>
          <w:szCs w:val="20"/>
        </w:rPr>
      </w:pPr>
      <w:r w:rsidRPr="008219CF">
        <w:rPr>
          <w:rFonts w:ascii="Arial" w:hAnsi="Arial" w:cs="Arial"/>
          <w:i/>
          <w:sz w:val="20"/>
          <w:szCs w:val="20"/>
          <w:u w:val="single"/>
        </w:rPr>
        <w:t>Ordonnateur</w:t>
      </w:r>
      <w:r w:rsidRPr="008219CF">
        <w:rPr>
          <w:rFonts w:ascii="Arial" w:hAnsi="Arial" w:cs="Arial"/>
          <w:i/>
          <w:sz w:val="20"/>
          <w:szCs w:val="20"/>
        </w:rPr>
        <w:t xml:space="preserve"> :</w:t>
      </w:r>
      <w:r w:rsidRPr="008219CF">
        <w:rPr>
          <w:rFonts w:ascii="Arial" w:hAnsi="Arial" w:cs="Arial"/>
          <w:sz w:val="20"/>
          <w:szCs w:val="20"/>
        </w:rPr>
        <w:t xml:space="preserve"> </w:t>
      </w:r>
      <w:r w:rsidRPr="008219CF">
        <w:rPr>
          <w:rFonts w:ascii="Arial" w:hAnsi="Arial" w:cs="Arial"/>
          <w:b/>
          <w:sz w:val="20"/>
          <w:szCs w:val="20"/>
        </w:rPr>
        <w:t xml:space="preserve">Directeur de l'Etablissement du Service d'Infrastructure de la défense </w:t>
      </w:r>
      <w:r w:rsidR="0034205D">
        <w:rPr>
          <w:rFonts w:ascii="Arial" w:hAnsi="Arial" w:cs="Arial"/>
          <w:b/>
          <w:sz w:val="20"/>
          <w:szCs w:val="20"/>
        </w:rPr>
        <w:t>Méditerranée</w:t>
      </w:r>
      <w:r w:rsidR="00A60808" w:rsidRPr="008219CF">
        <w:rPr>
          <w:rFonts w:ascii="Arial" w:hAnsi="Arial" w:cs="Arial"/>
          <w:b/>
          <w:sz w:val="20"/>
          <w:szCs w:val="20"/>
        </w:rPr>
        <w:t xml:space="preserve"> –</w:t>
      </w:r>
      <w:r w:rsidR="0034205D">
        <w:rPr>
          <w:rFonts w:ascii="Arial" w:hAnsi="Arial" w:cs="Arial"/>
          <w:b/>
          <w:sz w:val="20"/>
          <w:szCs w:val="20"/>
        </w:rPr>
        <w:t xml:space="preserve"> BCRM TOULON -SID MEDITERRANEE</w:t>
      </w:r>
      <w:r w:rsidRPr="008219CF">
        <w:rPr>
          <w:rFonts w:ascii="Arial" w:hAnsi="Arial" w:cs="Arial"/>
          <w:b/>
          <w:sz w:val="20"/>
          <w:szCs w:val="20"/>
        </w:rPr>
        <w:t>- BP 71 - 83800 TOULON CEDEX 9</w:t>
      </w:r>
    </w:p>
    <w:p w14:paraId="48D6BA28" w14:textId="77777777" w:rsidR="008B5EE7" w:rsidRPr="008219CF" w:rsidRDefault="008B5EE7" w:rsidP="00C4424A">
      <w:pPr>
        <w:keepLines/>
        <w:suppressLineNumbers/>
        <w:pBdr>
          <w:top w:val="single" w:sz="4" w:space="0" w:color="auto"/>
          <w:left w:val="single" w:sz="4" w:space="4" w:color="auto"/>
          <w:bottom w:val="single" w:sz="4" w:space="1" w:color="auto"/>
          <w:right w:val="single" w:sz="4" w:space="4" w:color="auto"/>
        </w:pBdr>
        <w:tabs>
          <w:tab w:val="left" w:leader="dot" w:pos="9072"/>
        </w:tabs>
        <w:suppressAutoHyphens/>
        <w:rPr>
          <w:rFonts w:ascii="Arial" w:hAnsi="Arial" w:cs="Arial"/>
          <w:b/>
          <w:sz w:val="20"/>
          <w:szCs w:val="20"/>
        </w:rPr>
      </w:pPr>
      <w:r w:rsidRPr="008219CF">
        <w:rPr>
          <w:rFonts w:ascii="Arial" w:hAnsi="Arial" w:cs="Arial"/>
          <w:i/>
          <w:sz w:val="20"/>
          <w:szCs w:val="20"/>
          <w:u w:val="single"/>
        </w:rPr>
        <w:t>Comptable public assignataire des paiements</w:t>
      </w:r>
      <w:r w:rsidRPr="008219CF">
        <w:rPr>
          <w:rFonts w:ascii="Arial" w:hAnsi="Arial" w:cs="Arial"/>
          <w:i/>
          <w:sz w:val="20"/>
          <w:szCs w:val="20"/>
        </w:rPr>
        <w:t> :</w:t>
      </w:r>
      <w:r w:rsidRPr="008219CF">
        <w:rPr>
          <w:rFonts w:ascii="Arial" w:hAnsi="Arial" w:cs="Arial"/>
          <w:sz w:val="20"/>
          <w:szCs w:val="20"/>
        </w:rPr>
        <w:t xml:space="preserve"> </w:t>
      </w:r>
      <w:r w:rsidR="00164CC6" w:rsidRPr="008219CF">
        <w:rPr>
          <w:rFonts w:ascii="Arial" w:hAnsi="Arial" w:cs="Arial"/>
          <w:b/>
          <w:sz w:val="20"/>
          <w:szCs w:val="20"/>
        </w:rPr>
        <w:t>Directeur départemental</w:t>
      </w:r>
      <w:r w:rsidRPr="008219CF">
        <w:rPr>
          <w:rFonts w:ascii="Arial" w:hAnsi="Arial" w:cs="Arial"/>
          <w:b/>
          <w:sz w:val="20"/>
          <w:szCs w:val="20"/>
        </w:rPr>
        <w:t xml:space="preserve"> des finances publiques des Landes – Direction en charge de la gestion publique Division Etat – 23, rue Armand DULAMON – BP 309 – 40011 MONT-DE –MARSAN </w:t>
      </w:r>
    </w:p>
    <w:p w14:paraId="493E92B9" w14:textId="25A990BE" w:rsidR="008B5EE7" w:rsidRPr="004F1FBA" w:rsidRDefault="009C1D0D" w:rsidP="004F1FBA">
      <w:pPr>
        <w:keepLines/>
        <w:suppressLineNumbers/>
        <w:pBdr>
          <w:top w:val="single" w:sz="4" w:space="0" w:color="auto"/>
          <w:left w:val="single" w:sz="4" w:space="4" w:color="auto"/>
          <w:bottom w:val="single" w:sz="4" w:space="1" w:color="auto"/>
          <w:right w:val="single" w:sz="4" w:space="4" w:color="auto"/>
        </w:pBdr>
        <w:tabs>
          <w:tab w:val="left" w:leader="dot" w:pos="9072"/>
        </w:tabs>
        <w:suppressAutoHyphens/>
        <w:rPr>
          <w:rFonts w:ascii="Arial" w:hAnsi="Arial" w:cs="Arial"/>
          <w:b/>
          <w:sz w:val="20"/>
          <w:szCs w:val="20"/>
        </w:rPr>
      </w:pPr>
      <w:r w:rsidRPr="008219CF">
        <w:rPr>
          <w:rFonts w:ascii="Arial" w:hAnsi="Arial" w:cs="Arial"/>
          <w:i/>
          <w:sz w:val="20"/>
          <w:szCs w:val="20"/>
          <w:u w:val="single"/>
        </w:rPr>
        <w:t>Correspondant</w:t>
      </w:r>
      <w:r w:rsidR="001665D9" w:rsidRPr="008219CF">
        <w:rPr>
          <w:rFonts w:ascii="Arial" w:hAnsi="Arial" w:cs="Arial"/>
          <w:i/>
          <w:sz w:val="20"/>
          <w:szCs w:val="20"/>
          <w:u w:val="single"/>
        </w:rPr>
        <w:t xml:space="preserve"> </w:t>
      </w:r>
      <w:r w:rsidRPr="008219CF">
        <w:rPr>
          <w:rFonts w:ascii="Arial" w:hAnsi="Arial" w:cs="Arial"/>
          <w:i/>
          <w:sz w:val="20"/>
          <w:szCs w:val="20"/>
          <w:u w:val="single"/>
        </w:rPr>
        <w:t>PME/PMI</w:t>
      </w:r>
      <w:r w:rsidRPr="008219CF">
        <w:rPr>
          <w:rFonts w:ascii="Arial" w:hAnsi="Arial" w:cs="Arial"/>
          <w:i/>
          <w:sz w:val="20"/>
          <w:szCs w:val="20"/>
        </w:rPr>
        <w:t xml:space="preserve"> :</w:t>
      </w:r>
      <w:r w:rsidRPr="008219CF">
        <w:rPr>
          <w:rFonts w:ascii="Arial" w:hAnsi="Arial" w:cs="Arial"/>
          <w:sz w:val="20"/>
          <w:szCs w:val="20"/>
        </w:rPr>
        <w:t xml:space="preserve"> </w:t>
      </w:r>
      <w:del w:id="70" w:author="GASPAR Tania SA CN MINDEF" w:date="2025-10-15T08:32:00Z">
        <w:r w:rsidR="00F956EC" w:rsidDel="00834353">
          <w:rPr>
            <w:rFonts w:ascii="Arial" w:hAnsi="Arial" w:cs="Arial"/>
            <w:b/>
            <w:sz w:val="20"/>
            <w:szCs w:val="20"/>
          </w:rPr>
          <w:delText>ICD</w:delText>
        </w:r>
      </w:del>
      <w:ins w:id="71" w:author="SAUSSET MAXIME ASC NIV 1 OT" w:date="2025-10-03T10:31:00Z">
        <w:del w:id="72" w:author="GASPAR Tania SA CN MINDEF" w:date="2025-10-15T08:32:00Z">
          <w:r w:rsidR="008C5D19" w:rsidDel="00834353">
            <w:rPr>
              <w:rFonts w:ascii="Arial" w:hAnsi="Arial" w:cs="Arial"/>
              <w:b/>
              <w:sz w:val="20"/>
              <w:szCs w:val="20"/>
            </w:rPr>
            <w:delText xml:space="preserve">D </w:delText>
          </w:r>
        </w:del>
      </w:ins>
      <w:del w:id="73" w:author="GASPAR Tania SA CN MINDEF" w:date="2025-10-15T08:32:00Z">
        <w:r w:rsidR="00F956EC" w:rsidDel="00834353">
          <w:rPr>
            <w:rFonts w:ascii="Arial" w:hAnsi="Arial" w:cs="Arial"/>
            <w:b/>
            <w:sz w:val="20"/>
            <w:szCs w:val="20"/>
          </w:rPr>
          <w:delText xml:space="preserve"> HC Laurent SANCHEZ</w:delText>
        </w:r>
      </w:del>
      <w:ins w:id="74" w:author="SAUSSET MAXIME ASC NIV 1 OT" w:date="2025-10-03T10:31:00Z">
        <w:del w:id="75" w:author="GASPAR Tania SA CN MINDEF" w:date="2025-10-15T08:32:00Z">
          <w:r w:rsidR="008C5D19" w:rsidDel="00834353">
            <w:rPr>
              <w:rFonts w:ascii="Arial" w:hAnsi="Arial" w:cs="Arial"/>
              <w:b/>
              <w:sz w:val="20"/>
              <w:szCs w:val="20"/>
            </w:rPr>
            <w:delText>Stéphanie DOUCHE</w:delText>
          </w:r>
        </w:del>
      </w:ins>
      <w:ins w:id="76" w:author="GASPAR Tania SA CN MINDEF" w:date="2025-10-15T08:32:00Z">
        <w:r w:rsidR="00834353">
          <w:rPr>
            <w:rFonts w:ascii="Arial" w:hAnsi="Arial" w:cs="Arial"/>
            <w:b/>
            <w:sz w:val="20"/>
            <w:szCs w:val="20"/>
          </w:rPr>
          <w:t>ATPE A</w:t>
        </w:r>
      </w:ins>
      <w:ins w:id="77" w:author="GASPAR Tania SA CN MINDEF" w:date="2025-10-15T08:33:00Z">
        <w:r w:rsidR="00834353">
          <w:rPr>
            <w:rFonts w:ascii="Arial" w:hAnsi="Arial" w:cs="Arial"/>
            <w:b/>
            <w:sz w:val="20"/>
            <w:szCs w:val="20"/>
          </w:rPr>
          <w:t>rmelle DUCLOS</w:t>
        </w:r>
      </w:ins>
      <w:bookmarkStart w:id="78" w:name="_GoBack"/>
      <w:bookmarkEnd w:id="78"/>
    </w:p>
    <w:tbl>
      <w:tblPr>
        <w:tblW w:w="0" w:type="auto"/>
        <w:jc w:val="center"/>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5727"/>
      </w:tblGrid>
      <w:tr w:rsidR="008B5EE7" w:rsidRPr="008219CF" w14:paraId="1CC139AC" w14:textId="77777777" w:rsidTr="00D54455">
        <w:trPr>
          <w:cantSplit/>
          <w:trHeight w:val="880"/>
          <w:jc w:val="center"/>
        </w:trPr>
        <w:tc>
          <w:tcPr>
            <w:tcW w:w="5727" w:type="dxa"/>
          </w:tcPr>
          <w:p w14:paraId="7C0D13E5" w14:textId="77777777" w:rsidR="008B5EE7" w:rsidRPr="008219CF" w:rsidRDefault="009C1D0D" w:rsidP="009C1D0D">
            <w:pPr>
              <w:keepLines/>
              <w:suppressLineNumbers/>
              <w:suppressAutoHyphens/>
              <w:spacing w:before="120" w:after="200"/>
              <w:jc w:val="left"/>
              <w:rPr>
                <w:rFonts w:ascii="Arial" w:hAnsi="Arial" w:cs="Arial"/>
                <w:sz w:val="20"/>
                <w:szCs w:val="20"/>
              </w:rPr>
            </w:pPr>
            <w:r w:rsidRPr="008219CF">
              <w:rPr>
                <w:rFonts w:ascii="Arial" w:hAnsi="Arial" w:cs="Arial"/>
                <w:b/>
                <w:sz w:val="20"/>
                <w:szCs w:val="20"/>
              </w:rPr>
              <w:t>Titulaire</w:t>
            </w:r>
            <w:r w:rsidR="008B5EE7" w:rsidRPr="008219CF">
              <w:rPr>
                <w:rFonts w:ascii="Arial" w:hAnsi="Arial" w:cs="Arial"/>
                <w:b/>
                <w:sz w:val="20"/>
                <w:szCs w:val="20"/>
              </w:rPr>
              <w:t xml:space="preserve"> :</w:t>
            </w:r>
            <w:r w:rsidR="008B5EE7" w:rsidRPr="008219CF">
              <w:rPr>
                <w:rFonts w:ascii="Arial" w:hAnsi="Arial" w:cs="Arial"/>
                <w:sz w:val="20"/>
                <w:szCs w:val="20"/>
              </w:rPr>
              <w:t xml:space="preserve"> </w:t>
            </w:r>
          </w:p>
        </w:tc>
      </w:tr>
    </w:tbl>
    <w:p w14:paraId="3BCE2A2A" w14:textId="77777777" w:rsidR="00743E63" w:rsidRPr="008219CF" w:rsidRDefault="008B5EE7" w:rsidP="00743E63">
      <w:pPr>
        <w:pStyle w:val="Titre1"/>
        <w:numPr>
          <w:ilvl w:val="0"/>
          <w:numId w:val="0"/>
        </w:numPr>
        <w:jc w:val="center"/>
        <w:rPr>
          <w:rFonts w:ascii="Arial" w:hAnsi="Arial" w:cs="Arial"/>
          <w:color w:val="000000"/>
          <w:sz w:val="20"/>
          <w:szCs w:val="20"/>
          <w:bdr w:val="single" w:sz="12" w:space="0" w:color="auto"/>
        </w:rPr>
      </w:pPr>
      <w:r w:rsidRPr="008219CF">
        <w:rPr>
          <w:rFonts w:ascii="Arial" w:hAnsi="Arial" w:cs="Arial"/>
          <w:b w:val="0"/>
          <w:caps w:val="0"/>
          <w:color w:val="000000"/>
          <w:sz w:val="20"/>
          <w:szCs w:val="20"/>
        </w:rPr>
        <w:br w:type="page"/>
      </w:r>
      <w:r w:rsidR="00743E63" w:rsidRPr="008219CF">
        <w:rPr>
          <w:rFonts w:ascii="Arial" w:hAnsi="Arial" w:cs="Arial"/>
          <w:sz w:val="20"/>
          <w:szCs w:val="20"/>
          <w:bdr w:val="single" w:sz="12" w:space="0" w:color="auto"/>
        </w:rPr>
        <w:lastRenderedPageBreak/>
        <w:t>ACte d’engagement – Cahier des charges</w:t>
      </w:r>
    </w:p>
    <w:p w14:paraId="6F346D50" w14:textId="77777777" w:rsidR="008B5EE7" w:rsidRPr="008219CF" w:rsidRDefault="008B5EE7" w:rsidP="008B5EE7">
      <w:pPr>
        <w:pStyle w:val="Titre1"/>
        <w:jc w:val="both"/>
        <w:rPr>
          <w:rFonts w:ascii="Arial" w:hAnsi="Arial" w:cs="Arial"/>
          <w:color w:val="000000"/>
          <w:sz w:val="20"/>
          <w:szCs w:val="20"/>
        </w:rPr>
      </w:pPr>
      <w:r w:rsidRPr="008219CF">
        <w:rPr>
          <w:rFonts w:ascii="Arial" w:hAnsi="Arial" w:cs="Arial"/>
          <w:color w:val="000000"/>
          <w:sz w:val="20"/>
          <w:szCs w:val="20"/>
        </w:rPr>
        <w:t>CONTRACTANTS</w:t>
      </w:r>
      <w:r w:rsidRPr="008219CF">
        <w:rPr>
          <w:rStyle w:val="Appelnotedebasdep"/>
          <w:rFonts w:ascii="Arial" w:hAnsi="Arial" w:cs="Arial"/>
          <w:color w:val="000000"/>
          <w:sz w:val="20"/>
          <w:szCs w:val="20"/>
        </w:rPr>
        <w:footnoteReference w:id="1"/>
      </w:r>
    </w:p>
    <w:p w14:paraId="49529105" w14:textId="77777777" w:rsidR="008B5EE7" w:rsidRPr="008219CF" w:rsidRDefault="008B5EE7" w:rsidP="008B5EE7">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color w:val="000000"/>
          <w:sz w:val="20"/>
          <w:szCs w:val="20"/>
        </w:rPr>
      </w:pPr>
      <w:r w:rsidRPr="008219CF">
        <w:rPr>
          <w:rFonts w:ascii="Arial" w:hAnsi="Arial" w:cs="Arial"/>
          <w:color w:val="000000"/>
          <w:sz w:val="20"/>
          <w:szCs w:val="20"/>
        </w:rPr>
        <w:t xml:space="preserve">Je soussigné (nous soussignés), </w:t>
      </w:r>
    </w:p>
    <w:p w14:paraId="7F924980" w14:textId="77777777" w:rsidR="008B5EE7" w:rsidRPr="008219CF" w:rsidRDefault="008B5EE7" w:rsidP="008B5EE7">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rPr>
          <w:rFonts w:ascii="Arial" w:hAnsi="Arial" w:cs="Arial"/>
          <w:color w:val="000000"/>
          <w:sz w:val="20"/>
          <w:szCs w:val="20"/>
        </w:rPr>
      </w:pPr>
      <w:r w:rsidRPr="008219CF">
        <w:rPr>
          <w:rFonts w:ascii="Arial" w:hAnsi="Arial" w:cs="Arial"/>
          <w:color w:val="000000"/>
          <w:sz w:val="20"/>
          <w:szCs w:val="20"/>
        </w:rPr>
        <w:t xml:space="preserve">Monsieur </w:t>
      </w:r>
      <w:r w:rsidRPr="008219CF">
        <w:rPr>
          <w:rFonts w:ascii="Arial" w:hAnsi="Arial" w:cs="Arial"/>
          <w:color w:val="000000"/>
          <w:sz w:val="20"/>
          <w:szCs w:val="20"/>
        </w:rPr>
        <w:tab/>
        <w:t xml:space="preserve"> (Nom et prénoms)</w:t>
      </w:r>
    </w:p>
    <w:p w14:paraId="2A1AA7CA" w14:textId="77777777" w:rsidR="008B5EE7" w:rsidRPr="008219CF" w:rsidRDefault="008B5EE7" w:rsidP="008B5EE7">
      <w:pPr>
        <w:pBdr>
          <w:top w:val="single" w:sz="6" w:space="1" w:color="auto"/>
          <w:left w:val="single" w:sz="6" w:space="1" w:color="auto"/>
          <w:bottom w:val="single" w:sz="6" w:space="1" w:color="auto"/>
          <w:right w:val="single" w:sz="6" w:space="1" w:color="auto"/>
        </w:pBdr>
        <w:rPr>
          <w:rFonts w:ascii="Arial" w:hAnsi="Arial" w:cs="Arial"/>
          <w:color w:val="000000"/>
          <w:sz w:val="20"/>
          <w:szCs w:val="20"/>
        </w:rPr>
      </w:pPr>
      <w:r w:rsidRPr="008219CF">
        <w:rPr>
          <w:rFonts w:ascii="Arial" w:hAnsi="Arial" w:cs="Arial"/>
          <w:color w:val="000000"/>
          <w:sz w:val="20"/>
          <w:szCs w:val="20"/>
        </w:rPr>
        <w:t>- agissant en mon nom personnel</w:t>
      </w:r>
    </w:p>
    <w:p w14:paraId="5BA3C6A0" w14:textId="77777777" w:rsidR="008B5EE7" w:rsidRPr="008219CF" w:rsidRDefault="008B5EE7" w:rsidP="008B5EE7">
      <w:pPr>
        <w:pBdr>
          <w:top w:val="single" w:sz="6" w:space="1" w:color="auto"/>
          <w:left w:val="single" w:sz="6" w:space="1" w:color="auto"/>
          <w:bottom w:val="single" w:sz="6" w:space="1" w:color="auto"/>
          <w:right w:val="single" w:sz="6" w:space="1" w:color="auto"/>
        </w:pBdr>
        <w:rPr>
          <w:rFonts w:ascii="Arial" w:hAnsi="Arial" w:cs="Arial"/>
          <w:color w:val="000000"/>
          <w:sz w:val="20"/>
          <w:szCs w:val="20"/>
        </w:rPr>
      </w:pPr>
      <w:r w:rsidRPr="008219CF">
        <w:rPr>
          <w:rFonts w:ascii="Arial" w:hAnsi="Arial" w:cs="Arial"/>
          <w:color w:val="000000"/>
          <w:sz w:val="20"/>
          <w:szCs w:val="20"/>
        </w:rPr>
        <w:t xml:space="preserve">- agissant au nom et pour le compte de la société (intitulé complet et forme juridique de la société) : </w:t>
      </w:r>
    </w:p>
    <w:p w14:paraId="3507C496" w14:textId="77777777" w:rsidR="008B5EE7" w:rsidRPr="008219CF" w:rsidRDefault="008B5EE7" w:rsidP="008B5EE7">
      <w:pPr>
        <w:pBdr>
          <w:top w:val="single" w:sz="6" w:space="1" w:color="auto"/>
          <w:left w:val="single" w:sz="6" w:space="1" w:color="auto"/>
          <w:bottom w:val="single" w:sz="6" w:space="1" w:color="auto"/>
          <w:right w:val="single" w:sz="6" w:space="1" w:color="auto"/>
        </w:pBdr>
        <w:tabs>
          <w:tab w:val="left" w:leader="dot" w:pos="8222"/>
        </w:tabs>
        <w:rPr>
          <w:rFonts w:ascii="Arial" w:hAnsi="Arial" w:cs="Arial"/>
          <w:color w:val="000000"/>
          <w:sz w:val="20"/>
          <w:szCs w:val="20"/>
        </w:rPr>
      </w:pPr>
      <w:r w:rsidRPr="008219CF">
        <w:rPr>
          <w:rFonts w:ascii="Arial" w:hAnsi="Arial" w:cs="Arial"/>
          <w:color w:val="000000"/>
          <w:sz w:val="20"/>
          <w:szCs w:val="20"/>
        </w:rPr>
        <w:tab/>
      </w:r>
    </w:p>
    <w:p w14:paraId="060D8DE1" w14:textId="77777777" w:rsidR="008B5EE7" w:rsidRPr="008219CF" w:rsidRDefault="008B5EE7" w:rsidP="008B5EE7">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rPr>
          <w:rFonts w:ascii="Arial" w:hAnsi="Arial" w:cs="Arial"/>
          <w:color w:val="000000"/>
          <w:sz w:val="20"/>
          <w:szCs w:val="20"/>
        </w:rPr>
      </w:pPr>
      <w:r w:rsidRPr="008219CF">
        <w:rPr>
          <w:rFonts w:ascii="Arial" w:hAnsi="Arial" w:cs="Arial"/>
          <w:color w:val="000000"/>
          <w:sz w:val="20"/>
          <w:szCs w:val="20"/>
        </w:rPr>
        <w:t>- ayant son siège social (adresse complète</w:t>
      </w:r>
      <w:r w:rsidR="009E4D15" w:rsidRPr="008219CF">
        <w:rPr>
          <w:rFonts w:ascii="Arial" w:hAnsi="Arial" w:cs="Arial"/>
          <w:color w:val="000000"/>
          <w:sz w:val="20"/>
          <w:szCs w:val="20"/>
        </w:rPr>
        <w:t>,</w:t>
      </w:r>
      <w:r w:rsidRPr="008219CF">
        <w:rPr>
          <w:rFonts w:ascii="Arial" w:hAnsi="Arial" w:cs="Arial"/>
          <w:color w:val="000000"/>
          <w:sz w:val="20"/>
          <w:szCs w:val="20"/>
        </w:rPr>
        <w:t xml:space="preserve"> numéro de téléphone</w:t>
      </w:r>
      <w:r w:rsidR="009E4D15" w:rsidRPr="008219CF">
        <w:rPr>
          <w:rFonts w:ascii="Arial" w:hAnsi="Arial" w:cs="Arial"/>
          <w:color w:val="000000"/>
          <w:sz w:val="20"/>
          <w:szCs w:val="20"/>
        </w:rPr>
        <w:t xml:space="preserve"> et adresse courriel</w:t>
      </w:r>
      <w:r w:rsidRPr="008219CF">
        <w:rPr>
          <w:rFonts w:ascii="Arial" w:hAnsi="Arial" w:cs="Arial"/>
          <w:color w:val="000000"/>
          <w:sz w:val="20"/>
          <w:szCs w:val="20"/>
        </w:rPr>
        <w:t xml:space="preserve">) : </w:t>
      </w:r>
    </w:p>
    <w:p w14:paraId="5108ACFB" w14:textId="77777777" w:rsidR="008B5EE7" w:rsidRPr="008219CF" w:rsidRDefault="008B5EE7" w:rsidP="008B5EE7">
      <w:pPr>
        <w:pBdr>
          <w:top w:val="single" w:sz="6" w:space="1" w:color="auto"/>
          <w:left w:val="single" w:sz="6" w:space="1" w:color="auto"/>
          <w:bottom w:val="single" w:sz="6" w:space="1" w:color="auto"/>
          <w:right w:val="single" w:sz="6" w:space="1" w:color="auto"/>
        </w:pBdr>
        <w:tabs>
          <w:tab w:val="left" w:leader="dot" w:pos="8222"/>
        </w:tabs>
        <w:rPr>
          <w:rFonts w:ascii="Arial" w:hAnsi="Arial" w:cs="Arial"/>
          <w:color w:val="000000"/>
          <w:sz w:val="20"/>
          <w:szCs w:val="20"/>
        </w:rPr>
      </w:pPr>
      <w:r w:rsidRPr="008219CF">
        <w:rPr>
          <w:rFonts w:ascii="Arial" w:hAnsi="Arial" w:cs="Arial"/>
          <w:color w:val="000000"/>
          <w:sz w:val="20"/>
          <w:szCs w:val="20"/>
        </w:rPr>
        <w:tab/>
      </w:r>
    </w:p>
    <w:p w14:paraId="54E0F485" w14:textId="77777777" w:rsidR="008B5EE7" w:rsidRPr="008219CF" w:rsidRDefault="008B5EE7" w:rsidP="008B5EE7">
      <w:pPr>
        <w:pBdr>
          <w:top w:val="single" w:sz="6" w:space="1" w:color="auto"/>
          <w:left w:val="single" w:sz="6" w:space="1" w:color="auto"/>
          <w:bottom w:val="single" w:sz="6" w:space="1" w:color="auto"/>
          <w:right w:val="single" w:sz="6" w:space="1" w:color="auto"/>
        </w:pBdr>
        <w:tabs>
          <w:tab w:val="left" w:leader="dot" w:pos="8222"/>
        </w:tabs>
        <w:rPr>
          <w:rFonts w:ascii="Arial" w:hAnsi="Arial" w:cs="Arial"/>
          <w:color w:val="000000"/>
          <w:sz w:val="20"/>
          <w:szCs w:val="20"/>
        </w:rPr>
      </w:pPr>
      <w:r w:rsidRPr="008219CF">
        <w:rPr>
          <w:rFonts w:ascii="Arial" w:hAnsi="Arial" w:cs="Arial"/>
          <w:color w:val="000000"/>
          <w:sz w:val="20"/>
          <w:szCs w:val="20"/>
        </w:rPr>
        <w:tab/>
      </w:r>
    </w:p>
    <w:p w14:paraId="55117C44" w14:textId="77777777" w:rsidR="008B5EE7" w:rsidRPr="008219CF" w:rsidRDefault="008B5EE7" w:rsidP="008B5EE7">
      <w:pPr>
        <w:pBdr>
          <w:top w:val="single" w:sz="6" w:space="1" w:color="auto"/>
          <w:left w:val="single" w:sz="6" w:space="1" w:color="auto"/>
          <w:bottom w:val="single" w:sz="6" w:space="1" w:color="auto"/>
          <w:right w:val="single" w:sz="6" w:space="1" w:color="auto"/>
        </w:pBdr>
        <w:tabs>
          <w:tab w:val="left" w:leader="dot" w:pos="8222"/>
        </w:tabs>
        <w:rPr>
          <w:rFonts w:ascii="Arial" w:hAnsi="Arial" w:cs="Arial"/>
          <w:color w:val="000000"/>
          <w:sz w:val="20"/>
          <w:szCs w:val="20"/>
        </w:rPr>
      </w:pPr>
      <w:r w:rsidRPr="008219CF">
        <w:rPr>
          <w:rFonts w:ascii="Arial" w:hAnsi="Arial" w:cs="Arial"/>
          <w:color w:val="000000"/>
          <w:sz w:val="20"/>
          <w:szCs w:val="20"/>
        </w:rPr>
        <w:t>- ayant élu domicile (adresse complète et numéro de téléphone</w:t>
      </w:r>
      <w:r w:rsidR="009E4D15" w:rsidRPr="008219CF">
        <w:rPr>
          <w:rFonts w:ascii="Arial" w:hAnsi="Arial" w:cs="Arial"/>
          <w:color w:val="000000"/>
          <w:sz w:val="20"/>
          <w:szCs w:val="20"/>
        </w:rPr>
        <w:t xml:space="preserve"> et adresse courriel</w:t>
      </w:r>
      <w:r w:rsidRPr="008219CF">
        <w:rPr>
          <w:rFonts w:ascii="Arial" w:hAnsi="Arial" w:cs="Arial"/>
          <w:color w:val="000000"/>
          <w:sz w:val="20"/>
          <w:szCs w:val="20"/>
        </w:rPr>
        <w:t>) :</w:t>
      </w:r>
    </w:p>
    <w:p w14:paraId="1AD91067" w14:textId="77777777" w:rsidR="008B5EE7" w:rsidRPr="008219CF" w:rsidRDefault="008B5EE7" w:rsidP="008B5EE7">
      <w:pPr>
        <w:pBdr>
          <w:top w:val="single" w:sz="6" w:space="1" w:color="auto"/>
          <w:left w:val="single" w:sz="6" w:space="1" w:color="auto"/>
          <w:bottom w:val="single" w:sz="6" w:space="1" w:color="auto"/>
          <w:right w:val="single" w:sz="6" w:space="1" w:color="auto"/>
        </w:pBdr>
        <w:tabs>
          <w:tab w:val="left" w:leader="dot" w:pos="8222"/>
        </w:tabs>
        <w:rPr>
          <w:rFonts w:ascii="Arial" w:hAnsi="Arial" w:cs="Arial"/>
          <w:color w:val="000000"/>
          <w:sz w:val="20"/>
          <w:szCs w:val="20"/>
        </w:rPr>
      </w:pPr>
      <w:r w:rsidRPr="008219CF">
        <w:rPr>
          <w:rFonts w:ascii="Arial" w:hAnsi="Arial" w:cs="Arial"/>
          <w:color w:val="000000"/>
          <w:sz w:val="20"/>
          <w:szCs w:val="20"/>
        </w:rPr>
        <w:tab/>
      </w:r>
    </w:p>
    <w:p w14:paraId="1456EEC7" w14:textId="77777777" w:rsidR="008B5EE7" w:rsidRPr="008219CF" w:rsidRDefault="008B5EE7" w:rsidP="008B5EE7">
      <w:pPr>
        <w:pBdr>
          <w:top w:val="single" w:sz="6" w:space="1" w:color="auto"/>
          <w:left w:val="single" w:sz="6" w:space="1" w:color="auto"/>
          <w:bottom w:val="single" w:sz="6" w:space="1" w:color="auto"/>
          <w:right w:val="single" w:sz="6" w:space="1" w:color="auto"/>
        </w:pBdr>
        <w:tabs>
          <w:tab w:val="left" w:leader="dot" w:pos="8222"/>
        </w:tabs>
        <w:rPr>
          <w:rFonts w:ascii="Arial" w:hAnsi="Arial" w:cs="Arial"/>
          <w:color w:val="000000"/>
          <w:sz w:val="20"/>
          <w:szCs w:val="20"/>
        </w:rPr>
      </w:pPr>
      <w:r w:rsidRPr="008219CF">
        <w:rPr>
          <w:rFonts w:ascii="Arial" w:hAnsi="Arial" w:cs="Arial"/>
          <w:color w:val="000000"/>
          <w:sz w:val="20"/>
          <w:szCs w:val="20"/>
        </w:rPr>
        <w:tab/>
      </w:r>
    </w:p>
    <w:p w14:paraId="6612F3F9" w14:textId="77777777" w:rsidR="00EB5AF2" w:rsidRPr="008219CF" w:rsidRDefault="00EB5AF2" w:rsidP="008B5EE7">
      <w:pPr>
        <w:pBdr>
          <w:top w:val="single" w:sz="6" w:space="1" w:color="auto"/>
          <w:left w:val="single" w:sz="6" w:space="1" w:color="auto"/>
          <w:bottom w:val="single" w:sz="6" w:space="1" w:color="auto"/>
          <w:right w:val="single" w:sz="6" w:space="1" w:color="auto"/>
        </w:pBdr>
        <w:tabs>
          <w:tab w:val="left" w:leader="dot" w:pos="8222"/>
        </w:tabs>
        <w:rPr>
          <w:rFonts w:ascii="Arial" w:hAnsi="Arial" w:cs="Arial"/>
          <w:color w:val="000000"/>
          <w:sz w:val="20"/>
          <w:szCs w:val="20"/>
        </w:rPr>
      </w:pPr>
      <w:r w:rsidRPr="008219CF">
        <w:rPr>
          <w:rFonts w:ascii="Arial" w:hAnsi="Arial" w:cs="Arial"/>
          <w:color w:val="000000"/>
          <w:sz w:val="20"/>
          <w:szCs w:val="20"/>
        </w:rPr>
        <w:t xml:space="preserve">Courriel </w:t>
      </w:r>
      <w:r w:rsidRPr="008219CF">
        <w:rPr>
          <w:rFonts w:ascii="Arial" w:hAnsi="Arial" w:cs="Arial"/>
          <w:color w:val="000000"/>
          <w:sz w:val="20"/>
          <w:szCs w:val="20"/>
        </w:rPr>
        <w:tab/>
      </w:r>
    </w:p>
    <w:p w14:paraId="002693B1" w14:textId="77777777" w:rsidR="008B5EE7" w:rsidRPr="008219CF" w:rsidRDefault="008B5EE7" w:rsidP="008B5EE7">
      <w:pPr>
        <w:pBdr>
          <w:top w:val="single" w:sz="6" w:space="1" w:color="auto"/>
          <w:left w:val="single" w:sz="6" w:space="1" w:color="auto"/>
          <w:bottom w:val="single" w:sz="6" w:space="1" w:color="auto"/>
          <w:right w:val="single" w:sz="6" w:space="1" w:color="auto"/>
        </w:pBdr>
        <w:rPr>
          <w:rFonts w:ascii="Arial" w:hAnsi="Arial" w:cs="Arial"/>
          <w:color w:val="000000"/>
          <w:sz w:val="20"/>
          <w:szCs w:val="20"/>
        </w:rPr>
      </w:pPr>
      <w:proofErr w:type="gramStart"/>
      <w:r w:rsidRPr="008219CF">
        <w:rPr>
          <w:rFonts w:ascii="Arial" w:hAnsi="Arial" w:cs="Arial"/>
          <w:color w:val="000000"/>
          <w:sz w:val="20"/>
          <w:szCs w:val="20"/>
        </w:rPr>
        <w:t>numéro</w:t>
      </w:r>
      <w:proofErr w:type="gramEnd"/>
      <w:r w:rsidRPr="008219CF">
        <w:rPr>
          <w:rFonts w:ascii="Arial" w:hAnsi="Arial" w:cs="Arial"/>
          <w:color w:val="000000"/>
          <w:sz w:val="20"/>
          <w:szCs w:val="20"/>
        </w:rPr>
        <w:t xml:space="preserve"> d'identité d'établissement (SIRET) : </w:t>
      </w:r>
    </w:p>
    <w:p w14:paraId="62FCA6EB" w14:textId="77777777" w:rsidR="008B5EE7" w:rsidRPr="008219CF" w:rsidRDefault="008B5EE7" w:rsidP="008B5EE7">
      <w:pPr>
        <w:pBdr>
          <w:top w:val="single" w:sz="6" w:space="1" w:color="auto"/>
          <w:left w:val="single" w:sz="6" w:space="1" w:color="auto"/>
          <w:bottom w:val="single" w:sz="6" w:space="1" w:color="auto"/>
          <w:right w:val="single" w:sz="6" w:space="1" w:color="auto"/>
        </w:pBdr>
        <w:rPr>
          <w:rFonts w:ascii="Arial" w:hAnsi="Arial" w:cs="Arial"/>
          <w:color w:val="000000"/>
          <w:sz w:val="20"/>
          <w:szCs w:val="20"/>
        </w:rPr>
      </w:pPr>
      <w:proofErr w:type="gramStart"/>
      <w:r w:rsidRPr="008219CF">
        <w:rPr>
          <w:rFonts w:ascii="Arial" w:hAnsi="Arial" w:cs="Arial"/>
          <w:color w:val="000000"/>
          <w:sz w:val="20"/>
          <w:szCs w:val="20"/>
        </w:rPr>
        <w:t>numéro</w:t>
      </w:r>
      <w:proofErr w:type="gramEnd"/>
      <w:r w:rsidRPr="008219CF">
        <w:rPr>
          <w:rFonts w:ascii="Arial" w:hAnsi="Arial" w:cs="Arial"/>
          <w:color w:val="000000"/>
          <w:sz w:val="20"/>
          <w:szCs w:val="20"/>
        </w:rPr>
        <w:t xml:space="preserve"> d'inscription au registre du commerce ou au répertoire des métiers :</w:t>
      </w:r>
    </w:p>
    <w:p w14:paraId="119C795D" w14:textId="77777777" w:rsidR="008B5EE7" w:rsidRPr="008219CF" w:rsidRDefault="008B5EE7" w:rsidP="008B5EE7">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color w:val="000000"/>
          <w:sz w:val="20"/>
          <w:szCs w:val="20"/>
        </w:rPr>
      </w:pPr>
      <w:r w:rsidRPr="008219CF">
        <w:rPr>
          <w:rFonts w:ascii="Arial" w:hAnsi="Arial" w:cs="Arial"/>
          <w:color w:val="000000"/>
          <w:sz w:val="20"/>
          <w:szCs w:val="20"/>
        </w:rPr>
        <w:t>me présente (nous présentons)</w:t>
      </w:r>
      <w:r w:rsidRPr="008219CF">
        <w:rPr>
          <w:rStyle w:val="Appelnotedebasdep"/>
          <w:rFonts w:ascii="Arial" w:hAnsi="Arial" w:cs="Arial"/>
          <w:color w:val="000000"/>
          <w:sz w:val="20"/>
          <w:szCs w:val="20"/>
        </w:rPr>
        <w:footnoteReference w:id="2"/>
      </w:r>
      <w:r w:rsidRPr="008219CF">
        <w:rPr>
          <w:rFonts w:ascii="Arial" w:hAnsi="Arial" w:cs="Arial"/>
          <w:color w:val="000000"/>
          <w:sz w:val="20"/>
          <w:szCs w:val="20"/>
        </w:rPr>
        <w:t xml:space="preserve">: </w:t>
      </w:r>
    </w:p>
    <w:p w14:paraId="3AE8AD8B" w14:textId="77777777" w:rsidR="008B5EE7" w:rsidRPr="008219CF" w:rsidRDefault="008B5EE7" w:rsidP="008B5EE7">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color w:val="000000"/>
          <w:sz w:val="20"/>
          <w:szCs w:val="20"/>
        </w:rPr>
      </w:pPr>
      <w:r w:rsidRPr="008219CF">
        <w:rPr>
          <w:rFonts w:ascii="Arial" w:hAnsi="Arial" w:cs="Arial"/>
          <w:sz w:val="20"/>
          <w:szCs w:val="20"/>
        </w:rPr>
        <w:fldChar w:fldCharType="begin">
          <w:ffData>
            <w:name w:val="CaseACocher5"/>
            <w:enabled/>
            <w:calcOnExit w:val="0"/>
            <w:checkBox>
              <w:sizeAuto/>
              <w:default w:val="0"/>
            </w:checkBox>
          </w:ffData>
        </w:fldChar>
      </w:r>
      <w:r w:rsidRPr="008219CF">
        <w:rPr>
          <w:rFonts w:ascii="Arial" w:hAnsi="Arial" w:cs="Arial"/>
          <w:sz w:val="20"/>
          <w:szCs w:val="20"/>
        </w:rPr>
        <w:instrText xml:space="preserve"> FORMCHECKBOX </w:instrText>
      </w:r>
      <w:r w:rsidR="00834353">
        <w:rPr>
          <w:rFonts w:ascii="Arial" w:hAnsi="Arial" w:cs="Arial"/>
          <w:sz w:val="20"/>
          <w:szCs w:val="20"/>
        </w:rPr>
      </w:r>
      <w:r w:rsidR="00834353">
        <w:rPr>
          <w:rFonts w:ascii="Arial" w:hAnsi="Arial" w:cs="Arial"/>
          <w:sz w:val="20"/>
          <w:szCs w:val="20"/>
        </w:rPr>
        <w:fldChar w:fldCharType="separate"/>
      </w:r>
      <w:r w:rsidRPr="008219CF">
        <w:rPr>
          <w:rFonts w:ascii="Arial" w:hAnsi="Arial" w:cs="Arial"/>
          <w:sz w:val="20"/>
          <w:szCs w:val="20"/>
        </w:rPr>
        <w:fldChar w:fldCharType="end"/>
      </w:r>
      <w:r w:rsidRPr="008219CF">
        <w:rPr>
          <w:rFonts w:ascii="Arial" w:hAnsi="Arial" w:cs="Arial"/>
          <w:sz w:val="20"/>
          <w:szCs w:val="20"/>
        </w:rPr>
        <w:t xml:space="preserve"> </w:t>
      </w:r>
      <w:proofErr w:type="gramStart"/>
      <w:r w:rsidRPr="008219CF">
        <w:rPr>
          <w:rFonts w:ascii="Arial" w:hAnsi="Arial" w:cs="Arial"/>
          <w:color w:val="000000"/>
          <w:sz w:val="20"/>
          <w:szCs w:val="20"/>
        </w:rPr>
        <w:t>seul</w:t>
      </w:r>
      <w:proofErr w:type="gramEnd"/>
    </w:p>
    <w:p w14:paraId="0B566F49" w14:textId="77777777" w:rsidR="008B5EE7" w:rsidRPr="008219CF" w:rsidRDefault="008B5EE7" w:rsidP="008B5EE7">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color w:val="000000"/>
          <w:sz w:val="20"/>
          <w:szCs w:val="20"/>
        </w:rPr>
      </w:pPr>
      <w:r w:rsidRPr="008219CF">
        <w:rPr>
          <w:rFonts w:ascii="Arial" w:hAnsi="Arial" w:cs="Arial"/>
          <w:sz w:val="20"/>
          <w:szCs w:val="20"/>
        </w:rPr>
        <w:fldChar w:fldCharType="begin">
          <w:ffData>
            <w:name w:val="CaseACocher5"/>
            <w:enabled/>
            <w:calcOnExit w:val="0"/>
            <w:checkBox>
              <w:sizeAuto/>
              <w:default w:val="0"/>
            </w:checkBox>
          </w:ffData>
        </w:fldChar>
      </w:r>
      <w:r w:rsidRPr="008219CF">
        <w:rPr>
          <w:rFonts w:ascii="Arial" w:hAnsi="Arial" w:cs="Arial"/>
          <w:sz w:val="20"/>
          <w:szCs w:val="20"/>
        </w:rPr>
        <w:instrText xml:space="preserve"> FORMCHECKBOX </w:instrText>
      </w:r>
      <w:r w:rsidR="00834353">
        <w:rPr>
          <w:rFonts w:ascii="Arial" w:hAnsi="Arial" w:cs="Arial"/>
          <w:sz w:val="20"/>
          <w:szCs w:val="20"/>
        </w:rPr>
      </w:r>
      <w:r w:rsidR="00834353">
        <w:rPr>
          <w:rFonts w:ascii="Arial" w:hAnsi="Arial" w:cs="Arial"/>
          <w:sz w:val="20"/>
          <w:szCs w:val="20"/>
        </w:rPr>
        <w:fldChar w:fldCharType="separate"/>
      </w:r>
      <w:r w:rsidRPr="008219CF">
        <w:rPr>
          <w:rFonts w:ascii="Arial" w:hAnsi="Arial" w:cs="Arial"/>
          <w:sz w:val="20"/>
          <w:szCs w:val="20"/>
        </w:rPr>
        <w:fldChar w:fldCharType="end"/>
      </w:r>
      <w:r w:rsidRPr="008219CF">
        <w:rPr>
          <w:rFonts w:ascii="Arial" w:hAnsi="Arial" w:cs="Arial"/>
          <w:sz w:val="20"/>
          <w:szCs w:val="20"/>
        </w:rPr>
        <w:t xml:space="preserve"> </w:t>
      </w:r>
      <w:proofErr w:type="gramStart"/>
      <w:r w:rsidRPr="008219CF">
        <w:rPr>
          <w:rFonts w:ascii="Arial" w:hAnsi="Arial" w:cs="Arial"/>
          <w:color w:val="000000"/>
          <w:sz w:val="20"/>
          <w:szCs w:val="20"/>
        </w:rPr>
        <w:t>en</w:t>
      </w:r>
      <w:proofErr w:type="gramEnd"/>
      <w:r w:rsidRPr="008219CF">
        <w:rPr>
          <w:rFonts w:ascii="Arial" w:hAnsi="Arial" w:cs="Arial"/>
          <w:color w:val="000000"/>
          <w:sz w:val="20"/>
          <w:szCs w:val="20"/>
        </w:rPr>
        <w:t xml:space="preserve"> groupement solidaire. Le mandataire est :</w:t>
      </w:r>
    </w:p>
    <w:p w14:paraId="0DF8096E" w14:textId="77777777" w:rsidR="008B5EE7" w:rsidRPr="008219CF" w:rsidRDefault="008B5EE7" w:rsidP="008B5EE7">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color w:val="000000"/>
          <w:sz w:val="20"/>
          <w:szCs w:val="20"/>
        </w:rPr>
      </w:pPr>
      <w:r w:rsidRPr="008219CF">
        <w:rPr>
          <w:rFonts w:ascii="Arial" w:hAnsi="Arial" w:cs="Arial"/>
          <w:sz w:val="20"/>
          <w:szCs w:val="20"/>
        </w:rPr>
        <w:fldChar w:fldCharType="begin">
          <w:ffData>
            <w:name w:val="CaseACocher5"/>
            <w:enabled/>
            <w:calcOnExit w:val="0"/>
            <w:checkBox>
              <w:sizeAuto/>
              <w:default w:val="0"/>
            </w:checkBox>
          </w:ffData>
        </w:fldChar>
      </w:r>
      <w:r w:rsidRPr="008219CF">
        <w:rPr>
          <w:rFonts w:ascii="Arial" w:hAnsi="Arial" w:cs="Arial"/>
          <w:sz w:val="20"/>
          <w:szCs w:val="20"/>
        </w:rPr>
        <w:instrText xml:space="preserve"> FORMCHECKBOX </w:instrText>
      </w:r>
      <w:r w:rsidR="00834353">
        <w:rPr>
          <w:rFonts w:ascii="Arial" w:hAnsi="Arial" w:cs="Arial"/>
          <w:sz w:val="20"/>
          <w:szCs w:val="20"/>
        </w:rPr>
      </w:r>
      <w:r w:rsidR="00834353">
        <w:rPr>
          <w:rFonts w:ascii="Arial" w:hAnsi="Arial" w:cs="Arial"/>
          <w:sz w:val="20"/>
          <w:szCs w:val="20"/>
        </w:rPr>
        <w:fldChar w:fldCharType="separate"/>
      </w:r>
      <w:r w:rsidRPr="008219CF">
        <w:rPr>
          <w:rFonts w:ascii="Arial" w:hAnsi="Arial" w:cs="Arial"/>
          <w:sz w:val="20"/>
          <w:szCs w:val="20"/>
        </w:rPr>
        <w:fldChar w:fldCharType="end"/>
      </w:r>
      <w:r w:rsidRPr="008219CF">
        <w:rPr>
          <w:rFonts w:ascii="Arial" w:hAnsi="Arial" w:cs="Arial"/>
          <w:sz w:val="20"/>
          <w:szCs w:val="20"/>
        </w:rPr>
        <w:t xml:space="preserve"> </w:t>
      </w:r>
      <w:proofErr w:type="gramStart"/>
      <w:r w:rsidRPr="008219CF">
        <w:rPr>
          <w:rFonts w:ascii="Arial" w:hAnsi="Arial" w:cs="Arial"/>
          <w:color w:val="000000"/>
          <w:sz w:val="20"/>
          <w:szCs w:val="20"/>
        </w:rPr>
        <w:t>en</w:t>
      </w:r>
      <w:proofErr w:type="gramEnd"/>
      <w:r w:rsidRPr="008219CF">
        <w:rPr>
          <w:rFonts w:ascii="Arial" w:hAnsi="Arial" w:cs="Arial"/>
          <w:color w:val="000000"/>
          <w:sz w:val="20"/>
          <w:szCs w:val="20"/>
        </w:rPr>
        <w:t xml:space="preserve"> groupement conjoint dont le mandataire est solidaire de l’ensemble du groupement. Le mandataire est :</w:t>
      </w:r>
    </w:p>
    <w:p w14:paraId="7F8E867E" w14:textId="77777777" w:rsidR="008B5EE7" w:rsidRPr="008219CF" w:rsidRDefault="008B5EE7" w:rsidP="008B5EE7">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rPr>
          <w:rFonts w:ascii="Arial" w:hAnsi="Arial" w:cs="Arial"/>
          <w:color w:val="000000"/>
          <w:sz w:val="20"/>
          <w:szCs w:val="20"/>
        </w:rPr>
      </w:pPr>
      <w:proofErr w:type="gramStart"/>
      <w:r w:rsidRPr="008219CF">
        <w:rPr>
          <w:rFonts w:ascii="Arial" w:hAnsi="Arial" w:cs="Arial"/>
          <w:color w:val="000000"/>
          <w:sz w:val="20"/>
          <w:szCs w:val="20"/>
        </w:rPr>
        <w:t>m'ENGAGE</w:t>
      </w:r>
      <w:proofErr w:type="gramEnd"/>
      <w:r w:rsidRPr="008219CF">
        <w:rPr>
          <w:rFonts w:ascii="Arial" w:hAnsi="Arial" w:cs="Arial"/>
          <w:color w:val="000000"/>
          <w:sz w:val="20"/>
          <w:szCs w:val="20"/>
        </w:rPr>
        <w:t xml:space="preserve"> (nous ENGAGEONS) sans réserve, conformément aux stipulations des documents visés ci-dessus, à réaliser les fournitures dans les conditions ci-après définies. </w:t>
      </w:r>
    </w:p>
    <w:p w14:paraId="19CA7F32" w14:textId="7CC0AEA5" w:rsidR="00534D69" w:rsidRPr="008219CF" w:rsidRDefault="00534D69" w:rsidP="00534D69">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rPr>
          <w:rFonts w:ascii="Arial" w:hAnsi="Arial" w:cs="Arial"/>
          <w:color w:val="000000"/>
          <w:sz w:val="20"/>
          <w:szCs w:val="20"/>
        </w:rPr>
      </w:pPr>
      <w:r w:rsidRPr="008219CF">
        <w:rPr>
          <w:rFonts w:ascii="Arial" w:hAnsi="Arial" w:cs="Arial"/>
          <w:color w:val="000000"/>
          <w:sz w:val="20"/>
          <w:szCs w:val="20"/>
        </w:rPr>
        <w:t xml:space="preserve">L'offre ainsi présentée ne me (nous) lie toutefois que si son acceptation m'est (nous est) notifiée dans un délai de </w:t>
      </w:r>
      <w:r w:rsidR="00664720" w:rsidRPr="00664720">
        <w:rPr>
          <w:rFonts w:ascii="Arial" w:hAnsi="Arial" w:cs="Arial"/>
          <w:sz w:val="20"/>
          <w:szCs w:val="20"/>
        </w:rPr>
        <w:t>120</w:t>
      </w:r>
      <w:r w:rsidR="00664720">
        <w:rPr>
          <w:rFonts w:ascii="Arial" w:hAnsi="Arial" w:cs="Arial"/>
          <w:color w:val="FF0000"/>
          <w:sz w:val="20"/>
          <w:szCs w:val="20"/>
        </w:rPr>
        <w:t xml:space="preserve"> </w:t>
      </w:r>
      <w:r w:rsidRPr="008219CF">
        <w:rPr>
          <w:rFonts w:ascii="Arial" w:hAnsi="Arial" w:cs="Arial"/>
          <w:color w:val="000000"/>
          <w:sz w:val="20"/>
          <w:szCs w:val="20"/>
        </w:rPr>
        <w:t>jours à compter de la date limite de réception des offres fixée par le règlement de la consultation (R.C.).</w:t>
      </w:r>
    </w:p>
    <w:p w14:paraId="087E588A" w14:textId="77777777" w:rsidR="00EB5AF2" w:rsidRPr="008219CF" w:rsidRDefault="00802961" w:rsidP="00AB3F2E">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before="120"/>
        <w:rPr>
          <w:rFonts w:ascii="Arial" w:hAnsi="Arial" w:cs="Arial"/>
          <w:color w:val="000000"/>
          <w:sz w:val="20"/>
          <w:szCs w:val="20"/>
        </w:rPr>
      </w:pPr>
      <w:r w:rsidRPr="008219CF">
        <w:rPr>
          <w:rFonts w:ascii="Arial" w:hAnsi="Arial" w:cs="Arial"/>
          <w:color w:val="000000"/>
          <w:sz w:val="20"/>
          <w:szCs w:val="20"/>
        </w:rPr>
        <w:t>déclare</w:t>
      </w:r>
      <w:r w:rsidR="00EB5AF2" w:rsidRPr="008219CF">
        <w:rPr>
          <w:rFonts w:ascii="Arial" w:hAnsi="Arial" w:cs="Arial"/>
          <w:color w:val="000000"/>
          <w:sz w:val="20"/>
          <w:szCs w:val="20"/>
        </w:rPr>
        <w:t xml:space="preserve"> être</w:t>
      </w:r>
      <w:r w:rsidR="00AB3F2E" w:rsidRPr="008219CF">
        <w:rPr>
          <w:rFonts w:ascii="Arial" w:hAnsi="Arial" w:cs="Arial"/>
          <w:color w:val="000000"/>
          <w:sz w:val="20"/>
          <w:szCs w:val="20"/>
        </w:rPr>
        <w:t xml:space="preserve"> une P.M.E.</w:t>
      </w:r>
      <w:r w:rsidR="00985563" w:rsidRPr="008219CF">
        <w:rPr>
          <w:rStyle w:val="Appelnotedebasdep"/>
          <w:rFonts w:ascii="Arial" w:hAnsi="Arial" w:cs="Arial"/>
          <w:color w:val="000000"/>
          <w:sz w:val="20"/>
          <w:szCs w:val="20"/>
        </w:rPr>
        <w:footnoteReference w:id="3"/>
      </w:r>
      <w:r w:rsidRPr="008219CF">
        <w:rPr>
          <w:rFonts w:ascii="Arial" w:hAnsi="Arial" w:cs="Arial"/>
          <w:color w:val="000000"/>
          <w:sz w:val="20"/>
          <w:szCs w:val="20"/>
        </w:rPr>
        <w:t> :</w:t>
      </w:r>
    </w:p>
    <w:p w14:paraId="72176286" w14:textId="77777777" w:rsidR="00AB3F2E" w:rsidRPr="008219CF" w:rsidRDefault="00AB3F2E" w:rsidP="00AB3F2E">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color w:val="000000"/>
          <w:sz w:val="20"/>
          <w:szCs w:val="20"/>
        </w:rPr>
      </w:pPr>
      <w:r w:rsidRPr="008219CF">
        <w:rPr>
          <w:rFonts w:ascii="Arial" w:hAnsi="Arial" w:cs="Arial"/>
          <w:sz w:val="20"/>
          <w:szCs w:val="20"/>
        </w:rPr>
        <w:fldChar w:fldCharType="begin">
          <w:ffData>
            <w:name w:val="CaseACocher5"/>
            <w:enabled/>
            <w:calcOnExit w:val="0"/>
            <w:checkBox>
              <w:sizeAuto/>
              <w:default w:val="0"/>
            </w:checkBox>
          </w:ffData>
        </w:fldChar>
      </w:r>
      <w:r w:rsidRPr="008219CF">
        <w:rPr>
          <w:rFonts w:ascii="Arial" w:hAnsi="Arial" w:cs="Arial"/>
          <w:sz w:val="20"/>
          <w:szCs w:val="20"/>
        </w:rPr>
        <w:instrText xml:space="preserve"> FORMCHECKBOX </w:instrText>
      </w:r>
      <w:r w:rsidR="00834353">
        <w:rPr>
          <w:rFonts w:ascii="Arial" w:hAnsi="Arial" w:cs="Arial"/>
          <w:sz w:val="20"/>
          <w:szCs w:val="20"/>
        </w:rPr>
      </w:r>
      <w:r w:rsidR="00834353">
        <w:rPr>
          <w:rFonts w:ascii="Arial" w:hAnsi="Arial" w:cs="Arial"/>
          <w:sz w:val="20"/>
          <w:szCs w:val="20"/>
        </w:rPr>
        <w:fldChar w:fldCharType="separate"/>
      </w:r>
      <w:r w:rsidRPr="008219CF">
        <w:rPr>
          <w:rFonts w:ascii="Arial" w:hAnsi="Arial" w:cs="Arial"/>
          <w:sz w:val="20"/>
          <w:szCs w:val="20"/>
        </w:rPr>
        <w:fldChar w:fldCharType="end"/>
      </w:r>
      <w:r w:rsidRPr="008219CF">
        <w:rPr>
          <w:rFonts w:ascii="Arial" w:hAnsi="Arial" w:cs="Arial"/>
          <w:sz w:val="20"/>
          <w:szCs w:val="20"/>
        </w:rPr>
        <w:t xml:space="preserve"> </w:t>
      </w:r>
      <w:r w:rsidRPr="008219CF">
        <w:rPr>
          <w:rFonts w:ascii="Arial" w:hAnsi="Arial" w:cs="Arial"/>
          <w:color w:val="000000"/>
          <w:sz w:val="20"/>
          <w:szCs w:val="20"/>
        </w:rPr>
        <w:t>OUI</w:t>
      </w:r>
    </w:p>
    <w:p w14:paraId="062B97F5" w14:textId="77777777" w:rsidR="00AB3F2E" w:rsidRPr="008219CF" w:rsidRDefault="00AB3F2E" w:rsidP="00AB3F2E">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color w:val="000000"/>
          <w:sz w:val="20"/>
          <w:szCs w:val="20"/>
        </w:rPr>
      </w:pPr>
      <w:r w:rsidRPr="008219CF">
        <w:rPr>
          <w:rFonts w:ascii="Arial" w:hAnsi="Arial" w:cs="Arial"/>
          <w:sz w:val="20"/>
          <w:szCs w:val="20"/>
        </w:rPr>
        <w:fldChar w:fldCharType="begin">
          <w:ffData>
            <w:name w:val="CaseACocher5"/>
            <w:enabled/>
            <w:calcOnExit w:val="0"/>
            <w:checkBox>
              <w:sizeAuto/>
              <w:default w:val="0"/>
            </w:checkBox>
          </w:ffData>
        </w:fldChar>
      </w:r>
      <w:r w:rsidRPr="008219CF">
        <w:rPr>
          <w:rFonts w:ascii="Arial" w:hAnsi="Arial" w:cs="Arial"/>
          <w:sz w:val="20"/>
          <w:szCs w:val="20"/>
        </w:rPr>
        <w:instrText xml:space="preserve"> FORMCHECKBOX </w:instrText>
      </w:r>
      <w:r w:rsidR="00834353">
        <w:rPr>
          <w:rFonts w:ascii="Arial" w:hAnsi="Arial" w:cs="Arial"/>
          <w:sz w:val="20"/>
          <w:szCs w:val="20"/>
        </w:rPr>
      </w:r>
      <w:r w:rsidR="00834353">
        <w:rPr>
          <w:rFonts w:ascii="Arial" w:hAnsi="Arial" w:cs="Arial"/>
          <w:sz w:val="20"/>
          <w:szCs w:val="20"/>
        </w:rPr>
        <w:fldChar w:fldCharType="separate"/>
      </w:r>
      <w:r w:rsidRPr="008219CF">
        <w:rPr>
          <w:rFonts w:ascii="Arial" w:hAnsi="Arial" w:cs="Arial"/>
          <w:sz w:val="20"/>
          <w:szCs w:val="20"/>
        </w:rPr>
        <w:fldChar w:fldCharType="end"/>
      </w:r>
      <w:r w:rsidRPr="008219CF">
        <w:rPr>
          <w:rFonts w:ascii="Arial" w:hAnsi="Arial" w:cs="Arial"/>
          <w:sz w:val="20"/>
          <w:szCs w:val="20"/>
        </w:rPr>
        <w:t xml:space="preserve"> </w:t>
      </w:r>
      <w:r w:rsidRPr="008219CF">
        <w:rPr>
          <w:rFonts w:ascii="Arial" w:hAnsi="Arial" w:cs="Arial"/>
          <w:color w:val="000000"/>
          <w:sz w:val="20"/>
          <w:szCs w:val="20"/>
        </w:rPr>
        <w:t>NON</w:t>
      </w:r>
    </w:p>
    <w:p w14:paraId="51714D6C" w14:textId="77777777" w:rsidR="00AB3F2E" w:rsidRPr="008219CF" w:rsidRDefault="00AB3F2E" w:rsidP="00EB5AF2">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rPr>
          <w:rFonts w:ascii="Arial" w:hAnsi="Arial" w:cs="Arial"/>
          <w:color w:val="000000"/>
          <w:sz w:val="20"/>
          <w:szCs w:val="20"/>
        </w:rPr>
      </w:pPr>
    </w:p>
    <w:p w14:paraId="02B403A7" w14:textId="77777777" w:rsidR="00B63F70" w:rsidRPr="008219CF" w:rsidRDefault="006F2175" w:rsidP="00B63F70">
      <w:pPr>
        <w:pStyle w:val="Titre1"/>
        <w:rPr>
          <w:rFonts w:ascii="Arial" w:hAnsi="Arial" w:cs="Arial"/>
          <w:sz w:val="20"/>
          <w:szCs w:val="20"/>
        </w:rPr>
      </w:pPr>
      <w:r w:rsidRPr="008219CF">
        <w:rPr>
          <w:rFonts w:ascii="Arial" w:hAnsi="Arial" w:cs="Arial"/>
          <w:sz w:val="20"/>
          <w:szCs w:val="20"/>
        </w:rPr>
        <w:br w:type="page"/>
      </w:r>
      <w:r w:rsidR="00B63F70" w:rsidRPr="008219CF">
        <w:rPr>
          <w:rFonts w:ascii="Arial" w:hAnsi="Arial" w:cs="Arial"/>
          <w:sz w:val="20"/>
          <w:szCs w:val="20"/>
        </w:rPr>
        <w:lastRenderedPageBreak/>
        <w:t>OBJET ET CONSISTANCE DES TRAVAUX</w:t>
      </w:r>
    </w:p>
    <w:p w14:paraId="4EFCC1DC" w14:textId="77777777" w:rsidR="004666DF" w:rsidRPr="008219CF" w:rsidRDefault="004666DF" w:rsidP="004666DF">
      <w:pPr>
        <w:rPr>
          <w:rFonts w:ascii="Arial" w:hAnsi="Arial" w:cs="Arial"/>
          <w:sz w:val="20"/>
          <w:szCs w:val="20"/>
        </w:rPr>
      </w:pPr>
    </w:p>
    <w:p w14:paraId="00BB7C8F" w14:textId="4F08BDC8" w:rsidR="0093104F" w:rsidRDefault="0093104F" w:rsidP="0093104F">
      <w:r w:rsidRPr="00BD5DEA">
        <w:rPr>
          <w:rFonts w:ascii="Arial" w:hAnsi="Arial" w:cs="Arial"/>
          <w:b/>
          <w:sz w:val="20"/>
        </w:rPr>
        <w:t>Objet de la consultation :</w:t>
      </w:r>
      <w:r>
        <w:t xml:space="preserve"> </w:t>
      </w:r>
      <w:r w:rsidRPr="00B55B68">
        <w:t xml:space="preserve">Réhabilitation </w:t>
      </w:r>
      <w:del w:id="79" w:author="SAUSSET MAXIME ASC NIV 1 OT" w:date="2025-10-03T09:15:00Z">
        <w:r w:rsidRPr="00B55B68" w:rsidDel="006D3D35">
          <w:delText xml:space="preserve">et optimisation </w:delText>
        </w:r>
      </w:del>
      <w:r w:rsidRPr="00B55B68">
        <w:t xml:space="preserve">d’un bassin d’eau de mer </w:t>
      </w:r>
      <w:ins w:id="80" w:author="SAUSSET MAXIME ASC NIV 1 OT" w:date="2025-10-03T09:16:00Z">
        <w:r w:rsidR="006D3D35">
          <w:t>et de son</w:t>
        </w:r>
      </w:ins>
      <w:del w:id="81" w:author="SAUSSET MAXIME ASC NIV 1 OT" w:date="2025-10-03T09:16:00Z">
        <w:r w:rsidRPr="00B55B68" w:rsidDel="006D3D35">
          <w:delText>avec</w:delText>
        </w:r>
      </w:del>
      <w:r w:rsidRPr="00B55B68">
        <w:t xml:space="preserve"> système de </w:t>
      </w:r>
      <w:commentRangeStart w:id="82"/>
      <w:del w:id="83" w:author="SAUSSET MAXIME ASC NIV 1 OT" w:date="2025-10-03T09:16:00Z">
        <w:r w:rsidRPr="00B55B68" w:rsidDel="006D3D35">
          <w:delText>remplissage/vidange</w:delText>
        </w:r>
      </w:del>
      <w:ins w:id="84" w:author="SAUSSET MAXIME ASC NIV 1 OT" w:date="2025-10-03T09:16:00Z">
        <w:r w:rsidR="006D3D35">
          <w:t>circulation d’eau</w:t>
        </w:r>
      </w:ins>
      <w:ins w:id="85" w:author="SAUSSET MAXIME ASC NIV 1 OT" w:date="2025-10-03T09:27:00Z">
        <w:r w:rsidR="00D848DA">
          <w:t>.</w:t>
        </w:r>
      </w:ins>
      <w:r w:rsidRPr="00B55B68">
        <w:t xml:space="preserve"> </w:t>
      </w:r>
      <w:commentRangeEnd w:id="82"/>
      <w:r w:rsidR="00F03FBB">
        <w:rPr>
          <w:rStyle w:val="Marquedecommentaire"/>
          <w:rFonts w:ascii="Arial" w:hAnsi="Arial"/>
        </w:rPr>
        <w:commentReference w:id="82"/>
      </w:r>
      <w:del w:id="86" w:author="SAUSSET MAXIME ASC NIV 1 OT" w:date="2025-10-03T09:16:00Z">
        <w:r w:rsidRPr="00B55B68" w:rsidDel="006D3D35">
          <w:delText>quotidien</w:delText>
        </w:r>
      </w:del>
      <w:del w:id="87" w:author="SAUSSET MAXIME ASC NIV 1 OT" w:date="2025-10-03T09:27:00Z">
        <w:r w:rsidRPr="00B55B68" w:rsidDel="00D848DA">
          <w:delText>, implanté sur un site en bord de mer.</w:delText>
        </w:r>
      </w:del>
    </w:p>
    <w:p w14:paraId="33A63A04" w14:textId="77777777" w:rsidR="0093104F" w:rsidRPr="005C4972" w:rsidRDefault="0093104F" w:rsidP="0093104F"/>
    <w:p w14:paraId="0B0C6A8C" w14:textId="77777777" w:rsidR="0093104F" w:rsidRPr="00243436" w:rsidRDefault="0093104F">
      <w:pPr>
        <w:pStyle w:val="Titre2"/>
        <w:pPrChange w:id="88" w:author="SAUSSET MAXIME ASC NIV 1 OT" w:date="2025-10-03T09:32:00Z">
          <w:pPr>
            <w:pBdr>
              <w:top w:val="single" w:sz="6" w:space="1" w:color="auto"/>
              <w:left w:val="single" w:sz="6" w:space="1" w:color="auto"/>
              <w:bottom w:val="single" w:sz="6" w:space="1" w:color="auto"/>
              <w:right w:val="single" w:sz="6" w:space="1" w:color="auto"/>
            </w:pBdr>
            <w:ind w:right="4536"/>
          </w:pPr>
        </w:pPrChange>
      </w:pPr>
      <w:r w:rsidRPr="00243436">
        <w:t xml:space="preserve"> CONTEXTE :</w:t>
      </w:r>
    </w:p>
    <w:p w14:paraId="76603996" w14:textId="7DA6152E" w:rsidR="0093104F" w:rsidRDefault="0093104F" w:rsidP="0093104F">
      <w:r>
        <w:t xml:space="preserve">La piscine est un bassin d’eau de mer situé sur la plus basse des </w:t>
      </w:r>
      <w:proofErr w:type="spellStart"/>
      <w:r>
        <w:t>restanques</w:t>
      </w:r>
      <w:proofErr w:type="spellEnd"/>
      <w:r>
        <w:t xml:space="preserve"> d’un site en bord de mer, exposée plein sud (fort ensoleillement, vents et embruns). Le bassin est entièrement construit sur de l’enrochement. En hiver, la zone est soumise à un fort batillage dû à la houle, ce qui engendre des vibrations et mouvements de sol. Le bâti actuel présente des fissures régulièrement. </w:t>
      </w:r>
      <w:ins w:id="89" w:author="SAUSSET MAXIME ASC NIV 1 OT" w:date="2025-10-03T09:17:00Z">
        <w:r w:rsidR="006D3D35">
          <w:t>Le</w:t>
        </w:r>
      </w:ins>
      <w:del w:id="90" w:author="SAUSSET MAXIME ASC NIV 1 OT" w:date="2025-10-03T09:17:00Z">
        <w:r w:rsidDel="006D3D35">
          <w:delText>Un</w:delText>
        </w:r>
      </w:del>
      <w:r>
        <w:t xml:space="preserve"> système d’étanchéité </w:t>
      </w:r>
      <w:ins w:id="91" w:author="SAUSSET MAXIME ASC NIV 1 OT" w:date="2025-10-03T09:17:00Z">
        <w:r w:rsidR="006D3D35">
          <w:t xml:space="preserve">proposé doit impérativement prendre en compte cette </w:t>
        </w:r>
      </w:ins>
      <w:ins w:id="92" w:author="SAUSSET MAXIME ASC NIV 1 OT" w:date="2025-10-03T09:18:00Z">
        <w:r w:rsidR="006D3D35">
          <w:t>spécificité</w:t>
        </w:r>
      </w:ins>
      <w:ins w:id="93" w:author="SAUSSET MAXIME ASC NIV 1 OT" w:date="2025-10-03T09:17:00Z">
        <w:r w:rsidR="006D3D35">
          <w:t xml:space="preserve"> </w:t>
        </w:r>
      </w:ins>
      <w:del w:id="94" w:author="SAUSSET MAXIME ASC NIV 1 OT" w:date="2025-10-03T09:17:00Z">
        <w:r w:rsidDel="006D3D35">
          <w:delText>désolidarisé</w:delText>
        </w:r>
      </w:del>
      <w:r>
        <w:t xml:space="preserve"> </w:t>
      </w:r>
      <w:del w:id="95" w:author="SAUSSET MAXIME ASC NIV 1 OT" w:date="2025-10-03T09:18:00Z">
        <w:r w:rsidDel="006D3D35">
          <w:delText>du support devra donc impérativement être proposé pour</w:delText>
        </w:r>
      </w:del>
      <w:ins w:id="96" w:author="SAUSSET MAXIME ASC NIV 1 OT" w:date="2025-10-03T09:18:00Z">
        <w:r w:rsidR="006D3D35">
          <w:t>afin de</w:t>
        </w:r>
      </w:ins>
      <w:r>
        <w:t xml:space="preserve"> pallier à ces contraintes, limiter les fissures et éviter les fuites à répétition.</w:t>
      </w:r>
    </w:p>
    <w:p w14:paraId="648E24F1" w14:textId="77777777" w:rsidR="0093104F" w:rsidRDefault="0093104F" w:rsidP="0093104F">
      <w:r>
        <w:t>Le système actuel présente des fuites et un pompage inefficace avec une absence de brassage (l’arrivée et la sortie d’eau étant au même point). L’objectif est d’assurer un brassage de l’eau conforme à la réglementation applicable aux piscines d’eau de mer soit 100% du volume toutes les 6h, avec circulation d’eau (prise en mer à l’opposé du rejet).</w:t>
      </w:r>
    </w:p>
    <w:p w14:paraId="3C2C13EF" w14:textId="77777777" w:rsidR="0093104F" w:rsidRPr="00243436" w:rsidRDefault="0093104F">
      <w:pPr>
        <w:pStyle w:val="Titre2"/>
        <w:pPrChange w:id="97" w:author="SAUSSET MAXIME ASC NIV 1 OT" w:date="2025-10-03T09:32:00Z">
          <w:pPr>
            <w:pBdr>
              <w:top w:val="single" w:sz="6" w:space="1" w:color="auto"/>
              <w:left w:val="single" w:sz="6" w:space="1" w:color="auto"/>
              <w:bottom w:val="single" w:sz="6" w:space="1" w:color="auto"/>
              <w:right w:val="single" w:sz="6" w:space="1" w:color="auto"/>
            </w:pBdr>
            <w:ind w:right="4536"/>
          </w:pPr>
        </w:pPrChange>
      </w:pPr>
      <w:r>
        <w:t xml:space="preserve">OBJECTIF DU PROJET </w:t>
      </w:r>
      <w:r w:rsidRPr="00A9642F">
        <w:t>:</w:t>
      </w:r>
    </w:p>
    <w:p w14:paraId="02057E43" w14:textId="77777777" w:rsidR="0093104F" w:rsidRDefault="0093104F" w:rsidP="0093104F">
      <w:pPr>
        <w:rPr>
          <w:sz w:val="24"/>
        </w:rPr>
      </w:pPr>
      <w:r>
        <w:t xml:space="preserve">Mettre en œuvre un système conforme aux réglementations sanitaires des piscines d’eau de mer à usage </w:t>
      </w:r>
      <w:commentRangeStart w:id="98"/>
      <w:commentRangeStart w:id="99"/>
      <w:r>
        <w:t xml:space="preserve">collectif </w:t>
      </w:r>
      <w:commentRangeEnd w:id="98"/>
      <w:r w:rsidR="00EA1994">
        <w:rPr>
          <w:rStyle w:val="Marquedecommentaire"/>
          <w:rFonts w:ascii="Arial" w:hAnsi="Arial"/>
        </w:rPr>
        <w:commentReference w:id="98"/>
      </w:r>
      <w:commentRangeEnd w:id="99"/>
      <w:r w:rsidR="000205E0">
        <w:rPr>
          <w:rStyle w:val="Marquedecommentaire"/>
          <w:rFonts w:ascii="Arial" w:hAnsi="Arial"/>
        </w:rPr>
        <w:commentReference w:id="99"/>
      </w:r>
      <w:r>
        <w:t>:</w:t>
      </w:r>
    </w:p>
    <w:p w14:paraId="27C979ED" w14:textId="77777777" w:rsidR="0093104F" w:rsidRPr="005C4972" w:rsidRDefault="0093104F" w:rsidP="0093104F">
      <w:pPr>
        <w:pStyle w:val="Paragraphedeliste"/>
        <w:numPr>
          <w:ilvl w:val="0"/>
          <w:numId w:val="23"/>
        </w:numPr>
        <w:suppressAutoHyphens/>
        <w:spacing w:after="120"/>
        <w:contextualSpacing/>
        <w:jc w:val="both"/>
        <w:rPr>
          <w:sz w:val="24"/>
        </w:rPr>
      </w:pPr>
      <w:r>
        <w:t>Brassage total du volume toutes les 6 heures,</w:t>
      </w:r>
    </w:p>
    <w:p w14:paraId="77574BAB" w14:textId="77777777" w:rsidR="0093104F" w:rsidRPr="005C4972" w:rsidRDefault="0093104F" w:rsidP="0093104F">
      <w:pPr>
        <w:pStyle w:val="Paragraphedeliste"/>
        <w:numPr>
          <w:ilvl w:val="0"/>
          <w:numId w:val="23"/>
        </w:numPr>
        <w:suppressAutoHyphens/>
        <w:spacing w:after="120"/>
        <w:contextualSpacing/>
        <w:jc w:val="both"/>
        <w:rPr>
          <w:sz w:val="24"/>
        </w:rPr>
      </w:pPr>
      <w:r>
        <w:t>Suppression des fuites,</w:t>
      </w:r>
    </w:p>
    <w:p w14:paraId="6AFED668" w14:textId="77777777" w:rsidR="0093104F" w:rsidRPr="005C4972" w:rsidRDefault="0093104F" w:rsidP="0093104F">
      <w:pPr>
        <w:pStyle w:val="Paragraphedeliste"/>
        <w:numPr>
          <w:ilvl w:val="0"/>
          <w:numId w:val="23"/>
        </w:numPr>
        <w:suppressAutoHyphens/>
        <w:spacing w:after="120"/>
        <w:contextualSpacing/>
        <w:jc w:val="both"/>
        <w:rPr>
          <w:sz w:val="24"/>
        </w:rPr>
      </w:pPr>
      <w:r>
        <w:t>Circulation de l’eau optimisée (prise en mer à l’Est, rejet à l’Ouest),</w:t>
      </w:r>
    </w:p>
    <w:p w14:paraId="4D743437" w14:textId="5858FCF1" w:rsidR="0093104F" w:rsidRPr="0030508D" w:rsidRDefault="0093104F" w:rsidP="0093104F">
      <w:pPr>
        <w:pStyle w:val="Paragraphedeliste"/>
        <w:numPr>
          <w:ilvl w:val="0"/>
          <w:numId w:val="23"/>
        </w:numPr>
        <w:suppressAutoHyphens/>
        <w:spacing w:after="120"/>
        <w:contextualSpacing/>
        <w:jc w:val="both"/>
        <w:rPr>
          <w:sz w:val="24"/>
        </w:rPr>
      </w:pPr>
      <w:r>
        <w:t>Matériaux durables, résistants à l’eau de mer, aux UV, aux chocs thermiques et aux vibrations du site.</w:t>
      </w:r>
    </w:p>
    <w:p w14:paraId="68EC93DF" w14:textId="77777777" w:rsidR="0030508D" w:rsidRPr="0030508D" w:rsidRDefault="0030508D" w:rsidP="0030508D">
      <w:pPr>
        <w:suppressAutoHyphens/>
        <w:contextualSpacing/>
        <w:rPr>
          <w:sz w:val="24"/>
        </w:rPr>
      </w:pPr>
    </w:p>
    <w:p w14:paraId="247F4F5B" w14:textId="24AE393C" w:rsidR="0030508D" w:rsidRPr="0030508D" w:rsidRDefault="0030508D">
      <w:pPr>
        <w:pStyle w:val="Titre2"/>
        <w:pPrChange w:id="100" w:author="SAUSSET MAXIME ASC NIV 1 OT" w:date="2025-10-03T09:32:00Z">
          <w:pPr>
            <w:pBdr>
              <w:top w:val="single" w:sz="6" w:space="1" w:color="auto"/>
              <w:left w:val="single" w:sz="6" w:space="1" w:color="auto"/>
              <w:bottom w:val="single" w:sz="6" w:space="1" w:color="auto"/>
              <w:right w:val="single" w:sz="6" w:space="1" w:color="auto"/>
            </w:pBdr>
            <w:ind w:right="4536"/>
          </w:pPr>
        </w:pPrChange>
      </w:pPr>
      <w:r>
        <w:t>CADRE REGLEMENTAIRE</w:t>
      </w:r>
      <w:r w:rsidRPr="0030508D">
        <w:t xml:space="preserve"> :</w:t>
      </w:r>
    </w:p>
    <w:p w14:paraId="5B569407" w14:textId="77777777" w:rsidR="0030508D" w:rsidRPr="0030508D" w:rsidRDefault="0030508D" w:rsidP="00DF416C">
      <w:pPr>
        <w:suppressAutoHyphens/>
        <w:contextualSpacing/>
      </w:pPr>
      <w:r>
        <w:t>L’ensemble des prestations devra être réalisé en stricte conformité avec la réglementation en vigueur, et notamment :</w:t>
      </w:r>
    </w:p>
    <w:p w14:paraId="27814407" w14:textId="77777777" w:rsidR="0030508D" w:rsidRPr="0030508D" w:rsidRDefault="0030508D" w:rsidP="0030508D">
      <w:pPr>
        <w:pStyle w:val="Paragraphedeliste"/>
        <w:numPr>
          <w:ilvl w:val="0"/>
          <w:numId w:val="24"/>
        </w:numPr>
        <w:suppressAutoHyphens/>
        <w:spacing w:after="120"/>
        <w:contextualSpacing/>
        <w:jc w:val="both"/>
      </w:pPr>
      <w:r>
        <w:t>Code de la santé publique, articles D1332-1 à D1332-13 relatifs aux piscines à usage collectif (y compris piscines d’eau de mer),</w:t>
      </w:r>
    </w:p>
    <w:p w14:paraId="335BC0E8" w14:textId="77777777" w:rsidR="0030508D" w:rsidRPr="0030508D" w:rsidRDefault="0030508D" w:rsidP="0030508D">
      <w:pPr>
        <w:pStyle w:val="Paragraphedeliste"/>
        <w:numPr>
          <w:ilvl w:val="0"/>
          <w:numId w:val="24"/>
        </w:numPr>
        <w:suppressAutoHyphens/>
        <w:spacing w:after="120"/>
        <w:contextualSpacing/>
        <w:jc w:val="both"/>
      </w:pPr>
      <w:r>
        <w:t>Article L1332-1 du Code de la santé publique relatif à la déclaration obligatoire des piscines à usage collectif,</w:t>
      </w:r>
    </w:p>
    <w:p w14:paraId="0BAAC99F" w14:textId="77777777" w:rsidR="0030508D" w:rsidRPr="0030508D" w:rsidRDefault="0030508D" w:rsidP="0030508D">
      <w:pPr>
        <w:pStyle w:val="Paragraphedeliste"/>
        <w:numPr>
          <w:ilvl w:val="0"/>
          <w:numId w:val="24"/>
        </w:numPr>
        <w:suppressAutoHyphens/>
        <w:spacing w:after="120"/>
        <w:contextualSpacing/>
        <w:jc w:val="both"/>
      </w:pPr>
      <w:r>
        <w:t>Exigences de qualité de l’eau fixées à l’article D1332-2, incluant les critères microbiologiques et physico-chimiques,</w:t>
      </w:r>
    </w:p>
    <w:p w14:paraId="7BCF2FB1" w14:textId="77777777" w:rsidR="0030508D" w:rsidRPr="0030508D" w:rsidRDefault="0030508D" w:rsidP="0030508D">
      <w:pPr>
        <w:pStyle w:val="Paragraphedeliste"/>
        <w:numPr>
          <w:ilvl w:val="0"/>
          <w:numId w:val="24"/>
        </w:numPr>
        <w:suppressAutoHyphens/>
        <w:spacing w:after="120"/>
        <w:contextualSpacing/>
        <w:jc w:val="both"/>
      </w:pPr>
      <w:r>
        <w:t>Article D1332-5 relatif à l’utilisation d’une eau non potable (dérogation préfectorale nécessaire)</w:t>
      </w:r>
    </w:p>
    <w:p w14:paraId="387E9BBB" w14:textId="77777777" w:rsidR="0030508D" w:rsidRPr="0030508D" w:rsidRDefault="0030508D" w:rsidP="0030508D">
      <w:pPr>
        <w:pStyle w:val="Paragraphedeliste"/>
        <w:numPr>
          <w:ilvl w:val="0"/>
          <w:numId w:val="24"/>
        </w:numPr>
        <w:suppressAutoHyphens/>
        <w:spacing w:after="120"/>
        <w:contextualSpacing/>
        <w:jc w:val="both"/>
      </w:pPr>
      <w:r>
        <w:t>Article D1332-6 relatif au temps de renouvellement des volumes d’eau (maximum 4 h pour bassins &gt; 1,50 m),</w:t>
      </w:r>
    </w:p>
    <w:p w14:paraId="2803F88B" w14:textId="6569081B" w:rsidR="0030508D" w:rsidRDefault="0030508D" w:rsidP="00DF416C">
      <w:pPr>
        <w:pStyle w:val="Paragraphedeliste"/>
        <w:numPr>
          <w:ilvl w:val="0"/>
          <w:numId w:val="24"/>
        </w:numPr>
        <w:suppressAutoHyphens/>
        <w:spacing w:after="120"/>
        <w:contextualSpacing/>
        <w:jc w:val="both"/>
      </w:pPr>
      <w:r>
        <w:t>Contrôles sanitaires obligatoires réalisés par l’Agence Régionale de Santé (ARS), conformément aux arrêtés et circulaires en vigueur.</w:t>
      </w:r>
    </w:p>
    <w:p w14:paraId="3B62BAA6" w14:textId="77777777" w:rsidR="0030508D" w:rsidRDefault="0030508D" w:rsidP="00DF416C">
      <w:pPr>
        <w:pStyle w:val="Paragraphedeliste"/>
        <w:suppressAutoHyphens/>
        <w:spacing w:after="120"/>
        <w:contextualSpacing/>
        <w:jc w:val="both"/>
      </w:pPr>
    </w:p>
    <w:p w14:paraId="004CDBF8" w14:textId="559F3716" w:rsidR="0030508D" w:rsidRPr="0030508D" w:rsidRDefault="0030508D" w:rsidP="00DF416C">
      <w:pPr>
        <w:suppressAutoHyphens/>
        <w:ind w:left="360"/>
        <w:contextualSpacing/>
      </w:pPr>
      <w:r>
        <w:t>L’entreprise devra intégrer ces contraintes dans ses études, ses fournitures et sa mise en œuvre, et fournir toute justification ou notice technique démontrant la conformité.</w:t>
      </w:r>
    </w:p>
    <w:p w14:paraId="638B7119" w14:textId="430BB1DD" w:rsidR="00473F3D" w:rsidRDefault="00473F3D">
      <w:pPr>
        <w:keepNext w:val="0"/>
        <w:spacing w:after="0"/>
        <w:jc w:val="left"/>
        <w:rPr>
          <w:sz w:val="24"/>
        </w:rPr>
      </w:pPr>
      <w:r>
        <w:rPr>
          <w:sz w:val="24"/>
        </w:rPr>
        <w:br w:type="page"/>
      </w:r>
    </w:p>
    <w:p w14:paraId="32B34460" w14:textId="77777777" w:rsidR="0030508D" w:rsidRPr="0030508D" w:rsidRDefault="0030508D" w:rsidP="0030508D">
      <w:pPr>
        <w:suppressAutoHyphens/>
        <w:contextualSpacing/>
        <w:rPr>
          <w:sz w:val="24"/>
        </w:rPr>
      </w:pPr>
    </w:p>
    <w:p w14:paraId="7E03F320" w14:textId="77777777" w:rsidR="0093104F" w:rsidRPr="00243436" w:rsidRDefault="0093104F">
      <w:pPr>
        <w:pStyle w:val="Titre2"/>
        <w:pPrChange w:id="101" w:author="SAUSSET MAXIME ASC NIV 1 OT" w:date="2025-10-03T09:32:00Z">
          <w:pPr>
            <w:pBdr>
              <w:top w:val="single" w:sz="6" w:space="1" w:color="auto"/>
              <w:left w:val="single" w:sz="6" w:space="1" w:color="auto"/>
              <w:bottom w:val="single" w:sz="6" w:space="1" w:color="auto"/>
              <w:right w:val="single" w:sz="6" w:space="1" w:color="auto"/>
            </w:pBdr>
            <w:ind w:right="4536"/>
          </w:pPr>
        </w:pPrChange>
      </w:pPr>
      <w:r w:rsidRPr="00A9642F">
        <w:t>DESCRIPTIF DES TRAVAUX :</w:t>
      </w:r>
    </w:p>
    <w:p w14:paraId="789307F6" w14:textId="77777777" w:rsidR="0093104F" w:rsidRPr="00916505" w:rsidRDefault="0093104F">
      <w:pPr>
        <w:pStyle w:val="Titre3"/>
        <w:pPrChange w:id="102" w:author="SAUSSET MAXIME ASC NIV 1 OT" w:date="2025-10-03T09:32:00Z">
          <w:pPr>
            <w:pStyle w:val="Paragraphedeliste"/>
            <w:numPr>
              <w:numId w:val="29"/>
            </w:numPr>
            <w:ind w:hanging="360"/>
          </w:pPr>
        </w:pPrChange>
      </w:pPr>
      <w:r w:rsidRPr="00243436">
        <w:rPr>
          <w:rStyle w:val="lev"/>
        </w:rPr>
        <w:t>Travaux sur le bassin</w:t>
      </w:r>
    </w:p>
    <w:p w14:paraId="3BA55397" w14:textId="77777777" w:rsidR="0093104F" w:rsidRDefault="0093104F" w:rsidP="0093104F">
      <w:pPr>
        <w:pStyle w:val="Paragraphedeliste"/>
        <w:numPr>
          <w:ilvl w:val="0"/>
          <w:numId w:val="22"/>
        </w:numPr>
        <w:suppressAutoHyphens/>
        <w:spacing w:after="120"/>
        <w:contextualSpacing/>
        <w:jc w:val="both"/>
      </w:pPr>
      <w:r>
        <w:t>Réfection de l’étanchéité du bassin pour supprimer toute fuite :</w:t>
      </w:r>
    </w:p>
    <w:p w14:paraId="50849EFF" w14:textId="7ECE3CC4" w:rsidR="0093104F" w:rsidRPr="005C4972" w:rsidDel="00D848DA" w:rsidRDefault="0093104F" w:rsidP="0093104F">
      <w:pPr>
        <w:pStyle w:val="Paragraphedeliste"/>
        <w:numPr>
          <w:ilvl w:val="1"/>
          <w:numId w:val="22"/>
        </w:numPr>
        <w:suppressAutoHyphens/>
        <w:spacing w:after="120"/>
        <w:contextualSpacing/>
        <w:jc w:val="both"/>
        <w:rPr>
          <w:del w:id="103" w:author="SAUSSET MAXIME ASC NIV 1 OT" w:date="2025-10-03T09:30:00Z"/>
          <w:sz w:val="24"/>
        </w:rPr>
      </w:pPr>
      <w:r>
        <w:t>Fourniture et pose d’une solution d’étanchéité</w:t>
      </w:r>
      <w:del w:id="104" w:author="SAUSSET MAXIME ASC NIV 1 OT" w:date="2025-10-03T09:28:00Z">
        <w:r w:rsidDel="00D848DA">
          <w:delText xml:space="preserve"> désolidarisée</w:delText>
        </w:r>
      </w:del>
      <w:del w:id="105" w:author="SAUSSET MAXIME ASC NIV 1 OT" w:date="2025-10-03T09:29:00Z">
        <w:r w:rsidDel="00D848DA">
          <w:delText>,</w:delText>
        </w:r>
      </w:del>
      <w:r>
        <w:t xml:space="preserve"> adaptée à l’eau de mer</w:t>
      </w:r>
      <w:ins w:id="106" w:author="SAUSSET MAXIME ASC NIV 1 OT" w:date="2025-10-03T09:29:00Z">
        <w:r w:rsidR="00D848DA">
          <w:t xml:space="preserve"> et au contrainte structurelles du site (</w:t>
        </w:r>
      </w:ins>
      <w:del w:id="107" w:author="SAUSSET MAXIME ASC NIV 1 OT" w:date="2025-10-03T09:29:00Z">
        <w:r w:rsidDel="00D848DA">
          <w:delText xml:space="preserve"> </w:delText>
        </w:r>
      </w:del>
      <w:commentRangeStart w:id="108"/>
      <w:del w:id="109" w:author="SAUSSET MAXIME ASC NIV 1 OT" w:date="2025-10-03T09:28:00Z">
        <w:r w:rsidDel="00D848DA">
          <w:delText>(résine époxy marine, liner spécifique ou autre système validé),</w:delText>
        </w:r>
        <w:commentRangeEnd w:id="108"/>
        <w:r w:rsidR="00F03FBB" w:rsidDel="00D848DA">
          <w:rPr>
            <w:rStyle w:val="Marquedecommentaire"/>
            <w:rFonts w:ascii="Arial" w:eastAsia="Times New Roman" w:hAnsi="Arial"/>
            <w:lang w:eastAsia="fr-FR"/>
          </w:rPr>
          <w:commentReference w:id="108"/>
        </w:r>
      </w:del>
    </w:p>
    <w:p w14:paraId="0AD47FFF" w14:textId="11178C9B" w:rsidR="0093104F" w:rsidRPr="00823967" w:rsidRDefault="0093104F" w:rsidP="00823967">
      <w:pPr>
        <w:pStyle w:val="Paragraphedeliste"/>
        <w:numPr>
          <w:ilvl w:val="1"/>
          <w:numId w:val="22"/>
        </w:numPr>
        <w:suppressAutoHyphens/>
        <w:spacing w:after="120"/>
        <w:contextualSpacing/>
        <w:jc w:val="both"/>
        <w:rPr>
          <w:sz w:val="24"/>
        </w:rPr>
      </w:pPr>
      <w:del w:id="110" w:author="SAUSSET MAXIME ASC NIV 1 OT" w:date="2025-10-03T09:30:00Z">
        <w:r w:rsidDel="00D848DA">
          <w:delText xml:space="preserve">Résistance obligatoire aux </w:delText>
        </w:r>
      </w:del>
      <w:r>
        <w:t>UV, sels marins, chocs et vibrations</w:t>
      </w:r>
      <w:ins w:id="111" w:author="SAUSSET MAXIME ASC NIV 1 OT" w:date="2025-10-03T09:30:00Z">
        <w:r w:rsidR="00D848DA">
          <w:t>…)</w:t>
        </w:r>
      </w:ins>
      <w:del w:id="112" w:author="SAUSSET MAXIME ASC NIV 1 OT" w:date="2025-10-03T09:30:00Z">
        <w:r w:rsidDel="00D848DA">
          <w:delText>,</w:delText>
        </w:r>
      </w:del>
    </w:p>
    <w:p w14:paraId="2E122CC7" w14:textId="2DF9E5C8" w:rsidR="0093104F" w:rsidRPr="008633F2" w:rsidRDefault="0093104F" w:rsidP="008633F2">
      <w:pPr>
        <w:pStyle w:val="Paragraphedeliste"/>
        <w:numPr>
          <w:ilvl w:val="1"/>
          <w:numId w:val="22"/>
        </w:numPr>
        <w:suppressAutoHyphens/>
        <w:spacing w:after="120"/>
        <w:contextualSpacing/>
        <w:jc w:val="both"/>
        <w:rPr>
          <w:sz w:val="24"/>
        </w:rPr>
      </w:pPr>
      <w:r>
        <w:t xml:space="preserve">Surface estimée </w:t>
      </w:r>
      <w:r w:rsidR="00DF416C">
        <w:t>de la taille du bassin (</w:t>
      </w:r>
      <w:proofErr w:type="spellStart"/>
      <w:r w:rsidR="00DF416C">
        <w:t>cf</w:t>
      </w:r>
      <w:proofErr w:type="spellEnd"/>
      <w:r w:rsidR="00DF416C">
        <w:t xml:space="preserve"> plan) </w:t>
      </w:r>
      <w:r>
        <w:t xml:space="preserve">: </w:t>
      </w:r>
      <w:commentRangeStart w:id="113"/>
      <w:r>
        <w:t>55 m²</w:t>
      </w:r>
      <w:commentRangeEnd w:id="113"/>
      <w:r w:rsidR="00EA1994">
        <w:rPr>
          <w:rStyle w:val="Marquedecommentaire"/>
          <w:rFonts w:ascii="Arial" w:eastAsia="Times New Roman" w:hAnsi="Arial"/>
          <w:lang w:eastAsia="fr-FR"/>
        </w:rPr>
        <w:commentReference w:id="113"/>
      </w:r>
      <w:r w:rsidR="00DF416C">
        <w:t xml:space="preserve"> </w:t>
      </w:r>
    </w:p>
    <w:p w14:paraId="0D4D0BEF" w14:textId="77777777" w:rsidR="008633F2" w:rsidRPr="008633F2" w:rsidRDefault="008633F2" w:rsidP="008633F2">
      <w:pPr>
        <w:pStyle w:val="Paragraphedeliste"/>
        <w:suppressAutoHyphens/>
        <w:spacing w:after="120"/>
        <w:ind w:left="1440"/>
        <w:contextualSpacing/>
        <w:jc w:val="both"/>
        <w:rPr>
          <w:sz w:val="24"/>
        </w:rPr>
      </w:pPr>
    </w:p>
    <w:p w14:paraId="0A4CA5BD" w14:textId="12FAFC5B" w:rsidR="0093104F" w:rsidRDefault="0093104F" w:rsidP="0093104F">
      <w:pPr>
        <w:pStyle w:val="Paragraphedeliste"/>
        <w:numPr>
          <w:ilvl w:val="0"/>
          <w:numId w:val="22"/>
        </w:numPr>
        <w:suppressAutoHyphens/>
        <w:spacing w:after="120"/>
        <w:contextualSpacing/>
        <w:jc w:val="both"/>
      </w:pPr>
      <w:r>
        <w:t xml:space="preserve">Réfection et sécurisation des margelles : </w:t>
      </w:r>
      <w:del w:id="114" w:author="SAUSSET MAXIME ASC NIV 1 OT" w:date="2025-10-03T09:30:00Z">
        <w:r w:rsidDel="00D848DA">
          <w:delText>:</w:delText>
        </w:r>
      </w:del>
      <w:r>
        <w:t xml:space="preserve"> </w:t>
      </w:r>
      <w:del w:id="115" w:author="SAUSSET MAXIME ASC NIV 1 OT" w:date="2025-10-03T09:30:00Z">
        <w:r w:rsidDel="00D848DA">
          <w:delText>matériaux non brûlants aux pieds, adaptés à l’exposition plein soleil et aux projections de vagues.</w:delText>
        </w:r>
      </w:del>
    </w:p>
    <w:p w14:paraId="397EF62A" w14:textId="77777777" w:rsidR="0093104F" w:rsidRDefault="0093104F" w:rsidP="0093104F">
      <w:pPr>
        <w:pStyle w:val="Paragraphedeliste"/>
        <w:numPr>
          <w:ilvl w:val="1"/>
          <w:numId w:val="22"/>
        </w:numPr>
        <w:suppressAutoHyphens/>
        <w:spacing w:after="120"/>
        <w:contextualSpacing/>
        <w:jc w:val="both"/>
      </w:pPr>
      <w:r>
        <w:t>Fourniture et pose margelles antidérapantes, anti-UV, résistantes à l’eau de mer, non brûlantes</w:t>
      </w:r>
    </w:p>
    <w:p w14:paraId="23514A8B" w14:textId="77777777" w:rsidR="00916505" w:rsidRDefault="0093104F" w:rsidP="0093104F">
      <w:pPr>
        <w:pStyle w:val="Paragraphedeliste"/>
        <w:numPr>
          <w:ilvl w:val="1"/>
          <w:numId w:val="22"/>
        </w:numPr>
        <w:suppressAutoHyphens/>
        <w:spacing w:after="120"/>
        <w:contextualSpacing/>
        <w:jc w:val="both"/>
      </w:pPr>
      <w:r>
        <w:t xml:space="preserve">Surface estimée </w:t>
      </w:r>
      <w:commentRangeStart w:id="116"/>
      <w:commentRangeStart w:id="117"/>
      <w:commentRangeStart w:id="118"/>
      <w:r>
        <w:t>5m²</w:t>
      </w:r>
      <w:commentRangeEnd w:id="116"/>
      <w:r w:rsidR="00EA1994">
        <w:rPr>
          <w:rStyle w:val="Marquedecommentaire"/>
          <w:rFonts w:ascii="Arial" w:eastAsia="Times New Roman" w:hAnsi="Arial"/>
          <w:lang w:eastAsia="fr-FR"/>
        </w:rPr>
        <w:commentReference w:id="116"/>
      </w:r>
      <w:commentRangeEnd w:id="117"/>
      <w:commentRangeEnd w:id="118"/>
    </w:p>
    <w:p w14:paraId="56B66D11" w14:textId="2F993349" w:rsidR="0093104F" w:rsidRPr="00916505" w:rsidRDefault="00DF416C" w:rsidP="00916505">
      <w:pPr>
        <w:suppressAutoHyphens/>
        <w:contextualSpacing/>
        <w:rPr>
          <w:rStyle w:val="lev"/>
          <w:b w:val="0"/>
          <w:bCs w:val="0"/>
        </w:rPr>
      </w:pPr>
      <w:r>
        <w:rPr>
          <w:rStyle w:val="Marquedecommentaire"/>
          <w:rFonts w:ascii="Arial" w:hAnsi="Arial"/>
        </w:rPr>
        <w:commentReference w:id="117"/>
      </w:r>
      <w:r w:rsidR="00F03FBB">
        <w:rPr>
          <w:rStyle w:val="Marquedecommentaire"/>
          <w:rFonts w:ascii="Arial" w:hAnsi="Arial"/>
        </w:rPr>
        <w:commentReference w:id="118"/>
      </w:r>
    </w:p>
    <w:p w14:paraId="2F830DC7" w14:textId="77777777" w:rsidR="0093104F" w:rsidRDefault="0093104F">
      <w:pPr>
        <w:pStyle w:val="Titre3"/>
        <w:rPr>
          <w:rStyle w:val="lev"/>
        </w:rPr>
        <w:pPrChange w:id="119" w:author="SAUSSET MAXIME ASC NIV 1 OT" w:date="2025-10-03T09:32:00Z">
          <w:pPr>
            <w:pStyle w:val="Paragraphedeliste"/>
            <w:numPr>
              <w:numId w:val="29"/>
            </w:numPr>
            <w:ind w:hanging="360"/>
          </w:pPr>
        </w:pPrChange>
      </w:pPr>
      <w:r w:rsidRPr="00243436">
        <w:rPr>
          <w:rStyle w:val="lev"/>
        </w:rPr>
        <w:t>Réaménagement du système hydraulique</w:t>
      </w:r>
    </w:p>
    <w:p w14:paraId="51B454A6" w14:textId="77777777" w:rsidR="0093104F" w:rsidRDefault="0093104F" w:rsidP="0093104F">
      <w:pPr>
        <w:pStyle w:val="Paragraphedeliste"/>
        <w:numPr>
          <w:ilvl w:val="0"/>
          <w:numId w:val="24"/>
        </w:numPr>
        <w:suppressAutoHyphens/>
        <w:spacing w:after="120"/>
        <w:contextualSpacing/>
        <w:jc w:val="both"/>
      </w:pPr>
      <w:r>
        <w:t>Conception et mise en œuvre d’un système de pompage permettant :</w:t>
      </w:r>
    </w:p>
    <w:p w14:paraId="0E20377A" w14:textId="77777777" w:rsidR="0093104F" w:rsidRDefault="0093104F" w:rsidP="0093104F">
      <w:pPr>
        <w:pStyle w:val="Paragraphedeliste"/>
        <w:numPr>
          <w:ilvl w:val="1"/>
          <w:numId w:val="24"/>
        </w:numPr>
        <w:suppressAutoHyphens/>
        <w:spacing w:after="120"/>
        <w:contextualSpacing/>
        <w:jc w:val="both"/>
      </w:pPr>
      <w:r>
        <w:t>Prélèvement de l’eau de mer à l’extrémité Est du bassin (arrivée d’eau),</w:t>
      </w:r>
    </w:p>
    <w:p w14:paraId="04FD0EA1" w14:textId="77777777" w:rsidR="0093104F" w:rsidRDefault="0093104F" w:rsidP="0093104F">
      <w:pPr>
        <w:pStyle w:val="Paragraphedeliste"/>
        <w:numPr>
          <w:ilvl w:val="1"/>
          <w:numId w:val="24"/>
        </w:numPr>
        <w:suppressAutoHyphens/>
        <w:spacing w:after="120"/>
        <w:contextualSpacing/>
        <w:jc w:val="both"/>
      </w:pPr>
      <w:r>
        <w:t>Vidange/extraction de l’eau de mer à l’extrémité Ouest du bassin (évacuation),</w:t>
      </w:r>
    </w:p>
    <w:p w14:paraId="7B26D8A7" w14:textId="77777777" w:rsidR="0093104F" w:rsidRDefault="0093104F" w:rsidP="0093104F">
      <w:pPr>
        <w:pStyle w:val="Paragraphedeliste"/>
        <w:numPr>
          <w:ilvl w:val="1"/>
          <w:numId w:val="24"/>
        </w:numPr>
        <w:suppressAutoHyphens/>
        <w:spacing w:after="120"/>
        <w:contextualSpacing/>
        <w:jc w:val="both"/>
      </w:pPr>
      <w:r>
        <w:t>Brassage continu et efficace de l’eau dans le bassin.</w:t>
      </w:r>
    </w:p>
    <w:p w14:paraId="1C527847" w14:textId="77777777" w:rsidR="0093104F" w:rsidRDefault="0093104F" w:rsidP="0093104F">
      <w:pPr>
        <w:pStyle w:val="Paragraphedeliste"/>
        <w:numPr>
          <w:ilvl w:val="0"/>
          <w:numId w:val="24"/>
        </w:numPr>
        <w:suppressAutoHyphens/>
        <w:spacing w:after="120"/>
        <w:contextualSpacing/>
        <w:jc w:val="both"/>
      </w:pPr>
      <w:r>
        <w:t xml:space="preserve">Fourniture et pose de l’ensemble des équipements : </w:t>
      </w:r>
    </w:p>
    <w:p w14:paraId="22DD0E24" w14:textId="3647DD19" w:rsidR="0093104F" w:rsidRDefault="0093104F" w:rsidP="0093104F">
      <w:pPr>
        <w:pStyle w:val="Paragraphedeliste"/>
        <w:numPr>
          <w:ilvl w:val="1"/>
          <w:numId w:val="24"/>
        </w:numPr>
        <w:suppressAutoHyphens/>
        <w:spacing w:after="120"/>
        <w:contextualSpacing/>
        <w:jc w:val="both"/>
      </w:pPr>
      <w:r>
        <w:t>Pompe auto-</w:t>
      </w:r>
      <w:proofErr w:type="spellStart"/>
      <w:r w:rsidR="005D35EE">
        <w:t>amorçante</w:t>
      </w:r>
      <w:proofErr w:type="spellEnd"/>
      <w:r>
        <w:t xml:space="preserve">, </w:t>
      </w:r>
    </w:p>
    <w:p w14:paraId="15744675" w14:textId="7E37B238" w:rsidR="0093104F" w:rsidRDefault="0093104F" w:rsidP="0093104F">
      <w:pPr>
        <w:pStyle w:val="Paragraphedeliste"/>
        <w:numPr>
          <w:ilvl w:val="1"/>
          <w:numId w:val="24"/>
        </w:numPr>
        <w:suppressAutoHyphens/>
        <w:spacing w:after="120"/>
        <w:contextualSpacing/>
        <w:jc w:val="both"/>
      </w:pPr>
      <w:r>
        <w:t xml:space="preserve">Vannes, </w:t>
      </w:r>
    </w:p>
    <w:p w14:paraId="28BFC601" w14:textId="3EF31D32" w:rsidR="0093104F" w:rsidRDefault="0093104F" w:rsidP="0093104F">
      <w:pPr>
        <w:pStyle w:val="Paragraphedeliste"/>
        <w:numPr>
          <w:ilvl w:val="1"/>
          <w:numId w:val="24"/>
        </w:numPr>
        <w:suppressAutoHyphens/>
        <w:spacing w:after="120"/>
        <w:contextualSpacing/>
        <w:jc w:val="both"/>
      </w:pPr>
      <w:r>
        <w:t xml:space="preserve">Canalisations, </w:t>
      </w:r>
    </w:p>
    <w:p w14:paraId="601BE37C" w14:textId="2BF00017" w:rsidR="0093104F" w:rsidRDefault="0093104F" w:rsidP="0093104F">
      <w:pPr>
        <w:pStyle w:val="Paragraphedeliste"/>
        <w:numPr>
          <w:ilvl w:val="1"/>
          <w:numId w:val="24"/>
        </w:numPr>
        <w:suppressAutoHyphens/>
        <w:spacing w:after="120"/>
        <w:contextualSpacing/>
        <w:jc w:val="both"/>
      </w:pPr>
      <w:r>
        <w:t>Grilles de protection, etc.</w:t>
      </w:r>
    </w:p>
    <w:p w14:paraId="28F3050F" w14:textId="7965A22B" w:rsidR="0093104F" w:rsidRDefault="0093104F" w:rsidP="0093104F">
      <w:pPr>
        <w:pStyle w:val="Paragraphedeliste"/>
        <w:numPr>
          <w:ilvl w:val="0"/>
          <w:numId w:val="25"/>
        </w:numPr>
        <w:suppressAutoHyphens/>
        <w:spacing w:after="120"/>
        <w:contextualSpacing/>
        <w:jc w:val="both"/>
      </w:pPr>
      <w:r>
        <w:t>Matériaux et équipements compatibles avec l’eau de mer, les embruns, l’exposition UV (Inox 316L, PVC pression eau de mer, revêtements marins anticorrosion)</w:t>
      </w:r>
    </w:p>
    <w:p w14:paraId="0E15D157" w14:textId="77777777" w:rsidR="0093104F" w:rsidRDefault="0093104F" w:rsidP="0093104F">
      <w:pPr>
        <w:rPr>
          <w:rStyle w:val="lev"/>
          <w:b w:val="0"/>
        </w:rPr>
      </w:pPr>
      <w:r w:rsidRPr="00CC2960">
        <w:rPr>
          <w:rStyle w:val="lev"/>
        </w:rPr>
        <w:t>L’entreprise titulaire dev</w:t>
      </w:r>
      <w:r>
        <w:rPr>
          <w:rStyle w:val="lev"/>
        </w:rPr>
        <w:t>ra concevoir un système pompage</w:t>
      </w:r>
      <w:r w:rsidRPr="00CC2960">
        <w:rPr>
          <w:rStyle w:val="lev"/>
        </w:rPr>
        <w:t xml:space="preserve"> de l’eau de mer conforme aux exigences du Code de la santé publique pour les bassins d’eau de mer à usage collectif. La qualité de l’eau devra permettre l’exemption de traitement chimique par </w:t>
      </w:r>
      <w:r>
        <w:rPr>
          <w:rStyle w:val="lev"/>
        </w:rPr>
        <w:t>renouvellement quotidien suffisant (minimum 100% du volume toutes les 6h)</w:t>
      </w:r>
      <w:r w:rsidRPr="00CC2960">
        <w:rPr>
          <w:rStyle w:val="lev"/>
        </w:rPr>
        <w:t>.</w:t>
      </w:r>
    </w:p>
    <w:p w14:paraId="760CB59E" w14:textId="77777777" w:rsidR="0093104F" w:rsidRDefault="0093104F" w:rsidP="0093104F">
      <w:r>
        <w:t>L’entreprise titulaire devra fournir une note de calcul ou validation technique du dimensionnement du système (débit de pompe, puissance).</w:t>
      </w:r>
    </w:p>
    <w:p w14:paraId="60A06562" w14:textId="77777777" w:rsidR="0093104F" w:rsidRDefault="0093104F" w:rsidP="0093104F"/>
    <w:p w14:paraId="045E4B87" w14:textId="77777777" w:rsidR="0093104F" w:rsidRPr="00916505" w:rsidRDefault="0093104F">
      <w:pPr>
        <w:pStyle w:val="Titre3"/>
        <w:pPrChange w:id="120" w:author="SAUSSET MAXIME ASC NIV 1 OT" w:date="2025-10-03T09:33:00Z">
          <w:pPr>
            <w:pStyle w:val="Paragraphedeliste"/>
            <w:numPr>
              <w:numId w:val="29"/>
            </w:numPr>
            <w:ind w:hanging="360"/>
          </w:pPr>
        </w:pPrChange>
      </w:pPr>
      <w:r w:rsidRPr="00243436">
        <w:rPr>
          <w:rStyle w:val="lev"/>
        </w:rPr>
        <w:t>Électricité</w:t>
      </w:r>
    </w:p>
    <w:p w14:paraId="3084353D" w14:textId="77777777" w:rsidR="0093104F" w:rsidRDefault="0093104F" w:rsidP="0093104F">
      <w:pPr>
        <w:pStyle w:val="Paragraphedeliste"/>
        <w:numPr>
          <w:ilvl w:val="0"/>
          <w:numId w:val="25"/>
        </w:numPr>
        <w:suppressAutoHyphens/>
        <w:spacing w:after="120"/>
        <w:contextualSpacing/>
        <w:jc w:val="both"/>
      </w:pPr>
      <w:r>
        <w:t>Étude précise des besoins électriques (puissance, protections, alimentation, câblage),</w:t>
      </w:r>
    </w:p>
    <w:p w14:paraId="739BCE68" w14:textId="2F673E66" w:rsidR="00916505" w:rsidRDefault="0093104F" w:rsidP="00916505">
      <w:pPr>
        <w:pStyle w:val="Paragraphedeliste"/>
        <w:numPr>
          <w:ilvl w:val="0"/>
          <w:numId w:val="25"/>
        </w:numPr>
        <w:suppressAutoHyphens/>
        <w:spacing w:after="120"/>
        <w:contextualSpacing/>
        <w:jc w:val="both"/>
      </w:pPr>
      <w:r>
        <w:t>Fourniture d’une note technique détaillant ces besoins afin d’intégrer éventuellement un lot complémentaire de travaux électriques (à préciser si l’entreprise candidate couvre aussi ces compétences ou non).</w:t>
      </w:r>
    </w:p>
    <w:p w14:paraId="26D19244" w14:textId="77777777" w:rsidR="00916505" w:rsidRDefault="00916505" w:rsidP="00916505">
      <w:pPr>
        <w:suppressAutoHyphens/>
        <w:contextualSpacing/>
      </w:pPr>
    </w:p>
    <w:p w14:paraId="70C71609" w14:textId="77777777" w:rsidR="0093104F" w:rsidRPr="00916505" w:rsidRDefault="0093104F">
      <w:pPr>
        <w:pStyle w:val="Titre3"/>
        <w:pPrChange w:id="121" w:author="SAUSSET MAXIME ASC NIV 1 OT" w:date="2025-10-03T09:33:00Z">
          <w:pPr>
            <w:pStyle w:val="Paragraphedeliste"/>
            <w:numPr>
              <w:numId w:val="29"/>
            </w:numPr>
            <w:ind w:hanging="360"/>
          </w:pPr>
        </w:pPrChange>
      </w:pPr>
      <w:r w:rsidRPr="00243436">
        <w:rPr>
          <w:rStyle w:val="lev"/>
        </w:rPr>
        <w:t>Mise en service et documentation</w:t>
      </w:r>
    </w:p>
    <w:p w14:paraId="20A54C16" w14:textId="77777777" w:rsidR="0093104F" w:rsidRDefault="0093104F" w:rsidP="0093104F">
      <w:pPr>
        <w:pStyle w:val="Paragraphedeliste"/>
        <w:numPr>
          <w:ilvl w:val="0"/>
          <w:numId w:val="26"/>
        </w:numPr>
        <w:suppressAutoHyphens/>
        <w:spacing w:after="120"/>
        <w:contextualSpacing/>
        <w:jc w:val="both"/>
      </w:pPr>
      <w:r>
        <w:t>Mise en service complète du système,</w:t>
      </w:r>
    </w:p>
    <w:p w14:paraId="0064A25E" w14:textId="77777777" w:rsidR="0093104F" w:rsidRDefault="0093104F" w:rsidP="0093104F">
      <w:pPr>
        <w:pStyle w:val="Paragraphedeliste"/>
        <w:numPr>
          <w:ilvl w:val="0"/>
          <w:numId w:val="26"/>
        </w:numPr>
        <w:suppressAutoHyphens/>
        <w:spacing w:after="120"/>
        <w:contextualSpacing/>
        <w:jc w:val="both"/>
      </w:pPr>
      <w:r>
        <w:t>Formation du personnel utilisateur sur le fonctionnement du système de pompage,</w:t>
      </w:r>
    </w:p>
    <w:p w14:paraId="2FB5905E" w14:textId="77777777" w:rsidR="0093104F" w:rsidRDefault="0093104F" w:rsidP="0093104F">
      <w:pPr>
        <w:pStyle w:val="Paragraphedeliste"/>
        <w:numPr>
          <w:ilvl w:val="0"/>
          <w:numId w:val="26"/>
        </w:numPr>
        <w:suppressAutoHyphens/>
        <w:spacing w:after="120"/>
        <w:contextualSpacing/>
        <w:jc w:val="both"/>
      </w:pPr>
      <w:r>
        <w:t>Remise d’un Dossier d’Ouvrage Exécuté (DOE) complet,</w:t>
      </w:r>
    </w:p>
    <w:p w14:paraId="63704409" w14:textId="77777777" w:rsidR="0093104F" w:rsidRDefault="0093104F" w:rsidP="0093104F">
      <w:pPr>
        <w:pStyle w:val="Paragraphedeliste"/>
        <w:numPr>
          <w:ilvl w:val="0"/>
          <w:numId w:val="26"/>
        </w:numPr>
        <w:suppressAutoHyphens/>
        <w:spacing w:after="120"/>
        <w:contextualSpacing/>
        <w:jc w:val="both"/>
      </w:pPr>
      <w:r>
        <w:t>Remise d’un mode opératoire distinct relatif :</w:t>
      </w:r>
    </w:p>
    <w:p w14:paraId="64EEE5FC" w14:textId="77777777" w:rsidR="0093104F" w:rsidRDefault="0093104F" w:rsidP="0093104F">
      <w:pPr>
        <w:pStyle w:val="Paragraphedeliste"/>
        <w:numPr>
          <w:ilvl w:val="0"/>
          <w:numId w:val="21"/>
        </w:numPr>
        <w:suppressAutoHyphens/>
        <w:spacing w:after="120"/>
        <w:contextualSpacing/>
        <w:jc w:val="both"/>
      </w:pPr>
      <w:r>
        <w:t>Au fonctionnement du système,</w:t>
      </w:r>
    </w:p>
    <w:p w14:paraId="3BF9D0C9" w14:textId="77777777" w:rsidR="0093104F" w:rsidRDefault="0093104F" w:rsidP="0093104F">
      <w:pPr>
        <w:pStyle w:val="Paragraphedeliste"/>
        <w:numPr>
          <w:ilvl w:val="0"/>
          <w:numId w:val="21"/>
        </w:numPr>
        <w:suppressAutoHyphens/>
        <w:spacing w:after="120"/>
        <w:contextualSpacing/>
        <w:jc w:val="both"/>
      </w:pPr>
      <w:r>
        <w:t>À son entretien courant (nature des interventions, périodicité),</w:t>
      </w:r>
    </w:p>
    <w:p w14:paraId="79CB797F" w14:textId="7C4A0C01" w:rsidR="0093104F" w:rsidRDefault="0093104F" w:rsidP="0093104F">
      <w:pPr>
        <w:pStyle w:val="Paragraphedeliste"/>
        <w:numPr>
          <w:ilvl w:val="0"/>
          <w:numId w:val="21"/>
        </w:numPr>
        <w:suppressAutoHyphens/>
        <w:spacing w:after="120"/>
        <w:contextualSpacing/>
        <w:jc w:val="both"/>
      </w:pPr>
      <w:r>
        <w:t>Aux conditions de maintenance et recommandations d’usage.</w:t>
      </w:r>
    </w:p>
    <w:p w14:paraId="212E5FE8" w14:textId="77777777" w:rsidR="00916505" w:rsidRDefault="00916505" w:rsidP="0075439E">
      <w:pPr>
        <w:suppressAutoHyphens/>
        <w:contextualSpacing/>
        <w:rPr>
          <w:rStyle w:val="lev"/>
        </w:rPr>
      </w:pPr>
    </w:p>
    <w:p w14:paraId="3FBB7FCB" w14:textId="391CCE98" w:rsidR="0075439E" w:rsidRPr="0075439E" w:rsidRDefault="0075439E">
      <w:pPr>
        <w:pStyle w:val="Titre3"/>
        <w:rPr>
          <w:rStyle w:val="lev"/>
        </w:rPr>
        <w:pPrChange w:id="122" w:author="SAUSSET MAXIME ASC NIV 1 OT" w:date="2025-10-03T09:33:00Z">
          <w:pPr>
            <w:pStyle w:val="Paragraphedeliste"/>
            <w:numPr>
              <w:numId w:val="29"/>
            </w:numPr>
            <w:suppressAutoHyphens/>
            <w:ind w:hanging="360"/>
            <w:contextualSpacing/>
          </w:pPr>
        </w:pPrChange>
      </w:pPr>
      <w:r w:rsidRPr="0075439E">
        <w:rPr>
          <w:rStyle w:val="lev"/>
        </w:rPr>
        <w:t>Période de préparation</w:t>
      </w:r>
    </w:p>
    <w:p w14:paraId="019DAFFA" w14:textId="4CA29CA8" w:rsidR="0075439E" w:rsidRDefault="0075439E" w:rsidP="0075439E">
      <w:pPr>
        <w:suppressAutoHyphens/>
        <w:contextualSpacing/>
      </w:pPr>
      <w:r>
        <w:t xml:space="preserve">Durant la période de préparation, le titulaire devra fournir à minima les éléments suivants : </w:t>
      </w:r>
    </w:p>
    <w:p w14:paraId="1560B592" w14:textId="1DD2C387" w:rsidR="0075439E" w:rsidRDefault="0075439E" w:rsidP="0075439E">
      <w:pPr>
        <w:pStyle w:val="Paragraphedeliste"/>
        <w:numPr>
          <w:ilvl w:val="0"/>
          <w:numId w:val="23"/>
        </w:numPr>
        <w:suppressAutoHyphens/>
        <w:contextualSpacing/>
      </w:pPr>
      <w:r>
        <w:t>Planning</w:t>
      </w:r>
    </w:p>
    <w:p w14:paraId="39A3D8A0" w14:textId="6D5985BD" w:rsidR="0075439E" w:rsidRDefault="0075439E" w:rsidP="0075439E">
      <w:pPr>
        <w:pStyle w:val="Paragraphedeliste"/>
        <w:numPr>
          <w:ilvl w:val="0"/>
          <w:numId w:val="23"/>
        </w:numPr>
        <w:suppressAutoHyphens/>
        <w:contextualSpacing/>
      </w:pPr>
      <w:r>
        <w:t>PPSPS</w:t>
      </w:r>
    </w:p>
    <w:p w14:paraId="1E6C8CDD" w14:textId="24F3F331" w:rsidR="0075439E" w:rsidRDefault="0075439E" w:rsidP="0075439E">
      <w:pPr>
        <w:pStyle w:val="Paragraphedeliste"/>
        <w:numPr>
          <w:ilvl w:val="0"/>
          <w:numId w:val="23"/>
        </w:numPr>
        <w:suppressAutoHyphens/>
        <w:contextualSpacing/>
      </w:pPr>
      <w:r>
        <w:t>Plan d’EXE</w:t>
      </w:r>
    </w:p>
    <w:p w14:paraId="3DC55859" w14:textId="4047E48F" w:rsidR="0075439E" w:rsidRDefault="0075439E" w:rsidP="0075439E">
      <w:pPr>
        <w:pStyle w:val="Paragraphedeliste"/>
        <w:numPr>
          <w:ilvl w:val="0"/>
          <w:numId w:val="23"/>
        </w:numPr>
        <w:suppressAutoHyphens/>
        <w:contextualSpacing/>
      </w:pPr>
      <w:r>
        <w:t>Fiches techniques</w:t>
      </w:r>
    </w:p>
    <w:p w14:paraId="21182023" w14:textId="77777777" w:rsidR="0075439E" w:rsidRDefault="0075439E" w:rsidP="0075439E">
      <w:pPr>
        <w:suppressAutoHyphens/>
        <w:contextualSpacing/>
      </w:pPr>
    </w:p>
    <w:p w14:paraId="0E00EC1C" w14:textId="77777777" w:rsidR="0093104F" w:rsidRPr="00243436" w:rsidRDefault="0093104F">
      <w:pPr>
        <w:pStyle w:val="Titre2"/>
        <w:pPrChange w:id="123" w:author="SAUSSET MAXIME ASC NIV 1 OT" w:date="2025-10-03T09:33:00Z">
          <w:pPr>
            <w:pBdr>
              <w:top w:val="single" w:sz="6" w:space="1" w:color="auto"/>
              <w:left w:val="single" w:sz="6" w:space="1" w:color="auto"/>
              <w:bottom w:val="single" w:sz="6" w:space="1" w:color="auto"/>
              <w:right w:val="single" w:sz="6" w:space="1" w:color="auto"/>
            </w:pBdr>
            <w:ind w:right="4536"/>
          </w:pPr>
        </w:pPrChange>
      </w:pPr>
      <w:r>
        <w:t>ESSAIS ET RECEPTION</w:t>
      </w:r>
    </w:p>
    <w:p w14:paraId="546EA219" w14:textId="77777777" w:rsidR="0093104F" w:rsidRDefault="0093104F" w:rsidP="0093104F">
      <w:pPr>
        <w:pStyle w:val="Paragraphedeliste"/>
        <w:numPr>
          <w:ilvl w:val="0"/>
          <w:numId w:val="27"/>
        </w:numPr>
        <w:suppressAutoHyphens/>
        <w:spacing w:after="120"/>
        <w:contextualSpacing/>
        <w:jc w:val="both"/>
      </w:pPr>
      <w:r>
        <w:t>Essais étanchéité bassin avant réception</w:t>
      </w:r>
    </w:p>
    <w:p w14:paraId="334D6E34" w14:textId="77777777" w:rsidR="0093104F" w:rsidRDefault="0093104F" w:rsidP="0093104F">
      <w:pPr>
        <w:pStyle w:val="Paragraphedeliste"/>
        <w:numPr>
          <w:ilvl w:val="0"/>
          <w:numId w:val="27"/>
        </w:numPr>
        <w:suppressAutoHyphens/>
        <w:spacing w:after="120"/>
        <w:contextualSpacing/>
        <w:jc w:val="both"/>
      </w:pPr>
      <w:r>
        <w:t>Essais pompage avec circulation effective</w:t>
      </w:r>
    </w:p>
    <w:p w14:paraId="3C89818E" w14:textId="77777777" w:rsidR="0093104F" w:rsidRPr="00D71490" w:rsidRDefault="0093104F" w:rsidP="0093104F">
      <w:pPr>
        <w:pStyle w:val="Paragraphedeliste"/>
        <w:numPr>
          <w:ilvl w:val="0"/>
          <w:numId w:val="27"/>
        </w:numPr>
        <w:suppressAutoHyphens/>
        <w:spacing w:after="120"/>
        <w:contextualSpacing/>
        <w:jc w:val="both"/>
        <w:rPr>
          <w:sz w:val="24"/>
        </w:rPr>
      </w:pPr>
      <w:r>
        <w:t>Essais de fonctionnement du système de pompage,</w:t>
      </w:r>
    </w:p>
    <w:p w14:paraId="023BF510" w14:textId="77777777" w:rsidR="0093104F" w:rsidRDefault="0093104F" w:rsidP="0093104F">
      <w:pPr>
        <w:pStyle w:val="Paragraphedeliste"/>
        <w:numPr>
          <w:ilvl w:val="0"/>
          <w:numId w:val="27"/>
        </w:numPr>
        <w:suppressAutoHyphens/>
        <w:spacing w:after="120"/>
        <w:contextualSpacing/>
        <w:jc w:val="both"/>
      </w:pPr>
      <w:r>
        <w:t>Essais de l’armoire électrique,</w:t>
      </w:r>
    </w:p>
    <w:p w14:paraId="643BC93B" w14:textId="5848C57F" w:rsidR="004666DF" w:rsidRPr="0093104F" w:rsidRDefault="0093104F" w:rsidP="004666DF">
      <w:pPr>
        <w:pStyle w:val="Paragraphedeliste"/>
        <w:numPr>
          <w:ilvl w:val="0"/>
          <w:numId w:val="27"/>
        </w:numPr>
        <w:suppressAutoHyphens/>
        <w:spacing w:after="120"/>
        <w:contextualSpacing/>
        <w:jc w:val="both"/>
      </w:pPr>
      <w:r>
        <w:t xml:space="preserve">Fourniture </w:t>
      </w:r>
      <w:r w:rsidR="006C7A7F">
        <w:t xml:space="preserve">d’un DOE complet </w:t>
      </w:r>
      <w:r>
        <w:t>avant réception</w:t>
      </w:r>
      <w:r w:rsidR="006C7A7F">
        <w:t xml:space="preserve"> des travaux</w:t>
      </w:r>
      <w:r>
        <w:t>.</w:t>
      </w:r>
    </w:p>
    <w:p w14:paraId="64A3C841" w14:textId="77777777" w:rsidR="00B63F70" w:rsidRPr="008219CF" w:rsidRDefault="00B63F70" w:rsidP="00B63F70">
      <w:pPr>
        <w:pStyle w:val="Titre1"/>
        <w:rPr>
          <w:rFonts w:ascii="Arial" w:hAnsi="Arial" w:cs="Arial"/>
          <w:sz w:val="20"/>
          <w:szCs w:val="20"/>
        </w:rPr>
      </w:pPr>
      <w:r w:rsidRPr="008219CF">
        <w:rPr>
          <w:rFonts w:ascii="Arial" w:hAnsi="Arial" w:cs="Arial"/>
          <w:sz w:val="20"/>
          <w:szCs w:val="20"/>
        </w:rPr>
        <w:t>Evaluation des travaux</w:t>
      </w:r>
    </w:p>
    <w:p w14:paraId="7A464E0F" w14:textId="77777777" w:rsidR="00B63F70" w:rsidRPr="008219CF" w:rsidRDefault="00B63F70" w:rsidP="00B63F70">
      <w:pPr>
        <w:tabs>
          <w:tab w:val="left" w:pos="2552"/>
          <w:tab w:val="right" w:pos="6237"/>
        </w:tabs>
        <w:rPr>
          <w:rFonts w:ascii="Arial" w:hAnsi="Arial" w:cs="Arial"/>
          <w:sz w:val="20"/>
          <w:szCs w:val="20"/>
        </w:rPr>
      </w:pPr>
      <w:r w:rsidRPr="008219CF">
        <w:rPr>
          <w:rFonts w:ascii="Arial" w:hAnsi="Arial" w:cs="Arial"/>
          <w:sz w:val="20"/>
          <w:szCs w:val="20"/>
        </w:rPr>
        <w:t>L’évaluation de l’ensemble des travaux définis au paragraphe 2 ci-dessus résultant du détail estimatif joint au présent marché est :</w:t>
      </w:r>
    </w:p>
    <w:p w14:paraId="762D9D97" w14:textId="77777777" w:rsidR="00B63F70" w:rsidRPr="008219CF" w:rsidRDefault="00B63F70" w:rsidP="00B63F70">
      <w:pPr>
        <w:tabs>
          <w:tab w:val="left" w:pos="2552"/>
          <w:tab w:val="right" w:pos="6237"/>
        </w:tabs>
        <w:rPr>
          <w:rFonts w:ascii="Arial" w:hAnsi="Arial" w:cs="Arial"/>
          <w:sz w:val="20"/>
          <w:szCs w:val="20"/>
        </w:rPr>
      </w:pPr>
    </w:p>
    <w:tbl>
      <w:tblPr>
        <w:tblW w:w="0" w:type="auto"/>
        <w:tblInd w:w="2338" w:type="dxa"/>
        <w:tblLayout w:type="fixed"/>
        <w:tblCellMar>
          <w:left w:w="70" w:type="dxa"/>
          <w:right w:w="70" w:type="dxa"/>
        </w:tblCellMar>
        <w:tblLook w:val="0000" w:firstRow="0" w:lastRow="0" w:firstColumn="0" w:lastColumn="0" w:noHBand="0" w:noVBand="0"/>
      </w:tblPr>
      <w:tblGrid>
        <w:gridCol w:w="1560"/>
        <w:gridCol w:w="2762"/>
      </w:tblGrid>
      <w:tr w:rsidR="00B63F70" w:rsidRPr="008219CF" w14:paraId="3A831F1E" w14:textId="77777777" w:rsidTr="00DC7582">
        <w:tc>
          <w:tcPr>
            <w:tcW w:w="1560" w:type="dxa"/>
          </w:tcPr>
          <w:p w14:paraId="4F03ABB5" w14:textId="77777777" w:rsidR="00B63F70" w:rsidRPr="008219CF" w:rsidRDefault="00B63F70" w:rsidP="00DC7582">
            <w:pPr>
              <w:tabs>
                <w:tab w:val="left" w:pos="2552"/>
                <w:tab w:val="right" w:pos="6237"/>
              </w:tabs>
              <w:jc w:val="right"/>
              <w:rPr>
                <w:rFonts w:ascii="Arial" w:hAnsi="Arial" w:cs="Arial"/>
                <w:sz w:val="20"/>
                <w:szCs w:val="20"/>
                <w:lang w:val="fr-CA"/>
              </w:rPr>
            </w:pPr>
            <w:r w:rsidRPr="008219CF">
              <w:rPr>
                <w:rFonts w:ascii="Arial" w:hAnsi="Arial" w:cs="Arial"/>
                <w:sz w:val="20"/>
                <w:szCs w:val="20"/>
                <w:lang w:val="fr-CA"/>
              </w:rPr>
              <w:t>Total H.T.</w:t>
            </w:r>
          </w:p>
        </w:tc>
        <w:tc>
          <w:tcPr>
            <w:tcW w:w="2762" w:type="dxa"/>
          </w:tcPr>
          <w:p w14:paraId="5ADF1059" w14:textId="77777777" w:rsidR="00B63F70" w:rsidRPr="008219CF" w:rsidRDefault="00B63F70" w:rsidP="00DC7582">
            <w:pPr>
              <w:tabs>
                <w:tab w:val="left" w:pos="2552"/>
                <w:tab w:val="right" w:pos="6237"/>
              </w:tabs>
              <w:jc w:val="right"/>
              <w:rPr>
                <w:rFonts w:ascii="Arial" w:hAnsi="Arial" w:cs="Arial"/>
                <w:sz w:val="20"/>
                <w:szCs w:val="20"/>
                <w:lang w:val="fr-CA"/>
              </w:rPr>
            </w:pPr>
            <w:r w:rsidRPr="008219CF">
              <w:rPr>
                <w:rFonts w:ascii="Arial" w:hAnsi="Arial" w:cs="Arial"/>
                <w:sz w:val="20"/>
                <w:szCs w:val="20"/>
                <w:lang w:val="fr-CA"/>
              </w:rPr>
              <w:t>€</w:t>
            </w:r>
          </w:p>
        </w:tc>
      </w:tr>
      <w:tr w:rsidR="0030413B" w:rsidRPr="0030413B" w14:paraId="59400033" w14:textId="77777777" w:rsidTr="00DC7582">
        <w:tc>
          <w:tcPr>
            <w:tcW w:w="1560" w:type="dxa"/>
          </w:tcPr>
          <w:p w14:paraId="534D943E" w14:textId="77777777" w:rsidR="00B63F70" w:rsidRPr="0059736D" w:rsidRDefault="00A867A1" w:rsidP="00DC7582">
            <w:pPr>
              <w:tabs>
                <w:tab w:val="left" w:pos="2552"/>
                <w:tab w:val="right" w:pos="6237"/>
              </w:tabs>
              <w:jc w:val="right"/>
              <w:rPr>
                <w:rFonts w:ascii="Arial" w:hAnsi="Arial" w:cs="Arial"/>
                <w:sz w:val="20"/>
                <w:szCs w:val="20"/>
                <w:lang w:val="en-GB"/>
              </w:rPr>
            </w:pPr>
            <w:r w:rsidRPr="0059736D">
              <w:rPr>
                <w:rFonts w:ascii="Arial" w:hAnsi="Arial" w:cs="Arial"/>
                <w:sz w:val="20"/>
                <w:szCs w:val="20"/>
                <w:lang w:val="fr-CA"/>
              </w:rPr>
              <w:t xml:space="preserve">T.V.A. </w:t>
            </w:r>
            <w:r w:rsidRPr="0030413B">
              <w:rPr>
                <w:rFonts w:ascii="Arial" w:hAnsi="Arial" w:cs="Arial"/>
                <w:sz w:val="20"/>
                <w:szCs w:val="20"/>
                <w:lang w:val="fr-CA"/>
                <w:rPrChange w:id="124" w:author="SAUSSET MAXIME ASC NIV 1 OT" w:date="2025-10-03T10:07:00Z">
                  <w:rPr>
                    <w:rFonts w:ascii="Arial" w:hAnsi="Arial" w:cs="Arial"/>
                    <w:color w:val="FF0000"/>
                    <w:sz w:val="20"/>
                    <w:szCs w:val="20"/>
                    <w:lang w:val="fr-CA"/>
                  </w:rPr>
                </w:rPrChange>
              </w:rPr>
              <w:t>20</w:t>
            </w:r>
            <w:r w:rsidR="00B63F70" w:rsidRPr="0059736D">
              <w:rPr>
                <w:rFonts w:ascii="Arial" w:hAnsi="Arial" w:cs="Arial"/>
                <w:sz w:val="20"/>
                <w:szCs w:val="20"/>
                <w:lang w:val="en-GB"/>
              </w:rPr>
              <w:t xml:space="preserve"> %</w:t>
            </w:r>
          </w:p>
        </w:tc>
        <w:tc>
          <w:tcPr>
            <w:tcW w:w="2762" w:type="dxa"/>
          </w:tcPr>
          <w:p w14:paraId="623D0043" w14:textId="77777777" w:rsidR="00B63F70" w:rsidRPr="0030413B" w:rsidRDefault="00B63F70" w:rsidP="00DC7582">
            <w:pPr>
              <w:tabs>
                <w:tab w:val="left" w:pos="2552"/>
                <w:tab w:val="right" w:pos="6237"/>
              </w:tabs>
              <w:jc w:val="right"/>
              <w:rPr>
                <w:rFonts w:ascii="Arial" w:hAnsi="Arial" w:cs="Arial"/>
                <w:sz w:val="20"/>
                <w:szCs w:val="20"/>
                <w:lang w:val="en-GB"/>
              </w:rPr>
            </w:pPr>
            <w:r w:rsidRPr="0030413B">
              <w:rPr>
                <w:rFonts w:ascii="Arial" w:hAnsi="Arial" w:cs="Arial"/>
                <w:sz w:val="20"/>
                <w:szCs w:val="20"/>
                <w:lang w:val="en-GB"/>
              </w:rPr>
              <w:t>€</w:t>
            </w:r>
          </w:p>
        </w:tc>
      </w:tr>
      <w:tr w:rsidR="00B63F70" w:rsidRPr="008219CF" w14:paraId="0A17CC56" w14:textId="77777777" w:rsidTr="00DC7582">
        <w:tc>
          <w:tcPr>
            <w:tcW w:w="1560" w:type="dxa"/>
            <w:tcBorders>
              <w:top w:val="single" w:sz="4" w:space="0" w:color="auto"/>
            </w:tcBorders>
          </w:tcPr>
          <w:p w14:paraId="07549A05" w14:textId="77777777" w:rsidR="00B63F70" w:rsidRPr="008219CF" w:rsidRDefault="00B63F70" w:rsidP="00DC7582">
            <w:pPr>
              <w:tabs>
                <w:tab w:val="left" w:pos="2552"/>
                <w:tab w:val="right" w:pos="6237"/>
              </w:tabs>
              <w:jc w:val="right"/>
              <w:rPr>
                <w:rFonts w:ascii="Arial" w:hAnsi="Arial" w:cs="Arial"/>
                <w:sz w:val="20"/>
                <w:szCs w:val="20"/>
              </w:rPr>
            </w:pPr>
            <w:r w:rsidRPr="008219CF">
              <w:rPr>
                <w:rFonts w:ascii="Arial" w:hAnsi="Arial" w:cs="Arial"/>
                <w:sz w:val="20"/>
                <w:szCs w:val="20"/>
              </w:rPr>
              <w:t>Total T.T.C</w:t>
            </w:r>
          </w:p>
        </w:tc>
        <w:tc>
          <w:tcPr>
            <w:tcW w:w="2762" w:type="dxa"/>
            <w:tcBorders>
              <w:top w:val="single" w:sz="4" w:space="0" w:color="auto"/>
            </w:tcBorders>
          </w:tcPr>
          <w:p w14:paraId="53A55E19" w14:textId="77777777" w:rsidR="00B63F70" w:rsidRPr="008219CF" w:rsidRDefault="00B63F70" w:rsidP="00DC7582">
            <w:pPr>
              <w:tabs>
                <w:tab w:val="left" w:pos="2552"/>
                <w:tab w:val="right" w:pos="6237"/>
              </w:tabs>
              <w:jc w:val="right"/>
              <w:rPr>
                <w:rFonts w:ascii="Arial" w:hAnsi="Arial" w:cs="Arial"/>
                <w:sz w:val="20"/>
                <w:szCs w:val="20"/>
              </w:rPr>
            </w:pPr>
            <w:r w:rsidRPr="008219CF">
              <w:rPr>
                <w:rFonts w:ascii="Arial" w:hAnsi="Arial" w:cs="Arial"/>
                <w:sz w:val="20"/>
                <w:szCs w:val="20"/>
              </w:rPr>
              <w:t>€</w:t>
            </w:r>
          </w:p>
        </w:tc>
      </w:tr>
    </w:tbl>
    <w:p w14:paraId="4E06BE42" w14:textId="77777777" w:rsidR="00B63F70" w:rsidRPr="008219CF" w:rsidRDefault="00B63F70" w:rsidP="00B63F70">
      <w:pPr>
        <w:tabs>
          <w:tab w:val="left" w:pos="3969"/>
        </w:tabs>
        <w:rPr>
          <w:rFonts w:ascii="Arial" w:hAnsi="Arial" w:cs="Arial"/>
          <w:sz w:val="20"/>
          <w:szCs w:val="20"/>
        </w:rPr>
      </w:pPr>
    </w:p>
    <w:p w14:paraId="73BDBA99" w14:textId="77777777" w:rsidR="00B63F70" w:rsidRPr="008219CF" w:rsidRDefault="00B63F70" w:rsidP="00B63F70">
      <w:pPr>
        <w:tabs>
          <w:tab w:val="left" w:pos="3969"/>
        </w:tabs>
        <w:rPr>
          <w:rFonts w:ascii="Arial" w:hAnsi="Arial" w:cs="Arial"/>
          <w:sz w:val="20"/>
          <w:szCs w:val="20"/>
        </w:rPr>
      </w:pPr>
      <w:r w:rsidRPr="008219CF">
        <w:rPr>
          <w:rFonts w:ascii="Arial" w:hAnsi="Arial" w:cs="Arial"/>
          <w:sz w:val="20"/>
          <w:szCs w:val="20"/>
        </w:rPr>
        <w:t>Le représentant du pouvoir adjudicateur se libérera des sommes dues aux sous-traitants payés directement en en faisant porter les montants au crédit des comptes désignés dans les actes spéciaux. Pour les sous-traitants payés directement, le titulaire fera parvenir au représentant de l’administration les pièces justificatives, établies par les sous-traitants, revêtues de son acceptation ou de son refus motivé, accompagnées d’une attestation indiquant les sommes à régler à chaque sous-traitant concerné ; ces sommes incluent la TVA.</w:t>
      </w:r>
    </w:p>
    <w:p w14:paraId="50AC6A81" w14:textId="77777777" w:rsidR="009E4D15" w:rsidRPr="008219CF" w:rsidRDefault="009E4D15" w:rsidP="009E4D15">
      <w:pPr>
        <w:rPr>
          <w:rFonts w:ascii="Arial" w:hAnsi="Arial" w:cs="Arial"/>
          <w:b/>
          <w:color w:val="000000"/>
          <w:sz w:val="20"/>
          <w:szCs w:val="20"/>
        </w:rPr>
      </w:pPr>
      <w:r w:rsidRPr="008219CF">
        <w:rPr>
          <w:rFonts w:ascii="Arial" w:hAnsi="Arial" w:cs="Arial"/>
          <w:b/>
          <w:color w:val="000000"/>
          <w:sz w:val="20"/>
          <w:szCs w:val="20"/>
        </w:rPr>
        <w:t>Une avance sera versée au titulaire sauf indication contraire ci-dessous :</w:t>
      </w:r>
    </w:p>
    <w:p w14:paraId="017EB880" w14:textId="77777777" w:rsidR="009E4D15" w:rsidRPr="008219CF" w:rsidRDefault="009E4D15" w:rsidP="009E4D15">
      <w:pPr>
        <w:rPr>
          <w:rFonts w:ascii="Arial" w:hAnsi="Arial" w:cs="Arial"/>
          <w:sz w:val="20"/>
          <w:szCs w:val="20"/>
        </w:rPr>
      </w:pPr>
      <w:r w:rsidRPr="008219CF">
        <w:rPr>
          <w:rFonts w:ascii="Arial" w:hAnsi="Arial" w:cs="Arial"/>
          <w:sz w:val="20"/>
          <w:szCs w:val="20"/>
        </w:rPr>
        <w:fldChar w:fldCharType="begin">
          <w:ffData>
            <w:name w:val="CaseACocher5"/>
            <w:enabled/>
            <w:calcOnExit w:val="0"/>
            <w:checkBox>
              <w:sizeAuto/>
              <w:default w:val="0"/>
            </w:checkBox>
          </w:ffData>
        </w:fldChar>
      </w:r>
      <w:r w:rsidRPr="008219CF">
        <w:rPr>
          <w:rFonts w:ascii="Arial" w:hAnsi="Arial" w:cs="Arial"/>
          <w:sz w:val="20"/>
          <w:szCs w:val="20"/>
        </w:rPr>
        <w:instrText xml:space="preserve"> FORMCHECKBOX </w:instrText>
      </w:r>
      <w:r w:rsidR="00834353">
        <w:rPr>
          <w:rFonts w:ascii="Arial" w:hAnsi="Arial" w:cs="Arial"/>
          <w:sz w:val="20"/>
          <w:szCs w:val="20"/>
        </w:rPr>
      </w:r>
      <w:r w:rsidR="00834353">
        <w:rPr>
          <w:rFonts w:ascii="Arial" w:hAnsi="Arial" w:cs="Arial"/>
          <w:sz w:val="20"/>
          <w:szCs w:val="20"/>
        </w:rPr>
        <w:fldChar w:fldCharType="separate"/>
      </w:r>
      <w:r w:rsidRPr="008219CF">
        <w:rPr>
          <w:rFonts w:ascii="Arial" w:hAnsi="Arial" w:cs="Arial"/>
          <w:sz w:val="20"/>
          <w:szCs w:val="20"/>
        </w:rPr>
        <w:fldChar w:fldCharType="end"/>
      </w:r>
      <w:r w:rsidRPr="008219CF">
        <w:rPr>
          <w:rFonts w:ascii="Arial" w:hAnsi="Arial" w:cs="Arial"/>
          <w:sz w:val="20"/>
          <w:szCs w:val="20"/>
        </w:rPr>
        <w:t xml:space="preserve"> </w:t>
      </w:r>
      <w:proofErr w:type="gramStart"/>
      <w:r w:rsidRPr="008219CF">
        <w:rPr>
          <w:rFonts w:ascii="Arial" w:hAnsi="Arial" w:cs="Arial"/>
          <w:sz w:val="20"/>
          <w:szCs w:val="20"/>
        </w:rPr>
        <w:t>le</w:t>
      </w:r>
      <w:proofErr w:type="gramEnd"/>
      <w:r w:rsidRPr="008219CF">
        <w:rPr>
          <w:rFonts w:ascii="Arial" w:hAnsi="Arial" w:cs="Arial"/>
          <w:sz w:val="20"/>
          <w:szCs w:val="20"/>
        </w:rPr>
        <w:t xml:space="preserve"> titulaire refuse de percevoir l'avance prévue à l'article 5 </w:t>
      </w:r>
      <w:r w:rsidR="00A12C00" w:rsidRPr="008219CF">
        <w:rPr>
          <w:rFonts w:ascii="Arial" w:hAnsi="Arial" w:cs="Arial"/>
          <w:sz w:val="20"/>
          <w:szCs w:val="20"/>
        </w:rPr>
        <w:t>du présent marché.</w:t>
      </w:r>
    </w:p>
    <w:p w14:paraId="7578AD9C" w14:textId="77777777" w:rsidR="009E4D15" w:rsidRPr="008219CF" w:rsidRDefault="009E4D15" w:rsidP="00B63F70">
      <w:pPr>
        <w:tabs>
          <w:tab w:val="left" w:pos="3969"/>
        </w:tabs>
        <w:rPr>
          <w:rFonts w:ascii="Arial" w:hAnsi="Arial" w:cs="Arial"/>
          <w:sz w:val="20"/>
          <w:szCs w:val="20"/>
        </w:rPr>
      </w:pPr>
    </w:p>
    <w:p w14:paraId="31A932D5" w14:textId="65BB1F38" w:rsidR="006F2175" w:rsidRPr="008219CF" w:rsidRDefault="004666DF" w:rsidP="00743E63">
      <w:pPr>
        <w:pStyle w:val="Titre1"/>
        <w:rPr>
          <w:rFonts w:ascii="Arial" w:hAnsi="Arial" w:cs="Arial"/>
          <w:sz w:val="20"/>
          <w:szCs w:val="20"/>
        </w:rPr>
      </w:pPr>
      <w:r w:rsidRPr="008219CF">
        <w:rPr>
          <w:rFonts w:ascii="Arial" w:hAnsi="Arial" w:cs="Arial"/>
          <w:sz w:val="20"/>
          <w:szCs w:val="20"/>
        </w:rPr>
        <w:t>DELAIS</w:t>
      </w:r>
      <w:r w:rsidR="0075439E">
        <w:rPr>
          <w:rFonts w:ascii="Arial" w:hAnsi="Arial" w:cs="Arial"/>
          <w:sz w:val="20"/>
          <w:szCs w:val="20"/>
        </w:rPr>
        <w:t xml:space="preserve"> - </w:t>
      </w:r>
      <w:commentRangeStart w:id="125"/>
      <w:commentRangeStart w:id="126"/>
      <w:commentRangeStart w:id="127"/>
      <w:r w:rsidR="0075439E">
        <w:rPr>
          <w:rFonts w:ascii="Arial" w:hAnsi="Arial" w:cs="Arial"/>
          <w:sz w:val="20"/>
          <w:szCs w:val="20"/>
        </w:rPr>
        <w:t>Pénalité</w:t>
      </w:r>
      <w:commentRangeEnd w:id="125"/>
      <w:r w:rsidR="0075439E">
        <w:rPr>
          <w:rStyle w:val="Marquedecommentaire"/>
          <w:rFonts w:ascii="Arial" w:hAnsi="Arial"/>
          <w:b w:val="0"/>
          <w:bCs w:val="0"/>
          <w:caps w:val="0"/>
          <w:spacing w:val="0"/>
        </w:rPr>
        <w:commentReference w:id="125"/>
      </w:r>
      <w:commentRangeEnd w:id="126"/>
      <w:r w:rsidR="00EA1994">
        <w:rPr>
          <w:rStyle w:val="Marquedecommentaire"/>
          <w:rFonts w:ascii="Arial" w:hAnsi="Arial"/>
          <w:b w:val="0"/>
          <w:bCs w:val="0"/>
          <w:caps w:val="0"/>
          <w:spacing w:val="0"/>
        </w:rPr>
        <w:commentReference w:id="126"/>
      </w:r>
      <w:commentRangeEnd w:id="127"/>
      <w:r w:rsidR="005D35EE">
        <w:rPr>
          <w:rStyle w:val="Marquedecommentaire"/>
          <w:rFonts w:ascii="Arial" w:hAnsi="Arial"/>
          <w:b w:val="0"/>
          <w:bCs w:val="0"/>
          <w:caps w:val="0"/>
          <w:spacing w:val="0"/>
        </w:rPr>
        <w:commentReference w:id="127"/>
      </w:r>
    </w:p>
    <w:p w14:paraId="430FEFAB" w14:textId="76F77676" w:rsidR="004666DF" w:rsidRPr="008219CF" w:rsidRDefault="004666DF" w:rsidP="004666DF">
      <w:pPr>
        <w:rPr>
          <w:rFonts w:ascii="Arial" w:hAnsi="Arial" w:cs="Arial"/>
          <w:sz w:val="20"/>
          <w:szCs w:val="20"/>
        </w:rPr>
      </w:pPr>
      <w:r w:rsidRPr="008219CF">
        <w:rPr>
          <w:rFonts w:ascii="Arial" w:hAnsi="Arial" w:cs="Arial"/>
          <w:sz w:val="20"/>
          <w:szCs w:val="20"/>
        </w:rPr>
        <w:t xml:space="preserve">Les travaux seront exécutés dans un délai de </w:t>
      </w:r>
      <w:r w:rsidR="00473F3D">
        <w:rPr>
          <w:rFonts w:ascii="Arial" w:hAnsi="Arial" w:cs="Arial"/>
          <w:sz w:val="20"/>
          <w:szCs w:val="20"/>
        </w:rPr>
        <w:t xml:space="preserve">2 </w:t>
      </w:r>
      <w:r w:rsidRPr="008219CF">
        <w:rPr>
          <w:rFonts w:ascii="Arial" w:hAnsi="Arial" w:cs="Arial"/>
          <w:sz w:val="20"/>
          <w:szCs w:val="20"/>
        </w:rPr>
        <w:t>mois</w:t>
      </w:r>
      <w:r w:rsidRPr="008219CF">
        <w:rPr>
          <w:rStyle w:val="Appelnotedebasdep"/>
          <w:rFonts w:ascii="Arial" w:hAnsi="Arial" w:cs="Arial"/>
          <w:sz w:val="20"/>
          <w:szCs w:val="20"/>
        </w:rPr>
        <w:footnoteReference w:id="4"/>
      </w:r>
      <w:r w:rsidRPr="008219CF">
        <w:rPr>
          <w:rFonts w:ascii="Arial" w:hAnsi="Arial" w:cs="Arial"/>
          <w:sz w:val="20"/>
          <w:szCs w:val="20"/>
        </w:rPr>
        <w:t>.</w:t>
      </w:r>
    </w:p>
    <w:p w14:paraId="775288E8" w14:textId="1125857F" w:rsidR="004666DF" w:rsidRDefault="004666DF" w:rsidP="0093104F">
      <w:pPr>
        <w:pStyle w:val="Liste"/>
        <w:rPr>
          <w:rFonts w:ascii="Arial" w:hAnsi="Arial" w:cs="Arial"/>
          <w:sz w:val="20"/>
          <w:szCs w:val="20"/>
        </w:rPr>
      </w:pPr>
      <w:r w:rsidRPr="008219CF">
        <w:rPr>
          <w:rFonts w:ascii="Arial" w:hAnsi="Arial" w:cs="Arial"/>
          <w:sz w:val="20"/>
          <w:szCs w:val="20"/>
        </w:rPr>
        <w:t xml:space="preserve">Le délai courra à compter de la date </w:t>
      </w:r>
      <w:r w:rsidR="00DB12F9" w:rsidRPr="008219CF">
        <w:rPr>
          <w:rFonts w:ascii="Arial" w:hAnsi="Arial" w:cs="Arial"/>
          <w:sz w:val="20"/>
          <w:szCs w:val="20"/>
        </w:rPr>
        <w:t xml:space="preserve">de démarrage des travaux </w:t>
      </w:r>
      <w:r w:rsidRPr="008219CF">
        <w:rPr>
          <w:rFonts w:ascii="Arial" w:hAnsi="Arial" w:cs="Arial"/>
          <w:sz w:val="20"/>
          <w:szCs w:val="20"/>
        </w:rPr>
        <w:t xml:space="preserve">fixée par ordre de service </w:t>
      </w:r>
      <w:r w:rsidRPr="008219CF">
        <w:rPr>
          <w:rStyle w:val="Appelnotedebasdep"/>
          <w:rFonts w:ascii="Arial" w:hAnsi="Arial" w:cs="Arial"/>
          <w:sz w:val="20"/>
          <w:szCs w:val="20"/>
        </w:rPr>
        <w:footnoteReference w:id="5"/>
      </w:r>
    </w:p>
    <w:p w14:paraId="677F20B1" w14:textId="53A7ED56" w:rsidR="0075439E" w:rsidRPr="008219CF" w:rsidRDefault="0075439E" w:rsidP="0093104F">
      <w:pPr>
        <w:pStyle w:val="Liste"/>
        <w:rPr>
          <w:rFonts w:ascii="Arial" w:hAnsi="Arial" w:cs="Arial"/>
          <w:sz w:val="20"/>
          <w:szCs w:val="20"/>
        </w:rPr>
      </w:pPr>
      <w:r>
        <w:rPr>
          <w:rFonts w:ascii="Arial" w:hAnsi="Arial" w:cs="Arial"/>
          <w:sz w:val="20"/>
          <w:szCs w:val="20"/>
        </w:rPr>
        <w:t>Une période de préparation de 1 mois non comprise dans le délai des travaux courra à compter de la notification du présent marché.</w:t>
      </w:r>
    </w:p>
    <w:p w14:paraId="696E75DC" w14:textId="77777777" w:rsidR="006C7A7F" w:rsidRDefault="006C7A7F" w:rsidP="004666DF">
      <w:pPr>
        <w:pStyle w:val="Notedefin"/>
        <w:spacing w:after="0"/>
        <w:rPr>
          <w:rFonts w:ascii="Arial" w:hAnsi="Arial" w:cs="Arial"/>
          <w:sz w:val="20"/>
          <w:szCs w:val="20"/>
        </w:rPr>
      </w:pPr>
    </w:p>
    <w:p w14:paraId="30594E90" w14:textId="1AAFB60F" w:rsidR="006C7A7F" w:rsidRDefault="0075439E" w:rsidP="006C7A7F">
      <w:pPr>
        <w:pStyle w:val="Notedefin"/>
        <w:spacing w:after="0"/>
        <w:rPr>
          <w:rFonts w:ascii="Arial" w:hAnsi="Arial" w:cs="Arial"/>
          <w:sz w:val="20"/>
          <w:szCs w:val="20"/>
        </w:rPr>
      </w:pPr>
      <w:commentRangeStart w:id="128"/>
      <w:commentRangeStart w:id="129"/>
      <w:commentRangeStart w:id="130"/>
      <w:r>
        <w:rPr>
          <w:rFonts w:ascii="Arial" w:hAnsi="Arial" w:cs="Arial"/>
          <w:sz w:val="20"/>
          <w:szCs w:val="20"/>
        </w:rPr>
        <w:t xml:space="preserve">Par dérogation aux </w:t>
      </w:r>
      <w:r w:rsidR="006C7A7F">
        <w:rPr>
          <w:rFonts w:ascii="Arial" w:hAnsi="Arial" w:cs="Arial"/>
          <w:sz w:val="20"/>
          <w:szCs w:val="20"/>
        </w:rPr>
        <w:t>stipulations des articles 20.1 et</w:t>
      </w:r>
      <w:r>
        <w:rPr>
          <w:rFonts w:ascii="Arial" w:hAnsi="Arial" w:cs="Arial"/>
          <w:sz w:val="20"/>
          <w:szCs w:val="20"/>
        </w:rPr>
        <w:t xml:space="preserve"> 20.2 </w:t>
      </w:r>
      <w:r w:rsidR="006C7A7F">
        <w:rPr>
          <w:rFonts w:ascii="Arial" w:hAnsi="Arial" w:cs="Arial"/>
          <w:sz w:val="20"/>
          <w:szCs w:val="20"/>
        </w:rPr>
        <w:t>du CCAG travaux, les pénalités de retard dans l’exécution des prestat</w:t>
      </w:r>
      <w:r w:rsidR="00473F3D">
        <w:rPr>
          <w:rFonts w:ascii="Arial" w:hAnsi="Arial" w:cs="Arial"/>
          <w:sz w:val="20"/>
          <w:szCs w:val="20"/>
        </w:rPr>
        <w:t>ions sont fixées à trois cent euros (3</w:t>
      </w:r>
      <w:r w:rsidR="006C7A7F">
        <w:rPr>
          <w:rFonts w:ascii="Arial" w:hAnsi="Arial" w:cs="Arial"/>
          <w:sz w:val="20"/>
          <w:szCs w:val="20"/>
        </w:rPr>
        <w:t>00€) hors taxes par jour calendaire de retard</w:t>
      </w:r>
      <w:r w:rsidR="00DF416C">
        <w:rPr>
          <w:rFonts w:ascii="Arial" w:hAnsi="Arial" w:cs="Arial"/>
          <w:sz w:val="20"/>
          <w:szCs w:val="20"/>
        </w:rPr>
        <w:t xml:space="preserve"> sans  plafond ni exonération</w:t>
      </w:r>
      <w:r w:rsidR="006C7A7F">
        <w:rPr>
          <w:rFonts w:ascii="Arial" w:hAnsi="Arial" w:cs="Arial"/>
          <w:sz w:val="20"/>
          <w:szCs w:val="20"/>
        </w:rPr>
        <w:t>.</w:t>
      </w:r>
      <w:commentRangeEnd w:id="128"/>
      <w:r w:rsidR="006C7A7F">
        <w:rPr>
          <w:rStyle w:val="Marquedecommentaire"/>
          <w:rFonts w:ascii="Arial" w:hAnsi="Arial"/>
        </w:rPr>
        <w:commentReference w:id="128"/>
      </w:r>
      <w:commentRangeEnd w:id="129"/>
      <w:r w:rsidR="00DF416C">
        <w:rPr>
          <w:rStyle w:val="Marquedecommentaire"/>
          <w:rFonts w:ascii="Arial" w:hAnsi="Arial"/>
        </w:rPr>
        <w:commentReference w:id="129"/>
      </w:r>
      <w:commentRangeEnd w:id="130"/>
      <w:r w:rsidR="00DF416C">
        <w:rPr>
          <w:rStyle w:val="Marquedecommentaire"/>
          <w:rFonts w:ascii="Arial" w:hAnsi="Arial"/>
        </w:rPr>
        <w:commentReference w:id="130"/>
      </w:r>
    </w:p>
    <w:p w14:paraId="4AD58CE4" w14:textId="433D2C2F" w:rsidR="0075439E" w:rsidRDefault="0075439E" w:rsidP="004666DF">
      <w:pPr>
        <w:pStyle w:val="Notedefin"/>
        <w:spacing w:after="0"/>
        <w:rPr>
          <w:rFonts w:ascii="Arial" w:hAnsi="Arial" w:cs="Arial"/>
          <w:sz w:val="20"/>
          <w:szCs w:val="20"/>
        </w:rPr>
      </w:pPr>
    </w:p>
    <w:p w14:paraId="1008DAA3" w14:textId="41B93D36" w:rsidR="003410C6" w:rsidRDefault="003410C6" w:rsidP="003410C6">
      <w:pPr>
        <w:rPr>
          <w:sz w:val="24"/>
          <w:szCs w:val="24"/>
        </w:rPr>
      </w:pPr>
      <w:commentRangeStart w:id="131"/>
      <w:r>
        <w:t xml:space="preserve">Par dérogation et en application des stipulations de l’article 19.3 du CCAG Travaux, le titulaire est tenu de remettre, dans les délais fixés au marché et conformément aux dispositions de l’article 40 du CCAG </w:t>
      </w:r>
      <w:r>
        <w:lastRenderedPageBreak/>
        <w:t>Travaux, l’ensemble des documents conformes à l’exécution (tels que notamment les plans, DOE, notices, certificats, attestations et documents de sécurité, etc.).</w:t>
      </w:r>
    </w:p>
    <w:p w14:paraId="3EB85AB5" w14:textId="77777777" w:rsidR="003410C6" w:rsidRDefault="003410C6" w:rsidP="003410C6"/>
    <w:p w14:paraId="417CB423" w14:textId="77777777" w:rsidR="003410C6" w:rsidRDefault="003410C6" w:rsidP="003410C6">
      <w:r>
        <w:t>En cas de retard dans la remise de ces documents, il sera appliqué au titulaire une pénalité forfaitaire de cinquante euros (50 €) hors taxes par jour calendaire de retard, et ce, jusqu’à leur transmission complète et conforme.</w:t>
      </w:r>
      <w:commentRangeEnd w:id="131"/>
      <w:r>
        <w:rPr>
          <w:rStyle w:val="Marquedecommentaire"/>
          <w:rFonts w:ascii="Arial" w:hAnsi="Arial"/>
        </w:rPr>
        <w:commentReference w:id="131"/>
      </w:r>
    </w:p>
    <w:p w14:paraId="68176925" w14:textId="77777777" w:rsidR="003410C6" w:rsidRDefault="003410C6" w:rsidP="003410C6"/>
    <w:p w14:paraId="1CD4D813" w14:textId="09B4C75B" w:rsidR="003410C6" w:rsidRPr="003410C6" w:rsidRDefault="003410C6" w:rsidP="003410C6">
      <w:r>
        <w:t xml:space="preserve">Ces pénalités sont appliquées après mise en demeure </w:t>
      </w:r>
      <w:proofErr w:type="gramStart"/>
      <w:r w:rsidR="00473F3D">
        <w:t>du titulaire restée</w:t>
      </w:r>
      <w:proofErr w:type="gramEnd"/>
      <w:r>
        <w:t xml:space="preserve"> sans effet, notifiée par le maître d’ouvrage ou son représentant.</w:t>
      </w:r>
    </w:p>
    <w:p w14:paraId="293F1D5D" w14:textId="77777777" w:rsidR="00A063C7" w:rsidRPr="008219CF" w:rsidRDefault="00A063C7" w:rsidP="00A063C7">
      <w:pPr>
        <w:pStyle w:val="Titre1"/>
        <w:rPr>
          <w:rFonts w:ascii="Arial" w:hAnsi="Arial" w:cs="Arial"/>
          <w:sz w:val="20"/>
          <w:szCs w:val="20"/>
        </w:rPr>
      </w:pPr>
      <w:r w:rsidRPr="008219CF">
        <w:rPr>
          <w:rFonts w:ascii="Arial" w:hAnsi="Arial" w:cs="Arial"/>
          <w:sz w:val="20"/>
          <w:szCs w:val="20"/>
        </w:rPr>
        <w:t>CONDITIONS GENERALES ET PARTICULIERES</w:t>
      </w:r>
    </w:p>
    <w:p w14:paraId="75564582" w14:textId="2C66F6B3" w:rsidR="006F2175" w:rsidRPr="008219CF" w:rsidRDefault="006F2175" w:rsidP="00F956EC">
      <w:pPr>
        <w:numPr>
          <w:ilvl w:val="0"/>
          <w:numId w:val="3"/>
        </w:numPr>
        <w:spacing w:after="0"/>
        <w:rPr>
          <w:rFonts w:ascii="Arial" w:hAnsi="Arial" w:cs="Arial"/>
          <w:color w:val="000000"/>
          <w:sz w:val="20"/>
          <w:szCs w:val="20"/>
        </w:rPr>
      </w:pPr>
      <w:r w:rsidRPr="008219CF">
        <w:rPr>
          <w:rFonts w:ascii="Arial" w:hAnsi="Arial" w:cs="Arial"/>
          <w:color w:val="000000"/>
          <w:sz w:val="20"/>
          <w:szCs w:val="20"/>
        </w:rPr>
        <w:t xml:space="preserve">Outre le présent acte d’engagement/cahier des charges avec ses documents </w:t>
      </w:r>
      <w:r w:rsidR="004666DF" w:rsidRPr="008219CF">
        <w:rPr>
          <w:rFonts w:ascii="Arial" w:hAnsi="Arial" w:cs="Arial"/>
          <w:color w:val="000000"/>
          <w:sz w:val="20"/>
          <w:szCs w:val="20"/>
        </w:rPr>
        <w:t>annexés, le marché est régi par les</w:t>
      </w:r>
      <w:r w:rsidRPr="008219CF">
        <w:rPr>
          <w:rFonts w:ascii="Arial" w:hAnsi="Arial" w:cs="Arial"/>
          <w:color w:val="000000"/>
          <w:sz w:val="20"/>
          <w:szCs w:val="20"/>
        </w:rPr>
        <w:t xml:space="preserve"> fascicules du cahier des clauses techniques générales applicables aux marchés publics de travaux</w:t>
      </w:r>
      <w:r w:rsidR="00B30055">
        <w:rPr>
          <w:rFonts w:ascii="Arial" w:hAnsi="Arial" w:cs="Arial"/>
          <w:color w:val="000000"/>
          <w:sz w:val="20"/>
          <w:szCs w:val="20"/>
        </w:rPr>
        <w:t xml:space="preserve"> vigueur à la date de signature du présent marché</w:t>
      </w:r>
      <w:r w:rsidR="00DD5A45">
        <w:rPr>
          <w:rFonts w:ascii="Arial" w:hAnsi="Arial" w:cs="Arial"/>
          <w:color w:val="000000"/>
          <w:sz w:val="20"/>
          <w:szCs w:val="20"/>
        </w:rPr>
        <w:t xml:space="preserve"> </w:t>
      </w:r>
      <w:r w:rsidR="00F956EC">
        <w:rPr>
          <w:rFonts w:ascii="Arial" w:hAnsi="Arial" w:cs="Arial"/>
          <w:color w:val="000000"/>
          <w:sz w:val="20"/>
          <w:szCs w:val="20"/>
        </w:rPr>
        <w:t>;</w:t>
      </w:r>
    </w:p>
    <w:p w14:paraId="6A21E51C" w14:textId="5C80741E" w:rsidR="006F2175" w:rsidRPr="0093104F" w:rsidRDefault="006F2175" w:rsidP="0093104F">
      <w:pPr>
        <w:numPr>
          <w:ilvl w:val="0"/>
          <w:numId w:val="3"/>
        </w:numPr>
        <w:spacing w:after="0"/>
        <w:rPr>
          <w:rFonts w:ascii="Arial" w:hAnsi="Arial" w:cs="Arial"/>
          <w:color w:val="000000"/>
          <w:sz w:val="20"/>
          <w:szCs w:val="20"/>
        </w:rPr>
      </w:pPr>
      <w:r w:rsidRPr="00541835">
        <w:rPr>
          <w:rFonts w:ascii="Arial" w:hAnsi="Arial" w:cs="Arial"/>
          <w:sz w:val="20"/>
          <w:szCs w:val="20"/>
          <w:rPrChange w:id="132" w:author="SAUSSET MAXIME ASC NIV 1 OT" w:date="2025-10-03T10:07:00Z">
            <w:rPr>
              <w:rFonts w:ascii="Arial" w:hAnsi="Arial" w:cs="Arial"/>
              <w:color w:val="000000"/>
              <w:sz w:val="20"/>
              <w:szCs w:val="20"/>
            </w:rPr>
          </w:rPrChange>
        </w:rPr>
        <w:t xml:space="preserve">Les prix sont </w:t>
      </w:r>
      <w:r w:rsidRPr="00541835">
        <w:rPr>
          <w:rFonts w:ascii="Arial" w:hAnsi="Arial" w:cs="Arial"/>
          <w:sz w:val="20"/>
          <w:szCs w:val="20"/>
          <w:rPrChange w:id="133" w:author="SAUSSET MAXIME ASC NIV 1 OT" w:date="2025-10-03T10:07:00Z">
            <w:rPr>
              <w:rFonts w:ascii="Arial" w:hAnsi="Arial" w:cs="Arial"/>
              <w:color w:val="FF0000"/>
              <w:sz w:val="20"/>
              <w:szCs w:val="20"/>
            </w:rPr>
          </w:rPrChange>
        </w:rPr>
        <w:t>fermes et non actualisables</w:t>
      </w:r>
      <w:r w:rsidRPr="00541835">
        <w:rPr>
          <w:rFonts w:ascii="Arial" w:hAnsi="Arial" w:cs="Arial"/>
          <w:sz w:val="20"/>
          <w:szCs w:val="20"/>
          <w:rPrChange w:id="134" w:author="SAUSSET MAXIME ASC NIV 1 OT" w:date="2025-10-03T10:07:00Z">
            <w:rPr>
              <w:rFonts w:ascii="Arial" w:hAnsi="Arial" w:cs="Arial"/>
              <w:color w:val="000000"/>
              <w:sz w:val="20"/>
              <w:szCs w:val="20"/>
            </w:rPr>
          </w:rPrChange>
        </w:rPr>
        <w:t>. Le paiement est effectué sur la base du forfait du présent marché</w:t>
      </w:r>
      <w:r w:rsidRPr="0093104F">
        <w:rPr>
          <w:rFonts w:ascii="Arial" w:hAnsi="Arial" w:cs="Arial"/>
          <w:color w:val="000000"/>
          <w:sz w:val="20"/>
          <w:szCs w:val="20"/>
        </w:rPr>
        <w:t>.</w:t>
      </w:r>
      <w:r w:rsidRPr="008219CF">
        <w:rPr>
          <w:rStyle w:val="Appelnotedebasdep"/>
          <w:rFonts w:ascii="Arial" w:hAnsi="Arial" w:cs="Arial"/>
          <w:color w:val="000000"/>
          <w:sz w:val="20"/>
          <w:szCs w:val="20"/>
        </w:rPr>
        <w:footnoteReference w:id="6"/>
      </w:r>
    </w:p>
    <w:p w14:paraId="79D5386C" w14:textId="3E265A82" w:rsidR="00B4780A" w:rsidRPr="00541835" w:rsidRDefault="004576E3" w:rsidP="00B54C55">
      <w:pPr>
        <w:numPr>
          <w:ilvl w:val="0"/>
          <w:numId w:val="3"/>
        </w:numPr>
        <w:spacing w:after="0"/>
        <w:rPr>
          <w:rFonts w:ascii="Arial" w:hAnsi="Arial" w:cs="Arial"/>
          <w:sz w:val="20"/>
          <w:szCs w:val="20"/>
        </w:rPr>
      </w:pPr>
      <w:r w:rsidRPr="0059736D">
        <w:rPr>
          <w:rFonts w:ascii="Arial" w:hAnsi="Arial" w:cs="Arial"/>
          <w:sz w:val="20"/>
          <w:szCs w:val="20"/>
        </w:rPr>
        <w:t>L’</w:t>
      </w:r>
      <w:r w:rsidR="006F2175" w:rsidRPr="00541835">
        <w:rPr>
          <w:rFonts w:ascii="Arial" w:hAnsi="Arial" w:cs="Arial"/>
          <w:sz w:val="20"/>
          <w:szCs w:val="20"/>
        </w:rPr>
        <w:t xml:space="preserve">avance </w:t>
      </w:r>
      <w:r w:rsidR="00B54C55" w:rsidRPr="00541835">
        <w:rPr>
          <w:rFonts w:ascii="Arial" w:hAnsi="Arial" w:cs="Arial"/>
          <w:sz w:val="20"/>
          <w:szCs w:val="20"/>
        </w:rPr>
        <w:t xml:space="preserve">est </w:t>
      </w:r>
      <w:r w:rsidR="00B41069" w:rsidRPr="00541835">
        <w:rPr>
          <w:rFonts w:ascii="Arial" w:hAnsi="Arial" w:cs="Arial"/>
          <w:sz w:val="20"/>
          <w:szCs w:val="20"/>
        </w:rPr>
        <w:t xml:space="preserve">de </w:t>
      </w:r>
      <w:r w:rsidR="009B7CEB" w:rsidRPr="00541835">
        <w:rPr>
          <w:rFonts w:ascii="Arial" w:hAnsi="Arial" w:cs="Arial"/>
          <w:sz w:val="20"/>
          <w:szCs w:val="20"/>
          <w:rPrChange w:id="135" w:author="SAUSSET MAXIME ASC NIV 1 OT" w:date="2025-10-03T10:07:00Z">
            <w:rPr>
              <w:rFonts w:ascii="Arial" w:hAnsi="Arial" w:cs="Arial"/>
              <w:color w:val="FF0000"/>
              <w:sz w:val="20"/>
              <w:szCs w:val="20"/>
            </w:rPr>
          </w:rPrChange>
        </w:rPr>
        <w:t>15</w:t>
      </w:r>
      <w:r w:rsidR="009E4D15" w:rsidRPr="00541835">
        <w:rPr>
          <w:rFonts w:ascii="Arial" w:hAnsi="Arial" w:cs="Arial"/>
          <w:sz w:val="20"/>
          <w:szCs w:val="20"/>
          <w:rPrChange w:id="136" w:author="SAUSSET MAXIME ASC NIV 1 OT" w:date="2025-10-03T10:07:00Z">
            <w:rPr>
              <w:rFonts w:ascii="Arial" w:hAnsi="Arial" w:cs="Arial"/>
              <w:color w:val="FF0000"/>
              <w:sz w:val="20"/>
              <w:szCs w:val="20"/>
            </w:rPr>
          </w:rPrChange>
        </w:rPr>
        <w:t xml:space="preserve"> %</w:t>
      </w:r>
      <w:r w:rsidR="00B54C55" w:rsidRPr="00541835">
        <w:rPr>
          <w:rFonts w:ascii="Arial" w:hAnsi="Arial" w:cs="Arial"/>
          <w:sz w:val="20"/>
          <w:szCs w:val="20"/>
          <w:rPrChange w:id="137" w:author="SAUSSET MAXIME ASC NIV 1 OT" w:date="2025-10-03T10:07:00Z">
            <w:rPr>
              <w:rFonts w:ascii="Arial" w:hAnsi="Arial" w:cs="Arial"/>
              <w:color w:val="FF0000"/>
              <w:sz w:val="20"/>
              <w:szCs w:val="20"/>
            </w:rPr>
          </w:rPrChange>
        </w:rPr>
        <w:t xml:space="preserve"> </w:t>
      </w:r>
      <w:r w:rsidR="00B54C55" w:rsidRPr="0059736D">
        <w:rPr>
          <w:rFonts w:ascii="Arial" w:hAnsi="Arial" w:cs="Arial"/>
          <w:sz w:val="20"/>
          <w:szCs w:val="20"/>
        </w:rPr>
        <w:t xml:space="preserve">et sera portée à </w:t>
      </w:r>
      <w:r w:rsidR="00B54C55" w:rsidRPr="00541835">
        <w:rPr>
          <w:rFonts w:ascii="Arial" w:hAnsi="Arial" w:cs="Arial"/>
          <w:sz w:val="20"/>
          <w:szCs w:val="20"/>
          <w:rPrChange w:id="138" w:author="SAUSSET MAXIME ASC NIV 1 OT" w:date="2025-10-03T10:07:00Z">
            <w:rPr>
              <w:rFonts w:ascii="Arial" w:hAnsi="Arial" w:cs="Arial"/>
              <w:color w:val="FF0000"/>
              <w:sz w:val="20"/>
              <w:szCs w:val="20"/>
            </w:rPr>
          </w:rPrChange>
        </w:rPr>
        <w:t>20</w:t>
      </w:r>
      <w:r w:rsidR="00B54C55" w:rsidRPr="0059736D">
        <w:rPr>
          <w:rFonts w:ascii="Arial" w:hAnsi="Arial" w:cs="Arial"/>
          <w:sz w:val="20"/>
          <w:szCs w:val="20"/>
        </w:rPr>
        <w:t>% pour les PME au</w:t>
      </w:r>
      <w:r w:rsidRPr="00541835">
        <w:rPr>
          <w:rFonts w:ascii="Arial" w:hAnsi="Arial" w:cs="Arial"/>
          <w:sz w:val="20"/>
          <w:szCs w:val="20"/>
        </w:rPr>
        <w:t xml:space="preserve"> sens de l’article R. 2151-13</w:t>
      </w:r>
      <w:r w:rsidR="00F956EC" w:rsidRPr="00541835">
        <w:rPr>
          <w:rFonts w:ascii="Arial" w:hAnsi="Arial" w:cs="Arial"/>
          <w:sz w:val="20"/>
          <w:szCs w:val="20"/>
        </w:rPr>
        <w:t xml:space="preserve"> </w:t>
      </w:r>
      <w:r w:rsidR="00B54C55" w:rsidRPr="00541835">
        <w:rPr>
          <w:rFonts w:ascii="Arial" w:hAnsi="Arial" w:cs="Arial"/>
          <w:sz w:val="20"/>
          <w:szCs w:val="20"/>
        </w:rPr>
        <w:t xml:space="preserve">du </w:t>
      </w:r>
      <w:r w:rsidR="00B4780A" w:rsidRPr="00541835">
        <w:rPr>
          <w:rFonts w:ascii="Arial" w:hAnsi="Arial" w:cs="Arial"/>
          <w:sz w:val="20"/>
          <w:szCs w:val="20"/>
        </w:rPr>
        <w:t>code de la commande publique.</w:t>
      </w:r>
    </w:p>
    <w:p w14:paraId="311886B5" w14:textId="20C03A3A" w:rsidR="00B41069" w:rsidRPr="0059736D" w:rsidRDefault="00B54C55" w:rsidP="00B4780A">
      <w:pPr>
        <w:spacing w:after="0"/>
        <w:ind w:left="357"/>
        <w:rPr>
          <w:rFonts w:ascii="Arial" w:hAnsi="Arial" w:cs="Arial"/>
          <w:sz w:val="20"/>
          <w:szCs w:val="20"/>
        </w:rPr>
      </w:pPr>
      <w:r w:rsidRPr="00541835">
        <w:rPr>
          <w:rFonts w:ascii="Arial" w:hAnsi="Arial" w:cs="Arial"/>
          <w:sz w:val="20"/>
          <w:szCs w:val="20"/>
        </w:rPr>
        <w:t xml:space="preserve">Cette avance </w:t>
      </w:r>
      <w:r w:rsidR="006F2175" w:rsidRPr="00541835">
        <w:rPr>
          <w:rFonts w:ascii="Arial" w:hAnsi="Arial" w:cs="Arial"/>
          <w:sz w:val="20"/>
          <w:szCs w:val="20"/>
        </w:rPr>
        <w:t>sera versée</w:t>
      </w:r>
      <w:r w:rsidR="00B41069" w:rsidRPr="00541835">
        <w:rPr>
          <w:rFonts w:ascii="Arial" w:hAnsi="Arial" w:cs="Arial"/>
          <w:sz w:val="20"/>
          <w:szCs w:val="20"/>
        </w:rPr>
        <w:t xml:space="preserve"> dans les conditions fixées </w:t>
      </w:r>
      <w:r w:rsidRPr="00541835">
        <w:rPr>
          <w:rFonts w:ascii="Arial" w:hAnsi="Arial" w:cs="Arial"/>
          <w:sz w:val="20"/>
          <w:szCs w:val="20"/>
        </w:rPr>
        <w:t xml:space="preserve">aux articles R. 2191-3 à R. 2191-12 du code de la commande publique </w:t>
      </w:r>
      <w:r w:rsidR="009E4D15" w:rsidRPr="00541835">
        <w:rPr>
          <w:rFonts w:ascii="Arial" w:hAnsi="Arial" w:cs="Arial"/>
          <w:sz w:val="20"/>
          <w:szCs w:val="20"/>
        </w:rPr>
        <w:t xml:space="preserve">si la part du marché </w:t>
      </w:r>
      <w:r w:rsidR="00B41BE1" w:rsidRPr="00541835">
        <w:rPr>
          <w:rFonts w:ascii="Arial" w:hAnsi="Arial" w:cs="Arial"/>
          <w:sz w:val="20"/>
          <w:szCs w:val="20"/>
        </w:rPr>
        <w:t xml:space="preserve">non </w:t>
      </w:r>
      <w:r w:rsidR="00B41069" w:rsidRPr="00541835">
        <w:rPr>
          <w:rFonts w:ascii="Arial" w:hAnsi="Arial" w:cs="Arial"/>
          <w:sz w:val="20"/>
          <w:szCs w:val="20"/>
        </w:rPr>
        <w:t>sous</w:t>
      </w:r>
      <w:r w:rsidR="009E4D15" w:rsidRPr="00541835">
        <w:rPr>
          <w:rFonts w:ascii="Arial" w:hAnsi="Arial" w:cs="Arial"/>
          <w:sz w:val="20"/>
          <w:szCs w:val="20"/>
        </w:rPr>
        <w:t>-</w:t>
      </w:r>
      <w:r w:rsidR="00B41069" w:rsidRPr="00541835">
        <w:rPr>
          <w:rFonts w:ascii="Arial" w:hAnsi="Arial" w:cs="Arial"/>
          <w:sz w:val="20"/>
          <w:szCs w:val="20"/>
        </w:rPr>
        <w:t xml:space="preserve">traitée atteint </w:t>
      </w:r>
      <w:r w:rsidR="0025211F" w:rsidRPr="00541835">
        <w:rPr>
          <w:rFonts w:ascii="Arial" w:hAnsi="Arial" w:cs="Arial"/>
          <w:sz w:val="20"/>
          <w:szCs w:val="20"/>
        </w:rPr>
        <w:t>5</w:t>
      </w:r>
      <w:r w:rsidR="00B41069" w:rsidRPr="00541835">
        <w:rPr>
          <w:rFonts w:ascii="Arial" w:hAnsi="Arial" w:cs="Arial"/>
          <w:sz w:val="20"/>
          <w:szCs w:val="20"/>
        </w:rPr>
        <w:t>0 000 euros HT et si le délai d’exécution est supérieur à 2 mois</w:t>
      </w:r>
      <w:r w:rsidR="004576E3" w:rsidRPr="00541835">
        <w:rPr>
          <w:rFonts w:ascii="Arial" w:hAnsi="Arial" w:cs="Arial"/>
          <w:sz w:val="20"/>
          <w:szCs w:val="20"/>
        </w:rPr>
        <w:t>.</w:t>
      </w:r>
      <w:r w:rsidR="00B4780A" w:rsidRPr="00541835">
        <w:rPr>
          <w:rFonts w:ascii="Arial" w:hAnsi="Arial" w:cs="Arial"/>
          <w:sz w:val="20"/>
          <w:szCs w:val="20"/>
        </w:rPr>
        <w:t xml:space="preserve"> [</w:t>
      </w:r>
      <w:proofErr w:type="gramStart"/>
      <w:r w:rsidR="00B4780A" w:rsidRPr="00541835">
        <w:rPr>
          <w:rFonts w:ascii="Arial" w:hAnsi="Arial" w:cs="Arial"/>
          <w:sz w:val="20"/>
          <w:szCs w:val="20"/>
          <w:rPrChange w:id="139" w:author="SAUSSET MAXIME ASC NIV 1 OT" w:date="2025-10-03T10:07:00Z">
            <w:rPr>
              <w:rFonts w:ascii="Arial" w:hAnsi="Arial" w:cs="Arial"/>
              <w:color w:val="FF0000"/>
              <w:sz w:val="20"/>
              <w:szCs w:val="20"/>
            </w:rPr>
          </w:rPrChange>
        </w:rPr>
        <w:t>ou</w:t>
      </w:r>
      <w:proofErr w:type="gramEnd"/>
      <w:r w:rsidR="00B4780A" w:rsidRPr="00541835">
        <w:rPr>
          <w:rFonts w:ascii="Arial" w:hAnsi="Arial" w:cs="Arial"/>
          <w:sz w:val="20"/>
          <w:szCs w:val="20"/>
          <w:rPrChange w:id="140" w:author="SAUSSET MAXIME ASC NIV 1 OT" w:date="2025-10-03T10:07:00Z">
            <w:rPr>
              <w:rFonts w:ascii="Arial" w:hAnsi="Arial" w:cs="Arial"/>
              <w:color w:val="FF0000"/>
              <w:sz w:val="20"/>
              <w:szCs w:val="20"/>
            </w:rPr>
          </w:rPrChange>
        </w:rPr>
        <w:t>]</w:t>
      </w:r>
    </w:p>
    <w:p w14:paraId="14F49636" w14:textId="78E13FFD" w:rsidR="00D6521B" w:rsidRPr="008219CF" w:rsidRDefault="00CB20E7" w:rsidP="00B4780A">
      <w:pPr>
        <w:spacing w:after="0"/>
        <w:ind w:left="357"/>
        <w:rPr>
          <w:rFonts w:ascii="Arial" w:hAnsi="Arial" w:cs="Arial"/>
          <w:sz w:val="20"/>
          <w:szCs w:val="20"/>
        </w:rPr>
      </w:pPr>
      <w:r w:rsidRPr="008219CF">
        <w:rPr>
          <w:rFonts w:ascii="Arial" w:hAnsi="Arial" w:cs="Arial"/>
          <w:sz w:val="20"/>
          <w:szCs w:val="20"/>
        </w:rPr>
        <w:t xml:space="preserve">Pour les PME, cette avance sera versée </w:t>
      </w:r>
      <w:r w:rsidR="00A12C00" w:rsidRPr="008219CF">
        <w:rPr>
          <w:rFonts w:ascii="Arial" w:hAnsi="Arial" w:cs="Arial"/>
          <w:sz w:val="20"/>
          <w:szCs w:val="20"/>
        </w:rPr>
        <w:t xml:space="preserve">si la part du marché </w:t>
      </w:r>
      <w:r w:rsidR="00B41BE1" w:rsidRPr="008219CF">
        <w:rPr>
          <w:rFonts w:ascii="Arial" w:hAnsi="Arial" w:cs="Arial"/>
          <w:sz w:val="20"/>
          <w:szCs w:val="20"/>
        </w:rPr>
        <w:t xml:space="preserve">non </w:t>
      </w:r>
      <w:r w:rsidRPr="008219CF">
        <w:rPr>
          <w:rFonts w:ascii="Arial" w:hAnsi="Arial" w:cs="Arial"/>
          <w:sz w:val="20"/>
          <w:szCs w:val="20"/>
        </w:rPr>
        <w:t>sous</w:t>
      </w:r>
      <w:r w:rsidR="009E4D15" w:rsidRPr="008219CF">
        <w:rPr>
          <w:rFonts w:ascii="Arial" w:hAnsi="Arial" w:cs="Arial"/>
          <w:sz w:val="20"/>
          <w:szCs w:val="20"/>
        </w:rPr>
        <w:t>-</w:t>
      </w:r>
      <w:r w:rsidRPr="008219CF">
        <w:rPr>
          <w:rFonts w:ascii="Arial" w:hAnsi="Arial" w:cs="Arial"/>
          <w:sz w:val="20"/>
          <w:szCs w:val="20"/>
        </w:rPr>
        <w:t>traitée atteint 50 000 euros HT et si le délai d’exécution est supérieur à 2 mois</w:t>
      </w:r>
      <w:r w:rsidR="00A12C00" w:rsidRPr="008219CF">
        <w:rPr>
          <w:rFonts w:ascii="Arial" w:hAnsi="Arial" w:cs="Arial"/>
          <w:sz w:val="20"/>
          <w:szCs w:val="20"/>
        </w:rPr>
        <w:t>.</w:t>
      </w:r>
    </w:p>
    <w:p w14:paraId="063361E6" w14:textId="77777777" w:rsidR="006F2175" w:rsidRPr="008219CF" w:rsidRDefault="006F2175">
      <w:pPr>
        <w:numPr>
          <w:ilvl w:val="0"/>
          <w:numId w:val="3"/>
        </w:numPr>
        <w:spacing w:after="0"/>
        <w:rPr>
          <w:rFonts w:ascii="Arial" w:hAnsi="Arial" w:cs="Arial"/>
          <w:color w:val="000000"/>
          <w:sz w:val="20"/>
          <w:szCs w:val="20"/>
        </w:rPr>
      </w:pPr>
      <w:r w:rsidRPr="008219CF">
        <w:rPr>
          <w:rFonts w:ascii="Arial" w:hAnsi="Arial" w:cs="Arial"/>
          <w:color w:val="000000"/>
          <w:sz w:val="20"/>
          <w:szCs w:val="20"/>
        </w:rPr>
        <w:t>Il n’est pas prévu de retenue de garantie</w:t>
      </w:r>
      <w:r w:rsidR="004666DF" w:rsidRPr="008219CF">
        <w:rPr>
          <w:rFonts w:ascii="Arial" w:hAnsi="Arial" w:cs="Arial"/>
          <w:color w:val="000000"/>
          <w:sz w:val="20"/>
          <w:szCs w:val="20"/>
        </w:rPr>
        <w:t>.</w:t>
      </w:r>
    </w:p>
    <w:p w14:paraId="7C3F6495" w14:textId="3CE9560D" w:rsidR="006F2175" w:rsidRDefault="006F2175">
      <w:pPr>
        <w:numPr>
          <w:ilvl w:val="0"/>
          <w:numId w:val="3"/>
        </w:numPr>
        <w:rPr>
          <w:rFonts w:ascii="Arial" w:hAnsi="Arial" w:cs="Arial"/>
          <w:color w:val="000000"/>
          <w:sz w:val="20"/>
          <w:szCs w:val="20"/>
        </w:rPr>
      </w:pPr>
      <w:r w:rsidRPr="008219CF">
        <w:rPr>
          <w:rFonts w:ascii="Arial" w:hAnsi="Arial" w:cs="Arial"/>
          <w:color w:val="000000"/>
          <w:sz w:val="20"/>
          <w:szCs w:val="20"/>
        </w:rPr>
        <w:t xml:space="preserve">En cas de résiliation du marché, il sera </w:t>
      </w:r>
      <w:r w:rsidR="00DD5A45">
        <w:rPr>
          <w:rFonts w:ascii="Arial" w:hAnsi="Arial" w:cs="Arial"/>
          <w:color w:val="000000"/>
          <w:sz w:val="20"/>
          <w:szCs w:val="20"/>
        </w:rPr>
        <w:t>fait application de l’article 50</w:t>
      </w:r>
      <w:r w:rsidR="00D55FA4">
        <w:rPr>
          <w:rFonts w:ascii="Arial" w:hAnsi="Arial" w:cs="Arial"/>
          <w:color w:val="000000"/>
          <w:sz w:val="20"/>
          <w:szCs w:val="20"/>
        </w:rPr>
        <w:t xml:space="preserve"> du CCAG Travaux (arrêté du 30 mars 2021 portant approbation du cahier des clauses administratives générales des marchés publics de travaux).</w:t>
      </w:r>
    </w:p>
    <w:p w14:paraId="3FD72E16" w14:textId="77777777" w:rsidR="00D55FA4" w:rsidRPr="008219CF" w:rsidRDefault="00D55FA4" w:rsidP="00D55FA4">
      <w:pPr>
        <w:ind w:left="357"/>
        <w:rPr>
          <w:rFonts w:ascii="Arial" w:hAnsi="Arial" w:cs="Arial"/>
          <w:color w:val="000000"/>
          <w:sz w:val="20"/>
          <w:szCs w:val="20"/>
        </w:rPr>
      </w:pPr>
    </w:p>
    <w:p w14:paraId="27029287" w14:textId="77777777" w:rsidR="006F2175" w:rsidRPr="008219CF" w:rsidRDefault="00A12C00">
      <w:pPr>
        <w:pStyle w:val="Titre3"/>
        <w:rPr>
          <w:rFonts w:ascii="Arial" w:hAnsi="Arial" w:cs="Arial"/>
          <w:sz w:val="20"/>
          <w:szCs w:val="20"/>
        </w:rPr>
      </w:pPr>
      <w:r w:rsidRPr="008219CF">
        <w:rPr>
          <w:rFonts w:ascii="Arial" w:hAnsi="Arial" w:cs="Arial"/>
          <w:sz w:val="20"/>
          <w:szCs w:val="20"/>
        </w:rPr>
        <w:t>Personnes à contacter</w:t>
      </w:r>
      <w:r w:rsidR="006F2175" w:rsidRPr="008219CF">
        <w:rPr>
          <w:rFonts w:ascii="Arial" w:hAnsi="Arial" w:cs="Arial"/>
          <w:sz w:val="20"/>
          <w:szCs w:val="20"/>
        </w:rPr>
        <w:t xml:space="preserve"> </w:t>
      </w:r>
    </w:p>
    <w:p w14:paraId="28BC1C30" w14:textId="71605666" w:rsidR="006F2175" w:rsidRDefault="0093104F">
      <w:pPr>
        <w:rPr>
          <w:rFonts w:ascii="Arial" w:hAnsi="Arial" w:cs="Arial"/>
          <w:sz w:val="20"/>
          <w:szCs w:val="20"/>
        </w:rPr>
      </w:pPr>
      <w:r>
        <w:rPr>
          <w:rFonts w:ascii="Arial" w:hAnsi="Arial" w:cs="Arial"/>
          <w:sz w:val="20"/>
          <w:szCs w:val="20"/>
        </w:rPr>
        <w:t xml:space="preserve">BELLOIR Natacha : </w:t>
      </w:r>
      <w:hyperlink r:id="rId16" w:history="1">
        <w:r w:rsidRPr="0058523A">
          <w:rPr>
            <w:rStyle w:val="Lienhypertexte"/>
            <w:rFonts w:ascii="Arial" w:hAnsi="Arial" w:cs="Arial"/>
            <w:sz w:val="20"/>
            <w:szCs w:val="20"/>
          </w:rPr>
          <w:t>natacha.belloir@intradef.gouv.fr</w:t>
        </w:r>
      </w:hyperlink>
    </w:p>
    <w:p w14:paraId="1A8C1167" w14:textId="77777777" w:rsidR="0093104F" w:rsidRPr="008219CF" w:rsidRDefault="0093104F">
      <w:pPr>
        <w:rPr>
          <w:rFonts w:ascii="Arial" w:hAnsi="Arial" w:cs="Arial"/>
          <w:sz w:val="20"/>
          <w:szCs w:val="20"/>
        </w:rPr>
      </w:pPr>
    </w:p>
    <w:p w14:paraId="53921A6E" w14:textId="77777777" w:rsidR="006F2175" w:rsidRPr="008219CF" w:rsidRDefault="00A12C00">
      <w:pPr>
        <w:pStyle w:val="Titre3"/>
        <w:rPr>
          <w:rFonts w:ascii="Arial" w:hAnsi="Arial" w:cs="Arial"/>
          <w:sz w:val="20"/>
          <w:szCs w:val="20"/>
        </w:rPr>
      </w:pPr>
      <w:r w:rsidRPr="008219CF">
        <w:rPr>
          <w:rFonts w:ascii="Arial" w:hAnsi="Arial" w:cs="Arial"/>
          <w:sz w:val="20"/>
          <w:szCs w:val="20"/>
        </w:rPr>
        <w:t>Autorisations d'accès</w:t>
      </w:r>
    </w:p>
    <w:p w14:paraId="24F98290" w14:textId="77777777" w:rsidR="007E7363" w:rsidRPr="007E7363" w:rsidRDefault="007E7363" w:rsidP="007E7363">
      <w:pPr>
        <w:spacing w:after="0"/>
        <w:rPr>
          <w:rFonts w:ascii="Arial" w:hAnsi="Arial" w:cs="Arial"/>
          <w:sz w:val="20"/>
          <w:szCs w:val="20"/>
        </w:rPr>
      </w:pPr>
      <w:r w:rsidRPr="007E7363">
        <w:rPr>
          <w:rFonts w:ascii="Arial" w:hAnsi="Arial" w:cs="Arial"/>
          <w:sz w:val="20"/>
          <w:szCs w:val="20"/>
        </w:rPr>
        <w:t>Avant le début des prestations, le titulaire devra fournir la liste (nom, prénom, nationalité) des personnels ainsi que celle des véhicules qu'il compte employer sur le chantier.</w:t>
      </w:r>
    </w:p>
    <w:p w14:paraId="13129F2A" w14:textId="77777777" w:rsidR="007E7363" w:rsidRPr="007E7363" w:rsidRDefault="007E7363" w:rsidP="007E7363">
      <w:pPr>
        <w:spacing w:after="0"/>
        <w:rPr>
          <w:rFonts w:ascii="Arial" w:hAnsi="Arial" w:cs="Arial"/>
          <w:sz w:val="20"/>
          <w:szCs w:val="20"/>
        </w:rPr>
      </w:pPr>
    </w:p>
    <w:p w14:paraId="73ED6FB4" w14:textId="77777777" w:rsidR="00A12C00" w:rsidRPr="008219CF" w:rsidRDefault="00A12C00">
      <w:pPr>
        <w:spacing w:after="0"/>
        <w:rPr>
          <w:rFonts w:ascii="Arial" w:hAnsi="Arial" w:cs="Arial"/>
          <w:sz w:val="20"/>
          <w:szCs w:val="20"/>
        </w:rPr>
      </w:pPr>
    </w:p>
    <w:p w14:paraId="76E341CD" w14:textId="77777777" w:rsidR="006F2175" w:rsidRPr="008219CF" w:rsidRDefault="006F2175">
      <w:pPr>
        <w:pStyle w:val="Titre3"/>
        <w:rPr>
          <w:rFonts w:ascii="Arial" w:hAnsi="Arial" w:cs="Arial"/>
          <w:sz w:val="20"/>
          <w:szCs w:val="20"/>
        </w:rPr>
      </w:pPr>
      <w:r w:rsidRPr="008219CF">
        <w:rPr>
          <w:rFonts w:ascii="Arial" w:hAnsi="Arial" w:cs="Arial"/>
          <w:sz w:val="20"/>
          <w:szCs w:val="20"/>
        </w:rPr>
        <w:t>Prix et mode d'évaluation des ouvrages</w:t>
      </w:r>
    </w:p>
    <w:p w14:paraId="07604798" w14:textId="77777777" w:rsidR="006F2175" w:rsidRPr="008219CF" w:rsidRDefault="006F2175" w:rsidP="00394A9B">
      <w:pPr>
        <w:numPr>
          <w:ilvl w:val="0"/>
          <w:numId w:val="9"/>
        </w:numPr>
        <w:rPr>
          <w:rFonts w:ascii="Arial" w:hAnsi="Arial" w:cs="Arial"/>
          <w:sz w:val="20"/>
          <w:szCs w:val="20"/>
        </w:rPr>
      </w:pPr>
      <w:r w:rsidRPr="008219CF">
        <w:rPr>
          <w:rFonts w:ascii="Arial" w:hAnsi="Arial" w:cs="Arial"/>
          <w:sz w:val="20"/>
          <w:szCs w:val="20"/>
        </w:rPr>
        <w:t>Les prix sont hors T.V.A</w:t>
      </w:r>
      <w:r w:rsidR="0029423F" w:rsidRPr="008219CF">
        <w:rPr>
          <w:rFonts w:ascii="Arial" w:hAnsi="Arial" w:cs="Arial"/>
          <w:sz w:val="20"/>
          <w:szCs w:val="20"/>
        </w:rPr>
        <w:t xml:space="preserve">. </w:t>
      </w:r>
      <w:r w:rsidRPr="008219CF">
        <w:rPr>
          <w:rFonts w:ascii="Arial" w:hAnsi="Arial" w:cs="Arial"/>
          <w:sz w:val="20"/>
          <w:szCs w:val="20"/>
        </w:rPr>
        <w:t>Ils sont établis en tenant compte des sujétions que sont susceptibles d'entraîner les mouvements du personnel et du matériel des armées à travers les installations.</w:t>
      </w:r>
    </w:p>
    <w:p w14:paraId="13A737E9" w14:textId="77777777" w:rsidR="006F2175" w:rsidRPr="008219CF" w:rsidRDefault="006F2175" w:rsidP="00394A9B">
      <w:pPr>
        <w:numPr>
          <w:ilvl w:val="0"/>
          <w:numId w:val="9"/>
        </w:numPr>
        <w:rPr>
          <w:rFonts w:ascii="Arial" w:hAnsi="Arial" w:cs="Arial"/>
          <w:sz w:val="20"/>
          <w:szCs w:val="20"/>
        </w:rPr>
      </w:pPr>
      <w:r w:rsidRPr="008219CF">
        <w:rPr>
          <w:rFonts w:ascii="Arial" w:hAnsi="Arial" w:cs="Arial"/>
          <w:sz w:val="20"/>
          <w:szCs w:val="20"/>
        </w:rPr>
        <w:t xml:space="preserve">Le montant </w:t>
      </w:r>
      <w:r w:rsidR="00A12C00" w:rsidRPr="008219CF">
        <w:rPr>
          <w:rFonts w:ascii="Arial" w:hAnsi="Arial" w:cs="Arial"/>
          <w:sz w:val="20"/>
          <w:szCs w:val="20"/>
        </w:rPr>
        <w:t>des paiements</w:t>
      </w:r>
      <w:r w:rsidRPr="008219CF">
        <w:rPr>
          <w:rFonts w:ascii="Arial" w:hAnsi="Arial" w:cs="Arial"/>
          <w:sz w:val="20"/>
          <w:szCs w:val="20"/>
        </w:rPr>
        <w:t xml:space="preserve"> sera calculé en appliquant les taux de T.V.A. en vigueur lors d</w:t>
      </w:r>
      <w:r w:rsidR="002B119C" w:rsidRPr="008219CF">
        <w:rPr>
          <w:rFonts w:ascii="Arial" w:hAnsi="Arial" w:cs="Arial"/>
          <w:sz w:val="20"/>
          <w:szCs w:val="20"/>
        </w:rPr>
        <w:t>u fait générateur</w:t>
      </w:r>
      <w:r w:rsidRPr="008219CF">
        <w:rPr>
          <w:rFonts w:ascii="Arial" w:hAnsi="Arial" w:cs="Arial"/>
          <w:sz w:val="20"/>
          <w:szCs w:val="20"/>
        </w:rPr>
        <w:t>.</w:t>
      </w:r>
    </w:p>
    <w:p w14:paraId="1118A723" w14:textId="77777777" w:rsidR="006F2175" w:rsidRPr="008219CF" w:rsidRDefault="006F2175" w:rsidP="00394A9B">
      <w:pPr>
        <w:numPr>
          <w:ilvl w:val="0"/>
          <w:numId w:val="9"/>
        </w:numPr>
        <w:rPr>
          <w:rFonts w:ascii="Arial" w:hAnsi="Arial" w:cs="Arial"/>
          <w:sz w:val="20"/>
          <w:szCs w:val="20"/>
        </w:rPr>
      </w:pPr>
      <w:r w:rsidRPr="008219CF">
        <w:rPr>
          <w:rFonts w:ascii="Arial" w:hAnsi="Arial" w:cs="Arial"/>
          <w:sz w:val="20"/>
          <w:szCs w:val="20"/>
        </w:rPr>
        <w:t>Les frais de consommation d'eau et d'électricité pour les branchements réalisés sont à la charge de l’administration.</w:t>
      </w:r>
    </w:p>
    <w:p w14:paraId="7494071F" w14:textId="77777777" w:rsidR="00CE0C03" w:rsidRPr="00541835" w:rsidRDefault="00CE0C03" w:rsidP="00CE0C03">
      <w:pPr>
        <w:numPr>
          <w:ilvl w:val="0"/>
          <w:numId w:val="9"/>
        </w:numPr>
        <w:rPr>
          <w:rFonts w:ascii="Arial" w:hAnsi="Arial" w:cs="Arial"/>
          <w:b/>
          <w:sz w:val="20"/>
          <w:szCs w:val="20"/>
          <w:rPrChange w:id="141" w:author="SAUSSET MAXIME ASC NIV 1 OT" w:date="2025-10-03T10:07:00Z">
            <w:rPr>
              <w:rFonts w:ascii="Arial" w:hAnsi="Arial" w:cs="Arial"/>
              <w:b/>
              <w:color w:val="FF0000"/>
              <w:sz w:val="20"/>
              <w:szCs w:val="20"/>
            </w:rPr>
          </w:rPrChange>
        </w:rPr>
      </w:pPr>
      <w:r w:rsidRPr="00541835">
        <w:rPr>
          <w:rFonts w:ascii="Arial" w:hAnsi="Arial" w:cs="Arial"/>
          <w:b/>
          <w:sz w:val="20"/>
          <w:szCs w:val="20"/>
          <w:u w:val="single"/>
          <w:rPrChange w:id="142" w:author="SAUSSET MAXIME ASC NIV 1 OT" w:date="2025-10-03T10:07:00Z">
            <w:rPr>
              <w:rFonts w:ascii="Arial" w:hAnsi="Arial" w:cs="Arial"/>
              <w:b/>
              <w:color w:val="FF0000"/>
              <w:sz w:val="20"/>
              <w:szCs w:val="20"/>
              <w:u w:val="single"/>
            </w:rPr>
          </w:rPrChange>
        </w:rPr>
        <w:t>Mode de transmission des demandes de paiement sur factures</w:t>
      </w:r>
      <w:r w:rsidRPr="00541835">
        <w:rPr>
          <w:rFonts w:ascii="Arial" w:hAnsi="Arial" w:cs="Arial"/>
          <w:b/>
          <w:sz w:val="20"/>
          <w:szCs w:val="20"/>
          <w:rPrChange w:id="143" w:author="SAUSSET MAXIME ASC NIV 1 OT" w:date="2025-10-03T10:07:00Z">
            <w:rPr>
              <w:rFonts w:ascii="Arial" w:hAnsi="Arial" w:cs="Arial"/>
              <w:b/>
              <w:color w:val="FF0000"/>
              <w:sz w:val="20"/>
              <w:szCs w:val="20"/>
            </w:rPr>
          </w:rPrChange>
        </w:rPr>
        <w:t> :</w:t>
      </w:r>
    </w:p>
    <w:p w14:paraId="6DE21C02" w14:textId="1FE5922F" w:rsidR="00E036BC" w:rsidRPr="008219CF" w:rsidRDefault="00E036BC" w:rsidP="00C6278A">
      <w:pPr>
        <w:ind w:left="357"/>
        <w:rPr>
          <w:rFonts w:ascii="Arial" w:hAnsi="Arial" w:cs="Arial"/>
          <w:sz w:val="20"/>
          <w:szCs w:val="20"/>
        </w:rPr>
      </w:pPr>
      <w:r w:rsidRPr="008219CF">
        <w:rPr>
          <w:rFonts w:ascii="Arial" w:hAnsi="Arial" w:cs="Arial"/>
          <w:sz w:val="20"/>
          <w:szCs w:val="20"/>
        </w:rPr>
        <w:t>En application de l’article 3 de l’ordonnance N° 2014-467 du 26 juin 2014 et du décret N° 2016-1478 du 2 novembre 2016, les sociétés ayant contracté des contrats avec l’Etat sont tenues depuis le 01/01/2017 de transmettre leurs factures sous forme dématérialisée.</w:t>
      </w:r>
    </w:p>
    <w:p w14:paraId="7CE6893A" w14:textId="77777777" w:rsidR="00E036BC" w:rsidRPr="008219CF" w:rsidRDefault="00E036BC" w:rsidP="00C6278A">
      <w:pPr>
        <w:spacing w:after="0"/>
        <w:ind w:left="357"/>
        <w:rPr>
          <w:rFonts w:ascii="Arial" w:hAnsi="Arial" w:cs="Arial"/>
          <w:sz w:val="20"/>
          <w:szCs w:val="20"/>
        </w:rPr>
      </w:pPr>
      <w:r w:rsidRPr="008219CF">
        <w:rPr>
          <w:rFonts w:ascii="Arial" w:hAnsi="Arial" w:cs="Arial"/>
          <w:sz w:val="20"/>
          <w:szCs w:val="20"/>
        </w:rPr>
        <w:t>Le titulaire adresse ses factures de façon dématérialisée en utilisant le portail sécurisé CHORUS PRO à l’adresse suivante :</w:t>
      </w:r>
    </w:p>
    <w:p w14:paraId="332B7E71" w14:textId="549DCD5C" w:rsidR="00E036BC" w:rsidRPr="008219CF" w:rsidRDefault="00834353" w:rsidP="00E036BC">
      <w:pPr>
        <w:ind w:left="2831" w:firstLine="709"/>
        <w:rPr>
          <w:rFonts w:ascii="Arial" w:hAnsi="Arial" w:cs="Arial"/>
          <w:color w:val="0070C0"/>
          <w:sz w:val="20"/>
          <w:szCs w:val="20"/>
        </w:rPr>
      </w:pPr>
      <w:hyperlink r:id="rId17" w:history="1">
        <w:r w:rsidR="00E036BC" w:rsidRPr="008219CF">
          <w:rPr>
            <w:rStyle w:val="Lienhypertexte"/>
            <w:rFonts w:ascii="Arial" w:hAnsi="Arial" w:cs="Arial"/>
            <w:sz w:val="20"/>
            <w:szCs w:val="20"/>
          </w:rPr>
          <w:t>https://chorus-pro.gouv.fr</w:t>
        </w:r>
      </w:hyperlink>
    </w:p>
    <w:p w14:paraId="297B2DEB" w14:textId="77777777" w:rsidR="00E036BC" w:rsidRPr="008219CF" w:rsidRDefault="00E036BC" w:rsidP="00C6278A">
      <w:pPr>
        <w:ind w:left="284"/>
        <w:rPr>
          <w:rFonts w:ascii="Arial" w:hAnsi="Arial" w:cs="Arial"/>
          <w:b/>
          <w:sz w:val="20"/>
          <w:szCs w:val="20"/>
        </w:rPr>
      </w:pPr>
      <w:r w:rsidRPr="008219CF">
        <w:rPr>
          <w:rFonts w:ascii="Arial" w:hAnsi="Arial" w:cs="Arial"/>
          <w:sz w:val="20"/>
          <w:szCs w:val="20"/>
        </w:rPr>
        <w:t xml:space="preserve">Ce portail permet d’intégrer automatiquement les factures destinées aux services de l’Etat et de suivre l’état d’avancement de leur traitement. Le N° de SIRET des services de l’Etat est le : </w:t>
      </w:r>
      <w:r w:rsidRPr="008219CF">
        <w:rPr>
          <w:rFonts w:ascii="Arial" w:hAnsi="Arial" w:cs="Arial"/>
          <w:sz w:val="20"/>
          <w:szCs w:val="20"/>
          <w:u w:val="single"/>
        </w:rPr>
        <w:t>11000201100044</w:t>
      </w:r>
    </w:p>
    <w:p w14:paraId="759D6111" w14:textId="77777777" w:rsidR="00E036BC" w:rsidRPr="008219CF" w:rsidRDefault="00E036BC" w:rsidP="00C6278A">
      <w:pPr>
        <w:ind w:left="284"/>
        <w:rPr>
          <w:rFonts w:ascii="Arial" w:hAnsi="Arial" w:cs="Arial"/>
          <w:sz w:val="20"/>
          <w:szCs w:val="20"/>
        </w:rPr>
      </w:pPr>
      <w:r w:rsidRPr="008219CF">
        <w:rPr>
          <w:rFonts w:ascii="Arial" w:hAnsi="Arial" w:cs="Arial"/>
          <w:sz w:val="20"/>
          <w:szCs w:val="20"/>
        </w:rPr>
        <w:lastRenderedPageBreak/>
        <w:t>Pour déposer ses factures sur le portail, le titulaire doit fournir toutes les mentions légales ainsi que les informations suivantes :</w:t>
      </w:r>
    </w:p>
    <w:p w14:paraId="31A1BB11" w14:textId="77777777" w:rsidR="00E036BC" w:rsidRPr="008219CF" w:rsidRDefault="00E036BC" w:rsidP="00C6278A">
      <w:pPr>
        <w:keepNext w:val="0"/>
        <w:numPr>
          <w:ilvl w:val="0"/>
          <w:numId w:val="16"/>
        </w:numPr>
        <w:tabs>
          <w:tab w:val="clear" w:pos="0"/>
          <w:tab w:val="num" w:pos="1429"/>
        </w:tabs>
        <w:suppressAutoHyphens/>
        <w:spacing w:after="60"/>
        <w:ind w:left="1004"/>
        <w:rPr>
          <w:rFonts w:ascii="Arial" w:hAnsi="Arial" w:cs="Arial"/>
          <w:b/>
          <w:sz w:val="20"/>
          <w:szCs w:val="20"/>
        </w:rPr>
      </w:pPr>
      <w:r w:rsidRPr="008219CF">
        <w:rPr>
          <w:rFonts w:ascii="Arial" w:hAnsi="Arial" w:cs="Arial"/>
          <w:sz w:val="20"/>
          <w:szCs w:val="20"/>
        </w:rPr>
        <w:t xml:space="preserve">La référence de l’Engagement Juridique (n° d’EJ) : </w:t>
      </w:r>
      <w:r w:rsidRPr="008219CF">
        <w:rPr>
          <w:rFonts w:ascii="Arial" w:hAnsi="Arial" w:cs="Arial"/>
          <w:b/>
          <w:sz w:val="20"/>
          <w:szCs w:val="20"/>
        </w:rPr>
        <w:t>information obligatoire portée sur le marché</w:t>
      </w:r>
    </w:p>
    <w:p w14:paraId="2492589D" w14:textId="39F8EDBA" w:rsidR="00E036BC" w:rsidRPr="008219CF" w:rsidRDefault="00E036BC" w:rsidP="00C6278A">
      <w:pPr>
        <w:keepNext w:val="0"/>
        <w:numPr>
          <w:ilvl w:val="0"/>
          <w:numId w:val="16"/>
        </w:numPr>
        <w:tabs>
          <w:tab w:val="clear" w:pos="0"/>
          <w:tab w:val="num" w:pos="1429"/>
        </w:tabs>
        <w:suppressAutoHyphens/>
        <w:spacing w:after="60"/>
        <w:ind w:left="1004"/>
        <w:rPr>
          <w:rFonts w:ascii="Arial" w:hAnsi="Arial" w:cs="Arial"/>
          <w:sz w:val="20"/>
          <w:szCs w:val="20"/>
        </w:rPr>
      </w:pPr>
      <w:r w:rsidRPr="008219CF">
        <w:rPr>
          <w:rFonts w:ascii="Arial" w:hAnsi="Arial" w:cs="Arial"/>
          <w:sz w:val="20"/>
          <w:szCs w:val="20"/>
        </w:rPr>
        <w:t xml:space="preserve">Le code </w:t>
      </w:r>
      <w:r w:rsidR="0034205D">
        <w:rPr>
          <w:rFonts w:ascii="Arial" w:hAnsi="Arial" w:cs="Arial"/>
          <w:sz w:val="20"/>
          <w:szCs w:val="20"/>
        </w:rPr>
        <w:t>du Service Exécutant (SE) du SID Méditerranée</w:t>
      </w:r>
      <w:r w:rsidRPr="008219CF">
        <w:rPr>
          <w:rFonts w:ascii="Arial" w:hAnsi="Arial" w:cs="Arial"/>
          <w:sz w:val="20"/>
          <w:szCs w:val="20"/>
        </w:rPr>
        <w:t xml:space="preserve">, code SE : </w:t>
      </w:r>
      <w:r w:rsidRPr="008219CF">
        <w:rPr>
          <w:rFonts w:ascii="Arial" w:hAnsi="Arial" w:cs="Arial"/>
          <w:b/>
          <w:sz w:val="20"/>
          <w:szCs w:val="20"/>
          <w:u w:val="single"/>
        </w:rPr>
        <w:t>D1076EY083</w:t>
      </w:r>
      <w:r w:rsidRPr="008219CF">
        <w:rPr>
          <w:rFonts w:ascii="Arial" w:hAnsi="Arial" w:cs="Arial"/>
          <w:sz w:val="20"/>
          <w:szCs w:val="20"/>
        </w:rPr>
        <w:t>,</w:t>
      </w:r>
    </w:p>
    <w:p w14:paraId="1D5E45EB" w14:textId="77777777" w:rsidR="00E036BC" w:rsidRPr="008219CF" w:rsidRDefault="00E036BC" w:rsidP="00C6278A">
      <w:pPr>
        <w:keepNext w:val="0"/>
        <w:numPr>
          <w:ilvl w:val="0"/>
          <w:numId w:val="16"/>
        </w:numPr>
        <w:tabs>
          <w:tab w:val="clear" w:pos="0"/>
          <w:tab w:val="num" w:pos="1429"/>
        </w:tabs>
        <w:suppressAutoHyphens/>
        <w:spacing w:after="60"/>
        <w:ind w:left="1004"/>
        <w:rPr>
          <w:rFonts w:ascii="Arial" w:hAnsi="Arial" w:cs="Arial"/>
          <w:sz w:val="20"/>
          <w:szCs w:val="20"/>
        </w:rPr>
      </w:pPr>
      <w:r w:rsidRPr="008219CF">
        <w:rPr>
          <w:rFonts w:ascii="Arial" w:hAnsi="Arial" w:cs="Arial"/>
          <w:sz w:val="20"/>
          <w:szCs w:val="20"/>
        </w:rPr>
        <w:t>Le numéro du SIRET,</w:t>
      </w:r>
    </w:p>
    <w:p w14:paraId="44AD1BC4" w14:textId="77777777" w:rsidR="00E036BC" w:rsidRPr="008219CF" w:rsidRDefault="00E036BC" w:rsidP="00C6278A">
      <w:pPr>
        <w:keepNext w:val="0"/>
        <w:numPr>
          <w:ilvl w:val="0"/>
          <w:numId w:val="16"/>
        </w:numPr>
        <w:tabs>
          <w:tab w:val="clear" w:pos="0"/>
          <w:tab w:val="num" w:pos="1429"/>
        </w:tabs>
        <w:suppressAutoHyphens/>
        <w:spacing w:after="60"/>
        <w:ind w:left="1004"/>
        <w:rPr>
          <w:rFonts w:ascii="Arial" w:hAnsi="Arial" w:cs="Arial"/>
          <w:sz w:val="20"/>
          <w:szCs w:val="20"/>
        </w:rPr>
      </w:pPr>
      <w:r w:rsidRPr="008219CF">
        <w:rPr>
          <w:rFonts w:ascii="Arial" w:hAnsi="Arial" w:cs="Arial"/>
          <w:sz w:val="20"/>
          <w:szCs w:val="20"/>
        </w:rPr>
        <w:t>Le numéro du marché,</w:t>
      </w:r>
    </w:p>
    <w:p w14:paraId="400F0E69" w14:textId="77777777" w:rsidR="00E036BC" w:rsidRPr="008219CF" w:rsidRDefault="00E036BC" w:rsidP="00C6278A">
      <w:pPr>
        <w:keepNext w:val="0"/>
        <w:numPr>
          <w:ilvl w:val="0"/>
          <w:numId w:val="16"/>
        </w:numPr>
        <w:tabs>
          <w:tab w:val="clear" w:pos="0"/>
          <w:tab w:val="num" w:pos="1429"/>
        </w:tabs>
        <w:suppressAutoHyphens/>
        <w:spacing w:after="240"/>
        <w:ind w:left="1003" w:hanging="357"/>
        <w:rPr>
          <w:rFonts w:ascii="Arial" w:hAnsi="Arial" w:cs="Arial"/>
          <w:sz w:val="20"/>
          <w:szCs w:val="20"/>
        </w:rPr>
      </w:pPr>
      <w:r w:rsidRPr="008219CF">
        <w:rPr>
          <w:rFonts w:ascii="Arial" w:hAnsi="Arial" w:cs="Arial"/>
          <w:sz w:val="20"/>
          <w:szCs w:val="20"/>
        </w:rPr>
        <w:t>Le numéro de la facture qui ne doit pas dépasser 16 caractères.</w:t>
      </w:r>
    </w:p>
    <w:p w14:paraId="0F282538" w14:textId="4EB06300" w:rsidR="00E036BC" w:rsidRPr="008219CF" w:rsidRDefault="00E036BC" w:rsidP="00C6278A">
      <w:pPr>
        <w:ind w:left="284"/>
        <w:rPr>
          <w:rFonts w:ascii="Arial" w:hAnsi="Arial" w:cs="Arial"/>
          <w:sz w:val="20"/>
          <w:szCs w:val="20"/>
        </w:rPr>
      </w:pPr>
      <w:r w:rsidRPr="008219CF">
        <w:rPr>
          <w:rFonts w:ascii="Arial" w:hAnsi="Arial" w:cs="Arial"/>
          <w:sz w:val="20"/>
          <w:szCs w:val="20"/>
        </w:rPr>
        <w:t>Ces éléments sont indispensables pour l’acheminement et le traitement des factures par le service en charge de leur paiement. A défaut, les factures seront rejetées pour information insuffisante pour relier la facture à un acte d'ac</w:t>
      </w:r>
      <w:r w:rsidR="0034205D">
        <w:rPr>
          <w:rFonts w:ascii="Arial" w:hAnsi="Arial" w:cs="Arial"/>
          <w:sz w:val="20"/>
          <w:szCs w:val="20"/>
        </w:rPr>
        <w:t>hat du SID MEDI</w:t>
      </w:r>
      <w:r w:rsidRPr="008219CF">
        <w:rPr>
          <w:rFonts w:ascii="Arial" w:hAnsi="Arial" w:cs="Arial"/>
          <w:sz w:val="20"/>
          <w:szCs w:val="20"/>
        </w:rPr>
        <w:t>.</w:t>
      </w:r>
    </w:p>
    <w:p w14:paraId="4698BDAD" w14:textId="20179CD0" w:rsidR="004906A4" w:rsidRPr="008219CF" w:rsidRDefault="004906A4" w:rsidP="004906A4">
      <w:pPr>
        <w:keepNext w:val="0"/>
        <w:spacing w:after="0"/>
        <w:ind w:left="284"/>
        <w:rPr>
          <w:rFonts w:ascii="Arial" w:hAnsi="Arial" w:cs="Arial"/>
          <w:color w:val="0000FF"/>
          <w:sz w:val="20"/>
          <w:szCs w:val="20"/>
          <w:u w:val="single"/>
        </w:rPr>
      </w:pPr>
      <w:r w:rsidRPr="008219CF">
        <w:rPr>
          <w:rFonts w:ascii="Arial" w:hAnsi="Arial" w:cs="Arial"/>
          <w:sz w:val="20"/>
          <w:szCs w:val="20"/>
        </w:rPr>
        <w:t xml:space="preserve">Toutes les informations utiles aux modalités d’utilisation du portail et de transmission des factures sont accessibles sur : </w:t>
      </w:r>
      <w:hyperlink r:id="rId18" w:history="1">
        <w:r w:rsidRPr="008219CF">
          <w:rPr>
            <w:rStyle w:val="Lienhypertexte"/>
            <w:rFonts w:ascii="Arial" w:hAnsi="Arial" w:cs="Arial"/>
            <w:sz w:val="20"/>
            <w:szCs w:val="20"/>
          </w:rPr>
          <w:t>https://communaute.chorus-pro.gouv.fr/emetteur-de-factures-electroniques/</w:t>
        </w:r>
      </w:hyperlink>
    </w:p>
    <w:p w14:paraId="6CB16100" w14:textId="77777777" w:rsidR="004906A4" w:rsidRPr="008219CF" w:rsidRDefault="004906A4" w:rsidP="004906A4">
      <w:pPr>
        <w:keepNext w:val="0"/>
        <w:spacing w:before="60" w:after="0"/>
        <w:ind w:left="284"/>
        <w:rPr>
          <w:rFonts w:ascii="Arial" w:hAnsi="Arial" w:cs="Arial"/>
          <w:sz w:val="20"/>
          <w:szCs w:val="20"/>
        </w:rPr>
      </w:pPr>
      <w:r w:rsidRPr="008219CF">
        <w:rPr>
          <w:rFonts w:ascii="Arial" w:hAnsi="Arial" w:cs="Arial"/>
          <w:sz w:val="20"/>
          <w:szCs w:val="20"/>
        </w:rPr>
        <w:t>En cas de besoin d’une assistance sur la plateforme, trois possibilités sont offertes :</w:t>
      </w:r>
    </w:p>
    <w:p w14:paraId="6BE31DF4" w14:textId="77777777" w:rsidR="004906A4" w:rsidRPr="008219CF" w:rsidRDefault="004906A4" w:rsidP="004906A4">
      <w:pPr>
        <w:keepNext w:val="0"/>
        <w:suppressAutoHyphens/>
        <w:spacing w:after="200" w:line="276" w:lineRule="auto"/>
        <w:ind w:left="284"/>
        <w:contextualSpacing/>
        <w:rPr>
          <w:rFonts w:ascii="Arial" w:hAnsi="Arial" w:cs="Arial"/>
          <w:iCs/>
          <w:sz w:val="20"/>
          <w:szCs w:val="20"/>
        </w:rPr>
      </w:pPr>
      <w:r w:rsidRPr="008219CF">
        <w:rPr>
          <w:rFonts w:ascii="Arial" w:hAnsi="Arial" w:cs="Arial"/>
          <w:sz w:val="20"/>
          <w:szCs w:val="20"/>
        </w:rPr>
        <w:t xml:space="preserve">- </w:t>
      </w:r>
      <w:r w:rsidRPr="008219CF">
        <w:rPr>
          <w:rFonts w:ascii="Arial" w:hAnsi="Arial" w:cs="Arial"/>
          <w:b/>
          <w:bCs/>
          <w:iCs/>
          <w:sz w:val="20"/>
          <w:szCs w:val="20"/>
        </w:rPr>
        <w:t>Utiliser l’assistante virtuelle « </w:t>
      </w:r>
      <w:proofErr w:type="spellStart"/>
      <w:r w:rsidRPr="008219CF">
        <w:rPr>
          <w:rFonts w:ascii="Arial" w:hAnsi="Arial" w:cs="Arial"/>
          <w:b/>
          <w:bCs/>
          <w:iCs/>
          <w:sz w:val="20"/>
          <w:szCs w:val="20"/>
        </w:rPr>
        <w:t>ClaudIA</w:t>
      </w:r>
      <w:proofErr w:type="spellEnd"/>
      <w:r w:rsidRPr="008219CF">
        <w:rPr>
          <w:rFonts w:ascii="Arial" w:hAnsi="Arial" w:cs="Arial"/>
          <w:b/>
          <w:bCs/>
          <w:iCs/>
          <w:sz w:val="20"/>
          <w:szCs w:val="20"/>
        </w:rPr>
        <w:t> »</w:t>
      </w:r>
      <w:r w:rsidRPr="008219CF">
        <w:rPr>
          <w:rFonts w:ascii="Arial" w:hAnsi="Arial" w:cs="Arial"/>
          <w:iCs/>
          <w:sz w:val="20"/>
          <w:szCs w:val="20"/>
        </w:rPr>
        <w:t xml:space="preserve"> disponible sur l’accueil du portail Chorus </w:t>
      </w:r>
      <w:proofErr w:type="gramStart"/>
      <w:r w:rsidRPr="008219CF">
        <w:rPr>
          <w:rFonts w:ascii="Arial" w:hAnsi="Arial" w:cs="Arial"/>
          <w:iCs/>
          <w:sz w:val="20"/>
          <w:szCs w:val="20"/>
        </w:rPr>
        <w:t>Pro  (</w:t>
      </w:r>
      <w:proofErr w:type="gramEnd"/>
      <w:r w:rsidRPr="008219CF">
        <w:rPr>
          <w:rFonts w:ascii="Arial" w:hAnsi="Arial" w:cs="Arial"/>
          <w:iCs/>
          <w:sz w:val="20"/>
          <w:szCs w:val="20"/>
        </w:rPr>
        <w:t>bouton « Besoin d’aide ? Posez une question »).</w:t>
      </w:r>
    </w:p>
    <w:p w14:paraId="03011BA5" w14:textId="77777777" w:rsidR="004906A4" w:rsidRPr="008219CF" w:rsidRDefault="004906A4" w:rsidP="004906A4">
      <w:pPr>
        <w:spacing w:after="200" w:line="276" w:lineRule="auto"/>
        <w:ind w:left="284"/>
        <w:contextualSpacing/>
        <w:rPr>
          <w:rFonts w:ascii="Arial" w:hAnsi="Arial" w:cs="Arial"/>
          <w:iCs/>
          <w:sz w:val="20"/>
          <w:szCs w:val="20"/>
        </w:rPr>
      </w:pPr>
      <w:r w:rsidRPr="008219CF">
        <w:rPr>
          <w:rFonts w:ascii="Arial" w:eastAsia="Calibri" w:hAnsi="Arial" w:cs="Arial"/>
          <w:iCs/>
          <w:sz w:val="20"/>
          <w:szCs w:val="20"/>
          <w:lang w:eastAsia="en-US"/>
        </w:rPr>
        <w:t xml:space="preserve">- </w:t>
      </w:r>
      <w:r w:rsidRPr="008219CF">
        <w:rPr>
          <w:rFonts w:ascii="Arial" w:hAnsi="Arial" w:cs="Arial"/>
          <w:b/>
          <w:bCs/>
          <w:iCs/>
          <w:sz w:val="20"/>
          <w:szCs w:val="20"/>
        </w:rPr>
        <w:t xml:space="preserve">Le </w:t>
      </w:r>
      <w:proofErr w:type="spellStart"/>
      <w:r w:rsidRPr="008219CF">
        <w:rPr>
          <w:rFonts w:ascii="Arial" w:hAnsi="Arial" w:cs="Arial"/>
          <w:b/>
          <w:bCs/>
          <w:iCs/>
          <w:sz w:val="20"/>
          <w:szCs w:val="20"/>
        </w:rPr>
        <w:t>Livechat</w:t>
      </w:r>
      <w:proofErr w:type="spellEnd"/>
      <w:r w:rsidRPr="008219CF">
        <w:rPr>
          <w:rFonts w:ascii="Arial" w:hAnsi="Arial" w:cs="Arial"/>
          <w:iCs/>
          <w:sz w:val="20"/>
          <w:szCs w:val="20"/>
        </w:rPr>
        <w:t xml:space="preserve"> permet de communiquer directement avec un technicien en passant par </w:t>
      </w:r>
      <w:proofErr w:type="spellStart"/>
      <w:r w:rsidRPr="008219CF">
        <w:rPr>
          <w:rFonts w:ascii="Arial" w:hAnsi="Arial" w:cs="Arial"/>
          <w:iCs/>
          <w:sz w:val="20"/>
          <w:szCs w:val="20"/>
        </w:rPr>
        <w:t>ClaudIA</w:t>
      </w:r>
      <w:proofErr w:type="spellEnd"/>
      <w:r w:rsidRPr="008219CF">
        <w:rPr>
          <w:rFonts w:ascii="Arial" w:hAnsi="Arial" w:cs="Arial"/>
          <w:iCs/>
          <w:sz w:val="20"/>
          <w:szCs w:val="20"/>
        </w:rPr>
        <w:t xml:space="preserve"> disponible sur l’accueil du portail Chorus </w:t>
      </w:r>
      <w:proofErr w:type="gramStart"/>
      <w:r w:rsidRPr="008219CF">
        <w:rPr>
          <w:rFonts w:ascii="Arial" w:hAnsi="Arial" w:cs="Arial"/>
          <w:iCs/>
          <w:sz w:val="20"/>
          <w:szCs w:val="20"/>
        </w:rPr>
        <w:t>Pro  (</w:t>
      </w:r>
      <w:proofErr w:type="gramEnd"/>
      <w:r w:rsidRPr="008219CF">
        <w:rPr>
          <w:rFonts w:ascii="Arial" w:hAnsi="Arial" w:cs="Arial"/>
          <w:iCs/>
          <w:sz w:val="20"/>
          <w:szCs w:val="20"/>
        </w:rPr>
        <w:t>bouton « Besoin d’aide ? Posez une question ») et en lui demandant une mise en relation avec un conseiller. (Disponible de 8h30 à 18h30 les jours ouvrés)</w:t>
      </w:r>
    </w:p>
    <w:p w14:paraId="5C8E421C" w14:textId="77777777" w:rsidR="004906A4" w:rsidRPr="008219CF" w:rsidRDefault="004906A4" w:rsidP="004906A4">
      <w:pPr>
        <w:spacing w:after="0"/>
        <w:ind w:left="284"/>
        <w:contextualSpacing/>
        <w:rPr>
          <w:rFonts w:ascii="Arial" w:hAnsi="Arial" w:cs="Arial"/>
          <w:iCs/>
          <w:sz w:val="20"/>
          <w:szCs w:val="20"/>
        </w:rPr>
      </w:pPr>
      <w:r w:rsidRPr="008219CF">
        <w:rPr>
          <w:rFonts w:ascii="Arial" w:hAnsi="Arial" w:cs="Arial"/>
          <w:iCs/>
          <w:sz w:val="20"/>
          <w:szCs w:val="20"/>
        </w:rPr>
        <w:t xml:space="preserve">- </w:t>
      </w:r>
      <w:r w:rsidRPr="008219CF">
        <w:rPr>
          <w:rFonts w:ascii="Arial" w:hAnsi="Arial" w:cs="Arial"/>
          <w:b/>
          <w:bCs/>
          <w:iCs/>
          <w:sz w:val="20"/>
          <w:szCs w:val="20"/>
        </w:rPr>
        <w:t>Saisir une sollicitation</w:t>
      </w:r>
      <w:r w:rsidRPr="008219CF">
        <w:rPr>
          <w:rFonts w:ascii="Arial" w:hAnsi="Arial" w:cs="Arial"/>
          <w:iCs/>
          <w:sz w:val="20"/>
          <w:szCs w:val="20"/>
        </w:rPr>
        <w:t> :</w:t>
      </w:r>
    </w:p>
    <w:p w14:paraId="588B1CB7" w14:textId="77777777" w:rsidR="004906A4" w:rsidRPr="008219CF" w:rsidRDefault="004906A4" w:rsidP="004906A4">
      <w:pPr>
        <w:pStyle w:val="NormalWeb"/>
        <w:shd w:val="clear" w:color="auto" w:fill="FFFFFF"/>
        <w:spacing w:after="0"/>
        <w:ind w:left="709"/>
        <w:jc w:val="both"/>
        <w:rPr>
          <w:rFonts w:ascii="Arial" w:hAnsi="Arial" w:cs="Arial"/>
          <w:iCs/>
          <w:sz w:val="20"/>
          <w:szCs w:val="20"/>
        </w:rPr>
      </w:pPr>
      <w:r w:rsidRPr="008219CF">
        <w:rPr>
          <w:rFonts w:ascii="Arial" w:hAnsi="Arial" w:cs="Arial"/>
          <w:iCs/>
          <w:sz w:val="20"/>
          <w:szCs w:val="20"/>
        </w:rPr>
        <w:t>- En mode connecté : Saisir une sollicitation (via l’espace « Sollicitations émises ») si vous êtes identifiés sur le portail Chorus Pro ;</w:t>
      </w:r>
    </w:p>
    <w:p w14:paraId="6BD98294" w14:textId="4E5FF558" w:rsidR="004906A4" w:rsidRPr="008219CF" w:rsidRDefault="004906A4" w:rsidP="004906A4">
      <w:pPr>
        <w:pStyle w:val="NormalWeb"/>
        <w:shd w:val="clear" w:color="auto" w:fill="FFFFFF"/>
        <w:ind w:left="709"/>
        <w:jc w:val="both"/>
        <w:rPr>
          <w:rFonts w:ascii="Arial" w:hAnsi="Arial" w:cs="Arial"/>
          <w:iCs/>
          <w:sz w:val="20"/>
          <w:szCs w:val="20"/>
        </w:rPr>
      </w:pPr>
      <w:r w:rsidRPr="008219CF">
        <w:rPr>
          <w:rFonts w:ascii="Arial" w:hAnsi="Arial" w:cs="Arial"/>
          <w:iCs/>
          <w:sz w:val="20"/>
          <w:szCs w:val="20"/>
        </w:rPr>
        <w:t>-</w:t>
      </w:r>
      <w:r w:rsidR="004F1FBA">
        <w:rPr>
          <w:rFonts w:ascii="Arial" w:hAnsi="Arial" w:cs="Arial"/>
          <w:iCs/>
          <w:sz w:val="20"/>
          <w:szCs w:val="20"/>
        </w:rPr>
        <w:t xml:space="preserve"> </w:t>
      </w:r>
      <w:r w:rsidRPr="008219CF">
        <w:rPr>
          <w:rFonts w:ascii="Arial" w:hAnsi="Arial" w:cs="Arial"/>
          <w:iCs/>
          <w:sz w:val="20"/>
          <w:szCs w:val="20"/>
        </w:rPr>
        <w:t>En mode déconnecté : cliquez sur « Nous contacter » en bas de page d’accueil du portail Chorus Pro ».</w:t>
      </w:r>
    </w:p>
    <w:p w14:paraId="1DF373A0" w14:textId="1FD56E44" w:rsidR="006F2175" w:rsidRPr="008219CF" w:rsidRDefault="00321804" w:rsidP="00321804">
      <w:pPr>
        <w:keepNext w:val="0"/>
        <w:widowControl w:val="0"/>
        <w:numPr>
          <w:ilvl w:val="0"/>
          <w:numId w:val="9"/>
        </w:numPr>
        <w:rPr>
          <w:rFonts w:ascii="Arial" w:hAnsi="Arial" w:cs="Arial"/>
          <w:color w:val="000000"/>
          <w:sz w:val="20"/>
          <w:szCs w:val="20"/>
        </w:rPr>
      </w:pPr>
      <w:r w:rsidRPr="008219CF">
        <w:rPr>
          <w:rFonts w:ascii="Arial" w:hAnsi="Arial" w:cs="Arial"/>
          <w:color w:val="000000"/>
          <w:sz w:val="20"/>
          <w:szCs w:val="20"/>
        </w:rPr>
        <w:t xml:space="preserve"> </w:t>
      </w:r>
      <w:r w:rsidR="006F2175" w:rsidRPr="008219CF">
        <w:rPr>
          <w:rFonts w:ascii="Arial" w:hAnsi="Arial" w:cs="Arial"/>
          <w:color w:val="000000"/>
          <w:sz w:val="20"/>
          <w:szCs w:val="20"/>
        </w:rPr>
        <w:t xml:space="preserve">Le défaut de paiement dans le délai de </w:t>
      </w:r>
      <w:r w:rsidR="00B41069" w:rsidRPr="008219CF">
        <w:rPr>
          <w:rFonts w:ascii="Arial" w:hAnsi="Arial" w:cs="Arial"/>
          <w:color w:val="000000"/>
          <w:sz w:val="20"/>
          <w:szCs w:val="20"/>
        </w:rPr>
        <w:t>30</w:t>
      </w:r>
      <w:r w:rsidR="006F2175" w:rsidRPr="008219CF">
        <w:rPr>
          <w:rFonts w:ascii="Arial" w:hAnsi="Arial" w:cs="Arial"/>
          <w:color w:val="000000"/>
          <w:sz w:val="20"/>
          <w:szCs w:val="20"/>
        </w:rPr>
        <w:t xml:space="preserve"> jours à compter de la date de réception de la facture</w:t>
      </w:r>
      <w:r w:rsidR="00A12C00" w:rsidRPr="008219CF">
        <w:rPr>
          <w:rFonts w:ascii="Arial" w:hAnsi="Arial" w:cs="Arial"/>
          <w:color w:val="000000"/>
          <w:sz w:val="20"/>
          <w:szCs w:val="20"/>
        </w:rPr>
        <w:t xml:space="preserve"> ou du projet de décompte</w:t>
      </w:r>
      <w:r w:rsidR="006F2175" w:rsidRPr="008219CF">
        <w:rPr>
          <w:rFonts w:ascii="Arial" w:hAnsi="Arial" w:cs="Arial"/>
          <w:color w:val="000000"/>
          <w:sz w:val="20"/>
          <w:szCs w:val="20"/>
        </w:rPr>
        <w:t xml:space="preserve"> par l’administration fait courir de plein droit, et sans autre formalité, des intérêts moratoires au bénéfice du titulaire du marché ou du </w:t>
      </w:r>
      <w:r w:rsidR="005A6A16" w:rsidRPr="008219CF">
        <w:rPr>
          <w:rFonts w:ascii="Arial" w:hAnsi="Arial" w:cs="Arial"/>
          <w:color w:val="000000"/>
          <w:sz w:val="20"/>
          <w:szCs w:val="20"/>
        </w:rPr>
        <w:t>sous-traitant</w:t>
      </w:r>
      <w:r w:rsidR="006F2175" w:rsidRPr="008219CF">
        <w:rPr>
          <w:rFonts w:ascii="Arial" w:hAnsi="Arial" w:cs="Arial"/>
          <w:color w:val="000000"/>
          <w:sz w:val="20"/>
          <w:szCs w:val="20"/>
        </w:rPr>
        <w:t xml:space="preserve"> payé directement.</w:t>
      </w:r>
    </w:p>
    <w:p w14:paraId="1FA77ABF" w14:textId="77777777" w:rsidR="006F2175" w:rsidRPr="008219CF" w:rsidRDefault="006F2175" w:rsidP="00A12C00">
      <w:pPr>
        <w:pStyle w:val="Titre3"/>
        <w:keepNext w:val="0"/>
        <w:widowControl w:val="0"/>
        <w:rPr>
          <w:rFonts w:ascii="Arial" w:hAnsi="Arial" w:cs="Arial"/>
          <w:sz w:val="20"/>
          <w:szCs w:val="20"/>
        </w:rPr>
      </w:pPr>
      <w:r w:rsidRPr="008219CF">
        <w:rPr>
          <w:rFonts w:ascii="Arial" w:hAnsi="Arial" w:cs="Arial"/>
          <w:sz w:val="20"/>
          <w:szCs w:val="20"/>
        </w:rPr>
        <w:t>Implantation des ouvrages</w:t>
      </w:r>
    </w:p>
    <w:p w14:paraId="771CBF02" w14:textId="0635AC89" w:rsidR="006F2175" w:rsidRPr="008219CF" w:rsidRDefault="006F2175" w:rsidP="00A12C00">
      <w:pPr>
        <w:keepNext w:val="0"/>
        <w:widowControl w:val="0"/>
        <w:rPr>
          <w:rFonts w:ascii="Arial" w:hAnsi="Arial" w:cs="Arial"/>
          <w:sz w:val="20"/>
          <w:szCs w:val="20"/>
        </w:rPr>
      </w:pPr>
      <w:r w:rsidRPr="008219CF">
        <w:rPr>
          <w:rFonts w:ascii="Arial" w:hAnsi="Arial" w:cs="Arial"/>
          <w:sz w:val="20"/>
          <w:szCs w:val="20"/>
        </w:rPr>
        <w:t>Dans le cas où le représentant du maître d’</w:t>
      </w:r>
      <w:r w:rsidR="005A6A16" w:rsidRPr="008219CF">
        <w:rPr>
          <w:rFonts w:ascii="Arial" w:hAnsi="Arial" w:cs="Arial"/>
          <w:sz w:val="20"/>
          <w:szCs w:val="20"/>
        </w:rPr>
        <w:t>œuvre</w:t>
      </w:r>
      <w:r w:rsidRPr="008219CF">
        <w:rPr>
          <w:rFonts w:ascii="Arial" w:hAnsi="Arial" w:cs="Arial"/>
          <w:sz w:val="20"/>
          <w:szCs w:val="20"/>
        </w:rPr>
        <w:t xml:space="preserve"> n'a pas réalisé à sa propre initiative de piquetage général et le cas échéant de piquetage spécial pour les ouvrages souterrains, l'entrepreneur doit provoquer leur réalisation contradictoire si celle-ci est nécessaire.</w:t>
      </w:r>
    </w:p>
    <w:p w14:paraId="24D8B6D3" w14:textId="77777777" w:rsidR="006F2175" w:rsidRPr="008219CF" w:rsidRDefault="006F2175" w:rsidP="00A12C00">
      <w:pPr>
        <w:pStyle w:val="Titre3"/>
        <w:keepNext w:val="0"/>
        <w:widowControl w:val="0"/>
        <w:rPr>
          <w:rFonts w:ascii="Arial" w:hAnsi="Arial" w:cs="Arial"/>
          <w:sz w:val="20"/>
          <w:szCs w:val="20"/>
        </w:rPr>
      </w:pPr>
      <w:r w:rsidRPr="008219CF">
        <w:rPr>
          <w:rFonts w:ascii="Arial" w:hAnsi="Arial" w:cs="Arial"/>
          <w:sz w:val="20"/>
          <w:szCs w:val="20"/>
        </w:rPr>
        <w:t>Réception des travaux, responsabilités et garanties</w:t>
      </w:r>
    </w:p>
    <w:p w14:paraId="28EA8350" w14:textId="10963714" w:rsidR="006F2175" w:rsidRPr="008219CF" w:rsidRDefault="006F2175" w:rsidP="00A12C00">
      <w:pPr>
        <w:keepNext w:val="0"/>
        <w:widowControl w:val="0"/>
        <w:rPr>
          <w:rFonts w:ascii="Arial" w:hAnsi="Arial" w:cs="Arial"/>
          <w:color w:val="000000"/>
          <w:sz w:val="20"/>
          <w:szCs w:val="20"/>
        </w:rPr>
      </w:pPr>
      <w:r w:rsidRPr="008219CF">
        <w:rPr>
          <w:rFonts w:ascii="Arial" w:hAnsi="Arial" w:cs="Arial"/>
          <w:color w:val="000000"/>
          <w:sz w:val="20"/>
          <w:szCs w:val="20"/>
        </w:rPr>
        <w:t xml:space="preserve">La réception ne fait pas l'objet d'un document explicite, elle est réputée acquise le jour de la réception par l'administration de la </w:t>
      </w:r>
      <w:r w:rsidRPr="008219CF">
        <w:rPr>
          <w:rFonts w:ascii="Arial" w:hAnsi="Arial" w:cs="Arial"/>
          <w:color w:val="FF0000"/>
          <w:sz w:val="20"/>
          <w:szCs w:val="20"/>
        </w:rPr>
        <w:t>facture</w:t>
      </w:r>
      <w:r w:rsidR="00A12C00" w:rsidRPr="008219CF">
        <w:rPr>
          <w:rFonts w:ascii="Arial" w:hAnsi="Arial" w:cs="Arial"/>
          <w:color w:val="FF0000"/>
          <w:sz w:val="20"/>
          <w:szCs w:val="20"/>
        </w:rPr>
        <w:t xml:space="preserve"> </w:t>
      </w:r>
      <w:r w:rsidR="00A12C00" w:rsidRPr="008219CF">
        <w:rPr>
          <w:rFonts w:ascii="Arial" w:hAnsi="Arial" w:cs="Arial"/>
          <w:color w:val="000000"/>
          <w:sz w:val="20"/>
          <w:szCs w:val="20"/>
        </w:rPr>
        <w:t>du titulaire</w:t>
      </w:r>
      <w:r w:rsidRPr="008219CF">
        <w:rPr>
          <w:rFonts w:ascii="Arial" w:hAnsi="Arial" w:cs="Arial"/>
          <w:color w:val="000000"/>
          <w:sz w:val="20"/>
          <w:szCs w:val="20"/>
        </w:rPr>
        <w:t xml:space="preserve"> qui donne lieu au règlement définitif des travaux. De ce fait, toute </w:t>
      </w:r>
      <w:r w:rsidRPr="008219CF">
        <w:rPr>
          <w:rFonts w:ascii="Arial" w:hAnsi="Arial" w:cs="Arial"/>
          <w:color w:val="FF0000"/>
          <w:sz w:val="20"/>
          <w:szCs w:val="20"/>
        </w:rPr>
        <w:t>facture</w:t>
      </w:r>
      <w:r w:rsidR="0093104F">
        <w:rPr>
          <w:rFonts w:ascii="Arial" w:hAnsi="Arial" w:cs="Arial"/>
          <w:color w:val="FF0000"/>
          <w:sz w:val="20"/>
          <w:szCs w:val="20"/>
        </w:rPr>
        <w:t xml:space="preserve"> </w:t>
      </w:r>
      <w:r w:rsidRPr="008219CF">
        <w:rPr>
          <w:rFonts w:ascii="Arial" w:hAnsi="Arial" w:cs="Arial"/>
          <w:color w:val="000000"/>
          <w:sz w:val="20"/>
          <w:szCs w:val="20"/>
        </w:rPr>
        <w:t>reçue avant l'achèvement des travaux sera retournée à l'entrepreneur pour nouvel envoi en temps opportun.</w:t>
      </w:r>
    </w:p>
    <w:p w14:paraId="47BC528D" w14:textId="08985B66" w:rsidR="006F2175" w:rsidRDefault="00321804" w:rsidP="00A12C00">
      <w:pPr>
        <w:keepNext w:val="0"/>
        <w:widowControl w:val="0"/>
        <w:rPr>
          <w:rFonts w:ascii="Arial" w:hAnsi="Arial" w:cs="Arial"/>
          <w:sz w:val="20"/>
          <w:szCs w:val="20"/>
        </w:rPr>
      </w:pPr>
      <w:r w:rsidRPr="008219CF">
        <w:rPr>
          <w:rFonts w:ascii="Arial" w:hAnsi="Arial" w:cs="Arial"/>
          <w:sz w:val="20"/>
          <w:szCs w:val="20"/>
        </w:rPr>
        <w:t>Les dispositions des a</w:t>
      </w:r>
      <w:r w:rsidR="006F2175" w:rsidRPr="008219CF">
        <w:rPr>
          <w:rFonts w:ascii="Arial" w:hAnsi="Arial" w:cs="Arial"/>
          <w:sz w:val="20"/>
          <w:szCs w:val="20"/>
        </w:rPr>
        <w:t>rticles 1792</w:t>
      </w:r>
      <w:r w:rsidR="007F424F" w:rsidRPr="008219CF">
        <w:rPr>
          <w:rFonts w:ascii="Arial" w:hAnsi="Arial" w:cs="Arial"/>
          <w:sz w:val="20"/>
          <w:szCs w:val="20"/>
        </w:rPr>
        <w:t xml:space="preserve"> et suivants</w:t>
      </w:r>
      <w:r w:rsidR="006F2175" w:rsidRPr="008219CF">
        <w:rPr>
          <w:rFonts w:ascii="Arial" w:hAnsi="Arial" w:cs="Arial"/>
          <w:sz w:val="20"/>
          <w:szCs w:val="20"/>
        </w:rPr>
        <w:t xml:space="preserve"> du Code Civil s'appliquent au présent contrat.</w:t>
      </w:r>
    </w:p>
    <w:p w14:paraId="57F71F29" w14:textId="10729176" w:rsidR="008339AE" w:rsidRDefault="008339AE" w:rsidP="00A12C00">
      <w:pPr>
        <w:keepNext w:val="0"/>
        <w:widowControl w:val="0"/>
        <w:rPr>
          <w:rFonts w:ascii="Arial" w:hAnsi="Arial" w:cs="Arial"/>
          <w:sz w:val="20"/>
          <w:szCs w:val="20"/>
        </w:rPr>
      </w:pPr>
    </w:p>
    <w:p w14:paraId="16431F15" w14:textId="62B5FB57" w:rsidR="008339AE" w:rsidRPr="008219CF" w:rsidRDefault="008339AE" w:rsidP="00A12C00">
      <w:pPr>
        <w:keepNext w:val="0"/>
        <w:widowControl w:val="0"/>
        <w:rPr>
          <w:rFonts w:ascii="Arial" w:hAnsi="Arial" w:cs="Arial"/>
          <w:sz w:val="20"/>
          <w:szCs w:val="20"/>
        </w:rPr>
      </w:pPr>
      <w:commentRangeStart w:id="144"/>
      <w:r>
        <w:rPr>
          <w:rFonts w:ascii="Arial" w:hAnsi="Arial" w:cs="Arial"/>
          <w:sz w:val="20"/>
          <w:szCs w:val="20"/>
        </w:rPr>
        <w:t xml:space="preserve">Par dérogation à l’article 41 du CCAG Travaux, aucune réception ne pourra être prononcée avec des </w:t>
      </w:r>
      <w:r w:rsidR="0075439E">
        <w:rPr>
          <w:rFonts w:ascii="Arial" w:hAnsi="Arial" w:cs="Arial"/>
          <w:sz w:val="20"/>
          <w:szCs w:val="20"/>
        </w:rPr>
        <w:t>réserves</w:t>
      </w:r>
      <w:r>
        <w:rPr>
          <w:rFonts w:ascii="Arial" w:hAnsi="Arial" w:cs="Arial"/>
          <w:sz w:val="20"/>
          <w:szCs w:val="20"/>
        </w:rPr>
        <w:t xml:space="preserve"> autres que celles correspondant à la </w:t>
      </w:r>
      <w:r w:rsidR="0075439E">
        <w:rPr>
          <w:rFonts w:ascii="Arial" w:hAnsi="Arial" w:cs="Arial"/>
          <w:sz w:val="20"/>
          <w:szCs w:val="20"/>
        </w:rPr>
        <w:t>nécessité</w:t>
      </w:r>
      <w:r>
        <w:rPr>
          <w:rFonts w:ascii="Arial" w:hAnsi="Arial" w:cs="Arial"/>
          <w:sz w:val="20"/>
          <w:szCs w:val="20"/>
        </w:rPr>
        <w:t xml:space="preserve"> de </w:t>
      </w:r>
      <w:r w:rsidR="0075439E">
        <w:rPr>
          <w:rFonts w:ascii="Arial" w:hAnsi="Arial" w:cs="Arial"/>
          <w:sz w:val="20"/>
          <w:szCs w:val="20"/>
        </w:rPr>
        <w:t>procéder</w:t>
      </w:r>
      <w:r>
        <w:rPr>
          <w:rFonts w:ascii="Arial" w:hAnsi="Arial" w:cs="Arial"/>
          <w:sz w:val="20"/>
          <w:szCs w:val="20"/>
        </w:rPr>
        <w:t xml:space="preserve"> à des essais qui ne peuvent pas être </w:t>
      </w:r>
      <w:r w:rsidR="0075439E">
        <w:rPr>
          <w:rFonts w:ascii="Arial" w:hAnsi="Arial" w:cs="Arial"/>
          <w:sz w:val="20"/>
          <w:szCs w:val="20"/>
        </w:rPr>
        <w:t>effectués</w:t>
      </w:r>
      <w:r>
        <w:rPr>
          <w:rFonts w:ascii="Arial" w:hAnsi="Arial" w:cs="Arial"/>
          <w:sz w:val="20"/>
          <w:szCs w:val="20"/>
        </w:rPr>
        <w:t xml:space="preserve">, pour une raison </w:t>
      </w:r>
      <w:r w:rsidR="0075439E">
        <w:rPr>
          <w:rFonts w:ascii="Arial" w:hAnsi="Arial" w:cs="Arial"/>
          <w:sz w:val="20"/>
          <w:szCs w:val="20"/>
        </w:rPr>
        <w:t>indépendante</w:t>
      </w:r>
      <w:r>
        <w:rPr>
          <w:rFonts w:ascii="Arial" w:hAnsi="Arial" w:cs="Arial"/>
          <w:sz w:val="20"/>
          <w:szCs w:val="20"/>
        </w:rPr>
        <w:t xml:space="preserve"> du titulaire, pendant la durée du d</w:t>
      </w:r>
      <w:r w:rsidR="0075439E">
        <w:rPr>
          <w:rFonts w:ascii="Arial" w:hAnsi="Arial" w:cs="Arial"/>
          <w:sz w:val="20"/>
          <w:szCs w:val="20"/>
        </w:rPr>
        <w:t>élai contractuel de la commande.</w:t>
      </w:r>
      <w:commentRangeEnd w:id="144"/>
      <w:r w:rsidR="0075439E">
        <w:rPr>
          <w:rStyle w:val="Marquedecommentaire"/>
          <w:rFonts w:ascii="Arial" w:hAnsi="Arial"/>
        </w:rPr>
        <w:commentReference w:id="144"/>
      </w:r>
    </w:p>
    <w:p w14:paraId="1EB7D7CC" w14:textId="77777777" w:rsidR="006F2175" w:rsidRPr="008219CF" w:rsidRDefault="006F2175">
      <w:pPr>
        <w:pStyle w:val="Titre1"/>
        <w:rPr>
          <w:rFonts w:ascii="Arial" w:hAnsi="Arial" w:cs="Arial"/>
          <w:sz w:val="20"/>
          <w:szCs w:val="20"/>
        </w:rPr>
      </w:pPr>
      <w:r w:rsidRPr="008219CF">
        <w:rPr>
          <w:rFonts w:ascii="Arial" w:hAnsi="Arial" w:cs="Arial"/>
          <w:sz w:val="20"/>
          <w:szCs w:val="20"/>
        </w:rPr>
        <w:t>Documents annexes</w:t>
      </w:r>
    </w:p>
    <w:p w14:paraId="59AC7439" w14:textId="30F8B3C5" w:rsidR="0093104F" w:rsidRDefault="0093104F" w:rsidP="0093104F">
      <w:pPr>
        <w:pStyle w:val="Paragraphedeliste"/>
        <w:numPr>
          <w:ilvl w:val="0"/>
          <w:numId w:val="28"/>
        </w:numPr>
        <w:suppressAutoHyphens/>
        <w:spacing w:after="120"/>
        <w:contextualSpacing/>
        <w:jc w:val="both"/>
        <w:rPr>
          <w:rFonts w:ascii="Arial" w:hAnsi="Arial" w:cs="Arial"/>
        </w:rPr>
      </w:pPr>
      <w:r>
        <w:rPr>
          <w:rFonts w:ascii="Arial" w:hAnsi="Arial" w:cs="Arial"/>
        </w:rPr>
        <w:t>Schéma du fonctionnement actuel</w:t>
      </w:r>
    </w:p>
    <w:p w14:paraId="682CA3AE" w14:textId="12501070" w:rsidR="0093104F" w:rsidRDefault="0093104F" w:rsidP="0093104F">
      <w:pPr>
        <w:pStyle w:val="Paragraphedeliste"/>
        <w:numPr>
          <w:ilvl w:val="0"/>
          <w:numId w:val="28"/>
        </w:numPr>
        <w:suppressAutoHyphens/>
        <w:spacing w:after="120"/>
        <w:contextualSpacing/>
        <w:jc w:val="both"/>
        <w:rPr>
          <w:rFonts w:ascii="Arial" w:hAnsi="Arial" w:cs="Arial"/>
        </w:rPr>
      </w:pPr>
      <w:r>
        <w:rPr>
          <w:rFonts w:ascii="Arial" w:hAnsi="Arial" w:cs="Arial"/>
        </w:rPr>
        <w:t>Plan de la piscine actuelle</w:t>
      </w:r>
    </w:p>
    <w:p w14:paraId="284E7F1B" w14:textId="77777777" w:rsidR="006F2175" w:rsidRPr="008219CF" w:rsidRDefault="006F2175">
      <w:pPr>
        <w:pStyle w:val="Titre1"/>
        <w:rPr>
          <w:rFonts w:ascii="Arial" w:hAnsi="Arial" w:cs="Arial"/>
          <w:sz w:val="20"/>
          <w:szCs w:val="20"/>
        </w:rPr>
      </w:pPr>
      <w:r w:rsidRPr="008219CF">
        <w:rPr>
          <w:rFonts w:ascii="Arial" w:hAnsi="Arial" w:cs="Arial"/>
          <w:sz w:val="20"/>
          <w:szCs w:val="20"/>
        </w:rPr>
        <w:t>ENGAGEMENT</w:t>
      </w:r>
    </w:p>
    <w:p w14:paraId="68820DD8" w14:textId="77777777" w:rsidR="00314560" w:rsidRPr="008219CF" w:rsidRDefault="00314560" w:rsidP="00314560">
      <w:pPr>
        <w:keepNext w:val="0"/>
        <w:spacing w:before="120"/>
        <w:rPr>
          <w:rFonts w:ascii="Arial" w:hAnsi="Arial" w:cs="Arial"/>
          <w:sz w:val="20"/>
          <w:szCs w:val="20"/>
        </w:rPr>
      </w:pPr>
      <w:r w:rsidRPr="008219CF">
        <w:rPr>
          <w:rFonts w:ascii="Arial" w:hAnsi="Arial" w:cs="Arial"/>
          <w:sz w:val="20"/>
          <w:szCs w:val="20"/>
        </w:rPr>
        <w:t>J'affirme (nous affirmons), sous peine de résiliation de plein droit du marché, ou de sa mise en régie à</w:t>
      </w:r>
    </w:p>
    <w:p w14:paraId="605A04F0" w14:textId="77777777" w:rsidR="00314560" w:rsidRPr="008219CF" w:rsidRDefault="00314560" w:rsidP="00314560">
      <w:pPr>
        <w:keepNext w:val="0"/>
        <w:numPr>
          <w:ilvl w:val="0"/>
          <w:numId w:val="20"/>
        </w:numPr>
        <w:spacing w:after="200" w:line="276" w:lineRule="auto"/>
        <w:jc w:val="left"/>
        <w:rPr>
          <w:rFonts w:ascii="Arial" w:hAnsi="Arial" w:cs="Arial"/>
          <w:sz w:val="20"/>
          <w:szCs w:val="20"/>
        </w:rPr>
      </w:pPr>
      <w:proofErr w:type="gramStart"/>
      <w:r w:rsidRPr="008219CF">
        <w:rPr>
          <w:rFonts w:ascii="Arial" w:hAnsi="Arial" w:cs="Arial"/>
          <w:sz w:val="20"/>
          <w:szCs w:val="20"/>
        </w:rPr>
        <w:t>mes</w:t>
      </w:r>
      <w:proofErr w:type="gramEnd"/>
      <w:r w:rsidRPr="008219CF">
        <w:rPr>
          <w:rFonts w:ascii="Arial" w:hAnsi="Arial" w:cs="Arial"/>
          <w:sz w:val="20"/>
          <w:szCs w:val="20"/>
        </w:rPr>
        <w:t xml:space="preserve"> (nos) torts exclusifs, ne pas faire l'objet </w:t>
      </w:r>
    </w:p>
    <w:p w14:paraId="787C537C" w14:textId="77777777" w:rsidR="00314560" w:rsidRPr="008219CF" w:rsidRDefault="00314560" w:rsidP="00314560">
      <w:pPr>
        <w:keepNext w:val="0"/>
        <w:numPr>
          <w:ilvl w:val="0"/>
          <w:numId w:val="20"/>
        </w:numPr>
        <w:spacing w:after="200" w:line="276" w:lineRule="auto"/>
        <w:jc w:val="left"/>
        <w:rPr>
          <w:rFonts w:ascii="Arial" w:hAnsi="Arial" w:cs="Arial"/>
          <w:sz w:val="20"/>
          <w:szCs w:val="20"/>
        </w:rPr>
      </w:pPr>
      <w:proofErr w:type="gramStart"/>
      <w:r w:rsidRPr="008219CF">
        <w:rPr>
          <w:rFonts w:ascii="Arial" w:hAnsi="Arial" w:cs="Arial"/>
          <w:sz w:val="20"/>
          <w:szCs w:val="20"/>
        </w:rPr>
        <w:t>ses</w:t>
      </w:r>
      <w:proofErr w:type="gramEnd"/>
      <w:r w:rsidRPr="008219CF">
        <w:rPr>
          <w:rFonts w:ascii="Arial" w:hAnsi="Arial" w:cs="Arial"/>
          <w:sz w:val="20"/>
          <w:szCs w:val="20"/>
        </w:rPr>
        <w:t xml:space="preserve"> torts exclusifs, que la société pour laquelle (le groupement d'intérêt économique pour lequel) j'interviens ne fait pas l'objet </w:t>
      </w:r>
    </w:p>
    <w:p w14:paraId="549BB641" w14:textId="23114B3F" w:rsidR="00314560" w:rsidRPr="008219CF" w:rsidRDefault="00314560" w:rsidP="005A5FDB">
      <w:pPr>
        <w:spacing w:after="0"/>
        <w:rPr>
          <w:rFonts w:ascii="Arial" w:hAnsi="Arial" w:cs="Arial"/>
          <w:color w:val="FF0000"/>
          <w:sz w:val="20"/>
          <w:szCs w:val="20"/>
        </w:rPr>
      </w:pPr>
      <w:proofErr w:type="gramStart"/>
      <w:r w:rsidRPr="008219CF">
        <w:rPr>
          <w:rFonts w:ascii="Arial" w:hAnsi="Arial" w:cs="Arial"/>
          <w:sz w:val="20"/>
          <w:szCs w:val="20"/>
        </w:rPr>
        <w:lastRenderedPageBreak/>
        <w:t>d'une</w:t>
      </w:r>
      <w:proofErr w:type="gramEnd"/>
      <w:r w:rsidRPr="008219CF">
        <w:rPr>
          <w:rFonts w:ascii="Arial" w:hAnsi="Arial" w:cs="Arial"/>
          <w:sz w:val="20"/>
          <w:szCs w:val="20"/>
        </w:rPr>
        <w:t xml:space="preserve"> interdiction de concourir, au sens des articles </w:t>
      </w:r>
      <w:r w:rsidR="005A5FDB" w:rsidRPr="008219CF">
        <w:rPr>
          <w:rFonts w:ascii="Arial" w:hAnsi="Arial" w:cs="Arial"/>
          <w:color w:val="FF0000"/>
          <w:sz w:val="20"/>
          <w:szCs w:val="20"/>
        </w:rPr>
        <w:t xml:space="preserve">L. 2141-1 à 2141-11 </w:t>
      </w:r>
      <w:r w:rsidR="00F956EC">
        <w:rPr>
          <w:rFonts w:ascii="Arial" w:hAnsi="Arial" w:cs="Arial"/>
          <w:sz w:val="20"/>
          <w:szCs w:val="20"/>
        </w:rPr>
        <w:t>du</w:t>
      </w:r>
      <w:r w:rsidR="00E06A4A" w:rsidRPr="008219CF">
        <w:rPr>
          <w:rFonts w:ascii="Arial" w:hAnsi="Arial" w:cs="Arial"/>
          <w:sz w:val="20"/>
          <w:szCs w:val="20"/>
        </w:rPr>
        <w:t xml:space="preserve"> code de la commande publique</w:t>
      </w:r>
      <w:r w:rsidRPr="008219CF">
        <w:rPr>
          <w:rFonts w:ascii="Arial" w:hAnsi="Arial" w:cs="Arial"/>
          <w:sz w:val="20"/>
          <w:szCs w:val="20"/>
        </w:rPr>
        <w:t>.</w:t>
      </w:r>
    </w:p>
    <w:p w14:paraId="74ABBF57" w14:textId="77777777" w:rsidR="00314560" w:rsidRPr="008219CF" w:rsidRDefault="00314560" w:rsidP="005A5FD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sz w:val="20"/>
          <w:szCs w:val="20"/>
        </w:rPr>
      </w:pPr>
      <w:r w:rsidRPr="008219CF">
        <w:rPr>
          <w:rFonts w:ascii="Arial" w:hAnsi="Arial" w:cs="Arial"/>
          <w:bCs/>
          <w:sz w:val="20"/>
          <w:szCs w:val="20"/>
        </w:rPr>
        <w:t>Je m’engage (nous engageons)</w:t>
      </w:r>
      <w:r w:rsidRPr="008219CF">
        <w:rPr>
          <w:rFonts w:ascii="Arial" w:hAnsi="Arial" w:cs="Arial"/>
          <w:sz w:val="20"/>
          <w:szCs w:val="20"/>
        </w:rPr>
        <w:t xml:space="preserve"> à faire réaliser la mission par du personnel qualifié, compétent, ayant reçu préalablement la formation réglementaire, disposant des habilitations requises et en situation régulière vis-à-vis de la réglementation contre le travail clandestin y compris si ce personnel appartient à une entreprise sous-traitante.</w:t>
      </w:r>
    </w:p>
    <w:p w14:paraId="7BD863BD" w14:textId="77777777" w:rsidR="00314560" w:rsidRPr="008219CF" w:rsidRDefault="00314560" w:rsidP="00314560">
      <w:pPr>
        <w:keepNext w:val="0"/>
        <w:rPr>
          <w:rFonts w:ascii="Arial" w:hAnsi="Arial" w:cs="Arial"/>
          <w:sz w:val="20"/>
          <w:szCs w:val="20"/>
        </w:rPr>
      </w:pPr>
      <w:r w:rsidRPr="008219CF">
        <w:rPr>
          <w:rFonts w:ascii="Arial" w:hAnsi="Arial" w:cs="Arial"/>
          <w:sz w:val="20"/>
          <w:szCs w:val="20"/>
        </w:rPr>
        <w:t>J'atteste (nous attestons) sur l'honneur que le travail sera réalisé avec des salariés employés régulièrement au regard des articles L 3243-1, L 3243-2, L 3243-4 et L 1221-10, L 1221-13 et L 1221-15</w:t>
      </w:r>
      <w:r w:rsidRPr="008219CF">
        <w:rPr>
          <w:rFonts w:ascii="Arial" w:eastAsia="Calibri" w:hAnsi="Arial" w:cs="Arial"/>
          <w:color w:val="548DD4"/>
          <w:sz w:val="20"/>
          <w:szCs w:val="20"/>
          <w:lang w:eastAsia="en-US"/>
        </w:rPr>
        <w:t xml:space="preserve"> </w:t>
      </w:r>
      <w:r w:rsidRPr="008219CF">
        <w:rPr>
          <w:rFonts w:ascii="Arial" w:hAnsi="Arial" w:cs="Arial"/>
          <w:sz w:val="20"/>
          <w:szCs w:val="20"/>
        </w:rPr>
        <w:t>du code du travail ou des règles équivalentes en vigueur dans les pays où ils sont rattachés.</w:t>
      </w:r>
    </w:p>
    <w:p w14:paraId="377742AC" w14:textId="77777777" w:rsidR="00314560" w:rsidRPr="008219CF" w:rsidRDefault="00314560" w:rsidP="00314560">
      <w:pPr>
        <w:rPr>
          <w:rFonts w:ascii="Arial" w:hAnsi="Arial" w:cs="Arial"/>
          <w:sz w:val="20"/>
          <w:szCs w:val="20"/>
        </w:rPr>
      </w:pPr>
      <w:r w:rsidRPr="008219CF">
        <w:rPr>
          <w:rFonts w:ascii="Arial" w:hAnsi="Arial" w:cs="Arial"/>
          <w:sz w:val="20"/>
          <w:szCs w:val="20"/>
        </w:rPr>
        <w:t>J’atteste (nous attestons) être en règle au regard des articles L. 5212-1 à L. 5212-11 du code du travail concernant l’emploi des travailleurs handicapés.</w:t>
      </w:r>
    </w:p>
    <w:p w14:paraId="75458172" w14:textId="77777777" w:rsidR="00314560" w:rsidRPr="008219CF" w:rsidRDefault="00314560" w:rsidP="00314560">
      <w:pPr>
        <w:keepNext w:val="0"/>
        <w:autoSpaceDE w:val="0"/>
        <w:autoSpaceDN w:val="0"/>
        <w:rPr>
          <w:rFonts w:ascii="Arial" w:hAnsi="Arial" w:cs="Arial"/>
          <w:sz w:val="20"/>
          <w:szCs w:val="20"/>
        </w:rPr>
      </w:pPr>
      <w:r w:rsidRPr="008219CF">
        <w:rPr>
          <w:rFonts w:ascii="Arial" w:hAnsi="Arial" w:cs="Arial"/>
          <w:sz w:val="20"/>
          <w:szCs w:val="20"/>
        </w:rPr>
        <w:t>J'atteste (nous attestons) sur l'honneur ne pas avoir fait l'objet au cours des cinq dernières années d'une condamnation inscrite au bulletin n°2 du casier judiciaire pour les infractions visées aux articles L 1146-</w:t>
      </w:r>
      <w:proofErr w:type="gramStart"/>
      <w:r w:rsidRPr="008219CF">
        <w:rPr>
          <w:rFonts w:ascii="Arial" w:hAnsi="Arial" w:cs="Arial"/>
          <w:sz w:val="20"/>
          <w:szCs w:val="20"/>
        </w:rPr>
        <w:t>1,L</w:t>
      </w:r>
      <w:proofErr w:type="gramEnd"/>
      <w:r w:rsidRPr="008219CF">
        <w:rPr>
          <w:rFonts w:ascii="Arial" w:hAnsi="Arial" w:cs="Arial"/>
          <w:sz w:val="20"/>
          <w:szCs w:val="20"/>
        </w:rPr>
        <w:t xml:space="preserve"> 8221-1, L 8221-2, L 8221-3 et L 8221-5, L 8251-1, L 8231-1, L 8241-1 et L 8241-2 du code du travail. </w:t>
      </w:r>
    </w:p>
    <w:p w14:paraId="0683DEC4" w14:textId="65951313" w:rsidR="00314560" w:rsidRPr="008219CF" w:rsidRDefault="00314560" w:rsidP="00314560">
      <w:pPr>
        <w:keepNext w:val="0"/>
        <w:tabs>
          <w:tab w:val="left" w:pos="851"/>
          <w:tab w:val="left" w:pos="2760"/>
          <w:tab w:val="left" w:pos="2977"/>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rPr>
          <w:rFonts w:ascii="Arial" w:eastAsia="Calibri" w:hAnsi="Arial" w:cs="Arial"/>
          <w:sz w:val="20"/>
          <w:szCs w:val="20"/>
          <w:lang w:eastAsia="en-US"/>
        </w:rPr>
      </w:pPr>
      <w:r w:rsidRPr="008219CF">
        <w:rPr>
          <w:rFonts w:ascii="Arial" w:eastAsia="Calibri" w:hAnsi="Arial" w:cs="Arial"/>
          <w:sz w:val="20"/>
          <w:szCs w:val="20"/>
          <w:lang w:eastAsia="en-US"/>
        </w:rPr>
        <w:t xml:space="preserve">J’atteste </w:t>
      </w:r>
      <w:r w:rsidRPr="008219CF">
        <w:rPr>
          <w:rFonts w:ascii="Arial" w:hAnsi="Arial" w:cs="Arial"/>
          <w:sz w:val="20"/>
          <w:szCs w:val="20"/>
        </w:rPr>
        <w:t xml:space="preserve">(nous attestons) </w:t>
      </w:r>
      <w:r w:rsidRPr="008219CF">
        <w:rPr>
          <w:rFonts w:ascii="Arial" w:eastAsia="Calibri" w:hAnsi="Arial" w:cs="Arial"/>
          <w:sz w:val="20"/>
          <w:szCs w:val="20"/>
          <w:lang w:eastAsia="en-US"/>
        </w:rPr>
        <w:t>avoir au 31 décembre de l’année précédant celle au cours de laquelle a lieu le lancement de la consultation, mis en œuvre l’obligation de négociation prévue à l’article L 2242-</w:t>
      </w:r>
      <w:r w:rsidR="005B0EFB" w:rsidRPr="008219CF">
        <w:rPr>
          <w:rFonts w:ascii="Arial" w:eastAsia="Calibri" w:hAnsi="Arial" w:cs="Arial"/>
          <w:sz w:val="20"/>
          <w:szCs w:val="20"/>
          <w:lang w:eastAsia="en-US"/>
        </w:rPr>
        <w:t>1</w:t>
      </w:r>
      <w:r w:rsidRPr="008219CF">
        <w:rPr>
          <w:rFonts w:ascii="Arial" w:eastAsia="Calibri" w:hAnsi="Arial" w:cs="Arial"/>
          <w:sz w:val="20"/>
          <w:szCs w:val="20"/>
          <w:lang w:eastAsia="en-US"/>
        </w:rPr>
        <w:t xml:space="preserve"> du code du travail ou, à défaut, avoir réalisé ou engagé la régularisation de cette situation à la date de la soumission.</w:t>
      </w:r>
    </w:p>
    <w:p w14:paraId="0C05AB7F" w14:textId="222F203C" w:rsidR="00314560" w:rsidRPr="008219CF" w:rsidRDefault="00314560" w:rsidP="00314560">
      <w:pPr>
        <w:keepNext w:val="0"/>
        <w:autoSpaceDE w:val="0"/>
        <w:autoSpaceDN w:val="0"/>
        <w:rPr>
          <w:rFonts w:ascii="Arial" w:hAnsi="Arial" w:cs="Arial"/>
          <w:sz w:val="20"/>
          <w:szCs w:val="20"/>
        </w:rPr>
      </w:pPr>
      <w:r w:rsidRPr="008219CF">
        <w:rPr>
          <w:rFonts w:ascii="Arial" w:hAnsi="Arial" w:cs="Arial"/>
          <w:sz w:val="20"/>
          <w:szCs w:val="20"/>
        </w:rPr>
        <w:t xml:space="preserve">Je déclare (nous déclarons) sur l’honneur avoir satisfait aux obligations fixées par les articles D 8222-5, D 8222-7 et D 8222-8 du code du travail et m’engage (nous engageons) à produire les documents s’y rapportant si le présent marché m’ (nous) est attribué, ainsi que la </w:t>
      </w:r>
      <w:r w:rsidR="00527999" w:rsidRPr="008219CF">
        <w:rPr>
          <w:rFonts w:ascii="Arial" w:hAnsi="Arial" w:cs="Arial"/>
          <w:sz w:val="20"/>
          <w:szCs w:val="20"/>
        </w:rPr>
        <w:t>liste nominative des salariés étrangers soumis à autorisation de travail</w:t>
      </w:r>
      <w:r w:rsidRPr="008219CF">
        <w:rPr>
          <w:rFonts w:ascii="Arial" w:hAnsi="Arial" w:cs="Arial"/>
          <w:sz w:val="20"/>
          <w:szCs w:val="20"/>
        </w:rPr>
        <w:t xml:space="preserve"> et à indiquer, pour un candidat étranger uniquement, l’intention de détacher des travailleurs en France dans le cadre de l’exécution du présent marché.</w:t>
      </w:r>
    </w:p>
    <w:p w14:paraId="5090D3A5" w14:textId="20D103A8" w:rsidR="00314560" w:rsidRPr="008219CF" w:rsidRDefault="00314560" w:rsidP="00314560">
      <w:pPr>
        <w:keepNext w:val="0"/>
        <w:spacing w:before="120"/>
        <w:rPr>
          <w:rFonts w:ascii="Arial" w:hAnsi="Arial" w:cs="Arial"/>
          <w:sz w:val="20"/>
          <w:szCs w:val="20"/>
        </w:rPr>
      </w:pPr>
      <w:r w:rsidRPr="008219CF">
        <w:rPr>
          <w:rFonts w:ascii="Arial" w:hAnsi="Arial" w:cs="Arial"/>
          <w:sz w:val="20"/>
          <w:szCs w:val="20"/>
        </w:rPr>
        <w:t xml:space="preserve">En cas d’inexactitude des renseignements fournis au titre </w:t>
      </w:r>
      <w:r w:rsidR="00B2716A" w:rsidRPr="008219CF">
        <w:rPr>
          <w:rFonts w:ascii="Arial" w:hAnsi="Arial" w:cs="Arial"/>
          <w:color w:val="FF0000"/>
          <w:sz w:val="20"/>
          <w:szCs w:val="20"/>
        </w:rPr>
        <w:t>des</w:t>
      </w:r>
      <w:r w:rsidRPr="008219CF">
        <w:rPr>
          <w:rFonts w:ascii="Arial" w:hAnsi="Arial" w:cs="Arial"/>
          <w:color w:val="FF0000"/>
          <w:sz w:val="20"/>
          <w:szCs w:val="20"/>
        </w:rPr>
        <w:t xml:space="preserve"> articles </w:t>
      </w:r>
      <w:r w:rsidR="00B2716A" w:rsidRPr="008219CF">
        <w:rPr>
          <w:rFonts w:ascii="Arial" w:hAnsi="Arial" w:cs="Arial"/>
          <w:color w:val="FF0000"/>
          <w:sz w:val="20"/>
          <w:szCs w:val="20"/>
        </w:rPr>
        <w:t xml:space="preserve">R. 2143-3 à R.2143-10 </w:t>
      </w:r>
      <w:r w:rsidR="00B2716A" w:rsidRPr="008219CF">
        <w:rPr>
          <w:rFonts w:ascii="Arial" w:hAnsi="Arial" w:cs="Arial"/>
          <w:sz w:val="20"/>
          <w:szCs w:val="20"/>
        </w:rPr>
        <w:t>du code de la commande publique</w:t>
      </w:r>
      <w:r w:rsidRPr="008219CF">
        <w:rPr>
          <w:rFonts w:ascii="Arial" w:hAnsi="Arial" w:cs="Arial"/>
          <w:sz w:val="20"/>
          <w:szCs w:val="20"/>
        </w:rPr>
        <w:t>, le marché sera résilié aux frais et risques du titulaire. Les excédents de la dépense résultant de la mise en régie ou de la passation d’un autre marché seront prélevés sur les sommes qui peuvent être dues à l’entrepreneur, sans préjudice des droits à exercer contre lui en cas d’insuffisance. Les diminutions éventuelles de dépenses restent acquises au pouvoir adjudicateur.</w:t>
      </w:r>
    </w:p>
    <w:p w14:paraId="5F1436BC" w14:textId="77777777" w:rsidR="00314560" w:rsidRPr="008219CF" w:rsidRDefault="00314560" w:rsidP="00314560">
      <w:pPr>
        <w:keepNext w:val="0"/>
        <w:spacing w:before="120"/>
        <w:rPr>
          <w:rFonts w:ascii="Arial" w:hAnsi="Arial" w:cs="Arial"/>
          <w:sz w:val="20"/>
          <w:szCs w:val="20"/>
        </w:rPr>
      </w:pPr>
      <w:r w:rsidRPr="008219CF">
        <w:rPr>
          <w:rFonts w:ascii="Arial" w:hAnsi="Arial" w:cs="Arial"/>
          <w:sz w:val="20"/>
          <w:szCs w:val="20"/>
        </w:rPr>
        <w:t>Je m’engage (nous nous engageons) à mettre en œuvre toute les mesures au titre du RGPD (Règlement Général sur la Protection des Données, règlement européen du 27 avril 2016 relatif à la protection des données essentielles).</w:t>
      </w:r>
    </w:p>
    <w:p w14:paraId="0B8F82B5" w14:textId="5E54C25A" w:rsidR="005A5FDB" w:rsidRPr="008219CF" w:rsidRDefault="00314560" w:rsidP="005A5FDB">
      <w:pPr>
        <w:keepNext w:val="0"/>
        <w:rPr>
          <w:rFonts w:ascii="Arial" w:hAnsi="Arial" w:cs="Arial"/>
          <w:color w:val="000000" w:themeColor="text1"/>
          <w:sz w:val="20"/>
          <w:szCs w:val="20"/>
        </w:rPr>
      </w:pPr>
      <w:r w:rsidRPr="008219CF">
        <w:rPr>
          <w:rFonts w:ascii="Arial" w:hAnsi="Arial" w:cs="Arial"/>
          <w:sz w:val="20"/>
          <w:szCs w:val="20"/>
        </w:rPr>
        <w:t xml:space="preserve">J'atteste (nous attestons) également avoir pris connaissance des dispositions qui figurent </w:t>
      </w:r>
      <w:r w:rsidR="005A5FDB" w:rsidRPr="008219CF">
        <w:rPr>
          <w:rFonts w:ascii="Arial" w:hAnsi="Arial" w:cs="Arial"/>
          <w:sz w:val="20"/>
          <w:szCs w:val="20"/>
        </w:rPr>
        <w:t>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r w:rsidR="005A5FDB" w:rsidRPr="008219CF">
        <w:rPr>
          <w:rFonts w:ascii="Arial" w:hAnsi="Arial" w:cs="Arial"/>
          <w:color w:val="000000" w:themeColor="text1"/>
          <w:sz w:val="20"/>
          <w:szCs w:val="20"/>
        </w:rPr>
        <w:t>.</w:t>
      </w:r>
    </w:p>
    <w:p w14:paraId="74B0EB81" w14:textId="77777777" w:rsidR="005A5FDB" w:rsidRPr="008219CF" w:rsidRDefault="005A5FDB" w:rsidP="005A5FDB">
      <w:pPr>
        <w:keepNext w:val="0"/>
        <w:rPr>
          <w:rFonts w:ascii="Arial" w:hAnsi="Arial" w:cs="Arial"/>
          <w:color w:val="FF0000"/>
          <w:sz w:val="20"/>
          <w:szCs w:val="20"/>
        </w:rPr>
      </w:pPr>
    </w:p>
    <w:p w14:paraId="2ADF965F" w14:textId="77777777" w:rsidR="00AC724A" w:rsidRPr="008219CF" w:rsidRDefault="00AC724A" w:rsidP="00AC724A">
      <w:pPr>
        <w:pStyle w:val="Paragraphedeliste"/>
        <w:tabs>
          <w:tab w:val="left" w:pos="851"/>
          <w:tab w:val="left" w:pos="2760"/>
          <w:tab w:val="left" w:pos="2977"/>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0"/>
        <w:jc w:val="both"/>
        <w:rPr>
          <w:rFonts w:ascii="Arial" w:hAnsi="Arial" w:cs="Arial"/>
          <w:sz w:val="20"/>
          <w:szCs w:val="20"/>
        </w:rPr>
      </w:pPr>
    </w:p>
    <w:p w14:paraId="5E987A33" w14:textId="77777777" w:rsidR="006F2175" w:rsidRPr="008219CF" w:rsidRDefault="006F2175" w:rsidP="00AC724A">
      <w:pPr>
        <w:pStyle w:val="Paragraphedeliste"/>
        <w:tabs>
          <w:tab w:val="left" w:pos="851"/>
          <w:tab w:val="left" w:pos="2760"/>
          <w:tab w:val="left" w:pos="2977"/>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0"/>
        <w:jc w:val="both"/>
        <w:rPr>
          <w:rFonts w:ascii="Arial" w:hAnsi="Arial" w:cs="Arial"/>
          <w:sz w:val="20"/>
          <w:szCs w:val="20"/>
        </w:rPr>
      </w:pPr>
      <w:r w:rsidRPr="008219CF">
        <w:rPr>
          <w:rFonts w:ascii="Arial" w:hAnsi="Arial" w:cs="Arial"/>
          <w:sz w:val="20"/>
          <w:szCs w:val="20"/>
        </w:rPr>
        <w:t>Nom et adresse du chef de l'organisme utilisateur</w:t>
      </w:r>
      <w:r w:rsidR="001E63A9" w:rsidRPr="008219CF">
        <w:rPr>
          <w:rFonts w:ascii="Arial" w:hAnsi="Arial" w:cs="Arial"/>
          <w:sz w:val="20"/>
          <w:szCs w:val="20"/>
        </w:rPr>
        <w:t xml:space="preserve"> </w:t>
      </w:r>
      <w:r w:rsidRPr="008219CF">
        <w:rPr>
          <w:rFonts w:ascii="Arial" w:hAnsi="Arial" w:cs="Arial"/>
          <w:sz w:val="20"/>
          <w:szCs w:val="20"/>
        </w:rPr>
        <w:t>:</w:t>
      </w:r>
    </w:p>
    <w:p w14:paraId="1A94DF81" w14:textId="77777777" w:rsidR="006F2175" w:rsidRPr="008219CF" w:rsidRDefault="006F2175">
      <w:pPr>
        <w:ind w:firstLine="142"/>
        <w:rPr>
          <w:rFonts w:ascii="Arial" w:hAnsi="Arial" w:cs="Arial"/>
          <w:sz w:val="20"/>
          <w:szCs w:val="20"/>
        </w:rPr>
      </w:pPr>
    </w:p>
    <w:tbl>
      <w:tblPr>
        <w:tblW w:w="9356" w:type="dxa"/>
        <w:tblInd w:w="70" w:type="dxa"/>
        <w:tblLayout w:type="fixed"/>
        <w:tblCellMar>
          <w:left w:w="70" w:type="dxa"/>
          <w:right w:w="70" w:type="dxa"/>
        </w:tblCellMar>
        <w:tblLook w:val="0000" w:firstRow="0" w:lastRow="0" w:firstColumn="0" w:lastColumn="0" w:noHBand="0" w:noVBand="0"/>
      </w:tblPr>
      <w:tblGrid>
        <w:gridCol w:w="4253"/>
        <w:gridCol w:w="709"/>
        <w:gridCol w:w="4394"/>
      </w:tblGrid>
      <w:tr w:rsidR="006F2175" w:rsidRPr="008219CF" w14:paraId="6A1615CE" w14:textId="77777777" w:rsidTr="00454330">
        <w:trPr>
          <w:cantSplit/>
          <w:trHeight w:val="3586"/>
        </w:trPr>
        <w:tc>
          <w:tcPr>
            <w:tcW w:w="4253" w:type="dxa"/>
          </w:tcPr>
          <w:p w14:paraId="5C4F1DB2" w14:textId="77777777" w:rsidR="006F2175" w:rsidRPr="008219CF" w:rsidRDefault="006F2175">
            <w:pPr>
              <w:rPr>
                <w:rFonts w:ascii="Arial" w:hAnsi="Arial" w:cs="Arial"/>
                <w:sz w:val="20"/>
                <w:szCs w:val="20"/>
              </w:rPr>
            </w:pPr>
            <w:r w:rsidRPr="008219CF">
              <w:rPr>
                <w:rFonts w:ascii="Arial" w:hAnsi="Arial" w:cs="Arial"/>
                <w:b/>
                <w:sz w:val="20"/>
                <w:szCs w:val="20"/>
              </w:rPr>
              <w:t>Fait en un seul original</w:t>
            </w:r>
          </w:p>
          <w:p w14:paraId="62331A97" w14:textId="77777777" w:rsidR="00394A9B" w:rsidRPr="008219CF" w:rsidRDefault="006F2175">
            <w:pPr>
              <w:rPr>
                <w:rFonts w:ascii="Arial" w:hAnsi="Arial" w:cs="Arial"/>
                <w:sz w:val="20"/>
                <w:szCs w:val="20"/>
              </w:rPr>
            </w:pPr>
            <w:r w:rsidRPr="008219CF">
              <w:rPr>
                <w:rFonts w:ascii="Arial" w:hAnsi="Arial" w:cs="Arial"/>
                <w:sz w:val="20"/>
                <w:szCs w:val="20"/>
              </w:rPr>
              <w:t>A.....................................,</w:t>
            </w:r>
          </w:p>
          <w:p w14:paraId="5D900665" w14:textId="77777777" w:rsidR="006F2175" w:rsidRPr="008219CF" w:rsidRDefault="006F2175">
            <w:pPr>
              <w:rPr>
                <w:rFonts w:ascii="Arial" w:hAnsi="Arial" w:cs="Arial"/>
                <w:sz w:val="20"/>
                <w:szCs w:val="20"/>
              </w:rPr>
            </w:pPr>
            <w:proofErr w:type="gramStart"/>
            <w:r w:rsidRPr="008219CF">
              <w:rPr>
                <w:rFonts w:ascii="Arial" w:hAnsi="Arial" w:cs="Arial"/>
                <w:sz w:val="20"/>
                <w:szCs w:val="20"/>
              </w:rPr>
              <w:t>le</w:t>
            </w:r>
            <w:proofErr w:type="gramEnd"/>
            <w:r w:rsidRPr="008219CF">
              <w:rPr>
                <w:rFonts w:ascii="Arial" w:hAnsi="Arial" w:cs="Arial"/>
                <w:sz w:val="20"/>
                <w:szCs w:val="20"/>
              </w:rPr>
              <w:t xml:space="preserve"> ......................................</w:t>
            </w:r>
          </w:p>
          <w:p w14:paraId="79522DF9" w14:textId="77777777" w:rsidR="006F2175" w:rsidRPr="008219CF" w:rsidRDefault="006F2175">
            <w:pPr>
              <w:rPr>
                <w:rFonts w:ascii="Arial" w:hAnsi="Arial" w:cs="Arial"/>
                <w:sz w:val="20"/>
                <w:szCs w:val="20"/>
              </w:rPr>
            </w:pPr>
            <w:r w:rsidRPr="008219CF">
              <w:rPr>
                <w:rFonts w:ascii="Arial" w:hAnsi="Arial" w:cs="Arial"/>
                <w:sz w:val="20"/>
                <w:szCs w:val="20"/>
              </w:rPr>
              <w:t>Mention(s) manuscrite(s) "lu et approuvé"</w:t>
            </w:r>
          </w:p>
          <w:p w14:paraId="60BAAF21" w14:textId="77777777" w:rsidR="006F2175" w:rsidRPr="008219CF" w:rsidRDefault="006F2175">
            <w:pPr>
              <w:pStyle w:val="Notedefin"/>
              <w:spacing w:after="1800"/>
              <w:rPr>
                <w:rFonts w:ascii="Arial" w:hAnsi="Arial" w:cs="Arial"/>
                <w:sz w:val="20"/>
                <w:szCs w:val="20"/>
              </w:rPr>
            </w:pPr>
            <w:r w:rsidRPr="008219CF">
              <w:rPr>
                <w:rFonts w:ascii="Arial" w:hAnsi="Arial" w:cs="Arial"/>
                <w:sz w:val="20"/>
                <w:szCs w:val="20"/>
              </w:rPr>
              <w:t>Signature(s) de l'(des) entrepreneur(s)</w:t>
            </w:r>
          </w:p>
        </w:tc>
        <w:tc>
          <w:tcPr>
            <w:tcW w:w="5103" w:type="dxa"/>
            <w:gridSpan w:val="2"/>
          </w:tcPr>
          <w:p w14:paraId="74DD609F" w14:textId="77777777" w:rsidR="006F2175" w:rsidRPr="008219CF" w:rsidRDefault="006F217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jc w:val="center"/>
              <w:rPr>
                <w:rFonts w:ascii="Arial" w:hAnsi="Arial" w:cs="Arial"/>
                <w:b/>
                <w:sz w:val="20"/>
                <w:szCs w:val="20"/>
              </w:rPr>
            </w:pPr>
            <w:r w:rsidRPr="008219CF">
              <w:rPr>
                <w:rFonts w:ascii="Arial" w:hAnsi="Arial" w:cs="Arial"/>
                <w:b/>
                <w:sz w:val="20"/>
                <w:szCs w:val="20"/>
              </w:rPr>
              <w:t>Visas</w:t>
            </w:r>
          </w:p>
          <w:p w14:paraId="6BD0B995" w14:textId="77777777" w:rsidR="006F2175" w:rsidRPr="008219CF" w:rsidRDefault="006F2175" w:rsidP="00394A9B">
            <w:pPr>
              <w:jc w:val="left"/>
              <w:rPr>
                <w:rFonts w:ascii="Arial" w:hAnsi="Arial" w:cs="Arial"/>
                <w:sz w:val="20"/>
                <w:szCs w:val="20"/>
              </w:rPr>
            </w:pPr>
            <w:r w:rsidRPr="008219CF">
              <w:rPr>
                <w:rFonts w:ascii="Arial" w:hAnsi="Arial" w:cs="Arial"/>
                <w:sz w:val="20"/>
                <w:szCs w:val="20"/>
              </w:rPr>
              <w:t>Est acceptée la présente offre pour valoir acte d'engagement</w:t>
            </w:r>
          </w:p>
          <w:p w14:paraId="416C72B4" w14:textId="77777777" w:rsidR="006F2175" w:rsidRPr="008219CF" w:rsidRDefault="006F2175" w:rsidP="00394A9B">
            <w:pPr>
              <w:jc w:val="left"/>
              <w:rPr>
                <w:rFonts w:ascii="Arial" w:hAnsi="Arial" w:cs="Arial"/>
                <w:sz w:val="20"/>
                <w:szCs w:val="20"/>
              </w:rPr>
            </w:pPr>
            <w:r w:rsidRPr="008219CF">
              <w:rPr>
                <w:rFonts w:ascii="Arial" w:hAnsi="Arial" w:cs="Arial"/>
                <w:sz w:val="20"/>
                <w:szCs w:val="20"/>
              </w:rPr>
              <w:t>A Toulon, le ..................................................</w:t>
            </w:r>
          </w:p>
          <w:p w14:paraId="78793AAE" w14:textId="77777777" w:rsidR="00454330" w:rsidRPr="008219CF" w:rsidRDefault="00454330" w:rsidP="00454330">
            <w:pPr>
              <w:spacing w:after="0"/>
              <w:rPr>
                <w:rFonts w:ascii="Arial" w:hAnsi="Arial" w:cs="Arial"/>
                <w:sz w:val="20"/>
                <w:szCs w:val="20"/>
              </w:rPr>
            </w:pPr>
            <w:r w:rsidRPr="008219CF">
              <w:rPr>
                <w:rFonts w:ascii="Arial" w:hAnsi="Arial" w:cs="Arial"/>
                <w:sz w:val="20"/>
                <w:szCs w:val="20"/>
              </w:rPr>
              <w:t>Le pouvoir adjudicateur</w:t>
            </w:r>
          </w:p>
          <w:p w14:paraId="5DCD1680" w14:textId="77777777" w:rsidR="00454330" w:rsidRPr="008219CF" w:rsidRDefault="00454330" w:rsidP="00454330">
            <w:pPr>
              <w:spacing w:after="0"/>
              <w:rPr>
                <w:rFonts w:ascii="Arial" w:hAnsi="Arial" w:cs="Arial"/>
                <w:sz w:val="20"/>
                <w:szCs w:val="20"/>
              </w:rPr>
            </w:pPr>
            <w:r w:rsidRPr="008219CF">
              <w:rPr>
                <w:rFonts w:ascii="Arial" w:hAnsi="Arial" w:cs="Arial"/>
                <w:sz w:val="20"/>
                <w:szCs w:val="20"/>
              </w:rPr>
              <w:t>(Désigné par arrêté ministériel du 22/06/2007 modifié)</w:t>
            </w:r>
          </w:p>
          <w:p w14:paraId="1FE51EEB" w14:textId="595F2274" w:rsidR="00454330" w:rsidRPr="008219CF" w:rsidRDefault="0034205D" w:rsidP="00454330">
            <w:pPr>
              <w:spacing w:after="0"/>
              <w:rPr>
                <w:rFonts w:ascii="Arial" w:hAnsi="Arial" w:cs="Arial"/>
                <w:sz w:val="20"/>
                <w:szCs w:val="20"/>
              </w:rPr>
            </w:pPr>
            <w:r>
              <w:rPr>
                <w:rFonts w:ascii="Arial" w:hAnsi="Arial" w:cs="Arial"/>
                <w:sz w:val="20"/>
                <w:szCs w:val="20"/>
              </w:rPr>
              <w:t>Pour le directeur du SID Méditerranée</w:t>
            </w:r>
            <w:r w:rsidR="00454330" w:rsidRPr="008219CF">
              <w:rPr>
                <w:rFonts w:ascii="Arial" w:hAnsi="Arial" w:cs="Arial"/>
                <w:sz w:val="20"/>
                <w:szCs w:val="20"/>
              </w:rPr>
              <w:t xml:space="preserve"> et par délégation</w:t>
            </w:r>
          </w:p>
          <w:p w14:paraId="33DFDEDC" w14:textId="77777777" w:rsidR="00454330" w:rsidRPr="008219CF" w:rsidRDefault="00454330" w:rsidP="00454330">
            <w:pPr>
              <w:rPr>
                <w:rFonts w:ascii="Arial" w:hAnsi="Arial" w:cs="Arial"/>
                <w:i/>
                <w:iCs/>
                <w:sz w:val="20"/>
                <w:szCs w:val="20"/>
              </w:rPr>
            </w:pPr>
            <w:r w:rsidRPr="008219CF">
              <w:rPr>
                <w:rFonts w:ascii="Arial" w:hAnsi="Arial" w:cs="Arial"/>
                <w:iCs/>
                <w:sz w:val="20"/>
                <w:szCs w:val="20"/>
              </w:rPr>
              <w:t>Le</w:t>
            </w:r>
            <w:r w:rsidRPr="008219CF">
              <w:rPr>
                <w:rFonts w:ascii="Arial" w:hAnsi="Arial" w:cs="Arial"/>
                <w:i/>
                <w:iCs/>
                <w:sz w:val="20"/>
                <w:szCs w:val="20"/>
              </w:rPr>
              <w:t xml:space="preserve"> (grade, prénom, nom), (fonction)</w:t>
            </w:r>
          </w:p>
          <w:p w14:paraId="2E756E52" w14:textId="77777777" w:rsidR="006F2175" w:rsidRPr="008219CF" w:rsidRDefault="006F2175" w:rsidP="009C0F28">
            <w:pPr>
              <w:spacing w:after="0"/>
              <w:jc w:val="center"/>
              <w:rPr>
                <w:rFonts w:ascii="Arial" w:hAnsi="Arial" w:cs="Arial"/>
                <w:sz w:val="20"/>
                <w:szCs w:val="20"/>
              </w:rPr>
            </w:pPr>
          </w:p>
        </w:tc>
      </w:tr>
      <w:tr w:rsidR="006F2175" w:rsidRPr="008219CF" w14:paraId="050C6369" w14:textId="77777777" w:rsidTr="00454330">
        <w:trPr>
          <w:cantSplit/>
          <w:trHeight w:val="2607"/>
        </w:trPr>
        <w:tc>
          <w:tcPr>
            <w:tcW w:w="4962" w:type="dxa"/>
            <w:gridSpan w:val="2"/>
          </w:tcPr>
          <w:p w14:paraId="6C4F6DC1" w14:textId="77777777" w:rsidR="001E63A9" w:rsidRPr="008219CF" w:rsidRDefault="001E63A9">
            <w:pPr>
              <w:rPr>
                <w:rFonts w:ascii="Arial" w:hAnsi="Arial" w:cs="Arial"/>
                <w:b/>
                <w:sz w:val="20"/>
                <w:szCs w:val="20"/>
              </w:rPr>
            </w:pPr>
          </w:p>
          <w:p w14:paraId="3E3270DC" w14:textId="77777777" w:rsidR="001E63A9" w:rsidRPr="008219CF" w:rsidRDefault="001E63A9">
            <w:pPr>
              <w:rPr>
                <w:rFonts w:ascii="Arial" w:hAnsi="Arial" w:cs="Arial"/>
                <w:b/>
                <w:sz w:val="20"/>
                <w:szCs w:val="20"/>
              </w:rPr>
            </w:pPr>
          </w:p>
          <w:p w14:paraId="30208968" w14:textId="77777777" w:rsidR="006F2175" w:rsidRPr="008219CF" w:rsidRDefault="006F2175">
            <w:pPr>
              <w:rPr>
                <w:rFonts w:ascii="Arial" w:hAnsi="Arial" w:cs="Arial"/>
                <w:b/>
                <w:sz w:val="20"/>
                <w:szCs w:val="20"/>
              </w:rPr>
            </w:pPr>
            <w:r w:rsidRPr="008219CF">
              <w:rPr>
                <w:rFonts w:ascii="Arial" w:hAnsi="Arial" w:cs="Arial"/>
                <w:b/>
                <w:sz w:val="20"/>
                <w:szCs w:val="20"/>
              </w:rPr>
              <w:t>Date d'effet du marché</w:t>
            </w:r>
          </w:p>
          <w:p w14:paraId="6B441A51" w14:textId="77777777" w:rsidR="006F2175" w:rsidRPr="008219CF" w:rsidRDefault="006F2175">
            <w:pPr>
              <w:rPr>
                <w:rFonts w:ascii="Arial" w:hAnsi="Arial" w:cs="Arial"/>
                <w:sz w:val="20"/>
                <w:szCs w:val="20"/>
              </w:rPr>
            </w:pPr>
            <w:r w:rsidRPr="008219CF">
              <w:rPr>
                <w:rFonts w:ascii="Arial" w:hAnsi="Arial" w:cs="Arial"/>
                <w:sz w:val="20"/>
                <w:szCs w:val="20"/>
              </w:rPr>
              <w:t>Reçu notification du marché, le .........................</w:t>
            </w:r>
          </w:p>
          <w:p w14:paraId="2EB296D4" w14:textId="77777777" w:rsidR="006F2175" w:rsidRPr="008219CF" w:rsidRDefault="006F2175">
            <w:pPr>
              <w:spacing w:after="1680"/>
              <w:rPr>
                <w:rFonts w:ascii="Arial" w:hAnsi="Arial" w:cs="Arial"/>
                <w:b/>
                <w:sz w:val="20"/>
                <w:szCs w:val="20"/>
              </w:rPr>
            </w:pPr>
            <w:r w:rsidRPr="008219CF">
              <w:rPr>
                <w:rFonts w:ascii="Arial" w:hAnsi="Arial" w:cs="Arial"/>
                <w:sz w:val="20"/>
                <w:szCs w:val="20"/>
              </w:rPr>
              <w:t>Signature de l'entrepreneur (mandataire)</w:t>
            </w:r>
          </w:p>
        </w:tc>
        <w:tc>
          <w:tcPr>
            <w:tcW w:w="4394" w:type="dxa"/>
          </w:tcPr>
          <w:p w14:paraId="1451112B" w14:textId="77777777" w:rsidR="006F2175" w:rsidRPr="008219CF" w:rsidRDefault="006F217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jc w:val="center"/>
              <w:rPr>
                <w:rFonts w:ascii="Arial" w:hAnsi="Arial" w:cs="Arial"/>
                <w:b/>
                <w:sz w:val="20"/>
                <w:szCs w:val="20"/>
              </w:rPr>
            </w:pPr>
          </w:p>
        </w:tc>
      </w:tr>
      <w:tr w:rsidR="006F2175" w:rsidRPr="008219CF" w14:paraId="4F71C05E" w14:textId="77777777" w:rsidTr="00454330">
        <w:trPr>
          <w:cantSplit/>
        </w:trPr>
        <w:tc>
          <w:tcPr>
            <w:tcW w:w="4962" w:type="dxa"/>
            <w:gridSpan w:val="2"/>
          </w:tcPr>
          <w:p w14:paraId="474E5CE1" w14:textId="77777777" w:rsidR="001E63A9" w:rsidRPr="008219CF" w:rsidRDefault="001E63A9">
            <w:pPr>
              <w:rPr>
                <w:rFonts w:ascii="Arial" w:hAnsi="Arial" w:cs="Arial"/>
                <w:sz w:val="20"/>
                <w:szCs w:val="20"/>
              </w:rPr>
            </w:pPr>
          </w:p>
          <w:p w14:paraId="244E043F" w14:textId="77777777" w:rsidR="001E63A9" w:rsidRPr="008219CF" w:rsidRDefault="001E63A9">
            <w:pPr>
              <w:rPr>
                <w:rFonts w:ascii="Arial" w:hAnsi="Arial" w:cs="Arial"/>
                <w:sz w:val="20"/>
                <w:szCs w:val="20"/>
              </w:rPr>
            </w:pPr>
          </w:p>
          <w:p w14:paraId="6005BCED" w14:textId="0F0F260D" w:rsidR="006F2175" w:rsidRPr="008219CF" w:rsidRDefault="006F2175">
            <w:pPr>
              <w:rPr>
                <w:rFonts w:ascii="Arial" w:hAnsi="Arial" w:cs="Arial"/>
                <w:sz w:val="20"/>
                <w:szCs w:val="20"/>
              </w:rPr>
            </w:pPr>
            <w:r w:rsidRPr="008219CF">
              <w:rPr>
                <w:rFonts w:ascii="Arial" w:hAnsi="Arial" w:cs="Arial"/>
                <w:sz w:val="20"/>
                <w:szCs w:val="20"/>
              </w:rPr>
              <w:t xml:space="preserve">Reçu l'avis de réception postal </w:t>
            </w:r>
            <w:r w:rsidR="002A382F" w:rsidRPr="008219CF">
              <w:rPr>
                <w:rFonts w:ascii="Arial" w:hAnsi="Arial" w:cs="Arial"/>
                <w:sz w:val="20"/>
                <w:szCs w:val="20"/>
              </w:rPr>
              <w:t xml:space="preserve">ou de l’accusé de réception de la PLACE </w:t>
            </w:r>
            <w:r w:rsidRPr="008219CF">
              <w:rPr>
                <w:rFonts w:ascii="Arial" w:hAnsi="Arial" w:cs="Arial"/>
                <w:sz w:val="20"/>
                <w:szCs w:val="20"/>
              </w:rPr>
              <w:t>de la notification du marché en date du</w:t>
            </w:r>
          </w:p>
          <w:p w14:paraId="572DBA58" w14:textId="77777777" w:rsidR="006F2175" w:rsidRPr="008219CF" w:rsidRDefault="006F2175">
            <w:pPr>
              <w:rPr>
                <w:rFonts w:ascii="Arial" w:hAnsi="Arial" w:cs="Arial"/>
                <w:b/>
                <w:sz w:val="20"/>
                <w:szCs w:val="20"/>
              </w:rPr>
            </w:pPr>
            <w:r w:rsidRPr="008219CF">
              <w:rPr>
                <w:rFonts w:ascii="Arial" w:hAnsi="Arial" w:cs="Arial"/>
                <w:i/>
                <w:sz w:val="20"/>
                <w:szCs w:val="20"/>
              </w:rPr>
              <w:t>(date de signature de l'avis de réception par le destinataire)</w:t>
            </w:r>
          </w:p>
        </w:tc>
        <w:tc>
          <w:tcPr>
            <w:tcW w:w="4394" w:type="dxa"/>
          </w:tcPr>
          <w:p w14:paraId="1052B18A" w14:textId="77777777" w:rsidR="006F2175" w:rsidRPr="008219CF" w:rsidRDefault="006F217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jc w:val="center"/>
              <w:rPr>
                <w:rFonts w:ascii="Arial" w:hAnsi="Arial" w:cs="Arial"/>
                <w:b/>
                <w:sz w:val="20"/>
                <w:szCs w:val="20"/>
              </w:rPr>
            </w:pPr>
          </w:p>
        </w:tc>
      </w:tr>
    </w:tbl>
    <w:p w14:paraId="59EDA9B1" w14:textId="77777777" w:rsidR="006F2175" w:rsidRPr="008219CF" w:rsidRDefault="006F2175">
      <w:pPr>
        <w:rPr>
          <w:rFonts w:ascii="Arial" w:hAnsi="Arial" w:cs="Arial"/>
          <w:sz w:val="20"/>
          <w:szCs w:val="20"/>
        </w:rPr>
      </w:pPr>
    </w:p>
    <w:sectPr w:rsidR="006F2175" w:rsidRPr="008219CF" w:rsidSect="004F1FBA">
      <w:footerReference w:type="default" r:id="rId19"/>
      <w:headerReference w:type="first" r:id="rId20"/>
      <w:footerReference w:type="first" r:id="rId21"/>
      <w:endnotePr>
        <w:numFmt w:val="decimal"/>
      </w:endnotePr>
      <w:type w:val="continuous"/>
      <w:pgSz w:w="11907" w:h="16840" w:code="9"/>
      <w:pgMar w:top="1240" w:right="1134" w:bottom="568" w:left="1418" w:header="426" w:footer="513" w:gutter="0"/>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0" w:author="WAQUET Adrien ING DIV TP ETAT" w:date="2025-10-02T14:53:00Z" w:initials="WAIDTE">
    <w:p w14:paraId="369380AF" w14:textId="7FDAA44D" w:rsidR="00F03FBB" w:rsidRDefault="00F03FBB">
      <w:pPr>
        <w:pStyle w:val="Commentaire"/>
      </w:pPr>
      <w:r>
        <w:rPr>
          <w:rStyle w:val="Marquedecommentaire"/>
        </w:rPr>
        <w:annotationRef/>
      </w:r>
      <w:r>
        <w:t>A déplacer sous le numéro de marché</w:t>
      </w:r>
    </w:p>
  </w:comment>
  <w:comment w:id="61" w:author="SAUSSET MAXIME ASC NIV 1 OT" w:date="2025-10-03T09:14:00Z" w:initials="SMAN1O">
    <w:p w14:paraId="077E4B32" w14:textId="269C941D" w:rsidR="006D3D35" w:rsidRDefault="006D3D35">
      <w:pPr>
        <w:pStyle w:val="Commentaire"/>
      </w:pPr>
      <w:r>
        <w:rPr>
          <w:rStyle w:val="Marquedecommentaire"/>
        </w:rPr>
        <w:annotationRef/>
      </w:r>
      <w:proofErr w:type="gramStart"/>
      <w:r>
        <w:t>fait</w:t>
      </w:r>
      <w:proofErr w:type="gramEnd"/>
    </w:p>
  </w:comment>
  <w:comment w:id="64" w:author="WAQUET Adrien ING DIV TP ETAT" w:date="2025-10-02T14:53:00Z" w:initials="WAIDTE">
    <w:p w14:paraId="01C11FEE" w14:textId="6EF57F73" w:rsidR="00F03FBB" w:rsidRDefault="00F03FBB">
      <w:pPr>
        <w:pStyle w:val="Commentaire"/>
      </w:pPr>
      <w:r>
        <w:rPr>
          <w:rStyle w:val="Marquedecommentaire"/>
        </w:rPr>
        <w:annotationRef/>
      </w:r>
      <w:r>
        <w:t>A supprimer</w:t>
      </w:r>
    </w:p>
    <w:p w14:paraId="5B2762F3" w14:textId="333B4487" w:rsidR="00F03FBB" w:rsidRDefault="00F03FBB">
      <w:pPr>
        <w:pStyle w:val="Commentaire"/>
      </w:pPr>
      <w:r>
        <w:t>Mais il manque « TLN » au début de l’objet du marché (vérifier dans NSI l’objet saisi)</w:t>
      </w:r>
    </w:p>
  </w:comment>
  <w:comment w:id="82" w:author="WAQUET Adrien ING DIV TP ETAT" w:date="2025-10-02T14:55:00Z" w:initials="WAIDTE">
    <w:p w14:paraId="3E75FA7A" w14:textId="280AF5CC" w:rsidR="00F03FBB" w:rsidRDefault="00F03FBB">
      <w:pPr>
        <w:pStyle w:val="Commentaire"/>
      </w:pPr>
      <w:r>
        <w:rPr>
          <w:rStyle w:val="Marquedecommentaire"/>
        </w:rPr>
        <w:annotationRef/>
      </w:r>
      <w:r>
        <w:t>Et circulation d’eau ?</w:t>
      </w:r>
    </w:p>
  </w:comment>
  <w:comment w:id="98" w:author="SAUSSET MAXIME ASC NIV 1 OT" w:date="2025-08-21T14:00:00Z" w:initials="SMAN1O">
    <w:p w14:paraId="001386A8" w14:textId="433B1CAF" w:rsidR="00EA1994" w:rsidRDefault="00EA1994">
      <w:pPr>
        <w:pStyle w:val="Commentaire"/>
      </w:pPr>
      <w:r>
        <w:rPr>
          <w:rStyle w:val="Marquedecommentaire"/>
        </w:rPr>
        <w:annotationRef/>
      </w:r>
      <w:r>
        <w:t xml:space="preserve">Indiquer les </w:t>
      </w:r>
      <w:proofErr w:type="spellStart"/>
      <w:r>
        <w:t>ref</w:t>
      </w:r>
      <w:proofErr w:type="spellEnd"/>
    </w:p>
  </w:comment>
  <w:comment w:id="99" w:author="BELLOIR Natacha TSEF 2CL" w:date="2025-09-11T16:33:00Z" w:initials="BNT2">
    <w:p w14:paraId="0382F7F1" w14:textId="68E33294" w:rsidR="000205E0" w:rsidRDefault="000205E0">
      <w:pPr>
        <w:pStyle w:val="Commentaire"/>
      </w:pPr>
      <w:r>
        <w:rPr>
          <w:rStyle w:val="Marquedecommentaire"/>
        </w:rPr>
        <w:annotationRef/>
      </w:r>
      <w:r>
        <w:t>Fait : ajout d’un paragraphe cadre réglementaire</w:t>
      </w:r>
    </w:p>
  </w:comment>
  <w:comment w:id="108" w:author="WAQUET Adrien ING DIV TP ETAT" w:date="2025-10-02T14:58:00Z" w:initials="WAIDTE">
    <w:p w14:paraId="697B94B6" w14:textId="2264BBFD" w:rsidR="00F03FBB" w:rsidRDefault="00F03FBB">
      <w:pPr>
        <w:pStyle w:val="Commentaire"/>
      </w:pPr>
      <w:r>
        <w:rPr>
          <w:rStyle w:val="Marquedecommentaire"/>
        </w:rPr>
        <w:annotationRef/>
      </w:r>
      <w:r>
        <w:t>Je crains que cela ne constitue des options… pourra-t-on comparer des offres avec des solutions techniques différentes ?</w:t>
      </w:r>
    </w:p>
  </w:comment>
  <w:comment w:id="113" w:author="SAUSSET MAXIME ASC NIV 1 OT" w:date="2025-08-21T14:00:00Z" w:initials="SMAN1O">
    <w:p w14:paraId="61ACD67D" w14:textId="030DDA3D" w:rsidR="00EA1994" w:rsidRDefault="00EA1994">
      <w:pPr>
        <w:pStyle w:val="Commentaire"/>
      </w:pPr>
      <w:r>
        <w:rPr>
          <w:rStyle w:val="Marquedecommentaire"/>
        </w:rPr>
        <w:annotationRef/>
      </w:r>
      <w:r>
        <w:t>Horizontale + verticale ?</w:t>
      </w:r>
      <w:r w:rsidR="00DF416C">
        <w:t xml:space="preserve"> c’est la surface du bassin. Ils ont un plan en annexe </w:t>
      </w:r>
    </w:p>
  </w:comment>
  <w:comment w:id="116" w:author="SAUSSET MAXIME ASC NIV 1 OT" w:date="2025-08-21T14:01:00Z" w:initials="SMAN1O">
    <w:p w14:paraId="34B1B364" w14:textId="7EA62A6A" w:rsidR="00EA1994" w:rsidRDefault="00EA1994">
      <w:pPr>
        <w:pStyle w:val="Commentaire"/>
      </w:pPr>
      <w:r>
        <w:rPr>
          <w:rStyle w:val="Marquedecommentaire"/>
        </w:rPr>
        <w:annotationRef/>
      </w:r>
      <w:r>
        <w:t>Ne prévoit-on pas toute les plages ?</w:t>
      </w:r>
    </w:p>
  </w:comment>
  <w:comment w:id="117" w:author="BELLOIR Natacha TSEF 2CL" w:date="2025-09-03T12:16:00Z" w:initials="BNT2">
    <w:p w14:paraId="33CD6753" w14:textId="75210214" w:rsidR="00DF416C" w:rsidRDefault="00DF416C">
      <w:pPr>
        <w:pStyle w:val="Commentaire"/>
      </w:pPr>
      <w:r>
        <w:rPr>
          <w:rStyle w:val="Marquedecommentaire"/>
        </w:rPr>
        <w:annotationRef/>
      </w:r>
      <w:r>
        <w:t xml:space="preserve">Non on a dit qu’on faisait </w:t>
      </w:r>
      <w:r w:rsidR="005D35EE">
        <w:t>ça</w:t>
      </w:r>
      <w:r>
        <w:t xml:space="preserve"> sur un </w:t>
      </w:r>
      <w:proofErr w:type="spellStart"/>
      <w:r>
        <w:t>Bdc</w:t>
      </w:r>
      <w:proofErr w:type="spellEnd"/>
      <w:r>
        <w:t xml:space="preserve"> plus tard</w:t>
      </w:r>
    </w:p>
  </w:comment>
  <w:comment w:id="118" w:author="WAQUET Adrien ING DIV TP ETAT" w:date="2025-10-02T15:00:00Z" w:initials="WAIDTE">
    <w:p w14:paraId="32D945BB" w14:textId="09FB8EC5" w:rsidR="00F03FBB" w:rsidRDefault="00F03FBB">
      <w:pPr>
        <w:pStyle w:val="Commentaire"/>
      </w:pPr>
      <w:r>
        <w:rPr>
          <w:rStyle w:val="Marquedecommentaire"/>
        </w:rPr>
        <w:annotationRef/>
      </w:r>
      <w:r>
        <w:t>Euh quel BDC plus tard ? pour moi on faisait tout, merci de m’indiquer les échanges qui justifient ce choix</w:t>
      </w:r>
    </w:p>
  </w:comment>
  <w:comment w:id="125" w:author="BELLOIR Natacha TSEF 2CL" w:date="2025-08-20T13:14:00Z" w:initials="BNT2">
    <w:p w14:paraId="601C12F9" w14:textId="7DB6A5BE" w:rsidR="0075439E" w:rsidRDefault="0075439E">
      <w:pPr>
        <w:pStyle w:val="Commentaire"/>
      </w:pPr>
      <w:r>
        <w:rPr>
          <w:rStyle w:val="Marquedecommentaire"/>
        </w:rPr>
        <w:annotationRef/>
      </w:r>
      <w:r>
        <w:t>Ajout au modèle de base</w:t>
      </w:r>
    </w:p>
    <w:p w14:paraId="63015B17" w14:textId="2F946ACC" w:rsidR="006C7A7F" w:rsidRDefault="006C7A7F">
      <w:pPr>
        <w:pStyle w:val="Commentaire"/>
      </w:pPr>
    </w:p>
    <w:p w14:paraId="5A80BDA9" w14:textId="77777777" w:rsidR="006C7A7F" w:rsidRDefault="006C7A7F" w:rsidP="006C7A7F">
      <w:pPr>
        <w:pStyle w:val="Commentaire"/>
      </w:pPr>
      <w:r>
        <w:rPr>
          <w:rStyle w:val="Marquedecommentaire"/>
        </w:rPr>
        <w:t>Déroge-t-on</w:t>
      </w:r>
      <w:r>
        <w:t xml:space="preserve"> au CCAP pour les pénalités ? </w:t>
      </w:r>
    </w:p>
    <w:p w14:paraId="17F8F21C" w14:textId="77777777" w:rsidR="006C7A7F" w:rsidRDefault="006C7A7F" w:rsidP="006C7A7F">
      <w:pPr>
        <w:pStyle w:val="Commentaire"/>
      </w:pPr>
      <w:r>
        <w:t>Actuellement ça équivaudrait à 20€ par jour pour un max de 6000€ HT soit 300 jours de retard</w:t>
      </w:r>
    </w:p>
    <w:p w14:paraId="446CDD5C" w14:textId="77777777" w:rsidR="006C7A7F" w:rsidRDefault="006C7A7F" w:rsidP="006C7A7F">
      <w:pPr>
        <w:pStyle w:val="Commentaire"/>
      </w:pPr>
    </w:p>
    <w:p w14:paraId="6BD1EA93" w14:textId="1F74ED50" w:rsidR="006C7A7F" w:rsidRDefault="006C7A7F" w:rsidP="006C7A7F">
      <w:pPr>
        <w:pStyle w:val="Commentaire"/>
      </w:pPr>
      <w:r>
        <w:t>Proposition : Pas de max – 100€ par jour</w:t>
      </w:r>
    </w:p>
  </w:comment>
  <w:comment w:id="126" w:author="SAUSSET MAXIME ASC NIV 1 OT" w:date="2025-08-21T13:58:00Z" w:initials="SMAN1O">
    <w:p w14:paraId="34626EC5" w14:textId="2932F8F0" w:rsidR="00EA1994" w:rsidRDefault="00EA1994">
      <w:pPr>
        <w:pStyle w:val="Commentaire"/>
      </w:pPr>
      <w:r>
        <w:rPr>
          <w:rStyle w:val="Marquedecommentaire"/>
        </w:rPr>
        <w:annotationRef/>
      </w:r>
      <w:r>
        <w:t>Ne pas oublier de retirer les notions plafond et d’exonération</w:t>
      </w:r>
    </w:p>
  </w:comment>
  <w:comment w:id="127" w:author="BELLOIR Natacha TSEF 2CL" w:date="2025-09-10T09:52:00Z" w:initials="BNT2">
    <w:p w14:paraId="358408B0" w14:textId="61D29FB2" w:rsidR="005D35EE" w:rsidRDefault="005D35EE">
      <w:pPr>
        <w:pStyle w:val="Commentaire"/>
      </w:pPr>
      <w:r>
        <w:rPr>
          <w:rStyle w:val="Marquedecommentaire"/>
        </w:rPr>
        <w:annotationRef/>
      </w:r>
      <w:r>
        <w:t>Fait</w:t>
      </w:r>
    </w:p>
  </w:comment>
  <w:comment w:id="128" w:author="BELLOIR Natacha TSEF 2CL" w:date="2025-08-20T13:19:00Z" w:initials="BNT2">
    <w:p w14:paraId="13497989" w14:textId="1CF45279" w:rsidR="006C7A7F" w:rsidRDefault="006C7A7F">
      <w:pPr>
        <w:pStyle w:val="Commentaire"/>
      </w:pPr>
      <w:r>
        <w:rPr>
          <w:rStyle w:val="Marquedecommentaire"/>
        </w:rPr>
        <w:annotationRef/>
      </w:r>
      <w:r>
        <w:t>Ajout au modèle de base</w:t>
      </w:r>
    </w:p>
  </w:comment>
  <w:comment w:id="129" w:author="BELLOIR Natacha TSEF 2CL" w:date="2025-09-03T12:19:00Z" w:initials="BNT2">
    <w:p w14:paraId="098B7ECC" w14:textId="478C1D31" w:rsidR="00DF416C" w:rsidRDefault="00DF416C">
      <w:pPr>
        <w:pStyle w:val="Commentaire"/>
      </w:pPr>
      <w:r>
        <w:rPr>
          <w:rStyle w:val="Marquedecommentaire"/>
        </w:rPr>
        <w:annotationRef/>
      </w:r>
    </w:p>
  </w:comment>
  <w:comment w:id="130" w:author="BELLOIR Natacha TSEF 2CL" w:date="2025-09-03T12:19:00Z" w:initials="BNT2">
    <w:p w14:paraId="53064DD2" w14:textId="33E44882" w:rsidR="00DF416C" w:rsidRDefault="00DF416C">
      <w:pPr>
        <w:pStyle w:val="Commentaire"/>
      </w:pPr>
      <w:r>
        <w:rPr>
          <w:rStyle w:val="Marquedecommentaire"/>
        </w:rPr>
        <w:annotationRef/>
      </w:r>
    </w:p>
  </w:comment>
  <w:comment w:id="131" w:author="BELLOIR Natacha TSEF 2CL" w:date="2025-08-20T13:28:00Z" w:initials="BNT2">
    <w:p w14:paraId="1A46BD73" w14:textId="647136FE" w:rsidR="003410C6" w:rsidRDefault="003410C6">
      <w:pPr>
        <w:pStyle w:val="Commentaire"/>
      </w:pPr>
      <w:r>
        <w:rPr>
          <w:rStyle w:val="Marquedecommentaire"/>
        </w:rPr>
        <w:annotationRef/>
      </w:r>
      <w:proofErr w:type="gramStart"/>
      <w:r>
        <w:t>ajout</w:t>
      </w:r>
      <w:proofErr w:type="gramEnd"/>
    </w:p>
  </w:comment>
  <w:comment w:id="144" w:author="BELLOIR Natacha TSEF 2CL" w:date="2025-08-20T13:07:00Z" w:initials="BNT2">
    <w:p w14:paraId="7CCA8FD3" w14:textId="61E405D1" w:rsidR="0075439E" w:rsidRDefault="0075439E">
      <w:pPr>
        <w:pStyle w:val="Commentaire"/>
      </w:pPr>
      <w:r>
        <w:rPr>
          <w:rStyle w:val="Marquedecommentaire"/>
        </w:rPr>
        <w:annotationRef/>
      </w:r>
      <w:r>
        <w:t>Ajout au modèle de base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9380AF" w15:done="0"/>
  <w15:commentEx w15:paraId="077E4B32" w15:paraIdParent="369380AF" w15:done="0"/>
  <w15:commentEx w15:paraId="5B2762F3" w15:done="0"/>
  <w15:commentEx w15:paraId="3E75FA7A" w15:done="0"/>
  <w15:commentEx w15:paraId="001386A8" w15:done="0"/>
  <w15:commentEx w15:paraId="0382F7F1" w15:paraIdParent="001386A8" w15:done="0"/>
  <w15:commentEx w15:paraId="697B94B6" w15:done="0"/>
  <w15:commentEx w15:paraId="61ACD67D" w15:done="0"/>
  <w15:commentEx w15:paraId="34B1B364" w15:done="0"/>
  <w15:commentEx w15:paraId="33CD6753" w15:paraIdParent="34B1B364" w15:done="0"/>
  <w15:commentEx w15:paraId="32D945BB" w15:paraIdParent="34B1B364" w15:done="0"/>
  <w15:commentEx w15:paraId="6BD1EA93" w15:done="0"/>
  <w15:commentEx w15:paraId="34626EC5" w15:paraIdParent="6BD1EA93" w15:done="0"/>
  <w15:commentEx w15:paraId="358408B0" w15:paraIdParent="6BD1EA93" w15:done="0"/>
  <w15:commentEx w15:paraId="13497989" w15:done="0"/>
  <w15:commentEx w15:paraId="098B7ECC" w15:paraIdParent="13497989" w15:done="0"/>
  <w15:commentEx w15:paraId="53064DD2" w15:paraIdParent="13497989" w15:done="0"/>
  <w15:commentEx w15:paraId="1A46BD73" w15:done="0"/>
  <w15:commentEx w15:paraId="7CCA8FD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25592" w14:textId="77777777" w:rsidR="00ED39EB" w:rsidRDefault="00ED39EB">
      <w:r>
        <w:separator/>
      </w:r>
    </w:p>
  </w:endnote>
  <w:endnote w:type="continuationSeparator" w:id="0">
    <w:p w14:paraId="0FE26DBC" w14:textId="77777777" w:rsidR="00ED39EB" w:rsidRDefault="00ED3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istina">
    <w:panose1 w:val="03060402040406080204"/>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394A9B" w14:paraId="5F8893F6" w14:textId="77777777" w:rsidTr="00772D94">
      <w:trPr>
        <w:cantSplit/>
        <w:jc w:val="center"/>
      </w:trPr>
      <w:tc>
        <w:tcPr>
          <w:tcW w:w="514" w:type="dxa"/>
          <w:tcBorders>
            <w:top w:val="single" w:sz="12" w:space="0" w:color="auto"/>
            <w:left w:val="single" w:sz="12" w:space="0" w:color="auto"/>
            <w:bottom w:val="single" w:sz="12" w:space="0" w:color="auto"/>
            <w:right w:val="single" w:sz="12" w:space="0" w:color="auto"/>
          </w:tcBorders>
        </w:tcPr>
        <w:p w14:paraId="7C21F175" w14:textId="00E33DBA" w:rsidR="00394A9B" w:rsidRDefault="000205E0" w:rsidP="00772D94">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sz w:val="12"/>
              <w:szCs w:val="12"/>
            </w:rPr>
          </w:pPr>
          <w:r>
            <w:rPr>
              <w:rFonts w:ascii="Arial" w:hAnsi="Arial"/>
              <w:sz w:val="12"/>
              <w:szCs w:val="12"/>
            </w:rPr>
            <w:t>2</w:t>
          </w:r>
        </w:p>
      </w:tc>
      <w:tc>
        <w:tcPr>
          <w:tcW w:w="550" w:type="dxa"/>
          <w:tcBorders>
            <w:top w:val="single" w:sz="12" w:space="0" w:color="auto"/>
            <w:left w:val="nil"/>
            <w:bottom w:val="single" w:sz="12" w:space="0" w:color="auto"/>
            <w:right w:val="single" w:sz="12" w:space="0" w:color="auto"/>
          </w:tcBorders>
        </w:tcPr>
        <w:p w14:paraId="3D391D33" w14:textId="3EF601E5" w:rsidR="00394A9B" w:rsidRDefault="000205E0" w:rsidP="00772D94">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sz w:val="12"/>
              <w:szCs w:val="12"/>
            </w:rPr>
          </w:pPr>
          <w:r>
            <w:rPr>
              <w:rFonts w:ascii="Arial" w:hAnsi="Arial"/>
              <w:sz w:val="12"/>
              <w:szCs w:val="12"/>
            </w:rPr>
            <w:t>0</w:t>
          </w:r>
        </w:p>
      </w:tc>
      <w:tc>
        <w:tcPr>
          <w:tcW w:w="568" w:type="dxa"/>
          <w:tcBorders>
            <w:top w:val="single" w:sz="12" w:space="0" w:color="auto"/>
            <w:left w:val="nil"/>
            <w:bottom w:val="single" w:sz="12" w:space="0" w:color="auto"/>
            <w:right w:val="single" w:sz="12" w:space="0" w:color="auto"/>
          </w:tcBorders>
        </w:tcPr>
        <w:p w14:paraId="53220591" w14:textId="30326CA5" w:rsidR="00394A9B" w:rsidRDefault="000205E0" w:rsidP="00772D94">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sz w:val="12"/>
              <w:szCs w:val="12"/>
            </w:rPr>
          </w:pPr>
          <w:r>
            <w:rPr>
              <w:rFonts w:ascii="Arial" w:hAnsi="Arial"/>
              <w:sz w:val="12"/>
              <w:szCs w:val="12"/>
            </w:rPr>
            <w:t>2</w:t>
          </w:r>
        </w:p>
      </w:tc>
      <w:tc>
        <w:tcPr>
          <w:tcW w:w="566" w:type="dxa"/>
          <w:tcBorders>
            <w:top w:val="single" w:sz="12" w:space="0" w:color="auto"/>
            <w:left w:val="nil"/>
            <w:bottom w:val="single" w:sz="12" w:space="0" w:color="auto"/>
            <w:right w:val="single" w:sz="12" w:space="0" w:color="auto"/>
          </w:tcBorders>
        </w:tcPr>
        <w:p w14:paraId="5B3C75EC" w14:textId="24A7AD88" w:rsidR="00394A9B" w:rsidRDefault="000205E0" w:rsidP="00772D94">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sz w:val="12"/>
              <w:szCs w:val="12"/>
            </w:rPr>
          </w:pPr>
          <w:r>
            <w:rPr>
              <w:rFonts w:ascii="Arial" w:hAnsi="Arial"/>
              <w:sz w:val="12"/>
              <w:szCs w:val="12"/>
            </w:rPr>
            <w:t>5</w:t>
          </w:r>
        </w:p>
      </w:tc>
      <w:tc>
        <w:tcPr>
          <w:tcW w:w="2251" w:type="dxa"/>
          <w:tcBorders>
            <w:top w:val="single" w:sz="12" w:space="0" w:color="auto"/>
            <w:left w:val="nil"/>
            <w:bottom w:val="single" w:sz="12" w:space="0" w:color="auto"/>
            <w:right w:val="single" w:sz="12" w:space="0" w:color="auto"/>
          </w:tcBorders>
        </w:tcPr>
        <w:p w14:paraId="3984CE4E" w14:textId="46A46D34" w:rsidR="00394A9B" w:rsidRPr="004F1FBA" w:rsidRDefault="0034205D" w:rsidP="00772D94">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sz w:val="12"/>
              <w:szCs w:val="12"/>
            </w:rPr>
          </w:pPr>
          <w:r>
            <w:rPr>
              <w:rFonts w:ascii="Arial" w:hAnsi="Arial" w:cs="Arial"/>
              <w:sz w:val="12"/>
              <w:szCs w:val="12"/>
            </w:rPr>
            <w:t>SID-MED</w:t>
          </w:r>
        </w:p>
      </w:tc>
      <w:tc>
        <w:tcPr>
          <w:tcW w:w="573" w:type="dxa"/>
          <w:tcBorders>
            <w:top w:val="single" w:sz="12" w:space="0" w:color="auto"/>
            <w:left w:val="single" w:sz="12" w:space="0" w:color="auto"/>
            <w:bottom w:val="single" w:sz="12" w:space="0" w:color="auto"/>
            <w:right w:val="single" w:sz="12" w:space="0" w:color="auto"/>
          </w:tcBorders>
        </w:tcPr>
        <w:p w14:paraId="36EB4B92" w14:textId="23F21459" w:rsidR="00394A9B" w:rsidRDefault="000205E0" w:rsidP="00772D94">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sz w:val="12"/>
              <w:szCs w:val="12"/>
            </w:rPr>
          </w:pPr>
          <w:r>
            <w:rPr>
              <w:rFonts w:ascii="Arial" w:hAnsi="Arial"/>
              <w:sz w:val="12"/>
              <w:szCs w:val="12"/>
            </w:rPr>
            <w:t>0</w:t>
          </w:r>
        </w:p>
      </w:tc>
      <w:tc>
        <w:tcPr>
          <w:tcW w:w="566" w:type="dxa"/>
          <w:tcBorders>
            <w:top w:val="single" w:sz="12" w:space="0" w:color="auto"/>
            <w:left w:val="single" w:sz="12" w:space="0" w:color="auto"/>
            <w:bottom w:val="single" w:sz="12" w:space="0" w:color="auto"/>
            <w:right w:val="single" w:sz="12" w:space="0" w:color="auto"/>
          </w:tcBorders>
        </w:tcPr>
        <w:p w14:paraId="7BBEF395" w14:textId="15B03A22" w:rsidR="00394A9B" w:rsidRDefault="000205E0" w:rsidP="00772D94">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sz w:val="12"/>
              <w:szCs w:val="12"/>
            </w:rPr>
          </w:pPr>
          <w:r>
            <w:rPr>
              <w:rFonts w:ascii="Arial" w:hAnsi="Arial"/>
              <w:sz w:val="12"/>
              <w:szCs w:val="12"/>
            </w:rPr>
            <w:t>5</w:t>
          </w:r>
        </w:p>
      </w:tc>
      <w:tc>
        <w:tcPr>
          <w:tcW w:w="568" w:type="dxa"/>
          <w:tcBorders>
            <w:top w:val="single" w:sz="12" w:space="0" w:color="auto"/>
            <w:left w:val="single" w:sz="12" w:space="0" w:color="auto"/>
            <w:bottom w:val="single" w:sz="12" w:space="0" w:color="auto"/>
            <w:right w:val="single" w:sz="12" w:space="0" w:color="auto"/>
          </w:tcBorders>
        </w:tcPr>
        <w:p w14:paraId="67938945" w14:textId="5E0E4B4A" w:rsidR="00394A9B" w:rsidRDefault="000205E0" w:rsidP="00772D94">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sz w:val="12"/>
              <w:szCs w:val="12"/>
            </w:rPr>
          </w:pPr>
          <w:r>
            <w:rPr>
              <w:rFonts w:ascii="Arial" w:hAnsi="Arial"/>
              <w:sz w:val="12"/>
              <w:szCs w:val="12"/>
            </w:rPr>
            <w:t>1</w:t>
          </w:r>
        </w:p>
      </w:tc>
      <w:tc>
        <w:tcPr>
          <w:tcW w:w="566" w:type="dxa"/>
          <w:tcBorders>
            <w:top w:val="single" w:sz="12" w:space="0" w:color="auto"/>
            <w:left w:val="nil"/>
            <w:bottom w:val="single" w:sz="12" w:space="0" w:color="auto"/>
            <w:right w:val="single" w:sz="12" w:space="0" w:color="auto"/>
          </w:tcBorders>
        </w:tcPr>
        <w:p w14:paraId="22061CB8" w14:textId="19189A79" w:rsidR="00394A9B" w:rsidRDefault="000205E0" w:rsidP="00772D94">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sz w:val="12"/>
              <w:szCs w:val="12"/>
            </w:rPr>
          </w:pPr>
          <w:r>
            <w:rPr>
              <w:rFonts w:ascii="Arial" w:hAnsi="Arial"/>
              <w:sz w:val="12"/>
              <w:szCs w:val="12"/>
            </w:rPr>
            <w:t>3</w:t>
          </w:r>
        </w:p>
      </w:tc>
    </w:tr>
  </w:tbl>
  <w:p w14:paraId="15A12B66" w14:textId="2611A86E" w:rsidR="006F2175" w:rsidRPr="00394A9B" w:rsidRDefault="0050454E" w:rsidP="00394A9B">
    <w:pPr>
      <w:tabs>
        <w:tab w:val="left" w:pos="9072"/>
      </w:tabs>
      <w:spacing w:after="0"/>
      <w:rPr>
        <w:sz w:val="12"/>
      </w:rPr>
    </w:pPr>
    <w:r>
      <w:rPr>
        <w:sz w:val="16"/>
        <w:szCs w:val="16"/>
      </w:rPr>
      <w:t xml:space="preserve">Modèle MAPA simplifié Travaux V </w:t>
    </w:r>
    <w:sdt>
      <w:sdtPr>
        <w:rPr>
          <w:sz w:val="16"/>
          <w:szCs w:val="16"/>
        </w:rPr>
        <w:alias w:val="Version du document"/>
        <w:tag w:val="Version_x0020_du_x0020_document"/>
        <w:id w:val="-669942439"/>
        <w:placeholder>
          <w:docPart w:val="1F96B7BB5514435595F600C151E8D5B4"/>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8C90CAF0-F468-4E52-A41E-314DDA3B7E3D}"/>
        <w:text/>
      </w:sdtPr>
      <w:sdtEndPr/>
      <w:sdtContent>
        <w:r w:rsidR="00EB4822">
          <w:rPr>
            <w:sz w:val="16"/>
            <w:szCs w:val="16"/>
          </w:rPr>
          <w:t>22.0</w:t>
        </w:r>
      </w:sdtContent>
    </w:sdt>
    <w:r w:rsidR="00394A9B">
      <w:tab/>
    </w:r>
    <w:r w:rsidR="00394A9B">
      <w:rPr>
        <w:rStyle w:val="Numrodepage"/>
      </w:rPr>
      <w:fldChar w:fldCharType="begin"/>
    </w:r>
    <w:r w:rsidR="00394A9B">
      <w:rPr>
        <w:rStyle w:val="Numrodepage"/>
      </w:rPr>
      <w:instrText xml:space="preserve"> PAGE </w:instrText>
    </w:r>
    <w:r w:rsidR="00394A9B">
      <w:rPr>
        <w:rStyle w:val="Numrodepage"/>
      </w:rPr>
      <w:fldChar w:fldCharType="separate"/>
    </w:r>
    <w:r w:rsidR="00834353">
      <w:rPr>
        <w:rStyle w:val="Numrodepage"/>
        <w:noProof/>
      </w:rPr>
      <w:t>3</w:t>
    </w:r>
    <w:r w:rsidR="00394A9B">
      <w:rPr>
        <w:rStyle w:val="Numrodepage"/>
      </w:rPr>
      <w:fldChar w:fldCharType="end"/>
    </w:r>
    <w:r w:rsidR="00394A9B">
      <w:rPr>
        <w:rStyle w:val="Numrodepage"/>
      </w:rPr>
      <w:t>/</w:t>
    </w:r>
    <w:r w:rsidR="00394A9B">
      <w:rPr>
        <w:rStyle w:val="Numrodepage"/>
      </w:rPr>
      <w:fldChar w:fldCharType="begin"/>
    </w:r>
    <w:r w:rsidR="00394A9B">
      <w:rPr>
        <w:rStyle w:val="Numrodepage"/>
      </w:rPr>
      <w:instrText xml:space="preserve"> NUMPAGES </w:instrText>
    </w:r>
    <w:r w:rsidR="00394A9B">
      <w:rPr>
        <w:rStyle w:val="Numrodepage"/>
      </w:rPr>
      <w:fldChar w:fldCharType="separate"/>
    </w:r>
    <w:r w:rsidR="00834353">
      <w:rPr>
        <w:rStyle w:val="Numrodepage"/>
        <w:noProof/>
      </w:rPr>
      <w:t>9</w:t>
    </w:r>
    <w:r w:rsidR="00394A9B">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95BEA" w14:textId="02315859" w:rsidR="006F2175" w:rsidRDefault="00C4424A" w:rsidP="00C4424A">
    <w:pPr>
      <w:tabs>
        <w:tab w:val="left" w:pos="9072"/>
      </w:tabs>
      <w:spacing w:after="0"/>
      <w:rPr>
        <w:sz w:val="12"/>
      </w:rPr>
    </w:pPr>
    <w:r>
      <w:rPr>
        <w:sz w:val="16"/>
        <w:szCs w:val="16"/>
      </w:rPr>
      <w:t xml:space="preserve">Modèle </w:t>
    </w:r>
    <w:r w:rsidR="0004242B">
      <w:rPr>
        <w:sz w:val="16"/>
        <w:szCs w:val="16"/>
      </w:rPr>
      <w:t>MAPA</w:t>
    </w:r>
    <w:r>
      <w:rPr>
        <w:sz w:val="16"/>
        <w:szCs w:val="16"/>
      </w:rPr>
      <w:t xml:space="preserve"> </w:t>
    </w:r>
    <w:r w:rsidR="0004242B">
      <w:rPr>
        <w:sz w:val="16"/>
        <w:szCs w:val="16"/>
      </w:rPr>
      <w:t>simplifié</w:t>
    </w:r>
    <w:r w:rsidR="00D775AD">
      <w:rPr>
        <w:sz w:val="16"/>
        <w:szCs w:val="16"/>
      </w:rPr>
      <w:t xml:space="preserve"> Travaux </w:t>
    </w:r>
    <w:r w:rsidR="000964B1">
      <w:rPr>
        <w:sz w:val="16"/>
        <w:szCs w:val="16"/>
      </w:rPr>
      <w:t>V</w:t>
    </w:r>
    <w:r w:rsidR="0050454E">
      <w:rPr>
        <w:sz w:val="16"/>
        <w:szCs w:val="16"/>
      </w:rPr>
      <w:t xml:space="preserve"> </w:t>
    </w:r>
    <w:sdt>
      <w:sdtPr>
        <w:rPr>
          <w:sz w:val="16"/>
          <w:szCs w:val="16"/>
        </w:rPr>
        <w:alias w:val="Version du document"/>
        <w:tag w:val="Version_x0020_du_x0020_document"/>
        <w:id w:val="-1496489945"/>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8C90CAF0-F468-4E52-A41E-314DDA3B7E3D}"/>
        <w:text/>
      </w:sdtPr>
      <w:sdtEndPr/>
      <w:sdtContent>
        <w:r w:rsidR="00EB4822">
          <w:rPr>
            <w:sz w:val="16"/>
            <w:szCs w:val="16"/>
          </w:rPr>
          <w:t>22.0</w:t>
        </w:r>
      </w:sdtContent>
    </w:sdt>
    <w:r>
      <w:rPr>
        <w:sz w:val="16"/>
        <w:szCs w:val="16"/>
      </w:rPr>
      <w:tab/>
    </w:r>
    <w:r>
      <w:rPr>
        <w:rStyle w:val="Numrodepage"/>
      </w:rPr>
      <w:fldChar w:fldCharType="begin"/>
    </w:r>
    <w:r>
      <w:rPr>
        <w:rStyle w:val="Numrodepage"/>
      </w:rPr>
      <w:instrText xml:space="preserve"> PAGE </w:instrText>
    </w:r>
    <w:r>
      <w:rPr>
        <w:rStyle w:val="Numrodepage"/>
      </w:rPr>
      <w:fldChar w:fldCharType="separate"/>
    </w:r>
    <w:r w:rsidR="00834353">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834353">
      <w:rPr>
        <w:rStyle w:val="Numrodepage"/>
        <w:noProof/>
      </w:rPr>
      <w:t>9</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69AED" w14:textId="77777777" w:rsidR="00ED39EB" w:rsidRDefault="00ED39EB">
      <w:r>
        <w:separator/>
      </w:r>
    </w:p>
  </w:footnote>
  <w:footnote w:type="continuationSeparator" w:id="0">
    <w:p w14:paraId="1A86F523" w14:textId="77777777" w:rsidR="00ED39EB" w:rsidRDefault="00ED39EB">
      <w:r>
        <w:continuationSeparator/>
      </w:r>
    </w:p>
  </w:footnote>
  <w:footnote w:id="1">
    <w:p w14:paraId="0AC0E54C" w14:textId="0B7C625C" w:rsidR="008B5EE7" w:rsidRDefault="008B5EE7" w:rsidP="00246BB0">
      <w:pPr>
        <w:pStyle w:val="Notedebasdepage"/>
      </w:pPr>
      <w:r>
        <w:rPr>
          <w:rStyle w:val="Appelnotedebasdep"/>
        </w:rPr>
        <w:footnoteRef/>
      </w:r>
      <w:r>
        <w:t xml:space="preserve"> </w:t>
      </w:r>
      <w:r w:rsidR="00CD349F">
        <w:t xml:space="preserve">Article 1 à </w:t>
      </w:r>
      <w:r w:rsidR="006C39BA">
        <w:t xml:space="preserve">multiplier et compléter </w:t>
      </w:r>
      <w:r w:rsidR="00CD349F">
        <w:t>par l’ensemble des membres du</w:t>
      </w:r>
      <w:r>
        <w:t xml:space="preserve"> groupement</w:t>
      </w:r>
      <w:r w:rsidR="006C39BA">
        <w:t xml:space="preserve"> éventuel</w:t>
      </w:r>
    </w:p>
  </w:footnote>
  <w:footnote w:id="2">
    <w:p w14:paraId="2529580C" w14:textId="77777777" w:rsidR="008B5EE7" w:rsidRDefault="008B5EE7" w:rsidP="00246BB0">
      <w:pPr>
        <w:pStyle w:val="Notedebasdepage"/>
      </w:pPr>
      <w:r>
        <w:rPr>
          <w:rStyle w:val="Appelnotedebasdep"/>
        </w:rPr>
        <w:footnoteRef/>
      </w:r>
      <w:r>
        <w:t xml:space="preserve">  A préciser par le candidat</w:t>
      </w:r>
    </w:p>
  </w:footnote>
  <w:footnote w:id="3">
    <w:p w14:paraId="3E238A1E" w14:textId="2A0A0703" w:rsidR="00985563" w:rsidRDefault="00985563">
      <w:pPr>
        <w:pStyle w:val="Notedebasdepage"/>
      </w:pPr>
      <w:r>
        <w:rPr>
          <w:rStyle w:val="Appelnotedebasdep"/>
        </w:rPr>
        <w:footnoteRef/>
      </w:r>
      <w:r>
        <w:t xml:space="preserve"> </w:t>
      </w:r>
      <w:r w:rsidR="00E73AF5">
        <w:t>Au sens de l’article</w:t>
      </w:r>
      <w:r w:rsidR="00E73AF5" w:rsidRPr="00E73AF5">
        <w:t xml:space="preserve"> R.</w:t>
      </w:r>
      <w:r w:rsidR="00E73AF5">
        <w:t xml:space="preserve"> 2151-13 ou R. 2351-12</w:t>
      </w:r>
      <w:r w:rsidR="00E73AF5" w:rsidRPr="00E73AF5">
        <w:t xml:space="preserve"> du code de la commande publique</w:t>
      </w:r>
      <w:r>
        <w:rPr>
          <w:szCs w:val="20"/>
        </w:rPr>
        <w:t>.</w:t>
      </w:r>
    </w:p>
  </w:footnote>
  <w:footnote w:id="4">
    <w:p w14:paraId="74767EDB" w14:textId="63F8CBCF" w:rsidR="004666DF" w:rsidRDefault="004666DF" w:rsidP="004666DF">
      <w:pPr>
        <w:pStyle w:val="Notedebasdepage"/>
      </w:pPr>
      <w:r>
        <w:rPr>
          <w:rStyle w:val="Appelnotedebasdep"/>
        </w:rPr>
        <w:footnoteRef/>
      </w:r>
      <w:r>
        <w:t xml:space="preserve"> </w:t>
      </w:r>
      <w:proofErr w:type="gramStart"/>
      <w:r>
        <w:t>à</w:t>
      </w:r>
      <w:proofErr w:type="gramEnd"/>
      <w:r>
        <w:t xml:space="preserve"> renseigner par les candidats dans la limite de </w:t>
      </w:r>
      <w:r w:rsidR="0075439E">
        <w:t>3</w:t>
      </w:r>
      <w:r w:rsidR="0093104F">
        <w:t xml:space="preserve"> </w:t>
      </w:r>
      <w:r>
        <w:t>mois</w:t>
      </w:r>
    </w:p>
  </w:footnote>
  <w:footnote w:id="5">
    <w:p w14:paraId="00ED8F39" w14:textId="77777777" w:rsidR="004666DF" w:rsidRDefault="004666DF" w:rsidP="004666DF">
      <w:pPr>
        <w:pStyle w:val="Notedebasdepage"/>
      </w:pPr>
      <w:r>
        <w:rPr>
          <w:rStyle w:val="Appelnotedebasdep"/>
        </w:rPr>
        <w:footnoteRef/>
      </w:r>
      <w:r>
        <w:t xml:space="preserve"> Choisir le cas</w:t>
      </w:r>
    </w:p>
  </w:footnote>
  <w:footnote w:id="6">
    <w:p w14:paraId="349C3455" w14:textId="77777777" w:rsidR="006F2175" w:rsidRDefault="006F2175">
      <w:pPr>
        <w:pStyle w:val="Notedebasdepage"/>
      </w:pPr>
      <w:r>
        <w:rPr>
          <w:rStyle w:val="Appelnotedebasdep"/>
        </w:rPr>
        <w:footnoteRef/>
      </w:r>
      <w:r>
        <w:t xml:space="preserve"> Choisir le cas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EFE46" w14:textId="19EED5F2" w:rsidR="008219CF" w:rsidRDefault="008219CF" w:rsidP="00F5592C">
    <w:pPr>
      <w:pStyle w:val="En-tte"/>
      <w:jc w:val="center"/>
    </w:pPr>
    <w:r>
      <w:rPr>
        <w:rFonts w:ascii="Marianne" w:hAnsi="Marianne"/>
        <w:noProof/>
        <w:sz w:val="20"/>
      </w:rPr>
      <w:drawing>
        <wp:anchor distT="0" distB="0" distL="114300" distR="114300" simplePos="0" relativeHeight="251661824" behindDoc="1" locked="0" layoutInCell="1" allowOverlap="0" wp14:anchorId="23C9E740" wp14:editId="5CC190A5">
          <wp:simplePos x="0" y="0"/>
          <wp:positionH relativeFrom="page">
            <wp:posOffset>-167589</wp:posOffset>
          </wp:positionH>
          <wp:positionV relativeFrom="page">
            <wp:posOffset>-3759</wp:posOffset>
          </wp:positionV>
          <wp:extent cx="7555952" cy="1693628"/>
          <wp:effectExtent l="0" t="0" r="6985" b="1905"/>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rotWithShape="1">
                  <a:blip r:embed="rId1" cstate="print">
                    <a:extLst>
                      <a:ext uri="{28A0092B-C50C-407E-A947-70E740481C1C}">
                        <a14:useLocalDpi xmlns:a14="http://schemas.microsoft.com/office/drawing/2010/main" val="0"/>
                      </a:ext>
                    </a:extLst>
                  </a:blip>
                  <a:srcRect l="-2630" t="-223" r="2630" b="84381"/>
                  <a:stretch/>
                </pic:blipFill>
                <pic:spPr bwMode="auto">
                  <a:xfrm>
                    <a:off x="0" y="0"/>
                    <a:ext cx="7555952" cy="169362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CBB476B" w14:textId="17467F77" w:rsidR="008219CF" w:rsidRDefault="008219CF" w:rsidP="00D1003E">
    <w:pPr>
      <w:pStyle w:val="En-tte"/>
      <w:ind w:hanging="567"/>
    </w:pPr>
  </w:p>
  <w:p w14:paraId="558C6A93" w14:textId="35EBC612" w:rsidR="008219CF" w:rsidRDefault="008219CF" w:rsidP="00F5592C">
    <w:pPr>
      <w:pStyle w:val="En-tte"/>
      <w:jc w:val="center"/>
      <w:rPr>
        <w:noProof/>
      </w:rPr>
    </w:pPr>
  </w:p>
  <w:p w14:paraId="311A5E0E" w14:textId="77777777" w:rsidR="008219CF" w:rsidRDefault="008219CF" w:rsidP="00F5592C">
    <w:pPr>
      <w:pStyle w:val="En-tte"/>
      <w:jc w:val="center"/>
      <w:rPr>
        <w:noProof/>
      </w:rPr>
    </w:pPr>
  </w:p>
  <w:p w14:paraId="5D038E97" w14:textId="2E70DEBF" w:rsidR="008219CF" w:rsidRDefault="008219CF" w:rsidP="00F5592C">
    <w:pPr>
      <w:pStyle w:val="En-tte"/>
      <w:jc w:val="center"/>
      <w:rPr>
        <w:noProof/>
      </w:rPr>
    </w:pPr>
  </w:p>
  <w:p w14:paraId="73F764EB" w14:textId="7DA0B80B" w:rsidR="008219CF" w:rsidRPr="00F5592C" w:rsidRDefault="008219CF" w:rsidP="00F5592C">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lvl>
    <w:lvl w:ilvl="2">
      <w:start w:val="1"/>
      <w:numFmt w:val="decimal"/>
      <w:pStyle w:val="Titre3"/>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0000000D"/>
    <w:multiLevelType w:val="singleLevel"/>
    <w:tmpl w:val="0000000D"/>
    <w:name w:val="WW8Num16"/>
    <w:lvl w:ilvl="0">
      <w:start w:val="16"/>
      <w:numFmt w:val="bullet"/>
      <w:lvlText w:val=""/>
      <w:lvlJc w:val="left"/>
      <w:pPr>
        <w:tabs>
          <w:tab w:val="num" w:pos="0"/>
        </w:tabs>
        <w:ind w:left="720" w:hanging="360"/>
      </w:pPr>
      <w:rPr>
        <w:rFonts w:ascii="Symbol" w:hAnsi="Symbol" w:cs="Times New Roman" w:hint="default"/>
      </w:rPr>
    </w:lvl>
  </w:abstractNum>
  <w:abstractNum w:abstractNumId="2" w15:restartNumberingAfterBreak="0">
    <w:nsid w:val="071864CE"/>
    <w:multiLevelType w:val="singleLevel"/>
    <w:tmpl w:val="E95E6100"/>
    <w:lvl w:ilvl="0">
      <w:start w:val="1"/>
      <w:numFmt w:val="lowerLetter"/>
      <w:lvlText w:val="%1."/>
      <w:lvlJc w:val="left"/>
      <w:pPr>
        <w:tabs>
          <w:tab w:val="num" w:pos="357"/>
        </w:tabs>
        <w:ind w:left="357" w:hanging="357"/>
      </w:pPr>
      <w:rPr>
        <w:rFonts w:hint="default"/>
      </w:rPr>
    </w:lvl>
  </w:abstractNum>
  <w:abstractNum w:abstractNumId="3" w15:restartNumberingAfterBreak="0">
    <w:nsid w:val="081E0B77"/>
    <w:multiLevelType w:val="hybridMultilevel"/>
    <w:tmpl w:val="FE3E39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147F82"/>
    <w:multiLevelType w:val="hybridMultilevel"/>
    <w:tmpl w:val="EE7CD2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292D47"/>
    <w:multiLevelType w:val="hybridMultilevel"/>
    <w:tmpl w:val="7876EC22"/>
    <w:lvl w:ilvl="0" w:tplc="07B61606">
      <w:start w:val="1"/>
      <w:numFmt w:val="bullet"/>
      <w:lvlText w:val="-"/>
      <w:lvlJc w:val="left"/>
      <w:pPr>
        <w:tabs>
          <w:tab w:val="num" w:pos="720"/>
        </w:tabs>
        <w:ind w:left="720" w:hanging="360"/>
      </w:pPr>
      <w:rPr>
        <w:rFonts w:ascii="Pristina" w:eastAsia="Times New Roman" w:hAnsi="Pristin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A65F64"/>
    <w:multiLevelType w:val="singleLevel"/>
    <w:tmpl w:val="B942CC7C"/>
    <w:lvl w:ilvl="0">
      <w:start w:val="2"/>
      <w:numFmt w:val="bullet"/>
      <w:lvlText w:val="-"/>
      <w:lvlJc w:val="left"/>
      <w:pPr>
        <w:tabs>
          <w:tab w:val="num" w:pos="360"/>
        </w:tabs>
        <w:ind w:left="360" w:hanging="360"/>
      </w:pPr>
      <w:rPr>
        <w:rFonts w:hint="default"/>
      </w:rPr>
    </w:lvl>
  </w:abstractNum>
  <w:abstractNum w:abstractNumId="7" w15:restartNumberingAfterBreak="0">
    <w:nsid w:val="10024BB8"/>
    <w:multiLevelType w:val="hybridMultilevel"/>
    <w:tmpl w:val="82BA9E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0DA3EAD"/>
    <w:multiLevelType w:val="hybridMultilevel"/>
    <w:tmpl w:val="FAEE3AB2"/>
    <w:lvl w:ilvl="0" w:tplc="C8D0686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443868"/>
    <w:multiLevelType w:val="singleLevel"/>
    <w:tmpl w:val="38B00EC6"/>
    <w:lvl w:ilvl="0">
      <w:numFmt w:val="bullet"/>
      <w:lvlText w:val="-"/>
      <w:lvlJc w:val="left"/>
      <w:pPr>
        <w:tabs>
          <w:tab w:val="num" w:pos="360"/>
        </w:tabs>
        <w:ind w:left="360" w:hanging="360"/>
      </w:pPr>
      <w:rPr>
        <w:rFonts w:hint="default"/>
      </w:rPr>
    </w:lvl>
  </w:abstractNum>
  <w:abstractNum w:abstractNumId="10" w15:restartNumberingAfterBreak="0">
    <w:nsid w:val="16CD58E4"/>
    <w:multiLevelType w:val="hybridMultilevel"/>
    <w:tmpl w:val="1C3A600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B938AF"/>
    <w:multiLevelType w:val="hybridMultilevel"/>
    <w:tmpl w:val="28524D9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417AE2"/>
    <w:multiLevelType w:val="hybridMultilevel"/>
    <w:tmpl w:val="40AEE7BA"/>
    <w:lvl w:ilvl="0" w:tplc="09543478">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29B41171"/>
    <w:multiLevelType w:val="singleLevel"/>
    <w:tmpl w:val="040C0001"/>
    <w:lvl w:ilvl="0">
      <w:start w:val="2"/>
      <w:numFmt w:val="bullet"/>
      <w:lvlText w:val=""/>
      <w:lvlJc w:val="left"/>
      <w:pPr>
        <w:tabs>
          <w:tab w:val="num" w:pos="360"/>
        </w:tabs>
        <w:ind w:left="360" w:hanging="360"/>
      </w:pPr>
      <w:rPr>
        <w:rFonts w:ascii="Symbol" w:hAnsi="Symbol" w:hint="default"/>
      </w:rPr>
    </w:lvl>
  </w:abstractNum>
  <w:abstractNum w:abstractNumId="14" w15:restartNumberingAfterBreak="0">
    <w:nsid w:val="2B713DC2"/>
    <w:multiLevelType w:val="hybridMultilevel"/>
    <w:tmpl w:val="1346D412"/>
    <w:lvl w:ilvl="0" w:tplc="040C0001">
      <w:start w:val="1"/>
      <w:numFmt w:val="bullet"/>
      <w:lvlText w:val=""/>
      <w:lvlJc w:val="left"/>
      <w:pPr>
        <w:ind w:left="832" w:hanging="360"/>
      </w:pPr>
      <w:rPr>
        <w:rFonts w:ascii="Symbol" w:hAnsi="Symbol" w:hint="default"/>
      </w:rPr>
    </w:lvl>
    <w:lvl w:ilvl="1" w:tplc="040C0003" w:tentative="1">
      <w:start w:val="1"/>
      <w:numFmt w:val="bullet"/>
      <w:lvlText w:val="o"/>
      <w:lvlJc w:val="left"/>
      <w:pPr>
        <w:ind w:left="1552" w:hanging="360"/>
      </w:pPr>
      <w:rPr>
        <w:rFonts w:ascii="Courier New" w:hAnsi="Courier New" w:cs="Courier New" w:hint="default"/>
      </w:rPr>
    </w:lvl>
    <w:lvl w:ilvl="2" w:tplc="040C0005" w:tentative="1">
      <w:start w:val="1"/>
      <w:numFmt w:val="bullet"/>
      <w:lvlText w:val=""/>
      <w:lvlJc w:val="left"/>
      <w:pPr>
        <w:ind w:left="2272" w:hanging="360"/>
      </w:pPr>
      <w:rPr>
        <w:rFonts w:ascii="Wingdings" w:hAnsi="Wingdings" w:hint="default"/>
      </w:rPr>
    </w:lvl>
    <w:lvl w:ilvl="3" w:tplc="040C0001" w:tentative="1">
      <w:start w:val="1"/>
      <w:numFmt w:val="bullet"/>
      <w:lvlText w:val=""/>
      <w:lvlJc w:val="left"/>
      <w:pPr>
        <w:ind w:left="2992" w:hanging="360"/>
      </w:pPr>
      <w:rPr>
        <w:rFonts w:ascii="Symbol" w:hAnsi="Symbol" w:hint="default"/>
      </w:rPr>
    </w:lvl>
    <w:lvl w:ilvl="4" w:tplc="040C0003" w:tentative="1">
      <w:start w:val="1"/>
      <w:numFmt w:val="bullet"/>
      <w:lvlText w:val="o"/>
      <w:lvlJc w:val="left"/>
      <w:pPr>
        <w:ind w:left="3712" w:hanging="360"/>
      </w:pPr>
      <w:rPr>
        <w:rFonts w:ascii="Courier New" w:hAnsi="Courier New" w:cs="Courier New" w:hint="default"/>
      </w:rPr>
    </w:lvl>
    <w:lvl w:ilvl="5" w:tplc="040C0005" w:tentative="1">
      <w:start w:val="1"/>
      <w:numFmt w:val="bullet"/>
      <w:lvlText w:val=""/>
      <w:lvlJc w:val="left"/>
      <w:pPr>
        <w:ind w:left="4432" w:hanging="360"/>
      </w:pPr>
      <w:rPr>
        <w:rFonts w:ascii="Wingdings" w:hAnsi="Wingdings" w:hint="default"/>
      </w:rPr>
    </w:lvl>
    <w:lvl w:ilvl="6" w:tplc="040C0001" w:tentative="1">
      <w:start w:val="1"/>
      <w:numFmt w:val="bullet"/>
      <w:lvlText w:val=""/>
      <w:lvlJc w:val="left"/>
      <w:pPr>
        <w:ind w:left="5152" w:hanging="360"/>
      </w:pPr>
      <w:rPr>
        <w:rFonts w:ascii="Symbol" w:hAnsi="Symbol" w:hint="default"/>
      </w:rPr>
    </w:lvl>
    <w:lvl w:ilvl="7" w:tplc="040C0003" w:tentative="1">
      <w:start w:val="1"/>
      <w:numFmt w:val="bullet"/>
      <w:lvlText w:val="o"/>
      <w:lvlJc w:val="left"/>
      <w:pPr>
        <w:ind w:left="5872" w:hanging="360"/>
      </w:pPr>
      <w:rPr>
        <w:rFonts w:ascii="Courier New" w:hAnsi="Courier New" w:cs="Courier New" w:hint="default"/>
      </w:rPr>
    </w:lvl>
    <w:lvl w:ilvl="8" w:tplc="040C0005" w:tentative="1">
      <w:start w:val="1"/>
      <w:numFmt w:val="bullet"/>
      <w:lvlText w:val=""/>
      <w:lvlJc w:val="left"/>
      <w:pPr>
        <w:ind w:left="6592" w:hanging="360"/>
      </w:pPr>
      <w:rPr>
        <w:rFonts w:ascii="Wingdings" w:hAnsi="Wingdings" w:hint="default"/>
      </w:rPr>
    </w:lvl>
  </w:abstractNum>
  <w:abstractNum w:abstractNumId="15" w15:restartNumberingAfterBreak="0">
    <w:nsid w:val="4900571C"/>
    <w:multiLevelType w:val="singleLevel"/>
    <w:tmpl w:val="437E9374"/>
    <w:lvl w:ilvl="0">
      <w:start w:val="247"/>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52BA64B9"/>
    <w:multiLevelType w:val="singleLevel"/>
    <w:tmpl w:val="409ABA54"/>
    <w:lvl w:ilvl="0">
      <w:start w:val="2"/>
      <w:numFmt w:val="bullet"/>
      <w:lvlText w:val="-"/>
      <w:lvlJc w:val="left"/>
      <w:pPr>
        <w:tabs>
          <w:tab w:val="num" w:pos="360"/>
        </w:tabs>
        <w:ind w:left="360" w:hanging="360"/>
      </w:pPr>
      <w:rPr>
        <w:rFonts w:ascii="Times New Roman" w:hAnsi="Times New Roman" w:hint="default"/>
        <w:color w:val="auto"/>
      </w:rPr>
    </w:lvl>
  </w:abstractNum>
  <w:abstractNum w:abstractNumId="17" w15:restartNumberingAfterBreak="0">
    <w:nsid w:val="56C87D77"/>
    <w:multiLevelType w:val="hybridMultilevel"/>
    <w:tmpl w:val="8440EB04"/>
    <w:lvl w:ilvl="0" w:tplc="BB728D1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D44CBB"/>
    <w:multiLevelType w:val="hybridMultilevel"/>
    <w:tmpl w:val="C4FA5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9E86179"/>
    <w:multiLevelType w:val="hybridMultilevel"/>
    <w:tmpl w:val="5C1AA7BA"/>
    <w:lvl w:ilvl="0" w:tplc="E95E6100">
      <w:start w:val="1"/>
      <w:numFmt w:val="lowerLetter"/>
      <w:lvlText w:val="%1."/>
      <w:lvlJc w:val="left"/>
      <w:pPr>
        <w:tabs>
          <w:tab w:val="num" w:pos="357"/>
        </w:tabs>
        <w:ind w:left="357" w:hanging="35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5A50036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A5D796E"/>
    <w:multiLevelType w:val="hybridMultilevel"/>
    <w:tmpl w:val="8DB853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7A6CEE"/>
    <w:multiLevelType w:val="singleLevel"/>
    <w:tmpl w:val="7D6AC3CC"/>
    <w:lvl w:ilvl="0">
      <w:numFmt w:val="bullet"/>
      <w:lvlText w:val="-"/>
      <w:lvlJc w:val="left"/>
      <w:pPr>
        <w:tabs>
          <w:tab w:val="num" w:pos="360"/>
        </w:tabs>
        <w:ind w:left="360" w:hanging="360"/>
      </w:pPr>
      <w:rPr>
        <w:rFonts w:hint="default"/>
      </w:rPr>
    </w:lvl>
  </w:abstractNum>
  <w:abstractNum w:abstractNumId="23" w15:restartNumberingAfterBreak="0">
    <w:nsid w:val="657D3D13"/>
    <w:multiLevelType w:val="hybridMultilevel"/>
    <w:tmpl w:val="A07A096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A6C718C"/>
    <w:multiLevelType w:val="hybridMultilevel"/>
    <w:tmpl w:val="910ACE3C"/>
    <w:lvl w:ilvl="0" w:tplc="040C000B">
      <w:start w:val="1"/>
      <w:numFmt w:val="bullet"/>
      <w:lvlText w:val=""/>
      <w:lvlJc w:val="left"/>
      <w:pPr>
        <w:ind w:left="1069" w:hanging="360"/>
      </w:pPr>
      <w:rPr>
        <w:rFonts w:ascii="Wingdings" w:hAnsi="Wingdings"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25" w15:restartNumberingAfterBreak="0">
    <w:nsid w:val="70B1733D"/>
    <w:multiLevelType w:val="hybridMultilevel"/>
    <w:tmpl w:val="22601484"/>
    <w:lvl w:ilvl="0" w:tplc="5E1AA40C">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93DC0"/>
    <w:multiLevelType w:val="hybridMultilevel"/>
    <w:tmpl w:val="78C239C0"/>
    <w:lvl w:ilvl="0" w:tplc="59F8D9B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92C5C5E"/>
    <w:multiLevelType w:val="hybridMultilevel"/>
    <w:tmpl w:val="41FA9160"/>
    <w:lvl w:ilvl="0" w:tplc="040C0003">
      <w:start w:val="1"/>
      <w:numFmt w:val="bullet"/>
      <w:lvlText w:val="o"/>
      <w:lvlJc w:val="left"/>
      <w:pPr>
        <w:ind w:left="1069" w:hanging="360"/>
      </w:pPr>
      <w:rPr>
        <w:rFonts w:ascii="Courier New" w:hAnsi="Courier New" w:cs="Courier New"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8" w15:restartNumberingAfterBreak="0">
    <w:nsid w:val="7B222D4E"/>
    <w:multiLevelType w:val="hybridMultilevel"/>
    <w:tmpl w:val="24A2AB2C"/>
    <w:lvl w:ilvl="0" w:tplc="3A08AD0C">
      <w:start w:val="3"/>
      <w:numFmt w:val="bullet"/>
      <w:lvlText w:val="-"/>
      <w:lvlJc w:val="left"/>
      <w:pPr>
        <w:tabs>
          <w:tab w:val="num" w:pos="720"/>
        </w:tabs>
        <w:ind w:left="720" w:hanging="360"/>
      </w:pPr>
      <w:rPr>
        <w:rFonts w:ascii="Arial" w:eastAsia="Times New Roman" w:hAnsi="Arial" w:cs="Aria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2"/>
  </w:num>
  <w:num w:numId="3">
    <w:abstractNumId w:val="2"/>
  </w:num>
  <w:num w:numId="4">
    <w:abstractNumId w:val="20"/>
  </w:num>
  <w:num w:numId="5">
    <w:abstractNumId w:val="6"/>
  </w:num>
  <w:num w:numId="6">
    <w:abstractNumId w:val="13"/>
  </w:num>
  <w:num w:numId="7">
    <w:abstractNumId w:val="9"/>
  </w:num>
  <w:num w:numId="8">
    <w:abstractNumId w:val="28"/>
  </w:num>
  <w:num w:numId="9">
    <w:abstractNumId w:val="19"/>
  </w:num>
  <w:num w:numId="10">
    <w:abstractNumId w:val="26"/>
  </w:num>
  <w:num w:numId="11">
    <w:abstractNumId w:val="5"/>
  </w:num>
  <w:num w:numId="12">
    <w:abstractNumId w:val="25"/>
  </w:num>
  <w:num w:numId="13">
    <w:abstractNumId w:val="14"/>
  </w:num>
  <w:num w:numId="14">
    <w:abstractNumId w:val="16"/>
  </w:num>
  <w:num w:numId="15">
    <w:abstractNumId w:val="23"/>
  </w:num>
  <w:num w:numId="16">
    <w:abstractNumId w:val="1"/>
  </w:num>
  <w:num w:numId="17">
    <w:abstractNumId w:val="12"/>
  </w:num>
  <w:num w:numId="18">
    <w:abstractNumId w:val="24"/>
  </w:num>
  <w:num w:numId="19">
    <w:abstractNumId w:val="15"/>
  </w:num>
  <w:num w:numId="20">
    <w:abstractNumId w:val="17"/>
  </w:num>
  <w:num w:numId="21">
    <w:abstractNumId w:val="27"/>
  </w:num>
  <w:num w:numId="22">
    <w:abstractNumId w:val="11"/>
  </w:num>
  <w:num w:numId="23">
    <w:abstractNumId w:val="8"/>
  </w:num>
  <w:num w:numId="24">
    <w:abstractNumId w:val="10"/>
  </w:num>
  <w:num w:numId="25">
    <w:abstractNumId w:val="21"/>
  </w:num>
  <w:num w:numId="26">
    <w:abstractNumId w:val="4"/>
  </w:num>
  <w:num w:numId="27">
    <w:abstractNumId w:val="18"/>
  </w:num>
  <w:num w:numId="28">
    <w:abstractNumId w:val="3"/>
  </w:num>
  <w:num w:numId="29">
    <w:abstractNumId w:val="7"/>
  </w:num>
  <w:num w:numId="3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USSET MAXIME ASC NIV 1 OT">
    <w15:presenceInfo w15:providerId="None" w15:userId="SAUSSET MAXIME ASC NIV 1 OT"/>
  </w15:person>
  <w15:person w15:author="WAQUET Adrien ING DIV TP ETAT">
    <w15:presenceInfo w15:providerId="None" w15:userId="WAQUET Adrien ING DIV TP ETAT"/>
  </w15:person>
  <w15:person w15:author="GASPAR Tania SA CN MINDEF">
    <w15:presenceInfo w15:providerId="None" w15:userId="GASPAR Tania SA CN MINDEF"/>
  </w15:person>
  <w15:person w15:author="BELLOIR Natacha TSEF 2CL">
    <w15:presenceInfo w15:providerId="None" w15:userId="BELLOIR Natacha TSEF 2C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activeWritingStyle w:appName="MSWord" w:lang="fr-FR" w:vendorID="9" w:dllVersion="512"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001"/>
    <w:rsid w:val="000076CA"/>
    <w:rsid w:val="00012193"/>
    <w:rsid w:val="000205E0"/>
    <w:rsid w:val="0004087E"/>
    <w:rsid w:val="0004242B"/>
    <w:rsid w:val="00046170"/>
    <w:rsid w:val="00052AC8"/>
    <w:rsid w:val="00082BEE"/>
    <w:rsid w:val="00094F67"/>
    <w:rsid w:val="000964B1"/>
    <w:rsid w:val="000C0B5B"/>
    <w:rsid w:val="000C3D3B"/>
    <w:rsid w:val="000D4BEF"/>
    <w:rsid w:val="000E5DBF"/>
    <w:rsid w:val="001237BA"/>
    <w:rsid w:val="00150851"/>
    <w:rsid w:val="00164CC6"/>
    <w:rsid w:val="001665D9"/>
    <w:rsid w:val="00173966"/>
    <w:rsid w:val="001961A4"/>
    <w:rsid w:val="001A17AE"/>
    <w:rsid w:val="001D3ACC"/>
    <w:rsid w:val="001D5456"/>
    <w:rsid w:val="001E63A9"/>
    <w:rsid w:val="001E65C9"/>
    <w:rsid w:val="001E7809"/>
    <w:rsid w:val="001F3E11"/>
    <w:rsid w:val="002106BA"/>
    <w:rsid w:val="00213EA3"/>
    <w:rsid w:val="002461A3"/>
    <w:rsid w:val="00246BB0"/>
    <w:rsid w:val="0025211F"/>
    <w:rsid w:val="002641BB"/>
    <w:rsid w:val="0028018F"/>
    <w:rsid w:val="00287D27"/>
    <w:rsid w:val="0029423F"/>
    <w:rsid w:val="002A382F"/>
    <w:rsid w:val="002B119C"/>
    <w:rsid w:val="002B4503"/>
    <w:rsid w:val="002E18EF"/>
    <w:rsid w:val="002F0BC7"/>
    <w:rsid w:val="002F6001"/>
    <w:rsid w:val="0030413B"/>
    <w:rsid w:val="0030508D"/>
    <w:rsid w:val="0030534D"/>
    <w:rsid w:val="00314560"/>
    <w:rsid w:val="00321804"/>
    <w:rsid w:val="003232B9"/>
    <w:rsid w:val="00324187"/>
    <w:rsid w:val="00335EEF"/>
    <w:rsid w:val="003410C6"/>
    <w:rsid w:val="0034205D"/>
    <w:rsid w:val="00342145"/>
    <w:rsid w:val="00346696"/>
    <w:rsid w:val="00346F85"/>
    <w:rsid w:val="00352792"/>
    <w:rsid w:val="003867A4"/>
    <w:rsid w:val="003944AD"/>
    <w:rsid w:val="00394A9B"/>
    <w:rsid w:val="003A4B51"/>
    <w:rsid w:val="003C1B1B"/>
    <w:rsid w:val="003E426E"/>
    <w:rsid w:val="003E4D5C"/>
    <w:rsid w:val="003F20DD"/>
    <w:rsid w:val="003F5238"/>
    <w:rsid w:val="004212B5"/>
    <w:rsid w:val="0044222B"/>
    <w:rsid w:val="00451096"/>
    <w:rsid w:val="00452FF3"/>
    <w:rsid w:val="00454330"/>
    <w:rsid w:val="004576E3"/>
    <w:rsid w:val="004661CA"/>
    <w:rsid w:val="004666DF"/>
    <w:rsid w:val="00473F3D"/>
    <w:rsid w:val="004906A4"/>
    <w:rsid w:val="00495C9D"/>
    <w:rsid w:val="004A3493"/>
    <w:rsid w:val="004D0DF7"/>
    <w:rsid w:val="004E5A83"/>
    <w:rsid w:val="004F1FBA"/>
    <w:rsid w:val="0050454E"/>
    <w:rsid w:val="00527999"/>
    <w:rsid w:val="005325F8"/>
    <w:rsid w:val="00534D69"/>
    <w:rsid w:val="00541835"/>
    <w:rsid w:val="00561410"/>
    <w:rsid w:val="00592A05"/>
    <w:rsid w:val="0059736D"/>
    <w:rsid w:val="005A5FDB"/>
    <w:rsid w:val="005A6A16"/>
    <w:rsid w:val="005B0EFB"/>
    <w:rsid w:val="005D35EE"/>
    <w:rsid w:val="005E0F3E"/>
    <w:rsid w:val="005E2A6A"/>
    <w:rsid w:val="005F580B"/>
    <w:rsid w:val="00617B0B"/>
    <w:rsid w:val="00621EA1"/>
    <w:rsid w:val="00637142"/>
    <w:rsid w:val="00645D5A"/>
    <w:rsid w:val="00646972"/>
    <w:rsid w:val="006567B6"/>
    <w:rsid w:val="00664720"/>
    <w:rsid w:val="006C39BA"/>
    <w:rsid w:val="006C7A7F"/>
    <w:rsid w:val="006D3D35"/>
    <w:rsid w:val="006F2175"/>
    <w:rsid w:val="007109EF"/>
    <w:rsid w:val="007124D0"/>
    <w:rsid w:val="00737004"/>
    <w:rsid w:val="00743E63"/>
    <w:rsid w:val="0075439E"/>
    <w:rsid w:val="00772CAB"/>
    <w:rsid w:val="00772D94"/>
    <w:rsid w:val="007A16C6"/>
    <w:rsid w:val="007A3C14"/>
    <w:rsid w:val="007B38B0"/>
    <w:rsid w:val="007B4C68"/>
    <w:rsid w:val="007E7363"/>
    <w:rsid w:val="007F063C"/>
    <w:rsid w:val="007F424F"/>
    <w:rsid w:val="00802961"/>
    <w:rsid w:val="008038C6"/>
    <w:rsid w:val="008219CF"/>
    <w:rsid w:val="008233DF"/>
    <w:rsid w:val="00823967"/>
    <w:rsid w:val="00832C76"/>
    <w:rsid w:val="008339AE"/>
    <w:rsid w:val="00834353"/>
    <w:rsid w:val="008430F3"/>
    <w:rsid w:val="00844D27"/>
    <w:rsid w:val="00847C1E"/>
    <w:rsid w:val="008633F2"/>
    <w:rsid w:val="00872969"/>
    <w:rsid w:val="00877AA1"/>
    <w:rsid w:val="0088488E"/>
    <w:rsid w:val="00884F0A"/>
    <w:rsid w:val="00887304"/>
    <w:rsid w:val="008A5D0B"/>
    <w:rsid w:val="008A7DCB"/>
    <w:rsid w:val="008B5EE7"/>
    <w:rsid w:val="008C5D19"/>
    <w:rsid w:val="008C7B37"/>
    <w:rsid w:val="008D10CD"/>
    <w:rsid w:val="008D29CB"/>
    <w:rsid w:val="008E672C"/>
    <w:rsid w:val="008F1FFE"/>
    <w:rsid w:val="00910D63"/>
    <w:rsid w:val="00916505"/>
    <w:rsid w:val="00917C3F"/>
    <w:rsid w:val="009247F0"/>
    <w:rsid w:val="0093104F"/>
    <w:rsid w:val="009421E2"/>
    <w:rsid w:val="00956EA0"/>
    <w:rsid w:val="00985563"/>
    <w:rsid w:val="00986C5D"/>
    <w:rsid w:val="009901A4"/>
    <w:rsid w:val="00990600"/>
    <w:rsid w:val="00996F46"/>
    <w:rsid w:val="009A3931"/>
    <w:rsid w:val="009B7CEB"/>
    <w:rsid w:val="009C0F28"/>
    <w:rsid w:val="009C1D0D"/>
    <w:rsid w:val="009E4D15"/>
    <w:rsid w:val="00A002BA"/>
    <w:rsid w:val="00A040E0"/>
    <w:rsid w:val="00A063C7"/>
    <w:rsid w:val="00A12506"/>
    <w:rsid w:val="00A12C00"/>
    <w:rsid w:val="00A376CB"/>
    <w:rsid w:val="00A60808"/>
    <w:rsid w:val="00A867A1"/>
    <w:rsid w:val="00A87F66"/>
    <w:rsid w:val="00A90049"/>
    <w:rsid w:val="00A901C9"/>
    <w:rsid w:val="00A97EE3"/>
    <w:rsid w:val="00AB1715"/>
    <w:rsid w:val="00AB3F2E"/>
    <w:rsid w:val="00AC2BC3"/>
    <w:rsid w:val="00AC724A"/>
    <w:rsid w:val="00B050EA"/>
    <w:rsid w:val="00B1276B"/>
    <w:rsid w:val="00B20BEC"/>
    <w:rsid w:val="00B2716A"/>
    <w:rsid w:val="00B30055"/>
    <w:rsid w:val="00B31AA3"/>
    <w:rsid w:val="00B35D9E"/>
    <w:rsid w:val="00B41069"/>
    <w:rsid w:val="00B41BE1"/>
    <w:rsid w:val="00B41EDB"/>
    <w:rsid w:val="00B4780A"/>
    <w:rsid w:val="00B51168"/>
    <w:rsid w:val="00B54C55"/>
    <w:rsid w:val="00B63F70"/>
    <w:rsid w:val="00BD66A6"/>
    <w:rsid w:val="00BD7444"/>
    <w:rsid w:val="00BE5420"/>
    <w:rsid w:val="00BF6D0D"/>
    <w:rsid w:val="00C01B50"/>
    <w:rsid w:val="00C17924"/>
    <w:rsid w:val="00C4424A"/>
    <w:rsid w:val="00C45B73"/>
    <w:rsid w:val="00C60CD0"/>
    <w:rsid w:val="00C6278A"/>
    <w:rsid w:val="00C74C52"/>
    <w:rsid w:val="00C86087"/>
    <w:rsid w:val="00CA33F5"/>
    <w:rsid w:val="00CB0B1F"/>
    <w:rsid w:val="00CB20E7"/>
    <w:rsid w:val="00CC0F51"/>
    <w:rsid w:val="00CC1374"/>
    <w:rsid w:val="00CD349F"/>
    <w:rsid w:val="00CD72B1"/>
    <w:rsid w:val="00CE0C03"/>
    <w:rsid w:val="00D1003E"/>
    <w:rsid w:val="00D1605A"/>
    <w:rsid w:val="00D27970"/>
    <w:rsid w:val="00D36CDB"/>
    <w:rsid w:val="00D36F97"/>
    <w:rsid w:val="00D5279C"/>
    <w:rsid w:val="00D54455"/>
    <w:rsid w:val="00D55FA4"/>
    <w:rsid w:val="00D5799A"/>
    <w:rsid w:val="00D63BCC"/>
    <w:rsid w:val="00D6521B"/>
    <w:rsid w:val="00D775AD"/>
    <w:rsid w:val="00D848DA"/>
    <w:rsid w:val="00DB12F9"/>
    <w:rsid w:val="00DC0EC1"/>
    <w:rsid w:val="00DC7425"/>
    <w:rsid w:val="00DC7582"/>
    <w:rsid w:val="00DD5A45"/>
    <w:rsid w:val="00DF3BEC"/>
    <w:rsid w:val="00DF416C"/>
    <w:rsid w:val="00E036BC"/>
    <w:rsid w:val="00E06A4A"/>
    <w:rsid w:val="00E172D0"/>
    <w:rsid w:val="00E20D9F"/>
    <w:rsid w:val="00E65ED3"/>
    <w:rsid w:val="00E66E98"/>
    <w:rsid w:val="00E72260"/>
    <w:rsid w:val="00E73AF5"/>
    <w:rsid w:val="00E8521F"/>
    <w:rsid w:val="00E93BFE"/>
    <w:rsid w:val="00EA1994"/>
    <w:rsid w:val="00EB0F92"/>
    <w:rsid w:val="00EB4822"/>
    <w:rsid w:val="00EB5AF2"/>
    <w:rsid w:val="00EC2F39"/>
    <w:rsid w:val="00ED39EB"/>
    <w:rsid w:val="00ED73A2"/>
    <w:rsid w:val="00EF3A71"/>
    <w:rsid w:val="00F03FBB"/>
    <w:rsid w:val="00F07EE1"/>
    <w:rsid w:val="00F314AA"/>
    <w:rsid w:val="00F5592C"/>
    <w:rsid w:val="00F611AA"/>
    <w:rsid w:val="00F956EC"/>
    <w:rsid w:val="00FC212E"/>
    <w:rsid w:val="00FC3FDB"/>
    <w:rsid w:val="00FC6E0A"/>
    <w:rsid w:val="00FC7C07"/>
    <w:rsid w:val="00FD24F9"/>
    <w:rsid w:val="00FD3B3D"/>
    <w:rsid w:val="00FE14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18720B2"/>
  <w15:docId w15:val="{4B22097D-49B9-44A8-BE53-0B6D3565C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keepNext/>
      <w:spacing w:after="120"/>
      <w:jc w:val="both"/>
    </w:pPr>
    <w:rPr>
      <w:sz w:val="22"/>
      <w:szCs w:val="22"/>
    </w:rPr>
  </w:style>
  <w:style w:type="paragraph" w:styleId="Titre1">
    <w:name w:val="heading 1"/>
    <w:basedOn w:val="Normal"/>
    <w:next w:val="Normal"/>
    <w:qFormat/>
    <w:pPr>
      <w:numPr>
        <w:numId w:val="1"/>
      </w:numPr>
      <w:spacing w:before="240"/>
      <w:jc w:val="left"/>
      <w:outlineLvl w:val="0"/>
    </w:pPr>
    <w:rPr>
      <w:b/>
      <w:bCs/>
      <w:caps/>
      <w:spacing w:val="20"/>
      <w:sz w:val="28"/>
      <w:szCs w:val="28"/>
    </w:rPr>
  </w:style>
  <w:style w:type="paragraph" w:styleId="Titre2">
    <w:name w:val="heading 2"/>
    <w:basedOn w:val="Titre1"/>
    <w:next w:val="Normal"/>
    <w:qFormat/>
    <w:pPr>
      <w:numPr>
        <w:ilvl w:val="1"/>
      </w:numPr>
      <w:spacing w:after="0"/>
      <w:outlineLvl w:val="1"/>
    </w:pPr>
    <w:rPr>
      <w:bCs w:val="0"/>
      <w:spacing w:val="0"/>
      <w:sz w:val="24"/>
      <w:szCs w:val="24"/>
    </w:rPr>
  </w:style>
  <w:style w:type="paragraph" w:styleId="Titre3">
    <w:name w:val="heading 3"/>
    <w:basedOn w:val="Titre2"/>
    <w:next w:val="Normal"/>
    <w:qFormat/>
    <w:rsid w:val="00394A9B"/>
    <w:pPr>
      <w:numPr>
        <w:ilvl w:val="2"/>
      </w:numPr>
      <w:spacing w:before="120" w:after="120"/>
      <w:outlineLvl w:val="2"/>
    </w:pPr>
    <w:rPr>
      <w:bCs/>
      <w:sz w:val="22"/>
    </w:rPr>
  </w:style>
  <w:style w:type="paragraph" w:styleId="Titre4">
    <w:name w:val="heading 4"/>
    <w:basedOn w:val="Titre3"/>
    <w:qFormat/>
    <w:pPr>
      <w:numPr>
        <w:ilvl w:val="3"/>
      </w:numPr>
      <w:outlineLvl w:val="3"/>
    </w:pPr>
    <w:rPr>
      <w:b w:val="0"/>
      <w:i/>
      <w:iCs/>
      <w:caps w:val="0"/>
    </w:rPr>
  </w:style>
  <w:style w:type="paragraph" w:styleId="Titre5">
    <w:name w:val="heading 5"/>
    <w:basedOn w:val="Titre4"/>
    <w:next w:val="Normal"/>
    <w:qFormat/>
    <w:pPr>
      <w:numPr>
        <w:ilvl w:val="4"/>
      </w:numPr>
      <w:spacing w:before="0"/>
      <w:outlineLvl w:val="4"/>
    </w:pPr>
    <w:rPr>
      <w:i w:val="0"/>
    </w:rPr>
  </w:style>
  <w:style w:type="paragraph" w:styleId="Titre6">
    <w:name w:val="heading 6"/>
    <w:basedOn w:val="Titre5"/>
    <w:next w:val="Normal"/>
    <w:qFormat/>
    <w:pPr>
      <w:numPr>
        <w:ilvl w:val="5"/>
      </w:numPr>
      <w:outlineLvl w:val="5"/>
    </w:pPr>
  </w:style>
  <w:style w:type="paragraph" w:styleId="Titre7">
    <w:name w:val="heading 7"/>
    <w:basedOn w:val="Titre6"/>
    <w:next w:val="Normal"/>
    <w:qFormat/>
    <w:pPr>
      <w:numPr>
        <w:ilvl w:val="6"/>
      </w:numPr>
      <w:spacing w:before="240" w:after="60"/>
      <w:outlineLvl w:val="6"/>
    </w:pPr>
    <w:rPr>
      <w:rFonts w:ascii="Arial" w:hAnsi="Arial"/>
      <w:sz w:val="20"/>
      <w:szCs w:val="20"/>
    </w:rPr>
  </w:style>
  <w:style w:type="paragraph" w:styleId="Titre8">
    <w:name w:val="heading 8"/>
    <w:basedOn w:val="Normal"/>
    <w:next w:val="Normal"/>
    <w:qFormat/>
    <w:pPr>
      <w:numPr>
        <w:ilvl w:val="7"/>
        <w:numId w:val="1"/>
      </w:numPr>
      <w:spacing w:before="240" w:after="60"/>
      <w:outlineLvl w:val="7"/>
    </w:pPr>
    <w:rPr>
      <w:rFonts w:ascii="Arial" w:hAnsi="Arial"/>
      <w:i/>
      <w:iCs/>
      <w:sz w:val="20"/>
      <w:szCs w:val="20"/>
    </w:rPr>
  </w:style>
  <w:style w:type="paragraph" w:styleId="Titre9">
    <w:name w:val="heading 9"/>
    <w:basedOn w:val="Normal"/>
    <w:next w:val="Normal"/>
    <w:qFormat/>
    <w:pPr>
      <w:numPr>
        <w:ilvl w:val="8"/>
        <w:numId w:val="1"/>
      </w:numPr>
      <w:spacing w:before="240" w:after="60"/>
      <w:outlineLvl w:val="8"/>
    </w:pPr>
    <w:rPr>
      <w:rFonts w:ascii="Arial" w:hAnsi="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fin">
    <w:name w:val="endnote text"/>
    <w:basedOn w:val="Normal"/>
    <w:semiHidden/>
  </w:style>
  <w:style w:type="paragraph" w:styleId="Pieddepage">
    <w:name w:val="footer"/>
    <w:basedOn w:val="Normal"/>
    <w:pPr>
      <w:spacing w:after="0"/>
      <w:jc w:val="left"/>
    </w:pPr>
    <w:rPr>
      <w:sz w:val="12"/>
      <w:szCs w:val="12"/>
    </w:rPr>
  </w:style>
  <w:style w:type="paragraph" w:styleId="En-tte">
    <w:name w:val="header"/>
    <w:basedOn w:val="Normal"/>
    <w:pPr>
      <w:spacing w:after="0"/>
      <w:jc w:val="left"/>
    </w:pPr>
    <w:rPr>
      <w:sz w:val="18"/>
      <w:szCs w:val="18"/>
    </w:rPr>
  </w:style>
  <w:style w:type="paragraph" w:customStyle="1" w:styleId="attasignatu">
    <w:name w:val="atta_signatu"/>
    <w:basedOn w:val="Normal"/>
    <w:pPr>
      <w:keepNext w:val="0"/>
      <w:keepLines/>
      <w:spacing w:after="0"/>
      <w:ind w:left="1701"/>
      <w:jc w:val="center"/>
    </w:pPr>
    <w:rPr>
      <w:sz w:val="18"/>
      <w:szCs w:val="18"/>
    </w:rPr>
  </w:style>
  <w:style w:type="paragraph" w:customStyle="1" w:styleId="Suscription">
    <w:name w:val="Suscription"/>
    <w:basedOn w:val="Normal"/>
    <w:pPr>
      <w:spacing w:after="0"/>
      <w:jc w:val="left"/>
    </w:pPr>
  </w:style>
  <w:style w:type="paragraph" w:customStyle="1" w:styleId="tm1">
    <w:name w:val="tm1"/>
    <w:basedOn w:val="Normal"/>
    <w:pPr>
      <w:keepNext w:val="0"/>
      <w:tabs>
        <w:tab w:val="right" w:leader="hyphen" w:pos="7938"/>
      </w:tabs>
      <w:spacing w:before="240" w:after="0"/>
      <w:jc w:val="left"/>
    </w:pPr>
    <w:rPr>
      <w:b/>
      <w:bCs/>
      <w:spacing w:val="30"/>
    </w:rPr>
  </w:style>
  <w:style w:type="paragraph" w:customStyle="1" w:styleId="tm2">
    <w:name w:val="tm2"/>
    <w:basedOn w:val="tm1"/>
    <w:pPr>
      <w:spacing w:before="0"/>
      <w:ind w:left="680"/>
    </w:pPr>
    <w:rPr>
      <w:bCs w:val="0"/>
      <w:spacing w:val="0"/>
    </w:rPr>
  </w:style>
  <w:style w:type="paragraph" w:customStyle="1" w:styleId="tm3">
    <w:name w:val="tm3"/>
    <w:basedOn w:val="tm2"/>
    <w:pPr>
      <w:ind w:left="1134"/>
    </w:pPr>
    <w:rPr>
      <w:b w:val="0"/>
    </w:rPr>
  </w:style>
  <w:style w:type="paragraph" w:customStyle="1" w:styleId="tm4">
    <w:name w:val="tm4"/>
    <w:basedOn w:val="tm3"/>
    <w:pPr>
      <w:ind w:left="1588"/>
    </w:pPr>
  </w:style>
  <w:style w:type="paragraph" w:styleId="Liste">
    <w:name w:val="List"/>
    <w:basedOn w:val="Normal"/>
    <w:pPr>
      <w:spacing w:after="0"/>
    </w:pPr>
  </w:style>
  <w:style w:type="paragraph" w:customStyle="1" w:styleId="Page">
    <w:name w:val="Page"/>
    <w:basedOn w:val="Normal"/>
    <w:pPr>
      <w:spacing w:after="0"/>
      <w:jc w:val="right"/>
    </w:pPr>
    <w:rPr>
      <w:sz w:val="16"/>
      <w:szCs w:val="16"/>
    </w:rPr>
  </w:style>
  <w:style w:type="paragraph" w:styleId="Titre">
    <w:name w:val="Title"/>
    <w:basedOn w:val="Normal"/>
    <w:qFormat/>
    <w:pPr>
      <w:spacing w:before="120" w:after="240"/>
      <w:jc w:val="center"/>
      <w:outlineLvl w:val="0"/>
    </w:pPr>
    <w:rPr>
      <w:b/>
      <w:bCs/>
      <w:caps/>
      <w:sz w:val="36"/>
      <w:szCs w:val="36"/>
    </w:rPr>
  </w:style>
  <w:style w:type="paragraph" w:styleId="Corpsdetexte">
    <w:name w:val="Body Text"/>
    <w:basedOn w:val="Normal"/>
  </w:style>
  <w:style w:type="paragraph" w:styleId="Corpsdetexte2">
    <w:name w:val="Body Text 2"/>
    <w:basedOn w:val="Normal"/>
    <w:pPr>
      <w:keepNext w:val="0"/>
      <w:framePr w:w="3975" w:h="856" w:hSpace="142" w:wrap="around" w:vAnchor="page" w:hAnchor="page" w:x="1791" w:y="6049"/>
      <w:tabs>
        <w:tab w:val="left" w:pos="4678"/>
      </w:tabs>
      <w:suppressAutoHyphens/>
      <w:spacing w:after="0"/>
      <w:jc w:val="center"/>
    </w:pPr>
    <w:rPr>
      <w:rFonts w:ascii="Arial" w:hAnsi="Arial"/>
      <w:b/>
      <w:bCs/>
    </w:rPr>
  </w:style>
  <w:style w:type="paragraph" w:styleId="Notedebasdepage">
    <w:name w:val="footnote text"/>
    <w:basedOn w:val="Normal"/>
    <w:semiHidden/>
    <w:rPr>
      <w:sz w:val="20"/>
    </w:rPr>
  </w:style>
  <w:style w:type="character" w:styleId="Appelnotedebasdep">
    <w:name w:val="footnote reference"/>
    <w:uiPriority w:val="99"/>
    <w:semiHidden/>
    <w:rPr>
      <w:vertAlign w:val="superscript"/>
    </w:rPr>
  </w:style>
  <w:style w:type="paragraph" w:styleId="Retraitcorpsdetexte">
    <w:name w:val="Body Text Indent"/>
    <w:basedOn w:val="Normal"/>
    <w:pPr>
      <w:tabs>
        <w:tab w:val="left" w:pos="284"/>
      </w:tabs>
      <w:ind w:left="284" w:hanging="284"/>
    </w:pPr>
  </w:style>
  <w:style w:type="paragraph" w:styleId="Corpsdetexte3">
    <w:name w:val="Body Text 3"/>
    <w:basedOn w:val="Normal"/>
    <w:pPr>
      <w:framePr w:w="3975" w:h="856" w:hSpace="142" w:wrap="around" w:vAnchor="page" w:hAnchor="page" w:x="1791" w:y="6049"/>
      <w:tabs>
        <w:tab w:val="left" w:pos="4678"/>
      </w:tabs>
      <w:spacing w:after="0"/>
      <w:jc w:val="center"/>
    </w:pPr>
    <w:rPr>
      <w:rFonts w:ascii="Arial" w:hAnsi="Arial"/>
      <w:sz w:val="16"/>
    </w:rPr>
  </w:style>
  <w:style w:type="paragraph" w:customStyle="1" w:styleId="tablo">
    <w:name w:val="tablo"/>
    <w:basedOn w:val="Normal"/>
    <w:rsid w:val="008B5EE7"/>
    <w:pPr>
      <w:keepNext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jc w:val="left"/>
    </w:pPr>
    <w:rPr>
      <w:rFonts w:ascii="Arial" w:hAnsi="Arial"/>
      <w:sz w:val="20"/>
      <w:szCs w:val="20"/>
    </w:rPr>
  </w:style>
  <w:style w:type="paragraph" w:styleId="Commentaire">
    <w:name w:val="annotation text"/>
    <w:basedOn w:val="Normal"/>
    <w:link w:val="CommentaireCar"/>
    <w:semiHidden/>
    <w:rsid w:val="008B5EE7"/>
    <w:pPr>
      <w:keepNext w:val="0"/>
      <w:jc w:val="left"/>
    </w:pPr>
    <w:rPr>
      <w:rFonts w:ascii="Arial" w:hAnsi="Arial"/>
      <w:sz w:val="20"/>
      <w:szCs w:val="20"/>
    </w:rPr>
  </w:style>
  <w:style w:type="character" w:styleId="Numrodepage">
    <w:name w:val="page number"/>
    <w:basedOn w:val="Policepardfaut"/>
    <w:rsid w:val="00C4424A"/>
  </w:style>
  <w:style w:type="paragraph" w:customStyle="1" w:styleId="StyleTitre1BordureSimpleAutomatique15ptpaisseur">
    <w:name w:val="Style Titre 1 + Bordure : : (Simple Automatique  15 pt Épaisseur..."/>
    <w:basedOn w:val="Titre1"/>
    <w:rsid w:val="00C4424A"/>
    <w:rPr>
      <w:sz w:val="32"/>
      <w:bdr w:val="single" w:sz="12" w:space="0" w:color="auto"/>
    </w:rPr>
  </w:style>
  <w:style w:type="paragraph" w:styleId="Paragraphedeliste">
    <w:name w:val="List Paragraph"/>
    <w:basedOn w:val="Normal"/>
    <w:uiPriority w:val="34"/>
    <w:qFormat/>
    <w:rsid w:val="00AC724A"/>
    <w:pPr>
      <w:keepNext w:val="0"/>
      <w:spacing w:after="0"/>
      <w:ind w:left="720"/>
      <w:jc w:val="left"/>
    </w:pPr>
    <w:rPr>
      <w:rFonts w:ascii="Calibri" w:eastAsia="Calibri" w:hAnsi="Calibri"/>
      <w:lang w:eastAsia="en-US"/>
    </w:rPr>
  </w:style>
  <w:style w:type="character" w:styleId="Lienhypertexte">
    <w:name w:val="Hyperlink"/>
    <w:uiPriority w:val="99"/>
    <w:rsid w:val="009247F0"/>
    <w:rPr>
      <w:rFonts w:cs="Times New Roman"/>
      <w:color w:val="0000FF"/>
      <w:u w:val="single"/>
    </w:rPr>
  </w:style>
  <w:style w:type="paragraph" w:styleId="Textedebulles">
    <w:name w:val="Balloon Text"/>
    <w:basedOn w:val="Normal"/>
    <w:link w:val="TextedebullesCar"/>
    <w:rsid w:val="003232B9"/>
    <w:pPr>
      <w:spacing w:after="0"/>
    </w:pPr>
    <w:rPr>
      <w:rFonts w:ascii="Tahoma" w:hAnsi="Tahoma" w:cs="Tahoma"/>
      <w:sz w:val="16"/>
      <w:szCs w:val="16"/>
    </w:rPr>
  </w:style>
  <w:style w:type="character" w:customStyle="1" w:styleId="TextedebullesCar">
    <w:name w:val="Texte de bulles Car"/>
    <w:basedOn w:val="Policepardfaut"/>
    <w:link w:val="Textedebulles"/>
    <w:rsid w:val="003232B9"/>
    <w:rPr>
      <w:rFonts w:ascii="Tahoma" w:hAnsi="Tahoma" w:cs="Tahoma"/>
      <w:sz w:val="16"/>
      <w:szCs w:val="16"/>
    </w:rPr>
  </w:style>
  <w:style w:type="character" w:styleId="Textedelespacerserv">
    <w:name w:val="Placeholder Text"/>
    <w:basedOn w:val="Policepardfaut"/>
    <w:uiPriority w:val="99"/>
    <w:semiHidden/>
    <w:rsid w:val="0050454E"/>
    <w:rPr>
      <w:color w:val="808080"/>
    </w:rPr>
  </w:style>
  <w:style w:type="character" w:customStyle="1" w:styleId="CommentaireCar">
    <w:name w:val="Commentaire Car"/>
    <w:basedOn w:val="Policepardfaut"/>
    <w:link w:val="Commentaire"/>
    <w:semiHidden/>
    <w:rsid w:val="001A17AE"/>
    <w:rPr>
      <w:rFonts w:ascii="Arial" w:hAnsi="Arial"/>
    </w:rPr>
  </w:style>
  <w:style w:type="character" w:styleId="lev">
    <w:name w:val="Strong"/>
    <w:basedOn w:val="Policepardfaut"/>
    <w:qFormat/>
    <w:rsid w:val="00321804"/>
    <w:rPr>
      <w:b/>
      <w:bCs/>
    </w:rPr>
  </w:style>
  <w:style w:type="paragraph" w:styleId="NormalWeb">
    <w:name w:val="Normal (Web)"/>
    <w:basedOn w:val="Normal"/>
    <w:uiPriority w:val="99"/>
    <w:unhideWhenUsed/>
    <w:rsid w:val="004906A4"/>
    <w:pPr>
      <w:keepNext w:val="0"/>
      <w:spacing w:after="128"/>
      <w:jc w:val="left"/>
    </w:pPr>
    <w:rPr>
      <w:rFonts w:eastAsiaTheme="minorHAnsi"/>
      <w:sz w:val="24"/>
      <w:szCs w:val="24"/>
    </w:rPr>
  </w:style>
  <w:style w:type="character" w:styleId="Marquedecommentaire">
    <w:name w:val="annotation reference"/>
    <w:basedOn w:val="Policepardfaut"/>
    <w:semiHidden/>
    <w:unhideWhenUsed/>
    <w:rsid w:val="008633F2"/>
    <w:rPr>
      <w:sz w:val="16"/>
      <w:szCs w:val="16"/>
    </w:rPr>
  </w:style>
  <w:style w:type="paragraph" w:styleId="Objetducommentaire">
    <w:name w:val="annotation subject"/>
    <w:basedOn w:val="Commentaire"/>
    <w:next w:val="Commentaire"/>
    <w:link w:val="ObjetducommentaireCar"/>
    <w:semiHidden/>
    <w:unhideWhenUsed/>
    <w:rsid w:val="008633F2"/>
    <w:pPr>
      <w:keepNext/>
      <w:jc w:val="both"/>
    </w:pPr>
    <w:rPr>
      <w:rFonts w:ascii="Times New Roman" w:hAnsi="Times New Roman"/>
      <w:b/>
      <w:bCs/>
    </w:rPr>
  </w:style>
  <w:style w:type="character" w:customStyle="1" w:styleId="ObjetducommentaireCar">
    <w:name w:val="Objet du commentaire Car"/>
    <w:basedOn w:val="CommentaireCar"/>
    <w:link w:val="Objetducommentaire"/>
    <w:semiHidden/>
    <w:rsid w:val="008633F2"/>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467856">
      <w:bodyDiv w:val="1"/>
      <w:marLeft w:val="0"/>
      <w:marRight w:val="0"/>
      <w:marTop w:val="0"/>
      <w:marBottom w:val="0"/>
      <w:divBdr>
        <w:top w:val="none" w:sz="0" w:space="0" w:color="auto"/>
        <w:left w:val="none" w:sz="0" w:space="0" w:color="auto"/>
        <w:bottom w:val="none" w:sz="0" w:space="0" w:color="auto"/>
        <w:right w:val="none" w:sz="0" w:space="0" w:color="auto"/>
      </w:divBdr>
    </w:div>
    <w:div w:id="476845286">
      <w:bodyDiv w:val="1"/>
      <w:marLeft w:val="0"/>
      <w:marRight w:val="0"/>
      <w:marTop w:val="0"/>
      <w:marBottom w:val="0"/>
      <w:divBdr>
        <w:top w:val="none" w:sz="0" w:space="0" w:color="auto"/>
        <w:left w:val="none" w:sz="0" w:space="0" w:color="auto"/>
        <w:bottom w:val="none" w:sz="0" w:space="0" w:color="auto"/>
        <w:right w:val="none" w:sz="0" w:space="0" w:color="auto"/>
      </w:divBdr>
    </w:div>
    <w:div w:id="855264888">
      <w:bodyDiv w:val="1"/>
      <w:marLeft w:val="0"/>
      <w:marRight w:val="0"/>
      <w:marTop w:val="0"/>
      <w:marBottom w:val="0"/>
      <w:divBdr>
        <w:top w:val="none" w:sz="0" w:space="0" w:color="auto"/>
        <w:left w:val="none" w:sz="0" w:space="0" w:color="auto"/>
        <w:bottom w:val="none" w:sz="0" w:space="0" w:color="auto"/>
        <w:right w:val="none" w:sz="0" w:space="0" w:color="auto"/>
      </w:divBdr>
    </w:div>
    <w:div w:id="858473493">
      <w:bodyDiv w:val="1"/>
      <w:marLeft w:val="0"/>
      <w:marRight w:val="0"/>
      <w:marTop w:val="0"/>
      <w:marBottom w:val="0"/>
      <w:divBdr>
        <w:top w:val="none" w:sz="0" w:space="0" w:color="auto"/>
        <w:left w:val="none" w:sz="0" w:space="0" w:color="auto"/>
        <w:bottom w:val="none" w:sz="0" w:space="0" w:color="auto"/>
        <w:right w:val="none" w:sz="0" w:space="0" w:color="auto"/>
      </w:divBdr>
    </w:div>
    <w:div w:id="1310598547">
      <w:bodyDiv w:val="1"/>
      <w:marLeft w:val="0"/>
      <w:marRight w:val="0"/>
      <w:marTop w:val="0"/>
      <w:marBottom w:val="0"/>
      <w:divBdr>
        <w:top w:val="none" w:sz="0" w:space="0" w:color="auto"/>
        <w:left w:val="none" w:sz="0" w:space="0" w:color="auto"/>
        <w:bottom w:val="none" w:sz="0" w:space="0" w:color="auto"/>
        <w:right w:val="none" w:sz="0" w:space="0" w:color="auto"/>
      </w:divBdr>
    </w:div>
    <w:div w:id="1551720451">
      <w:bodyDiv w:val="1"/>
      <w:marLeft w:val="0"/>
      <w:marRight w:val="0"/>
      <w:marTop w:val="0"/>
      <w:marBottom w:val="0"/>
      <w:divBdr>
        <w:top w:val="none" w:sz="0" w:space="0" w:color="auto"/>
        <w:left w:val="none" w:sz="0" w:space="0" w:color="auto"/>
        <w:bottom w:val="none" w:sz="0" w:space="0" w:color="auto"/>
        <w:right w:val="none" w:sz="0" w:space="0" w:color="auto"/>
      </w:divBdr>
    </w:div>
    <w:div w:id="2126731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communaute.chorus-pro.gouv.fr/emetteur-de-factures-electroniques/"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chorus-pro.gouv.f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natacha.belloir@intradef.gouv.f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microsoft.com/office/2011/relationships/commentsExtended" Target="commentsExtended.xml"/><Relationship Id="rId23" Type="http://schemas.microsoft.com/office/2011/relationships/people" Target="people.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comments" Target="comments.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UCCH_GE\Local%20Settings\Temp\modele_MAPA%20long_DTM.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F96B7BB5514435595F600C151E8D5B4"/>
        <w:category>
          <w:name w:val="Général"/>
          <w:gallery w:val="placeholder"/>
        </w:category>
        <w:types>
          <w:type w:val="bbPlcHdr"/>
        </w:types>
        <w:behaviors>
          <w:behavior w:val="content"/>
        </w:behaviors>
        <w:guid w:val="{F4AE06C9-A126-49E4-99CA-514295055A53}"/>
      </w:docPartPr>
      <w:docPartBody>
        <w:p w:rsidR="003E1E55" w:rsidRDefault="00285547" w:rsidP="00285547">
          <w:pPr>
            <w:pStyle w:val="1F96B7BB5514435595F600C151E8D5B4"/>
          </w:pPr>
          <w:r w:rsidRPr="00666ABB">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istina">
    <w:panose1 w:val="03060402040406080204"/>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547"/>
    <w:rsid w:val="00285547"/>
    <w:rsid w:val="003E1E55"/>
    <w:rsid w:val="0077043E"/>
    <w:rsid w:val="00FF3F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B66790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5547"/>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85547"/>
    <w:rPr>
      <w:color w:val="808080"/>
    </w:rPr>
  </w:style>
  <w:style w:type="paragraph" w:customStyle="1" w:styleId="1F96B7BB5514435595F600C151E8D5B4">
    <w:name w:val="1F96B7BB5514435595F600C151E8D5B4"/>
    <w:rsid w:val="002855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MAPA simplifié de travaux ≥ à 25 000 € HT et &lt; à 90 000 € HT</Titre>
    <TaxCatchAll xmlns="28939810-4282-4d85-9f62-e6db0f2f4c3a">
      <Value>464</Value>
      <Value>463</Value>
      <Value>462</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A utiliser en cas de marché simplifié avec AE valant CCAP et sans mention d'exigences particulières.</Description_x0020_document>
    <Version_x0020_du_x0020_document xmlns="28939810-4282-4d85-9f62-e6db0f2f4c3a">22.0</Version_x0020_du_x0020_document>
    <Document_x0020_externe xmlns="28939810-4282-4d85-9f62-e6db0f2f4c3a">false</Document_x0020_externe>
    <_dlc_DocId xmlns="28939810-4282-4d85-9f62-e6db0f2f4c3a">TOULON-2081018946-7214</_dlc_DocId>
    <_dlc_DocIdUrl xmlns="28939810-4282-4d85-9f62-e6db0f2f4c3a">
      <Url>https://gpsng.intradef.gouv.fr/sites/TOULON/_layouts/15/DocIdRedir.aspx?ID=TOULON-2081018946-7214</Url>
      <Description>TOULON-2081018946-7214</Description>
    </_dlc_DocIdUrl>
    <DLCPolicyLabelClientValue xmlns="82f25c51-4279-4210-825a-8198b6b7c882">Version : {_UIVersionString}</DLCPolicyLabelClientValue>
    <DLCPolicyLabelLock xmlns="82f25c51-4279-4210-825a-8198b6b7c882" xsi:nil="true"/>
    <DLCPolicyLabelValue xmlns="82f25c51-4279-4210-825a-8198b6b7c882">Version : 22.0</DLCPolicyLabelValue>
    <Retrait_x0020_de_x0020_diffusion xmlns="82f25c51-4279-4210-825a-8198b6b7c882">
      <Url xsi:nil="true"/>
      <Description xsi:nil="true"/>
    </Retrait_x0020_de_x0020_diffusion>
  </documentManagement>
</p:properties>
</file>

<file path=customXml/item3.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f8d9a3c447be3317d8d4f272ee91a9f9">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598bc6d7760a418a8e77d90ac9c513aa"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3" nillable="true" ma:displayName="Valeur d’ID de document" ma:description="Valeur de l’ID de document affecté à cet élément." ma:internalName="_dlc_DocId" ma:readOnly="true">
      <xsd:simpleType>
        <xsd:restriction base="dms:Text"/>
      </xsd:simpleType>
    </xsd:element>
    <xsd:element name="_dlc_DocIdUrl" ma:index="3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B0CC7-70CE-4B2B-B590-5F188D698699}">
  <ds:schemaRefs>
    <ds:schemaRef ds:uri="http://schemas.microsoft.com/sharepoint/v3/contenttype/forms"/>
  </ds:schemaRefs>
</ds:datastoreItem>
</file>

<file path=customXml/itemProps2.xml><?xml version="1.0" encoding="utf-8"?>
<ds:datastoreItem xmlns:ds="http://schemas.openxmlformats.org/officeDocument/2006/customXml" ds:itemID="{8C90CAF0-F468-4E52-A41E-314DDA3B7E3D}">
  <ds:schemaRefs>
    <ds:schemaRef ds:uri="http://purl.org/dc/terms/"/>
    <ds:schemaRef ds:uri="http://purl.org/dc/dcmitype/"/>
    <ds:schemaRef ds:uri="http://schemas.microsoft.com/sharepoint/v4"/>
    <ds:schemaRef ds:uri="http://schemas.microsoft.com/office/2006/metadata/properties"/>
    <ds:schemaRef ds:uri="http://purl.org/dc/elements/1.1/"/>
    <ds:schemaRef ds:uri="http://schemas.microsoft.com/sharepoint/v3"/>
    <ds:schemaRef ds:uri="82f25c51-4279-4210-825a-8198b6b7c882"/>
    <ds:schemaRef ds:uri="28939810-4282-4d85-9f62-e6db0f2f4c3a"/>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9C533F89-CE6C-4147-8376-72B160C6480F}">
  <ds:schemaRefs>
    <ds:schemaRef ds:uri="office.server.policy"/>
  </ds:schemaRefs>
</ds:datastoreItem>
</file>

<file path=customXml/itemProps4.xml><?xml version="1.0" encoding="utf-8"?>
<ds:datastoreItem xmlns:ds="http://schemas.openxmlformats.org/officeDocument/2006/customXml" ds:itemID="{CECE1F36-618C-4582-BC0F-A8D06C03BE82}">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22764A1E-4DC7-40E0-9DFC-E381C4868341}">
  <ds:schemaRefs>
    <ds:schemaRef ds:uri="http://schemas.microsoft.com/sharepoint/events"/>
  </ds:schemaRefs>
</ds:datastoreItem>
</file>

<file path=customXml/itemProps6.xml><?xml version="1.0" encoding="utf-8"?>
<ds:datastoreItem xmlns:ds="http://schemas.openxmlformats.org/officeDocument/2006/customXml" ds:itemID="{7AF4295E-C1E1-4636-928D-4E1C0DCC9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2645BA37-4795-4AE2-888E-17161F948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modele_MAPA long_DTM.dot</Template>
  <TotalTime>1494</TotalTime>
  <Pages>9</Pages>
  <Words>3173</Words>
  <Characters>17911</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Commande de travaux sur mémoire avec paiement sur prix forfaitaires</vt:lpstr>
    </vt:vector>
  </TitlesOfParts>
  <Manager>CO</Manager>
  <Company>DTM</Company>
  <LinksUpToDate>false</LinksUpToDate>
  <CharactersWithSpaces>21042</CharactersWithSpaces>
  <SharedDoc>false</SharedDoc>
  <HyperlinkBase>MAPA AMENAGE TX.DOC</HyperlinkBase>
  <HLinks>
    <vt:vector size="18" baseType="variant">
      <vt:variant>
        <vt:i4>3342375</vt:i4>
      </vt:variant>
      <vt:variant>
        <vt:i4>18</vt:i4>
      </vt:variant>
      <vt:variant>
        <vt:i4>0</vt:i4>
      </vt:variant>
      <vt:variant>
        <vt:i4>5</vt:i4>
      </vt:variant>
      <vt:variant>
        <vt:lpwstr>https://communaute-chorus-pro.finances.gouv.fr/</vt:lpwstr>
      </vt:variant>
      <vt:variant>
        <vt:lpwstr/>
      </vt:variant>
      <vt:variant>
        <vt:i4>2687031</vt:i4>
      </vt:variant>
      <vt:variant>
        <vt:i4>15</vt:i4>
      </vt:variant>
      <vt:variant>
        <vt:i4>0</vt:i4>
      </vt:variant>
      <vt:variant>
        <vt:i4>5</vt:i4>
      </vt:variant>
      <vt:variant>
        <vt:lpwstr>https://chorus-pro.gouv.fr/</vt:lpwstr>
      </vt:variant>
      <vt:variant>
        <vt:lpwstr/>
      </vt:variant>
      <vt:variant>
        <vt:i4>56</vt:i4>
      </vt:variant>
      <vt:variant>
        <vt:i4>12</vt:i4>
      </vt:variant>
      <vt:variant>
        <vt:i4>0</vt:i4>
      </vt:variant>
      <vt:variant>
        <vt:i4>5</vt:i4>
      </vt:variant>
      <vt:variant>
        <vt:lpwstr>mailto:esid-toulon-ssd-acc.secretaire.fct@intradef.gouv.fr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Commande de travaux sur mémoire avec paiement sur prix forfaitaires</dc:title>
  <dc:creator>LUCCH_GE</dc:creator>
  <cp:lastModifiedBy>GASPAR Tania SA CN MINDEF</cp:lastModifiedBy>
  <cp:revision>12</cp:revision>
  <cp:lastPrinted>2025-10-03T08:32:00Z</cp:lastPrinted>
  <dcterms:created xsi:type="dcterms:W3CDTF">2025-08-20T11:29:00Z</dcterms:created>
  <dcterms:modified xsi:type="dcterms:W3CDTF">2025-10-15T06:33:00Z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CPolicyLabelValue">
    <vt:lpwstr>Version : 5.1</vt:lpwstr>
  </property>
  <property fmtid="{D5CDD505-2E9C-101B-9397-08002B2CF9AE}" pid="3" name="Mots-clés">
    <vt:lpwstr>459;#ESID Toulon|7d598f5f-8f6e-4459-b053-e5be184fc84d;#460;#Processus ACH|5a008c69-4ebb-44b1-9e0f-e46739da1ecd;#461;#Marché public|ef1e66fb-979f-4a45-bc55-d993a99fb2ae</vt:lpwstr>
  </property>
  <property fmtid="{D5CDD505-2E9C-101B-9397-08002B2CF9AE}" pid="4" name="Protection">
    <vt:lpwstr>462;#NP|fc3fe6ea-5613-4041-a353-5eca13b174d8</vt:lpwstr>
  </property>
  <property fmtid="{D5CDD505-2E9C-101B-9397-08002B2CF9AE}" pid="5" name="Nature">
    <vt:lpwstr>464;#Modèle thématique|219747e5-19fc-424a-8e67-2dd806f531c3</vt:lpwstr>
  </property>
  <property fmtid="{D5CDD505-2E9C-101B-9397-08002B2CF9AE}" pid="6" name="Type modèle">
    <vt:lpwstr>463;#Administratif|8d48419a-2aa9-412e-b10d-e34b4e6aa359</vt:lpwstr>
  </property>
  <property fmtid="{D5CDD505-2E9C-101B-9397-08002B2CF9AE}" pid="7" name="Projet - Thème1">
    <vt:lpwstr/>
  </property>
  <property fmtid="{D5CDD505-2E9C-101B-9397-08002B2CF9AE}" pid="8" name="ContentTypeId">
    <vt:lpwstr>0x010100D391C9900188BF44A2734355D32A3AFC0200EC6B1678381C8A49816D3A93F5ECDF01</vt:lpwstr>
  </property>
  <property fmtid="{D5CDD505-2E9C-101B-9397-08002B2CF9AE}" pid="9" name="Retrait de diffusion">
    <vt:lpwstr>, </vt:lpwstr>
  </property>
  <property fmtid="{D5CDD505-2E9C-101B-9397-08002B2CF9AE}" pid="10" name="Statut de l'élément">
    <vt:lpwstr>Approuvé par MOLLE Claude SA CS MINDEF, le 20/03/2025 14:37:07, version : 22.0</vt:lpwstr>
  </property>
  <property fmtid="{D5CDD505-2E9C-101B-9397-08002B2CF9AE}" pid="11" name="_dlc_DocIdItemGuid">
    <vt:lpwstr>7515b262-a5be-4a78-aa77-bc3921f4460e</vt:lpwstr>
  </property>
</Properties>
</file>