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042C4" w14:textId="77777777" w:rsidR="00675F4F" w:rsidRDefault="00675F4F" w:rsidP="00675F4F">
      <w:pPr>
        <w:jc w:val="center"/>
        <w:rPr>
          <w:ins w:id="0" w:author="Thomas DAUBOIN" w:date="2025-10-13T17:23:00Z"/>
          <w:b/>
          <w:bCs/>
          <w:color w:val="365F92"/>
          <w:sz w:val="28"/>
          <w:szCs w:val="28"/>
        </w:rPr>
      </w:pPr>
      <w:ins w:id="1" w:author="Thomas DAUBOIN" w:date="2025-10-13T17:23:00Z">
        <w:r>
          <w:rPr>
            <w:b/>
            <w:bCs/>
            <w:color w:val="365F92"/>
            <w:sz w:val="28"/>
            <w:szCs w:val="28"/>
          </w:rPr>
          <w:t>ACCORD-CADRE DE FOURNITURES ET SERVICES</w:t>
        </w:r>
      </w:ins>
    </w:p>
    <w:p w14:paraId="0BBE2868" w14:textId="77777777" w:rsidR="00675F4F" w:rsidRDefault="00675F4F" w:rsidP="00675F4F">
      <w:pPr>
        <w:jc w:val="center"/>
        <w:rPr>
          <w:ins w:id="2" w:author="Thomas DAUBOIN" w:date="2025-10-13T17:23:00Z"/>
          <w:color w:val="365F92"/>
        </w:rPr>
      </w:pPr>
    </w:p>
    <w:p w14:paraId="1920D109" w14:textId="77777777" w:rsidR="00675F4F" w:rsidRDefault="00675F4F" w:rsidP="00675F4F">
      <w:pPr>
        <w:jc w:val="center"/>
        <w:rPr>
          <w:ins w:id="3" w:author="Thomas DAUBOIN" w:date="2025-10-13T17:23:00Z"/>
          <w:b/>
          <w:bCs/>
          <w:color w:val="365F92"/>
          <w:sz w:val="22"/>
          <w:szCs w:val="22"/>
        </w:rPr>
      </w:pPr>
      <w:ins w:id="4" w:author="Thomas DAUBOIN" w:date="2025-10-13T17:23:00Z">
        <w:r>
          <w:rPr>
            <w:b/>
            <w:bCs/>
            <w:color w:val="365F92"/>
            <w:szCs w:val="22"/>
          </w:rPr>
          <w:t>Communauté d’universités et établissements de Toulouse (COMUE)</w:t>
        </w:r>
      </w:ins>
    </w:p>
    <w:p w14:paraId="1B00030A" w14:textId="77777777" w:rsidR="00675F4F" w:rsidRDefault="00675F4F" w:rsidP="00675F4F">
      <w:pPr>
        <w:jc w:val="center"/>
        <w:rPr>
          <w:ins w:id="5" w:author="Thomas DAUBOIN" w:date="2025-10-13T17:23:00Z"/>
          <w:color w:val="365F92"/>
          <w:szCs w:val="22"/>
        </w:rPr>
      </w:pPr>
      <w:ins w:id="6" w:author="Thomas DAUBOIN" w:date="2025-10-13T17:23:00Z">
        <w:r>
          <w:rPr>
            <w:color w:val="365F92"/>
            <w:szCs w:val="22"/>
          </w:rPr>
          <w:t>41 allées Jules Guesde</w:t>
        </w:r>
      </w:ins>
    </w:p>
    <w:p w14:paraId="6A815605" w14:textId="77777777" w:rsidR="00675F4F" w:rsidRDefault="00675F4F" w:rsidP="00675F4F">
      <w:pPr>
        <w:jc w:val="center"/>
        <w:rPr>
          <w:ins w:id="7" w:author="Thomas DAUBOIN" w:date="2025-10-13T17:23:00Z"/>
          <w:color w:val="365F92"/>
          <w:szCs w:val="22"/>
        </w:rPr>
      </w:pPr>
      <w:ins w:id="8" w:author="Thomas DAUBOIN" w:date="2025-10-13T17:23:00Z">
        <w:r>
          <w:rPr>
            <w:color w:val="365F92"/>
            <w:szCs w:val="22"/>
          </w:rPr>
          <w:t>CS 61321</w:t>
        </w:r>
      </w:ins>
    </w:p>
    <w:p w14:paraId="7ECDF147" w14:textId="77777777" w:rsidR="00675F4F" w:rsidRDefault="00675F4F" w:rsidP="00675F4F">
      <w:pPr>
        <w:jc w:val="center"/>
        <w:rPr>
          <w:ins w:id="9" w:author="Thomas DAUBOIN" w:date="2025-10-13T17:23:00Z"/>
          <w:color w:val="365F92"/>
          <w:szCs w:val="22"/>
        </w:rPr>
      </w:pPr>
      <w:ins w:id="10" w:author="Thomas DAUBOIN" w:date="2025-10-13T17:23:00Z">
        <w:r>
          <w:rPr>
            <w:color w:val="365F92"/>
            <w:szCs w:val="22"/>
          </w:rPr>
          <w:t>31013 Toulouse Cedex 6</w:t>
        </w:r>
      </w:ins>
    </w:p>
    <w:p w14:paraId="3DAE2D79" w14:textId="77777777" w:rsidR="00675F4F" w:rsidRDefault="00675F4F" w:rsidP="00675F4F">
      <w:pPr>
        <w:jc w:val="center"/>
        <w:rPr>
          <w:ins w:id="11" w:author="Thomas DAUBOIN" w:date="2025-10-13T17:23:00Z"/>
          <w:color w:val="365F92"/>
          <w:szCs w:val="22"/>
        </w:rPr>
      </w:pPr>
      <w:ins w:id="12" w:author="Thomas DAUBOIN" w:date="2025-10-13T17:23:00Z">
        <w:r>
          <w:rPr>
            <w:color w:val="365F92"/>
            <w:szCs w:val="22"/>
          </w:rPr>
          <w:t>Tél. : 05.61.14.80.11.</w:t>
        </w:r>
      </w:ins>
    </w:p>
    <w:p w14:paraId="5E135E63" w14:textId="5B08DF77" w:rsidR="00675F4F" w:rsidRDefault="00675F4F" w:rsidP="00675F4F">
      <w:pPr>
        <w:pStyle w:val="NormalWeb"/>
        <w:jc w:val="center"/>
        <w:rPr>
          <w:ins w:id="13" w:author="Thomas DAUBOIN" w:date="2025-10-13T17:23:00Z"/>
          <w:rFonts w:cs="Times New Roman"/>
        </w:rPr>
      </w:pPr>
      <w:ins w:id="14" w:author="Thomas DAUBOIN" w:date="2025-10-13T17:23:00Z">
        <w:r>
          <w:rPr>
            <w:noProof/>
          </w:rPr>
          <w:drawing>
            <wp:inline distT="0" distB="0" distL="0" distR="0" wp14:anchorId="0E9CF504" wp14:editId="50D6C9CF">
              <wp:extent cx="2705100" cy="1171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1171575"/>
                      </a:xfrm>
                      <a:prstGeom prst="rect">
                        <a:avLst/>
                      </a:prstGeom>
                      <a:noFill/>
                      <a:ln>
                        <a:noFill/>
                      </a:ln>
                    </pic:spPr>
                  </pic:pic>
                </a:graphicData>
              </a:graphic>
            </wp:inline>
          </w:drawing>
        </w:r>
      </w:ins>
    </w:p>
    <w:p w14:paraId="2818D73B" w14:textId="77777777" w:rsidR="00675F4F" w:rsidRDefault="00675F4F" w:rsidP="00675F4F">
      <w:pPr>
        <w:pBdr>
          <w:top w:val="single" w:sz="4" w:space="1" w:color="auto"/>
          <w:left w:val="single" w:sz="4" w:space="4" w:color="auto"/>
          <w:bottom w:val="single" w:sz="4" w:space="1" w:color="auto"/>
          <w:right w:val="single" w:sz="4" w:space="4" w:color="auto"/>
        </w:pBdr>
        <w:jc w:val="center"/>
        <w:rPr>
          <w:ins w:id="15" w:author="Thomas DAUBOIN" w:date="2025-10-13T17:23:00Z"/>
          <w:b/>
          <w:bCs/>
          <w:color w:val="365F92"/>
          <w:sz w:val="28"/>
          <w:szCs w:val="28"/>
        </w:rPr>
      </w:pPr>
    </w:p>
    <w:p w14:paraId="5C05AF0D" w14:textId="77777777" w:rsidR="00675F4F" w:rsidRDefault="00675F4F" w:rsidP="00675F4F">
      <w:pPr>
        <w:pBdr>
          <w:top w:val="single" w:sz="4" w:space="1" w:color="auto"/>
          <w:left w:val="single" w:sz="4" w:space="4" w:color="auto"/>
          <w:bottom w:val="single" w:sz="4" w:space="1" w:color="auto"/>
          <w:right w:val="single" w:sz="4" w:space="4" w:color="auto"/>
        </w:pBdr>
        <w:jc w:val="center"/>
        <w:rPr>
          <w:ins w:id="16" w:author="Thomas DAUBOIN" w:date="2025-10-13T17:23:00Z"/>
          <w:b/>
          <w:bCs/>
          <w:color w:val="365F92"/>
          <w:sz w:val="28"/>
          <w:szCs w:val="28"/>
        </w:rPr>
      </w:pPr>
      <w:ins w:id="17" w:author="Thomas DAUBOIN" w:date="2025-10-13T17:23:00Z">
        <w:r>
          <w:rPr>
            <w:b/>
            <w:bCs/>
            <w:color w:val="365F92"/>
            <w:sz w:val="28"/>
            <w:szCs w:val="28"/>
          </w:rPr>
          <w:t>Accord cadre n° 2025-084 à 087</w:t>
        </w:r>
      </w:ins>
    </w:p>
    <w:p w14:paraId="61195D89" w14:textId="77777777" w:rsidR="00675F4F" w:rsidRDefault="00675F4F" w:rsidP="00675F4F">
      <w:pPr>
        <w:pBdr>
          <w:top w:val="single" w:sz="4" w:space="1" w:color="auto"/>
          <w:left w:val="single" w:sz="4" w:space="4" w:color="auto"/>
          <w:bottom w:val="single" w:sz="4" w:space="1" w:color="auto"/>
          <w:right w:val="single" w:sz="4" w:space="4" w:color="auto"/>
        </w:pBdr>
        <w:jc w:val="center"/>
        <w:rPr>
          <w:ins w:id="18" w:author="Thomas DAUBOIN" w:date="2025-10-13T17:23:00Z"/>
          <w:b/>
          <w:bCs/>
          <w:color w:val="365F92"/>
          <w:sz w:val="28"/>
          <w:szCs w:val="28"/>
        </w:rPr>
      </w:pPr>
    </w:p>
    <w:p w14:paraId="25264C7A" w14:textId="382679C1" w:rsidR="00675F4F" w:rsidRDefault="00675F4F" w:rsidP="00675F4F">
      <w:pPr>
        <w:pBdr>
          <w:top w:val="single" w:sz="4" w:space="1" w:color="auto"/>
          <w:left w:val="single" w:sz="4" w:space="4" w:color="auto"/>
          <w:bottom w:val="single" w:sz="4" w:space="1" w:color="auto"/>
          <w:right w:val="single" w:sz="4" w:space="4" w:color="auto"/>
        </w:pBdr>
        <w:jc w:val="center"/>
        <w:rPr>
          <w:ins w:id="19" w:author="Thomas DAUBOIN" w:date="2025-10-13T17:24:00Z"/>
          <w:color w:val="365F92"/>
          <w:sz w:val="28"/>
          <w:szCs w:val="28"/>
        </w:rPr>
      </w:pPr>
      <w:bookmarkStart w:id="20" w:name="_Hlk210895315"/>
      <w:ins w:id="21" w:author="Thomas DAUBOIN" w:date="2025-10-13T17:23:00Z">
        <w:r>
          <w:rPr>
            <w:color w:val="365F92"/>
            <w:sz w:val="28"/>
            <w:szCs w:val="28"/>
          </w:rPr>
          <w:t>Prestations de service traiteur pour les besoins de la COMUE de Toulouse</w:t>
        </w:r>
      </w:ins>
      <w:bookmarkEnd w:id="20"/>
    </w:p>
    <w:p w14:paraId="3719B389" w14:textId="77777777" w:rsidR="00675F4F" w:rsidRDefault="00675F4F" w:rsidP="00675F4F">
      <w:pPr>
        <w:pBdr>
          <w:top w:val="single" w:sz="4" w:space="1" w:color="auto"/>
          <w:left w:val="single" w:sz="4" w:space="4" w:color="auto"/>
          <w:bottom w:val="single" w:sz="4" w:space="1" w:color="auto"/>
          <w:right w:val="single" w:sz="4" w:space="4" w:color="auto"/>
        </w:pBdr>
        <w:jc w:val="center"/>
        <w:rPr>
          <w:ins w:id="22" w:author="Thomas DAUBOIN" w:date="2025-10-13T17:23:00Z"/>
          <w:color w:val="365F92"/>
          <w:sz w:val="28"/>
          <w:szCs w:val="28"/>
        </w:rPr>
        <w:pPrChange w:id="23" w:author="Thomas DAUBOIN" w:date="2025-10-13T17:24:00Z">
          <w:pPr>
            <w:pBdr>
              <w:top w:val="single" w:sz="4" w:space="1" w:color="auto"/>
              <w:left w:val="single" w:sz="4" w:space="4" w:color="auto"/>
              <w:bottom w:val="single" w:sz="4" w:space="1" w:color="auto"/>
              <w:right w:val="single" w:sz="4" w:space="4" w:color="auto"/>
            </w:pBdr>
            <w:jc w:val="center"/>
          </w:pPr>
        </w:pPrChange>
      </w:pPr>
    </w:p>
    <w:p w14:paraId="4950B9E3" w14:textId="77777777" w:rsidR="00675F4F" w:rsidRDefault="00675F4F" w:rsidP="00675F4F">
      <w:pPr>
        <w:pBdr>
          <w:top w:val="single" w:sz="4" w:space="1" w:color="auto"/>
          <w:left w:val="single" w:sz="4" w:space="4" w:color="auto"/>
          <w:bottom w:val="single" w:sz="4" w:space="1" w:color="auto"/>
          <w:right w:val="single" w:sz="4" w:space="4" w:color="auto"/>
        </w:pBdr>
        <w:jc w:val="center"/>
        <w:rPr>
          <w:ins w:id="24" w:author="Thomas DAUBOIN" w:date="2025-10-13T17:23:00Z"/>
          <w:i/>
          <w:iCs/>
          <w:color w:val="365F92"/>
          <w:sz w:val="22"/>
          <w:szCs w:val="22"/>
        </w:rPr>
        <w:pPrChange w:id="25" w:author="Thomas DAUBOIN" w:date="2025-10-13T17:24:00Z">
          <w:pPr>
            <w:pBdr>
              <w:top w:val="single" w:sz="4" w:space="1" w:color="auto"/>
              <w:left w:val="single" w:sz="4" w:space="4" w:color="auto"/>
              <w:bottom w:val="single" w:sz="4" w:space="1" w:color="auto"/>
              <w:right w:val="single" w:sz="4" w:space="4" w:color="auto"/>
            </w:pBdr>
          </w:pPr>
        </w:pPrChange>
      </w:pPr>
      <w:ins w:id="26" w:author="Thomas DAUBOIN" w:date="2025-10-13T17:23:00Z">
        <w:r>
          <w:rPr>
            <w:i/>
            <w:iCs/>
            <w:color w:val="365F92"/>
            <w:szCs w:val="22"/>
          </w:rPr>
          <w:t>Procédure adaptée en application des dispositions de l’article R. 2123-1 3° du code de la commande publique et de l’avis relatif aux contrats de la commande publique ayant pour objet des services sociaux et autres services spécifiques.</w:t>
        </w:r>
      </w:ins>
    </w:p>
    <w:p w14:paraId="38F823F0" w14:textId="77777777" w:rsidR="00675F4F" w:rsidRDefault="00675F4F" w:rsidP="00675F4F">
      <w:pPr>
        <w:pBdr>
          <w:top w:val="single" w:sz="4" w:space="1" w:color="auto"/>
          <w:left w:val="single" w:sz="4" w:space="4" w:color="auto"/>
          <w:bottom w:val="single" w:sz="4" w:space="1" w:color="auto"/>
          <w:right w:val="single" w:sz="4" w:space="4" w:color="auto"/>
        </w:pBdr>
        <w:rPr>
          <w:ins w:id="27" w:author="Thomas DAUBOIN" w:date="2025-10-13T17:23:00Z"/>
          <w:bCs/>
          <w:color w:val="000000" w:themeColor="text1"/>
          <w:sz w:val="28"/>
          <w:szCs w:val="28"/>
        </w:rPr>
      </w:pPr>
    </w:p>
    <w:p w14:paraId="22878C4D" w14:textId="77777777" w:rsidR="00675F4F" w:rsidRDefault="00675F4F" w:rsidP="00675F4F">
      <w:pPr>
        <w:rPr>
          <w:ins w:id="28" w:author="Thomas DAUBOIN" w:date="2025-10-13T17:23:00Z"/>
          <w:bCs/>
          <w:color w:val="000000" w:themeColor="text1"/>
          <w:sz w:val="28"/>
          <w:szCs w:val="28"/>
        </w:rPr>
      </w:pPr>
    </w:p>
    <w:p w14:paraId="3B4E9B78" w14:textId="1634848D" w:rsidR="004F2CCF" w:rsidRPr="002D19D1" w:rsidDel="00675F4F" w:rsidRDefault="004F2CCF" w:rsidP="004F2CCF">
      <w:pPr>
        <w:pStyle w:val="Paragraphedeliste"/>
        <w:ind w:left="0"/>
        <w:jc w:val="center"/>
        <w:rPr>
          <w:ins w:id="29" w:author="ccosnard" w:date="2023-05-15T09:06:00Z"/>
          <w:del w:id="30" w:author="Thomas DAUBOIN" w:date="2025-10-13T17:23:00Z"/>
          <w:rFonts w:ascii="Verdana" w:hAnsi="Verdana"/>
          <w:b/>
          <w:sz w:val="28"/>
          <w:szCs w:val="28"/>
        </w:rPr>
      </w:pPr>
      <w:ins w:id="31" w:author="ccosnard" w:date="2023-05-15T09:06:00Z">
        <w:del w:id="32" w:author="Thomas DAUBOIN" w:date="2025-10-13T17:23:00Z">
          <w:r w:rsidRPr="00CE4EEB" w:rsidDel="00675F4F">
            <w:rPr>
              <w:rFonts w:ascii="Verdana" w:hAnsi="Verdana"/>
              <w:b/>
              <w:sz w:val="28"/>
              <w:szCs w:val="28"/>
            </w:rPr>
            <w:delText>ACCORD CADRE DE FOURNITURES COURANTES ET DE SERVICES</w:delText>
          </w:r>
        </w:del>
      </w:ins>
    </w:p>
    <w:p w14:paraId="51AF2C73" w14:textId="2D936173" w:rsidR="004F2CCF" w:rsidRPr="002D19D1" w:rsidDel="00675F4F" w:rsidRDefault="004F2CCF" w:rsidP="004F2CCF">
      <w:pPr>
        <w:pStyle w:val="Corpsdetexte"/>
        <w:ind w:left="0"/>
        <w:jc w:val="center"/>
        <w:rPr>
          <w:ins w:id="33" w:author="ccosnard" w:date="2023-05-15T09:06:00Z"/>
          <w:del w:id="34" w:author="Thomas DAUBOIN" w:date="2025-10-13T17:23:00Z"/>
          <w:rFonts w:ascii="Verdana" w:hAnsi="Verdana"/>
        </w:rPr>
      </w:pPr>
      <w:ins w:id="35" w:author="ccosnard" w:date="2023-05-15T09:06:00Z">
        <w:del w:id="36" w:author="Thomas DAUBOIN" w:date="2025-10-13T17:23:00Z">
          <w:r w:rsidRPr="002D19D1" w:rsidDel="00675F4F">
            <w:rPr>
              <w:rFonts w:ascii="Verdana" w:hAnsi="Verdana"/>
              <w:b/>
              <w:noProof/>
              <w:sz w:val="28"/>
              <w:szCs w:val="28"/>
            </w:rPr>
            <w:drawing>
              <wp:inline distT="0" distB="0" distL="0" distR="0" wp14:anchorId="647A876D" wp14:editId="4BAA4B38">
                <wp:extent cx="4247426" cy="1746606"/>
                <wp:effectExtent l="0" t="0" r="1270" b="6350"/>
                <wp:docPr id="2" name="Image 2" descr="C:\Users\ccosnard\AppData\Local\Microsoft\Windows\INetCache\Content.Word\UT-logotype-N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cosnard\AppData\Local\Microsoft\Windows\INetCache\Content.Word\UT-logotype-NOI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64978" cy="1753823"/>
                        </a:xfrm>
                        <a:prstGeom prst="rect">
                          <a:avLst/>
                        </a:prstGeom>
                        <a:noFill/>
                        <a:ln>
                          <a:noFill/>
                        </a:ln>
                      </pic:spPr>
                    </pic:pic>
                  </a:graphicData>
                </a:graphic>
              </wp:inline>
            </w:drawing>
          </w:r>
        </w:del>
      </w:ins>
    </w:p>
    <w:p w14:paraId="48491A28" w14:textId="6079209B" w:rsidR="004F2CCF" w:rsidRPr="002D19D1" w:rsidDel="00675F4F" w:rsidRDefault="004F2CCF" w:rsidP="004F2CCF">
      <w:pPr>
        <w:jc w:val="center"/>
        <w:rPr>
          <w:ins w:id="37" w:author="ccosnard" w:date="2023-05-15T09:06:00Z"/>
          <w:del w:id="38" w:author="Thomas DAUBOIN" w:date="2025-10-13T17:23:00Z"/>
          <w:rFonts w:ascii="Verdana" w:hAnsi="Verdana"/>
          <w:b/>
        </w:rPr>
      </w:pPr>
      <w:ins w:id="39" w:author="ccosnard" w:date="2023-05-15T09:06:00Z">
        <w:del w:id="40" w:author="Thomas DAUBOIN" w:date="2025-10-13T17:23:00Z">
          <w:r w:rsidRPr="002D19D1" w:rsidDel="00675F4F">
            <w:rPr>
              <w:rFonts w:ascii="Verdana" w:hAnsi="Verdana"/>
              <w:b/>
            </w:rPr>
            <w:delText>Université de Toulouse</w:delText>
          </w:r>
        </w:del>
      </w:ins>
    </w:p>
    <w:p w14:paraId="377D5D54" w14:textId="60F943C8" w:rsidR="004F2CCF" w:rsidRPr="002D19D1" w:rsidDel="00675F4F" w:rsidRDefault="004F2CCF" w:rsidP="004F2CCF">
      <w:pPr>
        <w:jc w:val="center"/>
        <w:rPr>
          <w:ins w:id="41" w:author="ccosnard" w:date="2023-05-15T09:06:00Z"/>
          <w:del w:id="42" w:author="Thomas DAUBOIN" w:date="2025-10-13T17:23:00Z"/>
          <w:rFonts w:ascii="Verdana" w:hAnsi="Verdana"/>
        </w:rPr>
      </w:pPr>
      <w:ins w:id="43" w:author="ccosnard" w:date="2023-05-15T09:06:00Z">
        <w:del w:id="44" w:author="Thomas DAUBOIN" w:date="2025-10-13T17:23:00Z">
          <w:r w:rsidRPr="002D19D1" w:rsidDel="00675F4F">
            <w:rPr>
              <w:rFonts w:ascii="Verdana" w:hAnsi="Verdana"/>
            </w:rPr>
            <w:delText>41 allées Jules Guesde</w:delText>
          </w:r>
        </w:del>
      </w:ins>
    </w:p>
    <w:p w14:paraId="5F722F76" w14:textId="7DFAE84D" w:rsidR="004F2CCF" w:rsidRPr="002D19D1" w:rsidDel="00675F4F" w:rsidRDefault="004F2CCF" w:rsidP="004F2CCF">
      <w:pPr>
        <w:jc w:val="center"/>
        <w:rPr>
          <w:ins w:id="45" w:author="ccosnard" w:date="2023-05-15T09:06:00Z"/>
          <w:del w:id="46" w:author="Thomas DAUBOIN" w:date="2025-10-13T17:23:00Z"/>
          <w:rFonts w:ascii="Verdana" w:hAnsi="Verdana"/>
        </w:rPr>
      </w:pPr>
      <w:ins w:id="47" w:author="ccosnard" w:date="2023-05-15T09:06:00Z">
        <w:del w:id="48" w:author="Thomas DAUBOIN" w:date="2025-10-13T17:23:00Z">
          <w:r w:rsidRPr="002D19D1" w:rsidDel="00675F4F">
            <w:rPr>
              <w:rFonts w:ascii="Verdana" w:hAnsi="Verdana"/>
            </w:rPr>
            <w:delText>CS 61321</w:delText>
          </w:r>
        </w:del>
      </w:ins>
    </w:p>
    <w:p w14:paraId="3A93BACD" w14:textId="5876C670" w:rsidR="004F2CCF" w:rsidRPr="002D19D1" w:rsidDel="00675F4F" w:rsidRDefault="004F2CCF" w:rsidP="004F2CCF">
      <w:pPr>
        <w:jc w:val="center"/>
        <w:rPr>
          <w:ins w:id="49" w:author="ccosnard" w:date="2023-05-15T09:06:00Z"/>
          <w:del w:id="50" w:author="Thomas DAUBOIN" w:date="2025-10-13T17:23:00Z"/>
          <w:rFonts w:ascii="Verdana" w:hAnsi="Verdana"/>
        </w:rPr>
      </w:pPr>
      <w:ins w:id="51" w:author="ccosnard" w:date="2023-05-15T09:06:00Z">
        <w:del w:id="52" w:author="Thomas DAUBOIN" w:date="2025-10-13T17:23:00Z">
          <w:r w:rsidRPr="002D19D1" w:rsidDel="00675F4F">
            <w:rPr>
              <w:rFonts w:ascii="Verdana" w:hAnsi="Verdana"/>
            </w:rPr>
            <w:delText>31013 TOULOUSE CEDEX 6</w:delText>
          </w:r>
        </w:del>
      </w:ins>
    </w:p>
    <w:p w14:paraId="50722AC1" w14:textId="39778731" w:rsidR="004F2CCF" w:rsidRPr="002D19D1" w:rsidDel="00675F4F" w:rsidRDefault="004F2CCF" w:rsidP="004F2CCF">
      <w:pPr>
        <w:jc w:val="center"/>
        <w:rPr>
          <w:ins w:id="53" w:author="ccosnard" w:date="2023-05-15T09:06:00Z"/>
          <w:del w:id="54" w:author="Thomas DAUBOIN" w:date="2025-10-13T17:23:00Z"/>
          <w:rFonts w:ascii="Verdana" w:hAnsi="Verdana"/>
        </w:rPr>
      </w:pPr>
      <w:ins w:id="55" w:author="ccosnard" w:date="2023-05-15T09:06:00Z">
        <w:del w:id="56" w:author="Thomas DAUBOIN" w:date="2025-10-13T17:23:00Z">
          <w:r w:rsidRPr="002D19D1" w:rsidDel="00675F4F">
            <w:rPr>
              <w:rFonts w:ascii="Verdana" w:hAnsi="Verdana"/>
            </w:rPr>
            <w:delText>Tél: 05 61 14 80 11</w:delText>
          </w:r>
        </w:del>
      </w:ins>
    </w:p>
    <w:p w14:paraId="46DF179D" w14:textId="398A30BA" w:rsidR="004F2CCF" w:rsidRPr="002D19D1" w:rsidDel="00675F4F" w:rsidRDefault="004F2CCF" w:rsidP="004F2CCF">
      <w:pPr>
        <w:pStyle w:val="NormalWeb"/>
        <w:ind w:left="4248" w:right="-34" w:firstLine="708"/>
        <w:rPr>
          <w:ins w:id="57" w:author="ccosnard" w:date="2023-05-15T09:06:00Z"/>
          <w:del w:id="58" w:author="Thomas DAUBOIN" w:date="2025-10-13T17:23:00Z"/>
          <w:b/>
          <w:bCs/>
          <w:color w:val="000000"/>
          <w:sz w:val="28"/>
          <w:szCs w:val="28"/>
        </w:rPr>
      </w:pPr>
    </w:p>
    <w:p w14:paraId="7799B248" w14:textId="057C25D1" w:rsidR="004F2CCF" w:rsidRPr="002D19D1" w:rsidDel="00675F4F" w:rsidRDefault="004F2CCF" w:rsidP="004F2CCF">
      <w:pPr>
        <w:pStyle w:val="NormalWeb"/>
        <w:ind w:right="-34"/>
        <w:rPr>
          <w:ins w:id="59" w:author="ccosnard" w:date="2023-05-15T09:06:00Z"/>
          <w:del w:id="60" w:author="Thomas DAUBOIN" w:date="2025-10-13T17:23:00Z"/>
          <w:b/>
          <w:bCs/>
          <w:color w:val="000000"/>
          <w:sz w:val="28"/>
          <w:szCs w:val="28"/>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7"/>
      </w:tblGrid>
      <w:tr w:rsidR="004F2CCF" w:rsidRPr="002D19D1" w:rsidDel="00675F4F" w14:paraId="65360569" w14:textId="7E9463BB" w:rsidTr="00492323">
        <w:trPr>
          <w:ins w:id="61" w:author="ccosnard" w:date="2023-05-15T09:06:00Z"/>
          <w:del w:id="62" w:author="Thomas DAUBOIN" w:date="2025-10-13T17:23:00Z"/>
        </w:trPr>
        <w:tc>
          <w:tcPr>
            <w:tcW w:w="10207" w:type="dxa"/>
          </w:tcPr>
          <w:p w14:paraId="5E596299" w14:textId="06C37907" w:rsidR="004F2CCF" w:rsidRPr="002D19D1" w:rsidDel="00675F4F" w:rsidRDefault="004F2CCF" w:rsidP="00492323">
            <w:pPr>
              <w:pStyle w:val="NormalWeb"/>
              <w:jc w:val="center"/>
              <w:rPr>
                <w:ins w:id="63" w:author="ccosnard" w:date="2023-05-15T09:06:00Z"/>
                <w:del w:id="64" w:author="Thomas DAUBOIN" w:date="2025-10-13T17:23:00Z"/>
                <w:b/>
                <w:bCs/>
                <w:color w:val="000000"/>
                <w:sz w:val="28"/>
                <w:szCs w:val="28"/>
              </w:rPr>
            </w:pPr>
          </w:p>
          <w:p w14:paraId="26287DE5" w14:textId="0AD2FAB6" w:rsidR="004F2CCF" w:rsidRPr="002D19D1" w:rsidDel="00675F4F" w:rsidRDefault="004F2CCF" w:rsidP="00492323">
            <w:pPr>
              <w:pStyle w:val="NormalWeb"/>
              <w:jc w:val="center"/>
              <w:rPr>
                <w:ins w:id="65" w:author="ccosnard" w:date="2023-05-15T09:06:00Z"/>
                <w:del w:id="66" w:author="Thomas DAUBOIN" w:date="2025-10-13T17:23:00Z"/>
                <w:b/>
                <w:bCs/>
                <w:color w:val="000000"/>
                <w:sz w:val="28"/>
                <w:szCs w:val="28"/>
              </w:rPr>
            </w:pPr>
            <w:ins w:id="67" w:author="ccosnard" w:date="2023-05-15T09:06:00Z">
              <w:del w:id="68" w:author="Thomas DAUBOIN" w:date="2025-10-13T17:23:00Z">
                <w:r w:rsidRPr="002D19D1" w:rsidDel="00675F4F">
                  <w:rPr>
                    <w:b/>
                    <w:bCs/>
                    <w:color w:val="000000"/>
                    <w:sz w:val="28"/>
                    <w:szCs w:val="28"/>
                    <w:highlight w:val="yellow"/>
                  </w:rPr>
                  <w:delText>Marché n°2023-0XX</w:delText>
                </w:r>
                <w:r w:rsidRPr="002D19D1" w:rsidDel="00675F4F">
                  <w:rPr>
                    <w:b/>
                    <w:bCs/>
                    <w:color w:val="000000"/>
                    <w:sz w:val="28"/>
                    <w:szCs w:val="28"/>
                  </w:rPr>
                  <w:delText xml:space="preserve"> </w:delText>
                </w:r>
              </w:del>
            </w:ins>
          </w:p>
          <w:p w14:paraId="7A728CC2" w14:textId="5AE8DBB4" w:rsidR="004F2CCF" w:rsidRPr="002D19D1" w:rsidDel="00675F4F" w:rsidRDefault="004F2CCF" w:rsidP="00492323">
            <w:pPr>
              <w:pStyle w:val="NormalWeb"/>
              <w:jc w:val="center"/>
              <w:rPr>
                <w:ins w:id="69" w:author="ccosnard" w:date="2023-05-15T09:06:00Z"/>
                <w:del w:id="70" w:author="Thomas DAUBOIN" w:date="2025-10-13T17:23:00Z"/>
                <w:b/>
                <w:bCs/>
                <w:color w:val="000000"/>
                <w:sz w:val="28"/>
                <w:szCs w:val="28"/>
              </w:rPr>
            </w:pPr>
          </w:p>
          <w:p w14:paraId="178EF520" w14:textId="12618E21" w:rsidR="004F2CCF" w:rsidRPr="002D19D1" w:rsidDel="00675F4F" w:rsidRDefault="004F2CCF" w:rsidP="00492323">
            <w:pPr>
              <w:pStyle w:val="NormalWeb"/>
              <w:jc w:val="center"/>
              <w:rPr>
                <w:ins w:id="71" w:author="ccosnard" w:date="2023-05-15T09:06:00Z"/>
                <w:del w:id="72" w:author="Thomas DAUBOIN" w:date="2025-10-13T17:23:00Z"/>
                <w:b/>
                <w:bCs/>
                <w:color w:val="000000"/>
                <w:sz w:val="28"/>
                <w:szCs w:val="28"/>
              </w:rPr>
            </w:pPr>
            <w:ins w:id="73" w:author="ccosnard" w:date="2023-05-15T09:06:00Z">
              <w:del w:id="74" w:author="Thomas DAUBOIN" w:date="2025-10-13T17:23:00Z">
                <w:r w:rsidRPr="002A19EB" w:rsidDel="00675F4F">
                  <w:rPr>
                    <w:b/>
                    <w:bCs/>
                    <w:color w:val="000000"/>
                    <w:sz w:val="28"/>
                    <w:szCs w:val="28"/>
                  </w:rPr>
                  <w:delText xml:space="preserve">PRESTATIONS DE SERVICE TRAITEUR </w:delText>
                </w:r>
                <w:r w:rsidDel="00675F4F">
                  <w:rPr>
                    <w:b/>
                    <w:bCs/>
                    <w:color w:val="000000"/>
                    <w:sz w:val="28"/>
                    <w:szCs w:val="28"/>
                  </w:rPr>
                  <w:delText>POUR LES BESOINS DE L’UNIVERSITE DE TOULOUSE</w:delText>
                </w:r>
              </w:del>
            </w:ins>
          </w:p>
          <w:p w14:paraId="625E8FD5" w14:textId="4396419C" w:rsidR="004F2CCF" w:rsidRPr="002D19D1" w:rsidDel="00675F4F" w:rsidRDefault="004F2CCF" w:rsidP="00492323">
            <w:pPr>
              <w:pStyle w:val="NormalWeb"/>
              <w:jc w:val="center"/>
              <w:rPr>
                <w:ins w:id="75" w:author="ccosnard" w:date="2023-05-15T09:06:00Z"/>
                <w:del w:id="76" w:author="Thomas DAUBOIN" w:date="2025-10-13T17:23:00Z"/>
                <w:bCs/>
                <w:i/>
                <w:color w:val="000000"/>
                <w:sz w:val="20"/>
                <w:szCs w:val="28"/>
              </w:rPr>
            </w:pPr>
          </w:p>
          <w:p w14:paraId="60C0DBF5" w14:textId="765FCB4B" w:rsidR="004F2CCF" w:rsidRPr="002D19D1" w:rsidDel="00675F4F" w:rsidRDefault="004F2CCF" w:rsidP="00492323">
            <w:pPr>
              <w:rPr>
                <w:ins w:id="77" w:author="ccosnard" w:date="2023-05-15T09:06:00Z"/>
                <w:del w:id="78" w:author="Thomas DAUBOIN" w:date="2025-10-13T17:23:00Z"/>
                <w:rFonts w:ascii="Verdana" w:hAnsi="Verdana" w:cs="Calibri"/>
                <w:color w:val="000000"/>
                <w:sz w:val="24"/>
                <w:szCs w:val="24"/>
              </w:rPr>
            </w:pPr>
          </w:p>
          <w:p w14:paraId="61C33053" w14:textId="31CF97FB" w:rsidR="004F2CCF" w:rsidRPr="002A19EB" w:rsidDel="00675F4F" w:rsidRDefault="004F2CCF" w:rsidP="00492323">
            <w:pPr>
              <w:pStyle w:val="NormalWeb"/>
              <w:jc w:val="center"/>
              <w:rPr>
                <w:ins w:id="79" w:author="ccosnard" w:date="2023-05-15T09:06:00Z"/>
                <w:del w:id="80" w:author="Thomas DAUBOIN" w:date="2025-10-13T17:23:00Z"/>
                <w:sz w:val="16"/>
              </w:rPr>
            </w:pPr>
            <w:ins w:id="81" w:author="ccosnard" w:date="2023-05-15T09:06:00Z">
              <w:del w:id="82" w:author="Thomas DAUBOIN" w:date="2025-10-13T17:23:00Z">
                <w:r w:rsidRPr="002A19EB" w:rsidDel="00675F4F">
                  <w:rPr>
                    <w:rFonts w:cs="Calibri"/>
                    <w:color w:val="000000"/>
                    <w:sz w:val="22"/>
                  </w:rPr>
                  <w:delText xml:space="preserve"> </w:delText>
                </w:r>
                <w:r w:rsidRPr="002A19EB" w:rsidDel="00675F4F">
                  <w:rPr>
                    <w:rFonts w:cs="Calibri"/>
                    <w:i/>
                    <w:iCs/>
                    <w:color w:val="000000"/>
                    <w:sz w:val="20"/>
                    <w:szCs w:val="22"/>
                  </w:rPr>
                  <w:delText>Appel d’offre ouvert en application des articles L.2124-1, L.2124-2 et R.2124-1 et R.2124-2, R.2161-2 à R.2161-5 du Code de la Commande Publique</w:delText>
                </w:r>
              </w:del>
            </w:ins>
          </w:p>
          <w:p w14:paraId="1821D6B1" w14:textId="04063E65" w:rsidR="004F2CCF" w:rsidRPr="002D19D1" w:rsidDel="00675F4F" w:rsidRDefault="004F2CCF" w:rsidP="00492323">
            <w:pPr>
              <w:pStyle w:val="NormalWeb"/>
              <w:jc w:val="center"/>
              <w:rPr>
                <w:ins w:id="83" w:author="ccosnard" w:date="2023-05-15T09:06:00Z"/>
                <w:del w:id="84" w:author="Thomas DAUBOIN" w:date="2025-10-13T17:23:00Z"/>
                <w:bCs/>
                <w:i/>
                <w:color w:val="000000"/>
                <w:sz w:val="28"/>
                <w:szCs w:val="28"/>
              </w:rPr>
            </w:pPr>
          </w:p>
        </w:tc>
      </w:tr>
    </w:tbl>
    <w:p w14:paraId="6845D67B" w14:textId="57243CF6" w:rsidR="0049799C" w:rsidRPr="00A00FAA" w:rsidDel="00675F4F" w:rsidRDefault="0049799C" w:rsidP="0049799C">
      <w:pPr>
        <w:jc w:val="center"/>
        <w:rPr>
          <w:del w:id="85" w:author="Thomas DAUBOIN" w:date="2025-10-13T17:23:00Z"/>
          <w:b/>
        </w:rPr>
      </w:pPr>
      <w:del w:id="86" w:author="Thomas DAUBOIN" w:date="2025-10-13T17:23:00Z">
        <w:r w:rsidDel="00675F4F">
          <w:rPr>
            <w:b/>
          </w:rPr>
          <w:delText>ACCORD-CADRE</w:delText>
        </w:r>
        <w:r w:rsidRPr="00A00FAA" w:rsidDel="00675F4F">
          <w:rPr>
            <w:b/>
          </w:rPr>
          <w:delText xml:space="preserve"> DE </w:delText>
        </w:r>
        <w:r w:rsidDel="00675F4F">
          <w:rPr>
            <w:b/>
          </w:rPr>
          <w:delText>FOURNITURES COURANTES ET SERVICES</w:delText>
        </w:r>
      </w:del>
    </w:p>
    <w:p w14:paraId="5A422398" w14:textId="4F5D7F49" w:rsidR="0049799C" w:rsidDel="00675F4F" w:rsidRDefault="00783A16" w:rsidP="0049799C">
      <w:pPr>
        <w:ind w:left="2981" w:right="2977"/>
        <w:jc w:val="center"/>
        <w:rPr>
          <w:del w:id="87" w:author="Thomas DAUBOIN" w:date="2025-10-13T17:23:00Z"/>
          <w:rFonts w:ascii="Verdana" w:hAnsi="Verdana"/>
          <w:sz w:val="16"/>
        </w:rPr>
      </w:pPr>
      <w:del w:id="88" w:author="Thomas DAUBOIN" w:date="2025-10-13T17:23:00Z">
        <w:r w:rsidDel="00675F4F">
          <w:rPr>
            <w:noProof/>
          </w:rPr>
          <w:drawing>
            <wp:anchor distT="0" distB="0" distL="0" distR="0" simplePos="0" relativeHeight="251659264" behindDoc="0" locked="0" layoutInCell="1" allowOverlap="1" wp14:anchorId="36849CD6" wp14:editId="188198EF">
              <wp:simplePos x="0" y="0"/>
              <wp:positionH relativeFrom="margin">
                <wp:align>center</wp:align>
              </wp:positionH>
              <wp:positionV relativeFrom="paragraph">
                <wp:posOffset>104775</wp:posOffset>
              </wp:positionV>
              <wp:extent cx="2453083" cy="1323212"/>
              <wp:effectExtent l="0" t="0" r="4445"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2453083" cy="1323212"/>
                      </a:xfrm>
                      <a:prstGeom prst="rect">
                        <a:avLst/>
                      </a:prstGeom>
                    </pic:spPr>
                  </pic:pic>
                </a:graphicData>
              </a:graphic>
            </wp:anchor>
          </w:drawing>
        </w:r>
      </w:del>
    </w:p>
    <w:p w14:paraId="365C622D" w14:textId="1217BD69" w:rsidR="00814D85" w:rsidDel="00675F4F" w:rsidRDefault="0049799C" w:rsidP="00814D85">
      <w:pPr>
        <w:ind w:left="2268" w:right="2126"/>
        <w:jc w:val="center"/>
        <w:rPr>
          <w:del w:id="89" w:author="Thomas DAUBOIN" w:date="2025-10-13T17:23:00Z"/>
          <w:rFonts w:ascii="Verdana" w:hAnsi="Verdana"/>
          <w:sz w:val="16"/>
        </w:rPr>
      </w:pPr>
      <w:del w:id="90" w:author="Thomas DAUBOIN" w:date="2025-10-13T17:23:00Z">
        <w:r w:rsidDel="00675F4F">
          <w:rPr>
            <w:rFonts w:ascii="Verdana" w:hAnsi="Verdana"/>
            <w:sz w:val="16"/>
          </w:rPr>
          <w:delText xml:space="preserve">Université Fédérale Toulouse Midi-Pyrénées </w:delText>
        </w:r>
      </w:del>
    </w:p>
    <w:p w14:paraId="112F17AA" w14:textId="69872FCC" w:rsidR="0049799C" w:rsidDel="00675F4F" w:rsidRDefault="0049799C" w:rsidP="00814D85">
      <w:pPr>
        <w:ind w:left="2268" w:right="2126"/>
        <w:jc w:val="center"/>
        <w:rPr>
          <w:del w:id="91" w:author="Thomas DAUBOIN" w:date="2025-10-13T17:23:00Z"/>
          <w:rFonts w:ascii="Verdana" w:hAnsi="Verdana"/>
          <w:sz w:val="16"/>
        </w:rPr>
      </w:pPr>
      <w:del w:id="92" w:author="Thomas DAUBOIN" w:date="2025-10-13T17:23:00Z">
        <w:r w:rsidDel="00675F4F">
          <w:rPr>
            <w:rFonts w:ascii="Verdana" w:hAnsi="Verdana"/>
            <w:sz w:val="16"/>
          </w:rPr>
          <w:delText>41 Allées Jules Guesde</w:delText>
        </w:r>
      </w:del>
    </w:p>
    <w:p w14:paraId="56AB9AE4" w14:textId="271471EA" w:rsidR="0049799C" w:rsidDel="00675F4F" w:rsidRDefault="0049799C" w:rsidP="0049799C">
      <w:pPr>
        <w:ind w:left="2977" w:right="2977"/>
        <w:jc w:val="center"/>
        <w:rPr>
          <w:del w:id="93" w:author="Thomas DAUBOIN" w:date="2025-10-13T17:23:00Z"/>
          <w:rFonts w:ascii="Verdana"/>
          <w:sz w:val="16"/>
        </w:rPr>
      </w:pPr>
      <w:del w:id="94" w:author="Thomas DAUBOIN" w:date="2025-10-13T17:23:00Z">
        <w:r w:rsidDel="00675F4F">
          <w:rPr>
            <w:rFonts w:ascii="Verdana"/>
            <w:sz w:val="16"/>
          </w:rPr>
          <w:delText>CS 61321</w:delText>
        </w:r>
      </w:del>
    </w:p>
    <w:p w14:paraId="1061F745" w14:textId="2BE27E7E" w:rsidR="0049799C" w:rsidDel="00675F4F" w:rsidRDefault="0049799C" w:rsidP="0049799C">
      <w:pPr>
        <w:ind w:left="2977" w:right="2977"/>
        <w:jc w:val="center"/>
        <w:rPr>
          <w:del w:id="95" w:author="Thomas DAUBOIN" w:date="2025-10-13T17:23:00Z"/>
          <w:rFonts w:ascii="Verdana"/>
          <w:sz w:val="16"/>
        </w:rPr>
      </w:pPr>
      <w:del w:id="96" w:author="Thomas DAUBOIN" w:date="2025-10-13T17:23:00Z">
        <w:r w:rsidDel="00675F4F">
          <w:rPr>
            <w:rFonts w:ascii="Verdana"/>
            <w:sz w:val="16"/>
          </w:rPr>
          <w:delText>31013 TOULOUSE CEDEX 6</w:delText>
        </w:r>
      </w:del>
    </w:p>
    <w:p w14:paraId="1957CEC3" w14:textId="2B1B8223" w:rsidR="0049799C" w:rsidDel="00675F4F" w:rsidRDefault="0049799C" w:rsidP="00D527FB">
      <w:pPr>
        <w:jc w:val="both"/>
        <w:rPr>
          <w:del w:id="97" w:author="Thomas DAUBOIN" w:date="2025-10-13T17:23:00Z"/>
        </w:rPr>
      </w:pPr>
    </w:p>
    <w:p w14:paraId="58A3C742" w14:textId="595C54CD" w:rsidR="00783A16" w:rsidDel="00675F4F" w:rsidRDefault="00783A16" w:rsidP="00D527FB">
      <w:pPr>
        <w:jc w:val="both"/>
        <w:rPr>
          <w:del w:id="98" w:author="Thomas DAUBOIN" w:date="2025-10-13T17:23:00Z"/>
        </w:rPr>
      </w:pPr>
    </w:p>
    <w:p w14:paraId="1E202691" w14:textId="462E1F61" w:rsidR="00783A16" w:rsidDel="00675F4F" w:rsidRDefault="00783A16" w:rsidP="00783A16">
      <w:pPr>
        <w:pBdr>
          <w:top w:val="double" w:sz="12" w:space="1" w:color="auto" w:shadow="1"/>
          <w:left w:val="double" w:sz="12" w:space="4" w:color="auto" w:shadow="1"/>
          <w:bottom w:val="double" w:sz="12" w:space="1" w:color="auto" w:shadow="1"/>
          <w:right w:val="double" w:sz="12" w:space="4" w:color="auto" w:shadow="1"/>
        </w:pBdr>
        <w:spacing w:line="291" w:lineRule="exact"/>
        <w:ind w:left="196" w:right="197"/>
        <w:jc w:val="center"/>
        <w:rPr>
          <w:del w:id="99" w:author="Thomas DAUBOIN" w:date="2025-10-13T17:23:00Z"/>
          <w:rFonts w:ascii="Verdana" w:hAnsi="Verdana"/>
          <w:b/>
          <w:color w:val="FF0000"/>
          <w:sz w:val="24"/>
        </w:rPr>
      </w:pPr>
    </w:p>
    <w:p w14:paraId="52743841" w14:textId="0AFA4167" w:rsidR="00783A16" w:rsidDel="00675F4F" w:rsidRDefault="00783A16" w:rsidP="00783A16">
      <w:pPr>
        <w:pBdr>
          <w:top w:val="double" w:sz="12" w:space="1" w:color="auto" w:shadow="1"/>
          <w:left w:val="double" w:sz="12" w:space="4" w:color="auto" w:shadow="1"/>
          <w:bottom w:val="double" w:sz="12" w:space="1" w:color="auto" w:shadow="1"/>
          <w:right w:val="double" w:sz="12" w:space="4" w:color="auto" w:shadow="1"/>
        </w:pBdr>
        <w:spacing w:line="291" w:lineRule="exact"/>
        <w:ind w:left="196" w:right="197"/>
        <w:jc w:val="center"/>
        <w:rPr>
          <w:del w:id="100" w:author="Thomas DAUBOIN" w:date="2025-10-13T17:23:00Z"/>
          <w:rFonts w:ascii="Verdana" w:hAnsi="Verdana"/>
          <w:b/>
          <w:color w:val="FF0000"/>
          <w:sz w:val="24"/>
        </w:rPr>
      </w:pPr>
      <w:del w:id="101" w:author="Thomas DAUBOIN" w:date="2025-10-13T17:23:00Z">
        <w:r w:rsidDel="00675F4F">
          <w:rPr>
            <w:rFonts w:ascii="Verdana" w:hAnsi="Verdana"/>
            <w:b/>
            <w:color w:val="FF0000"/>
            <w:sz w:val="24"/>
          </w:rPr>
          <w:delText>MARCHES N°2019-33 à 37</w:delText>
        </w:r>
        <w:r w:rsidDel="00675F4F">
          <w:rPr>
            <w:rFonts w:ascii="Verdana" w:hAnsi="Verdana"/>
            <w:b/>
            <w:color w:val="FF0000"/>
            <w:spacing w:val="-3"/>
            <w:sz w:val="24"/>
          </w:rPr>
          <w:delText xml:space="preserve"> </w:delText>
        </w:r>
        <w:r w:rsidDel="00675F4F">
          <w:rPr>
            <w:rFonts w:ascii="Verdana" w:hAnsi="Verdana"/>
            <w:b/>
            <w:color w:val="FF0000"/>
            <w:sz w:val="24"/>
          </w:rPr>
          <w:delText>:</w:delText>
        </w:r>
      </w:del>
    </w:p>
    <w:p w14:paraId="4F9EFC90" w14:textId="7A5F7015" w:rsidR="00783A16" w:rsidDel="00675F4F" w:rsidRDefault="00783A16" w:rsidP="00783A16">
      <w:pPr>
        <w:pBdr>
          <w:top w:val="double" w:sz="12" w:space="1" w:color="auto" w:shadow="1"/>
          <w:left w:val="double" w:sz="12" w:space="4" w:color="auto" w:shadow="1"/>
          <w:bottom w:val="double" w:sz="12" w:space="1" w:color="auto" w:shadow="1"/>
          <w:right w:val="double" w:sz="12" w:space="4" w:color="auto" w:shadow="1"/>
        </w:pBdr>
        <w:spacing w:line="291" w:lineRule="exact"/>
        <w:ind w:left="196" w:right="197"/>
        <w:jc w:val="center"/>
        <w:rPr>
          <w:del w:id="102" w:author="Thomas DAUBOIN" w:date="2025-10-13T17:23:00Z"/>
          <w:rFonts w:ascii="Verdana"/>
          <w:b/>
          <w:color w:val="FF0000"/>
        </w:rPr>
      </w:pPr>
      <w:del w:id="103" w:author="Thomas DAUBOIN" w:date="2025-10-13T17:23:00Z">
        <w:r w:rsidDel="00675F4F">
          <w:rPr>
            <w:rFonts w:ascii="Verdana"/>
            <w:b/>
            <w:color w:val="FF0000"/>
          </w:rPr>
          <w:delText>PRESTATIONS DE SERVICE TRAITEUR POUR L</w:delText>
        </w:r>
        <w:r w:rsidDel="00675F4F">
          <w:rPr>
            <w:rFonts w:ascii="Verdana"/>
            <w:b/>
            <w:color w:val="FF0000"/>
          </w:rPr>
          <w:delText>’</w:delText>
        </w:r>
        <w:r w:rsidDel="00675F4F">
          <w:rPr>
            <w:rFonts w:ascii="Verdana"/>
            <w:b/>
            <w:color w:val="FF0000"/>
          </w:rPr>
          <w:delText>UNIVERSITE FEDERALE TOULOUSE MIDI-PYRENEES</w:delText>
        </w:r>
      </w:del>
    </w:p>
    <w:p w14:paraId="214C102F" w14:textId="3A5BDF93" w:rsidR="00783A16" w:rsidDel="00675F4F" w:rsidRDefault="00783A16" w:rsidP="00783A16">
      <w:pPr>
        <w:pBdr>
          <w:top w:val="double" w:sz="12" w:space="1" w:color="auto" w:shadow="1"/>
          <w:left w:val="double" w:sz="12" w:space="4" w:color="auto" w:shadow="1"/>
          <w:bottom w:val="double" w:sz="12" w:space="1" w:color="auto" w:shadow="1"/>
          <w:right w:val="double" w:sz="12" w:space="4" w:color="auto" w:shadow="1"/>
        </w:pBdr>
        <w:spacing w:line="291" w:lineRule="exact"/>
        <w:ind w:left="196" w:right="197"/>
        <w:jc w:val="center"/>
        <w:rPr>
          <w:del w:id="104" w:author="Thomas DAUBOIN" w:date="2025-10-13T17:23:00Z"/>
          <w:rFonts w:ascii="Verdana"/>
          <w:b/>
          <w:color w:val="FF0000"/>
        </w:rPr>
      </w:pPr>
    </w:p>
    <w:p w14:paraId="7E1595D1" w14:textId="719CCD50" w:rsidR="00783A16" w:rsidRPr="00D9255C" w:rsidDel="00675F4F" w:rsidRDefault="00783A16" w:rsidP="00783A16">
      <w:pPr>
        <w:spacing w:line="291" w:lineRule="exact"/>
        <w:ind w:left="196" w:right="197"/>
        <w:jc w:val="center"/>
        <w:rPr>
          <w:del w:id="105" w:author="Thomas DAUBOIN" w:date="2025-10-13T17:23:00Z"/>
          <w:rFonts w:ascii="Verdana"/>
          <w:b/>
        </w:rPr>
      </w:pPr>
    </w:p>
    <w:p w14:paraId="1D215C5A" w14:textId="277D57C5" w:rsidR="00814D85" w:rsidDel="00675F4F" w:rsidRDefault="00814D85" w:rsidP="00D527FB">
      <w:pPr>
        <w:jc w:val="both"/>
        <w:rPr>
          <w:del w:id="106" w:author="Thomas DAUBOIN" w:date="2025-10-13T17:23:00Z"/>
        </w:rPr>
      </w:pPr>
    </w:p>
    <w:p w14:paraId="23E0B20D" w14:textId="77777777" w:rsidR="00783A16" w:rsidRDefault="00783A16" w:rsidP="00D527FB">
      <w:pPr>
        <w:jc w:val="both"/>
      </w:pPr>
    </w:p>
    <w:p w14:paraId="7E1B6FE4" w14:textId="1EE0921D" w:rsidR="00783A16" w:rsidRPr="00783A16" w:rsidRDefault="00783A16" w:rsidP="00783A16">
      <w:pPr>
        <w:jc w:val="center"/>
        <w:rPr>
          <w:rFonts w:asciiTheme="minorHAnsi" w:hAnsiTheme="minorHAnsi"/>
          <w:b/>
          <w:sz w:val="28"/>
          <w:u w:val="thick"/>
        </w:rPr>
      </w:pPr>
      <w:r w:rsidRPr="00783A16">
        <w:rPr>
          <w:rFonts w:asciiTheme="minorHAnsi" w:hAnsiTheme="minorHAnsi"/>
          <w:b/>
          <w:sz w:val="28"/>
          <w:u w:val="thick"/>
        </w:rPr>
        <w:t xml:space="preserve">CADRE DE REPONSE </w:t>
      </w:r>
      <w:del w:id="107" w:author="Thomas DAUBOIN" w:date="2025-10-13T17:24:00Z">
        <w:r w:rsidRPr="00783A16" w:rsidDel="00675F4F">
          <w:rPr>
            <w:rFonts w:asciiTheme="minorHAnsi" w:hAnsiTheme="minorHAnsi"/>
            <w:b/>
            <w:sz w:val="28"/>
            <w:u w:val="thick"/>
          </w:rPr>
          <w:delText xml:space="preserve">AU MEMOIRE </w:delText>
        </w:r>
      </w:del>
      <w:r w:rsidRPr="00783A16">
        <w:rPr>
          <w:rFonts w:asciiTheme="minorHAnsi" w:hAnsiTheme="minorHAnsi"/>
          <w:b/>
          <w:sz w:val="28"/>
          <w:u w:val="thick"/>
        </w:rPr>
        <w:t>TECHNIQUE</w:t>
      </w:r>
    </w:p>
    <w:p w14:paraId="7DA06F7E" w14:textId="77777777" w:rsidR="00783A16" w:rsidRDefault="00783A16" w:rsidP="00D527FB">
      <w:pPr>
        <w:jc w:val="both"/>
      </w:pPr>
    </w:p>
    <w:p w14:paraId="0EE223BF" w14:textId="77777777" w:rsidR="00814D85" w:rsidRDefault="00814D85" w:rsidP="00D527FB">
      <w:pPr>
        <w:jc w:val="both"/>
      </w:pPr>
    </w:p>
    <w:p w14:paraId="14820A51" w14:textId="28522CF1" w:rsidR="00783A16" w:rsidRDefault="00783A16" w:rsidP="008A7B38">
      <w:pPr>
        <w:spacing w:line="276" w:lineRule="auto"/>
        <w:jc w:val="both"/>
      </w:pPr>
      <w:r>
        <w:t xml:space="preserve">Le candidat doit cocher ci-dessous le lot auquel il candidate. </w:t>
      </w:r>
      <w:r w:rsidRPr="00A46AD7">
        <w:t xml:space="preserve">Si le candidat concours pour plusieurs lots, il remplira et fournira un cadre de réponse </w:t>
      </w:r>
      <w:del w:id="108" w:author="Thomas DAUBOIN" w:date="2025-10-13T17:24:00Z">
        <w:r w:rsidRPr="00A46AD7" w:rsidDel="00675F4F">
          <w:delText xml:space="preserve">au mémoire </w:delText>
        </w:r>
      </w:del>
      <w:r w:rsidRPr="00A46AD7">
        <w:t>technique distinct et propre à chaque lot.</w:t>
      </w:r>
    </w:p>
    <w:p w14:paraId="5BD2742E" w14:textId="77777777" w:rsidR="00783A16" w:rsidRDefault="00783A16" w:rsidP="00783A16">
      <w:pPr>
        <w:jc w:val="both"/>
      </w:pPr>
    </w:p>
    <w:p w14:paraId="33BFEFBD" w14:textId="6FD4E170" w:rsidR="00783A16" w:rsidRPr="008A7B38" w:rsidRDefault="009F7865" w:rsidP="008A7B38">
      <w:pPr>
        <w:spacing w:line="276" w:lineRule="auto"/>
        <w:ind w:left="1416"/>
      </w:pPr>
      <w:sdt>
        <w:sdtPr>
          <w:id w:val="1583883193"/>
          <w14:checkbox>
            <w14:checked w14:val="0"/>
            <w14:checkedState w14:val="2612" w14:font="MS Gothic"/>
            <w14:uncheckedState w14:val="2610" w14:font="MS Gothic"/>
          </w14:checkbox>
        </w:sdtPr>
        <w:sdtEndPr/>
        <w:sdtContent>
          <w:r w:rsidR="00675F4F">
            <w:rPr>
              <w:rFonts w:ascii="MS Gothic" w:eastAsia="MS Gothic" w:hAnsi="MS Gothic" w:hint="eastAsia"/>
            </w:rPr>
            <w:t>☐</w:t>
          </w:r>
        </w:sdtContent>
      </w:sdt>
      <w:r w:rsidR="00783A16" w:rsidRPr="008A7B38">
        <w:t xml:space="preserve"> Lot n°1 Petit déjeuner - collation</w:t>
      </w:r>
    </w:p>
    <w:p w14:paraId="655CF622" w14:textId="77777777" w:rsidR="00783A16" w:rsidRPr="008A7B38" w:rsidRDefault="009F7865" w:rsidP="008A7B38">
      <w:pPr>
        <w:spacing w:line="276" w:lineRule="auto"/>
        <w:ind w:left="1416"/>
      </w:pPr>
      <w:sdt>
        <w:sdtPr>
          <w:id w:val="145255007"/>
          <w14:checkbox>
            <w14:checked w14:val="0"/>
            <w14:checkedState w14:val="2612" w14:font="MS Gothic"/>
            <w14:uncheckedState w14:val="2610" w14:font="MS Gothic"/>
          </w14:checkbox>
        </w:sdtPr>
        <w:sdtEndPr/>
        <w:sdtContent>
          <w:r w:rsidR="00783A16" w:rsidRPr="008A7B38">
            <w:rPr>
              <w:rFonts w:ascii="Segoe UI Symbol" w:eastAsia="MS Gothic" w:hAnsi="Segoe UI Symbol" w:cs="Segoe UI Symbol"/>
            </w:rPr>
            <w:t>☐</w:t>
          </w:r>
        </w:sdtContent>
      </w:sdt>
      <w:r w:rsidR="00783A16" w:rsidRPr="008A7B38">
        <w:t xml:space="preserve"> Lot n°2 Buffets-Cocktails : milieu de gamme</w:t>
      </w:r>
    </w:p>
    <w:p w14:paraId="3A5B5357" w14:textId="77777777" w:rsidR="00783A16" w:rsidRPr="008A7B38" w:rsidRDefault="009F7865" w:rsidP="008A7B38">
      <w:pPr>
        <w:spacing w:line="276" w:lineRule="auto"/>
        <w:ind w:left="1416"/>
      </w:pPr>
      <w:sdt>
        <w:sdtPr>
          <w:id w:val="-2135398517"/>
          <w14:checkbox>
            <w14:checked w14:val="0"/>
            <w14:checkedState w14:val="2612" w14:font="MS Gothic"/>
            <w14:uncheckedState w14:val="2610" w14:font="MS Gothic"/>
          </w14:checkbox>
        </w:sdtPr>
        <w:sdtEndPr/>
        <w:sdtContent>
          <w:r w:rsidR="00783A16" w:rsidRPr="008A7B38">
            <w:rPr>
              <w:rFonts w:ascii="Segoe UI Symbol" w:eastAsia="MS Gothic" w:hAnsi="Segoe UI Symbol" w:cs="Segoe UI Symbol"/>
            </w:rPr>
            <w:t>☐</w:t>
          </w:r>
        </w:sdtContent>
      </w:sdt>
      <w:r w:rsidR="00783A16" w:rsidRPr="008A7B38">
        <w:t xml:space="preserve"> Lot n°3 Buffets-Cocktails : haut de gamme</w:t>
      </w:r>
    </w:p>
    <w:p w14:paraId="5C98F40A" w14:textId="1B024580" w:rsidR="00783A16" w:rsidRPr="008A7B38" w:rsidRDefault="009F7865" w:rsidP="008A7B38">
      <w:pPr>
        <w:spacing w:line="276" w:lineRule="auto"/>
        <w:ind w:left="1416"/>
      </w:pPr>
      <w:sdt>
        <w:sdtPr>
          <w:id w:val="557674898"/>
          <w14:checkbox>
            <w14:checked w14:val="0"/>
            <w14:checkedState w14:val="2612" w14:font="MS Gothic"/>
            <w14:uncheckedState w14:val="2610" w14:font="MS Gothic"/>
          </w14:checkbox>
        </w:sdtPr>
        <w:sdtEndPr/>
        <w:sdtContent>
          <w:r w:rsidR="00675F4F">
            <w:rPr>
              <w:rFonts w:ascii="MS Gothic" w:eastAsia="MS Gothic" w:hAnsi="MS Gothic" w:hint="eastAsia"/>
            </w:rPr>
            <w:t>☐</w:t>
          </w:r>
        </w:sdtContent>
      </w:sdt>
      <w:r w:rsidR="00783A16" w:rsidRPr="008A7B38">
        <w:t xml:space="preserve"> Lot n°4 Plateau repas</w:t>
      </w:r>
    </w:p>
    <w:p w14:paraId="72D70FC0" w14:textId="591103D8" w:rsidR="00783A16" w:rsidRPr="008A7B38" w:rsidDel="00675F4F" w:rsidRDefault="009F7865" w:rsidP="008A7B38">
      <w:pPr>
        <w:spacing w:line="276" w:lineRule="auto"/>
        <w:ind w:left="1416"/>
        <w:rPr>
          <w:del w:id="109" w:author="Thomas DAUBOIN" w:date="2025-10-13T17:24:00Z"/>
        </w:rPr>
      </w:pPr>
      <w:customXmlDelRangeStart w:id="110" w:author="Thomas DAUBOIN" w:date="2025-10-13T17:24:00Z"/>
      <w:sdt>
        <w:sdtPr>
          <w:id w:val="1041943188"/>
          <w14:checkbox>
            <w14:checked w14:val="0"/>
            <w14:checkedState w14:val="2612" w14:font="MS Gothic"/>
            <w14:uncheckedState w14:val="2610" w14:font="MS Gothic"/>
          </w14:checkbox>
        </w:sdtPr>
        <w:sdtEndPr/>
        <w:sdtContent>
          <w:customXmlDelRangeEnd w:id="110"/>
          <w:del w:id="111" w:author="Thomas DAUBOIN" w:date="2025-10-13T17:24:00Z">
            <w:r w:rsidR="00783A16" w:rsidRPr="008A7B38" w:rsidDel="00675F4F">
              <w:rPr>
                <w:rFonts w:ascii="Segoe UI Symbol" w:eastAsia="MS Gothic" w:hAnsi="Segoe UI Symbol" w:cs="Segoe UI Symbol"/>
              </w:rPr>
              <w:delText>☐</w:delText>
            </w:r>
          </w:del>
          <w:customXmlDelRangeStart w:id="112" w:author="Thomas DAUBOIN" w:date="2025-10-13T17:24:00Z"/>
        </w:sdtContent>
      </w:sdt>
      <w:customXmlDelRangeEnd w:id="112"/>
      <w:del w:id="113" w:author="Thomas DAUBOIN" w:date="2025-10-13T17:24:00Z">
        <w:r w:rsidR="00783A16" w:rsidRPr="008A7B38" w:rsidDel="00675F4F">
          <w:delText xml:space="preserve"> Lot n°5 Panier repas</w:delText>
        </w:r>
      </w:del>
      <w:ins w:id="114" w:author="ccosnard" w:date="2023-05-15T09:06:00Z">
        <w:del w:id="115" w:author="Thomas DAUBOIN" w:date="2025-10-13T17:24:00Z">
          <w:r w:rsidR="004F2CCF" w:rsidDel="00675F4F">
            <w:delText>pique nique</w:delText>
          </w:r>
        </w:del>
      </w:ins>
    </w:p>
    <w:p w14:paraId="3F843D13" w14:textId="77777777" w:rsidR="00814D85" w:rsidRPr="00783A16" w:rsidRDefault="00814D85" w:rsidP="00D527FB">
      <w:pPr>
        <w:jc w:val="both"/>
      </w:pPr>
    </w:p>
    <w:p w14:paraId="4F27D359" w14:textId="037F751B" w:rsidR="00D527FB" w:rsidRPr="008A7B38" w:rsidRDefault="00D527FB" w:rsidP="008A7B38">
      <w:pPr>
        <w:spacing w:line="276" w:lineRule="auto"/>
        <w:jc w:val="both"/>
      </w:pPr>
      <w:r w:rsidRPr="008A7B38">
        <w:t xml:space="preserve">Le cadre de réponse </w:t>
      </w:r>
      <w:del w:id="116" w:author="Thomas DAUBOIN" w:date="2025-10-13T17:31:00Z">
        <w:r w:rsidRPr="008A7B38" w:rsidDel="00675F4F">
          <w:delText xml:space="preserve">au mémoire </w:delText>
        </w:r>
      </w:del>
      <w:r w:rsidRPr="008A7B38">
        <w:t xml:space="preserve">technique permet de juger la valeur technique de l’offre au moyen d’un questionnaire. Il comporte </w:t>
      </w:r>
      <w:r w:rsidR="00FE6018" w:rsidRPr="00FE6018">
        <w:t>quatre</w:t>
      </w:r>
      <w:r w:rsidRPr="00FE6018">
        <w:t xml:space="preserve"> items</w:t>
      </w:r>
      <w:r w:rsidRPr="008A7B38">
        <w:t xml:space="preserve">, chacun comprenant les informations minimums demandées par </w:t>
      </w:r>
      <w:del w:id="117" w:author="ccosnard" w:date="2023-05-15T09:07:00Z">
        <w:r w:rsidRPr="008A7B38" w:rsidDel="004F2CCF">
          <w:delText>l’UFTMiP</w:delText>
        </w:r>
      </w:del>
      <w:ins w:id="118" w:author="ccosnard" w:date="2023-05-15T09:07:00Z">
        <w:r w:rsidR="004F2CCF">
          <w:t>l</w:t>
        </w:r>
        <w:del w:id="119" w:author="Thomas DAUBOIN" w:date="2025-10-13T17:31:00Z">
          <w:r w:rsidR="004F2CCF" w:rsidDel="00675F4F">
            <w:delText>’Université</w:delText>
          </w:r>
        </w:del>
      </w:ins>
      <w:ins w:id="120" w:author="Thomas DAUBOIN" w:date="2025-10-13T17:31:00Z">
        <w:r w:rsidR="00675F4F">
          <w:t>a COMUE</w:t>
        </w:r>
      </w:ins>
      <w:ins w:id="121" w:author="ccosnard" w:date="2023-05-15T09:07:00Z">
        <w:r w:rsidR="004F2CCF">
          <w:t xml:space="preserve"> de Toulouse</w:t>
        </w:r>
      </w:ins>
      <w:r w:rsidRPr="008A7B38">
        <w:t xml:space="preserve">.  </w:t>
      </w:r>
    </w:p>
    <w:p w14:paraId="45E3E82E" w14:textId="77777777" w:rsidR="00D527FB" w:rsidRPr="008A7B38" w:rsidRDefault="00D527FB" w:rsidP="008A7B38">
      <w:pPr>
        <w:spacing w:line="276" w:lineRule="auto"/>
        <w:jc w:val="both"/>
      </w:pPr>
    </w:p>
    <w:p w14:paraId="534F074C" w14:textId="3080411D" w:rsidR="00A46AD7" w:rsidRPr="008A7B38" w:rsidRDefault="00D527FB" w:rsidP="008A7B38">
      <w:pPr>
        <w:spacing w:line="276" w:lineRule="auto"/>
        <w:jc w:val="both"/>
      </w:pPr>
      <w:r w:rsidRPr="008A7B38">
        <w:t xml:space="preserve">La présente structure du </w:t>
      </w:r>
      <w:del w:id="122" w:author="Thomas DAUBOIN" w:date="2025-10-13T17:32:00Z">
        <w:r w:rsidRPr="008A7B38" w:rsidDel="00675F4F">
          <w:rPr>
            <w:b/>
            <w:u w:val="single"/>
          </w:rPr>
          <w:delText xml:space="preserve">mémoire </w:delText>
        </w:r>
      </w:del>
      <w:ins w:id="123" w:author="Thomas DAUBOIN" w:date="2025-10-13T17:32:00Z">
        <w:r w:rsidR="00675F4F">
          <w:rPr>
            <w:b/>
            <w:u w:val="single"/>
          </w:rPr>
          <w:t xml:space="preserve">cadre de réponse </w:t>
        </w:r>
      </w:ins>
      <w:r w:rsidRPr="008A7B38">
        <w:rPr>
          <w:b/>
          <w:u w:val="single"/>
        </w:rPr>
        <w:t>technique doit obligatoirement être utilisée</w:t>
      </w:r>
      <w:r w:rsidRPr="008A7B38">
        <w:t xml:space="preserve">, sous peine d’entrainer l’irrégularité de l’offre. </w:t>
      </w:r>
    </w:p>
    <w:p w14:paraId="19D7DF9B" w14:textId="77777777" w:rsidR="00A46AD7" w:rsidRPr="008A7B38" w:rsidRDefault="00A46AD7" w:rsidP="008A7B38">
      <w:pPr>
        <w:spacing w:line="276" w:lineRule="auto"/>
        <w:jc w:val="both"/>
      </w:pPr>
    </w:p>
    <w:p w14:paraId="09A9ED7E" w14:textId="77777777" w:rsidR="00D527FB" w:rsidRPr="008A7B38" w:rsidRDefault="00D527FB" w:rsidP="008A7B38">
      <w:pPr>
        <w:spacing w:line="276" w:lineRule="auto"/>
        <w:jc w:val="both"/>
      </w:pPr>
      <w:r w:rsidRPr="008A7B38">
        <w:t xml:space="preserve">Les candidats sont tenus de renseigner le questionnaire ci-après en tenant compte des exigences formulées aux CCP.  </w:t>
      </w:r>
    </w:p>
    <w:p w14:paraId="5708A661" w14:textId="77777777" w:rsidR="00D527FB" w:rsidRPr="008A7B38" w:rsidRDefault="00D527FB" w:rsidP="008A7B38">
      <w:pPr>
        <w:spacing w:line="276" w:lineRule="auto"/>
        <w:jc w:val="both"/>
      </w:pPr>
      <w:r w:rsidRPr="008A7B38">
        <w:t xml:space="preserve">Si le candidat le souhaite, des documents annexes peuvent être apportés en complément. Ces derniers devront être numérotés, clairement identifiés et faire l’objet d’une mention dans la réponse à la question. </w:t>
      </w:r>
    </w:p>
    <w:p w14:paraId="01E3CC81" w14:textId="77777777" w:rsidR="00D527FB" w:rsidRPr="008A7B38" w:rsidRDefault="00D527FB" w:rsidP="008A7B38">
      <w:pPr>
        <w:pStyle w:val="Retraitducorpsdetexte"/>
        <w:spacing w:after="0"/>
        <w:ind w:left="0"/>
        <w:rPr>
          <w:rFonts w:ascii="Arial" w:hAnsi="Arial" w:cs="Arial"/>
          <w:color w:val="7F7F7F" w:themeColor="text1" w:themeTint="80"/>
          <w:sz w:val="20"/>
        </w:rPr>
      </w:pPr>
    </w:p>
    <w:p w14:paraId="1B292E9B" w14:textId="6F47963B" w:rsidR="00D527FB" w:rsidRDefault="00D527FB" w:rsidP="008A7B38">
      <w:pPr>
        <w:pStyle w:val="Standard"/>
        <w:spacing w:after="0"/>
        <w:jc w:val="both"/>
        <w:rPr>
          <w:ins w:id="124" w:author="ccosnard" w:date="2023-05-15T09:07:00Z"/>
          <w:rFonts w:ascii="Arial" w:hAnsi="Arial" w:cs="Arial"/>
          <w:color w:val="000000" w:themeColor="text1"/>
          <w:sz w:val="20"/>
          <w:szCs w:val="20"/>
        </w:rPr>
      </w:pPr>
      <w:r w:rsidRPr="008A7B38">
        <w:rPr>
          <w:rFonts w:ascii="Arial" w:hAnsi="Arial" w:cs="Arial"/>
          <w:color w:val="000000" w:themeColor="text1"/>
          <w:sz w:val="20"/>
          <w:szCs w:val="20"/>
        </w:rPr>
        <w:t xml:space="preserve">Enfin, il est rappelé que le </w:t>
      </w:r>
      <w:del w:id="125" w:author="Thomas DAUBOIN" w:date="2025-10-13T17:32:00Z">
        <w:r w:rsidRPr="008A7B38" w:rsidDel="00675F4F">
          <w:rPr>
            <w:rFonts w:ascii="Arial" w:hAnsi="Arial" w:cs="Arial"/>
            <w:color w:val="000000" w:themeColor="text1"/>
            <w:sz w:val="20"/>
            <w:szCs w:val="20"/>
          </w:rPr>
          <w:delText xml:space="preserve">mémoire </w:delText>
        </w:r>
      </w:del>
      <w:ins w:id="126" w:author="Thomas DAUBOIN" w:date="2025-10-13T17:32:00Z">
        <w:r w:rsidR="00675F4F">
          <w:rPr>
            <w:rFonts w:ascii="Arial" w:hAnsi="Arial" w:cs="Arial"/>
            <w:color w:val="000000" w:themeColor="text1"/>
            <w:sz w:val="20"/>
            <w:szCs w:val="20"/>
          </w:rPr>
          <w:t>cadre de réponse</w:t>
        </w:r>
        <w:r w:rsidR="00675F4F" w:rsidRPr="008A7B38">
          <w:rPr>
            <w:rFonts w:ascii="Arial" w:hAnsi="Arial" w:cs="Arial"/>
            <w:color w:val="000000" w:themeColor="text1"/>
            <w:sz w:val="20"/>
            <w:szCs w:val="20"/>
          </w:rPr>
          <w:t xml:space="preserve"> </w:t>
        </w:r>
      </w:ins>
      <w:r w:rsidRPr="008A7B38">
        <w:rPr>
          <w:rFonts w:ascii="Arial" w:hAnsi="Arial" w:cs="Arial"/>
          <w:color w:val="000000" w:themeColor="text1"/>
          <w:sz w:val="20"/>
          <w:szCs w:val="20"/>
        </w:rPr>
        <w:t xml:space="preserve">technique est une pièce contractuelle de l’accord-cadre. A ce titre, les informations et dispositions renseignées dans le présent document engagent </w:t>
      </w:r>
      <w:r w:rsidRPr="008A7B38">
        <w:rPr>
          <w:rFonts w:ascii="Arial" w:hAnsi="Arial" w:cs="Arial"/>
          <w:color w:val="000000" w:themeColor="text1"/>
          <w:sz w:val="20"/>
          <w:szCs w:val="20"/>
        </w:rPr>
        <w:lastRenderedPageBreak/>
        <w:t>contractuellement le titulaire quant au respect des moyens mis en œuvre pour l’exécution de ses prestations.</w:t>
      </w:r>
    </w:p>
    <w:p w14:paraId="5750287D" w14:textId="77777777" w:rsidR="004F2CCF" w:rsidRPr="008A7B38" w:rsidRDefault="004F2CCF" w:rsidP="008A7B38">
      <w:pPr>
        <w:pStyle w:val="Standard"/>
        <w:spacing w:after="0"/>
        <w:jc w:val="both"/>
        <w:rPr>
          <w:rFonts w:ascii="Arial" w:hAnsi="Arial" w:cs="Arial"/>
          <w:color w:val="000000" w:themeColor="text1"/>
          <w:sz w:val="20"/>
          <w:szCs w:val="20"/>
        </w:rPr>
      </w:pPr>
    </w:p>
    <w:p w14:paraId="15EDBD91" w14:textId="77777777" w:rsidR="00B727DB" w:rsidRPr="004F2CCF" w:rsidRDefault="00B727DB" w:rsidP="00421DFB">
      <w:pPr>
        <w:pStyle w:val="Titre1"/>
        <w:numPr>
          <w:ilvl w:val="0"/>
          <w:numId w:val="1"/>
        </w:numPr>
        <w:ind w:hanging="294"/>
        <w:rPr>
          <w:rFonts w:eastAsia="Calibri" w:cs="Calibri"/>
          <w:sz w:val="28"/>
          <w:lang w:val="fr-FR"/>
          <w:rPrChange w:id="127" w:author="ccosnard" w:date="2023-05-15T09:07:00Z">
            <w:rPr>
              <w:rFonts w:eastAsia="Calibri" w:cs="Calibri"/>
              <w:color w:val="FF0000"/>
              <w:sz w:val="28"/>
              <w:lang w:val="fr-FR"/>
            </w:rPr>
          </w:rPrChange>
        </w:rPr>
      </w:pPr>
      <w:r w:rsidRPr="004F2CCF">
        <w:rPr>
          <w:rFonts w:eastAsia="Calibri" w:cs="Calibri"/>
          <w:sz w:val="28"/>
          <w:lang w:val="fr-FR"/>
          <w:rPrChange w:id="128" w:author="ccosnard" w:date="2023-05-15T09:07:00Z">
            <w:rPr>
              <w:rFonts w:eastAsia="Calibri" w:cs="Calibri"/>
              <w:color w:val="FF0000"/>
              <w:sz w:val="28"/>
              <w:lang w:val="fr-FR"/>
            </w:rPr>
          </w:rPrChange>
        </w:rPr>
        <w:t>Présentation du candidat</w:t>
      </w:r>
    </w:p>
    <w:tbl>
      <w:tblPr>
        <w:tblStyle w:val="Grilledutableau"/>
        <w:tblW w:w="0" w:type="auto"/>
        <w:tblInd w:w="0" w:type="dxa"/>
        <w:tblLook w:val="04A0" w:firstRow="1" w:lastRow="0" w:firstColumn="1" w:lastColumn="0" w:noHBand="0" w:noVBand="1"/>
      </w:tblPr>
      <w:tblGrid>
        <w:gridCol w:w="9062"/>
      </w:tblGrid>
      <w:tr w:rsidR="00B727DB" w:rsidRPr="003B6F10" w14:paraId="515D4D60" w14:textId="77777777" w:rsidTr="00421DFB">
        <w:tc>
          <w:tcPr>
            <w:tcW w:w="9212" w:type="dxa"/>
            <w:shd w:val="clear" w:color="auto" w:fill="F2F2F2" w:themeFill="background1" w:themeFillShade="F2"/>
          </w:tcPr>
          <w:p w14:paraId="5C8E1234" w14:textId="77777777" w:rsidR="00B727DB" w:rsidRPr="00421DFB" w:rsidRDefault="00421DFB" w:rsidP="003E4896">
            <w:pPr>
              <w:rPr>
                <w:rFonts w:eastAsia="Calibri"/>
                <w:b/>
              </w:rPr>
            </w:pPr>
            <w:bookmarkStart w:id="129" w:name="_Toc530494231"/>
            <w:r>
              <w:rPr>
                <w:rFonts w:eastAsia="Calibri"/>
                <w:b/>
              </w:rPr>
              <w:t>1.1 Présenter</w:t>
            </w:r>
            <w:r w:rsidR="00B727DB" w:rsidRPr="00421DFB">
              <w:rPr>
                <w:rFonts w:eastAsia="Calibri"/>
                <w:b/>
              </w:rPr>
              <w:t xml:space="preserve"> votre </w:t>
            </w:r>
            <w:r w:rsidR="003E4896">
              <w:rPr>
                <w:rFonts w:eastAsia="Calibri"/>
                <w:b/>
              </w:rPr>
              <w:t>société</w:t>
            </w:r>
            <w:r>
              <w:rPr>
                <w:rFonts w:eastAsia="Calibri"/>
                <w:b/>
              </w:rPr>
              <w:t xml:space="preserve"> de manière succincte.</w:t>
            </w:r>
          </w:p>
        </w:tc>
      </w:tr>
      <w:tr w:rsidR="00B727DB" w:rsidRPr="003B6F10" w14:paraId="468E602F" w14:textId="77777777" w:rsidTr="00B25DC0">
        <w:tc>
          <w:tcPr>
            <w:tcW w:w="9212" w:type="dxa"/>
          </w:tcPr>
          <w:p w14:paraId="036E38B7" w14:textId="77777777" w:rsidR="00B727DB" w:rsidRPr="003B6F10" w:rsidRDefault="00B727DB" w:rsidP="00421DFB">
            <w:pPr>
              <w:rPr>
                <w:rFonts w:eastAsia="Calibri"/>
                <w:lang w:eastAsia="en-US"/>
              </w:rPr>
            </w:pPr>
          </w:p>
          <w:p w14:paraId="368279FB" w14:textId="77777777" w:rsidR="00B727DB" w:rsidRPr="003B6F10" w:rsidRDefault="00B727DB" w:rsidP="00421DFB">
            <w:pPr>
              <w:rPr>
                <w:rFonts w:eastAsia="Calibri"/>
                <w:lang w:eastAsia="en-US"/>
              </w:rPr>
            </w:pPr>
          </w:p>
        </w:tc>
      </w:tr>
    </w:tbl>
    <w:p w14:paraId="5F0CC849" w14:textId="77777777" w:rsidR="00B727DB" w:rsidRDefault="00B727DB" w:rsidP="00421DFB"/>
    <w:tbl>
      <w:tblPr>
        <w:tblStyle w:val="Grilledutableau"/>
        <w:tblW w:w="0" w:type="auto"/>
        <w:tblInd w:w="0" w:type="dxa"/>
        <w:tblLook w:val="04A0" w:firstRow="1" w:lastRow="0" w:firstColumn="1" w:lastColumn="0" w:noHBand="0" w:noVBand="1"/>
      </w:tblPr>
      <w:tblGrid>
        <w:gridCol w:w="9062"/>
      </w:tblGrid>
      <w:tr w:rsidR="00B727DB" w:rsidRPr="003B6F10" w14:paraId="433287AE" w14:textId="77777777" w:rsidTr="00421DFB">
        <w:tc>
          <w:tcPr>
            <w:tcW w:w="9212" w:type="dxa"/>
            <w:shd w:val="clear" w:color="auto" w:fill="F2F2F2" w:themeFill="background1" w:themeFillShade="F2"/>
          </w:tcPr>
          <w:p w14:paraId="086C70DD" w14:textId="77777777" w:rsidR="00B727DB" w:rsidRPr="00421DFB" w:rsidRDefault="00421DFB" w:rsidP="003E4896">
            <w:pPr>
              <w:rPr>
                <w:rFonts w:eastAsia="Calibri"/>
                <w:b/>
              </w:rPr>
            </w:pPr>
            <w:bookmarkStart w:id="130" w:name="_Toc530564325"/>
            <w:bookmarkStart w:id="131" w:name="_Toc530989239"/>
            <w:r w:rsidRPr="00421DFB">
              <w:rPr>
                <w:rFonts w:eastAsia="Calibri"/>
                <w:b/>
              </w:rPr>
              <w:t>1.2 Fournir</w:t>
            </w:r>
            <w:r w:rsidR="00B727DB" w:rsidRPr="00421DFB">
              <w:rPr>
                <w:rFonts w:eastAsia="Calibri"/>
                <w:b/>
              </w:rPr>
              <w:t xml:space="preserve"> les coordonnées du correspondant administratif désigné pour le suivi </w:t>
            </w:r>
            <w:r w:rsidR="003E4896">
              <w:rPr>
                <w:rFonts w:eastAsia="Calibri"/>
                <w:b/>
              </w:rPr>
              <w:t>de l’accord-cadre</w:t>
            </w:r>
            <w:r w:rsidR="00B727DB" w:rsidRPr="00421DFB">
              <w:rPr>
                <w:rFonts w:eastAsia="Calibri"/>
                <w:b/>
              </w:rPr>
              <w:t xml:space="preserve"> (nom, prénom, téléphone, mail)</w:t>
            </w:r>
            <w:bookmarkEnd w:id="130"/>
            <w:bookmarkEnd w:id="131"/>
          </w:p>
        </w:tc>
      </w:tr>
      <w:tr w:rsidR="00B727DB" w:rsidRPr="003B6F10" w14:paraId="3C482A0C" w14:textId="77777777" w:rsidTr="00B25DC0">
        <w:tc>
          <w:tcPr>
            <w:tcW w:w="9212" w:type="dxa"/>
          </w:tcPr>
          <w:p w14:paraId="048BFD4D" w14:textId="77777777" w:rsidR="00B727DB" w:rsidRPr="003B6F10" w:rsidRDefault="00B727DB" w:rsidP="00421DFB">
            <w:pPr>
              <w:rPr>
                <w:rFonts w:eastAsia="Calibri"/>
                <w:b/>
              </w:rPr>
            </w:pPr>
          </w:p>
          <w:p w14:paraId="09811358" w14:textId="77777777" w:rsidR="00B727DB" w:rsidRPr="003B6F10" w:rsidRDefault="00B727DB" w:rsidP="00421DFB">
            <w:pPr>
              <w:rPr>
                <w:rFonts w:eastAsia="Calibri"/>
                <w:lang w:eastAsia="en-US"/>
              </w:rPr>
            </w:pPr>
          </w:p>
          <w:p w14:paraId="37CFDC6E" w14:textId="77777777" w:rsidR="00B727DB" w:rsidRPr="003B6F10" w:rsidRDefault="00B727DB" w:rsidP="00421DFB">
            <w:pPr>
              <w:rPr>
                <w:rFonts w:eastAsia="Calibri"/>
                <w:lang w:eastAsia="en-US"/>
              </w:rPr>
            </w:pPr>
          </w:p>
        </w:tc>
      </w:tr>
    </w:tbl>
    <w:p w14:paraId="3781F024" w14:textId="77777777" w:rsidR="00B727DB" w:rsidRDefault="00B727DB" w:rsidP="00421DFB"/>
    <w:tbl>
      <w:tblPr>
        <w:tblStyle w:val="Grilledutableau"/>
        <w:tblW w:w="0" w:type="auto"/>
        <w:tblInd w:w="0" w:type="dxa"/>
        <w:tblLook w:val="04A0" w:firstRow="1" w:lastRow="0" w:firstColumn="1" w:lastColumn="0" w:noHBand="0" w:noVBand="1"/>
      </w:tblPr>
      <w:tblGrid>
        <w:gridCol w:w="9062"/>
      </w:tblGrid>
      <w:tr w:rsidR="00B727DB" w:rsidRPr="003B6F10" w14:paraId="39765C54" w14:textId="77777777" w:rsidTr="00421DFB">
        <w:tc>
          <w:tcPr>
            <w:tcW w:w="9212" w:type="dxa"/>
            <w:shd w:val="clear" w:color="auto" w:fill="F2F2F2" w:themeFill="background1" w:themeFillShade="F2"/>
          </w:tcPr>
          <w:p w14:paraId="0EE6707E" w14:textId="77777777" w:rsidR="00B727DB" w:rsidRPr="003B6F10" w:rsidRDefault="00421DFB" w:rsidP="00421DFB">
            <w:pPr>
              <w:rPr>
                <w:rFonts w:eastAsia="Calibri"/>
                <w:b/>
                <w:lang w:eastAsia="en-US"/>
              </w:rPr>
            </w:pPr>
            <w:r>
              <w:rPr>
                <w:rFonts w:eastAsia="Calibri"/>
                <w:b/>
                <w:lang w:eastAsia="en-US"/>
              </w:rPr>
              <w:t>1.3 Fournir</w:t>
            </w:r>
            <w:r w:rsidR="00B727DB" w:rsidRPr="003B6F10">
              <w:rPr>
                <w:rFonts w:eastAsia="Calibri"/>
                <w:b/>
                <w:lang w:eastAsia="en-US"/>
              </w:rPr>
              <w:t xml:space="preserve"> les coordonnées de la personne en charge de la facturation</w:t>
            </w:r>
            <w:r w:rsidR="00B727DB" w:rsidRPr="00E271F9">
              <w:rPr>
                <w:rFonts w:eastAsia="Calibri"/>
                <w:b/>
                <w:lang w:eastAsia="en-US"/>
              </w:rPr>
              <w:t xml:space="preserve"> </w:t>
            </w:r>
            <w:r w:rsidR="00B727DB">
              <w:rPr>
                <w:rFonts w:eastAsia="Calibri"/>
                <w:b/>
              </w:rPr>
              <w:t>(nom, prénom, téléphone</w:t>
            </w:r>
            <w:r w:rsidR="00B727DB" w:rsidRPr="00E271F9">
              <w:rPr>
                <w:rFonts w:eastAsia="Calibri"/>
                <w:b/>
              </w:rPr>
              <w:t>, mail)</w:t>
            </w:r>
          </w:p>
        </w:tc>
      </w:tr>
      <w:tr w:rsidR="00B727DB" w:rsidRPr="003B6F10" w14:paraId="6142B599" w14:textId="77777777" w:rsidTr="00B25DC0">
        <w:tc>
          <w:tcPr>
            <w:tcW w:w="9212" w:type="dxa"/>
          </w:tcPr>
          <w:p w14:paraId="0CC0D218" w14:textId="77777777" w:rsidR="00B727DB" w:rsidRPr="003B6F10" w:rsidRDefault="00B727DB" w:rsidP="00421DFB">
            <w:pPr>
              <w:rPr>
                <w:rFonts w:eastAsia="Calibri"/>
                <w:b/>
              </w:rPr>
            </w:pPr>
          </w:p>
          <w:p w14:paraId="5C489272" w14:textId="77777777" w:rsidR="00B727DB" w:rsidRPr="003B6F10" w:rsidRDefault="00B727DB" w:rsidP="00421DFB">
            <w:pPr>
              <w:rPr>
                <w:rFonts w:eastAsia="Calibri"/>
                <w:lang w:eastAsia="en-US"/>
              </w:rPr>
            </w:pPr>
          </w:p>
          <w:p w14:paraId="6727144D" w14:textId="77777777" w:rsidR="00B727DB" w:rsidRPr="003B6F10" w:rsidRDefault="00B727DB" w:rsidP="00421DFB">
            <w:pPr>
              <w:rPr>
                <w:rFonts w:eastAsia="Calibri"/>
                <w:lang w:eastAsia="en-US"/>
              </w:rPr>
            </w:pPr>
          </w:p>
        </w:tc>
      </w:tr>
    </w:tbl>
    <w:p w14:paraId="573D9070" w14:textId="77777777" w:rsidR="00B727DB" w:rsidRPr="003A7EFD" w:rsidRDefault="00B727DB" w:rsidP="00421DFB">
      <w:pPr>
        <w:rPr>
          <w:sz w:val="6"/>
        </w:rPr>
      </w:pPr>
    </w:p>
    <w:p w14:paraId="6FDAFB11" w14:textId="77777777" w:rsidR="00B727DB" w:rsidRDefault="00B727DB" w:rsidP="00421DFB"/>
    <w:tbl>
      <w:tblPr>
        <w:tblStyle w:val="Grilledutableau"/>
        <w:tblW w:w="0" w:type="auto"/>
        <w:tblInd w:w="0" w:type="dxa"/>
        <w:tblLook w:val="04A0" w:firstRow="1" w:lastRow="0" w:firstColumn="1" w:lastColumn="0" w:noHBand="0" w:noVBand="1"/>
      </w:tblPr>
      <w:tblGrid>
        <w:gridCol w:w="9062"/>
      </w:tblGrid>
      <w:tr w:rsidR="00B727DB" w:rsidRPr="003B6F10" w14:paraId="7EDECB67" w14:textId="77777777" w:rsidTr="00421DFB">
        <w:tc>
          <w:tcPr>
            <w:tcW w:w="9212" w:type="dxa"/>
            <w:shd w:val="clear" w:color="auto" w:fill="F2F2F2" w:themeFill="background1" w:themeFillShade="F2"/>
          </w:tcPr>
          <w:p w14:paraId="3EDEA7F9" w14:textId="3012A7B7" w:rsidR="00B727DB" w:rsidRPr="003B6F10" w:rsidRDefault="00421DFB" w:rsidP="00E20E0E">
            <w:pPr>
              <w:rPr>
                <w:rFonts w:eastAsia="Calibri"/>
                <w:b/>
                <w:lang w:eastAsia="en-US"/>
              </w:rPr>
            </w:pPr>
            <w:r>
              <w:rPr>
                <w:rFonts w:eastAsia="Calibri"/>
                <w:b/>
                <w:lang w:eastAsia="en-US"/>
              </w:rPr>
              <w:t>1.4 Fournir</w:t>
            </w:r>
            <w:r w:rsidR="000C2143">
              <w:rPr>
                <w:rFonts w:eastAsia="Calibri"/>
                <w:b/>
                <w:lang w:eastAsia="en-US"/>
              </w:rPr>
              <w:t xml:space="preserve"> les coordonnées de l’interlocuteur dédié à l’exécution des prestations objet de l’accord-cadre (nom, prénom, téléphone, mail)</w:t>
            </w:r>
            <w:r w:rsidR="00487B2D">
              <w:rPr>
                <w:rFonts w:eastAsia="Calibri"/>
                <w:b/>
                <w:lang w:eastAsia="en-US"/>
              </w:rPr>
              <w:t xml:space="preserve"> et celles </w:t>
            </w:r>
            <w:r w:rsidR="00E20E0E">
              <w:rPr>
                <w:rFonts w:eastAsia="Calibri"/>
                <w:b/>
                <w:lang w:eastAsia="en-US"/>
              </w:rPr>
              <w:t>de la personne en charge de la commande si elle diffère</w:t>
            </w:r>
            <w:r w:rsidR="00487B2D">
              <w:rPr>
                <w:rFonts w:eastAsia="Calibri"/>
                <w:b/>
                <w:lang w:eastAsia="en-US"/>
              </w:rPr>
              <w:t>.</w:t>
            </w:r>
          </w:p>
        </w:tc>
      </w:tr>
      <w:tr w:rsidR="00B727DB" w:rsidRPr="003B6F10" w14:paraId="3D2FCCD2" w14:textId="77777777" w:rsidTr="00B25DC0">
        <w:tc>
          <w:tcPr>
            <w:tcW w:w="9212" w:type="dxa"/>
          </w:tcPr>
          <w:p w14:paraId="442E275A" w14:textId="77777777" w:rsidR="00B727DB" w:rsidRPr="003B6F10" w:rsidRDefault="00B727DB" w:rsidP="00421DFB">
            <w:pPr>
              <w:rPr>
                <w:rFonts w:eastAsia="Calibri"/>
                <w:b/>
              </w:rPr>
            </w:pPr>
          </w:p>
          <w:p w14:paraId="39A88821" w14:textId="77777777" w:rsidR="00B727DB" w:rsidRPr="003B6F10" w:rsidRDefault="00B727DB" w:rsidP="00421DFB">
            <w:pPr>
              <w:rPr>
                <w:rFonts w:eastAsia="Calibri"/>
                <w:lang w:eastAsia="en-US"/>
              </w:rPr>
            </w:pPr>
          </w:p>
          <w:p w14:paraId="117B2B10" w14:textId="77777777" w:rsidR="00B727DB" w:rsidRPr="003B6F10" w:rsidRDefault="00B727DB" w:rsidP="00421DFB">
            <w:pPr>
              <w:rPr>
                <w:rFonts w:eastAsia="Calibri"/>
                <w:lang w:eastAsia="en-US"/>
              </w:rPr>
            </w:pPr>
          </w:p>
        </w:tc>
      </w:tr>
    </w:tbl>
    <w:p w14:paraId="6DD15D1E" w14:textId="77777777" w:rsidR="00B727DB" w:rsidRPr="003A7EFD" w:rsidRDefault="00B727DB" w:rsidP="00421DFB">
      <w:pPr>
        <w:rPr>
          <w:rFonts w:eastAsia="Calibri"/>
          <w:sz w:val="2"/>
          <w:lang w:eastAsia="en-US"/>
        </w:rPr>
      </w:pPr>
    </w:p>
    <w:p w14:paraId="13EE3705" w14:textId="77777777" w:rsidR="00B727DB" w:rsidRPr="003B6F10" w:rsidRDefault="00B727DB" w:rsidP="00421DFB">
      <w:pPr>
        <w:rPr>
          <w:rFonts w:eastAsia="Calibri"/>
          <w:lang w:eastAsia="en-US"/>
        </w:rPr>
      </w:pPr>
    </w:p>
    <w:tbl>
      <w:tblPr>
        <w:tblStyle w:val="Grilledutableau"/>
        <w:tblW w:w="0" w:type="auto"/>
        <w:tblInd w:w="0" w:type="dxa"/>
        <w:tblLook w:val="04A0" w:firstRow="1" w:lastRow="0" w:firstColumn="1" w:lastColumn="0" w:noHBand="0" w:noVBand="1"/>
      </w:tblPr>
      <w:tblGrid>
        <w:gridCol w:w="9062"/>
      </w:tblGrid>
      <w:tr w:rsidR="00B727DB" w:rsidRPr="003B6F10" w14:paraId="7DD8EC15" w14:textId="77777777" w:rsidTr="00421DFB">
        <w:tc>
          <w:tcPr>
            <w:tcW w:w="9212" w:type="dxa"/>
            <w:shd w:val="clear" w:color="auto" w:fill="F2F2F2" w:themeFill="background1" w:themeFillShade="F2"/>
          </w:tcPr>
          <w:p w14:paraId="34C17CAE" w14:textId="77777777" w:rsidR="00B727DB" w:rsidRPr="00964500" w:rsidRDefault="00421DFB" w:rsidP="00421DFB">
            <w:pPr>
              <w:rPr>
                <w:rFonts w:eastAsia="Calibri"/>
                <w:b/>
                <w:szCs w:val="22"/>
                <w:lang w:eastAsia="en-US"/>
              </w:rPr>
            </w:pPr>
            <w:r>
              <w:rPr>
                <w:rFonts w:eastAsia="Calibri"/>
                <w:b/>
                <w:szCs w:val="22"/>
              </w:rPr>
              <w:t>1.5 Indiquer</w:t>
            </w:r>
            <w:r w:rsidR="00B727DB" w:rsidRPr="00964500">
              <w:rPr>
                <w:rFonts w:eastAsia="Calibri"/>
                <w:b/>
                <w:szCs w:val="22"/>
              </w:rPr>
              <w:t xml:space="preserve"> les </w:t>
            </w:r>
            <w:r w:rsidR="00B727DB" w:rsidRPr="00964500">
              <w:rPr>
                <w:rFonts w:eastAsia="Calibri"/>
                <w:b/>
                <w:szCs w:val="22"/>
                <w:lang w:eastAsia="en-US"/>
              </w:rPr>
              <w:t>jours et heures d’ouverture ainsi que les dates de fermeture de votre entreprise</w:t>
            </w:r>
          </w:p>
        </w:tc>
      </w:tr>
      <w:tr w:rsidR="00B727DB" w:rsidRPr="003B6F10" w14:paraId="7E60BC5D" w14:textId="77777777" w:rsidTr="00B25DC0">
        <w:tc>
          <w:tcPr>
            <w:tcW w:w="9212" w:type="dxa"/>
          </w:tcPr>
          <w:p w14:paraId="05E5EFC6" w14:textId="77777777" w:rsidR="00B727DB" w:rsidRPr="003B6F10" w:rsidRDefault="00B727DB" w:rsidP="00421DFB">
            <w:pPr>
              <w:rPr>
                <w:rFonts w:eastAsia="Calibri"/>
                <w:b/>
              </w:rPr>
            </w:pPr>
          </w:p>
          <w:p w14:paraId="612C2212" w14:textId="77777777" w:rsidR="00B727DB" w:rsidRPr="003B6F10" w:rsidRDefault="00B727DB" w:rsidP="00421DFB">
            <w:pPr>
              <w:rPr>
                <w:rFonts w:eastAsia="Calibri"/>
                <w:lang w:eastAsia="en-US"/>
              </w:rPr>
            </w:pPr>
          </w:p>
          <w:p w14:paraId="7523EDA5" w14:textId="77777777" w:rsidR="00B727DB" w:rsidRPr="003B6F10" w:rsidRDefault="00B727DB" w:rsidP="00421DFB">
            <w:pPr>
              <w:rPr>
                <w:rFonts w:eastAsia="Calibri"/>
                <w:lang w:eastAsia="en-US"/>
              </w:rPr>
            </w:pPr>
          </w:p>
        </w:tc>
      </w:tr>
      <w:bookmarkEnd w:id="129"/>
    </w:tbl>
    <w:p w14:paraId="60272B80" w14:textId="77777777" w:rsidR="00FF50C0" w:rsidRDefault="00FF50C0"/>
    <w:p w14:paraId="59BCC71B" w14:textId="77777777" w:rsidR="00B727DB" w:rsidRPr="004F2CCF" w:rsidRDefault="00B727DB" w:rsidP="00421DFB">
      <w:pPr>
        <w:pStyle w:val="Titre1"/>
        <w:numPr>
          <w:ilvl w:val="0"/>
          <w:numId w:val="1"/>
        </w:numPr>
        <w:rPr>
          <w:rFonts w:eastAsia="Calibri" w:cs="Calibri"/>
          <w:sz w:val="28"/>
          <w:lang w:val="fr-FR"/>
          <w:rPrChange w:id="132" w:author="ccosnard" w:date="2023-05-15T09:07:00Z">
            <w:rPr>
              <w:rFonts w:eastAsia="Calibri" w:cs="Calibri"/>
              <w:color w:val="FF0000"/>
              <w:sz w:val="28"/>
              <w:lang w:val="fr-FR"/>
            </w:rPr>
          </w:rPrChange>
        </w:rPr>
      </w:pPr>
      <w:r w:rsidRPr="004F2CCF">
        <w:rPr>
          <w:rFonts w:eastAsia="Calibri" w:cs="Calibri"/>
          <w:sz w:val="28"/>
          <w:lang w:val="fr-FR"/>
          <w:rPrChange w:id="133" w:author="ccosnard" w:date="2023-05-15T09:07:00Z">
            <w:rPr>
              <w:rFonts w:eastAsia="Calibri" w:cs="Calibri"/>
              <w:color w:val="FF0000"/>
              <w:sz w:val="28"/>
              <w:lang w:val="fr-FR"/>
            </w:rPr>
          </w:rPrChange>
        </w:rPr>
        <w:t>Moyens matériels et humains</w:t>
      </w:r>
    </w:p>
    <w:p w14:paraId="3A2F4F72" w14:textId="77777777" w:rsidR="007B5EDF" w:rsidRPr="00421DFB" w:rsidRDefault="007B5EDF" w:rsidP="00B727DB">
      <w:pPr>
        <w:rPr>
          <w:rFonts w:ascii="Calibri" w:hAnsi="Calibri"/>
          <w:b/>
          <w:sz w:val="22"/>
        </w:rPr>
      </w:pPr>
    </w:p>
    <w:tbl>
      <w:tblPr>
        <w:tblStyle w:val="Grilledutableau"/>
        <w:tblW w:w="0" w:type="auto"/>
        <w:tblInd w:w="0" w:type="dxa"/>
        <w:tblLook w:val="04A0" w:firstRow="1" w:lastRow="0" w:firstColumn="1" w:lastColumn="0" w:noHBand="0" w:noVBand="1"/>
      </w:tblPr>
      <w:tblGrid>
        <w:gridCol w:w="9062"/>
      </w:tblGrid>
      <w:tr w:rsidR="00B727DB" w:rsidRPr="00421DFB" w14:paraId="70B24E45" w14:textId="77777777" w:rsidTr="00421DFB">
        <w:tc>
          <w:tcPr>
            <w:tcW w:w="9212" w:type="dxa"/>
            <w:shd w:val="clear" w:color="auto" w:fill="F2F2F2" w:themeFill="background1" w:themeFillShade="F2"/>
          </w:tcPr>
          <w:p w14:paraId="44078CD3" w14:textId="3A64DAFE" w:rsidR="00B727DB" w:rsidRPr="005A40C0" w:rsidRDefault="00421DFB">
            <w:pPr>
              <w:rPr>
                <w:b/>
              </w:rPr>
            </w:pPr>
            <w:r w:rsidRPr="005A40C0">
              <w:rPr>
                <w:b/>
              </w:rPr>
              <w:t xml:space="preserve">2.1 Fournir </w:t>
            </w:r>
            <w:r w:rsidR="00B727DB" w:rsidRPr="005A40C0">
              <w:rPr>
                <w:b/>
              </w:rPr>
              <w:t>la liste du mobilier</w:t>
            </w:r>
            <w:r w:rsidR="00B40593" w:rsidRPr="005A40C0">
              <w:rPr>
                <w:b/>
              </w:rPr>
              <w:t xml:space="preserve"> de restauration </w:t>
            </w:r>
            <w:r w:rsidR="00385399" w:rsidRPr="005A40C0">
              <w:rPr>
                <w:b/>
              </w:rPr>
              <w:t>mentionné</w:t>
            </w:r>
            <w:r w:rsidR="00B40593" w:rsidRPr="005A40C0">
              <w:rPr>
                <w:b/>
              </w:rPr>
              <w:t xml:space="preserve"> à </w:t>
            </w:r>
            <w:r w:rsidR="00385399" w:rsidRPr="005A40C0">
              <w:rPr>
                <w:b/>
              </w:rPr>
              <w:t>l’article</w:t>
            </w:r>
            <w:r w:rsidR="0019296B" w:rsidRPr="005A40C0">
              <w:rPr>
                <w:b/>
              </w:rPr>
              <w:t xml:space="preserve"> </w:t>
            </w:r>
            <w:del w:id="134" w:author="ccosnard" w:date="2023-05-15T09:32:00Z">
              <w:r w:rsidR="0019296B" w:rsidRPr="005A40C0" w:rsidDel="005A40C0">
                <w:rPr>
                  <w:b/>
                </w:rPr>
                <w:delText>4.6.3</w:delText>
              </w:r>
            </w:del>
            <w:ins w:id="135" w:author="ccosnard" w:date="2023-05-15T09:32:00Z">
              <w:r w:rsidR="005A40C0" w:rsidRPr="005A40C0">
                <w:rPr>
                  <w:b/>
                  <w:rPrChange w:id="136" w:author="ccosnard" w:date="2023-05-15T09:33:00Z">
                    <w:rPr>
                      <w:b/>
                      <w:highlight w:val="yellow"/>
                    </w:rPr>
                  </w:rPrChange>
                </w:rPr>
                <w:t>6.</w:t>
              </w:r>
            </w:ins>
            <w:ins w:id="137" w:author="Thomas DAUBOIN" w:date="2025-10-13T17:37:00Z">
              <w:r w:rsidR="00D43151">
                <w:rPr>
                  <w:b/>
                </w:rPr>
                <w:t>9.1.4.</w:t>
              </w:r>
            </w:ins>
            <w:ins w:id="138" w:author="ccosnard" w:date="2023-05-15T09:32:00Z">
              <w:del w:id="139" w:author="Thomas DAUBOIN" w:date="2025-10-13T17:37:00Z">
                <w:r w:rsidR="005A40C0" w:rsidRPr="005A40C0" w:rsidDel="00D43151">
                  <w:rPr>
                    <w:b/>
                    <w:rPrChange w:id="140" w:author="ccosnard" w:date="2023-05-15T09:33:00Z">
                      <w:rPr>
                        <w:b/>
                        <w:highlight w:val="yellow"/>
                      </w:rPr>
                    </w:rPrChange>
                  </w:rPr>
                  <w:delText>7</w:delText>
                </w:r>
              </w:del>
            </w:ins>
            <w:r w:rsidR="00B40593" w:rsidRPr="005A40C0">
              <w:rPr>
                <w:b/>
              </w:rPr>
              <w:t xml:space="preserve"> du CCP</w:t>
            </w:r>
            <w:r w:rsidR="00D93D7D" w:rsidRPr="005A40C0">
              <w:rPr>
                <w:b/>
              </w:rPr>
              <w:t>.</w:t>
            </w:r>
          </w:p>
        </w:tc>
      </w:tr>
      <w:tr w:rsidR="00B727DB" w:rsidRPr="003B6F10" w14:paraId="48CA91D4" w14:textId="77777777" w:rsidTr="00B25DC0">
        <w:tc>
          <w:tcPr>
            <w:tcW w:w="9212" w:type="dxa"/>
          </w:tcPr>
          <w:p w14:paraId="0371A22F" w14:textId="77777777" w:rsidR="00B727DB" w:rsidRPr="005A40C0" w:rsidRDefault="00B727DB" w:rsidP="00421DFB">
            <w:pPr>
              <w:rPr>
                <w:rFonts w:eastAsia="Calibri" w:cs="Calibri"/>
                <w:color w:val="000000"/>
              </w:rPr>
            </w:pPr>
          </w:p>
          <w:p w14:paraId="396794F4" w14:textId="77777777" w:rsidR="00B727DB" w:rsidRPr="005A40C0" w:rsidRDefault="00B727DB" w:rsidP="00421DFB">
            <w:pPr>
              <w:rPr>
                <w:rFonts w:eastAsia="Calibri"/>
                <w:lang w:eastAsia="en-US"/>
              </w:rPr>
            </w:pPr>
          </w:p>
          <w:p w14:paraId="55CA311A" w14:textId="77777777" w:rsidR="00B727DB" w:rsidRPr="005A40C0" w:rsidRDefault="00B727DB" w:rsidP="00421DFB">
            <w:pPr>
              <w:rPr>
                <w:rFonts w:eastAsia="Calibri"/>
                <w:lang w:eastAsia="en-US"/>
              </w:rPr>
            </w:pPr>
          </w:p>
        </w:tc>
      </w:tr>
    </w:tbl>
    <w:p w14:paraId="1E4954A0" w14:textId="77777777" w:rsidR="00B727DB" w:rsidRDefault="00B727DB" w:rsidP="00421DFB"/>
    <w:tbl>
      <w:tblPr>
        <w:tblStyle w:val="Grilledutableau"/>
        <w:tblpPr w:leftFromText="141" w:rightFromText="141" w:vertAnchor="text" w:horzAnchor="margin" w:tblpYSpec="top"/>
        <w:tblW w:w="0" w:type="auto"/>
        <w:tblInd w:w="0" w:type="dxa"/>
        <w:tblLook w:val="04A0" w:firstRow="1" w:lastRow="0" w:firstColumn="1" w:lastColumn="0" w:noHBand="0" w:noVBand="1"/>
      </w:tblPr>
      <w:tblGrid>
        <w:gridCol w:w="9062"/>
      </w:tblGrid>
      <w:tr w:rsidR="007B5EDF" w:rsidRPr="003B6F10" w14:paraId="7FF53007" w14:textId="77777777" w:rsidTr="007B5EDF">
        <w:tc>
          <w:tcPr>
            <w:tcW w:w="9062" w:type="dxa"/>
            <w:shd w:val="clear" w:color="auto" w:fill="F2F2F2" w:themeFill="background1" w:themeFillShade="F2"/>
          </w:tcPr>
          <w:p w14:paraId="7E403319" w14:textId="77777777" w:rsidR="007B5EDF" w:rsidRPr="00F50FE5" w:rsidRDefault="007B5EDF" w:rsidP="007B5EDF">
            <w:pPr>
              <w:rPr>
                <w:b/>
              </w:rPr>
            </w:pPr>
            <w:r>
              <w:rPr>
                <w:rFonts w:eastAsia="Calibri"/>
                <w:b/>
                <w:lang w:eastAsia="en-US"/>
              </w:rPr>
              <w:t xml:space="preserve">2.2 Décrire </w:t>
            </w:r>
            <w:r w:rsidRPr="00F50FE5">
              <w:rPr>
                <w:rFonts w:eastAsia="Calibri"/>
                <w:b/>
                <w:lang w:eastAsia="en-US"/>
              </w:rPr>
              <w:t xml:space="preserve">la vaisselle, </w:t>
            </w:r>
            <w:r>
              <w:rPr>
                <w:rFonts w:eastAsia="Calibri"/>
                <w:b/>
                <w:lang w:eastAsia="en-US"/>
              </w:rPr>
              <w:t>les couverts, le</w:t>
            </w:r>
            <w:r w:rsidRPr="00F50FE5">
              <w:rPr>
                <w:rFonts w:eastAsia="Calibri"/>
                <w:b/>
                <w:lang w:eastAsia="en-US"/>
              </w:rPr>
              <w:t xml:space="preserve"> linge de table </w:t>
            </w:r>
            <w:r>
              <w:rPr>
                <w:rFonts w:eastAsia="Calibri"/>
                <w:b/>
                <w:lang w:eastAsia="en-US"/>
              </w:rPr>
              <w:t>que vous fournirez</w:t>
            </w:r>
            <w:r w:rsidRPr="00F50FE5">
              <w:rPr>
                <w:rFonts w:eastAsia="Calibri"/>
                <w:b/>
                <w:lang w:eastAsia="en-US"/>
              </w:rPr>
              <w:t xml:space="preserve"> dans le cadre d’une prestation avec service </w:t>
            </w:r>
          </w:p>
        </w:tc>
      </w:tr>
      <w:tr w:rsidR="007B5EDF" w:rsidRPr="003B6F10" w14:paraId="50C21CDF" w14:textId="77777777" w:rsidTr="007B5EDF">
        <w:tc>
          <w:tcPr>
            <w:tcW w:w="9062" w:type="dxa"/>
          </w:tcPr>
          <w:p w14:paraId="7C4076BF" w14:textId="77777777" w:rsidR="007B5EDF" w:rsidRPr="003B6F10" w:rsidRDefault="007B5EDF" w:rsidP="007B5EDF">
            <w:pPr>
              <w:rPr>
                <w:rFonts w:eastAsia="Calibri" w:cs="Calibri"/>
                <w:color w:val="000000"/>
              </w:rPr>
            </w:pPr>
          </w:p>
          <w:p w14:paraId="5018877B" w14:textId="77777777" w:rsidR="007B5EDF" w:rsidRPr="003B6F10" w:rsidRDefault="007B5EDF" w:rsidP="007B5EDF">
            <w:pPr>
              <w:rPr>
                <w:rFonts w:eastAsia="Calibri"/>
                <w:lang w:eastAsia="en-US"/>
              </w:rPr>
            </w:pPr>
          </w:p>
          <w:p w14:paraId="58124A88" w14:textId="77777777" w:rsidR="007B5EDF" w:rsidRPr="003B6F10" w:rsidRDefault="007B5EDF" w:rsidP="007B5EDF">
            <w:pPr>
              <w:rPr>
                <w:rFonts w:eastAsia="Calibri"/>
                <w:lang w:eastAsia="en-US"/>
              </w:rPr>
            </w:pPr>
          </w:p>
        </w:tc>
      </w:tr>
    </w:tbl>
    <w:tbl>
      <w:tblPr>
        <w:tblStyle w:val="Grilledutableau"/>
        <w:tblpPr w:leftFromText="141" w:rightFromText="141" w:vertAnchor="text" w:horzAnchor="margin" w:tblpY="105"/>
        <w:tblW w:w="0" w:type="auto"/>
        <w:tblInd w:w="0" w:type="dxa"/>
        <w:tblLook w:val="04A0" w:firstRow="1" w:lastRow="0" w:firstColumn="1" w:lastColumn="0" w:noHBand="0" w:noVBand="1"/>
      </w:tblPr>
      <w:tblGrid>
        <w:gridCol w:w="9062"/>
      </w:tblGrid>
      <w:tr w:rsidR="007B5EDF" w:rsidRPr="003B6F10" w14:paraId="7375F4E2" w14:textId="77777777" w:rsidTr="007B5EDF">
        <w:tc>
          <w:tcPr>
            <w:tcW w:w="9062" w:type="dxa"/>
            <w:shd w:val="clear" w:color="auto" w:fill="F2F2F2" w:themeFill="background1" w:themeFillShade="F2"/>
          </w:tcPr>
          <w:p w14:paraId="41DA6C35" w14:textId="4DC4E365" w:rsidR="007B5EDF" w:rsidRPr="008B6C93" w:rsidRDefault="007B5EDF" w:rsidP="007B5EDF">
            <w:pPr>
              <w:rPr>
                <w:b/>
              </w:rPr>
            </w:pPr>
            <w:r w:rsidRPr="008B6C93">
              <w:rPr>
                <w:rFonts w:eastAsia="Calibri"/>
                <w:b/>
                <w:lang w:eastAsia="en-US"/>
              </w:rPr>
              <w:t>2.</w:t>
            </w:r>
            <w:r>
              <w:rPr>
                <w:rFonts w:eastAsia="Calibri"/>
                <w:b/>
                <w:lang w:eastAsia="en-US"/>
              </w:rPr>
              <w:t>3</w:t>
            </w:r>
            <w:r w:rsidRPr="008B6C93">
              <w:rPr>
                <w:rFonts w:eastAsia="Calibri"/>
                <w:b/>
                <w:lang w:eastAsia="en-US"/>
              </w:rPr>
              <w:t xml:space="preserve"> Décrire l’emballage vaisselles, les couverts et le linge de table </w:t>
            </w:r>
            <w:del w:id="141" w:author="Thomas DAUBOIN" w:date="2025-10-13T17:37:00Z">
              <w:r w:rsidRPr="008B6C93" w:rsidDel="00D43151">
                <w:rPr>
                  <w:rFonts w:eastAsia="Calibri"/>
                  <w:b/>
                  <w:lang w:eastAsia="en-US"/>
                </w:rPr>
                <w:delText xml:space="preserve"> </w:delText>
              </w:r>
            </w:del>
            <w:r w:rsidRPr="008B6C93">
              <w:rPr>
                <w:rFonts w:eastAsia="Calibri"/>
                <w:b/>
                <w:lang w:eastAsia="en-US"/>
              </w:rPr>
              <w:t>que vous fournirez au cadre d’une prestation sans service (détails des matériaux biodégra</w:t>
            </w:r>
            <w:del w:id="142" w:author="Thomas DAUBOIN" w:date="2025-10-13T17:37:00Z">
              <w:r w:rsidRPr="008B6C93" w:rsidDel="00D43151">
                <w:rPr>
                  <w:rFonts w:eastAsia="Calibri"/>
                  <w:b/>
                  <w:lang w:eastAsia="en-US"/>
                </w:rPr>
                <w:delText>p</w:delText>
              </w:r>
            </w:del>
            <w:ins w:id="143" w:author="Thomas DAUBOIN" w:date="2025-10-13T17:37:00Z">
              <w:r w:rsidR="00D43151">
                <w:rPr>
                  <w:rFonts w:eastAsia="Calibri"/>
                  <w:b/>
                  <w:lang w:eastAsia="en-US"/>
                </w:rPr>
                <w:t>da</w:t>
              </w:r>
            </w:ins>
            <w:r w:rsidRPr="008B6C93">
              <w:rPr>
                <w:rFonts w:eastAsia="Calibri"/>
                <w:b/>
                <w:lang w:eastAsia="en-US"/>
              </w:rPr>
              <w:t>bles etc..)</w:t>
            </w:r>
          </w:p>
        </w:tc>
      </w:tr>
      <w:tr w:rsidR="007B5EDF" w:rsidRPr="003B6F10" w14:paraId="3324BC84" w14:textId="77777777" w:rsidTr="007B5EDF">
        <w:tc>
          <w:tcPr>
            <w:tcW w:w="9062" w:type="dxa"/>
          </w:tcPr>
          <w:p w14:paraId="0F4074D2" w14:textId="77777777" w:rsidR="007B5EDF" w:rsidRPr="003B6F10" w:rsidRDefault="007B5EDF" w:rsidP="007B5EDF">
            <w:pPr>
              <w:rPr>
                <w:rFonts w:eastAsia="Calibri" w:cs="Calibri"/>
                <w:color w:val="000000"/>
              </w:rPr>
            </w:pPr>
          </w:p>
          <w:p w14:paraId="36CE535D" w14:textId="77777777" w:rsidR="007B5EDF" w:rsidRPr="003B6F10" w:rsidRDefault="007B5EDF" w:rsidP="007B5EDF">
            <w:pPr>
              <w:rPr>
                <w:rFonts w:eastAsia="Calibri"/>
                <w:lang w:eastAsia="en-US"/>
              </w:rPr>
            </w:pPr>
          </w:p>
          <w:p w14:paraId="2460DDAB" w14:textId="77777777" w:rsidR="007B5EDF" w:rsidRPr="003B6F10" w:rsidRDefault="007B5EDF" w:rsidP="007B5EDF">
            <w:pPr>
              <w:rPr>
                <w:rFonts w:eastAsia="Calibri"/>
                <w:lang w:eastAsia="en-US"/>
              </w:rPr>
            </w:pPr>
          </w:p>
        </w:tc>
      </w:tr>
    </w:tbl>
    <w:p w14:paraId="2360F42A" w14:textId="77777777" w:rsidR="00256F6E" w:rsidRDefault="00256F6E" w:rsidP="00421DFB"/>
    <w:tbl>
      <w:tblPr>
        <w:tblStyle w:val="Grilledutableau"/>
        <w:tblW w:w="0" w:type="auto"/>
        <w:tblInd w:w="0" w:type="dxa"/>
        <w:tblLook w:val="04A0" w:firstRow="1" w:lastRow="0" w:firstColumn="1" w:lastColumn="0" w:noHBand="0" w:noVBand="1"/>
      </w:tblPr>
      <w:tblGrid>
        <w:gridCol w:w="9062"/>
      </w:tblGrid>
      <w:tr w:rsidR="00256F6E" w:rsidRPr="00421DFB" w14:paraId="2B5448F8" w14:textId="77777777" w:rsidTr="00ED29DA">
        <w:tc>
          <w:tcPr>
            <w:tcW w:w="9212" w:type="dxa"/>
            <w:shd w:val="clear" w:color="auto" w:fill="F2F2F2" w:themeFill="background1" w:themeFillShade="F2"/>
          </w:tcPr>
          <w:p w14:paraId="5983AB6D" w14:textId="5B0F20D7" w:rsidR="00256F6E" w:rsidRPr="00256F6E" w:rsidRDefault="00256F6E">
            <w:pPr>
              <w:rPr>
                <w:b/>
              </w:rPr>
            </w:pPr>
            <w:r w:rsidRPr="00256F6E">
              <w:rPr>
                <w:b/>
              </w:rPr>
              <w:t>2.</w:t>
            </w:r>
            <w:r w:rsidR="007B5EDF">
              <w:rPr>
                <w:b/>
              </w:rPr>
              <w:t>4</w:t>
            </w:r>
            <w:r w:rsidRPr="00256F6E">
              <w:rPr>
                <w:b/>
              </w:rPr>
              <w:t xml:space="preserve"> Expliciter le type de décoration que vous pouvez proposer au titre </w:t>
            </w:r>
            <w:r w:rsidRPr="005A40C0">
              <w:rPr>
                <w:b/>
              </w:rPr>
              <w:t xml:space="preserve">de l’article </w:t>
            </w:r>
            <w:del w:id="144" w:author="ccosnard" w:date="2023-05-15T09:33:00Z">
              <w:r w:rsidRPr="005A40C0" w:rsidDel="005A40C0">
                <w:rPr>
                  <w:b/>
                </w:rPr>
                <w:delText>4.6.3</w:delText>
              </w:r>
            </w:del>
            <w:ins w:id="145" w:author="ccosnard" w:date="2023-05-15T09:33:00Z">
              <w:r w:rsidR="005A40C0" w:rsidRPr="005A40C0">
                <w:rPr>
                  <w:b/>
                  <w:rPrChange w:id="146" w:author="ccosnard" w:date="2023-05-15T09:33:00Z">
                    <w:rPr>
                      <w:b/>
                      <w:highlight w:val="yellow"/>
                    </w:rPr>
                  </w:rPrChange>
                </w:rPr>
                <w:t>6.</w:t>
              </w:r>
            </w:ins>
            <w:ins w:id="147" w:author="Thomas DAUBOIN" w:date="2025-10-13T17:38:00Z">
              <w:r w:rsidR="00D43151">
                <w:rPr>
                  <w:b/>
                </w:rPr>
                <w:t>9.1.9.</w:t>
              </w:r>
            </w:ins>
            <w:ins w:id="148" w:author="ccosnard" w:date="2023-05-15T09:33:00Z">
              <w:del w:id="149" w:author="Thomas DAUBOIN" w:date="2025-10-13T17:38:00Z">
                <w:r w:rsidR="005A40C0" w:rsidRPr="005A40C0" w:rsidDel="00D43151">
                  <w:rPr>
                    <w:b/>
                    <w:rPrChange w:id="150" w:author="ccosnard" w:date="2023-05-15T09:33:00Z">
                      <w:rPr>
                        <w:b/>
                        <w:highlight w:val="yellow"/>
                      </w:rPr>
                    </w:rPrChange>
                  </w:rPr>
                  <w:delText>7</w:delText>
                </w:r>
              </w:del>
            </w:ins>
            <w:r w:rsidRPr="005A40C0">
              <w:rPr>
                <w:b/>
              </w:rPr>
              <w:t xml:space="preserve"> du </w:t>
            </w:r>
            <w:r w:rsidRPr="00D43151">
              <w:rPr>
                <w:b/>
                <w:rPrChange w:id="151" w:author="Thomas DAUBOIN" w:date="2025-10-13T17:38:00Z">
                  <w:rPr>
                    <w:b/>
                  </w:rPr>
                </w:rPrChange>
              </w:rPr>
              <w:t>CCP.</w:t>
            </w:r>
          </w:p>
        </w:tc>
      </w:tr>
      <w:tr w:rsidR="00256F6E" w:rsidRPr="003B6F10" w14:paraId="0DD9FE34" w14:textId="77777777" w:rsidTr="00ED29DA">
        <w:tc>
          <w:tcPr>
            <w:tcW w:w="9212" w:type="dxa"/>
          </w:tcPr>
          <w:p w14:paraId="5B8019CC" w14:textId="77777777" w:rsidR="00256F6E" w:rsidRPr="003B6F10" w:rsidRDefault="00256F6E" w:rsidP="00ED29DA">
            <w:pPr>
              <w:rPr>
                <w:rFonts w:eastAsia="Calibri" w:cs="Calibri"/>
                <w:color w:val="000000"/>
              </w:rPr>
            </w:pPr>
          </w:p>
          <w:p w14:paraId="5C6AA0CB" w14:textId="77777777" w:rsidR="00256F6E" w:rsidRPr="003B6F10" w:rsidRDefault="00256F6E" w:rsidP="00ED29DA">
            <w:pPr>
              <w:rPr>
                <w:rFonts w:eastAsia="Calibri"/>
                <w:lang w:eastAsia="en-US"/>
              </w:rPr>
            </w:pPr>
          </w:p>
          <w:p w14:paraId="01A764FD" w14:textId="77777777" w:rsidR="00256F6E" w:rsidRPr="003B6F10" w:rsidRDefault="00256F6E" w:rsidP="00ED29DA">
            <w:pPr>
              <w:rPr>
                <w:rFonts w:eastAsia="Calibri"/>
                <w:lang w:eastAsia="en-US"/>
              </w:rPr>
            </w:pPr>
          </w:p>
        </w:tc>
      </w:tr>
    </w:tbl>
    <w:p w14:paraId="7EF9BE85" w14:textId="11B3029A" w:rsidR="00256F6E" w:rsidDel="00CF287A" w:rsidRDefault="00256F6E" w:rsidP="00421DFB">
      <w:pPr>
        <w:rPr>
          <w:del w:id="152" w:author="ccosnard" w:date="2023-05-15T10:22:00Z"/>
        </w:rPr>
      </w:pPr>
    </w:p>
    <w:p w14:paraId="4E0EF169" w14:textId="77777777" w:rsidR="00256F6E" w:rsidRPr="003B6F10" w:rsidRDefault="00256F6E" w:rsidP="00421DFB"/>
    <w:tbl>
      <w:tblPr>
        <w:tblStyle w:val="Grilledutableau"/>
        <w:tblW w:w="0" w:type="auto"/>
        <w:tblInd w:w="0" w:type="dxa"/>
        <w:tblLook w:val="04A0" w:firstRow="1" w:lastRow="0" w:firstColumn="1" w:lastColumn="0" w:noHBand="0" w:noVBand="1"/>
      </w:tblPr>
      <w:tblGrid>
        <w:gridCol w:w="9062"/>
      </w:tblGrid>
      <w:tr w:rsidR="00B727DB" w:rsidRPr="003B6F10" w14:paraId="51EAFFC6" w14:textId="77777777" w:rsidTr="00421DFB">
        <w:tc>
          <w:tcPr>
            <w:tcW w:w="9212" w:type="dxa"/>
            <w:shd w:val="clear" w:color="auto" w:fill="F2F2F2" w:themeFill="background1" w:themeFillShade="F2"/>
          </w:tcPr>
          <w:p w14:paraId="2E501965" w14:textId="77777777" w:rsidR="00B727DB" w:rsidRPr="00421DFB" w:rsidRDefault="00574644" w:rsidP="007B5EDF">
            <w:pPr>
              <w:rPr>
                <w:b/>
              </w:rPr>
            </w:pPr>
            <w:r>
              <w:rPr>
                <w:b/>
              </w:rPr>
              <w:t>2.</w:t>
            </w:r>
            <w:r w:rsidR="007B5EDF">
              <w:rPr>
                <w:b/>
              </w:rPr>
              <w:t>5</w:t>
            </w:r>
            <w:r w:rsidR="00421DFB" w:rsidRPr="00421DFB">
              <w:rPr>
                <w:b/>
              </w:rPr>
              <w:t xml:space="preserve"> Fournir</w:t>
            </w:r>
            <w:r w:rsidR="00B727DB" w:rsidRPr="00421DFB">
              <w:rPr>
                <w:b/>
              </w:rPr>
              <w:t xml:space="preserve"> la liste des véhicules en indiquant l’année de mise en circulation et le type d’énergie</w:t>
            </w:r>
            <w:r w:rsidR="00D93D7D">
              <w:rPr>
                <w:b/>
              </w:rPr>
              <w:t>.</w:t>
            </w:r>
          </w:p>
        </w:tc>
      </w:tr>
      <w:tr w:rsidR="00B727DB" w:rsidRPr="003B6F10" w14:paraId="2763F447" w14:textId="77777777" w:rsidTr="00B25DC0">
        <w:tc>
          <w:tcPr>
            <w:tcW w:w="9212" w:type="dxa"/>
          </w:tcPr>
          <w:p w14:paraId="3F631EBB" w14:textId="77777777" w:rsidR="00B727DB" w:rsidRPr="003B6F10" w:rsidRDefault="00B727DB" w:rsidP="00421DFB">
            <w:pPr>
              <w:rPr>
                <w:rFonts w:eastAsia="Calibri" w:cs="Calibri"/>
                <w:color w:val="000000"/>
              </w:rPr>
            </w:pPr>
          </w:p>
          <w:p w14:paraId="589EB091" w14:textId="77777777" w:rsidR="00B727DB" w:rsidRPr="003B6F10" w:rsidRDefault="00B727DB" w:rsidP="00421DFB">
            <w:pPr>
              <w:rPr>
                <w:rFonts w:eastAsia="Calibri"/>
                <w:lang w:eastAsia="en-US"/>
              </w:rPr>
            </w:pPr>
          </w:p>
          <w:p w14:paraId="5AE89333" w14:textId="77777777" w:rsidR="00B727DB" w:rsidRPr="003B6F10" w:rsidRDefault="00B727DB" w:rsidP="00421DFB">
            <w:pPr>
              <w:rPr>
                <w:rFonts w:eastAsia="Calibri"/>
                <w:lang w:eastAsia="en-US"/>
              </w:rPr>
            </w:pPr>
          </w:p>
        </w:tc>
      </w:tr>
    </w:tbl>
    <w:p w14:paraId="409F1F16" w14:textId="77777777" w:rsidR="00B727DB" w:rsidRDefault="00B727DB" w:rsidP="00421DFB"/>
    <w:tbl>
      <w:tblPr>
        <w:tblStyle w:val="Grilledutableau"/>
        <w:tblW w:w="0" w:type="auto"/>
        <w:tblInd w:w="0" w:type="dxa"/>
        <w:tblLook w:val="04A0" w:firstRow="1" w:lastRow="0" w:firstColumn="1" w:lastColumn="0" w:noHBand="0" w:noVBand="1"/>
      </w:tblPr>
      <w:tblGrid>
        <w:gridCol w:w="9062"/>
      </w:tblGrid>
      <w:tr w:rsidR="00B727DB" w:rsidRPr="003B6F10" w14:paraId="2B1E7ECA" w14:textId="77777777" w:rsidTr="00F50FE5">
        <w:tc>
          <w:tcPr>
            <w:tcW w:w="9212" w:type="dxa"/>
            <w:shd w:val="clear" w:color="auto" w:fill="F2F2F2" w:themeFill="background1" w:themeFillShade="F2"/>
          </w:tcPr>
          <w:p w14:paraId="337859EC" w14:textId="77777777" w:rsidR="00B727DB" w:rsidRPr="00F50FE5" w:rsidRDefault="00574644" w:rsidP="007B5EDF">
            <w:pPr>
              <w:rPr>
                <w:b/>
              </w:rPr>
            </w:pPr>
            <w:r>
              <w:rPr>
                <w:b/>
              </w:rPr>
              <w:t>2.</w:t>
            </w:r>
            <w:r w:rsidR="007B5EDF">
              <w:rPr>
                <w:b/>
              </w:rPr>
              <w:t>6</w:t>
            </w:r>
            <w:r w:rsidR="00D93D7D">
              <w:rPr>
                <w:b/>
              </w:rPr>
              <w:t xml:space="preserve"> Indiquer</w:t>
            </w:r>
            <w:r w:rsidR="004B65BE" w:rsidRPr="00F50FE5">
              <w:rPr>
                <w:b/>
              </w:rPr>
              <w:t xml:space="preserve"> le nombre total de maitre d’hôtel, de serveurs et de cuisiner au sein de votre entreprise. </w:t>
            </w:r>
            <w:r w:rsidR="00D93D7D">
              <w:rPr>
                <w:b/>
              </w:rPr>
              <w:t>Indiquer</w:t>
            </w:r>
            <w:r w:rsidR="004B65BE" w:rsidRPr="00F50FE5">
              <w:rPr>
                <w:b/>
              </w:rPr>
              <w:t xml:space="preserve"> le ratio du nombre de serveurs par invités</w:t>
            </w:r>
          </w:p>
        </w:tc>
      </w:tr>
      <w:tr w:rsidR="00B727DB" w:rsidRPr="003B6F10" w14:paraId="7F196BD0" w14:textId="77777777" w:rsidTr="00B25DC0">
        <w:tc>
          <w:tcPr>
            <w:tcW w:w="9212" w:type="dxa"/>
          </w:tcPr>
          <w:p w14:paraId="4BF2CCDF" w14:textId="77777777" w:rsidR="00B727DB" w:rsidRPr="003B6F10" w:rsidRDefault="00B727DB" w:rsidP="00421DFB">
            <w:pPr>
              <w:rPr>
                <w:rFonts w:eastAsia="Calibri" w:cs="Calibri"/>
                <w:color w:val="000000"/>
              </w:rPr>
            </w:pPr>
          </w:p>
          <w:p w14:paraId="3CAA5769" w14:textId="77777777" w:rsidR="00B727DB" w:rsidRPr="003B6F10" w:rsidRDefault="00B727DB" w:rsidP="00421DFB">
            <w:pPr>
              <w:rPr>
                <w:rFonts w:eastAsia="Calibri"/>
                <w:lang w:eastAsia="en-US"/>
              </w:rPr>
            </w:pPr>
          </w:p>
          <w:p w14:paraId="6DE82D29" w14:textId="77777777" w:rsidR="00B727DB" w:rsidRPr="003B6F10" w:rsidRDefault="00B727DB" w:rsidP="00421DFB">
            <w:pPr>
              <w:rPr>
                <w:rFonts w:eastAsia="Calibri"/>
                <w:lang w:eastAsia="en-US"/>
              </w:rPr>
            </w:pPr>
          </w:p>
        </w:tc>
      </w:tr>
    </w:tbl>
    <w:p w14:paraId="0D49F663" w14:textId="77777777" w:rsidR="00B727DB" w:rsidRDefault="00B727DB" w:rsidP="00421DFB"/>
    <w:tbl>
      <w:tblPr>
        <w:tblStyle w:val="Grilledutableau"/>
        <w:tblW w:w="0" w:type="auto"/>
        <w:tblInd w:w="0" w:type="dxa"/>
        <w:tblLook w:val="04A0" w:firstRow="1" w:lastRow="0" w:firstColumn="1" w:lastColumn="0" w:noHBand="0" w:noVBand="1"/>
      </w:tblPr>
      <w:tblGrid>
        <w:gridCol w:w="9062"/>
      </w:tblGrid>
      <w:tr w:rsidR="007B5EDF" w:rsidRPr="003B6F10" w14:paraId="20581261" w14:textId="77777777" w:rsidTr="00ED29DA">
        <w:tc>
          <w:tcPr>
            <w:tcW w:w="9212" w:type="dxa"/>
            <w:shd w:val="clear" w:color="auto" w:fill="F2F2F2" w:themeFill="background1" w:themeFillShade="F2"/>
          </w:tcPr>
          <w:p w14:paraId="697DF620" w14:textId="77777777" w:rsidR="007B5EDF" w:rsidRPr="00F50FE5" w:rsidRDefault="007B5EDF" w:rsidP="007B5EDF">
            <w:pPr>
              <w:rPr>
                <w:b/>
              </w:rPr>
            </w:pPr>
            <w:r>
              <w:rPr>
                <w:b/>
              </w:rPr>
              <w:t>2.7 Expliciter l’organisation de la formation continue dans la société.</w:t>
            </w:r>
          </w:p>
        </w:tc>
      </w:tr>
      <w:tr w:rsidR="007B5EDF" w:rsidRPr="003B6F10" w14:paraId="6AFB6E47" w14:textId="77777777" w:rsidTr="00ED29DA">
        <w:tc>
          <w:tcPr>
            <w:tcW w:w="9212" w:type="dxa"/>
          </w:tcPr>
          <w:p w14:paraId="6DC5C42A" w14:textId="77777777" w:rsidR="007B5EDF" w:rsidRPr="003B6F10" w:rsidRDefault="007B5EDF" w:rsidP="00ED29DA">
            <w:pPr>
              <w:rPr>
                <w:rFonts w:eastAsia="Calibri" w:cs="Calibri"/>
                <w:color w:val="000000"/>
              </w:rPr>
            </w:pPr>
          </w:p>
          <w:p w14:paraId="5703708C" w14:textId="77777777" w:rsidR="007B5EDF" w:rsidRPr="003B6F10" w:rsidRDefault="007B5EDF" w:rsidP="00ED29DA">
            <w:pPr>
              <w:rPr>
                <w:rFonts w:eastAsia="Calibri"/>
                <w:lang w:eastAsia="en-US"/>
              </w:rPr>
            </w:pPr>
          </w:p>
          <w:p w14:paraId="3A019D47" w14:textId="77777777" w:rsidR="007B5EDF" w:rsidRPr="003B6F10" w:rsidRDefault="007B5EDF" w:rsidP="00ED29DA">
            <w:pPr>
              <w:rPr>
                <w:rFonts w:eastAsia="Calibri"/>
                <w:lang w:eastAsia="en-US"/>
              </w:rPr>
            </w:pPr>
          </w:p>
        </w:tc>
      </w:tr>
    </w:tbl>
    <w:p w14:paraId="4AC2908E" w14:textId="38117B46" w:rsidR="007B5EDF" w:rsidDel="00CF287A" w:rsidRDefault="007B5EDF" w:rsidP="00421DFB">
      <w:pPr>
        <w:rPr>
          <w:del w:id="153" w:author="ccosnard" w:date="2023-05-15T10:22:00Z"/>
        </w:rPr>
      </w:pPr>
    </w:p>
    <w:p w14:paraId="4DEC7ABC" w14:textId="77777777" w:rsidR="00B40593" w:rsidRPr="005A40C0" w:rsidRDefault="00B40593"/>
    <w:p w14:paraId="042D65ED" w14:textId="6FD90E68" w:rsidR="00B727DB" w:rsidRPr="005A40C0" w:rsidRDefault="00B727DB" w:rsidP="000617C1">
      <w:pPr>
        <w:pStyle w:val="Titre1"/>
        <w:numPr>
          <w:ilvl w:val="0"/>
          <w:numId w:val="1"/>
        </w:numPr>
        <w:rPr>
          <w:rFonts w:eastAsia="Calibri" w:cs="Calibri"/>
          <w:sz w:val="28"/>
          <w:lang w:val="fr-FR"/>
          <w:rPrChange w:id="154" w:author="ccosnard" w:date="2023-05-15T09:33:00Z">
            <w:rPr>
              <w:rFonts w:eastAsia="Calibri" w:cs="Calibri"/>
              <w:color w:val="FF0000"/>
              <w:sz w:val="28"/>
              <w:lang w:val="fr-FR"/>
            </w:rPr>
          </w:rPrChange>
        </w:rPr>
      </w:pPr>
      <w:del w:id="155" w:author="Thomas DAUBOIN" w:date="2025-10-13T17:38:00Z">
        <w:r w:rsidRPr="005A40C0" w:rsidDel="00D43151">
          <w:rPr>
            <w:rFonts w:eastAsia="Calibri" w:cs="Calibri"/>
            <w:sz w:val="28"/>
            <w:lang w:val="fr-FR"/>
            <w:rPrChange w:id="156" w:author="ccosnard" w:date="2023-05-15T09:33:00Z">
              <w:rPr>
                <w:rFonts w:eastAsia="Calibri" w:cs="Calibri"/>
                <w:color w:val="FF0000"/>
                <w:sz w:val="28"/>
                <w:lang w:val="fr-FR"/>
              </w:rPr>
            </w:rPrChange>
          </w:rPr>
          <w:delText>Origine et q</w:delText>
        </w:r>
      </w:del>
      <w:ins w:id="157" w:author="Thomas DAUBOIN" w:date="2025-10-13T17:38:00Z">
        <w:r w:rsidR="00D43151">
          <w:rPr>
            <w:rFonts w:eastAsia="Calibri" w:cs="Calibri"/>
            <w:sz w:val="28"/>
            <w:lang w:val="fr-FR"/>
          </w:rPr>
          <w:t>Q</w:t>
        </w:r>
      </w:ins>
      <w:r w:rsidRPr="005A40C0">
        <w:rPr>
          <w:rFonts w:eastAsia="Calibri" w:cs="Calibri"/>
          <w:sz w:val="28"/>
          <w:lang w:val="fr-FR"/>
          <w:rPrChange w:id="158" w:author="ccosnard" w:date="2023-05-15T09:33:00Z">
            <w:rPr>
              <w:rFonts w:eastAsia="Calibri" w:cs="Calibri"/>
              <w:color w:val="FF0000"/>
              <w:sz w:val="28"/>
              <w:lang w:val="fr-FR"/>
            </w:rPr>
          </w:rPrChange>
        </w:rPr>
        <w:t>ualité des produits</w:t>
      </w:r>
      <w:ins w:id="159" w:author="Thomas DAUBOIN" w:date="2025-10-13T17:38:00Z">
        <w:r w:rsidR="00D43151">
          <w:rPr>
            <w:rFonts w:eastAsia="Calibri" w:cs="Calibri"/>
            <w:sz w:val="28"/>
            <w:lang w:val="fr-FR"/>
          </w:rPr>
          <w:t xml:space="preserve"> et durabilité</w:t>
        </w:r>
      </w:ins>
    </w:p>
    <w:p w14:paraId="5CABF097" w14:textId="77777777" w:rsidR="00B40593" w:rsidRDefault="00B40593" w:rsidP="00B727DB">
      <w:pPr>
        <w:rPr>
          <w:rFonts w:eastAsia="Calibri"/>
          <w:lang w:eastAsia="en-US"/>
        </w:rPr>
      </w:pPr>
    </w:p>
    <w:tbl>
      <w:tblPr>
        <w:tblStyle w:val="Grilledutableau"/>
        <w:tblW w:w="0" w:type="auto"/>
        <w:tblInd w:w="0" w:type="dxa"/>
        <w:tblLook w:val="04A0" w:firstRow="1" w:lastRow="0" w:firstColumn="1" w:lastColumn="0" w:noHBand="0" w:noVBand="1"/>
      </w:tblPr>
      <w:tblGrid>
        <w:gridCol w:w="9062"/>
      </w:tblGrid>
      <w:tr w:rsidR="00B40593" w:rsidRPr="003B6F10" w14:paraId="5C5A5844" w14:textId="77777777" w:rsidTr="00D06249">
        <w:tc>
          <w:tcPr>
            <w:tcW w:w="9212" w:type="dxa"/>
            <w:shd w:val="clear" w:color="auto" w:fill="F2F2F2" w:themeFill="background1" w:themeFillShade="F2"/>
          </w:tcPr>
          <w:p w14:paraId="4B39B33C" w14:textId="413D788A" w:rsidR="00C76885" w:rsidRPr="003955F6" w:rsidRDefault="00C76885" w:rsidP="00421DFB">
            <w:pPr>
              <w:rPr>
                <w:rFonts w:eastAsia="Calibri"/>
                <w:b/>
                <w:lang w:eastAsia="en-US"/>
              </w:rPr>
            </w:pPr>
            <w:r w:rsidRPr="00C76885">
              <w:rPr>
                <w:rFonts w:eastAsia="Calibri"/>
                <w:b/>
                <w:lang w:eastAsia="en-US"/>
              </w:rPr>
              <w:t>3.1 Description d</w:t>
            </w:r>
            <w:r w:rsidR="00B40593" w:rsidRPr="00C76885">
              <w:rPr>
                <w:rFonts w:eastAsia="Calibri"/>
                <w:b/>
                <w:lang w:eastAsia="en-US"/>
              </w:rPr>
              <w:t xml:space="preserve">es </w:t>
            </w:r>
            <w:r w:rsidR="004A465E">
              <w:rPr>
                <w:rFonts w:eastAsia="Calibri"/>
                <w:b/>
                <w:lang w:eastAsia="en-US"/>
              </w:rPr>
              <w:t>mets</w:t>
            </w:r>
            <w:r w:rsidR="00B40593" w:rsidRPr="00C76885">
              <w:rPr>
                <w:rFonts w:eastAsia="Calibri"/>
                <w:b/>
                <w:lang w:eastAsia="en-US"/>
              </w:rPr>
              <w:t xml:space="preserve"> proposés</w:t>
            </w:r>
            <w:r w:rsidR="000570D6" w:rsidRPr="00C76885">
              <w:rPr>
                <w:rFonts w:eastAsia="Calibri"/>
                <w:b/>
                <w:lang w:eastAsia="en-US"/>
              </w:rPr>
              <w:t xml:space="preserve"> (photographie du plat valorisée)</w:t>
            </w:r>
            <w:r w:rsidR="006A4A2F" w:rsidRPr="00C76885">
              <w:rPr>
                <w:rFonts w:eastAsia="Calibri"/>
                <w:b/>
                <w:lang w:eastAsia="en-US"/>
              </w:rPr>
              <w:t xml:space="preserve"> e</w:t>
            </w:r>
            <w:r w:rsidR="0019296B" w:rsidRPr="00C76885">
              <w:rPr>
                <w:rFonts w:eastAsia="Calibri"/>
                <w:b/>
                <w:lang w:eastAsia="en-US"/>
              </w:rPr>
              <w:t xml:space="preserve">n tenant compte de </w:t>
            </w:r>
            <w:r w:rsidR="0019296B" w:rsidRPr="003955F6">
              <w:rPr>
                <w:rFonts w:eastAsia="Calibri"/>
                <w:b/>
                <w:lang w:eastAsia="en-US"/>
              </w:rPr>
              <w:t xml:space="preserve">l’article </w:t>
            </w:r>
            <w:del w:id="160" w:author="ccosnard" w:date="2023-05-15T10:55:00Z">
              <w:r w:rsidR="0019296B" w:rsidRPr="003955F6" w:rsidDel="003955F6">
                <w:rPr>
                  <w:rFonts w:eastAsia="Calibri"/>
                  <w:b/>
                  <w:lang w:eastAsia="en-US"/>
                </w:rPr>
                <w:delText>4.6</w:delText>
              </w:r>
              <w:r w:rsidRPr="003955F6" w:rsidDel="003955F6">
                <w:rPr>
                  <w:rFonts w:eastAsia="Calibri"/>
                  <w:b/>
                  <w:lang w:eastAsia="en-US"/>
                </w:rPr>
                <w:delText>.1</w:delText>
              </w:r>
            </w:del>
            <w:ins w:id="161" w:author="ccosnard" w:date="2023-05-15T10:55:00Z">
              <w:r w:rsidR="003955F6" w:rsidRPr="003955F6">
                <w:rPr>
                  <w:rFonts w:eastAsia="Calibri"/>
                  <w:b/>
                  <w:lang w:eastAsia="en-US"/>
                  <w:rPrChange w:id="162" w:author="ccosnard" w:date="2023-05-15T10:55:00Z">
                    <w:rPr>
                      <w:rFonts w:eastAsia="Calibri"/>
                      <w:b/>
                      <w:highlight w:val="yellow"/>
                      <w:lang w:eastAsia="en-US"/>
                    </w:rPr>
                  </w:rPrChange>
                </w:rPr>
                <w:t>6.</w:t>
              </w:r>
            </w:ins>
            <w:ins w:id="163" w:author="Thomas DAUBOIN" w:date="2025-10-13T17:40:00Z">
              <w:r w:rsidR="00D43151">
                <w:rPr>
                  <w:rFonts w:eastAsia="Calibri"/>
                  <w:b/>
                  <w:lang w:eastAsia="en-US"/>
                </w:rPr>
                <w:t>9</w:t>
              </w:r>
            </w:ins>
            <w:ins w:id="164" w:author="ccosnard" w:date="2023-05-15T10:55:00Z">
              <w:del w:id="165" w:author="Thomas DAUBOIN" w:date="2025-10-13T17:40:00Z">
                <w:r w:rsidR="003955F6" w:rsidRPr="003955F6" w:rsidDel="00D43151">
                  <w:rPr>
                    <w:rFonts w:eastAsia="Calibri"/>
                    <w:b/>
                    <w:lang w:eastAsia="en-US"/>
                    <w:rPrChange w:id="166" w:author="ccosnard" w:date="2023-05-15T10:55:00Z">
                      <w:rPr>
                        <w:rFonts w:eastAsia="Calibri"/>
                        <w:b/>
                        <w:highlight w:val="yellow"/>
                        <w:lang w:eastAsia="en-US"/>
                      </w:rPr>
                    </w:rPrChange>
                  </w:rPr>
                  <w:delText>6</w:delText>
                </w:r>
              </w:del>
            </w:ins>
            <w:r w:rsidRPr="003955F6">
              <w:rPr>
                <w:rFonts w:eastAsia="Calibri"/>
                <w:b/>
                <w:lang w:eastAsia="en-US"/>
              </w:rPr>
              <w:t xml:space="preserve"> du CCP :</w:t>
            </w:r>
          </w:p>
          <w:p w14:paraId="3A7204D9" w14:textId="79019DF7" w:rsidR="004A465E" w:rsidRPr="003955F6" w:rsidRDefault="004A465E" w:rsidP="004A465E">
            <w:pPr>
              <w:pStyle w:val="Paragraphedeliste"/>
              <w:numPr>
                <w:ilvl w:val="0"/>
                <w:numId w:val="3"/>
              </w:numPr>
              <w:rPr>
                <w:rFonts w:eastAsia="Calibri"/>
                <w:lang w:eastAsia="en-US"/>
              </w:rPr>
            </w:pPr>
            <w:r w:rsidRPr="003955F6">
              <w:rPr>
                <w:rFonts w:eastAsia="Calibri"/>
                <w:lang w:eastAsia="en-US"/>
              </w:rPr>
              <w:t>Lots 1</w:t>
            </w:r>
            <w:del w:id="167" w:author="Thomas DAUBOIN" w:date="2025-10-13T17:40:00Z">
              <w:r w:rsidRPr="003955F6" w:rsidDel="00D43151">
                <w:rPr>
                  <w:rFonts w:eastAsia="Calibri"/>
                  <w:lang w:eastAsia="en-US"/>
                </w:rPr>
                <w:delText xml:space="preserve"> et 5</w:delText>
              </w:r>
            </w:del>
            <w:r w:rsidRPr="003955F6">
              <w:rPr>
                <w:rFonts w:eastAsia="Calibri"/>
                <w:lang w:eastAsia="en-US"/>
              </w:rPr>
              <w:t> : lister l’ensemble des produits utilisés</w:t>
            </w:r>
          </w:p>
          <w:p w14:paraId="58CEBD2A" w14:textId="21A595A0" w:rsidR="00DD4EE1" w:rsidRPr="003955F6" w:rsidRDefault="00DD4EE1" w:rsidP="00EA0433">
            <w:pPr>
              <w:pStyle w:val="Paragraphedeliste"/>
              <w:numPr>
                <w:ilvl w:val="0"/>
                <w:numId w:val="2"/>
              </w:numPr>
              <w:jc w:val="both"/>
              <w:rPr>
                <w:rFonts w:eastAsia="Calibri"/>
                <w:lang w:eastAsia="en-US"/>
              </w:rPr>
            </w:pPr>
            <w:r w:rsidRPr="003955F6">
              <w:rPr>
                <w:rFonts w:eastAsia="Calibri"/>
                <w:lang w:eastAsia="en-US"/>
              </w:rPr>
              <w:t xml:space="preserve">Lots 2 et 3 : décrire les pièces proposées salées et sucrées et les entrées, plats et </w:t>
            </w:r>
            <w:r w:rsidR="004C1B90" w:rsidRPr="003955F6">
              <w:rPr>
                <w:rFonts w:eastAsia="Calibri"/>
                <w:lang w:eastAsia="en-US"/>
              </w:rPr>
              <w:t>desserts</w:t>
            </w:r>
            <w:r w:rsidRPr="003955F6">
              <w:rPr>
                <w:rFonts w:eastAsia="Calibri"/>
                <w:lang w:eastAsia="en-US"/>
              </w:rPr>
              <w:t xml:space="preserve"> de la saison à laquelle </w:t>
            </w:r>
            <w:r w:rsidR="00EA0433" w:rsidRPr="003955F6">
              <w:rPr>
                <w:rFonts w:eastAsia="Calibri"/>
                <w:lang w:eastAsia="en-US"/>
              </w:rPr>
              <w:t>vous candidatez</w:t>
            </w:r>
            <w:r w:rsidRPr="003955F6">
              <w:rPr>
                <w:rFonts w:eastAsia="Calibri"/>
                <w:lang w:eastAsia="en-US"/>
              </w:rPr>
              <w:t xml:space="preserve"> (</w:t>
            </w:r>
            <w:del w:id="168" w:author="ccosnard" w:date="2023-05-15T10:54:00Z">
              <w:r w:rsidR="00EA0433" w:rsidRPr="003955F6" w:rsidDel="003955F6">
                <w:rPr>
                  <w:rFonts w:eastAsia="Calibri"/>
                  <w:lang w:eastAsia="en-US"/>
                </w:rPr>
                <w:delText>juillet</w:delText>
              </w:r>
            </w:del>
            <w:ins w:id="169" w:author="ccosnard" w:date="2023-05-15T10:54:00Z">
              <w:r w:rsidR="003955F6" w:rsidRPr="003955F6">
                <w:rPr>
                  <w:rFonts w:eastAsia="Calibri"/>
                  <w:lang w:eastAsia="en-US"/>
                </w:rPr>
                <w:t>été</w:t>
              </w:r>
            </w:ins>
            <w:r w:rsidRPr="003955F6">
              <w:rPr>
                <w:rFonts w:eastAsia="Calibri"/>
                <w:lang w:eastAsia="en-US"/>
              </w:rPr>
              <w:t>) en tenant compte des variétés imposées au sein du CCP et des commandes consécutives ;</w:t>
            </w:r>
          </w:p>
          <w:p w14:paraId="7F9DF197" w14:textId="65916F6A" w:rsidR="00C76885" w:rsidRPr="003955F6" w:rsidRDefault="00DD4EE1" w:rsidP="00421DFB">
            <w:pPr>
              <w:pStyle w:val="Paragraphedeliste"/>
              <w:numPr>
                <w:ilvl w:val="0"/>
                <w:numId w:val="2"/>
              </w:numPr>
              <w:rPr>
                <w:rFonts w:eastAsia="Calibri"/>
                <w:lang w:eastAsia="en-US"/>
              </w:rPr>
            </w:pPr>
            <w:r w:rsidRPr="003955F6">
              <w:rPr>
                <w:rFonts w:eastAsia="Calibri"/>
                <w:lang w:eastAsia="en-US"/>
              </w:rPr>
              <w:t xml:space="preserve">Lot </w:t>
            </w:r>
            <w:r w:rsidR="004A465E" w:rsidRPr="003955F6">
              <w:rPr>
                <w:rFonts w:eastAsia="Calibri"/>
                <w:lang w:eastAsia="en-US"/>
              </w:rPr>
              <w:t xml:space="preserve">4 :  </w:t>
            </w:r>
            <w:r w:rsidRPr="003955F6">
              <w:rPr>
                <w:rFonts w:eastAsia="Calibri"/>
                <w:lang w:eastAsia="en-US"/>
              </w:rPr>
              <w:t>f</w:t>
            </w:r>
            <w:r w:rsidR="006A4A2F" w:rsidRPr="003955F6">
              <w:rPr>
                <w:rFonts w:eastAsia="Calibri"/>
                <w:lang w:eastAsia="en-US"/>
              </w:rPr>
              <w:t xml:space="preserve">ournir </w:t>
            </w:r>
            <w:r w:rsidR="00C76885" w:rsidRPr="003955F6">
              <w:rPr>
                <w:rFonts w:eastAsia="Calibri"/>
                <w:lang w:eastAsia="en-US"/>
              </w:rPr>
              <w:t>le</w:t>
            </w:r>
            <w:r w:rsidRPr="003955F6">
              <w:rPr>
                <w:rFonts w:eastAsia="Calibri"/>
                <w:lang w:eastAsia="en-US"/>
              </w:rPr>
              <w:t>s</w:t>
            </w:r>
            <w:r w:rsidR="00C76885" w:rsidRPr="003955F6">
              <w:rPr>
                <w:rFonts w:eastAsia="Calibri"/>
                <w:lang w:eastAsia="en-US"/>
              </w:rPr>
              <w:t xml:space="preserve"> menu</w:t>
            </w:r>
            <w:r w:rsidRPr="003955F6">
              <w:rPr>
                <w:rFonts w:eastAsia="Calibri"/>
                <w:lang w:eastAsia="en-US"/>
              </w:rPr>
              <w:t>s</w:t>
            </w:r>
            <w:r w:rsidR="006A4A2F" w:rsidRPr="003955F6">
              <w:rPr>
                <w:rFonts w:eastAsia="Calibri"/>
                <w:lang w:eastAsia="en-US"/>
              </w:rPr>
              <w:t xml:space="preserve"> </w:t>
            </w:r>
            <w:r w:rsidR="00C76885" w:rsidRPr="003955F6">
              <w:rPr>
                <w:rFonts w:eastAsia="Calibri"/>
                <w:lang w:eastAsia="en-US"/>
              </w:rPr>
              <w:t xml:space="preserve">de </w:t>
            </w:r>
            <w:r w:rsidR="006A4A2F" w:rsidRPr="003955F6">
              <w:rPr>
                <w:rFonts w:eastAsia="Calibri"/>
                <w:lang w:eastAsia="en-US"/>
              </w:rPr>
              <w:t xml:space="preserve">la saison </w:t>
            </w:r>
            <w:r w:rsidR="00C76885" w:rsidRPr="003955F6">
              <w:rPr>
                <w:rFonts w:eastAsia="Calibri"/>
                <w:lang w:eastAsia="en-US"/>
              </w:rPr>
              <w:t>à laquelle</w:t>
            </w:r>
            <w:r w:rsidR="006A4A2F" w:rsidRPr="003955F6">
              <w:rPr>
                <w:rFonts w:eastAsia="Calibri"/>
                <w:lang w:eastAsia="en-US"/>
              </w:rPr>
              <w:t xml:space="preserve"> interviendra la notification du marché</w:t>
            </w:r>
            <w:r w:rsidR="00C76885" w:rsidRPr="003955F6">
              <w:rPr>
                <w:rFonts w:eastAsia="Calibri"/>
                <w:lang w:eastAsia="en-US"/>
              </w:rPr>
              <w:t xml:space="preserve"> (automne)</w:t>
            </w:r>
            <w:r w:rsidR="00D06249" w:rsidRPr="003955F6">
              <w:rPr>
                <w:rFonts w:eastAsia="Calibri"/>
                <w:lang w:eastAsia="en-US"/>
              </w:rPr>
              <w:t xml:space="preserve">, </w:t>
            </w:r>
            <w:r w:rsidRPr="003955F6">
              <w:rPr>
                <w:rFonts w:eastAsia="Calibri"/>
                <w:lang w:eastAsia="en-US"/>
              </w:rPr>
              <w:t>en tenant compte des variétés au sein du CCP et des commandes consécutives ;</w:t>
            </w:r>
          </w:p>
          <w:p w14:paraId="288CCFE2" w14:textId="77777777" w:rsidR="00DD4EE1" w:rsidRPr="003955F6" w:rsidRDefault="00DD4EE1" w:rsidP="00DD4EE1">
            <w:pPr>
              <w:rPr>
                <w:rFonts w:ascii="Calibri" w:hAnsi="Calibri"/>
                <w:sz w:val="22"/>
              </w:rPr>
            </w:pPr>
          </w:p>
          <w:p w14:paraId="254501C7" w14:textId="77777777" w:rsidR="00DD4EE1" w:rsidRPr="003955F6" w:rsidRDefault="004A465E" w:rsidP="00DD4EE1">
            <w:pPr>
              <w:rPr>
                <w:rFonts w:ascii="Calibri" w:hAnsi="Calibri"/>
                <w:sz w:val="22"/>
              </w:rPr>
            </w:pPr>
            <w:r w:rsidRPr="003955F6">
              <w:rPr>
                <w:rFonts w:ascii="Calibri" w:hAnsi="Calibri"/>
                <w:sz w:val="22"/>
              </w:rPr>
              <w:t xml:space="preserve">Pour l’ensemble des lots : </w:t>
            </w:r>
          </w:p>
          <w:p w14:paraId="2BAB0FBB" w14:textId="25492AB1" w:rsidR="00DD4EE1" w:rsidRPr="003955F6" w:rsidRDefault="00DD4EE1" w:rsidP="00DD4EE1">
            <w:pPr>
              <w:pStyle w:val="Paragraphedeliste"/>
              <w:numPr>
                <w:ilvl w:val="0"/>
                <w:numId w:val="2"/>
              </w:numPr>
              <w:rPr>
                <w:rFonts w:eastAsia="Calibri"/>
                <w:lang w:eastAsia="en-US"/>
              </w:rPr>
            </w:pPr>
            <w:r w:rsidRPr="003955F6">
              <w:rPr>
                <w:rFonts w:ascii="Calibri" w:hAnsi="Calibri"/>
                <w:sz w:val="22"/>
              </w:rPr>
              <w:t>I</w:t>
            </w:r>
            <w:r w:rsidR="00C76885" w:rsidRPr="003955F6">
              <w:rPr>
                <w:rFonts w:ascii="Calibri" w:hAnsi="Calibri"/>
                <w:sz w:val="22"/>
              </w:rPr>
              <w:t>ndiquer</w:t>
            </w:r>
            <w:r w:rsidR="00217CF8" w:rsidRPr="003955F6">
              <w:rPr>
                <w:rFonts w:ascii="Calibri" w:hAnsi="Calibri"/>
                <w:sz w:val="22"/>
              </w:rPr>
              <w:t xml:space="preserve"> les origines de vos différents produits en fonction des m</w:t>
            </w:r>
            <w:r w:rsidR="004A465E" w:rsidRPr="003955F6">
              <w:rPr>
                <w:rFonts w:ascii="Calibri" w:hAnsi="Calibri"/>
                <w:sz w:val="22"/>
              </w:rPr>
              <w:t>ets</w:t>
            </w:r>
            <w:r w:rsidR="00217CF8" w:rsidRPr="003955F6">
              <w:rPr>
                <w:rFonts w:ascii="Calibri" w:hAnsi="Calibri"/>
                <w:sz w:val="22"/>
              </w:rPr>
              <w:t xml:space="preserve"> listés ci-dessous</w:t>
            </w:r>
            <w:r w:rsidR="00EB7D53" w:rsidRPr="003955F6">
              <w:rPr>
                <w:rFonts w:ascii="Calibri" w:hAnsi="Calibri"/>
                <w:sz w:val="22"/>
              </w:rPr>
              <w:t xml:space="preserve"> </w:t>
            </w:r>
            <w:r w:rsidR="00EB7D53" w:rsidRPr="003955F6">
              <w:rPr>
                <w:rFonts w:ascii="Calibri" w:hAnsi="Calibri"/>
                <w:i/>
                <w:sz w:val="22"/>
              </w:rPr>
              <w:t>(produits labellisés BIO, issus du commerce équitable, de la production locale, label rouge</w:t>
            </w:r>
            <w:r w:rsidR="002708E6" w:rsidRPr="003955F6">
              <w:rPr>
                <w:rFonts w:ascii="Calibri" w:hAnsi="Calibri"/>
                <w:i/>
                <w:sz w:val="22"/>
              </w:rPr>
              <w:t>,</w:t>
            </w:r>
            <w:r w:rsidR="00991C05" w:rsidRPr="003955F6">
              <w:rPr>
                <w:rFonts w:ascii="Calibri" w:hAnsi="Calibri"/>
                <w:i/>
                <w:sz w:val="22"/>
              </w:rPr>
              <w:t xml:space="preserve"> fraicheur des produits</w:t>
            </w:r>
            <w:r w:rsidR="00EA0433" w:rsidRPr="003955F6">
              <w:rPr>
                <w:rFonts w:ascii="Calibri" w:hAnsi="Calibri"/>
                <w:i/>
                <w:sz w:val="22"/>
              </w:rPr>
              <w:t>,</w:t>
            </w:r>
            <w:r w:rsidR="002708E6" w:rsidRPr="003955F6">
              <w:rPr>
                <w:rFonts w:ascii="Calibri" w:hAnsi="Calibri"/>
                <w:i/>
                <w:sz w:val="22"/>
              </w:rPr>
              <w:t xml:space="preserve"> artisanaux, </w:t>
            </w:r>
            <w:r w:rsidR="00EB7D53" w:rsidRPr="003955F6">
              <w:rPr>
                <w:rFonts w:ascii="Calibri" w:hAnsi="Calibri"/>
                <w:i/>
                <w:sz w:val="22"/>
              </w:rPr>
              <w:t>etc</w:t>
            </w:r>
            <w:del w:id="170" w:author="Thomas DAUBOIN" w:date="2025-10-13T17:46:00Z">
              <w:r w:rsidR="00EB7D53" w:rsidRPr="003955F6" w:rsidDel="009F7865">
                <w:rPr>
                  <w:rFonts w:ascii="Calibri" w:hAnsi="Calibri"/>
                  <w:i/>
                  <w:sz w:val="22"/>
                </w:rPr>
                <w:delText>..</w:delText>
              </w:r>
            </w:del>
            <w:ins w:id="171" w:author="Thomas DAUBOIN" w:date="2025-10-13T17:46:00Z">
              <w:r w:rsidR="009F7865">
                <w:rPr>
                  <w:rFonts w:ascii="Calibri" w:hAnsi="Calibri"/>
                  <w:i/>
                  <w:sz w:val="22"/>
                </w:rPr>
                <w:t>…,</w:t>
              </w:r>
            </w:ins>
            <w:r w:rsidR="00EA0433" w:rsidRPr="003955F6">
              <w:rPr>
                <w:rFonts w:ascii="Calibri" w:hAnsi="Calibri"/>
                <w:sz w:val="22"/>
              </w:rPr>
              <w:t xml:space="preserve"> </w:t>
            </w:r>
            <w:r w:rsidR="00EA0433" w:rsidRPr="003955F6">
              <w:rPr>
                <w:rFonts w:ascii="Calibri" w:hAnsi="Calibri"/>
                <w:i/>
                <w:sz w:val="22"/>
              </w:rPr>
              <w:t xml:space="preserve">voir l’article </w:t>
            </w:r>
            <w:del w:id="172" w:author="ccosnard" w:date="2023-05-15T10:55:00Z">
              <w:r w:rsidR="00EA0433" w:rsidRPr="003955F6" w:rsidDel="003955F6">
                <w:rPr>
                  <w:rFonts w:ascii="Calibri" w:hAnsi="Calibri"/>
                  <w:i/>
                  <w:sz w:val="22"/>
                </w:rPr>
                <w:delText xml:space="preserve">4.6.2 </w:delText>
              </w:r>
            </w:del>
            <w:ins w:id="173" w:author="ccosnard" w:date="2023-05-15T10:55:00Z">
              <w:r w:rsidR="003955F6" w:rsidRPr="003955F6">
                <w:rPr>
                  <w:rFonts w:ascii="Calibri" w:hAnsi="Calibri"/>
                  <w:i/>
                  <w:sz w:val="22"/>
                  <w:rPrChange w:id="174" w:author="ccosnard" w:date="2023-05-15T10:55:00Z">
                    <w:rPr>
                      <w:rFonts w:ascii="Calibri" w:hAnsi="Calibri"/>
                      <w:i/>
                      <w:sz w:val="22"/>
                      <w:highlight w:val="yellow"/>
                    </w:rPr>
                  </w:rPrChange>
                </w:rPr>
                <w:t>6.</w:t>
              </w:r>
            </w:ins>
            <w:ins w:id="175" w:author="Thomas DAUBOIN" w:date="2025-10-13T17:42:00Z">
              <w:r w:rsidR="00D43151">
                <w:rPr>
                  <w:rFonts w:ascii="Calibri" w:hAnsi="Calibri"/>
                  <w:i/>
                  <w:sz w:val="22"/>
                </w:rPr>
                <w:t>9</w:t>
              </w:r>
            </w:ins>
            <w:ins w:id="176" w:author="ccosnard" w:date="2023-05-15T10:55:00Z">
              <w:del w:id="177" w:author="Thomas DAUBOIN" w:date="2025-10-13T17:42:00Z">
                <w:r w:rsidR="003955F6" w:rsidRPr="003955F6" w:rsidDel="00D43151">
                  <w:rPr>
                    <w:rFonts w:ascii="Calibri" w:hAnsi="Calibri"/>
                    <w:i/>
                    <w:sz w:val="22"/>
                    <w:rPrChange w:id="178" w:author="ccosnard" w:date="2023-05-15T10:55:00Z">
                      <w:rPr>
                        <w:rFonts w:ascii="Calibri" w:hAnsi="Calibri"/>
                        <w:i/>
                        <w:sz w:val="22"/>
                        <w:highlight w:val="yellow"/>
                      </w:rPr>
                    </w:rPrChange>
                  </w:rPr>
                  <w:delText>6</w:delText>
                </w:r>
              </w:del>
              <w:r w:rsidR="003955F6" w:rsidRPr="003955F6">
                <w:rPr>
                  <w:rFonts w:ascii="Calibri" w:hAnsi="Calibri"/>
                  <w:i/>
                  <w:sz w:val="22"/>
                  <w:rPrChange w:id="179" w:author="ccosnard" w:date="2023-05-15T10:55:00Z">
                    <w:rPr>
                      <w:rFonts w:ascii="Calibri" w:hAnsi="Calibri"/>
                      <w:i/>
                      <w:sz w:val="22"/>
                      <w:highlight w:val="yellow"/>
                    </w:rPr>
                  </w:rPrChange>
                </w:rPr>
                <w:t xml:space="preserve">.1.3 </w:t>
              </w:r>
            </w:ins>
            <w:r w:rsidR="00EA0433" w:rsidRPr="003955F6">
              <w:rPr>
                <w:rFonts w:ascii="Calibri" w:hAnsi="Calibri"/>
                <w:i/>
                <w:sz w:val="22"/>
              </w:rPr>
              <w:t>du CCP</w:t>
            </w:r>
            <w:r w:rsidR="00EA0433" w:rsidRPr="003955F6">
              <w:rPr>
                <w:rFonts w:ascii="Calibri" w:hAnsi="Calibri"/>
                <w:sz w:val="22"/>
              </w:rPr>
              <w:t>)</w:t>
            </w:r>
          </w:p>
          <w:p w14:paraId="5300F6CE" w14:textId="77777777" w:rsidR="00217CF8" w:rsidRPr="00DD4EE1" w:rsidRDefault="00DD4EE1" w:rsidP="00DD4EE1">
            <w:pPr>
              <w:pStyle w:val="Paragraphedeliste"/>
              <w:numPr>
                <w:ilvl w:val="0"/>
                <w:numId w:val="2"/>
              </w:numPr>
              <w:rPr>
                <w:rFonts w:eastAsia="Calibri"/>
                <w:lang w:eastAsia="en-US"/>
              </w:rPr>
            </w:pPr>
            <w:r>
              <w:rPr>
                <w:rFonts w:ascii="Calibri" w:hAnsi="Calibri"/>
                <w:sz w:val="22"/>
              </w:rPr>
              <w:t>Indiquer</w:t>
            </w:r>
            <w:r w:rsidR="00217CF8" w:rsidRPr="00DD4EE1">
              <w:rPr>
                <w:rFonts w:ascii="Calibri" w:hAnsi="Calibri"/>
                <w:sz w:val="22"/>
              </w:rPr>
              <w:t xml:space="preserve"> les variétés le cas échant (exemple applicable pour le café, thé, jus)</w:t>
            </w:r>
            <w:r w:rsidR="004A465E" w:rsidRPr="00DD4EE1">
              <w:rPr>
                <w:rFonts w:ascii="Calibri" w:hAnsi="Calibri"/>
                <w:sz w:val="22"/>
              </w:rPr>
              <w:t xml:space="preserve"> ainsi que les contenants.</w:t>
            </w:r>
          </w:p>
          <w:p w14:paraId="694A242A" w14:textId="335B5CB9" w:rsidR="00DD4EE1" w:rsidRPr="00DD4EE1" w:rsidRDefault="00DD4EE1" w:rsidP="00DD4EE1">
            <w:pPr>
              <w:pStyle w:val="Paragraphedeliste"/>
              <w:rPr>
                <w:rFonts w:eastAsia="Calibri"/>
                <w:lang w:eastAsia="en-US"/>
              </w:rPr>
            </w:pPr>
          </w:p>
        </w:tc>
      </w:tr>
      <w:tr w:rsidR="00B40593" w:rsidRPr="003B6F10" w14:paraId="1FF3F49D" w14:textId="77777777" w:rsidTr="00B25DC0">
        <w:tc>
          <w:tcPr>
            <w:tcW w:w="9212" w:type="dxa"/>
          </w:tcPr>
          <w:p w14:paraId="10F90FF5" w14:textId="77777777" w:rsidR="00B40593" w:rsidRPr="003B6F10" w:rsidRDefault="00B40593" w:rsidP="00421DFB">
            <w:pPr>
              <w:rPr>
                <w:rFonts w:ascii="Calibri" w:eastAsia="Calibri" w:hAnsi="Calibri" w:cs="Calibri"/>
                <w:b/>
                <w:color w:val="000000"/>
                <w:sz w:val="22"/>
              </w:rPr>
            </w:pPr>
          </w:p>
          <w:p w14:paraId="3DE5E905" w14:textId="77777777" w:rsidR="00B40593" w:rsidRPr="003B6F10" w:rsidRDefault="00B40593" w:rsidP="00421DFB">
            <w:pPr>
              <w:rPr>
                <w:rFonts w:ascii="Calibri" w:eastAsia="Calibri" w:hAnsi="Calibri"/>
                <w:lang w:eastAsia="en-US"/>
              </w:rPr>
            </w:pPr>
          </w:p>
          <w:p w14:paraId="38293571" w14:textId="77777777" w:rsidR="00B40593" w:rsidRPr="003B6F10" w:rsidRDefault="00B40593" w:rsidP="00421DFB">
            <w:pPr>
              <w:rPr>
                <w:rFonts w:ascii="Calibri" w:eastAsia="Calibri" w:hAnsi="Calibri"/>
                <w:lang w:eastAsia="en-US"/>
              </w:rPr>
            </w:pPr>
          </w:p>
        </w:tc>
      </w:tr>
    </w:tbl>
    <w:p w14:paraId="6CFBE63A" w14:textId="6B7BD91A" w:rsidR="002D7DA2" w:rsidRDefault="002D7DA2" w:rsidP="00421DFB">
      <w:pPr>
        <w:rPr>
          <w:rFonts w:eastAsia="Calibri"/>
          <w:lang w:eastAsia="en-US"/>
        </w:rPr>
      </w:pPr>
    </w:p>
    <w:tbl>
      <w:tblPr>
        <w:tblStyle w:val="Grilledutableau"/>
        <w:tblpPr w:leftFromText="141" w:rightFromText="141" w:vertAnchor="text" w:horzAnchor="margin" w:tblpY="136"/>
        <w:tblW w:w="0" w:type="auto"/>
        <w:tblInd w:w="0" w:type="dxa"/>
        <w:tblLook w:val="04A0" w:firstRow="1" w:lastRow="0" w:firstColumn="1" w:lastColumn="0" w:noHBand="0" w:noVBand="1"/>
      </w:tblPr>
      <w:tblGrid>
        <w:gridCol w:w="9062"/>
      </w:tblGrid>
      <w:tr w:rsidR="00EA0433" w:rsidRPr="003B6F10" w14:paraId="2741DDAE" w14:textId="77777777" w:rsidTr="005437B6">
        <w:tc>
          <w:tcPr>
            <w:tcW w:w="9062" w:type="dxa"/>
            <w:shd w:val="clear" w:color="auto" w:fill="F2F2F2" w:themeFill="background1" w:themeFillShade="F2"/>
          </w:tcPr>
          <w:p w14:paraId="5B174869" w14:textId="6E9F03C5" w:rsidR="00EA0433" w:rsidRPr="00EB7D53" w:rsidRDefault="00EA0433">
            <w:pPr>
              <w:rPr>
                <w:rFonts w:ascii="Calibri" w:hAnsi="Calibri"/>
                <w:b/>
                <w:sz w:val="22"/>
              </w:rPr>
              <w:pPrChange w:id="180" w:author="ccosnard" w:date="2023-05-15T09:29:00Z">
                <w:pPr>
                  <w:framePr w:hSpace="141" w:wrap="around" w:vAnchor="text" w:hAnchor="margin" w:y="136"/>
                </w:pPr>
              </w:pPrChange>
            </w:pPr>
            <w:r w:rsidRPr="00EB7D53">
              <w:rPr>
                <w:rFonts w:eastAsia="Calibri"/>
                <w:b/>
                <w:lang w:eastAsia="en-US"/>
              </w:rPr>
              <w:t>3.</w:t>
            </w:r>
            <w:r>
              <w:rPr>
                <w:rFonts w:eastAsia="Calibri"/>
                <w:b/>
                <w:lang w:eastAsia="en-US"/>
              </w:rPr>
              <w:t>2</w:t>
            </w:r>
            <w:r w:rsidRPr="00EB7D53">
              <w:rPr>
                <w:rFonts w:eastAsia="Calibri"/>
                <w:b/>
                <w:lang w:eastAsia="en-US"/>
              </w:rPr>
              <w:t xml:space="preserve"> </w:t>
            </w:r>
            <w:r>
              <w:rPr>
                <w:rFonts w:eastAsia="Calibri"/>
                <w:b/>
                <w:lang w:eastAsia="en-US"/>
              </w:rPr>
              <w:t xml:space="preserve">Proposez-vous un menu végétalien en complément du menu végétarien ? Si oui, </w:t>
            </w:r>
            <w:r w:rsidR="000B2A90">
              <w:rPr>
                <w:rFonts w:eastAsia="Calibri"/>
                <w:b/>
                <w:lang w:eastAsia="en-US"/>
              </w:rPr>
              <w:t>listez l’ensemble</w:t>
            </w:r>
            <w:r>
              <w:rPr>
                <w:rFonts w:eastAsia="Calibri"/>
                <w:b/>
                <w:lang w:eastAsia="en-US"/>
              </w:rPr>
              <w:t xml:space="preserve"> des produits utilisés, leur composition et origine ainsi que l’organisation mise en place afin que </w:t>
            </w:r>
            <w:del w:id="181" w:author="ccosnard" w:date="2023-05-15T09:29:00Z">
              <w:r w:rsidDel="005A40C0">
                <w:rPr>
                  <w:rFonts w:eastAsia="Calibri"/>
                  <w:b/>
                  <w:lang w:eastAsia="en-US"/>
                </w:rPr>
                <w:delText xml:space="preserve">l’UFTMiP </w:delText>
              </w:r>
            </w:del>
            <w:ins w:id="182" w:author="ccosnard" w:date="2023-05-15T09:29:00Z">
              <w:r w:rsidR="005A40C0">
                <w:rPr>
                  <w:rFonts w:eastAsia="Calibri"/>
                  <w:b/>
                  <w:lang w:eastAsia="en-US"/>
                </w:rPr>
                <w:t>l</w:t>
              </w:r>
              <w:del w:id="183" w:author="Thomas DAUBOIN" w:date="2025-10-13T17:42:00Z">
                <w:r w:rsidR="005A40C0" w:rsidDel="00D43151">
                  <w:rPr>
                    <w:rFonts w:eastAsia="Calibri"/>
                    <w:b/>
                    <w:lang w:eastAsia="en-US"/>
                  </w:rPr>
                  <w:delText xml:space="preserve">’Université </w:delText>
                </w:r>
              </w:del>
            </w:ins>
            <w:ins w:id="184" w:author="Thomas DAUBOIN" w:date="2025-10-13T17:42:00Z">
              <w:r w:rsidR="00D43151">
                <w:rPr>
                  <w:rFonts w:eastAsia="Calibri"/>
                  <w:b/>
                  <w:lang w:eastAsia="en-US"/>
                </w:rPr>
                <w:t xml:space="preserve">a COMUE </w:t>
              </w:r>
            </w:ins>
            <w:ins w:id="185" w:author="ccosnard" w:date="2023-05-15T09:29:00Z">
              <w:r w:rsidR="005A40C0">
                <w:rPr>
                  <w:rFonts w:eastAsia="Calibri"/>
                  <w:b/>
                  <w:lang w:eastAsia="en-US"/>
                </w:rPr>
                <w:t xml:space="preserve">de </w:t>
              </w:r>
            </w:ins>
            <w:ins w:id="186" w:author="ccosnard" w:date="2023-05-15T09:30:00Z">
              <w:r w:rsidR="005A40C0">
                <w:rPr>
                  <w:rFonts w:eastAsia="Calibri"/>
                  <w:b/>
                  <w:lang w:eastAsia="en-US"/>
                </w:rPr>
                <w:t>Toulouse</w:t>
              </w:r>
            </w:ins>
            <w:ins w:id="187" w:author="ccosnard" w:date="2023-05-15T09:29:00Z">
              <w:r w:rsidR="005A40C0">
                <w:rPr>
                  <w:rFonts w:eastAsia="Calibri"/>
                  <w:b/>
                  <w:lang w:eastAsia="en-US"/>
                </w:rPr>
                <w:t xml:space="preserve"> </w:t>
              </w:r>
            </w:ins>
            <w:r>
              <w:rPr>
                <w:rFonts w:eastAsia="Calibri"/>
                <w:b/>
                <w:lang w:eastAsia="en-US"/>
              </w:rPr>
              <w:t>puisse s’assurer à chaque commande du contenu du menu.</w:t>
            </w:r>
          </w:p>
        </w:tc>
      </w:tr>
      <w:tr w:rsidR="00EA0433" w:rsidRPr="003B6F10" w14:paraId="71B4AA84" w14:textId="77777777" w:rsidTr="005437B6">
        <w:tc>
          <w:tcPr>
            <w:tcW w:w="9062" w:type="dxa"/>
          </w:tcPr>
          <w:p w14:paraId="24E22784" w14:textId="77777777" w:rsidR="00EA0433" w:rsidRPr="003B6F10" w:rsidRDefault="00EA0433" w:rsidP="005437B6">
            <w:pPr>
              <w:rPr>
                <w:rFonts w:ascii="Calibri" w:eastAsia="Calibri" w:hAnsi="Calibri" w:cs="Calibri"/>
                <w:b/>
                <w:color w:val="000000"/>
                <w:sz w:val="22"/>
              </w:rPr>
            </w:pPr>
          </w:p>
          <w:p w14:paraId="1312BB7D" w14:textId="77777777" w:rsidR="00EA0433" w:rsidRPr="003B6F10" w:rsidRDefault="00EA0433" w:rsidP="005437B6">
            <w:pPr>
              <w:rPr>
                <w:rFonts w:ascii="Calibri" w:eastAsia="Calibri" w:hAnsi="Calibri"/>
                <w:lang w:eastAsia="en-US"/>
              </w:rPr>
            </w:pPr>
          </w:p>
          <w:p w14:paraId="50AF574B" w14:textId="77777777" w:rsidR="00EA0433" w:rsidRPr="003B6F10" w:rsidRDefault="00EA0433" w:rsidP="005437B6">
            <w:pPr>
              <w:rPr>
                <w:rFonts w:ascii="Calibri" w:eastAsia="Calibri" w:hAnsi="Calibri"/>
                <w:lang w:eastAsia="en-US"/>
              </w:rPr>
            </w:pPr>
          </w:p>
        </w:tc>
      </w:tr>
    </w:tbl>
    <w:p w14:paraId="0944A5AC" w14:textId="77777777" w:rsidR="00EA0433" w:rsidRDefault="00EA0433" w:rsidP="00421DFB">
      <w:pPr>
        <w:rPr>
          <w:rFonts w:eastAsia="Calibri"/>
          <w:lang w:eastAsia="en-US"/>
        </w:rPr>
      </w:pPr>
    </w:p>
    <w:p w14:paraId="19813806" w14:textId="77777777" w:rsidR="00EA0433" w:rsidRPr="00B727DB" w:rsidRDefault="00EA0433" w:rsidP="00421DFB">
      <w:pPr>
        <w:rPr>
          <w:rFonts w:eastAsia="Calibri"/>
          <w:lang w:eastAsia="en-US"/>
        </w:rPr>
      </w:pPr>
    </w:p>
    <w:tbl>
      <w:tblPr>
        <w:tblStyle w:val="Grilledutableau"/>
        <w:tblpPr w:leftFromText="141" w:rightFromText="141" w:vertAnchor="text" w:horzAnchor="margin" w:tblpY="136"/>
        <w:tblW w:w="0" w:type="auto"/>
        <w:tblInd w:w="0" w:type="dxa"/>
        <w:tblLook w:val="04A0" w:firstRow="1" w:lastRow="0" w:firstColumn="1" w:lastColumn="0" w:noHBand="0" w:noVBand="1"/>
      </w:tblPr>
      <w:tblGrid>
        <w:gridCol w:w="9062"/>
      </w:tblGrid>
      <w:tr w:rsidR="002D7DA2" w:rsidRPr="003B6F10" w14:paraId="4BEE938B" w14:textId="77777777" w:rsidTr="00EB7D53">
        <w:tc>
          <w:tcPr>
            <w:tcW w:w="9062" w:type="dxa"/>
            <w:shd w:val="clear" w:color="auto" w:fill="F2F2F2" w:themeFill="background1" w:themeFillShade="F2"/>
          </w:tcPr>
          <w:p w14:paraId="16BC2BF2" w14:textId="0B24275F" w:rsidR="002D7DA2" w:rsidRPr="00EB7D53" w:rsidRDefault="00EB7D53" w:rsidP="00EB7D53">
            <w:pPr>
              <w:rPr>
                <w:rFonts w:ascii="Calibri" w:hAnsi="Calibri"/>
                <w:b/>
                <w:sz w:val="22"/>
              </w:rPr>
            </w:pPr>
            <w:r w:rsidRPr="00EB7D53">
              <w:rPr>
                <w:rFonts w:eastAsia="Calibri"/>
                <w:b/>
                <w:lang w:eastAsia="en-US"/>
              </w:rPr>
              <w:t>3.</w:t>
            </w:r>
            <w:r w:rsidR="00EA0433">
              <w:rPr>
                <w:rFonts w:eastAsia="Calibri"/>
                <w:b/>
                <w:lang w:eastAsia="en-US"/>
              </w:rPr>
              <w:t>3</w:t>
            </w:r>
            <w:r w:rsidRPr="00EB7D53">
              <w:rPr>
                <w:rFonts w:eastAsia="Calibri"/>
                <w:b/>
                <w:lang w:eastAsia="en-US"/>
              </w:rPr>
              <w:t xml:space="preserve"> Expliciter</w:t>
            </w:r>
            <w:r w:rsidR="002D7DA2" w:rsidRPr="00EB7D53">
              <w:rPr>
                <w:rFonts w:eastAsia="Calibri"/>
                <w:b/>
                <w:lang w:eastAsia="en-US"/>
              </w:rPr>
              <w:t xml:space="preserve"> les démarches entreprise en termes de promotion des circuits courts ; de saisonnalité des produits</w:t>
            </w:r>
            <w:r w:rsidR="004C1B90">
              <w:rPr>
                <w:rFonts w:eastAsia="Calibri"/>
                <w:b/>
                <w:lang w:eastAsia="en-US"/>
              </w:rPr>
              <w:t> ;</w:t>
            </w:r>
            <w:r w:rsidR="002D7DA2" w:rsidRPr="00EB7D53">
              <w:rPr>
                <w:rFonts w:eastAsia="Calibri"/>
                <w:b/>
                <w:lang w:eastAsia="en-US"/>
              </w:rPr>
              <w:t xml:space="preserve"> produits frais etc…</w:t>
            </w:r>
          </w:p>
        </w:tc>
      </w:tr>
      <w:tr w:rsidR="002D7DA2" w:rsidRPr="003B6F10" w14:paraId="7F3F5A50" w14:textId="77777777" w:rsidTr="00B25DC0">
        <w:tc>
          <w:tcPr>
            <w:tcW w:w="9062" w:type="dxa"/>
          </w:tcPr>
          <w:p w14:paraId="1A9F10EB" w14:textId="77777777" w:rsidR="002D7DA2" w:rsidRPr="003B6F10" w:rsidRDefault="002D7DA2" w:rsidP="00421DFB">
            <w:pPr>
              <w:rPr>
                <w:rFonts w:ascii="Calibri" w:eastAsia="Calibri" w:hAnsi="Calibri" w:cs="Calibri"/>
                <w:b/>
                <w:color w:val="000000"/>
                <w:sz w:val="22"/>
              </w:rPr>
            </w:pPr>
          </w:p>
          <w:p w14:paraId="6358BD8B" w14:textId="77777777" w:rsidR="002D7DA2" w:rsidRPr="003B6F10" w:rsidRDefault="002D7DA2" w:rsidP="00421DFB">
            <w:pPr>
              <w:rPr>
                <w:rFonts w:ascii="Calibri" w:eastAsia="Calibri" w:hAnsi="Calibri"/>
                <w:lang w:eastAsia="en-US"/>
              </w:rPr>
            </w:pPr>
          </w:p>
          <w:p w14:paraId="5E6C63D9" w14:textId="77777777" w:rsidR="002D7DA2" w:rsidRPr="003B6F10" w:rsidRDefault="002D7DA2" w:rsidP="00421DFB">
            <w:pPr>
              <w:rPr>
                <w:rFonts w:ascii="Calibri" w:eastAsia="Calibri" w:hAnsi="Calibri"/>
                <w:lang w:eastAsia="en-US"/>
              </w:rPr>
            </w:pPr>
          </w:p>
        </w:tc>
      </w:tr>
    </w:tbl>
    <w:p w14:paraId="3C78B123" w14:textId="3ACC2368" w:rsidR="00B727DB" w:rsidRDefault="00B727DB" w:rsidP="00421DFB">
      <w:pPr>
        <w:rPr>
          <w:rFonts w:ascii="Calibri" w:hAnsi="Calibri"/>
          <w:sz w:val="16"/>
          <w:szCs w:val="16"/>
        </w:rPr>
      </w:pPr>
    </w:p>
    <w:p w14:paraId="44771F6D" w14:textId="28FD7FDA" w:rsidR="008C7924" w:rsidRDefault="008C7924" w:rsidP="00421DFB">
      <w:pPr>
        <w:rPr>
          <w:rFonts w:ascii="Calibri" w:hAnsi="Calibri"/>
          <w:sz w:val="16"/>
          <w:szCs w:val="16"/>
        </w:rPr>
      </w:pPr>
    </w:p>
    <w:tbl>
      <w:tblPr>
        <w:tblStyle w:val="Grilledutableau"/>
        <w:tblpPr w:leftFromText="141" w:rightFromText="141" w:vertAnchor="text" w:horzAnchor="margin" w:tblpY="-261"/>
        <w:tblW w:w="0" w:type="auto"/>
        <w:tblInd w:w="0" w:type="dxa"/>
        <w:tblLook w:val="04A0" w:firstRow="1" w:lastRow="0" w:firstColumn="1" w:lastColumn="0" w:noHBand="0" w:noVBand="1"/>
      </w:tblPr>
      <w:tblGrid>
        <w:gridCol w:w="9062"/>
      </w:tblGrid>
      <w:tr w:rsidR="00730FC8" w:rsidRPr="00EB7D53" w14:paraId="312EEFBF" w14:textId="77777777" w:rsidTr="00730FC8">
        <w:tc>
          <w:tcPr>
            <w:tcW w:w="9062" w:type="dxa"/>
            <w:shd w:val="clear" w:color="auto" w:fill="F2F2F2" w:themeFill="background1" w:themeFillShade="F2"/>
          </w:tcPr>
          <w:p w14:paraId="15F9F4BF" w14:textId="77777777" w:rsidR="00730FC8" w:rsidRPr="00EB7D53" w:rsidRDefault="00730FC8" w:rsidP="00730FC8">
            <w:pPr>
              <w:shd w:val="clear" w:color="auto" w:fill="F2F2F2" w:themeFill="background1" w:themeFillShade="F2"/>
              <w:rPr>
                <w:rFonts w:ascii="Calibri" w:hAnsi="Calibri"/>
                <w:b/>
                <w:sz w:val="22"/>
              </w:rPr>
            </w:pPr>
            <w:r>
              <w:rPr>
                <w:rFonts w:eastAsia="Calibri"/>
                <w:b/>
                <w:lang w:eastAsia="en-US"/>
              </w:rPr>
              <w:t>3.4</w:t>
            </w:r>
            <w:r w:rsidRPr="00EB7D53">
              <w:rPr>
                <w:rFonts w:eastAsia="Calibri"/>
                <w:b/>
                <w:lang w:eastAsia="en-US"/>
              </w:rPr>
              <w:t xml:space="preserve"> </w:t>
            </w:r>
            <w:r>
              <w:rPr>
                <w:rFonts w:eastAsia="Calibri"/>
                <w:b/>
                <w:lang w:eastAsia="en-US"/>
              </w:rPr>
              <w:t>Remplir le tableau ci-dessous en fonction de l’ensemble des produits utilisés au sein de votre société (part à exprimer en %, la liste de vos fournisseurs peut être jointe).</w:t>
            </w:r>
          </w:p>
        </w:tc>
      </w:tr>
    </w:tbl>
    <w:tbl>
      <w:tblPr>
        <w:tblStyle w:val="Grilledutableau"/>
        <w:tblpPr w:leftFromText="141" w:rightFromText="141" w:vertAnchor="text" w:horzAnchor="margin" w:tblpY="1"/>
        <w:tblW w:w="0" w:type="auto"/>
        <w:tblInd w:w="0" w:type="dxa"/>
        <w:tblLook w:val="04A0" w:firstRow="1" w:lastRow="0" w:firstColumn="1" w:lastColumn="0" w:noHBand="0" w:noVBand="1"/>
      </w:tblPr>
      <w:tblGrid>
        <w:gridCol w:w="1916"/>
        <w:gridCol w:w="1406"/>
        <w:gridCol w:w="1307"/>
        <w:gridCol w:w="1437"/>
        <w:gridCol w:w="1515"/>
        <w:gridCol w:w="1481"/>
      </w:tblGrid>
      <w:tr w:rsidR="00730FC8" w:rsidRPr="003B6F10" w14:paraId="652BF6DD" w14:textId="77777777" w:rsidTr="00730FC8">
        <w:tc>
          <w:tcPr>
            <w:tcW w:w="0" w:type="auto"/>
            <w:shd w:val="clear" w:color="auto" w:fill="F2F2F2" w:themeFill="background1" w:themeFillShade="F2"/>
            <w:vAlign w:val="center"/>
          </w:tcPr>
          <w:p w14:paraId="683C0EBA" w14:textId="77777777" w:rsidR="00730FC8" w:rsidRPr="003B6F10" w:rsidRDefault="00730FC8" w:rsidP="00730FC8">
            <w:pPr>
              <w:shd w:val="clear" w:color="auto" w:fill="F2F2F2" w:themeFill="background1" w:themeFillShade="F2"/>
              <w:rPr>
                <w:rFonts w:ascii="Calibri" w:hAnsi="Calibri"/>
                <w:b/>
                <w:sz w:val="22"/>
              </w:rPr>
            </w:pPr>
            <w:r w:rsidRPr="003B6F10">
              <w:rPr>
                <w:rFonts w:ascii="Calibri" w:hAnsi="Calibri"/>
                <w:b/>
                <w:sz w:val="22"/>
              </w:rPr>
              <w:t>Produits</w:t>
            </w:r>
          </w:p>
        </w:tc>
        <w:tc>
          <w:tcPr>
            <w:tcW w:w="0" w:type="auto"/>
            <w:shd w:val="clear" w:color="auto" w:fill="F2F2F2" w:themeFill="background1" w:themeFillShade="F2"/>
            <w:vAlign w:val="center"/>
          </w:tcPr>
          <w:p w14:paraId="630DF2EC" w14:textId="77777777" w:rsidR="00730FC8" w:rsidRPr="003B6F10" w:rsidRDefault="00730FC8" w:rsidP="00730FC8">
            <w:pPr>
              <w:shd w:val="clear" w:color="auto" w:fill="F2F2F2" w:themeFill="background1" w:themeFillShade="F2"/>
              <w:jc w:val="center"/>
              <w:rPr>
                <w:rFonts w:ascii="Calibri" w:hAnsi="Calibri"/>
                <w:b/>
                <w:sz w:val="22"/>
              </w:rPr>
            </w:pPr>
            <w:r w:rsidRPr="003B6F10">
              <w:rPr>
                <w:rFonts w:ascii="Calibri" w:hAnsi="Calibri"/>
                <w:b/>
                <w:sz w:val="22"/>
              </w:rPr>
              <w:t>Part de produits surgelés</w:t>
            </w:r>
          </w:p>
        </w:tc>
        <w:tc>
          <w:tcPr>
            <w:tcW w:w="0" w:type="auto"/>
            <w:shd w:val="clear" w:color="auto" w:fill="F2F2F2" w:themeFill="background1" w:themeFillShade="F2"/>
            <w:vAlign w:val="center"/>
          </w:tcPr>
          <w:p w14:paraId="292D4385" w14:textId="77777777" w:rsidR="00730FC8" w:rsidRPr="003B6F10" w:rsidRDefault="00730FC8" w:rsidP="00730FC8">
            <w:pPr>
              <w:shd w:val="clear" w:color="auto" w:fill="F2F2F2" w:themeFill="background1" w:themeFillShade="F2"/>
              <w:jc w:val="center"/>
              <w:rPr>
                <w:rFonts w:ascii="Calibri" w:hAnsi="Calibri"/>
                <w:b/>
                <w:sz w:val="22"/>
              </w:rPr>
            </w:pPr>
            <w:r w:rsidRPr="003B6F10">
              <w:rPr>
                <w:rFonts w:ascii="Calibri" w:hAnsi="Calibri"/>
                <w:b/>
                <w:sz w:val="22"/>
              </w:rPr>
              <w:t>Part de produits frais</w:t>
            </w:r>
          </w:p>
        </w:tc>
        <w:tc>
          <w:tcPr>
            <w:tcW w:w="0" w:type="auto"/>
            <w:shd w:val="clear" w:color="auto" w:fill="F2F2F2" w:themeFill="background1" w:themeFillShade="F2"/>
            <w:vAlign w:val="center"/>
          </w:tcPr>
          <w:p w14:paraId="4883FB7D" w14:textId="77777777" w:rsidR="00730FC8" w:rsidRPr="003B6F10" w:rsidRDefault="00730FC8" w:rsidP="00730FC8">
            <w:pPr>
              <w:shd w:val="clear" w:color="auto" w:fill="F2F2F2" w:themeFill="background1" w:themeFillShade="F2"/>
              <w:jc w:val="center"/>
              <w:rPr>
                <w:rFonts w:ascii="Calibri" w:hAnsi="Calibri"/>
                <w:b/>
                <w:sz w:val="22"/>
              </w:rPr>
            </w:pPr>
            <w:r w:rsidRPr="003B6F10">
              <w:rPr>
                <w:rFonts w:ascii="Calibri" w:hAnsi="Calibri"/>
                <w:b/>
                <w:sz w:val="22"/>
              </w:rPr>
              <w:t xml:space="preserve">Part de produits </w:t>
            </w:r>
            <w:r>
              <w:rPr>
                <w:rFonts w:ascii="Calibri" w:hAnsi="Calibri"/>
                <w:b/>
                <w:sz w:val="22"/>
              </w:rPr>
              <w:t>c</w:t>
            </w:r>
            <w:r w:rsidRPr="003B6F10">
              <w:rPr>
                <w:rFonts w:ascii="Calibri" w:hAnsi="Calibri"/>
                <w:b/>
                <w:sz w:val="22"/>
              </w:rPr>
              <w:t>ongelés</w:t>
            </w:r>
          </w:p>
        </w:tc>
        <w:tc>
          <w:tcPr>
            <w:tcW w:w="0" w:type="auto"/>
            <w:shd w:val="clear" w:color="auto" w:fill="F2F2F2" w:themeFill="background1" w:themeFillShade="F2"/>
            <w:vAlign w:val="center"/>
          </w:tcPr>
          <w:p w14:paraId="0A53D0C4" w14:textId="77777777" w:rsidR="00730FC8" w:rsidRPr="003B6F10" w:rsidRDefault="00730FC8" w:rsidP="00730FC8">
            <w:pPr>
              <w:shd w:val="clear" w:color="auto" w:fill="F2F2F2" w:themeFill="background1" w:themeFillShade="F2"/>
              <w:jc w:val="center"/>
              <w:rPr>
                <w:rFonts w:ascii="Calibri" w:hAnsi="Calibri"/>
                <w:b/>
                <w:sz w:val="22"/>
              </w:rPr>
            </w:pPr>
            <w:r>
              <w:rPr>
                <w:rFonts w:ascii="Calibri" w:hAnsi="Calibri"/>
                <w:b/>
                <w:sz w:val="22"/>
              </w:rPr>
              <w:t>Part de produit en conserve</w:t>
            </w:r>
          </w:p>
        </w:tc>
        <w:tc>
          <w:tcPr>
            <w:tcW w:w="0" w:type="auto"/>
            <w:shd w:val="clear" w:color="auto" w:fill="F2F2F2" w:themeFill="background1" w:themeFillShade="F2"/>
            <w:vAlign w:val="center"/>
          </w:tcPr>
          <w:p w14:paraId="4C7CA753" w14:textId="77777777" w:rsidR="00730FC8" w:rsidRPr="003B6F10" w:rsidRDefault="00730FC8" w:rsidP="00730FC8">
            <w:pPr>
              <w:shd w:val="clear" w:color="auto" w:fill="F2F2F2" w:themeFill="background1" w:themeFillShade="F2"/>
              <w:jc w:val="center"/>
              <w:rPr>
                <w:rFonts w:ascii="Calibri" w:hAnsi="Calibri"/>
                <w:b/>
                <w:sz w:val="22"/>
              </w:rPr>
            </w:pPr>
            <w:r>
              <w:rPr>
                <w:rFonts w:ascii="Calibri" w:hAnsi="Calibri"/>
                <w:b/>
                <w:sz w:val="22"/>
              </w:rPr>
              <w:t>Part de produits fait maison</w:t>
            </w:r>
          </w:p>
        </w:tc>
      </w:tr>
      <w:tr w:rsidR="00730FC8" w:rsidRPr="003B6F10" w14:paraId="38B06B31" w14:textId="77777777" w:rsidTr="00730FC8">
        <w:tc>
          <w:tcPr>
            <w:tcW w:w="0" w:type="auto"/>
          </w:tcPr>
          <w:p w14:paraId="62AA62B6" w14:textId="77777777" w:rsidR="00730FC8" w:rsidRPr="00F62838" w:rsidRDefault="00730FC8" w:rsidP="00730FC8">
            <w:pPr>
              <w:rPr>
                <w:rFonts w:ascii="Calibri" w:hAnsi="Calibri"/>
                <w:color w:val="000000" w:themeColor="text1"/>
              </w:rPr>
            </w:pPr>
            <w:r w:rsidRPr="00F62838">
              <w:rPr>
                <w:rFonts w:ascii="Calibri" w:hAnsi="Calibri"/>
                <w:color w:val="000000" w:themeColor="text1"/>
                <w:sz w:val="22"/>
                <w:szCs w:val="22"/>
              </w:rPr>
              <w:t>Viandes</w:t>
            </w:r>
            <w:r w:rsidRPr="00F62838">
              <w:rPr>
                <w:rFonts w:ascii="Calibri" w:hAnsi="Calibri"/>
                <w:color w:val="000000" w:themeColor="text1"/>
              </w:rPr>
              <w:t xml:space="preserve"> </w:t>
            </w:r>
            <w:r w:rsidRPr="00F62838">
              <w:rPr>
                <w:rFonts w:ascii="Calibri" w:hAnsi="Calibri"/>
                <w:i/>
                <w:color w:val="000000" w:themeColor="text1"/>
              </w:rPr>
              <w:t>(à l’exception du lot1)</w:t>
            </w:r>
          </w:p>
        </w:tc>
        <w:tc>
          <w:tcPr>
            <w:tcW w:w="0" w:type="auto"/>
            <w:shd w:val="clear" w:color="auto" w:fill="auto"/>
          </w:tcPr>
          <w:p w14:paraId="3D99C592" w14:textId="77777777" w:rsidR="00730FC8" w:rsidRPr="003B6F10" w:rsidRDefault="00730FC8" w:rsidP="00730FC8">
            <w:pPr>
              <w:rPr>
                <w:rFonts w:ascii="Calibri" w:hAnsi="Calibri"/>
                <w:sz w:val="22"/>
              </w:rPr>
            </w:pPr>
          </w:p>
        </w:tc>
        <w:tc>
          <w:tcPr>
            <w:tcW w:w="0" w:type="auto"/>
            <w:shd w:val="clear" w:color="auto" w:fill="auto"/>
          </w:tcPr>
          <w:p w14:paraId="4F3D49A1" w14:textId="77777777" w:rsidR="00730FC8" w:rsidRPr="003B6F10" w:rsidRDefault="00730FC8" w:rsidP="00730FC8">
            <w:pPr>
              <w:rPr>
                <w:rFonts w:ascii="Calibri" w:hAnsi="Calibri"/>
                <w:sz w:val="22"/>
              </w:rPr>
            </w:pPr>
          </w:p>
        </w:tc>
        <w:tc>
          <w:tcPr>
            <w:tcW w:w="0" w:type="auto"/>
            <w:shd w:val="clear" w:color="auto" w:fill="auto"/>
          </w:tcPr>
          <w:p w14:paraId="7D3E8C49" w14:textId="77777777" w:rsidR="00730FC8" w:rsidRPr="003B6F10" w:rsidRDefault="00730FC8" w:rsidP="00730FC8">
            <w:pPr>
              <w:rPr>
                <w:rFonts w:ascii="Calibri" w:hAnsi="Calibri"/>
                <w:sz w:val="22"/>
              </w:rPr>
            </w:pPr>
          </w:p>
        </w:tc>
        <w:tc>
          <w:tcPr>
            <w:tcW w:w="0" w:type="auto"/>
            <w:shd w:val="clear" w:color="auto" w:fill="auto"/>
          </w:tcPr>
          <w:p w14:paraId="6398D4D0" w14:textId="77777777" w:rsidR="00730FC8" w:rsidRPr="003B6F10" w:rsidRDefault="00730FC8" w:rsidP="00730FC8">
            <w:pPr>
              <w:rPr>
                <w:rFonts w:ascii="Calibri" w:hAnsi="Calibri"/>
                <w:sz w:val="22"/>
              </w:rPr>
            </w:pPr>
          </w:p>
        </w:tc>
        <w:tc>
          <w:tcPr>
            <w:tcW w:w="0" w:type="auto"/>
          </w:tcPr>
          <w:p w14:paraId="792918FC" w14:textId="77777777" w:rsidR="00730FC8" w:rsidRPr="003B6F10" w:rsidRDefault="00730FC8" w:rsidP="00730FC8">
            <w:pPr>
              <w:rPr>
                <w:rFonts w:ascii="Calibri" w:hAnsi="Calibri"/>
                <w:sz w:val="22"/>
              </w:rPr>
            </w:pPr>
          </w:p>
        </w:tc>
      </w:tr>
      <w:tr w:rsidR="00730FC8" w:rsidRPr="003B6F10" w14:paraId="403BCC76" w14:textId="77777777" w:rsidTr="00730FC8">
        <w:tc>
          <w:tcPr>
            <w:tcW w:w="0" w:type="auto"/>
          </w:tcPr>
          <w:p w14:paraId="630D0327" w14:textId="77777777" w:rsidR="00730FC8" w:rsidRPr="00F62838" w:rsidRDefault="00730FC8" w:rsidP="00730FC8">
            <w:pPr>
              <w:rPr>
                <w:color w:val="000000" w:themeColor="text1"/>
                <w:sz w:val="18"/>
              </w:rPr>
            </w:pPr>
            <w:r w:rsidRPr="00F62838">
              <w:rPr>
                <w:rFonts w:ascii="Calibri" w:hAnsi="Calibri"/>
                <w:color w:val="000000" w:themeColor="text1"/>
                <w:sz w:val="22"/>
                <w:szCs w:val="22"/>
              </w:rPr>
              <w:t>Poissons</w:t>
            </w:r>
            <w:r w:rsidRPr="00F62838">
              <w:rPr>
                <w:rFonts w:ascii="Calibri" w:hAnsi="Calibri"/>
                <w:i/>
                <w:color w:val="000000" w:themeColor="text1"/>
                <w:sz w:val="18"/>
              </w:rPr>
              <w:t xml:space="preserve"> (à l’exception du lot1)</w:t>
            </w:r>
          </w:p>
        </w:tc>
        <w:tc>
          <w:tcPr>
            <w:tcW w:w="0" w:type="auto"/>
            <w:shd w:val="clear" w:color="auto" w:fill="auto"/>
          </w:tcPr>
          <w:p w14:paraId="053ECC88" w14:textId="77777777" w:rsidR="00730FC8" w:rsidRPr="003B6F10" w:rsidRDefault="00730FC8" w:rsidP="00730FC8">
            <w:pPr>
              <w:rPr>
                <w:rFonts w:ascii="Calibri" w:hAnsi="Calibri"/>
                <w:sz w:val="22"/>
              </w:rPr>
            </w:pPr>
          </w:p>
        </w:tc>
        <w:tc>
          <w:tcPr>
            <w:tcW w:w="0" w:type="auto"/>
            <w:shd w:val="clear" w:color="auto" w:fill="auto"/>
          </w:tcPr>
          <w:p w14:paraId="55393D52" w14:textId="77777777" w:rsidR="00730FC8" w:rsidRPr="003B6F10" w:rsidRDefault="00730FC8" w:rsidP="00730FC8">
            <w:pPr>
              <w:rPr>
                <w:rFonts w:ascii="Calibri" w:hAnsi="Calibri"/>
                <w:sz w:val="22"/>
              </w:rPr>
            </w:pPr>
          </w:p>
        </w:tc>
        <w:tc>
          <w:tcPr>
            <w:tcW w:w="0" w:type="auto"/>
            <w:shd w:val="clear" w:color="auto" w:fill="auto"/>
          </w:tcPr>
          <w:p w14:paraId="0FF24A4F" w14:textId="77777777" w:rsidR="00730FC8" w:rsidRPr="003B6F10" w:rsidRDefault="00730FC8" w:rsidP="00730FC8">
            <w:pPr>
              <w:rPr>
                <w:rFonts w:ascii="Calibri" w:hAnsi="Calibri"/>
                <w:sz w:val="22"/>
              </w:rPr>
            </w:pPr>
          </w:p>
        </w:tc>
        <w:tc>
          <w:tcPr>
            <w:tcW w:w="0" w:type="auto"/>
            <w:shd w:val="clear" w:color="auto" w:fill="auto"/>
          </w:tcPr>
          <w:p w14:paraId="5D19722B" w14:textId="77777777" w:rsidR="00730FC8" w:rsidRPr="003B6F10" w:rsidRDefault="00730FC8" w:rsidP="00730FC8">
            <w:pPr>
              <w:rPr>
                <w:rFonts w:ascii="Calibri" w:hAnsi="Calibri"/>
                <w:sz w:val="22"/>
              </w:rPr>
            </w:pPr>
          </w:p>
        </w:tc>
        <w:tc>
          <w:tcPr>
            <w:tcW w:w="0" w:type="auto"/>
          </w:tcPr>
          <w:p w14:paraId="343DC1AD" w14:textId="77777777" w:rsidR="00730FC8" w:rsidRPr="003B6F10" w:rsidRDefault="00730FC8" w:rsidP="00730FC8">
            <w:pPr>
              <w:rPr>
                <w:rFonts w:ascii="Calibri" w:hAnsi="Calibri"/>
                <w:sz w:val="22"/>
              </w:rPr>
            </w:pPr>
          </w:p>
        </w:tc>
      </w:tr>
      <w:tr w:rsidR="00730FC8" w:rsidRPr="003B6F10" w14:paraId="3D21C4AF" w14:textId="77777777" w:rsidTr="00730FC8">
        <w:tc>
          <w:tcPr>
            <w:tcW w:w="0" w:type="auto"/>
          </w:tcPr>
          <w:p w14:paraId="511F90B3" w14:textId="77777777" w:rsidR="00730FC8" w:rsidRPr="00F62838" w:rsidRDefault="00730FC8" w:rsidP="00730FC8">
            <w:pPr>
              <w:rPr>
                <w:rFonts w:ascii="Calibri" w:hAnsi="Calibri"/>
                <w:color w:val="000000" w:themeColor="text1"/>
                <w:sz w:val="18"/>
              </w:rPr>
            </w:pPr>
            <w:r w:rsidRPr="00F62838">
              <w:rPr>
                <w:rFonts w:ascii="Calibri" w:hAnsi="Calibri"/>
                <w:color w:val="000000" w:themeColor="text1"/>
                <w:sz w:val="22"/>
                <w:szCs w:val="22"/>
              </w:rPr>
              <w:t>Crustacés</w:t>
            </w:r>
            <w:r w:rsidRPr="00F62838">
              <w:rPr>
                <w:rFonts w:ascii="Calibri" w:hAnsi="Calibri"/>
                <w:color w:val="000000" w:themeColor="text1"/>
                <w:sz w:val="18"/>
              </w:rPr>
              <w:t xml:space="preserve">  </w:t>
            </w:r>
            <w:r w:rsidRPr="00F62838">
              <w:rPr>
                <w:rFonts w:ascii="Calibri" w:hAnsi="Calibri"/>
                <w:i/>
                <w:color w:val="000000" w:themeColor="text1"/>
                <w:sz w:val="18"/>
              </w:rPr>
              <w:t>(à l’exception du lot1)</w:t>
            </w:r>
          </w:p>
        </w:tc>
        <w:tc>
          <w:tcPr>
            <w:tcW w:w="0" w:type="auto"/>
            <w:shd w:val="clear" w:color="auto" w:fill="auto"/>
          </w:tcPr>
          <w:p w14:paraId="42FF07F5" w14:textId="77777777" w:rsidR="00730FC8" w:rsidRPr="003B6F10" w:rsidRDefault="00730FC8" w:rsidP="00730FC8">
            <w:pPr>
              <w:rPr>
                <w:rFonts w:ascii="Calibri" w:hAnsi="Calibri"/>
                <w:sz w:val="22"/>
              </w:rPr>
            </w:pPr>
          </w:p>
        </w:tc>
        <w:tc>
          <w:tcPr>
            <w:tcW w:w="0" w:type="auto"/>
            <w:shd w:val="clear" w:color="auto" w:fill="auto"/>
          </w:tcPr>
          <w:p w14:paraId="4CE10F2E" w14:textId="77777777" w:rsidR="00730FC8" w:rsidRPr="003B6F10" w:rsidRDefault="00730FC8" w:rsidP="00730FC8">
            <w:pPr>
              <w:rPr>
                <w:rFonts w:ascii="Calibri" w:hAnsi="Calibri"/>
                <w:sz w:val="22"/>
              </w:rPr>
            </w:pPr>
          </w:p>
        </w:tc>
        <w:tc>
          <w:tcPr>
            <w:tcW w:w="0" w:type="auto"/>
            <w:shd w:val="clear" w:color="auto" w:fill="auto"/>
          </w:tcPr>
          <w:p w14:paraId="711034FE" w14:textId="77777777" w:rsidR="00730FC8" w:rsidRPr="003B6F10" w:rsidRDefault="00730FC8" w:rsidP="00730FC8">
            <w:pPr>
              <w:rPr>
                <w:rFonts w:ascii="Calibri" w:hAnsi="Calibri"/>
                <w:sz w:val="22"/>
              </w:rPr>
            </w:pPr>
          </w:p>
        </w:tc>
        <w:tc>
          <w:tcPr>
            <w:tcW w:w="0" w:type="auto"/>
            <w:shd w:val="clear" w:color="auto" w:fill="auto"/>
          </w:tcPr>
          <w:p w14:paraId="15CDF9F3" w14:textId="77777777" w:rsidR="00730FC8" w:rsidRPr="003B6F10" w:rsidRDefault="00730FC8" w:rsidP="00730FC8">
            <w:pPr>
              <w:rPr>
                <w:rFonts w:ascii="Calibri" w:hAnsi="Calibri"/>
                <w:sz w:val="22"/>
              </w:rPr>
            </w:pPr>
          </w:p>
        </w:tc>
        <w:tc>
          <w:tcPr>
            <w:tcW w:w="0" w:type="auto"/>
          </w:tcPr>
          <w:p w14:paraId="19FA948E" w14:textId="77777777" w:rsidR="00730FC8" w:rsidRPr="003B6F10" w:rsidRDefault="00730FC8" w:rsidP="00730FC8">
            <w:pPr>
              <w:rPr>
                <w:rFonts w:ascii="Calibri" w:hAnsi="Calibri"/>
                <w:sz w:val="22"/>
              </w:rPr>
            </w:pPr>
          </w:p>
        </w:tc>
      </w:tr>
      <w:tr w:rsidR="00730FC8" w:rsidRPr="003B6F10" w14:paraId="609482E5" w14:textId="77777777" w:rsidTr="00730FC8">
        <w:tc>
          <w:tcPr>
            <w:tcW w:w="0" w:type="auto"/>
          </w:tcPr>
          <w:p w14:paraId="538330C9" w14:textId="77777777" w:rsidR="00730FC8" w:rsidRPr="00F62838" w:rsidRDefault="00730FC8" w:rsidP="00730FC8">
            <w:pPr>
              <w:rPr>
                <w:rFonts w:ascii="Calibri" w:hAnsi="Calibri"/>
                <w:color w:val="000000" w:themeColor="text1"/>
                <w:sz w:val="22"/>
              </w:rPr>
            </w:pPr>
            <w:r w:rsidRPr="00F62838">
              <w:rPr>
                <w:rFonts w:ascii="Calibri" w:hAnsi="Calibri"/>
                <w:color w:val="000000" w:themeColor="text1"/>
                <w:sz w:val="22"/>
              </w:rPr>
              <w:t xml:space="preserve">Charcuteries  </w:t>
            </w:r>
            <w:r w:rsidRPr="00F62838">
              <w:rPr>
                <w:rFonts w:ascii="Calibri" w:hAnsi="Calibri"/>
                <w:i/>
                <w:color w:val="000000" w:themeColor="text1"/>
              </w:rPr>
              <w:t>(à l’exception du lot1)</w:t>
            </w:r>
          </w:p>
        </w:tc>
        <w:tc>
          <w:tcPr>
            <w:tcW w:w="0" w:type="auto"/>
            <w:shd w:val="clear" w:color="auto" w:fill="auto"/>
          </w:tcPr>
          <w:p w14:paraId="6AF3663C" w14:textId="77777777" w:rsidR="00730FC8" w:rsidRPr="003B6F10" w:rsidRDefault="00730FC8" w:rsidP="00730FC8">
            <w:pPr>
              <w:rPr>
                <w:rFonts w:ascii="Calibri" w:hAnsi="Calibri"/>
                <w:sz w:val="22"/>
              </w:rPr>
            </w:pPr>
          </w:p>
        </w:tc>
        <w:tc>
          <w:tcPr>
            <w:tcW w:w="0" w:type="auto"/>
            <w:shd w:val="clear" w:color="auto" w:fill="auto"/>
          </w:tcPr>
          <w:p w14:paraId="16A5F61F" w14:textId="77777777" w:rsidR="00730FC8" w:rsidRPr="003B6F10" w:rsidRDefault="00730FC8" w:rsidP="00730FC8">
            <w:pPr>
              <w:rPr>
                <w:rFonts w:ascii="Calibri" w:hAnsi="Calibri"/>
                <w:sz w:val="22"/>
              </w:rPr>
            </w:pPr>
          </w:p>
        </w:tc>
        <w:tc>
          <w:tcPr>
            <w:tcW w:w="0" w:type="auto"/>
            <w:shd w:val="clear" w:color="auto" w:fill="auto"/>
          </w:tcPr>
          <w:p w14:paraId="77DFD382" w14:textId="77777777" w:rsidR="00730FC8" w:rsidRPr="003B6F10" w:rsidRDefault="00730FC8" w:rsidP="00730FC8">
            <w:pPr>
              <w:rPr>
                <w:rFonts w:ascii="Calibri" w:hAnsi="Calibri"/>
                <w:sz w:val="22"/>
              </w:rPr>
            </w:pPr>
          </w:p>
        </w:tc>
        <w:tc>
          <w:tcPr>
            <w:tcW w:w="0" w:type="auto"/>
            <w:shd w:val="clear" w:color="auto" w:fill="auto"/>
          </w:tcPr>
          <w:p w14:paraId="60C210AB" w14:textId="77777777" w:rsidR="00730FC8" w:rsidRPr="003B6F10" w:rsidRDefault="00730FC8" w:rsidP="00730FC8">
            <w:pPr>
              <w:rPr>
                <w:rFonts w:ascii="Calibri" w:hAnsi="Calibri"/>
                <w:sz w:val="22"/>
              </w:rPr>
            </w:pPr>
          </w:p>
        </w:tc>
        <w:tc>
          <w:tcPr>
            <w:tcW w:w="0" w:type="auto"/>
          </w:tcPr>
          <w:p w14:paraId="10066670" w14:textId="77777777" w:rsidR="00730FC8" w:rsidRPr="003B6F10" w:rsidRDefault="00730FC8" w:rsidP="00730FC8">
            <w:pPr>
              <w:rPr>
                <w:rFonts w:ascii="Calibri" w:hAnsi="Calibri"/>
                <w:sz w:val="22"/>
              </w:rPr>
            </w:pPr>
          </w:p>
        </w:tc>
      </w:tr>
      <w:tr w:rsidR="00730FC8" w:rsidRPr="003B6F10" w14:paraId="7E1E4383" w14:textId="77777777" w:rsidTr="00730FC8">
        <w:tc>
          <w:tcPr>
            <w:tcW w:w="0" w:type="auto"/>
          </w:tcPr>
          <w:p w14:paraId="3C6E6B7A" w14:textId="77777777" w:rsidR="00730FC8" w:rsidRPr="003B6F10" w:rsidRDefault="00730FC8" w:rsidP="00730FC8">
            <w:pPr>
              <w:rPr>
                <w:rFonts w:ascii="Calibri" w:hAnsi="Calibri"/>
                <w:sz w:val="22"/>
              </w:rPr>
            </w:pPr>
            <w:r w:rsidRPr="003B6F10">
              <w:rPr>
                <w:rFonts w:ascii="Calibri" w:hAnsi="Calibri"/>
                <w:sz w:val="22"/>
              </w:rPr>
              <w:t>Pâtisseries</w:t>
            </w:r>
          </w:p>
        </w:tc>
        <w:tc>
          <w:tcPr>
            <w:tcW w:w="0" w:type="auto"/>
          </w:tcPr>
          <w:p w14:paraId="731DEA74" w14:textId="77777777" w:rsidR="00730FC8" w:rsidRPr="003B6F10" w:rsidRDefault="00730FC8" w:rsidP="00730FC8">
            <w:pPr>
              <w:rPr>
                <w:rFonts w:ascii="Calibri" w:hAnsi="Calibri"/>
                <w:sz w:val="22"/>
              </w:rPr>
            </w:pPr>
          </w:p>
        </w:tc>
        <w:tc>
          <w:tcPr>
            <w:tcW w:w="0" w:type="auto"/>
          </w:tcPr>
          <w:p w14:paraId="5DB85AC0" w14:textId="77777777" w:rsidR="00730FC8" w:rsidRPr="003B6F10" w:rsidRDefault="00730FC8" w:rsidP="00730FC8">
            <w:pPr>
              <w:rPr>
                <w:rFonts w:ascii="Calibri" w:hAnsi="Calibri"/>
                <w:sz w:val="22"/>
              </w:rPr>
            </w:pPr>
          </w:p>
        </w:tc>
        <w:tc>
          <w:tcPr>
            <w:tcW w:w="0" w:type="auto"/>
          </w:tcPr>
          <w:p w14:paraId="047E6646" w14:textId="77777777" w:rsidR="00730FC8" w:rsidRPr="003B6F10" w:rsidRDefault="00730FC8" w:rsidP="00730FC8">
            <w:pPr>
              <w:rPr>
                <w:rFonts w:ascii="Calibri" w:hAnsi="Calibri"/>
                <w:sz w:val="22"/>
              </w:rPr>
            </w:pPr>
          </w:p>
        </w:tc>
        <w:tc>
          <w:tcPr>
            <w:tcW w:w="0" w:type="auto"/>
          </w:tcPr>
          <w:p w14:paraId="00263BD6" w14:textId="77777777" w:rsidR="00730FC8" w:rsidRPr="003B6F10" w:rsidRDefault="00730FC8" w:rsidP="00730FC8">
            <w:pPr>
              <w:rPr>
                <w:rFonts w:ascii="Calibri" w:hAnsi="Calibri"/>
                <w:sz w:val="22"/>
              </w:rPr>
            </w:pPr>
          </w:p>
        </w:tc>
        <w:tc>
          <w:tcPr>
            <w:tcW w:w="0" w:type="auto"/>
          </w:tcPr>
          <w:p w14:paraId="55D24141" w14:textId="77777777" w:rsidR="00730FC8" w:rsidRPr="003B6F10" w:rsidRDefault="00730FC8" w:rsidP="00730FC8">
            <w:pPr>
              <w:rPr>
                <w:rFonts w:ascii="Calibri" w:hAnsi="Calibri"/>
                <w:sz w:val="22"/>
              </w:rPr>
            </w:pPr>
          </w:p>
        </w:tc>
      </w:tr>
      <w:tr w:rsidR="00730FC8" w:rsidRPr="003B6F10" w14:paraId="59DF8407" w14:textId="77777777" w:rsidTr="00730FC8">
        <w:tc>
          <w:tcPr>
            <w:tcW w:w="0" w:type="auto"/>
          </w:tcPr>
          <w:p w14:paraId="6A10EC34" w14:textId="77777777" w:rsidR="00730FC8" w:rsidRPr="003B6F10" w:rsidRDefault="00730FC8" w:rsidP="00730FC8">
            <w:pPr>
              <w:rPr>
                <w:rFonts w:ascii="Calibri" w:hAnsi="Calibri"/>
                <w:sz w:val="22"/>
              </w:rPr>
            </w:pPr>
            <w:r w:rsidRPr="003B6F10">
              <w:rPr>
                <w:rFonts w:ascii="Calibri" w:hAnsi="Calibri"/>
                <w:sz w:val="22"/>
              </w:rPr>
              <w:t>Boulangerie</w:t>
            </w:r>
          </w:p>
        </w:tc>
        <w:tc>
          <w:tcPr>
            <w:tcW w:w="0" w:type="auto"/>
          </w:tcPr>
          <w:p w14:paraId="26426B39" w14:textId="77777777" w:rsidR="00730FC8" w:rsidRPr="003B6F10" w:rsidRDefault="00730FC8" w:rsidP="00730FC8">
            <w:pPr>
              <w:rPr>
                <w:rFonts w:ascii="Calibri" w:hAnsi="Calibri"/>
                <w:sz w:val="22"/>
              </w:rPr>
            </w:pPr>
          </w:p>
        </w:tc>
        <w:tc>
          <w:tcPr>
            <w:tcW w:w="0" w:type="auto"/>
          </w:tcPr>
          <w:p w14:paraId="5D182580" w14:textId="77777777" w:rsidR="00730FC8" w:rsidRPr="003B6F10" w:rsidRDefault="00730FC8" w:rsidP="00730FC8">
            <w:pPr>
              <w:rPr>
                <w:rFonts w:ascii="Calibri" w:hAnsi="Calibri"/>
                <w:sz w:val="22"/>
              </w:rPr>
            </w:pPr>
          </w:p>
        </w:tc>
        <w:tc>
          <w:tcPr>
            <w:tcW w:w="0" w:type="auto"/>
          </w:tcPr>
          <w:p w14:paraId="02637765" w14:textId="77777777" w:rsidR="00730FC8" w:rsidRPr="003B6F10" w:rsidRDefault="00730FC8" w:rsidP="00730FC8">
            <w:pPr>
              <w:rPr>
                <w:rFonts w:ascii="Calibri" w:hAnsi="Calibri"/>
                <w:sz w:val="22"/>
              </w:rPr>
            </w:pPr>
          </w:p>
        </w:tc>
        <w:tc>
          <w:tcPr>
            <w:tcW w:w="0" w:type="auto"/>
          </w:tcPr>
          <w:p w14:paraId="3CE813A4" w14:textId="77777777" w:rsidR="00730FC8" w:rsidRPr="003B6F10" w:rsidRDefault="00730FC8" w:rsidP="00730FC8">
            <w:pPr>
              <w:rPr>
                <w:rFonts w:ascii="Calibri" w:hAnsi="Calibri"/>
                <w:sz w:val="22"/>
              </w:rPr>
            </w:pPr>
          </w:p>
        </w:tc>
        <w:tc>
          <w:tcPr>
            <w:tcW w:w="0" w:type="auto"/>
          </w:tcPr>
          <w:p w14:paraId="2E464C07" w14:textId="77777777" w:rsidR="00730FC8" w:rsidRPr="003B6F10" w:rsidRDefault="00730FC8" w:rsidP="00730FC8">
            <w:pPr>
              <w:rPr>
                <w:rFonts w:ascii="Calibri" w:hAnsi="Calibri"/>
                <w:sz w:val="22"/>
              </w:rPr>
            </w:pPr>
          </w:p>
        </w:tc>
      </w:tr>
      <w:tr w:rsidR="00730FC8" w:rsidRPr="003B6F10" w14:paraId="0F7BD120" w14:textId="77777777" w:rsidTr="00730FC8">
        <w:tc>
          <w:tcPr>
            <w:tcW w:w="0" w:type="auto"/>
          </w:tcPr>
          <w:p w14:paraId="6ED8F86D" w14:textId="77777777" w:rsidR="00730FC8" w:rsidRPr="003B6F10" w:rsidRDefault="00730FC8" w:rsidP="00730FC8">
            <w:pPr>
              <w:rPr>
                <w:rFonts w:ascii="Calibri" w:hAnsi="Calibri"/>
                <w:sz w:val="22"/>
              </w:rPr>
            </w:pPr>
            <w:r w:rsidRPr="003B6F10">
              <w:rPr>
                <w:rFonts w:ascii="Calibri" w:hAnsi="Calibri"/>
                <w:sz w:val="22"/>
              </w:rPr>
              <w:t>Viennoiseries</w:t>
            </w:r>
          </w:p>
        </w:tc>
        <w:tc>
          <w:tcPr>
            <w:tcW w:w="0" w:type="auto"/>
          </w:tcPr>
          <w:p w14:paraId="14BF5F6B" w14:textId="77777777" w:rsidR="00730FC8" w:rsidRPr="003B6F10" w:rsidRDefault="00730FC8" w:rsidP="00730FC8">
            <w:pPr>
              <w:rPr>
                <w:rFonts w:ascii="Calibri" w:hAnsi="Calibri"/>
                <w:sz w:val="22"/>
              </w:rPr>
            </w:pPr>
          </w:p>
        </w:tc>
        <w:tc>
          <w:tcPr>
            <w:tcW w:w="0" w:type="auto"/>
          </w:tcPr>
          <w:p w14:paraId="0CBC3C0E" w14:textId="77777777" w:rsidR="00730FC8" w:rsidRPr="003B6F10" w:rsidRDefault="00730FC8" w:rsidP="00730FC8">
            <w:pPr>
              <w:rPr>
                <w:rFonts w:ascii="Calibri" w:hAnsi="Calibri"/>
                <w:sz w:val="22"/>
              </w:rPr>
            </w:pPr>
          </w:p>
        </w:tc>
        <w:tc>
          <w:tcPr>
            <w:tcW w:w="0" w:type="auto"/>
          </w:tcPr>
          <w:p w14:paraId="2C5890B2" w14:textId="77777777" w:rsidR="00730FC8" w:rsidRPr="003B6F10" w:rsidRDefault="00730FC8" w:rsidP="00730FC8">
            <w:pPr>
              <w:rPr>
                <w:rFonts w:ascii="Calibri" w:hAnsi="Calibri"/>
                <w:sz w:val="22"/>
              </w:rPr>
            </w:pPr>
          </w:p>
        </w:tc>
        <w:tc>
          <w:tcPr>
            <w:tcW w:w="0" w:type="auto"/>
          </w:tcPr>
          <w:p w14:paraId="5CB3CB90" w14:textId="77777777" w:rsidR="00730FC8" w:rsidRPr="003B6F10" w:rsidRDefault="00730FC8" w:rsidP="00730FC8">
            <w:pPr>
              <w:rPr>
                <w:rFonts w:ascii="Calibri" w:hAnsi="Calibri"/>
                <w:sz w:val="22"/>
              </w:rPr>
            </w:pPr>
          </w:p>
        </w:tc>
        <w:tc>
          <w:tcPr>
            <w:tcW w:w="0" w:type="auto"/>
          </w:tcPr>
          <w:p w14:paraId="7895376A" w14:textId="77777777" w:rsidR="00730FC8" w:rsidRPr="003B6F10" w:rsidRDefault="00730FC8" w:rsidP="00730FC8">
            <w:pPr>
              <w:rPr>
                <w:rFonts w:ascii="Calibri" w:hAnsi="Calibri"/>
                <w:sz w:val="22"/>
              </w:rPr>
            </w:pPr>
          </w:p>
        </w:tc>
      </w:tr>
    </w:tbl>
    <w:p w14:paraId="09F9E586" w14:textId="77777777" w:rsidR="008C7924" w:rsidRPr="003B6F10" w:rsidRDefault="008C7924" w:rsidP="00421DFB">
      <w:pPr>
        <w:rPr>
          <w:rFonts w:ascii="Calibri" w:hAnsi="Calibri"/>
          <w:sz w:val="16"/>
          <w:szCs w:val="16"/>
        </w:rPr>
      </w:pPr>
    </w:p>
    <w:p w14:paraId="66152576" w14:textId="2771AAEF" w:rsidR="00B727DB" w:rsidDel="00CF287A" w:rsidRDefault="00B727DB" w:rsidP="00421DFB">
      <w:pPr>
        <w:rPr>
          <w:del w:id="188" w:author="ccosnard" w:date="2023-05-15T10:22:00Z"/>
          <w:rFonts w:ascii="Calibri" w:hAnsi="Calibri"/>
          <w:sz w:val="16"/>
          <w:szCs w:val="16"/>
        </w:rPr>
      </w:pPr>
    </w:p>
    <w:p w14:paraId="016D0B28" w14:textId="4EB76CBD" w:rsidR="008C7924" w:rsidDel="00CF287A" w:rsidRDefault="008C7924" w:rsidP="00421DFB">
      <w:pPr>
        <w:rPr>
          <w:del w:id="189" w:author="ccosnard" w:date="2023-05-15T10:22:00Z"/>
          <w:rFonts w:ascii="Calibri" w:hAnsi="Calibri"/>
          <w:sz w:val="16"/>
          <w:szCs w:val="16"/>
        </w:rPr>
      </w:pPr>
    </w:p>
    <w:tbl>
      <w:tblPr>
        <w:tblStyle w:val="Grilledutableau"/>
        <w:tblW w:w="0" w:type="auto"/>
        <w:tblInd w:w="0" w:type="dxa"/>
        <w:tblLook w:val="04A0" w:firstRow="1" w:lastRow="0" w:firstColumn="1" w:lastColumn="0" w:noHBand="0" w:noVBand="1"/>
      </w:tblPr>
      <w:tblGrid>
        <w:gridCol w:w="9062"/>
      </w:tblGrid>
      <w:tr w:rsidR="002D7DA2" w:rsidRPr="003B6F10" w14:paraId="5D9C2C6E" w14:textId="77777777" w:rsidTr="0082650A">
        <w:tc>
          <w:tcPr>
            <w:tcW w:w="9212" w:type="dxa"/>
            <w:shd w:val="clear" w:color="auto" w:fill="F2F2F2" w:themeFill="background1" w:themeFillShade="F2"/>
          </w:tcPr>
          <w:p w14:paraId="544B08C4" w14:textId="7A9DC4DB" w:rsidR="002D7DA2" w:rsidRPr="003B6F10" w:rsidRDefault="00F62838" w:rsidP="0082650A">
            <w:pPr>
              <w:rPr>
                <w:rFonts w:ascii="Calibri" w:hAnsi="Calibri"/>
                <w:b/>
                <w:sz w:val="22"/>
              </w:rPr>
            </w:pPr>
            <w:r>
              <w:rPr>
                <w:rFonts w:ascii="Calibri" w:hAnsi="Calibri"/>
                <w:b/>
                <w:sz w:val="22"/>
              </w:rPr>
              <w:t>3.</w:t>
            </w:r>
            <w:r w:rsidR="00EA0433">
              <w:rPr>
                <w:rFonts w:ascii="Calibri" w:hAnsi="Calibri"/>
                <w:b/>
                <w:sz w:val="22"/>
              </w:rPr>
              <w:t>5</w:t>
            </w:r>
            <w:r>
              <w:rPr>
                <w:rFonts w:ascii="Calibri" w:hAnsi="Calibri"/>
                <w:b/>
                <w:sz w:val="22"/>
              </w:rPr>
              <w:t xml:space="preserve"> </w:t>
            </w:r>
            <w:r w:rsidR="0082650A" w:rsidRPr="0082650A">
              <w:rPr>
                <w:rFonts w:ascii="Calibri" w:hAnsi="Calibri"/>
                <w:b/>
                <w:sz w:val="22"/>
                <w:shd w:val="clear" w:color="auto" w:fill="F2F2F2" w:themeFill="background1" w:themeFillShade="F2"/>
              </w:rPr>
              <w:t>Indiquer</w:t>
            </w:r>
            <w:r w:rsidR="00666FB7" w:rsidRPr="0082650A">
              <w:rPr>
                <w:rFonts w:ascii="Calibri" w:hAnsi="Calibri"/>
                <w:b/>
                <w:sz w:val="22"/>
                <w:shd w:val="clear" w:color="auto" w:fill="F2F2F2" w:themeFill="background1" w:themeFillShade="F2"/>
              </w:rPr>
              <w:t xml:space="preserve"> vos propositions de menus dans le cas exceptionnel d’intolérance et d’allergie à un produit (sel, s</w:t>
            </w:r>
            <w:r w:rsidR="0082650A" w:rsidRPr="0082650A">
              <w:rPr>
                <w:rFonts w:ascii="Calibri" w:hAnsi="Calibri"/>
                <w:b/>
                <w:sz w:val="22"/>
                <w:shd w:val="clear" w:color="auto" w:fill="F2F2F2" w:themeFill="background1" w:themeFillShade="F2"/>
              </w:rPr>
              <w:t xml:space="preserve">ucre, lactose, gluten </w:t>
            </w:r>
            <w:proofErr w:type="gramStart"/>
            <w:r w:rsidR="0082650A" w:rsidRPr="0082650A">
              <w:rPr>
                <w:rFonts w:ascii="Calibri" w:hAnsi="Calibri"/>
                <w:b/>
                <w:sz w:val="22"/>
                <w:shd w:val="clear" w:color="auto" w:fill="F2F2F2" w:themeFill="background1" w:themeFillShade="F2"/>
              </w:rPr>
              <w:t>etc..</w:t>
            </w:r>
            <w:proofErr w:type="gramEnd"/>
            <w:r w:rsidR="0082650A" w:rsidRPr="0082650A">
              <w:rPr>
                <w:rFonts w:ascii="Calibri" w:hAnsi="Calibri"/>
                <w:b/>
                <w:sz w:val="22"/>
                <w:shd w:val="clear" w:color="auto" w:fill="F2F2F2" w:themeFill="background1" w:themeFillShade="F2"/>
              </w:rPr>
              <w:t>)</w:t>
            </w:r>
            <w:r w:rsidR="0082650A">
              <w:rPr>
                <w:rFonts w:ascii="Calibri" w:hAnsi="Calibri"/>
                <w:b/>
                <w:sz w:val="22"/>
              </w:rPr>
              <w:t> </w:t>
            </w:r>
          </w:p>
        </w:tc>
      </w:tr>
      <w:tr w:rsidR="002D7DA2" w:rsidRPr="003B6F10" w14:paraId="7C7695C3" w14:textId="77777777" w:rsidTr="00B25DC0">
        <w:tc>
          <w:tcPr>
            <w:tcW w:w="9212" w:type="dxa"/>
          </w:tcPr>
          <w:p w14:paraId="4B616103" w14:textId="77777777" w:rsidR="002D7DA2" w:rsidRPr="003B6F10" w:rsidRDefault="002D7DA2" w:rsidP="00421DFB">
            <w:pPr>
              <w:rPr>
                <w:rFonts w:ascii="Calibri" w:eastAsia="Calibri" w:hAnsi="Calibri" w:cs="Calibri"/>
                <w:b/>
                <w:color w:val="000000"/>
                <w:sz w:val="22"/>
              </w:rPr>
            </w:pPr>
          </w:p>
          <w:p w14:paraId="71D37CE3" w14:textId="77777777" w:rsidR="002D7DA2" w:rsidRPr="003B6F10" w:rsidRDefault="002D7DA2" w:rsidP="00421DFB">
            <w:pPr>
              <w:rPr>
                <w:rFonts w:ascii="Calibri" w:eastAsia="Calibri" w:hAnsi="Calibri"/>
                <w:lang w:eastAsia="en-US"/>
              </w:rPr>
            </w:pPr>
          </w:p>
          <w:p w14:paraId="596B17A2" w14:textId="77777777" w:rsidR="002D7DA2" w:rsidRPr="003B6F10" w:rsidRDefault="002D7DA2" w:rsidP="00421DFB">
            <w:pPr>
              <w:rPr>
                <w:rFonts w:ascii="Calibri" w:eastAsia="Calibri" w:hAnsi="Calibri"/>
                <w:lang w:eastAsia="en-US"/>
              </w:rPr>
            </w:pPr>
          </w:p>
        </w:tc>
      </w:tr>
    </w:tbl>
    <w:p w14:paraId="6C5C59F7" w14:textId="77777777" w:rsidR="002D7DA2" w:rsidRDefault="002D7DA2" w:rsidP="00421DFB">
      <w:pPr>
        <w:rPr>
          <w:rFonts w:ascii="Calibri" w:hAnsi="Calibri"/>
          <w:sz w:val="16"/>
          <w:szCs w:val="16"/>
        </w:rPr>
      </w:pPr>
    </w:p>
    <w:p w14:paraId="2DF449F3" w14:textId="6DD3674C" w:rsidR="002D7DA2" w:rsidRPr="003B6F10" w:rsidDel="00CF287A" w:rsidRDefault="002D7DA2" w:rsidP="00421DFB">
      <w:pPr>
        <w:rPr>
          <w:del w:id="190" w:author="ccosnard" w:date="2023-05-15T10:22:00Z"/>
          <w:rFonts w:ascii="Calibri" w:hAnsi="Calibri"/>
          <w:sz w:val="16"/>
          <w:szCs w:val="16"/>
        </w:rPr>
      </w:pPr>
    </w:p>
    <w:tbl>
      <w:tblPr>
        <w:tblStyle w:val="Grilledutableau"/>
        <w:tblW w:w="0" w:type="auto"/>
        <w:tblInd w:w="0" w:type="dxa"/>
        <w:tblLook w:val="04A0" w:firstRow="1" w:lastRow="0" w:firstColumn="1" w:lastColumn="0" w:noHBand="0" w:noVBand="1"/>
      </w:tblPr>
      <w:tblGrid>
        <w:gridCol w:w="9062"/>
      </w:tblGrid>
      <w:tr w:rsidR="00B727DB" w:rsidRPr="003B6F10" w14:paraId="2EA7F944" w14:textId="77777777" w:rsidTr="0082650A">
        <w:tc>
          <w:tcPr>
            <w:tcW w:w="9212" w:type="dxa"/>
            <w:shd w:val="clear" w:color="auto" w:fill="F2F2F2" w:themeFill="background1" w:themeFillShade="F2"/>
          </w:tcPr>
          <w:p w14:paraId="0FC5B470" w14:textId="11961234" w:rsidR="00B727DB" w:rsidRPr="003B6F10" w:rsidRDefault="0082650A" w:rsidP="0082650A">
            <w:pPr>
              <w:rPr>
                <w:rFonts w:ascii="Calibri" w:eastAsia="Calibri" w:hAnsi="Calibri"/>
                <w:b/>
                <w:lang w:eastAsia="en-US"/>
              </w:rPr>
            </w:pPr>
            <w:r>
              <w:rPr>
                <w:rFonts w:ascii="Calibri" w:eastAsia="Calibri" w:hAnsi="Calibri"/>
                <w:b/>
                <w:sz w:val="22"/>
                <w:lang w:eastAsia="en-US"/>
              </w:rPr>
              <w:t>3.</w:t>
            </w:r>
            <w:r w:rsidR="00EA0433">
              <w:rPr>
                <w:rFonts w:ascii="Calibri" w:eastAsia="Calibri" w:hAnsi="Calibri"/>
                <w:b/>
                <w:sz w:val="22"/>
                <w:lang w:eastAsia="en-US"/>
              </w:rPr>
              <w:t>6</w:t>
            </w:r>
            <w:r>
              <w:rPr>
                <w:rFonts w:ascii="Calibri" w:eastAsia="Calibri" w:hAnsi="Calibri"/>
                <w:b/>
                <w:sz w:val="22"/>
                <w:lang w:eastAsia="en-US"/>
              </w:rPr>
              <w:t xml:space="preserve"> Décrire de manière succincte votre charte qualité </w:t>
            </w:r>
          </w:p>
        </w:tc>
      </w:tr>
      <w:tr w:rsidR="00B727DB" w:rsidRPr="003B6F10" w14:paraId="794D0B99" w14:textId="77777777" w:rsidTr="00B25DC0">
        <w:tc>
          <w:tcPr>
            <w:tcW w:w="9212" w:type="dxa"/>
          </w:tcPr>
          <w:p w14:paraId="7D12719A" w14:textId="77777777" w:rsidR="00B727DB" w:rsidRPr="003B6F10" w:rsidRDefault="00B727DB" w:rsidP="00421DFB">
            <w:pPr>
              <w:rPr>
                <w:rFonts w:ascii="Calibri" w:eastAsia="Calibri" w:hAnsi="Calibri" w:cs="Calibri"/>
                <w:b/>
                <w:color w:val="000000"/>
                <w:sz w:val="22"/>
              </w:rPr>
            </w:pPr>
          </w:p>
          <w:p w14:paraId="479D2139" w14:textId="77777777" w:rsidR="00B727DB" w:rsidRPr="003B6F10" w:rsidRDefault="00B727DB" w:rsidP="00421DFB">
            <w:pPr>
              <w:rPr>
                <w:rFonts w:ascii="Calibri" w:eastAsia="Calibri" w:hAnsi="Calibri"/>
                <w:lang w:eastAsia="en-US"/>
              </w:rPr>
            </w:pPr>
          </w:p>
          <w:p w14:paraId="72106058" w14:textId="77777777" w:rsidR="00B727DB" w:rsidRPr="003B6F10" w:rsidRDefault="00B727DB" w:rsidP="00421DFB">
            <w:pPr>
              <w:rPr>
                <w:rFonts w:ascii="Calibri" w:eastAsia="Calibri" w:hAnsi="Calibri"/>
                <w:lang w:eastAsia="en-US"/>
              </w:rPr>
            </w:pPr>
          </w:p>
        </w:tc>
      </w:tr>
    </w:tbl>
    <w:p w14:paraId="1BC2E1B3" w14:textId="622ECA3D" w:rsidR="00B727DB" w:rsidDel="00CF287A" w:rsidRDefault="00B727DB" w:rsidP="00421DFB">
      <w:pPr>
        <w:rPr>
          <w:del w:id="191" w:author="ccosnard" w:date="2023-05-15T10:22:00Z"/>
          <w:rFonts w:ascii="Calibri" w:hAnsi="Calibri"/>
          <w:sz w:val="16"/>
          <w:szCs w:val="16"/>
        </w:rPr>
      </w:pPr>
    </w:p>
    <w:p w14:paraId="1E593FE9" w14:textId="77777777" w:rsidR="00B727DB" w:rsidRDefault="00B727DB" w:rsidP="00421DFB">
      <w:pPr>
        <w:rPr>
          <w:rFonts w:ascii="Calibri" w:eastAsia="Calibri" w:hAnsi="Calibri" w:cs="Calibri"/>
          <w:b/>
          <w:bCs/>
          <w:color w:val="000000"/>
          <w:kern w:val="32"/>
          <w:sz w:val="28"/>
          <w:szCs w:val="32"/>
          <w:lang w:eastAsia="en-US"/>
        </w:rPr>
      </w:pPr>
    </w:p>
    <w:tbl>
      <w:tblPr>
        <w:tblStyle w:val="Grilledutableau"/>
        <w:tblW w:w="0" w:type="auto"/>
        <w:tblInd w:w="0" w:type="dxa"/>
        <w:tblLook w:val="04A0" w:firstRow="1" w:lastRow="0" w:firstColumn="1" w:lastColumn="0" w:noHBand="0" w:noVBand="1"/>
      </w:tblPr>
      <w:tblGrid>
        <w:gridCol w:w="5555"/>
        <w:gridCol w:w="3507"/>
      </w:tblGrid>
      <w:tr w:rsidR="00B727DB" w:rsidRPr="003B6F10" w14:paraId="45CBEF68" w14:textId="77777777" w:rsidTr="0082650A">
        <w:tc>
          <w:tcPr>
            <w:tcW w:w="9062" w:type="dxa"/>
            <w:gridSpan w:val="2"/>
            <w:shd w:val="clear" w:color="auto" w:fill="F2F2F2" w:themeFill="background1" w:themeFillShade="F2"/>
          </w:tcPr>
          <w:p w14:paraId="60F583BE" w14:textId="4545061E" w:rsidR="00B727DB" w:rsidRPr="003B6F10" w:rsidRDefault="0082650A" w:rsidP="0082650A">
            <w:pPr>
              <w:rPr>
                <w:rFonts w:ascii="Calibri" w:eastAsia="Calibri" w:hAnsi="Calibri"/>
                <w:b/>
                <w:lang w:eastAsia="en-US"/>
              </w:rPr>
            </w:pPr>
            <w:r>
              <w:rPr>
                <w:rFonts w:ascii="Calibri" w:eastAsia="Calibri" w:hAnsi="Calibri"/>
                <w:b/>
                <w:sz w:val="22"/>
                <w:lang w:eastAsia="en-US"/>
              </w:rPr>
              <w:t>3.</w:t>
            </w:r>
            <w:r w:rsidR="00EA0433">
              <w:rPr>
                <w:rFonts w:ascii="Calibri" w:eastAsia="Calibri" w:hAnsi="Calibri"/>
                <w:b/>
                <w:sz w:val="22"/>
                <w:lang w:eastAsia="en-US"/>
              </w:rPr>
              <w:t>7</w:t>
            </w:r>
            <w:r>
              <w:rPr>
                <w:rFonts w:ascii="Calibri" w:eastAsia="Calibri" w:hAnsi="Calibri"/>
                <w:b/>
                <w:sz w:val="22"/>
                <w:lang w:eastAsia="en-US"/>
              </w:rPr>
              <w:t xml:space="preserve"> </w:t>
            </w:r>
            <w:r w:rsidR="00B727DB">
              <w:rPr>
                <w:rFonts w:ascii="Calibri" w:eastAsia="Calibri" w:hAnsi="Calibri"/>
                <w:b/>
                <w:sz w:val="22"/>
                <w:lang w:eastAsia="en-US"/>
              </w:rPr>
              <w:t>Indique</w:t>
            </w:r>
            <w:r>
              <w:rPr>
                <w:rFonts w:ascii="Calibri" w:eastAsia="Calibri" w:hAnsi="Calibri"/>
                <w:b/>
                <w:sz w:val="22"/>
                <w:lang w:eastAsia="en-US"/>
              </w:rPr>
              <w:t xml:space="preserve">r le </w:t>
            </w:r>
            <w:r w:rsidR="00B727DB">
              <w:rPr>
                <w:rFonts w:ascii="Calibri" w:eastAsia="Calibri" w:hAnsi="Calibri"/>
                <w:b/>
                <w:sz w:val="22"/>
                <w:lang w:eastAsia="en-US"/>
              </w:rPr>
              <w:t xml:space="preserve">nombre maximum de convives </w:t>
            </w:r>
            <w:r>
              <w:rPr>
                <w:rFonts w:ascii="Calibri" w:eastAsia="Calibri" w:hAnsi="Calibri"/>
                <w:b/>
                <w:sz w:val="22"/>
                <w:lang w:eastAsia="en-US"/>
              </w:rPr>
              <w:t>dont vous</w:t>
            </w:r>
            <w:r w:rsidR="00B727DB">
              <w:rPr>
                <w:rFonts w:ascii="Calibri" w:eastAsia="Calibri" w:hAnsi="Calibri"/>
                <w:b/>
                <w:sz w:val="22"/>
                <w:lang w:eastAsia="en-US"/>
              </w:rPr>
              <w:t xml:space="preserve"> pouvez assurer les prestations de chaque lot auxquels vous candidatez</w:t>
            </w:r>
          </w:p>
        </w:tc>
      </w:tr>
      <w:tr w:rsidR="00B727DB" w:rsidRPr="003B6F10" w14:paraId="1313A3ED" w14:textId="77777777" w:rsidTr="00EB7D53">
        <w:trPr>
          <w:trHeight w:val="114"/>
        </w:trPr>
        <w:tc>
          <w:tcPr>
            <w:tcW w:w="5555" w:type="dxa"/>
          </w:tcPr>
          <w:p w14:paraId="3BAC4B63" w14:textId="77777777" w:rsidR="00B727DB" w:rsidRPr="00C375AD" w:rsidRDefault="00B727DB" w:rsidP="00421DFB">
            <w:pPr>
              <w:rPr>
                <w:rFonts w:ascii="Calibri" w:eastAsia="Calibri" w:hAnsi="Calibri" w:cs="Calibri"/>
                <w:b/>
                <w:color w:val="000000"/>
                <w:sz w:val="22"/>
              </w:rPr>
            </w:pPr>
            <w:r>
              <w:rPr>
                <w:rFonts w:ascii="Calibri" w:eastAsia="Calibri" w:hAnsi="Calibri" w:cs="Calibri"/>
                <w:color w:val="000000"/>
                <w:sz w:val="22"/>
              </w:rPr>
              <w:t>Lot n° 1 : Petit-déjeuner /collation</w:t>
            </w:r>
          </w:p>
        </w:tc>
        <w:tc>
          <w:tcPr>
            <w:tcW w:w="3507" w:type="dxa"/>
          </w:tcPr>
          <w:p w14:paraId="5BD4F04D" w14:textId="77777777" w:rsidR="00B727DB" w:rsidRPr="003B6F10" w:rsidRDefault="00B727DB" w:rsidP="00421DFB">
            <w:pPr>
              <w:rPr>
                <w:rFonts w:ascii="Calibri" w:eastAsia="Calibri" w:hAnsi="Calibri"/>
                <w:lang w:eastAsia="en-US"/>
              </w:rPr>
            </w:pPr>
          </w:p>
        </w:tc>
      </w:tr>
      <w:tr w:rsidR="00B727DB" w:rsidRPr="003B6F10" w14:paraId="5A90FA42" w14:textId="77777777" w:rsidTr="00EB7D53">
        <w:trPr>
          <w:trHeight w:val="108"/>
        </w:trPr>
        <w:tc>
          <w:tcPr>
            <w:tcW w:w="5555" w:type="dxa"/>
          </w:tcPr>
          <w:p w14:paraId="7384686D" w14:textId="77777777" w:rsidR="00B727DB" w:rsidRPr="003B6F10" w:rsidRDefault="00B727DB" w:rsidP="0082650A">
            <w:pPr>
              <w:rPr>
                <w:rFonts w:ascii="Calibri" w:eastAsia="Calibri" w:hAnsi="Calibri" w:cs="Calibri"/>
                <w:b/>
                <w:color w:val="000000"/>
                <w:sz w:val="22"/>
              </w:rPr>
            </w:pPr>
            <w:r>
              <w:rPr>
                <w:rFonts w:ascii="Calibri" w:eastAsia="Calibri" w:hAnsi="Calibri" w:cs="Calibri"/>
                <w:color w:val="000000"/>
                <w:sz w:val="22"/>
              </w:rPr>
              <w:t xml:space="preserve">Lot n°2 : </w:t>
            </w:r>
            <w:r w:rsidR="0082650A">
              <w:rPr>
                <w:rFonts w:ascii="Calibri" w:eastAsia="Calibri" w:hAnsi="Calibri" w:cs="Calibri"/>
                <w:color w:val="000000"/>
                <w:sz w:val="22"/>
              </w:rPr>
              <w:t>Buffets- cocktails : milieu de gamme</w:t>
            </w:r>
          </w:p>
        </w:tc>
        <w:tc>
          <w:tcPr>
            <w:tcW w:w="3507" w:type="dxa"/>
          </w:tcPr>
          <w:p w14:paraId="39A719AE" w14:textId="77777777" w:rsidR="00B727DB" w:rsidRPr="003B6F10" w:rsidRDefault="00B727DB" w:rsidP="00421DFB">
            <w:pPr>
              <w:rPr>
                <w:rFonts w:ascii="Calibri" w:eastAsia="Calibri" w:hAnsi="Calibri" w:cs="Calibri"/>
                <w:b/>
                <w:color w:val="000000"/>
                <w:sz w:val="22"/>
              </w:rPr>
            </w:pPr>
          </w:p>
        </w:tc>
      </w:tr>
      <w:tr w:rsidR="00B727DB" w:rsidRPr="003B6F10" w14:paraId="5A52D8C4" w14:textId="77777777" w:rsidTr="00EB7D53">
        <w:trPr>
          <w:trHeight w:val="108"/>
        </w:trPr>
        <w:tc>
          <w:tcPr>
            <w:tcW w:w="5555" w:type="dxa"/>
          </w:tcPr>
          <w:p w14:paraId="06DD8BD9" w14:textId="77777777" w:rsidR="00B727DB" w:rsidRPr="003B6F10" w:rsidRDefault="00B727DB" w:rsidP="0082650A">
            <w:pPr>
              <w:rPr>
                <w:rFonts w:ascii="Calibri" w:eastAsia="Calibri" w:hAnsi="Calibri" w:cs="Calibri"/>
                <w:b/>
                <w:color w:val="000000"/>
                <w:sz w:val="22"/>
              </w:rPr>
            </w:pPr>
            <w:r>
              <w:rPr>
                <w:rFonts w:ascii="Calibri" w:eastAsia="Calibri" w:hAnsi="Calibri" w:cs="Calibri"/>
                <w:color w:val="000000"/>
                <w:sz w:val="22"/>
              </w:rPr>
              <w:t xml:space="preserve">Lot n°3 : </w:t>
            </w:r>
            <w:r w:rsidR="0082650A">
              <w:rPr>
                <w:rFonts w:ascii="Calibri" w:eastAsia="Calibri" w:hAnsi="Calibri" w:cs="Calibri"/>
                <w:color w:val="000000"/>
                <w:sz w:val="22"/>
              </w:rPr>
              <w:t>Buffets- cocktails : haut de gamme</w:t>
            </w:r>
          </w:p>
        </w:tc>
        <w:tc>
          <w:tcPr>
            <w:tcW w:w="3507" w:type="dxa"/>
          </w:tcPr>
          <w:p w14:paraId="7C4ABD73" w14:textId="77777777" w:rsidR="00B727DB" w:rsidRPr="003B6F10" w:rsidRDefault="00B727DB" w:rsidP="00421DFB">
            <w:pPr>
              <w:rPr>
                <w:rFonts w:ascii="Calibri" w:eastAsia="Calibri" w:hAnsi="Calibri" w:cs="Calibri"/>
                <w:b/>
                <w:color w:val="000000"/>
                <w:sz w:val="22"/>
              </w:rPr>
            </w:pPr>
          </w:p>
        </w:tc>
      </w:tr>
      <w:tr w:rsidR="00B727DB" w:rsidRPr="003B6F10" w14:paraId="41F9BB74" w14:textId="77777777" w:rsidTr="00EB7D53">
        <w:trPr>
          <w:trHeight w:val="108"/>
        </w:trPr>
        <w:tc>
          <w:tcPr>
            <w:tcW w:w="5555" w:type="dxa"/>
          </w:tcPr>
          <w:p w14:paraId="3752B7F0" w14:textId="77777777" w:rsidR="00B727DB" w:rsidRPr="003B6F10" w:rsidRDefault="00B727DB" w:rsidP="0082650A">
            <w:pPr>
              <w:rPr>
                <w:rFonts w:ascii="Calibri" w:eastAsia="Calibri" w:hAnsi="Calibri" w:cs="Calibri"/>
                <w:b/>
                <w:color w:val="000000"/>
                <w:sz w:val="22"/>
              </w:rPr>
            </w:pPr>
            <w:r>
              <w:rPr>
                <w:rFonts w:ascii="Calibri" w:eastAsia="Calibri" w:hAnsi="Calibri" w:cs="Calibri"/>
                <w:color w:val="000000"/>
                <w:sz w:val="22"/>
              </w:rPr>
              <w:t xml:space="preserve">Lot n°4 : </w:t>
            </w:r>
            <w:r w:rsidR="0082650A">
              <w:rPr>
                <w:rFonts w:ascii="Calibri" w:eastAsia="Calibri" w:hAnsi="Calibri" w:cs="Calibri"/>
                <w:color w:val="000000"/>
                <w:sz w:val="22"/>
              </w:rPr>
              <w:t>Plateau repas</w:t>
            </w:r>
          </w:p>
        </w:tc>
        <w:tc>
          <w:tcPr>
            <w:tcW w:w="3507" w:type="dxa"/>
          </w:tcPr>
          <w:p w14:paraId="7B6738C4" w14:textId="77777777" w:rsidR="00B727DB" w:rsidRPr="003B6F10" w:rsidRDefault="00B727DB" w:rsidP="00421DFB">
            <w:pPr>
              <w:rPr>
                <w:rFonts w:ascii="Calibri" w:eastAsia="Calibri" w:hAnsi="Calibri" w:cs="Calibri"/>
                <w:b/>
                <w:color w:val="000000"/>
                <w:sz w:val="22"/>
              </w:rPr>
            </w:pPr>
          </w:p>
        </w:tc>
      </w:tr>
      <w:tr w:rsidR="00B727DB" w:rsidRPr="003B6F10" w:rsidDel="00D43151" w14:paraId="626E6578" w14:textId="1FBD7B70" w:rsidTr="00EB7D53">
        <w:trPr>
          <w:trHeight w:val="108"/>
          <w:del w:id="192" w:author="Thomas DAUBOIN" w:date="2025-10-13T17:43:00Z"/>
        </w:trPr>
        <w:tc>
          <w:tcPr>
            <w:tcW w:w="5555" w:type="dxa"/>
          </w:tcPr>
          <w:p w14:paraId="24991B8C" w14:textId="5AB41E8E" w:rsidR="00B727DB" w:rsidRPr="003B6F10" w:rsidDel="00D43151" w:rsidRDefault="00B727DB">
            <w:pPr>
              <w:rPr>
                <w:del w:id="193" w:author="Thomas DAUBOIN" w:date="2025-10-13T17:43:00Z"/>
                <w:rFonts w:ascii="Calibri" w:eastAsia="Calibri" w:hAnsi="Calibri" w:cs="Calibri"/>
                <w:b/>
                <w:color w:val="000000"/>
                <w:sz w:val="22"/>
              </w:rPr>
            </w:pPr>
            <w:del w:id="194" w:author="Thomas DAUBOIN" w:date="2025-10-13T17:43:00Z">
              <w:r w:rsidDel="00D43151">
                <w:rPr>
                  <w:rFonts w:ascii="Calibri" w:eastAsia="Calibri" w:hAnsi="Calibri" w:cs="Calibri"/>
                  <w:color w:val="000000"/>
                  <w:sz w:val="22"/>
                </w:rPr>
                <w:delText xml:space="preserve">Lot n°5 : </w:delText>
              </w:r>
              <w:r w:rsidR="0082650A" w:rsidDel="00D43151">
                <w:rPr>
                  <w:rFonts w:ascii="Calibri" w:eastAsia="Calibri" w:hAnsi="Calibri" w:cs="Calibri"/>
                  <w:color w:val="000000"/>
                  <w:sz w:val="22"/>
                </w:rPr>
                <w:delText>Panier repas</w:delText>
              </w:r>
            </w:del>
            <w:ins w:id="195" w:author="ccosnard" w:date="2023-05-15T09:30:00Z">
              <w:del w:id="196" w:author="Thomas DAUBOIN" w:date="2025-10-13T17:43:00Z">
                <w:r w:rsidR="005A40C0" w:rsidDel="00D43151">
                  <w:rPr>
                    <w:rFonts w:ascii="Calibri" w:eastAsia="Calibri" w:hAnsi="Calibri" w:cs="Calibri"/>
                    <w:color w:val="000000"/>
                    <w:sz w:val="22"/>
                  </w:rPr>
                  <w:delText>pique nique</w:delText>
                </w:r>
              </w:del>
            </w:ins>
          </w:p>
        </w:tc>
        <w:tc>
          <w:tcPr>
            <w:tcW w:w="3507" w:type="dxa"/>
          </w:tcPr>
          <w:p w14:paraId="20C28B80" w14:textId="4B052732" w:rsidR="00B727DB" w:rsidRPr="003B6F10" w:rsidDel="00D43151" w:rsidRDefault="00B727DB" w:rsidP="00421DFB">
            <w:pPr>
              <w:rPr>
                <w:del w:id="197" w:author="Thomas DAUBOIN" w:date="2025-10-13T17:43:00Z"/>
                <w:rFonts w:ascii="Calibri" w:eastAsia="Calibri" w:hAnsi="Calibri" w:cs="Calibri"/>
                <w:b/>
                <w:color w:val="000000"/>
                <w:sz w:val="22"/>
              </w:rPr>
            </w:pPr>
          </w:p>
        </w:tc>
      </w:tr>
    </w:tbl>
    <w:p w14:paraId="37637640" w14:textId="77777777" w:rsidR="00233877" w:rsidRPr="005A40C0" w:rsidRDefault="00233877" w:rsidP="00233877">
      <w:pPr>
        <w:pStyle w:val="Titre1"/>
        <w:rPr>
          <w:lang w:val="fr-FR"/>
          <w:rPrChange w:id="198" w:author="ccosnard" w:date="2023-05-15T09:30:00Z">
            <w:rPr>
              <w:color w:val="FF0000"/>
            </w:rPr>
          </w:rPrChange>
        </w:rPr>
      </w:pPr>
    </w:p>
    <w:p w14:paraId="6A093CA6" w14:textId="3E98C59D" w:rsidR="00B727DB" w:rsidRPr="005A40C0" w:rsidRDefault="00233877" w:rsidP="00233877">
      <w:pPr>
        <w:pStyle w:val="Titre1"/>
        <w:rPr>
          <w:lang w:val="fr-FR"/>
          <w:rPrChange w:id="199" w:author="ccosnard" w:date="2023-05-15T09:30:00Z">
            <w:rPr>
              <w:color w:val="FF0000"/>
              <w:lang w:val="fr-FR"/>
            </w:rPr>
          </w:rPrChange>
        </w:rPr>
      </w:pPr>
      <w:r w:rsidRPr="005A40C0">
        <w:rPr>
          <w:lang w:val="fr-FR"/>
          <w:rPrChange w:id="200" w:author="ccosnard" w:date="2023-05-15T09:30:00Z">
            <w:rPr>
              <w:color w:val="FF0000"/>
              <w:lang w:val="fr-FR"/>
            </w:rPr>
          </w:rPrChange>
        </w:rPr>
        <w:t xml:space="preserve">4. </w:t>
      </w:r>
      <w:r w:rsidR="00FE6018" w:rsidRPr="005A40C0">
        <w:rPr>
          <w:lang w:val="fr-FR"/>
          <w:rPrChange w:id="201" w:author="ccosnard" w:date="2023-05-15T09:30:00Z">
            <w:rPr>
              <w:color w:val="FF0000"/>
              <w:lang w:val="fr-FR"/>
            </w:rPr>
          </w:rPrChange>
        </w:rPr>
        <w:t>Méthodologie d’intervention</w:t>
      </w:r>
    </w:p>
    <w:tbl>
      <w:tblPr>
        <w:tblStyle w:val="Grilledutableau"/>
        <w:tblW w:w="0" w:type="auto"/>
        <w:tblInd w:w="0" w:type="dxa"/>
        <w:tblLook w:val="04A0" w:firstRow="1" w:lastRow="0" w:firstColumn="1" w:lastColumn="0" w:noHBand="0" w:noVBand="1"/>
      </w:tblPr>
      <w:tblGrid>
        <w:gridCol w:w="9062"/>
      </w:tblGrid>
      <w:tr w:rsidR="005A40C0" w:rsidRPr="003B6F10" w14:paraId="19DD6303" w14:textId="77777777" w:rsidTr="00492323">
        <w:tc>
          <w:tcPr>
            <w:tcW w:w="9212" w:type="dxa"/>
            <w:shd w:val="clear" w:color="auto" w:fill="F2F2F2" w:themeFill="background1" w:themeFillShade="F2"/>
          </w:tcPr>
          <w:p w14:paraId="749882C3" w14:textId="77777777" w:rsidR="005A40C0" w:rsidRPr="00C56F7B" w:rsidRDefault="005A40C0" w:rsidP="00492323">
            <w:pPr>
              <w:rPr>
                <w:moveTo w:id="202" w:author="ccosnard" w:date="2023-05-15T09:34:00Z"/>
                <w:rFonts w:eastAsia="Calibri"/>
                <w:b/>
                <w:lang w:eastAsia="en-US"/>
              </w:rPr>
            </w:pPr>
            <w:moveToRangeStart w:id="203" w:author="ccosnard" w:date="2023-05-15T09:34:00Z" w:name="move135035670"/>
            <w:moveTo w:id="204" w:author="ccosnard" w:date="2023-05-15T09:34:00Z">
              <w:r w:rsidRPr="0082650A">
                <w:rPr>
                  <w:rFonts w:eastAsia="Calibri"/>
                  <w:b/>
                  <w:lang w:eastAsia="en-US"/>
                </w:rPr>
                <w:t>4.1</w:t>
              </w:r>
              <w:r>
                <w:rPr>
                  <w:rFonts w:eastAsia="Calibri"/>
                  <w:b/>
                  <w:lang w:eastAsia="en-US"/>
                </w:rPr>
                <w:t xml:space="preserve"> Décrire l’organisation, les modalités d’intervention et de mise en œuvre en cas de demandes urgentes. </w:t>
              </w:r>
              <w:r w:rsidRPr="0082650A">
                <w:rPr>
                  <w:rFonts w:eastAsia="Calibri"/>
                  <w:b/>
                  <w:lang w:eastAsia="en-US"/>
                </w:rPr>
                <w:t>Une commande urgente peut être par exemple une commande la veille pour le lendemain matin.</w:t>
              </w:r>
            </w:moveTo>
          </w:p>
        </w:tc>
      </w:tr>
      <w:tr w:rsidR="005A40C0" w:rsidRPr="003B6F10" w14:paraId="3F20EEFE" w14:textId="77777777" w:rsidTr="00492323">
        <w:tc>
          <w:tcPr>
            <w:tcW w:w="9212" w:type="dxa"/>
          </w:tcPr>
          <w:p w14:paraId="5D2C1A6B" w14:textId="77777777" w:rsidR="005A40C0" w:rsidRPr="003B6F10" w:rsidRDefault="005A40C0" w:rsidP="00492323">
            <w:pPr>
              <w:rPr>
                <w:moveTo w:id="205" w:author="ccosnard" w:date="2023-05-15T09:34:00Z"/>
                <w:rFonts w:eastAsia="Calibri" w:cs="Calibri"/>
                <w:color w:val="000000"/>
              </w:rPr>
            </w:pPr>
          </w:p>
          <w:p w14:paraId="7FFE5AC7" w14:textId="77777777" w:rsidR="005A40C0" w:rsidRPr="003B6F10" w:rsidRDefault="005A40C0" w:rsidP="00492323">
            <w:pPr>
              <w:rPr>
                <w:moveTo w:id="206" w:author="ccosnard" w:date="2023-05-15T09:34:00Z"/>
                <w:rFonts w:eastAsia="Calibri"/>
                <w:lang w:eastAsia="en-US"/>
              </w:rPr>
            </w:pPr>
          </w:p>
          <w:p w14:paraId="5BED7150" w14:textId="77777777" w:rsidR="005A40C0" w:rsidRPr="003B6F10" w:rsidRDefault="005A40C0" w:rsidP="00492323">
            <w:pPr>
              <w:rPr>
                <w:moveTo w:id="207" w:author="ccosnard" w:date="2023-05-15T09:34:00Z"/>
                <w:rFonts w:eastAsia="Calibri"/>
                <w:lang w:eastAsia="en-US"/>
              </w:rPr>
            </w:pPr>
          </w:p>
        </w:tc>
      </w:tr>
    </w:tbl>
    <w:p w14:paraId="6D7D5372" w14:textId="77777777" w:rsidR="005A40C0" w:rsidRDefault="005A40C0" w:rsidP="005A40C0">
      <w:pPr>
        <w:rPr>
          <w:moveTo w:id="208" w:author="ccosnard" w:date="2023-05-15T09:34:00Z"/>
        </w:rPr>
      </w:pPr>
    </w:p>
    <w:tbl>
      <w:tblPr>
        <w:tblStyle w:val="Grilledutableau"/>
        <w:tblW w:w="0" w:type="auto"/>
        <w:tblInd w:w="0" w:type="dxa"/>
        <w:tblLook w:val="04A0" w:firstRow="1" w:lastRow="0" w:firstColumn="1" w:lastColumn="0" w:noHBand="0" w:noVBand="1"/>
      </w:tblPr>
      <w:tblGrid>
        <w:gridCol w:w="9062"/>
      </w:tblGrid>
      <w:tr w:rsidR="005A40C0" w:rsidRPr="003B6F10" w14:paraId="57618532" w14:textId="77777777" w:rsidTr="00492323">
        <w:tc>
          <w:tcPr>
            <w:tcW w:w="9062" w:type="dxa"/>
            <w:tcBorders>
              <w:bottom w:val="single" w:sz="4" w:space="0" w:color="auto"/>
            </w:tcBorders>
            <w:shd w:val="clear" w:color="auto" w:fill="F2F2F2" w:themeFill="background1" w:themeFillShade="F2"/>
          </w:tcPr>
          <w:p w14:paraId="7BF7400F" w14:textId="77777777" w:rsidR="005A40C0" w:rsidRPr="00730FC8" w:rsidRDefault="005A40C0" w:rsidP="00492323">
            <w:pPr>
              <w:rPr>
                <w:moveTo w:id="209" w:author="ccosnard" w:date="2023-05-15T09:34:00Z"/>
                <w:b/>
              </w:rPr>
            </w:pPr>
            <w:moveTo w:id="210" w:author="ccosnard" w:date="2023-05-15T09:34:00Z">
              <w:r w:rsidRPr="0082650A">
                <w:rPr>
                  <w:rFonts w:eastAsia="Calibri"/>
                  <w:b/>
                  <w:lang w:eastAsia="en-US"/>
                </w:rPr>
                <w:t>4.</w:t>
              </w:r>
              <w:r>
                <w:rPr>
                  <w:rFonts w:eastAsia="Calibri"/>
                  <w:b/>
                  <w:lang w:eastAsia="en-US"/>
                </w:rPr>
                <w:t xml:space="preserve">2 </w:t>
              </w:r>
              <w:r w:rsidRPr="00200207">
                <w:rPr>
                  <w:b/>
                </w:rPr>
                <w:t>Préciser la politique d’annulation et de modification d’une commande par votre société (date limite pour modifier les quantités d’une prestation, les conditions et les frais de modification, de report ou d’annulation, n° appel etc…)</w:t>
              </w:r>
            </w:moveTo>
          </w:p>
        </w:tc>
      </w:tr>
      <w:tr w:rsidR="005A40C0" w:rsidRPr="003B6F10" w14:paraId="23C9CAC2" w14:textId="77777777" w:rsidTr="00492323">
        <w:tc>
          <w:tcPr>
            <w:tcW w:w="9062" w:type="dxa"/>
            <w:tcBorders>
              <w:bottom w:val="single" w:sz="4" w:space="0" w:color="auto"/>
            </w:tcBorders>
            <w:shd w:val="clear" w:color="auto" w:fill="auto"/>
          </w:tcPr>
          <w:p w14:paraId="533FB1D8" w14:textId="77777777" w:rsidR="005A40C0" w:rsidRDefault="005A40C0" w:rsidP="00492323">
            <w:pPr>
              <w:rPr>
                <w:moveTo w:id="211" w:author="ccosnard" w:date="2023-05-15T09:34:00Z"/>
                <w:rFonts w:eastAsia="Calibri"/>
                <w:b/>
                <w:lang w:eastAsia="en-US"/>
              </w:rPr>
            </w:pPr>
          </w:p>
          <w:p w14:paraId="4D968DC6" w14:textId="77777777" w:rsidR="005A40C0" w:rsidRPr="0082650A" w:rsidRDefault="005A40C0" w:rsidP="00492323">
            <w:pPr>
              <w:rPr>
                <w:moveTo w:id="212" w:author="ccosnard" w:date="2023-05-15T09:34:00Z"/>
                <w:rFonts w:eastAsia="Calibri"/>
                <w:b/>
                <w:lang w:eastAsia="en-US"/>
              </w:rPr>
            </w:pPr>
          </w:p>
        </w:tc>
      </w:tr>
      <w:tr w:rsidR="005A40C0" w:rsidRPr="003B6F10" w14:paraId="7B0FF50D" w14:textId="77777777" w:rsidTr="00492323">
        <w:tc>
          <w:tcPr>
            <w:tcW w:w="9062" w:type="dxa"/>
            <w:tcBorders>
              <w:top w:val="single" w:sz="4" w:space="0" w:color="auto"/>
            </w:tcBorders>
            <w:shd w:val="clear" w:color="auto" w:fill="F2F2F2" w:themeFill="background1" w:themeFillShade="F2"/>
          </w:tcPr>
          <w:p w14:paraId="0F74488D" w14:textId="6E79AAC7" w:rsidR="005A40C0" w:rsidRPr="00C56F7B" w:rsidRDefault="005A40C0" w:rsidP="00492323">
            <w:pPr>
              <w:rPr>
                <w:moveTo w:id="213" w:author="ccosnard" w:date="2023-05-15T09:34:00Z"/>
                <w:rFonts w:eastAsia="Calibri"/>
                <w:b/>
                <w:lang w:eastAsia="en-US"/>
              </w:rPr>
            </w:pPr>
            <w:moveTo w:id="214" w:author="ccosnard" w:date="2023-05-15T09:34:00Z">
              <w:r w:rsidRPr="0082650A">
                <w:rPr>
                  <w:rFonts w:eastAsia="Calibri"/>
                  <w:b/>
                  <w:lang w:eastAsia="en-US"/>
                </w:rPr>
                <w:lastRenderedPageBreak/>
                <w:t>4.</w:t>
              </w:r>
              <w:r>
                <w:rPr>
                  <w:rFonts w:eastAsia="Calibri"/>
                  <w:b/>
                  <w:lang w:eastAsia="en-US"/>
                </w:rPr>
                <w:t xml:space="preserve">3 </w:t>
              </w:r>
              <w:r w:rsidRPr="00C9741D">
                <w:rPr>
                  <w:b/>
                </w:rPr>
                <w:t>En cas d’annulation de commande au-delà du délai de préavis que</w:t>
              </w:r>
            </w:moveTo>
            <w:ins w:id="215" w:author="Thomas DAUBOIN" w:date="2025-10-13T17:44:00Z">
              <w:r w:rsidR="00D43151">
                <w:rPr>
                  <w:b/>
                </w:rPr>
                <w:t xml:space="preserve"> vous</w:t>
              </w:r>
            </w:ins>
            <w:moveTo w:id="216" w:author="ccosnard" w:date="2023-05-15T09:34:00Z">
              <w:r w:rsidRPr="00C9741D">
                <w:rPr>
                  <w:b/>
                </w:rPr>
                <w:t xml:space="preserve"> avez susmentionné au </w:t>
              </w:r>
              <w:r w:rsidRPr="00492323">
                <w:rPr>
                  <w:b/>
                </w:rPr>
                <w:t>point 4.2</w:t>
              </w:r>
              <w:del w:id="217" w:author="Thomas DAUBOIN" w:date="2025-10-13T17:45:00Z">
                <w:r w:rsidRPr="00492323" w:rsidDel="009F7865">
                  <w:rPr>
                    <w:b/>
                  </w:rPr>
                  <w:delText xml:space="preserve"> </w:delText>
                </w:r>
              </w:del>
              <w:r w:rsidRPr="00492323">
                <w:rPr>
                  <w:b/>
                </w:rPr>
                <w:t>, expliciter</w:t>
              </w:r>
              <w:r w:rsidRPr="00C9741D">
                <w:rPr>
                  <w:b/>
                </w:rPr>
                <w:t xml:space="preserve"> </w:t>
              </w:r>
              <w:del w:id="218" w:author="Thomas DAUBOIN" w:date="2025-10-13T17:45:00Z">
                <w:r w:rsidRPr="00C9741D" w:rsidDel="009F7865">
                  <w:rPr>
                    <w:b/>
                  </w:rPr>
                  <w:delText>vos engagement</w:delText>
                </w:r>
              </w:del>
              <w:ins w:id="219" w:author="Thomas DAUBOIN" w:date="2025-10-13T17:45:00Z">
                <w:r w:rsidR="009F7865" w:rsidRPr="00C9741D">
                  <w:rPr>
                    <w:b/>
                  </w:rPr>
                  <w:t>vos engagements</w:t>
                </w:r>
              </w:ins>
              <w:r w:rsidRPr="00C9741D">
                <w:rPr>
                  <w:b/>
                </w:rPr>
                <w:t xml:space="preserve"> pour limiter le gaspillage alimentaire</w:t>
              </w:r>
            </w:moveTo>
          </w:p>
        </w:tc>
      </w:tr>
      <w:tr w:rsidR="005A40C0" w:rsidRPr="003B6F10" w14:paraId="1AD7D233" w14:textId="77777777" w:rsidTr="00492323">
        <w:tc>
          <w:tcPr>
            <w:tcW w:w="9062" w:type="dxa"/>
          </w:tcPr>
          <w:p w14:paraId="2E38FDE4" w14:textId="77777777" w:rsidR="005A40C0" w:rsidRPr="003B6F10" w:rsidRDefault="005A40C0" w:rsidP="00492323">
            <w:pPr>
              <w:rPr>
                <w:moveTo w:id="220" w:author="ccosnard" w:date="2023-05-15T09:34:00Z"/>
                <w:rFonts w:eastAsia="Calibri" w:cs="Calibri"/>
                <w:color w:val="000000"/>
              </w:rPr>
            </w:pPr>
          </w:p>
          <w:p w14:paraId="5B70EB91" w14:textId="77777777" w:rsidR="005A40C0" w:rsidRPr="003B6F10" w:rsidRDefault="005A40C0" w:rsidP="00492323">
            <w:pPr>
              <w:rPr>
                <w:moveTo w:id="221" w:author="ccosnard" w:date="2023-05-15T09:34:00Z"/>
                <w:rFonts w:eastAsia="Calibri"/>
                <w:lang w:eastAsia="en-US"/>
              </w:rPr>
            </w:pPr>
          </w:p>
          <w:p w14:paraId="160A0E6B" w14:textId="77777777" w:rsidR="005A40C0" w:rsidRPr="003B6F10" w:rsidRDefault="005A40C0" w:rsidP="00492323">
            <w:pPr>
              <w:rPr>
                <w:moveTo w:id="222" w:author="ccosnard" w:date="2023-05-15T09:34:00Z"/>
                <w:rFonts w:eastAsia="Calibri"/>
                <w:lang w:eastAsia="en-US"/>
              </w:rPr>
            </w:pPr>
          </w:p>
        </w:tc>
      </w:tr>
    </w:tbl>
    <w:p w14:paraId="64A7B243" w14:textId="77777777" w:rsidR="005A40C0" w:rsidRDefault="005A40C0" w:rsidP="005A40C0">
      <w:pPr>
        <w:rPr>
          <w:moveTo w:id="223" w:author="ccosnard" w:date="2023-05-15T09:34:00Z"/>
          <w:b/>
        </w:rPr>
      </w:pPr>
    </w:p>
    <w:tbl>
      <w:tblPr>
        <w:tblStyle w:val="Grilledutableau"/>
        <w:tblpPr w:leftFromText="141" w:rightFromText="141" w:vertAnchor="text" w:horzAnchor="margin" w:tblpY="17"/>
        <w:tblOverlap w:val="never"/>
        <w:tblW w:w="9067" w:type="dxa"/>
        <w:tblInd w:w="0" w:type="dxa"/>
        <w:tblLook w:val="04A0" w:firstRow="1" w:lastRow="0" w:firstColumn="1" w:lastColumn="0" w:noHBand="0" w:noVBand="1"/>
      </w:tblPr>
      <w:tblGrid>
        <w:gridCol w:w="9067"/>
      </w:tblGrid>
      <w:tr w:rsidR="005A40C0" w:rsidRPr="003955F6" w14:paraId="7D7C3EEE" w14:textId="77777777" w:rsidTr="00492323">
        <w:tc>
          <w:tcPr>
            <w:tcW w:w="9067" w:type="dxa"/>
            <w:shd w:val="clear" w:color="auto" w:fill="F2F2F2" w:themeFill="background1" w:themeFillShade="F2"/>
          </w:tcPr>
          <w:p w14:paraId="106E95FA" w14:textId="7FA5B3A3" w:rsidR="005A40C0" w:rsidRPr="003955F6" w:rsidRDefault="005A40C0">
            <w:pPr>
              <w:rPr>
                <w:moveTo w:id="224" w:author="ccosnard" w:date="2023-05-15T09:34:00Z"/>
                <w:b/>
              </w:rPr>
              <w:pPrChange w:id="225" w:author="ccosnard" w:date="2023-05-15T10:56:00Z">
                <w:pPr>
                  <w:framePr w:hSpace="141" w:wrap="around" w:vAnchor="text" w:hAnchor="margin" w:y="17"/>
                  <w:suppressOverlap/>
                </w:pPr>
              </w:pPrChange>
            </w:pPr>
            <w:moveTo w:id="226" w:author="ccosnard" w:date="2023-05-15T09:34:00Z">
              <w:r w:rsidRPr="003955F6">
                <w:rPr>
                  <w:b/>
                </w:rPr>
                <w:t xml:space="preserve">4.4 Préciser les délais et l’organisation mise en place pour la reprise des thermos, paniers à fruits, carafes associées aux grands contenants et autres accessoires compris aussi bien dans le cadre d’une prestation avec et sans service </w:t>
              </w:r>
              <w:r w:rsidRPr="003955F6">
                <w:rPr>
                  <w:b/>
                  <w:rPrChange w:id="227" w:author="ccosnard" w:date="2023-05-15T10:57:00Z">
                    <w:rPr>
                      <w:b/>
                      <w:highlight w:val="yellow"/>
                    </w:rPr>
                  </w:rPrChange>
                </w:rPr>
                <w:t xml:space="preserve">(cf. article </w:t>
              </w:r>
              <w:del w:id="228" w:author="ccosnard" w:date="2023-05-15T10:56:00Z">
                <w:r w:rsidRPr="003955F6" w:rsidDel="003955F6">
                  <w:rPr>
                    <w:b/>
                    <w:rPrChange w:id="229" w:author="ccosnard" w:date="2023-05-15T10:57:00Z">
                      <w:rPr>
                        <w:b/>
                        <w:highlight w:val="yellow"/>
                      </w:rPr>
                    </w:rPrChange>
                  </w:rPr>
                  <w:delText>5.4</w:delText>
                </w:r>
              </w:del>
            </w:moveTo>
            <w:ins w:id="230" w:author="ccosnard" w:date="2023-05-15T10:56:00Z">
              <w:r w:rsidR="003955F6" w:rsidRPr="003955F6">
                <w:rPr>
                  <w:b/>
                  <w:rPrChange w:id="231" w:author="ccosnard" w:date="2023-05-15T10:57:00Z">
                    <w:rPr>
                      <w:b/>
                      <w:highlight w:val="yellow"/>
                    </w:rPr>
                  </w:rPrChange>
                </w:rPr>
                <w:t>7.4</w:t>
              </w:r>
            </w:ins>
            <w:moveTo w:id="232" w:author="ccosnard" w:date="2023-05-15T09:34:00Z">
              <w:r w:rsidRPr="003955F6">
                <w:rPr>
                  <w:b/>
                  <w:rPrChange w:id="233" w:author="ccosnard" w:date="2023-05-15T10:57:00Z">
                    <w:rPr>
                      <w:b/>
                      <w:highlight w:val="yellow"/>
                    </w:rPr>
                  </w:rPrChange>
                </w:rPr>
                <w:t xml:space="preserve"> du CCP).</w:t>
              </w:r>
            </w:moveTo>
          </w:p>
        </w:tc>
      </w:tr>
      <w:tr w:rsidR="005A40C0" w:rsidRPr="003955F6" w14:paraId="23C4AB02" w14:textId="77777777" w:rsidTr="00492323">
        <w:tc>
          <w:tcPr>
            <w:tcW w:w="9067" w:type="dxa"/>
          </w:tcPr>
          <w:p w14:paraId="2287299F" w14:textId="77777777" w:rsidR="005A40C0" w:rsidRPr="003955F6" w:rsidRDefault="005A40C0" w:rsidP="00492323">
            <w:pPr>
              <w:rPr>
                <w:moveTo w:id="234" w:author="ccosnard" w:date="2023-05-15T09:34:00Z"/>
                <w:rFonts w:eastAsia="Calibri" w:cs="Calibri"/>
                <w:color w:val="000000"/>
              </w:rPr>
            </w:pPr>
          </w:p>
          <w:p w14:paraId="365487AA" w14:textId="77777777" w:rsidR="005A40C0" w:rsidRPr="003955F6" w:rsidRDefault="005A40C0" w:rsidP="00492323">
            <w:pPr>
              <w:rPr>
                <w:moveTo w:id="235" w:author="ccosnard" w:date="2023-05-15T09:34:00Z"/>
                <w:rFonts w:eastAsia="Calibri" w:cs="Calibri"/>
                <w:color w:val="000000"/>
              </w:rPr>
            </w:pPr>
          </w:p>
          <w:p w14:paraId="63E5427F" w14:textId="77777777" w:rsidR="005A40C0" w:rsidRPr="003955F6" w:rsidRDefault="005A40C0" w:rsidP="00492323">
            <w:pPr>
              <w:rPr>
                <w:moveTo w:id="236" w:author="ccosnard" w:date="2023-05-15T09:34:00Z"/>
                <w:rFonts w:eastAsia="Calibri"/>
                <w:lang w:eastAsia="en-US"/>
              </w:rPr>
            </w:pPr>
          </w:p>
          <w:p w14:paraId="6D34F5C0" w14:textId="77777777" w:rsidR="005A40C0" w:rsidRPr="003955F6" w:rsidRDefault="005A40C0" w:rsidP="00492323">
            <w:pPr>
              <w:rPr>
                <w:moveTo w:id="237" w:author="ccosnard" w:date="2023-05-15T09:34:00Z"/>
                <w:rFonts w:eastAsia="Calibri"/>
                <w:lang w:eastAsia="en-US"/>
              </w:rPr>
            </w:pPr>
          </w:p>
        </w:tc>
      </w:tr>
      <w:moveToRangeEnd w:id="203"/>
    </w:tbl>
    <w:p w14:paraId="7F688AF0" w14:textId="77C297AE" w:rsidR="00B727DB" w:rsidRPr="003955F6" w:rsidDel="005A40C0" w:rsidRDefault="00B727DB" w:rsidP="00421DFB">
      <w:pPr>
        <w:rPr>
          <w:del w:id="238" w:author="ccosnard" w:date="2023-05-15T09:36:00Z"/>
        </w:rPr>
      </w:pPr>
    </w:p>
    <w:tbl>
      <w:tblPr>
        <w:tblStyle w:val="Grilledutableau"/>
        <w:tblW w:w="0" w:type="auto"/>
        <w:tblInd w:w="0" w:type="dxa"/>
        <w:tblLook w:val="04A0" w:firstRow="1" w:lastRow="0" w:firstColumn="1" w:lastColumn="0" w:noHBand="0" w:noVBand="1"/>
        <w:tblPrChange w:id="239" w:author="ccosnard" w:date="2023-05-15T09:34:00Z">
          <w:tblPr>
            <w:tblStyle w:val="Grilledutableau"/>
            <w:tblW w:w="0" w:type="auto"/>
            <w:tblInd w:w="0" w:type="dxa"/>
            <w:tblLook w:val="04A0" w:firstRow="1" w:lastRow="0" w:firstColumn="1" w:lastColumn="0" w:noHBand="0" w:noVBand="1"/>
          </w:tblPr>
        </w:tblPrChange>
      </w:tblPr>
      <w:tblGrid>
        <w:gridCol w:w="9062"/>
        <w:tblGridChange w:id="240">
          <w:tblGrid>
            <w:gridCol w:w="9062"/>
          </w:tblGrid>
        </w:tblGridChange>
      </w:tblGrid>
      <w:tr w:rsidR="00FE6018" w:rsidRPr="003955F6" w:rsidDel="005A40C0" w14:paraId="6A24AA13" w14:textId="40274BCB" w:rsidTr="005A40C0">
        <w:tc>
          <w:tcPr>
            <w:tcW w:w="9062" w:type="dxa"/>
            <w:shd w:val="clear" w:color="auto" w:fill="F2F2F2" w:themeFill="background1" w:themeFillShade="F2"/>
            <w:tcPrChange w:id="241" w:author="ccosnard" w:date="2023-05-15T09:34:00Z">
              <w:tcPr>
                <w:tcW w:w="9212" w:type="dxa"/>
                <w:shd w:val="clear" w:color="auto" w:fill="F2F2F2" w:themeFill="background1" w:themeFillShade="F2"/>
              </w:tcPr>
            </w:tcPrChange>
          </w:tcPr>
          <w:p w14:paraId="68A702D6" w14:textId="0A67835D" w:rsidR="00FE6018" w:rsidRPr="003955F6" w:rsidDel="005A40C0" w:rsidRDefault="0082650A" w:rsidP="00ED29DA">
            <w:pPr>
              <w:rPr>
                <w:moveFrom w:id="242" w:author="ccosnard" w:date="2023-05-15T09:34:00Z"/>
                <w:rFonts w:eastAsia="Calibri"/>
                <w:b/>
                <w:lang w:eastAsia="en-US"/>
              </w:rPr>
            </w:pPr>
            <w:moveFromRangeStart w:id="243" w:author="ccosnard" w:date="2023-05-15T09:34:00Z" w:name="move135035670"/>
            <w:moveFrom w:id="244" w:author="ccosnard" w:date="2023-05-15T09:34:00Z">
              <w:r w:rsidRPr="003955F6" w:rsidDel="005A40C0">
                <w:rPr>
                  <w:rFonts w:eastAsia="Calibri"/>
                  <w:b/>
                  <w:lang w:eastAsia="en-US"/>
                </w:rPr>
                <w:t>4.1</w:t>
              </w:r>
              <w:r w:rsidR="00C56F7B" w:rsidRPr="003955F6" w:rsidDel="005A40C0">
                <w:rPr>
                  <w:rFonts w:eastAsia="Calibri"/>
                  <w:b/>
                  <w:lang w:eastAsia="en-US"/>
                </w:rPr>
                <w:t xml:space="preserve"> Décrire l’organisation, les modalités d’intervention et de mise en œuvre en cas de demandes urgentes. Une commande urgente peut être par exemple une commande la veille pour le lendemain matin.</w:t>
              </w:r>
            </w:moveFrom>
          </w:p>
        </w:tc>
      </w:tr>
      <w:tr w:rsidR="00FE6018" w:rsidRPr="003955F6" w:rsidDel="005A40C0" w14:paraId="09B0EA7C" w14:textId="09B0B0BF" w:rsidTr="005A40C0">
        <w:tc>
          <w:tcPr>
            <w:tcW w:w="9062" w:type="dxa"/>
            <w:tcPrChange w:id="245" w:author="ccosnard" w:date="2023-05-15T09:34:00Z">
              <w:tcPr>
                <w:tcW w:w="9212" w:type="dxa"/>
              </w:tcPr>
            </w:tcPrChange>
          </w:tcPr>
          <w:p w14:paraId="1B9D8F0B" w14:textId="3E938FC0" w:rsidR="00FE6018" w:rsidRPr="003955F6" w:rsidDel="005A40C0" w:rsidRDefault="00FE6018" w:rsidP="00ED29DA">
            <w:pPr>
              <w:rPr>
                <w:moveFrom w:id="246" w:author="ccosnard" w:date="2023-05-15T09:34:00Z"/>
                <w:rFonts w:eastAsia="Calibri" w:cs="Calibri"/>
                <w:color w:val="000000"/>
              </w:rPr>
            </w:pPr>
          </w:p>
          <w:p w14:paraId="0685614E" w14:textId="3DFE8CE5" w:rsidR="00FE6018" w:rsidRPr="003955F6" w:rsidDel="005A40C0" w:rsidRDefault="00FE6018" w:rsidP="00ED29DA">
            <w:pPr>
              <w:rPr>
                <w:moveFrom w:id="247" w:author="ccosnard" w:date="2023-05-15T09:34:00Z"/>
                <w:rFonts w:eastAsia="Calibri"/>
                <w:lang w:eastAsia="en-US"/>
              </w:rPr>
            </w:pPr>
          </w:p>
          <w:p w14:paraId="45F2ABAD" w14:textId="6970065B" w:rsidR="00FE6018" w:rsidRPr="003955F6" w:rsidDel="005A40C0" w:rsidRDefault="00FE6018" w:rsidP="00ED29DA">
            <w:pPr>
              <w:rPr>
                <w:moveFrom w:id="248" w:author="ccosnard" w:date="2023-05-15T09:34:00Z"/>
                <w:rFonts w:eastAsia="Calibri"/>
                <w:lang w:eastAsia="en-US"/>
              </w:rPr>
            </w:pPr>
          </w:p>
        </w:tc>
      </w:tr>
    </w:tbl>
    <w:p w14:paraId="5636D261" w14:textId="5A794123" w:rsidR="00233877" w:rsidRPr="003955F6" w:rsidDel="005A40C0" w:rsidRDefault="00233877" w:rsidP="00421DFB">
      <w:pPr>
        <w:rPr>
          <w:moveFrom w:id="249" w:author="ccosnard" w:date="2023-05-15T09:34:00Z"/>
        </w:rPr>
      </w:pPr>
    </w:p>
    <w:tbl>
      <w:tblPr>
        <w:tblStyle w:val="Grilledutableau"/>
        <w:tblW w:w="0" w:type="auto"/>
        <w:tblInd w:w="0" w:type="dxa"/>
        <w:tblLook w:val="04A0" w:firstRow="1" w:lastRow="0" w:firstColumn="1" w:lastColumn="0" w:noHBand="0" w:noVBand="1"/>
      </w:tblPr>
      <w:tblGrid>
        <w:gridCol w:w="9062"/>
      </w:tblGrid>
      <w:tr w:rsidR="00200207" w:rsidRPr="003955F6" w:rsidDel="005A40C0" w14:paraId="1D374504" w14:textId="588A93AF" w:rsidTr="00730FC8">
        <w:tc>
          <w:tcPr>
            <w:tcW w:w="9062" w:type="dxa"/>
            <w:tcBorders>
              <w:bottom w:val="single" w:sz="4" w:space="0" w:color="auto"/>
            </w:tcBorders>
            <w:shd w:val="clear" w:color="auto" w:fill="F2F2F2" w:themeFill="background1" w:themeFillShade="F2"/>
          </w:tcPr>
          <w:p w14:paraId="6B364D10" w14:textId="174BF88A" w:rsidR="00730FC8" w:rsidRPr="003955F6" w:rsidDel="005A40C0" w:rsidRDefault="00200207" w:rsidP="00200207">
            <w:pPr>
              <w:rPr>
                <w:moveFrom w:id="250" w:author="ccosnard" w:date="2023-05-15T09:34:00Z"/>
                <w:b/>
              </w:rPr>
            </w:pPr>
            <w:moveFrom w:id="251" w:author="ccosnard" w:date="2023-05-15T09:34:00Z">
              <w:r w:rsidRPr="003955F6" w:rsidDel="005A40C0">
                <w:rPr>
                  <w:rFonts w:eastAsia="Calibri"/>
                  <w:b/>
                  <w:lang w:eastAsia="en-US"/>
                </w:rPr>
                <w:t xml:space="preserve">4.2 </w:t>
              </w:r>
              <w:r w:rsidRPr="003955F6" w:rsidDel="005A40C0">
                <w:rPr>
                  <w:b/>
                </w:rPr>
                <w:t>Préciser la politique d’annulation et de modification d’une commande par votre société (date limite pour modifier les quantités d’une prestation, les conditions et les frais de modification, de report ou d’annulation, n° appel etc…)</w:t>
              </w:r>
            </w:moveFrom>
          </w:p>
        </w:tc>
      </w:tr>
      <w:tr w:rsidR="00730FC8" w:rsidRPr="003955F6" w:rsidDel="005A40C0" w14:paraId="2FC65850" w14:textId="47348236" w:rsidTr="00730FC8">
        <w:tc>
          <w:tcPr>
            <w:tcW w:w="9062" w:type="dxa"/>
            <w:tcBorders>
              <w:bottom w:val="single" w:sz="4" w:space="0" w:color="auto"/>
            </w:tcBorders>
            <w:shd w:val="clear" w:color="auto" w:fill="auto"/>
          </w:tcPr>
          <w:p w14:paraId="7EFB7A20" w14:textId="57507A56" w:rsidR="00730FC8" w:rsidRPr="003955F6" w:rsidDel="005A40C0" w:rsidRDefault="00730FC8" w:rsidP="00200207">
            <w:pPr>
              <w:rPr>
                <w:moveFrom w:id="252" w:author="ccosnard" w:date="2023-05-15T09:34:00Z"/>
                <w:rFonts w:eastAsia="Calibri"/>
                <w:b/>
                <w:lang w:eastAsia="en-US"/>
              </w:rPr>
            </w:pPr>
          </w:p>
          <w:p w14:paraId="37B4D7C4" w14:textId="4572264F" w:rsidR="00233877" w:rsidRPr="003955F6" w:rsidDel="005A40C0" w:rsidRDefault="00233877" w:rsidP="00200207">
            <w:pPr>
              <w:rPr>
                <w:moveFrom w:id="253" w:author="ccosnard" w:date="2023-05-15T09:34:00Z"/>
                <w:rFonts w:eastAsia="Calibri"/>
                <w:b/>
                <w:lang w:eastAsia="en-US"/>
              </w:rPr>
            </w:pPr>
          </w:p>
        </w:tc>
      </w:tr>
      <w:tr w:rsidR="008C7924" w:rsidRPr="003955F6" w:rsidDel="005A40C0" w14:paraId="6B2E8E97" w14:textId="0C62315B" w:rsidTr="00730FC8">
        <w:tc>
          <w:tcPr>
            <w:tcW w:w="9062" w:type="dxa"/>
            <w:tcBorders>
              <w:top w:val="single" w:sz="4" w:space="0" w:color="auto"/>
            </w:tcBorders>
            <w:shd w:val="clear" w:color="auto" w:fill="F2F2F2" w:themeFill="background1" w:themeFillShade="F2"/>
          </w:tcPr>
          <w:p w14:paraId="49C023E9" w14:textId="5E94C54E" w:rsidR="008C7924" w:rsidRPr="003955F6" w:rsidDel="005A40C0" w:rsidRDefault="008C7924" w:rsidP="002751AA">
            <w:pPr>
              <w:rPr>
                <w:moveFrom w:id="254" w:author="ccosnard" w:date="2023-05-15T09:34:00Z"/>
                <w:rFonts w:eastAsia="Calibri"/>
                <w:b/>
                <w:lang w:eastAsia="en-US"/>
              </w:rPr>
            </w:pPr>
            <w:moveFrom w:id="255" w:author="ccosnard" w:date="2023-05-15T09:34:00Z">
              <w:r w:rsidRPr="003955F6" w:rsidDel="005A40C0">
                <w:rPr>
                  <w:rFonts w:eastAsia="Calibri"/>
                  <w:b/>
                  <w:lang w:eastAsia="en-US"/>
                </w:rPr>
                <w:t xml:space="preserve">4.3 </w:t>
              </w:r>
              <w:r w:rsidRPr="003955F6" w:rsidDel="005A40C0">
                <w:rPr>
                  <w:b/>
                </w:rPr>
                <w:t>En cas d’annulation de commande au-delà du délai de préavis que avez susmentionné au point 4.2 , expliciter vos engagement pour limiter le gaspillage alimentaire</w:t>
              </w:r>
            </w:moveFrom>
          </w:p>
        </w:tc>
      </w:tr>
      <w:tr w:rsidR="008C7924" w:rsidRPr="003955F6" w:rsidDel="005A40C0" w14:paraId="2AF5D3CA" w14:textId="13749EA9" w:rsidTr="008C7924">
        <w:tc>
          <w:tcPr>
            <w:tcW w:w="9062" w:type="dxa"/>
          </w:tcPr>
          <w:p w14:paraId="742114BD" w14:textId="2E0C38BE" w:rsidR="008C7924" w:rsidRPr="003955F6" w:rsidDel="005A40C0" w:rsidRDefault="008C7924" w:rsidP="002751AA">
            <w:pPr>
              <w:rPr>
                <w:moveFrom w:id="256" w:author="ccosnard" w:date="2023-05-15T09:34:00Z"/>
                <w:rFonts w:eastAsia="Calibri" w:cs="Calibri"/>
                <w:color w:val="000000"/>
              </w:rPr>
            </w:pPr>
          </w:p>
          <w:p w14:paraId="3425876E" w14:textId="25E98BD8" w:rsidR="008C7924" w:rsidRPr="003955F6" w:rsidDel="005A40C0" w:rsidRDefault="008C7924" w:rsidP="002751AA">
            <w:pPr>
              <w:rPr>
                <w:moveFrom w:id="257" w:author="ccosnard" w:date="2023-05-15T09:34:00Z"/>
                <w:rFonts w:eastAsia="Calibri"/>
                <w:lang w:eastAsia="en-US"/>
              </w:rPr>
            </w:pPr>
          </w:p>
          <w:p w14:paraId="1EC948AD" w14:textId="0BA6A780" w:rsidR="008C7924" w:rsidRPr="003955F6" w:rsidDel="005A40C0" w:rsidRDefault="008C7924" w:rsidP="002751AA">
            <w:pPr>
              <w:rPr>
                <w:moveFrom w:id="258" w:author="ccosnard" w:date="2023-05-15T09:34:00Z"/>
                <w:rFonts w:eastAsia="Calibri"/>
                <w:lang w:eastAsia="en-US"/>
              </w:rPr>
            </w:pPr>
          </w:p>
        </w:tc>
      </w:tr>
    </w:tbl>
    <w:p w14:paraId="0F9B7346" w14:textId="7BF785F8" w:rsidR="00C9741D" w:rsidRPr="003955F6" w:rsidDel="005A40C0" w:rsidRDefault="00C9741D" w:rsidP="00421DFB">
      <w:pPr>
        <w:rPr>
          <w:moveFrom w:id="259" w:author="ccosnard" w:date="2023-05-15T09:34:00Z"/>
          <w:b/>
        </w:rPr>
      </w:pPr>
    </w:p>
    <w:tbl>
      <w:tblPr>
        <w:tblStyle w:val="Grilledutableau"/>
        <w:tblpPr w:leftFromText="141" w:rightFromText="141" w:vertAnchor="text" w:horzAnchor="margin" w:tblpY="17"/>
        <w:tblOverlap w:val="never"/>
        <w:tblW w:w="9067" w:type="dxa"/>
        <w:tblInd w:w="0" w:type="dxa"/>
        <w:tblLook w:val="04A0" w:firstRow="1" w:lastRow="0" w:firstColumn="1" w:lastColumn="0" w:noHBand="0" w:noVBand="1"/>
      </w:tblPr>
      <w:tblGrid>
        <w:gridCol w:w="9067"/>
      </w:tblGrid>
      <w:tr w:rsidR="00730FC8" w:rsidRPr="003955F6" w:rsidDel="005A40C0" w14:paraId="19862FD8" w14:textId="350F6151" w:rsidTr="00730FC8">
        <w:tc>
          <w:tcPr>
            <w:tcW w:w="9067" w:type="dxa"/>
            <w:shd w:val="clear" w:color="auto" w:fill="F2F2F2" w:themeFill="background1" w:themeFillShade="F2"/>
          </w:tcPr>
          <w:p w14:paraId="71425A11" w14:textId="70422842" w:rsidR="00730FC8" w:rsidRPr="003955F6" w:rsidDel="005A40C0" w:rsidRDefault="00730FC8" w:rsidP="00730FC8">
            <w:pPr>
              <w:rPr>
                <w:moveFrom w:id="260" w:author="ccosnard" w:date="2023-05-15T09:34:00Z"/>
                <w:b/>
              </w:rPr>
            </w:pPr>
            <w:moveFrom w:id="261" w:author="ccosnard" w:date="2023-05-15T09:34:00Z">
              <w:r w:rsidRPr="003955F6" w:rsidDel="005A40C0">
                <w:rPr>
                  <w:b/>
                </w:rPr>
                <w:t>4.4 Préciser les délais et l’organisation mise en place pour la reprise des thermos, paniers à fruits, carafes associées aux grands contenants et autres accessoires compris aussi bien dans le cadre d’une prestation avec et sans service (cf. article 5.4 du CCP).</w:t>
              </w:r>
            </w:moveFrom>
          </w:p>
        </w:tc>
      </w:tr>
      <w:tr w:rsidR="00730FC8" w:rsidRPr="003955F6" w:rsidDel="005A40C0" w14:paraId="44831453" w14:textId="10AEACE6" w:rsidTr="00730FC8">
        <w:tc>
          <w:tcPr>
            <w:tcW w:w="9067" w:type="dxa"/>
          </w:tcPr>
          <w:p w14:paraId="4BE63A13" w14:textId="2A152549" w:rsidR="00730FC8" w:rsidRPr="003955F6" w:rsidDel="005A40C0" w:rsidRDefault="00730FC8" w:rsidP="00730FC8">
            <w:pPr>
              <w:rPr>
                <w:moveFrom w:id="262" w:author="ccosnard" w:date="2023-05-15T09:34:00Z"/>
                <w:rFonts w:eastAsia="Calibri" w:cs="Calibri"/>
                <w:color w:val="000000"/>
              </w:rPr>
            </w:pPr>
          </w:p>
          <w:p w14:paraId="5A4EC51D" w14:textId="08443897" w:rsidR="00730FC8" w:rsidRPr="003955F6" w:rsidDel="005A40C0" w:rsidRDefault="00730FC8" w:rsidP="00730FC8">
            <w:pPr>
              <w:rPr>
                <w:moveFrom w:id="263" w:author="ccosnard" w:date="2023-05-15T09:34:00Z"/>
                <w:rFonts w:eastAsia="Calibri" w:cs="Calibri"/>
                <w:color w:val="000000"/>
              </w:rPr>
            </w:pPr>
          </w:p>
          <w:p w14:paraId="1AECDE0D" w14:textId="3C3BAEE1" w:rsidR="00730FC8" w:rsidRPr="003955F6" w:rsidDel="005A40C0" w:rsidRDefault="00730FC8" w:rsidP="00730FC8">
            <w:pPr>
              <w:rPr>
                <w:moveFrom w:id="264" w:author="ccosnard" w:date="2023-05-15T09:34:00Z"/>
                <w:rFonts w:eastAsia="Calibri"/>
                <w:lang w:eastAsia="en-US"/>
              </w:rPr>
            </w:pPr>
          </w:p>
          <w:p w14:paraId="0C0F5D83" w14:textId="58B0C627" w:rsidR="00730FC8" w:rsidRPr="003955F6" w:rsidDel="005A40C0" w:rsidRDefault="00730FC8" w:rsidP="00730FC8">
            <w:pPr>
              <w:rPr>
                <w:moveFrom w:id="265" w:author="ccosnard" w:date="2023-05-15T09:34:00Z"/>
                <w:rFonts w:eastAsia="Calibri"/>
                <w:lang w:eastAsia="en-US"/>
              </w:rPr>
            </w:pPr>
          </w:p>
        </w:tc>
      </w:tr>
      <w:moveFromRangeEnd w:id="243"/>
    </w:tbl>
    <w:p w14:paraId="45CD5105" w14:textId="70AA1557" w:rsidR="00730FC8" w:rsidRPr="003955F6" w:rsidRDefault="00730FC8" w:rsidP="00421DFB">
      <w:pPr>
        <w:rPr>
          <w:b/>
        </w:rPr>
      </w:pPr>
    </w:p>
    <w:tbl>
      <w:tblPr>
        <w:tblStyle w:val="Grilledutableau"/>
        <w:tblpPr w:leftFromText="141" w:rightFromText="141" w:vertAnchor="text" w:horzAnchor="margin" w:tblpY="80"/>
        <w:tblOverlap w:val="never"/>
        <w:tblW w:w="9067" w:type="dxa"/>
        <w:tblInd w:w="0" w:type="dxa"/>
        <w:tblLook w:val="04A0" w:firstRow="1" w:lastRow="0" w:firstColumn="1" w:lastColumn="0" w:noHBand="0" w:noVBand="1"/>
      </w:tblPr>
      <w:tblGrid>
        <w:gridCol w:w="9067"/>
        <w:tblGridChange w:id="266">
          <w:tblGrid>
            <w:gridCol w:w="9067"/>
          </w:tblGrid>
        </w:tblGridChange>
      </w:tblGrid>
      <w:tr w:rsidR="00730FC8" w:rsidRPr="003955F6" w14:paraId="2AF8C1FB" w14:textId="77777777" w:rsidTr="00730FC8">
        <w:tc>
          <w:tcPr>
            <w:tcW w:w="9067" w:type="dxa"/>
            <w:shd w:val="clear" w:color="auto" w:fill="F2F2F2" w:themeFill="background1" w:themeFillShade="F2"/>
          </w:tcPr>
          <w:p w14:paraId="451AAA01" w14:textId="60BC4764" w:rsidR="00730FC8" w:rsidRPr="003955F6" w:rsidRDefault="00730FC8">
            <w:pPr>
              <w:rPr>
                <w:b/>
              </w:rPr>
              <w:pPrChange w:id="267" w:author="ccosnard" w:date="2023-05-15T10:56:00Z">
                <w:pPr>
                  <w:framePr w:hSpace="141" w:wrap="around" w:vAnchor="text" w:hAnchor="margin" w:y="80"/>
                  <w:suppressOverlap/>
                </w:pPr>
              </w:pPrChange>
            </w:pPr>
            <w:r w:rsidRPr="003955F6">
              <w:rPr>
                <w:b/>
              </w:rPr>
              <w:t xml:space="preserve">4.5 Le délai étant imposé à l’article </w:t>
            </w:r>
            <w:del w:id="268" w:author="ccosnard" w:date="2023-05-15T10:56:00Z">
              <w:r w:rsidRPr="003955F6" w:rsidDel="003955F6">
                <w:rPr>
                  <w:b/>
                </w:rPr>
                <w:delText>5.4</w:delText>
              </w:r>
            </w:del>
            <w:ins w:id="269" w:author="ccosnard" w:date="2023-05-15T10:56:00Z">
              <w:r w:rsidR="003955F6" w:rsidRPr="003955F6">
                <w:rPr>
                  <w:b/>
                  <w:rPrChange w:id="270" w:author="ccosnard" w:date="2023-05-15T10:57:00Z">
                    <w:rPr>
                      <w:b/>
                      <w:highlight w:val="yellow"/>
                    </w:rPr>
                  </w:rPrChange>
                </w:rPr>
                <w:t>7.4</w:t>
              </w:r>
            </w:ins>
            <w:r w:rsidRPr="003955F6">
              <w:rPr>
                <w:b/>
              </w:rPr>
              <w:t xml:space="preserve"> du CCP, préciser l’organisation mise en place pour la reprise de matériels d’une prestation avec service, cela concerne la vaisselle dure, les verres, les assiettes, nappes et serviettes en tissus.</w:t>
            </w:r>
          </w:p>
        </w:tc>
      </w:tr>
      <w:tr w:rsidR="00730FC8" w:rsidRPr="003955F6" w14:paraId="2E6B266D" w14:textId="77777777" w:rsidTr="005A40C0">
        <w:tblPrEx>
          <w:tblW w:w="9067" w:type="dxa"/>
          <w:tblInd w:w="0" w:type="dxa"/>
          <w:tblPrExChange w:id="271" w:author="ccosnard" w:date="2023-05-15T09:30:00Z">
            <w:tblPrEx>
              <w:tblW w:w="9067" w:type="dxa"/>
              <w:tblInd w:w="0" w:type="dxa"/>
            </w:tblPrEx>
          </w:tblPrExChange>
        </w:tblPrEx>
        <w:trPr>
          <w:trHeight w:val="423"/>
        </w:trPr>
        <w:tc>
          <w:tcPr>
            <w:tcW w:w="9067" w:type="dxa"/>
            <w:tcPrChange w:id="272" w:author="ccosnard" w:date="2023-05-15T09:30:00Z">
              <w:tcPr>
                <w:tcW w:w="9067" w:type="dxa"/>
              </w:tcPr>
            </w:tcPrChange>
          </w:tcPr>
          <w:p w14:paraId="243676F4" w14:textId="77777777" w:rsidR="00730FC8" w:rsidRPr="003955F6" w:rsidRDefault="00730FC8" w:rsidP="00730FC8">
            <w:pPr>
              <w:rPr>
                <w:rFonts w:eastAsia="Calibri" w:cs="Calibri"/>
                <w:color w:val="000000"/>
              </w:rPr>
            </w:pPr>
          </w:p>
          <w:p w14:paraId="587E2E07" w14:textId="77777777" w:rsidR="00730FC8" w:rsidRPr="003955F6" w:rsidRDefault="00730FC8" w:rsidP="00730FC8">
            <w:pPr>
              <w:rPr>
                <w:rFonts w:eastAsia="Calibri" w:cs="Calibri"/>
                <w:color w:val="000000"/>
              </w:rPr>
            </w:pPr>
          </w:p>
          <w:p w14:paraId="7BB8B601" w14:textId="77777777" w:rsidR="00730FC8" w:rsidRPr="003955F6" w:rsidRDefault="00730FC8" w:rsidP="00730FC8">
            <w:pPr>
              <w:rPr>
                <w:rFonts w:eastAsia="Calibri"/>
                <w:lang w:eastAsia="en-US"/>
              </w:rPr>
            </w:pPr>
          </w:p>
          <w:p w14:paraId="782B410A" w14:textId="77777777" w:rsidR="00730FC8" w:rsidRPr="003955F6" w:rsidRDefault="00730FC8" w:rsidP="00730FC8">
            <w:pPr>
              <w:rPr>
                <w:rFonts w:eastAsia="Calibri"/>
                <w:lang w:eastAsia="en-US"/>
              </w:rPr>
            </w:pPr>
          </w:p>
        </w:tc>
      </w:tr>
    </w:tbl>
    <w:p w14:paraId="7510EEBB" w14:textId="723BA9BD" w:rsidR="00730FC8" w:rsidRPr="003955F6" w:rsidDel="005A40C0" w:rsidRDefault="00730FC8" w:rsidP="00421DFB">
      <w:pPr>
        <w:rPr>
          <w:del w:id="273" w:author="ccosnard" w:date="2023-05-15T09:31:00Z"/>
        </w:rPr>
      </w:pPr>
    </w:p>
    <w:p w14:paraId="15AC209B" w14:textId="75EBAEB8" w:rsidR="00B727DB" w:rsidRPr="003955F6" w:rsidDel="005A40C0" w:rsidRDefault="00B727DB" w:rsidP="00421DFB">
      <w:pPr>
        <w:rPr>
          <w:del w:id="274" w:author="ccosnard" w:date="2023-05-15T09:31:00Z"/>
        </w:rPr>
      </w:pPr>
    </w:p>
    <w:tbl>
      <w:tblPr>
        <w:tblStyle w:val="Grilledutableau"/>
        <w:tblpPr w:leftFromText="141" w:rightFromText="141" w:vertAnchor="page" w:horzAnchor="margin" w:tblpY="6901"/>
        <w:tblW w:w="0" w:type="auto"/>
        <w:tblInd w:w="0" w:type="dxa"/>
        <w:tblLook w:val="04A0" w:firstRow="1" w:lastRow="0" w:firstColumn="1" w:lastColumn="0" w:noHBand="0" w:noVBand="1"/>
      </w:tblPr>
      <w:tblGrid>
        <w:gridCol w:w="9062"/>
      </w:tblGrid>
      <w:tr w:rsidR="000B2A90" w:rsidRPr="003955F6" w:rsidDel="005A40C0" w14:paraId="7D367637" w14:textId="27CE4C12" w:rsidTr="000B2A90">
        <w:trPr>
          <w:del w:id="275" w:author="ccosnard" w:date="2023-05-15T09:31:00Z"/>
        </w:trPr>
        <w:tc>
          <w:tcPr>
            <w:tcW w:w="9062" w:type="dxa"/>
            <w:shd w:val="clear" w:color="auto" w:fill="F2F2F2" w:themeFill="background1" w:themeFillShade="F2"/>
          </w:tcPr>
          <w:p w14:paraId="697EE9EB" w14:textId="63FD7BAD" w:rsidR="000B2A90" w:rsidRPr="003955F6" w:rsidDel="005A40C0" w:rsidRDefault="000B2A90" w:rsidP="000B2A90">
            <w:pPr>
              <w:rPr>
                <w:del w:id="276" w:author="ccosnard" w:date="2023-05-15T09:31:00Z"/>
                <w:moveFrom w:id="277" w:author="ccosnard" w:date="2023-05-15T09:31:00Z"/>
                <w:b/>
              </w:rPr>
            </w:pPr>
            <w:moveFromRangeStart w:id="278" w:author="ccosnard" w:date="2023-05-15T09:31:00Z" w:name="move135035501"/>
            <w:moveFrom w:id="279" w:author="ccosnard" w:date="2023-05-15T09:31:00Z">
              <w:del w:id="280" w:author="ccosnard" w:date="2023-05-15T09:31:00Z">
                <w:r w:rsidRPr="003955F6" w:rsidDel="005A40C0">
                  <w:rPr>
                    <w:b/>
                  </w:rPr>
                  <w:delText xml:space="preserve">4.6 Expliciter les mesures prises par votre société permettant de garantir la chaine du froid, entre le lieu de prise en charge des produits et les différents lieux de livraison </w:delText>
                </w:r>
              </w:del>
            </w:moveFrom>
          </w:p>
          <w:p w14:paraId="44E0C01A" w14:textId="0E7E8C05" w:rsidR="000B2A90" w:rsidRPr="003955F6" w:rsidDel="005A40C0" w:rsidRDefault="000B2A90" w:rsidP="000B2A90">
            <w:pPr>
              <w:rPr>
                <w:del w:id="281" w:author="ccosnard" w:date="2023-05-15T09:31:00Z"/>
                <w:moveFrom w:id="282" w:author="ccosnard" w:date="2023-05-15T09:31:00Z"/>
                <w:b/>
              </w:rPr>
            </w:pPr>
          </w:p>
        </w:tc>
      </w:tr>
      <w:tr w:rsidR="000B2A90" w:rsidRPr="003955F6" w:rsidDel="005A40C0" w14:paraId="25DE181D" w14:textId="00633FF8" w:rsidTr="000B2A90">
        <w:trPr>
          <w:del w:id="283" w:author="ccosnard" w:date="2023-05-15T09:31:00Z"/>
        </w:trPr>
        <w:tc>
          <w:tcPr>
            <w:tcW w:w="9062" w:type="dxa"/>
          </w:tcPr>
          <w:p w14:paraId="2D6214D7" w14:textId="3049277B" w:rsidR="000B2A90" w:rsidRPr="003955F6" w:rsidDel="005A40C0" w:rsidRDefault="000B2A90" w:rsidP="000B2A90">
            <w:pPr>
              <w:rPr>
                <w:del w:id="284" w:author="ccosnard" w:date="2023-05-15T09:31:00Z"/>
                <w:moveFrom w:id="285" w:author="ccosnard" w:date="2023-05-15T09:31:00Z"/>
                <w:rFonts w:eastAsia="Calibri" w:cs="Calibri"/>
                <w:color w:val="000000"/>
              </w:rPr>
            </w:pPr>
          </w:p>
          <w:p w14:paraId="26C6557F" w14:textId="017C6477" w:rsidR="000B2A90" w:rsidRPr="003955F6" w:rsidDel="005A40C0" w:rsidRDefault="000B2A90" w:rsidP="000B2A90">
            <w:pPr>
              <w:rPr>
                <w:del w:id="286" w:author="ccosnard" w:date="2023-05-15T09:31:00Z"/>
                <w:moveFrom w:id="287" w:author="ccosnard" w:date="2023-05-15T09:31:00Z"/>
                <w:rFonts w:eastAsia="Calibri"/>
                <w:lang w:eastAsia="en-US"/>
              </w:rPr>
            </w:pPr>
          </w:p>
          <w:p w14:paraId="21CAB75D" w14:textId="1C26E759" w:rsidR="000B2A90" w:rsidRPr="003955F6" w:rsidDel="005A40C0" w:rsidRDefault="000B2A90" w:rsidP="000B2A90">
            <w:pPr>
              <w:rPr>
                <w:del w:id="288" w:author="ccosnard" w:date="2023-05-15T09:31:00Z"/>
                <w:moveFrom w:id="289" w:author="ccosnard" w:date="2023-05-15T09:31:00Z"/>
                <w:rFonts w:eastAsia="Calibri"/>
                <w:lang w:eastAsia="en-US"/>
              </w:rPr>
            </w:pPr>
          </w:p>
          <w:p w14:paraId="78E93689" w14:textId="1B860B11" w:rsidR="000B2A90" w:rsidRPr="003955F6" w:rsidDel="005A40C0" w:rsidRDefault="000B2A90" w:rsidP="000B2A90">
            <w:pPr>
              <w:rPr>
                <w:del w:id="290" w:author="ccosnard" w:date="2023-05-15T09:31:00Z"/>
                <w:moveFrom w:id="291" w:author="ccosnard" w:date="2023-05-15T09:31:00Z"/>
                <w:rFonts w:eastAsia="Calibri"/>
                <w:lang w:eastAsia="en-US"/>
              </w:rPr>
            </w:pPr>
          </w:p>
        </w:tc>
      </w:tr>
      <w:moveFromRangeEnd w:id="278"/>
    </w:tbl>
    <w:p w14:paraId="0CD55158" w14:textId="7A99AC13" w:rsidR="00730FC8" w:rsidRPr="003955F6" w:rsidDel="005A40C0" w:rsidRDefault="00730FC8" w:rsidP="00421DFB">
      <w:pPr>
        <w:rPr>
          <w:del w:id="292" w:author="ccosnard" w:date="2023-05-15T09:31:00Z"/>
        </w:rPr>
      </w:pPr>
    </w:p>
    <w:tbl>
      <w:tblPr>
        <w:tblStyle w:val="Grilledutableau"/>
        <w:tblpPr w:leftFromText="141" w:rightFromText="141" w:vertAnchor="page" w:horzAnchor="margin" w:tblpY="14221"/>
        <w:tblW w:w="0" w:type="auto"/>
        <w:tblInd w:w="0" w:type="dxa"/>
        <w:tblLook w:val="04A0" w:firstRow="1" w:lastRow="0" w:firstColumn="1" w:lastColumn="0" w:noHBand="0" w:noVBand="1"/>
      </w:tblPr>
      <w:tblGrid>
        <w:gridCol w:w="9062"/>
      </w:tblGrid>
      <w:tr w:rsidR="005A40C0" w:rsidRPr="003955F6" w:rsidDel="005A40C0" w14:paraId="22EECD61" w14:textId="4C0337EF" w:rsidTr="005A40C0">
        <w:trPr>
          <w:del w:id="293" w:author="ccosnard" w:date="2023-05-15T09:34:00Z"/>
        </w:trPr>
        <w:tc>
          <w:tcPr>
            <w:tcW w:w="9062" w:type="dxa"/>
            <w:shd w:val="clear" w:color="auto" w:fill="F2F2F2" w:themeFill="background1" w:themeFillShade="F2"/>
          </w:tcPr>
          <w:p w14:paraId="4224115C" w14:textId="09384858" w:rsidR="005A40C0" w:rsidRPr="003955F6" w:rsidDel="005A40C0" w:rsidRDefault="005A40C0" w:rsidP="005A40C0">
            <w:pPr>
              <w:rPr>
                <w:del w:id="294" w:author="ccosnard" w:date="2023-05-15T09:34:00Z"/>
                <w:moveTo w:id="295" w:author="ccosnard" w:date="2023-05-15T09:31:00Z"/>
                <w:b/>
              </w:rPr>
            </w:pPr>
            <w:moveToRangeStart w:id="296" w:author="ccosnard" w:date="2023-05-15T09:31:00Z" w:name="move135035501"/>
            <w:moveTo w:id="297" w:author="ccosnard" w:date="2023-05-15T09:31:00Z">
              <w:del w:id="298" w:author="ccosnard" w:date="2023-05-15T09:31:00Z">
                <w:r w:rsidRPr="003955F6" w:rsidDel="005A40C0">
                  <w:rPr>
                    <w:b/>
                  </w:rPr>
                  <w:delText>4</w:delText>
                </w:r>
              </w:del>
              <w:del w:id="299" w:author="ccosnard" w:date="2023-05-15T09:34:00Z">
                <w:r w:rsidRPr="003955F6" w:rsidDel="005A40C0">
                  <w:rPr>
                    <w:b/>
                  </w:rPr>
                  <w:delText xml:space="preserve">.6 Expliciter les mesures prises par votre société permettant de garantir la chaine du froid, entre le lieu de prise en charge des produits et les différents lieux de livraison </w:delText>
                </w:r>
              </w:del>
            </w:moveTo>
          </w:p>
          <w:p w14:paraId="7CBABCED" w14:textId="4F3C011B" w:rsidR="005A40C0" w:rsidRPr="003955F6" w:rsidDel="005A40C0" w:rsidRDefault="005A40C0" w:rsidP="005A40C0">
            <w:pPr>
              <w:rPr>
                <w:del w:id="300" w:author="ccosnard" w:date="2023-05-15T09:34:00Z"/>
                <w:moveTo w:id="301" w:author="ccosnard" w:date="2023-05-15T09:31:00Z"/>
                <w:b/>
              </w:rPr>
            </w:pPr>
          </w:p>
        </w:tc>
      </w:tr>
      <w:tr w:rsidR="005A40C0" w:rsidRPr="003955F6" w:rsidDel="005A40C0" w14:paraId="2F2D26F1" w14:textId="23073111" w:rsidTr="005A40C0">
        <w:trPr>
          <w:del w:id="302" w:author="ccosnard" w:date="2023-05-15T09:34:00Z"/>
        </w:trPr>
        <w:tc>
          <w:tcPr>
            <w:tcW w:w="9062" w:type="dxa"/>
          </w:tcPr>
          <w:p w14:paraId="3E49D0B0" w14:textId="32859E79" w:rsidR="005A40C0" w:rsidRPr="003955F6" w:rsidDel="005A40C0" w:rsidRDefault="005A40C0" w:rsidP="005A40C0">
            <w:pPr>
              <w:rPr>
                <w:del w:id="303" w:author="ccosnard" w:date="2023-05-15T09:34:00Z"/>
                <w:moveTo w:id="304" w:author="ccosnard" w:date="2023-05-15T09:31:00Z"/>
                <w:rFonts w:eastAsia="Calibri" w:cs="Calibri"/>
                <w:color w:val="000000"/>
              </w:rPr>
            </w:pPr>
          </w:p>
          <w:p w14:paraId="30D7D099" w14:textId="4B1D48D8" w:rsidR="005A40C0" w:rsidRPr="003955F6" w:rsidDel="005A40C0" w:rsidRDefault="005A40C0" w:rsidP="005A40C0">
            <w:pPr>
              <w:rPr>
                <w:del w:id="305" w:author="ccosnard" w:date="2023-05-15T09:34:00Z"/>
                <w:moveTo w:id="306" w:author="ccosnard" w:date="2023-05-15T09:31:00Z"/>
                <w:rFonts w:eastAsia="Calibri"/>
                <w:lang w:eastAsia="en-US"/>
              </w:rPr>
            </w:pPr>
          </w:p>
          <w:p w14:paraId="626A3D32" w14:textId="3D806BD9" w:rsidR="005A40C0" w:rsidRPr="003955F6" w:rsidDel="005A40C0" w:rsidRDefault="005A40C0" w:rsidP="005A40C0">
            <w:pPr>
              <w:rPr>
                <w:del w:id="307" w:author="ccosnard" w:date="2023-05-15T09:34:00Z"/>
                <w:moveTo w:id="308" w:author="ccosnard" w:date="2023-05-15T09:31:00Z"/>
                <w:rFonts w:eastAsia="Calibri"/>
                <w:lang w:eastAsia="en-US"/>
              </w:rPr>
            </w:pPr>
          </w:p>
          <w:p w14:paraId="20BA892C" w14:textId="02B63475" w:rsidR="005A40C0" w:rsidRPr="003955F6" w:rsidDel="005A40C0" w:rsidRDefault="005A40C0" w:rsidP="005A40C0">
            <w:pPr>
              <w:rPr>
                <w:del w:id="309" w:author="ccosnard" w:date="2023-05-15T09:34:00Z"/>
                <w:moveTo w:id="310" w:author="ccosnard" w:date="2023-05-15T09:31:00Z"/>
                <w:rFonts w:eastAsia="Calibri"/>
                <w:lang w:eastAsia="en-US"/>
              </w:rPr>
            </w:pPr>
          </w:p>
        </w:tc>
      </w:tr>
      <w:moveToRangeEnd w:id="296"/>
    </w:tbl>
    <w:p w14:paraId="3F6DAFD5" w14:textId="65F2145F" w:rsidR="00730FC8" w:rsidRPr="003955F6" w:rsidDel="005A40C0" w:rsidRDefault="00730FC8" w:rsidP="00421DFB">
      <w:pPr>
        <w:rPr>
          <w:del w:id="311" w:author="ccosnard" w:date="2023-05-15T09:34:00Z"/>
        </w:rPr>
      </w:pPr>
    </w:p>
    <w:tbl>
      <w:tblPr>
        <w:tblStyle w:val="Grilledutableau"/>
        <w:tblpPr w:leftFromText="141" w:rightFromText="141" w:vertAnchor="page" w:horzAnchor="margin" w:tblpY="8926"/>
        <w:tblW w:w="0" w:type="auto"/>
        <w:tblInd w:w="0" w:type="dxa"/>
        <w:tblLook w:val="04A0" w:firstRow="1" w:lastRow="0" w:firstColumn="1" w:lastColumn="0" w:noHBand="0" w:noVBand="1"/>
      </w:tblPr>
      <w:tblGrid>
        <w:gridCol w:w="9062"/>
      </w:tblGrid>
      <w:tr w:rsidR="000B2A90" w:rsidRPr="003955F6" w:rsidDel="005A40C0" w14:paraId="7B3435E6" w14:textId="14458142" w:rsidTr="000B2A90">
        <w:trPr>
          <w:del w:id="312" w:author="ccosnard" w:date="2023-05-15T09:34:00Z"/>
        </w:trPr>
        <w:tc>
          <w:tcPr>
            <w:tcW w:w="9062" w:type="dxa"/>
            <w:shd w:val="clear" w:color="auto" w:fill="F2F2F2" w:themeFill="background1" w:themeFillShade="F2"/>
          </w:tcPr>
          <w:p w14:paraId="363A7200" w14:textId="6DA2A94B" w:rsidR="000B2A90" w:rsidRPr="003955F6" w:rsidDel="005A40C0" w:rsidRDefault="000B2A90" w:rsidP="000B2A90">
            <w:pPr>
              <w:rPr>
                <w:del w:id="313" w:author="ccosnard" w:date="2023-05-15T09:34:00Z"/>
                <w:b/>
              </w:rPr>
            </w:pPr>
            <w:del w:id="314" w:author="ccosnard" w:date="2023-05-15T09:34:00Z">
              <w:r w:rsidRPr="003955F6" w:rsidDel="005A40C0">
                <w:rPr>
                  <w:b/>
                </w:rPr>
                <w:delText xml:space="preserve">4.7 Indiquer les moyens mis en œuvre pour garder les prestations au chaud dans le cadre d’une commande de mets chauds </w:delText>
              </w:r>
            </w:del>
          </w:p>
        </w:tc>
      </w:tr>
      <w:tr w:rsidR="000B2A90" w:rsidRPr="003955F6" w:rsidDel="005A40C0" w14:paraId="7ACEB797" w14:textId="09158320" w:rsidTr="000B2A90">
        <w:trPr>
          <w:del w:id="315" w:author="ccosnard" w:date="2023-05-15T09:34:00Z"/>
        </w:trPr>
        <w:tc>
          <w:tcPr>
            <w:tcW w:w="9062" w:type="dxa"/>
          </w:tcPr>
          <w:p w14:paraId="1D04B8D6" w14:textId="497C80BE" w:rsidR="000B2A90" w:rsidRPr="003955F6" w:rsidDel="005A40C0" w:rsidRDefault="000B2A90" w:rsidP="000B2A90">
            <w:pPr>
              <w:rPr>
                <w:del w:id="316" w:author="ccosnard" w:date="2023-05-15T09:34:00Z"/>
                <w:rFonts w:eastAsia="Calibri" w:cs="Calibri"/>
                <w:color w:val="000000"/>
              </w:rPr>
            </w:pPr>
          </w:p>
          <w:p w14:paraId="59339C05" w14:textId="4863C29A" w:rsidR="000B2A90" w:rsidRPr="003955F6" w:rsidDel="005A40C0" w:rsidRDefault="000B2A90" w:rsidP="000B2A90">
            <w:pPr>
              <w:rPr>
                <w:del w:id="317" w:author="ccosnard" w:date="2023-05-15T09:34:00Z"/>
                <w:rFonts w:eastAsia="Calibri"/>
                <w:lang w:eastAsia="en-US"/>
              </w:rPr>
            </w:pPr>
          </w:p>
          <w:p w14:paraId="2BF54116" w14:textId="362D7606" w:rsidR="000B2A90" w:rsidRPr="003955F6" w:rsidDel="005A40C0" w:rsidRDefault="000B2A90" w:rsidP="000B2A90">
            <w:pPr>
              <w:rPr>
                <w:del w:id="318" w:author="ccosnard" w:date="2023-05-15T09:34:00Z"/>
                <w:rFonts w:eastAsia="Calibri"/>
                <w:lang w:eastAsia="en-US"/>
              </w:rPr>
            </w:pPr>
          </w:p>
        </w:tc>
      </w:tr>
    </w:tbl>
    <w:tbl>
      <w:tblPr>
        <w:tblStyle w:val="Grilledutableau"/>
        <w:tblpPr w:leftFromText="141" w:rightFromText="141" w:vertAnchor="page" w:horzAnchor="margin" w:tblpY="10576"/>
        <w:tblW w:w="0" w:type="auto"/>
        <w:tblInd w:w="0" w:type="dxa"/>
        <w:tblLook w:val="04A0" w:firstRow="1" w:lastRow="0" w:firstColumn="1" w:lastColumn="0" w:noHBand="0" w:noVBand="1"/>
      </w:tblPr>
      <w:tblGrid>
        <w:gridCol w:w="9062"/>
      </w:tblGrid>
      <w:tr w:rsidR="000B2A90" w:rsidRPr="003955F6" w:rsidDel="005A40C0" w14:paraId="7983C5C5" w14:textId="4127C0E8" w:rsidTr="000B2A90">
        <w:trPr>
          <w:del w:id="319" w:author="ccosnard" w:date="2023-05-15T09:34:00Z"/>
        </w:trPr>
        <w:tc>
          <w:tcPr>
            <w:tcW w:w="9062" w:type="dxa"/>
            <w:shd w:val="clear" w:color="auto" w:fill="F2F2F2" w:themeFill="background1" w:themeFillShade="F2"/>
          </w:tcPr>
          <w:p w14:paraId="31B14A7F" w14:textId="4773D10D" w:rsidR="000B2A90" w:rsidRPr="003955F6" w:rsidDel="005A40C0" w:rsidRDefault="000B2A90" w:rsidP="000B2A90">
            <w:pPr>
              <w:rPr>
                <w:del w:id="320" w:author="ccosnard" w:date="2023-05-15T09:34:00Z"/>
                <w:b/>
              </w:rPr>
            </w:pPr>
            <w:del w:id="321" w:author="ccosnard" w:date="2023-05-15T09:34:00Z">
              <w:r w:rsidRPr="003955F6" w:rsidDel="005A40C0">
                <w:rPr>
                  <w:b/>
                </w:rPr>
                <w:delText>4.8 Expliciter les mesures mises en œuvre par votre société  afin de garantir la traçabilité des produits</w:delText>
              </w:r>
            </w:del>
          </w:p>
        </w:tc>
      </w:tr>
      <w:tr w:rsidR="000B2A90" w:rsidRPr="003955F6" w:rsidDel="005A40C0" w14:paraId="40A1E896" w14:textId="50FE2F6C" w:rsidTr="000B2A90">
        <w:trPr>
          <w:del w:id="322" w:author="ccosnard" w:date="2023-05-15T09:34:00Z"/>
        </w:trPr>
        <w:tc>
          <w:tcPr>
            <w:tcW w:w="9062" w:type="dxa"/>
          </w:tcPr>
          <w:p w14:paraId="4F471C63" w14:textId="2D204E50" w:rsidR="000B2A90" w:rsidRPr="003955F6" w:rsidDel="005A40C0" w:rsidRDefault="000B2A90" w:rsidP="000B2A90">
            <w:pPr>
              <w:rPr>
                <w:del w:id="323" w:author="ccosnard" w:date="2023-05-15T09:34:00Z"/>
                <w:rFonts w:eastAsia="Calibri" w:cs="Calibri"/>
                <w:color w:val="000000"/>
              </w:rPr>
            </w:pPr>
          </w:p>
          <w:p w14:paraId="7618EBB0" w14:textId="4B691839" w:rsidR="000B2A90" w:rsidRPr="003955F6" w:rsidDel="005A40C0" w:rsidRDefault="000B2A90" w:rsidP="000B2A90">
            <w:pPr>
              <w:rPr>
                <w:del w:id="324" w:author="ccosnard" w:date="2023-05-15T09:34:00Z"/>
                <w:rFonts w:eastAsia="Calibri"/>
                <w:lang w:eastAsia="en-US"/>
              </w:rPr>
            </w:pPr>
          </w:p>
          <w:p w14:paraId="3516A417" w14:textId="19D30F49" w:rsidR="000B2A90" w:rsidRPr="003955F6" w:rsidDel="005A40C0" w:rsidRDefault="000B2A90" w:rsidP="000B2A90">
            <w:pPr>
              <w:rPr>
                <w:del w:id="325" w:author="ccosnard" w:date="2023-05-15T09:34:00Z"/>
                <w:rFonts w:eastAsia="Calibri"/>
                <w:lang w:eastAsia="en-US"/>
              </w:rPr>
            </w:pPr>
          </w:p>
        </w:tc>
      </w:tr>
    </w:tbl>
    <w:tbl>
      <w:tblPr>
        <w:tblStyle w:val="Grilledutableau"/>
        <w:tblpPr w:leftFromText="141" w:rightFromText="141" w:vertAnchor="page" w:horzAnchor="margin" w:tblpY="12121"/>
        <w:tblOverlap w:val="never"/>
        <w:tblW w:w="9067" w:type="dxa"/>
        <w:tblInd w:w="0" w:type="dxa"/>
        <w:tblLook w:val="04A0" w:firstRow="1" w:lastRow="0" w:firstColumn="1" w:lastColumn="0" w:noHBand="0" w:noVBand="1"/>
      </w:tblPr>
      <w:tblGrid>
        <w:gridCol w:w="9067"/>
      </w:tblGrid>
      <w:tr w:rsidR="000B2A90" w:rsidRPr="003B6F10" w:rsidDel="005A40C0" w14:paraId="5D69334A" w14:textId="207A1E6E" w:rsidTr="000B2A90">
        <w:trPr>
          <w:del w:id="326" w:author="ccosnard" w:date="2023-05-15T09:34:00Z"/>
        </w:trPr>
        <w:tc>
          <w:tcPr>
            <w:tcW w:w="9067" w:type="dxa"/>
            <w:shd w:val="clear" w:color="auto" w:fill="F2F2F2" w:themeFill="background1" w:themeFillShade="F2"/>
          </w:tcPr>
          <w:p w14:paraId="79737555" w14:textId="44F25A2C" w:rsidR="000B2A90" w:rsidRPr="00D96509" w:rsidDel="005A40C0" w:rsidRDefault="000B2A90">
            <w:pPr>
              <w:rPr>
                <w:del w:id="327" w:author="ccosnard" w:date="2023-05-15T09:34:00Z"/>
                <w:b/>
              </w:rPr>
              <w:pPrChange w:id="328" w:author="ccosnard" w:date="2023-05-15T09:31:00Z">
                <w:pPr>
                  <w:framePr w:hSpace="141" w:wrap="around" w:vAnchor="page" w:hAnchor="margin" w:y="12121"/>
                  <w:suppressOverlap/>
                </w:pPr>
              </w:pPrChange>
            </w:pPr>
            <w:del w:id="329" w:author="ccosnard" w:date="2023-05-15T09:34:00Z">
              <w:r w:rsidRPr="003955F6" w:rsidDel="005A40C0">
                <w:rPr>
                  <w:b/>
                </w:rPr>
                <w:delText xml:space="preserve">4.9 Toute vaisselle mise à disposition au sein de </w:delText>
              </w:r>
            </w:del>
            <w:del w:id="330" w:author="ccosnard" w:date="2023-05-15T09:31:00Z">
              <w:r w:rsidRPr="003955F6" w:rsidDel="005A40C0">
                <w:rPr>
                  <w:b/>
                </w:rPr>
                <w:delText>l’UFTMiP</w:delText>
              </w:r>
            </w:del>
            <w:del w:id="331" w:author="ccosnard" w:date="2023-05-15T09:34:00Z">
              <w:r w:rsidRPr="003955F6" w:rsidDel="005A40C0">
                <w:rPr>
                  <w:b/>
                </w:rPr>
                <w:delText>, dans le cadre d’une prestation avec ou sans service, doit être étiquetée. Décrire pour chaque type de vaisselle ou équipement, l’étiquetage mis en place.</w:delText>
              </w:r>
              <w:r w:rsidRPr="00D96509" w:rsidDel="005A40C0">
                <w:rPr>
                  <w:b/>
                </w:rPr>
                <w:delText xml:space="preserve"> </w:delText>
              </w:r>
            </w:del>
          </w:p>
        </w:tc>
      </w:tr>
      <w:tr w:rsidR="000B2A90" w:rsidRPr="003B6F10" w:rsidDel="005A40C0" w14:paraId="492D9BE9" w14:textId="1718E065" w:rsidTr="000B2A90">
        <w:trPr>
          <w:del w:id="332" w:author="ccosnard" w:date="2023-05-15T09:34:00Z"/>
        </w:trPr>
        <w:tc>
          <w:tcPr>
            <w:tcW w:w="9067" w:type="dxa"/>
          </w:tcPr>
          <w:p w14:paraId="27E19000" w14:textId="07EE30A4" w:rsidR="000B2A90" w:rsidRPr="003B6F10" w:rsidDel="005A40C0" w:rsidRDefault="000B2A90" w:rsidP="000B2A90">
            <w:pPr>
              <w:rPr>
                <w:del w:id="333" w:author="ccosnard" w:date="2023-05-15T09:34:00Z"/>
                <w:rFonts w:eastAsia="Calibri" w:cs="Calibri"/>
                <w:color w:val="000000"/>
              </w:rPr>
            </w:pPr>
          </w:p>
          <w:p w14:paraId="135E1BFB" w14:textId="57CCAC6A" w:rsidR="000B2A90" w:rsidRPr="003B6F10" w:rsidDel="005A40C0" w:rsidRDefault="000B2A90" w:rsidP="000B2A90">
            <w:pPr>
              <w:rPr>
                <w:del w:id="334" w:author="ccosnard" w:date="2023-05-15T09:34:00Z"/>
                <w:rFonts w:eastAsia="Calibri"/>
                <w:lang w:eastAsia="en-US"/>
              </w:rPr>
            </w:pPr>
          </w:p>
          <w:p w14:paraId="1C6426B5" w14:textId="61FF381F" w:rsidR="000B2A90" w:rsidRPr="003B6F10" w:rsidDel="005A40C0" w:rsidRDefault="000B2A90" w:rsidP="000B2A90">
            <w:pPr>
              <w:rPr>
                <w:del w:id="335" w:author="ccosnard" w:date="2023-05-15T09:34:00Z"/>
                <w:rFonts w:eastAsia="Calibri"/>
                <w:lang w:eastAsia="en-US"/>
              </w:rPr>
            </w:pPr>
          </w:p>
        </w:tc>
      </w:tr>
    </w:tbl>
    <w:p w14:paraId="2DE1479A" w14:textId="7538B76E" w:rsidR="00F7558A" w:rsidRDefault="00F7558A" w:rsidP="000B2A90">
      <w:pPr>
        <w:rPr>
          <w:ins w:id="336" w:author="ccosnard" w:date="2023-05-15T11:00:00Z"/>
        </w:rPr>
      </w:pPr>
    </w:p>
    <w:tbl>
      <w:tblPr>
        <w:tblStyle w:val="Grilledutableau"/>
        <w:tblW w:w="0" w:type="auto"/>
        <w:tblInd w:w="0" w:type="dxa"/>
        <w:tblLook w:val="04A0" w:firstRow="1" w:lastRow="0" w:firstColumn="1" w:lastColumn="0" w:noHBand="0" w:noVBand="1"/>
        <w:tblPrChange w:id="337" w:author="ccosnard" w:date="2023-05-15T11:01:00Z">
          <w:tblPr>
            <w:tblStyle w:val="Grilledutableau"/>
            <w:tblW w:w="0" w:type="auto"/>
            <w:tblInd w:w="0" w:type="dxa"/>
            <w:tblLook w:val="04A0" w:firstRow="1" w:lastRow="0" w:firstColumn="1" w:lastColumn="0" w:noHBand="0" w:noVBand="1"/>
          </w:tblPr>
        </w:tblPrChange>
      </w:tblPr>
      <w:tblGrid>
        <w:gridCol w:w="9062"/>
        <w:tblGridChange w:id="338">
          <w:tblGrid>
            <w:gridCol w:w="9062"/>
          </w:tblGrid>
        </w:tblGridChange>
      </w:tblGrid>
      <w:tr w:rsidR="002C6016" w14:paraId="6E390917" w14:textId="77777777" w:rsidTr="002C6016">
        <w:trPr>
          <w:ins w:id="339" w:author="ccosnard" w:date="2023-05-15T11:01:00Z"/>
        </w:trPr>
        <w:tc>
          <w:tcPr>
            <w:tcW w:w="9062" w:type="dxa"/>
            <w:shd w:val="clear" w:color="auto" w:fill="F2F2F2" w:themeFill="background1" w:themeFillShade="F2"/>
            <w:tcPrChange w:id="340" w:author="ccosnard" w:date="2023-05-15T11:01:00Z">
              <w:tcPr>
                <w:tcW w:w="9062" w:type="dxa"/>
              </w:tcPr>
            </w:tcPrChange>
          </w:tcPr>
          <w:p w14:paraId="1864CDD4" w14:textId="7F8B5B80" w:rsidR="002C6016" w:rsidRPr="002C6016" w:rsidRDefault="002C6016" w:rsidP="000B2A90">
            <w:pPr>
              <w:rPr>
                <w:ins w:id="341" w:author="ccosnard" w:date="2023-05-15T11:01:00Z"/>
                <w:b/>
                <w:rPrChange w:id="342" w:author="ccosnard" w:date="2023-05-15T11:02:00Z">
                  <w:rPr>
                    <w:ins w:id="343" w:author="ccosnard" w:date="2023-05-15T11:01:00Z"/>
                  </w:rPr>
                </w:rPrChange>
              </w:rPr>
            </w:pPr>
            <w:ins w:id="344" w:author="ccosnard" w:date="2023-05-15T11:01:00Z">
              <w:r w:rsidRPr="002C6016">
                <w:rPr>
                  <w:b/>
                  <w:rPrChange w:id="345" w:author="ccosnard" w:date="2023-05-15T11:02:00Z">
                    <w:rPr/>
                  </w:rPrChange>
                </w:rPr>
                <w:t>4.6 Expliciter les mesures prises par votre société permettant de garantir la chaine du froid, entre le lieu de prise en charge des produits et les différents lieux de livraison</w:t>
              </w:r>
            </w:ins>
          </w:p>
        </w:tc>
      </w:tr>
      <w:tr w:rsidR="002C6016" w14:paraId="3E7A7A70" w14:textId="77777777" w:rsidTr="002C6016">
        <w:trPr>
          <w:ins w:id="346" w:author="ccosnard" w:date="2023-05-15T11:01:00Z"/>
        </w:trPr>
        <w:tc>
          <w:tcPr>
            <w:tcW w:w="9062" w:type="dxa"/>
          </w:tcPr>
          <w:p w14:paraId="1D1EB7B6" w14:textId="77777777" w:rsidR="002C6016" w:rsidRDefault="002C6016" w:rsidP="000B2A90">
            <w:pPr>
              <w:rPr>
                <w:ins w:id="347" w:author="ccosnard" w:date="2023-05-15T11:01:00Z"/>
              </w:rPr>
            </w:pPr>
          </w:p>
        </w:tc>
      </w:tr>
    </w:tbl>
    <w:p w14:paraId="1BE1FF2F" w14:textId="204243EC" w:rsidR="002C6016" w:rsidRDefault="002C6016" w:rsidP="000B2A90">
      <w:pPr>
        <w:rPr>
          <w:ins w:id="348" w:author="ccosnard" w:date="2023-05-15T11:01:00Z"/>
        </w:rPr>
      </w:pPr>
    </w:p>
    <w:tbl>
      <w:tblPr>
        <w:tblStyle w:val="Grilledutableau"/>
        <w:tblW w:w="0" w:type="auto"/>
        <w:tblInd w:w="0" w:type="dxa"/>
        <w:tblLook w:val="04A0" w:firstRow="1" w:lastRow="0" w:firstColumn="1" w:lastColumn="0" w:noHBand="0" w:noVBand="1"/>
        <w:tblPrChange w:id="349" w:author="ccosnard" w:date="2023-05-15T11:03:00Z">
          <w:tblPr>
            <w:tblStyle w:val="Grilledutableau"/>
            <w:tblW w:w="0" w:type="auto"/>
            <w:tblInd w:w="0" w:type="dxa"/>
            <w:tblLook w:val="04A0" w:firstRow="1" w:lastRow="0" w:firstColumn="1" w:lastColumn="0" w:noHBand="0" w:noVBand="1"/>
          </w:tblPr>
        </w:tblPrChange>
      </w:tblPr>
      <w:tblGrid>
        <w:gridCol w:w="9062"/>
        <w:tblGridChange w:id="350">
          <w:tblGrid>
            <w:gridCol w:w="9062"/>
          </w:tblGrid>
        </w:tblGridChange>
      </w:tblGrid>
      <w:tr w:rsidR="002C6016" w14:paraId="67488880" w14:textId="77777777" w:rsidTr="002C6016">
        <w:trPr>
          <w:ins w:id="351" w:author="ccosnard" w:date="2023-05-15T11:02:00Z"/>
        </w:trPr>
        <w:tc>
          <w:tcPr>
            <w:tcW w:w="9062" w:type="dxa"/>
            <w:shd w:val="clear" w:color="auto" w:fill="F2F2F2" w:themeFill="background1" w:themeFillShade="F2"/>
            <w:tcPrChange w:id="352" w:author="ccosnard" w:date="2023-05-15T11:03:00Z">
              <w:tcPr>
                <w:tcW w:w="9062" w:type="dxa"/>
              </w:tcPr>
            </w:tcPrChange>
          </w:tcPr>
          <w:p w14:paraId="484056A3" w14:textId="34409B85" w:rsidR="002C6016" w:rsidRPr="002C6016" w:rsidRDefault="002C6016" w:rsidP="000B2A90">
            <w:pPr>
              <w:rPr>
                <w:ins w:id="353" w:author="ccosnard" w:date="2023-05-15T11:02:00Z"/>
                <w:b/>
                <w:rPrChange w:id="354" w:author="ccosnard" w:date="2023-05-15T11:04:00Z">
                  <w:rPr>
                    <w:ins w:id="355" w:author="ccosnard" w:date="2023-05-15T11:02:00Z"/>
                  </w:rPr>
                </w:rPrChange>
              </w:rPr>
            </w:pPr>
            <w:ins w:id="356" w:author="ccosnard" w:date="2023-05-15T11:02:00Z">
              <w:r w:rsidRPr="002C6016">
                <w:rPr>
                  <w:b/>
                  <w:rPrChange w:id="357" w:author="ccosnard" w:date="2023-05-15T11:04:00Z">
                    <w:rPr/>
                  </w:rPrChange>
                </w:rPr>
                <w:t xml:space="preserve">4.7 </w:t>
              </w:r>
            </w:ins>
            <w:ins w:id="358" w:author="ccosnard" w:date="2023-05-15T11:03:00Z">
              <w:r w:rsidRPr="002C6016">
                <w:rPr>
                  <w:b/>
                  <w:rPrChange w:id="359" w:author="ccosnard" w:date="2023-05-15T11:04:00Z">
                    <w:rPr/>
                  </w:rPrChange>
                </w:rPr>
                <w:t>Indiquer les moyens mis en œuvre pour garder les prestations au chaud dans le cadre d’une commande de mets chauds</w:t>
              </w:r>
            </w:ins>
          </w:p>
        </w:tc>
      </w:tr>
      <w:tr w:rsidR="002C6016" w14:paraId="541961D6" w14:textId="77777777" w:rsidTr="002C6016">
        <w:trPr>
          <w:ins w:id="360" w:author="ccosnard" w:date="2023-05-15T11:02:00Z"/>
        </w:trPr>
        <w:tc>
          <w:tcPr>
            <w:tcW w:w="9062" w:type="dxa"/>
          </w:tcPr>
          <w:p w14:paraId="6709F38F" w14:textId="77777777" w:rsidR="002C6016" w:rsidRDefault="002C6016" w:rsidP="000B2A90">
            <w:pPr>
              <w:rPr>
                <w:ins w:id="361" w:author="ccosnard" w:date="2023-05-15T11:04:00Z"/>
              </w:rPr>
            </w:pPr>
          </w:p>
          <w:p w14:paraId="1E2B15D6" w14:textId="77777777" w:rsidR="002C6016" w:rsidRDefault="002C6016" w:rsidP="000B2A90">
            <w:pPr>
              <w:rPr>
                <w:ins w:id="362" w:author="ccosnard" w:date="2023-05-15T11:04:00Z"/>
              </w:rPr>
            </w:pPr>
          </w:p>
          <w:p w14:paraId="499A9C20" w14:textId="77777777" w:rsidR="002C6016" w:rsidRDefault="002C6016" w:rsidP="000B2A90">
            <w:pPr>
              <w:rPr>
                <w:ins w:id="363" w:author="ccosnard" w:date="2023-05-15T11:04:00Z"/>
              </w:rPr>
            </w:pPr>
          </w:p>
          <w:p w14:paraId="64A975CF" w14:textId="75F16AC9" w:rsidR="002C6016" w:rsidRDefault="002C6016" w:rsidP="000B2A90">
            <w:pPr>
              <w:rPr>
                <w:ins w:id="364" w:author="ccosnard" w:date="2023-05-15T11:02:00Z"/>
              </w:rPr>
            </w:pPr>
          </w:p>
        </w:tc>
      </w:tr>
    </w:tbl>
    <w:p w14:paraId="2934897B" w14:textId="2D9B1A87" w:rsidR="002C6016" w:rsidRDefault="002C6016" w:rsidP="000B2A90">
      <w:pPr>
        <w:rPr>
          <w:ins w:id="365" w:author="ccosnard" w:date="2023-05-15T11:03:00Z"/>
        </w:rPr>
      </w:pPr>
    </w:p>
    <w:tbl>
      <w:tblPr>
        <w:tblStyle w:val="Grilledutableau"/>
        <w:tblW w:w="0" w:type="auto"/>
        <w:tblInd w:w="0" w:type="dxa"/>
        <w:tblLook w:val="04A0" w:firstRow="1" w:lastRow="0" w:firstColumn="1" w:lastColumn="0" w:noHBand="0" w:noVBand="1"/>
        <w:tblPrChange w:id="366" w:author="ccosnard" w:date="2023-05-15T11:04:00Z">
          <w:tblPr>
            <w:tblStyle w:val="Grilledutableau"/>
            <w:tblW w:w="0" w:type="auto"/>
            <w:tblInd w:w="0" w:type="dxa"/>
            <w:tblLook w:val="04A0" w:firstRow="1" w:lastRow="0" w:firstColumn="1" w:lastColumn="0" w:noHBand="0" w:noVBand="1"/>
          </w:tblPr>
        </w:tblPrChange>
      </w:tblPr>
      <w:tblGrid>
        <w:gridCol w:w="9062"/>
        <w:tblGridChange w:id="367">
          <w:tblGrid>
            <w:gridCol w:w="9062"/>
          </w:tblGrid>
        </w:tblGridChange>
      </w:tblGrid>
      <w:tr w:rsidR="002C6016" w14:paraId="0F5E5C3F" w14:textId="77777777" w:rsidTr="002C6016">
        <w:trPr>
          <w:ins w:id="368" w:author="ccosnard" w:date="2023-05-15T11:03:00Z"/>
        </w:trPr>
        <w:tc>
          <w:tcPr>
            <w:tcW w:w="9062" w:type="dxa"/>
            <w:shd w:val="clear" w:color="auto" w:fill="F2F2F2" w:themeFill="background1" w:themeFillShade="F2"/>
            <w:tcPrChange w:id="369" w:author="ccosnard" w:date="2023-05-15T11:04:00Z">
              <w:tcPr>
                <w:tcW w:w="9062" w:type="dxa"/>
              </w:tcPr>
            </w:tcPrChange>
          </w:tcPr>
          <w:p w14:paraId="34E6A540" w14:textId="6F7D6AE5" w:rsidR="002C6016" w:rsidRPr="002C6016" w:rsidRDefault="002C6016" w:rsidP="000B2A90">
            <w:pPr>
              <w:rPr>
                <w:ins w:id="370" w:author="ccosnard" w:date="2023-05-15T11:03:00Z"/>
                <w:b/>
                <w:rPrChange w:id="371" w:author="ccosnard" w:date="2023-05-15T11:04:00Z">
                  <w:rPr>
                    <w:ins w:id="372" w:author="ccosnard" w:date="2023-05-15T11:03:00Z"/>
                  </w:rPr>
                </w:rPrChange>
              </w:rPr>
            </w:pPr>
            <w:ins w:id="373" w:author="ccosnard" w:date="2023-05-15T11:04:00Z">
              <w:r w:rsidRPr="002C6016">
                <w:rPr>
                  <w:b/>
                  <w:rPrChange w:id="374" w:author="ccosnard" w:date="2023-05-15T11:04:00Z">
                    <w:rPr/>
                  </w:rPrChange>
                </w:rPr>
                <w:t>4.8 Expliciter les mesures mises en œuvre par votre société  afin de garantir la traçabilité des produits</w:t>
              </w:r>
            </w:ins>
          </w:p>
        </w:tc>
      </w:tr>
      <w:tr w:rsidR="002C6016" w14:paraId="1E0F4877" w14:textId="77777777" w:rsidTr="002C6016">
        <w:trPr>
          <w:ins w:id="375" w:author="ccosnard" w:date="2023-05-15T11:03:00Z"/>
        </w:trPr>
        <w:tc>
          <w:tcPr>
            <w:tcW w:w="9062" w:type="dxa"/>
          </w:tcPr>
          <w:p w14:paraId="6519F6EE" w14:textId="77777777" w:rsidR="002C6016" w:rsidRDefault="002C6016" w:rsidP="000B2A90">
            <w:pPr>
              <w:rPr>
                <w:ins w:id="376" w:author="ccosnard" w:date="2023-05-15T11:04:00Z"/>
              </w:rPr>
            </w:pPr>
          </w:p>
          <w:p w14:paraId="4AA2F858" w14:textId="77777777" w:rsidR="002C6016" w:rsidRDefault="002C6016" w:rsidP="000B2A90">
            <w:pPr>
              <w:rPr>
                <w:ins w:id="377" w:author="ccosnard" w:date="2023-05-15T11:04:00Z"/>
              </w:rPr>
            </w:pPr>
          </w:p>
          <w:p w14:paraId="446B4F37" w14:textId="77777777" w:rsidR="002C6016" w:rsidRDefault="002C6016" w:rsidP="000B2A90">
            <w:pPr>
              <w:rPr>
                <w:ins w:id="378" w:author="ccosnard" w:date="2023-05-15T11:04:00Z"/>
              </w:rPr>
            </w:pPr>
          </w:p>
          <w:p w14:paraId="7685E3F1" w14:textId="77777777" w:rsidR="002C6016" w:rsidRDefault="002C6016" w:rsidP="000B2A90">
            <w:pPr>
              <w:rPr>
                <w:ins w:id="379" w:author="ccosnard" w:date="2023-05-15T11:04:00Z"/>
              </w:rPr>
            </w:pPr>
          </w:p>
          <w:p w14:paraId="3205A81E" w14:textId="63CACF77" w:rsidR="002C6016" w:rsidRDefault="002C6016" w:rsidP="000B2A90">
            <w:pPr>
              <w:rPr>
                <w:ins w:id="380" w:author="ccosnard" w:date="2023-05-15T11:03:00Z"/>
              </w:rPr>
            </w:pPr>
          </w:p>
        </w:tc>
      </w:tr>
    </w:tbl>
    <w:p w14:paraId="32558562" w14:textId="60C76E72" w:rsidR="002C6016" w:rsidRDefault="002C6016" w:rsidP="000B2A90">
      <w:pPr>
        <w:rPr>
          <w:ins w:id="381" w:author="Thomas DAUBOIN" w:date="2025-10-13T17:46:00Z"/>
        </w:rPr>
      </w:pPr>
    </w:p>
    <w:p w14:paraId="5DE4F5A9" w14:textId="77777777" w:rsidR="009F7865" w:rsidRDefault="009F7865" w:rsidP="000B2A90">
      <w:pPr>
        <w:rPr>
          <w:ins w:id="382" w:author="ccosnard" w:date="2023-05-15T11:03:00Z"/>
        </w:rPr>
      </w:pPr>
    </w:p>
    <w:tbl>
      <w:tblPr>
        <w:tblStyle w:val="Grilledutableau"/>
        <w:tblW w:w="0" w:type="auto"/>
        <w:tblInd w:w="0" w:type="dxa"/>
        <w:tblLook w:val="04A0" w:firstRow="1" w:lastRow="0" w:firstColumn="1" w:lastColumn="0" w:noHBand="0" w:noVBand="1"/>
        <w:tblPrChange w:id="383" w:author="ccosnard" w:date="2023-05-15T11:04:00Z">
          <w:tblPr>
            <w:tblStyle w:val="Grilledutableau"/>
            <w:tblW w:w="0" w:type="auto"/>
            <w:tblInd w:w="0" w:type="dxa"/>
            <w:tblLook w:val="04A0" w:firstRow="1" w:lastRow="0" w:firstColumn="1" w:lastColumn="0" w:noHBand="0" w:noVBand="1"/>
          </w:tblPr>
        </w:tblPrChange>
      </w:tblPr>
      <w:tblGrid>
        <w:gridCol w:w="9062"/>
        <w:tblGridChange w:id="384">
          <w:tblGrid>
            <w:gridCol w:w="9062"/>
          </w:tblGrid>
        </w:tblGridChange>
      </w:tblGrid>
      <w:tr w:rsidR="002C6016" w14:paraId="1AC8041E" w14:textId="77777777" w:rsidTr="002C6016">
        <w:trPr>
          <w:ins w:id="385" w:author="ccosnard" w:date="2023-05-15T11:04:00Z"/>
        </w:trPr>
        <w:tc>
          <w:tcPr>
            <w:tcW w:w="9062" w:type="dxa"/>
            <w:shd w:val="clear" w:color="auto" w:fill="F2F2F2" w:themeFill="background1" w:themeFillShade="F2"/>
            <w:tcPrChange w:id="386" w:author="ccosnard" w:date="2023-05-15T11:04:00Z">
              <w:tcPr>
                <w:tcW w:w="9062" w:type="dxa"/>
              </w:tcPr>
            </w:tcPrChange>
          </w:tcPr>
          <w:p w14:paraId="415FFF0A" w14:textId="38D1B988" w:rsidR="002C6016" w:rsidRPr="002C6016" w:rsidRDefault="002C6016" w:rsidP="000B2A90">
            <w:pPr>
              <w:rPr>
                <w:ins w:id="387" w:author="ccosnard" w:date="2023-05-15T11:04:00Z"/>
                <w:b/>
                <w:rPrChange w:id="388" w:author="ccosnard" w:date="2023-05-15T11:04:00Z">
                  <w:rPr>
                    <w:ins w:id="389" w:author="ccosnard" w:date="2023-05-15T11:04:00Z"/>
                  </w:rPr>
                </w:rPrChange>
              </w:rPr>
            </w:pPr>
            <w:ins w:id="390" w:author="ccosnard" w:date="2023-05-15T11:04:00Z">
              <w:r w:rsidRPr="002C6016">
                <w:rPr>
                  <w:b/>
                  <w:rPrChange w:id="391" w:author="ccosnard" w:date="2023-05-15T11:04:00Z">
                    <w:rPr/>
                  </w:rPrChange>
                </w:rPr>
                <w:lastRenderedPageBreak/>
                <w:t xml:space="preserve">4.9 Toute vaisselle mise à disposition au sein de </w:t>
              </w:r>
            </w:ins>
            <w:ins w:id="392" w:author="Thomas DAUBOIN" w:date="2025-10-13T17:46:00Z">
              <w:r w:rsidR="009F7865">
                <w:rPr>
                  <w:b/>
                </w:rPr>
                <w:t>la COMUE</w:t>
              </w:r>
            </w:ins>
            <w:ins w:id="393" w:author="ccosnard" w:date="2023-05-15T11:04:00Z">
              <w:del w:id="394" w:author="Thomas DAUBOIN" w:date="2025-10-13T17:46:00Z">
                <w:r w:rsidRPr="002C6016" w:rsidDel="009F7865">
                  <w:rPr>
                    <w:b/>
                    <w:rPrChange w:id="395" w:author="ccosnard" w:date="2023-05-15T11:04:00Z">
                      <w:rPr/>
                    </w:rPrChange>
                  </w:rPr>
                  <w:delText>l’UT</w:delText>
                </w:r>
              </w:del>
              <w:r w:rsidRPr="002C6016">
                <w:rPr>
                  <w:b/>
                  <w:rPrChange w:id="396" w:author="ccosnard" w:date="2023-05-15T11:04:00Z">
                    <w:rPr/>
                  </w:rPrChange>
                </w:rPr>
                <w:t>, dans le cadre d’une prestation avec ou sans service, doit être étiquetée. Décrire pour chaque type de vaisselle ou équipement, l’étiquetage mis en place.</w:t>
              </w:r>
            </w:ins>
          </w:p>
        </w:tc>
      </w:tr>
      <w:tr w:rsidR="002C6016" w14:paraId="2D944DBA" w14:textId="77777777" w:rsidTr="002C6016">
        <w:trPr>
          <w:ins w:id="397" w:author="ccosnard" w:date="2023-05-15T11:04:00Z"/>
        </w:trPr>
        <w:tc>
          <w:tcPr>
            <w:tcW w:w="9062" w:type="dxa"/>
          </w:tcPr>
          <w:p w14:paraId="0728AE5A" w14:textId="77777777" w:rsidR="002C6016" w:rsidRDefault="002C6016" w:rsidP="000B2A90">
            <w:pPr>
              <w:rPr>
                <w:ins w:id="398" w:author="ccosnard" w:date="2023-05-15T11:04:00Z"/>
              </w:rPr>
            </w:pPr>
          </w:p>
          <w:p w14:paraId="50D28F82" w14:textId="77777777" w:rsidR="002C6016" w:rsidRDefault="002C6016" w:rsidP="000B2A90">
            <w:pPr>
              <w:rPr>
                <w:ins w:id="399" w:author="ccosnard" w:date="2023-05-15T11:04:00Z"/>
              </w:rPr>
            </w:pPr>
          </w:p>
          <w:p w14:paraId="5D96573B" w14:textId="77777777" w:rsidR="002C6016" w:rsidRDefault="002C6016" w:rsidP="000B2A90">
            <w:pPr>
              <w:rPr>
                <w:ins w:id="400" w:author="ccosnard" w:date="2023-05-15T11:04:00Z"/>
              </w:rPr>
            </w:pPr>
          </w:p>
          <w:p w14:paraId="0652B271" w14:textId="38D85089" w:rsidR="002C6016" w:rsidRDefault="002C6016" w:rsidP="000B2A90">
            <w:pPr>
              <w:rPr>
                <w:ins w:id="401" w:author="ccosnard" w:date="2023-05-15T11:04:00Z"/>
              </w:rPr>
            </w:pPr>
          </w:p>
        </w:tc>
      </w:tr>
    </w:tbl>
    <w:p w14:paraId="34ED7F64" w14:textId="3C609618" w:rsidR="002C6016" w:rsidRDefault="002C6016" w:rsidP="000B2A90">
      <w:pPr>
        <w:rPr>
          <w:ins w:id="402" w:author="ccosnard" w:date="2023-05-15T11:04:00Z"/>
        </w:rPr>
      </w:pPr>
    </w:p>
    <w:p w14:paraId="59A3741C" w14:textId="7FAC95A5" w:rsidR="005A40C0" w:rsidRDefault="005A40C0" w:rsidP="005A40C0">
      <w:pPr>
        <w:rPr>
          <w:ins w:id="403" w:author="ccosnard" w:date="2023-05-15T09:34:00Z"/>
        </w:rPr>
      </w:pPr>
    </w:p>
    <w:p w14:paraId="37A4ECBB" w14:textId="77777777" w:rsidR="005A40C0" w:rsidRDefault="005A40C0"/>
    <w:sectPr w:rsidR="005A40C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4F1F7" w14:textId="77777777" w:rsidR="000B2A90" w:rsidRDefault="000B2A90" w:rsidP="000B2A90">
      <w:r>
        <w:separator/>
      </w:r>
    </w:p>
  </w:endnote>
  <w:endnote w:type="continuationSeparator" w:id="0">
    <w:p w14:paraId="3541EE4C" w14:textId="77777777" w:rsidR="000B2A90" w:rsidRDefault="000B2A90" w:rsidP="000B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F5AD" w14:textId="2545DB92" w:rsidR="000B2A90" w:rsidRDefault="000B2A90">
    <w:pPr>
      <w:pStyle w:val="Pieddepage"/>
    </w:pPr>
  </w:p>
  <w:p w14:paraId="3B371238" w14:textId="77777777" w:rsidR="000B2A90" w:rsidRDefault="000B2A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23090" w14:textId="77777777" w:rsidR="000B2A90" w:rsidRDefault="000B2A90" w:rsidP="000B2A90">
      <w:r>
        <w:separator/>
      </w:r>
    </w:p>
  </w:footnote>
  <w:footnote w:type="continuationSeparator" w:id="0">
    <w:p w14:paraId="007C650F" w14:textId="77777777" w:rsidR="000B2A90" w:rsidRDefault="000B2A90" w:rsidP="000B2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7D70"/>
    <w:multiLevelType w:val="hybridMultilevel"/>
    <w:tmpl w:val="14FEB12A"/>
    <w:lvl w:ilvl="0" w:tplc="BA3ACCAA">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C12040"/>
    <w:multiLevelType w:val="hybridMultilevel"/>
    <w:tmpl w:val="79507E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A16719"/>
    <w:multiLevelType w:val="hybridMultilevel"/>
    <w:tmpl w:val="DB68D1F4"/>
    <w:lvl w:ilvl="0" w:tplc="46AA4424">
      <w:numFmt w:val="bullet"/>
      <w:lvlText w:val="-"/>
      <w:lvlJc w:val="left"/>
      <w:pPr>
        <w:ind w:left="720" w:hanging="360"/>
      </w:pPr>
      <w:rPr>
        <w:rFonts w:ascii="Calibri" w:eastAsia="Calibri" w:hAnsi="Calibri" w:cs="Calibri" w:hint="default"/>
        <w:w w:val="99"/>
        <w:sz w:val="20"/>
        <w:szCs w:val="20"/>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DAUBOIN">
    <w15:presenceInfo w15:providerId="AD" w15:userId="S-1-5-21-2368925080-383386899-3352121079-3479"/>
  </w15:person>
  <w15:person w15:author="ccosnard">
    <w15:presenceInfo w15:providerId="None" w15:userId="ccos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7DB"/>
    <w:rsid w:val="000570D6"/>
    <w:rsid w:val="000617C1"/>
    <w:rsid w:val="000673D1"/>
    <w:rsid w:val="000B2A90"/>
    <w:rsid w:val="000C2143"/>
    <w:rsid w:val="0019296B"/>
    <w:rsid w:val="00200207"/>
    <w:rsid w:val="00217CF8"/>
    <w:rsid w:val="002236E2"/>
    <w:rsid w:val="00233877"/>
    <w:rsid w:val="0024791B"/>
    <w:rsid w:val="00256F6E"/>
    <w:rsid w:val="00262859"/>
    <w:rsid w:val="002708E6"/>
    <w:rsid w:val="002C42BB"/>
    <w:rsid w:val="002C6016"/>
    <w:rsid w:val="002D7DA2"/>
    <w:rsid w:val="003176A2"/>
    <w:rsid w:val="00385399"/>
    <w:rsid w:val="003955F6"/>
    <w:rsid w:val="003B6D7E"/>
    <w:rsid w:val="003E4896"/>
    <w:rsid w:val="00421DFB"/>
    <w:rsid w:val="00447E48"/>
    <w:rsid w:val="00487B2D"/>
    <w:rsid w:val="0049799C"/>
    <w:rsid w:val="004A465E"/>
    <w:rsid w:val="004B65BE"/>
    <w:rsid w:val="004C1B90"/>
    <w:rsid w:val="004F2CCF"/>
    <w:rsid w:val="00574644"/>
    <w:rsid w:val="005A40C0"/>
    <w:rsid w:val="005B0B52"/>
    <w:rsid w:val="005B2964"/>
    <w:rsid w:val="00630397"/>
    <w:rsid w:val="00666FB7"/>
    <w:rsid w:val="00675F4F"/>
    <w:rsid w:val="006A4A2F"/>
    <w:rsid w:val="006C65FB"/>
    <w:rsid w:val="006D20C5"/>
    <w:rsid w:val="00717AE8"/>
    <w:rsid w:val="00730FC8"/>
    <w:rsid w:val="0077346B"/>
    <w:rsid w:val="00783A16"/>
    <w:rsid w:val="0078657B"/>
    <w:rsid w:val="007B5EDF"/>
    <w:rsid w:val="00814D85"/>
    <w:rsid w:val="00824547"/>
    <w:rsid w:val="0082650A"/>
    <w:rsid w:val="00866683"/>
    <w:rsid w:val="008A7B38"/>
    <w:rsid w:val="008B6C93"/>
    <w:rsid w:val="008C7924"/>
    <w:rsid w:val="00923DCF"/>
    <w:rsid w:val="009666B0"/>
    <w:rsid w:val="00991C05"/>
    <w:rsid w:val="009D7A76"/>
    <w:rsid w:val="009F7865"/>
    <w:rsid w:val="00A46AD7"/>
    <w:rsid w:val="00B27C73"/>
    <w:rsid w:val="00B40593"/>
    <w:rsid w:val="00B727DB"/>
    <w:rsid w:val="00C52A23"/>
    <w:rsid w:val="00C56F7B"/>
    <w:rsid w:val="00C76885"/>
    <w:rsid w:val="00C9741D"/>
    <w:rsid w:val="00CF287A"/>
    <w:rsid w:val="00D06249"/>
    <w:rsid w:val="00D43151"/>
    <w:rsid w:val="00D527FB"/>
    <w:rsid w:val="00D66853"/>
    <w:rsid w:val="00D93D7D"/>
    <w:rsid w:val="00D96509"/>
    <w:rsid w:val="00DD4EE1"/>
    <w:rsid w:val="00DF2FD6"/>
    <w:rsid w:val="00E068DB"/>
    <w:rsid w:val="00E114B4"/>
    <w:rsid w:val="00E20E0E"/>
    <w:rsid w:val="00EA0433"/>
    <w:rsid w:val="00EB7D53"/>
    <w:rsid w:val="00EF2766"/>
    <w:rsid w:val="00F01863"/>
    <w:rsid w:val="00F50FE5"/>
    <w:rsid w:val="00F62838"/>
    <w:rsid w:val="00F7558A"/>
    <w:rsid w:val="00FE6018"/>
    <w:rsid w:val="00FF50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091A3"/>
  <w15:chartTrackingRefBased/>
  <w15:docId w15:val="{0CB815E1-BBE3-4B14-A89F-0C33B0051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7DB"/>
    <w:pPr>
      <w:overflowPunct w:val="0"/>
      <w:autoSpaceDE w:val="0"/>
      <w:autoSpaceDN w:val="0"/>
      <w:adjustRightInd w:val="0"/>
      <w:spacing w:after="0" w:line="240" w:lineRule="auto"/>
      <w:textAlignment w:val="baseline"/>
    </w:pPr>
    <w:rPr>
      <w:rFonts w:ascii="Arial" w:eastAsia="Times New Roman" w:hAnsi="Arial" w:cs="Arial"/>
      <w:sz w:val="20"/>
      <w:szCs w:val="20"/>
      <w:lang w:eastAsia="fr-FR"/>
    </w:rPr>
  </w:style>
  <w:style w:type="paragraph" w:styleId="Titre1">
    <w:name w:val="heading 1"/>
    <w:basedOn w:val="Normal"/>
    <w:next w:val="Normal"/>
    <w:link w:val="Titre1Car"/>
    <w:qFormat/>
    <w:rsid w:val="00421DFB"/>
    <w:pPr>
      <w:keepNext/>
      <w:overflowPunct/>
      <w:autoSpaceDE/>
      <w:autoSpaceDN/>
      <w:adjustRightInd/>
      <w:spacing w:after="120"/>
      <w:textAlignment w:val="auto"/>
      <w:outlineLvl w:val="0"/>
    </w:pPr>
    <w:rPr>
      <w:rFonts w:ascii="Calibri" w:hAnsi="Calibri"/>
      <w:b/>
      <w:bCs/>
      <w:kern w:val="32"/>
      <w:sz w:val="32"/>
      <w:szCs w:val="3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1DFB"/>
    <w:rPr>
      <w:rFonts w:ascii="Calibri" w:eastAsia="Times New Roman" w:hAnsi="Calibri" w:cs="Arial"/>
      <w:b/>
      <w:bCs/>
      <w:kern w:val="32"/>
      <w:sz w:val="32"/>
      <w:szCs w:val="32"/>
      <w:lang w:val="en-US"/>
    </w:rPr>
  </w:style>
  <w:style w:type="table" w:styleId="Grilledutableau">
    <w:name w:val="Table Grid"/>
    <w:basedOn w:val="TableauNormal"/>
    <w:uiPriority w:val="59"/>
    <w:rsid w:val="00B727D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527FB"/>
    <w:pPr>
      <w:tabs>
        <w:tab w:val="left" w:pos="708"/>
      </w:tabs>
      <w:suppressAutoHyphens/>
      <w:spacing w:after="200" w:line="276" w:lineRule="auto"/>
    </w:pPr>
    <w:rPr>
      <w:rFonts w:ascii="Times New Roman" w:eastAsia="Times New Roman" w:hAnsi="Times New Roman" w:cs="Times New Roman"/>
      <w:sz w:val="24"/>
      <w:szCs w:val="24"/>
      <w:lang w:eastAsia="fr-FR"/>
    </w:rPr>
  </w:style>
  <w:style w:type="paragraph" w:customStyle="1" w:styleId="Retraitducorpsdetexte">
    <w:name w:val="Retrait du corps de texte"/>
    <w:basedOn w:val="Standard"/>
    <w:rsid w:val="00D527FB"/>
    <w:pPr>
      <w:ind w:left="360"/>
      <w:jc w:val="both"/>
    </w:pPr>
    <w:rPr>
      <w:szCs w:val="20"/>
    </w:rPr>
  </w:style>
  <w:style w:type="paragraph" w:styleId="Paragraphedeliste">
    <w:name w:val="List Paragraph"/>
    <w:basedOn w:val="Normal"/>
    <w:link w:val="ParagraphedelisteCar"/>
    <w:uiPriority w:val="34"/>
    <w:qFormat/>
    <w:rsid w:val="00C76885"/>
    <w:pPr>
      <w:ind w:left="720"/>
      <w:contextualSpacing/>
    </w:pPr>
  </w:style>
  <w:style w:type="character" w:styleId="Marquedecommentaire">
    <w:name w:val="annotation reference"/>
    <w:basedOn w:val="Policepardfaut"/>
    <w:uiPriority w:val="99"/>
    <w:semiHidden/>
    <w:unhideWhenUsed/>
    <w:rsid w:val="0077346B"/>
    <w:rPr>
      <w:sz w:val="16"/>
      <w:szCs w:val="16"/>
    </w:rPr>
  </w:style>
  <w:style w:type="paragraph" w:styleId="Commentaire">
    <w:name w:val="annotation text"/>
    <w:basedOn w:val="Normal"/>
    <w:link w:val="CommentaireCar"/>
    <w:uiPriority w:val="99"/>
    <w:semiHidden/>
    <w:unhideWhenUsed/>
    <w:rsid w:val="0077346B"/>
  </w:style>
  <w:style w:type="character" w:customStyle="1" w:styleId="CommentaireCar">
    <w:name w:val="Commentaire Car"/>
    <w:basedOn w:val="Policepardfaut"/>
    <w:link w:val="Commentaire"/>
    <w:uiPriority w:val="99"/>
    <w:semiHidden/>
    <w:rsid w:val="0077346B"/>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77346B"/>
    <w:rPr>
      <w:b/>
      <w:bCs/>
    </w:rPr>
  </w:style>
  <w:style w:type="character" w:customStyle="1" w:styleId="ObjetducommentaireCar">
    <w:name w:val="Objet du commentaire Car"/>
    <w:basedOn w:val="CommentaireCar"/>
    <w:link w:val="Objetducommentaire"/>
    <w:uiPriority w:val="99"/>
    <w:semiHidden/>
    <w:rsid w:val="0077346B"/>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77346B"/>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346B"/>
    <w:rPr>
      <w:rFonts w:ascii="Segoe UI" w:eastAsia="Times New Roman" w:hAnsi="Segoe UI" w:cs="Segoe UI"/>
      <w:sz w:val="18"/>
      <w:szCs w:val="18"/>
      <w:lang w:eastAsia="fr-FR"/>
    </w:rPr>
  </w:style>
  <w:style w:type="paragraph" w:styleId="En-tte">
    <w:name w:val="header"/>
    <w:basedOn w:val="Normal"/>
    <w:link w:val="En-tteCar"/>
    <w:uiPriority w:val="99"/>
    <w:unhideWhenUsed/>
    <w:rsid w:val="000B2A90"/>
    <w:pPr>
      <w:tabs>
        <w:tab w:val="center" w:pos="4536"/>
        <w:tab w:val="right" w:pos="9072"/>
      </w:tabs>
    </w:pPr>
  </w:style>
  <w:style w:type="character" w:customStyle="1" w:styleId="En-tteCar">
    <w:name w:val="En-tête Car"/>
    <w:basedOn w:val="Policepardfaut"/>
    <w:link w:val="En-tte"/>
    <w:uiPriority w:val="99"/>
    <w:rsid w:val="000B2A90"/>
    <w:rPr>
      <w:rFonts w:ascii="Arial" w:eastAsia="Times New Roman" w:hAnsi="Arial" w:cs="Arial"/>
      <w:sz w:val="20"/>
      <w:szCs w:val="20"/>
      <w:lang w:eastAsia="fr-FR"/>
    </w:rPr>
  </w:style>
  <w:style w:type="paragraph" w:styleId="Pieddepage">
    <w:name w:val="footer"/>
    <w:basedOn w:val="Normal"/>
    <w:link w:val="PieddepageCar"/>
    <w:uiPriority w:val="99"/>
    <w:unhideWhenUsed/>
    <w:rsid w:val="000B2A90"/>
    <w:pPr>
      <w:tabs>
        <w:tab w:val="center" w:pos="4536"/>
        <w:tab w:val="right" w:pos="9072"/>
      </w:tabs>
    </w:pPr>
  </w:style>
  <w:style w:type="character" w:customStyle="1" w:styleId="PieddepageCar">
    <w:name w:val="Pied de page Car"/>
    <w:basedOn w:val="Policepardfaut"/>
    <w:link w:val="Pieddepage"/>
    <w:uiPriority w:val="99"/>
    <w:rsid w:val="000B2A90"/>
    <w:rPr>
      <w:rFonts w:ascii="Arial" w:eastAsia="Times New Roman" w:hAnsi="Arial" w:cs="Arial"/>
      <w:sz w:val="20"/>
      <w:szCs w:val="20"/>
      <w:lang w:eastAsia="fr-FR"/>
    </w:rPr>
  </w:style>
  <w:style w:type="paragraph" w:styleId="Corpsdetexte">
    <w:name w:val="Body Text"/>
    <w:basedOn w:val="Normal"/>
    <w:link w:val="CorpsdetexteCar"/>
    <w:rsid w:val="004F2CCF"/>
    <w:pPr>
      <w:overflowPunct/>
      <w:spacing w:before="120"/>
      <w:ind w:left="1134"/>
      <w:jc w:val="both"/>
      <w:textAlignment w:val="auto"/>
    </w:pPr>
    <w:rPr>
      <w:rFonts w:ascii="Calibri" w:hAnsi="Calibri" w:cstheme="minorHAnsi"/>
      <w:sz w:val="22"/>
    </w:rPr>
  </w:style>
  <w:style w:type="character" w:customStyle="1" w:styleId="CorpsdetexteCar">
    <w:name w:val="Corps de texte Car"/>
    <w:basedOn w:val="Policepardfaut"/>
    <w:link w:val="Corpsdetexte"/>
    <w:rsid w:val="004F2CCF"/>
    <w:rPr>
      <w:rFonts w:ascii="Calibri" w:eastAsia="Times New Roman" w:hAnsi="Calibri" w:cstheme="minorHAnsi"/>
      <w:szCs w:val="20"/>
      <w:lang w:eastAsia="fr-FR"/>
    </w:rPr>
  </w:style>
  <w:style w:type="paragraph" w:styleId="NormalWeb">
    <w:name w:val="Normal (Web)"/>
    <w:basedOn w:val="Normal"/>
    <w:uiPriority w:val="99"/>
    <w:rsid w:val="004F2CCF"/>
    <w:pPr>
      <w:overflowPunct/>
      <w:jc w:val="both"/>
      <w:textAlignment w:val="auto"/>
    </w:pPr>
    <w:rPr>
      <w:rFonts w:ascii="Verdana" w:hAnsi="Verdana" w:cstheme="minorHAnsi"/>
      <w:sz w:val="18"/>
      <w:szCs w:val="24"/>
    </w:rPr>
  </w:style>
  <w:style w:type="character" w:customStyle="1" w:styleId="ParagraphedelisteCar">
    <w:name w:val="Paragraphe de liste Car"/>
    <w:link w:val="Paragraphedeliste"/>
    <w:uiPriority w:val="34"/>
    <w:rsid w:val="004F2CCF"/>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2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BDB6B-243A-487E-BEFE-F7E32F230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1587</Words>
  <Characters>8733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Prigent</dc:creator>
  <cp:keywords/>
  <dc:description/>
  <cp:lastModifiedBy>Thomas DAUBOIN</cp:lastModifiedBy>
  <cp:revision>17</cp:revision>
  <dcterms:created xsi:type="dcterms:W3CDTF">2019-06-04T14:59:00Z</dcterms:created>
  <dcterms:modified xsi:type="dcterms:W3CDTF">2025-10-13T15:48:00Z</dcterms:modified>
</cp:coreProperties>
</file>