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154AA661" w14:textId="77777777" w:rsidR="009B1CD0" w:rsidRPr="00ED7284" w:rsidRDefault="009B1CD0" w:rsidP="00844DAA">
      <w:pPr>
        <w:tabs>
          <w:tab w:val="left" w:pos="851"/>
        </w:tabs>
        <w:spacing w:before="60" w:after="60"/>
        <w:jc w:val="center"/>
        <w:rPr>
          <w:rFonts w:ascii="Arial" w:hAnsi="Arial" w:cs="Arial"/>
          <w:sz w:val="1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14:paraId="7FFB28C8" w14:textId="77777777">
        <w:trPr>
          <w:trHeight w:val="1132"/>
        </w:trPr>
        <w:tc>
          <w:tcPr>
            <w:tcW w:w="10434" w:type="dxa"/>
          </w:tcPr>
          <w:p w14:paraId="6BDD98F3" w14:textId="77777777" w:rsidR="00541CA3" w:rsidRDefault="00457AC6" w:rsidP="00A010AE">
            <w:pPr>
              <w:pStyle w:val="Pieddepage"/>
              <w:tabs>
                <w:tab w:val="clear" w:pos="4536"/>
                <w:tab w:val="clear" w:pos="9072"/>
                <w:tab w:val="left" w:pos="851"/>
              </w:tabs>
              <w:jc w:val="right"/>
              <w:rPr>
                <w:rFonts w:ascii="Arial" w:hAnsi="Arial" w:cs="Arial"/>
                <w:b/>
                <w:sz w:val="18"/>
                <w:szCs w:val="18"/>
              </w:rPr>
            </w:pPr>
            <w:r>
              <w:rPr>
                <w:noProof/>
              </w:rPr>
              <w:drawing>
                <wp:inline distT="0" distB="0" distL="0" distR="0" wp14:anchorId="2BD2B6A8" wp14:editId="4DB606D3">
                  <wp:extent cx="1259840" cy="647700"/>
                  <wp:effectExtent l="0" t="0" r="0" b="0"/>
                  <wp:docPr id="5" name="Image 5"/>
                  <wp:cNvGraphicFramePr/>
                  <a:graphic xmlns:a="http://schemas.openxmlformats.org/drawingml/2006/main">
                    <a:graphicData uri="http://schemas.openxmlformats.org/drawingml/2006/picture">
                      <pic:pic xmlns:pic="http://schemas.openxmlformats.org/drawingml/2006/picture">
                        <pic:nvPicPr>
                          <pic:cNvPr id="5" name="Image 5"/>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259840" cy="647700"/>
                          </a:xfrm>
                          <a:prstGeom prst="rect">
                            <a:avLst/>
                          </a:prstGeom>
                        </pic:spPr>
                      </pic:pic>
                    </a:graphicData>
                  </a:graphic>
                </wp:inline>
              </w:drawing>
            </w:r>
          </w:p>
          <w:p w14:paraId="2F418795" w14:textId="77777777" w:rsidR="009B1CD0" w:rsidRDefault="009B1CD0" w:rsidP="00AE53DF">
            <w:pPr>
              <w:pStyle w:val="Pieddepage"/>
              <w:tabs>
                <w:tab w:val="clear" w:pos="4536"/>
                <w:tab w:val="clear" w:pos="9072"/>
                <w:tab w:val="left" w:pos="851"/>
                <w:tab w:val="left" w:pos="5700"/>
              </w:tabs>
            </w:pPr>
          </w:p>
        </w:tc>
      </w:tr>
    </w:tbl>
    <w:p w14:paraId="61586FB3" w14:textId="77777777" w:rsidR="009B1CD0" w:rsidRDefault="009B1CD0" w:rsidP="00844DAA">
      <w:pPr>
        <w:tabs>
          <w:tab w:val="left" w:pos="851"/>
        </w:tabs>
        <w:sectPr w:rsidR="009B1CD0">
          <w:footerReference w:type="default" r:id="rId13"/>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rsidRPr="00392658" w14:paraId="77A5FF36" w14:textId="77777777">
        <w:tc>
          <w:tcPr>
            <w:tcW w:w="9002" w:type="dxa"/>
            <w:shd w:val="clear" w:color="auto" w:fill="66CCFF"/>
          </w:tcPr>
          <w:p w14:paraId="18C2075D" w14:textId="54C35CBF" w:rsidR="00AD1EA5" w:rsidRPr="00BD302E" w:rsidRDefault="009B1CD0" w:rsidP="00C22818">
            <w:pPr>
              <w:tabs>
                <w:tab w:val="left" w:pos="851"/>
              </w:tabs>
              <w:jc w:val="center"/>
              <w:rPr>
                <w:rFonts w:ascii="Arial" w:hAnsi="Arial" w:cs="Arial"/>
                <w:b/>
                <w:bCs/>
                <w:sz w:val="14"/>
                <w:szCs w:val="28"/>
              </w:rPr>
            </w:pPr>
            <w:r w:rsidRPr="00BD302E">
              <w:rPr>
                <w:rFonts w:ascii="Arial" w:hAnsi="Arial" w:cs="Arial"/>
                <w:b/>
                <w:bCs/>
                <w:caps/>
                <w:sz w:val="28"/>
                <w:szCs w:val="28"/>
              </w:rPr>
              <w:t>ACT</w:t>
            </w:r>
            <w:r w:rsidRPr="00BD302E">
              <w:rPr>
                <w:rFonts w:ascii="Arial" w:hAnsi="Arial" w:cs="Arial"/>
                <w:b/>
                <w:bCs/>
                <w:sz w:val="28"/>
                <w:szCs w:val="28"/>
              </w:rPr>
              <w:t xml:space="preserve"> OF </w:t>
            </w:r>
            <w:r w:rsidR="00330713">
              <w:rPr>
                <w:rFonts w:ascii="Arial" w:hAnsi="Arial" w:cs="Arial"/>
                <w:b/>
                <w:bCs/>
                <w:sz w:val="28"/>
                <w:szCs w:val="28"/>
              </w:rPr>
              <w:t>commitment</w:t>
            </w:r>
          </w:p>
          <w:p w14:paraId="66A12C63" w14:textId="67300ED1" w:rsidR="009B1CD0" w:rsidRPr="00392658" w:rsidRDefault="009312A7" w:rsidP="00C22818">
            <w:pPr>
              <w:tabs>
                <w:tab w:val="left" w:pos="851"/>
              </w:tabs>
              <w:jc w:val="center"/>
              <w:rPr>
                <w:rFonts w:ascii="Trebuchet MS" w:hAnsi="Trebuchet MS"/>
                <w:caps/>
                <w:sz w:val="28"/>
                <w:szCs w:val="28"/>
              </w:rPr>
            </w:pPr>
            <w:r w:rsidRPr="00BD302E">
              <w:rPr>
                <w:rFonts w:ascii="Arial" w:hAnsi="Arial" w:cs="Arial"/>
                <w:b/>
                <w:bCs/>
                <w:sz w:val="28"/>
                <w:szCs w:val="28"/>
              </w:rPr>
              <w:t xml:space="preserve">ref. </w:t>
            </w:r>
            <w:r w:rsidR="00B661A2">
              <w:rPr>
                <w:rFonts w:ascii="Arial" w:hAnsi="Arial" w:cs="Arial"/>
                <w:b/>
                <w:szCs w:val="22"/>
              </w:rPr>
              <w:t>F25SEISMDIGIT</w:t>
            </w:r>
          </w:p>
        </w:tc>
        <w:tc>
          <w:tcPr>
            <w:tcW w:w="1275" w:type="dxa"/>
            <w:shd w:val="clear" w:color="auto" w:fill="66CCFF"/>
          </w:tcPr>
          <w:p w14:paraId="5030B53F" w14:textId="77777777" w:rsidR="009B1CD0" w:rsidRPr="00392658" w:rsidRDefault="009B1CD0" w:rsidP="0083205E">
            <w:pPr>
              <w:pStyle w:val="Titre8"/>
              <w:tabs>
                <w:tab w:val="left" w:pos="851"/>
                <w:tab w:val="right" w:pos="9639"/>
              </w:tabs>
              <w:spacing w:before="120" w:after="120"/>
              <w:rPr>
                <w:rFonts w:ascii="Trebuchet MS" w:hAnsi="Trebuchet MS"/>
              </w:rPr>
            </w:pPr>
          </w:p>
        </w:tc>
      </w:tr>
    </w:tbl>
    <w:p w14:paraId="363CA5D7" w14:textId="1B6EC8D1" w:rsidR="00761235" w:rsidRPr="00BD302E" w:rsidRDefault="007164B3" w:rsidP="007164B3">
      <w:pPr>
        <w:pStyle w:val="Corpsdetexte31"/>
        <w:tabs>
          <w:tab w:val="left" w:pos="851"/>
        </w:tabs>
        <w:jc w:val="center"/>
        <w:rPr>
          <w:b/>
          <w:i w:val="0"/>
          <w:sz w:val="12"/>
        </w:rPr>
      </w:pPr>
      <w:r w:rsidRPr="00BD302E">
        <w:rPr>
          <w:b/>
          <w:i w:val="0"/>
          <w:sz w:val="24"/>
        </w:rPr>
        <w:t>ADAPTED PROCEDURE</w:t>
      </w:r>
    </w:p>
    <w:tbl>
      <w:tblPr>
        <w:tblW w:w="10277" w:type="dxa"/>
        <w:tblLayout w:type="fixed"/>
        <w:tblCellMar>
          <w:left w:w="71" w:type="dxa"/>
          <w:right w:w="71" w:type="dxa"/>
        </w:tblCellMar>
        <w:tblLook w:val="0000" w:firstRow="0" w:lastRow="0" w:firstColumn="0" w:lastColumn="0" w:noHBand="0" w:noVBand="0"/>
      </w:tblPr>
      <w:tblGrid>
        <w:gridCol w:w="10277"/>
      </w:tblGrid>
      <w:tr w:rsidR="009B1CD0" w:rsidRPr="00392658" w14:paraId="211D543E" w14:textId="77777777" w:rsidTr="003E31C2">
        <w:tc>
          <w:tcPr>
            <w:tcW w:w="10277" w:type="dxa"/>
            <w:shd w:val="clear" w:color="auto" w:fill="66CCFF"/>
          </w:tcPr>
          <w:p w14:paraId="4FB3003F" w14:textId="77777777" w:rsidR="009B1CD0" w:rsidRPr="008571D3" w:rsidRDefault="009B1CD0" w:rsidP="005846FB">
            <w:pPr>
              <w:tabs>
                <w:tab w:val="left" w:pos="-142"/>
                <w:tab w:val="left" w:pos="851"/>
                <w:tab w:val="left" w:pos="4111"/>
              </w:tabs>
              <w:jc w:val="both"/>
              <w:rPr>
                <w:rFonts w:ascii="Arial" w:hAnsi="Arial" w:cs="Arial"/>
              </w:rPr>
            </w:pPr>
            <w:r w:rsidRPr="008571D3">
              <w:rPr>
                <w:rFonts w:ascii="Arial" w:hAnsi="Arial" w:cs="Arial"/>
                <w:b/>
                <w:sz w:val="22"/>
                <w:szCs w:val="22"/>
              </w:rPr>
              <w:t>A - Purpose of the consultation and the undertaking.</w:t>
            </w:r>
          </w:p>
        </w:tc>
      </w:tr>
    </w:tbl>
    <w:p w14:paraId="7D35A2D0" w14:textId="77777777" w:rsidR="00761235" w:rsidRPr="00761235" w:rsidRDefault="00761235" w:rsidP="006C4338">
      <w:pPr>
        <w:tabs>
          <w:tab w:val="left" w:pos="426"/>
          <w:tab w:val="left" w:pos="851"/>
        </w:tabs>
        <w:jc w:val="both"/>
        <w:rPr>
          <w:rFonts w:ascii="Trebuchet MS" w:hAnsi="Trebuchet MS"/>
          <w:sz w:val="16"/>
        </w:rPr>
      </w:pPr>
    </w:p>
    <w:p w14:paraId="0A9CBA73" w14:textId="77777777" w:rsidR="00B661A2" w:rsidRPr="00B661A2" w:rsidRDefault="006929ED" w:rsidP="00B661A2">
      <w:pPr>
        <w:tabs>
          <w:tab w:val="left" w:pos="426"/>
          <w:tab w:val="left" w:pos="851"/>
        </w:tabs>
        <w:jc w:val="both"/>
        <w:rPr>
          <w:rFonts w:ascii="Arial" w:eastAsia="Arial" w:hAnsi="Arial" w:cs="Arial"/>
          <w:b/>
          <w:spacing w:val="-10"/>
          <w:lang w:val="en-US"/>
        </w:rPr>
      </w:pPr>
      <w:r w:rsidRPr="00ED7284">
        <w:rPr>
          <w:rFonts w:ascii="Arial" w:eastAsia="Wingdings" w:hAnsi="Arial" w:cs="Arial"/>
          <w:b/>
          <w:color w:val="66CCFF"/>
          <w:spacing w:val="-10"/>
        </w:rPr>
        <w:t>Subject Matter of the Contract:</w:t>
      </w:r>
      <w:r w:rsidRPr="00ED7284">
        <w:rPr>
          <w:rFonts w:ascii="Arial" w:eastAsia="Arial" w:hAnsi="Arial" w:cs="Arial"/>
          <w:spacing w:val="-10"/>
        </w:rPr>
        <w:t xml:space="preserve"> </w:t>
      </w:r>
      <w:r w:rsidR="00B661A2" w:rsidRPr="00B661A2">
        <w:rPr>
          <w:rFonts w:ascii="Arial" w:eastAsia="Arial" w:hAnsi="Arial" w:cs="Arial"/>
          <w:b/>
          <w:spacing w:val="-10"/>
          <w:lang w:val="en-US"/>
        </w:rPr>
        <w:t xml:space="preserve">Purchase </w:t>
      </w:r>
      <w:proofErr w:type="gramStart"/>
      <w:r w:rsidR="00B661A2" w:rsidRPr="00B661A2">
        <w:rPr>
          <w:rFonts w:ascii="Arial" w:eastAsia="Arial" w:hAnsi="Arial" w:cs="Arial"/>
          <w:b/>
          <w:spacing w:val="-10"/>
          <w:lang w:val="en-US"/>
        </w:rPr>
        <w:t>of  seismic</w:t>
      </w:r>
      <w:proofErr w:type="gramEnd"/>
      <w:r w:rsidR="00B661A2" w:rsidRPr="00B661A2">
        <w:rPr>
          <w:rFonts w:ascii="Arial" w:eastAsia="Arial" w:hAnsi="Arial" w:cs="Arial"/>
          <w:b/>
          <w:spacing w:val="-10"/>
          <w:lang w:val="en-US"/>
        </w:rPr>
        <w:t xml:space="preserve"> digitizers</w:t>
      </w:r>
    </w:p>
    <w:p w14:paraId="0DB41308" w14:textId="39A98EAA" w:rsidR="002D0FCF" w:rsidRPr="00B661A2" w:rsidRDefault="002D0FCF" w:rsidP="006C4338">
      <w:pPr>
        <w:tabs>
          <w:tab w:val="left" w:pos="426"/>
          <w:tab w:val="left" w:pos="851"/>
        </w:tabs>
        <w:jc w:val="both"/>
        <w:rPr>
          <w:rFonts w:ascii="Arial" w:hAnsi="Arial" w:cs="Arial"/>
          <w:lang w:val="en-US"/>
        </w:rPr>
      </w:pPr>
    </w:p>
    <w:p w14:paraId="504ACAFC" w14:textId="77777777" w:rsidR="009B1CD0" w:rsidRPr="00761235" w:rsidRDefault="009B1CD0" w:rsidP="006C4338">
      <w:pPr>
        <w:tabs>
          <w:tab w:val="left" w:pos="426"/>
          <w:tab w:val="left" w:pos="851"/>
        </w:tabs>
        <w:jc w:val="both"/>
        <w:rPr>
          <w:rFonts w:ascii="Arial" w:hAnsi="Arial" w:cs="Arial"/>
          <w:sz w:val="16"/>
          <w:szCs w:val="24"/>
        </w:rPr>
      </w:pPr>
    </w:p>
    <w:p w14:paraId="5952A61A" w14:textId="3C9F4CA3" w:rsidR="00B661A2" w:rsidRPr="008571D3" w:rsidRDefault="00E521C6" w:rsidP="00E521C6">
      <w:pPr>
        <w:tabs>
          <w:tab w:val="left" w:pos="426"/>
          <w:tab w:val="left" w:pos="851"/>
        </w:tabs>
        <w:jc w:val="both"/>
        <w:rPr>
          <w:rFonts w:ascii="Arial" w:hAnsi="Arial" w:cs="Arial"/>
          <w:b/>
          <w:szCs w:val="22"/>
        </w:rPr>
      </w:pPr>
      <w:r w:rsidRPr="00AA7084">
        <w:rPr>
          <w:rFonts w:ascii="Arial" w:hAnsi="Arial" w:cs="Arial"/>
          <w:szCs w:val="22"/>
        </w:rPr>
        <w:t>Market Ref:</w:t>
      </w:r>
      <w:bookmarkStart w:id="0" w:name="_Hlk210729576"/>
      <w:r w:rsidR="000242CC">
        <w:rPr>
          <w:rFonts w:ascii="Arial" w:hAnsi="Arial" w:cs="Arial"/>
          <w:b/>
          <w:szCs w:val="22"/>
        </w:rPr>
        <w:t xml:space="preserve"> </w:t>
      </w:r>
      <w:r w:rsidR="00B661A2">
        <w:rPr>
          <w:rFonts w:ascii="Arial" w:hAnsi="Arial" w:cs="Arial"/>
          <w:b/>
          <w:szCs w:val="22"/>
        </w:rPr>
        <w:t>F25SEISMDIGIT</w:t>
      </w:r>
      <w:bookmarkEnd w:id="0"/>
    </w:p>
    <w:p w14:paraId="7781EC51" w14:textId="77777777" w:rsidR="00DD26F2" w:rsidRPr="008571D3" w:rsidRDefault="00DD26F2" w:rsidP="0061068C">
      <w:pPr>
        <w:tabs>
          <w:tab w:val="left" w:pos="426"/>
          <w:tab w:val="left" w:pos="851"/>
        </w:tabs>
        <w:jc w:val="both"/>
        <w:rPr>
          <w:rFonts w:ascii="Arial" w:hAnsi="Arial" w:cs="Arial"/>
          <w:sz w:val="12"/>
        </w:rPr>
      </w:pPr>
    </w:p>
    <w:p w14:paraId="4E53C806" w14:textId="77777777" w:rsidR="009B1CD0" w:rsidRPr="00ED7284" w:rsidRDefault="00DD26F2" w:rsidP="008E5CD8">
      <w:pPr>
        <w:tabs>
          <w:tab w:val="left" w:pos="426"/>
          <w:tab w:val="left" w:pos="851"/>
        </w:tabs>
        <w:ind w:left="2840" w:hanging="2840"/>
        <w:rPr>
          <w:rFonts w:ascii="Arial" w:hAnsi="Arial" w:cs="Arial"/>
        </w:rPr>
      </w:pPr>
      <w:r w:rsidRPr="00ED7284">
        <w:rPr>
          <w:rFonts w:ascii="Arial" w:eastAsia="Wingdings" w:hAnsi="Arial" w:cs="Arial"/>
          <w:b/>
          <w:color w:val="66CCFF"/>
          <w:spacing w:val="-10"/>
        </w:rPr>
        <w:t>Main CPV codes:</w:t>
      </w:r>
      <w:r w:rsidRPr="00ED7284">
        <w:rPr>
          <w:rFonts w:ascii="Arial" w:hAnsi="Arial" w:cs="Arial"/>
        </w:rPr>
        <w:t xml:space="preserve"> </w:t>
      </w:r>
      <w:r w:rsidR="00086578" w:rsidRPr="00ED7284">
        <w:rPr>
          <w:rFonts w:ascii="Arial" w:hAnsi="Arial" w:cs="Arial"/>
        </w:rPr>
        <w:tab/>
      </w:r>
    </w:p>
    <w:p w14:paraId="7F2D7DE5" w14:textId="77777777" w:rsidR="008E5CD8" w:rsidRPr="008C0B1F" w:rsidRDefault="008E5CD8" w:rsidP="008E5CD8">
      <w:pPr>
        <w:tabs>
          <w:tab w:val="left" w:pos="426"/>
          <w:tab w:val="left" w:pos="851"/>
        </w:tabs>
        <w:ind w:left="2840" w:hanging="2840"/>
        <w:rPr>
          <w:rFonts w:ascii="Trebuchet MS" w:hAnsi="Trebuchet MS" w:cs="Arial"/>
          <w:sz w:val="12"/>
        </w:rPr>
      </w:pPr>
    </w:p>
    <w:p w14:paraId="0F43B3BA" w14:textId="77777777" w:rsidR="009B1CD0" w:rsidRDefault="009034F9" w:rsidP="0083205E">
      <w:pPr>
        <w:tabs>
          <w:tab w:val="left" w:pos="426"/>
          <w:tab w:val="left" w:pos="851"/>
        </w:tabs>
        <w:jc w:val="both"/>
        <w:rPr>
          <w:rFonts w:ascii="Arial" w:hAnsi="Arial" w:cs="Arial"/>
          <w:sz w:val="6"/>
        </w:rPr>
      </w:pPr>
      <w:r w:rsidRPr="00CF5FA7">
        <w:rPr>
          <w:rFonts w:ascii="Wingdings" w:eastAsia="Wingdings" w:hAnsi="Wingdings" w:cs="Wingdings"/>
          <w:b/>
          <w:color w:val="66CCFF"/>
          <w:spacing w:val="-10"/>
        </w:rPr>
        <w:t></w:t>
      </w:r>
      <w:r w:rsidR="00086578">
        <w:rPr>
          <w:rFonts w:ascii="Wingdings" w:eastAsia="Wingdings" w:hAnsi="Wingdings" w:cs="Wingdings"/>
          <w:b/>
          <w:color w:val="66CCFF"/>
          <w:spacing w:val="-10"/>
        </w:rPr>
        <w:tab/>
      </w:r>
      <w:r w:rsidRPr="008571D3">
        <w:rPr>
          <w:rFonts w:ascii="Arial" w:eastAsia="Arial" w:hAnsi="Arial" w:cs="Arial"/>
          <w:spacing w:val="-10"/>
        </w:rPr>
        <w:t>This act of commitment corresponds to:</w:t>
      </w:r>
    </w:p>
    <w:p w14:paraId="3352B206" w14:textId="77777777" w:rsidR="00136ACE" w:rsidRDefault="00136ACE" w:rsidP="0083205E">
      <w:pPr>
        <w:tabs>
          <w:tab w:val="left" w:pos="426"/>
          <w:tab w:val="left" w:pos="851"/>
        </w:tabs>
        <w:jc w:val="both"/>
        <w:rPr>
          <w:rFonts w:ascii="Arial" w:hAnsi="Arial" w:cs="Arial"/>
          <w:sz w:val="6"/>
        </w:rPr>
      </w:pPr>
    </w:p>
    <w:p w14:paraId="068466A7" w14:textId="77777777" w:rsidR="00136ACE" w:rsidRPr="00136ACE" w:rsidRDefault="00136ACE" w:rsidP="0083205E">
      <w:pPr>
        <w:tabs>
          <w:tab w:val="left" w:pos="426"/>
          <w:tab w:val="left" w:pos="851"/>
        </w:tabs>
        <w:jc w:val="both"/>
        <w:rPr>
          <w:rFonts w:ascii="Arial Narrow" w:hAnsi="Arial Narrow" w:cs="Arial"/>
          <w:sz w:val="6"/>
          <w:szCs w:val="18"/>
        </w:rPr>
      </w:pPr>
    </w:p>
    <w:p w14:paraId="2062B94F" w14:textId="77777777" w:rsidR="009B1CD0" w:rsidRDefault="00B95025" w:rsidP="009B45B9">
      <w:pPr>
        <w:tabs>
          <w:tab w:val="left" w:pos="426"/>
          <w:tab w:val="left" w:pos="851"/>
        </w:tabs>
        <w:ind w:left="851"/>
        <w:jc w:val="both"/>
        <w:rPr>
          <w:rFonts w:ascii="Arial" w:hAnsi="Arial" w:cs="Arial"/>
          <w:iCs/>
          <w:sz w:val="6"/>
        </w:rPr>
      </w:pPr>
      <w:r w:rsidRPr="00CF5FA7">
        <w:rPr>
          <w:rFonts w:ascii="Arial Narrow" w:hAnsi="Arial Narrow"/>
        </w:rPr>
        <w:fldChar w:fldCharType="begin">
          <w:ffData>
            <w:name w:val=""/>
            <w:enabled/>
            <w:calcOnExit w:val="0"/>
            <w:checkBox>
              <w:size w:val="20"/>
              <w:default w:val="0"/>
            </w:checkBox>
          </w:ffData>
        </w:fldChar>
      </w:r>
      <w:r w:rsidRPr="00CF5FA7">
        <w:rPr>
          <w:rFonts w:ascii="Arial Narrow" w:hAnsi="Arial Narrow"/>
        </w:rPr>
        <w:instrText xml:space="preserve"> FORMCHECKBOX </w:instrText>
      </w:r>
      <w:r w:rsidRPr="00CF5FA7">
        <w:rPr>
          <w:rFonts w:ascii="Arial Narrow" w:hAnsi="Arial Narrow"/>
        </w:rPr>
      </w:r>
      <w:r w:rsidRPr="00CF5FA7">
        <w:rPr>
          <w:rFonts w:ascii="Arial Narrow" w:hAnsi="Arial Narrow"/>
        </w:rPr>
        <w:fldChar w:fldCharType="separate"/>
      </w:r>
      <w:r w:rsidRPr="00CF5FA7">
        <w:rPr>
          <w:rFonts w:ascii="Arial Narrow" w:hAnsi="Arial Narrow"/>
        </w:rPr>
        <w:fldChar w:fldCharType="end"/>
      </w:r>
      <w:r w:rsidR="009B1CD0" w:rsidRPr="00CF5FA7">
        <w:rPr>
          <w:rFonts w:ascii="Arial Narrow" w:hAnsi="Arial Narrow"/>
        </w:rPr>
        <w:tab/>
      </w:r>
      <w:r w:rsidR="009B1CD0" w:rsidRPr="008571D3">
        <w:rPr>
          <w:rFonts w:ascii="Arial" w:hAnsi="Arial" w:cs="Arial"/>
        </w:rPr>
        <w:t>the whole of the contract or framework agreement (</w:t>
      </w:r>
      <w:r w:rsidR="009B1CD0" w:rsidRPr="008571D3">
        <w:rPr>
          <w:rFonts w:ascii="Arial" w:hAnsi="Arial" w:cs="Arial"/>
          <w:i/>
          <w:iCs/>
          <w:sz w:val="18"/>
          <w:szCs w:val="18"/>
        </w:rPr>
        <w:t>in the case of non-assignment</w:t>
      </w:r>
      <w:proofErr w:type="gramStart"/>
      <w:r w:rsidR="009B1CD0" w:rsidRPr="008571D3">
        <w:rPr>
          <w:rFonts w:ascii="Arial" w:hAnsi="Arial" w:cs="Arial"/>
          <w:i/>
          <w:iCs/>
          <w:sz w:val="18"/>
          <w:szCs w:val="18"/>
        </w:rPr>
        <w:t>);</w:t>
      </w:r>
      <w:proofErr w:type="gramEnd"/>
    </w:p>
    <w:p w14:paraId="066BDEB9" w14:textId="77777777" w:rsidR="00136ACE" w:rsidRDefault="00136ACE" w:rsidP="009B45B9">
      <w:pPr>
        <w:tabs>
          <w:tab w:val="left" w:pos="426"/>
          <w:tab w:val="left" w:pos="851"/>
        </w:tabs>
        <w:ind w:left="851"/>
        <w:jc w:val="both"/>
        <w:rPr>
          <w:rFonts w:ascii="Arial" w:hAnsi="Arial" w:cs="Arial"/>
          <w:iCs/>
          <w:sz w:val="6"/>
        </w:rPr>
      </w:pPr>
    </w:p>
    <w:p w14:paraId="734C1C92" w14:textId="77777777" w:rsidR="00136ACE" w:rsidRPr="00136ACE" w:rsidRDefault="00136ACE" w:rsidP="009B45B9">
      <w:pPr>
        <w:tabs>
          <w:tab w:val="left" w:pos="426"/>
          <w:tab w:val="left" w:pos="851"/>
        </w:tabs>
        <w:ind w:left="851"/>
        <w:jc w:val="both"/>
        <w:rPr>
          <w:rFonts w:ascii="Arial Narrow" w:hAnsi="Arial Narrow"/>
          <w:iCs/>
          <w:sz w:val="6"/>
        </w:rPr>
      </w:pPr>
    </w:p>
    <w:p w14:paraId="49F1042D" w14:textId="77777777" w:rsidR="00C254A5" w:rsidRPr="00ED7284" w:rsidRDefault="00C254A5" w:rsidP="00C254A5">
      <w:pPr>
        <w:pStyle w:val="fcasegauche"/>
        <w:tabs>
          <w:tab w:val="left" w:pos="851"/>
        </w:tabs>
        <w:rPr>
          <w:rFonts w:ascii="Arial" w:hAnsi="Arial" w:cs="Arial"/>
          <w:b/>
          <w:bCs/>
        </w:rPr>
      </w:pPr>
      <w:r w:rsidRPr="00ED7284">
        <w:rPr>
          <w:rFonts w:ascii="Arial" w:eastAsia="Wingdings" w:hAnsi="Arial" w:cs="Arial"/>
          <w:b/>
          <w:color w:val="66CCFF"/>
          <w:spacing w:val="-10"/>
        </w:rPr>
        <w:t>Contractual documents constituting the public contract are, in order of precedence:</w:t>
      </w:r>
    </w:p>
    <w:p w14:paraId="72F7CD50" w14:textId="77777777" w:rsidR="00B661A2" w:rsidRPr="00F23BF0" w:rsidRDefault="00B661A2" w:rsidP="00B661A2">
      <w:pPr>
        <w:rPr>
          <w:i/>
          <w:iCs/>
          <w:color w:val="215868" w:themeColor="accent5" w:themeShade="80"/>
          <w:lang w:val="en-US"/>
        </w:rPr>
      </w:pPr>
      <w:r w:rsidRPr="00F23BF0">
        <w:rPr>
          <w:i/>
          <w:iCs/>
          <w:color w:val="215868" w:themeColor="accent5" w:themeShade="80"/>
          <w:lang w:val="en-US"/>
        </w:rPr>
        <w:t>The contractual framework is composed, in order of precedence, of:</w:t>
      </w:r>
    </w:p>
    <w:p w14:paraId="278C77C4" w14:textId="77777777" w:rsidR="00B661A2" w:rsidRPr="00F23BF0" w:rsidRDefault="00B661A2" w:rsidP="00B661A2">
      <w:pPr>
        <w:numPr>
          <w:ilvl w:val="0"/>
          <w:numId w:val="30"/>
        </w:numPr>
        <w:suppressAutoHyphens w:val="0"/>
        <w:spacing w:line="276" w:lineRule="auto"/>
        <w:rPr>
          <w:i/>
          <w:iCs/>
          <w:color w:val="215868" w:themeColor="accent5" w:themeShade="80"/>
          <w:lang w:val="en-US"/>
        </w:rPr>
      </w:pPr>
      <w:proofErr w:type="spellStart"/>
      <w:r w:rsidRPr="00F23BF0">
        <w:rPr>
          <w:i/>
          <w:iCs/>
          <w:color w:val="215868" w:themeColor="accent5" w:themeShade="80"/>
          <w:lang w:val="en-US"/>
        </w:rPr>
        <w:t>the</w:t>
      </w:r>
      <w:proofErr w:type="spellEnd"/>
      <w:r w:rsidRPr="00F23BF0">
        <w:rPr>
          <w:i/>
          <w:iCs/>
          <w:color w:val="215868" w:themeColor="accent5" w:themeShade="80"/>
          <w:lang w:val="en-US"/>
        </w:rPr>
        <w:t xml:space="preserve"> signed act of commitment, </w:t>
      </w:r>
    </w:p>
    <w:p w14:paraId="52DB5DDD" w14:textId="77777777" w:rsidR="00B661A2" w:rsidRPr="00F23BF0" w:rsidRDefault="00B661A2" w:rsidP="00B661A2">
      <w:pPr>
        <w:numPr>
          <w:ilvl w:val="0"/>
          <w:numId w:val="30"/>
        </w:numPr>
        <w:suppressAutoHyphens w:val="0"/>
        <w:spacing w:line="276" w:lineRule="auto"/>
        <w:rPr>
          <w:i/>
          <w:iCs/>
          <w:color w:val="215868" w:themeColor="accent5" w:themeShade="80"/>
        </w:rPr>
      </w:pPr>
      <w:r w:rsidRPr="00F23BF0">
        <w:rPr>
          <w:i/>
          <w:iCs/>
          <w:color w:val="215868" w:themeColor="accent5" w:themeShade="80"/>
        </w:rPr>
        <w:t>this document,</w:t>
      </w:r>
    </w:p>
    <w:p w14:paraId="44ACC1F3" w14:textId="77777777" w:rsidR="00B661A2" w:rsidRPr="00F23BF0" w:rsidRDefault="00B661A2" w:rsidP="00B661A2">
      <w:pPr>
        <w:numPr>
          <w:ilvl w:val="0"/>
          <w:numId w:val="30"/>
        </w:numPr>
        <w:suppressAutoHyphens w:val="0"/>
        <w:spacing w:line="276" w:lineRule="auto"/>
        <w:rPr>
          <w:i/>
          <w:iCs/>
          <w:color w:val="215868" w:themeColor="accent5" w:themeShade="80"/>
          <w:lang w:val="en-US"/>
        </w:rPr>
      </w:pPr>
      <w:r w:rsidRPr="00F23BF0">
        <w:rPr>
          <w:i/>
          <w:iCs/>
          <w:color w:val="215868" w:themeColor="accent5" w:themeShade="80"/>
          <w:lang w:val="en-US"/>
        </w:rPr>
        <w:t>the purchase orders, subject to INERIS following up on the consultation,</w:t>
      </w:r>
    </w:p>
    <w:p w14:paraId="329958E0" w14:textId="77777777" w:rsidR="00B661A2" w:rsidRPr="00F23BF0" w:rsidRDefault="00B661A2" w:rsidP="00B661A2">
      <w:pPr>
        <w:numPr>
          <w:ilvl w:val="0"/>
          <w:numId w:val="30"/>
        </w:numPr>
        <w:suppressAutoHyphens w:val="0"/>
        <w:spacing w:line="276" w:lineRule="auto"/>
        <w:rPr>
          <w:i/>
          <w:iCs/>
          <w:color w:val="215868" w:themeColor="accent5" w:themeShade="80"/>
          <w:lang w:val="en-US"/>
        </w:rPr>
      </w:pPr>
      <w:r w:rsidRPr="00F23BF0">
        <w:rPr>
          <w:i/>
          <w:iCs/>
          <w:color w:val="215868" w:themeColor="accent5" w:themeShade="80"/>
          <w:lang w:val="en-US"/>
        </w:rPr>
        <w:t>INERIS’s General Terms and Conditions of Purchase (reference DI0179),</w:t>
      </w:r>
    </w:p>
    <w:p w14:paraId="3FF35BCC" w14:textId="77777777" w:rsidR="00B661A2" w:rsidRPr="00F23BF0" w:rsidRDefault="00B661A2" w:rsidP="00B661A2">
      <w:pPr>
        <w:numPr>
          <w:ilvl w:val="0"/>
          <w:numId w:val="30"/>
        </w:numPr>
        <w:suppressAutoHyphens w:val="0"/>
        <w:spacing w:line="276" w:lineRule="auto"/>
        <w:rPr>
          <w:i/>
          <w:iCs/>
          <w:color w:val="215868" w:themeColor="accent5" w:themeShade="80"/>
        </w:rPr>
      </w:pPr>
      <w:r w:rsidRPr="00F23BF0">
        <w:rPr>
          <w:i/>
          <w:iCs/>
          <w:color w:val="215868" w:themeColor="accent5" w:themeShade="80"/>
        </w:rPr>
        <w:t>the supplier charter available on INERIS’s website (www.ineris.fr),</w:t>
      </w:r>
    </w:p>
    <w:p w14:paraId="76157374" w14:textId="77777777" w:rsidR="00B661A2" w:rsidRPr="00F23BF0" w:rsidRDefault="00B661A2" w:rsidP="00B661A2">
      <w:pPr>
        <w:numPr>
          <w:ilvl w:val="0"/>
          <w:numId w:val="30"/>
        </w:numPr>
        <w:suppressAutoHyphens w:val="0"/>
        <w:spacing w:line="276" w:lineRule="auto"/>
        <w:rPr>
          <w:i/>
          <w:iCs/>
          <w:color w:val="215868" w:themeColor="accent5" w:themeShade="80"/>
          <w:lang w:val="en-US"/>
        </w:rPr>
      </w:pPr>
      <w:r w:rsidRPr="00F23BF0">
        <w:rPr>
          <w:i/>
          <w:iCs/>
          <w:color w:val="215868" w:themeColor="accent5" w:themeShade="80"/>
          <w:lang w:val="en-US"/>
        </w:rPr>
        <w:t>the Contractor’s offer, only if accepted in writing by INERIS and only for provisions that do not conflict with the above documents.</w:t>
      </w:r>
    </w:p>
    <w:p w14:paraId="5283C5C6" w14:textId="77777777" w:rsidR="000F3315" w:rsidRPr="007447B3" w:rsidRDefault="006E1393" w:rsidP="00746EB2">
      <w:pPr>
        <w:pStyle w:val="fcasegauche"/>
        <w:tabs>
          <w:tab w:val="left" w:pos="851"/>
        </w:tabs>
        <w:spacing w:after="0"/>
        <w:ind w:left="0" w:firstLine="0"/>
        <w:rPr>
          <w:rFonts w:ascii="Arial" w:hAnsi="Arial" w:cs="Arial"/>
        </w:rPr>
      </w:pPr>
      <w:bookmarkStart w:id="1" w:name="_Hlk210729894"/>
      <w:r w:rsidRPr="007447B3">
        <w:rPr>
          <w:rFonts w:ascii="Arial" w:eastAsiaTheme="minorEastAsia" w:hAnsi="Arial" w:cs="Arial"/>
        </w:rPr>
        <w:t>The General Administrative Clauses (CCAG) applicable to public contracts for intellectual services (C.C.A.G.FCS), approved by the decree of 16 September 2009, in force on the date of notification of this public contract. (This document is not attached to the contract. The holder can obtain a copy from the Directorate of Official Journals or on the website of the Ministry of Finance, portal:</w:t>
      </w:r>
      <w:hyperlink r:id="rId14" w:history="1">
        <w:r w:rsidR="003E31C2" w:rsidRPr="007447B3">
          <w:rPr>
            <w:rStyle w:val="Lienhypertexte"/>
            <w:rFonts w:ascii="Arial" w:hAnsi="Arial" w:cs="Arial"/>
          </w:rPr>
          <w:t xml:space="preserve"> www.marches-publics.fr</w:t>
        </w:r>
      </w:hyperlink>
      <w:r w:rsidR="003E31C2" w:rsidRPr="007447B3">
        <w:rPr>
          <w:rFonts w:ascii="Arial" w:hAnsi="Arial" w:cs="Arial"/>
        </w:rPr>
        <w:t>;</w:t>
      </w:r>
    </w:p>
    <w:bookmarkEnd w:id="1"/>
    <w:p w14:paraId="023A615D" w14:textId="77777777" w:rsidR="00B661A2" w:rsidRDefault="00B661A2" w:rsidP="00746EB2">
      <w:pPr>
        <w:pStyle w:val="fcasegauche"/>
        <w:tabs>
          <w:tab w:val="left" w:pos="851"/>
        </w:tabs>
        <w:spacing w:after="0"/>
        <w:rPr>
          <w:rFonts w:ascii="Arial" w:hAnsi="Arial" w:cs="Arial"/>
        </w:rPr>
      </w:pPr>
    </w:p>
    <w:p w14:paraId="24471D11" w14:textId="3C862B5D" w:rsidR="000F3315" w:rsidRPr="007447B3" w:rsidRDefault="000F3315" w:rsidP="00746EB2">
      <w:pPr>
        <w:pStyle w:val="fcasegauche"/>
        <w:tabs>
          <w:tab w:val="left" w:pos="851"/>
        </w:tabs>
        <w:spacing w:after="0"/>
        <w:rPr>
          <w:rFonts w:ascii="Arial" w:hAnsi="Arial" w:cs="Arial"/>
        </w:rPr>
      </w:pPr>
      <w:r w:rsidRPr="007447B3">
        <w:rPr>
          <w:rFonts w:ascii="Arial" w:hAnsi="Arial" w:cs="Arial"/>
        </w:rPr>
        <w:t xml:space="preserve">Purchase orders issued under the resulting contracts and their associated </w:t>
      </w:r>
      <w:proofErr w:type="gramStart"/>
      <w:r w:rsidRPr="007447B3">
        <w:rPr>
          <w:rFonts w:ascii="Arial" w:hAnsi="Arial" w:cs="Arial"/>
        </w:rPr>
        <w:t>TRCs;</w:t>
      </w:r>
      <w:proofErr w:type="gramEnd"/>
    </w:p>
    <w:p w14:paraId="4B212513" w14:textId="77777777" w:rsidR="00B661A2" w:rsidRDefault="00B661A2" w:rsidP="00746EB2">
      <w:pPr>
        <w:pStyle w:val="fcasegauche"/>
        <w:tabs>
          <w:tab w:val="left" w:pos="851"/>
        </w:tabs>
        <w:spacing w:after="0"/>
        <w:rPr>
          <w:rFonts w:ascii="Arial" w:hAnsi="Arial" w:cs="Arial"/>
        </w:rPr>
      </w:pPr>
    </w:p>
    <w:p w14:paraId="2AC3E67B" w14:textId="3D74F67E" w:rsidR="000E11FE" w:rsidRPr="007447B3" w:rsidRDefault="000E11FE" w:rsidP="00746EB2">
      <w:pPr>
        <w:pStyle w:val="fcasegauche"/>
        <w:tabs>
          <w:tab w:val="left" w:pos="851"/>
        </w:tabs>
        <w:spacing w:after="0"/>
        <w:rPr>
          <w:rFonts w:ascii="Arial" w:hAnsi="Arial" w:cs="Arial"/>
        </w:rPr>
      </w:pPr>
      <w:r w:rsidRPr="007447B3">
        <w:rPr>
          <w:rFonts w:ascii="Arial" w:hAnsi="Arial" w:cs="Arial"/>
        </w:rPr>
        <w:t>Unless there is a manifest error, a contradiction or a difference between the documents constituting the agreement-It is expressly agreed between the parties that the provisions contained in the higher-ranking document will prevail over obligations in conflict of interpretation. These documents constitute the entire framework agreement and the obligations of Ineris and the Licensee.</w:t>
      </w:r>
    </w:p>
    <w:p w14:paraId="57F2DB6A" w14:textId="77777777" w:rsidR="00B661A2" w:rsidRDefault="00B661A2" w:rsidP="00746EB2">
      <w:pPr>
        <w:pStyle w:val="fcasegauche"/>
        <w:tabs>
          <w:tab w:val="left" w:pos="851"/>
        </w:tabs>
        <w:spacing w:after="0"/>
        <w:jc w:val="left"/>
        <w:rPr>
          <w:rFonts w:ascii="Arial" w:hAnsi="Arial" w:cs="Arial"/>
        </w:rPr>
      </w:pPr>
    </w:p>
    <w:p w14:paraId="386DD387" w14:textId="519839EB" w:rsidR="008C0B1F" w:rsidRPr="007447B3" w:rsidRDefault="000E11FE" w:rsidP="00746EB2">
      <w:pPr>
        <w:pStyle w:val="fcasegauche"/>
        <w:tabs>
          <w:tab w:val="left" w:pos="851"/>
        </w:tabs>
        <w:spacing w:after="0"/>
        <w:jc w:val="left"/>
        <w:rPr>
          <w:rFonts w:ascii="Arial" w:hAnsi="Arial" w:cs="Arial"/>
        </w:rPr>
      </w:pPr>
      <w:r w:rsidRPr="007447B3">
        <w:rPr>
          <w:rFonts w:ascii="Arial" w:hAnsi="Arial" w:cs="Arial"/>
        </w:rPr>
        <w:t xml:space="preserve">Any clause contained in the proposal or any documentation of the Licensee to the contrary or amending the provisions of the other parts of the Framework Agreement and subsequent contracts shall be deemed unwritten. The general terms and conditions of the holder are </w:t>
      </w:r>
      <w:proofErr w:type="gramStart"/>
      <w:r w:rsidRPr="007447B3">
        <w:rPr>
          <w:rFonts w:ascii="Arial" w:hAnsi="Arial" w:cs="Arial"/>
        </w:rPr>
        <w:t>in particular concerned</w:t>
      </w:r>
      <w:proofErr w:type="gramEnd"/>
      <w:r w:rsidRPr="007447B3">
        <w:rPr>
          <w:rFonts w:ascii="Arial" w:hAnsi="Arial" w:cs="Arial"/>
        </w:rPr>
        <w:t xml:space="preserve"> by this provision.</w:t>
      </w:r>
      <w:r w:rsidR="008C0B1F" w:rsidRPr="007447B3">
        <w:rPr>
          <w:rFonts w:ascii="Arial" w:hAnsi="Arial" w:cs="Arial"/>
        </w:rPr>
        <w:br w:type="page"/>
      </w:r>
    </w:p>
    <w:p w14:paraId="6858A986" w14:textId="77777777" w:rsidR="005546A9" w:rsidRPr="00392658" w:rsidRDefault="005546A9" w:rsidP="006C4338">
      <w:pPr>
        <w:tabs>
          <w:tab w:val="left" w:pos="851"/>
        </w:tabs>
        <w:rPr>
          <w:rFonts w:ascii="Trebuchet MS" w:hAnsi="Trebuchet MS"/>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8E1317" w14:paraId="5470941B" w14:textId="77777777">
        <w:tc>
          <w:tcPr>
            <w:tcW w:w="10277" w:type="dxa"/>
            <w:shd w:val="clear" w:color="auto" w:fill="66CCFF"/>
          </w:tcPr>
          <w:p w14:paraId="2C6C5E76" w14:textId="77777777" w:rsidR="009B1CD0" w:rsidRPr="008E1317" w:rsidRDefault="009B1CD0" w:rsidP="009B45B9">
            <w:pPr>
              <w:tabs>
                <w:tab w:val="left" w:pos="-142"/>
                <w:tab w:val="left" w:pos="851"/>
                <w:tab w:val="left" w:pos="4111"/>
              </w:tabs>
              <w:jc w:val="both"/>
              <w:rPr>
                <w:rFonts w:ascii="Arial" w:hAnsi="Arial" w:cs="Arial"/>
              </w:rPr>
            </w:pPr>
            <w:r w:rsidRPr="008E1317">
              <w:rPr>
                <w:rFonts w:ascii="Arial" w:hAnsi="Arial" w:cs="Arial"/>
                <w:b/>
                <w:sz w:val="22"/>
                <w:szCs w:val="22"/>
              </w:rPr>
              <w:t>B - Undertaking by the holder or grouping.</w:t>
            </w:r>
          </w:p>
        </w:tc>
      </w:tr>
    </w:tbl>
    <w:p w14:paraId="7DEEB555" w14:textId="77777777" w:rsidR="009B1CD0" w:rsidRPr="008E1317" w:rsidRDefault="009B1CD0" w:rsidP="006C4338">
      <w:pPr>
        <w:tabs>
          <w:tab w:val="left" w:pos="851"/>
        </w:tabs>
        <w:rPr>
          <w:rFonts w:ascii="Arial" w:hAnsi="Arial" w:cs="Arial"/>
        </w:rPr>
      </w:pPr>
    </w:p>
    <w:p w14:paraId="49AF82CD" w14:textId="77777777" w:rsidR="0008094B" w:rsidRPr="008E1317" w:rsidRDefault="0008094B" w:rsidP="006929ED">
      <w:pPr>
        <w:tabs>
          <w:tab w:val="left" w:pos="-142"/>
          <w:tab w:val="left" w:pos="851"/>
          <w:tab w:val="left" w:pos="4111"/>
        </w:tabs>
        <w:jc w:val="both"/>
        <w:rPr>
          <w:rFonts w:ascii="Arial" w:hAnsi="Arial" w:cs="Arial"/>
          <w:b/>
          <w:sz w:val="22"/>
          <w:szCs w:val="22"/>
        </w:rPr>
      </w:pPr>
      <w:r w:rsidRPr="008E1317">
        <w:rPr>
          <w:rFonts w:ascii="Arial" w:hAnsi="Arial" w:cs="Arial"/>
          <w:b/>
          <w:sz w:val="22"/>
          <w:szCs w:val="22"/>
          <w:highlight w:val="cyan"/>
        </w:rPr>
        <w:t>B1 - Candidate Identification and Engagement:</w:t>
      </w:r>
    </w:p>
    <w:p w14:paraId="6D39D54D" w14:textId="77777777" w:rsidR="0008094B" w:rsidRPr="00ED7284" w:rsidRDefault="0008094B" w:rsidP="0008094B">
      <w:pPr>
        <w:pStyle w:val="fcase1ertab"/>
        <w:rPr>
          <w:rFonts w:ascii="Arial" w:hAnsi="Arial" w:cs="Arial"/>
        </w:rPr>
      </w:pPr>
      <w:r w:rsidRPr="00A46A25">
        <w:rPr>
          <w:rFonts w:ascii="Arial" w:hAnsi="Arial" w:cs="Arial"/>
          <w:i/>
          <w:iCs/>
          <w:sz w:val="18"/>
          <w:szCs w:val="18"/>
        </w:rPr>
        <w:t>(Check the corresponding boxes.)</w:t>
      </w:r>
    </w:p>
    <w:p w14:paraId="5EB8DB37" w14:textId="77777777" w:rsidR="0008094B" w:rsidRPr="00ED7284" w:rsidRDefault="0008094B" w:rsidP="0008094B">
      <w:pPr>
        <w:jc w:val="both"/>
        <w:rPr>
          <w:rFonts w:ascii="Arial" w:hAnsi="Arial" w:cs="Arial"/>
        </w:rPr>
      </w:pPr>
    </w:p>
    <w:p w14:paraId="74BEAAB6" w14:textId="77777777" w:rsidR="00C254A5" w:rsidRPr="00ED7284" w:rsidRDefault="00C254A5" w:rsidP="00C254A5">
      <w:pPr>
        <w:jc w:val="both"/>
        <w:rPr>
          <w:rFonts w:ascii="Arial" w:hAnsi="Arial" w:cs="Arial"/>
        </w:rPr>
      </w:pPr>
      <w:r w:rsidRPr="00ED7284">
        <w:rPr>
          <w:rFonts w:ascii="Arial" w:eastAsia="Wingdings" w:hAnsi="Arial" w:cs="Arial"/>
          <w:b/>
          <w:color w:val="66CCFF"/>
          <w:spacing w:val="-10"/>
        </w:rPr>
        <w:t>Identification of the candidate:</w:t>
      </w:r>
    </w:p>
    <w:p w14:paraId="51A8113C" w14:textId="77777777" w:rsidR="00C254A5" w:rsidRPr="00ED7284" w:rsidRDefault="00C254A5" w:rsidP="00C254A5">
      <w:pPr>
        <w:jc w:val="both"/>
        <w:rPr>
          <w:rFonts w:ascii="Arial" w:hAnsi="Arial" w:cs="Arial"/>
        </w:rPr>
      </w:pPr>
    </w:p>
    <w:p w14:paraId="37AA1439" w14:textId="77777777" w:rsidR="00C254A5" w:rsidRPr="00ED7284" w:rsidRDefault="00C254A5" w:rsidP="00C254A5">
      <w:pPr>
        <w:jc w:val="both"/>
        <w:rPr>
          <w:rFonts w:ascii="Arial" w:hAnsi="Arial" w:cs="Arial"/>
        </w:rPr>
      </w:pPr>
      <w:r w:rsidRPr="00ED7284">
        <w:rPr>
          <w:rFonts w:ascii="Arial" w:hAnsi="Arial" w:cs="Arial"/>
        </w:rPr>
        <w:t>The candidate is a:</w:t>
      </w:r>
    </w:p>
    <w:p w14:paraId="12D697FD" w14:textId="77777777" w:rsidR="00C254A5" w:rsidRPr="00ED7284" w:rsidRDefault="00C254A5" w:rsidP="00C254A5">
      <w:pPr>
        <w:jc w:val="both"/>
        <w:rPr>
          <w:rFonts w:ascii="Arial" w:hAnsi="Arial" w:cs="Arial"/>
        </w:rPr>
      </w:pPr>
    </w:p>
    <w:p w14:paraId="4D91911D" w14:textId="77777777" w:rsidR="00C254A5" w:rsidRPr="00ED7284" w:rsidRDefault="00C254A5" w:rsidP="00590975">
      <w:pPr>
        <w:numPr>
          <w:ilvl w:val="0"/>
          <w:numId w:val="15"/>
        </w:numPr>
        <w:jc w:val="both"/>
        <w:rPr>
          <w:rFonts w:ascii="Arial" w:hAnsi="Arial" w:cs="Arial"/>
        </w:rPr>
      </w:pPr>
      <w:r w:rsidRPr="00ED7284">
        <w:rPr>
          <w:rFonts w:ascii="Arial" w:hAnsi="Arial" w:cs="Arial"/>
        </w:rPr>
        <w:t>Candidate running alone</w:t>
      </w:r>
    </w:p>
    <w:p w14:paraId="6478D4F5" w14:textId="77777777" w:rsidR="00C254A5" w:rsidRPr="00ED7284" w:rsidRDefault="00C254A5" w:rsidP="00590975">
      <w:pPr>
        <w:numPr>
          <w:ilvl w:val="0"/>
          <w:numId w:val="15"/>
        </w:numPr>
        <w:jc w:val="both"/>
        <w:rPr>
          <w:rFonts w:ascii="Arial" w:hAnsi="Arial" w:cs="Arial"/>
        </w:rPr>
      </w:pPr>
      <w:r w:rsidRPr="00ED7284">
        <w:rPr>
          <w:rFonts w:ascii="Arial" w:hAnsi="Arial" w:cs="Arial"/>
        </w:rPr>
        <w:t xml:space="preserve">Joint grouping with joint and several </w:t>
      </w:r>
      <w:proofErr w:type="gramStart"/>
      <w:r w:rsidRPr="00ED7284">
        <w:rPr>
          <w:rFonts w:ascii="Arial" w:hAnsi="Arial" w:cs="Arial"/>
        </w:rPr>
        <w:t>representative</w:t>
      </w:r>
      <w:proofErr w:type="gramEnd"/>
      <w:r w:rsidRPr="00ED7284">
        <w:rPr>
          <w:rFonts w:ascii="Arial" w:hAnsi="Arial" w:cs="Arial"/>
        </w:rPr>
        <w:t xml:space="preserve"> whose </w:t>
      </w:r>
      <w:proofErr w:type="gramStart"/>
      <w:r w:rsidRPr="00ED7284">
        <w:rPr>
          <w:rFonts w:ascii="Arial" w:hAnsi="Arial" w:cs="Arial"/>
        </w:rPr>
        <w:t>representative is</w:t>
      </w:r>
      <w:proofErr w:type="gramEnd"/>
      <w:r w:rsidRPr="00ED7284">
        <w:rPr>
          <w:rFonts w:ascii="Arial" w:hAnsi="Arial" w:cs="Arial"/>
        </w:rPr>
        <w:t>:</w:t>
      </w:r>
    </w:p>
    <w:p w14:paraId="0A8EA987" w14:textId="77777777" w:rsidR="00C254A5" w:rsidRPr="00ED7284" w:rsidRDefault="00C254A5" w:rsidP="00590975">
      <w:pPr>
        <w:numPr>
          <w:ilvl w:val="0"/>
          <w:numId w:val="15"/>
        </w:numPr>
        <w:jc w:val="both"/>
        <w:rPr>
          <w:rFonts w:ascii="Arial" w:hAnsi="Arial" w:cs="Arial"/>
        </w:rPr>
      </w:pPr>
      <w:r w:rsidRPr="00ED7284">
        <w:rPr>
          <w:rFonts w:ascii="Arial" w:hAnsi="Arial" w:cs="Arial"/>
        </w:rPr>
        <w:t xml:space="preserve">Joint grouping with a joint and several </w:t>
      </w:r>
      <w:proofErr w:type="gramStart"/>
      <w:r w:rsidRPr="00ED7284">
        <w:rPr>
          <w:rFonts w:ascii="Arial" w:hAnsi="Arial" w:cs="Arial"/>
        </w:rPr>
        <w:t>representative</w:t>
      </w:r>
      <w:proofErr w:type="gramEnd"/>
      <w:r w:rsidRPr="00ED7284">
        <w:rPr>
          <w:rFonts w:ascii="Arial" w:hAnsi="Arial" w:cs="Arial"/>
        </w:rPr>
        <w:t xml:space="preserve"> whose </w:t>
      </w:r>
      <w:proofErr w:type="gramStart"/>
      <w:r w:rsidRPr="00ED7284">
        <w:rPr>
          <w:rFonts w:ascii="Arial" w:hAnsi="Arial" w:cs="Arial"/>
        </w:rPr>
        <w:t>representative is</w:t>
      </w:r>
      <w:proofErr w:type="gramEnd"/>
      <w:r w:rsidRPr="00ED7284">
        <w:rPr>
          <w:rFonts w:ascii="Arial" w:hAnsi="Arial" w:cs="Arial"/>
        </w:rPr>
        <w:t>:</w:t>
      </w:r>
    </w:p>
    <w:p w14:paraId="1E0A5073" w14:textId="77777777" w:rsidR="00C254A5" w:rsidRPr="00ED7284" w:rsidRDefault="00C254A5" w:rsidP="00590975">
      <w:pPr>
        <w:numPr>
          <w:ilvl w:val="0"/>
          <w:numId w:val="15"/>
        </w:numPr>
        <w:jc w:val="both"/>
        <w:rPr>
          <w:rFonts w:ascii="Arial" w:hAnsi="Arial" w:cs="Arial"/>
        </w:rPr>
      </w:pPr>
      <w:r w:rsidRPr="00ED7284">
        <w:rPr>
          <w:rFonts w:ascii="Arial" w:hAnsi="Arial" w:cs="Arial"/>
        </w:rPr>
        <w:t xml:space="preserve">Joint and several </w:t>
      </w:r>
      <w:proofErr w:type="gramStart"/>
      <w:r w:rsidRPr="00ED7284">
        <w:rPr>
          <w:rFonts w:ascii="Arial" w:hAnsi="Arial" w:cs="Arial"/>
        </w:rPr>
        <w:t>grouping</w:t>
      </w:r>
      <w:proofErr w:type="gramEnd"/>
      <w:r w:rsidRPr="00ED7284">
        <w:rPr>
          <w:rFonts w:ascii="Arial" w:hAnsi="Arial" w:cs="Arial"/>
        </w:rPr>
        <w:t xml:space="preserve"> whose </w:t>
      </w:r>
      <w:proofErr w:type="gramStart"/>
      <w:r w:rsidRPr="00ED7284">
        <w:rPr>
          <w:rFonts w:ascii="Arial" w:hAnsi="Arial" w:cs="Arial"/>
        </w:rPr>
        <w:t>representative is</w:t>
      </w:r>
      <w:proofErr w:type="gramEnd"/>
      <w:r w:rsidRPr="00ED7284">
        <w:rPr>
          <w:rFonts w:ascii="Arial" w:hAnsi="Arial" w:cs="Arial"/>
        </w:rPr>
        <w:t>:</w:t>
      </w:r>
    </w:p>
    <w:p w14:paraId="0CBD0C4B" w14:textId="77777777" w:rsidR="0008094B" w:rsidRPr="00ED7284" w:rsidRDefault="00C254A5" w:rsidP="00590975">
      <w:pPr>
        <w:numPr>
          <w:ilvl w:val="0"/>
          <w:numId w:val="15"/>
        </w:numPr>
        <w:jc w:val="both"/>
        <w:rPr>
          <w:rFonts w:ascii="Arial" w:hAnsi="Arial" w:cs="Arial"/>
        </w:rPr>
      </w:pPr>
      <w:r w:rsidRPr="00ED7284">
        <w:rPr>
          <w:rFonts w:ascii="Arial" w:hAnsi="Arial" w:cs="Arial"/>
        </w:rPr>
        <w:t xml:space="preserve">Joint and several </w:t>
      </w:r>
      <w:proofErr w:type="gramStart"/>
      <w:r w:rsidRPr="00ED7284">
        <w:rPr>
          <w:rFonts w:ascii="Arial" w:hAnsi="Arial" w:cs="Arial"/>
        </w:rPr>
        <w:t>group</w:t>
      </w:r>
      <w:proofErr w:type="gramEnd"/>
      <w:r w:rsidRPr="00ED7284">
        <w:rPr>
          <w:rFonts w:ascii="Arial" w:hAnsi="Arial" w:cs="Arial"/>
        </w:rPr>
        <w:t xml:space="preserve"> with individual services whose representative is:</w:t>
      </w:r>
    </w:p>
    <w:p w14:paraId="4B8D5BC8" w14:textId="77777777" w:rsidR="0008094B" w:rsidRPr="00ED7284" w:rsidRDefault="0008094B" w:rsidP="0008094B">
      <w:pPr>
        <w:jc w:val="both"/>
        <w:rPr>
          <w:rFonts w:ascii="Arial" w:hAnsi="Arial" w:cs="Arial"/>
        </w:rPr>
      </w:pPr>
    </w:p>
    <w:p w14:paraId="0906ECE3" w14:textId="77777777" w:rsidR="00971636" w:rsidRPr="00ED7284" w:rsidRDefault="00971636" w:rsidP="0008094B">
      <w:pPr>
        <w:jc w:val="both"/>
        <w:rPr>
          <w:rFonts w:ascii="Arial" w:hAnsi="Arial" w:cs="Arial"/>
        </w:rPr>
      </w:pPr>
    </w:p>
    <w:tbl>
      <w:tblPr>
        <w:tblW w:w="10080" w:type="dxa"/>
        <w:tblLayout w:type="fixed"/>
        <w:tblCellMar>
          <w:left w:w="10" w:type="dxa"/>
          <w:right w:w="10" w:type="dxa"/>
        </w:tblCellMar>
        <w:tblLook w:val="04A0" w:firstRow="1" w:lastRow="0" w:firstColumn="1" w:lastColumn="0" w:noHBand="0" w:noVBand="1"/>
      </w:tblPr>
      <w:tblGrid>
        <w:gridCol w:w="3889"/>
        <w:gridCol w:w="6191"/>
      </w:tblGrid>
      <w:tr w:rsidR="00971636" w:rsidRPr="00ED7284" w14:paraId="287779E7" w14:textId="77777777" w:rsidTr="00971636">
        <w:tc>
          <w:tcPr>
            <w:tcW w:w="3889" w:type="dxa"/>
            <w:tcBorders>
              <w:top w:val="single" w:sz="2" w:space="0" w:color="000000"/>
              <w:left w:val="single" w:sz="2" w:space="0" w:color="000000"/>
              <w:bottom w:val="single" w:sz="2" w:space="0" w:color="000000"/>
              <w:right w:val="nil"/>
            </w:tcBorders>
            <w:tcMar>
              <w:top w:w="55" w:type="dxa"/>
              <w:left w:w="55" w:type="dxa"/>
              <w:bottom w:w="55" w:type="dxa"/>
              <w:right w:w="55" w:type="dxa"/>
            </w:tcMar>
            <w:hideMark/>
          </w:tcPr>
          <w:p w14:paraId="69BA8326" w14:textId="77777777" w:rsidR="00971636" w:rsidRPr="00ED7284" w:rsidRDefault="00971636" w:rsidP="00971636">
            <w:pPr>
              <w:widowControl w:val="0"/>
              <w:autoSpaceDN w:val="0"/>
              <w:snapToGrid w:val="0"/>
              <w:jc w:val="both"/>
              <w:rPr>
                <w:rFonts w:ascii="Arial" w:eastAsia="Andale Sans UI" w:hAnsi="Arial" w:cs="Arial"/>
                <w:kern w:val="3"/>
                <w:sz w:val="18"/>
                <w:szCs w:val="18"/>
                <w:lang w:eastAsia="fr-FR"/>
              </w:rPr>
            </w:pPr>
            <w:r w:rsidRPr="00ED7284">
              <w:rPr>
                <w:rFonts w:ascii="Arial" w:eastAsia="Andale Sans UI" w:hAnsi="Arial" w:cs="Arial"/>
                <w:kern w:val="3"/>
                <w:sz w:val="18"/>
                <w:szCs w:val="18"/>
                <w:lang w:eastAsia="fr-FR"/>
              </w:rPr>
              <w:t xml:space="preserve">Trade name </w:t>
            </w:r>
          </w:p>
        </w:tc>
        <w:tc>
          <w:tcPr>
            <w:tcW w:w="6191"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33463BF8" w14:textId="77777777" w:rsidR="00971636" w:rsidRPr="00ED7284" w:rsidRDefault="00971636" w:rsidP="00971636">
            <w:pPr>
              <w:widowControl w:val="0"/>
              <w:autoSpaceDN w:val="0"/>
              <w:snapToGrid w:val="0"/>
              <w:jc w:val="both"/>
              <w:rPr>
                <w:rFonts w:ascii="Arial" w:eastAsia="Andale Sans UI" w:hAnsi="Arial" w:cs="Arial"/>
                <w:kern w:val="3"/>
                <w:sz w:val="18"/>
                <w:szCs w:val="18"/>
                <w:lang w:eastAsia="fr-FR"/>
              </w:rPr>
            </w:pPr>
          </w:p>
        </w:tc>
      </w:tr>
      <w:tr w:rsidR="00971636" w:rsidRPr="00ED7284" w14:paraId="14035521" w14:textId="77777777" w:rsidTr="00971636">
        <w:tc>
          <w:tcPr>
            <w:tcW w:w="3889" w:type="dxa"/>
            <w:tcBorders>
              <w:top w:val="single" w:sz="2" w:space="0" w:color="000000"/>
              <w:left w:val="single" w:sz="2" w:space="0" w:color="000000"/>
              <w:bottom w:val="single" w:sz="2" w:space="0" w:color="000000"/>
              <w:right w:val="nil"/>
            </w:tcBorders>
            <w:tcMar>
              <w:top w:w="55" w:type="dxa"/>
              <w:left w:w="55" w:type="dxa"/>
              <w:bottom w:w="55" w:type="dxa"/>
              <w:right w:w="55" w:type="dxa"/>
            </w:tcMar>
          </w:tcPr>
          <w:p w14:paraId="0A8C6079" w14:textId="77777777" w:rsidR="00971636" w:rsidRPr="00ED7284" w:rsidRDefault="00971636" w:rsidP="00971636">
            <w:pPr>
              <w:widowControl w:val="0"/>
              <w:autoSpaceDN w:val="0"/>
              <w:snapToGrid w:val="0"/>
              <w:jc w:val="both"/>
              <w:rPr>
                <w:rFonts w:ascii="Arial" w:eastAsia="Andale Sans UI" w:hAnsi="Arial" w:cs="Arial"/>
                <w:kern w:val="3"/>
                <w:sz w:val="18"/>
                <w:szCs w:val="18"/>
                <w:lang w:eastAsia="fr-FR"/>
              </w:rPr>
            </w:pPr>
            <w:r w:rsidRPr="00ED7284">
              <w:rPr>
                <w:rFonts w:ascii="Arial" w:eastAsia="Andale Sans UI" w:hAnsi="Arial" w:cs="Arial"/>
                <w:kern w:val="3"/>
                <w:sz w:val="18"/>
                <w:szCs w:val="18"/>
                <w:lang w:eastAsia="fr-FR"/>
              </w:rPr>
              <w:t>Legal Name</w:t>
            </w:r>
          </w:p>
        </w:tc>
        <w:tc>
          <w:tcPr>
            <w:tcW w:w="6191"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465DB55C" w14:textId="77777777" w:rsidR="00971636" w:rsidRPr="00ED7284" w:rsidRDefault="00971636" w:rsidP="00971636">
            <w:pPr>
              <w:widowControl w:val="0"/>
              <w:autoSpaceDN w:val="0"/>
              <w:snapToGrid w:val="0"/>
              <w:jc w:val="both"/>
              <w:rPr>
                <w:rFonts w:ascii="Arial" w:eastAsia="Andale Sans UI" w:hAnsi="Arial" w:cs="Arial"/>
                <w:kern w:val="3"/>
                <w:sz w:val="18"/>
                <w:szCs w:val="18"/>
                <w:lang w:eastAsia="fr-FR"/>
              </w:rPr>
            </w:pPr>
          </w:p>
        </w:tc>
      </w:tr>
      <w:tr w:rsidR="00971636" w:rsidRPr="00ED7284" w14:paraId="0D943FF4" w14:textId="77777777" w:rsidTr="00971636">
        <w:tc>
          <w:tcPr>
            <w:tcW w:w="3889" w:type="dxa"/>
            <w:tcBorders>
              <w:top w:val="nil"/>
              <w:left w:val="single" w:sz="2" w:space="0" w:color="000000"/>
              <w:bottom w:val="single" w:sz="2" w:space="0" w:color="000000"/>
              <w:right w:val="nil"/>
            </w:tcBorders>
            <w:tcMar>
              <w:top w:w="55" w:type="dxa"/>
              <w:left w:w="55" w:type="dxa"/>
              <w:bottom w:w="55" w:type="dxa"/>
              <w:right w:w="55" w:type="dxa"/>
            </w:tcMar>
            <w:hideMark/>
          </w:tcPr>
          <w:p w14:paraId="5EE58A22" w14:textId="77777777" w:rsidR="00971636" w:rsidRPr="00ED7284" w:rsidRDefault="00971636" w:rsidP="00971636">
            <w:pPr>
              <w:widowControl w:val="0"/>
              <w:autoSpaceDN w:val="0"/>
              <w:snapToGrid w:val="0"/>
              <w:jc w:val="both"/>
              <w:rPr>
                <w:rFonts w:ascii="Arial" w:eastAsia="Andale Sans UI" w:hAnsi="Arial" w:cs="Arial"/>
                <w:kern w:val="3"/>
                <w:sz w:val="18"/>
                <w:szCs w:val="18"/>
                <w:lang w:eastAsia="fr-FR"/>
              </w:rPr>
            </w:pPr>
            <w:r w:rsidRPr="00ED7284">
              <w:rPr>
                <w:rFonts w:ascii="Arial" w:eastAsia="Andale Sans UI" w:hAnsi="Arial" w:cs="Arial"/>
                <w:kern w:val="3"/>
                <w:sz w:val="18"/>
                <w:szCs w:val="18"/>
                <w:lang w:eastAsia="fr-FR"/>
              </w:rPr>
              <w:t>Address of the establishment</w:t>
            </w:r>
          </w:p>
        </w:tc>
        <w:tc>
          <w:tcPr>
            <w:tcW w:w="6191" w:type="dxa"/>
            <w:tcBorders>
              <w:top w:val="nil"/>
              <w:left w:val="single" w:sz="2" w:space="0" w:color="000000"/>
              <w:bottom w:val="single" w:sz="2" w:space="0" w:color="000000"/>
              <w:right w:val="single" w:sz="2" w:space="0" w:color="000000"/>
            </w:tcBorders>
            <w:tcMar>
              <w:top w:w="55" w:type="dxa"/>
              <w:left w:w="55" w:type="dxa"/>
              <w:bottom w:w="55" w:type="dxa"/>
              <w:right w:w="55" w:type="dxa"/>
            </w:tcMar>
          </w:tcPr>
          <w:p w14:paraId="26F12E91" w14:textId="77777777" w:rsidR="00971636" w:rsidRPr="00ED7284" w:rsidRDefault="00971636" w:rsidP="00971636">
            <w:pPr>
              <w:widowControl w:val="0"/>
              <w:autoSpaceDN w:val="0"/>
              <w:snapToGrid w:val="0"/>
              <w:jc w:val="both"/>
              <w:rPr>
                <w:rFonts w:ascii="Arial" w:eastAsia="Andale Sans UI" w:hAnsi="Arial" w:cs="Arial"/>
                <w:kern w:val="3"/>
                <w:sz w:val="18"/>
                <w:szCs w:val="18"/>
                <w:lang w:eastAsia="fr-FR"/>
              </w:rPr>
            </w:pPr>
          </w:p>
        </w:tc>
      </w:tr>
      <w:tr w:rsidR="00971636" w:rsidRPr="00ED7284" w14:paraId="3E0DA397" w14:textId="77777777" w:rsidTr="00971636">
        <w:tc>
          <w:tcPr>
            <w:tcW w:w="3889" w:type="dxa"/>
            <w:tcBorders>
              <w:top w:val="nil"/>
              <w:left w:val="single" w:sz="2" w:space="0" w:color="000000"/>
              <w:bottom w:val="single" w:sz="2" w:space="0" w:color="000000"/>
              <w:right w:val="nil"/>
            </w:tcBorders>
            <w:tcMar>
              <w:top w:w="55" w:type="dxa"/>
              <w:left w:w="55" w:type="dxa"/>
              <w:bottom w:w="55" w:type="dxa"/>
              <w:right w:w="55" w:type="dxa"/>
            </w:tcMar>
            <w:hideMark/>
          </w:tcPr>
          <w:p w14:paraId="0B662DDD" w14:textId="77777777" w:rsidR="00971636" w:rsidRPr="00ED7284" w:rsidRDefault="00971636" w:rsidP="00971636">
            <w:pPr>
              <w:widowControl w:val="0"/>
              <w:autoSpaceDN w:val="0"/>
              <w:snapToGrid w:val="0"/>
              <w:jc w:val="both"/>
              <w:rPr>
                <w:rFonts w:ascii="Arial" w:eastAsia="Andale Sans UI" w:hAnsi="Arial" w:cs="Arial"/>
                <w:kern w:val="3"/>
                <w:sz w:val="18"/>
                <w:szCs w:val="18"/>
                <w:lang w:eastAsia="fr-FR"/>
              </w:rPr>
            </w:pPr>
            <w:r w:rsidRPr="00ED7284">
              <w:rPr>
                <w:rFonts w:ascii="Arial" w:eastAsia="Andale Sans UI" w:hAnsi="Arial" w:cs="Arial"/>
                <w:kern w:val="3"/>
                <w:sz w:val="18"/>
                <w:szCs w:val="18"/>
                <w:lang w:eastAsia="fr-FR"/>
              </w:rPr>
              <w:t>Head Office Address</w:t>
            </w:r>
          </w:p>
        </w:tc>
        <w:tc>
          <w:tcPr>
            <w:tcW w:w="6191" w:type="dxa"/>
            <w:tcBorders>
              <w:top w:val="nil"/>
              <w:left w:val="single" w:sz="2" w:space="0" w:color="000000"/>
              <w:bottom w:val="single" w:sz="2" w:space="0" w:color="000000"/>
              <w:right w:val="single" w:sz="2" w:space="0" w:color="000000"/>
            </w:tcBorders>
            <w:tcMar>
              <w:top w:w="55" w:type="dxa"/>
              <w:left w:w="55" w:type="dxa"/>
              <w:bottom w:w="55" w:type="dxa"/>
              <w:right w:w="55" w:type="dxa"/>
            </w:tcMar>
          </w:tcPr>
          <w:p w14:paraId="69FA2FEE" w14:textId="77777777" w:rsidR="00971636" w:rsidRPr="00ED7284" w:rsidRDefault="00971636" w:rsidP="00971636">
            <w:pPr>
              <w:widowControl w:val="0"/>
              <w:autoSpaceDN w:val="0"/>
              <w:snapToGrid w:val="0"/>
              <w:jc w:val="both"/>
              <w:rPr>
                <w:rFonts w:ascii="Arial" w:eastAsia="Andale Sans UI" w:hAnsi="Arial" w:cs="Arial"/>
                <w:kern w:val="3"/>
                <w:sz w:val="18"/>
                <w:szCs w:val="18"/>
                <w:lang w:eastAsia="fr-FR"/>
              </w:rPr>
            </w:pPr>
          </w:p>
        </w:tc>
      </w:tr>
      <w:tr w:rsidR="00971636" w:rsidRPr="00ED7284" w14:paraId="17FFB95C" w14:textId="77777777" w:rsidTr="00971636">
        <w:tc>
          <w:tcPr>
            <w:tcW w:w="3889" w:type="dxa"/>
            <w:tcBorders>
              <w:top w:val="nil"/>
              <w:left w:val="single" w:sz="2" w:space="0" w:color="000000"/>
              <w:bottom w:val="single" w:sz="2" w:space="0" w:color="000000"/>
              <w:right w:val="nil"/>
            </w:tcBorders>
            <w:tcMar>
              <w:top w:w="55" w:type="dxa"/>
              <w:left w:w="55" w:type="dxa"/>
              <w:bottom w:w="55" w:type="dxa"/>
              <w:right w:w="55" w:type="dxa"/>
            </w:tcMar>
            <w:hideMark/>
          </w:tcPr>
          <w:p w14:paraId="2C49A170" w14:textId="77777777" w:rsidR="00971636" w:rsidRPr="00ED7284" w:rsidRDefault="00971636" w:rsidP="00971636">
            <w:pPr>
              <w:widowControl w:val="0"/>
              <w:autoSpaceDN w:val="0"/>
              <w:snapToGrid w:val="0"/>
              <w:jc w:val="both"/>
              <w:rPr>
                <w:rFonts w:ascii="Arial" w:eastAsia="Andale Sans UI" w:hAnsi="Arial" w:cs="Arial"/>
                <w:kern w:val="3"/>
                <w:sz w:val="18"/>
                <w:szCs w:val="18"/>
                <w:lang w:eastAsia="fr-FR"/>
              </w:rPr>
            </w:pPr>
            <w:r w:rsidRPr="00ED7284">
              <w:rPr>
                <w:rFonts w:ascii="Arial" w:eastAsia="Andale Sans UI" w:hAnsi="Arial" w:cs="Arial"/>
                <w:kern w:val="3"/>
                <w:sz w:val="18"/>
                <w:szCs w:val="18"/>
                <w:lang w:eastAsia="fr-FR"/>
              </w:rPr>
              <w:t>Email address</w:t>
            </w:r>
          </w:p>
        </w:tc>
        <w:tc>
          <w:tcPr>
            <w:tcW w:w="6191" w:type="dxa"/>
            <w:tcBorders>
              <w:top w:val="nil"/>
              <w:left w:val="single" w:sz="2" w:space="0" w:color="000000"/>
              <w:bottom w:val="single" w:sz="2" w:space="0" w:color="000000"/>
              <w:right w:val="single" w:sz="2" w:space="0" w:color="000000"/>
            </w:tcBorders>
            <w:tcMar>
              <w:top w:w="55" w:type="dxa"/>
              <w:left w:w="55" w:type="dxa"/>
              <w:bottom w:w="55" w:type="dxa"/>
              <w:right w:w="55" w:type="dxa"/>
            </w:tcMar>
          </w:tcPr>
          <w:p w14:paraId="1FC30767" w14:textId="77777777" w:rsidR="00971636" w:rsidRPr="00ED7284" w:rsidRDefault="00971636" w:rsidP="00971636">
            <w:pPr>
              <w:widowControl w:val="0"/>
              <w:autoSpaceDN w:val="0"/>
              <w:snapToGrid w:val="0"/>
              <w:jc w:val="both"/>
              <w:rPr>
                <w:rFonts w:ascii="Arial" w:eastAsia="Andale Sans UI" w:hAnsi="Arial" w:cs="Arial"/>
                <w:kern w:val="3"/>
                <w:sz w:val="18"/>
                <w:szCs w:val="18"/>
                <w:lang w:eastAsia="fr-FR"/>
              </w:rPr>
            </w:pPr>
          </w:p>
        </w:tc>
      </w:tr>
      <w:tr w:rsidR="00971636" w:rsidRPr="00ED7284" w14:paraId="16617819" w14:textId="77777777" w:rsidTr="00971636">
        <w:tc>
          <w:tcPr>
            <w:tcW w:w="3889" w:type="dxa"/>
            <w:tcBorders>
              <w:top w:val="nil"/>
              <w:left w:val="single" w:sz="2" w:space="0" w:color="000000"/>
              <w:bottom w:val="single" w:sz="2" w:space="0" w:color="000000"/>
              <w:right w:val="nil"/>
            </w:tcBorders>
            <w:tcMar>
              <w:top w:w="55" w:type="dxa"/>
              <w:left w:w="55" w:type="dxa"/>
              <w:bottom w:w="55" w:type="dxa"/>
              <w:right w:w="55" w:type="dxa"/>
            </w:tcMar>
            <w:hideMark/>
          </w:tcPr>
          <w:p w14:paraId="4876C814" w14:textId="77777777" w:rsidR="00971636" w:rsidRPr="00ED7284" w:rsidRDefault="00971636" w:rsidP="00971636">
            <w:pPr>
              <w:widowControl w:val="0"/>
              <w:autoSpaceDN w:val="0"/>
              <w:snapToGrid w:val="0"/>
              <w:jc w:val="both"/>
              <w:rPr>
                <w:rFonts w:ascii="Arial" w:eastAsia="Andale Sans UI" w:hAnsi="Arial" w:cs="Arial"/>
                <w:kern w:val="3"/>
                <w:sz w:val="18"/>
                <w:szCs w:val="18"/>
                <w:lang w:eastAsia="fr-FR"/>
              </w:rPr>
            </w:pPr>
            <w:r w:rsidRPr="00ED7284">
              <w:rPr>
                <w:rFonts w:ascii="Arial" w:eastAsia="Andale Sans UI" w:hAnsi="Arial" w:cs="Arial"/>
                <w:kern w:val="3"/>
                <w:sz w:val="18"/>
                <w:szCs w:val="18"/>
                <w:lang w:eastAsia="fr-FR"/>
              </w:rPr>
              <w:t>Telephone</w:t>
            </w:r>
          </w:p>
        </w:tc>
        <w:tc>
          <w:tcPr>
            <w:tcW w:w="6191" w:type="dxa"/>
            <w:tcBorders>
              <w:top w:val="nil"/>
              <w:left w:val="single" w:sz="2" w:space="0" w:color="000000"/>
              <w:bottom w:val="single" w:sz="2" w:space="0" w:color="000000"/>
              <w:right w:val="single" w:sz="2" w:space="0" w:color="000000"/>
            </w:tcBorders>
            <w:tcMar>
              <w:top w:w="55" w:type="dxa"/>
              <w:left w:w="55" w:type="dxa"/>
              <w:bottom w:w="55" w:type="dxa"/>
              <w:right w:w="55" w:type="dxa"/>
            </w:tcMar>
          </w:tcPr>
          <w:p w14:paraId="0FE66FF3" w14:textId="77777777" w:rsidR="00971636" w:rsidRPr="00ED7284" w:rsidRDefault="00971636" w:rsidP="00971636">
            <w:pPr>
              <w:widowControl w:val="0"/>
              <w:autoSpaceDN w:val="0"/>
              <w:snapToGrid w:val="0"/>
              <w:jc w:val="both"/>
              <w:rPr>
                <w:rFonts w:ascii="Arial" w:eastAsia="Andale Sans UI" w:hAnsi="Arial" w:cs="Arial"/>
                <w:kern w:val="3"/>
                <w:sz w:val="18"/>
                <w:szCs w:val="18"/>
                <w:lang w:eastAsia="fr-FR"/>
              </w:rPr>
            </w:pPr>
          </w:p>
        </w:tc>
      </w:tr>
      <w:tr w:rsidR="00971636" w:rsidRPr="00ED7284" w14:paraId="2474EB3E" w14:textId="77777777" w:rsidTr="00971636">
        <w:tc>
          <w:tcPr>
            <w:tcW w:w="3889" w:type="dxa"/>
            <w:tcBorders>
              <w:top w:val="nil"/>
              <w:left w:val="single" w:sz="2" w:space="0" w:color="000000"/>
              <w:bottom w:val="single" w:sz="2" w:space="0" w:color="000000"/>
              <w:right w:val="nil"/>
            </w:tcBorders>
            <w:tcMar>
              <w:top w:w="55" w:type="dxa"/>
              <w:left w:w="55" w:type="dxa"/>
              <w:bottom w:w="55" w:type="dxa"/>
              <w:right w:w="55" w:type="dxa"/>
            </w:tcMar>
            <w:hideMark/>
          </w:tcPr>
          <w:p w14:paraId="3449211D" w14:textId="77777777" w:rsidR="00971636" w:rsidRPr="00ED7284" w:rsidRDefault="00971636" w:rsidP="00971636">
            <w:pPr>
              <w:widowControl w:val="0"/>
              <w:autoSpaceDN w:val="0"/>
              <w:snapToGrid w:val="0"/>
              <w:jc w:val="both"/>
              <w:rPr>
                <w:rFonts w:ascii="Arial" w:eastAsia="Andale Sans UI" w:hAnsi="Arial" w:cs="Arial"/>
                <w:kern w:val="3"/>
                <w:sz w:val="18"/>
                <w:szCs w:val="18"/>
                <w:lang w:eastAsia="fr-FR"/>
              </w:rPr>
            </w:pPr>
            <w:r w:rsidRPr="00ED7284">
              <w:rPr>
                <w:rFonts w:ascii="Arial" w:eastAsia="Andale Sans UI" w:hAnsi="Arial" w:cs="Arial"/>
                <w:kern w:val="3"/>
                <w:sz w:val="18"/>
                <w:szCs w:val="18"/>
                <w:lang w:eastAsia="fr-FR"/>
              </w:rPr>
              <w:t>SIRET number</w:t>
            </w:r>
          </w:p>
        </w:tc>
        <w:tc>
          <w:tcPr>
            <w:tcW w:w="6191" w:type="dxa"/>
            <w:tcBorders>
              <w:top w:val="nil"/>
              <w:left w:val="single" w:sz="2" w:space="0" w:color="000000"/>
              <w:bottom w:val="single" w:sz="2" w:space="0" w:color="000000"/>
              <w:right w:val="single" w:sz="2" w:space="0" w:color="000000"/>
            </w:tcBorders>
            <w:tcMar>
              <w:top w:w="55" w:type="dxa"/>
              <w:left w:w="55" w:type="dxa"/>
              <w:bottom w:w="55" w:type="dxa"/>
              <w:right w:w="55" w:type="dxa"/>
            </w:tcMar>
          </w:tcPr>
          <w:p w14:paraId="74881AB1" w14:textId="77777777" w:rsidR="00971636" w:rsidRPr="00ED7284" w:rsidRDefault="00971636" w:rsidP="00971636">
            <w:pPr>
              <w:widowControl w:val="0"/>
              <w:autoSpaceDN w:val="0"/>
              <w:snapToGrid w:val="0"/>
              <w:jc w:val="both"/>
              <w:rPr>
                <w:rFonts w:ascii="Arial" w:eastAsia="Andale Sans UI" w:hAnsi="Arial" w:cs="Arial"/>
                <w:kern w:val="3"/>
                <w:sz w:val="18"/>
                <w:szCs w:val="18"/>
                <w:lang w:eastAsia="fr-FR"/>
              </w:rPr>
            </w:pPr>
          </w:p>
        </w:tc>
      </w:tr>
      <w:tr w:rsidR="00971636" w:rsidRPr="00ED7284" w14:paraId="55A6348D" w14:textId="77777777" w:rsidTr="00971636">
        <w:tc>
          <w:tcPr>
            <w:tcW w:w="3889" w:type="dxa"/>
            <w:tcBorders>
              <w:top w:val="nil"/>
              <w:left w:val="single" w:sz="2" w:space="0" w:color="000000"/>
              <w:bottom w:val="single" w:sz="2" w:space="0" w:color="000000"/>
              <w:right w:val="nil"/>
            </w:tcBorders>
            <w:tcMar>
              <w:top w:w="55" w:type="dxa"/>
              <w:left w:w="55" w:type="dxa"/>
              <w:bottom w:w="55" w:type="dxa"/>
              <w:right w:w="55" w:type="dxa"/>
            </w:tcMar>
            <w:hideMark/>
          </w:tcPr>
          <w:p w14:paraId="34717594" w14:textId="77777777" w:rsidR="00971636" w:rsidRPr="00ED7284" w:rsidRDefault="00971636" w:rsidP="00971636">
            <w:pPr>
              <w:widowControl w:val="0"/>
              <w:autoSpaceDN w:val="0"/>
              <w:snapToGrid w:val="0"/>
              <w:jc w:val="both"/>
              <w:rPr>
                <w:rFonts w:ascii="Arial" w:eastAsia="Andale Sans UI" w:hAnsi="Arial" w:cs="Arial"/>
                <w:kern w:val="3"/>
                <w:sz w:val="18"/>
                <w:szCs w:val="18"/>
                <w:lang w:eastAsia="fr-FR"/>
              </w:rPr>
            </w:pPr>
            <w:r w:rsidRPr="00ED7284">
              <w:rPr>
                <w:rFonts w:ascii="Arial" w:eastAsia="Andale Sans UI" w:hAnsi="Arial" w:cs="Arial"/>
                <w:kern w:val="3"/>
                <w:sz w:val="18"/>
                <w:szCs w:val="18"/>
                <w:lang w:eastAsia="fr-FR"/>
              </w:rPr>
              <w:t>Business Class *</w:t>
            </w:r>
          </w:p>
        </w:tc>
        <w:tc>
          <w:tcPr>
            <w:tcW w:w="6191" w:type="dxa"/>
            <w:tcBorders>
              <w:top w:val="nil"/>
              <w:left w:val="single" w:sz="2" w:space="0" w:color="000000"/>
              <w:bottom w:val="single" w:sz="2" w:space="0" w:color="000000"/>
              <w:right w:val="single" w:sz="2" w:space="0" w:color="000000"/>
            </w:tcBorders>
            <w:tcMar>
              <w:top w:w="55" w:type="dxa"/>
              <w:left w:w="55" w:type="dxa"/>
              <w:bottom w:w="55" w:type="dxa"/>
              <w:right w:w="55" w:type="dxa"/>
            </w:tcMar>
            <w:hideMark/>
          </w:tcPr>
          <w:p w14:paraId="7FB87040" w14:textId="77777777" w:rsidR="00971636" w:rsidRPr="00ED7284" w:rsidRDefault="00971636" w:rsidP="00971636">
            <w:pPr>
              <w:widowControl w:val="0"/>
              <w:autoSpaceDN w:val="0"/>
              <w:snapToGrid w:val="0"/>
              <w:rPr>
                <w:rFonts w:ascii="Arial" w:eastAsia="Andale Sans UI" w:hAnsi="Arial" w:cs="Arial"/>
                <w:kern w:val="3"/>
                <w:sz w:val="18"/>
                <w:szCs w:val="18"/>
                <w:lang w:eastAsia="fr-FR"/>
              </w:rPr>
            </w:pPr>
            <w:r w:rsidRPr="00ED7284">
              <w:rPr>
                <w:rFonts w:ascii="Arial" w:eastAsia="Andale Sans UI" w:hAnsi="Arial" w:cs="Arial"/>
                <w:kern w:val="3"/>
                <w:sz w:val="18"/>
                <w:szCs w:val="18"/>
                <w:lang w:eastAsia="fr-FR"/>
              </w:rPr>
              <w:t>Microenterprise *</w:t>
            </w:r>
          </w:p>
          <w:p w14:paraId="61B73E02" w14:textId="77777777" w:rsidR="00971636" w:rsidRPr="00ED7284" w:rsidRDefault="00971636" w:rsidP="00971636">
            <w:pPr>
              <w:widowControl w:val="0"/>
              <w:autoSpaceDN w:val="0"/>
              <w:snapToGrid w:val="0"/>
              <w:rPr>
                <w:rFonts w:ascii="Arial" w:eastAsia="Andale Sans UI" w:hAnsi="Arial" w:cs="Arial"/>
                <w:kern w:val="3"/>
                <w:sz w:val="18"/>
                <w:szCs w:val="18"/>
                <w:lang w:eastAsia="fr-FR"/>
              </w:rPr>
            </w:pPr>
            <w:r w:rsidRPr="00ED7284">
              <w:rPr>
                <w:rFonts w:ascii="Arial" w:eastAsia="Andale Sans UI" w:hAnsi="Arial" w:cs="Arial"/>
                <w:kern w:val="3"/>
                <w:sz w:val="18"/>
                <w:szCs w:val="18"/>
                <w:lang w:eastAsia="fr-FR"/>
              </w:rPr>
              <w:t>SME (Small and Medium Enterprise) *</w:t>
            </w:r>
          </w:p>
          <w:p w14:paraId="4DD2CF2F" w14:textId="77777777" w:rsidR="00971636" w:rsidRPr="00ED7284" w:rsidRDefault="00971636" w:rsidP="00971636">
            <w:pPr>
              <w:widowControl w:val="0"/>
              <w:autoSpaceDN w:val="0"/>
              <w:snapToGrid w:val="0"/>
              <w:rPr>
                <w:rFonts w:ascii="Arial" w:eastAsia="Andale Sans UI" w:hAnsi="Arial" w:cs="Arial"/>
                <w:kern w:val="3"/>
                <w:sz w:val="18"/>
                <w:szCs w:val="18"/>
                <w:lang w:eastAsia="fr-FR"/>
              </w:rPr>
            </w:pPr>
            <w:r w:rsidRPr="00ED7284">
              <w:rPr>
                <w:rFonts w:ascii="Arial" w:eastAsia="Andale Sans UI" w:hAnsi="Arial" w:cs="Arial"/>
                <w:kern w:val="3"/>
                <w:sz w:val="18"/>
                <w:szCs w:val="18"/>
                <w:lang w:eastAsia="fr-FR"/>
              </w:rPr>
              <w:t>ETI (Medium-Sized Enterprises (ETI) *</w:t>
            </w:r>
          </w:p>
          <w:p w14:paraId="2B630C9A" w14:textId="77777777" w:rsidR="00971636" w:rsidRPr="00ED7284" w:rsidRDefault="00971636" w:rsidP="00971636">
            <w:pPr>
              <w:widowControl w:val="0"/>
              <w:autoSpaceDN w:val="0"/>
              <w:snapToGrid w:val="0"/>
              <w:rPr>
                <w:rFonts w:ascii="Arial" w:eastAsia="Andale Sans UI" w:hAnsi="Arial" w:cs="Arial"/>
                <w:kern w:val="3"/>
                <w:sz w:val="18"/>
                <w:szCs w:val="18"/>
                <w:lang w:eastAsia="fr-FR"/>
              </w:rPr>
            </w:pPr>
            <w:r w:rsidRPr="00ED7284">
              <w:rPr>
                <w:rFonts w:ascii="Arial" w:eastAsia="Andale Sans UI" w:hAnsi="Arial" w:cs="Arial"/>
                <w:kern w:val="3"/>
                <w:sz w:val="18"/>
                <w:szCs w:val="18"/>
                <w:lang w:eastAsia="fr-FR"/>
              </w:rPr>
              <w:t>GE (Large Company) *</w:t>
            </w:r>
          </w:p>
          <w:p w14:paraId="11E73136" w14:textId="77777777" w:rsidR="00971636" w:rsidRPr="00ED7284" w:rsidRDefault="00971636" w:rsidP="00971636">
            <w:pPr>
              <w:widowControl w:val="0"/>
              <w:autoSpaceDN w:val="0"/>
              <w:snapToGrid w:val="0"/>
              <w:rPr>
                <w:rFonts w:ascii="Arial" w:eastAsia="Andale Sans UI" w:hAnsi="Arial" w:cs="Arial"/>
                <w:kern w:val="3"/>
                <w:sz w:val="18"/>
                <w:szCs w:val="18"/>
                <w:lang w:eastAsia="fr-FR"/>
              </w:rPr>
            </w:pPr>
            <w:r w:rsidRPr="00ED7284">
              <w:rPr>
                <w:rFonts w:ascii="Arial" w:eastAsia="Andale Sans UI" w:hAnsi="Arial" w:cs="Arial"/>
                <w:kern w:val="3"/>
                <w:sz w:val="18"/>
                <w:szCs w:val="18"/>
                <w:lang w:eastAsia="fr-FR"/>
              </w:rPr>
              <w:t>Other (to be specified): ...........................................</w:t>
            </w:r>
          </w:p>
          <w:p w14:paraId="6D57A01C" w14:textId="77777777" w:rsidR="00971636" w:rsidRPr="00ED7284" w:rsidRDefault="00971636" w:rsidP="00971636">
            <w:pPr>
              <w:widowControl w:val="0"/>
              <w:autoSpaceDN w:val="0"/>
              <w:snapToGrid w:val="0"/>
              <w:rPr>
                <w:rFonts w:ascii="Arial" w:eastAsia="Andale Sans UI" w:hAnsi="Arial" w:cs="Arial"/>
                <w:kern w:val="3"/>
                <w:sz w:val="18"/>
                <w:szCs w:val="18"/>
                <w:lang w:eastAsia="fr-FR"/>
              </w:rPr>
            </w:pPr>
            <w:r w:rsidRPr="00ED7284">
              <w:rPr>
                <w:rFonts w:ascii="Arial" w:eastAsia="Andale Sans UI" w:hAnsi="Arial" w:cs="Arial"/>
                <w:kern w:val="3"/>
                <w:sz w:val="18"/>
                <w:szCs w:val="18"/>
                <w:lang w:eastAsia="fr-FR"/>
              </w:rPr>
              <w:t xml:space="preserve">(SCOP, Craftsman, Liberal profession, </w:t>
            </w:r>
            <w:proofErr w:type="spellStart"/>
            <w:r w:rsidRPr="00ED7284">
              <w:rPr>
                <w:rFonts w:ascii="Arial" w:eastAsia="Andale Sans UI" w:hAnsi="Arial" w:cs="Arial"/>
                <w:kern w:val="3"/>
                <w:sz w:val="18"/>
                <w:szCs w:val="18"/>
                <w:lang w:eastAsia="fr-FR"/>
              </w:rPr>
              <w:t>self entrepreneur</w:t>
            </w:r>
            <w:proofErr w:type="spellEnd"/>
            <w:r w:rsidRPr="00ED7284">
              <w:rPr>
                <w:rFonts w:ascii="Arial" w:eastAsia="Andale Sans UI" w:hAnsi="Arial" w:cs="Arial"/>
                <w:kern w:val="3"/>
                <w:sz w:val="18"/>
                <w:szCs w:val="18"/>
                <w:lang w:eastAsia="fr-FR"/>
              </w:rPr>
              <w:t>, EA, ESAT...)</w:t>
            </w:r>
          </w:p>
        </w:tc>
      </w:tr>
    </w:tbl>
    <w:p w14:paraId="643AF217" w14:textId="77777777" w:rsidR="00971636" w:rsidRPr="00ED7284" w:rsidRDefault="00971636" w:rsidP="00971636">
      <w:pPr>
        <w:jc w:val="both"/>
        <w:rPr>
          <w:rFonts w:ascii="Arial" w:hAnsi="Arial" w:cs="Arial"/>
          <w:i/>
          <w:iCs/>
        </w:rPr>
      </w:pPr>
      <w:r w:rsidRPr="00ED7284">
        <w:rPr>
          <w:rFonts w:ascii="Arial" w:hAnsi="Arial" w:cs="Arial"/>
          <w:i/>
          <w:iCs/>
        </w:rPr>
        <w:t>(In the case of a grouping, each member of the grouping must provide the above information, and the representative must be clearly identified.)</w:t>
      </w:r>
    </w:p>
    <w:p w14:paraId="446659A3" w14:textId="77777777" w:rsidR="00971636" w:rsidRPr="00ED7284" w:rsidRDefault="00971636" w:rsidP="0008094B">
      <w:pPr>
        <w:jc w:val="both"/>
        <w:rPr>
          <w:rFonts w:ascii="Arial" w:hAnsi="Arial" w:cs="Arial"/>
        </w:rPr>
      </w:pPr>
    </w:p>
    <w:p w14:paraId="258990AB" w14:textId="77777777" w:rsidR="00026C1E" w:rsidRPr="00ED7284" w:rsidRDefault="00026C1E" w:rsidP="00026C1E">
      <w:pPr>
        <w:widowControl w:val="0"/>
        <w:tabs>
          <w:tab w:val="left" w:pos="6237"/>
        </w:tabs>
        <w:autoSpaceDN w:val="0"/>
        <w:spacing w:before="120"/>
        <w:ind w:right="-2"/>
        <w:jc w:val="both"/>
        <w:rPr>
          <w:rFonts w:ascii="Arial" w:eastAsia="Arial, Arial" w:hAnsi="Arial" w:cs="Arial"/>
          <w:color w:val="000000"/>
          <w:kern w:val="3"/>
          <w:sz w:val="18"/>
          <w:szCs w:val="16"/>
          <w:lang w:eastAsia="fr-FR"/>
        </w:rPr>
      </w:pPr>
      <w:r w:rsidRPr="00ED7284">
        <w:rPr>
          <w:rFonts w:ascii="Arial" w:eastAsia="Arial, Arial" w:hAnsi="Arial" w:cs="Arial"/>
          <w:b/>
          <w:bCs/>
          <w:color w:val="000000"/>
          <w:kern w:val="3"/>
          <w:sz w:val="18"/>
          <w:szCs w:val="16"/>
          <w:shd w:val="clear" w:color="auto" w:fill="CCCCCC"/>
          <w:lang w:eastAsia="fr-FR"/>
        </w:rPr>
        <w:t>NOTE</w:t>
      </w:r>
      <w:r w:rsidRPr="00ED7284">
        <w:rPr>
          <w:rFonts w:ascii="Arial" w:eastAsia="Arial, Arial" w:hAnsi="Arial" w:cs="Arial"/>
          <w:color w:val="000000"/>
          <w:kern w:val="3"/>
          <w:sz w:val="18"/>
          <w:szCs w:val="16"/>
          <w:lang w:eastAsia="fr-FR"/>
        </w:rPr>
        <w:t>: In the case of bundling, this item will be duplicated for each additional co-contractor and will be inserted as many times as necessary after the bundling.</w:t>
      </w:r>
    </w:p>
    <w:p w14:paraId="297FAA6B" w14:textId="77777777" w:rsidR="00026C1E" w:rsidRPr="00ED7284" w:rsidRDefault="00026C1E" w:rsidP="00026C1E">
      <w:pPr>
        <w:widowControl w:val="0"/>
        <w:autoSpaceDN w:val="0"/>
        <w:jc w:val="both"/>
        <w:rPr>
          <w:rFonts w:ascii="Arial" w:eastAsia="Andale Sans UI" w:hAnsi="Arial" w:cs="Arial"/>
          <w:kern w:val="3"/>
          <w:sz w:val="16"/>
          <w:szCs w:val="16"/>
          <w:lang w:eastAsia="fr-FR"/>
        </w:rPr>
      </w:pPr>
    </w:p>
    <w:p w14:paraId="21B98A7D" w14:textId="77777777" w:rsidR="00026C1E" w:rsidRPr="00ED7284" w:rsidRDefault="00026C1E" w:rsidP="00026C1E">
      <w:pPr>
        <w:widowControl w:val="0"/>
        <w:autoSpaceDN w:val="0"/>
        <w:jc w:val="both"/>
        <w:rPr>
          <w:rFonts w:ascii="Arial" w:eastAsia="Andale Sans UI" w:hAnsi="Arial" w:cs="Arial"/>
          <w:kern w:val="3"/>
          <w:sz w:val="24"/>
          <w:szCs w:val="24"/>
          <w:lang w:eastAsia="fr-FR"/>
        </w:rPr>
      </w:pPr>
      <w:r w:rsidRPr="00ED7284">
        <w:rPr>
          <w:rFonts w:ascii="Arial" w:eastAsia="Calibri" w:hAnsi="Arial" w:cs="Arial"/>
          <w:kern w:val="3"/>
          <w:sz w:val="16"/>
          <w:szCs w:val="16"/>
          <w:lang w:eastAsia="fr-FR"/>
        </w:rPr>
        <w:t xml:space="preserve">* </w:t>
      </w:r>
      <w:r w:rsidRPr="00ED7284">
        <w:rPr>
          <w:rFonts w:ascii="Arial" w:eastAsia="Andale Sans UI" w:hAnsi="Arial" w:cs="Arial"/>
          <w:kern w:val="3"/>
          <w:sz w:val="16"/>
          <w:szCs w:val="16"/>
          <w:u w:val="single"/>
          <w:lang w:eastAsia="fr-FR"/>
        </w:rPr>
        <w:t>Article 3 of Decree No. 2008-1354 of 18 December 2008 on the criteria for determining the category of ownership of an enterprise for the purposes of statistical and economic analysis</w:t>
      </w:r>
    </w:p>
    <w:p w14:paraId="6602990D" w14:textId="77777777" w:rsidR="00026C1E" w:rsidRPr="00ED7284" w:rsidRDefault="00026C1E" w:rsidP="00026C1E">
      <w:pPr>
        <w:widowControl w:val="0"/>
        <w:autoSpaceDN w:val="0"/>
        <w:jc w:val="both"/>
        <w:rPr>
          <w:rFonts w:ascii="Arial" w:eastAsia="Andale Sans UI" w:hAnsi="Arial" w:cs="Arial"/>
          <w:kern w:val="3"/>
          <w:sz w:val="16"/>
          <w:szCs w:val="16"/>
          <w:lang w:eastAsia="fr-FR"/>
        </w:rPr>
      </w:pPr>
      <w:r w:rsidRPr="00ED7284">
        <w:rPr>
          <w:rFonts w:ascii="Arial" w:eastAsia="Andale Sans UI" w:hAnsi="Arial" w:cs="Arial"/>
          <w:kern w:val="3"/>
          <w:sz w:val="16"/>
          <w:szCs w:val="16"/>
          <w:lang w:eastAsia="fr-FR"/>
        </w:rPr>
        <w:t>The micro-enterprise category consists of enterprises that:</w:t>
      </w:r>
    </w:p>
    <w:p w14:paraId="0CB6780B" w14:textId="77777777" w:rsidR="00026C1E" w:rsidRPr="00ED7284" w:rsidRDefault="00026C1E" w:rsidP="00026C1E">
      <w:pPr>
        <w:widowControl w:val="0"/>
        <w:numPr>
          <w:ilvl w:val="0"/>
          <w:numId w:val="7"/>
        </w:numPr>
        <w:autoSpaceDN w:val="0"/>
        <w:ind w:left="567"/>
        <w:jc w:val="both"/>
        <w:rPr>
          <w:rFonts w:ascii="Arial" w:eastAsia="Andale Sans UI" w:hAnsi="Arial" w:cs="Arial"/>
          <w:kern w:val="3"/>
          <w:sz w:val="16"/>
          <w:szCs w:val="16"/>
          <w:lang w:eastAsia="fr-FR"/>
        </w:rPr>
      </w:pPr>
      <w:r w:rsidRPr="00ED7284">
        <w:rPr>
          <w:rFonts w:ascii="Arial" w:eastAsia="Andale Sans UI" w:hAnsi="Arial" w:cs="Arial"/>
          <w:kern w:val="3"/>
          <w:sz w:val="16"/>
          <w:szCs w:val="16"/>
          <w:lang w:eastAsia="fr-FR"/>
        </w:rPr>
        <w:t xml:space="preserve">Less than 10 people are </w:t>
      </w:r>
      <w:proofErr w:type="gramStart"/>
      <w:r w:rsidRPr="00ED7284">
        <w:rPr>
          <w:rFonts w:ascii="Arial" w:eastAsia="Andale Sans UI" w:hAnsi="Arial" w:cs="Arial"/>
          <w:kern w:val="3"/>
          <w:sz w:val="16"/>
          <w:szCs w:val="16"/>
          <w:lang w:eastAsia="fr-FR"/>
        </w:rPr>
        <w:t>employed;</w:t>
      </w:r>
      <w:proofErr w:type="gramEnd"/>
    </w:p>
    <w:p w14:paraId="4F27FC30" w14:textId="77777777" w:rsidR="00026C1E" w:rsidRPr="00ED7284" w:rsidRDefault="00026C1E" w:rsidP="00026C1E">
      <w:pPr>
        <w:widowControl w:val="0"/>
        <w:numPr>
          <w:ilvl w:val="0"/>
          <w:numId w:val="8"/>
        </w:numPr>
        <w:autoSpaceDN w:val="0"/>
        <w:ind w:left="567"/>
        <w:jc w:val="both"/>
        <w:rPr>
          <w:rFonts w:ascii="Arial" w:eastAsia="Andale Sans UI" w:hAnsi="Arial" w:cs="Arial"/>
          <w:kern w:val="3"/>
          <w:sz w:val="16"/>
          <w:szCs w:val="16"/>
          <w:lang w:eastAsia="fr-FR"/>
        </w:rPr>
      </w:pPr>
      <w:r w:rsidRPr="00ED7284">
        <w:rPr>
          <w:rFonts w:ascii="Arial" w:eastAsia="Andale Sans UI" w:hAnsi="Arial" w:cs="Arial"/>
          <w:kern w:val="3"/>
          <w:sz w:val="16"/>
          <w:szCs w:val="16"/>
          <w:lang w:eastAsia="fr-FR"/>
        </w:rPr>
        <w:t>have an annual turnover or balance sheet total not exceeding EUR 2 million.</w:t>
      </w:r>
    </w:p>
    <w:p w14:paraId="4C028E23" w14:textId="77777777" w:rsidR="00026C1E" w:rsidRPr="00ED7284" w:rsidRDefault="00026C1E" w:rsidP="00026C1E">
      <w:pPr>
        <w:widowControl w:val="0"/>
        <w:autoSpaceDN w:val="0"/>
        <w:jc w:val="both"/>
        <w:rPr>
          <w:rFonts w:ascii="Arial" w:eastAsia="Andale Sans UI" w:hAnsi="Arial" w:cs="Arial"/>
          <w:kern w:val="3"/>
          <w:sz w:val="16"/>
          <w:szCs w:val="16"/>
          <w:lang w:eastAsia="fr-FR"/>
        </w:rPr>
      </w:pPr>
      <w:r w:rsidRPr="00ED7284">
        <w:rPr>
          <w:rFonts w:ascii="Arial" w:eastAsia="Andale Sans UI" w:hAnsi="Arial" w:cs="Arial"/>
          <w:kern w:val="3"/>
          <w:sz w:val="16"/>
          <w:szCs w:val="16"/>
          <w:lang w:eastAsia="fr-FR"/>
        </w:rPr>
        <w:t>The Small and Medium-Sized Enterprises (SME) category consists of businesses that:</w:t>
      </w:r>
    </w:p>
    <w:p w14:paraId="1913A03F" w14:textId="77777777" w:rsidR="00026C1E" w:rsidRPr="00ED7284" w:rsidRDefault="00026C1E" w:rsidP="00026C1E">
      <w:pPr>
        <w:widowControl w:val="0"/>
        <w:numPr>
          <w:ilvl w:val="0"/>
          <w:numId w:val="10"/>
        </w:numPr>
        <w:autoSpaceDN w:val="0"/>
        <w:ind w:left="567"/>
        <w:jc w:val="both"/>
        <w:rPr>
          <w:rFonts w:ascii="Arial" w:eastAsia="Andale Sans UI" w:hAnsi="Arial" w:cs="Arial"/>
          <w:kern w:val="3"/>
          <w:sz w:val="16"/>
          <w:szCs w:val="16"/>
          <w:lang w:eastAsia="fr-FR"/>
        </w:rPr>
      </w:pPr>
      <w:proofErr w:type="gramStart"/>
      <w:r w:rsidRPr="00ED7284">
        <w:rPr>
          <w:rFonts w:ascii="Arial" w:eastAsia="Andale Sans UI" w:hAnsi="Arial" w:cs="Arial"/>
          <w:kern w:val="3"/>
          <w:sz w:val="16"/>
          <w:szCs w:val="16"/>
          <w:lang w:eastAsia="fr-FR"/>
        </w:rPr>
        <w:t>on</w:t>
      </w:r>
      <w:proofErr w:type="gramEnd"/>
      <w:r w:rsidRPr="00ED7284">
        <w:rPr>
          <w:rFonts w:ascii="Arial" w:eastAsia="Andale Sans UI" w:hAnsi="Arial" w:cs="Arial"/>
          <w:kern w:val="3"/>
          <w:sz w:val="16"/>
          <w:szCs w:val="16"/>
          <w:lang w:eastAsia="fr-FR"/>
        </w:rPr>
        <w:t xml:space="preserve"> the one hand, employ less than 250 </w:t>
      </w:r>
      <w:proofErr w:type="gramStart"/>
      <w:r w:rsidRPr="00ED7284">
        <w:rPr>
          <w:rFonts w:ascii="Arial" w:eastAsia="Andale Sans UI" w:hAnsi="Arial" w:cs="Arial"/>
          <w:kern w:val="3"/>
          <w:sz w:val="16"/>
          <w:szCs w:val="16"/>
          <w:lang w:eastAsia="fr-FR"/>
        </w:rPr>
        <w:t>people;</w:t>
      </w:r>
      <w:proofErr w:type="gramEnd"/>
    </w:p>
    <w:p w14:paraId="20F747F6" w14:textId="77777777" w:rsidR="00026C1E" w:rsidRPr="00ED7284" w:rsidRDefault="00026C1E" w:rsidP="00026C1E">
      <w:pPr>
        <w:widowControl w:val="0"/>
        <w:numPr>
          <w:ilvl w:val="0"/>
          <w:numId w:val="11"/>
        </w:numPr>
        <w:autoSpaceDN w:val="0"/>
        <w:ind w:left="567"/>
        <w:jc w:val="both"/>
        <w:rPr>
          <w:rFonts w:ascii="Arial" w:eastAsia="Andale Sans UI" w:hAnsi="Arial" w:cs="Arial"/>
          <w:kern w:val="3"/>
          <w:sz w:val="16"/>
          <w:szCs w:val="16"/>
          <w:lang w:eastAsia="fr-FR"/>
        </w:rPr>
      </w:pPr>
      <w:r w:rsidRPr="00ED7284">
        <w:rPr>
          <w:rFonts w:ascii="Arial" w:eastAsia="Andale Sans UI" w:hAnsi="Arial" w:cs="Arial"/>
          <w:kern w:val="3"/>
          <w:sz w:val="16"/>
          <w:szCs w:val="16"/>
          <w:lang w:eastAsia="fr-FR"/>
        </w:rPr>
        <w:t>have an annual turnover not exceeding EUR 50 million or a balance sheet total not exceeding EUR 43 million.</w:t>
      </w:r>
    </w:p>
    <w:p w14:paraId="49906F40" w14:textId="77777777" w:rsidR="00026C1E" w:rsidRPr="00ED7284" w:rsidRDefault="00026C1E" w:rsidP="00026C1E">
      <w:pPr>
        <w:widowControl w:val="0"/>
        <w:autoSpaceDN w:val="0"/>
        <w:jc w:val="both"/>
        <w:rPr>
          <w:rFonts w:ascii="Arial" w:eastAsia="Andale Sans UI" w:hAnsi="Arial" w:cs="Arial"/>
          <w:kern w:val="3"/>
          <w:sz w:val="16"/>
          <w:szCs w:val="16"/>
          <w:lang w:eastAsia="fr-FR"/>
        </w:rPr>
      </w:pPr>
      <w:r w:rsidRPr="00ED7284">
        <w:rPr>
          <w:rFonts w:ascii="Arial" w:eastAsia="Andale Sans UI" w:hAnsi="Arial" w:cs="Arial"/>
          <w:kern w:val="3"/>
          <w:sz w:val="16"/>
          <w:szCs w:val="16"/>
          <w:lang w:eastAsia="fr-FR"/>
        </w:rPr>
        <w:t>The Midsize Enterprise (ETI) category consists of enterprises that do not belong to the Small and Medium-Sized Enterprises category and that:</w:t>
      </w:r>
    </w:p>
    <w:p w14:paraId="4508BDA5" w14:textId="77777777" w:rsidR="00026C1E" w:rsidRPr="00ED7284" w:rsidRDefault="00026C1E" w:rsidP="00026C1E">
      <w:pPr>
        <w:widowControl w:val="0"/>
        <w:numPr>
          <w:ilvl w:val="0"/>
          <w:numId w:val="13"/>
        </w:numPr>
        <w:autoSpaceDN w:val="0"/>
        <w:ind w:left="567"/>
        <w:jc w:val="both"/>
        <w:rPr>
          <w:rFonts w:ascii="Arial" w:eastAsia="Andale Sans UI" w:hAnsi="Arial" w:cs="Arial"/>
          <w:kern w:val="3"/>
          <w:sz w:val="16"/>
          <w:szCs w:val="16"/>
          <w:lang w:eastAsia="fr-FR"/>
        </w:rPr>
      </w:pPr>
      <w:r w:rsidRPr="00ED7284">
        <w:rPr>
          <w:rFonts w:ascii="Arial" w:eastAsia="Andale Sans UI" w:hAnsi="Arial" w:cs="Arial"/>
          <w:kern w:val="3"/>
          <w:sz w:val="16"/>
          <w:szCs w:val="16"/>
          <w:lang w:eastAsia="fr-FR"/>
        </w:rPr>
        <w:t xml:space="preserve">Employ less than 5,000 </w:t>
      </w:r>
      <w:proofErr w:type="gramStart"/>
      <w:r w:rsidRPr="00ED7284">
        <w:rPr>
          <w:rFonts w:ascii="Arial" w:eastAsia="Andale Sans UI" w:hAnsi="Arial" w:cs="Arial"/>
          <w:kern w:val="3"/>
          <w:sz w:val="16"/>
          <w:szCs w:val="16"/>
          <w:lang w:eastAsia="fr-FR"/>
        </w:rPr>
        <w:t>people;</w:t>
      </w:r>
      <w:proofErr w:type="gramEnd"/>
    </w:p>
    <w:p w14:paraId="7B604325" w14:textId="77777777" w:rsidR="00026C1E" w:rsidRPr="00ED7284" w:rsidRDefault="00026C1E" w:rsidP="00026C1E">
      <w:pPr>
        <w:widowControl w:val="0"/>
        <w:numPr>
          <w:ilvl w:val="0"/>
          <w:numId w:val="14"/>
        </w:numPr>
        <w:autoSpaceDN w:val="0"/>
        <w:ind w:left="567"/>
        <w:jc w:val="both"/>
        <w:rPr>
          <w:rFonts w:ascii="Arial" w:eastAsia="Andale Sans UI" w:hAnsi="Arial" w:cs="Arial"/>
          <w:kern w:val="3"/>
          <w:sz w:val="16"/>
          <w:szCs w:val="16"/>
          <w:lang w:eastAsia="fr-FR"/>
        </w:rPr>
      </w:pPr>
      <w:proofErr w:type="gramStart"/>
      <w:r w:rsidRPr="00ED7284">
        <w:rPr>
          <w:rFonts w:ascii="Arial" w:eastAsia="Andale Sans UI" w:hAnsi="Arial" w:cs="Arial"/>
          <w:kern w:val="3"/>
          <w:sz w:val="16"/>
          <w:szCs w:val="16"/>
          <w:lang w:eastAsia="fr-FR"/>
        </w:rPr>
        <w:t>on</w:t>
      </w:r>
      <w:proofErr w:type="gramEnd"/>
      <w:r w:rsidRPr="00ED7284">
        <w:rPr>
          <w:rFonts w:ascii="Arial" w:eastAsia="Andale Sans UI" w:hAnsi="Arial" w:cs="Arial"/>
          <w:kern w:val="3"/>
          <w:sz w:val="16"/>
          <w:szCs w:val="16"/>
          <w:lang w:eastAsia="fr-FR"/>
        </w:rPr>
        <w:t xml:space="preserve"> the other hand, </w:t>
      </w:r>
      <w:proofErr w:type="gramStart"/>
      <w:r w:rsidRPr="00ED7284">
        <w:rPr>
          <w:rFonts w:ascii="Arial" w:eastAsia="Andale Sans UI" w:hAnsi="Arial" w:cs="Arial"/>
          <w:kern w:val="3"/>
          <w:sz w:val="16"/>
          <w:szCs w:val="16"/>
          <w:lang w:eastAsia="fr-FR"/>
        </w:rPr>
        <w:t>have</w:t>
      </w:r>
      <w:proofErr w:type="gramEnd"/>
      <w:r w:rsidRPr="00ED7284">
        <w:rPr>
          <w:rFonts w:ascii="Arial" w:eastAsia="Andale Sans UI" w:hAnsi="Arial" w:cs="Arial"/>
          <w:kern w:val="3"/>
          <w:sz w:val="16"/>
          <w:szCs w:val="16"/>
          <w:lang w:eastAsia="fr-FR"/>
        </w:rPr>
        <w:t xml:space="preserve"> an annual turnover not exceeding EUR 1,500 million or a balance sheet total not exceeding EUR 2,000 million.</w:t>
      </w:r>
    </w:p>
    <w:p w14:paraId="36FCEB56" w14:textId="77777777" w:rsidR="00026C1E" w:rsidRPr="00ED7284" w:rsidRDefault="00026C1E" w:rsidP="00026C1E">
      <w:pPr>
        <w:widowControl w:val="0"/>
        <w:autoSpaceDN w:val="0"/>
        <w:jc w:val="both"/>
        <w:rPr>
          <w:rFonts w:ascii="Arial" w:eastAsia="Arial, Arial" w:hAnsi="Arial" w:cs="Arial"/>
          <w:kern w:val="3"/>
          <w:sz w:val="16"/>
          <w:szCs w:val="16"/>
          <w:lang w:eastAsia="fr-FR"/>
        </w:rPr>
      </w:pPr>
      <w:r w:rsidRPr="00ED7284">
        <w:rPr>
          <w:rFonts w:ascii="Arial" w:eastAsia="Arial, Arial" w:hAnsi="Arial" w:cs="Arial"/>
          <w:kern w:val="3"/>
          <w:sz w:val="16"/>
          <w:szCs w:val="16"/>
          <w:lang w:eastAsia="fr-FR"/>
        </w:rPr>
        <w:t>The Large Enterprise (GE) category consists of companies that are not classified in the previous categories.</w:t>
      </w:r>
    </w:p>
    <w:p w14:paraId="1FDD16B0" w14:textId="77777777" w:rsidR="00EC42E7" w:rsidRPr="00ED7284" w:rsidRDefault="00EC42E7" w:rsidP="00EC42E7">
      <w:pPr>
        <w:widowControl w:val="0"/>
        <w:autoSpaceDN w:val="0"/>
        <w:rPr>
          <w:rFonts w:ascii="Arial" w:eastAsia="Arial, Arial" w:hAnsi="Arial" w:cs="Arial"/>
          <w:kern w:val="3"/>
          <w:sz w:val="24"/>
          <w:szCs w:val="24"/>
          <w:lang w:eastAsia="fr-FR"/>
        </w:rPr>
      </w:pPr>
    </w:p>
    <w:p w14:paraId="7FBC2C9C" w14:textId="77777777" w:rsidR="00971636" w:rsidRPr="00ED7284" w:rsidRDefault="00971636" w:rsidP="0008094B">
      <w:pPr>
        <w:jc w:val="both"/>
        <w:rPr>
          <w:rFonts w:ascii="Arial" w:hAnsi="Arial" w:cs="Arial"/>
        </w:rPr>
      </w:pPr>
    </w:p>
    <w:p w14:paraId="7108523B" w14:textId="77777777" w:rsidR="00971636" w:rsidRPr="00ED7284" w:rsidRDefault="00971636" w:rsidP="0008094B">
      <w:pPr>
        <w:jc w:val="both"/>
        <w:rPr>
          <w:rFonts w:ascii="Arial" w:hAnsi="Arial" w:cs="Arial"/>
        </w:rPr>
      </w:pPr>
    </w:p>
    <w:p w14:paraId="6747A17C" w14:textId="77777777" w:rsidR="00971636" w:rsidRPr="00ED7284" w:rsidRDefault="00971636" w:rsidP="0008094B">
      <w:pPr>
        <w:jc w:val="both"/>
        <w:rPr>
          <w:rFonts w:ascii="Arial" w:hAnsi="Arial" w:cs="Arial"/>
        </w:rPr>
      </w:pPr>
    </w:p>
    <w:p w14:paraId="420AFC38" w14:textId="77777777" w:rsidR="00971636" w:rsidRPr="00ED7284" w:rsidRDefault="00971636" w:rsidP="0008094B">
      <w:pPr>
        <w:jc w:val="both"/>
        <w:rPr>
          <w:rFonts w:ascii="Arial" w:hAnsi="Arial" w:cs="Arial"/>
        </w:rPr>
      </w:pPr>
    </w:p>
    <w:p w14:paraId="3A7AD8F2" w14:textId="77777777" w:rsidR="00971636" w:rsidRPr="00ED7284" w:rsidRDefault="00971636" w:rsidP="0008094B">
      <w:pPr>
        <w:jc w:val="both"/>
        <w:rPr>
          <w:rFonts w:ascii="Arial" w:hAnsi="Arial" w:cs="Arial"/>
        </w:rPr>
      </w:pPr>
    </w:p>
    <w:p w14:paraId="15E18546" w14:textId="77777777" w:rsidR="00971636" w:rsidRPr="00ED7284" w:rsidRDefault="00971636" w:rsidP="0008094B">
      <w:pPr>
        <w:jc w:val="both"/>
        <w:rPr>
          <w:rFonts w:ascii="Arial" w:hAnsi="Arial" w:cs="Arial"/>
        </w:rPr>
      </w:pPr>
    </w:p>
    <w:p w14:paraId="07C27B3E" w14:textId="77777777" w:rsidR="00654621" w:rsidRPr="00ED7284" w:rsidRDefault="00654621">
      <w:pPr>
        <w:suppressAutoHyphens w:val="0"/>
        <w:rPr>
          <w:rFonts w:ascii="Arial" w:hAnsi="Arial" w:cs="Arial"/>
        </w:rPr>
      </w:pPr>
      <w:r w:rsidRPr="00ED7284">
        <w:rPr>
          <w:rFonts w:ascii="Arial" w:hAnsi="Arial" w:cs="Arial"/>
        </w:rPr>
        <w:br w:type="page"/>
      </w:r>
    </w:p>
    <w:p w14:paraId="4AFE9E76" w14:textId="77777777" w:rsidR="00971636" w:rsidRPr="00ED7284" w:rsidRDefault="00971636" w:rsidP="0008094B">
      <w:pPr>
        <w:jc w:val="both"/>
        <w:rPr>
          <w:rFonts w:ascii="Arial" w:hAnsi="Arial" w:cs="Arial"/>
        </w:rPr>
      </w:pPr>
    </w:p>
    <w:p w14:paraId="251203C3" w14:textId="77777777" w:rsidR="0008094B" w:rsidRPr="00ED7284" w:rsidRDefault="00C254A5" w:rsidP="0008094B">
      <w:pPr>
        <w:jc w:val="both"/>
        <w:rPr>
          <w:rFonts w:ascii="Arial" w:hAnsi="Arial" w:cs="Arial"/>
        </w:rPr>
      </w:pPr>
      <w:r w:rsidRPr="00ED7284">
        <w:rPr>
          <w:rFonts w:ascii="Arial" w:hAnsi="Arial" w:cs="Arial"/>
        </w:rPr>
        <w:t>After having read the documents constituting the public contract (cf. Section A), and in accordance with their clauses and stipulations,</w:t>
      </w:r>
    </w:p>
    <w:p w14:paraId="3F272316" w14:textId="77777777" w:rsidR="009B1CD0" w:rsidRPr="00ED7284" w:rsidRDefault="009B1CD0" w:rsidP="0083205E">
      <w:pPr>
        <w:tabs>
          <w:tab w:val="left" w:pos="851"/>
        </w:tabs>
        <w:jc w:val="both"/>
        <w:rPr>
          <w:rFonts w:ascii="Arial" w:hAnsi="Arial" w:cs="Arial"/>
        </w:rPr>
      </w:pPr>
    </w:p>
    <w:p w14:paraId="5B79D543" w14:textId="77777777" w:rsidR="009B1CD0" w:rsidRPr="00ED7284" w:rsidRDefault="00FB3832" w:rsidP="0083205E">
      <w:pPr>
        <w:tabs>
          <w:tab w:val="left" w:pos="851"/>
        </w:tabs>
        <w:ind w:left="851"/>
        <w:jc w:val="both"/>
        <w:rPr>
          <w:rFonts w:ascii="Arial" w:hAnsi="Arial" w:cs="Arial"/>
        </w:rPr>
      </w:pPr>
      <w:r w:rsidRPr="00ED7284">
        <w:rPr>
          <w:rFonts w:ascii="Arial" w:hAnsi="Arial" w:cs="Arial"/>
        </w:rPr>
        <w:fldChar w:fldCharType="begin">
          <w:ffData>
            <w:name w:val=""/>
            <w:enabled/>
            <w:calcOnExit w:val="0"/>
            <w:checkBox>
              <w:size w:val="20"/>
              <w:default w:val="0"/>
            </w:checkBox>
          </w:ffData>
        </w:fldChar>
      </w:r>
      <w:r w:rsidR="007D7A65" w:rsidRPr="00ED7284">
        <w:rPr>
          <w:rFonts w:ascii="Arial" w:hAnsi="Arial" w:cs="Arial"/>
        </w:rPr>
        <w:instrText xml:space="preserve"> FORMCHECKBOX </w:instrText>
      </w:r>
      <w:r w:rsidRPr="00ED7284">
        <w:rPr>
          <w:rFonts w:ascii="Arial" w:hAnsi="Arial" w:cs="Arial"/>
        </w:rPr>
      </w:r>
      <w:r w:rsidRPr="00ED7284">
        <w:rPr>
          <w:rFonts w:ascii="Arial" w:hAnsi="Arial" w:cs="Arial"/>
        </w:rPr>
        <w:fldChar w:fldCharType="separate"/>
      </w:r>
      <w:r w:rsidRPr="00ED7284">
        <w:rPr>
          <w:rFonts w:ascii="Arial" w:hAnsi="Arial" w:cs="Arial"/>
        </w:rPr>
        <w:fldChar w:fldCharType="end"/>
      </w:r>
      <w:r w:rsidR="009B1CD0" w:rsidRPr="00ED7284">
        <w:rPr>
          <w:rFonts w:ascii="Arial" w:hAnsi="Arial" w:cs="Arial"/>
        </w:rPr>
        <w:t xml:space="preserve"> The signatory</w:t>
      </w:r>
    </w:p>
    <w:p w14:paraId="6BF7561C" w14:textId="77777777" w:rsidR="009B1CD0" w:rsidRPr="00ED7284" w:rsidRDefault="009B1CD0" w:rsidP="0083205E">
      <w:pPr>
        <w:tabs>
          <w:tab w:val="left" w:pos="851"/>
        </w:tabs>
        <w:jc w:val="both"/>
        <w:rPr>
          <w:rFonts w:ascii="Arial" w:hAnsi="Arial" w:cs="Arial"/>
        </w:rPr>
      </w:pPr>
    </w:p>
    <w:p w14:paraId="0AAF6A29" w14:textId="77777777" w:rsidR="009B1CD0" w:rsidRPr="00ED7284" w:rsidRDefault="00FB3832" w:rsidP="0083205E">
      <w:pPr>
        <w:tabs>
          <w:tab w:val="left" w:pos="851"/>
        </w:tabs>
        <w:spacing w:before="120"/>
        <w:ind w:left="1701"/>
        <w:jc w:val="both"/>
        <w:rPr>
          <w:rFonts w:ascii="Arial" w:hAnsi="Arial" w:cs="Arial"/>
          <w:i/>
          <w:sz w:val="18"/>
          <w:szCs w:val="18"/>
        </w:rPr>
      </w:pPr>
      <w:r w:rsidRPr="00ED7284">
        <w:rPr>
          <w:rFonts w:ascii="Arial" w:hAnsi="Arial" w:cs="Arial"/>
        </w:rPr>
        <w:fldChar w:fldCharType="begin">
          <w:ffData>
            <w:name w:val=""/>
            <w:enabled/>
            <w:calcOnExit w:val="0"/>
            <w:checkBox>
              <w:size w:val="20"/>
              <w:default w:val="0"/>
            </w:checkBox>
          </w:ffData>
        </w:fldChar>
      </w:r>
      <w:r w:rsidR="007D7A65" w:rsidRPr="00ED7284">
        <w:rPr>
          <w:rFonts w:ascii="Arial" w:hAnsi="Arial" w:cs="Arial"/>
        </w:rPr>
        <w:instrText xml:space="preserve"> FORMCHECKBOX </w:instrText>
      </w:r>
      <w:r w:rsidRPr="00ED7284">
        <w:rPr>
          <w:rFonts w:ascii="Arial" w:hAnsi="Arial" w:cs="Arial"/>
        </w:rPr>
      </w:r>
      <w:r w:rsidRPr="00ED7284">
        <w:rPr>
          <w:rFonts w:ascii="Arial" w:hAnsi="Arial" w:cs="Arial"/>
        </w:rPr>
        <w:fldChar w:fldCharType="separate"/>
      </w:r>
      <w:r w:rsidRPr="00ED7284">
        <w:rPr>
          <w:rFonts w:ascii="Arial" w:hAnsi="Arial" w:cs="Arial"/>
        </w:rPr>
        <w:fldChar w:fldCharType="end"/>
      </w:r>
      <w:r w:rsidR="009B1CD0" w:rsidRPr="00ED7284">
        <w:rPr>
          <w:rFonts w:ascii="Arial" w:hAnsi="Arial" w:cs="Arial"/>
          <w:b/>
        </w:rPr>
        <w:t xml:space="preserve"> undertakes, </w:t>
      </w:r>
      <w:proofErr w:type="gramStart"/>
      <w:r w:rsidR="009B1CD0" w:rsidRPr="00ED7284">
        <w:rPr>
          <w:rFonts w:ascii="Arial" w:hAnsi="Arial" w:cs="Arial"/>
          <w:b/>
        </w:rPr>
        <w:t>on the basis of</w:t>
      </w:r>
      <w:proofErr w:type="gramEnd"/>
      <w:r w:rsidR="009B1CD0" w:rsidRPr="00ED7284">
        <w:rPr>
          <w:rFonts w:ascii="Arial" w:hAnsi="Arial" w:cs="Arial"/>
          <w:b/>
        </w:rPr>
        <w:t xml:space="preserve"> its offer and for its own </w:t>
      </w:r>
      <w:proofErr w:type="gramStart"/>
      <w:r w:rsidR="009B1CD0" w:rsidRPr="00ED7284">
        <w:rPr>
          <w:rFonts w:ascii="Arial" w:hAnsi="Arial" w:cs="Arial"/>
          <w:b/>
        </w:rPr>
        <w:t>account;</w:t>
      </w:r>
      <w:proofErr w:type="gramEnd"/>
    </w:p>
    <w:p w14:paraId="06884F49" w14:textId="77777777" w:rsidR="009B1CD0" w:rsidRPr="00ED7284" w:rsidRDefault="009B1CD0" w:rsidP="00934503">
      <w:pPr>
        <w:pStyle w:val="En-tte"/>
        <w:tabs>
          <w:tab w:val="clear" w:pos="4536"/>
          <w:tab w:val="clear" w:pos="9072"/>
          <w:tab w:val="left" w:pos="851"/>
        </w:tabs>
        <w:jc w:val="both"/>
        <w:rPr>
          <w:rFonts w:ascii="Arial" w:hAnsi="Arial" w:cs="Arial"/>
          <w:sz w:val="18"/>
        </w:rPr>
      </w:pPr>
      <w:r w:rsidRPr="00ED7284">
        <w:rPr>
          <w:rFonts w:ascii="Arial" w:hAnsi="Arial" w:cs="Arial"/>
          <w:i/>
          <w:sz w:val="16"/>
          <w:szCs w:val="18"/>
        </w:rPr>
        <w:t>[Provide the business name and legal name of the applicant, the addresses of his or her establishment and head office (if different from that of the establishment), his or her e-mail address, telephone and fax numbers and SIRET number</w:t>
      </w:r>
      <w:proofErr w:type="gramStart"/>
      <w:r w:rsidRPr="00ED7284">
        <w:rPr>
          <w:rFonts w:ascii="Arial" w:hAnsi="Arial" w:cs="Arial"/>
          <w:i/>
          <w:sz w:val="16"/>
          <w:szCs w:val="18"/>
        </w:rPr>
        <w:t>. ]</w:t>
      </w:r>
      <w:proofErr w:type="gramEnd"/>
    </w:p>
    <w:p w14:paraId="36565353" w14:textId="77777777" w:rsidR="009B1CD0" w:rsidRPr="00ED7284" w:rsidRDefault="009B1CD0" w:rsidP="00CD46CC">
      <w:pPr>
        <w:tabs>
          <w:tab w:val="left" w:pos="851"/>
        </w:tabs>
        <w:jc w:val="both"/>
        <w:rPr>
          <w:rFonts w:ascii="Arial" w:hAnsi="Arial" w:cs="Arial"/>
        </w:rPr>
      </w:pPr>
    </w:p>
    <w:p w14:paraId="28C76CA6" w14:textId="77777777" w:rsidR="009B1CD0" w:rsidRPr="00ED7284" w:rsidRDefault="00FB3832" w:rsidP="009B45B9">
      <w:pPr>
        <w:tabs>
          <w:tab w:val="left" w:pos="851"/>
        </w:tabs>
        <w:ind w:left="1701"/>
        <w:jc w:val="both"/>
        <w:rPr>
          <w:rFonts w:ascii="Arial" w:hAnsi="Arial" w:cs="Arial"/>
          <w:i/>
          <w:sz w:val="18"/>
          <w:szCs w:val="18"/>
        </w:rPr>
      </w:pPr>
      <w:r w:rsidRPr="00ED7284">
        <w:rPr>
          <w:rFonts w:ascii="Arial" w:hAnsi="Arial" w:cs="Arial"/>
        </w:rPr>
        <w:fldChar w:fldCharType="begin">
          <w:ffData>
            <w:name w:val=""/>
            <w:enabled/>
            <w:calcOnExit w:val="0"/>
            <w:checkBox>
              <w:size w:val="20"/>
              <w:default w:val="0"/>
            </w:checkBox>
          </w:ffData>
        </w:fldChar>
      </w:r>
      <w:r w:rsidR="007D7A65" w:rsidRPr="00ED7284">
        <w:rPr>
          <w:rFonts w:ascii="Arial" w:hAnsi="Arial" w:cs="Arial"/>
        </w:rPr>
        <w:instrText xml:space="preserve"> FORMCHECKBOX </w:instrText>
      </w:r>
      <w:r w:rsidRPr="00ED7284">
        <w:rPr>
          <w:rFonts w:ascii="Arial" w:hAnsi="Arial" w:cs="Arial"/>
        </w:rPr>
      </w:r>
      <w:r w:rsidRPr="00ED7284">
        <w:rPr>
          <w:rFonts w:ascii="Arial" w:hAnsi="Arial" w:cs="Arial"/>
        </w:rPr>
        <w:fldChar w:fldCharType="separate"/>
      </w:r>
      <w:r w:rsidRPr="00ED7284">
        <w:rPr>
          <w:rFonts w:ascii="Arial" w:hAnsi="Arial" w:cs="Arial"/>
        </w:rPr>
        <w:fldChar w:fldCharType="end"/>
      </w:r>
      <w:r w:rsidR="009B1CD0" w:rsidRPr="00ED7284">
        <w:rPr>
          <w:rFonts w:ascii="Arial" w:hAnsi="Arial" w:cs="Arial"/>
          <w:b/>
        </w:rPr>
        <w:t xml:space="preserve"> commits the company ………………………</w:t>
      </w:r>
      <w:proofErr w:type="gramStart"/>
      <w:r w:rsidR="009B1CD0" w:rsidRPr="00ED7284">
        <w:rPr>
          <w:rFonts w:ascii="Arial" w:hAnsi="Arial" w:cs="Arial"/>
          <w:b/>
        </w:rPr>
        <w:t>on the basis of</w:t>
      </w:r>
      <w:proofErr w:type="gramEnd"/>
      <w:r w:rsidR="009B1CD0" w:rsidRPr="00ED7284">
        <w:rPr>
          <w:rFonts w:ascii="Arial" w:hAnsi="Arial" w:cs="Arial"/>
          <w:b/>
        </w:rPr>
        <w:t xml:space="preserve"> its </w:t>
      </w:r>
      <w:proofErr w:type="gramStart"/>
      <w:r w:rsidR="009B1CD0" w:rsidRPr="00ED7284">
        <w:rPr>
          <w:rFonts w:ascii="Arial" w:hAnsi="Arial" w:cs="Arial"/>
          <w:b/>
        </w:rPr>
        <w:t>offer;</w:t>
      </w:r>
      <w:proofErr w:type="gramEnd"/>
    </w:p>
    <w:p w14:paraId="059FD973" w14:textId="77777777" w:rsidR="009B1CD0" w:rsidRPr="00ED7284" w:rsidRDefault="009B1CD0" w:rsidP="009B45B9">
      <w:pPr>
        <w:pStyle w:val="En-tte"/>
        <w:tabs>
          <w:tab w:val="clear" w:pos="4536"/>
          <w:tab w:val="clear" w:pos="9072"/>
          <w:tab w:val="left" w:pos="851"/>
        </w:tabs>
        <w:jc w:val="both"/>
        <w:rPr>
          <w:rFonts w:ascii="Arial" w:hAnsi="Arial" w:cs="Arial"/>
          <w:sz w:val="18"/>
        </w:rPr>
      </w:pPr>
      <w:r w:rsidRPr="00ED7284">
        <w:rPr>
          <w:rFonts w:ascii="Arial" w:hAnsi="Arial" w:cs="Arial"/>
          <w:i/>
          <w:sz w:val="16"/>
          <w:szCs w:val="18"/>
        </w:rPr>
        <w:t>[Provide the business name and legal name of the applicant, the addresses of his or her establishment and head office (if different from that of the establishment), his or her e-mail address, telephone and fax numbers and SIRET number</w:t>
      </w:r>
      <w:proofErr w:type="gramStart"/>
      <w:r w:rsidRPr="00ED7284">
        <w:rPr>
          <w:rFonts w:ascii="Arial" w:hAnsi="Arial" w:cs="Arial"/>
          <w:i/>
          <w:sz w:val="16"/>
          <w:szCs w:val="18"/>
        </w:rPr>
        <w:t>. ]</w:t>
      </w:r>
      <w:proofErr w:type="gramEnd"/>
    </w:p>
    <w:p w14:paraId="6065CCA5" w14:textId="77777777" w:rsidR="009B1CD0" w:rsidRPr="00ED7284" w:rsidRDefault="009B1CD0" w:rsidP="009B45B9">
      <w:pPr>
        <w:tabs>
          <w:tab w:val="left" w:pos="851"/>
        </w:tabs>
        <w:jc w:val="both"/>
        <w:rPr>
          <w:rFonts w:ascii="Arial" w:hAnsi="Arial" w:cs="Arial"/>
        </w:rPr>
      </w:pPr>
    </w:p>
    <w:p w14:paraId="3C68B4CD" w14:textId="77777777" w:rsidR="009B1CD0" w:rsidRPr="00ED7284" w:rsidRDefault="00FB3832" w:rsidP="009B45B9">
      <w:pPr>
        <w:pStyle w:val="fcase1ertab"/>
        <w:tabs>
          <w:tab w:val="left" w:pos="851"/>
        </w:tabs>
        <w:spacing w:before="120"/>
        <w:ind w:left="851" w:firstLine="0"/>
        <w:rPr>
          <w:rFonts w:ascii="Arial" w:hAnsi="Arial" w:cs="Arial"/>
          <w:i/>
          <w:sz w:val="18"/>
          <w:szCs w:val="18"/>
        </w:rPr>
      </w:pPr>
      <w:r w:rsidRPr="00ED7284">
        <w:rPr>
          <w:rFonts w:ascii="Arial" w:hAnsi="Arial" w:cs="Arial"/>
        </w:rPr>
        <w:fldChar w:fldCharType="begin">
          <w:ffData>
            <w:name w:val=""/>
            <w:enabled/>
            <w:calcOnExit w:val="0"/>
            <w:checkBox>
              <w:size w:val="20"/>
              <w:default w:val="0"/>
            </w:checkBox>
          </w:ffData>
        </w:fldChar>
      </w:r>
      <w:r w:rsidR="007D7A65" w:rsidRPr="00ED7284">
        <w:rPr>
          <w:rFonts w:ascii="Arial" w:hAnsi="Arial" w:cs="Arial"/>
        </w:rPr>
        <w:instrText xml:space="preserve"> FORMCHECKBOX </w:instrText>
      </w:r>
      <w:r w:rsidRPr="00ED7284">
        <w:rPr>
          <w:rFonts w:ascii="Arial" w:hAnsi="Arial" w:cs="Arial"/>
        </w:rPr>
      </w:r>
      <w:r w:rsidRPr="00ED7284">
        <w:rPr>
          <w:rFonts w:ascii="Arial" w:hAnsi="Arial" w:cs="Arial"/>
        </w:rPr>
        <w:fldChar w:fldCharType="separate"/>
      </w:r>
      <w:r w:rsidRPr="00ED7284">
        <w:rPr>
          <w:rFonts w:ascii="Arial" w:hAnsi="Arial" w:cs="Arial"/>
        </w:rPr>
        <w:fldChar w:fldCharType="end"/>
      </w:r>
      <w:r w:rsidR="009B1CD0" w:rsidRPr="00ED7284">
        <w:rPr>
          <w:rFonts w:ascii="Arial" w:hAnsi="Arial" w:cs="Arial"/>
          <w:b/>
        </w:rPr>
        <w:t xml:space="preserve"> All the members of the grouping undertake, </w:t>
      </w:r>
      <w:proofErr w:type="gramStart"/>
      <w:r w:rsidR="009B1CD0" w:rsidRPr="00ED7284">
        <w:rPr>
          <w:rFonts w:ascii="Arial" w:hAnsi="Arial" w:cs="Arial"/>
          <w:b/>
        </w:rPr>
        <w:t>on the basis of</w:t>
      </w:r>
      <w:proofErr w:type="gramEnd"/>
      <w:r w:rsidR="009B1CD0" w:rsidRPr="00ED7284">
        <w:rPr>
          <w:rFonts w:ascii="Arial" w:hAnsi="Arial" w:cs="Arial"/>
          <w:b/>
        </w:rPr>
        <w:t xml:space="preserve"> the grouping’s </w:t>
      </w:r>
      <w:proofErr w:type="gramStart"/>
      <w:r w:rsidR="009B1CD0" w:rsidRPr="00ED7284">
        <w:rPr>
          <w:rFonts w:ascii="Arial" w:hAnsi="Arial" w:cs="Arial"/>
          <w:b/>
        </w:rPr>
        <w:t>offer;</w:t>
      </w:r>
      <w:proofErr w:type="gramEnd"/>
    </w:p>
    <w:p w14:paraId="17ECF4AB" w14:textId="77777777" w:rsidR="009B1CD0" w:rsidRPr="00ED7284" w:rsidRDefault="009B1CD0" w:rsidP="009B45B9">
      <w:pPr>
        <w:tabs>
          <w:tab w:val="left" w:pos="851"/>
        </w:tabs>
        <w:jc w:val="both"/>
        <w:rPr>
          <w:rFonts w:ascii="Arial" w:hAnsi="Arial" w:cs="Arial"/>
          <w:sz w:val="18"/>
        </w:rPr>
      </w:pPr>
      <w:r w:rsidRPr="00ED7284">
        <w:rPr>
          <w:rFonts w:ascii="Arial" w:hAnsi="Arial" w:cs="Arial"/>
          <w:i/>
          <w:sz w:val="16"/>
          <w:szCs w:val="18"/>
        </w:rPr>
        <w:t>[Enter the trade name and legal name of each member of the grouping, the addresses of its establishment and registered office (if different from that of the establishment), its e-mail address, its telephone and fax numbers and its SIRET number</w:t>
      </w:r>
      <w:proofErr w:type="gramStart"/>
      <w:r w:rsidRPr="00ED7284">
        <w:rPr>
          <w:rFonts w:ascii="Arial" w:hAnsi="Arial" w:cs="Arial"/>
          <w:i/>
          <w:sz w:val="16"/>
          <w:szCs w:val="18"/>
        </w:rPr>
        <w:t>. ]</w:t>
      </w:r>
      <w:proofErr w:type="gramEnd"/>
    </w:p>
    <w:p w14:paraId="7872EF94" w14:textId="77777777" w:rsidR="009B1CD0" w:rsidRPr="00ED7284" w:rsidRDefault="009B1CD0" w:rsidP="009B45B9">
      <w:pPr>
        <w:pStyle w:val="fcase1ertab"/>
        <w:tabs>
          <w:tab w:val="left" w:pos="851"/>
        </w:tabs>
        <w:ind w:left="0" w:firstLine="0"/>
        <w:rPr>
          <w:rFonts w:ascii="Arial" w:hAnsi="Arial" w:cs="Arial"/>
          <w:sz w:val="18"/>
        </w:rPr>
      </w:pPr>
    </w:p>
    <w:p w14:paraId="6C5DE817" w14:textId="77777777" w:rsidR="009B1CD0" w:rsidRPr="00ED7284" w:rsidRDefault="009B1CD0" w:rsidP="009B45B9">
      <w:pPr>
        <w:pStyle w:val="fcase1ertab"/>
        <w:tabs>
          <w:tab w:val="left" w:pos="851"/>
        </w:tabs>
        <w:ind w:left="0" w:firstLine="0"/>
        <w:rPr>
          <w:rFonts w:ascii="Arial" w:hAnsi="Arial" w:cs="Arial"/>
        </w:rPr>
      </w:pPr>
    </w:p>
    <w:p w14:paraId="699DA6C6" w14:textId="77777777" w:rsidR="009B1CD0" w:rsidRPr="00ED7284" w:rsidRDefault="009B1CD0" w:rsidP="009B45B9">
      <w:pPr>
        <w:pStyle w:val="fcase1ertab"/>
        <w:tabs>
          <w:tab w:val="left" w:pos="851"/>
        </w:tabs>
        <w:ind w:left="0" w:firstLine="0"/>
        <w:rPr>
          <w:rFonts w:ascii="Arial" w:hAnsi="Arial" w:cs="Arial"/>
        </w:rPr>
      </w:pPr>
      <w:r w:rsidRPr="00ED7284">
        <w:rPr>
          <w:rFonts w:ascii="Arial" w:hAnsi="Arial" w:cs="Arial"/>
        </w:rPr>
        <w:t>to deliver the supplies requested or to perform the services requested:</w:t>
      </w:r>
    </w:p>
    <w:p w14:paraId="6013F3D6" w14:textId="77777777" w:rsidR="0006264F" w:rsidRPr="00ED7284" w:rsidRDefault="0006264F" w:rsidP="0006264F">
      <w:pPr>
        <w:pStyle w:val="fcasegauche"/>
        <w:tabs>
          <w:tab w:val="left" w:pos="851"/>
        </w:tabs>
        <w:rPr>
          <w:rFonts w:ascii="Arial" w:hAnsi="Arial" w:cs="Arial"/>
        </w:rPr>
      </w:pPr>
    </w:p>
    <w:p w14:paraId="787E46E2" w14:textId="77777777" w:rsidR="00B33569" w:rsidRPr="00ED7284" w:rsidRDefault="005A1D36" w:rsidP="00B33569">
      <w:pPr>
        <w:spacing w:before="120"/>
        <w:ind w:left="567"/>
        <w:jc w:val="both"/>
        <w:rPr>
          <w:rFonts w:ascii="Arial" w:hAnsi="Arial" w:cs="Arial"/>
        </w:rPr>
      </w:pPr>
      <w:r w:rsidRPr="00ED7284">
        <w:rPr>
          <w:rFonts w:ascii="Arial" w:hAnsi="Arial" w:cs="Arial"/>
        </w:rPr>
        <w:fldChar w:fldCharType="begin">
          <w:ffData>
            <w:name w:val=""/>
            <w:enabled w:val="0"/>
            <w:calcOnExit w:val="0"/>
            <w:checkBox>
              <w:size w:val="20"/>
              <w:default w:val="0"/>
            </w:checkBox>
          </w:ffData>
        </w:fldChar>
      </w:r>
      <w:r w:rsidRPr="00ED7284">
        <w:rPr>
          <w:rFonts w:ascii="Arial" w:hAnsi="Arial" w:cs="Arial"/>
        </w:rPr>
        <w:instrText xml:space="preserve"> FORMCHECKBOX </w:instrText>
      </w:r>
      <w:r w:rsidRPr="00ED7284">
        <w:rPr>
          <w:rFonts w:ascii="Arial" w:hAnsi="Arial" w:cs="Arial"/>
        </w:rPr>
      </w:r>
      <w:r w:rsidRPr="00ED7284">
        <w:rPr>
          <w:rFonts w:ascii="Arial" w:hAnsi="Arial" w:cs="Arial"/>
        </w:rPr>
        <w:fldChar w:fldCharType="separate"/>
      </w:r>
      <w:r w:rsidRPr="00ED7284">
        <w:rPr>
          <w:rFonts w:ascii="Arial" w:hAnsi="Arial" w:cs="Arial"/>
        </w:rPr>
        <w:fldChar w:fldCharType="end"/>
      </w:r>
      <w:r w:rsidR="00E17D8E" w:rsidRPr="00ED7284">
        <w:rPr>
          <w:rFonts w:ascii="Arial" w:hAnsi="Arial" w:cs="Arial"/>
        </w:rPr>
        <w:t xml:space="preserve"> Based on the prices indicated in the Unit Price List Ceiling Schedule attached to this document.</w:t>
      </w:r>
    </w:p>
    <w:p w14:paraId="1F724CC1" w14:textId="77777777" w:rsidR="00632ECA" w:rsidRPr="00ED7284" w:rsidRDefault="00B33569" w:rsidP="006929ED">
      <w:pPr>
        <w:pStyle w:val="fcasegauche"/>
        <w:tabs>
          <w:tab w:val="left" w:pos="851"/>
        </w:tabs>
        <w:spacing w:after="0"/>
        <w:ind w:left="0" w:firstLine="0"/>
        <w:rPr>
          <w:rFonts w:ascii="Arial" w:hAnsi="Arial" w:cs="Arial"/>
        </w:rPr>
      </w:pPr>
      <w:r w:rsidRPr="00ED7284">
        <w:rPr>
          <w:rFonts w:ascii="Arial" w:hAnsi="Arial" w:cs="Arial"/>
        </w:rPr>
        <w:t>and</w:t>
      </w:r>
    </w:p>
    <w:p w14:paraId="7EF75D4E" w14:textId="77777777" w:rsidR="00937892" w:rsidRPr="00ED7284" w:rsidRDefault="005A1D36" w:rsidP="006929ED">
      <w:pPr>
        <w:spacing w:before="120"/>
        <w:ind w:left="567"/>
        <w:jc w:val="both"/>
        <w:rPr>
          <w:rFonts w:ascii="Arial" w:hAnsi="Arial" w:cs="Arial"/>
        </w:rPr>
      </w:pPr>
      <w:r w:rsidRPr="00ED7284">
        <w:rPr>
          <w:rFonts w:ascii="Arial" w:hAnsi="Arial" w:cs="Arial"/>
        </w:rPr>
        <w:fldChar w:fldCharType="begin">
          <w:ffData>
            <w:name w:val=""/>
            <w:enabled w:val="0"/>
            <w:calcOnExit w:val="0"/>
            <w:checkBox>
              <w:size w:val="20"/>
              <w:default w:val="0"/>
            </w:checkBox>
          </w:ffData>
        </w:fldChar>
      </w:r>
      <w:r w:rsidRPr="00ED7284">
        <w:rPr>
          <w:rFonts w:ascii="Arial" w:hAnsi="Arial" w:cs="Arial"/>
        </w:rPr>
        <w:instrText xml:space="preserve"> FORMCHECKBOX </w:instrText>
      </w:r>
      <w:r w:rsidRPr="00ED7284">
        <w:rPr>
          <w:rFonts w:ascii="Arial" w:hAnsi="Arial" w:cs="Arial"/>
        </w:rPr>
      </w:r>
      <w:r w:rsidRPr="00ED7284">
        <w:rPr>
          <w:rFonts w:ascii="Arial" w:hAnsi="Arial" w:cs="Arial"/>
        </w:rPr>
        <w:fldChar w:fldCharType="separate"/>
      </w:r>
      <w:r w:rsidRPr="00ED7284">
        <w:rPr>
          <w:rFonts w:ascii="Arial" w:hAnsi="Arial" w:cs="Arial"/>
        </w:rPr>
        <w:fldChar w:fldCharType="end"/>
      </w:r>
      <w:r w:rsidR="00937892" w:rsidRPr="00ED7284">
        <w:rPr>
          <w:rFonts w:ascii="Arial" w:hAnsi="Arial" w:cs="Arial"/>
        </w:rPr>
        <w:t xml:space="preserve"> The terms of payment specified in the contract documents. </w:t>
      </w:r>
    </w:p>
    <w:p w14:paraId="72C36754" w14:textId="77777777" w:rsidR="00937892" w:rsidRPr="00ED7284" w:rsidRDefault="00937892" w:rsidP="009B45B9">
      <w:pPr>
        <w:pStyle w:val="fcasegauche"/>
        <w:tabs>
          <w:tab w:val="left" w:pos="851"/>
        </w:tabs>
        <w:spacing w:after="0"/>
        <w:ind w:left="0" w:firstLine="0"/>
        <w:rPr>
          <w:rFonts w:ascii="Arial" w:hAnsi="Arial" w:cs="Arial"/>
        </w:rPr>
      </w:pPr>
    </w:p>
    <w:p w14:paraId="4D5FF43B" w14:textId="77777777" w:rsidR="0098413B" w:rsidRPr="00ED7284" w:rsidRDefault="0098413B" w:rsidP="009B45B9">
      <w:pPr>
        <w:pStyle w:val="fcasegauche"/>
        <w:tabs>
          <w:tab w:val="left" w:pos="851"/>
        </w:tabs>
        <w:spacing w:after="0"/>
        <w:ind w:left="0" w:firstLine="0"/>
        <w:rPr>
          <w:rFonts w:ascii="Arial" w:hAnsi="Arial" w:cs="Arial"/>
        </w:rPr>
      </w:pPr>
    </w:p>
    <w:p w14:paraId="752958DE" w14:textId="77777777" w:rsidR="00354C04" w:rsidRPr="00ED7284" w:rsidRDefault="009B1CD0" w:rsidP="0098413B">
      <w:pPr>
        <w:tabs>
          <w:tab w:val="left" w:pos="851"/>
          <w:tab w:val="left" w:pos="6237"/>
        </w:tabs>
        <w:rPr>
          <w:rFonts w:ascii="Arial" w:hAnsi="Arial" w:cs="Arial"/>
          <w:b/>
          <w:iCs/>
          <w:sz w:val="22"/>
          <w:szCs w:val="22"/>
        </w:rPr>
      </w:pPr>
      <w:r w:rsidRPr="00ED7284">
        <w:rPr>
          <w:rFonts w:ascii="Arial" w:hAnsi="Arial" w:cs="Arial"/>
          <w:b/>
          <w:sz w:val="22"/>
          <w:szCs w:val="22"/>
          <w:highlight w:val="cyan"/>
        </w:rPr>
        <w:t>B2 – Distribution of benefits:</w:t>
      </w:r>
      <w:r w:rsidR="00354C04" w:rsidRPr="00ED7284">
        <w:rPr>
          <w:rFonts w:ascii="Arial" w:hAnsi="Arial" w:cs="Arial"/>
          <w:i/>
          <w:iCs/>
          <w:sz w:val="18"/>
          <w:szCs w:val="18"/>
          <w:highlight w:val="cyan"/>
        </w:rPr>
        <w:t xml:space="preserve"> (in the case of a joint grouping of economic operators.)</w:t>
      </w:r>
    </w:p>
    <w:p w14:paraId="4E4329E5" w14:textId="77777777" w:rsidR="00036500" w:rsidRPr="00ED7284" w:rsidRDefault="00036500" w:rsidP="009B45B9">
      <w:pPr>
        <w:tabs>
          <w:tab w:val="left" w:pos="851"/>
          <w:tab w:val="left" w:pos="6237"/>
        </w:tabs>
        <w:rPr>
          <w:rFonts w:ascii="Arial" w:hAnsi="Arial" w:cs="Arial"/>
          <w:i/>
          <w:iCs/>
          <w:sz w:val="18"/>
          <w:szCs w:val="18"/>
        </w:rPr>
      </w:pPr>
    </w:p>
    <w:p w14:paraId="01AB09BE" w14:textId="77777777" w:rsidR="006929ED" w:rsidRPr="00ED7284" w:rsidRDefault="006929ED" w:rsidP="006929ED">
      <w:pPr>
        <w:tabs>
          <w:tab w:val="left" w:pos="851"/>
          <w:tab w:val="left" w:pos="6237"/>
        </w:tabs>
        <w:rPr>
          <w:rFonts w:ascii="Arial" w:hAnsi="Arial" w:cs="Arial"/>
          <w:i/>
          <w:iCs/>
          <w:sz w:val="18"/>
          <w:szCs w:val="18"/>
        </w:rPr>
      </w:pPr>
      <w:r w:rsidRPr="00ED7284">
        <w:rPr>
          <w:rFonts w:ascii="Arial" w:hAnsi="Arial" w:cs="Arial"/>
          <w:i/>
          <w:iCs/>
          <w:sz w:val="18"/>
          <w:szCs w:val="18"/>
        </w:rPr>
        <w:t>(The members of the joint grouping shall indicate in the table below the breakdown of the benefits which each of them undertakes to provide.)</w:t>
      </w:r>
    </w:p>
    <w:p w14:paraId="19A15F72" w14:textId="77777777" w:rsidR="006929ED" w:rsidRPr="00ED7284" w:rsidRDefault="006929ED" w:rsidP="009B45B9">
      <w:pPr>
        <w:tabs>
          <w:tab w:val="left" w:pos="851"/>
          <w:tab w:val="left" w:pos="6237"/>
        </w:tabs>
        <w:rPr>
          <w:rFonts w:ascii="Arial" w:hAnsi="Arial" w:cs="Arial"/>
          <w:i/>
          <w:iCs/>
          <w:sz w:val="18"/>
          <w:szCs w:val="18"/>
        </w:rPr>
      </w:pPr>
    </w:p>
    <w:p w14:paraId="5ED74C57" w14:textId="77777777" w:rsidR="0021797C" w:rsidRPr="00ED7284" w:rsidRDefault="0021797C" w:rsidP="009B45B9">
      <w:pPr>
        <w:pStyle w:val="fcase1ertab"/>
        <w:tabs>
          <w:tab w:val="left" w:pos="851"/>
        </w:tabs>
        <w:ind w:left="0" w:firstLine="0"/>
        <w:rPr>
          <w:rFonts w:ascii="Arial" w:hAnsi="Arial" w:cs="Arial"/>
        </w:rPr>
      </w:pPr>
      <w:r w:rsidRPr="00ED7284">
        <w:rPr>
          <w:rFonts w:ascii="Arial" w:hAnsi="Arial" w:cs="Arial"/>
        </w:rPr>
        <w:t>For the performance of the contract or framework agreement, the grouping of economic operators shall be:</w:t>
      </w:r>
    </w:p>
    <w:p w14:paraId="049891BB" w14:textId="77777777" w:rsidR="00036500" w:rsidRPr="00ED7284" w:rsidRDefault="00036500" w:rsidP="009B45B9">
      <w:pPr>
        <w:pStyle w:val="fcase1ertab"/>
        <w:tabs>
          <w:tab w:val="left" w:pos="851"/>
        </w:tabs>
        <w:rPr>
          <w:rFonts w:ascii="Arial" w:hAnsi="Arial" w:cs="Arial"/>
        </w:rPr>
      </w:pPr>
      <w:r w:rsidRPr="00ED7284">
        <w:rPr>
          <w:rFonts w:ascii="Arial" w:hAnsi="Arial" w:cs="Arial"/>
          <w:i/>
          <w:iCs/>
          <w:sz w:val="18"/>
          <w:szCs w:val="18"/>
        </w:rPr>
        <w:t>(Check the corresponding box.)</w:t>
      </w:r>
    </w:p>
    <w:p w14:paraId="6C1B6A87" w14:textId="77777777" w:rsidR="00354C04" w:rsidRPr="00ED7284" w:rsidRDefault="00FB3832" w:rsidP="0098413B">
      <w:pPr>
        <w:pStyle w:val="fcase1ertab"/>
        <w:tabs>
          <w:tab w:val="clear" w:pos="426"/>
          <w:tab w:val="left" w:pos="851"/>
        </w:tabs>
        <w:spacing w:before="120"/>
        <w:ind w:left="0" w:firstLine="851"/>
        <w:rPr>
          <w:rFonts w:ascii="Arial" w:hAnsi="Arial" w:cs="Arial"/>
        </w:rPr>
      </w:pPr>
      <w:r w:rsidRPr="00ED7284">
        <w:rPr>
          <w:rFonts w:ascii="Arial" w:hAnsi="Arial" w:cs="Arial"/>
        </w:rPr>
        <w:fldChar w:fldCharType="begin">
          <w:ffData>
            <w:name w:val=""/>
            <w:enabled/>
            <w:calcOnExit w:val="0"/>
            <w:checkBox>
              <w:size w:val="20"/>
              <w:default w:val="0"/>
            </w:checkBox>
          </w:ffData>
        </w:fldChar>
      </w:r>
      <w:r w:rsidR="00354C04" w:rsidRPr="00ED7284">
        <w:rPr>
          <w:rFonts w:ascii="Arial" w:hAnsi="Arial" w:cs="Arial"/>
        </w:rPr>
        <w:instrText xml:space="preserve"> FORMCHECKBOX </w:instrText>
      </w:r>
      <w:r w:rsidRPr="00ED7284">
        <w:rPr>
          <w:rFonts w:ascii="Arial" w:hAnsi="Arial" w:cs="Arial"/>
        </w:rPr>
      </w:r>
      <w:r w:rsidRPr="00ED7284">
        <w:rPr>
          <w:rFonts w:ascii="Arial" w:hAnsi="Arial" w:cs="Arial"/>
        </w:rPr>
        <w:fldChar w:fldCharType="separate"/>
      </w:r>
      <w:r w:rsidRPr="00ED7284">
        <w:rPr>
          <w:rFonts w:ascii="Arial" w:hAnsi="Arial" w:cs="Arial"/>
        </w:rPr>
        <w:fldChar w:fldCharType="end"/>
      </w:r>
      <w:r w:rsidR="00354C04" w:rsidRPr="00ED7284">
        <w:rPr>
          <w:rFonts w:ascii="Arial" w:hAnsi="Arial" w:cs="Arial"/>
        </w:rPr>
        <w:t xml:space="preserve"> spouse</w:t>
      </w:r>
      <w:r w:rsidR="00354C04" w:rsidRPr="00ED7284">
        <w:rPr>
          <w:rFonts w:ascii="Arial" w:hAnsi="Arial" w:cs="Arial"/>
        </w:rPr>
        <w:tab/>
      </w:r>
      <w:r w:rsidR="00354C04" w:rsidRPr="00ED7284">
        <w:rPr>
          <w:rFonts w:ascii="Arial" w:hAnsi="Arial" w:cs="Arial"/>
        </w:rPr>
        <w:tab/>
        <w:t>OR</w:t>
      </w:r>
      <w:r w:rsidR="00354C04" w:rsidRPr="00ED7284">
        <w:rPr>
          <w:rFonts w:ascii="Arial" w:hAnsi="Arial" w:cs="Arial"/>
        </w:rPr>
        <w:tab/>
      </w:r>
      <w:r w:rsidR="00354C04" w:rsidRPr="00ED7284">
        <w:rPr>
          <w:rFonts w:ascii="Arial" w:hAnsi="Arial" w:cs="Arial"/>
        </w:rPr>
        <w:tab/>
      </w:r>
      <w:r w:rsidR="005A1D36" w:rsidRPr="00ED7284">
        <w:rPr>
          <w:rFonts w:ascii="Arial" w:hAnsi="Arial" w:cs="Arial"/>
        </w:rPr>
        <w:fldChar w:fldCharType="begin">
          <w:ffData>
            <w:name w:val=""/>
            <w:enabled/>
            <w:calcOnExit w:val="0"/>
            <w:checkBox>
              <w:size w:val="20"/>
              <w:default w:val="0"/>
            </w:checkBox>
          </w:ffData>
        </w:fldChar>
      </w:r>
      <w:r w:rsidR="005A1D36" w:rsidRPr="00ED7284">
        <w:rPr>
          <w:rFonts w:ascii="Arial" w:hAnsi="Arial" w:cs="Arial"/>
        </w:rPr>
        <w:instrText xml:space="preserve"> FORMCHECKBOX </w:instrText>
      </w:r>
      <w:r w:rsidR="005A1D36" w:rsidRPr="00ED7284">
        <w:rPr>
          <w:rFonts w:ascii="Arial" w:hAnsi="Arial" w:cs="Arial"/>
        </w:rPr>
      </w:r>
      <w:r w:rsidR="005A1D36" w:rsidRPr="00ED7284">
        <w:rPr>
          <w:rFonts w:ascii="Arial" w:hAnsi="Arial" w:cs="Arial"/>
        </w:rPr>
        <w:fldChar w:fldCharType="separate"/>
      </w:r>
      <w:r w:rsidR="005A1D36" w:rsidRPr="00ED7284">
        <w:rPr>
          <w:rFonts w:ascii="Arial" w:hAnsi="Arial" w:cs="Arial"/>
        </w:rPr>
        <w:fldChar w:fldCharType="end"/>
      </w:r>
      <w:r w:rsidR="00354C04" w:rsidRPr="00ED7284">
        <w:rPr>
          <w:rFonts w:ascii="Arial" w:hAnsi="Arial" w:cs="Arial"/>
        </w:rPr>
        <w:t xml:space="preserve"> solidary</w:t>
      </w:r>
    </w:p>
    <w:p w14:paraId="72D2B4B3" w14:textId="77777777" w:rsidR="009B1CD0" w:rsidRPr="00ED7284" w:rsidRDefault="009B1CD0" w:rsidP="006C4338">
      <w:pPr>
        <w:tabs>
          <w:tab w:val="left" w:pos="851"/>
        </w:tabs>
        <w:spacing w:before="120"/>
        <w:jc w:val="both"/>
        <w:rPr>
          <w:rFonts w:ascii="Arial" w:hAnsi="Arial" w:cs="Arial"/>
          <w:b/>
          <w:bCs/>
        </w:rPr>
      </w:pPr>
      <w:r w:rsidRPr="00ED7284">
        <w:rPr>
          <w:rFonts w:ascii="Arial" w:hAnsi="Arial" w:cs="Arial"/>
          <w:i/>
          <w:iCs/>
          <w:sz w:val="18"/>
          <w:szCs w:val="18"/>
        </w:rPr>
        <w:t>(The members of the joint grouping shall indicate in the table below the breakdown of the benefits which each of them undertakes to provide.)</w:t>
      </w:r>
    </w:p>
    <w:tbl>
      <w:tblPr>
        <w:tblW w:w="10536" w:type="dxa"/>
        <w:tblInd w:w="-40" w:type="dxa"/>
        <w:tblLayout w:type="fixed"/>
        <w:tblLook w:val="0000" w:firstRow="0" w:lastRow="0" w:firstColumn="0" w:lastColumn="0" w:noHBand="0" w:noVBand="0"/>
      </w:tblPr>
      <w:tblGrid>
        <w:gridCol w:w="4503"/>
        <w:gridCol w:w="3685"/>
        <w:gridCol w:w="2348"/>
      </w:tblGrid>
      <w:tr w:rsidR="009B1CD0" w:rsidRPr="00ED7284" w14:paraId="59A4C891" w14:textId="77777777" w:rsidTr="0098413B">
        <w:trPr>
          <w:trHeight w:val="567"/>
        </w:trPr>
        <w:tc>
          <w:tcPr>
            <w:tcW w:w="4503" w:type="dxa"/>
            <w:vMerge w:val="restart"/>
            <w:tcBorders>
              <w:top w:val="single" w:sz="4" w:space="0" w:color="000000"/>
              <w:left w:val="single" w:sz="4" w:space="0" w:color="000000"/>
              <w:bottom w:val="single" w:sz="4" w:space="0" w:color="000000"/>
            </w:tcBorders>
            <w:vAlign w:val="center"/>
          </w:tcPr>
          <w:p w14:paraId="186B3A61" w14:textId="77777777" w:rsidR="009B1CD0" w:rsidRPr="00ED7284" w:rsidRDefault="009B1CD0" w:rsidP="006F3DF9">
            <w:pPr>
              <w:tabs>
                <w:tab w:val="left" w:pos="851"/>
              </w:tabs>
              <w:jc w:val="center"/>
              <w:rPr>
                <w:rFonts w:ascii="Arial" w:hAnsi="Arial" w:cs="Arial"/>
                <w:b/>
              </w:rPr>
            </w:pPr>
            <w:r w:rsidRPr="00ED7284">
              <w:rPr>
                <w:rFonts w:ascii="Arial" w:hAnsi="Arial" w:cs="Arial"/>
                <w:b/>
              </w:rPr>
              <w:t xml:space="preserve">Designation of members </w:t>
            </w:r>
          </w:p>
          <w:p w14:paraId="64AB5EBF" w14:textId="77777777" w:rsidR="009B1CD0" w:rsidRPr="00ED7284" w:rsidRDefault="009B1CD0" w:rsidP="005846FB">
            <w:pPr>
              <w:tabs>
                <w:tab w:val="left" w:pos="851"/>
              </w:tabs>
              <w:jc w:val="center"/>
              <w:rPr>
                <w:rFonts w:ascii="Arial" w:hAnsi="Arial" w:cs="Arial"/>
                <w:b/>
              </w:rPr>
            </w:pPr>
            <w:r w:rsidRPr="00ED7284">
              <w:rPr>
                <w:rFonts w:ascii="Arial" w:hAnsi="Arial" w:cs="Arial"/>
                <w:b/>
              </w:rPr>
              <w:t>of the joint group</w:t>
            </w:r>
          </w:p>
        </w:tc>
        <w:tc>
          <w:tcPr>
            <w:tcW w:w="6033" w:type="dxa"/>
            <w:gridSpan w:val="2"/>
            <w:tcBorders>
              <w:top w:val="single" w:sz="4" w:space="0" w:color="000000"/>
              <w:left w:val="single" w:sz="4" w:space="0" w:color="000000"/>
              <w:bottom w:val="single" w:sz="4" w:space="0" w:color="000000"/>
              <w:right w:val="single" w:sz="4" w:space="0" w:color="000000"/>
            </w:tcBorders>
            <w:vAlign w:val="center"/>
          </w:tcPr>
          <w:p w14:paraId="1D5EB87B" w14:textId="77777777" w:rsidR="009B1CD0" w:rsidRPr="00ED7284" w:rsidRDefault="009B1CD0" w:rsidP="005846FB">
            <w:pPr>
              <w:pStyle w:val="Titre5"/>
              <w:tabs>
                <w:tab w:val="left" w:pos="851"/>
              </w:tabs>
              <w:ind w:left="0" w:hanging="1008"/>
              <w:jc w:val="center"/>
              <w:rPr>
                <w:b/>
                <w:i w:val="0"/>
                <w:sz w:val="20"/>
              </w:rPr>
            </w:pPr>
            <w:r w:rsidRPr="00ED7284">
              <w:rPr>
                <w:b/>
                <w:i w:val="0"/>
                <w:sz w:val="20"/>
              </w:rPr>
              <w:t>Services performed by members</w:t>
            </w:r>
          </w:p>
          <w:p w14:paraId="55D7FA29" w14:textId="77777777" w:rsidR="009B1CD0" w:rsidRPr="00ED7284" w:rsidRDefault="009B1CD0" w:rsidP="005846FB">
            <w:pPr>
              <w:pStyle w:val="Titre5"/>
              <w:tabs>
                <w:tab w:val="left" w:pos="851"/>
              </w:tabs>
              <w:ind w:left="0" w:hanging="1008"/>
              <w:jc w:val="center"/>
              <w:rPr>
                <w:b/>
              </w:rPr>
            </w:pPr>
            <w:r w:rsidRPr="00ED7284">
              <w:rPr>
                <w:b/>
                <w:i w:val="0"/>
                <w:sz w:val="20"/>
              </w:rPr>
              <w:t>of the joint group</w:t>
            </w:r>
          </w:p>
        </w:tc>
      </w:tr>
      <w:tr w:rsidR="009B1CD0" w:rsidRPr="00ED7284" w14:paraId="2C78C640" w14:textId="77777777" w:rsidTr="0098413B">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21AF3C11" w14:textId="77777777" w:rsidR="009B1CD0" w:rsidRPr="00ED7284"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5AA02666" w14:textId="77777777" w:rsidR="009B1CD0" w:rsidRPr="00ED7284" w:rsidRDefault="009B1CD0" w:rsidP="009B45B9">
            <w:pPr>
              <w:tabs>
                <w:tab w:val="left" w:pos="851"/>
              </w:tabs>
              <w:jc w:val="center"/>
              <w:rPr>
                <w:rFonts w:ascii="Arial" w:hAnsi="Arial" w:cs="Arial"/>
                <w:b/>
              </w:rPr>
            </w:pPr>
            <w:r w:rsidRPr="00ED7284">
              <w:rPr>
                <w:rFonts w:ascii="Arial" w:hAnsi="Arial" w:cs="Arial"/>
                <w:b/>
              </w:rPr>
              <w:t>Nature of the benefit</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CEE092C" w14:textId="77777777" w:rsidR="009B1CD0" w:rsidRPr="00ED7284" w:rsidRDefault="009B1CD0" w:rsidP="009B45B9">
            <w:pPr>
              <w:tabs>
                <w:tab w:val="left" w:pos="851"/>
              </w:tabs>
              <w:jc w:val="center"/>
              <w:rPr>
                <w:rFonts w:ascii="Arial" w:hAnsi="Arial" w:cs="Arial"/>
                <w:b/>
              </w:rPr>
            </w:pPr>
            <w:r w:rsidRPr="00ED7284">
              <w:rPr>
                <w:rFonts w:ascii="Arial" w:hAnsi="Arial" w:cs="Arial"/>
                <w:b/>
              </w:rPr>
              <w:t xml:space="preserve">HT amount </w:t>
            </w:r>
          </w:p>
          <w:p w14:paraId="62E2A8F6" w14:textId="77777777" w:rsidR="009B1CD0" w:rsidRPr="00ED7284" w:rsidRDefault="009B1CD0" w:rsidP="009B45B9">
            <w:pPr>
              <w:tabs>
                <w:tab w:val="left" w:pos="851"/>
              </w:tabs>
              <w:jc w:val="center"/>
              <w:rPr>
                <w:rFonts w:ascii="Arial" w:hAnsi="Arial" w:cs="Arial"/>
              </w:rPr>
            </w:pPr>
            <w:r w:rsidRPr="00ED7284">
              <w:rPr>
                <w:rFonts w:ascii="Arial" w:hAnsi="Arial" w:cs="Arial"/>
                <w:b/>
              </w:rPr>
              <w:t>of the benefit</w:t>
            </w:r>
          </w:p>
        </w:tc>
      </w:tr>
      <w:tr w:rsidR="009B1CD0" w:rsidRPr="00ED7284" w14:paraId="6C05D0A7" w14:textId="77777777" w:rsidTr="002A4CE3">
        <w:trPr>
          <w:trHeight w:val="418"/>
        </w:trPr>
        <w:tc>
          <w:tcPr>
            <w:tcW w:w="4503" w:type="dxa"/>
            <w:tcBorders>
              <w:top w:val="single" w:sz="4" w:space="0" w:color="000000"/>
              <w:left w:val="single" w:sz="4" w:space="0" w:color="000000"/>
              <w:bottom w:val="single" w:sz="4" w:space="0" w:color="000000"/>
            </w:tcBorders>
            <w:shd w:val="clear" w:color="auto" w:fill="CCFFFF"/>
          </w:tcPr>
          <w:p w14:paraId="305A59C5" w14:textId="77777777" w:rsidR="009B1CD0" w:rsidRPr="00ED7284"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bottom w:val="single" w:sz="4" w:space="0" w:color="000000"/>
            </w:tcBorders>
            <w:shd w:val="clear" w:color="auto" w:fill="CCFFFF"/>
          </w:tcPr>
          <w:p w14:paraId="1532B036" w14:textId="77777777" w:rsidR="009B1CD0" w:rsidRPr="00ED7284"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bottom w:val="single" w:sz="4" w:space="0" w:color="000000"/>
              <w:right w:val="single" w:sz="4" w:space="0" w:color="000000"/>
            </w:tcBorders>
            <w:shd w:val="clear" w:color="auto" w:fill="CCFFFF"/>
          </w:tcPr>
          <w:p w14:paraId="549ED2B2" w14:textId="77777777" w:rsidR="009B1CD0" w:rsidRPr="00ED7284" w:rsidRDefault="00BC5388" w:rsidP="002A4CE3">
            <w:pPr>
              <w:tabs>
                <w:tab w:val="left" w:pos="851"/>
              </w:tabs>
              <w:snapToGrid w:val="0"/>
              <w:jc w:val="center"/>
              <w:rPr>
                <w:rFonts w:ascii="Arial" w:hAnsi="Arial" w:cs="Arial"/>
              </w:rPr>
            </w:pPr>
            <w:r w:rsidRPr="00ED7284">
              <w:rPr>
                <w:rFonts w:ascii="Arial" w:hAnsi="Arial" w:cs="Arial"/>
              </w:rPr>
              <w:t>€ HT</w:t>
            </w:r>
          </w:p>
        </w:tc>
      </w:tr>
      <w:tr w:rsidR="009B1CD0" w:rsidRPr="00ED7284" w14:paraId="1DD91DC1" w14:textId="77777777" w:rsidTr="002A4CE3">
        <w:trPr>
          <w:trHeight w:val="400"/>
        </w:trPr>
        <w:tc>
          <w:tcPr>
            <w:tcW w:w="4503" w:type="dxa"/>
            <w:tcBorders>
              <w:top w:val="single" w:sz="4" w:space="0" w:color="000000"/>
              <w:left w:val="single" w:sz="4" w:space="0" w:color="000000"/>
              <w:bottom w:val="single" w:sz="4" w:space="0" w:color="000000"/>
            </w:tcBorders>
          </w:tcPr>
          <w:p w14:paraId="36227647" w14:textId="77777777" w:rsidR="009B1CD0" w:rsidRPr="00ED7284"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bottom w:val="single" w:sz="4" w:space="0" w:color="000000"/>
            </w:tcBorders>
          </w:tcPr>
          <w:p w14:paraId="632052F0" w14:textId="77777777" w:rsidR="009B1CD0" w:rsidRPr="00ED7284"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bottom w:val="single" w:sz="4" w:space="0" w:color="000000"/>
              <w:right w:val="single" w:sz="4" w:space="0" w:color="000000"/>
            </w:tcBorders>
          </w:tcPr>
          <w:p w14:paraId="6A1AB686" w14:textId="77777777" w:rsidR="009B1CD0" w:rsidRPr="00ED7284" w:rsidRDefault="002A4CE3" w:rsidP="002A4CE3">
            <w:pPr>
              <w:tabs>
                <w:tab w:val="left" w:pos="851"/>
              </w:tabs>
              <w:snapToGrid w:val="0"/>
              <w:jc w:val="center"/>
              <w:rPr>
                <w:rFonts w:ascii="Arial" w:hAnsi="Arial" w:cs="Arial"/>
              </w:rPr>
            </w:pPr>
            <w:r w:rsidRPr="00ED7284">
              <w:rPr>
                <w:rFonts w:ascii="Arial" w:hAnsi="Arial" w:cs="Arial"/>
              </w:rPr>
              <w:t>€ HT</w:t>
            </w:r>
          </w:p>
        </w:tc>
      </w:tr>
    </w:tbl>
    <w:p w14:paraId="2D573E3F" w14:textId="77777777" w:rsidR="00654621" w:rsidRPr="00ED7284" w:rsidRDefault="00654621" w:rsidP="006C4338">
      <w:pPr>
        <w:pStyle w:val="fcasegauche"/>
        <w:tabs>
          <w:tab w:val="left" w:pos="851"/>
        </w:tabs>
        <w:spacing w:after="0"/>
        <w:ind w:left="0" w:firstLine="0"/>
        <w:rPr>
          <w:rFonts w:ascii="Arial" w:hAnsi="Arial" w:cs="Arial"/>
          <w:bCs/>
          <w:iCs/>
        </w:rPr>
      </w:pPr>
    </w:p>
    <w:p w14:paraId="06FBB528" w14:textId="77777777" w:rsidR="009B1CD0" w:rsidRPr="00ED7284" w:rsidRDefault="009B1CD0" w:rsidP="00240987">
      <w:pPr>
        <w:tabs>
          <w:tab w:val="left" w:pos="851"/>
          <w:tab w:val="left" w:pos="6237"/>
        </w:tabs>
        <w:rPr>
          <w:rFonts w:ascii="Arial" w:hAnsi="Arial" w:cs="Arial"/>
          <w:b/>
          <w:sz w:val="22"/>
          <w:szCs w:val="22"/>
          <w:highlight w:val="cyan"/>
        </w:rPr>
      </w:pPr>
      <w:r w:rsidRPr="00ED7284">
        <w:rPr>
          <w:rFonts w:ascii="Arial" w:hAnsi="Arial" w:cs="Arial"/>
          <w:b/>
          <w:sz w:val="22"/>
          <w:szCs w:val="22"/>
          <w:highlight w:val="cyan"/>
        </w:rPr>
        <w:t>B3 - Account(s) to be credited </w:t>
      </w:r>
    </w:p>
    <w:p w14:paraId="016170D7" w14:textId="77777777" w:rsidR="009B1CD0" w:rsidRPr="00ED7284" w:rsidRDefault="009B1CD0" w:rsidP="005846FB">
      <w:pPr>
        <w:pStyle w:val="fcase1ertab"/>
        <w:tabs>
          <w:tab w:val="left" w:pos="851"/>
        </w:tabs>
        <w:spacing w:before="120"/>
        <w:ind w:left="0" w:firstLine="0"/>
        <w:rPr>
          <w:rFonts w:ascii="Arial" w:hAnsi="Arial" w:cs="Arial"/>
          <w:b/>
          <w:i/>
          <w:sz w:val="18"/>
          <w:szCs w:val="18"/>
        </w:rPr>
      </w:pPr>
      <w:r w:rsidRPr="00ED7284">
        <w:rPr>
          <w:rFonts w:ascii="Arial" w:hAnsi="Arial" w:cs="Arial"/>
          <w:b/>
          <w:i/>
          <w:sz w:val="18"/>
          <w:szCs w:val="18"/>
        </w:rPr>
        <w:t>(Attach a bank or postal identification statement(s).)</w:t>
      </w:r>
    </w:p>
    <w:p w14:paraId="12328927" w14:textId="77777777" w:rsidR="00412382" w:rsidRPr="00ED7284" w:rsidRDefault="00412382" w:rsidP="00412382">
      <w:pPr>
        <w:pStyle w:val="fcase1ertab"/>
        <w:tabs>
          <w:tab w:val="left" w:pos="851"/>
        </w:tabs>
        <w:spacing w:before="120"/>
        <w:rPr>
          <w:rFonts w:ascii="Arial" w:hAnsi="Arial" w:cs="Arial"/>
          <w:i/>
          <w:iCs/>
          <w:sz w:val="18"/>
        </w:rPr>
      </w:pPr>
      <w:r w:rsidRPr="00ED7284">
        <w:rPr>
          <w:rFonts w:ascii="Arial" w:hAnsi="Arial" w:cs="Arial"/>
          <w:i/>
          <w:iCs/>
          <w:sz w:val="18"/>
        </w:rPr>
        <w:t>(In the case of a joint grouping, enter the bank details of each member of the grouping.)</w:t>
      </w:r>
    </w:p>
    <w:tbl>
      <w:tblPr>
        <w:tblStyle w:val="Grilledutableau"/>
        <w:tblW w:w="0" w:type="auto"/>
        <w:tblLook w:val="04A0" w:firstRow="1" w:lastRow="0" w:firstColumn="1" w:lastColumn="0" w:noHBand="0" w:noVBand="1"/>
      </w:tblPr>
      <w:tblGrid>
        <w:gridCol w:w="5108"/>
        <w:gridCol w:w="5086"/>
      </w:tblGrid>
      <w:tr w:rsidR="00515A11" w:rsidRPr="00ED7284" w14:paraId="48E9D7D1" w14:textId="77777777" w:rsidTr="00515A11">
        <w:tc>
          <w:tcPr>
            <w:tcW w:w="5172" w:type="dxa"/>
          </w:tcPr>
          <w:p w14:paraId="37C4549E" w14:textId="77777777" w:rsidR="00515A11" w:rsidRPr="00ED7284" w:rsidRDefault="00515A11" w:rsidP="005846FB">
            <w:pPr>
              <w:pStyle w:val="fcase1ertab"/>
              <w:tabs>
                <w:tab w:val="left" w:pos="851"/>
              </w:tabs>
              <w:spacing w:before="120"/>
              <w:ind w:left="0" w:firstLine="0"/>
              <w:rPr>
                <w:rFonts w:ascii="Arial" w:hAnsi="Arial" w:cs="Arial"/>
                <w:b/>
              </w:rPr>
            </w:pPr>
            <w:r w:rsidRPr="00ED7284">
              <w:rPr>
                <w:rFonts w:ascii="Arial" w:hAnsi="Arial" w:cs="Arial"/>
                <w:b/>
              </w:rPr>
              <w:t>Name of banking institution</w:t>
            </w:r>
          </w:p>
        </w:tc>
        <w:tc>
          <w:tcPr>
            <w:tcW w:w="5172" w:type="dxa"/>
          </w:tcPr>
          <w:p w14:paraId="01EF0044" w14:textId="77777777" w:rsidR="00515A11" w:rsidRPr="00ED7284" w:rsidRDefault="00515A11" w:rsidP="005846FB">
            <w:pPr>
              <w:pStyle w:val="fcase1ertab"/>
              <w:tabs>
                <w:tab w:val="left" w:pos="851"/>
              </w:tabs>
              <w:spacing w:before="120"/>
              <w:ind w:left="0" w:firstLine="0"/>
              <w:rPr>
                <w:rFonts w:ascii="Arial" w:hAnsi="Arial" w:cs="Arial"/>
                <w:b/>
              </w:rPr>
            </w:pPr>
          </w:p>
        </w:tc>
      </w:tr>
      <w:tr w:rsidR="00515A11" w:rsidRPr="00ED7284" w14:paraId="1A2F6757" w14:textId="77777777" w:rsidTr="00515A11">
        <w:tc>
          <w:tcPr>
            <w:tcW w:w="5172" w:type="dxa"/>
          </w:tcPr>
          <w:p w14:paraId="4E093FB9" w14:textId="77777777" w:rsidR="00515A11" w:rsidRPr="00ED7284" w:rsidRDefault="00515A11" w:rsidP="005846FB">
            <w:pPr>
              <w:pStyle w:val="fcase1ertab"/>
              <w:tabs>
                <w:tab w:val="left" w:pos="851"/>
              </w:tabs>
              <w:spacing w:before="120"/>
              <w:ind w:left="0" w:firstLine="0"/>
              <w:rPr>
                <w:rFonts w:ascii="Arial" w:hAnsi="Arial" w:cs="Arial"/>
                <w:b/>
              </w:rPr>
            </w:pPr>
            <w:r w:rsidRPr="00ED7284">
              <w:rPr>
                <w:rFonts w:ascii="Arial" w:hAnsi="Arial" w:cs="Arial"/>
                <w:b/>
              </w:rPr>
              <w:t>Account Number</w:t>
            </w:r>
          </w:p>
        </w:tc>
        <w:tc>
          <w:tcPr>
            <w:tcW w:w="5172" w:type="dxa"/>
          </w:tcPr>
          <w:p w14:paraId="53DE8209" w14:textId="77777777" w:rsidR="00515A11" w:rsidRPr="00ED7284" w:rsidRDefault="00515A11" w:rsidP="005846FB">
            <w:pPr>
              <w:pStyle w:val="fcase1ertab"/>
              <w:tabs>
                <w:tab w:val="left" w:pos="851"/>
              </w:tabs>
              <w:spacing w:before="120"/>
              <w:ind w:left="0" w:firstLine="0"/>
              <w:rPr>
                <w:rFonts w:ascii="Arial" w:hAnsi="Arial" w:cs="Arial"/>
                <w:b/>
              </w:rPr>
            </w:pPr>
          </w:p>
        </w:tc>
      </w:tr>
      <w:tr w:rsidR="00515A11" w:rsidRPr="00ED7284" w14:paraId="26781D89" w14:textId="77777777" w:rsidTr="00515A11">
        <w:tc>
          <w:tcPr>
            <w:tcW w:w="5172" w:type="dxa"/>
          </w:tcPr>
          <w:p w14:paraId="279C46CE" w14:textId="77777777" w:rsidR="00515A11" w:rsidRPr="00ED7284" w:rsidRDefault="00515A11" w:rsidP="005846FB">
            <w:pPr>
              <w:pStyle w:val="fcase1ertab"/>
              <w:tabs>
                <w:tab w:val="left" w:pos="851"/>
              </w:tabs>
              <w:spacing w:before="120"/>
              <w:ind w:left="0" w:firstLine="0"/>
              <w:rPr>
                <w:rFonts w:ascii="Arial" w:hAnsi="Arial" w:cs="Arial"/>
                <w:b/>
              </w:rPr>
            </w:pPr>
            <w:r w:rsidRPr="00ED7284">
              <w:rPr>
                <w:rFonts w:ascii="Arial" w:hAnsi="Arial" w:cs="Arial"/>
                <w:b/>
              </w:rPr>
              <w:t>Domiciliation</w:t>
            </w:r>
          </w:p>
        </w:tc>
        <w:tc>
          <w:tcPr>
            <w:tcW w:w="5172" w:type="dxa"/>
          </w:tcPr>
          <w:p w14:paraId="31550A47" w14:textId="77777777" w:rsidR="00515A11" w:rsidRPr="00ED7284" w:rsidRDefault="00515A11" w:rsidP="005846FB">
            <w:pPr>
              <w:pStyle w:val="fcase1ertab"/>
              <w:tabs>
                <w:tab w:val="left" w:pos="851"/>
              </w:tabs>
              <w:spacing w:before="120"/>
              <w:ind w:left="0" w:firstLine="0"/>
              <w:rPr>
                <w:rFonts w:ascii="Arial" w:hAnsi="Arial" w:cs="Arial"/>
                <w:b/>
              </w:rPr>
            </w:pPr>
          </w:p>
        </w:tc>
      </w:tr>
      <w:tr w:rsidR="00515A11" w:rsidRPr="00ED7284" w14:paraId="3D69A416" w14:textId="77777777" w:rsidTr="00515A11">
        <w:tc>
          <w:tcPr>
            <w:tcW w:w="5172" w:type="dxa"/>
          </w:tcPr>
          <w:p w14:paraId="6911DF24" w14:textId="77777777" w:rsidR="00515A11" w:rsidRPr="00ED7284" w:rsidRDefault="00515A11" w:rsidP="005846FB">
            <w:pPr>
              <w:pStyle w:val="fcase1ertab"/>
              <w:tabs>
                <w:tab w:val="left" w:pos="851"/>
              </w:tabs>
              <w:spacing w:before="120"/>
              <w:ind w:left="0" w:firstLine="0"/>
              <w:rPr>
                <w:rFonts w:ascii="Arial" w:hAnsi="Arial" w:cs="Arial"/>
                <w:b/>
              </w:rPr>
            </w:pPr>
            <w:r w:rsidRPr="00ED7284">
              <w:rPr>
                <w:rFonts w:ascii="Arial" w:hAnsi="Arial" w:cs="Arial"/>
                <w:b/>
              </w:rPr>
              <w:t>Account Holder</w:t>
            </w:r>
          </w:p>
        </w:tc>
        <w:tc>
          <w:tcPr>
            <w:tcW w:w="5172" w:type="dxa"/>
          </w:tcPr>
          <w:p w14:paraId="6DAA6821" w14:textId="77777777" w:rsidR="00515A11" w:rsidRPr="00ED7284" w:rsidRDefault="00515A11" w:rsidP="005846FB">
            <w:pPr>
              <w:pStyle w:val="fcase1ertab"/>
              <w:tabs>
                <w:tab w:val="left" w:pos="851"/>
              </w:tabs>
              <w:spacing w:before="120"/>
              <w:ind w:left="0" w:firstLine="0"/>
              <w:rPr>
                <w:rFonts w:ascii="Arial" w:hAnsi="Arial" w:cs="Arial"/>
                <w:b/>
              </w:rPr>
            </w:pPr>
          </w:p>
        </w:tc>
      </w:tr>
    </w:tbl>
    <w:p w14:paraId="18C8C1A0" w14:textId="77777777" w:rsidR="009B1CD0" w:rsidRPr="00ED7284" w:rsidRDefault="009B1CD0" w:rsidP="0083205E">
      <w:pPr>
        <w:pStyle w:val="fcasegauche"/>
        <w:tabs>
          <w:tab w:val="left" w:pos="426"/>
          <w:tab w:val="left" w:pos="851"/>
        </w:tabs>
        <w:spacing w:after="0"/>
        <w:ind w:left="0" w:firstLine="0"/>
        <w:jc w:val="left"/>
        <w:rPr>
          <w:rFonts w:ascii="Arial" w:hAnsi="Arial" w:cs="Arial"/>
          <w:b/>
        </w:rPr>
      </w:pPr>
    </w:p>
    <w:p w14:paraId="68B8E499" w14:textId="77777777" w:rsidR="009B1CD0" w:rsidRPr="00ED7284" w:rsidRDefault="009B1CD0" w:rsidP="00240987">
      <w:pPr>
        <w:tabs>
          <w:tab w:val="left" w:pos="851"/>
          <w:tab w:val="left" w:pos="6237"/>
        </w:tabs>
        <w:rPr>
          <w:rFonts w:ascii="Arial" w:hAnsi="Arial" w:cs="Arial"/>
          <w:b/>
          <w:sz w:val="22"/>
          <w:szCs w:val="22"/>
          <w:highlight w:val="cyan"/>
        </w:rPr>
      </w:pPr>
      <w:r w:rsidRPr="00ED7284">
        <w:rPr>
          <w:rFonts w:ascii="Arial" w:hAnsi="Arial" w:cs="Arial"/>
          <w:b/>
          <w:sz w:val="22"/>
          <w:szCs w:val="22"/>
          <w:highlight w:val="cyan"/>
        </w:rPr>
        <w:t>B4 - Advance (</w:t>
      </w:r>
      <w:hyperlink r:id="rId15" w:history="1">
        <w:r w:rsidR="00263B88" w:rsidRPr="00ED7284">
          <w:rPr>
            <w:rStyle w:val="Lienhypertexte"/>
            <w:rFonts w:ascii="Arial" w:hAnsi="Arial" w:cs="Arial"/>
            <w:i/>
            <w:sz w:val="18"/>
            <w:szCs w:val="18"/>
            <w:highlight w:val="cyan"/>
          </w:rPr>
          <w:t>Article R. 2191-3</w:t>
        </w:r>
      </w:hyperlink>
      <w:r w:rsidR="00263B88" w:rsidRPr="00ED7284">
        <w:rPr>
          <w:rFonts w:ascii="Arial" w:hAnsi="Arial" w:cs="Arial"/>
          <w:i/>
          <w:sz w:val="18"/>
          <w:szCs w:val="18"/>
          <w:highlight w:val="cyan"/>
        </w:rPr>
        <w:t xml:space="preserve"> or</w:t>
      </w:r>
      <w:hyperlink r:id="rId16" w:history="1">
        <w:r w:rsidR="00263B88" w:rsidRPr="00ED7284">
          <w:rPr>
            <w:rStyle w:val="Lienhypertexte"/>
            <w:rFonts w:ascii="Arial" w:hAnsi="Arial" w:cs="Arial"/>
            <w:i/>
            <w:sz w:val="18"/>
            <w:szCs w:val="18"/>
            <w:highlight w:val="cyan"/>
          </w:rPr>
          <w:t xml:space="preserve"> Article R. 2391-1</w:t>
        </w:r>
      </w:hyperlink>
      <w:r w:rsidR="00263B88" w:rsidRPr="00ED7284">
        <w:rPr>
          <w:rFonts w:ascii="Arial" w:hAnsi="Arial" w:cs="Arial"/>
          <w:i/>
          <w:sz w:val="18"/>
          <w:szCs w:val="18"/>
          <w:highlight w:val="cyan"/>
        </w:rPr>
        <w:t xml:space="preserve"> of the Public Order Code):</w:t>
      </w:r>
    </w:p>
    <w:p w14:paraId="1826BABE" w14:textId="77777777" w:rsidR="009B1CD0" w:rsidRPr="00ED7284" w:rsidRDefault="009B1CD0" w:rsidP="00934503">
      <w:pPr>
        <w:tabs>
          <w:tab w:val="left" w:pos="426"/>
          <w:tab w:val="left" w:pos="851"/>
        </w:tabs>
        <w:rPr>
          <w:rFonts w:ascii="Arial" w:hAnsi="Arial" w:cs="Arial"/>
          <w:b/>
        </w:rPr>
      </w:pPr>
    </w:p>
    <w:p w14:paraId="20D6D9DA" w14:textId="77777777" w:rsidR="009B1CD0" w:rsidRPr="00ED7284" w:rsidRDefault="009B1CD0" w:rsidP="00CD46CC">
      <w:pPr>
        <w:pStyle w:val="fcasegauche"/>
        <w:tabs>
          <w:tab w:val="left" w:pos="426"/>
          <w:tab w:val="left" w:pos="851"/>
        </w:tabs>
        <w:spacing w:after="0"/>
        <w:ind w:left="0" w:firstLine="0"/>
        <w:jc w:val="left"/>
        <w:rPr>
          <w:rFonts w:ascii="Arial" w:hAnsi="Arial" w:cs="Arial"/>
          <w:i/>
          <w:sz w:val="18"/>
          <w:szCs w:val="18"/>
        </w:rPr>
      </w:pPr>
      <w:r w:rsidRPr="00ED7284">
        <w:rPr>
          <w:rFonts w:ascii="Arial" w:hAnsi="Arial" w:cs="Arial"/>
        </w:rPr>
        <w:t>I renounce the benefit of the advance:</w:t>
      </w:r>
      <w:r w:rsidRPr="00ED7284">
        <w:rPr>
          <w:rFonts w:ascii="Arial" w:hAnsi="Arial" w:cs="Arial"/>
        </w:rPr>
        <w:tab/>
      </w:r>
      <w:r w:rsidRPr="00ED7284">
        <w:rPr>
          <w:rFonts w:ascii="Arial" w:hAnsi="Arial" w:cs="Arial"/>
        </w:rPr>
        <w:tab/>
      </w:r>
      <w:r w:rsidRPr="00ED7284">
        <w:rPr>
          <w:rFonts w:ascii="Arial" w:hAnsi="Arial" w:cs="Arial"/>
        </w:rPr>
        <w:tab/>
      </w:r>
      <w:r w:rsidRPr="00ED7284">
        <w:rPr>
          <w:rFonts w:ascii="Arial" w:hAnsi="Arial" w:cs="Arial"/>
        </w:rPr>
        <w:tab/>
      </w:r>
      <w:r w:rsidRPr="00ED7284">
        <w:rPr>
          <w:rFonts w:ascii="Arial" w:hAnsi="Arial" w:cs="Arial"/>
        </w:rPr>
        <w:tab/>
      </w:r>
      <w:r w:rsidR="00FB3832" w:rsidRPr="00ED7284">
        <w:rPr>
          <w:rFonts w:ascii="Arial" w:hAnsi="Arial" w:cs="Arial"/>
        </w:rPr>
        <w:fldChar w:fldCharType="begin">
          <w:ffData>
            <w:name w:val=""/>
            <w:enabled/>
            <w:calcOnExit w:val="0"/>
            <w:checkBox>
              <w:size w:val="20"/>
              <w:default w:val="0"/>
            </w:checkBox>
          </w:ffData>
        </w:fldChar>
      </w:r>
      <w:r w:rsidR="007D7A65" w:rsidRPr="00ED7284">
        <w:rPr>
          <w:rFonts w:ascii="Arial" w:hAnsi="Arial" w:cs="Arial"/>
        </w:rPr>
        <w:instrText xml:space="preserve"> FORMCHECKBOX </w:instrText>
      </w:r>
      <w:r w:rsidR="00FB3832" w:rsidRPr="00ED7284">
        <w:rPr>
          <w:rFonts w:ascii="Arial" w:hAnsi="Arial" w:cs="Arial"/>
        </w:rPr>
      </w:r>
      <w:r w:rsidR="00FB3832" w:rsidRPr="00ED7284">
        <w:rPr>
          <w:rFonts w:ascii="Arial" w:hAnsi="Arial" w:cs="Arial"/>
        </w:rPr>
        <w:fldChar w:fldCharType="separate"/>
      </w:r>
      <w:r w:rsidR="00FB3832" w:rsidRPr="00ED7284">
        <w:rPr>
          <w:rFonts w:ascii="Arial" w:hAnsi="Arial" w:cs="Arial"/>
        </w:rPr>
        <w:fldChar w:fldCharType="end"/>
      </w:r>
      <w:r w:rsidRPr="00ED7284">
        <w:rPr>
          <w:rFonts w:ascii="Arial" w:hAnsi="Arial" w:cs="Arial"/>
        </w:rPr>
        <w:tab/>
        <w:t>NO</w:t>
      </w:r>
      <w:r w:rsidRPr="00ED7284">
        <w:rPr>
          <w:rFonts w:ascii="Arial" w:hAnsi="Arial" w:cs="Arial"/>
        </w:rPr>
        <w:tab/>
      </w:r>
      <w:r w:rsidRPr="00ED7284">
        <w:rPr>
          <w:rFonts w:ascii="Arial" w:hAnsi="Arial" w:cs="Arial"/>
        </w:rPr>
        <w:tab/>
      </w:r>
      <w:r w:rsidRPr="00ED7284">
        <w:rPr>
          <w:rFonts w:ascii="Arial" w:hAnsi="Arial" w:cs="Arial"/>
        </w:rPr>
        <w:tab/>
      </w:r>
      <w:r w:rsidR="00FB3832" w:rsidRPr="00ED7284">
        <w:rPr>
          <w:rFonts w:ascii="Arial" w:hAnsi="Arial" w:cs="Arial"/>
        </w:rPr>
        <w:fldChar w:fldCharType="begin">
          <w:ffData>
            <w:name w:val=""/>
            <w:enabled/>
            <w:calcOnExit w:val="0"/>
            <w:checkBox>
              <w:size w:val="20"/>
              <w:default w:val="0"/>
            </w:checkBox>
          </w:ffData>
        </w:fldChar>
      </w:r>
      <w:r w:rsidR="007D7A65" w:rsidRPr="00ED7284">
        <w:rPr>
          <w:rFonts w:ascii="Arial" w:hAnsi="Arial" w:cs="Arial"/>
        </w:rPr>
        <w:instrText xml:space="preserve"> FORMCHECKBOX </w:instrText>
      </w:r>
      <w:r w:rsidR="00FB3832" w:rsidRPr="00ED7284">
        <w:rPr>
          <w:rFonts w:ascii="Arial" w:hAnsi="Arial" w:cs="Arial"/>
        </w:rPr>
      </w:r>
      <w:r w:rsidR="00FB3832" w:rsidRPr="00ED7284">
        <w:rPr>
          <w:rFonts w:ascii="Arial" w:hAnsi="Arial" w:cs="Arial"/>
        </w:rPr>
        <w:fldChar w:fldCharType="separate"/>
      </w:r>
      <w:r w:rsidR="00FB3832" w:rsidRPr="00ED7284">
        <w:rPr>
          <w:rFonts w:ascii="Arial" w:hAnsi="Arial" w:cs="Arial"/>
        </w:rPr>
        <w:fldChar w:fldCharType="end"/>
      </w:r>
      <w:r w:rsidRPr="00ED7284">
        <w:rPr>
          <w:rFonts w:ascii="Arial" w:hAnsi="Arial" w:cs="Arial"/>
        </w:rPr>
        <w:tab/>
        <w:t>YES</w:t>
      </w:r>
    </w:p>
    <w:p w14:paraId="6D7036F7" w14:textId="77777777" w:rsidR="009B1CD0" w:rsidRPr="00ED7284" w:rsidRDefault="009B1CD0" w:rsidP="009B45B9">
      <w:pPr>
        <w:tabs>
          <w:tab w:val="left" w:pos="851"/>
        </w:tabs>
        <w:rPr>
          <w:rFonts w:ascii="Arial" w:hAnsi="Arial" w:cs="Arial"/>
          <w:b/>
        </w:rPr>
      </w:pPr>
      <w:r w:rsidRPr="00ED7284">
        <w:rPr>
          <w:rFonts w:ascii="Arial" w:hAnsi="Arial" w:cs="Arial"/>
          <w:i/>
          <w:sz w:val="18"/>
          <w:szCs w:val="18"/>
        </w:rPr>
        <w:t>(Check the corresponding box.)</w:t>
      </w:r>
    </w:p>
    <w:p w14:paraId="04F99978" w14:textId="77777777" w:rsidR="009B1CD0" w:rsidRPr="00ED7284" w:rsidRDefault="009B1CD0" w:rsidP="009B45B9">
      <w:pPr>
        <w:tabs>
          <w:tab w:val="left" w:pos="426"/>
          <w:tab w:val="left" w:pos="851"/>
        </w:tabs>
        <w:jc w:val="both"/>
        <w:rPr>
          <w:rFonts w:ascii="Arial" w:hAnsi="Arial" w:cs="Arial"/>
          <w:b/>
        </w:rPr>
      </w:pPr>
    </w:p>
    <w:p w14:paraId="76814E42" w14:textId="77777777" w:rsidR="009B1CD0" w:rsidRPr="00ED7284" w:rsidRDefault="009B1CD0" w:rsidP="00240987">
      <w:pPr>
        <w:tabs>
          <w:tab w:val="left" w:pos="851"/>
          <w:tab w:val="left" w:pos="6237"/>
        </w:tabs>
        <w:rPr>
          <w:rFonts w:ascii="Arial" w:hAnsi="Arial" w:cs="Arial"/>
          <w:b/>
          <w:sz w:val="22"/>
          <w:szCs w:val="22"/>
          <w:highlight w:val="cyan"/>
        </w:rPr>
      </w:pPr>
      <w:r w:rsidRPr="00ED7284">
        <w:rPr>
          <w:rFonts w:ascii="Arial" w:hAnsi="Arial" w:cs="Arial"/>
          <w:b/>
          <w:sz w:val="22"/>
          <w:szCs w:val="22"/>
          <w:highlight w:val="cyan"/>
        </w:rPr>
        <w:t>B5 - Contract execution period:</w:t>
      </w:r>
    </w:p>
    <w:p w14:paraId="59A4269F" w14:textId="77777777" w:rsidR="009B1CD0" w:rsidRPr="00ED7284" w:rsidRDefault="009B1CD0" w:rsidP="009B45B9">
      <w:pPr>
        <w:tabs>
          <w:tab w:val="left" w:pos="576"/>
          <w:tab w:val="left" w:pos="851"/>
        </w:tabs>
        <w:jc w:val="both"/>
        <w:rPr>
          <w:rFonts w:ascii="Arial" w:hAnsi="Arial" w:cs="Arial"/>
        </w:rPr>
      </w:pPr>
    </w:p>
    <w:p w14:paraId="096A8A4A" w14:textId="60D5F048" w:rsidR="00176F4B" w:rsidRPr="00ED7284" w:rsidRDefault="009B1CD0" w:rsidP="00BD1D0F">
      <w:pPr>
        <w:tabs>
          <w:tab w:val="left" w:pos="576"/>
          <w:tab w:val="left" w:pos="851"/>
        </w:tabs>
        <w:jc w:val="both"/>
        <w:rPr>
          <w:rFonts w:ascii="Arial" w:hAnsi="Arial" w:cs="Arial"/>
        </w:rPr>
      </w:pPr>
      <w:r w:rsidRPr="00ED7284">
        <w:rPr>
          <w:rFonts w:ascii="Arial" w:hAnsi="Arial" w:cs="Arial"/>
        </w:rPr>
        <w:lastRenderedPageBreak/>
        <w:t xml:space="preserve">The contract is concluded for an initial period of </w:t>
      </w:r>
      <w:r w:rsidR="00B661A2">
        <w:rPr>
          <w:rFonts w:ascii="Arial" w:hAnsi="Arial" w:cs="Arial"/>
        </w:rPr>
        <w:t>24</w:t>
      </w:r>
      <w:r w:rsidRPr="00ED7284">
        <w:rPr>
          <w:rFonts w:ascii="Arial" w:hAnsi="Arial" w:cs="Arial"/>
        </w:rPr>
        <w:t xml:space="preserve"> months.</w:t>
      </w:r>
    </w:p>
    <w:p w14:paraId="5747FB45" w14:textId="77777777" w:rsidR="00176F4B" w:rsidRPr="00ED7284" w:rsidRDefault="00176F4B" w:rsidP="009B45B9">
      <w:pPr>
        <w:tabs>
          <w:tab w:val="left" w:pos="576"/>
          <w:tab w:val="left" w:pos="851"/>
        </w:tabs>
        <w:jc w:val="both"/>
        <w:rPr>
          <w:rFonts w:ascii="Arial" w:hAnsi="Arial" w:cs="Arial"/>
        </w:rPr>
      </w:pPr>
    </w:p>
    <w:p w14:paraId="7F7F5D5B" w14:textId="77777777" w:rsidR="009B1CD0" w:rsidRPr="00ED7284" w:rsidRDefault="00237327" w:rsidP="009B45B9">
      <w:pPr>
        <w:tabs>
          <w:tab w:val="left" w:pos="576"/>
          <w:tab w:val="left" w:pos="851"/>
        </w:tabs>
        <w:jc w:val="both"/>
        <w:rPr>
          <w:rFonts w:ascii="Arial" w:hAnsi="Arial" w:cs="Arial"/>
          <w:i/>
          <w:sz w:val="18"/>
          <w:szCs w:val="18"/>
        </w:rPr>
      </w:pPr>
      <w:r w:rsidRPr="00ED7284">
        <w:rPr>
          <w:rFonts w:ascii="Arial" w:hAnsi="Arial" w:cs="Arial"/>
        </w:rPr>
        <w:t xml:space="preserve">And starts </w:t>
      </w:r>
      <w:proofErr w:type="gramStart"/>
      <w:r w:rsidRPr="00ED7284">
        <w:rPr>
          <w:rFonts w:ascii="Arial" w:hAnsi="Arial" w:cs="Arial"/>
        </w:rPr>
        <w:t>from</w:t>
      </w:r>
      <w:proofErr w:type="gramEnd"/>
      <w:r w:rsidRPr="00ED7284">
        <w:rPr>
          <w:rFonts w:ascii="Arial" w:hAnsi="Arial" w:cs="Arial"/>
        </w:rPr>
        <w:t>:</w:t>
      </w:r>
    </w:p>
    <w:p w14:paraId="542D5D59" w14:textId="77777777" w:rsidR="009B1CD0" w:rsidRPr="00ED7284" w:rsidRDefault="009B1CD0" w:rsidP="009B45B9">
      <w:pPr>
        <w:tabs>
          <w:tab w:val="left" w:pos="851"/>
        </w:tabs>
        <w:rPr>
          <w:rFonts w:ascii="Arial" w:hAnsi="Arial" w:cs="Arial"/>
        </w:rPr>
      </w:pPr>
      <w:r w:rsidRPr="00ED7284">
        <w:rPr>
          <w:rFonts w:ascii="Arial" w:hAnsi="Arial" w:cs="Arial"/>
          <w:i/>
          <w:sz w:val="18"/>
          <w:szCs w:val="18"/>
        </w:rPr>
        <w:t>(Check the corresponding box.)</w:t>
      </w:r>
    </w:p>
    <w:p w14:paraId="6B6311BF" w14:textId="77777777" w:rsidR="009B1CD0" w:rsidRPr="00ED7284" w:rsidRDefault="00844DAA" w:rsidP="009B45B9">
      <w:pPr>
        <w:tabs>
          <w:tab w:val="left" w:pos="851"/>
        </w:tabs>
        <w:spacing w:before="120"/>
        <w:ind w:left="567"/>
        <w:jc w:val="both"/>
        <w:rPr>
          <w:rFonts w:ascii="Arial" w:hAnsi="Arial" w:cs="Arial"/>
        </w:rPr>
      </w:pPr>
      <w:r w:rsidRPr="00ED7284">
        <w:rPr>
          <w:rFonts w:ascii="Arial" w:hAnsi="Arial" w:cs="Arial"/>
        </w:rPr>
        <w:tab/>
      </w:r>
      <w:r w:rsidR="000242CC" w:rsidRPr="00ED7284">
        <w:rPr>
          <w:rFonts w:ascii="Arial" w:hAnsi="Arial" w:cs="Arial"/>
        </w:rPr>
        <w:fldChar w:fldCharType="begin">
          <w:ffData>
            <w:name w:val=""/>
            <w:enabled/>
            <w:calcOnExit w:val="0"/>
            <w:checkBox>
              <w:size w:val="20"/>
              <w:default w:val="1"/>
            </w:checkBox>
          </w:ffData>
        </w:fldChar>
      </w:r>
      <w:r w:rsidR="000242CC" w:rsidRPr="00ED7284">
        <w:rPr>
          <w:rFonts w:ascii="Arial" w:hAnsi="Arial" w:cs="Arial"/>
        </w:rPr>
        <w:instrText xml:space="preserve"> FORMCHECKBOX </w:instrText>
      </w:r>
      <w:r w:rsidR="000242CC" w:rsidRPr="00ED7284">
        <w:rPr>
          <w:rFonts w:ascii="Arial" w:hAnsi="Arial" w:cs="Arial"/>
        </w:rPr>
      </w:r>
      <w:r w:rsidR="000242CC" w:rsidRPr="00ED7284">
        <w:rPr>
          <w:rFonts w:ascii="Arial" w:hAnsi="Arial" w:cs="Arial"/>
        </w:rPr>
        <w:fldChar w:fldCharType="separate"/>
      </w:r>
      <w:r w:rsidR="000242CC" w:rsidRPr="00ED7284">
        <w:rPr>
          <w:rFonts w:ascii="Arial" w:hAnsi="Arial" w:cs="Arial"/>
        </w:rPr>
        <w:fldChar w:fldCharType="end"/>
      </w:r>
      <w:r w:rsidR="009B1CD0" w:rsidRPr="00ED7284">
        <w:rPr>
          <w:rFonts w:ascii="Arial" w:hAnsi="Arial" w:cs="Arial"/>
        </w:rPr>
        <w:tab/>
      </w:r>
      <w:r w:rsidR="009B1CD0" w:rsidRPr="00ED7284">
        <w:rPr>
          <w:rFonts w:ascii="Arial" w:hAnsi="Arial" w:cs="Arial"/>
          <w:sz w:val="18"/>
        </w:rPr>
        <w:t xml:space="preserve">the date of notification of the contract or framework </w:t>
      </w:r>
      <w:proofErr w:type="gramStart"/>
      <w:r w:rsidR="009B1CD0" w:rsidRPr="00ED7284">
        <w:rPr>
          <w:rFonts w:ascii="Arial" w:hAnsi="Arial" w:cs="Arial"/>
          <w:sz w:val="18"/>
        </w:rPr>
        <w:t>agreement;</w:t>
      </w:r>
      <w:proofErr w:type="gramEnd"/>
    </w:p>
    <w:p w14:paraId="52ACB43D" w14:textId="77777777" w:rsidR="009B1CD0" w:rsidRPr="00ED7284" w:rsidRDefault="00844DAA" w:rsidP="009B45B9">
      <w:pPr>
        <w:tabs>
          <w:tab w:val="left" w:pos="851"/>
        </w:tabs>
        <w:spacing w:before="120"/>
        <w:ind w:left="567"/>
        <w:jc w:val="both"/>
        <w:rPr>
          <w:rFonts w:ascii="Arial" w:hAnsi="Arial" w:cs="Arial"/>
        </w:rPr>
      </w:pPr>
      <w:r w:rsidRPr="00ED7284">
        <w:rPr>
          <w:rFonts w:ascii="Arial" w:hAnsi="Arial" w:cs="Arial"/>
        </w:rPr>
        <w:tab/>
      </w:r>
      <w:r w:rsidR="00FB3832" w:rsidRPr="00ED7284">
        <w:rPr>
          <w:rFonts w:ascii="Arial" w:hAnsi="Arial" w:cs="Arial"/>
        </w:rPr>
        <w:fldChar w:fldCharType="begin">
          <w:ffData>
            <w:name w:val=""/>
            <w:enabled/>
            <w:calcOnExit w:val="0"/>
            <w:checkBox>
              <w:size w:val="20"/>
              <w:default w:val="0"/>
            </w:checkBox>
          </w:ffData>
        </w:fldChar>
      </w:r>
      <w:r w:rsidR="007D7A65" w:rsidRPr="00ED7284">
        <w:rPr>
          <w:rFonts w:ascii="Arial" w:hAnsi="Arial" w:cs="Arial"/>
        </w:rPr>
        <w:instrText xml:space="preserve"> FORMCHECKBOX </w:instrText>
      </w:r>
      <w:r w:rsidR="00FB3832" w:rsidRPr="00ED7284">
        <w:rPr>
          <w:rFonts w:ascii="Arial" w:hAnsi="Arial" w:cs="Arial"/>
        </w:rPr>
      </w:r>
      <w:r w:rsidR="00FB3832" w:rsidRPr="00ED7284">
        <w:rPr>
          <w:rFonts w:ascii="Arial" w:hAnsi="Arial" w:cs="Arial"/>
        </w:rPr>
        <w:fldChar w:fldCharType="separate"/>
      </w:r>
      <w:r w:rsidR="00FB3832" w:rsidRPr="00ED7284">
        <w:rPr>
          <w:rFonts w:ascii="Arial" w:hAnsi="Arial" w:cs="Arial"/>
        </w:rPr>
        <w:fldChar w:fldCharType="end"/>
      </w:r>
      <w:r w:rsidR="009B1CD0" w:rsidRPr="00ED7284">
        <w:rPr>
          <w:rFonts w:ascii="Arial" w:hAnsi="Arial" w:cs="Arial"/>
        </w:rPr>
        <w:tab/>
      </w:r>
      <w:r w:rsidR="009B1CD0" w:rsidRPr="00ED7284">
        <w:rPr>
          <w:rFonts w:ascii="Arial" w:hAnsi="Arial" w:cs="Arial"/>
          <w:sz w:val="18"/>
        </w:rPr>
        <w:t xml:space="preserve">the date of notification of the service order or first purchase </w:t>
      </w:r>
      <w:proofErr w:type="gramStart"/>
      <w:r w:rsidR="009B1CD0" w:rsidRPr="00ED7284">
        <w:rPr>
          <w:rFonts w:ascii="Arial" w:hAnsi="Arial" w:cs="Arial"/>
          <w:sz w:val="18"/>
        </w:rPr>
        <w:t>order;</w:t>
      </w:r>
      <w:proofErr w:type="gramEnd"/>
    </w:p>
    <w:p w14:paraId="468B58B5" w14:textId="77777777" w:rsidR="009B1CD0" w:rsidRPr="00ED7284" w:rsidRDefault="00844DAA" w:rsidP="009B45B9">
      <w:pPr>
        <w:tabs>
          <w:tab w:val="left" w:pos="851"/>
        </w:tabs>
        <w:spacing w:before="120"/>
        <w:ind w:left="1134" w:hanging="567"/>
        <w:jc w:val="both"/>
        <w:rPr>
          <w:rFonts w:ascii="Arial" w:hAnsi="Arial" w:cs="Arial"/>
          <w:b/>
        </w:rPr>
      </w:pPr>
      <w:r w:rsidRPr="00ED7284">
        <w:rPr>
          <w:rFonts w:ascii="Arial" w:hAnsi="Arial" w:cs="Arial"/>
        </w:rPr>
        <w:tab/>
      </w:r>
      <w:r w:rsidR="005A1D36" w:rsidRPr="00ED7284">
        <w:rPr>
          <w:rFonts w:ascii="Arial" w:hAnsi="Arial" w:cs="Arial"/>
        </w:rPr>
        <w:fldChar w:fldCharType="begin">
          <w:ffData>
            <w:name w:val=""/>
            <w:enabled/>
            <w:calcOnExit w:val="0"/>
            <w:checkBox>
              <w:size w:val="20"/>
              <w:default w:val="0"/>
            </w:checkBox>
          </w:ffData>
        </w:fldChar>
      </w:r>
      <w:r w:rsidR="005A1D36" w:rsidRPr="00ED7284">
        <w:rPr>
          <w:rFonts w:ascii="Arial" w:hAnsi="Arial" w:cs="Arial"/>
        </w:rPr>
        <w:instrText xml:space="preserve"> FORMCHECKBOX </w:instrText>
      </w:r>
      <w:r w:rsidR="005A1D36" w:rsidRPr="00ED7284">
        <w:rPr>
          <w:rFonts w:ascii="Arial" w:hAnsi="Arial" w:cs="Arial"/>
        </w:rPr>
      </w:r>
      <w:r w:rsidR="005A1D36" w:rsidRPr="00ED7284">
        <w:rPr>
          <w:rFonts w:ascii="Arial" w:hAnsi="Arial" w:cs="Arial"/>
        </w:rPr>
        <w:fldChar w:fldCharType="separate"/>
      </w:r>
      <w:r w:rsidR="005A1D36" w:rsidRPr="00ED7284">
        <w:rPr>
          <w:rFonts w:ascii="Arial" w:hAnsi="Arial" w:cs="Arial"/>
        </w:rPr>
        <w:fldChar w:fldCharType="end"/>
      </w:r>
      <w:r w:rsidR="009B1CD0" w:rsidRPr="00ED7284">
        <w:rPr>
          <w:rFonts w:ascii="Arial" w:hAnsi="Arial" w:cs="Arial"/>
        </w:rPr>
        <w:tab/>
      </w:r>
      <w:r w:rsidR="009B1CD0" w:rsidRPr="00ED7284">
        <w:rPr>
          <w:rFonts w:ascii="Arial" w:hAnsi="Arial" w:cs="Arial"/>
          <w:sz w:val="18"/>
        </w:rPr>
        <w:t>the date of commencement of performance provided for by the contract if it is later than the date of notification.</w:t>
      </w:r>
    </w:p>
    <w:p w14:paraId="6AD6FBB5" w14:textId="77777777" w:rsidR="009B1CD0" w:rsidRPr="00ED7284" w:rsidRDefault="009B1CD0" w:rsidP="009B45B9">
      <w:pPr>
        <w:tabs>
          <w:tab w:val="left" w:pos="426"/>
          <w:tab w:val="left" w:pos="851"/>
        </w:tabs>
        <w:jc w:val="both"/>
        <w:rPr>
          <w:rFonts w:ascii="Arial" w:hAnsi="Arial" w:cs="Arial"/>
          <w:b/>
        </w:rPr>
      </w:pPr>
    </w:p>
    <w:p w14:paraId="5483346E" w14:textId="547E7B30" w:rsidR="009B1CD0" w:rsidRPr="00ED7284" w:rsidRDefault="009B1CD0" w:rsidP="009B45B9">
      <w:pPr>
        <w:pStyle w:val="fcasegauche"/>
        <w:tabs>
          <w:tab w:val="left" w:pos="426"/>
          <w:tab w:val="left" w:pos="851"/>
        </w:tabs>
        <w:spacing w:after="0"/>
        <w:ind w:left="0" w:firstLine="0"/>
        <w:jc w:val="left"/>
        <w:rPr>
          <w:rFonts w:ascii="Arial" w:hAnsi="Arial" w:cs="Arial"/>
          <w:i/>
          <w:sz w:val="18"/>
          <w:szCs w:val="18"/>
        </w:rPr>
      </w:pPr>
      <w:r w:rsidRPr="00ED7284">
        <w:rPr>
          <w:rFonts w:ascii="Arial" w:hAnsi="Arial" w:cs="Arial"/>
        </w:rPr>
        <w:t>The contract or framework agreement may be renewed:</w:t>
      </w:r>
      <w:r w:rsidRPr="00ED7284">
        <w:rPr>
          <w:rFonts w:ascii="Arial" w:hAnsi="Arial" w:cs="Arial"/>
        </w:rPr>
        <w:tab/>
      </w:r>
      <w:r w:rsidRPr="00ED7284">
        <w:rPr>
          <w:rFonts w:ascii="Arial" w:hAnsi="Arial" w:cs="Arial"/>
        </w:rPr>
        <w:tab/>
      </w:r>
      <w:r w:rsidR="00B661A2">
        <w:rPr>
          <w:rFonts w:ascii="Arial" w:hAnsi="Arial" w:cs="Arial"/>
        </w:rPr>
        <w:fldChar w:fldCharType="begin">
          <w:ffData>
            <w:name w:val=""/>
            <w:enabled/>
            <w:calcOnExit w:val="0"/>
            <w:checkBox>
              <w:size w:val="20"/>
              <w:default w:val="0"/>
            </w:checkBox>
          </w:ffData>
        </w:fldChar>
      </w:r>
      <w:r w:rsidR="00B661A2">
        <w:rPr>
          <w:rFonts w:ascii="Arial" w:hAnsi="Arial" w:cs="Arial"/>
        </w:rPr>
        <w:instrText xml:space="preserve"> FORMCHECKBOX </w:instrText>
      </w:r>
      <w:r w:rsidR="00B661A2">
        <w:rPr>
          <w:rFonts w:ascii="Arial" w:hAnsi="Arial" w:cs="Arial"/>
        </w:rPr>
      </w:r>
      <w:r w:rsidR="00B661A2">
        <w:rPr>
          <w:rFonts w:ascii="Arial" w:hAnsi="Arial" w:cs="Arial"/>
        </w:rPr>
        <w:fldChar w:fldCharType="end"/>
      </w:r>
      <w:r w:rsidRPr="00ED7284">
        <w:rPr>
          <w:rFonts w:ascii="Arial" w:hAnsi="Arial" w:cs="Arial"/>
        </w:rPr>
        <w:tab/>
        <w:t>NO</w:t>
      </w:r>
      <w:r w:rsidRPr="00ED7284">
        <w:rPr>
          <w:rFonts w:ascii="Arial" w:hAnsi="Arial" w:cs="Arial"/>
        </w:rPr>
        <w:tab/>
      </w:r>
      <w:r w:rsidRPr="00ED7284">
        <w:rPr>
          <w:rFonts w:ascii="Arial" w:hAnsi="Arial" w:cs="Arial"/>
        </w:rPr>
        <w:tab/>
      </w:r>
      <w:r w:rsidRPr="00ED7284">
        <w:rPr>
          <w:rFonts w:ascii="Arial" w:hAnsi="Arial" w:cs="Arial"/>
        </w:rPr>
        <w:tab/>
      </w:r>
      <w:r w:rsidR="00B661A2">
        <w:rPr>
          <w:rFonts w:ascii="Arial" w:hAnsi="Arial" w:cs="Arial"/>
        </w:rPr>
        <w:fldChar w:fldCharType="begin">
          <w:ffData>
            <w:name w:val=""/>
            <w:enabled/>
            <w:calcOnExit w:val="0"/>
            <w:checkBox>
              <w:size w:val="20"/>
              <w:default w:val="1"/>
            </w:checkBox>
          </w:ffData>
        </w:fldChar>
      </w:r>
      <w:r w:rsidR="00B661A2">
        <w:rPr>
          <w:rFonts w:ascii="Arial" w:hAnsi="Arial" w:cs="Arial"/>
        </w:rPr>
        <w:instrText xml:space="preserve"> FORMCHECKBOX </w:instrText>
      </w:r>
      <w:r w:rsidR="00B661A2">
        <w:rPr>
          <w:rFonts w:ascii="Arial" w:hAnsi="Arial" w:cs="Arial"/>
        </w:rPr>
      </w:r>
      <w:r w:rsidR="00B661A2">
        <w:rPr>
          <w:rFonts w:ascii="Arial" w:hAnsi="Arial" w:cs="Arial"/>
        </w:rPr>
        <w:fldChar w:fldCharType="end"/>
      </w:r>
      <w:r w:rsidRPr="00ED7284">
        <w:rPr>
          <w:rFonts w:ascii="Arial" w:hAnsi="Arial" w:cs="Arial"/>
        </w:rPr>
        <w:tab/>
        <w:t>YES</w:t>
      </w:r>
    </w:p>
    <w:p w14:paraId="487F4C88" w14:textId="77777777" w:rsidR="009B1CD0" w:rsidRPr="00ED7284" w:rsidRDefault="009B1CD0" w:rsidP="009B45B9">
      <w:pPr>
        <w:tabs>
          <w:tab w:val="left" w:pos="851"/>
        </w:tabs>
        <w:rPr>
          <w:rFonts w:ascii="Arial" w:hAnsi="Arial" w:cs="Arial"/>
        </w:rPr>
      </w:pPr>
      <w:r w:rsidRPr="00ED7284">
        <w:rPr>
          <w:rFonts w:ascii="Arial" w:hAnsi="Arial" w:cs="Arial"/>
          <w:i/>
          <w:sz w:val="18"/>
          <w:szCs w:val="18"/>
        </w:rPr>
        <w:t>(Check the corresponding box.)</w:t>
      </w:r>
    </w:p>
    <w:p w14:paraId="56A7DED0" w14:textId="77777777" w:rsidR="009B1CD0" w:rsidRPr="00ED7284" w:rsidRDefault="009B1CD0" w:rsidP="009B45B9">
      <w:pPr>
        <w:tabs>
          <w:tab w:val="left" w:pos="426"/>
          <w:tab w:val="left" w:pos="851"/>
        </w:tabs>
        <w:jc w:val="both"/>
        <w:rPr>
          <w:rFonts w:ascii="Arial" w:hAnsi="Arial" w:cs="Arial"/>
        </w:rPr>
      </w:pPr>
    </w:p>
    <w:p w14:paraId="011BB080" w14:textId="77777777" w:rsidR="009B1CD0" w:rsidRPr="00ED7284" w:rsidRDefault="009B1CD0" w:rsidP="009B45B9">
      <w:pPr>
        <w:tabs>
          <w:tab w:val="left" w:pos="426"/>
          <w:tab w:val="left" w:pos="851"/>
        </w:tabs>
        <w:jc w:val="both"/>
        <w:rPr>
          <w:rFonts w:ascii="Arial" w:hAnsi="Arial" w:cs="Arial"/>
        </w:rPr>
      </w:pPr>
      <w:r w:rsidRPr="00ED7284">
        <w:rPr>
          <w:rFonts w:ascii="Arial" w:hAnsi="Arial" w:cs="Arial"/>
        </w:rPr>
        <w:t>If yes, specify:</w:t>
      </w:r>
    </w:p>
    <w:p w14:paraId="1E4ED74C" w14:textId="1348C418" w:rsidR="00E92BEB" w:rsidRPr="00ED7284" w:rsidRDefault="009B1CD0" w:rsidP="00B86B10">
      <w:pPr>
        <w:numPr>
          <w:ilvl w:val="0"/>
          <w:numId w:val="2"/>
        </w:numPr>
        <w:tabs>
          <w:tab w:val="left" w:pos="426"/>
          <w:tab w:val="left" w:pos="851"/>
        </w:tabs>
        <w:spacing w:before="120"/>
        <w:ind w:left="924" w:hanging="357"/>
        <w:jc w:val="both"/>
        <w:rPr>
          <w:rFonts w:ascii="Arial" w:hAnsi="Arial" w:cs="Arial"/>
          <w:b/>
        </w:rPr>
      </w:pPr>
      <w:r w:rsidRPr="00ED7284">
        <w:rPr>
          <w:rFonts w:ascii="Arial" w:hAnsi="Arial" w:cs="Arial"/>
        </w:rPr>
        <w:t>Number of renewals</w:t>
      </w:r>
      <w:proofErr w:type="gramStart"/>
      <w:r w:rsidRPr="00ED7284">
        <w:rPr>
          <w:rFonts w:ascii="Arial" w:hAnsi="Arial" w:cs="Arial"/>
        </w:rPr>
        <w:t xml:space="preserve">: </w:t>
      </w:r>
      <w:r w:rsidR="00B9388B" w:rsidRPr="00ED7284">
        <w:rPr>
          <w:rFonts w:ascii="Arial" w:hAnsi="Arial" w:cs="Arial"/>
        </w:rPr>
        <w:tab/>
      </w:r>
      <w:r w:rsidR="00B661A2">
        <w:rPr>
          <w:rFonts w:ascii="Arial" w:hAnsi="Arial" w:cs="Arial"/>
        </w:rPr>
        <w:t>1</w:t>
      </w:r>
      <w:proofErr w:type="gramEnd"/>
    </w:p>
    <w:p w14:paraId="51A64C4F" w14:textId="69979685" w:rsidR="00770654" w:rsidRPr="00ED7284" w:rsidRDefault="00770654" w:rsidP="00770654">
      <w:pPr>
        <w:numPr>
          <w:ilvl w:val="0"/>
          <w:numId w:val="2"/>
        </w:numPr>
        <w:tabs>
          <w:tab w:val="left" w:pos="426"/>
          <w:tab w:val="left" w:pos="851"/>
        </w:tabs>
        <w:spacing w:before="120"/>
        <w:ind w:left="924" w:hanging="357"/>
        <w:jc w:val="both"/>
        <w:rPr>
          <w:rFonts w:ascii="Arial" w:hAnsi="Arial" w:cs="Arial"/>
          <w:b/>
        </w:rPr>
      </w:pPr>
      <w:r w:rsidRPr="00ED7284">
        <w:rPr>
          <w:rFonts w:ascii="Arial" w:hAnsi="Arial" w:cs="Arial"/>
        </w:rPr>
        <w:t>Type of renewal:</w:t>
      </w:r>
      <w:r w:rsidRPr="00ED7284">
        <w:rPr>
          <w:rFonts w:ascii="Arial" w:hAnsi="Arial" w:cs="Arial"/>
          <w:b/>
        </w:rPr>
        <w:tab/>
      </w:r>
      <w:r w:rsidRPr="00ED7284">
        <w:rPr>
          <w:rFonts w:ascii="Arial" w:hAnsi="Arial" w:cs="Arial"/>
          <w:b/>
        </w:rPr>
        <w:tab/>
      </w:r>
      <w:sdt>
        <w:sdtPr>
          <w:rPr>
            <w:rFonts w:ascii="Arial" w:eastAsia="Wingdings" w:hAnsi="Arial" w:cs="Arial"/>
            <w:sz w:val="22"/>
          </w:rPr>
          <w:id w:val="1433942571"/>
          <w14:checkbox>
            <w14:checked w14:val="0"/>
            <w14:checkedState w14:val="2612" w14:font="MS Gothic"/>
            <w14:uncheckedState w14:val="2610" w14:font="MS Gothic"/>
          </w14:checkbox>
        </w:sdtPr>
        <w:sdtEndPr/>
        <w:sdtContent>
          <w:r w:rsidRPr="00ED7284">
            <w:rPr>
              <w:rFonts w:ascii="Arial" w:eastAsia="MS Gothic" w:hAnsi="Arial" w:cs="Arial"/>
              <w:sz w:val="22"/>
            </w:rPr>
            <w:t>TACITE</w:t>
          </w:r>
        </w:sdtContent>
      </w:sdt>
      <w:r w:rsidRPr="00ED7284">
        <w:rPr>
          <w:rFonts w:ascii="Arial" w:eastAsia="Wingdings" w:hAnsi="Arial" w:cs="Arial"/>
          <w:color w:val="000000"/>
        </w:rPr>
        <w:tab/>
      </w:r>
      <w:r w:rsidRPr="00ED7284">
        <w:rPr>
          <w:rFonts w:ascii="Arial" w:eastAsia="Wingdings" w:hAnsi="Arial" w:cs="Arial"/>
          <w:color w:val="000000"/>
        </w:rPr>
        <w:tab/>
      </w:r>
    </w:p>
    <w:p w14:paraId="73CA65E6" w14:textId="6E685687" w:rsidR="00B86B10" w:rsidRPr="00ED7284" w:rsidRDefault="009B1CD0" w:rsidP="008A063A">
      <w:pPr>
        <w:numPr>
          <w:ilvl w:val="0"/>
          <w:numId w:val="2"/>
        </w:numPr>
        <w:tabs>
          <w:tab w:val="left" w:pos="426"/>
          <w:tab w:val="left" w:pos="851"/>
        </w:tabs>
        <w:spacing w:before="120"/>
        <w:ind w:left="924" w:hanging="357"/>
        <w:jc w:val="both"/>
        <w:rPr>
          <w:rFonts w:ascii="Arial" w:hAnsi="Arial" w:cs="Arial"/>
        </w:rPr>
      </w:pPr>
      <w:r w:rsidRPr="00ED7284">
        <w:rPr>
          <w:rFonts w:ascii="Arial" w:hAnsi="Arial" w:cs="Arial"/>
        </w:rPr>
        <w:t xml:space="preserve">Duration of renewals: </w:t>
      </w:r>
      <w:r w:rsidR="00B9388B" w:rsidRPr="00ED7284">
        <w:rPr>
          <w:rFonts w:ascii="Arial" w:hAnsi="Arial" w:cs="Arial"/>
        </w:rPr>
        <w:tab/>
      </w:r>
      <w:r w:rsidR="00B9388B" w:rsidRPr="00ED7284">
        <w:rPr>
          <w:rFonts w:ascii="Arial" w:hAnsi="Arial" w:cs="Arial"/>
        </w:rPr>
        <w:tab/>
      </w:r>
      <w:r w:rsidR="00B661A2">
        <w:rPr>
          <w:rFonts w:ascii="Arial" w:hAnsi="Arial" w:cs="Arial"/>
        </w:rPr>
        <w:t xml:space="preserve">24 </w:t>
      </w:r>
      <w:proofErr w:type="gramStart"/>
      <w:r w:rsidR="00B661A2">
        <w:rPr>
          <w:rFonts w:ascii="Arial" w:hAnsi="Arial" w:cs="Arial"/>
        </w:rPr>
        <w:t>month</w:t>
      </w:r>
      <w:proofErr w:type="gramEnd"/>
    </w:p>
    <w:p w14:paraId="36B41FFE" w14:textId="77777777" w:rsidR="00072FF4" w:rsidRPr="00ED7284" w:rsidRDefault="00072FF4" w:rsidP="00072FF4">
      <w:pPr>
        <w:tabs>
          <w:tab w:val="left" w:pos="426"/>
          <w:tab w:val="left" w:pos="851"/>
        </w:tabs>
        <w:jc w:val="both"/>
        <w:rPr>
          <w:rFonts w:ascii="Arial" w:hAnsi="Arial" w:cs="Arial"/>
        </w:rPr>
      </w:pPr>
      <w:r w:rsidRPr="00ED7284">
        <w:rPr>
          <w:rFonts w:ascii="Arial" w:hAnsi="Arial" w:cs="Arial"/>
        </w:rPr>
        <w:t>The holder(s) may not refuse the renewal.</w:t>
      </w:r>
    </w:p>
    <w:p w14:paraId="373C1B6E" w14:textId="77777777" w:rsidR="00176F4B" w:rsidRPr="00ED7284" w:rsidRDefault="00176F4B" w:rsidP="00072FF4">
      <w:pPr>
        <w:tabs>
          <w:tab w:val="left" w:pos="426"/>
          <w:tab w:val="left" w:pos="851"/>
        </w:tabs>
        <w:jc w:val="both"/>
        <w:rPr>
          <w:rFonts w:ascii="Arial" w:hAnsi="Arial" w:cs="Arial"/>
        </w:rPr>
      </w:pPr>
    </w:p>
    <w:p w14:paraId="17F521BB" w14:textId="77777777" w:rsidR="00072FF4" w:rsidRPr="00ED7284" w:rsidRDefault="00072FF4" w:rsidP="00072FF4">
      <w:pPr>
        <w:tabs>
          <w:tab w:val="left" w:pos="426"/>
          <w:tab w:val="left" w:pos="851"/>
        </w:tabs>
        <w:jc w:val="both"/>
        <w:rPr>
          <w:rFonts w:ascii="Arial" w:hAnsi="Arial" w:cs="Arial"/>
        </w:rPr>
      </w:pPr>
      <w:r w:rsidRPr="00ED7284">
        <w:rPr>
          <w:rFonts w:ascii="Arial" w:hAnsi="Arial" w:cs="Arial"/>
        </w:rPr>
        <w:t>If the buyer does not wish to renew the contract, he shall inform the holder(s) of his decision no later than 3 months before the end date of the validity of the framework agreement, by electronic mail with acknowledgement of receipt.</w:t>
      </w:r>
    </w:p>
    <w:p w14:paraId="321BC373" w14:textId="77777777" w:rsidR="00C75FF0" w:rsidRPr="00ED7284" w:rsidRDefault="00C75FF0" w:rsidP="00072FF4">
      <w:pPr>
        <w:tabs>
          <w:tab w:val="left" w:pos="426"/>
          <w:tab w:val="left" w:pos="851"/>
        </w:tabs>
        <w:jc w:val="both"/>
        <w:rPr>
          <w:rFonts w:ascii="Arial" w:hAnsi="Arial" w:cs="Arial"/>
        </w:rPr>
      </w:pPr>
    </w:p>
    <w:p w14:paraId="6E25D550" w14:textId="77777777" w:rsidR="0078690C" w:rsidRPr="00ED7284" w:rsidRDefault="0078690C" w:rsidP="0078690C">
      <w:pPr>
        <w:tabs>
          <w:tab w:val="left" w:pos="851"/>
          <w:tab w:val="left" w:pos="6237"/>
        </w:tabs>
        <w:rPr>
          <w:rFonts w:ascii="Arial" w:hAnsi="Arial" w:cs="Arial"/>
          <w:b/>
          <w:sz w:val="22"/>
          <w:szCs w:val="22"/>
          <w:highlight w:val="cyan"/>
        </w:rPr>
      </w:pPr>
      <w:r w:rsidRPr="00ED7284">
        <w:rPr>
          <w:rFonts w:ascii="Arial" w:hAnsi="Arial" w:cs="Arial"/>
          <w:b/>
          <w:sz w:val="22"/>
          <w:szCs w:val="22"/>
          <w:highlight w:val="cyan"/>
        </w:rPr>
        <w:t>B6 – Subcontracting:</w:t>
      </w:r>
    </w:p>
    <w:p w14:paraId="3C75434B" w14:textId="77777777" w:rsidR="0078690C" w:rsidRPr="00ED7284" w:rsidRDefault="0078690C" w:rsidP="00072FF4">
      <w:pPr>
        <w:tabs>
          <w:tab w:val="left" w:pos="426"/>
          <w:tab w:val="left" w:pos="851"/>
        </w:tabs>
        <w:jc w:val="both"/>
        <w:rPr>
          <w:rFonts w:ascii="Arial" w:hAnsi="Arial" w:cs="Arial"/>
        </w:rPr>
      </w:pPr>
    </w:p>
    <w:p w14:paraId="79A35701" w14:textId="77777777" w:rsidR="0078690C" w:rsidRPr="00ED7284" w:rsidRDefault="0078690C" w:rsidP="0078690C">
      <w:pPr>
        <w:tabs>
          <w:tab w:val="left" w:pos="576"/>
        </w:tabs>
        <w:spacing w:after="120"/>
        <w:rPr>
          <w:rFonts w:ascii="Arial" w:hAnsi="Arial" w:cs="Arial"/>
          <w:sz w:val="10"/>
          <w:szCs w:val="22"/>
        </w:rPr>
      </w:pPr>
      <w:r w:rsidRPr="00ED7284">
        <w:rPr>
          <w:rFonts w:ascii="Arial" w:hAnsi="Arial" w:cs="Arial"/>
          <w:szCs w:val="22"/>
        </w:rPr>
        <w:t xml:space="preserve">I am not (we are) planning to outsource some of the benefits </w:t>
      </w:r>
      <w:r w:rsidRPr="00ED7284">
        <w:rPr>
          <w:rFonts w:ascii="Arial" w:hAnsi="Arial" w:cs="Arial"/>
          <w:szCs w:val="22"/>
        </w:rPr>
        <w:tab/>
      </w:r>
      <w:r w:rsidRPr="00ED7284">
        <w:rPr>
          <w:rFonts w:ascii="Arial" w:hAnsi="Arial" w:cs="Arial"/>
          <w:szCs w:val="22"/>
        </w:rPr>
        <w:tab/>
      </w:r>
      <w:r w:rsidRPr="00ED7284">
        <w:rPr>
          <w:rFonts w:ascii="Arial" w:hAnsi="Arial" w:cs="Arial"/>
          <w:szCs w:val="22"/>
        </w:rPr>
        <w:fldChar w:fldCharType="begin">
          <w:ffData>
            <w:name w:val="CaseACocher29"/>
            <w:enabled/>
            <w:calcOnExit w:val="0"/>
            <w:checkBox>
              <w:sizeAuto/>
              <w:default w:val="0"/>
            </w:checkBox>
          </w:ffData>
        </w:fldChar>
      </w:r>
      <w:r w:rsidRPr="00ED7284">
        <w:rPr>
          <w:rFonts w:ascii="Arial" w:hAnsi="Arial" w:cs="Arial"/>
          <w:szCs w:val="22"/>
        </w:rPr>
        <w:instrText xml:space="preserve"> FORMCHECKBOX </w:instrText>
      </w:r>
      <w:r w:rsidRPr="00ED7284">
        <w:rPr>
          <w:rFonts w:ascii="Arial" w:hAnsi="Arial" w:cs="Arial"/>
          <w:szCs w:val="22"/>
        </w:rPr>
      </w:r>
      <w:r w:rsidRPr="00ED7284">
        <w:rPr>
          <w:rFonts w:ascii="Arial" w:hAnsi="Arial" w:cs="Arial"/>
          <w:szCs w:val="22"/>
        </w:rPr>
        <w:fldChar w:fldCharType="separate"/>
      </w:r>
      <w:r w:rsidRPr="00ED7284">
        <w:rPr>
          <w:rFonts w:ascii="Arial" w:hAnsi="Arial" w:cs="Arial"/>
          <w:szCs w:val="22"/>
        </w:rPr>
        <w:fldChar w:fldCharType="end"/>
      </w:r>
    </w:p>
    <w:p w14:paraId="0A4DBB80" w14:textId="77777777" w:rsidR="0078690C" w:rsidRPr="00ED7284" w:rsidRDefault="0078690C" w:rsidP="0078690C">
      <w:pPr>
        <w:tabs>
          <w:tab w:val="left" w:pos="576"/>
          <w:tab w:val="left" w:pos="7371"/>
        </w:tabs>
        <w:spacing w:after="120"/>
        <w:rPr>
          <w:rFonts w:ascii="Arial" w:hAnsi="Arial" w:cs="Arial"/>
          <w:sz w:val="8"/>
          <w:szCs w:val="22"/>
        </w:rPr>
      </w:pPr>
      <w:r w:rsidRPr="00ED7284">
        <w:rPr>
          <w:rFonts w:ascii="Arial" w:hAnsi="Arial" w:cs="Arial"/>
          <w:szCs w:val="22"/>
        </w:rPr>
        <w:t>I am considering (we are considering) outsourcing some of the benefits</w:t>
      </w:r>
      <w:r w:rsidRPr="00ED7284">
        <w:rPr>
          <w:rFonts w:ascii="Arial" w:hAnsi="Arial" w:cs="Arial"/>
          <w:szCs w:val="22"/>
        </w:rPr>
        <w:tab/>
      </w:r>
      <w:r w:rsidRPr="00ED7284">
        <w:rPr>
          <w:rFonts w:ascii="Arial" w:hAnsi="Arial" w:cs="Arial"/>
          <w:szCs w:val="22"/>
        </w:rPr>
        <w:tab/>
      </w:r>
      <w:r w:rsidRPr="00ED7284">
        <w:rPr>
          <w:rFonts w:ascii="Arial" w:hAnsi="Arial" w:cs="Arial"/>
          <w:szCs w:val="22"/>
        </w:rPr>
        <w:tab/>
      </w:r>
      <w:r w:rsidRPr="00ED7284">
        <w:rPr>
          <w:rFonts w:ascii="Arial" w:hAnsi="Arial" w:cs="Arial"/>
          <w:szCs w:val="22"/>
        </w:rPr>
        <w:fldChar w:fldCharType="begin">
          <w:ffData>
            <w:name w:val="CaseACocher29"/>
            <w:enabled/>
            <w:calcOnExit w:val="0"/>
            <w:checkBox>
              <w:sizeAuto/>
              <w:default w:val="0"/>
            </w:checkBox>
          </w:ffData>
        </w:fldChar>
      </w:r>
      <w:bookmarkStart w:id="2" w:name="CaseACocher29"/>
      <w:r w:rsidRPr="00ED7284">
        <w:rPr>
          <w:rFonts w:ascii="Arial" w:hAnsi="Arial" w:cs="Arial"/>
          <w:szCs w:val="22"/>
        </w:rPr>
        <w:instrText xml:space="preserve"> FORMCHECKBOX </w:instrText>
      </w:r>
      <w:r w:rsidRPr="00ED7284">
        <w:rPr>
          <w:rFonts w:ascii="Arial" w:hAnsi="Arial" w:cs="Arial"/>
          <w:szCs w:val="22"/>
        </w:rPr>
      </w:r>
      <w:r w:rsidRPr="00ED7284">
        <w:rPr>
          <w:rFonts w:ascii="Arial" w:hAnsi="Arial" w:cs="Arial"/>
          <w:szCs w:val="22"/>
        </w:rPr>
        <w:fldChar w:fldCharType="separate"/>
      </w:r>
      <w:r w:rsidRPr="00ED7284">
        <w:rPr>
          <w:rFonts w:ascii="Arial" w:hAnsi="Arial" w:cs="Arial"/>
          <w:szCs w:val="22"/>
        </w:rPr>
        <w:fldChar w:fldCharType="end"/>
      </w:r>
      <w:bookmarkEnd w:id="2"/>
    </w:p>
    <w:p w14:paraId="631ED3F9" w14:textId="77777777" w:rsidR="0078690C" w:rsidRPr="00ED7284" w:rsidRDefault="0078690C" w:rsidP="00072FF4">
      <w:pPr>
        <w:tabs>
          <w:tab w:val="left" w:pos="426"/>
          <w:tab w:val="left" w:pos="851"/>
        </w:tabs>
        <w:jc w:val="both"/>
        <w:rPr>
          <w:rFonts w:ascii="Arial" w:hAnsi="Arial" w:cs="Arial"/>
        </w:rPr>
      </w:pPr>
    </w:p>
    <w:p w14:paraId="30B6D352" w14:textId="77777777" w:rsidR="0078690C" w:rsidRPr="00ED7284" w:rsidRDefault="0078690C" w:rsidP="0078690C">
      <w:pPr>
        <w:tabs>
          <w:tab w:val="left" w:pos="576"/>
        </w:tabs>
        <w:spacing w:after="120"/>
        <w:rPr>
          <w:rFonts w:ascii="Arial" w:hAnsi="Arial" w:cs="Arial"/>
          <w:b/>
          <w:i/>
        </w:rPr>
      </w:pPr>
      <w:r w:rsidRPr="00ED7284">
        <w:rPr>
          <w:rFonts w:ascii="Arial" w:hAnsi="Arial" w:cs="Arial"/>
          <w:b/>
          <w:i/>
        </w:rPr>
        <w:t xml:space="preserve">B6.1. - Amount </w:t>
      </w:r>
      <w:proofErr w:type="gramStart"/>
      <w:r w:rsidRPr="00ED7284">
        <w:rPr>
          <w:rFonts w:ascii="Arial" w:hAnsi="Arial" w:cs="Arial"/>
          <w:b/>
          <w:i/>
        </w:rPr>
        <w:t>subcontracted</w:t>
      </w:r>
      <w:proofErr w:type="gramEnd"/>
      <w:r w:rsidRPr="00ED7284">
        <w:rPr>
          <w:rFonts w:ascii="Arial" w:hAnsi="Arial" w:cs="Arial"/>
          <w:b/>
          <w:i/>
        </w:rPr>
        <w:t xml:space="preserve"> designated to the contract</w:t>
      </w:r>
    </w:p>
    <w:p w14:paraId="70D5BEC9" w14:textId="77777777" w:rsidR="0078690C" w:rsidRPr="00ED7284" w:rsidRDefault="0078690C" w:rsidP="0078690C">
      <w:pPr>
        <w:tabs>
          <w:tab w:val="left" w:pos="576"/>
        </w:tabs>
        <w:spacing w:after="120"/>
        <w:rPr>
          <w:rFonts w:ascii="Arial" w:hAnsi="Arial" w:cs="Arial"/>
        </w:rPr>
      </w:pPr>
      <w:r w:rsidRPr="00ED7284">
        <w:rPr>
          <w:rFonts w:ascii="Arial" w:hAnsi="Arial" w:cs="Arial"/>
        </w:rPr>
        <w:t xml:space="preserve">The Annex(s) attached to this Undertaking Act(s) </w:t>
      </w:r>
      <w:proofErr w:type="gramStart"/>
      <w:r w:rsidRPr="00ED7284">
        <w:rPr>
          <w:rFonts w:ascii="Arial" w:hAnsi="Arial" w:cs="Arial"/>
        </w:rPr>
        <w:t>indicate</w:t>
      </w:r>
      <w:proofErr w:type="gramEnd"/>
      <w:r w:rsidRPr="00ED7284">
        <w:rPr>
          <w:rFonts w:ascii="Arial" w:hAnsi="Arial" w:cs="Arial"/>
        </w:rPr>
        <w:t xml:space="preserve"> the nature and amount of the benefits I (we) intend to have performed by a subcontractor(s) and the terms and conditions of payment of subcontracts. This Annex(s) constitutes a request for acceptance of one of the relevant subcontractors(s) and for approval of the</w:t>
      </w:r>
      <w:r w:rsidRPr="00ED7284">
        <w:rPr>
          <w:rFonts w:ascii="Arial" w:hAnsi="Arial" w:cs="Arial"/>
          <w:b/>
          <w:i/>
        </w:rPr>
        <w:t xml:space="preserve"> payment conditions</w:t>
      </w:r>
      <w:r w:rsidRPr="00ED7284">
        <w:rPr>
          <w:rFonts w:ascii="Arial" w:hAnsi="Arial" w:cs="Arial"/>
        </w:rPr>
        <w:t xml:space="preserve">. </w:t>
      </w:r>
    </w:p>
    <w:p w14:paraId="53052898" w14:textId="77777777" w:rsidR="0078690C" w:rsidRPr="00ED7284" w:rsidRDefault="0078690C" w:rsidP="0078690C">
      <w:pPr>
        <w:tabs>
          <w:tab w:val="left" w:pos="576"/>
        </w:tabs>
        <w:spacing w:before="120" w:after="120"/>
        <w:rPr>
          <w:rFonts w:ascii="Arial" w:hAnsi="Arial" w:cs="Arial"/>
          <w:b/>
          <w:sz w:val="18"/>
          <w:szCs w:val="22"/>
        </w:rPr>
      </w:pPr>
      <w:r w:rsidRPr="00ED7284">
        <w:rPr>
          <w:rFonts w:ascii="Arial" w:hAnsi="Arial" w:cs="Arial"/>
          <w:b/>
          <w:sz w:val="18"/>
          <w:szCs w:val="22"/>
        </w:rPr>
        <w:t xml:space="preserve">The total amount excluding VAT of benefits that I intend to subcontract in accordance with these schedules is: </w:t>
      </w:r>
      <w:r w:rsidRPr="00ED7284">
        <w:rPr>
          <w:rFonts w:ascii="Arial" w:hAnsi="Arial" w:cs="Arial"/>
          <w:b/>
          <w:sz w:val="18"/>
          <w:szCs w:val="22"/>
        </w:rPr>
        <w:tab/>
      </w:r>
      <w:r w:rsidRPr="00ED7284">
        <w:rPr>
          <w:rFonts w:ascii="Arial" w:hAnsi="Arial" w:cs="Arial"/>
          <w:b/>
          <w:sz w:val="18"/>
          <w:szCs w:val="22"/>
        </w:rPr>
        <w:tab/>
        <w:t>€/</w:t>
      </w:r>
      <w:proofErr w:type="spellStart"/>
      <w:r w:rsidRPr="00ED7284">
        <w:rPr>
          <w:rFonts w:ascii="Arial" w:hAnsi="Arial" w:cs="Arial"/>
          <w:b/>
          <w:sz w:val="18"/>
          <w:szCs w:val="22"/>
        </w:rPr>
        <w:t>ht</w:t>
      </w:r>
      <w:proofErr w:type="spellEnd"/>
    </w:p>
    <w:p w14:paraId="07F32790" w14:textId="77777777" w:rsidR="00106D9D" w:rsidRPr="00ED7284" w:rsidRDefault="00106D9D" w:rsidP="00106D9D">
      <w:pPr>
        <w:tabs>
          <w:tab w:val="left" w:pos="576"/>
        </w:tabs>
        <w:spacing w:after="120"/>
        <w:rPr>
          <w:rFonts w:ascii="Arial" w:hAnsi="Arial" w:cs="Arial"/>
          <w:b/>
          <w:i/>
        </w:rPr>
      </w:pPr>
      <w:r w:rsidRPr="00ED7284">
        <w:rPr>
          <w:rFonts w:ascii="Arial" w:hAnsi="Arial" w:cs="Arial"/>
          <w:b/>
          <w:i/>
        </w:rPr>
        <w:t>B6.2. - Amount to be sub-contracted</w:t>
      </w:r>
    </w:p>
    <w:p w14:paraId="164178B6" w14:textId="77777777" w:rsidR="00106D9D" w:rsidRPr="00ED7284" w:rsidRDefault="00106D9D" w:rsidP="00106D9D">
      <w:pPr>
        <w:tabs>
          <w:tab w:val="left" w:pos="576"/>
        </w:tabs>
        <w:spacing w:after="120"/>
        <w:rPr>
          <w:rFonts w:ascii="Arial" w:hAnsi="Arial" w:cs="Arial"/>
          <w:szCs w:val="22"/>
        </w:rPr>
      </w:pPr>
      <w:r w:rsidRPr="00ED7284">
        <w:rPr>
          <w:rFonts w:ascii="Arial" w:hAnsi="Arial" w:cs="Arial"/>
          <w:szCs w:val="22"/>
        </w:rPr>
        <w:t xml:space="preserve">In addition, the table below indicates the nature and amount of the benefits I (we are considering) to have sub-contractors paid directly after having requested </w:t>
      </w:r>
      <w:proofErr w:type="gramStart"/>
      <w:r w:rsidRPr="00ED7284">
        <w:rPr>
          <w:rFonts w:ascii="Arial" w:hAnsi="Arial" w:cs="Arial"/>
          <w:szCs w:val="22"/>
        </w:rPr>
        <w:t>in the course of</w:t>
      </w:r>
      <w:proofErr w:type="gramEnd"/>
      <w:r w:rsidRPr="00ED7284">
        <w:rPr>
          <w:rFonts w:ascii="Arial" w:hAnsi="Arial" w:cs="Arial"/>
          <w:szCs w:val="22"/>
        </w:rPr>
        <w:t xml:space="preserve"> the contract their acceptance and </w:t>
      </w:r>
      <w:proofErr w:type="gramStart"/>
      <w:r w:rsidRPr="00ED7284">
        <w:rPr>
          <w:rFonts w:ascii="Arial" w:hAnsi="Arial" w:cs="Arial"/>
          <w:szCs w:val="22"/>
        </w:rPr>
        <w:t>the approval</w:t>
      </w:r>
      <w:proofErr w:type="gramEnd"/>
      <w:r w:rsidRPr="00ED7284">
        <w:rPr>
          <w:rFonts w:ascii="Arial" w:hAnsi="Arial" w:cs="Arial"/>
          <w:szCs w:val="22"/>
        </w:rPr>
        <w:t xml:space="preserve"> of the conditions of payment of the subcontract relating to them by the contracting authority. The amounts shown in this table correspond to the maximum amount of the claim that the subcontractor concerned may pledge or assign:</w:t>
      </w:r>
    </w:p>
    <w:tbl>
      <w:tblPr>
        <w:tblStyle w:val="Grilledutableau"/>
        <w:tblW w:w="0" w:type="auto"/>
        <w:tblLook w:val="04A0" w:firstRow="1" w:lastRow="0" w:firstColumn="1" w:lastColumn="0" w:noHBand="0" w:noVBand="1"/>
      </w:tblPr>
      <w:tblGrid>
        <w:gridCol w:w="3398"/>
        <w:gridCol w:w="3398"/>
        <w:gridCol w:w="3398"/>
      </w:tblGrid>
      <w:tr w:rsidR="00116970" w:rsidRPr="00ED7284" w14:paraId="5AD4C1C3" w14:textId="77777777" w:rsidTr="00116970">
        <w:tc>
          <w:tcPr>
            <w:tcW w:w="3398" w:type="dxa"/>
          </w:tcPr>
          <w:p w14:paraId="68C096D6" w14:textId="77777777" w:rsidR="00116970" w:rsidRPr="00ED7284" w:rsidRDefault="00116970" w:rsidP="00072FF4">
            <w:pPr>
              <w:tabs>
                <w:tab w:val="left" w:pos="426"/>
                <w:tab w:val="left" w:pos="851"/>
              </w:tabs>
              <w:jc w:val="both"/>
              <w:rPr>
                <w:rFonts w:ascii="Arial" w:hAnsi="Arial" w:cs="Arial"/>
              </w:rPr>
            </w:pPr>
            <w:r w:rsidRPr="00ED7284">
              <w:rPr>
                <w:rFonts w:ascii="Arial" w:hAnsi="Arial" w:cs="Arial"/>
              </w:rPr>
              <w:t>Nature of benefits contracted out</w:t>
            </w:r>
          </w:p>
        </w:tc>
        <w:tc>
          <w:tcPr>
            <w:tcW w:w="3398" w:type="dxa"/>
          </w:tcPr>
          <w:p w14:paraId="3F677CD7" w14:textId="77777777" w:rsidR="00116970" w:rsidRPr="00ED7284" w:rsidRDefault="00116970" w:rsidP="00072FF4">
            <w:pPr>
              <w:tabs>
                <w:tab w:val="left" w:pos="426"/>
                <w:tab w:val="left" w:pos="851"/>
              </w:tabs>
              <w:jc w:val="both"/>
              <w:rPr>
                <w:rFonts w:ascii="Arial" w:hAnsi="Arial" w:cs="Arial"/>
              </w:rPr>
            </w:pPr>
            <w:r w:rsidRPr="00ED7284">
              <w:rPr>
                <w:rFonts w:ascii="Arial" w:hAnsi="Arial" w:cs="Arial"/>
              </w:rPr>
              <w:t>Name of subcontracting company</w:t>
            </w:r>
          </w:p>
        </w:tc>
        <w:tc>
          <w:tcPr>
            <w:tcW w:w="3398" w:type="dxa"/>
          </w:tcPr>
          <w:p w14:paraId="002D0991" w14:textId="77777777" w:rsidR="00116970" w:rsidRPr="00ED7284" w:rsidRDefault="00116970" w:rsidP="00072FF4">
            <w:pPr>
              <w:tabs>
                <w:tab w:val="left" w:pos="426"/>
                <w:tab w:val="left" w:pos="851"/>
              </w:tabs>
              <w:jc w:val="both"/>
              <w:rPr>
                <w:rFonts w:ascii="Arial" w:hAnsi="Arial" w:cs="Arial"/>
              </w:rPr>
            </w:pPr>
            <w:r w:rsidRPr="00ED7284">
              <w:rPr>
                <w:rFonts w:ascii="Arial" w:hAnsi="Arial" w:cs="Arial"/>
              </w:rPr>
              <w:t>Amount</w:t>
            </w:r>
          </w:p>
        </w:tc>
      </w:tr>
      <w:tr w:rsidR="00116970" w:rsidRPr="00ED7284" w14:paraId="3DC2BA80" w14:textId="77777777" w:rsidTr="00116970">
        <w:tc>
          <w:tcPr>
            <w:tcW w:w="3398" w:type="dxa"/>
          </w:tcPr>
          <w:p w14:paraId="2F1A37A0" w14:textId="77777777" w:rsidR="00116970" w:rsidRPr="00ED7284" w:rsidRDefault="00116970" w:rsidP="00072FF4">
            <w:pPr>
              <w:tabs>
                <w:tab w:val="left" w:pos="426"/>
                <w:tab w:val="left" w:pos="851"/>
              </w:tabs>
              <w:jc w:val="both"/>
              <w:rPr>
                <w:rFonts w:ascii="Arial" w:hAnsi="Arial" w:cs="Arial"/>
              </w:rPr>
            </w:pPr>
          </w:p>
        </w:tc>
        <w:tc>
          <w:tcPr>
            <w:tcW w:w="3398" w:type="dxa"/>
          </w:tcPr>
          <w:p w14:paraId="1BD4B890" w14:textId="77777777" w:rsidR="00116970" w:rsidRPr="00ED7284" w:rsidRDefault="00116970" w:rsidP="00072FF4">
            <w:pPr>
              <w:tabs>
                <w:tab w:val="left" w:pos="426"/>
                <w:tab w:val="left" w:pos="851"/>
              </w:tabs>
              <w:jc w:val="both"/>
              <w:rPr>
                <w:rFonts w:ascii="Arial" w:hAnsi="Arial" w:cs="Arial"/>
              </w:rPr>
            </w:pPr>
          </w:p>
        </w:tc>
        <w:tc>
          <w:tcPr>
            <w:tcW w:w="3398" w:type="dxa"/>
          </w:tcPr>
          <w:p w14:paraId="4AB93212" w14:textId="77777777" w:rsidR="00116970" w:rsidRPr="00ED7284" w:rsidRDefault="00116970" w:rsidP="00072FF4">
            <w:pPr>
              <w:tabs>
                <w:tab w:val="left" w:pos="426"/>
                <w:tab w:val="left" w:pos="851"/>
              </w:tabs>
              <w:jc w:val="both"/>
              <w:rPr>
                <w:rFonts w:ascii="Arial" w:hAnsi="Arial" w:cs="Arial"/>
              </w:rPr>
            </w:pPr>
          </w:p>
        </w:tc>
      </w:tr>
      <w:tr w:rsidR="00116970" w:rsidRPr="00ED7284" w14:paraId="64DA802F" w14:textId="77777777" w:rsidTr="00116970">
        <w:tc>
          <w:tcPr>
            <w:tcW w:w="3398" w:type="dxa"/>
          </w:tcPr>
          <w:p w14:paraId="727991CB" w14:textId="77777777" w:rsidR="00116970" w:rsidRPr="00ED7284" w:rsidRDefault="00116970" w:rsidP="00072FF4">
            <w:pPr>
              <w:tabs>
                <w:tab w:val="left" w:pos="426"/>
                <w:tab w:val="left" w:pos="851"/>
              </w:tabs>
              <w:jc w:val="both"/>
              <w:rPr>
                <w:rFonts w:ascii="Arial" w:hAnsi="Arial" w:cs="Arial"/>
              </w:rPr>
            </w:pPr>
          </w:p>
        </w:tc>
        <w:tc>
          <w:tcPr>
            <w:tcW w:w="3398" w:type="dxa"/>
          </w:tcPr>
          <w:p w14:paraId="3CDB1C05" w14:textId="77777777" w:rsidR="00116970" w:rsidRPr="00ED7284" w:rsidRDefault="00116970" w:rsidP="00072FF4">
            <w:pPr>
              <w:tabs>
                <w:tab w:val="left" w:pos="426"/>
                <w:tab w:val="left" w:pos="851"/>
              </w:tabs>
              <w:jc w:val="both"/>
              <w:rPr>
                <w:rFonts w:ascii="Arial" w:hAnsi="Arial" w:cs="Arial"/>
              </w:rPr>
            </w:pPr>
          </w:p>
        </w:tc>
        <w:tc>
          <w:tcPr>
            <w:tcW w:w="3398" w:type="dxa"/>
          </w:tcPr>
          <w:p w14:paraId="3CCECEA6" w14:textId="77777777" w:rsidR="00116970" w:rsidRPr="00ED7284" w:rsidRDefault="00116970" w:rsidP="00072FF4">
            <w:pPr>
              <w:tabs>
                <w:tab w:val="left" w:pos="426"/>
                <w:tab w:val="left" w:pos="851"/>
              </w:tabs>
              <w:jc w:val="both"/>
              <w:rPr>
                <w:rFonts w:ascii="Arial" w:hAnsi="Arial" w:cs="Arial"/>
              </w:rPr>
            </w:pPr>
          </w:p>
        </w:tc>
      </w:tr>
    </w:tbl>
    <w:p w14:paraId="2D7468A9" w14:textId="77777777" w:rsidR="00C10DD3" w:rsidRPr="00ED7284" w:rsidRDefault="00C10DD3" w:rsidP="009B45B9">
      <w:pPr>
        <w:tabs>
          <w:tab w:val="left" w:pos="426"/>
          <w:tab w:val="left" w:pos="851"/>
        </w:tabs>
        <w:jc w:val="both"/>
        <w:rPr>
          <w:rFonts w:ascii="Arial" w:hAnsi="Arial" w:cs="Arial"/>
          <w:b/>
        </w:rPr>
      </w:pPr>
    </w:p>
    <w:p w14:paraId="65DFF036" w14:textId="77777777" w:rsidR="00B53F5A" w:rsidRPr="00ED7284" w:rsidRDefault="00B53F5A" w:rsidP="009B45B9">
      <w:pPr>
        <w:tabs>
          <w:tab w:val="left" w:pos="426"/>
          <w:tab w:val="left" w:pos="851"/>
        </w:tabs>
        <w:jc w:val="both"/>
        <w:rPr>
          <w:rFonts w:ascii="Arial" w:hAnsi="Arial" w:cs="Arial"/>
          <w:b/>
        </w:rPr>
      </w:pPr>
    </w:p>
    <w:p w14:paraId="5B0F3922" w14:textId="77777777" w:rsidR="00C10DD3" w:rsidRPr="00ED7284" w:rsidRDefault="00C10DD3" w:rsidP="00C10DD3">
      <w:pPr>
        <w:tabs>
          <w:tab w:val="left" w:pos="576"/>
        </w:tabs>
        <w:spacing w:after="120"/>
        <w:rPr>
          <w:rFonts w:ascii="Arial" w:hAnsi="Arial" w:cs="Arial"/>
          <w:b/>
          <w:i/>
        </w:rPr>
      </w:pPr>
      <w:r w:rsidRPr="00ED7284">
        <w:rPr>
          <w:rFonts w:ascii="Arial" w:hAnsi="Arial" w:cs="Arial"/>
          <w:b/>
          <w:i/>
        </w:rPr>
        <w:t>B6.3. – Claim pledged or assigned</w:t>
      </w:r>
    </w:p>
    <w:p w14:paraId="720FAE4E" w14:textId="77777777" w:rsidR="00C10DD3" w:rsidRPr="00ED7284" w:rsidRDefault="00C10DD3" w:rsidP="009B45B9">
      <w:pPr>
        <w:tabs>
          <w:tab w:val="left" w:pos="426"/>
          <w:tab w:val="left" w:pos="851"/>
        </w:tabs>
        <w:jc w:val="both"/>
        <w:rPr>
          <w:rFonts w:ascii="Arial" w:hAnsi="Arial" w:cs="Arial"/>
        </w:rPr>
      </w:pPr>
    </w:p>
    <w:p w14:paraId="5E9EE82F" w14:textId="77777777" w:rsidR="00C10DD3" w:rsidRPr="00ED7284" w:rsidRDefault="00C10DD3" w:rsidP="009B45B9">
      <w:pPr>
        <w:tabs>
          <w:tab w:val="left" w:pos="426"/>
          <w:tab w:val="left" w:pos="851"/>
        </w:tabs>
        <w:jc w:val="both"/>
        <w:rPr>
          <w:rFonts w:ascii="Arial" w:hAnsi="Arial" w:cs="Arial"/>
        </w:rPr>
      </w:pPr>
      <w:r w:rsidRPr="00ED7284">
        <w:rPr>
          <w:rFonts w:ascii="Arial" w:hAnsi="Arial" w:cs="Arial"/>
        </w:rPr>
        <w:t>The NET amount of the maximum debt I may (we may) pledge or assign is as follows: …………………………………………………………………………………………………………………………………………</w:t>
      </w:r>
    </w:p>
    <w:p w14:paraId="113E4B0A" w14:textId="77777777" w:rsidR="00C10DD3" w:rsidRPr="00ED7284" w:rsidRDefault="00C10DD3" w:rsidP="009B45B9">
      <w:pPr>
        <w:tabs>
          <w:tab w:val="left" w:pos="426"/>
          <w:tab w:val="left" w:pos="851"/>
        </w:tabs>
        <w:jc w:val="both"/>
        <w:rPr>
          <w:rFonts w:ascii="Arial" w:hAnsi="Arial" w:cs="Arial"/>
          <w:b/>
        </w:rPr>
      </w:pPr>
    </w:p>
    <w:p w14:paraId="1DD16AB1" w14:textId="77777777" w:rsidR="00B53F5A" w:rsidRPr="00ED7284" w:rsidRDefault="00B53F5A" w:rsidP="009B45B9">
      <w:pPr>
        <w:tabs>
          <w:tab w:val="left" w:pos="426"/>
          <w:tab w:val="left" w:pos="851"/>
        </w:tabs>
        <w:jc w:val="both"/>
        <w:rPr>
          <w:rFonts w:ascii="Arial" w:hAnsi="Arial" w:cs="Arial"/>
          <w:b/>
        </w:rPr>
      </w:pPr>
    </w:p>
    <w:p w14:paraId="05F6DAA7" w14:textId="77777777" w:rsidR="009B1CD0" w:rsidRPr="00ED7284" w:rsidRDefault="002475EA" w:rsidP="00FB65D3">
      <w:pPr>
        <w:tabs>
          <w:tab w:val="left" w:pos="851"/>
          <w:tab w:val="left" w:pos="6237"/>
        </w:tabs>
        <w:rPr>
          <w:rFonts w:ascii="Arial" w:hAnsi="Arial" w:cs="Arial"/>
          <w:b/>
          <w:sz w:val="22"/>
          <w:szCs w:val="22"/>
          <w:highlight w:val="cyan"/>
        </w:rPr>
      </w:pPr>
      <w:r w:rsidRPr="00ED7284">
        <w:rPr>
          <w:rFonts w:ascii="Arial" w:hAnsi="Arial" w:cs="Arial"/>
          <w:b/>
          <w:sz w:val="22"/>
          <w:szCs w:val="22"/>
          <w:highlight w:val="cyan"/>
        </w:rPr>
        <w:t>B7 - Period of validity of the offer:</w:t>
      </w:r>
    </w:p>
    <w:p w14:paraId="6A2EDDAE" w14:textId="77777777" w:rsidR="009B1CD0" w:rsidRPr="00ED7284" w:rsidRDefault="009B1CD0" w:rsidP="009B45B9">
      <w:pPr>
        <w:tabs>
          <w:tab w:val="left" w:pos="851"/>
        </w:tabs>
        <w:jc w:val="both"/>
        <w:rPr>
          <w:rFonts w:ascii="Arial" w:hAnsi="Arial" w:cs="Arial"/>
          <w:bCs/>
        </w:rPr>
      </w:pPr>
    </w:p>
    <w:p w14:paraId="22FB5213" w14:textId="77777777" w:rsidR="009B1CD0" w:rsidRPr="00ED7284" w:rsidRDefault="002475EA" w:rsidP="009B45B9">
      <w:pPr>
        <w:tabs>
          <w:tab w:val="left" w:pos="851"/>
        </w:tabs>
        <w:jc w:val="both"/>
        <w:rPr>
          <w:rFonts w:ascii="Arial" w:hAnsi="Arial" w:cs="Arial"/>
          <w:bCs/>
        </w:rPr>
      </w:pPr>
      <w:r w:rsidRPr="00ED7284">
        <w:rPr>
          <w:rFonts w:ascii="Arial" w:hAnsi="Arial" w:cs="Arial"/>
          <w:bCs/>
        </w:rPr>
        <w:t>This undertaking is binding on me for the period of validity of the tenders indicated in the consultation rules, the consultation letter or the notice of public tender.</w:t>
      </w:r>
    </w:p>
    <w:p w14:paraId="1E887207" w14:textId="77777777" w:rsidR="002475EA" w:rsidRPr="00ED7284" w:rsidRDefault="002475EA" w:rsidP="009B45B9">
      <w:pPr>
        <w:tabs>
          <w:tab w:val="left" w:pos="851"/>
        </w:tabs>
        <w:jc w:val="both"/>
        <w:rPr>
          <w:rFonts w:ascii="Arial" w:hAnsi="Arial" w:cs="Arial"/>
          <w:bCs/>
        </w:rPr>
      </w:pPr>
    </w:p>
    <w:p w14:paraId="738B4930" w14:textId="77777777" w:rsidR="00A25528" w:rsidRPr="00ED7284" w:rsidRDefault="00A25528" w:rsidP="009B45B9">
      <w:pPr>
        <w:tabs>
          <w:tab w:val="left" w:pos="851"/>
        </w:tabs>
        <w:jc w:val="both"/>
        <w:rPr>
          <w:ins w:id="3" w:author="BABANI Blandine" w:date="2019-12-03T16:17:00Z"/>
          <w:rFonts w:ascii="Arial" w:hAnsi="Arial" w:cs="Arial"/>
          <w:bCs/>
        </w:rPr>
        <w:sectPr w:rsidR="00A25528" w:rsidRPr="00ED7284" w:rsidSect="006775ED">
          <w:type w:val="continuous"/>
          <w:pgSz w:w="11906" w:h="16838"/>
          <w:pgMar w:top="454" w:right="851" w:bottom="736" w:left="851" w:header="720" w:footer="680" w:gutter="0"/>
          <w:cols w:space="720"/>
          <w:docGrid w:linePitch="360"/>
        </w:sectPr>
      </w:pPr>
    </w:p>
    <w:p w14:paraId="41839DB0" w14:textId="77777777" w:rsidR="006C1971" w:rsidRPr="00ED7284" w:rsidRDefault="006C1971" w:rsidP="009B45B9">
      <w:pPr>
        <w:tabs>
          <w:tab w:val="left" w:pos="851"/>
        </w:tabs>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rsidRPr="00ED7284" w14:paraId="0AE009CB" w14:textId="77777777">
        <w:tc>
          <w:tcPr>
            <w:tcW w:w="10419" w:type="dxa"/>
            <w:shd w:val="clear" w:color="auto" w:fill="66CCFF"/>
          </w:tcPr>
          <w:p w14:paraId="71454E76" w14:textId="77777777" w:rsidR="009B1CD0" w:rsidRPr="00ED7284" w:rsidRDefault="009B1CD0" w:rsidP="009B45B9">
            <w:pPr>
              <w:tabs>
                <w:tab w:val="left" w:pos="-142"/>
                <w:tab w:val="left" w:pos="851"/>
                <w:tab w:val="left" w:pos="4111"/>
              </w:tabs>
              <w:jc w:val="both"/>
              <w:rPr>
                <w:rFonts w:ascii="Arial" w:hAnsi="Arial" w:cs="Arial"/>
              </w:rPr>
            </w:pPr>
            <w:r w:rsidRPr="00ED7284">
              <w:rPr>
                <w:rFonts w:ascii="Arial" w:hAnsi="Arial" w:cs="Arial"/>
                <w:b/>
                <w:bCs/>
                <w:sz w:val="22"/>
                <w:szCs w:val="22"/>
              </w:rPr>
              <w:t xml:space="preserve">C - Signature of the contract or framework agreement by the individual supplier or, in the case of a grouping, the duly </w:t>
            </w:r>
            <w:proofErr w:type="spellStart"/>
            <w:r w:rsidRPr="00ED7284">
              <w:rPr>
                <w:rFonts w:ascii="Arial" w:hAnsi="Arial" w:cs="Arial"/>
                <w:b/>
                <w:bCs/>
                <w:sz w:val="22"/>
                <w:szCs w:val="22"/>
              </w:rPr>
              <w:t>authorised</w:t>
            </w:r>
            <w:proofErr w:type="spellEnd"/>
            <w:r w:rsidRPr="00ED7284">
              <w:rPr>
                <w:rFonts w:ascii="Arial" w:hAnsi="Arial" w:cs="Arial"/>
                <w:b/>
                <w:bCs/>
                <w:sz w:val="22"/>
                <w:szCs w:val="22"/>
              </w:rPr>
              <w:t xml:space="preserve"> representative or each member of the grouping.</w:t>
            </w:r>
          </w:p>
        </w:tc>
      </w:tr>
    </w:tbl>
    <w:p w14:paraId="4FE46D36" w14:textId="77777777" w:rsidR="009B1CD0" w:rsidRPr="00ED7284" w:rsidRDefault="009B1CD0" w:rsidP="006C4338">
      <w:pPr>
        <w:tabs>
          <w:tab w:val="left" w:pos="851"/>
        </w:tabs>
        <w:jc w:val="both"/>
        <w:rPr>
          <w:rFonts w:ascii="Arial" w:hAnsi="Arial" w:cs="Arial"/>
        </w:rPr>
      </w:pPr>
    </w:p>
    <w:p w14:paraId="093EA0DD" w14:textId="77777777" w:rsidR="00332B12" w:rsidRPr="00ED7284" w:rsidRDefault="00332B12" w:rsidP="00DB7EF4">
      <w:pPr>
        <w:tabs>
          <w:tab w:val="left" w:pos="851"/>
          <w:tab w:val="left" w:pos="6237"/>
        </w:tabs>
        <w:rPr>
          <w:rFonts w:ascii="Arial" w:hAnsi="Arial" w:cs="Arial"/>
          <w:b/>
          <w:sz w:val="22"/>
          <w:szCs w:val="22"/>
          <w:highlight w:val="cyan"/>
        </w:rPr>
      </w:pPr>
      <w:r w:rsidRPr="00ED7284">
        <w:rPr>
          <w:rFonts w:ascii="Arial" w:hAnsi="Arial" w:cs="Arial"/>
          <w:b/>
          <w:sz w:val="22"/>
          <w:szCs w:val="22"/>
          <w:highlight w:val="cyan"/>
        </w:rPr>
        <w:t>C1 – Signature of the framework agreement by the individual holder:</w:t>
      </w:r>
    </w:p>
    <w:p w14:paraId="42ADF582" w14:textId="77777777" w:rsidR="00332B12" w:rsidRPr="00ED7284"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rsidRPr="00ED7284" w14:paraId="4F730BDA" w14:textId="77777777" w:rsidTr="009B45B9">
        <w:tc>
          <w:tcPr>
            <w:tcW w:w="4644" w:type="dxa"/>
            <w:tcBorders>
              <w:top w:val="single" w:sz="4" w:space="0" w:color="000000"/>
              <w:left w:val="single" w:sz="4" w:space="0" w:color="000000"/>
              <w:bottom w:val="single" w:sz="4" w:space="0" w:color="000000"/>
            </w:tcBorders>
            <w:vAlign w:val="center"/>
          </w:tcPr>
          <w:p w14:paraId="26B0510C" w14:textId="77777777" w:rsidR="00332B12" w:rsidRPr="00ED7284" w:rsidRDefault="00332B12" w:rsidP="00B054DA">
            <w:pPr>
              <w:tabs>
                <w:tab w:val="left" w:pos="851"/>
              </w:tabs>
              <w:jc w:val="center"/>
              <w:rPr>
                <w:rFonts w:ascii="Arial" w:hAnsi="Arial" w:cs="Arial"/>
                <w:b/>
                <w:bCs/>
              </w:rPr>
            </w:pPr>
            <w:r w:rsidRPr="00ED7284">
              <w:rPr>
                <w:rFonts w:ascii="Arial" w:hAnsi="Arial" w:cs="Arial"/>
                <w:b/>
                <w:bCs/>
              </w:rPr>
              <w:t>Surname, First Name and Position</w:t>
            </w:r>
          </w:p>
          <w:p w14:paraId="55220483" w14:textId="77777777" w:rsidR="00332B12" w:rsidRPr="00ED7284" w:rsidRDefault="00332B12" w:rsidP="00B054DA">
            <w:pPr>
              <w:tabs>
                <w:tab w:val="left" w:pos="851"/>
              </w:tabs>
              <w:jc w:val="center"/>
              <w:rPr>
                <w:rFonts w:ascii="Arial" w:hAnsi="Arial" w:cs="Arial"/>
                <w:b/>
                <w:bCs/>
              </w:rPr>
            </w:pPr>
            <w:r w:rsidRPr="00ED7284">
              <w:rPr>
                <w:rFonts w:ascii="Arial" w:hAnsi="Arial" w:cs="Arial"/>
                <w:b/>
                <w:bCs/>
              </w:rPr>
              <w:t>of the signatory (*)</w:t>
            </w:r>
          </w:p>
        </w:tc>
        <w:tc>
          <w:tcPr>
            <w:tcW w:w="2694" w:type="dxa"/>
            <w:tcBorders>
              <w:top w:val="single" w:sz="4" w:space="0" w:color="000000"/>
              <w:left w:val="single" w:sz="4" w:space="0" w:color="000000"/>
              <w:bottom w:val="single" w:sz="4" w:space="0" w:color="000000"/>
            </w:tcBorders>
            <w:vAlign w:val="center"/>
          </w:tcPr>
          <w:p w14:paraId="1513F68D" w14:textId="77777777" w:rsidR="00332B12" w:rsidRPr="00ED7284" w:rsidRDefault="00332B12" w:rsidP="00B054DA">
            <w:pPr>
              <w:tabs>
                <w:tab w:val="left" w:pos="851"/>
              </w:tabs>
              <w:jc w:val="center"/>
              <w:rPr>
                <w:rFonts w:ascii="Arial" w:hAnsi="Arial" w:cs="Arial"/>
                <w:b/>
                <w:bCs/>
              </w:rPr>
            </w:pPr>
            <w:r w:rsidRPr="00ED7284">
              <w:rPr>
                <w:rFonts w:ascii="Arial" w:hAnsi="Arial" w:cs="Arial"/>
                <w:b/>
                <w:bCs/>
              </w:rPr>
              <w:t>Place and date of signature</w:t>
            </w:r>
          </w:p>
        </w:tc>
        <w:tc>
          <w:tcPr>
            <w:tcW w:w="3056" w:type="dxa"/>
            <w:tcBorders>
              <w:top w:val="single" w:sz="4" w:space="0" w:color="000000"/>
              <w:left w:val="single" w:sz="4" w:space="0" w:color="000000"/>
              <w:bottom w:val="single" w:sz="4" w:space="0" w:color="000000"/>
              <w:right w:val="single" w:sz="4" w:space="0" w:color="000000"/>
            </w:tcBorders>
            <w:vAlign w:val="center"/>
          </w:tcPr>
          <w:p w14:paraId="39E63459" w14:textId="77777777" w:rsidR="00332B12" w:rsidRPr="00ED7284" w:rsidRDefault="00332B12" w:rsidP="00B054DA">
            <w:pPr>
              <w:tabs>
                <w:tab w:val="left" w:pos="851"/>
              </w:tabs>
              <w:jc w:val="center"/>
              <w:rPr>
                <w:rFonts w:ascii="Arial" w:hAnsi="Arial" w:cs="Arial"/>
                <w:b/>
                <w:bCs/>
              </w:rPr>
            </w:pPr>
            <w:r w:rsidRPr="00ED7284">
              <w:rPr>
                <w:rFonts w:ascii="Arial" w:hAnsi="Arial" w:cs="Arial"/>
                <w:b/>
                <w:bCs/>
              </w:rPr>
              <w:t>Signature</w:t>
            </w:r>
          </w:p>
        </w:tc>
      </w:tr>
      <w:tr w:rsidR="00332B12" w:rsidRPr="00ED7284" w14:paraId="262818AA" w14:textId="77777777" w:rsidTr="009B45B9">
        <w:trPr>
          <w:trHeight w:val="1021"/>
        </w:trPr>
        <w:tc>
          <w:tcPr>
            <w:tcW w:w="4644" w:type="dxa"/>
            <w:tcBorders>
              <w:top w:val="single" w:sz="4" w:space="0" w:color="000000"/>
              <w:left w:val="single" w:sz="4" w:space="0" w:color="000000"/>
              <w:bottom w:val="single" w:sz="4" w:space="0" w:color="auto"/>
            </w:tcBorders>
          </w:tcPr>
          <w:p w14:paraId="0B9A9C04" w14:textId="77777777" w:rsidR="00332B12" w:rsidRPr="00ED7284"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tcPr>
          <w:p w14:paraId="455FF58F" w14:textId="77777777" w:rsidR="00332B12" w:rsidRPr="00ED7284"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tcPr>
          <w:p w14:paraId="0D5C39F5" w14:textId="77777777" w:rsidR="00332B12" w:rsidRPr="00ED7284" w:rsidRDefault="00332B12" w:rsidP="00B054DA">
            <w:pPr>
              <w:tabs>
                <w:tab w:val="left" w:pos="851"/>
              </w:tabs>
              <w:snapToGrid w:val="0"/>
              <w:jc w:val="both"/>
              <w:rPr>
                <w:rFonts w:ascii="Arial" w:hAnsi="Arial" w:cs="Arial"/>
                <w:b/>
                <w:bCs/>
              </w:rPr>
            </w:pPr>
          </w:p>
        </w:tc>
      </w:tr>
    </w:tbl>
    <w:p w14:paraId="6B46EF1F" w14:textId="77777777" w:rsidR="002904AF" w:rsidRPr="00ED7284" w:rsidRDefault="002904AF" w:rsidP="002904AF">
      <w:pPr>
        <w:tabs>
          <w:tab w:val="left" w:pos="851"/>
        </w:tabs>
        <w:jc w:val="both"/>
        <w:rPr>
          <w:rFonts w:ascii="Arial" w:hAnsi="Arial" w:cs="Arial"/>
        </w:rPr>
      </w:pPr>
      <w:r w:rsidRPr="00ED7284">
        <w:rPr>
          <w:rFonts w:ascii="Arial" w:hAnsi="Arial" w:cs="Arial"/>
          <w:sz w:val="18"/>
          <w:szCs w:val="18"/>
        </w:rPr>
        <w:t>(*) The signatory must have the authority to engage the person they represent.</w:t>
      </w:r>
    </w:p>
    <w:p w14:paraId="1B506F66" w14:textId="77777777" w:rsidR="00332B12" w:rsidRPr="00ED7284" w:rsidRDefault="00332B12" w:rsidP="00332B12">
      <w:pPr>
        <w:pStyle w:val="fcase1ertab"/>
        <w:tabs>
          <w:tab w:val="left" w:pos="851"/>
        </w:tabs>
        <w:ind w:left="0" w:firstLine="0"/>
        <w:rPr>
          <w:rFonts w:ascii="Arial" w:hAnsi="Arial" w:cs="Arial"/>
          <w:b/>
          <w:sz w:val="22"/>
          <w:szCs w:val="22"/>
        </w:rPr>
      </w:pPr>
    </w:p>
    <w:p w14:paraId="77CE6EB3" w14:textId="77777777" w:rsidR="00332B12" w:rsidRPr="00ED7284" w:rsidRDefault="00332B12" w:rsidP="00DB7EF4">
      <w:pPr>
        <w:tabs>
          <w:tab w:val="left" w:pos="851"/>
          <w:tab w:val="left" w:pos="6237"/>
        </w:tabs>
        <w:rPr>
          <w:rFonts w:ascii="Arial" w:hAnsi="Arial" w:cs="Arial"/>
          <w:b/>
          <w:sz w:val="22"/>
          <w:szCs w:val="22"/>
          <w:highlight w:val="cyan"/>
        </w:rPr>
      </w:pPr>
      <w:r w:rsidRPr="00ED7284">
        <w:rPr>
          <w:rFonts w:ascii="Arial" w:hAnsi="Arial" w:cs="Arial"/>
          <w:b/>
          <w:sz w:val="22"/>
          <w:szCs w:val="22"/>
          <w:highlight w:val="cyan"/>
        </w:rPr>
        <w:t>C2 – Signature of the framework agreement in the event of grouping:</w:t>
      </w:r>
    </w:p>
    <w:p w14:paraId="4579B047" w14:textId="77777777" w:rsidR="00C77F4A" w:rsidRPr="00ED7284" w:rsidRDefault="00C77F4A" w:rsidP="00C77F4A">
      <w:pPr>
        <w:tabs>
          <w:tab w:val="left" w:pos="851"/>
        </w:tabs>
        <w:jc w:val="both"/>
        <w:rPr>
          <w:rFonts w:ascii="Arial" w:hAnsi="Arial" w:cs="Arial"/>
          <w:sz w:val="18"/>
          <w:szCs w:val="18"/>
        </w:rPr>
      </w:pPr>
      <w:r w:rsidRPr="00ED7284">
        <w:rPr>
          <w:rFonts w:ascii="Arial" w:hAnsi="Arial" w:cs="Arial"/>
        </w:rPr>
        <w:t xml:space="preserve">The members of the grouping of economic operators shall appoint the following </w:t>
      </w:r>
      <w:proofErr w:type="spellStart"/>
      <w:r w:rsidRPr="00ED7284">
        <w:rPr>
          <w:rFonts w:ascii="Arial" w:hAnsi="Arial" w:cs="Arial"/>
        </w:rPr>
        <w:t>authorised</w:t>
      </w:r>
      <w:proofErr w:type="spellEnd"/>
      <w:r w:rsidRPr="00ED7284">
        <w:rPr>
          <w:rFonts w:ascii="Arial" w:hAnsi="Arial" w:cs="Arial"/>
        </w:rPr>
        <w:t xml:space="preserve"> representative (</w:t>
      </w:r>
      <w:hyperlink r:id="rId17" w:history="1">
        <w:r w:rsidRPr="00ED7284">
          <w:rPr>
            <w:rStyle w:val="Lienhypertexte"/>
            <w:rFonts w:ascii="Arial" w:hAnsi="Arial" w:cs="Arial"/>
            <w:i/>
            <w:sz w:val="18"/>
            <w:szCs w:val="18"/>
          </w:rPr>
          <w:t>Article R. 2142-23</w:t>
        </w:r>
      </w:hyperlink>
      <w:r w:rsidRPr="00ED7284">
        <w:rPr>
          <w:rFonts w:ascii="Arial" w:hAnsi="Arial" w:cs="Arial"/>
          <w:i/>
          <w:sz w:val="18"/>
          <w:szCs w:val="18"/>
        </w:rPr>
        <w:t xml:space="preserve"> or</w:t>
      </w:r>
      <w:hyperlink r:id="rId18" w:history="1">
        <w:r w:rsidRPr="00ED7284">
          <w:rPr>
            <w:rStyle w:val="Lienhypertexte"/>
            <w:rFonts w:ascii="Arial" w:hAnsi="Arial" w:cs="Arial"/>
            <w:i/>
            <w:sz w:val="18"/>
            <w:szCs w:val="18"/>
          </w:rPr>
          <w:t xml:space="preserve"> Article R. 2342-12</w:t>
        </w:r>
      </w:hyperlink>
      <w:r w:rsidRPr="00ED7284">
        <w:rPr>
          <w:rFonts w:ascii="Arial" w:hAnsi="Arial" w:cs="Arial"/>
          <w:i/>
          <w:sz w:val="18"/>
          <w:szCs w:val="18"/>
        </w:rPr>
        <w:t xml:space="preserve"> of the Public Procurement Code):</w:t>
      </w:r>
    </w:p>
    <w:p w14:paraId="686C7952" w14:textId="77777777" w:rsidR="00C77F4A" w:rsidRPr="00ED7284" w:rsidRDefault="00C77F4A" w:rsidP="00C77F4A">
      <w:pPr>
        <w:tabs>
          <w:tab w:val="left" w:pos="851"/>
        </w:tabs>
        <w:rPr>
          <w:rFonts w:ascii="Arial" w:hAnsi="Arial" w:cs="Arial"/>
          <w:i/>
          <w:sz w:val="18"/>
          <w:szCs w:val="18"/>
        </w:rPr>
      </w:pPr>
      <w:r w:rsidRPr="00ED7284">
        <w:rPr>
          <w:rFonts w:ascii="Arial" w:hAnsi="Arial" w:cs="Arial"/>
          <w:i/>
          <w:sz w:val="18"/>
          <w:szCs w:val="18"/>
        </w:rPr>
        <w:t>[Provide the trade name and legal name of the agent]</w:t>
      </w:r>
    </w:p>
    <w:p w14:paraId="24771D5A" w14:textId="77777777" w:rsidR="00332B12" w:rsidRPr="00ED7284" w:rsidRDefault="00332B12" w:rsidP="006C4338">
      <w:pPr>
        <w:tabs>
          <w:tab w:val="left" w:pos="851"/>
        </w:tabs>
        <w:jc w:val="both"/>
        <w:rPr>
          <w:rFonts w:ascii="Arial" w:hAnsi="Arial" w:cs="Arial"/>
        </w:rPr>
      </w:pPr>
    </w:p>
    <w:p w14:paraId="08ADC204" w14:textId="77777777" w:rsidR="00036500" w:rsidRPr="00ED7284" w:rsidRDefault="004A7169" w:rsidP="00710FD6">
      <w:pPr>
        <w:pStyle w:val="fcase1ertab"/>
        <w:tabs>
          <w:tab w:val="left" w:pos="851"/>
        </w:tabs>
        <w:ind w:left="0" w:firstLine="0"/>
        <w:rPr>
          <w:rFonts w:ascii="Arial" w:hAnsi="Arial" w:cs="Arial"/>
        </w:rPr>
      </w:pPr>
      <w:r w:rsidRPr="00ED7284">
        <w:rPr>
          <w:rFonts w:ascii="Arial" w:hAnsi="Arial" w:cs="Arial"/>
        </w:rPr>
        <w:t>In the case of a joint grouping, the representative of the grouping shall be:</w:t>
      </w:r>
    </w:p>
    <w:p w14:paraId="0CF8CF66" w14:textId="77777777" w:rsidR="00036500" w:rsidRPr="00ED7284" w:rsidRDefault="00036500" w:rsidP="00E47798">
      <w:pPr>
        <w:pStyle w:val="fcase1ertab"/>
        <w:tabs>
          <w:tab w:val="left" w:pos="851"/>
        </w:tabs>
        <w:rPr>
          <w:rFonts w:ascii="Arial" w:hAnsi="Arial" w:cs="Arial"/>
        </w:rPr>
      </w:pPr>
      <w:r w:rsidRPr="00ED7284">
        <w:rPr>
          <w:rFonts w:ascii="Arial" w:hAnsi="Arial" w:cs="Arial"/>
          <w:i/>
          <w:iCs/>
          <w:sz w:val="18"/>
          <w:szCs w:val="18"/>
        </w:rPr>
        <w:t>(Check the corresponding box.)</w:t>
      </w:r>
    </w:p>
    <w:p w14:paraId="40393B85" w14:textId="77777777" w:rsidR="00354C04" w:rsidRPr="00ED7284" w:rsidRDefault="00FB3832" w:rsidP="0083205E">
      <w:pPr>
        <w:pStyle w:val="fcase1ertab"/>
        <w:tabs>
          <w:tab w:val="clear" w:pos="426"/>
          <w:tab w:val="left" w:pos="851"/>
        </w:tabs>
        <w:spacing w:before="120"/>
        <w:ind w:left="0" w:firstLine="851"/>
        <w:rPr>
          <w:rFonts w:ascii="Arial" w:hAnsi="Arial" w:cs="Arial"/>
        </w:rPr>
      </w:pPr>
      <w:r w:rsidRPr="00ED7284">
        <w:rPr>
          <w:rFonts w:ascii="Arial" w:hAnsi="Arial" w:cs="Arial"/>
        </w:rPr>
        <w:fldChar w:fldCharType="begin">
          <w:ffData>
            <w:name w:val=""/>
            <w:enabled/>
            <w:calcOnExit w:val="0"/>
            <w:checkBox>
              <w:size w:val="20"/>
              <w:default w:val="0"/>
            </w:checkBox>
          </w:ffData>
        </w:fldChar>
      </w:r>
      <w:r w:rsidR="00354C04" w:rsidRPr="00ED7284">
        <w:rPr>
          <w:rFonts w:ascii="Arial" w:hAnsi="Arial" w:cs="Arial"/>
        </w:rPr>
        <w:instrText xml:space="preserve"> FORMCHECKBOX </w:instrText>
      </w:r>
      <w:r w:rsidRPr="00ED7284">
        <w:rPr>
          <w:rFonts w:ascii="Arial" w:hAnsi="Arial" w:cs="Arial"/>
        </w:rPr>
      </w:r>
      <w:r w:rsidRPr="00ED7284">
        <w:rPr>
          <w:rFonts w:ascii="Arial" w:hAnsi="Arial" w:cs="Arial"/>
        </w:rPr>
        <w:fldChar w:fldCharType="separate"/>
      </w:r>
      <w:r w:rsidRPr="00ED7284">
        <w:rPr>
          <w:rFonts w:ascii="Arial" w:hAnsi="Arial" w:cs="Arial"/>
        </w:rPr>
        <w:fldChar w:fldCharType="end"/>
      </w:r>
      <w:r w:rsidR="0044629B" w:rsidRPr="00ED7284">
        <w:rPr>
          <w:rFonts w:ascii="Arial" w:hAnsi="Arial" w:cs="Arial"/>
        </w:rPr>
        <w:t xml:space="preserve"> Spouse</w:t>
      </w:r>
      <w:r w:rsidR="00354C04" w:rsidRPr="00ED7284">
        <w:rPr>
          <w:rFonts w:ascii="Arial" w:hAnsi="Arial" w:cs="Arial"/>
        </w:rPr>
        <w:tab/>
      </w:r>
      <w:r w:rsidR="00354C04" w:rsidRPr="00ED7284">
        <w:rPr>
          <w:rFonts w:ascii="Arial" w:hAnsi="Arial" w:cs="Arial"/>
        </w:rPr>
        <w:tab/>
        <w:t>OR</w:t>
      </w:r>
      <w:r w:rsidR="00354C04" w:rsidRPr="00ED7284">
        <w:rPr>
          <w:rFonts w:ascii="Arial" w:hAnsi="Arial" w:cs="Arial"/>
        </w:rPr>
        <w:tab/>
      </w:r>
      <w:r w:rsidR="00354C04" w:rsidRPr="00ED7284">
        <w:rPr>
          <w:rFonts w:ascii="Arial" w:hAnsi="Arial" w:cs="Arial"/>
        </w:rPr>
        <w:tab/>
      </w:r>
      <w:r w:rsidR="00D93A55" w:rsidRPr="00ED7284">
        <w:rPr>
          <w:rFonts w:ascii="Arial" w:hAnsi="Arial" w:cs="Arial"/>
        </w:rPr>
        <w:fldChar w:fldCharType="begin">
          <w:ffData>
            <w:name w:val=""/>
            <w:enabled/>
            <w:calcOnExit w:val="0"/>
            <w:checkBox>
              <w:size w:val="20"/>
              <w:default w:val="1"/>
            </w:checkBox>
          </w:ffData>
        </w:fldChar>
      </w:r>
      <w:r w:rsidR="00D93A55" w:rsidRPr="00ED7284">
        <w:rPr>
          <w:rFonts w:ascii="Arial" w:hAnsi="Arial" w:cs="Arial"/>
        </w:rPr>
        <w:instrText xml:space="preserve"> FORMCHECKBOX </w:instrText>
      </w:r>
      <w:r w:rsidR="00D93A55" w:rsidRPr="00ED7284">
        <w:rPr>
          <w:rFonts w:ascii="Arial" w:hAnsi="Arial" w:cs="Arial"/>
        </w:rPr>
      </w:r>
      <w:r w:rsidR="00D93A55" w:rsidRPr="00ED7284">
        <w:rPr>
          <w:rFonts w:ascii="Arial" w:hAnsi="Arial" w:cs="Arial"/>
        </w:rPr>
        <w:fldChar w:fldCharType="separate"/>
      </w:r>
      <w:r w:rsidR="00D93A55" w:rsidRPr="00ED7284">
        <w:rPr>
          <w:rFonts w:ascii="Arial" w:hAnsi="Arial" w:cs="Arial"/>
        </w:rPr>
        <w:fldChar w:fldCharType="end"/>
      </w:r>
      <w:r w:rsidR="00354C04" w:rsidRPr="00ED7284">
        <w:rPr>
          <w:rFonts w:ascii="Arial" w:hAnsi="Arial" w:cs="Arial"/>
        </w:rPr>
        <w:t xml:space="preserve"> solidary</w:t>
      </w:r>
    </w:p>
    <w:p w14:paraId="6EAD3162" w14:textId="77777777" w:rsidR="009B1CD0" w:rsidRPr="00ED7284" w:rsidRDefault="009B1CD0" w:rsidP="0083205E">
      <w:pPr>
        <w:tabs>
          <w:tab w:val="left" w:pos="851"/>
        </w:tabs>
        <w:rPr>
          <w:rFonts w:ascii="Arial" w:hAnsi="Arial" w:cs="Arial"/>
        </w:rPr>
      </w:pPr>
    </w:p>
    <w:p w14:paraId="054C752A" w14:textId="77777777" w:rsidR="001C733C" w:rsidRPr="00ED7284" w:rsidRDefault="001C733C" w:rsidP="00CD46CC">
      <w:pPr>
        <w:tabs>
          <w:tab w:val="left" w:pos="851"/>
        </w:tabs>
        <w:rPr>
          <w:rFonts w:ascii="Arial" w:hAnsi="Arial" w:cs="Arial"/>
        </w:rPr>
      </w:pPr>
    </w:p>
    <w:p w14:paraId="613789C6" w14:textId="77777777" w:rsidR="002904AF" w:rsidRPr="00ED7284" w:rsidRDefault="00FB3832" w:rsidP="001C733C">
      <w:pPr>
        <w:pStyle w:val="fcasegauche"/>
        <w:tabs>
          <w:tab w:val="left" w:pos="426"/>
          <w:tab w:val="left" w:pos="851"/>
        </w:tabs>
        <w:spacing w:after="0"/>
        <w:ind w:left="0" w:firstLine="0"/>
        <w:jc w:val="left"/>
        <w:rPr>
          <w:rFonts w:ascii="Arial" w:hAnsi="Arial" w:cs="Arial"/>
        </w:rPr>
      </w:pPr>
      <w:r w:rsidRPr="00ED7284">
        <w:rPr>
          <w:rFonts w:ascii="Arial" w:hAnsi="Arial" w:cs="Arial"/>
        </w:rPr>
        <w:fldChar w:fldCharType="begin">
          <w:ffData>
            <w:name w:val=""/>
            <w:enabled/>
            <w:calcOnExit w:val="0"/>
            <w:checkBox>
              <w:size w:val="20"/>
              <w:default w:val="0"/>
            </w:checkBox>
          </w:ffData>
        </w:fldChar>
      </w:r>
      <w:r w:rsidR="0021527A" w:rsidRPr="00ED7284">
        <w:rPr>
          <w:rFonts w:ascii="Arial" w:hAnsi="Arial" w:cs="Arial"/>
        </w:rPr>
        <w:instrText xml:space="preserve"> FORMCHECKBOX </w:instrText>
      </w:r>
      <w:r w:rsidRPr="00ED7284">
        <w:rPr>
          <w:rFonts w:ascii="Arial" w:hAnsi="Arial" w:cs="Arial"/>
        </w:rPr>
      </w:r>
      <w:r w:rsidRPr="00ED7284">
        <w:rPr>
          <w:rFonts w:ascii="Arial" w:hAnsi="Arial" w:cs="Arial"/>
        </w:rPr>
        <w:fldChar w:fldCharType="separate"/>
      </w:r>
      <w:r w:rsidRPr="00ED7284">
        <w:rPr>
          <w:rFonts w:ascii="Arial" w:hAnsi="Arial" w:cs="Arial"/>
        </w:rPr>
        <w:fldChar w:fldCharType="end"/>
      </w:r>
      <w:r w:rsidR="001C733C" w:rsidRPr="00ED7284">
        <w:rPr>
          <w:rFonts w:ascii="Arial" w:hAnsi="Arial" w:cs="Arial"/>
        </w:rPr>
        <w:t xml:space="preserve"> The members of the grouping have given the mandate to the </w:t>
      </w:r>
      <w:proofErr w:type="spellStart"/>
      <w:r w:rsidR="001C733C" w:rsidRPr="00ED7284">
        <w:rPr>
          <w:rFonts w:ascii="Arial" w:hAnsi="Arial" w:cs="Arial"/>
        </w:rPr>
        <w:t>authorised</w:t>
      </w:r>
      <w:proofErr w:type="spellEnd"/>
      <w:r w:rsidR="001C733C" w:rsidRPr="00ED7284">
        <w:rPr>
          <w:rFonts w:ascii="Arial" w:hAnsi="Arial" w:cs="Arial"/>
        </w:rPr>
        <w:t xml:space="preserve"> representative, who signs this Undertaking Act:</w:t>
      </w:r>
    </w:p>
    <w:p w14:paraId="2AAD4FA4" w14:textId="77777777" w:rsidR="001C733C" w:rsidRPr="00ED7284" w:rsidRDefault="001C733C" w:rsidP="001C733C">
      <w:pPr>
        <w:tabs>
          <w:tab w:val="left" w:pos="851"/>
        </w:tabs>
        <w:rPr>
          <w:rFonts w:ascii="Arial" w:hAnsi="Arial" w:cs="Arial"/>
        </w:rPr>
      </w:pPr>
      <w:r w:rsidRPr="00ED7284">
        <w:rPr>
          <w:rFonts w:ascii="Arial" w:hAnsi="Arial" w:cs="Arial"/>
          <w:i/>
          <w:sz w:val="18"/>
          <w:szCs w:val="18"/>
        </w:rPr>
        <w:t>(Check the corresponding box(s).)</w:t>
      </w:r>
    </w:p>
    <w:p w14:paraId="55D510D5" w14:textId="77777777" w:rsidR="001C733C" w:rsidRPr="00ED7284" w:rsidRDefault="001C733C" w:rsidP="001C733C">
      <w:pPr>
        <w:pStyle w:val="fcasegauche"/>
        <w:tabs>
          <w:tab w:val="left" w:pos="426"/>
          <w:tab w:val="left" w:pos="851"/>
        </w:tabs>
        <w:spacing w:after="0"/>
        <w:ind w:left="0" w:firstLine="0"/>
        <w:jc w:val="left"/>
        <w:rPr>
          <w:rFonts w:ascii="Arial" w:hAnsi="Arial" w:cs="Arial"/>
        </w:rPr>
      </w:pPr>
    </w:p>
    <w:p w14:paraId="69F39571" w14:textId="77777777" w:rsidR="002904AF" w:rsidRPr="00ED7284" w:rsidRDefault="001C733C" w:rsidP="009B45B9">
      <w:pPr>
        <w:tabs>
          <w:tab w:val="left" w:pos="851"/>
        </w:tabs>
        <w:ind w:left="1695" w:hanging="1695"/>
        <w:rPr>
          <w:rFonts w:ascii="Arial" w:hAnsi="Arial" w:cs="Arial"/>
        </w:rPr>
      </w:pPr>
      <w:r w:rsidRPr="00ED7284">
        <w:rPr>
          <w:rFonts w:ascii="Arial" w:hAnsi="Arial" w:cs="Arial"/>
        </w:rPr>
        <w:tab/>
      </w:r>
      <w:r w:rsidR="00FB3832" w:rsidRPr="00ED7284">
        <w:rPr>
          <w:rFonts w:ascii="Arial" w:hAnsi="Arial" w:cs="Arial"/>
        </w:rPr>
        <w:fldChar w:fldCharType="begin">
          <w:ffData>
            <w:name w:val=""/>
            <w:enabled/>
            <w:calcOnExit w:val="0"/>
            <w:checkBox>
              <w:size w:val="20"/>
              <w:default w:val="0"/>
            </w:checkBox>
          </w:ffData>
        </w:fldChar>
      </w:r>
      <w:r w:rsidRPr="00ED7284">
        <w:rPr>
          <w:rFonts w:ascii="Arial" w:hAnsi="Arial" w:cs="Arial"/>
        </w:rPr>
        <w:instrText xml:space="preserve"> FORMCHECKBOX </w:instrText>
      </w:r>
      <w:r w:rsidR="00FB3832" w:rsidRPr="00ED7284">
        <w:rPr>
          <w:rFonts w:ascii="Arial" w:hAnsi="Arial" w:cs="Arial"/>
        </w:rPr>
      </w:r>
      <w:r w:rsidR="00FB3832" w:rsidRPr="00ED7284">
        <w:rPr>
          <w:rFonts w:ascii="Arial" w:hAnsi="Arial" w:cs="Arial"/>
        </w:rPr>
        <w:fldChar w:fldCharType="separate"/>
      </w:r>
      <w:r w:rsidR="00FB3832" w:rsidRPr="00ED7284">
        <w:rPr>
          <w:rFonts w:ascii="Arial" w:hAnsi="Arial" w:cs="Arial"/>
        </w:rPr>
        <w:fldChar w:fldCharType="end"/>
      </w:r>
      <w:r w:rsidRPr="00ED7284">
        <w:rPr>
          <w:rFonts w:ascii="Arial" w:hAnsi="Arial" w:cs="Arial"/>
        </w:rPr>
        <w:tab/>
      </w:r>
      <w:r w:rsidR="00153371" w:rsidRPr="00ED7284">
        <w:rPr>
          <w:rFonts w:ascii="Arial" w:hAnsi="Arial" w:cs="Arial"/>
        </w:rPr>
        <w:t xml:space="preserve">To sign this act of engagement in their name and on their behalf, to represent them </w:t>
      </w:r>
      <w:proofErr w:type="gramStart"/>
      <w:r w:rsidR="00153371" w:rsidRPr="00ED7284">
        <w:rPr>
          <w:rFonts w:ascii="Arial" w:hAnsi="Arial" w:cs="Arial"/>
        </w:rPr>
        <w:t>vis-à-vis</w:t>
      </w:r>
      <w:proofErr w:type="gramEnd"/>
      <w:r w:rsidR="00153371" w:rsidRPr="00ED7284">
        <w:rPr>
          <w:rFonts w:ascii="Arial" w:hAnsi="Arial" w:cs="Arial"/>
        </w:rPr>
        <w:t xml:space="preserve"> the buyer and to coordinate all </w:t>
      </w:r>
      <w:proofErr w:type="gramStart"/>
      <w:r w:rsidR="00153371" w:rsidRPr="00ED7284">
        <w:rPr>
          <w:rFonts w:ascii="Arial" w:hAnsi="Arial" w:cs="Arial"/>
        </w:rPr>
        <w:t>services;</w:t>
      </w:r>
      <w:proofErr w:type="gramEnd"/>
    </w:p>
    <w:p w14:paraId="40B8F6A1" w14:textId="77777777" w:rsidR="002904AF" w:rsidRPr="00ED7284" w:rsidRDefault="002904AF" w:rsidP="001C733C">
      <w:pPr>
        <w:tabs>
          <w:tab w:val="left" w:pos="851"/>
        </w:tabs>
        <w:rPr>
          <w:rFonts w:ascii="Arial" w:hAnsi="Arial" w:cs="Arial"/>
        </w:rPr>
      </w:pPr>
      <w:r w:rsidRPr="00ED7284">
        <w:rPr>
          <w:rFonts w:ascii="Arial" w:hAnsi="Arial" w:cs="Arial"/>
          <w:i/>
        </w:rPr>
        <w:tab/>
      </w:r>
      <w:r w:rsidRPr="00ED7284">
        <w:rPr>
          <w:rFonts w:ascii="Arial" w:hAnsi="Arial" w:cs="Arial"/>
          <w:i/>
        </w:rPr>
        <w:tab/>
      </w:r>
      <w:r w:rsidRPr="00ED7284">
        <w:rPr>
          <w:rFonts w:ascii="Arial" w:hAnsi="Arial" w:cs="Arial"/>
          <w:i/>
        </w:rPr>
        <w:tab/>
      </w:r>
      <w:r w:rsidR="00153371" w:rsidRPr="00ED7284">
        <w:rPr>
          <w:rFonts w:ascii="Arial" w:hAnsi="Arial" w:cs="Arial"/>
          <w:i/>
        </w:rPr>
        <w:t>(Attach the authorities as an appendix to this document.)</w:t>
      </w:r>
    </w:p>
    <w:p w14:paraId="12DA4B85" w14:textId="77777777" w:rsidR="002904AF" w:rsidRPr="00ED7284" w:rsidRDefault="002904AF" w:rsidP="001C733C">
      <w:pPr>
        <w:tabs>
          <w:tab w:val="left" w:pos="851"/>
        </w:tabs>
        <w:rPr>
          <w:rFonts w:ascii="Arial" w:hAnsi="Arial" w:cs="Arial"/>
        </w:rPr>
      </w:pPr>
    </w:p>
    <w:p w14:paraId="5B8FD64D" w14:textId="77777777" w:rsidR="002904AF" w:rsidRPr="00ED7284" w:rsidRDefault="00FB3832" w:rsidP="002904AF">
      <w:pPr>
        <w:tabs>
          <w:tab w:val="left" w:pos="851"/>
        </w:tabs>
        <w:ind w:left="1701" w:hanging="850"/>
        <w:jc w:val="both"/>
        <w:rPr>
          <w:rFonts w:ascii="Arial" w:hAnsi="Arial" w:cs="Arial"/>
          <w:iCs/>
        </w:rPr>
      </w:pPr>
      <w:r w:rsidRPr="00ED7284">
        <w:rPr>
          <w:rFonts w:ascii="Arial" w:hAnsi="Arial" w:cs="Arial"/>
        </w:rPr>
        <w:fldChar w:fldCharType="begin">
          <w:ffData>
            <w:name w:val=""/>
            <w:enabled/>
            <w:calcOnExit w:val="0"/>
            <w:checkBox>
              <w:size w:val="20"/>
              <w:default w:val="0"/>
            </w:checkBox>
          </w:ffData>
        </w:fldChar>
      </w:r>
      <w:r w:rsidR="002904AF" w:rsidRPr="00ED7284">
        <w:rPr>
          <w:rFonts w:ascii="Arial" w:hAnsi="Arial" w:cs="Arial"/>
        </w:rPr>
        <w:instrText xml:space="preserve"> FORMCHECKBOX </w:instrText>
      </w:r>
      <w:r w:rsidRPr="00ED7284">
        <w:rPr>
          <w:rFonts w:ascii="Arial" w:hAnsi="Arial" w:cs="Arial"/>
        </w:rPr>
      </w:r>
      <w:r w:rsidRPr="00ED7284">
        <w:rPr>
          <w:rFonts w:ascii="Arial" w:hAnsi="Arial" w:cs="Arial"/>
        </w:rPr>
        <w:fldChar w:fldCharType="separate"/>
      </w:r>
      <w:r w:rsidRPr="00ED7284">
        <w:rPr>
          <w:rFonts w:ascii="Arial" w:hAnsi="Arial" w:cs="Arial"/>
        </w:rPr>
        <w:fldChar w:fldCharType="end"/>
      </w:r>
      <w:r w:rsidR="002904AF" w:rsidRPr="00ED7284">
        <w:rPr>
          <w:rFonts w:ascii="Arial" w:hAnsi="Arial" w:cs="Arial"/>
        </w:rPr>
        <w:tab/>
      </w:r>
      <w:r w:rsidR="00153371" w:rsidRPr="00ED7284">
        <w:rPr>
          <w:rFonts w:ascii="Arial" w:hAnsi="Arial" w:cs="Arial"/>
        </w:rPr>
        <w:t xml:space="preserve">To </w:t>
      </w:r>
      <w:proofErr w:type="gramStart"/>
      <w:r w:rsidR="00153371" w:rsidRPr="00ED7284">
        <w:rPr>
          <w:rFonts w:ascii="Arial" w:hAnsi="Arial" w:cs="Arial"/>
        </w:rPr>
        <w:t>sign,</w:t>
      </w:r>
      <w:proofErr w:type="gramEnd"/>
      <w:r w:rsidR="00153371" w:rsidRPr="00ED7284">
        <w:rPr>
          <w:rFonts w:ascii="Arial" w:hAnsi="Arial" w:cs="Arial"/>
        </w:rPr>
        <w:t xml:space="preserve"> on their behalf and on their behalf, subsequent amendments to the public contract or framework </w:t>
      </w:r>
      <w:proofErr w:type="gramStart"/>
      <w:r w:rsidR="00153371" w:rsidRPr="00ED7284">
        <w:rPr>
          <w:rFonts w:ascii="Arial" w:hAnsi="Arial" w:cs="Arial"/>
        </w:rPr>
        <w:t>agreement;</w:t>
      </w:r>
      <w:proofErr w:type="gramEnd"/>
    </w:p>
    <w:p w14:paraId="381D2F86" w14:textId="77777777" w:rsidR="00BE6078" w:rsidRPr="00ED7284" w:rsidRDefault="00BE6078" w:rsidP="00BE6078">
      <w:pPr>
        <w:tabs>
          <w:tab w:val="left" w:pos="851"/>
        </w:tabs>
        <w:rPr>
          <w:rFonts w:ascii="Arial" w:hAnsi="Arial" w:cs="Arial"/>
        </w:rPr>
      </w:pPr>
      <w:r w:rsidRPr="00ED7284">
        <w:rPr>
          <w:rFonts w:ascii="Arial" w:hAnsi="Arial" w:cs="Arial"/>
          <w:i/>
        </w:rPr>
        <w:tab/>
      </w:r>
      <w:r w:rsidRPr="00ED7284">
        <w:rPr>
          <w:rFonts w:ascii="Arial" w:hAnsi="Arial" w:cs="Arial"/>
          <w:i/>
        </w:rPr>
        <w:tab/>
      </w:r>
      <w:r w:rsidRPr="00ED7284">
        <w:rPr>
          <w:rFonts w:ascii="Arial" w:hAnsi="Arial" w:cs="Arial"/>
          <w:i/>
        </w:rPr>
        <w:tab/>
      </w:r>
      <w:r w:rsidR="00153371" w:rsidRPr="00ED7284">
        <w:rPr>
          <w:rFonts w:ascii="Arial" w:hAnsi="Arial" w:cs="Arial"/>
          <w:i/>
        </w:rPr>
        <w:t>(Attach the authorities as an appendix to this document.)</w:t>
      </w:r>
    </w:p>
    <w:p w14:paraId="52B50291" w14:textId="77777777" w:rsidR="002904AF" w:rsidRPr="00ED7284" w:rsidRDefault="002904AF" w:rsidP="002904AF">
      <w:pPr>
        <w:tabs>
          <w:tab w:val="left" w:pos="851"/>
        </w:tabs>
        <w:rPr>
          <w:rFonts w:ascii="Arial" w:hAnsi="Arial" w:cs="Arial"/>
          <w:iCs/>
        </w:rPr>
      </w:pPr>
    </w:p>
    <w:p w14:paraId="05305B2E" w14:textId="77777777" w:rsidR="002904AF" w:rsidRPr="00ED7284" w:rsidRDefault="002904AF" w:rsidP="002904AF">
      <w:pPr>
        <w:tabs>
          <w:tab w:val="left" w:pos="851"/>
        </w:tabs>
        <w:ind w:left="1134" w:hanging="850"/>
        <w:rPr>
          <w:rFonts w:ascii="Arial" w:hAnsi="Arial" w:cs="Arial"/>
        </w:rPr>
      </w:pPr>
      <w:r w:rsidRPr="00ED7284">
        <w:rPr>
          <w:rFonts w:ascii="Arial" w:hAnsi="Arial" w:cs="Arial"/>
        </w:rPr>
        <w:tab/>
      </w:r>
      <w:r w:rsidR="00FB3832" w:rsidRPr="00ED7284">
        <w:rPr>
          <w:rFonts w:ascii="Arial" w:hAnsi="Arial" w:cs="Arial"/>
        </w:rPr>
        <w:fldChar w:fldCharType="begin">
          <w:ffData>
            <w:name w:val=""/>
            <w:enabled/>
            <w:calcOnExit w:val="0"/>
            <w:checkBox>
              <w:size w:val="20"/>
              <w:default w:val="0"/>
            </w:checkBox>
          </w:ffData>
        </w:fldChar>
      </w:r>
      <w:r w:rsidRPr="00ED7284">
        <w:rPr>
          <w:rFonts w:ascii="Arial" w:hAnsi="Arial" w:cs="Arial"/>
        </w:rPr>
        <w:instrText xml:space="preserve"> FORMCHECKBOX </w:instrText>
      </w:r>
      <w:r w:rsidR="00FB3832" w:rsidRPr="00ED7284">
        <w:rPr>
          <w:rFonts w:ascii="Arial" w:hAnsi="Arial" w:cs="Arial"/>
        </w:rPr>
      </w:r>
      <w:r w:rsidR="00FB3832" w:rsidRPr="00ED7284">
        <w:rPr>
          <w:rFonts w:ascii="Arial" w:hAnsi="Arial" w:cs="Arial"/>
        </w:rPr>
        <w:fldChar w:fldCharType="separate"/>
      </w:r>
      <w:r w:rsidR="00FB3832" w:rsidRPr="00ED7284">
        <w:rPr>
          <w:rFonts w:ascii="Arial" w:hAnsi="Arial" w:cs="Arial"/>
        </w:rPr>
        <w:fldChar w:fldCharType="end"/>
      </w:r>
      <w:r w:rsidRPr="00ED7284">
        <w:rPr>
          <w:rFonts w:ascii="Arial" w:hAnsi="Arial" w:cs="Arial"/>
          <w:i/>
          <w:iCs/>
        </w:rPr>
        <w:t xml:space="preserve"> </w:t>
      </w:r>
      <w:r w:rsidRPr="00ED7284">
        <w:rPr>
          <w:rFonts w:ascii="Arial" w:hAnsi="Arial" w:cs="Arial"/>
        </w:rPr>
        <w:tab/>
      </w:r>
      <w:r w:rsidR="00153371" w:rsidRPr="00ED7284">
        <w:rPr>
          <w:rFonts w:ascii="Arial" w:hAnsi="Arial" w:cs="Arial"/>
        </w:rPr>
        <w:t>Have given mandate to the representative under the conditions defined by the powers attached in the Annex.</w:t>
      </w:r>
    </w:p>
    <w:p w14:paraId="2B26B9C5" w14:textId="77777777" w:rsidR="002904AF" w:rsidRPr="00ED7284" w:rsidRDefault="002904AF" w:rsidP="002904AF">
      <w:pPr>
        <w:tabs>
          <w:tab w:val="left" w:pos="851"/>
        </w:tabs>
        <w:ind w:left="1134" w:hanging="850"/>
        <w:rPr>
          <w:rFonts w:ascii="Arial" w:hAnsi="Arial" w:cs="Arial"/>
          <w:i/>
        </w:rPr>
      </w:pPr>
    </w:p>
    <w:p w14:paraId="07B18E0A" w14:textId="77777777" w:rsidR="001C733C" w:rsidRPr="00ED7284" w:rsidRDefault="001C733C" w:rsidP="001C733C">
      <w:pPr>
        <w:tabs>
          <w:tab w:val="left" w:pos="851"/>
        </w:tabs>
        <w:rPr>
          <w:rFonts w:ascii="Arial" w:hAnsi="Arial" w:cs="Arial"/>
          <w:i/>
        </w:rPr>
      </w:pPr>
    </w:p>
    <w:p w14:paraId="41A2D672" w14:textId="77777777" w:rsidR="00B53F5A" w:rsidRPr="00ED7284" w:rsidRDefault="00B53F5A" w:rsidP="001C733C">
      <w:pPr>
        <w:tabs>
          <w:tab w:val="left" w:pos="851"/>
        </w:tabs>
        <w:rPr>
          <w:rFonts w:ascii="Arial" w:hAnsi="Arial" w:cs="Arial"/>
          <w:i/>
        </w:rPr>
      </w:pPr>
    </w:p>
    <w:p w14:paraId="1F09B1D3" w14:textId="77777777" w:rsidR="00036500" w:rsidRPr="00ED7284" w:rsidRDefault="00FB3832" w:rsidP="006C4338">
      <w:pPr>
        <w:tabs>
          <w:tab w:val="left" w:pos="851"/>
        </w:tabs>
        <w:rPr>
          <w:rFonts w:ascii="Arial" w:hAnsi="Arial" w:cs="Arial"/>
          <w:i/>
        </w:rPr>
      </w:pPr>
      <w:r w:rsidRPr="00ED7284">
        <w:rPr>
          <w:rFonts w:ascii="Arial" w:hAnsi="Arial" w:cs="Arial"/>
        </w:rPr>
        <w:fldChar w:fldCharType="begin">
          <w:ffData>
            <w:name w:val=""/>
            <w:enabled/>
            <w:calcOnExit w:val="0"/>
            <w:checkBox>
              <w:size w:val="20"/>
              <w:default w:val="0"/>
            </w:checkBox>
          </w:ffData>
        </w:fldChar>
      </w:r>
      <w:r w:rsidR="0021527A" w:rsidRPr="00ED7284">
        <w:rPr>
          <w:rFonts w:ascii="Arial" w:hAnsi="Arial" w:cs="Arial"/>
        </w:rPr>
        <w:instrText xml:space="preserve"> FORMCHECKBOX </w:instrText>
      </w:r>
      <w:r w:rsidRPr="00ED7284">
        <w:rPr>
          <w:rFonts w:ascii="Arial" w:hAnsi="Arial" w:cs="Arial"/>
        </w:rPr>
      </w:r>
      <w:r w:rsidRPr="00ED7284">
        <w:rPr>
          <w:rFonts w:ascii="Arial" w:hAnsi="Arial" w:cs="Arial"/>
        </w:rPr>
        <w:fldChar w:fldCharType="separate"/>
      </w:r>
      <w:r w:rsidRPr="00ED7284">
        <w:rPr>
          <w:rFonts w:ascii="Arial" w:hAnsi="Arial" w:cs="Arial"/>
        </w:rPr>
        <w:fldChar w:fldCharType="end"/>
      </w:r>
      <w:r w:rsidR="0021527A" w:rsidRPr="00ED7284">
        <w:rPr>
          <w:rFonts w:ascii="Arial" w:hAnsi="Arial" w:cs="Arial"/>
        </w:rPr>
        <w:t xml:space="preserve"> The members of the grouping who sign this Act of Commitment shall:</w:t>
      </w:r>
    </w:p>
    <w:p w14:paraId="51F7C065" w14:textId="77777777" w:rsidR="00036500" w:rsidRPr="00ED7284" w:rsidRDefault="00036500" w:rsidP="006F3DF9">
      <w:pPr>
        <w:tabs>
          <w:tab w:val="left" w:pos="851"/>
        </w:tabs>
        <w:rPr>
          <w:rFonts w:ascii="Arial" w:hAnsi="Arial" w:cs="Arial"/>
        </w:rPr>
      </w:pPr>
      <w:r w:rsidRPr="00ED7284">
        <w:rPr>
          <w:rFonts w:ascii="Arial" w:hAnsi="Arial" w:cs="Arial"/>
          <w:i/>
        </w:rPr>
        <w:t>(Check the corresponding box.)</w:t>
      </w:r>
    </w:p>
    <w:p w14:paraId="289CCD3E" w14:textId="77777777" w:rsidR="00036500" w:rsidRPr="00ED7284" w:rsidRDefault="00036500" w:rsidP="005846FB">
      <w:pPr>
        <w:tabs>
          <w:tab w:val="left" w:pos="851"/>
        </w:tabs>
        <w:rPr>
          <w:rFonts w:ascii="Arial" w:hAnsi="Arial" w:cs="Arial"/>
        </w:rPr>
      </w:pPr>
    </w:p>
    <w:p w14:paraId="227A823E" w14:textId="77777777" w:rsidR="00AE7831" w:rsidRPr="00ED7284" w:rsidRDefault="00FB3832" w:rsidP="009B45B9">
      <w:pPr>
        <w:tabs>
          <w:tab w:val="left" w:pos="851"/>
        </w:tabs>
        <w:ind w:left="1701" w:hanging="850"/>
        <w:jc w:val="both"/>
        <w:rPr>
          <w:rFonts w:ascii="Arial" w:hAnsi="Arial" w:cs="Arial"/>
        </w:rPr>
      </w:pPr>
      <w:r w:rsidRPr="00ED7284">
        <w:rPr>
          <w:rFonts w:ascii="Arial" w:hAnsi="Arial" w:cs="Arial"/>
        </w:rPr>
        <w:fldChar w:fldCharType="begin">
          <w:ffData>
            <w:name w:val=""/>
            <w:enabled/>
            <w:calcOnExit w:val="0"/>
            <w:checkBox>
              <w:size w:val="20"/>
              <w:default w:val="0"/>
            </w:checkBox>
          </w:ffData>
        </w:fldChar>
      </w:r>
      <w:r w:rsidR="00AE7831" w:rsidRPr="00ED7284">
        <w:rPr>
          <w:rFonts w:ascii="Arial" w:hAnsi="Arial" w:cs="Arial"/>
        </w:rPr>
        <w:instrText xml:space="preserve"> FORMCHECKBOX </w:instrText>
      </w:r>
      <w:r w:rsidRPr="00ED7284">
        <w:rPr>
          <w:rFonts w:ascii="Arial" w:hAnsi="Arial" w:cs="Arial"/>
        </w:rPr>
      </w:r>
      <w:r w:rsidRPr="00ED7284">
        <w:rPr>
          <w:rFonts w:ascii="Arial" w:hAnsi="Arial" w:cs="Arial"/>
        </w:rPr>
        <w:fldChar w:fldCharType="separate"/>
      </w:r>
      <w:r w:rsidRPr="00ED7284">
        <w:rPr>
          <w:rFonts w:ascii="Arial" w:hAnsi="Arial" w:cs="Arial"/>
        </w:rPr>
        <w:fldChar w:fldCharType="end"/>
      </w:r>
      <w:r w:rsidR="00AE7831" w:rsidRPr="00ED7284">
        <w:rPr>
          <w:rFonts w:ascii="Arial" w:hAnsi="Arial" w:cs="Arial"/>
        </w:rPr>
        <w:tab/>
      </w:r>
      <w:r w:rsidR="00A52D6B" w:rsidRPr="00ED7284">
        <w:rPr>
          <w:rFonts w:ascii="Arial" w:hAnsi="Arial" w:cs="Arial"/>
        </w:rPr>
        <w:t xml:space="preserve">Give a mandate to the </w:t>
      </w:r>
      <w:proofErr w:type="gramStart"/>
      <w:r w:rsidR="00A52D6B" w:rsidRPr="00ED7284">
        <w:rPr>
          <w:rFonts w:ascii="Arial" w:hAnsi="Arial" w:cs="Arial"/>
        </w:rPr>
        <w:t>representative, who</w:t>
      </w:r>
      <w:proofErr w:type="gramEnd"/>
      <w:r w:rsidR="00A52D6B" w:rsidRPr="00ED7284">
        <w:rPr>
          <w:rFonts w:ascii="Arial" w:hAnsi="Arial" w:cs="Arial"/>
        </w:rPr>
        <w:t xml:space="preserve"> accepts it, to represent them </w:t>
      </w:r>
      <w:proofErr w:type="gramStart"/>
      <w:r w:rsidR="00A52D6B" w:rsidRPr="00ED7284">
        <w:rPr>
          <w:rFonts w:ascii="Arial" w:hAnsi="Arial" w:cs="Arial"/>
        </w:rPr>
        <w:t>vis-à-vis</w:t>
      </w:r>
      <w:proofErr w:type="gramEnd"/>
      <w:r w:rsidR="00A52D6B" w:rsidRPr="00ED7284">
        <w:rPr>
          <w:rFonts w:ascii="Arial" w:hAnsi="Arial" w:cs="Arial"/>
        </w:rPr>
        <w:t xml:space="preserve"> the buyer and to coordinate all </w:t>
      </w:r>
      <w:proofErr w:type="gramStart"/>
      <w:r w:rsidR="00A52D6B" w:rsidRPr="00ED7284">
        <w:rPr>
          <w:rFonts w:ascii="Arial" w:hAnsi="Arial" w:cs="Arial"/>
        </w:rPr>
        <w:t>services;</w:t>
      </w:r>
      <w:proofErr w:type="gramEnd"/>
    </w:p>
    <w:p w14:paraId="50E33946" w14:textId="77777777" w:rsidR="00AE7831" w:rsidRPr="00ED7284" w:rsidRDefault="00AE7831" w:rsidP="009B45B9">
      <w:pPr>
        <w:tabs>
          <w:tab w:val="left" w:pos="851"/>
        </w:tabs>
        <w:ind w:left="1701" w:hanging="850"/>
        <w:jc w:val="both"/>
        <w:rPr>
          <w:rFonts w:ascii="Arial" w:hAnsi="Arial" w:cs="Arial"/>
        </w:rPr>
      </w:pPr>
    </w:p>
    <w:p w14:paraId="38190779" w14:textId="77777777" w:rsidR="00036500" w:rsidRPr="00ED7284" w:rsidRDefault="00FB3832" w:rsidP="009B45B9">
      <w:pPr>
        <w:tabs>
          <w:tab w:val="left" w:pos="851"/>
        </w:tabs>
        <w:ind w:left="1701" w:hanging="850"/>
        <w:jc w:val="both"/>
        <w:rPr>
          <w:rFonts w:ascii="Arial" w:hAnsi="Arial" w:cs="Arial"/>
          <w:iCs/>
        </w:rPr>
      </w:pPr>
      <w:r w:rsidRPr="00ED7284">
        <w:rPr>
          <w:rFonts w:ascii="Arial" w:hAnsi="Arial" w:cs="Arial"/>
        </w:rPr>
        <w:fldChar w:fldCharType="begin">
          <w:ffData>
            <w:name w:val=""/>
            <w:enabled/>
            <w:calcOnExit w:val="0"/>
            <w:checkBox>
              <w:size w:val="20"/>
              <w:default w:val="0"/>
            </w:checkBox>
          </w:ffData>
        </w:fldChar>
      </w:r>
      <w:r w:rsidR="00036500" w:rsidRPr="00ED7284">
        <w:rPr>
          <w:rFonts w:ascii="Arial" w:hAnsi="Arial" w:cs="Arial"/>
        </w:rPr>
        <w:instrText xml:space="preserve"> FORMCHECKBOX </w:instrText>
      </w:r>
      <w:r w:rsidRPr="00ED7284">
        <w:rPr>
          <w:rFonts w:ascii="Arial" w:hAnsi="Arial" w:cs="Arial"/>
        </w:rPr>
      </w:r>
      <w:r w:rsidRPr="00ED7284">
        <w:rPr>
          <w:rFonts w:ascii="Arial" w:hAnsi="Arial" w:cs="Arial"/>
        </w:rPr>
        <w:fldChar w:fldCharType="separate"/>
      </w:r>
      <w:r w:rsidRPr="00ED7284">
        <w:rPr>
          <w:rFonts w:ascii="Arial" w:hAnsi="Arial" w:cs="Arial"/>
        </w:rPr>
        <w:fldChar w:fldCharType="end"/>
      </w:r>
      <w:r w:rsidR="00036500" w:rsidRPr="00ED7284">
        <w:rPr>
          <w:rFonts w:ascii="Arial" w:hAnsi="Arial" w:cs="Arial"/>
        </w:rPr>
        <w:tab/>
      </w:r>
      <w:r w:rsidR="00A52D6B" w:rsidRPr="00ED7284">
        <w:rPr>
          <w:rFonts w:ascii="Arial" w:hAnsi="Arial" w:cs="Arial"/>
        </w:rPr>
        <w:t xml:space="preserve">Give mandate to the Trustee, who accepts it, to </w:t>
      </w:r>
      <w:proofErr w:type="gramStart"/>
      <w:r w:rsidR="00A52D6B" w:rsidRPr="00ED7284">
        <w:rPr>
          <w:rFonts w:ascii="Arial" w:hAnsi="Arial" w:cs="Arial"/>
        </w:rPr>
        <w:t>sign,</w:t>
      </w:r>
      <w:proofErr w:type="gramEnd"/>
      <w:r w:rsidR="00A52D6B" w:rsidRPr="00ED7284">
        <w:rPr>
          <w:rFonts w:ascii="Arial" w:hAnsi="Arial" w:cs="Arial"/>
        </w:rPr>
        <w:t xml:space="preserve"> on their behalf and on their behalf, any subsequent changes to the contract or framework </w:t>
      </w:r>
      <w:proofErr w:type="gramStart"/>
      <w:r w:rsidR="00A52D6B" w:rsidRPr="00ED7284">
        <w:rPr>
          <w:rFonts w:ascii="Arial" w:hAnsi="Arial" w:cs="Arial"/>
        </w:rPr>
        <w:t>agreement;</w:t>
      </w:r>
      <w:proofErr w:type="gramEnd"/>
    </w:p>
    <w:p w14:paraId="33408D04" w14:textId="77777777" w:rsidR="00036500" w:rsidRPr="00ED7284" w:rsidRDefault="00036500" w:rsidP="006C4338">
      <w:pPr>
        <w:tabs>
          <w:tab w:val="left" w:pos="851"/>
        </w:tabs>
        <w:rPr>
          <w:rFonts w:ascii="Arial" w:hAnsi="Arial" w:cs="Arial"/>
          <w:iCs/>
        </w:rPr>
      </w:pPr>
    </w:p>
    <w:p w14:paraId="4E6EA70C" w14:textId="77777777" w:rsidR="00036500" w:rsidRPr="00ED7284" w:rsidRDefault="00844DAA" w:rsidP="009B45B9">
      <w:pPr>
        <w:tabs>
          <w:tab w:val="left" w:pos="851"/>
        </w:tabs>
        <w:ind w:left="1134" w:hanging="850"/>
        <w:rPr>
          <w:rFonts w:ascii="Arial" w:hAnsi="Arial" w:cs="Arial"/>
          <w:i/>
          <w:sz w:val="18"/>
          <w:szCs w:val="18"/>
        </w:rPr>
      </w:pPr>
      <w:r w:rsidRPr="00ED7284">
        <w:rPr>
          <w:rFonts w:ascii="Arial" w:hAnsi="Arial" w:cs="Arial"/>
        </w:rPr>
        <w:tab/>
      </w:r>
      <w:r w:rsidR="00FB3832" w:rsidRPr="00ED7284">
        <w:rPr>
          <w:rFonts w:ascii="Arial" w:hAnsi="Arial" w:cs="Arial"/>
        </w:rPr>
        <w:fldChar w:fldCharType="begin">
          <w:ffData>
            <w:name w:val=""/>
            <w:enabled/>
            <w:calcOnExit w:val="0"/>
            <w:checkBox>
              <w:size w:val="20"/>
              <w:default w:val="0"/>
            </w:checkBox>
          </w:ffData>
        </w:fldChar>
      </w:r>
      <w:r w:rsidR="00036500" w:rsidRPr="00ED7284">
        <w:rPr>
          <w:rFonts w:ascii="Arial" w:hAnsi="Arial" w:cs="Arial"/>
        </w:rPr>
        <w:instrText xml:space="preserve"> FORMCHECKBOX </w:instrText>
      </w:r>
      <w:r w:rsidR="00FB3832" w:rsidRPr="00ED7284">
        <w:rPr>
          <w:rFonts w:ascii="Arial" w:hAnsi="Arial" w:cs="Arial"/>
        </w:rPr>
      </w:r>
      <w:r w:rsidR="00FB3832" w:rsidRPr="00ED7284">
        <w:rPr>
          <w:rFonts w:ascii="Arial" w:hAnsi="Arial" w:cs="Arial"/>
        </w:rPr>
        <w:fldChar w:fldCharType="separate"/>
      </w:r>
      <w:r w:rsidR="00FB3832" w:rsidRPr="00ED7284">
        <w:rPr>
          <w:rFonts w:ascii="Arial" w:hAnsi="Arial" w:cs="Arial"/>
        </w:rPr>
        <w:fldChar w:fldCharType="end"/>
      </w:r>
      <w:r w:rsidR="00036500" w:rsidRPr="00ED7284">
        <w:rPr>
          <w:rFonts w:ascii="Arial" w:hAnsi="Arial" w:cs="Arial"/>
          <w:i/>
          <w:iCs/>
        </w:rPr>
        <w:t xml:space="preserve"> </w:t>
      </w:r>
      <w:r w:rsidR="00036500" w:rsidRPr="00ED7284">
        <w:rPr>
          <w:rFonts w:ascii="Arial" w:hAnsi="Arial" w:cs="Arial"/>
        </w:rPr>
        <w:tab/>
      </w:r>
      <w:r w:rsidR="00A52D6B" w:rsidRPr="00ED7284">
        <w:rPr>
          <w:rFonts w:ascii="Arial" w:hAnsi="Arial" w:cs="Arial"/>
        </w:rPr>
        <w:t>Give the mandatary mandate under the conditions defined below:</w:t>
      </w:r>
    </w:p>
    <w:p w14:paraId="060B53F9" w14:textId="77777777" w:rsidR="00036500" w:rsidRPr="00ED7284" w:rsidRDefault="00844DAA" w:rsidP="009B45B9">
      <w:pPr>
        <w:tabs>
          <w:tab w:val="left" w:pos="851"/>
        </w:tabs>
        <w:ind w:left="1134" w:hanging="850"/>
        <w:rPr>
          <w:rFonts w:ascii="Arial" w:hAnsi="Arial" w:cs="Arial"/>
        </w:rPr>
      </w:pPr>
      <w:r w:rsidRPr="00ED7284">
        <w:rPr>
          <w:rFonts w:ascii="Arial" w:hAnsi="Arial" w:cs="Arial"/>
          <w:i/>
          <w:sz w:val="18"/>
          <w:szCs w:val="18"/>
        </w:rPr>
        <w:tab/>
      </w:r>
      <w:r w:rsidRPr="00ED7284">
        <w:rPr>
          <w:rFonts w:ascii="Arial" w:hAnsi="Arial" w:cs="Arial"/>
          <w:i/>
          <w:sz w:val="18"/>
          <w:szCs w:val="18"/>
        </w:rPr>
        <w:tab/>
      </w:r>
      <w:r w:rsidRPr="00ED7284">
        <w:rPr>
          <w:rFonts w:ascii="Arial" w:hAnsi="Arial" w:cs="Arial"/>
          <w:i/>
          <w:sz w:val="18"/>
          <w:szCs w:val="18"/>
        </w:rPr>
        <w:tab/>
      </w:r>
      <w:r w:rsidR="00036500" w:rsidRPr="00ED7284">
        <w:rPr>
          <w:rFonts w:ascii="Arial" w:hAnsi="Arial" w:cs="Arial"/>
          <w:i/>
          <w:sz w:val="18"/>
          <w:szCs w:val="18"/>
        </w:rPr>
        <w:t>(Provide details on the scope of the mandate.)</w:t>
      </w:r>
    </w:p>
    <w:p w14:paraId="7BA13E69" w14:textId="77777777" w:rsidR="009B1CD0" w:rsidRPr="00ED7284" w:rsidRDefault="009B1CD0" w:rsidP="006C4338">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rsidRPr="00ED7284" w14:paraId="0745363E" w14:textId="77777777" w:rsidTr="00B054DA">
        <w:tc>
          <w:tcPr>
            <w:tcW w:w="4644" w:type="dxa"/>
            <w:tcBorders>
              <w:top w:val="single" w:sz="4" w:space="0" w:color="000000"/>
              <w:left w:val="single" w:sz="4" w:space="0" w:color="000000"/>
              <w:bottom w:val="single" w:sz="4" w:space="0" w:color="000000"/>
            </w:tcBorders>
            <w:vAlign w:val="center"/>
          </w:tcPr>
          <w:p w14:paraId="73E442DE" w14:textId="77777777" w:rsidR="00332B12" w:rsidRPr="00ED7284" w:rsidRDefault="00332B12" w:rsidP="00B054DA">
            <w:pPr>
              <w:tabs>
                <w:tab w:val="left" w:pos="851"/>
              </w:tabs>
              <w:jc w:val="center"/>
              <w:rPr>
                <w:rFonts w:ascii="Arial" w:hAnsi="Arial" w:cs="Arial"/>
                <w:b/>
                <w:bCs/>
              </w:rPr>
            </w:pPr>
            <w:r w:rsidRPr="00ED7284">
              <w:rPr>
                <w:rFonts w:ascii="Arial" w:hAnsi="Arial" w:cs="Arial"/>
                <w:b/>
                <w:bCs/>
              </w:rPr>
              <w:t>Surname, First Name and Position</w:t>
            </w:r>
          </w:p>
          <w:p w14:paraId="16E64140" w14:textId="77777777" w:rsidR="00332B12" w:rsidRPr="00ED7284" w:rsidRDefault="00332B12" w:rsidP="00B054DA">
            <w:pPr>
              <w:tabs>
                <w:tab w:val="left" w:pos="851"/>
              </w:tabs>
              <w:jc w:val="center"/>
              <w:rPr>
                <w:rFonts w:ascii="Arial" w:hAnsi="Arial" w:cs="Arial"/>
                <w:b/>
                <w:bCs/>
              </w:rPr>
            </w:pPr>
            <w:r w:rsidRPr="00ED7284">
              <w:rPr>
                <w:rFonts w:ascii="Arial" w:hAnsi="Arial" w:cs="Arial"/>
                <w:b/>
                <w:bCs/>
              </w:rPr>
              <w:t>of the signatory (*)</w:t>
            </w:r>
          </w:p>
        </w:tc>
        <w:tc>
          <w:tcPr>
            <w:tcW w:w="2694" w:type="dxa"/>
            <w:tcBorders>
              <w:top w:val="single" w:sz="4" w:space="0" w:color="000000"/>
              <w:left w:val="single" w:sz="4" w:space="0" w:color="000000"/>
              <w:bottom w:val="single" w:sz="4" w:space="0" w:color="000000"/>
            </w:tcBorders>
            <w:vAlign w:val="center"/>
          </w:tcPr>
          <w:p w14:paraId="1A61FECE" w14:textId="77777777" w:rsidR="00332B12" w:rsidRPr="00ED7284" w:rsidRDefault="00332B12" w:rsidP="00B054DA">
            <w:pPr>
              <w:tabs>
                <w:tab w:val="left" w:pos="851"/>
              </w:tabs>
              <w:jc w:val="center"/>
              <w:rPr>
                <w:rFonts w:ascii="Arial" w:hAnsi="Arial" w:cs="Arial"/>
                <w:b/>
                <w:bCs/>
              </w:rPr>
            </w:pPr>
            <w:r w:rsidRPr="00ED7284">
              <w:rPr>
                <w:rFonts w:ascii="Arial" w:hAnsi="Arial" w:cs="Arial"/>
                <w:b/>
                <w:bCs/>
              </w:rPr>
              <w:t>Place and date of signature</w:t>
            </w:r>
          </w:p>
        </w:tc>
        <w:tc>
          <w:tcPr>
            <w:tcW w:w="3056" w:type="dxa"/>
            <w:tcBorders>
              <w:top w:val="single" w:sz="4" w:space="0" w:color="000000"/>
              <w:left w:val="single" w:sz="4" w:space="0" w:color="000000"/>
              <w:bottom w:val="single" w:sz="4" w:space="0" w:color="000000"/>
              <w:right w:val="single" w:sz="4" w:space="0" w:color="000000"/>
            </w:tcBorders>
            <w:vAlign w:val="center"/>
          </w:tcPr>
          <w:p w14:paraId="3C78F469" w14:textId="77777777" w:rsidR="00332B12" w:rsidRPr="00ED7284" w:rsidRDefault="00332B12" w:rsidP="00B054DA">
            <w:pPr>
              <w:tabs>
                <w:tab w:val="left" w:pos="851"/>
              </w:tabs>
              <w:jc w:val="center"/>
              <w:rPr>
                <w:rFonts w:ascii="Arial" w:hAnsi="Arial" w:cs="Arial"/>
                <w:b/>
                <w:bCs/>
              </w:rPr>
            </w:pPr>
            <w:r w:rsidRPr="00ED7284">
              <w:rPr>
                <w:rFonts w:ascii="Arial" w:hAnsi="Arial" w:cs="Arial"/>
                <w:b/>
                <w:bCs/>
              </w:rPr>
              <w:t>Signature</w:t>
            </w:r>
          </w:p>
        </w:tc>
      </w:tr>
      <w:tr w:rsidR="00332B12" w:rsidRPr="00ED7284" w14:paraId="7C42F8FB" w14:textId="77777777" w:rsidTr="00DB7EF4">
        <w:trPr>
          <w:trHeight w:val="610"/>
        </w:trPr>
        <w:tc>
          <w:tcPr>
            <w:tcW w:w="4644" w:type="dxa"/>
            <w:tcBorders>
              <w:top w:val="single" w:sz="4" w:space="0" w:color="000000"/>
              <w:left w:val="single" w:sz="4" w:space="0" w:color="000000"/>
            </w:tcBorders>
            <w:shd w:val="clear" w:color="auto" w:fill="CCFFFF"/>
          </w:tcPr>
          <w:p w14:paraId="053E90B0" w14:textId="77777777" w:rsidR="00332B12" w:rsidRPr="00ED7284"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4C417133" w14:textId="77777777" w:rsidR="00332B12" w:rsidRPr="00ED7284"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05A09363" w14:textId="77777777" w:rsidR="00332B12" w:rsidRPr="00ED7284" w:rsidRDefault="00332B12" w:rsidP="00B054DA">
            <w:pPr>
              <w:tabs>
                <w:tab w:val="left" w:pos="851"/>
              </w:tabs>
              <w:snapToGrid w:val="0"/>
              <w:jc w:val="both"/>
              <w:rPr>
                <w:rFonts w:ascii="Arial" w:hAnsi="Arial" w:cs="Arial"/>
                <w:b/>
                <w:bCs/>
              </w:rPr>
            </w:pPr>
          </w:p>
        </w:tc>
      </w:tr>
      <w:tr w:rsidR="00332B12" w:rsidRPr="00ED7284" w14:paraId="53F7FA04" w14:textId="77777777" w:rsidTr="00DB7EF4">
        <w:trPr>
          <w:trHeight w:val="546"/>
        </w:trPr>
        <w:tc>
          <w:tcPr>
            <w:tcW w:w="4644" w:type="dxa"/>
            <w:tcBorders>
              <w:left w:val="single" w:sz="4" w:space="0" w:color="000000"/>
            </w:tcBorders>
          </w:tcPr>
          <w:p w14:paraId="3056A1FB" w14:textId="77777777" w:rsidR="00332B12" w:rsidRPr="00ED7284" w:rsidRDefault="00332B12" w:rsidP="00B054DA">
            <w:pPr>
              <w:tabs>
                <w:tab w:val="left" w:pos="851"/>
              </w:tabs>
              <w:snapToGrid w:val="0"/>
              <w:jc w:val="both"/>
              <w:rPr>
                <w:rFonts w:ascii="Arial" w:hAnsi="Arial" w:cs="Arial"/>
                <w:b/>
                <w:bCs/>
              </w:rPr>
            </w:pPr>
          </w:p>
        </w:tc>
        <w:tc>
          <w:tcPr>
            <w:tcW w:w="2694" w:type="dxa"/>
            <w:tcBorders>
              <w:left w:val="single" w:sz="4" w:space="0" w:color="000000"/>
            </w:tcBorders>
          </w:tcPr>
          <w:p w14:paraId="0690EA23" w14:textId="77777777" w:rsidR="00332B12" w:rsidRPr="00ED7284"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tcPr>
          <w:p w14:paraId="0072ECED" w14:textId="77777777" w:rsidR="00332B12" w:rsidRPr="00ED7284" w:rsidRDefault="00332B12" w:rsidP="00B054DA">
            <w:pPr>
              <w:tabs>
                <w:tab w:val="left" w:pos="851"/>
              </w:tabs>
              <w:snapToGrid w:val="0"/>
              <w:jc w:val="both"/>
              <w:rPr>
                <w:rFonts w:ascii="Arial" w:hAnsi="Arial" w:cs="Arial"/>
                <w:b/>
                <w:bCs/>
              </w:rPr>
            </w:pPr>
          </w:p>
        </w:tc>
      </w:tr>
      <w:tr w:rsidR="00332B12" w:rsidRPr="00ED7284" w14:paraId="16BFF1CB" w14:textId="77777777" w:rsidTr="00DB7EF4">
        <w:trPr>
          <w:trHeight w:val="426"/>
        </w:trPr>
        <w:tc>
          <w:tcPr>
            <w:tcW w:w="4644" w:type="dxa"/>
            <w:tcBorders>
              <w:left w:val="single" w:sz="4" w:space="0" w:color="000000"/>
              <w:bottom w:val="single" w:sz="4" w:space="0" w:color="000000"/>
            </w:tcBorders>
            <w:shd w:val="clear" w:color="auto" w:fill="CCFFFF"/>
          </w:tcPr>
          <w:p w14:paraId="6B3F54F3" w14:textId="77777777" w:rsidR="00332B12" w:rsidRPr="00ED7284"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14:paraId="77AAF05A" w14:textId="77777777" w:rsidR="00332B12" w:rsidRPr="00ED7284"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14:paraId="73D3931F" w14:textId="77777777" w:rsidR="00332B12" w:rsidRPr="00ED7284" w:rsidRDefault="00332B12" w:rsidP="00B054DA">
            <w:pPr>
              <w:tabs>
                <w:tab w:val="left" w:pos="851"/>
              </w:tabs>
              <w:snapToGrid w:val="0"/>
              <w:jc w:val="both"/>
              <w:rPr>
                <w:rFonts w:ascii="Arial" w:hAnsi="Arial" w:cs="Arial"/>
                <w:b/>
                <w:bCs/>
              </w:rPr>
            </w:pPr>
          </w:p>
        </w:tc>
      </w:tr>
    </w:tbl>
    <w:p w14:paraId="5CABB104" w14:textId="77777777" w:rsidR="009B1CD0" w:rsidRPr="00ED7284" w:rsidRDefault="00332B12" w:rsidP="00812A61">
      <w:pPr>
        <w:tabs>
          <w:tab w:val="left" w:pos="851"/>
        </w:tabs>
        <w:jc w:val="both"/>
        <w:rPr>
          <w:rFonts w:ascii="Arial" w:hAnsi="Arial" w:cs="Arial"/>
        </w:rPr>
      </w:pPr>
      <w:r w:rsidRPr="00ED7284">
        <w:rPr>
          <w:rFonts w:ascii="Arial" w:hAnsi="Arial" w:cs="Arial"/>
          <w:sz w:val="18"/>
          <w:szCs w:val="18"/>
        </w:rPr>
        <w:t>(*) The signatory must have the authority to engage the person they represent.</w:t>
      </w:r>
    </w:p>
    <w:p w14:paraId="41B2D01A" w14:textId="77777777" w:rsidR="009B1CD0" w:rsidRPr="00ED7284" w:rsidRDefault="009B1CD0" w:rsidP="005846FB">
      <w:pPr>
        <w:tabs>
          <w:tab w:val="left" w:pos="851"/>
        </w:tabs>
        <w:jc w:val="both"/>
        <w:rPr>
          <w:rFonts w:ascii="Arial" w:hAnsi="Arial" w:cs="Arial"/>
          <w:bCs/>
        </w:rPr>
      </w:pPr>
    </w:p>
    <w:p w14:paraId="03E653A2" w14:textId="77777777" w:rsidR="008A5E5E" w:rsidRPr="00ED7284" w:rsidRDefault="008A5E5E" w:rsidP="005846FB">
      <w:pPr>
        <w:tabs>
          <w:tab w:val="left" w:pos="851"/>
        </w:tabs>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ED7284" w14:paraId="7E9CAFD8" w14:textId="77777777">
        <w:tc>
          <w:tcPr>
            <w:tcW w:w="10277" w:type="dxa"/>
            <w:shd w:val="clear" w:color="auto" w:fill="66CCFF"/>
          </w:tcPr>
          <w:p w14:paraId="36232DB1" w14:textId="77777777" w:rsidR="009B1CD0" w:rsidRPr="00ED7284" w:rsidRDefault="009B1CD0" w:rsidP="009213C7">
            <w:pPr>
              <w:pStyle w:val="Titre4"/>
              <w:tabs>
                <w:tab w:val="left" w:pos="851"/>
              </w:tabs>
            </w:pPr>
            <w:r w:rsidRPr="00ED7284">
              <w:rPr>
                <w:sz w:val="22"/>
                <w:szCs w:val="22"/>
              </w:rPr>
              <w:lastRenderedPageBreak/>
              <w:t xml:space="preserve">D - Identification of the contracting authority </w:t>
            </w:r>
          </w:p>
        </w:tc>
      </w:tr>
    </w:tbl>
    <w:p w14:paraId="5C12FBC9" w14:textId="77777777" w:rsidR="009B1CD0" w:rsidRPr="00ED7284" w:rsidRDefault="009B1CD0" w:rsidP="006C4338">
      <w:pPr>
        <w:tabs>
          <w:tab w:val="left" w:pos="851"/>
        </w:tabs>
        <w:rPr>
          <w:rFonts w:ascii="Arial" w:hAnsi="Arial" w:cs="Arial"/>
        </w:rPr>
      </w:pPr>
    </w:p>
    <w:p w14:paraId="5F5233D8" w14:textId="77777777" w:rsidR="009B1CD0" w:rsidRPr="00ED7284" w:rsidRDefault="009B1CD0" w:rsidP="006C4338">
      <w:pPr>
        <w:tabs>
          <w:tab w:val="left" w:pos="851"/>
        </w:tabs>
        <w:rPr>
          <w:rFonts w:ascii="Arial" w:hAnsi="Arial" w:cs="Arial"/>
        </w:rPr>
      </w:pPr>
    </w:p>
    <w:p w14:paraId="6F9BDFE6" w14:textId="77777777" w:rsidR="009B1CD0" w:rsidRPr="00ED7284" w:rsidRDefault="009B1CD0" w:rsidP="006F3DF9">
      <w:pPr>
        <w:pStyle w:val="Titre1"/>
        <w:tabs>
          <w:tab w:val="left" w:pos="567"/>
          <w:tab w:val="left" w:pos="851"/>
        </w:tabs>
        <w:ind w:left="0"/>
        <w:jc w:val="both"/>
        <w:rPr>
          <w:rFonts w:ascii="Arial" w:hAnsi="Arial" w:cs="Arial"/>
          <w:b w:val="0"/>
          <w:bCs/>
          <w:i/>
          <w:iCs/>
          <w:sz w:val="18"/>
          <w:szCs w:val="18"/>
        </w:rPr>
      </w:pPr>
      <w:r w:rsidRPr="00ED7284">
        <w:rPr>
          <w:rFonts w:ascii="Arial" w:eastAsia="Wingdings" w:hAnsi="Arial" w:cs="Arial"/>
          <w:color w:val="66CCFF"/>
          <w:spacing w:val="-10"/>
        </w:rPr>
        <w:t>Designation of contracting authority:</w:t>
      </w:r>
    </w:p>
    <w:p w14:paraId="49E9731D" w14:textId="77777777" w:rsidR="009B1CD0" w:rsidRPr="00ED7284" w:rsidRDefault="009B1CD0" w:rsidP="009B45B9">
      <w:pPr>
        <w:pStyle w:val="Titre1"/>
        <w:tabs>
          <w:tab w:val="left" w:pos="851"/>
        </w:tabs>
        <w:ind w:left="0"/>
        <w:jc w:val="both"/>
        <w:rPr>
          <w:rFonts w:ascii="Arial" w:hAnsi="Arial" w:cs="Arial"/>
        </w:rPr>
      </w:pPr>
    </w:p>
    <w:p w14:paraId="1BF2036B" w14:textId="77777777" w:rsidR="009213C7" w:rsidRPr="00ED7284" w:rsidRDefault="009213C7" w:rsidP="009213C7">
      <w:pPr>
        <w:pStyle w:val="En-tte"/>
        <w:numPr>
          <w:ilvl w:val="0"/>
          <w:numId w:val="1"/>
        </w:numPr>
        <w:tabs>
          <w:tab w:val="clear" w:pos="4536"/>
          <w:tab w:val="clear" w:pos="9072"/>
        </w:tabs>
        <w:jc w:val="both"/>
        <w:rPr>
          <w:rFonts w:ascii="Arial" w:hAnsi="Arial" w:cs="Arial"/>
          <w:b/>
        </w:rPr>
      </w:pPr>
      <w:r w:rsidRPr="00ED7284">
        <w:rPr>
          <w:rFonts w:ascii="Arial" w:hAnsi="Arial" w:cs="Arial"/>
          <w:b/>
        </w:rPr>
        <w:t>Ineris</w:t>
      </w:r>
    </w:p>
    <w:p w14:paraId="2E79D838" w14:textId="77777777" w:rsidR="009213C7" w:rsidRPr="00ED7284" w:rsidRDefault="009213C7" w:rsidP="009213C7">
      <w:pPr>
        <w:pStyle w:val="En-tte"/>
        <w:numPr>
          <w:ilvl w:val="0"/>
          <w:numId w:val="1"/>
        </w:numPr>
        <w:tabs>
          <w:tab w:val="clear" w:pos="4536"/>
          <w:tab w:val="clear" w:pos="9072"/>
        </w:tabs>
        <w:jc w:val="both"/>
        <w:rPr>
          <w:rFonts w:ascii="Arial" w:hAnsi="Arial" w:cs="Arial"/>
          <w:b/>
        </w:rPr>
      </w:pPr>
      <w:r w:rsidRPr="00ED7284">
        <w:rPr>
          <w:rFonts w:ascii="Arial" w:hAnsi="Arial" w:cs="Arial"/>
          <w:b/>
        </w:rPr>
        <w:t>ALATA Technology Park</w:t>
      </w:r>
    </w:p>
    <w:p w14:paraId="1368A69A" w14:textId="77777777" w:rsidR="009213C7" w:rsidRPr="00ED7284" w:rsidRDefault="009213C7" w:rsidP="009213C7">
      <w:pPr>
        <w:pStyle w:val="En-tte"/>
        <w:numPr>
          <w:ilvl w:val="0"/>
          <w:numId w:val="1"/>
        </w:numPr>
        <w:tabs>
          <w:tab w:val="clear" w:pos="4536"/>
          <w:tab w:val="clear" w:pos="9072"/>
        </w:tabs>
        <w:jc w:val="both"/>
        <w:rPr>
          <w:rFonts w:ascii="Arial" w:hAnsi="Arial" w:cs="Arial"/>
          <w:b/>
        </w:rPr>
      </w:pPr>
      <w:r w:rsidRPr="00ED7284">
        <w:rPr>
          <w:rFonts w:ascii="Arial" w:hAnsi="Arial" w:cs="Arial"/>
          <w:b/>
        </w:rPr>
        <w:t>60550 VERNEUIL-EN-HALATTE</w:t>
      </w:r>
    </w:p>
    <w:p w14:paraId="30CC15A6" w14:textId="77777777" w:rsidR="009213C7" w:rsidRPr="00ED7284" w:rsidRDefault="009213C7" w:rsidP="009213C7">
      <w:pPr>
        <w:pStyle w:val="En-tte"/>
        <w:numPr>
          <w:ilvl w:val="0"/>
          <w:numId w:val="1"/>
        </w:numPr>
        <w:tabs>
          <w:tab w:val="clear" w:pos="4536"/>
          <w:tab w:val="clear" w:pos="9072"/>
        </w:tabs>
        <w:jc w:val="both"/>
        <w:rPr>
          <w:rFonts w:ascii="Arial" w:hAnsi="Arial" w:cs="Arial"/>
          <w:b/>
        </w:rPr>
      </w:pPr>
      <w:r w:rsidRPr="00ED7284">
        <w:rPr>
          <w:rFonts w:ascii="Arial" w:hAnsi="Arial" w:cs="Arial"/>
          <w:b/>
        </w:rPr>
        <w:t>FRANCE</w:t>
      </w:r>
    </w:p>
    <w:p w14:paraId="20674185" w14:textId="77777777" w:rsidR="009B1CD0" w:rsidRPr="00ED7284" w:rsidRDefault="009B1CD0" w:rsidP="006C4338">
      <w:pPr>
        <w:pStyle w:val="En-tte"/>
        <w:tabs>
          <w:tab w:val="clear" w:pos="4536"/>
          <w:tab w:val="clear" w:pos="9072"/>
          <w:tab w:val="left" w:pos="851"/>
        </w:tabs>
        <w:jc w:val="both"/>
        <w:rPr>
          <w:rFonts w:ascii="Arial" w:hAnsi="Arial" w:cs="Arial"/>
        </w:rPr>
      </w:pPr>
    </w:p>
    <w:p w14:paraId="34495858" w14:textId="77777777" w:rsidR="009B1CD0" w:rsidRPr="00ED7284" w:rsidRDefault="009B1CD0" w:rsidP="005846FB">
      <w:pPr>
        <w:pStyle w:val="En-tte"/>
        <w:tabs>
          <w:tab w:val="clear" w:pos="4536"/>
          <w:tab w:val="clear" w:pos="9072"/>
          <w:tab w:val="left" w:pos="851"/>
        </w:tabs>
        <w:jc w:val="both"/>
        <w:rPr>
          <w:rFonts w:ascii="Arial" w:hAnsi="Arial" w:cs="Arial"/>
        </w:rPr>
      </w:pPr>
    </w:p>
    <w:p w14:paraId="7CCEF750" w14:textId="77777777" w:rsidR="009B1CD0" w:rsidRPr="00ED7284" w:rsidRDefault="009B1CD0" w:rsidP="00710FD6">
      <w:pPr>
        <w:tabs>
          <w:tab w:val="left" w:pos="426"/>
          <w:tab w:val="left" w:pos="851"/>
          <w:tab w:val="left" w:pos="5103"/>
        </w:tabs>
        <w:jc w:val="both"/>
        <w:rPr>
          <w:rFonts w:ascii="Arial" w:hAnsi="Arial" w:cs="Arial"/>
          <w:i/>
          <w:sz w:val="18"/>
          <w:szCs w:val="18"/>
        </w:rPr>
      </w:pPr>
      <w:r w:rsidRPr="00ED7284">
        <w:rPr>
          <w:rFonts w:ascii="Arial" w:eastAsia="Wingdings" w:hAnsi="Arial" w:cs="Arial"/>
          <w:b/>
          <w:color w:val="66CCFF"/>
          <w:spacing w:val="-10"/>
        </w:rPr>
        <w:t>Name, first name, capacity of the signatory of the contract or framework agreement:</w:t>
      </w:r>
    </w:p>
    <w:p w14:paraId="2AF2C5FA" w14:textId="77777777" w:rsidR="009B1CD0" w:rsidRPr="00ED7284" w:rsidRDefault="009B1CD0" w:rsidP="00E47798">
      <w:pPr>
        <w:tabs>
          <w:tab w:val="left" w:pos="851"/>
        </w:tabs>
        <w:jc w:val="both"/>
        <w:rPr>
          <w:rFonts w:ascii="Arial" w:hAnsi="Arial" w:cs="Arial"/>
        </w:rPr>
      </w:pPr>
      <w:r w:rsidRPr="00ED7284">
        <w:rPr>
          <w:rFonts w:ascii="Arial" w:hAnsi="Arial" w:cs="Arial"/>
          <w:i/>
          <w:sz w:val="18"/>
          <w:szCs w:val="18"/>
        </w:rPr>
        <w:t>(The signatory must have the authority to engage the person they represent.)</w:t>
      </w:r>
    </w:p>
    <w:p w14:paraId="3EA1E2DC" w14:textId="77777777" w:rsidR="009B1CD0" w:rsidRPr="00ED7284" w:rsidRDefault="009B1CD0" w:rsidP="0083205E">
      <w:pPr>
        <w:tabs>
          <w:tab w:val="left" w:pos="851"/>
        </w:tabs>
        <w:jc w:val="both"/>
        <w:rPr>
          <w:rFonts w:ascii="Arial" w:hAnsi="Arial" w:cs="Arial"/>
        </w:rPr>
      </w:pPr>
    </w:p>
    <w:p w14:paraId="6388DFFF" w14:textId="77777777" w:rsidR="009B1CD0" w:rsidRPr="00ED7284" w:rsidRDefault="009B1CD0" w:rsidP="00CD46CC">
      <w:pPr>
        <w:tabs>
          <w:tab w:val="left" w:pos="851"/>
        </w:tabs>
        <w:jc w:val="both"/>
        <w:rPr>
          <w:rFonts w:ascii="Arial" w:hAnsi="Arial" w:cs="Arial"/>
        </w:rPr>
      </w:pPr>
    </w:p>
    <w:p w14:paraId="15061DD2" w14:textId="77777777" w:rsidR="009B1CD0" w:rsidRPr="00ED7284" w:rsidRDefault="009213C7" w:rsidP="009B45B9">
      <w:pPr>
        <w:tabs>
          <w:tab w:val="left" w:pos="851"/>
        </w:tabs>
        <w:jc w:val="both"/>
        <w:rPr>
          <w:rFonts w:ascii="Arial" w:hAnsi="Arial" w:cs="Arial"/>
          <w:b/>
        </w:rPr>
      </w:pPr>
      <w:proofErr w:type="spellStart"/>
      <w:r w:rsidRPr="00ED7284">
        <w:rPr>
          <w:rFonts w:ascii="Arial" w:hAnsi="Arial" w:cs="Arial"/>
          <w:b/>
        </w:rPr>
        <w:t>Mr</w:t>
      </w:r>
      <w:proofErr w:type="spellEnd"/>
      <w:r w:rsidRPr="00ED7284">
        <w:rPr>
          <w:rFonts w:ascii="Arial" w:hAnsi="Arial" w:cs="Arial"/>
          <w:b/>
        </w:rPr>
        <w:t xml:space="preserve"> Raymond COINTE</w:t>
      </w:r>
    </w:p>
    <w:p w14:paraId="26B2AF26" w14:textId="77777777" w:rsidR="009213C7" w:rsidRPr="00ED7284" w:rsidRDefault="009213C7" w:rsidP="009B45B9">
      <w:pPr>
        <w:tabs>
          <w:tab w:val="left" w:pos="851"/>
        </w:tabs>
        <w:jc w:val="both"/>
        <w:rPr>
          <w:rFonts w:ascii="Arial" w:hAnsi="Arial" w:cs="Arial"/>
          <w:b/>
        </w:rPr>
      </w:pPr>
      <w:r w:rsidRPr="00ED7284">
        <w:rPr>
          <w:rFonts w:ascii="Arial" w:hAnsi="Arial" w:cs="Arial"/>
          <w:b/>
        </w:rPr>
        <w:t>Director General</w:t>
      </w:r>
    </w:p>
    <w:p w14:paraId="2FF5FE93" w14:textId="77777777" w:rsidR="009213C7" w:rsidRPr="00ED7284" w:rsidRDefault="009213C7" w:rsidP="009B45B9">
      <w:pPr>
        <w:tabs>
          <w:tab w:val="left" w:pos="851"/>
        </w:tabs>
        <w:jc w:val="both"/>
        <w:rPr>
          <w:rFonts w:ascii="Arial" w:hAnsi="Arial" w:cs="Arial"/>
        </w:rPr>
      </w:pPr>
    </w:p>
    <w:p w14:paraId="0B3428F8" w14:textId="77777777" w:rsidR="009213C7" w:rsidRPr="00ED7284" w:rsidRDefault="009213C7" w:rsidP="009B45B9">
      <w:pPr>
        <w:tabs>
          <w:tab w:val="left" w:pos="851"/>
        </w:tabs>
        <w:jc w:val="both"/>
        <w:rPr>
          <w:rFonts w:ascii="Arial" w:hAnsi="Arial" w:cs="Arial"/>
        </w:rPr>
      </w:pPr>
    </w:p>
    <w:p w14:paraId="6B146438" w14:textId="77777777" w:rsidR="00FF50BC" w:rsidRPr="00ED7284" w:rsidRDefault="009B1CD0" w:rsidP="00FF50BC">
      <w:pPr>
        <w:tabs>
          <w:tab w:val="left" w:pos="851"/>
        </w:tabs>
        <w:jc w:val="both"/>
        <w:rPr>
          <w:rFonts w:ascii="Arial" w:hAnsi="Arial" w:cs="Arial"/>
          <w:i/>
          <w:sz w:val="18"/>
          <w:szCs w:val="18"/>
        </w:rPr>
      </w:pPr>
      <w:r w:rsidRPr="00ED7284">
        <w:rPr>
          <w:rFonts w:ascii="Arial" w:eastAsia="Wingdings" w:hAnsi="Arial" w:cs="Arial"/>
          <w:b/>
          <w:color w:val="66CCFF"/>
          <w:spacing w:val="-10"/>
        </w:rPr>
        <w:t>Person empowered to give the information provided for in</w:t>
      </w:r>
      <w:r w:rsidR="00FF50BC" w:rsidRPr="00ED7284">
        <w:rPr>
          <w:rFonts w:ascii="Arial" w:hAnsi="Arial" w:cs="Arial"/>
        </w:rPr>
        <w:t xml:space="preserve"> Article R. 2191-59</w:t>
      </w:r>
      <w:hyperlink r:id="rId19" w:history="1">
        <w:r w:rsidR="00FF50BC" w:rsidRPr="00ED7284">
          <w:rPr>
            <w:rStyle w:val="Lienhypertexte"/>
            <w:rFonts w:ascii="Arial" w:hAnsi="Arial" w:cs="Arial"/>
          </w:rPr>
          <w:t xml:space="preserve"> of the Public Order Code, to which</w:t>
        </w:r>
      </w:hyperlink>
      <w:r w:rsidR="00FF50BC" w:rsidRPr="00ED7284">
        <w:rPr>
          <w:rFonts w:ascii="Arial" w:hAnsi="Arial" w:cs="Arial"/>
        </w:rPr>
        <w:t xml:space="preserve"> Article R. 2391-28</w:t>
      </w:r>
      <w:hyperlink r:id="rId20" w:history="1">
        <w:r w:rsidR="00FF50BC" w:rsidRPr="00ED7284">
          <w:rPr>
            <w:rStyle w:val="Lienhypertexte"/>
            <w:rFonts w:ascii="Arial" w:hAnsi="Arial" w:cs="Arial"/>
          </w:rPr>
          <w:t xml:space="preserve"> of the same Code refers (pledge or assignment of receivables)</w:t>
        </w:r>
      </w:hyperlink>
    </w:p>
    <w:p w14:paraId="0855A60B" w14:textId="77777777" w:rsidR="00FF50BC" w:rsidRPr="00ED7284" w:rsidRDefault="00FF50BC" w:rsidP="00FF50BC">
      <w:pPr>
        <w:tabs>
          <w:tab w:val="left" w:pos="851"/>
        </w:tabs>
        <w:jc w:val="both"/>
        <w:rPr>
          <w:rFonts w:ascii="Arial" w:hAnsi="Arial" w:cs="Arial"/>
        </w:rPr>
      </w:pPr>
      <w:r w:rsidRPr="00ED7284">
        <w:rPr>
          <w:rFonts w:ascii="Arial" w:hAnsi="Arial" w:cs="Arial"/>
          <w:i/>
          <w:sz w:val="18"/>
          <w:szCs w:val="18"/>
        </w:rPr>
        <w:t>(Include the person’s identity, mailing and email addresses, telephone and fax numbers.)</w:t>
      </w:r>
    </w:p>
    <w:p w14:paraId="58CFA479" w14:textId="77777777" w:rsidR="001C40C0" w:rsidRPr="00ED7284" w:rsidRDefault="001C40C0" w:rsidP="009B45B9">
      <w:pPr>
        <w:tabs>
          <w:tab w:val="left" w:pos="851"/>
        </w:tabs>
        <w:jc w:val="both"/>
        <w:rPr>
          <w:rFonts w:ascii="Arial" w:hAnsi="Arial" w:cs="Arial"/>
        </w:rPr>
      </w:pPr>
    </w:p>
    <w:p w14:paraId="30E5A3CE" w14:textId="77777777" w:rsidR="001C40C0" w:rsidRPr="00ED7284" w:rsidRDefault="001C40C0" w:rsidP="009B45B9">
      <w:pPr>
        <w:tabs>
          <w:tab w:val="left" w:pos="851"/>
        </w:tabs>
        <w:jc w:val="both"/>
        <w:rPr>
          <w:rFonts w:ascii="Arial" w:hAnsi="Arial" w:cs="Arial"/>
        </w:rPr>
      </w:pPr>
    </w:p>
    <w:p w14:paraId="74C9D440" w14:textId="77777777" w:rsidR="009B1CD0" w:rsidRPr="00ED7284" w:rsidRDefault="009B1CD0" w:rsidP="009B45B9">
      <w:pPr>
        <w:tabs>
          <w:tab w:val="left" w:pos="851"/>
        </w:tabs>
        <w:jc w:val="both"/>
        <w:rPr>
          <w:rFonts w:ascii="Arial" w:hAnsi="Arial" w:cs="Arial"/>
        </w:rPr>
      </w:pPr>
    </w:p>
    <w:p w14:paraId="7DE080D9" w14:textId="77777777" w:rsidR="009B1CD0" w:rsidRPr="00ED7284" w:rsidRDefault="009B1CD0" w:rsidP="009B45B9">
      <w:pPr>
        <w:pStyle w:val="fcase2metab"/>
        <w:ind w:left="0" w:firstLine="0"/>
        <w:rPr>
          <w:rFonts w:ascii="Arial" w:hAnsi="Arial" w:cs="Arial"/>
        </w:rPr>
      </w:pPr>
    </w:p>
    <w:p w14:paraId="28BC10BA" w14:textId="77777777" w:rsidR="009B1CD0" w:rsidRPr="00ED7284" w:rsidRDefault="009B1CD0" w:rsidP="009B45B9">
      <w:pPr>
        <w:tabs>
          <w:tab w:val="left" w:pos="720"/>
          <w:tab w:val="left" w:pos="851"/>
        </w:tabs>
        <w:jc w:val="both"/>
        <w:rPr>
          <w:rFonts w:ascii="Arial" w:hAnsi="Arial" w:cs="Arial"/>
          <w:i/>
          <w:iCs/>
          <w:sz w:val="18"/>
          <w:szCs w:val="18"/>
        </w:rPr>
      </w:pPr>
      <w:r w:rsidRPr="00ED7284">
        <w:rPr>
          <w:rFonts w:ascii="Arial" w:eastAsia="Wingdings" w:hAnsi="Arial" w:cs="Arial"/>
          <w:b/>
          <w:color w:val="66CCFF"/>
          <w:spacing w:val="-10"/>
        </w:rPr>
        <w:t>Designation, address, telephone number of the accounting officer:</w:t>
      </w:r>
    </w:p>
    <w:p w14:paraId="51DA67D7" w14:textId="77777777" w:rsidR="009B1CD0" w:rsidRPr="00ED7284" w:rsidRDefault="009B1CD0" w:rsidP="009B45B9">
      <w:pPr>
        <w:tabs>
          <w:tab w:val="left" w:pos="720"/>
          <w:tab w:val="left" w:pos="851"/>
        </w:tabs>
        <w:jc w:val="both"/>
        <w:rPr>
          <w:rFonts w:ascii="Arial" w:hAnsi="Arial" w:cs="Arial"/>
        </w:rPr>
      </w:pPr>
      <w:r w:rsidRPr="00ED7284">
        <w:rPr>
          <w:rFonts w:ascii="Arial" w:hAnsi="Arial" w:cs="Arial"/>
          <w:i/>
          <w:iCs/>
          <w:sz w:val="18"/>
          <w:szCs w:val="18"/>
        </w:rPr>
        <w:t>(Attach a summary annex in case of multiple accountants.)</w:t>
      </w:r>
    </w:p>
    <w:p w14:paraId="42CE8CC1" w14:textId="77777777" w:rsidR="009B1CD0" w:rsidRPr="00ED7284" w:rsidRDefault="009B1CD0" w:rsidP="009B45B9">
      <w:pPr>
        <w:pStyle w:val="fcase2metab"/>
        <w:rPr>
          <w:rFonts w:ascii="Arial" w:hAnsi="Arial" w:cs="Arial"/>
        </w:rPr>
      </w:pPr>
    </w:p>
    <w:p w14:paraId="08FAA64D" w14:textId="01C33706" w:rsidR="009213C7" w:rsidRPr="00ED7284" w:rsidRDefault="006F292C" w:rsidP="009B45B9">
      <w:pPr>
        <w:pStyle w:val="fcase2metab"/>
        <w:ind w:left="0" w:firstLine="0"/>
        <w:rPr>
          <w:rFonts w:ascii="Arial" w:hAnsi="Arial" w:cs="Arial"/>
        </w:rPr>
      </w:pPr>
      <w:r w:rsidRPr="00ED7284">
        <w:rPr>
          <w:rFonts w:ascii="Arial" w:hAnsi="Arial" w:cs="Arial"/>
        </w:rPr>
        <w:t>M</w:t>
      </w:r>
      <w:r w:rsidR="00CD76E1">
        <w:rPr>
          <w:rFonts w:ascii="Arial" w:hAnsi="Arial" w:cs="Arial"/>
        </w:rPr>
        <w:t>onsieu</w:t>
      </w:r>
      <w:r w:rsidRPr="00ED7284">
        <w:rPr>
          <w:rFonts w:ascii="Arial" w:hAnsi="Arial" w:cs="Arial"/>
        </w:rPr>
        <w:t xml:space="preserve">r Olivier </w:t>
      </w:r>
      <w:r w:rsidR="00CD76E1">
        <w:rPr>
          <w:rFonts w:ascii="Arial" w:hAnsi="Arial" w:cs="Arial"/>
        </w:rPr>
        <w:t>MALFAIT</w:t>
      </w:r>
    </w:p>
    <w:p w14:paraId="12CA97D1" w14:textId="77777777" w:rsidR="00243D50" w:rsidRPr="00ED7284" w:rsidRDefault="00243D50" w:rsidP="00243D50">
      <w:pPr>
        <w:pStyle w:val="fcase2metab"/>
        <w:rPr>
          <w:rFonts w:ascii="Arial" w:hAnsi="Arial" w:cs="Arial"/>
        </w:rPr>
      </w:pPr>
      <w:r w:rsidRPr="00ED7284">
        <w:rPr>
          <w:rFonts w:ascii="Arial" w:hAnsi="Arial" w:cs="Arial"/>
        </w:rPr>
        <w:t>Accounting Officer of Ineris</w:t>
      </w:r>
    </w:p>
    <w:p w14:paraId="012ED71D" w14:textId="77777777" w:rsidR="00D252A2" w:rsidRPr="00ED7284" w:rsidRDefault="00D252A2" w:rsidP="00243D50">
      <w:pPr>
        <w:pStyle w:val="En-tte"/>
        <w:tabs>
          <w:tab w:val="clear" w:pos="4536"/>
          <w:tab w:val="clear" w:pos="9072"/>
        </w:tabs>
        <w:jc w:val="both"/>
        <w:rPr>
          <w:rFonts w:ascii="Arial" w:hAnsi="Arial" w:cs="Arial"/>
        </w:rPr>
      </w:pPr>
    </w:p>
    <w:p w14:paraId="7CFF311F" w14:textId="77777777" w:rsidR="00243D50" w:rsidRPr="00ED7284" w:rsidRDefault="00243D50" w:rsidP="00243D50">
      <w:pPr>
        <w:pStyle w:val="En-tte"/>
        <w:tabs>
          <w:tab w:val="clear" w:pos="4536"/>
          <w:tab w:val="clear" w:pos="9072"/>
        </w:tabs>
        <w:jc w:val="both"/>
        <w:rPr>
          <w:rFonts w:ascii="Arial" w:hAnsi="Arial" w:cs="Arial"/>
        </w:rPr>
      </w:pPr>
      <w:r w:rsidRPr="00ED7284">
        <w:rPr>
          <w:rFonts w:ascii="Arial" w:hAnsi="Arial" w:cs="Arial"/>
        </w:rPr>
        <w:t>ALATA Technology Park</w:t>
      </w:r>
    </w:p>
    <w:p w14:paraId="650C7E4D" w14:textId="77777777" w:rsidR="00243D50" w:rsidRPr="00ED7284" w:rsidRDefault="00243D50" w:rsidP="00243D50">
      <w:pPr>
        <w:pStyle w:val="En-tte"/>
        <w:tabs>
          <w:tab w:val="clear" w:pos="4536"/>
          <w:tab w:val="clear" w:pos="9072"/>
        </w:tabs>
        <w:jc w:val="both"/>
        <w:rPr>
          <w:rFonts w:ascii="Arial" w:hAnsi="Arial" w:cs="Arial"/>
        </w:rPr>
      </w:pPr>
      <w:r w:rsidRPr="00ED7284">
        <w:rPr>
          <w:rFonts w:ascii="Arial" w:hAnsi="Arial" w:cs="Arial"/>
        </w:rPr>
        <w:t>60550 Verneuil en Halatte</w:t>
      </w:r>
    </w:p>
    <w:p w14:paraId="2B564816" w14:textId="77777777" w:rsidR="00243D50" w:rsidRPr="00ED7284" w:rsidRDefault="00243D50" w:rsidP="00243D50">
      <w:pPr>
        <w:pStyle w:val="fcase2metab"/>
        <w:ind w:left="0" w:firstLine="0"/>
        <w:rPr>
          <w:rFonts w:ascii="Arial" w:hAnsi="Arial" w:cs="Arial"/>
        </w:rPr>
      </w:pPr>
    </w:p>
    <w:p w14:paraId="28182DFD" w14:textId="5CCDA64B" w:rsidR="00EF71CC" w:rsidRPr="00ED7284" w:rsidRDefault="00243D50" w:rsidP="009B45B9">
      <w:pPr>
        <w:pStyle w:val="fcase2metab"/>
        <w:ind w:left="0" w:firstLine="0"/>
        <w:rPr>
          <w:rFonts w:ascii="Arial" w:hAnsi="Arial" w:cs="Arial"/>
        </w:rPr>
      </w:pPr>
      <w:r w:rsidRPr="00ED7284">
        <w:rPr>
          <w:rFonts w:ascii="Arial" w:hAnsi="Arial" w:cs="Arial"/>
        </w:rPr>
        <w:t>Tel</w:t>
      </w:r>
      <w:proofErr w:type="gramStart"/>
      <w:r w:rsidRPr="00ED7284">
        <w:rPr>
          <w:rFonts w:ascii="Arial" w:hAnsi="Arial" w:cs="Arial"/>
        </w:rPr>
        <w:t xml:space="preserve">: </w:t>
      </w:r>
      <w:r w:rsidRPr="00ED7284">
        <w:rPr>
          <w:rFonts w:ascii="Arial" w:hAnsi="Arial" w:cs="Arial"/>
        </w:rPr>
        <w:tab/>
        <w:t>03.44</w:t>
      </w:r>
      <w:proofErr w:type="gramEnd"/>
      <w:r w:rsidRPr="00ED7284">
        <w:rPr>
          <w:rFonts w:ascii="Arial" w:hAnsi="Arial" w:cs="Arial"/>
        </w:rPr>
        <w:t>.55.</w:t>
      </w:r>
      <w:r w:rsidR="00CD76E1">
        <w:rPr>
          <w:rFonts w:ascii="Arial" w:hAnsi="Arial" w:cs="Arial"/>
        </w:rPr>
        <w:t>63</w:t>
      </w:r>
      <w:r w:rsidRPr="00ED7284">
        <w:rPr>
          <w:rFonts w:ascii="Arial" w:hAnsi="Arial" w:cs="Arial"/>
        </w:rPr>
        <w:t>.</w:t>
      </w:r>
      <w:r w:rsidR="00CD76E1">
        <w:rPr>
          <w:rFonts w:ascii="Arial" w:hAnsi="Arial" w:cs="Arial"/>
        </w:rPr>
        <w:t>3</w:t>
      </w:r>
      <w:r w:rsidRPr="00ED7284">
        <w:rPr>
          <w:rFonts w:ascii="Arial" w:hAnsi="Arial" w:cs="Arial"/>
        </w:rPr>
        <w:t>9</w:t>
      </w:r>
    </w:p>
    <w:p w14:paraId="42A90D04" w14:textId="77777777" w:rsidR="00153371" w:rsidRPr="00ED7284" w:rsidRDefault="00153371" w:rsidP="009B45B9">
      <w:pPr>
        <w:pStyle w:val="fcase2metab"/>
        <w:ind w:left="0" w:firstLine="0"/>
        <w:rPr>
          <w:rFonts w:ascii="Arial" w:hAnsi="Arial" w:cs="Arial"/>
        </w:rPr>
      </w:pPr>
    </w:p>
    <w:p w14:paraId="6A651E94" w14:textId="77777777" w:rsidR="00153371" w:rsidRPr="00ED7284" w:rsidRDefault="00153371" w:rsidP="009B45B9">
      <w:pPr>
        <w:pStyle w:val="fcase2metab"/>
        <w:ind w:left="0" w:firstLine="0"/>
        <w:rPr>
          <w:rFonts w:ascii="Arial" w:hAnsi="Arial" w:cs="Arial"/>
        </w:rPr>
      </w:pPr>
    </w:p>
    <w:p w14:paraId="44530296" w14:textId="77777777" w:rsidR="00AE1A5C" w:rsidRPr="00ED7284" w:rsidRDefault="00AE1A5C" w:rsidP="00EF71CC">
      <w:pPr>
        <w:suppressAutoHyphens w:val="0"/>
        <w:rPr>
          <w:rFonts w:ascii="Arial" w:hAnsi="Arial" w:cs="Arial"/>
        </w:rPr>
      </w:pPr>
      <w:r w:rsidRPr="00ED7284">
        <w:rPr>
          <w:rFonts w:ascii="Arial" w:hAnsi="Arial" w:cs="Arial"/>
        </w:rPr>
        <w:br w:type="page"/>
      </w:r>
    </w:p>
    <w:p w14:paraId="3F9700C5" w14:textId="77777777" w:rsidR="003521F6" w:rsidRPr="00ED7284" w:rsidRDefault="003521F6" w:rsidP="00EF71CC">
      <w:pPr>
        <w:suppressAutoHyphens w:val="0"/>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243D50" w:rsidRPr="00ED7284" w14:paraId="2BA5B067" w14:textId="77777777" w:rsidTr="00065BC7">
        <w:tc>
          <w:tcPr>
            <w:tcW w:w="10277" w:type="dxa"/>
            <w:shd w:val="clear" w:color="auto" w:fill="66CCFF"/>
          </w:tcPr>
          <w:p w14:paraId="1F055BF6" w14:textId="77777777" w:rsidR="00243D50" w:rsidRPr="00ED7284" w:rsidRDefault="00243D50" w:rsidP="00065BC7">
            <w:pPr>
              <w:tabs>
                <w:tab w:val="left" w:pos="-142"/>
                <w:tab w:val="left" w:pos="4111"/>
              </w:tabs>
              <w:jc w:val="both"/>
              <w:rPr>
                <w:rFonts w:ascii="Arial" w:hAnsi="Arial" w:cs="Arial"/>
              </w:rPr>
            </w:pPr>
            <w:r w:rsidRPr="00ED7284">
              <w:rPr>
                <w:rFonts w:ascii="Arial" w:hAnsi="Arial" w:cs="Arial"/>
                <w:b/>
                <w:sz w:val="22"/>
                <w:szCs w:val="22"/>
              </w:rPr>
              <w:t xml:space="preserve">E - Decision of the contracting authority </w:t>
            </w:r>
          </w:p>
        </w:tc>
      </w:tr>
    </w:tbl>
    <w:p w14:paraId="0E6D3690" w14:textId="77777777" w:rsidR="00243D50" w:rsidRPr="00ED7284" w:rsidRDefault="00243D50" w:rsidP="00243D50">
      <w:pPr>
        <w:tabs>
          <w:tab w:val="left" w:pos="3600"/>
        </w:tabs>
        <w:jc w:val="both"/>
        <w:rPr>
          <w:rFonts w:ascii="Arial" w:hAnsi="Arial" w:cs="Arial"/>
        </w:rPr>
      </w:pPr>
    </w:p>
    <w:p w14:paraId="0ED2EF4F" w14:textId="77777777" w:rsidR="00243D50" w:rsidRPr="00ED7284" w:rsidRDefault="00243D50" w:rsidP="00243D50">
      <w:pPr>
        <w:tabs>
          <w:tab w:val="left" w:pos="3600"/>
        </w:tabs>
        <w:jc w:val="both"/>
        <w:rPr>
          <w:rFonts w:ascii="Arial" w:hAnsi="Arial" w:cs="Arial"/>
          <w:b/>
        </w:rPr>
      </w:pPr>
    </w:p>
    <w:p w14:paraId="4D3357A1" w14:textId="77777777" w:rsidR="00243D50" w:rsidRPr="00ED7284" w:rsidRDefault="00243D50" w:rsidP="00243D50">
      <w:pPr>
        <w:rPr>
          <w:rFonts w:ascii="Arial" w:hAnsi="Arial" w:cs="Arial"/>
          <w:b/>
        </w:rPr>
      </w:pPr>
      <w:r w:rsidRPr="00ED7284">
        <w:rPr>
          <w:rFonts w:ascii="Arial" w:hAnsi="Arial" w:cs="Arial"/>
          <w:b/>
          <w:sz w:val="22"/>
          <w:szCs w:val="22"/>
        </w:rPr>
        <w:t>This offer is accepted.</w:t>
      </w:r>
    </w:p>
    <w:p w14:paraId="45B5A297" w14:textId="77777777" w:rsidR="00243D50" w:rsidRPr="00ED7284" w:rsidRDefault="00243D50" w:rsidP="00243D50">
      <w:pPr>
        <w:rPr>
          <w:rFonts w:ascii="Arial" w:hAnsi="Arial" w:cs="Arial"/>
          <w:b/>
        </w:rPr>
      </w:pPr>
    </w:p>
    <w:p w14:paraId="642B524B" w14:textId="77777777" w:rsidR="00243D50" w:rsidRPr="00ED7284" w:rsidRDefault="00243D50" w:rsidP="00243D50">
      <w:pPr>
        <w:rPr>
          <w:rFonts w:ascii="Arial" w:hAnsi="Arial" w:cs="Arial"/>
          <w:i/>
          <w:sz w:val="18"/>
          <w:szCs w:val="18"/>
        </w:rPr>
      </w:pPr>
      <w:r w:rsidRPr="00ED7284">
        <w:rPr>
          <w:rFonts w:ascii="Arial" w:hAnsi="Arial" w:cs="Arial"/>
        </w:rPr>
        <w:t>It is supplemented by the following annexes:</w:t>
      </w:r>
    </w:p>
    <w:p w14:paraId="6D010679" w14:textId="77777777" w:rsidR="00243D50" w:rsidRPr="00ED7284" w:rsidRDefault="00243D50" w:rsidP="00243D50">
      <w:pPr>
        <w:rPr>
          <w:rFonts w:ascii="Arial" w:hAnsi="Arial" w:cs="Arial"/>
        </w:rPr>
      </w:pPr>
      <w:r w:rsidRPr="00ED7284">
        <w:rPr>
          <w:rFonts w:ascii="Arial" w:hAnsi="Arial" w:cs="Arial"/>
          <w:i/>
          <w:sz w:val="18"/>
          <w:szCs w:val="18"/>
        </w:rPr>
        <w:t>(Check the corresponding box.)</w:t>
      </w:r>
    </w:p>
    <w:bookmarkStart w:id="4" w:name="_Hlk501544797"/>
    <w:p w14:paraId="5B623A21" w14:textId="77777777" w:rsidR="009A032A" w:rsidRPr="00ED7284" w:rsidRDefault="005A1D36" w:rsidP="00243D50">
      <w:pPr>
        <w:spacing w:before="240"/>
        <w:ind w:left="284"/>
        <w:jc w:val="both"/>
        <w:rPr>
          <w:rFonts w:ascii="Arial" w:hAnsi="Arial" w:cs="Arial"/>
        </w:rPr>
      </w:pPr>
      <w:r w:rsidRPr="00ED7284">
        <w:rPr>
          <w:rFonts w:ascii="Arial" w:hAnsi="Arial" w:cs="Arial"/>
        </w:rPr>
        <w:fldChar w:fldCharType="begin">
          <w:ffData>
            <w:name w:val=""/>
            <w:enabled/>
            <w:calcOnExit w:val="0"/>
            <w:checkBox>
              <w:size w:val="20"/>
              <w:default w:val="0"/>
            </w:checkBox>
          </w:ffData>
        </w:fldChar>
      </w:r>
      <w:r w:rsidRPr="00ED7284">
        <w:rPr>
          <w:rFonts w:ascii="Arial" w:hAnsi="Arial" w:cs="Arial"/>
        </w:rPr>
        <w:instrText xml:space="preserve"> FORMCHECKBOX </w:instrText>
      </w:r>
      <w:r w:rsidRPr="00ED7284">
        <w:rPr>
          <w:rFonts w:ascii="Arial" w:hAnsi="Arial" w:cs="Arial"/>
        </w:rPr>
      </w:r>
      <w:r w:rsidRPr="00ED7284">
        <w:rPr>
          <w:rFonts w:ascii="Arial" w:hAnsi="Arial" w:cs="Arial"/>
        </w:rPr>
        <w:fldChar w:fldCharType="separate"/>
      </w:r>
      <w:r w:rsidRPr="00ED7284">
        <w:rPr>
          <w:rFonts w:ascii="Arial" w:hAnsi="Arial" w:cs="Arial"/>
        </w:rPr>
        <w:fldChar w:fldCharType="end"/>
      </w:r>
      <w:r w:rsidR="00243D50" w:rsidRPr="00ED7284">
        <w:rPr>
          <w:rFonts w:ascii="Arial" w:hAnsi="Arial" w:cs="Arial"/>
        </w:rPr>
        <w:t xml:space="preserve"> </w:t>
      </w:r>
      <w:bookmarkEnd w:id="4"/>
      <w:r w:rsidR="00243D50" w:rsidRPr="00ED7284">
        <w:rPr>
          <w:rFonts w:ascii="Arial" w:hAnsi="Arial" w:cs="Arial"/>
        </w:rPr>
        <w:t>Annex BPU Unit Price List Ceiling duly signed by the applicant</w:t>
      </w:r>
    </w:p>
    <w:p w14:paraId="625CECA9" w14:textId="77777777" w:rsidR="00D21112" w:rsidRPr="00ED7284" w:rsidRDefault="00B53F5A" w:rsidP="00D21112">
      <w:pPr>
        <w:spacing w:before="240"/>
        <w:ind w:left="284"/>
        <w:jc w:val="both"/>
        <w:rPr>
          <w:rFonts w:ascii="Arial" w:hAnsi="Arial" w:cs="Arial"/>
        </w:rPr>
      </w:pPr>
      <w:r w:rsidRPr="00ED7284">
        <w:rPr>
          <w:rFonts w:ascii="Arial" w:hAnsi="Arial" w:cs="Arial"/>
        </w:rPr>
        <w:fldChar w:fldCharType="begin">
          <w:ffData>
            <w:name w:val=""/>
            <w:enabled/>
            <w:calcOnExit w:val="0"/>
            <w:checkBox>
              <w:size w:val="20"/>
              <w:default w:val="0"/>
            </w:checkBox>
          </w:ffData>
        </w:fldChar>
      </w:r>
      <w:r w:rsidRPr="00ED7284">
        <w:rPr>
          <w:rFonts w:ascii="Arial" w:hAnsi="Arial" w:cs="Arial"/>
        </w:rPr>
        <w:instrText xml:space="preserve"> FORMCHECKBOX </w:instrText>
      </w:r>
      <w:r w:rsidRPr="00ED7284">
        <w:rPr>
          <w:rFonts w:ascii="Arial" w:hAnsi="Arial" w:cs="Arial"/>
        </w:rPr>
      </w:r>
      <w:r w:rsidRPr="00ED7284">
        <w:rPr>
          <w:rFonts w:ascii="Arial" w:hAnsi="Arial" w:cs="Arial"/>
        </w:rPr>
        <w:fldChar w:fldCharType="separate"/>
      </w:r>
      <w:r w:rsidRPr="00ED7284">
        <w:rPr>
          <w:rFonts w:ascii="Arial" w:hAnsi="Arial" w:cs="Arial"/>
        </w:rPr>
        <w:fldChar w:fldCharType="end"/>
      </w:r>
      <w:r w:rsidR="00D21112" w:rsidRPr="00ED7284">
        <w:rPr>
          <w:rFonts w:ascii="Arial" w:hAnsi="Arial" w:cs="Arial"/>
        </w:rPr>
        <w:t xml:space="preserve"> Annex DPGF Breakdown of the Global and Fixed Price duly signed by the candidate</w:t>
      </w:r>
    </w:p>
    <w:p w14:paraId="21F00615" w14:textId="77777777" w:rsidR="00243D50" w:rsidRPr="00ED7284" w:rsidRDefault="009A032A" w:rsidP="00243D50">
      <w:pPr>
        <w:spacing w:before="240"/>
        <w:ind w:left="284"/>
        <w:jc w:val="both"/>
        <w:rPr>
          <w:rFonts w:ascii="Arial" w:hAnsi="Arial" w:cs="Arial"/>
        </w:rPr>
      </w:pPr>
      <w:r w:rsidRPr="00ED7284">
        <w:rPr>
          <w:rFonts w:ascii="Arial" w:hAnsi="Arial" w:cs="Arial"/>
        </w:rPr>
        <w:fldChar w:fldCharType="begin">
          <w:ffData>
            <w:name w:val=""/>
            <w:enabled/>
            <w:calcOnExit w:val="0"/>
            <w:checkBox>
              <w:size w:val="20"/>
              <w:default w:val="0"/>
            </w:checkBox>
          </w:ffData>
        </w:fldChar>
      </w:r>
      <w:r w:rsidRPr="00ED7284">
        <w:rPr>
          <w:rFonts w:ascii="Arial" w:hAnsi="Arial" w:cs="Arial"/>
        </w:rPr>
        <w:instrText xml:space="preserve"> FORMCHECKBOX </w:instrText>
      </w:r>
      <w:r w:rsidRPr="00ED7284">
        <w:rPr>
          <w:rFonts w:ascii="Arial" w:hAnsi="Arial" w:cs="Arial"/>
        </w:rPr>
      </w:r>
      <w:r w:rsidRPr="00ED7284">
        <w:rPr>
          <w:rFonts w:ascii="Arial" w:hAnsi="Arial" w:cs="Arial"/>
        </w:rPr>
        <w:fldChar w:fldCharType="separate"/>
      </w:r>
      <w:r w:rsidRPr="00ED7284">
        <w:rPr>
          <w:rFonts w:ascii="Arial" w:hAnsi="Arial" w:cs="Arial"/>
        </w:rPr>
        <w:fldChar w:fldCharType="end"/>
      </w:r>
      <w:r w:rsidRPr="00ED7284">
        <w:rPr>
          <w:rFonts w:ascii="Arial" w:hAnsi="Arial" w:cs="Arial"/>
        </w:rPr>
        <w:t xml:space="preserve"> Annex … relating to the presentation of a subcontractor (or DC4</w:t>
      </w:r>
      <w:proofErr w:type="gramStart"/>
      <w:r w:rsidRPr="00ED7284">
        <w:rPr>
          <w:rFonts w:ascii="Arial" w:hAnsi="Arial" w:cs="Arial"/>
        </w:rPr>
        <w:t>);</w:t>
      </w:r>
      <w:proofErr w:type="gramEnd"/>
    </w:p>
    <w:p w14:paraId="102622AE" w14:textId="77777777" w:rsidR="00243D50" w:rsidRPr="00ED7284" w:rsidRDefault="00FB3832" w:rsidP="00243D50">
      <w:pPr>
        <w:spacing w:before="240"/>
        <w:ind w:left="284"/>
        <w:jc w:val="both"/>
        <w:rPr>
          <w:rFonts w:ascii="Arial" w:hAnsi="Arial" w:cs="Arial"/>
        </w:rPr>
      </w:pPr>
      <w:r w:rsidRPr="00ED7284">
        <w:rPr>
          <w:rFonts w:ascii="Arial" w:hAnsi="Arial" w:cs="Arial"/>
        </w:rPr>
        <w:fldChar w:fldCharType="begin">
          <w:ffData>
            <w:name w:val=""/>
            <w:enabled/>
            <w:calcOnExit w:val="0"/>
            <w:checkBox>
              <w:size w:val="20"/>
              <w:default w:val="0"/>
            </w:checkBox>
          </w:ffData>
        </w:fldChar>
      </w:r>
      <w:r w:rsidR="00243D50" w:rsidRPr="00ED7284">
        <w:rPr>
          <w:rFonts w:ascii="Arial" w:hAnsi="Arial" w:cs="Arial"/>
        </w:rPr>
        <w:instrText xml:space="preserve"> FORMCHECKBOX </w:instrText>
      </w:r>
      <w:r w:rsidRPr="00ED7284">
        <w:rPr>
          <w:rFonts w:ascii="Arial" w:hAnsi="Arial" w:cs="Arial"/>
        </w:rPr>
      </w:r>
      <w:r w:rsidRPr="00ED7284">
        <w:rPr>
          <w:rFonts w:ascii="Arial" w:hAnsi="Arial" w:cs="Arial"/>
        </w:rPr>
        <w:fldChar w:fldCharType="separate"/>
      </w:r>
      <w:r w:rsidRPr="00ED7284">
        <w:rPr>
          <w:rFonts w:ascii="Arial" w:hAnsi="Arial" w:cs="Arial"/>
        </w:rPr>
        <w:fldChar w:fldCharType="end"/>
      </w:r>
      <w:r w:rsidR="00243D50" w:rsidRPr="00ED7284">
        <w:rPr>
          <w:rFonts w:ascii="Arial" w:hAnsi="Arial" w:cs="Arial"/>
        </w:rPr>
        <w:t xml:space="preserve"> Annex … relating to requests for clarifications or supplements on the content of tenders (or OUV4</w:t>
      </w:r>
      <w:proofErr w:type="gramStart"/>
      <w:r w:rsidR="00243D50" w:rsidRPr="00ED7284">
        <w:rPr>
          <w:rFonts w:ascii="Arial" w:hAnsi="Arial" w:cs="Arial"/>
        </w:rPr>
        <w:t>);</w:t>
      </w:r>
      <w:proofErr w:type="gramEnd"/>
    </w:p>
    <w:p w14:paraId="220D38E4" w14:textId="77777777" w:rsidR="00243D50" w:rsidRPr="00ED7284" w:rsidRDefault="00FB3832" w:rsidP="00243D50">
      <w:pPr>
        <w:spacing w:before="240"/>
        <w:ind w:left="284"/>
        <w:jc w:val="both"/>
        <w:rPr>
          <w:rFonts w:ascii="Arial" w:hAnsi="Arial" w:cs="Arial"/>
        </w:rPr>
      </w:pPr>
      <w:r w:rsidRPr="00ED7284">
        <w:rPr>
          <w:rFonts w:ascii="Arial" w:hAnsi="Arial" w:cs="Arial"/>
        </w:rPr>
        <w:fldChar w:fldCharType="begin">
          <w:ffData>
            <w:name w:val=""/>
            <w:enabled/>
            <w:calcOnExit w:val="0"/>
            <w:checkBox>
              <w:size w:val="20"/>
              <w:default w:val="0"/>
            </w:checkBox>
          </w:ffData>
        </w:fldChar>
      </w:r>
      <w:r w:rsidR="00243D50" w:rsidRPr="00ED7284">
        <w:rPr>
          <w:rFonts w:ascii="Arial" w:hAnsi="Arial" w:cs="Arial"/>
        </w:rPr>
        <w:instrText xml:space="preserve"> FORMCHECKBOX </w:instrText>
      </w:r>
      <w:r w:rsidRPr="00ED7284">
        <w:rPr>
          <w:rFonts w:ascii="Arial" w:hAnsi="Arial" w:cs="Arial"/>
        </w:rPr>
      </w:r>
      <w:r w:rsidRPr="00ED7284">
        <w:rPr>
          <w:rFonts w:ascii="Arial" w:hAnsi="Arial" w:cs="Arial"/>
        </w:rPr>
        <w:fldChar w:fldCharType="separate"/>
      </w:r>
      <w:r w:rsidRPr="00ED7284">
        <w:rPr>
          <w:rFonts w:ascii="Arial" w:hAnsi="Arial" w:cs="Arial"/>
        </w:rPr>
        <w:fldChar w:fldCharType="end"/>
      </w:r>
      <w:r w:rsidR="00243D50" w:rsidRPr="00ED7284">
        <w:rPr>
          <w:rFonts w:ascii="Arial" w:hAnsi="Arial" w:cs="Arial"/>
        </w:rPr>
        <w:t xml:space="preserve"> Annex … on market development (or OUV5</w:t>
      </w:r>
      <w:proofErr w:type="gramStart"/>
      <w:r w:rsidR="00243D50" w:rsidRPr="00ED7284">
        <w:rPr>
          <w:rFonts w:ascii="Arial" w:hAnsi="Arial" w:cs="Arial"/>
        </w:rPr>
        <w:t>);</w:t>
      </w:r>
      <w:proofErr w:type="gramEnd"/>
    </w:p>
    <w:p w14:paraId="704C47D6" w14:textId="77777777" w:rsidR="00243D50" w:rsidRPr="00ED7284" w:rsidRDefault="00FB3832" w:rsidP="00243D50">
      <w:pPr>
        <w:spacing w:before="240"/>
        <w:ind w:left="284"/>
        <w:jc w:val="both"/>
        <w:rPr>
          <w:rFonts w:ascii="Arial" w:hAnsi="Arial" w:cs="Arial"/>
        </w:rPr>
      </w:pPr>
      <w:r w:rsidRPr="00ED7284">
        <w:rPr>
          <w:rFonts w:ascii="Arial" w:hAnsi="Arial" w:cs="Arial"/>
        </w:rPr>
        <w:fldChar w:fldCharType="begin">
          <w:ffData>
            <w:name w:val=""/>
            <w:enabled/>
            <w:calcOnExit w:val="0"/>
            <w:checkBox>
              <w:size w:val="20"/>
              <w:default w:val="0"/>
            </w:checkBox>
          </w:ffData>
        </w:fldChar>
      </w:r>
      <w:r w:rsidR="00243D50" w:rsidRPr="00ED7284">
        <w:rPr>
          <w:rFonts w:ascii="Arial" w:hAnsi="Arial" w:cs="Arial"/>
        </w:rPr>
        <w:instrText xml:space="preserve"> FORMCHECKBOX </w:instrText>
      </w:r>
      <w:r w:rsidRPr="00ED7284">
        <w:rPr>
          <w:rFonts w:ascii="Arial" w:hAnsi="Arial" w:cs="Arial"/>
        </w:rPr>
      </w:r>
      <w:r w:rsidRPr="00ED7284">
        <w:rPr>
          <w:rFonts w:ascii="Arial" w:hAnsi="Arial" w:cs="Arial"/>
        </w:rPr>
        <w:fldChar w:fldCharType="separate"/>
      </w:r>
      <w:r w:rsidRPr="00ED7284">
        <w:rPr>
          <w:rFonts w:ascii="Arial" w:hAnsi="Arial" w:cs="Arial"/>
        </w:rPr>
        <w:fldChar w:fldCharType="end"/>
      </w:r>
      <w:r w:rsidR="00243D50" w:rsidRPr="00ED7284">
        <w:rPr>
          <w:rFonts w:ascii="Arial" w:hAnsi="Arial" w:cs="Arial"/>
        </w:rPr>
        <w:t xml:space="preserve"> Other annexes</w:t>
      </w:r>
      <w:r w:rsidR="00243D50" w:rsidRPr="00ED7284">
        <w:rPr>
          <w:rFonts w:ascii="Arial" w:hAnsi="Arial" w:cs="Arial"/>
          <w:i/>
          <w:sz w:val="18"/>
          <w:szCs w:val="18"/>
        </w:rPr>
        <w:t xml:space="preserve"> (please specify): </w:t>
      </w:r>
    </w:p>
    <w:p w14:paraId="396CC1BF" w14:textId="77777777" w:rsidR="00243D50" w:rsidRPr="00ED7284" w:rsidRDefault="00243D50" w:rsidP="00243D50">
      <w:pPr>
        <w:jc w:val="both"/>
        <w:rPr>
          <w:rFonts w:ascii="Arial" w:hAnsi="Arial" w:cs="Arial"/>
        </w:rPr>
      </w:pPr>
    </w:p>
    <w:p w14:paraId="1C519089" w14:textId="77777777" w:rsidR="00243D50" w:rsidRPr="00ED7284" w:rsidRDefault="00243D50" w:rsidP="00243D50">
      <w:pPr>
        <w:jc w:val="both"/>
        <w:rPr>
          <w:rFonts w:ascii="Arial" w:hAnsi="Arial" w:cs="Arial"/>
        </w:rPr>
      </w:pPr>
    </w:p>
    <w:p w14:paraId="00228A93" w14:textId="77777777" w:rsidR="00022A4F" w:rsidRPr="00ED7284" w:rsidRDefault="00022A4F" w:rsidP="00022A4F">
      <w:pPr>
        <w:jc w:val="both"/>
        <w:rPr>
          <w:rFonts w:ascii="Arial" w:hAnsi="Arial" w:cs="Arial"/>
        </w:rPr>
      </w:pPr>
      <w:r w:rsidRPr="00ED7284">
        <w:rPr>
          <w:rFonts w:ascii="Arial" w:hAnsi="Arial" w:cs="Arial"/>
        </w:rPr>
        <w:t xml:space="preserve">This contract is concluded: </w:t>
      </w:r>
    </w:p>
    <w:p w14:paraId="482AE2B9" w14:textId="77777777" w:rsidR="00022A4F" w:rsidRPr="00ED7284" w:rsidRDefault="00022A4F" w:rsidP="00022A4F">
      <w:pPr>
        <w:jc w:val="both"/>
        <w:rPr>
          <w:rFonts w:ascii="Arial" w:hAnsi="Arial" w:cs="Arial"/>
        </w:rPr>
      </w:pPr>
    </w:p>
    <w:p w14:paraId="3048AB53" w14:textId="77777777" w:rsidR="00022A4F" w:rsidRPr="00ED7284" w:rsidRDefault="00022A4F" w:rsidP="00022A4F">
      <w:pPr>
        <w:jc w:val="both"/>
        <w:rPr>
          <w:rFonts w:ascii="Arial" w:hAnsi="Arial" w:cs="Arial"/>
        </w:rPr>
      </w:pPr>
      <w:r w:rsidRPr="00ED7284">
        <w:rPr>
          <w:rFonts w:ascii="Arial" w:hAnsi="Arial" w:cs="Arial"/>
        </w:rPr>
        <w:fldChar w:fldCharType="begin">
          <w:ffData>
            <w:name w:val=""/>
            <w:enabled/>
            <w:calcOnExit w:val="0"/>
            <w:checkBox>
              <w:size w:val="20"/>
              <w:default w:val="0"/>
            </w:checkBox>
          </w:ffData>
        </w:fldChar>
      </w:r>
      <w:r w:rsidRPr="00ED7284">
        <w:rPr>
          <w:rFonts w:ascii="Arial" w:hAnsi="Arial" w:cs="Arial"/>
        </w:rPr>
        <w:instrText xml:space="preserve"> FORMCHECKBOX </w:instrText>
      </w:r>
      <w:r w:rsidRPr="00ED7284">
        <w:rPr>
          <w:rFonts w:ascii="Arial" w:hAnsi="Arial" w:cs="Arial"/>
        </w:rPr>
      </w:r>
      <w:r w:rsidRPr="00ED7284">
        <w:rPr>
          <w:rFonts w:ascii="Arial" w:hAnsi="Arial" w:cs="Arial"/>
        </w:rPr>
        <w:fldChar w:fldCharType="separate"/>
      </w:r>
      <w:r w:rsidRPr="00ED7284">
        <w:rPr>
          <w:rFonts w:ascii="Arial" w:hAnsi="Arial" w:cs="Arial"/>
        </w:rPr>
        <w:fldChar w:fldCharType="end"/>
      </w:r>
      <w:r w:rsidRPr="00ED7284">
        <w:rPr>
          <w:rFonts w:ascii="Arial" w:hAnsi="Arial" w:cs="Arial"/>
        </w:rPr>
        <w:t xml:space="preserve"> without a minimum amount. </w:t>
      </w:r>
    </w:p>
    <w:p w14:paraId="6EE16864" w14:textId="77777777" w:rsidR="00022A4F" w:rsidRPr="00ED7284" w:rsidRDefault="00022A4F" w:rsidP="00022A4F">
      <w:pPr>
        <w:jc w:val="both"/>
        <w:rPr>
          <w:rFonts w:ascii="Arial" w:hAnsi="Arial" w:cs="Arial"/>
        </w:rPr>
      </w:pPr>
    </w:p>
    <w:p w14:paraId="586EAAFB" w14:textId="77777777" w:rsidR="00022A4F" w:rsidRPr="00ED7284" w:rsidRDefault="00FD36DE" w:rsidP="00022A4F">
      <w:pPr>
        <w:jc w:val="both"/>
        <w:rPr>
          <w:rFonts w:ascii="Arial" w:hAnsi="Arial" w:cs="Arial"/>
        </w:rPr>
      </w:pPr>
      <w:r w:rsidRPr="00ED7284">
        <w:rPr>
          <w:rFonts w:ascii="Arial" w:hAnsi="Arial" w:cs="Arial"/>
        </w:rPr>
        <w:fldChar w:fldCharType="begin">
          <w:ffData>
            <w:name w:val=""/>
            <w:enabled/>
            <w:calcOnExit w:val="0"/>
            <w:checkBox>
              <w:size w:val="20"/>
              <w:default w:val="1"/>
            </w:checkBox>
          </w:ffData>
        </w:fldChar>
      </w:r>
      <w:r w:rsidRPr="00ED7284">
        <w:rPr>
          <w:rFonts w:ascii="Arial" w:hAnsi="Arial" w:cs="Arial"/>
        </w:rPr>
        <w:instrText xml:space="preserve"> FORMCHECKBOX </w:instrText>
      </w:r>
      <w:r w:rsidRPr="00ED7284">
        <w:rPr>
          <w:rFonts w:ascii="Arial" w:hAnsi="Arial" w:cs="Arial"/>
        </w:rPr>
      </w:r>
      <w:r w:rsidRPr="00ED7284">
        <w:rPr>
          <w:rFonts w:ascii="Arial" w:hAnsi="Arial" w:cs="Arial"/>
        </w:rPr>
        <w:fldChar w:fldCharType="separate"/>
      </w:r>
      <w:r w:rsidRPr="00ED7284">
        <w:rPr>
          <w:rFonts w:ascii="Arial" w:hAnsi="Arial" w:cs="Arial"/>
        </w:rPr>
        <w:fldChar w:fldCharType="end"/>
      </w:r>
      <w:r w:rsidR="00022A4F" w:rsidRPr="00ED7284">
        <w:rPr>
          <w:rFonts w:ascii="Arial" w:hAnsi="Arial" w:cs="Arial"/>
        </w:rPr>
        <w:t xml:space="preserve"> for a firm amount of </w:t>
      </w:r>
      <w:r w:rsidR="00022A4F" w:rsidRPr="00ED7284">
        <w:rPr>
          <w:rFonts w:ascii="Arial" w:hAnsi="Arial" w:cs="Arial"/>
        </w:rPr>
        <w:tab/>
      </w:r>
      <w:r w:rsidR="00022A4F" w:rsidRPr="00ED7284">
        <w:rPr>
          <w:rFonts w:ascii="Arial" w:hAnsi="Arial" w:cs="Arial"/>
        </w:rPr>
        <w:tab/>
      </w:r>
      <w:r w:rsidR="00022A4F" w:rsidRPr="00ED7284">
        <w:rPr>
          <w:rFonts w:ascii="Arial" w:hAnsi="Arial" w:cs="Arial"/>
        </w:rPr>
        <w:tab/>
      </w:r>
      <w:r w:rsidR="00022A4F" w:rsidRPr="00ED7284">
        <w:rPr>
          <w:rFonts w:ascii="Arial" w:hAnsi="Arial" w:cs="Arial"/>
        </w:rPr>
        <w:tab/>
        <w:t>€/</w:t>
      </w:r>
      <w:proofErr w:type="spellStart"/>
      <w:r w:rsidR="00022A4F" w:rsidRPr="00ED7284">
        <w:rPr>
          <w:rFonts w:ascii="Arial" w:hAnsi="Arial" w:cs="Arial"/>
        </w:rPr>
        <w:t>ht</w:t>
      </w:r>
      <w:proofErr w:type="spellEnd"/>
    </w:p>
    <w:p w14:paraId="28A23354" w14:textId="77777777" w:rsidR="00022A4F" w:rsidRPr="00ED7284" w:rsidRDefault="00022A4F" w:rsidP="00022A4F">
      <w:pPr>
        <w:jc w:val="both"/>
        <w:rPr>
          <w:rFonts w:ascii="Arial" w:hAnsi="Arial" w:cs="Arial"/>
        </w:rPr>
      </w:pPr>
    </w:p>
    <w:p w14:paraId="7197F6AD" w14:textId="77777777" w:rsidR="00022A4F" w:rsidRPr="00ED7284" w:rsidRDefault="006E260A" w:rsidP="00022A4F">
      <w:pPr>
        <w:jc w:val="both"/>
        <w:rPr>
          <w:rFonts w:ascii="Arial" w:hAnsi="Arial" w:cs="Arial"/>
        </w:rPr>
      </w:pPr>
      <w:r w:rsidRPr="00ED7284">
        <w:rPr>
          <w:rFonts w:ascii="Arial" w:hAnsi="Arial" w:cs="Arial"/>
        </w:rPr>
        <w:fldChar w:fldCharType="begin">
          <w:ffData>
            <w:name w:val=""/>
            <w:enabled/>
            <w:calcOnExit w:val="0"/>
            <w:checkBox>
              <w:size w:val="20"/>
              <w:default w:val="0"/>
            </w:checkBox>
          </w:ffData>
        </w:fldChar>
      </w:r>
      <w:r w:rsidRPr="00ED7284">
        <w:rPr>
          <w:rFonts w:ascii="Arial" w:hAnsi="Arial" w:cs="Arial"/>
        </w:rPr>
        <w:instrText xml:space="preserve"> FORMCHECKBOX </w:instrText>
      </w:r>
      <w:r w:rsidRPr="00ED7284">
        <w:rPr>
          <w:rFonts w:ascii="Arial" w:hAnsi="Arial" w:cs="Arial"/>
        </w:rPr>
      </w:r>
      <w:r w:rsidRPr="00ED7284">
        <w:rPr>
          <w:rFonts w:ascii="Arial" w:hAnsi="Arial" w:cs="Arial"/>
        </w:rPr>
        <w:fldChar w:fldCharType="separate"/>
      </w:r>
      <w:r w:rsidRPr="00ED7284">
        <w:rPr>
          <w:rFonts w:ascii="Arial" w:hAnsi="Arial" w:cs="Arial"/>
        </w:rPr>
        <w:fldChar w:fldCharType="end"/>
      </w:r>
      <w:r w:rsidRPr="00ED7284">
        <w:rPr>
          <w:rFonts w:ascii="Arial" w:hAnsi="Arial" w:cs="Arial"/>
        </w:rPr>
        <w:t xml:space="preserve"> for a start the </w:t>
      </w:r>
      <w:r w:rsidRPr="00ED7284">
        <w:rPr>
          <w:rFonts w:ascii="Arial" w:hAnsi="Arial" w:cs="Arial"/>
        </w:rPr>
        <w:tab/>
      </w:r>
      <w:r w:rsidRPr="00ED7284">
        <w:rPr>
          <w:rFonts w:ascii="Arial" w:hAnsi="Arial" w:cs="Arial"/>
        </w:rPr>
        <w:tab/>
      </w:r>
    </w:p>
    <w:p w14:paraId="6DDF50E4" w14:textId="77777777" w:rsidR="006E260A" w:rsidRPr="00ED7284" w:rsidRDefault="006E260A" w:rsidP="00022A4F">
      <w:pPr>
        <w:jc w:val="both"/>
        <w:rPr>
          <w:rFonts w:ascii="Arial" w:hAnsi="Arial" w:cs="Arial"/>
        </w:rPr>
      </w:pPr>
    </w:p>
    <w:p w14:paraId="2B2F3962" w14:textId="77777777" w:rsidR="00022A4F" w:rsidRPr="00ED7284" w:rsidRDefault="00022A4F" w:rsidP="00022A4F">
      <w:pPr>
        <w:jc w:val="both"/>
        <w:rPr>
          <w:rFonts w:ascii="Arial" w:hAnsi="Arial" w:cs="Arial"/>
        </w:rPr>
      </w:pPr>
    </w:p>
    <w:p w14:paraId="4DB9367F" w14:textId="568A46EA" w:rsidR="00022A4F" w:rsidRPr="00ED7284" w:rsidRDefault="00022A4F" w:rsidP="00022A4F">
      <w:pPr>
        <w:jc w:val="both"/>
        <w:rPr>
          <w:rFonts w:ascii="Arial" w:hAnsi="Arial" w:cs="Arial"/>
        </w:rPr>
      </w:pPr>
      <w:r w:rsidRPr="00ED7284">
        <w:rPr>
          <w:rFonts w:ascii="Arial" w:hAnsi="Arial" w:cs="Arial"/>
        </w:rPr>
        <w:t>Its maximum amount</w:t>
      </w:r>
      <w:r w:rsidRPr="00ED7284">
        <w:rPr>
          <w:rFonts w:ascii="Arial" w:hAnsi="Arial" w:cs="Arial"/>
          <w:b/>
          <w:u w:val="single"/>
        </w:rPr>
        <w:t xml:space="preserve"> for all lots</w:t>
      </w:r>
      <w:r w:rsidRPr="00ED7284">
        <w:rPr>
          <w:rFonts w:ascii="Arial" w:hAnsi="Arial" w:cs="Arial"/>
        </w:rPr>
        <w:t xml:space="preserve"> including any rollover may not exceed the amount of </w:t>
      </w:r>
      <w:r w:rsidR="00B661A2">
        <w:rPr>
          <w:rFonts w:ascii="Arial" w:hAnsi="Arial" w:cs="Arial"/>
        </w:rPr>
        <w:t>50 000 € HT</w:t>
      </w:r>
    </w:p>
    <w:p w14:paraId="556C946E" w14:textId="77777777" w:rsidR="00022A4F" w:rsidRPr="00ED7284" w:rsidRDefault="00022A4F" w:rsidP="00022A4F">
      <w:pPr>
        <w:jc w:val="both"/>
        <w:rPr>
          <w:rFonts w:ascii="Arial" w:hAnsi="Arial" w:cs="Arial"/>
        </w:rPr>
      </w:pPr>
    </w:p>
    <w:p w14:paraId="41872830" w14:textId="77777777" w:rsidR="00022A4F" w:rsidRPr="00ED7284" w:rsidRDefault="00022A4F" w:rsidP="00022A4F">
      <w:pPr>
        <w:jc w:val="both"/>
        <w:rPr>
          <w:rFonts w:ascii="Arial" w:hAnsi="Arial" w:cs="Arial"/>
        </w:rPr>
      </w:pPr>
      <w:r w:rsidRPr="00ED7284">
        <w:rPr>
          <w:rFonts w:ascii="Arial" w:hAnsi="Arial" w:cs="Arial"/>
        </w:rPr>
        <w:t>This amount is indicative and does not constitute a commitment by Ineris.</w:t>
      </w:r>
    </w:p>
    <w:p w14:paraId="791D8650" w14:textId="77777777" w:rsidR="00022A4F" w:rsidRPr="00ED7284" w:rsidRDefault="00022A4F" w:rsidP="00022A4F">
      <w:pPr>
        <w:jc w:val="both"/>
        <w:rPr>
          <w:rFonts w:ascii="Arial" w:hAnsi="Arial" w:cs="Arial"/>
        </w:rPr>
      </w:pPr>
    </w:p>
    <w:p w14:paraId="7CB692D6" w14:textId="77777777" w:rsidR="00022A4F" w:rsidRPr="00ED7284" w:rsidRDefault="00022A4F" w:rsidP="00022A4F">
      <w:pPr>
        <w:rPr>
          <w:rFonts w:ascii="Arial" w:hAnsi="Arial" w:cs="Arial"/>
        </w:rPr>
      </w:pPr>
    </w:p>
    <w:p w14:paraId="032C0B9D" w14:textId="77777777" w:rsidR="0090399B" w:rsidRPr="00ED7284" w:rsidRDefault="0090399B" w:rsidP="00243D50">
      <w:pPr>
        <w:jc w:val="both"/>
        <w:rPr>
          <w:rFonts w:ascii="Arial" w:hAnsi="Arial" w:cs="Arial"/>
        </w:rPr>
      </w:pPr>
    </w:p>
    <w:p w14:paraId="4BC640DA" w14:textId="77777777" w:rsidR="00243D50" w:rsidRPr="00ED7284" w:rsidRDefault="00243D50" w:rsidP="00243D50">
      <w:pPr>
        <w:jc w:val="both"/>
        <w:rPr>
          <w:rFonts w:ascii="Arial" w:hAnsi="Arial" w:cs="Arial"/>
        </w:rPr>
      </w:pPr>
    </w:p>
    <w:p w14:paraId="0FB2DB98" w14:textId="77777777" w:rsidR="00243D50" w:rsidRPr="00ED7284" w:rsidRDefault="00730E47" w:rsidP="00243D50">
      <w:pPr>
        <w:jc w:val="both"/>
        <w:rPr>
          <w:rFonts w:ascii="Arial" w:hAnsi="Arial" w:cs="Arial"/>
        </w:rPr>
      </w:pPr>
      <w:r w:rsidRPr="00ED7284">
        <w:rPr>
          <w:rFonts w:ascii="Arial" w:hAnsi="Arial" w:cs="Arial"/>
        </w:rPr>
        <w:t>Opinion of the Budgetary Controller</w:t>
      </w:r>
    </w:p>
    <w:p w14:paraId="5B9F0C04" w14:textId="77777777" w:rsidR="00243D50" w:rsidRPr="00ED7284" w:rsidRDefault="00243D50" w:rsidP="00243D50">
      <w:pPr>
        <w:jc w:val="both"/>
        <w:rPr>
          <w:rFonts w:ascii="Arial" w:hAnsi="Arial" w:cs="Arial"/>
        </w:rPr>
      </w:pPr>
    </w:p>
    <w:p w14:paraId="7F9CDF53" w14:textId="77777777" w:rsidR="00243D50" w:rsidRPr="00ED7284" w:rsidRDefault="00243D50" w:rsidP="00243D50">
      <w:pPr>
        <w:jc w:val="both"/>
        <w:rPr>
          <w:rFonts w:ascii="Arial" w:hAnsi="Arial" w:cs="Arial"/>
        </w:rPr>
      </w:pPr>
    </w:p>
    <w:p w14:paraId="4030663E" w14:textId="77777777" w:rsidR="00243D50" w:rsidRPr="00ED7284" w:rsidRDefault="007A6ED1" w:rsidP="00243D50">
      <w:pPr>
        <w:rPr>
          <w:rFonts w:ascii="Arial" w:hAnsi="Arial" w:cs="Arial"/>
        </w:rPr>
      </w:pPr>
      <w:r w:rsidRPr="00ED7284">
        <w:rPr>
          <w:rFonts w:ascii="Arial" w:hAnsi="Arial" w:cs="Arial"/>
        </w:rPr>
        <w:t xml:space="preserve">Ivry sur Seine, the </w:t>
      </w:r>
      <w:r w:rsidR="007662B6" w:rsidRPr="00ED7284">
        <w:rPr>
          <w:rFonts w:ascii="Arial" w:hAnsi="Arial" w:cs="Arial"/>
        </w:rPr>
        <w:tab/>
      </w:r>
      <w:r w:rsidR="007662B6" w:rsidRPr="00ED7284">
        <w:rPr>
          <w:rFonts w:ascii="Arial" w:hAnsi="Arial" w:cs="Arial"/>
        </w:rPr>
        <w:tab/>
      </w:r>
      <w:r w:rsidR="007662B6" w:rsidRPr="00ED7284">
        <w:rPr>
          <w:rFonts w:ascii="Arial" w:hAnsi="Arial" w:cs="Arial"/>
        </w:rPr>
        <w:tab/>
      </w:r>
    </w:p>
    <w:p w14:paraId="1BCF325D" w14:textId="77777777" w:rsidR="00243D50" w:rsidRPr="00ED7284" w:rsidRDefault="00243D50" w:rsidP="00243D50">
      <w:pPr>
        <w:rPr>
          <w:rFonts w:ascii="Arial" w:hAnsi="Arial" w:cs="Arial"/>
        </w:rPr>
      </w:pPr>
    </w:p>
    <w:p w14:paraId="76CBEB74" w14:textId="77777777" w:rsidR="00243D50" w:rsidRPr="00ED7284" w:rsidRDefault="00243D50" w:rsidP="00243D50">
      <w:pPr>
        <w:rPr>
          <w:rFonts w:ascii="Arial" w:hAnsi="Arial" w:cs="Arial"/>
        </w:rPr>
      </w:pPr>
    </w:p>
    <w:p w14:paraId="0814C0E6" w14:textId="77777777" w:rsidR="00243D50" w:rsidRPr="00ED7284" w:rsidRDefault="00243D50" w:rsidP="00243D50">
      <w:pPr>
        <w:tabs>
          <w:tab w:val="left" w:pos="5245"/>
          <w:tab w:val="left" w:pos="7371"/>
          <w:tab w:val="left" w:pos="7655"/>
        </w:tabs>
        <w:jc w:val="both"/>
        <w:rPr>
          <w:rFonts w:ascii="Arial" w:hAnsi="Arial" w:cs="Arial"/>
        </w:rPr>
      </w:pPr>
      <w:r w:rsidRPr="00ED7284">
        <w:rPr>
          <w:rFonts w:ascii="Arial" w:hAnsi="Arial" w:cs="Arial"/>
        </w:rPr>
        <w:tab/>
        <w:t xml:space="preserve">Verneuil-en-Halatte, the </w:t>
      </w:r>
    </w:p>
    <w:p w14:paraId="1F38DF7E" w14:textId="77777777" w:rsidR="00243D50" w:rsidRPr="00ED7284" w:rsidRDefault="00243D50" w:rsidP="00243D50">
      <w:pPr>
        <w:tabs>
          <w:tab w:val="left" w:pos="5245"/>
          <w:tab w:val="left" w:pos="7371"/>
          <w:tab w:val="left" w:pos="7655"/>
        </w:tabs>
        <w:jc w:val="both"/>
        <w:rPr>
          <w:rFonts w:ascii="Arial" w:hAnsi="Arial" w:cs="Arial"/>
        </w:rPr>
      </w:pPr>
    </w:p>
    <w:p w14:paraId="63E2B77E" w14:textId="77777777" w:rsidR="00730E47" w:rsidRPr="00ED7284" w:rsidRDefault="00730E47" w:rsidP="00243D50">
      <w:pPr>
        <w:tabs>
          <w:tab w:val="left" w:pos="5245"/>
          <w:tab w:val="left" w:pos="7371"/>
          <w:tab w:val="left" w:pos="7655"/>
        </w:tabs>
        <w:jc w:val="both"/>
        <w:rPr>
          <w:rFonts w:ascii="Arial" w:hAnsi="Arial" w:cs="Arial"/>
        </w:rPr>
      </w:pPr>
    </w:p>
    <w:p w14:paraId="0BA64AFF" w14:textId="77777777" w:rsidR="00022A4F" w:rsidRPr="00ED7284" w:rsidRDefault="00022A4F" w:rsidP="00243D50">
      <w:pPr>
        <w:tabs>
          <w:tab w:val="left" w:pos="5245"/>
          <w:tab w:val="left" w:pos="7371"/>
          <w:tab w:val="left" w:pos="7655"/>
        </w:tabs>
        <w:jc w:val="both"/>
        <w:rPr>
          <w:rFonts w:ascii="Arial" w:hAnsi="Arial" w:cs="Arial"/>
        </w:rPr>
      </w:pPr>
    </w:p>
    <w:p w14:paraId="0597D389" w14:textId="77777777" w:rsidR="00022A4F" w:rsidRPr="00ED7284" w:rsidRDefault="00022A4F" w:rsidP="00243D50">
      <w:pPr>
        <w:tabs>
          <w:tab w:val="left" w:pos="5245"/>
          <w:tab w:val="left" w:pos="7371"/>
          <w:tab w:val="left" w:pos="7655"/>
        </w:tabs>
        <w:jc w:val="both"/>
        <w:rPr>
          <w:rFonts w:ascii="Arial" w:hAnsi="Arial" w:cs="Arial"/>
        </w:rPr>
      </w:pPr>
    </w:p>
    <w:p w14:paraId="2C9AD968" w14:textId="77777777" w:rsidR="00243D50" w:rsidRPr="00ED7284" w:rsidRDefault="00243D50" w:rsidP="00243D50">
      <w:pPr>
        <w:tabs>
          <w:tab w:val="left" w:pos="5245"/>
          <w:tab w:val="left" w:pos="7371"/>
          <w:tab w:val="left" w:pos="7655"/>
        </w:tabs>
        <w:jc w:val="both"/>
        <w:rPr>
          <w:rFonts w:ascii="Arial" w:hAnsi="Arial" w:cs="Arial"/>
        </w:rPr>
      </w:pPr>
    </w:p>
    <w:p w14:paraId="4B932BD2" w14:textId="77777777" w:rsidR="00243D50" w:rsidRPr="00ED7284" w:rsidRDefault="00243D50" w:rsidP="00243D50">
      <w:pPr>
        <w:tabs>
          <w:tab w:val="left" w:pos="5245"/>
          <w:tab w:val="left" w:pos="7371"/>
          <w:tab w:val="left" w:pos="7655"/>
        </w:tabs>
        <w:jc w:val="both"/>
        <w:rPr>
          <w:rFonts w:ascii="Arial" w:hAnsi="Arial" w:cs="Arial"/>
        </w:rPr>
      </w:pPr>
    </w:p>
    <w:p w14:paraId="6804E43D" w14:textId="77777777" w:rsidR="00243D50" w:rsidRPr="00ED7284" w:rsidRDefault="00243D50" w:rsidP="00243D50">
      <w:pPr>
        <w:tabs>
          <w:tab w:val="left" w:pos="5245"/>
          <w:tab w:val="left" w:pos="7371"/>
          <w:tab w:val="left" w:pos="7655"/>
        </w:tabs>
        <w:jc w:val="both"/>
        <w:rPr>
          <w:rFonts w:ascii="Arial" w:hAnsi="Arial" w:cs="Arial"/>
        </w:rPr>
      </w:pPr>
    </w:p>
    <w:p w14:paraId="1EB4E6E8" w14:textId="77777777" w:rsidR="00243D50" w:rsidRPr="00ED7284" w:rsidRDefault="00243D50" w:rsidP="00243D50">
      <w:pPr>
        <w:tabs>
          <w:tab w:val="left" w:pos="5245"/>
          <w:tab w:val="left" w:pos="7371"/>
          <w:tab w:val="left" w:pos="7655"/>
        </w:tabs>
        <w:jc w:val="both"/>
        <w:rPr>
          <w:rFonts w:ascii="Arial" w:hAnsi="Arial" w:cs="Arial"/>
        </w:rPr>
      </w:pPr>
      <w:r w:rsidRPr="00ED7284">
        <w:rPr>
          <w:rFonts w:ascii="Arial" w:hAnsi="Arial" w:cs="Arial"/>
        </w:rPr>
        <w:tab/>
      </w:r>
      <w:proofErr w:type="spellStart"/>
      <w:r w:rsidR="00CC681F" w:rsidRPr="00ED7284">
        <w:rPr>
          <w:rFonts w:ascii="Arial" w:hAnsi="Arial" w:cs="Arial"/>
        </w:rPr>
        <w:t>Mr</w:t>
      </w:r>
      <w:proofErr w:type="spellEnd"/>
      <w:r w:rsidR="00CC681F" w:rsidRPr="00ED7284">
        <w:rPr>
          <w:rFonts w:ascii="Arial" w:hAnsi="Arial" w:cs="Arial"/>
        </w:rPr>
        <w:t xml:space="preserve"> Raymond COINTE</w:t>
      </w:r>
    </w:p>
    <w:p w14:paraId="1D0B1798" w14:textId="77777777" w:rsidR="00243D50" w:rsidRPr="00ED7284" w:rsidRDefault="00243D50" w:rsidP="00243D50">
      <w:pPr>
        <w:tabs>
          <w:tab w:val="left" w:pos="5245"/>
          <w:tab w:val="left" w:pos="7371"/>
          <w:tab w:val="left" w:pos="7655"/>
        </w:tabs>
        <w:ind w:firstLine="5245"/>
        <w:jc w:val="both"/>
        <w:rPr>
          <w:rFonts w:ascii="Arial" w:hAnsi="Arial" w:cs="Arial"/>
        </w:rPr>
      </w:pPr>
      <w:r w:rsidRPr="00ED7284">
        <w:rPr>
          <w:rFonts w:ascii="Arial" w:hAnsi="Arial" w:cs="Arial"/>
        </w:rPr>
        <w:t>Managing Director of Ineris</w:t>
      </w:r>
    </w:p>
    <w:p w14:paraId="4D94D65E" w14:textId="77777777" w:rsidR="00983E5F" w:rsidRPr="00ED7284" w:rsidRDefault="00983E5F">
      <w:pPr>
        <w:suppressAutoHyphens w:val="0"/>
        <w:rPr>
          <w:rFonts w:ascii="Arial" w:hAnsi="Arial" w:cs="Arial"/>
        </w:rPr>
      </w:pPr>
      <w:r w:rsidRPr="00ED7284">
        <w:rPr>
          <w:rFonts w:ascii="Arial" w:hAnsi="Arial" w:cs="Arial"/>
        </w:rPr>
        <w:br w:type="page"/>
      </w:r>
    </w:p>
    <w:p w14:paraId="61F0BE2C" w14:textId="77777777" w:rsidR="002C2CA3" w:rsidRPr="00ED7284" w:rsidRDefault="002C2CA3" w:rsidP="009B45B9">
      <w:pPr>
        <w:tabs>
          <w:tab w:val="left" w:pos="851"/>
        </w:tabs>
        <w:jc w:val="both"/>
        <w:rPr>
          <w:rFonts w:ascii="Arial" w:hAnsi="Arial" w:cs="Arial"/>
        </w:rPr>
      </w:pPr>
    </w:p>
    <w:p w14:paraId="6BBC78A5" w14:textId="77777777" w:rsidR="000C151A" w:rsidRPr="00ED7284" w:rsidRDefault="000C151A" w:rsidP="009B45B9">
      <w:pPr>
        <w:tabs>
          <w:tab w:val="left" w:pos="851"/>
        </w:tabs>
        <w:jc w:val="both"/>
        <w:rPr>
          <w:rFonts w:ascii="Arial" w:hAnsi="Arial" w:cs="Arial"/>
        </w:rPr>
      </w:pPr>
    </w:p>
    <w:p w14:paraId="386D49E7" w14:textId="77777777" w:rsidR="000C151A" w:rsidRPr="00ED7284" w:rsidRDefault="000C151A" w:rsidP="009B45B9">
      <w:pPr>
        <w:tabs>
          <w:tab w:val="left" w:pos="851"/>
        </w:tabs>
        <w:jc w:val="both"/>
        <w:rPr>
          <w:rFonts w:ascii="Arial" w:hAnsi="Arial" w:cs="Arial"/>
        </w:rPr>
      </w:pPr>
    </w:p>
    <w:p w14:paraId="53B8F56A" w14:textId="77777777" w:rsidR="00A736CF" w:rsidRPr="00ED7284" w:rsidRDefault="00983E5F" w:rsidP="000C151A">
      <w:pPr>
        <w:tabs>
          <w:tab w:val="left" w:pos="851"/>
        </w:tabs>
        <w:jc w:val="center"/>
        <w:rPr>
          <w:rFonts w:ascii="Arial" w:hAnsi="Arial" w:cs="Arial"/>
          <w:b/>
          <w:sz w:val="28"/>
        </w:rPr>
      </w:pPr>
      <w:r w:rsidRPr="00ED7284">
        <w:rPr>
          <w:rFonts w:ascii="Arial" w:hAnsi="Arial" w:cs="Arial"/>
          <w:b/>
          <w:sz w:val="28"/>
        </w:rPr>
        <w:t xml:space="preserve">ANNEX LIST OF UNIT AND/OR FIXED CEILING PRICES </w:t>
      </w:r>
    </w:p>
    <w:p w14:paraId="79ABBCD2" w14:textId="77777777" w:rsidR="00A736CF" w:rsidRPr="00ED7284" w:rsidRDefault="00A736CF" w:rsidP="000C151A">
      <w:pPr>
        <w:tabs>
          <w:tab w:val="left" w:pos="851"/>
        </w:tabs>
        <w:jc w:val="center"/>
        <w:rPr>
          <w:rFonts w:ascii="Arial" w:hAnsi="Arial" w:cs="Arial"/>
          <w:b/>
          <w:sz w:val="28"/>
        </w:rPr>
      </w:pPr>
    </w:p>
    <w:p w14:paraId="4C77B1E9" w14:textId="77777777" w:rsidR="00983E5F" w:rsidRPr="00ED7284" w:rsidRDefault="00983E5F" w:rsidP="009B45B9">
      <w:pPr>
        <w:tabs>
          <w:tab w:val="left" w:pos="851"/>
        </w:tabs>
        <w:jc w:val="both"/>
        <w:rPr>
          <w:rFonts w:ascii="Arial" w:hAnsi="Arial" w:cs="Arial"/>
        </w:rPr>
      </w:pPr>
    </w:p>
    <w:p w14:paraId="26F10798" w14:textId="77777777" w:rsidR="00124620" w:rsidRPr="00ED7284" w:rsidRDefault="00124620" w:rsidP="009B45B9">
      <w:pPr>
        <w:tabs>
          <w:tab w:val="left" w:pos="851"/>
        </w:tabs>
        <w:jc w:val="both"/>
        <w:rPr>
          <w:rFonts w:ascii="Arial" w:hAnsi="Arial" w:cs="Arial"/>
          <w:color w:val="FF0000"/>
        </w:rPr>
      </w:pPr>
      <w:r w:rsidRPr="00ED7284">
        <w:rPr>
          <w:rFonts w:ascii="Arial" w:hAnsi="Arial" w:cs="Arial"/>
          <w:color w:val="FF0000"/>
        </w:rPr>
        <w:t>Copy/Paste here your BPU/ your BPU and witness benefits before signing the act of commitment:</w:t>
      </w:r>
    </w:p>
    <w:p w14:paraId="07BD24CB" w14:textId="77777777" w:rsidR="000C151A" w:rsidRPr="00ED7284" w:rsidRDefault="000C151A" w:rsidP="009B45B9">
      <w:pPr>
        <w:tabs>
          <w:tab w:val="left" w:pos="851"/>
        </w:tabs>
        <w:jc w:val="both"/>
        <w:rPr>
          <w:rFonts w:ascii="Arial" w:hAnsi="Arial" w:cs="Arial"/>
        </w:rPr>
      </w:pPr>
    </w:p>
    <w:p w14:paraId="7E3939AA" w14:textId="77777777" w:rsidR="001E03ED" w:rsidRPr="00ED7284" w:rsidRDefault="001E03ED" w:rsidP="009B45B9">
      <w:pPr>
        <w:tabs>
          <w:tab w:val="left" w:pos="851"/>
        </w:tabs>
        <w:jc w:val="both"/>
        <w:rPr>
          <w:rFonts w:ascii="Arial" w:hAnsi="Arial" w:cs="Arial"/>
        </w:rPr>
      </w:pPr>
    </w:p>
    <w:p w14:paraId="74661841" w14:textId="77777777" w:rsidR="001E03ED" w:rsidRPr="00ED7284" w:rsidRDefault="001E03ED" w:rsidP="00A736CF">
      <w:pPr>
        <w:tabs>
          <w:tab w:val="left" w:pos="851"/>
        </w:tabs>
        <w:jc w:val="center"/>
        <w:rPr>
          <w:rFonts w:ascii="Arial" w:hAnsi="Arial" w:cs="Arial"/>
        </w:rPr>
      </w:pPr>
    </w:p>
    <w:p w14:paraId="0BBD6C3A" w14:textId="77777777" w:rsidR="00930AF6" w:rsidRPr="00ED7284" w:rsidRDefault="005C6427" w:rsidP="005C6427">
      <w:pPr>
        <w:tabs>
          <w:tab w:val="left" w:pos="851"/>
        </w:tabs>
        <w:jc w:val="center"/>
        <w:rPr>
          <w:rFonts w:ascii="Arial" w:hAnsi="Arial" w:cs="Arial"/>
        </w:rPr>
      </w:pPr>
      <w:r w:rsidRPr="00ED7284">
        <w:rPr>
          <w:rFonts w:ascii="Arial" w:hAnsi="Arial" w:cs="Arial"/>
          <w:noProof/>
        </w:rPr>
        <mc:AlternateContent>
          <mc:Choice Requires="wps">
            <w:drawing>
              <wp:anchor distT="0" distB="0" distL="114300" distR="114300" simplePos="0" relativeHeight="251659264" behindDoc="0" locked="0" layoutInCell="1" allowOverlap="1" wp14:anchorId="36EB8547" wp14:editId="57DC339E">
                <wp:simplePos x="0" y="0"/>
                <wp:positionH relativeFrom="margin">
                  <wp:align>center</wp:align>
                </wp:positionH>
                <wp:positionV relativeFrom="paragraph">
                  <wp:posOffset>2927789</wp:posOffset>
                </wp:positionV>
                <wp:extent cx="4649470" cy="5134610"/>
                <wp:effectExtent l="0" t="666750" r="0" b="675005"/>
                <wp:wrapNone/>
                <wp:docPr id="134" name="Zone de texte 134"/>
                <wp:cNvGraphicFramePr/>
                <a:graphic xmlns:a="http://schemas.openxmlformats.org/drawingml/2006/main">
                  <a:graphicData uri="http://schemas.microsoft.com/office/word/2010/wordprocessingShape">
                    <wps:wsp>
                      <wps:cNvSpPr txBox="1"/>
                      <wps:spPr>
                        <a:xfrm rot="2046613">
                          <a:off x="0" y="0"/>
                          <a:ext cx="4649470" cy="5134610"/>
                        </a:xfrm>
                        <a:prstGeom prst="rect">
                          <a:avLst/>
                        </a:prstGeom>
                        <a:noFill/>
                        <a:ln>
                          <a:noFill/>
                        </a:ln>
                      </wps:spPr>
                      <wps:txbx>
                        <w:txbxContent>
                          <w:p w14:paraId="537DB1D7" w14:textId="77777777" w:rsidR="008A063A" w:rsidRPr="005C6427" w:rsidRDefault="008A063A" w:rsidP="005C6427">
                            <w:pPr>
                              <w:tabs>
                                <w:tab w:val="left" w:pos="851"/>
                              </w:tabs>
                              <w:jc w:val="center"/>
                              <w:rPr>
                                <w:rFonts w:ascii="Calibri" w:eastAsia="Calibri" w:hAnsi="Calibri"/>
                                <w:noProof/>
                                <w:color w:val="000000" w:themeColor="text1"/>
                                <w:sz w:val="72"/>
                                <w:szCs w:val="72"/>
                                <w:lang w:eastAsia="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Calibri" w:eastAsia="Calibri" w:hAnsi="Calibri"/>
                                <w:noProof/>
                                <w:color w:val="000000" w:themeColor="text1"/>
                                <w:sz w:val="72"/>
                                <w:szCs w:val="72"/>
                                <w:lang w:eastAsia="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E X E M P L E </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w:pict>
              <v:shapetype w14:anchorId="36EB8547" id="_x0000_t202" coordsize="21600,21600" o:spt="202" path="m,l,21600r21600,l21600,xe">
                <v:stroke joinstyle="miter"/>
                <v:path gradientshapeok="t" o:connecttype="rect"/>
              </v:shapetype>
              <v:shape id="Zone de texte 134" o:spid="_x0000_s1026" type="#_x0000_t202" style="position:absolute;left:0;text-align:left;margin-left:0;margin-top:230.55pt;width:366.1pt;height:404.3pt;rotation:2235447fd;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" filled="f" stroked="f">
                <v:textbox style="mso-fit-shape-to-text:t">
                  <w:txbxContent>
                    <w:p w14:paraId="537DB1D7" w14:textId="77777777" w:rsidR="008A063A" w:rsidRPr="005C6427" w:rsidRDefault="008A063A" w:rsidP="005C6427">
                      <w:pPr>
                        <w:tabs>
                          <w:tab w:val="left" w:pos="851"/>
                        </w:tabs>
                        <w:jc w:val="center"/>
                        <w:rPr>
                          <w:rFonts w:ascii="Calibri" w:eastAsia="Calibri" w:hAnsi="Calibri"/>
                          <w:noProof/>
                          <w:color w:val="000000" w:themeColor="text1"/>
                          <w:sz w:val="72"/>
                          <w:szCs w:val="72"/>
                          <w:lang w:eastAsia="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Calibri" w:eastAsia="Calibri" w:hAnsi="Calibri"/>
                          <w:noProof/>
                          <w:color w:val="000000" w:themeColor="text1"/>
                          <w:sz w:val="72"/>
                          <w:szCs w:val="72"/>
                          <w:lang w:eastAsia="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E X E M P L E </w:t>
                      </w:r>
                    </w:p>
                  </w:txbxContent>
                </v:textbox>
                <w10:wrap anchorx="margin"/>
              </v:shape>
            </w:pict>
          </mc:Fallback>
        </mc:AlternateContent>
      </w:r>
    </w:p>
    <w:sectPr w:rsidR="00930AF6" w:rsidRPr="00ED7284" w:rsidSect="00A25528">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828FF5" w14:textId="77777777" w:rsidR="008A063A" w:rsidRDefault="008A063A">
      <w:r>
        <w:separator/>
      </w:r>
    </w:p>
  </w:endnote>
  <w:endnote w:type="continuationSeparator" w:id="0">
    <w:p w14:paraId="48625828" w14:textId="77777777" w:rsidR="008A063A" w:rsidRDefault="008A06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Arial Unicode MS'">
    <w:altName w:val="Calibri"/>
    <w:charset w:val="00"/>
    <w:family w:val="auto"/>
    <w:pitch w:val="variable"/>
  </w:font>
  <w:font w:name="Univers">
    <w:charset w:val="00"/>
    <w:family w:val="swiss"/>
    <w:pitch w:val="variable"/>
    <w:sig w:usb0="80000287" w:usb1="00000000" w:usb2="00000000" w:usb3="00000000" w:csb0="0000000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Andale Sans UI">
    <w:altName w:val="Calibri"/>
    <w:charset w:val="00"/>
    <w:family w:val="auto"/>
    <w:pitch w:val="variable"/>
  </w:font>
  <w:font w:name="Arial, Arial">
    <w:altName w:val="Arial"/>
    <w:charset w:val="00"/>
    <w:family w:val="swiss"/>
    <w:pitch w:val="variable"/>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206" w:type="dxa"/>
      <w:tblInd w:w="213" w:type="dxa"/>
      <w:tblLayout w:type="fixed"/>
      <w:tblCellMar>
        <w:left w:w="71" w:type="dxa"/>
        <w:right w:w="71" w:type="dxa"/>
      </w:tblCellMar>
      <w:tblLook w:val="0000" w:firstRow="0" w:lastRow="0" w:firstColumn="0" w:lastColumn="0" w:noHBand="0" w:noVBand="0"/>
    </w:tblPr>
    <w:tblGrid>
      <w:gridCol w:w="2764"/>
      <w:gridCol w:w="5528"/>
      <w:gridCol w:w="896"/>
      <w:gridCol w:w="567"/>
      <w:gridCol w:w="165"/>
      <w:gridCol w:w="286"/>
    </w:tblGrid>
    <w:tr w:rsidR="008A063A" w:rsidRPr="008E1317" w14:paraId="29D64F4A" w14:textId="77777777" w:rsidTr="00B40408">
      <w:trPr>
        <w:tblHeader/>
      </w:trPr>
      <w:tc>
        <w:tcPr>
          <w:tcW w:w="2764" w:type="dxa"/>
          <w:shd w:val="clear" w:color="auto" w:fill="66CCFF"/>
        </w:tcPr>
        <w:p w14:paraId="7CEDB539" w14:textId="77777777" w:rsidR="008A063A" w:rsidRPr="008E1317" w:rsidRDefault="008A063A" w:rsidP="00B40408">
          <w:pPr>
            <w:ind w:right="-638"/>
            <w:rPr>
              <w:rFonts w:ascii="Arial" w:hAnsi="Arial" w:cs="Arial"/>
              <w:b/>
              <w:i/>
            </w:rPr>
          </w:pPr>
          <w:r w:rsidRPr="008E1317">
            <w:rPr>
              <w:rFonts w:ascii="Arial" w:hAnsi="Arial" w:cs="Arial"/>
              <w:b/>
            </w:rPr>
            <w:t>Act of Undertaking</w:t>
          </w:r>
        </w:p>
      </w:tc>
      <w:tc>
        <w:tcPr>
          <w:tcW w:w="5528" w:type="dxa"/>
          <w:shd w:val="clear" w:color="auto" w:fill="66CCFF"/>
        </w:tcPr>
        <w:p w14:paraId="464E48D6" w14:textId="05E58286" w:rsidR="008A063A" w:rsidRPr="00A8563C" w:rsidRDefault="008A063A" w:rsidP="00660727">
          <w:pPr>
            <w:jc w:val="center"/>
            <w:rPr>
              <w:rFonts w:ascii="Arial" w:hAnsi="Arial" w:cs="Arial"/>
              <w:b/>
            </w:rPr>
          </w:pPr>
          <w:r>
            <w:rPr>
              <w:rFonts w:ascii="Arial" w:hAnsi="Arial" w:cs="Arial"/>
              <w:b/>
              <w:szCs w:val="22"/>
            </w:rPr>
            <w:t>No. F2</w:t>
          </w:r>
          <w:r w:rsidR="00B661A2">
            <w:rPr>
              <w:rFonts w:ascii="Arial" w:hAnsi="Arial" w:cs="Arial"/>
              <w:b/>
              <w:szCs w:val="22"/>
            </w:rPr>
            <w:t>5SEISMDIGIT</w:t>
          </w:r>
        </w:p>
      </w:tc>
      <w:tc>
        <w:tcPr>
          <w:tcW w:w="896" w:type="dxa"/>
          <w:shd w:val="clear" w:color="auto" w:fill="66CCFF"/>
        </w:tcPr>
        <w:p w14:paraId="444D20C5" w14:textId="77777777" w:rsidR="008A063A" w:rsidRPr="008E1317" w:rsidRDefault="008A063A">
          <w:pPr>
            <w:tabs>
              <w:tab w:val="center" w:pos="1366"/>
              <w:tab w:val="right" w:pos="2733"/>
            </w:tabs>
            <w:rPr>
              <w:rFonts w:ascii="Arial" w:hAnsi="Arial" w:cs="Arial"/>
            </w:rPr>
          </w:pPr>
          <w:r w:rsidRPr="008E1317">
            <w:rPr>
              <w:rFonts w:ascii="Arial" w:hAnsi="Arial" w:cs="Arial"/>
              <w:b/>
            </w:rPr>
            <w:t xml:space="preserve">Page: </w:t>
          </w:r>
        </w:p>
      </w:tc>
      <w:tc>
        <w:tcPr>
          <w:tcW w:w="567" w:type="dxa"/>
          <w:shd w:val="clear" w:color="auto" w:fill="66CCFF"/>
        </w:tcPr>
        <w:p w14:paraId="5DEEF60A" w14:textId="77777777" w:rsidR="008A063A" w:rsidRPr="008E1317" w:rsidRDefault="008A063A">
          <w:pPr>
            <w:jc w:val="center"/>
            <w:rPr>
              <w:rFonts w:ascii="Arial" w:hAnsi="Arial" w:cs="Arial"/>
              <w:b/>
            </w:rPr>
          </w:pPr>
          <w:r w:rsidRPr="008E1317">
            <w:rPr>
              <w:rStyle w:val="Numrodepage"/>
              <w:rFonts w:ascii="Arial" w:hAnsi="Arial" w:cs="Arial"/>
              <w:b/>
            </w:rPr>
            <w:fldChar w:fldCharType="begin"/>
          </w:r>
          <w:r w:rsidRPr="008E1317">
            <w:rPr>
              <w:rStyle w:val="Numrodepage"/>
              <w:rFonts w:ascii="Arial" w:hAnsi="Arial" w:cs="Arial"/>
              <w:b/>
            </w:rPr>
            <w:instrText xml:space="preserve"> PAGE </w:instrText>
          </w:r>
          <w:r w:rsidRPr="008E1317">
            <w:rPr>
              <w:rStyle w:val="Numrodepage"/>
              <w:rFonts w:ascii="Arial" w:hAnsi="Arial" w:cs="Arial"/>
              <w:b/>
            </w:rPr>
            <w:fldChar w:fldCharType="separate"/>
          </w:r>
          <w:r w:rsidRPr="008E1317">
            <w:rPr>
              <w:rStyle w:val="Numrodepage"/>
              <w:rFonts w:ascii="Arial" w:hAnsi="Arial" w:cs="Arial"/>
              <w:b/>
              <w:noProof/>
            </w:rPr>
            <w:t>8</w:t>
          </w:r>
          <w:r w:rsidRPr="008E1317">
            <w:rPr>
              <w:rStyle w:val="Numrodepage"/>
              <w:rFonts w:ascii="Arial" w:hAnsi="Arial" w:cs="Arial"/>
              <w:b/>
            </w:rPr>
            <w:fldChar w:fldCharType="end"/>
          </w:r>
        </w:p>
      </w:tc>
      <w:tc>
        <w:tcPr>
          <w:tcW w:w="165" w:type="dxa"/>
          <w:shd w:val="clear" w:color="auto" w:fill="66CCFF"/>
        </w:tcPr>
        <w:p w14:paraId="3361BA9F" w14:textId="77777777" w:rsidR="008A063A" w:rsidRPr="008E1317" w:rsidRDefault="008A063A">
          <w:pPr>
            <w:jc w:val="center"/>
            <w:rPr>
              <w:rFonts w:ascii="Arial" w:hAnsi="Arial" w:cs="Arial"/>
            </w:rPr>
          </w:pPr>
          <w:r w:rsidRPr="008E1317">
            <w:rPr>
              <w:rFonts w:ascii="Arial" w:hAnsi="Arial" w:cs="Arial"/>
              <w:b/>
            </w:rPr>
            <w:t>/</w:t>
          </w:r>
        </w:p>
      </w:tc>
      <w:tc>
        <w:tcPr>
          <w:tcW w:w="286" w:type="dxa"/>
          <w:shd w:val="clear" w:color="auto" w:fill="66CCFF"/>
        </w:tcPr>
        <w:p w14:paraId="47412932" w14:textId="77777777" w:rsidR="008A063A" w:rsidRPr="008E1317" w:rsidRDefault="008A063A">
          <w:pPr>
            <w:jc w:val="center"/>
            <w:rPr>
              <w:rFonts w:ascii="Arial" w:hAnsi="Arial" w:cs="Arial"/>
            </w:rPr>
          </w:pPr>
          <w:r w:rsidRPr="008E1317">
            <w:rPr>
              <w:rStyle w:val="Numrodepage"/>
              <w:rFonts w:ascii="Arial" w:hAnsi="Arial" w:cs="Arial"/>
              <w:b/>
            </w:rPr>
            <w:fldChar w:fldCharType="begin"/>
          </w:r>
          <w:r w:rsidRPr="008E1317">
            <w:rPr>
              <w:rStyle w:val="Numrodepage"/>
              <w:rFonts w:ascii="Arial" w:hAnsi="Arial" w:cs="Arial"/>
              <w:b/>
            </w:rPr>
            <w:instrText xml:space="preserve"> NUMPAGES \*Arabic </w:instrText>
          </w:r>
          <w:r w:rsidRPr="008E1317">
            <w:rPr>
              <w:rStyle w:val="Numrodepage"/>
              <w:rFonts w:ascii="Arial" w:hAnsi="Arial" w:cs="Arial"/>
              <w:b/>
            </w:rPr>
            <w:fldChar w:fldCharType="separate"/>
          </w:r>
          <w:r w:rsidRPr="008E1317">
            <w:rPr>
              <w:rStyle w:val="Numrodepage"/>
              <w:rFonts w:ascii="Arial" w:hAnsi="Arial" w:cs="Arial"/>
              <w:b/>
              <w:noProof/>
            </w:rPr>
            <w:t>8</w:t>
          </w:r>
          <w:r w:rsidRPr="008E1317">
            <w:rPr>
              <w:rStyle w:val="Numrodepage"/>
              <w:rFonts w:ascii="Arial" w:hAnsi="Arial" w:cs="Arial"/>
              <w:b/>
            </w:rPr>
            <w:fldChar w:fldCharType="end"/>
          </w:r>
        </w:p>
      </w:tc>
    </w:tr>
  </w:tbl>
  <w:p w14:paraId="1DAC817B" w14:textId="77777777" w:rsidR="008A063A" w:rsidRPr="008E1317" w:rsidRDefault="008A063A" w:rsidP="00AE53DF">
    <w:pPr>
      <w:tabs>
        <w:tab w:val="center" w:pos="4536"/>
      </w:tabs>
      <w:rPr>
        <w:rFonts w:ascii="Arial" w:hAnsi="Arial" w:cs="Aria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1E41DDE" w14:textId="77777777" w:rsidR="008A063A" w:rsidRDefault="008A063A">
      <w:r>
        <w:separator/>
      </w:r>
    </w:p>
  </w:footnote>
  <w:footnote w:type="continuationSeparator" w:id="0">
    <w:p w14:paraId="3D1D0978" w14:textId="77777777" w:rsidR="008A063A" w:rsidRDefault="008A063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078E1147"/>
    <w:multiLevelType w:val="singleLevel"/>
    <w:tmpl w:val="DE526CB4"/>
    <w:name w:val="WW8Num117"/>
    <w:lvl w:ilvl="0">
      <w:numFmt w:val="bullet"/>
      <w:pStyle w:val="AlinaP"/>
      <w:lvlText w:val="-"/>
      <w:lvlJc w:val="left"/>
      <w:pPr>
        <w:tabs>
          <w:tab w:val="num" w:pos="927"/>
        </w:tabs>
        <w:ind w:left="851" w:hanging="284"/>
      </w:pPr>
      <w:rPr>
        <w:rFonts w:hint="default"/>
      </w:rPr>
    </w:lvl>
  </w:abstractNum>
  <w:abstractNum w:abstractNumId="4" w15:restartNumberingAfterBreak="0">
    <w:nsid w:val="08403DBD"/>
    <w:multiLevelType w:val="hybridMultilevel"/>
    <w:tmpl w:val="79DEA2A8"/>
    <w:lvl w:ilvl="0" w:tplc="9B601A68">
      <w:start w:val="1"/>
      <w:numFmt w:val="bullet"/>
      <w:lvlText w:val="-"/>
      <w:lvlJc w:val="left"/>
      <w:pPr>
        <w:ind w:left="852"/>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1" w:tplc="4B124F42">
      <w:start w:val="1"/>
      <w:numFmt w:val="bullet"/>
      <w:lvlText w:val="o"/>
      <w:lvlJc w:val="left"/>
      <w:pPr>
        <w:ind w:left="1646"/>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2" w:tplc="E9308F94">
      <w:start w:val="1"/>
      <w:numFmt w:val="bullet"/>
      <w:lvlText w:val="▪"/>
      <w:lvlJc w:val="left"/>
      <w:pPr>
        <w:ind w:left="2366"/>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3" w:tplc="C2F24584">
      <w:start w:val="1"/>
      <w:numFmt w:val="bullet"/>
      <w:lvlText w:val="•"/>
      <w:lvlJc w:val="left"/>
      <w:pPr>
        <w:ind w:left="3086"/>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4" w:tplc="510CA2DE">
      <w:start w:val="1"/>
      <w:numFmt w:val="bullet"/>
      <w:lvlText w:val="o"/>
      <w:lvlJc w:val="left"/>
      <w:pPr>
        <w:ind w:left="3806"/>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5" w:tplc="B2A4D970">
      <w:start w:val="1"/>
      <w:numFmt w:val="bullet"/>
      <w:lvlText w:val="▪"/>
      <w:lvlJc w:val="left"/>
      <w:pPr>
        <w:ind w:left="4526"/>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6" w:tplc="38709AA8">
      <w:start w:val="1"/>
      <w:numFmt w:val="bullet"/>
      <w:lvlText w:val="•"/>
      <w:lvlJc w:val="left"/>
      <w:pPr>
        <w:ind w:left="5246"/>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7" w:tplc="957AD4AA">
      <w:start w:val="1"/>
      <w:numFmt w:val="bullet"/>
      <w:lvlText w:val="o"/>
      <w:lvlJc w:val="left"/>
      <w:pPr>
        <w:ind w:left="5966"/>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8" w:tplc="0004E214">
      <w:start w:val="1"/>
      <w:numFmt w:val="bullet"/>
      <w:lvlText w:val="▪"/>
      <w:lvlJc w:val="left"/>
      <w:pPr>
        <w:ind w:left="6686"/>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abstractNum>
  <w:abstractNum w:abstractNumId="5" w15:restartNumberingAfterBreak="0">
    <w:nsid w:val="0E8D69EC"/>
    <w:multiLevelType w:val="hybridMultilevel"/>
    <w:tmpl w:val="1F10F8C0"/>
    <w:lvl w:ilvl="0" w:tplc="40600F58">
      <w:start w:val="15"/>
      <w:numFmt w:val="bullet"/>
      <w:lvlText w:val="-"/>
      <w:lvlJc w:val="left"/>
      <w:pPr>
        <w:ind w:left="720" w:hanging="360"/>
      </w:pPr>
      <w:rPr>
        <w:rFonts w:ascii="Arial Narrow" w:eastAsia="Times New Roman" w:hAnsi="Arial Narrow"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01B149C"/>
    <w:multiLevelType w:val="hybridMultilevel"/>
    <w:tmpl w:val="A61E5482"/>
    <w:lvl w:ilvl="0" w:tplc="040C0001">
      <w:start w:val="1"/>
      <w:numFmt w:val="bullet"/>
      <w:lvlText w:val=""/>
      <w:lvlJc w:val="left"/>
      <w:pPr>
        <w:ind w:left="1494" w:hanging="360"/>
      </w:pPr>
      <w:rPr>
        <w:rFonts w:ascii="Symbol" w:hAnsi="Symbol" w:hint="default"/>
      </w:rPr>
    </w:lvl>
    <w:lvl w:ilvl="1" w:tplc="040C0003" w:tentative="1">
      <w:start w:val="1"/>
      <w:numFmt w:val="bullet"/>
      <w:lvlText w:val="o"/>
      <w:lvlJc w:val="left"/>
      <w:pPr>
        <w:ind w:left="2214" w:hanging="360"/>
      </w:pPr>
      <w:rPr>
        <w:rFonts w:ascii="Courier New" w:hAnsi="Courier New" w:cs="Courier New" w:hint="default"/>
      </w:rPr>
    </w:lvl>
    <w:lvl w:ilvl="2" w:tplc="040C0005" w:tentative="1">
      <w:start w:val="1"/>
      <w:numFmt w:val="bullet"/>
      <w:lvlText w:val=""/>
      <w:lvlJc w:val="left"/>
      <w:pPr>
        <w:ind w:left="2934" w:hanging="360"/>
      </w:pPr>
      <w:rPr>
        <w:rFonts w:ascii="Wingdings" w:hAnsi="Wingdings" w:hint="default"/>
      </w:rPr>
    </w:lvl>
    <w:lvl w:ilvl="3" w:tplc="040C0001" w:tentative="1">
      <w:start w:val="1"/>
      <w:numFmt w:val="bullet"/>
      <w:lvlText w:val=""/>
      <w:lvlJc w:val="left"/>
      <w:pPr>
        <w:ind w:left="3654" w:hanging="360"/>
      </w:pPr>
      <w:rPr>
        <w:rFonts w:ascii="Symbol" w:hAnsi="Symbol" w:hint="default"/>
      </w:rPr>
    </w:lvl>
    <w:lvl w:ilvl="4" w:tplc="040C0003" w:tentative="1">
      <w:start w:val="1"/>
      <w:numFmt w:val="bullet"/>
      <w:lvlText w:val="o"/>
      <w:lvlJc w:val="left"/>
      <w:pPr>
        <w:ind w:left="4374" w:hanging="360"/>
      </w:pPr>
      <w:rPr>
        <w:rFonts w:ascii="Courier New" w:hAnsi="Courier New" w:cs="Courier New" w:hint="default"/>
      </w:rPr>
    </w:lvl>
    <w:lvl w:ilvl="5" w:tplc="040C0005" w:tentative="1">
      <w:start w:val="1"/>
      <w:numFmt w:val="bullet"/>
      <w:lvlText w:val=""/>
      <w:lvlJc w:val="left"/>
      <w:pPr>
        <w:ind w:left="5094" w:hanging="360"/>
      </w:pPr>
      <w:rPr>
        <w:rFonts w:ascii="Wingdings" w:hAnsi="Wingdings" w:hint="default"/>
      </w:rPr>
    </w:lvl>
    <w:lvl w:ilvl="6" w:tplc="040C0001" w:tentative="1">
      <w:start w:val="1"/>
      <w:numFmt w:val="bullet"/>
      <w:lvlText w:val=""/>
      <w:lvlJc w:val="left"/>
      <w:pPr>
        <w:ind w:left="5814" w:hanging="360"/>
      </w:pPr>
      <w:rPr>
        <w:rFonts w:ascii="Symbol" w:hAnsi="Symbol" w:hint="default"/>
      </w:rPr>
    </w:lvl>
    <w:lvl w:ilvl="7" w:tplc="040C0003" w:tentative="1">
      <w:start w:val="1"/>
      <w:numFmt w:val="bullet"/>
      <w:lvlText w:val="o"/>
      <w:lvlJc w:val="left"/>
      <w:pPr>
        <w:ind w:left="6534" w:hanging="360"/>
      </w:pPr>
      <w:rPr>
        <w:rFonts w:ascii="Courier New" w:hAnsi="Courier New" w:cs="Courier New" w:hint="default"/>
      </w:rPr>
    </w:lvl>
    <w:lvl w:ilvl="8" w:tplc="040C0005" w:tentative="1">
      <w:start w:val="1"/>
      <w:numFmt w:val="bullet"/>
      <w:lvlText w:val=""/>
      <w:lvlJc w:val="left"/>
      <w:pPr>
        <w:ind w:left="7254" w:hanging="360"/>
      </w:pPr>
      <w:rPr>
        <w:rFonts w:ascii="Wingdings" w:hAnsi="Wingdings" w:hint="default"/>
      </w:rPr>
    </w:lvl>
  </w:abstractNum>
  <w:abstractNum w:abstractNumId="7" w15:restartNumberingAfterBreak="0">
    <w:nsid w:val="1296465E"/>
    <w:multiLevelType w:val="multilevel"/>
    <w:tmpl w:val="7FF680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4465723"/>
    <w:multiLevelType w:val="hybridMultilevel"/>
    <w:tmpl w:val="B4B03EC0"/>
    <w:lvl w:ilvl="0" w:tplc="081C9AA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6397FFC"/>
    <w:multiLevelType w:val="multilevel"/>
    <w:tmpl w:val="7096C34C"/>
    <w:styleLink w:val="WW8Num6"/>
    <w:lvl w:ilvl="0">
      <w:numFmt w:val="bullet"/>
      <w:lvlText w:val=""/>
      <w:lvlJc w:val="left"/>
      <w:pPr>
        <w:ind w:left="720" w:hanging="360"/>
      </w:pPr>
      <w:rPr>
        <w:rFonts w:ascii="Symbol" w:hAnsi="Symbol" w:cs="OpenSymbol, 'Arial Unicode MS'"/>
      </w:rPr>
    </w:lvl>
    <w:lvl w:ilvl="1">
      <w:numFmt w:val="bullet"/>
      <w:lvlText w:val=""/>
      <w:lvlJc w:val="left"/>
      <w:pPr>
        <w:ind w:left="1080" w:hanging="360"/>
      </w:pPr>
      <w:rPr>
        <w:rFonts w:ascii="Symbol" w:hAnsi="Symbol" w:cs="OpenSymbol, 'Arial Unicode MS'"/>
      </w:rPr>
    </w:lvl>
    <w:lvl w:ilvl="2">
      <w:numFmt w:val="bullet"/>
      <w:lvlText w:val=""/>
      <w:lvlJc w:val="left"/>
      <w:pPr>
        <w:ind w:left="1440" w:hanging="360"/>
      </w:pPr>
      <w:rPr>
        <w:rFonts w:ascii="Symbol" w:hAnsi="Symbol" w:cs="OpenSymbol, 'Arial Unicode MS'"/>
      </w:rPr>
    </w:lvl>
    <w:lvl w:ilvl="3">
      <w:numFmt w:val="bullet"/>
      <w:lvlText w:val=""/>
      <w:lvlJc w:val="left"/>
      <w:pPr>
        <w:ind w:left="1800" w:hanging="360"/>
      </w:pPr>
      <w:rPr>
        <w:rFonts w:ascii="Symbol" w:hAnsi="Symbol" w:cs="OpenSymbol, 'Arial Unicode MS'"/>
      </w:rPr>
    </w:lvl>
    <w:lvl w:ilvl="4">
      <w:numFmt w:val="bullet"/>
      <w:lvlText w:val=""/>
      <w:lvlJc w:val="left"/>
      <w:pPr>
        <w:ind w:left="2160" w:hanging="360"/>
      </w:pPr>
      <w:rPr>
        <w:rFonts w:ascii="Symbol" w:hAnsi="Symbol" w:cs="OpenSymbol, 'Arial Unicode MS'"/>
      </w:rPr>
    </w:lvl>
    <w:lvl w:ilvl="5">
      <w:numFmt w:val="bullet"/>
      <w:lvlText w:val=""/>
      <w:lvlJc w:val="left"/>
      <w:pPr>
        <w:ind w:left="2520" w:hanging="360"/>
      </w:pPr>
      <w:rPr>
        <w:rFonts w:ascii="Symbol" w:hAnsi="Symbol" w:cs="OpenSymbol, 'Arial Unicode MS'"/>
      </w:rPr>
    </w:lvl>
    <w:lvl w:ilvl="6">
      <w:numFmt w:val="bullet"/>
      <w:lvlText w:val=""/>
      <w:lvlJc w:val="left"/>
      <w:pPr>
        <w:ind w:left="2880" w:hanging="360"/>
      </w:pPr>
      <w:rPr>
        <w:rFonts w:ascii="Symbol" w:hAnsi="Symbol" w:cs="OpenSymbol, 'Arial Unicode MS'"/>
      </w:rPr>
    </w:lvl>
    <w:lvl w:ilvl="7">
      <w:numFmt w:val="bullet"/>
      <w:lvlText w:val=""/>
      <w:lvlJc w:val="left"/>
      <w:pPr>
        <w:ind w:left="3240" w:hanging="360"/>
      </w:pPr>
      <w:rPr>
        <w:rFonts w:ascii="Symbol" w:hAnsi="Symbol" w:cs="OpenSymbol, 'Arial Unicode MS'"/>
      </w:rPr>
    </w:lvl>
    <w:lvl w:ilvl="8">
      <w:numFmt w:val="bullet"/>
      <w:lvlText w:val=""/>
      <w:lvlJc w:val="left"/>
      <w:pPr>
        <w:ind w:left="3600" w:hanging="360"/>
      </w:pPr>
      <w:rPr>
        <w:rFonts w:ascii="Symbol" w:hAnsi="Symbol" w:cs="OpenSymbol, 'Arial Unicode MS'"/>
      </w:rPr>
    </w:lvl>
  </w:abstractNum>
  <w:abstractNum w:abstractNumId="10" w15:restartNumberingAfterBreak="0">
    <w:nsid w:val="2C9053E3"/>
    <w:multiLevelType w:val="multilevel"/>
    <w:tmpl w:val="D2E089A0"/>
    <w:styleLink w:val="WW8Num5"/>
    <w:lvl w:ilvl="0">
      <w:numFmt w:val="bullet"/>
      <w:lvlText w:val=""/>
      <w:lvlJc w:val="left"/>
      <w:pPr>
        <w:ind w:left="720" w:hanging="360"/>
      </w:pPr>
      <w:rPr>
        <w:rFonts w:ascii="Symbol" w:hAnsi="Symbol" w:cs="OpenSymbol, 'Arial Unicode MS'"/>
      </w:rPr>
    </w:lvl>
    <w:lvl w:ilvl="1">
      <w:numFmt w:val="bullet"/>
      <w:lvlText w:val=""/>
      <w:lvlJc w:val="left"/>
      <w:pPr>
        <w:ind w:left="1080" w:hanging="360"/>
      </w:pPr>
      <w:rPr>
        <w:rFonts w:ascii="Symbol" w:hAnsi="Symbol" w:cs="OpenSymbol, 'Arial Unicode MS'"/>
      </w:rPr>
    </w:lvl>
    <w:lvl w:ilvl="2">
      <w:numFmt w:val="bullet"/>
      <w:lvlText w:val=""/>
      <w:lvlJc w:val="left"/>
      <w:pPr>
        <w:ind w:left="1440" w:hanging="360"/>
      </w:pPr>
      <w:rPr>
        <w:rFonts w:ascii="Symbol" w:hAnsi="Symbol" w:cs="OpenSymbol, 'Arial Unicode MS'"/>
      </w:rPr>
    </w:lvl>
    <w:lvl w:ilvl="3">
      <w:numFmt w:val="bullet"/>
      <w:lvlText w:val=""/>
      <w:lvlJc w:val="left"/>
      <w:pPr>
        <w:ind w:left="1800" w:hanging="360"/>
      </w:pPr>
      <w:rPr>
        <w:rFonts w:ascii="Symbol" w:hAnsi="Symbol" w:cs="OpenSymbol, 'Arial Unicode MS'"/>
      </w:rPr>
    </w:lvl>
    <w:lvl w:ilvl="4">
      <w:numFmt w:val="bullet"/>
      <w:lvlText w:val=""/>
      <w:lvlJc w:val="left"/>
      <w:pPr>
        <w:ind w:left="2160" w:hanging="360"/>
      </w:pPr>
      <w:rPr>
        <w:rFonts w:ascii="Symbol" w:hAnsi="Symbol" w:cs="OpenSymbol, 'Arial Unicode MS'"/>
      </w:rPr>
    </w:lvl>
    <w:lvl w:ilvl="5">
      <w:numFmt w:val="bullet"/>
      <w:lvlText w:val=""/>
      <w:lvlJc w:val="left"/>
      <w:pPr>
        <w:ind w:left="2520" w:hanging="360"/>
      </w:pPr>
      <w:rPr>
        <w:rFonts w:ascii="Symbol" w:hAnsi="Symbol" w:cs="OpenSymbol, 'Arial Unicode MS'"/>
      </w:rPr>
    </w:lvl>
    <w:lvl w:ilvl="6">
      <w:numFmt w:val="bullet"/>
      <w:lvlText w:val=""/>
      <w:lvlJc w:val="left"/>
      <w:pPr>
        <w:ind w:left="2880" w:hanging="360"/>
      </w:pPr>
      <w:rPr>
        <w:rFonts w:ascii="Symbol" w:hAnsi="Symbol" w:cs="OpenSymbol, 'Arial Unicode MS'"/>
      </w:rPr>
    </w:lvl>
    <w:lvl w:ilvl="7">
      <w:numFmt w:val="bullet"/>
      <w:lvlText w:val=""/>
      <w:lvlJc w:val="left"/>
      <w:pPr>
        <w:ind w:left="3240" w:hanging="360"/>
      </w:pPr>
      <w:rPr>
        <w:rFonts w:ascii="Symbol" w:hAnsi="Symbol" w:cs="OpenSymbol, 'Arial Unicode MS'"/>
      </w:rPr>
    </w:lvl>
    <w:lvl w:ilvl="8">
      <w:numFmt w:val="bullet"/>
      <w:lvlText w:val=""/>
      <w:lvlJc w:val="left"/>
      <w:pPr>
        <w:ind w:left="3600" w:hanging="360"/>
      </w:pPr>
      <w:rPr>
        <w:rFonts w:ascii="Symbol" w:hAnsi="Symbol" w:cs="OpenSymbol, 'Arial Unicode MS'"/>
      </w:rPr>
    </w:lvl>
  </w:abstractNum>
  <w:abstractNum w:abstractNumId="11" w15:restartNumberingAfterBreak="0">
    <w:nsid w:val="3C69470F"/>
    <w:multiLevelType w:val="hybridMultilevel"/>
    <w:tmpl w:val="9F285D04"/>
    <w:lvl w:ilvl="0" w:tplc="040C0001">
      <w:start w:val="1"/>
      <w:numFmt w:val="bullet"/>
      <w:lvlText w:val=""/>
      <w:lvlJc w:val="left"/>
      <w:pPr>
        <w:ind w:left="1494" w:hanging="360"/>
      </w:pPr>
      <w:rPr>
        <w:rFonts w:ascii="Symbol" w:hAnsi="Symbol" w:hint="default"/>
      </w:rPr>
    </w:lvl>
    <w:lvl w:ilvl="1" w:tplc="040C0003" w:tentative="1">
      <w:start w:val="1"/>
      <w:numFmt w:val="bullet"/>
      <w:lvlText w:val="o"/>
      <w:lvlJc w:val="left"/>
      <w:pPr>
        <w:ind w:left="2214" w:hanging="360"/>
      </w:pPr>
      <w:rPr>
        <w:rFonts w:ascii="Courier New" w:hAnsi="Courier New" w:cs="Courier New" w:hint="default"/>
      </w:rPr>
    </w:lvl>
    <w:lvl w:ilvl="2" w:tplc="040C0005" w:tentative="1">
      <w:start w:val="1"/>
      <w:numFmt w:val="bullet"/>
      <w:lvlText w:val=""/>
      <w:lvlJc w:val="left"/>
      <w:pPr>
        <w:ind w:left="2934" w:hanging="360"/>
      </w:pPr>
      <w:rPr>
        <w:rFonts w:ascii="Wingdings" w:hAnsi="Wingdings" w:hint="default"/>
      </w:rPr>
    </w:lvl>
    <w:lvl w:ilvl="3" w:tplc="040C0001" w:tentative="1">
      <w:start w:val="1"/>
      <w:numFmt w:val="bullet"/>
      <w:lvlText w:val=""/>
      <w:lvlJc w:val="left"/>
      <w:pPr>
        <w:ind w:left="3654" w:hanging="360"/>
      </w:pPr>
      <w:rPr>
        <w:rFonts w:ascii="Symbol" w:hAnsi="Symbol" w:hint="default"/>
      </w:rPr>
    </w:lvl>
    <w:lvl w:ilvl="4" w:tplc="040C0003" w:tentative="1">
      <w:start w:val="1"/>
      <w:numFmt w:val="bullet"/>
      <w:lvlText w:val="o"/>
      <w:lvlJc w:val="left"/>
      <w:pPr>
        <w:ind w:left="4374" w:hanging="360"/>
      </w:pPr>
      <w:rPr>
        <w:rFonts w:ascii="Courier New" w:hAnsi="Courier New" w:cs="Courier New" w:hint="default"/>
      </w:rPr>
    </w:lvl>
    <w:lvl w:ilvl="5" w:tplc="040C0005" w:tentative="1">
      <w:start w:val="1"/>
      <w:numFmt w:val="bullet"/>
      <w:lvlText w:val=""/>
      <w:lvlJc w:val="left"/>
      <w:pPr>
        <w:ind w:left="5094" w:hanging="360"/>
      </w:pPr>
      <w:rPr>
        <w:rFonts w:ascii="Wingdings" w:hAnsi="Wingdings" w:hint="default"/>
      </w:rPr>
    </w:lvl>
    <w:lvl w:ilvl="6" w:tplc="040C0001" w:tentative="1">
      <w:start w:val="1"/>
      <w:numFmt w:val="bullet"/>
      <w:lvlText w:val=""/>
      <w:lvlJc w:val="left"/>
      <w:pPr>
        <w:ind w:left="5814" w:hanging="360"/>
      </w:pPr>
      <w:rPr>
        <w:rFonts w:ascii="Symbol" w:hAnsi="Symbol" w:hint="default"/>
      </w:rPr>
    </w:lvl>
    <w:lvl w:ilvl="7" w:tplc="040C0003" w:tentative="1">
      <w:start w:val="1"/>
      <w:numFmt w:val="bullet"/>
      <w:lvlText w:val="o"/>
      <w:lvlJc w:val="left"/>
      <w:pPr>
        <w:ind w:left="6534" w:hanging="360"/>
      </w:pPr>
      <w:rPr>
        <w:rFonts w:ascii="Courier New" w:hAnsi="Courier New" w:cs="Courier New" w:hint="default"/>
      </w:rPr>
    </w:lvl>
    <w:lvl w:ilvl="8" w:tplc="040C0005" w:tentative="1">
      <w:start w:val="1"/>
      <w:numFmt w:val="bullet"/>
      <w:lvlText w:val=""/>
      <w:lvlJc w:val="left"/>
      <w:pPr>
        <w:ind w:left="7254" w:hanging="360"/>
      </w:pPr>
      <w:rPr>
        <w:rFonts w:ascii="Wingdings" w:hAnsi="Wingdings" w:hint="default"/>
      </w:rPr>
    </w:lvl>
  </w:abstractNum>
  <w:abstractNum w:abstractNumId="12" w15:restartNumberingAfterBreak="0">
    <w:nsid w:val="44F358A6"/>
    <w:multiLevelType w:val="hybridMultilevel"/>
    <w:tmpl w:val="0240AF2E"/>
    <w:lvl w:ilvl="0" w:tplc="2D0C8FF4">
      <w:start w:val="15"/>
      <w:numFmt w:val="bullet"/>
      <w:lvlText w:val="-"/>
      <w:lvlJc w:val="left"/>
      <w:pPr>
        <w:ind w:left="720" w:hanging="360"/>
      </w:pPr>
      <w:rPr>
        <w:rFonts w:ascii="Arial Narrow" w:eastAsia="Times New Roman" w:hAnsi="Arial Narrow" w:cs="Arial" w:hint="default"/>
        <w:b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4DD17FFC"/>
    <w:multiLevelType w:val="hybridMultilevel"/>
    <w:tmpl w:val="1D940984"/>
    <w:lvl w:ilvl="0" w:tplc="8C94A9FE">
      <w:start w:val="79"/>
      <w:numFmt w:val="bullet"/>
      <w:lvlText w:val="-"/>
      <w:lvlJc w:val="left"/>
      <w:pPr>
        <w:ind w:left="1496" w:hanging="360"/>
      </w:pPr>
      <w:rPr>
        <w:rFonts w:ascii="Trebuchet MS" w:eastAsia="Times New Roman" w:hAnsi="Trebuchet MS" w:cs="Arial" w:hint="default"/>
      </w:rPr>
    </w:lvl>
    <w:lvl w:ilvl="1" w:tplc="040C0003" w:tentative="1">
      <w:start w:val="1"/>
      <w:numFmt w:val="bullet"/>
      <w:lvlText w:val="o"/>
      <w:lvlJc w:val="left"/>
      <w:pPr>
        <w:ind w:left="2216" w:hanging="360"/>
      </w:pPr>
      <w:rPr>
        <w:rFonts w:ascii="Courier New" w:hAnsi="Courier New" w:cs="Courier New" w:hint="default"/>
      </w:rPr>
    </w:lvl>
    <w:lvl w:ilvl="2" w:tplc="040C0005" w:tentative="1">
      <w:start w:val="1"/>
      <w:numFmt w:val="bullet"/>
      <w:lvlText w:val=""/>
      <w:lvlJc w:val="left"/>
      <w:pPr>
        <w:ind w:left="2936" w:hanging="360"/>
      </w:pPr>
      <w:rPr>
        <w:rFonts w:ascii="Wingdings" w:hAnsi="Wingdings" w:hint="default"/>
      </w:rPr>
    </w:lvl>
    <w:lvl w:ilvl="3" w:tplc="040C0001" w:tentative="1">
      <w:start w:val="1"/>
      <w:numFmt w:val="bullet"/>
      <w:lvlText w:val=""/>
      <w:lvlJc w:val="left"/>
      <w:pPr>
        <w:ind w:left="3656" w:hanging="360"/>
      </w:pPr>
      <w:rPr>
        <w:rFonts w:ascii="Symbol" w:hAnsi="Symbol" w:hint="default"/>
      </w:rPr>
    </w:lvl>
    <w:lvl w:ilvl="4" w:tplc="040C0003" w:tentative="1">
      <w:start w:val="1"/>
      <w:numFmt w:val="bullet"/>
      <w:lvlText w:val="o"/>
      <w:lvlJc w:val="left"/>
      <w:pPr>
        <w:ind w:left="4376" w:hanging="360"/>
      </w:pPr>
      <w:rPr>
        <w:rFonts w:ascii="Courier New" w:hAnsi="Courier New" w:cs="Courier New" w:hint="default"/>
      </w:rPr>
    </w:lvl>
    <w:lvl w:ilvl="5" w:tplc="040C0005" w:tentative="1">
      <w:start w:val="1"/>
      <w:numFmt w:val="bullet"/>
      <w:lvlText w:val=""/>
      <w:lvlJc w:val="left"/>
      <w:pPr>
        <w:ind w:left="5096" w:hanging="360"/>
      </w:pPr>
      <w:rPr>
        <w:rFonts w:ascii="Wingdings" w:hAnsi="Wingdings" w:hint="default"/>
      </w:rPr>
    </w:lvl>
    <w:lvl w:ilvl="6" w:tplc="040C0001" w:tentative="1">
      <w:start w:val="1"/>
      <w:numFmt w:val="bullet"/>
      <w:lvlText w:val=""/>
      <w:lvlJc w:val="left"/>
      <w:pPr>
        <w:ind w:left="5816" w:hanging="360"/>
      </w:pPr>
      <w:rPr>
        <w:rFonts w:ascii="Symbol" w:hAnsi="Symbol" w:hint="default"/>
      </w:rPr>
    </w:lvl>
    <w:lvl w:ilvl="7" w:tplc="040C0003" w:tentative="1">
      <w:start w:val="1"/>
      <w:numFmt w:val="bullet"/>
      <w:lvlText w:val="o"/>
      <w:lvlJc w:val="left"/>
      <w:pPr>
        <w:ind w:left="6536" w:hanging="360"/>
      </w:pPr>
      <w:rPr>
        <w:rFonts w:ascii="Courier New" w:hAnsi="Courier New" w:cs="Courier New" w:hint="default"/>
      </w:rPr>
    </w:lvl>
    <w:lvl w:ilvl="8" w:tplc="040C0005" w:tentative="1">
      <w:start w:val="1"/>
      <w:numFmt w:val="bullet"/>
      <w:lvlText w:val=""/>
      <w:lvlJc w:val="left"/>
      <w:pPr>
        <w:ind w:left="7256" w:hanging="360"/>
      </w:pPr>
      <w:rPr>
        <w:rFonts w:ascii="Wingdings" w:hAnsi="Wingdings" w:hint="default"/>
      </w:rPr>
    </w:lvl>
  </w:abstractNum>
  <w:abstractNum w:abstractNumId="14" w15:restartNumberingAfterBreak="0">
    <w:nsid w:val="55475D73"/>
    <w:multiLevelType w:val="hybridMultilevel"/>
    <w:tmpl w:val="26D87156"/>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5" w15:restartNumberingAfterBreak="0">
    <w:nsid w:val="5A9677BE"/>
    <w:multiLevelType w:val="hybridMultilevel"/>
    <w:tmpl w:val="93E67564"/>
    <w:lvl w:ilvl="0" w:tplc="040C0001">
      <w:start w:val="1"/>
      <w:numFmt w:val="bullet"/>
      <w:lvlText w:val=""/>
      <w:lvlJc w:val="left"/>
      <w:pPr>
        <w:ind w:left="1571" w:hanging="360"/>
      </w:pPr>
      <w:rPr>
        <w:rFonts w:ascii="Symbol" w:hAnsi="Symbol" w:hint="default"/>
      </w:rPr>
    </w:lvl>
    <w:lvl w:ilvl="1" w:tplc="040C0003">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16" w15:restartNumberingAfterBreak="0">
    <w:nsid w:val="5B6927E8"/>
    <w:multiLevelType w:val="hybridMultilevel"/>
    <w:tmpl w:val="30D0FACE"/>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7" w15:restartNumberingAfterBreak="0">
    <w:nsid w:val="5BB86D31"/>
    <w:multiLevelType w:val="hybridMultilevel"/>
    <w:tmpl w:val="811C818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63C25B94"/>
    <w:multiLevelType w:val="multilevel"/>
    <w:tmpl w:val="0DC48B28"/>
    <w:styleLink w:val="WW8Num7"/>
    <w:lvl w:ilvl="0">
      <w:numFmt w:val="bullet"/>
      <w:lvlText w:val=""/>
      <w:lvlJc w:val="left"/>
      <w:pPr>
        <w:ind w:left="720" w:hanging="360"/>
      </w:pPr>
      <w:rPr>
        <w:rFonts w:ascii="Symbol" w:hAnsi="Symbol" w:cs="OpenSymbol, 'Arial Unicode MS'"/>
      </w:rPr>
    </w:lvl>
    <w:lvl w:ilvl="1">
      <w:numFmt w:val="bullet"/>
      <w:lvlText w:val=""/>
      <w:lvlJc w:val="left"/>
      <w:pPr>
        <w:ind w:left="1080" w:hanging="360"/>
      </w:pPr>
      <w:rPr>
        <w:rFonts w:ascii="Symbol" w:hAnsi="Symbol" w:cs="OpenSymbol, 'Arial Unicode MS'"/>
      </w:rPr>
    </w:lvl>
    <w:lvl w:ilvl="2">
      <w:numFmt w:val="bullet"/>
      <w:lvlText w:val=""/>
      <w:lvlJc w:val="left"/>
      <w:pPr>
        <w:ind w:left="1440" w:hanging="360"/>
      </w:pPr>
      <w:rPr>
        <w:rFonts w:ascii="Symbol" w:hAnsi="Symbol" w:cs="OpenSymbol, 'Arial Unicode MS'"/>
      </w:rPr>
    </w:lvl>
    <w:lvl w:ilvl="3">
      <w:numFmt w:val="bullet"/>
      <w:lvlText w:val=""/>
      <w:lvlJc w:val="left"/>
      <w:pPr>
        <w:ind w:left="1800" w:hanging="360"/>
      </w:pPr>
      <w:rPr>
        <w:rFonts w:ascii="Symbol" w:hAnsi="Symbol" w:cs="OpenSymbol, 'Arial Unicode MS'"/>
      </w:rPr>
    </w:lvl>
    <w:lvl w:ilvl="4">
      <w:numFmt w:val="bullet"/>
      <w:lvlText w:val=""/>
      <w:lvlJc w:val="left"/>
      <w:pPr>
        <w:ind w:left="2160" w:hanging="360"/>
      </w:pPr>
      <w:rPr>
        <w:rFonts w:ascii="Symbol" w:hAnsi="Symbol" w:cs="OpenSymbol, 'Arial Unicode MS'"/>
      </w:rPr>
    </w:lvl>
    <w:lvl w:ilvl="5">
      <w:numFmt w:val="bullet"/>
      <w:lvlText w:val=""/>
      <w:lvlJc w:val="left"/>
      <w:pPr>
        <w:ind w:left="2520" w:hanging="360"/>
      </w:pPr>
      <w:rPr>
        <w:rFonts w:ascii="Symbol" w:hAnsi="Symbol" w:cs="OpenSymbol, 'Arial Unicode MS'"/>
      </w:rPr>
    </w:lvl>
    <w:lvl w:ilvl="6">
      <w:numFmt w:val="bullet"/>
      <w:lvlText w:val=""/>
      <w:lvlJc w:val="left"/>
      <w:pPr>
        <w:ind w:left="2880" w:hanging="360"/>
      </w:pPr>
      <w:rPr>
        <w:rFonts w:ascii="Symbol" w:hAnsi="Symbol" w:cs="OpenSymbol, 'Arial Unicode MS'"/>
      </w:rPr>
    </w:lvl>
    <w:lvl w:ilvl="7">
      <w:numFmt w:val="bullet"/>
      <w:lvlText w:val=""/>
      <w:lvlJc w:val="left"/>
      <w:pPr>
        <w:ind w:left="3240" w:hanging="360"/>
      </w:pPr>
      <w:rPr>
        <w:rFonts w:ascii="Symbol" w:hAnsi="Symbol" w:cs="OpenSymbol, 'Arial Unicode MS'"/>
      </w:rPr>
    </w:lvl>
    <w:lvl w:ilvl="8">
      <w:numFmt w:val="bullet"/>
      <w:lvlText w:val=""/>
      <w:lvlJc w:val="left"/>
      <w:pPr>
        <w:ind w:left="3600" w:hanging="360"/>
      </w:pPr>
      <w:rPr>
        <w:rFonts w:ascii="Symbol" w:hAnsi="Symbol" w:cs="OpenSymbol, 'Arial Unicode MS'"/>
      </w:rPr>
    </w:lvl>
  </w:abstractNum>
  <w:abstractNum w:abstractNumId="19" w15:restartNumberingAfterBreak="0">
    <w:nsid w:val="695B1C69"/>
    <w:multiLevelType w:val="hybridMultilevel"/>
    <w:tmpl w:val="4308F31C"/>
    <w:lvl w:ilvl="0" w:tplc="040C0001">
      <w:start w:val="1"/>
      <w:numFmt w:val="bullet"/>
      <w:lvlText w:val=""/>
      <w:lvlJc w:val="left"/>
      <w:pPr>
        <w:ind w:left="360" w:hanging="360"/>
      </w:pPr>
      <w:rPr>
        <w:rFonts w:ascii="Symbol" w:hAnsi="Symbol" w:hint="default"/>
        <w:b w:val="0"/>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0" w15:restartNumberingAfterBreak="0">
    <w:nsid w:val="69DE2A66"/>
    <w:multiLevelType w:val="hybridMultilevel"/>
    <w:tmpl w:val="83E43D50"/>
    <w:lvl w:ilvl="0" w:tplc="2DE64CC4">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750E633C"/>
    <w:multiLevelType w:val="hybridMultilevel"/>
    <w:tmpl w:val="D9461478"/>
    <w:lvl w:ilvl="0" w:tplc="FFE452DA">
      <w:numFmt w:val="bullet"/>
      <w:lvlText w:val="-"/>
      <w:lvlJc w:val="left"/>
      <w:pPr>
        <w:ind w:left="720" w:hanging="360"/>
      </w:pPr>
      <w:rPr>
        <w:rFonts w:ascii="Arial Narrow" w:eastAsia="Times New Roman" w:hAnsi="Arial Narrow"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323117723">
    <w:abstractNumId w:val="0"/>
  </w:num>
  <w:num w:numId="2" w16cid:durableId="2092314990">
    <w:abstractNumId w:val="1"/>
  </w:num>
  <w:num w:numId="3" w16cid:durableId="1837921802">
    <w:abstractNumId w:val="2"/>
  </w:num>
  <w:num w:numId="4" w16cid:durableId="1752241001">
    <w:abstractNumId w:val="21"/>
  </w:num>
  <w:num w:numId="5" w16cid:durableId="1970280150">
    <w:abstractNumId w:val="3"/>
  </w:num>
  <w:num w:numId="6" w16cid:durableId="2060204159">
    <w:abstractNumId w:val="10"/>
  </w:num>
  <w:num w:numId="7" w16cid:durableId="1056704926">
    <w:abstractNumId w:val="10"/>
  </w:num>
  <w:num w:numId="8" w16cid:durableId="1592927197">
    <w:abstractNumId w:val="10"/>
  </w:num>
  <w:num w:numId="9" w16cid:durableId="305625586">
    <w:abstractNumId w:val="9"/>
  </w:num>
  <w:num w:numId="10" w16cid:durableId="1499886521">
    <w:abstractNumId w:val="9"/>
  </w:num>
  <w:num w:numId="11" w16cid:durableId="1749228463">
    <w:abstractNumId w:val="9"/>
  </w:num>
  <w:num w:numId="12" w16cid:durableId="268242046">
    <w:abstractNumId w:val="18"/>
  </w:num>
  <w:num w:numId="13" w16cid:durableId="224998015">
    <w:abstractNumId w:val="18"/>
  </w:num>
  <w:num w:numId="14" w16cid:durableId="222450282">
    <w:abstractNumId w:val="18"/>
  </w:num>
  <w:num w:numId="15" w16cid:durableId="1376464538">
    <w:abstractNumId w:val="20"/>
  </w:num>
  <w:num w:numId="16" w16cid:durableId="1433891350">
    <w:abstractNumId w:val="4"/>
  </w:num>
  <w:num w:numId="17" w16cid:durableId="28726957">
    <w:abstractNumId w:val="3"/>
  </w:num>
  <w:num w:numId="18" w16cid:durableId="1110080053">
    <w:abstractNumId w:val="13"/>
  </w:num>
  <w:num w:numId="19" w16cid:durableId="1682967380">
    <w:abstractNumId w:val="15"/>
  </w:num>
  <w:num w:numId="20" w16cid:durableId="1103106574">
    <w:abstractNumId w:val="22"/>
  </w:num>
  <w:num w:numId="21" w16cid:durableId="988679186">
    <w:abstractNumId w:val="17"/>
  </w:num>
  <w:num w:numId="22" w16cid:durableId="2146584083">
    <w:abstractNumId w:val="16"/>
  </w:num>
  <w:num w:numId="23" w16cid:durableId="696389218">
    <w:abstractNumId w:val="6"/>
  </w:num>
  <w:num w:numId="24" w16cid:durableId="373313897">
    <w:abstractNumId w:val="11"/>
  </w:num>
  <w:num w:numId="25" w16cid:durableId="2024897104">
    <w:abstractNumId w:val="12"/>
  </w:num>
  <w:num w:numId="26" w16cid:durableId="1507017071">
    <w:abstractNumId w:val="19"/>
  </w:num>
  <w:num w:numId="27" w16cid:durableId="1787625997">
    <w:abstractNumId w:val="5"/>
  </w:num>
  <w:num w:numId="28" w16cid:durableId="1160921553">
    <w:abstractNumId w:val="14"/>
  </w:num>
  <w:num w:numId="29" w16cid:durableId="461117498">
    <w:abstractNumId w:val="8"/>
  </w:num>
  <w:num w:numId="30" w16cid:durableId="494800714">
    <w:abstractNumId w:val="7"/>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BABANI Blandine">
    <w15:presenceInfo w15:providerId="None" w15:userId="BABANI Blandin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8433"/>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42CC"/>
    <w:rsid w:val="00000913"/>
    <w:rsid w:val="00001D87"/>
    <w:rsid w:val="00007F0D"/>
    <w:rsid w:val="00022A4F"/>
    <w:rsid w:val="000242CC"/>
    <w:rsid w:val="00026C1E"/>
    <w:rsid w:val="00031A00"/>
    <w:rsid w:val="000344BD"/>
    <w:rsid w:val="00036500"/>
    <w:rsid w:val="00036F9F"/>
    <w:rsid w:val="0004393D"/>
    <w:rsid w:val="000456CE"/>
    <w:rsid w:val="00052956"/>
    <w:rsid w:val="0006264F"/>
    <w:rsid w:val="00064265"/>
    <w:rsid w:val="00065BC7"/>
    <w:rsid w:val="000663A4"/>
    <w:rsid w:val="00066D20"/>
    <w:rsid w:val="00072FF4"/>
    <w:rsid w:val="00073336"/>
    <w:rsid w:val="0007395A"/>
    <w:rsid w:val="00075E9A"/>
    <w:rsid w:val="0008094B"/>
    <w:rsid w:val="00081967"/>
    <w:rsid w:val="00081F3C"/>
    <w:rsid w:val="00083C20"/>
    <w:rsid w:val="00086578"/>
    <w:rsid w:val="00092F43"/>
    <w:rsid w:val="00097A53"/>
    <w:rsid w:val="000A2E05"/>
    <w:rsid w:val="000A6E23"/>
    <w:rsid w:val="000C151A"/>
    <w:rsid w:val="000D10AF"/>
    <w:rsid w:val="000D707B"/>
    <w:rsid w:val="000D761F"/>
    <w:rsid w:val="000E0020"/>
    <w:rsid w:val="000E11FE"/>
    <w:rsid w:val="000E1C0C"/>
    <w:rsid w:val="000E1E24"/>
    <w:rsid w:val="000E6C96"/>
    <w:rsid w:val="000F3315"/>
    <w:rsid w:val="00104B62"/>
    <w:rsid w:val="00105459"/>
    <w:rsid w:val="00106D9D"/>
    <w:rsid w:val="00116970"/>
    <w:rsid w:val="00123CDB"/>
    <w:rsid w:val="00124620"/>
    <w:rsid w:val="00136ACE"/>
    <w:rsid w:val="001406E7"/>
    <w:rsid w:val="00153371"/>
    <w:rsid w:val="00160D17"/>
    <w:rsid w:val="0016248A"/>
    <w:rsid w:val="00166B56"/>
    <w:rsid w:val="00173D4E"/>
    <w:rsid w:val="001756DF"/>
    <w:rsid w:val="00176032"/>
    <w:rsid w:val="00176F4B"/>
    <w:rsid w:val="00177FD1"/>
    <w:rsid w:val="00191D30"/>
    <w:rsid w:val="001A21FE"/>
    <w:rsid w:val="001A3607"/>
    <w:rsid w:val="001A59FA"/>
    <w:rsid w:val="001A6194"/>
    <w:rsid w:val="001A6D0F"/>
    <w:rsid w:val="001B768B"/>
    <w:rsid w:val="001C2C20"/>
    <w:rsid w:val="001C38D2"/>
    <w:rsid w:val="001C40C0"/>
    <w:rsid w:val="001C733C"/>
    <w:rsid w:val="001C7880"/>
    <w:rsid w:val="001C7B8F"/>
    <w:rsid w:val="001E03ED"/>
    <w:rsid w:val="001E4E56"/>
    <w:rsid w:val="0020652E"/>
    <w:rsid w:val="00211808"/>
    <w:rsid w:val="0021527A"/>
    <w:rsid w:val="00215C35"/>
    <w:rsid w:val="0021797C"/>
    <w:rsid w:val="00223EFE"/>
    <w:rsid w:val="00225A1A"/>
    <w:rsid w:val="00227626"/>
    <w:rsid w:val="002318CB"/>
    <w:rsid w:val="00237327"/>
    <w:rsid w:val="00240987"/>
    <w:rsid w:val="002413DD"/>
    <w:rsid w:val="00243D50"/>
    <w:rsid w:val="0024407F"/>
    <w:rsid w:val="002475EA"/>
    <w:rsid w:val="00251040"/>
    <w:rsid w:val="00263B88"/>
    <w:rsid w:val="0026489A"/>
    <w:rsid w:val="00267C0D"/>
    <w:rsid w:val="00267EF1"/>
    <w:rsid w:val="002803F5"/>
    <w:rsid w:val="002904AF"/>
    <w:rsid w:val="0029455E"/>
    <w:rsid w:val="002961BF"/>
    <w:rsid w:val="002A4CE3"/>
    <w:rsid w:val="002A76B9"/>
    <w:rsid w:val="002B2988"/>
    <w:rsid w:val="002C0468"/>
    <w:rsid w:val="002C2CA3"/>
    <w:rsid w:val="002C4B3E"/>
    <w:rsid w:val="002C5927"/>
    <w:rsid w:val="002C79D6"/>
    <w:rsid w:val="002D0FCF"/>
    <w:rsid w:val="002D2E55"/>
    <w:rsid w:val="002D690A"/>
    <w:rsid w:val="002E446D"/>
    <w:rsid w:val="002E7F09"/>
    <w:rsid w:val="002F39F3"/>
    <w:rsid w:val="002F704A"/>
    <w:rsid w:val="003073D0"/>
    <w:rsid w:val="00313BB2"/>
    <w:rsid w:val="00313CE0"/>
    <w:rsid w:val="003255EB"/>
    <w:rsid w:val="00330713"/>
    <w:rsid w:val="00330A82"/>
    <w:rsid w:val="00332659"/>
    <w:rsid w:val="00332B12"/>
    <w:rsid w:val="0033445E"/>
    <w:rsid w:val="003358BD"/>
    <w:rsid w:val="00340B54"/>
    <w:rsid w:val="00343C5D"/>
    <w:rsid w:val="003521F6"/>
    <w:rsid w:val="00352C78"/>
    <w:rsid w:val="00354C04"/>
    <w:rsid w:val="0035565C"/>
    <w:rsid w:val="00361FF1"/>
    <w:rsid w:val="00370023"/>
    <w:rsid w:val="00370582"/>
    <w:rsid w:val="00371322"/>
    <w:rsid w:val="0038090F"/>
    <w:rsid w:val="003814F9"/>
    <w:rsid w:val="00384B40"/>
    <w:rsid w:val="00385E76"/>
    <w:rsid w:val="00392658"/>
    <w:rsid w:val="00392BA5"/>
    <w:rsid w:val="003A3321"/>
    <w:rsid w:val="003B1DA8"/>
    <w:rsid w:val="003C0DE8"/>
    <w:rsid w:val="003C12BC"/>
    <w:rsid w:val="003C202B"/>
    <w:rsid w:val="003C35BA"/>
    <w:rsid w:val="003C4088"/>
    <w:rsid w:val="003D5EC7"/>
    <w:rsid w:val="003E31C2"/>
    <w:rsid w:val="003F0C7D"/>
    <w:rsid w:val="003F1389"/>
    <w:rsid w:val="00412382"/>
    <w:rsid w:val="0041526B"/>
    <w:rsid w:val="0042120A"/>
    <w:rsid w:val="004268AC"/>
    <w:rsid w:val="0043706E"/>
    <w:rsid w:val="0044597F"/>
    <w:rsid w:val="0044629B"/>
    <w:rsid w:val="004527E1"/>
    <w:rsid w:val="00454086"/>
    <w:rsid w:val="00457AC6"/>
    <w:rsid w:val="00462682"/>
    <w:rsid w:val="0048165E"/>
    <w:rsid w:val="00490F70"/>
    <w:rsid w:val="00492781"/>
    <w:rsid w:val="004964B1"/>
    <w:rsid w:val="004A29D9"/>
    <w:rsid w:val="004A7169"/>
    <w:rsid w:val="004B1EF8"/>
    <w:rsid w:val="004B32A6"/>
    <w:rsid w:val="004C3A4A"/>
    <w:rsid w:val="004D1E4D"/>
    <w:rsid w:val="004E75A6"/>
    <w:rsid w:val="00500F31"/>
    <w:rsid w:val="00501F15"/>
    <w:rsid w:val="00514DAF"/>
    <w:rsid w:val="00515A11"/>
    <w:rsid w:val="005235BB"/>
    <w:rsid w:val="00532EC7"/>
    <w:rsid w:val="00536C47"/>
    <w:rsid w:val="00541CA3"/>
    <w:rsid w:val="00551454"/>
    <w:rsid w:val="00551C0C"/>
    <w:rsid w:val="005546A9"/>
    <w:rsid w:val="00560734"/>
    <w:rsid w:val="00564B59"/>
    <w:rsid w:val="0056633C"/>
    <w:rsid w:val="005701B5"/>
    <w:rsid w:val="0058029D"/>
    <w:rsid w:val="005808E8"/>
    <w:rsid w:val="00583CAC"/>
    <w:rsid w:val="005846FB"/>
    <w:rsid w:val="00585231"/>
    <w:rsid w:val="00590975"/>
    <w:rsid w:val="005A1D36"/>
    <w:rsid w:val="005A42B3"/>
    <w:rsid w:val="005A4A3B"/>
    <w:rsid w:val="005A4CB5"/>
    <w:rsid w:val="005B3518"/>
    <w:rsid w:val="005B4FBC"/>
    <w:rsid w:val="005B70C1"/>
    <w:rsid w:val="005C360B"/>
    <w:rsid w:val="005C6427"/>
    <w:rsid w:val="005E607F"/>
    <w:rsid w:val="005E78E9"/>
    <w:rsid w:val="0061068C"/>
    <w:rsid w:val="00611C48"/>
    <w:rsid w:val="00622256"/>
    <w:rsid w:val="00632952"/>
    <w:rsid w:val="00632ECA"/>
    <w:rsid w:val="0064340D"/>
    <w:rsid w:val="0064560F"/>
    <w:rsid w:val="006530DF"/>
    <w:rsid w:val="00654621"/>
    <w:rsid w:val="0065499C"/>
    <w:rsid w:val="00660727"/>
    <w:rsid w:val="006775ED"/>
    <w:rsid w:val="00681999"/>
    <w:rsid w:val="00690740"/>
    <w:rsid w:val="006929ED"/>
    <w:rsid w:val="00697C2C"/>
    <w:rsid w:val="006A0F5B"/>
    <w:rsid w:val="006A453A"/>
    <w:rsid w:val="006A4577"/>
    <w:rsid w:val="006B150F"/>
    <w:rsid w:val="006B5279"/>
    <w:rsid w:val="006B5736"/>
    <w:rsid w:val="006C1971"/>
    <w:rsid w:val="006C4338"/>
    <w:rsid w:val="006E1393"/>
    <w:rsid w:val="006E204B"/>
    <w:rsid w:val="006E260A"/>
    <w:rsid w:val="006E3C03"/>
    <w:rsid w:val="006E715F"/>
    <w:rsid w:val="006F292C"/>
    <w:rsid w:val="006F3DF9"/>
    <w:rsid w:val="007051A4"/>
    <w:rsid w:val="007060E5"/>
    <w:rsid w:val="0070630F"/>
    <w:rsid w:val="00710FD6"/>
    <w:rsid w:val="00715036"/>
    <w:rsid w:val="007164B3"/>
    <w:rsid w:val="0072071F"/>
    <w:rsid w:val="00723D26"/>
    <w:rsid w:val="00730E47"/>
    <w:rsid w:val="00735B09"/>
    <w:rsid w:val="007447B3"/>
    <w:rsid w:val="00746EB2"/>
    <w:rsid w:val="00755391"/>
    <w:rsid w:val="00757151"/>
    <w:rsid w:val="00757527"/>
    <w:rsid w:val="00761235"/>
    <w:rsid w:val="0076257E"/>
    <w:rsid w:val="007662B6"/>
    <w:rsid w:val="0077031B"/>
    <w:rsid w:val="00770654"/>
    <w:rsid w:val="0078401C"/>
    <w:rsid w:val="00784463"/>
    <w:rsid w:val="0078690C"/>
    <w:rsid w:val="007909E0"/>
    <w:rsid w:val="007909FB"/>
    <w:rsid w:val="0079627B"/>
    <w:rsid w:val="0079785C"/>
    <w:rsid w:val="007A10F0"/>
    <w:rsid w:val="007A2318"/>
    <w:rsid w:val="007A4E94"/>
    <w:rsid w:val="007A6ED1"/>
    <w:rsid w:val="007B195E"/>
    <w:rsid w:val="007C3608"/>
    <w:rsid w:val="007D07EF"/>
    <w:rsid w:val="007D22A0"/>
    <w:rsid w:val="007D4AAE"/>
    <w:rsid w:val="007D5A94"/>
    <w:rsid w:val="007D5BE6"/>
    <w:rsid w:val="007D7A65"/>
    <w:rsid w:val="007E1D56"/>
    <w:rsid w:val="007F3C0B"/>
    <w:rsid w:val="007F68A6"/>
    <w:rsid w:val="00806E08"/>
    <w:rsid w:val="00812A61"/>
    <w:rsid w:val="00813D07"/>
    <w:rsid w:val="0082049D"/>
    <w:rsid w:val="00822DE8"/>
    <w:rsid w:val="0082538C"/>
    <w:rsid w:val="0083205E"/>
    <w:rsid w:val="008324D7"/>
    <w:rsid w:val="00844DAA"/>
    <w:rsid w:val="008466D7"/>
    <w:rsid w:val="0085153C"/>
    <w:rsid w:val="008571D3"/>
    <w:rsid w:val="00867D9F"/>
    <w:rsid w:val="00882E80"/>
    <w:rsid w:val="008839C0"/>
    <w:rsid w:val="00893BF4"/>
    <w:rsid w:val="008A063A"/>
    <w:rsid w:val="008A18D4"/>
    <w:rsid w:val="008A5E5E"/>
    <w:rsid w:val="008A6C93"/>
    <w:rsid w:val="008A7963"/>
    <w:rsid w:val="008B29C5"/>
    <w:rsid w:val="008B475D"/>
    <w:rsid w:val="008C0B1F"/>
    <w:rsid w:val="008C2055"/>
    <w:rsid w:val="008D1EFC"/>
    <w:rsid w:val="008E1317"/>
    <w:rsid w:val="008E3325"/>
    <w:rsid w:val="008E5CD8"/>
    <w:rsid w:val="008E69C3"/>
    <w:rsid w:val="008F2F38"/>
    <w:rsid w:val="008F3EAA"/>
    <w:rsid w:val="009019B7"/>
    <w:rsid w:val="009034F9"/>
    <w:rsid w:val="0090399B"/>
    <w:rsid w:val="009049BA"/>
    <w:rsid w:val="00906CF9"/>
    <w:rsid w:val="00913397"/>
    <w:rsid w:val="00917F24"/>
    <w:rsid w:val="00920AF5"/>
    <w:rsid w:val="009213C7"/>
    <w:rsid w:val="00930AF6"/>
    <w:rsid w:val="009312A7"/>
    <w:rsid w:val="00934503"/>
    <w:rsid w:val="00937892"/>
    <w:rsid w:val="00947DDD"/>
    <w:rsid w:val="009547E0"/>
    <w:rsid w:val="00954C3B"/>
    <w:rsid w:val="00955673"/>
    <w:rsid w:val="00971636"/>
    <w:rsid w:val="00971D40"/>
    <w:rsid w:val="00971F8E"/>
    <w:rsid w:val="0097292E"/>
    <w:rsid w:val="00982A30"/>
    <w:rsid w:val="00983E5F"/>
    <w:rsid w:val="00983FF3"/>
    <w:rsid w:val="0098413B"/>
    <w:rsid w:val="009869F2"/>
    <w:rsid w:val="0098716F"/>
    <w:rsid w:val="0099477C"/>
    <w:rsid w:val="00994B00"/>
    <w:rsid w:val="00994BB5"/>
    <w:rsid w:val="009A032A"/>
    <w:rsid w:val="009B1CD0"/>
    <w:rsid w:val="009B1DF9"/>
    <w:rsid w:val="009B3387"/>
    <w:rsid w:val="009B45B9"/>
    <w:rsid w:val="009B5846"/>
    <w:rsid w:val="009C1039"/>
    <w:rsid w:val="009F05A0"/>
    <w:rsid w:val="009F0D9C"/>
    <w:rsid w:val="00A010AE"/>
    <w:rsid w:val="00A1232D"/>
    <w:rsid w:val="00A25528"/>
    <w:rsid w:val="00A37DC1"/>
    <w:rsid w:val="00A41E67"/>
    <w:rsid w:val="00A42290"/>
    <w:rsid w:val="00A42C52"/>
    <w:rsid w:val="00A52D6B"/>
    <w:rsid w:val="00A54377"/>
    <w:rsid w:val="00A61A45"/>
    <w:rsid w:val="00A658BC"/>
    <w:rsid w:val="00A736CF"/>
    <w:rsid w:val="00A80E4F"/>
    <w:rsid w:val="00A841BF"/>
    <w:rsid w:val="00A841FF"/>
    <w:rsid w:val="00A8563C"/>
    <w:rsid w:val="00A97E07"/>
    <w:rsid w:val="00AA7084"/>
    <w:rsid w:val="00AB3642"/>
    <w:rsid w:val="00AC1C89"/>
    <w:rsid w:val="00AC3BCA"/>
    <w:rsid w:val="00AC7942"/>
    <w:rsid w:val="00AD17A8"/>
    <w:rsid w:val="00AD1EA5"/>
    <w:rsid w:val="00AD4A9A"/>
    <w:rsid w:val="00AD6368"/>
    <w:rsid w:val="00AE02E4"/>
    <w:rsid w:val="00AE1A5C"/>
    <w:rsid w:val="00AE2D37"/>
    <w:rsid w:val="00AE53DF"/>
    <w:rsid w:val="00AE7831"/>
    <w:rsid w:val="00AF3806"/>
    <w:rsid w:val="00AF421F"/>
    <w:rsid w:val="00AF6BAB"/>
    <w:rsid w:val="00B054DA"/>
    <w:rsid w:val="00B07DF8"/>
    <w:rsid w:val="00B20EBA"/>
    <w:rsid w:val="00B2106D"/>
    <w:rsid w:val="00B21BFE"/>
    <w:rsid w:val="00B23E7A"/>
    <w:rsid w:val="00B32778"/>
    <w:rsid w:val="00B33569"/>
    <w:rsid w:val="00B33814"/>
    <w:rsid w:val="00B37D6C"/>
    <w:rsid w:val="00B40408"/>
    <w:rsid w:val="00B45D56"/>
    <w:rsid w:val="00B46244"/>
    <w:rsid w:val="00B5319D"/>
    <w:rsid w:val="00B53F5A"/>
    <w:rsid w:val="00B60F1B"/>
    <w:rsid w:val="00B6115B"/>
    <w:rsid w:val="00B661A2"/>
    <w:rsid w:val="00B771C9"/>
    <w:rsid w:val="00B813DA"/>
    <w:rsid w:val="00B86B10"/>
    <w:rsid w:val="00B871C4"/>
    <w:rsid w:val="00B87564"/>
    <w:rsid w:val="00B9388B"/>
    <w:rsid w:val="00B95025"/>
    <w:rsid w:val="00BA1A11"/>
    <w:rsid w:val="00BA219A"/>
    <w:rsid w:val="00BA3DA6"/>
    <w:rsid w:val="00BA44E5"/>
    <w:rsid w:val="00BA4987"/>
    <w:rsid w:val="00BA5872"/>
    <w:rsid w:val="00BA67EF"/>
    <w:rsid w:val="00BB32E9"/>
    <w:rsid w:val="00BC5388"/>
    <w:rsid w:val="00BD1D0F"/>
    <w:rsid w:val="00BD302E"/>
    <w:rsid w:val="00BD72A5"/>
    <w:rsid w:val="00BE07F5"/>
    <w:rsid w:val="00BE3894"/>
    <w:rsid w:val="00BE46A9"/>
    <w:rsid w:val="00BE4E8D"/>
    <w:rsid w:val="00BE6078"/>
    <w:rsid w:val="00BF457A"/>
    <w:rsid w:val="00C02A65"/>
    <w:rsid w:val="00C02AD6"/>
    <w:rsid w:val="00C0519C"/>
    <w:rsid w:val="00C10DD3"/>
    <w:rsid w:val="00C1412B"/>
    <w:rsid w:val="00C167F0"/>
    <w:rsid w:val="00C22818"/>
    <w:rsid w:val="00C254A5"/>
    <w:rsid w:val="00C27B6D"/>
    <w:rsid w:val="00C363D7"/>
    <w:rsid w:val="00C371F9"/>
    <w:rsid w:val="00C45ECF"/>
    <w:rsid w:val="00C619CE"/>
    <w:rsid w:val="00C64D5E"/>
    <w:rsid w:val="00C70738"/>
    <w:rsid w:val="00C75FF0"/>
    <w:rsid w:val="00C77F4A"/>
    <w:rsid w:val="00C84977"/>
    <w:rsid w:val="00C91060"/>
    <w:rsid w:val="00C911FE"/>
    <w:rsid w:val="00C91F8F"/>
    <w:rsid w:val="00C956CD"/>
    <w:rsid w:val="00C97BB1"/>
    <w:rsid w:val="00CA22B6"/>
    <w:rsid w:val="00CA6B9B"/>
    <w:rsid w:val="00CB05D1"/>
    <w:rsid w:val="00CB2532"/>
    <w:rsid w:val="00CB2CA4"/>
    <w:rsid w:val="00CB2EE8"/>
    <w:rsid w:val="00CC681F"/>
    <w:rsid w:val="00CC6CB8"/>
    <w:rsid w:val="00CD0447"/>
    <w:rsid w:val="00CD185D"/>
    <w:rsid w:val="00CD4158"/>
    <w:rsid w:val="00CD46CC"/>
    <w:rsid w:val="00CD5584"/>
    <w:rsid w:val="00CD76E1"/>
    <w:rsid w:val="00CD784D"/>
    <w:rsid w:val="00CF5FA7"/>
    <w:rsid w:val="00D06372"/>
    <w:rsid w:val="00D21112"/>
    <w:rsid w:val="00D252A2"/>
    <w:rsid w:val="00D41AEA"/>
    <w:rsid w:val="00D46BC7"/>
    <w:rsid w:val="00D479AF"/>
    <w:rsid w:val="00D54083"/>
    <w:rsid w:val="00D576E5"/>
    <w:rsid w:val="00D6487A"/>
    <w:rsid w:val="00D741AA"/>
    <w:rsid w:val="00D85B4D"/>
    <w:rsid w:val="00D87F5E"/>
    <w:rsid w:val="00D93A55"/>
    <w:rsid w:val="00DA1CAF"/>
    <w:rsid w:val="00DA6FB3"/>
    <w:rsid w:val="00DB562A"/>
    <w:rsid w:val="00DB796C"/>
    <w:rsid w:val="00DB7EF4"/>
    <w:rsid w:val="00DC0ED6"/>
    <w:rsid w:val="00DD26F2"/>
    <w:rsid w:val="00DD48BD"/>
    <w:rsid w:val="00DD4A46"/>
    <w:rsid w:val="00DD5A41"/>
    <w:rsid w:val="00E17D8E"/>
    <w:rsid w:val="00E20AD3"/>
    <w:rsid w:val="00E23695"/>
    <w:rsid w:val="00E45F0E"/>
    <w:rsid w:val="00E46A77"/>
    <w:rsid w:val="00E47798"/>
    <w:rsid w:val="00E50E20"/>
    <w:rsid w:val="00E521C6"/>
    <w:rsid w:val="00E604E4"/>
    <w:rsid w:val="00E6507D"/>
    <w:rsid w:val="00E659AF"/>
    <w:rsid w:val="00E73677"/>
    <w:rsid w:val="00E74222"/>
    <w:rsid w:val="00E75672"/>
    <w:rsid w:val="00E763C4"/>
    <w:rsid w:val="00E843FA"/>
    <w:rsid w:val="00E91757"/>
    <w:rsid w:val="00E92BEB"/>
    <w:rsid w:val="00E972CE"/>
    <w:rsid w:val="00E97FD4"/>
    <w:rsid w:val="00EA76B7"/>
    <w:rsid w:val="00EB2B57"/>
    <w:rsid w:val="00EC42E7"/>
    <w:rsid w:val="00ED7173"/>
    <w:rsid w:val="00ED7284"/>
    <w:rsid w:val="00ED77C0"/>
    <w:rsid w:val="00EE7B77"/>
    <w:rsid w:val="00EF1898"/>
    <w:rsid w:val="00EF658A"/>
    <w:rsid w:val="00EF71CC"/>
    <w:rsid w:val="00F0379F"/>
    <w:rsid w:val="00F0793F"/>
    <w:rsid w:val="00F25FB6"/>
    <w:rsid w:val="00F331B7"/>
    <w:rsid w:val="00F36DAA"/>
    <w:rsid w:val="00F407C5"/>
    <w:rsid w:val="00F40E91"/>
    <w:rsid w:val="00F4296B"/>
    <w:rsid w:val="00F45F8A"/>
    <w:rsid w:val="00F469C4"/>
    <w:rsid w:val="00F47796"/>
    <w:rsid w:val="00F55B68"/>
    <w:rsid w:val="00F674DA"/>
    <w:rsid w:val="00F81ABB"/>
    <w:rsid w:val="00F87FAD"/>
    <w:rsid w:val="00F92CB5"/>
    <w:rsid w:val="00FA194E"/>
    <w:rsid w:val="00FA3200"/>
    <w:rsid w:val="00FA6231"/>
    <w:rsid w:val="00FB3832"/>
    <w:rsid w:val="00FB58D7"/>
    <w:rsid w:val="00FB65D3"/>
    <w:rsid w:val="00FC1C9F"/>
    <w:rsid w:val="00FC3DC2"/>
    <w:rsid w:val="00FD31B3"/>
    <w:rsid w:val="00FD36DE"/>
    <w:rsid w:val="00FD7397"/>
    <w:rsid w:val="00FE4899"/>
    <w:rsid w:val="00FE4931"/>
    <w:rsid w:val="00FF0608"/>
    <w:rsid w:val="00FF13F9"/>
    <w:rsid w:val="00FF50BC"/>
    <w:rsid w:val="00FF6A66"/>
    <w:rsid w:val="00FF7B1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oNotEmbedSmartTags/>
  <w:decimalSymbol w:val=","/>
  <w:listSeparator w:val=";"/>
  <w14:docId w14:val="3A8885AF"/>
  <w15:docId w15:val="{DF7C87DB-C284-47EE-A5C8-37C9379E02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 w:eastAsia="en" w:bidi="en"/>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6078"/>
    <w:pPr>
      <w:suppressAutoHyphens/>
    </w:pPr>
    <w:rPr>
      <w:rFonts w:ascii="Univers" w:hAnsi="Univers"/>
      <w:lang w:eastAsia="zh-CN" w:bidi="ar-SA"/>
    </w:rPr>
  </w:style>
  <w:style w:type="paragraph" w:styleId="Titre1">
    <w:name w:val="heading 1"/>
    <w:basedOn w:val="Normal"/>
    <w:next w:val="Normal"/>
    <w:qFormat/>
    <w:rsid w:val="006775ED"/>
    <w:pPr>
      <w:keepNext/>
      <w:numPr>
        <w:numId w:val="1"/>
      </w:numPr>
      <w:ind w:left="567" w:firstLine="0"/>
      <w:outlineLvl w:val="0"/>
    </w:pPr>
    <w:rPr>
      <w:rFonts w:ascii="Times New Roman" w:hAnsi="Times New Roman"/>
      <w:b/>
    </w:rPr>
  </w:style>
  <w:style w:type="paragraph" w:styleId="Titre2">
    <w:name w:val="heading 2"/>
    <w:basedOn w:val="Normal"/>
    <w:next w:val="Normal"/>
    <w:qFormat/>
    <w:rsid w:val="006775ED"/>
    <w:pPr>
      <w:keepNext/>
      <w:numPr>
        <w:ilvl w:val="1"/>
        <w:numId w:val="1"/>
      </w:numPr>
      <w:outlineLvl w:val="1"/>
    </w:pPr>
    <w:rPr>
      <w:rFonts w:ascii="Times New Roman" w:hAnsi="Times New Roman"/>
      <w:b/>
    </w:rPr>
  </w:style>
  <w:style w:type="paragraph" w:styleId="Titre3">
    <w:name w:val="heading 3"/>
    <w:basedOn w:val="Normal"/>
    <w:next w:val="Normal"/>
    <w:qFormat/>
    <w:rsid w:val="006775ED"/>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rsid w:val="006775ED"/>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rsid w:val="006775ED"/>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rsid w:val="006775ED"/>
    <w:pPr>
      <w:keepNext/>
      <w:numPr>
        <w:ilvl w:val="5"/>
        <w:numId w:val="1"/>
      </w:numPr>
      <w:jc w:val="both"/>
      <w:outlineLvl w:val="5"/>
    </w:pPr>
    <w:rPr>
      <w:rFonts w:ascii="Arial" w:hAnsi="Arial" w:cs="Arial"/>
      <w:sz w:val="28"/>
    </w:rPr>
  </w:style>
  <w:style w:type="paragraph" w:styleId="Titre7">
    <w:name w:val="heading 7"/>
    <w:basedOn w:val="Normal"/>
    <w:next w:val="Normal"/>
    <w:qFormat/>
    <w:rsid w:val="006775ED"/>
    <w:pPr>
      <w:keepNext/>
      <w:numPr>
        <w:ilvl w:val="6"/>
        <w:numId w:val="1"/>
      </w:numPr>
      <w:outlineLvl w:val="6"/>
    </w:pPr>
    <w:rPr>
      <w:rFonts w:ascii="Arial" w:hAnsi="Arial" w:cs="Arial"/>
      <w:bCs/>
      <w:i/>
      <w:sz w:val="16"/>
    </w:rPr>
  </w:style>
  <w:style w:type="paragraph" w:styleId="Titre8">
    <w:name w:val="heading 8"/>
    <w:basedOn w:val="Normal"/>
    <w:next w:val="Normal"/>
    <w:qFormat/>
    <w:rsid w:val="006775ED"/>
    <w:pPr>
      <w:keepNext/>
      <w:numPr>
        <w:ilvl w:val="7"/>
        <w:numId w:val="1"/>
      </w:numPr>
      <w:jc w:val="center"/>
      <w:outlineLvl w:val="7"/>
    </w:pPr>
    <w:rPr>
      <w:rFonts w:ascii="Arial" w:hAnsi="Arial" w:cs="Arial"/>
      <w:b/>
      <w:bCs/>
      <w:sz w:val="24"/>
    </w:rPr>
  </w:style>
  <w:style w:type="paragraph" w:styleId="Titre9">
    <w:name w:val="heading 9"/>
    <w:basedOn w:val="Normal"/>
    <w:next w:val="Normal"/>
    <w:qFormat/>
    <w:rsid w:val="006775ED"/>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sid w:val="006775ED"/>
    <w:rPr>
      <w:rFonts w:ascii="Wingdings" w:hAnsi="Wingdings" w:cs="Wingdings"/>
    </w:rPr>
  </w:style>
  <w:style w:type="character" w:customStyle="1" w:styleId="Policepardfaut2">
    <w:name w:val="Police par défaut2"/>
    <w:rsid w:val="006775ED"/>
  </w:style>
  <w:style w:type="character" w:customStyle="1" w:styleId="Absatz-Standardschriftart">
    <w:name w:val="Absatz-Standardschriftart"/>
    <w:rsid w:val="006775ED"/>
  </w:style>
  <w:style w:type="character" w:customStyle="1" w:styleId="WW-Absatz-Standardschriftart">
    <w:name w:val="WW-Absatz-Standardschriftart"/>
    <w:rsid w:val="006775ED"/>
  </w:style>
  <w:style w:type="character" w:customStyle="1" w:styleId="WW-Absatz-Standardschriftart1">
    <w:name w:val="WW-Absatz-Standardschriftart1"/>
    <w:rsid w:val="006775ED"/>
  </w:style>
  <w:style w:type="character" w:customStyle="1" w:styleId="WW-Absatz-Standardschriftart11">
    <w:name w:val="WW-Absatz-Standardschriftart11"/>
    <w:rsid w:val="006775ED"/>
  </w:style>
  <w:style w:type="character" w:customStyle="1" w:styleId="WW-Absatz-Standardschriftart111">
    <w:name w:val="WW-Absatz-Standardschriftart111"/>
    <w:rsid w:val="006775ED"/>
  </w:style>
  <w:style w:type="character" w:customStyle="1" w:styleId="WW-Absatz-Standardschriftart1111">
    <w:name w:val="WW-Absatz-Standardschriftart1111"/>
    <w:rsid w:val="006775ED"/>
  </w:style>
  <w:style w:type="character" w:customStyle="1" w:styleId="WW8Num1z0">
    <w:name w:val="WW8Num1z0"/>
    <w:rsid w:val="006775ED"/>
    <w:rPr>
      <w:rFonts w:cs="Times New Roman"/>
    </w:rPr>
  </w:style>
  <w:style w:type="character" w:customStyle="1" w:styleId="WW8Num2z1">
    <w:name w:val="WW8Num2z1"/>
    <w:rsid w:val="006775ED"/>
    <w:rPr>
      <w:rFonts w:ascii="Courier New" w:hAnsi="Courier New" w:cs="Courier New"/>
    </w:rPr>
  </w:style>
  <w:style w:type="character" w:customStyle="1" w:styleId="WW8Num2z3">
    <w:name w:val="WW8Num2z3"/>
    <w:rsid w:val="006775ED"/>
    <w:rPr>
      <w:rFonts w:ascii="Symbol" w:hAnsi="Symbol" w:cs="Symbol"/>
    </w:rPr>
  </w:style>
  <w:style w:type="character" w:customStyle="1" w:styleId="WW8Num3z0">
    <w:name w:val="WW8Num3z0"/>
    <w:rsid w:val="006775ED"/>
    <w:rPr>
      <w:rFonts w:ascii="Wingdings" w:hAnsi="Wingdings" w:cs="Wingdings"/>
      <w:sz w:val="16"/>
    </w:rPr>
  </w:style>
  <w:style w:type="character" w:customStyle="1" w:styleId="WW8Num3z1">
    <w:name w:val="WW8Num3z1"/>
    <w:rsid w:val="006775ED"/>
    <w:rPr>
      <w:rFonts w:ascii="Courier New" w:hAnsi="Courier New" w:cs="Courier New"/>
    </w:rPr>
  </w:style>
  <w:style w:type="character" w:customStyle="1" w:styleId="WW8Num3z2">
    <w:name w:val="WW8Num3z2"/>
    <w:rsid w:val="006775ED"/>
    <w:rPr>
      <w:rFonts w:ascii="Wingdings" w:hAnsi="Wingdings" w:cs="Wingdings"/>
    </w:rPr>
  </w:style>
  <w:style w:type="character" w:customStyle="1" w:styleId="WW8Num3z3">
    <w:name w:val="WW8Num3z3"/>
    <w:rsid w:val="006775ED"/>
    <w:rPr>
      <w:rFonts w:ascii="Symbol" w:hAnsi="Symbol" w:cs="Symbol"/>
    </w:rPr>
  </w:style>
  <w:style w:type="character" w:customStyle="1" w:styleId="WW8Num4z0">
    <w:name w:val="WW8Num4z0"/>
    <w:rsid w:val="006775ED"/>
    <w:rPr>
      <w:rFonts w:ascii="Wingdings" w:hAnsi="Wingdings" w:cs="Wingdings"/>
    </w:rPr>
  </w:style>
  <w:style w:type="character" w:customStyle="1" w:styleId="WW8Num4z1">
    <w:name w:val="WW8Num4z1"/>
    <w:rsid w:val="006775ED"/>
    <w:rPr>
      <w:rFonts w:ascii="Courier New" w:hAnsi="Courier New" w:cs="Courier New"/>
    </w:rPr>
  </w:style>
  <w:style w:type="character" w:customStyle="1" w:styleId="WW8Num4z3">
    <w:name w:val="WW8Num4z3"/>
    <w:rsid w:val="006775ED"/>
    <w:rPr>
      <w:rFonts w:ascii="Symbol" w:hAnsi="Symbol" w:cs="Symbol"/>
    </w:rPr>
  </w:style>
  <w:style w:type="character" w:customStyle="1" w:styleId="WW8Num5z0">
    <w:name w:val="WW8Num5z0"/>
    <w:rsid w:val="006775ED"/>
    <w:rPr>
      <w:rFonts w:ascii="Symbol" w:hAnsi="Symbol" w:cs="Symbol"/>
    </w:rPr>
  </w:style>
  <w:style w:type="character" w:customStyle="1" w:styleId="WW8Num6z0">
    <w:name w:val="WW8Num6z0"/>
    <w:rsid w:val="006775ED"/>
    <w:rPr>
      <w:rFonts w:cs="Times New Roman"/>
    </w:rPr>
  </w:style>
  <w:style w:type="character" w:customStyle="1" w:styleId="WW8Num7z0">
    <w:name w:val="WW8Num7z0"/>
    <w:rsid w:val="006775ED"/>
    <w:rPr>
      <w:rFonts w:ascii="Wingdings" w:hAnsi="Wingdings" w:cs="Wingdings"/>
      <w:i w:val="0"/>
    </w:rPr>
  </w:style>
  <w:style w:type="character" w:customStyle="1" w:styleId="WW8Num7z1">
    <w:name w:val="WW8Num7z1"/>
    <w:rsid w:val="006775ED"/>
    <w:rPr>
      <w:rFonts w:ascii="Courier New" w:hAnsi="Courier New" w:cs="Courier New"/>
    </w:rPr>
  </w:style>
  <w:style w:type="character" w:customStyle="1" w:styleId="WW8Num7z2">
    <w:name w:val="WW8Num7z2"/>
    <w:rsid w:val="006775ED"/>
    <w:rPr>
      <w:rFonts w:ascii="Wingdings" w:hAnsi="Wingdings" w:cs="Wingdings"/>
    </w:rPr>
  </w:style>
  <w:style w:type="character" w:customStyle="1" w:styleId="WW8Num7z3">
    <w:name w:val="WW8Num7z3"/>
    <w:rsid w:val="006775ED"/>
    <w:rPr>
      <w:rFonts w:ascii="Symbol" w:hAnsi="Symbol" w:cs="Symbol"/>
    </w:rPr>
  </w:style>
  <w:style w:type="character" w:customStyle="1" w:styleId="WW8Num8z0">
    <w:name w:val="WW8Num8z0"/>
    <w:rsid w:val="006775ED"/>
    <w:rPr>
      <w:rFonts w:ascii="Arial" w:hAnsi="Arial" w:cs="Arial"/>
    </w:rPr>
  </w:style>
  <w:style w:type="character" w:customStyle="1" w:styleId="WW8Num9z0">
    <w:name w:val="WW8Num9z0"/>
    <w:rsid w:val="006775ED"/>
    <w:rPr>
      <w:rFonts w:ascii="Times New Roman" w:eastAsia="Times New Roman" w:hAnsi="Times New Roman" w:cs="Times New Roman"/>
    </w:rPr>
  </w:style>
  <w:style w:type="character" w:customStyle="1" w:styleId="WW8Num9z1">
    <w:name w:val="WW8Num9z1"/>
    <w:rsid w:val="006775ED"/>
    <w:rPr>
      <w:rFonts w:ascii="Courier New" w:hAnsi="Courier New" w:cs="Courier New"/>
    </w:rPr>
  </w:style>
  <w:style w:type="character" w:customStyle="1" w:styleId="WW8Num9z2">
    <w:name w:val="WW8Num9z2"/>
    <w:rsid w:val="006775ED"/>
    <w:rPr>
      <w:rFonts w:ascii="Wingdings" w:hAnsi="Wingdings" w:cs="Wingdings"/>
    </w:rPr>
  </w:style>
  <w:style w:type="character" w:customStyle="1" w:styleId="WW8Num9z3">
    <w:name w:val="WW8Num9z3"/>
    <w:rsid w:val="006775ED"/>
    <w:rPr>
      <w:rFonts w:ascii="Symbol" w:hAnsi="Symbol" w:cs="Symbol"/>
    </w:rPr>
  </w:style>
  <w:style w:type="character" w:customStyle="1" w:styleId="WW8Num10z0">
    <w:name w:val="WW8Num10z0"/>
    <w:rsid w:val="006775ED"/>
    <w:rPr>
      <w:rFonts w:ascii="Arial" w:eastAsia="Times New Roman" w:hAnsi="Arial" w:cs="Arial"/>
    </w:rPr>
  </w:style>
  <w:style w:type="character" w:customStyle="1" w:styleId="WW8Num10z1">
    <w:name w:val="WW8Num10z1"/>
    <w:rsid w:val="006775ED"/>
    <w:rPr>
      <w:rFonts w:ascii="Courier New" w:hAnsi="Courier New" w:cs="Courier New"/>
    </w:rPr>
  </w:style>
  <w:style w:type="character" w:customStyle="1" w:styleId="WW8Num10z2">
    <w:name w:val="WW8Num10z2"/>
    <w:rsid w:val="006775ED"/>
    <w:rPr>
      <w:rFonts w:ascii="Wingdings" w:hAnsi="Wingdings" w:cs="Wingdings"/>
    </w:rPr>
  </w:style>
  <w:style w:type="character" w:customStyle="1" w:styleId="WW8Num10z3">
    <w:name w:val="WW8Num10z3"/>
    <w:rsid w:val="006775ED"/>
    <w:rPr>
      <w:rFonts w:ascii="Symbol" w:hAnsi="Symbol" w:cs="Symbol"/>
    </w:rPr>
  </w:style>
  <w:style w:type="character" w:customStyle="1" w:styleId="WW8Num11z0">
    <w:name w:val="WW8Num11z0"/>
    <w:rsid w:val="006775ED"/>
    <w:rPr>
      <w:rFonts w:ascii="Wingdings" w:hAnsi="Wingdings" w:cs="Wingdings"/>
    </w:rPr>
  </w:style>
  <w:style w:type="character" w:customStyle="1" w:styleId="WW8Num11z1">
    <w:name w:val="WW8Num11z1"/>
    <w:rsid w:val="006775ED"/>
    <w:rPr>
      <w:rFonts w:ascii="Courier New" w:hAnsi="Courier New" w:cs="Courier New"/>
    </w:rPr>
  </w:style>
  <w:style w:type="character" w:customStyle="1" w:styleId="WW8Num11z3">
    <w:name w:val="WW8Num11z3"/>
    <w:rsid w:val="006775ED"/>
    <w:rPr>
      <w:rFonts w:ascii="Symbol" w:hAnsi="Symbol" w:cs="Symbol"/>
    </w:rPr>
  </w:style>
  <w:style w:type="character" w:customStyle="1" w:styleId="Policepardfaut1">
    <w:name w:val="Police par défaut1"/>
    <w:rsid w:val="006775ED"/>
  </w:style>
  <w:style w:type="character" w:customStyle="1" w:styleId="Caractresdenotedebasdepage">
    <w:name w:val="Caractères de note de bas de page"/>
    <w:rsid w:val="006775ED"/>
    <w:rPr>
      <w:rFonts w:cs="Times New Roman"/>
      <w:vertAlign w:val="superscript"/>
    </w:rPr>
  </w:style>
  <w:style w:type="character" w:styleId="Numrodepage">
    <w:name w:val="page number"/>
    <w:rsid w:val="006775ED"/>
    <w:rPr>
      <w:rFonts w:cs="Times New Roman"/>
    </w:rPr>
  </w:style>
  <w:style w:type="character" w:customStyle="1" w:styleId="Marquedecommentaire1">
    <w:name w:val="Marque de commentaire1"/>
    <w:rsid w:val="006775ED"/>
    <w:rPr>
      <w:rFonts w:cs="Times New Roman"/>
      <w:sz w:val="16"/>
    </w:rPr>
  </w:style>
  <w:style w:type="character" w:styleId="Lienhypertexte">
    <w:name w:val="Hyperlink"/>
    <w:rsid w:val="006775ED"/>
    <w:rPr>
      <w:rFonts w:cs="Times New Roman"/>
      <w:color w:val="0000FF"/>
      <w:u w:val="single"/>
    </w:rPr>
  </w:style>
  <w:style w:type="character" w:styleId="lev">
    <w:name w:val="Strong"/>
    <w:qFormat/>
    <w:rsid w:val="006775ED"/>
    <w:rPr>
      <w:rFonts w:cs="Times New Roman"/>
      <w:b/>
      <w:bCs/>
    </w:rPr>
  </w:style>
  <w:style w:type="character" w:customStyle="1" w:styleId="Appelnotedebasdep1">
    <w:name w:val="Appel note de bas de p.1"/>
    <w:rsid w:val="006775ED"/>
    <w:rPr>
      <w:vertAlign w:val="superscript"/>
    </w:rPr>
  </w:style>
  <w:style w:type="character" w:customStyle="1" w:styleId="Caractresdenotedefin">
    <w:name w:val="Caractères de note de fin"/>
    <w:rsid w:val="006775ED"/>
    <w:rPr>
      <w:vertAlign w:val="superscript"/>
    </w:rPr>
  </w:style>
  <w:style w:type="character" w:customStyle="1" w:styleId="WW-Caractresdenotedefin">
    <w:name w:val="WW-Caractères de note de fin"/>
    <w:rsid w:val="006775ED"/>
  </w:style>
  <w:style w:type="character" w:styleId="Appeldenotedefin">
    <w:name w:val="endnote reference"/>
    <w:rsid w:val="006775ED"/>
    <w:rPr>
      <w:vertAlign w:val="superscript"/>
    </w:rPr>
  </w:style>
  <w:style w:type="character" w:styleId="Appelnotedebasdep">
    <w:name w:val="footnote reference"/>
    <w:rsid w:val="006775ED"/>
    <w:rPr>
      <w:vertAlign w:val="superscript"/>
    </w:rPr>
  </w:style>
  <w:style w:type="paragraph" w:customStyle="1" w:styleId="Titre20">
    <w:name w:val="Titre2"/>
    <w:basedOn w:val="Normal"/>
    <w:next w:val="Corpsdetexte"/>
    <w:rsid w:val="006775ED"/>
    <w:pPr>
      <w:keepNext/>
      <w:spacing w:before="240" w:after="120"/>
    </w:pPr>
    <w:rPr>
      <w:rFonts w:ascii="Arial" w:eastAsia="Microsoft YaHei" w:hAnsi="Arial" w:cs="Mangal"/>
      <w:sz w:val="28"/>
      <w:szCs w:val="28"/>
    </w:rPr>
  </w:style>
  <w:style w:type="paragraph" w:styleId="Corpsdetexte">
    <w:name w:val="Body Text"/>
    <w:basedOn w:val="Normal"/>
    <w:rsid w:val="006775ED"/>
    <w:pPr>
      <w:tabs>
        <w:tab w:val="left" w:pos="426"/>
      </w:tabs>
      <w:spacing w:before="60"/>
      <w:jc w:val="both"/>
    </w:pPr>
    <w:rPr>
      <w:rFonts w:ascii="Arial" w:hAnsi="Arial" w:cs="Arial"/>
      <w:b/>
      <w:sz w:val="24"/>
    </w:rPr>
  </w:style>
  <w:style w:type="paragraph" w:styleId="Liste">
    <w:name w:val="List"/>
    <w:basedOn w:val="Corpsdetexte"/>
    <w:rsid w:val="006775ED"/>
    <w:rPr>
      <w:rFonts w:cs="Mangal"/>
    </w:rPr>
  </w:style>
  <w:style w:type="paragraph" w:styleId="Lgende">
    <w:name w:val="caption"/>
    <w:basedOn w:val="Normal"/>
    <w:next w:val="Normal"/>
    <w:qFormat/>
    <w:rsid w:val="006775ED"/>
    <w:pPr>
      <w:tabs>
        <w:tab w:val="left" w:pos="426"/>
        <w:tab w:val="left" w:pos="851"/>
      </w:tabs>
      <w:jc w:val="both"/>
    </w:pPr>
    <w:rPr>
      <w:rFonts w:ascii="Arial" w:hAnsi="Arial" w:cs="Arial"/>
      <w:b/>
    </w:rPr>
  </w:style>
  <w:style w:type="paragraph" w:customStyle="1" w:styleId="Index">
    <w:name w:val="Index"/>
    <w:basedOn w:val="Normal"/>
    <w:rsid w:val="006775ED"/>
    <w:pPr>
      <w:suppressLineNumbers/>
    </w:pPr>
    <w:rPr>
      <w:rFonts w:cs="Mangal"/>
    </w:rPr>
  </w:style>
  <w:style w:type="paragraph" w:customStyle="1" w:styleId="Titre10">
    <w:name w:val="Titre1"/>
    <w:basedOn w:val="Normal"/>
    <w:next w:val="Corpsdetexte"/>
    <w:rsid w:val="006775ED"/>
    <w:pPr>
      <w:keepNext/>
      <w:spacing w:before="240" w:after="120"/>
    </w:pPr>
    <w:rPr>
      <w:rFonts w:ascii="Arial" w:eastAsia="Microsoft YaHei" w:hAnsi="Arial" w:cs="Mangal"/>
      <w:sz w:val="28"/>
      <w:szCs w:val="28"/>
    </w:rPr>
  </w:style>
  <w:style w:type="paragraph" w:styleId="En-tte">
    <w:name w:val="header"/>
    <w:basedOn w:val="Normal"/>
    <w:rsid w:val="006775ED"/>
    <w:pPr>
      <w:tabs>
        <w:tab w:val="center" w:pos="4536"/>
        <w:tab w:val="right" w:pos="9072"/>
      </w:tabs>
    </w:pPr>
  </w:style>
  <w:style w:type="paragraph" w:styleId="Pieddepage">
    <w:name w:val="footer"/>
    <w:basedOn w:val="Normal"/>
    <w:rsid w:val="006775ED"/>
    <w:pPr>
      <w:tabs>
        <w:tab w:val="center" w:pos="4536"/>
        <w:tab w:val="right" w:pos="9072"/>
      </w:tabs>
    </w:pPr>
  </w:style>
  <w:style w:type="paragraph" w:styleId="Notedebasdepage">
    <w:name w:val="footnote text"/>
    <w:basedOn w:val="Normal"/>
    <w:link w:val="NotedebasdepageCar"/>
    <w:rsid w:val="006775ED"/>
  </w:style>
  <w:style w:type="paragraph" w:customStyle="1" w:styleId="ftiret">
    <w:name w:val="f_tiret"/>
    <w:basedOn w:val="Normal"/>
    <w:rsid w:val="006775ED"/>
    <w:pPr>
      <w:tabs>
        <w:tab w:val="left" w:pos="426"/>
      </w:tabs>
      <w:spacing w:before="60"/>
      <w:ind w:left="142" w:hanging="142"/>
      <w:jc w:val="both"/>
    </w:pPr>
  </w:style>
  <w:style w:type="paragraph" w:customStyle="1" w:styleId="fcasegauche">
    <w:name w:val="f_case_gauche"/>
    <w:basedOn w:val="Normal"/>
    <w:rsid w:val="006775ED"/>
    <w:pPr>
      <w:spacing w:after="60"/>
      <w:ind w:left="284" w:hanging="284"/>
      <w:jc w:val="both"/>
    </w:pPr>
  </w:style>
  <w:style w:type="paragraph" w:customStyle="1" w:styleId="fcase1ertab">
    <w:name w:val="f_case_1ertab"/>
    <w:basedOn w:val="Normal"/>
    <w:rsid w:val="006775ED"/>
    <w:pPr>
      <w:tabs>
        <w:tab w:val="left" w:pos="426"/>
      </w:tabs>
      <w:ind w:left="709" w:hanging="709"/>
      <w:jc w:val="both"/>
    </w:pPr>
  </w:style>
  <w:style w:type="paragraph" w:customStyle="1" w:styleId="fcase2metab">
    <w:name w:val="f_case_2èmetab"/>
    <w:basedOn w:val="Normal"/>
    <w:rsid w:val="006775ED"/>
    <w:pPr>
      <w:tabs>
        <w:tab w:val="left" w:pos="426"/>
        <w:tab w:val="left" w:pos="851"/>
      </w:tabs>
      <w:ind w:left="1134" w:hanging="1134"/>
      <w:jc w:val="both"/>
    </w:pPr>
  </w:style>
  <w:style w:type="paragraph" w:customStyle="1" w:styleId="Commentaire1">
    <w:name w:val="Commentaire1"/>
    <w:basedOn w:val="Normal"/>
    <w:rsid w:val="006775ED"/>
  </w:style>
  <w:style w:type="paragraph" w:customStyle="1" w:styleId="Corpsdetexte21">
    <w:name w:val="Corps de texte 21"/>
    <w:basedOn w:val="Normal"/>
    <w:rsid w:val="006775ED"/>
    <w:pPr>
      <w:tabs>
        <w:tab w:val="left" w:pos="6237"/>
      </w:tabs>
      <w:spacing w:before="120"/>
    </w:pPr>
    <w:rPr>
      <w:rFonts w:ascii="Arial" w:hAnsi="Arial" w:cs="Arial"/>
      <w:i/>
      <w:sz w:val="24"/>
    </w:rPr>
  </w:style>
  <w:style w:type="paragraph" w:customStyle="1" w:styleId="Corpsdetexte31">
    <w:name w:val="Corps de texte 31"/>
    <w:basedOn w:val="Normal"/>
    <w:rsid w:val="006775ED"/>
    <w:rPr>
      <w:rFonts w:ascii="Arial" w:hAnsi="Arial" w:cs="Arial"/>
      <w:bCs/>
      <w:i/>
      <w:iCs/>
      <w:sz w:val="16"/>
    </w:rPr>
  </w:style>
  <w:style w:type="paragraph" w:styleId="Retraitcorpsdetexte">
    <w:name w:val="Body Text Indent"/>
    <w:basedOn w:val="Normal"/>
    <w:rsid w:val="006775ED"/>
    <w:pPr>
      <w:ind w:left="567"/>
    </w:pPr>
    <w:rPr>
      <w:rFonts w:ascii="Arial" w:hAnsi="Arial" w:cs="Arial"/>
      <w:bCs/>
      <w:i/>
      <w:iCs/>
      <w:sz w:val="16"/>
    </w:rPr>
  </w:style>
  <w:style w:type="paragraph" w:styleId="NormalWeb">
    <w:name w:val="Normal (Web)"/>
    <w:basedOn w:val="Normal"/>
    <w:rsid w:val="006775ED"/>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rsid w:val="006775ED"/>
    <w:pPr>
      <w:ind w:left="2268"/>
    </w:pPr>
    <w:rPr>
      <w:rFonts w:ascii="Arial" w:hAnsi="Arial" w:cs="Arial"/>
      <w:i/>
      <w:iCs/>
      <w:sz w:val="16"/>
      <w:szCs w:val="16"/>
    </w:rPr>
  </w:style>
  <w:style w:type="paragraph" w:styleId="Textedebulles">
    <w:name w:val="Balloon Text"/>
    <w:basedOn w:val="Normal"/>
    <w:rsid w:val="006775ED"/>
    <w:rPr>
      <w:rFonts w:ascii="Tahoma" w:hAnsi="Tahoma" w:cs="Tahoma"/>
      <w:sz w:val="16"/>
      <w:szCs w:val="16"/>
    </w:rPr>
  </w:style>
  <w:style w:type="paragraph" w:styleId="Objetducommentaire">
    <w:name w:val="annotation subject"/>
    <w:basedOn w:val="Commentaire1"/>
    <w:next w:val="Commentaire1"/>
    <w:rsid w:val="006775ED"/>
    <w:rPr>
      <w:b/>
      <w:bCs/>
    </w:rPr>
  </w:style>
  <w:style w:type="paragraph" w:customStyle="1" w:styleId="Contenudetableau">
    <w:name w:val="Contenu de tableau"/>
    <w:basedOn w:val="Normal"/>
    <w:rsid w:val="006775ED"/>
    <w:pPr>
      <w:suppressLineNumbers/>
    </w:pPr>
  </w:style>
  <w:style w:type="paragraph" w:customStyle="1" w:styleId="Titredetableau">
    <w:name w:val="Titre de tableau"/>
    <w:basedOn w:val="Contenudetableau"/>
    <w:rsid w:val="006775ED"/>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paragraph" w:customStyle="1" w:styleId="AlinaP">
    <w:name w:val="AlinéaP"/>
    <w:basedOn w:val="Normal"/>
    <w:rsid w:val="0008094B"/>
    <w:pPr>
      <w:numPr>
        <w:numId w:val="5"/>
      </w:numPr>
      <w:tabs>
        <w:tab w:val="left" w:pos="851"/>
      </w:tabs>
      <w:suppressAutoHyphens w:val="0"/>
      <w:spacing w:before="120" w:after="120"/>
      <w:ind w:right="28"/>
      <w:jc w:val="both"/>
    </w:pPr>
    <w:rPr>
      <w:rFonts w:ascii="Times New Roman" w:hAnsi="Times New Roman"/>
      <w:sz w:val="22"/>
      <w:lang w:eastAsia="fr-FR"/>
    </w:rPr>
  </w:style>
  <w:style w:type="character" w:styleId="Mention">
    <w:name w:val="Mention"/>
    <w:basedOn w:val="Policepardfaut"/>
    <w:uiPriority w:val="99"/>
    <w:semiHidden/>
    <w:unhideWhenUsed/>
    <w:rsid w:val="00AC3BCA"/>
    <w:rPr>
      <w:color w:val="2B579A"/>
      <w:shd w:val="clear" w:color="auto" w:fill="E6E6E6"/>
    </w:rPr>
  </w:style>
  <w:style w:type="numbering" w:customStyle="1" w:styleId="WW8Num5">
    <w:name w:val="WW8Num5"/>
    <w:rsid w:val="00026C1E"/>
    <w:pPr>
      <w:numPr>
        <w:numId w:val="6"/>
      </w:numPr>
    </w:pPr>
  </w:style>
  <w:style w:type="numbering" w:customStyle="1" w:styleId="WW8Num6">
    <w:name w:val="WW8Num6"/>
    <w:rsid w:val="00026C1E"/>
    <w:pPr>
      <w:numPr>
        <w:numId w:val="9"/>
      </w:numPr>
    </w:pPr>
  </w:style>
  <w:style w:type="numbering" w:customStyle="1" w:styleId="WW8Num7">
    <w:name w:val="WW8Num7"/>
    <w:rsid w:val="00026C1E"/>
    <w:pPr>
      <w:numPr>
        <w:numId w:val="12"/>
      </w:numPr>
    </w:pPr>
  </w:style>
  <w:style w:type="table" w:styleId="Grilledutableau">
    <w:name w:val="Table Grid"/>
    <w:basedOn w:val="TableauNormal"/>
    <w:uiPriority w:val="59"/>
    <w:rsid w:val="00515A1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D41AEA"/>
    <w:pPr>
      <w:suppressAutoHyphens w:val="0"/>
      <w:spacing w:after="4" w:line="248" w:lineRule="auto"/>
      <w:ind w:left="720" w:hanging="10"/>
      <w:contextualSpacing/>
      <w:jc w:val="both"/>
    </w:pPr>
    <w:rPr>
      <w:rFonts w:ascii="Trebuchet MS" w:eastAsia="Trebuchet MS" w:hAnsi="Trebuchet MS" w:cs="Trebuchet MS"/>
      <w:color w:val="000000"/>
      <w:sz w:val="22"/>
      <w:szCs w:val="22"/>
      <w:lang w:eastAsia="fr-FR"/>
    </w:rPr>
  </w:style>
  <w:style w:type="character" w:customStyle="1" w:styleId="NotedebasdepageCar">
    <w:name w:val="Note de bas de page Car"/>
    <w:link w:val="Notedebasdepage"/>
    <w:rsid w:val="00B33569"/>
    <w:rPr>
      <w:rFonts w:ascii="Univers" w:hAnsi="Univers" w:cs="Univers"/>
      <w:lang w:eastAsia="zh-CN"/>
    </w:rPr>
  </w:style>
  <w:style w:type="character" w:styleId="Mentionnonrsolue">
    <w:name w:val="Unresolved Mention"/>
    <w:basedOn w:val="Policepardfaut"/>
    <w:uiPriority w:val="99"/>
    <w:semiHidden/>
    <w:unhideWhenUsed/>
    <w:rsid w:val="003E31C2"/>
    <w:rPr>
      <w:color w:val="605E5C"/>
      <w:shd w:val="clear" w:color="auto" w:fill="E1DFDD"/>
    </w:rPr>
  </w:style>
  <w:style w:type="character" w:styleId="Lienhypertextesuivivisit">
    <w:name w:val="FollowedHyperlink"/>
    <w:basedOn w:val="Policepardfaut"/>
    <w:uiPriority w:val="99"/>
    <w:semiHidden/>
    <w:unhideWhenUsed/>
    <w:rsid w:val="00C77F4A"/>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1252198">
      <w:bodyDiv w:val="1"/>
      <w:marLeft w:val="0"/>
      <w:marRight w:val="0"/>
      <w:marTop w:val="0"/>
      <w:marBottom w:val="0"/>
      <w:divBdr>
        <w:top w:val="none" w:sz="0" w:space="0" w:color="auto"/>
        <w:left w:val="none" w:sz="0" w:space="0" w:color="auto"/>
        <w:bottom w:val="none" w:sz="0" w:space="0" w:color="auto"/>
        <w:right w:val="none" w:sz="0" w:space="0" w:color="auto"/>
      </w:divBdr>
    </w:div>
    <w:div w:id="68770416">
      <w:bodyDiv w:val="1"/>
      <w:marLeft w:val="0"/>
      <w:marRight w:val="0"/>
      <w:marTop w:val="0"/>
      <w:marBottom w:val="0"/>
      <w:divBdr>
        <w:top w:val="none" w:sz="0" w:space="0" w:color="auto"/>
        <w:left w:val="none" w:sz="0" w:space="0" w:color="auto"/>
        <w:bottom w:val="none" w:sz="0" w:space="0" w:color="auto"/>
        <w:right w:val="none" w:sz="0" w:space="0" w:color="auto"/>
      </w:divBdr>
    </w:div>
    <w:div w:id="166943657">
      <w:bodyDiv w:val="1"/>
      <w:marLeft w:val="0"/>
      <w:marRight w:val="0"/>
      <w:marTop w:val="0"/>
      <w:marBottom w:val="0"/>
      <w:divBdr>
        <w:top w:val="none" w:sz="0" w:space="0" w:color="auto"/>
        <w:left w:val="none" w:sz="0" w:space="0" w:color="auto"/>
        <w:bottom w:val="none" w:sz="0" w:space="0" w:color="auto"/>
        <w:right w:val="none" w:sz="0" w:space="0" w:color="auto"/>
      </w:divBdr>
    </w:div>
    <w:div w:id="183056287">
      <w:bodyDiv w:val="1"/>
      <w:marLeft w:val="0"/>
      <w:marRight w:val="0"/>
      <w:marTop w:val="0"/>
      <w:marBottom w:val="0"/>
      <w:divBdr>
        <w:top w:val="none" w:sz="0" w:space="0" w:color="auto"/>
        <w:left w:val="none" w:sz="0" w:space="0" w:color="auto"/>
        <w:bottom w:val="none" w:sz="0" w:space="0" w:color="auto"/>
        <w:right w:val="none" w:sz="0" w:space="0" w:color="auto"/>
      </w:divBdr>
    </w:div>
    <w:div w:id="286590293">
      <w:bodyDiv w:val="1"/>
      <w:marLeft w:val="0"/>
      <w:marRight w:val="0"/>
      <w:marTop w:val="0"/>
      <w:marBottom w:val="0"/>
      <w:divBdr>
        <w:top w:val="none" w:sz="0" w:space="0" w:color="auto"/>
        <w:left w:val="none" w:sz="0" w:space="0" w:color="auto"/>
        <w:bottom w:val="none" w:sz="0" w:space="0" w:color="auto"/>
        <w:right w:val="none" w:sz="0" w:space="0" w:color="auto"/>
      </w:divBdr>
    </w:div>
    <w:div w:id="389575182">
      <w:bodyDiv w:val="1"/>
      <w:marLeft w:val="0"/>
      <w:marRight w:val="0"/>
      <w:marTop w:val="0"/>
      <w:marBottom w:val="0"/>
      <w:divBdr>
        <w:top w:val="none" w:sz="0" w:space="0" w:color="auto"/>
        <w:left w:val="none" w:sz="0" w:space="0" w:color="auto"/>
        <w:bottom w:val="none" w:sz="0" w:space="0" w:color="auto"/>
        <w:right w:val="none" w:sz="0" w:space="0" w:color="auto"/>
      </w:divBdr>
    </w:div>
    <w:div w:id="439759661">
      <w:bodyDiv w:val="1"/>
      <w:marLeft w:val="0"/>
      <w:marRight w:val="0"/>
      <w:marTop w:val="0"/>
      <w:marBottom w:val="0"/>
      <w:divBdr>
        <w:top w:val="none" w:sz="0" w:space="0" w:color="auto"/>
        <w:left w:val="none" w:sz="0" w:space="0" w:color="auto"/>
        <w:bottom w:val="none" w:sz="0" w:space="0" w:color="auto"/>
        <w:right w:val="none" w:sz="0" w:space="0" w:color="auto"/>
      </w:divBdr>
    </w:div>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517933571">
      <w:bodyDiv w:val="1"/>
      <w:marLeft w:val="0"/>
      <w:marRight w:val="0"/>
      <w:marTop w:val="0"/>
      <w:marBottom w:val="0"/>
      <w:divBdr>
        <w:top w:val="none" w:sz="0" w:space="0" w:color="auto"/>
        <w:left w:val="none" w:sz="0" w:space="0" w:color="auto"/>
        <w:bottom w:val="none" w:sz="0" w:space="0" w:color="auto"/>
        <w:right w:val="none" w:sz="0" w:space="0" w:color="auto"/>
      </w:divBdr>
    </w:div>
    <w:div w:id="617179474">
      <w:bodyDiv w:val="1"/>
      <w:marLeft w:val="0"/>
      <w:marRight w:val="0"/>
      <w:marTop w:val="0"/>
      <w:marBottom w:val="0"/>
      <w:divBdr>
        <w:top w:val="none" w:sz="0" w:space="0" w:color="auto"/>
        <w:left w:val="none" w:sz="0" w:space="0" w:color="auto"/>
        <w:bottom w:val="none" w:sz="0" w:space="0" w:color="auto"/>
        <w:right w:val="none" w:sz="0" w:space="0" w:color="auto"/>
      </w:divBdr>
    </w:div>
    <w:div w:id="723062273">
      <w:bodyDiv w:val="1"/>
      <w:marLeft w:val="0"/>
      <w:marRight w:val="0"/>
      <w:marTop w:val="0"/>
      <w:marBottom w:val="0"/>
      <w:divBdr>
        <w:top w:val="none" w:sz="0" w:space="0" w:color="auto"/>
        <w:left w:val="none" w:sz="0" w:space="0" w:color="auto"/>
        <w:bottom w:val="none" w:sz="0" w:space="0" w:color="auto"/>
        <w:right w:val="none" w:sz="0" w:space="0" w:color="auto"/>
      </w:divBdr>
    </w:div>
    <w:div w:id="760030523">
      <w:bodyDiv w:val="1"/>
      <w:marLeft w:val="0"/>
      <w:marRight w:val="0"/>
      <w:marTop w:val="0"/>
      <w:marBottom w:val="0"/>
      <w:divBdr>
        <w:top w:val="none" w:sz="0" w:space="0" w:color="auto"/>
        <w:left w:val="none" w:sz="0" w:space="0" w:color="auto"/>
        <w:bottom w:val="none" w:sz="0" w:space="0" w:color="auto"/>
        <w:right w:val="none" w:sz="0" w:space="0" w:color="auto"/>
      </w:divBdr>
    </w:div>
    <w:div w:id="801574694">
      <w:bodyDiv w:val="1"/>
      <w:marLeft w:val="0"/>
      <w:marRight w:val="0"/>
      <w:marTop w:val="0"/>
      <w:marBottom w:val="0"/>
      <w:divBdr>
        <w:top w:val="none" w:sz="0" w:space="0" w:color="auto"/>
        <w:left w:val="none" w:sz="0" w:space="0" w:color="auto"/>
        <w:bottom w:val="none" w:sz="0" w:space="0" w:color="auto"/>
        <w:right w:val="none" w:sz="0" w:space="0" w:color="auto"/>
      </w:divBdr>
    </w:div>
    <w:div w:id="960889190">
      <w:bodyDiv w:val="1"/>
      <w:marLeft w:val="0"/>
      <w:marRight w:val="0"/>
      <w:marTop w:val="0"/>
      <w:marBottom w:val="0"/>
      <w:divBdr>
        <w:top w:val="none" w:sz="0" w:space="0" w:color="auto"/>
        <w:left w:val="none" w:sz="0" w:space="0" w:color="auto"/>
        <w:bottom w:val="none" w:sz="0" w:space="0" w:color="auto"/>
        <w:right w:val="none" w:sz="0" w:space="0" w:color="auto"/>
      </w:divBdr>
    </w:div>
    <w:div w:id="1216352339">
      <w:bodyDiv w:val="1"/>
      <w:marLeft w:val="0"/>
      <w:marRight w:val="0"/>
      <w:marTop w:val="0"/>
      <w:marBottom w:val="0"/>
      <w:divBdr>
        <w:top w:val="none" w:sz="0" w:space="0" w:color="auto"/>
        <w:left w:val="none" w:sz="0" w:space="0" w:color="auto"/>
        <w:bottom w:val="none" w:sz="0" w:space="0" w:color="auto"/>
        <w:right w:val="none" w:sz="0" w:space="0" w:color="auto"/>
      </w:divBdr>
    </w:div>
    <w:div w:id="1249074964">
      <w:bodyDiv w:val="1"/>
      <w:marLeft w:val="0"/>
      <w:marRight w:val="0"/>
      <w:marTop w:val="0"/>
      <w:marBottom w:val="0"/>
      <w:divBdr>
        <w:top w:val="none" w:sz="0" w:space="0" w:color="auto"/>
        <w:left w:val="none" w:sz="0" w:space="0" w:color="auto"/>
        <w:bottom w:val="none" w:sz="0" w:space="0" w:color="auto"/>
        <w:right w:val="none" w:sz="0" w:space="0" w:color="auto"/>
      </w:divBdr>
    </w:div>
    <w:div w:id="1255821581">
      <w:bodyDiv w:val="1"/>
      <w:marLeft w:val="0"/>
      <w:marRight w:val="0"/>
      <w:marTop w:val="0"/>
      <w:marBottom w:val="0"/>
      <w:divBdr>
        <w:top w:val="none" w:sz="0" w:space="0" w:color="auto"/>
        <w:left w:val="none" w:sz="0" w:space="0" w:color="auto"/>
        <w:bottom w:val="none" w:sz="0" w:space="0" w:color="auto"/>
        <w:right w:val="none" w:sz="0" w:space="0" w:color="auto"/>
      </w:divBdr>
    </w:div>
    <w:div w:id="1277297101">
      <w:bodyDiv w:val="1"/>
      <w:marLeft w:val="0"/>
      <w:marRight w:val="0"/>
      <w:marTop w:val="0"/>
      <w:marBottom w:val="0"/>
      <w:divBdr>
        <w:top w:val="none" w:sz="0" w:space="0" w:color="auto"/>
        <w:left w:val="none" w:sz="0" w:space="0" w:color="auto"/>
        <w:bottom w:val="none" w:sz="0" w:space="0" w:color="auto"/>
        <w:right w:val="none" w:sz="0" w:space="0" w:color="auto"/>
      </w:divBdr>
    </w:div>
    <w:div w:id="1280719522">
      <w:bodyDiv w:val="1"/>
      <w:marLeft w:val="0"/>
      <w:marRight w:val="0"/>
      <w:marTop w:val="0"/>
      <w:marBottom w:val="0"/>
      <w:divBdr>
        <w:top w:val="none" w:sz="0" w:space="0" w:color="auto"/>
        <w:left w:val="none" w:sz="0" w:space="0" w:color="auto"/>
        <w:bottom w:val="none" w:sz="0" w:space="0" w:color="auto"/>
        <w:right w:val="none" w:sz="0" w:space="0" w:color="auto"/>
      </w:divBdr>
    </w:div>
    <w:div w:id="1352610191">
      <w:bodyDiv w:val="1"/>
      <w:marLeft w:val="0"/>
      <w:marRight w:val="0"/>
      <w:marTop w:val="0"/>
      <w:marBottom w:val="0"/>
      <w:divBdr>
        <w:top w:val="none" w:sz="0" w:space="0" w:color="auto"/>
        <w:left w:val="none" w:sz="0" w:space="0" w:color="auto"/>
        <w:bottom w:val="none" w:sz="0" w:space="0" w:color="auto"/>
        <w:right w:val="none" w:sz="0" w:space="0" w:color="auto"/>
      </w:divBdr>
    </w:div>
    <w:div w:id="1363822842">
      <w:bodyDiv w:val="1"/>
      <w:marLeft w:val="0"/>
      <w:marRight w:val="0"/>
      <w:marTop w:val="0"/>
      <w:marBottom w:val="0"/>
      <w:divBdr>
        <w:top w:val="none" w:sz="0" w:space="0" w:color="auto"/>
        <w:left w:val="none" w:sz="0" w:space="0" w:color="auto"/>
        <w:bottom w:val="none" w:sz="0" w:space="0" w:color="auto"/>
        <w:right w:val="none" w:sz="0" w:space="0" w:color="auto"/>
      </w:divBdr>
    </w:div>
    <w:div w:id="1619098784">
      <w:bodyDiv w:val="1"/>
      <w:marLeft w:val="0"/>
      <w:marRight w:val="0"/>
      <w:marTop w:val="0"/>
      <w:marBottom w:val="0"/>
      <w:divBdr>
        <w:top w:val="none" w:sz="0" w:space="0" w:color="auto"/>
        <w:left w:val="none" w:sz="0" w:space="0" w:color="auto"/>
        <w:bottom w:val="none" w:sz="0" w:space="0" w:color="auto"/>
        <w:right w:val="none" w:sz="0" w:space="0" w:color="auto"/>
      </w:divBdr>
    </w:div>
    <w:div w:id="1712917690">
      <w:bodyDiv w:val="1"/>
      <w:marLeft w:val="0"/>
      <w:marRight w:val="0"/>
      <w:marTop w:val="0"/>
      <w:marBottom w:val="0"/>
      <w:divBdr>
        <w:top w:val="none" w:sz="0" w:space="0" w:color="auto"/>
        <w:left w:val="none" w:sz="0" w:space="0" w:color="auto"/>
        <w:bottom w:val="none" w:sz="0" w:space="0" w:color="auto"/>
        <w:right w:val="none" w:sz="0" w:space="0" w:color="auto"/>
      </w:divBdr>
    </w:div>
    <w:div w:id="1928076221">
      <w:bodyDiv w:val="1"/>
      <w:marLeft w:val="0"/>
      <w:marRight w:val="0"/>
      <w:marTop w:val="0"/>
      <w:marBottom w:val="0"/>
      <w:divBdr>
        <w:top w:val="none" w:sz="0" w:space="0" w:color="auto"/>
        <w:left w:val="none" w:sz="0" w:space="0" w:color="auto"/>
        <w:bottom w:val="none" w:sz="0" w:space="0" w:color="auto"/>
        <w:right w:val="none" w:sz="0" w:space="0" w:color="auto"/>
      </w:divBdr>
    </w:div>
    <w:div w:id="1960380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2" Type="http://schemas.openxmlformats.org/officeDocument/2006/relationships/customXml" Target="../customXml/item2.xml"/><Relationship Id="rId16"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20"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marches-publics.fr" TargetMode="External"/><Relationship Id="rId22" Type="http://schemas.microsoft.com/office/2011/relationships/people" Target="peop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ontrolsStorage xmlns="urn:schemas-microsoft-com.VSTO2008Demos.ControlsStorage">
  <Controls>AAEAAAD/////AQAAAAAAAAAMAgAAAEVDaGVtNFdvcmQuQ29yZSwgVmVyc2lvbj0xLjAuMC4wLCBDdWx0dXJlPW5ldXRyYWwsIFB1YmxpY0tleVRva2VuPW51bGwHAQAAAAABAAAAAAAAAAQgQ2hlbTRXb3JkLkNvcmUuQ29udHJvbFByb3BlcnRpZXMCAAAACw==</Controls>
</ControlsStorage>
</file>

<file path=customXml/item3.xml><?xml version="1.0" encoding="utf-8"?>
<ct:contentTypeSchema xmlns:ct="http://schemas.microsoft.com/office/2006/metadata/contentType" xmlns:ma="http://schemas.microsoft.com/office/2006/metadata/properties/metaAttributes" ct:_="" ma:_="" ma:contentTypeName="Document" ma:contentTypeID="0x010100D0CB8C7516AEA8478C12567F0F3EB974" ma:contentTypeVersion="10" ma:contentTypeDescription="Crée un document." ma:contentTypeScope="" ma:versionID="93dccea1ace5c9d0acb3e5fbe59a1a4e">
  <xsd:schema xmlns:xsd="http://www.w3.org/2001/XMLSchema" xmlns:xs="http://www.w3.org/2001/XMLSchema" xmlns:p="http://schemas.microsoft.com/office/2006/metadata/properties" xmlns:ns2="bd410d67-8d9d-475e-b587-40270bd32c36" xmlns:ns3="f6211bac-55e2-48e8-88e9-9b40f4a8213a" targetNamespace="http://schemas.microsoft.com/office/2006/metadata/properties" ma:root="true" ma:fieldsID="d581e81264c9a283f4b12589c362f1b6" ns2:_="" ns3:_="">
    <xsd:import namespace="bd410d67-8d9d-475e-b587-40270bd32c36"/>
    <xsd:import namespace="f6211bac-55e2-48e8-88e9-9b40f4a8213a"/>
    <xsd:element name="properties">
      <xsd:complexType>
        <xsd:sequence>
          <xsd:element name="documentManagement">
            <xsd:complexType>
              <xsd:all>
                <xsd:element ref="ns2:SharedWithUsers" minOccurs="0"/>
                <xsd:element ref="ns2:SharedWithDetails" minOccurs="0"/>
                <xsd:element ref="ns2:SharingHintHash" minOccurs="0"/>
                <xsd:element ref="ns3:MediaServiceMetadata" minOccurs="0"/>
                <xsd:element ref="ns3:MediaServiceFastMetadata" minOccurs="0"/>
                <xsd:element ref="ns3:MediaServiceEventHashCode" minOccurs="0"/>
                <xsd:element ref="ns3:MediaServiceGenerationTime" minOccurs="0"/>
                <xsd:element ref="ns3:MediaServiceAutoTags" minOccurs="0"/>
                <xsd:element ref="ns3:MediaServiceOCR"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d410d67-8d9d-475e-b587-40270bd32c36"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Partagé avec détails" ma:internalName="SharedWithDetails" ma:readOnly="true">
      <xsd:simpleType>
        <xsd:restriction base="dms:Note">
          <xsd:maxLength value="255"/>
        </xsd:restriction>
      </xsd:simpleType>
    </xsd:element>
    <xsd:element name="SharingHintHash" ma:index="10" nillable="true" ma:displayName="Partage du hachage d’indicateur"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6211bac-55e2-48e8-88e9-9b40f4a8213a"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DateTaken" ma:index="17"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E83A86-9A0E-4DFC-BA82-75FE842BB27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C8D2DF58-F35E-45E3-9B23-DBECFA380042}">
  <ds:schemaRefs>
    <ds:schemaRef ds:uri="urn:schemas-microsoft-com.VSTO2008Demos.ControlsStorage"/>
  </ds:schemaRefs>
</ds:datastoreItem>
</file>

<file path=customXml/itemProps3.xml><?xml version="1.0" encoding="utf-8"?>
<ds:datastoreItem xmlns:ds="http://schemas.openxmlformats.org/officeDocument/2006/customXml" ds:itemID="{5B86F802-1C89-4ECC-9443-60F5F8B7DFC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d410d67-8d9d-475e-b587-40270bd32c36"/>
    <ds:schemaRef ds:uri="f6211bac-55e2-48e8-88e9-9b40f4a8213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D7FCA70-651E-42F4-888E-0DEEA77F2697}">
  <ds:schemaRefs>
    <ds:schemaRef ds:uri="http://schemas.microsoft.com/sharepoint/v3/contenttype/forms"/>
  </ds:schemaRefs>
</ds:datastoreItem>
</file>

<file path=customXml/itemProps5.xml><?xml version="1.0" encoding="utf-8"?>
<ds:datastoreItem xmlns:ds="http://schemas.openxmlformats.org/officeDocument/2006/customXml" ds:itemID="{6FFE8279-FC34-4A8E-ACB4-31ED723884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8</Pages>
  <Words>2366</Words>
  <Characters>13013</Characters>
  <Application>Microsoft Office Word</Application>
  <DocSecurity>0</DocSecurity>
  <Lines>108</Lines>
  <Paragraphs>30</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INERIS</Company>
  <LinksUpToDate>false</LinksUpToDate>
  <CharactersWithSpaces>15349</CharactersWithSpaces>
  <SharedDoc>false</SharedDoc>
  <HLinks>
    <vt:vector size="6" baseType="variant">
      <vt:variant>
        <vt:i4>7405578</vt:i4>
      </vt:variant>
      <vt:variant>
        <vt:i4>68</vt:i4>
      </vt:variant>
      <vt:variant>
        <vt:i4>0</vt:i4>
      </vt:variant>
      <vt:variant>
        <vt:i4>5</vt:i4>
      </vt:variant>
      <vt:variant>
        <vt:lpwstr>mailto:tossim.ASSIH@ineris.fr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_Recommended Model: Service can adapt if _DC1_</dc:title>
  <dc:creator>DAVAINE Gaetan</dc:creator>
  <cp:lastModifiedBy>DAVAINE Gaetan</cp:lastModifiedBy>
  <cp:revision>2</cp:revision>
  <cp:lastPrinted>2017-09-27T13:48:00Z</cp:lastPrinted>
  <dcterms:created xsi:type="dcterms:W3CDTF">2025-10-07T09:47:00Z</dcterms:created>
  <dcterms:modified xsi:type="dcterms:W3CDTF">2025-10-07T09:47:00Z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0x010100D0CB8C7516AEA8478C12567F0F3EB974</vt:lpwstr>
  </property>
</Properties>
</file>