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16313" w14:textId="797EDDC3" w:rsidR="00820C7C" w:rsidRPr="008F5C2A" w:rsidRDefault="00820C7C" w:rsidP="0002207A">
      <w:pPr>
        <w:pStyle w:val="En-tte"/>
        <w:tabs>
          <w:tab w:val="clear" w:pos="4536"/>
          <w:tab w:val="clear" w:pos="9072"/>
        </w:tabs>
        <w:jc w:val="right"/>
        <w:rPr>
          <w:rFonts w:ascii="Arial" w:hAnsi="Arial" w:cs="Arial"/>
          <w:noProof/>
          <w:sz w:val="2"/>
        </w:rPr>
      </w:pPr>
    </w:p>
    <w:p w14:paraId="69A52EA5" w14:textId="76720064" w:rsidR="00236230" w:rsidRPr="008F5C2A" w:rsidRDefault="0002207A" w:rsidP="00236230">
      <w:pPr>
        <w:autoSpaceDE w:val="0"/>
        <w:autoSpaceDN w:val="0"/>
        <w:adjustRightInd w:val="0"/>
        <w:ind w:left="4111"/>
        <w:jc w:val="both"/>
        <w:rPr>
          <w:rFonts w:ascii="Arial" w:hAnsi="Arial" w:cs="Arial"/>
          <w:szCs w:val="24"/>
        </w:rPr>
      </w:pPr>
      <w:r w:rsidRPr="008F5C2A">
        <w:rPr>
          <w:rFonts w:ascii="Arial" w:hAnsi="Arial" w:cs="Arial"/>
          <w:noProof/>
          <w:sz w:val="24"/>
          <w:szCs w:val="24"/>
        </w:rPr>
        <mc:AlternateContent>
          <mc:Choice Requires="wps">
            <w:drawing>
              <wp:anchor distT="45720" distB="45720" distL="114300" distR="114300" simplePos="0" relativeHeight="251659264" behindDoc="0" locked="0" layoutInCell="1" allowOverlap="1" wp14:anchorId="5BA1000B" wp14:editId="216CEBBA">
                <wp:simplePos x="0" y="0"/>
                <wp:positionH relativeFrom="margin">
                  <wp:posOffset>4671060</wp:posOffset>
                </wp:positionH>
                <wp:positionV relativeFrom="paragraph">
                  <wp:posOffset>6350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3D8ADC67" w14:textId="44F2FAB9" w:rsidR="00A9039B" w:rsidRPr="00C77414" w:rsidRDefault="00A9039B" w:rsidP="0003174F">
                            <w:pPr>
                              <w:jc w:val="right"/>
                              <w:rPr>
                                <w:rFonts w:ascii="Marianne" w:hAnsi="Marianne"/>
                                <w:i/>
                                <w:sz w:val="16"/>
                                <w:szCs w:val="16"/>
                              </w:rPr>
                            </w:pPr>
                            <w:r w:rsidRPr="005E3B71">
                              <w:rPr>
                                <w:rFonts w:ascii="Marianne" w:hAnsi="Marianne"/>
                                <w:i/>
                                <w:sz w:val="16"/>
                                <w:szCs w:val="16"/>
                              </w:rPr>
                              <w:t>V1.5 validée 19/0</w:t>
                            </w:r>
                            <w:r>
                              <w:rPr>
                                <w:rFonts w:ascii="Marianne" w:hAnsi="Marianne"/>
                                <w:i/>
                                <w:sz w:val="16"/>
                                <w:szCs w:val="16"/>
                              </w:rPr>
                              <w:t>1</w:t>
                            </w:r>
                            <w:r w:rsidRPr="005E3B71">
                              <w:rPr>
                                <w:rFonts w:ascii="Marianne" w:hAnsi="Marianne"/>
                                <w:i/>
                                <w:sz w:val="16"/>
                                <w:szCs w:val="16"/>
                              </w:rPr>
                              <w:t>/2022</w:t>
                            </w:r>
                          </w:p>
                          <w:p w14:paraId="4A8B944A" w14:textId="2EB70014" w:rsidR="00A9039B" w:rsidRPr="00C77414" w:rsidRDefault="00A9039B"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left:0;text-align:left;margin-left:367.8pt;margin-top:.5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" stroked="f">
                <v:textbox>
                  <w:txbxContent>
                    <w:p w14:paraId="3D8ADC67" w14:textId="44F2FAB9" w:rsidR="00A9039B" w:rsidRPr="00C77414" w:rsidRDefault="00A9039B" w:rsidP="0003174F">
                      <w:pPr>
                        <w:jc w:val="right"/>
                        <w:rPr>
                          <w:rFonts w:ascii="Marianne" w:hAnsi="Marianne"/>
                          <w:i/>
                          <w:sz w:val="16"/>
                          <w:szCs w:val="16"/>
                        </w:rPr>
                      </w:pPr>
                      <w:r w:rsidRPr="005E3B71">
                        <w:rPr>
                          <w:rFonts w:ascii="Marianne" w:hAnsi="Marianne"/>
                          <w:i/>
                          <w:sz w:val="16"/>
                          <w:szCs w:val="16"/>
                        </w:rPr>
                        <w:t>V1.5 validée 19/0</w:t>
                      </w:r>
                      <w:r>
                        <w:rPr>
                          <w:rFonts w:ascii="Marianne" w:hAnsi="Marianne"/>
                          <w:i/>
                          <w:sz w:val="16"/>
                          <w:szCs w:val="16"/>
                        </w:rPr>
                        <w:t>1</w:t>
                      </w:r>
                      <w:r w:rsidRPr="005E3B71">
                        <w:rPr>
                          <w:rFonts w:ascii="Marianne" w:hAnsi="Marianne"/>
                          <w:i/>
                          <w:sz w:val="16"/>
                          <w:szCs w:val="16"/>
                        </w:rPr>
                        <w:t>/2022</w:t>
                      </w:r>
                    </w:p>
                    <w:p w14:paraId="4A8B944A" w14:textId="2EB70014" w:rsidR="00A9039B" w:rsidRPr="00C77414" w:rsidRDefault="00A9039B" w:rsidP="0002207A">
                      <w:pPr>
                        <w:rPr>
                          <w:rFonts w:ascii="Marianne" w:hAnsi="Marianne"/>
                          <w:i/>
                          <w:sz w:val="16"/>
                          <w:szCs w:val="16"/>
                        </w:rPr>
                      </w:pPr>
                    </w:p>
                  </w:txbxContent>
                </v:textbox>
                <w10:wrap type="square" anchorx="margin"/>
              </v:shape>
            </w:pict>
          </mc:Fallback>
        </mc:AlternateContent>
      </w:r>
    </w:p>
    <w:p w14:paraId="00FB5C5E" w14:textId="1E7D7DCA" w:rsidR="00236230" w:rsidRPr="008F5C2A" w:rsidRDefault="00236230" w:rsidP="00236230">
      <w:pPr>
        <w:autoSpaceDE w:val="0"/>
        <w:autoSpaceDN w:val="0"/>
        <w:adjustRightInd w:val="0"/>
        <w:jc w:val="both"/>
        <w:rPr>
          <w:rFonts w:ascii="Arial" w:hAnsi="Arial" w:cs="Arial"/>
          <w:szCs w:val="24"/>
        </w:rPr>
      </w:pPr>
    </w:p>
    <w:p w14:paraId="53C92FF6" w14:textId="14DAB05D" w:rsidR="001A43C1" w:rsidRPr="008F5C2A" w:rsidRDefault="005E3B71" w:rsidP="003E0A36">
      <w:pPr>
        <w:autoSpaceDE w:val="0"/>
        <w:autoSpaceDN w:val="0"/>
        <w:adjustRightInd w:val="0"/>
        <w:rPr>
          <w:rFonts w:ascii="Arial" w:hAnsi="Arial" w:cs="Arial"/>
          <w:b/>
          <w:sz w:val="24"/>
          <w:szCs w:val="24"/>
        </w:rPr>
      </w:pPr>
      <w:r>
        <w:rPr>
          <w:rFonts w:ascii="Arial" w:hAnsi="Arial" w:cs="Arial"/>
          <w:b/>
          <w:sz w:val="24"/>
          <w:szCs w:val="24"/>
        </w:rPr>
        <w:t xml:space="preserve">       </w:t>
      </w:r>
      <w:r w:rsidR="00E13A05" w:rsidRPr="0002207A">
        <w:rPr>
          <w:rFonts w:ascii="Marianne" w:hAnsi="Marianne" w:cs="Arial"/>
          <w:noProof/>
          <w:szCs w:val="24"/>
        </w:rPr>
        <w:drawing>
          <wp:inline distT="0" distB="0" distL="0" distR="0" wp14:anchorId="6ECB96C0" wp14:editId="20C77E28">
            <wp:extent cx="499018" cy="630759"/>
            <wp:effectExtent l="0" t="0" r="0" b="0"/>
            <wp:docPr id="11"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587" cy="640327"/>
                    </a:xfrm>
                    <a:prstGeom prst="rect">
                      <a:avLst/>
                    </a:prstGeom>
                    <a:noFill/>
                    <a:ln>
                      <a:noFill/>
                    </a:ln>
                  </pic:spPr>
                </pic:pic>
              </a:graphicData>
            </a:graphic>
          </wp:inline>
        </w:drawing>
      </w:r>
    </w:p>
    <w:tbl>
      <w:tblPr>
        <w:tblW w:w="10001" w:type="dxa"/>
        <w:jc w:val="center"/>
        <w:tblLook w:val="01E0" w:firstRow="1" w:lastRow="1" w:firstColumn="1" w:lastColumn="1" w:noHBand="0" w:noVBand="0"/>
      </w:tblPr>
      <w:tblGrid>
        <w:gridCol w:w="3783"/>
        <w:gridCol w:w="2249"/>
        <w:gridCol w:w="3969"/>
      </w:tblGrid>
      <w:tr w:rsidR="00236230" w:rsidRPr="008F5C2A" w14:paraId="4FF985C0" w14:textId="77777777" w:rsidTr="00486027">
        <w:trPr>
          <w:jc w:val="center"/>
        </w:trPr>
        <w:tc>
          <w:tcPr>
            <w:tcW w:w="3783" w:type="dxa"/>
            <w:vAlign w:val="center"/>
          </w:tcPr>
          <w:p w14:paraId="0E7FAA43" w14:textId="77777777" w:rsidR="00236230" w:rsidRPr="008F5C2A" w:rsidRDefault="00236230" w:rsidP="00486027">
            <w:pPr>
              <w:autoSpaceDE w:val="0"/>
              <w:autoSpaceDN w:val="0"/>
              <w:adjustRightInd w:val="0"/>
              <w:jc w:val="both"/>
              <w:rPr>
                <w:rFonts w:ascii="Arial" w:hAnsi="Arial" w:cs="Arial"/>
                <w:szCs w:val="24"/>
              </w:rPr>
            </w:pPr>
          </w:p>
        </w:tc>
        <w:tc>
          <w:tcPr>
            <w:tcW w:w="2249" w:type="dxa"/>
            <w:vAlign w:val="center"/>
            <w:hideMark/>
          </w:tcPr>
          <w:p w14:paraId="52B372B4" w14:textId="5F22D4B0" w:rsidR="00236230" w:rsidRPr="008F5C2A" w:rsidRDefault="00236230" w:rsidP="00486027">
            <w:pPr>
              <w:autoSpaceDE w:val="0"/>
              <w:autoSpaceDN w:val="0"/>
              <w:adjustRightInd w:val="0"/>
              <w:ind w:firstLine="201"/>
              <w:jc w:val="center"/>
              <w:rPr>
                <w:rFonts w:ascii="Arial" w:hAnsi="Arial" w:cs="Arial"/>
                <w:szCs w:val="24"/>
              </w:rPr>
            </w:pPr>
          </w:p>
        </w:tc>
        <w:tc>
          <w:tcPr>
            <w:tcW w:w="3969" w:type="dxa"/>
            <w:vAlign w:val="center"/>
          </w:tcPr>
          <w:p w14:paraId="49443D3B" w14:textId="05F4E034" w:rsidR="00236230" w:rsidRPr="008F5C2A" w:rsidRDefault="00236230" w:rsidP="00486027">
            <w:pPr>
              <w:autoSpaceDE w:val="0"/>
              <w:autoSpaceDN w:val="0"/>
              <w:adjustRightInd w:val="0"/>
              <w:jc w:val="both"/>
              <w:rPr>
                <w:rFonts w:ascii="Arial" w:hAnsi="Arial" w:cs="Arial"/>
                <w:szCs w:val="24"/>
              </w:rPr>
            </w:pPr>
          </w:p>
          <w:p w14:paraId="59EDD21B" w14:textId="77777777" w:rsidR="00236230" w:rsidRPr="008F5C2A" w:rsidRDefault="00236230" w:rsidP="00486027">
            <w:pPr>
              <w:autoSpaceDE w:val="0"/>
              <w:autoSpaceDN w:val="0"/>
              <w:adjustRightInd w:val="0"/>
              <w:jc w:val="both"/>
              <w:rPr>
                <w:rFonts w:ascii="Arial" w:hAnsi="Arial" w:cs="Arial"/>
                <w:szCs w:val="24"/>
              </w:rPr>
            </w:pPr>
          </w:p>
          <w:p w14:paraId="13A22F33" w14:textId="77777777" w:rsidR="00236230" w:rsidRPr="008F5C2A" w:rsidRDefault="00236230" w:rsidP="00486027">
            <w:pPr>
              <w:autoSpaceDE w:val="0"/>
              <w:autoSpaceDN w:val="0"/>
              <w:adjustRightInd w:val="0"/>
              <w:jc w:val="both"/>
              <w:rPr>
                <w:rFonts w:ascii="Arial" w:hAnsi="Arial" w:cs="Arial"/>
                <w:szCs w:val="24"/>
              </w:rPr>
            </w:pPr>
          </w:p>
        </w:tc>
      </w:tr>
    </w:tbl>
    <w:tbl>
      <w:tblPr>
        <w:tblStyle w:val="Grilledutableau"/>
        <w:tblW w:w="10349" w:type="dxa"/>
        <w:tblInd w:w="-289" w:type="dxa"/>
        <w:tblLook w:val="04A0" w:firstRow="1" w:lastRow="0" w:firstColumn="1" w:lastColumn="0" w:noHBand="0" w:noVBand="1"/>
      </w:tblPr>
      <w:tblGrid>
        <w:gridCol w:w="6238"/>
        <w:gridCol w:w="4111"/>
      </w:tblGrid>
      <w:tr w:rsidR="003B0B85" w:rsidRPr="008F5C2A" w14:paraId="33D80FBA" w14:textId="77777777" w:rsidTr="000058A8">
        <w:trPr>
          <w:trHeight w:val="998"/>
        </w:trPr>
        <w:tc>
          <w:tcPr>
            <w:tcW w:w="6238" w:type="dxa"/>
            <w:vAlign w:val="center"/>
          </w:tcPr>
          <w:p w14:paraId="19361D74" w14:textId="4BFDC34B" w:rsidR="00E13A05" w:rsidRPr="008F5C2A" w:rsidRDefault="00E13A05" w:rsidP="00E13A05">
            <w:pPr>
              <w:autoSpaceDE w:val="0"/>
              <w:autoSpaceDN w:val="0"/>
              <w:adjustRightInd w:val="0"/>
              <w:rPr>
                <w:rFonts w:ascii="Arial" w:hAnsi="Arial" w:cs="Arial"/>
                <w:b/>
                <w:sz w:val="18"/>
                <w:szCs w:val="18"/>
                <w:u w:val="single"/>
              </w:rPr>
            </w:pPr>
            <w:r>
              <w:rPr>
                <w:rFonts w:ascii="Arial" w:hAnsi="Arial" w:cs="Arial"/>
                <w:b/>
                <w:sz w:val="18"/>
                <w:szCs w:val="18"/>
                <w:u w:val="single"/>
              </w:rPr>
              <w:t>Service a</w:t>
            </w:r>
            <w:r w:rsidRPr="008F5C2A">
              <w:rPr>
                <w:rFonts w:ascii="Arial" w:hAnsi="Arial" w:cs="Arial"/>
                <w:b/>
                <w:sz w:val="18"/>
                <w:szCs w:val="18"/>
                <w:u w:val="single"/>
              </w:rPr>
              <w:t>cheteur</w:t>
            </w:r>
            <w:r w:rsidRPr="008F5C2A">
              <w:rPr>
                <w:rFonts w:ascii="Arial" w:hAnsi="Arial" w:cs="Arial"/>
                <w:b/>
                <w:sz w:val="18"/>
                <w:szCs w:val="18"/>
              </w:rPr>
              <w:t> :</w:t>
            </w:r>
          </w:p>
          <w:p w14:paraId="733A2B5C" w14:textId="67D5F962" w:rsidR="003B0B85" w:rsidRPr="008F5C2A" w:rsidRDefault="003B0B85" w:rsidP="00D27241">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Plate-forme commissariat ouest (PFC</w:t>
            </w:r>
            <w:r w:rsidR="00411734" w:rsidRPr="008F5C2A">
              <w:rPr>
                <w:rFonts w:ascii="Arial" w:hAnsi="Arial" w:cs="Arial"/>
                <w:sz w:val="18"/>
                <w:szCs w:val="18"/>
              </w:rPr>
              <w:t xml:space="preserve"> </w:t>
            </w:r>
            <w:r w:rsidR="00FD49F0" w:rsidRPr="008F5C2A">
              <w:rPr>
                <w:rFonts w:ascii="Arial" w:hAnsi="Arial" w:cs="Arial"/>
                <w:sz w:val="18"/>
                <w:szCs w:val="18"/>
              </w:rPr>
              <w:t>O)</w:t>
            </w:r>
            <w:r w:rsidRPr="008F5C2A">
              <w:rPr>
                <w:rFonts w:ascii="Arial" w:hAnsi="Arial" w:cs="Arial"/>
                <w:sz w:val="18"/>
                <w:szCs w:val="18"/>
              </w:rPr>
              <w:t xml:space="preserve"> </w:t>
            </w:r>
          </w:p>
          <w:p w14:paraId="20E9897E" w14:textId="5D4ED620" w:rsidR="008F5C2A" w:rsidRDefault="003B0B85" w:rsidP="008F5C2A">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Division Achats Publics </w:t>
            </w:r>
          </w:p>
          <w:p w14:paraId="488BA0A2" w14:textId="3CA55AB3" w:rsidR="008F5C2A" w:rsidRPr="008F5C2A" w:rsidRDefault="003B0B85" w:rsidP="008F5C2A">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Bureau Achats </w:t>
            </w:r>
            <w:r w:rsidR="004F4AA0" w:rsidRPr="008F5C2A">
              <w:rPr>
                <w:rFonts w:ascii="Arial" w:hAnsi="Arial" w:cs="Arial"/>
                <w:sz w:val="18"/>
                <w:szCs w:val="18"/>
              </w:rPr>
              <w:t>de</w:t>
            </w:r>
            <w:r w:rsidR="008F5C2A">
              <w:rPr>
                <w:rFonts w:ascii="Arial" w:hAnsi="Arial" w:cs="Arial"/>
                <w:sz w:val="18"/>
                <w:szCs w:val="18"/>
              </w:rPr>
              <w:t xml:space="preserve"> </w:t>
            </w:r>
            <w:sdt>
              <w:sdtPr>
                <w:rPr>
                  <w:rFonts w:ascii="Marianne" w:hAnsi="Marianne" w:cs="Arial"/>
                </w:rPr>
                <w:id w:val="517674492"/>
                <w:placeholder>
                  <w:docPart w:val="F2754C5BC57D4559B2CA574FF7DFB5E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4F6102">
                  <w:rPr>
                    <w:rFonts w:ascii="Marianne" w:hAnsi="Marianne" w:cs="Arial"/>
                  </w:rPr>
                  <w:t>formation</w:t>
                </w:r>
              </w:sdtContent>
            </w:sdt>
          </w:p>
          <w:p w14:paraId="6C31FE87" w14:textId="4A917401" w:rsidR="003B0B85" w:rsidRPr="008F5C2A" w:rsidRDefault="003B0B85" w:rsidP="00D27241">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Quartier Foch - BP 22 - 35998 - Rennes cedex 9</w:t>
            </w:r>
          </w:p>
          <w:p w14:paraId="2F86167A" w14:textId="73E86EB8" w:rsidR="00450159" w:rsidRPr="008F5C2A" w:rsidRDefault="00450159" w:rsidP="00A67935">
            <w:pPr>
              <w:pStyle w:val="Paragraphedeliste"/>
              <w:autoSpaceDE w:val="0"/>
              <w:autoSpaceDN w:val="0"/>
              <w:adjustRightInd w:val="0"/>
              <w:ind w:left="0"/>
              <w:rPr>
                <w:rFonts w:ascii="Arial" w:hAnsi="Arial" w:cs="Arial"/>
                <w:sz w:val="18"/>
                <w:szCs w:val="18"/>
              </w:rPr>
            </w:pPr>
          </w:p>
        </w:tc>
        <w:tc>
          <w:tcPr>
            <w:tcW w:w="4111" w:type="dxa"/>
            <w:vAlign w:val="center"/>
          </w:tcPr>
          <w:p w14:paraId="760302D8" w14:textId="70F1F374" w:rsidR="00610C17"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b/>
                <w:sz w:val="18"/>
                <w:szCs w:val="18"/>
                <w:u w:val="single"/>
              </w:rPr>
              <w:t xml:space="preserve">SIRET </w:t>
            </w:r>
            <w:r w:rsidR="001B7296" w:rsidRPr="008F5C2A">
              <w:rPr>
                <w:rFonts w:ascii="Arial" w:hAnsi="Arial" w:cs="Arial"/>
                <w:b/>
                <w:sz w:val="18"/>
                <w:szCs w:val="18"/>
                <w:u w:val="single"/>
              </w:rPr>
              <w:t>unique de l’</w:t>
            </w:r>
            <w:r w:rsidRPr="008F5C2A">
              <w:rPr>
                <w:rFonts w:ascii="Arial" w:hAnsi="Arial" w:cs="Arial"/>
                <w:b/>
                <w:sz w:val="18"/>
                <w:szCs w:val="18"/>
                <w:u w:val="single"/>
              </w:rPr>
              <w:t>Etat</w:t>
            </w:r>
            <w:r w:rsidRPr="008F5C2A">
              <w:rPr>
                <w:rFonts w:ascii="Arial" w:hAnsi="Arial" w:cs="Arial"/>
                <w:sz w:val="18"/>
                <w:szCs w:val="18"/>
              </w:rPr>
              <w:t xml:space="preserve"> : </w:t>
            </w:r>
            <w:r w:rsidRPr="008F5C2A">
              <w:rPr>
                <w:rFonts w:ascii="Arial" w:hAnsi="Arial" w:cs="Arial"/>
                <w:b/>
                <w:sz w:val="18"/>
                <w:szCs w:val="18"/>
              </w:rPr>
              <w:t>110 002 011 00044</w:t>
            </w:r>
            <w:r w:rsidR="004F4AA0" w:rsidRPr="008F5C2A">
              <w:rPr>
                <w:rFonts w:ascii="Arial" w:hAnsi="Arial" w:cs="Arial"/>
                <w:sz w:val="18"/>
                <w:szCs w:val="18"/>
              </w:rPr>
              <w:t xml:space="preserve"> </w:t>
            </w:r>
          </w:p>
          <w:p w14:paraId="2F088F1E" w14:textId="74FBAC04" w:rsidR="003B0B85" w:rsidRPr="008F5C2A" w:rsidRDefault="004F4AA0" w:rsidP="003B0B85">
            <w:pPr>
              <w:autoSpaceDE w:val="0"/>
              <w:autoSpaceDN w:val="0"/>
              <w:adjustRightInd w:val="0"/>
              <w:ind w:left="32"/>
              <w:rPr>
                <w:rFonts w:ascii="Arial" w:hAnsi="Arial" w:cs="Arial"/>
                <w:b/>
                <w:sz w:val="18"/>
                <w:szCs w:val="18"/>
              </w:rPr>
            </w:pPr>
            <w:r w:rsidRPr="008F5C2A">
              <w:rPr>
                <w:rFonts w:ascii="Arial" w:hAnsi="Arial" w:cs="Arial"/>
                <w:b/>
                <w:sz w:val="18"/>
                <w:szCs w:val="18"/>
              </w:rPr>
              <w:t>(à utiliser pour la facturation électronique)</w:t>
            </w:r>
          </w:p>
          <w:p w14:paraId="2A0B73C7" w14:textId="77777777" w:rsidR="004F4AA0" w:rsidRPr="008F5C2A" w:rsidRDefault="004F4AA0" w:rsidP="003B0B85">
            <w:pPr>
              <w:autoSpaceDE w:val="0"/>
              <w:autoSpaceDN w:val="0"/>
              <w:adjustRightInd w:val="0"/>
              <w:spacing w:before="60"/>
              <w:ind w:left="32"/>
              <w:rPr>
                <w:rFonts w:ascii="Arial" w:hAnsi="Arial" w:cs="Arial"/>
                <w:b/>
                <w:sz w:val="18"/>
                <w:szCs w:val="18"/>
                <w:u w:val="single"/>
              </w:rPr>
            </w:pPr>
          </w:p>
          <w:p w14:paraId="60C7E536" w14:textId="1D6A3C8B" w:rsidR="003B0B85" w:rsidRPr="008F5C2A" w:rsidRDefault="00411734" w:rsidP="00450159">
            <w:pPr>
              <w:autoSpaceDE w:val="0"/>
              <w:autoSpaceDN w:val="0"/>
              <w:adjustRightInd w:val="0"/>
              <w:spacing w:before="60"/>
              <w:ind w:left="32"/>
              <w:rPr>
                <w:rFonts w:ascii="Arial" w:hAnsi="Arial" w:cs="Arial"/>
                <w:i/>
                <w:sz w:val="18"/>
                <w:szCs w:val="18"/>
              </w:rPr>
            </w:pPr>
            <w:r w:rsidRPr="008F5C2A">
              <w:rPr>
                <w:rFonts w:ascii="Arial" w:hAnsi="Arial" w:cs="Arial"/>
                <w:i/>
                <w:sz w:val="18"/>
                <w:szCs w:val="18"/>
                <w:u w:val="single"/>
              </w:rPr>
              <w:t xml:space="preserve">SIRET PFC </w:t>
            </w:r>
            <w:r w:rsidR="003B0B85" w:rsidRPr="008F5C2A">
              <w:rPr>
                <w:rFonts w:ascii="Arial" w:hAnsi="Arial" w:cs="Arial"/>
                <w:i/>
                <w:sz w:val="18"/>
                <w:szCs w:val="18"/>
                <w:u w:val="single"/>
              </w:rPr>
              <w:t>O</w:t>
            </w:r>
            <w:r w:rsidR="003B0B85" w:rsidRPr="008F5C2A">
              <w:rPr>
                <w:rFonts w:ascii="Arial" w:hAnsi="Arial" w:cs="Arial"/>
                <w:i/>
                <w:sz w:val="18"/>
                <w:szCs w:val="18"/>
              </w:rPr>
              <w:t> : 130 015 407 00013</w:t>
            </w:r>
          </w:p>
          <w:p w14:paraId="46192481" w14:textId="24D606BA" w:rsidR="001B7296" w:rsidRPr="008F5C2A" w:rsidRDefault="001B7296" w:rsidP="00450159">
            <w:pPr>
              <w:autoSpaceDE w:val="0"/>
              <w:autoSpaceDN w:val="0"/>
              <w:adjustRightInd w:val="0"/>
              <w:spacing w:before="60"/>
              <w:ind w:left="32"/>
              <w:rPr>
                <w:rFonts w:ascii="Arial" w:hAnsi="Arial" w:cs="Arial"/>
                <w:i/>
                <w:sz w:val="18"/>
                <w:szCs w:val="18"/>
              </w:rPr>
            </w:pPr>
            <w:r w:rsidRPr="008F5C2A">
              <w:rPr>
                <w:rFonts w:ascii="Arial" w:hAnsi="Arial" w:cs="Arial"/>
                <w:i/>
                <w:sz w:val="18"/>
                <w:szCs w:val="18"/>
              </w:rPr>
              <w:t>(pour information)</w:t>
            </w:r>
          </w:p>
        </w:tc>
      </w:tr>
      <w:tr w:rsidR="003B0B85" w:rsidRPr="008F5C2A" w14:paraId="2D878728" w14:textId="77777777" w:rsidTr="000058A8">
        <w:trPr>
          <w:trHeight w:val="985"/>
        </w:trPr>
        <w:tc>
          <w:tcPr>
            <w:tcW w:w="6238" w:type="dxa"/>
            <w:vAlign w:val="center"/>
          </w:tcPr>
          <w:p w14:paraId="164D0A84" w14:textId="77777777" w:rsidR="007D6D21" w:rsidRPr="008F5C2A" w:rsidRDefault="007D6D21" w:rsidP="004D4DA5">
            <w:pPr>
              <w:autoSpaceDE w:val="0"/>
              <w:autoSpaceDN w:val="0"/>
              <w:adjustRightInd w:val="0"/>
              <w:rPr>
                <w:rFonts w:ascii="Arial" w:hAnsi="Arial" w:cs="Arial"/>
                <w:b/>
                <w:sz w:val="18"/>
                <w:szCs w:val="18"/>
                <w:u w:val="single"/>
              </w:rPr>
            </w:pPr>
          </w:p>
          <w:p w14:paraId="4683871B" w14:textId="3625614F" w:rsidR="003B0B85" w:rsidRDefault="003B0B85" w:rsidP="004D4DA5">
            <w:pPr>
              <w:autoSpaceDE w:val="0"/>
              <w:autoSpaceDN w:val="0"/>
              <w:adjustRightInd w:val="0"/>
              <w:rPr>
                <w:rFonts w:ascii="Arial" w:hAnsi="Arial" w:cs="Arial"/>
                <w:b/>
                <w:sz w:val="18"/>
                <w:szCs w:val="18"/>
              </w:rPr>
            </w:pPr>
            <w:r w:rsidRPr="008F5C2A">
              <w:rPr>
                <w:rFonts w:ascii="Arial" w:hAnsi="Arial" w:cs="Arial"/>
                <w:b/>
                <w:sz w:val="18"/>
                <w:szCs w:val="18"/>
                <w:u w:val="single"/>
              </w:rPr>
              <w:t>Service exécutant</w:t>
            </w:r>
            <w:r w:rsidR="003513F9" w:rsidRPr="008F5C2A">
              <w:rPr>
                <w:rFonts w:ascii="Arial" w:hAnsi="Arial" w:cs="Arial"/>
                <w:b/>
                <w:sz w:val="18"/>
                <w:szCs w:val="18"/>
              </w:rPr>
              <w:t> :</w:t>
            </w:r>
          </w:p>
          <w:p w14:paraId="1035B42E" w14:textId="77777777" w:rsidR="00E13A05" w:rsidRPr="008F5C2A" w:rsidRDefault="00E13A05" w:rsidP="00E13A05">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Plate-forme commissariat ouest (PFC O) </w:t>
            </w:r>
          </w:p>
          <w:p w14:paraId="3EE2F272" w14:textId="101F7FFB" w:rsidR="003B0B85" w:rsidRPr="008F5C2A" w:rsidRDefault="003B0B85" w:rsidP="00D57954">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Division Finances - Bureau exécution - Section </w:t>
            </w:r>
            <w:sdt>
              <w:sdtPr>
                <w:rPr>
                  <w:rFonts w:ascii="Marianne" w:hAnsi="Marianne" w:cs="Arial"/>
                  <w:sz w:val="18"/>
                  <w:szCs w:val="18"/>
                </w:rPr>
                <w:id w:val="1431692522"/>
                <w:placeholder>
                  <w:docPart w:val="488B0AD5C0FA4344863DE231174BCC63"/>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EndPr/>
              <w:sdtContent>
                <w:r w:rsidR="004F6102">
                  <w:rPr>
                    <w:rFonts w:ascii="Marianne" w:hAnsi="Marianne" w:cs="Arial"/>
                    <w:sz w:val="18"/>
                    <w:szCs w:val="18"/>
                  </w:rPr>
                  <w:t>formation</w:t>
                </w:r>
              </w:sdtContent>
            </w:sdt>
          </w:p>
          <w:p w14:paraId="237BDEE0" w14:textId="5FF6585D" w:rsidR="003B0B85" w:rsidRPr="008F5C2A" w:rsidRDefault="003B0B85" w:rsidP="00D57954">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Quartier Foch/BP 22 - 35998 Rennes cedex 9. </w:t>
            </w:r>
          </w:p>
          <w:p w14:paraId="08A8D51C" w14:textId="77777777" w:rsidR="00D57954" w:rsidRPr="008F5C2A" w:rsidRDefault="00D57954" w:rsidP="00D57954">
            <w:pPr>
              <w:pStyle w:val="Paragraphedeliste"/>
              <w:autoSpaceDE w:val="0"/>
              <w:autoSpaceDN w:val="0"/>
              <w:adjustRightInd w:val="0"/>
              <w:ind w:left="0"/>
              <w:rPr>
                <w:rFonts w:ascii="Arial" w:hAnsi="Arial" w:cs="Arial"/>
                <w:sz w:val="18"/>
                <w:szCs w:val="18"/>
              </w:rPr>
            </w:pPr>
          </w:p>
          <w:p w14:paraId="015AD125" w14:textId="77777777" w:rsidR="00610C17" w:rsidRPr="008F5C2A" w:rsidRDefault="003B0B85" w:rsidP="00610C17">
            <w:pPr>
              <w:autoSpaceDE w:val="0"/>
              <w:autoSpaceDN w:val="0"/>
              <w:adjustRightInd w:val="0"/>
              <w:rPr>
                <w:rFonts w:ascii="Arial" w:hAnsi="Arial" w:cs="Arial"/>
                <w:b/>
                <w:sz w:val="18"/>
                <w:szCs w:val="18"/>
              </w:rPr>
            </w:pPr>
            <w:r w:rsidRPr="008F5C2A">
              <w:rPr>
                <w:rFonts w:ascii="Arial" w:hAnsi="Arial" w:cs="Arial"/>
                <w:b/>
                <w:sz w:val="18"/>
                <w:szCs w:val="18"/>
              </w:rPr>
              <w:t xml:space="preserve">Code service exécutant (SE) : </w:t>
            </w:r>
          </w:p>
          <w:p w14:paraId="00ABC8A9" w14:textId="77777777" w:rsidR="003B0B85" w:rsidRPr="008F5C2A" w:rsidRDefault="003B0B85" w:rsidP="00610C17">
            <w:pPr>
              <w:autoSpaceDE w:val="0"/>
              <w:autoSpaceDN w:val="0"/>
              <w:adjustRightInd w:val="0"/>
              <w:rPr>
                <w:rFonts w:ascii="Arial" w:hAnsi="Arial" w:cs="Arial"/>
                <w:b/>
                <w:sz w:val="18"/>
                <w:szCs w:val="18"/>
              </w:rPr>
            </w:pPr>
            <w:r w:rsidRPr="008F5C2A">
              <w:rPr>
                <w:rFonts w:ascii="Arial" w:hAnsi="Arial" w:cs="Arial"/>
                <w:b/>
                <w:sz w:val="18"/>
                <w:szCs w:val="18"/>
              </w:rPr>
              <w:t>D0410U5035</w:t>
            </w:r>
            <w:r w:rsidR="009715F5" w:rsidRPr="008F5C2A">
              <w:rPr>
                <w:rFonts w:ascii="Arial" w:hAnsi="Arial" w:cs="Arial"/>
                <w:b/>
                <w:sz w:val="18"/>
                <w:szCs w:val="18"/>
              </w:rPr>
              <w:t xml:space="preserve"> (à utiliser pour la facturation électronique)</w:t>
            </w:r>
          </w:p>
          <w:p w14:paraId="3F75F4D9" w14:textId="07A283ED" w:rsidR="00450159" w:rsidRPr="008F5C2A" w:rsidRDefault="00450159" w:rsidP="00610C17">
            <w:pPr>
              <w:autoSpaceDE w:val="0"/>
              <w:autoSpaceDN w:val="0"/>
              <w:adjustRightInd w:val="0"/>
              <w:rPr>
                <w:rFonts w:ascii="Arial" w:hAnsi="Arial" w:cs="Arial"/>
                <w:b/>
                <w:sz w:val="18"/>
                <w:szCs w:val="18"/>
                <w:u w:val="single"/>
              </w:rPr>
            </w:pPr>
          </w:p>
        </w:tc>
        <w:tc>
          <w:tcPr>
            <w:tcW w:w="4111" w:type="dxa"/>
            <w:vAlign w:val="center"/>
          </w:tcPr>
          <w:p w14:paraId="24B8C0DC" w14:textId="55A8054D" w:rsidR="003B0B85"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b/>
                <w:sz w:val="18"/>
                <w:szCs w:val="18"/>
                <w:u w:val="single"/>
              </w:rPr>
              <w:t>Comptable assignataire</w:t>
            </w:r>
            <w:r w:rsidR="00FD49F0" w:rsidRPr="008F5C2A">
              <w:rPr>
                <w:rFonts w:ascii="Arial" w:hAnsi="Arial" w:cs="Arial"/>
                <w:sz w:val="18"/>
                <w:szCs w:val="18"/>
              </w:rPr>
              <w:t> :</w:t>
            </w:r>
          </w:p>
          <w:p w14:paraId="184A63C9" w14:textId="0E96DC59" w:rsidR="003B0B85" w:rsidRPr="008F5C2A" w:rsidRDefault="00C44298" w:rsidP="00E56662">
            <w:pPr>
              <w:autoSpaceDE w:val="0"/>
              <w:autoSpaceDN w:val="0"/>
              <w:adjustRightInd w:val="0"/>
              <w:spacing w:before="120"/>
              <w:ind w:left="32"/>
              <w:rPr>
                <w:rFonts w:ascii="Arial" w:hAnsi="Arial" w:cs="Arial"/>
                <w:sz w:val="18"/>
                <w:szCs w:val="18"/>
              </w:rPr>
            </w:pPr>
            <w:r w:rsidRPr="008F5C2A">
              <w:rPr>
                <w:rFonts w:ascii="Arial" w:hAnsi="Arial" w:cs="Arial"/>
                <w:sz w:val="18"/>
                <w:szCs w:val="18"/>
              </w:rPr>
              <w:t xml:space="preserve">Direction départementale des finances publiques du </w:t>
            </w:r>
            <w:r w:rsidR="003B0B85" w:rsidRPr="008F5C2A">
              <w:rPr>
                <w:rFonts w:ascii="Arial" w:hAnsi="Arial" w:cs="Arial"/>
                <w:sz w:val="18"/>
                <w:szCs w:val="18"/>
              </w:rPr>
              <w:t xml:space="preserve">Finistère </w:t>
            </w:r>
            <w:r w:rsidRPr="008F5C2A">
              <w:rPr>
                <w:rFonts w:ascii="Arial" w:hAnsi="Arial" w:cs="Arial"/>
                <w:sz w:val="18"/>
                <w:szCs w:val="18"/>
              </w:rPr>
              <w:t>(DDFIP 29)</w:t>
            </w:r>
            <w:r w:rsidR="003B0B85" w:rsidRPr="008F5C2A">
              <w:rPr>
                <w:rFonts w:ascii="Arial" w:hAnsi="Arial" w:cs="Arial"/>
                <w:sz w:val="18"/>
                <w:szCs w:val="18"/>
              </w:rPr>
              <w:t xml:space="preserve"> </w:t>
            </w:r>
          </w:p>
          <w:p w14:paraId="6F36904E" w14:textId="77777777" w:rsidR="003B0B85"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sz w:val="18"/>
                <w:szCs w:val="18"/>
              </w:rPr>
              <w:t>4 Square Marc Sangnier - CS 92839</w:t>
            </w:r>
          </w:p>
          <w:p w14:paraId="0FE18F2D" w14:textId="77777777" w:rsidR="003B0B85" w:rsidRPr="008F5C2A" w:rsidRDefault="003B0B85" w:rsidP="003B0B85">
            <w:pPr>
              <w:autoSpaceDE w:val="0"/>
              <w:autoSpaceDN w:val="0"/>
              <w:adjustRightInd w:val="0"/>
              <w:ind w:left="32"/>
              <w:rPr>
                <w:rFonts w:ascii="Arial" w:hAnsi="Arial" w:cs="Arial"/>
                <w:sz w:val="18"/>
                <w:szCs w:val="18"/>
              </w:rPr>
            </w:pPr>
            <w:r w:rsidRPr="008F5C2A">
              <w:rPr>
                <w:rFonts w:ascii="Arial" w:hAnsi="Arial" w:cs="Arial"/>
                <w:sz w:val="18"/>
                <w:szCs w:val="18"/>
              </w:rPr>
              <w:t>29 228 Brest Cedex 2</w:t>
            </w:r>
          </w:p>
          <w:p w14:paraId="2B3F0332" w14:textId="37339770" w:rsidR="001D1C04" w:rsidRPr="008F5C2A" w:rsidRDefault="00E60860" w:rsidP="003B0B85">
            <w:pPr>
              <w:autoSpaceDE w:val="0"/>
              <w:autoSpaceDN w:val="0"/>
              <w:adjustRightInd w:val="0"/>
              <w:ind w:left="32"/>
              <w:rPr>
                <w:rFonts w:ascii="Arial" w:hAnsi="Arial" w:cs="Arial"/>
                <w:b/>
                <w:sz w:val="18"/>
                <w:szCs w:val="18"/>
                <w:u w:val="single"/>
              </w:rPr>
            </w:pPr>
            <w:hyperlink r:id="rId12" w:history="1">
              <w:r w:rsidR="001D1C04" w:rsidRPr="008F5C2A">
                <w:rPr>
                  <w:rStyle w:val="Lienhypertexte"/>
                  <w:rFonts w:ascii="Arial" w:hAnsi="Arial" w:cs="Arial"/>
                  <w:sz w:val="18"/>
                  <w:szCs w:val="18"/>
                </w:rPr>
                <w:t>ddfip29@dgfip.finances.gouv.fr</w:t>
              </w:r>
            </w:hyperlink>
            <w:r w:rsidR="001D1C04" w:rsidRPr="008F5C2A">
              <w:rPr>
                <w:rFonts w:ascii="Arial" w:hAnsi="Arial" w:cs="Arial"/>
                <w:sz w:val="18"/>
                <w:szCs w:val="18"/>
              </w:rPr>
              <w:t xml:space="preserve"> – 02.98.80.55.55</w:t>
            </w:r>
          </w:p>
        </w:tc>
      </w:tr>
      <w:tr w:rsidR="003F26C5" w:rsidRPr="008F5C2A" w14:paraId="1AC04EA5" w14:textId="77777777" w:rsidTr="00BC53D5">
        <w:trPr>
          <w:trHeight w:val="370"/>
        </w:trPr>
        <w:tc>
          <w:tcPr>
            <w:tcW w:w="10349" w:type="dxa"/>
            <w:gridSpan w:val="2"/>
            <w:vAlign w:val="center"/>
          </w:tcPr>
          <w:p w14:paraId="3C740180" w14:textId="77777777" w:rsidR="007D6D21" w:rsidRPr="008F5C2A" w:rsidRDefault="007D6D21" w:rsidP="003F26C5">
            <w:pPr>
              <w:autoSpaceDE w:val="0"/>
              <w:autoSpaceDN w:val="0"/>
              <w:adjustRightInd w:val="0"/>
              <w:jc w:val="center"/>
              <w:rPr>
                <w:rFonts w:ascii="Arial" w:hAnsi="Arial" w:cs="Arial"/>
                <w:b/>
                <w:sz w:val="18"/>
                <w:szCs w:val="18"/>
                <w:u w:val="single"/>
              </w:rPr>
            </w:pPr>
          </w:p>
          <w:p w14:paraId="2DF6D8E6" w14:textId="4E7A1492" w:rsidR="003F26C5" w:rsidRPr="008F5C2A" w:rsidRDefault="003F26C5" w:rsidP="003F26C5">
            <w:pPr>
              <w:autoSpaceDE w:val="0"/>
              <w:autoSpaceDN w:val="0"/>
              <w:adjustRightInd w:val="0"/>
              <w:jc w:val="center"/>
              <w:rPr>
                <w:rFonts w:ascii="Arial" w:hAnsi="Arial" w:cs="Arial"/>
                <w:b/>
                <w:sz w:val="18"/>
                <w:szCs w:val="18"/>
                <w:u w:val="single"/>
              </w:rPr>
            </w:pPr>
            <w:r w:rsidRPr="008F5C2A">
              <w:rPr>
                <w:rFonts w:ascii="Arial" w:hAnsi="Arial" w:cs="Arial"/>
                <w:b/>
                <w:sz w:val="18"/>
                <w:szCs w:val="18"/>
                <w:u w:val="single"/>
              </w:rPr>
              <w:t>Points de contact</w:t>
            </w:r>
            <w:r w:rsidRPr="008F5C2A">
              <w:rPr>
                <w:rFonts w:ascii="Arial" w:hAnsi="Arial" w:cs="Arial"/>
                <w:b/>
                <w:sz w:val="18"/>
                <w:szCs w:val="18"/>
              </w:rPr>
              <w:t> :</w:t>
            </w:r>
          </w:p>
          <w:p w14:paraId="4BBD1881" w14:textId="4C6A6B45" w:rsidR="00CD73B8" w:rsidRPr="008F5C2A" w:rsidRDefault="001D1C04" w:rsidP="002570E0">
            <w:pPr>
              <w:autoSpaceDE w:val="0"/>
              <w:autoSpaceDN w:val="0"/>
              <w:adjustRightInd w:val="0"/>
              <w:spacing w:before="60"/>
              <w:rPr>
                <w:rStyle w:val="Lienhypertexte"/>
                <w:rFonts w:ascii="Arial" w:hAnsi="Arial" w:cs="Arial"/>
                <w:sz w:val="18"/>
                <w:szCs w:val="18"/>
              </w:rPr>
            </w:pPr>
            <w:r w:rsidRPr="008F5C2A">
              <w:rPr>
                <w:rFonts w:ascii="Arial" w:hAnsi="Arial" w:cs="Arial"/>
                <w:sz w:val="18"/>
                <w:szCs w:val="18"/>
                <w:u w:val="single"/>
              </w:rPr>
              <w:t>P</w:t>
            </w:r>
            <w:r w:rsidR="00A67935" w:rsidRPr="008F5C2A">
              <w:rPr>
                <w:rFonts w:ascii="Arial" w:hAnsi="Arial" w:cs="Arial"/>
                <w:sz w:val="18"/>
                <w:szCs w:val="18"/>
                <w:u w:val="single"/>
              </w:rPr>
              <w:t>rocédure</w:t>
            </w:r>
            <w:r w:rsidRPr="008F5C2A">
              <w:rPr>
                <w:rFonts w:ascii="Arial" w:hAnsi="Arial" w:cs="Arial"/>
                <w:sz w:val="18"/>
                <w:szCs w:val="18"/>
                <w:u w:val="single"/>
              </w:rPr>
              <w:t xml:space="preserve"> – suivi d’</w:t>
            </w:r>
            <w:r w:rsidR="00A67935" w:rsidRPr="008F5C2A">
              <w:rPr>
                <w:rFonts w:ascii="Arial" w:hAnsi="Arial" w:cs="Arial"/>
                <w:sz w:val="18"/>
                <w:szCs w:val="18"/>
                <w:u w:val="single"/>
              </w:rPr>
              <w:t>exécution</w:t>
            </w:r>
            <w:r w:rsidR="00A67935" w:rsidRPr="008F5C2A">
              <w:rPr>
                <w:rFonts w:ascii="Arial" w:hAnsi="Arial" w:cs="Arial"/>
                <w:sz w:val="18"/>
                <w:szCs w:val="18"/>
              </w:rPr>
              <w:t xml:space="preserve"> </w:t>
            </w:r>
            <w:r w:rsidR="003F26C5" w:rsidRPr="008F5C2A">
              <w:rPr>
                <w:rFonts w:ascii="Arial" w:hAnsi="Arial" w:cs="Arial"/>
                <w:sz w:val="18"/>
                <w:szCs w:val="18"/>
              </w:rPr>
              <w:t>:</w:t>
            </w:r>
            <w:r w:rsidR="0017555B" w:rsidRPr="008F5C2A">
              <w:rPr>
                <w:rFonts w:ascii="Arial" w:hAnsi="Arial" w:cs="Arial"/>
                <w:sz w:val="18"/>
                <w:szCs w:val="18"/>
              </w:rPr>
              <w:t xml:space="preserve">         </w:t>
            </w:r>
            <w:hyperlink r:id="rId13" w:history="1">
              <w:r w:rsidR="004F6102">
                <w:rPr>
                  <w:rStyle w:val="Lienhypertexte"/>
                  <w:rFonts w:ascii="Arial" w:hAnsi="Arial" w:cs="Arial"/>
                  <w:sz w:val="18"/>
                  <w:szCs w:val="18"/>
                </w:rPr>
                <w:t>pfc-ouest-dap-bfo.charge-rel-entr.fct@intradef.gouv.fr</w:t>
              </w:r>
            </w:hyperlink>
          </w:p>
          <w:p w14:paraId="73513FDC" w14:textId="0A59F40A" w:rsidR="003F26C5" w:rsidRPr="008F5C2A" w:rsidRDefault="00A67935" w:rsidP="002570E0">
            <w:pPr>
              <w:autoSpaceDE w:val="0"/>
              <w:autoSpaceDN w:val="0"/>
              <w:adjustRightInd w:val="0"/>
              <w:spacing w:before="60"/>
              <w:rPr>
                <w:rFonts w:ascii="Arial" w:hAnsi="Arial" w:cs="Arial"/>
                <w:sz w:val="18"/>
                <w:szCs w:val="18"/>
                <w:u w:val="single"/>
              </w:rPr>
            </w:pPr>
            <w:r w:rsidRPr="008F5C2A">
              <w:rPr>
                <w:rFonts w:ascii="Arial" w:hAnsi="Arial" w:cs="Arial"/>
                <w:sz w:val="18"/>
                <w:szCs w:val="18"/>
                <w:u w:val="single"/>
              </w:rPr>
              <w:t>Facturation – paiement</w:t>
            </w:r>
            <w:r w:rsidRPr="008F5C2A">
              <w:rPr>
                <w:rFonts w:ascii="Arial" w:hAnsi="Arial" w:cs="Arial"/>
                <w:sz w:val="18"/>
                <w:szCs w:val="18"/>
              </w:rPr>
              <w:t> :</w:t>
            </w:r>
            <w:r w:rsidR="0017555B" w:rsidRPr="008F5C2A">
              <w:rPr>
                <w:rFonts w:ascii="Arial" w:hAnsi="Arial" w:cs="Arial"/>
                <w:sz w:val="18"/>
                <w:szCs w:val="18"/>
              </w:rPr>
              <w:t xml:space="preserve">                   </w:t>
            </w:r>
            <w:hyperlink r:id="rId14" w:history="1">
              <w:r w:rsidR="007D514A">
                <w:rPr>
                  <w:rStyle w:val="Lienhypertexte"/>
                  <w:rFonts w:ascii="Arial" w:hAnsi="Arial" w:cs="Arial"/>
                  <w:sz w:val="18"/>
                  <w:szCs w:val="18"/>
                </w:rPr>
                <w:t>pfc-ouest-dfin-fo.referent.fct@intradef.gouv.fr</w:t>
              </w:r>
            </w:hyperlink>
            <w:r w:rsidR="004F6102">
              <w:rPr>
                <w:rFonts w:ascii="Arial" w:hAnsi="Arial" w:cs="Arial"/>
                <w:sz w:val="18"/>
                <w:szCs w:val="18"/>
              </w:rPr>
              <w:t xml:space="preserve"> </w:t>
            </w:r>
            <w:r w:rsidRPr="008F5C2A">
              <w:rPr>
                <w:rStyle w:val="Lienhypertexte"/>
                <w:rFonts w:ascii="Arial" w:hAnsi="Arial" w:cs="Arial"/>
                <w:sz w:val="18"/>
                <w:szCs w:val="18"/>
              </w:rPr>
              <w:t xml:space="preserve"> </w:t>
            </w:r>
          </w:p>
          <w:p w14:paraId="72549CD8" w14:textId="4A3721ED" w:rsidR="003F26C5" w:rsidRPr="008F5C2A" w:rsidRDefault="00954140" w:rsidP="002570E0">
            <w:pPr>
              <w:autoSpaceDE w:val="0"/>
              <w:autoSpaceDN w:val="0"/>
              <w:adjustRightInd w:val="0"/>
              <w:spacing w:before="60"/>
              <w:rPr>
                <w:rFonts w:ascii="Arial" w:hAnsi="Arial" w:cs="Arial"/>
                <w:sz w:val="18"/>
                <w:szCs w:val="18"/>
                <w:u w:val="single"/>
              </w:rPr>
            </w:pPr>
            <w:r>
              <w:rPr>
                <w:rFonts w:ascii="Arial" w:hAnsi="Arial" w:cs="Arial"/>
                <w:sz w:val="18"/>
                <w:szCs w:val="18"/>
                <w:u w:val="single"/>
              </w:rPr>
              <w:t>Médiateur des entreprises</w:t>
            </w:r>
            <w:r w:rsidR="003F26C5" w:rsidRPr="008F5C2A">
              <w:rPr>
                <w:rFonts w:ascii="Arial" w:hAnsi="Arial" w:cs="Arial"/>
                <w:sz w:val="18"/>
                <w:szCs w:val="18"/>
              </w:rPr>
              <w:t xml:space="preserve"> : </w:t>
            </w:r>
            <w:r>
              <w:rPr>
                <w:rFonts w:ascii="Arial" w:hAnsi="Arial" w:cs="Arial"/>
                <w:sz w:val="18"/>
                <w:szCs w:val="18"/>
              </w:rPr>
              <w:t xml:space="preserve">          </w:t>
            </w:r>
            <w:r w:rsidR="0017555B" w:rsidRPr="008F5C2A">
              <w:rPr>
                <w:rFonts w:ascii="Arial" w:hAnsi="Arial" w:cs="Arial"/>
                <w:sz w:val="18"/>
                <w:szCs w:val="18"/>
              </w:rPr>
              <w:t xml:space="preserve">   </w:t>
            </w:r>
            <w:hyperlink r:id="rId15" w:history="1">
              <w:r w:rsidR="007D514A" w:rsidRPr="00954140">
                <w:rPr>
                  <w:rStyle w:val="Lienhypertexte"/>
                  <w:rFonts w:ascii="Arial" w:hAnsi="Arial" w:cs="Arial"/>
                  <w:sz w:val="18"/>
                  <w:szCs w:val="18"/>
                </w:rPr>
                <w:t>minarm.mediateur-entreprises.fct@intradef.gouv.fr</w:t>
              </w:r>
            </w:hyperlink>
            <w:r w:rsidR="007D514A">
              <w:rPr>
                <w:rStyle w:val="Lienhypertexte"/>
              </w:rPr>
              <w:t xml:space="preserve"> </w:t>
            </w:r>
            <w:r w:rsidR="003F26C5" w:rsidRPr="008F5C2A">
              <w:rPr>
                <w:rFonts w:ascii="Arial" w:hAnsi="Arial" w:cs="Arial"/>
                <w:sz w:val="18"/>
                <w:szCs w:val="18"/>
              </w:rPr>
              <w:t xml:space="preserve"> </w:t>
            </w:r>
          </w:p>
          <w:p w14:paraId="7CC7DEEE" w14:textId="77777777" w:rsidR="003F26C5" w:rsidRPr="008F5C2A" w:rsidRDefault="003F26C5" w:rsidP="003B0B85">
            <w:pPr>
              <w:autoSpaceDE w:val="0"/>
              <w:autoSpaceDN w:val="0"/>
              <w:adjustRightInd w:val="0"/>
              <w:ind w:left="32"/>
              <w:rPr>
                <w:rFonts w:ascii="Arial" w:hAnsi="Arial" w:cs="Arial"/>
                <w:b/>
                <w:sz w:val="18"/>
                <w:szCs w:val="18"/>
                <w:u w:val="single"/>
              </w:rPr>
            </w:pPr>
          </w:p>
        </w:tc>
      </w:tr>
    </w:tbl>
    <w:p w14:paraId="76E05110" w14:textId="7C62C559" w:rsidR="00F7290C" w:rsidRPr="008F5C2A" w:rsidRDefault="004F4AA0" w:rsidP="0073224C">
      <w:pPr>
        <w:pBdr>
          <w:top w:val="single" w:sz="4" w:space="1" w:color="auto"/>
          <w:left w:val="single" w:sz="4" w:space="0" w:color="auto"/>
          <w:bottom w:val="single" w:sz="4" w:space="14" w:color="auto"/>
          <w:right w:val="single" w:sz="4" w:space="4" w:color="auto"/>
        </w:pBdr>
        <w:autoSpaceDE w:val="0"/>
        <w:autoSpaceDN w:val="0"/>
        <w:adjustRightInd w:val="0"/>
        <w:spacing w:before="240"/>
        <w:ind w:left="-284" w:right="-284"/>
        <w:jc w:val="center"/>
        <w:rPr>
          <w:rFonts w:ascii="Arial" w:hAnsi="Arial" w:cs="Arial"/>
          <w:color w:val="000000"/>
          <w:sz w:val="28"/>
          <w:szCs w:val="28"/>
          <w:u w:val="single"/>
        </w:rPr>
      </w:pPr>
      <w:r w:rsidRPr="008F5C2A">
        <w:rPr>
          <w:rFonts w:ascii="Arial" w:hAnsi="Arial" w:cs="Arial"/>
          <w:color w:val="000000"/>
          <w:sz w:val="28"/>
          <w:szCs w:val="28"/>
          <w:u w:val="single"/>
        </w:rPr>
        <w:t>MARCHÉ PUBLIC</w:t>
      </w:r>
    </w:p>
    <w:p w14:paraId="603459B9" w14:textId="0FF190DC" w:rsidR="009C5C8B" w:rsidRPr="0073224C" w:rsidRDefault="00DA2A5D" w:rsidP="0073224C">
      <w:pPr>
        <w:pBdr>
          <w:top w:val="single" w:sz="4" w:space="1" w:color="auto"/>
          <w:left w:val="single" w:sz="4" w:space="0" w:color="auto"/>
          <w:bottom w:val="single" w:sz="4" w:space="14" w:color="auto"/>
          <w:right w:val="single" w:sz="4" w:space="4" w:color="auto"/>
        </w:pBdr>
        <w:autoSpaceDE w:val="0"/>
        <w:autoSpaceDN w:val="0"/>
        <w:adjustRightInd w:val="0"/>
        <w:spacing w:before="120"/>
        <w:ind w:left="-284" w:right="-284"/>
        <w:jc w:val="center"/>
        <w:rPr>
          <w:rFonts w:ascii="Arial" w:eastAsia="Calibri" w:hAnsi="Arial" w:cs="Arial"/>
          <w:b/>
          <w:color w:val="000000" w:themeColor="text1"/>
          <w:sz w:val="24"/>
          <w:szCs w:val="24"/>
          <w:lang w:eastAsia="en-US"/>
        </w:rPr>
      </w:pPr>
      <w:r w:rsidRPr="00DA2A5D">
        <w:rPr>
          <w:rFonts w:ascii="Arial" w:eastAsia="Calibri" w:hAnsi="Arial" w:cs="Arial"/>
          <w:b/>
          <w:color w:val="000000" w:themeColor="text1"/>
          <w:sz w:val="24"/>
          <w:szCs w:val="24"/>
          <w:lang w:eastAsia="en-US"/>
        </w:rPr>
        <w:t>Formation Enterprise Architect de SPARX au profit des personnels de la DGA et des personnels des entités du Ministère des Armées</w:t>
      </w:r>
    </w:p>
    <w:p w14:paraId="242272BE" w14:textId="14241D0B" w:rsidR="004F4AA0" w:rsidRPr="0073224C" w:rsidRDefault="004F4AA0" w:rsidP="0073224C">
      <w:pPr>
        <w:pBdr>
          <w:top w:val="single" w:sz="4" w:space="1" w:color="auto"/>
          <w:left w:val="single" w:sz="4" w:space="0" w:color="auto"/>
          <w:bottom w:val="single" w:sz="4" w:space="14" w:color="auto"/>
          <w:right w:val="single" w:sz="4" w:space="4" w:color="auto"/>
        </w:pBdr>
        <w:autoSpaceDE w:val="0"/>
        <w:autoSpaceDN w:val="0"/>
        <w:adjustRightInd w:val="0"/>
        <w:spacing w:before="120"/>
        <w:ind w:left="-284" w:right="-284"/>
        <w:jc w:val="center"/>
        <w:rPr>
          <w:rFonts w:ascii="Arial" w:hAnsi="Arial" w:cs="Arial"/>
          <w:color w:val="000000" w:themeColor="text1"/>
        </w:rPr>
      </w:pPr>
    </w:p>
    <w:p w14:paraId="5331E1CE" w14:textId="5887344F" w:rsidR="004F4AA0" w:rsidRPr="0073224C" w:rsidRDefault="0073224C" w:rsidP="0073224C">
      <w:pPr>
        <w:pBdr>
          <w:top w:val="single" w:sz="4" w:space="1" w:color="auto"/>
          <w:left w:val="single" w:sz="4" w:space="0" w:color="auto"/>
          <w:bottom w:val="single" w:sz="4" w:space="14" w:color="auto"/>
          <w:right w:val="single" w:sz="4" w:space="4" w:color="auto"/>
        </w:pBdr>
        <w:autoSpaceDE w:val="0"/>
        <w:autoSpaceDN w:val="0"/>
        <w:adjustRightInd w:val="0"/>
        <w:ind w:left="-284" w:right="-284"/>
        <w:jc w:val="center"/>
        <w:rPr>
          <w:rFonts w:ascii="Arial" w:hAnsi="Arial" w:cs="Arial"/>
          <w:color w:val="000000" w:themeColor="text1"/>
        </w:rPr>
      </w:pPr>
      <w:r>
        <w:rPr>
          <w:rFonts w:ascii="Arial" w:hAnsi="Arial" w:cs="Arial"/>
          <w:color w:val="000000" w:themeColor="text1"/>
        </w:rPr>
        <w:t>C</w:t>
      </w:r>
      <w:r w:rsidR="004F4AA0" w:rsidRPr="0073224C">
        <w:rPr>
          <w:rFonts w:ascii="Arial" w:hAnsi="Arial" w:cs="Arial"/>
          <w:color w:val="000000" w:themeColor="text1"/>
        </w:rPr>
        <w:t xml:space="preserve">ode CPV : </w:t>
      </w:r>
      <w:r w:rsidR="004F6102" w:rsidRPr="0073224C">
        <w:rPr>
          <w:rFonts w:ascii="Arial" w:hAnsi="Arial" w:cs="Arial"/>
          <w:color w:val="000000" w:themeColor="text1"/>
        </w:rPr>
        <w:t>805</w:t>
      </w:r>
      <w:r w:rsidR="007D514A">
        <w:rPr>
          <w:rFonts w:ascii="Arial" w:hAnsi="Arial" w:cs="Arial"/>
          <w:color w:val="000000" w:themeColor="text1"/>
        </w:rPr>
        <w:t>3</w:t>
      </w:r>
      <w:r w:rsidR="009C560B">
        <w:rPr>
          <w:rFonts w:ascii="Arial" w:hAnsi="Arial" w:cs="Arial"/>
          <w:color w:val="000000" w:themeColor="text1"/>
        </w:rPr>
        <w:t>12</w:t>
      </w:r>
      <w:r w:rsidR="004F6102" w:rsidRPr="0073224C">
        <w:rPr>
          <w:rFonts w:ascii="Arial" w:hAnsi="Arial" w:cs="Arial"/>
          <w:color w:val="000000" w:themeColor="text1"/>
        </w:rPr>
        <w:t>00-</w:t>
      </w:r>
      <w:r w:rsidR="009C560B">
        <w:rPr>
          <w:rFonts w:ascii="Arial" w:hAnsi="Arial" w:cs="Arial"/>
          <w:color w:val="000000" w:themeColor="text1"/>
        </w:rPr>
        <w:t>7</w:t>
      </w:r>
      <w:r w:rsidR="004F6102" w:rsidRPr="0073224C">
        <w:rPr>
          <w:rFonts w:ascii="Arial" w:hAnsi="Arial" w:cs="Arial"/>
          <w:color w:val="000000" w:themeColor="text1"/>
        </w:rPr>
        <w:t xml:space="preserve"> - Services de formation </w:t>
      </w:r>
      <w:r w:rsidR="009C560B">
        <w:rPr>
          <w:rFonts w:ascii="Arial" w:hAnsi="Arial" w:cs="Arial"/>
          <w:color w:val="000000" w:themeColor="text1"/>
        </w:rPr>
        <w:t>technique</w:t>
      </w:r>
    </w:p>
    <w:p w14:paraId="3A036BB8" w14:textId="230D6254" w:rsidR="004F6102" w:rsidRPr="0073224C" w:rsidRDefault="0073224C" w:rsidP="0073224C">
      <w:pPr>
        <w:pBdr>
          <w:top w:val="single" w:sz="4" w:space="1" w:color="auto"/>
          <w:left w:val="single" w:sz="4" w:space="0" w:color="auto"/>
          <w:bottom w:val="single" w:sz="4" w:space="14" w:color="auto"/>
          <w:right w:val="single" w:sz="4" w:space="4" w:color="auto"/>
        </w:pBdr>
        <w:autoSpaceDE w:val="0"/>
        <w:autoSpaceDN w:val="0"/>
        <w:adjustRightInd w:val="0"/>
        <w:ind w:left="-284" w:right="-284"/>
        <w:jc w:val="center"/>
        <w:rPr>
          <w:rFonts w:ascii="Arial" w:hAnsi="Arial" w:cs="Arial"/>
          <w:color w:val="000000" w:themeColor="text1"/>
        </w:rPr>
      </w:pPr>
      <w:r>
        <w:rPr>
          <w:rFonts w:ascii="Arial" w:hAnsi="Arial" w:cs="Arial"/>
          <w:color w:val="000000" w:themeColor="text1"/>
        </w:rPr>
        <w:t xml:space="preserve">Code </w:t>
      </w:r>
      <w:r w:rsidR="004F6102" w:rsidRPr="0073224C">
        <w:rPr>
          <w:rFonts w:ascii="Arial" w:hAnsi="Arial" w:cs="Arial"/>
          <w:color w:val="000000" w:themeColor="text1"/>
        </w:rPr>
        <w:t>GM : 40.02.06 - Autres formations technique / métier</w:t>
      </w:r>
    </w:p>
    <w:p w14:paraId="63C92513" w14:textId="1B0D0AAE" w:rsidR="00557B2C" w:rsidRPr="008F5C2A" w:rsidRDefault="00557B2C" w:rsidP="00770CA8">
      <w:pPr>
        <w:autoSpaceDE w:val="0"/>
        <w:autoSpaceDN w:val="0"/>
        <w:adjustRightInd w:val="0"/>
        <w:ind w:left="-284"/>
        <w:jc w:val="both"/>
        <w:rPr>
          <w:rFonts w:ascii="Arial" w:hAnsi="Arial" w:cs="Arial"/>
          <w:b/>
          <w:color w:val="000000"/>
          <w:sz w:val="18"/>
          <w:szCs w:val="18"/>
        </w:rPr>
      </w:pPr>
    </w:p>
    <w:p w14:paraId="3E1FEA2F" w14:textId="77777777" w:rsidR="00276F32" w:rsidRPr="008F5C2A" w:rsidRDefault="00276F32" w:rsidP="00276F32">
      <w:pPr>
        <w:tabs>
          <w:tab w:val="left" w:pos="3969"/>
        </w:tabs>
        <w:autoSpaceDE w:val="0"/>
        <w:autoSpaceDN w:val="0"/>
        <w:adjustRightInd w:val="0"/>
        <w:ind w:left="2268"/>
        <w:rPr>
          <w:rFonts w:ascii="Arial" w:hAnsi="Arial" w:cs="Arial"/>
          <w:color w:val="000000"/>
        </w:rPr>
      </w:pPr>
      <w:r w:rsidRPr="008F5C2A">
        <w:rPr>
          <w:rFonts w:ascii="Arial" w:hAnsi="Arial" w:cs="Arial"/>
          <w:color w:val="000000"/>
        </w:rPr>
        <w:t>1</w:t>
      </w:r>
      <w:r w:rsidRPr="008F5C2A">
        <w:rPr>
          <w:rFonts w:ascii="Arial" w:hAnsi="Arial" w:cs="Arial"/>
          <w:color w:val="000000"/>
          <w:vertAlign w:val="superscript"/>
        </w:rPr>
        <w:t>ère</w:t>
      </w:r>
      <w:r w:rsidRPr="008F5C2A">
        <w:rPr>
          <w:rFonts w:ascii="Arial" w:hAnsi="Arial" w:cs="Arial"/>
          <w:color w:val="000000"/>
        </w:rPr>
        <w:t xml:space="preserve"> partie : </w:t>
      </w:r>
      <w:r w:rsidRPr="008F5C2A">
        <w:rPr>
          <w:rFonts w:ascii="Arial" w:hAnsi="Arial" w:cs="Arial"/>
          <w:color w:val="000000"/>
        </w:rPr>
        <w:tab/>
        <w:t>Clauses techniques particulières</w:t>
      </w:r>
    </w:p>
    <w:p w14:paraId="6967E4BD" w14:textId="77777777" w:rsidR="00276F32" w:rsidRPr="008F5C2A" w:rsidRDefault="00276F32" w:rsidP="00276F32">
      <w:pPr>
        <w:tabs>
          <w:tab w:val="left" w:pos="3969"/>
        </w:tabs>
        <w:autoSpaceDE w:val="0"/>
        <w:autoSpaceDN w:val="0"/>
        <w:adjustRightInd w:val="0"/>
        <w:ind w:left="2268"/>
        <w:rPr>
          <w:rFonts w:ascii="Arial" w:hAnsi="Arial" w:cs="Arial"/>
          <w:color w:val="000000"/>
        </w:rPr>
      </w:pPr>
      <w:r w:rsidRPr="008F5C2A">
        <w:rPr>
          <w:rFonts w:ascii="Arial" w:hAnsi="Arial" w:cs="Arial"/>
          <w:color w:val="000000"/>
        </w:rPr>
        <w:t>2</w:t>
      </w:r>
      <w:r w:rsidRPr="008F5C2A">
        <w:rPr>
          <w:rFonts w:ascii="Arial" w:hAnsi="Arial" w:cs="Arial"/>
          <w:color w:val="000000"/>
          <w:vertAlign w:val="superscript"/>
        </w:rPr>
        <w:t>ème</w:t>
      </w:r>
      <w:r w:rsidRPr="008F5C2A">
        <w:rPr>
          <w:rFonts w:ascii="Arial" w:hAnsi="Arial" w:cs="Arial"/>
          <w:color w:val="000000"/>
        </w:rPr>
        <w:t xml:space="preserve"> partie :</w:t>
      </w:r>
      <w:r w:rsidRPr="008F5C2A">
        <w:rPr>
          <w:rFonts w:ascii="Arial" w:hAnsi="Arial" w:cs="Arial"/>
          <w:color w:val="000000"/>
        </w:rPr>
        <w:tab/>
        <w:t xml:space="preserve">Règlement de la consultation </w:t>
      </w:r>
    </w:p>
    <w:p w14:paraId="51BF146E" w14:textId="77777777" w:rsidR="00276F32" w:rsidRPr="008F5C2A" w:rsidRDefault="00276F32" w:rsidP="00276F32">
      <w:pPr>
        <w:autoSpaceDE w:val="0"/>
        <w:autoSpaceDN w:val="0"/>
        <w:adjustRightInd w:val="0"/>
        <w:ind w:left="2268"/>
        <w:rPr>
          <w:rFonts w:ascii="Arial" w:hAnsi="Arial" w:cs="Arial"/>
          <w:color w:val="000000"/>
        </w:rPr>
      </w:pPr>
      <w:r w:rsidRPr="008F5C2A">
        <w:rPr>
          <w:rFonts w:ascii="Arial" w:hAnsi="Arial" w:cs="Arial"/>
          <w:color w:val="000000"/>
        </w:rPr>
        <w:t>3</w:t>
      </w:r>
      <w:r w:rsidRPr="008F5C2A">
        <w:rPr>
          <w:rFonts w:ascii="Arial" w:hAnsi="Arial" w:cs="Arial"/>
          <w:color w:val="000000"/>
          <w:vertAlign w:val="superscript"/>
        </w:rPr>
        <w:t>ème</w:t>
      </w:r>
      <w:r w:rsidRPr="008F5C2A">
        <w:rPr>
          <w:rFonts w:ascii="Arial" w:hAnsi="Arial" w:cs="Arial"/>
          <w:color w:val="000000"/>
        </w:rPr>
        <w:t xml:space="preserve"> partie : </w:t>
      </w:r>
      <w:r w:rsidRPr="008F5C2A">
        <w:rPr>
          <w:rFonts w:ascii="Arial" w:hAnsi="Arial" w:cs="Arial"/>
          <w:color w:val="000000"/>
        </w:rPr>
        <w:tab/>
      </w:r>
      <w:r>
        <w:rPr>
          <w:rFonts w:ascii="Arial" w:hAnsi="Arial" w:cs="Arial"/>
          <w:color w:val="000000"/>
        </w:rPr>
        <w:tab/>
      </w:r>
      <w:r w:rsidRPr="008F5C2A">
        <w:rPr>
          <w:rFonts w:ascii="Arial" w:hAnsi="Arial" w:cs="Arial"/>
          <w:color w:val="000000"/>
        </w:rPr>
        <w:t>Clauses administratives particulières</w:t>
      </w:r>
    </w:p>
    <w:p w14:paraId="2A7F9DC6" w14:textId="77777777" w:rsidR="00276F32" w:rsidRPr="008F5C2A" w:rsidRDefault="00276F32" w:rsidP="00276F32">
      <w:pPr>
        <w:autoSpaceDE w:val="0"/>
        <w:autoSpaceDN w:val="0"/>
        <w:adjustRightInd w:val="0"/>
        <w:ind w:left="2268"/>
        <w:rPr>
          <w:rFonts w:ascii="Arial" w:hAnsi="Arial" w:cs="Arial"/>
          <w:color w:val="000000"/>
        </w:rPr>
      </w:pPr>
      <w:r w:rsidRPr="008F5C2A">
        <w:rPr>
          <w:rFonts w:ascii="Arial" w:hAnsi="Arial" w:cs="Arial"/>
          <w:color w:val="000000"/>
        </w:rPr>
        <w:t>4</w:t>
      </w:r>
      <w:r w:rsidRPr="008F5C2A">
        <w:rPr>
          <w:rFonts w:ascii="Arial" w:hAnsi="Arial" w:cs="Arial"/>
          <w:color w:val="000000"/>
          <w:vertAlign w:val="superscript"/>
        </w:rPr>
        <w:t>ème</w:t>
      </w:r>
      <w:r w:rsidRPr="008F5C2A">
        <w:rPr>
          <w:rFonts w:ascii="Arial" w:hAnsi="Arial" w:cs="Arial"/>
          <w:color w:val="000000"/>
        </w:rPr>
        <w:t xml:space="preserve"> partie : </w:t>
      </w:r>
      <w:r w:rsidRPr="008F5C2A">
        <w:rPr>
          <w:rFonts w:ascii="Arial" w:hAnsi="Arial" w:cs="Arial"/>
          <w:color w:val="000000"/>
        </w:rPr>
        <w:tab/>
      </w:r>
      <w:r>
        <w:rPr>
          <w:rFonts w:ascii="Arial" w:hAnsi="Arial" w:cs="Arial"/>
          <w:color w:val="000000"/>
        </w:rPr>
        <w:tab/>
      </w:r>
      <w:r w:rsidRPr="008F5C2A">
        <w:rPr>
          <w:rFonts w:ascii="Arial" w:hAnsi="Arial" w:cs="Arial"/>
          <w:color w:val="000000"/>
        </w:rPr>
        <w:t>Engagement des parties</w:t>
      </w:r>
    </w:p>
    <w:p w14:paraId="7CD47849" w14:textId="77777777" w:rsidR="00276F32" w:rsidRDefault="00276F32" w:rsidP="00276F32">
      <w:pPr>
        <w:autoSpaceDE w:val="0"/>
        <w:autoSpaceDN w:val="0"/>
        <w:adjustRightInd w:val="0"/>
        <w:ind w:left="2268"/>
        <w:rPr>
          <w:rFonts w:ascii="Arial" w:hAnsi="Arial" w:cs="Arial"/>
          <w:color w:val="000000" w:themeColor="text1"/>
        </w:rPr>
      </w:pPr>
    </w:p>
    <w:p w14:paraId="7E179408" w14:textId="17F1032F" w:rsidR="00276F32" w:rsidRPr="00BD2C33" w:rsidRDefault="009C560B" w:rsidP="00276F32">
      <w:pPr>
        <w:autoSpaceDE w:val="0"/>
        <w:autoSpaceDN w:val="0"/>
        <w:adjustRightInd w:val="0"/>
        <w:ind w:left="2268"/>
        <w:rPr>
          <w:rFonts w:ascii="Arial" w:hAnsi="Arial" w:cs="Arial"/>
          <w:color w:val="000000" w:themeColor="text1"/>
        </w:rPr>
      </w:pPr>
      <w:r>
        <w:rPr>
          <w:rFonts w:ascii="Arial" w:hAnsi="Arial" w:cs="Arial"/>
          <w:color w:val="000000" w:themeColor="text1"/>
        </w:rPr>
        <w:t>Annexe</w:t>
      </w:r>
      <w:r w:rsidR="00276F32" w:rsidRPr="00BD2C33">
        <w:rPr>
          <w:rFonts w:ascii="Arial" w:hAnsi="Arial" w:cs="Arial"/>
          <w:color w:val="000000" w:themeColor="text1"/>
        </w:rPr>
        <w:t xml:space="preserve"> à l’engagement : </w:t>
      </w:r>
      <w:r w:rsidR="00276F32" w:rsidRPr="00BD2C33">
        <w:rPr>
          <w:rFonts w:ascii="Arial" w:hAnsi="Arial" w:cs="Arial"/>
          <w:color w:val="000000" w:themeColor="text1"/>
        </w:rPr>
        <w:tab/>
        <w:t>- N°1 : annexe financière</w:t>
      </w:r>
    </w:p>
    <w:p w14:paraId="60D4B06F" w14:textId="77777777" w:rsidR="00276F32" w:rsidRDefault="00276F32" w:rsidP="00276F32">
      <w:pPr>
        <w:autoSpaceDE w:val="0"/>
        <w:autoSpaceDN w:val="0"/>
        <w:adjustRightInd w:val="0"/>
        <w:ind w:left="2268"/>
        <w:rPr>
          <w:rFonts w:ascii="Arial" w:hAnsi="Arial" w:cs="Arial"/>
          <w:color w:val="000000" w:themeColor="text1"/>
        </w:rPr>
      </w:pPr>
    </w:p>
    <w:p w14:paraId="5A81717B" w14:textId="3BDCF0F2" w:rsidR="00276F32" w:rsidRDefault="00276F32" w:rsidP="00E60860">
      <w:pPr>
        <w:autoSpaceDE w:val="0"/>
        <w:autoSpaceDN w:val="0"/>
        <w:adjustRightInd w:val="0"/>
        <w:ind w:left="5103" w:hanging="2830"/>
        <w:rPr>
          <w:rFonts w:ascii="Arial" w:hAnsi="Arial" w:cs="Arial"/>
          <w:color w:val="000000" w:themeColor="text1"/>
        </w:rPr>
        <w:pPrChange w:id="0" w:author="MANELPHE Olivier ATTACHE ADMI" w:date="2025-09-12T11:56:00Z">
          <w:pPr>
            <w:autoSpaceDE w:val="0"/>
            <w:autoSpaceDN w:val="0"/>
            <w:adjustRightInd w:val="0"/>
            <w:ind w:left="2268"/>
          </w:pPr>
        </w:pPrChange>
      </w:pPr>
      <w:r w:rsidRPr="00BD2C33">
        <w:rPr>
          <w:rFonts w:ascii="Arial" w:hAnsi="Arial" w:cs="Arial"/>
          <w:color w:val="000000" w:themeColor="text1"/>
        </w:rPr>
        <w:t xml:space="preserve">Annexes administratives : </w:t>
      </w:r>
      <w:r w:rsidRPr="00BD2C33">
        <w:rPr>
          <w:rFonts w:ascii="Arial" w:hAnsi="Arial" w:cs="Arial"/>
          <w:color w:val="000000" w:themeColor="text1"/>
        </w:rPr>
        <w:tab/>
        <w:t xml:space="preserve">- N°1 : </w:t>
      </w:r>
      <w:r w:rsidR="00F427F3">
        <w:rPr>
          <w:rFonts w:ascii="Arial" w:hAnsi="Arial" w:cs="Arial"/>
          <w:color w:val="000000" w:themeColor="text1"/>
        </w:rPr>
        <w:t>c</w:t>
      </w:r>
      <w:r w:rsidR="00F427F3" w:rsidRPr="00F427F3">
        <w:rPr>
          <w:rFonts w:ascii="Arial" w:hAnsi="Arial" w:cs="Arial"/>
          <w:color w:val="000000" w:themeColor="text1"/>
        </w:rPr>
        <w:t xml:space="preserve">adre de réponse pour l’élaboration du </w:t>
      </w:r>
      <w:ins w:id="1" w:author="MANELPHE Olivier ATTACHE ADMI" w:date="2025-09-12T11:56:00Z">
        <w:r w:rsidR="00E60860">
          <w:rPr>
            <w:rFonts w:ascii="Arial" w:hAnsi="Arial" w:cs="Arial"/>
            <w:color w:val="000000" w:themeColor="text1"/>
          </w:rPr>
          <w:t xml:space="preserve">   </w:t>
        </w:r>
      </w:ins>
      <w:r w:rsidR="00F427F3" w:rsidRPr="00F427F3">
        <w:rPr>
          <w:rFonts w:ascii="Arial" w:hAnsi="Arial" w:cs="Arial"/>
          <w:color w:val="000000" w:themeColor="text1"/>
        </w:rPr>
        <w:t>‘mémoire technique’</w:t>
      </w:r>
      <w:bookmarkStart w:id="2" w:name="_GoBack"/>
      <w:bookmarkEnd w:id="2"/>
    </w:p>
    <w:p w14:paraId="32EB6FC0" w14:textId="47F1EFBE" w:rsidR="00276F32" w:rsidRPr="00BD2C33" w:rsidRDefault="00276F32" w:rsidP="00276F32">
      <w:pPr>
        <w:pStyle w:val="Paragraphedeliste"/>
        <w:numPr>
          <w:ilvl w:val="0"/>
          <w:numId w:val="16"/>
        </w:numPr>
        <w:tabs>
          <w:tab w:val="left" w:pos="3544"/>
        </w:tabs>
        <w:autoSpaceDE w:val="0"/>
        <w:autoSpaceDN w:val="0"/>
        <w:adjustRightInd w:val="0"/>
        <w:ind w:left="5245" w:hanging="142"/>
        <w:rPr>
          <w:rFonts w:ascii="Arial" w:hAnsi="Arial" w:cs="Arial"/>
          <w:color w:val="000000" w:themeColor="text1"/>
        </w:rPr>
      </w:pPr>
      <w:r w:rsidRPr="00BD2C33">
        <w:rPr>
          <w:rFonts w:ascii="Arial" w:hAnsi="Arial" w:cs="Arial"/>
          <w:color w:val="000000" w:themeColor="text1"/>
        </w:rPr>
        <w:t xml:space="preserve">N°2 : </w:t>
      </w:r>
      <w:r w:rsidR="00873A0E" w:rsidRPr="00BD2C33">
        <w:rPr>
          <w:rFonts w:ascii="Arial" w:hAnsi="Arial" w:cs="Arial"/>
          <w:color w:val="000000" w:themeColor="text1"/>
        </w:rPr>
        <w:t>questionnaire d’évaluation</w:t>
      </w:r>
      <w:r w:rsidR="00873A0E" w:rsidDel="00873A0E">
        <w:rPr>
          <w:rFonts w:ascii="Arial" w:hAnsi="Arial" w:cs="Arial"/>
          <w:color w:val="000000" w:themeColor="text1"/>
        </w:rPr>
        <w:t xml:space="preserve"> </w:t>
      </w:r>
    </w:p>
    <w:p w14:paraId="0D2ADA17" w14:textId="278719F3" w:rsidR="00276F32" w:rsidRPr="00BD2C33" w:rsidRDefault="00276F32" w:rsidP="00276F32">
      <w:pPr>
        <w:pStyle w:val="Paragraphedeliste"/>
        <w:numPr>
          <w:ilvl w:val="0"/>
          <w:numId w:val="16"/>
        </w:numPr>
        <w:tabs>
          <w:tab w:val="left" w:pos="3544"/>
        </w:tabs>
        <w:autoSpaceDE w:val="0"/>
        <w:autoSpaceDN w:val="0"/>
        <w:adjustRightInd w:val="0"/>
        <w:ind w:left="5245" w:hanging="142"/>
        <w:rPr>
          <w:rFonts w:ascii="Arial" w:hAnsi="Arial" w:cs="Arial"/>
          <w:color w:val="000000" w:themeColor="text1"/>
        </w:rPr>
      </w:pPr>
      <w:r w:rsidRPr="00BD2C33">
        <w:rPr>
          <w:rFonts w:ascii="Arial" w:hAnsi="Arial" w:cs="Arial"/>
          <w:color w:val="000000" w:themeColor="text1"/>
        </w:rPr>
        <w:t>N°</w:t>
      </w:r>
      <w:r>
        <w:rPr>
          <w:rFonts w:ascii="Arial" w:hAnsi="Arial" w:cs="Arial"/>
          <w:color w:val="000000" w:themeColor="text1"/>
        </w:rPr>
        <w:t>3</w:t>
      </w:r>
      <w:r w:rsidRPr="00BD2C33">
        <w:rPr>
          <w:rFonts w:ascii="Arial" w:hAnsi="Arial" w:cs="Arial"/>
          <w:color w:val="000000" w:themeColor="text1"/>
        </w:rPr>
        <w:t xml:space="preserve"> : </w:t>
      </w:r>
      <w:r w:rsidR="00873A0E" w:rsidRPr="00BD2C33">
        <w:rPr>
          <w:rFonts w:ascii="Arial" w:hAnsi="Arial" w:cs="Arial"/>
          <w:color w:val="000000" w:themeColor="text1"/>
        </w:rPr>
        <w:t>fiche d’incident</w:t>
      </w:r>
      <w:r w:rsidR="00873A0E" w:rsidRPr="00BD2C33" w:rsidDel="00873A0E">
        <w:rPr>
          <w:rFonts w:ascii="Arial" w:hAnsi="Arial" w:cs="Arial"/>
          <w:color w:val="000000" w:themeColor="text1"/>
        </w:rPr>
        <w:t xml:space="preserve"> </w:t>
      </w:r>
    </w:p>
    <w:p w14:paraId="3FFD66D1" w14:textId="04FB5586" w:rsidR="00276F32" w:rsidRDefault="00276F32" w:rsidP="00276F32">
      <w:pPr>
        <w:pStyle w:val="Paragraphedeliste"/>
        <w:numPr>
          <w:ilvl w:val="0"/>
          <w:numId w:val="16"/>
        </w:numPr>
        <w:tabs>
          <w:tab w:val="left" w:pos="3544"/>
        </w:tabs>
        <w:autoSpaceDE w:val="0"/>
        <w:autoSpaceDN w:val="0"/>
        <w:adjustRightInd w:val="0"/>
        <w:ind w:left="5245" w:hanging="142"/>
        <w:rPr>
          <w:rFonts w:ascii="Arial" w:hAnsi="Arial" w:cs="Arial"/>
          <w:color w:val="000000" w:themeColor="text1"/>
        </w:rPr>
      </w:pPr>
      <w:r w:rsidRPr="00BD2C33">
        <w:rPr>
          <w:rFonts w:ascii="Arial" w:hAnsi="Arial" w:cs="Arial"/>
          <w:color w:val="000000" w:themeColor="text1"/>
        </w:rPr>
        <w:t>N°</w:t>
      </w:r>
      <w:r>
        <w:rPr>
          <w:rFonts w:ascii="Arial" w:hAnsi="Arial" w:cs="Arial"/>
          <w:color w:val="000000" w:themeColor="text1"/>
        </w:rPr>
        <w:t>4</w:t>
      </w:r>
      <w:r w:rsidRPr="00BD2C33">
        <w:rPr>
          <w:rFonts w:ascii="Arial" w:hAnsi="Arial" w:cs="Arial"/>
          <w:color w:val="000000" w:themeColor="text1"/>
        </w:rPr>
        <w:t xml:space="preserve"> : </w:t>
      </w:r>
      <w:r w:rsidR="00873A0E" w:rsidRPr="00BD2C33">
        <w:rPr>
          <w:rFonts w:ascii="Arial" w:hAnsi="Arial" w:cs="Arial"/>
          <w:color w:val="000000" w:themeColor="text1"/>
        </w:rPr>
        <w:t>RGPD</w:t>
      </w:r>
      <w:r w:rsidR="00873A0E" w:rsidRPr="00BD2C33" w:rsidDel="00873A0E">
        <w:rPr>
          <w:rFonts w:ascii="Arial" w:hAnsi="Arial" w:cs="Arial"/>
          <w:color w:val="000000" w:themeColor="text1"/>
        </w:rPr>
        <w:t xml:space="preserve"> </w:t>
      </w:r>
    </w:p>
    <w:p w14:paraId="196E4CD2" w14:textId="54538F41" w:rsidR="00324585" w:rsidRPr="008F5C2A" w:rsidRDefault="00324585" w:rsidP="000B2EE9">
      <w:pPr>
        <w:autoSpaceDE w:val="0"/>
        <w:autoSpaceDN w:val="0"/>
        <w:adjustRightInd w:val="0"/>
        <w:ind w:left="-284"/>
        <w:rPr>
          <w:rFonts w:ascii="Arial" w:hAnsi="Arial" w:cs="Arial"/>
          <w:b/>
          <w:i/>
          <w:color w:val="000000"/>
        </w:rPr>
      </w:pPr>
      <w:r w:rsidRPr="008F5C2A">
        <w:rPr>
          <w:rFonts w:ascii="Arial" w:hAnsi="Arial" w:cs="Arial"/>
          <w:b/>
          <w:i/>
          <w:color w:val="000000"/>
        </w:rPr>
        <w:t>Références :</w:t>
      </w:r>
    </w:p>
    <w:p w14:paraId="24AB9F6F" w14:textId="77777777" w:rsidR="00F23A38" w:rsidRPr="008F5C2A" w:rsidRDefault="00F23A38" w:rsidP="000B2EE9">
      <w:pPr>
        <w:autoSpaceDE w:val="0"/>
        <w:autoSpaceDN w:val="0"/>
        <w:adjustRightInd w:val="0"/>
        <w:ind w:left="-284"/>
        <w:rPr>
          <w:rFonts w:ascii="Arial" w:hAnsi="Arial" w:cs="Arial"/>
          <w:b/>
          <w:i/>
          <w:color w:val="000000"/>
          <w:sz w:val="16"/>
          <w:szCs w:val="16"/>
        </w:rPr>
      </w:pPr>
    </w:p>
    <w:p w14:paraId="33D4BF29" w14:textId="43393798" w:rsidR="004F4AA0" w:rsidRPr="008F5C2A" w:rsidRDefault="004F579C" w:rsidP="00660F32">
      <w:pPr>
        <w:pStyle w:val="Paragraphedeliste"/>
        <w:numPr>
          <w:ilvl w:val="0"/>
          <w:numId w:val="8"/>
        </w:numPr>
        <w:tabs>
          <w:tab w:val="left" w:leader="underscore" w:pos="9356"/>
        </w:tabs>
        <w:autoSpaceDE w:val="0"/>
        <w:autoSpaceDN w:val="0"/>
        <w:adjustRightInd w:val="0"/>
        <w:rPr>
          <w:rFonts w:ascii="Arial" w:hAnsi="Arial" w:cs="Arial"/>
          <w:color w:val="000000"/>
        </w:rPr>
      </w:pPr>
      <w:r>
        <w:rPr>
          <w:rFonts w:ascii="Arial" w:hAnsi="Arial" w:cs="Arial"/>
          <w:color w:val="000000"/>
        </w:rPr>
        <w:t>P</w:t>
      </w:r>
      <w:r w:rsidR="00324585" w:rsidRPr="008F5C2A">
        <w:rPr>
          <w:rFonts w:ascii="Arial" w:hAnsi="Arial" w:cs="Arial"/>
          <w:color w:val="000000"/>
        </w:rPr>
        <w:t xml:space="preserve">rocédure : </w:t>
      </w:r>
      <w:r w:rsidR="00E57C21" w:rsidRPr="00E57C21">
        <w:rPr>
          <w:rFonts w:ascii="Arial" w:hAnsi="Arial" w:cs="Arial"/>
          <w:b/>
          <w:color w:val="000000"/>
        </w:rPr>
        <w:t>DAF_</w:t>
      </w:r>
      <w:r w:rsidR="0098549A" w:rsidRPr="00E57C21">
        <w:rPr>
          <w:rFonts w:ascii="Arial" w:hAnsi="Arial" w:cs="Arial"/>
          <w:b/>
          <w:color w:val="000000"/>
        </w:rPr>
        <w:t>202</w:t>
      </w:r>
      <w:r w:rsidR="0098549A">
        <w:rPr>
          <w:rFonts w:ascii="Arial" w:hAnsi="Arial" w:cs="Arial"/>
          <w:b/>
          <w:color w:val="000000"/>
        </w:rPr>
        <w:t>5</w:t>
      </w:r>
      <w:r w:rsidR="00E57C21" w:rsidRPr="00E57C21">
        <w:rPr>
          <w:rFonts w:ascii="Arial" w:hAnsi="Arial" w:cs="Arial"/>
          <w:b/>
          <w:color w:val="000000"/>
        </w:rPr>
        <w:t>_</w:t>
      </w:r>
      <w:r w:rsidR="0098549A" w:rsidRPr="00E57C21">
        <w:rPr>
          <w:rFonts w:ascii="Arial" w:hAnsi="Arial" w:cs="Arial"/>
          <w:b/>
          <w:color w:val="000000"/>
        </w:rPr>
        <w:t>0006</w:t>
      </w:r>
      <w:r w:rsidR="0098549A">
        <w:rPr>
          <w:rFonts w:ascii="Arial" w:hAnsi="Arial" w:cs="Arial"/>
          <w:b/>
          <w:color w:val="000000"/>
        </w:rPr>
        <w:t>2</w:t>
      </w:r>
      <w:r w:rsidR="0098549A" w:rsidRPr="00E57C21">
        <w:rPr>
          <w:rFonts w:ascii="Arial" w:hAnsi="Arial" w:cs="Arial"/>
          <w:b/>
          <w:color w:val="000000"/>
        </w:rPr>
        <w:t>6</w:t>
      </w:r>
      <w:r w:rsidR="0098549A">
        <w:rPr>
          <w:rFonts w:ascii="Arial" w:hAnsi="Arial" w:cs="Arial"/>
          <w:b/>
          <w:color w:val="000000"/>
        </w:rPr>
        <w:t xml:space="preserve"> </w:t>
      </w:r>
      <w:r w:rsidR="00682552">
        <w:rPr>
          <w:rFonts w:ascii="Arial" w:hAnsi="Arial" w:cs="Arial"/>
          <w:b/>
          <w:color w:val="000000"/>
        </w:rPr>
        <w:tab/>
      </w:r>
    </w:p>
    <w:p w14:paraId="463FF84E" w14:textId="790B2A68" w:rsidR="00324585" w:rsidRPr="004F579C" w:rsidRDefault="004F579C" w:rsidP="00F23A38">
      <w:pPr>
        <w:pStyle w:val="Paragraphedeliste"/>
        <w:numPr>
          <w:ilvl w:val="0"/>
          <w:numId w:val="8"/>
        </w:numPr>
        <w:autoSpaceDE w:val="0"/>
        <w:autoSpaceDN w:val="0"/>
        <w:adjustRightInd w:val="0"/>
        <w:spacing w:before="240"/>
        <w:ind w:left="-284" w:firstLine="0"/>
        <w:rPr>
          <w:rFonts w:ascii="Arial" w:hAnsi="Arial" w:cs="Arial"/>
          <w:color w:val="000000" w:themeColor="text1"/>
        </w:rPr>
      </w:pPr>
      <w:r>
        <w:rPr>
          <w:rFonts w:ascii="Arial" w:hAnsi="Arial" w:cs="Arial"/>
          <w:color w:val="000000" w:themeColor="text1"/>
        </w:rPr>
        <w:t>M</w:t>
      </w:r>
      <w:r w:rsidR="00071493" w:rsidRPr="004F579C">
        <w:rPr>
          <w:rFonts w:ascii="Arial" w:hAnsi="Arial" w:cs="Arial"/>
          <w:color w:val="000000" w:themeColor="text1"/>
        </w:rPr>
        <w:t>arché</w:t>
      </w:r>
      <w:r w:rsidR="00386971" w:rsidRPr="004F579C">
        <w:rPr>
          <w:rStyle w:val="Appelnotedebasdep"/>
          <w:rFonts w:ascii="Arial" w:hAnsi="Arial" w:cs="Arial"/>
          <w:color w:val="000000" w:themeColor="text1"/>
        </w:rPr>
        <w:footnoteReference w:id="1"/>
      </w:r>
      <w:r w:rsidR="00324585" w:rsidRPr="004F579C">
        <w:rPr>
          <w:rFonts w:ascii="Arial" w:hAnsi="Arial" w:cs="Arial"/>
          <w:color w:val="000000" w:themeColor="text1"/>
        </w:rPr>
        <w:t> :</w:t>
      </w:r>
      <w:r w:rsidR="00386971" w:rsidRPr="004F579C">
        <w:rPr>
          <w:rFonts w:ascii="Arial" w:hAnsi="Arial" w:cs="Arial"/>
          <w:color w:val="000000" w:themeColor="text1"/>
        </w:rPr>
        <w:t xml:space="preserve"> </w:t>
      </w:r>
      <w:r w:rsidR="004F6102" w:rsidRPr="004F579C">
        <w:rPr>
          <w:rFonts w:ascii="Arial" w:hAnsi="Arial" w:cs="Arial"/>
          <w:b/>
          <w:color w:val="000000" w:themeColor="text1"/>
        </w:rPr>
        <w:t>__</w:t>
      </w:r>
      <w:r w:rsidR="00184FA5">
        <w:rPr>
          <w:rFonts w:ascii="Arial" w:hAnsi="Arial" w:cs="Arial"/>
          <w:b/>
          <w:color w:val="000000" w:themeColor="text1"/>
        </w:rPr>
        <w:t>__________________________</w:t>
      </w:r>
      <w:r w:rsidR="004F6102" w:rsidRPr="004F579C">
        <w:rPr>
          <w:rFonts w:ascii="Arial" w:hAnsi="Arial" w:cs="Arial"/>
          <w:b/>
          <w:color w:val="000000" w:themeColor="text1"/>
        </w:rPr>
        <w:t>_____________________</w:t>
      </w:r>
      <w:r w:rsidR="004E387D" w:rsidRPr="004F579C">
        <w:rPr>
          <w:rFonts w:ascii="Arial" w:hAnsi="Arial" w:cs="Arial"/>
          <w:b/>
          <w:color w:val="000000" w:themeColor="text1"/>
        </w:rPr>
        <w:t xml:space="preserve"> </w:t>
      </w:r>
      <w:r w:rsidR="004E387D" w:rsidRPr="004F579C">
        <w:rPr>
          <w:rFonts w:ascii="Arial" w:hAnsi="Arial" w:cs="Arial"/>
          <w:color w:val="000000" w:themeColor="text1"/>
        </w:rPr>
        <w:t>notifié le…………………………</w:t>
      </w:r>
    </w:p>
    <w:p w14:paraId="342DCCA9" w14:textId="32623CB3" w:rsidR="00324585" w:rsidRPr="004F579C" w:rsidRDefault="004F579C" w:rsidP="00F23A38">
      <w:pPr>
        <w:pStyle w:val="Paragraphedeliste"/>
        <w:numPr>
          <w:ilvl w:val="0"/>
          <w:numId w:val="8"/>
        </w:numPr>
        <w:autoSpaceDE w:val="0"/>
        <w:autoSpaceDN w:val="0"/>
        <w:adjustRightInd w:val="0"/>
        <w:spacing w:before="240"/>
        <w:ind w:left="-284" w:firstLine="0"/>
        <w:rPr>
          <w:rFonts w:ascii="Arial" w:hAnsi="Arial" w:cs="Arial"/>
          <w:color w:val="000000" w:themeColor="text1"/>
        </w:rPr>
      </w:pPr>
      <w:r>
        <w:rPr>
          <w:rFonts w:ascii="Arial" w:hAnsi="Arial" w:cs="Arial"/>
          <w:color w:val="000000" w:themeColor="text1"/>
        </w:rPr>
        <w:t>E</w:t>
      </w:r>
      <w:r w:rsidR="00324585" w:rsidRPr="004F579C">
        <w:rPr>
          <w:rFonts w:ascii="Arial" w:hAnsi="Arial" w:cs="Arial"/>
          <w:color w:val="000000" w:themeColor="text1"/>
        </w:rPr>
        <w:t>ngagement juridique</w:t>
      </w:r>
      <w:r w:rsidR="00A11792" w:rsidRPr="004F579C">
        <w:rPr>
          <w:rStyle w:val="Appelnotedebasdep"/>
          <w:rFonts w:ascii="Arial" w:hAnsi="Arial" w:cs="Arial"/>
          <w:color w:val="000000" w:themeColor="text1"/>
        </w:rPr>
        <w:footnoteReference w:customMarkFollows="1" w:id="2"/>
        <w:t>1</w:t>
      </w:r>
      <w:r w:rsidR="00386971" w:rsidRPr="004F579C">
        <w:rPr>
          <w:rFonts w:ascii="Arial" w:hAnsi="Arial" w:cs="Arial"/>
          <w:color w:val="000000" w:themeColor="text1"/>
        </w:rPr>
        <w:t xml:space="preserve"> </w:t>
      </w:r>
      <w:r w:rsidR="00324585" w:rsidRPr="004F579C">
        <w:rPr>
          <w:rFonts w:ascii="Arial" w:hAnsi="Arial" w:cs="Arial"/>
          <w:color w:val="000000" w:themeColor="text1"/>
        </w:rPr>
        <w:t>:</w:t>
      </w:r>
      <w:r w:rsidR="00386971" w:rsidRPr="004F579C">
        <w:rPr>
          <w:rFonts w:ascii="Arial" w:hAnsi="Arial" w:cs="Arial"/>
          <w:color w:val="000000" w:themeColor="text1"/>
        </w:rPr>
        <w:t xml:space="preserve"> </w:t>
      </w:r>
      <w:r w:rsidR="00386971" w:rsidRPr="004F579C">
        <w:rPr>
          <w:rFonts w:ascii="Arial" w:hAnsi="Arial" w:cs="Arial"/>
          <w:color w:val="000000" w:themeColor="text1"/>
        </w:rPr>
        <w:tab/>
      </w:r>
      <w:r w:rsidR="004F6102" w:rsidRPr="004F579C">
        <w:rPr>
          <w:rFonts w:ascii="Arial" w:hAnsi="Arial" w:cs="Arial"/>
          <w:color w:val="000000" w:themeColor="text1"/>
        </w:rPr>
        <w:t xml:space="preserve">EJ </w:t>
      </w:r>
      <w:r w:rsidR="004F6102" w:rsidRPr="004F579C">
        <w:rPr>
          <w:rFonts w:ascii="Arial" w:hAnsi="Arial" w:cs="Arial"/>
          <w:b/>
          <w:color w:val="000000" w:themeColor="text1"/>
        </w:rPr>
        <w:t>____________________</w:t>
      </w:r>
    </w:p>
    <w:p w14:paraId="5906905B" w14:textId="29A392E3" w:rsidR="0098549A" w:rsidRDefault="0098549A">
      <w:pPr>
        <w:rPr>
          <w:rFonts w:ascii="Arial" w:hAnsi="Arial" w:cs="Arial"/>
          <w:b/>
          <w:color w:val="000000" w:themeColor="text1"/>
          <w:sz w:val="28"/>
          <w:szCs w:val="28"/>
          <w:u w:val="single"/>
        </w:rPr>
      </w:pPr>
      <w:r>
        <w:rPr>
          <w:rFonts w:ascii="Arial" w:hAnsi="Arial" w:cs="Arial"/>
          <w:b/>
          <w:color w:val="000000" w:themeColor="text1"/>
          <w:sz w:val="28"/>
          <w:szCs w:val="28"/>
          <w:u w:val="single"/>
        </w:rPr>
        <w:br w:type="page"/>
      </w:r>
    </w:p>
    <w:p w14:paraId="0346E84F" w14:textId="77777777" w:rsidR="004D4DA5" w:rsidRPr="004F579C" w:rsidRDefault="004D4DA5" w:rsidP="0002207A">
      <w:pPr>
        <w:tabs>
          <w:tab w:val="left" w:pos="2268"/>
        </w:tabs>
        <w:autoSpaceDE w:val="0"/>
        <w:autoSpaceDN w:val="0"/>
        <w:adjustRightInd w:val="0"/>
        <w:spacing w:before="120"/>
        <w:ind w:left="-284"/>
        <w:jc w:val="both"/>
        <w:rPr>
          <w:rFonts w:ascii="Arial" w:hAnsi="Arial" w:cs="Arial"/>
          <w:b/>
          <w:color w:val="000000" w:themeColor="text1"/>
          <w:sz w:val="28"/>
          <w:szCs w:val="28"/>
          <w:u w:val="single"/>
        </w:rPr>
      </w:pPr>
    </w:p>
    <w:p w14:paraId="1B2CC252" w14:textId="4DE486EB" w:rsidR="003C3170" w:rsidRPr="008F5C2A" w:rsidRDefault="00170DBB" w:rsidP="00982BC1">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bookmarkStart w:id="3" w:name="_Toc7687248"/>
      <w:r w:rsidRPr="008F5C2A">
        <w:rPr>
          <w:rFonts w:ascii="Arial" w:hAnsi="Arial" w:cs="Arial"/>
          <w:b/>
          <w:color w:val="000000"/>
          <w:sz w:val="28"/>
          <w:szCs w:val="28"/>
        </w:rPr>
        <w:t>1</w:t>
      </w:r>
      <w:r w:rsidRPr="008F5C2A">
        <w:rPr>
          <w:rFonts w:ascii="Arial" w:hAnsi="Arial" w:cs="Arial"/>
          <w:b/>
          <w:color w:val="000000"/>
          <w:sz w:val="28"/>
          <w:szCs w:val="28"/>
          <w:vertAlign w:val="superscript"/>
        </w:rPr>
        <w:t>ère</w:t>
      </w:r>
      <w:r w:rsidR="005E0611" w:rsidRPr="008F5C2A">
        <w:rPr>
          <w:rFonts w:ascii="Arial" w:hAnsi="Arial" w:cs="Arial"/>
          <w:b/>
          <w:color w:val="000000"/>
          <w:sz w:val="28"/>
          <w:szCs w:val="28"/>
        </w:rPr>
        <w:t xml:space="preserve"> partie - Clauses Techniques Particulières</w:t>
      </w:r>
      <w:bookmarkEnd w:id="3"/>
    </w:p>
    <w:p w14:paraId="685F5CD8" w14:textId="77777777" w:rsidR="003C3170" w:rsidRPr="008F5C2A" w:rsidRDefault="003C3170" w:rsidP="003C3170">
      <w:pPr>
        <w:autoSpaceDE w:val="0"/>
        <w:autoSpaceDN w:val="0"/>
        <w:adjustRightInd w:val="0"/>
        <w:spacing w:after="120"/>
        <w:ind w:left="-284"/>
        <w:jc w:val="center"/>
        <w:rPr>
          <w:rFonts w:ascii="Arial" w:hAnsi="Arial" w:cs="Arial"/>
          <w:b/>
          <w:color w:val="000000"/>
          <w:sz w:val="28"/>
          <w:szCs w:val="28"/>
          <w:u w:val="single"/>
        </w:rPr>
      </w:pPr>
    </w:p>
    <w:p w14:paraId="2CB55257" w14:textId="10956270" w:rsidR="0013308A" w:rsidRPr="008F5C2A" w:rsidRDefault="0013308A" w:rsidP="00CF4BC5">
      <w:pPr>
        <w:autoSpaceDE w:val="0"/>
        <w:autoSpaceDN w:val="0"/>
        <w:adjustRightInd w:val="0"/>
        <w:spacing w:after="120"/>
        <w:ind w:left="-284"/>
        <w:jc w:val="center"/>
        <w:rPr>
          <w:rFonts w:ascii="Arial" w:hAnsi="Arial" w:cs="Arial"/>
          <w:b/>
          <w:i/>
          <w:color w:val="0070C0"/>
          <w:u w:val="single"/>
        </w:rPr>
      </w:pPr>
    </w:p>
    <w:p w14:paraId="4C0FD2A5" w14:textId="7A5D3678" w:rsidR="00E757C3" w:rsidRPr="008F5C2A" w:rsidRDefault="004F6102" w:rsidP="00751156">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t>Présentation du contexte</w:t>
      </w:r>
    </w:p>
    <w:p w14:paraId="3610E7CB" w14:textId="15A97B71" w:rsidR="004F6102" w:rsidRPr="0098549A" w:rsidRDefault="004F6102" w:rsidP="00556DA5">
      <w:pPr>
        <w:numPr>
          <w:ilvl w:val="0"/>
          <w:numId w:val="18"/>
        </w:numPr>
        <w:tabs>
          <w:tab w:val="left" w:pos="709"/>
        </w:tabs>
        <w:autoSpaceDE w:val="0"/>
        <w:autoSpaceDN w:val="0"/>
        <w:spacing w:before="240" w:after="160" w:line="259" w:lineRule="auto"/>
        <w:ind w:left="357" w:right="284" w:hanging="357"/>
        <w:jc w:val="both"/>
        <w:rPr>
          <w:rFonts w:ascii="Arial" w:hAnsi="Arial" w:cs="Arial"/>
          <w:b/>
        </w:rPr>
      </w:pPr>
      <w:bookmarkStart w:id="4" w:name="_Toc117785386"/>
      <w:r w:rsidRPr="0098549A">
        <w:rPr>
          <w:rFonts w:ascii="Marianne" w:hAnsi="Marianne" w:cs="Arial"/>
          <w:b/>
        </w:rPr>
        <w:t>Contexte</w:t>
      </w:r>
      <w:bookmarkEnd w:id="4"/>
      <w:r w:rsidR="00066AC0" w:rsidRPr="0098549A">
        <w:rPr>
          <w:rFonts w:ascii="Calibri" w:hAnsi="Calibri" w:cs="Calibri"/>
          <w:b/>
        </w:rPr>
        <w:t> </w:t>
      </w:r>
      <w:r w:rsidR="00066AC0" w:rsidRPr="0098549A">
        <w:rPr>
          <w:rFonts w:ascii="Marianne" w:hAnsi="Marianne" w:cs="Arial"/>
          <w:b/>
        </w:rPr>
        <w:t>:</w:t>
      </w:r>
      <w:r w:rsidR="004F579C" w:rsidRPr="0098549A">
        <w:rPr>
          <w:rFonts w:ascii="Arial" w:hAnsi="Arial" w:cs="Arial"/>
          <w:b/>
          <w:snapToGrid w:val="0"/>
        </w:rPr>
        <w:t xml:space="preserve"> </w:t>
      </w:r>
      <w:r w:rsidR="0098549A" w:rsidRPr="0098549A">
        <w:rPr>
          <w:rFonts w:ascii="Arial" w:hAnsi="Arial" w:cs="Arial"/>
          <w:lang w:eastAsia="ar-SA"/>
        </w:rPr>
        <w:t xml:space="preserve">Au sein de la DRH-MD, le CMG d’ARCUEIL organise et met en œuvre les moyens matériels et les prestations nécessaires au fonctionnement des organismes militaires et civils faisant partie de l’administration centrale du ministère des armées et notamment pour la DGA (Direction Générale de l’Armement). Les actions de formation détaillées ci-après sont mises en œuvre par le bureau de la formation du CMG d’Arcueil dans le cadre du plan annuel de formation des agents de la </w:t>
      </w:r>
      <w:del w:id="5" w:author="MANELPHE Olivier ATTACHE ADMI" w:date="2025-09-12T11:27:00Z">
        <w:r w:rsidR="0098549A" w:rsidRPr="0098549A" w:rsidDel="00774E38">
          <w:rPr>
            <w:rFonts w:ascii="Arial" w:hAnsi="Arial" w:cs="Arial"/>
            <w:lang w:eastAsia="ar-SA"/>
          </w:rPr>
          <w:delText>direction générale de l’armement (</w:delText>
        </w:r>
      </w:del>
      <w:r w:rsidR="0098549A" w:rsidRPr="0098549A">
        <w:rPr>
          <w:rFonts w:ascii="Arial" w:hAnsi="Arial" w:cs="Arial"/>
          <w:lang w:eastAsia="ar-SA"/>
        </w:rPr>
        <w:t>DGA</w:t>
      </w:r>
      <w:del w:id="6" w:author="MANELPHE Olivier ATTACHE ADMI" w:date="2025-09-12T11:27:00Z">
        <w:r w:rsidR="0098549A" w:rsidRPr="0098549A" w:rsidDel="00774E38">
          <w:rPr>
            <w:rFonts w:ascii="Arial" w:hAnsi="Arial" w:cs="Arial"/>
            <w:lang w:eastAsia="ar-SA"/>
          </w:rPr>
          <w:delText>)</w:delText>
        </w:r>
      </w:del>
      <w:r w:rsidR="0098549A" w:rsidRPr="0098549A">
        <w:rPr>
          <w:rFonts w:ascii="Arial" w:hAnsi="Arial" w:cs="Arial"/>
          <w:lang w:eastAsia="ar-SA"/>
        </w:rPr>
        <w:t>.</w:t>
      </w:r>
      <w:r w:rsidR="0098549A" w:rsidRPr="00FC5AA5">
        <w:rPr>
          <w:rFonts w:ascii="Arial" w:hAnsi="Arial" w:cs="Arial"/>
          <w:lang w:eastAsia="ar-SA"/>
        </w:rPr>
        <w:t xml:space="preserve"> Architecte du système de défense français et expert technique au service des forces armées, la </w:t>
      </w:r>
      <w:del w:id="7" w:author="MANELPHE Olivier ATTACHE ADMI" w:date="2025-09-12T11:28:00Z">
        <w:r w:rsidR="0098549A" w:rsidRPr="00FC5AA5" w:rsidDel="00774E38">
          <w:rPr>
            <w:rFonts w:ascii="Arial" w:hAnsi="Arial" w:cs="Arial"/>
            <w:lang w:eastAsia="ar-SA"/>
          </w:rPr>
          <w:delText>direction générale de l’armement (</w:delText>
        </w:r>
      </w:del>
      <w:r w:rsidR="0098549A" w:rsidRPr="00FC5AA5">
        <w:rPr>
          <w:rFonts w:ascii="Arial" w:hAnsi="Arial" w:cs="Arial"/>
          <w:lang w:eastAsia="ar-SA"/>
        </w:rPr>
        <w:t>DGA</w:t>
      </w:r>
      <w:del w:id="8" w:author="MANELPHE Olivier ATTACHE ADMI" w:date="2025-09-12T11:28:00Z">
        <w:r w:rsidR="0098549A" w:rsidRPr="00FC5AA5" w:rsidDel="00774E38">
          <w:rPr>
            <w:rFonts w:ascii="Arial" w:hAnsi="Arial" w:cs="Arial"/>
            <w:lang w:eastAsia="ar-SA"/>
          </w:rPr>
          <w:delText>)</w:delText>
        </w:r>
      </w:del>
      <w:r w:rsidR="0098549A" w:rsidRPr="00FC5AA5">
        <w:rPr>
          <w:rFonts w:ascii="Arial" w:hAnsi="Arial" w:cs="Arial"/>
          <w:lang w:eastAsia="ar-SA"/>
        </w:rPr>
        <w:t xml:space="preserve"> conçoit les systèmes d’armes, les fait réaliser et veille à la disponibilité des capacités industrielles et technologiques nécessaires. Elle travaille en étroite relation avec les armées, depuis l’identification des besoins futurs jusqu’au suivi de la satisfaction des utilisateurs. Pour mener à bien cette mission, le personnel de la DGA doit main</w:t>
      </w:r>
      <w:r w:rsidR="0098549A" w:rsidRPr="0098549A">
        <w:rPr>
          <w:rFonts w:ascii="Arial" w:hAnsi="Arial" w:cs="Arial"/>
          <w:lang w:eastAsia="ar-SA"/>
        </w:rPr>
        <w:t xml:space="preserve">tenir un niveau de compétence élevé dans des techniques de pointe en perpétuelle évolution, utilisées dans les systèmes d’armes. </w:t>
      </w:r>
      <w:r w:rsidR="0098549A" w:rsidRPr="00FC5AA5">
        <w:rPr>
          <w:rFonts w:ascii="Arial" w:hAnsi="Arial" w:cs="Arial"/>
          <w:lang w:eastAsia="ar-SA"/>
        </w:rPr>
        <w:t xml:space="preserve">Pour apporter efficacement leur contribution aux projets de systèmes et de systèmes de systèmes, dont des systèmes d’information et des systèmes à logiciel prépondérant, du ministère des Armées, dans le cadre des missions de la DGA, les architectes et experts techniques, dont des métiers AESS (Architecture et Evaluation des Systèmes de Systèmes), SIO (Systèmes d'information opérationnels), INF (Informatique) et ISE (Ingénierie des systèmes informatiques pour les essais, des systèmes embarqués, des simulations et expérimentations), doivent développer, compléter et/ou approfondir leurs compétences en matière d’architecture des systèmes et systèmes de systèmes. </w:t>
      </w:r>
      <w:r w:rsidR="0098549A" w:rsidRPr="0098549A">
        <w:rPr>
          <w:rFonts w:ascii="Arial" w:hAnsi="Arial" w:cs="Arial"/>
          <w:lang w:eastAsia="ar-SA"/>
        </w:rPr>
        <w:t>Le présent accord-cadre s’inscrit directement dans cet objectif.</w:t>
      </w:r>
    </w:p>
    <w:p w14:paraId="27DC43BF" w14:textId="5825C7A7" w:rsidR="004F6102" w:rsidRPr="002548A9" w:rsidRDefault="004F6102" w:rsidP="00556DA5">
      <w:pPr>
        <w:numPr>
          <w:ilvl w:val="0"/>
          <w:numId w:val="18"/>
        </w:numPr>
        <w:tabs>
          <w:tab w:val="left" w:pos="709"/>
        </w:tabs>
        <w:autoSpaceDE w:val="0"/>
        <w:autoSpaceDN w:val="0"/>
        <w:spacing w:before="240" w:after="160" w:line="259" w:lineRule="auto"/>
        <w:ind w:left="357" w:right="284" w:hanging="357"/>
        <w:jc w:val="both"/>
        <w:rPr>
          <w:rFonts w:ascii="Arial" w:hAnsi="Arial" w:cs="Arial"/>
          <w:lang w:eastAsia="ar-SA"/>
        </w:rPr>
      </w:pPr>
      <w:bookmarkStart w:id="9" w:name="_Toc117785387"/>
      <w:r w:rsidRPr="0098549A">
        <w:rPr>
          <w:rFonts w:ascii="Marianne" w:hAnsi="Marianne" w:cs="Arial"/>
          <w:b/>
        </w:rPr>
        <w:t>Objectif de l</w:t>
      </w:r>
      <w:bookmarkEnd w:id="9"/>
      <w:r w:rsidRPr="0098549A">
        <w:rPr>
          <w:rFonts w:ascii="Marianne" w:hAnsi="Marianne" w:cs="Arial"/>
          <w:b/>
        </w:rPr>
        <w:t>’accord-cadre</w:t>
      </w:r>
      <w:r w:rsidR="00066AC0" w:rsidRPr="0098549A">
        <w:rPr>
          <w:rFonts w:ascii="Calibri" w:hAnsi="Calibri" w:cs="Calibri"/>
          <w:b/>
        </w:rPr>
        <w:t> </w:t>
      </w:r>
      <w:r w:rsidR="00066AC0" w:rsidRPr="0098549A">
        <w:rPr>
          <w:rFonts w:ascii="Marianne" w:hAnsi="Marianne" w:cs="Arial"/>
          <w:b/>
        </w:rPr>
        <w:t>:</w:t>
      </w:r>
      <w:r w:rsidR="004F579C" w:rsidRPr="0098549A">
        <w:rPr>
          <w:rFonts w:ascii="Arial" w:hAnsi="Arial" w:cs="Arial"/>
          <w:b/>
          <w:snapToGrid w:val="0"/>
        </w:rPr>
        <w:t xml:space="preserve"> </w:t>
      </w:r>
      <w:r w:rsidR="0098549A" w:rsidRPr="0098549A">
        <w:rPr>
          <w:rFonts w:ascii="Arial" w:hAnsi="Arial" w:cs="Arial"/>
          <w:lang w:eastAsia="ar-SA"/>
        </w:rPr>
        <w:t>Le présent accord-cadre a pour objet la réalisation d’une formation au logiciel Enterprise Architect de SPARX qui doit répon</w:t>
      </w:r>
      <w:r w:rsidR="0098549A" w:rsidRPr="00FC5AA5">
        <w:rPr>
          <w:rFonts w:ascii="Arial" w:hAnsi="Arial" w:cs="Arial"/>
          <w:lang w:eastAsia="ar-SA"/>
        </w:rPr>
        <w:t xml:space="preserve">dre à deux objectifs. Le premier est de former ces architectes et experts techniques à la modélisation en utilisant des langages de modélisation proposés par le logiciel Enterprise Architect (noté EA dans la suite du document) de la société SPARX. Le second est </w:t>
      </w:r>
      <w:r w:rsidR="0098549A" w:rsidRPr="0098549A">
        <w:rPr>
          <w:rFonts w:ascii="Arial" w:hAnsi="Arial" w:cs="Arial"/>
          <w:lang w:eastAsia="ar-SA"/>
        </w:rPr>
        <w:t>de former des administrateurs fonctionnels au paramétrage de ce logiciel pour le rendre plus facile à utiliser par les utilisateurs (canevas, modèles d’importation/ d’exportation). Le niveau de formation à atteindre, précisé pour chacun des modules, varie entre les niveaux S et M selon les définitions données dans le référentiel « SAME » ci-après</w:t>
      </w:r>
      <w:r w:rsidR="0053371F">
        <w:rPr>
          <w:rFonts w:ascii="Arial" w:hAnsi="Arial" w:cs="Arial"/>
          <w:lang w:eastAsia="ar-SA"/>
        </w:rPr>
        <w:t> </w:t>
      </w:r>
      <w:r w:rsidRPr="002548A9">
        <w:rPr>
          <w:rFonts w:ascii="Arial" w:hAnsi="Arial" w:cs="Arial"/>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7062"/>
      </w:tblGrid>
      <w:tr w:rsidR="004F6102" w:rsidRPr="002548A9" w14:paraId="5F16464D" w14:textId="77777777" w:rsidTr="00556DA5">
        <w:trPr>
          <w:trHeight w:val="305"/>
        </w:trPr>
        <w:tc>
          <w:tcPr>
            <w:tcW w:w="1333" w:type="pct"/>
            <w:vMerge w:val="restart"/>
            <w:vAlign w:val="center"/>
          </w:tcPr>
          <w:p w14:paraId="481FD04D" w14:textId="77777777" w:rsidR="004F6102" w:rsidRPr="002548A9" w:rsidRDefault="004F6102" w:rsidP="004F6102">
            <w:pPr>
              <w:spacing w:after="200" w:line="276" w:lineRule="auto"/>
              <w:jc w:val="both"/>
              <w:rPr>
                <w:rFonts w:ascii="Arial" w:eastAsiaTheme="minorHAnsi" w:hAnsi="Arial" w:cs="Arial"/>
                <w:lang w:eastAsia="en-US"/>
              </w:rPr>
            </w:pPr>
            <w:r w:rsidRPr="002548A9">
              <w:rPr>
                <w:rFonts w:ascii="Arial" w:eastAsiaTheme="minorHAnsi" w:hAnsi="Arial" w:cs="Arial"/>
                <w:lang w:eastAsia="en-US"/>
              </w:rPr>
              <w:t>Sensibilisation (S)</w:t>
            </w:r>
          </w:p>
        </w:tc>
        <w:tc>
          <w:tcPr>
            <w:tcW w:w="3667" w:type="pct"/>
            <w:vAlign w:val="center"/>
          </w:tcPr>
          <w:p w14:paraId="0786F29E"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Connaissance du vocabulaire général du domaine concerné</w:t>
            </w:r>
          </w:p>
        </w:tc>
      </w:tr>
      <w:tr w:rsidR="004F6102" w:rsidRPr="002548A9" w14:paraId="098C959C" w14:textId="77777777" w:rsidTr="00556DA5">
        <w:trPr>
          <w:trHeight w:val="139"/>
        </w:trPr>
        <w:tc>
          <w:tcPr>
            <w:tcW w:w="1333" w:type="pct"/>
            <w:vMerge/>
            <w:vAlign w:val="center"/>
          </w:tcPr>
          <w:p w14:paraId="7493ECEF" w14:textId="77777777" w:rsidR="004F6102" w:rsidRPr="002548A9" w:rsidRDefault="004F6102" w:rsidP="004F6102">
            <w:pPr>
              <w:spacing w:after="200" w:line="276" w:lineRule="auto"/>
              <w:jc w:val="both"/>
              <w:rPr>
                <w:rFonts w:ascii="Arial" w:eastAsiaTheme="minorHAnsi" w:hAnsi="Arial" w:cs="Arial"/>
                <w:lang w:eastAsia="en-US"/>
              </w:rPr>
            </w:pPr>
          </w:p>
        </w:tc>
        <w:tc>
          <w:tcPr>
            <w:tcW w:w="3667" w:type="pct"/>
            <w:vAlign w:val="center"/>
          </w:tcPr>
          <w:p w14:paraId="69F57B6B"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Comprendre les enjeux et problèmes relatifs au domaine concerné</w:t>
            </w:r>
          </w:p>
        </w:tc>
      </w:tr>
      <w:tr w:rsidR="004F6102" w:rsidRPr="002548A9" w14:paraId="24448EC7" w14:textId="77777777" w:rsidTr="00556DA5">
        <w:trPr>
          <w:trHeight w:val="153"/>
        </w:trPr>
        <w:tc>
          <w:tcPr>
            <w:tcW w:w="1333" w:type="pct"/>
            <w:vMerge w:val="restart"/>
            <w:vAlign w:val="center"/>
          </w:tcPr>
          <w:p w14:paraId="71543E10" w14:textId="77777777" w:rsidR="004F6102" w:rsidRPr="002548A9" w:rsidRDefault="004F6102" w:rsidP="004F6102">
            <w:pPr>
              <w:spacing w:after="200" w:line="276" w:lineRule="auto"/>
              <w:jc w:val="both"/>
              <w:rPr>
                <w:rFonts w:ascii="Arial" w:eastAsiaTheme="minorHAnsi" w:hAnsi="Arial" w:cs="Arial"/>
                <w:lang w:eastAsia="en-US"/>
              </w:rPr>
            </w:pPr>
            <w:r w:rsidRPr="002548A9">
              <w:rPr>
                <w:rFonts w:ascii="Arial" w:eastAsiaTheme="minorHAnsi" w:hAnsi="Arial" w:cs="Arial"/>
                <w:lang w:eastAsia="en-US"/>
              </w:rPr>
              <w:t>Application (A)</w:t>
            </w:r>
          </w:p>
        </w:tc>
        <w:tc>
          <w:tcPr>
            <w:tcW w:w="3667" w:type="pct"/>
            <w:vAlign w:val="center"/>
          </w:tcPr>
          <w:p w14:paraId="47DDD516"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Connaissance de quelques méthodes ou règles d’application dans le domaine concerné</w:t>
            </w:r>
          </w:p>
        </w:tc>
      </w:tr>
      <w:tr w:rsidR="004F6102" w:rsidRPr="002548A9" w14:paraId="10027B55" w14:textId="77777777" w:rsidTr="00556DA5">
        <w:trPr>
          <w:trHeight w:val="70"/>
        </w:trPr>
        <w:tc>
          <w:tcPr>
            <w:tcW w:w="1333" w:type="pct"/>
            <w:vMerge/>
            <w:vAlign w:val="center"/>
          </w:tcPr>
          <w:p w14:paraId="75261D57" w14:textId="77777777" w:rsidR="004F6102" w:rsidRPr="002548A9" w:rsidRDefault="004F6102" w:rsidP="004F6102">
            <w:pPr>
              <w:spacing w:after="200" w:line="276" w:lineRule="auto"/>
              <w:jc w:val="both"/>
              <w:rPr>
                <w:rFonts w:ascii="Arial" w:eastAsiaTheme="minorHAnsi" w:hAnsi="Arial" w:cs="Arial"/>
                <w:lang w:eastAsia="en-US"/>
              </w:rPr>
            </w:pPr>
          </w:p>
        </w:tc>
        <w:tc>
          <w:tcPr>
            <w:tcW w:w="3667" w:type="pct"/>
            <w:vAlign w:val="center"/>
          </w:tcPr>
          <w:p w14:paraId="52408386"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Réaliser des actes simples relatifs au domaine concerné</w:t>
            </w:r>
          </w:p>
        </w:tc>
      </w:tr>
      <w:tr w:rsidR="004F6102" w:rsidRPr="002548A9" w14:paraId="269E23A0" w14:textId="77777777" w:rsidTr="00556DA5">
        <w:trPr>
          <w:trHeight w:val="271"/>
        </w:trPr>
        <w:tc>
          <w:tcPr>
            <w:tcW w:w="1333" w:type="pct"/>
            <w:vMerge w:val="restart"/>
            <w:vAlign w:val="center"/>
          </w:tcPr>
          <w:p w14:paraId="4A422294" w14:textId="77777777" w:rsidR="004F6102" w:rsidRPr="002548A9" w:rsidRDefault="004F6102" w:rsidP="004F6102">
            <w:pPr>
              <w:spacing w:after="200" w:line="276" w:lineRule="auto"/>
              <w:jc w:val="both"/>
              <w:rPr>
                <w:rFonts w:ascii="Arial" w:eastAsiaTheme="minorHAnsi" w:hAnsi="Arial" w:cs="Arial"/>
                <w:lang w:eastAsia="en-US"/>
              </w:rPr>
            </w:pPr>
            <w:r w:rsidRPr="002548A9">
              <w:rPr>
                <w:rFonts w:ascii="Arial" w:eastAsiaTheme="minorHAnsi" w:hAnsi="Arial" w:cs="Arial"/>
                <w:lang w:eastAsia="en-US"/>
              </w:rPr>
              <w:t>Maîtrise (M)</w:t>
            </w:r>
          </w:p>
        </w:tc>
        <w:tc>
          <w:tcPr>
            <w:tcW w:w="3667" w:type="pct"/>
            <w:vAlign w:val="center"/>
          </w:tcPr>
          <w:p w14:paraId="6635522B"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Connaissance de la plupart des méthodes, outils et règles d’application dans le domaine</w:t>
            </w:r>
          </w:p>
        </w:tc>
      </w:tr>
      <w:tr w:rsidR="004F6102" w:rsidRPr="002548A9" w14:paraId="3FA10D3A" w14:textId="77777777" w:rsidTr="00556DA5">
        <w:trPr>
          <w:trHeight w:val="70"/>
        </w:trPr>
        <w:tc>
          <w:tcPr>
            <w:tcW w:w="1333" w:type="pct"/>
            <w:vMerge/>
            <w:vAlign w:val="center"/>
          </w:tcPr>
          <w:p w14:paraId="1BC96919" w14:textId="77777777" w:rsidR="004F6102" w:rsidRPr="002548A9" w:rsidRDefault="004F6102" w:rsidP="004F6102">
            <w:pPr>
              <w:spacing w:after="200" w:line="276" w:lineRule="auto"/>
              <w:jc w:val="both"/>
              <w:rPr>
                <w:rFonts w:ascii="Arial" w:eastAsiaTheme="minorHAnsi" w:hAnsi="Arial" w:cs="Arial"/>
                <w:lang w:eastAsia="en-US"/>
              </w:rPr>
            </w:pPr>
          </w:p>
        </w:tc>
        <w:tc>
          <w:tcPr>
            <w:tcW w:w="3667" w:type="pct"/>
            <w:vAlign w:val="center"/>
          </w:tcPr>
          <w:p w14:paraId="18D1B1DC"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Réaliser des actes complexes liés au domaine concerné</w:t>
            </w:r>
          </w:p>
        </w:tc>
      </w:tr>
      <w:tr w:rsidR="004F6102" w:rsidRPr="002548A9" w14:paraId="6F52DDF5" w14:textId="77777777" w:rsidTr="00556DA5">
        <w:trPr>
          <w:trHeight w:val="70"/>
        </w:trPr>
        <w:tc>
          <w:tcPr>
            <w:tcW w:w="1333" w:type="pct"/>
            <w:vMerge w:val="restart"/>
            <w:shd w:val="clear" w:color="auto" w:fill="auto"/>
            <w:vAlign w:val="center"/>
          </w:tcPr>
          <w:p w14:paraId="20854EC7" w14:textId="77777777" w:rsidR="004F6102" w:rsidRPr="002548A9" w:rsidRDefault="004F6102" w:rsidP="004F6102">
            <w:pPr>
              <w:spacing w:after="200" w:line="276" w:lineRule="auto"/>
              <w:jc w:val="both"/>
              <w:rPr>
                <w:rFonts w:ascii="Arial" w:eastAsiaTheme="minorHAnsi" w:hAnsi="Arial" w:cs="Arial"/>
                <w:lang w:eastAsia="en-US"/>
              </w:rPr>
            </w:pPr>
            <w:r w:rsidRPr="002548A9">
              <w:rPr>
                <w:rFonts w:ascii="Arial" w:eastAsiaTheme="minorHAnsi" w:hAnsi="Arial" w:cs="Arial"/>
                <w:lang w:eastAsia="en-US"/>
              </w:rPr>
              <w:t xml:space="preserve">Expertise (E) </w:t>
            </w:r>
          </w:p>
        </w:tc>
        <w:tc>
          <w:tcPr>
            <w:tcW w:w="3667" w:type="pct"/>
            <w:shd w:val="clear" w:color="auto" w:fill="auto"/>
            <w:vAlign w:val="center"/>
          </w:tcPr>
          <w:p w14:paraId="352BE091"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Posséder le niveau précédent</w:t>
            </w:r>
          </w:p>
        </w:tc>
      </w:tr>
      <w:tr w:rsidR="004F6102" w:rsidRPr="002548A9" w14:paraId="29E7B505" w14:textId="77777777" w:rsidTr="00556DA5">
        <w:trPr>
          <w:trHeight w:val="70"/>
        </w:trPr>
        <w:tc>
          <w:tcPr>
            <w:tcW w:w="1333" w:type="pct"/>
            <w:vMerge/>
            <w:shd w:val="clear" w:color="auto" w:fill="auto"/>
            <w:vAlign w:val="center"/>
          </w:tcPr>
          <w:p w14:paraId="591A048D" w14:textId="77777777" w:rsidR="004F6102" w:rsidRPr="002548A9" w:rsidRDefault="004F6102" w:rsidP="004F6102">
            <w:pPr>
              <w:spacing w:after="200" w:line="276" w:lineRule="auto"/>
              <w:jc w:val="both"/>
              <w:rPr>
                <w:rFonts w:ascii="Arial" w:eastAsiaTheme="minorHAnsi" w:hAnsi="Arial" w:cs="Arial"/>
                <w:lang w:eastAsia="en-US"/>
              </w:rPr>
            </w:pPr>
          </w:p>
        </w:tc>
        <w:tc>
          <w:tcPr>
            <w:tcW w:w="3667" w:type="pct"/>
            <w:shd w:val="clear" w:color="auto" w:fill="auto"/>
            <w:vAlign w:val="center"/>
          </w:tcPr>
          <w:p w14:paraId="562D7B80" w14:textId="77777777" w:rsidR="004F6102" w:rsidRPr="002548A9" w:rsidRDefault="004F6102" w:rsidP="004F6102">
            <w:pPr>
              <w:rPr>
                <w:rFonts w:ascii="Arial" w:eastAsiaTheme="minorHAnsi" w:hAnsi="Arial" w:cs="Arial"/>
                <w:lang w:eastAsia="en-US"/>
              </w:rPr>
            </w:pPr>
            <w:r w:rsidRPr="002548A9">
              <w:rPr>
                <w:rFonts w:ascii="Arial" w:eastAsiaTheme="minorHAnsi" w:hAnsi="Arial" w:cs="Arial"/>
                <w:lang w:eastAsia="en-US"/>
              </w:rPr>
              <w:t>Etre capable d'inventer, de développer et de faire évoluer les théories, les concepts et  processus existants</w:t>
            </w:r>
          </w:p>
        </w:tc>
      </w:tr>
    </w:tbl>
    <w:p w14:paraId="04077CFE" w14:textId="5F23425B" w:rsidR="004F6102" w:rsidRDefault="004F6102" w:rsidP="003A1E31">
      <w:pPr>
        <w:pStyle w:val="paragraphe"/>
      </w:pPr>
    </w:p>
    <w:p w14:paraId="66B5856F" w14:textId="77777777" w:rsidR="004F6102" w:rsidRDefault="004F6102">
      <w:pPr>
        <w:rPr>
          <w:rFonts w:ascii="Arial" w:eastAsia="Calibri" w:hAnsi="Arial" w:cs="Arial"/>
          <w:bCs/>
          <w:iCs/>
          <w:color w:val="0070C0"/>
          <w:sz w:val="22"/>
          <w:szCs w:val="22"/>
          <w:lang w:eastAsia="en-US"/>
        </w:rPr>
      </w:pPr>
      <w:r>
        <w:br w:type="page"/>
      </w:r>
    </w:p>
    <w:p w14:paraId="7D61A59D" w14:textId="293007BC" w:rsidR="00E757C3" w:rsidRPr="008F5C2A" w:rsidRDefault="00FC5AA5" w:rsidP="00751156">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lastRenderedPageBreak/>
        <w:t>Description de la formation</w:t>
      </w:r>
    </w:p>
    <w:p w14:paraId="7A22DDEA" w14:textId="0C2200F1" w:rsidR="00FC5AA5" w:rsidRPr="00FC5AA5" w:rsidRDefault="00FC5AA5" w:rsidP="00556DA5">
      <w:pPr>
        <w:numPr>
          <w:ilvl w:val="0"/>
          <w:numId w:val="18"/>
        </w:numPr>
        <w:tabs>
          <w:tab w:val="left" w:pos="709"/>
        </w:tabs>
        <w:autoSpaceDE w:val="0"/>
        <w:autoSpaceDN w:val="0"/>
        <w:spacing w:before="240" w:after="160" w:line="259" w:lineRule="auto"/>
        <w:ind w:left="357" w:right="284" w:hanging="357"/>
        <w:jc w:val="both"/>
        <w:rPr>
          <w:rFonts w:ascii="Arial" w:hAnsi="Arial" w:cs="Arial"/>
        </w:rPr>
      </w:pPr>
      <w:bookmarkStart w:id="10" w:name="_Ref179903013"/>
      <w:bookmarkStart w:id="11" w:name="_Toc192265158"/>
      <w:r w:rsidRPr="00FC5AA5">
        <w:rPr>
          <w:rFonts w:ascii="Marianne" w:hAnsi="Marianne" w:cs="Arial"/>
          <w:b/>
        </w:rPr>
        <w:t>Contenu pédagogique</w:t>
      </w:r>
      <w:bookmarkEnd w:id="10"/>
      <w:bookmarkEnd w:id="11"/>
      <w:r w:rsidRPr="00FC5AA5">
        <w:rPr>
          <w:rFonts w:ascii="Calibri" w:hAnsi="Calibri" w:cs="Calibri"/>
          <w:b/>
        </w:rPr>
        <w:t> </w:t>
      </w:r>
      <w:r w:rsidRPr="00FC5AA5">
        <w:rPr>
          <w:rFonts w:ascii="Marianne" w:hAnsi="Marianne" w:cs="Arial"/>
          <w:b/>
        </w:rPr>
        <w:t xml:space="preserve">: </w:t>
      </w:r>
      <w:r w:rsidRPr="00FC5AA5">
        <w:rPr>
          <w:rFonts w:ascii="Arial" w:hAnsi="Arial" w:cs="Arial"/>
        </w:rPr>
        <w:t>Le contenu de la formation doit intégrer les sujets présentés dans les modules ci-après. Le module « </w:t>
      </w:r>
      <w:r w:rsidRPr="00FC5AA5">
        <w:rPr>
          <w:rFonts w:ascii="Arial" w:hAnsi="Arial" w:cs="Arial"/>
        </w:rPr>
        <w:fldChar w:fldCharType="begin"/>
      </w:r>
      <w:r w:rsidRPr="00FC5AA5">
        <w:rPr>
          <w:rFonts w:ascii="Arial" w:hAnsi="Arial" w:cs="Arial"/>
        </w:rPr>
        <w:instrText xml:space="preserve"> REF Prérequis \h  \* MERGEFORMAT </w:instrText>
      </w:r>
      <w:r w:rsidRPr="00FC5AA5">
        <w:rPr>
          <w:rFonts w:ascii="Arial" w:hAnsi="Arial" w:cs="Arial"/>
        </w:rPr>
      </w:r>
      <w:r w:rsidRPr="00FC5AA5">
        <w:rPr>
          <w:rFonts w:ascii="Arial" w:hAnsi="Arial" w:cs="Arial"/>
        </w:rPr>
        <w:fldChar w:fldCharType="separate"/>
      </w:r>
      <w:ins w:id="12" w:author="MANELPHE Olivier ATTACHE ADMI" w:date="2025-09-12T11:55:00Z">
        <w:r w:rsidR="00E60860" w:rsidRPr="00E60860">
          <w:rPr>
            <w:rFonts w:ascii="Arial" w:hAnsi="Arial" w:cs="Arial"/>
            <w:rPrChange w:id="13" w:author="MANELPHE Olivier ATTACHE ADMI" w:date="2025-09-12T11:55:00Z">
              <w:rPr>
                <w:rFonts w:ascii="Arial" w:hAnsi="Arial" w:cs="Arial"/>
                <w:b/>
              </w:rPr>
            </w:rPrChange>
          </w:rPr>
          <w:t>Fonctionnalités de base et avancées d’EA et modélisation UML</w:t>
        </w:r>
      </w:ins>
      <w:del w:id="14" w:author="MANELPHE Olivier ATTACHE ADMI" w:date="2025-09-12T11:54:00Z">
        <w:r w:rsidR="00FB032F" w:rsidRPr="00FB032F" w:rsidDel="00E60860">
          <w:rPr>
            <w:rFonts w:ascii="Arial" w:hAnsi="Arial" w:cs="Arial"/>
          </w:rPr>
          <w:delText>Fonctionnalités de base et avancées d’EA et modélisation UML</w:delText>
        </w:r>
      </w:del>
      <w:r w:rsidRPr="00FC5AA5">
        <w:rPr>
          <w:rFonts w:ascii="Arial" w:hAnsi="Arial" w:cs="Arial"/>
        </w:rPr>
        <w:fldChar w:fldCharType="end"/>
      </w:r>
      <w:r w:rsidRPr="00FC5AA5">
        <w:rPr>
          <w:rFonts w:ascii="Arial" w:hAnsi="Arial" w:cs="Arial"/>
        </w:rPr>
        <w:t> » est un prérequis pour les autres modules de formation.</w:t>
      </w:r>
    </w:p>
    <w:p w14:paraId="26A865C0" w14:textId="77777777" w:rsidR="00FC5AA5" w:rsidRPr="00FC5AA5" w:rsidRDefault="00FC5AA5" w:rsidP="00FC5AA5">
      <w:pPr>
        <w:ind w:firstLine="709"/>
        <w:rPr>
          <w:rFonts w:ascii="Arial" w:hAnsi="Arial" w:cs="Arial"/>
        </w:rPr>
      </w:pPr>
    </w:p>
    <w:p w14:paraId="25544773" w14:textId="364ECBAD" w:rsidR="00FC5AA5" w:rsidRPr="00FC5AA5" w:rsidRDefault="00FC5AA5" w:rsidP="00FC5AA5">
      <w:pPr>
        <w:tabs>
          <w:tab w:val="left" w:pos="10490"/>
        </w:tabs>
        <w:ind w:left="709" w:right="282"/>
        <w:jc w:val="both"/>
        <w:rPr>
          <w:rFonts w:ascii="Arial" w:hAnsi="Arial" w:cs="Arial"/>
          <w:b/>
        </w:rPr>
      </w:pPr>
      <w:bookmarkStart w:id="15" w:name="UML"/>
      <w:r w:rsidRPr="00FC5AA5">
        <w:rPr>
          <w:rFonts w:ascii="Arial" w:hAnsi="Arial" w:cs="Arial"/>
          <w:b/>
        </w:rPr>
        <w:t>Module de formation « </w:t>
      </w:r>
      <w:bookmarkStart w:id="16" w:name="Prérequis"/>
      <w:r w:rsidRPr="00FC5AA5">
        <w:rPr>
          <w:rFonts w:ascii="Arial" w:hAnsi="Arial" w:cs="Arial"/>
          <w:b/>
        </w:rPr>
        <w:t>Fonctionnalités de base et avancées d’EA et modélisation UML</w:t>
      </w:r>
      <w:bookmarkEnd w:id="16"/>
      <w:r w:rsidRPr="00FC5AA5">
        <w:rPr>
          <w:rFonts w:ascii="Arial" w:hAnsi="Arial" w:cs="Arial"/>
          <w:b/>
        </w:rPr>
        <w:t> »</w:t>
      </w:r>
      <w:bookmarkEnd w:id="15"/>
      <w:r w:rsidRPr="00FC5AA5">
        <w:rPr>
          <w:rFonts w:ascii="Arial" w:hAnsi="Arial" w:cs="Arial"/>
          <w:b/>
        </w:rPr>
        <w:t xml:space="preserve"> (effectif de dix stagiaires</w:t>
      </w:r>
      <w:r w:rsidR="00BD3C8E">
        <w:rPr>
          <w:rFonts w:ascii="Arial" w:hAnsi="Arial" w:cs="Arial"/>
          <w:b/>
        </w:rPr>
        <w:t xml:space="preserve"> max.</w:t>
      </w:r>
      <w:r w:rsidRPr="00FC5AA5">
        <w:rPr>
          <w:rFonts w:ascii="Arial" w:hAnsi="Arial" w:cs="Arial"/>
          <w:b/>
        </w:rPr>
        <w:t>), à l’issue de cette formation, les stagiaires savent :</w:t>
      </w:r>
    </w:p>
    <w:p w14:paraId="2D45D24E"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Elaborer des modèles UML (prioritaire) ;</w:t>
      </w:r>
    </w:p>
    <w:p w14:paraId="6AA1D7C5"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 xml:space="preserve">Elaborer une matrice de traçabilité entre les modèles ci-dessus (prioritaire) ; </w:t>
      </w:r>
    </w:p>
    <w:p w14:paraId="5DDF8DCF"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Elaborer une matrice d’analyse d’écart (prioritaire) ;</w:t>
      </w:r>
    </w:p>
    <w:p w14:paraId="645037F5"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Produire des baselines d’artefacts EA (prioritaire) ;</w:t>
      </w:r>
    </w:p>
    <w:p w14:paraId="747F9235"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 xml:space="preserve">Produire des documents (rtf, pdf, html) à partir de ces modèles (prioritaire). </w:t>
      </w:r>
    </w:p>
    <w:p w14:paraId="5D190425" w14:textId="77777777" w:rsidR="00FC5AA5" w:rsidRPr="00FC5AA5" w:rsidRDefault="00FC5AA5" w:rsidP="00FC5AA5">
      <w:pPr>
        <w:ind w:firstLine="709"/>
        <w:rPr>
          <w:rFonts w:ascii="Arial" w:hAnsi="Arial" w:cs="Arial"/>
        </w:rPr>
      </w:pPr>
    </w:p>
    <w:p w14:paraId="23C0FA40" w14:textId="17EEF80C" w:rsidR="00FC5AA5" w:rsidRPr="00FC5AA5" w:rsidRDefault="00FC5AA5" w:rsidP="00FC5AA5">
      <w:pPr>
        <w:tabs>
          <w:tab w:val="left" w:pos="10490"/>
        </w:tabs>
        <w:ind w:left="709" w:right="282"/>
        <w:jc w:val="both"/>
        <w:rPr>
          <w:rFonts w:ascii="Arial" w:hAnsi="Arial" w:cs="Arial"/>
          <w:b/>
        </w:rPr>
      </w:pPr>
      <w:bookmarkStart w:id="17" w:name="ArchiMate"/>
      <w:r w:rsidRPr="00FC5AA5">
        <w:rPr>
          <w:rFonts w:ascii="Arial" w:hAnsi="Arial" w:cs="Arial"/>
          <w:b/>
        </w:rPr>
        <w:t xml:space="preserve">Module de formation « Modélisation ArchiMate » </w:t>
      </w:r>
      <w:bookmarkEnd w:id="17"/>
      <w:r w:rsidRPr="00FC5AA5">
        <w:rPr>
          <w:rFonts w:ascii="Arial" w:hAnsi="Arial" w:cs="Arial"/>
          <w:b/>
        </w:rPr>
        <w:t>(effectif de dix stagiaires</w:t>
      </w:r>
      <w:r w:rsidR="00BD3C8E">
        <w:rPr>
          <w:rFonts w:ascii="Arial" w:hAnsi="Arial" w:cs="Arial"/>
          <w:b/>
        </w:rPr>
        <w:t xml:space="preserve"> max.</w:t>
      </w:r>
      <w:r w:rsidRPr="00FC5AA5">
        <w:rPr>
          <w:rFonts w:ascii="Arial" w:hAnsi="Arial" w:cs="Arial"/>
          <w:b/>
        </w:rPr>
        <w:t>), à l’issue de cette formation, les stagiaires savent :</w:t>
      </w:r>
    </w:p>
    <w:p w14:paraId="3D4D37ED"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Elaborer des modèles ArchiMate (prioritaire) ;</w:t>
      </w:r>
    </w:p>
    <w:p w14:paraId="56674E4C" w14:textId="031D4D9B"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Appliquer la matrice de traçabilité et la matrice d’analyse d’écart, apprises dans le module « </w:t>
      </w:r>
      <w:r w:rsidRPr="00FC5AA5">
        <w:rPr>
          <w:rFonts w:ascii="Arial" w:hAnsi="Arial" w:cs="Arial"/>
        </w:rPr>
        <w:fldChar w:fldCharType="begin"/>
      </w:r>
      <w:r w:rsidRPr="00FC5AA5">
        <w:rPr>
          <w:rFonts w:ascii="Arial" w:hAnsi="Arial" w:cs="Arial"/>
        </w:rPr>
        <w:instrText xml:space="preserve"> REF Prérequis \h  \* MERGEFORMAT </w:instrText>
      </w:r>
      <w:r w:rsidRPr="00FC5AA5">
        <w:rPr>
          <w:rFonts w:ascii="Arial" w:hAnsi="Arial" w:cs="Arial"/>
        </w:rPr>
      </w:r>
      <w:r w:rsidRPr="00FC5AA5">
        <w:rPr>
          <w:rFonts w:ascii="Arial" w:hAnsi="Arial" w:cs="Arial"/>
        </w:rPr>
        <w:fldChar w:fldCharType="separate"/>
      </w:r>
      <w:ins w:id="18" w:author="MANELPHE Olivier ATTACHE ADMI" w:date="2025-09-12T11:55:00Z">
        <w:r w:rsidR="00E60860" w:rsidRPr="00E60860">
          <w:rPr>
            <w:rFonts w:ascii="Arial" w:hAnsi="Arial" w:cs="Arial"/>
            <w:rPrChange w:id="19" w:author="MANELPHE Olivier ATTACHE ADMI" w:date="2025-09-12T11:55:00Z">
              <w:rPr>
                <w:rFonts w:ascii="Arial" w:hAnsi="Arial" w:cs="Arial"/>
                <w:b/>
              </w:rPr>
            </w:rPrChange>
          </w:rPr>
          <w:t>Fonctionnalités de base et avancées d’EA et modélisation UML</w:t>
        </w:r>
      </w:ins>
      <w:del w:id="20" w:author="MANELPHE Olivier ATTACHE ADMI" w:date="2025-09-12T11:54:00Z">
        <w:r w:rsidR="00FB032F" w:rsidRPr="00FB032F" w:rsidDel="00E60860">
          <w:rPr>
            <w:rFonts w:ascii="Arial" w:hAnsi="Arial" w:cs="Arial"/>
          </w:rPr>
          <w:delText>Fonctionnalités de base et avancées d’EA et modélisation UML</w:delText>
        </w:r>
      </w:del>
      <w:r w:rsidRPr="00FC5AA5">
        <w:rPr>
          <w:rFonts w:ascii="Arial" w:hAnsi="Arial" w:cs="Arial"/>
        </w:rPr>
        <w:fldChar w:fldCharType="end"/>
      </w:r>
      <w:r w:rsidRPr="00FC5AA5">
        <w:rPr>
          <w:rFonts w:ascii="Arial" w:hAnsi="Arial" w:cs="Arial"/>
        </w:rPr>
        <w:t xml:space="preserve">» aux modèles ci-dessus (prioritaire) ; </w:t>
      </w:r>
    </w:p>
    <w:p w14:paraId="54339339"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 xml:space="preserve">Produire des baselines d’artefacts EA et des documents (rtf, pdf, html) à partir des modèles ci-dessus (prioritaire). </w:t>
      </w:r>
    </w:p>
    <w:p w14:paraId="59A3D4D6" w14:textId="77777777" w:rsidR="00FC5AA5" w:rsidRPr="00FC5AA5" w:rsidRDefault="00FC5AA5" w:rsidP="00FC5AA5">
      <w:pPr>
        <w:ind w:firstLine="709"/>
        <w:rPr>
          <w:rFonts w:ascii="Arial" w:hAnsi="Arial" w:cs="Arial"/>
        </w:rPr>
      </w:pPr>
    </w:p>
    <w:p w14:paraId="7D28FB7E" w14:textId="464B7FFA" w:rsidR="00FC5AA5" w:rsidRPr="00FC5AA5" w:rsidRDefault="00FC5AA5" w:rsidP="00FC5AA5">
      <w:pPr>
        <w:tabs>
          <w:tab w:val="left" w:pos="10490"/>
        </w:tabs>
        <w:ind w:left="709" w:right="282"/>
        <w:jc w:val="both"/>
        <w:rPr>
          <w:rFonts w:ascii="Arial" w:hAnsi="Arial" w:cs="Arial"/>
          <w:b/>
        </w:rPr>
      </w:pPr>
      <w:bookmarkStart w:id="21" w:name="BPMN"/>
      <w:r w:rsidRPr="00FC5AA5">
        <w:rPr>
          <w:rFonts w:ascii="Arial" w:hAnsi="Arial" w:cs="Arial"/>
          <w:b/>
        </w:rPr>
        <w:t>Module de formation « Modélisation BPMN »</w:t>
      </w:r>
      <w:bookmarkEnd w:id="21"/>
      <w:r w:rsidRPr="00FC5AA5">
        <w:rPr>
          <w:rFonts w:ascii="Arial" w:hAnsi="Arial" w:cs="Arial"/>
          <w:b/>
        </w:rPr>
        <w:t xml:space="preserve"> (effectif de dix stagiaires</w:t>
      </w:r>
      <w:r w:rsidR="00BD3C8E">
        <w:rPr>
          <w:rFonts w:ascii="Arial" w:hAnsi="Arial" w:cs="Arial"/>
          <w:b/>
        </w:rPr>
        <w:t xml:space="preserve"> max.</w:t>
      </w:r>
      <w:r w:rsidRPr="00FC5AA5">
        <w:rPr>
          <w:rFonts w:ascii="Arial" w:hAnsi="Arial" w:cs="Arial"/>
          <w:b/>
        </w:rPr>
        <w:t>), à l’issue de cette formation, les stagiaires savent :</w:t>
      </w:r>
    </w:p>
    <w:p w14:paraId="2845043D"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Elaborer des modèles BPMN (prioritaire) ;</w:t>
      </w:r>
    </w:p>
    <w:p w14:paraId="7AC06E8D" w14:textId="263F2A6F"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Appliquer la matrice de traçabilité et la matrice d’analyse d’écart, apprises dans le module « </w:t>
      </w:r>
      <w:r w:rsidRPr="00FC5AA5">
        <w:rPr>
          <w:rFonts w:ascii="Arial" w:hAnsi="Arial" w:cs="Arial"/>
        </w:rPr>
        <w:fldChar w:fldCharType="begin"/>
      </w:r>
      <w:r w:rsidRPr="00FC5AA5">
        <w:rPr>
          <w:rFonts w:ascii="Arial" w:hAnsi="Arial" w:cs="Arial"/>
        </w:rPr>
        <w:instrText xml:space="preserve"> REF Prérequis \h  \* MERGEFORMAT </w:instrText>
      </w:r>
      <w:r w:rsidRPr="00FC5AA5">
        <w:rPr>
          <w:rFonts w:ascii="Arial" w:hAnsi="Arial" w:cs="Arial"/>
        </w:rPr>
      </w:r>
      <w:r w:rsidRPr="00FC5AA5">
        <w:rPr>
          <w:rFonts w:ascii="Arial" w:hAnsi="Arial" w:cs="Arial"/>
        </w:rPr>
        <w:fldChar w:fldCharType="separate"/>
      </w:r>
      <w:ins w:id="22" w:author="MANELPHE Olivier ATTACHE ADMI" w:date="2025-09-12T11:55:00Z">
        <w:r w:rsidR="00E60860" w:rsidRPr="00E60860">
          <w:rPr>
            <w:rFonts w:ascii="Arial" w:hAnsi="Arial" w:cs="Arial"/>
            <w:rPrChange w:id="23" w:author="MANELPHE Olivier ATTACHE ADMI" w:date="2025-09-12T11:55:00Z">
              <w:rPr>
                <w:rFonts w:ascii="Arial" w:hAnsi="Arial" w:cs="Arial"/>
                <w:b/>
              </w:rPr>
            </w:rPrChange>
          </w:rPr>
          <w:t>Fonctionnalités de base et avancées d’EA et modélisation UML</w:t>
        </w:r>
      </w:ins>
      <w:del w:id="24" w:author="MANELPHE Olivier ATTACHE ADMI" w:date="2025-09-12T11:54:00Z">
        <w:r w:rsidR="00FB032F" w:rsidRPr="00FB032F" w:rsidDel="00E60860">
          <w:rPr>
            <w:rFonts w:ascii="Arial" w:hAnsi="Arial" w:cs="Arial"/>
          </w:rPr>
          <w:delText>Fonctionnalités de base et avancées d’EA et modélisation UML</w:delText>
        </w:r>
      </w:del>
      <w:r w:rsidRPr="00FC5AA5">
        <w:rPr>
          <w:rFonts w:ascii="Arial" w:hAnsi="Arial" w:cs="Arial"/>
        </w:rPr>
        <w:fldChar w:fldCharType="end"/>
      </w:r>
      <w:r w:rsidRPr="00FC5AA5">
        <w:rPr>
          <w:rFonts w:ascii="Arial" w:hAnsi="Arial" w:cs="Arial"/>
        </w:rPr>
        <w:t xml:space="preserve">» aux modèles ci-dessus (prioritaire) ; </w:t>
      </w:r>
    </w:p>
    <w:p w14:paraId="435E019F"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 xml:space="preserve">Produire des baselines d’artefacts EA et des documents (rtf, pdf, html) à partir des modèles ci-dessus (prioritaire). </w:t>
      </w:r>
    </w:p>
    <w:p w14:paraId="087107E8" w14:textId="77777777" w:rsidR="00FC5AA5" w:rsidRPr="00FC5AA5" w:rsidRDefault="00FC5AA5" w:rsidP="00FC5AA5">
      <w:pPr>
        <w:ind w:firstLine="709"/>
        <w:rPr>
          <w:rFonts w:ascii="Arial" w:hAnsi="Arial" w:cs="Arial"/>
        </w:rPr>
      </w:pPr>
    </w:p>
    <w:p w14:paraId="73490C45" w14:textId="2422DC86" w:rsidR="00FC5AA5" w:rsidRPr="00FC5AA5" w:rsidRDefault="00FC5AA5" w:rsidP="00FC5AA5">
      <w:pPr>
        <w:tabs>
          <w:tab w:val="left" w:pos="10490"/>
        </w:tabs>
        <w:ind w:left="709" w:right="282"/>
        <w:jc w:val="both"/>
        <w:rPr>
          <w:rFonts w:ascii="Arial" w:hAnsi="Arial" w:cs="Arial"/>
          <w:b/>
        </w:rPr>
      </w:pPr>
      <w:bookmarkStart w:id="25" w:name="AF"/>
      <w:r w:rsidRPr="00FC5AA5">
        <w:rPr>
          <w:rFonts w:ascii="Arial" w:hAnsi="Arial" w:cs="Arial"/>
          <w:b/>
        </w:rPr>
        <w:t>Module de formation « Modélisation avec le cadre d’architecture NAF v4 »</w:t>
      </w:r>
      <w:bookmarkEnd w:id="25"/>
      <w:r w:rsidRPr="00FC5AA5">
        <w:rPr>
          <w:rFonts w:ascii="Arial" w:hAnsi="Arial" w:cs="Arial"/>
          <w:b/>
        </w:rPr>
        <w:t xml:space="preserve"> (effectif de dix stagiaires</w:t>
      </w:r>
      <w:r w:rsidR="00BD3C8E">
        <w:rPr>
          <w:rFonts w:ascii="Arial" w:hAnsi="Arial" w:cs="Arial"/>
          <w:b/>
        </w:rPr>
        <w:t xml:space="preserve"> max.</w:t>
      </w:r>
      <w:r w:rsidRPr="00FC5AA5">
        <w:rPr>
          <w:rFonts w:ascii="Arial" w:hAnsi="Arial" w:cs="Arial"/>
          <w:b/>
        </w:rPr>
        <w:t>), à l’issue de cette formation, les stagiaires savent :</w:t>
      </w:r>
    </w:p>
    <w:p w14:paraId="5468ADB9"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Elaborer des modèles avec un cadre d’architecture, NAF v4</w:t>
      </w:r>
      <w:r w:rsidRPr="00FC5AA5">
        <w:rPr>
          <w:rFonts w:ascii="Arial" w:hAnsi="Arial" w:cs="Arial"/>
          <w:b/>
        </w:rPr>
        <w:t> </w:t>
      </w:r>
      <w:r w:rsidRPr="00FC5AA5">
        <w:rPr>
          <w:rFonts w:ascii="Arial" w:hAnsi="Arial" w:cs="Arial"/>
        </w:rPr>
        <w:t>(prioritaire) ;</w:t>
      </w:r>
    </w:p>
    <w:p w14:paraId="4EDD7962" w14:textId="0743FA42"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Appliquer la matrice de traçabilité et la matrice d’analyse d’écart, apprises dans le module « </w:t>
      </w:r>
      <w:r w:rsidRPr="00FC5AA5">
        <w:rPr>
          <w:rFonts w:ascii="Arial" w:hAnsi="Arial" w:cs="Arial"/>
        </w:rPr>
        <w:fldChar w:fldCharType="begin"/>
      </w:r>
      <w:r w:rsidRPr="00FC5AA5">
        <w:rPr>
          <w:rFonts w:ascii="Arial" w:hAnsi="Arial" w:cs="Arial"/>
        </w:rPr>
        <w:instrText xml:space="preserve"> REF Prérequis \h  \* MERGEFORMAT </w:instrText>
      </w:r>
      <w:r w:rsidRPr="00FC5AA5">
        <w:rPr>
          <w:rFonts w:ascii="Arial" w:hAnsi="Arial" w:cs="Arial"/>
        </w:rPr>
      </w:r>
      <w:r w:rsidRPr="00FC5AA5">
        <w:rPr>
          <w:rFonts w:ascii="Arial" w:hAnsi="Arial" w:cs="Arial"/>
        </w:rPr>
        <w:fldChar w:fldCharType="separate"/>
      </w:r>
      <w:ins w:id="26" w:author="MANELPHE Olivier ATTACHE ADMI" w:date="2025-09-12T11:55:00Z">
        <w:r w:rsidR="00E60860" w:rsidRPr="00E60860">
          <w:rPr>
            <w:rFonts w:ascii="Arial" w:hAnsi="Arial" w:cs="Arial"/>
            <w:rPrChange w:id="27" w:author="MANELPHE Olivier ATTACHE ADMI" w:date="2025-09-12T11:55:00Z">
              <w:rPr>
                <w:rFonts w:ascii="Arial" w:hAnsi="Arial" w:cs="Arial"/>
                <w:b/>
              </w:rPr>
            </w:rPrChange>
          </w:rPr>
          <w:t>Fonctionnalités de base et avancées d’EA et modélisation UML</w:t>
        </w:r>
      </w:ins>
      <w:del w:id="28" w:author="MANELPHE Olivier ATTACHE ADMI" w:date="2025-09-12T11:54:00Z">
        <w:r w:rsidR="00FB032F" w:rsidRPr="00FB032F" w:rsidDel="00E60860">
          <w:rPr>
            <w:rFonts w:ascii="Arial" w:hAnsi="Arial" w:cs="Arial"/>
          </w:rPr>
          <w:delText>Fonctionnalités de base et avancées d’EA et modélisation UML</w:delText>
        </w:r>
      </w:del>
      <w:r w:rsidRPr="00FC5AA5">
        <w:rPr>
          <w:rFonts w:ascii="Arial" w:hAnsi="Arial" w:cs="Arial"/>
        </w:rPr>
        <w:fldChar w:fldCharType="end"/>
      </w:r>
      <w:r w:rsidRPr="00FC5AA5">
        <w:rPr>
          <w:rFonts w:ascii="Arial" w:hAnsi="Arial" w:cs="Arial"/>
        </w:rPr>
        <w:t xml:space="preserve">» aux modèles ci-dessus (prioritaire) ; </w:t>
      </w:r>
    </w:p>
    <w:p w14:paraId="21868303"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 xml:space="preserve">Produire des baselines d’artefacts EA et des documents (rtf, pdf, html) à partir des modèles ci-dessus (prioritaire). </w:t>
      </w:r>
    </w:p>
    <w:p w14:paraId="405CDED6" w14:textId="77777777" w:rsidR="00FC5AA5" w:rsidRPr="00FC5AA5" w:rsidRDefault="00FC5AA5" w:rsidP="00FC5AA5">
      <w:pPr>
        <w:ind w:firstLine="709"/>
        <w:rPr>
          <w:rFonts w:ascii="Arial" w:hAnsi="Arial" w:cs="Arial"/>
        </w:rPr>
      </w:pPr>
    </w:p>
    <w:p w14:paraId="45DD7BED" w14:textId="7FDD5129" w:rsidR="00FC5AA5" w:rsidRPr="00FC5AA5" w:rsidRDefault="00FC5AA5" w:rsidP="00FC5AA5">
      <w:pPr>
        <w:tabs>
          <w:tab w:val="left" w:pos="10490"/>
        </w:tabs>
        <w:ind w:left="709" w:right="282"/>
        <w:jc w:val="both"/>
        <w:rPr>
          <w:rFonts w:ascii="Arial" w:hAnsi="Arial" w:cs="Arial"/>
          <w:b/>
        </w:rPr>
      </w:pPr>
      <w:bookmarkStart w:id="29" w:name="Admin_Fonctionnelle"/>
      <w:r w:rsidRPr="00FC5AA5">
        <w:rPr>
          <w:rFonts w:ascii="Arial" w:hAnsi="Arial" w:cs="Arial"/>
          <w:b/>
        </w:rPr>
        <w:t>Module de formation « Administration fonctionnelle »</w:t>
      </w:r>
      <w:bookmarkEnd w:id="29"/>
      <w:r w:rsidRPr="00FC5AA5">
        <w:rPr>
          <w:rFonts w:ascii="Arial" w:hAnsi="Arial" w:cs="Arial"/>
          <w:b/>
        </w:rPr>
        <w:t>, (effectif de cinq stagiaires</w:t>
      </w:r>
      <w:r w:rsidR="00BD3C8E">
        <w:rPr>
          <w:rFonts w:ascii="Arial" w:hAnsi="Arial" w:cs="Arial"/>
          <w:b/>
        </w:rPr>
        <w:t xml:space="preserve"> max.</w:t>
      </w:r>
      <w:r w:rsidRPr="00FC5AA5">
        <w:rPr>
          <w:rFonts w:ascii="Arial" w:hAnsi="Arial" w:cs="Arial"/>
          <w:b/>
        </w:rPr>
        <w:t>), à l’issue de cette formation, les stagiaires savent :</w:t>
      </w:r>
    </w:p>
    <w:p w14:paraId="5CE8182D"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Comprendre globalement les principales fonctionnalités (prioritaire)</w:t>
      </w:r>
    </w:p>
    <w:p w14:paraId="4EF45176"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 xml:space="preserve">Produire des </w:t>
      </w:r>
      <w:r w:rsidRPr="00FC5AA5">
        <w:rPr>
          <w:rFonts w:ascii="Arial" w:hAnsi="Arial" w:cs="Arial"/>
          <w:i/>
        </w:rPr>
        <w:t>baselines</w:t>
      </w:r>
      <w:r w:rsidRPr="00FC5AA5">
        <w:rPr>
          <w:rFonts w:ascii="Arial" w:hAnsi="Arial" w:cs="Arial"/>
        </w:rPr>
        <w:t> (prioritaire) ;</w:t>
      </w:r>
    </w:p>
    <w:p w14:paraId="0DE5F0EA"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Utiliser des technologies MDG (paramétrage, dont MS Office) (prioritaire) ;</w:t>
      </w:r>
    </w:p>
    <w:p w14:paraId="4957FAB4"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Gérer les droits d’accès et profils des utilisateurs (prioritaire) ;</w:t>
      </w:r>
    </w:p>
    <w:p w14:paraId="4F399FFC" w14:textId="77777777" w:rsidR="00FC5AA5" w:rsidRP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Elaborer des canevas (</w:t>
      </w:r>
      <w:r w:rsidRPr="00FC5AA5">
        <w:rPr>
          <w:rFonts w:ascii="Arial" w:hAnsi="Arial" w:cs="Arial"/>
          <w:i/>
        </w:rPr>
        <w:t>templates</w:t>
      </w:r>
      <w:r w:rsidRPr="00FC5AA5">
        <w:rPr>
          <w:rFonts w:ascii="Arial" w:hAnsi="Arial" w:cs="Arial"/>
        </w:rPr>
        <w:t>) (prioritaire) ;</w:t>
      </w:r>
    </w:p>
    <w:p w14:paraId="70BB6328" w14:textId="7D4C806F" w:rsidR="00FC5AA5" w:rsidRDefault="00FC5AA5" w:rsidP="00FC5AA5">
      <w:pPr>
        <w:numPr>
          <w:ilvl w:val="1"/>
          <w:numId w:val="38"/>
        </w:numPr>
        <w:tabs>
          <w:tab w:val="num" w:pos="1800"/>
        </w:tabs>
        <w:suppressAutoHyphens/>
        <w:jc w:val="both"/>
        <w:rPr>
          <w:rFonts w:ascii="Arial" w:hAnsi="Arial" w:cs="Arial"/>
        </w:rPr>
      </w:pPr>
      <w:r w:rsidRPr="00FC5AA5">
        <w:rPr>
          <w:rFonts w:ascii="Arial" w:hAnsi="Arial" w:cs="Arial"/>
        </w:rPr>
        <w:t xml:space="preserve">Elaborer des modèles d’importation et d’exportation de modèles objets des modules </w:t>
      </w:r>
      <w:r w:rsidRPr="00FC5AA5">
        <w:rPr>
          <w:rFonts w:ascii="Arial" w:hAnsi="Arial" w:cs="Arial"/>
          <w:i/>
        </w:rPr>
        <w:t>supra</w:t>
      </w:r>
      <w:r w:rsidRPr="00FC5AA5">
        <w:rPr>
          <w:rFonts w:ascii="Arial" w:hAnsi="Arial" w:cs="Arial"/>
        </w:rPr>
        <w:t xml:space="preserve"> (prioritaire).</w:t>
      </w:r>
    </w:p>
    <w:p w14:paraId="7AE81BC8" w14:textId="11234B2C" w:rsidR="00FC5AA5" w:rsidRDefault="00FC5AA5">
      <w:pPr>
        <w:rPr>
          <w:rFonts w:ascii="Arial" w:hAnsi="Arial" w:cs="Arial"/>
        </w:rPr>
      </w:pPr>
      <w:r>
        <w:rPr>
          <w:rFonts w:ascii="Arial" w:hAnsi="Arial" w:cs="Arial"/>
        </w:rPr>
        <w:br w:type="page"/>
      </w:r>
    </w:p>
    <w:p w14:paraId="70AFCAAC" w14:textId="77777777" w:rsidR="00FC5AA5" w:rsidRPr="00FC5AA5" w:rsidRDefault="00FC5AA5" w:rsidP="00FC5AA5">
      <w:pPr>
        <w:tabs>
          <w:tab w:val="num" w:pos="1800"/>
        </w:tabs>
        <w:suppressAutoHyphens/>
        <w:ind w:left="720"/>
        <w:jc w:val="both"/>
        <w:rPr>
          <w:rFonts w:ascii="Arial" w:hAnsi="Arial" w:cs="Arial"/>
        </w:rPr>
      </w:pPr>
    </w:p>
    <w:p w14:paraId="793EBB1F" w14:textId="7BB47278" w:rsidR="00FC5AA5" w:rsidRDefault="00FC5AA5" w:rsidP="00556DA5">
      <w:pPr>
        <w:numPr>
          <w:ilvl w:val="0"/>
          <w:numId w:val="18"/>
        </w:numPr>
        <w:tabs>
          <w:tab w:val="left" w:pos="709"/>
        </w:tabs>
        <w:autoSpaceDE w:val="0"/>
        <w:autoSpaceDN w:val="0"/>
        <w:spacing w:before="240" w:after="160" w:line="259" w:lineRule="auto"/>
        <w:ind w:left="357" w:right="284" w:hanging="357"/>
        <w:jc w:val="both"/>
        <w:rPr>
          <w:rFonts w:ascii="Arial" w:hAnsi="Arial" w:cs="Arial"/>
        </w:rPr>
      </w:pPr>
      <w:bookmarkStart w:id="30" w:name="_Toc192265159"/>
      <w:r w:rsidRPr="00556DA5">
        <w:rPr>
          <w:rFonts w:ascii="Marianne" w:hAnsi="Marianne" w:cs="Arial"/>
          <w:b/>
        </w:rPr>
        <w:t>Public</w:t>
      </w:r>
      <w:r w:rsidRPr="00FC5AA5">
        <w:rPr>
          <w:rFonts w:ascii="Arial" w:hAnsi="Arial" w:cs="Arial"/>
          <w:b/>
        </w:rPr>
        <w:t xml:space="preserve"> et niveau de formation</w:t>
      </w:r>
      <w:bookmarkEnd w:id="30"/>
      <w:r w:rsidRPr="00FC5AA5">
        <w:rPr>
          <w:rFonts w:ascii="Arial" w:hAnsi="Arial" w:cs="Arial"/>
          <w:b/>
        </w:rPr>
        <w:t xml:space="preserve"> : </w:t>
      </w:r>
      <w:r w:rsidRPr="00FC5AA5">
        <w:rPr>
          <w:rFonts w:ascii="Arial" w:hAnsi="Arial" w:cs="Arial"/>
        </w:rPr>
        <w:t>Cette formation est destinée à des ingénieurs et techniciens désirant acquérir des connaissances dans les domaines de la modélisation des systèmes et systèmes de systèmes. Les niveaux d’exigence, décrits au chapitre « Objectif de la formation » supra du présent document, sont les suivants.</w:t>
      </w:r>
    </w:p>
    <w:p w14:paraId="769D96A2" w14:textId="37774D09" w:rsidR="00FC5AA5" w:rsidRDefault="00FC5AA5" w:rsidP="00FC5AA5">
      <w:pPr>
        <w:tabs>
          <w:tab w:val="left" w:pos="10490"/>
        </w:tabs>
        <w:ind w:right="282"/>
        <w:jc w:val="both"/>
        <w:rPr>
          <w:rFonts w:ascii="Arial" w:hAnsi="Arial" w:cs="Arial"/>
        </w:rPr>
      </w:pPr>
    </w:p>
    <w:tbl>
      <w:tblPr>
        <w:tblStyle w:val="Grilledutableau"/>
        <w:tblW w:w="0" w:type="auto"/>
        <w:tblLook w:val="04A0" w:firstRow="1" w:lastRow="0" w:firstColumn="1" w:lastColumn="0" w:noHBand="0" w:noVBand="1"/>
      </w:tblPr>
      <w:tblGrid>
        <w:gridCol w:w="7366"/>
        <w:gridCol w:w="2263"/>
      </w:tblGrid>
      <w:tr w:rsidR="00BD1824" w:rsidRPr="00C34097" w14:paraId="3A8F5985" w14:textId="77777777" w:rsidTr="00556DA5">
        <w:tc>
          <w:tcPr>
            <w:tcW w:w="7366" w:type="dxa"/>
          </w:tcPr>
          <w:p w14:paraId="45D0B8D1" w14:textId="177CF049" w:rsidR="00BD1824" w:rsidRPr="00556DA5" w:rsidRDefault="00BD1824" w:rsidP="00556DA5">
            <w:pPr>
              <w:tabs>
                <w:tab w:val="left" w:pos="10490"/>
              </w:tabs>
              <w:ind w:right="282"/>
              <w:rPr>
                <w:rFonts w:ascii="Arial" w:hAnsi="Arial" w:cs="Arial"/>
                <w:sz w:val="20"/>
                <w:szCs w:val="20"/>
              </w:rPr>
            </w:pPr>
            <w:r w:rsidRPr="00C34097">
              <w:rPr>
                <w:rFonts w:ascii="Arial" w:hAnsi="Arial" w:cs="Arial"/>
                <w:b/>
              </w:rPr>
              <w:t>Libellé des formations</w:t>
            </w:r>
          </w:p>
        </w:tc>
        <w:tc>
          <w:tcPr>
            <w:tcW w:w="2263" w:type="dxa"/>
          </w:tcPr>
          <w:p w14:paraId="734F0C14" w14:textId="06C31ECF" w:rsidR="00BD1824" w:rsidRPr="00556DA5" w:rsidRDefault="00BD1824" w:rsidP="00556DA5">
            <w:pPr>
              <w:tabs>
                <w:tab w:val="left" w:pos="10490"/>
              </w:tabs>
              <w:ind w:right="282"/>
              <w:jc w:val="center"/>
              <w:rPr>
                <w:rFonts w:ascii="Arial" w:hAnsi="Arial" w:cs="Arial"/>
                <w:sz w:val="20"/>
                <w:szCs w:val="20"/>
              </w:rPr>
            </w:pPr>
            <w:r w:rsidRPr="00C34097">
              <w:rPr>
                <w:rFonts w:ascii="Arial" w:hAnsi="Arial" w:cs="Arial"/>
                <w:b/>
              </w:rPr>
              <w:t>Niveau à atteindre</w:t>
            </w:r>
          </w:p>
        </w:tc>
      </w:tr>
      <w:tr w:rsidR="00BD1824" w:rsidRPr="00C34097" w14:paraId="04C6DA3B" w14:textId="77777777" w:rsidTr="00556DA5">
        <w:tc>
          <w:tcPr>
            <w:tcW w:w="7366" w:type="dxa"/>
          </w:tcPr>
          <w:p w14:paraId="1DB28126" w14:textId="36DFA127" w:rsidR="00BD1824" w:rsidRPr="00556DA5" w:rsidRDefault="00BD1824" w:rsidP="00556DA5">
            <w:pPr>
              <w:tabs>
                <w:tab w:val="left" w:pos="10490"/>
              </w:tabs>
              <w:ind w:right="282"/>
              <w:rPr>
                <w:rFonts w:ascii="Arial" w:hAnsi="Arial" w:cs="Arial"/>
                <w:b/>
                <w:sz w:val="20"/>
                <w:szCs w:val="20"/>
              </w:rPr>
            </w:pPr>
            <w:r w:rsidRPr="00556DA5">
              <w:rPr>
                <w:rFonts w:ascii="Arial" w:hAnsi="Arial" w:cs="Arial"/>
              </w:rPr>
              <w:fldChar w:fldCharType="begin"/>
            </w:r>
            <w:r w:rsidRPr="00C34097">
              <w:rPr>
                <w:rFonts w:ascii="Arial" w:hAnsi="Arial" w:cs="Arial"/>
              </w:rPr>
              <w:instrText xml:space="preserve"> REF UML \h  \* MERGEFORMAT </w:instrText>
            </w:r>
            <w:r w:rsidRPr="00556DA5">
              <w:rPr>
                <w:rFonts w:ascii="Arial" w:hAnsi="Arial" w:cs="Arial"/>
              </w:rPr>
            </w:r>
            <w:r w:rsidRPr="00556DA5">
              <w:rPr>
                <w:rFonts w:ascii="Arial" w:hAnsi="Arial" w:cs="Arial"/>
              </w:rPr>
              <w:fldChar w:fldCharType="separate"/>
            </w:r>
            <w:ins w:id="31" w:author="MANELPHE Olivier ATTACHE ADMI" w:date="2025-09-12T11:55:00Z">
              <w:r w:rsidR="00E60860" w:rsidRPr="00E60860">
                <w:rPr>
                  <w:rFonts w:ascii="Arial" w:hAnsi="Arial" w:cs="Arial"/>
                  <w:rPrChange w:id="32" w:author="MANELPHE Olivier ATTACHE ADMI" w:date="2025-09-12T11:55:00Z">
                    <w:rPr>
                      <w:rFonts w:ascii="Arial" w:hAnsi="Arial" w:cs="Arial"/>
                      <w:b/>
                    </w:rPr>
                  </w:rPrChange>
                </w:rPr>
                <w:t>Module de formation « Fonctionnalités de base et avancées d’EA et modélisation UML »</w:t>
              </w:r>
            </w:ins>
            <w:del w:id="33" w:author="MANELPHE Olivier ATTACHE ADMI" w:date="2025-09-12T11:54:00Z">
              <w:r w:rsidR="00FB032F" w:rsidRPr="00FB032F" w:rsidDel="00E60860">
                <w:rPr>
                  <w:rFonts w:ascii="Arial" w:hAnsi="Arial" w:cs="Arial"/>
                </w:rPr>
                <w:delText>Module de formation « Fonctionnalités de base et avancées d’EA et modélisation UML »</w:delText>
              </w:r>
            </w:del>
            <w:r w:rsidRPr="00556DA5">
              <w:rPr>
                <w:rFonts w:ascii="Arial" w:hAnsi="Arial" w:cs="Arial"/>
              </w:rPr>
              <w:fldChar w:fldCharType="end"/>
            </w:r>
          </w:p>
        </w:tc>
        <w:tc>
          <w:tcPr>
            <w:tcW w:w="2263" w:type="dxa"/>
          </w:tcPr>
          <w:p w14:paraId="64113FBB" w14:textId="0651A684" w:rsidR="00BD1824" w:rsidRPr="00556DA5" w:rsidRDefault="00BD1824" w:rsidP="00556DA5">
            <w:pPr>
              <w:tabs>
                <w:tab w:val="left" w:pos="10490"/>
              </w:tabs>
              <w:ind w:right="282"/>
              <w:jc w:val="center"/>
              <w:rPr>
                <w:rFonts w:ascii="Arial" w:hAnsi="Arial" w:cs="Arial"/>
                <w:b/>
                <w:sz w:val="20"/>
                <w:szCs w:val="20"/>
              </w:rPr>
            </w:pPr>
            <w:r w:rsidRPr="00C34097">
              <w:rPr>
                <w:rFonts w:ascii="Arial" w:hAnsi="Arial" w:cs="Arial"/>
              </w:rPr>
              <w:t>A</w:t>
            </w:r>
            <w:r w:rsidRPr="00C34097">
              <w:rPr>
                <w:rStyle w:val="Appelnotedebasdep"/>
                <w:rFonts w:ascii="Arial" w:hAnsi="Arial" w:cs="Arial"/>
              </w:rPr>
              <w:footnoteReference w:id="3"/>
            </w:r>
          </w:p>
        </w:tc>
      </w:tr>
      <w:tr w:rsidR="00856332" w:rsidRPr="00C34097" w14:paraId="0978900F" w14:textId="77777777" w:rsidTr="00556DA5">
        <w:tc>
          <w:tcPr>
            <w:tcW w:w="7366" w:type="dxa"/>
          </w:tcPr>
          <w:p w14:paraId="6A1EBBA3" w14:textId="471D908A" w:rsidR="00856332" w:rsidRPr="00556DA5" w:rsidRDefault="00856332" w:rsidP="00556DA5">
            <w:pPr>
              <w:tabs>
                <w:tab w:val="left" w:pos="10490"/>
              </w:tabs>
              <w:ind w:right="282"/>
              <w:rPr>
                <w:rFonts w:ascii="Arial" w:hAnsi="Arial" w:cs="Arial"/>
                <w:b/>
                <w:sz w:val="20"/>
                <w:szCs w:val="20"/>
              </w:rPr>
            </w:pPr>
            <w:r w:rsidRPr="00556DA5">
              <w:rPr>
                <w:rFonts w:ascii="Arial" w:hAnsi="Arial" w:cs="Arial"/>
              </w:rPr>
              <w:fldChar w:fldCharType="begin"/>
            </w:r>
            <w:r w:rsidRPr="00C34097">
              <w:rPr>
                <w:rFonts w:ascii="Arial" w:hAnsi="Arial" w:cs="Arial"/>
              </w:rPr>
              <w:instrText xml:space="preserve"> REF ArchiMate \h  \* MERGEFORMAT </w:instrText>
            </w:r>
            <w:r w:rsidRPr="00556DA5">
              <w:rPr>
                <w:rFonts w:ascii="Arial" w:hAnsi="Arial" w:cs="Arial"/>
              </w:rPr>
            </w:r>
            <w:r w:rsidRPr="00556DA5">
              <w:rPr>
                <w:rFonts w:ascii="Arial" w:hAnsi="Arial" w:cs="Arial"/>
              </w:rPr>
              <w:fldChar w:fldCharType="separate"/>
            </w:r>
            <w:ins w:id="34" w:author="MANELPHE Olivier ATTACHE ADMI" w:date="2025-09-12T11:55:00Z">
              <w:r w:rsidR="00E60860" w:rsidRPr="00E60860">
                <w:rPr>
                  <w:rFonts w:ascii="Arial" w:hAnsi="Arial" w:cs="Arial"/>
                  <w:rPrChange w:id="35" w:author="MANELPHE Olivier ATTACHE ADMI" w:date="2025-09-12T11:55:00Z">
                    <w:rPr>
                      <w:rFonts w:ascii="Arial" w:hAnsi="Arial" w:cs="Arial"/>
                      <w:b/>
                    </w:rPr>
                  </w:rPrChange>
                </w:rPr>
                <w:t xml:space="preserve">Module de formation « Modélisation ArchiMate » </w:t>
              </w:r>
            </w:ins>
            <w:del w:id="36" w:author="MANELPHE Olivier ATTACHE ADMI" w:date="2025-09-12T11:54:00Z">
              <w:r w:rsidR="00FB032F" w:rsidRPr="00FB032F" w:rsidDel="00E60860">
                <w:rPr>
                  <w:rFonts w:ascii="Arial" w:hAnsi="Arial" w:cs="Arial"/>
                </w:rPr>
                <w:delText xml:space="preserve">Module de formation « Modélisation ArchiMate » </w:delText>
              </w:r>
            </w:del>
            <w:r w:rsidRPr="00556DA5">
              <w:rPr>
                <w:rFonts w:ascii="Arial" w:hAnsi="Arial" w:cs="Arial"/>
              </w:rPr>
              <w:fldChar w:fldCharType="end"/>
            </w:r>
          </w:p>
        </w:tc>
        <w:tc>
          <w:tcPr>
            <w:tcW w:w="2263" w:type="dxa"/>
          </w:tcPr>
          <w:p w14:paraId="3811445E" w14:textId="334AEFC7" w:rsidR="00856332" w:rsidRPr="00556DA5" w:rsidRDefault="00856332" w:rsidP="00556DA5">
            <w:pPr>
              <w:tabs>
                <w:tab w:val="left" w:pos="10490"/>
              </w:tabs>
              <w:ind w:right="282"/>
              <w:jc w:val="center"/>
              <w:rPr>
                <w:rFonts w:ascii="Arial" w:hAnsi="Arial" w:cs="Arial"/>
                <w:b/>
                <w:sz w:val="20"/>
                <w:szCs w:val="20"/>
              </w:rPr>
            </w:pPr>
            <w:r w:rsidRPr="006E0986">
              <w:rPr>
                <w:rFonts w:ascii="Arial" w:hAnsi="Arial" w:cs="Arial"/>
              </w:rPr>
              <w:t>A</w:t>
            </w:r>
            <w:r>
              <w:rPr>
                <w:rStyle w:val="Appelnotedebasdep"/>
              </w:rPr>
              <w:t>2</w:t>
            </w:r>
          </w:p>
        </w:tc>
      </w:tr>
      <w:tr w:rsidR="00856332" w:rsidRPr="00C34097" w14:paraId="414F42EB" w14:textId="77777777" w:rsidTr="00556DA5">
        <w:tc>
          <w:tcPr>
            <w:tcW w:w="7366" w:type="dxa"/>
          </w:tcPr>
          <w:p w14:paraId="050BE8F9" w14:textId="603705F3" w:rsidR="00856332" w:rsidRPr="00556DA5" w:rsidRDefault="00856332" w:rsidP="00556DA5">
            <w:pPr>
              <w:tabs>
                <w:tab w:val="left" w:pos="10490"/>
              </w:tabs>
              <w:ind w:right="282"/>
              <w:rPr>
                <w:rFonts w:ascii="Arial" w:hAnsi="Arial" w:cs="Arial"/>
                <w:b/>
                <w:sz w:val="20"/>
                <w:szCs w:val="20"/>
              </w:rPr>
            </w:pPr>
            <w:r w:rsidRPr="00556DA5">
              <w:rPr>
                <w:rFonts w:ascii="Arial" w:hAnsi="Arial" w:cs="Arial"/>
              </w:rPr>
              <w:fldChar w:fldCharType="begin"/>
            </w:r>
            <w:r w:rsidRPr="00C34097">
              <w:rPr>
                <w:rFonts w:ascii="Arial" w:hAnsi="Arial" w:cs="Arial"/>
              </w:rPr>
              <w:instrText xml:space="preserve"> REF BPMN \h  \* MERGEFORMAT </w:instrText>
            </w:r>
            <w:r w:rsidRPr="00556DA5">
              <w:rPr>
                <w:rFonts w:ascii="Arial" w:hAnsi="Arial" w:cs="Arial"/>
              </w:rPr>
            </w:r>
            <w:r w:rsidRPr="00556DA5">
              <w:rPr>
                <w:rFonts w:ascii="Arial" w:hAnsi="Arial" w:cs="Arial"/>
              </w:rPr>
              <w:fldChar w:fldCharType="separate"/>
            </w:r>
            <w:ins w:id="37" w:author="MANELPHE Olivier ATTACHE ADMI" w:date="2025-09-12T11:55:00Z">
              <w:r w:rsidR="00E60860" w:rsidRPr="00E60860">
                <w:rPr>
                  <w:rFonts w:ascii="Arial" w:hAnsi="Arial" w:cs="Arial"/>
                  <w:rPrChange w:id="38" w:author="MANELPHE Olivier ATTACHE ADMI" w:date="2025-09-12T11:55:00Z">
                    <w:rPr>
                      <w:rFonts w:ascii="Arial" w:hAnsi="Arial" w:cs="Arial"/>
                      <w:b/>
                    </w:rPr>
                  </w:rPrChange>
                </w:rPr>
                <w:t>Module de formation « Modélisation BPMN »</w:t>
              </w:r>
            </w:ins>
            <w:del w:id="39" w:author="MANELPHE Olivier ATTACHE ADMI" w:date="2025-09-12T11:54:00Z">
              <w:r w:rsidR="00FB032F" w:rsidRPr="00FB032F" w:rsidDel="00E60860">
                <w:rPr>
                  <w:rFonts w:ascii="Arial" w:hAnsi="Arial" w:cs="Arial"/>
                </w:rPr>
                <w:delText>Module de formation « Modélisation BPMN »</w:delText>
              </w:r>
            </w:del>
            <w:r w:rsidRPr="00556DA5">
              <w:rPr>
                <w:rFonts w:ascii="Arial" w:hAnsi="Arial" w:cs="Arial"/>
              </w:rPr>
              <w:fldChar w:fldCharType="end"/>
            </w:r>
          </w:p>
        </w:tc>
        <w:tc>
          <w:tcPr>
            <w:tcW w:w="2263" w:type="dxa"/>
          </w:tcPr>
          <w:p w14:paraId="34F54B1C" w14:textId="6C9A5D15" w:rsidR="00856332" w:rsidRPr="00556DA5" w:rsidRDefault="00856332" w:rsidP="00556DA5">
            <w:pPr>
              <w:tabs>
                <w:tab w:val="left" w:pos="10490"/>
              </w:tabs>
              <w:ind w:right="282"/>
              <w:jc w:val="center"/>
              <w:rPr>
                <w:rFonts w:ascii="Arial" w:hAnsi="Arial" w:cs="Arial"/>
                <w:b/>
                <w:sz w:val="20"/>
                <w:szCs w:val="20"/>
              </w:rPr>
            </w:pPr>
            <w:r w:rsidRPr="006E0986">
              <w:rPr>
                <w:rFonts w:ascii="Arial" w:hAnsi="Arial" w:cs="Arial"/>
              </w:rPr>
              <w:t>A</w:t>
            </w:r>
            <w:r>
              <w:rPr>
                <w:rStyle w:val="Appelnotedebasdep"/>
              </w:rPr>
              <w:t>2</w:t>
            </w:r>
          </w:p>
        </w:tc>
      </w:tr>
      <w:tr w:rsidR="00856332" w:rsidRPr="00C34097" w14:paraId="7AEFF3DC" w14:textId="77777777" w:rsidTr="00556DA5">
        <w:tc>
          <w:tcPr>
            <w:tcW w:w="7366" w:type="dxa"/>
          </w:tcPr>
          <w:p w14:paraId="29D01317" w14:textId="11399F6D" w:rsidR="00856332" w:rsidRPr="00556DA5" w:rsidRDefault="00856332" w:rsidP="00556DA5">
            <w:pPr>
              <w:tabs>
                <w:tab w:val="left" w:pos="10490"/>
              </w:tabs>
              <w:ind w:right="282"/>
              <w:rPr>
                <w:rFonts w:ascii="Arial" w:hAnsi="Arial" w:cs="Arial"/>
                <w:b/>
                <w:sz w:val="20"/>
                <w:szCs w:val="20"/>
              </w:rPr>
            </w:pPr>
            <w:r w:rsidRPr="00556DA5">
              <w:rPr>
                <w:rFonts w:ascii="Arial" w:hAnsi="Arial" w:cs="Arial"/>
              </w:rPr>
              <w:fldChar w:fldCharType="begin"/>
            </w:r>
            <w:r w:rsidRPr="00C34097">
              <w:rPr>
                <w:rFonts w:ascii="Arial" w:hAnsi="Arial" w:cs="Arial"/>
              </w:rPr>
              <w:instrText xml:space="preserve"> REF AF \h  \* MERGEFORMAT </w:instrText>
            </w:r>
            <w:r w:rsidRPr="00556DA5">
              <w:rPr>
                <w:rFonts w:ascii="Arial" w:hAnsi="Arial" w:cs="Arial"/>
              </w:rPr>
            </w:r>
            <w:r w:rsidRPr="00556DA5">
              <w:rPr>
                <w:rFonts w:ascii="Arial" w:hAnsi="Arial" w:cs="Arial"/>
              </w:rPr>
              <w:fldChar w:fldCharType="separate"/>
            </w:r>
            <w:ins w:id="40" w:author="MANELPHE Olivier ATTACHE ADMI" w:date="2025-09-12T11:55:00Z">
              <w:r w:rsidR="00E60860" w:rsidRPr="00E60860">
                <w:rPr>
                  <w:rFonts w:ascii="Arial" w:hAnsi="Arial" w:cs="Arial"/>
                  <w:rPrChange w:id="41" w:author="MANELPHE Olivier ATTACHE ADMI" w:date="2025-09-12T11:55:00Z">
                    <w:rPr>
                      <w:rFonts w:ascii="Arial" w:hAnsi="Arial" w:cs="Arial"/>
                      <w:b/>
                    </w:rPr>
                  </w:rPrChange>
                </w:rPr>
                <w:t>Module de formation « Modélisation avec le cadre d’architecture NAF v4 »</w:t>
              </w:r>
            </w:ins>
            <w:del w:id="42" w:author="MANELPHE Olivier ATTACHE ADMI" w:date="2025-09-12T11:54:00Z">
              <w:r w:rsidR="00FB032F" w:rsidRPr="00FB032F" w:rsidDel="00E60860">
                <w:rPr>
                  <w:rFonts w:ascii="Arial" w:hAnsi="Arial" w:cs="Arial"/>
                </w:rPr>
                <w:delText>Module de formation « Modélisation avec le cadre d’architecture NAF v4 »</w:delText>
              </w:r>
            </w:del>
            <w:r w:rsidRPr="00556DA5">
              <w:rPr>
                <w:rFonts w:ascii="Arial" w:hAnsi="Arial" w:cs="Arial"/>
              </w:rPr>
              <w:fldChar w:fldCharType="end"/>
            </w:r>
          </w:p>
        </w:tc>
        <w:tc>
          <w:tcPr>
            <w:tcW w:w="2263" w:type="dxa"/>
          </w:tcPr>
          <w:p w14:paraId="2E7934EB" w14:textId="12EAA183" w:rsidR="00856332" w:rsidRPr="00556DA5" w:rsidRDefault="00856332" w:rsidP="00556DA5">
            <w:pPr>
              <w:tabs>
                <w:tab w:val="left" w:pos="10490"/>
              </w:tabs>
              <w:ind w:right="282"/>
              <w:jc w:val="center"/>
              <w:rPr>
                <w:rFonts w:ascii="Arial" w:hAnsi="Arial" w:cs="Arial"/>
                <w:b/>
                <w:sz w:val="20"/>
                <w:szCs w:val="20"/>
              </w:rPr>
            </w:pPr>
            <w:r w:rsidRPr="006E0986">
              <w:rPr>
                <w:rFonts w:ascii="Arial" w:hAnsi="Arial" w:cs="Arial"/>
              </w:rPr>
              <w:t>A</w:t>
            </w:r>
            <w:r>
              <w:rPr>
                <w:rStyle w:val="Appelnotedebasdep"/>
              </w:rPr>
              <w:t>2</w:t>
            </w:r>
          </w:p>
        </w:tc>
      </w:tr>
      <w:tr w:rsidR="00C34097" w:rsidRPr="00C34097" w14:paraId="3A0DE184" w14:textId="77777777" w:rsidTr="00556DA5">
        <w:tc>
          <w:tcPr>
            <w:tcW w:w="7366" w:type="dxa"/>
          </w:tcPr>
          <w:p w14:paraId="0B56309F" w14:textId="01121EB0" w:rsidR="00C34097" w:rsidRPr="00556DA5" w:rsidRDefault="00C34097" w:rsidP="00556DA5">
            <w:pPr>
              <w:tabs>
                <w:tab w:val="left" w:pos="10490"/>
              </w:tabs>
              <w:ind w:right="282"/>
              <w:rPr>
                <w:rFonts w:ascii="Arial" w:hAnsi="Arial" w:cs="Arial"/>
                <w:b/>
                <w:sz w:val="20"/>
                <w:szCs w:val="20"/>
              </w:rPr>
            </w:pPr>
            <w:r w:rsidRPr="00556DA5">
              <w:rPr>
                <w:rFonts w:ascii="Arial" w:hAnsi="Arial" w:cs="Arial"/>
              </w:rPr>
              <w:fldChar w:fldCharType="begin"/>
            </w:r>
            <w:r w:rsidRPr="00C34097">
              <w:rPr>
                <w:rFonts w:ascii="Arial" w:hAnsi="Arial" w:cs="Arial"/>
              </w:rPr>
              <w:instrText xml:space="preserve"> REF Admin_Fonctionnelle \h  \* MERGEFORMAT </w:instrText>
            </w:r>
            <w:r w:rsidRPr="00556DA5">
              <w:rPr>
                <w:rFonts w:ascii="Arial" w:hAnsi="Arial" w:cs="Arial"/>
              </w:rPr>
            </w:r>
            <w:r w:rsidRPr="00556DA5">
              <w:rPr>
                <w:rFonts w:ascii="Arial" w:hAnsi="Arial" w:cs="Arial"/>
              </w:rPr>
              <w:fldChar w:fldCharType="separate"/>
            </w:r>
            <w:ins w:id="43" w:author="MANELPHE Olivier ATTACHE ADMI" w:date="2025-09-12T11:55:00Z">
              <w:r w:rsidR="00E60860" w:rsidRPr="00E60860">
                <w:rPr>
                  <w:rFonts w:ascii="Arial" w:hAnsi="Arial" w:cs="Arial"/>
                  <w:rPrChange w:id="44" w:author="MANELPHE Olivier ATTACHE ADMI" w:date="2025-09-12T11:55:00Z">
                    <w:rPr>
                      <w:rFonts w:ascii="Arial" w:hAnsi="Arial" w:cs="Arial"/>
                      <w:b/>
                    </w:rPr>
                  </w:rPrChange>
                </w:rPr>
                <w:t>Module de formation « Administration fonctionnelle »</w:t>
              </w:r>
            </w:ins>
            <w:del w:id="45" w:author="MANELPHE Olivier ATTACHE ADMI" w:date="2025-09-12T11:54:00Z">
              <w:r w:rsidR="00FB032F" w:rsidRPr="00FB032F" w:rsidDel="00E60860">
                <w:rPr>
                  <w:rFonts w:ascii="Arial" w:hAnsi="Arial" w:cs="Arial"/>
                </w:rPr>
                <w:delText>Module de formation « Administration fonctionnelle »</w:delText>
              </w:r>
            </w:del>
            <w:r w:rsidRPr="00556DA5">
              <w:rPr>
                <w:rFonts w:ascii="Arial" w:hAnsi="Arial" w:cs="Arial"/>
              </w:rPr>
              <w:fldChar w:fldCharType="end"/>
            </w:r>
          </w:p>
        </w:tc>
        <w:tc>
          <w:tcPr>
            <w:tcW w:w="2263" w:type="dxa"/>
          </w:tcPr>
          <w:p w14:paraId="0493ED93" w14:textId="177B0F1E" w:rsidR="00C34097" w:rsidRPr="00556DA5" w:rsidRDefault="00C34097" w:rsidP="00556DA5">
            <w:pPr>
              <w:tabs>
                <w:tab w:val="left" w:pos="10490"/>
              </w:tabs>
              <w:ind w:right="282"/>
              <w:jc w:val="center"/>
              <w:rPr>
                <w:rFonts w:ascii="Arial" w:hAnsi="Arial" w:cs="Arial"/>
                <w:b/>
                <w:sz w:val="20"/>
                <w:szCs w:val="20"/>
              </w:rPr>
            </w:pPr>
            <w:r w:rsidRPr="00C34097">
              <w:rPr>
                <w:rFonts w:ascii="Arial" w:hAnsi="Arial" w:cs="Arial"/>
              </w:rPr>
              <w:t>M</w:t>
            </w:r>
            <w:r w:rsidRPr="00C34097">
              <w:rPr>
                <w:rStyle w:val="Appelnotedebasdep"/>
                <w:rFonts w:ascii="Arial" w:hAnsi="Arial" w:cs="Arial"/>
              </w:rPr>
              <w:footnoteReference w:id="4"/>
            </w:r>
          </w:p>
        </w:tc>
      </w:tr>
    </w:tbl>
    <w:p w14:paraId="5AFD7B82" w14:textId="1A475834" w:rsidR="00BD1824" w:rsidRDefault="00BD1824" w:rsidP="00FC5AA5">
      <w:pPr>
        <w:tabs>
          <w:tab w:val="left" w:pos="10490"/>
        </w:tabs>
        <w:ind w:right="282"/>
        <w:jc w:val="both"/>
        <w:rPr>
          <w:rFonts w:ascii="Arial" w:hAnsi="Arial" w:cs="Arial"/>
        </w:rPr>
      </w:pPr>
    </w:p>
    <w:p w14:paraId="7CA96B28" w14:textId="17ABF126" w:rsidR="00C34097" w:rsidRPr="00FC5AA5" w:rsidRDefault="00C34097" w:rsidP="00C34097">
      <w:pPr>
        <w:numPr>
          <w:ilvl w:val="0"/>
          <w:numId w:val="18"/>
        </w:numPr>
        <w:tabs>
          <w:tab w:val="left" w:pos="709"/>
        </w:tabs>
        <w:autoSpaceDE w:val="0"/>
        <w:autoSpaceDN w:val="0"/>
        <w:spacing w:before="240" w:after="160" w:line="259" w:lineRule="auto"/>
        <w:ind w:left="357" w:right="284" w:hanging="357"/>
        <w:jc w:val="both"/>
        <w:rPr>
          <w:rFonts w:ascii="Arial" w:hAnsi="Arial" w:cs="Arial"/>
        </w:rPr>
      </w:pPr>
      <w:r>
        <w:rPr>
          <w:rFonts w:ascii="Marianne" w:hAnsi="Marianne" w:cs="Arial"/>
          <w:b/>
        </w:rPr>
        <w:t>Durée</w:t>
      </w:r>
      <w:r>
        <w:rPr>
          <w:rFonts w:ascii="Calibri" w:hAnsi="Calibri" w:cs="Calibri"/>
          <w:b/>
        </w:rPr>
        <w:t> </w:t>
      </w:r>
      <w:r>
        <w:rPr>
          <w:rFonts w:ascii="Marianne" w:hAnsi="Marianne" w:cs="Arial"/>
          <w:b/>
        </w:rPr>
        <w:t>:</w:t>
      </w:r>
      <w:r>
        <w:rPr>
          <w:rFonts w:ascii="Arial" w:hAnsi="Arial" w:cs="Arial"/>
        </w:rPr>
        <w:t xml:space="preserve"> </w:t>
      </w:r>
      <w:r w:rsidRPr="00A513F1">
        <w:rPr>
          <w:rFonts w:ascii="Arial" w:hAnsi="Arial" w:cs="Arial"/>
        </w:rPr>
        <w:t xml:space="preserve">La durée de chacun de ces modules ci-dessus est à déterminer par le </w:t>
      </w:r>
      <w:r w:rsidR="009C560B">
        <w:rPr>
          <w:rFonts w:ascii="Arial" w:hAnsi="Arial" w:cs="Arial"/>
        </w:rPr>
        <w:t>titulaire</w:t>
      </w:r>
      <w:r w:rsidRPr="00A513F1">
        <w:rPr>
          <w:rFonts w:ascii="Arial" w:hAnsi="Arial" w:cs="Arial"/>
        </w:rPr>
        <w:t>. Les formations se déroulent entre 8 h 30 et 18 h 00, à raison de 6 heures par jour, du lundi au vendredi hors jours fériés et vacances scolaires, toutes zones confondues.</w:t>
      </w:r>
    </w:p>
    <w:p w14:paraId="50F97117" w14:textId="62E9DA04" w:rsidR="003045FD" w:rsidRDefault="003045FD" w:rsidP="00FC5AA5">
      <w:pPr>
        <w:ind w:left="709"/>
        <w:jc w:val="both"/>
        <w:rPr>
          <w:rFonts w:ascii="Arial" w:hAnsi="Arial" w:cs="Arial"/>
        </w:rPr>
      </w:pPr>
    </w:p>
    <w:p w14:paraId="24289AA6" w14:textId="715C090B" w:rsidR="003045FD" w:rsidRPr="008F5C2A" w:rsidRDefault="003045FD" w:rsidP="003045FD">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t>Méthode pédagogique</w:t>
      </w:r>
    </w:p>
    <w:p w14:paraId="6F9152BF" w14:textId="77777777" w:rsidR="003045FD" w:rsidRPr="003045FD" w:rsidRDefault="003045FD" w:rsidP="00556DA5">
      <w:pPr>
        <w:jc w:val="both"/>
        <w:rPr>
          <w:rFonts w:ascii="Arial" w:hAnsi="Arial" w:cs="Arial"/>
        </w:rPr>
      </w:pPr>
      <w:r w:rsidRPr="003045FD">
        <w:rPr>
          <w:rFonts w:ascii="Arial" w:hAnsi="Arial" w:cs="Arial"/>
        </w:rPr>
        <w:t>Le contenu et les supports de cours feront l’objet d’une validation de l’administration sur une version intermédiaire et sur la version finale décrites dans le sous-chapitre « Pilotage et suivi » infra.</w:t>
      </w:r>
    </w:p>
    <w:p w14:paraId="352062D9" w14:textId="77777777" w:rsidR="003045FD" w:rsidRPr="003045FD" w:rsidRDefault="003045FD" w:rsidP="00556DA5">
      <w:pPr>
        <w:jc w:val="both"/>
        <w:rPr>
          <w:rFonts w:ascii="Arial" w:hAnsi="Arial" w:cs="Arial"/>
        </w:rPr>
      </w:pPr>
      <w:r w:rsidRPr="003045FD">
        <w:rPr>
          <w:rFonts w:ascii="Arial" w:hAnsi="Arial" w:cs="Arial"/>
        </w:rPr>
        <w:t>La méthode pédagogique s'appuie sur des apports théoriques et des apports pratiques.</w:t>
      </w:r>
    </w:p>
    <w:p w14:paraId="367CE33E" w14:textId="77777777" w:rsidR="003045FD" w:rsidRPr="003045FD" w:rsidRDefault="003045FD" w:rsidP="00556DA5">
      <w:pPr>
        <w:jc w:val="both"/>
        <w:rPr>
          <w:rFonts w:ascii="Arial" w:hAnsi="Arial" w:cs="Arial"/>
        </w:rPr>
      </w:pPr>
      <w:r w:rsidRPr="003045FD">
        <w:rPr>
          <w:rFonts w:ascii="Arial" w:hAnsi="Arial" w:cs="Arial"/>
        </w:rPr>
        <w:t xml:space="preserve">Les apports pratiques doivent permettre aux stagiaires d’acquérir les compétences identifiées dans le chapitre « Contenu pédagogique » supra en les impliquant dans des exercices et des études de cas. </w:t>
      </w:r>
    </w:p>
    <w:p w14:paraId="70269524" w14:textId="11DF7965" w:rsidR="003045FD" w:rsidRPr="003045FD" w:rsidRDefault="003045FD" w:rsidP="00556DA5">
      <w:pPr>
        <w:jc w:val="both"/>
        <w:rPr>
          <w:rFonts w:ascii="Arial" w:hAnsi="Arial" w:cs="Arial"/>
        </w:rPr>
      </w:pPr>
      <w:r w:rsidRPr="003045FD">
        <w:rPr>
          <w:rFonts w:ascii="Arial" w:hAnsi="Arial" w:cs="Arial"/>
        </w:rPr>
        <w:t xml:space="preserve">Les apports pratiques peuvent s’appuyer sur le cas d’usage présenté dans </w:t>
      </w:r>
      <w:r w:rsidR="008C77F6">
        <w:rPr>
          <w:rFonts w:ascii="Arial" w:hAnsi="Arial" w:cs="Arial"/>
        </w:rPr>
        <w:t xml:space="preserve">l’annexe </w:t>
      </w:r>
      <w:r w:rsidR="00744814">
        <w:rPr>
          <w:rFonts w:ascii="Arial" w:hAnsi="Arial" w:cs="Arial"/>
        </w:rPr>
        <w:t xml:space="preserve">1 </w:t>
      </w:r>
      <w:r w:rsidR="008C77F6">
        <w:rPr>
          <w:rFonts w:ascii="Arial" w:hAnsi="Arial" w:cs="Arial"/>
        </w:rPr>
        <w:t>consacrée à la réponse technique, rubrique « </w:t>
      </w:r>
      <w:r w:rsidR="008C77F6" w:rsidRPr="00556DA5">
        <w:rPr>
          <w:rFonts w:ascii="Arial" w:hAnsi="Arial" w:cs="Arial"/>
        </w:rPr>
        <w:t>Proposition pour le cas d’usage »</w:t>
      </w:r>
      <w:r w:rsidRPr="003045FD">
        <w:rPr>
          <w:rFonts w:ascii="Arial" w:hAnsi="Arial" w:cs="Arial"/>
        </w:rPr>
        <w:t xml:space="preserve"> de ce document et présenter les concepts clefs de l’architecture à maîtriser par les stagiaires. Ce cas d’usage vise à illustrer ces principaux concepts clefs de l’architecture, lesquels sont marqués entre crochets dans l’annexe. Si le titulaire choisit un autre cas d’usage, il devra démontrer que les différents concepts sont bien traités.</w:t>
      </w:r>
    </w:p>
    <w:p w14:paraId="405DBA0C" w14:textId="13347B32" w:rsidR="003045FD" w:rsidRDefault="003045FD" w:rsidP="00556DA5">
      <w:pPr>
        <w:jc w:val="both"/>
        <w:rPr>
          <w:rFonts w:ascii="Arial" w:hAnsi="Arial" w:cs="Arial"/>
        </w:rPr>
      </w:pPr>
      <w:r w:rsidRPr="003045FD">
        <w:rPr>
          <w:rFonts w:ascii="Arial" w:hAnsi="Arial" w:cs="Arial"/>
        </w:rPr>
        <w:t xml:space="preserve">Enfin, la méthode pédagogique doit permettre aux stagiaires de répondre à la question « à quoi me sert la modélisation dans mon activité ? », en l’occurrence à maîtriser la définition du système tout au long de son cycle de vie, y compris lorsqu’il s’agit d’effectuer des analyses d’impacts suite à des demandes d’évolution ou de la prise en compte de l’obsolescence de ses composants technologiques. A ce titre, la modélisation doit être claire, univoque, avec une sémantique non ambigüe, qui ne fait pas appel à des astuces, à des effets de bord.  </w:t>
      </w:r>
    </w:p>
    <w:p w14:paraId="16927DE6" w14:textId="286D774C" w:rsidR="003045FD" w:rsidRDefault="003045FD" w:rsidP="00FC5AA5">
      <w:pPr>
        <w:ind w:left="709"/>
        <w:jc w:val="both"/>
        <w:rPr>
          <w:rFonts w:ascii="Arial" w:hAnsi="Arial" w:cs="Arial"/>
        </w:rPr>
      </w:pPr>
    </w:p>
    <w:p w14:paraId="2F81D1BB" w14:textId="490295E2" w:rsidR="003045FD" w:rsidRPr="008F5C2A" w:rsidRDefault="003045FD" w:rsidP="003045FD">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t>Constitution des groupes à former (volumétrie) et nombre de demandes de formation</w:t>
      </w:r>
    </w:p>
    <w:p w14:paraId="6F8CC43D" w14:textId="77777777" w:rsidR="003045FD" w:rsidRPr="008C77F6" w:rsidRDefault="003045FD" w:rsidP="00556DA5">
      <w:pPr>
        <w:spacing w:before="100" w:beforeAutospacing="1"/>
        <w:jc w:val="both"/>
        <w:rPr>
          <w:rFonts w:ascii="Arial" w:hAnsi="Arial" w:cs="Arial"/>
        </w:rPr>
      </w:pPr>
      <w:r w:rsidRPr="008C77F6">
        <w:rPr>
          <w:rFonts w:ascii="Arial" w:hAnsi="Arial" w:cs="Arial"/>
        </w:rPr>
        <w:t>Le nombre estimé d’agents par groupe est indiqué dans le Bordereau des Prix Unitaire, dans la colonne « effectif » de commande.</w:t>
      </w:r>
    </w:p>
    <w:p w14:paraId="06515C0A" w14:textId="77777777" w:rsidR="003045FD" w:rsidRPr="008C77F6" w:rsidRDefault="003045FD" w:rsidP="00556DA5">
      <w:pPr>
        <w:spacing w:before="100" w:beforeAutospacing="1"/>
        <w:jc w:val="both"/>
        <w:rPr>
          <w:rFonts w:ascii="Arial" w:hAnsi="Arial" w:cs="Arial"/>
        </w:rPr>
      </w:pPr>
      <w:r w:rsidRPr="008C77F6">
        <w:rPr>
          <w:rFonts w:ascii="Arial" w:hAnsi="Arial" w:cs="Arial"/>
        </w:rPr>
        <w:t>Chaque groupe constitue une session de formation.</w:t>
      </w:r>
    </w:p>
    <w:p w14:paraId="0BF311A7" w14:textId="77777777" w:rsidR="00695895" w:rsidRDefault="003045FD" w:rsidP="00556DA5">
      <w:pPr>
        <w:spacing w:before="100" w:beforeAutospacing="1"/>
        <w:jc w:val="both"/>
        <w:rPr>
          <w:ins w:id="46" w:author="MINISTERE DES ARMEES" w:date="2025-07-25T11:15:00Z"/>
          <w:rFonts w:ascii="Arial" w:hAnsi="Arial" w:cs="Arial"/>
        </w:rPr>
      </w:pPr>
      <w:r w:rsidRPr="008C77F6">
        <w:rPr>
          <w:rFonts w:ascii="Arial" w:hAnsi="Arial" w:cs="Arial"/>
        </w:rPr>
        <w:t xml:space="preserve">Ils ne constituent en aucun cas un minimum. </w:t>
      </w:r>
    </w:p>
    <w:p w14:paraId="7A44931E" w14:textId="38F4DDA0" w:rsidR="003045FD" w:rsidRPr="008C77F6" w:rsidRDefault="003045FD" w:rsidP="00556DA5">
      <w:pPr>
        <w:spacing w:before="100" w:beforeAutospacing="1"/>
        <w:jc w:val="both"/>
        <w:rPr>
          <w:rFonts w:ascii="Arial" w:hAnsi="Arial" w:cs="Arial"/>
        </w:rPr>
      </w:pPr>
      <w:r w:rsidRPr="008C77F6">
        <w:rPr>
          <w:rFonts w:ascii="Arial" w:hAnsi="Arial" w:cs="Arial"/>
        </w:rPr>
        <w:t>Une session de formation comporte au maximum 10 personnes</w:t>
      </w:r>
      <w:r w:rsidR="00695895">
        <w:rPr>
          <w:rFonts w:ascii="Arial" w:hAnsi="Arial" w:cs="Arial"/>
        </w:rPr>
        <w:t xml:space="preserve"> (sauf pour le module « administration fonctionnelle » où l’effectif maximal est de 5 personnes)</w:t>
      </w:r>
      <w:r w:rsidRPr="008C77F6">
        <w:rPr>
          <w:rFonts w:ascii="Arial" w:hAnsi="Arial" w:cs="Arial"/>
        </w:rPr>
        <w:t>.</w:t>
      </w:r>
    </w:p>
    <w:p w14:paraId="33CCDB89" w14:textId="609417EA" w:rsidR="003045FD" w:rsidRDefault="003045FD" w:rsidP="00556DA5">
      <w:pPr>
        <w:spacing w:before="100" w:beforeAutospacing="1"/>
        <w:jc w:val="both"/>
        <w:rPr>
          <w:rFonts w:ascii="Arial" w:hAnsi="Arial" w:cs="Arial"/>
        </w:rPr>
      </w:pPr>
      <w:r w:rsidRPr="008C77F6">
        <w:rPr>
          <w:rFonts w:ascii="Arial" w:hAnsi="Arial" w:cs="Arial"/>
        </w:rPr>
        <w:lastRenderedPageBreak/>
        <w:t>Chaque année, le bénéficiaire fixe les dates prévisionnelles des sessions en concertation avec le titulaire de l’accord-cadre en fonction des impératifs opérationnels des personnels connus à cette date.</w:t>
      </w:r>
    </w:p>
    <w:p w14:paraId="550EF780" w14:textId="49CB6A77" w:rsidR="003045FD" w:rsidRPr="00556DA5" w:rsidRDefault="003045FD" w:rsidP="00556DA5">
      <w:pPr>
        <w:spacing w:before="100" w:beforeAutospacing="1"/>
        <w:jc w:val="both"/>
        <w:rPr>
          <w:rFonts w:ascii="Arial" w:hAnsi="Arial" w:cs="Arial"/>
        </w:rPr>
      </w:pPr>
      <w:r w:rsidRPr="00556DA5">
        <w:rPr>
          <w:rFonts w:ascii="Arial" w:hAnsi="Arial" w:cs="Arial"/>
        </w:rPr>
        <w:t>Pour chaque module de formation, le nombre maximum annuel de sessions est estimée à respectivement :</w:t>
      </w:r>
    </w:p>
    <w:tbl>
      <w:tblPr>
        <w:tblStyle w:val="Grilledutableau"/>
        <w:tblW w:w="0" w:type="auto"/>
        <w:tblInd w:w="709" w:type="dxa"/>
        <w:tblLook w:val="04A0" w:firstRow="1" w:lastRow="0" w:firstColumn="1" w:lastColumn="0" w:noHBand="0" w:noVBand="1"/>
      </w:tblPr>
      <w:tblGrid>
        <w:gridCol w:w="7847"/>
        <w:gridCol w:w="1073"/>
      </w:tblGrid>
      <w:tr w:rsidR="003045FD" w14:paraId="76E071E4" w14:textId="77777777" w:rsidTr="0002621C">
        <w:tc>
          <w:tcPr>
            <w:tcW w:w="7933" w:type="dxa"/>
          </w:tcPr>
          <w:p w14:paraId="6A5EEB4B" w14:textId="155C93FB" w:rsidR="003045FD" w:rsidRDefault="003045FD" w:rsidP="003045FD">
            <w:pPr>
              <w:autoSpaceDE w:val="0"/>
              <w:autoSpaceDN w:val="0"/>
              <w:adjustRightInd w:val="0"/>
              <w:spacing w:after="164"/>
              <w:jc w:val="both"/>
              <w:rPr>
                <w:rFonts w:ascii="Arial" w:hAnsi="Arial" w:cs="Arial"/>
                <w:color w:val="000000"/>
              </w:rPr>
            </w:pPr>
            <w:r w:rsidRPr="0047655E">
              <w:rPr>
                <w:rFonts w:ascii="Arial" w:hAnsi="Arial" w:cs="Arial"/>
                <w:b/>
                <w:sz w:val="20"/>
                <w:szCs w:val="20"/>
              </w:rPr>
              <w:t>Libellé des formations</w:t>
            </w:r>
          </w:p>
        </w:tc>
        <w:tc>
          <w:tcPr>
            <w:tcW w:w="987" w:type="dxa"/>
          </w:tcPr>
          <w:p w14:paraId="56758E49" w14:textId="4F304B2F" w:rsidR="003045FD" w:rsidRDefault="003045FD" w:rsidP="003045FD">
            <w:pPr>
              <w:autoSpaceDE w:val="0"/>
              <w:autoSpaceDN w:val="0"/>
              <w:adjustRightInd w:val="0"/>
              <w:spacing w:after="164"/>
              <w:jc w:val="both"/>
              <w:rPr>
                <w:rFonts w:ascii="Arial" w:hAnsi="Arial" w:cs="Arial"/>
                <w:color w:val="000000"/>
              </w:rPr>
            </w:pPr>
            <w:r w:rsidRPr="00C94A54">
              <w:rPr>
                <w:rFonts w:ascii="Arial" w:hAnsi="Arial" w:cs="Arial"/>
                <w:b/>
                <w:sz w:val="20"/>
                <w:szCs w:val="20"/>
              </w:rPr>
              <w:t>Nombre de sessions</w:t>
            </w:r>
          </w:p>
        </w:tc>
      </w:tr>
      <w:tr w:rsidR="003045FD" w14:paraId="336C4CD8" w14:textId="77777777" w:rsidTr="0002621C">
        <w:tc>
          <w:tcPr>
            <w:tcW w:w="7933" w:type="dxa"/>
          </w:tcPr>
          <w:p w14:paraId="1B7E1CD6" w14:textId="507337C2" w:rsidR="003045FD" w:rsidRDefault="003045FD" w:rsidP="003045FD">
            <w:pPr>
              <w:autoSpaceDE w:val="0"/>
              <w:autoSpaceDN w:val="0"/>
              <w:adjustRightInd w:val="0"/>
              <w:spacing w:after="164"/>
              <w:jc w:val="both"/>
              <w:rPr>
                <w:rFonts w:ascii="Arial" w:hAnsi="Arial" w:cs="Arial"/>
                <w:color w:val="000000"/>
              </w:rPr>
            </w:pPr>
            <w:r w:rsidRPr="00421698">
              <w:rPr>
                <w:rFonts w:ascii="Arial" w:hAnsi="Arial" w:cs="Arial"/>
              </w:rPr>
              <w:fldChar w:fldCharType="begin"/>
            </w:r>
            <w:r w:rsidRPr="00421698">
              <w:rPr>
                <w:rFonts w:ascii="Arial" w:hAnsi="Arial" w:cs="Arial"/>
                <w:sz w:val="20"/>
                <w:szCs w:val="20"/>
              </w:rPr>
              <w:instrText xml:space="preserve"> REF UML \h  \* MERGEFORMAT </w:instrText>
            </w:r>
            <w:r w:rsidRPr="00421698">
              <w:rPr>
                <w:rFonts w:ascii="Arial" w:hAnsi="Arial" w:cs="Arial"/>
              </w:rPr>
            </w:r>
            <w:r w:rsidRPr="00421698">
              <w:rPr>
                <w:rFonts w:ascii="Arial" w:hAnsi="Arial" w:cs="Arial"/>
              </w:rPr>
              <w:fldChar w:fldCharType="separate"/>
            </w:r>
            <w:ins w:id="47" w:author="MANELPHE Olivier ATTACHE ADMI" w:date="2025-09-12T11:55:00Z">
              <w:r w:rsidR="00E60860" w:rsidRPr="00E60860">
                <w:rPr>
                  <w:rFonts w:ascii="Arial" w:hAnsi="Arial" w:cs="Arial"/>
                  <w:rPrChange w:id="48" w:author="MANELPHE Olivier ATTACHE ADMI" w:date="2025-09-12T11:55:00Z">
                    <w:rPr>
                      <w:rFonts w:ascii="Arial" w:hAnsi="Arial" w:cs="Arial"/>
                      <w:b/>
                    </w:rPr>
                  </w:rPrChange>
                </w:rPr>
                <w:t>Module de formation « Fonctionnalités de base et avancées d’EA et modélisation UML »</w:t>
              </w:r>
            </w:ins>
            <w:del w:id="49" w:author="MANELPHE Olivier ATTACHE ADMI" w:date="2025-09-12T11:54:00Z">
              <w:r w:rsidR="00FB032F" w:rsidRPr="00FB032F" w:rsidDel="00E60860">
                <w:rPr>
                  <w:rFonts w:ascii="Arial" w:hAnsi="Arial" w:cs="Arial"/>
                </w:rPr>
                <w:delText>Module de formation « Fonctionnalités de base et avancées d’EA et modélisation UML »</w:delText>
              </w:r>
            </w:del>
            <w:r w:rsidRPr="00421698">
              <w:rPr>
                <w:rFonts w:ascii="Arial" w:hAnsi="Arial" w:cs="Arial"/>
              </w:rPr>
              <w:fldChar w:fldCharType="end"/>
            </w:r>
          </w:p>
        </w:tc>
        <w:tc>
          <w:tcPr>
            <w:tcW w:w="987" w:type="dxa"/>
          </w:tcPr>
          <w:p w14:paraId="5024EB86" w14:textId="04AFCFB8" w:rsidR="003045FD" w:rsidRDefault="003045FD" w:rsidP="003045FD">
            <w:pPr>
              <w:autoSpaceDE w:val="0"/>
              <w:autoSpaceDN w:val="0"/>
              <w:adjustRightInd w:val="0"/>
              <w:spacing w:after="164"/>
              <w:jc w:val="both"/>
              <w:rPr>
                <w:rFonts w:ascii="Arial" w:hAnsi="Arial" w:cs="Arial"/>
                <w:color w:val="000000"/>
              </w:rPr>
            </w:pPr>
            <w:r>
              <w:rPr>
                <w:rFonts w:ascii="Arial" w:hAnsi="Arial" w:cs="Arial"/>
                <w:color w:val="000000"/>
              </w:rPr>
              <w:t>1</w:t>
            </w:r>
          </w:p>
        </w:tc>
      </w:tr>
      <w:tr w:rsidR="003045FD" w14:paraId="76CAD55F" w14:textId="77777777" w:rsidTr="0002621C">
        <w:tc>
          <w:tcPr>
            <w:tcW w:w="7933" w:type="dxa"/>
          </w:tcPr>
          <w:p w14:paraId="5CCCDA27" w14:textId="3F79B265" w:rsidR="003045FD" w:rsidRDefault="003045FD" w:rsidP="003045FD">
            <w:pPr>
              <w:autoSpaceDE w:val="0"/>
              <w:autoSpaceDN w:val="0"/>
              <w:adjustRightInd w:val="0"/>
              <w:spacing w:after="164"/>
              <w:jc w:val="both"/>
              <w:rPr>
                <w:rFonts w:ascii="Arial" w:hAnsi="Arial" w:cs="Arial"/>
                <w:color w:val="000000"/>
              </w:rPr>
            </w:pPr>
            <w:r w:rsidRPr="007D69FE">
              <w:rPr>
                <w:rFonts w:ascii="Arial" w:hAnsi="Arial" w:cs="Arial"/>
              </w:rPr>
              <w:fldChar w:fldCharType="begin"/>
            </w:r>
            <w:r w:rsidRPr="007D69FE">
              <w:rPr>
                <w:rFonts w:ascii="Arial" w:hAnsi="Arial" w:cs="Arial"/>
                <w:sz w:val="20"/>
                <w:szCs w:val="20"/>
              </w:rPr>
              <w:instrText xml:space="preserve"> REF ArchiMate \h  \* MERGEFORMAT </w:instrText>
            </w:r>
            <w:r w:rsidRPr="007D69FE">
              <w:rPr>
                <w:rFonts w:ascii="Arial" w:hAnsi="Arial" w:cs="Arial"/>
              </w:rPr>
            </w:r>
            <w:r w:rsidRPr="007D69FE">
              <w:rPr>
                <w:rFonts w:ascii="Arial" w:hAnsi="Arial" w:cs="Arial"/>
              </w:rPr>
              <w:fldChar w:fldCharType="separate"/>
            </w:r>
            <w:ins w:id="50" w:author="MANELPHE Olivier ATTACHE ADMI" w:date="2025-09-12T11:55:00Z">
              <w:r w:rsidR="00E60860" w:rsidRPr="00E60860">
                <w:rPr>
                  <w:rFonts w:ascii="Arial" w:hAnsi="Arial" w:cs="Arial"/>
                  <w:rPrChange w:id="51" w:author="MANELPHE Olivier ATTACHE ADMI" w:date="2025-09-12T11:55:00Z">
                    <w:rPr>
                      <w:rFonts w:ascii="Arial" w:hAnsi="Arial" w:cs="Arial"/>
                      <w:b/>
                    </w:rPr>
                  </w:rPrChange>
                </w:rPr>
                <w:t xml:space="preserve">Module de formation « Modélisation ArchiMate » </w:t>
              </w:r>
            </w:ins>
            <w:del w:id="52" w:author="MANELPHE Olivier ATTACHE ADMI" w:date="2025-09-12T11:54:00Z">
              <w:r w:rsidR="00FB032F" w:rsidRPr="00FB032F" w:rsidDel="00E60860">
                <w:rPr>
                  <w:rFonts w:ascii="Arial" w:hAnsi="Arial" w:cs="Arial"/>
                </w:rPr>
                <w:delText xml:space="preserve">Module de formation « Modélisation ArchiMate » </w:delText>
              </w:r>
            </w:del>
            <w:r w:rsidRPr="007D69FE">
              <w:rPr>
                <w:rFonts w:ascii="Arial" w:hAnsi="Arial" w:cs="Arial"/>
              </w:rPr>
              <w:fldChar w:fldCharType="end"/>
            </w:r>
          </w:p>
        </w:tc>
        <w:tc>
          <w:tcPr>
            <w:tcW w:w="987" w:type="dxa"/>
          </w:tcPr>
          <w:p w14:paraId="39D9E249" w14:textId="5BAA1F4D" w:rsidR="003045FD" w:rsidRDefault="003045FD" w:rsidP="003045FD">
            <w:pPr>
              <w:autoSpaceDE w:val="0"/>
              <w:autoSpaceDN w:val="0"/>
              <w:adjustRightInd w:val="0"/>
              <w:spacing w:after="164"/>
              <w:jc w:val="both"/>
              <w:rPr>
                <w:rFonts w:ascii="Arial" w:hAnsi="Arial" w:cs="Arial"/>
                <w:color w:val="000000"/>
              </w:rPr>
            </w:pPr>
            <w:r>
              <w:rPr>
                <w:rFonts w:ascii="Arial" w:hAnsi="Arial" w:cs="Arial"/>
                <w:color w:val="000000"/>
              </w:rPr>
              <w:t>1</w:t>
            </w:r>
          </w:p>
        </w:tc>
      </w:tr>
      <w:tr w:rsidR="003045FD" w14:paraId="1EC6A896" w14:textId="77777777" w:rsidTr="0002621C">
        <w:tc>
          <w:tcPr>
            <w:tcW w:w="7933" w:type="dxa"/>
          </w:tcPr>
          <w:p w14:paraId="5E6888F5" w14:textId="46A813C7" w:rsidR="003045FD" w:rsidRDefault="003045FD" w:rsidP="003045FD">
            <w:pPr>
              <w:autoSpaceDE w:val="0"/>
              <w:autoSpaceDN w:val="0"/>
              <w:adjustRightInd w:val="0"/>
              <w:spacing w:after="164"/>
              <w:jc w:val="both"/>
              <w:rPr>
                <w:rFonts w:ascii="Arial" w:hAnsi="Arial" w:cs="Arial"/>
                <w:color w:val="000000"/>
              </w:rPr>
            </w:pPr>
            <w:r w:rsidRPr="0054488E">
              <w:rPr>
                <w:rFonts w:ascii="Arial" w:hAnsi="Arial" w:cs="Arial"/>
              </w:rPr>
              <w:fldChar w:fldCharType="begin"/>
            </w:r>
            <w:r w:rsidRPr="0054488E">
              <w:rPr>
                <w:rFonts w:ascii="Arial" w:hAnsi="Arial" w:cs="Arial"/>
                <w:sz w:val="20"/>
                <w:szCs w:val="20"/>
              </w:rPr>
              <w:instrText xml:space="preserve"> REF BPMN \h  \* MERGEFORMAT </w:instrText>
            </w:r>
            <w:r w:rsidRPr="0054488E">
              <w:rPr>
                <w:rFonts w:ascii="Arial" w:hAnsi="Arial" w:cs="Arial"/>
              </w:rPr>
            </w:r>
            <w:r w:rsidRPr="0054488E">
              <w:rPr>
                <w:rFonts w:ascii="Arial" w:hAnsi="Arial" w:cs="Arial"/>
              </w:rPr>
              <w:fldChar w:fldCharType="separate"/>
            </w:r>
            <w:ins w:id="53" w:author="MANELPHE Olivier ATTACHE ADMI" w:date="2025-09-12T11:55:00Z">
              <w:r w:rsidR="00E60860" w:rsidRPr="00E60860">
                <w:rPr>
                  <w:rFonts w:ascii="Arial" w:hAnsi="Arial" w:cs="Arial"/>
                  <w:rPrChange w:id="54" w:author="MANELPHE Olivier ATTACHE ADMI" w:date="2025-09-12T11:55:00Z">
                    <w:rPr>
                      <w:rFonts w:ascii="Arial" w:hAnsi="Arial" w:cs="Arial"/>
                      <w:b/>
                    </w:rPr>
                  </w:rPrChange>
                </w:rPr>
                <w:t>Module de formation « Modélisation BPMN »</w:t>
              </w:r>
            </w:ins>
            <w:del w:id="55" w:author="MANELPHE Olivier ATTACHE ADMI" w:date="2025-09-12T11:54:00Z">
              <w:r w:rsidR="00FB032F" w:rsidRPr="00FB032F" w:rsidDel="00E60860">
                <w:rPr>
                  <w:rFonts w:ascii="Arial" w:hAnsi="Arial" w:cs="Arial"/>
                </w:rPr>
                <w:delText>Module de formation « Modélisation BPMN »</w:delText>
              </w:r>
            </w:del>
            <w:r w:rsidRPr="0054488E">
              <w:rPr>
                <w:rFonts w:ascii="Arial" w:hAnsi="Arial" w:cs="Arial"/>
              </w:rPr>
              <w:fldChar w:fldCharType="end"/>
            </w:r>
          </w:p>
        </w:tc>
        <w:tc>
          <w:tcPr>
            <w:tcW w:w="987" w:type="dxa"/>
          </w:tcPr>
          <w:p w14:paraId="6B5B0B20" w14:textId="731DB12B" w:rsidR="003045FD" w:rsidRDefault="003045FD" w:rsidP="003045FD">
            <w:pPr>
              <w:autoSpaceDE w:val="0"/>
              <w:autoSpaceDN w:val="0"/>
              <w:adjustRightInd w:val="0"/>
              <w:spacing w:after="164"/>
              <w:jc w:val="both"/>
              <w:rPr>
                <w:rFonts w:ascii="Arial" w:hAnsi="Arial" w:cs="Arial"/>
                <w:color w:val="000000"/>
              </w:rPr>
            </w:pPr>
            <w:r>
              <w:rPr>
                <w:rFonts w:ascii="Arial" w:hAnsi="Arial" w:cs="Arial"/>
                <w:color w:val="000000"/>
              </w:rPr>
              <w:t>1</w:t>
            </w:r>
          </w:p>
        </w:tc>
      </w:tr>
      <w:tr w:rsidR="003045FD" w14:paraId="549278DB" w14:textId="77777777" w:rsidTr="0002621C">
        <w:tc>
          <w:tcPr>
            <w:tcW w:w="7933" w:type="dxa"/>
          </w:tcPr>
          <w:p w14:paraId="463E53F0" w14:textId="4B336081" w:rsidR="003045FD" w:rsidRDefault="003045FD" w:rsidP="003045FD">
            <w:pPr>
              <w:autoSpaceDE w:val="0"/>
              <w:autoSpaceDN w:val="0"/>
              <w:adjustRightInd w:val="0"/>
              <w:spacing w:after="164"/>
              <w:jc w:val="both"/>
              <w:rPr>
                <w:rFonts w:ascii="Arial" w:hAnsi="Arial" w:cs="Arial"/>
                <w:color w:val="000000"/>
              </w:rPr>
            </w:pPr>
            <w:r w:rsidRPr="00462B36">
              <w:rPr>
                <w:rFonts w:ascii="Arial" w:hAnsi="Arial" w:cs="Arial"/>
              </w:rPr>
              <w:fldChar w:fldCharType="begin"/>
            </w:r>
            <w:r w:rsidRPr="00462B36">
              <w:rPr>
                <w:rFonts w:ascii="Arial" w:hAnsi="Arial" w:cs="Arial"/>
                <w:sz w:val="20"/>
                <w:szCs w:val="20"/>
              </w:rPr>
              <w:instrText xml:space="preserve"> REF AF \h  \* MERGEFORMAT </w:instrText>
            </w:r>
            <w:r w:rsidRPr="00462B36">
              <w:rPr>
                <w:rFonts w:ascii="Arial" w:hAnsi="Arial" w:cs="Arial"/>
              </w:rPr>
            </w:r>
            <w:r w:rsidRPr="00462B36">
              <w:rPr>
                <w:rFonts w:ascii="Arial" w:hAnsi="Arial" w:cs="Arial"/>
              </w:rPr>
              <w:fldChar w:fldCharType="separate"/>
            </w:r>
            <w:ins w:id="56" w:author="MANELPHE Olivier ATTACHE ADMI" w:date="2025-09-12T11:55:00Z">
              <w:r w:rsidR="00E60860" w:rsidRPr="00E60860">
                <w:rPr>
                  <w:rFonts w:ascii="Arial" w:hAnsi="Arial" w:cs="Arial"/>
                  <w:rPrChange w:id="57" w:author="MANELPHE Olivier ATTACHE ADMI" w:date="2025-09-12T11:55:00Z">
                    <w:rPr>
                      <w:rFonts w:ascii="Arial" w:hAnsi="Arial" w:cs="Arial"/>
                      <w:b/>
                    </w:rPr>
                  </w:rPrChange>
                </w:rPr>
                <w:t>Module de formation « Modélisation avec le cadre d’architecture NAF v4 »</w:t>
              </w:r>
            </w:ins>
            <w:del w:id="58" w:author="MANELPHE Olivier ATTACHE ADMI" w:date="2025-09-12T11:54:00Z">
              <w:r w:rsidR="00FB032F" w:rsidRPr="00FB032F" w:rsidDel="00E60860">
                <w:rPr>
                  <w:rFonts w:ascii="Arial" w:hAnsi="Arial" w:cs="Arial"/>
                </w:rPr>
                <w:delText>Module de formation « Modélisation avec le cadre d’architecture NAF v4 »</w:delText>
              </w:r>
            </w:del>
            <w:r w:rsidRPr="00462B36">
              <w:rPr>
                <w:rFonts w:ascii="Arial" w:hAnsi="Arial" w:cs="Arial"/>
              </w:rPr>
              <w:fldChar w:fldCharType="end"/>
            </w:r>
          </w:p>
        </w:tc>
        <w:tc>
          <w:tcPr>
            <w:tcW w:w="987" w:type="dxa"/>
          </w:tcPr>
          <w:p w14:paraId="60270909" w14:textId="6098D790" w:rsidR="003045FD" w:rsidRDefault="003045FD" w:rsidP="003045FD">
            <w:pPr>
              <w:autoSpaceDE w:val="0"/>
              <w:autoSpaceDN w:val="0"/>
              <w:adjustRightInd w:val="0"/>
              <w:spacing w:after="164"/>
              <w:jc w:val="both"/>
              <w:rPr>
                <w:rFonts w:ascii="Arial" w:hAnsi="Arial" w:cs="Arial"/>
                <w:color w:val="000000"/>
              </w:rPr>
            </w:pPr>
            <w:r>
              <w:rPr>
                <w:rFonts w:ascii="Arial" w:hAnsi="Arial" w:cs="Arial"/>
                <w:color w:val="000000"/>
              </w:rPr>
              <w:t>1</w:t>
            </w:r>
          </w:p>
        </w:tc>
      </w:tr>
      <w:tr w:rsidR="003045FD" w14:paraId="5AEE962C" w14:textId="77777777" w:rsidTr="0002621C">
        <w:tc>
          <w:tcPr>
            <w:tcW w:w="7933" w:type="dxa"/>
          </w:tcPr>
          <w:p w14:paraId="12335A8E" w14:textId="1461CE6D" w:rsidR="003045FD" w:rsidRDefault="003045FD" w:rsidP="003045FD">
            <w:pPr>
              <w:autoSpaceDE w:val="0"/>
              <w:autoSpaceDN w:val="0"/>
              <w:adjustRightInd w:val="0"/>
              <w:spacing w:after="164"/>
              <w:jc w:val="both"/>
              <w:rPr>
                <w:rFonts w:ascii="Arial" w:hAnsi="Arial" w:cs="Arial"/>
                <w:color w:val="000000"/>
              </w:rPr>
            </w:pPr>
            <w:r w:rsidRPr="00B62AA6">
              <w:rPr>
                <w:rFonts w:ascii="Arial" w:hAnsi="Arial" w:cs="Arial"/>
              </w:rPr>
              <w:fldChar w:fldCharType="begin"/>
            </w:r>
            <w:r w:rsidRPr="00B62AA6">
              <w:rPr>
                <w:rFonts w:ascii="Arial" w:hAnsi="Arial" w:cs="Arial"/>
                <w:sz w:val="20"/>
                <w:szCs w:val="20"/>
              </w:rPr>
              <w:instrText xml:space="preserve"> REF Admin_Fonctionnelle \h  \* MERGEFORMAT </w:instrText>
            </w:r>
            <w:r w:rsidRPr="00B62AA6">
              <w:rPr>
                <w:rFonts w:ascii="Arial" w:hAnsi="Arial" w:cs="Arial"/>
              </w:rPr>
            </w:r>
            <w:r w:rsidRPr="00B62AA6">
              <w:rPr>
                <w:rFonts w:ascii="Arial" w:hAnsi="Arial" w:cs="Arial"/>
              </w:rPr>
              <w:fldChar w:fldCharType="separate"/>
            </w:r>
            <w:ins w:id="59" w:author="MANELPHE Olivier ATTACHE ADMI" w:date="2025-09-12T11:55:00Z">
              <w:r w:rsidR="00E60860" w:rsidRPr="00E60860">
                <w:rPr>
                  <w:rFonts w:ascii="Arial" w:hAnsi="Arial" w:cs="Arial"/>
                  <w:rPrChange w:id="60" w:author="MANELPHE Olivier ATTACHE ADMI" w:date="2025-09-12T11:55:00Z">
                    <w:rPr>
                      <w:rFonts w:ascii="Arial" w:hAnsi="Arial" w:cs="Arial"/>
                      <w:b/>
                    </w:rPr>
                  </w:rPrChange>
                </w:rPr>
                <w:t>Module de formation « Administration fonctionnelle »</w:t>
              </w:r>
            </w:ins>
            <w:del w:id="61" w:author="MANELPHE Olivier ATTACHE ADMI" w:date="2025-09-12T11:54:00Z">
              <w:r w:rsidR="00FB032F" w:rsidRPr="00FB032F" w:rsidDel="00E60860">
                <w:rPr>
                  <w:rFonts w:ascii="Arial" w:hAnsi="Arial" w:cs="Arial"/>
                </w:rPr>
                <w:delText>Module de formation « Administration fonctionnelle »</w:delText>
              </w:r>
            </w:del>
            <w:r w:rsidRPr="00B62AA6">
              <w:rPr>
                <w:rFonts w:ascii="Arial" w:hAnsi="Arial" w:cs="Arial"/>
              </w:rPr>
              <w:fldChar w:fldCharType="end"/>
            </w:r>
          </w:p>
        </w:tc>
        <w:tc>
          <w:tcPr>
            <w:tcW w:w="987" w:type="dxa"/>
          </w:tcPr>
          <w:p w14:paraId="5725A9C4" w14:textId="028E3955" w:rsidR="003045FD" w:rsidRDefault="003045FD" w:rsidP="003045FD">
            <w:pPr>
              <w:autoSpaceDE w:val="0"/>
              <w:autoSpaceDN w:val="0"/>
              <w:adjustRightInd w:val="0"/>
              <w:spacing w:after="164"/>
              <w:jc w:val="both"/>
              <w:rPr>
                <w:rFonts w:ascii="Arial" w:hAnsi="Arial" w:cs="Arial"/>
                <w:color w:val="000000"/>
              </w:rPr>
            </w:pPr>
            <w:r>
              <w:rPr>
                <w:rFonts w:ascii="Arial" w:hAnsi="Arial" w:cs="Arial"/>
                <w:color w:val="000000"/>
              </w:rPr>
              <w:t>1</w:t>
            </w:r>
          </w:p>
        </w:tc>
      </w:tr>
    </w:tbl>
    <w:p w14:paraId="194528E8" w14:textId="0E1BEA67" w:rsidR="003045FD" w:rsidRDefault="003045FD" w:rsidP="003045FD">
      <w:pPr>
        <w:autoSpaceDE w:val="0"/>
        <w:autoSpaceDN w:val="0"/>
        <w:adjustRightInd w:val="0"/>
        <w:spacing w:after="164"/>
        <w:ind w:left="709"/>
        <w:jc w:val="both"/>
        <w:rPr>
          <w:rFonts w:ascii="Arial" w:hAnsi="Arial" w:cs="Arial"/>
          <w:color w:val="000000"/>
        </w:rPr>
      </w:pPr>
    </w:p>
    <w:p w14:paraId="267480D6" w14:textId="77777777" w:rsidR="003045FD" w:rsidRPr="008C77F6" w:rsidRDefault="003045FD" w:rsidP="00556DA5">
      <w:pPr>
        <w:spacing w:before="100" w:beforeAutospacing="1" w:after="100" w:afterAutospacing="1"/>
        <w:jc w:val="both"/>
        <w:rPr>
          <w:rFonts w:ascii="Arial" w:hAnsi="Arial" w:cs="Arial"/>
          <w:color w:val="000000"/>
        </w:rPr>
      </w:pPr>
      <w:r w:rsidRPr="008C77F6">
        <w:rPr>
          <w:rFonts w:ascii="Arial" w:hAnsi="Arial" w:cs="Arial"/>
          <w:color w:val="000000"/>
        </w:rPr>
        <w:t xml:space="preserve">En cas de </w:t>
      </w:r>
      <w:r w:rsidRPr="00556DA5">
        <w:rPr>
          <w:rFonts w:ascii="Arial" w:hAnsi="Arial" w:cs="Arial"/>
        </w:rPr>
        <w:t>montée</w:t>
      </w:r>
      <w:r w:rsidRPr="008C77F6">
        <w:rPr>
          <w:rFonts w:ascii="Arial" w:hAnsi="Arial" w:cs="Arial"/>
          <w:color w:val="000000"/>
        </w:rPr>
        <w:t xml:space="preserve"> en charge des activités d’architecture, l’administration pourra demander l’exécution de plusieurs sessions d’un ou plusieurs modules de formation dans le cadre de la clause de revoyure annuelle. </w:t>
      </w:r>
    </w:p>
    <w:p w14:paraId="1CA36D77" w14:textId="4D5D0A06" w:rsidR="003045FD" w:rsidRPr="008F5C2A" w:rsidRDefault="003045FD" w:rsidP="003045FD">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t>Modalités d’exécution des prestations</w:t>
      </w:r>
    </w:p>
    <w:p w14:paraId="612C0227" w14:textId="11D44F34" w:rsidR="00C34097" w:rsidRPr="00C34097" w:rsidRDefault="00C34097" w:rsidP="00556DA5">
      <w:pPr>
        <w:numPr>
          <w:ilvl w:val="0"/>
          <w:numId w:val="18"/>
        </w:numPr>
        <w:tabs>
          <w:tab w:val="left" w:pos="709"/>
        </w:tabs>
        <w:autoSpaceDE w:val="0"/>
        <w:autoSpaceDN w:val="0"/>
        <w:spacing w:before="240" w:after="160" w:line="259" w:lineRule="auto"/>
        <w:ind w:left="357" w:right="284" w:hanging="357"/>
        <w:jc w:val="both"/>
        <w:rPr>
          <w:rFonts w:ascii="Arial" w:hAnsi="Arial" w:cs="Arial"/>
        </w:rPr>
      </w:pPr>
      <w:bookmarkStart w:id="62" w:name="_Toc192265165"/>
      <w:r w:rsidRPr="00C34097">
        <w:rPr>
          <w:rFonts w:ascii="Marianne" w:hAnsi="Marianne" w:cs="Arial"/>
          <w:b/>
        </w:rPr>
        <w:t>Lieu de formation</w:t>
      </w:r>
      <w:r w:rsidRPr="00C34097">
        <w:rPr>
          <w:rFonts w:ascii="Calibri" w:hAnsi="Calibri" w:cs="Calibri"/>
          <w:b/>
        </w:rPr>
        <w:t> </w:t>
      </w:r>
      <w:r w:rsidRPr="00C34097">
        <w:rPr>
          <w:rFonts w:ascii="Marianne" w:hAnsi="Marianne" w:cs="Arial"/>
          <w:b/>
        </w:rPr>
        <w:t>:</w:t>
      </w:r>
      <w:r w:rsidRPr="00C34097">
        <w:rPr>
          <w:rFonts w:ascii="Arial" w:hAnsi="Arial" w:cs="Arial"/>
        </w:rPr>
        <w:t xml:space="preserve"> La formation se déroule en INTRA-entreprise : les formations sont dispensées au profit d’un groupe exclusivement constitué d’agents de la DGA et du Ministère des Armées. La formation se passe en Ile-de-France, à DGA Centre de Formation à Arcueil (94). Par ailleurs, les locaux permettent d'accueillir les stagiaires dans des conditions satisfaisantes en termes d'espace, de luminosité (salle de formation éclairée par la lumière naturelle) et de sonorité (absence de bruit). Les locaux sont systématiquement accessibles aux personnes à mobilité réduite (conformité à la règlementation P.M.R.).</w:t>
      </w:r>
    </w:p>
    <w:p w14:paraId="4C8FABAB" w14:textId="74E840D9" w:rsidR="00C34097" w:rsidRPr="008F1FE6" w:rsidRDefault="00C34097" w:rsidP="00C34097">
      <w:pPr>
        <w:numPr>
          <w:ilvl w:val="0"/>
          <w:numId w:val="18"/>
        </w:numPr>
        <w:tabs>
          <w:tab w:val="left" w:pos="709"/>
        </w:tabs>
        <w:autoSpaceDE w:val="0"/>
        <w:autoSpaceDN w:val="0"/>
        <w:spacing w:before="240" w:after="160" w:line="259" w:lineRule="auto"/>
        <w:ind w:left="357" w:right="284" w:hanging="357"/>
        <w:jc w:val="both"/>
        <w:rPr>
          <w:rFonts w:ascii="Arial" w:hAnsi="Arial" w:cs="Arial"/>
        </w:rPr>
      </w:pPr>
      <w:r>
        <w:rPr>
          <w:rFonts w:ascii="Marianne" w:hAnsi="Marianne" w:cs="Arial"/>
          <w:b/>
        </w:rPr>
        <w:t>Moyens pédagogiques, humains et matériels</w:t>
      </w:r>
      <w:r w:rsidRPr="008F1FE6">
        <w:rPr>
          <w:rFonts w:ascii="Calibri" w:hAnsi="Calibri" w:cs="Calibri"/>
          <w:b/>
        </w:rPr>
        <w:t> </w:t>
      </w:r>
      <w:r w:rsidRPr="008F1FE6">
        <w:rPr>
          <w:rFonts w:ascii="Marianne" w:hAnsi="Marianne" w:cs="Arial"/>
          <w:b/>
        </w:rPr>
        <w:t>:</w:t>
      </w:r>
      <w:r w:rsidRPr="008F1FE6">
        <w:rPr>
          <w:rFonts w:ascii="Arial" w:hAnsi="Arial" w:cs="Arial"/>
        </w:rPr>
        <w:t xml:space="preserve"> </w:t>
      </w:r>
    </w:p>
    <w:p w14:paraId="2EFD930F" w14:textId="77777777" w:rsidR="003045FD" w:rsidRPr="00556DA5" w:rsidRDefault="003045FD" w:rsidP="00556DA5">
      <w:pPr>
        <w:spacing w:before="100" w:beforeAutospacing="1" w:after="100" w:afterAutospacing="1"/>
        <w:jc w:val="both"/>
        <w:rPr>
          <w:rFonts w:ascii="Arial" w:hAnsi="Arial" w:cs="Arial"/>
          <w:color w:val="000000"/>
        </w:rPr>
      </w:pPr>
      <w:bookmarkStart w:id="63" w:name="_Toc192265167"/>
      <w:bookmarkEnd w:id="62"/>
      <w:r w:rsidRPr="00556DA5">
        <w:rPr>
          <w:rFonts w:ascii="Arial" w:hAnsi="Arial" w:cs="Arial"/>
          <w:i/>
          <w:color w:val="000000"/>
        </w:rPr>
        <w:t>Moyens matériels</w:t>
      </w:r>
      <w:bookmarkEnd w:id="63"/>
    </w:p>
    <w:p w14:paraId="7DB3A3C7" w14:textId="59E4708E" w:rsidR="003045FD" w:rsidRPr="008C77F6" w:rsidRDefault="003045FD" w:rsidP="00556DA5">
      <w:pPr>
        <w:spacing w:before="100" w:beforeAutospacing="1" w:after="100" w:afterAutospacing="1"/>
        <w:jc w:val="both"/>
        <w:rPr>
          <w:rFonts w:ascii="Arial" w:hAnsi="Arial" w:cs="Arial"/>
        </w:rPr>
      </w:pPr>
      <w:r w:rsidRPr="008C77F6">
        <w:rPr>
          <w:rFonts w:ascii="Arial" w:hAnsi="Arial" w:cs="Arial"/>
        </w:rPr>
        <w:t xml:space="preserve">Les </w:t>
      </w:r>
      <w:r w:rsidRPr="00C34097">
        <w:rPr>
          <w:rFonts w:ascii="Arial" w:hAnsi="Arial" w:cs="Arial"/>
        </w:rPr>
        <w:t>formations</w:t>
      </w:r>
      <w:r w:rsidRPr="008C77F6">
        <w:rPr>
          <w:rFonts w:ascii="Arial" w:hAnsi="Arial" w:cs="Arial"/>
        </w:rPr>
        <w:t xml:space="preserve"> se déroulent dans des salles adaptées dans les locaux de l’Administration.</w:t>
      </w:r>
      <w:ins w:id="64" w:author="MINISTERE DES ARMEES" w:date="2025-07-29T14:32:00Z">
        <w:r w:rsidR="00C34097">
          <w:rPr>
            <w:rFonts w:ascii="Arial" w:hAnsi="Arial" w:cs="Arial"/>
          </w:rPr>
          <w:t xml:space="preserve"> </w:t>
        </w:r>
      </w:ins>
      <w:r w:rsidRPr="008C77F6">
        <w:rPr>
          <w:rFonts w:ascii="Arial" w:hAnsi="Arial" w:cs="Arial"/>
        </w:rPr>
        <w:t xml:space="preserve">Dans </w:t>
      </w:r>
      <w:r w:rsidRPr="00C34097">
        <w:rPr>
          <w:rFonts w:ascii="Arial" w:hAnsi="Arial" w:cs="Arial"/>
        </w:rPr>
        <w:t>ces</w:t>
      </w:r>
      <w:r w:rsidRPr="008C77F6">
        <w:rPr>
          <w:rFonts w:ascii="Arial" w:hAnsi="Arial" w:cs="Arial"/>
        </w:rPr>
        <w:t xml:space="preserve"> salles, les stagiaires disposent d’un ordinateur connecté à Intradef</w:t>
      </w:r>
      <w:r w:rsidR="009C560B">
        <w:rPr>
          <w:rFonts w:ascii="Arial" w:hAnsi="Arial" w:cs="Arial"/>
        </w:rPr>
        <w:t xml:space="preserve"> </w:t>
      </w:r>
      <w:r w:rsidRPr="009C560B">
        <w:rPr>
          <w:rFonts w:ascii="Arial" w:hAnsi="Arial" w:cs="Arial"/>
          <w:vertAlign w:val="superscript"/>
        </w:rPr>
        <w:footnoteReference w:id="5"/>
      </w:r>
      <w:r w:rsidRPr="008C77F6">
        <w:rPr>
          <w:rFonts w:ascii="Arial" w:hAnsi="Arial" w:cs="Arial"/>
        </w:rPr>
        <w:t>, avec un accès au modeleur EA leur permettant de réaliser les exercices demandés par le titulaire.</w:t>
      </w:r>
      <w:ins w:id="65" w:author="MINISTERE DES ARMEES" w:date="2025-07-29T14:32:00Z">
        <w:r w:rsidR="00C34097">
          <w:rPr>
            <w:rFonts w:ascii="Arial" w:hAnsi="Arial" w:cs="Arial"/>
          </w:rPr>
          <w:t xml:space="preserve"> </w:t>
        </w:r>
      </w:ins>
      <w:r w:rsidRPr="008C77F6">
        <w:rPr>
          <w:rFonts w:ascii="Arial" w:hAnsi="Arial" w:cs="Arial"/>
        </w:rPr>
        <w:t xml:space="preserve">Le titulaire, </w:t>
      </w:r>
      <w:r w:rsidRPr="00C34097">
        <w:rPr>
          <w:rFonts w:ascii="Arial" w:hAnsi="Arial" w:cs="Arial"/>
        </w:rPr>
        <w:t>quant</w:t>
      </w:r>
      <w:r w:rsidRPr="008C77F6">
        <w:rPr>
          <w:rFonts w:ascii="Arial" w:hAnsi="Arial" w:cs="Arial"/>
        </w:rPr>
        <w:t xml:space="preserve"> à lui, n’ayant pas accès à Intradef, doit se munir d’un ordinateur disposant du modeleur EA, ainsi qu’un connecteur à un projecteur vidéo (VGA, HDMI). Le titulaire communique à l’administrateur fonctionnel qui lui est désigné les fichiers EA correspondant aux études de cas et aux exercices sur lesquels travaillent les stagiaires.</w:t>
      </w:r>
      <w:ins w:id="66" w:author="MINISTERE DES ARMEES" w:date="2025-07-29T14:32:00Z">
        <w:r w:rsidR="00C34097">
          <w:rPr>
            <w:rFonts w:ascii="Arial" w:hAnsi="Arial" w:cs="Arial"/>
          </w:rPr>
          <w:t xml:space="preserve"> </w:t>
        </w:r>
      </w:ins>
      <w:r w:rsidRPr="008C77F6">
        <w:rPr>
          <w:rFonts w:ascii="Arial" w:hAnsi="Arial" w:cs="Arial"/>
        </w:rPr>
        <w:t>La version du logiciel EA exploitée dans les divers modules de formation est définie tous les ans et ce tout au long de la durée de l’Accord-Cadre afin de tenir compte des évolutions du logiciel EA.</w:t>
      </w:r>
    </w:p>
    <w:p w14:paraId="6F9F0D8A" w14:textId="77777777" w:rsidR="003045FD" w:rsidRPr="00556DA5" w:rsidRDefault="003045FD" w:rsidP="00556DA5">
      <w:pPr>
        <w:spacing w:before="100" w:beforeAutospacing="1" w:after="100" w:afterAutospacing="1"/>
        <w:jc w:val="both"/>
        <w:rPr>
          <w:rFonts w:ascii="Arial" w:hAnsi="Arial" w:cs="Arial"/>
          <w:i/>
          <w:color w:val="000000"/>
        </w:rPr>
      </w:pPr>
      <w:bookmarkStart w:id="67" w:name="_Toc192265168"/>
      <w:commentRangeStart w:id="68"/>
      <w:r w:rsidRPr="00556DA5">
        <w:rPr>
          <w:rFonts w:ascii="Arial" w:hAnsi="Arial" w:cs="Arial"/>
          <w:i/>
          <w:color w:val="000000"/>
        </w:rPr>
        <w:t>Documentation</w:t>
      </w:r>
      <w:bookmarkEnd w:id="67"/>
    </w:p>
    <w:p w14:paraId="4E4582E7" w14:textId="77777777" w:rsidR="00774E38" w:rsidRDefault="009D66B4" w:rsidP="00556DA5">
      <w:pPr>
        <w:spacing w:before="100" w:beforeAutospacing="1" w:after="100" w:afterAutospacing="1"/>
        <w:jc w:val="both"/>
        <w:rPr>
          <w:ins w:id="69" w:author="MANELPHE Olivier ATTACHE ADMI" w:date="2025-09-12T11:29:00Z"/>
          <w:rFonts w:ascii="Arial" w:hAnsi="Arial" w:cs="Arial"/>
        </w:rPr>
      </w:pPr>
      <w:del w:id="70" w:author="MANELPHE Olivier ATTACHE ADMI" w:date="2025-09-12T11:28:00Z">
        <w:r w:rsidDel="00774E38">
          <w:rPr>
            <w:rFonts w:ascii="Arial" w:hAnsi="Arial" w:cs="Arial"/>
          </w:rPr>
          <w:delText>Une semaine avant le cours</w:delText>
        </w:r>
      </w:del>
      <w:ins w:id="71" w:author="MANELPHE Olivier ATTACHE ADMI" w:date="2025-09-12T11:28:00Z">
        <w:r w:rsidR="00774E38">
          <w:rPr>
            <w:rFonts w:ascii="Arial" w:hAnsi="Arial" w:cs="Arial"/>
          </w:rPr>
          <w:t>Le 1</w:t>
        </w:r>
        <w:r w:rsidR="00774E38" w:rsidRPr="00774E38">
          <w:rPr>
            <w:rFonts w:ascii="Arial" w:hAnsi="Arial" w:cs="Arial"/>
            <w:vertAlign w:val="superscript"/>
            <w:rPrChange w:id="72" w:author="MANELPHE Olivier ATTACHE ADMI" w:date="2025-09-12T11:28:00Z">
              <w:rPr>
                <w:rFonts w:ascii="Arial" w:hAnsi="Arial" w:cs="Arial"/>
              </w:rPr>
            </w:rPrChange>
          </w:rPr>
          <w:t>er</w:t>
        </w:r>
        <w:r w:rsidR="00774E38">
          <w:rPr>
            <w:rFonts w:ascii="Arial" w:hAnsi="Arial" w:cs="Arial"/>
          </w:rPr>
          <w:t xml:space="preserve"> jour de la session de formation</w:t>
        </w:r>
      </w:ins>
      <w:r>
        <w:rPr>
          <w:rFonts w:ascii="Arial" w:hAnsi="Arial" w:cs="Arial"/>
        </w:rPr>
        <w:t>, l</w:t>
      </w:r>
      <w:r w:rsidR="003045FD" w:rsidRPr="008C77F6">
        <w:rPr>
          <w:rFonts w:ascii="Arial" w:hAnsi="Arial" w:cs="Arial"/>
        </w:rPr>
        <w:t xml:space="preserve">'intervenant remet à chaque stagiaire un support de cours rédigé en français.  Ce document doit être le reflet exact, tant du cours, que des ateliers qui seront effectuées lors de la formation. Ce support sera réalisé en version papier et en version électronique (clef USB). Dans le cadre de la démarche de développement durable, il est demandé au titulaire du marché de limiter l’impression de documents (impression en recto-verso, usage de papier recyclé). </w:t>
      </w:r>
    </w:p>
    <w:p w14:paraId="3753FAA2" w14:textId="63D1895C" w:rsidR="003045FD" w:rsidRDefault="003045FD" w:rsidP="00556DA5">
      <w:pPr>
        <w:spacing w:before="100" w:beforeAutospacing="1" w:after="100" w:afterAutospacing="1"/>
        <w:jc w:val="both"/>
        <w:rPr>
          <w:ins w:id="73" w:author="MANELPHE Olivier ATTACHE ADMI" w:date="2025-09-12T11:29:00Z"/>
          <w:rFonts w:ascii="Arial" w:hAnsi="Arial" w:cs="Arial"/>
        </w:rPr>
      </w:pPr>
      <w:r w:rsidRPr="008C77F6">
        <w:rPr>
          <w:rFonts w:ascii="Arial" w:hAnsi="Arial" w:cs="Arial"/>
        </w:rPr>
        <w:t>Le support de cours sera également transmis en version pdf au CMG d’Arcueil et au représentant de l’Administration</w:t>
      </w:r>
      <w:ins w:id="74" w:author="MANELPHE Olivier ATTACHE ADMI" w:date="2025-09-12T11:29:00Z">
        <w:r w:rsidR="00774E38">
          <w:rPr>
            <w:rFonts w:ascii="Arial" w:hAnsi="Arial" w:cs="Arial"/>
          </w:rPr>
          <w:t xml:space="preserve"> une semaine avant le 1</w:t>
        </w:r>
        <w:r w:rsidR="00774E38" w:rsidRPr="00774E38">
          <w:rPr>
            <w:rFonts w:ascii="Arial" w:hAnsi="Arial" w:cs="Arial"/>
            <w:vertAlign w:val="superscript"/>
            <w:rPrChange w:id="75" w:author="MANELPHE Olivier ATTACHE ADMI" w:date="2025-09-12T11:29:00Z">
              <w:rPr>
                <w:rFonts w:ascii="Arial" w:hAnsi="Arial" w:cs="Arial"/>
              </w:rPr>
            </w:rPrChange>
          </w:rPr>
          <w:t>er</w:t>
        </w:r>
        <w:r w:rsidR="00774E38">
          <w:rPr>
            <w:rFonts w:ascii="Arial" w:hAnsi="Arial" w:cs="Arial"/>
          </w:rPr>
          <w:t xml:space="preserve"> jour de la session de formation</w:t>
        </w:r>
      </w:ins>
      <w:r w:rsidRPr="008C77F6">
        <w:rPr>
          <w:rFonts w:ascii="Arial" w:hAnsi="Arial" w:cs="Arial"/>
        </w:rPr>
        <w:t>.</w:t>
      </w:r>
      <w:commentRangeEnd w:id="68"/>
      <w:r w:rsidR="009D1268">
        <w:rPr>
          <w:rStyle w:val="Marquedecommentaire"/>
        </w:rPr>
        <w:commentReference w:id="68"/>
      </w:r>
    </w:p>
    <w:p w14:paraId="788F675C" w14:textId="77777777" w:rsidR="00774E38" w:rsidRPr="008C77F6" w:rsidRDefault="00774E38" w:rsidP="00556DA5">
      <w:pPr>
        <w:spacing w:before="100" w:beforeAutospacing="1" w:after="100" w:afterAutospacing="1"/>
        <w:jc w:val="both"/>
        <w:rPr>
          <w:rFonts w:ascii="Arial" w:hAnsi="Arial" w:cs="Arial"/>
        </w:rPr>
      </w:pPr>
    </w:p>
    <w:p w14:paraId="2BC2D7CB" w14:textId="77777777" w:rsidR="003045FD" w:rsidRPr="00556DA5" w:rsidRDefault="003045FD" w:rsidP="00556DA5">
      <w:pPr>
        <w:spacing w:before="100" w:beforeAutospacing="1" w:after="100" w:afterAutospacing="1"/>
        <w:jc w:val="both"/>
        <w:rPr>
          <w:rFonts w:ascii="Arial" w:hAnsi="Arial" w:cs="Arial"/>
          <w:i/>
          <w:color w:val="000000"/>
        </w:rPr>
      </w:pPr>
      <w:bookmarkStart w:id="76" w:name="_Toc192265169"/>
      <w:r w:rsidRPr="00556DA5">
        <w:rPr>
          <w:rFonts w:ascii="Arial" w:hAnsi="Arial" w:cs="Arial"/>
          <w:i/>
          <w:color w:val="000000"/>
        </w:rPr>
        <w:lastRenderedPageBreak/>
        <w:t>Intervenants</w:t>
      </w:r>
      <w:bookmarkEnd w:id="76"/>
      <w:r w:rsidRPr="00556DA5">
        <w:rPr>
          <w:rFonts w:ascii="Arial" w:hAnsi="Arial" w:cs="Arial"/>
          <w:i/>
          <w:color w:val="000000"/>
        </w:rPr>
        <w:t xml:space="preserve"> </w:t>
      </w:r>
    </w:p>
    <w:p w14:paraId="0162481A" w14:textId="131ADF36" w:rsidR="003045FD" w:rsidRPr="00556DA5" w:rsidRDefault="003045FD" w:rsidP="00556DA5">
      <w:pPr>
        <w:spacing w:before="100" w:beforeAutospacing="1" w:after="100" w:afterAutospacing="1"/>
        <w:jc w:val="both"/>
        <w:rPr>
          <w:rFonts w:ascii="Arial" w:hAnsi="Arial" w:cs="Arial"/>
        </w:rPr>
      </w:pPr>
      <w:r w:rsidRPr="008C77F6">
        <w:rPr>
          <w:rFonts w:ascii="Arial" w:hAnsi="Arial" w:cs="Arial"/>
        </w:rPr>
        <w:t xml:space="preserve">Les intervenants doivent posséder une expérience professionnelle et pédagogique dans les domaines objet de la formation. </w:t>
      </w:r>
      <w:r w:rsidRPr="00556DA5">
        <w:rPr>
          <w:rFonts w:ascii="Arial" w:hAnsi="Arial" w:cs="Arial"/>
        </w:rPr>
        <w:t>Ils doivent avoir une expérience dans la formation professionnelle pour adultes.</w:t>
      </w:r>
      <w:r w:rsidR="00C34097">
        <w:rPr>
          <w:rFonts w:ascii="Arial" w:hAnsi="Arial" w:cs="Arial"/>
        </w:rPr>
        <w:t xml:space="preserve"> </w:t>
      </w:r>
      <w:r w:rsidRPr="00556DA5">
        <w:rPr>
          <w:rFonts w:ascii="Arial" w:hAnsi="Arial" w:cs="Arial"/>
        </w:rPr>
        <w:t xml:space="preserve">Ils doivent également maîtriser les langages de modélisation requis, ainsi que l’ensemble des fonctionnalités du modeleur EA correspondantes à la rubrique relative au contenu pédagogique. </w:t>
      </w:r>
    </w:p>
    <w:p w14:paraId="3274C86A" w14:textId="77777777" w:rsidR="003045FD" w:rsidRPr="008C77F6" w:rsidRDefault="003045FD" w:rsidP="003045FD">
      <w:pPr>
        <w:jc w:val="both"/>
        <w:rPr>
          <w:rFonts w:ascii="Arial" w:eastAsia="Calibri" w:hAnsi="Arial" w:cs="Arial"/>
        </w:rPr>
      </w:pPr>
    </w:p>
    <w:p w14:paraId="4539627A" w14:textId="77777777" w:rsidR="003045FD" w:rsidRPr="008C77F6" w:rsidRDefault="003045FD" w:rsidP="00556DA5">
      <w:pPr>
        <w:spacing w:before="100" w:beforeAutospacing="1" w:after="100" w:afterAutospacing="1"/>
        <w:jc w:val="both"/>
        <w:rPr>
          <w:rFonts w:ascii="Arial" w:hAnsi="Arial" w:cs="Arial"/>
        </w:rPr>
      </w:pPr>
      <w:commentRangeStart w:id="77"/>
      <w:r w:rsidRPr="008C77F6">
        <w:rPr>
          <w:rFonts w:ascii="Arial" w:hAnsi="Arial" w:cs="Arial"/>
        </w:rPr>
        <w:t>Pour chaque intervenant proposé pendant la durée de l’accord cadre, le titulaire fournit :</w:t>
      </w:r>
    </w:p>
    <w:p w14:paraId="4583AABD" w14:textId="77777777" w:rsidR="003045FD" w:rsidRPr="008C77F6" w:rsidRDefault="003045FD" w:rsidP="00556DA5">
      <w:pPr>
        <w:numPr>
          <w:ilvl w:val="1"/>
          <w:numId w:val="38"/>
        </w:numPr>
        <w:tabs>
          <w:tab w:val="num" w:pos="1800"/>
        </w:tabs>
        <w:suppressAutoHyphens/>
        <w:ind w:left="357" w:hanging="357"/>
        <w:jc w:val="both"/>
        <w:rPr>
          <w:rFonts w:ascii="Arial" w:hAnsi="Arial" w:cs="Arial"/>
        </w:rPr>
      </w:pPr>
      <w:r w:rsidRPr="008C77F6">
        <w:rPr>
          <w:rFonts w:ascii="Arial" w:hAnsi="Arial" w:cs="Arial"/>
        </w:rPr>
        <w:t xml:space="preserve">Son profil, </w:t>
      </w:r>
    </w:p>
    <w:p w14:paraId="6739F0AC" w14:textId="77777777" w:rsidR="003045FD" w:rsidRPr="008C77F6" w:rsidRDefault="003045FD" w:rsidP="00556DA5">
      <w:pPr>
        <w:numPr>
          <w:ilvl w:val="1"/>
          <w:numId w:val="38"/>
        </w:numPr>
        <w:tabs>
          <w:tab w:val="num" w:pos="1800"/>
        </w:tabs>
        <w:suppressAutoHyphens/>
        <w:ind w:left="357" w:hanging="357"/>
        <w:jc w:val="both"/>
        <w:rPr>
          <w:rFonts w:ascii="Arial" w:hAnsi="Arial" w:cs="Arial"/>
        </w:rPr>
      </w:pPr>
      <w:r w:rsidRPr="008C77F6">
        <w:rPr>
          <w:rFonts w:ascii="Arial" w:hAnsi="Arial" w:cs="Arial"/>
        </w:rPr>
        <w:t>Son curriculum vitae en mettant l’accent sur son expérience professionnelle et son expérience en matière de modélisation d’architecture en utilisant les langages requis avec le modeleur EA.</w:t>
      </w:r>
    </w:p>
    <w:p w14:paraId="5676736E" w14:textId="77777777" w:rsidR="00774E38" w:rsidRDefault="00BE31CF" w:rsidP="00556DA5">
      <w:pPr>
        <w:spacing w:before="100" w:beforeAutospacing="1" w:after="100" w:afterAutospacing="1"/>
        <w:jc w:val="both"/>
        <w:rPr>
          <w:ins w:id="78" w:author="MANELPHE Olivier ATTACHE ADMI" w:date="2025-09-12T11:30:00Z"/>
          <w:rFonts w:ascii="Arial" w:hAnsi="Arial" w:cs="Arial"/>
        </w:rPr>
      </w:pPr>
      <w:r w:rsidRPr="00556DA5">
        <w:rPr>
          <w:rFonts w:ascii="Arial" w:hAnsi="Arial" w:cs="Arial"/>
        </w:rPr>
        <w:t>Pendant</w:t>
      </w:r>
      <w:r w:rsidRPr="00017F3D">
        <w:rPr>
          <w:rFonts w:ascii="Arial" w:eastAsia="Calibri" w:hAnsi="Arial" w:cs="Arial"/>
        </w:rPr>
        <w:t xml:space="preserve"> la formation, le titulaire s'engage à procéder au remplacement d'un intervenant absent </w:t>
      </w:r>
      <w:r w:rsidR="009C560B">
        <w:rPr>
          <w:rFonts w:ascii="Arial" w:eastAsia="Calibri" w:hAnsi="Arial" w:cs="Arial"/>
        </w:rPr>
        <w:t xml:space="preserve">dans </w:t>
      </w:r>
      <w:r w:rsidRPr="00017F3D">
        <w:rPr>
          <w:rFonts w:ascii="Arial" w:eastAsia="Calibri" w:hAnsi="Arial" w:cs="Arial"/>
        </w:rPr>
        <w:t xml:space="preserve">la demi-journée à compter de la signification </w:t>
      </w:r>
      <w:r>
        <w:rPr>
          <w:rFonts w:ascii="Arial" w:eastAsia="Calibri" w:hAnsi="Arial" w:cs="Arial"/>
        </w:rPr>
        <w:t xml:space="preserve">à </w:t>
      </w:r>
      <w:r w:rsidRPr="00017F3D">
        <w:rPr>
          <w:rFonts w:ascii="Arial" w:eastAsia="Calibri" w:hAnsi="Arial" w:cs="Arial"/>
        </w:rPr>
        <w:t xml:space="preserve">la personne publique </w:t>
      </w:r>
      <w:r>
        <w:rPr>
          <w:rFonts w:ascii="Arial" w:eastAsia="Calibri" w:hAnsi="Arial" w:cs="Arial"/>
        </w:rPr>
        <w:t>par</w:t>
      </w:r>
      <w:r w:rsidRPr="00017F3D">
        <w:rPr>
          <w:rFonts w:ascii="Arial" w:eastAsia="Calibri" w:hAnsi="Arial" w:cs="Arial"/>
        </w:rPr>
        <w:t xml:space="preserve"> </w:t>
      </w:r>
      <w:r>
        <w:rPr>
          <w:rFonts w:ascii="Arial" w:eastAsia="Calibri" w:hAnsi="Arial" w:cs="Arial"/>
        </w:rPr>
        <w:t xml:space="preserve">le </w:t>
      </w:r>
      <w:r w:rsidRPr="00017F3D">
        <w:rPr>
          <w:rFonts w:ascii="Arial" w:eastAsia="Calibri" w:hAnsi="Arial" w:cs="Arial"/>
        </w:rPr>
        <w:t>titulaire, par</w:t>
      </w:r>
      <w:r>
        <w:rPr>
          <w:rFonts w:ascii="Arial" w:eastAsia="Calibri" w:hAnsi="Arial" w:cs="Arial"/>
        </w:rPr>
        <w:t xml:space="preserve"> u</w:t>
      </w:r>
      <w:r w:rsidRPr="00017F3D">
        <w:rPr>
          <w:rFonts w:ascii="Arial" w:eastAsia="Calibri" w:hAnsi="Arial" w:cs="Arial"/>
        </w:rPr>
        <w:t xml:space="preserve">n intervenant suppléant possédant, pour la prestation à assurer, une qualification et des compétences au moins équivalentes à celles de l'intervenant initialement </w:t>
      </w:r>
      <w:r w:rsidRPr="00BE31CF">
        <w:rPr>
          <w:rFonts w:ascii="Arial" w:eastAsia="Calibri" w:hAnsi="Arial" w:cs="Arial"/>
        </w:rPr>
        <w:t>prévu</w:t>
      </w:r>
      <w:r w:rsidR="003045FD" w:rsidRPr="00BE31CF">
        <w:rPr>
          <w:rFonts w:ascii="Arial" w:eastAsia="Calibri" w:hAnsi="Arial" w:cs="Arial"/>
        </w:rPr>
        <w:t>.</w:t>
      </w:r>
      <w:r w:rsidR="00C34097">
        <w:rPr>
          <w:rFonts w:ascii="Arial" w:eastAsia="Calibri" w:hAnsi="Arial" w:cs="Arial"/>
        </w:rPr>
        <w:t xml:space="preserve"> </w:t>
      </w:r>
      <w:r w:rsidR="003045FD" w:rsidRPr="008C77F6">
        <w:rPr>
          <w:rFonts w:ascii="Arial" w:hAnsi="Arial" w:cs="Arial"/>
        </w:rPr>
        <w:t>La personne publique se réserve le droit de contrôler la compétence du personnel mandaté par le titulaire, ainsi que le contenu exact de la prestation fournie. Ce contrôle est effectué par le représentant qualifié de la personne publique. Ce contrôle peut être réalisé sur l’intervenant initial et/ou l’intervenant suppléant.</w:t>
      </w:r>
      <w:commentRangeEnd w:id="77"/>
      <w:r w:rsidR="00A9039B">
        <w:rPr>
          <w:rStyle w:val="Marquedecommentaire"/>
        </w:rPr>
        <w:commentReference w:id="77"/>
      </w:r>
      <w:r w:rsidR="00200C73">
        <w:rPr>
          <w:rFonts w:ascii="Arial" w:hAnsi="Arial" w:cs="Arial"/>
        </w:rPr>
        <w:t xml:space="preserve"> </w:t>
      </w:r>
    </w:p>
    <w:p w14:paraId="05CDEAE7" w14:textId="617FA927" w:rsidR="003045FD" w:rsidRDefault="00774E38" w:rsidP="00556DA5">
      <w:pPr>
        <w:spacing w:before="100" w:beforeAutospacing="1" w:after="100" w:afterAutospacing="1"/>
        <w:jc w:val="both"/>
        <w:rPr>
          <w:ins w:id="79" w:author="MINISTERE DES ARMEES" w:date="2025-07-29T14:34:00Z"/>
          <w:rFonts w:ascii="Arial" w:hAnsi="Arial" w:cs="Arial"/>
        </w:rPr>
      </w:pPr>
      <w:ins w:id="80" w:author="MANELPHE Olivier ATTACHE ADMI" w:date="2025-09-12T11:30:00Z">
        <w:r>
          <w:rPr>
            <w:rFonts w:ascii="Arial" w:hAnsi="Arial" w:cs="Arial"/>
          </w:rPr>
          <w:t>Dans tous les cas</w:t>
        </w:r>
      </w:ins>
      <w:ins w:id="81" w:author="MANELPHE Olivier ATTACHE ADMI" w:date="2025-09-12T11:31:00Z">
        <w:r>
          <w:rPr>
            <w:rFonts w:ascii="Arial" w:hAnsi="Arial" w:cs="Arial"/>
          </w:rPr>
          <w:t xml:space="preserve"> où un profil d’intervenant est proposé par le titulaire</w:t>
        </w:r>
      </w:ins>
      <w:ins w:id="82" w:author="MANELPHE Olivier ATTACHE ADMI" w:date="2025-09-12T11:30:00Z">
        <w:r>
          <w:rPr>
            <w:rFonts w:ascii="Arial" w:hAnsi="Arial" w:cs="Arial"/>
          </w:rPr>
          <w:t xml:space="preserve">, </w:t>
        </w:r>
      </w:ins>
      <w:del w:id="83" w:author="MANELPHE Olivier ATTACHE ADMI" w:date="2025-09-12T11:31:00Z">
        <w:r w:rsidR="00200C73" w:rsidDel="00774E38">
          <w:rPr>
            <w:rFonts w:ascii="Arial" w:hAnsi="Arial" w:cs="Arial"/>
          </w:rPr>
          <w:delText>Si le profil proposé</w:delText>
        </w:r>
      </w:del>
      <w:ins w:id="84" w:author="MANELPHE Olivier ATTACHE ADMI" w:date="2025-09-12T11:31:00Z">
        <w:r>
          <w:rPr>
            <w:rFonts w:ascii="Arial" w:hAnsi="Arial" w:cs="Arial"/>
          </w:rPr>
          <w:t>si ce dernier</w:t>
        </w:r>
      </w:ins>
      <w:r w:rsidR="00200C73">
        <w:rPr>
          <w:rFonts w:ascii="Arial" w:hAnsi="Arial" w:cs="Arial"/>
        </w:rPr>
        <w:t xml:space="preserve"> est rejeté par l’Administration, la procédure de récusation du personnel est mise en œuvre. </w:t>
      </w:r>
    </w:p>
    <w:p w14:paraId="10C406D9" w14:textId="02CA8402" w:rsidR="002C25FC" w:rsidRPr="00556DA5" w:rsidRDefault="002C25FC" w:rsidP="00556DA5">
      <w:pPr>
        <w:spacing w:before="100" w:beforeAutospacing="1" w:after="100" w:afterAutospacing="1"/>
        <w:jc w:val="both"/>
        <w:rPr>
          <w:rFonts w:ascii="Arial" w:hAnsi="Arial" w:cs="Arial"/>
          <w:color w:val="000000" w:themeColor="text1"/>
        </w:rPr>
      </w:pPr>
      <w:r w:rsidRPr="00556DA5">
        <w:rPr>
          <w:rFonts w:ascii="Arial" w:hAnsi="Arial" w:cs="Arial"/>
          <w:color w:val="000000" w:themeColor="text1"/>
          <w:u w:val="single"/>
        </w:rPr>
        <w:t>Récusation du personnel du titulaire par le MINARM</w:t>
      </w:r>
      <w:r w:rsidRPr="00556DA5">
        <w:rPr>
          <w:rFonts w:ascii="Arial" w:hAnsi="Arial" w:cs="Arial"/>
          <w:color w:val="000000" w:themeColor="text1"/>
        </w:rPr>
        <w:t xml:space="preserve"> : Pendant toute la durée d'exécution du marché, l'acheteur se réserve le droit de récuser le personnel du titulaire qui s'avérerait inadapté à son exécution (compétences s’avérant inappropriées). En cas de récusation, le titulaire ne peut prétendre ni à la prolongation du délai d'exécution ni à une quelconque indemnité. Cette exclusion peut intervenir pendant le déroulement d'une formation ou à son issue. Lorsque la récusation intervient au cours du déroulement d'une formation, le titulaire en est averti par l'administration par communication téléphonique puis par notification d’une fiche d’incident. Le titulaire a alors obligation de procéder au remplacement de l'intervenant récusé </w:t>
      </w:r>
      <w:del w:id="85" w:author="MANELPHE Olivier ATTACHE ADMI" w:date="2025-09-12T11:32:00Z">
        <w:r w:rsidRPr="00556DA5" w:rsidDel="00774E38">
          <w:rPr>
            <w:rFonts w:ascii="Arial" w:hAnsi="Arial" w:cs="Arial"/>
            <w:color w:val="000000" w:themeColor="text1"/>
          </w:rPr>
          <w:delText>sans entraîner d’interruption de la prestation</w:delText>
        </w:r>
      </w:del>
      <w:ins w:id="86" w:author="MANELPHE Olivier ATTACHE ADMI" w:date="2025-09-12T11:32:00Z">
        <w:r w:rsidR="00774E38">
          <w:rPr>
            <w:rFonts w:ascii="Arial" w:hAnsi="Arial" w:cs="Arial"/>
            <w:color w:val="000000" w:themeColor="text1"/>
          </w:rPr>
          <w:t>dans les 24 heures</w:t>
        </w:r>
      </w:ins>
      <w:r w:rsidRPr="00556DA5">
        <w:rPr>
          <w:rFonts w:ascii="Arial" w:hAnsi="Arial" w:cs="Arial"/>
          <w:color w:val="000000" w:themeColor="text1"/>
        </w:rPr>
        <w:t>. Toute absence d'un intervenant à une formation, sauf cas exceptionnel dûment justifié par le titulaire, est considérée comme un motif de récusation pour toute autre formation à exécuter par le titulaire au titre du marché.</w:t>
      </w:r>
    </w:p>
    <w:p w14:paraId="4B47694E" w14:textId="52F25DC9" w:rsidR="002C25FC" w:rsidRDefault="002C25FC" w:rsidP="00556DA5">
      <w:pPr>
        <w:spacing w:before="100" w:beforeAutospacing="1" w:after="100" w:afterAutospacing="1"/>
        <w:jc w:val="both"/>
        <w:rPr>
          <w:rFonts w:ascii="Arial" w:hAnsi="Arial" w:cs="Arial"/>
        </w:rPr>
      </w:pPr>
      <w:r w:rsidRPr="00F57B3B">
        <w:rPr>
          <w:rFonts w:ascii="Arial" w:hAnsi="Arial" w:cs="Arial"/>
        </w:rPr>
        <w:t xml:space="preserve">En cas de </w:t>
      </w:r>
      <w:r w:rsidRPr="0002621C">
        <w:rPr>
          <w:rFonts w:ascii="Arial" w:eastAsia="Calibri" w:hAnsi="Arial" w:cs="Arial"/>
        </w:rPr>
        <w:t>non</w:t>
      </w:r>
      <w:r w:rsidRPr="00F57B3B">
        <w:rPr>
          <w:rFonts w:ascii="Arial" w:hAnsi="Arial" w:cs="Arial"/>
        </w:rPr>
        <w:t>-respect des obligations contractuelles par un intervenant, l'acheteur peut ainsi exiger l'exclusion de la personne concernée de l'exécution des prestations</w:t>
      </w:r>
      <w:r w:rsidR="00C34097">
        <w:rPr>
          <w:rFonts w:ascii="Arial" w:hAnsi="Arial" w:cs="Arial"/>
        </w:rPr>
        <w:t>.</w:t>
      </w:r>
    </w:p>
    <w:p w14:paraId="0EC59E1A" w14:textId="334AED55" w:rsidR="00C34097" w:rsidRPr="008F1FE6" w:rsidRDefault="00C34097" w:rsidP="00C34097">
      <w:pPr>
        <w:numPr>
          <w:ilvl w:val="0"/>
          <w:numId w:val="18"/>
        </w:numPr>
        <w:tabs>
          <w:tab w:val="left" w:pos="709"/>
        </w:tabs>
        <w:autoSpaceDE w:val="0"/>
        <w:autoSpaceDN w:val="0"/>
        <w:spacing w:before="240" w:after="160" w:line="259" w:lineRule="auto"/>
        <w:ind w:left="357" w:right="284" w:hanging="357"/>
        <w:jc w:val="both"/>
        <w:rPr>
          <w:rFonts w:ascii="Arial" w:hAnsi="Arial" w:cs="Arial"/>
        </w:rPr>
      </w:pPr>
      <w:r>
        <w:rPr>
          <w:rFonts w:ascii="Marianne" w:hAnsi="Marianne" w:cs="Arial"/>
          <w:b/>
        </w:rPr>
        <w:t xml:space="preserve">Organisation </w:t>
      </w:r>
      <w:r w:rsidRPr="008F1FE6">
        <w:rPr>
          <w:rFonts w:ascii="Marianne" w:hAnsi="Marianne" w:cs="Arial"/>
          <w:b/>
        </w:rPr>
        <w:t>de</w:t>
      </w:r>
      <w:r>
        <w:rPr>
          <w:rFonts w:ascii="Marianne" w:hAnsi="Marianne" w:cs="Arial"/>
          <w:b/>
        </w:rPr>
        <w:t>s</w:t>
      </w:r>
      <w:r w:rsidRPr="008F1FE6">
        <w:rPr>
          <w:rFonts w:ascii="Marianne" w:hAnsi="Marianne" w:cs="Arial"/>
          <w:b/>
        </w:rPr>
        <w:t xml:space="preserve"> formation</w:t>
      </w:r>
      <w:r>
        <w:rPr>
          <w:rFonts w:ascii="Marianne" w:hAnsi="Marianne" w:cs="Arial"/>
          <w:b/>
        </w:rPr>
        <w:t>s</w:t>
      </w:r>
      <w:r w:rsidRPr="008F1FE6">
        <w:rPr>
          <w:rFonts w:ascii="Calibri" w:hAnsi="Calibri" w:cs="Calibri"/>
          <w:b/>
        </w:rPr>
        <w:t> </w:t>
      </w:r>
      <w:r w:rsidRPr="008F1FE6">
        <w:rPr>
          <w:rFonts w:ascii="Marianne" w:hAnsi="Marianne" w:cs="Arial"/>
          <w:b/>
        </w:rPr>
        <w:t>:</w:t>
      </w:r>
      <w:r w:rsidRPr="008F1FE6">
        <w:rPr>
          <w:rFonts w:ascii="Arial" w:hAnsi="Arial" w:cs="Arial"/>
        </w:rPr>
        <w:t xml:space="preserve"> </w:t>
      </w:r>
    </w:p>
    <w:p w14:paraId="044CE20F" w14:textId="77777777" w:rsidR="003045FD" w:rsidRPr="00556DA5" w:rsidRDefault="003045FD" w:rsidP="00556DA5">
      <w:pPr>
        <w:spacing w:before="100" w:beforeAutospacing="1" w:after="100" w:afterAutospacing="1"/>
        <w:jc w:val="both"/>
        <w:rPr>
          <w:rFonts w:ascii="Arial" w:hAnsi="Arial" w:cs="Arial"/>
          <w:i/>
          <w:color w:val="000000"/>
        </w:rPr>
      </w:pPr>
      <w:bookmarkStart w:id="87" w:name="_Toc192265171"/>
      <w:r w:rsidRPr="00556DA5">
        <w:rPr>
          <w:rFonts w:ascii="Arial" w:hAnsi="Arial" w:cs="Arial"/>
          <w:i/>
          <w:color w:val="000000"/>
        </w:rPr>
        <w:t>Avant les formations – planification et convocations</w:t>
      </w:r>
      <w:bookmarkEnd w:id="87"/>
    </w:p>
    <w:p w14:paraId="21179D4A" w14:textId="77777777" w:rsidR="00774E38" w:rsidRDefault="003045FD" w:rsidP="00556DA5">
      <w:pPr>
        <w:spacing w:before="100" w:beforeAutospacing="1" w:after="100" w:afterAutospacing="1"/>
        <w:jc w:val="both"/>
        <w:rPr>
          <w:ins w:id="88" w:author="MANELPHE Olivier ATTACHE ADMI" w:date="2025-09-12T11:32:00Z"/>
          <w:rFonts w:ascii="Arial" w:hAnsi="Arial" w:cs="Arial"/>
        </w:rPr>
      </w:pPr>
      <w:r w:rsidRPr="008C77F6">
        <w:rPr>
          <w:rFonts w:ascii="Arial" w:hAnsi="Arial" w:cs="Arial"/>
        </w:rPr>
        <w:t>Le CMG d’Arcueil ou le représentant de l’Administration transmet les besoins de formation au titulaire (intitulé de la formation, nombre de sessions de formation demandées, dates souhaitées d’exécution) par tout moyen permettant de s’assurer de sa bonne réception (messagerie électronique, etc.).</w:t>
      </w:r>
      <w:r w:rsidR="00C34097">
        <w:rPr>
          <w:rFonts w:ascii="Arial" w:hAnsi="Arial" w:cs="Arial"/>
        </w:rPr>
        <w:t xml:space="preserve"> </w:t>
      </w:r>
      <w:r w:rsidR="00002F23" w:rsidRPr="00BE31CF">
        <w:rPr>
          <w:rFonts w:ascii="Arial" w:hAnsi="Arial" w:cs="Arial"/>
        </w:rPr>
        <w:t xml:space="preserve">Le titulaire se coordonne avec DGA </w:t>
      </w:r>
      <w:r w:rsidR="00746168" w:rsidRPr="00BE31CF">
        <w:rPr>
          <w:rFonts w:ascii="Arial" w:hAnsi="Arial" w:cs="Arial"/>
        </w:rPr>
        <w:t xml:space="preserve">Centre de </w:t>
      </w:r>
      <w:r w:rsidR="00002F23" w:rsidRPr="00BE31CF">
        <w:rPr>
          <w:rFonts w:ascii="Arial" w:hAnsi="Arial" w:cs="Arial"/>
        </w:rPr>
        <w:t>Formation à Arcueil pour connaître la disponibilité des salles adaptées à la formation EA tel que défini dans la rubrique « Moyens matériels et locaux ».</w:t>
      </w:r>
      <w:r w:rsidR="00C34097">
        <w:rPr>
          <w:rFonts w:ascii="Arial" w:hAnsi="Arial" w:cs="Arial"/>
        </w:rPr>
        <w:t xml:space="preserve"> </w:t>
      </w:r>
    </w:p>
    <w:p w14:paraId="767F7370" w14:textId="60C2828F" w:rsidR="00A9039B" w:rsidRDefault="003045FD" w:rsidP="00556DA5">
      <w:pPr>
        <w:spacing w:before="100" w:beforeAutospacing="1" w:after="100" w:afterAutospacing="1"/>
        <w:jc w:val="both"/>
        <w:rPr>
          <w:rFonts w:ascii="Arial" w:hAnsi="Arial" w:cs="Arial"/>
        </w:rPr>
      </w:pPr>
      <w:r w:rsidRPr="00BE31CF">
        <w:rPr>
          <w:rFonts w:ascii="Arial" w:hAnsi="Arial" w:cs="Arial"/>
        </w:rPr>
        <w:t>Dix (10) jours au plus tard ap</w:t>
      </w:r>
      <w:r w:rsidR="009C560B">
        <w:rPr>
          <w:rFonts w:ascii="Arial" w:hAnsi="Arial" w:cs="Arial"/>
        </w:rPr>
        <w:t>rès la date de réception des besoins de formation</w:t>
      </w:r>
      <w:r w:rsidRPr="00BE31CF">
        <w:rPr>
          <w:rFonts w:ascii="Arial" w:hAnsi="Arial" w:cs="Arial"/>
        </w:rPr>
        <w:t>, le titulaire transmet sa proposition au CMG d’Arcueil ou au représentant de l’Administration.</w:t>
      </w:r>
      <w:r w:rsidR="00C34097">
        <w:rPr>
          <w:rFonts w:ascii="Arial" w:hAnsi="Arial" w:cs="Arial"/>
        </w:rPr>
        <w:t xml:space="preserve"> </w:t>
      </w:r>
      <w:r w:rsidRPr="00BE31CF">
        <w:rPr>
          <w:rFonts w:ascii="Arial" w:hAnsi="Arial" w:cs="Arial"/>
        </w:rPr>
        <w:t>Cette proposition contient le calendrier de formation.</w:t>
      </w:r>
      <w:r w:rsidR="00C34097">
        <w:rPr>
          <w:rFonts w:ascii="Arial" w:hAnsi="Arial" w:cs="Arial"/>
        </w:rPr>
        <w:t xml:space="preserve"> </w:t>
      </w:r>
      <w:r w:rsidRPr="008C77F6">
        <w:rPr>
          <w:rFonts w:ascii="Arial" w:hAnsi="Arial" w:cs="Arial"/>
        </w:rPr>
        <w:t>La proposition est envoyée sous fichier informatique (à l’un des formats suivants : Excel, Word ou PDF) au CMG d’Arcueil ou au représentant de l’Administration par messagerie électronique à l’adresse qui lui sera communiquée.</w:t>
      </w:r>
      <w:r w:rsidR="00C34097">
        <w:rPr>
          <w:rFonts w:ascii="Arial" w:hAnsi="Arial" w:cs="Arial"/>
        </w:rPr>
        <w:t xml:space="preserve"> </w:t>
      </w:r>
    </w:p>
    <w:p w14:paraId="22353BB7" w14:textId="77777777" w:rsidR="00774E38" w:rsidRDefault="003045FD" w:rsidP="00556DA5">
      <w:pPr>
        <w:spacing w:before="100" w:beforeAutospacing="1" w:after="100" w:afterAutospacing="1"/>
        <w:jc w:val="both"/>
        <w:rPr>
          <w:ins w:id="89" w:author="MANELPHE Olivier ATTACHE ADMI" w:date="2025-09-12T11:33:00Z"/>
          <w:rFonts w:ascii="Arial" w:hAnsi="Arial" w:cs="Arial"/>
        </w:rPr>
      </w:pPr>
      <w:r w:rsidRPr="008C77F6">
        <w:rPr>
          <w:rFonts w:ascii="Arial" w:hAnsi="Arial" w:cs="Arial"/>
        </w:rPr>
        <w:t xml:space="preserve">L’accord de la personne publique est formalisé par retour de mail pour </w:t>
      </w:r>
      <w:r w:rsidR="00A9039B">
        <w:rPr>
          <w:rFonts w:ascii="Arial" w:hAnsi="Arial" w:cs="Arial"/>
        </w:rPr>
        <w:t>réservation</w:t>
      </w:r>
      <w:r w:rsidRPr="008C77F6">
        <w:rPr>
          <w:rFonts w:ascii="Arial" w:hAnsi="Arial" w:cs="Arial"/>
        </w:rPr>
        <w:t xml:space="preserve"> des dates de formation souhaitées, puis confirmé officiellement par la notification d’une commande.</w:t>
      </w:r>
      <w:r w:rsidR="00C34097">
        <w:rPr>
          <w:rFonts w:ascii="Arial" w:hAnsi="Arial" w:cs="Arial"/>
        </w:rPr>
        <w:t xml:space="preserve"> </w:t>
      </w:r>
    </w:p>
    <w:p w14:paraId="230442B7" w14:textId="7B630EA1" w:rsidR="00A9039B" w:rsidDel="00774E38" w:rsidRDefault="003045FD" w:rsidP="00556DA5">
      <w:pPr>
        <w:spacing w:before="100" w:beforeAutospacing="1" w:after="100" w:afterAutospacing="1"/>
        <w:jc w:val="both"/>
        <w:rPr>
          <w:del w:id="90" w:author="MANELPHE Olivier ATTACHE ADMI" w:date="2025-09-12T11:33:00Z"/>
          <w:rFonts w:ascii="Arial" w:hAnsi="Arial" w:cs="Arial"/>
        </w:rPr>
      </w:pPr>
      <w:r w:rsidRPr="008C77F6">
        <w:rPr>
          <w:rFonts w:ascii="Arial" w:hAnsi="Arial" w:cs="Arial"/>
        </w:rPr>
        <w:t xml:space="preserve">En cas de nécessité d’un changement des dates de session du fait du titulaire (notamment suite à une indisponibilité non prévue d’un intervenant) la demande de changement devra être adressée par écrit au CMG d’Arcueil ou au représentant de l’Administration au plus tard </w:t>
      </w:r>
      <w:r w:rsidR="009C560B">
        <w:rPr>
          <w:rFonts w:ascii="Arial" w:hAnsi="Arial" w:cs="Arial"/>
        </w:rPr>
        <w:t>trente</w:t>
      </w:r>
      <w:r w:rsidRPr="008C77F6">
        <w:rPr>
          <w:rFonts w:ascii="Arial" w:hAnsi="Arial" w:cs="Arial"/>
        </w:rPr>
        <w:t xml:space="preserve"> (</w:t>
      </w:r>
      <w:r w:rsidR="009C560B">
        <w:rPr>
          <w:rFonts w:ascii="Arial" w:hAnsi="Arial" w:cs="Arial"/>
        </w:rPr>
        <w:t>30</w:t>
      </w:r>
      <w:r w:rsidRPr="008C77F6">
        <w:rPr>
          <w:rFonts w:ascii="Arial" w:hAnsi="Arial" w:cs="Arial"/>
        </w:rPr>
        <w:t>) jours avant la date prévue de la formation.</w:t>
      </w:r>
      <w:r w:rsidR="00C34097">
        <w:rPr>
          <w:rFonts w:ascii="Arial" w:hAnsi="Arial" w:cs="Arial"/>
        </w:rPr>
        <w:t xml:space="preserve"> </w:t>
      </w:r>
    </w:p>
    <w:p w14:paraId="19F34911" w14:textId="77777777" w:rsidR="00774E38" w:rsidRDefault="003045FD" w:rsidP="00556DA5">
      <w:pPr>
        <w:spacing w:before="100" w:beforeAutospacing="1" w:after="100" w:afterAutospacing="1"/>
        <w:jc w:val="both"/>
        <w:rPr>
          <w:ins w:id="91" w:author="MANELPHE Olivier ATTACHE ADMI" w:date="2025-09-12T11:34:00Z"/>
          <w:rFonts w:ascii="Arial" w:hAnsi="Arial" w:cs="Arial"/>
        </w:rPr>
      </w:pPr>
      <w:r w:rsidRPr="008C77F6">
        <w:rPr>
          <w:rFonts w:ascii="Arial" w:hAnsi="Arial" w:cs="Arial"/>
        </w:rPr>
        <w:t>En cas d’accord, le CMG d’Arcueil ou le représentant de l’Administration confirme par courriel les nouvelles dates</w:t>
      </w:r>
      <w:r w:rsidR="009C560B">
        <w:rPr>
          <w:rFonts w:ascii="Arial" w:hAnsi="Arial" w:cs="Arial"/>
        </w:rPr>
        <w:t>.</w:t>
      </w:r>
      <w:r w:rsidRPr="008C77F6">
        <w:rPr>
          <w:rFonts w:ascii="Arial" w:hAnsi="Arial" w:cs="Arial"/>
        </w:rPr>
        <w:t xml:space="preserve"> </w:t>
      </w:r>
    </w:p>
    <w:p w14:paraId="6B23C046" w14:textId="6E2EF17D" w:rsidR="003045FD" w:rsidRPr="008C77F6" w:rsidRDefault="003045FD" w:rsidP="00556DA5">
      <w:pPr>
        <w:spacing w:before="100" w:beforeAutospacing="1" w:after="100" w:afterAutospacing="1"/>
        <w:jc w:val="both"/>
        <w:rPr>
          <w:rFonts w:ascii="Arial" w:hAnsi="Arial" w:cs="Arial"/>
        </w:rPr>
      </w:pPr>
      <w:r w:rsidRPr="008C77F6">
        <w:rPr>
          <w:rFonts w:ascii="Arial" w:hAnsi="Arial" w:cs="Arial"/>
        </w:rPr>
        <w:lastRenderedPageBreak/>
        <w:t>Le représentant de l’Administration</w:t>
      </w:r>
      <w:r w:rsidRPr="008C77F6" w:rsidDel="00B47F04">
        <w:rPr>
          <w:rFonts w:ascii="Arial" w:hAnsi="Arial" w:cs="Arial"/>
        </w:rPr>
        <w:t xml:space="preserve"> </w:t>
      </w:r>
      <w:r w:rsidRPr="008C77F6">
        <w:rPr>
          <w:rFonts w:ascii="Arial" w:hAnsi="Arial" w:cs="Arial"/>
        </w:rPr>
        <w:t>transmet les convocations aux stagiaires avec une copie au supérieur hiérarchique direct.</w:t>
      </w:r>
      <w:r w:rsidR="00C34097">
        <w:rPr>
          <w:rFonts w:ascii="Arial" w:hAnsi="Arial" w:cs="Arial"/>
        </w:rPr>
        <w:t xml:space="preserve"> </w:t>
      </w:r>
      <w:r w:rsidRPr="008C77F6">
        <w:rPr>
          <w:rFonts w:ascii="Arial" w:hAnsi="Arial" w:cs="Arial"/>
        </w:rPr>
        <w:t>Le CMG d’Arcueil ou le représentant de l’Administration se réserve le droit de remplacer un agent jusqu'à la veille de la session. Il en informe le titulaire dans les meilleurs délais.</w:t>
      </w:r>
    </w:p>
    <w:p w14:paraId="2EA39480" w14:textId="77777777" w:rsidR="003045FD" w:rsidRPr="00556DA5" w:rsidRDefault="003045FD" w:rsidP="00556DA5">
      <w:pPr>
        <w:spacing w:before="100" w:beforeAutospacing="1" w:after="100" w:afterAutospacing="1"/>
        <w:jc w:val="both"/>
        <w:rPr>
          <w:rFonts w:ascii="Arial" w:hAnsi="Arial" w:cs="Arial"/>
          <w:i/>
          <w:color w:val="000000"/>
        </w:rPr>
      </w:pPr>
      <w:bookmarkStart w:id="92" w:name="_Toc192265172"/>
      <w:r w:rsidRPr="00556DA5">
        <w:rPr>
          <w:rFonts w:ascii="Arial" w:hAnsi="Arial" w:cs="Arial"/>
          <w:i/>
          <w:color w:val="000000"/>
        </w:rPr>
        <w:t>Pendant les formations –  feuille d’émargement et attestations de formation</w:t>
      </w:r>
      <w:bookmarkEnd w:id="92"/>
    </w:p>
    <w:p w14:paraId="38CF15E3" w14:textId="77777777" w:rsidR="00A9039B" w:rsidRDefault="003045FD" w:rsidP="00556DA5">
      <w:pPr>
        <w:spacing w:before="100" w:beforeAutospacing="1" w:after="100" w:afterAutospacing="1"/>
        <w:jc w:val="both"/>
        <w:rPr>
          <w:rFonts w:ascii="Arial" w:hAnsi="Arial" w:cs="Arial"/>
        </w:rPr>
      </w:pPr>
      <w:r w:rsidRPr="008C77F6">
        <w:rPr>
          <w:rFonts w:ascii="Arial" w:hAnsi="Arial" w:cs="Arial"/>
        </w:rPr>
        <w:t>Le représentant de l’Administration établit, à l’occasion de chaque session de formation, une feuille d’émargement comprenant les nom et prénom des agents formés, les nom et prénom du ou des formateurs, l’identification de la formation ainsi que la date de réalisation de la formation.</w:t>
      </w:r>
      <w:r w:rsidR="00556DA5">
        <w:rPr>
          <w:rFonts w:ascii="Arial" w:hAnsi="Arial" w:cs="Arial"/>
        </w:rPr>
        <w:t xml:space="preserve"> </w:t>
      </w:r>
    </w:p>
    <w:p w14:paraId="633CF47D" w14:textId="645C023F" w:rsidR="003045FD" w:rsidRPr="008C77F6" w:rsidRDefault="003045FD" w:rsidP="00556DA5">
      <w:pPr>
        <w:spacing w:before="100" w:beforeAutospacing="1" w:after="100" w:afterAutospacing="1"/>
        <w:jc w:val="both"/>
        <w:rPr>
          <w:rFonts w:ascii="Arial" w:hAnsi="Arial" w:cs="Arial"/>
        </w:rPr>
      </w:pPr>
      <w:r w:rsidRPr="008C77F6">
        <w:rPr>
          <w:rFonts w:ascii="Arial" w:hAnsi="Arial" w:cs="Arial"/>
        </w:rPr>
        <w:t>Le représentant de l’Administration remet cette feuille d’émargement au titulaire qui doit présenter ce document aux agents formés, pour émargement, au début de chaque demi-journée de formation.</w:t>
      </w:r>
      <w:r w:rsidR="00C34097">
        <w:rPr>
          <w:rFonts w:ascii="Arial" w:hAnsi="Arial" w:cs="Arial"/>
        </w:rPr>
        <w:t xml:space="preserve"> </w:t>
      </w:r>
      <w:r w:rsidRPr="008C77F6">
        <w:rPr>
          <w:rFonts w:ascii="Arial" w:hAnsi="Arial" w:cs="Arial"/>
        </w:rPr>
        <w:t>Il remet la feuille d’émargement en fin de chaque journée au représentant de l’Administration.</w:t>
      </w:r>
      <w:r w:rsidR="00C34097">
        <w:rPr>
          <w:rFonts w:ascii="Arial" w:hAnsi="Arial" w:cs="Arial"/>
        </w:rPr>
        <w:t xml:space="preserve"> </w:t>
      </w:r>
      <w:r w:rsidRPr="008C77F6">
        <w:rPr>
          <w:rFonts w:ascii="Arial" w:hAnsi="Arial" w:cs="Arial"/>
        </w:rPr>
        <w:t>A la fin de la formation, le titulaire délivre une attestation de formation pour chaque agent formé qu’il remet au représentant de l’Administration.</w:t>
      </w:r>
    </w:p>
    <w:p w14:paraId="347C4D2E" w14:textId="77777777" w:rsidR="003045FD" w:rsidRPr="008C77F6" w:rsidRDefault="003045FD" w:rsidP="003045FD">
      <w:pPr>
        <w:keepNext/>
        <w:spacing w:before="80" w:after="80"/>
        <w:ind w:left="709" w:right="284"/>
        <w:jc w:val="both"/>
        <w:outlineLvl w:val="2"/>
        <w:rPr>
          <w:rFonts w:ascii="Arial" w:hAnsi="Arial" w:cs="Arial"/>
          <w:i/>
        </w:rPr>
      </w:pPr>
    </w:p>
    <w:p w14:paraId="1FA9BB86" w14:textId="77777777" w:rsidR="003045FD" w:rsidRPr="00556DA5" w:rsidRDefault="003045FD" w:rsidP="00556DA5">
      <w:pPr>
        <w:spacing w:before="100" w:beforeAutospacing="1" w:after="100" w:afterAutospacing="1"/>
        <w:jc w:val="both"/>
        <w:rPr>
          <w:rFonts w:ascii="Arial" w:hAnsi="Arial" w:cs="Arial"/>
          <w:i/>
          <w:color w:val="000000"/>
        </w:rPr>
      </w:pPr>
      <w:bookmarkStart w:id="93" w:name="_Toc192265173"/>
      <w:r w:rsidRPr="00556DA5">
        <w:rPr>
          <w:rFonts w:ascii="Arial" w:hAnsi="Arial" w:cs="Arial"/>
          <w:i/>
          <w:color w:val="000000"/>
        </w:rPr>
        <w:t>Pendant les formations –  évaluation des formations et compte-rendu de formation</w:t>
      </w:r>
      <w:bookmarkEnd w:id="93"/>
    </w:p>
    <w:p w14:paraId="5C484894" w14:textId="16C1F574" w:rsidR="003045FD" w:rsidRPr="008C77F6" w:rsidRDefault="003045FD" w:rsidP="00556DA5">
      <w:pPr>
        <w:spacing w:before="100" w:beforeAutospacing="1" w:after="100" w:afterAutospacing="1"/>
        <w:jc w:val="both"/>
        <w:rPr>
          <w:rFonts w:ascii="Arial" w:hAnsi="Arial" w:cs="Arial"/>
        </w:rPr>
      </w:pPr>
      <w:r w:rsidRPr="00A174EC">
        <w:rPr>
          <w:rFonts w:ascii="Arial" w:hAnsi="Arial" w:cs="Arial"/>
        </w:rPr>
        <w:t>Un questionnaire d’évaluation est remis à chaque stagiaire en fin de chaque module par le représentant de l’Administration.</w:t>
      </w:r>
      <w:r w:rsidR="00C34097">
        <w:rPr>
          <w:rFonts w:ascii="Arial" w:hAnsi="Arial" w:cs="Arial"/>
        </w:rPr>
        <w:t xml:space="preserve"> </w:t>
      </w:r>
      <w:r w:rsidRPr="00A174EC">
        <w:rPr>
          <w:rFonts w:ascii="Arial" w:hAnsi="Arial" w:cs="Arial"/>
        </w:rPr>
        <w:t>Le titulaire récupère les questionnaires dûment remplis par les agents formés et les transmet au CMG d’Arcueil.</w:t>
      </w:r>
      <w:r w:rsidR="00C34097">
        <w:rPr>
          <w:rFonts w:ascii="Arial" w:hAnsi="Arial" w:cs="Arial"/>
        </w:rPr>
        <w:t xml:space="preserve"> </w:t>
      </w:r>
      <w:r w:rsidR="009C560B">
        <w:rPr>
          <w:rFonts w:ascii="Arial" w:hAnsi="Arial" w:cs="Arial"/>
        </w:rPr>
        <w:t>Le</w:t>
      </w:r>
      <w:r w:rsidRPr="00A174EC">
        <w:rPr>
          <w:rFonts w:ascii="Arial" w:hAnsi="Arial" w:cs="Arial"/>
        </w:rPr>
        <w:t xml:space="preserve"> questionnaire type </w:t>
      </w:r>
      <w:r w:rsidR="009C560B">
        <w:rPr>
          <w:rFonts w:ascii="Arial" w:hAnsi="Arial" w:cs="Arial"/>
        </w:rPr>
        <w:t>à utiliser est indiqué</w:t>
      </w:r>
      <w:r w:rsidRPr="00A174EC">
        <w:rPr>
          <w:rFonts w:ascii="Arial" w:hAnsi="Arial" w:cs="Arial"/>
        </w:rPr>
        <w:t xml:space="preserve"> en Annexe </w:t>
      </w:r>
      <w:r w:rsidR="002E3016" w:rsidRPr="00A174EC">
        <w:rPr>
          <w:rFonts w:ascii="Arial" w:hAnsi="Arial" w:cs="Arial"/>
        </w:rPr>
        <w:t xml:space="preserve">2 </w:t>
      </w:r>
      <w:r w:rsidRPr="00A174EC">
        <w:rPr>
          <w:rFonts w:ascii="Arial" w:hAnsi="Arial" w:cs="Arial"/>
        </w:rPr>
        <w:t xml:space="preserve">du présent </w:t>
      </w:r>
      <w:r w:rsidR="009C560B">
        <w:rPr>
          <w:rFonts w:ascii="Arial" w:hAnsi="Arial" w:cs="Arial"/>
        </w:rPr>
        <w:t>marché</w:t>
      </w:r>
      <w:r w:rsidRPr="00A174EC">
        <w:rPr>
          <w:rFonts w:ascii="Arial" w:hAnsi="Arial" w:cs="Arial"/>
        </w:rPr>
        <w:t>.</w:t>
      </w:r>
      <w:r w:rsidR="00C34097">
        <w:rPr>
          <w:rFonts w:ascii="Arial" w:hAnsi="Arial" w:cs="Arial"/>
        </w:rPr>
        <w:t xml:space="preserve"> </w:t>
      </w:r>
      <w:r w:rsidRPr="00A174EC">
        <w:rPr>
          <w:rFonts w:ascii="Arial" w:hAnsi="Arial" w:cs="Arial"/>
        </w:rPr>
        <w:t xml:space="preserve">Sur la base de l’ensemble des évaluations des stagiaires, le titulaire rédige une synthèse globale des évaluations sous la forme d’un compte rendu de formation. Il peut y faire tous les commentaires qu’il juge utiles et nécessaires sur le déroulement et l’organisation de la formation. </w:t>
      </w:r>
    </w:p>
    <w:p w14:paraId="383F8BE6" w14:textId="77777777" w:rsidR="003045FD" w:rsidRPr="00556DA5" w:rsidRDefault="003045FD" w:rsidP="00556DA5">
      <w:pPr>
        <w:spacing w:before="100" w:beforeAutospacing="1" w:after="100" w:afterAutospacing="1"/>
        <w:jc w:val="both"/>
        <w:rPr>
          <w:rFonts w:ascii="Arial" w:hAnsi="Arial" w:cs="Arial"/>
          <w:i/>
          <w:color w:val="000000"/>
        </w:rPr>
      </w:pPr>
      <w:bookmarkStart w:id="94" w:name="_Toc192265174"/>
      <w:bookmarkStart w:id="95" w:name="_Toc226859868"/>
      <w:r w:rsidRPr="00556DA5">
        <w:rPr>
          <w:rFonts w:ascii="Arial" w:hAnsi="Arial" w:cs="Arial"/>
          <w:i/>
          <w:color w:val="000000"/>
        </w:rPr>
        <w:t>Pendant les formations –  absences</w:t>
      </w:r>
      <w:bookmarkEnd w:id="94"/>
    </w:p>
    <w:p w14:paraId="78E6BF62" w14:textId="77777777" w:rsidR="003045FD" w:rsidRPr="00A174EC" w:rsidRDefault="003045FD" w:rsidP="00556DA5">
      <w:pPr>
        <w:spacing w:before="100" w:beforeAutospacing="1" w:after="100" w:afterAutospacing="1"/>
        <w:jc w:val="both"/>
        <w:rPr>
          <w:rFonts w:ascii="Arial" w:hAnsi="Arial" w:cs="Arial"/>
        </w:rPr>
      </w:pPr>
      <w:r w:rsidRPr="00A174EC">
        <w:rPr>
          <w:rFonts w:ascii="Arial" w:hAnsi="Arial" w:cs="Arial"/>
        </w:rPr>
        <w:t>A la fin de chaque session de formation, le représentant de l’Administration informe le CMG d’Arcueil, par courriel, en cas d’absence d’un agent.</w:t>
      </w:r>
    </w:p>
    <w:p w14:paraId="56D3D811" w14:textId="77777777" w:rsidR="003045FD" w:rsidRPr="00556DA5" w:rsidRDefault="003045FD" w:rsidP="00556DA5">
      <w:pPr>
        <w:spacing w:before="100" w:beforeAutospacing="1" w:after="100" w:afterAutospacing="1"/>
        <w:jc w:val="both"/>
        <w:rPr>
          <w:rFonts w:ascii="Arial" w:hAnsi="Arial" w:cs="Arial"/>
          <w:i/>
          <w:color w:val="000000"/>
        </w:rPr>
      </w:pPr>
      <w:bookmarkStart w:id="96" w:name="_Ref179890842"/>
      <w:bookmarkStart w:id="97" w:name="_Toc192265175"/>
      <w:bookmarkEnd w:id="95"/>
      <w:r w:rsidRPr="00556DA5">
        <w:rPr>
          <w:rFonts w:ascii="Arial" w:hAnsi="Arial" w:cs="Arial"/>
          <w:i/>
          <w:color w:val="000000"/>
        </w:rPr>
        <w:t>Après les formations - livrables</w:t>
      </w:r>
      <w:bookmarkEnd w:id="96"/>
      <w:bookmarkEnd w:id="97"/>
      <w:r w:rsidRPr="00556DA5">
        <w:rPr>
          <w:rFonts w:ascii="Arial" w:hAnsi="Arial" w:cs="Arial"/>
          <w:i/>
          <w:color w:val="000000"/>
        </w:rPr>
        <w:t xml:space="preserve"> </w:t>
      </w:r>
    </w:p>
    <w:p w14:paraId="1814F76B" w14:textId="77777777" w:rsidR="003045FD" w:rsidRPr="008C77F6" w:rsidRDefault="003045FD" w:rsidP="00556DA5">
      <w:pPr>
        <w:spacing w:before="100" w:beforeAutospacing="1" w:after="100" w:afterAutospacing="1"/>
        <w:jc w:val="both"/>
        <w:rPr>
          <w:rFonts w:ascii="Arial" w:hAnsi="Arial" w:cs="Arial"/>
        </w:rPr>
      </w:pPr>
      <w:r w:rsidRPr="008C77F6">
        <w:rPr>
          <w:rFonts w:ascii="Arial" w:hAnsi="Arial" w:cs="Arial"/>
        </w:rPr>
        <w:t>Dans un délai de huit jours à compter de la date de fin de chaque session de formation, le titulaire transmet les documents désignés ci-après par courriel au CMG d’ARCUEIL ou au représentant de l’Administration :</w:t>
      </w:r>
    </w:p>
    <w:p w14:paraId="77648548" w14:textId="77777777" w:rsidR="003045FD" w:rsidRPr="008C77F6" w:rsidRDefault="003045FD" w:rsidP="003045FD">
      <w:pPr>
        <w:numPr>
          <w:ilvl w:val="1"/>
          <w:numId w:val="38"/>
        </w:numPr>
        <w:tabs>
          <w:tab w:val="num" w:pos="1800"/>
        </w:tabs>
        <w:suppressAutoHyphens/>
        <w:jc w:val="both"/>
        <w:rPr>
          <w:rFonts w:ascii="Arial" w:hAnsi="Arial" w:cs="Arial"/>
        </w:rPr>
      </w:pPr>
      <w:r w:rsidRPr="008C77F6">
        <w:rPr>
          <w:rFonts w:ascii="Arial" w:hAnsi="Arial" w:cs="Arial"/>
        </w:rPr>
        <w:t>Les feuilles d’émargement,</w:t>
      </w:r>
    </w:p>
    <w:p w14:paraId="665A0AF2" w14:textId="77777777" w:rsidR="003045FD" w:rsidRPr="008C77F6" w:rsidRDefault="003045FD" w:rsidP="003045FD">
      <w:pPr>
        <w:numPr>
          <w:ilvl w:val="1"/>
          <w:numId w:val="38"/>
        </w:numPr>
        <w:tabs>
          <w:tab w:val="num" w:pos="1800"/>
        </w:tabs>
        <w:suppressAutoHyphens/>
        <w:jc w:val="both"/>
        <w:rPr>
          <w:rFonts w:ascii="Arial" w:hAnsi="Arial" w:cs="Arial"/>
        </w:rPr>
      </w:pPr>
      <w:r w:rsidRPr="008C77F6">
        <w:rPr>
          <w:rFonts w:ascii="Arial" w:hAnsi="Arial" w:cs="Arial"/>
        </w:rPr>
        <w:t>Les questionnaires d'évaluation renseignés par les apprenants,</w:t>
      </w:r>
    </w:p>
    <w:p w14:paraId="182E5E0E" w14:textId="77777777" w:rsidR="003045FD" w:rsidRPr="008C77F6" w:rsidRDefault="003045FD" w:rsidP="003045FD">
      <w:pPr>
        <w:numPr>
          <w:ilvl w:val="1"/>
          <w:numId w:val="38"/>
        </w:numPr>
        <w:tabs>
          <w:tab w:val="num" w:pos="1800"/>
        </w:tabs>
        <w:suppressAutoHyphens/>
        <w:jc w:val="both"/>
        <w:rPr>
          <w:rFonts w:ascii="Arial" w:hAnsi="Arial" w:cs="Arial"/>
        </w:rPr>
      </w:pPr>
      <w:r w:rsidRPr="008C77F6">
        <w:rPr>
          <w:rFonts w:ascii="Arial" w:hAnsi="Arial" w:cs="Arial"/>
        </w:rPr>
        <w:t>Une copie des attestations de formation pour insertion dans le dossier administratif des agents formés,</w:t>
      </w:r>
    </w:p>
    <w:p w14:paraId="45DB07FE" w14:textId="726C5658" w:rsidR="003045FD" w:rsidRPr="008C77F6" w:rsidRDefault="00FD5838" w:rsidP="003045FD">
      <w:pPr>
        <w:numPr>
          <w:ilvl w:val="1"/>
          <w:numId w:val="38"/>
        </w:numPr>
        <w:tabs>
          <w:tab w:val="num" w:pos="1800"/>
        </w:tabs>
        <w:suppressAutoHyphens/>
        <w:jc w:val="both"/>
        <w:rPr>
          <w:rFonts w:ascii="Arial" w:hAnsi="Arial" w:cs="Arial"/>
        </w:rPr>
      </w:pPr>
      <w:r>
        <w:rPr>
          <w:rFonts w:ascii="Arial" w:hAnsi="Arial" w:cs="Arial"/>
        </w:rPr>
        <w:t>La synthèse des éva</w:t>
      </w:r>
      <w:r w:rsidR="009C560B">
        <w:rPr>
          <w:rFonts w:ascii="Arial" w:hAnsi="Arial" w:cs="Arial"/>
        </w:rPr>
        <w:t>lu</w:t>
      </w:r>
      <w:r>
        <w:rPr>
          <w:rFonts w:ascii="Arial" w:hAnsi="Arial" w:cs="Arial"/>
        </w:rPr>
        <w:t>a</w:t>
      </w:r>
      <w:r w:rsidR="009C560B">
        <w:rPr>
          <w:rFonts w:ascii="Arial" w:hAnsi="Arial" w:cs="Arial"/>
        </w:rPr>
        <w:t>tions sous la forme d’un</w:t>
      </w:r>
      <w:r w:rsidR="003045FD" w:rsidRPr="008C77F6">
        <w:rPr>
          <w:rFonts w:ascii="Arial" w:hAnsi="Arial" w:cs="Arial"/>
        </w:rPr>
        <w:t xml:space="preserve"> compte rendu du formateur sur le déroulement de la formation sur le plan matériel (salle, support pédagogique) et pédagogique (maîtrise des prérequis, homogénéité du groupe, niveau de participation, respect du programme, suggestions, synthèse globale des évaluations, remarques complémentaires).</w:t>
      </w:r>
    </w:p>
    <w:p w14:paraId="7ECE6AFE" w14:textId="69CD5CED" w:rsidR="003045FD" w:rsidRDefault="003045FD" w:rsidP="00556DA5">
      <w:pPr>
        <w:spacing w:before="100" w:beforeAutospacing="1" w:after="100" w:afterAutospacing="1"/>
        <w:jc w:val="both"/>
        <w:rPr>
          <w:rFonts w:ascii="Arial" w:hAnsi="Arial" w:cs="Arial"/>
        </w:rPr>
      </w:pPr>
      <w:r w:rsidRPr="008C77F6">
        <w:rPr>
          <w:rFonts w:ascii="Arial" w:hAnsi="Arial" w:cs="Arial"/>
        </w:rPr>
        <w:t>Ce compte rendu a pour objet de compléter et d’objectiver les évaluations établies par les agents formés.</w:t>
      </w:r>
    </w:p>
    <w:p w14:paraId="0672E5D0" w14:textId="77777777" w:rsidR="003045FD" w:rsidRPr="008C77F6" w:rsidRDefault="003045FD" w:rsidP="003045FD">
      <w:pPr>
        <w:ind w:left="709"/>
        <w:jc w:val="both"/>
        <w:rPr>
          <w:rFonts w:ascii="Arial" w:hAnsi="Arial" w:cs="Arial"/>
        </w:rPr>
      </w:pPr>
    </w:p>
    <w:p w14:paraId="05E460B9" w14:textId="255260C4" w:rsidR="003045FD" w:rsidRPr="008F5C2A" w:rsidRDefault="003045FD" w:rsidP="003045FD">
      <w:pPr>
        <w:pStyle w:val="Paragraphedeliste"/>
        <w:numPr>
          <w:ilvl w:val="0"/>
          <w:numId w:val="6"/>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t>Contrôle, suivi et qualité</w:t>
      </w:r>
    </w:p>
    <w:p w14:paraId="09BA5E74" w14:textId="1754C8B4" w:rsidR="008D2A30" w:rsidRPr="008F1FE6" w:rsidRDefault="008D2A30" w:rsidP="00556DA5">
      <w:pPr>
        <w:numPr>
          <w:ilvl w:val="0"/>
          <w:numId w:val="18"/>
        </w:numPr>
        <w:tabs>
          <w:tab w:val="left" w:pos="709"/>
        </w:tabs>
        <w:autoSpaceDE w:val="0"/>
        <w:autoSpaceDN w:val="0"/>
        <w:spacing w:before="240" w:after="160" w:line="259" w:lineRule="auto"/>
        <w:ind w:left="357" w:right="284" w:hanging="357"/>
        <w:jc w:val="both"/>
        <w:rPr>
          <w:rFonts w:ascii="Arial" w:hAnsi="Arial" w:cs="Arial"/>
        </w:rPr>
      </w:pPr>
      <w:r>
        <w:rPr>
          <w:rFonts w:ascii="Marianne" w:hAnsi="Marianne" w:cs="Arial"/>
          <w:b/>
        </w:rPr>
        <w:t>Contrôle des compétences du personnel mandaté par le titulaire</w:t>
      </w:r>
      <w:r w:rsidRPr="008F1FE6">
        <w:rPr>
          <w:rFonts w:ascii="Calibri" w:hAnsi="Calibri" w:cs="Calibri"/>
          <w:b/>
        </w:rPr>
        <w:t> </w:t>
      </w:r>
      <w:r w:rsidRPr="008F1FE6">
        <w:rPr>
          <w:rFonts w:ascii="Marianne" w:hAnsi="Marianne" w:cs="Arial"/>
          <w:b/>
        </w:rPr>
        <w:t>:</w:t>
      </w:r>
      <w:r w:rsidRPr="008F1FE6">
        <w:rPr>
          <w:rFonts w:ascii="Arial" w:hAnsi="Arial" w:cs="Arial"/>
        </w:rPr>
        <w:t xml:space="preserve"> </w:t>
      </w:r>
      <w:r w:rsidRPr="008D2A30">
        <w:rPr>
          <w:rFonts w:ascii="Arial" w:hAnsi="Arial" w:cs="Arial"/>
        </w:rPr>
        <w:t>La personne publique se réserve le droit de contrôler la compétence du personnel mandaté par le titulaire, ainsi que le contenu exact de la prestation fournie. Ce contrôle est effectué par le représentant qualifié de la personne publique.</w:t>
      </w:r>
    </w:p>
    <w:p w14:paraId="6877B71D" w14:textId="4721E742" w:rsidR="008D2A30" w:rsidRPr="008F1FE6" w:rsidRDefault="008D2A30" w:rsidP="00556DA5">
      <w:pPr>
        <w:numPr>
          <w:ilvl w:val="0"/>
          <w:numId w:val="18"/>
        </w:numPr>
        <w:tabs>
          <w:tab w:val="left" w:pos="709"/>
        </w:tabs>
        <w:autoSpaceDE w:val="0"/>
        <w:autoSpaceDN w:val="0"/>
        <w:spacing w:before="240" w:after="160" w:line="259" w:lineRule="auto"/>
        <w:ind w:left="357" w:right="284" w:hanging="357"/>
        <w:jc w:val="both"/>
        <w:rPr>
          <w:rFonts w:ascii="Arial" w:hAnsi="Arial" w:cs="Arial"/>
        </w:rPr>
      </w:pPr>
      <w:r>
        <w:rPr>
          <w:rFonts w:ascii="Marianne" w:hAnsi="Marianne" w:cs="Arial"/>
          <w:b/>
        </w:rPr>
        <w:t>Pilotage et suivi</w:t>
      </w:r>
      <w:r w:rsidRPr="008F1FE6">
        <w:rPr>
          <w:rFonts w:ascii="Calibri" w:hAnsi="Calibri" w:cs="Calibri"/>
          <w:b/>
        </w:rPr>
        <w:t> </w:t>
      </w:r>
      <w:r w:rsidRPr="008F1FE6">
        <w:rPr>
          <w:rFonts w:ascii="Marianne" w:hAnsi="Marianne" w:cs="Arial"/>
          <w:b/>
        </w:rPr>
        <w:t>:</w:t>
      </w:r>
      <w:r w:rsidRPr="008F1FE6">
        <w:rPr>
          <w:rFonts w:ascii="Arial" w:hAnsi="Arial" w:cs="Arial"/>
        </w:rPr>
        <w:t xml:space="preserve"> </w:t>
      </w:r>
      <w:r w:rsidRPr="008D2A30">
        <w:rPr>
          <w:rFonts w:ascii="Arial" w:hAnsi="Arial" w:cs="Arial"/>
        </w:rPr>
        <w:t>Des réunions de contrôle et de cadrage entre l’Administration et le titulaire sont organisées comme suit :</w:t>
      </w:r>
    </w:p>
    <w:p w14:paraId="1AFE2BFB" w14:textId="66174685" w:rsidR="003045FD" w:rsidRDefault="003045FD" w:rsidP="003045FD">
      <w:pPr>
        <w:numPr>
          <w:ilvl w:val="1"/>
          <w:numId w:val="38"/>
        </w:numPr>
        <w:tabs>
          <w:tab w:val="num" w:pos="1800"/>
          <w:tab w:val="left" w:pos="8364"/>
        </w:tabs>
        <w:suppressAutoHyphens/>
        <w:jc w:val="both"/>
        <w:rPr>
          <w:rFonts w:ascii="Arial" w:hAnsi="Arial" w:cs="Arial"/>
        </w:rPr>
      </w:pPr>
      <w:r w:rsidRPr="008C77F6">
        <w:rPr>
          <w:rFonts w:ascii="Arial" w:hAnsi="Arial" w:cs="Arial"/>
        </w:rPr>
        <w:t xml:space="preserve">Une première réunion de cadrage est organisée à l’initiative de l’Administration deux mois minimum avant la première session de formation avec les représentants du titulaire et de l’Administration. </w:t>
      </w:r>
      <w:r w:rsidR="00242EE1">
        <w:rPr>
          <w:rFonts w:ascii="Arial" w:hAnsi="Arial" w:cs="Arial"/>
        </w:rPr>
        <w:t>Elle a pour objet :</w:t>
      </w:r>
    </w:p>
    <w:p w14:paraId="25F937C5" w14:textId="4F5A7E8C" w:rsidR="00242EE1" w:rsidRDefault="00242EE1" w:rsidP="0002621C">
      <w:pPr>
        <w:numPr>
          <w:ilvl w:val="1"/>
          <w:numId w:val="38"/>
        </w:numPr>
        <w:tabs>
          <w:tab w:val="num" w:pos="1800"/>
          <w:tab w:val="left" w:pos="8364"/>
        </w:tabs>
        <w:suppressAutoHyphens/>
        <w:ind w:left="1775" w:hanging="357"/>
        <w:jc w:val="both"/>
        <w:rPr>
          <w:rFonts w:ascii="Arial" w:hAnsi="Arial" w:cs="Arial"/>
        </w:rPr>
      </w:pPr>
      <w:r>
        <w:rPr>
          <w:rFonts w:ascii="Arial" w:hAnsi="Arial" w:cs="Arial"/>
        </w:rPr>
        <w:lastRenderedPageBreak/>
        <w:t>D’examiner le contenu du programme de formation remis au stade de l’offre et les supports de cours associés et d’apporter les ajustements éventuels,</w:t>
      </w:r>
    </w:p>
    <w:p w14:paraId="5DB5A915" w14:textId="1ED28317" w:rsidR="00242EE1" w:rsidRDefault="00242EE1" w:rsidP="0002621C">
      <w:pPr>
        <w:numPr>
          <w:ilvl w:val="1"/>
          <w:numId w:val="38"/>
        </w:numPr>
        <w:tabs>
          <w:tab w:val="num" w:pos="1800"/>
          <w:tab w:val="left" w:pos="8364"/>
        </w:tabs>
        <w:suppressAutoHyphens/>
        <w:ind w:left="1775" w:hanging="357"/>
        <w:jc w:val="both"/>
        <w:rPr>
          <w:rFonts w:ascii="Arial" w:hAnsi="Arial" w:cs="Arial"/>
        </w:rPr>
      </w:pPr>
      <w:r>
        <w:rPr>
          <w:rFonts w:ascii="Arial" w:hAnsi="Arial" w:cs="Arial"/>
        </w:rPr>
        <w:t>De préciser l’organisation mise en place par le titulaire et l’Administration pour l’exécution du marché : interlocuteurs, adresses courriels et postales, formalisme des échanges, préavis, planification des commandes de sessions pour la première année d’exécution du marché.</w:t>
      </w:r>
    </w:p>
    <w:p w14:paraId="0761AC1C" w14:textId="77777777" w:rsidR="00242EE1" w:rsidRPr="00556DA5" w:rsidRDefault="00242EE1" w:rsidP="003045FD">
      <w:pPr>
        <w:numPr>
          <w:ilvl w:val="1"/>
          <w:numId w:val="38"/>
        </w:numPr>
        <w:tabs>
          <w:tab w:val="num" w:pos="1800"/>
        </w:tabs>
        <w:suppressAutoHyphens/>
        <w:jc w:val="both"/>
        <w:rPr>
          <w:rFonts w:ascii="Arial" w:hAnsi="Arial" w:cs="Arial"/>
          <w:color w:val="000000" w:themeColor="text1"/>
        </w:rPr>
      </w:pPr>
      <w:r w:rsidRPr="00556DA5">
        <w:rPr>
          <w:rFonts w:ascii="Arial" w:hAnsi="Arial" w:cs="Arial"/>
          <w:color w:val="000000" w:themeColor="text1"/>
        </w:rPr>
        <w:t>Une réunion annuelle de pilotage est organisée à l’initiative de l’Administration à chaque date anniversaire du marché. Elle a pour objet :</w:t>
      </w:r>
    </w:p>
    <w:p w14:paraId="257728D7" w14:textId="0C6F2E21" w:rsidR="00242EE1" w:rsidRPr="00556DA5" w:rsidRDefault="00242EE1" w:rsidP="0002621C">
      <w:pPr>
        <w:numPr>
          <w:ilvl w:val="1"/>
          <w:numId w:val="38"/>
        </w:numPr>
        <w:tabs>
          <w:tab w:val="num" w:pos="1800"/>
          <w:tab w:val="left" w:pos="8364"/>
        </w:tabs>
        <w:suppressAutoHyphens/>
        <w:ind w:left="1775" w:hanging="357"/>
        <w:jc w:val="both"/>
        <w:rPr>
          <w:rFonts w:ascii="Arial" w:hAnsi="Arial" w:cs="Arial"/>
          <w:color w:val="000000" w:themeColor="text1"/>
        </w:rPr>
      </w:pPr>
      <w:r w:rsidRPr="00556DA5">
        <w:rPr>
          <w:rFonts w:ascii="Arial" w:hAnsi="Arial" w:cs="Arial"/>
          <w:color w:val="000000" w:themeColor="text1"/>
        </w:rPr>
        <w:t xml:space="preserve">De faire le point sur les formations terminées (déroulement et pédagogie) et dégager les axes d'amélioration. </w:t>
      </w:r>
    </w:p>
    <w:p w14:paraId="204965CE" w14:textId="0AC74F30" w:rsidR="00242EE1" w:rsidRPr="00556DA5" w:rsidRDefault="009C560B" w:rsidP="0002621C">
      <w:pPr>
        <w:numPr>
          <w:ilvl w:val="1"/>
          <w:numId w:val="38"/>
        </w:numPr>
        <w:tabs>
          <w:tab w:val="num" w:pos="1800"/>
          <w:tab w:val="left" w:pos="8364"/>
        </w:tabs>
        <w:suppressAutoHyphens/>
        <w:ind w:left="1775" w:hanging="357"/>
        <w:jc w:val="both"/>
        <w:rPr>
          <w:rFonts w:ascii="Arial" w:hAnsi="Arial" w:cs="Arial"/>
          <w:color w:val="000000" w:themeColor="text1"/>
        </w:rPr>
      </w:pPr>
      <w:r w:rsidRPr="00556DA5">
        <w:rPr>
          <w:rFonts w:ascii="Arial" w:hAnsi="Arial" w:cs="Arial"/>
          <w:color w:val="000000" w:themeColor="text1"/>
        </w:rPr>
        <w:t xml:space="preserve">De trouver un accord en cas de besoin d’évolution </w:t>
      </w:r>
      <w:r w:rsidR="00242EE1" w:rsidRPr="00556DA5">
        <w:rPr>
          <w:rFonts w:ascii="Arial" w:hAnsi="Arial" w:cs="Arial"/>
          <w:color w:val="000000" w:themeColor="text1"/>
        </w:rPr>
        <w:t>venant de l’administration ou du titulaire en fonction des contraintes, des évolutions naturel</w:t>
      </w:r>
      <w:r w:rsidR="002B6F77" w:rsidRPr="00556DA5">
        <w:rPr>
          <w:rFonts w:ascii="Arial" w:hAnsi="Arial" w:cs="Arial"/>
          <w:color w:val="000000" w:themeColor="text1"/>
        </w:rPr>
        <w:t>les des produits ou des process</w:t>
      </w:r>
      <w:r w:rsidR="00242EE1" w:rsidRPr="00556DA5">
        <w:rPr>
          <w:rFonts w:ascii="Arial" w:hAnsi="Arial" w:cs="Arial"/>
          <w:color w:val="000000" w:themeColor="text1"/>
        </w:rPr>
        <w:t xml:space="preserve"> (la mise en œuvre se fait via la clause de réexamen dont les modalités figurent dans le CCAP</w:t>
      </w:r>
      <w:r w:rsidR="002B6F77" w:rsidRPr="00556DA5">
        <w:rPr>
          <w:rFonts w:ascii="Arial" w:hAnsi="Arial" w:cs="Arial"/>
          <w:color w:val="000000" w:themeColor="text1"/>
        </w:rPr>
        <w:t>)</w:t>
      </w:r>
      <w:r w:rsidR="002F071E" w:rsidRPr="00556DA5">
        <w:rPr>
          <w:rFonts w:ascii="Arial" w:hAnsi="Arial" w:cs="Arial"/>
          <w:color w:val="000000" w:themeColor="text1"/>
        </w:rPr>
        <w:t>.</w:t>
      </w:r>
    </w:p>
    <w:p w14:paraId="3E538A48" w14:textId="0D97EF95" w:rsidR="003045FD" w:rsidRPr="00556DA5" w:rsidRDefault="00D75734" w:rsidP="00FD5838">
      <w:pPr>
        <w:tabs>
          <w:tab w:val="num" w:pos="993"/>
          <w:tab w:val="left" w:pos="8364"/>
        </w:tabs>
        <w:suppressAutoHyphens/>
        <w:ind w:left="709"/>
        <w:jc w:val="both"/>
        <w:rPr>
          <w:rFonts w:ascii="Arial" w:hAnsi="Arial" w:cs="Arial"/>
          <w:color w:val="000000" w:themeColor="text1"/>
        </w:rPr>
      </w:pPr>
      <w:r w:rsidRPr="00556DA5">
        <w:rPr>
          <w:rFonts w:ascii="Arial" w:hAnsi="Arial" w:cs="Arial"/>
          <w:color w:val="000000" w:themeColor="text1"/>
        </w:rPr>
        <w:t>Toute modification significative du contenu d'un module existant et affectant la durée de la formation ou le prix de</w:t>
      </w:r>
      <w:r w:rsidR="00FD5838">
        <w:rPr>
          <w:rFonts w:ascii="Arial" w:hAnsi="Arial" w:cs="Arial"/>
          <w:color w:val="000000" w:themeColor="text1"/>
        </w:rPr>
        <w:t xml:space="preserve"> la prestation</w:t>
      </w:r>
      <w:r w:rsidRPr="00556DA5">
        <w:rPr>
          <w:rFonts w:ascii="Arial" w:hAnsi="Arial" w:cs="Arial"/>
          <w:color w:val="000000" w:themeColor="text1"/>
        </w:rPr>
        <w:t xml:space="preserve"> fera l’objet d’une mise à jour par voie d'avenant.</w:t>
      </w:r>
      <w:r w:rsidR="00242EE1" w:rsidRPr="00556DA5">
        <w:rPr>
          <w:rFonts w:ascii="Arial" w:hAnsi="Arial" w:cs="Arial"/>
          <w:color w:val="000000" w:themeColor="text1"/>
        </w:rPr>
        <w:t xml:space="preserve"> </w:t>
      </w:r>
    </w:p>
    <w:p w14:paraId="25ECC70C" w14:textId="77777777" w:rsidR="003045FD" w:rsidRPr="008C77F6" w:rsidRDefault="003045FD" w:rsidP="003045FD">
      <w:pPr>
        <w:ind w:left="709"/>
        <w:jc w:val="both"/>
        <w:rPr>
          <w:rFonts w:ascii="Arial" w:hAnsi="Arial" w:cs="Arial"/>
        </w:rPr>
      </w:pPr>
    </w:p>
    <w:p w14:paraId="079CD780" w14:textId="77777777" w:rsidR="003045FD" w:rsidRPr="008C77F6" w:rsidRDefault="003045FD" w:rsidP="003045FD">
      <w:pPr>
        <w:autoSpaceDE w:val="0"/>
        <w:autoSpaceDN w:val="0"/>
        <w:adjustRightInd w:val="0"/>
        <w:ind w:left="709"/>
        <w:rPr>
          <w:rFonts w:ascii="Arial" w:hAnsi="Arial" w:cs="Arial"/>
        </w:rPr>
      </w:pPr>
      <w:r w:rsidRPr="008C77F6">
        <w:rPr>
          <w:rFonts w:ascii="Arial" w:hAnsi="Arial" w:cs="Arial"/>
          <w:b/>
        </w:rPr>
        <w:t xml:space="preserve">La réalisation du contenu et des supports associés s’effectuera de la manière suivante </w:t>
      </w:r>
      <w:r w:rsidRPr="008C77F6">
        <w:rPr>
          <w:rFonts w:ascii="Arial" w:hAnsi="Arial" w:cs="Arial"/>
        </w:rPr>
        <w:t>:</w:t>
      </w:r>
    </w:p>
    <w:p w14:paraId="27040F8F" w14:textId="77777777" w:rsidR="003045FD" w:rsidRPr="008C77F6" w:rsidRDefault="003045FD" w:rsidP="003045FD">
      <w:pPr>
        <w:autoSpaceDE w:val="0"/>
        <w:autoSpaceDN w:val="0"/>
        <w:adjustRightInd w:val="0"/>
        <w:ind w:firstLine="709"/>
        <w:jc w:val="both"/>
        <w:rPr>
          <w:rFonts w:ascii="Arial" w:hAnsi="Arial" w:cs="Arial"/>
        </w:rPr>
      </w:pPr>
      <w:r w:rsidRPr="008C77F6">
        <w:rPr>
          <w:rFonts w:ascii="Arial" w:hAnsi="Arial" w:cs="Arial"/>
        </w:rPr>
        <w:t>T0 + 1 mois : réunion de présentation du contenu pédagogique détaillé et des supports de cours.</w:t>
      </w:r>
    </w:p>
    <w:p w14:paraId="61D5B46B" w14:textId="77777777" w:rsidR="003045FD" w:rsidRPr="008C77F6" w:rsidRDefault="003045FD" w:rsidP="003045FD">
      <w:pPr>
        <w:autoSpaceDE w:val="0"/>
        <w:autoSpaceDN w:val="0"/>
        <w:adjustRightInd w:val="0"/>
        <w:ind w:left="709"/>
        <w:jc w:val="both"/>
        <w:rPr>
          <w:rFonts w:ascii="Arial" w:hAnsi="Arial" w:cs="Arial"/>
        </w:rPr>
      </w:pPr>
      <w:r w:rsidRPr="008C77F6">
        <w:rPr>
          <w:rFonts w:ascii="Arial" w:hAnsi="Arial" w:cs="Arial"/>
        </w:rPr>
        <w:t>T0+ 1,5 mois : envoi des remarques par la DGA sur le contenu pédagogique détaillé et le support de cours.</w:t>
      </w:r>
    </w:p>
    <w:p w14:paraId="5E77540C" w14:textId="77777777" w:rsidR="003045FD" w:rsidRPr="008C77F6" w:rsidRDefault="003045FD" w:rsidP="003045FD">
      <w:pPr>
        <w:autoSpaceDE w:val="0"/>
        <w:autoSpaceDN w:val="0"/>
        <w:adjustRightInd w:val="0"/>
        <w:ind w:firstLine="709"/>
        <w:jc w:val="both"/>
        <w:rPr>
          <w:rFonts w:ascii="Arial" w:hAnsi="Arial" w:cs="Arial"/>
        </w:rPr>
      </w:pPr>
      <w:r w:rsidRPr="008C77F6">
        <w:rPr>
          <w:rFonts w:ascii="Arial" w:hAnsi="Arial" w:cs="Arial"/>
        </w:rPr>
        <w:t>T0 + 2 mois : livraison finale du contenu pédagogique détaillé et des supports de cours.</w:t>
      </w:r>
    </w:p>
    <w:p w14:paraId="22E02EC5" w14:textId="77777777" w:rsidR="003045FD" w:rsidRPr="008C77F6" w:rsidRDefault="003045FD" w:rsidP="003045FD">
      <w:pPr>
        <w:autoSpaceDE w:val="0"/>
        <w:autoSpaceDN w:val="0"/>
        <w:adjustRightInd w:val="0"/>
        <w:ind w:firstLine="709"/>
        <w:rPr>
          <w:rFonts w:ascii="Arial" w:hAnsi="Arial" w:cs="Arial"/>
          <w:i/>
        </w:rPr>
      </w:pPr>
      <w:r w:rsidRPr="008C77F6">
        <w:rPr>
          <w:rFonts w:ascii="Arial" w:hAnsi="Arial" w:cs="Arial"/>
          <w:i/>
        </w:rPr>
        <w:t>T0 = Date de notification du marché</w:t>
      </w:r>
    </w:p>
    <w:p w14:paraId="0D6F1050" w14:textId="0903FE04" w:rsidR="003045FD" w:rsidRPr="008C77F6" w:rsidRDefault="003045FD" w:rsidP="003045FD">
      <w:pPr>
        <w:spacing w:after="120"/>
        <w:ind w:left="709"/>
        <w:jc w:val="both"/>
        <w:rPr>
          <w:rFonts w:ascii="Arial" w:hAnsi="Arial" w:cs="Arial"/>
          <w:b/>
          <w:i/>
        </w:rPr>
      </w:pPr>
    </w:p>
    <w:p w14:paraId="78D1913E" w14:textId="77777777" w:rsidR="003045FD" w:rsidRPr="008C77F6" w:rsidRDefault="003045FD" w:rsidP="003045FD">
      <w:pPr>
        <w:ind w:left="709"/>
        <w:jc w:val="both"/>
        <w:rPr>
          <w:rFonts w:ascii="Arial" w:hAnsi="Arial" w:cs="Arial"/>
        </w:rPr>
      </w:pPr>
      <w:r w:rsidRPr="008C77F6">
        <w:rPr>
          <w:rFonts w:ascii="Arial" w:hAnsi="Arial" w:cs="Arial"/>
        </w:rPr>
        <w:t>A l’issue de la première session et selon les retours d’expérience des stagiaires, une réunion de recadrage est organisée, si besoin, à l’initiative de l’Administration avec le titulaire dans une démarche de revoyure annuelle.</w:t>
      </w:r>
    </w:p>
    <w:p w14:paraId="1ABE02F8" w14:textId="77777777" w:rsidR="003045FD" w:rsidRPr="008C77F6" w:rsidRDefault="003045FD" w:rsidP="003045FD">
      <w:pPr>
        <w:ind w:left="709"/>
        <w:jc w:val="both"/>
        <w:rPr>
          <w:rFonts w:ascii="Arial" w:hAnsi="Arial" w:cs="Arial"/>
        </w:rPr>
      </w:pPr>
      <w:r w:rsidRPr="008C77F6">
        <w:rPr>
          <w:rFonts w:ascii="Arial" w:hAnsi="Arial" w:cs="Arial"/>
        </w:rPr>
        <w:t>Elle vise à vérifier l’application des actions d’amélioration décidées lors de(s) réunion(s) précédemment citée(s) ainsi qu’à prendre en compte des évolutions qui affectent la formation, telles que des évolutions du contenu de la formation ou les montées version du modeleur EA.</w:t>
      </w:r>
    </w:p>
    <w:p w14:paraId="068498EC" w14:textId="77777777" w:rsidR="003045FD" w:rsidRPr="008C77F6" w:rsidRDefault="003045FD" w:rsidP="003045FD">
      <w:pPr>
        <w:ind w:left="709"/>
        <w:jc w:val="both"/>
        <w:rPr>
          <w:rFonts w:ascii="Arial" w:hAnsi="Arial" w:cs="Arial"/>
        </w:rPr>
      </w:pPr>
      <w:r w:rsidRPr="008C77F6">
        <w:rPr>
          <w:rFonts w:ascii="Arial" w:hAnsi="Arial" w:cs="Arial"/>
        </w:rPr>
        <w:t>La répartition des tâches s’organise de la manière suivante :</w:t>
      </w:r>
    </w:p>
    <w:p w14:paraId="27EB4B63" w14:textId="77777777"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Concevoir et ajuster la formation,</w:t>
      </w:r>
      <w:r w:rsidRPr="008C77F6">
        <w:rPr>
          <w:rFonts w:ascii="Arial" w:hAnsi="Arial" w:cs="Arial"/>
        </w:rPr>
        <w:tab/>
        <w:t>Titulaire</w:t>
      </w:r>
    </w:p>
    <w:p w14:paraId="08B7CA8B" w14:textId="77777777"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Valider le programme de formation,</w:t>
      </w:r>
      <w:r w:rsidRPr="008C77F6">
        <w:rPr>
          <w:rFonts w:ascii="Arial" w:hAnsi="Arial" w:cs="Arial"/>
        </w:rPr>
        <w:tab/>
        <w:t>Administration</w:t>
      </w:r>
    </w:p>
    <w:p w14:paraId="0DE1E51B" w14:textId="77777777"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Élaborer les supports de formation destinés aux participants,</w:t>
      </w:r>
      <w:r w:rsidRPr="008C77F6">
        <w:rPr>
          <w:rFonts w:ascii="Arial" w:hAnsi="Arial" w:cs="Arial"/>
        </w:rPr>
        <w:tab/>
        <w:t>Titulaire</w:t>
      </w:r>
    </w:p>
    <w:p w14:paraId="2E1EEF89" w14:textId="439BEB6E"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 xml:space="preserve">Valider les supports de </w:t>
      </w:r>
      <w:r w:rsidR="002B6F77">
        <w:rPr>
          <w:rFonts w:ascii="Arial" w:hAnsi="Arial" w:cs="Arial"/>
        </w:rPr>
        <w:t>formation</w:t>
      </w:r>
      <w:r w:rsidRPr="008C77F6">
        <w:rPr>
          <w:rFonts w:ascii="Arial" w:hAnsi="Arial" w:cs="Arial"/>
        </w:rPr>
        <w:t xml:space="preserve"> destinés aux participants,</w:t>
      </w:r>
      <w:r w:rsidRPr="008C77F6" w:rsidDel="007E4F34">
        <w:rPr>
          <w:rFonts w:ascii="Arial" w:hAnsi="Arial" w:cs="Arial"/>
        </w:rPr>
        <w:t xml:space="preserve"> </w:t>
      </w:r>
      <w:r w:rsidRPr="008C77F6">
        <w:rPr>
          <w:rFonts w:ascii="Arial" w:hAnsi="Arial" w:cs="Arial"/>
        </w:rPr>
        <w:tab/>
        <w:t>Administration</w:t>
      </w:r>
    </w:p>
    <w:p w14:paraId="73D8337B" w14:textId="77777777"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Convoquer les stagiaires,</w:t>
      </w:r>
      <w:r w:rsidRPr="008C77F6">
        <w:rPr>
          <w:rFonts w:ascii="Arial" w:hAnsi="Arial" w:cs="Arial"/>
        </w:rPr>
        <w:tab/>
        <w:t>Administration</w:t>
      </w:r>
    </w:p>
    <w:p w14:paraId="483BF849" w14:textId="77777777"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Réaliser la session de formation,</w:t>
      </w:r>
      <w:r w:rsidRPr="008C77F6">
        <w:rPr>
          <w:rFonts w:ascii="Arial" w:hAnsi="Arial" w:cs="Arial"/>
        </w:rPr>
        <w:tab/>
        <w:t>Titulaire</w:t>
      </w:r>
    </w:p>
    <w:p w14:paraId="3FB0D313" w14:textId="77777777"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Fournir les livrables,</w:t>
      </w:r>
      <w:r w:rsidRPr="008C77F6">
        <w:rPr>
          <w:rFonts w:ascii="Arial" w:hAnsi="Arial" w:cs="Arial"/>
        </w:rPr>
        <w:tab/>
        <w:t>Titulaire</w:t>
      </w:r>
    </w:p>
    <w:p w14:paraId="7D9E4F79" w14:textId="77777777" w:rsidR="003045FD" w:rsidRPr="008C77F6" w:rsidRDefault="003045FD" w:rsidP="003045FD">
      <w:pPr>
        <w:numPr>
          <w:ilvl w:val="1"/>
          <w:numId w:val="38"/>
        </w:numPr>
        <w:tabs>
          <w:tab w:val="num" w:pos="1800"/>
          <w:tab w:val="left" w:pos="8364"/>
        </w:tabs>
        <w:suppressAutoHyphens/>
        <w:rPr>
          <w:rFonts w:ascii="Arial" w:hAnsi="Arial" w:cs="Arial"/>
        </w:rPr>
      </w:pPr>
      <w:r w:rsidRPr="008C77F6">
        <w:rPr>
          <w:rFonts w:ascii="Arial" w:hAnsi="Arial" w:cs="Arial"/>
        </w:rPr>
        <w:t>Evaluer la formation (opérations de vérification).</w:t>
      </w:r>
      <w:r w:rsidRPr="008C77F6">
        <w:rPr>
          <w:rFonts w:ascii="Arial" w:hAnsi="Arial" w:cs="Arial"/>
        </w:rPr>
        <w:tab/>
        <w:t>Administration</w:t>
      </w:r>
    </w:p>
    <w:p w14:paraId="466EE84B" w14:textId="4A032A51" w:rsidR="008D2A30" w:rsidRDefault="008D2A30" w:rsidP="00954140">
      <w:pPr>
        <w:ind w:left="709"/>
        <w:jc w:val="both"/>
        <w:rPr>
          <w:rFonts w:ascii="Arial" w:hAnsi="Arial" w:cs="Arial"/>
        </w:rPr>
      </w:pPr>
      <w:bookmarkStart w:id="98" w:name="_Toc192265179"/>
    </w:p>
    <w:p w14:paraId="767B3778" w14:textId="71D17FD4" w:rsidR="008D2A30" w:rsidRPr="008D2A30" w:rsidRDefault="008D2A30" w:rsidP="00954140">
      <w:pPr>
        <w:numPr>
          <w:ilvl w:val="0"/>
          <w:numId w:val="18"/>
        </w:numPr>
        <w:tabs>
          <w:tab w:val="left" w:pos="709"/>
        </w:tabs>
        <w:autoSpaceDE w:val="0"/>
        <w:autoSpaceDN w:val="0"/>
        <w:spacing w:before="240" w:after="160" w:line="259" w:lineRule="auto"/>
        <w:ind w:left="357" w:right="284" w:hanging="357"/>
        <w:jc w:val="both"/>
        <w:rPr>
          <w:rFonts w:ascii="Arial" w:hAnsi="Arial" w:cs="Arial"/>
        </w:rPr>
      </w:pPr>
      <w:r w:rsidRPr="008D2A30">
        <w:rPr>
          <w:rFonts w:ascii="Marianne" w:hAnsi="Marianne" w:cs="Arial"/>
          <w:b/>
        </w:rPr>
        <w:t>Opérations de vérification</w:t>
      </w:r>
      <w:r w:rsidRPr="008D2A30">
        <w:rPr>
          <w:rFonts w:ascii="Calibri" w:hAnsi="Calibri" w:cs="Calibri"/>
          <w:b/>
        </w:rPr>
        <w:t> </w:t>
      </w:r>
      <w:r w:rsidRPr="008D2A30">
        <w:rPr>
          <w:rFonts w:ascii="Marianne" w:hAnsi="Marianne" w:cs="Arial"/>
          <w:b/>
        </w:rPr>
        <w:t>:</w:t>
      </w:r>
      <w:r w:rsidRPr="008D2A30">
        <w:rPr>
          <w:rFonts w:ascii="Arial" w:hAnsi="Arial" w:cs="Arial"/>
        </w:rPr>
        <w:t xml:space="preserve"> Les opérations de vérification sont réalisées par le CMG d’Arcueil, service chargé du suivi d’exécution du marché. Les opérations de vérification quantitative portent sur la vérification de la pleine et entière réalisation de la prestation à partir de l’ensemble des livrables mentionnés au chapitre « Après les formations - livrables ». Les opérations de vérification qualitative sont réalisées à partir des questionnaires d’évaluation renseignés par les stagiaires à l’issue de la formation. La note de jugement final du titulaire résulte de l’addition des notes attribuées par chaque stagiaire aux questions 1, 4, 5, 6, 7, 8 et 9 (les notes des questions 2 et 3 ne sont pas prises en compte car elles concernent les aspects de la prestation réalisés par l’administration). Le représentant de la personne publique procède aux opérations de vérification des prestations au regard de la moyenne des notes attribuées par les stagiaires pour une session donnée. Pour chaque questionnaire d’évaluation, cette note peut aller de 7 pour la moins bonne, à 28 pour la meilleure. Si la moyenne des notes obtenues pour l’ensemble des stagiaires de la session est inférieure à </w:t>
      </w:r>
      <w:r w:rsidR="002B6F77">
        <w:rPr>
          <w:rFonts w:ascii="Arial" w:hAnsi="Arial" w:cs="Arial"/>
        </w:rPr>
        <w:t>18</w:t>
      </w:r>
      <w:r w:rsidRPr="008D2A30">
        <w:rPr>
          <w:rFonts w:ascii="Arial" w:hAnsi="Arial" w:cs="Arial"/>
        </w:rPr>
        <w:t xml:space="preserve">/28, l’administration pourra appliquer une réfaction calculée selon la méthode décrite à l’article afférent du CCAP. En fonction du retour d’expérience basé sur les évaluations, certains points de la session peuvent être ajustés, en accord avec le titulaire. </w:t>
      </w:r>
    </w:p>
    <w:p w14:paraId="2D20306F" w14:textId="5E5F531D" w:rsidR="008D2A30" w:rsidRPr="008F1FE6" w:rsidRDefault="008D2A30" w:rsidP="00954140">
      <w:pPr>
        <w:numPr>
          <w:ilvl w:val="0"/>
          <w:numId w:val="18"/>
        </w:numPr>
        <w:tabs>
          <w:tab w:val="left" w:pos="709"/>
        </w:tabs>
        <w:autoSpaceDE w:val="0"/>
        <w:autoSpaceDN w:val="0"/>
        <w:spacing w:before="240" w:after="160" w:line="259" w:lineRule="auto"/>
        <w:ind w:left="357" w:right="284" w:hanging="357"/>
        <w:jc w:val="both"/>
        <w:rPr>
          <w:rFonts w:ascii="Arial" w:hAnsi="Arial" w:cs="Arial"/>
        </w:rPr>
      </w:pPr>
      <w:r>
        <w:rPr>
          <w:rFonts w:ascii="Marianne" w:hAnsi="Marianne" w:cs="Arial"/>
          <w:b/>
        </w:rPr>
        <w:t>Démarche qualité</w:t>
      </w:r>
      <w:r w:rsidRPr="008F1FE6">
        <w:rPr>
          <w:rFonts w:ascii="Calibri" w:hAnsi="Calibri" w:cs="Calibri"/>
          <w:b/>
        </w:rPr>
        <w:t> </w:t>
      </w:r>
      <w:r w:rsidRPr="008F1FE6">
        <w:rPr>
          <w:rFonts w:ascii="Marianne" w:hAnsi="Marianne" w:cs="Arial"/>
          <w:b/>
        </w:rPr>
        <w:t>:</w:t>
      </w:r>
      <w:r w:rsidRPr="008F1FE6">
        <w:rPr>
          <w:rFonts w:ascii="Arial" w:hAnsi="Arial" w:cs="Arial"/>
        </w:rPr>
        <w:t xml:space="preserve"> </w:t>
      </w:r>
      <w:r w:rsidRPr="008D2A30">
        <w:rPr>
          <w:rFonts w:ascii="Arial" w:hAnsi="Arial" w:cs="Arial"/>
        </w:rPr>
        <w:t>Le titulaire met en place, pendant la durée de l’accord-cadre, une organisation et les moyens associés permettant de garantir à la personne publique la maîtrise, la coordination, la cohérence des tâches et des travaux de son ressort, ainsi que la tenue des objectifs fixés.</w:t>
      </w:r>
      <w:r w:rsidRPr="008F1FE6">
        <w:rPr>
          <w:rFonts w:ascii="Arial" w:hAnsi="Arial" w:cs="Arial"/>
        </w:rPr>
        <w:t xml:space="preserve"> </w:t>
      </w:r>
    </w:p>
    <w:p w14:paraId="195D21F2" w14:textId="491FE50F" w:rsidR="008B3D87" w:rsidRPr="008F5C2A" w:rsidRDefault="008B3D87" w:rsidP="003A1E31">
      <w:pPr>
        <w:pStyle w:val="paragraphe"/>
      </w:pPr>
      <w:bookmarkStart w:id="99" w:name="_Toc116230271"/>
      <w:bookmarkStart w:id="100" w:name="_Toc116231125"/>
      <w:bookmarkStart w:id="101" w:name="_Toc116231415"/>
      <w:bookmarkStart w:id="102" w:name="_Toc116232736"/>
      <w:bookmarkStart w:id="103" w:name="_Toc116233854"/>
      <w:bookmarkStart w:id="104" w:name="_Toc116234371"/>
      <w:bookmarkStart w:id="105" w:name="_Toc116234925"/>
      <w:bookmarkEnd w:id="98"/>
      <w:bookmarkEnd w:id="99"/>
      <w:bookmarkEnd w:id="100"/>
      <w:bookmarkEnd w:id="101"/>
      <w:bookmarkEnd w:id="102"/>
      <w:bookmarkEnd w:id="103"/>
      <w:bookmarkEnd w:id="104"/>
      <w:bookmarkEnd w:id="105"/>
    </w:p>
    <w:p w14:paraId="76F958A1" w14:textId="77777777" w:rsidR="008B3D87" w:rsidRPr="008F5C2A" w:rsidRDefault="008B3D87">
      <w:pPr>
        <w:rPr>
          <w:rFonts w:ascii="Arial" w:eastAsia="Calibri" w:hAnsi="Arial" w:cs="Arial"/>
          <w:bCs/>
          <w:iCs/>
          <w:color w:val="0070C0"/>
          <w:sz w:val="18"/>
          <w:szCs w:val="18"/>
          <w:lang w:eastAsia="en-US"/>
        </w:rPr>
      </w:pPr>
      <w:r w:rsidRPr="008F5C2A">
        <w:rPr>
          <w:rFonts w:ascii="Arial" w:hAnsi="Arial" w:cs="Arial"/>
        </w:rPr>
        <w:br w:type="page"/>
      </w:r>
    </w:p>
    <w:p w14:paraId="7B24A3A9" w14:textId="5FD9560D" w:rsidR="008B3D87" w:rsidRPr="008F5C2A" w:rsidRDefault="008B3D87" w:rsidP="0002207A">
      <w:pPr>
        <w:pBdr>
          <w:top w:val="single" w:sz="4" w:space="1" w:color="auto"/>
          <w:left w:val="single" w:sz="4" w:space="4" w:color="auto"/>
          <w:bottom w:val="single" w:sz="4" w:space="1" w:color="auto"/>
          <w:right w:val="single" w:sz="4" w:space="22" w:color="auto"/>
        </w:pBdr>
        <w:autoSpaceDE w:val="0"/>
        <w:autoSpaceDN w:val="0"/>
        <w:adjustRightInd w:val="0"/>
        <w:ind w:left="-284"/>
        <w:jc w:val="center"/>
        <w:rPr>
          <w:rFonts w:ascii="Arial" w:hAnsi="Arial" w:cs="Arial"/>
          <w:b/>
          <w:color w:val="000000"/>
          <w:sz w:val="28"/>
          <w:szCs w:val="28"/>
        </w:rPr>
      </w:pPr>
      <w:bookmarkStart w:id="106" w:name="_Toc3796286"/>
      <w:bookmarkStart w:id="107" w:name="_Toc3797553"/>
      <w:bookmarkStart w:id="108" w:name="_Toc3797620"/>
      <w:bookmarkStart w:id="109" w:name="_Toc3797686"/>
      <w:bookmarkStart w:id="110" w:name="_Toc3797752"/>
      <w:bookmarkStart w:id="111" w:name="_Toc3797859"/>
      <w:bookmarkStart w:id="112" w:name="_Toc3799540"/>
      <w:bookmarkEnd w:id="106"/>
      <w:bookmarkEnd w:id="107"/>
      <w:bookmarkEnd w:id="108"/>
      <w:bookmarkEnd w:id="109"/>
      <w:bookmarkEnd w:id="110"/>
      <w:bookmarkEnd w:id="111"/>
      <w:bookmarkEnd w:id="112"/>
      <w:r w:rsidRPr="008F5C2A">
        <w:rPr>
          <w:rFonts w:ascii="Arial" w:hAnsi="Arial" w:cs="Arial"/>
          <w:b/>
          <w:color w:val="000000"/>
          <w:sz w:val="28"/>
          <w:szCs w:val="28"/>
        </w:rPr>
        <w:lastRenderedPageBreak/>
        <w:t>2</w:t>
      </w:r>
      <w:r w:rsidRPr="008F5C2A">
        <w:rPr>
          <w:rFonts w:ascii="Arial" w:hAnsi="Arial" w:cs="Arial"/>
          <w:b/>
          <w:color w:val="000000"/>
          <w:sz w:val="28"/>
          <w:szCs w:val="28"/>
          <w:vertAlign w:val="superscript"/>
        </w:rPr>
        <w:t>ème</w:t>
      </w:r>
      <w:r w:rsidRPr="008F5C2A">
        <w:rPr>
          <w:rFonts w:ascii="Arial" w:hAnsi="Arial" w:cs="Arial"/>
          <w:b/>
          <w:color w:val="000000"/>
          <w:sz w:val="28"/>
          <w:szCs w:val="28"/>
        </w:rPr>
        <w:t xml:space="preserve"> partie – Règlement de la consultation</w:t>
      </w:r>
    </w:p>
    <w:p w14:paraId="47A780DB" w14:textId="77777777" w:rsidR="008B3D87" w:rsidRPr="008F5C2A" w:rsidRDefault="008B3D87" w:rsidP="008B3D87">
      <w:pPr>
        <w:autoSpaceDE w:val="0"/>
        <w:autoSpaceDN w:val="0"/>
        <w:adjustRightInd w:val="0"/>
        <w:ind w:left="-284"/>
        <w:rPr>
          <w:rFonts w:ascii="Arial" w:hAnsi="Arial" w:cs="Arial"/>
          <w:b/>
          <w:color w:val="000000"/>
          <w:sz w:val="16"/>
          <w:szCs w:val="16"/>
          <w:u w:val="single"/>
        </w:rPr>
      </w:pPr>
    </w:p>
    <w:p w14:paraId="00073225" w14:textId="71D3875A" w:rsidR="008B3D87" w:rsidRPr="008F5C2A" w:rsidRDefault="008B3D87" w:rsidP="008B3D87">
      <w:pPr>
        <w:pBdr>
          <w:top w:val="single" w:sz="4" w:space="1" w:color="auto"/>
          <w:left w:val="single" w:sz="4" w:space="4" w:color="auto"/>
          <w:bottom w:val="single" w:sz="4" w:space="1" w:color="auto"/>
          <w:right w:val="single" w:sz="4" w:space="21" w:color="auto"/>
        </w:pBdr>
        <w:autoSpaceDE w:val="0"/>
        <w:autoSpaceDN w:val="0"/>
        <w:adjustRightInd w:val="0"/>
        <w:ind w:left="-284"/>
        <w:jc w:val="center"/>
        <w:rPr>
          <w:rFonts w:ascii="Arial" w:hAnsi="Arial" w:cs="Arial"/>
          <w:color w:val="000000"/>
          <w:sz w:val="28"/>
          <w:szCs w:val="28"/>
        </w:rPr>
      </w:pPr>
      <w:r w:rsidRPr="008F5C2A">
        <w:rPr>
          <w:rFonts w:ascii="Arial" w:hAnsi="Arial" w:cs="Arial"/>
          <w:color w:val="000000"/>
          <w:sz w:val="28"/>
          <w:szCs w:val="28"/>
        </w:rPr>
        <w:t>Marché passé selon une procédure adaptée</w:t>
      </w:r>
      <w:r w:rsidRPr="008F5C2A">
        <w:rPr>
          <w:rFonts w:ascii="Arial" w:hAnsi="Arial" w:cs="Arial"/>
          <w:color w:val="000000"/>
          <w:sz w:val="28"/>
          <w:szCs w:val="28"/>
        </w:rPr>
        <w:br/>
        <w:t>(article R.2123-1.</w:t>
      </w:r>
      <w:r w:rsidRPr="00CF4C7D">
        <w:rPr>
          <w:rFonts w:ascii="Arial" w:hAnsi="Arial" w:cs="Arial"/>
          <w:color w:val="000000"/>
          <w:sz w:val="28"/>
          <w:szCs w:val="28"/>
        </w:rPr>
        <w:t xml:space="preserve">1° </w:t>
      </w:r>
      <w:r w:rsidRPr="008F5C2A">
        <w:rPr>
          <w:rFonts w:ascii="Arial" w:hAnsi="Arial" w:cs="Arial"/>
          <w:color w:val="000000"/>
          <w:sz w:val="28"/>
          <w:szCs w:val="28"/>
        </w:rPr>
        <w:t>du code de la commande publique)</w:t>
      </w:r>
    </w:p>
    <w:p w14:paraId="2F1B6E17" w14:textId="77777777" w:rsidR="008B3D87" w:rsidRPr="008F5C2A" w:rsidRDefault="008B3D87" w:rsidP="008B3D87">
      <w:pPr>
        <w:pStyle w:val="Paragraphedeliste"/>
        <w:autoSpaceDE w:val="0"/>
        <w:autoSpaceDN w:val="0"/>
        <w:adjustRightInd w:val="0"/>
        <w:ind w:left="0"/>
        <w:jc w:val="both"/>
        <w:rPr>
          <w:rFonts w:ascii="Arial" w:hAnsi="Arial" w:cs="Arial"/>
          <w:sz w:val="16"/>
          <w:szCs w:val="16"/>
          <w:lang w:eastAsia="en-US"/>
        </w:rPr>
      </w:pPr>
    </w:p>
    <w:tbl>
      <w:tblPr>
        <w:tblStyle w:val="Grilledutableau"/>
        <w:tblW w:w="10637" w:type="dxa"/>
        <w:tblInd w:w="-436" w:type="dxa"/>
        <w:tblLook w:val="04A0" w:firstRow="1" w:lastRow="0" w:firstColumn="1" w:lastColumn="0" w:noHBand="0" w:noVBand="1"/>
      </w:tblPr>
      <w:tblGrid>
        <w:gridCol w:w="872"/>
        <w:gridCol w:w="2389"/>
        <w:gridCol w:w="7376"/>
      </w:tblGrid>
      <w:tr w:rsidR="008B3D87" w:rsidRPr="008F5C2A" w14:paraId="6734D81D" w14:textId="77777777" w:rsidTr="0002207A">
        <w:tc>
          <w:tcPr>
            <w:tcW w:w="872" w:type="dxa"/>
            <w:vAlign w:val="center"/>
          </w:tcPr>
          <w:p w14:paraId="4A5B281F" w14:textId="77777777" w:rsidR="008B3D87" w:rsidRPr="008F5C2A" w:rsidRDefault="008B3D87" w:rsidP="00120A1A">
            <w:pPr>
              <w:pStyle w:val="Paragraphedeliste"/>
              <w:tabs>
                <w:tab w:val="left" w:pos="0"/>
              </w:tabs>
              <w:autoSpaceDE w:val="0"/>
              <w:autoSpaceDN w:val="0"/>
              <w:adjustRightInd w:val="0"/>
              <w:ind w:left="0"/>
              <w:jc w:val="center"/>
              <w:rPr>
                <w:rFonts w:ascii="Arial" w:hAnsi="Arial" w:cs="Arial"/>
                <w:b/>
                <w:sz w:val="20"/>
                <w:szCs w:val="20"/>
              </w:rPr>
            </w:pPr>
            <w:r w:rsidRPr="008F5C2A">
              <w:rPr>
                <w:rFonts w:ascii="Arial" w:hAnsi="Arial" w:cs="Arial"/>
                <w:b/>
                <w:sz w:val="20"/>
                <w:szCs w:val="20"/>
              </w:rPr>
              <w:t>Etapes</w:t>
            </w:r>
          </w:p>
        </w:tc>
        <w:tc>
          <w:tcPr>
            <w:tcW w:w="2389" w:type="dxa"/>
            <w:vAlign w:val="center"/>
          </w:tcPr>
          <w:p w14:paraId="261F047B" w14:textId="77777777" w:rsidR="008B3D87" w:rsidRPr="008F5C2A" w:rsidRDefault="008B3D87" w:rsidP="00120A1A">
            <w:pPr>
              <w:pStyle w:val="Paragraphedeliste"/>
              <w:tabs>
                <w:tab w:val="left" w:pos="0"/>
              </w:tabs>
              <w:autoSpaceDE w:val="0"/>
              <w:autoSpaceDN w:val="0"/>
              <w:adjustRightInd w:val="0"/>
              <w:ind w:left="0"/>
              <w:jc w:val="center"/>
              <w:rPr>
                <w:rFonts w:ascii="Arial" w:hAnsi="Arial" w:cs="Arial"/>
                <w:b/>
                <w:sz w:val="20"/>
                <w:szCs w:val="20"/>
              </w:rPr>
            </w:pPr>
            <w:r w:rsidRPr="008F5C2A">
              <w:rPr>
                <w:rFonts w:ascii="Arial" w:hAnsi="Arial" w:cs="Arial"/>
                <w:b/>
                <w:sz w:val="20"/>
                <w:szCs w:val="20"/>
              </w:rPr>
              <w:t>Action</w:t>
            </w:r>
          </w:p>
        </w:tc>
        <w:tc>
          <w:tcPr>
            <w:tcW w:w="7376" w:type="dxa"/>
            <w:vAlign w:val="center"/>
          </w:tcPr>
          <w:p w14:paraId="0EFBA6A6" w14:textId="77777777" w:rsidR="008B3D87" w:rsidRPr="008F5C2A" w:rsidRDefault="008B3D87" w:rsidP="00120A1A">
            <w:pPr>
              <w:pStyle w:val="Paragraphedeliste"/>
              <w:tabs>
                <w:tab w:val="left" w:pos="0"/>
              </w:tabs>
              <w:autoSpaceDE w:val="0"/>
              <w:autoSpaceDN w:val="0"/>
              <w:adjustRightInd w:val="0"/>
              <w:ind w:left="0"/>
              <w:jc w:val="center"/>
              <w:rPr>
                <w:rFonts w:ascii="Arial" w:hAnsi="Arial" w:cs="Arial"/>
                <w:b/>
                <w:sz w:val="20"/>
                <w:szCs w:val="20"/>
              </w:rPr>
            </w:pPr>
            <w:r w:rsidRPr="008F5C2A">
              <w:rPr>
                <w:rFonts w:ascii="Arial" w:hAnsi="Arial" w:cs="Arial"/>
                <w:b/>
                <w:sz w:val="20"/>
                <w:szCs w:val="20"/>
              </w:rPr>
              <w:t>Description</w:t>
            </w:r>
          </w:p>
        </w:tc>
      </w:tr>
      <w:tr w:rsidR="008B3D87" w:rsidRPr="008F5C2A" w14:paraId="2F4B9461" w14:textId="77777777" w:rsidTr="0002207A">
        <w:tc>
          <w:tcPr>
            <w:tcW w:w="872" w:type="dxa"/>
            <w:vAlign w:val="center"/>
          </w:tcPr>
          <w:p w14:paraId="7153B802"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1</w:t>
            </w:r>
          </w:p>
        </w:tc>
        <w:tc>
          <w:tcPr>
            <w:tcW w:w="2389" w:type="dxa"/>
            <w:vAlign w:val="center"/>
          </w:tcPr>
          <w:p w14:paraId="33C71F03"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Accéder au dossier de consultation</w:t>
            </w:r>
          </w:p>
        </w:tc>
        <w:tc>
          <w:tcPr>
            <w:tcW w:w="7376" w:type="dxa"/>
          </w:tcPr>
          <w:p w14:paraId="78FD7A59" w14:textId="77777777" w:rsidR="008B3D87" w:rsidRPr="008F5C2A" w:rsidRDefault="008B3D87" w:rsidP="00120A1A">
            <w:pPr>
              <w:pStyle w:val="Paragraphedeliste"/>
              <w:tabs>
                <w:tab w:val="left" w:pos="0"/>
              </w:tabs>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 xml:space="preserve">Les documents sont accessibles uniquement par voie électronique, </w:t>
            </w:r>
            <w:hyperlink r:id="rId18" w:history="1">
              <w:r w:rsidRPr="008F5C2A">
                <w:rPr>
                  <w:rStyle w:val="Lienhypertexte"/>
                  <w:rFonts w:ascii="Arial" w:hAnsi="Arial" w:cs="Arial"/>
                  <w:sz w:val="20"/>
                  <w:szCs w:val="20"/>
                  <w:u w:val="none"/>
                </w:rPr>
                <w:t>sur la plateforme des achats de l'Etat</w:t>
              </w:r>
            </w:hyperlink>
            <w:r w:rsidRPr="008F5C2A">
              <w:rPr>
                <w:rFonts w:ascii="Arial" w:hAnsi="Arial" w:cs="Arial"/>
                <w:sz w:val="20"/>
                <w:szCs w:val="20"/>
              </w:rPr>
              <w:t xml:space="preserve"> (PLACE). Pas d’envoi papier.</w:t>
            </w:r>
          </w:p>
        </w:tc>
      </w:tr>
      <w:tr w:rsidR="008B3D87" w:rsidRPr="008F5C2A" w14:paraId="07CEC4F6" w14:textId="77777777" w:rsidTr="0002207A">
        <w:tc>
          <w:tcPr>
            <w:tcW w:w="872" w:type="dxa"/>
            <w:vMerge w:val="restart"/>
            <w:vAlign w:val="center"/>
          </w:tcPr>
          <w:p w14:paraId="01882462"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2</w:t>
            </w:r>
          </w:p>
        </w:tc>
        <w:tc>
          <w:tcPr>
            <w:tcW w:w="2389" w:type="dxa"/>
            <w:vMerge w:val="restart"/>
            <w:vAlign w:val="center"/>
          </w:tcPr>
          <w:p w14:paraId="5EE88097"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sz w:val="20"/>
                <w:szCs w:val="20"/>
              </w:rPr>
            </w:pPr>
            <w:r w:rsidRPr="008F5C2A">
              <w:rPr>
                <w:rFonts w:ascii="Arial" w:hAnsi="Arial" w:cs="Arial"/>
                <w:b/>
                <w:sz w:val="20"/>
                <w:szCs w:val="20"/>
                <w:u w:val="single"/>
              </w:rPr>
              <w:t>Renseigner sa candidature</w:t>
            </w:r>
            <w:r w:rsidRPr="008F5C2A">
              <w:rPr>
                <w:rFonts w:ascii="Arial" w:hAnsi="Arial" w:cs="Arial"/>
                <w:sz w:val="20"/>
                <w:szCs w:val="20"/>
              </w:rPr>
              <w:t>, au choix</w:t>
            </w:r>
          </w:p>
        </w:tc>
        <w:tc>
          <w:tcPr>
            <w:tcW w:w="7376" w:type="dxa"/>
          </w:tcPr>
          <w:p w14:paraId="189A1B84" w14:textId="77777777" w:rsidR="008B3D87" w:rsidRPr="008F5C2A" w:rsidRDefault="008B3D87" w:rsidP="00120A1A">
            <w:pPr>
              <w:tabs>
                <w:tab w:val="left" w:pos="0"/>
              </w:tabs>
              <w:spacing w:before="60" w:after="60"/>
              <w:jc w:val="both"/>
              <w:rPr>
                <w:rStyle w:val="Lienhypertexte"/>
                <w:rFonts w:ascii="Arial" w:hAnsi="Arial" w:cs="Arial"/>
                <w:u w:val="none"/>
              </w:rPr>
            </w:pPr>
            <w:r w:rsidRPr="008F5C2A">
              <w:rPr>
                <w:rFonts w:ascii="Arial" w:hAnsi="Arial" w:cs="Arial"/>
                <w:sz w:val="20"/>
                <w:szCs w:val="20"/>
              </w:rPr>
              <w:t xml:space="preserve">Via le Document Unique de Marché Européen (DUME) simplifié, généré automatiquement au format .xml, à télécharger sur </w:t>
            </w:r>
            <w:hyperlink r:id="rId19" w:history="1">
              <w:r w:rsidRPr="008F5C2A">
                <w:rPr>
                  <w:rStyle w:val="Lienhypertexte"/>
                  <w:rFonts w:ascii="Arial" w:hAnsi="Arial" w:cs="Arial"/>
                  <w:sz w:val="20"/>
                  <w:szCs w:val="20"/>
                </w:rPr>
                <w:t>PLACE</w:t>
              </w:r>
            </w:hyperlink>
            <w:r w:rsidRPr="008F5C2A">
              <w:rPr>
                <w:rFonts w:ascii="Arial" w:hAnsi="Arial" w:cs="Arial"/>
                <w:sz w:val="20"/>
                <w:szCs w:val="20"/>
              </w:rPr>
              <w:t xml:space="preserve"> puis à renseigner à l’aide de </w:t>
            </w:r>
            <w:hyperlink r:id="rId20" w:anchor="/operateur-economique/repondre" w:history="1">
              <w:r w:rsidRPr="008F5C2A">
                <w:rPr>
                  <w:rStyle w:val="Lienhypertexte"/>
                  <w:rFonts w:ascii="Arial" w:hAnsi="Arial" w:cs="Arial"/>
                  <w:sz w:val="20"/>
                  <w:szCs w:val="20"/>
                  <w:u w:val="none"/>
                </w:rPr>
                <w:t>l’outil en ligne disponible ici</w:t>
              </w:r>
            </w:hyperlink>
            <w:r w:rsidRPr="008F5C2A">
              <w:rPr>
                <w:rStyle w:val="Lienhypertexte"/>
                <w:rFonts w:ascii="Arial" w:hAnsi="Arial" w:cs="Arial"/>
                <w:u w:val="none"/>
              </w:rPr>
              <w:t>.</w:t>
            </w:r>
          </w:p>
          <w:p w14:paraId="4F6DED7A" w14:textId="77777777" w:rsidR="008B3D87" w:rsidRDefault="008B3D87" w:rsidP="00120A1A">
            <w:pPr>
              <w:tabs>
                <w:tab w:val="left" w:pos="0"/>
              </w:tabs>
              <w:spacing w:before="60" w:after="60"/>
              <w:jc w:val="both"/>
              <w:rPr>
                <w:rFonts w:ascii="Arial" w:hAnsi="Arial" w:cs="Arial"/>
                <w:sz w:val="20"/>
                <w:szCs w:val="20"/>
              </w:rPr>
            </w:pPr>
            <w:r w:rsidRPr="008F5C2A">
              <w:rPr>
                <w:rFonts w:ascii="Arial" w:hAnsi="Arial" w:cs="Arial"/>
                <w:sz w:val="20"/>
                <w:szCs w:val="20"/>
              </w:rPr>
              <w:t>En cas de groupement, chacun des membres doit fournir un DUME simplifié distinct.</w:t>
            </w:r>
          </w:p>
          <w:p w14:paraId="6B1E6327" w14:textId="48997469" w:rsidR="002B6F77" w:rsidRPr="008F5C2A" w:rsidRDefault="002B6F77" w:rsidP="00120A1A">
            <w:pPr>
              <w:tabs>
                <w:tab w:val="left" w:pos="0"/>
              </w:tabs>
              <w:spacing w:before="60" w:after="60"/>
              <w:jc w:val="both"/>
              <w:rPr>
                <w:rFonts w:ascii="Arial" w:hAnsi="Arial" w:cs="Arial"/>
                <w:sz w:val="20"/>
                <w:szCs w:val="20"/>
              </w:rPr>
            </w:pPr>
            <w:r>
              <w:rPr>
                <w:rFonts w:ascii="Arial" w:hAnsi="Arial" w:cs="Arial"/>
                <w:sz w:val="20"/>
                <w:szCs w:val="20"/>
              </w:rPr>
              <w:t>Les candidats soumis à l’article L.229-25 du code de l’environnement présentent, à la demande de l’acheteur, leur bilan des émissions à gaz à effet de serre (BEGES) établi conformément à l’article susvisé. En l’absence de présentation de celui-ci dans le délai fixé par l’acheteur, ce dernier se réserve le droit d’exclure le(s) candidat(s) concerné(s) de la procédure.</w:t>
            </w:r>
          </w:p>
        </w:tc>
      </w:tr>
      <w:tr w:rsidR="008B3D87" w:rsidRPr="008F5C2A" w14:paraId="1FA5E3F8" w14:textId="77777777" w:rsidTr="0002207A">
        <w:tc>
          <w:tcPr>
            <w:tcW w:w="872" w:type="dxa"/>
            <w:vMerge/>
            <w:vAlign w:val="center"/>
          </w:tcPr>
          <w:p w14:paraId="2266B329"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p>
        </w:tc>
        <w:tc>
          <w:tcPr>
            <w:tcW w:w="2389" w:type="dxa"/>
            <w:vMerge/>
            <w:vAlign w:val="center"/>
          </w:tcPr>
          <w:p w14:paraId="58F402A9"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sz w:val="20"/>
                <w:szCs w:val="20"/>
              </w:rPr>
            </w:pPr>
          </w:p>
        </w:tc>
        <w:tc>
          <w:tcPr>
            <w:tcW w:w="7376" w:type="dxa"/>
          </w:tcPr>
          <w:p w14:paraId="2416F446" w14:textId="77777777" w:rsidR="008B3D87" w:rsidRPr="008F5C2A" w:rsidRDefault="008B3D87" w:rsidP="00120A1A">
            <w:pPr>
              <w:pStyle w:val="Paragraphedeliste"/>
              <w:tabs>
                <w:tab w:val="left" w:pos="0"/>
              </w:tabs>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 xml:space="preserve">Ou via </w:t>
            </w:r>
            <w:hyperlink r:id="rId21" w:history="1">
              <w:r w:rsidRPr="008F5C2A">
                <w:rPr>
                  <w:rStyle w:val="Lienhypertexte"/>
                  <w:rFonts w:ascii="Arial" w:hAnsi="Arial" w:cs="Arial"/>
                  <w:sz w:val="20"/>
                  <w:szCs w:val="20"/>
                  <w:u w:val="none"/>
                </w:rPr>
                <w:t>les formulaires DC1 et DC2</w:t>
              </w:r>
            </w:hyperlink>
          </w:p>
        </w:tc>
      </w:tr>
      <w:tr w:rsidR="008B3D87" w:rsidRPr="008F5C2A" w14:paraId="673B4986" w14:textId="77777777" w:rsidTr="0002207A">
        <w:tc>
          <w:tcPr>
            <w:tcW w:w="872" w:type="dxa"/>
            <w:vMerge w:val="restart"/>
            <w:vAlign w:val="center"/>
          </w:tcPr>
          <w:p w14:paraId="3A275FF6"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3</w:t>
            </w:r>
          </w:p>
        </w:tc>
        <w:tc>
          <w:tcPr>
            <w:tcW w:w="2389" w:type="dxa"/>
            <w:vAlign w:val="center"/>
          </w:tcPr>
          <w:p w14:paraId="1399230E"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Renseigner son offre</w:t>
            </w:r>
          </w:p>
        </w:tc>
        <w:tc>
          <w:tcPr>
            <w:tcW w:w="7376" w:type="dxa"/>
          </w:tcPr>
          <w:p w14:paraId="74E29CE2" w14:textId="7F4443D2" w:rsidR="008B3D87" w:rsidRPr="00514E1E" w:rsidRDefault="003E0A36" w:rsidP="00120A1A">
            <w:pPr>
              <w:pStyle w:val="Paragraphedeliste"/>
              <w:tabs>
                <w:tab w:val="left" w:pos="0"/>
              </w:tabs>
              <w:autoSpaceDE w:val="0"/>
              <w:autoSpaceDN w:val="0"/>
              <w:adjustRightInd w:val="0"/>
              <w:spacing w:before="60" w:after="60"/>
              <w:ind w:left="-9"/>
              <w:jc w:val="both"/>
              <w:rPr>
                <w:rFonts w:ascii="Arial" w:hAnsi="Arial" w:cs="Arial"/>
                <w:color w:val="000000" w:themeColor="text1"/>
                <w:sz w:val="20"/>
                <w:szCs w:val="20"/>
              </w:rPr>
            </w:pPr>
            <w:r>
              <w:rPr>
                <w:rFonts w:ascii="Arial" w:hAnsi="Arial" w:cs="Arial"/>
                <w:color w:val="000000" w:themeColor="text1"/>
                <w:sz w:val="20"/>
                <w:szCs w:val="20"/>
              </w:rPr>
              <w:t>L</w:t>
            </w:r>
            <w:r w:rsidR="008B3D87" w:rsidRPr="00514E1E">
              <w:rPr>
                <w:rFonts w:ascii="Arial" w:hAnsi="Arial" w:cs="Arial"/>
                <w:color w:val="000000" w:themeColor="text1"/>
                <w:sz w:val="20"/>
                <w:szCs w:val="20"/>
              </w:rPr>
              <w:t>es documents à fournir au titre de l’offre sont :</w:t>
            </w:r>
          </w:p>
          <w:p w14:paraId="34A99146" w14:textId="5B410785" w:rsidR="008B3D87" w:rsidRDefault="008B3D87" w:rsidP="00120A1A">
            <w:pPr>
              <w:pStyle w:val="Paragraphedeliste"/>
              <w:tabs>
                <w:tab w:val="left" w:pos="0"/>
              </w:tabs>
              <w:autoSpaceDE w:val="0"/>
              <w:autoSpaceDN w:val="0"/>
              <w:adjustRightInd w:val="0"/>
              <w:ind w:left="-9"/>
              <w:jc w:val="both"/>
              <w:rPr>
                <w:rFonts w:ascii="Arial" w:hAnsi="Arial" w:cs="Arial"/>
                <w:color w:val="000000" w:themeColor="text1"/>
                <w:sz w:val="20"/>
                <w:szCs w:val="20"/>
              </w:rPr>
            </w:pPr>
            <w:r w:rsidRPr="00514E1E">
              <w:rPr>
                <w:rFonts w:ascii="Arial" w:hAnsi="Arial" w:cs="Arial"/>
                <w:color w:val="000000" w:themeColor="text1"/>
                <w:sz w:val="20"/>
                <w:szCs w:val="20"/>
              </w:rPr>
              <w:t>- le présent document renseigné en 4</w:t>
            </w:r>
            <w:r w:rsidRPr="00514E1E">
              <w:rPr>
                <w:rFonts w:ascii="Arial" w:hAnsi="Arial" w:cs="Arial"/>
                <w:color w:val="000000" w:themeColor="text1"/>
                <w:sz w:val="20"/>
                <w:szCs w:val="20"/>
                <w:vertAlign w:val="superscript"/>
              </w:rPr>
              <w:t>ème</w:t>
            </w:r>
            <w:r w:rsidRPr="00514E1E">
              <w:rPr>
                <w:rFonts w:ascii="Arial" w:hAnsi="Arial" w:cs="Arial"/>
                <w:color w:val="000000" w:themeColor="text1"/>
                <w:sz w:val="20"/>
                <w:szCs w:val="20"/>
              </w:rPr>
              <w:t xml:space="preserve"> partie ;</w:t>
            </w:r>
          </w:p>
          <w:p w14:paraId="68CA5EB1" w14:textId="36BC39F0" w:rsidR="002B6F77" w:rsidRPr="00514E1E" w:rsidRDefault="002B6F77" w:rsidP="00120A1A">
            <w:pPr>
              <w:pStyle w:val="Paragraphedeliste"/>
              <w:tabs>
                <w:tab w:val="left" w:pos="0"/>
              </w:tabs>
              <w:autoSpaceDE w:val="0"/>
              <w:autoSpaceDN w:val="0"/>
              <w:adjustRightInd w:val="0"/>
              <w:ind w:left="-9"/>
              <w:jc w:val="both"/>
              <w:rPr>
                <w:rFonts w:ascii="Arial" w:hAnsi="Arial" w:cs="Arial"/>
                <w:color w:val="000000" w:themeColor="text1"/>
                <w:sz w:val="20"/>
                <w:szCs w:val="20"/>
              </w:rPr>
            </w:pPr>
            <w:r>
              <w:rPr>
                <w:rFonts w:ascii="Arial" w:hAnsi="Arial" w:cs="Arial"/>
                <w:color w:val="000000" w:themeColor="text1"/>
                <w:sz w:val="20"/>
                <w:szCs w:val="20"/>
              </w:rPr>
              <w:t>- l’annexe financière ;</w:t>
            </w:r>
          </w:p>
          <w:p w14:paraId="6836F7FA" w14:textId="6D600000" w:rsidR="008B3D87" w:rsidRPr="00514E1E" w:rsidRDefault="008B3D87" w:rsidP="00120A1A">
            <w:pPr>
              <w:pStyle w:val="Paragraphedeliste"/>
              <w:tabs>
                <w:tab w:val="left" w:pos="0"/>
              </w:tabs>
              <w:autoSpaceDE w:val="0"/>
              <w:autoSpaceDN w:val="0"/>
              <w:adjustRightInd w:val="0"/>
              <w:ind w:left="-9"/>
              <w:jc w:val="both"/>
              <w:rPr>
                <w:rFonts w:ascii="Arial" w:hAnsi="Arial" w:cs="Arial"/>
                <w:color w:val="000000" w:themeColor="text1"/>
                <w:sz w:val="20"/>
                <w:szCs w:val="20"/>
              </w:rPr>
            </w:pPr>
            <w:r w:rsidRPr="00514E1E">
              <w:rPr>
                <w:rFonts w:ascii="Arial" w:hAnsi="Arial" w:cs="Arial"/>
                <w:color w:val="000000" w:themeColor="text1"/>
                <w:sz w:val="20"/>
                <w:szCs w:val="20"/>
              </w:rPr>
              <w:t>- le mémoire technique (selon le cadre de réponse transmis en annexe</w:t>
            </w:r>
            <w:r w:rsidR="002B6F77">
              <w:rPr>
                <w:rFonts w:ascii="Arial" w:hAnsi="Arial" w:cs="Arial"/>
                <w:color w:val="000000" w:themeColor="text1"/>
                <w:sz w:val="20"/>
                <w:szCs w:val="20"/>
              </w:rPr>
              <w:t xml:space="preserve"> 1</w:t>
            </w:r>
            <w:r w:rsidRPr="00514E1E">
              <w:rPr>
                <w:rFonts w:ascii="Arial" w:hAnsi="Arial" w:cs="Arial"/>
                <w:color w:val="000000" w:themeColor="text1"/>
                <w:sz w:val="20"/>
                <w:szCs w:val="20"/>
              </w:rPr>
              <w:t>) ;</w:t>
            </w:r>
          </w:p>
          <w:p w14:paraId="2A8D01FC" w14:textId="77777777" w:rsidR="008B3D87" w:rsidRPr="00514E1E" w:rsidRDefault="008B3D87" w:rsidP="00120A1A">
            <w:pPr>
              <w:pStyle w:val="Paragraphedeliste"/>
              <w:tabs>
                <w:tab w:val="left" w:pos="0"/>
              </w:tabs>
              <w:autoSpaceDE w:val="0"/>
              <w:autoSpaceDN w:val="0"/>
              <w:adjustRightInd w:val="0"/>
              <w:ind w:left="-9"/>
              <w:jc w:val="both"/>
              <w:rPr>
                <w:rFonts w:ascii="Arial" w:hAnsi="Arial" w:cs="Arial"/>
                <w:color w:val="000000" w:themeColor="text1"/>
                <w:sz w:val="20"/>
                <w:szCs w:val="20"/>
              </w:rPr>
            </w:pPr>
            <w:r w:rsidRPr="00514E1E">
              <w:rPr>
                <w:rFonts w:ascii="Arial" w:hAnsi="Arial" w:cs="Arial"/>
                <w:color w:val="000000" w:themeColor="text1"/>
                <w:sz w:val="20"/>
                <w:szCs w:val="20"/>
              </w:rPr>
              <w:t>- l’attestation d’assurance ;</w:t>
            </w:r>
          </w:p>
          <w:p w14:paraId="3C0C9584" w14:textId="77777777" w:rsidR="008B3D87" w:rsidRPr="00514E1E" w:rsidRDefault="008B3D87" w:rsidP="00120A1A">
            <w:pPr>
              <w:pStyle w:val="Paragraphedeliste"/>
              <w:tabs>
                <w:tab w:val="left" w:pos="0"/>
              </w:tabs>
              <w:autoSpaceDE w:val="0"/>
              <w:autoSpaceDN w:val="0"/>
              <w:adjustRightInd w:val="0"/>
              <w:ind w:left="-9"/>
              <w:jc w:val="both"/>
              <w:rPr>
                <w:rFonts w:ascii="Arial" w:hAnsi="Arial" w:cs="Arial"/>
                <w:color w:val="000000" w:themeColor="text1"/>
                <w:sz w:val="20"/>
                <w:szCs w:val="20"/>
              </w:rPr>
            </w:pPr>
            <w:r w:rsidRPr="00514E1E">
              <w:rPr>
                <w:rFonts w:ascii="Arial" w:hAnsi="Arial" w:cs="Arial"/>
                <w:color w:val="000000" w:themeColor="text1"/>
                <w:sz w:val="20"/>
                <w:szCs w:val="20"/>
              </w:rPr>
              <w:t>- un RIB.</w:t>
            </w:r>
          </w:p>
          <w:p w14:paraId="49D0B84D" w14:textId="77777777" w:rsidR="008B3D87" w:rsidRPr="00514E1E" w:rsidRDefault="008B3D87" w:rsidP="00120A1A">
            <w:pPr>
              <w:pStyle w:val="Paragraphedeliste"/>
              <w:tabs>
                <w:tab w:val="left" w:pos="0"/>
              </w:tabs>
              <w:autoSpaceDE w:val="0"/>
              <w:autoSpaceDN w:val="0"/>
              <w:adjustRightInd w:val="0"/>
              <w:spacing w:before="60" w:after="60"/>
              <w:ind w:left="-9"/>
              <w:jc w:val="both"/>
              <w:rPr>
                <w:rFonts w:ascii="Arial" w:hAnsi="Arial" w:cs="Arial"/>
                <w:color w:val="000000" w:themeColor="text1"/>
                <w:sz w:val="20"/>
                <w:szCs w:val="20"/>
              </w:rPr>
            </w:pPr>
            <w:r w:rsidRPr="00514E1E">
              <w:rPr>
                <w:rFonts w:ascii="Arial" w:hAnsi="Arial" w:cs="Arial"/>
                <w:color w:val="000000" w:themeColor="text1"/>
                <w:sz w:val="20"/>
                <w:szCs w:val="20"/>
              </w:rPr>
              <w:t>Les documents et informations doivent être rédigés en langue française</w:t>
            </w:r>
          </w:p>
        </w:tc>
      </w:tr>
      <w:tr w:rsidR="008B3D87" w:rsidRPr="008F5C2A" w14:paraId="06CE20BA" w14:textId="77777777" w:rsidTr="00514E1E">
        <w:trPr>
          <w:trHeight w:val="3108"/>
        </w:trPr>
        <w:tc>
          <w:tcPr>
            <w:tcW w:w="872" w:type="dxa"/>
            <w:vMerge/>
            <w:vAlign w:val="center"/>
          </w:tcPr>
          <w:p w14:paraId="68807491"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rPr>
            </w:pPr>
          </w:p>
        </w:tc>
        <w:tc>
          <w:tcPr>
            <w:tcW w:w="9765" w:type="dxa"/>
            <w:gridSpan w:val="2"/>
            <w:vAlign w:val="center"/>
          </w:tcPr>
          <w:p w14:paraId="2304C52E" w14:textId="77777777" w:rsidR="008B3D87" w:rsidRPr="00514E1E" w:rsidRDefault="008B3D87" w:rsidP="00120A1A">
            <w:pPr>
              <w:pStyle w:val="Paragraphedeliste"/>
              <w:tabs>
                <w:tab w:val="left" w:pos="0"/>
              </w:tabs>
              <w:autoSpaceDE w:val="0"/>
              <w:autoSpaceDN w:val="0"/>
              <w:adjustRightInd w:val="0"/>
              <w:spacing w:before="60" w:after="60"/>
              <w:ind w:left="0" w:firstLine="13"/>
              <w:jc w:val="both"/>
              <w:rPr>
                <w:rFonts w:ascii="Arial" w:hAnsi="Arial" w:cs="Arial"/>
                <w:i/>
                <w:color w:val="000000" w:themeColor="text1"/>
                <w:sz w:val="18"/>
                <w:szCs w:val="18"/>
              </w:rPr>
            </w:pPr>
            <w:r w:rsidRPr="00514E1E">
              <w:rPr>
                <w:rFonts w:ascii="Arial" w:hAnsi="Arial" w:cs="Arial"/>
                <w:i/>
                <w:color w:val="000000" w:themeColor="text1"/>
                <w:sz w:val="18"/>
                <w:szCs w:val="18"/>
              </w:rPr>
              <w:t>Possibilité de présenter plusieurs offres en agissant à la fois :</w:t>
            </w:r>
          </w:p>
          <w:p w14:paraId="090D3BC6" w14:textId="77777777" w:rsidR="008B3D87" w:rsidRPr="00514E1E" w:rsidRDefault="008B3D87" w:rsidP="00120A1A">
            <w:pPr>
              <w:tabs>
                <w:tab w:val="left" w:pos="154"/>
              </w:tabs>
              <w:ind w:left="13"/>
              <w:jc w:val="both"/>
              <w:rPr>
                <w:rFonts w:ascii="Arial" w:hAnsi="Arial" w:cs="Arial"/>
                <w:i/>
                <w:color w:val="000000" w:themeColor="text1"/>
                <w:sz w:val="18"/>
                <w:szCs w:val="18"/>
              </w:rPr>
            </w:pPr>
            <w:r w:rsidRPr="00514E1E">
              <w:rPr>
                <w:rFonts w:ascii="Arial" w:hAnsi="Arial" w:cs="Arial"/>
                <w:i/>
                <w:color w:val="000000" w:themeColor="text1"/>
                <w:sz w:val="18"/>
                <w:szCs w:val="18"/>
              </w:rPr>
              <w:t>- en qualité de candidat individuel et de membre d'un ou plusieurs groupements d'opérateurs économiques ;</w:t>
            </w:r>
          </w:p>
          <w:p w14:paraId="5BBAC809" w14:textId="77777777" w:rsidR="008B3D87" w:rsidRPr="00514E1E" w:rsidRDefault="008B3D87" w:rsidP="00120A1A">
            <w:pPr>
              <w:tabs>
                <w:tab w:val="left" w:pos="0"/>
              </w:tabs>
              <w:ind w:left="567" w:hanging="554"/>
              <w:jc w:val="both"/>
              <w:rPr>
                <w:rFonts w:ascii="Arial" w:hAnsi="Arial" w:cs="Arial"/>
                <w:i/>
                <w:color w:val="000000" w:themeColor="text1"/>
                <w:sz w:val="18"/>
                <w:szCs w:val="18"/>
              </w:rPr>
            </w:pPr>
            <w:r w:rsidRPr="00514E1E">
              <w:rPr>
                <w:rFonts w:ascii="Arial" w:hAnsi="Arial" w:cs="Arial"/>
                <w:i/>
                <w:color w:val="000000" w:themeColor="text1"/>
                <w:sz w:val="18"/>
                <w:szCs w:val="18"/>
              </w:rPr>
              <w:t>- en qualité de membre de plusieurs groupements d'opérateurs économiques.</w:t>
            </w:r>
          </w:p>
          <w:p w14:paraId="2798E873" w14:textId="77777777" w:rsidR="008B3D87" w:rsidRPr="00514E1E" w:rsidRDefault="008B3D87" w:rsidP="00120A1A">
            <w:pPr>
              <w:tabs>
                <w:tab w:val="left" w:pos="0"/>
              </w:tabs>
              <w:ind w:left="567" w:hanging="554"/>
              <w:jc w:val="both"/>
              <w:rPr>
                <w:rFonts w:ascii="Arial" w:hAnsi="Arial" w:cs="Arial"/>
                <w:i/>
                <w:color w:val="000000" w:themeColor="text1"/>
                <w:sz w:val="10"/>
                <w:szCs w:val="10"/>
              </w:rPr>
            </w:pPr>
          </w:p>
          <w:p w14:paraId="301A3BD3" w14:textId="7346805A" w:rsidR="008B3D87" w:rsidRPr="00514E1E" w:rsidRDefault="008B3D87" w:rsidP="00120A1A">
            <w:pPr>
              <w:jc w:val="both"/>
              <w:rPr>
                <w:rFonts w:ascii="Arial" w:hAnsi="Arial" w:cs="Arial"/>
                <w:i/>
                <w:color w:val="000000" w:themeColor="text1"/>
                <w:sz w:val="18"/>
                <w:szCs w:val="18"/>
              </w:rPr>
            </w:pPr>
            <w:r w:rsidRPr="00514E1E">
              <w:rPr>
                <w:rFonts w:ascii="Arial" w:hAnsi="Arial" w:cs="Arial"/>
                <w:i/>
                <w:color w:val="000000" w:themeColor="text1"/>
                <w:sz w:val="18"/>
                <w:szCs w:val="18"/>
              </w:rPr>
              <w:t xml:space="preserve">En cas de </w:t>
            </w:r>
            <w:r w:rsidRPr="00514E1E">
              <w:rPr>
                <w:rFonts w:ascii="Arial" w:hAnsi="Arial" w:cs="Arial"/>
                <w:b/>
                <w:i/>
                <w:color w:val="000000" w:themeColor="text1"/>
                <w:sz w:val="18"/>
                <w:szCs w:val="18"/>
                <w:u w:val="single"/>
              </w:rPr>
              <w:t>cotraitance (groupement)</w:t>
            </w:r>
            <w:r w:rsidRPr="00514E1E">
              <w:rPr>
                <w:rFonts w:ascii="Arial" w:hAnsi="Arial" w:cs="Arial"/>
                <w:i/>
                <w:color w:val="000000" w:themeColor="text1"/>
                <w:sz w:val="18"/>
                <w:szCs w:val="18"/>
              </w:rPr>
              <w:t>, la solidarité est exigée, pour l'exécution, soit du groupement, soit de son mandataire en cas de groupement conjoint, et ce à l'égard de chacun des membres du groupement.</w:t>
            </w:r>
            <w:r w:rsidR="008F0C59">
              <w:rPr>
                <w:rFonts w:ascii="Arial" w:hAnsi="Arial" w:cs="Arial"/>
                <w:i/>
                <w:color w:val="000000" w:themeColor="text1"/>
                <w:sz w:val="18"/>
                <w:szCs w:val="18"/>
              </w:rPr>
              <w:t xml:space="preserve"> Chaque co-traitant </w:t>
            </w:r>
            <w:r w:rsidR="003E0A36">
              <w:rPr>
                <w:rFonts w:ascii="Arial" w:hAnsi="Arial" w:cs="Arial"/>
                <w:i/>
                <w:color w:val="000000" w:themeColor="text1"/>
                <w:sz w:val="18"/>
                <w:szCs w:val="18"/>
              </w:rPr>
              <w:t xml:space="preserve">présentera </w:t>
            </w:r>
            <w:r w:rsidR="008F0C59">
              <w:rPr>
                <w:rFonts w:ascii="Arial" w:hAnsi="Arial" w:cs="Arial"/>
                <w:i/>
                <w:color w:val="000000" w:themeColor="text1"/>
                <w:sz w:val="18"/>
                <w:szCs w:val="18"/>
              </w:rPr>
              <w:t xml:space="preserve">une ATTESTATION DE MANDAT dûment signée. </w:t>
            </w:r>
          </w:p>
          <w:p w14:paraId="7975E265" w14:textId="77777777" w:rsidR="008B3D87" w:rsidRPr="00514E1E" w:rsidRDefault="008B3D87" w:rsidP="00120A1A">
            <w:pPr>
              <w:jc w:val="both"/>
              <w:rPr>
                <w:rFonts w:ascii="Arial" w:hAnsi="Arial" w:cs="Arial"/>
                <w:i/>
                <w:color w:val="000000" w:themeColor="text1"/>
                <w:sz w:val="10"/>
                <w:szCs w:val="10"/>
              </w:rPr>
            </w:pPr>
          </w:p>
          <w:p w14:paraId="3A7B273D" w14:textId="77777777" w:rsidR="008B3D87" w:rsidRPr="00514E1E" w:rsidRDefault="008B3D87" w:rsidP="00120A1A">
            <w:pPr>
              <w:tabs>
                <w:tab w:val="left" w:pos="0"/>
              </w:tabs>
              <w:ind w:left="13"/>
              <w:jc w:val="both"/>
              <w:rPr>
                <w:rFonts w:ascii="Arial" w:hAnsi="Arial" w:cs="Arial"/>
                <w:i/>
                <w:color w:val="000000" w:themeColor="text1"/>
                <w:sz w:val="18"/>
                <w:szCs w:val="18"/>
              </w:rPr>
            </w:pPr>
            <w:r w:rsidRPr="00514E1E">
              <w:rPr>
                <w:rFonts w:ascii="Arial" w:hAnsi="Arial" w:cs="Arial"/>
                <w:i/>
                <w:color w:val="000000" w:themeColor="text1"/>
                <w:sz w:val="18"/>
                <w:szCs w:val="18"/>
              </w:rPr>
              <w:t>La partie IV devra être signée par l'ensemble des entreprises groupées, ou par le mandataire s'il justifie des habilitations nécessaires pour représenter les autres entreprises du groupement.</w:t>
            </w:r>
          </w:p>
          <w:p w14:paraId="219D3464" w14:textId="77777777" w:rsidR="008B3D87" w:rsidRPr="00514E1E" w:rsidRDefault="008B3D87" w:rsidP="00120A1A">
            <w:pPr>
              <w:tabs>
                <w:tab w:val="left" w:pos="0"/>
              </w:tabs>
              <w:ind w:left="13"/>
              <w:jc w:val="both"/>
              <w:rPr>
                <w:rFonts w:ascii="Arial" w:hAnsi="Arial" w:cs="Arial"/>
                <w:color w:val="000000" w:themeColor="text1"/>
                <w:sz w:val="10"/>
                <w:szCs w:val="10"/>
              </w:rPr>
            </w:pPr>
          </w:p>
          <w:p w14:paraId="26EFA304" w14:textId="77777777" w:rsidR="008B3D87" w:rsidRPr="00514E1E" w:rsidRDefault="008B3D87" w:rsidP="00120A1A">
            <w:pPr>
              <w:tabs>
                <w:tab w:val="left" w:pos="0"/>
              </w:tabs>
              <w:ind w:left="13"/>
              <w:jc w:val="both"/>
              <w:rPr>
                <w:rFonts w:ascii="Arial" w:hAnsi="Arial" w:cs="Arial"/>
                <w:i/>
                <w:color w:val="000000" w:themeColor="text1"/>
                <w:sz w:val="18"/>
                <w:szCs w:val="18"/>
              </w:rPr>
            </w:pPr>
            <w:r w:rsidRPr="00514E1E">
              <w:rPr>
                <w:rFonts w:ascii="Arial" w:hAnsi="Arial" w:cs="Arial"/>
                <w:i/>
                <w:color w:val="000000" w:themeColor="text1"/>
                <w:sz w:val="18"/>
                <w:szCs w:val="18"/>
              </w:rPr>
              <w:t xml:space="preserve">En cas de </w:t>
            </w:r>
            <w:r w:rsidRPr="00514E1E">
              <w:rPr>
                <w:rFonts w:ascii="Arial" w:hAnsi="Arial" w:cs="Arial"/>
                <w:b/>
                <w:i/>
                <w:color w:val="000000" w:themeColor="text1"/>
                <w:sz w:val="18"/>
                <w:szCs w:val="18"/>
                <w:u w:val="single"/>
              </w:rPr>
              <w:t>sous-traitance,</w:t>
            </w:r>
            <w:r w:rsidRPr="00514E1E">
              <w:rPr>
                <w:rFonts w:ascii="Arial" w:hAnsi="Arial" w:cs="Arial"/>
                <w:i/>
                <w:color w:val="000000" w:themeColor="text1"/>
                <w:sz w:val="18"/>
                <w:szCs w:val="18"/>
              </w:rPr>
              <w:t xml:space="preserve"> présentation d'un sous-traitant à l'aide du </w:t>
            </w:r>
            <w:hyperlink r:id="rId22" w:history="1">
              <w:r w:rsidRPr="00514E1E">
                <w:rPr>
                  <w:rFonts w:ascii="Arial" w:hAnsi="Arial" w:cs="Arial"/>
                  <w:i/>
                  <w:color w:val="000000" w:themeColor="text1"/>
                  <w:sz w:val="18"/>
                  <w:szCs w:val="18"/>
                </w:rPr>
                <w:t>formulaire DC4</w:t>
              </w:r>
            </w:hyperlink>
            <w:r w:rsidRPr="00514E1E">
              <w:rPr>
                <w:rFonts w:ascii="Arial" w:hAnsi="Arial" w:cs="Arial"/>
                <w:i/>
                <w:color w:val="000000" w:themeColor="text1"/>
                <w:sz w:val="18"/>
                <w:szCs w:val="18"/>
              </w:rPr>
              <w:t xml:space="preserve"> </w:t>
            </w:r>
            <w:hyperlink r:id="rId23" w:history="1"/>
            <w:r w:rsidRPr="00514E1E">
              <w:rPr>
                <w:rFonts w:ascii="Arial" w:hAnsi="Arial" w:cs="Arial"/>
                <w:i/>
                <w:color w:val="000000" w:themeColor="text1"/>
                <w:sz w:val="18"/>
                <w:szCs w:val="18"/>
              </w:rPr>
              <w:t>dûment rempli et signé.</w:t>
            </w:r>
          </w:p>
          <w:p w14:paraId="524D9D41" w14:textId="77777777" w:rsidR="008B3D87" w:rsidRPr="00514E1E" w:rsidRDefault="008B3D87" w:rsidP="00120A1A">
            <w:pPr>
              <w:tabs>
                <w:tab w:val="left" w:pos="0"/>
              </w:tabs>
              <w:ind w:left="13"/>
              <w:jc w:val="both"/>
              <w:rPr>
                <w:rFonts w:ascii="Arial" w:hAnsi="Arial" w:cs="Arial"/>
                <w:i/>
                <w:color w:val="000000" w:themeColor="text1"/>
                <w:sz w:val="10"/>
                <w:szCs w:val="10"/>
              </w:rPr>
            </w:pPr>
          </w:p>
          <w:p w14:paraId="0696A76D" w14:textId="77777777" w:rsidR="008B3D87" w:rsidRPr="00514E1E" w:rsidRDefault="008B3D87" w:rsidP="00120A1A">
            <w:pPr>
              <w:tabs>
                <w:tab w:val="left" w:pos="0"/>
              </w:tabs>
              <w:ind w:left="13"/>
              <w:jc w:val="both"/>
              <w:rPr>
                <w:rFonts w:ascii="Arial" w:hAnsi="Arial" w:cs="Arial"/>
                <w:b/>
                <w:i/>
                <w:color w:val="000000" w:themeColor="text1"/>
                <w:sz w:val="18"/>
                <w:szCs w:val="18"/>
              </w:rPr>
            </w:pPr>
            <w:r w:rsidRPr="00514E1E">
              <w:rPr>
                <w:rFonts w:ascii="Arial" w:hAnsi="Arial" w:cs="Arial"/>
                <w:b/>
                <w:i/>
                <w:color w:val="000000" w:themeColor="text1"/>
                <w:sz w:val="18"/>
                <w:szCs w:val="18"/>
              </w:rPr>
              <w:t>Variantes interdites.</w:t>
            </w:r>
          </w:p>
          <w:p w14:paraId="5CA1A7C9" w14:textId="77777777" w:rsidR="008B3D87" w:rsidRPr="00514E1E" w:rsidRDefault="008B3D87" w:rsidP="00120A1A">
            <w:pPr>
              <w:tabs>
                <w:tab w:val="left" w:pos="0"/>
              </w:tabs>
              <w:ind w:left="13"/>
              <w:jc w:val="both"/>
              <w:rPr>
                <w:rFonts w:ascii="Arial" w:hAnsi="Arial" w:cs="Arial"/>
                <w:b/>
                <w:i/>
                <w:color w:val="000000" w:themeColor="text1"/>
                <w:sz w:val="10"/>
                <w:szCs w:val="10"/>
              </w:rPr>
            </w:pPr>
          </w:p>
          <w:p w14:paraId="40AEA3C9" w14:textId="2CADB063" w:rsidR="008B3D87" w:rsidRPr="00514E1E" w:rsidRDefault="008B3D87" w:rsidP="00120A1A">
            <w:pPr>
              <w:tabs>
                <w:tab w:val="left" w:pos="0"/>
              </w:tabs>
              <w:ind w:left="13"/>
              <w:jc w:val="both"/>
              <w:rPr>
                <w:rFonts w:ascii="Arial" w:hAnsi="Arial" w:cs="Arial"/>
                <w:color w:val="000000" w:themeColor="text1"/>
              </w:rPr>
            </w:pPr>
            <w:r w:rsidRPr="00514E1E">
              <w:rPr>
                <w:rFonts w:ascii="Arial" w:hAnsi="Arial" w:cs="Arial"/>
                <w:b/>
                <w:i/>
                <w:color w:val="000000" w:themeColor="text1"/>
                <w:sz w:val="18"/>
                <w:szCs w:val="18"/>
              </w:rPr>
              <w:t>Offres valables 120 jours</w:t>
            </w:r>
            <w:r w:rsidRPr="00514E1E">
              <w:rPr>
                <w:rFonts w:ascii="Arial" w:hAnsi="Arial" w:cs="Arial"/>
                <w:i/>
                <w:color w:val="000000" w:themeColor="text1"/>
                <w:sz w:val="18"/>
                <w:szCs w:val="18"/>
              </w:rPr>
              <w:t xml:space="preserve"> à compter de la date limite de remise de la dernière offre</w:t>
            </w:r>
            <w:r w:rsidR="003A6EC4" w:rsidRPr="00514E1E">
              <w:rPr>
                <w:rFonts w:ascii="Arial" w:hAnsi="Arial" w:cs="Arial"/>
                <w:i/>
                <w:color w:val="000000" w:themeColor="text1"/>
                <w:sz w:val="18"/>
                <w:szCs w:val="18"/>
              </w:rPr>
              <w:t>.</w:t>
            </w:r>
          </w:p>
        </w:tc>
      </w:tr>
      <w:tr w:rsidR="008B3D87" w:rsidRPr="008F5C2A" w14:paraId="7280F4C4" w14:textId="77777777" w:rsidTr="0002207A">
        <w:tc>
          <w:tcPr>
            <w:tcW w:w="872" w:type="dxa"/>
            <w:vAlign w:val="center"/>
          </w:tcPr>
          <w:p w14:paraId="2CCA36B8"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4</w:t>
            </w:r>
          </w:p>
        </w:tc>
        <w:tc>
          <w:tcPr>
            <w:tcW w:w="2389" w:type="dxa"/>
            <w:vAlign w:val="center"/>
          </w:tcPr>
          <w:p w14:paraId="64A1FEB1"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Signature</w:t>
            </w:r>
          </w:p>
        </w:tc>
        <w:tc>
          <w:tcPr>
            <w:tcW w:w="7376" w:type="dxa"/>
          </w:tcPr>
          <w:p w14:paraId="35B4C1F0" w14:textId="77777777" w:rsidR="008B3D87" w:rsidRPr="008F5C2A" w:rsidRDefault="008B3D87" w:rsidP="00120A1A">
            <w:pPr>
              <w:pStyle w:val="Paragraphedeliste"/>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Seul le soumissionnaire retenu est tenu de signer le marché (4</w:t>
            </w:r>
            <w:r w:rsidRPr="008F5C2A">
              <w:rPr>
                <w:rFonts w:ascii="Arial" w:hAnsi="Arial" w:cs="Arial"/>
                <w:sz w:val="20"/>
                <w:szCs w:val="20"/>
                <w:vertAlign w:val="superscript"/>
              </w:rPr>
              <w:t>ème</w:t>
            </w:r>
            <w:r w:rsidRPr="008F5C2A">
              <w:rPr>
                <w:rFonts w:ascii="Arial" w:hAnsi="Arial" w:cs="Arial"/>
                <w:sz w:val="20"/>
                <w:szCs w:val="20"/>
              </w:rPr>
              <w:t xml:space="preserve"> partie). Toutefois, afin d’optimiser les délais de procédure, tout soumissionnaire peut le signer dès le dépôt de l’offre.</w:t>
            </w:r>
          </w:p>
        </w:tc>
      </w:tr>
      <w:tr w:rsidR="008B3D87" w:rsidRPr="008F5C2A" w14:paraId="3C472AC6" w14:textId="77777777" w:rsidTr="0002207A">
        <w:tc>
          <w:tcPr>
            <w:tcW w:w="872" w:type="dxa"/>
            <w:tcBorders>
              <w:bottom w:val="single" w:sz="4" w:space="0" w:color="auto"/>
            </w:tcBorders>
            <w:vAlign w:val="center"/>
          </w:tcPr>
          <w:p w14:paraId="583B0893" w14:textId="77777777" w:rsidR="008B3D87" w:rsidRPr="008F5C2A" w:rsidRDefault="008B3D87" w:rsidP="00120A1A">
            <w:pPr>
              <w:pStyle w:val="Paragraphedeliste"/>
              <w:tabs>
                <w:tab w:val="left" w:pos="0"/>
              </w:tabs>
              <w:autoSpaceDE w:val="0"/>
              <w:autoSpaceDN w:val="0"/>
              <w:adjustRightInd w:val="0"/>
              <w:spacing w:before="60" w:after="60"/>
              <w:ind w:left="0"/>
              <w:jc w:val="center"/>
              <w:rPr>
                <w:rFonts w:ascii="Arial" w:hAnsi="Arial" w:cs="Arial"/>
                <w:b/>
                <w:sz w:val="20"/>
                <w:szCs w:val="20"/>
              </w:rPr>
            </w:pPr>
            <w:r w:rsidRPr="008F5C2A">
              <w:rPr>
                <w:rFonts w:ascii="Arial" w:hAnsi="Arial" w:cs="Arial"/>
                <w:b/>
                <w:sz w:val="20"/>
                <w:szCs w:val="20"/>
              </w:rPr>
              <w:t>5</w:t>
            </w:r>
          </w:p>
        </w:tc>
        <w:tc>
          <w:tcPr>
            <w:tcW w:w="2389" w:type="dxa"/>
            <w:tcBorders>
              <w:bottom w:val="single" w:sz="4" w:space="0" w:color="auto"/>
            </w:tcBorders>
            <w:vAlign w:val="center"/>
          </w:tcPr>
          <w:p w14:paraId="6BC4D587" w14:textId="77777777" w:rsidR="008B3D87" w:rsidRPr="008F5C2A" w:rsidRDefault="008B3D87" w:rsidP="00120A1A">
            <w:pPr>
              <w:pStyle w:val="Paragraphedeliste"/>
              <w:tabs>
                <w:tab w:val="left" w:pos="0"/>
              </w:tabs>
              <w:autoSpaceDE w:val="0"/>
              <w:autoSpaceDN w:val="0"/>
              <w:adjustRightInd w:val="0"/>
              <w:spacing w:before="60" w:after="60"/>
              <w:ind w:left="0"/>
              <w:rPr>
                <w:rFonts w:ascii="Arial" w:hAnsi="Arial" w:cs="Arial"/>
                <w:b/>
                <w:sz w:val="20"/>
                <w:szCs w:val="20"/>
                <w:u w:val="single"/>
              </w:rPr>
            </w:pPr>
            <w:r w:rsidRPr="008F5C2A">
              <w:rPr>
                <w:rFonts w:ascii="Arial" w:hAnsi="Arial" w:cs="Arial"/>
                <w:b/>
                <w:sz w:val="20"/>
                <w:szCs w:val="20"/>
                <w:u w:val="single"/>
              </w:rPr>
              <w:t>Dépôt sur la PLACE</w:t>
            </w:r>
          </w:p>
        </w:tc>
        <w:tc>
          <w:tcPr>
            <w:tcW w:w="7376" w:type="dxa"/>
            <w:tcBorders>
              <w:bottom w:val="single" w:sz="4" w:space="0" w:color="auto"/>
            </w:tcBorders>
          </w:tcPr>
          <w:p w14:paraId="79408BFC" w14:textId="3AAF3C4D" w:rsidR="008B3D87" w:rsidRPr="008F5C2A" w:rsidRDefault="008B3D87" w:rsidP="00120A1A">
            <w:pPr>
              <w:pStyle w:val="Paragraphedeliste"/>
              <w:autoSpaceDE w:val="0"/>
              <w:autoSpaceDN w:val="0"/>
              <w:adjustRightInd w:val="0"/>
              <w:spacing w:before="60" w:after="60"/>
              <w:ind w:left="0"/>
              <w:jc w:val="both"/>
              <w:rPr>
                <w:rFonts w:ascii="Arial" w:hAnsi="Arial" w:cs="Arial"/>
                <w:sz w:val="20"/>
                <w:szCs w:val="20"/>
              </w:rPr>
            </w:pPr>
            <w:r w:rsidRPr="008F5C2A">
              <w:rPr>
                <w:rFonts w:ascii="Arial" w:hAnsi="Arial" w:cs="Arial"/>
                <w:sz w:val="20"/>
                <w:szCs w:val="20"/>
              </w:rPr>
              <w:t xml:space="preserve">L’ensemble des pièces doit être déposé sur la </w:t>
            </w:r>
            <w:hyperlink r:id="rId24" w:history="1">
              <w:r w:rsidRPr="008F5C2A">
                <w:rPr>
                  <w:rStyle w:val="Lienhypertexte"/>
                  <w:rFonts w:ascii="Arial" w:hAnsi="Arial" w:cs="Arial"/>
                  <w:sz w:val="20"/>
                  <w:szCs w:val="20"/>
                </w:rPr>
                <w:t>PLACE</w:t>
              </w:r>
            </w:hyperlink>
            <w:r w:rsidRPr="008F5C2A">
              <w:rPr>
                <w:rFonts w:ascii="Arial" w:hAnsi="Arial" w:cs="Arial"/>
                <w:sz w:val="20"/>
                <w:szCs w:val="20"/>
              </w:rPr>
              <w:t xml:space="preserve"> avant les date et heure indiquées sur la </w:t>
            </w:r>
            <w:hyperlink r:id="rId25" w:history="1">
              <w:r w:rsidRPr="008F5C2A">
                <w:rPr>
                  <w:rStyle w:val="Lienhypertexte"/>
                  <w:rFonts w:ascii="Arial" w:hAnsi="Arial" w:cs="Arial"/>
                  <w:sz w:val="20"/>
                  <w:szCs w:val="20"/>
                </w:rPr>
                <w:t>PLACE</w:t>
              </w:r>
            </w:hyperlink>
            <w:r w:rsidR="002B6F77">
              <w:rPr>
                <w:rFonts w:ascii="Arial" w:hAnsi="Arial" w:cs="Arial"/>
                <w:sz w:val="20"/>
                <w:szCs w:val="20"/>
              </w:rPr>
              <w:t>, dans un fichier compressé au format ZIP ou équivalent.</w:t>
            </w:r>
          </w:p>
        </w:tc>
      </w:tr>
    </w:tbl>
    <w:p w14:paraId="0A8E2BA4" w14:textId="0F9F7267" w:rsidR="00124AB3" w:rsidRDefault="00124AB3" w:rsidP="00124AB3">
      <w:pPr>
        <w:autoSpaceDE w:val="0"/>
        <w:autoSpaceDN w:val="0"/>
        <w:adjustRightInd w:val="0"/>
        <w:spacing w:before="120"/>
        <w:jc w:val="both"/>
        <w:rPr>
          <w:rFonts w:ascii="Marianne" w:hAnsi="Marianne" w:cs="Arial"/>
          <w:b/>
        </w:rPr>
      </w:pPr>
    </w:p>
    <w:p w14:paraId="72F4A398" w14:textId="77777777" w:rsidR="00124AB3" w:rsidRDefault="00124AB3">
      <w:pPr>
        <w:rPr>
          <w:rFonts w:ascii="Marianne" w:hAnsi="Marianne" w:cs="Arial"/>
          <w:b/>
        </w:rPr>
      </w:pPr>
      <w:r>
        <w:rPr>
          <w:rFonts w:ascii="Marianne" w:hAnsi="Marianne" w:cs="Arial"/>
          <w:b/>
        </w:rPr>
        <w:br w:type="page"/>
      </w:r>
    </w:p>
    <w:p w14:paraId="3D5F8288" w14:textId="0CE3645E" w:rsidR="00514E1E" w:rsidRPr="00514E1E" w:rsidRDefault="00514E1E" w:rsidP="00514E1E">
      <w:pPr>
        <w:pStyle w:val="Paragraphedeliste"/>
        <w:numPr>
          <w:ilvl w:val="0"/>
          <w:numId w:val="11"/>
        </w:numPr>
        <w:autoSpaceDE w:val="0"/>
        <w:autoSpaceDN w:val="0"/>
        <w:adjustRightInd w:val="0"/>
        <w:spacing w:before="120"/>
        <w:ind w:left="284" w:hanging="284"/>
        <w:jc w:val="both"/>
        <w:rPr>
          <w:rFonts w:ascii="Marianne" w:hAnsi="Marianne" w:cs="Arial"/>
          <w:b/>
        </w:rPr>
      </w:pPr>
      <w:r w:rsidRPr="00514E1E">
        <w:rPr>
          <w:rFonts w:ascii="Marianne" w:hAnsi="Marianne" w:cs="Arial"/>
          <w:b/>
        </w:rPr>
        <w:lastRenderedPageBreak/>
        <w:t>Analyse des offres</w:t>
      </w:r>
    </w:p>
    <w:p w14:paraId="66AF2831" w14:textId="0E466365" w:rsidR="00514E1E" w:rsidRDefault="00514E1E" w:rsidP="00514E1E">
      <w:pPr>
        <w:spacing w:before="100" w:beforeAutospacing="1"/>
        <w:ind w:left="284"/>
        <w:jc w:val="both"/>
        <w:rPr>
          <w:rFonts w:ascii="Arial" w:hAnsi="Arial" w:cs="Arial"/>
          <w:sz w:val="16"/>
          <w:szCs w:val="16"/>
          <w:lang w:eastAsia="en-US"/>
        </w:rPr>
      </w:pPr>
      <w:r w:rsidRPr="00AA6102">
        <w:rPr>
          <w:rFonts w:ascii="Arial" w:hAnsi="Arial" w:cs="Arial"/>
        </w:rPr>
        <w:t>Le</w:t>
      </w:r>
      <w:r w:rsidRPr="008F5C2A">
        <w:rPr>
          <w:rFonts w:ascii="Arial" w:hAnsi="Arial" w:cs="Arial"/>
        </w:rPr>
        <w:t xml:space="preserve"> marché sera attribué au soumissionnaire ayant présenté l’offre économiquement la plus avantageuse, appréciée selon les critères pondérés suivants.</w:t>
      </w:r>
    </w:p>
    <w:p w14:paraId="22D783DE" w14:textId="77777777" w:rsidR="00514E1E" w:rsidRPr="008F5C2A" w:rsidRDefault="00514E1E" w:rsidP="008B3D87">
      <w:pPr>
        <w:pStyle w:val="Paragraphedeliste"/>
        <w:autoSpaceDE w:val="0"/>
        <w:autoSpaceDN w:val="0"/>
        <w:adjustRightInd w:val="0"/>
        <w:ind w:left="0"/>
        <w:jc w:val="both"/>
        <w:rPr>
          <w:rFonts w:ascii="Arial" w:hAnsi="Arial" w:cs="Arial"/>
          <w:sz w:val="16"/>
          <w:szCs w:val="16"/>
          <w:lang w:eastAsia="en-US"/>
        </w:rPr>
      </w:pPr>
    </w:p>
    <w:tbl>
      <w:tblPr>
        <w:tblStyle w:val="Grilledutableau"/>
        <w:tblW w:w="5001" w:type="pct"/>
        <w:tblLook w:val="04A0" w:firstRow="1" w:lastRow="0" w:firstColumn="1" w:lastColumn="0" w:noHBand="0" w:noVBand="1"/>
        <w:tblPrChange w:id="113" w:author="MANELPHE Olivier ATTACHE ADMI" w:date="2025-09-12T11:38:00Z">
          <w:tblPr>
            <w:tblStyle w:val="Grilledutableau"/>
            <w:tblW w:w="5000" w:type="pct"/>
            <w:tblLook w:val="04A0" w:firstRow="1" w:lastRow="0" w:firstColumn="1" w:lastColumn="0" w:noHBand="0" w:noVBand="1"/>
          </w:tblPr>
        </w:tblPrChange>
      </w:tblPr>
      <w:tblGrid>
        <w:gridCol w:w="1371"/>
        <w:gridCol w:w="3302"/>
        <w:gridCol w:w="3063"/>
        <w:gridCol w:w="1895"/>
        <w:tblGridChange w:id="114">
          <w:tblGrid>
            <w:gridCol w:w="1372"/>
            <w:gridCol w:w="3181"/>
            <w:gridCol w:w="3181"/>
            <w:gridCol w:w="1895"/>
          </w:tblGrid>
        </w:tblGridChange>
      </w:tblGrid>
      <w:tr w:rsidR="00E55CA0" w:rsidRPr="00954140" w14:paraId="7EFF97B5" w14:textId="77777777" w:rsidTr="004468F6">
        <w:trPr>
          <w:trHeight w:val="246"/>
          <w:trPrChange w:id="115" w:author="MANELPHE Olivier ATTACHE ADMI" w:date="2025-09-12T11:38:00Z">
            <w:trPr>
              <w:trHeight w:val="246"/>
            </w:trPr>
          </w:trPrChange>
        </w:trPr>
        <w:tc>
          <w:tcPr>
            <w:tcW w:w="712" w:type="pct"/>
            <w:vMerge w:val="restart"/>
            <w:vAlign w:val="center"/>
            <w:tcPrChange w:id="116" w:author="MANELPHE Olivier ATTACHE ADMI" w:date="2025-09-12T11:38:00Z">
              <w:tcPr>
                <w:tcW w:w="712" w:type="pct"/>
                <w:vMerge w:val="restart"/>
                <w:vAlign w:val="center"/>
              </w:tcPr>
            </w:tcPrChange>
          </w:tcPr>
          <w:p w14:paraId="731E595E" w14:textId="77777777" w:rsidR="00E55CA0" w:rsidRPr="00954140" w:rsidRDefault="00E55CA0" w:rsidP="00120A1A">
            <w:pPr>
              <w:pStyle w:val="Paragraphedeliste"/>
              <w:autoSpaceDE w:val="0"/>
              <w:autoSpaceDN w:val="0"/>
              <w:adjustRightInd w:val="0"/>
              <w:spacing w:before="120"/>
              <w:ind w:left="0"/>
              <w:rPr>
                <w:rFonts w:ascii="Marianne" w:hAnsi="Marianne" w:cs="Arial"/>
                <w:b/>
                <w:sz w:val="20"/>
                <w:szCs w:val="20"/>
              </w:rPr>
            </w:pPr>
            <w:r w:rsidRPr="00954140">
              <w:rPr>
                <w:rFonts w:ascii="Marianne" w:hAnsi="Marianne" w:cs="Arial"/>
                <w:b/>
                <w:sz w:val="20"/>
                <w:szCs w:val="20"/>
              </w:rPr>
              <w:t>Critère technique</w:t>
            </w:r>
          </w:p>
          <w:p w14:paraId="6C557703" w14:textId="6317532F" w:rsidR="00E55CA0" w:rsidRPr="00954140" w:rsidRDefault="00E55CA0" w:rsidP="00B07C79">
            <w:pPr>
              <w:pStyle w:val="Paragraphedeliste"/>
              <w:autoSpaceDE w:val="0"/>
              <w:autoSpaceDN w:val="0"/>
              <w:adjustRightInd w:val="0"/>
              <w:spacing w:before="120"/>
              <w:ind w:left="0"/>
              <w:rPr>
                <w:rFonts w:ascii="Arial" w:hAnsi="Arial" w:cs="Arial"/>
                <w:b/>
                <w:sz w:val="20"/>
                <w:szCs w:val="20"/>
              </w:rPr>
            </w:pPr>
            <w:r w:rsidRPr="00954140">
              <w:rPr>
                <w:rFonts w:ascii="Arial" w:hAnsi="Arial" w:cs="Arial"/>
                <w:sz w:val="20"/>
                <w:szCs w:val="20"/>
              </w:rPr>
              <w:t>Noté sur 60</w:t>
            </w:r>
            <w:r w:rsidR="00A9039B">
              <w:rPr>
                <w:rFonts w:ascii="Arial" w:hAnsi="Arial" w:cs="Arial"/>
                <w:sz w:val="20"/>
                <w:szCs w:val="20"/>
              </w:rPr>
              <w:t xml:space="preserve"> *</w:t>
            </w:r>
            <w:r w:rsidRPr="00954140">
              <w:rPr>
                <w:rFonts w:ascii="Arial" w:hAnsi="Arial" w:cs="Arial"/>
                <w:sz w:val="20"/>
                <w:szCs w:val="20"/>
              </w:rPr>
              <w:t xml:space="preserve"> points</w:t>
            </w:r>
          </w:p>
        </w:tc>
        <w:tc>
          <w:tcPr>
            <w:tcW w:w="3304" w:type="pct"/>
            <w:gridSpan w:val="2"/>
            <w:vAlign w:val="center"/>
            <w:tcPrChange w:id="117" w:author="MANELPHE Olivier ATTACHE ADMI" w:date="2025-09-12T11:38:00Z">
              <w:tcPr>
                <w:tcW w:w="3304" w:type="pct"/>
                <w:gridSpan w:val="2"/>
                <w:vAlign w:val="center"/>
              </w:tcPr>
            </w:tcPrChange>
          </w:tcPr>
          <w:p w14:paraId="5CD77E07" w14:textId="0E170C41" w:rsidR="00E55CA0" w:rsidRPr="00954140" w:rsidRDefault="00E55CA0" w:rsidP="00954140">
            <w:pPr>
              <w:pStyle w:val="Paragraphedeliste"/>
              <w:autoSpaceDE w:val="0"/>
              <w:autoSpaceDN w:val="0"/>
              <w:adjustRightInd w:val="0"/>
              <w:ind w:left="0"/>
              <w:jc w:val="center"/>
              <w:rPr>
                <w:b/>
                <w:sz w:val="20"/>
                <w:szCs w:val="20"/>
              </w:rPr>
            </w:pPr>
            <w:r w:rsidRPr="00954140">
              <w:rPr>
                <w:rFonts w:ascii="Arial" w:hAnsi="Arial" w:cs="Arial"/>
                <w:b/>
                <w:color w:val="000000" w:themeColor="text1"/>
                <w:sz w:val="20"/>
                <w:szCs w:val="20"/>
              </w:rPr>
              <w:t>Sous-critère 1 : Qualité de la formation</w:t>
            </w:r>
          </w:p>
        </w:tc>
        <w:tc>
          <w:tcPr>
            <w:tcW w:w="984" w:type="pct"/>
            <w:vMerge w:val="restart"/>
            <w:vAlign w:val="center"/>
            <w:tcPrChange w:id="118" w:author="MANELPHE Olivier ATTACHE ADMI" w:date="2025-09-12T11:38:00Z">
              <w:tcPr>
                <w:tcW w:w="984" w:type="pct"/>
                <w:vMerge w:val="restart"/>
                <w:vAlign w:val="center"/>
              </w:tcPr>
            </w:tcPrChange>
          </w:tcPr>
          <w:p w14:paraId="520AAF9A" w14:textId="6230C257"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r w:rsidRPr="00954140">
              <w:rPr>
                <w:rFonts w:ascii="Arial" w:hAnsi="Arial" w:cs="Arial"/>
                <w:color w:val="000000" w:themeColor="text1"/>
                <w:sz w:val="20"/>
                <w:szCs w:val="20"/>
              </w:rPr>
              <w:t>Noté sur 40 pts</w:t>
            </w:r>
          </w:p>
        </w:tc>
      </w:tr>
      <w:tr w:rsidR="00E55CA0" w:rsidRPr="00954140" w14:paraId="6602CE24" w14:textId="77777777" w:rsidTr="004468F6">
        <w:trPr>
          <w:trHeight w:val="246"/>
          <w:trPrChange w:id="119" w:author="MANELPHE Olivier ATTACHE ADMI" w:date="2025-09-12T11:38:00Z">
            <w:trPr>
              <w:trHeight w:val="246"/>
            </w:trPr>
          </w:trPrChange>
        </w:trPr>
        <w:tc>
          <w:tcPr>
            <w:tcW w:w="712" w:type="pct"/>
            <w:vMerge/>
            <w:vAlign w:val="center"/>
            <w:tcPrChange w:id="120" w:author="MANELPHE Olivier ATTACHE ADMI" w:date="2025-09-12T11:38:00Z">
              <w:tcPr>
                <w:tcW w:w="712" w:type="pct"/>
                <w:vMerge/>
                <w:vAlign w:val="center"/>
              </w:tcPr>
            </w:tcPrChange>
          </w:tcPr>
          <w:p w14:paraId="352C519E" w14:textId="77777777" w:rsidR="00E55CA0" w:rsidRPr="00954140" w:rsidRDefault="00E55CA0" w:rsidP="00120A1A">
            <w:pPr>
              <w:pStyle w:val="Paragraphedeliste"/>
              <w:autoSpaceDE w:val="0"/>
              <w:autoSpaceDN w:val="0"/>
              <w:adjustRightInd w:val="0"/>
              <w:spacing w:before="120"/>
              <w:ind w:left="0"/>
              <w:rPr>
                <w:rFonts w:ascii="Marianne" w:hAnsi="Marianne" w:cs="Arial"/>
                <w:b/>
                <w:sz w:val="20"/>
                <w:szCs w:val="20"/>
              </w:rPr>
            </w:pPr>
          </w:p>
        </w:tc>
        <w:tc>
          <w:tcPr>
            <w:tcW w:w="1714" w:type="pct"/>
            <w:vAlign w:val="center"/>
            <w:tcPrChange w:id="121" w:author="MANELPHE Olivier ATTACHE ADMI" w:date="2025-09-12T11:38:00Z">
              <w:tcPr>
                <w:tcW w:w="1652" w:type="pct"/>
                <w:vAlign w:val="center"/>
              </w:tcPr>
            </w:tcPrChange>
          </w:tcPr>
          <w:p w14:paraId="1DDD440F" w14:textId="296653E7" w:rsidR="00E55CA0" w:rsidRPr="00954140" w:rsidRDefault="00E55CA0" w:rsidP="00954140">
            <w:pPr>
              <w:autoSpaceDE w:val="0"/>
              <w:autoSpaceDN w:val="0"/>
              <w:adjustRightInd w:val="0"/>
              <w:jc w:val="both"/>
              <w:rPr>
                <w:rFonts w:ascii="Arial" w:hAnsi="Arial" w:cs="Arial"/>
                <w:b/>
                <w:color w:val="000000" w:themeColor="text1"/>
                <w:sz w:val="20"/>
                <w:szCs w:val="20"/>
              </w:rPr>
            </w:pPr>
            <w:r w:rsidRPr="00954140">
              <w:rPr>
                <w:rFonts w:ascii="Arial" w:hAnsi="Arial" w:cs="Arial"/>
                <w:color w:val="000000" w:themeColor="text1"/>
                <w:sz w:val="20"/>
                <w:szCs w:val="20"/>
              </w:rPr>
              <w:t>Contenu pédagogique (objectifs, programme détaillé par ½ journée, clarté et thèmes abordés) :</w:t>
            </w:r>
          </w:p>
        </w:tc>
        <w:tc>
          <w:tcPr>
            <w:tcW w:w="1590" w:type="pct"/>
            <w:vAlign w:val="center"/>
            <w:tcPrChange w:id="122" w:author="MANELPHE Olivier ATTACHE ADMI" w:date="2025-09-12T11:38:00Z">
              <w:tcPr>
                <w:tcW w:w="1652" w:type="pct"/>
                <w:vAlign w:val="center"/>
              </w:tcPr>
            </w:tcPrChange>
          </w:tcPr>
          <w:p w14:paraId="0043F13F" w14:textId="28056C75" w:rsidR="00E55CA0" w:rsidRPr="00954140" w:rsidRDefault="00E55CA0" w:rsidP="00954140">
            <w:pPr>
              <w:pStyle w:val="Paragraphedeliste"/>
              <w:autoSpaceDE w:val="0"/>
              <w:autoSpaceDN w:val="0"/>
              <w:adjustRightInd w:val="0"/>
              <w:ind w:left="0"/>
              <w:jc w:val="center"/>
              <w:rPr>
                <w:rFonts w:ascii="Arial" w:hAnsi="Arial" w:cs="Arial"/>
                <w:b/>
                <w:color w:val="000000" w:themeColor="text1"/>
                <w:sz w:val="20"/>
                <w:szCs w:val="20"/>
              </w:rPr>
            </w:pPr>
            <w:r w:rsidRPr="00954140">
              <w:rPr>
                <w:rFonts w:ascii="Arial" w:hAnsi="Arial" w:cs="Arial"/>
                <w:b/>
                <w:color w:val="000000" w:themeColor="text1"/>
                <w:sz w:val="20"/>
                <w:szCs w:val="20"/>
              </w:rPr>
              <w:t>Noté sur 10 points</w:t>
            </w:r>
          </w:p>
        </w:tc>
        <w:tc>
          <w:tcPr>
            <w:tcW w:w="984" w:type="pct"/>
            <w:vMerge/>
            <w:vAlign w:val="center"/>
            <w:tcPrChange w:id="123" w:author="MANELPHE Olivier ATTACHE ADMI" w:date="2025-09-12T11:38:00Z">
              <w:tcPr>
                <w:tcW w:w="984" w:type="pct"/>
                <w:vMerge/>
                <w:vAlign w:val="center"/>
              </w:tcPr>
            </w:tcPrChange>
          </w:tcPr>
          <w:p w14:paraId="498A9F01" w14:textId="77777777"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p>
        </w:tc>
      </w:tr>
      <w:tr w:rsidR="00E55CA0" w:rsidRPr="00954140" w14:paraId="269692F5" w14:textId="77777777" w:rsidTr="004468F6">
        <w:trPr>
          <w:trHeight w:val="311"/>
          <w:trPrChange w:id="124" w:author="MANELPHE Olivier ATTACHE ADMI" w:date="2025-09-12T11:38:00Z">
            <w:trPr>
              <w:trHeight w:val="311"/>
            </w:trPr>
          </w:trPrChange>
        </w:trPr>
        <w:tc>
          <w:tcPr>
            <w:tcW w:w="712" w:type="pct"/>
            <w:vMerge/>
            <w:vAlign w:val="center"/>
            <w:tcPrChange w:id="125" w:author="MANELPHE Olivier ATTACHE ADMI" w:date="2025-09-12T11:38:00Z">
              <w:tcPr>
                <w:tcW w:w="712" w:type="pct"/>
                <w:vMerge/>
                <w:vAlign w:val="center"/>
              </w:tcPr>
            </w:tcPrChange>
          </w:tcPr>
          <w:p w14:paraId="14AB2F12" w14:textId="77777777" w:rsidR="00E55CA0" w:rsidRPr="00954140" w:rsidRDefault="00E55CA0" w:rsidP="00120A1A">
            <w:pPr>
              <w:pStyle w:val="Paragraphedeliste"/>
              <w:autoSpaceDE w:val="0"/>
              <w:autoSpaceDN w:val="0"/>
              <w:adjustRightInd w:val="0"/>
              <w:spacing w:before="120"/>
              <w:ind w:left="0"/>
              <w:rPr>
                <w:rFonts w:ascii="Marianne" w:hAnsi="Marianne" w:cs="Arial"/>
                <w:b/>
                <w:sz w:val="20"/>
                <w:szCs w:val="20"/>
              </w:rPr>
            </w:pPr>
          </w:p>
        </w:tc>
        <w:tc>
          <w:tcPr>
            <w:tcW w:w="1714" w:type="pct"/>
            <w:vAlign w:val="center"/>
            <w:tcPrChange w:id="126" w:author="MANELPHE Olivier ATTACHE ADMI" w:date="2025-09-12T11:38:00Z">
              <w:tcPr>
                <w:tcW w:w="1652" w:type="pct"/>
                <w:vAlign w:val="center"/>
              </w:tcPr>
            </w:tcPrChange>
          </w:tcPr>
          <w:p w14:paraId="3155CD7C" w14:textId="5B764A22" w:rsidR="00E55CA0" w:rsidRPr="00954140" w:rsidRDefault="00E55CA0" w:rsidP="00954140">
            <w:pPr>
              <w:autoSpaceDE w:val="0"/>
              <w:autoSpaceDN w:val="0"/>
              <w:adjustRightInd w:val="0"/>
              <w:jc w:val="both"/>
              <w:rPr>
                <w:rFonts w:ascii="Arial" w:hAnsi="Arial" w:cs="Arial"/>
                <w:color w:val="000000" w:themeColor="text1"/>
                <w:sz w:val="20"/>
                <w:szCs w:val="20"/>
              </w:rPr>
            </w:pPr>
            <w:r w:rsidRPr="00954140">
              <w:rPr>
                <w:rFonts w:ascii="Arial" w:hAnsi="Arial" w:cs="Arial"/>
                <w:color w:val="000000" w:themeColor="text1"/>
                <w:sz w:val="20"/>
                <w:szCs w:val="20"/>
              </w:rPr>
              <w:t>Méthode pédagogique :</w:t>
            </w:r>
          </w:p>
        </w:tc>
        <w:tc>
          <w:tcPr>
            <w:tcW w:w="1590" w:type="pct"/>
            <w:vAlign w:val="center"/>
            <w:tcPrChange w:id="127" w:author="MANELPHE Olivier ATTACHE ADMI" w:date="2025-09-12T11:38:00Z">
              <w:tcPr>
                <w:tcW w:w="1652" w:type="pct"/>
                <w:vAlign w:val="center"/>
              </w:tcPr>
            </w:tcPrChange>
          </w:tcPr>
          <w:p w14:paraId="06397FE9" w14:textId="3FC21E7B" w:rsidR="00E55CA0" w:rsidRPr="00954140" w:rsidRDefault="00E55CA0" w:rsidP="00954140">
            <w:pPr>
              <w:pStyle w:val="Paragraphedeliste"/>
              <w:autoSpaceDE w:val="0"/>
              <w:autoSpaceDN w:val="0"/>
              <w:adjustRightInd w:val="0"/>
              <w:ind w:left="0"/>
              <w:jc w:val="center"/>
              <w:rPr>
                <w:rFonts w:ascii="Arial" w:hAnsi="Arial" w:cs="Arial"/>
                <w:b/>
                <w:color w:val="000000" w:themeColor="text1"/>
                <w:sz w:val="20"/>
                <w:szCs w:val="20"/>
              </w:rPr>
            </w:pPr>
            <w:r w:rsidRPr="00954140">
              <w:rPr>
                <w:rFonts w:ascii="Arial" w:hAnsi="Arial" w:cs="Arial"/>
                <w:b/>
                <w:color w:val="000000" w:themeColor="text1"/>
                <w:sz w:val="20"/>
                <w:szCs w:val="20"/>
              </w:rPr>
              <w:t>Noté sur 10 points</w:t>
            </w:r>
          </w:p>
        </w:tc>
        <w:tc>
          <w:tcPr>
            <w:tcW w:w="984" w:type="pct"/>
            <w:vMerge/>
            <w:vAlign w:val="center"/>
            <w:tcPrChange w:id="128" w:author="MANELPHE Olivier ATTACHE ADMI" w:date="2025-09-12T11:38:00Z">
              <w:tcPr>
                <w:tcW w:w="984" w:type="pct"/>
                <w:vMerge/>
                <w:vAlign w:val="center"/>
              </w:tcPr>
            </w:tcPrChange>
          </w:tcPr>
          <w:p w14:paraId="66ECD43A" w14:textId="77777777"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p>
        </w:tc>
      </w:tr>
      <w:tr w:rsidR="00E55CA0" w:rsidRPr="00954140" w14:paraId="444F07B8" w14:textId="77777777" w:rsidTr="004468F6">
        <w:trPr>
          <w:trHeight w:val="742"/>
          <w:trPrChange w:id="129" w:author="MANELPHE Olivier ATTACHE ADMI" w:date="2025-09-12T11:38:00Z">
            <w:trPr>
              <w:trHeight w:val="246"/>
            </w:trPr>
          </w:trPrChange>
        </w:trPr>
        <w:tc>
          <w:tcPr>
            <w:tcW w:w="712" w:type="pct"/>
            <w:vMerge/>
            <w:vAlign w:val="center"/>
            <w:tcPrChange w:id="130" w:author="MANELPHE Olivier ATTACHE ADMI" w:date="2025-09-12T11:38:00Z">
              <w:tcPr>
                <w:tcW w:w="712" w:type="pct"/>
                <w:vMerge/>
                <w:vAlign w:val="center"/>
              </w:tcPr>
            </w:tcPrChange>
          </w:tcPr>
          <w:p w14:paraId="79908B54" w14:textId="77777777" w:rsidR="00E55CA0" w:rsidRPr="00954140" w:rsidRDefault="00E55CA0" w:rsidP="00120A1A">
            <w:pPr>
              <w:pStyle w:val="Paragraphedeliste"/>
              <w:autoSpaceDE w:val="0"/>
              <w:autoSpaceDN w:val="0"/>
              <w:adjustRightInd w:val="0"/>
              <w:spacing w:before="120"/>
              <w:ind w:left="0"/>
              <w:rPr>
                <w:rFonts w:ascii="Marianne" w:hAnsi="Marianne" w:cs="Arial"/>
                <w:b/>
                <w:sz w:val="20"/>
                <w:szCs w:val="20"/>
              </w:rPr>
            </w:pPr>
          </w:p>
        </w:tc>
        <w:tc>
          <w:tcPr>
            <w:tcW w:w="1714" w:type="pct"/>
            <w:vAlign w:val="center"/>
            <w:tcPrChange w:id="131" w:author="MANELPHE Olivier ATTACHE ADMI" w:date="2025-09-12T11:38:00Z">
              <w:tcPr>
                <w:tcW w:w="1652" w:type="pct"/>
                <w:vAlign w:val="center"/>
              </w:tcPr>
            </w:tcPrChange>
          </w:tcPr>
          <w:p w14:paraId="43408128" w14:textId="6C939DE1" w:rsidR="00E55CA0" w:rsidRPr="00954140" w:rsidRDefault="00E55CA0" w:rsidP="00F427F3">
            <w:pPr>
              <w:autoSpaceDE w:val="0"/>
              <w:autoSpaceDN w:val="0"/>
              <w:adjustRightInd w:val="0"/>
              <w:jc w:val="both"/>
              <w:rPr>
                <w:rFonts w:ascii="Arial" w:hAnsi="Arial" w:cs="Arial"/>
                <w:b/>
                <w:color w:val="000000" w:themeColor="text1"/>
                <w:sz w:val="20"/>
                <w:szCs w:val="20"/>
              </w:rPr>
            </w:pPr>
            <w:r w:rsidRPr="00954140">
              <w:rPr>
                <w:rFonts w:ascii="Arial" w:hAnsi="Arial" w:cs="Arial"/>
                <w:color w:val="000000" w:themeColor="text1"/>
                <w:sz w:val="20"/>
                <w:szCs w:val="20"/>
              </w:rPr>
              <w:t xml:space="preserve">Qualité et pertinence de l’extrait représentatif du support de cours pour chaque </w:t>
            </w:r>
            <w:r w:rsidR="002B6F77" w:rsidRPr="00954140">
              <w:rPr>
                <w:rFonts w:ascii="Arial" w:hAnsi="Arial" w:cs="Arial"/>
                <w:color w:val="000000" w:themeColor="text1"/>
                <w:sz w:val="20"/>
                <w:szCs w:val="20"/>
              </w:rPr>
              <w:t>module</w:t>
            </w:r>
            <w:r w:rsidR="00F427F3">
              <w:rPr>
                <w:rFonts w:ascii="Arial" w:hAnsi="Arial" w:cs="Arial"/>
                <w:color w:val="000000" w:themeColor="text1"/>
                <w:sz w:val="20"/>
                <w:szCs w:val="20"/>
              </w:rPr>
              <w:t>.</w:t>
            </w:r>
          </w:p>
        </w:tc>
        <w:tc>
          <w:tcPr>
            <w:tcW w:w="1590" w:type="pct"/>
            <w:vAlign w:val="center"/>
            <w:tcPrChange w:id="132" w:author="MANELPHE Olivier ATTACHE ADMI" w:date="2025-09-12T11:38:00Z">
              <w:tcPr>
                <w:tcW w:w="1652" w:type="pct"/>
                <w:vAlign w:val="center"/>
              </w:tcPr>
            </w:tcPrChange>
          </w:tcPr>
          <w:p w14:paraId="393E1CE9" w14:textId="49E86F5E" w:rsidR="00E55CA0" w:rsidRPr="00954140" w:rsidRDefault="00E55CA0" w:rsidP="00954140">
            <w:pPr>
              <w:pStyle w:val="Paragraphedeliste"/>
              <w:autoSpaceDE w:val="0"/>
              <w:autoSpaceDN w:val="0"/>
              <w:adjustRightInd w:val="0"/>
              <w:ind w:left="0"/>
              <w:jc w:val="center"/>
              <w:rPr>
                <w:rFonts w:ascii="Arial" w:hAnsi="Arial" w:cs="Arial"/>
                <w:b/>
                <w:color w:val="000000" w:themeColor="text1"/>
                <w:sz w:val="20"/>
                <w:szCs w:val="20"/>
              </w:rPr>
            </w:pPr>
            <w:r w:rsidRPr="00954140">
              <w:rPr>
                <w:rFonts w:ascii="Arial" w:hAnsi="Arial" w:cs="Arial"/>
                <w:b/>
                <w:color w:val="000000" w:themeColor="text1"/>
                <w:sz w:val="20"/>
                <w:szCs w:val="20"/>
              </w:rPr>
              <w:t>Noté sur 10 points</w:t>
            </w:r>
          </w:p>
        </w:tc>
        <w:tc>
          <w:tcPr>
            <w:tcW w:w="984" w:type="pct"/>
            <w:vMerge/>
            <w:vAlign w:val="center"/>
            <w:tcPrChange w:id="133" w:author="MANELPHE Olivier ATTACHE ADMI" w:date="2025-09-12T11:38:00Z">
              <w:tcPr>
                <w:tcW w:w="984" w:type="pct"/>
                <w:vMerge/>
                <w:vAlign w:val="center"/>
              </w:tcPr>
            </w:tcPrChange>
          </w:tcPr>
          <w:p w14:paraId="1EE7F92D" w14:textId="77777777"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p>
        </w:tc>
      </w:tr>
      <w:tr w:rsidR="00E55CA0" w:rsidRPr="00954140" w14:paraId="0D4EF8F4" w14:textId="77777777" w:rsidTr="004468F6">
        <w:trPr>
          <w:trHeight w:val="246"/>
          <w:trPrChange w:id="134" w:author="MANELPHE Olivier ATTACHE ADMI" w:date="2025-09-12T11:38:00Z">
            <w:trPr>
              <w:trHeight w:val="246"/>
            </w:trPr>
          </w:trPrChange>
        </w:trPr>
        <w:tc>
          <w:tcPr>
            <w:tcW w:w="712" w:type="pct"/>
            <w:vMerge/>
            <w:vAlign w:val="center"/>
            <w:tcPrChange w:id="135" w:author="MANELPHE Olivier ATTACHE ADMI" w:date="2025-09-12T11:38:00Z">
              <w:tcPr>
                <w:tcW w:w="712" w:type="pct"/>
                <w:vMerge/>
                <w:vAlign w:val="center"/>
              </w:tcPr>
            </w:tcPrChange>
          </w:tcPr>
          <w:p w14:paraId="26E7E58D" w14:textId="77777777" w:rsidR="00E55CA0" w:rsidRPr="00954140" w:rsidRDefault="00E55CA0" w:rsidP="00120A1A">
            <w:pPr>
              <w:pStyle w:val="Paragraphedeliste"/>
              <w:autoSpaceDE w:val="0"/>
              <w:autoSpaceDN w:val="0"/>
              <w:adjustRightInd w:val="0"/>
              <w:spacing w:before="120"/>
              <w:ind w:left="0"/>
              <w:rPr>
                <w:rFonts w:ascii="Marianne" w:hAnsi="Marianne" w:cs="Arial"/>
                <w:b/>
                <w:sz w:val="20"/>
                <w:szCs w:val="20"/>
              </w:rPr>
            </w:pPr>
          </w:p>
        </w:tc>
        <w:tc>
          <w:tcPr>
            <w:tcW w:w="1714" w:type="pct"/>
            <w:vAlign w:val="center"/>
            <w:tcPrChange w:id="136" w:author="MANELPHE Olivier ATTACHE ADMI" w:date="2025-09-12T11:38:00Z">
              <w:tcPr>
                <w:tcW w:w="1652" w:type="pct"/>
                <w:vAlign w:val="center"/>
              </w:tcPr>
            </w:tcPrChange>
          </w:tcPr>
          <w:p w14:paraId="36B48878" w14:textId="5D28DDE1" w:rsidR="00E55CA0" w:rsidRPr="00954140" w:rsidRDefault="00E55CA0" w:rsidP="00954140">
            <w:pPr>
              <w:autoSpaceDE w:val="0"/>
              <w:autoSpaceDN w:val="0"/>
              <w:adjustRightInd w:val="0"/>
              <w:jc w:val="both"/>
              <w:rPr>
                <w:rFonts w:ascii="Arial" w:hAnsi="Arial" w:cs="Arial"/>
                <w:b/>
                <w:color w:val="000000" w:themeColor="text1"/>
                <w:sz w:val="20"/>
                <w:szCs w:val="20"/>
              </w:rPr>
            </w:pPr>
            <w:r w:rsidRPr="00954140">
              <w:rPr>
                <w:rFonts w:ascii="Arial" w:hAnsi="Arial" w:cs="Arial"/>
                <w:color w:val="000000" w:themeColor="text1"/>
                <w:sz w:val="20"/>
                <w:szCs w:val="20"/>
              </w:rPr>
              <w:t xml:space="preserve">Capacité illustrative du </w:t>
            </w:r>
            <w:r w:rsidR="002B6F77" w:rsidRPr="00954140">
              <w:rPr>
                <w:rFonts w:ascii="Arial" w:hAnsi="Arial" w:cs="Arial"/>
                <w:color w:val="000000" w:themeColor="text1"/>
                <w:sz w:val="20"/>
                <w:szCs w:val="20"/>
              </w:rPr>
              <w:t xml:space="preserve">cas d’usage </w:t>
            </w:r>
            <w:r w:rsidRPr="00954140">
              <w:rPr>
                <w:rFonts w:ascii="Arial" w:hAnsi="Arial" w:cs="Arial"/>
                <w:color w:val="000000" w:themeColor="text1"/>
                <w:sz w:val="20"/>
                <w:szCs w:val="20"/>
              </w:rPr>
              <w:t>pour exprimer les concepts</w:t>
            </w:r>
          </w:p>
        </w:tc>
        <w:tc>
          <w:tcPr>
            <w:tcW w:w="1590" w:type="pct"/>
            <w:vAlign w:val="center"/>
            <w:tcPrChange w:id="137" w:author="MANELPHE Olivier ATTACHE ADMI" w:date="2025-09-12T11:38:00Z">
              <w:tcPr>
                <w:tcW w:w="1652" w:type="pct"/>
                <w:vAlign w:val="center"/>
              </w:tcPr>
            </w:tcPrChange>
          </w:tcPr>
          <w:p w14:paraId="295E258B" w14:textId="427FF941" w:rsidR="00E55CA0" w:rsidRPr="00954140" w:rsidRDefault="00E55CA0" w:rsidP="00954140">
            <w:pPr>
              <w:pStyle w:val="Paragraphedeliste"/>
              <w:autoSpaceDE w:val="0"/>
              <w:autoSpaceDN w:val="0"/>
              <w:adjustRightInd w:val="0"/>
              <w:ind w:left="0"/>
              <w:jc w:val="center"/>
              <w:rPr>
                <w:rFonts w:ascii="Arial" w:hAnsi="Arial" w:cs="Arial"/>
                <w:b/>
                <w:color w:val="000000" w:themeColor="text1"/>
                <w:sz w:val="20"/>
                <w:szCs w:val="20"/>
              </w:rPr>
            </w:pPr>
            <w:r w:rsidRPr="00954140">
              <w:rPr>
                <w:rFonts w:ascii="Arial" w:hAnsi="Arial" w:cs="Arial"/>
                <w:b/>
                <w:color w:val="000000" w:themeColor="text1"/>
                <w:sz w:val="20"/>
                <w:szCs w:val="20"/>
              </w:rPr>
              <w:t>Noté sur 10 points</w:t>
            </w:r>
          </w:p>
        </w:tc>
        <w:tc>
          <w:tcPr>
            <w:tcW w:w="984" w:type="pct"/>
            <w:vMerge/>
            <w:vAlign w:val="center"/>
            <w:tcPrChange w:id="138" w:author="MANELPHE Olivier ATTACHE ADMI" w:date="2025-09-12T11:38:00Z">
              <w:tcPr>
                <w:tcW w:w="984" w:type="pct"/>
                <w:vMerge/>
                <w:vAlign w:val="center"/>
              </w:tcPr>
            </w:tcPrChange>
          </w:tcPr>
          <w:p w14:paraId="1BD31EBD" w14:textId="77777777"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p>
        </w:tc>
      </w:tr>
      <w:tr w:rsidR="00E55CA0" w:rsidRPr="00954140" w14:paraId="1C552EA7" w14:textId="77777777" w:rsidTr="004468F6">
        <w:trPr>
          <w:trHeight w:val="384"/>
          <w:trPrChange w:id="139" w:author="MANELPHE Olivier ATTACHE ADMI" w:date="2025-09-12T11:38:00Z">
            <w:trPr>
              <w:trHeight w:val="384"/>
            </w:trPr>
          </w:trPrChange>
        </w:trPr>
        <w:tc>
          <w:tcPr>
            <w:tcW w:w="712" w:type="pct"/>
            <w:vMerge/>
            <w:tcPrChange w:id="140" w:author="MANELPHE Olivier ATTACHE ADMI" w:date="2025-09-12T11:38:00Z">
              <w:tcPr>
                <w:tcW w:w="712" w:type="pct"/>
                <w:vMerge/>
              </w:tcPr>
            </w:tcPrChange>
          </w:tcPr>
          <w:p w14:paraId="230F4711" w14:textId="77777777" w:rsidR="00E55CA0" w:rsidRPr="00954140" w:rsidRDefault="00E55CA0" w:rsidP="00120A1A">
            <w:pPr>
              <w:pStyle w:val="Paragraphedeliste"/>
              <w:autoSpaceDE w:val="0"/>
              <w:autoSpaceDN w:val="0"/>
              <w:adjustRightInd w:val="0"/>
              <w:spacing w:before="120"/>
              <w:ind w:left="0"/>
              <w:jc w:val="both"/>
              <w:rPr>
                <w:rFonts w:ascii="Arial" w:hAnsi="Arial" w:cs="Arial"/>
                <w:sz w:val="20"/>
                <w:szCs w:val="20"/>
              </w:rPr>
            </w:pPr>
          </w:p>
        </w:tc>
        <w:tc>
          <w:tcPr>
            <w:tcW w:w="3304" w:type="pct"/>
            <w:gridSpan w:val="2"/>
            <w:vAlign w:val="center"/>
            <w:tcPrChange w:id="141" w:author="MANELPHE Olivier ATTACHE ADMI" w:date="2025-09-12T11:38:00Z">
              <w:tcPr>
                <w:tcW w:w="3304" w:type="pct"/>
                <w:gridSpan w:val="2"/>
                <w:vAlign w:val="center"/>
              </w:tcPr>
            </w:tcPrChange>
          </w:tcPr>
          <w:p w14:paraId="7C8A2248" w14:textId="043603F0" w:rsidR="00E55CA0" w:rsidRPr="00954140" w:rsidRDefault="00E55CA0" w:rsidP="00954140">
            <w:pPr>
              <w:pStyle w:val="Paragraphedeliste"/>
              <w:autoSpaceDE w:val="0"/>
              <w:autoSpaceDN w:val="0"/>
              <w:adjustRightInd w:val="0"/>
              <w:ind w:left="0"/>
              <w:jc w:val="center"/>
              <w:rPr>
                <w:sz w:val="20"/>
                <w:szCs w:val="20"/>
              </w:rPr>
            </w:pPr>
            <w:r w:rsidRPr="00954140">
              <w:rPr>
                <w:rFonts w:ascii="Arial" w:hAnsi="Arial" w:cs="Arial"/>
                <w:b/>
                <w:color w:val="000000" w:themeColor="text1"/>
                <w:sz w:val="20"/>
                <w:szCs w:val="20"/>
              </w:rPr>
              <w:t>Sous-critère 2 : Qualification et expérience des intervenants</w:t>
            </w:r>
            <w:r w:rsidR="002B6F77" w:rsidRPr="00954140">
              <w:rPr>
                <w:rFonts w:ascii="Arial" w:hAnsi="Arial" w:cs="Arial"/>
                <w:b/>
                <w:color w:val="000000" w:themeColor="text1"/>
                <w:sz w:val="20"/>
                <w:szCs w:val="20"/>
              </w:rPr>
              <w:t xml:space="preserve"> titulaires et suppléants</w:t>
            </w:r>
          </w:p>
        </w:tc>
        <w:tc>
          <w:tcPr>
            <w:tcW w:w="984" w:type="pct"/>
            <w:vMerge w:val="restart"/>
            <w:vAlign w:val="center"/>
            <w:tcPrChange w:id="142" w:author="MANELPHE Olivier ATTACHE ADMI" w:date="2025-09-12T11:38:00Z">
              <w:tcPr>
                <w:tcW w:w="984" w:type="pct"/>
                <w:vMerge w:val="restart"/>
                <w:vAlign w:val="center"/>
              </w:tcPr>
            </w:tcPrChange>
          </w:tcPr>
          <w:p w14:paraId="211311AE" w14:textId="288F8845"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r w:rsidRPr="00954140">
              <w:rPr>
                <w:rFonts w:ascii="Arial" w:hAnsi="Arial" w:cs="Arial"/>
                <w:color w:val="000000" w:themeColor="text1"/>
                <w:sz w:val="20"/>
                <w:szCs w:val="20"/>
              </w:rPr>
              <w:t>Noté sur 20 pts</w:t>
            </w:r>
          </w:p>
          <w:p w14:paraId="5A5224A8" w14:textId="15A23D12"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r w:rsidRPr="00954140">
              <w:rPr>
                <w:rFonts w:ascii="Arial" w:hAnsi="Arial" w:cs="Arial"/>
                <w:color w:val="000000" w:themeColor="text1"/>
                <w:sz w:val="20"/>
                <w:szCs w:val="20"/>
              </w:rPr>
              <w:t>La note sera calculée en effectuant la moyenne des notes obtenues dans l’évaluation des profils fournis par le candidat dans son offre.</w:t>
            </w:r>
          </w:p>
        </w:tc>
      </w:tr>
      <w:tr w:rsidR="00E55CA0" w:rsidRPr="00954140" w14:paraId="61D2A1C7" w14:textId="77777777" w:rsidTr="004468F6">
        <w:trPr>
          <w:trHeight w:val="382"/>
          <w:trPrChange w:id="143" w:author="MANELPHE Olivier ATTACHE ADMI" w:date="2025-09-12T11:38:00Z">
            <w:trPr>
              <w:trHeight w:val="382"/>
            </w:trPr>
          </w:trPrChange>
        </w:trPr>
        <w:tc>
          <w:tcPr>
            <w:tcW w:w="712" w:type="pct"/>
            <w:vMerge/>
            <w:tcPrChange w:id="144" w:author="MANELPHE Olivier ATTACHE ADMI" w:date="2025-09-12T11:38:00Z">
              <w:tcPr>
                <w:tcW w:w="712" w:type="pct"/>
                <w:vMerge/>
              </w:tcPr>
            </w:tcPrChange>
          </w:tcPr>
          <w:p w14:paraId="17ABB58A" w14:textId="77777777" w:rsidR="00E55CA0" w:rsidRPr="00954140" w:rsidRDefault="00E55CA0" w:rsidP="00120A1A">
            <w:pPr>
              <w:pStyle w:val="Paragraphedeliste"/>
              <w:autoSpaceDE w:val="0"/>
              <w:autoSpaceDN w:val="0"/>
              <w:adjustRightInd w:val="0"/>
              <w:spacing w:before="120"/>
              <w:ind w:left="0"/>
              <w:jc w:val="both"/>
              <w:rPr>
                <w:rFonts w:ascii="Arial" w:hAnsi="Arial" w:cs="Arial"/>
                <w:sz w:val="20"/>
                <w:szCs w:val="20"/>
              </w:rPr>
            </w:pPr>
          </w:p>
        </w:tc>
        <w:tc>
          <w:tcPr>
            <w:tcW w:w="1714" w:type="pct"/>
            <w:vAlign w:val="center"/>
            <w:tcPrChange w:id="145" w:author="MANELPHE Olivier ATTACHE ADMI" w:date="2025-09-12T11:38:00Z">
              <w:tcPr>
                <w:tcW w:w="1652" w:type="pct"/>
                <w:vAlign w:val="center"/>
              </w:tcPr>
            </w:tcPrChange>
          </w:tcPr>
          <w:p w14:paraId="094EF262" w14:textId="32831209" w:rsidR="00E55CA0" w:rsidRPr="00954140" w:rsidRDefault="00E55CA0" w:rsidP="00F427F3">
            <w:pPr>
              <w:autoSpaceDE w:val="0"/>
              <w:autoSpaceDN w:val="0"/>
              <w:adjustRightInd w:val="0"/>
              <w:jc w:val="both"/>
              <w:rPr>
                <w:rFonts w:ascii="Arial" w:hAnsi="Arial" w:cs="Arial"/>
                <w:color w:val="000000" w:themeColor="text1"/>
                <w:sz w:val="20"/>
                <w:szCs w:val="20"/>
              </w:rPr>
            </w:pPr>
            <w:r w:rsidRPr="00954140">
              <w:rPr>
                <w:rFonts w:ascii="Arial" w:hAnsi="Arial" w:cs="Arial"/>
                <w:color w:val="000000" w:themeColor="text1"/>
                <w:sz w:val="20"/>
                <w:szCs w:val="20"/>
              </w:rPr>
              <w:t>Cursus de formation initiale et continue des intervenants</w:t>
            </w:r>
            <w:r w:rsidR="002B6F77" w:rsidRPr="00954140">
              <w:rPr>
                <w:rFonts w:ascii="Arial" w:hAnsi="Arial" w:cs="Arial"/>
                <w:color w:val="000000" w:themeColor="text1"/>
                <w:sz w:val="20"/>
                <w:szCs w:val="20"/>
              </w:rPr>
              <w:t xml:space="preserve"> ti</w:t>
            </w:r>
            <w:r w:rsidR="00954140">
              <w:rPr>
                <w:rFonts w:ascii="Arial" w:hAnsi="Arial" w:cs="Arial"/>
                <w:color w:val="000000" w:themeColor="text1"/>
                <w:sz w:val="20"/>
                <w:szCs w:val="20"/>
              </w:rPr>
              <w:t>tu</w:t>
            </w:r>
            <w:r w:rsidR="002B6F77" w:rsidRPr="00954140">
              <w:rPr>
                <w:rFonts w:ascii="Arial" w:hAnsi="Arial" w:cs="Arial"/>
                <w:color w:val="000000" w:themeColor="text1"/>
                <w:sz w:val="20"/>
                <w:szCs w:val="20"/>
              </w:rPr>
              <w:t>laires et suppléants</w:t>
            </w:r>
            <w:r w:rsidRPr="00954140">
              <w:rPr>
                <w:rFonts w:ascii="Arial" w:hAnsi="Arial" w:cs="Arial"/>
                <w:color w:val="000000" w:themeColor="text1"/>
                <w:sz w:val="20"/>
                <w:szCs w:val="20"/>
              </w:rPr>
              <w:t xml:space="preserve"> </w:t>
            </w:r>
          </w:p>
        </w:tc>
        <w:tc>
          <w:tcPr>
            <w:tcW w:w="1590" w:type="pct"/>
            <w:vAlign w:val="center"/>
            <w:tcPrChange w:id="146" w:author="MANELPHE Olivier ATTACHE ADMI" w:date="2025-09-12T11:38:00Z">
              <w:tcPr>
                <w:tcW w:w="1652" w:type="pct"/>
                <w:vAlign w:val="center"/>
              </w:tcPr>
            </w:tcPrChange>
          </w:tcPr>
          <w:p w14:paraId="31603DBC" w14:textId="786EAEEF" w:rsidR="00E55CA0" w:rsidRPr="00954140" w:rsidRDefault="00E55CA0" w:rsidP="00954140">
            <w:pPr>
              <w:pStyle w:val="Paragraphedeliste"/>
              <w:autoSpaceDE w:val="0"/>
              <w:autoSpaceDN w:val="0"/>
              <w:adjustRightInd w:val="0"/>
              <w:ind w:left="0"/>
              <w:jc w:val="center"/>
              <w:rPr>
                <w:rFonts w:ascii="Arial" w:hAnsi="Arial" w:cs="Arial"/>
                <w:b/>
                <w:color w:val="000000" w:themeColor="text1"/>
                <w:sz w:val="20"/>
                <w:szCs w:val="20"/>
              </w:rPr>
            </w:pPr>
            <w:r w:rsidRPr="00954140">
              <w:rPr>
                <w:rFonts w:ascii="Arial" w:hAnsi="Arial" w:cs="Arial"/>
                <w:b/>
                <w:color w:val="000000" w:themeColor="text1"/>
                <w:sz w:val="20"/>
                <w:szCs w:val="20"/>
              </w:rPr>
              <w:t>Noté sur 5 points</w:t>
            </w:r>
          </w:p>
        </w:tc>
        <w:tc>
          <w:tcPr>
            <w:tcW w:w="984" w:type="pct"/>
            <w:vMerge/>
            <w:vAlign w:val="center"/>
            <w:tcPrChange w:id="147" w:author="MANELPHE Olivier ATTACHE ADMI" w:date="2025-09-12T11:38:00Z">
              <w:tcPr>
                <w:tcW w:w="984" w:type="pct"/>
                <w:vMerge/>
                <w:vAlign w:val="center"/>
              </w:tcPr>
            </w:tcPrChange>
          </w:tcPr>
          <w:p w14:paraId="542D1D87" w14:textId="77777777"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p>
        </w:tc>
      </w:tr>
      <w:tr w:rsidR="00E55CA0" w:rsidRPr="00954140" w14:paraId="70B8E164" w14:textId="77777777" w:rsidTr="004468F6">
        <w:trPr>
          <w:trHeight w:val="382"/>
          <w:trPrChange w:id="148" w:author="MANELPHE Olivier ATTACHE ADMI" w:date="2025-09-12T11:38:00Z">
            <w:trPr>
              <w:trHeight w:val="382"/>
            </w:trPr>
          </w:trPrChange>
        </w:trPr>
        <w:tc>
          <w:tcPr>
            <w:tcW w:w="712" w:type="pct"/>
            <w:vMerge/>
            <w:tcPrChange w:id="149" w:author="MANELPHE Olivier ATTACHE ADMI" w:date="2025-09-12T11:38:00Z">
              <w:tcPr>
                <w:tcW w:w="712" w:type="pct"/>
                <w:vMerge/>
              </w:tcPr>
            </w:tcPrChange>
          </w:tcPr>
          <w:p w14:paraId="6895320C" w14:textId="77777777" w:rsidR="00E55CA0" w:rsidRPr="00954140" w:rsidRDefault="00E55CA0" w:rsidP="00120A1A">
            <w:pPr>
              <w:pStyle w:val="Paragraphedeliste"/>
              <w:autoSpaceDE w:val="0"/>
              <w:autoSpaceDN w:val="0"/>
              <w:adjustRightInd w:val="0"/>
              <w:spacing w:before="120"/>
              <w:ind w:left="0"/>
              <w:jc w:val="both"/>
              <w:rPr>
                <w:rFonts w:ascii="Arial" w:hAnsi="Arial" w:cs="Arial"/>
                <w:sz w:val="20"/>
                <w:szCs w:val="20"/>
              </w:rPr>
            </w:pPr>
          </w:p>
        </w:tc>
        <w:tc>
          <w:tcPr>
            <w:tcW w:w="1714" w:type="pct"/>
            <w:vAlign w:val="center"/>
            <w:tcPrChange w:id="150" w:author="MANELPHE Olivier ATTACHE ADMI" w:date="2025-09-12T11:38:00Z">
              <w:tcPr>
                <w:tcW w:w="1652" w:type="pct"/>
                <w:vAlign w:val="center"/>
              </w:tcPr>
            </w:tcPrChange>
          </w:tcPr>
          <w:p w14:paraId="187507E0" w14:textId="2DE1EDCD" w:rsidR="00E55CA0" w:rsidRPr="00954140" w:rsidRDefault="00E55CA0" w:rsidP="00F427F3">
            <w:pPr>
              <w:autoSpaceDE w:val="0"/>
              <w:autoSpaceDN w:val="0"/>
              <w:adjustRightInd w:val="0"/>
              <w:jc w:val="both"/>
              <w:rPr>
                <w:rFonts w:ascii="Arial" w:hAnsi="Arial" w:cs="Arial"/>
                <w:color w:val="000000" w:themeColor="text1"/>
                <w:sz w:val="20"/>
                <w:szCs w:val="20"/>
              </w:rPr>
            </w:pPr>
            <w:r w:rsidRPr="00954140">
              <w:rPr>
                <w:rFonts w:ascii="Arial" w:hAnsi="Arial" w:cs="Arial"/>
                <w:color w:val="000000" w:themeColor="text1"/>
                <w:sz w:val="20"/>
                <w:szCs w:val="20"/>
              </w:rPr>
              <w:t>Expérience pédagogique dans le domaine des formations professionnelles</w:t>
            </w:r>
            <w:r w:rsidR="002B6F77" w:rsidRPr="00954140">
              <w:rPr>
                <w:rFonts w:ascii="Arial" w:hAnsi="Arial" w:cs="Arial"/>
                <w:color w:val="000000" w:themeColor="text1"/>
                <w:sz w:val="20"/>
                <w:szCs w:val="20"/>
              </w:rPr>
              <w:t xml:space="preserve"> pour adulte</w:t>
            </w:r>
            <w:r w:rsidRPr="00954140">
              <w:rPr>
                <w:rFonts w:ascii="Arial" w:hAnsi="Arial" w:cs="Arial"/>
                <w:color w:val="000000" w:themeColor="text1"/>
                <w:sz w:val="20"/>
                <w:szCs w:val="20"/>
              </w:rPr>
              <w:t xml:space="preserve"> </w:t>
            </w:r>
          </w:p>
        </w:tc>
        <w:tc>
          <w:tcPr>
            <w:tcW w:w="1590" w:type="pct"/>
            <w:vAlign w:val="center"/>
            <w:tcPrChange w:id="151" w:author="MANELPHE Olivier ATTACHE ADMI" w:date="2025-09-12T11:38:00Z">
              <w:tcPr>
                <w:tcW w:w="1652" w:type="pct"/>
                <w:vAlign w:val="center"/>
              </w:tcPr>
            </w:tcPrChange>
          </w:tcPr>
          <w:p w14:paraId="3EADDFA2" w14:textId="413EDFC4" w:rsidR="00E55CA0" w:rsidRPr="00954140" w:rsidRDefault="00E55CA0" w:rsidP="00954140">
            <w:pPr>
              <w:pStyle w:val="Paragraphedeliste"/>
              <w:autoSpaceDE w:val="0"/>
              <w:autoSpaceDN w:val="0"/>
              <w:adjustRightInd w:val="0"/>
              <w:ind w:left="0"/>
              <w:jc w:val="center"/>
              <w:rPr>
                <w:rFonts w:ascii="Arial" w:hAnsi="Arial" w:cs="Arial"/>
                <w:b/>
                <w:color w:val="000000" w:themeColor="text1"/>
                <w:sz w:val="20"/>
                <w:szCs w:val="20"/>
              </w:rPr>
            </w:pPr>
            <w:r w:rsidRPr="00954140">
              <w:rPr>
                <w:rFonts w:ascii="Arial" w:hAnsi="Arial" w:cs="Arial"/>
                <w:b/>
                <w:color w:val="000000" w:themeColor="text1"/>
                <w:sz w:val="20"/>
                <w:szCs w:val="20"/>
              </w:rPr>
              <w:t>Noté sur 5 points</w:t>
            </w:r>
          </w:p>
        </w:tc>
        <w:tc>
          <w:tcPr>
            <w:tcW w:w="984" w:type="pct"/>
            <w:vMerge/>
            <w:vAlign w:val="center"/>
            <w:tcPrChange w:id="152" w:author="MANELPHE Olivier ATTACHE ADMI" w:date="2025-09-12T11:38:00Z">
              <w:tcPr>
                <w:tcW w:w="984" w:type="pct"/>
                <w:vMerge/>
                <w:vAlign w:val="center"/>
              </w:tcPr>
            </w:tcPrChange>
          </w:tcPr>
          <w:p w14:paraId="2F692B8F" w14:textId="77777777" w:rsidR="00E55CA0" w:rsidRPr="00954140" w:rsidRDefault="00E55CA0" w:rsidP="00514E1E">
            <w:pPr>
              <w:pStyle w:val="Paragraphedeliste"/>
              <w:autoSpaceDE w:val="0"/>
              <w:autoSpaceDN w:val="0"/>
              <w:adjustRightInd w:val="0"/>
              <w:ind w:left="0"/>
              <w:jc w:val="center"/>
              <w:rPr>
                <w:rFonts w:ascii="Arial" w:hAnsi="Arial" w:cs="Arial"/>
                <w:color w:val="000000" w:themeColor="text1"/>
                <w:sz w:val="20"/>
                <w:szCs w:val="20"/>
              </w:rPr>
            </w:pPr>
          </w:p>
        </w:tc>
      </w:tr>
      <w:tr w:rsidR="00AE0AEC" w:rsidRPr="00954140" w14:paraId="39B720C6" w14:textId="77777777" w:rsidTr="004468F6">
        <w:trPr>
          <w:trHeight w:val="382"/>
          <w:trPrChange w:id="153" w:author="MANELPHE Olivier ATTACHE ADMI" w:date="2025-09-12T11:38:00Z">
            <w:trPr>
              <w:trHeight w:val="382"/>
            </w:trPr>
          </w:trPrChange>
        </w:trPr>
        <w:tc>
          <w:tcPr>
            <w:tcW w:w="712" w:type="pct"/>
            <w:vMerge/>
            <w:tcPrChange w:id="154" w:author="MANELPHE Olivier ATTACHE ADMI" w:date="2025-09-12T11:38:00Z">
              <w:tcPr>
                <w:tcW w:w="712" w:type="pct"/>
                <w:vMerge/>
              </w:tcPr>
            </w:tcPrChange>
          </w:tcPr>
          <w:p w14:paraId="7FABAE5D" w14:textId="77777777" w:rsidR="00AE0AEC" w:rsidRPr="00954140" w:rsidRDefault="00AE0AEC" w:rsidP="00120A1A">
            <w:pPr>
              <w:pStyle w:val="Paragraphedeliste"/>
              <w:autoSpaceDE w:val="0"/>
              <w:autoSpaceDN w:val="0"/>
              <w:adjustRightInd w:val="0"/>
              <w:spacing w:before="120"/>
              <w:ind w:left="0"/>
              <w:jc w:val="both"/>
              <w:rPr>
                <w:rFonts w:ascii="Arial" w:hAnsi="Arial" w:cs="Arial"/>
                <w:sz w:val="20"/>
                <w:szCs w:val="20"/>
              </w:rPr>
            </w:pPr>
          </w:p>
        </w:tc>
        <w:tc>
          <w:tcPr>
            <w:tcW w:w="1714" w:type="pct"/>
            <w:vAlign w:val="center"/>
            <w:tcPrChange w:id="155" w:author="MANELPHE Olivier ATTACHE ADMI" w:date="2025-09-12T11:38:00Z">
              <w:tcPr>
                <w:tcW w:w="1652" w:type="pct"/>
                <w:vAlign w:val="center"/>
              </w:tcPr>
            </w:tcPrChange>
          </w:tcPr>
          <w:p w14:paraId="22ADCEF9" w14:textId="776A0FC2" w:rsidR="00F427F3" w:rsidRPr="00954140" w:rsidRDefault="00AE0AEC" w:rsidP="00F427F3">
            <w:pPr>
              <w:autoSpaceDE w:val="0"/>
              <w:autoSpaceDN w:val="0"/>
              <w:adjustRightInd w:val="0"/>
              <w:jc w:val="both"/>
              <w:rPr>
                <w:rFonts w:ascii="Arial" w:hAnsi="Arial" w:cs="Arial"/>
                <w:b/>
                <w:color w:val="000000" w:themeColor="text1"/>
                <w:sz w:val="20"/>
                <w:szCs w:val="20"/>
              </w:rPr>
            </w:pPr>
            <w:r w:rsidRPr="00954140">
              <w:rPr>
                <w:rFonts w:ascii="Arial" w:hAnsi="Arial" w:cs="Arial"/>
                <w:color w:val="000000" w:themeColor="text1"/>
                <w:sz w:val="20"/>
                <w:szCs w:val="20"/>
              </w:rPr>
              <w:t>Expérience professionnelle récente dans le domaine de formation du présent accord-cadre, notamment en modélisation d'architecture avec EA</w:t>
            </w:r>
            <w:r w:rsidR="00F427F3">
              <w:rPr>
                <w:rFonts w:ascii="Arial" w:hAnsi="Arial" w:cs="Arial"/>
                <w:color w:val="000000" w:themeColor="text1"/>
                <w:sz w:val="20"/>
                <w:szCs w:val="20"/>
              </w:rPr>
              <w:t>.</w:t>
            </w:r>
            <w:r w:rsidRPr="00954140">
              <w:rPr>
                <w:rFonts w:ascii="Arial" w:hAnsi="Arial" w:cs="Arial"/>
                <w:color w:val="000000" w:themeColor="text1"/>
                <w:sz w:val="20"/>
                <w:szCs w:val="20"/>
              </w:rPr>
              <w:t xml:space="preserve"> </w:t>
            </w:r>
          </w:p>
        </w:tc>
        <w:tc>
          <w:tcPr>
            <w:tcW w:w="1590" w:type="pct"/>
            <w:vAlign w:val="center"/>
            <w:tcPrChange w:id="156" w:author="MANELPHE Olivier ATTACHE ADMI" w:date="2025-09-12T11:38:00Z">
              <w:tcPr>
                <w:tcW w:w="1652" w:type="pct"/>
                <w:vAlign w:val="center"/>
              </w:tcPr>
            </w:tcPrChange>
          </w:tcPr>
          <w:p w14:paraId="627EDBF9" w14:textId="2DB8ED1E" w:rsidR="00AE0AEC" w:rsidRDefault="00AE0AEC">
            <w:pPr>
              <w:pStyle w:val="Paragraphedeliste"/>
              <w:autoSpaceDE w:val="0"/>
              <w:autoSpaceDN w:val="0"/>
              <w:adjustRightInd w:val="0"/>
              <w:ind w:left="0"/>
              <w:jc w:val="center"/>
              <w:rPr>
                <w:ins w:id="157" w:author="MANELPHE Olivier ATTACHE ADMI" w:date="2025-09-12T11:36:00Z"/>
                <w:rFonts w:ascii="Arial" w:hAnsi="Arial" w:cs="Arial"/>
                <w:b/>
                <w:color w:val="000000" w:themeColor="text1"/>
                <w:sz w:val="20"/>
                <w:szCs w:val="20"/>
              </w:rPr>
            </w:pPr>
            <w:r w:rsidRPr="00F427F3">
              <w:rPr>
                <w:rFonts w:ascii="Arial" w:hAnsi="Arial" w:cs="Arial"/>
                <w:b/>
                <w:color w:val="000000" w:themeColor="text1"/>
                <w:sz w:val="20"/>
                <w:szCs w:val="20"/>
              </w:rPr>
              <w:t>Noté sur 10 points</w:t>
            </w:r>
          </w:p>
          <w:p w14:paraId="2A6D70C4" w14:textId="77777777" w:rsidR="00774E38" w:rsidRPr="00F427F3" w:rsidRDefault="00774E38">
            <w:pPr>
              <w:pStyle w:val="Paragraphedeliste"/>
              <w:autoSpaceDE w:val="0"/>
              <w:autoSpaceDN w:val="0"/>
              <w:adjustRightInd w:val="0"/>
              <w:ind w:left="0"/>
              <w:jc w:val="center"/>
              <w:rPr>
                <w:rFonts w:ascii="Arial" w:hAnsi="Arial" w:cs="Arial"/>
                <w:b/>
                <w:color w:val="000000" w:themeColor="text1"/>
                <w:sz w:val="20"/>
                <w:szCs w:val="20"/>
              </w:rPr>
            </w:pPr>
          </w:p>
          <w:p w14:paraId="57C4E915" w14:textId="1FFDF8DA" w:rsidR="00774E38" w:rsidRDefault="00F427F3">
            <w:pPr>
              <w:autoSpaceDE w:val="0"/>
              <w:autoSpaceDN w:val="0"/>
              <w:adjustRightInd w:val="0"/>
              <w:jc w:val="center"/>
              <w:rPr>
                <w:ins w:id="158" w:author="MANELPHE Olivier ATTACHE ADMI" w:date="2025-09-12T11:35:00Z"/>
                <w:rFonts w:ascii="Arial" w:hAnsi="Arial" w:cs="Arial"/>
                <w:color w:val="000000" w:themeColor="text1"/>
                <w:sz w:val="20"/>
                <w:szCs w:val="20"/>
              </w:rPr>
              <w:pPrChange w:id="159" w:author="MANELPHE Olivier ATTACHE ADMI" w:date="2025-09-12T11:37:00Z">
                <w:pPr>
                  <w:autoSpaceDE w:val="0"/>
                  <w:autoSpaceDN w:val="0"/>
                  <w:adjustRightInd w:val="0"/>
                  <w:jc w:val="both"/>
                </w:pPr>
              </w:pPrChange>
            </w:pPr>
            <w:del w:id="160" w:author="MANELPHE Olivier ATTACHE ADMI" w:date="2025-09-12T11:35:00Z">
              <w:r w:rsidRPr="00F427F3" w:rsidDel="00774E38">
                <w:rPr>
                  <w:rFonts w:ascii="Arial" w:hAnsi="Arial" w:cs="Arial"/>
                  <w:color w:val="000000" w:themeColor="text1"/>
                  <w:sz w:val="20"/>
                  <w:szCs w:val="20"/>
                </w:rPr>
                <w:delText>(</w:delText>
              </w:r>
            </w:del>
            <w:r w:rsidRPr="00F427F3">
              <w:rPr>
                <w:rFonts w:ascii="Arial" w:hAnsi="Arial" w:cs="Arial"/>
                <w:color w:val="000000" w:themeColor="text1"/>
                <w:sz w:val="20"/>
                <w:szCs w:val="20"/>
              </w:rPr>
              <w:t>Expérience inférieure à 5 ans</w:t>
            </w:r>
            <w:del w:id="161" w:author="MANELPHE Olivier ATTACHE ADMI" w:date="2025-09-12T11:35:00Z">
              <w:r w:rsidRPr="00F427F3" w:rsidDel="00774E38">
                <w:rPr>
                  <w:rFonts w:ascii="Arial" w:hAnsi="Arial" w:cs="Arial"/>
                  <w:color w:val="000000" w:themeColor="text1"/>
                  <w:sz w:val="20"/>
                  <w:szCs w:val="20"/>
                </w:rPr>
                <w:delText xml:space="preserve"> </w:delText>
              </w:r>
            </w:del>
            <w:ins w:id="162" w:author="MANELPHE Olivier ATTACHE ADMI" w:date="2025-09-12T11:35:00Z">
              <w:r w:rsidR="00774E38">
                <w:rPr>
                  <w:rFonts w:ascii="Arial" w:hAnsi="Arial" w:cs="Arial"/>
                  <w:color w:val="000000" w:themeColor="text1"/>
                  <w:sz w:val="20"/>
                  <w:szCs w:val="20"/>
                </w:rPr>
                <w:t xml:space="preserve"> : </w:t>
              </w:r>
            </w:ins>
            <w:del w:id="163" w:author="MANELPHE Olivier ATTACHE ADMI" w:date="2025-09-12T11:35:00Z">
              <w:r w:rsidRPr="00F427F3" w:rsidDel="00774E38">
                <w:rPr>
                  <w:rFonts w:ascii="Arial" w:hAnsi="Arial" w:cs="Arial"/>
                  <w:color w:val="000000" w:themeColor="text1"/>
                  <w:sz w:val="20"/>
                  <w:szCs w:val="20"/>
                </w:rPr>
                <w:delText>(</w:delText>
              </w:r>
            </w:del>
            <w:r w:rsidRPr="00F427F3">
              <w:rPr>
                <w:rFonts w:ascii="Arial" w:hAnsi="Arial" w:cs="Arial"/>
                <w:color w:val="000000" w:themeColor="text1"/>
                <w:sz w:val="20"/>
                <w:szCs w:val="20"/>
              </w:rPr>
              <w:t>10 points</w:t>
            </w:r>
            <w:del w:id="164" w:author="MANELPHE Olivier ATTACHE ADMI" w:date="2025-09-12T11:35:00Z">
              <w:r w:rsidRPr="00F427F3" w:rsidDel="00774E38">
                <w:rPr>
                  <w:rFonts w:ascii="Arial" w:hAnsi="Arial" w:cs="Arial"/>
                  <w:color w:val="000000" w:themeColor="text1"/>
                  <w:sz w:val="20"/>
                  <w:szCs w:val="20"/>
                </w:rPr>
                <w:delText>)</w:delText>
              </w:r>
            </w:del>
            <w:r w:rsidRPr="00F427F3">
              <w:rPr>
                <w:rFonts w:ascii="Arial" w:hAnsi="Arial" w:cs="Arial"/>
                <w:color w:val="000000" w:themeColor="text1"/>
                <w:sz w:val="20"/>
                <w:szCs w:val="20"/>
              </w:rPr>
              <w:t>,</w:t>
            </w:r>
          </w:p>
          <w:p w14:paraId="1201F373" w14:textId="77777777" w:rsidR="00774E38" w:rsidRDefault="00774E38">
            <w:pPr>
              <w:autoSpaceDE w:val="0"/>
              <w:autoSpaceDN w:val="0"/>
              <w:adjustRightInd w:val="0"/>
              <w:jc w:val="center"/>
              <w:rPr>
                <w:ins w:id="165" w:author="MANELPHE Olivier ATTACHE ADMI" w:date="2025-09-12T11:36:00Z"/>
                <w:rFonts w:ascii="Arial" w:hAnsi="Arial" w:cs="Arial"/>
                <w:color w:val="000000" w:themeColor="text1"/>
                <w:sz w:val="20"/>
                <w:szCs w:val="20"/>
              </w:rPr>
              <w:pPrChange w:id="166" w:author="MANELPHE Olivier ATTACHE ADMI" w:date="2025-09-12T11:37:00Z">
                <w:pPr>
                  <w:autoSpaceDE w:val="0"/>
                  <w:autoSpaceDN w:val="0"/>
                  <w:adjustRightInd w:val="0"/>
                  <w:jc w:val="both"/>
                </w:pPr>
              </w:pPrChange>
            </w:pPr>
            <w:ins w:id="167" w:author="MANELPHE Olivier ATTACHE ADMI" w:date="2025-09-12T11:35:00Z">
              <w:r>
                <w:rPr>
                  <w:rFonts w:ascii="Arial" w:hAnsi="Arial" w:cs="Arial"/>
                  <w:color w:val="000000" w:themeColor="text1"/>
                  <w:sz w:val="20"/>
                  <w:szCs w:val="20"/>
                </w:rPr>
                <w:t xml:space="preserve">Expérience </w:t>
              </w:r>
            </w:ins>
            <w:r w:rsidR="00F427F3" w:rsidRPr="00F427F3">
              <w:rPr>
                <w:rFonts w:ascii="Arial" w:hAnsi="Arial" w:cs="Arial"/>
                <w:color w:val="000000" w:themeColor="text1"/>
                <w:sz w:val="20"/>
                <w:szCs w:val="20"/>
              </w:rPr>
              <w:t>supérieure à 5 ans</w:t>
            </w:r>
            <w:del w:id="168" w:author="MANELPHE Olivier ATTACHE ADMI" w:date="2025-09-12T11:35:00Z">
              <w:r w:rsidR="00F427F3" w:rsidRPr="00F427F3" w:rsidDel="00774E38">
                <w:rPr>
                  <w:rFonts w:ascii="Arial" w:hAnsi="Arial" w:cs="Arial"/>
                  <w:color w:val="000000" w:themeColor="text1"/>
                  <w:sz w:val="20"/>
                  <w:szCs w:val="20"/>
                </w:rPr>
                <w:delText xml:space="preserve"> </w:delText>
              </w:r>
            </w:del>
            <w:ins w:id="169" w:author="MANELPHE Olivier ATTACHE ADMI" w:date="2025-09-12T11:35:00Z">
              <w:r>
                <w:rPr>
                  <w:rFonts w:ascii="Arial" w:hAnsi="Arial" w:cs="Arial"/>
                  <w:color w:val="000000" w:themeColor="text1"/>
                  <w:sz w:val="20"/>
                  <w:szCs w:val="20"/>
                </w:rPr>
                <w:t xml:space="preserve"> : </w:t>
              </w:r>
            </w:ins>
            <w:del w:id="170" w:author="MANELPHE Olivier ATTACHE ADMI" w:date="2025-09-12T11:35:00Z">
              <w:r w:rsidR="00F427F3" w:rsidRPr="00F427F3" w:rsidDel="00774E38">
                <w:rPr>
                  <w:rFonts w:ascii="Arial" w:hAnsi="Arial" w:cs="Arial"/>
                  <w:color w:val="000000" w:themeColor="text1"/>
                  <w:sz w:val="20"/>
                  <w:szCs w:val="20"/>
                </w:rPr>
                <w:delText>(</w:delText>
              </w:r>
            </w:del>
            <w:r w:rsidR="00F427F3" w:rsidRPr="00F427F3">
              <w:rPr>
                <w:rFonts w:ascii="Arial" w:hAnsi="Arial" w:cs="Arial"/>
                <w:color w:val="000000" w:themeColor="text1"/>
                <w:sz w:val="20"/>
                <w:szCs w:val="20"/>
              </w:rPr>
              <w:t>0 point</w:t>
            </w:r>
            <w:del w:id="171" w:author="MANELPHE Olivier ATTACHE ADMI" w:date="2025-09-12T11:35:00Z">
              <w:r w:rsidR="00F427F3" w:rsidRPr="00F427F3" w:rsidDel="00774E38">
                <w:rPr>
                  <w:rFonts w:ascii="Arial" w:hAnsi="Arial" w:cs="Arial"/>
                  <w:color w:val="000000" w:themeColor="text1"/>
                  <w:sz w:val="20"/>
                  <w:szCs w:val="20"/>
                </w:rPr>
                <w:delText>)</w:delText>
              </w:r>
            </w:del>
            <w:r w:rsidR="00F427F3">
              <w:rPr>
                <w:rFonts w:ascii="Arial" w:hAnsi="Arial" w:cs="Arial"/>
                <w:color w:val="000000" w:themeColor="text1"/>
                <w:sz w:val="20"/>
                <w:szCs w:val="20"/>
              </w:rPr>
              <w:t>.</w:t>
            </w:r>
          </w:p>
          <w:p w14:paraId="4BA95ADE" w14:textId="6D408C66" w:rsidR="00774E38" w:rsidRDefault="00774E38">
            <w:pPr>
              <w:autoSpaceDE w:val="0"/>
              <w:autoSpaceDN w:val="0"/>
              <w:adjustRightInd w:val="0"/>
              <w:jc w:val="center"/>
              <w:rPr>
                <w:ins w:id="172" w:author="MANELPHE Olivier ATTACHE ADMI" w:date="2025-09-12T11:35:00Z"/>
                <w:rFonts w:ascii="Arial" w:hAnsi="Arial" w:cs="Arial"/>
                <w:color w:val="000000" w:themeColor="text1"/>
                <w:sz w:val="20"/>
                <w:szCs w:val="20"/>
              </w:rPr>
              <w:pPrChange w:id="173" w:author="MANELPHE Olivier ATTACHE ADMI" w:date="2025-09-12T11:37:00Z">
                <w:pPr>
                  <w:autoSpaceDE w:val="0"/>
                  <w:autoSpaceDN w:val="0"/>
                  <w:adjustRightInd w:val="0"/>
                  <w:jc w:val="both"/>
                </w:pPr>
              </w:pPrChange>
            </w:pPr>
          </w:p>
          <w:p w14:paraId="784D1B7F" w14:textId="1B3171B2" w:rsidR="00F427F3" w:rsidRPr="00F427F3" w:rsidRDefault="00F427F3">
            <w:pPr>
              <w:autoSpaceDE w:val="0"/>
              <w:autoSpaceDN w:val="0"/>
              <w:adjustRightInd w:val="0"/>
              <w:jc w:val="both"/>
              <w:rPr>
                <w:rFonts w:ascii="Arial" w:hAnsi="Arial" w:cs="Arial"/>
                <w:color w:val="000000" w:themeColor="text1"/>
                <w:sz w:val="20"/>
                <w:szCs w:val="20"/>
              </w:rPr>
            </w:pPr>
            <w:r w:rsidRPr="00F427F3">
              <w:rPr>
                <w:rFonts w:ascii="Arial" w:hAnsi="Arial" w:cs="Arial"/>
                <w:color w:val="000000" w:themeColor="text1"/>
                <w:sz w:val="20"/>
                <w:szCs w:val="20"/>
              </w:rPr>
              <w:t>L’absence</w:t>
            </w:r>
            <w:ins w:id="174" w:author="MANELPHE Olivier ATTACHE ADMI" w:date="2025-09-12T11:36:00Z">
              <w:r w:rsidR="004468F6">
                <w:rPr>
                  <w:rFonts w:ascii="Arial" w:hAnsi="Arial" w:cs="Arial"/>
                  <w:color w:val="000000" w:themeColor="text1"/>
                  <w:sz w:val="20"/>
                  <w:szCs w:val="20"/>
                </w:rPr>
                <w:t xml:space="preserve"> </w:t>
              </w:r>
            </w:ins>
            <w:del w:id="175" w:author="MANELPHE Olivier ATTACHE ADMI" w:date="2025-09-12T11:36:00Z">
              <w:r w:rsidRPr="00F427F3" w:rsidDel="004468F6">
                <w:rPr>
                  <w:rFonts w:ascii="Arial" w:hAnsi="Arial" w:cs="Arial"/>
                  <w:color w:val="000000" w:themeColor="text1"/>
                  <w:sz w:val="20"/>
                  <w:szCs w:val="20"/>
                </w:rPr>
                <w:delText xml:space="preserve"> </w:delText>
              </w:r>
            </w:del>
            <w:r w:rsidRPr="00F427F3">
              <w:rPr>
                <w:rFonts w:ascii="Arial" w:hAnsi="Arial" w:cs="Arial"/>
                <w:color w:val="000000" w:themeColor="text1"/>
                <w:sz w:val="20"/>
                <w:szCs w:val="20"/>
              </w:rPr>
              <w:t>d’expérience professionnelle dans le domaine de formation du présent accord-cadre entrainera le rejet de l’offre correspondante.</w:t>
            </w:r>
          </w:p>
        </w:tc>
        <w:tc>
          <w:tcPr>
            <w:tcW w:w="984" w:type="pct"/>
            <w:vMerge/>
            <w:vAlign w:val="center"/>
            <w:tcPrChange w:id="176" w:author="MANELPHE Olivier ATTACHE ADMI" w:date="2025-09-12T11:38:00Z">
              <w:tcPr>
                <w:tcW w:w="984" w:type="pct"/>
                <w:vMerge/>
                <w:vAlign w:val="center"/>
              </w:tcPr>
            </w:tcPrChange>
          </w:tcPr>
          <w:p w14:paraId="4124BEC3" w14:textId="77777777" w:rsidR="00AE0AEC" w:rsidRPr="00954140" w:rsidRDefault="00AE0AEC" w:rsidP="00514E1E">
            <w:pPr>
              <w:pStyle w:val="Paragraphedeliste"/>
              <w:autoSpaceDE w:val="0"/>
              <w:autoSpaceDN w:val="0"/>
              <w:adjustRightInd w:val="0"/>
              <w:ind w:left="0"/>
              <w:jc w:val="center"/>
              <w:rPr>
                <w:rFonts w:ascii="Arial" w:hAnsi="Arial" w:cs="Arial"/>
                <w:color w:val="000000" w:themeColor="text1"/>
                <w:sz w:val="20"/>
                <w:szCs w:val="20"/>
              </w:rPr>
            </w:pPr>
          </w:p>
        </w:tc>
      </w:tr>
    </w:tbl>
    <w:p w14:paraId="33AFED87" w14:textId="0A31E7E2" w:rsidR="00AE0AEC" w:rsidRDefault="00A9039B" w:rsidP="00AE0AEC">
      <w:pPr>
        <w:spacing w:before="100" w:beforeAutospacing="1"/>
        <w:ind w:left="284"/>
        <w:jc w:val="both"/>
        <w:rPr>
          <w:rFonts w:ascii="Arial" w:hAnsi="Arial" w:cs="Arial"/>
          <w:lang w:eastAsia="en-US"/>
        </w:rPr>
      </w:pPr>
      <w:r>
        <w:rPr>
          <w:rFonts w:ascii="Arial" w:hAnsi="Arial" w:cs="Arial"/>
          <w:lang w:eastAsia="en-US"/>
        </w:rPr>
        <w:t xml:space="preserve">* </w:t>
      </w:r>
      <w:r>
        <w:rPr>
          <w:rFonts w:ascii="Arial" w:hAnsi="Arial" w:cs="Arial"/>
          <w:lang w:eastAsia="en-US"/>
        </w:rPr>
        <w:tab/>
      </w:r>
      <w:r w:rsidR="00AE0AEC">
        <w:rPr>
          <w:rFonts w:ascii="Arial" w:hAnsi="Arial" w:cs="Arial"/>
          <w:lang w:eastAsia="en-US"/>
        </w:rPr>
        <w:t xml:space="preserve">Toute note </w:t>
      </w:r>
      <w:r w:rsidR="00AE0AEC" w:rsidRPr="00514E1E">
        <w:rPr>
          <w:rFonts w:ascii="Arial" w:hAnsi="Arial" w:cs="Arial"/>
          <w:color w:val="000000" w:themeColor="text1"/>
        </w:rPr>
        <w:t>technique</w:t>
      </w:r>
      <w:r w:rsidR="00AE0AEC">
        <w:rPr>
          <w:rFonts w:ascii="Arial" w:hAnsi="Arial" w:cs="Arial"/>
          <w:lang w:eastAsia="en-US"/>
        </w:rPr>
        <w:t xml:space="preserve"> inférieure à 35</w:t>
      </w:r>
      <w:r w:rsidR="00AE0AEC">
        <w:rPr>
          <w:rStyle w:val="Marquedecommentaire"/>
        </w:rPr>
        <w:commentReference w:id="177"/>
      </w:r>
      <w:r w:rsidR="00AE0AEC">
        <w:rPr>
          <w:rFonts w:ascii="Arial" w:hAnsi="Arial" w:cs="Arial"/>
          <w:lang w:eastAsia="en-US"/>
        </w:rPr>
        <w:t xml:space="preserve"> sur 60 points entrainera le rejet de l’offre correspondante.</w:t>
      </w:r>
    </w:p>
    <w:p w14:paraId="4BB77307" w14:textId="278F4F91" w:rsidR="00514E1E" w:rsidRDefault="00514E1E"/>
    <w:tbl>
      <w:tblPr>
        <w:tblStyle w:val="Grilledutableau"/>
        <w:tblW w:w="0" w:type="auto"/>
        <w:tblInd w:w="-5" w:type="dxa"/>
        <w:tblLook w:val="04A0" w:firstRow="1" w:lastRow="0" w:firstColumn="1" w:lastColumn="0" w:noHBand="0" w:noVBand="1"/>
      </w:tblPr>
      <w:tblGrid>
        <w:gridCol w:w="1098"/>
        <w:gridCol w:w="7277"/>
        <w:gridCol w:w="1259"/>
      </w:tblGrid>
      <w:tr w:rsidR="008B3D87" w:rsidRPr="008F5C2A" w14:paraId="1F00CD10" w14:textId="77777777" w:rsidTr="00954140">
        <w:tc>
          <w:tcPr>
            <w:tcW w:w="1098" w:type="dxa"/>
            <w:vAlign w:val="center"/>
          </w:tcPr>
          <w:p w14:paraId="1800B22B" w14:textId="1E4AE098" w:rsidR="008B3D87" w:rsidRPr="00514E1E" w:rsidRDefault="00514E1E" w:rsidP="00514E1E">
            <w:pPr>
              <w:pStyle w:val="Paragraphedeliste"/>
              <w:autoSpaceDE w:val="0"/>
              <w:autoSpaceDN w:val="0"/>
              <w:adjustRightInd w:val="0"/>
              <w:spacing w:before="120"/>
              <w:ind w:left="0"/>
              <w:rPr>
                <w:rFonts w:ascii="Marianne" w:hAnsi="Marianne" w:cs="Arial"/>
                <w:b/>
                <w:sz w:val="20"/>
                <w:szCs w:val="20"/>
              </w:rPr>
            </w:pPr>
            <w:r>
              <w:br w:type="page"/>
            </w:r>
            <w:r w:rsidR="008B3D87" w:rsidRPr="00514E1E">
              <w:rPr>
                <w:rFonts w:ascii="Marianne" w:hAnsi="Marianne" w:cs="Arial"/>
                <w:b/>
                <w:sz w:val="20"/>
                <w:szCs w:val="20"/>
              </w:rPr>
              <w:t>Critère prix</w:t>
            </w:r>
          </w:p>
          <w:p w14:paraId="6DBFE01A" w14:textId="2D03814E" w:rsidR="008B3D87" w:rsidRPr="008F5C2A" w:rsidRDefault="008B3D87" w:rsidP="00514E1E">
            <w:pPr>
              <w:pStyle w:val="Paragraphedeliste"/>
              <w:autoSpaceDE w:val="0"/>
              <w:autoSpaceDN w:val="0"/>
              <w:adjustRightInd w:val="0"/>
              <w:spacing w:before="120"/>
              <w:ind w:left="0"/>
              <w:rPr>
                <w:rFonts w:ascii="Arial" w:hAnsi="Arial" w:cs="Arial"/>
                <w:sz w:val="20"/>
                <w:szCs w:val="20"/>
              </w:rPr>
            </w:pPr>
            <w:r w:rsidRPr="008F5C2A">
              <w:rPr>
                <w:rFonts w:ascii="Arial" w:hAnsi="Arial" w:cs="Arial"/>
                <w:sz w:val="20"/>
                <w:szCs w:val="20"/>
              </w:rPr>
              <w:t xml:space="preserve">Noté sur </w:t>
            </w:r>
            <w:r w:rsidR="00B07C79">
              <w:rPr>
                <w:rFonts w:ascii="Arial" w:hAnsi="Arial" w:cs="Arial"/>
                <w:sz w:val="20"/>
                <w:szCs w:val="20"/>
              </w:rPr>
              <w:t>40</w:t>
            </w:r>
            <w:r w:rsidRPr="008F5C2A">
              <w:rPr>
                <w:rFonts w:ascii="Arial" w:hAnsi="Arial" w:cs="Arial"/>
                <w:sz w:val="20"/>
                <w:szCs w:val="20"/>
              </w:rPr>
              <w:t xml:space="preserve"> points</w:t>
            </w:r>
          </w:p>
        </w:tc>
        <w:tc>
          <w:tcPr>
            <w:tcW w:w="0" w:type="auto"/>
          </w:tcPr>
          <w:p w14:paraId="280D2E8E" w14:textId="00752F48" w:rsidR="00AA6102" w:rsidRDefault="00AA6102" w:rsidP="00AA6102">
            <w:pPr>
              <w:pStyle w:val="Paragraphedeliste"/>
              <w:autoSpaceDE w:val="0"/>
              <w:autoSpaceDN w:val="0"/>
              <w:adjustRightInd w:val="0"/>
              <w:spacing w:before="120"/>
              <w:ind w:left="0"/>
              <w:jc w:val="both"/>
              <w:rPr>
                <w:rFonts w:ascii="Arial" w:hAnsi="Arial" w:cs="Arial"/>
                <w:color w:val="000000" w:themeColor="text1"/>
                <w:sz w:val="20"/>
                <w:szCs w:val="20"/>
              </w:rPr>
            </w:pPr>
            <w:r w:rsidRPr="0073224C">
              <w:rPr>
                <w:rFonts w:ascii="Arial" w:hAnsi="Arial" w:cs="Arial"/>
                <w:color w:val="000000" w:themeColor="text1"/>
                <w:sz w:val="20"/>
                <w:szCs w:val="20"/>
              </w:rPr>
              <w:t>La note financière</w:t>
            </w:r>
            <w:r w:rsidR="00514E1E">
              <w:rPr>
                <w:rFonts w:ascii="Arial" w:hAnsi="Arial" w:cs="Arial"/>
                <w:color w:val="000000" w:themeColor="text1"/>
                <w:sz w:val="20"/>
                <w:szCs w:val="20"/>
              </w:rPr>
              <w:t xml:space="preserve"> (sur 40 points)</w:t>
            </w:r>
            <w:r w:rsidRPr="0073224C">
              <w:rPr>
                <w:rFonts w:ascii="Arial" w:hAnsi="Arial" w:cs="Arial"/>
                <w:color w:val="000000" w:themeColor="text1"/>
                <w:sz w:val="20"/>
                <w:szCs w:val="20"/>
              </w:rPr>
              <w:t xml:space="preserve"> pour chaque candidat est obtenue par application de la formule suivante :</w:t>
            </w:r>
          </w:p>
          <w:p w14:paraId="2AA37F40" w14:textId="4637E793" w:rsidR="00124AB3" w:rsidRPr="0073224C" w:rsidRDefault="00124AB3" w:rsidP="00AA6102">
            <w:pPr>
              <w:pStyle w:val="Paragraphedeliste"/>
              <w:autoSpaceDE w:val="0"/>
              <w:autoSpaceDN w:val="0"/>
              <w:adjustRightInd w:val="0"/>
              <w:spacing w:before="120"/>
              <w:ind w:left="0"/>
              <w:jc w:val="both"/>
              <w:rPr>
                <w:rFonts w:ascii="Arial" w:hAnsi="Arial" w:cs="Arial"/>
                <w:color w:val="000000" w:themeColor="text1"/>
                <w:sz w:val="20"/>
                <w:szCs w:val="20"/>
              </w:rPr>
            </w:pPr>
            <w:r>
              <w:rPr>
                <w:rFonts w:ascii="Arial" w:hAnsi="Arial" w:cs="Arial"/>
                <w:color w:val="000000" w:themeColor="text1"/>
                <w:sz w:val="20"/>
                <w:szCs w:val="20"/>
              </w:rPr>
              <w:t>Montant de l’offre : addition des prix unitaires TTC des postes du BPU.</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4264"/>
              <w:gridCol w:w="222"/>
              <w:gridCol w:w="350"/>
              <w:gridCol w:w="439"/>
            </w:tblGrid>
            <w:tr w:rsidR="00AA6102" w:rsidRPr="0073224C" w14:paraId="105747CB" w14:textId="77777777" w:rsidTr="00AA6102">
              <w:tc>
                <w:tcPr>
                  <w:tcW w:w="0" w:type="auto"/>
                  <w:vMerge w:val="restart"/>
                  <w:hideMark/>
                </w:tcPr>
                <w:p w14:paraId="4B8E0DCD" w14:textId="689E2274" w:rsidR="00AA6102" w:rsidRPr="0073224C" w:rsidRDefault="00AA6102" w:rsidP="00AA6102">
                  <w:pPr>
                    <w:spacing w:before="120" w:after="120"/>
                    <w:jc w:val="both"/>
                    <w:rPr>
                      <w:rFonts w:ascii="Arial" w:hAnsi="Arial" w:cs="Arial"/>
                      <w:color w:val="000000" w:themeColor="text1"/>
                      <w:sz w:val="20"/>
                      <w:szCs w:val="20"/>
                    </w:rPr>
                  </w:pPr>
                  <w:r w:rsidRPr="0073224C">
                    <w:rPr>
                      <w:rFonts w:ascii="Arial" w:hAnsi="Arial" w:cs="Arial"/>
                      <w:noProof/>
                    </w:rPr>
                    <mc:AlternateContent>
                      <mc:Choice Requires="wps">
                        <w:drawing>
                          <wp:anchor distT="0" distB="0" distL="114300" distR="114300" simplePos="0" relativeHeight="251666432" behindDoc="0" locked="0" layoutInCell="1" allowOverlap="1" wp14:anchorId="7F35EDBF" wp14:editId="0906E57A">
                            <wp:simplePos x="0" y="0"/>
                            <wp:positionH relativeFrom="column">
                              <wp:posOffset>-20320</wp:posOffset>
                            </wp:positionH>
                            <wp:positionV relativeFrom="paragraph">
                              <wp:posOffset>95250</wp:posOffset>
                            </wp:positionV>
                            <wp:extent cx="45720" cy="446405"/>
                            <wp:effectExtent l="19050" t="19050" r="0" b="10795"/>
                            <wp:wrapNone/>
                            <wp:docPr id="13" name="Parenthèse ouvrante 13"/>
                            <wp:cNvGraphicFramePr/>
                            <a:graphic xmlns:a="http://schemas.openxmlformats.org/drawingml/2006/main">
                              <a:graphicData uri="http://schemas.microsoft.com/office/word/2010/wordprocessingShape">
                                <wps:wsp>
                                  <wps:cNvSpPr/>
                                  <wps:spPr>
                                    <a:xfrm>
                                      <a:off x="0" y="0"/>
                                      <a:ext cx="45085" cy="445770"/>
                                    </a:xfrm>
                                    <a:prstGeom prst="leftBracket">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5639A1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Parenthèse ouvrante 13" o:spid="_x0000_s1026" type="#_x0000_t85" style="position:absolute;margin-left:-1.6pt;margin-top:7.5pt;width:3.6pt;height:3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" adj="182" strokecolor="windowText" strokeweight="3pt"/>
                        </w:pict>
                      </mc:Fallback>
                    </mc:AlternateContent>
                  </w:r>
                </w:p>
              </w:tc>
              <w:tc>
                <w:tcPr>
                  <w:tcW w:w="0" w:type="auto"/>
                  <w:tcBorders>
                    <w:top w:val="nil"/>
                    <w:left w:val="nil"/>
                    <w:bottom w:val="single" w:sz="18" w:space="0" w:color="auto"/>
                    <w:right w:val="nil"/>
                  </w:tcBorders>
                  <w:hideMark/>
                </w:tcPr>
                <w:p w14:paraId="23B44326" w14:textId="48B6A5E0" w:rsidR="00AA6102" w:rsidRPr="0073224C" w:rsidRDefault="00AA6102" w:rsidP="00AA6102">
                  <w:pPr>
                    <w:spacing w:before="120" w:after="120"/>
                    <w:jc w:val="center"/>
                    <w:rPr>
                      <w:rFonts w:ascii="Arial" w:hAnsi="Arial" w:cs="Arial"/>
                      <w:b/>
                      <w:color w:val="000000" w:themeColor="text1"/>
                      <w:sz w:val="20"/>
                      <w:szCs w:val="20"/>
                    </w:rPr>
                  </w:pPr>
                  <w:r w:rsidRPr="0073224C">
                    <w:rPr>
                      <w:rFonts w:ascii="Arial" w:hAnsi="Arial" w:cs="Arial"/>
                      <w:b/>
                      <w:color w:val="000000" w:themeColor="text1"/>
                      <w:sz w:val="20"/>
                      <w:szCs w:val="20"/>
                    </w:rPr>
                    <w:t xml:space="preserve">Montant </w:t>
                  </w:r>
                  <w:r w:rsidR="0063326E">
                    <w:rPr>
                      <w:rFonts w:ascii="Arial" w:hAnsi="Arial" w:cs="Arial"/>
                      <w:b/>
                      <w:color w:val="000000" w:themeColor="text1"/>
                      <w:sz w:val="20"/>
                      <w:szCs w:val="20"/>
                    </w:rPr>
                    <w:t xml:space="preserve">total </w:t>
                  </w:r>
                  <w:r w:rsidR="00893126">
                    <w:rPr>
                      <w:rFonts w:ascii="Arial" w:hAnsi="Arial" w:cs="Arial"/>
                      <w:b/>
                      <w:color w:val="000000" w:themeColor="text1"/>
                      <w:sz w:val="20"/>
                      <w:szCs w:val="20"/>
                    </w:rPr>
                    <w:t xml:space="preserve">TTC </w:t>
                  </w:r>
                  <w:r w:rsidRPr="0073224C">
                    <w:rPr>
                      <w:rFonts w:ascii="Arial" w:hAnsi="Arial" w:cs="Arial"/>
                      <w:b/>
                      <w:color w:val="000000" w:themeColor="text1"/>
                      <w:sz w:val="20"/>
                      <w:szCs w:val="20"/>
                    </w:rPr>
                    <w:t>de l'offre la moins chère</w:t>
                  </w:r>
                </w:p>
              </w:tc>
              <w:tc>
                <w:tcPr>
                  <w:tcW w:w="0" w:type="auto"/>
                  <w:vMerge w:val="restart"/>
                  <w:hideMark/>
                </w:tcPr>
                <w:p w14:paraId="5580BBD4" w14:textId="510634ED" w:rsidR="00AA6102" w:rsidRPr="0073224C" w:rsidRDefault="00AA6102" w:rsidP="00AA6102">
                  <w:pPr>
                    <w:spacing w:before="120" w:after="120"/>
                    <w:jc w:val="both"/>
                    <w:rPr>
                      <w:rFonts w:ascii="Arial" w:hAnsi="Arial" w:cs="Arial"/>
                      <w:color w:val="000000" w:themeColor="text1"/>
                      <w:sz w:val="20"/>
                      <w:szCs w:val="20"/>
                    </w:rPr>
                  </w:pPr>
                  <w:r w:rsidRPr="0073224C">
                    <w:rPr>
                      <w:rFonts w:ascii="Arial" w:hAnsi="Arial" w:cs="Arial"/>
                      <w:noProof/>
                    </w:rPr>
                    <mc:AlternateContent>
                      <mc:Choice Requires="wps">
                        <w:drawing>
                          <wp:anchor distT="0" distB="0" distL="114300" distR="114300" simplePos="0" relativeHeight="251667456" behindDoc="0" locked="0" layoutInCell="1" allowOverlap="1" wp14:anchorId="52EEA3C2" wp14:editId="6B84643C">
                            <wp:simplePos x="0" y="0"/>
                            <wp:positionH relativeFrom="column">
                              <wp:posOffset>-39370</wp:posOffset>
                            </wp:positionH>
                            <wp:positionV relativeFrom="paragraph">
                              <wp:posOffset>102870</wp:posOffset>
                            </wp:positionV>
                            <wp:extent cx="45720" cy="438150"/>
                            <wp:effectExtent l="0" t="19050" r="11430" b="19050"/>
                            <wp:wrapNone/>
                            <wp:docPr id="14" name="Parenthèse fermante 14"/>
                            <wp:cNvGraphicFramePr/>
                            <a:graphic xmlns:a="http://schemas.openxmlformats.org/drawingml/2006/main">
                              <a:graphicData uri="http://schemas.microsoft.com/office/word/2010/wordprocessingShape">
                                <wps:wsp>
                                  <wps:cNvSpPr/>
                                  <wps:spPr>
                                    <a:xfrm>
                                      <a:off x="0" y="0"/>
                                      <a:ext cx="45085" cy="438150"/>
                                    </a:xfrm>
                                    <a:prstGeom prst="rightBracket">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1CB06E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Parenthèse fermante 14" o:spid="_x0000_s1026" type="#_x0000_t86" style="position:absolute;margin-left:-3.1pt;margin-top:8.1pt;width:3.6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" adj="185" strokecolor="windowText" strokeweight="3pt"/>
                        </w:pict>
                      </mc:Fallback>
                    </mc:AlternateContent>
                  </w:r>
                </w:p>
              </w:tc>
              <w:tc>
                <w:tcPr>
                  <w:tcW w:w="0" w:type="auto"/>
                  <w:vMerge w:val="restart"/>
                  <w:vAlign w:val="center"/>
                  <w:hideMark/>
                </w:tcPr>
                <w:p w14:paraId="46B2A89B" w14:textId="77777777" w:rsidR="00AA6102" w:rsidRPr="0073224C" w:rsidRDefault="00AA6102" w:rsidP="00AA6102">
                  <w:pPr>
                    <w:spacing w:before="120" w:after="120"/>
                    <w:jc w:val="center"/>
                    <w:rPr>
                      <w:rFonts w:ascii="Arial" w:hAnsi="Arial" w:cs="Arial"/>
                      <w:b/>
                      <w:color w:val="000000" w:themeColor="text1"/>
                      <w:sz w:val="20"/>
                      <w:szCs w:val="20"/>
                    </w:rPr>
                  </w:pPr>
                  <w:r w:rsidRPr="0073224C">
                    <w:rPr>
                      <w:rFonts w:ascii="Arial" w:hAnsi="Arial" w:cs="Arial"/>
                      <w:b/>
                      <w:color w:val="000000" w:themeColor="text1"/>
                      <w:sz w:val="20"/>
                      <w:szCs w:val="20"/>
                    </w:rPr>
                    <w:t>X</w:t>
                  </w:r>
                </w:p>
              </w:tc>
              <w:tc>
                <w:tcPr>
                  <w:tcW w:w="0" w:type="auto"/>
                  <w:vMerge w:val="restart"/>
                  <w:vAlign w:val="center"/>
                  <w:hideMark/>
                </w:tcPr>
                <w:p w14:paraId="4EFB0E0F" w14:textId="39B1D5F6" w:rsidR="00AA6102" w:rsidRPr="0073224C" w:rsidRDefault="00AA6102" w:rsidP="00AA6102">
                  <w:pPr>
                    <w:spacing w:before="120" w:after="120"/>
                    <w:jc w:val="center"/>
                    <w:rPr>
                      <w:rFonts w:ascii="Arial" w:hAnsi="Arial" w:cs="Arial"/>
                      <w:b/>
                      <w:color w:val="000000" w:themeColor="text1"/>
                      <w:sz w:val="20"/>
                      <w:szCs w:val="20"/>
                    </w:rPr>
                  </w:pPr>
                  <w:r w:rsidRPr="0073224C">
                    <w:rPr>
                      <w:rFonts w:ascii="Arial" w:hAnsi="Arial" w:cs="Arial"/>
                      <w:b/>
                      <w:color w:val="000000" w:themeColor="text1"/>
                    </w:rPr>
                    <w:fldChar w:fldCharType="begin">
                      <w:ffData>
                        <w:name w:val="Texte16"/>
                        <w:enabled/>
                        <w:calcOnExit w:val="0"/>
                        <w:textInput>
                          <w:default w:val="40"/>
                        </w:textInput>
                      </w:ffData>
                    </w:fldChar>
                  </w:r>
                  <w:bookmarkStart w:id="178" w:name="Texte16"/>
                  <w:r w:rsidRPr="0073224C">
                    <w:rPr>
                      <w:rFonts w:ascii="Arial" w:hAnsi="Arial" w:cs="Arial"/>
                      <w:b/>
                      <w:color w:val="000000" w:themeColor="text1"/>
                      <w:sz w:val="20"/>
                      <w:szCs w:val="20"/>
                    </w:rPr>
                    <w:instrText xml:space="preserve"> FORMTEXT </w:instrText>
                  </w:r>
                  <w:r w:rsidRPr="0073224C">
                    <w:rPr>
                      <w:rFonts w:ascii="Arial" w:hAnsi="Arial" w:cs="Arial"/>
                      <w:b/>
                      <w:color w:val="000000" w:themeColor="text1"/>
                    </w:rPr>
                  </w:r>
                  <w:r w:rsidRPr="0073224C">
                    <w:rPr>
                      <w:rFonts w:ascii="Arial" w:hAnsi="Arial" w:cs="Arial"/>
                      <w:b/>
                      <w:color w:val="000000" w:themeColor="text1"/>
                    </w:rPr>
                    <w:fldChar w:fldCharType="separate"/>
                  </w:r>
                  <w:r w:rsidRPr="0073224C">
                    <w:rPr>
                      <w:rFonts w:ascii="Arial" w:hAnsi="Arial" w:cs="Arial"/>
                      <w:b/>
                      <w:noProof/>
                      <w:color w:val="000000" w:themeColor="text1"/>
                      <w:sz w:val="20"/>
                      <w:szCs w:val="20"/>
                    </w:rPr>
                    <w:t>40</w:t>
                  </w:r>
                  <w:r w:rsidRPr="0073224C">
                    <w:rPr>
                      <w:rFonts w:ascii="Arial" w:hAnsi="Arial" w:cs="Arial"/>
                      <w:b/>
                      <w:color w:val="000000" w:themeColor="text1"/>
                    </w:rPr>
                    <w:fldChar w:fldCharType="end"/>
                  </w:r>
                  <w:bookmarkEnd w:id="178"/>
                </w:p>
              </w:tc>
            </w:tr>
            <w:tr w:rsidR="00AA6102" w:rsidRPr="0073224C" w14:paraId="5BBBF8B9" w14:textId="77777777" w:rsidTr="00AA6102">
              <w:tc>
                <w:tcPr>
                  <w:tcW w:w="0" w:type="auto"/>
                  <w:vMerge/>
                  <w:vAlign w:val="center"/>
                  <w:hideMark/>
                </w:tcPr>
                <w:p w14:paraId="7F69F143" w14:textId="77777777" w:rsidR="00AA6102" w:rsidRPr="0073224C" w:rsidRDefault="00AA6102" w:rsidP="00AA6102">
                  <w:pPr>
                    <w:rPr>
                      <w:rFonts w:ascii="Arial" w:hAnsi="Arial" w:cs="Arial"/>
                      <w:color w:val="000000" w:themeColor="text1"/>
                      <w:sz w:val="20"/>
                      <w:szCs w:val="20"/>
                    </w:rPr>
                  </w:pPr>
                </w:p>
              </w:tc>
              <w:tc>
                <w:tcPr>
                  <w:tcW w:w="0" w:type="auto"/>
                  <w:tcBorders>
                    <w:top w:val="single" w:sz="18" w:space="0" w:color="auto"/>
                    <w:left w:val="nil"/>
                    <w:bottom w:val="nil"/>
                    <w:right w:val="nil"/>
                  </w:tcBorders>
                  <w:hideMark/>
                </w:tcPr>
                <w:p w14:paraId="1E59923A" w14:textId="3890BEA6" w:rsidR="00AA6102" w:rsidRPr="0073224C" w:rsidRDefault="00AA6102" w:rsidP="00AA6102">
                  <w:pPr>
                    <w:spacing w:before="120" w:after="120"/>
                    <w:jc w:val="center"/>
                    <w:rPr>
                      <w:rFonts w:ascii="Arial" w:hAnsi="Arial" w:cs="Arial"/>
                      <w:b/>
                      <w:color w:val="000000" w:themeColor="text1"/>
                      <w:sz w:val="20"/>
                      <w:szCs w:val="20"/>
                    </w:rPr>
                  </w:pPr>
                  <w:r w:rsidRPr="0073224C">
                    <w:rPr>
                      <w:rFonts w:ascii="Arial" w:hAnsi="Arial" w:cs="Arial"/>
                      <w:b/>
                      <w:color w:val="000000" w:themeColor="text1"/>
                      <w:sz w:val="20"/>
                      <w:szCs w:val="20"/>
                    </w:rPr>
                    <w:t xml:space="preserve">Montant </w:t>
                  </w:r>
                  <w:r w:rsidR="0063326E">
                    <w:rPr>
                      <w:rFonts w:ascii="Arial" w:hAnsi="Arial" w:cs="Arial"/>
                      <w:b/>
                      <w:color w:val="000000" w:themeColor="text1"/>
                      <w:sz w:val="20"/>
                      <w:szCs w:val="20"/>
                    </w:rPr>
                    <w:t xml:space="preserve">total </w:t>
                  </w:r>
                  <w:r w:rsidR="00893126">
                    <w:rPr>
                      <w:rFonts w:ascii="Arial" w:hAnsi="Arial" w:cs="Arial"/>
                      <w:b/>
                      <w:color w:val="000000" w:themeColor="text1"/>
                      <w:sz w:val="20"/>
                      <w:szCs w:val="20"/>
                    </w:rPr>
                    <w:t xml:space="preserve">TTC </w:t>
                  </w:r>
                  <w:r w:rsidRPr="0073224C">
                    <w:rPr>
                      <w:rFonts w:ascii="Arial" w:hAnsi="Arial" w:cs="Arial"/>
                      <w:b/>
                      <w:color w:val="000000" w:themeColor="text1"/>
                      <w:sz w:val="20"/>
                      <w:szCs w:val="20"/>
                    </w:rPr>
                    <w:t>du candidat à évaluer</w:t>
                  </w:r>
                </w:p>
              </w:tc>
              <w:tc>
                <w:tcPr>
                  <w:tcW w:w="0" w:type="auto"/>
                  <w:vMerge/>
                  <w:vAlign w:val="center"/>
                  <w:hideMark/>
                </w:tcPr>
                <w:p w14:paraId="6D4B6A59" w14:textId="77777777" w:rsidR="00AA6102" w:rsidRPr="0073224C" w:rsidRDefault="00AA6102" w:rsidP="00AA6102">
                  <w:pPr>
                    <w:rPr>
                      <w:rFonts w:ascii="Arial" w:hAnsi="Arial" w:cs="Arial"/>
                      <w:color w:val="000000" w:themeColor="text1"/>
                      <w:sz w:val="20"/>
                      <w:szCs w:val="20"/>
                    </w:rPr>
                  </w:pPr>
                </w:p>
              </w:tc>
              <w:tc>
                <w:tcPr>
                  <w:tcW w:w="0" w:type="auto"/>
                  <w:vMerge/>
                  <w:vAlign w:val="center"/>
                  <w:hideMark/>
                </w:tcPr>
                <w:p w14:paraId="013BC9C7" w14:textId="77777777" w:rsidR="00AA6102" w:rsidRPr="0073224C" w:rsidRDefault="00AA6102" w:rsidP="00AA6102">
                  <w:pPr>
                    <w:rPr>
                      <w:rFonts w:ascii="Arial" w:hAnsi="Arial" w:cs="Arial"/>
                      <w:b/>
                      <w:color w:val="000000" w:themeColor="text1"/>
                      <w:sz w:val="20"/>
                      <w:szCs w:val="20"/>
                    </w:rPr>
                  </w:pPr>
                </w:p>
              </w:tc>
              <w:tc>
                <w:tcPr>
                  <w:tcW w:w="0" w:type="auto"/>
                  <w:vMerge/>
                  <w:vAlign w:val="center"/>
                  <w:hideMark/>
                </w:tcPr>
                <w:p w14:paraId="6DB88B11" w14:textId="77777777" w:rsidR="00AA6102" w:rsidRPr="0073224C" w:rsidRDefault="00AA6102" w:rsidP="00AA6102">
                  <w:pPr>
                    <w:rPr>
                      <w:rFonts w:ascii="Arial" w:hAnsi="Arial" w:cs="Arial"/>
                      <w:b/>
                      <w:color w:val="000000" w:themeColor="text1"/>
                      <w:sz w:val="20"/>
                      <w:szCs w:val="20"/>
                    </w:rPr>
                  </w:pPr>
                </w:p>
              </w:tc>
            </w:tr>
          </w:tbl>
          <w:p w14:paraId="75054665" w14:textId="120F27D4" w:rsidR="00AA6102" w:rsidRPr="0073224C" w:rsidRDefault="00AA6102" w:rsidP="00120A1A">
            <w:pPr>
              <w:pStyle w:val="Paragraphedeliste"/>
              <w:autoSpaceDE w:val="0"/>
              <w:autoSpaceDN w:val="0"/>
              <w:adjustRightInd w:val="0"/>
              <w:spacing w:before="120"/>
              <w:ind w:left="0"/>
              <w:jc w:val="both"/>
              <w:rPr>
                <w:rFonts w:ascii="Arial" w:hAnsi="Arial" w:cs="Arial"/>
                <w:sz w:val="20"/>
                <w:szCs w:val="20"/>
              </w:rPr>
            </w:pPr>
          </w:p>
        </w:tc>
        <w:tc>
          <w:tcPr>
            <w:tcW w:w="0" w:type="auto"/>
            <w:vAlign w:val="center"/>
          </w:tcPr>
          <w:p w14:paraId="666A81C2" w14:textId="278F4F91" w:rsidR="008B3D87" w:rsidRPr="0073224C" w:rsidRDefault="008B3D87" w:rsidP="00514E1E">
            <w:pPr>
              <w:pStyle w:val="Paragraphedeliste"/>
              <w:autoSpaceDE w:val="0"/>
              <w:autoSpaceDN w:val="0"/>
              <w:adjustRightInd w:val="0"/>
              <w:spacing w:before="120"/>
              <w:ind w:left="0"/>
              <w:rPr>
                <w:rFonts w:ascii="Arial" w:hAnsi="Arial" w:cs="Arial"/>
                <w:sz w:val="20"/>
                <w:szCs w:val="20"/>
              </w:rPr>
            </w:pPr>
            <w:r w:rsidRPr="0073224C">
              <w:rPr>
                <w:rFonts w:ascii="Arial" w:hAnsi="Arial" w:cs="Arial"/>
                <w:sz w:val="20"/>
                <w:szCs w:val="20"/>
              </w:rPr>
              <w:t xml:space="preserve">Noté </w:t>
            </w:r>
            <w:r w:rsidR="00514E1E">
              <w:rPr>
                <w:rFonts w:ascii="Arial" w:hAnsi="Arial" w:cs="Arial"/>
                <w:sz w:val="20"/>
                <w:szCs w:val="20"/>
              </w:rPr>
              <w:t xml:space="preserve">sur </w:t>
            </w:r>
            <w:r w:rsidR="00AA6102" w:rsidRPr="0073224C">
              <w:rPr>
                <w:rFonts w:ascii="Arial" w:hAnsi="Arial" w:cs="Arial"/>
                <w:sz w:val="20"/>
                <w:szCs w:val="20"/>
              </w:rPr>
              <w:t>40</w:t>
            </w:r>
            <w:r w:rsidR="00514E1E">
              <w:rPr>
                <w:rFonts w:ascii="Arial" w:hAnsi="Arial" w:cs="Arial"/>
                <w:sz w:val="20"/>
                <w:szCs w:val="20"/>
              </w:rPr>
              <w:t xml:space="preserve"> pts</w:t>
            </w:r>
          </w:p>
        </w:tc>
      </w:tr>
    </w:tbl>
    <w:p w14:paraId="10382F45" w14:textId="286F47BE" w:rsidR="0073224C" w:rsidRPr="0073224C" w:rsidRDefault="0073224C" w:rsidP="0073224C">
      <w:pPr>
        <w:pStyle w:val="Paragraphedeliste"/>
        <w:numPr>
          <w:ilvl w:val="0"/>
          <w:numId w:val="11"/>
        </w:numPr>
        <w:autoSpaceDE w:val="0"/>
        <w:autoSpaceDN w:val="0"/>
        <w:adjustRightInd w:val="0"/>
        <w:spacing w:before="120"/>
        <w:ind w:left="284" w:hanging="284"/>
        <w:jc w:val="both"/>
        <w:rPr>
          <w:rFonts w:ascii="Marianne" w:hAnsi="Marianne" w:cs="Arial"/>
          <w:b/>
        </w:rPr>
      </w:pPr>
      <w:r>
        <w:rPr>
          <w:rFonts w:ascii="Marianne" w:hAnsi="Marianne" w:cs="Arial"/>
          <w:b/>
        </w:rPr>
        <w:t>Négociation</w:t>
      </w:r>
    </w:p>
    <w:p w14:paraId="064412FA" w14:textId="77399D04" w:rsidR="0073224C" w:rsidRPr="0073224C" w:rsidRDefault="0073224C" w:rsidP="0073224C">
      <w:pPr>
        <w:spacing w:before="100" w:beforeAutospacing="1"/>
        <w:ind w:left="284"/>
        <w:jc w:val="both"/>
        <w:rPr>
          <w:rFonts w:ascii="Arial" w:hAnsi="Arial" w:cs="Arial"/>
          <w:color w:val="000000" w:themeColor="text1"/>
        </w:rPr>
      </w:pPr>
      <w:r w:rsidRPr="0073224C">
        <w:rPr>
          <w:rFonts w:ascii="Arial" w:hAnsi="Arial" w:cs="Arial"/>
          <w:color w:val="000000" w:themeColor="text1"/>
        </w:rPr>
        <w:t xml:space="preserve">L’acheteur pourra négocier les 3 meilleures offres. </w:t>
      </w:r>
      <w:r w:rsidR="00DD5A83" w:rsidRPr="003E0A36">
        <w:rPr>
          <w:rFonts w:ascii="Arial" w:hAnsi="Arial" w:cs="Arial"/>
          <w:color w:val="000000" w:themeColor="text1"/>
        </w:rPr>
        <w:t>Dans ce cas, les autres offres sont éliminées.</w:t>
      </w:r>
      <w:r w:rsidR="00DD5A83">
        <w:rPr>
          <w:color w:val="2F5496"/>
        </w:rPr>
        <w:t> </w:t>
      </w:r>
      <w:r w:rsidR="00DD5A83" w:rsidRPr="0073224C">
        <w:rPr>
          <w:rFonts w:ascii="Arial" w:hAnsi="Arial" w:cs="Arial"/>
          <w:color w:val="000000" w:themeColor="text1"/>
        </w:rPr>
        <w:t xml:space="preserve"> </w:t>
      </w:r>
      <w:r w:rsidRPr="0073224C">
        <w:rPr>
          <w:rFonts w:ascii="Arial" w:hAnsi="Arial" w:cs="Arial"/>
          <w:color w:val="000000" w:themeColor="text1"/>
        </w:rPr>
        <w:t>Toutefois, l’acheteur se réserve le droit d’attribuer le marché sur la base des offres initiales, sans négociation</w:t>
      </w:r>
      <w:r>
        <w:rPr>
          <w:rFonts w:ascii="Arial" w:hAnsi="Arial" w:cs="Arial"/>
          <w:color w:val="000000" w:themeColor="text1"/>
        </w:rPr>
        <w:t>.</w:t>
      </w:r>
    </w:p>
    <w:p w14:paraId="0601A39C" w14:textId="77777777" w:rsidR="0073224C" w:rsidRDefault="0073224C" w:rsidP="0073224C">
      <w:pPr>
        <w:rPr>
          <w:rFonts w:ascii="Arial" w:hAnsi="Arial" w:cs="Arial"/>
        </w:rPr>
      </w:pPr>
    </w:p>
    <w:tbl>
      <w:tblPr>
        <w:tblStyle w:val="Grilledutableau"/>
        <w:tblW w:w="5000" w:type="pct"/>
        <w:tblLook w:val="04A0" w:firstRow="1" w:lastRow="0" w:firstColumn="1" w:lastColumn="0" w:noHBand="0" w:noVBand="1"/>
      </w:tblPr>
      <w:tblGrid>
        <w:gridCol w:w="9629"/>
      </w:tblGrid>
      <w:tr w:rsidR="0073224C" w14:paraId="09384B3E" w14:textId="77777777" w:rsidTr="007B5C95">
        <w:tc>
          <w:tcPr>
            <w:tcW w:w="5000" w:type="pct"/>
          </w:tcPr>
          <w:p w14:paraId="02B8DE64" w14:textId="0334A6CA" w:rsidR="0073224C" w:rsidRPr="0073224C" w:rsidRDefault="0073224C" w:rsidP="00514E1E">
            <w:pPr>
              <w:spacing w:before="120" w:after="120"/>
              <w:ind w:left="567"/>
              <w:rPr>
                <w:rFonts w:ascii="Arial" w:hAnsi="Arial" w:cs="Arial"/>
                <w:sz w:val="20"/>
                <w:szCs w:val="20"/>
              </w:rPr>
            </w:pPr>
            <w:r w:rsidRPr="0073224C">
              <w:rPr>
                <w:rFonts w:ascii="Arial" w:hAnsi="Arial" w:cs="Arial"/>
                <w:sz w:val="20"/>
                <w:szCs w:val="20"/>
              </w:rPr>
              <w:t>L’offre économiquement la plus avantageuse est celle qui obtient la meilleure note sur 100.</w:t>
            </w:r>
          </w:p>
        </w:tc>
      </w:tr>
    </w:tbl>
    <w:p w14:paraId="3C456472" w14:textId="42BF2FA6" w:rsidR="008D2A30" w:rsidRDefault="008D2A30" w:rsidP="008D2A30">
      <w:pPr>
        <w:pStyle w:val="Paragraphedeliste"/>
        <w:autoSpaceDE w:val="0"/>
        <w:autoSpaceDN w:val="0"/>
        <w:adjustRightInd w:val="0"/>
        <w:spacing w:before="120"/>
        <w:ind w:left="284"/>
        <w:jc w:val="both"/>
        <w:rPr>
          <w:rFonts w:ascii="Marianne" w:hAnsi="Marianne" w:cs="Arial"/>
          <w:b/>
        </w:rPr>
      </w:pPr>
    </w:p>
    <w:p w14:paraId="3B93D8AF" w14:textId="77777777" w:rsidR="008D2A30" w:rsidRDefault="008D2A30">
      <w:pPr>
        <w:rPr>
          <w:rFonts w:ascii="Marianne" w:hAnsi="Marianne" w:cs="Arial"/>
          <w:b/>
        </w:rPr>
      </w:pPr>
      <w:r>
        <w:rPr>
          <w:rFonts w:ascii="Marianne" w:hAnsi="Marianne" w:cs="Arial"/>
          <w:b/>
        </w:rPr>
        <w:br w:type="page"/>
      </w:r>
    </w:p>
    <w:p w14:paraId="769B66AF" w14:textId="77777777" w:rsidR="008D2A30" w:rsidRDefault="008D2A30" w:rsidP="00954140">
      <w:pPr>
        <w:pStyle w:val="Paragraphedeliste"/>
        <w:autoSpaceDE w:val="0"/>
        <w:autoSpaceDN w:val="0"/>
        <w:adjustRightInd w:val="0"/>
        <w:spacing w:before="120"/>
        <w:ind w:left="284"/>
        <w:jc w:val="both"/>
        <w:rPr>
          <w:rFonts w:ascii="Marianne" w:hAnsi="Marianne" w:cs="Arial"/>
          <w:b/>
        </w:rPr>
      </w:pPr>
    </w:p>
    <w:p w14:paraId="52CD14B8" w14:textId="6A4A37A3" w:rsidR="00C339B1" w:rsidRPr="0073224C" w:rsidRDefault="00C339B1" w:rsidP="0073224C">
      <w:pPr>
        <w:pStyle w:val="Paragraphedeliste"/>
        <w:numPr>
          <w:ilvl w:val="0"/>
          <w:numId w:val="11"/>
        </w:numPr>
        <w:autoSpaceDE w:val="0"/>
        <w:autoSpaceDN w:val="0"/>
        <w:adjustRightInd w:val="0"/>
        <w:spacing w:before="120"/>
        <w:ind w:left="284" w:hanging="284"/>
        <w:jc w:val="both"/>
        <w:rPr>
          <w:rFonts w:ascii="Marianne" w:hAnsi="Marianne" w:cs="Arial"/>
          <w:b/>
        </w:rPr>
      </w:pPr>
      <w:r w:rsidRPr="0073224C">
        <w:rPr>
          <w:rFonts w:ascii="Marianne" w:hAnsi="Marianne" w:cs="Arial"/>
          <w:b/>
        </w:rPr>
        <w:t>Engagement RSE du ministère</w:t>
      </w:r>
    </w:p>
    <w:p w14:paraId="5008B6D9" w14:textId="77777777" w:rsidR="00C339B1" w:rsidRPr="0073224C" w:rsidRDefault="00C339B1" w:rsidP="0073224C">
      <w:pPr>
        <w:spacing w:before="100" w:beforeAutospacing="1"/>
        <w:ind w:left="284"/>
        <w:jc w:val="both"/>
        <w:rPr>
          <w:rFonts w:ascii="Arial" w:hAnsi="Arial" w:cs="Arial"/>
          <w:color w:val="000000" w:themeColor="text1"/>
        </w:rPr>
      </w:pPr>
      <w:r w:rsidRPr="0073224C">
        <w:rPr>
          <w:rFonts w:ascii="Arial" w:hAnsi="Arial" w:cs="Arial"/>
          <w:color w:val="000000" w:themeColor="text1"/>
        </w:rPr>
        <w:t>Le ministre des Armées est engagé dans une démarche d’achats responsables avec l’obtention des labels « égalité professionnelle femmes hommes » et « Relations Fournisseurs et Achats Responsables (RFAR).</w:t>
      </w:r>
    </w:p>
    <w:p w14:paraId="795B898E" w14:textId="77777777" w:rsidR="00C339B1" w:rsidRPr="0073224C" w:rsidRDefault="00C339B1" w:rsidP="0073224C">
      <w:pPr>
        <w:spacing w:before="100" w:beforeAutospacing="1"/>
        <w:ind w:left="284"/>
        <w:jc w:val="both"/>
        <w:rPr>
          <w:rFonts w:ascii="Arial" w:hAnsi="Arial" w:cs="Arial"/>
          <w:color w:val="000000" w:themeColor="text1"/>
        </w:rPr>
      </w:pPr>
      <w:r w:rsidRPr="0073224C">
        <w:rPr>
          <w:rFonts w:ascii="Arial" w:hAnsi="Arial" w:cs="Arial"/>
          <w:color w:val="000000" w:themeColor="text1"/>
        </w:rPr>
        <w:t xml:space="preserve">Des informations complémentaires sur les engagements du ministère des Armées et les démarches de labellisation sont disponibles sur le site : </w:t>
      </w:r>
      <w:hyperlink r:id="rId26" w:history="1">
        <w:r w:rsidRPr="0073224C">
          <w:rPr>
            <w:rFonts w:ascii="Arial" w:hAnsi="Arial" w:cs="Arial"/>
            <w:color w:val="000000" w:themeColor="text1"/>
          </w:rPr>
          <w:t>www.achats.defense.gouv.fr</w:t>
        </w:r>
      </w:hyperlink>
    </w:p>
    <w:p w14:paraId="4DA55A89" w14:textId="4513F97E" w:rsidR="00C339B1" w:rsidRPr="0073224C" w:rsidRDefault="00C339B1" w:rsidP="0073224C">
      <w:pPr>
        <w:spacing w:before="100" w:beforeAutospacing="1"/>
        <w:ind w:left="284"/>
        <w:jc w:val="both"/>
        <w:rPr>
          <w:rFonts w:ascii="Arial" w:hAnsi="Arial" w:cs="Arial"/>
          <w:color w:val="000000" w:themeColor="text1"/>
        </w:rPr>
      </w:pPr>
      <w:r w:rsidRPr="0073224C">
        <w:rPr>
          <w:rFonts w:ascii="Arial" w:hAnsi="Arial" w:cs="Arial"/>
          <w:color w:val="000000" w:themeColor="text1"/>
        </w:rPr>
        <w:t>En outre, ce site a pour objectifs d’accueillir, orienter et informer les entreprises intéressées par les achats émanant du Ministère des Armées. Le site publie une information actualisée sur les avis d’appels publics à la concurrence des services acheteurs du ministère par interface avec la plateforme des achats de l’Etat (PLACE), les prévisions d’achats du ministère et les demandes d’information 5DI/RFI) ainsi que les données essentielles</w:t>
      </w:r>
      <w:r w:rsidR="002B6F77">
        <w:rPr>
          <w:rFonts w:ascii="Arial" w:hAnsi="Arial" w:cs="Arial"/>
          <w:color w:val="000000" w:themeColor="text1"/>
        </w:rPr>
        <w:t>.</w:t>
      </w:r>
    </w:p>
    <w:p w14:paraId="6FF63FE0" w14:textId="77777777" w:rsidR="00C339B1" w:rsidRPr="00335B7A" w:rsidRDefault="00C339B1" w:rsidP="008B3D87">
      <w:pPr>
        <w:rPr>
          <w:rFonts w:ascii="Arial" w:hAnsi="Arial" w:cs="Arial"/>
          <w:color w:val="000000"/>
          <w:u w:val="single"/>
        </w:rPr>
      </w:pPr>
    </w:p>
    <w:p w14:paraId="62F8E775" w14:textId="2FBD5172" w:rsidR="000E5852" w:rsidRDefault="000E5852">
      <w:pPr>
        <w:rPr>
          <w:rFonts w:ascii="Arial" w:hAnsi="Arial" w:cs="Arial"/>
          <w:color w:val="000000"/>
          <w:u w:val="single"/>
        </w:rPr>
      </w:pPr>
      <w:r>
        <w:rPr>
          <w:rFonts w:ascii="Arial" w:hAnsi="Arial" w:cs="Arial"/>
          <w:color w:val="000000"/>
          <w:u w:val="single"/>
        </w:rPr>
        <w:br w:type="page"/>
      </w:r>
    </w:p>
    <w:p w14:paraId="0CEA5F2E" w14:textId="77777777" w:rsidR="008B3D87" w:rsidRPr="008F5C2A" w:rsidRDefault="008B3D87" w:rsidP="008B3D87">
      <w:pPr>
        <w:autoSpaceDE w:val="0"/>
        <w:autoSpaceDN w:val="0"/>
        <w:adjustRightInd w:val="0"/>
        <w:spacing w:after="120"/>
        <w:ind w:left="-284"/>
        <w:jc w:val="both"/>
        <w:rPr>
          <w:rFonts w:ascii="Arial" w:hAnsi="Arial" w:cs="Arial"/>
          <w:color w:val="000000"/>
          <w:u w:val="single"/>
        </w:rPr>
        <w:sectPr w:rsidR="008B3D87" w:rsidRPr="008F5C2A" w:rsidSect="008F5C2A">
          <w:headerReference w:type="default" r:id="rId27"/>
          <w:footerReference w:type="default" r:id="rId28"/>
          <w:type w:val="continuous"/>
          <w:pgSz w:w="11907" w:h="16840" w:code="9"/>
          <w:pgMar w:top="284" w:right="1134" w:bottom="426" w:left="1134" w:header="454" w:footer="235" w:gutter="0"/>
          <w:cols w:space="720"/>
          <w:titlePg/>
          <w:docGrid w:linePitch="272"/>
        </w:sectPr>
      </w:pPr>
    </w:p>
    <w:p w14:paraId="200FC0C7" w14:textId="725BA680" w:rsidR="00485403" w:rsidRPr="008F5C2A" w:rsidRDefault="008B3D87" w:rsidP="00170DB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8F5C2A">
        <w:rPr>
          <w:rFonts w:ascii="Arial" w:hAnsi="Arial" w:cs="Arial"/>
          <w:b/>
          <w:color w:val="000000"/>
          <w:sz w:val="28"/>
          <w:szCs w:val="28"/>
          <w:u w:val="single"/>
        </w:rPr>
        <w:lastRenderedPageBreak/>
        <w:t>3</w:t>
      </w:r>
      <w:r w:rsidR="00170DBB" w:rsidRPr="008F5C2A">
        <w:rPr>
          <w:rFonts w:ascii="Arial" w:hAnsi="Arial" w:cs="Arial"/>
          <w:b/>
          <w:color w:val="000000"/>
          <w:sz w:val="28"/>
          <w:szCs w:val="28"/>
          <w:vertAlign w:val="superscript"/>
        </w:rPr>
        <w:t>ème</w:t>
      </w:r>
      <w:r w:rsidR="00170DBB" w:rsidRPr="008F5C2A">
        <w:rPr>
          <w:rFonts w:ascii="Arial" w:hAnsi="Arial" w:cs="Arial"/>
          <w:b/>
          <w:color w:val="000000"/>
          <w:sz w:val="28"/>
          <w:szCs w:val="28"/>
        </w:rPr>
        <w:t xml:space="preserve"> </w:t>
      </w:r>
      <w:r w:rsidR="0081717B" w:rsidRPr="008F5C2A">
        <w:rPr>
          <w:rFonts w:ascii="Arial" w:hAnsi="Arial" w:cs="Arial"/>
          <w:b/>
          <w:color w:val="000000"/>
          <w:sz w:val="28"/>
          <w:szCs w:val="28"/>
        </w:rPr>
        <w:t>partie - Clauses Administratives Particulières</w:t>
      </w:r>
    </w:p>
    <w:p w14:paraId="6A85EFDE" w14:textId="77777777" w:rsidR="00485403" w:rsidRPr="008F5C2A" w:rsidRDefault="00485403" w:rsidP="00485403">
      <w:pPr>
        <w:autoSpaceDE w:val="0"/>
        <w:autoSpaceDN w:val="0"/>
        <w:adjustRightInd w:val="0"/>
        <w:spacing w:after="120"/>
        <w:ind w:left="-284"/>
        <w:jc w:val="center"/>
        <w:rPr>
          <w:rFonts w:ascii="Arial" w:hAnsi="Arial" w:cs="Arial"/>
          <w:b/>
          <w:color w:val="000000"/>
          <w:sz w:val="28"/>
          <w:szCs w:val="28"/>
          <w:u w:val="single"/>
        </w:rPr>
      </w:pPr>
    </w:p>
    <w:p w14:paraId="2E92A2BD" w14:textId="2FC42A0D" w:rsidR="00485403" w:rsidRPr="008F5C2A" w:rsidRDefault="00485403" w:rsidP="00751156">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CARACT</w:t>
      </w:r>
      <w:r w:rsidR="00AB5358" w:rsidRPr="008F5C2A">
        <w:rPr>
          <w:rFonts w:ascii="Arial" w:hAnsi="Arial" w:cs="Arial"/>
          <w:b/>
        </w:rPr>
        <w:t>É</w:t>
      </w:r>
      <w:r w:rsidRPr="008F5C2A">
        <w:rPr>
          <w:rFonts w:ascii="Arial" w:hAnsi="Arial" w:cs="Arial"/>
          <w:b/>
        </w:rPr>
        <w:t>RISTIQUES G</w:t>
      </w:r>
      <w:r w:rsidR="007D0061" w:rsidRPr="008F5C2A">
        <w:rPr>
          <w:rFonts w:ascii="Arial" w:hAnsi="Arial" w:cs="Arial"/>
          <w:b/>
        </w:rPr>
        <w:t>É</w:t>
      </w:r>
      <w:r w:rsidRPr="008F5C2A">
        <w:rPr>
          <w:rFonts w:ascii="Arial" w:hAnsi="Arial" w:cs="Arial"/>
          <w:b/>
        </w:rPr>
        <w:t>N</w:t>
      </w:r>
      <w:r w:rsidR="007D0061" w:rsidRPr="008F5C2A">
        <w:rPr>
          <w:rFonts w:ascii="Arial" w:hAnsi="Arial" w:cs="Arial"/>
          <w:b/>
        </w:rPr>
        <w:t>É</w:t>
      </w:r>
      <w:r w:rsidRPr="008F5C2A">
        <w:rPr>
          <w:rFonts w:ascii="Arial" w:hAnsi="Arial" w:cs="Arial"/>
          <w:b/>
        </w:rPr>
        <w:t>RALES</w:t>
      </w:r>
      <w:r w:rsidR="00357832" w:rsidRPr="008F5C2A">
        <w:rPr>
          <w:rFonts w:ascii="Arial" w:hAnsi="Arial" w:cs="Arial"/>
          <w:b/>
        </w:rPr>
        <w:t xml:space="preserve"> DU MARCHÉ</w:t>
      </w:r>
    </w:p>
    <w:p w14:paraId="4FF7B751" w14:textId="702C3434" w:rsidR="00C339B1" w:rsidRPr="00660F32" w:rsidRDefault="00FF5DFB" w:rsidP="00954140">
      <w:pPr>
        <w:pStyle w:val="Paragraphedeliste"/>
        <w:numPr>
          <w:ilvl w:val="0"/>
          <w:numId w:val="11"/>
        </w:numPr>
        <w:autoSpaceDE w:val="0"/>
        <w:autoSpaceDN w:val="0"/>
        <w:adjustRightInd w:val="0"/>
        <w:spacing w:before="120"/>
        <w:ind w:left="284" w:hanging="284"/>
        <w:jc w:val="both"/>
        <w:rPr>
          <w:rFonts w:ascii="Arial" w:hAnsi="Arial" w:cs="Arial"/>
          <w:color w:val="000000" w:themeColor="text1"/>
        </w:rPr>
      </w:pPr>
      <w:r w:rsidRPr="00335B7A">
        <w:rPr>
          <w:rFonts w:ascii="Marianne" w:hAnsi="Marianne" w:cs="Arial"/>
          <w:b/>
        </w:rPr>
        <w:t>Forme</w:t>
      </w:r>
      <w:r w:rsidR="00357832" w:rsidRPr="00335B7A">
        <w:rPr>
          <w:rFonts w:ascii="Marianne" w:hAnsi="Marianne" w:cs="Arial"/>
          <w:b/>
        </w:rPr>
        <w:t xml:space="preserve"> et étendue </w:t>
      </w:r>
      <w:r w:rsidRPr="00335B7A">
        <w:rPr>
          <w:rFonts w:ascii="Marianne" w:hAnsi="Marianne" w:cs="Arial"/>
          <w:b/>
        </w:rPr>
        <w:t>:</w:t>
      </w:r>
      <w:r w:rsidR="00335B7A" w:rsidRPr="00335B7A">
        <w:rPr>
          <w:rFonts w:ascii="Arial" w:hAnsi="Arial" w:cs="Arial"/>
          <w:color w:val="000000" w:themeColor="text1"/>
        </w:rPr>
        <w:t xml:space="preserve"> </w:t>
      </w:r>
      <w:bookmarkStart w:id="179" w:name="_Toc132422157"/>
      <w:bookmarkStart w:id="180" w:name="_Toc355704613"/>
      <w:r w:rsidR="00C339B1" w:rsidRPr="00335B7A">
        <w:rPr>
          <w:rFonts w:ascii="Arial" w:hAnsi="Arial" w:cs="Arial"/>
          <w:color w:val="000000" w:themeColor="text1"/>
        </w:rPr>
        <w:t>Le marché est un accord-cadre à bons de commande passé en vertu des articles L.2125-1.1°, R.2162-1, R.2162-2, R.2162-4 à R.2162-6, R.2162-13 et R.2162-14 du code de la commande publique.</w:t>
      </w:r>
    </w:p>
    <w:p w14:paraId="7C1A0E30" w14:textId="77777777" w:rsidR="00C339B1" w:rsidRPr="00660F32" w:rsidRDefault="00C339B1" w:rsidP="00335B7A">
      <w:pPr>
        <w:ind w:left="284"/>
        <w:jc w:val="both"/>
        <w:rPr>
          <w:rFonts w:ascii="Arial" w:hAnsi="Arial" w:cs="Arial"/>
          <w:color w:val="000000" w:themeColor="text1"/>
        </w:rPr>
      </w:pPr>
    </w:p>
    <w:p w14:paraId="0E9F5162" w14:textId="201D9F00" w:rsidR="00C339B1" w:rsidRPr="00537065" w:rsidRDefault="00C339B1" w:rsidP="00335B7A">
      <w:pPr>
        <w:ind w:left="284"/>
        <w:jc w:val="both"/>
        <w:rPr>
          <w:rFonts w:ascii="Arial" w:hAnsi="Arial" w:cs="Arial"/>
          <w:color w:val="000000" w:themeColor="text1"/>
        </w:rPr>
      </w:pPr>
      <w:r w:rsidRPr="00537065">
        <w:rPr>
          <w:rFonts w:ascii="Arial" w:hAnsi="Arial" w:cs="Arial"/>
          <w:color w:val="000000" w:themeColor="text1"/>
        </w:rPr>
        <w:t xml:space="preserve">Le marché est conclu sans minimum et avec </w:t>
      </w:r>
      <w:r w:rsidR="001912F5">
        <w:rPr>
          <w:rFonts w:ascii="Arial" w:hAnsi="Arial" w:cs="Arial"/>
          <w:color w:val="000000" w:themeColor="text1"/>
        </w:rPr>
        <w:t>un</w:t>
      </w:r>
      <w:r w:rsidR="001912F5" w:rsidRPr="00537065">
        <w:rPr>
          <w:rFonts w:ascii="Arial" w:hAnsi="Arial" w:cs="Arial"/>
          <w:color w:val="000000" w:themeColor="text1"/>
        </w:rPr>
        <w:t xml:space="preserve"> </w:t>
      </w:r>
      <w:r w:rsidRPr="00537065">
        <w:rPr>
          <w:rFonts w:ascii="Arial" w:hAnsi="Arial" w:cs="Arial"/>
          <w:color w:val="000000" w:themeColor="text1"/>
        </w:rPr>
        <w:t xml:space="preserve">montant maximum (pour </w:t>
      </w:r>
      <w:r w:rsidR="00537065" w:rsidRPr="00537065">
        <w:rPr>
          <w:rFonts w:ascii="Arial" w:hAnsi="Arial" w:cs="Arial"/>
          <w:color w:val="000000" w:themeColor="text1"/>
        </w:rPr>
        <w:t>12 mois</w:t>
      </w:r>
      <w:r w:rsidRPr="00537065">
        <w:rPr>
          <w:rFonts w:ascii="Arial" w:hAnsi="Arial" w:cs="Arial"/>
          <w:color w:val="000000" w:themeColor="text1"/>
        </w:rPr>
        <w:t>) </w:t>
      </w:r>
      <w:r w:rsidR="004367BD">
        <w:rPr>
          <w:rFonts w:ascii="Arial" w:hAnsi="Arial" w:cs="Arial"/>
          <w:color w:val="000000" w:themeColor="text1"/>
        </w:rPr>
        <w:t>de</w:t>
      </w:r>
      <w:r w:rsidR="001912F5">
        <w:rPr>
          <w:rFonts w:ascii="Arial" w:hAnsi="Arial" w:cs="Arial"/>
          <w:color w:val="000000" w:themeColor="text1"/>
        </w:rPr>
        <w:t xml:space="preserve"> </w:t>
      </w:r>
      <w:r w:rsidR="008B74CE">
        <w:rPr>
          <w:rFonts w:ascii="Arial" w:hAnsi="Arial" w:cs="Arial"/>
          <w:color w:val="000000" w:themeColor="text1"/>
        </w:rPr>
        <w:fldChar w:fldCharType="begin">
          <w:ffData>
            <w:name w:val="Texte68"/>
            <w:enabled/>
            <w:calcOnExit w:val="0"/>
            <w:textInput>
              <w:default w:val="45 000"/>
            </w:textInput>
          </w:ffData>
        </w:fldChar>
      </w:r>
      <w:r w:rsidR="008B74CE">
        <w:rPr>
          <w:rFonts w:ascii="Arial" w:hAnsi="Arial" w:cs="Arial"/>
          <w:color w:val="000000" w:themeColor="text1"/>
        </w:rPr>
        <w:instrText xml:space="preserve"> </w:instrText>
      </w:r>
      <w:bookmarkStart w:id="181" w:name="Texte68"/>
      <w:r w:rsidR="008B74CE">
        <w:rPr>
          <w:rFonts w:ascii="Arial" w:hAnsi="Arial" w:cs="Arial"/>
          <w:color w:val="000000" w:themeColor="text1"/>
        </w:rPr>
        <w:instrText xml:space="preserve">FORMTEXT </w:instrText>
      </w:r>
      <w:r w:rsidR="008B74CE">
        <w:rPr>
          <w:rFonts w:ascii="Arial" w:hAnsi="Arial" w:cs="Arial"/>
          <w:color w:val="000000" w:themeColor="text1"/>
        </w:rPr>
      </w:r>
      <w:r w:rsidR="008B74CE">
        <w:rPr>
          <w:rFonts w:ascii="Arial" w:hAnsi="Arial" w:cs="Arial"/>
          <w:color w:val="000000" w:themeColor="text1"/>
        </w:rPr>
        <w:fldChar w:fldCharType="separate"/>
      </w:r>
      <w:r w:rsidR="008B74CE">
        <w:rPr>
          <w:rFonts w:ascii="Arial" w:hAnsi="Arial" w:cs="Arial"/>
          <w:noProof/>
          <w:color w:val="000000" w:themeColor="text1"/>
        </w:rPr>
        <w:t>45 000</w:t>
      </w:r>
      <w:r w:rsidR="008B74CE">
        <w:rPr>
          <w:rFonts w:ascii="Arial" w:hAnsi="Arial" w:cs="Arial"/>
          <w:color w:val="000000" w:themeColor="text1"/>
        </w:rPr>
        <w:fldChar w:fldCharType="end"/>
      </w:r>
      <w:bookmarkEnd w:id="181"/>
      <w:r w:rsidR="001912F5">
        <w:rPr>
          <w:rFonts w:ascii="Arial" w:hAnsi="Arial" w:cs="Arial"/>
          <w:color w:val="000000" w:themeColor="text1"/>
        </w:rPr>
        <w:t xml:space="preserve"> € HT</w:t>
      </w:r>
      <w:r w:rsidR="002B6F77">
        <w:rPr>
          <w:rFonts w:ascii="Arial" w:hAnsi="Arial" w:cs="Arial"/>
          <w:color w:val="000000" w:themeColor="text1"/>
        </w:rPr>
        <w:t>.</w:t>
      </w:r>
    </w:p>
    <w:p w14:paraId="72E99134" w14:textId="77777777" w:rsidR="00C339B1" w:rsidRPr="00537065" w:rsidRDefault="00C339B1" w:rsidP="00335B7A">
      <w:pPr>
        <w:pStyle w:val="Paragraphedeliste"/>
        <w:ind w:left="284"/>
        <w:jc w:val="both"/>
        <w:rPr>
          <w:rFonts w:ascii="Arial" w:hAnsi="Arial" w:cs="Arial"/>
          <w:color w:val="000000" w:themeColor="text1"/>
        </w:rPr>
      </w:pPr>
    </w:p>
    <w:p w14:paraId="248ABB4B" w14:textId="682D3D44" w:rsidR="007B76BC" w:rsidRPr="00537065" w:rsidDel="00D15767" w:rsidRDefault="005744B7" w:rsidP="00335B7A">
      <w:pPr>
        <w:pStyle w:val="Paragraphedeliste"/>
        <w:ind w:left="284"/>
        <w:jc w:val="both"/>
        <w:rPr>
          <w:del w:id="182" w:author="MANELPHE Olivier ATTACHE ADMI" w:date="2025-09-12T11:52:00Z"/>
          <w:rFonts w:ascii="Arial" w:hAnsi="Arial" w:cs="Arial"/>
          <w:color w:val="000000" w:themeColor="text1"/>
        </w:rPr>
      </w:pPr>
      <w:r w:rsidRPr="00537065">
        <w:rPr>
          <w:rFonts w:ascii="Arial" w:hAnsi="Arial" w:cs="Arial"/>
          <w:color w:val="000000" w:themeColor="text1"/>
        </w:rPr>
        <w:t>C</w:t>
      </w:r>
      <w:r w:rsidR="007B76BC" w:rsidRPr="00537065">
        <w:rPr>
          <w:rFonts w:ascii="Arial" w:hAnsi="Arial" w:cs="Arial"/>
          <w:color w:val="000000" w:themeColor="text1"/>
        </w:rPr>
        <w:t>onformément à l’article R.2122-17 du code de la commande publique, l</w:t>
      </w:r>
      <w:r w:rsidR="00FE03C8" w:rsidRPr="00537065">
        <w:rPr>
          <w:rFonts w:ascii="Arial" w:hAnsi="Arial" w:cs="Arial"/>
          <w:color w:val="000000" w:themeColor="text1"/>
        </w:rPr>
        <w:t>’acheteur</w:t>
      </w:r>
      <w:r w:rsidR="007B76BC" w:rsidRPr="00537065">
        <w:rPr>
          <w:rFonts w:ascii="Arial" w:hAnsi="Arial" w:cs="Arial"/>
          <w:color w:val="000000" w:themeColor="text1"/>
        </w:rPr>
        <w:t xml:space="preserve"> se réserve le droit de passer un marché sans publicité ni mise en concurrence portant sur des prestations similaires, dans les t</w:t>
      </w:r>
      <w:r w:rsidR="004D4DA5" w:rsidRPr="00537065">
        <w:rPr>
          <w:rFonts w:ascii="Arial" w:hAnsi="Arial" w:cs="Arial"/>
          <w:color w:val="000000" w:themeColor="text1"/>
        </w:rPr>
        <w:t>r</w:t>
      </w:r>
      <w:r w:rsidR="007B76BC" w:rsidRPr="00537065">
        <w:rPr>
          <w:rFonts w:ascii="Arial" w:hAnsi="Arial" w:cs="Arial"/>
          <w:color w:val="000000" w:themeColor="text1"/>
        </w:rPr>
        <w:t xml:space="preserve">ois ans à compter de la notification du présent marché. </w:t>
      </w:r>
    </w:p>
    <w:p w14:paraId="2A944CF2" w14:textId="77777777" w:rsidR="00C339B1" w:rsidRPr="00D15767" w:rsidRDefault="00C339B1">
      <w:pPr>
        <w:pStyle w:val="Paragraphedeliste"/>
        <w:ind w:left="284"/>
        <w:jc w:val="both"/>
      </w:pPr>
    </w:p>
    <w:p w14:paraId="4B2C4633" w14:textId="4118ECC4" w:rsidR="0014023C" w:rsidRPr="00537065" w:rsidRDefault="0014023C" w:rsidP="00335B7A">
      <w:pPr>
        <w:pStyle w:val="Paragraphedeliste"/>
        <w:numPr>
          <w:ilvl w:val="0"/>
          <w:numId w:val="11"/>
        </w:numPr>
        <w:autoSpaceDE w:val="0"/>
        <w:autoSpaceDN w:val="0"/>
        <w:adjustRightInd w:val="0"/>
        <w:spacing w:before="120"/>
        <w:ind w:left="284" w:hanging="284"/>
        <w:jc w:val="both"/>
        <w:rPr>
          <w:rFonts w:ascii="Arial" w:hAnsi="Arial" w:cs="Arial"/>
          <w:color w:val="0070C0"/>
        </w:rPr>
      </w:pPr>
      <w:r w:rsidRPr="00335B7A">
        <w:rPr>
          <w:rFonts w:ascii="Marianne" w:hAnsi="Marianne" w:cs="Arial"/>
          <w:b/>
        </w:rPr>
        <w:t>Durée</w:t>
      </w:r>
      <w:r w:rsidRPr="00537065">
        <w:rPr>
          <w:rFonts w:ascii="Arial" w:hAnsi="Arial" w:cs="Arial"/>
        </w:rPr>
        <w:t xml:space="preserve"> : </w:t>
      </w:r>
      <w:r w:rsidR="00C339B1" w:rsidRPr="00537065">
        <w:rPr>
          <w:rFonts w:ascii="Arial" w:hAnsi="Arial" w:cs="Arial"/>
        </w:rPr>
        <w:t>Le marché est passé pour une durée d’un an à compter de sa date de notification. Il est reconduit tacitement à chaque date anniversaire, sans que sa durée totale ne puisse excéder quatre ans. Le titulaire ne peut refuser la reconduction. La décision de non-reconduction est notifiée au titulaire au plus tard deux mois avant la date anniversaire.</w:t>
      </w:r>
    </w:p>
    <w:p w14:paraId="44951ECB" w14:textId="77777777" w:rsidR="00425D82" w:rsidRPr="00335B7A" w:rsidRDefault="00425D82" w:rsidP="00335B7A">
      <w:pPr>
        <w:pStyle w:val="Paragraphedeliste"/>
        <w:numPr>
          <w:ilvl w:val="0"/>
          <w:numId w:val="11"/>
        </w:numPr>
        <w:autoSpaceDE w:val="0"/>
        <w:autoSpaceDN w:val="0"/>
        <w:adjustRightInd w:val="0"/>
        <w:spacing w:before="120"/>
        <w:ind w:left="284" w:hanging="284"/>
        <w:jc w:val="both"/>
        <w:rPr>
          <w:rFonts w:ascii="Marianne" w:hAnsi="Marianne" w:cs="Arial"/>
          <w:b/>
        </w:rPr>
      </w:pPr>
      <w:r w:rsidRPr="00335B7A">
        <w:rPr>
          <w:rFonts w:ascii="Marianne" w:hAnsi="Marianne" w:cs="Arial"/>
          <w:b/>
        </w:rPr>
        <w:t>Parties prenantes</w:t>
      </w:r>
      <w:r w:rsidRPr="00335B7A">
        <w:rPr>
          <w:rFonts w:ascii="Calibri" w:hAnsi="Calibri" w:cs="Calibri"/>
          <w:b/>
        </w:rPr>
        <w:t> </w:t>
      </w:r>
      <w:r w:rsidRPr="00335B7A">
        <w:rPr>
          <w:rFonts w:ascii="Marianne" w:hAnsi="Marianne" w:cs="Arial"/>
          <w:b/>
        </w:rPr>
        <w:t>:</w:t>
      </w:r>
    </w:p>
    <w:p w14:paraId="72E4F916" w14:textId="77777777" w:rsidR="00335B7A" w:rsidRDefault="00335B7A"/>
    <w:tbl>
      <w:tblPr>
        <w:tblStyle w:val="Grilledutableau"/>
        <w:tblW w:w="9776" w:type="dxa"/>
        <w:tblInd w:w="284" w:type="dxa"/>
        <w:tblLook w:val="04A0" w:firstRow="1" w:lastRow="0" w:firstColumn="1" w:lastColumn="0" w:noHBand="0" w:noVBand="1"/>
      </w:tblPr>
      <w:tblGrid>
        <w:gridCol w:w="1838"/>
        <w:gridCol w:w="7938"/>
      </w:tblGrid>
      <w:tr w:rsidR="00310D32" w14:paraId="097602D2" w14:textId="77777777" w:rsidTr="00310D32">
        <w:tc>
          <w:tcPr>
            <w:tcW w:w="1838" w:type="dxa"/>
          </w:tcPr>
          <w:p w14:paraId="67F64791" w14:textId="2913E4AC" w:rsidR="00310D32" w:rsidRPr="00310D32" w:rsidRDefault="00310D32" w:rsidP="00CB47D6">
            <w:pPr>
              <w:autoSpaceDE w:val="0"/>
              <w:autoSpaceDN w:val="0"/>
              <w:spacing w:before="120" w:after="120"/>
              <w:jc w:val="both"/>
              <w:rPr>
                <w:sz w:val="20"/>
                <w:szCs w:val="20"/>
              </w:rPr>
            </w:pPr>
            <w:r w:rsidRPr="00310D32">
              <w:rPr>
                <w:rFonts w:ascii="Marianne ExtraBold" w:hAnsi="Marianne ExtraBold" w:cs="Arial"/>
                <w:bCs/>
                <w:iCs/>
                <w:sz w:val="20"/>
                <w:szCs w:val="20"/>
              </w:rPr>
              <w:t>L’acheteur</w:t>
            </w:r>
            <w:r w:rsidRPr="00310D32">
              <w:rPr>
                <w:rFonts w:ascii="Calibri" w:hAnsi="Calibri" w:cs="Calibri"/>
                <w:bCs/>
                <w:iCs/>
                <w:sz w:val="20"/>
                <w:szCs w:val="20"/>
              </w:rPr>
              <w:t> </w:t>
            </w:r>
            <w:r w:rsidRPr="00310D32">
              <w:rPr>
                <w:rFonts w:ascii="Marianne ExtraBold" w:hAnsi="Marianne ExtraBold" w:cs="Arial"/>
                <w:bCs/>
                <w:iCs/>
                <w:sz w:val="20"/>
                <w:szCs w:val="20"/>
              </w:rPr>
              <w:t>:</w:t>
            </w:r>
          </w:p>
        </w:tc>
        <w:tc>
          <w:tcPr>
            <w:tcW w:w="7938" w:type="dxa"/>
          </w:tcPr>
          <w:p w14:paraId="55ACFA79" w14:textId="77777777" w:rsidR="00310D32" w:rsidRPr="0073224C" w:rsidRDefault="00310D32" w:rsidP="00CB47D6">
            <w:pPr>
              <w:autoSpaceDE w:val="0"/>
              <w:autoSpaceDN w:val="0"/>
              <w:spacing w:before="120" w:after="120"/>
              <w:jc w:val="both"/>
              <w:rPr>
                <w:rFonts w:ascii="Arial" w:hAnsi="Arial" w:cs="Arial"/>
                <w:color w:val="000000" w:themeColor="text1"/>
                <w:sz w:val="20"/>
                <w:szCs w:val="20"/>
              </w:rPr>
            </w:pPr>
            <w:r w:rsidRPr="0073224C">
              <w:rPr>
                <w:rFonts w:ascii="Arial" w:hAnsi="Arial" w:cs="Arial"/>
                <w:color w:val="000000" w:themeColor="text1"/>
                <w:sz w:val="20"/>
                <w:szCs w:val="20"/>
              </w:rPr>
              <w:t>L’acheteur,</w:t>
            </w:r>
            <w:r w:rsidRPr="0073224C">
              <w:rPr>
                <w:rFonts w:ascii="Arial" w:hAnsi="Arial" w:cs="Arial"/>
                <w:sz w:val="20"/>
                <w:szCs w:val="20"/>
              </w:rPr>
              <w:t xml:space="preserve"> représenté par le directeur de la PFC-O, agit pour toutes les formalités de notification </w:t>
            </w:r>
            <w:r w:rsidRPr="0073224C">
              <w:rPr>
                <w:rFonts w:ascii="Arial" w:hAnsi="Arial" w:cs="Arial"/>
                <w:color w:val="000000" w:themeColor="text1"/>
                <w:sz w:val="20"/>
                <w:szCs w:val="20"/>
              </w:rPr>
              <w:t xml:space="preserve">du marché, de non-reconduction, de modification du marché, de suivi administratif et financier, de règlement amiable des litiges, de résiliation, d’émission des bons de commande. Il agit au profit du </w:t>
            </w:r>
            <w:r w:rsidRPr="0073224C">
              <w:rPr>
                <w:rFonts w:ascii="Marianne ExtraBold" w:hAnsi="Marianne ExtraBold" w:cs="Arial"/>
                <w:color w:val="000000" w:themeColor="text1"/>
                <w:sz w:val="20"/>
                <w:szCs w:val="20"/>
              </w:rPr>
              <w:t>bénéficiaire</w:t>
            </w:r>
            <w:r w:rsidRPr="0073224C">
              <w:rPr>
                <w:rFonts w:ascii="Arial" w:hAnsi="Arial" w:cs="Arial"/>
                <w:color w:val="000000" w:themeColor="text1"/>
                <w:sz w:val="20"/>
                <w:szCs w:val="20"/>
              </w:rPr>
              <w:t xml:space="preserve"> suivant :</w:t>
            </w:r>
          </w:p>
          <w:p w14:paraId="196FE690" w14:textId="77777777" w:rsidR="00310D32" w:rsidRPr="0073224C" w:rsidRDefault="00310D32" w:rsidP="00310D32">
            <w:pPr>
              <w:autoSpaceDE w:val="0"/>
              <w:autoSpaceDN w:val="0"/>
              <w:spacing w:before="120"/>
              <w:ind w:left="284"/>
              <w:jc w:val="both"/>
              <w:rPr>
                <w:rFonts w:ascii="Arial" w:hAnsi="Arial" w:cs="Arial"/>
                <w:color w:val="000000" w:themeColor="text1"/>
                <w:sz w:val="20"/>
                <w:szCs w:val="20"/>
              </w:rPr>
            </w:pPr>
            <w:r w:rsidRPr="0073224C">
              <w:rPr>
                <w:rFonts w:ascii="Arial" w:hAnsi="Arial" w:cs="Arial"/>
                <w:color w:val="000000" w:themeColor="text1"/>
                <w:sz w:val="20"/>
                <w:szCs w:val="20"/>
              </w:rPr>
              <w:t>DGA DRH SDP</w:t>
            </w:r>
          </w:p>
          <w:p w14:paraId="603593A0" w14:textId="77777777" w:rsidR="00310D32" w:rsidRPr="0073224C" w:rsidRDefault="00310D32" w:rsidP="00310D32">
            <w:pPr>
              <w:autoSpaceDE w:val="0"/>
              <w:autoSpaceDN w:val="0"/>
              <w:ind w:left="284"/>
              <w:jc w:val="both"/>
              <w:rPr>
                <w:rFonts w:ascii="Arial" w:hAnsi="Arial" w:cs="Arial"/>
                <w:color w:val="000000" w:themeColor="text1"/>
                <w:sz w:val="20"/>
                <w:szCs w:val="20"/>
              </w:rPr>
            </w:pPr>
            <w:r w:rsidRPr="0073224C">
              <w:rPr>
                <w:rFonts w:ascii="Arial" w:hAnsi="Arial" w:cs="Arial"/>
                <w:color w:val="000000" w:themeColor="text1"/>
                <w:sz w:val="20"/>
                <w:szCs w:val="20"/>
              </w:rPr>
              <w:t>Bureau du pilotage de la formation Paris</w:t>
            </w:r>
          </w:p>
          <w:p w14:paraId="32156324" w14:textId="77777777" w:rsidR="00310D32" w:rsidRPr="0073224C" w:rsidRDefault="00310D32" w:rsidP="00310D32">
            <w:pPr>
              <w:autoSpaceDE w:val="0"/>
              <w:autoSpaceDN w:val="0"/>
              <w:ind w:left="284"/>
              <w:jc w:val="both"/>
              <w:rPr>
                <w:rFonts w:ascii="Arial" w:hAnsi="Arial" w:cs="Arial"/>
                <w:color w:val="000000" w:themeColor="text1"/>
                <w:sz w:val="20"/>
                <w:szCs w:val="20"/>
              </w:rPr>
            </w:pPr>
            <w:r w:rsidRPr="0073224C">
              <w:rPr>
                <w:rFonts w:ascii="Arial" w:hAnsi="Arial" w:cs="Arial"/>
                <w:color w:val="000000" w:themeColor="text1"/>
                <w:sz w:val="20"/>
                <w:szCs w:val="20"/>
              </w:rPr>
              <w:t xml:space="preserve">60, boulevard du Général Martial Valin </w:t>
            </w:r>
          </w:p>
          <w:p w14:paraId="09676618" w14:textId="7DE40255" w:rsidR="00310D32" w:rsidRPr="0073224C" w:rsidRDefault="00310D32" w:rsidP="00310D32">
            <w:pPr>
              <w:autoSpaceDE w:val="0"/>
              <w:autoSpaceDN w:val="0"/>
              <w:ind w:left="284"/>
              <w:jc w:val="both"/>
              <w:rPr>
                <w:rFonts w:ascii="Arial" w:hAnsi="Arial" w:cs="Arial"/>
                <w:color w:val="000000" w:themeColor="text1"/>
                <w:sz w:val="20"/>
                <w:szCs w:val="20"/>
              </w:rPr>
            </w:pPr>
            <w:r w:rsidRPr="0073224C">
              <w:rPr>
                <w:rFonts w:ascii="Arial" w:hAnsi="Arial" w:cs="Arial"/>
                <w:color w:val="000000" w:themeColor="text1"/>
                <w:sz w:val="20"/>
                <w:szCs w:val="20"/>
              </w:rPr>
              <w:t>CS 21623</w:t>
            </w:r>
          </w:p>
          <w:p w14:paraId="254B1778" w14:textId="77777777" w:rsidR="00310D32" w:rsidRPr="0073224C" w:rsidRDefault="00310D32" w:rsidP="00310D32">
            <w:pPr>
              <w:autoSpaceDE w:val="0"/>
              <w:autoSpaceDN w:val="0"/>
              <w:spacing w:after="120"/>
              <w:ind w:left="284"/>
              <w:jc w:val="both"/>
              <w:rPr>
                <w:rFonts w:ascii="Arial" w:hAnsi="Arial" w:cs="Arial"/>
                <w:color w:val="000000" w:themeColor="text1"/>
                <w:sz w:val="20"/>
                <w:szCs w:val="20"/>
              </w:rPr>
            </w:pPr>
            <w:r w:rsidRPr="0073224C">
              <w:rPr>
                <w:rFonts w:ascii="Arial" w:hAnsi="Arial" w:cs="Arial"/>
                <w:color w:val="000000" w:themeColor="text1"/>
                <w:sz w:val="20"/>
                <w:szCs w:val="20"/>
              </w:rPr>
              <w:t>75509 PARIS CEDEX 15</w:t>
            </w:r>
          </w:p>
          <w:p w14:paraId="6E248101" w14:textId="0D240352" w:rsidR="00310D32" w:rsidRPr="0073224C" w:rsidRDefault="00310D32" w:rsidP="00310D32">
            <w:pPr>
              <w:autoSpaceDE w:val="0"/>
              <w:autoSpaceDN w:val="0"/>
              <w:spacing w:after="120"/>
              <w:jc w:val="both"/>
              <w:rPr>
                <w:rFonts w:ascii="Arial" w:hAnsi="Arial" w:cs="Arial"/>
                <w:sz w:val="20"/>
                <w:szCs w:val="20"/>
              </w:rPr>
            </w:pPr>
            <w:r w:rsidRPr="0073224C">
              <w:rPr>
                <w:color w:val="000000" w:themeColor="text1"/>
                <w:sz w:val="20"/>
                <w:szCs w:val="20"/>
              </w:rPr>
              <w:t>Il est possible d’ajouter de nouveaux bénéficiaires par la formalisation d’un ordre de service établi par la PFC-O.</w:t>
            </w:r>
          </w:p>
        </w:tc>
      </w:tr>
      <w:tr w:rsidR="00310D32" w14:paraId="4212DD4C" w14:textId="77777777" w:rsidTr="00310D32">
        <w:tc>
          <w:tcPr>
            <w:tcW w:w="1838" w:type="dxa"/>
          </w:tcPr>
          <w:p w14:paraId="0F56E4B8" w14:textId="441838F1" w:rsidR="00310D32" w:rsidRPr="00310D32" w:rsidRDefault="00310D32" w:rsidP="00CB47D6">
            <w:pPr>
              <w:autoSpaceDE w:val="0"/>
              <w:autoSpaceDN w:val="0"/>
              <w:spacing w:before="120" w:after="120"/>
              <w:jc w:val="both"/>
              <w:rPr>
                <w:sz w:val="20"/>
                <w:szCs w:val="20"/>
              </w:rPr>
            </w:pPr>
            <w:r w:rsidRPr="00310D32">
              <w:rPr>
                <w:rFonts w:ascii="Marianne ExtraBold" w:hAnsi="Marianne ExtraBold" w:cs="Arial"/>
                <w:bCs/>
                <w:iCs/>
                <w:sz w:val="20"/>
                <w:szCs w:val="20"/>
              </w:rPr>
              <w:t>Le titulaire</w:t>
            </w:r>
            <w:r w:rsidRPr="00310D32">
              <w:rPr>
                <w:rFonts w:ascii="Calibri" w:hAnsi="Calibri" w:cs="Calibri"/>
                <w:bCs/>
                <w:iCs/>
                <w:sz w:val="20"/>
                <w:szCs w:val="20"/>
              </w:rPr>
              <w:t> </w:t>
            </w:r>
            <w:r w:rsidRPr="00310D32">
              <w:rPr>
                <w:rFonts w:ascii="Marianne ExtraBold" w:hAnsi="Marianne ExtraBold" w:cs="Arial"/>
                <w:bCs/>
                <w:iCs/>
                <w:sz w:val="20"/>
                <w:szCs w:val="20"/>
              </w:rPr>
              <w:t>:</w:t>
            </w:r>
          </w:p>
        </w:tc>
        <w:tc>
          <w:tcPr>
            <w:tcW w:w="7938" w:type="dxa"/>
          </w:tcPr>
          <w:p w14:paraId="139123B0" w14:textId="4EF5C7F8" w:rsidR="00310D32" w:rsidRPr="00310D32" w:rsidRDefault="00310D32" w:rsidP="004367BD">
            <w:pPr>
              <w:autoSpaceDE w:val="0"/>
              <w:autoSpaceDN w:val="0"/>
              <w:spacing w:before="120" w:after="120"/>
              <w:jc w:val="both"/>
              <w:rPr>
                <w:rFonts w:ascii="Arial" w:hAnsi="Arial" w:cs="Arial"/>
                <w:color w:val="000000" w:themeColor="text1"/>
                <w:sz w:val="20"/>
                <w:szCs w:val="20"/>
              </w:rPr>
            </w:pPr>
            <w:r w:rsidRPr="00310D32">
              <w:rPr>
                <w:rFonts w:ascii="Arial" w:hAnsi="Arial" w:cs="Arial"/>
                <w:color w:val="000000" w:themeColor="text1"/>
                <w:sz w:val="20"/>
                <w:szCs w:val="20"/>
              </w:rPr>
              <w:t xml:space="preserve">Le titulaire est l’opérateur économique qui conclut le marché avec l’acheteur. En cas de groupement des opérateurs économiques, le « titulaire » désigne le groupement, représenté, le cas échéant, par son mandataire. </w:t>
            </w:r>
          </w:p>
        </w:tc>
      </w:tr>
    </w:tbl>
    <w:p w14:paraId="7E6D0B6B" w14:textId="77777777" w:rsidR="00C339B1" w:rsidRPr="00537065" w:rsidRDefault="00C339B1" w:rsidP="00C339B1">
      <w:pPr>
        <w:pStyle w:val="Paragraphedeliste"/>
        <w:autoSpaceDE w:val="0"/>
        <w:autoSpaceDN w:val="0"/>
        <w:adjustRightInd w:val="0"/>
        <w:spacing w:after="120"/>
        <w:ind w:left="360"/>
        <w:jc w:val="both"/>
        <w:rPr>
          <w:rFonts w:ascii="Arial" w:hAnsi="Arial" w:cs="Arial"/>
          <w:b/>
          <w:bCs/>
          <w:iCs/>
          <w:u w:val="single"/>
        </w:rPr>
      </w:pPr>
    </w:p>
    <w:p w14:paraId="3D97A77D" w14:textId="3B887E96" w:rsidR="00C339B1" w:rsidRPr="00537065" w:rsidRDefault="00C339B1" w:rsidP="0073224C">
      <w:pPr>
        <w:pStyle w:val="Paragraphedeliste"/>
        <w:numPr>
          <w:ilvl w:val="0"/>
          <w:numId w:val="11"/>
        </w:numPr>
        <w:autoSpaceDE w:val="0"/>
        <w:autoSpaceDN w:val="0"/>
        <w:adjustRightInd w:val="0"/>
        <w:spacing w:before="120"/>
        <w:ind w:left="284" w:hanging="284"/>
        <w:jc w:val="both"/>
        <w:rPr>
          <w:rFonts w:ascii="Arial" w:hAnsi="Arial" w:cs="Arial"/>
          <w:b/>
          <w:bCs/>
          <w:iCs/>
          <w:u w:val="single"/>
        </w:rPr>
      </w:pPr>
      <w:r w:rsidRPr="0073224C">
        <w:rPr>
          <w:rFonts w:ascii="Marianne" w:hAnsi="Marianne" w:cs="Arial"/>
          <w:b/>
        </w:rPr>
        <w:t>Langue</w:t>
      </w:r>
      <w:r w:rsidRPr="0073224C">
        <w:rPr>
          <w:rFonts w:ascii="Calibri" w:hAnsi="Calibri" w:cs="Calibri"/>
          <w:b/>
        </w:rPr>
        <w:t> </w:t>
      </w:r>
      <w:r w:rsidRPr="0073224C">
        <w:rPr>
          <w:rFonts w:ascii="Marianne" w:hAnsi="Marianne" w:cs="Arial"/>
          <w:b/>
        </w:rPr>
        <w:t>:</w:t>
      </w:r>
      <w:r w:rsidRPr="00537065">
        <w:rPr>
          <w:rFonts w:ascii="Arial" w:hAnsi="Arial" w:cs="Arial"/>
          <w:bCs/>
          <w:iCs/>
        </w:rPr>
        <w:t xml:space="preserve"> Toutes les réunions ou correspondances requièrent l’usage du français.</w:t>
      </w:r>
    </w:p>
    <w:p w14:paraId="7E013B27" w14:textId="7F289E4B" w:rsidR="004C549F" w:rsidRDefault="004C549F">
      <w:pPr>
        <w:rPr>
          <w:rFonts w:ascii="Arial" w:hAnsi="Arial" w:cs="Arial"/>
          <w:b/>
          <w:bCs/>
          <w:iCs/>
          <w:u w:val="single"/>
        </w:rPr>
      </w:pPr>
    </w:p>
    <w:p w14:paraId="2BE29612" w14:textId="518170C6" w:rsidR="00F51505" w:rsidRPr="008F5C2A" w:rsidRDefault="00F51505" w:rsidP="00751156">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PI</w:t>
      </w:r>
      <w:r w:rsidR="008F1F27" w:rsidRPr="008F5C2A">
        <w:rPr>
          <w:rFonts w:ascii="Arial" w:hAnsi="Arial" w:cs="Arial"/>
          <w:b/>
        </w:rPr>
        <w:t>È</w:t>
      </w:r>
      <w:r w:rsidRPr="008F5C2A">
        <w:rPr>
          <w:rFonts w:ascii="Arial" w:hAnsi="Arial" w:cs="Arial"/>
          <w:b/>
        </w:rPr>
        <w:t>CES CONTRACTUELLES</w:t>
      </w:r>
    </w:p>
    <w:p w14:paraId="7CE67A92" w14:textId="3AB03812" w:rsidR="00485403" w:rsidRPr="00537065" w:rsidRDefault="00485403" w:rsidP="00954140">
      <w:pPr>
        <w:pStyle w:val="Paragraphedeliste"/>
        <w:ind w:left="284"/>
        <w:jc w:val="both"/>
        <w:rPr>
          <w:rFonts w:ascii="Arial" w:hAnsi="Arial" w:cs="Arial"/>
          <w:color w:val="000000" w:themeColor="text1"/>
        </w:rPr>
      </w:pPr>
      <w:r w:rsidRPr="00537065">
        <w:rPr>
          <w:rFonts w:ascii="Arial" w:hAnsi="Arial" w:cs="Arial"/>
          <w:color w:val="000000" w:themeColor="text1"/>
        </w:rPr>
        <w:t xml:space="preserve">Par </w:t>
      </w:r>
      <w:r w:rsidRPr="00954140">
        <w:rPr>
          <w:rFonts w:ascii="Arial" w:hAnsi="Arial" w:cs="Arial"/>
          <w:color w:val="000000" w:themeColor="text1"/>
        </w:rPr>
        <w:t>dérogation</w:t>
      </w:r>
      <w:r w:rsidRPr="00537065">
        <w:rPr>
          <w:rFonts w:ascii="Arial" w:hAnsi="Arial" w:cs="Arial"/>
          <w:color w:val="000000" w:themeColor="text1"/>
        </w:rPr>
        <w:t xml:space="preserve"> à l’article 4.1 du CCAG/FCS, </w:t>
      </w:r>
      <w:r w:rsidR="00324585" w:rsidRPr="00537065">
        <w:rPr>
          <w:rFonts w:ascii="Arial" w:hAnsi="Arial" w:cs="Arial"/>
          <w:color w:val="000000" w:themeColor="text1"/>
        </w:rPr>
        <w:t>le marché</w:t>
      </w:r>
      <w:r w:rsidRPr="00537065">
        <w:rPr>
          <w:rFonts w:ascii="Arial" w:hAnsi="Arial" w:cs="Arial"/>
          <w:color w:val="000000" w:themeColor="text1"/>
        </w:rPr>
        <w:t xml:space="preserve"> est constitué par les pièces contractuelles énumérées ci-dessous, par ordre de priorité décroissante : </w:t>
      </w:r>
    </w:p>
    <w:p w14:paraId="30F940A8" w14:textId="0CBB4175" w:rsidR="00485403" w:rsidRPr="00537065" w:rsidRDefault="00310D32" w:rsidP="003A1E31">
      <w:pPr>
        <w:pStyle w:val="paragraphe"/>
        <w:numPr>
          <w:ilvl w:val="0"/>
          <w:numId w:val="1"/>
        </w:numPr>
      </w:pPr>
      <w:r>
        <w:t>L</w:t>
      </w:r>
      <w:r w:rsidR="00485403" w:rsidRPr="00537065">
        <w:t xml:space="preserve">e présent </w:t>
      </w:r>
      <w:r w:rsidR="007D0061" w:rsidRPr="00537065">
        <w:t>marché</w:t>
      </w:r>
      <w:r w:rsidR="00485403" w:rsidRPr="00537065">
        <w:t xml:space="preserve"> et ses annexes </w:t>
      </w:r>
      <w:r w:rsidR="007344B2" w:rsidRPr="00537065">
        <w:t>(</w:t>
      </w:r>
      <w:r w:rsidR="00E24BED" w:rsidRPr="00537065">
        <w:t xml:space="preserve">annexe financière </w:t>
      </w:r>
      <w:r w:rsidR="00E24BED">
        <w:t xml:space="preserve">et </w:t>
      </w:r>
      <w:r w:rsidR="00485403" w:rsidRPr="00537065">
        <w:t>mémoire technique</w:t>
      </w:r>
      <w:r w:rsidR="007344B2" w:rsidRPr="00537065">
        <w:t>)</w:t>
      </w:r>
      <w:r w:rsidR="00485403" w:rsidRPr="00537065">
        <w:t>, dans la version résultant des dernières modifications éventuelles, dont l’exemplaire original conservé dans les archives de l’administration fait seul foi ;</w:t>
      </w:r>
    </w:p>
    <w:p w14:paraId="65322C32" w14:textId="6F90F4F4" w:rsidR="00485403" w:rsidRPr="00537065" w:rsidRDefault="00310D32" w:rsidP="003A1E31">
      <w:pPr>
        <w:pStyle w:val="paragraphe"/>
        <w:numPr>
          <w:ilvl w:val="0"/>
          <w:numId w:val="1"/>
        </w:numPr>
      </w:pPr>
      <w:r>
        <w:t>L</w:t>
      </w:r>
      <w:r w:rsidR="00485403" w:rsidRPr="00537065">
        <w:t xml:space="preserve">e </w:t>
      </w:r>
      <w:r w:rsidR="00080CD6" w:rsidRPr="00537065">
        <w:t>cahier des c</w:t>
      </w:r>
      <w:r w:rsidR="00485403" w:rsidRPr="00537065">
        <w:t xml:space="preserve">lauses </w:t>
      </w:r>
      <w:r w:rsidR="00080CD6" w:rsidRPr="00537065">
        <w:t>administratives g</w:t>
      </w:r>
      <w:r w:rsidR="00485403" w:rsidRPr="00537065">
        <w:t>énérales applicable aux marchés publics de fou</w:t>
      </w:r>
      <w:r w:rsidR="00CB4C29" w:rsidRPr="00537065">
        <w:t xml:space="preserve">rnitures courantes et services </w:t>
      </w:r>
      <w:r w:rsidR="00080CD6" w:rsidRPr="00537065">
        <w:t xml:space="preserve">(CCAG/FCS) </w:t>
      </w:r>
      <w:r w:rsidR="00CB4C29" w:rsidRPr="00537065">
        <w:t xml:space="preserve">approuvé par </w:t>
      </w:r>
      <w:r w:rsidR="00485403" w:rsidRPr="00537065">
        <w:t xml:space="preserve">arrêté du </w:t>
      </w:r>
      <w:r w:rsidR="00626A8C" w:rsidRPr="00537065">
        <w:t>30 mars 2021</w:t>
      </w:r>
      <w:r w:rsidR="00485403" w:rsidRPr="00537065">
        <w:t xml:space="preserve">. Le CCAG/FCS </w:t>
      </w:r>
      <w:r w:rsidR="000F6BC1" w:rsidRPr="00537065">
        <w:t>est</w:t>
      </w:r>
      <w:r w:rsidR="00485403" w:rsidRPr="00537065">
        <w:t xml:space="preserve"> disponible sur le site Internet </w:t>
      </w:r>
      <w:r w:rsidR="000F6BC1" w:rsidRPr="00537065">
        <w:t xml:space="preserve">Légifrance </w:t>
      </w:r>
      <w:r w:rsidR="00485403" w:rsidRPr="00537065">
        <w:t xml:space="preserve">: </w:t>
      </w:r>
      <w:hyperlink r:id="rId29" w:history="1">
        <w:r w:rsidR="000F6BC1" w:rsidRPr="00537065">
          <w:rPr>
            <w:rStyle w:val="Lienhypertexte"/>
            <w:rFonts w:eastAsia="Times New Roman"/>
            <w:color w:val="000000" w:themeColor="text1"/>
            <w:lang w:eastAsia="fr-FR"/>
          </w:rPr>
          <w:t>https://www.legifrance.gouv.fr/jorf/id/JORFTEXT000043310341</w:t>
        </w:r>
      </w:hyperlink>
      <w:r w:rsidR="00485403" w:rsidRPr="00537065">
        <w:t xml:space="preserve"> ;</w:t>
      </w:r>
    </w:p>
    <w:p w14:paraId="50D658B9" w14:textId="60DF1AF7" w:rsidR="00485403" w:rsidRPr="00537065" w:rsidRDefault="00310D32" w:rsidP="003A1E31">
      <w:pPr>
        <w:pStyle w:val="paragraphe"/>
        <w:numPr>
          <w:ilvl w:val="0"/>
          <w:numId w:val="1"/>
        </w:numPr>
      </w:pPr>
      <w:r>
        <w:t>L</w:t>
      </w:r>
      <w:r w:rsidR="00485403" w:rsidRPr="00537065">
        <w:t>es actes spéciaux de sous-traitance et les actes modificatifs</w:t>
      </w:r>
      <w:r w:rsidR="007344B2" w:rsidRPr="00537065">
        <w:t xml:space="preserve"> éventuels</w:t>
      </w:r>
      <w:r w:rsidR="00485403" w:rsidRPr="00537065">
        <w:t xml:space="preserve">, postérieurs à la notification </w:t>
      </w:r>
      <w:r w:rsidR="00F51505" w:rsidRPr="00537065">
        <w:t>du marché</w:t>
      </w:r>
      <w:r w:rsidR="00485403" w:rsidRPr="00537065">
        <w:t> ;</w:t>
      </w:r>
    </w:p>
    <w:p w14:paraId="0202192E" w14:textId="4D136B99" w:rsidR="00485403" w:rsidRPr="00537065" w:rsidRDefault="00310D32" w:rsidP="003A1E31">
      <w:pPr>
        <w:pStyle w:val="paragraphe"/>
        <w:numPr>
          <w:ilvl w:val="0"/>
          <w:numId w:val="1"/>
        </w:numPr>
      </w:pPr>
      <w:r>
        <w:t>L</w:t>
      </w:r>
      <w:r w:rsidR="00485403" w:rsidRPr="00537065">
        <w:t>es bons de commande.</w:t>
      </w:r>
    </w:p>
    <w:p w14:paraId="7657E586" w14:textId="75630260" w:rsidR="00643300" w:rsidRPr="00537065" w:rsidRDefault="000B5885" w:rsidP="00954140">
      <w:pPr>
        <w:pStyle w:val="Paragraphedeliste"/>
        <w:ind w:left="284"/>
        <w:jc w:val="both"/>
      </w:pPr>
      <w:r w:rsidRPr="00954140">
        <w:rPr>
          <w:rFonts w:ascii="Arial" w:hAnsi="Arial" w:cs="Arial"/>
          <w:color w:val="000000" w:themeColor="text1"/>
        </w:rPr>
        <w:t>Aucune</w:t>
      </w:r>
      <w:r w:rsidRPr="00537065">
        <w:t xml:space="preserve"> condition générale ou spécifique figurant dans les documents du titulaire (notamment dans des documents commerciaux) ne peut s’intégrer au présent marché.</w:t>
      </w:r>
    </w:p>
    <w:p w14:paraId="2696938A" w14:textId="4F22F62F" w:rsidR="00AB5621" w:rsidRPr="00537065" w:rsidRDefault="000F6BC1" w:rsidP="00954140">
      <w:pPr>
        <w:pStyle w:val="Paragraphedeliste"/>
        <w:ind w:left="284"/>
        <w:jc w:val="both"/>
        <w:rPr>
          <w:rFonts w:ascii="Arial" w:hAnsi="Arial" w:cs="Arial"/>
        </w:rPr>
      </w:pPr>
      <w:r w:rsidRPr="00537065">
        <w:rPr>
          <w:rFonts w:ascii="Arial" w:eastAsia="Calibri" w:hAnsi="Arial" w:cs="Arial"/>
          <w:bCs/>
          <w:iCs/>
          <w:lang w:eastAsia="en-US"/>
        </w:rPr>
        <w:t>Le code de la commande publique est consultable sur le site Internet Légifrance </w:t>
      </w:r>
      <w:r w:rsidRPr="00537065">
        <w:rPr>
          <w:rFonts w:ascii="Arial" w:eastAsia="Calibri" w:hAnsi="Arial" w:cs="Arial"/>
          <w:b/>
          <w:bCs/>
          <w:iCs/>
          <w:color w:val="0070C0"/>
          <w:lang w:eastAsia="en-US"/>
        </w:rPr>
        <w:t xml:space="preserve">: </w:t>
      </w:r>
      <w:hyperlink r:id="rId30" w:history="1">
        <w:r w:rsidRPr="00537065">
          <w:rPr>
            <w:rStyle w:val="Lienhypertexte"/>
            <w:rFonts w:ascii="Arial" w:hAnsi="Arial" w:cs="Arial"/>
          </w:rPr>
          <w:t>https://www.legifrance.gouv.fr/codes/id/LEGITEXT000037701019/</w:t>
        </w:r>
      </w:hyperlink>
    </w:p>
    <w:bookmarkEnd w:id="179"/>
    <w:bookmarkEnd w:id="180"/>
    <w:p w14:paraId="528FB14B" w14:textId="77777777" w:rsidR="00C339B1" w:rsidRPr="00537065" w:rsidRDefault="00C339B1" w:rsidP="00C339B1">
      <w:pPr>
        <w:ind w:left="357"/>
        <w:jc w:val="both"/>
        <w:rPr>
          <w:color w:val="000000" w:themeColor="text1"/>
        </w:rPr>
      </w:pPr>
    </w:p>
    <w:p w14:paraId="4C712BCD" w14:textId="00D3DEC1" w:rsidR="00031E19" w:rsidRPr="00537065" w:rsidRDefault="00031E19" w:rsidP="00310D32">
      <w:pPr>
        <w:pStyle w:val="Paragraphedeliste"/>
        <w:numPr>
          <w:ilvl w:val="0"/>
          <w:numId w:val="11"/>
        </w:numPr>
        <w:autoSpaceDE w:val="0"/>
        <w:autoSpaceDN w:val="0"/>
        <w:adjustRightInd w:val="0"/>
        <w:spacing w:before="120"/>
        <w:ind w:left="284" w:hanging="284"/>
        <w:jc w:val="both"/>
        <w:rPr>
          <w:color w:val="000000" w:themeColor="text1"/>
        </w:rPr>
      </w:pPr>
      <w:r w:rsidRPr="00310D32">
        <w:rPr>
          <w:rFonts w:ascii="Marianne" w:hAnsi="Marianne" w:cs="Arial"/>
          <w:b/>
        </w:rPr>
        <w:lastRenderedPageBreak/>
        <w:t>Bons de commande</w:t>
      </w:r>
      <w:r w:rsidRPr="00310D32">
        <w:rPr>
          <w:rFonts w:ascii="Calibri" w:hAnsi="Calibri" w:cs="Calibri"/>
          <w:b/>
        </w:rPr>
        <w:t> </w:t>
      </w:r>
      <w:r w:rsidRPr="00310D32">
        <w:rPr>
          <w:rFonts w:ascii="Marianne" w:hAnsi="Marianne" w:cs="Arial"/>
          <w:b/>
        </w:rPr>
        <w:t>:</w:t>
      </w:r>
      <w:r w:rsidRPr="00537065">
        <w:rPr>
          <w:color w:val="000000" w:themeColor="text1"/>
        </w:rPr>
        <w:t xml:space="preserve"> </w:t>
      </w:r>
      <w:r w:rsidR="001224BE" w:rsidRPr="00537065">
        <w:rPr>
          <w:color w:val="000000" w:themeColor="text1"/>
        </w:rPr>
        <w:t xml:space="preserve">La réalisation de la prestation est subordonnée à la notification, par la </w:t>
      </w:r>
      <w:r w:rsidR="003D4E5C" w:rsidRPr="00537065">
        <w:rPr>
          <w:color w:val="000000" w:themeColor="text1"/>
        </w:rPr>
        <w:t>PFC O</w:t>
      </w:r>
      <w:r w:rsidR="001224BE" w:rsidRPr="00537065">
        <w:rPr>
          <w:color w:val="000000" w:themeColor="text1"/>
        </w:rPr>
        <w:t>, d’un ou plusieurs bons de commande</w:t>
      </w:r>
      <w:r w:rsidR="003D4E5C" w:rsidRPr="00537065">
        <w:rPr>
          <w:color w:val="000000" w:themeColor="text1"/>
        </w:rPr>
        <w:t>, émis au fur et à mesure des besoins</w:t>
      </w:r>
      <w:r w:rsidR="001224BE" w:rsidRPr="00537065">
        <w:rPr>
          <w:color w:val="000000" w:themeColor="text1"/>
        </w:rPr>
        <w:t>.</w:t>
      </w:r>
      <w:r w:rsidRPr="00537065">
        <w:rPr>
          <w:color w:val="000000" w:themeColor="text1"/>
        </w:rPr>
        <w:t xml:space="preserve"> </w:t>
      </w:r>
      <w:r w:rsidR="00A31E4E" w:rsidRPr="00537065">
        <w:rPr>
          <w:color w:val="000000" w:themeColor="text1"/>
        </w:rPr>
        <w:t>Les bons de commande peuvent être émis</w:t>
      </w:r>
      <w:r w:rsidR="000142E3" w:rsidRPr="00537065">
        <w:rPr>
          <w:color w:val="000000" w:themeColor="text1"/>
        </w:rPr>
        <w:t xml:space="preserve"> jusqu’au dernier jour de validité du marché et </w:t>
      </w:r>
      <w:r w:rsidR="00A31E4E" w:rsidRPr="00537065">
        <w:rPr>
          <w:color w:val="000000" w:themeColor="text1"/>
        </w:rPr>
        <w:t>sont poursuivis jusqu’à leur complète exécution</w:t>
      </w:r>
      <w:r w:rsidR="001C3F28" w:rsidRPr="00537065">
        <w:rPr>
          <w:color w:val="000000" w:themeColor="text1"/>
        </w:rPr>
        <w:t xml:space="preserve">, sans </w:t>
      </w:r>
      <w:r w:rsidR="00A31E4E" w:rsidRPr="00537065">
        <w:rPr>
          <w:color w:val="000000" w:themeColor="text1"/>
        </w:rPr>
        <w:t xml:space="preserve">prolonger la durée d’exécution </w:t>
      </w:r>
      <w:r w:rsidR="006A2CD9" w:rsidRPr="00537065">
        <w:rPr>
          <w:color w:val="000000" w:themeColor="text1"/>
        </w:rPr>
        <w:t>du marché</w:t>
      </w:r>
      <w:r w:rsidR="00A31E4E" w:rsidRPr="00537065">
        <w:rPr>
          <w:color w:val="000000" w:themeColor="text1"/>
        </w:rPr>
        <w:t xml:space="preserve"> de plus de six mois</w:t>
      </w:r>
      <w:r w:rsidR="00A31E4E" w:rsidRPr="00537065">
        <w:rPr>
          <w:i/>
          <w:color w:val="000000" w:themeColor="text1"/>
        </w:rPr>
        <w:t>.</w:t>
      </w:r>
    </w:p>
    <w:p w14:paraId="455C3838" w14:textId="77777777" w:rsidR="00310D32" w:rsidRDefault="00310D32" w:rsidP="003A1E31">
      <w:pPr>
        <w:pStyle w:val="paragraphe"/>
      </w:pPr>
    </w:p>
    <w:p w14:paraId="4B57275B" w14:textId="5AF0DE60" w:rsidR="001224BE" w:rsidRPr="00537065" w:rsidRDefault="001C3F28" w:rsidP="003A1E31">
      <w:pPr>
        <w:pStyle w:val="paragraphe"/>
      </w:pPr>
      <w:r w:rsidRPr="00537065">
        <w:t xml:space="preserve">Chaque bon de commande est adressé au titulaire au plus tard </w:t>
      </w:r>
      <w:r w:rsidR="003A1E31">
        <w:t>45</w:t>
      </w:r>
      <w:r w:rsidRPr="00537065">
        <w:t xml:space="preserve"> jours avant le début de la prestation, </w:t>
      </w:r>
      <w:r w:rsidR="001224BE" w:rsidRPr="00537065">
        <w:t>par tout moyen permettant de déterminer de façon certaine sa date de réception</w:t>
      </w:r>
      <w:r w:rsidR="007B566F" w:rsidRPr="00537065">
        <w:t>, et comport</w:t>
      </w:r>
      <w:r w:rsidR="001224BE" w:rsidRPr="00537065">
        <w:t>e notamment les indications suivantes :</w:t>
      </w:r>
    </w:p>
    <w:p w14:paraId="67D15EA5" w14:textId="77777777" w:rsidR="003F2777" w:rsidRPr="00537065" w:rsidRDefault="003F2777" w:rsidP="003A1E31">
      <w:pPr>
        <w:pStyle w:val="paragraphe"/>
        <w:numPr>
          <w:ilvl w:val="0"/>
          <w:numId w:val="2"/>
        </w:numPr>
        <w:sectPr w:rsidR="003F2777" w:rsidRPr="00537065" w:rsidSect="00C77414">
          <w:headerReference w:type="default" r:id="rId31"/>
          <w:footerReference w:type="default" r:id="rId32"/>
          <w:headerReference w:type="first" r:id="rId33"/>
          <w:footerReference w:type="first" r:id="rId34"/>
          <w:footnotePr>
            <w:numRestart w:val="eachSect"/>
          </w:footnotePr>
          <w:type w:val="continuous"/>
          <w:pgSz w:w="11907" w:h="16840" w:code="9"/>
          <w:pgMar w:top="567" w:right="850" w:bottom="851" w:left="1134" w:header="454" w:footer="738" w:gutter="0"/>
          <w:cols w:space="720"/>
          <w:docGrid w:linePitch="272"/>
        </w:sectPr>
      </w:pPr>
    </w:p>
    <w:p w14:paraId="5C1DFB69" w14:textId="54B77473" w:rsidR="009B0514" w:rsidRPr="00537065" w:rsidRDefault="00310D32" w:rsidP="003A1E31">
      <w:pPr>
        <w:pStyle w:val="paragraphe"/>
        <w:numPr>
          <w:ilvl w:val="0"/>
          <w:numId w:val="2"/>
        </w:numPr>
      </w:pPr>
      <w:r>
        <w:t>L</w:t>
      </w:r>
      <w:r w:rsidR="009B0514" w:rsidRPr="00537065">
        <w:t>a référence interne correspondant au n° EJ (engagement juridique) CHORUS figurant en page de garde </w:t>
      </w:r>
      <w:r w:rsidR="00BD6AE3" w:rsidRPr="00537065">
        <w:t xml:space="preserve">du marché </w:t>
      </w:r>
      <w:r w:rsidR="009B0514" w:rsidRPr="00537065">
        <w:t>;</w:t>
      </w:r>
    </w:p>
    <w:p w14:paraId="698DBDB3" w14:textId="74A82ADB" w:rsidR="001224BE" w:rsidRPr="00537065" w:rsidRDefault="00310D32" w:rsidP="003A1E31">
      <w:pPr>
        <w:pStyle w:val="paragraphe"/>
        <w:numPr>
          <w:ilvl w:val="0"/>
          <w:numId w:val="2"/>
        </w:numPr>
      </w:pPr>
      <w:r>
        <w:t>N</w:t>
      </w:r>
      <w:r w:rsidR="001224BE" w:rsidRPr="00537065">
        <w:t xml:space="preserve">uméro et date </w:t>
      </w:r>
      <w:r w:rsidR="002D3295" w:rsidRPr="00537065">
        <w:t>de commande</w:t>
      </w:r>
      <w:r w:rsidR="001224BE" w:rsidRPr="00537065">
        <w:t xml:space="preserve"> ;</w:t>
      </w:r>
    </w:p>
    <w:p w14:paraId="67A68CA4" w14:textId="062CC3C5" w:rsidR="001224BE" w:rsidRPr="00537065" w:rsidRDefault="00310D32" w:rsidP="003A1E31">
      <w:pPr>
        <w:pStyle w:val="paragraphe"/>
        <w:numPr>
          <w:ilvl w:val="0"/>
          <w:numId w:val="2"/>
        </w:numPr>
      </w:pPr>
      <w:r>
        <w:t>N</w:t>
      </w:r>
      <w:r w:rsidR="00335B7A">
        <w:t>ature de la prestation ;</w:t>
      </w:r>
    </w:p>
    <w:p w14:paraId="541CBBD9" w14:textId="7C483AAB" w:rsidR="001224BE" w:rsidRPr="00537065" w:rsidRDefault="00310D32" w:rsidP="003A1E31">
      <w:pPr>
        <w:pStyle w:val="paragraphe"/>
        <w:numPr>
          <w:ilvl w:val="0"/>
          <w:numId w:val="2"/>
        </w:numPr>
      </w:pPr>
      <w:r>
        <w:t>D</w:t>
      </w:r>
      <w:r w:rsidR="001224BE" w:rsidRPr="00537065">
        <w:t>ate</w:t>
      </w:r>
      <w:r w:rsidR="002D3295" w:rsidRPr="00537065">
        <w:t>(</w:t>
      </w:r>
      <w:r w:rsidR="001224BE" w:rsidRPr="00537065">
        <w:t>s</w:t>
      </w:r>
      <w:r w:rsidR="002D3295" w:rsidRPr="00537065">
        <w:t>)</w:t>
      </w:r>
      <w:r w:rsidR="001224BE" w:rsidRPr="00537065">
        <w:t xml:space="preserve"> </w:t>
      </w:r>
      <w:r w:rsidR="002D3295" w:rsidRPr="00537065">
        <w:t>d</w:t>
      </w:r>
      <w:r w:rsidR="007B566F" w:rsidRPr="00537065">
        <w:t>’exécution de la prestation ou de</w:t>
      </w:r>
      <w:r w:rsidR="002D3295" w:rsidRPr="00537065">
        <w:t xml:space="preserve"> livraison </w:t>
      </w:r>
      <w:r w:rsidR="001224BE" w:rsidRPr="00537065">
        <w:t>;</w:t>
      </w:r>
    </w:p>
    <w:p w14:paraId="1F341E80" w14:textId="5E1ECE7B" w:rsidR="00191979" w:rsidRPr="00537065" w:rsidRDefault="00310D32" w:rsidP="003A1E31">
      <w:pPr>
        <w:pStyle w:val="paragraphe"/>
        <w:numPr>
          <w:ilvl w:val="0"/>
          <w:numId w:val="2"/>
        </w:numPr>
      </w:pPr>
      <w:r>
        <w:t>L</w:t>
      </w:r>
      <w:r w:rsidR="00573086" w:rsidRPr="00537065">
        <w:t>i</w:t>
      </w:r>
      <w:r w:rsidR="00A825C6" w:rsidRPr="00537065">
        <w:t>eu(x) d</w:t>
      </w:r>
      <w:r w:rsidR="002D3295" w:rsidRPr="00537065">
        <w:t>’exécution ou de livraison ;</w:t>
      </w:r>
    </w:p>
    <w:p w14:paraId="6D5F5ADB" w14:textId="45A2EB0A" w:rsidR="001224BE" w:rsidRPr="00537065" w:rsidRDefault="00310D32" w:rsidP="003A1E31">
      <w:pPr>
        <w:pStyle w:val="paragraphe"/>
        <w:numPr>
          <w:ilvl w:val="0"/>
          <w:numId w:val="2"/>
        </w:numPr>
      </w:pPr>
      <w:r>
        <w:t>P</w:t>
      </w:r>
      <w:r w:rsidR="001224BE" w:rsidRPr="00537065">
        <w:t>rix hors taxe ;</w:t>
      </w:r>
    </w:p>
    <w:p w14:paraId="7E2D7A64" w14:textId="436ABDCD" w:rsidR="001224BE" w:rsidRPr="00537065" w:rsidRDefault="00310D32" w:rsidP="003A1E31">
      <w:pPr>
        <w:pStyle w:val="paragraphe"/>
        <w:numPr>
          <w:ilvl w:val="0"/>
          <w:numId w:val="2"/>
        </w:numPr>
      </w:pPr>
      <w:r>
        <w:t>M</w:t>
      </w:r>
      <w:r w:rsidR="001224BE" w:rsidRPr="00537065">
        <w:t>ontant de la TVA ;</w:t>
      </w:r>
    </w:p>
    <w:p w14:paraId="5A06B0B7" w14:textId="72B4C6B4" w:rsidR="001224BE" w:rsidRPr="00537065" w:rsidRDefault="00310D32" w:rsidP="003A1E31">
      <w:pPr>
        <w:pStyle w:val="paragraphe"/>
        <w:numPr>
          <w:ilvl w:val="0"/>
          <w:numId w:val="2"/>
        </w:numPr>
      </w:pPr>
      <w:r>
        <w:t>P</w:t>
      </w:r>
      <w:r w:rsidR="00A337B5" w:rsidRPr="00537065">
        <w:t>rix toutes taxes comprises</w:t>
      </w:r>
      <w:r w:rsidR="001224BE" w:rsidRPr="00537065">
        <w:t>.</w:t>
      </w:r>
    </w:p>
    <w:p w14:paraId="4779B0A4" w14:textId="77777777" w:rsidR="003F2777" w:rsidRPr="00537065" w:rsidRDefault="003F2777" w:rsidP="003A1E31">
      <w:pPr>
        <w:pStyle w:val="paragraphe"/>
        <w:sectPr w:rsidR="003F2777" w:rsidRPr="00537065" w:rsidSect="003F2777">
          <w:type w:val="continuous"/>
          <w:pgSz w:w="11907" w:h="16840" w:code="9"/>
          <w:pgMar w:top="567" w:right="1134" w:bottom="851" w:left="1134" w:header="454" w:footer="680" w:gutter="0"/>
          <w:cols w:num="2" w:sep="1" w:space="720"/>
          <w:titlePg/>
          <w:docGrid w:linePitch="272"/>
        </w:sectPr>
      </w:pPr>
    </w:p>
    <w:p w14:paraId="061EE337" w14:textId="77777777" w:rsidR="00310D32" w:rsidRDefault="00310D32" w:rsidP="003A1E31">
      <w:pPr>
        <w:pStyle w:val="paragraphe"/>
      </w:pPr>
    </w:p>
    <w:p w14:paraId="3BB4780C" w14:textId="6294EB97" w:rsidR="001C3F28" w:rsidRPr="00537065" w:rsidRDefault="00404D2D" w:rsidP="003A1E31">
      <w:pPr>
        <w:pStyle w:val="paragraphe"/>
      </w:pPr>
      <w:r w:rsidRPr="00537065">
        <w:t>La</w:t>
      </w:r>
      <w:r w:rsidR="006C7A55" w:rsidRPr="00537065">
        <w:t xml:space="preserve"> signature des bons de commande, qu’elle soit électron</w:t>
      </w:r>
      <w:r w:rsidR="00077AEA" w:rsidRPr="00537065">
        <w:t>ique ou non, n’est pas requise</w:t>
      </w:r>
      <w:r w:rsidR="006C7A55" w:rsidRPr="00537065">
        <w:t>.</w:t>
      </w:r>
      <w:r w:rsidR="00BB5B4A" w:rsidRPr="00537065">
        <w:t xml:space="preserve"> </w:t>
      </w:r>
    </w:p>
    <w:p w14:paraId="6B9C9F24" w14:textId="11FC9EEE" w:rsidR="00C339B1" w:rsidRPr="0073224C" w:rsidRDefault="00C339B1" w:rsidP="00310D32">
      <w:pPr>
        <w:pStyle w:val="Paragraphedeliste"/>
        <w:numPr>
          <w:ilvl w:val="0"/>
          <w:numId w:val="11"/>
        </w:numPr>
        <w:autoSpaceDE w:val="0"/>
        <w:autoSpaceDN w:val="0"/>
        <w:adjustRightInd w:val="0"/>
        <w:spacing w:before="120"/>
        <w:ind w:left="284" w:hanging="284"/>
        <w:jc w:val="both"/>
        <w:rPr>
          <w:rFonts w:ascii="Arial" w:hAnsi="Arial" w:cs="Arial"/>
          <w:color w:val="000000" w:themeColor="text1"/>
        </w:rPr>
      </w:pPr>
      <w:r w:rsidRPr="00310D32">
        <w:rPr>
          <w:rFonts w:ascii="Marianne" w:hAnsi="Marianne" w:cs="Arial"/>
          <w:b/>
        </w:rPr>
        <w:t>Annulation par l’acheteur</w:t>
      </w:r>
      <w:r w:rsidRPr="00310D32">
        <w:rPr>
          <w:rFonts w:ascii="Calibri" w:hAnsi="Calibri" w:cs="Calibri"/>
          <w:b/>
        </w:rPr>
        <w:t> </w:t>
      </w:r>
      <w:r w:rsidRPr="00310D32">
        <w:rPr>
          <w:rFonts w:ascii="Marianne" w:hAnsi="Marianne" w:cs="Arial"/>
          <w:b/>
        </w:rPr>
        <w:t>:</w:t>
      </w:r>
    </w:p>
    <w:p w14:paraId="79A27E35" w14:textId="022BA290" w:rsidR="0073224C" w:rsidRPr="0073224C" w:rsidRDefault="0073224C" w:rsidP="0073224C">
      <w:pPr>
        <w:pStyle w:val="Paragraphedeliste"/>
        <w:numPr>
          <w:ilvl w:val="0"/>
          <w:numId w:val="11"/>
        </w:numPr>
        <w:autoSpaceDE w:val="0"/>
        <w:autoSpaceDN w:val="0"/>
        <w:adjustRightInd w:val="0"/>
        <w:spacing w:before="120"/>
        <w:ind w:left="568" w:hanging="284"/>
        <w:jc w:val="both"/>
        <w:rPr>
          <w:rFonts w:ascii="Arial" w:hAnsi="Arial" w:cs="Arial"/>
          <w:color w:val="000000" w:themeColor="text1"/>
        </w:rPr>
      </w:pPr>
      <w:r>
        <w:rPr>
          <w:rFonts w:ascii="Marianne" w:hAnsi="Marianne" w:cs="Arial"/>
          <w:b/>
        </w:rPr>
        <w:t xml:space="preserve">Plus de </w:t>
      </w:r>
      <w:r w:rsidR="003A1E31">
        <w:rPr>
          <w:rFonts w:ascii="Marianne" w:hAnsi="Marianne" w:cs="Arial"/>
          <w:b/>
        </w:rPr>
        <w:t>30</w:t>
      </w:r>
      <w:r>
        <w:rPr>
          <w:rFonts w:ascii="Marianne" w:hAnsi="Marianne" w:cs="Arial"/>
          <w:b/>
        </w:rPr>
        <w:t xml:space="preserve"> jours </w:t>
      </w:r>
      <w:r w:rsidR="003A1E31">
        <w:rPr>
          <w:rFonts w:ascii="Marianne" w:hAnsi="Marianne" w:cs="Arial"/>
          <w:b/>
        </w:rPr>
        <w:t>avant</w:t>
      </w:r>
      <w:r>
        <w:rPr>
          <w:rFonts w:ascii="Marianne" w:hAnsi="Marianne" w:cs="Arial"/>
          <w:b/>
        </w:rPr>
        <w:t xml:space="preserve"> la date planifiée</w:t>
      </w:r>
      <w:r>
        <w:rPr>
          <w:rFonts w:ascii="Calibri" w:hAnsi="Calibri" w:cs="Calibri"/>
          <w:b/>
        </w:rPr>
        <w:t> </w:t>
      </w:r>
      <w:r>
        <w:rPr>
          <w:rFonts w:ascii="Marianne" w:hAnsi="Marianne" w:cs="Arial"/>
          <w:b/>
        </w:rPr>
        <w:t xml:space="preserve">: </w:t>
      </w:r>
      <w:r w:rsidRPr="0073224C">
        <w:rPr>
          <w:rFonts w:ascii="Arial" w:hAnsi="Arial" w:cs="Arial"/>
        </w:rPr>
        <w:t>Pas d’indemnité</w:t>
      </w:r>
    </w:p>
    <w:p w14:paraId="70F37B6C" w14:textId="0063CD99" w:rsidR="0073224C" w:rsidRPr="0073224C" w:rsidRDefault="0073224C" w:rsidP="0073224C">
      <w:pPr>
        <w:pStyle w:val="Paragraphedeliste"/>
        <w:numPr>
          <w:ilvl w:val="0"/>
          <w:numId w:val="11"/>
        </w:numPr>
        <w:autoSpaceDE w:val="0"/>
        <w:autoSpaceDN w:val="0"/>
        <w:adjustRightInd w:val="0"/>
        <w:spacing w:before="120"/>
        <w:ind w:left="568" w:hanging="284"/>
        <w:jc w:val="both"/>
        <w:rPr>
          <w:rFonts w:ascii="Arial" w:hAnsi="Arial" w:cs="Arial"/>
        </w:rPr>
      </w:pPr>
      <w:r>
        <w:rPr>
          <w:rFonts w:ascii="Marianne" w:hAnsi="Marianne" w:cs="Arial"/>
          <w:b/>
        </w:rPr>
        <w:t xml:space="preserve">Entre </w:t>
      </w:r>
      <w:r w:rsidR="00AB1332">
        <w:rPr>
          <w:rFonts w:ascii="Marianne" w:hAnsi="Marianne" w:cs="Arial"/>
          <w:b/>
        </w:rPr>
        <w:t xml:space="preserve">15 jours et 30 jours </w:t>
      </w:r>
      <w:r w:rsidR="003A1E31">
        <w:rPr>
          <w:rFonts w:ascii="Marianne" w:hAnsi="Marianne" w:cs="Arial"/>
          <w:b/>
        </w:rPr>
        <w:t>avant</w:t>
      </w:r>
      <w:r w:rsidR="00AB1332">
        <w:rPr>
          <w:rFonts w:ascii="Marianne" w:hAnsi="Marianne" w:cs="Arial"/>
          <w:b/>
        </w:rPr>
        <w:t xml:space="preserve"> </w:t>
      </w:r>
      <w:r>
        <w:rPr>
          <w:rFonts w:ascii="Marianne" w:hAnsi="Marianne" w:cs="Arial"/>
          <w:b/>
        </w:rPr>
        <w:t>la date planifiée</w:t>
      </w:r>
      <w:r>
        <w:rPr>
          <w:rFonts w:ascii="Calibri" w:hAnsi="Calibri" w:cs="Calibri"/>
          <w:b/>
        </w:rPr>
        <w:t> </w:t>
      </w:r>
      <w:r>
        <w:rPr>
          <w:rFonts w:ascii="Marianne" w:hAnsi="Marianne" w:cs="Arial"/>
          <w:b/>
        </w:rPr>
        <w:t xml:space="preserve">: </w:t>
      </w:r>
      <w:r w:rsidR="00AB1332">
        <w:rPr>
          <w:rFonts w:ascii="Arial" w:hAnsi="Arial" w:cs="Arial"/>
        </w:rPr>
        <w:t>10</w:t>
      </w:r>
      <w:r w:rsidR="00AB1332" w:rsidRPr="0073224C">
        <w:rPr>
          <w:rFonts w:ascii="Arial" w:hAnsi="Arial" w:cs="Arial"/>
        </w:rPr>
        <w:t xml:space="preserve"> </w:t>
      </w:r>
      <w:r w:rsidRPr="0073224C">
        <w:rPr>
          <w:rFonts w:ascii="Arial" w:hAnsi="Arial" w:cs="Arial"/>
        </w:rPr>
        <w:t>% du montant total HT de la commande</w:t>
      </w:r>
    </w:p>
    <w:p w14:paraId="4BFE7245" w14:textId="2999A5FC" w:rsidR="0073224C" w:rsidRPr="0073224C" w:rsidDel="00D15767" w:rsidRDefault="0073224C" w:rsidP="0073224C">
      <w:pPr>
        <w:pStyle w:val="Paragraphedeliste"/>
        <w:numPr>
          <w:ilvl w:val="0"/>
          <w:numId w:val="11"/>
        </w:numPr>
        <w:autoSpaceDE w:val="0"/>
        <w:autoSpaceDN w:val="0"/>
        <w:adjustRightInd w:val="0"/>
        <w:spacing w:before="120"/>
        <w:ind w:left="568" w:hanging="284"/>
        <w:jc w:val="both"/>
        <w:rPr>
          <w:del w:id="183" w:author="MANELPHE Olivier ATTACHE ADMI" w:date="2025-09-12T11:52:00Z"/>
          <w:rFonts w:ascii="Arial" w:hAnsi="Arial" w:cs="Arial"/>
        </w:rPr>
      </w:pPr>
      <w:r>
        <w:rPr>
          <w:rFonts w:ascii="Marianne" w:hAnsi="Marianne" w:cs="Arial"/>
          <w:b/>
        </w:rPr>
        <w:t xml:space="preserve">Moins de </w:t>
      </w:r>
      <w:r w:rsidR="003A1E31">
        <w:rPr>
          <w:rFonts w:ascii="Marianne" w:hAnsi="Marianne" w:cs="Arial"/>
          <w:b/>
        </w:rPr>
        <w:t>15 jours</w:t>
      </w:r>
      <w:r w:rsidR="00AB1332">
        <w:rPr>
          <w:rFonts w:ascii="Marianne" w:hAnsi="Marianne" w:cs="Arial"/>
          <w:b/>
        </w:rPr>
        <w:t xml:space="preserve"> </w:t>
      </w:r>
      <w:r>
        <w:rPr>
          <w:rFonts w:ascii="Marianne" w:hAnsi="Marianne" w:cs="Arial"/>
          <w:b/>
        </w:rPr>
        <w:t>avant la date de la prestation</w:t>
      </w:r>
      <w:r>
        <w:rPr>
          <w:rFonts w:ascii="Calibri" w:hAnsi="Calibri" w:cs="Calibri"/>
          <w:b/>
        </w:rPr>
        <w:t> </w:t>
      </w:r>
      <w:r>
        <w:rPr>
          <w:rFonts w:ascii="Marianne" w:hAnsi="Marianne" w:cs="Arial"/>
          <w:b/>
        </w:rPr>
        <w:t xml:space="preserve">: </w:t>
      </w:r>
      <w:r w:rsidRPr="0073224C">
        <w:rPr>
          <w:rFonts w:ascii="Arial" w:hAnsi="Arial" w:cs="Arial"/>
        </w:rPr>
        <w:t xml:space="preserve">30 % du montant </w:t>
      </w:r>
      <w:r w:rsidR="00DF15B3">
        <w:rPr>
          <w:rFonts w:ascii="Arial" w:hAnsi="Arial" w:cs="Arial"/>
        </w:rPr>
        <w:t xml:space="preserve">total </w:t>
      </w:r>
      <w:r w:rsidRPr="0073224C">
        <w:rPr>
          <w:rFonts w:ascii="Arial" w:hAnsi="Arial" w:cs="Arial"/>
        </w:rPr>
        <w:t>HT de la commande</w:t>
      </w:r>
    </w:p>
    <w:p w14:paraId="29BFFCCD" w14:textId="77777777" w:rsidR="00310D32" w:rsidRDefault="00310D32">
      <w:pPr>
        <w:pStyle w:val="Paragraphedeliste"/>
        <w:numPr>
          <w:ilvl w:val="0"/>
          <w:numId w:val="11"/>
        </w:numPr>
        <w:autoSpaceDE w:val="0"/>
        <w:autoSpaceDN w:val="0"/>
        <w:adjustRightInd w:val="0"/>
        <w:spacing w:before="120"/>
        <w:ind w:left="568" w:hanging="284"/>
        <w:jc w:val="both"/>
        <w:pPrChange w:id="184" w:author="MANELPHE Olivier ATTACHE ADMI" w:date="2025-09-12T11:52:00Z">
          <w:pPr/>
        </w:pPrChange>
      </w:pPr>
    </w:p>
    <w:p w14:paraId="1BE80ADE" w14:textId="7BD30C18" w:rsidR="00485403" w:rsidRPr="00537065" w:rsidRDefault="00485403" w:rsidP="003A1E31">
      <w:pPr>
        <w:pStyle w:val="paragraphe"/>
      </w:pPr>
    </w:p>
    <w:p w14:paraId="0997C773" w14:textId="49190CD2" w:rsidR="00CD73B8" w:rsidRPr="008F5C2A" w:rsidRDefault="00FA4295" w:rsidP="00CD73B8">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color w:val="0070C0"/>
        </w:rPr>
      </w:pPr>
      <w:r>
        <w:rPr>
          <w:rFonts w:ascii="Arial" w:hAnsi="Arial" w:cs="Arial"/>
          <w:b/>
        </w:rPr>
        <w:t>SOUS-TRAITANCE</w:t>
      </w:r>
      <w:r w:rsidR="00CD73B8" w:rsidRPr="008F5C2A">
        <w:rPr>
          <w:rFonts w:ascii="Arial" w:hAnsi="Arial" w:cs="Arial"/>
          <w:b/>
          <w:color w:val="0070C0"/>
        </w:rPr>
        <w:t xml:space="preserve"> </w:t>
      </w:r>
    </w:p>
    <w:p w14:paraId="13A4D874" w14:textId="578ED294" w:rsidR="00CD73B8" w:rsidRDefault="00C339B1" w:rsidP="003A1E31">
      <w:pPr>
        <w:pStyle w:val="paragraphe"/>
      </w:pPr>
      <w:r w:rsidRPr="00537065">
        <w:t>La sous-traitance de la totalité du marché est interdite. Le titulaire peut sous-traiter l’exécution de certaines parties du marché sous réserve de l’acceptation du (ou des) sous-traitant(s) par l’acheteur et l’agrément de ses (leurs) conditions de paiement. La validité de l’acte spécial de sous-traitance (DC4) correspond à la durée initiale du marché. En cas de reconduction du marché, la déclaration de sous-traitance est réputée reconduite dans les mêmes conditions.</w:t>
      </w:r>
    </w:p>
    <w:p w14:paraId="1D314A57" w14:textId="77777777" w:rsidR="00310D32" w:rsidRPr="00537065" w:rsidRDefault="00310D32" w:rsidP="003A1E31">
      <w:pPr>
        <w:pStyle w:val="paragraphe"/>
      </w:pPr>
    </w:p>
    <w:p w14:paraId="19ED96F0" w14:textId="3D3C5439" w:rsidR="000B5885" w:rsidRPr="008F5C2A" w:rsidRDefault="00032520" w:rsidP="00751156">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RESPONSABILIT</w:t>
      </w:r>
      <w:r w:rsidR="00990614" w:rsidRPr="008F5C2A">
        <w:rPr>
          <w:rFonts w:ascii="Arial" w:hAnsi="Arial" w:cs="Arial"/>
          <w:b/>
        </w:rPr>
        <w:t>É</w:t>
      </w:r>
      <w:r w:rsidRPr="008F5C2A">
        <w:rPr>
          <w:rFonts w:ascii="Arial" w:hAnsi="Arial" w:cs="Arial"/>
          <w:b/>
        </w:rPr>
        <w:t xml:space="preserve"> - </w:t>
      </w:r>
      <w:r w:rsidR="000B5885" w:rsidRPr="008F5C2A">
        <w:rPr>
          <w:rFonts w:ascii="Arial" w:hAnsi="Arial" w:cs="Arial"/>
          <w:b/>
        </w:rPr>
        <w:t>S</w:t>
      </w:r>
      <w:r w:rsidR="00990614" w:rsidRPr="008F5C2A">
        <w:rPr>
          <w:rFonts w:ascii="Arial" w:hAnsi="Arial" w:cs="Arial"/>
          <w:b/>
        </w:rPr>
        <w:t>É</w:t>
      </w:r>
      <w:r w:rsidR="000B5885" w:rsidRPr="008F5C2A">
        <w:rPr>
          <w:rFonts w:ascii="Arial" w:hAnsi="Arial" w:cs="Arial"/>
          <w:b/>
        </w:rPr>
        <w:t>CURIT</w:t>
      </w:r>
      <w:r w:rsidR="00990614" w:rsidRPr="008F5C2A">
        <w:rPr>
          <w:rFonts w:ascii="Arial" w:hAnsi="Arial" w:cs="Arial"/>
          <w:b/>
        </w:rPr>
        <w:t>É</w:t>
      </w:r>
    </w:p>
    <w:p w14:paraId="31E3BA9A" w14:textId="1A60655E" w:rsidR="009462A9" w:rsidRPr="00537065" w:rsidRDefault="009462A9" w:rsidP="00310D32">
      <w:pPr>
        <w:pStyle w:val="Paragraphedeliste"/>
        <w:numPr>
          <w:ilvl w:val="0"/>
          <w:numId w:val="11"/>
        </w:numPr>
        <w:autoSpaceDE w:val="0"/>
        <w:autoSpaceDN w:val="0"/>
        <w:adjustRightInd w:val="0"/>
        <w:spacing w:before="120"/>
        <w:ind w:left="284" w:hanging="284"/>
        <w:jc w:val="both"/>
        <w:rPr>
          <w:rFonts w:ascii="Arial" w:eastAsia="Calibri" w:hAnsi="Arial" w:cs="Arial"/>
          <w:b/>
          <w:bCs/>
          <w:i/>
          <w:iCs/>
          <w:color w:val="000000" w:themeColor="text1"/>
          <w:lang w:eastAsia="en-US"/>
        </w:rPr>
      </w:pPr>
      <w:r w:rsidRPr="00310D32">
        <w:rPr>
          <w:rFonts w:ascii="Marianne" w:hAnsi="Marianne" w:cs="Arial"/>
          <w:b/>
        </w:rPr>
        <w:t>Protection des données à caractère personnel – particularités applicables aux militaires</w:t>
      </w:r>
      <w:r w:rsidR="003B7672">
        <w:rPr>
          <w:rFonts w:ascii="Calibri" w:hAnsi="Calibri" w:cs="Calibri"/>
          <w:b/>
        </w:rPr>
        <w:t> </w:t>
      </w:r>
      <w:r w:rsidR="003B7672">
        <w:rPr>
          <w:rFonts w:ascii="Marianne" w:hAnsi="Marianne" w:cs="Arial"/>
          <w:b/>
        </w:rPr>
        <w:t xml:space="preserve">: </w:t>
      </w:r>
      <w:r w:rsidRPr="00537065">
        <w:rPr>
          <w:rFonts w:ascii="Arial" w:eastAsia="Calibri" w:hAnsi="Arial" w:cs="Arial"/>
          <w:b/>
          <w:bCs/>
          <w:i/>
          <w:iCs/>
          <w:color w:val="000000" w:themeColor="text1"/>
          <w:lang w:eastAsia="en-US"/>
        </w:rPr>
        <w:t xml:space="preserve"> </w:t>
      </w:r>
      <w:r w:rsidR="003B7672">
        <w:rPr>
          <w:color w:val="000000" w:themeColor="text1"/>
        </w:rPr>
        <w:t>dans la mesure où le statut des stagiaires n’a aucune incidence sur les formations et n’a pas à être communiqué au titulaire, la réglementation relative au traitement de données à caractère personnel de militaire (DCPM) ne s’applique pas. Pour l’ensemble des stagiaires, la désignation sera Madame ou Monsieur selon le contexte</w:t>
      </w:r>
    </w:p>
    <w:p w14:paraId="4159B2A2" w14:textId="6113AB7B" w:rsidR="00D13715" w:rsidRPr="00660F32" w:rsidRDefault="00A07779" w:rsidP="00310D32">
      <w:pPr>
        <w:pStyle w:val="Paragraphedeliste"/>
        <w:numPr>
          <w:ilvl w:val="0"/>
          <w:numId w:val="11"/>
        </w:numPr>
        <w:autoSpaceDE w:val="0"/>
        <w:autoSpaceDN w:val="0"/>
        <w:adjustRightInd w:val="0"/>
        <w:spacing w:before="120"/>
        <w:ind w:left="284" w:hanging="284"/>
        <w:jc w:val="both"/>
        <w:rPr>
          <w:rFonts w:ascii="Arial" w:hAnsi="Arial" w:cs="Arial"/>
          <w:b/>
          <w:u w:val="single"/>
        </w:rPr>
      </w:pPr>
      <w:r w:rsidRPr="00310D32">
        <w:rPr>
          <w:rFonts w:ascii="Marianne" w:hAnsi="Marianne" w:cs="Arial"/>
          <w:b/>
        </w:rPr>
        <w:t>Assurance</w:t>
      </w:r>
      <w:r w:rsidR="00AE6924" w:rsidRPr="00310D32">
        <w:rPr>
          <w:rFonts w:ascii="Calibri" w:hAnsi="Calibri" w:cs="Calibri"/>
          <w:b/>
        </w:rPr>
        <w:t> </w:t>
      </w:r>
      <w:r w:rsidR="00AE6924" w:rsidRPr="00310D32">
        <w:rPr>
          <w:rFonts w:ascii="Marianne" w:hAnsi="Marianne" w:cs="Arial"/>
          <w:b/>
        </w:rPr>
        <w:t>:</w:t>
      </w:r>
      <w:r w:rsidR="00AE6924" w:rsidRPr="008F5C2A">
        <w:rPr>
          <w:rFonts w:ascii="Arial" w:hAnsi="Arial" w:cs="Arial"/>
          <w:b/>
          <w:sz w:val="18"/>
          <w:szCs w:val="18"/>
        </w:rPr>
        <w:t xml:space="preserve"> </w:t>
      </w:r>
      <w:r w:rsidR="00AE6924" w:rsidRPr="00660F32">
        <w:rPr>
          <w:rFonts w:ascii="Arial" w:hAnsi="Arial" w:cs="Arial"/>
        </w:rPr>
        <w:t>le titulaire doit pouvoir justifier, durant toute l’exécution du marché, qu’il est titulaire d’une assurance “responsabilité civile de chef d’entreprise” pour l’ensemble des prestations, couvrant les dommages de toute nature causés par ses employés dans le cadre du marché.</w:t>
      </w:r>
    </w:p>
    <w:p w14:paraId="6ACC2304" w14:textId="13E1EB33" w:rsidR="00900BDD" w:rsidRPr="00660F32" w:rsidRDefault="00534E03" w:rsidP="00310D32">
      <w:pPr>
        <w:pStyle w:val="Paragraphedeliste"/>
        <w:numPr>
          <w:ilvl w:val="0"/>
          <w:numId w:val="11"/>
        </w:numPr>
        <w:autoSpaceDE w:val="0"/>
        <w:autoSpaceDN w:val="0"/>
        <w:adjustRightInd w:val="0"/>
        <w:spacing w:before="120"/>
        <w:ind w:left="284" w:hanging="284"/>
        <w:jc w:val="both"/>
        <w:rPr>
          <w:rFonts w:ascii="Arial" w:hAnsi="Arial" w:cs="Arial"/>
          <w:b/>
          <w:u w:val="single"/>
        </w:rPr>
      </w:pPr>
      <w:r w:rsidRPr="00310D32">
        <w:rPr>
          <w:rFonts w:ascii="Marianne" w:hAnsi="Marianne" w:cs="Arial"/>
          <w:b/>
        </w:rPr>
        <w:t>Attestations fiscales et sociales</w:t>
      </w:r>
      <w:r w:rsidR="0017397C" w:rsidRPr="00310D32">
        <w:rPr>
          <w:rFonts w:ascii="Marianne" w:hAnsi="Marianne" w:cs="Arial"/>
          <w:b/>
        </w:rPr>
        <w:t xml:space="preserve"> </w:t>
      </w:r>
      <w:r w:rsidRPr="00310D32">
        <w:rPr>
          <w:rFonts w:ascii="Marianne" w:hAnsi="Marianne" w:cs="Arial"/>
          <w:b/>
        </w:rPr>
        <w:t>:</w:t>
      </w:r>
      <w:r w:rsidRPr="008F5C2A">
        <w:rPr>
          <w:rFonts w:ascii="Arial" w:hAnsi="Arial" w:cs="Arial"/>
          <w:b/>
          <w:sz w:val="18"/>
          <w:szCs w:val="18"/>
        </w:rPr>
        <w:t xml:space="preserve"> </w:t>
      </w:r>
      <w:r w:rsidRPr="00660F32">
        <w:rPr>
          <w:rFonts w:ascii="Arial" w:hAnsi="Arial" w:cs="Arial"/>
        </w:rPr>
        <w:t>le titulaire doit fournir ou mettre à disposition, tous les 6 mois à compter de la notification et jusqu’à la fin de son exécution, les documents inscrits aux articles D. 8222-5 et D. 8222-7 du code de travail en respectant les dispositions de l’article D 8222-8 de ce même code</w:t>
      </w:r>
      <w:r w:rsidR="00C057E1" w:rsidRPr="00660F32">
        <w:rPr>
          <w:rFonts w:ascii="Arial" w:hAnsi="Arial" w:cs="Arial"/>
        </w:rPr>
        <w:t>, ainsi qu’une attestation de régularité fiscale</w:t>
      </w:r>
      <w:r w:rsidR="0017397C" w:rsidRPr="00660F32">
        <w:rPr>
          <w:rFonts w:ascii="Arial" w:hAnsi="Arial" w:cs="Arial"/>
        </w:rPr>
        <w:t xml:space="preserve">. Le titulaire est dispensé de cette formalité </w:t>
      </w:r>
      <w:r w:rsidR="008A4519" w:rsidRPr="00660F32">
        <w:rPr>
          <w:rFonts w:ascii="Arial" w:hAnsi="Arial" w:cs="Arial"/>
        </w:rPr>
        <w:t xml:space="preserve">si </w:t>
      </w:r>
      <w:r w:rsidR="00FE03C8" w:rsidRPr="00660F32">
        <w:rPr>
          <w:rFonts w:ascii="Arial" w:hAnsi="Arial" w:cs="Arial"/>
        </w:rPr>
        <w:t>l’acheteur</w:t>
      </w:r>
      <w:r w:rsidR="00C057E1" w:rsidRPr="00660F32">
        <w:rPr>
          <w:rFonts w:ascii="Arial" w:hAnsi="Arial" w:cs="Arial"/>
        </w:rPr>
        <w:t xml:space="preserve"> peut accéder aux données gratuitement </w:t>
      </w:r>
      <w:r w:rsidR="0017397C" w:rsidRPr="00660F32">
        <w:rPr>
          <w:rFonts w:ascii="Arial" w:hAnsi="Arial" w:cs="Arial"/>
        </w:rPr>
        <w:t xml:space="preserve">via </w:t>
      </w:r>
      <w:r w:rsidR="00C057E1" w:rsidRPr="00660F32">
        <w:rPr>
          <w:rFonts w:ascii="Arial" w:hAnsi="Arial" w:cs="Arial"/>
        </w:rPr>
        <w:t>un espace numérique</w:t>
      </w:r>
      <w:r w:rsidR="0017397C" w:rsidRPr="00660F32">
        <w:rPr>
          <w:rFonts w:ascii="Arial" w:hAnsi="Arial" w:cs="Arial"/>
        </w:rPr>
        <w:t>.</w:t>
      </w:r>
      <w:r w:rsidR="00900BDD" w:rsidRPr="00660F32">
        <w:rPr>
          <w:rFonts w:ascii="Arial" w:hAnsi="Arial" w:cs="Arial"/>
        </w:rPr>
        <w:t xml:space="preserve"> </w:t>
      </w:r>
    </w:p>
    <w:p w14:paraId="42D3FFAF" w14:textId="77777777" w:rsidR="00900BDD" w:rsidRPr="00660F32" w:rsidRDefault="00900BDD" w:rsidP="00900BDD">
      <w:pPr>
        <w:pStyle w:val="Paragraphedeliste"/>
        <w:autoSpaceDE w:val="0"/>
        <w:autoSpaceDN w:val="0"/>
        <w:adjustRightInd w:val="0"/>
        <w:ind w:left="284"/>
        <w:jc w:val="both"/>
        <w:rPr>
          <w:rFonts w:ascii="Arial" w:hAnsi="Arial" w:cs="Arial"/>
        </w:rPr>
      </w:pPr>
      <w:r w:rsidRPr="00660F32">
        <w:rPr>
          <w:rFonts w:ascii="Arial" w:hAnsi="Arial" w:cs="Arial"/>
        </w:rPr>
        <w:t>L’attestation de régularité fiscale peut être demandée :</w:t>
      </w:r>
    </w:p>
    <w:p w14:paraId="37FD5077" w14:textId="1B474031" w:rsidR="00534E03" w:rsidRPr="00660F32" w:rsidRDefault="00900BDD" w:rsidP="00900BDD">
      <w:pPr>
        <w:pStyle w:val="Paragraphedeliste"/>
        <w:autoSpaceDE w:val="0"/>
        <w:autoSpaceDN w:val="0"/>
        <w:adjustRightInd w:val="0"/>
        <w:ind w:left="284"/>
        <w:jc w:val="both"/>
        <w:rPr>
          <w:rFonts w:ascii="Arial" w:hAnsi="Arial" w:cs="Arial"/>
        </w:rPr>
      </w:pPr>
      <w:r w:rsidRPr="00660F32">
        <w:rPr>
          <w:rFonts w:ascii="Arial" w:hAnsi="Arial" w:cs="Arial"/>
        </w:rPr>
        <w:t>- au service des impôts des entreprises (SIE) pour les entreprises soumises à l’impôt sur le revenu (en utilisant le formulaire n°3666) ;</w:t>
      </w:r>
    </w:p>
    <w:p w14:paraId="1C4934C0" w14:textId="6C2C5446" w:rsidR="00900BDD" w:rsidRPr="00660F32" w:rsidRDefault="00900BDD" w:rsidP="00900BDD">
      <w:pPr>
        <w:pStyle w:val="Paragraphedeliste"/>
        <w:autoSpaceDE w:val="0"/>
        <w:autoSpaceDN w:val="0"/>
        <w:adjustRightInd w:val="0"/>
        <w:ind w:left="284"/>
        <w:jc w:val="both"/>
        <w:rPr>
          <w:rFonts w:ascii="Arial" w:hAnsi="Arial" w:cs="Arial"/>
        </w:rPr>
      </w:pPr>
      <w:r w:rsidRPr="00660F32">
        <w:rPr>
          <w:rFonts w:ascii="Arial" w:hAnsi="Arial" w:cs="Arial"/>
        </w:rPr>
        <w:t>- en ligne sur impots.gouv.fr pour les entreprises soumises à l’impôt sur les sociétés (délivrance en temps réel).</w:t>
      </w:r>
    </w:p>
    <w:p w14:paraId="0949CE8F" w14:textId="77777777" w:rsidR="000B5885" w:rsidRPr="008F5C2A" w:rsidRDefault="000B5885" w:rsidP="003A1E31">
      <w:pPr>
        <w:pStyle w:val="paragraphe"/>
      </w:pPr>
    </w:p>
    <w:p w14:paraId="5F6A575B" w14:textId="2F47A28B" w:rsidR="00485403" w:rsidRPr="008F5C2A" w:rsidRDefault="00485403" w:rsidP="00751156">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MODALIT</w:t>
      </w:r>
      <w:r w:rsidR="008F1F27" w:rsidRPr="008F5C2A">
        <w:rPr>
          <w:rFonts w:ascii="Arial" w:hAnsi="Arial" w:cs="Arial"/>
          <w:b/>
        </w:rPr>
        <w:t>É</w:t>
      </w:r>
      <w:r w:rsidRPr="008F5C2A">
        <w:rPr>
          <w:rFonts w:ascii="Arial" w:hAnsi="Arial" w:cs="Arial"/>
          <w:b/>
        </w:rPr>
        <w:t>S DE CONTR</w:t>
      </w:r>
      <w:r w:rsidR="008F1F27" w:rsidRPr="008F5C2A">
        <w:rPr>
          <w:rFonts w:ascii="Arial" w:hAnsi="Arial" w:cs="Arial"/>
          <w:b/>
        </w:rPr>
        <w:t>Ô</w:t>
      </w:r>
      <w:r w:rsidRPr="008F5C2A">
        <w:rPr>
          <w:rFonts w:ascii="Arial" w:hAnsi="Arial" w:cs="Arial"/>
          <w:b/>
        </w:rPr>
        <w:t>LE D’EX</w:t>
      </w:r>
      <w:r w:rsidR="008F1F27" w:rsidRPr="008F5C2A">
        <w:rPr>
          <w:rFonts w:ascii="Arial" w:hAnsi="Arial" w:cs="Arial"/>
          <w:b/>
        </w:rPr>
        <w:t>É</w:t>
      </w:r>
      <w:r w:rsidRPr="008F5C2A">
        <w:rPr>
          <w:rFonts w:ascii="Arial" w:hAnsi="Arial" w:cs="Arial"/>
          <w:b/>
        </w:rPr>
        <w:t>CUTION</w:t>
      </w:r>
    </w:p>
    <w:p w14:paraId="3675AF43" w14:textId="558D2E06" w:rsidR="00D9284F" w:rsidRPr="00537065" w:rsidRDefault="00FF01EC" w:rsidP="00310D32">
      <w:pPr>
        <w:pStyle w:val="Paragraphedeliste"/>
        <w:numPr>
          <w:ilvl w:val="0"/>
          <w:numId w:val="11"/>
        </w:numPr>
        <w:autoSpaceDE w:val="0"/>
        <w:autoSpaceDN w:val="0"/>
        <w:adjustRightInd w:val="0"/>
        <w:spacing w:before="120"/>
        <w:ind w:left="284" w:hanging="284"/>
        <w:jc w:val="both"/>
        <w:rPr>
          <w:rFonts w:ascii="Arial" w:hAnsi="Arial" w:cs="Arial"/>
        </w:rPr>
      </w:pPr>
      <w:r w:rsidRPr="00310D32">
        <w:rPr>
          <w:rFonts w:ascii="Marianne" w:hAnsi="Marianne" w:cs="Arial"/>
          <w:b/>
        </w:rPr>
        <w:t>Constatation de l’exécution des prestations</w:t>
      </w:r>
      <w:r w:rsidRPr="00310D32">
        <w:rPr>
          <w:rFonts w:ascii="Calibri" w:hAnsi="Calibri" w:cs="Calibri"/>
          <w:b/>
        </w:rPr>
        <w:t> </w:t>
      </w:r>
      <w:r w:rsidRPr="00310D32">
        <w:rPr>
          <w:rFonts w:ascii="Marianne" w:hAnsi="Marianne" w:cs="Arial"/>
          <w:b/>
        </w:rPr>
        <w:t>:</w:t>
      </w:r>
      <w:r w:rsidRPr="00537065">
        <w:rPr>
          <w:rFonts w:ascii="Arial" w:hAnsi="Arial" w:cs="Arial"/>
        </w:rPr>
        <w:t xml:space="preserve"> </w:t>
      </w:r>
      <w:r w:rsidR="001224BE" w:rsidRPr="00537065">
        <w:rPr>
          <w:rFonts w:ascii="Arial" w:hAnsi="Arial" w:cs="Arial"/>
        </w:rPr>
        <w:t xml:space="preserve">Par dérogation aux articles </w:t>
      </w:r>
      <w:r w:rsidR="00943A06" w:rsidRPr="00537065">
        <w:rPr>
          <w:rFonts w:ascii="Arial" w:hAnsi="Arial" w:cs="Arial"/>
        </w:rPr>
        <w:t xml:space="preserve">28 </w:t>
      </w:r>
      <w:r w:rsidR="00607CBA" w:rsidRPr="00537065">
        <w:rPr>
          <w:rFonts w:ascii="Arial" w:hAnsi="Arial" w:cs="Arial"/>
        </w:rPr>
        <w:t>à 30</w:t>
      </w:r>
      <w:r w:rsidR="00972301" w:rsidRPr="00537065">
        <w:rPr>
          <w:rFonts w:ascii="Arial" w:hAnsi="Arial" w:cs="Arial"/>
        </w:rPr>
        <w:t xml:space="preserve"> du CCAG/FCS, les </w:t>
      </w:r>
      <w:r w:rsidR="00B570DA" w:rsidRPr="00537065">
        <w:rPr>
          <w:rFonts w:ascii="Arial" w:hAnsi="Arial" w:cs="Arial"/>
        </w:rPr>
        <w:t xml:space="preserve">opérations de </w:t>
      </w:r>
      <w:r w:rsidR="001224BE" w:rsidRPr="00537065">
        <w:rPr>
          <w:rFonts w:ascii="Arial" w:hAnsi="Arial" w:cs="Arial"/>
        </w:rPr>
        <w:t>vérific</w:t>
      </w:r>
      <w:r w:rsidR="00B570DA" w:rsidRPr="00537065">
        <w:rPr>
          <w:rFonts w:ascii="Arial" w:hAnsi="Arial" w:cs="Arial"/>
        </w:rPr>
        <w:t>ations destinées à constater que les prestations</w:t>
      </w:r>
      <w:r w:rsidR="001224BE" w:rsidRPr="00537065">
        <w:rPr>
          <w:rFonts w:ascii="Arial" w:hAnsi="Arial" w:cs="Arial"/>
        </w:rPr>
        <w:t xml:space="preserve"> répondent aux </w:t>
      </w:r>
      <w:r w:rsidR="00447ECA" w:rsidRPr="00537065">
        <w:rPr>
          <w:rFonts w:ascii="Arial" w:hAnsi="Arial" w:cs="Arial"/>
        </w:rPr>
        <w:t xml:space="preserve">exigences </w:t>
      </w:r>
      <w:r w:rsidR="008257F8" w:rsidRPr="00537065">
        <w:rPr>
          <w:rFonts w:ascii="Arial" w:hAnsi="Arial" w:cs="Arial"/>
        </w:rPr>
        <w:t>du marché</w:t>
      </w:r>
      <w:r w:rsidRPr="00537065">
        <w:rPr>
          <w:rFonts w:ascii="Arial" w:hAnsi="Arial" w:cs="Arial"/>
        </w:rPr>
        <w:t xml:space="preserve"> sont réalisées par l</w:t>
      </w:r>
      <w:r w:rsidR="001224BE" w:rsidRPr="00537065">
        <w:rPr>
          <w:rFonts w:ascii="Arial" w:hAnsi="Arial" w:cs="Arial"/>
        </w:rPr>
        <w:t>e</w:t>
      </w:r>
      <w:r w:rsidR="00972301" w:rsidRPr="00537065">
        <w:rPr>
          <w:rFonts w:ascii="Arial" w:hAnsi="Arial" w:cs="Arial"/>
        </w:rPr>
        <w:t xml:space="preserve"> bénéficiaire</w:t>
      </w:r>
      <w:r w:rsidR="001224BE" w:rsidRPr="00537065">
        <w:rPr>
          <w:rFonts w:ascii="Arial" w:hAnsi="Arial" w:cs="Arial"/>
        </w:rPr>
        <w:t xml:space="preserve">. </w:t>
      </w:r>
    </w:p>
    <w:p w14:paraId="0CF3832C" w14:textId="77777777" w:rsidR="00C339B1" w:rsidRPr="00537065" w:rsidRDefault="00CC06BD" w:rsidP="00310D32">
      <w:pPr>
        <w:pStyle w:val="Paragraphedeliste"/>
        <w:numPr>
          <w:ilvl w:val="0"/>
          <w:numId w:val="11"/>
        </w:numPr>
        <w:autoSpaceDE w:val="0"/>
        <w:autoSpaceDN w:val="0"/>
        <w:adjustRightInd w:val="0"/>
        <w:spacing w:before="120"/>
        <w:ind w:left="284" w:hanging="284"/>
        <w:jc w:val="both"/>
        <w:rPr>
          <w:rFonts w:ascii="Arial" w:hAnsi="Arial" w:cs="Arial"/>
          <w:bCs/>
          <w:iCs/>
        </w:rPr>
      </w:pPr>
      <w:r w:rsidRPr="00310D32">
        <w:rPr>
          <w:rFonts w:ascii="Marianne" w:hAnsi="Marianne" w:cs="Arial"/>
          <w:b/>
        </w:rPr>
        <w:t>Service fait</w:t>
      </w:r>
      <w:r w:rsidR="000264C6" w:rsidRPr="00310D32">
        <w:rPr>
          <w:rFonts w:ascii="Calibri" w:hAnsi="Calibri" w:cs="Calibri"/>
          <w:b/>
        </w:rPr>
        <w:t> </w:t>
      </w:r>
      <w:r w:rsidR="000264C6" w:rsidRPr="00310D32">
        <w:rPr>
          <w:rFonts w:ascii="Marianne" w:hAnsi="Marianne" w:cs="Arial"/>
          <w:b/>
        </w:rPr>
        <w:t>:</w:t>
      </w:r>
      <w:r w:rsidR="000264C6" w:rsidRPr="00537065">
        <w:rPr>
          <w:rFonts w:ascii="Arial" w:hAnsi="Arial" w:cs="Arial"/>
          <w:b/>
        </w:rPr>
        <w:t xml:space="preserve"> </w:t>
      </w:r>
      <w:r w:rsidR="00C339B1" w:rsidRPr="00537065">
        <w:rPr>
          <w:rFonts w:ascii="Arial" w:hAnsi="Arial" w:cs="Arial"/>
          <w:bCs/>
          <w:iCs/>
        </w:rPr>
        <w:t xml:space="preserve">La PFC Ouest peut décider de mettre en œuvre la procédure de service fait présumé. Cette procédure permet, lors de la liquidation de la facture, de présumer la conformité qualitative et quantitative </w:t>
      </w:r>
      <w:r w:rsidR="00C339B1" w:rsidRPr="00537065">
        <w:rPr>
          <w:rFonts w:ascii="Arial" w:hAnsi="Arial" w:cs="Arial"/>
          <w:bCs/>
          <w:iCs/>
        </w:rPr>
        <w:lastRenderedPageBreak/>
        <w:t xml:space="preserve">de la livraison ou de la prestation à l’engagement juridique, sans préjudice des stipulations du marché relatives à l’admission des prestations. Si, postérieurement au paiement, il est constaté que des sommes ont été payées indûment, le titulaire doit, après demande écrite (courrier ou courriel) de la PFC Ouest, procéder sans délai au remboursement des sommes concernées par précompte sur les factures suivantes. Les montants concernés figurent expressément dans le détail de facturation. </w:t>
      </w:r>
    </w:p>
    <w:p w14:paraId="74FBE455" w14:textId="77777777" w:rsidR="00C339B1" w:rsidRPr="00537065" w:rsidRDefault="00C339B1" w:rsidP="00C339B1">
      <w:pPr>
        <w:autoSpaceDE w:val="0"/>
        <w:autoSpaceDN w:val="0"/>
        <w:spacing w:line="241" w:lineRule="atLeast"/>
        <w:ind w:left="284"/>
        <w:jc w:val="both"/>
        <w:rPr>
          <w:rFonts w:ascii="Arial" w:hAnsi="Arial" w:cs="Arial"/>
        </w:rPr>
      </w:pPr>
      <w:r w:rsidRPr="00537065">
        <w:rPr>
          <w:rFonts w:ascii="Arial" w:hAnsi="Arial" w:cs="Arial"/>
        </w:rPr>
        <w:t xml:space="preserve">Par exception, en cas d’impossibilité pour le titulaire de procéder au remboursement dans les conditions évoquées ci-dessus, une facture d’avoir correspondant au montant perçu indûment est transmise à la personne publique. Lorsque la procédure de remboursement prévue ne peut être mise en œuvre, la personne publique émet un ordre de recouvrement (titre de perception) à l’encontre du titulaire. </w:t>
      </w:r>
    </w:p>
    <w:p w14:paraId="7E73774D" w14:textId="77777777" w:rsidR="00C339B1" w:rsidRPr="00537065" w:rsidRDefault="00C339B1" w:rsidP="00C339B1">
      <w:pPr>
        <w:autoSpaceDE w:val="0"/>
        <w:autoSpaceDN w:val="0"/>
        <w:spacing w:line="241" w:lineRule="atLeast"/>
        <w:ind w:left="284"/>
        <w:jc w:val="both"/>
        <w:rPr>
          <w:rFonts w:ascii="Arial" w:hAnsi="Arial" w:cs="Arial"/>
        </w:rPr>
      </w:pPr>
    </w:p>
    <w:p w14:paraId="7D75F218" w14:textId="2E9C508F" w:rsidR="00D9284F" w:rsidRPr="00537065" w:rsidRDefault="00C339B1" w:rsidP="00C339B1">
      <w:pPr>
        <w:autoSpaceDE w:val="0"/>
        <w:autoSpaceDN w:val="0"/>
        <w:spacing w:line="241" w:lineRule="atLeast"/>
        <w:ind w:left="284"/>
        <w:jc w:val="both"/>
        <w:rPr>
          <w:rFonts w:ascii="Arial" w:hAnsi="Arial" w:cs="Arial"/>
        </w:rPr>
      </w:pPr>
      <w:r w:rsidRPr="00537065">
        <w:rPr>
          <w:rFonts w:ascii="Arial" w:hAnsi="Arial" w:cs="Arial"/>
        </w:rPr>
        <w:t>Le recours à la procédure de service fait présumé demeure réversible. La PFC Ouest peut, à tout moment, en décider la suspension, notamment en cas de difficultés d’exécution graves et/ou répétées, et conditionner les paiements à la constatation effective du service fait par le bénéficiaire.</w:t>
      </w:r>
    </w:p>
    <w:p w14:paraId="3584C402" w14:textId="3AEC45C0" w:rsidR="00730945" w:rsidRPr="00537065" w:rsidRDefault="00D9284F" w:rsidP="00310D32">
      <w:pPr>
        <w:pStyle w:val="Paragraphedeliste"/>
        <w:numPr>
          <w:ilvl w:val="0"/>
          <w:numId w:val="11"/>
        </w:numPr>
        <w:autoSpaceDE w:val="0"/>
        <w:autoSpaceDN w:val="0"/>
        <w:adjustRightInd w:val="0"/>
        <w:spacing w:before="120"/>
        <w:ind w:left="284" w:hanging="284"/>
        <w:jc w:val="both"/>
        <w:rPr>
          <w:rFonts w:ascii="Arial" w:hAnsi="Arial" w:cs="Arial"/>
          <w:u w:val="single"/>
        </w:rPr>
      </w:pPr>
      <w:r w:rsidRPr="00310D32">
        <w:rPr>
          <w:rFonts w:ascii="Marianne" w:hAnsi="Marianne" w:cs="Arial"/>
          <w:b/>
        </w:rPr>
        <w:t>Incidents</w:t>
      </w:r>
      <w:r w:rsidRPr="00310D32">
        <w:rPr>
          <w:rFonts w:ascii="Calibri" w:hAnsi="Calibri" w:cs="Calibri"/>
          <w:b/>
        </w:rPr>
        <w:t> </w:t>
      </w:r>
      <w:r w:rsidRPr="00310D32">
        <w:rPr>
          <w:rFonts w:ascii="Marianne" w:hAnsi="Marianne" w:cs="Arial"/>
          <w:b/>
        </w:rPr>
        <w:t>:</w:t>
      </w:r>
      <w:r w:rsidRPr="00537065">
        <w:rPr>
          <w:rFonts w:ascii="Arial" w:hAnsi="Arial" w:cs="Arial"/>
        </w:rPr>
        <w:t xml:space="preserve"> </w:t>
      </w:r>
      <w:r w:rsidR="00C339B1" w:rsidRPr="00537065">
        <w:rPr>
          <w:rFonts w:ascii="Arial" w:hAnsi="Arial" w:cs="Arial"/>
        </w:rPr>
        <w:t xml:space="preserve">Les incidents constatés dans l’exécution du marché seront mentionnés sur la fiche incident visée de </w:t>
      </w:r>
      <w:r w:rsidR="00C339B1" w:rsidRPr="00537065">
        <w:rPr>
          <w:rFonts w:ascii="Arial" w:hAnsi="Arial" w:cs="Arial"/>
          <w:bCs/>
          <w:iCs/>
        </w:rPr>
        <w:t>manière</w:t>
      </w:r>
      <w:r w:rsidR="00C339B1" w:rsidRPr="00537065">
        <w:rPr>
          <w:rFonts w:ascii="Arial" w:hAnsi="Arial" w:cs="Arial"/>
        </w:rPr>
        <w:t xml:space="preserve"> contradictoire entre le bénéficiaire et le titulaire (annexe administrative n°</w:t>
      </w:r>
      <w:r w:rsidR="00D04A81">
        <w:rPr>
          <w:rFonts w:ascii="Arial" w:hAnsi="Arial" w:cs="Arial"/>
        </w:rPr>
        <w:t>3</w:t>
      </w:r>
      <w:r w:rsidR="00D04A81" w:rsidRPr="00537065">
        <w:rPr>
          <w:rFonts w:ascii="Arial" w:hAnsi="Arial" w:cs="Arial"/>
        </w:rPr>
        <w:t xml:space="preserve"> </w:t>
      </w:r>
      <w:r w:rsidR="00C339B1" w:rsidRPr="00537065">
        <w:rPr>
          <w:rFonts w:ascii="Arial" w:hAnsi="Arial" w:cs="Arial"/>
        </w:rPr>
        <w:t>au présent marché) et transmise à l’acheteur (</w:t>
      </w:r>
      <w:r w:rsidR="00C339B1" w:rsidRPr="00310D32">
        <w:rPr>
          <w:rFonts w:ascii="Arial" w:hAnsi="Arial" w:cs="Arial"/>
          <w:color w:val="0000FF"/>
          <w:u w:val="single"/>
        </w:rPr>
        <w:t>pfc-ouest-dap-bma-cem.charge-soutien.fct@intradef.gouv.fr</w:t>
      </w:r>
      <w:r w:rsidR="00C339B1" w:rsidRPr="00537065">
        <w:rPr>
          <w:rFonts w:ascii="Arial" w:hAnsi="Arial" w:cs="Arial"/>
        </w:rPr>
        <w:t>) afin d’effectuer les éventuels calculs de réfaction ou de pénalité.</w:t>
      </w:r>
    </w:p>
    <w:p w14:paraId="6C61628F" w14:textId="1D86A8B1" w:rsidR="00A3359B" w:rsidRDefault="00231319" w:rsidP="00310D32">
      <w:pPr>
        <w:pStyle w:val="Paragraphedeliste"/>
        <w:numPr>
          <w:ilvl w:val="0"/>
          <w:numId w:val="11"/>
        </w:numPr>
        <w:autoSpaceDE w:val="0"/>
        <w:autoSpaceDN w:val="0"/>
        <w:adjustRightInd w:val="0"/>
        <w:spacing w:before="120"/>
        <w:ind w:left="284" w:hanging="284"/>
        <w:jc w:val="both"/>
        <w:rPr>
          <w:ins w:id="185" w:author="MANELPHE Olivier ATTACHE ADMI" w:date="2025-09-12T11:41:00Z"/>
          <w:rFonts w:ascii="Arial" w:hAnsi="Arial" w:cs="Arial"/>
        </w:rPr>
      </w:pPr>
      <w:r w:rsidRPr="00310D32">
        <w:rPr>
          <w:rFonts w:ascii="Marianne" w:hAnsi="Marianne" w:cs="Arial"/>
          <w:b/>
        </w:rPr>
        <w:t>Pénalités</w:t>
      </w:r>
      <w:r w:rsidR="00A3359B" w:rsidRPr="00310D32">
        <w:rPr>
          <w:rFonts w:ascii="Marianne" w:hAnsi="Marianne" w:cs="Arial"/>
          <w:b/>
        </w:rPr>
        <w:t xml:space="preserve"> </w:t>
      </w:r>
      <w:r w:rsidRPr="00310D32">
        <w:rPr>
          <w:rFonts w:ascii="Marianne" w:hAnsi="Marianne" w:cs="Arial"/>
          <w:b/>
        </w:rPr>
        <w:t>:</w:t>
      </w:r>
      <w:r w:rsidRPr="00537065">
        <w:rPr>
          <w:rFonts w:ascii="Arial" w:hAnsi="Arial" w:cs="Arial"/>
          <w:b/>
        </w:rPr>
        <w:t xml:space="preserve"> </w:t>
      </w:r>
      <w:r w:rsidR="00C339B1" w:rsidRPr="00537065">
        <w:rPr>
          <w:rFonts w:ascii="Arial" w:hAnsi="Arial" w:cs="Arial"/>
        </w:rPr>
        <w:t>Par dérogation aux dispositions prévues à l’article 14.1 du CCAG/FCS, si le titulaire n’exécute pas la prestation dans le délai contractuel, celui-ci encourt une pénalité fixée comme suit :</w:t>
      </w:r>
    </w:p>
    <w:p w14:paraId="520246CC" w14:textId="77777777" w:rsidR="004A191F" w:rsidRPr="00537065" w:rsidRDefault="004A191F">
      <w:pPr>
        <w:pStyle w:val="Paragraphedeliste"/>
        <w:autoSpaceDE w:val="0"/>
        <w:autoSpaceDN w:val="0"/>
        <w:adjustRightInd w:val="0"/>
        <w:spacing w:before="120"/>
        <w:ind w:left="284"/>
        <w:jc w:val="both"/>
        <w:rPr>
          <w:rFonts w:ascii="Arial" w:hAnsi="Arial" w:cs="Arial"/>
        </w:rPr>
        <w:pPrChange w:id="186" w:author="MANELPHE Olivier ATTACHE ADMI" w:date="2025-09-12T11:42:00Z">
          <w:pPr>
            <w:pStyle w:val="Paragraphedeliste"/>
            <w:numPr>
              <w:numId w:val="11"/>
            </w:numPr>
            <w:autoSpaceDE w:val="0"/>
            <w:autoSpaceDN w:val="0"/>
            <w:adjustRightInd w:val="0"/>
            <w:spacing w:before="120"/>
            <w:ind w:left="284" w:hanging="284"/>
            <w:jc w:val="both"/>
          </w:pPr>
        </w:pPrChange>
      </w:pPr>
    </w:p>
    <w:tbl>
      <w:tblPr>
        <w:tblStyle w:val="Grilledutableau"/>
        <w:tblW w:w="0" w:type="auto"/>
        <w:tblInd w:w="284" w:type="dxa"/>
        <w:tblLook w:val="04A0" w:firstRow="1" w:lastRow="0" w:firstColumn="1" w:lastColumn="0" w:noHBand="0" w:noVBand="1"/>
      </w:tblPr>
      <w:tblGrid>
        <w:gridCol w:w="4674"/>
        <w:gridCol w:w="4671"/>
      </w:tblGrid>
      <w:tr w:rsidR="00C339B1" w:rsidRPr="00954140" w14:paraId="3E46AF9F" w14:textId="77777777" w:rsidTr="00537065">
        <w:tc>
          <w:tcPr>
            <w:tcW w:w="4674" w:type="dxa"/>
            <w:shd w:val="pct10" w:color="auto" w:fill="auto"/>
          </w:tcPr>
          <w:p w14:paraId="4656B11B" w14:textId="77777777" w:rsidR="00C339B1" w:rsidRPr="00954140" w:rsidRDefault="00C339B1" w:rsidP="00537065">
            <w:pPr>
              <w:autoSpaceDE w:val="0"/>
              <w:autoSpaceDN w:val="0"/>
              <w:spacing w:line="241" w:lineRule="atLeast"/>
              <w:jc w:val="both"/>
              <w:rPr>
                <w:rFonts w:ascii="Arial" w:eastAsia="Times New Roman" w:hAnsi="Arial" w:cs="Arial"/>
                <w:sz w:val="20"/>
                <w:szCs w:val="20"/>
                <w:lang w:eastAsia="fr-FR"/>
              </w:rPr>
            </w:pPr>
            <w:r w:rsidRPr="00954140">
              <w:rPr>
                <w:rFonts w:ascii="Arial" w:eastAsia="Times New Roman" w:hAnsi="Arial" w:cs="Arial"/>
                <w:sz w:val="20"/>
                <w:szCs w:val="20"/>
                <w:lang w:eastAsia="fr-FR"/>
              </w:rPr>
              <w:t>Fait déclencheur</w:t>
            </w:r>
          </w:p>
        </w:tc>
        <w:tc>
          <w:tcPr>
            <w:tcW w:w="4671" w:type="dxa"/>
            <w:shd w:val="pct10" w:color="auto" w:fill="auto"/>
          </w:tcPr>
          <w:p w14:paraId="06D541B7" w14:textId="77777777" w:rsidR="00C339B1" w:rsidRPr="00954140" w:rsidRDefault="00C339B1" w:rsidP="00537065">
            <w:pPr>
              <w:autoSpaceDE w:val="0"/>
              <w:autoSpaceDN w:val="0"/>
              <w:spacing w:line="241" w:lineRule="atLeast"/>
              <w:jc w:val="both"/>
              <w:rPr>
                <w:rFonts w:ascii="Arial" w:eastAsia="Times New Roman" w:hAnsi="Arial" w:cs="Arial"/>
                <w:sz w:val="20"/>
                <w:szCs w:val="20"/>
                <w:lang w:eastAsia="fr-FR"/>
              </w:rPr>
            </w:pPr>
            <w:r w:rsidRPr="00954140">
              <w:rPr>
                <w:rFonts w:ascii="Arial" w:eastAsia="Times New Roman" w:hAnsi="Arial" w:cs="Arial"/>
                <w:sz w:val="20"/>
                <w:szCs w:val="20"/>
                <w:lang w:eastAsia="fr-FR"/>
              </w:rPr>
              <w:t>Montant de la pénalité</w:t>
            </w:r>
          </w:p>
        </w:tc>
      </w:tr>
      <w:tr w:rsidR="00954140" w:rsidRPr="00954140" w14:paraId="056D2D5E" w14:textId="77777777" w:rsidTr="00954140">
        <w:tc>
          <w:tcPr>
            <w:tcW w:w="4674" w:type="dxa"/>
          </w:tcPr>
          <w:p w14:paraId="5AA7EC40" w14:textId="77777777" w:rsidR="00954140" w:rsidRPr="00954140" w:rsidRDefault="00954140" w:rsidP="00954140">
            <w:pPr>
              <w:autoSpaceDE w:val="0"/>
              <w:autoSpaceDN w:val="0"/>
              <w:spacing w:line="241" w:lineRule="atLeast"/>
              <w:jc w:val="both"/>
              <w:rPr>
                <w:rFonts w:ascii="Arial" w:hAnsi="Arial" w:cs="Arial"/>
                <w:color w:val="000000" w:themeColor="text1"/>
                <w:sz w:val="20"/>
                <w:szCs w:val="20"/>
              </w:rPr>
            </w:pPr>
            <w:r w:rsidRPr="00954140">
              <w:rPr>
                <w:rFonts w:ascii="Arial" w:hAnsi="Arial" w:cs="Arial"/>
                <w:color w:val="000000" w:themeColor="text1"/>
                <w:sz w:val="20"/>
                <w:szCs w:val="20"/>
              </w:rPr>
              <w:t>Non-respect des délais de transmission du calendrier</w:t>
            </w:r>
          </w:p>
        </w:tc>
        <w:tc>
          <w:tcPr>
            <w:tcW w:w="4671" w:type="dxa"/>
          </w:tcPr>
          <w:p w14:paraId="771F437E" w14:textId="77777777" w:rsidR="00954140" w:rsidRPr="00954140" w:rsidRDefault="00954140" w:rsidP="00954140">
            <w:pPr>
              <w:autoSpaceDE w:val="0"/>
              <w:autoSpaceDN w:val="0"/>
              <w:spacing w:line="241" w:lineRule="atLeast"/>
              <w:jc w:val="both"/>
              <w:rPr>
                <w:rFonts w:ascii="Arial" w:hAnsi="Arial" w:cs="Arial"/>
                <w:color w:val="000000" w:themeColor="text1"/>
                <w:sz w:val="20"/>
                <w:szCs w:val="20"/>
              </w:rPr>
            </w:pPr>
            <w:r w:rsidRPr="00954140">
              <w:rPr>
                <w:rFonts w:ascii="Arial" w:hAnsi="Arial" w:cs="Arial"/>
                <w:color w:val="000000" w:themeColor="text1"/>
                <w:sz w:val="20"/>
                <w:szCs w:val="20"/>
              </w:rPr>
              <w:t>50 € par jour de retard</w:t>
            </w:r>
          </w:p>
        </w:tc>
      </w:tr>
      <w:tr w:rsidR="00C46A3C" w:rsidRPr="00954140" w14:paraId="2436F2A1" w14:textId="77777777" w:rsidTr="00954140">
        <w:tc>
          <w:tcPr>
            <w:tcW w:w="4674" w:type="dxa"/>
          </w:tcPr>
          <w:p w14:paraId="48A34243" w14:textId="362E1E91" w:rsidR="00C46A3C" w:rsidRPr="00C46A3C" w:rsidRDefault="00C46A3C" w:rsidP="00954140">
            <w:pPr>
              <w:autoSpaceDE w:val="0"/>
              <w:autoSpaceDN w:val="0"/>
              <w:spacing w:line="241" w:lineRule="atLeast"/>
              <w:jc w:val="both"/>
              <w:rPr>
                <w:rFonts w:ascii="Arial" w:hAnsi="Arial" w:cs="Arial"/>
                <w:color w:val="000000" w:themeColor="text1"/>
                <w:sz w:val="20"/>
                <w:szCs w:val="20"/>
              </w:rPr>
            </w:pPr>
            <w:r w:rsidRPr="00C46A3C">
              <w:rPr>
                <w:rFonts w:ascii="Arial" w:hAnsi="Arial" w:cs="Arial"/>
                <w:color w:val="000000" w:themeColor="text1"/>
                <w:sz w:val="20"/>
                <w:szCs w:val="20"/>
              </w:rPr>
              <w:t>Non-respect du délai de fourniture des livrables</w:t>
            </w:r>
          </w:p>
        </w:tc>
        <w:tc>
          <w:tcPr>
            <w:tcW w:w="4671" w:type="dxa"/>
          </w:tcPr>
          <w:p w14:paraId="3A31D14B" w14:textId="72BC5860" w:rsidR="00C46A3C" w:rsidRPr="00954140" w:rsidRDefault="00C46A3C" w:rsidP="00954140">
            <w:pPr>
              <w:autoSpaceDE w:val="0"/>
              <w:autoSpaceDN w:val="0"/>
              <w:spacing w:line="241" w:lineRule="atLeast"/>
              <w:jc w:val="both"/>
              <w:rPr>
                <w:rFonts w:ascii="Arial" w:hAnsi="Arial" w:cs="Arial"/>
                <w:color w:val="000000" w:themeColor="text1"/>
              </w:rPr>
            </w:pPr>
            <w:r w:rsidRPr="00954140">
              <w:rPr>
                <w:rFonts w:ascii="Arial" w:hAnsi="Arial" w:cs="Arial"/>
                <w:color w:val="000000" w:themeColor="text1"/>
                <w:sz w:val="20"/>
                <w:szCs w:val="20"/>
              </w:rPr>
              <w:t>50 € par jour de retard</w:t>
            </w:r>
          </w:p>
        </w:tc>
      </w:tr>
      <w:tr w:rsidR="00C339B1" w:rsidRPr="00954140" w14:paraId="400D904B" w14:textId="77777777" w:rsidTr="00F427F3">
        <w:tc>
          <w:tcPr>
            <w:tcW w:w="4674" w:type="dxa"/>
            <w:tcBorders>
              <w:bottom w:val="double" w:sz="4" w:space="0" w:color="auto"/>
            </w:tcBorders>
          </w:tcPr>
          <w:p w14:paraId="38CC2BB2" w14:textId="42F9E604" w:rsidR="00C339B1" w:rsidRPr="00954140" w:rsidRDefault="00C339B1" w:rsidP="00537065">
            <w:pPr>
              <w:autoSpaceDE w:val="0"/>
              <w:autoSpaceDN w:val="0"/>
              <w:spacing w:line="241" w:lineRule="atLeast"/>
              <w:jc w:val="both"/>
              <w:rPr>
                <w:rFonts w:ascii="Arial" w:eastAsia="Times New Roman" w:hAnsi="Arial" w:cs="Arial"/>
                <w:color w:val="000000" w:themeColor="text1"/>
                <w:sz w:val="20"/>
                <w:szCs w:val="20"/>
                <w:lang w:eastAsia="fr-FR"/>
              </w:rPr>
            </w:pPr>
            <w:r w:rsidRPr="00954140">
              <w:rPr>
                <w:rFonts w:ascii="Arial" w:hAnsi="Arial" w:cs="Arial"/>
                <w:color w:val="000000" w:themeColor="text1"/>
                <w:sz w:val="20"/>
                <w:szCs w:val="20"/>
              </w:rPr>
              <w:t>Retard : lorsque le titulaire n’assure pas la prestation de façon répétée aux horaires fixés sur le bon de commande (retard &gt; 30 min)</w:t>
            </w:r>
          </w:p>
        </w:tc>
        <w:tc>
          <w:tcPr>
            <w:tcW w:w="4671" w:type="dxa"/>
            <w:tcBorders>
              <w:bottom w:val="double" w:sz="4" w:space="0" w:color="auto"/>
            </w:tcBorders>
          </w:tcPr>
          <w:p w14:paraId="0BB529B4" w14:textId="77777777" w:rsidR="00C339B1" w:rsidRPr="00954140" w:rsidRDefault="00C339B1" w:rsidP="00537065">
            <w:pPr>
              <w:autoSpaceDE w:val="0"/>
              <w:autoSpaceDN w:val="0"/>
              <w:spacing w:line="241" w:lineRule="atLeast"/>
              <w:jc w:val="both"/>
              <w:rPr>
                <w:rFonts w:ascii="Arial" w:eastAsia="Times New Roman" w:hAnsi="Arial" w:cs="Arial"/>
                <w:color w:val="000000" w:themeColor="text1"/>
                <w:sz w:val="20"/>
                <w:szCs w:val="20"/>
                <w:lang w:eastAsia="fr-FR"/>
              </w:rPr>
            </w:pPr>
            <w:r w:rsidRPr="00954140">
              <w:rPr>
                <w:rFonts w:ascii="Arial" w:hAnsi="Arial" w:cs="Arial"/>
                <w:color w:val="000000" w:themeColor="text1"/>
                <w:sz w:val="20"/>
                <w:szCs w:val="20"/>
              </w:rPr>
              <w:t>10% du montant HT du bon de commande</w:t>
            </w:r>
          </w:p>
        </w:tc>
      </w:tr>
      <w:tr w:rsidR="006F6B0A" w:rsidRPr="00954140" w14:paraId="113AF983" w14:textId="77777777" w:rsidTr="00F427F3">
        <w:tc>
          <w:tcPr>
            <w:tcW w:w="4674" w:type="dxa"/>
            <w:tcBorders>
              <w:top w:val="double" w:sz="4" w:space="0" w:color="auto"/>
              <w:bottom w:val="double" w:sz="4" w:space="0" w:color="auto"/>
            </w:tcBorders>
          </w:tcPr>
          <w:p w14:paraId="1872FB81" w14:textId="163A5008" w:rsidR="006F6B0A" w:rsidRPr="00954140" w:rsidRDefault="00EE7725">
            <w:pPr>
              <w:autoSpaceDE w:val="0"/>
              <w:autoSpaceDN w:val="0"/>
              <w:spacing w:line="241" w:lineRule="atLeast"/>
              <w:jc w:val="both"/>
              <w:rPr>
                <w:rFonts w:ascii="Arial" w:eastAsia="Times New Roman" w:hAnsi="Arial" w:cs="Arial"/>
                <w:color w:val="000000" w:themeColor="text1"/>
                <w:sz w:val="20"/>
                <w:szCs w:val="20"/>
                <w:lang w:eastAsia="fr-FR"/>
              </w:rPr>
            </w:pPr>
            <w:del w:id="187" w:author="MANELPHE Olivier ATTACHE ADMI" w:date="2025-09-12T11:43:00Z">
              <w:r w:rsidDel="004A191F">
                <w:rPr>
                  <w:rFonts w:ascii="Arial" w:hAnsi="Arial" w:cs="Arial"/>
                  <w:color w:val="000000" w:themeColor="text1"/>
                  <w:sz w:val="20"/>
                  <w:szCs w:val="20"/>
                </w:rPr>
                <w:delText>E</w:delText>
              </w:r>
              <w:r w:rsidRPr="00EE7725" w:rsidDel="004A191F">
                <w:rPr>
                  <w:rFonts w:ascii="Arial" w:hAnsi="Arial" w:cs="Arial"/>
                  <w:color w:val="000000" w:themeColor="text1"/>
                  <w:sz w:val="20"/>
                  <w:szCs w:val="20"/>
                </w:rPr>
                <w:delText xml:space="preserve">n cas de </w:delText>
              </w:r>
            </w:del>
            <w:ins w:id="188" w:author="MANELPHE Olivier ATTACHE ADMI" w:date="2025-09-12T11:43:00Z">
              <w:r w:rsidR="004A191F">
                <w:rPr>
                  <w:rFonts w:ascii="Arial" w:hAnsi="Arial" w:cs="Arial"/>
                  <w:color w:val="000000" w:themeColor="text1"/>
                  <w:sz w:val="20"/>
                  <w:szCs w:val="20"/>
                </w:rPr>
                <w:t>N</w:t>
              </w:r>
            </w:ins>
            <w:del w:id="189" w:author="MANELPHE Olivier ATTACHE ADMI" w:date="2025-09-12T11:43:00Z">
              <w:r w:rsidRPr="00EE7725" w:rsidDel="004A191F">
                <w:rPr>
                  <w:rFonts w:ascii="Arial" w:hAnsi="Arial" w:cs="Arial"/>
                  <w:color w:val="000000" w:themeColor="text1"/>
                  <w:sz w:val="20"/>
                  <w:szCs w:val="20"/>
                </w:rPr>
                <w:delText>n</w:delText>
              </w:r>
            </w:del>
            <w:r w:rsidRPr="00EE7725">
              <w:rPr>
                <w:rFonts w:ascii="Arial" w:hAnsi="Arial" w:cs="Arial"/>
                <w:color w:val="000000" w:themeColor="text1"/>
                <w:sz w:val="20"/>
                <w:szCs w:val="20"/>
              </w:rPr>
              <w:t xml:space="preserve">on-respect du </w:t>
            </w:r>
            <w:ins w:id="190" w:author="MANELPHE Olivier ATTACHE ADMI" w:date="2025-09-12T11:42:00Z">
              <w:r w:rsidR="004A191F">
                <w:rPr>
                  <w:rFonts w:ascii="Arial" w:hAnsi="Arial" w:cs="Arial"/>
                  <w:color w:val="000000" w:themeColor="text1"/>
                  <w:sz w:val="20"/>
                  <w:szCs w:val="20"/>
                </w:rPr>
                <w:t xml:space="preserve">délai de </w:t>
              </w:r>
            </w:ins>
            <w:r w:rsidRPr="00EE7725">
              <w:rPr>
                <w:rFonts w:ascii="Arial" w:hAnsi="Arial" w:cs="Arial"/>
                <w:color w:val="000000" w:themeColor="text1"/>
                <w:sz w:val="20"/>
                <w:szCs w:val="20"/>
              </w:rPr>
              <w:t xml:space="preserve">remplacement de l’intervenant récusé </w:t>
            </w:r>
            <w:ins w:id="191" w:author="MANELPHE Olivier ATTACHE ADMI" w:date="2025-09-12T11:43:00Z">
              <w:r w:rsidR="004A191F">
                <w:rPr>
                  <w:rFonts w:ascii="Arial" w:hAnsi="Arial" w:cs="Arial"/>
                  <w:color w:val="000000" w:themeColor="text1"/>
                  <w:sz w:val="20"/>
                  <w:szCs w:val="20"/>
                </w:rPr>
                <w:t>ou absent</w:t>
              </w:r>
            </w:ins>
            <w:del w:id="192" w:author="MANELPHE Olivier ATTACHE ADMI" w:date="2025-09-12T11:42:00Z">
              <w:r w:rsidRPr="00EE7725" w:rsidDel="004A191F">
                <w:rPr>
                  <w:rFonts w:ascii="Arial" w:hAnsi="Arial" w:cs="Arial"/>
                  <w:color w:val="000000" w:themeColor="text1"/>
                  <w:sz w:val="20"/>
                  <w:szCs w:val="20"/>
                </w:rPr>
                <w:delText>dans les 24 heures</w:delText>
              </w:r>
              <w:r w:rsidDel="004A191F">
                <w:rPr>
                  <w:color w:val="1F4E79"/>
                  <w:sz w:val="18"/>
                  <w:szCs w:val="18"/>
                </w:rPr>
                <w:delText> </w:delText>
              </w:r>
            </w:del>
          </w:p>
        </w:tc>
        <w:tc>
          <w:tcPr>
            <w:tcW w:w="4671" w:type="dxa"/>
            <w:tcBorders>
              <w:top w:val="double" w:sz="4" w:space="0" w:color="auto"/>
              <w:bottom w:val="double" w:sz="4" w:space="0" w:color="auto"/>
            </w:tcBorders>
          </w:tcPr>
          <w:p w14:paraId="0E273578" w14:textId="208701F9" w:rsidR="006F6B0A" w:rsidRPr="00954140" w:rsidRDefault="004A191F" w:rsidP="00CF4D90">
            <w:pPr>
              <w:autoSpaceDE w:val="0"/>
              <w:autoSpaceDN w:val="0"/>
              <w:spacing w:line="241" w:lineRule="atLeast"/>
              <w:jc w:val="both"/>
              <w:rPr>
                <w:rFonts w:ascii="Arial" w:eastAsia="Times New Roman" w:hAnsi="Arial" w:cs="Arial"/>
                <w:color w:val="000000" w:themeColor="text1"/>
                <w:sz w:val="20"/>
                <w:szCs w:val="20"/>
                <w:lang w:eastAsia="fr-FR"/>
              </w:rPr>
            </w:pPr>
            <w:ins w:id="193" w:author="MANELPHE Olivier ATTACHE ADMI" w:date="2025-09-12T11:43:00Z">
              <w:r w:rsidRPr="00954140">
                <w:rPr>
                  <w:rFonts w:ascii="Arial" w:hAnsi="Arial" w:cs="Arial"/>
                  <w:color w:val="000000" w:themeColor="text1"/>
                  <w:sz w:val="20"/>
                  <w:szCs w:val="20"/>
                </w:rPr>
                <w:t>50 € par jour de retard</w:t>
              </w:r>
            </w:ins>
            <w:del w:id="194" w:author="MANELPHE Olivier ATTACHE ADMI" w:date="2025-09-12T11:43:00Z">
              <w:r w:rsidR="006F6B0A" w:rsidRPr="00954140" w:rsidDel="004A191F">
                <w:rPr>
                  <w:rFonts w:ascii="Arial" w:hAnsi="Arial" w:cs="Arial"/>
                  <w:color w:val="000000" w:themeColor="text1"/>
                  <w:sz w:val="20"/>
                  <w:szCs w:val="20"/>
                </w:rPr>
                <w:delText>10% du montant HT de la commande</w:delText>
              </w:r>
            </w:del>
          </w:p>
        </w:tc>
      </w:tr>
      <w:tr w:rsidR="00C339B1" w:rsidRPr="00954140" w14:paraId="0B4CE3AF" w14:textId="77777777" w:rsidTr="00F427F3">
        <w:tc>
          <w:tcPr>
            <w:tcW w:w="4674" w:type="dxa"/>
            <w:tcBorders>
              <w:top w:val="double" w:sz="4" w:space="0" w:color="auto"/>
            </w:tcBorders>
          </w:tcPr>
          <w:p w14:paraId="50A70C31" w14:textId="5CD7AFC8" w:rsidR="00C339B1" w:rsidRPr="00954140" w:rsidRDefault="00C339B1" w:rsidP="00954140">
            <w:pPr>
              <w:autoSpaceDE w:val="0"/>
              <w:autoSpaceDN w:val="0"/>
              <w:spacing w:line="241" w:lineRule="atLeast"/>
              <w:jc w:val="both"/>
              <w:rPr>
                <w:rFonts w:ascii="Arial" w:eastAsia="Times New Roman" w:hAnsi="Arial" w:cs="Arial"/>
                <w:color w:val="000000" w:themeColor="text1"/>
                <w:sz w:val="20"/>
                <w:szCs w:val="20"/>
                <w:lang w:eastAsia="fr-FR"/>
              </w:rPr>
            </w:pPr>
            <w:r w:rsidRPr="00954140">
              <w:rPr>
                <w:rFonts w:ascii="Arial" w:hAnsi="Arial" w:cs="Arial"/>
                <w:color w:val="000000" w:themeColor="text1"/>
                <w:sz w:val="20"/>
                <w:szCs w:val="20"/>
              </w:rPr>
              <w:t>Annulation du titulaire</w:t>
            </w:r>
            <w:r w:rsidR="00606F45" w:rsidRPr="00954140">
              <w:rPr>
                <w:rFonts w:ascii="Arial" w:hAnsi="Arial" w:cs="Arial"/>
                <w:color w:val="000000" w:themeColor="text1"/>
                <w:sz w:val="20"/>
                <w:szCs w:val="20"/>
              </w:rPr>
              <w:t xml:space="preserve"> entre </w:t>
            </w:r>
            <w:r w:rsidR="00954140" w:rsidRPr="00954140">
              <w:rPr>
                <w:rFonts w:ascii="Arial" w:hAnsi="Arial" w:cs="Arial"/>
                <w:color w:val="000000" w:themeColor="text1"/>
                <w:sz w:val="20"/>
                <w:szCs w:val="20"/>
              </w:rPr>
              <w:t>30</w:t>
            </w:r>
            <w:r w:rsidRPr="00954140">
              <w:rPr>
                <w:rFonts w:ascii="Arial" w:hAnsi="Arial" w:cs="Arial"/>
                <w:color w:val="000000" w:themeColor="text1"/>
                <w:sz w:val="20"/>
                <w:szCs w:val="20"/>
              </w:rPr>
              <w:t xml:space="preserve"> jours </w:t>
            </w:r>
            <w:r w:rsidR="00606F45" w:rsidRPr="00954140">
              <w:rPr>
                <w:rFonts w:ascii="Arial" w:hAnsi="Arial" w:cs="Arial"/>
                <w:color w:val="000000" w:themeColor="text1"/>
                <w:sz w:val="20"/>
                <w:szCs w:val="20"/>
              </w:rPr>
              <w:t xml:space="preserve">et </w:t>
            </w:r>
            <w:r w:rsidR="00954140" w:rsidRPr="00954140">
              <w:rPr>
                <w:rFonts w:ascii="Arial" w:hAnsi="Arial" w:cs="Arial"/>
                <w:color w:val="000000" w:themeColor="text1"/>
                <w:sz w:val="20"/>
                <w:szCs w:val="20"/>
              </w:rPr>
              <w:t>15</w:t>
            </w:r>
            <w:r w:rsidR="00606F45" w:rsidRPr="00954140">
              <w:rPr>
                <w:rFonts w:ascii="Arial" w:hAnsi="Arial" w:cs="Arial"/>
                <w:color w:val="000000" w:themeColor="text1"/>
                <w:sz w:val="20"/>
                <w:szCs w:val="20"/>
              </w:rPr>
              <w:t xml:space="preserve"> jours</w:t>
            </w:r>
            <w:r w:rsidRPr="00954140">
              <w:rPr>
                <w:rFonts w:ascii="Arial" w:hAnsi="Arial" w:cs="Arial"/>
                <w:color w:val="000000" w:themeColor="text1"/>
                <w:sz w:val="20"/>
                <w:szCs w:val="20"/>
              </w:rPr>
              <w:t xml:space="preserve">  avant la date de la prestation</w:t>
            </w:r>
          </w:p>
        </w:tc>
        <w:tc>
          <w:tcPr>
            <w:tcW w:w="4671" w:type="dxa"/>
            <w:tcBorders>
              <w:top w:val="double" w:sz="4" w:space="0" w:color="auto"/>
            </w:tcBorders>
          </w:tcPr>
          <w:p w14:paraId="338B8A7E" w14:textId="1A1A30F9" w:rsidR="00C339B1" w:rsidRPr="00954140" w:rsidRDefault="00606F45" w:rsidP="00537065">
            <w:pPr>
              <w:autoSpaceDE w:val="0"/>
              <w:autoSpaceDN w:val="0"/>
              <w:spacing w:line="241" w:lineRule="atLeast"/>
              <w:jc w:val="both"/>
              <w:rPr>
                <w:rFonts w:ascii="Arial" w:eastAsia="Times New Roman" w:hAnsi="Arial" w:cs="Arial"/>
                <w:color w:val="000000" w:themeColor="text1"/>
                <w:sz w:val="20"/>
                <w:szCs w:val="20"/>
                <w:lang w:eastAsia="fr-FR"/>
              </w:rPr>
            </w:pPr>
            <w:r w:rsidRPr="00954140">
              <w:rPr>
                <w:rFonts w:ascii="Arial" w:hAnsi="Arial" w:cs="Arial"/>
                <w:color w:val="000000" w:themeColor="text1"/>
                <w:sz w:val="20"/>
                <w:szCs w:val="20"/>
              </w:rPr>
              <w:t>10</w:t>
            </w:r>
            <w:r w:rsidR="00C339B1" w:rsidRPr="00954140">
              <w:rPr>
                <w:rFonts w:ascii="Arial" w:hAnsi="Arial" w:cs="Arial"/>
                <w:color w:val="000000" w:themeColor="text1"/>
                <w:sz w:val="20"/>
                <w:szCs w:val="20"/>
              </w:rPr>
              <w:t>% du montant HT de la commande</w:t>
            </w:r>
          </w:p>
        </w:tc>
      </w:tr>
      <w:tr w:rsidR="00C339B1" w:rsidRPr="00954140" w14:paraId="2B5C9818" w14:textId="77777777" w:rsidTr="00537065">
        <w:tc>
          <w:tcPr>
            <w:tcW w:w="4674" w:type="dxa"/>
          </w:tcPr>
          <w:p w14:paraId="1FC7773C" w14:textId="77777777" w:rsidR="00C339B1" w:rsidRPr="00954140" w:rsidRDefault="00C339B1" w:rsidP="00537065">
            <w:pPr>
              <w:autoSpaceDE w:val="0"/>
              <w:autoSpaceDN w:val="0"/>
              <w:spacing w:line="241" w:lineRule="atLeast"/>
              <w:jc w:val="both"/>
              <w:rPr>
                <w:rFonts w:ascii="Arial" w:eastAsia="Times New Roman" w:hAnsi="Arial" w:cs="Arial"/>
                <w:color w:val="000000" w:themeColor="text1"/>
                <w:sz w:val="20"/>
                <w:szCs w:val="20"/>
                <w:lang w:eastAsia="fr-FR"/>
              </w:rPr>
            </w:pPr>
            <w:r w:rsidRPr="00954140">
              <w:rPr>
                <w:rFonts w:ascii="Arial" w:hAnsi="Arial" w:cs="Arial"/>
                <w:color w:val="000000" w:themeColor="text1"/>
                <w:sz w:val="20"/>
                <w:szCs w:val="20"/>
              </w:rPr>
              <w:t>Annulation du titulaire moins de 15 jours avant la date de la prestation</w:t>
            </w:r>
          </w:p>
        </w:tc>
        <w:tc>
          <w:tcPr>
            <w:tcW w:w="4671" w:type="dxa"/>
          </w:tcPr>
          <w:p w14:paraId="4235F74A" w14:textId="77777777" w:rsidR="00C339B1" w:rsidRPr="00954140" w:rsidRDefault="00C339B1" w:rsidP="00537065">
            <w:pPr>
              <w:autoSpaceDE w:val="0"/>
              <w:autoSpaceDN w:val="0"/>
              <w:spacing w:line="241" w:lineRule="atLeast"/>
              <w:jc w:val="both"/>
              <w:rPr>
                <w:rFonts w:ascii="Arial" w:eastAsia="Times New Roman" w:hAnsi="Arial" w:cs="Arial"/>
                <w:color w:val="000000" w:themeColor="text1"/>
                <w:sz w:val="20"/>
                <w:szCs w:val="20"/>
                <w:lang w:eastAsia="fr-FR"/>
              </w:rPr>
            </w:pPr>
            <w:r w:rsidRPr="00954140">
              <w:rPr>
                <w:rFonts w:ascii="Arial" w:hAnsi="Arial" w:cs="Arial"/>
                <w:color w:val="000000" w:themeColor="text1"/>
                <w:sz w:val="20"/>
                <w:szCs w:val="20"/>
              </w:rPr>
              <w:t>30% du montant HT de la commande</w:t>
            </w:r>
          </w:p>
        </w:tc>
      </w:tr>
      <w:tr w:rsidR="004A191F" w:rsidRPr="00954140" w14:paraId="2CA90432" w14:textId="77777777" w:rsidTr="00537065">
        <w:trPr>
          <w:ins w:id="195" w:author="MANELPHE Olivier ATTACHE ADMI" w:date="2025-09-12T11:43:00Z"/>
        </w:trPr>
        <w:tc>
          <w:tcPr>
            <w:tcW w:w="4674" w:type="dxa"/>
          </w:tcPr>
          <w:p w14:paraId="3FB16143" w14:textId="44EE5D87" w:rsidR="004A191F" w:rsidRPr="004A191F" w:rsidRDefault="004A191F" w:rsidP="00537065">
            <w:pPr>
              <w:autoSpaceDE w:val="0"/>
              <w:autoSpaceDN w:val="0"/>
              <w:spacing w:line="241" w:lineRule="atLeast"/>
              <w:jc w:val="both"/>
              <w:rPr>
                <w:ins w:id="196" w:author="MANELPHE Olivier ATTACHE ADMI" w:date="2025-09-12T11:43:00Z"/>
                <w:rFonts w:ascii="Arial" w:hAnsi="Arial" w:cs="Arial"/>
                <w:color w:val="000000" w:themeColor="text1"/>
                <w:sz w:val="20"/>
                <w:szCs w:val="20"/>
                <w:rPrChange w:id="197" w:author="MANELPHE Olivier ATTACHE ADMI" w:date="2025-09-12T11:44:00Z">
                  <w:rPr>
                    <w:ins w:id="198" w:author="MANELPHE Olivier ATTACHE ADMI" w:date="2025-09-12T11:43:00Z"/>
                    <w:rFonts w:ascii="Arial" w:hAnsi="Arial" w:cs="Arial"/>
                    <w:color w:val="000000" w:themeColor="text1"/>
                  </w:rPr>
                </w:rPrChange>
              </w:rPr>
            </w:pPr>
            <w:ins w:id="199" w:author="MANELPHE Olivier ATTACHE ADMI" w:date="2025-09-12T11:43:00Z">
              <w:r w:rsidRPr="004A191F">
                <w:rPr>
                  <w:rFonts w:ascii="Arial" w:hAnsi="Arial" w:cs="Arial"/>
                  <w:color w:val="000000" w:themeColor="text1"/>
                </w:rPr>
                <w:t xml:space="preserve">Non-respect </w:t>
              </w:r>
            </w:ins>
            <w:ins w:id="200" w:author="MANELPHE Olivier ATTACHE ADMI" w:date="2025-09-12T11:44:00Z">
              <w:r>
                <w:rPr>
                  <w:rFonts w:ascii="Arial" w:hAnsi="Arial" w:cs="Arial"/>
                  <w:color w:val="000000" w:themeColor="text1"/>
                  <w:sz w:val="20"/>
                  <w:szCs w:val="20"/>
                </w:rPr>
                <w:t>du délai de transmission du support de cours</w:t>
              </w:r>
            </w:ins>
          </w:p>
        </w:tc>
        <w:tc>
          <w:tcPr>
            <w:tcW w:w="4671" w:type="dxa"/>
          </w:tcPr>
          <w:p w14:paraId="12ED1771" w14:textId="12DE4E3E" w:rsidR="004A191F" w:rsidRPr="00954140" w:rsidRDefault="004A191F" w:rsidP="00537065">
            <w:pPr>
              <w:autoSpaceDE w:val="0"/>
              <w:autoSpaceDN w:val="0"/>
              <w:spacing w:line="241" w:lineRule="atLeast"/>
              <w:jc w:val="both"/>
              <w:rPr>
                <w:ins w:id="201" w:author="MANELPHE Olivier ATTACHE ADMI" w:date="2025-09-12T11:43:00Z"/>
                <w:rFonts w:ascii="Arial" w:hAnsi="Arial" w:cs="Arial"/>
                <w:color w:val="000000" w:themeColor="text1"/>
              </w:rPr>
            </w:pPr>
            <w:ins w:id="202" w:author="MANELPHE Olivier ATTACHE ADMI" w:date="2025-09-12T11:44:00Z">
              <w:r w:rsidRPr="00954140">
                <w:rPr>
                  <w:rFonts w:ascii="Arial" w:hAnsi="Arial" w:cs="Arial"/>
                  <w:color w:val="000000" w:themeColor="text1"/>
                  <w:sz w:val="20"/>
                  <w:szCs w:val="20"/>
                </w:rPr>
                <w:t>50 € par jour de retard</w:t>
              </w:r>
            </w:ins>
          </w:p>
        </w:tc>
      </w:tr>
    </w:tbl>
    <w:p w14:paraId="1A438BC4" w14:textId="77777777" w:rsidR="00C339B1" w:rsidRPr="002704D3" w:rsidRDefault="00C339B1" w:rsidP="003A1E31">
      <w:pPr>
        <w:pStyle w:val="paragraphe"/>
      </w:pPr>
    </w:p>
    <w:p w14:paraId="6A860916" w14:textId="77777777" w:rsidR="00C339B1" w:rsidRDefault="00C339B1" w:rsidP="00C339B1">
      <w:pPr>
        <w:autoSpaceDE w:val="0"/>
        <w:autoSpaceDN w:val="0"/>
        <w:spacing w:after="100" w:afterAutospacing="1" w:line="241" w:lineRule="atLeast"/>
        <w:ind w:left="284"/>
        <w:jc w:val="both"/>
      </w:pPr>
      <w:r w:rsidRPr="002704D3">
        <w:t>La pénalité sera appliquée sur une facture suivant le fait générateur ou fera l’objet d’un titre de perception. Sauf cas de force majeure, une annulation ou modification est su</w:t>
      </w:r>
      <w:r w:rsidRPr="002B3A83">
        <w:t>sceptible, selon sa gravité et/ou sa récurrence, de motiver une résiliation aux torts du titulaire.</w:t>
      </w:r>
    </w:p>
    <w:p w14:paraId="3317850F" w14:textId="79D56FCF" w:rsidR="00C339B1" w:rsidRPr="0002621C" w:rsidRDefault="00C339B1" w:rsidP="0002621C">
      <w:pPr>
        <w:pStyle w:val="Paragraphedeliste"/>
        <w:numPr>
          <w:ilvl w:val="0"/>
          <w:numId w:val="11"/>
        </w:numPr>
        <w:autoSpaceDE w:val="0"/>
        <w:autoSpaceDN w:val="0"/>
        <w:adjustRightInd w:val="0"/>
        <w:spacing w:before="120" w:after="120"/>
        <w:ind w:left="284" w:hanging="284"/>
        <w:jc w:val="both"/>
        <w:rPr>
          <w:rFonts w:ascii="Arial" w:hAnsi="Arial" w:cs="Arial"/>
          <w:color w:val="000000" w:themeColor="text1"/>
        </w:rPr>
      </w:pPr>
      <w:r w:rsidRPr="00095564">
        <w:rPr>
          <w:rFonts w:ascii="Marianne" w:hAnsi="Marianne" w:cs="Arial"/>
          <w:b/>
        </w:rPr>
        <w:t>Réfactions</w:t>
      </w:r>
      <w:r w:rsidRPr="002B3A83">
        <w:rPr>
          <w:b/>
        </w:rPr>
        <w:t xml:space="preserve"> : </w:t>
      </w:r>
      <w:r w:rsidRPr="002B3A83">
        <w:rPr>
          <w:color w:val="000000" w:themeColor="text1"/>
        </w:rPr>
        <w:t>Lorsque</w:t>
      </w:r>
      <w:r w:rsidRPr="002B3A83">
        <w:rPr>
          <w:rFonts w:ascii="Arial" w:hAnsi="Arial" w:cs="Arial"/>
          <w:color w:val="000000" w:themeColor="text1"/>
        </w:rPr>
        <w:t xml:space="preserve"> l’acheteur estime que les prestations, sans être entièrement conformes, peuvent néanmoins être admises, une réfaction de prix proportionnelle à l’importance des imperfections constatées peut être appliquée</w:t>
      </w:r>
      <w:r w:rsidRPr="002B3A83">
        <w:rPr>
          <w:rFonts w:ascii="Arial" w:hAnsi="Arial" w:cs="Arial"/>
          <w:bCs/>
          <w:iCs/>
          <w:color w:val="000000" w:themeColor="text1"/>
          <w:sz w:val="21"/>
          <w:szCs w:val="21"/>
        </w:rPr>
        <w:t xml:space="preserve"> </w:t>
      </w:r>
      <w:r w:rsidRPr="002B3A83">
        <w:rPr>
          <w:rFonts w:ascii="Arial" w:hAnsi="Arial" w:cs="Arial"/>
          <w:color w:val="000000" w:themeColor="text1"/>
        </w:rPr>
        <w:t xml:space="preserve">jusqu’à un maximum de 20%. </w:t>
      </w:r>
    </w:p>
    <w:tbl>
      <w:tblPr>
        <w:tblStyle w:val="Grilledutableau"/>
        <w:tblW w:w="0" w:type="auto"/>
        <w:tblInd w:w="284" w:type="dxa"/>
        <w:tblLook w:val="04A0" w:firstRow="1" w:lastRow="0" w:firstColumn="1" w:lastColumn="0" w:noHBand="0" w:noVBand="1"/>
      </w:tblPr>
      <w:tblGrid>
        <w:gridCol w:w="4097"/>
        <w:gridCol w:w="5228"/>
      </w:tblGrid>
      <w:tr w:rsidR="001149D6" w:rsidRPr="00556DA5" w14:paraId="60FD18C7" w14:textId="77777777" w:rsidTr="0002621C">
        <w:trPr>
          <w:trHeight w:val="704"/>
        </w:trPr>
        <w:tc>
          <w:tcPr>
            <w:tcW w:w="9345" w:type="dxa"/>
            <w:gridSpan w:val="2"/>
            <w:tcBorders>
              <w:top w:val="double" w:sz="4" w:space="0" w:color="auto"/>
              <w:left w:val="double" w:sz="4" w:space="0" w:color="auto"/>
              <w:bottom w:val="double" w:sz="4" w:space="0" w:color="auto"/>
              <w:right w:val="double" w:sz="4" w:space="0" w:color="auto"/>
            </w:tcBorders>
            <w:shd w:val="clear" w:color="auto" w:fill="F2F2F2" w:themeFill="background1" w:themeFillShade="F2"/>
            <w:vAlign w:val="center"/>
          </w:tcPr>
          <w:p w14:paraId="3F0C96AC" w14:textId="1DC663EB" w:rsidR="001149D6" w:rsidRPr="00556DA5" w:rsidRDefault="001149D6" w:rsidP="001149D6">
            <w:pPr>
              <w:pStyle w:val="Paragraphedeliste"/>
              <w:autoSpaceDE w:val="0"/>
              <w:autoSpaceDN w:val="0"/>
              <w:adjustRightInd w:val="0"/>
              <w:spacing w:before="120"/>
              <w:ind w:left="0"/>
              <w:jc w:val="center"/>
              <w:rPr>
                <w:rFonts w:ascii="Marianne ExtraBold" w:hAnsi="Marianne ExtraBold" w:cs="Arial"/>
                <w:color w:val="000000" w:themeColor="text1"/>
                <w:sz w:val="20"/>
                <w:szCs w:val="20"/>
              </w:rPr>
            </w:pPr>
            <w:r w:rsidRPr="00556DA5">
              <w:rPr>
                <w:rFonts w:ascii="Marianne ExtraBold" w:hAnsi="Marianne ExtraBold" w:cs="Arial"/>
                <w:color w:val="000000" w:themeColor="text1"/>
                <w:sz w:val="20"/>
                <w:szCs w:val="20"/>
              </w:rPr>
              <w:t>Outre les réfactions susmentionnées, le cas échéant, le titulaire s’expose aux conséquences suivantes, si le niveau de la prestation est jugé insatisfaisant :</w:t>
            </w:r>
          </w:p>
        </w:tc>
      </w:tr>
      <w:tr w:rsidR="00BB15C9" w:rsidRPr="00556DA5" w14:paraId="67409809" w14:textId="77777777" w:rsidTr="0002621C">
        <w:trPr>
          <w:trHeight w:val="551"/>
        </w:trPr>
        <w:tc>
          <w:tcPr>
            <w:tcW w:w="4106" w:type="dxa"/>
            <w:tcBorders>
              <w:left w:val="double" w:sz="4" w:space="0" w:color="auto"/>
              <w:bottom w:val="double" w:sz="4" w:space="0" w:color="auto"/>
              <w:right w:val="double" w:sz="4" w:space="0" w:color="auto"/>
            </w:tcBorders>
            <w:shd w:val="clear" w:color="auto" w:fill="F2F2F2" w:themeFill="background1" w:themeFillShade="F2"/>
            <w:vAlign w:val="center"/>
          </w:tcPr>
          <w:p w14:paraId="7DD9BEE8" w14:textId="12123A16" w:rsidR="00BB15C9" w:rsidRPr="00556DA5" w:rsidRDefault="00BB15C9" w:rsidP="0002621C">
            <w:pPr>
              <w:pStyle w:val="Paragraphedeliste"/>
              <w:autoSpaceDE w:val="0"/>
              <w:autoSpaceDN w:val="0"/>
              <w:adjustRightInd w:val="0"/>
              <w:spacing w:before="120"/>
              <w:ind w:left="0"/>
              <w:jc w:val="center"/>
              <w:rPr>
                <w:rFonts w:ascii="Marianne" w:hAnsi="Marianne" w:cs="Arial"/>
                <w:color w:val="000000" w:themeColor="text1"/>
                <w:sz w:val="20"/>
                <w:szCs w:val="20"/>
              </w:rPr>
            </w:pPr>
            <w:r w:rsidRPr="00556DA5">
              <w:rPr>
                <w:rFonts w:ascii="Marianne" w:hAnsi="Marianne" w:cs="Arial"/>
                <w:color w:val="000000" w:themeColor="text1"/>
                <w:sz w:val="20"/>
                <w:szCs w:val="20"/>
              </w:rPr>
              <w:t>Moyenne des notes attribuées par les apprenants</w:t>
            </w:r>
            <w:r w:rsidR="001149D6" w:rsidRPr="00556DA5">
              <w:rPr>
                <w:rFonts w:ascii="Marianne" w:hAnsi="Marianne" w:cs="Arial"/>
                <w:color w:val="000000" w:themeColor="text1"/>
                <w:sz w:val="20"/>
                <w:szCs w:val="20"/>
              </w:rPr>
              <w:t xml:space="preserve"> à l’issue de la formation</w:t>
            </w:r>
            <w:r w:rsidRPr="00556DA5">
              <w:rPr>
                <w:rFonts w:ascii="Calibri" w:hAnsi="Calibri" w:cs="Calibri"/>
                <w:color w:val="000000" w:themeColor="text1"/>
                <w:sz w:val="20"/>
                <w:szCs w:val="20"/>
              </w:rPr>
              <w:t> </w:t>
            </w:r>
            <w:r w:rsidRPr="00556DA5">
              <w:rPr>
                <w:rFonts w:ascii="Marianne" w:hAnsi="Marianne" w:cs="Arial"/>
                <w:color w:val="000000" w:themeColor="text1"/>
                <w:sz w:val="20"/>
                <w:szCs w:val="20"/>
              </w:rPr>
              <w:t>:</w:t>
            </w:r>
          </w:p>
        </w:tc>
        <w:tc>
          <w:tcPr>
            <w:tcW w:w="5239" w:type="dxa"/>
            <w:tcBorders>
              <w:left w:val="double" w:sz="4" w:space="0" w:color="auto"/>
              <w:bottom w:val="double" w:sz="4" w:space="0" w:color="auto"/>
              <w:right w:val="double" w:sz="4" w:space="0" w:color="auto"/>
            </w:tcBorders>
            <w:shd w:val="clear" w:color="auto" w:fill="F2F2F2" w:themeFill="background1" w:themeFillShade="F2"/>
            <w:vAlign w:val="center"/>
          </w:tcPr>
          <w:p w14:paraId="257DD427" w14:textId="1505F7A4" w:rsidR="00BB15C9" w:rsidRPr="00556DA5" w:rsidRDefault="00BB15C9" w:rsidP="0002621C">
            <w:pPr>
              <w:pStyle w:val="Paragraphedeliste"/>
              <w:autoSpaceDE w:val="0"/>
              <w:autoSpaceDN w:val="0"/>
              <w:adjustRightInd w:val="0"/>
              <w:spacing w:before="120"/>
              <w:ind w:left="0"/>
              <w:jc w:val="center"/>
              <w:rPr>
                <w:rFonts w:ascii="Marianne" w:hAnsi="Marianne" w:cs="Arial"/>
                <w:color w:val="000000" w:themeColor="text1"/>
                <w:sz w:val="20"/>
                <w:szCs w:val="20"/>
              </w:rPr>
            </w:pPr>
            <w:r w:rsidRPr="00556DA5">
              <w:rPr>
                <w:rFonts w:ascii="Marianne" w:hAnsi="Marianne" w:cs="Arial"/>
                <w:color w:val="000000" w:themeColor="text1"/>
                <w:sz w:val="20"/>
                <w:szCs w:val="20"/>
              </w:rPr>
              <w:t>Conséquences</w:t>
            </w:r>
            <w:r w:rsidRPr="00556DA5">
              <w:rPr>
                <w:rFonts w:ascii="Calibri" w:hAnsi="Calibri" w:cs="Calibri"/>
                <w:color w:val="000000" w:themeColor="text1"/>
                <w:sz w:val="20"/>
                <w:szCs w:val="20"/>
              </w:rPr>
              <w:t> </w:t>
            </w:r>
            <w:r w:rsidRPr="00556DA5">
              <w:rPr>
                <w:rFonts w:ascii="Marianne" w:hAnsi="Marianne" w:cs="Arial"/>
                <w:color w:val="000000" w:themeColor="text1"/>
                <w:sz w:val="20"/>
                <w:szCs w:val="20"/>
              </w:rPr>
              <w:t>:</w:t>
            </w:r>
          </w:p>
        </w:tc>
      </w:tr>
      <w:tr w:rsidR="00BB15C9" w:rsidRPr="00556DA5" w14:paraId="5D0B0888" w14:textId="77777777" w:rsidTr="0002621C">
        <w:trPr>
          <w:trHeight w:val="609"/>
        </w:trPr>
        <w:tc>
          <w:tcPr>
            <w:tcW w:w="4106" w:type="dxa"/>
            <w:tcBorders>
              <w:top w:val="double" w:sz="4" w:space="0" w:color="auto"/>
              <w:left w:val="double" w:sz="4" w:space="0" w:color="auto"/>
              <w:right w:val="double" w:sz="4" w:space="0" w:color="auto"/>
            </w:tcBorders>
          </w:tcPr>
          <w:p w14:paraId="34157021" w14:textId="0EEB95C0" w:rsidR="00BB15C9" w:rsidRPr="00556DA5" w:rsidRDefault="00BB15C9">
            <w:pPr>
              <w:pStyle w:val="Paragraphedeliste"/>
              <w:numPr>
                <w:ilvl w:val="0"/>
                <w:numId w:val="2"/>
              </w:numPr>
              <w:autoSpaceDE w:val="0"/>
              <w:autoSpaceDN w:val="0"/>
              <w:adjustRightInd w:val="0"/>
              <w:spacing w:before="120"/>
              <w:ind w:left="357" w:hanging="357"/>
              <w:jc w:val="both"/>
              <w:rPr>
                <w:rFonts w:ascii="Arial" w:hAnsi="Arial" w:cs="Arial"/>
                <w:color w:val="000000" w:themeColor="text1"/>
                <w:sz w:val="20"/>
                <w:szCs w:val="20"/>
              </w:rPr>
            </w:pPr>
            <w:r w:rsidRPr="00556DA5">
              <w:rPr>
                <w:rFonts w:ascii="Arial" w:hAnsi="Arial" w:cs="Arial"/>
                <w:sz w:val="20"/>
                <w:szCs w:val="20"/>
              </w:rPr>
              <w:t xml:space="preserve">Inférieure ou égale à </w:t>
            </w:r>
            <w:r w:rsidR="00D310E9" w:rsidRPr="00556DA5">
              <w:rPr>
                <w:rFonts w:ascii="Arial" w:hAnsi="Arial" w:cs="Arial"/>
                <w:sz w:val="20"/>
                <w:szCs w:val="20"/>
              </w:rPr>
              <w:t>18</w:t>
            </w:r>
            <w:r w:rsidRPr="00556DA5">
              <w:rPr>
                <w:rFonts w:ascii="Arial" w:hAnsi="Arial" w:cs="Arial"/>
                <w:sz w:val="20"/>
                <w:szCs w:val="20"/>
              </w:rPr>
              <w:t xml:space="preserve"> sur </w:t>
            </w:r>
            <w:r w:rsidR="00AB03DB" w:rsidRPr="00556DA5">
              <w:rPr>
                <w:rFonts w:ascii="Arial" w:hAnsi="Arial" w:cs="Arial"/>
                <w:sz w:val="20"/>
                <w:szCs w:val="20"/>
              </w:rPr>
              <w:t>28</w:t>
            </w:r>
          </w:p>
        </w:tc>
        <w:tc>
          <w:tcPr>
            <w:tcW w:w="5239" w:type="dxa"/>
            <w:tcBorders>
              <w:top w:val="double" w:sz="4" w:space="0" w:color="auto"/>
              <w:left w:val="double" w:sz="4" w:space="0" w:color="auto"/>
              <w:right w:val="double" w:sz="4" w:space="0" w:color="auto"/>
            </w:tcBorders>
          </w:tcPr>
          <w:p w14:paraId="357B7A2E" w14:textId="3AAFC2D2" w:rsidR="00BB15C9" w:rsidRPr="00556DA5" w:rsidRDefault="001149D6" w:rsidP="0002621C">
            <w:pPr>
              <w:pStyle w:val="Paragraphedeliste"/>
              <w:numPr>
                <w:ilvl w:val="0"/>
                <w:numId w:val="2"/>
              </w:numPr>
              <w:autoSpaceDE w:val="0"/>
              <w:autoSpaceDN w:val="0"/>
              <w:adjustRightInd w:val="0"/>
              <w:spacing w:before="120"/>
              <w:ind w:left="357" w:hanging="357"/>
              <w:jc w:val="both"/>
              <w:rPr>
                <w:rFonts w:ascii="Arial" w:hAnsi="Arial" w:cs="Arial"/>
                <w:sz w:val="20"/>
                <w:szCs w:val="20"/>
              </w:rPr>
            </w:pPr>
            <w:r w:rsidRPr="00556DA5">
              <w:rPr>
                <w:rFonts w:ascii="Arial" w:hAnsi="Arial" w:cs="Arial"/>
                <w:sz w:val="20"/>
                <w:szCs w:val="20"/>
              </w:rPr>
              <w:t>Le prestataire doit proposer d’organiser une nouvelle session à titre gracieux</w:t>
            </w:r>
          </w:p>
        </w:tc>
      </w:tr>
      <w:tr w:rsidR="00BB15C9" w:rsidRPr="00556DA5" w14:paraId="2BA430A9" w14:textId="77777777" w:rsidTr="0002621C">
        <w:trPr>
          <w:trHeight w:val="1022"/>
        </w:trPr>
        <w:tc>
          <w:tcPr>
            <w:tcW w:w="4106" w:type="dxa"/>
            <w:tcBorders>
              <w:left w:val="double" w:sz="4" w:space="0" w:color="auto"/>
              <w:right w:val="double" w:sz="4" w:space="0" w:color="auto"/>
            </w:tcBorders>
          </w:tcPr>
          <w:p w14:paraId="0B5330BC" w14:textId="399E4A8E" w:rsidR="00BB15C9" w:rsidRPr="00556DA5" w:rsidRDefault="001149D6">
            <w:pPr>
              <w:pStyle w:val="Paragraphedeliste"/>
              <w:numPr>
                <w:ilvl w:val="0"/>
                <w:numId w:val="2"/>
              </w:numPr>
              <w:autoSpaceDE w:val="0"/>
              <w:autoSpaceDN w:val="0"/>
              <w:adjustRightInd w:val="0"/>
              <w:spacing w:before="120"/>
              <w:ind w:left="357" w:hanging="357"/>
              <w:jc w:val="both"/>
              <w:rPr>
                <w:rFonts w:ascii="Arial" w:hAnsi="Arial" w:cs="Arial"/>
                <w:sz w:val="20"/>
                <w:szCs w:val="20"/>
              </w:rPr>
            </w:pPr>
            <w:r w:rsidRPr="00556DA5">
              <w:rPr>
                <w:rFonts w:ascii="Arial" w:hAnsi="Arial" w:cs="Arial"/>
                <w:sz w:val="20"/>
                <w:szCs w:val="20"/>
              </w:rPr>
              <w:t xml:space="preserve">Inférieure ou égale à </w:t>
            </w:r>
            <w:r w:rsidR="00D310E9" w:rsidRPr="00556DA5">
              <w:rPr>
                <w:rFonts w:ascii="Arial" w:hAnsi="Arial" w:cs="Arial"/>
                <w:sz w:val="20"/>
                <w:szCs w:val="20"/>
              </w:rPr>
              <w:t>14</w:t>
            </w:r>
            <w:r w:rsidR="00AB03DB" w:rsidRPr="00556DA5">
              <w:rPr>
                <w:rFonts w:ascii="Arial" w:hAnsi="Arial" w:cs="Arial"/>
                <w:sz w:val="20"/>
                <w:szCs w:val="20"/>
              </w:rPr>
              <w:t xml:space="preserve"> </w:t>
            </w:r>
            <w:r w:rsidRPr="00556DA5">
              <w:rPr>
                <w:rFonts w:ascii="Arial" w:hAnsi="Arial" w:cs="Arial"/>
                <w:sz w:val="20"/>
                <w:szCs w:val="20"/>
              </w:rPr>
              <w:t xml:space="preserve">sur </w:t>
            </w:r>
            <w:r w:rsidR="00AB03DB" w:rsidRPr="00556DA5">
              <w:rPr>
                <w:rFonts w:ascii="Arial" w:hAnsi="Arial" w:cs="Arial"/>
                <w:sz w:val="20"/>
                <w:szCs w:val="20"/>
              </w:rPr>
              <w:t>28</w:t>
            </w:r>
          </w:p>
        </w:tc>
        <w:tc>
          <w:tcPr>
            <w:tcW w:w="5239" w:type="dxa"/>
            <w:tcBorders>
              <w:left w:val="double" w:sz="4" w:space="0" w:color="auto"/>
              <w:right w:val="double" w:sz="4" w:space="0" w:color="auto"/>
            </w:tcBorders>
          </w:tcPr>
          <w:p w14:paraId="11816248" w14:textId="5E03D733" w:rsidR="00BB15C9" w:rsidRPr="00556DA5" w:rsidRDefault="001149D6" w:rsidP="0002621C">
            <w:pPr>
              <w:pStyle w:val="Paragraphedeliste"/>
              <w:numPr>
                <w:ilvl w:val="0"/>
                <w:numId w:val="2"/>
              </w:numPr>
              <w:autoSpaceDE w:val="0"/>
              <w:autoSpaceDN w:val="0"/>
              <w:adjustRightInd w:val="0"/>
              <w:spacing w:before="120"/>
              <w:ind w:left="357" w:hanging="357"/>
              <w:jc w:val="both"/>
              <w:rPr>
                <w:rFonts w:ascii="Arial" w:hAnsi="Arial" w:cs="Arial"/>
                <w:sz w:val="20"/>
                <w:szCs w:val="20"/>
              </w:rPr>
            </w:pPr>
            <w:r w:rsidRPr="00556DA5">
              <w:rPr>
                <w:rFonts w:ascii="Arial" w:hAnsi="Arial" w:cs="Arial"/>
                <w:sz w:val="20"/>
                <w:szCs w:val="20"/>
              </w:rPr>
              <w:t>Le prestataire doit proposer d’organiser une nouvelle session à titre gracieux et la récusation de l’intervenant peut être demandée par le bénéficiaire</w:t>
            </w:r>
          </w:p>
        </w:tc>
      </w:tr>
      <w:tr w:rsidR="001149D6" w:rsidRPr="00556DA5" w14:paraId="7B59EFE2" w14:textId="77777777" w:rsidTr="00556DA5">
        <w:trPr>
          <w:trHeight w:val="485"/>
        </w:trPr>
        <w:tc>
          <w:tcPr>
            <w:tcW w:w="4106" w:type="dxa"/>
            <w:tcBorders>
              <w:left w:val="double" w:sz="4" w:space="0" w:color="auto"/>
              <w:bottom w:val="double" w:sz="4" w:space="0" w:color="auto"/>
              <w:right w:val="double" w:sz="4" w:space="0" w:color="auto"/>
            </w:tcBorders>
          </w:tcPr>
          <w:p w14:paraId="412ED3F4" w14:textId="6F3195DD" w:rsidR="001149D6" w:rsidRPr="00556DA5" w:rsidRDefault="003A1E31">
            <w:pPr>
              <w:pStyle w:val="Paragraphedeliste"/>
              <w:numPr>
                <w:ilvl w:val="0"/>
                <w:numId w:val="2"/>
              </w:numPr>
              <w:autoSpaceDE w:val="0"/>
              <w:autoSpaceDN w:val="0"/>
              <w:adjustRightInd w:val="0"/>
              <w:spacing w:before="120"/>
              <w:ind w:left="357" w:hanging="357"/>
              <w:jc w:val="both"/>
              <w:rPr>
                <w:rFonts w:ascii="Arial" w:hAnsi="Arial" w:cs="Arial"/>
                <w:sz w:val="20"/>
                <w:szCs w:val="20"/>
              </w:rPr>
            </w:pPr>
            <w:r w:rsidRPr="00556DA5">
              <w:rPr>
                <w:rFonts w:ascii="Arial" w:hAnsi="Arial" w:cs="Arial"/>
                <w:sz w:val="20"/>
                <w:szCs w:val="20"/>
              </w:rPr>
              <w:t>I</w:t>
            </w:r>
            <w:r w:rsidR="00C46A3C">
              <w:rPr>
                <w:rFonts w:ascii="Arial" w:hAnsi="Arial" w:cs="Arial"/>
                <w:sz w:val="20"/>
                <w:szCs w:val="20"/>
              </w:rPr>
              <w:t>nférieure</w:t>
            </w:r>
            <w:r w:rsidRPr="00556DA5">
              <w:rPr>
                <w:rFonts w:ascii="Arial" w:hAnsi="Arial" w:cs="Arial"/>
                <w:sz w:val="20"/>
                <w:szCs w:val="20"/>
              </w:rPr>
              <w:t xml:space="preserve"> ou égale</w:t>
            </w:r>
            <w:r w:rsidR="001149D6" w:rsidRPr="00556DA5">
              <w:rPr>
                <w:rFonts w:ascii="Arial" w:hAnsi="Arial" w:cs="Arial"/>
                <w:sz w:val="20"/>
                <w:szCs w:val="20"/>
              </w:rPr>
              <w:t xml:space="preserve"> à </w:t>
            </w:r>
            <w:r w:rsidR="00D310E9" w:rsidRPr="00556DA5">
              <w:rPr>
                <w:rFonts w:ascii="Arial" w:hAnsi="Arial" w:cs="Arial"/>
                <w:sz w:val="20"/>
                <w:szCs w:val="20"/>
              </w:rPr>
              <w:t>7</w:t>
            </w:r>
            <w:r w:rsidR="00AB03DB" w:rsidRPr="00556DA5">
              <w:rPr>
                <w:rFonts w:ascii="Arial" w:hAnsi="Arial" w:cs="Arial"/>
                <w:sz w:val="20"/>
                <w:szCs w:val="20"/>
              </w:rPr>
              <w:t xml:space="preserve"> </w:t>
            </w:r>
            <w:r w:rsidR="001149D6" w:rsidRPr="00556DA5">
              <w:rPr>
                <w:rFonts w:ascii="Arial" w:hAnsi="Arial" w:cs="Arial"/>
                <w:sz w:val="20"/>
                <w:szCs w:val="20"/>
              </w:rPr>
              <w:t xml:space="preserve">sur </w:t>
            </w:r>
            <w:r w:rsidR="00AB03DB" w:rsidRPr="00556DA5">
              <w:rPr>
                <w:rFonts w:ascii="Arial" w:hAnsi="Arial" w:cs="Arial"/>
                <w:sz w:val="20"/>
                <w:szCs w:val="20"/>
              </w:rPr>
              <w:t>28</w:t>
            </w:r>
          </w:p>
        </w:tc>
        <w:tc>
          <w:tcPr>
            <w:tcW w:w="5239" w:type="dxa"/>
            <w:tcBorders>
              <w:left w:val="double" w:sz="4" w:space="0" w:color="auto"/>
              <w:bottom w:val="double" w:sz="4" w:space="0" w:color="auto"/>
              <w:right w:val="double" w:sz="4" w:space="0" w:color="auto"/>
            </w:tcBorders>
          </w:tcPr>
          <w:p w14:paraId="3C85FD79" w14:textId="38CF58F7" w:rsidR="001149D6" w:rsidRPr="00556DA5" w:rsidRDefault="001149D6" w:rsidP="001149D6">
            <w:pPr>
              <w:pStyle w:val="Paragraphedeliste"/>
              <w:numPr>
                <w:ilvl w:val="0"/>
                <w:numId w:val="2"/>
              </w:numPr>
              <w:autoSpaceDE w:val="0"/>
              <w:autoSpaceDN w:val="0"/>
              <w:adjustRightInd w:val="0"/>
              <w:spacing w:before="120"/>
              <w:ind w:left="357" w:hanging="357"/>
              <w:jc w:val="both"/>
              <w:rPr>
                <w:rFonts w:ascii="Arial" w:hAnsi="Arial" w:cs="Arial"/>
                <w:sz w:val="20"/>
                <w:szCs w:val="20"/>
              </w:rPr>
            </w:pPr>
            <w:r w:rsidRPr="00556DA5">
              <w:rPr>
                <w:rFonts w:ascii="Arial" w:hAnsi="Arial" w:cs="Arial"/>
                <w:sz w:val="20"/>
                <w:szCs w:val="20"/>
              </w:rPr>
              <w:t>La résiliation du marché pourra être prononcée</w:t>
            </w:r>
          </w:p>
        </w:tc>
      </w:tr>
    </w:tbl>
    <w:p w14:paraId="52894DB0" w14:textId="77777777" w:rsidR="00BB15C9" w:rsidRPr="002B3A83" w:rsidRDefault="00BB15C9" w:rsidP="0002621C">
      <w:pPr>
        <w:pStyle w:val="Paragraphedeliste"/>
        <w:autoSpaceDE w:val="0"/>
        <w:autoSpaceDN w:val="0"/>
        <w:adjustRightInd w:val="0"/>
        <w:spacing w:before="120"/>
        <w:ind w:left="284"/>
        <w:jc w:val="both"/>
        <w:rPr>
          <w:rFonts w:ascii="Arial" w:hAnsi="Arial" w:cs="Arial"/>
          <w:color w:val="000000" w:themeColor="text1"/>
        </w:rPr>
      </w:pPr>
    </w:p>
    <w:p w14:paraId="0F74ACBE" w14:textId="519E94FE" w:rsidR="00C339B1" w:rsidRPr="002B3A83" w:rsidRDefault="00C339B1" w:rsidP="00C339B1">
      <w:pPr>
        <w:autoSpaceDE w:val="0"/>
        <w:autoSpaceDN w:val="0"/>
        <w:spacing w:after="100" w:afterAutospacing="1" w:line="241" w:lineRule="atLeast"/>
        <w:ind w:left="284"/>
        <w:jc w:val="both"/>
      </w:pPr>
      <w:r w:rsidRPr="002B3A83">
        <w:lastRenderedPageBreak/>
        <w:t xml:space="preserve">Une fiche « incident » sera établie conformément au modèle disponible en </w:t>
      </w:r>
      <w:r w:rsidR="00D04A81">
        <w:fldChar w:fldCharType="begin">
          <w:ffData>
            <w:name w:val="Texte67"/>
            <w:enabled/>
            <w:calcOnExit w:val="0"/>
            <w:textInput>
              <w:default w:val="annexe administrative n°3"/>
            </w:textInput>
          </w:ffData>
        </w:fldChar>
      </w:r>
      <w:r w:rsidR="00D04A81">
        <w:instrText xml:space="preserve"> </w:instrText>
      </w:r>
      <w:bookmarkStart w:id="203" w:name="Texte67"/>
      <w:r w:rsidR="00D04A81">
        <w:instrText xml:space="preserve">FORMTEXT </w:instrText>
      </w:r>
      <w:r w:rsidR="00D04A81">
        <w:fldChar w:fldCharType="separate"/>
      </w:r>
      <w:r w:rsidR="00D04A81">
        <w:rPr>
          <w:noProof/>
        </w:rPr>
        <w:t>annexe administrative n°3</w:t>
      </w:r>
      <w:r w:rsidR="00D04A81">
        <w:fldChar w:fldCharType="end"/>
      </w:r>
      <w:bookmarkEnd w:id="203"/>
      <w:r w:rsidRPr="002B3A83">
        <w:t xml:space="preserve"> au présent document. La réfaction sera appliquée sur une facture suivant le fait générateur ou fera l’objet d’un titre de perception.</w:t>
      </w:r>
    </w:p>
    <w:p w14:paraId="0A13C174" w14:textId="77777777" w:rsidR="00C339B1" w:rsidRDefault="00C339B1" w:rsidP="00095564">
      <w:pPr>
        <w:pStyle w:val="Paragraphedeliste"/>
        <w:numPr>
          <w:ilvl w:val="0"/>
          <w:numId w:val="11"/>
        </w:numPr>
        <w:autoSpaceDE w:val="0"/>
        <w:autoSpaceDN w:val="0"/>
        <w:adjustRightInd w:val="0"/>
        <w:spacing w:before="120"/>
        <w:ind w:left="284" w:hanging="284"/>
        <w:jc w:val="both"/>
        <w:rPr>
          <w:rFonts w:ascii="Arial" w:hAnsi="Arial" w:cs="Arial"/>
          <w:color w:val="000000" w:themeColor="text1"/>
        </w:rPr>
      </w:pPr>
      <w:r w:rsidRPr="00095564">
        <w:rPr>
          <w:rFonts w:ascii="Marianne" w:hAnsi="Marianne" w:cs="Arial"/>
          <w:b/>
        </w:rPr>
        <w:t>Défaillance du titulaire</w:t>
      </w:r>
      <w:r>
        <w:rPr>
          <w:b/>
        </w:rPr>
        <w:t xml:space="preserve"> </w:t>
      </w:r>
      <w:r w:rsidRPr="002B3A83">
        <w:rPr>
          <w:rFonts w:ascii="Arial" w:hAnsi="Arial" w:cs="Arial"/>
          <w:color w:val="000000" w:themeColor="text1"/>
        </w:rPr>
        <w:t>: Le titulaire est considéré comme défaillant s’il n’est pas en mesure d’exécuter totalement la prestation ou de livrer la totalité des fournitures. En cas de défaillance, le titulaire est mis en demeure, par tout moyen permettant de déterminer de façon certaine sa date de réception, d’honorer ses engagements dans un délai de 8 jours. Passé ce délai, il peut être fait application par l’acheteur de l’article 45 du CCAG/FCS.</w:t>
      </w:r>
    </w:p>
    <w:p w14:paraId="65421111" w14:textId="13D114E9" w:rsidR="00266483" w:rsidRPr="008F5C2A" w:rsidRDefault="00266483" w:rsidP="003A1E31">
      <w:pPr>
        <w:pStyle w:val="paragraphe"/>
      </w:pPr>
    </w:p>
    <w:p w14:paraId="6A554247" w14:textId="2BBD6DA2" w:rsidR="00266483" w:rsidRPr="008F5C2A" w:rsidRDefault="00990614" w:rsidP="00751156">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MODALITÉS FINANCIÈRES</w:t>
      </w:r>
    </w:p>
    <w:p w14:paraId="4FB3A461" w14:textId="1D538937" w:rsidR="00F053A1" w:rsidRPr="008F5C2A" w:rsidRDefault="00B82BC7" w:rsidP="00095564">
      <w:pPr>
        <w:pStyle w:val="Paragraphedeliste"/>
        <w:numPr>
          <w:ilvl w:val="0"/>
          <w:numId w:val="11"/>
        </w:numPr>
        <w:autoSpaceDE w:val="0"/>
        <w:autoSpaceDN w:val="0"/>
        <w:adjustRightInd w:val="0"/>
        <w:spacing w:before="120"/>
        <w:ind w:left="284" w:hanging="284"/>
        <w:jc w:val="both"/>
      </w:pPr>
      <w:r w:rsidRPr="00537065">
        <w:rPr>
          <w:rFonts w:ascii="Marianne" w:hAnsi="Marianne" w:cs="Arial"/>
          <w:b/>
        </w:rPr>
        <w:t>Contenu et forme des prix</w:t>
      </w:r>
      <w:r w:rsidRPr="008F5C2A">
        <w:t> : l</w:t>
      </w:r>
      <w:r w:rsidR="001D0D60" w:rsidRPr="008F5C2A">
        <w:t>e</w:t>
      </w:r>
      <w:r w:rsidR="0071653F" w:rsidRPr="008F5C2A">
        <w:t xml:space="preserve"> marché est conclu à prix unitaires. </w:t>
      </w:r>
      <w:r w:rsidR="001873CC" w:rsidRPr="008F5C2A">
        <w:t>I</w:t>
      </w:r>
      <w:r w:rsidR="00204D0D" w:rsidRPr="008F5C2A">
        <w:t>ls comprennent :</w:t>
      </w:r>
    </w:p>
    <w:p w14:paraId="1E5BD1AE" w14:textId="77777777" w:rsidR="00C476C9" w:rsidRPr="008F5C2A" w:rsidRDefault="00C476C9" w:rsidP="003A1E31">
      <w:pPr>
        <w:pStyle w:val="paragraphe"/>
        <w:numPr>
          <w:ilvl w:val="0"/>
          <w:numId w:val="3"/>
        </w:numPr>
        <w:sectPr w:rsidR="00C476C9" w:rsidRPr="008F5C2A" w:rsidSect="003F2777">
          <w:type w:val="continuous"/>
          <w:pgSz w:w="11907" w:h="16840" w:code="9"/>
          <w:pgMar w:top="567" w:right="1134" w:bottom="851" w:left="1134" w:header="454" w:footer="680" w:gutter="0"/>
          <w:cols w:space="720"/>
          <w:titlePg/>
          <w:docGrid w:linePitch="272"/>
        </w:sectPr>
      </w:pPr>
    </w:p>
    <w:p w14:paraId="492D2371" w14:textId="4F688F0B" w:rsidR="00C476C9" w:rsidRPr="008F5C2A" w:rsidRDefault="00537065" w:rsidP="003A1E31">
      <w:pPr>
        <w:pStyle w:val="paragraphe"/>
        <w:numPr>
          <w:ilvl w:val="0"/>
          <w:numId w:val="3"/>
        </w:numPr>
      </w:pPr>
      <w:r>
        <w:t>L</w:t>
      </w:r>
      <w:r w:rsidR="00C476C9" w:rsidRPr="008F5C2A">
        <w:t>a documentation</w:t>
      </w:r>
      <w:r w:rsidR="00335B7A">
        <w:t xml:space="preserve"> </w:t>
      </w:r>
      <w:r w:rsidR="00C476C9" w:rsidRPr="008F5C2A">
        <w:t xml:space="preserve">; </w:t>
      </w:r>
    </w:p>
    <w:p w14:paraId="6449EA4F" w14:textId="7EFF23C2" w:rsidR="00C476C9" w:rsidRPr="008F5C2A" w:rsidRDefault="00537065" w:rsidP="003A1E31">
      <w:pPr>
        <w:pStyle w:val="paragraphe"/>
        <w:numPr>
          <w:ilvl w:val="0"/>
          <w:numId w:val="3"/>
        </w:numPr>
      </w:pPr>
      <w:r>
        <w:t>T</w:t>
      </w:r>
      <w:r w:rsidR="00C476C9" w:rsidRPr="008F5C2A">
        <w:t>ous les frais généraux, charges sociales ;</w:t>
      </w:r>
    </w:p>
    <w:p w14:paraId="02AEC86C" w14:textId="65D8AEBC" w:rsidR="00C476C9" w:rsidRPr="008F5C2A" w:rsidRDefault="00537065" w:rsidP="003A1E31">
      <w:pPr>
        <w:pStyle w:val="paragraphe"/>
        <w:numPr>
          <w:ilvl w:val="0"/>
          <w:numId w:val="3"/>
        </w:numPr>
      </w:pPr>
      <w:r>
        <w:t>L</w:t>
      </w:r>
      <w:r w:rsidR="00C476C9" w:rsidRPr="008F5C2A">
        <w:t>es frais d'assurance et de garanties ;</w:t>
      </w:r>
    </w:p>
    <w:p w14:paraId="579D8C96" w14:textId="278A5B0A" w:rsidR="00982BC1" w:rsidRPr="008F5C2A" w:rsidRDefault="00537065" w:rsidP="003A1E31">
      <w:pPr>
        <w:pStyle w:val="paragraphe"/>
        <w:numPr>
          <w:ilvl w:val="0"/>
          <w:numId w:val="3"/>
        </w:numPr>
      </w:pPr>
      <w:r>
        <w:t>L</w:t>
      </w:r>
      <w:r w:rsidR="00C476C9" w:rsidRPr="008F5C2A">
        <w:t xml:space="preserve">es impôts, taxes fiscales et </w:t>
      </w:r>
      <w:r w:rsidR="00C476C9" w:rsidRPr="008F5C2A">
        <w:t>parafiscales en vigueur ;</w:t>
      </w:r>
    </w:p>
    <w:p w14:paraId="1A15654E" w14:textId="3A7BE85E" w:rsidR="00C476C9" w:rsidRPr="008F5C2A" w:rsidRDefault="00537065" w:rsidP="003A1E31">
      <w:pPr>
        <w:pStyle w:val="paragraphe"/>
        <w:numPr>
          <w:ilvl w:val="0"/>
          <w:numId w:val="3"/>
        </w:numPr>
        <w:rPr>
          <w:color w:val="auto"/>
        </w:rPr>
      </w:pPr>
      <w:r>
        <w:rPr>
          <w:color w:val="auto"/>
        </w:rPr>
        <w:t>L</w:t>
      </w:r>
      <w:r w:rsidR="00204D0D" w:rsidRPr="008F5C2A">
        <w:rPr>
          <w:color w:val="auto"/>
        </w:rPr>
        <w:t xml:space="preserve">es </w:t>
      </w:r>
      <w:r w:rsidR="00204D0D" w:rsidRPr="008F5C2A">
        <w:t xml:space="preserve">frais de </w:t>
      </w:r>
      <w:r w:rsidR="001517EE" w:rsidRPr="008F5C2A">
        <w:t>déplacement</w:t>
      </w:r>
      <w:r>
        <w:t>, d’hébergement et de restauration du formateur</w:t>
      </w:r>
      <w:r w:rsidR="00C476C9" w:rsidRPr="008F5C2A">
        <w:rPr>
          <w:color w:val="auto"/>
        </w:rPr>
        <w:t>.</w:t>
      </w:r>
    </w:p>
    <w:p w14:paraId="55C49ADA" w14:textId="3A2C7221" w:rsidR="004245C9" w:rsidRPr="008F5C2A" w:rsidRDefault="004245C9" w:rsidP="003A1E31">
      <w:pPr>
        <w:pStyle w:val="paragraphe"/>
        <w:rPr>
          <w:highlight w:val="yellow"/>
        </w:rPr>
        <w:sectPr w:rsidR="004245C9" w:rsidRPr="008F5C2A" w:rsidSect="00C476C9">
          <w:type w:val="continuous"/>
          <w:pgSz w:w="11907" w:h="16840" w:code="9"/>
          <w:pgMar w:top="567" w:right="1134" w:bottom="851" w:left="1134" w:header="454" w:footer="680" w:gutter="0"/>
          <w:cols w:num="2" w:sep="1" w:space="709"/>
          <w:titlePg/>
          <w:docGrid w:linePitch="272"/>
        </w:sectPr>
      </w:pPr>
    </w:p>
    <w:p w14:paraId="4F45F376" w14:textId="77777777" w:rsidR="00283E0A" w:rsidRPr="008F5C2A" w:rsidRDefault="00283E0A" w:rsidP="003A1E31">
      <w:pPr>
        <w:pStyle w:val="paragraphe"/>
      </w:pPr>
    </w:p>
    <w:p w14:paraId="565FD206" w14:textId="72B48CFA" w:rsidR="0081717B" w:rsidRDefault="00E65472" w:rsidP="003A1E31">
      <w:pPr>
        <w:pStyle w:val="paragraphe"/>
      </w:pPr>
      <w:r w:rsidRPr="008F5C2A">
        <w:t xml:space="preserve">Dans tous les cas, les prix sont réputés comprendre toutes les dépenses résultant de l’exécution des prestations et assurer au titulaire une marge pour risques et bénéfices. Les prix, établis en euros à l’unité réglementaire </w:t>
      </w:r>
      <w:r w:rsidR="001D0D60" w:rsidRPr="008F5C2A">
        <w:t>(deux décimales) toutes taxes comprises</w:t>
      </w:r>
      <w:r w:rsidRPr="008F5C2A">
        <w:t xml:space="preserve">, </w:t>
      </w:r>
      <w:r w:rsidR="001D0D60" w:rsidRPr="008F5C2A">
        <w:t xml:space="preserve">figurent au bordereau de prix </w:t>
      </w:r>
      <w:r w:rsidR="006A02D2" w:rsidRPr="008F5C2A">
        <w:t>(</w:t>
      </w:r>
      <w:r w:rsidR="00FC6423" w:rsidRPr="008F5C2A">
        <w:t>4</w:t>
      </w:r>
      <w:r w:rsidR="00FC6423" w:rsidRPr="008F5C2A">
        <w:rPr>
          <w:vertAlign w:val="superscript"/>
        </w:rPr>
        <w:t>ème</w:t>
      </w:r>
      <w:r w:rsidR="00FC6423" w:rsidRPr="008F5C2A">
        <w:t xml:space="preserve"> partie du </w:t>
      </w:r>
      <w:r w:rsidR="00EE4D5C" w:rsidRPr="008F5C2A">
        <w:t>marché</w:t>
      </w:r>
      <w:r w:rsidR="006A02D2" w:rsidRPr="008F5C2A">
        <w:t>)</w:t>
      </w:r>
      <w:r w:rsidRPr="008F5C2A">
        <w:t>.</w:t>
      </w:r>
    </w:p>
    <w:p w14:paraId="529EC24B" w14:textId="62F54487" w:rsidR="00537065" w:rsidRDefault="00A03A59" w:rsidP="00095564">
      <w:pPr>
        <w:pStyle w:val="Paragraphedeliste"/>
        <w:numPr>
          <w:ilvl w:val="0"/>
          <w:numId w:val="11"/>
        </w:numPr>
        <w:autoSpaceDE w:val="0"/>
        <w:autoSpaceDN w:val="0"/>
        <w:adjustRightInd w:val="0"/>
        <w:spacing w:before="120"/>
        <w:ind w:left="284" w:hanging="284"/>
        <w:jc w:val="both"/>
      </w:pPr>
      <w:r w:rsidRPr="00537065">
        <w:rPr>
          <w:rFonts w:ascii="Marianne" w:hAnsi="Marianne" w:cs="Arial"/>
          <w:b/>
        </w:rPr>
        <w:t>Avance</w:t>
      </w:r>
      <w:r w:rsidRPr="008F5C2A">
        <w:t> : Sauf ref</w:t>
      </w:r>
      <w:r w:rsidR="008A4519" w:rsidRPr="008F5C2A">
        <w:t xml:space="preserve">us du titulaire exprimé en </w:t>
      </w:r>
      <w:r w:rsidR="00991D10" w:rsidRPr="008F5C2A">
        <w:t>4</w:t>
      </w:r>
      <w:r w:rsidR="008A4519" w:rsidRPr="0033346D">
        <w:rPr>
          <w:vertAlign w:val="superscript"/>
        </w:rPr>
        <w:t>ème</w:t>
      </w:r>
      <w:r w:rsidR="00991D10" w:rsidRPr="008F5C2A">
        <w:t xml:space="preserve"> </w:t>
      </w:r>
      <w:r w:rsidR="008A4519" w:rsidRPr="008F5C2A">
        <w:t xml:space="preserve">partie du marché (engagement des parties), </w:t>
      </w:r>
      <w:r w:rsidRPr="008F5C2A">
        <w:t xml:space="preserve">une avance égale à 5% du montant toutes taxes comprises </w:t>
      </w:r>
      <w:r w:rsidR="00625415" w:rsidRPr="008F5C2A">
        <w:t xml:space="preserve">du </w:t>
      </w:r>
      <w:r w:rsidRPr="008F5C2A">
        <w:t xml:space="preserve">bon de commande considéré (ou </w:t>
      </w:r>
      <w:r w:rsidR="0023528F">
        <w:t>3</w:t>
      </w:r>
      <w:r w:rsidRPr="008F5C2A">
        <w:t>0% pour une PME) est accordée au titulaire dans les conditions fixées par les articles L.2191-3</w:t>
      </w:r>
      <w:r w:rsidR="00625415" w:rsidRPr="008F5C2A">
        <w:t>,</w:t>
      </w:r>
      <w:r w:rsidRPr="008F5C2A">
        <w:t xml:space="preserve"> R.2191-3 </w:t>
      </w:r>
      <w:r w:rsidR="00625415" w:rsidRPr="008F5C2A">
        <w:t>et suivants</w:t>
      </w:r>
      <w:r w:rsidRPr="008F5C2A">
        <w:t xml:space="preserve"> du code de la commande publique. Le délai global de paiement de l’avance court à partir de la date de notification </w:t>
      </w:r>
      <w:r w:rsidR="006A02D2" w:rsidRPr="008F5C2A">
        <w:t>du</w:t>
      </w:r>
      <w:r w:rsidRPr="008F5C2A">
        <w:t xml:space="preserve"> bon de commande.</w:t>
      </w:r>
    </w:p>
    <w:p w14:paraId="44F9FBA6" w14:textId="0204A684" w:rsidR="006B5D57" w:rsidRDefault="0071653F" w:rsidP="00095564">
      <w:pPr>
        <w:pStyle w:val="Paragraphedeliste"/>
        <w:numPr>
          <w:ilvl w:val="0"/>
          <w:numId w:val="11"/>
        </w:numPr>
        <w:autoSpaceDE w:val="0"/>
        <w:autoSpaceDN w:val="0"/>
        <w:adjustRightInd w:val="0"/>
        <w:spacing w:before="120"/>
        <w:ind w:left="284" w:hanging="284"/>
        <w:jc w:val="both"/>
      </w:pPr>
      <w:r w:rsidRPr="00537065">
        <w:rPr>
          <w:rFonts w:ascii="Marianne" w:hAnsi="Marianne" w:cs="Arial"/>
          <w:b/>
        </w:rPr>
        <w:t>Révision des prix</w:t>
      </w:r>
      <w:r w:rsidRPr="0033346D">
        <w:t xml:space="preserve"> : </w:t>
      </w:r>
      <w:bookmarkStart w:id="204" w:name="_Toc364753612"/>
      <w:bookmarkStart w:id="205" w:name="_Toc355704638"/>
      <w:r w:rsidR="006B5D57" w:rsidRPr="006B5D57">
        <w:t>Les prix sont réputés établis selon les conditions économiques à la date limite de dépôts des offres finales. La révision s’effectue à la date anniversaire de notification de l’accord-cadre par référence à l’indice Salaires, revenus et charges sociales – Coût du travail - Indices du coût horaire du travail révisé – Tous salariés - Indices mensuels « ICHT-rev-TS » édité par l’INSEE (</w:t>
      </w:r>
      <w:hyperlink r:id="rId35" w:history="1">
        <w:r w:rsidR="006B5D57" w:rsidRPr="00335B7A">
          <w:rPr>
            <w:rStyle w:val="Lienhypertexte"/>
          </w:rPr>
          <w:t>identifiant 001565196</w:t>
        </w:r>
      </w:hyperlink>
      <w:r w:rsidR="006B5D57" w:rsidRPr="006B5D57">
        <w:t>). Le prix révisé (P) est obtenu par applic</w:t>
      </w:r>
      <w:r w:rsidR="00310D32">
        <w:t>ation de la formule suivante :</w:t>
      </w:r>
    </w:p>
    <w:p w14:paraId="7086FA69" w14:textId="69464ADC" w:rsidR="00310D32" w:rsidRPr="00310D32" w:rsidRDefault="00310D32" w:rsidP="00335B7A">
      <w:pPr>
        <w:autoSpaceDE w:val="0"/>
        <w:autoSpaceDN w:val="0"/>
        <w:ind w:left="284"/>
        <w:jc w:val="both"/>
      </w:pPr>
    </w:p>
    <w:tbl>
      <w:tblPr>
        <w:tblStyle w:val="Grilledutableau"/>
        <w:tblW w:w="0" w:type="auto"/>
        <w:tblInd w:w="284" w:type="dxa"/>
        <w:tblLook w:val="04A0" w:firstRow="1" w:lastRow="0" w:firstColumn="1" w:lastColumn="0" w:noHBand="0" w:noVBand="1"/>
      </w:tblPr>
      <w:tblGrid>
        <w:gridCol w:w="3964"/>
      </w:tblGrid>
      <w:tr w:rsidR="00310D32" w14:paraId="3CECF432" w14:textId="77777777" w:rsidTr="00310D32">
        <w:tc>
          <w:tcPr>
            <w:tcW w:w="3964" w:type="dxa"/>
          </w:tcPr>
          <w:p w14:paraId="2DA8B9CF" w14:textId="3907E47F" w:rsidR="00310D32" w:rsidRDefault="00310D32" w:rsidP="00310D32">
            <w:pPr>
              <w:autoSpaceDE w:val="0"/>
              <w:autoSpaceDN w:val="0"/>
              <w:spacing w:before="120" w:after="120"/>
              <w:jc w:val="both"/>
            </w:pPr>
            <w:r w:rsidRPr="00095564">
              <w:rPr>
                <w:rFonts w:ascii="Marianne ExtraBold" w:hAnsi="Marianne ExtraBold"/>
              </w:rPr>
              <w:t>P = P</w:t>
            </w:r>
            <w:r w:rsidRPr="00095564">
              <w:rPr>
                <w:rFonts w:ascii="Marianne ExtraBold" w:hAnsi="Marianne ExtraBold"/>
                <w:vertAlign w:val="subscript"/>
              </w:rPr>
              <w:t>0</w:t>
            </w:r>
            <w:r w:rsidRPr="00095564">
              <w:rPr>
                <w:rFonts w:ascii="Marianne ExtraBold" w:hAnsi="Marianne ExtraBold"/>
              </w:rPr>
              <w:t xml:space="preserve"> [</w:t>
            </w:r>
            <w:r>
              <w:rPr>
                <w:rFonts w:ascii="Marianne ExtraBold" w:hAnsi="Marianne ExtraBold"/>
              </w:rPr>
              <w:t xml:space="preserve"> </w:t>
            </w:r>
            <w:r w:rsidRPr="00095564">
              <w:rPr>
                <w:rFonts w:ascii="Marianne ExtraBold" w:hAnsi="Marianne ExtraBold"/>
              </w:rPr>
              <w:t>ICHTrevTS</w:t>
            </w:r>
            <w:r w:rsidRPr="00095564">
              <w:rPr>
                <w:rFonts w:ascii="Marianne ExtraBold" w:hAnsi="Marianne ExtraBold"/>
                <w:vertAlign w:val="subscript"/>
              </w:rPr>
              <w:t>1</w:t>
            </w:r>
            <w:r w:rsidRPr="00095564">
              <w:rPr>
                <w:rFonts w:ascii="Marianne ExtraBold" w:hAnsi="Marianne ExtraBold"/>
              </w:rPr>
              <w:t xml:space="preserve"> / ICHTrevTS</w:t>
            </w:r>
            <w:r w:rsidRPr="00095564">
              <w:rPr>
                <w:rFonts w:ascii="Marianne ExtraBold" w:hAnsi="Marianne ExtraBold"/>
                <w:vertAlign w:val="subscript"/>
              </w:rPr>
              <w:t>0</w:t>
            </w:r>
            <w:r>
              <w:rPr>
                <w:rFonts w:ascii="Marianne ExtraBold" w:hAnsi="Marianne ExtraBold"/>
                <w:vertAlign w:val="subscript"/>
              </w:rPr>
              <w:t xml:space="preserve"> </w:t>
            </w:r>
            <w:r w:rsidRPr="00095564">
              <w:rPr>
                <w:rFonts w:ascii="Marianne ExtraBold" w:hAnsi="Marianne ExtraBold"/>
              </w:rPr>
              <w:t>]</w:t>
            </w:r>
          </w:p>
        </w:tc>
      </w:tr>
    </w:tbl>
    <w:p w14:paraId="0ED24CC7" w14:textId="1FBEC390" w:rsidR="006B5D57" w:rsidRPr="00514E1E" w:rsidRDefault="006B5D57" w:rsidP="00514E1E">
      <w:pPr>
        <w:autoSpaceDE w:val="0"/>
        <w:autoSpaceDN w:val="0"/>
        <w:spacing w:before="360"/>
        <w:ind w:left="284"/>
        <w:jc w:val="both"/>
        <w:rPr>
          <w:rFonts w:ascii="Arial" w:hAnsi="Arial" w:cs="Arial"/>
        </w:rPr>
      </w:pPr>
      <w:r w:rsidRPr="00514E1E">
        <w:rPr>
          <w:rFonts w:ascii="Arial" w:hAnsi="Arial" w:cs="Arial"/>
        </w:rPr>
        <w:t>Dans laquelle :</w:t>
      </w:r>
    </w:p>
    <w:p w14:paraId="7461339E" w14:textId="1474F062" w:rsidR="00514E1E" w:rsidRPr="00514E1E" w:rsidRDefault="00514E1E" w:rsidP="00514E1E">
      <w:pPr>
        <w:pStyle w:val="Paragraphedeliste"/>
        <w:numPr>
          <w:ilvl w:val="0"/>
          <w:numId w:val="11"/>
        </w:numPr>
        <w:autoSpaceDE w:val="0"/>
        <w:autoSpaceDN w:val="0"/>
        <w:adjustRightInd w:val="0"/>
        <w:spacing w:before="120"/>
        <w:ind w:left="568" w:hanging="284"/>
        <w:jc w:val="both"/>
        <w:rPr>
          <w:rFonts w:ascii="Marianne" w:hAnsi="Marianne" w:cs="Arial"/>
          <w:b/>
        </w:rPr>
      </w:pPr>
      <w:r w:rsidRPr="00514E1E">
        <w:rPr>
          <w:rFonts w:ascii="Marianne ExtraBold" w:hAnsi="Marianne ExtraBold" w:cs="Arial"/>
          <w:bCs/>
          <w:iCs/>
        </w:rPr>
        <w:t>P</w:t>
      </w:r>
      <w:r w:rsidRPr="00514E1E">
        <w:rPr>
          <w:rFonts w:ascii="Calibri" w:hAnsi="Calibri" w:cs="Calibri"/>
          <w:bCs/>
          <w:iCs/>
        </w:rPr>
        <w:t> </w:t>
      </w:r>
      <w:r w:rsidRPr="00514E1E">
        <w:rPr>
          <w:rFonts w:ascii="Arial" w:hAnsi="Arial" w:cs="Arial"/>
          <w:bCs/>
          <w:iCs/>
        </w:rPr>
        <w:t>correspond au prix révisé H.T.V.A.</w:t>
      </w:r>
    </w:p>
    <w:p w14:paraId="3DC1153A" w14:textId="3FEFC233" w:rsidR="00514E1E" w:rsidRPr="00514E1E" w:rsidRDefault="00514E1E" w:rsidP="00514E1E">
      <w:pPr>
        <w:pStyle w:val="Paragraphedeliste"/>
        <w:numPr>
          <w:ilvl w:val="0"/>
          <w:numId w:val="11"/>
        </w:numPr>
        <w:autoSpaceDE w:val="0"/>
        <w:autoSpaceDN w:val="0"/>
        <w:adjustRightInd w:val="0"/>
        <w:spacing w:before="120"/>
        <w:ind w:left="568" w:hanging="284"/>
        <w:jc w:val="both"/>
        <w:rPr>
          <w:rFonts w:ascii="Marianne" w:hAnsi="Marianne" w:cs="Arial"/>
          <w:b/>
        </w:rPr>
      </w:pPr>
      <w:r w:rsidRPr="00514E1E">
        <w:rPr>
          <w:rFonts w:ascii="Marianne ExtraBold" w:hAnsi="Marianne ExtraBold" w:cs="Arial"/>
          <w:bCs/>
          <w:iCs/>
        </w:rPr>
        <w:t>P</w:t>
      </w:r>
      <w:r w:rsidRPr="00514E1E">
        <w:rPr>
          <w:rFonts w:ascii="Marianne ExtraBold" w:hAnsi="Marianne ExtraBold" w:cs="Arial"/>
          <w:bCs/>
          <w:iCs/>
          <w:vertAlign w:val="subscript"/>
        </w:rPr>
        <w:t>0</w:t>
      </w:r>
      <w:r w:rsidRPr="00514E1E">
        <w:rPr>
          <w:rFonts w:ascii="Arial" w:hAnsi="Arial" w:cs="Arial"/>
          <w:bCs/>
          <w:iCs/>
          <w:vertAlign w:val="subscript"/>
        </w:rPr>
        <w:t xml:space="preserve"> : </w:t>
      </w:r>
      <w:r w:rsidRPr="00514E1E">
        <w:rPr>
          <w:rFonts w:ascii="Arial" w:hAnsi="Arial" w:cs="Arial"/>
          <w:bCs/>
          <w:iCs/>
        </w:rPr>
        <w:t>correspond au prix de l’offre H.T.V.A.</w:t>
      </w:r>
    </w:p>
    <w:p w14:paraId="41561B91" w14:textId="4C4B5452" w:rsidR="00514E1E" w:rsidRPr="00514E1E" w:rsidRDefault="00514E1E" w:rsidP="00514E1E">
      <w:pPr>
        <w:pStyle w:val="Paragraphedeliste"/>
        <w:numPr>
          <w:ilvl w:val="0"/>
          <w:numId w:val="11"/>
        </w:numPr>
        <w:autoSpaceDE w:val="0"/>
        <w:autoSpaceDN w:val="0"/>
        <w:adjustRightInd w:val="0"/>
        <w:spacing w:before="120"/>
        <w:ind w:left="568" w:hanging="284"/>
        <w:rPr>
          <w:rFonts w:ascii="Marianne" w:hAnsi="Marianne" w:cs="Arial"/>
          <w:b/>
        </w:rPr>
      </w:pPr>
      <w:r w:rsidRPr="00514E1E">
        <w:rPr>
          <w:rFonts w:ascii="Marianne ExtraBold" w:hAnsi="Marianne ExtraBold" w:cs="Arial"/>
          <w:bCs/>
          <w:iCs/>
        </w:rPr>
        <w:t>ICHTrevTS</w:t>
      </w:r>
      <w:r w:rsidRPr="00514E1E">
        <w:rPr>
          <w:rFonts w:ascii="Marianne ExtraBold" w:hAnsi="Marianne ExtraBold" w:cs="Arial"/>
          <w:bCs/>
          <w:iCs/>
          <w:vertAlign w:val="subscript"/>
        </w:rPr>
        <w:t xml:space="preserve">1 </w:t>
      </w:r>
      <w:r w:rsidRPr="00514E1E">
        <w:rPr>
          <w:rFonts w:ascii="Arial" w:hAnsi="Arial" w:cs="Arial"/>
          <w:bCs/>
          <w:iCs/>
        </w:rPr>
        <w:t>correspond à la valeur du dernier indice définitif connu et lu</w:t>
      </w:r>
      <w:r>
        <w:rPr>
          <w:rFonts w:ascii="Arial" w:hAnsi="Arial" w:cs="Arial"/>
          <w:bCs/>
          <w:iCs/>
        </w:rPr>
        <w:t xml:space="preserve"> </w:t>
      </w:r>
      <w:r w:rsidRPr="00514E1E">
        <w:rPr>
          <w:rFonts w:ascii="Arial" w:hAnsi="Arial" w:cs="Arial"/>
          <w:bCs/>
          <w:iCs/>
        </w:rPr>
        <w:t>à la date anniversaire de notification de l’accord-cadre.</w:t>
      </w:r>
    </w:p>
    <w:p w14:paraId="00EEB771" w14:textId="4118871F" w:rsidR="00514E1E" w:rsidRPr="00514E1E" w:rsidRDefault="00514E1E" w:rsidP="00514E1E">
      <w:pPr>
        <w:pStyle w:val="Paragraphedeliste"/>
        <w:numPr>
          <w:ilvl w:val="0"/>
          <w:numId w:val="11"/>
        </w:numPr>
        <w:autoSpaceDE w:val="0"/>
        <w:autoSpaceDN w:val="0"/>
        <w:adjustRightInd w:val="0"/>
        <w:spacing w:before="120"/>
        <w:ind w:left="568" w:hanging="284"/>
        <w:rPr>
          <w:rFonts w:ascii="Marianne" w:hAnsi="Marianne" w:cs="Arial"/>
          <w:b/>
        </w:rPr>
      </w:pPr>
      <w:r w:rsidRPr="00514E1E">
        <w:rPr>
          <w:rFonts w:ascii="Marianne ExtraBold" w:hAnsi="Marianne ExtraBold" w:cs="Arial"/>
          <w:bCs/>
          <w:iCs/>
        </w:rPr>
        <w:t>ICHTrevTS</w:t>
      </w:r>
      <w:r w:rsidRPr="00514E1E">
        <w:rPr>
          <w:rFonts w:ascii="Arial" w:hAnsi="Arial" w:cs="Arial"/>
          <w:bCs/>
          <w:iCs/>
        </w:rPr>
        <w:t xml:space="preserve"> </w:t>
      </w:r>
      <w:r w:rsidRPr="00514E1E">
        <w:rPr>
          <w:rFonts w:ascii="Marianne ExtraBold" w:hAnsi="Marianne ExtraBold" w:cs="Arial"/>
          <w:bCs/>
          <w:iCs/>
          <w:vertAlign w:val="subscript"/>
        </w:rPr>
        <w:t>0</w:t>
      </w:r>
      <w:r w:rsidRPr="00514E1E">
        <w:rPr>
          <w:rFonts w:ascii="Calibri" w:hAnsi="Calibri" w:cs="Calibri"/>
          <w:bCs/>
          <w:iCs/>
          <w:vertAlign w:val="subscript"/>
        </w:rPr>
        <w:t> </w:t>
      </w:r>
      <w:r w:rsidRPr="00514E1E">
        <w:rPr>
          <w:rFonts w:ascii="Marianne ExtraBold" w:hAnsi="Marianne ExtraBold" w:cs="Arial"/>
          <w:bCs/>
          <w:iCs/>
          <w:vertAlign w:val="subscript"/>
        </w:rPr>
        <w:t xml:space="preserve">: </w:t>
      </w:r>
      <w:r w:rsidRPr="00514E1E">
        <w:rPr>
          <w:rFonts w:ascii="Arial" w:hAnsi="Arial" w:cs="Arial"/>
          <w:bCs/>
          <w:iCs/>
        </w:rPr>
        <w:t>correspond la valeur de ce même indice diffusé au titre du mois dans lequel est incluse la date limite de dépôt de la dernière offre.</w:t>
      </w:r>
    </w:p>
    <w:p w14:paraId="654AF641" w14:textId="059CD1D1" w:rsidR="006B5D57" w:rsidRPr="00537065" w:rsidRDefault="006B5D57" w:rsidP="00095564">
      <w:pPr>
        <w:autoSpaceDE w:val="0"/>
        <w:autoSpaceDN w:val="0"/>
        <w:spacing w:before="360"/>
        <w:ind w:left="284"/>
        <w:jc w:val="both"/>
        <w:rPr>
          <w:rFonts w:ascii="Arial" w:hAnsi="Arial" w:cs="Arial"/>
        </w:rPr>
      </w:pPr>
      <w:r w:rsidRPr="00537065">
        <w:rPr>
          <w:rFonts w:ascii="Arial" w:hAnsi="Arial" w:cs="Arial"/>
          <w:u w:val="single"/>
        </w:rPr>
        <w:t>La révision de prix est effectuée à l’initiative du titulaire de l’accord-cadre</w:t>
      </w:r>
      <w:r w:rsidRPr="00537065">
        <w:rPr>
          <w:rFonts w:ascii="Arial" w:hAnsi="Arial" w:cs="Arial"/>
        </w:rPr>
        <w:t>. Celui-ci s’engage à faire parvenir à la PFC O, par lettre recommandée avec accusé de réception, sa décision d’appliquer la révision de prix. En cas de révision, le nouveau prix de règlement ne pourra être appliqué qu’après accord de l’acheteur.  Toutefois, en l’absence d’envoi de la révision du prix par le titulaire dans un délai de 2 mois à compter de la date d’anniversaire de l’accord-cadre, les prix ne seront pas révisés pour l’année à venir et aucune compensation ne sera accordée par la personne publique.</w:t>
      </w:r>
    </w:p>
    <w:p w14:paraId="0CD493B6" w14:textId="4FA4BBF8" w:rsidR="008F1113" w:rsidRPr="00537065" w:rsidRDefault="00FC6423" w:rsidP="00095564">
      <w:pPr>
        <w:pStyle w:val="Paragraphedeliste"/>
        <w:numPr>
          <w:ilvl w:val="0"/>
          <w:numId w:val="11"/>
        </w:numPr>
        <w:autoSpaceDE w:val="0"/>
        <w:autoSpaceDN w:val="0"/>
        <w:adjustRightInd w:val="0"/>
        <w:spacing w:before="120"/>
        <w:ind w:left="284" w:hanging="284"/>
        <w:jc w:val="both"/>
        <w:rPr>
          <w:rFonts w:ascii="Arial" w:hAnsi="Arial" w:cs="Arial"/>
        </w:rPr>
      </w:pPr>
      <w:r w:rsidRPr="00537065">
        <w:rPr>
          <w:rFonts w:ascii="Marianne" w:hAnsi="Marianne" w:cs="Arial"/>
          <w:b/>
        </w:rPr>
        <w:t>Dématérialisation des factures</w:t>
      </w:r>
      <w:r w:rsidRPr="00537065">
        <w:rPr>
          <w:rFonts w:ascii="Arial" w:hAnsi="Arial" w:cs="Arial"/>
        </w:rPr>
        <w:t xml:space="preserve"> : </w:t>
      </w:r>
      <w:r w:rsidR="00DA3B9F" w:rsidRPr="00537065">
        <w:rPr>
          <w:rFonts w:ascii="Arial" w:hAnsi="Arial" w:cs="Arial"/>
        </w:rPr>
        <w:t xml:space="preserve">Le titulaire </w:t>
      </w:r>
      <w:r w:rsidR="00C637E1" w:rsidRPr="00537065">
        <w:rPr>
          <w:rFonts w:ascii="Arial" w:hAnsi="Arial" w:cs="Arial"/>
        </w:rPr>
        <w:t>effectue</w:t>
      </w:r>
      <w:r w:rsidR="00DA3B9F" w:rsidRPr="00537065">
        <w:rPr>
          <w:rFonts w:ascii="Arial" w:hAnsi="Arial" w:cs="Arial"/>
        </w:rPr>
        <w:t xml:space="preserve"> l’envoi de ses factures en version dématérialisée via le portail Chorus Pro (</w:t>
      </w:r>
      <w:hyperlink r:id="rId36" w:history="1">
        <w:r w:rsidR="00DA3B9F" w:rsidRPr="00537065">
          <w:rPr>
            <w:rFonts w:ascii="Arial" w:hAnsi="Arial" w:cs="Arial"/>
            <w:color w:val="0000FF"/>
            <w:u w:val="single"/>
          </w:rPr>
          <w:t>https://chorus-pro.gouv.fr</w:t>
        </w:r>
      </w:hyperlink>
      <w:r w:rsidR="00DA3B9F" w:rsidRPr="00537065">
        <w:rPr>
          <w:rFonts w:ascii="Arial" w:hAnsi="Arial" w:cs="Arial"/>
        </w:rPr>
        <w:t>), sur lequel un kit de communication et de raccordement technique est disponible.</w:t>
      </w:r>
      <w:r w:rsidR="00BF6938" w:rsidRPr="00537065">
        <w:rPr>
          <w:rFonts w:ascii="Arial" w:hAnsi="Arial" w:cs="Arial"/>
        </w:rPr>
        <w:t xml:space="preserve"> </w:t>
      </w:r>
    </w:p>
    <w:p w14:paraId="52A562BF" w14:textId="5827E04B" w:rsidR="00DA3B9F" w:rsidRPr="00537065" w:rsidRDefault="00FC6423" w:rsidP="00095564">
      <w:pPr>
        <w:pStyle w:val="Paragraphedeliste"/>
        <w:numPr>
          <w:ilvl w:val="0"/>
          <w:numId w:val="11"/>
        </w:numPr>
        <w:autoSpaceDE w:val="0"/>
        <w:autoSpaceDN w:val="0"/>
        <w:adjustRightInd w:val="0"/>
        <w:spacing w:before="120"/>
        <w:ind w:left="284" w:hanging="284"/>
        <w:jc w:val="both"/>
        <w:rPr>
          <w:rFonts w:ascii="Arial" w:hAnsi="Arial" w:cs="Arial"/>
        </w:rPr>
      </w:pPr>
      <w:r w:rsidRPr="00537065">
        <w:rPr>
          <w:rFonts w:ascii="Marianne" w:hAnsi="Marianne" w:cs="Arial"/>
          <w:b/>
        </w:rPr>
        <w:lastRenderedPageBreak/>
        <w:t>Contenu des factures</w:t>
      </w:r>
      <w:r w:rsidRPr="00537065">
        <w:rPr>
          <w:rFonts w:ascii="Arial" w:hAnsi="Arial" w:cs="Arial"/>
        </w:rPr>
        <w:t xml:space="preserve"> : </w:t>
      </w:r>
      <w:r w:rsidR="00DA3B9F" w:rsidRPr="00537065">
        <w:rPr>
          <w:rFonts w:ascii="Arial" w:hAnsi="Arial" w:cs="Arial"/>
        </w:rPr>
        <w:t>Outre les mentions légales, les factures comportent les indications suivantes</w:t>
      </w:r>
      <w:r w:rsidR="009B5147" w:rsidRPr="00537065">
        <w:rPr>
          <w:rFonts w:ascii="Arial" w:hAnsi="Arial" w:cs="Arial"/>
        </w:rPr>
        <w:t xml:space="preserve"> (en l’absence des mentions demandées, la facture est rejetée)</w:t>
      </w:r>
      <w:r w:rsidR="00DA3B9F" w:rsidRPr="00537065">
        <w:rPr>
          <w:rFonts w:ascii="Arial" w:hAnsi="Arial" w:cs="Arial"/>
        </w:rPr>
        <w:t xml:space="preserve"> : </w:t>
      </w:r>
    </w:p>
    <w:p w14:paraId="71355372" w14:textId="77777777" w:rsidR="001A5293" w:rsidRPr="00537065" w:rsidRDefault="001A5293" w:rsidP="003A1E31">
      <w:pPr>
        <w:pStyle w:val="paragraphe"/>
        <w:numPr>
          <w:ilvl w:val="0"/>
          <w:numId w:val="4"/>
        </w:numPr>
        <w:sectPr w:rsidR="001A5293" w:rsidRPr="00537065" w:rsidSect="00C476C9">
          <w:type w:val="continuous"/>
          <w:pgSz w:w="11907" w:h="16840" w:code="9"/>
          <w:pgMar w:top="567" w:right="1134" w:bottom="851" w:left="1134" w:header="454" w:footer="680" w:gutter="0"/>
          <w:cols w:space="720"/>
          <w:titlePg/>
          <w:docGrid w:linePitch="272"/>
        </w:sectPr>
      </w:pPr>
    </w:p>
    <w:p w14:paraId="470ADC6A" w14:textId="47F3BD99" w:rsidR="00DA3B9F" w:rsidRPr="00537065" w:rsidRDefault="00095564" w:rsidP="003A1E31">
      <w:pPr>
        <w:pStyle w:val="paragraphe"/>
        <w:numPr>
          <w:ilvl w:val="0"/>
          <w:numId w:val="4"/>
        </w:numPr>
      </w:pPr>
      <w:r>
        <w:t>L</w:t>
      </w:r>
      <w:r w:rsidR="00DA3B9F" w:rsidRPr="00537065">
        <w:t>a classification de l’entreprise PME/PMI/TPE, le cas échéant ;</w:t>
      </w:r>
    </w:p>
    <w:p w14:paraId="06B6B5C3" w14:textId="497F7018" w:rsidR="00DA3B9F" w:rsidRPr="00537065" w:rsidRDefault="00095564" w:rsidP="003A1E31">
      <w:pPr>
        <w:pStyle w:val="paragraphe"/>
        <w:numPr>
          <w:ilvl w:val="0"/>
          <w:numId w:val="4"/>
        </w:numPr>
      </w:pPr>
      <w:r>
        <w:t>L</w:t>
      </w:r>
      <w:r w:rsidR="00DA3B9F" w:rsidRPr="00537065">
        <w:t>e numéro de service exécutant</w:t>
      </w:r>
      <w:r w:rsidR="001B7296" w:rsidRPr="00537065">
        <w:t xml:space="preserve"> </w:t>
      </w:r>
      <w:r w:rsidR="00A70898" w:rsidRPr="00537065">
        <w:t xml:space="preserve">: « D0410U5035 » </w:t>
      </w:r>
      <w:r w:rsidR="00DA3B9F" w:rsidRPr="00537065">
        <w:t>;</w:t>
      </w:r>
    </w:p>
    <w:p w14:paraId="2A67B8DB" w14:textId="13B3EBCC" w:rsidR="00DA3B9F" w:rsidRPr="00537065" w:rsidRDefault="00095564" w:rsidP="003A1E31">
      <w:pPr>
        <w:pStyle w:val="paragraphe"/>
        <w:numPr>
          <w:ilvl w:val="0"/>
          <w:numId w:val="4"/>
        </w:numPr>
      </w:pPr>
      <w:r>
        <w:t>L</w:t>
      </w:r>
      <w:r w:rsidR="00DA3B9F" w:rsidRPr="00537065">
        <w:t>a domiciliation des paiements telle qu’elle figure à l’engagement </w:t>
      </w:r>
      <w:r w:rsidR="006A02D2" w:rsidRPr="00537065">
        <w:t xml:space="preserve">des parties </w:t>
      </w:r>
      <w:r w:rsidR="00DA3B9F" w:rsidRPr="00537065">
        <w:t>;</w:t>
      </w:r>
    </w:p>
    <w:p w14:paraId="682B7A2E" w14:textId="21AFC790" w:rsidR="00DA3B9F" w:rsidRPr="00537065" w:rsidRDefault="00095564" w:rsidP="003A1E31">
      <w:pPr>
        <w:pStyle w:val="paragraphe"/>
        <w:numPr>
          <w:ilvl w:val="0"/>
          <w:numId w:val="4"/>
        </w:numPr>
      </w:pPr>
      <w:r>
        <w:t>L</w:t>
      </w:r>
      <w:r w:rsidR="00DA3B9F" w:rsidRPr="00537065">
        <w:t>e service bénéficiaire et l’adresse complète du lieu d’exécution ;</w:t>
      </w:r>
    </w:p>
    <w:p w14:paraId="66FB21A2" w14:textId="74E987BE" w:rsidR="00DA3B9F" w:rsidRPr="00537065" w:rsidRDefault="00095564" w:rsidP="003A1E31">
      <w:pPr>
        <w:pStyle w:val="paragraphe"/>
        <w:numPr>
          <w:ilvl w:val="0"/>
          <w:numId w:val="4"/>
        </w:numPr>
      </w:pPr>
      <w:r>
        <w:t>L</w:t>
      </w:r>
      <w:r w:rsidR="00DA3B9F" w:rsidRPr="00537065">
        <w:t xml:space="preserve">a référence interne correspondant au n°EJ </w:t>
      </w:r>
      <w:r w:rsidR="00DA3B9F" w:rsidRPr="00537065">
        <w:t xml:space="preserve">(engagement juridique) figurant sur </w:t>
      </w:r>
      <w:r w:rsidR="0013077E" w:rsidRPr="00537065">
        <w:t>la page de garde</w:t>
      </w:r>
      <w:r w:rsidR="00005096" w:rsidRPr="00537065">
        <w:t xml:space="preserve"> du marché</w:t>
      </w:r>
      <w:r w:rsidR="00DA3B9F" w:rsidRPr="00537065">
        <w:t> ;</w:t>
      </w:r>
    </w:p>
    <w:p w14:paraId="4B462568" w14:textId="60181DB9" w:rsidR="00DA3B9F" w:rsidRPr="00537065" w:rsidRDefault="00095564" w:rsidP="003A1E31">
      <w:pPr>
        <w:pStyle w:val="paragraphe"/>
        <w:numPr>
          <w:ilvl w:val="0"/>
          <w:numId w:val="4"/>
        </w:numPr>
      </w:pPr>
      <w:r>
        <w:t>L</w:t>
      </w:r>
      <w:r w:rsidR="00DA3B9F" w:rsidRPr="00537065">
        <w:t xml:space="preserve">e numéro </w:t>
      </w:r>
      <w:r w:rsidR="00005096" w:rsidRPr="00537065">
        <w:t xml:space="preserve">d’engagement </w:t>
      </w:r>
      <w:r w:rsidR="00DA3B9F" w:rsidRPr="00537065">
        <w:t>du bon de commande, le cas échéant ;</w:t>
      </w:r>
    </w:p>
    <w:p w14:paraId="2E312496" w14:textId="4CDEB9B9" w:rsidR="00DA3B9F" w:rsidRPr="00537065" w:rsidRDefault="00095564" w:rsidP="003A1E31">
      <w:pPr>
        <w:pStyle w:val="paragraphe"/>
        <w:numPr>
          <w:ilvl w:val="0"/>
          <w:numId w:val="4"/>
        </w:numPr>
      </w:pPr>
      <w:r>
        <w:t>L</w:t>
      </w:r>
      <w:r w:rsidR="00DA3B9F" w:rsidRPr="00537065">
        <w:t>e montant total hors taxes (HT) ;</w:t>
      </w:r>
    </w:p>
    <w:p w14:paraId="1BDB6A36" w14:textId="112669C9" w:rsidR="00DA3B9F" w:rsidRPr="00537065" w:rsidRDefault="00095564" w:rsidP="003A1E31">
      <w:pPr>
        <w:pStyle w:val="paragraphe"/>
        <w:numPr>
          <w:ilvl w:val="0"/>
          <w:numId w:val="4"/>
        </w:numPr>
      </w:pPr>
      <w:r>
        <w:t>L</w:t>
      </w:r>
      <w:r w:rsidR="00DA3B9F" w:rsidRPr="00537065">
        <w:t>e montant total toutes taxes comprises (TTC) ;</w:t>
      </w:r>
    </w:p>
    <w:p w14:paraId="1A4F8B68" w14:textId="6668E472" w:rsidR="001A5293" w:rsidRPr="00537065" w:rsidRDefault="00095564" w:rsidP="003A1E31">
      <w:pPr>
        <w:pStyle w:val="paragraphe"/>
        <w:numPr>
          <w:ilvl w:val="0"/>
          <w:numId w:val="4"/>
        </w:numPr>
      </w:pPr>
      <w:r>
        <w:t>L</w:t>
      </w:r>
      <w:r w:rsidR="00DA3B9F" w:rsidRPr="00537065">
        <w:t xml:space="preserve">e numéro SIRET </w:t>
      </w:r>
      <w:r w:rsidR="001B7296" w:rsidRPr="00537065">
        <w:t>unique de</w:t>
      </w:r>
      <w:r w:rsidR="00DA3B9F" w:rsidRPr="00537065">
        <w:t xml:space="preserve"> l’Etat : 110 002 011 00044.</w:t>
      </w:r>
      <w:bookmarkEnd w:id="204"/>
    </w:p>
    <w:p w14:paraId="1A9FE47B" w14:textId="77777777" w:rsidR="00C476C9" w:rsidRPr="00537065" w:rsidRDefault="00C476C9" w:rsidP="003A1E31">
      <w:pPr>
        <w:pStyle w:val="paragraphe"/>
        <w:sectPr w:rsidR="00C476C9" w:rsidRPr="00537065" w:rsidSect="001A5293">
          <w:type w:val="continuous"/>
          <w:pgSz w:w="11907" w:h="16840" w:code="9"/>
          <w:pgMar w:top="567" w:right="1134" w:bottom="851" w:left="1134" w:header="454" w:footer="680" w:gutter="0"/>
          <w:cols w:num="2" w:sep="1" w:space="287"/>
          <w:titlePg/>
          <w:docGrid w:linePitch="272"/>
        </w:sectPr>
      </w:pPr>
    </w:p>
    <w:p w14:paraId="34379EF1" w14:textId="30E686D1" w:rsidR="00537065" w:rsidRDefault="00537065" w:rsidP="00095564">
      <w:pPr>
        <w:pStyle w:val="Paragraphedeliste"/>
        <w:numPr>
          <w:ilvl w:val="0"/>
          <w:numId w:val="11"/>
        </w:numPr>
        <w:autoSpaceDE w:val="0"/>
        <w:autoSpaceDN w:val="0"/>
        <w:adjustRightInd w:val="0"/>
        <w:spacing w:before="120"/>
        <w:ind w:left="284" w:hanging="284"/>
        <w:jc w:val="both"/>
        <w:rPr>
          <w:rFonts w:ascii="Arial" w:hAnsi="Arial" w:cs="Arial"/>
        </w:rPr>
      </w:pPr>
      <w:r w:rsidRPr="00537065">
        <w:rPr>
          <w:rFonts w:ascii="Marianne" w:hAnsi="Marianne" w:cs="Arial"/>
          <w:b/>
        </w:rPr>
        <w:t>Règlement du marché</w:t>
      </w:r>
      <w:r w:rsidRPr="00537065">
        <w:rPr>
          <w:rFonts w:ascii="Arial" w:hAnsi="Arial" w:cs="Arial"/>
        </w:rPr>
        <w:t xml:space="preserve"> : Le règlement du marché est le mandat administratif par virement sur le compte bancaire ou postal indiqué en 4ème partie du marché (engagement des parties). Les sous-traitants directs du titulaire, qui ont été acceptés et dont les conditions de paiement ont été agréées par l’acheteur, sont payés directement pour la partie du marché dont ils assurent l’exécution, lorsque que le montant de leurs contrats de sous-traitance est égal ou supérieur à </w:t>
      </w:r>
      <w:r w:rsidR="00D6002C">
        <w:rPr>
          <w:rFonts w:ascii="Arial" w:hAnsi="Arial" w:cs="Arial"/>
        </w:rPr>
        <w:t>600 € TTC</w:t>
      </w:r>
      <w:r w:rsidRPr="00537065">
        <w:rPr>
          <w:rFonts w:ascii="Arial" w:hAnsi="Arial" w:cs="Arial"/>
        </w:rPr>
        <w:t>. Le règlement des sommes dues s’effectue après exécution complète des prestations et constatation du service fait.</w:t>
      </w:r>
    </w:p>
    <w:p w14:paraId="74239E99" w14:textId="0CBABC45" w:rsidR="00095564" w:rsidRPr="00537065" w:rsidRDefault="00095564" w:rsidP="00095564">
      <w:pPr>
        <w:pStyle w:val="Paragraphedeliste"/>
        <w:numPr>
          <w:ilvl w:val="0"/>
          <w:numId w:val="11"/>
        </w:numPr>
        <w:autoSpaceDE w:val="0"/>
        <w:autoSpaceDN w:val="0"/>
        <w:adjustRightInd w:val="0"/>
        <w:spacing w:before="120"/>
        <w:ind w:left="284" w:hanging="284"/>
        <w:jc w:val="both"/>
        <w:rPr>
          <w:rFonts w:ascii="Arial" w:hAnsi="Arial" w:cs="Arial"/>
        </w:rPr>
      </w:pPr>
      <w:r>
        <w:rPr>
          <w:rFonts w:ascii="Marianne" w:hAnsi="Marianne" w:cs="Arial"/>
          <w:b/>
        </w:rPr>
        <w:t>Délai global de paiement</w:t>
      </w:r>
      <w:r>
        <w:rPr>
          <w:rFonts w:ascii="Calibri" w:hAnsi="Calibri" w:cs="Calibri"/>
          <w:b/>
        </w:rPr>
        <w:t> </w:t>
      </w:r>
      <w:r w:rsidRPr="00095564">
        <w:rPr>
          <w:rFonts w:ascii="Arial" w:hAnsi="Arial" w:cs="Arial"/>
        </w:rPr>
        <w:t>:</w:t>
      </w:r>
      <w:r>
        <w:rPr>
          <w:rFonts w:ascii="Arial" w:hAnsi="Arial" w:cs="Arial"/>
        </w:rPr>
        <w:t xml:space="preserve"> Les sommes dues en exécution du marché sont payées dans un délai de trente jours suivant la date de réception de la demande de paiement par le service exécutant.</w:t>
      </w:r>
    </w:p>
    <w:p w14:paraId="41CB9B1E" w14:textId="77777777" w:rsidR="00025093" w:rsidRPr="00537065" w:rsidRDefault="00FE3C74" w:rsidP="00095564">
      <w:pPr>
        <w:pStyle w:val="Paragraphedeliste"/>
        <w:numPr>
          <w:ilvl w:val="0"/>
          <w:numId w:val="11"/>
        </w:numPr>
        <w:autoSpaceDE w:val="0"/>
        <w:autoSpaceDN w:val="0"/>
        <w:adjustRightInd w:val="0"/>
        <w:spacing w:before="120"/>
        <w:ind w:left="284" w:hanging="284"/>
        <w:jc w:val="both"/>
        <w:rPr>
          <w:rFonts w:ascii="Arial" w:hAnsi="Arial" w:cs="Arial"/>
        </w:rPr>
      </w:pPr>
      <w:r w:rsidRPr="00095564">
        <w:rPr>
          <w:rFonts w:ascii="Marianne" w:hAnsi="Marianne" w:cs="Arial"/>
          <w:b/>
        </w:rPr>
        <w:t>Intérêts</w:t>
      </w:r>
      <w:r w:rsidRPr="00335B7A">
        <w:rPr>
          <w:rFonts w:ascii="Marianne" w:hAnsi="Marianne" w:cs="Arial"/>
          <w:b/>
        </w:rPr>
        <w:t xml:space="preserve"> moratoires</w:t>
      </w:r>
      <w:r w:rsidRPr="00335B7A">
        <w:rPr>
          <w:rFonts w:ascii="Calibri" w:hAnsi="Calibri" w:cs="Calibri"/>
          <w:b/>
        </w:rPr>
        <w:t> </w:t>
      </w:r>
      <w:r w:rsidRPr="00335B7A">
        <w:rPr>
          <w:rFonts w:ascii="Marianne" w:hAnsi="Marianne" w:cs="Arial"/>
          <w:b/>
        </w:rPr>
        <w:t>:</w:t>
      </w:r>
      <w:r w:rsidRPr="00537065">
        <w:rPr>
          <w:rFonts w:ascii="Arial" w:hAnsi="Arial" w:cs="Arial"/>
        </w:rPr>
        <w:t xml:space="preserve"> </w:t>
      </w:r>
      <w:r w:rsidR="00E65472" w:rsidRPr="00537065">
        <w:rPr>
          <w:rFonts w:ascii="Arial" w:hAnsi="Arial" w:cs="Arial"/>
        </w:rPr>
        <w:t xml:space="preserve">Le défaut de paiement dans le délai </w:t>
      </w:r>
      <w:r w:rsidR="00EE572E" w:rsidRPr="00537065">
        <w:rPr>
          <w:rFonts w:ascii="Arial" w:hAnsi="Arial" w:cs="Arial"/>
        </w:rPr>
        <w:t xml:space="preserve">réglementaire </w:t>
      </w:r>
      <w:r w:rsidR="00E65472" w:rsidRPr="00537065">
        <w:rPr>
          <w:rFonts w:ascii="Arial" w:hAnsi="Arial" w:cs="Arial"/>
        </w:rPr>
        <w:t>fait courir de plein droit, et sans autre formalité des intérêts moratoires au bénéfice du titulaire et des sous-traitants payés directement</w:t>
      </w:r>
      <w:r w:rsidR="00641BA0" w:rsidRPr="00537065">
        <w:rPr>
          <w:rFonts w:ascii="Arial" w:hAnsi="Arial" w:cs="Arial"/>
        </w:rPr>
        <w:t>, ainsi qu’une indemnité forfaitaire de recouvrement de 40 €</w:t>
      </w:r>
      <w:r w:rsidR="00E65472" w:rsidRPr="00537065">
        <w:rPr>
          <w:rFonts w:ascii="Arial" w:hAnsi="Arial" w:cs="Arial"/>
        </w:rPr>
        <w:t>.</w:t>
      </w:r>
    </w:p>
    <w:p w14:paraId="621BD4FC" w14:textId="17A9113F" w:rsidR="006B5D57" w:rsidRPr="0002621C" w:rsidRDefault="006B5D57" w:rsidP="00095564">
      <w:pPr>
        <w:pStyle w:val="Paragraphedeliste"/>
        <w:numPr>
          <w:ilvl w:val="0"/>
          <w:numId w:val="11"/>
        </w:numPr>
        <w:autoSpaceDE w:val="0"/>
        <w:autoSpaceDN w:val="0"/>
        <w:adjustRightInd w:val="0"/>
        <w:spacing w:before="120"/>
        <w:ind w:left="284" w:hanging="284"/>
        <w:jc w:val="both"/>
        <w:rPr>
          <w:rFonts w:ascii="Arial" w:hAnsi="Arial" w:cs="Arial"/>
          <w:i/>
        </w:rPr>
      </w:pPr>
      <w:r w:rsidRPr="00095564">
        <w:rPr>
          <w:rFonts w:ascii="Marianne" w:hAnsi="Marianne" w:cs="Arial"/>
          <w:b/>
        </w:rPr>
        <w:t>Nantissement</w:t>
      </w:r>
      <w:r w:rsidRPr="00335B7A">
        <w:rPr>
          <w:rFonts w:ascii="Marianne" w:hAnsi="Marianne" w:cs="Arial"/>
          <w:b/>
        </w:rPr>
        <w:t xml:space="preserve"> – cession de créance</w:t>
      </w:r>
      <w:r w:rsidRPr="00335B7A">
        <w:rPr>
          <w:rFonts w:ascii="Calibri" w:hAnsi="Calibri" w:cs="Calibri"/>
          <w:b/>
        </w:rPr>
        <w:t> </w:t>
      </w:r>
      <w:r w:rsidRPr="00335B7A">
        <w:rPr>
          <w:rFonts w:ascii="Marianne" w:hAnsi="Marianne" w:cs="Arial"/>
          <w:b/>
        </w:rPr>
        <w:t>:</w:t>
      </w:r>
      <w:r w:rsidRPr="00537065">
        <w:rPr>
          <w:rFonts w:ascii="Arial" w:hAnsi="Arial" w:cs="Arial"/>
          <w:b/>
        </w:rPr>
        <w:t xml:space="preserve"> </w:t>
      </w:r>
      <w:r w:rsidRPr="00537065">
        <w:rPr>
          <w:rFonts w:ascii="Arial" w:hAnsi="Arial" w:cs="Arial"/>
        </w:rPr>
        <w:t>l’acheteur délivre sur demande du titulaire et sans frais les pièces nécessaires pour une remise du marché en nantissement. Toute cession de créance sera directement notifiée par l’établissement cessionnaire au comptable assignataire.</w:t>
      </w:r>
    </w:p>
    <w:p w14:paraId="44A8FC25" w14:textId="77777777" w:rsidR="003A1E31" w:rsidRPr="00954140" w:rsidRDefault="00321104">
      <w:pPr>
        <w:pStyle w:val="Paragraphedeliste"/>
        <w:numPr>
          <w:ilvl w:val="0"/>
          <w:numId w:val="11"/>
        </w:numPr>
        <w:autoSpaceDE w:val="0"/>
        <w:autoSpaceDN w:val="0"/>
        <w:adjustRightInd w:val="0"/>
        <w:spacing w:before="120"/>
        <w:ind w:left="284" w:hanging="284"/>
        <w:jc w:val="both"/>
        <w:rPr>
          <w:color w:val="000000" w:themeColor="text1"/>
        </w:rPr>
      </w:pPr>
      <w:r w:rsidRPr="00954140">
        <w:rPr>
          <w:rFonts w:ascii="Marianne" w:hAnsi="Marianne" w:cs="Arial"/>
          <w:b/>
          <w:color w:val="000000" w:themeColor="text1"/>
        </w:rPr>
        <w:t>Clause</w:t>
      </w:r>
      <w:r w:rsidRPr="00954140">
        <w:rPr>
          <w:b/>
          <w:bCs/>
          <w:color w:val="000000" w:themeColor="text1"/>
        </w:rPr>
        <w:t xml:space="preserve"> de réexamen</w:t>
      </w:r>
      <w:r w:rsidRPr="00954140">
        <w:rPr>
          <w:color w:val="000000" w:themeColor="text1"/>
        </w:rPr>
        <w:t> : Le présent marché peut faire l’objet, conformément à l’article R. 2194-1 du code de la commande publique, de modifications formalisée</w:t>
      </w:r>
      <w:r w:rsidR="003A1E31" w:rsidRPr="00954140">
        <w:rPr>
          <w:color w:val="000000" w:themeColor="text1"/>
        </w:rPr>
        <w:t>s</w:t>
      </w:r>
      <w:r w:rsidRPr="00954140">
        <w:rPr>
          <w:color w:val="000000" w:themeColor="text1"/>
        </w:rPr>
        <w:t xml:space="preserve"> par un ordre de service</w:t>
      </w:r>
      <w:r w:rsidR="003A1E31" w:rsidRPr="00954140">
        <w:rPr>
          <w:color w:val="000000" w:themeColor="text1"/>
        </w:rPr>
        <w:t xml:space="preserve"> ou un avenant</w:t>
      </w:r>
      <w:r w:rsidRPr="00954140">
        <w:rPr>
          <w:color w:val="000000" w:themeColor="text1"/>
        </w:rPr>
        <w:t xml:space="preserve">, dans les conditions et selon les modalités définies ci-après : </w:t>
      </w:r>
    </w:p>
    <w:p w14:paraId="4C075DA6" w14:textId="59938CD9" w:rsidR="00321104" w:rsidRPr="003A1E31" w:rsidRDefault="003A1E31" w:rsidP="003A1E31">
      <w:pPr>
        <w:pStyle w:val="Paragraphedeliste"/>
        <w:numPr>
          <w:ilvl w:val="0"/>
          <w:numId w:val="4"/>
        </w:numPr>
        <w:autoSpaceDE w:val="0"/>
        <w:autoSpaceDN w:val="0"/>
        <w:adjustRightInd w:val="0"/>
        <w:jc w:val="both"/>
        <w:rPr>
          <w:rFonts w:ascii="Arial" w:hAnsi="Arial" w:cs="Arial"/>
        </w:rPr>
      </w:pPr>
      <w:r w:rsidRPr="003A1E31">
        <w:rPr>
          <w:rFonts w:ascii="Arial" w:hAnsi="Arial" w:cs="Arial"/>
        </w:rPr>
        <w:t>Evolution d’une ou plusieurs formations du présent accord-cadre que ce soit le contenu ou la durée dans la limite d’un module supplémentaire</w:t>
      </w:r>
      <w:r w:rsidR="00321104" w:rsidRPr="003A1E31">
        <w:rPr>
          <w:rFonts w:ascii="Arial" w:hAnsi="Arial" w:cs="Arial"/>
        </w:rPr>
        <w:t>.</w:t>
      </w:r>
    </w:p>
    <w:p w14:paraId="592D0AD1" w14:textId="77777777" w:rsidR="00F40C4B" w:rsidRPr="008F5C2A" w:rsidRDefault="00F40C4B" w:rsidP="003A1E31">
      <w:pPr>
        <w:pStyle w:val="paragraphe"/>
      </w:pPr>
    </w:p>
    <w:bookmarkEnd w:id="205"/>
    <w:p w14:paraId="7032D379" w14:textId="4F7FA1B9" w:rsidR="00D13715" w:rsidRPr="008F5C2A" w:rsidRDefault="00D13715" w:rsidP="00751156">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LITIGES</w:t>
      </w:r>
      <w:r w:rsidR="00A6075A">
        <w:rPr>
          <w:rFonts w:ascii="Arial" w:hAnsi="Arial" w:cs="Arial"/>
          <w:b/>
        </w:rPr>
        <w:t xml:space="preserve"> - DIFFÉRENDS</w:t>
      </w:r>
    </w:p>
    <w:p w14:paraId="229F7836" w14:textId="69C9215F" w:rsidR="00A21F03" w:rsidRPr="008F5C2A" w:rsidRDefault="00A6075A" w:rsidP="0002621C">
      <w:pPr>
        <w:pStyle w:val="Paragraphedeliste"/>
        <w:numPr>
          <w:ilvl w:val="0"/>
          <w:numId w:val="11"/>
        </w:numPr>
        <w:autoSpaceDE w:val="0"/>
        <w:autoSpaceDN w:val="0"/>
        <w:adjustRightInd w:val="0"/>
        <w:spacing w:after="100" w:afterAutospacing="1" w:line="241" w:lineRule="atLeast"/>
        <w:ind w:left="284" w:hanging="284"/>
        <w:jc w:val="both"/>
      </w:pPr>
      <w:r w:rsidRPr="00335B7A">
        <w:rPr>
          <w:rFonts w:ascii="Marianne" w:hAnsi="Marianne" w:cs="Arial"/>
          <w:b/>
        </w:rPr>
        <w:t>Règlement amiable des différends</w:t>
      </w:r>
      <w:r w:rsidR="00E248B6" w:rsidRPr="00335B7A">
        <w:rPr>
          <w:rFonts w:ascii="Calibri" w:hAnsi="Calibri" w:cs="Calibri"/>
          <w:b/>
        </w:rPr>
        <w:t> </w:t>
      </w:r>
      <w:r w:rsidR="00E248B6" w:rsidRPr="00335B7A">
        <w:rPr>
          <w:rFonts w:ascii="Marianne" w:hAnsi="Marianne" w:cs="Arial"/>
          <w:b/>
        </w:rPr>
        <w:t>:</w:t>
      </w:r>
      <w:r w:rsidR="00E248B6" w:rsidRPr="008F5C2A">
        <w:t xml:space="preserve"> </w:t>
      </w:r>
      <w:r w:rsidR="0081717B" w:rsidRPr="008F5C2A">
        <w:t xml:space="preserve">Tout différend survenant à l'occasion de l'exécution </w:t>
      </w:r>
      <w:r w:rsidR="00684CBD" w:rsidRPr="008F5C2A">
        <w:t>du</w:t>
      </w:r>
      <w:r w:rsidR="0081717B" w:rsidRPr="008F5C2A">
        <w:t xml:space="preserve"> </w:t>
      </w:r>
      <w:r w:rsidR="008257F8" w:rsidRPr="008F5C2A">
        <w:t>marché</w:t>
      </w:r>
      <w:r w:rsidR="0081717B" w:rsidRPr="008F5C2A">
        <w:t xml:space="preserve"> </w:t>
      </w:r>
      <w:r>
        <w:t>doit</w:t>
      </w:r>
      <w:r w:rsidR="00EC7877" w:rsidRPr="008F5C2A">
        <w:t xml:space="preserve"> </w:t>
      </w:r>
      <w:r>
        <w:t>faire l’objet, de la part du</w:t>
      </w:r>
      <w:r w:rsidR="0081717B" w:rsidRPr="008F5C2A">
        <w:t xml:space="preserve"> titulaire</w:t>
      </w:r>
      <w:r>
        <w:t>, d’un mémoire en réclamation adressé</w:t>
      </w:r>
      <w:r w:rsidR="0081717B" w:rsidRPr="008F5C2A">
        <w:t xml:space="preserve"> au service acheteur</w:t>
      </w:r>
      <w:r>
        <w:t xml:space="preserve"> conformément à l’article 46 du CCAG/FCS</w:t>
      </w:r>
      <w:r w:rsidR="00E450F8">
        <w:t xml:space="preserve"> (p</w:t>
      </w:r>
      <w:r w:rsidR="0081717B" w:rsidRPr="008F5C2A">
        <w:t>oint de contact :</w:t>
      </w:r>
      <w:r w:rsidR="009569B5">
        <w:t xml:space="preserve"> </w:t>
      </w:r>
      <w:r w:rsidR="009569B5" w:rsidRPr="009569B5">
        <w:t>pfc-ouest-dap-bfo.charge-rel-entr.fct@intradef.gouv.fr</w:t>
      </w:r>
      <w:r w:rsidR="00E450F8" w:rsidRPr="0002621C">
        <w:t>)</w:t>
      </w:r>
      <w:r w:rsidR="0081717B" w:rsidRPr="008F5C2A">
        <w:t>.</w:t>
      </w:r>
      <w:r w:rsidR="0012667F" w:rsidRPr="008F5C2A">
        <w:t xml:space="preserve"> </w:t>
      </w:r>
      <w:r w:rsidR="0081717B" w:rsidRPr="008F5C2A">
        <w:t xml:space="preserve">Si le différend persiste, </w:t>
      </w:r>
      <w:r>
        <w:t>l’acheteur et le titulaire privilégient le recours à un comité consultatif de règlement amiabl</w:t>
      </w:r>
      <w:r w:rsidR="00E450F8">
        <w:t>e</w:t>
      </w:r>
      <w:r>
        <w:t>, à la conciliation, à la médiation ou à l’arbitrage</w:t>
      </w:r>
      <w:r w:rsidR="0081717B" w:rsidRPr="008F5C2A">
        <w:t>.</w:t>
      </w:r>
      <w:r>
        <w:t xml:space="preserve"> </w:t>
      </w:r>
      <w:r w:rsidR="0033346D">
        <w:t>L</w:t>
      </w:r>
      <w:r>
        <w:t xml:space="preserve">e titulaire </w:t>
      </w:r>
      <w:r w:rsidRPr="008F5C2A">
        <w:t>peut</w:t>
      </w:r>
      <w:r>
        <w:t xml:space="preserve"> </w:t>
      </w:r>
      <w:r w:rsidR="0033346D">
        <w:t xml:space="preserve">notamment </w:t>
      </w:r>
      <w:r w:rsidRPr="008F5C2A">
        <w:t xml:space="preserve">saisir </w:t>
      </w:r>
      <w:r w:rsidR="0033346D">
        <w:t>le médiateur des entreprises du ministère des armées</w:t>
      </w:r>
      <w:r w:rsidRPr="008F5C2A">
        <w:t xml:space="preserve">. Point de contact : </w:t>
      </w:r>
      <w:hyperlink r:id="rId37" w:history="1">
        <w:r w:rsidR="0033346D" w:rsidRPr="009C4C0A">
          <w:rPr>
            <w:rStyle w:val="Lienhypertexte"/>
          </w:rPr>
          <w:t>minarm.mediateur-entreprises.fct@intradef.gouv.fr</w:t>
        </w:r>
      </w:hyperlink>
      <w:r w:rsidR="0033346D">
        <w:rPr>
          <w:color w:val="000000"/>
        </w:rPr>
        <w:t xml:space="preserve"> (</w:t>
      </w:r>
      <w:r w:rsidR="0033346D" w:rsidRPr="0033346D">
        <w:t xml:space="preserve">09 88 68 19 25 ou </w:t>
      </w:r>
      <w:r w:rsidR="0094398B">
        <w:t>0 800 02 71 27</w:t>
      </w:r>
      <w:r w:rsidR="0033346D">
        <w:t>).</w:t>
      </w:r>
    </w:p>
    <w:p w14:paraId="506495FC" w14:textId="3E73564D" w:rsidR="004245C9" w:rsidRPr="008F5C2A" w:rsidRDefault="00EB5394" w:rsidP="006B5D57">
      <w:pPr>
        <w:pStyle w:val="Paragraphedeliste"/>
        <w:numPr>
          <w:ilvl w:val="0"/>
          <w:numId w:val="11"/>
        </w:numPr>
        <w:autoSpaceDE w:val="0"/>
        <w:autoSpaceDN w:val="0"/>
        <w:adjustRightInd w:val="0"/>
        <w:spacing w:after="100" w:afterAutospacing="1" w:line="241" w:lineRule="atLeast"/>
        <w:ind w:left="284" w:hanging="284"/>
        <w:jc w:val="both"/>
      </w:pPr>
      <w:r w:rsidRPr="00335B7A">
        <w:rPr>
          <w:rFonts w:ascii="Marianne" w:hAnsi="Marianne" w:cs="Arial"/>
          <w:b/>
        </w:rPr>
        <w:t>Contentieux</w:t>
      </w:r>
      <w:r w:rsidR="004245C9" w:rsidRPr="00335B7A">
        <w:rPr>
          <w:rFonts w:ascii="Calibri" w:hAnsi="Calibri" w:cs="Calibri"/>
          <w:b/>
        </w:rPr>
        <w:t> </w:t>
      </w:r>
      <w:r w:rsidR="004245C9" w:rsidRPr="00335B7A">
        <w:rPr>
          <w:rFonts w:ascii="Marianne" w:hAnsi="Marianne" w:cs="Arial"/>
          <w:b/>
        </w:rPr>
        <w:t>:</w:t>
      </w:r>
      <w:r w:rsidR="004245C9" w:rsidRPr="008F5C2A">
        <w:t xml:space="preserve"> En cas de </w:t>
      </w:r>
      <w:r>
        <w:t>contentieux</w:t>
      </w:r>
      <w:r w:rsidR="004245C9" w:rsidRPr="008F5C2A">
        <w:t xml:space="preserve">, le droit français est seul applicable. </w:t>
      </w:r>
      <w:r>
        <w:t>En cas d’échec des tentatives de règlement amiable, l</w:t>
      </w:r>
      <w:r w:rsidR="004245C9" w:rsidRPr="008F5C2A">
        <w:t xml:space="preserve">e tribunal administratif de Rennes est seul compétent pour régler les recours et litiges qui pourraient opposer </w:t>
      </w:r>
      <w:r>
        <w:t>l’acheteur et le titulaire</w:t>
      </w:r>
      <w:r w:rsidR="004245C9" w:rsidRPr="008F5C2A">
        <w:t>, même</w:t>
      </w:r>
      <w:r>
        <w:t xml:space="preserve"> si ce dernier est étranger.</w:t>
      </w:r>
    </w:p>
    <w:p w14:paraId="264278CB" w14:textId="3F34CA33" w:rsidR="007536EF" w:rsidRPr="008F5C2A" w:rsidRDefault="007536EF" w:rsidP="006B5D57">
      <w:pPr>
        <w:pStyle w:val="Paragraphedeliste"/>
        <w:numPr>
          <w:ilvl w:val="0"/>
          <w:numId w:val="11"/>
        </w:numPr>
        <w:autoSpaceDE w:val="0"/>
        <w:autoSpaceDN w:val="0"/>
        <w:adjustRightInd w:val="0"/>
        <w:spacing w:after="100" w:afterAutospacing="1" w:line="241" w:lineRule="atLeast"/>
        <w:ind w:left="284" w:hanging="284"/>
        <w:jc w:val="both"/>
      </w:pPr>
      <w:r w:rsidRPr="00335B7A">
        <w:rPr>
          <w:rFonts w:ascii="Marianne" w:hAnsi="Marianne" w:cs="Arial"/>
          <w:b/>
        </w:rPr>
        <w:t>Résiliation</w:t>
      </w:r>
      <w:r w:rsidRPr="00335B7A">
        <w:rPr>
          <w:rFonts w:ascii="Calibri" w:hAnsi="Calibri" w:cs="Calibri"/>
          <w:b/>
        </w:rPr>
        <w:t> </w:t>
      </w:r>
      <w:r w:rsidRPr="00335B7A">
        <w:rPr>
          <w:rFonts w:ascii="Marianne" w:hAnsi="Marianne" w:cs="Arial"/>
          <w:b/>
        </w:rPr>
        <w:t>:</w:t>
      </w:r>
      <w:r w:rsidRPr="008F5C2A">
        <w:t xml:space="preserve"> Par dé</w:t>
      </w:r>
      <w:r w:rsidR="00D077B8">
        <w:t xml:space="preserve">rogation </w:t>
      </w:r>
      <w:r w:rsidR="00E450F8">
        <w:t>à l’</w:t>
      </w:r>
      <w:r w:rsidR="00D077B8">
        <w:t>article</w:t>
      </w:r>
      <w:r w:rsidR="00E450F8">
        <w:t xml:space="preserve"> 42</w:t>
      </w:r>
      <w:r w:rsidRPr="008F5C2A">
        <w:t xml:space="preserve"> du CCAG/FCS, en cas de décision ministérielle, de dissolution ou de restructuration ayant une incidence sur le déroulement du marché</w:t>
      </w:r>
      <w:bookmarkStart w:id="206" w:name="_Toc132422191"/>
      <w:bookmarkStart w:id="207" w:name="_Toc355704645"/>
      <w:bookmarkStart w:id="208" w:name="_Toc7687240"/>
      <w:r w:rsidR="00E450F8">
        <w:t>, l’acheteur est fondé à résilier le marché pour motif d’intérêt général, sans que le titulaire puisse prétendre à une quelconque indemnisation.</w:t>
      </w:r>
      <w:bookmarkEnd w:id="206"/>
      <w:bookmarkEnd w:id="207"/>
      <w:bookmarkEnd w:id="208"/>
    </w:p>
    <w:p w14:paraId="61AEFAFA" w14:textId="073717D4" w:rsidR="00132EBE" w:rsidRDefault="00132EBE">
      <w:pPr>
        <w:rPr>
          <w:rFonts w:ascii="Arial" w:eastAsia="Calibri" w:hAnsi="Arial" w:cs="Arial"/>
          <w:bCs/>
          <w:iCs/>
          <w:color w:val="000000" w:themeColor="text1"/>
          <w:lang w:eastAsia="en-US"/>
        </w:rPr>
      </w:pPr>
      <w:r>
        <w:br w:type="page"/>
      </w:r>
    </w:p>
    <w:p w14:paraId="4D240F38" w14:textId="7ED1F5D3" w:rsidR="003A1E31" w:rsidRPr="008F5C2A" w:rsidRDefault="004925DB" w:rsidP="003A1E31">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Pr>
          <w:rFonts w:ascii="Arial" w:hAnsi="Arial" w:cs="Arial"/>
          <w:b/>
        </w:rPr>
        <w:lastRenderedPageBreak/>
        <w:t>CLAUSE SOCIALE</w:t>
      </w:r>
    </w:p>
    <w:p w14:paraId="220CDBF7" w14:textId="77777777" w:rsidR="004925DB" w:rsidRPr="004925DB" w:rsidRDefault="004925DB" w:rsidP="004925DB">
      <w:pPr>
        <w:widowControl w:val="0"/>
        <w:numPr>
          <w:ilvl w:val="0"/>
          <w:numId w:val="45"/>
        </w:numPr>
        <w:tabs>
          <w:tab w:val="left" w:pos="426"/>
          <w:tab w:val="left" w:pos="4962"/>
        </w:tabs>
        <w:autoSpaceDE w:val="0"/>
        <w:autoSpaceDN w:val="0"/>
        <w:adjustRightInd w:val="0"/>
        <w:spacing w:before="120" w:after="120"/>
        <w:contextualSpacing/>
        <w:jc w:val="both"/>
        <w:outlineLvl w:val="0"/>
        <w:rPr>
          <w:rFonts w:ascii="Arial" w:eastAsia="Calibri" w:hAnsi="Arial" w:cs="Arial"/>
          <w:b/>
          <w:bCs/>
          <w:iCs/>
          <w:lang w:eastAsia="en-US"/>
        </w:rPr>
      </w:pPr>
      <w:r w:rsidRPr="004925DB">
        <w:rPr>
          <w:rFonts w:ascii="Arial" w:eastAsia="Calibri" w:hAnsi="Arial" w:cs="Arial"/>
          <w:b/>
          <w:bCs/>
          <w:iCs/>
          <w:lang w:eastAsia="en-US"/>
        </w:rPr>
        <w:t>Dispositif social du militaire blesse</w:t>
      </w:r>
    </w:p>
    <w:p w14:paraId="625F4D8C"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Un dispositif social est prévu dans le cadre de l’exécution du présent marché, il s’agit du dispositif du militaire blessé.</w:t>
      </w:r>
    </w:p>
    <w:p w14:paraId="7D2EE440"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Ce dispositif permet à un militaire blessé, suivi par Défense mobilité, de découvrir un métier, un secteur d’activité, le monde de l’entreprise, confirmer ou infirmer un projet professionnel, en réalisant un stage dans l’entreprise titulaire du marché.</w:t>
      </w:r>
    </w:p>
    <w:p w14:paraId="0AF756C7"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w:t>
      </w:r>
    </w:p>
    <w:p w14:paraId="4DC8B695"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
          <w:bCs/>
          <w:iCs/>
          <w:lang w:eastAsia="en-US"/>
        </w:rPr>
        <w:t>Il n’y a pas d’obligation pour le titulaire de former ou de recruter le stagiaire</w:t>
      </w:r>
      <w:r w:rsidRPr="004925DB">
        <w:rPr>
          <w:rFonts w:ascii="Arial" w:eastAsia="Calibri" w:hAnsi="Arial" w:cs="Arial"/>
          <w:bCs/>
          <w:iCs/>
          <w:lang w:eastAsia="en-US"/>
        </w:rPr>
        <w:t>. Néanmoins, à la fin du stage, le titulaire peut proposer une formation ou un recrutement au militaire qu’il a accompagné.</w:t>
      </w:r>
    </w:p>
    <w:p w14:paraId="28114500"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p>
    <w:p w14:paraId="3990E6CB"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u w:val="single"/>
          <w:lang w:eastAsia="en-US"/>
        </w:rPr>
      </w:pPr>
      <w:r w:rsidRPr="004925DB">
        <w:rPr>
          <w:rFonts w:ascii="Arial" w:eastAsia="Calibri" w:hAnsi="Arial" w:cs="Arial"/>
          <w:bCs/>
          <w:iCs/>
          <w:u w:val="single"/>
          <w:lang w:eastAsia="en-US"/>
        </w:rPr>
        <w:t>Publics éligibles</w:t>
      </w:r>
    </w:p>
    <w:p w14:paraId="06F2D2C4"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Ce dispositif concerne les militaires accompagnés par Défense mobilité touchés par une blessure physique ou psychique.</w:t>
      </w:r>
    </w:p>
    <w:p w14:paraId="2C8C5497"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u w:val="single"/>
          <w:lang w:eastAsia="en-US"/>
        </w:rPr>
      </w:pPr>
      <w:r w:rsidRPr="004925DB">
        <w:rPr>
          <w:rFonts w:ascii="Arial" w:eastAsia="Calibri" w:hAnsi="Arial" w:cs="Arial"/>
          <w:bCs/>
          <w:iCs/>
          <w:u w:val="single"/>
          <w:lang w:eastAsia="en-US"/>
        </w:rPr>
        <w:t>Modalités de mise en œuvre du dispositif social</w:t>
      </w:r>
    </w:p>
    <w:p w14:paraId="1E95DEDA"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A la demande de Défense mobilité, lorsqu’un militaire blessé est intéressé par un des domaines d’activité proposés par le titulaire, le dispositif est mis en œuvre par le titulaire selon l’une ou plusieurs des modalités suivantes :</w:t>
      </w:r>
    </w:p>
    <w:p w14:paraId="76931B4C" w14:textId="4E853CF1"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U</w:t>
      </w:r>
      <w:r w:rsidRPr="004925DB">
        <w:rPr>
          <w:rFonts w:ascii="Arial" w:eastAsia="Calibri" w:hAnsi="Arial" w:cs="Arial"/>
          <w:bCs/>
          <w:iCs/>
          <w:lang w:eastAsia="en-US"/>
        </w:rPr>
        <w:t>ne proposition de stage directement par l’entreprise titulaire ;</w:t>
      </w:r>
    </w:p>
    <w:p w14:paraId="048B251B" w14:textId="144D0B5C"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U</w:t>
      </w:r>
      <w:r w:rsidRPr="004925DB">
        <w:rPr>
          <w:rFonts w:ascii="Arial" w:eastAsia="Calibri" w:hAnsi="Arial" w:cs="Arial"/>
          <w:bCs/>
          <w:iCs/>
          <w:lang w:eastAsia="en-US"/>
        </w:rPr>
        <w:t>ne proposition de stage de l’un des membres du groupement en cas de groupement d’opérateurs économiques ;</w:t>
      </w:r>
    </w:p>
    <w:p w14:paraId="691B1EE6" w14:textId="22E80D0D"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U</w:t>
      </w:r>
      <w:r w:rsidRPr="004925DB">
        <w:rPr>
          <w:rFonts w:ascii="Arial" w:eastAsia="Calibri" w:hAnsi="Arial" w:cs="Arial"/>
          <w:bCs/>
          <w:iCs/>
          <w:lang w:eastAsia="en-US"/>
        </w:rPr>
        <w:t>ne proposition de stage d’un sous-traitant en cas de recours à la sous-traitance dans le cadre de l’exécution du marché.</w:t>
      </w:r>
    </w:p>
    <w:p w14:paraId="507D5032"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 xml:space="preserve">En cas de groupement d’opérateurs économiques, le mandataire du groupement est l’interlocuteur unique de l’acheteur pour le suivi d’exécution du dispositif. </w:t>
      </w:r>
    </w:p>
    <w:p w14:paraId="727A648E"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En cas de sous-traitance, le titulaire est l’interlocuteur unique de l’acheteur pour le suivi d’exécution du dispositif.</w:t>
      </w:r>
    </w:p>
    <w:p w14:paraId="5C7085FC"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Dès notification, l’acheteur transmet les éléments suivants à Défense mobilité :</w:t>
      </w:r>
    </w:p>
    <w:p w14:paraId="63D0EBB0" w14:textId="5C5300B9"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Numéro du marché ;</w:t>
      </w:r>
    </w:p>
    <w:p w14:paraId="60EEA24A" w14:textId="4E27963D"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Date de notification ;</w:t>
      </w:r>
    </w:p>
    <w:p w14:paraId="3DD4EB8A" w14:textId="3C58C0F3"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Durée et date d’échéance ;</w:t>
      </w:r>
    </w:p>
    <w:p w14:paraId="2C5CF43C" w14:textId="688345F5"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Coordonnées du titulaire</w:t>
      </w:r>
    </w:p>
    <w:p w14:paraId="0512793E"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Le titulaire s’engage à communiquer à Défense Mobilité dans les trente (30) jours suivant la notification, et tout au long du marché en cas d’évolution, les éléments suivants :</w:t>
      </w:r>
    </w:p>
    <w:p w14:paraId="30C1F207" w14:textId="21BDE479"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les domaines d’activités qu’il propose pour la réalisation d’un stage ;</w:t>
      </w:r>
    </w:p>
    <w:p w14:paraId="1B6EBA5B" w14:textId="0DA1BB3E"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la localisation des sites concernés par l’exécution du marché (département et commune en France) ;</w:t>
      </w:r>
    </w:p>
    <w:p w14:paraId="01EFF74D" w14:textId="3653FC76"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leur accessibilité en transport en commun (oui / non) ;</w:t>
      </w:r>
    </w:p>
    <w:p w14:paraId="6DEEE7F6" w14:textId="2A76E036"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w:t>
      </w:r>
      <w:r>
        <w:rPr>
          <w:rFonts w:ascii="Arial" w:eastAsia="Calibri" w:hAnsi="Arial" w:cs="Arial"/>
          <w:bCs/>
          <w:iCs/>
          <w:lang w:eastAsia="en-US"/>
        </w:rPr>
        <w:t xml:space="preserve"> </w:t>
      </w:r>
      <w:r w:rsidRPr="004925DB">
        <w:rPr>
          <w:rFonts w:ascii="Arial" w:eastAsia="Calibri" w:hAnsi="Arial" w:cs="Arial"/>
          <w:bCs/>
          <w:iCs/>
          <w:lang w:eastAsia="en-US"/>
        </w:rPr>
        <w:t>les coordonnées du référent entreprise qui est l’interlocuteur de l’Administration (acheteur et Défense mobilité) et qui sera chargé du suivi du dispositif.</w:t>
      </w:r>
    </w:p>
    <w:p w14:paraId="0145C1E8"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6C2C9D4C"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 xml:space="preserve">Une fois la fiche de stage validée, une convention de stage est renseignée et signée par l’ensemble des parties prenantes (le militaire blessé, le titulaire et Défense mobilité). </w:t>
      </w:r>
    </w:p>
    <w:p w14:paraId="069B5969"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10C1C646"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lastRenderedPageBreak/>
        <w:t>Le stagiaire n’est pas gratifié par l’entreprise. Néanmoins, cette dernière peut mettre à disposition du stagiaire des tickets restaurant voire lui attribuer des aides aux transports.</w:t>
      </w:r>
    </w:p>
    <w:p w14:paraId="74E01696"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p>
    <w:p w14:paraId="53CF6A4F"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u w:val="single"/>
          <w:lang w:eastAsia="en-US"/>
        </w:rPr>
      </w:pPr>
      <w:r w:rsidRPr="004925DB">
        <w:rPr>
          <w:rFonts w:ascii="Arial" w:eastAsia="Calibri" w:hAnsi="Arial" w:cs="Arial"/>
          <w:bCs/>
          <w:iCs/>
          <w:u w:val="single"/>
          <w:lang w:eastAsia="en-US"/>
        </w:rPr>
        <w:t>Intervention de Défense mobilité</w:t>
      </w:r>
    </w:p>
    <w:p w14:paraId="572E2F3E"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21D72F7F"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Dans le cadre de l’exécution du présent marché, Défense mobilité a notamment pour missions :</w:t>
      </w:r>
    </w:p>
    <w:p w14:paraId="5745EA09" w14:textId="66515B0D" w:rsidR="004925DB" w:rsidRPr="004925DB" w:rsidRDefault="004925DB" w:rsidP="004925DB">
      <w:pPr>
        <w:widowControl w:val="0"/>
        <w:numPr>
          <w:ilvl w:val="0"/>
          <w:numId w:val="48"/>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 xml:space="preserve"> D</w:t>
      </w:r>
      <w:r w:rsidRPr="004925DB">
        <w:rPr>
          <w:rFonts w:ascii="Arial" w:eastAsia="Calibri" w:hAnsi="Arial" w:cs="Arial"/>
          <w:bCs/>
          <w:iCs/>
          <w:lang w:eastAsia="en-US"/>
        </w:rPr>
        <w:t>’accompagner le titulaire :</w:t>
      </w:r>
    </w:p>
    <w:p w14:paraId="30303F60" w14:textId="6CCAA17D" w:rsidR="004925DB" w:rsidRPr="004925DB" w:rsidRDefault="004925DB" w:rsidP="004925DB">
      <w:pPr>
        <w:widowControl w:val="0"/>
        <w:numPr>
          <w:ilvl w:val="0"/>
          <w:numId w:val="46"/>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D</w:t>
      </w:r>
      <w:r w:rsidRPr="004925DB">
        <w:rPr>
          <w:rFonts w:ascii="Arial" w:eastAsia="Calibri" w:hAnsi="Arial" w:cs="Arial"/>
          <w:bCs/>
          <w:iCs/>
          <w:lang w:eastAsia="en-US"/>
        </w:rPr>
        <w:t>ans l’expression des offres de stage au regard des caractéristiques de l’entreprise ;</w:t>
      </w:r>
    </w:p>
    <w:p w14:paraId="45FC1320" w14:textId="0BDC2C7D" w:rsidR="004925DB" w:rsidRPr="004925DB" w:rsidRDefault="004925DB" w:rsidP="004925DB">
      <w:pPr>
        <w:widowControl w:val="0"/>
        <w:numPr>
          <w:ilvl w:val="0"/>
          <w:numId w:val="46"/>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D</w:t>
      </w:r>
      <w:r w:rsidRPr="004925DB">
        <w:rPr>
          <w:rFonts w:ascii="Arial" w:eastAsia="Calibri" w:hAnsi="Arial" w:cs="Arial"/>
          <w:bCs/>
          <w:iCs/>
          <w:lang w:eastAsia="en-US"/>
        </w:rPr>
        <w:t>e lui proposer les modalités les plus appropriées de mise en œuvre de cette disposition sociale ;</w:t>
      </w:r>
    </w:p>
    <w:p w14:paraId="727696E0" w14:textId="5FFAF130" w:rsidR="004925DB" w:rsidRPr="004925DB" w:rsidRDefault="004925DB" w:rsidP="004925DB">
      <w:pPr>
        <w:widowControl w:val="0"/>
        <w:numPr>
          <w:ilvl w:val="0"/>
          <w:numId w:val="46"/>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D</w:t>
      </w:r>
      <w:r w:rsidRPr="004925DB">
        <w:rPr>
          <w:rFonts w:ascii="Arial" w:eastAsia="Calibri" w:hAnsi="Arial" w:cs="Arial"/>
          <w:bCs/>
          <w:iCs/>
          <w:lang w:eastAsia="en-US"/>
        </w:rPr>
        <w:t>’identifier et de lui proposer les profils du ou des militaires intéressés par les domaines d’activités proposés par le titulaire ;</w:t>
      </w:r>
    </w:p>
    <w:p w14:paraId="4A8710ED" w14:textId="7082580C" w:rsidR="004925DB" w:rsidRPr="004925DB" w:rsidRDefault="004925DB" w:rsidP="004925DB">
      <w:pPr>
        <w:widowControl w:val="0"/>
        <w:numPr>
          <w:ilvl w:val="0"/>
          <w:numId w:val="46"/>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D</w:t>
      </w:r>
      <w:r w:rsidRPr="004925DB">
        <w:rPr>
          <w:rFonts w:ascii="Arial" w:eastAsia="Calibri" w:hAnsi="Arial" w:cs="Arial"/>
          <w:bCs/>
          <w:iCs/>
          <w:lang w:eastAsia="en-US"/>
        </w:rPr>
        <w:t>e s’assurer de la bonne exécution du stage conformément à la convention signée ;</w:t>
      </w:r>
    </w:p>
    <w:p w14:paraId="3AA1302F"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p>
    <w:p w14:paraId="54C25DFB" w14:textId="75125C20" w:rsidR="004925DB" w:rsidRPr="004925DB" w:rsidRDefault="004925DB" w:rsidP="004925DB">
      <w:pPr>
        <w:widowControl w:val="0"/>
        <w:numPr>
          <w:ilvl w:val="0"/>
          <w:numId w:val="47"/>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 xml:space="preserve"> D</w:t>
      </w:r>
      <w:r w:rsidRPr="004925DB">
        <w:rPr>
          <w:rFonts w:ascii="Arial" w:eastAsia="Calibri" w:hAnsi="Arial" w:cs="Arial"/>
          <w:bCs/>
          <w:iCs/>
          <w:lang w:eastAsia="en-US"/>
        </w:rPr>
        <w:t>’informer l’acheteur :</w:t>
      </w:r>
    </w:p>
    <w:p w14:paraId="3F9C3708" w14:textId="453A8166" w:rsidR="004925DB" w:rsidRPr="004925DB" w:rsidRDefault="004925DB" w:rsidP="004925DB">
      <w:pPr>
        <w:widowControl w:val="0"/>
        <w:numPr>
          <w:ilvl w:val="1"/>
          <w:numId w:val="47"/>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L</w:t>
      </w:r>
      <w:r w:rsidRPr="004925DB">
        <w:rPr>
          <w:rFonts w:ascii="Arial" w:eastAsia="Calibri" w:hAnsi="Arial" w:cs="Arial"/>
          <w:bCs/>
          <w:iCs/>
          <w:lang w:eastAsia="en-US"/>
        </w:rPr>
        <w:t>ors de la signature d’une convention de stage ;</w:t>
      </w:r>
    </w:p>
    <w:p w14:paraId="66F8075E" w14:textId="0CC135FC" w:rsidR="004925DB" w:rsidRPr="004925DB" w:rsidRDefault="004925DB" w:rsidP="004925DB">
      <w:pPr>
        <w:widowControl w:val="0"/>
        <w:numPr>
          <w:ilvl w:val="1"/>
          <w:numId w:val="47"/>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D</w:t>
      </w:r>
      <w:r w:rsidRPr="004925DB">
        <w:rPr>
          <w:rFonts w:ascii="Arial" w:eastAsia="Calibri" w:hAnsi="Arial" w:cs="Arial"/>
          <w:bCs/>
          <w:iCs/>
          <w:lang w:eastAsia="en-US"/>
        </w:rPr>
        <w:t>e lui rendre compte de toute difficulté rencontrée ;</w:t>
      </w:r>
    </w:p>
    <w:p w14:paraId="543F9CB4" w14:textId="75A38E61" w:rsidR="004925DB" w:rsidRPr="004925DB" w:rsidRDefault="004925DB" w:rsidP="004925DB">
      <w:pPr>
        <w:widowControl w:val="0"/>
        <w:numPr>
          <w:ilvl w:val="1"/>
          <w:numId w:val="47"/>
        </w:numPr>
        <w:tabs>
          <w:tab w:val="left" w:pos="426"/>
          <w:tab w:val="left" w:pos="4962"/>
        </w:tabs>
        <w:autoSpaceDE w:val="0"/>
        <w:autoSpaceDN w:val="0"/>
        <w:adjustRightInd w:val="0"/>
        <w:spacing w:before="120" w:after="120"/>
        <w:jc w:val="both"/>
        <w:outlineLvl w:val="0"/>
        <w:rPr>
          <w:rFonts w:ascii="Arial" w:eastAsia="Calibri" w:hAnsi="Arial" w:cs="Arial"/>
          <w:bCs/>
          <w:iCs/>
          <w:lang w:eastAsia="en-US"/>
        </w:rPr>
      </w:pPr>
      <w:r>
        <w:rPr>
          <w:rFonts w:ascii="Arial" w:eastAsia="Calibri" w:hAnsi="Arial" w:cs="Arial"/>
          <w:bCs/>
          <w:iCs/>
          <w:lang w:eastAsia="en-US"/>
        </w:rPr>
        <w:t>D</w:t>
      </w:r>
      <w:r w:rsidRPr="004925DB">
        <w:rPr>
          <w:rFonts w:ascii="Arial" w:eastAsia="Calibri" w:hAnsi="Arial" w:cs="Arial"/>
          <w:bCs/>
          <w:iCs/>
          <w:lang w:eastAsia="en-US"/>
        </w:rPr>
        <w:t>e lui adresser un bilan annuel qualitatif de ces stages. Ce bilan est également transmis au titulaire.</w:t>
      </w:r>
    </w:p>
    <w:p w14:paraId="276B9363"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u w:val="single"/>
          <w:lang w:eastAsia="en-US"/>
        </w:rPr>
      </w:pPr>
      <w:r w:rsidRPr="004925DB">
        <w:rPr>
          <w:rFonts w:ascii="Arial" w:eastAsia="Calibri" w:hAnsi="Arial" w:cs="Arial"/>
          <w:bCs/>
          <w:iCs/>
          <w:u w:val="single"/>
          <w:lang w:eastAsia="en-US"/>
        </w:rPr>
        <w:t>Difficultés dans l’exécution du dispositif du militaire blessé</w:t>
      </w:r>
    </w:p>
    <w:p w14:paraId="65020951"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 xml:space="preserve">Le titulaire notifie à l’acheteur toute difficulté pour assurer l’accueil d’un militaire blessé en apportant les éléments justificatifs. </w:t>
      </w:r>
    </w:p>
    <w:p w14:paraId="1A2C45CA"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 xml:space="preserve">En cas de difficultés pour accueillir un militaire blessé, il en informe l’acheteur et Défense mobilité. </w:t>
      </w:r>
    </w:p>
    <w:p w14:paraId="2F7E164C"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En cas de difficultés lors de la réalisation du stage, le titulaire informe son correspondant Défense mobilité dans les plus brefs délais afin qu’ils étudient ensemble les moyens à mettre en œuvre pour atteindre les objectifs fixés dans la convention de stage.</w:t>
      </w:r>
    </w:p>
    <w:p w14:paraId="132A3921" w14:textId="77777777" w:rsidR="004925DB" w:rsidRPr="004925DB" w:rsidRDefault="004925DB" w:rsidP="004925DB">
      <w:pPr>
        <w:widowControl w:val="0"/>
        <w:tabs>
          <w:tab w:val="left" w:pos="426"/>
          <w:tab w:val="left" w:pos="4962"/>
        </w:tabs>
        <w:autoSpaceDE w:val="0"/>
        <w:autoSpaceDN w:val="0"/>
        <w:adjustRightInd w:val="0"/>
        <w:spacing w:before="120" w:after="120"/>
        <w:ind w:left="360"/>
        <w:jc w:val="both"/>
        <w:outlineLvl w:val="0"/>
        <w:rPr>
          <w:rFonts w:ascii="Arial" w:eastAsia="Calibri" w:hAnsi="Arial" w:cs="Arial"/>
          <w:bCs/>
          <w:iCs/>
          <w:lang w:eastAsia="en-US"/>
        </w:rPr>
      </w:pPr>
      <w:r w:rsidRPr="004925DB">
        <w:rPr>
          <w:rFonts w:ascii="Arial" w:eastAsia="Calibri" w:hAnsi="Arial" w:cs="Arial"/>
          <w:bCs/>
          <w:iCs/>
          <w:lang w:eastAsia="en-US"/>
        </w:rPr>
        <w:t>Si à l’échéance du marché, Défense mobilité n’a pas pris contact avec le titulaire, ce dernier est libéré de son engagement.</w:t>
      </w:r>
    </w:p>
    <w:p w14:paraId="721B6021" w14:textId="77777777" w:rsidR="003A1E31" w:rsidRPr="004925DB" w:rsidRDefault="003A1E31" w:rsidP="003A1E31">
      <w:pPr>
        <w:pStyle w:val="paragraphe"/>
      </w:pPr>
    </w:p>
    <w:p w14:paraId="280A67D3" w14:textId="04095D12" w:rsidR="00D80209" w:rsidRPr="008F5C2A" w:rsidRDefault="00FF0193" w:rsidP="00751156">
      <w:pPr>
        <w:pStyle w:val="Paragraphedeliste"/>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rPr>
      </w:pPr>
      <w:r w:rsidRPr="008F5C2A">
        <w:rPr>
          <w:rFonts w:ascii="Arial" w:hAnsi="Arial" w:cs="Arial"/>
          <w:b/>
        </w:rPr>
        <w:t>D</w:t>
      </w:r>
      <w:r w:rsidR="007536EF" w:rsidRPr="008F5C2A">
        <w:rPr>
          <w:rFonts w:ascii="Arial" w:hAnsi="Arial" w:cs="Arial"/>
          <w:b/>
        </w:rPr>
        <w:t>É</w:t>
      </w:r>
      <w:r w:rsidR="00D80209" w:rsidRPr="008F5C2A">
        <w:rPr>
          <w:rFonts w:ascii="Arial" w:hAnsi="Arial" w:cs="Arial"/>
          <w:b/>
        </w:rPr>
        <w:t>ROGATIONS AU</w:t>
      </w:r>
      <w:r w:rsidR="00FB10FF" w:rsidRPr="008F5C2A">
        <w:rPr>
          <w:rFonts w:ascii="Arial" w:hAnsi="Arial" w:cs="Arial"/>
          <w:b/>
        </w:rPr>
        <w:t xml:space="preserve"> CCAG/FCS</w:t>
      </w:r>
    </w:p>
    <w:p w14:paraId="124116ED" w14:textId="0DEC3C1E" w:rsidR="006B5D57" w:rsidRPr="006B5D57" w:rsidRDefault="006B5D57" w:rsidP="006B5D57">
      <w:pPr>
        <w:pStyle w:val="Paragraphedeliste"/>
        <w:numPr>
          <w:ilvl w:val="0"/>
          <w:numId w:val="11"/>
        </w:numPr>
        <w:autoSpaceDE w:val="0"/>
        <w:autoSpaceDN w:val="0"/>
        <w:adjustRightInd w:val="0"/>
        <w:spacing w:after="100" w:afterAutospacing="1" w:line="241" w:lineRule="atLeast"/>
        <w:ind w:left="284" w:hanging="284"/>
        <w:jc w:val="both"/>
      </w:pPr>
      <w:r w:rsidRPr="006B5D57">
        <w:t xml:space="preserve">L’article II. </w:t>
      </w:r>
      <w:r w:rsidR="000C3C09">
        <w:t xml:space="preserve">du CCAP </w:t>
      </w:r>
      <w:r w:rsidRPr="006B5D57">
        <w:t>Pièces contractuelles déroge à l’article 4.1 du CCAG/FCS.</w:t>
      </w:r>
    </w:p>
    <w:p w14:paraId="66192A42" w14:textId="17C791BB" w:rsidR="006B5D57" w:rsidRPr="006B5D57" w:rsidRDefault="006B5D57" w:rsidP="006B5D57">
      <w:pPr>
        <w:pStyle w:val="Paragraphedeliste"/>
        <w:numPr>
          <w:ilvl w:val="0"/>
          <w:numId w:val="11"/>
        </w:numPr>
        <w:autoSpaceDE w:val="0"/>
        <w:autoSpaceDN w:val="0"/>
        <w:adjustRightInd w:val="0"/>
        <w:spacing w:after="100" w:afterAutospacing="1" w:line="241" w:lineRule="atLeast"/>
        <w:ind w:left="284" w:hanging="284"/>
        <w:jc w:val="both"/>
      </w:pPr>
      <w:r w:rsidRPr="006B5D57">
        <w:t xml:space="preserve">L’article V. </w:t>
      </w:r>
      <w:r w:rsidR="000C3C09">
        <w:t xml:space="preserve">du CCAP </w:t>
      </w:r>
      <w:r w:rsidRPr="006B5D57">
        <w:t>Modalités de contrôle d’exécution / constatation de l’exécution des prestations déroge aux articles 28 à 30 du CCAG/FCS.</w:t>
      </w:r>
    </w:p>
    <w:p w14:paraId="6E770D9A" w14:textId="76BC474B" w:rsidR="006B5D57" w:rsidRPr="006B5D57" w:rsidRDefault="006B5D57" w:rsidP="006B5D57">
      <w:pPr>
        <w:pStyle w:val="Paragraphedeliste"/>
        <w:numPr>
          <w:ilvl w:val="0"/>
          <w:numId w:val="11"/>
        </w:numPr>
        <w:autoSpaceDE w:val="0"/>
        <w:autoSpaceDN w:val="0"/>
        <w:adjustRightInd w:val="0"/>
        <w:spacing w:after="100" w:afterAutospacing="1" w:line="241" w:lineRule="atLeast"/>
        <w:ind w:left="284" w:hanging="284"/>
        <w:jc w:val="both"/>
      </w:pPr>
      <w:r w:rsidRPr="006B5D57">
        <w:t xml:space="preserve">L’article V. </w:t>
      </w:r>
      <w:r w:rsidR="000C3C09">
        <w:t xml:space="preserve">du CCAP </w:t>
      </w:r>
      <w:r w:rsidRPr="006B5D57">
        <w:t>Modalités de contrôle d’e</w:t>
      </w:r>
      <w:r w:rsidR="000C3C09">
        <w:t>xécution / pénalités</w:t>
      </w:r>
      <w:r w:rsidRPr="006B5D57">
        <w:t xml:space="preserve"> déroge à l’article 14.1 du CCAG/FCS.</w:t>
      </w:r>
    </w:p>
    <w:p w14:paraId="79FB482C" w14:textId="33F6DE4D" w:rsidR="0081717B" w:rsidRPr="006B5D57" w:rsidRDefault="006B5D57" w:rsidP="006B5D57">
      <w:pPr>
        <w:pStyle w:val="Paragraphedeliste"/>
        <w:numPr>
          <w:ilvl w:val="0"/>
          <w:numId w:val="11"/>
        </w:numPr>
        <w:autoSpaceDE w:val="0"/>
        <w:autoSpaceDN w:val="0"/>
        <w:adjustRightInd w:val="0"/>
        <w:spacing w:after="100" w:afterAutospacing="1" w:line="241" w:lineRule="atLeast"/>
        <w:ind w:left="284" w:hanging="284"/>
        <w:jc w:val="both"/>
      </w:pPr>
      <w:r w:rsidRPr="006B5D57">
        <w:t xml:space="preserve">L’article VII. </w:t>
      </w:r>
      <w:r w:rsidR="000C3C09">
        <w:t xml:space="preserve">du CCAP </w:t>
      </w:r>
      <w:r w:rsidRPr="006B5D57">
        <w:t>Litiges-différends / résiliation déroge à l’article 42 du CCAG/FCS.</w:t>
      </w:r>
    </w:p>
    <w:p w14:paraId="457C0292" w14:textId="77777777" w:rsidR="00287E40" w:rsidRPr="008F5C2A" w:rsidRDefault="00287E40" w:rsidP="00A83944">
      <w:pPr>
        <w:autoSpaceDE w:val="0"/>
        <w:autoSpaceDN w:val="0"/>
        <w:adjustRightInd w:val="0"/>
        <w:spacing w:after="120"/>
        <w:ind w:left="-284"/>
        <w:jc w:val="both"/>
        <w:rPr>
          <w:rFonts w:ascii="Arial" w:hAnsi="Arial" w:cs="Arial"/>
          <w:color w:val="000000"/>
          <w:u w:val="single"/>
        </w:rPr>
      </w:pPr>
    </w:p>
    <w:p w14:paraId="2A2D69F9" w14:textId="16C8636F" w:rsidR="00682551" w:rsidRPr="008F5C2A" w:rsidRDefault="00682551" w:rsidP="008A4519">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color w:val="000000"/>
          <w:u w:val="single"/>
        </w:rPr>
        <w:sectPr w:rsidR="00682551" w:rsidRPr="008F5C2A" w:rsidSect="001A5293">
          <w:type w:val="continuous"/>
          <w:pgSz w:w="11907" w:h="16840" w:code="9"/>
          <w:pgMar w:top="567" w:right="1134" w:bottom="851" w:left="1134" w:header="454" w:footer="680" w:gutter="0"/>
          <w:cols w:space="720"/>
          <w:titlePg/>
          <w:docGrid w:linePitch="272"/>
        </w:sectPr>
      </w:pPr>
      <w:r w:rsidRPr="008F5C2A">
        <w:rPr>
          <w:rFonts w:ascii="Arial" w:hAnsi="Arial" w:cs="Arial"/>
          <w:color w:val="000000"/>
          <w:u w:val="single"/>
        </w:rPr>
        <w:br w:type="page"/>
      </w:r>
    </w:p>
    <w:p w14:paraId="577E7A30" w14:textId="7F258D72" w:rsidR="00B335F1" w:rsidRPr="008F5C2A" w:rsidRDefault="008B3D87" w:rsidP="00170DBB">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color w:val="000000"/>
          <w:sz w:val="28"/>
          <w:szCs w:val="28"/>
        </w:rPr>
      </w:pPr>
      <w:r w:rsidRPr="008F5C2A">
        <w:rPr>
          <w:rFonts w:ascii="Arial" w:hAnsi="Arial" w:cs="Arial"/>
          <w:b/>
          <w:color w:val="000000"/>
          <w:sz w:val="28"/>
          <w:szCs w:val="28"/>
        </w:rPr>
        <w:lastRenderedPageBreak/>
        <w:t>4</w:t>
      </w:r>
      <w:r w:rsidR="00A83944" w:rsidRPr="008F5C2A">
        <w:rPr>
          <w:rFonts w:ascii="Arial" w:hAnsi="Arial" w:cs="Arial"/>
          <w:b/>
          <w:color w:val="000000"/>
          <w:sz w:val="28"/>
          <w:szCs w:val="28"/>
          <w:vertAlign w:val="superscript"/>
        </w:rPr>
        <w:t>ème</w:t>
      </w:r>
      <w:r w:rsidR="00A83944" w:rsidRPr="008F5C2A">
        <w:rPr>
          <w:rFonts w:ascii="Arial" w:hAnsi="Arial" w:cs="Arial"/>
          <w:b/>
          <w:color w:val="000000"/>
          <w:sz w:val="28"/>
          <w:szCs w:val="28"/>
        </w:rPr>
        <w:t xml:space="preserve"> partie </w:t>
      </w:r>
      <w:r w:rsidR="00FF3D32" w:rsidRPr="008F5C2A">
        <w:rPr>
          <w:rFonts w:ascii="Arial" w:hAnsi="Arial" w:cs="Arial"/>
          <w:b/>
          <w:color w:val="000000"/>
          <w:sz w:val="28"/>
          <w:szCs w:val="28"/>
        </w:rPr>
        <w:t>–</w:t>
      </w:r>
      <w:r w:rsidR="00A83944" w:rsidRPr="008F5C2A">
        <w:rPr>
          <w:rFonts w:ascii="Arial" w:hAnsi="Arial" w:cs="Arial"/>
          <w:b/>
          <w:color w:val="000000"/>
          <w:sz w:val="28"/>
          <w:szCs w:val="28"/>
        </w:rPr>
        <w:t xml:space="preserve"> </w:t>
      </w:r>
      <w:r w:rsidR="00FF3D32" w:rsidRPr="008F5C2A">
        <w:rPr>
          <w:rFonts w:ascii="Arial" w:hAnsi="Arial" w:cs="Arial"/>
          <w:b/>
          <w:color w:val="000000"/>
          <w:sz w:val="28"/>
          <w:szCs w:val="28"/>
        </w:rPr>
        <w:t>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031F2171" w14:textId="77777777" w:rsidTr="003C6A43">
        <w:tc>
          <w:tcPr>
            <w:tcW w:w="9781" w:type="dxa"/>
            <w:shd w:val="clear" w:color="auto" w:fill="auto"/>
          </w:tcPr>
          <w:p w14:paraId="2A225B8E" w14:textId="7B32C98E" w:rsidR="00B335F1" w:rsidRPr="008F5C2A" w:rsidRDefault="00B335F1" w:rsidP="00011DFF">
            <w:pPr>
              <w:shd w:val="clear" w:color="auto" w:fill="D9D9D9" w:themeFill="background1" w:themeFillShade="D9"/>
              <w:autoSpaceDE w:val="0"/>
              <w:autoSpaceDN w:val="0"/>
              <w:adjustRightInd w:val="0"/>
              <w:spacing w:after="120" w:line="360" w:lineRule="auto"/>
              <w:rPr>
                <w:rFonts w:ascii="Arial" w:hAnsi="Arial" w:cs="Arial"/>
                <w:b/>
                <w:sz w:val="22"/>
                <w:szCs w:val="22"/>
              </w:rPr>
            </w:pPr>
            <w:r w:rsidRPr="008F5C2A">
              <w:rPr>
                <w:rFonts w:ascii="Arial" w:hAnsi="Arial" w:cs="Arial"/>
                <w:b/>
                <w:sz w:val="22"/>
                <w:szCs w:val="22"/>
              </w:rPr>
              <w:t xml:space="preserve">I. </w:t>
            </w:r>
            <w:r w:rsidR="00336D77" w:rsidRPr="008F5C2A">
              <w:rPr>
                <w:rFonts w:ascii="Arial" w:hAnsi="Arial" w:cs="Arial"/>
                <w:b/>
                <w:sz w:val="22"/>
                <w:szCs w:val="22"/>
              </w:rPr>
              <w:t>ENGAGEMENT DU TITULAIRE</w:t>
            </w:r>
          </w:p>
        </w:tc>
      </w:tr>
    </w:tbl>
    <w:p w14:paraId="5C52B122" w14:textId="77777777" w:rsidR="00B335F1" w:rsidRPr="008F5C2A" w:rsidRDefault="00B335F1" w:rsidP="00B335F1">
      <w:pPr>
        <w:tabs>
          <w:tab w:val="left" w:pos="851"/>
        </w:tabs>
        <w:rPr>
          <w:rFonts w:ascii="Arial" w:hAnsi="Arial" w:cs="Arial"/>
          <w:sz w:val="16"/>
          <w:szCs w:val="16"/>
        </w:rPr>
      </w:pPr>
    </w:p>
    <w:p w14:paraId="6B625153" w14:textId="01D4F6A2" w:rsidR="00B335F1" w:rsidRPr="008F5C2A" w:rsidRDefault="00B335F1" w:rsidP="00DF284E">
      <w:pPr>
        <w:pStyle w:val="Titre2"/>
        <w:rPr>
          <w:i/>
          <w:iCs/>
        </w:rPr>
      </w:pPr>
      <w:r w:rsidRPr="008F5C2A">
        <w:t>I.</w:t>
      </w:r>
      <w:r w:rsidR="005478CB" w:rsidRPr="008F5C2A">
        <w:t xml:space="preserve">1. </w:t>
      </w:r>
      <w:r w:rsidRPr="008F5C2A">
        <w:t xml:space="preserve">Identification et engagement du titulaire </w:t>
      </w:r>
    </w:p>
    <w:p w14:paraId="0B30E943" w14:textId="77777777" w:rsidR="00B335F1" w:rsidRPr="008F5C2A" w:rsidRDefault="00B335F1" w:rsidP="00B335F1">
      <w:pPr>
        <w:tabs>
          <w:tab w:val="left" w:pos="851"/>
        </w:tabs>
        <w:rPr>
          <w:rFonts w:ascii="Arial" w:hAnsi="Arial" w:cs="Arial"/>
        </w:rPr>
      </w:pPr>
    </w:p>
    <w:p w14:paraId="0C7530BB" w14:textId="21BB5FA5" w:rsidR="00B335F1" w:rsidRPr="008F5C2A" w:rsidRDefault="0002207A" w:rsidP="00A050CF">
      <w:pPr>
        <w:tabs>
          <w:tab w:val="left" w:pos="851"/>
        </w:tabs>
        <w:ind w:left="-426"/>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A050CF" w:rsidRPr="008F5C2A">
        <w:rPr>
          <w:rFonts w:ascii="Arial" w:eastAsia="Arial" w:hAnsi="Arial" w:cs="Arial"/>
          <w:spacing w:val="-10"/>
        </w:rPr>
        <w:t xml:space="preserve"> </w:t>
      </w:r>
      <w:r w:rsidR="00B335F1" w:rsidRPr="008F5C2A">
        <w:rPr>
          <w:rFonts w:ascii="Arial" w:hAnsi="Arial" w:cs="Arial"/>
        </w:rPr>
        <w:t>Après avoir pris connaissance des pièces constitutives du marché public e</w:t>
      </w:r>
      <w:r w:rsidR="00A050CF" w:rsidRPr="008F5C2A">
        <w:rPr>
          <w:rFonts w:ascii="Arial" w:hAnsi="Arial" w:cs="Arial"/>
        </w:rPr>
        <w:t>t conformément à leurs clauses, le signataire</w:t>
      </w:r>
    </w:p>
    <w:p w14:paraId="7160536A" w14:textId="77777777" w:rsidR="00A050CF" w:rsidRPr="008F5C2A" w:rsidRDefault="00A050CF" w:rsidP="00A050CF">
      <w:pPr>
        <w:tabs>
          <w:tab w:val="left" w:pos="851"/>
        </w:tabs>
        <w:ind w:left="-426"/>
        <w:rPr>
          <w:rFonts w:ascii="Arial" w:hAnsi="Arial" w:cs="Arial"/>
        </w:rPr>
      </w:pPr>
    </w:p>
    <w:p w14:paraId="3E1ADC8B"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7A9CE4ED" w14:textId="40C98CC4"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w:t>
      </w:r>
      <w:r w:rsidR="005D6034" w:rsidRPr="008F5C2A">
        <w:rPr>
          <w:rFonts w:ascii="Arial" w:hAnsi="Arial" w:cs="Arial"/>
          <w:i/>
        </w:rPr>
        <w:t>om commercial :</w:t>
      </w:r>
      <w:r w:rsidR="00A050CF" w:rsidRPr="008F5C2A">
        <w:rPr>
          <w:rFonts w:ascii="Arial" w:hAnsi="Arial" w:cs="Arial"/>
          <w:i/>
        </w:rPr>
        <w:t xml:space="preserve"> </w:t>
      </w:r>
    </w:p>
    <w:p w14:paraId="5D84B702"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70074A10" w14:textId="72BE2732"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D</w:t>
      </w:r>
      <w:r w:rsidR="005D6034" w:rsidRPr="008F5C2A">
        <w:rPr>
          <w:rFonts w:ascii="Arial" w:hAnsi="Arial" w:cs="Arial"/>
          <w:i/>
        </w:rPr>
        <w:t>énomination sociale :</w:t>
      </w:r>
    </w:p>
    <w:p w14:paraId="284E31DD"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62B12C4A" w14:textId="3980DE26"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Adresse</w:t>
      </w:r>
      <w:r w:rsidR="005D6034" w:rsidRPr="008F5C2A">
        <w:rPr>
          <w:rFonts w:ascii="Arial" w:hAnsi="Arial" w:cs="Arial"/>
          <w:i/>
        </w:rPr>
        <w:t xml:space="preserve"> établissement et </w:t>
      </w:r>
      <w:r w:rsidRPr="008F5C2A">
        <w:rPr>
          <w:rFonts w:ascii="Arial" w:hAnsi="Arial" w:cs="Arial"/>
          <w:i/>
        </w:rPr>
        <w:t xml:space="preserve">adresse </w:t>
      </w:r>
      <w:r w:rsidR="005D6034" w:rsidRPr="008F5C2A">
        <w:rPr>
          <w:rFonts w:ascii="Arial" w:hAnsi="Arial" w:cs="Arial"/>
          <w:i/>
        </w:rPr>
        <w:t>s</w:t>
      </w:r>
      <w:r w:rsidRPr="008F5C2A">
        <w:rPr>
          <w:rFonts w:ascii="Arial" w:hAnsi="Arial" w:cs="Arial"/>
          <w:i/>
        </w:rPr>
        <w:t>iège social (si différente) :</w:t>
      </w:r>
    </w:p>
    <w:p w14:paraId="4CF8F496" w14:textId="4334F851" w:rsidR="00E20CCB" w:rsidRPr="008F5C2A" w:rsidRDefault="00E20CCB"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622700CF" w14:textId="1F446C3E" w:rsidR="00A050CF" w:rsidRPr="008F5C2A" w:rsidRDefault="00A050C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1EF9459E"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p>
    <w:p w14:paraId="41FD030D" w14:textId="52CF05E4"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A</w:t>
      </w:r>
      <w:r w:rsidR="005D6034" w:rsidRPr="008F5C2A">
        <w:rPr>
          <w:rFonts w:ascii="Arial" w:hAnsi="Arial" w:cs="Arial"/>
          <w:i/>
        </w:rPr>
        <w:t>dresse électronique :</w:t>
      </w:r>
    </w:p>
    <w:p w14:paraId="15FCAC58" w14:textId="16732FDE"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Nu</w:t>
      </w:r>
      <w:r w:rsidR="00E20CCB" w:rsidRPr="008F5C2A">
        <w:rPr>
          <w:rFonts w:ascii="Arial" w:hAnsi="Arial" w:cs="Arial"/>
          <w:i/>
        </w:rPr>
        <w:t>méro</w:t>
      </w:r>
      <w:r w:rsidR="005D6034" w:rsidRPr="008F5C2A">
        <w:rPr>
          <w:rFonts w:ascii="Arial" w:hAnsi="Arial" w:cs="Arial"/>
          <w:i/>
        </w:rPr>
        <w:t xml:space="preserve"> de téléphone :</w:t>
      </w:r>
    </w:p>
    <w:p w14:paraId="226AE058" w14:textId="681522B5" w:rsidR="005D6034"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rPr>
      </w:pPr>
      <w:r w:rsidRPr="008F5C2A">
        <w:rPr>
          <w:rFonts w:ascii="Arial" w:hAnsi="Arial" w:cs="Arial"/>
          <w:i/>
        </w:rPr>
        <w:t>N</w:t>
      </w:r>
      <w:r w:rsidR="005D6034" w:rsidRPr="008F5C2A">
        <w:rPr>
          <w:rFonts w:ascii="Arial" w:hAnsi="Arial" w:cs="Arial"/>
          <w:i/>
        </w:rPr>
        <w:t>uméro SIRET :</w:t>
      </w:r>
    </w:p>
    <w:p w14:paraId="6E18B9D4" w14:textId="77777777" w:rsidR="00011DFF" w:rsidRPr="008F5C2A"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rPr>
      </w:pPr>
    </w:p>
    <w:p w14:paraId="06DB2DD5" w14:textId="25DAC791" w:rsidR="00B335F1" w:rsidRPr="008F5C2A" w:rsidRDefault="00B335F1" w:rsidP="00B335F1">
      <w:pPr>
        <w:tabs>
          <w:tab w:val="left" w:pos="851"/>
        </w:tabs>
        <w:jc w:val="both"/>
        <w:rPr>
          <w:rFonts w:ascii="Arial" w:hAnsi="Arial" w:cs="Arial"/>
        </w:rPr>
      </w:pPr>
    </w:p>
    <w:p w14:paraId="5526C909" w14:textId="77777777" w:rsidR="00011DFF" w:rsidRPr="008F5C2A" w:rsidRDefault="00011DFF" w:rsidP="00B335F1">
      <w:pPr>
        <w:tabs>
          <w:tab w:val="left" w:pos="851"/>
        </w:tabs>
        <w:jc w:val="both"/>
        <w:rPr>
          <w:rFonts w:ascii="Arial" w:hAnsi="Arial" w:cs="Arial"/>
        </w:rPr>
      </w:pPr>
    </w:p>
    <w:p w14:paraId="217A0B30" w14:textId="7A73BD2B" w:rsidR="00B335F1" w:rsidRPr="008F5C2A" w:rsidRDefault="0002207A" w:rsidP="00E20CCB">
      <w:pPr>
        <w:tabs>
          <w:tab w:val="left" w:pos="851"/>
        </w:tabs>
        <w:spacing w:before="120"/>
        <w:ind w:left="-426"/>
        <w:jc w:val="both"/>
        <w:rPr>
          <w:rFonts w:ascii="Arial" w:hAnsi="Arial" w:cs="Arial"/>
          <w:i/>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B335F1" w:rsidRPr="008F5C2A">
        <w:rPr>
          <w:rFonts w:ascii="Arial" w:hAnsi="Arial" w:cs="Arial"/>
        </w:rPr>
        <w:t>s’engage,</w:t>
      </w:r>
      <w:r w:rsidR="00DF284E" w:rsidRPr="008F5C2A">
        <w:rPr>
          <w:rFonts w:ascii="Arial" w:hAnsi="Arial" w:cs="Arial"/>
        </w:rPr>
        <w:tab/>
      </w:r>
      <w:r w:rsidR="00DF284E" w:rsidRPr="008F5C2A">
        <w:rPr>
          <w:rFonts w:ascii="Arial" w:hAnsi="Arial" w:cs="Arial"/>
        </w:rPr>
        <w:fldChar w:fldCharType="begin">
          <w:ffData>
            <w:name w:val=""/>
            <w:enabled/>
            <w:calcOnExit w:val="0"/>
            <w:checkBox>
              <w:size w:val="20"/>
              <w:default w:val="0"/>
            </w:checkBox>
          </w:ffData>
        </w:fldChar>
      </w:r>
      <w:r w:rsidR="00DF284E" w:rsidRPr="008F5C2A">
        <w:rPr>
          <w:rFonts w:ascii="Arial" w:hAnsi="Arial" w:cs="Arial"/>
        </w:rPr>
        <w:instrText xml:space="preserve"> FORMCHECKBOX </w:instrText>
      </w:r>
      <w:r w:rsidR="00E60860">
        <w:rPr>
          <w:rFonts w:ascii="Arial" w:hAnsi="Arial" w:cs="Arial"/>
        </w:rPr>
      </w:r>
      <w:r w:rsidR="00E60860">
        <w:rPr>
          <w:rFonts w:ascii="Arial" w:hAnsi="Arial" w:cs="Arial"/>
        </w:rPr>
        <w:fldChar w:fldCharType="separate"/>
      </w:r>
      <w:r w:rsidR="00DF284E" w:rsidRPr="008F5C2A">
        <w:rPr>
          <w:rFonts w:ascii="Arial" w:hAnsi="Arial" w:cs="Arial"/>
        </w:rPr>
        <w:fldChar w:fldCharType="end"/>
      </w:r>
      <w:r w:rsidR="00DF284E" w:rsidRPr="008F5C2A">
        <w:rPr>
          <w:rFonts w:ascii="Arial" w:hAnsi="Arial" w:cs="Arial"/>
        </w:rPr>
        <w:t xml:space="preserve"> </w:t>
      </w:r>
      <w:r w:rsidR="00B335F1" w:rsidRPr="008F5C2A">
        <w:rPr>
          <w:rFonts w:ascii="Arial" w:hAnsi="Arial" w:cs="Arial"/>
        </w:rPr>
        <w:t>sur la base de son offre et pour son propre compte ;</w:t>
      </w:r>
    </w:p>
    <w:p w14:paraId="3EAE0ECB" w14:textId="72C7FE3D" w:rsidR="00DF284E" w:rsidRPr="008F5C2A" w:rsidRDefault="00DF284E" w:rsidP="00B41988">
      <w:pPr>
        <w:tabs>
          <w:tab w:val="left" w:pos="851"/>
        </w:tabs>
        <w:ind w:hanging="426"/>
        <w:jc w:val="both"/>
        <w:rPr>
          <w:rFonts w:ascii="Arial" w:hAnsi="Arial" w:cs="Arial"/>
        </w:rPr>
      </w:pPr>
      <w:r w:rsidRPr="008F5C2A">
        <w:rPr>
          <w:rFonts w:ascii="Arial" w:hAnsi="Arial" w:cs="Arial"/>
        </w:rPr>
        <w:tab/>
      </w:r>
      <w:r w:rsidRPr="008F5C2A">
        <w:rPr>
          <w:rFonts w:ascii="Arial" w:hAnsi="Arial" w:cs="Arial"/>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E60860">
        <w:rPr>
          <w:rFonts w:ascii="Arial" w:hAnsi="Arial" w:cs="Arial"/>
        </w:rPr>
      </w:r>
      <w:r w:rsidR="00E60860">
        <w:rPr>
          <w:rFonts w:ascii="Arial" w:hAnsi="Arial" w:cs="Arial"/>
        </w:rPr>
        <w:fldChar w:fldCharType="separate"/>
      </w:r>
      <w:r w:rsidRPr="008F5C2A">
        <w:rPr>
          <w:rFonts w:ascii="Arial" w:hAnsi="Arial" w:cs="Arial"/>
        </w:rPr>
        <w:fldChar w:fldCharType="end"/>
      </w:r>
      <w:r w:rsidRPr="008F5C2A">
        <w:rPr>
          <w:rFonts w:ascii="Arial" w:hAnsi="Arial" w:cs="Arial"/>
        </w:rPr>
        <w:t xml:space="preserve"> </w:t>
      </w:r>
      <w:r w:rsidR="00966C37" w:rsidRPr="008F5C2A">
        <w:rPr>
          <w:rFonts w:ascii="Arial" w:hAnsi="Arial" w:cs="Arial"/>
        </w:rPr>
        <w:t xml:space="preserve">pour le compte </w:t>
      </w:r>
      <w:r w:rsidR="005D6034" w:rsidRPr="008F5C2A">
        <w:rPr>
          <w:rFonts w:ascii="Arial" w:hAnsi="Arial" w:cs="Arial"/>
        </w:rPr>
        <w:t>du groupement identifié au I.</w:t>
      </w:r>
      <w:r w:rsidR="00966C37" w:rsidRPr="008F5C2A">
        <w:rPr>
          <w:rFonts w:ascii="Arial" w:hAnsi="Arial" w:cs="Arial"/>
        </w:rPr>
        <w:t>2. ;</w:t>
      </w:r>
    </w:p>
    <w:p w14:paraId="7D715168" w14:textId="791DC348" w:rsidR="00A050CF" w:rsidRPr="008F5C2A" w:rsidRDefault="00A050CF" w:rsidP="00B41988">
      <w:pPr>
        <w:tabs>
          <w:tab w:val="left" w:pos="851"/>
        </w:tabs>
        <w:ind w:hanging="426"/>
        <w:jc w:val="both"/>
        <w:rPr>
          <w:rFonts w:ascii="Arial" w:hAnsi="Arial" w:cs="Arial"/>
        </w:rPr>
      </w:pPr>
    </w:p>
    <w:p w14:paraId="05D9AB54" w14:textId="77777777" w:rsidR="00011DFF" w:rsidRPr="008F5C2A" w:rsidRDefault="00011DFF" w:rsidP="00B41988">
      <w:pPr>
        <w:tabs>
          <w:tab w:val="left" w:pos="851"/>
        </w:tabs>
        <w:ind w:hanging="426"/>
        <w:jc w:val="both"/>
        <w:rPr>
          <w:rFonts w:ascii="Arial" w:hAnsi="Arial" w:cs="Arial"/>
        </w:rPr>
      </w:pPr>
    </w:p>
    <w:p w14:paraId="0BDD7933" w14:textId="08BE4067" w:rsidR="00B335F1" w:rsidRPr="008F5C2A" w:rsidRDefault="0002207A" w:rsidP="00DF284E">
      <w:pPr>
        <w:tabs>
          <w:tab w:val="left" w:pos="851"/>
        </w:tabs>
        <w:spacing w:line="360" w:lineRule="auto"/>
        <w:ind w:hanging="426"/>
        <w:jc w:val="both"/>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B335F1" w:rsidRPr="008F5C2A">
        <w:rPr>
          <w:rFonts w:ascii="Arial" w:hAnsi="Arial" w:cs="Arial"/>
        </w:rPr>
        <w:t>à exécuter les prestations demandées :</w:t>
      </w:r>
    </w:p>
    <w:p w14:paraId="635D1304" w14:textId="77777777" w:rsidR="00011DFF" w:rsidRPr="008F5C2A" w:rsidRDefault="00011DFF" w:rsidP="00DF284E">
      <w:pPr>
        <w:tabs>
          <w:tab w:val="left" w:pos="851"/>
        </w:tabs>
        <w:spacing w:line="360" w:lineRule="auto"/>
        <w:ind w:hanging="426"/>
        <w:jc w:val="both"/>
        <w:rPr>
          <w:rFonts w:ascii="Arial" w:hAnsi="Arial" w:cs="Arial"/>
        </w:rPr>
      </w:pPr>
    </w:p>
    <w:p w14:paraId="7F2A7810" w14:textId="77777777" w:rsidR="00DF284E" w:rsidRPr="00660F32" w:rsidRDefault="00DF284E" w:rsidP="00DF284E">
      <w:pPr>
        <w:tabs>
          <w:tab w:val="left" w:pos="851"/>
        </w:tabs>
        <w:ind w:hanging="426"/>
        <w:jc w:val="both"/>
        <w:rPr>
          <w:rFonts w:ascii="Arial" w:hAnsi="Arial" w:cs="Arial"/>
          <w:b/>
          <w:color w:val="0070C0"/>
          <w:sz w:val="16"/>
          <w:szCs w:val="16"/>
        </w:rPr>
      </w:pPr>
    </w:p>
    <w:p w14:paraId="4302DCF6" w14:textId="07396F1E" w:rsidR="00B41988" w:rsidRPr="008F5C2A" w:rsidRDefault="00B335F1" w:rsidP="00B41988">
      <w:pPr>
        <w:tabs>
          <w:tab w:val="left" w:pos="851"/>
        </w:tabs>
        <w:spacing w:line="360" w:lineRule="auto"/>
        <w:ind w:hanging="425"/>
        <w:jc w:val="both"/>
        <w:rPr>
          <w:rFonts w:ascii="Arial" w:hAnsi="Arial" w:cs="Arial"/>
        </w:rPr>
      </w:pPr>
      <w:r w:rsidRPr="008F5C2A">
        <w:rPr>
          <w:rFonts w:ascii="Arial" w:hAnsi="Arial" w:cs="Arial"/>
        </w:rPr>
        <w:t>aux prix indiqués dans l’annexe financière</w:t>
      </w:r>
      <w:r w:rsidR="007F0BED">
        <w:rPr>
          <w:rFonts w:ascii="Arial" w:hAnsi="Arial" w:cs="Arial"/>
        </w:rPr>
        <w:t xml:space="preserve"> </w:t>
      </w:r>
      <w:r w:rsidRPr="008F5C2A">
        <w:rPr>
          <w:rFonts w:ascii="Arial" w:hAnsi="Arial" w:cs="Arial"/>
        </w:rPr>
        <w:t>jointe au présent document.</w:t>
      </w:r>
    </w:p>
    <w:p w14:paraId="20411990" w14:textId="77777777" w:rsidR="00011DFF" w:rsidRPr="008F5C2A" w:rsidRDefault="00011DFF" w:rsidP="00EF0FF5">
      <w:pPr>
        <w:pStyle w:val="fcase1ertab"/>
        <w:tabs>
          <w:tab w:val="clear" w:pos="426"/>
          <w:tab w:val="left" w:pos="851"/>
        </w:tabs>
        <w:spacing w:before="120"/>
        <w:ind w:firstLine="142"/>
        <w:rPr>
          <w:rFonts w:ascii="Arial" w:hAnsi="Arial" w:cs="Arial"/>
        </w:rPr>
      </w:pPr>
    </w:p>
    <w:p w14:paraId="33DCE434" w14:textId="3417194E" w:rsidR="00B335F1" w:rsidRPr="008F5C2A" w:rsidRDefault="00EF0FF5" w:rsidP="00DF284E">
      <w:pPr>
        <w:tabs>
          <w:tab w:val="left" w:pos="851"/>
          <w:tab w:val="left" w:pos="6237"/>
        </w:tabs>
        <w:rPr>
          <w:rFonts w:ascii="Arial" w:hAnsi="Arial" w:cs="Arial"/>
          <w:i/>
          <w:iCs/>
          <w:sz w:val="16"/>
          <w:szCs w:val="16"/>
        </w:rPr>
      </w:pPr>
      <w:r w:rsidRPr="008F5C2A">
        <w:rPr>
          <w:rFonts w:ascii="Arial" w:hAnsi="Arial" w:cs="Arial"/>
          <w:b/>
        </w:rPr>
        <w:t>I.</w:t>
      </w:r>
      <w:r w:rsidR="00B335F1" w:rsidRPr="008F5C2A">
        <w:rPr>
          <w:rFonts w:ascii="Arial" w:hAnsi="Arial" w:cs="Arial"/>
          <w:b/>
        </w:rPr>
        <w:t>2</w:t>
      </w:r>
      <w:r w:rsidRPr="008F5C2A">
        <w:rPr>
          <w:rFonts w:ascii="Arial" w:hAnsi="Arial" w:cs="Arial"/>
          <w:b/>
        </w:rPr>
        <w:t>.</w:t>
      </w:r>
      <w:r w:rsidR="00B335F1" w:rsidRPr="008F5C2A">
        <w:rPr>
          <w:rFonts w:ascii="Arial" w:hAnsi="Arial" w:cs="Arial"/>
          <w:b/>
        </w:rPr>
        <w:t xml:space="preserve"> </w:t>
      </w:r>
      <w:r w:rsidRPr="008F5C2A">
        <w:rPr>
          <w:rFonts w:ascii="Arial" w:hAnsi="Arial" w:cs="Arial"/>
          <w:b/>
        </w:rPr>
        <w:t>Identification du</w:t>
      </w:r>
      <w:r w:rsidR="00B335F1" w:rsidRPr="008F5C2A">
        <w:rPr>
          <w:rFonts w:ascii="Arial" w:hAnsi="Arial" w:cs="Arial"/>
          <w:b/>
        </w:rPr>
        <w:t xml:space="preserve"> groupement</w:t>
      </w:r>
      <w:r w:rsidR="00B335F1" w:rsidRPr="008F5C2A">
        <w:rPr>
          <w:rFonts w:ascii="Arial" w:hAnsi="Arial" w:cs="Arial"/>
          <w:b/>
          <w:sz w:val="22"/>
          <w:szCs w:val="22"/>
        </w:rPr>
        <w:t xml:space="preserve"> </w:t>
      </w:r>
      <w:r w:rsidR="00B335F1" w:rsidRPr="008F5C2A">
        <w:rPr>
          <w:rFonts w:ascii="Arial" w:hAnsi="Arial" w:cs="Arial"/>
          <w:i/>
          <w:iCs/>
          <w:sz w:val="16"/>
          <w:szCs w:val="16"/>
        </w:rPr>
        <w:t>(</w:t>
      </w:r>
      <w:r w:rsidR="00781FD5" w:rsidRPr="008F5C2A">
        <w:rPr>
          <w:rFonts w:ascii="Arial" w:hAnsi="Arial" w:cs="Arial"/>
          <w:i/>
          <w:iCs/>
          <w:sz w:val="16"/>
          <w:szCs w:val="16"/>
        </w:rPr>
        <w:t>Uniquement e</w:t>
      </w:r>
      <w:r w:rsidR="00B335F1" w:rsidRPr="008F5C2A">
        <w:rPr>
          <w:rFonts w:ascii="Arial" w:hAnsi="Arial" w:cs="Arial"/>
          <w:i/>
          <w:iCs/>
          <w:sz w:val="16"/>
          <w:szCs w:val="16"/>
        </w:rPr>
        <w:t>n cas de groupement d’opérateurs économiques.)</w:t>
      </w:r>
    </w:p>
    <w:p w14:paraId="7532A04C" w14:textId="77777777" w:rsidR="00E20CCB" w:rsidRPr="008F5C2A" w:rsidRDefault="00E20CCB" w:rsidP="00DF284E">
      <w:pPr>
        <w:tabs>
          <w:tab w:val="left" w:pos="851"/>
          <w:tab w:val="left" w:pos="6237"/>
        </w:tabs>
        <w:rPr>
          <w:rFonts w:ascii="Arial" w:hAnsi="Arial" w:cs="Arial"/>
          <w:sz w:val="16"/>
          <w:szCs w:val="16"/>
        </w:rPr>
      </w:pPr>
    </w:p>
    <w:p w14:paraId="3C2B7D9A" w14:textId="77777777" w:rsidR="00B335F1" w:rsidRPr="008F5C2A" w:rsidRDefault="00B335F1" w:rsidP="00B335F1">
      <w:pPr>
        <w:tabs>
          <w:tab w:val="left" w:pos="851"/>
          <w:tab w:val="left" w:pos="6237"/>
        </w:tabs>
        <w:rPr>
          <w:rFonts w:ascii="Arial" w:hAnsi="Arial" w:cs="Arial"/>
          <w:i/>
          <w:iCs/>
          <w:sz w:val="18"/>
          <w:szCs w:val="18"/>
        </w:rPr>
      </w:pPr>
    </w:p>
    <w:p w14:paraId="322C61E9" w14:textId="3B852055" w:rsidR="00BC53D5" w:rsidRPr="008F5C2A" w:rsidRDefault="00BC53D5" w:rsidP="0035211A">
      <w:pPr>
        <w:tabs>
          <w:tab w:val="left" w:pos="851"/>
          <w:tab w:val="left" w:pos="6237"/>
        </w:tabs>
        <w:ind w:firstLine="567"/>
        <w:rPr>
          <w:rFonts w:ascii="Arial" w:hAnsi="Arial" w:cs="Arial"/>
          <w:b/>
          <w:iCs/>
        </w:rPr>
      </w:pPr>
      <w:r w:rsidRPr="008F5C2A">
        <w:rPr>
          <w:rFonts w:ascii="Arial" w:hAnsi="Arial" w:cs="Arial"/>
          <w:b/>
        </w:rPr>
        <w:t>I.2.1 Identification des membres du groupement et mandat</w:t>
      </w:r>
    </w:p>
    <w:p w14:paraId="5F6E024C" w14:textId="77777777" w:rsidR="00BC53D5" w:rsidRPr="008F5C2A" w:rsidRDefault="00BC53D5" w:rsidP="00DF284E">
      <w:pPr>
        <w:pStyle w:val="fcase1ertab"/>
        <w:tabs>
          <w:tab w:val="left" w:pos="851"/>
        </w:tabs>
        <w:ind w:left="-426" w:firstLine="0"/>
        <w:rPr>
          <w:rFonts w:ascii="Arial" w:hAnsi="Arial" w:cs="Arial"/>
        </w:rPr>
      </w:pPr>
    </w:p>
    <w:p w14:paraId="15DA0C96" w14:textId="67562E3B" w:rsidR="00B335F1" w:rsidRPr="008F5C2A" w:rsidRDefault="00B335F1" w:rsidP="00DF284E">
      <w:pPr>
        <w:pStyle w:val="fcase1ertab"/>
        <w:tabs>
          <w:tab w:val="left" w:pos="851"/>
        </w:tabs>
        <w:ind w:left="-426" w:firstLine="0"/>
        <w:rPr>
          <w:rFonts w:ascii="Arial" w:hAnsi="Arial" w:cs="Arial"/>
          <w:sz w:val="18"/>
          <w:szCs w:val="18"/>
        </w:rPr>
      </w:pPr>
      <w:r w:rsidRPr="008F5C2A">
        <w:rPr>
          <w:rFonts w:ascii="Arial" w:hAnsi="Arial" w:cs="Arial"/>
        </w:rPr>
        <w:t>Pour l’exécution du marché public, le groupement d’opérateurs économiques est</w:t>
      </w:r>
      <w:r w:rsidRPr="008F5C2A">
        <w:rPr>
          <w:rFonts w:ascii="Arial" w:hAnsi="Arial" w:cs="Arial"/>
          <w:sz w:val="18"/>
          <w:szCs w:val="18"/>
        </w:rPr>
        <w:t> :</w:t>
      </w:r>
      <w:r w:rsidR="006722EE" w:rsidRPr="008F5C2A">
        <w:rPr>
          <w:rFonts w:ascii="Arial" w:hAnsi="Arial" w:cs="Arial"/>
          <w:sz w:val="18"/>
          <w:szCs w:val="18"/>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E60860">
        <w:rPr>
          <w:rFonts w:ascii="Arial" w:hAnsi="Arial" w:cs="Arial"/>
        </w:rPr>
      </w:r>
      <w:r w:rsidR="00E60860">
        <w:rPr>
          <w:rFonts w:ascii="Arial" w:hAnsi="Arial" w:cs="Arial"/>
        </w:rPr>
        <w:fldChar w:fldCharType="separate"/>
      </w:r>
      <w:r w:rsidRPr="008F5C2A">
        <w:rPr>
          <w:rFonts w:ascii="Arial" w:hAnsi="Arial" w:cs="Arial"/>
        </w:rPr>
        <w:fldChar w:fldCharType="end"/>
      </w:r>
      <w:r w:rsidRPr="008F5C2A">
        <w:rPr>
          <w:rFonts w:ascii="Arial" w:hAnsi="Arial" w:cs="Arial"/>
        </w:rPr>
        <w:t xml:space="preserve"> conjoint</w:t>
      </w:r>
      <w:r w:rsidR="00ED0439" w:rsidRPr="008F5C2A">
        <w:rPr>
          <w:rFonts w:ascii="Arial" w:hAnsi="Arial" w:cs="Arial"/>
        </w:rPr>
        <w:t xml:space="preserve"> </w:t>
      </w:r>
      <w:r w:rsidR="006722EE" w:rsidRPr="008F5C2A">
        <w:rPr>
          <w:rFonts w:ascii="Arial" w:hAnsi="Arial" w:cs="Arial"/>
        </w:rPr>
        <w:t xml:space="preserve">  </w:t>
      </w:r>
      <w:r w:rsidR="006722EE" w:rsidRPr="008F5C2A">
        <w:rPr>
          <w:rFonts w:ascii="Arial" w:hAnsi="Arial" w:cs="Arial"/>
          <w:sz w:val="18"/>
          <w:szCs w:val="18"/>
        </w:rPr>
        <w:t xml:space="preserve">  </w:t>
      </w:r>
      <w:r w:rsidR="00011DFF" w:rsidRPr="008F5C2A">
        <w:rPr>
          <w:rFonts w:ascii="Arial" w:hAnsi="Arial" w:cs="Arial"/>
          <w:sz w:val="18"/>
          <w:szCs w:val="18"/>
        </w:rPr>
        <w:t xml:space="preserve">ou </w:t>
      </w:r>
      <w:r w:rsidR="00ED0439" w:rsidRPr="008F5C2A">
        <w:rPr>
          <w:rFonts w:ascii="Arial" w:hAnsi="Arial" w:cs="Arial"/>
          <w:sz w:val="18"/>
          <w:szCs w:val="18"/>
        </w:rPr>
        <w:t xml:space="preserve">  </w:t>
      </w:r>
      <w:r w:rsidRPr="008F5C2A">
        <w:rPr>
          <w:rFonts w:ascii="Arial" w:hAnsi="Arial" w:cs="Arial"/>
          <w:sz w:val="18"/>
          <w:szCs w:val="18"/>
        </w:rPr>
        <w:fldChar w:fldCharType="begin">
          <w:ffData>
            <w:name w:val=""/>
            <w:enabled/>
            <w:calcOnExit w:val="0"/>
            <w:checkBox>
              <w:size w:val="20"/>
              <w:default w:val="0"/>
            </w:checkBox>
          </w:ffData>
        </w:fldChar>
      </w:r>
      <w:r w:rsidRPr="008F5C2A">
        <w:rPr>
          <w:rFonts w:ascii="Arial" w:hAnsi="Arial" w:cs="Arial"/>
          <w:sz w:val="18"/>
          <w:szCs w:val="18"/>
        </w:rPr>
        <w:instrText xml:space="preserve"> FORMCHECKBOX </w:instrText>
      </w:r>
      <w:r w:rsidR="00E60860">
        <w:rPr>
          <w:rFonts w:ascii="Arial" w:hAnsi="Arial" w:cs="Arial"/>
          <w:sz w:val="18"/>
          <w:szCs w:val="18"/>
        </w:rPr>
      </w:r>
      <w:r w:rsidR="00E60860">
        <w:rPr>
          <w:rFonts w:ascii="Arial" w:hAnsi="Arial" w:cs="Arial"/>
          <w:sz w:val="18"/>
          <w:szCs w:val="18"/>
        </w:rPr>
        <w:fldChar w:fldCharType="separate"/>
      </w:r>
      <w:r w:rsidRPr="008F5C2A">
        <w:rPr>
          <w:rFonts w:ascii="Arial" w:hAnsi="Arial" w:cs="Arial"/>
          <w:sz w:val="18"/>
          <w:szCs w:val="18"/>
        </w:rPr>
        <w:fldChar w:fldCharType="end"/>
      </w:r>
      <w:r w:rsidRPr="008F5C2A">
        <w:rPr>
          <w:rFonts w:ascii="Arial" w:hAnsi="Arial" w:cs="Arial"/>
          <w:iCs/>
          <w:sz w:val="18"/>
          <w:szCs w:val="18"/>
        </w:rPr>
        <w:t xml:space="preserve"> </w:t>
      </w:r>
      <w:r w:rsidRPr="008F5C2A">
        <w:rPr>
          <w:rFonts w:ascii="Arial" w:hAnsi="Arial" w:cs="Arial"/>
        </w:rPr>
        <w:t>solidaire</w:t>
      </w:r>
    </w:p>
    <w:p w14:paraId="20CBCE71" w14:textId="446DE771" w:rsidR="00E72DFF" w:rsidRPr="008F5C2A" w:rsidRDefault="00E72DFF" w:rsidP="00DF284E">
      <w:pPr>
        <w:pStyle w:val="fcase1ertab"/>
        <w:tabs>
          <w:tab w:val="left" w:pos="851"/>
        </w:tabs>
        <w:ind w:left="-426" w:firstLine="0"/>
        <w:rPr>
          <w:rFonts w:ascii="Arial" w:hAnsi="Arial" w:cs="Arial"/>
          <w:sz w:val="18"/>
          <w:szCs w:val="18"/>
        </w:rPr>
      </w:pPr>
      <w:r w:rsidRPr="008F5C2A">
        <w:rPr>
          <w:rFonts w:ascii="Arial" w:hAnsi="Arial" w:cs="Arial"/>
        </w:rPr>
        <w:t>En cas de groupement conjoint, le mandataire du groupement est :</w:t>
      </w:r>
      <w:r w:rsidRPr="008F5C2A">
        <w:rPr>
          <w:rFonts w:ascii="Arial" w:hAnsi="Arial" w:cs="Arial"/>
          <w:sz w:val="18"/>
          <w:szCs w:val="18"/>
        </w:rPr>
        <w:t xml:space="preserve"> </w:t>
      </w:r>
      <w:r w:rsidR="006722EE" w:rsidRPr="008F5C2A">
        <w:rPr>
          <w:rFonts w:ascii="Arial" w:hAnsi="Arial" w:cs="Arial"/>
          <w:sz w:val="18"/>
          <w:szCs w:val="18"/>
        </w:rPr>
        <w:tab/>
      </w:r>
      <w:r w:rsidR="006722EE" w:rsidRPr="008F5C2A">
        <w:rPr>
          <w:rFonts w:ascii="Arial" w:hAnsi="Arial" w:cs="Arial"/>
          <w:sz w:val="18"/>
          <w:szCs w:val="18"/>
        </w:rPr>
        <w:tab/>
      </w:r>
      <w:r w:rsidR="006722EE" w:rsidRPr="008F5C2A">
        <w:rPr>
          <w:rFonts w:ascii="Arial" w:hAnsi="Arial" w:cs="Arial"/>
          <w:sz w:val="18"/>
          <w:szCs w:val="18"/>
        </w:rPr>
        <w:tab/>
      </w:r>
      <w:r w:rsidRPr="008F5C2A">
        <w:rPr>
          <w:rFonts w:ascii="Arial" w:hAnsi="Arial" w:cs="Arial"/>
        </w:rPr>
        <w:fldChar w:fldCharType="begin">
          <w:ffData>
            <w:name w:val=""/>
            <w:enabled/>
            <w:calcOnExit w:val="0"/>
            <w:checkBox>
              <w:size w:val="20"/>
              <w:default w:val="0"/>
            </w:checkBox>
          </w:ffData>
        </w:fldChar>
      </w:r>
      <w:r w:rsidRPr="008F5C2A">
        <w:rPr>
          <w:rFonts w:ascii="Arial" w:hAnsi="Arial" w:cs="Arial"/>
        </w:rPr>
        <w:instrText xml:space="preserve"> FORMCHECKBOX </w:instrText>
      </w:r>
      <w:r w:rsidR="00E60860">
        <w:rPr>
          <w:rFonts w:ascii="Arial" w:hAnsi="Arial" w:cs="Arial"/>
        </w:rPr>
      </w:r>
      <w:r w:rsidR="00E60860">
        <w:rPr>
          <w:rFonts w:ascii="Arial" w:hAnsi="Arial" w:cs="Arial"/>
        </w:rPr>
        <w:fldChar w:fldCharType="separate"/>
      </w:r>
      <w:r w:rsidRPr="008F5C2A">
        <w:rPr>
          <w:rFonts w:ascii="Arial" w:hAnsi="Arial" w:cs="Arial"/>
        </w:rPr>
        <w:fldChar w:fldCharType="end"/>
      </w:r>
      <w:r w:rsidRPr="008F5C2A">
        <w:rPr>
          <w:rFonts w:ascii="Arial" w:hAnsi="Arial" w:cs="Arial"/>
        </w:rPr>
        <w:t xml:space="preserve"> conjoint</w:t>
      </w:r>
      <w:r w:rsidR="006722EE" w:rsidRPr="008F5C2A">
        <w:rPr>
          <w:rFonts w:ascii="Arial" w:hAnsi="Arial" w:cs="Arial"/>
          <w:sz w:val="18"/>
          <w:szCs w:val="18"/>
        </w:rPr>
        <w:t xml:space="preserve">     </w:t>
      </w:r>
      <w:r w:rsidR="00011DFF" w:rsidRPr="008F5C2A">
        <w:rPr>
          <w:rFonts w:ascii="Arial" w:hAnsi="Arial" w:cs="Arial"/>
          <w:sz w:val="18"/>
          <w:szCs w:val="18"/>
        </w:rPr>
        <w:t xml:space="preserve">ou </w:t>
      </w:r>
      <w:r w:rsidR="006722EE" w:rsidRPr="008F5C2A">
        <w:rPr>
          <w:rFonts w:ascii="Arial" w:hAnsi="Arial" w:cs="Arial"/>
          <w:sz w:val="18"/>
          <w:szCs w:val="18"/>
        </w:rPr>
        <w:t xml:space="preserve">  </w:t>
      </w:r>
      <w:r w:rsidRPr="008F5C2A">
        <w:rPr>
          <w:rFonts w:ascii="Arial" w:hAnsi="Arial" w:cs="Arial"/>
          <w:sz w:val="18"/>
          <w:szCs w:val="18"/>
        </w:rPr>
        <w:fldChar w:fldCharType="begin">
          <w:ffData>
            <w:name w:val=""/>
            <w:enabled/>
            <w:calcOnExit w:val="0"/>
            <w:checkBox>
              <w:size w:val="20"/>
              <w:default w:val="0"/>
            </w:checkBox>
          </w:ffData>
        </w:fldChar>
      </w:r>
      <w:r w:rsidRPr="008F5C2A">
        <w:rPr>
          <w:rFonts w:ascii="Arial" w:hAnsi="Arial" w:cs="Arial"/>
          <w:sz w:val="18"/>
          <w:szCs w:val="18"/>
        </w:rPr>
        <w:instrText xml:space="preserve"> FORMCHECKBOX </w:instrText>
      </w:r>
      <w:r w:rsidR="00E60860">
        <w:rPr>
          <w:rFonts w:ascii="Arial" w:hAnsi="Arial" w:cs="Arial"/>
          <w:sz w:val="18"/>
          <w:szCs w:val="18"/>
        </w:rPr>
      </w:r>
      <w:r w:rsidR="00E60860">
        <w:rPr>
          <w:rFonts w:ascii="Arial" w:hAnsi="Arial" w:cs="Arial"/>
          <w:sz w:val="18"/>
          <w:szCs w:val="18"/>
        </w:rPr>
        <w:fldChar w:fldCharType="separate"/>
      </w:r>
      <w:r w:rsidRPr="008F5C2A">
        <w:rPr>
          <w:rFonts w:ascii="Arial" w:hAnsi="Arial" w:cs="Arial"/>
          <w:sz w:val="18"/>
          <w:szCs w:val="18"/>
        </w:rPr>
        <w:fldChar w:fldCharType="end"/>
      </w:r>
      <w:r w:rsidRPr="008F5C2A">
        <w:rPr>
          <w:rFonts w:ascii="Arial" w:hAnsi="Arial" w:cs="Arial"/>
        </w:rPr>
        <w:t xml:space="preserve"> solidaire</w:t>
      </w:r>
    </w:p>
    <w:p w14:paraId="45BB839E" w14:textId="77777777" w:rsidR="00E72DFF" w:rsidRPr="008F5C2A" w:rsidRDefault="00E72DFF" w:rsidP="00E72DFF">
      <w:pPr>
        <w:tabs>
          <w:tab w:val="left" w:pos="851"/>
        </w:tabs>
        <w:rPr>
          <w:rFonts w:ascii="Arial" w:hAnsi="Arial" w:cs="Arial"/>
        </w:rPr>
      </w:pPr>
    </w:p>
    <w:p w14:paraId="070FCB51" w14:textId="77777777" w:rsidR="00011DFF" w:rsidRPr="008F5C2A" w:rsidRDefault="00011DFF" w:rsidP="00336D77">
      <w:pPr>
        <w:tabs>
          <w:tab w:val="left" w:pos="851"/>
        </w:tabs>
        <w:ind w:left="-426"/>
        <w:jc w:val="both"/>
        <w:rPr>
          <w:rFonts w:ascii="Arial" w:hAnsi="Arial" w:cs="Arial"/>
          <w:b/>
          <w:u w:val="single"/>
        </w:rPr>
      </w:pPr>
    </w:p>
    <w:p w14:paraId="33749C8D" w14:textId="77777777" w:rsidR="00011DFF" w:rsidRPr="008F5C2A" w:rsidRDefault="00011DFF" w:rsidP="00336D77">
      <w:pPr>
        <w:tabs>
          <w:tab w:val="left" w:pos="851"/>
        </w:tabs>
        <w:ind w:left="-426"/>
        <w:jc w:val="both"/>
        <w:rPr>
          <w:rFonts w:ascii="Arial" w:hAnsi="Arial" w:cs="Arial"/>
          <w:b/>
          <w:u w:val="single"/>
        </w:rPr>
      </w:pPr>
    </w:p>
    <w:p w14:paraId="3C77B24E" w14:textId="77777777" w:rsidR="00011DFF" w:rsidRPr="008F5C2A" w:rsidRDefault="00011DFF" w:rsidP="00336D77">
      <w:pPr>
        <w:tabs>
          <w:tab w:val="left" w:pos="851"/>
        </w:tabs>
        <w:ind w:left="-426"/>
        <w:jc w:val="both"/>
        <w:rPr>
          <w:rFonts w:ascii="Arial" w:hAnsi="Arial" w:cs="Arial"/>
          <w:b/>
          <w:u w:val="single"/>
        </w:rPr>
      </w:pPr>
    </w:p>
    <w:p w14:paraId="307D885D" w14:textId="7734B7AF" w:rsidR="00336D77" w:rsidRPr="008F5C2A" w:rsidRDefault="00BC53D5" w:rsidP="00336D77">
      <w:pPr>
        <w:tabs>
          <w:tab w:val="left" w:pos="851"/>
        </w:tabs>
        <w:ind w:left="-426"/>
        <w:jc w:val="both"/>
        <w:rPr>
          <w:rFonts w:ascii="Arial" w:hAnsi="Arial" w:cs="Arial"/>
        </w:rPr>
      </w:pPr>
      <w:r w:rsidRPr="008F5C2A">
        <w:rPr>
          <w:rFonts w:ascii="Arial" w:hAnsi="Arial" w:cs="Arial"/>
          <w:b/>
          <w:u w:val="single"/>
        </w:rPr>
        <w:t>Par leur signature ci-après, l</w:t>
      </w:r>
      <w:r w:rsidR="00E72DFF" w:rsidRPr="008F5C2A">
        <w:rPr>
          <w:rFonts w:ascii="Arial" w:hAnsi="Arial" w:cs="Arial"/>
          <w:b/>
          <w:u w:val="single"/>
        </w:rPr>
        <w:t>es membres du groupement, donnent mandat au mandataire</w:t>
      </w:r>
      <w:r w:rsidR="0035211A" w:rsidRPr="008F5C2A">
        <w:rPr>
          <w:rFonts w:ascii="Arial" w:hAnsi="Arial" w:cs="Arial"/>
          <w:b/>
          <w:u w:val="single"/>
        </w:rPr>
        <w:t xml:space="preserve"> identifié au I.1</w:t>
      </w:r>
      <w:r w:rsidR="00E72DFF" w:rsidRPr="008F5C2A">
        <w:rPr>
          <w:rFonts w:ascii="Arial" w:hAnsi="Arial" w:cs="Arial"/>
          <w:b/>
          <w:u w:val="single"/>
        </w:rPr>
        <w:t xml:space="preserve">, qui </w:t>
      </w:r>
      <w:r w:rsidR="006722EE" w:rsidRPr="008F5C2A">
        <w:rPr>
          <w:rFonts w:ascii="Arial" w:hAnsi="Arial" w:cs="Arial"/>
          <w:b/>
          <w:u w:val="single"/>
        </w:rPr>
        <w:t>l</w:t>
      </w:r>
      <w:r w:rsidR="00E72DFF" w:rsidRPr="008F5C2A">
        <w:rPr>
          <w:rFonts w:ascii="Arial" w:hAnsi="Arial" w:cs="Arial"/>
          <w:b/>
          <w:u w:val="single"/>
        </w:rPr>
        <w:t>’accepte</w:t>
      </w:r>
      <w:r w:rsidR="00E72DFF" w:rsidRPr="008F5C2A">
        <w:rPr>
          <w:rFonts w:ascii="Arial" w:hAnsi="Arial" w:cs="Arial"/>
        </w:rPr>
        <w:t> :</w:t>
      </w:r>
    </w:p>
    <w:p w14:paraId="62C378FB" w14:textId="77777777" w:rsidR="003C6A43" w:rsidRPr="008F5C2A" w:rsidRDefault="003C6A43" w:rsidP="00336D77">
      <w:pPr>
        <w:tabs>
          <w:tab w:val="left" w:pos="851"/>
        </w:tabs>
        <w:ind w:left="-426"/>
        <w:jc w:val="both"/>
        <w:rPr>
          <w:rFonts w:ascii="Arial" w:hAnsi="Arial" w:cs="Arial"/>
        </w:rPr>
      </w:pPr>
    </w:p>
    <w:p w14:paraId="76A509FE" w14:textId="77777777" w:rsidR="00336D77" w:rsidRPr="008F5C2A" w:rsidRDefault="00E72DFF" w:rsidP="00336D77">
      <w:pPr>
        <w:tabs>
          <w:tab w:val="left" w:pos="851"/>
        </w:tabs>
        <w:ind w:left="-426"/>
        <w:jc w:val="both"/>
        <w:rPr>
          <w:rFonts w:ascii="Arial" w:hAnsi="Arial" w:cs="Arial"/>
        </w:rPr>
      </w:pPr>
      <w:r w:rsidRPr="008F5C2A">
        <w:rPr>
          <w:rFonts w:ascii="Arial" w:hAnsi="Arial" w:cs="Arial"/>
        </w:rPr>
        <w:t>- pour les représenter vis-à-vis de l’acheteur et pour coordonner l’ensemble des prestations ;</w:t>
      </w:r>
    </w:p>
    <w:p w14:paraId="264E5C24" w14:textId="40D4037E" w:rsidR="00E72DFF" w:rsidRPr="008F5C2A" w:rsidRDefault="00E72DFF" w:rsidP="00336D77">
      <w:pPr>
        <w:tabs>
          <w:tab w:val="left" w:pos="851"/>
        </w:tabs>
        <w:ind w:left="-426"/>
        <w:jc w:val="both"/>
        <w:rPr>
          <w:rFonts w:ascii="Arial" w:hAnsi="Arial" w:cs="Arial"/>
        </w:rPr>
      </w:pPr>
      <w:r w:rsidRPr="008F5C2A">
        <w:rPr>
          <w:rFonts w:ascii="Arial" w:hAnsi="Arial" w:cs="Arial"/>
        </w:rPr>
        <w:t>- pour signer, en leur nom et pour leur compte, les modifications ultérieures du marché public.</w:t>
      </w:r>
    </w:p>
    <w:p w14:paraId="2096DF47" w14:textId="7BDD6161" w:rsidR="00A512AA" w:rsidRDefault="00A512AA">
      <w:pPr>
        <w:rPr>
          <w:rFonts w:ascii="Arial" w:hAnsi="Arial" w:cs="Arial"/>
        </w:rPr>
      </w:pPr>
      <w:r>
        <w:rPr>
          <w:rFonts w:ascii="Arial" w:hAnsi="Arial" w:cs="Arial"/>
        </w:rPr>
        <w:br w:type="page"/>
      </w:r>
    </w:p>
    <w:p w14:paraId="76EDC131" w14:textId="77777777" w:rsidR="00A050CF" w:rsidRPr="008F5C2A" w:rsidRDefault="00A050CF" w:rsidP="00336D77">
      <w:pPr>
        <w:tabs>
          <w:tab w:val="left" w:pos="851"/>
        </w:tabs>
        <w:ind w:left="-426"/>
        <w:jc w:val="both"/>
        <w:rPr>
          <w:rFonts w:ascii="Arial" w:hAnsi="Arial" w:cs="Arial"/>
        </w:rPr>
      </w:pPr>
    </w:p>
    <w:tbl>
      <w:tblPr>
        <w:tblW w:w="10394" w:type="dxa"/>
        <w:tblInd w:w="-431" w:type="dxa"/>
        <w:tblLayout w:type="fixed"/>
        <w:tblLook w:val="0000" w:firstRow="0" w:lastRow="0" w:firstColumn="0" w:lastColumn="0" w:noHBand="0" w:noVBand="0"/>
      </w:tblPr>
      <w:tblGrid>
        <w:gridCol w:w="4644"/>
        <w:gridCol w:w="2694"/>
        <w:gridCol w:w="3056"/>
      </w:tblGrid>
      <w:tr w:rsidR="00E72DFF" w:rsidRPr="008F5C2A" w14:paraId="6C49BA99" w14:textId="77777777" w:rsidTr="008744D6">
        <w:tc>
          <w:tcPr>
            <w:tcW w:w="4644" w:type="dxa"/>
            <w:tcBorders>
              <w:top w:val="single" w:sz="4" w:space="0" w:color="000000"/>
              <w:left w:val="single" w:sz="4" w:space="0" w:color="000000"/>
              <w:bottom w:val="single" w:sz="4" w:space="0" w:color="000000"/>
            </w:tcBorders>
            <w:shd w:val="clear" w:color="auto" w:fill="auto"/>
            <w:vAlign w:val="center"/>
          </w:tcPr>
          <w:p w14:paraId="6CB31190" w14:textId="51BB0138" w:rsidR="00E72DFF" w:rsidRPr="008F5C2A" w:rsidRDefault="00BC53D5" w:rsidP="00E72DFF">
            <w:pPr>
              <w:tabs>
                <w:tab w:val="left" w:pos="851"/>
              </w:tabs>
              <w:jc w:val="center"/>
              <w:rPr>
                <w:rFonts w:ascii="Arial" w:hAnsi="Arial" w:cs="Arial"/>
                <w:b/>
              </w:rPr>
            </w:pPr>
            <w:r w:rsidRPr="008F5C2A">
              <w:rPr>
                <w:rFonts w:ascii="Arial" w:hAnsi="Arial" w:cs="Arial"/>
                <w:iCs/>
              </w:rPr>
              <w:br w:type="page"/>
            </w:r>
            <w:r w:rsidR="00E72DFF" w:rsidRPr="008F5C2A">
              <w:rPr>
                <w:rFonts w:ascii="Arial" w:hAnsi="Arial" w:cs="Arial"/>
                <w:b/>
              </w:rPr>
              <w:t>Désignation des membres du groupement</w:t>
            </w:r>
          </w:p>
          <w:p w14:paraId="70360708" w14:textId="77777777" w:rsidR="00B41988" w:rsidRPr="008F5C2A" w:rsidRDefault="00B41988" w:rsidP="00E72DFF">
            <w:pPr>
              <w:pStyle w:val="En-tte"/>
              <w:tabs>
                <w:tab w:val="clear" w:pos="4536"/>
                <w:tab w:val="clear" w:pos="9072"/>
                <w:tab w:val="left" w:pos="851"/>
              </w:tabs>
              <w:jc w:val="both"/>
              <w:rPr>
                <w:rFonts w:ascii="Arial" w:hAnsi="Arial" w:cs="Arial"/>
                <w:i/>
                <w:sz w:val="18"/>
                <w:szCs w:val="18"/>
              </w:rPr>
            </w:pPr>
          </w:p>
          <w:p w14:paraId="2CB5AD6F" w14:textId="2E2C2FE4"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nom commercial</w:t>
            </w:r>
          </w:p>
          <w:p w14:paraId="50CB595C"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dénomination sociale</w:t>
            </w:r>
          </w:p>
          <w:p w14:paraId="242FF6B0"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 xml:space="preserve">adresses établissement et siège social (si différente de celle de l’établissement), </w:t>
            </w:r>
          </w:p>
          <w:p w14:paraId="5F1796BA" w14:textId="77777777" w:rsidR="00E72DFF" w:rsidRPr="008F5C2A" w:rsidRDefault="00E72DFF" w:rsidP="00E72DFF">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 xml:space="preserve">adresse électronique </w:t>
            </w:r>
          </w:p>
          <w:p w14:paraId="5E6689FE" w14:textId="77777777" w:rsidR="00E72DFF" w:rsidRPr="008F5C2A" w:rsidRDefault="00E72DFF" w:rsidP="00B41988">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numéros de téléphone numéro SIRET</w:t>
            </w:r>
          </w:p>
          <w:p w14:paraId="6F3ABBC8" w14:textId="26607B4A" w:rsidR="00795969" w:rsidRPr="008F5C2A" w:rsidRDefault="00795969" w:rsidP="00B41988">
            <w:pPr>
              <w:pStyle w:val="En-tte"/>
              <w:tabs>
                <w:tab w:val="clear" w:pos="4536"/>
                <w:tab w:val="clear" w:pos="9072"/>
                <w:tab w:val="left" w:pos="851"/>
              </w:tabs>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14:paraId="6A9D6D00" w14:textId="77777777" w:rsidR="00E72DFF" w:rsidRPr="008F5C2A" w:rsidRDefault="00E72DFF" w:rsidP="00B41988">
            <w:pPr>
              <w:tabs>
                <w:tab w:val="left" w:pos="851"/>
              </w:tabs>
              <w:rPr>
                <w:rFonts w:ascii="Arial" w:hAnsi="Arial" w:cs="Arial"/>
                <w:b/>
                <w:bCs/>
              </w:rPr>
            </w:pPr>
            <w:r w:rsidRPr="008F5C2A">
              <w:rPr>
                <w:rFonts w:ascii="Arial" w:hAnsi="Arial" w:cs="Arial"/>
                <w:b/>
                <w:bCs/>
              </w:rPr>
              <w:t>Nom, prénom et qualité</w:t>
            </w:r>
          </w:p>
          <w:p w14:paraId="3B42E3AA" w14:textId="096E9EA6" w:rsidR="00E72DFF" w:rsidRPr="008F5C2A" w:rsidRDefault="00E72DFF" w:rsidP="00B41988">
            <w:pPr>
              <w:tabs>
                <w:tab w:val="left" w:pos="851"/>
              </w:tabs>
              <w:jc w:val="center"/>
              <w:rPr>
                <w:rFonts w:ascii="Arial" w:hAnsi="Arial" w:cs="Arial"/>
                <w:b/>
                <w:bCs/>
              </w:rPr>
            </w:pPr>
            <w:r w:rsidRPr="008F5C2A">
              <w:rPr>
                <w:rFonts w:ascii="Arial" w:hAnsi="Arial" w:cs="Arial"/>
                <w:b/>
                <w:bCs/>
              </w:rPr>
              <w:t xml:space="preserve">du signataire </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EDCB1" w14:textId="7EB27E72" w:rsidR="00E72DFF" w:rsidRPr="008F5C2A" w:rsidRDefault="00E72DFF" w:rsidP="00BC53D5">
            <w:pPr>
              <w:tabs>
                <w:tab w:val="left" w:pos="851"/>
              </w:tabs>
              <w:jc w:val="center"/>
              <w:rPr>
                <w:rFonts w:ascii="Arial" w:hAnsi="Arial" w:cs="Arial"/>
                <w:b/>
                <w:bCs/>
              </w:rPr>
            </w:pPr>
            <w:r w:rsidRPr="008F5C2A">
              <w:rPr>
                <w:rFonts w:ascii="Arial" w:hAnsi="Arial" w:cs="Arial"/>
                <w:b/>
                <w:bCs/>
              </w:rPr>
              <w:t>Lieu et date de signature</w:t>
            </w:r>
            <w:r w:rsidR="00B41988" w:rsidRPr="008F5C2A">
              <w:rPr>
                <w:rFonts w:ascii="Arial" w:hAnsi="Arial" w:cs="Arial"/>
                <w:b/>
                <w:bCs/>
              </w:rPr>
              <w:t xml:space="preserve"> </w:t>
            </w:r>
            <w:r w:rsidRPr="008F5C2A">
              <w:rPr>
                <w:rFonts w:ascii="Arial" w:hAnsi="Arial" w:cs="Arial"/>
                <w:b/>
                <w:bCs/>
              </w:rPr>
              <w:t>+</w:t>
            </w:r>
          </w:p>
          <w:p w14:paraId="1024BBEA" w14:textId="77777777" w:rsidR="00E72DFF" w:rsidRPr="008F5C2A" w:rsidRDefault="00E72DFF" w:rsidP="00BC53D5">
            <w:pPr>
              <w:tabs>
                <w:tab w:val="left" w:pos="851"/>
              </w:tabs>
              <w:jc w:val="center"/>
              <w:rPr>
                <w:rFonts w:ascii="Arial" w:hAnsi="Arial" w:cs="Arial"/>
                <w:b/>
                <w:bCs/>
              </w:rPr>
            </w:pPr>
            <w:r w:rsidRPr="008F5C2A">
              <w:rPr>
                <w:rFonts w:ascii="Arial" w:hAnsi="Arial" w:cs="Arial"/>
                <w:b/>
                <w:bCs/>
              </w:rPr>
              <w:t>Signature</w:t>
            </w:r>
          </w:p>
        </w:tc>
      </w:tr>
      <w:tr w:rsidR="00E72DFF" w:rsidRPr="008F5C2A" w14:paraId="612D10E0" w14:textId="77777777" w:rsidTr="008B0248">
        <w:trPr>
          <w:trHeight w:val="680"/>
        </w:trPr>
        <w:tc>
          <w:tcPr>
            <w:tcW w:w="4644" w:type="dxa"/>
            <w:tcBorders>
              <w:top w:val="single" w:sz="4" w:space="0" w:color="000000"/>
              <w:left w:val="single" w:sz="4" w:space="0" w:color="000000"/>
            </w:tcBorders>
            <w:shd w:val="clear" w:color="auto" w:fill="CCFFFF"/>
          </w:tcPr>
          <w:p w14:paraId="6388816E" w14:textId="77777777" w:rsidR="00E72DFF" w:rsidRPr="008F5C2A" w:rsidRDefault="00E72DFF" w:rsidP="00BC53D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6DA50ED" w14:textId="77777777" w:rsidR="00E72DFF" w:rsidRPr="008F5C2A" w:rsidRDefault="00E72DFF" w:rsidP="00BC53D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05F4029" w14:textId="77777777" w:rsidR="00E72DFF" w:rsidRPr="008F5C2A" w:rsidRDefault="00E72DFF" w:rsidP="00BC53D5">
            <w:pPr>
              <w:tabs>
                <w:tab w:val="left" w:pos="851"/>
              </w:tabs>
              <w:snapToGrid w:val="0"/>
              <w:jc w:val="both"/>
              <w:rPr>
                <w:rFonts w:ascii="Arial" w:hAnsi="Arial" w:cs="Arial"/>
                <w:b/>
                <w:bCs/>
              </w:rPr>
            </w:pPr>
          </w:p>
        </w:tc>
      </w:tr>
      <w:tr w:rsidR="00E72DFF" w:rsidRPr="008F5C2A" w14:paraId="5C4EB75D" w14:textId="77777777" w:rsidTr="008B0248">
        <w:trPr>
          <w:trHeight w:val="680"/>
        </w:trPr>
        <w:tc>
          <w:tcPr>
            <w:tcW w:w="4644" w:type="dxa"/>
            <w:tcBorders>
              <w:left w:val="single" w:sz="4" w:space="0" w:color="000000"/>
            </w:tcBorders>
            <w:shd w:val="clear" w:color="auto" w:fill="auto"/>
          </w:tcPr>
          <w:p w14:paraId="18ED531F" w14:textId="77777777" w:rsidR="00E72DFF" w:rsidRPr="008F5C2A" w:rsidRDefault="00E72DFF" w:rsidP="00BC53D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39A83C8" w14:textId="77777777" w:rsidR="00E72DFF" w:rsidRPr="008F5C2A" w:rsidRDefault="00E72DFF" w:rsidP="00BC53D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9BE8059" w14:textId="77777777" w:rsidR="00E72DFF" w:rsidRPr="008F5C2A" w:rsidRDefault="00E72DFF" w:rsidP="00BC53D5">
            <w:pPr>
              <w:tabs>
                <w:tab w:val="left" w:pos="851"/>
              </w:tabs>
              <w:snapToGrid w:val="0"/>
              <w:jc w:val="both"/>
              <w:rPr>
                <w:rFonts w:ascii="Arial" w:hAnsi="Arial" w:cs="Arial"/>
                <w:b/>
                <w:bCs/>
              </w:rPr>
            </w:pPr>
          </w:p>
        </w:tc>
      </w:tr>
      <w:tr w:rsidR="00E72DFF" w:rsidRPr="008F5C2A" w14:paraId="5D449A0B" w14:textId="77777777" w:rsidTr="008B0248">
        <w:trPr>
          <w:trHeight w:val="680"/>
        </w:trPr>
        <w:tc>
          <w:tcPr>
            <w:tcW w:w="4644" w:type="dxa"/>
            <w:tcBorders>
              <w:left w:val="single" w:sz="4" w:space="0" w:color="000000"/>
              <w:bottom w:val="single" w:sz="4" w:space="0" w:color="auto"/>
            </w:tcBorders>
            <w:shd w:val="clear" w:color="auto" w:fill="CCFFFF"/>
          </w:tcPr>
          <w:p w14:paraId="52DD4D3D" w14:textId="77777777" w:rsidR="00E72DFF" w:rsidRPr="008F5C2A" w:rsidRDefault="00E72DFF" w:rsidP="00BC53D5">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0EE910ED" w14:textId="77777777" w:rsidR="00E72DFF" w:rsidRPr="008F5C2A" w:rsidRDefault="00E72DFF" w:rsidP="00BC53D5">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1E3B1FED" w14:textId="77777777" w:rsidR="00E72DFF" w:rsidRPr="008F5C2A" w:rsidRDefault="00E72DFF" w:rsidP="00BC53D5">
            <w:pPr>
              <w:tabs>
                <w:tab w:val="left" w:pos="851"/>
              </w:tabs>
              <w:snapToGrid w:val="0"/>
              <w:jc w:val="both"/>
              <w:rPr>
                <w:rFonts w:ascii="Arial" w:hAnsi="Arial" w:cs="Arial"/>
                <w:b/>
                <w:bCs/>
              </w:rPr>
            </w:pPr>
          </w:p>
        </w:tc>
      </w:tr>
    </w:tbl>
    <w:p w14:paraId="05B4ACDB" w14:textId="77777777" w:rsidR="00E72DFF" w:rsidRPr="008F5C2A" w:rsidRDefault="00E72DFF" w:rsidP="00E72DFF">
      <w:pPr>
        <w:tabs>
          <w:tab w:val="left" w:pos="851"/>
        </w:tabs>
        <w:rPr>
          <w:rFonts w:ascii="Arial" w:hAnsi="Arial" w:cs="Arial"/>
          <w:iCs/>
        </w:rPr>
      </w:pPr>
    </w:p>
    <w:p w14:paraId="13C62CB6" w14:textId="77777777" w:rsidR="006722EE" w:rsidRPr="008F5C2A" w:rsidRDefault="00E72DFF" w:rsidP="0035211A">
      <w:pPr>
        <w:tabs>
          <w:tab w:val="left" w:pos="851"/>
          <w:tab w:val="left" w:pos="6237"/>
        </w:tabs>
        <w:ind w:firstLine="567"/>
        <w:rPr>
          <w:rFonts w:ascii="Arial" w:hAnsi="Arial" w:cs="Arial"/>
          <w:b/>
          <w:sz w:val="22"/>
          <w:szCs w:val="22"/>
        </w:rPr>
      </w:pPr>
      <w:r w:rsidRPr="008F5C2A">
        <w:rPr>
          <w:rFonts w:ascii="Arial" w:hAnsi="Arial" w:cs="Arial"/>
          <w:b/>
          <w:sz w:val="22"/>
          <w:szCs w:val="22"/>
        </w:rPr>
        <w:t xml:space="preserve"> </w:t>
      </w:r>
    </w:p>
    <w:p w14:paraId="2E26C272" w14:textId="4D997910" w:rsidR="00BC53D5" w:rsidRPr="008F5C2A" w:rsidRDefault="00BC53D5" w:rsidP="0035211A">
      <w:pPr>
        <w:tabs>
          <w:tab w:val="left" w:pos="851"/>
          <w:tab w:val="left" w:pos="6237"/>
        </w:tabs>
        <w:ind w:firstLine="567"/>
        <w:rPr>
          <w:rFonts w:ascii="Arial" w:hAnsi="Arial" w:cs="Arial"/>
          <w:b/>
        </w:rPr>
      </w:pPr>
      <w:r w:rsidRPr="008F5C2A">
        <w:rPr>
          <w:rFonts w:ascii="Arial" w:hAnsi="Arial" w:cs="Arial"/>
          <w:b/>
        </w:rPr>
        <w:t>I.2.2. En cas de groupement conjoint,</w:t>
      </w:r>
      <w:r w:rsidRPr="008F5C2A" w:rsidDel="0021797C">
        <w:rPr>
          <w:rFonts w:ascii="Arial" w:hAnsi="Arial" w:cs="Arial"/>
          <w:b/>
        </w:rPr>
        <w:t xml:space="preserve"> </w:t>
      </w:r>
      <w:r w:rsidRPr="008F5C2A">
        <w:rPr>
          <w:rFonts w:ascii="Arial" w:hAnsi="Arial" w:cs="Arial"/>
          <w:b/>
        </w:rPr>
        <w:t>répartition des prestations</w:t>
      </w:r>
    </w:p>
    <w:p w14:paraId="69218B17" w14:textId="5F251F18" w:rsidR="00B335F1" w:rsidRPr="008F5C2A" w:rsidRDefault="00B335F1" w:rsidP="00B335F1">
      <w:pPr>
        <w:tabs>
          <w:tab w:val="left" w:pos="851"/>
        </w:tabs>
        <w:spacing w:before="120"/>
        <w:jc w:val="both"/>
        <w:rPr>
          <w:rFonts w:ascii="Arial" w:hAnsi="Arial" w:cs="Arial"/>
          <w:b/>
          <w:bCs/>
        </w:rPr>
      </w:pPr>
    </w:p>
    <w:tbl>
      <w:tblPr>
        <w:tblW w:w="10349" w:type="dxa"/>
        <w:tblInd w:w="-431" w:type="dxa"/>
        <w:tblLayout w:type="fixed"/>
        <w:tblLook w:val="0000" w:firstRow="0" w:lastRow="0" w:firstColumn="0" w:lastColumn="0" w:noHBand="0" w:noVBand="0"/>
      </w:tblPr>
      <w:tblGrid>
        <w:gridCol w:w="3828"/>
        <w:gridCol w:w="4253"/>
        <w:gridCol w:w="2268"/>
      </w:tblGrid>
      <w:tr w:rsidR="008B0248" w:rsidRPr="008F5C2A" w14:paraId="4F48BB32" w14:textId="77777777" w:rsidTr="006722EE">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7BD3EE5A" w14:textId="77777777" w:rsidR="008B0248" w:rsidRPr="008F5C2A" w:rsidRDefault="008B0248" w:rsidP="00BC53D5">
            <w:pPr>
              <w:pStyle w:val="En-tte"/>
              <w:tabs>
                <w:tab w:val="clear" w:pos="4536"/>
                <w:tab w:val="clear" w:pos="9072"/>
                <w:tab w:val="left" w:pos="851"/>
              </w:tabs>
              <w:jc w:val="center"/>
              <w:rPr>
                <w:rFonts w:ascii="Arial" w:hAnsi="Arial" w:cs="Arial"/>
                <w:b/>
              </w:rPr>
            </w:pPr>
            <w:r w:rsidRPr="008F5C2A">
              <w:rPr>
                <w:rFonts w:ascii="Arial" w:hAnsi="Arial" w:cs="Arial"/>
                <w:b/>
              </w:rPr>
              <w:t>Membre du groupement</w:t>
            </w:r>
          </w:p>
          <w:p w14:paraId="1FCFAC35" w14:textId="77777777" w:rsidR="008B0248" w:rsidRPr="008F5C2A" w:rsidRDefault="008B0248" w:rsidP="00BC53D5">
            <w:pPr>
              <w:pStyle w:val="En-tte"/>
              <w:tabs>
                <w:tab w:val="clear" w:pos="4536"/>
                <w:tab w:val="clear" w:pos="9072"/>
                <w:tab w:val="left" w:pos="851"/>
              </w:tabs>
              <w:jc w:val="both"/>
              <w:rPr>
                <w:rFonts w:ascii="Arial" w:hAnsi="Arial" w:cs="Arial"/>
                <w:i/>
                <w:sz w:val="18"/>
                <w:szCs w:val="18"/>
              </w:rPr>
            </w:pPr>
          </w:p>
          <w:p w14:paraId="0C6BF5F9" w14:textId="5D7D0257" w:rsidR="008B0248" w:rsidRPr="008F5C2A" w:rsidRDefault="008B0248" w:rsidP="00BC53D5">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nom commercial</w:t>
            </w:r>
          </w:p>
          <w:p w14:paraId="24C80DED" w14:textId="77777777" w:rsidR="008B0248" w:rsidRPr="008F5C2A" w:rsidRDefault="008B0248" w:rsidP="00BC53D5">
            <w:pPr>
              <w:pStyle w:val="En-tte"/>
              <w:tabs>
                <w:tab w:val="clear" w:pos="4536"/>
                <w:tab w:val="clear" w:pos="9072"/>
                <w:tab w:val="left" w:pos="851"/>
              </w:tabs>
              <w:jc w:val="both"/>
              <w:rPr>
                <w:rFonts w:ascii="Arial" w:hAnsi="Arial" w:cs="Arial"/>
                <w:i/>
                <w:sz w:val="18"/>
                <w:szCs w:val="18"/>
              </w:rPr>
            </w:pPr>
            <w:r w:rsidRPr="008F5C2A">
              <w:rPr>
                <w:rFonts w:ascii="Arial" w:hAnsi="Arial" w:cs="Arial"/>
                <w:i/>
                <w:sz w:val="18"/>
                <w:szCs w:val="18"/>
              </w:rPr>
              <w:t>dénomination sociale</w:t>
            </w:r>
          </w:p>
          <w:p w14:paraId="622E2CF3" w14:textId="376E0D1C" w:rsidR="008B0248" w:rsidRPr="008F5C2A" w:rsidRDefault="008B0248" w:rsidP="00E72DFF">
            <w:pPr>
              <w:pStyle w:val="En-tte"/>
              <w:tabs>
                <w:tab w:val="clear" w:pos="4536"/>
                <w:tab w:val="clear" w:pos="9072"/>
                <w:tab w:val="left" w:pos="851"/>
              </w:tabs>
              <w:jc w:val="both"/>
              <w:rPr>
                <w:rFonts w:ascii="Arial" w:hAnsi="Arial" w:cs="Arial"/>
                <w:b/>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46609" w14:textId="7625FB9E" w:rsidR="008B0248" w:rsidRPr="008F5C2A" w:rsidRDefault="008B0248" w:rsidP="008B0248">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Prestations exécutées</w:t>
            </w:r>
          </w:p>
          <w:p w14:paraId="207F607D" w14:textId="05A86D31" w:rsidR="008B0248" w:rsidRPr="008F5C2A" w:rsidRDefault="008B0248" w:rsidP="008B0248">
            <w:pPr>
              <w:pStyle w:val="Titre5"/>
              <w:numPr>
                <w:ilvl w:val="4"/>
                <w:numId w:val="0"/>
              </w:numPr>
              <w:tabs>
                <w:tab w:val="num" w:pos="0"/>
                <w:tab w:val="left" w:pos="851"/>
              </w:tabs>
              <w:suppressAutoHyphens/>
              <w:spacing w:before="0" w:after="0"/>
              <w:ind w:left="1008" w:hanging="1008"/>
              <w:jc w:val="center"/>
              <w:rPr>
                <w:rFonts w:cs="Arial"/>
                <w:i w:val="0"/>
                <w:sz w:val="20"/>
              </w:rPr>
            </w:pPr>
            <w:r w:rsidRPr="008F5C2A">
              <w:rPr>
                <w:rFonts w:cs="Arial"/>
                <w:i w:val="0"/>
                <w:sz w:val="20"/>
              </w:rPr>
              <w:t xml:space="preserve">         par les membres du groupement conjoint</w:t>
            </w:r>
          </w:p>
          <w:p w14:paraId="51A558B3" w14:textId="2AB2A00A" w:rsidR="008B0248" w:rsidRPr="008F5C2A" w:rsidRDefault="008B0248" w:rsidP="008B0248">
            <w:pPr>
              <w:pStyle w:val="Titre5"/>
              <w:numPr>
                <w:ilvl w:val="4"/>
                <w:numId w:val="0"/>
              </w:numPr>
              <w:tabs>
                <w:tab w:val="num" w:pos="0"/>
                <w:tab w:val="left" w:pos="851"/>
              </w:tabs>
              <w:suppressAutoHyphens/>
              <w:spacing w:before="0" w:after="0"/>
              <w:jc w:val="center"/>
              <w:rPr>
                <w:rFonts w:cs="Arial"/>
                <w:b w:val="0"/>
              </w:rPr>
            </w:pPr>
          </w:p>
        </w:tc>
      </w:tr>
      <w:tr w:rsidR="00B335F1" w:rsidRPr="008F5C2A" w14:paraId="50A34063" w14:textId="77777777" w:rsidTr="006722EE">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44243C8" w14:textId="77777777" w:rsidR="00B335F1" w:rsidRPr="008F5C2A" w:rsidRDefault="00B335F1" w:rsidP="00BC53D5">
            <w:pPr>
              <w:tabs>
                <w:tab w:val="left" w:pos="851"/>
              </w:tabs>
              <w:snapToGrid w:val="0"/>
              <w:jc w:val="center"/>
              <w:rPr>
                <w:rFonts w:ascii="Arial" w:hAnsi="Arial" w:cs="Arial"/>
                <w:b/>
              </w:rPr>
            </w:pPr>
          </w:p>
        </w:tc>
        <w:tc>
          <w:tcPr>
            <w:tcW w:w="4253" w:type="dxa"/>
            <w:tcBorders>
              <w:top w:val="single" w:sz="4" w:space="0" w:color="000000"/>
              <w:left w:val="single" w:sz="4" w:space="0" w:color="000000"/>
              <w:bottom w:val="single" w:sz="4" w:space="0" w:color="000000"/>
            </w:tcBorders>
            <w:shd w:val="clear" w:color="auto" w:fill="FFFFFF"/>
            <w:vAlign w:val="center"/>
          </w:tcPr>
          <w:p w14:paraId="6D2F2898" w14:textId="77777777" w:rsidR="00B335F1" w:rsidRPr="008F5C2A" w:rsidRDefault="00B335F1" w:rsidP="00BC53D5">
            <w:pPr>
              <w:tabs>
                <w:tab w:val="left" w:pos="851"/>
              </w:tabs>
              <w:jc w:val="center"/>
              <w:rPr>
                <w:rFonts w:ascii="Arial" w:hAnsi="Arial" w:cs="Arial"/>
                <w:b/>
              </w:rPr>
            </w:pPr>
            <w:r w:rsidRPr="008F5C2A">
              <w:rPr>
                <w:rFonts w:ascii="Arial" w:hAnsi="Arial" w:cs="Arial"/>
                <w:b/>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5405C" w14:textId="68A8EA14" w:rsidR="00B335F1" w:rsidRPr="008F5C2A" w:rsidRDefault="00B335F1" w:rsidP="00BC53D5">
            <w:pPr>
              <w:tabs>
                <w:tab w:val="left" w:pos="851"/>
              </w:tabs>
              <w:jc w:val="center"/>
              <w:rPr>
                <w:rFonts w:ascii="Arial" w:hAnsi="Arial" w:cs="Arial"/>
                <w:b/>
              </w:rPr>
            </w:pPr>
            <w:r w:rsidRPr="008F5C2A">
              <w:rPr>
                <w:rFonts w:ascii="Arial" w:hAnsi="Arial" w:cs="Arial"/>
                <w:b/>
              </w:rPr>
              <w:t xml:space="preserve">Montant </w:t>
            </w:r>
            <w:r w:rsidR="006722EE" w:rsidRPr="008F5C2A">
              <w:rPr>
                <w:rFonts w:ascii="Arial" w:hAnsi="Arial" w:cs="Arial"/>
                <w:b/>
              </w:rPr>
              <w:t xml:space="preserve">€ </w:t>
            </w:r>
            <w:r w:rsidRPr="008F5C2A">
              <w:rPr>
                <w:rFonts w:ascii="Arial" w:hAnsi="Arial" w:cs="Arial"/>
                <w:b/>
              </w:rPr>
              <w:t xml:space="preserve">HT </w:t>
            </w:r>
          </w:p>
          <w:p w14:paraId="26F2EE0D" w14:textId="77777777" w:rsidR="00B335F1" w:rsidRPr="008F5C2A" w:rsidRDefault="00B335F1" w:rsidP="00BC53D5">
            <w:pPr>
              <w:tabs>
                <w:tab w:val="left" w:pos="851"/>
              </w:tabs>
              <w:jc w:val="center"/>
              <w:rPr>
                <w:rFonts w:ascii="Arial" w:hAnsi="Arial" w:cs="Arial"/>
              </w:rPr>
            </w:pPr>
            <w:r w:rsidRPr="008F5C2A">
              <w:rPr>
                <w:rFonts w:ascii="Arial" w:hAnsi="Arial" w:cs="Arial"/>
                <w:b/>
              </w:rPr>
              <w:t>de la prestation</w:t>
            </w:r>
          </w:p>
        </w:tc>
      </w:tr>
      <w:tr w:rsidR="00B335F1" w:rsidRPr="008F5C2A" w14:paraId="7F2D308E" w14:textId="77777777" w:rsidTr="008B0248">
        <w:trPr>
          <w:trHeight w:val="680"/>
        </w:trPr>
        <w:tc>
          <w:tcPr>
            <w:tcW w:w="3828" w:type="dxa"/>
            <w:tcBorders>
              <w:top w:val="single" w:sz="4" w:space="0" w:color="000000"/>
              <w:left w:val="single" w:sz="4" w:space="0" w:color="000000"/>
            </w:tcBorders>
            <w:shd w:val="clear" w:color="auto" w:fill="CCFFFF"/>
          </w:tcPr>
          <w:p w14:paraId="21EA03BD" w14:textId="77777777" w:rsidR="00B335F1" w:rsidRPr="008F5C2A" w:rsidRDefault="00B335F1" w:rsidP="00BC53D5">
            <w:pPr>
              <w:tabs>
                <w:tab w:val="left" w:pos="851"/>
              </w:tabs>
              <w:snapToGrid w:val="0"/>
              <w:jc w:val="both"/>
              <w:rPr>
                <w:rFonts w:ascii="Arial" w:hAnsi="Arial" w:cs="Arial"/>
              </w:rPr>
            </w:pPr>
          </w:p>
        </w:tc>
        <w:tc>
          <w:tcPr>
            <w:tcW w:w="4253" w:type="dxa"/>
            <w:tcBorders>
              <w:top w:val="single" w:sz="4" w:space="0" w:color="000000"/>
              <w:left w:val="single" w:sz="4" w:space="0" w:color="000000"/>
            </w:tcBorders>
            <w:shd w:val="clear" w:color="auto" w:fill="CCFFFF"/>
          </w:tcPr>
          <w:p w14:paraId="299E211C" w14:textId="77777777" w:rsidR="00B335F1" w:rsidRPr="008F5C2A" w:rsidRDefault="00B335F1" w:rsidP="00BC53D5">
            <w:pPr>
              <w:tabs>
                <w:tab w:val="left" w:pos="851"/>
              </w:tabs>
              <w:snapToGrid w:val="0"/>
              <w:jc w:val="both"/>
              <w:rPr>
                <w:rFonts w:ascii="Arial" w:hAnsi="Arial" w:cs="Arial"/>
              </w:rPr>
            </w:pPr>
          </w:p>
        </w:tc>
        <w:tc>
          <w:tcPr>
            <w:tcW w:w="2268" w:type="dxa"/>
            <w:tcBorders>
              <w:top w:val="single" w:sz="4" w:space="0" w:color="000000"/>
              <w:left w:val="single" w:sz="4" w:space="0" w:color="000000"/>
              <w:right w:val="single" w:sz="4" w:space="0" w:color="000000"/>
            </w:tcBorders>
            <w:shd w:val="clear" w:color="auto" w:fill="CCFFFF"/>
          </w:tcPr>
          <w:p w14:paraId="3268F289" w14:textId="77777777" w:rsidR="00B335F1" w:rsidRPr="008F5C2A" w:rsidRDefault="00B335F1" w:rsidP="00BC53D5">
            <w:pPr>
              <w:tabs>
                <w:tab w:val="left" w:pos="851"/>
              </w:tabs>
              <w:snapToGrid w:val="0"/>
              <w:jc w:val="both"/>
              <w:rPr>
                <w:rFonts w:ascii="Arial" w:hAnsi="Arial" w:cs="Arial"/>
              </w:rPr>
            </w:pPr>
          </w:p>
        </w:tc>
      </w:tr>
      <w:tr w:rsidR="00B335F1" w:rsidRPr="008F5C2A" w14:paraId="24B182BE" w14:textId="77777777" w:rsidTr="008B0248">
        <w:trPr>
          <w:trHeight w:val="680"/>
        </w:trPr>
        <w:tc>
          <w:tcPr>
            <w:tcW w:w="3828" w:type="dxa"/>
            <w:tcBorders>
              <w:left w:val="single" w:sz="4" w:space="0" w:color="000000"/>
            </w:tcBorders>
            <w:shd w:val="clear" w:color="auto" w:fill="auto"/>
          </w:tcPr>
          <w:p w14:paraId="03ACC009" w14:textId="77777777" w:rsidR="00B335F1" w:rsidRPr="008F5C2A" w:rsidRDefault="00B335F1" w:rsidP="00BC53D5">
            <w:pPr>
              <w:tabs>
                <w:tab w:val="left" w:pos="851"/>
              </w:tabs>
              <w:snapToGrid w:val="0"/>
              <w:jc w:val="both"/>
              <w:rPr>
                <w:rFonts w:ascii="Arial" w:hAnsi="Arial" w:cs="Arial"/>
              </w:rPr>
            </w:pPr>
          </w:p>
        </w:tc>
        <w:tc>
          <w:tcPr>
            <w:tcW w:w="4253" w:type="dxa"/>
            <w:tcBorders>
              <w:left w:val="single" w:sz="4" w:space="0" w:color="000000"/>
            </w:tcBorders>
            <w:shd w:val="clear" w:color="auto" w:fill="auto"/>
          </w:tcPr>
          <w:p w14:paraId="154FC3E8" w14:textId="77777777" w:rsidR="00B335F1" w:rsidRPr="008F5C2A" w:rsidRDefault="00B335F1" w:rsidP="00BC53D5">
            <w:pPr>
              <w:tabs>
                <w:tab w:val="left" w:pos="851"/>
              </w:tabs>
              <w:snapToGrid w:val="0"/>
              <w:jc w:val="both"/>
              <w:rPr>
                <w:rFonts w:ascii="Arial" w:hAnsi="Arial" w:cs="Arial"/>
              </w:rPr>
            </w:pPr>
          </w:p>
        </w:tc>
        <w:tc>
          <w:tcPr>
            <w:tcW w:w="2268" w:type="dxa"/>
            <w:tcBorders>
              <w:left w:val="single" w:sz="4" w:space="0" w:color="000000"/>
              <w:right w:val="single" w:sz="4" w:space="0" w:color="000000"/>
            </w:tcBorders>
            <w:shd w:val="clear" w:color="auto" w:fill="auto"/>
          </w:tcPr>
          <w:p w14:paraId="301B5C52" w14:textId="77777777" w:rsidR="00B335F1" w:rsidRPr="008F5C2A" w:rsidRDefault="00B335F1" w:rsidP="00BC53D5">
            <w:pPr>
              <w:tabs>
                <w:tab w:val="left" w:pos="851"/>
              </w:tabs>
              <w:snapToGrid w:val="0"/>
              <w:jc w:val="both"/>
              <w:rPr>
                <w:rFonts w:ascii="Arial" w:hAnsi="Arial" w:cs="Arial"/>
              </w:rPr>
            </w:pPr>
          </w:p>
        </w:tc>
      </w:tr>
      <w:tr w:rsidR="00B335F1" w:rsidRPr="008F5C2A" w14:paraId="6EA3A4AB" w14:textId="77777777" w:rsidTr="008B0248">
        <w:trPr>
          <w:trHeight w:val="680"/>
        </w:trPr>
        <w:tc>
          <w:tcPr>
            <w:tcW w:w="3828" w:type="dxa"/>
            <w:tcBorders>
              <w:left w:val="single" w:sz="4" w:space="0" w:color="000000"/>
              <w:bottom w:val="single" w:sz="4" w:space="0" w:color="000000"/>
            </w:tcBorders>
            <w:shd w:val="clear" w:color="auto" w:fill="CCFFFF"/>
          </w:tcPr>
          <w:p w14:paraId="48F17B67" w14:textId="77777777" w:rsidR="00B335F1" w:rsidRPr="008F5C2A" w:rsidRDefault="00B335F1" w:rsidP="00BC53D5">
            <w:pPr>
              <w:tabs>
                <w:tab w:val="left" w:pos="851"/>
              </w:tabs>
              <w:snapToGrid w:val="0"/>
              <w:jc w:val="both"/>
              <w:rPr>
                <w:rFonts w:ascii="Arial" w:hAnsi="Arial" w:cs="Arial"/>
              </w:rPr>
            </w:pPr>
          </w:p>
        </w:tc>
        <w:tc>
          <w:tcPr>
            <w:tcW w:w="4253" w:type="dxa"/>
            <w:tcBorders>
              <w:left w:val="single" w:sz="4" w:space="0" w:color="000000"/>
              <w:bottom w:val="single" w:sz="4" w:space="0" w:color="000000"/>
            </w:tcBorders>
            <w:shd w:val="clear" w:color="auto" w:fill="CCFFFF"/>
          </w:tcPr>
          <w:p w14:paraId="73180A16" w14:textId="77777777" w:rsidR="00B335F1" w:rsidRPr="008F5C2A" w:rsidRDefault="00B335F1" w:rsidP="00BC53D5">
            <w:pPr>
              <w:tabs>
                <w:tab w:val="left" w:pos="851"/>
              </w:tabs>
              <w:snapToGrid w:val="0"/>
              <w:jc w:val="both"/>
              <w:rPr>
                <w:rFonts w:ascii="Arial" w:hAnsi="Arial" w:cs="Arial"/>
              </w:rPr>
            </w:pPr>
          </w:p>
        </w:tc>
        <w:tc>
          <w:tcPr>
            <w:tcW w:w="2268" w:type="dxa"/>
            <w:tcBorders>
              <w:left w:val="single" w:sz="4" w:space="0" w:color="000000"/>
              <w:bottom w:val="single" w:sz="4" w:space="0" w:color="000000"/>
              <w:right w:val="single" w:sz="4" w:space="0" w:color="000000"/>
            </w:tcBorders>
            <w:shd w:val="clear" w:color="auto" w:fill="CCFFFF"/>
          </w:tcPr>
          <w:p w14:paraId="7C47EEDE" w14:textId="77777777" w:rsidR="00B335F1" w:rsidRPr="008F5C2A" w:rsidRDefault="00B335F1" w:rsidP="00BC53D5">
            <w:pPr>
              <w:tabs>
                <w:tab w:val="left" w:pos="851"/>
              </w:tabs>
              <w:snapToGrid w:val="0"/>
              <w:jc w:val="both"/>
              <w:rPr>
                <w:rFonts w:ascii="Arial" w:hAnsi="Arial" w:cs="Arial"/>
              </w:rPr>
            </w:pPr>
          </w:p>
        </w:tc>
      </w:tr>
    </w:tbl>
    <w:p w14:paraId="16F1353A" w14:textId="77777777" w:rsidR="00B335F1" w:rsidRPr="008F5C2A" w:rsidRDefault="00B335F1" w:rsidP="00B335F1">
      <w:pPr>
        <w:tabs>
          <w:tab w:val="left" w:pos="851"/>
          <w:tab w:val="left" w:pos="6237"/>
        </w:tabs>
        <w:rPr>
          <w:rFonts w:ascii="Arial" w:hAnsi="Arial" w:cs="Arial"/>
        </w:rPr>
      </w:pPr>
    </w:p>
    <w:p w14:paraId="7802F18B" w14:textId="77777777" w:rsidR="00B335F1" w:rsidRPr="008F5C2A" w:rsidRDefault="00B335F1" w:rsidP="00B335F1">
      <w:pPr>
        <w:tabs>
          <w:tab w:val="left" w:pos="426"/>
          <w:tab w:val="left" w:pos="851"/>
        </w:tabs>
        <w:jc w:val="both"/>
        <w:rPr>
          <w:rFonts w:ascii="Arial" w:hAnsi="Arial" w:cs="Arial"/>
          <w:b/>
        </w:rPr>
      </w:pPr>
    </w:p>
    <w:p w14:paraId="69175279" w14:textId="0BF7E778" w:rsidR="00966C37" w:rsidRPr="008F5C2A" w:rsidRDefault="00BC53D5" w:rsidP="00BC53D5">
      <w:pPr>
        <w:pStyle w:val="fcase1ertab"/>
        <w:tabs>
          <w:tab w:val="left" w:pos="851"/>
        </w:tabs>
        <w:ind w:left="0" w:firstLine="0"/>
        <w:rPr>
          <w:rFonts w:ascii="Arial" w:hAnsi="Arial" w:cs="Arial"/>
          <w:b/>
        </w:rPr>
      </w:pPr>
      <w:r w:rsidRPr="008F5C2A">
        <w:rPr>
          <w:rFonts w:ascii="Arial" w:hAnsi="Arial" w:cs="Arial"/>
          <w:b/>
        </w:rPr>
        <w:t>I.3.</w:t>
      </w:r>
      <w:r w:rsidR="00966C37" w:rsidRPr="008F5C2A">
        <w:rPr>
          <w:rFonts w:ascii="Arial" w:hAnsi="Arial" w:cs="Arial"/>
          <w:b/>
        </w:rPr>
        <w:t xml:space="preserve"> Compte (s) à créditer</w:t>
      </w:r>
      <w:r w:rsidRPr="008F5C2A">
        <w:rPr>
          <w:rFonts w:ascii="Arial" w:hAnsi="Arial" w:cs="Arial"/>
          <w:b/>
          <w:sz w:val="22"/>
          <w:szCs w:val="22"/>
        </w:rPr>
        <w:t xml:space="preserve"> </w:t>
      </w:r>
      <w:r w:rsidR="00966C37" w:rsidRPr="008F5C2A">
        <w:rPr>
          <w:rFonts w:ascii="Arial" w:hAnsi="Arial" w:cs="Arial"/>
          <w:i/>
          <w:sz w:val="18"/>
          <w:szCs w:val="18"/>
        </w:rPr>
        <w:t>(Joindre un ou des relevé(s) d’identité bancaire ou postal.)</w:t>
      </w:r>
    </w:p>
    <w:p w14:paraId="3EC3CCB1"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789068E1" w14:textId="0F57D4C9" w:rsidR="00966C37" w:rsidRPr="008F5C2A" w:rsidRDefault="0002207A" w:rsidP="00966C37">
      <w:pPr>
        <w:pStyle w:val="fcasegauche"/>
        <w:tabs>
          <w:tab w:val="left" w:pos="426"/>
          <w:tab w:val="left" w:pos="851"/>
        </w:tabs>
        <w:ind w:left="0" w:firstLine="0"/>
        <w:jc w:val="left"/>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Nom de l’établissement bancaire :</w:t>
      </w:r>
    </w:p>
    <w:p w14:paraId="571483FC" w14:textId="77777777" w:rsidR="00966C37" w:rsidRPr="008F5C2A" w:rsidRDefault="00966C37" w:rsidP="00966C37">
      <w:pPr>
        <w:pStyle w:val="fcasegauche"/>
        <w:tabs>
          <w:tab w:val="left" w:pos="426"/>
          <w:tab w:val="left" w:pos="851"/>
        </w:tabs>
        <w:ind w:left="0" w:firstLine="0"/>
        <w:jc w:val="left"/>
        <w:rPr>
          <w:rFonts w:ascii="Arial" w:hAnsi="Arial" w:cs="Arial"/>
        </w:rPr>
      </w:pPr>
    </w:p>
    <w:p w14:paraId="49184B50" w14:textId="43BB843A" w:rsidR="00966C37" w:rsidRPr="008F5C2A" w:rsidRDefault="0002207A" w:rsidP="00966C37">
      <w:pPr>
        <w:pStyle w:val="fcasegauche"/>
        <w:tabs>
          <w:tab w:val="left" w:pos="426"/>
          <w:tab w:val="left" w:pos="851"/>
        </w:tabs>
        <w:ind w:left="0" w:firstLine="0"/>
        <w:jc w:val="left"/>
        <w:rPr>
          <w:rFonts w:ascii="Arial" w:hAnsi="Arial" w:cs="Arial"/>
          <w:b/>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Numéro de compte :</w:t>
      </w:r>
    </w:p>
    <w:p w14:paraId="440E2410"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7C4C5795" w14:textId="77777777" w:rsidR="00966C37" w:rsidRPr="008F5C2A" w:rsidRDefault="00966C37" w:rsidP="00966C37">
      <w:pPr>
        <w:pStyle w:val="fcasegauche"/>
        <w:tabs>
          <w:tab w:val="left" w:pos="426"/>
          <w:tab w:val="left" w:pos="851"/>
        </w:tabs>
        <w:ind w:left="0" w:firstLine="0"/>
        <w:jc w:val="left"/>
        <w:rPr>
          <w:rFonts w:ascii="Arial" w:hAnsi="Arial" w:cs="Arial"/>
          <w:b/>
        </w:rPr>
      </w:pPr>
    </w:p>
    <w:p w14:paraId="17C8E1D9" w14:textId="1430C959" w:rsidR="00966C37" w:rsidRPr="008F5C2A" w:rsidRDefault="00BC53D5" w:rsidP="00966C37">
      <w:pPr>
        <w:pStyle w:val="fcasegauche"/>
        <w:tabs>
          <w:tab w:val="left" w:pos="426"/>
          <w:tab w:val="left" w:pos="851"/>
        </w:tabs>
        <w:ind w:left="0" w:firstLine="0"/>
        <w:jc w:val="left"/>
        <w:rPr>
          <w:rFonts w:ascii="Arial" w:hAnsi="Arial" w:cs="Arial"/>
          <w:b/>
        </w:rPr>
      </w:pPr>
      <w:r w:rsidRPr="008F5C2A">
        <w:rPr>
          <w:rFonts w:ascii="Arial" w:hAnsi="Arial" w:cs="Arial"/>
          <w:b/>
        </w:rPr>
        <w:t>I.</w:t>
      </w:r>
      <w:r w:rsidR="00966C37" w:rsidRPr="008F5C2A">
        <w:rPr>
          <w:rFonts w:ascii="Arial" w:hAnsi="Arial" w:cs="Arial"/>
          <w:b/>
        </w:rPr>
        <w:t>4</w:t>
      </w:r>
      <w:r w:rsidRPr="008F5C2A">
        <w:rPr>
          <w:rFonts w:ascii="Arial" w:hAnsi="Arial" w:cs="Arial"/>
          <w:b/>
        </w:rPr>
        <w:t xml:space="preserve">. </w:t>
      </w:r>
      <w:r w:rsidR="00966C37" w:rsidRPr="008F5C2A">
        <w:rPr>
          <w:rFonts w:ascii="Arial" w:hAnsi="Arial" w:cs="Arial"/>
          <w:b/>
        </w:rPr>
        <w:t>Avance </w:t>
      </w:r>
      <w:r w:rsidR="00966C37" w:rsidRPr="008F5C2A">
        <w:rPr>
          <w:rFonts w:ascii="Arial" w:hAnsi="Arial" w:cs="Arial"/>
          <w:i/>
          <w:sz w:val="18"/>
          <w:szCs w:val="18"/>
        </w:rPr>
        <w:t>(</w:t>
      </w:r>
      <w:hyperlink r:id="rId38" w:history="1">
        <w:r w:rsidR="00966C37" w:rsidRPr="008F5C2A">
          <w:rPr>
            <w:rStyle w:val="Lienhypertexte"/>
            <w:rFonts w:ascii="Arial" w:hAnsi="Arial" w:cs="Arial"/>
            <w:i/>
            <w:sz w:val="18"/>
            <w:szCs w:val="18"/>
          </w:rPr>
          <w:t>article R. 2191-3</w:t>
        </w:r>
      </w:hyperlink>
      <w:r w:rsidR="00966C37" w:rsidRPr="008F5C2A">
        <w:rPr>
          <w:rFonts w:ascii="Arial" w:hAnsi="Arial" w:cs="Arial"/>
          <w:i/>
          <w:sz w:val="18"/>
          <w:szCs w:val="18"/>
        </w:rPr>
        <w:t xml:space="preserve"> du code de la commande publique)</w:t>
      </w:r>
    </w:p>
    <w:p w14:paraId="108CF8E8" w14:textId="77777777" w:rsidR="00966C37" w:rsidRPr="008F5C2A" w:rsidRDefault="00966C37" w:rsidP="00966C37">
      <w:pPr>
        <w:tabs>
          <w:tab w:val="left" w:pos="426"/>
          <w:tab w:val="left" w:pos="851"/>
        </w:tabs>
        <w:rPr>
          <w:rFonts w:ascii="Arial" w:hAnsi="Arial" w:cs="Arial"/>
          <w:b/>
        </w:rPr>
      </w:pPr>
    </w:p>
    <w:p w14:paraId="6560B917" w14:textId="6CE53DC2" w:rsidR="00B335F1" w:rsidRPr="008F5C2A" w:rsidRDefault="0002207A" w:rsidP="00BC53D5">
      <w:pPr>
        <w:tabs>
          <w:tab w:val="left" w:pos="426"/>
          <w:tab w:val="left" w:pos="851"/>
        </w:tabs>
        <w:jc w:val="both"/>
        <w:rPr>
          <w:rFonts w:ascii="Arial" w:hAnsi="Arial" w:cs="Arial"/>
        </w:rPr>
      </w:pPr>
      <w:r w:rsidRPr="008F5C2A">
        <w:rPr>
          <w:rFonts w:ascii="Arial" w:eastAsia="Wingdings" w:hAnsi="Arial" w:cs="Arial"/>
          <w:b/>
          <w:color w:val="66CCFF"/>
          <w:spacing w:val="-10"/>
        </w:rPr>
        <w:t></w:t>
      </w:r>
      <w:r w:rsidRPr="008F5C2A">
        <w:rPr>
          <w:rFonts w:ascii="Arial" w:eastAsia="Arial" w:hAnsi="Arial" w:cs="Arial"/>
          <w:spacing w:val="-10"/>
        </w:rPr>
        <w:t xml:space="preserve"> </w:t>
      </w:r>
      <w:r w:rsidR="006722EE" w:rsidRPr="008F5C2A">
        <w:rPr>
          <w:rFonts w:ascii="Arial" w:eastAsia="Arial" w:hAnsi="Arial" w:cs="Arial"/>
          <w:spacing w:val="-10"/>
        </w:rPr>
        <w:t xml:space="preserve"> </w:t>
      </w:r>
      <w:r w:rsidR="00336D77" w:rsidRPr="008F5C2A">
        <w:rPr>
          <w:rFonts w:ascii="Arial" w:eastAsia="Arial" w:hAnsi="Arial" w:cs="Arial"/>
          <w:spacing w:val="-10"/>
        </w:rPr>
        <w:t xml:space="preserve"> </w:t>
      </w:r>
      <w:r w:rsidR="00966C37" w:rsidRPr="008F5C2A">
        <w:rPr>
          <w:rFonts w:ascii="Arial" w:hAnsi="Arial" w:cs="Arial"/>
        </w:rPr>
        <w:t>Je renonce au bénéfice de l'avance :</w:t>
      </w:r>
      <w:r w:rsidR="00E20CCB" w:rsidRPr="008F5C2A">
        <w:rPr>
          <w:rFonts w:ascii="Arial" w:hAnsi="Arial" w:cs="Arial"/>
        </w:rPr>
        <w:t xml:space="preserve"> </w:t>
      </w:r>
      <w:r w:rsidR="00966C37" w:rsidRPr="008F5C2A">
        <w:rPr>
          <w:rFonts w:ascii="Arial" w:hAnsi="Arial" w:cs="Arial"/>
        </w:rPr>
        <w:fldChar w:fldCharType="begin">
          <w:ffData>
            <w:name w:val=""/>
            <w:enabled/>
            <w:calcOnExit w:val="0"/>
            <w:checkBox>
              <w:size w:val="20"/>
              <w:default w:val="0"/>
            </w:checkBox>
          </w:ffData>
        </w:fldChar>
      </w:r>
      <w:r w:rsidR="00966C37" w:rsidRPr="008F5C2A">
        <w:rPr>
          <w:rFonts w:ascii="Arial" w:hAnsi="Arial" w:cs="Arial"/>
        </w:rPr>
        <w:instrText xml:space="preserve"> FORMCHECKBOX </w:instrText>
      </w:r>
      <w:r w:rsidR="00E60860">
        <w:rPr>
          <w:rFonts w:ascii="Arial" w:hAnsi="Arial" w:cs="Arial"/>
        </w:rPr>
      </w:r>
      <w:r w:rsidR="00E60860">
        <w:rPr>
          <w:rFonts w:ascii="Arial" w:hAnsi="Arial" w:cs="Arial"/>
        </w:rPr>
        <w:fldChar w:fldCharType="separate"/>
      </w:r>
      <w:r w:rsidR="00966C37" w:rsidRPr="008F5C2A">
        <w:rPr>
          <w:rFonts w:ascii="Arial" w:hAnsi="Arial" w:cs="Arial"/>
        </w:rPr>
        <w:fldChar w:fldCharType="end"/>
      </w:r>
      <w:r w:rsidR="006722EE" w:rsidRPr="008F5C2A">
        <w:rPr>
          <w:rFonts w:ascii="Arial" w:hAnsi="Arial" w:cs="Arial"/>
        </w:rPr>
        <w:t xml:space="preserve"> </w:t>
      </w:r>
      <w:r w:rsidR="006722EE" w:rsidRPr="008F5C2A">
        <w:rPr>
          <w:rFonts w:ascii="Arial" w:hAnsi="Arial" w:cs="Arial"/>
          <w:i/>
          <w:sz w:val="16"/>
          <w:szCs w:val="16"/>
        </w:rPr>
        <w:t>(cocher si renonciation)</w:t>
      </w:r>
    </w:p>
    <w:p w14:paraId="64D0E132" w14:textId="77777777" w:rsidR="00B335F1" w:rsidRPr="008F5C2A" w:rsidRDefault="00B335F1" w:rsidP="00B335F1">
      <w:pPr>
        <w:tabs>
          <w:tab w:val="left" w:pos="851"/>
        </w:tabs>
        <w:jc w:val="both"/>
        <w:rPr>
          <w:rFonts w:ascii="Arial" w:hAnsi="Arial" w:cs="Arial"/>
        </w:rPr>
      </w:pPr>
    </w:p>
    <w:p w14:paraId="5DD8820D" w14:textId="77777777" w:rsidR="00344AB7" w:rsidRPr="008F5C2A" w:rsidRDefault="00344AB7" w:rsidP="00B335F1">
      <w:pPr>
        <w:pStyle w:val="fcase1ertab"/>
        <w:tabs>
          <w:tab w:val="left" w:pos="851"/>
        </w:tabs>
        <w:ind w:left="0" w:firstLine="0"/>
        <w:rPr>
          <w:rFonts w:ascii="Arial" w:hAnsi="Arial" w:cs="Arial"/>
          <w:b/>
          <w:sz w:val="22"/>
          <w:szCs w:val="22"/>
        </w:rPr>
      </w:pPr>
    </w:p>
    <w:p w14:paraId="3C5C214B" w14:textId="082C2ED7" w:rsidR="00B335F1" w:rsidRPr="008F5C2A" w:rsidRDefault="00B335F1" w:rsidP="006722EE">
      <w:pPr>
        <w:pStyle w:val="fcase1ertab"/>
        <w:pBdr>
          <w:top w:val="single" w:sz="4" w:space="1" w:color="auto"/>
          <w:left w:val="single" w:sz="4" w:space="4" w:color="auto"/>
          <w:bottom w:val="single" w:sz="4" w:space="1" w:color="auto"/>
          <w:right w:val="single" w:sz="4" w:space="4" w:color="auto"/>
        </w:pBdr>
        <w:tabs>
          <w:tab w:val="left" w:pos="851"/>
        </w:tabs>
        <w:ind w:left="0" w:firstLine="0"/>
        <w:jc w:val="center"/>
        <w:rPr>
          <w:rFonts w:ascii="Arial" w:hAnsi="Arial" w:cs="Arial"/>
          <w:i/>
          <w:sz w:val="18"/>
          <w:szCs w:val="18"/>
        </w:rPr>
      </w:pPr>
      <w:r w:rsidRPr="008F5C2A">
        <w:rPr>
          <w:rFonts w:ascii="Arial" w:hAnsi="Arial" w:cs="Arial"/>
          <w:b/>
          <w:i/>
          <w:sz w:val="22"/>
          <w:szCs w:val="22"/>
        </w:rPr>
        <w:t>Signature du marché public</w:t>
      </w:r>
      <w:r w:rsidR="00682552">
        <w:rPr>
          <w:rFonts w:ascii="Arial" w:hAnsi="Arial" w:cs="Arial"/>
          <w:b/>
          <w:i/>
          <w:sz w:val="22"/>
          <w:szCs w:val="22"/>
        </w:rPr>
        <w:br/>
      </w:r>
      <w:r w:rsidRPr="008F5C2A">
        <w:rPr>
          <w:rFonts w:ascii="Arial" w:hAnsi="Arial" w:cs="Arial"/>
          <w:b/>
          <w:i/>
          <w:sz w:val="22"/>
          <w:szCs w:val="22"/>
        </w:rPr>
        <w:t xml:space="preserve">par le </w:t>
      </w:r>
      <w:r w:rsidR="00682552">
        <w:rPr>
          <w:rFonts w:ascii="Arial" w:hAnsi="Arial" w:cs="Arial"/>
          <w:b/>
          <w:i/>
          <w:sz w:val="22"/>
          <w:szCs w:val="22"/>
        </w:rPr>
        <w:t>TITULAIRE INDIVIDUEL</w:t>
      </w:r>
      <w:r w:rsidRPr="008F5C2A">
        <w:rPr>
          <w:rFonts w:ascii="Arial" w:hAnsi="Arial" w:cs="Arial"/>
          <w:b/>
          <w:i/>
          <w:sz w:val="22"/>
          <w:szCs w:val="22"/>
        </w:rPr>
        <w:t> </w:t>
      </w:r>
      <w:r w:rsidR="00E72DFF" w:rsidRPr="008F5C2A">
        <w:rPr>
          <w:rFonts w:ascii="Arial" w:hAnsi="Arial" w:cs="Arial"/>
          <w:b/>
          <w:i/>
          <w:sz w:val="22"/>
          <w:szCs w:val="22"/>
        </w:rPr>
        <w:t xml:space="preserve">ou le </w:t>
      </w:r>
      <w:r w:rsidR="00682552">
        <w:rPr>
          <w:rFonts w:ascii="Arial" w:hAnsi="Arial" w:cs="Arial"/>
          <w:b/>
          <w:i/>
          <w:sz w:val="22"/>
          <w:szCs w:val="22"/>
        </w:rPr>
        <w:t>MANDATAIRE</w:t>
      </w:r>
      <w:r w:rsidR="00682552" w:rsidRPr="008F5C2A">
        <w:rPr>
          <w:rFonts w:ascii="Arial" w:hAnsi="Arial" w:cs="Arial"/>
          <w:b/>
          <w:i/>
          <w:sz w:val="22"/>
          <w:szCs w:val="22"/>
        </w:rPr>
        <w:t xml:space="preserve"> </w:t>
      </w:r>
      <w:r w:rsidR="00E72DFF" w:rsidRPr="008F5C2A">
        <w:rPr>
          <w:rFonts w:ascii="Arial" w:hAnsi="Arial" w:cs="Arial"/>
          <w:b/>
          <w:i/>
          <w:sz w:val="22"/>
          <w:szCs w:val="22"/>
        </w:rPr>
        <w:t xml:space="preserve">du groupement </w:t>
      </w:r>
      <w:r w:rsidRPr="008F5C2A">
        <w:rPr>
          <w:rFonts w:ascii="Arial" w:hAnsi="Arial" w:cs="Arial"/>
          <w:b/>
          <w:i/>
          <w:sz w:val="22"/>
          <w:szCs w:val="22"/>
        </w:rPr>
        <w:t>:</w:t>
      </w:r>
    </w:p>
    <w:p w14:paraId="7655E699" w14:textId="3C27A08D" w:rsidR="00BC53D5" w:rsidRPr="008F5C2A" w:rsidRDefault="00344AB7"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r w:rsidRPr="008F5C2A">
        <w:rPr>
          <w:rFonts w:ascii="Arial" w:hAnsi="Arial" w:cs="Arial"/>
          <w:i/>
          <w:sz w:val="18"/>
          <w:szCs w:val="18"/>
        </w:rPr>
        <w:t>(</w:t>
      </w:r>
      <w:r w:rsidR="00BC53D5" w:rsidRPr="008F5C2A">
        <w:rPr>
          <w:rFonts w:ascii="Arial" w:hAnsi="Arial" w:cs="Arial"/>
          <w:i/>
          <w:sz w:val="18"/>
          <w:szCs w:val="18"/>
        </w:rPr>
        <w:t>Le signataire doit avoir le pouvoir d’engager la personne qu’il représente</w:t>
      </w:r>
      <w:r w:rsidRPr="008F5C2A">
        <w:rPr>
          <w:rFonts w:ascii="Arial" w:hAnsi="Arial" w:cs="Arial"/>
          <w:i/>
          <w:sz w:val="18"/>
          <w:szCs w:val="18"/>
        </w:rPr>
        <w:t>)</w:t>
      </w:r>
    </w:p>
    <w:p w14:paraId="574724F3" w14:textId="5145E83A"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01EAD77C" w14:textId="010DB29B"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05898E92" w14:textId="38424114"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60C76F82" w14:textId="77777777" w:rsidR="00B41988" w:rsidRPr="008F5C2A" w:rsidRDefault="00B41988"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4DDDAEE9" w14:textId="3BB30CE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1A3E2BBF" w14:textId="2374E600"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18"/>
          <w:szCs w:val="18"/>
        </w:rPr>
      </w:pPr>
    </w:p>
    <w:p w14:paraId="41E873A7" w14:textId="394613CE" w:rsidR="006722EE" w:rsidRPr="008F5C2A"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rPr>
      </w:pPr>
    </w:p>
    <w:p w14:paraId="7B95FD60" w14:textId="6F24BFCF" w:rsidR="001912F5" w:rsidRDefault="001912F5">
      <w:pPr>
        <w:rPr>
          <w:rFonts w:ascii="Arial" w:hAnsi="Arial" w:cs="Arial"/>
        </w:rPr>
      </w:pPr>
      <w:r>
        <w:rPr>
          <w:rFonts w:ascii="Arial" w:hAnsi="Arial" w:cs="Arial"/>
        </w:rPr>
        <w:br w:type="page"/>
      </w:r>
    </w:p>
    <w:p w14:paraId="6FDF5C69" w14:textId="77777777" w:rsidR="00B335F1" w:rsidRPr="008F5C2A" w:rsidRDefault="00B335F1" w:rsidP="00B335F1">
      <w:pPr>
        <w:tabs>
          <w:tab w:val="left" w:pos="851"/>
        </w:tabs>
        <w:jc w:val="both"/>
        <w:rPr>
          <w:rFonts w:ascii="Arial" w:hAnsi="Arial"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416E2B10" w14:textId="77777777" w:rsidTr="003C6A43">
        <w:tc>
          <w:tcPr>
            <w:tcW w:w="9781" w:type="dxa"/>
            <w:shd w:val="clear" w:color="auto" w:fill="auto"/>
          </w:tcPr>
          <w:p w14:paraId="01695853" w14:textId="53A1863B" w:rsidR="00B335F1" w:rsidRPr="008F5C2A" w:rsidRDefault="005478CB" w:rsidP="005478CB">
            <w:pPr>
              <w:shd w:val="clear" w:color="auto" w:fill="D9D9D9" w:themeFill="background1" w:themeFillShade="D9"/>
              <w:autoSpaceDE w:val="0"/>
              <w:autoSpaceDN w:val="0"/>
              <w:adjustRightInd w:val="0"/>
              <w:spacing w:after="120"/>
              <w:rPr>
                <w:rFonts w:ascii="Arial" w:hAnsi="Arial" w:cs="Arial"/>
                <w:b/>
                <w:sz w:val="22"/>
                <w:szCs w:val="22"/>
              </w:rPr>
            </w:pPr>
            <w:r w:rsidRPr="008F5C2A">
              <w:rPr>
                <w:rFonts w:ascii="Arial" w:hAnsi="Arial" w:cs="Arial"/>
                <w:b/>
                <w:sz w:val="22"/>
                <w:szCs w:val="22"/>
              </w:rPr>
              <w:t>II. ATTRIBUTION</w:t>
            </w:r>
          </w:p>
        </w:tc>
      </w:tr>
    </w:tbl>
    <w:p w14:paraId="3A76E685" w14:textId="77777777" w:rsidR="00B335F1" w:rsidRPr="008F5C2A" w:rsidRDefault="00B335F1" w:rsidP="00B335F1">
      <w:pPr>
        <w:tabs>
          <w:tab w:val="left" w:pos="851"/>
        </w:tabs>
        <w:rPr>
          <w:rFonts w:ascii="Arial" w:hAnsi="Arial" w:cs="Arial"/>
        </w:rPr>
      </w:pPr>
    </w:p>
    <w:p w14:paraId="3F04E65F" w14:textId="01E6198D" w:rsidR="00625774" w:rsidRPr="008F5C2A" w:rsidRDefault="005478CB" w:rsidP="001059B9">
      <w:pPr>
        <w:pStyle w:val="fcase2metab"/>
        <w:ind w:left="0" w:firstLine="0"/>
        <w:rPr>
          <w:rFonts w:ascii="Arial" w:hAnsi="Arial" w:cs="Arial"/>
          <w:color w:val="0070C0"/>
        </w:rPr>
      </w:pPr>
      <w:r w:rsidRPr="008F5C2A">
        <w:rPr>
          <w:rFonts w:ascii="Arial" w:hAnsi="Arial" w:cs="Arial"/>
        </w:rPr>
        <w:t>Le</w:t>
      </w:r>
      <w:r w:rsidR="00DF290C">
        <w:rPr>
          <w:rFonts w:ascii="Arial" w:hAnsi="Arial" w:cs="Arial"/>
        </w:rPr>
        <w:t xml:space="preserve"> </w:t>
      </w:r>
      <w:r w:rsidRPr="008F5C2A">
        <w:rPr>
          <w:rFonts w:ascii="Arial" w:hAnsi="Arial" w:cs="Arial"/>
        </w:rPr>
        <w:t>directeur de la plate-forme commissariat Ouest de Rennes</w:t>
      </w:r>
      <w:r w:rsidR="00E459E5" w:rsidRPr="008F5C2A">
        <w:rPr>
          <w:rFonts w:ascii="Arial" w:hAnsi="Arial" w:cs="Arial"/>
        </w:rPr>
        <w:t>,</w:t>
      </w:r>
      <w:r w:rsidRPr="008F5C2A">
        <w:rPr>
          <w:rFonts w:ascii="Arial" w:hAnsi="Arial" w:cs="Arial"/>
        </w:rPr>
        <w:t xml:space="preserve"> attribue</w:t>
      </w:r>
      <w:r w:rsidR="006F73C4" w:rsidRPr="00660F32">
        <w:rPr>
          <w:rFonts w:ascii="Arial" w:hAnsi="Arial" w:cs="Arial"/>
        </w:rPr>
        <w:t xml:space="preserve"> </w:t>
      </w:r>
      <w:r w:rsidR="0048128A" w:rsidRPr="00660F32">
        <w:rPr>
          <w:rFonts w:ascii="Arial" w:hAnsi="Arial" w:cs="Arial"/>
        </w:rPr>
        <w:t>le marché</w:t>
      </w:r>
      <w:r w:rsidR="001912F5">
        <w:rPr>
          <w:rFonts w:ascii="Arial" w:hAnsi="Arial" w:cs="Arial"/>
        </w:rPr>
        <w:t xml:space="preserve"> </w:t>
      </w:r>
      <w:r w:rsidR="0048128A" w:rsidRPr="008F5C2A">
        <w:rPr>
          <w:rFonts w:ascii="Arial" w:hAnsi="Arial" w:cs="Arial"/>
        </w:rPr>
        <w:t>à l’opérateur économique identifié au I.1</w:t>
      </w:r>
    </w:p>
    <w:p w14:paraId="211C4257" w14:textId="77777777" w:rsidR="001059B9" w:rsidRPr="008F5C2A" w:rsidRDefault="001059B9" w:rsidP="005478CB">
      <w:pPr>
        <w:pStyle w:val="fcase2metab"/>
        <w:ind w:left="0" w:firstLine="0"/>
        <w:rPr>
          <w:rFonts w:ascii="Arial" w:hAnsi="Arial" w:cs="Arial"/>
        </w:rPr>
      </w:pPr>
    </w:p>
    <w:p w14:paraId="67CB8115" w14:textId="77777777" w:rsidR="00B335F1" w:rsidRPr="008F5C2A" w:rsidRDefault="00B335F1" w:rsidP="00B335F1">
      <w:pPr>
        <w:pStyle w:val="fcase2metab"/>
        <w:ind w:left="0" w:firstLine="0"/>
        <w:rPr>
          <w:rFonts w:ascii="Arial" w:hAnsi="Arial" w:cs="Arial"/>
        </w:rPr>
      </w:pPr>
    </w:p>
    <w:p w14:paraId="41EF4C3C" w14:textId="77777777" w:rsidR="00371938" w:rsidRPr="008F5C2A" w:rsidRDefault="00371938" w:rsidP="00E459E5">
      <w:pPr>
        <w:tabs>
          <w:tab w:val="left" w:pos="851"/>
          <w:tab w:val="left" w:pos="5245"/>
          <w:tab w:val="left" w:pos="6237"/>
          <w:tab w:val="left" w:pos="7655"/>
        </w:tabs>
        <w:jc w:val="center"/>
        <w:rPr>
          <w:rFonts w:ascii="Arial" w:hAnsi="Arial" w:cs="Arial"/>
        </w:rPr>
      </w:pPr>
    </w:p>
    <w:p w14:paraId="3A5B41A5" w14:textId="2D26BB61" w:rsidR="00B335F1" w:rsidRPr="008F5C2A" w:rsidRDefault="00E459E5" w:rsidP="00E459E5">
      <w:pPr>
        <w:tabs>
          <w:tab w:val="left" w:pos="851"/>
          <w:tab w:val="left" w:pos="5245"/>
          <w:tab w:val="left" w:pos="6237"/>
          <w:tab w:val="left" w:pos="7655"/>
        </w:tabs>
        <w:jc w:val="center"/>
        <w:rPr>
          <w:rFonts w:ascii="Arial" w:hAnsi="Arial" w:cs="Arial"/>
        </w:rPr>
      </w:pPr>
      <w:r w:rsidRPr="008F5C2A">
        <w:rPr>
          <w:rFonts w:ascii="Arial" w:hAnsi="Arial" w:cs="Arial"/>
        </w:rPr>
        <w:tab/>
      </w:r>
      <w:r w:rsidRPr="008F5C2A">
        <w:rPr>
          <w:rFonts w:ascii="Arial" w:hAnsi="Arial" w:cs="Arial"/>
        </w:rPr>
        <w:tab/>
      </w:r>
      <w:r w:rsidR="005478CB" w:rsidRPr="008F5C2A">
        <w:rPr>
          <w:rFonts w:ascii="Arial" w:hAnsi="Arial" w:cs="Arial"/>
        </w:rPr>
        <w:t xml:space="preserve">A Rennes, </w:t>
      </w:r>
      <w:r w:rsidR="00B335F1" w:rsidRPr="008F5C2A">
        <w:rPr>
          <w:rFonts w:ascii="Arial" w:hAnsi="Arial" w:cs="Arial"/>
        </w:rPr>
        <w:t>le ……………</w:t>
      </w:r>
      <w:r w:rsidR="00344AB7" w:rsidRPr="008F5C2A">
        <w:rPr>
          <w:rFonts w:ascii="Arial" w:hAnsi="Arial" w:cs="Arial"/>
        </w:rPr>
        <w:t>…</w:t>
      </w:r>
      <w:r w:rsidR="00B335F1" w:rsidRPr="008F5C2A">
        <w:rPr>
          <w:rFonts w:ascii="Arial" w:hAnsi="Arial" w:cs="Arial"/>
        </w:rPr>
        <w:t>……</w:t>
      </w:r>
    </w:p>
    <w:p w14:paraId="59F23A72" w14:textId="77777777" w:rsidR="00B335F1" w:rsidRPr="008F5C2A" w:rsidRDefault="00B335F1" w:rsidP="00B335F1">
      <w:pPr>
        <w:tabs>
          <w:tab w:val="left" w:pos="851"/>
        </w:tabs>
        <w:rPr>
          <w:rFonts w:ascii="Arial" w:hAnsi="Arial" w:cs="Arial"/>
        </w:rPr>
      </w:pPr>
    </w:p>
    <w:p w14:paraId="3CB909A5" w14:textId="7E97138C" w:rsidR="00B335F1" w:rsidRDefault="00B335F1" w:rsidP="00B335F1">
      <w:pPr>
        <w:tabs>
          <w:tab w:val="left" w:pos="851"/>
        </w:tabs>
        <w:rPr>
          <w:rFonts w:ascii="Arial" w:hAnsi="Arial" w:cs="Arial"/>
        </w:rPr>
      </w:pPr>
    </w:p>
    <w:p w14:paraId="04D5D840" w14:textId="77777777" w:rsidR="0048128A" w:rsidRPr="008F5C2A" w:rsidRDefault="0048128A" w:rsidP="00B335F1">
      <w:pPr>
        <w:tabs>
          <w:tab w:val="left" w:pos="851"/>
        </w:tabs>
        <w:rPr>
          <w:rFonts w:ascii="Arial" w:hAnsi="Arial" w:cs="Arial"/>
        </w:rPr>
      </w:pPr>
    </w:p>
    <w:p w14:paraId="21B3DDCE" w14:textId="77777777" w:rsidR="00B335F1" w:rsidRPr="008F5C2A" w:rsidRDefault="00B335F1" w:rsidP="00B335F1">
      <w:pPr>
        <w:tabs>
          <w:tab w:val="left" w:pos="851"/>
        </w:tabs>
        <w:rPr>
          <w:rFonts w:ascii="Arial" w:hAnsi="Arial" w:cs="Arial"/>
        </w:rPr>
      </w:pPr>
    </w:p>
    <w:p w14:paraId="0C50D9AB" w14:textId="77777777" w:rsidR="00B335F1" w:rsidRPr="008F5C2A" w:rsidRDefault="00B335F1" w:rsidP="00B335F1">
      <w:pPr>
        <w:tabs>
          <w:tab w:val="left" w:pos="851"/>
        </w:tabs>
        <w:rPr>
          <w:rFonts w:ascii="Arial" w:hAnsi="Arial" w:cs="Arial"/>
        </w:rPr>
      </w:pPr>
    </w:p>
    <w:p w14:paraId="14BB2095" w14:textId="77777777" w:rsidR="00B335F1" w:rsidRPr="008F5C2A" w:rsidRDefault="00B335F1" w:rsidP="00B335F1">
      <w:pPr>
        <w:tabs>
          <w:tab w:val="left" w:pos="851"/>
        </w:tabs>
        <w:ind w:left="6804"/>
        <w:jc w:val="both"/>
        <w:rPr>
          <w:rFonts w:ascii="Arial" w:hAnsi="Arial" w:cs="Arial"/>
          <w:i/>
          <w:sz w:val="18"/>
          <w:szCs w:val="18"/>
        </w:rPr>
      </w:pPr>
      <w:r w:rsidRPr="008F5C2A">
        <w:rPr>
          <w:rFonts w:ascii="Arial" w:hAnsi="Arial" w:cs="Arial"/>
        </w:rPr>
        <w:t>Signature</w:t>
      </w:r>
    </w:p>
    <w:p w14:paraId="57F346EE" w14:textId="47C64329" w:rsidR="008A4519" w:rsidRPr="008F5C2A" w:rsidRDefault="008A4519">
      <w:pPr>
        <w:rPr>
          <w:rFonts w:ascii="Arial" w:eastAsiaTheme="majorEastAsia" w:hAnsi="Arial" w:cs="Arial"/>
          <w:b/>
          <w:spacing w:val="-10"/>
          <w:kern w:val="28"/>
          <w:sz w:val="32"/>
          <w:szCs w:val="56"/>
        </w:rPr>
      </w:pPr>
      <w:r w:rsidRPr="008F5C2A">
        <w:rPr>
          <w:rFonts w:ascii="Arial" w:hAnsi="Arial" w:cs="Arial"/>
        </w:rPr>
        <w:br w:type="page"/>
      </w:r>
    </w:p>
    <w:p w14:paraId="758BCB36" w14:textId="77777777" w:rsidR="0048128A" w:rsidRDefault="0048128A" w:rsidP="004F5223">
      <w:pPr>
        <w:pStyle w:val="Titre"/>
        <w:sectPr w:rsidR="0048128A" w:rsidSect="00437EBF">
          <w:pgSz w:w="11907" w:h="16840" w:code="9"/>
          <w:pgMar w:top="567" w:right="1134" w:bottom="851" w:left="1134" w:header="454" w:footer="680" w:gutter="0"/>
          <w:cols w:space="720"/>
          <w:titlePg/>
          <w:docGrid w:linePitch="272"/>
        </w:sectPr>
      </w:pPr>
    </w:p>
    <w:p w14:paraId="5E842788" w14:textId="100166BA" w:rsidR="0048128A" w:rsidRDefault="0048128A" w:rsidP="004F5223">
      <w:pPr>
        <w:pStyle w:val="Titre"/>
      </w:pPr>
      <w:r>
        <w:lastRenderedPageBreak/>
        <w:t xml:space="preserve">ANNEXE </w:t>
      </w:r>
      <w:r w:rsidR="00DF290C">
        <w:t xml:space="preserve">N°1 </w:t>
      </w:r>
      <w:r>
        <w:t>A L’ENGAGEMENT</w:t>
      </w:r>
    </w:p>
    <w:p w14:paraId="53483FA2" w14:textId="37C26DC4" w:rsidR="00066AC0" w:rsidRPr="00066AC0" w:rsidRDefault="00066AC0" w:rsidP="004F5223">
      <w:pPr>
        <w:pStyle w:val="Titre"/>
      </w:pPr>
    </w:p>
    <w:p w14:paraId="65690D32" w14:textId="77777777" w:rsidR="00615AA5" w:rsidRDefault="00615AA5" w:rsidP="004F5223">
      <w:pPr>
        <w:pStyle w:val="Titre"/>
      </w:pPr>
    </w:p>
    <w:p w14:paraId="4078B3EF" w14:textId="433E2E57" w:rsidR="00F74EFD" w:rsidRPr="00E97E02" w:rsidRDefault="00066AC0" w:rsidP="00F74EFD">
      <w:pPr>
        <w:pStyle w:val="Titre"/>
      </w:pPr>
      <w:r w:rsidRPr="00E97E02">
        <w:t>DAF_</w:t>
      </w:r>
      <w:r w:rsidR="00AB38F6" w:rsidRPr="00002F23">
        <w:t>2025</w:t>
      </w:r>
      <w:r w:rsidRPr="005E5203">
        <w:t>_</w:t>
      </w:r>
      <w:r w:rsidR="00AB38F6" w:rsidRPr="005E5203">
        <w:t>000626 </w:t>
      </w:r>
      <w:r w:rsidRPr="00E00025">
        <w:t xml:space="preserve">: </w:t>
      </w:r>
      <w:r w:rsidR="00F74EFD" w:rsidRPr="00E00025">
        <w:t>Forma</w:t>
      </w:r>
      <w:r w:rsidR="00F74EFD" w:rsidRPr="00A82DC9">
        <w:t xml:space="preserve">tion EA </w:t>
      </w:r>
      <w:r w:rsidR="001C7B99">
        <w:t>de SPARX</w:t>
      </w:r>
    </w:p>
    <w:p w14:paraId="3071F575" w14:textId="338D48C3" w:rsidR="009E0FF2" w:rsidRDefault="00F74EFD" w:rsidP="00F74EFD">
      <w:pPr>
        <w:pStyle w:val="Titre"/>
      </w:pPr>
      <w:r>
        <w:t>au profit des personnels du Ministère des Armées</w:t>
      </w:r>
      <w:r w:rsidR="009E0FF2" w:rsidRPr="00066AC0">
        <w:t>.</w:t>
      </w:r>
    </w:p>
    <w:p w14:paraId="09885B5A" w14:textId="74AFBC4F" w:rsidR="00AB38F6" w:rsidRDefault="00AB38F6" w:rsidP="00A82DC9"/>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091"/>
        <w:gridCol w:w="3188"/>
        <w:gridCol w:w="1920"/>
        <w:gridCol w:w="2191"/>
      </w:tblGrid>
      <w:tr w:rsidR="005773D8" w:rsidRPr="004F7AE3" w14:paraId="204CA374" w14:textId="77777777" w:rsidTr="00A82DC9">
        <w:trPr>
          <w:tblHeader/>
          <w:tblCellSpacing w:w="15" w:type="dxa"/>
        </w:trPr>
        <w:tc>
          <w:tcPr>
            <w:tcW w:w="4981" w:type="pct"/>
            <w:gridSpan w:val="4"/>
            <w:shd w:val="clear" w:color="auto" w:fill="F2F2F2" w:themeFill="background1" w:themeFillShade="F2"/>
            <w:vAlign w:val="center"/>
          </w:tcPr>
          <w:p w14:paraId="587F221D" w14:textId="047541CD" w:rsidR="005773D8" w:rsidRPr="00A82DC9" w:rsidRDefault="005773D8" w:rsidP="00A82DC9">
            <w:pPr>
              <w:spacing w:before="120" w:after="120"/>
              <w:jc w:val="center"/>
              <w:rPr>
                <w:rFonts w:ascii="Arial" w:hAnsi="Arial" w:cs="Arial"/>
                <w:b/>
                <w:bCs/>
                <w:sz w:val="28"/>
                <w:szCs w:val="28"/>
              </w:rPr>
            </w:pPr>
            <w:r w:rsidRPr="00A82DC9">
              <w:rPr>
                <w:rFonts w:ascii="Arial" w:hAnsi="Arial" w:cs="Arial"/>
                <w:b/>
                <w:bCs/>
                <w:sz w:val="28"/>
                <w:szCs w:val="28"/>
              </w:rPr>
              <w:t xml:space="preserve">Formations en </w:t>
            </w:r>
            <w:r w:rsidR="004F7AE3">
              <w:rPr>
                <w:rFonts w:ascii="Arial" w:hAnsi="Arial" w:cs="Arial"/>
                <w:b/>
                <w:bCs/>
                <w:sz w:val="28"/>
                <w:szCs w:val="28"/>
              </w:rPr>
              <w:t>PRESENTIEL</w:t>
            </w:r>
            <w:r w:rsidRPr="00A82DC9">
              <w:rPr>
                <w:rFonts w:ascii="Arial" w:hAnsi="Arial" w:cs="Arial"/>
                <w:bCs/>
                <w:sz w:val="28"/>
                <w:szCs w:val="28"/>
              </w:rPr>
              <w:t xml:space="preserve"> (en </w:t>
            </w:r>
            <w:r w:rsidR="004F7AE3" w:rsidRPr="00A82DC9">
              <w:rPr>
                <w:rFonts w:ascii="Arial" w:hAnsi="Arial" w:cs="Arial"/>
                <w:bCs/>
                <w:sz w:val="28"/>
                <w:szCs w:val="28"/>
              </w:rPr>
              <w:t>INTRA-ADMINISTRATION</w:t>
            </w:r>
            <w:r w:rsidRPr="00A82DC9">
              <w:rPr>
                <w:rFonts w:ascii="Arial" w:hAnsi="Arial" w:cs="Arial"/>
                <w:bCs/>
                <w:sz w:val="28"/>
                <w:szCs w:val="28"/>
              </w:rPr>
              <w:t>)</w:t>
            </w:r>
          </w:p>
        </w:tc>
      </w:tr>
      <w:tr w:rsidR="005773D8" w:rsidRPr="005773D8" w14:paraId="321E6905" w14:textId="171438C7" w:rsidTr="00A82DC9">
        <w:trPr>
          <w:tblHeader/>
          <w:tblCellSpacing w:w="15" w:type="dxa"/>
        </w:trPr>
        <w:tc>
          <w:tcPr>
            <w:tcW w:w="2630" w:type="pct"/>
            <w:vMerge w:val="restart"/>
            <w:shd w:val="clear" w:color="auto" w:fill="F2F2F2" w:themeFill="background1" w:themeFillShade="F2"/>
            <w:vAlign w:val="center"/>
            <w:hideMark/>
          </w:tcPr>
          <w:p w14:paraId="1F399320" w14:textId="0FB63D65" w:rsidR="005773D8" w:rsidRPr="00A82DC9" w:rsidRDefault="005773D8" w:rsidP="00A82DC9">
            <w:pPr>
              <w:rPr>
                <w:rFonts w:ascii="Arial" w:hAnsi="Arial" w:cs="Arial"/>
                <w:bCs/>
                <w:sz w:val="28"/>
                <w:szCs w:val="28"/>
              </w:rPr>
            </w:pPr>
            <w:r w:rsidRPr="00A82DC9">
              <w:rPr>
                <w:rFonts w:ascii="Arial" w:hAnsi="Arial" w:cs="Arial"/>
                <w:bCs/>
                <w:sz w:val="28"/>
                <w:szCs w:val="28"/>
              </w:rPr>
              <w:t>Postes</w:t>
            </w:r>
          </w:p>
        </w:tc>
        <w:tc>
          <w:tcPr>
            <w:tcW w:w="1032" w:type="pct"/>
            <w:vMerge w:val="restart"/>
            <w:shd w:val="clear" w:color="auto" w:fill="F2F2F2" w:themeFill="background1" w:themeFillShade="F2"/>
            <w:vAlign w:val="center"/>
            <w:hideMark/>
          </w:tcPr>
          <w:p w14:paraId="482B7AB5" w14:textId="05CE9AEC" w:rsidR="005773D8" w:rsidRPr="00A82DC9" w:rsidRDefault="005773D8" w:rsidP="00A82DC9">
            <w:pPr>
              <w:spacing w:before="120" w:after="120"/>
              <w:jc w:val="center"/>
              <w:rPr>
                <w:rFonts w:ascii="Arial" w:hAnsi="Arial" w:cs="Arial"/>
                <w:bCs/>
                <w:sz w:val="28"/>
                <w:szCs w:val="28"/>
              </w:rPr>
            </w:pPr>
            <w:r w:rsidRPr="00A82DC9">
              <w:rPr>
                <w:rFonts w:ascii="Arial" w:hAnsi="Arial" w:cs="Arial"/>
                <w:bCs/>
                <w:sz w:val="28"/>
                <w:szCs w:val="28"/>
              </w:rPr>
              <w:t>Effectifs groupe</w:t>
            </w:r>
          </w:p>
        </w:tc>
        <w:tc>
          <w:tcPr>
            <w:tcW w:w="1299" w:type="pct"/>
            <w:gridSpan w:val="2"/>
            <w:shd w:val="clear" w:color="auto" w:fill="F2F2F2" w:themeFill="background1" w:themeFillShade="F2"/>
            <w:vAlign w:val="center"/>
            <w:hideMark/>
          </w:tcPr>
          <w:p w14:paraId="7DD2E808" w14:textId="5F19368B" w:rsidR="005773D8" w:rsidRPr="00A82DC9" w:rsidRDefault="005773D8" w:rsidP="00A82DC9">
            <w:pPr>
              <w:spacing w:before="120" w:after="120"/>
              <w:jc w:val="center"/>
              <w:rPr>
                <w:rFonts w:ascii="Arial" w:hAnsi="Arial" w:cs="Arial"/>
                <w:bCs/>
                <w:sz w:val="28"/>
                <w:szCs w:val="28"/>
              </w:rPr>
            </w:pPr>
            <w:r w:rsidRPr="00A82DC9">
              <w:rPr>
                <w:rFonts w:ascii="Arial" w:hAnsi="Arial" w:cs="Arial"/>
                <w:bCs/>
                <w:sz w:val="28"/>
                <w:szCs w:val="28"/>
              </w:rPr>
              <w:t>Prix par session pour un groupe</w:t>
            </w:r>
          </w:p>
        </w:tc>
      </w:tr>
      <w:tr w:rsidR="005773D8" w:rsidRPr="005773D8" w14:paraId="23EACD0D" w14:textId="77777777" w:rsidTr="00A82DC9">
        <w:trPr>
          <w:tblHeader/>
          <w:tblCellSpacing w:w="15" w:type="dxa"/>
        </w:trPr>
        <w:tc>
          <w:tcPr>
            <w:tcW w:w="2630" w:type="pct"/>
            <w:vMerge/>
            <w:shd w:val="clear" w:color="auto" w:fill="F2F2F2" w:themeFill="background1" w:themeFillShade="F2"/>
            <w:vAlign w:val="center"/>
          </w:tcPr>
          <w:p w14:paraId="7A55825C" w14:textId="77777777" w:rsidR="005773D8" w:rsidRPr="00A82DC9" w:rsidRDefault="005773D8" w:rsidP="0079303E">
            <w:pPr>
              <w:jc w:val="center"/>
              <w:rPr>
                <w:rFonts w:ascii="Arial" w:hAnsi="Arial" w:cs="Arial"/>
                <w:b/>
                <w:bCs/>
                <w:sz w:val="24"/>
                <w:szCs w:val="24"/>
              </w:rPr>
            </w:pPr>
          </w:p>
        </w:tc>
        <w:tc>
          <w:tcPr>
            <w:tcW w:w="1032" w:type="pct"/>
            <w:vMerge/>
            <w:shd w:val="clear" w:color="auto" w:fill="F2F2F2" w:themeFill="background1" w:themeFillShade="F2"/>
            <w:vAlign w:val="center"/>
          </w:tcPr>
          <w:p w14:paraId="4A346864" w14:textId="77777777" w:rsidR="005773D8" w:rsidRPr="00A82DC9" w:rsidRDefault="005773D8" w:rsidP="0079303E">
            <w:pPr>
              <w:jc w:val="center"/>
              <w:rPr>
                <w:rFonts w:ascii="Arial" w:hAnsi="Arial" w:cs="Arial"/>
                <w:b/>
                <w:bCs/>
                <w:sz w:val="24"/>
                <w:szCs w:val="24"/>
              </w:rPr>
            </w:pPr>
          </w:p>
        </w:tc>
        <w:tc>
          <w:tcPr>
            <w:tcW w:w="618" w:type="pct"/>
            <w:shd w:val="clear" w:color="auto" w:fill="F2F2F2" w:themeFill="background1" w:themeFillShade="F2"/>
            <w:vAlign w:val="center"/>
          </w:tcPr>
          <w:p w14:paraId="5795AAE7" w14:textId="46496115" w:rsidR="005773D8" w:rsidRPr="00A82DC9" w:rsidRDefault="005773D8" w:rsidP="00A82DC9">
            <w:pPr>
              <w:spacing w:before="120" w:after="120"/>
              <w:jc w:val="center"/>
              <w:rPr>
                <w:rFonts w:ascii="Arial" w:hAnsi="Arial" w:cs="Arial"/>
                <w:bCs/>
                <w:sz w:val="28"/>
                <w:szCs w:val="28"/>
              </w:rPr>
            </w:pPr>
            <w:r w:rsidRPr="00A82DC9">
              <w:rPr>
                <w:rFonts w:ascii="Arial" w:hAnsi="Arial" w:cs="Arial"/>
                <w:bCs/>
                <w:sz w:val="28"/>
                <w:szCs w:val="28"/>
              </w:rPr>
              <w:t>HT</w:t>
            </w:r>
          </w:p>
        </w:tc>
        <w:tc>
          <w:tcPr>
            <w:tcW w:w="672" w:type="pct"/>
            <w:shd w:val="clear" w:color="auto" w:fill="F2F2F2" w:themeFill="background1" w:themeFillShade="F2"/>
          </w:tcPr>
          <w:p w14:paraId="23CA534F" w14:textId="210D1B97" w:rsidR="005773D8" w:rsidRPr="00A82DC9" w:rsidRDefault="005773D8" w:rsidP="00A82DC9">
            <w:pPr>
              <w:spacing w:before="120" w:after="120"/>
              <w:jc w:val="center"/>
              <w:rPr>
                <w:rFonts w:ascii="Arial" w:hAnsi="Arial" w:cs="Arial"/>
                <w:bCs/>
                <w:sz w:val="28"/>
                <w:szCs w:val="28"/>
              </w:rPr>
            </w:pPr>
            <w:r w:rsidRPr="00A82DC9">
              <w:rPr>
                <w:rFonts w:ascii="Arial" w:hAnsi="Arial" w:cs="Arial"/>
                <w:bCs/>
                <w:sz w:val="28"/>
                <w:szCs w:val="28"/>
              </w:rPr>
              <w:t>TTC</w:t>
            </w:r>
            <w:r w:rsidR="004F7AE3">
              <w:rPr>
                <w:rFonts w:ascii="Arial" w:hAnsi="Arial" w:cs="Arial"/>
                <w:bCs/>
                <w:sz w:val="28"/>
                <w:szCs w:val="28"/>
              </w:rPr>
              <w:t xml:space="preserve"> *</w:t>
            </w:r>
          </w:p>
        </w:tc>
      </w:tr>
      <w:tr w:rsidR="005773D8" w:rsidRPr="00E97F11" w14:paraId="428FF708" w14:textId="1F1C6E86" w:rsidTr="00A82DC9">
        <w:trPr>
          <w:tblCellSpacing w:w="15" w:type="dxa"/>
        </w:trPr>
        <w:tc>
          <w:tcPr>
            <w:tcW w:w="2630" w:type="pct"/>
            <w:vAlign w:val="center"/>
            <w:hideMark/>
          </w:tcPr>
          <w:p w14:paraId="53AFB0A5" w14:textId="4FEFF83B" w:rsidR="005773D8" w:rsidRPr="00A82DC9" w:rsidRDefault="005773D8" w:rsidP="00A82DC9">
            <w:pPr>
              <w:spacing w:before="120" w:after="120"/>
              <w:rPr>
                <w:rFonts w:ascii="Arial" w:hAnsi="Arial" w:cs="Arial"/>
              </w:rPr>
            </w:pPr>
            <w:r>
              <w:rPr>
                <w:rFonts w:ascii="Arial" w:hAnsi="Arial" w:cs="Arial"/>
              </w:rPr>
              <w:t xml:space="preserve">Poste 1 - </w:t>
            </w:r>
            <w:r w:rsidRPr="00A82DC9">
              <w:rPr>
                <w:rFonts w:ascii="Arial" w:hAnsi="Arial" w:cs="Arial"/>
              </w:rPr>
              <w:t>Module « Fonctionnalités de base et avancées d’EA et modélisation UML »</w:t>
            </w:r>
          </w:p>
        </w:tc>
        <w:tc>
          <w:tcPr>
            <w:tcW w:w="1032" w:type="pct"/>
            <w:vMerge w:val="restart"/>
            <w:vAlign w:val="center"/>
            <w:hideMark/>
          </w:tcPr>
          <w:p w14:paraId="7C1D8B94" w14:textId="14AF1AC0" w:rsidR="005773D8" w:rsidRPr="00A82DC9" w:rsidRDefault="005773D8" w:rsidP="00A82DC9">
            <w:pPr>
              <w:spacing w:before="120" w:after="120"/>
              <w:jc w:val="center"/>
              <w:rPr>
                <w:rFonts w:ascii="Arial" w:hAnsi="Arial" w:cs="Arial"/>
              </w:rPr>
            </w:pPr>
            <w:r>
              <w:rPr>
                <w:rFonts w:ascii="Arial" w:hAnsi="Arial" w:cs="Arial"/>
              </w:rPr>
              <w:t>J</w:t>
            </w:r>
            <w:r w:rsidRPr="00A82DC9">
              <w:rPr>
                <w:rFonts w:ascii="Arial" w:hAnsi="Arial" w:cs="Arial"/>
              </w:rPr>
              <w:t>usqu’à</w:t>
            </w:r>
          </w:p>
          <w:p w14:paraId="2BCC6904" w14:textId="3E0FB849" w:rsidR="005773D8" w:rsidRPr="00A82DC9" w:rsidRDefault="005773D8" w:rsidP="00A82DC9">
            <w:pPr>
              <w:spacing w:before="120" w:after="120"/>
              <w:jc w:val="center"/>
              <w:rPr>
                <w:rFonts w:ascii="Arial" w:hAnsi="Arial" w:cs="Arial"/>
              </w:rPr>
            </w:pPr>
            <w:r w:rsidRPr="00A82DC9">
              <w:rPr>
                <w:rFonts w:ascii="Arial" w:hAnsi="Arial" w:cs="Arial"/>
              </w:rPr>
              <w:t>10 stagiaires</w:t>
            </w:r>
          </w:p>
          <w:p w14:paraId="61489EF6" w14:textId="389110D7" w:rsidR="005773D8" w:rsidRPr="00A82DC9" w:rsidRDefault="005773D8" w:rsidP="00A82DC9">
            <w:pPr>
              <w:spacing w:before="120" w:after="120"/>
              <w:jc w:val="center"/>
              <w:rPr>
                <w:rFonts w:ascii="Arial" w:hAnsi="Arial" w:cs="Arial"/>
              </w:rPr>
            </w:pPr>
          </w:p>
        </w:tc>
        <w:tc>
          <w:tcPr>
            <w:tcW w:w="618" w:type="pct"/>
            <w:vAlign w:val="center"/>
          </w:tcPr>
          <w:p w14:paraId="3A073BDA" w14:textId="76454C39" w:rsidR="005773D8" w:rsidRPr="00A82DC9" w:rsidRDefault="005773D8" w:rsidP="00A82DC9">
            <w:pPr>
              <w:spacing w:before="120" w:after="120"/>
              <w:jc w:val="center"/>
              <w:rPr>
                <w:rFonts w:ascii="Arial" w:hAnsi="Arial" w:cs="Arial"/>
              </w:rPr>
            </w:pPr>
          </w:p>
        </w:tc>
        <w:tc>
          <w:tcPr>
            <w:tcW w:w="672" w:type="pct"/>
          </w:tcPr>
          <w:p w14:paraId="20C8C8A6" w14:textId="77777777" w:rsidR="005773D8" w:rsidRPr="00E97F11" w:rsidRDefault="005773D8" w:rsidP="00A82DC9">
            <w:pPr>
              <w:spacing w:before="120" w:after="120"/>
              <w:jc w:val="center"/>
              <w:rPr>
                <w:rFonts w:ascii="Arial" w:hAnsi="Arial" w:cs="Arial"/>
              </w:rPr>
            </w:pPr>
          </w:p>
        </w:tc>
      </w:tr>
      <w:tr w:rsidR="005773D8" w:rsidRPr="00E97F11" w14:paraId="5214334D" w14:textId="51C64419" w:rsidTr="00A82DC9">
        <w:trPr>
          <w:tblCellSpacing w:w="15" w:type="dxa"/>
        </w:trPr>
        <w:tc>
          <w:tcPr>
            <w:tcW w:w="2630" w:type="pct"/>
            <w:vAlign w:val="center"/>
            <w:hideMark/>
          </w:tcPr>
          <w:p w14:paraId="2804C9C5" w14:textId="5BF38048" w:rsidR="005773D8" w:rsidRPr="00A82DC9" w:rsidRDefault="005773D8" w:rsidP="00A82DC9">
            <w:pPr>
              <w:spacing w:before="120" w:after="120"/>
              <w:rPr>
                <w:rFonts w:ascii="Arial" w:hAnsi="Arial" w:cs="Arial"/>
              </w:rPr>
            </w:pPr>
            <w:r>
              <w:rPr>
                <w:rFonts w:ascii="Arial" w:hAnsi="Arial" w:cs="Arial"/>
              </w:rPr>
              <w:t xml:space="preserve">Poste 2 - </w:t>
            </w:r>
            <w:r w:rsidRPr="00A82DC9">
              <w:rPr>
                <w:rFonts w:ascii="Arial" w:hAnsi="Arial" w:cs="Arial"/>
              </w:rPr>
              <w:t>Module « Modélisation ArchiMate »</w:t>
            </w:r>
          </w:p>
        </w:tc>
        <w:tc>
          <w:tcPr>
            <w:tcW w:w="1032" w:type="pct"/>
            <w:vMerge/>
            <w:vAlign w:val="center"/>
            <w:hideMark/>
          </w:tcPr>
          <w:p w14:paraId="49CBCFCE" w14:textId="38B8FCF1" w:rsidR="005773D8" w:rsidRPr="00A82DC9" w:rsidRDefault="005773D8" w:rsidP="00A82DC9">
            <w:pPr>
              <w:spacing w:before="120" w:after="120"/>
              <w:jc w:val="center"/>
              <w:rPr>
                <w:rFonts w:ascii="Arial" w:hAnsi="Arial" w:cs="Arial"/>
              </w:rPr>
            </w:pPr>
          </w:p>
        </w:tc>
        <w:tc>
          <w:tcPr>
            <w:tcW w:w="618" w:type="pct"/>
            <w:vAlign w:val="center"/>
          </w:tcPr>
          <w:p w14:paraId="2AEFF199" w14:textId="5B8A16A6" w:rsidR="005773D8" w:rsidRPr="00A82DC9" w:rsidRDefault="005773D8" w:rsidP="00A82DC9">
            <w:pPr>
              <w:spacing w:before="120" w:after="120"/>
              <w:jc w:val="center"/>
              <w:rPr>
                <w:rFonts w:ascii="Arial" w:hAnsi="Arial" w:cs="Arial"/>
              </w:rPr>
            </w:pPr>
          </w:p>
        </w:tc>
        <w:tc>
          <w:tcPr>
            <w:tcW w:w="672" w:type="pct"/>
          </w:tcPr>
          <w:p w14:paraId="3E2F4AF9" w14:textId="77777777" w:rsidR="005773D8" w:rsidRPr="00E97F11" w:rsidRDefault="005773D8" w:rsidP="00A82DC9">
            <w:pPr>
              <w:spacing w:before="120" w:after="120"/>
              <w:jc w:val="center"/>
              <w:rPr>
                <w:rFonts w:ascii="Arial" w:hAnsi="Arial" w:cs="Arial"/>
              </w:rPr>
            </w:pPr>
          </w:p>
        </w:tc>
      </w:tr>
      <w:tr w:rsidR="005773D8" w:rsidRPr="00E97F11" w14:paraId="1041FC9E" w14:textId="375C0EC5" w:rsidTr="00A82DC9">
        <w:trPr>
          <w:tblCellSpacing w:w="15" w:type="dxa"/>
        </w:trPr>
        <w:tc>
          <w:tcPr>
            <w:tcW w:w="2630" w:type="pct"/>
            <w:vAlign w:val="center"/>
            <w:hideMark/>
          </w:tcPr>
          <w:p w14:paraId="6C00FE11" w14:textId="670E9A4D" w:rsidR="005773D8" w:rsidRPr="00A82DC9" w:rsidRDefault="005773D8" w:rsidP="00A82DC9">
            <w:pPr>
              <w:spacing w:before="120" w:after="120"/>
              <w:rPr>
                <w:rFonts w:ascii="Arial" w:hAnsi="Arial" w:cs="Arial"/>
              </w:rPr>
            </w:pPr>
            <w:r>
              <w:rPr>
                <w:rFonts w:ascii="Arial" w:hAnsi="Arial" w:cs="Arial"/>
              </w:rPr>
              <w:t xml:space="preserve">Poste 3 - </w:t>
            </w:r>
            <w:r w:rsidRPr="00A82DC9">
              <w:rPr>
                <w:rFonts w:ascii="Arial" w:hAnsi="Arial" w:cs="Arial"/>
              </w:rPr>
              <w:t>Module « Modélisation BPMN »</w:t>
            </w:r>
          </w:p>
        </w:tc>
        <w:tc>
          <w:tcPr>
            <w:tcW w:w="1032" w:type="pct"/>
            <w:vMerge/>
            <w:vAlign w:val="center"/>
            <w:hideMark/>
          </w:tcPr>
          <w:p w14:paraId="42B3B5B8" w14:textId="4612D995" w:rsidR="005773D8" w:rsidRPr="00A82DC9" w:rsidRDefault="005773D8" w:rsidP="00A82DC9">
            <w:pPr>
              <w:spacing w:before="120" w:after="120"/>
              <w:jc w:val="center"/>
              <w:rPr>
                <w:rFonts w:ascii="Arial" w:hAnsi="Arial" w:cs="Arial"/>
              </w:rPr>
            </w:pPr>
          </w:p>
        </w:tc>
        <w:tc>
          <w:tcPr>
            <w:tcW w:w="618" w:type="pct"/>
            <w:vAlign w:val="center"/>
          </w:tcPr>
          <w:p w14:paraId="034F321C" w14:textId="5B93C687" w:rsidR="005773D8" w:rsidRPr="00A82DC9" w:rsidRDefault="005773D8" w:rsidP="00A82DC9">
            <w:pPr>
              <w:spacing w:before="120" w:after="120"/>
              <w:jc w:val="center"/>
              <w:rPr>
                <w:rFonts w:ascii="Arial" w:hAnsi="Arial" w:cs="Arial"/>
              </w:rPr>
            </w:pPr>
          </w:p>
        </w:tc>
        <w:tc>
          <w:tcPr>
            <w:tcW w:w="672" w:type="pct"/>
          </w:tcPr>
          <w:p w14:paraId="61AF6D03" w14:textId="77777777" w:rsidR="005773D8" w:rsidRPr="00E97F11" w:rsidRDefault="005773D8" w:rsidP="00A82DC9">
            <w:pPr>
              <w:spacing w:before="120" w:after="120"/>
              <w:jc w:val="center"/>
              <w:rPr>
                <w:rFonts w:ascii="Arial" w:hAnsi="Arial" w:cs="Arial"/>
              </w:rPr>
            </w:pPr>
          </w:p>
        </w:tc>
      </w:tr>
      <w:tr w:rsidR="005773D8" w:rsidRPr="00E97F11" w14:paraId="2C870E95" w14:textId="21F5F6F1" w:rsidTr="00A82DC9">
        <w:trPr>
          <w:tblCellSpacing w:w="15" w:type="dxa"/>
        </w:trPr>
        <w:tc>
          <w:tcPr>
            <w:tcW w:w="2630" w:type="pct"/>
            <w:vAlign w:val="center"/>
            <w:hideMark/>
          </w:tcPr>
          <w:p w14:paraId="4E8505D4" w14:textId="20D7C56C" w:rsidR="005773D8" w:rsidRPr="00A82DC9" w:rsidRDefault="005773D8" w:rsidP="00A82DC9">
            <w:pPr>
              <w:spacing w:before="120" w:after="120"/>
              <w:rPr>
                <w:rFonts w:ascii="Arial" w:hAnsi="Arial" w:cs="Arial"/>
              </w:rPr>
            </w:pPr>
            <w:r>
              <w:rPr>
                <w:rFonts w:ascii="Arial" w:hAnsi="Arial" w:cs="Arial"/>
              </w:rPr>
              <w:t xml:space="preserve">Poste 4 - </w:t>
            </w:r>
            <w:r w:rsidRPr="00A82DC9">
              <w:rPr>
                <w:rFonts w:ascii="Arial" w:hAnsi="Arial" w:cs="Arial"/>
              </w:rPr>
              <w:t>Module « Modélisation avec le cadre d’architecture NAF v4 »</w:t>
            </w:r>
          </w:p>
        </w:tc>
        <w:tc>
          <w:tcPr>
            <w:tcW w:w="1032" w:type="pct"/>
            <w:vMerge/>
            <w:vAlign w:val="center"/>
          </w:tcPr>
          <w:p w14:paraId="7D2A2BED" w14:textId="78571E28" w:rsidR="005773D8" w:rsidRPr="00A82DC9" w:rsidRDefault="005773D8" w:rsidP="00A82DC9">
            <w:pPr>
              <w:spacing w:before="120" w:after="120"/>
              <w:jc w:val="center"/>
              <w:rPr>
                <w:rFonts w:ascii="Arial" w:hAnsi="Arial" w:cs="Arial"/>
              </w:rPr>
            </w:pPr>
          </w:p>
        </w:tc>
        <w:tc>
          <w:tcPr>
            <w:tcW w:w="618" w:type="pct"/>
            <w:vAlign w:val="center"/>
          </w:tcPr>
          <w:p w14:paraId="55E425B2" w14:textId="4F341C48" w:rsidR="005773D8" w:rsidRPr="00A82DC9" w:rsidRDefault="005773D8" w:rsidP="00A82DC9">
            <w:pPr>
              <w:spacing w:before="120" w:after="120"/>
              <w:jc w:val="center"/>
              <w:rPr>
                <w:rFonts w:ascii="Arial" w:hAnsi="Arial" w:cs="Arial"/>
              </w:rPr>
            </w:pPr>
          </w:p>
        </w:tc>
        <w:tc>
          <w:tcPr>
            <w:tcW w:w="672" w:type="pct"/>
          </w:tcPr>
          <w:p w14:paraId="740F2FC6" w14:textId="77777777" w:rsidR="005773D8" w:rsidRPr="00E97F11" w:rsidRDefault="005773D8" w:rsidP="00A82DC9">
            <w:pPr>
              <w:spacing w:before="120" w:after="120"/>
              <w:jc w:val="center"/>
              <w:rPr>
                <w:rFonts w:ascii="Arial" w:hAnsi="Arial" w:cs="Arial"/>
              </w:rPr>
            </w:pPr>
          </w:p>
        </w:tc>
      </w:tr>
      <w:tr w:rsidR="005773D8" w:rsidRPr="00E97F11" w14:paraId="2516336B" w14:textId="05A8AFED" w:rsidTr="00A82DC9">
        <w:trPr>
          <w:tblCellSpacing w:w="15" w:type="dxa"/>
        </w:trPr>
        <w:tc>
          <w:tcPr>
            <w:tcW w:w="2630" w:type="pct"/>
            <w:vAlign w:val="center"/>
            <w:hideMark/>
          </w:tcPr>
          <w:p w14:paraId="544739B4" w14:textId="71858DD5" w:rsidR="005773D8" w:rsidRPr="00A82DC9" w:rsidRDefault="005773D8" w:rsidP="00A82DC9">
            <w:pPr>
              <w:spacing w:before="120" w:after="120"/>
              <w:rPr>
                <w:rFonts w:ascii="Arial" w:hAnsi="Arial" w:cs="Arial"/>
              </w:rPr>
            </w:pPr>
            <w:r>
              <w:rPr>
                <w:rFonts w:ascii="Arial" w:hAnsi="Arial" w:cs="Arial"/>
              </w:rPr>
              <w:t xml:space="preserve">Poste 5 - </w:t>
            </w:r>
            <w:r w:rsidRPr="00A82DC9">
              <w:rPr>
                <w:rFonts w:ascii="Arial" w:hAnsi="Arial" w:cs="Arial"/>
              </w:rPr>
              <w:t>Module « Administration fonctionnelle »</w:t>
            </w:r>
          </w:p>
        </w:tc>
        <w:tc>
          <w:tcPr>
            <w:tcW w:w="1032" w:type="pct"/>
            <w:vAlign w:val="center"/>
            <w:hideMark/>
          </w:tcPr>
          <w:p w14:paraId="0A3C63AB" w14:textId="43654667" w:rsidR="005773D8" w:rsidRPr="00A82DC9" w:rsidRDefault="00DF290C" w:rsidP="00A82DC9">
            <w:pPr>
              <w:spacing w:before="120" w:after="120"/>
              <w:jc w:val="center"/>
              <w:rPr>
                <w:rFonts w:ascii="Arial" w:hAnsi="Arial" w:cs="Arial"/>
              </w:rPr>
            </w:pPr>
            <w:r>
              <w:rPr>
                <w:rFonts w:ascii="Arial" w:hAnsi="Arial" w:cs="Arial"/>
              </w:rPr>
              <w:t xml:space="preserve">Jusqu’à </w:t>
            </w:r>
            <w:r w:rsidR="005773D8" w:rsidRPr="00A82DC9">
              <w:rPr>
                <w:rFonts w:ascii="Arial" w:hAnsi="Arial" w:cs="Arial"/>
              </w:rPr>
              <w:t>5 stagiaires</w:t>
            </w:r>
          </w:p>
        </w:tc>
        <w:tc>
          <w:tcPr>
            <w:tcW w:w="618" w:type="pct"/>
            <w:vAlign w:val="center"/>
            <w:hideMark/>
          </w:tcPr>
          <w:p w14:paraId="49C8529D" w14:textId="48659CAD" w:rsidR="005773D8" w:rsidRPr="00A82DC9" w:rsidRDefault="005773D8" w:rsidP="00A82DC9">
            <w:pPr>
              <w:spacing w:before="120" w:after="120"/>
              <w:jc w:val="center"/>
              <w:rPr>
                <w:rFonts w:ascii="Arial" w:hAnsi="Arial" w:cs="Arial"/>
              </w:rPr>
            </w:pPr>
          </w:p>
        </w:tc>
        <w:tc>
          <w:tcPr>
            <w:tcW w:w="672" w:type="pct"/>
          </w:tcPr>
          <w:p w14:paraId="3371C747" w14:textId="77777777" w:rsidR="005773D8" w:rsidRPr="00E97F11" w:rsidRDefault="005773D8" w:rsidP="00A82DC9">
            <w:pPr>
              <w:spacing w:before="120" w:after="120"/>
              <w:jc w:val="center"/>
              <w:rPr>
                <w:rFonts w:ascii="Arial" w:hAnsi="Arial" w:cs="Arial"/>
              </w:rPr>
            </w:pPr>
          </w:p>
        </w:tc>
      </w:tr>
    </w:tbl>
    <w:p w14:paraId="041D9E85" w14:textId="615EED37" w:rsidR="005773D8" w:rsidRDefault="005773D8"/>
    <w:tbl>
      <w:tblPr>
        <w:tblStyle w:val="Grilledutableau"/>
        <w:tblW w:w="0" w:type="auto"/>
        <w:tblInd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392"/>
        <w:gridCol w:w="2202"/>
      </w:tblGrid>
      <w:tr w:rsidR="004F7AE3" w14:paraId="31FEED23" w14:textId="77777777" w:rsidTr="00A9039B">
        <w:tc>
          <w:tcPr>
            <w:tcW w:w="3392" w:type="dxa"/>
            <w:shd w:val="clear" w:color="auto" w:fill="F2F2F2" w:themeFill="background1" w:themeFillShade="F2"/>
          </w:tcPr>
          <w:p w14:paraId="394C3D46" w14:textId="004376F9" w:rsidR="004F7AE3" w:rsidRPr="00A82DC9" w:rsidRDefault="004F7AE3" w:rsidP="00A82DC9">
            <w:pPr>
              <w:spacing w:before="120" w:after="120"/>
              <w:jc w:val="center"/>
              <w:rPr>
                <w:rFonts w:ascii="Arial" w:hAnsi="Arial" w:cs="Arial"/>
              </w:rPr>
            </w:pPr>
            <w:r>
              <w:rPr>
                <w:rFonts w:ascii="Arial" w:hAnsi="Arial" w:cs="Arial"/>
              </w:rPr>
              <w:t xml:space="preserve"> * </w:t>
            </w:r>
            <w:r w:rsidRPr="00A82DC9">
              <w:rPr>
                <w:rFonts w:ascii="Arial" w:hAnsi="Arial" w:cs="Arial"/>
              </w:rPr>
              <w:t>Taux de TVA (en %)</w:t>
            </w:r>
          </w:p>
        </w:tc>
        <w:tc>
          <w:tcPr>
            <w:tcW w:w="2202" w:type="dxa"/>
          </w:tcPr>
          <w:p w14:paraId="3CD77DB9" w14:textId="77777777" w:rsidR="004F7AE3" w:rsidRPr="00A82DC9" w:rsidRDefault="004F7AE3" w:rsidP="00A82DC9">
            <w:pPr>
              <w:spacing w:before="120" w:after="120"/>
              <w:jc w:val="center"/>
              <w:rPr>
                <w:rFonts w:ascii="Arial" w:hAnsi="Arial" w:cs="Arial"/>
              </w:rPr>
            </w:pPr>
          </w:p>
        </w:tc>
      </w:tr>
    </w:tbl>
    <w:p w14:paraId="37EF5C16" w14:textId="77777777" w:rsidR="00F74EFD" w:rsidRDefault="00F74EFD" w:rsidP="00A9039B"/>
    <w:p w14:paraId="077C6C7E" w14:textId="77DFB7F0" w:rsidR="0048128A" w:rsidRDefault="0048128A">
      <w:pPr>
        <w:pStyle w:val="Titre"/>
        <w:jc w:val="left"/>
        <w:sectPr w:rsidR="0048128A" w:rsidSect="00A82DC9">
          <w:pgSz w:w="16840" w:h="11907" w:orient="landscape" w:code="9"/>
          <w:pgMar w:top="720" w:right="720" w:bottom="720" w:left="720" w:header="454" w:footer="680" w:gutter="0"/>
          <w:cols w:space="720"/>
          <w:titlePg/>
          <w:docGrid w:linePitch="272"/>
        </w:sectPr>
        <w:pPrChange w:id="209" w:author="MINISTERE DES ARMEES" w:date="2025-04-15T16:20:00Z">
          <w:pPr>
            <w:pStyle w:val="Titre"/>
          </w:pPr>
        </w:pPrChange>
      </w:pPr>
    </w:p>
    <w:p w14:paraId="77E453CB" w14:textId="79984F23" w:rsidR="0048128A" w:rsidRDefault="0048128A"/>
    <w:p w14:paraId="535EBEDF" w14:textId="74F7634E" w:rsidR="0048128A" w:rsidRDefault="0048128A" w:rsidP="0007102A">
      <w:pPr>
        <w:spacing w:before="120" w:after="240"/>
        <w:contextualSpacing/>
        <w:jc w:val="center"/>
        <w:rPr>
          <w:rFonts w:ascii="Arial" w:eastAsiaTheme="majorEastAsia" w:hAnsi="Arial" w:cstheme="majorBidi"/>
          <w:b/>
          <w:spacing w:val="-10"/>
          <w:kern w:val="28"/>
          <w:sz w:val="32"/>
          <w:szCs w:val="56"/>
        </w:rPr>
      </w:pPr>
      <w:bookmarkStart w:id="210" w:name="Réponse_technique"/>
      <w:r>
        <w:rPr>
          <w:rFonts w:ascii="Arial" w:eastAsiaTheme="majorEastAsia" w:hAnsi="Arial" w:cstheme="majorBidi"/>
          <w:b/>
          <w:spacing w:val="-10"/>
          <w:kern w:val="28"/>
          <w:sz w:val="32"/>
          <w:szCs w:val="56"/>
        </w:rPr>
        <w:t>ANNEXE ADMINISTRATIVE N°</w:t>
      </w:r>
      <w:r w:rsidR="003045FD">
        <w:rPr>
          <w:rFonts w:ascii="Arial" w:eastAsiaTheme="majorEastAsia" w:hAnsi="Arial" w:cstheme="majorBidi"/>
          <w:b/>
          <w:spacing w:val="-10"/>
          <w:kern w:val="28"/>
          <w:sz w:val="32"/>
          <w:szCs w:val="56"/>
        </w:rPr>
        <w:t>1</w:t>
      </w:r>
    </w:p>
    <w:bookmarkEnd w:id="210"/>
    <w:p w14:paraId="2C961D28" w14:textId="0F28AD13" w:rsidR="0048128A" w:rsidRDefault="00A9039B" w:rsidP="0007102A">
      <w:pPr>
        <w:spacing w:before="120" w:after="240"/>
        <w:contextualSpacing/>
        <w:jc w:val="center"/>
        <w:rPr>
          <w:rFonts w:ascii="Arial" w:eastAsiaTheme="majorEastAsia" w:hAnsi="Arial" w:cstheme="majorBidi"/>
          <w:b/>
          <w:spacing w:val="-10"/>
          <w:kern w:val="28"/>
          <w:sz w:val="32"/>
          <w:szCs w:val="56"/>
        </w:rPr>
      </w:pPr>
      <w:r>
        <w:rPr>
          <w:rFonts w:ascii="Arial" w:eastAsiaTheme="majorEastAsia" w:hAnsi="Arial" w:cstheme="majorBidi"/>
          <w:b/>
          <w:spacing w:val="-10"/>
          <w:kern w:val="28"/>
          <w:sz w:val="32"/>
          <w:szCs w:val="56"/>
        </w:rPr>
        <w:t>Cadre de réponse pour l’élaboration du ‘mémoire technique’</w:t>
      </w:r>
    </w:p>
    <w:p w14:paraId="0C7951F1" w14:textId="77777777" w:rsidR="0048128A" w:rsidRDefault="0048128A" w:rsidP="0007102A">
      <w:pPr>
        <w:spacing w:before="120" w:after="240"/>
        <w:contextualSpacing/>
        <w:jc w:val="center"/>
        <w:rPr>
          <w:rFonts w:ascii="Arial" w:eastAsiaTheme="majorEastAsia" w:hAnsi="Arial" w:cstheme="majorBidi"/>
          <w:b/>
          <w:spacing w:val="-10"/>
          <w:kern w:val="28"/>
          <w:sz w:val="32"/>
          <w:szCs w:val="56"/>
        </w:rPr>
      </w:pPr>
    </w:p>
    <w:p w14:paraId="08D45220" w14:textId="28A04B08" w:rsidR="0048128A" w:rsidRDefault="0048128A" w:rsidP="0048128A">
      <w:pPr>
        <w:autoSpaceDE w:val="0"/>
        <w:autoSpaceDN w:val="0"/>
        <w:adjustRightInd w:val="0"/>
        <w:spacing w:before="100" w:beforeAutospacing="1" w:after="160" w:line="256" w:lineRule="auto"/>
        <w:jc w:val="both"/>
        <w:rPr>
          <w:rFonts w:ascii="Arial" w:hAnsi="Arial" w:cs="Arial"/>
        </w:rPr>
      </w:pPr>
      <w:r>
        <w:rPr>
          <w:rFonts w:ascii="Arial" w:hAnsi="Arial" w:cs="Arial"/>
        </w:rPr>
        <w:t>Il sera obligatoirement remis un mémoire technique (</w:t>
      </w:r>
      <w:r w:rsidRPr="004F5223">
        <w:rPr>
          <w:rFonts w:ascii="Arial" w:hAnsi="Arial" w:cs="Arial"/>
          <w:u w:val="single"/>
        </w:rPr>
        <w:t>20 pages maximum</w:t>
      </w:r>
      <w:r>
        <w:rPr>
          <w:rFonts w:ascii="Arial" w:hAnsi="Arial" w:cs="Arial"/>
        </w:rPr>
        <w:t xml:space="preserve"> hors échantillon de support de cours</w:t>
      </w:r>
      <w:r w:rsidR="008851B1">
        <w:rPr>
          <w:rFonts w:ascii="Arial" w:hAnsi="Arial" w:cs="Arial"/>
        </w:rPr>
        <w:t xml:space="preserve"> et cas d’usage</w:t>
      </w:r>
      <w:r>
        <w:rPr>
          <w:rFonts w:ascii="Arial" w:hAnsi="Arial" w:cs="Arial"/>
        </w:rPr>
        <w:t xml:space="preserve">) respectant le formalisme indiqué ci-dessous (respect des parties). </w:t>
      </w:r>
    </w:p>
    <w:p w14:paraId="545F51B7" w14:textId="77777777" w:rsidR="0048128A" w:rsidRDefault="0048128A" w:rsidP="0048128A">
      <w:pPr>
        <w:autoSpaceDE w:val="0"/>
        <w:autoSpaceDN w:val="0"/>
        <w:adjustRightInd w:val="0"/>
        <w:spacing w:before="100" w:beforeAutospacing="1" w:after="160" w:line="256" w:lineRule="auto"/>
        <w:jc w:val="both"/>
        <w:rPr>
          <w:rFonts w:ascii="Arial" w:hAnsi="Arial" w:cs="Arial"/>
        </w:rPr>
      </w:pPr>
      <w:r>
        <w:rPr>
          <w:rFonts w:ascii="Arial" w:hAnsi="Arial" w:cs="Arial"/>
        </w:rPr>
        <w:t>Le candidat peut joindre à son offre tout autre document qu’il estime nécessaire d’ajouter pour une meilleure appréciation de celle-ci au regard des critères de classement énoncés dans le règlement de la consultation.</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94"/>
        <w:gridCol w:w="1530"/>
        <w:gridCol w:w="8313"/>
      </w:tblGrid>
      <w:tr w:rsidR="00FC420B" w:rsidRPr="00954140" w14:paraId="6E3D95E9" w14:textId="77777777" w:rsidTr="006A54AA">
        <w:tc>
          <w:tcPr>
            <w:tcW w:w="0" w:type="auto"/>
            <w:vMerge w:val="restart"/>
          </w:tcPr>
          <w:p w14:paraId="63D096D9" w14:textId="65A07B18" w:rsidR="00FC420B" w:rsidRPr="00954140" w:rsidRDefault="00FC420B" w:rsidP="006A54AA">
            <w:pPr>
              <w:autoSpaceDE w:val="0"/>
              <w:autoSpaceDN w:val="0"/>
              <w:adjustRightInd w:val="0"/>
              <w:spacing w:before="100" w:beforeAutospacing="1" w:after="160" w:line="256" w:lineRule="auto"/>
              <w:rPr>
                <w:rFonts w:ascii="Arial" w:hAnsi="Arial" w:cs="Arial"/>
                <w:color w:val="000000" w:themeColor="text1"/>
                <w:sz w:val="20"/>
                <w:szCs w:val="20"/>
              </w:rPr>
            </w:pPr>
            <w:r w:rsidRPr="00954140">
              <w:rPr>
                <w:rFonts w:ascii="Arial" w:hAnsi="Arial" w:cs="Arial"/>
                <w:color w:val="000000" w:themeColor="text1"/>
                <w:sz w:val="20"/>
                <w:szCs w:val="20"/>
              </w:rPr>
              <w:t>CT1</w:t>
            </w:r>
          </w:p>
        </w:tc>
        <w:tc>
          <w:tcPr>
            <w:tcW w:w="0" w:type="auto"/>
            <w:vMerge w:val="restart"/>
          </w:tcPr>
          <w:p w14:paraId="0ED3E308" w14:textId="0CB61376" w:rsidR="00FC420B" w:rsidRPr="00954140" w:rsidRDefault="00FC420B" w:rsidP="006A54AA">
            <w:pPr>
              <w:autoSpaceDE w:val="0"/>
              <w:autoSpaceDN w:val="0"/>
              <w:adjustRightInd w:val="0"/>
              <w:spacing w:before="100" w:beforeAutospacing="1" w:after="160" w:line="256" w:lineRule="auto"/>
              <w:rPr>
                <w:rFonts w:ascii="Arial" w:hAnsi="Arial" w:cs="Arial"/>
                <w:color w:val="000000" w:themeColor="text1"/>
                <w:sz w:val="20"/>
                <w:szCs w:val="20"/>
              </w:rPr>
            </w:pPr>
            <w:r w:rsidRPr="00954140">
              <w:rPr>
                <w:rFonts w:ascii="Arial" w:hAnsi="Arial" w:cs="Arial"/>
                <w:color w:val="000000" w:themeColor="text1"/>
                <w:sz w:val="20"/>
                <w:szCs w:val="20"/>
              </w:rPr>
              <w:t>La qualité de la formation</w:t>
            </w:r>
          </w:p>
        </w:tc>
        <w:tc>
          <w:tcPr>
            <w:tcW w:w="0" w:type="auto"/>
            <w:vAlign w:val="center"/>
          </w:tcPr>
          <w:p w14:paraId="71B956A3" w14:textId="594303A3" w:rsidR="00FC420B" w:rsidRPr="00954140" w:rsidRDefault="00FC420B" w:rsidP="006A54AA">
            <w:pPr>
              <w:autoSpaceDE w:val="0"/>
              <w:autoSpaceDN w:val="0"/>
              <w:adjustRightInd w:val="0"/>
              <w:spacing w:before="100" w:beforeAutospacing="1" w:after="160" w:line="256" w:lineRule="auto"/>
              <w:rPr>
                <w:rFonts w:ascii="Arial" w:hAnsi="Arial" w:cs="Arial"/>
                <w:sz w:val="20"/>
                <w:szCs w:val="20"/>
                <w:u w:val="single"/>
              </w:rPr>
            </w:pPr>
            <w:r w:rsidRPr="00954140">
              <w:rPr>
                <w:rFonts w:ascii="Arial" w:hAnsi="Arial" w:cs="Arial"/>
                <w:color w:val="000000" w:themeColor="text1"/>
                <w:sz w:val="20"/>
                <w:szCs w:val="20"/>
              </w:rPr>
              <w:t>Le programme détaillé des formations (thèmes abordés) et méthode pédagogique (incluant les exercices pratiques associés à chacun des thèmes) en indiquant précisément les temps dédiés à la théorie d’une part et à la pratique d’autre part ;</w:t>
            </w:r>
          </w:p>
        </w:tc>
      </w:tr>
      <w:tr w:rsidR="00FC420B" w:rsidRPr="00954140" w14:paraId="45F3225E" w14:textId="77777777" w:rsidTr="006A54AA">
        <w:tc>
          <w:tcPr>
            <w:tcW w:w="0" w:type="auto"/>
            <w:vMerge/>
          </w:tcPr>
          <w:p w14:paraId="03076B63" w14:textId="77777777" w:rsidR="00FC420B" w:rsidRPr="00954140" w:rsidRDefault="00FC420B" w:rsidP="0048128A">
            <w:pPr>
              <w:autoSpaceDE w:val="0"/>
              <w:autoSpaceDN w:val="0"/>
              <w:adjustRightInd w:val="0"/>
              <w:spacing w:before="100" w:beforeAutospacing="1" w:after="160" w:line="256" w:lineRule="auto"/>
              <w:jc w:val="both"/>
              <w:rPr>
                <w:rFonts w:ascii="Arial" w:hAnsi="Arial" w:cs="Arial"/>
                <w:sz w:val="20"/>
                <w:szCs w:val="20"/>
                <w:u w:val="single"/>
              </w:rPr>
            </w:pPr>
          </w:p>
        </w:tc>
        <w:tc>
          <w:tcPr>
            <w:tcW w:w="0" w:type="auto"/>
            <w:vMerge/>
          </w:tcPr>
          <w:p w14:paraId="4BACFEA9" w14:textId="5437FD90" w:rsidR="00FC420B" w:rsidRPr="00954140" w:rsidRDefault="00FC420B" w:rsidP="0048128A">
            <w:pPr>
              <w:autoSpaceDE w:val="0"/>
              <w:autoSpaceDN w:val="0"/>
              <w:adjustRightInd w:val="0"/>
              <w:spacing w:before="100" w:beforeAutospacing="1" w:after="160" w:line="256" w:lineRule="auto"/>
              <w:jc w:val="both"/>
              <w:rPr>
                <w:rFonts w:ascii="Arial" w:hAnsi="Arial" w:cs="Arial"/>
                <w:sz w:val="20"/>
                <w:szCs w:val="20"/>
                <w:u w:val="single"/>
              </w:rPr>
            </w:pPr>
          </w:p>
        </w:tc>
        <w:tc>
          <w:tcPr>
            <w:tcW w:w="0" w:type="auto"/>
            <w:vAlign w:val="center"/>
          </w:tcPr>
          <w:p w14:paraId="46B26C57" w14:textId="1C9DBFC2" w:rsidR="00FC420B" w:rsidRPr="00954140" w:rsidRDefault="00FC420B" w:rsidP="006A54AA">
            <w:pPr>
              <w:autoSpaceDE w:val="0"/>
              <w:autoSpaceDN w:val="0"/>
              <w:adjustRightInd w:val="0"/>
              <w:spacing w:before="100" w:beforeAutospacing="1" w:after="160" w:line="256" w:lineRule="auto"/>
              <w:rPr>
                <w:rFonts w:ascii="Arial" w:hAnsi="Arial" w:cs="Arial"/>
                <w:sz w:val="20"/>
                <w:szCs w:val="20"/>
                <w:u w:val="single"/>
              </w:rPr>
            </w:pPr>
            <w:r w:rsidRPr="00954140">
              <w:rPr>
                <w:rFonts w:ascii="Arial" w:hAnsi="Arial" w:cs="Arial"/>
                <w:b/>
                <w:color w:val="000000" w:themeColor="text1"/>
                <w:sz w:val="20"/>
                <w:szCs w:val="20"/>
              </w:rPr>
              <w:t xml:space="preserve">Un échantillon de support de cours </w:t>
            </w:r>
            <w:r w:rsidRPr="00954140">
              <w:rPr>
                <w:rFonts w:ascii="Arial" w:hAnsi="Arial" w:cs="Arial"/>
                <w:b/>
                <w:color w:val="000000" w:themeColor="text1"/>
                <w:sz w:val="20"/>
                <w:szCs w:val="20"/>
                <w:u w:val="single"/>
              </w:rPr>
              <w:t>sur chacun des modules</w:t>
            </w:r>
            <w:r w:rsidRPr="00954140">
              <w:rPr>
                <w:rFonts w:ascii="Arial" w:hAnsi="Arial" w:cs="Arial"/>
                <w:color w:val="000000" w:themeColor="text1"/>
                <w:sz w:val="20"/>
                <w:szCs w:val="20"/>
              </w:rPr>
              <w:t xml:space="preserve"> au format PDF ou équivalent (extrait représentatif). Ces échantillons sont utilisés strictement dans le cadre de la présente consultation.</w:t>
            </w:r>
          </w:p>
        </w:tc>
      </w:tr>
      <w:tr w:rsidR="00FC420B" w:rsidRPr="00954140" w14:paraId="681420BC" w14:textId="77777777" w:rsidTr="006A54AA">
        <w:tc>
          <w:tcPr>
            <w:tcW w:w="0" w:type="auto"/>
            <w:vMerge/>
          </w:tcPr>
          <w:p w14:paraId="394C73FA" w14:textId="77777777" w:rsidR="00FC420B" w:rsidRPr="00954140" w:rsidRDefault="00FC420B" w:rsidP="0048128A">
            <w:pPr>
              <w:autoSpaceDE w:val="0"/>
              <w:autoSpaceDN w:val="0"/>
              <w:adjustRightInd w:val="0"/>
              <w:spacing w:before="100" w:beforeAutospacing="1" w:after="160" w:line="256" w:lineRule="auto"/>
              <w:jc w:val="both"/>
              <w:rPr>
                <w:rFonts w:ascii="Arial" w:hAnsi="Arial" w:cs="Arial"/>
                <w:sz w:val="20"/>
                <w:szCs w:val="20"/>
                <w:u w:val="single"/>
              </w:rPr>
            </w:pPr>
          </w:p>
        </w:tc>
        <w:tc>
          <w:tcPr>
            <w:tcW w:w="0" w:type="auto"/>
            <w:vMerge/>
          </w:tcPr>
          <w:p w14:paraId="1B7A450B" w14:textId="4EAF61EC" w:rsidR="00FC420B" w:rsidRPr="00954140" w:rsidRDefault="00FC420B" w:rsidP="0048128A">
            <w:pPr>
              <w:autoSpaceDE w:val="0"/>
              <w:autoSpaceDN w:val="0"/>
              <w:adjustRightInd w:val="0"/>
              <w:spacing w:before="100" w:beforeAutospacing="1" w:after="160" w:line="256" w:lineRule="auto"/>
              <w:jc w:val="both"/>
              <w:rPr>
                <w:rFonts w:ascii="Arial" w:hAnsi="Arial" w:cs="Arial"/>
                <w:sz w:val="20"/>
                <w:szCs w:val="20"/>
                <w:u w:val="single"/>
              </w:rPr>
            </w:pPr>
          </w:p>
        </w:tc>
        <w:tc>
          <w:tcPr>
            <w:tcW w:w="0" w:type="auto"/>
            <w:vAlign w:val="center"/>
          </w:tcPr>
          <w:p w14:paraId="3CB7891E" w14:textId="5E43C42F" w:rsidR="00FC420B" w:rsidRPr="00954140" w:rsidRDefault="00FC420B" w:rsidP="00954140">
            <w:pPr>
              <w:autoSpaceDE w:val="0"/>
              <w:autoSpaceDN w:val="0"/>
              <w:adjustRightInd w:val="0"/>
              <w:spacing w:before="100" w:beforeAutospacing="1" w:after="160" w:line="256" w:lineRule="auto"/>
              <w:rPr>
                <w:rFonts w:ascii="Arial" w:hAnsi="Arial" w:cs="Arial"/>
                <w:sz w:val="20"/>
                <w:szCs w:val="20"/>
                <w:u w:val="single"/>
              </w:rPr>
            </w:pPr>
            <w:r w:rsidRPr="00954140">
              <w:rPr>
                <w:rFonts w:ascii="Arial" w:hAnsi="Arial" w:cs="Arial"/>
                <w:color w:val="000000" w:themeColor="text1"/>
                <w:sz w:val="20"/>
                <w:szCs w:val="20"/>
              </w:rPr>
              <w:t xml:space="preserve">Support du </w:t>
            </w:r>
            <w:r w:rsidR="00954140">
              <w:rPr>
                <w:rFonts w:ascii="Arial" w:hAnsi="Arial" w:cs="Arial"/>
                <w:color w:val="000000" w:themeColor="text1"/>
                <w:sz w:val="20"/>
                <w:szCs w:val="20"/>
              </w:rPr>
              <w:t>cas d’usage</w:t>
            </w:r>
            <w:r w:rsidRPr="00954140">
              <w:rPr>
                <w:rFonts w:ascii="Arial" w:hAnsi="Arial" w:cs="Arial"/>
                <w:color w:val="000000" w:themeColor="text1"/>
                <w:sz w:val="20"/>
                <w:szCs w:val="20"/>
              </w:rPr>
              <w:t xml:space="preserve"> * en vue d’illustrer les concepts</w:t>
            </w:r>
          </w:p>
        </w:tc>
      </w:tr>
    </w:tbl>
    <w:p w14:paraId="6A777AE7" w14:textId="77777777" w:rsidR="00DA0AD7" w:rsidRPr="00954140" w:rsidRDefault="00DA0AD7">
      <w:pPr>
        <w:rPr>
          <w:rFonts w:ascii="Arial" w:hAnsi="Arial" w:cs="Arial"/>
        </w:rPr>
      </w:pPr>
    </w:p>
    <w:p w14:paraId="775188E3" w14:textId="775037EC" w:rsidR="00A9039B" w:rsidRDefault="00A9039B" w:rsidP="00954140">
      <w:pPr>
        <w:rPr>
          <w:rFonts w:ascii="Arial" w:hAnsi="Arial" w:cs="Arial"/>
        </w:rPr>
      </w:pPr>
    </w:p>
    <w:p w14:paraId="0949C8DC" w14:textId="6C2754B2" w:rsidR="00DA0AD7" w:rsidRPr="00954140" w:rsidRDefault="00BE3EE4" w:rsidP="00954140">
      <w:pPr>
        <w:rPr>
          <w:rFonts w:ascii="Arial" w:hAnsi="Arial" w:cs="Arial"/>
        </w:rPr>
      </w:pPr>
      <w:r>
        <w:rPr>
          <w:rFonts w:ascii="Arial" w:hAnsi="Arial" w:cs="Arial"/>
        </w:rPr>
        <w:t xml:space="preserve">* </w:t>
      </w:r>
      <w:r w:rsidR="00A9039B">
        <w:rPr>
          <w:rFonts w:ascii="Arial" w:hAnsi="Arial" w:cs="Arial"/>
        </w:rPr>
        <w:t>Les candidats sont tenus de respecter le cas d’usage suivant dans l’élaboration de leur réponse. Aucun cas d’usage alternatif n’est autorisé.</w:t>
      </w:r>
    </w:p>
    <w:p w14:paraId="4E053DF0" w14:textId="77777777" w:rsidR="00DA0AD7" w:rsidRDefault="00DA0AD7" w:rsidP="00DA0AD7">
      <w:pPr>
        <w:autoSpaceDE w:val="0"/>
        <w:autoSpaceDN w:val="0"/>
        <w:adjustRightInd w:val="0"/>
        <w:spacing w:before="100" w:beforeAutospacing="1" w:after="160" w:line="256" w:lineRule="auto"/>
        <w:jc w:val="both"/>
        <w:rPr>
          <w:rFonts w:ascii="Arial" w:hAnsi="Arial" w:cs="Arial"/>
        </w:rPr>
      </w:pPr>
      <w:r w:rsidRPr="003C0D18">
        <w:rPr>
          <w:rFonts w:ascii="Arial" w:hAnsi="Arial" w:cs="Arial"/>
          <w:b/>
          <w:u w:val="single"/>
        </w:rPr>
        <w:t>Remarques préliminaires.</w:t>
      </w:r>
    </w:p>
    <w:p w14:paraId="3A25EE30" w14:textId="77777777" w:rsidR="00DA0AD7" w:rsidRPr="003C0D18" w:rsidRDefault="00DA0AD7" w:rsidP="00DA0AD7">
      <w:pPr>
        <w:autoSpaceDE w:val="0"/>
        <w:autoSpaceDN w:val="0"/>
        <w:adjustRightInd w:val="0"/>
        <w:spacing w:before="120" w:after="120"/>
        <w:jc w:val="both"/>
        <w:rPr>
          <w:rFonts w:ascii="Arial" w:hAnsi="Arial" w:cs="Arial"/>
        </w:rPr>
      </w:pPr>
      <w:r w:rsidRPr="003C0D18">
        <w:rPr>
          <w:rFonts w:ascii="Arial" w:hAnsi="Arial" w:cs="Arial"/>
        </w:rPr>
        <w:t>Le cas d’usage relève de la gestion de situation d’urgence, plus précisément d’accidents routiers ou ferroviaires catastrophiques.</w:t>
      </w:r>
    </w:p>
    <w:p w14:paraId="5C2F84A6" w14:textId="77777777" w:rsidR="00DA0AD7" w:rsidRPr="003C0D18" w:rsidRDefault="00DA0AD7" w:rsidP="00DA0AD7">
      <w:pPr>
        <w:autoSpaceDE w:val="0"/>
        <w:autoSpaceDN w:val="0"/>
        <w:adjustRightInd w:val="0"/>
        <w:spacing w:before="120" w:after="120"/>
        <w:jc w:val="both"/>
        <w:rPr>
          <w:rFonts w:ascii="Arial" w:hAnsi="Arial" w:cs="Arial"/>
        </w:rPr>
      </w:pPr>
      <w:r w:rsidRPr="003C0D18">
        <w:rPr>
          <w:rFonts w:ascii="Arial" w:hAnsi="Arial" w:cs="Arial"/>
        </w:rPr>
        <w:t>Il se présente sous la forme d’un scénario de bout-en-bout, avec l’ensemble des activités entre le moment où l’accident advient jusqu’au moment où les blessés sont pris en charge par des services hospitaliers.</w:t>
      </w:r>
    </w:p>
    <w:p w14:paraId="2600ACA6" w14:textId="77777777" w:rsidR="00DA0AD7" w:rsidRPr="003C0D18" w:rsidRDefault="00DA0AD7" w:rsidP="00DA0AD7">
      <w:pPr>
        <w:autoSpaceDE w:val="0"/>
        <w:autoSpaceDN w:val="0"/>
        <w:adjustRightInd w:val="0"/>
        <w:spacing w:before="120" w:after="120"/>
        <w:jc w:val="both"/>
        <w:rPr>
          <w:rFonts w:ascii="Arial" w:hAnsi="Arial" w:cs="Arial"/>
        </w:rPr>
      </w:pPr>
      <w:r w:rsidRPr="003C0D18">
        <w:rPr>
          <w:rFonts w:ascii="Arial" w:hAnsi="Arial" w:cs="Arial"/>
        </w:rPr>
        <w:t xml:space="preserve">D’un point de vue méthodologique, ce cas d’usage est adapté pour une perspective de maîtrise d’ouvrage. Cela signifie que sont traités de façon détaillée les premières étapes des processus d’ingénierie, étapes préalables à la rédaction d’un cahier des charges fonctionnelles et d’un plan de validation. Les autres étapes sont traitées de façon plus succincte, pour permettre aux stagiaires de comprendre la cohérence d’ensemble de la démarche, sans entrer dans les détails de la solution. </w:t>
      </w:r>
    </w:p>
    <w:p w14:paraId="6247CD1F" w14:textId="02EC15B4" w:rsidR="00DA0AD7" w:rsidRDefault="00DA0AD7" w:rsidP="00DA0AD7">
      <w:r w:rsidRPr="003C0D18">
        <w:rPr>
          <w:rFonts w:ascii="Arial" w:hAnsi="Arial" w:cs="Arial"/>
        </w:rPr>
        <w:t>Les concepts qui doivent être détaillés et illustrés dans ce cas d’usage sont marqués entre crochets.</w:t>
      </w:r>
    </w:p>
    <w:p w14:paraId="1B6B7268" w14:textId="77777777" w:rsidR="004C1890" w:rsidRPr="003C0D18" w:rsidRDefault="004C1890" w:rsidP="004C1890">
      <w:pPr>
        <w:autoSpaceDE w:val="0"/>
        <w:autoSpaceDN w:val="0"/>
        <w:adjustRightInd w:val="0"/>
        <w:spacing w:before="120" w:after="120"/>
        <w:jc w:val="both"/>
        <w:rPr>
          <w:rFonts w:ascii="Arial" w:hAnsi="Arial" w:cs="Arial"/>
          <w:b/>
          <w:u w:val="single"/>
        </w:rPr>
      </w:pPr>
      <w:r w:rsidRPr="003C0D18">
        <w:rPr>
          <w:rFonts w:ascii="Arial" w:hAnsi="Arial" w:cs="Arial"/>
          <w:b/>
          <w:u w:val="single"/>
        </w:rPr>
        <w:t>Présentation du cas d’usage.</w:t>
      </w:r>
    </w:p>
    <w:p w14:paraId="0410B8A8" w14:textId="77777777" w:rsidR="004C1890" w:rsidRPr="003C0D18" w:rsidRDefault="004C1890" w:rsidP="004C1890">
      <w:pPr>
        <w:autoSpaceDE w:val="0"/>
        <w:autoSpaceDN w:val="0"/>
        <w:adjustRightInd w:val="0"/>
        <w:spacing w:before="120" w:after="120"/>
        <w:jc w:val="both"/>
        <w:rPr>
          <w:rFonts w:ascii="Arial" w:hAnsi="Arial" w:cs="Arial"/>
        </w:rPr>
      </w:pPr>
      <w:r w:rsidRPr="003C0D18">
        <w:rPr>
          <w:rFonts w:ascii="Arial" w:hAnsi="Arial" w:cs="Arial"/>
        </w:rPr>
        <w:t>Après un accident de car scolaire qui a traumatisé l’ensemble de la population d’une région [parties prenantes], les autorités de cette région [parties prenantes] décident de mettre en œuvre les recommandations formulées par le bureau d’enquête de sécurité des transports terrestres de la région [parties prenantes] pour :</w:t>
      </w:r>
    </w:p>
    <w:p w14:paraId="1088B357"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Réduire les délais entre la survenue de l’accident et la prise en charge des blessés par des services hospitaliers (concept de Golden Hour) [objectif] ;</w:t>
      </w:r>
    </w:p>
    <w:p w14:paraId="6754CDD2"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Réduire le nombre de décès et le niveau de gravité des blessés [objectif] ;</w:t>
      </w:r>
    </w:p>
    <w:p w14:paraId="3B68DA7D"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 xml:space="preserve">Augmenter le taux de prise en charge des blessés par des services hospitaliers adaptés à leurs blessures [objectif] pour éviter les transferts de blessés entre services hospitaliers ;  </w:t>
      </w:r>
    </w:p>
    <w:p w14:paraId="4092C826"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Augmenter le niveau de compréhension partagée de la situation par l’ensemble des intervenants et le niveau de coordination entre eux [objectif].</w:t>
      </w:r>
    </w:p>
    <w:p w14:paraId="5A15325E" w14:textId="77777777" w:rsidR="004C1890" w:rsidRPr="003C0D18" w:rsidRDefault="004C1890" w:rsidP="004C1890">
      <w:pPr>
        <w:autoSpaceDE w:val="0"/>
        <w:autoSpaceDN w:val="0"/>
        <w:adjustRightInd w:val="0"/>
        <w:spacing w:before="120" w:after="120"/>
        <w:jc w:val="both"/>
        <w:rPr>
          <w:rFonts w:ascii="Arial" w:hAnsi="Arial" w:cs="Arial"/>
        </w:rPr>
      </w:pPr>
      <w:r w:rsidRPr="003C0D18">
        <w:rPr>
          <w:rFonts w:ascii="Arial" w:hAnsi="Arial" w:cs="Arial"/>
        </w:rPr>
        <w:t>Pour atteindre ces objectifs, le système doit être capable de :</w:t>
      </w:r>
    </w:p>
    <w:p w14:paraId="7A3A34CF"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Détecter un accident aussi rapidement que possible, quel que soit le lieu de l’accident, le jour et l’heure de la survenue de l’accident [capacité] ;</w:t>
      </w:r>
    </w:p>
    <w:p w14:paraId="2608E249"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Évaluer la gravité de l’accident afin d’envoyer les services de secours adaptés en première projection [capacité] ;</w:t>
      </w:r>
    </w:p>
    <w:p w14:paraId="3DDDD260"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Prendre en charge les blessés en urgence absolue sur le site de l’accident pour les préparer à une évacuation adaptée pour des blessés dans un état stabilisé [capacité] ;</w:t>
      </w:r>
    </w:p>
    <w:p w14:paraId="01DC8E23"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lastRenderedPageBreak/>
        <w:t>Evacuer les blessés vers les services hospitaliers disponibles les plus adaptés à leurs blessures [capacité] ;</w:t>
      </w:r>
    </w:p>
    <w:p w14:paraId="05457F5A"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Préparer la prise en charge des blessés par les services hospitaliers en leur communiquant les données de santé des blessés en temps-réel [capacité] ;</w:t>
      </w:r>
    </w:p>
    <w:p w14:paraId="563360BC"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Protéger les données personnelles des blessés, de bout-en-bout, quel que soit l’usage de ces données, contre toute action malveillante [contraintes réglementaires] ;</w:t>
      </w:r>
    </w:p>
    <w:p w14:paraId="0C12F03F"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Partager une représentation unifiée de la situation par l’ensemble des intervenants [capacité] ;</w:t>
      </w:r>
    </w:p>
    <w:p w14:paraId="4D9750EA"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Partager des modes opératoires communs pour améliorer le niveau de coordination [capacité]</w:t>
      </w:r>
    </w:p>
    <w:p w14:paraId="41080B68"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La région utilise les unités impériales [exigences].</w:t>
      </w:r>
    </w:p>
    <w:p w14:paraId="6CAA6BEC" w14:textId="77777777" w:rsidR="004C1890" w:rsidRPr="003C0D18" w:rsidRDefault="004C1890" w:rsidP="004C1890">
      <w:pPr>
        <w:autoSpaceDE w:val="0"/>
        <w:autoSpaceDN w:val="0"/>
        <w:adjustRightInd w:val="0"/>
        <w:spacing w:before="120" w:after="120"/>
        <w:jc w:val="both"/>
        <w:rPr>
          <w:rFonts w:ascii="Arial" w:hAnsi="Arial" w:cs="Arial"/>
        </w:rPr>
      </w:pPr>
    </w:p>
    <w:p w14:paraId="60FB2016" w14:textId="77777777" w:rsidR="004C1890" w:rsidRPr="003C0D18" w:rsidRDefault="004C1890" w:rsidP="004C1890">
      <w:pPr>
        <w:autoSpaceDE w:val="0"/>
        <w:autoSpaceDN w:val="0"/>
        <w:adjustRightInd w:val="0"/>
        <w:spacing w:before="120" w:after="120"/>
        <w:jc w:val="both"/>
        <w:rPr>
          <w:rFonts w:ascii="Arial" w:hAnsi="Arial" w:cs="Arial"/>
        </w:rPr>
      </w:pPr>
      <w:r w:rsidRPr="003C0D18">
        <w:rPr>
          <w:rFonts w:ascii="Arial" w:hAnsi="Arial" w:cs="Arial"/>
        </w:rPr>
        <w:t>Par ailleurs, dans le cadre de partenariats avec des régions limitrophes pour intervenir ensemble lors de catastrophes, les évolutions suivantes sont engagées après qu’une version initiale du système ait été mise en service opérationnel :</w:t>
      </w:r>
    </w:p>
    <w:p w14:paraId="1D0AE6CD"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Remplacement des unités impériales par les unités internationales [exigences] ;</w:t>
      </w:r>
    </w:p>
    <w:p w14:paraId="46451526"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Le système est bilingue, offrant la possibilité de choisir une des deux langues pour les interfaces humain-machine [exigences].</w:t>
      </w:r>
    </w:p>
    <w:p w14:paraId="63492201" w14:textId="77777777" w:rsidR="004C1890" w:rsidRPr="003C0D18" w:rsidRDefault="004C1890" w:rsidP="004C1890">
      <w:pPr>
        <w:autoSpaceDE w:val="0"/>
        <w:autoSpaceDN w:val="0"/>
        <w:adjustRightInd w:val="0"/>
        <w:spacing w:before="120" w:after="120"/>
        <w:jc w:val="both"/>
        <w:rPr>
          <w:rFonts w:ascii="Arial" w:hAnsi="Arial" w:cs="Arial"/>
        </w:rPr>
      </w:pPr>
      <w:r w:rsidRPr="003C0D18">
        <w:rPr>
          <w:rFonts w:ascii="Arial" w:hAnsi="Arial" w:cs="Arial"/>
        </w:rPr>
        <w:t>Les stagiaires sont amenés à :</w:t>
      </w:r>
    </w:p>
    <w:p w14:paraId="07AA59FB"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Identifier l’ensemble des intervenants contribuant, à un titre ou à un autre, à la prise en charge des blessés jusqu’à leur hospitalisation [acteurs], [utilisateurs] ;</w:t>
      </w:r>
    </w:p>
    <w:p w14:paraId="2D4AAEF4"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Identifier les rôles et responsabilités de l’ensemble des intervenants et des actions qu’ils réalisent en matière de prise en charge des blessés [processus/activités], [fonctions métier] ;</w:t>
      </w:r>
    </w:p>
    <w:p w14:paraId="25268608"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Caractériser les interactions et les flux, dont flux d’information, entre les activités ainsi que les événements déclencheurs de ces activités, dans la perspective de réaliser le processus de bout-en-bout [processus], [événements], [scénarios], [interactions] ;</w:t>
      </w:r>
    </w:p>
    <w:p w14:paraId="51F0AE02"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Caractériser les flux d’information entre activités [objets métier] ;</w:t>
      </w:r>
    </w:p>
    <w:p w14:paraId="1950590C"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Traduire les objectifs et les contraintes réglementaires en exigences et allouer ces exigences aux activités et aux fonctionnalités du système [exigences] ;</w:t>
      </w:r>
    </w:p>
    <w:p w14:paraId="3A74DE6D"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Traduire les exigences en performances mesurables [résultats] ;</w:t>
      </w:r>
    </w:p>
    <w:p w14:paraId="3085D6DD"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Caractériser les fonctionnalités offertes par une solution [fonctions applicatives], ainsi que les interfaces entre ces fonctionnalités [interfaces applicatives] et les données échangées entre ces fonctionnalités [objets de données], susceptibles de satisfaire les besoins identifiés ci-dessus, et tracer les liens entre les fonctionnalités offertes [fonctions applicatives] et les actions que mènent les acteurs [fonctions métier] ;</w:t>
      </w:r>
    </w:p>
    <w:p w14:paraId="199098E8"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Caractériser les équipements [équipements] et composants logiciels [logiciels système], ainsi que les interfaces entre eux [interfaces technologiques] qui réalisent les fonctionnalités ci-dessus, tracer les liens entre les équipements et composants logiciels avec ces fonctionnalités ;</w:t>
      </w:r>
    </w:p>
    <w:p w14:paraId="5B46ADBC" w14:textId="77777777" w:rsidR="004C1890" w:rsidRPr="003C0D18" w:rsidRDefault="004C1890" w:rsidP="004C1890">
      <w:pPr>
        <w:numPr>
          <w:ilvl w:val="0"/>
          <w:numId w:val="40"/>
        </w:numPr>
        <w:autoSpaceDE w:val="0"/>
        <w:autoSpaceDN w:val="0"/>
        <w:adjustRightInd w:val="0"/>
        <w:spacing w:before="120" w:after="120"/>
        <w:ind w:left="714" w:hanging="357"/>
        <w:jc w:val="both"/>
        <w:rPr>
          <w:rFonts w:ascii="Arial" w:eastAsia="Calibri" w:hAnsi="Arial" w:cs="Arial"/>
        </w:rPr>
      </w:pPr>
      <w:r w:rsidRPr="003C0D18">
        <w:rPr>
          <w:rFonts w:ascii="Arial" w:eastAsia="Calibri" w:hAnsi="Arial" w:cs="Arial"/>
        </w:rPr>
        <w:t>Caractériser la définition initiale du système avec l’ensemble des éléments ci-dessus contribuant à cette définition [plateaux] et identifier les écarts sur l’ensemble des éléments de cette définition, induits par la prise en compte des évolutions ci-dessus [écart].</w:t>
      </w: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94"/>
        <w:gridCol w:w="2875"/>
        <w:gridCol w:w="6968"/>
      </w:tblGrid>
      <w:tr w:rsidR="00EF4729" w:rsidRPr="00954140" w14:paraId="5CFDB669" w14:textId="77777777" w:rsidTr="00954140">
        <w:trPr>
          <w:trHeight w:val="937"/>
        </w:trPr>
        <w:tc>
          <w:tcPr>
            <w:tcW w:w="0" w:type="auto"/>
          </w:tcPr>
          <w:p w14:paraId="1CB1ED11" w14:textId="623CD6A9" w:rsidR="00DA0AD7" w:rsidRPr="00954140" w:rsidRDefault="00DA0AD7" w:rsidP="006A54AA">
            <w:pPr>
              <w:autoSpaceDE w:val="0"/>
              <w:autoSpaceDN w:val="0"/>
              <w:adjustRightInd w:val="0"/>
              <w:spacing w:before="100" w:beforeAutospacing="1" w:after="160" w:line="256" w:lineRule="auto"/>
              <w:rPr>
                <w:rFonts w:ascii="Arial" w:hAnsi="Arial" w:cs="Arial"/>
                <w:color w:val="000000" w:themeColor="text1"/>
                <w:sz w:val="20"/>
                <w:szCs w:val="20"/>
              </w:rPr>
            </w:pPr>
            <w:r w:rsidRPr="00954140">
              <w:rPr>
                <w:rFonts w:ascii="Arial" w:hAnsi="Arial" w:cs="Arial"/>
                <w:color w:val="000000" w:themeColor="text1"/>
                <w:sz w:val="20"/>
                <w:szCs w:val="20"/>
              </w:rPr>
              <w:t>CT2</w:t>
            </w:r>
          </w:p>
        </w:tc>
        <w:tc>
          <w:tcPr>
            <w:tcW w:w="0" w:type="auto"/>
          </w:tcPr>
          <w:p w14:paraId="70E06EFA" w14:textId="60E572BF" w:rsidR="00DA0AD7" w:rsidRPr="00954140" w:rsidRDefault="00DA0AD7" w:rsidP="00BB15C9">
            <w:pPr>
              <w:autoSpaceDE w:val="0"/>
              <w:autoSpaceDN w:val="0"/>
              <w:adjustRightInd w:val="0"/>
              <w:spacing w:before="100" w:beforeAutospacing="1" w:after="160" w:line="256" w:lineRule="auto"/>
              <w:rPr>
                <w:rFonts w:ascii="Arial" w:hAnsi="Arial" w:cs="Arial"/>
                <w:color w:val="000000" w:themeColor="text1"/>
                <w:sz w:val="20"/>
                <w:szCs w:val="20"/>
              </w:rPr>
            </w:pPr>
            <w:r w:rsidRPr="00954140">
              <w:rPr>
                <w:rFonts w:ascii="Arial" w:hAnsi="Arial" w:cs="Arial"/>
                <w:color w:val="000000" w:themeColor="text1"/>
                <w:sz w:val="20"/>
                <w:szCs w:val="20"/>
              </w:rPr>
              <w:t>La qualification et l’expérience des intervenants titulaires et suppléants</w:t>
            </w:r>
          </w:p>
        </w:tc>
        <w:tc>
          <w:tcPr>
            <w:tcW w:w="0" w:type="auto"/>
            <w:vAlign w:val="center"/>
          </w:tcPr>
          <w:p w14:paraId="6D0E69CC" w14:textId="5D2274DE" w:rsidR="00DA0AD7" w:rsidRPr="00954140" w:rsidRDefault="00DA0AD7" w:rsidP="00BB15C9">
            <w:pPr>
              <w:autoSpaceDE w:val="0"/>
              <w:autoSpaceDN w:val="0"/>
              <w:adjustRightInd w:val="0"/>
              <w:spacing w:before="100" w:beforeAutospacing="1" w:after="160" w:line="256" w:lineRule="auto"/>
              <w:rPr>
                <w:rFonts w:ascii="Arial" w:hAnsi="Arial" w:cs="Arial"/>
                <w:color w:val="000000" w:themeColor="text1"/>
                <w:sz w:val="20"/>
                <w:szCs w:val="20"/>
                <w:u w:val="single"/>
              </w:rPr>
            </w:pPr>
            <w:r w:rsidRPr="00954140">
              <w:rPr>
                <w:rFonts w:ascii="Arial" w:hAnsi="Arial" w:cs="Arial"/>
                <w:color w:val="000000" w:themeColor="text1"/>
                <w:sz w:val="20"/>
                <w:szCs w:val="20"/>
              </w:rPr>
              <w:t>Le profil des intervenants prévus (CV, expérience pédagogique en tant que formateur et expérience de praticien en lien avec l’objet du marché). La récence de son expérience sera notée</w:t>
            </w:r>
            <w:r w:rsidR="00EF4729" w:rsidRPr="00954140">
              <w:rPr>
                <w:rFonts w:ascii="Arial" w:hAnsi="Arial" w:cs="Arial"/>
                <w:color w:val="000000" w:themeColor="text1"/>
                <w:sz w:val="20"/>
                <w:szCs w:val="20"/>
              </w:rPr>
              <w:t xml:space="preserve"> (cf. règlement de la consultation)</w:t>
            </w:r>
            <w:r w:rsidRPr="00954140">
              <w:rPr>
                <w:rFonts w:ascii="Arial" w:hAnsi="Arial" w:cs="Arial"/>
                <w:color w:val="000000" w:themeColor="text1"/>
                <w:sz w:val="20"/>
                <w:szCs w:val="20"/>
              </w:rPr>
              <w:t>.</w:t>
            </w:r>
          </w:p>
        </w:tc>
      </w:tr>
    </w:tbl>
    <w:p w14:paraId="5157A6D5" w14:textId="77777777" w:rsidR="00DA0AD7" w:rsidRDefault="00DA0AD7" w:rsidP="00DA0AD7">
      <w:pPr>
        <w:rPr>
          <w:rFonts w:ascii="Arial" w:hAnsi="Arial" w:cs="Arial"/>
        </w:rPr>
      </w:pPr>
    </w:p>
    <w:p w14:paraId="4558B743" w14:textId="22DCEEA3" w:rsidR="00AB38F6" w:rsidRDefault="00AB38F6">
      <w:pPr>
        <w:rPr>
          <w:rFonts w:ascii="Arial" w:hAnsi="Arial" w:cs="Arial"/>
        </w:rPr>
      </w:pPr>
      <w:r>
        <w:rPr>
          <w:rFonts w:ascii="Arial" w:hAnsi="Arial" w:cs="Arial"/>
        </w:rPr>
        <w:br w:type="page"/>
      </w:r>
    </w:p>
    <w:p w14:paraId="5A1D6EB0" w14:textId="66FB0387" w:rsidR="0007102A" w:rsidRPr="0007102A" w:rsidRDefault="0007102A" w:rsidP="0007102A">
      <w:pPr>
        <w:spacing w:before="120" w:after="240"/>
        <w:contextualSpacing/>
        <w:jc w:val="center"/>
        <w:rPr>
          <w:rFonts w:ascii="Arial" w:eastAsiaTheme="majorEastAsia" w:hAnsi="Arial" w:cstheme="majorBidi"/>
          <w:b/>
          <w:spacing w:val="-10"/>
          <w:kern w:val="28"/>
          <w:sz w:val="32"/>
          <w:szCs w:val="56"/>
        </w:rPr>
      </w:pPr>
      <w:r w:rsidRPr="0007102A">
        <w:rPr>
          <w:rFonts w:ascii="Arial" w:eastAsiaTheme="majorEastAsia" w:hAnsi="Arial" w:cstheme="majorBidi"/>
          <w:b/>
          <w:spacing w:val="-10"/>
          <w:kern w:val="28"/>
          <w:sz w:val="32"/>
          <w:szCs w:val="56"/>
        </w:rPr>
        <w:lastRenderedPageBreak/>
        <w:t xml:space="preserve">ANNEXE </w:t>
      </w:r>
      <w:r w:rsidR="0048128A">
        <w:rPr>
          <w:rFonts w:ascii="Arial" w:eastAsiaTheme="majorEastAsia" w:hAnsi="Arial" w:cstheme="majorBidi"/>
          <w:b/>
          <w:spacing w:val="-10"/>
          <w:kern w:val="28"/>
          <w:sz w:val="32"/>
          <w:szCs w:val="56"/>
        </w:rPr>
        <w:t>ADMINISTRATIVE N°</w:t>
      </w:r>
      <w:r w:rsidR="00754E43">
        <w:rPr>
          <w:rFonts w:ascii="Arial" w:eastAsiaTheme="majorEastAsia" w:hAnsi="Arial" w:cstheme="majorBidi"/>
          <w:b/>
          <w:spacing w:val="-10"/>
          <w:kern w:val="28"/>
          <w:sz w:val="32"/>
          <w:szCs w:val="56"/>
        </w:rPr>
        <w:t>2</w:t>
      </w:r>
    </w:p>
    <w:p w14:paraId="362C29A2" w14:textId="621D77AD" w:rsidR="0007102A" w:rsidRPr="0007102A" w:rsidRDefault="0007102A" w:rsidP="0007102A">
      <w:pPr>
        <w:spacing w:before="120" w:after="240"/>
        <w:contextualSpacing/>
        <w:jc w:val="center"/>
        <w:rPr>
          <w:rFonts w:ascii="Arial" w:eastAsiaTheme="majorEastAsia" w:hAnsi="Arial" w:cstheme="majorBidi"/>
          <w:b/>
          <w:spacing w:val="-10"/>
          <w:kern w:val="28"/>
          <w:sz w:val="32"/>
          <w:szCs w:val="56"/>
        </w:rPr>
      </w:pPr>
      <w:r w:rsidRPr="0007102A">
        <w:rPr>
          <w:rFonts w:ascii="Arial" w:eastAsiaTheme="majorEastAsia" w:hAnsi="Arial" w:cstheme="majorBidi"/>
          <w:b/>
          <w:spacing w:val="-10"/>
          <w:kern w:val="28"/>
          <w:sz w:val="32"/>
          <w:szCs w:val="56"/>
        </w:rPr>
        <w:t>QUESTIONNAIRE D’</w:t>
      </w:r>
      <w:r w:rsidR="00066AC0">
        <w:rPr>
          <w:rFonts w:ascii="Arial" w:eastAsiaTheme="majorEastAsia" w:hAnsi="Arial" w:cs="Arial"/>
          <w:b/>
          <w:spacing w:val="-10"/>
          <w:kern w:val="28"/>
          <w:sz w:val="32"/>
          <w:szCs w:val="56"/>
        </w:rPr>
        <w:t>É</w:t>
      </w:r>
      <w:r w:rsidRPr="0007102A">
        <w:rPr>
          <w:rFonts w:ascii="Arial" w:eastAsiaTheme="majorEastAsia" w:hAnsi="Arial" w:cstheme="majorBidi"/>
          <w:b/>
          <w:spacing w:val="-10"/>
          <w:kern w:val="28"/>
          <w:sz w:val="32"/>
          <w:szCs w:val="56"/>
        </w:rPr>
        <w:t>VALUATION</w:t>
      </w:r>
    </w:p>
    <w:p w14:paraId="57460192" w14:textId="77777777" w:rsidR="0007102A" w:rsidRPr="0007102A" w:rsidRDefault="0007102A" w:rsidP="0007102A">
      <w:pPr>
        <w:spacing w:before="120" w:after="240"/>
        <w:contextualSpacing/>
        <w:jc w:val="center"/>
        <w:rPr>
          <w:rFonts w:ascii="Arial" w:eastAsiaTheme="majorEastAsia" w:hAnsi="Arial" w:cstheme="majorBidi"/>
          <w:b/>
          <w:spacing w:val="-10"/>
          <w:kern w:val="28"/>
          <w:sz w:val="32"/>
          <w:szCs w:val="56"/>
        </w:rPr>
      </w:pPr>
    </w:p>
    <w:p w14:paraId="33B71016" w14:textId="2986A679" w:rsidR="0007102A" w:rsidRPr="0007102A" w:rsidRDefault="008B74CE" w:rsidP="0007102A">
      <w:pPr>
        <w:tabs>
          <w:tab w:val="center" w:pos="4536"/>
          <w:tab w:val="right" w:pos="9072"/>
        </w:tabs>
        <w:spacing w:before="240" w:after="240"/>
      </w:pPr>
      <w:r>
        <w:rPr>
          <w:noProof/>
        </w:rPr>
        <w:drawing>
          <wp:inline distT="0" distB="0" distL="0" distR="0" wp14:anchorId="16CD9F8F" wp14:editId="39E78219">
            <wp:extent cx="1362265" cy="121937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MINARM.png"/>
                    <pic:cNvPicPr/>
                  </pic:nvPicPr>
                  <pic:blipFill>
                    <a:blip r:embed="rId39">
                      <a:extLst>
                        <a:ext uri="{28A0092B-C50C-407E-A947-70E740481C1C}">
                          <a14:useLocalDpi xmlns:a14="http://schemas.microsoft.com/office/drawing/2010/main" val="0"/>
                        </a:ext>
                      </a:extLst>
                    </a:blip>
                    <a:stretch>
                      <a:fillRect/>
                    </a:stretch>
                  </pic:blipFill>
                  <pic:spPr>
                    <a:xfrm>
                      <a:off x="0" y="0"/>
                      <a:ext cx="1362265" cy="1219370"/>
                    </a:xfrm>
                    <a:prstGeom prst="rect">
                      <a:avLst/>
                    </a:prstGeom>
                  </pic:spPr>
                </pic:pic>
              </a:graphicData>
            </a:graphic>
          </wp:inline>
        </w:drawing>
      </w:r>
      <w:r w:rsidR="0007102A" w:rsidRPr="0007102A">
        <w:rPr>
          <w:noProof/>
        </w:rPr>
        <w:drawing>
          <wp:inline distT="0" distB="0" distL="0" distR="0" wp14:anchorId="65149FC3" wp14:editId="61078454">
            <wp:extent cx="1570355" cy="835659"/>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Armees_CMJNcalibree lettre-01.png"/>
                    <pic:cNvPicPr/>
                  </pic:nvPicPr>
                  <pic:blipFill rotWithShape="1">
                    <a:blip r:embed="rId40" cstate="print">
                      <a:extLst>
                        <a:ext uri="{28A0092B-C50C-407E-A947-70E740481C1C}">
                          <a14:useLocalDpi xmlns:a14="http://schemas.microsoft.com/office/drawing/2010/main" val="0"/>
                        </a:ext>
                      </a:extLst>
                    </a:blip>
                    <a:srcRect l="74394"/>
                    <a:stretch/>
                  </pic:blipFill>
                  <pic:spPr bwMode="auto">
                    <a:xfrm>
                      <a:off x="0" y="0"/>
                      <a:ext cx="1578647" cy="840072"/>
                    </a:xfrm>
                    <a:prstGeom prst="rect">
                      <a:avLst/>
                    </a:prstGeom>
                    <a:ln>
                      <a:noFill/>
                    </a:ln>
                    <a:extLst>
                      <a:ext uri="{53640926-AAD7-44D8-BBD7-CCE9431645EC}">
                        <a14:shadowObscured xmlns:a14="http://schemas.microsoft.com/office/drawing/2010/main"/>
                      </a:ext>
                    </a:extLst>
                  </pic:spPr>
                </pic:pic>
              </a:graphicData>
            </a:graphic>
          </wp:inline>
        </w:drawing>
      </w:r>
    </w:p>
    <w:p w14:paraId="10F0F1DD" w14:textId="77777777" w:rsidR="0007102A" w:rsidRPr="0007102A" w:rsidRDefault="0007102A" w:rsidP="0007102A">
      <w:pPr>
        <w:tabs>
          <w:tab w:val="left" w:leader="dot" w:pos="9639"/>
        </w:tabs>
        <w:spacing w:before="40" w:after="40"/>
        <w:rPr>
          <w:rFonts w:eastAsia="Arial Unicode MS" w:cs="Arial"/>
        </w:rPr>
      </w:pPr>
      <w:r w:rsidRPr="0007102A">
        <w:rPr>
          <w:rFonts w:eastAsia="Arial Unicode MS" w:cs="Arial"/>
        </w:rPr>
        <w:t xml:space="preserve">Intitulé de la formation : </w:t>
      </w:r>
      <w:r w:rsidRPr="0007102A">
        <w:rPr>
          <w:rFonts w:eastAsia="Arial Unicode MS" w:cs="Arial"/>
        </w:rPr>
        <w:tab/>
      </w:r>
    </w:p>
    <w:p w14:paraId="067B64E9" w14:textId="77777777" w:rsidR="0007102A" w:rsidRPr="0007102A" w:rsidRDefault="0007102A" w:rsidP="0007102A">
      <w:pPr>
        <w:tabs>
          <w:tab w:val="left" w:leader="dot" w:pos="9639"/>
        </w:tabs>
        <w:spacing w:before="40" w:after="40"/>
        <w:rPr>
          <w:rFonts w:eastAsia="Arial Unicode MS" w:cs="Arial"/>
        </w:rPr>
      </w:pPr>
      <w:r w:rsidRPr="0007102A">
        <w:rPr>
          <w:rFonts w:eastAsia="Arial Unicode MS" w:cs="Arial"/>
        </w:rPr>
        <w:tab/>
      </w:r>
      <w:r w:rsidRPr="0007102A">
        <w:rPr>
          <w:rFonts w:eastAsia="Arial Unicode MS" w:cs="Arial"/>
        </w:rPr>
        <w:tab/>
      </w:r>
      <w:r w:rsidRPr="0007102A">
        <w:rPr>
          <w:rFonts w:eastAsia="Arial Unicode MS" w:cs="Arial"/>
        </w:rPr>
        <w:tab/>
      </w:r>
    </w:p>
    <w:p w14:paraId="46DAE5E8" w14:textId="77777777" w:rsidR="0007102A" w:rsidRPr="0007102A" w:rsidRDefault="0007102A" w:rsidP="0007102A">
      <w:pPr>
        <w:tabs>
          <w:tab w:val="left" w:leader="dot" w:pos="9639"/>
        </w:tabs>
        <w:spacing w:before="40" w:after="40"/>
        <w:rPr>
          <w:rFonts w:eastAsia="Arial Unicode MS" w:cs="Arial"/>
        </w:rPr>
      </w:pPr>
      <w:r w:rsidRPr="0007102A">
        <w:rPr>
          <w:rFonts w:eastAsia="Arial Unicode MS" w:cs="Arial"/>
        </w:rPr>
        <w:t xml:space="preserve">Dates : </w:t>
      </w:r>
      <w:r w:rsidRPr="0007102A">
        <w:rPr>
          <w:rFonts w:eastAsia="Arial Unicode MS" w:cs="Arial"/>
        </w:rPr>
        <w:tab/>
      </w:r>
    </w:p>
    <w:p w14:paraId="56B2D603" w14:textId="77777777" w:rsidR="0007102A" w:rsidRPr="0007102A" w:rsidRDefault="0007102A" w:rsidP="0007102A">
      <w:pPr>
        <w:tabs>
          <w:tab w:val="left" w:leader="dot" w:pos="9639"/>
        </w:tabs>
        <w:spacing w:before="40" w:after="40"/>
        <w:rPr>
          <w:rFonts w:eastAsia="Arial Unicode MS" w:cs="Arial"/>
        </w:rPr>
      </w:pPr>
      <w:r w:rsidRPr="0007102A">
        <w:rPr>
          <w:rFonts w:eastAsia="Arial Unicode MS" w:cs="Arial"/>
        </w:rPr>
        <w:t xml:space="preserve">Nom du prestataire / intervenant(e) : </w:t>
      </w:r>
      <w:r w:rsidRPr="0007102A">
        <w:rPr>
          <w:rFonts w:eastAsia="Arial Unicode MS" w:cs="Arial"/>
        </w:rPr>
        <w:tab/>
      </w:r>
    </w:p>
    <w:p w14:paraId="25C91E0A" w14:textId="77777777" w:rsidR="0007102A" w:rsidRPr="0007102A" w:rsidRDefault="0007102A" w:rsidP="0007102A">
      <w:pPr>
        <w:tabs>
          <w:tab w:val="left" w:leader="dot" w:pos="9639"/>
        </w:tabs>
        <w:spacing w:before="40" w:after="40"/>
        <w:rPr>
          <w:rFonts w:eastAsia="Arial Unicode MS" w:cs="Arial"/>
        </w:rPr>
      </w:pPr>
      <w:r w:rsidRPr="0007102A">
        <w:rPr>
          <w:rFonts w:eastAsia="Arial Unicode MS" w:cs="Arial"/>
        </w:rPr>
        <w:t xml:space="preserve">Nom et prénom du stagiaire : </w:t>
      </w:r>
      <w:r w:rsidRPr="0007102A">
        <w:rPr>
          <w:rFonts w:eastAsia="Arial Unicode MS" w:cs="Arial"/>
        </w:rPr>
        <w:tab/>
      </w:r>
    </w:p>
    <w:p w14:paraId="2F921D28" w14:textId="77777777" w:rsidR="0007102A" w:rsidRPr="0007102A" w:rsidRDefault="0007102A" w:rsidP="0007102A">
      <w:pPr>
        <w:tabs>
          <w:tab w:val="left" w:leader="dot" w:pos="9639"/>
        </w:tabs>
        <w:spacing w:before="40" w:after="40"/>
        <w:rPr>
          <w:rFonts w:eastAsia="Arial Unicode MS" w:cs="Arial"/>
        </w:rPr>
      </w:pPr>
      <w:r w:rsidRPr="0007102A">
        <w:rPr>
          <w:rFonts w:eastAsia="Arial Unicode MS" w:cs="Arial"/>
        </w:rPr>
        <w:t xml:space="preserve">Adresse INTRADEF du stagiaire : </w:t>
      </w:r>
      <w:r w:rsidRPr="0007102A">
        <w:rPr>
          <w:rFonts w:eastAsia="Arial Unicode MS" w:cs="Arial"/>
        </w:rPr>
        <w:tab/>
      </w:r>
    </w:p>
    <w:p w14:paraId="137551DD" w14:textId="77777777" w:rsidR="0007102A" w:rsidRPr="0007102A" w:rsidRDefault="0007102A" w:rsidP="0007102A">
      <w:pPr>
        <w:tabs>
          <w:tab w:val="left" w:leader="dot" w:pos="9639"/>
        </w:tabs>
        <w:spacing w:before="40" w:after="40"/>
        <w:rPr>
          <w:rFonts w:eastAsia="Arial Unicode MS" w:cs="Arial"/>
        </w:rPr>
      </w:pPr>
      <w:r w:rsidRPr="0007102A">
        <w:rPr>
          <w:rFonts w:eastAsia="Arial Unicode MS" w:cs="Arial"/>
        </w:rPr>
        <w:t xml:space="preserve">Etablissement ou service : </w:t>
      </w:r>
      <w:r w:rsidRPr="0007102A">
        <w:rPr>
          <w:rFonts w:eastAsia="Arial Unicode MS" w:cs="Arial"/>
        </w:rPr>
        <w:tab/>
      </w:r>
    </w:p>
    <w:p w14:paraId="16D245F5" w14:textId="77777777" w:rsidR="0007102A" w:rsidRPr="0007102A" w:rsidRDefault="0007102A" w:rsidP="0007102A">
      <w:pPr>
        <w:spacing w:before="100" w:beforeAutospacing="1"/>
        <w:jc w:val="both"/>
        <w:rPr>
          <w:rFonts w:ascii="Arial" w:eastAsia="Arial Unicode MS" w:hAnsi="Arial"/>
          <w:bCs/>
        </w:rPr>
      </w:pPr>
      <w:r w:rsidRPr="0007102A">
        <w:rPr>
          <w:rFonts w:ascii="Arial" w:eastAsia="Arial Unicode MS" w:hAnsi="Arial"/>
          <w:bCs/>
        </w:rPr>
        <w:t>Nous vous remercions de bien vouloir remplir ce questionnaire afin d’améliorer la qualité des sessions de formations proposées. Merci de reporter la note de votre choix dans les zones réservées à cet effet en fonction de votre appréciation.</w:t>
      </w:r>
    </w:p>
    <w:p w14:paraId="1BD28419" w14:textId="77777777" w:rsidR="0007102A" w:rsidRPr="0007102A" w:rsidRDefault="0007102A" w:rsidP="0007102A"/>
    <w:tbl>
      <w:tblPr>
        <w:tblW w:w="5000" w:type="pct"/>
        <w:tblCellMar>
          <w:left w:w="70" w:type="dxa"/>
          <w:right w:w="70" w:type="dxa"/>
        </w:tblCellMar>
        <w:tblLook w:val="0000" w:firstRow="0" w:lastRow="0" w:firstColumn="0" w:lastColumn="0" w:noHBand="0" w:noVBand="0"/>
      </w:tblPr>
      <w:tblGrid>
        <w:gridCol w:w="839"/>
        <w:gridCol w:w="2186"/>
        <w:gridCol w:w="2186"/>
        <w:gridCol w:w="2186"/>
        <w:gridCol w:w="2186"/>
        <w:gridCol w:w="874"/>
      </w:tblGrid>
      <w:tr w:rsidR="0007102A" w:rsidRPr="0007102A" w14:paraId="3ED9F1A7" w14:textId="77777777" w:rsidTr="00CF4C7D">
        <w:tc>
          <w:tcPr>
            <w:tcW w:w="401" w:type="pct"/>
            <w:tcBorders>
              <w:top w:val="single" w:sz="4" w:space="0" w:color="000000"/>
              <w:left w:val="single" w:sz="4" w:space="0" w:color="000000"/>
              <w:bottom w:val="single" w:sz="4" w:space="0" w:color="000000"/>
            </w:tcBorders>
            <w:vAlign w:val="center"/>
          </w:tcPr>
          <w:p w14:paraId="7622807B" w14:textId="77777777" w:rsidR="0007102A" w:rsidRPr="0007102A" w:rsidRDefault="0007102A" w:rsidP="0007102A">
            <w:pPr>
              <w:snapToGrid w:val="0"/>
              <w:jc w:val="center"/>
              <w:rPr>
                <w:rFonts w:ascii="Marianne" w:hAnsi="Marianne" w:cs="Arial"/>
                <w:b/>
                <w:bCs/>
              </w:rPr>
            </w:pPr>
            <w:r w:rsidRPr="0007102A">
              <w:rPr>
                <w:noProof/>
              </w:rPr>
              <w:drawing>
                <wp:inline distT="0" distB="0" distL="0" distR="0" wp14:anchorId="7501C894" wp14:editId="6078D8AA">
                  <wp:extent cx="289668" cy="2880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89668" cy="288000"/>
                          </a:xfrm>
                          <a:prstGeom prst="rect">
                            <a:avLst/>
                          </a:prstGeom>
                        </pic:spPr>
                      </pic:pic>
                    </a:graphicData>
                  </a:graphic>
                </wp:inline>
              </w:drawing>
            </w:r>
          </w:p>
        </w:tc>
        <w:tc>
          <w:tcPr>
            <w:tcW w:w="1045" w:type="pct"/>
            <w:tcBorders>
              <w:top w:val="single" w:sz="4" w:space="0" w:color="000000"/>
              <w:left w:val="single" w:sz="4" w:space="0" w:color="000000"/>
              <w:bottom w:val="single" w:sz="4" w:space="0" w:color="000000"/>
            </w:tcBorders>
            <w:vAlign w:val="center"/>
          </w:tcPr>
          <w:p w14:paraId="24A7E0E0" w14:textId="77777777" w:rsidR="0007102A" w:rsidRPr="0007102A" w:rsidRDefault="0007102A" w:rsidP="0007102A">
            <w:pPr>
              <w:snapToGrid w:val="0"/>
              <w:jc w:val="center"/>
              <w:rPr>
                <w:rFonts w:ascii="Marianne" w:hAnsi="Marianne"/>
              </w:rPr>
            </w:pPr>
            <w:r w:rsidRPr="0007102A">
              <w:rPr>
                <w:rFonts w:ascii="Marianne" w:hAnsi="Marianne"/>
              </w:rPr>
              <w:t>Insuffisant</w:t>
            </w:r>
          </w:p>
        </w:tc>
        <w:tc>
          <w:tcPr>
            <w:tcW w:w="1045" w:type="pct"/>
            <w:tcBorders>
              <w:top w:val="single" w:sz="4" w:space="0" w:color="000000"/>
              <w:left w:val="single" w:sz="4" w:space="0" w:color="000000"/>
              <w:bottom w:val="single" w:sz="4" w:space="0" w:color="000000"/>
            </w:tcBorders>
            <w:vAlign w:val="center"/>
          </w:tcPr>
          <w:p w14:paraId="576AC452" w14:textId="77777777" w:rsidR="0007102A" w:rsidRPr="0007102A" w:rsidRDefault="0007102A" w:rsidP="0007102A">
            <w:pPr>
              <w:snapToGrid w:val="0"/>
              <w:jc w:val="center"/>
              <w:rPr>
                <w:rFonts w:ascii="Marianne" w:hAnsi="Marianne"/>
              </w:rPr>
            </w:pPr>
            <w:r w:rsidRPr="0007102A">
              <w:rPr>
                <w:rFonts w:ascii="Marianne" w:hAnsi="Marianne"/>
              </w:rPr>
              <w:t>Moyen</w:t>
            </w:r>
          </w:p>
        </w:tc>
        <w:tc>
          <w:tcPr>
            <w:tcW w:w="1045" w:type="pct"/>
            <w:tcBorders>
              <w:top w:val="single" w:sz="4" w:space="0" w:color="000000"/>
              <w:left w:val="single" w:sz="4" w:space="0" w:color="000000"/>
              <w:bottom w:val="single" w:sz="4" w:space="0" w:color="000000"/>
            </w:tcBorders>
            <w:vAlign w:val="center"/>
          </w:tcPr>
          <w:p w14:paraId="35FA5A8D" w14:textId="77777777" w:rsidR="0007102A" w:rsidRPr="0007102A" w:rsidRDefault="0007102A" w:rsidP="0007102A">
            <w:pPr>
              <w:snapToGrid w:val="0"/>
              <w:jc w:val="center"/>
              <w:rPr>
                <w:rFonts w:ascii="Marianne" w:hAnsi="Marianne"/>
              </w:rPr>
            </w:pPr>
            <w:r w:rsidRPr="0007102A">
              <w:rPr>
                <w:rFonts w:ascii="Marianne" w:hAnsi="Marianne"/>
              </w:rPr>
              <w:t>Satisfaisant</w:t>
            </w:r>
          </w:p>
        </w:tc>
        <w:tc>
          <w:tcPr>
            <w:tcW w:w="1045" w:type="pct"/>
            <w:tcBorders>
              <w:top w:val="single" w:sz="4" w:space="0" w:color="000000"/>
              <w:left w:val="single" w:sz="4" w:space="0" w:color="000000"/>
              <w:bottom w:val="single" w:sz="4" w:space="0" w:color="000000"/>
            </w:tcBorders>
            <w:vAlign w:val="center"/>
          </w:tcPr>
          <w:p w14:paraId="6070A81D" w14:textId="77777777" w:rsidR="0007102A" w:rsidRPr="0007102A" w:rsidRDefault="0007102A" w:rsidP="0007102A">
            <w:pPr>
              <w:snapToGrid w:val="0"/>
              <w:jc w:val="center"/>
              <w:rPr>
                <w:rFonts w:ascii="Marianne" w:hAnsi="Marianne"/>
              </w:rPr>
            </w:pPr>
            <w:r w:rsidRPr="0007102A">
              <w:rPr>
                <w:rFonts w:ascii="Marianne" w:hAnsi="Marianne"/>
              </w:rPr>
              <w:t>Très satisfaisant</w:t>
            </w:r>
          </w:p>
        </w:tc>
        <w:tc>
          <w:tcPr>
            <w:tcW w:w="418" w:type="pct"/>
            <w:tcBorders>
              <w:top w:val="single" w:sz="4" w:space="0" w:color="000000"/>
              <w:left w:val="single" w:sz="4" w:space="0" w:color="000000"/>
              <w:bottom w:val="single" w:sz="4" w:space="0" w:color="000000"/>
              <w:right w:val="single" w:sz="4" w:space="0" w:color="000000"/>
            </w:tcBorders>
            <w:vAlign w:val="center"/>
          </w:tcPr>
          <w:p w14:paraId="5CEE5905" w14:textId="77777777" w:rsidR="0007102A" w:rsidRPr="0007102A" w:rsidRDefault="0007102A" w:rsidP="0007102A">
            <w:pPr>
              <w:snapToGrid w:val="0"/>
              <w:jc w:val="center"/>
              <w:rPr>
                <w:rFonts w:ascii="Marianne" w:hAnsi="Marianne" w:cs="Arial"/>
                <w:b/>
                <w:bCs/>
              </w:rPr>
            </w:pPr>
            <w:r w:rsidRPr="0007102A">
              <w:rPr>
                <w:noProof/>
              </w:rPr>
              <w:drawing>
                <wp:inline distT="0" distB="0" distL="0" distR="0" wp14:anchorId="171CD830" wp14:editId="489E6887">
                  <wp:extent cx="299454" cy="288000"/>
                  <wp:effectExtent l="0" t="0" r="571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99454" cy="288000"/>
                          </a:xfrm>
                          <a:prstGeom prst="rect">
                            <a:avLst/>
                          </a:prstGeom>
                        </pic:spPr>
                      </pic:pic>
                    </a:graphicData>
                  </a:graphic>
                </wp:inline>
              </w:drawing>
            </w:r>
          </w:p>
        </w:tc>
      </w:tr>
      <w:tr w:rsidR="0007102A" w:rsidRPr="0007102A" w14:paraId="27300801" w14:textId="77777777" w:rsidTr="00CF4C7D">
        <w:tc>
          <w:tcPr>
            <w:tcW w:w="401" w:type="pct"/>
            <w:tcBorders>
              <w:top w:val="single" w:sz="4" w:space="0" w:color="000000"/>
              <w:left w:val="single" w:sz="4" w:space="0" w:color="000000"/>
              <w:bottom w:val="single" w:sz="4" w:space="0" w:color="000000"/>
            </w:tcBorders>
            <w:vAlign w:val="center"/>
          </w:tcPr>
          <w:p w14:paraId="4A186F88" w14:textId="77777777" w:rsidR="0007102A" w:rsidRPr="0007102A" w:rsidRDefault="0007102A" w:rsidP="0007102A">
            <w:pPr>
              <w:snapToGrid w:val="0"/>
              <w:jc w:val="center"/>
              <w:rPr>
                <w:rFonts w:ascii="Marianne" w:eastAsia="Arial Unicode MS" w:hAnsi="Marianne" w:cs="Arial"/>
              </w:rPr>
            </w:pPr>
          </w:p>
        </w:tc>
        <w:tc>
          <w:tcPr>
            <w:tcW w:w="1045" w:type="pct"/>
            <w:tcBorders>
              <w:top w:val="single" w:sz="4" w:space="0" w:color="000000"/>
              <w:left w:val="single" w:sz="4" w:space="0" w:color="000000"/>
              <w:bottom w:val="single" w:sz="4" w:space="0" w:color="000000"/>
            </w:tcBorders>
            <w:vAlign w:val="center"/>
          </w:tcPr>
          <w:p w14:paraId="267B8269" w14:textId="77777777" w:rsidR="0007102A" w:rsidRPr="0007102A" w:rsidRDefault="0007102A" w:rsidP="0007102A">
            <w:pPr>
              <w:snapToGrid w:val="0"/>
              <w:jc w:val="center"/>
              <w:rPr>
                <w:rFonts w:ascii="Marianne" w:hAnsi="Marianne"/>
              </w:rPr>
            </w:pPr>
            <w:r w:rsidRPr="0007102A">
              <w:rPr>
                <w:rFonts w:ascii="Marianne" w:hAnsi="Marianne"/>
              </w:rPr>
              <w:t>1</w:t>
            </w:r>
          </w:p>
        </w:tc>
        <w:tc>
          <w:tcPr>
            <w:tcW w:w="1045" w:type="pct"/>
            <w:tcBorders>
              <w:top w:val="single" w:sz="4" w:space="0" w:color="000000"/>
              <w:left w:val="single" w:sz="4" w:space="0" w:color="000000"/>
              <w:bottom w:val="single" w:sz="4" w:space="0" w:color="000000"/>
            </w:tcBorders>
            <w:vAlign w:val="center"/>
          </w:tcPr>
          <w:p w14:paraId="6B46ACFD" w14:textId="77777777" w:rsidR="0007102A" w:rsidRPr="0007102A" w:rsidRDefault="0007102A" w:rsidP="0007102A">
            <w:pPr>
              <w:snapToGrid w:val="0"/>
              <w:jc w:val="center"/>
              <w:rPr>
                <w:rFonts w:ascii="Marianne" w:hAnsi="Marianne"/>
              </w:rPr>
            </w:pPr>
            <w:r w:rsidRPr="0007102A">
              <w:rPr>
                <w:rFonts w:ascii="Marianne" w:hAnsi="Marianne"/>
              </w:rPr>
              <w:t>2</w:t>
            </w:r>
          </w:p>
        </w:tc>
        <w:tc>
          <w:tcPr>
            <w:tcW w:w="1045" w:type="pct"/>
            <w:tcBorders>
              <w:top w:val="single" w:sz="4" w:space="0" w:color="000000"/>
              <w:left w:val="single" w:sz="4" w:space="0" w:color="000000"/>
              <w:bottom w:val="single" w:sz="4" w:space="0" w:color="000000"/>
            </w:tcBorders>
            <w:vAlign w:val="center"/>
          </w:tcPr>
          <w:p w14:paraId="1167649E" w14:textId="77777777" w:rsidR="0007102A" w:rsidRPr="0007102A" w:rsidRDefault="0007102A" w:rsidP="0007102A">
            <w:pPr>
              <w:snapToGrid w:val="0"/>
              <w:jc w:val="center"/>
              <w:rPr>
                <w:rFonts w:ascii="Marianne" w:hAnsi="Marianne"/>
              </w:rPr>
            </w:pPr>
            <w:r w:rsidRPr="0007102A">
              <w:rPr>
                <w:rFonts w:ascii="Marianne" w:hAnsi="Marianne"/>
              </w:rPr>
              <w:t>3</w:t>
            </w:r>
          </w:p>
        </w:tc>
        <w:tc>
          <w:tcPr>
            <w:tcW w:w="1045" w:type="pct"/>
            <w:tcBorders>
              <w:top w:val="single" w:sz="4" w:space="0" w:color="000000"/>
              <w:left w:val="single" w:sz="4" w:space="0" w:color="000000"/>
              <w:bottom w:val="single" w:sz="4" w:space="0" w:color="000000"/>
            </w:tcBorders>
            <w:vAlign w:val="center"/>
          </w:tcPr>
          <w:p w14:paraId="468BBADE" w14:textId="77777777" w:rsidR="0007102A" w:rsidRPr="0007102A" w:rsidRDefault="0007102A" w:rsidP="0007102A">
            <w:pPr>
              <w:snapToGrid w:val="0"/>
              <w:jc w:val="center"/>
              <w:rPr>
                <w:rFonts w:ascii="Marianne" w:hAnsi="Marianne"/>
              </w:rPr>
            </w:pPr>
            <w:r w:rsidRPr="0007102A">
              <w:rPr>
                <w:rFonts w:ascii="Marianne" w:hAnsi="Marianne"/>
              </w:rPr>
              <w:t>4</w:t>
            </w:r>
          </w:p>
        </w:tc>
        <w:tc>
          <w:tcPr>
            <w:tcW w:w="418" w:type="pct"/>
            <w:tcBorders>
              <w:top w:val="single" w:sz="4" w:space="0" w:color="000000"/>
              <w:left w:val="single" w:sz="4" w:space="0" w:color="000000"/>
              <w:bottom w:val="single" w:sz="4" w:space="0" w:color="000000"/>
              <w:right w:val="single" w:sz="4" w:space="0" w:color="000000"/>
            </w:tcBorders>
            <w:vAlign w:val="center"/>
          </w:tcPr>
          <w:p w14:paraId="798CBCB3" w14:textId="77777777" w:rsidR="0007102A" w:rsidRPr="0007102A" w:rsidRDefault="0007102A" w:rsidP="0007102A">
            <w:pPr>
              <w:snapToGrid w:val="0"/>
              <w:jc w:val="center"/>
              <w:rPr>
                <w:rFonts w:ascii="Marianne" w:eastAsia="Arial Unicode MS" w:hAnsi="Marianne" w:cs="Arial"/>
              </w:rPr>
            </w:pPr>
          </w:p>
        </w:tc>
      </w:tr>
    </w:tbl>
    <w:p w14:paraId="78AFD445" w14:textId="77777777" w:rsidR="0007102A" w:rsidRPr="0007102A" w:rsidRDefault="0007102A" w:rsidP="0007102A"/>
    <w:tbl>
      <w:tblPr>
        <w:tblW w:w="5000" w:type="pct"/>
        <w:tblCellMar>
          <w:left w:w="70" w:type="dxa"/>
          <w:right w:w="70" w:type="dxa"/>
        </w:tblCellMar>
        <w:tblLook w:val="0000" w:firstRow="0" w:lastRow="0" w:firstColumn="0" w:lastColumn="0" w:noHBand="0" w:noVBand="0"/>
      </w:tblPr>
      <w:tblGrid>
        <w:gridCol w:w="9646"/>
        <w:gridCol w:w="798"/>
        <w:gridCol w:w="23"/>
      </w:tblGrid>
      <w:tr w:rsidR="0007102A" w:rsidRPr="0007102A" w14:paraId="04960EAF" w14:textId="77777777" w:rsidTr="00CF4C7D">
        <w:trPr>
          <w:gridAfter w:val="1"/>
          <w:wAfter w:w="11" w:type="pct"/>
          <w:trHeight w:val="510"/>
        </w:trPr>
        <w:tc>
          <w:tcPr>
            <w:tcW w:w="4608" w:type="pct"/>
            <w:vAlign w:val="center"/>
          </w:tcPr>
          <w:p w14:paraId="0C6F46F7" w14:textId="77777777" w:rsidR="0007102A" w:rsidRPr="0007102A" w:rsidRDefault="0007102A" w:rsidP="0007102A">
            <w:pPr>
              <w:snapToGrid w:val="0"/>
              <w:spacing w:before="240"/>
              <w:rPr>
                <w:rFonts w:ascii="Marianne" w:eastAsia="Arial Unicode MS" w:hAnsi="Marianne"/>
                <w:b/>
                <w:bCs/>
                <w:caps/>
                <w:u w:val="single"/>
              </w:rPr>
            </w:pPr>
            <w:r w:rsidRPr="0007102A">
              <w:rPr>
                <w:rFonts w:ascii="Marianne" w:eastAsia="Arial Unicode MS" w:hAnsi="Marianne"/>
                <w:b/>
                <w:bCs/>
                <w:caps/>
                <w:u w:val="single"/>
              </w:rPr>
              <w:t>Evaluation générale</w:t>
            </w:r>
          </w:p>
        </w:tc>
        <w:tc>
          <w:tcPr>
            <w:tcW w:w="381" w:type="pct"/>
            <w:tcBorders>
              <w:bottom w:val="single" w:sz="4" w:space="0" w:color="000000"/>
            </w:tcBorders>
          </w:tcPr>
          <w:p w14:paraId="24023ACA" w14:textId="77777777" w:rsidR="0007102A" w:rsidRPr="0007102A" w:rsidRDefault="0007102A" w:rsidP="0007102A">
            <w:pPr>
              <w:snapToGrid w:val="0"/>
              <w:rPr>
                <w:rFonts w:ascii="Marianne" w:eastAsia="Arial Unicode MS" w:hAnsi="Marianne"/>
              </w:rPr>
            </w:pPr>
          </w:p>
        </w:tc>
      </w:tr>
      <w:tr w:rsidR="0007102A" w:rsidRPr="0007102A" w14:paraId="111F4C3E" w14:textId="77777777" w:rsidTr="00CF4C7D">
        <w:trPr>
          <w:trHeight w:val="510"/>
        </w:trPr>
        <w:tc>
          <w:tcPr>
            <w:tcW w:w="4608" w:type="pct"/>
            <w:vAlign w:val="center"/>
          </w:tcPr>
          <w:p w14:paraId="0BBE0500"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1* De façon générale, comment jugez-vous cette formation ?</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13D29809" w14:textId="77777777" w:rsidR="0007102A" w:rsidRPr="0007102A" w:rsidRDefault="0007102A" w:rsidP="0007102A">
            <w:pPr>
              <w:snapToGrid w:val="0"/>
              <w:jc w:val="center"/>
              <w:rPr>
                <w:rFonts w:ascii="Marianne" w:eastAsia="Arial Unicode MS" w:hAnsi="Marianne"/>
              </w:rPr>
            </w:pPr>
          </w:p>
        </w:tc>
      </w:tr>
    </w:tbl>
    <w:p w14:paraId="78BC981F" w14:textId="77777777" w:rsidR="0007102A" w:rsidRPr="0007102A" w:rsidRDefault="0007102A" w:rsidP="0007102A">
      <w:pPr>
        <w:rPr>
          <w:rFonts w:ascii="Marianne" w:eastAsia="Arial Unicode MS" w:hAnsi="Marianne"/>
        </w:rPr>
      </w:pPr>
      <w:r w:rsidRPr="0007102A">
        <w:rPr>
          <w:rFonts w:ascii="Marianne" w:eastAsia="Arial Unicode MS" w:hAnsi="Marianne"/>
        </w:rPr>
        <w:tab/>
      </w:r>
    </w:p>
    <w:tbl>
      <w:tblPr>
        <w:tblW w:w="5000" w:type="pct"/>
        <w:tblCellMar>
          <w:left w:w="70" w:type="dxa"/>
          <w:right w:w="70" w:type="dxa"/>
        </w:tblCellMar>
        <w:tblLook w:val="0000" w:firstRow="0" w:lastRow="0" w:firstColumn="0" w:lastColumn="0" w:noHBand="0" w:noVBand="0"/>
      </w:tblPr>
      <w:tblGrid>
        <w:gridCol w:w="9646"/>
        <w:gridCol w:w="798"/>
        <w:gridCol w:w="23"/>
      </w:tblGrid>
      <w:tr w:rsidR="0007102A" w:rsidRPr="0007102A" w14:paraId="25BB487A" w14:textId="77777777" w:rsidTr="00CF4C7D">
        <w:trPr>
          <w:gridAfter w:val="1"/>
          <w:wAfter w:w="11" w:type="pct"/>
          <w:trHeight w:val="286"/>
        </w:trPr>
        <w:tc>
          <w:tcPr>
            <w:tcW w:w="4608" w:type="pct"/>
          </w:tcPr>
          <w:p w14:paraId="7624E6E7" w14:textId="77777777" w:rsidR="0007102A" w:rsidRPr="0007102A" w:rsidRDefault="0007102A" w:rsidP="0007102A">
            <w:pPr>
              <w:snapToGrid w:val="0"/>
              <w:rPr>
                <w:rFonts w:ascii="Marianne" w:eastAsia="Arial Unicode MS" w:hAnsi="Marianne"/>
                <w:b/>
                <w:caps/>
                <w:u w:val="single"/>
              </w:rPr>
            </w:pPr>
            <w:r w:rsidRPr="0007102A">
              <w:rPr>
                <w:rFonts w:ascii="Marianne" w:eastAsia="Arial Unicode MS" w:hAnsi="Marianne"/>
                <w:b/>
                <w:caps/>
                <w:u w:val="single"/>
              </w:rPr>
              <w:t>Evaluation de l’organisation</w:t>
            </w:r>
          </w:p>
        </w:tc>
        <w:tc>
          <w:tcPr>
            <w:tcW w:w="381" w:type="pct"/>
            <w:tcBorders>
              <w:bottom w:val="single" w:sz="4" w:space="0" w:color="000000"/>
            </w:tcBorders>
          </w:tcPr>
          <w:p w14:paraId="00BB1FB0" w14:textId="77777777" w:rsidR="0007102A" w:rsidRPr="0007102A" w:rsidRDefault="0007102A" w:rsidP="0007102A">
            <w:pPr>
              <w:snapToGrid w:val="0"/>
              <w:rPr>
                <w:rFonts w:ascii="Marianne" w:eastAsia="Arial Unicode MS" w:hAnsi="Marianne"/>
              </w:rPr>
            </w:pPr>
          </w:p>
        </w:tc>
      </w:tr>
      <w:tr w:rsidR="0007102A" w:rsidRPr="0007102A" w14:paraId="3BFDB21B" w14:textId="77777777" w:rsidTr="00CF4C7D">
        <w:trPr>
          <w:trHeight w:val="510"/>
        </w:trPr>
        <w:tc>
          <w:tcPr>
            <w:tcW w:w="4608" w:type="pct"/>
            <w:vAlign w:val="center"/>
          </w:tcPr>
          <w:p w14:paraId="1CD84A3D"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2* Informations préalables au stage (échanges avec le responsable de formation, connaissance du programme, convocation).</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30A4C3F1" w14:textId="77777777" w:rsidR="0007102A" w:rsidRPr="0007102A" w:rsidRDefault="0007102A" w:rsidP="0007102A">
            <w:pPr>
              <w:snapToGrid w:val="0"/>
              <w:jc w:val="center"/>
              <w:rPr>
                <w:rFonts w:ascii="Marianne" w:eastAsia="Arial Unicode MS" w:hAnsi="Marianne"/>
              </w:rPr>
            </w:pPr>
          </w:p>
        </w:tc>
      </w:tr>
      <w:tr w:rsidR="0007102A" w:rsidRPr="0007102A" w14:paraId="7AC58EF1" w14:textId="77777777" w:rsidTr="00CF4C7D">
        <w:trPr>
          <w:gridAfter w:val="1"/>
          <w:wAfter w:w="11" w:type="pct"/>
          <w:trHeight w:val="852"/>
        </w:trPr>
        <w:tc>
          <w:tcPr>
            <w:tcW w:w="4608" w:type="pct"/>
          </w:tcPr>
          <w:p w14:paraId="0EA684D3" w14:textId="77777777" w:rsidR="0007102A" w:rsidRPr="0007102A" w:rsidRDefault="0007102A" w:rsidP="0007102A">
            <w:pPr>
              <w:snapToGrid w:val="0"/>
              <w:rPr>
                <w:rFonts w:ascii="Marianne" w:eastAsia="Arial Unicode MS" w:hAnsi="Marianne"/>
              </w:rPr>
            </w:pPr>
            <w:r w:rsidRPr="0007102A">
              <w:rPr>
                <w:rFonts w:ascii="Marianne" w:eastAsia="Arial Unicode MS" w:hAnsi="Marianne"/>
              </w:rPr>
              <w:t>Observations</w:t>
            </w:r>
            <w:r w:rsidRPr="0007102A">
              <w:rPr>
                <w:rFonts w:ascii="Calibri" w:eastAsia="Arial Unicode MS" w:hAnsi="Calibri" w:cs="Calibri"/>
              </w:rPr>
              <w:t> </w:t>
            </w:r>
            <w:r w:rsidRPr="0007102A">
              <w:rPr>
                <w:rFonts w:ascii="Marianne" w:eastAsia="Arial Unicode MS" w:hAnsi="Marianne"/>
              </w:rPr>
              <w:t xml:space="preserve">: </w:t>
            </w:r>
          </w:p>
        </w:tc>
        <w:tc>
          <w:tcPr>
            <w:tcW w:w="381" w:type="pct"/>
            <w:tcBorders>
              <w:top w:val="single" w:sz="4" w:space="0" w:color="000000"/>
              <w:bottom w:val="single" w:sz="4" w:space="0" w:color="000000"/>
            </w:tcBorders>
          </w:tcPr>
          <w:p w14:paraId="254247B4" w14:textId="77777777" w:rsidR="0007102A" w:rsidRPr="0007102A" w:rsidRDefault="0007102A" w:rsidP="0007102A">
            <w:pPr>
              <w:snapToGrid w:val="0"/>
              <w:rPr>
                <w:rFonts w:ascii="Marianne" w:eastAsia="Arial Unicode MS" w:hAnsi="Marianne"/>
              </w:rPr>
            </w:pPr>
          </w:p>
        </w:tc>
      </w:tr>
      <w:tr w:rsidR="0007102A" w:rsidRPr="0007102A" w14:paraId="2D7E4122" w14:textId="77777777" w:rsidTr="00CF4C7D">
        <w:trPr>
          <w:trHeight w:val="510"/>
        </w:trPr>
        <w:tc>
          <w:tcPr>
            <w:tcW w:w="4608" w:type="pct"/>
            <w:vAlign w:val="center"/>
          </w:tcPr>
          <w:p w14:paraId="0809A97E"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3* Conditions matérielles (lieu - salle - matériel pédagogique utilisé)</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75B7F6A6" w14:textId="77777777" w:rsidR="0007102A" w:rsidRPr="0007102A" w:rsidRDefault="0007102A" w:rsidP="0007102A">
            <w:pPr>
              <w:snapToGrid w:val="0"/>
              <w:jc w:val="center"/>
              <w:rPr>
                <w:rFonts w:ascii="Marianne" w:eastAsia="Arial Unicode MS" w:hAnsi="Marianne"/>
              </w:rPr>
            </w:pPr>
          </w:p>
        </w:tc>
      </w:tr>
      <w:tr w:rsidR="0007102A" w:rsidRPr="0007102A" w14:paraId="479BCF04" w14:textId="77777777" w:rsidTr="00CF4C7D">
        <w:trPr>
          <w:gridAfter w:val="1"/>
          <w:wAfter w:w="11" w:type="pct"/>
          <w:trHeight w:val="1178"/>
        </w:trPr>
        <w:tc>
          <w:tcPr>
            <w:tcW w:w="4608" w:type="pct"/>
          </w:tcPr>
          <w:p w14:paraId="5F956E85" w14:textId="77777777" w:rsidR="0007102A" w:rsidRPr="0007102A" w:rsidRDefault="0007102A" w:rsidP="0007102A">
            <w:pPr>
              <w:snapToGrid w:val="0"/>
              <w:rPr>
                <w:rFonts w:ascii="Marianne" w:eastAsia="Arial Unicode MS" w:hAnsi="Marianne"/>
              </w:rPr>
            </w:pPr>
            <w:r w:rsidRPr="0007102A">
              <w:rPr>
                <w:rFonts w:ascii="Marianne" w:eastAsia="Arial Unicode MS" w:hAnsi="Marianne"/>
              </w:rPr>
              <w:t>Observations</w:t>
            </w:r>
            <w:r w:rsidRPr="0007102A">
              <w:rPr>
                <w:rFonts w:ascii="Calibri" w:eastAsia="Arial Unicode MS" w:hAnsi="Calibri" w:cs="Calibri"/>
              </w:rPr>
              <w:t> </w:t>
            </w:r>
            <w:r w:rsidRPr="0007102A">
              <w:rPr>
                <w:rFonts w:ascii="Marianne" w:eastAsia="Arial Unicode MS" w:hAnsi="Marianne"/>
              </w:rPr>
              <w:t>:</w:t>
            </w:r>
          </w:p>
        </w:tc>
        <w:tc>
          <w:tcPr>
            <w:tcW w:w="381" w:type="pct"/>
          </w:tcPr>
          <w:p w14:paraId="02BDD4DD" w14:textId="77777777" w:rsidR="0007102A" w:rsidRPr="0007102A" w:rsidRDefault="0007102A" w:rsidP="0007102A">
            <w:pPr>
              <w:snapToGrid w:val="0"/>
              <w:rPr>
                <w:rFonts w:ascii="Marianne" w:eastAsia="Arial Unicode MS" w:hAnsi="Marianne"/>
              </w:rPr>
            </w:pPr>
          </w:p>
        </w:tc>
      </w:tr>
    </w:tbl>
    <w:p w14:paraId="3F61B727" w14:textId="77777777" w:rsidR="0007102A" w:rsidRPr="0007102A" w:rsidRDefault="0007102A" w:rsidP="0007102A"/>
    <w:p w14:paraId="22BC36D3" w14:textId="77777777" w:rsidR="0007102A" w:rsidRPr="0007102A" w:rsidRDefault="0007102A" w:rsidP="0007102A">
      <w:r w:rsidRPr="0007102A">
        <w:br w:type="page"/>
      </w:r>
    </w:p>
    <w:p w14:paraId="29900675" w14:textId="77777777" w:rsidR="0007102A" w:rsidRPr="0007102A" w:rsidRDefault="0007102A" w:rsidP="0007102A">
      <w:pPr>
        <w:rPr>
          <w:rFonts w:ascii="Arial" w:hAnsi="Arial" w:cs="Arial"/>
        </w:rPr>
      </w:pPr>
    </w:p>
    <w:tbl>
      <w:tblPr>
        <w:tblW w:w="5000" w:type="pct"/>
        <w:tblCellMar>
          <w:left w:w="70" w:type="dxa"/>
          <w:right w:w="70" w:type="dxa"/>
        </w:tblCellMar>
        <w:tblLook w:val="0000" w:firstRow="0" w:lastRow="0" w:firstColumn="0" w:lastColumn="0" w:noHBand="0" w:noVBand="0"/>
      </w:tblPr>
      <w:tblGrid>
        <w:gridCol w:w="9646"/>
        <w:gridCol w:w="798"/>
        <w:gridCol w:w="23"/>
      </w:tblGrid>
      <w:tr w:rsidR="0007102A" w:rsidRPr="0007102A" w14:paraId="679F10AB" w14:textId="77777777" w:rsidTr="00CF4C7D">
        <w:trPr>
          <w:gridAfter w:val="1"/>
          <w:wAfter w:w="11" w:type="pct"/>
          <w:trHeight w:val="510"/>
        </w:trPr>
        <w:tc>
          <w:tcPr>
            <w:tcW w:w="4608" w:type="pct"/>
          </w:tcPr>
          <w:p w14:paraId="15548D20" w14:textId="77777777" w:rsidR="0007102A" w:rsidRPr="0007102A" w:rsidRDefault="0007102A" w:rsidP="0007102A">
            <w:pPr>
              <w:snapToGrid w:val="0"/>
              <w:rPr>
                <w:rFonts w:ascii="Arial" w:eastAsia="Arial Unicode MS" w:hAnsi="Arial" w:cs="Arial"/>
                <w:b/>
                <w:bCs/>
                <w:caps/>
                <w:u w:val="single"/>
              </w:rPr>
            </w:pPr>
            <w:r w:rsidRPr="0007102A">
              <w:rPr>
                <w:rFonts w:ascii="Arial" w:eastAsia="Arial Unicode MS" w:hAnsi="Arial" w:cs="Arial"/>
                <w:b/>
                <w:bCs/>
                <w:caps/>
                <w:u w:val="single"/>
              </w:rPr>
              <w:t>Evaluation du dispositif pédagogique</w:t>
            </w:r>
          </w:p>
        </w:tc>
        <w:tc>
          <w:tcPr>
            <w:tcW w:w="381" w:type="pct"/>
            <w:tcBorders>
              <w:bottom w:val="single" w:sz="4" w:space="0" w:color="000000"/>
            </w:tcBorders>
          </w:tcPr>
          <w:p w14:paraId="67B6B733" w14:textId="77777777" w:rsidR="0007102A" w:rsidRPr="0007102A" w:rsidRDefault="0007102A" w:rsidP="0007102A">
            <w:pPr>
              <w:snapToGrid w:val="0"/>
              <w:rPr>
                <w:rFonts w:ascii="Arial" w:eastAsia="Arial Unicode MS" w:hAnsi="Arial" w:cs="Arial"/>
              </w:rPr>
            </w:pPr>
          </w:p>
        </w:tc>
      </w:tr>
      <w:tr w:rsidR="0007102A" w:rsidRPr="0007102A" w14:paraId="0148F980" w14:textId="77777777" w:rsidTr="00CF4C7D">
        <w:trPr>
          <w:trHeight w:val="510"/>
        </w:trPr>
        <w:tc>
          <w:tcPr>
            <w:tcW w:w="4608" w:type="pct"/>
            <w:vAlign w:val="center"/>
          </w:tcPr>
          <w:p w14:paraId="5C4F5499"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4* Qualité de l'animation</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6A6D61AC" w14:textId="77777777" w:rsidR="0007102A" w:rsidRPr="0007102A" w:rsidRDefault="0007102A" w:rsidP="0007102A">
            <w:pPr>
              <w:snapToGrid w:val="0"/>
              <w:jc w:val="center"/>
              <w:rPr>
                <w:rFonts w:ascii="Arial" w:eastAsia="Arial Unicode MS" w:hAnsi="Arial" w:cs="Arial"/>
              </w:rPr>
            </w:pPr>
          </w:p>
        </w:tc>
      </w:tr>
      <w:tr w:rsidR="0007102A" w:rsidRPr="0007102A" w14:paraId="57B1836A" w14:textId="77777777" w:rsidTr="00CF4C7D">
        <w:trPr>
          <w:gridAfter w:val="1"/>
          <w:wAfter w:w="11" w:type="pct"/>
          <w:trHeight w:val="70"/>
        </w:trPr>
        <w:tc>
          <w:tcPr>
            <w:tcW w:w="4608" w:type="pct"/>
          </w:tcPr>
          <w:p w14:paraId="67985A32"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Observations :</w:t>
            </w:r>
          </w:p>
          <w:p w14:paraId="5AC920EE" w14:textId="77777777" w:rsidR="0007102A" w:rsidRPr="0007102A" w:rsidRDefault="0007102A" w:rsidP="0007102A">
            <w:pPr>
              <w:tabs>
                <w:tab w:val="left" w:pos="2118"/>
              </w:tabs>
              <w:rPr>
                <w:rFonts w:ascii="Arial" w:eastAsia="Arial Unicode MS" w:hAnsi="Arial" w:cs="Arial"/>
              </w:rPr>
            </w:pPr>
            <w:r w:rsidRPr="0007102A">
              <w:rPr>
                <w:rFonts w:ascii="Arial" w:eastAsia="Arial Unicode MS" w:hAnsi="Arial" w:cs="Arial"/>
              </w:rPr>
              <w:tab/>
            </w:r>
          </w:p>
        </w:tc>
        <w:tc>
          <w:tcPr>
            <w:tcW w:w="381" w:type="pct"/>
            <w:tcBorders>
              <w:top w:val="single" w:sz="4" w:space="0" w:color="000000"/>
            </w:tcBorders>
          </w:tcPr>
          <w:p w14:paraId="71013DEC" w14:textId="77777777" w:rsidR="0007102A" w:rsidRPr="0007102A" w:rsidRDefault="0007102A" w:rsidP="0007102A">
            <w:pPr>
              <w:snapToGrid w:val="0"/>
              <w:rPr>
                <w:rFonts w:ascii="Arial" w:eastAsia="Arial Unicode MS" w:hAnsi="Arial" w:cs="Arial"/>
              </w:rPr>
            </w:pPr>
          </w:p>
        </w:tc>
      </w:tr>
    </w:tbl>
    <w:p w14:paraId="500B5CF0" w14:textId="77777777" w:rsidR="0007102A" w:rsidRPr="0007102A" w:rsidRDefault="0007102A" w:rsidP="0007102A">
      <w:pPr>
        <w:rPr>
          <w:rFonts w:ascii="Arial" w:hAnsi="Arial" w:cs="Arial"/>
        </w:rPr>
      </w:pPr>
    </w:p>
    <w:tbl>
      <w:tblPr>
        <w:tblW w:w="5003" w:type="pct"/>
        <w:tblCellMar>
          <w:left w:w="70" w:type="dxa"/>
          <w:right w:w="70" w:type="dxa"/>
        </w:tblCellMar>
        <w:tblLook w:val="0000" w:firstRow="0" w:lastRow="0" w:firstColumn="0" w:lastColumn="0" w:noHBand="0" w:noVBand="0"/>
      </w:tblPr>
      <w:tblGrid>
        <w:gridCol w:w="9647"/>
        <w:gridCol w:w="798"/>
        <w:gridCol w:w="23"/>
      </w:tblGrid>
      <w:tr w:rsidR="0007102A" w:rsidRPr="0007102A" w14:paraId="44067E4B" w14:textId="77777777" w:rsidTr="00CF4C7D">
        <w:trPr>
          <w:trHeight w:val="510"/>
        </w:trPr>
        <w:tc>
          <w:tcPr>
            <w:tcW w:w="4608" w:type="pct"/>
            <w:vAlign w:val="center"/>
          </w:tcPr>
          <w:p w14:paraId="5EF93E73"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5* Qualité des supports utilisés par l'intervenant(e)</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1ADDA4C3" w14:textId="77777777" w:rsidR="0007102A" w:rsidRPr="0007102A" w:rsidRDefault="0007102A" w:rsidP="0007102A">
            <w:pPr>
              <w:snapToGrid w:val="0"/>
              <w:jc w:val="center"/>
              <w:rPr>
                <w:rFonts w:ascii="Arial" w:eastAsia="Arial Unicode MS" w:hAnsi="Arial" w:cs="Arial"/>
              </w:rPr>
            </w:pPr>
          </w:p>
        </w:tc>
      </w:tr>
      <w:tr w:rsidR="0007102A" w:rsidRPr="0007102A" w14:paraId="74438FB4" w14:textId="77777777" w:rsidTr="00CF4C7D">
        <w:trPr>
          <w:gridAfter w:val="1"/>
          <w:wAfter w:w="11" w:type="pct"/>
          <w:trHeight w:val="1021"/>
        </w:trPr>
        <w:tc>
          <w:tcPr>
            <w:tcW w:w="4608" w:type="pct"/>
          </w:tcPr>
          <w:p w14:paraId="4827D897"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Observations :</w:t>
            </w:r>
          </w:p>
        </w:tc>
        <w:tc>
          <w:tcPr>
            <w:tcW w:w="381" w:type="pct"/>
            <w:tcBorders>
              <w:top w:val="single" w:sz="4" w:space="0" w:color="000000"/>
              <w:bottom w:val="single" w:sz="4" w:space="0" w:color="000000"/>
            </w:tcBorders>
          </w:tcPr>
          <w:p w14:paraId="3BACEE6D" w14:textId="77777777" w:rsidR="0007102A" w:rsidRPr="0007102A" w:rsidRDefault="0007102A" w:rsidP="0007102A">
            <w:pPr>
              <w:snapToGrid w:val="0"/>
              <w:rPr>
                <w:rFonts w:ascii="Arial" w:eastAsia="Arial Unicode MS" w:hAnsi="Arial" w:cs="Arial"/>
              </w:rPr>
            </w:pPr>
          </w:p>
        </w:tc>
      </w:tr>
      <w:tr w:rsidR="0007102A" w:rsidRPr="0007102A" w14:paraId="539C1BFC" w14:textId="77777777" w:rsidTr="00CF4C7D">
        <w:trPr>
          <w:trHeight w:val="510"/>
        </w:trPr>
        <w:tc>
          <w:tcPr>
            <w:tcW w:w="4608" w:type="pct"/>
            <w:vAlign w:val="center"/>
          </w:tcPr>
          <w:p w14:paraId="5EECF0DD"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6* Qualité du contenu du cours de l'intervenant(e)</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42E12D85" w14:textId="77777777" w:rsidR="0007102A" w:rsidRPr="0007102A" w:rsidRDefault="0007102A" w:rsidP="0007102A">
            <w:pPr>
              <w:snapToGrid w:val="0"/>
              <w:jc w:val="center"/>
              <w:rPr>
                <w:rFonts w:ascii="Arial" w:eastAsia="Arial Unicode MS" w:hAnsi="Arial" w:cs="Arial"/>
              </w:rPr>
            </w:pPr>
          </w:p>
        </w:tc>
      </w:tr>
      <w:tr w:rsidR="0007102A" w:rsidRPr="0007102A" w14:paraId="42878364" w14:textId="77777777" w:rsidTr="00CF4C7D">
        <w:trPr>
          <w:gridAfter w:val="1"/>
          <w:wAfter w:w="11" w:type="pct"/>
          <w:trHeight w:val="1021"/>
        </w:trPr>
        <w:tc>
          <w:tcPr>
            <w:tcW w:w="4608" w:type="pct"/>
          </w:tcPr>
          <w:p w14:paraId="26EA7621"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Observations :</w:t>
            </w:r>
          </w:p>
        </w:tc>
        <w:tc>
          <w:tcPr>
            <w:tcW w:w="381" w:type="pct"/>
            <w:tcBorders>
              <w:top w:val="single" w:sz="4" w:space="0" w:color="000000"/>
            </w:tcBorders>
          </w:tcPr>
          <w:p w14:paraId="0BC292D4" w14:textId="77777777" w:rsidR="0007102A" w:rsidRPr="0007102A" w:rsidRDefault="0007102A" w:rsidP="0007102A">
            <w:pPr>
              <w:snapToGrid w:val="0"/>
              <w:rPr>
                <w:rFonts w:ascii="Arial" w:eastAsia="Arial Unicode MS" w:hAnsi="Arial" w:cs="Arial"/>
              </w:rPr>
            </w:pPr>
          </w:p>
        </w:tc>
      </w:tr>
      <w:tr w:rsidR="0007102A" w:rsidRPr="0007102A" w14:paraId="1E32FA7F" w14:textId="77777777" w:rsidTr="00CF4C7D">
        <w:trPr>
          <w:trHeight w:val="510"/>
        </w:trPr>
        <w:tc>
          <w:tcPr>
            <w:tcW w:w="4608" w:type="pct"/>
            <w:vAlign w:val="center"/>
          </w:tcPr>
          <w:p w14:paraId="63C86BE4"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7* Qualité de la documentation</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1ADFFE7E" w14:textId="77777777" w:rsidR="0007102A" w:rsidRPr="0007102A" w:rsidRDefault="0007102A" w:rsidP="0007102A">
            <w:pPr>
              <w:snapToGrid w:val="0"/>
              <w:jc w:val="center"/>
              <w:rPr>
                <w:rFonts w:ascii="Arial" w:eastAsia="Arial Unicode MS" w:hAnsi="Arial" w:cs="Arial"/>
              </w:rPr>
            </w:pPr>
          </w:p>
        </w:tc>
      </w:tr>
      <w:tr w:rsidR="0007102A" w:rsidRPr="0007102A" w14:paraId="3D842867" w14:textId="77777777" w:rsidTr="00CF4C7D">
        <w:trPr>
          <w:gridAfter w:val="1"/>
          <w:wAfter w:w="11" w:type="pct"/>
          <w:trHeight w:val="1021"/>
        </w:trPr>
        <w:tc>
          <w:tcPr>
            <w:tcW w:w="4608" w:type="pct"/>
          </w:tcPr>
          <w:p w14:paraId="24C0A1FF"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Observations :</w:t>
            </w:r>
          </w:p>
        </w:tc>
        <w:tc>
          <w:tcPr>
            <w:tcW w:w="381" w:type="pct"/>
            <w:tcBorders>
              <w:top w:val="single" w:sz="4" w:space="0" w:color="000000"/>
            </w:tcBorders>
          </w:tcPr>
          <w:p w14:paraId="0D136E89" w14:textId="77777777" w:rsidR="0007102A" w:rsidRPr="0007102A" w:rsidRDefault="0007102A" w:rsidP="0007102A">
            <w:pPr>
              <w:snapToGrid w:val="0"/>
              <w:rPr>
                <w:rFonts w:ascii="Arial" w:eastAsia="Arial Unicode MS" w:hAnsi="Arial" w:cs="Arial"/>
              </w:rPr>
            </w:pPr>
          </w:p>
        </w:tc>
      </w:tr>
      <w:tr w:rsidR="0007102A" w:rsidRPr="0007102A" w14:paraId="55FB71E7" w14:textId="77777777" w:rsidTr="00CF4C7D">
        <w:trPr>
          <w:gridAfter w:val="1"/>
          <w:wAfter w:w="11" w:type="pct"/>
          <w:trHeight w:val="510"/>
        </w:trPr>
        <w:tc>
          <w:tcPr>
            <w:tcW w:w="4608" w:type="pct"/>
            <w:vAlign w:val="center"/>
          </w:tcPr>
          <w:p w14:paraId="120EDED2" w14:textId="77777777" w:rsidR="0007102A" w:rsidRPr="0007102A" w:rsidRDefault="0007102A" w:rsidP="0007102A">
            <w:pPr>
              <w:snapToGrid w:val="0"/>
              <w:rPr>
                <w:rFonts w:ascii="Arial" w:eastAsia="Arial Unicode MS" w:hAnsi="Arial" w:cs="Arial"/>
                <w:b/>
                <w:bCs/>
                <w:caps/>
                <w:u w:val="single"/>
              </w:rPr>
            </w:pPr>
            <w:r w:rsidRPr="0007102A">
              <w:rPr>
                <w:rFonts w:ascii="Arial" w:eastAsia="Arial Unicode MS" w:hAnsi="Arial" w:cs="Arial"/>
                <w:b/>
                <w:bCs/>
                <w:caps/>
                <w:u w:val="single"/>
              </w:rPr>
              <w:t>Evaluation des acquis</w:t>
            </w:r>
          </w:p>
        </w:tc>
        <w:tc>
          <w:tcPr>
            <w:tcW w:w="381" w:type="pct"/>
            <w:tcBorders>
              <w:bottom w:val="single" w:sz="4" w:space="0" w:color="000000"/>
            </w:tcBorders>
          </w:tcPr>
          <w:p w14:paraId="5F86EB3D" w14:textId="77777777" w:rsidR="0007102A" w:rsidRPr="0007102A" w:rsidRDefault="0007102A" w:rsidP="0007102A">
            <w:pPr>
              <w:snapToGrid w:val="0"/>
              <w:rPr>
                <w:rFonts w:ascii="Arial" w:eastAsia="Arial Unicode MS" w:hAnsi="Arial" w:cs="Arial"/>
              </w:rPr>
            </w:pPr>
          </w:p>
        </w:tc>
      </w:tr>
      <w:tr w:rsidR="0007102A" w:rsidRPr="0007102A" w14:paraId="23E9752D" w14:textId="77777777" w:rsidTr="00CF4C7D">
        <w:trPr>
          <w:trHeight w:val="510"/>
        </w:trPr>
        <w:tc>
          <w:tcPr>
            <w:tcW w:w="4608" w:type="pct"/>
            <w:vAlign w:val="center"/>
          </w:tcPr>
          <w:p w14:paraId="2A4D9697"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8* La formation était conforme aux objectifs annoncés</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7D96F95E" w14:textId="77777777" w:rsidR="0007102A" w:rsidRPr="0007102A" w:rsidRDefault="0007102A" w:rsidP="0007102A">
            <w:pPr>
              <w:snapToGrid w:val="0"/>
              <w:jc w:val="center"/>
              <w:rPr>
                <w:rFonts w:ascii="Arial" w:eastAsia="Arial Unicode MS" w:hAnsi="Arial" w:cs="Arial"/>
              </w:rPr>
            </w:pPr>
          </w:p>
        </w:tc>
      </w:tr>
      <w:tr w:rsidR="0007102A" w:rsidRPr="0007102A" w14:paraId="00778A64" w14:textId="77777777" w:rsidTr="00CF4C7D">
        <w:trPr>
          <w:gridAfter w:val="1"/>
          <w:wAfter w:w="11" w:type="pct"/>
          <w:trHeight w:val="1242"/>
        </w:trPr>
        <w:tc>
          <w:tcPr>
            <w:tcW w:w="4608" w:type="pct"/>
          </w:tcPr>
          <w:p w14:paraId="4E40F3B9"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Observations : </w:t>
            </w:r>
          </w:p>
          <w:p w14:paraId="2CD2D8C6" w14:textId="77777777" w:rsidR="0007102A" w:rsidRPr="0007102A" w:rsidRDefault="0007102A" w:rsidP="0007102A">
            <w:pPr>
              <w:rPr>
                <w:rFonts w:ascii="Arial" w:eastAsia="Arial Unicode MS" w:hAnsi="Arial" w:cs="Arial"/>
              </w:rPr>
            </w:pPr>
          </w:p>
          <w:p w14:paraId="2FD2F23B" w14:textId="77777777" w:rsidR="0007102A" w:rsidRPr="0007102A" w:rsidRDefault="0007102A" w:rsidP="0007102A">
            <w:pPr>
              <w:rPr>
                <w:rFonts w:ascii="Arial" w:eastAsia="Arial Unicode MS" w:hAnsi="Arial" w:cs="Arial"/>
              </w:rPr>
            </w:pPr>
          </w:p>
        </w:tc>
        <w:tc>
          <w:tcPr>
            <w:tcW w:w="381" w:type="pct"/>
            <w:tcBorders>
              <w:top w:val="single" w:sz="4" w:space="0" w:color="000000"/>
              <w:bottom w:val="single" w:sz="4" w:space="0" w:color="000000"/>
            </w:tcBorders>
          </w:tcPr>
          <w:p w14:paraId="4AA39427" w14:textId="77777777" w:rsidR="0007102A" w:rsidRPr="0007102A" w:rsidRDefault="0007102A" w:rsidP="0007102A">
            <w:pPr>
              <w:snapToGrid w:val="0"/>
              <w:rPr>
                <w:rFonts w:ascii="Arial" w:eastAsia="Arial Unicode MS" w:hAnsi="Arial" w:cs="Arial"/>
              </w:rPr>
            </w:pPr>
          </w:p>
        </w:tc>
      </w:tr>
      <w:tr w:rsidR="0007102A" w:rsidRPr="0007102A" w14:paraId="096F5C4B" w14:textId="77777777" w:rsidTr="00CF4C7D">
        <w:trPr>
          <w:trHeight w:val="510"/>
        </w:trPr>
        <w:tc>
          <w:tcPr>
            <w:tcW w:w="4608" w:type="pct"/>
            <w:vAlign w:val="center"/>
          </w:tcPr>
          <w:p w14:paraId="0504D93A"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9* Cette formation vous a permis d'acquérir ou de développer les compétences recherchées.</w:t>
            </w:r>
          </w:p>
        </w:tc>
        <w:tc>
          <w:tcPr>
            <w:tcW w:w="392" w:type="pct"/>
            <w:gridSpan w:val="2"/>
            <w:tcBorders>
              <w:top w:val="single" w:sz="4" w:space="0" w:color="000000"/>
              <w:left w:val="single" w:sz="4" w:space="0" w:color="000000"/>
              <w:bottom w:val="single" w:sz="4" w:space="0" w:color="000000"/>
              <w:right w:val="single" w:sz="4" w:space="0" w:color="000000"/>
            </w:tcBorders>
            <w:vAlign w:val="center"/>
          </w:tcPr>
          <w:p w14:paraId="260E30B5" w14:textId="77777777" w:rsidR="0007102A" w:rsidRPr="0007102A" w:rsidRDefault="0007102A" w:rsidP="0007102A">
            <w:pPr>
              <w:snapToGrid w:val="0"/>
              <w:jc w:val="center"/>
              <w:rPr>
                <w:rFonts w:ascii="Arial" w:eastAsia="Arial Unicode MS" w:hAnsi="Arial" w:cs="Arial"/>
              </w:rPr>
            </w:pPr>
          </w:p>
        </w:tc>
      </w:tr>
      <w:tr w:rsidR="0007102A" w:rsidRPr="0007102A" w14:paraId="54735910" w14:textId="77777777" w:rsidTr="00CF4C7D">
        <w:trPr>
          <w:gridAfter w:val="1"/>
          <w:wAfter w:w="11" w:type="pct"/>
          <w:trHeight w:val="1181"/>
        </w:trPr>
        <w:tc>
          <w:tcPr>
            <w:tcW w:w="4608" w:type="pct"/>
          </w:tcPr>
          <w:p w14:paraId="103456D8" w14:textId="77777777" w:rsidR="0007102A" w:rsidRPr="0007102A" w:rsidRDefault="0007102A" w:rsidP="0007102A">
            <w:pPr>
              <w:snapToGrid w:val="0"/>
              <w:rPr>
                <w:rFonts w:ascii="Arial" w:eastAsia="Arial Unicode MS" w:hAnsi="Arial" w:cs="Arial"/>
              </w:rPr>
            </w:pPr>
            <w:r w:rsidRPr="0007102A">
              <w:rPr>
                <w:rFonts w:ascii="Arial" w:eastAsia="Arial Unicode MS" w:hAnsi="Arial" w:cs="Arial"/>
              </w:rPr>
              <w:t>Si tel est le cas, pourriez-vous préciser la nature des compétences acquises ou développées ?</w:t>
            </w:r>
          </w:p>
          <w:p w14:paraId="42F45108" w14:textId="77777777" w:rsidR="0007102A" w:rsidRPr="0007102A" w:rsidRDefault="0007102A" w:rsidP="0007102A">
            <w:pPr>
              <w:snapToGrid w:val="0"/>
              <w:rPr>
                <w:rFonts w:ascii="Arial" w:eastAsia="Arial Unicode MS" w:hAnsi="Arial" w:cs="Arial"/>
              </w:rPr>
            </w:pPr>
          </w:p>
          <w:p w14:paraId="31D576B6" w14:textId="77777777" w:rsidR="0007102A" w:rsidRPr="0007102A" w:rsidRDefault="0007102A" w:rsidP="0007102A">
            <w:pPr>
              <w:snapToGrid w:val="0"/>
              <w:rPr>
                <w:rFonts w:ascii="Arial" w:eastAsia="Arial Unicode MS" w:hAnsi="Arial" w:cs="Arial"/>
              </w:rPr>
            </w:pPr>
          </w:p>
          <w:p w14:paraId="6537FB55" w14:textId="77777777" w:rsidR="0007102A" w:rsidRPr="0007102A" w:rsidRDefault="0007102A" w:rsidP="0007102A">
            <w:pPr>
              <w:snapToGrid w:val="0"/>
              <w:rPr>
                <w:rFonts w:ascii="Arial" w:eastAsia="Arial Unicode MS" w:hAnsi="Arial" w:cs="Arial"/>
              </w:rPr>
            </w:pPr>
          </w:p>
        </w:tc>
        <w:tc>
          <w:tcPr>
            <w:tcW w:w="381" w:type="pct"/>
            <w:tcBorders>
              <w:top w:val="single" w:sz="4" w:space="0" w:color="000000"/>
            </w:tcBorders>
          </w:tcPr>
          <w:p w14:paraId="2FB1D634" w14:textId="77777777" w:rsidR="0007102A" w:rsidRPr="0007102A" w:rsidRDefault="0007102A" w:rsidP="0007102A">
            <w:pPr>
              <w:snapToGrid w:val="0"/>
              <w:rPr>
                <w:rFonts w:ascii="Arial" w:eastAsia="Arial Unicode MS" w:hAnsi="Arial" w:cs="Arial"/>
              </w:rPr>
            </w:pPr>
          </w:p>
        </w:tc>
      </w:tr>
    </w:tbl>
    <w:p w14:paraId="682CA249" w14:textId="77777777" w:rsidR="0007102A" w:rsidRPr="0007102A" w:rsidRDefault="0007102A" w:rsidP="0007102A">
      <w:pPr>
        <w:tabs>
          <w:tab w:val="center" w:pos="-1560"/>
          <w:tab w:val="left" w:pos="1843"/>
          <w:tab w:val="left" w:pos="5387"/>
        </w:tabs>
        <w:rPr>
          <w:rFonts w:ascii="Arial" w:eastAsia="Arial Unicode MS" w:hAnsi="Arial" w:cs="Arial"/>
          <w:b/>
          <w:bCs/>
          <w:u w:val="single"/>
        </w:rPr>
      </w:pPr>
      <w:r w:rsidRPr="0007102A">
        <w:rPr>
          <w:rFonts w:ascii="Arial" w:eastAsia="Arial Unicode MS" w:hAnsi="Arial" w:cs="Arial"/>
          <w:bCs/>
          <w:noProof/>
        </w:rPr>
        <mc:AlternateContent>
          <mc:Choice Requires="wps">
            <w:drawing>
              <wp:anchor distT="0" distB="0" distL="114300" distR="114300" simplePos="0" relativeHeight="251663360" behindDoc="0" locked="0" layoutInCell="1" allowOverlap="1" wp14:anchorId="001CDAA3" wp14:editId="6DFC5FA7">
                <wp:simplePos x="0" y="0"/>
                <wp:positionH relativeFrom="column">
                  <wp:posOffset>3037179</wp:posOffset>
                </wp:positionH>
                <wp:positionV relativeFrom="paragraph">
                  <wp:posOffset>129540</wp:posOffset>
                </wp:positionV>
                <wp:extent cx="285115" cy="288925"/>
                <wp:effectExtent l="0" t="0" r="19685" b="158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288925"/>
                        </a:xfrm>
                        <a:prstGeom prst="rect">
                          <a:avLst/>
                        </a:prstGeom>
                        <a:solidFill>
                          <a:srgbClr val="FFFFFF"/>
                        </a:solidFill>
                        <a:ln w="9525">
                          <a:solidFill>
                            <a:srgbClr val="000000"/>
                          </a:solidFill>
                          <a:miter lim="800000"/>
                          <a:headEnd/>
                          <a:tailEnd/>
                        </a:ln>
                      </wps:spPr>
                      <wps:txbx>
                        <w:txbxContent>
                          <w:p w14:paraId="153A88E8" w14:textId="77777777" w:rsidR="00A9039B" w:rsidRDefault="00A9039B" w:rsidP="000710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CDAA3" id="Text Box 2" o:spid="_x0000_s1027" type="#_x0000_t202" style="position:absolute;margin-left:239.15pt;margin-top:10.2pt;width:22.45pt;height:2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">
                <v:textbox>
                  <w:txbxContent>
                    <w:p w14:paraId="153A88E8" w14:textId="77777777" w:rsidR="00A9039B" w:rsidRDefault="00A9039B" w:rsidP="0007102A"/>
                  </w:txbxContent>
                </v:textbox>
              </v:shape>
            </w:pict>
          </mc:Fallback>
        </mc:AlternateContent>
      </w:r>
      <w:r w:rsidRPr="0007102A">
        <w:rPr>
          <w:rFonts w:ascii="Arial" w:eastAsia="Arial Unicode MS" w:hAnsi="Arial" w:cs="Arial"/>
          <w:b/>
          <w:bCs/>
          <w:u w:val="single"/>
        </w:rPr>
        <w:t>Autres remarques</w:t>
      </w:r>
    </w:p>
    <w:p w14:paraId="135AC4CE" w14:textId="77777777" w:rsidR="0007102A" w:rsidRPr="0007102A" w:rsidRDefault="0007102A" w:rsidP="0007102A">
      <w:pPr>
        <w:tabs>
          <w:tab w:val="center" w:pos="-1560"/>
          <w:tab w:val="left" w:pos="1843"/>
          <w:tab w:val="left" w:pos="5387"/>
        </w:tabs>
        <w:spacing w:after="240"/>
        <w:rPr>
          <w:rFonts w:ascii="Arial" w:eastAsia="Arial Unicode MS" w:hAnsi="Arial" w:cs="Arial"/>
          <w:bCs/>
        </w:rPr>
      </w:pPr>
      <w:r w:rsidRPr="0007102A">
        <w:rPr>
          <w:rFonts w:ascii="Arial" w:eastAsia="Arial Unicode MS" w:hAnsi="Arial" w:cs="Arial"/>
          <w:bCs/>
          <w:noProof/>
        </w:rPr>
        <mc:AlternateContent>
          <mc:Choice Requires="wps">
            <w:drawing>
              <wp:anchor distT="0" distB="0" distL="114300" distR="114300" simplePos="0" relativeHeight="251664384" behindDoc="0" locked="0" layoutInCell="1" allowOverlap="1" wp14:anchorId="05EE6B9B" wp14:editId="26A2C465">
                <wp:simplePos x="0" y="0"/>
                <wp:positionH relativeFrom="column">
                  <wp:posOffset>4332605</wp:posOffset>
                </wp:positionH>
                <wp:positionV relativeFrom="paragraph">
                  <wp:posOffset>7620</wp:posOffset>
                </wp:positionV>
                <wp:extent cx="285115" cy="288925"/>
                <wp:effectExtent l="8890" t="7620" r="10795" b="825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288925"/>
                        </a:xfrm>
                        <a:prstGeom prst="rect">
                          <a:avLst/>
                        </a:prstGeom>
                        <a:solidFill>
                          <a:srgbClr val="FFFFFF"/>
                        </a:solidFill>
                        <a:ln w="9525">
                          <a:solidFill>
                            <a:srgbClr val="000000"/>
                          </a:solidFill>
                          <a:miter lim="800000"/>
                          <a:headEnd/>
                          <a:tailEnd/>
                        </a:ln>
                      </wps:spPr>
                      <wps:txbx>
                        <w:txbxContent>
                          <w:p w14:paraId="61F5D58F" w14:textId="77777777" w:rsidR="00A9039B" w:rsidRDefault="00A9039B" w:rsidP="000710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E6B9B" id="Text Box 3" o:spid="_x0000_s1028" type="#_x0000_t202" style="position:absolute;margin-left:341.15pt;margin-top:.6pt;width:22.45pt;height:2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">
                <v:textbox>
                  <w:txbxContent>
                    <w:p w14:paraId="61F5D58F" w14:textId="77777777" w:rsidR="00A9039B" w:rsidRDefault="00A9039B" w:rsidP="0007102A"/>
                  </w:txbxContent>
                </v:textbox>
              </v:shape>
            </w:pict>
          </mc:Fallback>
        </mc:AlternateContent>
      </w:r>
      <w:r w:rsidRPr="0007102A">
        <w:rPr>
          <w:rFonts w:ascii="Arial" w:eastAsia="Arial Unicode MS" w:hAnsi="Arial" w:cs="Arial"/>
          <w:bCs/>
        </w:rPr>
        <w:t>Recommanderiez-vous cette formation :</w:t>
      </w:r>
      <w:r w:rsidRPr="0007102A">
        <w:rPr>
          <w:rFonts w:ascii="Arial" w:eastAsia="Arial Unicode MS" w:hAnsi="Arial" w:cs="Arial"/>
          <w:bCs/>
        </w:rPr>
        <w:tab/>
        <w:t xml:space="preserve">OUI </w:t>
      </w:r>
      <w:r w:rsidRPr="0007102A">
        <w:rPr>
          <w:rFonts w:ascii="Arial" w:eastAsia="Arial Unicode MS" w:hAnsi="Arial" w:cs="Arial"/>
          <w:bCs/>
        </w:rPr>
        <w:tab/>
      </w:r>
      <w:r w:rsidRPr="0007102A">
        <w:rPr>
          <w:rFonts w:ascii="Arial" w:eastAsia="Arial Unicode MS" w:hAnsi="Arial" w:cs="Arial"/>
          <w:bCs/>
        </w:rPr>
        <w:tab/>
      </w:r>
      <w:r w:rsidRPr="0007102A">
        <w:rPr>
          <w:rFonts w:ascii="Arial" w:eastAsia="Arial Unicode MS" w:hAnsi="Arial" w:cs="Arial"/>
          <w:bCs/>
        </w:rPr>
        <w:tab/>
        <w:t xml:space="preserve">NON </w:t>
      </w:r>
    </w:p>
    <w:p w14:paraId="1C3CD719" w14:textId="77777777" w:rsidR="0007102A" w:rsidRPr="0007102A" w:rsidRDefault="0007102A" w:rsidP="0007102A">
      <w:pPr>
        <w:tabs>
          <w:tab w:val="center" w:pos="-1560"/>
          <w:tab w:val="left" w:pos="1560"/>
          <w:tab w:val="left" w:pos="5387"/>
        </w:tabs>
        <w:spacing w:line="560" w:lineRule="exact"/>
        <w:jc w:val="center"/>
        <w:rPr>
          <w:rFonts w:ascii="Arial" w:eastAsiaTheme="majorEastAsia" w:hAnsi="Arial" w:cs="Arial"/>
          <w:b/>
          <w:spacing w:val="-10"/>
          <w:kern w:val="28"/>
          <w:sz w:val="32"/>
          <w:szCs w:val="56"/>
        </w:rPr>
      </w:pPr>
      <w:r w:rsidRPr="0007102A">
        <w:rPr>
          <w:rFonts w:ascii="Arial" w:eastAsia="Arial Unicode MS" w:hAnsi="Arial" w:cs="Arial"/>
          <w:i/>
          <w:iCs/>
        </w:rPr>
        <w:t>Merci de votre collaboration</w:t>
      </w:r>
    </w:p>
    <w:p w14:paraId="165A048A" w14:textId="251E5333" w:rsidR="0007102A" w:rsidRDefault="0007102A" w:rsidP="005F47DA">
      <w:pPr>
        <w:rPr>
          <w:rFonts w:ascii="Arial" w:hAnsi="Arial" w:cs="Arial"/>
        </w:rPr>
      </w:pPr>
    </w:p>
    <w:p w14:paraId="176A8154" w14:textId="66357BEE" w:rsidR="0007102A" w:rsidRDefault="0007102A" w:rsidP="005F47DA">
      <w:pPr>
        <w:rPr>
          <w:rFonts w:ascii="Arial" w:hAnsi="Arial" w:cs="Arial"/>
        </w:rPr>
      </w:pPr>
    </w:p>
    <w:p w14:paraId="2CE038D9" w14:textId="28A1ECD0" w:rsidR="0007102A" w:rsidRDefault="0007102A" w:rsidP="005F47DA">
      <w:pPr>
        <w:rPr>
          <w:rFonts w:ascii="Arial" w:hAnsi="Arial" w:cs="Arial"/>
        </w:rPr>
      </w:pPr>
    </w:p>
    <w:p w14:paraId="67069EDC" w14:textId="44896A7D" w:rsidR="0007102A" w:rsidRDefault="0007102A">
      <w:pPr>
        <w:rPr>
          <w:rFonts w:ascii="Arial" w:hAnsi="Arial" w:cs="Arial"/>
        </w:rPr>
      </w:pPr>
      <w:r>
        <w:rPr>
          <w:rFonts w:ascii="Arial" w:hAnsi="Arial" w:cs="Arial"/>
        </w:rPr>
        <w:br w:type="page"/>
      </w:r>
    </w:p>
    <w:p w14:paraId="685A1033" w14:textId="455DF449" w:rsidR="009B43AB" w:rsidRPr="007343B1" w:rsidRDefault="009B43AB" w:rsidP="003F262B">
      <w:pPr>
        <w:pStyle w:val="Titre1"/>
      </w:pPr>
      <w:r w:rsidRPr="002F13B5">
        <w:lastRenderedPageBreak/>
        <w:t>A</w:t>
      </w:r>
      <w:r>
        <w:t xml:space="preserve">NNEXE </w:t>
      </w:r>
      <w:r w:rsidR="003F262B">
        <w:t>ADMINISTRATIVE N°3</w:t>
      </w:r>
    </w:p>
    <w:p w14:paraId="622C5568" w14:textId="77777777" w:rsidR="009B43AB" w:rsidRPr="003F262B" w:rsidRDefault="009B43AB" w:rsidP="009B43AB">
      <w:pPr>
        <w:jc w:val="center"/>
        <w:rPr>
          <w:rFonts w:ascii="Times New Roman" w:hAnsi="Times New Roman"/>
          <w:sz w:val="10"/>
          <w:szCs w:val="10"/>
        </w:rPr>
      </w:pPr>
    </w:p>
    <w:tbl>
      <w:tblPr>
        <w:tblW w:w="10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10954"/>
      </w:tblGrid>
      <w:tr w:rsidR="009B43AB" w:rsidRPr="00D81271" w14:paraId="6C765C66" w14:textId="77777777" w:rsidTr="003F262B">
        <w:trPr>
          <w:trHeight w:val="249"/>
          <w:jc w:val="center"/>
        </w:trPr>
        <w:tc>
          <w:tcPr>
            <w:tcW w:w="10954" w:type="dxa"/>
            <w:tcBorders>
              <w:top w:val="single" w:sz="4" w:space="0" w:color="auto"/>
              <w:left w:val="single" w:sz="4" w:space="0" w:color="auto"/>
              <w:bottom w:val="single" w:sz="4" w:space="0" w:color="auto"/>
              <w:right w:val="single" w:sz="4" w:space="0" w:color="auto"/>
            </w:tcBorders>
            <w:shd w:val="clear" w:color="auto" w:fill="E0E0E0"/>
            <w:vAlign w:val="bottom"/>
            <w:hideMark/>
          </w:tcPr>
          <w:p w14:paraId="59D571AA" w14:textId="77777777" w:rsidR="009B43AB" w:rsidRPr="00BD2CDC" w:rsidRDefault="009B43AB" w:rsidP="007D514A">
            <w:pPr>
              <w:jc w:val="center"/>
              <w:rPr>
                <w:rFonts w:ascii="Arial" w:hAnsi="Arial" w:cs="Arial"/>
              </w:rPr>
            </w:pPr>
            <w:r w:rsidRPr="00D81271">
              <w:rPr>
                <w:rFonts w:ascii="Arial" w:hAnsi="Arial" w:cs="Arial"/>
                <w:b/>
                <w:szCs w:val="24"/>
              </w:rPr>
              <w:t>FICHE INCIDENT</w:t>
            </w:r>
          </w:p>
        </w:tc>
      </w:tr>
    </w:tbl>
    <w:p w14:paraId="5FCB4C45" w14:textId="77777777" w:rsidR="003F262B" w:rsidRDefault="003F262B"/>
    <w:tbl>
      <w:tblPr>
        <w:tblW w:w="11055" w:type="dxa"/>
        <w:tblInd w:w="5" w:type="dxa"/>
        <w:tblCellMar>
          <w:left w:w="70" w:type="dxa"/>
          <w:right w:w="70" w:type="dxa"/>
        </w:tblCellMar>
        <w:tblLook w:val="04A0" w:firstRow="1" w:lastRow="0" w:firstColumn="1" w:lastColumn="0" w:noHBand="0" w:noVBand="1"/>
      </w:tblPr>
      <w:tblGrid>
        <w:gridCol w:w="2728"/>
        <w:gridCol w:w="2729"/>
        <w:gridCol w:w="2728"/>
        <w:gridCol w:w="2870"/>
      </w:tblGrid>
      <w:tr w:rsidR="009B43AB" w14:paraId="2E1378D1" w14:textId="77777777" w:rsidTr="003F262B">
        <w:tc>
          <w:tcPr>
            <w:tcW w:w="2728" w:type="dxa"/>
            <w:hideMark/>
          </w:tcPr>
          <w:p w14:paraId="13C3A680" w14:textId="77777777" w:rsidR="009B43AB" w:rsidRDefault="009B43AB" w:rsidP="007D514A">
            <w:pPr>
              <w:rPr>
                <w:rFonts w:ascii="Times New Roman" w:hAnsi="Times New Roman"/>
                <w:b/>
              </w:rPr>
            </w:pPr>
          </w:p>
          <w:p w14:paraId="53D73046" w14:textId="77777777" w:rsidR="009B43AB" w:rsidRDefault="009B43AB" w:rsidP="007D514A">
            <w:pPr>
              <w:rPr>
                <w:rFonts w:ascii="Times New Roman" w:hAnsi="Times New Roman"/>
                <w:b/>
              </w:rPr>
            </w:pPr>
            <w:r>
              <w:rPr>
                <w:rFonts w:ascii="Times New Roman" w:hAnsi="Times New Roman"/>
                <w:b/>
              </w:rPr>
              <w:t>NOM DE L’ORGANISME :</w:t>
            </w:r>
          </w:p>
        </w:tc>
        <w:tc>
          <w:tcPr>
            <w:tcW w:w="2729" w:type="dxa"/>
            <w:tcBorders>
              <w:top w:val="nil"/>
              <w:left w:val="single" w:sz="6" w:space="0" w:color="auto"/>
              <w:bottom w:val="single" w:sz="6" w:space="0" w:color="auto"/>
              <w:right w:val="single" w:sz="6" w:space="0" w:color="auto"/>
            </w:tcBorders>
          </w:tcPr>
          <w:p w14:paraId="0163DAFB" w14:textId="77777777" w:rsidR="009B43AB" w:rsidRDefault="009B43AB" w:rsidP="007D514A">
            <w:pPr>
              <w:pStyle w:val="Textedemacro"/>
              <w:tabs>
                <w:tab w:val="clear" w:pos="480"/>
                <w:tab w:val="left" w:pos="708"/>
              </w:tabs>
              <w:rPr>
                <w:rFonts w:ascii="Times New Roman" w:hAnsi="Times New Roman"/>
                <w:b/>
                <w:bCs/>
                <w:color w:val="0000FF"/>
              </w:rPr>
            </w:pPr>
          </w:p>
        </w:tc>
        <w:tc>
          <w:tcPr>
            <w:tcW w:w="2728" w:type="dxa"/>
            <w:hideMark/>
          </w:tcPr>
          <w:p w14:paraId="6ED471B9" w14:textId="77777777" w:rsidR="009B43AB" w:rsidRDefault="009B43AB" w:rsidP="007D514A">
            <w:pPr>
              <w:rPr>
                <w:rFonts w:ascii="Times New Roman" w:hAnsi="Times New Roman"/>
                <w:b/>
              </w:rPr>
            </w:pPr>
            <w:r>
              <w:rPr>
                <w:rFonts w:ascii="Times New Roman" w:hAnsi="Times New Roman"/>
                <w:b/>
              </w:rPr>
              <w:t>NOM DU TITULAIRE :</w:t>
            </w:r>
          </w:p>
        </w:tc>
        <w:tc>
          <w:tcPr>
            <w:tcW w:w="2870" w:type="dxa"/>
            <w:tcBorders>
              <w:top w:val="nil"/>
              <w:left w:val="single" w:sz="6" w:space="0" w:color="auto"/>
              <w:bottom w:val="single" w:sz="6" w:space="0" w:color="auto"/>
              <w:right w:val="single" w:sz="6" w:space="0" w:color="auto"/>
            </w:tcBorders>
          </w:tcPr>
          <w:p w14:paraId="671BBC4B" w14:textId="77777777" w:rsidR="009B43AB" w:rsidRDefault="009B43AB" w:rsidP="007D514A">
            <w:pPr>
              <w:pStyle w:val="Textedemacro"/>
              <w:tabs>
                <w:tab w:val="clear" w:pos="480"/>
                <w:tab w:val="left" w:pos="708"/>
              </w:tabs>
              <w:rPr>
                <w:rFonts w:ascii="Times New Roman" w:hAnsi="Times New Roman"/>
              </w:rPr>
            </w:pPr>
          </w:p>
        </w:tc>
      </w:tr>
    </w:tbl>
    <w:p w14:paraId="3C0EAF29" w14:textId="77777777" w:rsidR="009B43AB" w:rsidRDefault="009B43AB" w:rsidP="009B43AB">
      <w:pPr>
        <w:rPr>
          <w:rFonts w:ascii="Arial" w:hAnsi="Arial"/>
          <w:sz w:val="6"/>
        </w:rPr>
      </w:pPr>
    </w:p>
    <w:tbl>
      <w:tblPr>
        <w:tblW w:w="11055" w:type="dxa"/>
        <w:tblInd w:w="-1" w:type="dxa"/>
        <w:tblLayout w:type="fixed"/>
        <w:tblCellMar>
          <w:left w:w="70" w:type="dxa"/>
          <w:right w:w="70" w:type="dxa"/>
        </w:tblCellMar>
        <w:tblLook w:val="04A0" w:firstRow="1" w:lastRow="0" w:firstColumn="1" w:lastColumn="0" w:noHBand="0" w:noVBand="1"/>
      </w:tblPr>
      <w:tblGrid>
        <w:gridCol w:w="2728"/>
        <w:gridCol w:w="2728"/>
        <w:gridCol w:w="2727"/>
        <w:gridCol w:w="2872"/>
      </w:tblGrid>
      <w:tr w:rsidR="009B43AB" w14:paraId="5C29422F" w14:textId="77777777" w:rsidTr="007D514A">
        <w:trPr>
          <w:trHeight w:val="136"/>
        </w:trPr>
        <w:tc>
          <w:tcPr>
            <w:tcW w:w="2746" w:type="dxa"/>
            <w:hideMark/>
          </w:tcPr>
          <w:p w14:paraId="1A628B71" w14:textId="77777777" w:rsidR="009B43AB" w:rsidRDefault="009B43AB" w:rsidP="007D514A">
            <w:pPr>
              <w:rPr>
                <w:rFonts w:ascii="Times New Roman" w:hAnsi="Times New Roman"/>
                <w:b/>
              </w:rPr>
            </w:pPr>
            <w:r>
              <w:rPr>
                <w:rFonts w:ascii="Times New Roman" w:hAnsi="Times New Roman"/>
                <w:b/>
              </w:rPr>
              <w:t>N° DE MARCHE :</w:t>
            </w:r>
          </w:p>
        </w:tc>
        <w:tc>
          <w:tcPr>
            <w:tcW w:w="2747" w:type="dxa"/>
            <w:tcBorders>
              <w:top w:val="nil"/>
              <w:left w:val="single" w:sz="6" w:space="0" w:color="auto"/>
              <w:bottom w:val="single" w:sz="6" w:space="0" w:color="auto"/>
              <w:right w:val="single" w:sz="6" w:space="0" w:color="auto"/>
            </w:tcBorders>
          </w:tcPr>
          <w:p w14:paraId="518C35D5" w14:textId="77777777" w:rsidR="009B43AB" w:rsidRDefault="009B43AB" w:rsidP="007D514A">
            <w:pPr>
              <w:pStyle w:val="Textedemacro"/>
              <w:tabs>
                <w:tab w:val="clear" w:pos="480"/>
                <w:tab w:val="left" w:pos="708"/>
              </w:tabs>
              <w:rPr>
                <w:rFonts w:ascii="Times New Roman" w:hAnsi="Times New Roman"/>
              </w:rPr>
            </w:pPr>
          </w:p>
        </w:tc>
        <w:tc>
          <w:tcPr>
            <w:tcW w:w="2746" w:type="dxa"/>
            <w:hideMark/>
          </w:tcPr>
          <w:p w14:paraId="0AFA06AC" w14:textId="77777777" w:rsidR="009B43AB" w:rsidRDefault="009B43AB" w:rsidP="007D514A">
            <w:pPr>
              <w:rPr>
                <w:rFonts w:ascii="Times New Roman" w:hAnsi="Times New Roman"/>
                <w:b/>
              </w:rPr>
            </w:pPr>
            <w:r>
              <w:rPr>
                <w:rFonts w:ascii="Times New Roman" w:hAnsi="Times New Roman"/>
                <w:b/>
              </w:rPr>
              <w:t>DATE DU MARCHE :</w:t>
            </w:r>
          </w:p>
        </w:tc>
        <w:tc>
          <w:tcPr>
            <w:tcW w:w="2892" w:type="dxa"/>
            <w:tcBorders>
              <w:top w:val="nil"/>
              <w:left w:val="single" w:sz="6" w:space="0" w:color="auto"/>
              <w:bottom w:val="single" w:sz="6" w:space="0" w:color="auto"/>
              <w:right w:val="single" w:sz="6" w:space="0" w:color="auto"/>
            </w:tcBorders>
          </w:tcPr>
          <w:p w14:paraId="34DEA33E" w14:textId="77777777" w:rsidR="009B43AB" w:rsidRPr="00AE5E8E" w:rsidRDefault="009B43AB" w:rsidP="007D514A">
            <w:pPr>
              <w:rPr>
                <w:rFonts w:ascii="Times New Roman" w:hAnsi="Times New Roman"/>
                <w:b/>
              </w:rPr>
            </w:pPr>
          </w:p>
        </w:tc>
      </w:tr>
    </w:tbl>
    <w:p w14:paraId="35DCFBE9" w14:textId="77777777" w:rsidR="009B43AB" w:rsidRDefault="009B43AB" w:rsidP="009B43AB">
      <w:pPr>
        <w:rPr>
          <w:rFonts w:ascii="Arial" w:hAnsi="Arial"/>
          <w:sz w:val="10"/>
        </w:rPr>
      </w:pPr>
    </w:p>
    <w:tbl>
      <w:tblPr>
        <w:tblW w:w="11190" w:type="dxa"/>
        <w:jc w:val="center"/>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28"/>
        <w:gridCol w:w="35"/>
        <w:gridCol w:w="22"/>
        <w:gridCol w:w="286"/>
        <w:gridCol w:w="27"/>
        <w:gridCol w:w="3411"/>
        <w:gridCol w:w="40"/>
        <w:gridCol w:w="10"/>
        <w:gridCol w:w="516"/>
        <w:gridCol w:w="41"/>
        <w:gridCol w:w="10"/>
        <w:gridCol w:w="514"/>
        <w:gridCol w:w="36"/>
        <w:gridCol w:w="17"/>
        <w:gridCol w:w="461"/>
        <w:gridCol w:w="55"/>
        <w:gridCol w:w="35"/>
        <w:gridCol w:w="7"/>
        <w:gridCol w:w="10"/>
        <w:gridCol w:w="5302"/>
        <w:gridCol w:w="155"/>
        <w:gridCol w:w="34"/>
        <w:gridCol w:w="7"/>
        <w:gridCol w:w="31"/>
      </w:tblGrid>
      <w:tr w:rsidR="009B43AB" w14:paraId="3B7368DF" w14:textId="77777777" w:rsidTr="007D514A">
        <w:trPr>
          <w:gridBefore w:val="3"/>
          <w:wBefore w:w="185" w:type="dxa"/>
          <w:cantSplit/>
          <w:jc w:val="center"/>
        </w:trPr>
        <w:tc>
          <w:tcPr>
            <w:tcW w:w="313" w:type="dxa"/>
            <w:gridSpan w:val="2"/>
            <w:tcBorders>
              <w:top w:val="single" w:sz="12" w:space="0" w:color="auto"/>
              <w:left w:val="single" w:sz="12" w:space="0" w:color="auto"/>
              <w:bottom w:val="single" w:sz="12" w:space="0" w:color="auto"/>
              <w:right w:val="single" w:sz="12" w:space="0" w:color="auto"/>
            </w:tcBorders>
            <w:shd w:val="solid" w:color="C0C0C0" w:fill="auto"/>
            <w:hideMark/>
          </w:tcPr>
          <w:p w14:paraId="79B8F6A1" w14:textId="77777777" w:rsidR="009B43AB" w:rsidRDefault="009B43AB" w:rsidP="007D514A">
            <w:pPr>
              <w:spacing w:before="120"/>
              <w:jc w:val="center"/>
              <w:rPr>
                <w:rFonts w:ascii="Times New Roman" w:hAnsi="Times New Roman"/>
                <w:b/>
                <w:sz w:val="24"/>
              </w:rPr>
            </w:pPr>
            <w:r>
              <w:rPr>
                <w:rFonts w:ascii="Times New Roman" w:hAnsi="Times New Roman"/>
                <w:b/>
                <w:sz w:val="24"/>
              </w:rPr>
              <w:t>1</w:t>
            </w:r>
          </w:p>
        </w:tc>
        <w:tc>
          <w:tcPr>
            <w:tcW w:w="3461" w:type="dxa"/>
            <w:gridSpan w:val="3"/>
            <w:tcBorders>
              <w:top w:val="single" w:sz="12" w:space="0" w:color="auto"/>
              <w:left w:val="single" w:sz="12" w:space="0" w:color="auto"/>
              <w:bottom w:val="single" w:sz="12" w:space="0" w:color="auto"/>
              <w:right w:val="single" w:sz="6" w:space="0" w:color="auto"/>
            </w:tcBorders>
            <w:hideMark/>
          </w:tcPr>
          <w:p w14:paraId="47DA6849" w14:textId="77777777" w:rsidR="009B43AB" w:rsidRDefault="009B43AB" w:rsidP="007D514A">
            <w:pPr>
              <w:jc w:val="center"/>
              <w:rPr>
                <w:rFonts w:ascii="Times New Roman" w:hAnsi="Times New Roman"/>
                <w:b/>
              </w:rPr>
            </w:pPr>
            <w:r>
              <w:rPr>
                <w:rFonts w:ascii="Times New Roman" w:hAnsi="Times New Roman"/>
                <w:b/>
              </w:rPr>
              <w:t>NATURE DE L’INCIDENT</w:t>
            </w:r>
            <w:r>
              <w:rPr>
                <w:rFonts w:ascii="Times New Roman" w:hAnsi="Times New Roman"/>
                <w:b/>
              </w:rPr>
              <w:br/>
              <w:t>(ou des incidents)</w:t>
            </w:r>
          </w:p>
        </w:tc>
        <w:tc>
          <w:tcPr>
            <w:tcW w:w="1702" w:type="dxa"/>
            <w:gridSpan w:val="11"/>
            <w:tcBorders>
              <w:top w:val="single" w:sz="12" w:space="0" w:color="auto"/>
              <w:left w:val="single" w:sz="6" w:space="0" w:color="auto"/>
              <w:bottom w:val="single" w:sz="12" w:space="0" w:color="auto"/>
              <w:right w:val="single" w:sz="6" w:space="0" w:color="auto"/>
            </w:tcBorders>
            <w:hideMark/>
          </w:tcPr>
          <w:p w14:paraId="20DFA4A5" w14:textId="77777777" w:rsidR="009B43AB" w:rsidRDefault="009B43AB" w:rsidP="007D514A">
            <w:pPr>
              <w:jc w:val="center"/>
              <w:rPr>
                <w:rFonts w:ascii="Times New Roman" w:hAnsi="Times New Roman"/>
                <w:b/>
              </w:rPr>
            </w:pPr>
            <w:r>
              <w:rPr>
                <w:rFonts w:ascii="Times New Roman" w:hAnsi="Times New Roman"/>
                <w:b/>
              </w:rPr>
              <w:t>Cocher la case</w:t>
            </w:r>
          </w:p>
          <w:p w14:paraId="3EBC058A" w14:textId="77777777" w:rsidR="009B43AB" w:rsidRDefault="009B43AB" w:rsidP="007D514A">
            <w:pPr>
              <w:jc w:val="center"/>
              <w:rPr>
                <w:rFonts w:ascii="Times New Roman" w:hAnsi="Times New Roman"/>
                <w:b/>
              </w:rPr>
            </w:pPr>
            <w:r>
              <w:rPr>
                <w:rFonts w:ascii="Times New Roman" w:hAnsi="Times New Roman"/>
                <w:b/>
              </w:rPr>
              <w:t>correspondante</w:t>
            </w:r>
          </w:p>
        </w:tc>
        <w:tc>
          <w:tcPr>
            <w:tcW w:w="5529" w:type="dxa"/>
            <w:gridSpan w:val="5"/>
            <w:tcBorders>
              <w:top w:val="single" w:sz="12" w:space="0" w:color="auto"/>
              <w:left w:val="single" w:sz="6" w:space="0" w:color="auto"/>
              <w:bottom w:val="single" w:sz="12" w:space="0" w:color="auto"/>
              <w:right w:val="single" w:sz="12" w:space="0" w:color="auto"/>
            </w:tcBorders>
            <w:hideMark/>
          </w:tcPr>
          <w:p w14:paraId="4E2D506E" w14:textId="77777777" w:rsidR="009B43AB" w:rsidRDefault="009B43AB" w:rsidP="00FB032F">
            <w:pPr>
              <w:jc w:val="center"/>
            </w:pPr>
            <w:r w:rsidRPr="00FB032F">
              <w:rPr>
                <w:rFonts w:ascii="Times New Roman" w:hAnsi="Times New Roman"/>
                <w:b/>
              </w:rPr>
              <w:t>Détail DE l’incident (ou des incidents)</w:t>
            </w:r>
          </w:p>
        </w:tc>
      </w:tr>
      <w:tr w:rsidR="009B43AB" w14:paraId="3BF1D9D3" w14:textId="77777777" w:rsidTr="007D514A">
        <w:trPr>
          <w:gridBefore w:val="3"/>
          <w:wBefore w:w="185" w:type="dxa"/>
          <w:trHeight w:val="442"/>
          <w:jc w:val="center"/>
        </w:trPr>
        <w:tc>
          <w:tcPr>
            <w:tcW w:w="3774" w:type="dxa"/>
            <w:gridSpan w:val="5"/>
            <w:tcBorders>
              <w:top w:val="single" w:sz="12" w:space="0" w:color="auto"/>
              <w:left w:val="single" w:sz="12" w:space="0" w:color="auto"/>
              <w:bottom w:val="single" w:sz="6" w:space="0" w:color="auto"/>
              <w:right w:val="nil"/>
            </w:tcBorders>
            <w:hideMark/>
          </w:tcPr>
          <w:p w14:paraId="558B15D7" w14:textId="77777777" w:rsidR="009B43AB" w:rsidRPr="0080523B" w:rsidRDefault="009B43AB" w:rsidP="007D514A">
            <w:pPr>
              <w:tabs>
                <w:tab w:val="left" w:pos="213"/>
              </w:tabs>
              <w:spacing w:before="120"/>
              <w:ind w:left="213" w:hanging="213"/>
              <w:rPr>
                <w:rFonts w:ascii="Times New Roman" w:hAnsi="Times New Roman"/>
                <w:b/>
                <w:sz w:val="18"/>
              </w:rPr>
            </w:pPr>
            <w:r>
              <w:rPr>
                <w:rFonts w:ascii="Times New Roman" w:hAnsi="Times New Roman"/>
                <w:b/>
                <w:sz w:val="18"/>
              </w:rPr>
              <w:t xml:space="preserve">-    </w:t>
            </w:r>
            <w:r w:rsidRPr="0080523B">
              <w:rPr>
                <w:rFonts w:ascii="Times New Roman" w:hAnsi="Times New Roman"/>
                <w:b/>
                <w:sz w:val="18"/>
              </w:rPr>
              <w:t>Non-respect du calendrier d’exécution</w:t>
            </w:r>
          </w:p>
          <w:p w14:paraId="53D1C959" w14:textId="77777777" w:rsidR="009B43AB" w:rsidRDefault="009B43AB" w:rsidP="007D514A">
            <w:pPr>
              <w:tabs>
                <w:tab w:val="left" w:pos="213"/>
              </w:tabs>
              <w:spacing w:before="120"/>
              <w:ind w:left="213" w:hanging="213"/>
              <w:rPr>
                <w:rFonts w:ascii="Times New Roman" w:hAnsi="Times New Roman"/>
                <w:b/>
                <w:sz w:val="18"/>
              </w:rPr>
            </w:pPr>
            <w:r w:rsidRPr="0080523B">
              <w:rPr>
                <w:rFonts w:ascii="Times New Roman" w:hAnsi="Times New Roman"/>
                <w:b/>
                <w:sz w:val="18"/>
              </w:rPr>
              <w:t>des prestations</w:t>
            </w:r>
            <w:r>
              <w:rPr>
                <w:rFonts w:ascii="Times New Roman" w:hAnsi="Times New Roman"/>
                <w:b/>
                <w:sz w:val="18"/>
              </w:rPr>
              <w:t xml:space="preserve"> </w:t>
            </w:r>
          </w:p>
          <w:p w14:paraId="322638EB" w14:textId="77777777" w:rsidR="009B43AB" w:rsidRDefault="009B43AB" w:rsidP="007D514A">
            <w:pPr>
              <w:tabs>
                <w:tab w:val="left" w:pos="213"/>
              </w:tabs>
              <w:spacing w:before="120"/>
              <w:ind w:left="213" w:hanging="213"/>
              <w:rPr>
                <w:rFonts w:ascii="Times New Roman" w:hAnsi="Times New Roman"/>
                <w:b/>
                <w:sz w:val="18"/>
              </w:rPr>
            </w:pPr>
          </w:p>
        </w:tc>
        <w:tc>
          <w:tcPr>
            <w:tcW w:w="567" w:type="dxa"/>
            <w:gridSpan w:val="3"/>
            <w:tcBorders>
              <w:top w:val="single" w:sz="12" w:space="0" w:color="auto"/>
              <w:left w:val="single" w:sz="6" w:space="0" w:color="auto"/>
              <w:bottom w:val="single" w:sz="6" w:space="0" w:color="auto"/>
              <w:right w:val="nil"/>
            </w:tcBorders>
          </w:tcPr>
          <w:p w14:paraId="7F626430" w14:textId="77777777" w:rsidR="009B43AB" w:rsidRDefault="009B43AB" w:rsidP="007D514A">
            <w:pPr>
              <w:tabs>
                <w:tab w:val="left" w:pos="213"/>
              </w:tabs>
              <w:ind w:left="215" w:hanging="215"/>
              <w:jc w:val="center"/>
              <w:rPr>
                <w:rFonts w:ascii="Times New Roman" w:hAnsi="Times New Roman"/>
                <w:b/>
              </w:rPr>
            </w:pPr>
          </w:p>
        </w:tc>
        <w:tc>
          <w:tcPr>
            <w:tcW w:w="567" w:type="dxa"/>
            <w:gridSpan w:val="3"/>
            <w:tcBorders>
              <w:top w:val="single" w:sz="12" w:space="0" w:color="auto"/>
              <w:left w:val="nil"/>
              <w:bottom w:val="single" w:sz="6" w:space="0" w:color="auto"/>
              <w:right w:val="nil"/>
            </w:tcBorders>
          </w:tcPr>
          <w:p w14:paraId="7CAA76F3"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8" w:type="dxa"/>
            <w:gridSpan w:val="5"/>
            <w:tcBorders>
              <w:top w:val="single" w:sz="12" w:space="0" w:color="auto"/>
              <w:left w:val="nil"/>
              <w:bottom w:val="single" w:sz="6" w:space="0" w:color="auto"/>
              <w:right w:val="single" w:sz="6" w:space="0" w:color="auto"/>
            </w:tcBorders>
          </w:tcPr>
          <w:p w14:paraId="32A24FAD" w14:textId="77777777" w:rsidR="009B43AB" w:rsidRDefault="009B43AB" w:rsidP="007D514A">
            <w:pPr>
              <w:spacing w:before="120"/>
              <w:jc w:val="center"/>
              <w:rPr>
                <w:rFonts w:ascii="Times New Roman" w:hAnsi="Times New Roman"/>
                <w:b/>
              </w:rPr>
            </w:pPr>
          </w:p>
        </w:tc>
        <w:tc>
          <w:tcPr>
            <w:tcW w:w="5529" w:type="dxa"/>
            <w:gridSpan w:val="5"/>
            <w:tcBorders>
              <w:top w:val="single" w:sz="12" w:space="0" w:color="auto"/>
              <w:left w:val="nil"/>
              <w:bottom w:val="single" w:sz="6" w:space="0" w:color="auto"/>
              <w:right w:val="single" w:sz="12" w:space="0" w:color="auto"/>
            </w:tcBorders>
          </w:tcPr>
          <w:p w14:paraId="17D75C05" w14:textId="77777777" w:rsidR="009B43AB" w:rsidRDefault="009B43AB" w:rsidP="007D514A">
            <w:pPr>
              <w:rPr>
                <w:rFonts w:ascii="Times New Roman" w:hAnsi="Times New Roman"/>
                <w:b/>
              </w:rPr>
            </w:pPr>
          </w:p>
        </w:tc>
      </w:tr>
      <w:tr w:rsidR="009B43AB" w14:paraId="29B7542C" w14:textId="77777777" w:rsidTr="009B43AB">
        <w:trPr>
          <w:gridBefore w:val="3"/>
          <w:wBefore w:w="185" w:type="dxa"/>
          <w:trHeight w:val="325"/>
          <w:jc w:val="center"/>
        </w:trPr>
        <w:tc>
          <w:tcPr>
            <w:tcW w:w="3774" w:type="dxa"/>
            <w:gridSpan w:val="5"/>
            <w:tcBorders>
              <w:top w:val="single" w:sz="6" w:space="0" w:color="auto"/>
              <w:left w:val="single" w:sz="12" w:space="0" w:color="auto"/>
              <w:bottom w:val="single" w:sz="6" w:space="0" w:color="auto"/>
              <w:right w:val="nil"/>
            </w:tcBorders>
            <w:hideMark/>
          </w:tcPr>
          <w:p w14:paraId="483E3B5C" w14:textId="77777777" w:rsidR="009B43AB" w:rsidRDefault="009B43AB" w:rsidP="007D514A">
            <w:pPr>
              <w:tabs>
                <w:tab w:val="left" w:pos="213"/>
              </w:tabs>
              <w:spacing w:before="120"/>
              <w:ind w:left="213" w:hanging="213"/>
              <w:rPr>
                <w:rFonts w:ascii="Times New Roman" w:hAnsi="Times New Roman"/>
                <w:b/>
                <w:sz w:val="18"/>
              </w:rPr>
            </w:pPr>
            <w:r>
              <w:rPr>
                <w:rFonts w:ascii="Times New Roman" w:hAnsi="Times New Roman"/>
                <w:b/>
                <w:sz w:val="18"/>
              </w:rPr>
              <w:t>-</w:t>
            </w:r>
            <w:r>
              <w:rPr>
                <w:rFonts w:ascii="Times New Roman" w:hAnsi="Times New Roman"/>
                <w:b/>
                <w:sz w:val="18"/>
              </w:rPr>
              <w:tab/>
            </w:r>
            <w:r w:rsidRPr="0080523B">
              <w:rPr>
                <w:rFonts w:ascii="Times New Roman" w:hAnsi="Times New Roman"/>
                <w:b/>
                <w:sz w:val="18"/>
              </w:rPr>
              <w:t>Prestations non effectuées</w:t>
            </w:r>
          </w:p>
          <w:p w14:paraId="16780BBF" w14:textId="77777777" w:rsidR="009B43AB" w:rsidRDefault="009B43AB" w:rsidP="007D514A">
            <w:pPr>
              <w:tabs>
                <w:tab w:val="left" w:pos="213"/>
              </w:tabs>
              <w:spacing w:before="120"/>
              <w:ind w:left="213" w:hanging="213"/>
              <w:rPr>
                <w:rFonts w:ascii="Times New Roman" w:hAnsi="Times New Roman"/>
                <w:b/>
                <w:sz w:val="18"/>
              </w:rPr>
            </w:pPr>
          </w:p>
        </w:tc>
        <w:tc>
          <w:tcPr>
            <w:tcW w:w="567" w:type="dxa"/>
            <w:gridSpan w:val="3"/>
            <w:tcBorders>
              <w:top w:val="single" w:sz="6" w:space="0" w:color="auto"/>
              <w:left w:val="single" w:sz="6" w:space="0" w:color="auto"/>
              <w:bottom w:val="single" w:sz="6" w:space="0" w:color="auto"/>
              <w:right w:val="nil"/>
            </w:tcBorders>
          </w:tcPr>
          <w:p w14:paraId="16675144" w14:textId="77777777" w:rsidR="009B43AB" w:rsidRDefault="009B43AB" w:rsidP="007D514A">
            <w:pPr>
              <w:tabs>
                <w:tab w:val="left" w:pos="213"/>
              </w:tabs>
              <w:spacing w:before="120"/>
              <w:ind w:left="213" w:hanging="213"/>
              <w:jc w:val="center"/>
              <w:rPr>
                <w:rFonts w:ascii="Times New Roman" w:hAnsi="Times New Roman"/>
                <w:b/>
              </w:rPr>
            </w:pPr>
          </w:p>
        </w:tc>
        <w:tc>
          <w:tcPr>
            <w:tcW w:w="567" w:type="dxa"/>
            <w:gridSpan w:val="3"/>
            <w:tcBorders>
              <w:top w:val="single" w:sz="6" w:space="0" w:color="auto"/>
              <w:left w:val="nil"/>
              <w:bottom w:val="single" w:sz="6" w:space="0" w:color="auto"/>
              <w:right w:val="nil"/>
            </w:tcBorders>
          </w:tcPr>
          <w:p w14:paraId="14A55DFF"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8" w:type="dxa"/>
            <w:gridSpan w:val="5"/>
            <w:tcBorders>
              <w:top w:val="single" w:sz="6" w:space="0" w:color="auto"/>
              <w:left w:val="nil"/>
              <w:bottom w:val="single" w:sz="6" w:space="0" w:color="auto"/>
              <w:right w:val="single" w:sz="6" w:space="0" w:color="auto"/>
            </w:tcBorders>
          </w:tcPr>
          <w:p w14:paraId="2713AD45" w14:textId="77777777" w:rsidR="009B43AB" w:rsidRDefault="009B43AB" w:rsidP="007D514A">
            <w:pPr>
              <w:spacing w:before="120"/>
              <w:jc w:val="center"/>
              <w:rPr>
                <w:rFonts w:ascii="Times New Roman" w:hAnsi="Times New Roman"/>
                <w:b/>
              </w:rPr>
            </w:pPr>
          </w:p>
        </w:tc>
        <w:tc>
          <w:tcPr>
            <w:tcW w:w="5529" w:type="dxa"/>
            <w:gridSpan w:val="5"/>
            <w:tcBorders>
              <w:top w:val="single" w:sz="6" w:space="0" w:color="auto"/>
              <w:left w:val="nil"/>
              <w:bottom w:val="single" w:sz="6" w:space="0" w:color="auto"/>
              <w:right w:val="single" w:sz="12" w:space="0" w:color="auto"/>
            </w:tcBorders>
          </w:tcPr>
          <w:p w14:paraId="38EAFB4C" w14:textId="77777777" w:rsidR="009B43AB" w:rsidRDefault="009B43AB" w:rsidP="007D514A">
            <w:pPr>
              <w:spacing w:before="120"/>
              <w:jc w:val="center"/>
              <w:rPr>
                <w:rFonts w:ascii="Times New Roman" w:hAnsi="Times New Roman"/>
                <w:b/>
              </w:rPr>
            </w:pPr>
          </w:p>
        </w:tc>
      </w:tr>
      <w:tr w:rsidR="009B43AB" w14:paraId="0BBD8C20" w14:textId="77777777" w:rsidTr="009B43AB">
        <w:trPr>
          <w:gridBefore w:val="3"/>
          <w:wBefore w:w="185" w:type="dxa"/>
          <w:trHeight w:val="221"/>
          <w:jc w:val="center"/>
        </w:trPr>
        <w:tc>
          <w:tcPr>
            <w:tcW w:w="3774" w:type="dxa"/>
            <w:gridSpan w:val="5"/>
            <w:tcBorders>
              <w:top w:val="single" w:sz="6" w:space="0" w:color="auto"/>
              <w:left w:val="single" w:sz="12" w:space="0" w:color="auto"/>
              <w:bottom w:val="single" w:sz="6" w:space="0" w:color="auto"/>
              <w:right w:val="nil"/>
            </w:tcBorders>
            <w:hideMark/>
          </w:tcPr>
          <w:p w14:paraId="7924F359" w14:textId="77777777" w:rsidR="009B43AB" w:rsidRDefault="009B43AB" w:rsidP="007D514A">
            <w:pPr>
              <w:tabs>
                <w:tab w:val="left" w:pos="213"/>
              </w:tabs>
              <w:spacing w:before="120"/>
              <w:ind w:left="213" w:hanging="213"/>
              <w:jc w:val="both"/>
              <w:rPr>
                <w:rFonts w:ascii="Times New Roman" w:hAnsi="Times New Roman"/>
                <w:b/>
                <w:sz w:val="18"/>
              </w:rPr>
            </w:pPr>
            <w:r>
              <w:rPr>
                <w:rFonts w:ascii="Times New Roman" w:hAnsi="Times New Roman"/>
                <w:b/>
                <w:sz w:val="18"/>
              </w:rPr>
              <w:t>-</w:t>
            </w:r>
            <w:r>
              <w:rPr>
                <w:rFonts w:ascii="Times New Roman" w:hAnsi="Times New Roman"/>
                <w:b/>
                <w:sz w:val="18"/>
              </w:rPr>
              <w:tab/>
              <w:t>I</w:t>
            </w:r>
            <w:r w:rsidRPr="0080523B">
              <w:rPr>
                <w:rFonts w:ascii="Times New Roman" w:hAnsi="Times New Roman"/>
                <w:b/>
                <w:sz w:val="18"/>
              </w:rPr>
              <w:t>nadéquation du contenu</w:t>
            </w:r>
            <w:r>
              <w:rPr>
                <w:rFonts w:ascii="Times New Roman" w:hAnsi="Times New Roman"/>
                <w:b/>
                <w:sz w:val="18"/>
              </w:rPr>
              <w:t xml:space="preserve"> </w:t>
            </w:r>
            <w:r w:rsidRPr="0080523B">
              <w:rPr>
                <w:rFonts w:ascii="Times New Roman" w:hAnsi="Times New Roman"/>
                <w:b/>
                <w:sz w:val="18"/>
              </w:rPr>
              <w:t>pédagogique par rapport aux objectifs</w:t>
            </w:r>
            <w:r>
              <w:rPr>
                <w:rFonts w:ascii="Times New Roman" w:hAnsi="Times New Roman"/>
                <w:b/>
                <w:sz w:val="18"/>
              </w:rPr>
              <w:t xml:space="preserve"> </w:t>
            </w:r>
            <w:r w:rsidRPr="0080523B">
              <w:rPr>
                <w:rFonts w:ascii="Times New Roman" w:hAnsi="Times New Roman"/>
                <w:b/>
                <w:sz w:val="18"/>
              </w:rPr>
              <w:t>visés</w:t>
            </w:r>
          </w:p>
          <w:p w14:paraId="19989598" w14:textId="77777777" w:rsidR="009B43AB" w:rsidRDefault="009B43AB" w:rsidP="007D514A">
            <w:pPr>
              <w:tabs>
                <w:tab w:val="left" w:pos="213"/>
              </w:tabs>
              <w:spacing w:before="120"/>
              <w:ind w:left="213" w:hanging="213"/>
              <w:jc w:val="both"/>
              <w:rPr>
                <w:rFonts w:ascii="Times New Roman" w:hAnsi="Times New Roman"/>
                <w:b/>
                <w:sz w:val="18"/>
              </w:rPr>
            </w:pPr>
          </w:p>
        </w:tc>
        <w:tc>
          <w:tcPr>
            <w:tcW w:w="567" w:type="dxa"/>
            <w:gridSpan w:val="3"/>
            <w:tcBorders>
              <w:top w:val="single" w:sz="6" w:space="0" w:color="auto"/>
              <w:left w:val="single" w:sz="6" w:space="0" w:color="auto"/>
              <w:bottom w:val="single" w:sz="6" w:space="0" w:color="auto"/>
              <w:right w:val="nil"/>
            </w:tcBorders>
          </w:tcPr>
          <w:p w14:paraId="0DAFB03A" w14:textId="77777777" w:rsidR="009B43AB" w:rsidRDefault="009B43AB" w:rsidP="007D514A">
            <w:pPr>
              <w:tabs>
                <w:tab w:val="left" w:pos="213"/>
              </w:tabs>
              <w:spacing w:before="120"/>
              <w:ind w:left="213" w:hanging="213"/>
              <w:jc w:val="center"/>
              <w:rPr>
                <w:rFonts w:ascii="Times New Roman" w:hAnsi="Times New Roman"/>
                <w:b/>
              </w:rPr>
            </w:pPr>
          </w:p>
        </w:tc>
        <w:tc>
          <w:tcPr>
            <w:tcW w:w="567" w:type="dxa"/>
            <w:gridSpan w:val="3"/>
            <w:tcBorders>
              <w:top w:val="single" w:sz="6" w:space="0" w:color="auto"/>
              <w:left w:val="nil"/>
              <w:bottom w:val="single" w:sz="6" w:space="0" w:color="auto"/>
              <w:right w:val="nil"/>
            </w:tcBorders>
          </w:tcPr>
          <w:p w14:paraId="280869E7"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8" w:type="dxa"/>
            <w:gridSpan w:val="5"/>
            <w:tcBorders>
              <w:top w:val="single" w:sz="6" w:space="0" w:color="auto"/>
              <w:left w:val="nil"/>
              <w:bottom w:val="single" w:sz="6" w:space="0" w:color="auto"/>
              <w:right w:val="single" w:sz="6" w:space="0" w:color="auto"/>
            </w:tcBorders>
          </w:tcPr>
          <w:p w14:paraId="65D38BAC" w14:textId="77777777" w:rsidR="009B43AB" w:rsidRDefault="009B43AB" w:rsidP="007D514A">
            <w:pPr>
              <w:spacing w:before="120"/>
              <w:jc w:val="center"/>
              <w:rPr>
                <w:rFonts w:ascii="Times New Roman" w:hAnsi="Times New Roman"/>
                <w:b/>
              </w:rPr>
            </w:pPr>
          </w:p>
        </w:tc>
        <w:tc>
          <w:tcPr>
            <w:tcW w:w="5529" w:type="dxa"/>
            <w:gridSpan w:val="5"/>
            <w:tcBorders>
              <w:top w:val="single" w:sz="6" w:space="0" w:color="auto"/>
              <w:left w:val="nil"/>
              <w:bottom w:val="single" w:sz="6" w:space="0" w:color="auto"/>
              <w:right w:val="single" w:sz="12" w:space="0" w:color="auto"/>
            </w:tcBorders>
          </w:tcPr>
          <w:p w14:paraId="7FA22DA2" w14:textId="77777777" w:rsidR="009B43AB" w:rsidRDefault="009B43AB" w:rsidP="007D514A">
            <w:pPr>
              <w:spacing w:before="120"/>
              <w:jc w:val="center"/>
              <w:rPr>
                <w:rFonts w:ascii="Times New Roman" w:hAnsi="Times New Roman"/>
                <w:b/>
              </w:rPr>
            </w:pPr>
          </w:p>
        </w:tc>
      </w:tr>
      <w:tr w:rsidR="009B43AB" w14:paraId="55F09FDE" w14:textId="77777777" w:rsidTr="007D514A">
        <w:trPr>
          <w:gridBefore w:val="3"/>
          <w:wBefore w:w="185" w:type="dxa"/>
          <w:trHeight w:val="630"/>
          <w:jc w:val="center"/>
        </w:trPr>
        <w:tc>
          <w:tcPr>
            <w:tcW w:w="3774" w:type="dxa"/>
            <w:gridSpan w:val="5"/>
            <w:tcBorders>
              <w:top w:val="nil"/>
              <w:left w:val="single" w:sz="12" w:space="0" w:color="auto"/>
              <w:bottom w:val="nil"/>
              <w:right w:val="nil"/>
            </w:tcBorders>
            <w:hideMark/>
          </w:tcPr>
          <w:p w14:paraId="01B56D3D" w14:textId="77777777" w:rsidR="009B43AB" w:rsidRDefault="009B43AB" w:rsidP="007D514A">
            <w:pPr>
              <w:tabs>
                <w:tab w:val="left" w:pos="213"/>
              </w:tabs>
              <w:spacing w:before="40"/>
              <w:ind w:left="213" w:hanging="213"/>
              <w:rPr>
                <w:rFonts w:ascii="Times New Roman" w:hAnsi="Times New Roman"/>
                <w:b/>
              </w:rPr>
            </w:pPr>
            <w:r>
              <w:rPr>
                <w:rFonts w:ascii="Times New Roman" w:hAnsi="Times New Roman"/>
                <w:b/>
                <w:u w:val="single"/>
              </w:rPr>
              <w:t>AUTRES MOTIFS</w:t>
            </w:r>
            <w:r>
              <w:rPr>
                <w:rFonts w:ascii="Times New Roman" w:hAnsi="Times New Roman"/>
                <w:b/>
              </w:rPr>
              <w:t> :</w:t>
            </w:r>
          </w:p>
        </w:tc>
        <w:tc>
          <w:tcPr>
            <w:tcW w:w="567" w:type="dxa"/>
            <w:gridSpan w:val="3"/>
            <w:tcBorders>
              <w:top w:val="single" w:sz="6" w:space="0" w:color="auto"/>
              <w:left w:val="single" w:sz="6" w:space="0" w:color="auto"/>
              <w:bottom w:val="nil"/>
              <w:right w:val="nil"/>
            </w:tcBorders>
          </w:tcPr>
          <w:p w14:paraId="282C66D2" w14:textId="77777777" w:rsidR="009B43AB" w:rsidRDefault="009B43AB" w:rsidP="007D514A">
            <w:pPr>
              <w:spacing w:before="40"/>
              <w:jc w:val="center"/>
              <w:rPr>
                <w:rFonts w:ascii="Times New Roman" w:hAnsi="Times New Roman"/>
                <w:b/>
              </w:rPr>
            </w:pPr>
          </w:p>
        </w:tc>
        <w:tc>
          <w:tcPr>
            <w:tcW w:w="567" w:type="dxa"/>
            <w:gridSpan w:val="3"/>
            <w:tcBorders>
              <w:top w:val="single" w:sz="6" w:space="0" w:color="auto"/>
              <w:left w:val="nil"/>
              <w:bottom w:val="nil"/>
              <w:right w:val="nil"/>
            </w:tcBorders>
          </w:tcPr>
          <w:p w14:paraId="4A715FD5"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8" w:type="dxa"/>
            <w:gridSpan w:val="5"/>
            <w:tcBorders>
              <w:top w:val="single" w:sz="6" w:space="0" w:color="auto"/>
              <w:left w:val="nil"/>
              <w:bottom w:val="nil"/>
              <w:right w:val="single" w:sz="6" w:space="0" w:color="auto"/>
            </w:tcBorders>
          </w:tcPr>
          <w:p w14:paraId="7A763B2D" w14:textId="77777777" w:rsidR="009B43AB" w:rsidRDefault="009B43AB" w:rsidP="007D514A">
            <w:pPr>
              <w:spacing w:before="40"/>
              <w:jc w:val="center"/>
              <w:rPr>
                <w:rFonts w:ascii="Times New Roman" w:hAnsi="Times New Roman"/>
                <w:b/>
              </w:rPr>
            </w:pPr>
          </w:p>
        </w:tc>
        <w:tc>
          <w:tcPr>
            <w:tcW w:w="5529" w:type="dxa"/>
            <w:gridSpan w:val="5"/>
            <w:tcBorders>
              <w:top w:val="nil"/>
              <w:left w:val="single" w:sz="6" w:space="0" w:color="auto"/>
              <w:bottom w:val="nil"/>
              <w:right w:val="single" w:sz="12" w:space="0" w:color="auto"/>
            </w:tcBorders>
          </w:tcPr>
          <w:p w14:paraId="24C93485" w14:textId="77777777" w:rsidR="009B43AB" w:rsidRDefault="009B43AB" w:rsidP="007D514A">
            <w:pPr>
              <w:spacing w:before="40"/>
              <w:jc w:val="center"/>
              <w:rPr>
                <w:rFonts w:ascii="Times New Roman" w:hAnsi="Times New Roman"/>
                <w:b/>
              </w:rPr>
            </w:pPr>
          </w:p>
        </w:tc>
      </w:tr>
      <w:tr w:rsidR="009B43AB" w14:paraId="13B13ED3" w14:textId="77777777" w:rsidTr="007D514A">
        <w:trPr>
          <w:gridBefore w:val="2"/>
          <w:gridAfter w:val="1"/>
          <w:wBefore w:w="163" w:type="dxa"/>
          <w:wAfter w:w="31" w:type="dxa"/>
          <w:jc w:val="center"/>
        </w:trPr>
        <w:tc>
          <w:tcPr>
            <w:tcW w:w="335" w:type="dxa"/>
            <w:gridSpan w:val="3"/>
            <w:tcBorders>
              <w:top w:val="single" w:sz="12" w:space="0" w:color="auto"/>
              <w:left w:val="single" w:sz="12" w:space="0" w:color="auto"/>
              <w:bottom w:val="single" w:sz="12" w:space="0" w:color="auto"/>
              <w:right w:val="single" w:sz="12" w:space="0" w:color="auto"/>
            </w:tcBorders>
            <w:shd w:val="solid" w:color="C0C0C0" w:fill="C0C0C0"/>
            <w:hideMark/>
          </w:tcPr>
          <w:p w14:paraId="0B31E16B" w14:textId="77777777" w:rsidR="009B43AB" w:rsidRDefault="009B43AB" w:rsidP="007D514A">
            <w:pPr>
              <w:spacing w:before="120"/>
              <w:jc w:val="center"/>
              <w:rPr>
                <w:rFonts w:ascii="Times New Roman" w:hAnsi="Times New Roman"/>
                <w:b/>
                <w:sz w:val="24"/>
              </w:rPr>
            </w:pPr>
            <w:r>
              <w:rPr>
                <w:rFonts w:ascii="Times New Roman" w:hAnsi="Times New Roman"/>
                <w:b/>
                <w:sz w:val="24"/>
              </w:rPr>
              <w:t>2</w:t>
            </w:r>
          </w:p>
        </w:tc>
        <w:tc>
          <w:tcPr>
            <w:tcW w:w="3451" w:type="dxa"/>
            <w:gridSpan w:val="2"/>
            <w:tcBorders>
              <w:top w:val="single" w:sz="12" w:space="0" w:color="auto"/>
              <w:left w:val="nil"/>
              <w:bottom w:val="single" w:sz="12" w:space="0" w:color="auto"/>
              <w:right w:val="nil"/>
            </w:tcBorders>
            <w:hideMark/>
          </w:tcPr>
          <w:p w14:paraId="13A16A37" w14:textId="77777777" w:rsidR="009B43AB" w:rsidRDefault="009B43AB" w:rsidP="007D514A">
            <w:pPr>
              <w:spacing w:before="120"/>
              <w:jc w:val="center"/>
              <w:rPr>
                <w:rFonts w:ascii="Times New Roman" w:hAnsi="Times New Roman"/>
                <w:b/>
              </w:rPr>
            </w:pPr>
            <w:r>
              <w:rPr>
                <w:rFonts w:ascii="Times New Roman" w:hAnsi="Times New Roman"/>
                <w:b/>
              </w:rPr>
              <w:t>Actions menées par la formation</w:t>
            </w:r>
          </w:p>
        </w:tc>
        <w:tc>
          <w:tcPr>
            <w:tcW w:w="1702" w:type="dxa"/>
            <w:gridSpan w:val="11"/>
            <w:tcBorders>
              <w:top w:val="single" w:sz="12" w:space="0" w:color="auto"/>
              <w:left w:val="single" w:sz="6" w:space="0" w:color="auto"/>
              <w:bottom w:val="single" w:sz="12" w:space="0" w:color="auto"/>
              <w:right w:val="single" w:sz="6" w:space="0" w:color="auto"/>
            </w:tcBorders>
            <w:hideMark/>
          </w:tcPr>
          <w:p w14:paraId="32747721" w14:textId="77777777" w:rsidR="009B43AB" w:rsidRDefault="009B43AB" w:rsidP="007D514A">
            <w:pPr>
              <w:jc w:val="center"/>
              <w:rPr>
                <w:rFonts w:ascii="Times New Roman" w:hAnsi="Times New Roman"/>
                <w:b/>
              </w:rPr>
            </w:pPr>
            <w:r>
              <w:rPr>
                <w:rFonts w:ascii="Times New Roman" w:hAnsi="Times New Roman"/>
                <w:b/>
              </w:rPr>
              <w:t>Cocher la case</w:t>
            </w:r>
          </w:p>
          <w:p w14:paraId="390AFAD7" w14:textId="77777777" w:rsidR="009B43AB" w:rsidRDefault="009B43AB" w:rsidP="007D514A">
            <w:pPr>
              <w:jc w:val="center"/>
              <w:rPr>
                <w:rFonts w:ascii="Times New Roman" w:hAnsi="Times New Roman"/>
                <w:b/>
              </w:rPr>
            </w:pPr>
            <w:r>
              <w:rPr>
                <w:rFonts w:ascii="Times New Roman" w:hAnsi="Times New Roman"/>
                <w:b/>
              </w:rPr>
              <w:t>correspondante</w:t>
            </w:r>
          </w:p>
        </w:tc>
        <w:tc>
          <w:tcPr>
            <w:tcW w:w="5508" w:type="dxa"/>
            <w:gridSpan w:val="5"/>
            <w:tcBorders>
              <w:top w:val="single" w:sz="12" w:space="0" w:color="auto"/>
              <w:left w:val="nil"/>
              <w:bottom w:val="single" w:sz="12" w:space="0" w:color="auto"/>
              <w:right w:val="single" w:sz="12" w:space="0" w:color="auto"/>
            </w:tcBorders>
            <w:hideMark/>
          </w:tcPr>
          <w:p w14:paraId="7545D960" w14:textId="77777777" w:rsidR="009B43AB" w:rsidRDefault="009B43AB" w:rsidP="00FB032F">
            <w:pPr>
              <w:jc w:val="center"/>
            </w:pPr>
            <w:r w:rsidRPr="00FB032F">
              <w:rPr>
                <w:rFonts w:ascii="Times New Roman" w:hAnsi="Times New Roman"/>
                <w:b/>
              </w:rPr>
              <w:t>Observations éventuelles</w:t>
            </w:r>
          </w:p>
        </w:tc>
      </w:tr>
      <w:tr w:rsidR="009B43AB" w14:paraId="35CD52C0" w14:textId="77777777" w:rsidTr="007D514A">
        <w:trPr>
          <w:gridBefore w:val="2"/>
          <w:gridAfter w:val="2"/>
          <w:wBefore w:w="163" w:type="dxa"/>
          <w:wAfter w:w="38" w:type="dxa"/>
          <w:jc w:val="center"/>
        </w:trPr>
        <w:tc>
          <w:tcPr>
            <w:tcW w:w="3786" w:type="dxa"/>
            <w:gridSpan w:val="5"/>
            <w:tcBorders>
              <w:top w:val="nil"/>
              <w:left w:val="single" w:sz="12" w:space="0" w:color="auto"/>
              <w:bottom w:val="nil"/>
              <w:right w:val="nil"/>
            </w:tcBorders>
            <w:hideMark/>
          </w:tcPr>
          <w:p w14:paraId="11C3DD60" w14:textId="77777777" w:rsidR="009B43AB" w:rsidRDefault="009B43AB" w:rsidP="007D514A">
            <w:pPr>
              <w:tabs>
                <w:tab w:val="left" w:pos="201"/>
              </w:tabs>
              <w:spacing w:before="180"/>
              <w:ind w:left="201" w:hanging="201"/>
              <w:rPr>
                <w:rFonts w:ascii="Times New Roman" w:hAnsi="Times New Roman"/>
                <w:b/>
              </w:rPr>
            </w:pPr>
            <w:r>
              <w:rPr>
                <w:rFonts w:ascii="Times New Roman" w:hAnsi="Times New Roman"/>
                <w:b/>
              </w:rPr>
              <w:t>-</w:t>
            </w:r>
            <w:r>
              <w:rPr>
                <w:rFonts w:ascii="Times New Roman" w:hAnsi="Times New Roman"/>
                <w:b/>
              </w:rPr>
              <w:tab/>
              <w:t xml:space="preserve">remarque verbale au </w:t>
            </w:r>
            <w:r w:rsidRPr="0080523B">
              <w:rPr>
                <w:rFonts w:ascii="Times New Roman" w:hAnsi="Times New Roman"/>
                <w:b/>
              </w:rPr>
              <w:t>titulaire</w:t>
            </w:r>
          </w:p>
        </w:tc>
        <w:tc>
          <w:tcPr>
            <w:tcW w:w="567" w:type="dxa"/>
            <w:gridSpan w:val="3"/>
            <w:tcBorders>
              <w:top w:val="nil"/>
              <w:left w:val="single" w:sz="6" w:space="0" w:color="auto"/>
              <w:bottom w:val="nil"/>
              <w:right w:val="nil"/>
            </w:tcBorders>
          </w:tcPr>
          <w:p w14:paraId="2210729C" w14:textId="77777777" w:rsidR="009B43AB" w:rsidRDefault="009B43AB" w:rsidP="007D514A">
            <w:pPr>
              <w:spacing w:before="180"/>
              <w:jc w:val="center"/>
              <w:rPr>
                <w:rFonts w:ascii="Times New Roman" w:hAnsi="Times New Roman"/>
                <w:b/>
              </w:rPr>
            </w:pPr>
          </w:p>
        </w:tc>
        <w:tc>
          <w:tcPr>
            <w:tcW w:w="560" w:type="dxa"/>
            <w:gridSpan w:val="3"/>
            <w:tcBorders>
              <w:top w:val="nil"/>
              <w:left w:val="nil"/>
              <w:bottom w:val="single" w:sz="6" w:space="0" w:color="auto"/>
              <w:right w:val="nil"/>
            </w:tcBorders>
          </w:tcPr>
          <w:p w14:paraId="6C099021" w14:textId="77777777" w:rsidR="009B43AB" w:rsidRDefault="009B43AB" w:rsidP="007D514A">
            <w:pPr>
              <w:pBdr>
                <w:top w:val="single" w:sz="6" w:space="1" w:color="auto"/>
                <w:left w:val="single" w:sz="6" w:space="1" w:color="auto"/>
                <w:bottom w:val="single" w:sz="6" w:space="1" w:color="auto"/>
                <w:right w:val="single" w:sz="6" w:space="1" w:color="auto"/>
              </w:pBdr>
              <w:spacing w:before="180"/>
              <w:jc w:val="center"/>
              <w:rPr>
                <w:rFonts w:ascii="Times New Roman" w:hAnsi="Times New Roman"/>
                <w:b/>
              </w:rPr>
            </w:pPr>
          </w:p>
        </w:tc>
        <w:tc>
          <w:tcPr>
            <w:tcW w:w="568" w:type="dxa"/>
            <w:gridSpan w:val="4"/>
            <w:tcBorders>
              <w:top w:val="nil"/>
              <w:left w:val="nil"/>
              <w:bottom w:val="single" w:sz="6" w:space="0" w:color="auto"/>
              <w:right w:val="single" w:sz="6" w:space="0" w:color="auto"/>
            </w:tcBorders>
          </w:tcPr>
          <w:p w14:paraId="45EB2A70" w14:textId="77777777" w:rsidR="009B43AB" w:rsidRDefault="009B43AB" w:rsidP="007D514A">
            <w:pPr>
              <w:spacing w:before="180"/>
              <w:jc w:val="center"/>
              <w:rPr>
                <w:rFonts w:ascii="Times New Roman" w:hAnsi="Times New Roman"/>
                <w:b/>
              </w:rPr>
            </w:pPr>
          </w:p>
        </w:tc>
        <w:tc>
          <w:tcPr>
            <w:tcW w:w="5508" w:type="dxa"/>
            <w:gridSpan w:val="5"/>
            <w:tcBorders>
              <w:top w:val="nil"/>
              <w:left w:val="single" w:sz="6" w:space="0" w:color="auto"/>
              <w:bottom w:val="nil"/>
              <w:right w:val="single" w:sz="12" w:space="0" w:color="auto"/>
            </w:tcBorders>
          </w:tcPr>
          <w:p w14:paraId="69C7EC9E" w14:textId="77777777" w:rsidR="009B43AB" w:rsidRDefault="009B43AB" w:rsidP="007D514A">
            <w:pPr>
              <w:spacing w:before="40"/>
              <w:jc w:val="center"/>
              <w:rPr>
                <w:rFonts w:ascii="Times New Roman" w:hAnsi="Times New Roman"/>
                <w:b/>
              </w:rPr>
            </w:pPr>
          </w:p>
        </w:tc>
      </w:tr>
      <w:tr w:rsidR="009B43AB" w14:paraId="43F8892D" w14:textId="77777777" w:rsidTr="007D514A">
        <w:trPr>
          <w:gridBefore w:val="2"/>
          <w:gridAfter w:val="2"/>
          <w:wBefore w:w="163" w:type="dxa"/>
          <w:wAfter w:w="38" w:type="dxa"/>
          <w:jc w:val="center"/>
        </w:trPr>
        <w:tc>
          <w:tcPr>
            <w:tcW w:w="3786" w:type="dxa"/>
            <w:gridSpan w:val="5"/>
            <w:tcBorders>
              <w:top w:val="single" w:sz="6" w:space="0" w:color="auto"/>
              <w:left w:val="single" w:sz="12" w:space="0" w:color="auto"/>
              <w:bottom w:val="single" w:sz="6" w:space="0" w:color="auto"/>
              <w:right w:val="nil"/>
            </w:tcBorders>
            <w:hideMark/>
          </w:tcPr>
          <w:p w14:paraId="20EC5210" w14:textId="77777777" w:rsidR="009B43AB" w:rsidRDefault="009B43AB" w:rsidP="007D514A">
            <w:pPr>
              <w:tabs>
                <w:tab w:val="left" w:pos="201"/>
              </w:tabs>
              <w:spacing w:before="40"/>
              <w:ind w:left="201" w:hanging="201"/>
              <w:rPr>
                <w:rFonts w:ascii="Times New Roman" w:hAnsi="Times New Roman"/>
                <w:b/>
              </w:rPr>
            </w:pPr>
            <w:r>
              <w:rPr>
                <w:rFonts w:ascii="Times New Roman" w:hAnsi="Times New Roman"/>
                <w:b/>
              </w:rPr>
              <w:t>-</w:t>
            </w:r>
            <w:r>
              <w:rPr>
                <w:rFonts w:ascii="Times New Roman" w:hAnsi="Times New Roman"/>
                <w:b/>
              </w:rPr>
              <w:tab/>
              <w:t xml:space="preserve">remarque écrite au </w:t>
            </w:r>
            <w:r w:rsidRPr="0080523B">
              <w:rPr>
                <w:rFonts w:ascii="Times New Roman" w:hAnsi="Times New Roman"/>
                <w:b/>
              </w:rPr>
              <w:t>titulaire</w:t>
            </w:r>
            <w:r>
              <w:rPr>
                <w:rFonts w:ascii="Times New Roman" w:hAnsi="Times New Roman"/>
                <w:b/>
              </w:rPr>
              <w:t xml:space="preserve"> </w:t>
            </w:r>
            <w:r>
              <w:rPr>
                <w:rFonts w:ascii="Times New Roman" w:hAnsi="Times New Roman"/>
                <w:b/>
              </w:rPr>
              <w:br/>
            </w:r>
            <w:r>
              <w:rPr>
                <w:rFonts w:ascii="Times New Roman" w:hAnsi="Times New Roman"/>
                <w:sz w:val="18"/>
              </w:rPr>
              <w:t>(document à joindre à la fiche d’incident)</w:t>
            </w:r>
          </w:p>
        </w:tc>
        <w:tc>
          <w:tcPr>
            <w:tcW w:w="567" w:type="dxa"/>
            <w:gridSpan w:val="3"/>
            <w:tcBorders>
              <w:top w:val="single" w:sz="6" w:space="0" w:color="auto"/>
              <w:left w:val="single" w:sz="6" w:space="0" w:color="auto"/>
              <w:bottom w:val="nil"/>
              <w:right w:val="nil"/>
            </w:tcBorders>
          </w:tcPr>
          <w:p w14:paraId="25150023" w14:textId="77777777" w:rsidR="009B43AB" w:rsidRDefault="009B43AB" w:rsidP="007D514A">
            <w:pPr>
              <w:spacing w:before="180"/>
              <w:jc w:val="center"/>
              <w:rPr>
                <w:rFonts w:ascii="Times New Roman" w:hAnsi="Times New Roman"/>
                <w:b/>
              </w:rPr>
            </w:pPr>
          </w:p>
        </w:tc>
        <w:tc>
          <w:tcPr>
            <w:tcW w:w="560" w:type="dxa"/>
            <w:gridSpan w:val="3"/>
            <w:tcBorders>
              <w:top w:val="single" w:sz="6" w:space="0" w:color="auto"/>
              <w:left w:val="nil"/>
              <w:bottom w:val="nil"/>
              <w:right w:val="nil"/>
            </w:tcBorders>
          </w:tcPr>
          <w:p w14:paraId="31B30DC4" w14:textId="77777777" w:rsidR="009B43AB" w:rsidRDefault="009B43AB" w:rsidP="007D514A">
            <w:pPr>
              <w:pBdr>
                <w:top w:val="single" w:sz="6" w:space="1" w:color="auto"/>
                <w:left w:val="single" w:sz="6" w:space="1" w:color="auto"/>
                <w:bottom w:val="single" w:sz="6" w:space="1" w:color="auto"/>
                <w:right w:val="single" w:sz="6" w:space="1" w:color="auto"/>
              </w:pBdr>
              <w:spacing w:before="180"/>
              <w:jc w:val="center"/>
              <w:rPr>
                <w:rFonts w:ascii="Times New Roman" w:hAnsi="Times New Roman"/>
                <w:b/>
              </w:rPr>
            </w:pPr>
          </w:p>
        </w:tc>
        <w:tc>
          <w:tcPr>
            <w:tcW w:w="568" w:type="dxa"/>
            <w:gridSpan w:val="4"/>
            <w:tcBorders>
              <w:top w:val="single" w:sz="6" w:space="0" w:color="auto"/>
              <w:left w:val="nil"/>
              <w:bottom w:val="nil"/>
              <w:right w:val="single" w:sz="6" w:space="0" w:color="auto"/>
            </w:tcBorders>
          </w:tcPr>
          <w:p w14:paraId="3D23E3E2" w14:textId="77777777" w:rsidR="009B43AB" w:rsidRDefault="009B43AB" w:rsidP="007D514A">
            <w:pPr>
              <w:spacing w:before="180"/>
              <w:jc w:val="center"/>
              <w:rPr>
                <w:rFonts w:ascii="Times New Roman" w:hAnsi="Times New Roman"/>
                <w:b/>
              </w:rPr>
            </w:pPr>
          </w:p>
        </w:tc>
        <w:tc>
          <w:tcPr>
            <w:tcW w:w="5508" w:type="dxa"/>
            <w:gridSpan w:val="5"/>
            <w:tcBorders>
              <w:top w:val="single" w:sz="6" w:space="0" w:color="auto"/>
              <w:left w:val="nil"/>
              <w:bottom w:val="single" w:sz="6" w:space="0" w:color="auto"/>
              <w:right w:val="single" w:sz="12" w:space="0" w:color="auto"/>
            </w:tcBorders>
          </w:tcPr>
          <w:p w14:paraId="24EA1A1D" w14:textId="77777777" w:rsidR="009B43AB" w:rsidRDefault="009B43AB" w:rsidP="007D514A">
            <w:pPr>
              <w:spacing w:before="40"/>
              <w:jc w:val="center"/>
              <w:rPr>
                <w:rFonts w:ascii="Times New Roman" w:hAnsi="Times New Roman"/>
                <w:b/>
              </w:rPr>
            </w:pPr>
          </w:p>
        </w:tc>
      </w:tr>
      <w:tr w:rsidR="009B43AB" w14:paraId="22630772" w14:textId="77777777" w:rsidTr="007D514A">
        <w:trPr>
          <w:gridBefore w:val="2"/>
          <w:gridAfter w:val="2"/>
          <w:wBefore w:w="163" w:type="dxa"/>
          <w:wAfter w:w="38" w:type="dxa"/>
          <w:jc w:val="center"/>
        </w:trPr>
        <w:tc>
          <w:tcPr>
            <w:tcW w:w="3786" w:type="dxa"/>
            <w:gridSpan w:val="5"/>
            <w:tcBorders>
              <w:top w:val="nil"/>
              <w:left w:val="single" w:sz="12" w:space="0" w:color="auto"/>
              <w:bottom w:val="nil"/>
              <w:right w:val="nil"/>
            </w:tcBorders>
            <w:hideMark/>
          </w:tcPr>
          <w:p w14:paraId="30B3577E" w14:textId="77777777" w:rsidR="009B43AB" w:rsidRDefault="009B43AB" w:rsidP="007D514A">
            <w:pPr>
              <w:tabs>
                <w:tab w:val="left" w:pos="201"/>
              </w:tabs>
              <w:spacing w:before="40"/>
              <w:ind w:left="201" w:hanging="201"/>
              <w:rPr>
                <w:rFonts w:ascii="Times New Roman" w:hAnsi="Times New Roman"/>
                <w:b/>
              </w:rPr>
            </w:pPr>
            <w:r>
              <w:rPr>
                <w:rFonts w:ascii="Times New Roman" w:hAnsi="Times New Roman"/>
                <w:b/>
                <w:u w:val="single"/>
              </w:rPr>
              <w:t>AUTRES</w:t>
            </w:r>
          </w:p>
        </w:tc>
        <w:tc>
          <w:tcPr>
            <w:tcW w:w="567" w:type="dxa"/>
            <w:gridSpan w:val="3"/>
            <w:tcBorders>
              <w:top w:val="single" w:sz="6" w:space="0" w:color="auto"/>
              <w:left w:val="single" w:sz="6" w:space="0" w:color="auto"/>
              <w:bottom w:val="nil"/>
              <w:right w:val="nil"/>
            </w:tcBorders>
          </w:tcPr>
          <w:p w14:paraId="6B3055F0" w14:textId="77777777" w:rsidR="009B43AB" w:rsidRDefault="009B43AB" w:rsidP="007D514A">
            <w:pPr>
              <w:tabs>
                <w:tab w:val="left" w:pos="213"/>
              </w:tabs>
              <w:spacing w:before="40"/>
              <w:ind w:left="213" w:hanging="213"/>
              <w:jc w:val="center"/>
              <w:rPr>
                <w:rFonts w:ascii="Times New Roman" w:hAnsi="Times New Roman"/>
                <w:b/>
              </w:rPr>
            </w:pPr>
          </w:p>
        </w:tc>
        <w:tc>
          <w:tcPr>
            <w:tcW w:w="560" w:type="dxa"/>
            <w:gridSpan w:val="3"/>
            <w:tcBorders>
              <w:top w:val="single" w:sz="6" w:space="0" w:color="auto"/>
              <w:left w:val="nil"/>
              <w:bottom w:val="nil"/>
              <w:right w:val="nil"/>
            </w:tcBorders>
          </w:tcPr>
          <w:p w14:paraId="385DB7DF" w14:textId="77777777" w:rsidR="009B43AB" w:rsidRDefault="009B43AB" w:rsidP="007D514A">
            <w:pPr>
              <w:spacing w:before="40"/>
              <w:jc w:val="center"/>
              <w:rPr>
                <w:rFonts w:ascii="Times New Roman" w:hAnsi="Times New Roman"/>
                <w:b/>
              </w:rPr>
            </w:pPr>
          </w:p>
        </w:tc>
        <w:tc>
          <w:tcPr>
            <w:tcW w:w="568" w:type="dxa"/>
            <w:gridSpan w:val="4"/>
            <w:tcBorders>
              <w:top w:val="single" w:sz="6" w:space="0" w:color="auto"/>
              <w:left w:val="nil"/>
              <w:bottom w:val="nil"/>
              <w:right w:val="single" w:sz="6" w:space="0" w:color="auto"/>
            </w:tcBorders>
          </w:tcPr>
          <w:p w14:paraId="7E63BE33" w14:textId="77777777" w:rsidR="009B43AB" w:rsidRDefault="009B43AB" w:rsidP="007D514A">
            <w:pPr>
              <w:spacing w:before="40"/>
              <w:jc w:val="center"/>
              <w:rPr>
                <w:rFonts w:ascii="Times New Roman" w:hAnsi="Times New Roman"/>
                <w:b/>
              </w:rPr>
            </w:pPr>
          </w:p>
        </w:tc>
        <w:tc>
          <w:tcPr>
            <w:tcW w:w="5508" w:type="dxa"/>
            <w:gridSpan w:val="5"/>
            <w:tcBorders>
              <w:top w:val="nil"/>
              <w:left w:val="nil"/>
              <w:bottom w:val="nil"/>
              <w:right w:val="single" w:sz="12" w:space="0" w:color="auto"/>
            </w:tcBorders>
          </w:tcPr>
          <w:p w14:paraId="5384A2B6" w14:textId="77777777" w:rsidR="009B43AB" w:rsidRDefault="009B43AB" w:rsidP="007D514A">
            <w:pPr>
              <w:spacing w:before="40"/>
              <w:jc w:val="center"/>
              <w:rPr>
                <w:rFonts w:ascii="Times New Roman" w:hAnsi="Times New Roman"/>
                <w:b/>
              </w:rPr>
            </w:pPr>
          </w:p>
        </w:tc>
      </w:tr>
      <w:tr w:rsidR="009B43AB" w14:paraId="15749CFA" w14:textId="77777777" w:rsidTr="007D514A">
        <w:trPr>
          <w:gridBefore w:val="2"/>
          <w:gridAfter w:val="2"/>
          <w:wBefore w:w="163" w:type="dxa"/>
          <w:wAfter w:w="38" w:type="dxa"/>
          <w:jc w:val="center"/>
        </w:trPr>
        <w:tc>
          <w:tcPr>
            <w:tcW w:w="3786" w:type="dxa"/>
            <w:gridSpan w:val="5"/>
            <w:tcBorders>
              <w:top w:val="nil"/>
              <w:left w:val="single" w:sz="12" w:space="0" w:color="auto"/>
              <w:bottom w:val="nil"/>
              <w:right w:val="nil"/>
            </w:tcBorders>
            <w:hideMark/>
          </w:tcPr>
          <w:p w14:paraId="4C216666" w14:textId="77777777" w:rsidR="009B43AB" w:rsidRDefault="009B43AB" w:rsidP="007D514A">
            <w:pPr>
              <w:tabs>
                <w:tab w:val="left" w:pos="201"/>
              </w:tabs>
              <w:ind w:left="201" w:hanging="201"/>
              <w:rPr>
                <w:rFonts w:ascii="Times New Roman" w:hAnsi="Times New Roman"/>
                <w:b/>
                <w:position w:val="-30"/>
                <w:sz w:val="18"/>
              </w:rPr>
            </w:pPr>
            <w:r>
              <w:rPr>
                <w:rFonts w:ascii="Times New Roman" w:hAnsi="Times New Roman"/>
                <w:position w:val="-30"/>
                <w:sz w:val="18"/>
              </w:rPr>
              <w:t xml:space="preserve">(applications des dispositions prévues par le </w:t>
            </w:r>
          </w:p>
        </w:tc>
        <w:tc>
          <w:tcPr>
            <w:tcW w:w="567" w:type="dxa"/>
            <w:gridSpan w:val="3"/>
            <w:tcBorders>
              <w:top w:val="nil"/>
              <w:left w:val="single" w:sz="6" w:space="0" w:color="auto"/>
              <w:bottom w:val="nil"/>
              <w:right w:val="nil"/>
            </w:tcBorders>
          </w:tcPr>
          <w:p w14:paraId="3862238F" w14:textId="77777777" w:rsidR="009B43AB" w:rsidRDefault="009B43AB" w:rsidP="007D514A">
            <w:pPr>
              <w:tabs>
                <w:tab w:val="left" w:pos="213"/>
              </w:tabs>
              <w:ind w:left="213" w:hanging="213"/>
              <w:jc w:val="center"/>
              <w:rPr>
                <w:rFonts w:ascii="Times New Roman" w:hAnsi="Times New Roman"/>
                <w:b/>
              </w:rPr>
            </w:pPr>
          </w:p>
        </w:tc>
        <w:tc>
          <w:tcPr>
            <w:tcW w:w="560" w:type="dxa"/>
            <w:gridSpan w:val="3"/>
            <w:tcBorders>
              <w:top w:val="nil"/>
              <w:left w:val="nil"/>
              <w:bottom w:val="nil"/>
              <w:right w:val="nil"/>
            </w:tcBorders>
          </w:tcPr>
          <w:p w14:paraId="27FAE9E3" w14:textId="77777777" w:rsidR="009B43AB" w:rsidRDefault="009B43AB" w:rsidP="007D514A">
            <w:pPr>
              <w:pBdr>
                <w:top w:val="single" w:sz="6" w:space="1" w:color="auto"/>
                <w:left w:val="single" w:sz="6" w:space="1" w:color="auto"/>
                <w:bottom w:val="single" w:sz="6" w:space="1" w:color="auto"/>
                <w:right w:val="single" w:sz="6" w:space="1" w:color="auto"/>
              </w:pBdr>
              <w:rPr>
                <w:rFonts w:ascii="Times New Roman" w:hAnsi="Times New Roman"/>
                <w:b/>
              </w:rPr>
            </w:pPr>
          </w:p>
        </w:tc>
        <w:tc>
          <w:tcPr>
            <w:tcW w:w="568" w:type="dxa"/>
            <w:gridSpan w:val="4"/>
            <w:tcBorders>
              <w:top w:val="nil"/>
              <w:left w:val="nil"/>
              <w:bottom w:val="nil"/>
              <w:right w:val="single" w:sz="6" w:space="0" w:color="auto"/>
            </w:tcBorders>
          </w:tcPr>
          <w:p w14:paraId="5FEB6123" w14:textId="77777777" w:rsidR="009B43AB" w:rsidRDefault="009B43AB" w:rsidP="007D514A">
            <w:pPr>
              <w:jc w:val="center"/>
              <w:rPr>
                <w:rFonts w:ascii="Times New Roman" w:hAnsi="Times New Roman"/>
                <w:b/>
              </w:rPr>
            </w:pPr>
          </w:p>
        </w:tc>
        <w:tc>
          <w:tcPr>
            <w:tcW w:w="5508" w:type="dxa"/>
            <w:gridSpan w:val="5"/>
            <w:tcBorders>
              <w:top w:val="nil"/>
              <w:left w:val="nil"/>
              <w:bottom w:val="nil"/>
              <w:right w:val="single" w:sz="12" w:space="0" w:color="auto"/>
            </w:tcBorders>
          </w:tcPr>
          <w:p w14:paraId="63FA53FA" w14:textId="77777777" w:rsidR="009B43AB" w:rsidRDefault="009B43AB" w:rsidP="007D514A">
            <w:pPr>
              <w:jc w:val="center"/>
              <w:rPr>
                <w:rFonts w:ascii="Times New Roman" w:hAnsi="Times New Roman"/>
                <w:b/>
              </w:rPr>
            </w:pPr>
          </w:p>
        </w:tc>
      </w:tr>
      <w:tr w:rsidR="009B43AB" w14:paraId="2A96D4AC" w14:textId="77777777" w:rsidTr="007D514A">
        <w:trPr>
          <w:gridBefore w:val="2"/>
          <w:gridAfter w:val="2"/>
          <w:wBefore w:w="163" w:type="dxa"/>
          <w:wAfter w:w="38" w:type="dxa"/>
          <w:trHeight w:val="317"/>
          <w:jc w:val="center"/>
        </w:trPr>
        <w:tc>
          <w:tcPr>
            <w:tcW w:w="3786" w:type="dxa"/>
            <w:gridSpan w:val="5"/>
            <w:tcBorders>
              <w:top w:val="nil"/>
              <w:left w:val="single" w:sz="12" w:space="0" w:color="auto"/>
              <w:bottom w:val="nil"/>
              <w:right w:val="nil"/>
            </w:tcBorders>
            <w:hideMark/>
          </w:tcPr>
          <w:p w14:paraId="35B6DFAA" w14:textId="77777777" w:rsidR="009B43AB" w:rsidRDefault="009B43AB" w:rsidP="007D514A">
            <w:pPr>
              <w:tabs>
                <w:tab w:val="left" w:pos="201"/>
              </w:tabs>
              <w:ind w:left="198" w:hanging="198"/>
              <w:rPr>
                <w:rFonts w:ascii="Times New Roman" w:hAnsi="Times New Roman"/>
                <w:bCs/>
                <w:position w:val="28"/>
                <w:sz w:val="18"/>
              </w:rPr>
            </w:pPr>
            <w:r>
              <w:rPr>
                <w:rFonts w:ascii="Times New Roman" w:hAnsi="Times New Roman"/>
                <w:bCs/>
                <w:position w:val="28"/>
                <w:sz w:val="18"/>
              </w:rPr>
              <w:t>C.C.P. –  à préciser)</w:t>
            </w:r>
          </w:p>
        </w:tc>
        <w:tc>
          <w:tcPr>
            <w:tcW w:w="567" w:type="dxa"/>
            <w:gridSpan w:val="3"/>
            <w:tcBorders>
              <w:top w:val="nil"/>
              <w:left w:val="single" w:sz="6" w:space="0" w:color="auto"/>
              <w:bottom w:val="nil"/>
              <w:right w:val="nil"/>
            </w:tcBorders>
          </w:tcPr>
          <w:p w14:paraId="43AF431E" w14:textId="77777777" w:rsidR="009B43AB" w:rsidRDefault="009B43AB" w:rsidP="007D514A">
            <w:pPr>
              <w:jc w:val="center"/>
              <w:rPr>
                <w:rFonts w:ascii="Times New Roman" w:hAnsi="Times New Roman"/>
                <w:b/>
              </w:rPr>
            </w:pPr>
          </w:p>
        </w:tc>
        <w:tc>
          <w:tcPr>
            <w:tcW w:w="560" w:type="dxa"/>
            <w:gridSpan w:val="3"/>
            <w:tcBorders>
              <w:top w:val="nil"/>
              <w:left w:val="nil"/>
              <w:bottom w:val="nil"/>
              <w:right w:val="nil"/>
            </w:tcBorders>
          </w:tcPr>
          <w:p w14:paraId="35AE9EE1" w14:textId="77777777" w:rsidR="009B43AB" w:rsidRDefault="009B43AB" w:rsidP="007D514A">
            <w:pPr>
              <w:jc w:val="center"/>
              <w:rPr>
                <w:rFonts w:ascii="Times New Roman" w:hAnsi="Times New Roman"/>
                <w:b/>
              </w:rPr>
            </w:pPr>
          </w:p>
        </w:tc>
        <w:tc>
          <w:tcPr>
            <w:tcW w:w="568" w:type="dxa"/>
            <w:gridSpan w:val="4"/>
            <w:tcBorders>
              <w:top w:val="nil"/>
              <w:left w:val="nil"/>
              <w:bottom w:val="nil"/>
              <w:right w:val="single" w:sz="6" w:space="0" w:color="auto"/>
            </w:tcBorders>
          </w:tcPr>
          <w:p w14:paraId="0711F46F" w14:textId="77777777" w:rsidR="009B43AB" w:rsidRDefault="009B43AB" w:rsidP="007D514A">
            <w:pPr>
              <w:jc w:val="center"/>
              <w:rPr>
                <w:rFonts w:ascii="Times New Roman" w:hAnsi="Times New Roman"/>
                <w:b/>
              </w:rPr>
            </w:pPr>
          </w:p>
        </w:tc>
        <w:tc>
          <w:tcPr>
            <w:tcW w:w="5508" w:type="dxa"/>
            <w:gridSpan w:val="5"/>
            <w:tcBorders>
              <w:top w:val="nil"/>
              <w:left w:val="nil"/>
              <w:bottom w:val="nil"/>
              <w:right w:val="single" w:sz="12" w:space="0" w:color="auto"/>
            </w:tcBorders>
          </w:tcPr>
          <w:p w14:paraId="56DAFFDE" w14:textId="77777777" w:rsidR="009B43AB" w:rsidRDefault="009B43AB" w:rsidP="007D514A">
            <w:pPr>
              <w:jc w:val="center"/>
              <w:rPr>
                <w:rFonts w:ascii="Times New Roman" w:hAnsi="Times New Roman"/>
                <w:b/>
              </w:rPr>
            </w:pPr>
          </w:p>
        </w:tc>
      </w:tr>
      <w:tr w:rsidR="009B43AB" w14:paraId="0BBEF533" w14:textId="77777777" w:rsidTr="007D514A">
        <w:trPr>
          <w:gridBefore w:val="1"/>
          <w:gridAfter w:val="3"/>
          <w:wBefore w:w="128" w:type="dxa"/>
          <w:wAfter w:w="72" w:type="dxa"/>
          <w:jc w:val="center"/>
        </w:trPr>
        <w:tc>
          <w:tcPr>
            <w:tcW w:w="343" w:type="dxa"/>
            <w:gridSpan w:val="3"/>
            <w:tcBorders>
              <w:top w:val="single" w:sz="12" w:space="0" w:color="auto"/>
              <w:left w:val="single" w:sz="12" w:space="0" w:color="auto"/>
              <w:bottom w:val="single" w:sz="6" w:space="0" w:color="auto"/>
              <w:right w:val="single" w:sz="12" w:space="0" w:color="auto"/>
            </w:tcBorders>
            <w:shd w:val="solid" w:color="C0C0C0" w:fill="C0C0C0"/>
            <w:hideMark/>
          </w:tcPr>
          <w:p w14:paraId="776988F9" w14:textId="77777777" w:rsidR="009B43AB" w:rsidRDefault="009B43AB" w:rsidP="007D514A">
            <w:pPr>
              <w:spacing w:before="120"/>
              <w:jc w:val="center"/>
              <w:rPr>
                <w:rFonts w:ascii="Times New Roman" w:hAnsi="Times New Roman"/>
                <w:b/>
                <w:sz w:val="24"/>
              </w:rPr>
            </w:pPr>
            <w:r>
              <w:rPr>
                <w:rFonts w:ascii="Times New Roman" w:hAnsi="Times New Roman"/>
                <w:b/>
                <w:sz w:val="24"/>
              </w:rPr>
              <w:t>3</w:t>
            </w:r>
          </w:p>
        </w:tc>
        <w:tc>
          <w:tcPr>
            <w:tcW w:w="3438" w:type="dxa"/>
            <w:gridSpan w:val="2"/>
            <w:tcBorders>
              <w:top w:val="single" w:sz="12" w:space="0" w:color="auto"/>
              <w:left w:val="nil"/>
              <w:bottom w:val="single" w:sz="6" w:space="0" w:color="auto"/>
              <w:right w:val="nil"/>
            </w:tcBorders>
            <w:hideMark/>
          </w:tcPr>
          <w:p w14:paraId="26B8A508" w14:textId="77777777" w:rsidR="009B43AB" w:rsidRDefault="009B43AB" w:rsidP="007D514A">
            <w:pPr>
              <w:jc w:val="center"/>
              <w:rPr>
                <w:rFonts w:ascii="Times New Roman" w:hAnsi="Times New Roman"/>
                <w:b/>
              </w:rPr>
            </w:pPr>
            <w:r>
              <w:rPr>
                <w:rFonts w:ascii="Times New Roman" w:hAnsi="Times New Roman"/>
                <w:b/>
              </w:rPr>
              <w:t>Traitement du ou des incidents</w:t>
            </w:r>
            <w:r>
              <w:rPr>
                <w:rFonts w:ascii="Times New Roman" w:hAnsi="Times New Roman"/>
                <w:b/>
              </w:rPr>
              <w:br/>
              <w:t>par le fournisseur</w:t>
            </w:r>
          </w:p>
        </w:tc>
        <w:tc>
          <w:tcPr>
            <w:tcW w:w="1700" w:type="dxa"/>
            <w:gridSpan w:val="10"/>
            <w:tcBorders>
              <w:top w:val="single" w:sz="12" w:space="0" w:color="auto"/>
              <w:left w:val="single" w:sz="6" w:space="0" w:color="auto"/>
              <w:bottom w:val="single" w:sz="6" w:space="0" w:color="auto"/>
              <w:right w:val="single" w:sz="6" w:space="0" w:color="auto"/>
            </w:tcBorders>
            <w:hideMark/>
          </w:tcPr>
          <w:p w14:paraId="149FDF07" w14:textId="77777777" w:rsidR="009B43AB" w:rsidRDefault="009B43AB" w:rsidP="007D514A">
            <w:pPr>
              <w:jc w:val="center"/>
              <w:rPr>
                <w:rFonts w:ascii="Times New Roman" w:hAnsi="Times New Roman"/>
                <w:b/>
              </w:rPr>
            </w:pPr>
            <w:r>
              <w:rPr>
                <w:rFonts w:ascii="Times New Roman" w:hAnsi="Times New Roman"/>
                <w:b/>
              </w:rPr>
              <w:t>Cocher la case</w:t>
            </w:r>
          </w:p>
          <w:p w14:paraId="543BCF15" w14:textId="77777777" w:rsidR="009B43AB" w:rsidRDefault="009B43AB" w:rsidP="007D514A">
            <w:pPr>
              <w:jc w:val="center"/>
              <w:rPr>
                <w:rFonts w:ascii="Times New Roman" w:hAnsi="Times New Roman"/>
                <w:b/>
              </w:rPr>
            </w:pPr>
            <w:r>
              <w:rPr>
                <w:rFonts w:ascii="Times New Roman" w:hAnsi="Times New Roman"/>
                <w:b/>
              </w:rPr>
              <w:t>correspondante</w:t>
            </w:r>
          </w:p>
        </w:tc>
        <w:tc>
          <w:tcPr>
            <w:tcW w:w="5509" w:type="dxa"/>
            <w:gridSpan w:val="5"/>
            <w:tcBorders>
              <w:top w:val="single" w:sz="12" w:space="0" w:color="auto"/>
              <w:left w:val="nil"/>
              <w:bottom w:val="single" w:sz="6" w:space="0" w:color="auto"/>
              <w:right w:val="single" w:sz="12" w:space="0" w:color="auto"/>
            </w:tcBorders>
            <w:hideMark/>
          </w:tcPr>
          <w:p w14:paraId="158433AB" w14:textId="77777777" w:rsidR="009B43AB" w:rsidRDefault="009B43AB" w:rsidP="00FB032F">
            <w:pPr>
              <w:jc w:val="center"/>
            </w:pPr>
            <w:r w:rsidRPr="00FB032F">
              <w:rPr>
                <w:rFonts w:ascii="Times New Roman" w:hAnsi="Times New Roman"/>
                <w:b/>
              </w:rPr>
              <w:t>Observations éventuelles</w:t>
            </w:r>
          </w:p>
        </w:tc>
      </w:tr>
      <w:tr w:rsidR="009B43AB" w14:paraId="29C2FCAE" w14:textId="77777777" w:rsidTr="007D514A">
        <w:trPr>
          <w:gridBefore w:val="1"/>
          <w:gridAfter w:val="3"/>
          <w:wBefore w:w="128" w:type="dxa"/>
          <w:wAfter w:w="72" w:type="dxa"/>
          <w:trHeight w:val="164"/>
          <w:jc w:val="center"/>
        </w:trPr>
        <w:tc>
          <w:tcPr>
            <w:tcW w:w="3781" w:type="dxa"/>
            <w:gridSpan w:val="5"/>
            <w:tcBorders>
              <w:top w:val="single" w:sz="12" w:space="0" w:color="auto"/>
              <w:left w:val="single" w:sz="12" w:space="0" w:color="auto"/>
              <w:bottom w:val="nil"/>
              <w:right w:val="single" w:sz="6" w:space="0" w:color="auto"/>
            </w:tcBorders>
            <w:hideMark/>
          </w:tcPr>
          <w:p w14:paraId="37D16358" w14:textId="77777777" w:rsidR="009B43AB" w:rsidRDefault="009B43AB" w:rsidP="007D514A">
            <w:pPr>
              <w:tabs>
                <w:tab w:val="left" w:pos="188"/>
              </w:tabs>
              <w:spacing w:before="40"/>
              <w:ind w:left="188" w:hanging="188"/>
              <w:rPr>
                <w:rFonts w:ascii="Times New Roman" w:hAnsi="Times New Roman"/>
                <w:b/>
              </w:rPr>
            </w:pPr>
            <w:r>
              <w:rPr>
                <w:rFonts w:ascii="Times New Roman" w:hAnsi="Times New Roman"/>
                <w:b/>
              </w:rPr>
              <w:t>-</w:t>
            </w:r>
            <w:r>
              <w:rPr>
                <w:rFonts w:ascii="Times New Roman" w:hAnsi="Times New Roman"/>
                <w:b/>
              </w:rPr>
              <w:tab/>
            </w:r>
            <w:r>
              <w:rPr>
                <w:rFonts w:ascii="Times New Roman" w:hAnsi="Times New Roman"/>
                <w:b/>
                <w:u w:val="single"/>
              </w:rPr>
              <w:t>incident(s) traité(s) rapidement</w:t>
            </w:r>
          </w:p>
        </w:tc>
        <w:tc>
          <w:tcPr>
            <w:tcW w:w="1700" w:type="dxa"/>
            <w:gridSpan w:val="10"/>
            <w:tcBorders>
              <w:top w:val="single" w:sz="12" w:space="0" w:color="auto"/>
              <w:left w:val="nil"/>
              <w:bottom w:val="nil"/>
              <w:right w:val="single" w:sz="6" w:space="0" w:color="auto"/>
            </w:tcBorders>
          </w:tcPr>
          <w:p w14:paraId="76DCFB2F" w14:textId="77777777" w:rsidR="009B43AB" w:rsidRDefault="009B43AB" w:rsidP="007D514A">
            <w:pPr>
              <w:spacing w:before="40"/>
              <w:jc w:val="center"/>
              <w:rPr>
                <w:rFonts w:ascii="Times New Roman" w:hAnsi="Times New Roman"/>
                <w:b/>
              </w:rPr>
            </w:pPr>
          </w:p>
        </w:tc>
        <w:tc>
          <w:tcPr>
            <w:tcW w:w="5509" w:type="dxa"/>
            <w:gridSpan w:val="5"/>
            <w:tcBorders>
              <w:top w:val="single" w:sz="12" w:space="0" w:color="auto"/>
              <w:left w:val="nil"/>
              <w:bottom w:val="nil"/>
              <w:right w:val="single" w:sz="12" w:space="0" w:color="auto"/>
            </w:tcBorders>
          </w:tcPr>
          <w:p w14:paraId="169D4093" w14:textId="77777777" w:rsidR="009B43AB" w:rsidRDefault="009B43AB" w:rsidP="007D514A">
            <w:pPr>
              <w:spacing w:before="40"/>
              <w:jc w:val="center"/>
              <w:rPr>
                <w:rFonts w:ascii="Times New Roman" w:hAnsi="Times New Roman"/>
                <w:b/>
              </w:rPr>
            </w:pPr>
          </w:p>
        </w:tc>
      </w:tr>
      <w:tr w:rsidR="009B43AB" w14:paraId="588B5BED" w14:textId="77777777" w:rsidTr="007D514A">
        <w:trPr>
          <w:gridBefore w:val="1"/>
          <w:gridAfter w:val="3"/>
          <w:wBefore w:w="128" w:type="dxa"/>
          <w:wAfter w:w="72" w:type="dxa"/>
          <w:trHeight w:val="412"/>
          <w:jc w:val="center"/>
        </w:trPr>
        <w:tc>
          <w:tcPr>
            <w:tcW w:w="3781" w:type="dxa"/>
            <w:gridSpan w:val="5"/>
            <w:tcBorders>
              <w:top w:val="nil"/>
              <w:left w:val="single" w:sz="12" w:space="0" w:color="auto"/>
              <w:bottom w:val="nil"/>
              <w:right w:val="nil"/>
            </w:tcBorders>
            <w:hideMark/>
          </w:tcPr>
          <w:p w14:paraId="3864584F" w14:textId="77777777" w:rsidR="009B43AB" w:rsidRDefault="009B43AB" w:rsidP="009B43AB">
            <w:pPr>
              <w:numPr>
                <w:ilvl w:val="0"/>
                <w:numId w:val="44"/>
              </w:numPr>
              <w:tabs>
                <w:tab w:val="left" w:pos="188"/>
              </w:tabs>
              <w:spacing w:before="120"/>
              <w:ind w:left="214" w:hanging="214"/>
              <w:rPr>
                <w:rFonts w:ascii="Times New Roman" w:hAnsi="Times New Roman"/>
              </w:rPr>
            </w:pPr>
            <w:r>
              <w:rPr>
                <w:rFonts w:ascii="Times New Roman" w:hAnsi="Times New Roman"/>
              </w:rPr>
              <w:t>et qui ne s’est (ne se sont) pas renouvelé(s)</w:t>
            </w:r>
          </w:p>
        </w:tc>
        <w:tc>
          <w:tcPr>
            <w:tcW w:w="566" w:type="dxa"/>
            <w:gridSpan w:val="3"/>
            <w:tcBorders>
              <w:top w:val="nil"/>
              <w:left w:val="single" w:sz="6" w:space="0" w:color="auto"/>
              <w:bottom w:val="nil"/>
              <w:right w:val="nil"/>
            </w:tcBorders>
          </w:tcPr>
          <w:p w14:paraId="7C9C91E8" w14:textId="77777777" w:rsidR="009B43AB" w:rsidRDefault="009B43AB" w:rsidP="007D514A">
            <w:pPr>
              <w:spacing w:before="120"/>
              <w:jc w:val="center"/>
              <w:rPr>
                <w:rFonts w:ascii="Times New Roman" w:hAnsi="Times New Roman"/>
                <w:b/>
              </w:rPr>
            </w:pPr>
          </w:p>
        </w:tc>
        <w:tc>
          <w:tcPr>
            <w:tcW w:w="565" w:type="dxa"/>
            <w:gridSpan w:val="3"/>
            <w:tcBorders>
              <w:top w:val="nil"/>
              <w:left w:val="nil"/>
              <w:bottom w:val="nil"/>
              <w:right w:val="nil"/>
            </w:tcBorders>
          </w:tcPr>
          <w:p w14:paraId="1D966EDD"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9" w:type="dxa"/>
            <w:gridSpan w:val="4"/>
            <w:tcBorders>
              <w:top w:val="nil"/>
              <w:left w:val="nil"/>
              <w:bottom w:val="nil"/>
              <w:right w:val="single" w:sz="6" w:space="0" w:color="auto"/>
            </w:tcBorders>
          </w:tcPr>
          <w:p w14:paraId="2F27D83F" w14:textId="77777777" w:rsidR="009B43AB" w:rsidRDefault="009B43AB" w:rsidP="007D514A">
            <w:pPr>
              <w:spacing w:before="120"/>
              <w:jc w:val="center"/>
              <w:rPr>
                <w:rFonts w:ascii="Times New Roman" w:hAnsi="Times New Roman"/>
                <w:b/>
              </w:rPr>
            </w:pPr>
          </w:p>
        </w:tc>
        <w:tc>
          <w:tcPr>
            <w:tcW w:w="5509" w:type="dxa"/>
            <w:gridSpan w:val="5"/>
            <w:tcBorders>
              <w:top w:val="nil"/>
              <w:left w:val="nil"/>
              <w:bottom w:val="nil"/>
              <w:right w:val="single" w:sz="12" w:space="0" w:color="auto"/>
            </w:tcBorders>
          </w:tcPr>
          <w:p w14:paraId="269FB910" w14:textId="77777777" w:rsidR="009B43AB" w:rsidRDefault="009B43AB" w:rsidP="007D514A">
            <w:pPr>
              <w:spacing w:before="120"/>
              <w:jc w:val="center"/>
              <w:rPr>
                <w:rFonts w:ascii="Times New Roman" w:hAnsi="Times New Roman"/>
                <w:b/>
              </w:rPr>
            </w:pPr>
          </w:p>
        </w:tc>
      </w:tr>
      <w:tr w:rsidR="009B43AB" w14:paraId="17CF23AE" w14:textId="77777777" w:rsidTr="007D514A">
        <w:trPr>
          <w:gridBefore w:val="1"/>
          <w:gridAfter w:val="3"/>
          <w:wBefore w:w="128" w:type="dxa"/>
          <w:wAfter w:w="72" w:type="dxa"/>
          <w:jc w:val="center"/>
        </w:trPr>
        <w:tc>
          <w:tcPr>
            <w:tcW w:w="3781" w:type="dxa"/>
            <w:gridSpan w:val="5"/>
            <w:tcBorders>
              <w:top w:val="nil"/>
              <w:left w:val="single" w:sz="12" w:space="0" w:color="auto"/>
              <w:bottom w:val="single" w:sz="4" w:space="0" w:color="auto"/>
              <w:right w:val="nil"/>
            </w:tcBorders>
            <w:hideMark/>
          </w:tcPr>
          <w:p w14:paraId="75526704" w14:textId="77777777" w:rsidR="009B43AB" w:rsidRDefault="009B43AB" w:rsidP="009B43AB">
            <w:pPr>
              <w:numPr>
                <w:ilvl w:val="0"/>
                <w:numId w:val="44"/>
              </w:numPr>
              <w:tabs>
                <w:tab w:val="left" w:pos="188"/>
              </w:tabs>
              <w:spacing w:before="60"/>
              <w:ind w:left="902" w:hanging="902"/>
              <w:rPr>
                <w:rFonts w:ascii="Times New Roman" w:hAnsi="Times New Roman"/>
              </w:rPr>
            </w:pPr>
            <w:r>
              <w:rPr>
                <w:rFonts w:ascii="Times New Roman" w:hAnsi="Times New Roman"/>
              </w:rPr>
              <w:t>mais qui s’est (se sont) renouvelé(s)</w:t>
            </w:r>
          </w:p>
        </w:tc>
        <w:tc>
          <w:tcPr>
            <w:tcW w:w="566" w:type="dxa"/>
            <w:gridSpan w:val="3"/>
            <w:tcBorders>
              <w:top w:val="nil"/>
              <w:left w:val="single" w:sz="6" w:space="0" w:color="auto"/>
              <w:bottom w:val="single" w:sz="4" w:space="0" w:color="auto"/>
              <w:right w:val="nil"/>
            </w:tcBorders>
          </w:tcPr>
          <w:p w14:paraId="7546EF13" w14:textId="77777777" w:rsidR="009B43AB" w:rsidRDefault="009B43AB" w:rsidP="007D514A">
            <w:pPr>
              <w:spacing w:before="120"/>
              <w:jc w:val="center"/>
              <w:rPr>
                <w:rFonts w:ascii="Times New Roman" w:hAnsi="Times New Roman"/>
                <w:b/>
              </w:rPr>
            </w:pPr>
          </w:p>
        </w:tc>
        <w:tc>
          <w:tcPr>
            <w:tcW w:w="565" w:type="dxa"/>
            <w:gridSpan w:val="3"/>
            <w:tcBorders>
              <w:top w:val="nil"/>
              <w:left w:val="nil"/>
              <w:bottom w:val="single" w:sz="4" w:space="0" w:color="auto"/>
              <w:right w:val="nil"/>
            </w:tcBorders>
          </w:tcPr>
          <w:p w14:paraId="3D4E9806"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9" w:type="dxa"/>
            <w:gridSpan w:val="4"/>
            <w:tcBorders>
              <w:top w:val="nil"/>
              <w:left w:val="nil"/>
              <w:bottom w:val="single" w:sz="4" w:space="0" w:color="auto"/>
              <w:right w:val="single" w:sz="6" w:space="0" w:color="auto"/>
            </w:tcBorders>
          </w:tcPr>
          <w:p w14:paraId="0B2AFC38" w14:textId="77777777" w:rsidR="009B43AB" w:rsidRDefault="009B43AB" w:rsidP="007D514A">
            <w:pPr>
              <w:spacing w:before="120"/>
              <w:jc w:val="center"/>
              <w:rPr>
                <w:rFonts w:ascii="Times New Roman" w:hAnsi="Times New Roman"/>
                <w:b/>
              </w:rPr>
            </w:pPr>
          </w:p>
        </w:tc>
        <w:tc>
          <w:tcPr>
            <w:tcW w:w="5509" w:type="dxa"/>
            <w:gridSpan w:val="5"/>
            <w:tcBorders>
              <w:top w:val="nil"/>
              <w:left w:val="nil"/>
              <w:bottom w:val="single" w:sz="4" w:space="0" w:color="auto"/>
              <w:right w:val="single" w:sz="12" w:space="0" w:color="auto"/>
            </w:tcBorders>
          </w:tcPr>
          <w:p w14:paraId="0B1AA240" w14:textId="77777777" w:rsidR="009B43AB" w:rsidRDefault="009B43AB" w:rsidP="007D514A">
            <w:pPr>
              <w:spacing w:before="120"/>
              <w:jc w:val="center"/>
              <w:rPr>
                <w:rFonts w:ascii="Times New Roman" w:hAnsi="Times New Roman"/>
                <w:b/>
              </w:rPr>
            </w:pPr>
          </w:p>
        </w:tc>
      </w:tr>
      <w:tr w:rsidR="009B43AB" w14:paraId="34C2CF5B" w14:textId="77777777" w:rsidTr="007D514A">
        <w:trPr>
          <w:gridBefore w:val="1"/>
          <w:gridAfter w:val="3"/>
          <w:wBefore w:w="128" w:type="dxa"/>
          <w:wAfter w:w="72" w:type="dxa"/>
          <w:jc w:val="center"/>
        </w:trPr>
        <w:tc>
          <w:tcPr>
            <w:tcW w:w="3781" w:type="dxa"/>
            <w:gridSpan w:val="5"/>
            <w:tcBorders>
              <w:top w:val="single" w:sz="4" w:space="0" w:color="auto"/>
              <w:left w:val="single" w:sz="12" w:space="0" w:color="auto"/>
              <w:bottom w:val="single" w:sz="4" w:space="0" w:color="auto"/>
              <w:right w:val="nil"/>
            </w:tcBorders>
            <w:hideMark/>
          </w:tcPr>
          <w:p w14:paraId="0098870F" w14:textId="77777777" w:rsidR="009B43AB" w:rsidRDefault="009B43AB" w:rsidP="007D514A">
            <w:pPr>
              <w:tabs>
                <w:tab w:val="left" w:pos="253"/>
              </w:tabs>
              <w:spacing w:before="120"/>
              <w:ind w:left="188" w:hanging="188"/>
              <w:rPr>
                <w:rFonts w:ascii="Times New Roman" w:hAnsi="Times New Roman"/>
              </w:rPr>
            </w:pPr>
            <w:r>
              <w:rPr>
                <w:rFonts w:ascii="Times New Roman" w:hAnsi="Times New Roman"/>
              </w:rPr>
              <w:t>- incident(s) en cours de règlement</w:t>
            </w:r>
          </w:p>
        </w:tc>
        <w:tc>
          <w:tcPr>
            <w:tcW w:w="566" w:type="dxa"/>
            <w:gridSpan w:val="3"/>
            <w:tcBorders>
              <w:top w:val="single" w:sz="4" w:space="0" w:color="auto"/>
              <w:left w:val="single" w:sz="6" w:space="0" w:color="auto"/>
              <w:bottom w:val="single" w:sz="4" w:space="0" w:color="auto"/>
              <w:right w:val="nil"/>
            </w:tcBorders>
          </w:tcPr>
          <w:p w14:paraId="7681EA71" w14:textId="77777777" w:rsidR="009B43AB" w:rsidRDefault="009B43AB" w:rsidP="007D514A">
            <w:pPr>
              <w:spacing w:before="120"/>
              <w:jc w:val="center"/>
              <w:rPr>
                <w:rFonts w:ascii="Times New Roman" w:hAnsi="Times New Roman"/>
                <w:b/>
              </w:rPr>
            </w:pPr>
          </w:p>
        </w:tc>
        <w:tc>
          <w:tcPr>
            <w:tcW w:w="565" w:type="dxa"/>
            <w:gridSpan w:val="3"/>
            <w:tcBorders>
              <w:top w:val="single" w:sz="4" w:space="0" w:color="auto"/>
              <w:left w:val="nil"/>
              <w:bottom w:val="single" w:sz="4" w:space="0" w:color="auto"/>
              <w:right w:val="nil"/>
            </w:tcBorders>
          </w:tcPr>
          <w:p w14:paraId="710BE065"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9" w:type="dxa"/>
            <w:gridSpan w:val="4"/>
            <w:tcBorders>
              <w:top w:val="single" w:sz="4" w:space="0" w:color="auto"/>
              <w:left w:val="nil"/>
              <w:bottom w:val="single" w:sz="4" w:space="0" w:color="auto"/>
              <w:right w:val="single" w:sz="6" w:space="0" w:color="auto"/>
            </w:tcBorders>
          </w:tcPr>
          <w:p w14:paraId="6FAC64EB" w14:textId="77777777" w:rsidR="009B43AB" w:rsidRDefault="009B43AB" w:rsidP="007D514A">
            <w:pPr>
              <w:spacing w:before="120"/>
              <w:jc w:val="center"/>
              <w:rPr>
                <w:rFonts w:ascii="Times New Roman" w:hAnsi="Times New Roman"/>
                <w:b/>
              </w:rPr>
            </w:pPr>
          </w:p>
        </w:tc>
        <w:tc>
          <w:tcPr>
            <w:tcW w:w="5509" w:type="dxa"/>
            <w:gridSpan w:val="5"/>
            <w:tcBorders>
              <w:top w:val="single" w:sz="4" w:space="0" w:color="auto"/>
              <w:left w:val="nil"/>
              <w:bottom w:val="single" w:sz="4" w:space="0" w:color="auto"/>
              <w:right w:val="single" w:sz="12" w:space="0" w:color="auto"/>
            </w:tcBorders>
          </w:tcPr>
          <w:p w14:paraId="43A890AB" w14:textId="77777777" w:rsidR="009B43AB" w:rsidRDefault="009B43AB" w:rsidP="007D514A">
            <w:pPr>
              <w:spacing w:before="120"/>
              <w:jc w:val="center"/>
              <w:rPr>
                <w:rFonts w:ascii="Times New Roman" w:hAnsi="Times New Roman"/>
                <w:b/>
              </w:rPr>
            </w:pPr>
          </w:p>
        </w:tc>
      </w:tr>
      <w:tr w:rsidR="009B43AB" w14:paraId="29978C43" w14:textId="77777777" w:rsidTr="007D514A">
        <w:trPr>
          <w:gridBefore w:val="1"/>
          <w:gridAfter w:val="3"/>
          <w:wBefore w:w="128" w:type="dxa"/>
          <w:wAfter w:w="72" w:type="dxa"/>
          <w:jc w:val="center"/>
        </w:trPr>
        <w:tc>
          <w:tcPr>
            <w:tcW w:w="3781" w:type="dxa"/>
            <w:gridSpan w:val="5"/>
            <w:tcBorders>
              <w:top w:val="single" w:sz="4" w:space="0" w:color="auto"/>
              <w:left w:val="single" w:sz="12" w:space="0" w:color="auto"/>
              <w:bottom w:val="single" w:sz="12" w:space="0" w:color="auto"/>
              <w:right w:val="nil"/>
            </w:tcBorders>
            <w:hideMark/>
          </w:tcPr>
          <w:p w14:paraId="3099AABB" w14:textId="77777777" w:rsidR="009B43AB" w:rsidRDefault="009B43AB" w:rsidP="007D514A">
            <w:pPr>
              <w:tabs>
                <w:tab w:val="left" w:pos="253"/>
              </w:tabs>
              <w:spacing w:before="120"/>
              <w:ind w:left="188" w:hanging="188"/>
              <w:rPr>
                <w:rFonts w:ascii="Times New Roman" w:hAnsi="Times New Roman"/>
              </w:rPr>
            </w:pPr>
            <w:r>
              <w:rPr>
                <w:rFonts w:ascii="Times New Roman" w:hAnsi="Times New Roman"/>
              </w:rPr>
              <w:t>- incident(s) non réglé(s) à ce jour</w:t>
            </w:r>
          </w:p>
        </w:tc>
        <w:tc>
          <w:tcPr>
            <w:tcW w:w="566" w:type="dxa"/>
            <w:gridSpan w:val="3"/>
            <w:tcBorders>
              <w:top w:val="single" w:sz="4" w:space="0" w:color="auto"/>
              <w:left w:val="single" w:sz="6" w:space="0" w:color="auto"/>
              <w:bottom w:val="single" w:sz="12" w:space="0" w:color="auto"/>
              <w:right w:val="nil"/>
            </w:tcBorders>
          </w:tcPr>
          <w:p w14:paraId="12378527" w14:textId="77777777" w:rsidR="009B43AB" w:rsidRDefault="009B43AB" w:rsidP="007D514A">
            <w:pPr>
              <w:spacing w:before="120"/>
              <w:jc w:val="center"/>
              <w:rPr>
                <w:rFonts w:ascii="Times New Roman" w:hAnsi="Times New Roman"/>
                <w:b/>
              </w:rPr>
            </w:pPr>
          </w:p>
        </w:tc>
        <w:tc>
          <w:tcPr>
            <w:tcW w:w="565" w:type="dxa"/>
            <w:gridSpan w:val="3"/>
            <w:tcBorders>
              <w:top w:val="single" w:sz="4" w:space="0" w:color="auto"/>
              <w:left w:val="nil"/>
              <w:bottom w:val="single" w:sz="12" w:space="0" w:color="auto"/>
              <w:right w:val="nil"/>
            </w:tcBorders>
          </w:tcPr>
          <w:p w14:paraId="76FBEC00" w14:textId="77777777" w:rsidR="009B43AB" w:rsidRDefault="009B43AB" w:rsidP="007D514A">
            <w:pPr>
              <w:pBdr>
                <w:top w:val="single" w:sz="6" w:space="1" w:color="auto"/>
                <w:left w:val="single" w:sz="6" w:space="1" w:color="auto"/>
                <w:bottom w:val="single" w:sz="6" w:space="1" w:color="auto"/>
                <w:right w:val="single" w:sz="6" w:space="1" w:color="auto"/>
              </w:pBdr>
              <w:spacing w:before="120"/>
              <w:jc w:val="center"/>
              <w:rPr>
                <w:rFonts w:ascii="Times New Roman" w:hAnsi="Times New Roman"/>
                <w:b/>
              </w:rPr>
            </w:pPr>
          </w:p>
        </w:tc>
        <w:tc>
          <w:tcPr>
            <w:tcW w:w="569" w:type="dxa"/>
            <w:gridSpan w:val="4"/>
            <w:tcBorders>
              <w:top w:val="single" w:sz="4" w:space="0" w:color="auto"/>
              <w:left w:val="nil"/>
              <w:bottom w:val="single" w:sz="12" w:space="0" w:color="auto"/>
              <w:right w:val="single" w:sz="6" w:space="0" w:color="auto"/>
            </w:tcBorders>
          </w:tcPr>
          <w:p w14:paraId="3999BD1A" w14:textId="77777777" w:rsidR="009B43AB" w:rsidRDefault="009B43AB" w:rsidP="007D514A">
            <w:pPr>
              <w:spacing w:before="120"/>
              <w:jc w:val="center"/>
              <w:rPr>
                <w:rFonts w:ascii="Times New Roman" w:hAnsi="Times New Roman"/>
                <w:b/>
              </w:rPr>
            </w:pPr>
          </w:p>
        </w:tc>
        <w:tc>
          <w:tcPr>
            <w:tcW w:w="5509" w:type="dxa"/>
            <w:gridSpan w:val="5"/>
            <w:tcBorders>
              <w:top w:val="single" w:sz="4" w:space="0" w:color="auto"/>
              <w:left w:val="nil"/>
              <w:bottom w:val="single" w:sz="12" w:space="0" w:color="auto"/>
              <w:right w:val="single" w:sz="12" w:space="0" w:color="auto"/>
            </w:tcBorders>
          </w:tcPr>
          <w:p w14:paraId="59F86716" w14:textId="77777777" w:rsidR="009B43AB" w:rsidRDefault="009B43AB" w:rsidP="007D514A">
            <w:pPr>
              <w:spacing w:before="120"/>
              <w:jc w:val="center"/>
              <w:rPr>
                <w:rFonts w:ascii="Times New Roman" w:hAnsi="Times New Roman"/>
                <w:b/>
              </w:rPr>
            </w:pPr>
          </w:p>
        </w:tc>
      </w:tr>
      <w:tr w:rsidR="009B43AB" w14:paraId="7923EE15" w14:textId="77777777" w:rsidTr="007D514A">
        <w:trPr>
          <w:gridAfter w:val="4"/>
          <w:wAfter w:w="227" w:type="dxa"/>
          <w:cantSplit/>
          <w:trHeight w:val="410"/>
          <w:jc w:val="center"/>
        </w:trPr>
        <w:tc>
          <w:tcPr>
            <w:tcW w:w="10963" w:type="dxa"/>
            <w:gridSpan w:val="20"/>
            <w:tcBorders>
              <w:top w:val="nil"/>
              <w:left w:val="nil"/>
              <w:bottom w:val="nil"/>
              <w:right w:val="nil"/>
            </w:tcBorders>
            <w:tcMar>
              <w:top w:w="0" w:type="dxa"/>
              <w:left w:w="70" w:type="dxa"/>
              <w:bottom w:w="0" w:type="dxa"/>
              <w:right w:w="70" w:type="dxa"/>
            </w:tcMar>
          </w:tcPr>
          <w:p w14:paraId="35ECB4F1" w14:textId="77777777" w:rsidR="009B43AB" w:rsidRDefault="009B43AB" w:rsidP="007D514A">
            <w:pPr>
              <w:ind w:left="142"/>
              <w:jc w:val="center"/>
              <w:rPr>
                <w:rFonts w:ascii="Times New Roman" w:hAnsi="Times New Roman"/>
                <w:b/>
                <w:sz w:val="4"/>
              </w:rPr>
            </w:pPr>
          </w:p>
          <w:p w14:paraId="54E649C8" w14:textId="77777777" w:rsidR="009B43AB" w:rsidRDefault="009B43AB" w:rsidP="007D514A">
            <w:pPr>
              <w:pStyle w:val="Titre3"/>
              <w:spacing w:after="0"/>
              <w:rPr>
                <w:sz w:val="20"/>
              </w:rPr>
            </w:pPr>
            <w:r>
              <w:rPr>
                <w:sz w:val="20"/>
              </w:rPr>
              <w:t xml:space="preserve">UTILISER IMPERATIVEMENT CETTE FICHE POUR TOUT INCIDENT                 </w:t>
            </w:r>
          </w:p>
          <w:p w14:paraId="21A95B65" w14:textId="77777777" w:rsidR="009B43AB" w:rsidRDefault="009B43AB" w:rsidP="007D514A">
            <w:pPr>
              <w:tabs>
                <w:tab w:val="left" w:pos="2341"/>
                <w:tab w:val="left" w:pos="3820"/>
              </w:tabs>
              <w:rPr>
                <w:rFonts w:ascii="Times New Roman" w:hAnsi="Times New Roman"/>
                <w:sz w:val="4"/>
              </w:rPr>
            </w:pPr>
            <w:r>
              <w:rPr>
                <w:rFonts w:ascii="Times New Roman" w:hAnsi="Times New Roman"/>
                <w:sz w:val="6"/>
              </w:rPr>
              <w:tab/>
            </w:r>
            <w:r>
              <w:rPr>
                <w:rFonts w:ascii="Times New Roman" w:hAnsi="Times New Roman"/>
                <w:sz w:val="6"/>
              </w:rPr>
              <w:tab/>
            </w:r>
          </w:p>
        </w:tc>
      </w:tr>
      <w:tr w:rsidR="009B43AB" w14:paraId="3C265846" w14:textId="77777777" w:rsidTr="009B43AB">
        <w:trPr>
          <w:gridAfter w:val="4"/>
          <w:wAfter w:w="227" w:type="dxa"/>
          <w:trHeight w:val="2371"/>
          <w:jc w:val="center"/>
        </w:trPr>
        <w:tc>
          <w:tcPr>
            <w:tcW w:w="5554" w:type="dxa"/>
            <w:gridSpan w:val="15"/>
            <w:tcBorders>
              <w:top w:val="nil"/>
              <w:left w:val="nil"/>
              <w:bottom w:val="nil"/>
              <w:right w:val="nil"/>
            </w:tcBorders>
            <w:tcMar>
              <w:top w:w="0" w:type="dxa"/>
              <w:left w:w="70" w:type="dxa"/>
              <w:bottom w:w="0" w:type="dxa"/>
              <w:right w:w="70" w:type="dxa"/>
            </w:tcMar>
          </w:tcPr>
          <w:p w14:paraId="727184E7" w14:textId="77777777" w:rsidR="009B43AB" w:rsidRDefault="009B43AB" w:rsidP="007D514A">
            <w:pPr>
              <w:ind w:left="142"/>
              <w:rPr>
                <w:rFonts w:ascii="Times New Roman" w:hAnsi="Times New Roman"/>
                <w:b/>
                <w:sz w:val="18"/>
                <w:u w:val="single"/>
              </w:rPr>
            </w:pPr>
          </w:p>
          <w:p w14:paraId="080473B4" w14:textId="77777777" w:rsidR="009B43AB" w:rsidRDefault="009B43AB" w:rsidP="007D514A">
            <w:pPr>
              <w:ind w:left="142"/>
              <w:rPr>
                <w:rFonts w:ascii="Times New Roman" w:hAnsi="Times New Roman"/>
                <w:b/>
                <w:sz w:val="18"/>
                <w:u w:val="single"/>
              </w:rPr>
            </w:pPr>
          </w:p>
          <w:p w14:paraId="2DD77584" w14:textId="77777777" w:rsidR="009B43AB" w:rsidRDefault="009B43AB" w:rsidP="007D514A">
            <w:pPr>
              <w:ind w:left="142"/>
              <w:rPr>
                <w:rFonts w:ascii="Times New Roman" w:hAnsi="Times New Roman"/>
                <w:b/>
                <w:sz w:val="18"/>
              </w:rPr>
            </w:pPr>
            <w:r>
              <w:rPr>
                <w:rFonts w:ascii="Times New Roman" w:hAnsi="Times New Roman"/>
                <w:b/>
                <w:sz w:val="18"/>
                <w:u w:val="single"/>
              </w:rPr>
              <w:t>DESTINATAIRES</w:t>
            </w:r>
            <w:r>
              <w:rPr>
                <w:rFonts w:ascii="Times New Roman" w:hAnsi="Times New Roman"/>
                <w:b/>
                <w:sz w:val="18"/>
              </w:rPr>
              <w:t xml:space="preserve"> :</w:t>
            </w:r>
          </w:p>
          <w:p w14:paraId="3DC41A7A" w14:textId="77777777" w:rsidR="009B43AB" w:rsidRDefault="009B43AB" w:rsidP="007D514A">
            <w:pPr>
              <w:ind w:left="142"/>
              <w:rPr>
                <w:rFonts w:ascii="Times New Roman" w:hAnsi="Times New Roman"/>
                <w:sz w:val="18"/>
              </w:rPr>
            </w:pPr>
          </w:p>
          <w:p w14:paraId="273885C6" w14:textId="77777777" w:rsidR="009B43AB" w:rsidRDefault="009B43AB" w:rsidP="007D514A">
            <w:pPr>
              <w:ind w:left="281" w:hanging="142"/>
              <w:rPr>
                <w:rFonts w:ascii="Times New Roman" w:hAnsi="Times New Roman"/>
                <w:sz w:val="18"/>
              </w:rPr>
            </w:pPr>
            <w:r>
              <w:rPr>
                <w:rFonts w:ascii="Times New Roman" w:hAnsi="Times New Roman"/>
                <w:sz w:val="18"/>
              </w:rPr>
              <w:t>-</w:t>
            </w:r>
            <w:r>
              <w:rPr>
                <w:rFonts w:ascii="Times New Roman" w:hAnsi="Times New Roman"/>
                <w:sz w:val="18"/>
              </w:rPr>
              <w:tab/>
              <w:t xml:space="preserve">PFC Ouest/ Division Achats publics /Bureau management de l’achat /Section soutien des achats/Cellule exécution des marchés </w:t>
            </w:r>
          </w:p>
          <w:p w14:paraId="3E70D366" w14:textId="77777777" w:rsidR="009B43AB" w:rsidRDefault="009B43AB" w:rsidP="007D514A">
            <w:pPr>
              <w:spacing w:after="60"/>
              <w:ind w:left="284"/>
              <w:rPr>
                <w:rFonts w:ascii="Times New Roman" w:hAnsi="Times New Roman"/>
                <w:b/>
                <w:sz w:val="18"/>
              </w:rPr>
            </w:pPr>
            <w:r>
              <w:rPr>
                <w:rFonts w:ascii="Times New Roman" w:hAnsi="Times New Roman"/>
                <w:sz w:val="18"/>
              </w:rPr>
              <w:t xml:space="preserve">Quartier Foch - B.P. n° 22 -  35998 </w:t>
            </w:r>
            <w:r>
              <w:rPr>
                <w:rFonts w:ascii="Times New Roman" w:hAnsi="Times New Roman"/>
                <w:b/>
                <w:sz w:val="18"/>
              </w:rPr>
              <w:t>RENNES Cedex 9</w:t>
            </w:r>
          </w:p>
          <w:p w14:paraId="09B70CEE" w14:textId="47E0DCD3" w:rsidR="009B43AB" w:rsidRDefault="009B43AB" w:rsidP="009B43AB">
            <w:pPr>
              <w:tabs>
                <w:tab w:val="left" w:pos="1418"/>
              </w:tabs>
              <w:spacing w:after="60"/>
              <w:ind w:left="284"/>
              <w:rPr>
                <w:rFonts w:ascii="Times New Roman" w:hAnsi="Times New Roman"/>
                <w:sz w:val="18"/>
              </w:rPr>
            </w:pPr>
            <w:r>
              <w:rPr>
                <w:rFonts w:ascii="Times New Roman" w:hAnsi="Times New Roman"/>
                <w:sz w:val="18"/>
              </w:rPr>
              <w:t xml:space="preserve">Mail : </w:t>
            </w:r>
            <w:hyperlink r:id="rId43" w:history="1">
              <w:r w:rsidRPr="00A5276D">
                <w:rPr>
                  <w:rStyle w:val="Lienhypertexte"/>
                  <w:rFonts w:ascii="Times New Roman" w:hAnsi="Times New Roman"/>
                  <w:sz w:val="18"/>
                </w:rPr>
                <w:t>pfc-ouest-dap-bma-cem.charge-soutien.fct@intradef.gouv.fr</w:t>
              </w:r>
            </w:hyperlink>
            <w:r>
              <w:rPr>
                <w:rFonts w:ascii="Times New Roman" w:hAnsi="Times New Roman"/>
                <w:sz w:val="18"/>
              </w:rPr>
              <w:t xml:space="preserve"> </w:t>
            </w:r>
          </w:p>
        </w:tc>
        <w:tc>
          <w:tcPr>
            <w:tcW w:w="5409" w:type="dxa"/>
            <w:gridSpan w:val="5"/>
            <w:tcBorders>
              <w:top w:val="nil"/>
              <w:left w:val="nil"/>
              <w:bottom w:val="nil"/>
              <w:right w:val="nil"/>
            </w:tcBorders>
            <w:tcMar>
              <w:top w:w="0" w:type="dxa"/>
              <w:left w:w="70" w:type="dxa"/>
              <w:bottom w:w="0" w:type="dxa"/>
              <w:right w:w="70" w:type="dxa"/>
            </w:tcMar>
            <w:hideMark/>
          </w:tcPr>
          <w:p w14:paraId="4E77B298" w14:textId="77777777" w:rsidR="009B43AB" w:rsidRPr="00972136" w:rsidRDefault="009B43AB" w:rsidP="007D514A">
            <w:pPr>
              <w:tabs>
                <w:tab w:val="left" w:pos="2624"/>
              </w:tabs>
              <w:spacing w:before="120"/>
              <w:rPr>
                <w:rFonts w:ascii="CIDFont+F1" w:hAnsi="CIDFont+F1" w:cs="CIDFont+F1"/>
                <w:b/>
                <w:sz w:val="18"/>
                <w:szCs w:val="18"/>
                <w:u w:val="single"/>
              </w:rPr>
            </w:pPr>
            <w:r w:rsidRPr="00972136">
              <w:rPr>
                <w:rFonts w:ascii="CIDFont+F1" w:hAnsi="CIDFont+F1" w:cs="CIDFont+F1"/>
                <w:b/>
                <w:sz w:val="18"/>
                <w:szCs w:val="18"/>
                <w:u w:val="single"/>
              </w:rPr>
              <w:t>A</w:t>
            </w:r>
            <w:r w:rsidRPr="00972136">
              <w:rPr>
                <w:rFonts w:ascii="CIDFont+F1" w:hAnsi="CIDFont+F1" w:cs="CIDFont+F1"/>
                <w:b/>
                <w:sz w:val="18"/>
                <w:szCs w:val="18"/>
                <w:u w:val="single"/>
              </w:rPr>
              <w:tab/>
              <w:t>le</w:t>
            </w:r>
          </w:p>
          <w:p w14:paraId="610B4A88" w14:textId="77777777" w:rsidR="009B43AB" w:rsidRDefault="009B43AB" w:rsidP="007D514A">
            <w:pPr>
              <w:tabs>
                <w:tab w:val="left" w:pos="2624"/>
              </w:tabs>
              <w:spacing w:before="120"/>
              <w:rPr>
                <w:rFonts w:ascii="CIDFont+F1" w:hAnsi="CIDFont+F1" w:cs="CIDFont+F1"/>
                <w:b/>
                <w:sz w:val="18"/>
                <w:szCs w:val="18"/>
                <w:u w:val="single"/>
              </w:rPr>
            </w:pPr>
            <w:r>
              <w:rPr>
                <w:rFonts w:ascii="Times New Roman" w:hAnsi="Times New Roman"/>
                <w:b/>
                <w:i/>
              </w:rPr>
              <w:br/>
            </w:r>
            <w:r w:rsidRPr="00972136">
              <w:rPr>
                <w:rFonts w:ascii="CIDFont+F1" w:hAnsi="CIDFont+F1" w:cs="CIDFont+F1"/>
                <w:b/>
                <w:sz w:val="18"/>
                <w:szCs w:val="18"/>
                <w:u w:val="single"/>
              </w:rPr>
              <w:t>Signature du représentant de la personne publique</w:t>
            </w:r>
          </w:p>
          <w:p w14:paraId="2560A96B" w14:textId="77777777" w:rsidR="009B43AB" w:rsidRDefault="009B43AB" w:rsidP="007D514A">
            <w:pPr>
              <w:tabs>
                <w:tab w:val="left" w:pos="2624"/>
              </w:tabs>
              <w:spacing w:before="120"/>
              <w:rPr>
                <w:rFonts w:ascii="CIDFont+F1" w:hAnsi="CIDFont+F1" w:cs="CIDFont+F1"/>
                <w:b/>
                <w:sz w:val="18"/>
                <w:szCs w:val="18"/>
                <w:u w:val="single"/>
              </w:rPr>
            </w:pPr>
          </w:p>
          <w:p w14:paraId="0850397A" w14:textId="77777777" w:rsidR="009B43AB" w:rsidRDefault="009B43AB" w:rsidP="007D514A">
            <w:pPr>
              <w:tabs>
                <w:tab w:val="left" w:pos="2624"/>
              </w:tabs>
              <w:spacing w:before="120"/>
              <w:rPr>
                <w:rFonts w:ascii="CIDFont+F1" w:hAnsi="CIDFont+F1" w:cs="CIDFont+F1"/>
                <w:b/>
                <w:sz w:val="18"/>
                <w:szCs w:val="18"/>
                <w:u w:val="single"/>
              </w:rPr>
            </w:pPr>
            <w:r>
              <w:rPr>
                <w:rFonts w:ascii="CIDFont+F1" w:hAnsi="CIDFont+F1" w:cs="CIDFont+F1"/>
                <w:b/>
                <w:sz w:val="18"/>
                <w:szCs w:val="18"/>
                <w:u w:val="single"/>
              </w:rPr>
              <w:t xml:space="preserve">A                                                     le </w:t>
            </w:r>
          </w:p>
          <w:p w14:paraId="08B9BB5D" w14:textId="77777777" w:rsidR="009B43AB" w:rsidRDefault="009B43AB" w:rsidP="007D514A">
            <w:pPr>
              <w:tabs>
                <w:tab w:val="left" w:pos="2624"/>
              </w:tabs>
              <w:spacing w:before="120"/>
              <w:rPr>
                <w:rFonts w:ascii="CIDFont+F1" w:hAnsi="CIDFont+F1" w:cs="CIDFont+F1"/>
                <w:b/>
                <w:sz w:val="18"/>
                <w:szCs w:val="18"/>
                <w:u w:val="single"/>
              </w:rPr>
            </w:pPr>
          </w:p>
          <w:p w14:paraId="5855A18C" w14:textId="77777777" w:rsidR="009B43AB" w:rsidRDefault="009B43AB" w:rsidP="007D514A">
            <w:pPr>
              <w:tabs>
                <w:tab w:val="left" w:pos="2624"/>
              </w:tabs>
              <w:spacing w:before="120"/>
              <w:rPr>
                <w:rFonts w:ascii="CIDFont+F1" w:hAnsi="CIDFont+F1" w:cs="CIDFont+F1"/>
                <w:b/>
                <w:sz w:val="18"/>
                <w:szCs w:val="18"/>
                <w:u w:val="single"/>
              </w:rPr>
            </w:pPr>
            <w:r w:rsidRPr="00972136">
              <w:rPr>
                <w:rFonts w:ascii="CIDFont+F1" w:hAnsi="CIDFont+F1" w:cs="CIDFont+F1"/>
                <w:b/>
                <w:sz w:val="18"/>
                <w:szCs w:val="18"/>
                <w:u w:val="single"/>
              </w:rPr>
              <w:t>Signature du représentant du titulaire</w:t>
            </w:r>
          </w:p>
          <w:p w14:paraId="68234BA1" w14:textId="77777777" w:rsidR="009B43AB" w:rsidRDefault="009B43AB" w:rsidP="007D514A">
            <w:pPr>
              <w:tabs>
                <w:tab w:val="left" w:pos="2624"/>
              </w:tabs>
              <w:spacing w:before="120"/>
              <w:rPr>
                <w:rFonts w:ascii="CIDFont+F1" w:hAnsi="CIDFont+F1" w:cs="CIDFont+F1"/>
                <w:b/>
                <w:sz w:val="18"/>
                <w:szCs w:val="18"/>
                <w:u w:val="single"/>
              </w:rPr>
            </w:pPr>
          </w:p>
          <w:p w14:paraId="2D193C2D" w14:textId="77777777" w:rsidR="009B43AB" w:rsidRPr="00972136" w:rsidRDefault="009B43AB" w:rsidP="007D514A">
            <w:pPr>
              <w:tabs>
                <w:tab w:val="left" w:pos="2624"/>
              </w:tabs>
              <w:spacing w:before="120"/>
              <w:rPr>
                <w:rFonts w:ascii="Times New Roman" w:hAnsi="Times New Roman"/>
                <w:b/>
                <w:i/>
                <w:u w:val="single"/>
              </w:rPr>
            </w:pPr>
          </w:p>
        </w:tc>
      </w:tr>
    </w:tbl>
    <w:p w14:paraId="4612C86E" w14:textId="77777777" w:rsidR="00804A3F" w:rsidRDefault="00804A3F" w:rsidP="00804A3F">
      <w:r>
        <w:br w:type="page"/>
      </w:r>
    </w:p>
    <w:p w14:paraId="599FFDF3" w14:textId="05957487" w:rsidR="00804A3F" w:rsidRDefault="00804A3F" w:rsidP="004F5223">
      <w:pPr>
        <w:pStyle w:val="Titre"/>
      </w:pPr>
      <w:r>
        <w:lastRenderedPageBreak/>
        <w:t>ANNEXE ADMINISTRATIVE N°</w:t>
      </w:r>
      <w:r w:rsidR="00754E43">
        <w:t>4</w:t>
      </w:r>
    </w:p>
    <w:p w14:paraId="69DE32E2" w14:textId="77777777" w:rsidR="00804A3F" w:rsidRDefault="00804A3F" w:rsidP="004F5223">
      <w:pPr>
        <w:pStyle w:val="Titre"/>
      </w:pPr>
      <w:r>
        <w:t>RGPD</w:t>
      </w:r>
    </w:p>
    <w:p w14:paraId="0C52FF9E" w14:textId="77777777" w:rsidR="00804A3F" w:rsidRDefault="00804A3F" w:rsidP="00804A3F">
      <w:pPr>
        <w:rPr>
          <w:rFonts w:ascii="Arial" w:hAnsi="Arial" w:cs="Arial"/>
        </w:rPr>
      </w:pPr>
    </w:p>
    <w:p w14:paraId="6724F902" w14:textId="77777777" w:rsidR="00804A3F" w:rsidRDefault="00804A3F" w:rsidP="00804A3F">
      <w:pPr>
        <w:autoSpaceDE w:val="0"/>
        <w:autoSpaceDN w:val="0"/>
        <w:adjustRightInd w:val="0"/>
        <w:spacing w:after="200" w:line="276" w:lineRule="auto"/>
        <w:rPr>
          <w:rFonts w:ascii="Arial" w:hAnsi="Arial" w:cs="Arial"/>
          <w:b/>
        </w:rPr>
      </w:pPr>
      <w:r>
        <w:rPr>
          <w:rFonts w:ascii="Arial" w:hAnsi="Arial" w:cs="Arial"/>
          <w:b/>
        </w:rPr>
        <w:t>Mise en conformité avec la loi « informatique et libertés » du 6 janvier 1978 modifiée et le règlement (UE) 2016/679 du Parlement et du Conseil du 27 avril 2016</w:t>
      </w:r>
    </w:p>
    <w:p w14:paraId="1071ACCD" w14:textId="77777777" w:rsidR="00804A3F" w:rsidRDefault="00804A3F" w:rsidP="00804A3F">
      <w:pPr>
        <w:autoSpaceDE w:val="0"/>
        <w:autoSpaceDN w:val="0"/>
        <w:adjustRightInd w:val="0"/>
        <w:spacing w:after="200" w:line="276" w:lineRule="auto"/>
        <w:jc w:val="both"/>
        <w:rPr>
          <w:rFonts w:ascii="Arial" w:hAnsi="Arial" w:cs="Arial"/>
        </w:rPr>
      </w:pPr>
      <w:r>
        <w:rPr>
          <w:rFonts w:ascii="Arial" w:hAnsi="Arial" w:cs="Arial"/>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Pr>
          <w:rFonts w:ascii="Arial" w:hAnsi="Arial" w:cs="Arial"/>
          <w:bCs/>
          <w:i/>
          <w:iCs/>
        </w:rPr>
        <w:t xml:space="preserve">règlement général sur la protection  des données </w:t>
      </w:r>
      <w:r>
        <w:rPr>
          <w:rFonts w:ascii="Arial" w:hAnsi="Arial" w:cs="Arial"/>
        </w:rPr>
        <w:t>», RGPD), le responsable de traitement est le bénéficiaire de l’accord-cadre, et le sous-traitant est le titulaire de l’accord-cadre.</w:t>
      </w:r>
    </w:p>
    <w:p w14:paraId="73FEFD9A" w14:textId="77777777" w:rsidR="00804A3F" w:rsidRDefault="00804A3F" w:rsidP="00804A3F">
      <w:pPr>
        <w:numPr>
          <w:ilvl w:val="0"/>
          <w:numId w:val="26"/>
        </w:numPr>
        <w:autoSpaceDE w:val="0"/>
        <w:autoSpaceDN w:val="0"/>
        <w:adjustRightInd w:val="0"/>
        <w:spacing w:after="200" w:line="276" w:lineRule="auto"/>
        <w:ind w:left="426" w:hanging="426"/>
        <w:contextualSpacing/>
        <w:jc w:val="both"/>
        <w:rPr>
          <w:rFonts w:ascii="Arial" w:hAnsi="Arial" w:cs="Arial"/>
          <w:b/>
          <w:bCs/>
        </w:rPr>
      </w:pPr>
      <w:r>
        <w:rPr>
          <w:rFonts w:ascii="Arial" w:hAnsi="Arial" w:cs="Arial"/>
          <w:b/>
          <w:bCs/>
        </w:rPr>
        <w:t>Objet</w:t>
      </w:r>
    </w:p>
    <w:p w14:paraId="1853E194" w14:textId="77777777" w:rsidR="00804A3F" w:rsidRDefault="00804A3F" w:rsidP="00804A3F">
      <w:pPr>
        <w:autoSpaceDE w:val="0"/>
        <w:autoSpaceDN w:val="0"/>
        <w:adjustRightInd w:val="0"/>
        <w:spacing w:after="200" w:line="276" w:lineRule="auto"/>
        <w:jc w:val="both"/>
        <w:rPr>
          <w:rFonts w:ascii="Arial" w:hAnsi="Arial" w:cs="Arial"/>
        </w:rPr>
      </w:pPr>
      <w:r>
        <w:rPr>
          <w:rFonts w:ascii="Arial" w:hAnsi="Arial" w:cs="Arial"/>
        </w:rPr>
        <w:t>Les présentes clauses ont pour objet de définir les conditions dans lesquelles le titulaire s’engage à effectuer pour le compte du bénéficiaire, les opérations de traitement de données à caractère personnel dans les conditions définies ci-après.</w:t>
      </w:r>
    </w:p>
    <w:p w14:paraId="65019C24" w14:textId="77777777" w:rsidR="00804A3F" w:rsidRDefault="00804A3F" w:rsidP="00804A3F">
      <w:pPr>
        <w:numPr>
          <w:ilvl w:val="0"/>
          <w:numId w:val="26"/>
        </w:numPr>
        <w:autoSpaceDE w:val="0"/>
        <w:autoSpaceDN w:val="0"/>
        <w:adjustRightInd w:val="0"/>
        <w:spacing w:after="200" w:line="276" w:lineRule="auto"/>
        <w:ind w:left="426" w:hanging="426"/>
        <w:contextualSpacing/>
        <w:jc w:val="both"/>
        <w:rPr>
          <w:rFonts w:ascii="Arial" w:hAnsi="Arial" w:cs="Arial"/>
          <w:b/>
          <w:bCs/>
        </w:rPr>
      </w:pPr>
      <w:r>
        <w:rPr>
          <w:rFonts w:ascii="Arial" w:hAnsi="Arial" w:cs="Arial"/>
          <w:b/>
          <w:bCs/>
        </w:rPr>
        <w:t>Description du traitement des données à caractère personnel nécessaires à l’exécution de l’accord-cadre</w:t>
      </w:r>
    </w:p>
    <w:p w14:paraId="09D005D2" w14:textId="77777777" w:rsidR="00804A3F" w:rsidRDefault="00804A3F" w:rsidP="00804A3F">
      <w:pPr>
        <w:autoSpaceDE w:val="0"/>
        <w:autoSpaceDN w:val="0"/>
        <w:adjustRightInd w:val="0"/>
        <w:spacing w:after="200" w:line="276" w:lineRule="auto"/>
        <w:jc w:val="both"/>
        <w:rPr>
          <w:rFonts w:ascii="Arial" w:hAnsi="Arial" w:cs="Arial"/>
        </w:rPr>
      </w:pPr>
      <w:r>
        <w:rPr>
          <w:rFonts w:ascii="Arial" w:hAnsi="Arial" w:cs="Arial"/>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Pr>
          <w:rFonts w:ascii="Arial" w:hAnsi="Arial" w:cs="Arial"/>
          <w:bCs/>
          <w:i/>
          <w:iCs/>
        </w:rPr>
        <w:t xml:space="preserve">le règlement européen sur la protection des données </w:t>
      </w:r>
      <w:r>
        <w:rPr>
          <w:rFonts w:ascii="Arial" w:hAnsi="Arial" w:cs="Arial"/>
        </w:rPr>
        <w:t>»).</w:t>
      </w:r>
    </w:p>
    <w:p w14:paraId="0C7BFC9E" w14:textId="77777777" w:rsidR="00804A3F" w:rsidRDefault="00804A3F" w:rsidP="00804A3F">
      <w:pPr>
        <w:autoSpaceDE w:val="0"/>
        <w:autoSpaceDN w:val="0"/>
        <w:adjustRightInd w:val="0"/>
        <w:spacing w:after="200" w:line="276" w:lineRule="auto"/>
        <w:jc w:val="both"/>
        <w:rPr>
          <w:rFonts w:ascii="Arial" w:hAnsi="Arial" w:cs="Arial"/>
          <w:i/>
          <w:color w:val="2F5496"/>
        </w:rPr>
      </w:pPr>
      <w:r>
        <w:rPr>
          <w:rFonts w:ascii="Arial" w:hAnsi="Arial" w:cs="Arial"/>
        </w:rPr>
        <w:t xml:space="preserve">Le titulaire est autorisé à traiter pour le compte du bénéficiaire responsable de traitement des données à caractère personnel nécessaires pour fournir le ou les service(s) suivant(s) : </w:t>
      </w:r>
    </w:p>
    <w:p w14:paraId="0B96FD23" w14:textId="77777777" w:rsidR="00804A3F" w:rsidRDefault="00804A3F" w:rsidP="00804A3F">
      <w:pPr>
        <w:numPr>
          <w:ilvl w:val="0"/>
          <w:numId w:val="27"/>
        </w:numPr>
        <w:autoSpaceDE w:val="0"/>
        <w:autoSpaceDN w:val="0"/>
        <w:adjustRightInd w:val="0"/>
        <w:spacing w:after="200" w:line="276" w:lineRule="auto"/>
        <w:contextualSpacing/>
        <w:jc w:val="both"/>
        <w:rPr>
          <w:rFonts w:ascii="Arial" w:hAnsi="Arial" w:cs="Arial"/>
        </w:rPr>
      </w:pPr>
      <w:r>
        <w:rPr>
          <w:rFonts w:ascii="Arial" w:hAnsi="Arial" w:cs="Arial"/>
        </w:rPr>
        <w:t>Les données à caractère personnel traitées sont les noms et prénoms des stagiaires.</w:t>
      </w:r>
    </w:p>
    <w:p w14:paraId="3A79E2FC" w14:textId="77777777" w:rsidR="00804A3F" w:rsidRDefault="00804A3F" w:rsidP="00804A3F">
      <w:pPr>
        <w:autoSpaceDE w:val="0"/>
        <w:autoSpaceDN w:val="0"/>
        <w:adjustRightInd w:val="0"/>
        <w:spacing w:after="200" w:line="276" w:lineRule="auto"/>
        <w:jc w:val="both"/>
        <w:rPr>
          <w:rFonts w:ascii="Arial" w:hAnsi="Arial" w:cs="Arial"/>
        </w:rPr>
      </w:pPr>
      <w:r>
        <w:rPr>
          <w:rFonts w:ascii="Arial" w:hAnsi="Arial" w:cs="Arial"/>
        </w:rPr>
        <w:t>Pour l’exécution des prestations objets des présentes, le bénéficiaire met à la disposition du titulaire les informations nécessaires suivantes : noms et prénoms des stagiaires.</w:t>
      </w:r>
    </w:p>
    <w:p w14:paraId="7105AB05" w14:textId="77777777" w:rsidR="00804A3F" w:rsidRDefault="00804A3F" w:rsidP="00804A3F">
      <w:pPr>
        <w:numPr>
          <w:ilvl w:val="0"/>
          <w:numId w:val="26"/>
        </w:numPr>
        <w:autoSpaceDE w:val="0"/>
        <w:autoSpaceDN w:val="0"/>
        <w:adjustRightInd w:val="0"/>
        <w:spacing w:after="200" w:line="276" w:lineRule="auto"/>
        <w:ind w:left="426" w:hanging="426"/>
        <w:contextualSpacing/>
        <w:jc w:val="both"/>
        <w:rPr>
          <w:rFonts w:ascii="Arial" w:hAnsi="Arial" w:cs="Arial"/>
          <w:b/>
          <w:bCs/>
        </w:rPr>
      </w:pPr>
      <w:r>
        <w:rPr>
          <w:rFonts w:ascii="Arial" w:hAnsi="Arial" w:cs="Arial"/>
          <w:b/>
          <w:bCs/>
        </w:rPr>
        <w:t xml:space="preserve">Durée de l’engagement des parties </w:t>
      </w:r>
    </w:p>
    <w:p w14:paraId="017ED7FB" w14:textId="70FCF909" w:rsidR="00804A3F" w:rsidRDefault="00804A3F" w:rsidP="00804A3F">
      <w:pPr>
        <w:autoSpaceDE w:val="0"/>
        <w:autoSpaceDN w:val="0"/>
        <w:adjustRightInd w:val="0"/>
        <w:spacing w:after="200" w:line="276" w:lineRule="auto"/>
        <w:jc w:val="both"/>
        <w:rPr>
          <w:rFonts w:ascii="Arial" w:hAnsi="Arial" w:cs="Arial"/>
          <w:sz w:val="21"/>
          <w:szCs w:val="21"/>
        </w:rPr>
      </w:pPr>
      <w:r>
        <w:rPr>
          <w:rFonts w:ascii="Arial" w:hAnsi="Arial" w:cs="Arial"/>
        </w:rPr>
        <w:t>Les présentes clauses entrent en vigueur à compter de la notification de l’accord-cadre par l’acheteur au</w:t>
      </w:r>
      <w:r>
        <w:rPr>
          <w:rFonts w:ascii="Arial" w:hAnsi="Arial" w:cs="Arial"/>
          <w:sz w:val="21"/>
          <w:szCs w:val="21"/>
        </w:rPr>
        <w:t xml:space="preserve"> titulaire pour toute la durée d’exécution de l’accord-cadre. </w:t>
      </w:r>
    </w:p>
    <w:p w14:paraId="41438111" w14:textId="4A5BCDEF" w:rsidR="00804A3F" w:rsidRDefault="00804A3F" w:rsidP="00804A3F">
      <w:pPr>
        <w:numPr>
          <w:ilvl w:val="0"/>
          <w:numId w:val="26"/>
        </w:numPr>
        <w:autoSpaceDE w:val="0"/>
        <w:autoSpaceDN w:val="0"/>
        <w:adjustRightInd w:val="0"/>
        <w:spacing w:after="200" w:line="276" w:lineRule="auto"/>
        <w:ind w:left="426" w:hanging="426"/>
        <w:contextualSpacing/>
        <w:jc w:val="both"/>
        <w:rPr>
          <w:rFonts w:ascii="Arial" w:hAnsi="Arial" w:cs="Arial"/>
          <w:b/>
          <w:bCs/>
        </w:rPr>
      </w:pPr>
      <w:r>
        <w:rPr>
          <w:rFonts w:ascii="Arial" w:hAnsi="Arial" w:cs="Arial"/>
          <w:b/>
          <w:bCs/>
        </w:rPr>
        <w:t xml:space="preserve">Obligations du titulaire vis-à-vis du bénéficiaire </w:t>
      </w:r>
    </w:p>
    <w:p w14:paraId="0D433CDE" w14:textId="77777777" w:rsidR="00F502FE" w:rsidRDefault="00F502FE" w:rsidP="00F502FE">
      <w:pPr>
        <w:numPr>
          <w:ilvl w:val="0"/>
          <w:numId w:val="28"/>
        </w:numPr>
        <w:autoSpaceDE w:val="0"/>
        <w:autoSpaceDN w:val="0"/>
        <w:adjustRightInd w:val="0"/>
        <w:spacing w:before="120"/>
        <w:ind w:left="318" w:hanging="318"/>
        <w:rPr>
          <w:rFonts w:ascii="Arial" w:hAnsi="Arial" w:cs="Arial"/>
          <w:b/>
          <w:bCs/>
        </w:rPr>
      </w:pPr>
      <w:r>
        <w:rPr>
          <w:rFonts w:ascii="Arial" w:hAnsi="Arial" w:cs="Arial"/>
          <w:b/>
          <w:bCs/>
        </w:rPr>
        <w:t>Confidentialité des données</w:t>
      </w:r>
    </w:p>
    <w:p w14:paraId="6782C6AB" w14:textId="77777777" w:rsidR="00F502FE" w:rsidRDefault="00F502FE" w:rsidP="00F502FE">
      <w:pPr>
        <w:autoSpaceDE w:val="0"/>
        <w:autoSpaceDN w:val="0"/>
        <w:adjustRightInd w:val="0"/>
        <w:spacing w:after="160" w:line="256" w:lineRule="auto"/>
        <w:ind w:left="284" w:right="284"/>
        <w:jc w:val="both"/>
        <w:rPr>
          <w:rFonts w:ascii="Arial" w:hAnsi="Arial" w:cs="Arial"/>
        </w:rPr>
      </w:pPr>
      <w:r>
        <w:rPr>
          <w:rFonts w:ascii="Arial" w:hAnsi="Arial" w:cs="Arial"/>
        </w:rPr>
        <w:t xml:space="preserve">Le titulaire s'engage à traiter les données </w:t>
      </w:r>
      <w:r>
        <w:rPr>
          <w:rFonts w:ascii="Arial" w:hAnsi="Arial" w:cs="Arial"/>
          <w:bCs/>
          <w:u w:val="single"/>
        </w:rPr>
        <w:t>uniquement pour la ou les seule(s) finalité(s)</w:t>
      </w:r>
      <w:r>
        <w:rPr>
          <w:rFonts w:ascii="Arial" w:hAnsi="Arial" w:cs="Arial"/>
          <w:b/>
          <w:bCs/>
        </w:rPr>
        <w:t xml:space="preserve"> </w:t>
      </w:r>
      <w:r>
        <w:rPr>
          <w:rFonts w:ascii="Arial" w:hAnsi="Arial" w:cs="Arial"/>
        </w:rPr>
        <w:t>qui fait/font l’objet du présent accord-cadre. 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14:paraId="1F0C8CE7" w14:textId="77777777" w:rsidR="00F502FE" w:rsidRDefault="00F502FE" w:rsidP="00F502FE">
      <w:pPr>
        <w:numPr>
          <w:ilvl w:val="0"/>
          <w:numId w:val="29"/>
        </w:numPr>
        <w:tabs>
          <w:tab w:val="left" w:pos="426"/>
        </w:tabs>
        <w:autoSpaceDE w:val="0"/>
        <w:autoSpaceDN w:val="0"/>
        <w:adjustRightInd w:val="0"/>
        <w:spacing w:after="160" w:line="256" w:lineRule="auto"/>
        <w:ind w:left="641" w:hanging="357"/>
        <w:rPr>
          <w:rFonts w:ascii="Arial" w:hAnsi="Arial" w:cs="Arial"/>
          <w:bCs/>
        </w:rPr>
      </w:pPr>
      <w:r>
        <w:rPr>
          <w:rFonts w:ascii="Arial" w:hAnsi="Arial" w:cs="Arial"/>
          <w:bCs/>
        </w:rPr>
        <w:t>Garantir la confidentialité des données à caractère personnel traitées dans le cadre des présentes clauses.</w:t>
      </w:r>
    </w:p>
    <w:p w14:paraId="3F863A48" w14:textId="77777777" w:rsidR="00F502FE" w:rsidRDefault="00F502FE" w:rsidP="00F502FE">
      <w:pPr>
        <w:numPr>
          <w:ilvl w:val="0"/>
          <w:numId w:val="29"/>
        </w:numPr>
        <w:tabs>
          <w:tab w:val="left" w:pos="426"/>
        </w:tabs>
        <w:autoSpaceDE w:val="0"/>
        <w:autoSpaceDN w:val="0"/>
        <w:adjustRightInd w:val="0"/>
        <w:spacing w:after="160" w:line="256" w:lineRule="auto"/>
        <w:ind w:left="641" w:right="284" w:hanging="357"/>
        <w:jc w:val="both"/>
        <w:rPr>
          <w:rFonts w:ascii="Arial" w:hAnsi="Arial" w:cs="Arial"/>
          <w:bCs/>
        </w:rPr>
      </w:pPr>
      <w:r>
        <w:rPr>
          <w:rFonts w:ascii="Arial" w:hAnsi="Arial" w:cs="Arial"/>
          <w:bCs/>
        </w:rPr>
        <w:t>Veiller à ce que les personnes autorisées à traiter les données à caractère personnel en vertu des présentes clauses :</w:t>
      </w:r>
    </w:p>
    <w:p w14:paraId="1B76B71F" w14:textId="77777777" w:rsidR="00F502FE" w:rsidRDefault="00F502FE" w:rsidP="00F502FE">
      <w:pPr>
        <w:numPr>
          <w:ilvl w:val="0"/>
          <w:numId w:val="29"/>
        </w:numPr>
        <w:tabs>
          <w:tab w:val="left" w:pos="426"/>
        </w:tabs>
        <w:autoSpaceDE w:val="0"/>
        <w:autoSpaceDN w:val="0"/>
        <w:adjustRightInd w:val="0"/>
        <w:spacing w:after="160" w:line="256" w:lineRule="auto"/>
        <w:ind w:left="641" w:hanging="357"/>
        <w:rPr>
          <w:rFonts w:ascii="Arial" w:hAnsi="Arial" w:cs="Arial"/>
          <w:bCs/>
        </w:rPr>
      </w:pPr>
      <w:r>
        <w:rPr>
          <w:rFonts w:ascii="Arial" w:hAnsi="Arial" w:cs="Arial"/>
          <w:bCs/>
        </w:rPr>
        <w:t>S’engagent à respecter la confidentialité ou soient soumises à une obligation légale appropriée de confidentialité ;</w:t>
      </w:r>
    </w:p>
    <w:p w14:paraId="345BE75F" w14:textId="77777777" w:rsidR="00F502FE" w:rsidRDefault="00F502FE" w:rsidP="00F502FE">
      <w:pPr>
        <w:pStyle w:val="Paragraphedeliste"/>
        <w:numPr>
          <w:ilvl w:val="0"/>
          <w:numId w:val="30"/>
        </w:numPr>
        <w:tabs>
          <w:tab w:val="left" w:pos="426"/>
        </w:tabs>
        <w:autoSpaceDE w:val="0"/>
        <w:autoSpaceDN w:val="0"/>
        <w:adjustRightInd w:val="0"/>
        <w:spacing w:after="160" w:line="256" w:lineRule="auto"/>
        <w:ind w:left="924" w:hanging="357"/>
        <w:rPr>
          <w:rFonts w:ascii="Arial" w:hAnsi="Arial" w:cs="Arial"/>
          <w:bCs/>
        </w:rPr>
      </w:pPr>
      <w:r>
        <w:rPr>
          <w:rFonts w:ascii="Arial" w:hAnsi="Arial" w:cs="Arial"/>
          <w:bCs/>
        </w:rPr>
        <w:t>Reçoivent la formation nécessaire en matière de protection des données à caractère personnel.</w:t>
      </w:r>
    </w:p>
    <w:p w14:paraId="3EF82E4E" w14:textId="44C7E973" w:rsidR="00F502FE" w:rsidRDefault="00F502FE" w:rsidP="00F502FE">
      <w:pPr>
        <w:autoSpaceDE w:val="0"/>
        <w:autoSpaceDN w:val="0"/>
        <w:adjustRightInd w:val="0"/>
        <w:spacing w:after="200" w:line="276" w:lineRule="auto"/>
        <w:contextualSpacing/>
        <w:jc w:val="both"/>
        <w:rPr>
          <w:rFonts w:ascii="Arial" w:hAnsi="Arial" w:cs="Arial"/>
          <w:b/>
          <w:bCs/>
        </w:rPr>
      </w:pPr>
      <w:r>
        <w:rPr>
          <w:rFonts w:ascii="Arial" w:hAnsi="Arial" w:cs="Arial"/>
          <w:bCs/>
        </w:rPr>
        <w:t>Prendre en compte, s’agissant de ses outils, produits, applications ou services, les principes de protection des données dès la conception et de protection des données par défaut.</w:t>
      </w:r>
    </w:p>
    <w:p w14:paraId="43994B70" w14:textId="2188CE62" w:rsidR="00F502FE" w:rsidRDefault="00F502FE">
      <w:r>
        <w:br w:type="page"/>
      </w:r>
    </w:p>
    <w:p w14:paraId="5BDFBF7F" w14:textId="77777777" w:rsidR="00F502FE" w:rsidRDefault="00F502FE" w:rsidP="00F502FE">
      <w:pPr>
        <w:numPr>
          <w:ilvl w:val="0"/>
          <w:numId w:val="28"/>
        </w:numPr>
        <w:autoSpaceDE w:val="0"/>
        <w:autoSpaceDN w:val="0"/>
        <w:adjustRightInd w:val="0"/>
        <w:spacing w:before="120"/>
        <w:ind w:left="318" w:hanging="318"/>
        <w:jc w:val="both"/>
        <w:rPr>
          <w:rFonts w:ascii="Arial" w:hAnsi="Arial" w:cs="Arial"/>
          <w:b/>
          <w:bCs/>
        </w:rPr>
      </w:pPr>
      <w:r>
        <w:rPr>
          <w:rFonts w:ascii="Arial" w:hAnsi="Arial" w:cs="Arial"/>
          <w:b/>
          <w:bCs/>
        </w:rPr>
        <w:lastRenderedPageBreak/>
        <w:t>Sous-traitance de niveau 2 ou sous-traitance ultérieure des activités de traitement</w:t>
      </w:r>
    </w:p>
    <w:p w14:paraId="31C251DD" w14:textId="77777777" w:rsidR="00F502FE" w:rsidRDefault="00F502FE" w:rsidP="00F502FE">
      <w:pPr>
        <w:autoSpaceDE w:val="0"/>
        <w:autoSpaceDN w:val="0"/>
        <w:adjustRightInd w:val="0"/>
        <w:ind w:left="284" w:right="284"/>
        <w:jc w:val="both"/>
        <w:rPr>
          <w:rFonts w:ascii="Arial" w:hAnsi="Arial" w:cs="Arial"/>
          <w:b/>
        </w:rPr>
      </w:pPr>
    </w:p>
    <w:p w14:paraId="06CB6640" w14:textId="77777777" w:rsidR="00F502FE" w:rsidRDefault="00F502FE" w:rsidP="00F502FE">
      <w:pPr>
        <w:autoSpaceDE w:val="0"/>
        <w:autoSpaceDN w:val="0"/>
        <w:adjustRightInd w:val="0"/>
        <w:ind w:left="284" w:right="284"/>
        <w:jc w:val="both"/>
        <w:rPr>
          <w:rFonts w:ascii="Arial" w:hAnsi="Arial" w:cs="Arial"/>
          <w:b/>
          <w:bCs/>
        </w:rPr>
      </w:pPr>
      <w:r>
        <w:rPr>
          <w:rFonts w:ascii="Arial" w:hAnsi="Arial" w:cs="Arial"/>
          <w:b/>
        </w:rPr>
        <w:t>Option</w:t>
      </w:r>
      <w:r>
        <w:rPr>
          <w:rFonts w:ascii="Arial" w:hAnsi="Arial" w:cs="Arial"/>
          <w:b/>
          <w:bCs/>
        </w:rPr>
        <w:t xml:space="preserve"> A (autorisation générale)</w:t>
      </w:r>
    </w:p>
    <w:p w14:paraId="441E6C5B" w14:textId="77777777" w:rsidR="00F502FE" w:rsidRDefault="00F502FE" w:rsidP="00F502FE">
      <w:pPr>
        <w:autoSpaceDE w:val="0"/>
        <w:autoSpaceDN w:val="0"/>
        <w:adjustRightInd w:val="0"/>
        <w:spacing w:after="160" w:line="256" w:lineRule="auto"/>
        <w:ind w:left="284" w:right="284"/>
        <w:jc w:val="both"/>
        <w:rPr>
          <w:rFonts w:ascii="Arial" w:hAnsi="Arial" w:cs="Arial"/>
        </w:rPr>
      </w:pPr>
      <w:r>
        <w:rPr>
          <w:rFonts w:ascii="Arial" w:hAnsi="Arial" w:cs="Arial"/>
        </w:rPr>
        <w:t xml:space="preserve">Le titulaire de l’accord-cadre peut faire appel à un sous-traitant (ci-après, « le sous-traitant </w:t>
      </w:r>
      <w:r>
        <w:rPr>
          <w:rFonts w:ascii="Arial" w:hAnsi="Arial" w:cs="Arial"/>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Pr>
          <w:rFonts w:ascii="Arial" w:hAnsi="Arial" w:cs="Arial"/>
          <w:color w:val="2F5496"/>
        </w:rPr>
        <w:t xml:space="preserve"> </w:t>
      </w:r>
      <w:r>
        <w:rPr>
          <w:rFonts w:ascii="Arial" w:hAnsi="Arial" w:cs="Arial"/>
        </w:rPr>
        <w:t>à compter de la date de réception de cette information pour présenter ses objections. Cette sous-traitance ne peut être effectuée que si l’acheteur n'a pas émis d'objection pendant le délai convenu.</w:t>
      </w:r>
    </w:p>
    <w:p w14:paraId="5E2FC75B" w14:textId="77777777" w:rsidR="00F502FE" w:rsidRDefault="00F502FE" w:rsidP="00F502FE">
      <w:pPr>
        <w:autoSpaceDE w:val="0"/>
        <w:autoSpaceDN w:val="0"/>
        <w:adjustRightInd w:val="0"/>
        <w:spacing w:before="100" w:beforeAutospacing="1"/>
        <w:ind w:left="284" w:right="284"/>
        <w:jc w:val="both"/>
        <w:rPr>
          <w:rFonts w:ascii="Arial" w:hAnsi="Arial" w:cs="Arial"/>
          <w:b/>
          <w:bCs/>
        </w:rPr>
      </w:pPr>
      <w:r>
        <w:rPr>
          <w:rFonts w:ascii="Arial" w:hAnsi="Arial" w:cs="Arial"/>
          <w:b/>
          <w:bCs/>
        </w:rPr>
        <w:t>Quelle que soit l’option retenue (autorisation générale ou spécifique)</w:t>
      </w:r>
    </w:p>
    <w:p w14:paraId="18623F13" w14:textId="50A539C7" w:rsidR="00F502FE" w:rsidRDefault="00F502FE" w:rsidP="00F502FE">
      <w:pPr>
        <w:autoSpaceDE w:val="0"/>
        <w:autoSpaceDN w:val="0"/>
        <w:adjustRightInd w:val="0"/>
        <w:spacing w:after="160" w:line="256" w:lineRule="auto"/>
        <w:ind w:left="284" w:right="284"/>
        <w:jc w:val="both"/>
        <w:rPr>
          <w:rFonts w:ascii="Arial" w:hAnsi="Arial" w:cs="Arial"/>
        </w:rPr>
      </w:pPr>
      <w:r>
        <w:rPr>
          <w:rFonts w:ascii="Arial" w:hAnsi="Arial" w:cs="Arial"/>
        </w:rPr>
        <w:t xml:space="preserve">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w:t>
      </w:r>
      <w:hyperlink r:id="rId44" w:history="1">
        <w:r>
          <w:rPr>
            <w:rStyle w:val="Lienhypertexte"/>
            <w:rFonts w:ascii="Arial" w:hAnsi="Arial" w:cs="Arial"/>
          </w:rPr>
          <w:t>http://www.economie.gouv.fr/daj/formulaires-declaration-candidat</w:t>
        </w:r>
      </w:hyperlink>
      <w:r>
        <w:rPr>
          <w:rFonts w:ascii="Arial" w:hAnsi="Arial" w:cs="Arial"/>
        </w:rPr>
        <w:t>). 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14:paraId="334E359C" w14:textId="77777777" w:rsidR="00F502FE" w:rsidRPr="003F262B" w:rsidRDefault="00F502FE" w:rsidP="00F502FE">
      <w:pPr>
        <w:numPr>
          <w:ilvl w:val="0"/>
          <w:numId w:val="28"/>
        </w:numPr>
        <w:autoSpaceDE w:val="0"/>
        <w:autoSpaceDN w:val="0"/>
        <w:adjustRightInd w:val="0"/>
        <w:spacing w:before="120"/>
        <w:ind w:left="318" w:hanging="318"/>
        <w:rPr>
          <w:rFonts w:ascii="Arial" w:hAnsi="Arial" w:cs="Arial"/>
          <w:b/>
          <w:bCs/>
        </w:rPr>
      </w:pPr>
      <w:r w:rsidRPr="003F262B">
        <w:rPr>
          <w:rFonts w:ascii="Arial" w:hAnsi="Arial" w:cs="Arial"/>
          <w:b/>
          <w:bCs/>
        </w:rPr>
        <w:t>Droit d’information des personnes concernées</w:t>
      </w:r>
    </w:p>
    <w:p w14:paraId="6DA66361" w14:textId="5A6B7F2E" w:rsidR="00F502FE" w:rsidRDefault="00F502FE" w:rsidP="00F502FE">
      <w:pPr>
        <w:autoSpaceDE w:val="0"/>
        <w:autoSpaceDN w:val="0"/>
        <w:adjustRightInd w:val="0"/>
        <w:spacing w:after="160" w:line="256" w:lineRule="auto"/>
        <w:ind w:left="284" w:right="284"/>
        <w:jc w:val="both"/>
        <w:rPr>
          <w:rFonts w:ascii="Arial" w:hAnsi="Arial" w:cs="Arial"/>
        </w:rPr>
      </w:pPr>
      <w:r w:rsidRPr="003F262B">
        <w:rPr>
          <w:rFonts w:ascii="Arial" w:hAnsi="Arial" w:cs="Arial"/>
        </w:rPr>
        <w:t>Il appartient au bénéficiaire de fournir l’information aux personnes concernées par les opérations de traitement au moment de la collecte des données.</w:t>
      </w:r>
    </w:p>
    <w:p w14:paraId="53047421" w14:textId="77777777" w:rsidR="00F502FE" w:rsidRPr="003F262B" w:rsidRDefault="00F502FE" w:rsidP="00F502FE">
      <w:pPr>
        <w:numPr>
          <w:ilvl w:val="0"/>
          <w:numId w:val="28"/>
        </w:numPr>
        <w:autoSpaceDE w:val="0"/>
        <w:autoSpaceDN w:val="0"/>
        <w:adjustRightInd w:val="0"/>
        <w:spacing w:before="120"/>
        <w:ind w:left="318" w:hanging="318"/>
        <w:rPr>
          <w:rFonts w:ascii="Arial" w:hAnsi="Arial" w:cs="Arial"/>
          <w:b/>
          <w:bCs/>
        </w:rPr>
      </w:pPr>
      <w:r w:rsidRPr="003F262B">
        <w:rPr>
          <w:rFonts w:ascii="Arial" w:hAnsi="Arial" w:cs="Arial"/>
          <w:b/>
          <w:bCs/>
        </w:rPr>
        <w:t>Exercice des droits des personnes</w:t>
      </w:r>
    </w:p>
    <w:p w14:paraId="14F3031F" w14:textId="6CE7EB8E" w:rsidR="00F502FE" w:rsidRDefault="00F502FE" w:rsidP="00F502FE">
      <w:pPr>
        <w:autoSpaceDE w:val="0"/>
        <w:autoSpaceDN w:val="0"/>
        <w:adjustRightInd w:val="0"/>
        <w:spacing w:after="160" w:line="256" w:lineRule="auto"/>
        <w:ind w:left="284" w:right="284"/>
        <w:jc w:val="both"/>
        <w:rPr>
          <w:rFonts w:ascii="Arial" w:hAnsi="Arial" w:cs="Arial"/>
        </w:rPr>
      </w:pPr>
      <w:r w:rsidRPr="003F262B">
        <w:rPr>
          <w:rFonts w:ascii="Arial" w:hAnsi="Arial" w:cs="Arial"/>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La formulation et le format de l’information doivent être convenus avec le bénéficiaire avant la collecte des données</w:t>
      </w:r>
    </w:p>
    <w:p w14:paraId="343B2FC2" w14:textId="77777777" w:rsidR="00F502FE" w:rsidRPr="003F262B" w:rsidRDefault="00F502FE" w:rsidP="00F502FE">
      <w:pPr>
        <w:numPr>
          <w:ilvl w:val="0"/>
          <w:numId w:val="28"/>
        </w:numPr>
        <w:autoSpaceDE w:val="0"/>
        <w:autoSpaceDN w:val="0"/>
        <w:adjustRightInd w:val="0"/>
        <w:spacing w:before="120"/>
        <w:ind w:left="318" w:hanging="318"/>
        <w:jc w:val="both"/>
        <w:rPr>
          <w:rFonts w:ascii="Arial" w:hAnsi="Arial" w:cs="Arial"/>
          <w:b/>
          <w:bCs/>
        </w:rPr>
      </w:pPr>
      <w:r w:rsidRPr="003F262B">
        <w:rPr>
          <w:rFonts w:ascii="Arial" w:hAnsi="Arial" w:cs="Arial"/>
          <w:b/>
          <w:bCs/>
        </w:rPr>
        <w:t>Notification des violations des données à caractère personnel</w:t>
      </w:r>
    </w:p>
    <w:p w14:paraId="5DA40263" w14:textId="77777777" w:rsidR="00F502FE" w:rsidRPr="003F262B" w:rsidRDefault="00F502FE" w:rsidP="00F502FE">
      <w:pPr>
        <w:autoSpaceDE w:val="0"/>
        <w:autoSpaceDN w:val="0"/>
        <w:adjustRightInd w:val="0"/>
        <w:spacing w:after="160" w:line="256" w:lineRule="auto"/>
        <w:ind w:left="284" w:right="284"/>
        <w:jc w:val="both"/>
        <w:rPr>
          <w:rFonts w:ascii="Arial" w:hAnsi="Arial" w:cs="Arial"/>
        </w:rPr>
      </w:pPr>
      <w:r w:rsidRPr="003F262B">
        <w:rPr>
          <w:rFonts w:ascii="Arial" w:hAnsi="Arial" w:cs="Arial"/>
        </w:rPr>
        <w:t>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Les notifications contiennent au moins :</w:t>
      </w:r>
    </w:p>
    <w:p w14:paraId="77FC72CB" w14:textId="77777777" w:rsidR="00F502FE" w:rsidRPr="003F262B" w:rsidRDefault="00F502FE" w:rsidP="00F502FE">
      <w:pPr>
        <w:autoSpaceDE w:val="0"/>
        <w:autoSpaceDN w:val="0"/>
        <w:adjustRightInd w:val="0"/>
        <w:spacing w:after="160" w:line="256" w:lineRule="auto"/>
        <w:ind w:left="511" w:right="284" w:hanging="227"/>
        <w:jc w:val="both"/>
        <w:rPr>
          <w:rFonts w:ascii="Arial" w:hAnsi="Arial" w:cs="Arial"/>
          <w:bCs/>
        </w:rPr>
      </w:pPr>
      <w:r w:rsidRPr="003F262B">
        <w:rPr>
          <w:rFonts w:ascii="Arial" w:hAnsi="Arial" w:cs="Arial"/>
          <w:bCs/>
        </w:rPr>
        <w:sym w:font="Wingdings" w:char="F06E"/>
      </w:r>
      <w:r w:rsidRPr="003F262B">
        <w:rPr>
          <w:rFonts w:ascii="Arial" w:hAnsi="Arial" w:cs="Arial"/>
          <w:bCs/>
        </w:rPr>
        <w:t xml:space="preserve"> La </w:t>
      </w:r>
      <w:r w:rsidRPr="003F262B">
        <w:rPr>
          <w:rFonts w:ascii="Arial" w:hAnsi="Arial" w:cs="Arial"/>
        </w:rPr>
        <w:t>description</w:t>
      </w:r>
      <w:r w:rsidRPr="003F262B">
        <w:rPr>
          <w:rFonts w:ascii="Arial" w:hAnsi="Arial" w:cs="Arial"/>
          <w:bCs/>
        </w:rPr>
        <w:t xml:space="preserve">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ACCC5FE" w14:textId="77777777" w:rsidR="00F502FE" w:rsidRPr="003F262B" w:rsidRDefault="00F502FE" w:rsidP="00F502FE">
      <w:pPr>
        <w:autoSpaceDE w:val="0"/>
        <w:autoSpaceDN w:val="0"/>
        <w:adjustRightInd w:val="0"/>
        <w:spacing w:after="160" w:line="256" w:lineRule="auto"/>
        <w:ind w:left="511" w:right="284" w:hanging="227"/>
        <w:jc w:val="both"/>
        <w:rPr>
          <w:rFonts w:ascii="Arial" w:hAnsi="Arial" w:cs="Arial"/>
          <w:bCs/>
        </w:rPr>
      </w:pPr>
      <w:r w:rsidRPr="003F262B">
        <w:rPr>
          <w:rFonts w:ascii="Arial" w:hAnsi="Arial" w:cs="Arial"/>
          <w:bCs/>
        </w:rPr>
        <w:sym w:font="Wingdings" w:char="F06E"/>
      </w:r>
      <w:r w:rsidRPr="003F262B">
        <w:rPr>
          <w:rFonts w:ascii="Arial" w:hAnsi="Arial" w:cs="Arial"/>
          <w:bCs/>
        </w:rPr>
        <w:t xml:space="preserve"> </w:t>
      </w:r>
      <w:r w:rsidRPr="003F262B">
        <w:rPr>
          <w:rFonts w:ascii="Arial" w:hAnsi="Arial" w:cs="Arial"/>
        </w:rPr>
        <w:t>La</w:t>
      </w:r>
      <w:r w:rsidRPr="003F262B">
        <w:rPr>
          <w:rFonts w:ascii="Arial" w:hAnsi="Arial" w:cs="Arial"/>
          <w:bCs/>
        </w:rPr>
        <w:t xml:space="preserve"> description des conséquences probables de la violation de données à caractère personnel ;</w:t>
      </w:r>
    </w:p>
    <w:p w14:paraId="0CD458A6" w14:textId="77777777" w:rsidR="00F502FE" w:rsidRPr="003F262B" w:rsidRDefault="00F502FE" w:rsidP="00F502FE">
      <w:pPr>
        <w:autoSpaceDE w:val="0"/>
        <w:autoSpaceDN w:val="0"/>
        <w:adjustRightInd w:val="0"/>
        <w:spacing w:after="160" w:line="256" w:lineRule="auto"/>
        <w:ind w:left="511" w:right="284" w:hanging="227"/>
        <w:jc w:val="both"/>
        <w:rPr>
          <w:rFonts w:ascii="Arial" w:hAnsi="Arial" w:cs="Arial"/>
          <w:b/>
          <w:bCs/>
        </w:rPr>
      </w:pPr>
      <w:r w:rsidRPr="003F262B">
        <w:rPr>
          <w:rFonts w:ascii="Arial" w:hAnsi="Arial" w:cs="Arial"/>
          <w:bCs/>
        </w:rPr>
        <w:sym w:font="Wingdings" w:char="F06E"/>
      </w:r>
      <w:r w:rsidRPr="003F262B">
        <w:rPr>
          <w:rFonts w:ascii="Arial" w:hAnsi="Arial" w:cs="Arial"/>
          <w:bCs/>
        </w:rPr>
        <w:t xml:space="preserve"> La </w:t>
      </w:r>
      <w:r w:rsidRPr="003F262B">
        <w:rPr>
          <w:rFonts w:ascii="Arial" w:hAnsi="Arial" w:cs="Arial"/>
        </w:rPr>
        <w:t>description</w:t>
      </w:r>
      <w:r w:rsidRPr="003F262B">
        <w:rPr>
          <w:rFonts w:ascii="Arial" w:hAnsi="Arial" w:cs="Arial"/>
          <w:bCs/>
        </w:rPr>
        <w:t xml:space="preserve"> des mesures prises ou que le titulaire ou le bénéficiaire propose de prendre pour remédier à la violation de données à caractère personnel, y compris, le cas échéant, les mesures pour en atténuer les éventuelles conséquences négatives.</w:t>
      </w:r>
    </w:p>
    <w:p w14:paraId="70E0283F" w14:textId="495994B2" w:rsidR="00F502FE" w:rsidRDefault="00F502FE" w:rsidP="00F502FE">
      <w:pPr>
        <w:autoSpaceDE w:val="0"/>
        <w:autoSpaceDN w:val="0"/>
        <w:adjustRightInd w:val="0"/>
        <w:spacing w:after="160" w:line="256" w:lineRule="auto"/>
        <w:ind w:left="284" w:right="284"/>
        <w:jc w:val="both"/>
      </w:pPr>
      <w:r w:rsidRPr="003F262B">
        <w:rPr>
          <w:rFonts w:ascii="Arial" w:hAnsi="Arial" w:cs="Arial"/>
        </w:rPr>
        <w:t>Si, et dans la mesure où il n’est pas possible de fournir toutes ces informations en même temps, les informations peuvent être communiquées de manière échelonnée sans retard indu. La notification des violations est transmise à la CNIL par le délégué à la protection des données du ministère des armées. Lorsque cette violation est susceptible d'engendrer un risque élevé pour les droits et libertés d'une personne physique, la notification de ladite violation est communiquée à la personne concernée par le bénéficiaire, responsable de traitement.</w:t>
      </w:r>
    </w:p>
    <w:p w14:paraId="0D82460A" w14:textId="2618337D" w:rsidR="00F502FE" w:rsidRDefault="00F502FE">
      <w:pPr>
        <w:rPr>
          <w:rFonts w:ascii="Arial" w:hAnsi="Arial" w:cs="Arial"/>
        </w:rPr>
      </w:pPr>
      <w:r>
        <w:rPr>
          <w:rFonts w:ascii="Arial" w:hAnsi="Arial" w:cs="Arial"/>
        </w:rPr>
        <w:br w:type="page"/>
      </w:r>
    </w:p>
    <w:p w14:paraId="193127E7" w14:textId="77777777" w:rsidR="00F502FE" w:rsidRPr="003F262B" w:rsidRDefault="00F502FE" w:rsidP="00F502FE">
      <w:pPr>
        <w:numPr>
          <w:ilvl w:val="0"/>
          <w:numId w:val="28"/>
        </w:numPr>
        <w:autoSpaceDE w:val="0"/>
        <w:autoSpaceDN w:val="0"/>
        <w:adjustRightInd w:val="0"/>
        <w:spacing w:before="120"/>
        <w:ind w:left="318" w:hanging="318"/>
        <w:jc w:val="both"/>
        <w:rPr>
          <w:rFonts w:ascii="Arial" w:hAnsi="Arial" w:cs="Arial"/>
          <w:b/>
          <w:bCs/>
        </w:rPr>
      </w:pPr>
      <w:r w:rsidRPr="003F262B">
        <w:rPr>
          <w:rFonts w:ascii="Arial" w:hAnsi="Arial" w:cs="Arial"/>
          <w:b/>
          <w:bCs/>
        </w:rPr>
        <w:lastRenderedPageBreak/>
        <w:t>Analyse d’impact</w:t>
      </w:r>
    </w:p>
    <w:p w14:paraId="097C14D6" w14:textId="758D395B" w:rsidR="008D2A30" w:rsidRDefault="00F502FE" w:rsidP="00F502FE">
      <w:pPr>
        <w:rPr>
          <w:rFonts w:ascii="Arial" w:hAnsi="Arial" w:cs="Arial"/>
        </w:rPr>
      </w:pPr>
      <w:r w:rsidRPr="003F262B">
        <w:rPr>
          <w:rFonts w:ascii="Arial" w:hAnsi="Arial" w:cs="Arial"/>
        </w:rPr>
        <w:t>Le titulaire aide le bénéficiaire pour la réalisation d’analyses d’impact relative à la protection des données. Le titulaire conseille le bénéficiaire en cas de consultation de la CNIL sur l’analyse d’impact réalisée. Cependant, celle-ci est présentée à la CNIL par le délégué à la protection des données du ministère des armées.</w:t>
      </w:r>
    </w:p>
    <w:p w14:paraId="45DE418F" w14:textId="690CDA40" w:rsidR="00F502FE" w:rsidRDefault="00F502FE" w:rsidP="00F502FE">
      <w:pPr>
        <w:rPr>
          <w:rFonts w:ascii="Arial" w:hAnsi="Arial" w:cs="Arial"/>
        </w:rPr>
      </w:pPr>
    </w:p>
    <w:p w14:paraId="24001807" w14:textId="77777777" w:rsidR="00F502FE" w:rsidRPr="003F262B" w:rsidRDefault="00F502FE" w:rsidP="00F502FE">
      <w:pPr>
        <w:numPr>
          <w:ilvl w:val="0"/>
          <w:numId w:val="28"/>
        </w:numPr>
        <w:autoSpaceDE w:val="0"/>
        <w:autoSpaceDN w:val="0"/>
        <w:adjustRightInd w:val="0"/>
        <w:spacing w:before="120"/>
        <w:ind w:left="318" w:hanging="318"/>
        <w:jc w:val="both"/>
        <w:rPr>
          <w:rFonts w:ascii="Arial" w:hAnsi="Arial" w:cs="Arial"/>
          <w:b/>
          <w:bCs/>
        </w:rPr>
      </w:pPr>
      <w:r w:rsidRPr="003F262B">
        <w:rPr>
          <w:rFonts w:ascii="Arial" w:hAnsi="Arial" w:cs="Arial"/>
          <w:b/>
          <w:bCs/>
        </w:rPr>
        <w:t>Mesures de sécurité des données</w:t>
      </w:r>
    </w:p>
    <w:p w14:paraId="32A6885B" w14:textId="77777777" w:rsidR="00F502FE" w:rsidRPr="003F262B" w:rsidRDefault="00F502FE" w:rsidP="00F502FE">
      <w:pPr>
        <w:rPr>
          <w:rFonts w:ascii="Arial" w:hAnsi="Arial" w:cs="Arial"/>
        </w:rPr>
      </w:pPr>
      <w:r w:rsidRPr="003F262B">
        <w:rPr>
          <w:rFonts w:ascii="Arial" w:hAnsi="Arial" w:cs="Arial"/>
        </w:rPr>
        <w:t>Le titulaire met en œuvre les mesures de sécurisation des données nécessaires.</w:t>
      </w:r>
    </w:p>
    <w:p w14:paraId="39C9CD4C" w14:textId="77777777" w:rsidR="00F502FE" w:rsidRPr="003F262B" w:rsidRDefault="00F502FE" w:rsidP="00F502FE">
      <w:pPr>
        <w:rPr>
          <w:rFonts w:ascii="Arial" w:hAnsi="Arial" w:cs="Arial"/>
        </w:rPr>
      </w:pPr>
      <w:r w:rsidRPr="003F262B">
        <w:rPr>
          <w:rFonts w:ascii="Arial" w:hAnsi="Arial" w:cs="Arial"/>
        </w:rPr>
        <w:sym w:font="Wingdings" w:char="F06E"/>
      </w:r>
      <w:r w:rsidRPr="003F262B">
        <w:rPr>
          <w:rFonts w:ascii="Arial" w:hAnsi="Arial" w:cs="Arial"/>
        </w:rPr>
        <w:t xml:space="preserve"> Les droits d’accès aux données sont limités ;</w:t>
      </w:r>
    </w:p>
    <w:p w14:paraId="2D1DB094" w14:textId="7E8F0DD3" w:rsidR="00F502FE" w:rsidRDefault="00F502FE" w:rsidP="00F502FE">
      <w:pPr>
        <w:rPr>
          <w:rFonts w:ascii="Arial" w:hAnsi="Arial" w:cs="Arial"/>
        </w:rPr>
      </w:pPr>
      <w:r w:rsidRPr="003F262B">
        <w:rPr>
          <w:rFonts w:ascii="Arial" w:hAnsi="Arial" w:cs="Arial"/>
        </w:rPr>
        <w:sym w:font="Wingdings" w:char="F06E"/>
      </w:r>
      <w:r w:rsidRPr="003F262B">
        <w:rPr>
          <w:rFonts w:ascii="Arial" w:hAnsi="Arial" w:cs="Arial"/>
        </w:rPr>
        <w:t xml:space="preserve"> Les moyens permettant de garantir la confidentialité, l'int</w:t>
      </w:r>
      <w:r>
        <w:rPr>
          <w:rFonts w:ascii="Arial" w:hAnsi="Arial" w:cs="Arial"/>
        </w:rPr>
        <w:t xml:space="preserve">égrité, la disponibilité et la </w:t>
      </w:r>
      <w:r w:rsidRPr="003F262B">
        <w:rPr>
          <w:rFonts w:ascii="Arial" w:hAnsi="Arial" w:cs="Arial"/>
        </w:rPr>
        <w:t>résilience constantes des systèmes et des services de traitement.</w:t>
      </w:r>
    </w:p>
    <w:p w14:paraId="090EEAC8" w14:textId="3D228A9B" w:rsidR="00F502FE" w:rsidRDefault="00F502FE" w:rsidP="00F502FE">
      <w:pPr>
        <w:rPr>
          <w:rFonts w:ascii="Arial" w:hAnsi="Arial" w:cs="Arial"/>
        </w:rPr>
      </w:pPr>
    </w:p>
    <w:p w14:paraId="1653D2E4" w14:textId="77777777" w:rsidR="00F502FE" w:rsidRPr="003F262B" w:rsidRDefault="00F502FE" w:rsidP="00F502FE">
      <w:pPr>
        <w:numPr>
          <w:ilvl w:val="0"/>
          <w:numId w:val="28"/>
        </w:numPr>
        <w:autoSpaceDE w:val="0"/>
        <w:autoSpaceDN w:val="0"/>
        <w:adjustRightInd w:val="0"/>
        <w:spacing w:before="120"/>
        <w:ind w:left="318" w:hanging="318"/>
        <w:jc w:val="both"/>
        <w:rPr>
          <w:rFonts w:ascii="Arial" w:hAnsi="Arial" w:cs="Arial"/>
          <w:b/>
          <w:bCs/>
        </w:rPr>
      </w:pPr>
      <w:r w:rsidRPr="003F262B">
        <w:rPr>
          <w:rFonts w:ascii="Arial" w:hAnsi="Arial" w:cs="Arial"/>
          <w:b/>
          <w:bCs/>
        </w:rPr>
        <w:t>Devenir des données au terme de l’exécution de l’accord-cadre</w:t>
      </w:r>
    </w:p>
    <w:p w14:paraId="712C3938" w14:textId="28CE454E" w:rsidR="00F502FE" w:rsidRDefault="00F502FE" w:rsidP="00F502FE">
      <w:pPr>
        <w:rPr>
          <w:rFonts w:ascii="Arial" w:hAnsi="Arial" w:cs="Arial"/>
        </w:rPr>
      </w:pPr>
      <w:r w:rsidRPr="003F262B">
        <w:rPr>
          <w:rFonts w:ascii="Arial" w:hAnsi="Arial" w:cs="Arial"/>
        </w:rPr>
        <w:t>Au terme de l’exécution du présent accord-cadre, le titulaire s’engage à détruire toutes les données à caractère personnel. Une fois détruites, le titulaire doit justifier par écrit de la destruction.</w:t>
      </w:r>
    </w:p>
    <w:p w14:paraId="07A3C274" w14:textId="0000AAD0" w:rsidR="00F502FE" w:rsidRDefault="00F502FE" w:rsidP="00F502FE">
      <w:pPr>
        <w:rPr>
          <w:rFonts w:ascii="Arial" w:hAnsi="Arial" w:cs="Arial"/>
        </w:rPr>
      </w:pPr>
    </w:p>
    <w:p w14:paraId="3F3A1573" w14:textId="77777777" w:rsidR="00F502FE" w:rsidRPr="003F262B" w:rsidRDefault="00F502FE" w:rsidP="00F502FE">
      <w:pPr>
        <w:numPr>
          <w:ilvl w:val="0"/>
          <w:numId w:val="28"/>
        </w:numPr>
        <w:autoSpaceDE w:val="0"/>
        <w:autoSpaceDN w:val="0"/>
        <w:adjustRightInd w:val="0"/>
        <w:spacing w:before="120"/>
        <w:ind w:left="318" w:hanging="318"/>
        <w:jc w:val="both"/>
        <w:rPr>
          <w:rFonts w:ascii="Arial" w:hAnsi="Arial" w:cs="Arial"/>
          <w:b/>
          <w:bCs/>
        </w:rPr>
      </w:pPr>
      <w:r w:rsidRPr="003F262B">
        <w:rPr>
          <w:rFonts w:ascii="Arial" w:hAnsi="Arial" w:cs="Arial"/>
          <w:b/>
          <w:bCs/>
        </w:rPr>
        <w:t>Délégué à la protection des données</w:t>
      </w:r>
    </w:p>
    <w:p w14:paraId="34A5AAEE" w14:textId="354EF274" w:rsidR="00F502FE" w:rsidRDefault="00F502FE" w:rsidP="00F502FE">
      <w:pPr>
        <w:rPr>
          <w:rFonts w:ascii="Arial" w:hAnsi="Arial" w:cs="Arial"/>
        </w:rPr>
      </w:pPr>
      <w:r w:rsidRPr="003F262B">
        <w:rPr>
          <w:rFonts w:ascii="Arial" w:hAnsi="Arial" w:cs="Arial"/>
        </w:rPr>
        <w:t xml:space="preserve">Le titulaire communique au bénéficiaire </w:t>
      </w:r>
      <w:r w:rsidRPr="003F262B">
        <w:rPr>
          <w:rFonts w:ascii="Arial" w:hAnsi="Arial" w:cs="Arial"/>
          <w:u w:val="single"/>
        </w:rPr>
        <w:t>le nom et les coordonnées de son délégué à la protection des données</w:t>
      </w:r>
      <w:r w:rsidRPr="003F262B">
        <w:rPr>
          <w:rFonts w:ascii="Arial" w:hAnsi="Arial" w:cs="Arial"/>
        </w:rPr>
        <w:t>, s’il en a désigné un conformément à l’article 37 du règlement européen sur la protection des données ou, à défaut, l’identité et les coordonnées d’un point de contact dédié à ces questions.</w:t>
      </w:r>
    </w:p>
    <w:p w14:paraId="30B810C7" w14:textId="0ADC2B4D" w:rsidR="00F502FE" w:rsidRDefault="00F502FE" w:rsidP="00F502FE">
      <w:pPr>
        <w:rPr>
          <w:rFonts w:ascii="Arial" w:hAnsi="Arial" w:cs="Arial"/>
        </w:rPr>
      </w:pPr>
    </w:p>
    <w:p w14:paraId="488047F3" w14:textId="77777777" w:rsidR="00F502FE" w:rsidRPr="003F262B" w:rsidRDefault="00F502FE" w:rsidP="00F502FE">
      <w:pPr>
        <w:numPr>
          <w:ilvl w:val="0"/>
          <w:numId w:val="28"/>
        </w:numPr>
        <w:autoSpaceDE w:val="0"/>
        <w:autoSpaceDN w:val="0"/>
        <w:adjustRightInd w:val="0"/>
        <w:spacing w:before="120"/>
        <w:ind w:left="318" w:hanging="318"/>
        <w:jc w:val="both"/>
        <w:rPr>
          <w:rFonts w:ascii="Arial" w:hAnsi="Arial" w:cs="Arial"/>
          <w:b/>
          <w:bCs/>
        </w:rPr>
      </w:pPr>
      <w:r w:rsidRPr="003F262B">
        <w:rPr>
          <w:rFonts w:ascii="Arial" w:hAnsi="Arial" w:cs="Arial"/>
          <w:b/>
          <w:bCs/>
        </w:rPr>
        <w:t>Registre des activités de traitement</w:t>
      </w:r>
    </w:p>
    <w:p w14:paraId="7C550B11" w14:textId="77777777" w:rsidR="00F502FE" w:rsidRPr="003F262B" w:rsidRDefault="00F502FE" w:rsidP="00F502FE">
      <w:pPr>
        <w:autoSpaceDE w:val="0"/>
        <w:autoSpaceDN w:val="0"/>
        <w:adjustRightInd w:val="0"/>
        <w:spacing w:after="160" w:line="256" w:lineRule="auto"/>
        <w:ind w:left="284" w:right="284"/>
        <w:jc w:val="both"/>
        <w:rPr>
          <w:rFonts w:ascii="Arial" w:hAnsi="Arial" w:cs="Arial"/>
        </w:rPr>
      </w:pPr>
      <w:r w:rsidRPr="003F262B">
        <w:rPr>
          <w:rFonts w:ascii="Arial" w:hAnsi="Arial" w:cs="Arial"/>
        </w:rPr>
        <w:t xml:space="preserve">Le titulaire déclare </w:t>
      </w:r>
      <w:r w:rsidRPr="003F262B">
        <w:rPr>
          <w:rFonts w:ascii="Arial" w:hAnsi="Arial" w:cs="Arial"/>
          <w:u w:val="single"/>
        </w:rPr>
        <w:t>tenir par écrit un registre</w:t>
      </w:r>
      <w:r w:rsidRPr="003F262B">
        <w:rPr>
          <w:rFonts w:ascii="Arial" w:hAnsi="Arial" w:cs="Arial"/>
        </w:rPr>
        <w:t xml:space="preserve"> de toutes les catégories d’activités de traitement effectuées pour le compte du bénéficiaire comprenant :</w:t>
      </w:r>
    </w:p>
    <w:p w14:paraId="65968A8D" w14:textId="77777777" w:rsidR="00F502FE" w:rsidRPr="003F262B" w:rsidRDefault="00F502FE" w:rsidP="00F502FE">
      <w:pPr>
        <w:autoSpaceDE w:val="0"/>
        <w:autoSpaceDN w:val="0"/>
        <w:adjustRightInd w:val="0"/>
        <w:spacing w:after="160" w:line="256" w:lineRule="auto"/>
        <w:ind w:left="511" w:right="284" w:hanging="227"/>
        <w:jc w:val="both"/>
        <w:rPr>
          <w:rFonts w:ascii="Arial" w:hAnsi="Arial" w:cs="Arial"/>
        </w:rPr>
      </w:pPr>
      <w:r w:rsidRPr="003F262B">
        <w:rPr>
          <w:rFonts w:ascii="Arial" w:hAnsi="Arial" w:cs="Arial"/>
        </w:rPr>
        <w:sym w:font="Wingdings" w:char="F06E"/>
      </w:r>
      <w:r w:rsidRPr="003F262B">
        <w:rPr>
          <w:rFonts w:ascii="Arial" w:hAnsi="Arial" w:cs="Arial"/>
        </w:rPr>
        <w:t xml:space="preserve"> Le </w:t>
      </w:r>
      <w:r w:rsidRPr="003F262B">
        <w:rPr>
          <w:rFonts w:ascii="Arial" w:hAnsi="Arial" w:cs="Arial"/>
          <w:u w:val="single"/>
        </w:rPr>
        <w:t>nom et les coordonnées</w:t>
      </w:r>
      <w:r w:rsidRPr="003F262B">
        <w:rPr>
          <w:rFonts w:ascii="Arial" w:hAnsi="Arial" w:cs="Arial"/>
        </w:rPr>
        <w:t xml:space="preserve"> du bénéficiaire pour le compte duquel il agit, des éventuels sous-traitants et, le cas échéant, du délégué à la protection des données ;</w:t>
      </w:r>
    </w:p>
    <w:p w14:paraId="5B4E3B55" w14:textId="77777777" w:rsidR="00F502FE" w:rsidRPr="003F262B" w:rsidRDefault="00F502FE" w:rsidP="00F502FE">
      <w:pPr>
        <w:autoSpaceDE w:val="0"/>
        <w:autoSpaceDN w:val="0"/>
        <w:adjustRightInd w:val="0"/>
        <w:spacing w:after="160" w:line="256" w:lineRule="auto"/>
        <w:ind w:left="511" w:right="284" w:hanging="227"/>
        <w:jc w:val="both"/>
        <w:rPr>
          <w:rFonts w:ascii="Arial" w:hAnsi="Arial" w:cs="Arial"/>
        </w:rPr>
      </w:pPr>
      <w:r w:rsidRPr="003F262B">
        <w:rPr>
          <w:rFonts w:ascii="Arial" w:hAnsi="Arial" w:cs="Arial"/>
        </w:rPr>
        <w:sym w:font="Wingdings" w:char="F06E"/>
      </w:r>
      <w:r w:rsidRPr="003F262B">
        <w:rPr>
          <w:rFonts w:ascii="Arial" w:hAnsi="Arial" w:cs="Arial"/>
        </w:rPr>
        <w:t xml:space="preserve"> Les </w:t>
      </w:r>
      <w:r w:rsidRPr="003F262B">
        <w:rPr>
          <w:rFonts w:ascii="Arial" w:hAnsi="Arial" w:cs="Arial"/>
          <w:u w:val="single"/>
        </w:rPr>
        <w:t>catégories de traitements</w:t>
      </w:r>
      <w:r w:rsidRPr="003F262B">
        <w:rPr>
          <w:rFonts w:ascii="Arial" w:hAnsi="Arial" w:cs="Arial"/>
        </w:rPr>
        <w:t xml:space="preserve"> effectués pour le compte du bénéficiaire ;</w:t>
      </w:r>
    </w:p>
    <w:p w14:paraId="63470C3C" w14:textId="77777777" w:rsidR="00F502FE" w:rsidRPr="003F262B" w:rsidRDefault="00F502FE" w:rsidP="00F502FE">
      <w:pPr>
        <w:autoSpaceDE w:val="0"/>
        <w:autoSpaceDN w:val="0"/>
        <w:adjustRightInd w:val="0"/>
        <w:spacing w:after="160" w:line="256" w:lineRule="auto"/>
        <w:ind w:left="511" w:right="284" w:hanging="227"/>
        <w:jc w:val="both"/>
        <w:rPr>
          <w:rFonts w:ascii="Arial" w:hAnsi="Arial" w:cs="Arial"/>
        </w:rPr>
      </w:pPr>
      <w:r w:rsidRPr="003F262B">
        <w:rPr>
          <w:rFonts w:ascii="Arial" w:hAnsi="Arial" w:cs="Arial"/>
        </w:rPr>
        <w:sym w:font="Wingdings" w:char="F06E"/>
      </w:r>
      <w:r w:rsidRPr="003F262B">
        <w:rPr>
          <w:rFonts w:ascii="Arial" w:hAnsi="Arial" w:cs="Arial"/>
        </w:rPr>
        <w:t xml:space="preserve"> Une description générale des </w:t>
      </w:r>
      <w:r w:rsidRPr="003F262B">
        <w:rPr>
          <w:rFonts w:ascii="Arial" w:hAnsi="Arial" w:cs="Arial"/>
          <w:u w:val="single"/>
        </w:rPr>
        <w:t>mesures de sécurité</w:t>
      </w:r>
      <w:r w:rsidRPr="003F262B">
        <w:rPr>
          <w:rFonts w:ascii="Arial" w:hAnsi="Arial" w:cs="Arial"/>
        </w:rPr>
        <w:t xml:space="preserve"> techniques et organisationnelles, y compris entre autres, selon les besoins :</w:t>
      </w:r>
    </w:p>
    <w:p w14:paraId="37AD4A44" w14:textId="77777777" w:rsidR="00F502FE" w:rsidRPr="003F262B" w:rsidRDefault="00F502FE" w:rsidP="00F502FE">
      <w:pPr>
        <w:autoSpaceDE w:val="0"/>
        <w:autoSpaceDN w:val="0"/>
        <w:adjustRightInd w:val="0"/>
        <w:spacing w:after="160" w:line="256" w:lineRule="auto"/>
        <w:ind w:left="794" w:right="284" w:hanging="227"/>
        <w:jc w:val="both"/>
        <w:rPr>
          <w:rFonts w:ascii="Arial" w:hAnsi="Arial" w:cs="Arial"/>
          <w:bCs/>
        </w:rPr>
      </w:pPr>
      <w:r w:rsidRPr="003F262B">
        <w:rPr>
          <w:rFonts w:ascii="Arial" w:hAnsi="Arial" w:cs="Arial"/>
          <w:bCs/>
        </w:rPr>
        <w:sym w:font="Wingdings" w:char="F06E"/>
      </w:r>
      <w:r w:rsidRPr="003F262B">
        <w:rPr>
          <w:rFonts w:ascii="Arial" w:hAnsi="Arial" w:cs="Arial"/>
          <w:bCs/>
        </w:rPr>
        <w:t xml:space="preserve"> La pseudonymisation et le chiffrement des données à caractère personnel ;</w:t>
      </w:r>
    </w:p>
    <w:p w14:paraId="0E06DED5" w14:textId="77777777" w:rsidR="00F502FE" w:rsidRPr="003F262B" w:rsidRDefault="00F502FE" w:rsidP="00F502FE">
      <w:pPr>
        <w:autoSpaceDE w:val="0"/>
        <w:autoSpaceDN w:val="0"/>
        <w:adjustRightInd w:val="0"/>
        <w:spacing w:after="160" w:line="256" w:lineRule="auto"/>
        <w:ind w:left="794" w:right="284" w:hanging="227"/>
        <w:jc w:val="both"/>
        <w:rPr>
          <w:rFonts w:ascii="Arial" w:hAnsi="Arial" w:cs="Arial"/>
          <w:bCs/>
        </w:rPr>
      </w:pPr>
      <w:r w:rsidRPr="003F262B">
        <w:rPr>
          <w:rFonts w:ascii="Arial" w:hAnsi="Arial" w:cs="Arial"/>
          <w:bCs/>
        </w:rPr>
        <w:sym w:font="Wingdings" w:char="F06E"/>
      </w:r>
      <w:r w:rsidRPr="003F262B">
        <w:rPr>
          <w:rFonts w:ascii="Arial" w:hAnsi="Arial" w:cs="Arial"/>
          <w:bCs/>
        </w:rPr>
        <w:t xml:space="preserve"> Des moyens permettant de garantir la confidentialité, l'intégrité, la disponibilité et la résilience constantes des systèmes et des services de traitement ;</w:t>
      </w:r>
    </w:p>
    <w:p w14:paraId="389F59D6" w14:textId="77777777" w:rsidR="00F502FE" w:rsidRPr="003F262B" w:rsidRDefault="00F502FE" w:rsidP="00F502FE">
      <w:pPr>
        <w:autoSpaceDE w:val="0"/>
        <w:autoSpaceDN w:val="0"/>
        <w:adjustRightInd w:val="0"/>
        <w:spacing w:after="160" w:line="256" w:lineRule="auto"/>
        <w:ind w:left="794" w:right="284" w:hanging="227"/>
        <w:jc w:val="both"/>
        <w:rPr>
          <w:rFonts w:ascii="Arial" w:hAnsi="Arial" w:cs="Arial"/>
          <w:bCs/>
        </w:rPr>
      </w:pPr>
      <w:r w:rsidRPr="003F262B">
        <w:rPr>
          <w:rFonts w:ascii="Arial" w:hAnsi="Arial" w:cs="Arial"/>
          <w:bCs/>
        </w:rPr>
        <w:sym w:font="Wingdings" w:char="F06E"/>
      </w:r>
      <w:r w:rsidRPr="003F262B">
        <w:rPr>
          <w:rFonts w:ascii="Arial" w:hAnsi="Arial" w:cs="Arial"/>
          <w:bCs/>
        </w:rPr>
        <w:t xml:space="preserve"> Des moyens permettant de rétablir la disponibilité des données à caractère personnel et l'accès à celles-ci dans des délais appropriés en cas d'incident physique ou technique ;</w:t>
      </w:r>
    </w:p>
    <w:p w14:paraId="54463305" w14:textId="77777777" w:rsidR="00F502FE" w:rsidRPr="003F262B" w:rsidRDefault="00F502FE" w:rsidP="00F502FE">
      <w:pPr>
        <w:autoSpaceDE w:val="0"/>
        <w:autoSpaceDN w:val="0"/>
        <w:adjustRightInd w:val="0"/>
        <w:spacing w:after="160" w:line="256" w:lineRule="auto"/>
        <w:ind w:left="794" w:right="284" w:hanging="227"/>
        <w:jc w:val="both"/>
        <w:rPr>
          <w:rFonts w:ascii="Arial" w:hAnsi="Arial" w:cs="Arial"/>
          <w:bCs/>
        </w:rPr>
      </w:pPr>
      <w:r w:rsidRPr="003F262B">
        <w:rPr>
          <w:rFonts w:ascii="Arial" w:hAnsi="Arial" w:cs="Arial"/>
          <w:bCs/>
        </w:rPr>
        <w:sym w:font="Wingdings" w:char="F06E"/>
      </w:r>
      <w:r w:rsidRPr="003F262B">
        <w:rPr>
          <w:rFonts w:ascii="Arial" w:hAnsi="Arial" w:cs="Arial"/>
          <w:bCs/>
        </w:rPr>
        <w:t xml:space="preserve"> Une procédure visant à tester, à analyser et à évaluer régulièrement l'efficacité des mesures techniques et organisationnelles pour assurer la sécurité du traitement.</w:t>
      </w:r>
    </w:p>
    <w:p w14:paraId="3B75E6A4" w14:textId="24201D36" w:rsidR="00F502FE" w:rsidRDefault="00F502FE" w:rsidP="00F502FE">
      <w:pPr>
        <w:rPr>
          <w:rFonts w:ascii="Arial" w:hAnsi="Arial" w:cs="Arial"/>
        </w:rPr>
      </w:pPr>
      <w:r w:rsidRPr="003F262B">
        <w:rPr>
          <w:rFonts w:ascii="Arial" w:hAnsi="Arial" w:cs="Arial"/>
        </w:rPr>
        <w:t xml:space="preserve">Le cas échéant, </w:t>
      </w:r>
      <w:r w:rsidRPr="003F262B">
        <w:rPr>
          <w:rFonts w:ascii="Arial" w:hAnsi="Arial" w:cs="Arial"/>
          <w:u w:val="single"/>
        </w:rPr>
        <w:t>les transferts de données à caractère personnel</w:t>
      </w:r>
      <w:r w:rsidRPr="003F262B">
        <w:rPr>
          <w:rFonts w:ascii="Arial" w:hAnsi="Arial" w:cs="Arial"/>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533F6CF0" w14:textId="77777777" w:rsidR="00F502FE" w:rsidRDefault="00F502FE" w:rsidP="00F502FE">
      <w:pPr>
        <w:rPr>
          <w:rFonts w:ascii="Arial" w:hAnsi="Arial" w:cs="Arial"/>
        </w:rPr>
      </w:pPr>
    </w:p>
    <w:p w14:paraId="3777BDEC" w14:textId="77777777" w:rsidR="00F502FE" w:rsidRPr="003F262B" w:rsidRDefault="00F502FE" w:rsidP="00F502FE">
      <w:pPr>
        <w:numPr>
          <w:ilvl w:val="0"/>
          <w:numId w:val="28"/>
        </w:numPr>
        <w:autoSpaceDE w:val="0"/>
        <w:autoSpaceDN w:val="0"/>
        <w:adjustRightInd w:val="0"/>
        <w:spacing w:before="120"/>
        <w:ind w:left="318" w:hanging="318"/>
        <w:jc w:val="both"/>
        <w:rPr>
          <w:rFonts w:ascii="Arial" w:hAnsi="Arial" w:cs="Arial"/>
          <w:b/>
          <w:bCs/>
        </w:rPr>
      </w:pPr>
      <w:r w:rsidRPr="003F262B">
        <w:rPr>
          <w:rFonts w:ascii="Arial" w:hAnsi="Arial" w:cs="Arial"/>
          <w:b/>
          <w:bCs/>
        </w:rPr>
        <w:t>Documentation</w:t>
      </w:r>
    </w:p>
    <w:p w14:paraId="2D45752C" w14:textId="07BDD4D0" w:rsidR="00F502FE" w:rsidRDefault="00F502FE" w:rsidP="00F502FE">
      <w:pPr>
        <w:rPr>
          <w:rFonts w:ascii="Arial" w:hAnsi="Arial" w:cs="Arial"/>
        </w:rPr>
      </w:pPr>
      <w:r w:rsidRPr="003F262B">
        <w:rPr>
          <w:rFonts w:ascii="Arial" w:hAnsi="Arial" w:cs="Arial"/>
        </w:rPr>
        <w:t xml:space="preserve">Le titulaire met à la disposition du bénéficiaire </w:t>
      </w:r>
      <w:r w:rsidRPr="003F262B">
        <w:rPr>
          <w:rFonts w:ascii="Arial" w:hAnsi="Arial" w:cs="Arial"/>
          <w:u w:val="single"/>
        </w:rPr>
        <w:t>la documentation nécessaire pour démontrer le respect de toutes ses obligations</w:t>
      </w:r>
      <w:r w:rsidRPr="003F262B">
        <w:rPr>
          <w:rFonts w:ascii="Arial" w:hAnsi="Arial" w:cs="Arial"/>
        </w:rPr>
        <w:t xml:space="preserve"> et pour permettre la réalisation d'audits, y compris des inspections, par le bénéficiaire ou un autre auditeur qu'il a mandaté, et contribuer à ces audits.</w:t>
      </w:r>
    </w:p>
    <w:p w14:paraId="26005F73" w14:textId="77777777" w:rsidR="00F502FE" w:rsidRDefault="00F502FE" w:rsidP="00F502FE">
      <w:pPr>
        <w:rPr>
          <w:ins w:id="211" w:author="MINISTERE DES ARMEES" w:date="2025-07-29T14:43:00Z"/>
          <w:rFonts w:ascii="Arial" w:hAnsi="Arial" w:cs="Arial"/>
        </w:rPr>
      </w:pPr>
    </w:p>
    <w:p w14:paraId="572CA9D6" w14:textId="0FEB492B" w:rsidR="00397A98" w:rsidRDefault="00397A98"/>
    <w:p w14:paraId="35677BC5" w14:textId="1E1100FB" w:rsidR="00397A98" w:rsidRDefault="00397A98">
      <w:pPr>
        <w:rPr>
          <w:rFonts w:ascii="Arial" w:hAnsi="Arial" w:cs="Arial"/>
        </w:rPr>
      </w:pPr>
    </w:p>
    <w:sectPr w:rsidR="00397A98" w:rsidSect="00A9039B">
      <w:pgSz w:w="11907" w:h="16840" w:code="9"/>
      <w:pgMar w:top="720" w:right="720" w:bottom="720" w:left="720" w:header="454" w:footer="680"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8" w:author="MINISTERE DES ARMEES" w:date="2025-09-05T15:30:00Z" w:initials="MINARM">
    <w:p w14:paraId="3EAA0D28" w14:textId="77777777" w:rsidR="00A9039B" w:rsidRDefault="00A9039B">
      <w:pPr>
        <w:pStyle w:val="Commentaire"/>
      </w:pPr>
      <w:r>
        <w:rPr>
          <w:rStyle w:val="Marquedecommentaire"/>
        </w:rPr>
        <w:annotationRef/>
      </w:r>
      <w:r>
        <w:rPr>
          <w:rStyle w:val="Marquedecommentaire"/>
        </w:rPr>
        <w:t>CRC2 MOISSON : « Remise documentation aux stagiaires dernier jour de la formation ? » ; Remise documentation à CMG ARCUEIL + ‘représentant administration’</w:t>
      </w:r>
      <w:r>
        <w:t xml:space="preserve"> : quand ? </w:t>
      </w:r>
    </w:p>
    <w:p w14:paraId="263D2E7E" w14:textId="23C76F84" w:rsidR="00A9039B" w:rsidRDefault="00A9039B">
      <w:pPr>
        <w:pStyle w:val="Commentaire"/>
      </w:pPr>
      <w:r>
        <w:t xml:space="preserve">Merci de reformuler en indiquant un délai </w:t>
      </w:r>
    </w:p>
  </w:comment>
  <w:comment w:id="77" w:author="MINISTERE DES ARMEES" w:date="2025-09-05T15:33:00Z" w:initials="MINARM">
    <w:p w14:paraId="3394C741" w14:textId="774B26C6" w:rsidR="00A9039B" w:rsidRDefault="00A9039B">
      <w:pPr>
        <w:pStyle w:val="Commentaire"/>
      </w:pPr>
      <w:r>
        <w:rPr>
          <w:rStyle w:val="Marquedecommentaire"/>
        </w:rPr>
        <w:annotationRef/>
      </w:r>
      <w:r>
        <w:t>CRC2 MOISSON :</w:t>
      </w:r>
    </w:p>
    <w:p w14:paraId="073A580B" w14:textId="77777777" w:rsidR="00A9039B" w:rsidRDefault="00A9039B">
      <w:pPr>
        <w:pStyle w:val="Commentaire"/>
      </w:pPr>
      <w:r>
        <w:t xml:space="preserve">« Et si le profil présenté est rejeté par l’Administration, que se passe-t-‘il ? » ; AAE MANELPHE propose d’ajouter un renvoi vers la « Récusation du personnel du titulaire par le MINARM ». </w:t>
      </w:r>
    </w:p>
    <w:p w14:paraId="191B68D4" w14:textId="43ED71FA" w:rsidR="00A9039B" w:rsidRDefault="00A9039B">
      <w:pPr>
        <w:pStyle w:val="Commentaire"/>
      </w:pPr>
      <w:r>
        <w:t>Donnez votre avis SVP</w:t>
      </w:r>
    </w:p>
  </w:comment>
  <w:comment w:id="177" w:author="BENDER Gael IEF MINDEF" w:date="2025-05-13T17:48:00Z" w:initials="BG">
    <w:p w14:paraId="7F3810E2" w14:textId="77777777" w:rsidR="00A9039B" w:rsidRDefault="00A9039B" w:rsidP="00AE0AEC">
      <w:pPr>
        <w:pStyle w:val="Commentaire"/>
      </w:pPr>
      <w:r>
        <w:rPr>
          <w:rStyle w:val="Marquedecommentaire"/>
        </w:rPr>
        <w:annotationRef/>
      </w:r>
      <w:r>
        <w:t>35 points comme précisé dans la FDC (chapitre 13)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3D2E7E" w15:done="1"/>
  <w15:commentEx w15:paraId="191B68D4" w15:done="1"/>
  <w15:commentEx w15:paraId="7F3810E2" w15:done="1"/>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B957F" w14:textId="77777777" w:rsidR="00840B64" w:rsidRDefault="00840B64">
      <w:r>
        <w:separator/>
      </w:r>
    </w:p>
  </w:endnote>
  <w:endnote w:type="continuationSeparator" w:id="0">
    <w:p w14:paraId="1AEC95A3" w14:textId="77777777" w:rsidR="00840B64" w:rsidRDefault="0084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19E21AF5" w:rsidR="00A9039B" w:rsidRPr="00B04B27" w:rsidRDefault="00A9039B" w:rsidP="00B04B27">
    <w:pPr>
      <w:pStyle w:val="Pieddepage"/>
      <w:jc w:val="right"/>
      <w:rPr>
        <w:rFonts w:ascii="Marianne" w:hAnsi="Marianne"/>
      </w:rPr>
    </w:pPr>
    <w:r w:rsidRPr="00B04B27">
      <w:rPr>
        <w:rFonts w:ascii="Marianne" w:hAnsi="Marianne" w:cs="Arial"/>
        <w:b/>
        <w:color w:val="000000"/>
        <w:sz w:val="16"/>
        <w:szCs w:val="16"/>
      </w:rPr>
      <w:t>DAF_20</w:t>
    </w:r>
    <w:r>
      <w:rPr>
        <w:rFonts w:ascii="Marianne" w:hAnsi="Marianne" w:cs="Arial"/>
        <w:b/>
        <w:color w:val="000000"/>
        <w:sz w:val="16"/>
        <w:szCs w:val="16"/>
      </w:rPr>
      <w:t>25</w:t>
    </w:r>
    <w:r w:rsidRPr="00B04B27">
      <w:rPr>
        <w:rFonts w:ascii="Marianne" w:hAnsi="Marianne" w:cs="Arial"/>
        <w:b/>
        <w:color w:val="000000"/>
        <w:sz w:val="16"/>
        <w:szCs w:val="16"/>
      </w:rPr>
      <w:t>_</w:t>
    </w:r>
    <w:r w:rsidRPr="00537065">
      <w:rPr>
        <w:rFonts w:ascii="Marianne" w:hAnsi="Marianne" w:cs="Arial"/>
        <w:b/>
        <w:color w:val="000000"/>
        <w:sz w:val="16"/>
        <w:szCs w:val="16"/>
      </w:rPr>
      <w:t>000</w:t>
    </w:r>
    <w:r>
      <w:rPr>
        <w:rFonts w:ascii="Marianne" w:hAnsi="Marianne" w:cs="Arial"/>
        <w:b/>
        <w:color w:val="000000"/>
        <w:sz w:val="16"/>
        <w:szCs w:val="16"/>
      </w:rPr>
      <w:t>626</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E60860">
      <w:rPr>
        <w:rFonts w:ascii="Marianne" w:hAnsi="Marianne" w:cs="Arial"/>
        <w:b/>
        <w:bCs/>
        <w:noProof/>
        <w:color w:val="A6A6A6"/>
        <w:sz w:val="18"/>
        <w:szCs w:val="18"/>
      </w:rPr>
      <w:t>2</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E60860">
      <w:rPr>
        <w:rFonts w:ascii="Marianne" w:hAnsi="Marianne" w:cs="Arial"/>
        <w:b/>
        <w:bCs/>
        <w:noProof/>
        <w:color w:val="A6A6A6"/>
        <w:sz w:val="18"/>
        <w:szCs w:val="18"/>
      </w:rPr>
      <w:t>30</w:t>
    </w:r>
    <w:r w:rsidRPr="00B04B27">
      <w:rPr>
        <w:rFonts w:ascii="Marianne" w:hAnsi="Marianne" w:cs="Arial"/>
        <w:b/>
        <w:bCs/>
        <w:color w:val="A6A6A6"/>
        <w:sz w:val="18"/>
        <w:szCs w:val="18"/>
      </w:rPr>
      <w:fldChar w:fldCharType="end"/>
    </w:r>
  </w:p>
  <w:p w14:paraId="4C6162BE" w14:textId="77777777" w:rsidR="00A9039B" w:rsidRDefault="00A9039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FCE" w14:textId="4EA9C157" w:rsidR="00A9039B" w:rsidRPr="00B04B27" w:rsidRDefault="00A9039B" w:rsidP="00C70076">
    <w:pPr>
      <w:pStyle w:val="Pieddepage"/>
      <w:jc w:val="right"/>
      <w:rPr>
        <w:rFonts w:ascii="Marianne" w:hAnsi="Marianne"/>
      </w:rPr>
    </w:pP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b/>
        <w:color w:val="000000"/>
        <w:sz w:val="16"/>
        <w:szCs w:val="16"/>
      </w:rPr>
      <w:t>DAF_20</w:t>
    </w:r>
    <w:r>
      <w:rPr>
        <w:rFonts w:ascii="Marianne" w:hAnsi="Marianne" w:cs="Arial"/>
        <w:b/>
        <w:color w:val="000000"/>
        <w:sz w:val="16"/>
        <w:szCs w:val="16"/>
      </w:rPr>
      <w:t>25</w:t>
    </w:r>
    <w:r w:rsidRPr="00B04B27">
      <w:rPr>
        <w:rFonts w:ascii="Marianne" w:hAnsi="Marianne" w:cs="Arial"/>
        <w:b/>
        <w:color w:val="000000"/>
        <w:sz w:val="16"/>
        <w:szCs w:val="16"/>
      </w:rPr>
      <w:t>_00</w:t>
    </w:r>
    <w:r w:rsidRPr="00537065">
      <w:rPr>
        <w:rFonts w:ascii="Marianne" w:hAnsi="Marianne" w:cs="Arial"/>
        <w:b/>
        <w:color w:val="000000"/>
        <w:sz w:val="16"/>
        <w:szCs w:val="16"/>
      </w:rPr>
      <w:t>6</w:t>
    </w:r>
    <w:r>
      <w:rPr>
        <w:rFonts w:ascii="Marianne" w:hAnsi="Marianne" w:cs="Arial"/>
        <w:b/>
        <w:color w:val="000000"/>
        <w:sz w:val="16"/>
        <w:szCs w:val="16"/>
      </w:rPr>
      <w:t>26</w:t>
    </w:r>
    <w:r>
      <w:rPr>
        <w:rFonts w:ascii="Arial" w:hAnsi="Arial" w:cs="Arial"/>
        <w:color w:val="A6A6A6"/>
        <w:sz w:val="18"/>
        <w:szCs w:val="18"/>
      </w:rPr>
      <w:t xml:space="preserve"> </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E60860">
      <w:rPr>
        <w:rFonts w:ascii="Marianne" w:hAnsi="Marianne" w:cs="Arial"/>
        <w:b/>
        <w:bCs/>
        <w:noProof/>
        <w:color w:val="A6A6A6"/>
        <w:sz w:val="18"/>
        <w:szCs w:val="18"/>
      </w:rPr>
      <w:t>21</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E60860">
      <w:rPr>
        <w:rFonts w:ascii="Marianne" w:hAnsi="Marianne" w:cs="Arial"/>
        <w:b/>
        <w:bCs/>
        <w:noProof/>
        <w:color w:val="A6A6A6"/>
        <w:sz w:val="18"/>
        <w:szCs w:val="18"/>
      </w:rPr>
      <w:t>30</w:t>
    </w:r>
    <w:r w:rsidRPr="00B04B27">
      <w:rPr>
        <w:rFonts w:ascii="Marianne" w:hAnsi="Marianne" w:cs="Arial"/>
        <w:b/>
        <w:bCs/>
        <w:color w:val="A6A6A6"/>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040FFC9D" w:rsidR="00A9039B" w:rsidRPr="00C46427" w:rsidRDefault="00A9039B" w:rsidP="00E757C3">
    <w:pPr>
      <w:pStyle w:val="Pieddepage"/>
      <w:jc w:val="right"/>
      <w:rPr>
        <w:color w:val="000000" w:themeColor="text1"/>
      </w:rPr>
    </w:pPr>
    <w:r w:rsidRPr="00C46427">
      <w:rPr>
        <w:rFonts w:ascii="Arial" w:hAnsi="Arial" w:cs="Arial"/>
        <w:color w:val="000000" w:themeColor="text1"/>
        <w:sz w:val="18"/>
        <w:szCs w:val="18"/>
      </w:rPr>
      <w:tab/>
    </w:r>
    <w:r w:rsidRPr="00C46427">
      <w:rPr>
        <w:rFonts w:ascii="Arial" w:hAnsi="Arial" w:cs="Arial"/>
        <w:color w:val="000000" w:themeColor="text1"/>
        <w:sz w:val="18"/>
        <w:szCs w:val="18"/>
      </w:rPr>
      <w:tab/>
      <w:t xml:space="preserve">DAF_2025_000626 - Page </w:t>
    </w:r>
    <w:r w:rsidRPr="00C46427">
      <w:rPr>
        <w:rFonts w:ascii="Arial" w:hAnsi="Arial" w:cs="Arial"/>
        <w:b/>
        <w:bCs/>
        <w:color w:val="000000" w:themeColor="text1"/>
        <w:sz w:val="18"/>
        <w:szCs w:val="18"/>
      </w:rPr>
      <w:fldChar w:fldCharType="begin"/>
    </w:r>
    <w:r w:rsidRPr="00C46427">
      <w:rPr>
        <w:rFonts w:ascii="Arial" w:hAnsi="Arial" w:cs="Arial"/>
        <w:b/>
        <w:bCs/>
        <w:color w:val="000000" w:themeColor="text1"/>
        <w:sz w:val="18"/>
        <w:szCs w:val="18"/>
      </w:rPr>
      <w:instrText>PAGE  \* Arabic  \* MERGEFORMAT</w:instrText>
    </w:r>
    <w:r w:rsidRPr="00C46427">
      <w:rPr>
        <w:rFonts w:ascii="Arial" w:hAnsi="Arial" w:cs="Arial"/>
        <w:b/>
        <w:bCs/>
        <w:color w:val="000000" w:themeColor="text1"/>
        <w:sz w:val="18"/>
        <w:szCs w:val="18"/>
      </w:rPr>
      <w:fldChar w:fldCharType="separate"/>
    </w:r>
    <w:r w:rsidR="00E60860">
      <w:rPr>
        <w:rFonts w:ascii="Arial" w:hAnsi="Arial" w:cs="Arial"/>
        <w:b/>
        <w:bCs/>
        <w:noProof/>
        <w:color w:val="000000" w:themeColor="text1"/>
        <w:sz w:val="18"/>
        <w:szCs w:val="18"/>
      </w:rPr>
      <w:t>19</w:t>
    </w:r>
    <w:r w:rsidRPr="00C46427">
      <w:rPr>
        <w:rFonts w:ascii="Arial" w:hAnsi="Arial" w:cs="Arial"/>
        <w:b/>
        <w:bCs/>
        <w:color w:val="000000" w:themeColor="text1"/>
        <w:sz w:val="18"/>
        <w:szCs w:val="18"/>
      </w:rPr>
      <w:fldChar w:fldCharType="end"/>
    </w:r>
    <w:r w:rsidRPr="00C46427">
      <w:rPr>
        <w:rFonts w:ascii="Arial" w:hAnsi="Arial" w:cs="Arial"/>
        <w:b/>
        <w:bCs/>
        <w:color w:val="000000" w:themeColor="text1"/>
        <w:sz w:val="18"/>
        <w:szCs w:val="18"/>
      </w:rPr>
      <w:t>/</w:t>
    </w:r>
    <w:r w:rsidRPr="00C46427">
      <w:rPr>
        <w:rFonts w:ascii="Arial" w:hAnsi="Arial" w:cs="Arial"/>
        <w:b/>
        <w:bCs/>
        <w:color w:val="000000" w:themeColor="text1"/>
        <w:sz w:val="18"/>
        <w:szCs w:val="18"/>
      </w:rPr>
      <w:fldChar w:fldCharType="begin"/>
    </w:r>
    <w:r w:rsidRPr="00C46427">
      <w:rPr>
        <w:rFonts w:ascii="Arial" w:hAnsi="Arial" w:cs="Arial"/>
        <w:b/>
        <w:bCs/>
        <w:color w:val="000000" w:themeColor="text1"/>
        <w:sz w:val="18"/>
        <w:szCs w:val="18"/>
      </w:rPr>
      <w:instrText>NUMPAGES  \* Arabic  \* MERGEFORMAT</w:instrText>
    </w:r>
    <w:r w:rsidRPr="00C46427">
      <w:rPr>
        <w:rFonts w:ascii="Arial" w:hAnsi="Arial" w:cs="Arial"/>
        <w:b/>
        <w:bCs/>
        <w:color w:val="000000" w:themeColor="text1"/>
        <w:sz w:val="18"/>
        <w:szCs w:val="18"/>
      </w:rPr>
      <w:fldChar w:fldCharType="separate"/>
    </w:r>
    <w:r w:rsidR="00E60860">
      <w:rPr>
        <w:rFonts w:ascii="Arial" w:hAnsi="Arial" w:cs="Arial"/>
        <w:b/>
        <w:bCs/>
        <w:noProof/>
        <w:color w:val="000000" w:themeColor="text1"/>
        <w:sz w:val="18"/>
        <w:szCs w:val="18"/>
      </w:rPr>
      <w:t>30</w:t>
    </w:r>
    <w:r w:rsidRPr="00C46427">
      <w:rPr>
        <w:rFonts w:ascii="Arial" w:hAnsi="Arial" w:cs="Arial"/>
        <w:b/>
        <w:bCs/>
        <w:color w:val="000000" w:themeColor="text1"/>
        <w:sz w:val="18"/>
        <w:szCs w:val="18"/>
      </w:rPr>
      <w:fldChar w:fldCharType="end"/>
    </w:r>
  </w:p>
  <w:p w14:paraId="318774CE" w14:textId="459EE0E8" w:rsidR="00A9039B" w:rsidRDefault="00A9039B"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1D66A" w14:textId="77777777" w:rsidR="00840B64" w:rsidRDefault="00840B64">
      <w:r>
        <w:separator/>
      </w:r>
    </w:p>
  </w:footnote>
  <w:footnote w:type="continuationSeparator" w:id="0">
    <w:p w14:paraId="3D248563" w14:textId="77777777" w:rsidR="00840B64" w:rsidRDefault="00840B64">
      <w:r>
        <w:continuationSeparator/>
      </w:r>
    </w:p>
  </w:footnote>
  <w:footnote w:id="1">
    <w:p w14:paraId="512997F1" w14:textId="417B6610" w:rsidR="00A9039B" w:rsidRPr="008F5C2A" w:rsidRDefault="00A9039B">
      <w:pPr>
        <w:pStyle w:val="Notedebasdepage"/>
        <w:rPr>
          <w:rFonts w:ascii="Arial" w:hAnsi="Arial" w:cs="Arial"/>
        </w:rPr>
      </w:pPr>
      <w:r w:rsidRPr="008F5C2A">
        <w:rPr>
          <w:rStyle w:val="Appelnotedebasdep"/>
          <w:rFonts w:ascii="Arial" w:hAnsi="Arial" w:cs="Arial"/>
        </w:rPr>
        <w:footnoteRef/>
      </w:r>
      <w:r w:rsidRPr="008F5C2A">
        <w:rPr>
          <w:rFonts w:ascii="Arial" w:hAnsi="Arial" w:cs="Arial"/>
        </w:rPr>
        <w:t xml:space="preserve"> </w:t>
      </w:r>
      <w:r w:rsidRPr="008F5C2A">
        <w:rPr>
          <w:rFonts w:ascii="Arial" w:hAnsi="Arial" w:cs="Arial"/>
          <w:i/>
          <w:sz w:val="16"/>
          <w:szCs w:val="16"/>
        </w:rPr>
        <w:t>Références complétées par le service acheteur après notification</w:t>
      </w:r>
    </w:p>
  </w:footnote>
  <w:footnote w:id="2">
    <w:p w14:paraId="62200207" w14:textId="033AA4FE" w:rsidR="00A9039B" w:rsidRDefault="00A9039B" w:rsidP="00BF19C0">
      <w:pPr>
        <w:pStyle w:val="Notedebasdepage"/>
        <w:jc w:val="right"/>
      </w:pPr>
    </w:p>
  </w:footnote>
  <w:footnote w:id="3">
    <w:p w14:paraId="76385DD3" w14:textId="77777777" w:rsidR="00A9039B" w:rsidRPr="00FC5AA5" w:rsidRDefault="00A9039B" w:rsidP="00BD1824">
      <w:pPr>
        <w:pStyle w:val="Notedebasdepage"/>
        <w:ind w:left="567"/>
        <w:rPr>
          <w:rFonts w:ascii="Arial" w:hAnsi="Arial" w:cs="Arial"/>
        </w:rPr>
      </w:pPr>
      <w:r w:rsidRPr="0061546A">
        <w:rPr>
          <w:rStyle w:val="Appelnotedebasdep"/>
          <w:rFonts w:ascii="Marianne" w:hAnsi="Marianne"/>
        </w:rPr>
        <w:footnoteRef/>
      </w:r>
      <w:r w:rsidRPr="0061546A">
        <w:rPr>
          <w:rFonts w:ascii="Marianne" w:hAnsi="Marianne"/>
        </w:rPr>
        <w:t xml:space="preserve"> </w:t>
      </w:r>
      <w:r w:rsidRPr="00FC5AA5">
        <w:rPr>
          <w:rFonts w:ascii="Arial" w:hAnsi="Arial" w:cs="Arial"/>
        </w:rPr>
        <w:t>Niveau à atteindre A :</w:t>
      </w:r>
    </w:p>
    <w:p w14:paraId="6B744F0D" w14:textId="77777777" w:rsidR="00A9039B" w:rsidRPr="00FC5AA5" w:rsidRDefault="00A9039B" w:rsidP="00BD1824">
      <w:pPr>
        <w:pStyle w:val="Paragraphedeliste"/>
        <w:numPr>
          <w:ilvl w:val="0"/>
          <w:numId w:val="39"/>
        </w:numPr>
        <w:suppressAutoHyphens/>
        <w:ind w:left="1134"/>
        <w:rPr>
          <w:rFonts w:ascii="Arial" w:hAnsi="Arial" w:cs="Arial"/>
        </w:rPr>
      </w:pPr>
      <w:r w:rsidRPr="00FC5AA5">
        <w:rPr>
          <w:rFonts w:ascii="Arial" w:hAnsi="Arial" w:cs="Arial"/>
        </w:rPr>
        <w:t>Connaissance de quelques méthodes ou règles d’application dans le domaine concerné ;</w:t>
      </w:r>
    </w:p>
    <w:p w14:paraId="68099909" w14:textId="77777777" w:rsidR="00A9039B" w:rsidRPr="00FC5AA5" w:rsidRDefault="00A9039B" w:rsidP="00BD1824">
      <w:pPr>
        <w:pStyle w:val="Notedebasdepage"/>
        <w:numPr>
          <w:ilvl w:val="0"/>
          <w:numId w:val="39"/>
        </w:numPr>
        <w:ind w:left="1134"/>
        <w:rPr>
          <w:rFonts w:ascii="Arial" w:hAnsi="Arial" w:cs="Arial"/>
        </w:rPr>
      </w:pPr>
      <w:r w:rsidRPr="00FC5AA5">
        <w:rPr>
          <w:rFonts w:ascii="Arial" w:hAnsi="Arial" w:cs="Arial"/>
        </w:rPr>
        <w:t>Réaliser des actes simples relatifs au domaine concerné.</w:t>
      </w:r>
    </w:p>
  </w:footnote>
  <w:footnote w:id="4">
    <w:p w14:paraId="66FFB2EF" w14:textId="77777777" w:rsidR="00A9039B" w:rsidRPr="00FC5AA5" w:rsidRDefault="00A9039B" w:rsidP="00BD1824">
      <w:pPr>
        <w:pStyle w:val="Notedebasdepage"/>
        <w:ind w:left="567"/>
        <w:rPr>
          <w:rFonts w:ascii="Arial" w:hAnsi="Arial" w:cs="Arial"/>
        </w:rPr>
      </w:pPr>
      <w:r w:rsidRPr="00FC5AA5">
        <w:rPr>
          <w:rStyle w:val="Appelnotedebasdep"/>
          <w:rFonts w:ascii="Arial" w:hAnsi="Arial" w:cs="Arial"/>
        </w:rPr>
        <w:footnoteRef/>
      </w:r>
      <w:r w:rsidRPr="00FC5AA5">
        <w:rPr>
          <w:rFonts w:ascii="Arial" w:hAnsi="Arial" w:cs="Arial"/>
        </w:rPr>
        <w:t xml:space="preserve"> Niveau à atteindre M :</w:t>
      </w:r>
    </w:p>
    <w:p w14:paraId="7A806E23" w14:textId="77777777" w:rsidR="00A9039B" w:rsidRPr="00FC5AA5" w:rsidRDefault="00A9039B" w:rsidP="00BD1824">
      <w:pPr>
        <w:pStyle w:val="Paragraphedeliste"/>
        <w:numPr>
          <w:ilvl w:val="0"/>
          <w:numId w:val="39"/>
        </w:numPr>
        <w:suppressAutoHyphens/>
        <w:ind w:left="1134"/>
        <w:rPr>
          <w:rFonts w:ascii="Arial" w:hAnsi="Arial" w:cs="Arial"/>
        </w:rPr>
      </w:pPr>
      <w:r w:rsidRPr="00FC5AA5">
        <w:rPr>
          <w:rFonts w:ascii="Arial" w:hAnsi="Arial" w:cs="Arial"/>
        </w:rPr>
        <w:t>Réaliser des actes de gestion des droits d’accès et des profils des utilisateurs, d’élaboration des modèles d’importation/d’exportation, de configuration d’EA, de gestion des licences flottantes.</w:t>
      </w:r>
    </w:p>
  </w:footnote>
  <w:footnote w:id="5">
    <w:p w14:paraId="47B955CB" w14:textId="77777777" w:rsidR="00A9039B" w:rsidRDefault="00A9039B" w:rsidP="003045FD">
      <w:pPr>
        <w:pStyle w:val="Notedebasdepage"/>
        <w:ind w:left="567"/>
      </w:pPr>
      <w:r>
        <w:rPr>
          <w:rStyle w:val="Appelnotedebasdep"/>
        </w:rPr>
        <w:footnoteRef/>
      </w:r>
      <w:r>
        <w:t xml:space="preserve"> Intradef est l’Intranet du Ministère des Armées.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3D6B0F0B" w:rsidR="00A9039B" w:rsidRPr="00C77414" w:rsidRDefault="00A9039B" w:rsidP="00327EBB">
    <w:pPr>
      <w:jc w:val="right"/>
      <w:rPr>
        <w:rFonts w:ascii="Marianne" w:hAnsi="Marianne"/>
        <w:i/>
        <w:sz w:val="16"/>
        <w:szCs w:val="16"/>
      </w:rPr>
    </w:pPr>
    <w:r w:rsidRPr="009C560B">
      <w:rPr>
        <w:rFonts w:ascii="Marianne" w:hAnsi="Marianne"/>
        <w:i/>
        <w:sz w:val="16"/>
        <w:szCs w:val="16"/>
      </w:rPr>
      <w:t>V1.5 validée 19/01/2022</w:t>
    </w:r>
  </w:p>
  <w:p w14:paraId="4E53E301" w14:textId="2FFB7503" w:rsidR="00A9039B" w:rsidRPr="00327EBB" w:rsidRDefault="00A9039B"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A9039B" w:rsidRPr="00C77414" w:rsidRDefault="00A9039B"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7BA7A685" w14:textId="3A24CD82" w:rsidR="00A9039B" w:rsidRPr="00C77414" w:rsidRDefault="00A9039B" w:rsidP="00C7741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A9039B" w:rsidRPr="00C77414" w:rsidRDefault="00A9039B"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36DC891C" w14:textId="62680571" w:rsidR="00A9039B" w:rsidRPr="000B2EE9" w:rsidRDefault="00A9039B"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589130C"/>
    <w:multiLevelType w:val="hybridMultilevel"/>
    <w:tmpl w:val="FC4C82C4"/>
    <w:lvl w:ilvl="0" w:tplc="FAF2D62C">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2" w15:restartNumberingAfterBreak="0">
    <w:nsid w:val="064363B9"/>
    <w:multiLevelType w:val="hybridMultilevel"/>
    <w:tmpl w:val="9342C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64416B"/>
    <w:multiLevelType w:val="hybridMultilevel"/>
    <w:tmpl w:val="ED12875E"/>
    <w:lvl w:ilvl="0" w:tplc="9490D14E">
      <w:start w:val="1"/>
      <w:numFmt w:val="upperRoman"/>
      <w:lvlText w:val="%1."/>
      <w:lvlJc w:val="left"/>
      <w:pPr>
        <w:ind w:left="1080" w:hanging="720"/>
      </w:pPr>
      <w:rPr>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0DD60206"/>
    <w:multiLevelType w:val="hybridMultilevel"/>
    <w:tmpl w:val="7CBEF11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EDE1251"/>
    <w:multiLevelType w:val="hybridMultilevel"/>
    <w:tmpl w:val="D6EE022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F8C1144"/>
    <w:multiLevelType w:val="hybridMultilevel"/>
    <w:tmpl w:val="383C9E86"/>
    <w:lvl w:ilvl="0" w:tplc="3C088AFC">
      <w:start w:val="1"/>
      <w:numFmt w:val="bullet"/>
      <w:lvlText w:val=""/>
      <w:lvlJc w:val="left"/>
      <w:pPr>
        <w:tabs>
          <w:tab w:val="num" w:pos="900"/>
        </w:tabs>
        <w:ind w:left="900" w:hanging="360"/>
      </w:pPr>
      <w:rPr>
        <w:rFonts w:ascii="Wingdings" w:hAnsi="Wingdings" w:hint="default"/>
      </w:rPr>
    </w:lvl>
    <w:lvl w:ilvl="1" w:tplc="040C0003">
      <w:start w:val="1"/>
      <w:numFmt w:val="bullet"/>
      <w:lvlText w:val="o"/>
      <w:lvlJc w:val="left"/>
      <w:pPr>
        <w:tabs>
          <w:tab w:val="num" w:pos="1620"/>
        </w:tabs>
        <w:ind w:left="1620" w:hanging="360"/>
      </w:pPr>
      <w:rPr>
        <w:rFonts w:ascii="Courier New" w:hAnsi="Courier New" w:cs="Times New Roman" w:hint="default"/>
      </w:rPr>
    </w:lvl>
    <w:lvl w:ilvl="2" w:tplc="040C0005">
      <w:start w:val="1"/>
      <w:numFmt w:val="bullet"/>
      <w:lvlText w:val=""/>
      <w:lvlJc w:val="left"/>
      <w:pPr>
        <w:tabs>
          <w:tab w:val="num" w:pos="2340"/>
        </w:tabs>
        <w:ind w:left="2340" w:hanging="360"/>
      </w:pPr>
      <w:rPr>
        <w:rFonts w:ascii="Wingdings" w:hAnsi="Wingdings" w:hint="default"/>
      </w:rPr>
    </w:lvl>
    <w:lvl w:ilvl="3" w:tplc="040C0001">
      <w:start w:val="1"/>
      <w:numFmt w:val="bullet"/>
      <w:lvlText w:val=""/>
      <w:lvlJc w:val="left"/>
      <w:pPr>
        <w:tabs>
          <w:tab w:val="num" w:pos="3060"/>
        </w:tabs>
        <w:ind w:left="3060" w:hanging="360"/>
      </w:pPr>
      <w:rPr>
        <w:rFonts w:ascii="Symbol" w:hAnsi="Symbol" w:hint="default"/>
      </w:rPr>
    </w:lvl>
    <w:lvl w:ilvl="4" w:tplc="040C0003">
      <w:start w:val="1"/>
      <w:numFmt w:val="bullet"/>
      <w:lvlText w:val="o"/>
      <w:lvlJc w:val="left"/>
      <w:pPr>
        <w:tabs>
          <w:tab w:val="num" w:pos="3780"/>
        </w:tabs>
        <w:ind w:left="3780" w:hanging="360"/>
      </w:pPr>
      <w:rPr>
        <w:rFonts w:ascii="Courier New" w:hAnsi="Courier New" w:cs="Times New Roman" w:hint="default"/>
      </w:rPr>
    </w:lvl>
    <w:lvl w:ilvl="5" w:tplc="040C0005">
      <w:start w:val="1"/>
      <w:numFmt w:val="bullet"/>
      <w:lvlText w:val=""/>
      <w:lvlJc w:val="left"/>
      <w:pPr>
        <w:tabs>
          <w:tab w:val="num" w:pos="4500"/>
        </w:tabs>
        <w:ind w:left="4500" w:hanging="360"/>
      </w:pPr>
      <w:rPr>
        <w:rFonts w:ascii="Wingdings" w:hAnsi="Wingdings" w:hint="default"/>
      </w:rPr>
    </w:lvl>
    <w:lvl w:ilvl="6" w:tplc="040C0001">
      <w:start w:val="1"/>
      <w:numFmt w:val="bullet"/>
      <w:lvlText w:val=""/>
      <w:lvlJc w:val="left"/>
      <w:pPr>
        <w:tabs>
          <w:tab w:val="num" w:pos="5220"/>
        </w:tabs>
        <w:ind w:left="5220" w:hanging="360"/>
      </w:pPr>
      <w:rPr>
        <w:rFonts w:ascii="Symbol" w:hAnsi="Symbol" w:hint="default"/>
      </w:rPr>
    </w:lvl>
    <w:lvl w:ilvl="7" w:tplc="040C0003">
      <w:start w:val="1"/>
      <w:numFmt w:val="bullet"/>
      <w:lvlText w:val="o"/>
      <w:lvlJc w:val="left"/>
      <w:pPr>
        <w:tabs>
          <w:tab w:val="num" w:pos="5940"/>
        </w:tabs>
        <w:ind w:left="5940" w:hanging="360"/>
      </w:pPr>
      <w:rPr>
        <w:rFonts w:ascii="Courier New" w:hAnsi="Courier New" w:cs="Times New Roman" w:hint="default"/>
      </w:rPr>
    </w:lvl>
    <w:lvl w:ilvl="8" w:tplc="040C0005">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12CE11DD"/>
    <w:multiLevelType w:val="hybridMultilevel"/>
    <w:tmpl w:val="058046B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188A2859"/>
    <w:multiLevelType w:val="hybridMultilevel"/>
    <w:tmpl w:val="B47EF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A1B2601"/>
    <w:multiLevelType w:val="multilevel"/>
    <w:tmpl w:val="D47652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Arial" w:hint="default"/>
        <w:b/>
        <w:sz w:val="20"/>
      </w:rPr>
    </w:lvl>
    <w:lvl w:ilvl="2">
      <w:start w:val="1"/>
      <w:numFmt w:val="decimal"/>
      <w:isLgl/>
      <w:lvlText w:val="%1.%2.%3."/>
      <w:lvlJc w:val="left"/>
      <w:pPr>
        <w:ind w:left="1080" w:hanging="720"/>
      </w:pPr>
      <w:rPr>
        <w:rFonts w:eastAsia="Arial" w:hint="default"/>
        <w:b/>
        <w:sz w:val="20"/>
      </w:rPr>
    </w:lvl>
    <w:lvl w:ilvl="3">
      <w:start w:val="1"/>
      <w:numFmt w:val="decimal"/>
      <w:isLgl/>
      <w:lvlText w:val="%1.%2.%3.%4."/>
      <w:lvlJc w:val="left"/>
      <w:pPr>
        <w:ind w:left="1080" w:hanging="720"/>
      </w:pPr>
      <w:rPr>
        <w:rFonts w:eastAsia="Arial" w:hint="default"/>
        <w:sz w:val="20"/>
      </w:rPr>
    </w:lvl>
    <w:lvl w:ilvl="4">
      <w:start w:val="1"/>
      <w:numFmt w:val="decimal"/>
      <w:isLgl/>
      <w:lvlText w:val="%1.%2.%3.%4.%5."/>
      <w:lvlJc w:val="left"/>
      <w:pPr>
        <w:ind w:left="1440" w:hanging="1080"/>
      </w:pPr>
      <w:rPr>
        <w:rFonts w:eastAsia="Arial" w:hint="default"/>
        <w:sz w:val="20"/>
      </w:rPr>
    </w:lvl>
    <w:lvl w:ilvl="5">
      <w:start w:val="1"/>
      <w:numFmt w:val="decimal"/>
      <w:isLgl/>
      <w:lvlText w:val="%1.%2.%3.%4.%5.%6."/>
      <w:lvlJc w:val="left"/>
      <w:pPr>
        <w:ind w:left="1440" w:hanging="1080"/>
      </w:pPr>
      <w:rPr>
        <w:rFonts w:eastAsia="Arial" w:hint="default"/>
        <w:sz w:val="20"/>
      </w:rPr>
    </w:lvl>
    <w:lvl w:ilvl="6">
      <w:start w:val="1"/>
      <w:numFmt w:val="decimal"/>
      <w:isLgl/>
      <w:lvlText w:val="%1.%2.%3.%4.%5.%6.%7."/>
      <w:lvlJc w:val="left"/>
      <w:pPr>
        <w:ind w:left="1440" w:hanging="1080"/>
      </w:pPr>
      <w:rPr>
        <w:rFonts w:eastAsia="Arial" w:hint="default"/>
        <w:sz w:val="20"/>
      </w:rPr>
    </w:lvl>
    <w:lvl w:ilvl="7">
      <w:start w:val="1"/>
      <w:numFmt w:val="decimal"/>
      <w:isLgl/>
      <w:lvlText w:val="%1.%2.%3.%4.%5.%6.%7.%8."/>
      <w:lvlJc w:val="left"/>
      <w:pPr>
        <w:ind w:left="1800" w:hanging="1440"/>
      </w:pPr>
      <w:rPr>
        <w:rFonts w:eastAsia="Arial" w:hint="default"/>
        <w:sz w:val="20"/>
      </w:rPr>
    </w:lvl>
    <w:lvl w:ilvl="8">
      <w:start w:val="1"/>
      <w:numFmt w:val="decimal"/>
      <w:isLgl/>
      <w:lvlText w:val="%1.%2.%3.%4.%5.%6.%7.%8.%9."/>
      <w:lvlJc w:val="left"/>
      <w:pPr>
        <w:ind w:left="1800" w:hanging="1440"/>
      </w:pPr>
      <w:rPr>
        <w:rFonts w:eastAsia="Arial" w:hint="default"/>
        <w:sz w:val="20"/>
      </w:rPr>
    </w:lvl>
  </w:abstractNum>
  <w:abstractNum w:abstractNumId="10" w15:restartNumberingAfterBreak="0">
    <w:nsid w:val="1B0B188F"/>
    <w:multiLevelType w:val="hybridMultilevel"/>
    <w:tmpl w:val="99C828E2"/>
    <w:lvl w:ilvl="0" w:tplc="B28EA50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956BBD"/>
    <w:multiLevelType w:val="hybridMultilevel"/>
    <w:tmpl w:val="C2305C3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1A7328"/>
    <w:multiLevelType w:val="hybridMultilevel"/>
    <w:tmpl w:val="279ABD20"/>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21404218"/>
    <w:multiLevelType w:val="hybridMultilevel"/>
    <w:tmpl w:val="8A684F54"/>
    <w:lvl w:ilvl="0" w:tplc="B6F0A62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9C2853"/>
    <w:multiLevelType w:val="hybridMultilevel"/>
    <w:tmpl w:val="C362420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220E21AC"/>
    <w:multiLevelType w:val="hybridMultilevel"/>
    <w:tmpl w:val="DAFA6436"/>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2789684F"/>
    <w:multiLevelType w:val="hybridMultilevel"/>
    <w:tmpl w:val="D5A4A20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0C604F"/>
    <w:multiLevelType w:val="hybridMultilevel"/>
    <w:tmpl w:val="4ABEACF8"/>
    <w:lvl w:ilvl="0" w:tplc="517EA830">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2D4B4033"/>
    <w:multiLevelType w:val="hybridMultilevel"/>
    <w:tmpl w:val="3F46D3E2"/>
    <w:lvl w:ilvl="0" w:tplc="040C000B">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20" w15:restartNumberingAfterBreak="0">
    <w:nsid w:val="2F905180"/>
    <w:multiLevelType w:val="hybridMultilevel"/>
    <w:tmpl w:val="2CD2CA12"/>
    <w:lvl w:ilvl="0" w:tplc="42C879EA">
      <w:numFmt w:val="bullet"/>
      <w:lvlText w:val="-"/>
      <w:lvlJc w:val="left"/>
      <w:pPr>
        <w:ind w:left="720" w:hanging="360"/>
      </w:pPr>
      <w:rPr>
        <w:rFonts w:ascii="Calibri" w:eastAsiaTheme="minorHAnsi"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2D12848"/>
    <w:multiLevelType w:val="hybridMultilevel"/>
    <w:tmpl w:val="3A0E9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5553EC"/>
    <w:multiLevelType w:val="hybridMultilevel"/>
    <w:tmpl w:val="9BE2C2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C25C9"/>
    <w:multiLevelType w:val="multilevel"/>
    <w:tmpl w:val="92C06C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C1431A"/>
    <w:multiLevelType w:val="hybridMultilevel"/>
    <w:tmpl w:val="E36682C2"/>
    <w:lvl w:ilvl="0" w:tplc="ED742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3470C0"/>
    <w:multiLevelType w:val="hybridMultilevel"/>
    <w:tmpl w:val="086A177C"/>
    <w:lvl w:ilvl="0" w:tplc="3C1C6A4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2904BCF"/>
    <w:multiLevelType w:val="hybridMultilevel"/>
    <w:tmpl w:val="248EDDA8"/>
    <w:lvl w:ilvl="0" w:tplc="040C0003">
      <w:start w:val="1"/>
      <w:numFmt w:val="bullet"/>
      <w:lvlText w:val="o"/>
      <w:lvlJc w:val="left"/>
      <w:pPr>
        <w:ind w:left="1876" w:hanging="360"/>
      </w:pPr>
      <w:rPr>
        <w:rFonts w:ascii="Courier New" w:hAnsi="Courier New" w:cs="Courier New" w:hint="default"/>
      </w:rPr>
    </w:lvl>
    <w:lvl w:ilvl="1" w:tplc="040C0003" w:tentative="1">
      <w:start w:val="1"/>
      <w:numFmt w:val="bullet"/>
      <w:lvlText w:val="o"/>
      <w:lvlJc w:val="left"/>
      <w:pPr>
        <w:ind w:left="2596" w:hanging="360"/>
      </w:pPr>
      <w:rPr>
        <w:rFonts w:ascii="Courier New" w:hAnsi="Courier New" w:cs="Courier New" w:hint="default"/>
      </w:rPr>
    </w:lvl>
    <w:lvl w:ilvl="2" w:tplc="040C0005" w:tentative="1">
      <w:start w:val="1"/>
      <w:numFmt w:val="bullet"/>
      <w:lvlText w:val=""/>
      <w:lvlJc w:val="left"/>
      <w:pPr>
        <w:ind w:left="3316" w:hanging="360"/>
      </w:pPr>
      <w:rPr>
        <w:rFonts w:ascii="Wingdings" w:hAnsi="Wingdings" w:hint="default"/>
      </w:rPr>
    </w:lvl>
    <w:lvl w:ilvl="3" w:tplc="040C0001" w:tentative="1">
      <w:start w:val="1"/>
      <w:numFmt w:val="bullet"/>
      <w:lvlText w:val=""/>
      <w:lvlJc w:val="left"/>
      <w:pPr>
        <w:ind w:left="4036" w:hanging="360"/>
      </w:pPr>
      <w:rPr>
        <w:rFonts w:ascii="Symbol" w:hAnsi="Symbol" w:hint="default"/>
      </w:rPr>
    </w:lvl>
    <w:lvl w:ilvl="4" w:tplc="040C0003" w:tentative="1">
      <w:start w:val="1"/>
      <w:numFmt w:val="bullet"/>
      <w:lvlText w:val="o"/>
      <w:lvlJc w:val="left"/>
      <w:pPr>
        <w:ind w:left="4756" w:hanging="360"/>
      </w:pPr>
      <w:rPr>
        <w:rFonts w:ascii="Courier New" w:hAnsi="Courier New" w:cs="Courier New" w:hint="default"/>
      </w:rPr>
    </w:lvl>
    <w:lvl w:ilvl="5" w:tplc="040C0005" w:tentative="1">
      <w:start w:val="1"/>
      <w:numFmt w:val="bullet"/>
      <w:lvlText w:val=""/>
      <w:lvlJc w:val="left"/>
      <w:pPr>
        <w:ind w:left="5476" w:hanging="360"/>
      </w:pPr>
      <w:rPr>
        <w:rFonts w:ascii="Wingdings" w:hAnsi="Wingdings" w:hint="default"/>
      </w:rPr>
    </w:lvl>
    <w:lvl w:ilvl="6" w:tplc="040C0001" w:tentative="1">
      <w:start w:val="1"/>
      <w:numFmt w:val="bullet"/>
      <w:lvlText w:val=""/>
      <w:lvlJc w:val="left"/>
      <w:pPr>
        <w:ind w:left="6196" w:hanging="360"/>
      </w:pPr>
      <w:rPr>
        <w:rFonts w:ascii="Symbol" w:hAnsi="Symbol" w:hint="default"/>
      </w:rPr>
    </w:lvl>
    <w:lvl w:ilvl="7" w:tplc="040C0003" w:tentative="1">
      <w:start w:val="1"/>
      <w:numFmt w:val="bullet"/>
      <w:lvlText w:val="o"/>
      <w:lvlJc w:val="left"/>
      <w:pPr>
        <w:ind w:left="6916" w:hanging="360"/>
      </w:pPr>
      <w:rPr>
        <w:rFonts w:ascii="Courier New" w:hAnsi="Courier New" w:cs="Courier New" w:hint="default"/>
      </w:rPr>
    </w:lvl>
    <w:lvl w:ilvl="8" w:tplc="040C0005" w:tentative="1">
      <w:start w:val="1"/>
      <w:numFmt w:val="bullet"/>
      <w:lvlText w:val=""/>
      <w:lvlJc w:val="left"/>
      <w:pPr>
        <w:ind w:left="7636" w:hanging="360"/>
      </w:pPr>
      <w:rPr>
        <w:rFonts w:ascii="Wingdings" w:hAnsi="Wingdings" w:hint="default"/>
      </w:rPr>
    </w:lvl>
  </w:abstractNum>
  <w:abstractNum w:abstractNumId="27" w15:restartNumberingAfterBreak="0">
    <w:nsid w:val="472F0D5E"/>
    <w:multiLevelType w:val="hybridMultilevel"/>
    <w:tmpl w:val="773840E0"/>
    <w:lvl w:ilvl="0" w:tplc="03CE779E">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A94E15"/>
    <w:multiLevelType w:val="hybridMultilevel"/>
    <w:tmpl w:val="A808A3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A80857"/>
    <w:multiLevelType w:val="hybridMultilevel"/>
    <w:tmpl w:val="4E0EF9F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5BE65563"/>
    <w:multiLevelType w:val="hybridMultilevel"/>
    <w:tmpl w:val="D764B0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6455AE"/>
    <w:multiLevelType w:val="hybridMultilevel"/>
    <w:tmpl w:val="E98AE7DA"/>
    <w:lvl w:ilvl="0" w:tplc="0CFEE9C8">
      <w:start w:val="1"/>
      <w:numFmt w:val="upperRoman"/>
      <w:lvlText w:val="%1."/>
      <w:lvlJc w:val="left"/>
      <w:pPr>
        <w:ind w:left="720" w:hanging="720"/>
      </w:pPr>
      <w:rPr>
        <w:rFonts w:hint="default"/>
        <w:color w:val="000000" w:themeColor="text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82E0312"/>
    <w:multiLevelType w:val="hybridMultilevel"/>
    <w:tmpl w:val="05F00E5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4B7537"/>
    <w:multiLevelType w:val="hybridMultilevel"/>
    <w:tmpl w:val="28D86814"/>
    <w:lvl w:ilvl="0" w:tplc="3CB416E0">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6C392678"/>
    <w:multiLevelType w:val="hybridMultilevel"/>
    <w:tmpl w:val="FC946CC2"/>
    <w:lvl w:ilvl="0" w:tplc="CCB02390">
      <w:start w:val="1"/>
      <w:numFmt w:val="bullet"/>
      <w:lvlText w:val=""/>
      <w:lvlJc w:val="left"/>
      <w:pPr>
        <w:ind w:left="720" w:hanging="360"/>
      </w:pPr>
      <w:rPr>
        <w:rFonts w:ascii="Symbol" w:hAnsi="Symbol" w:hint="default"/>
        <w:color w:val="000000" w:themeColor="text1"/>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A80490"/>
    <w:multiLevelType w:val="hybridMultilevel"/>
    <w:tmpl w:val="7458D4A4"/>
    <w:lvl w:ilvl="0" w:tplc="EF2AAFD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EB2418"/>
    <w:multiLevelType w:val="multilevel"/>
    <w:tmpl w:val="BA76EC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04DE6"/>
    <w:multiLevelType w:val="hybridMultilevel"/>
    <w:tmpl w:val="54E4128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1215B50"/>
    <w:multiLevelType w:val="hybridMultilevel"/>
    <w:tmpl w:val="8FB453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79325206"/>
    <w:multiLevelType w:val="hybridMultilevel"/>
    <w:tmpl w:val="ECF052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42" w15:restartNumberingAfterBreak="0">
    <w:nsid w:val="7AF318F0"/>
    <w:multiLevelType w:val="hybridMultilevel"/>
    <w:tmpl w:val="E3D615FA"/>
    <w:lvl w:ilvl="0" w:tplc="040C0001">
      <w:start w:val="1"/>
      <w:numFmt w:val="bullet"/>
      <w:lvlText w:val=""/>
      <w:lvlJc w:val="left"/>
      <w:pPr>
        <w:ind w:left="1550" w:hanging="360"/>
      </w:pPr>
      <w:rPr>
        <w:rFonts w:ascii="Symbol" w:hAnsi="Symbol" w:hint="default"/>
      </w:rPr>
    </w:lvl>
    <w:lvl w:ilvl="1" w:tplc="040C0003" w:tentative="1">
      <w:start w:val="1"/>
      <w:numFmt w:val="bullet"/>
      <w:lvlText w:val="o"/>
      <w:lvlJc w:val="left"/>
      <w:pPr>
        <w:ind w:left="2270" w:hanging="360"/>
      </w:pPr>
      <w:rPr>
        <w:rFonts w:ascii="Courier New" w:hAnsi="Courier New" w:cs="Courier New" w:hint="default"/>
      </w:rPr>
    </w:lvl>
    <w:lvl w:ilvl="2" w:tplc="040C0005" w:tentative="1">
      <w:start w:val="1"/>
      <w:numFmt w:val="bullet"/>
      <w:lvlText w:val=""/>
      <w:lvlJc w:val="left"/>
      <w:pPr>
        <w:ind w:left="2990" w:hanging="360"/>
      </w:pPr>
      <w:rPr>
        <w:rFonts w:ascii="Wingdings" w:hAnsi="Wingdings" w:hint="default"/>
      </w:rPr>
    </w:lvl>
    <w:lvl w:ilvl="3" w:tplc="040C0001" w:tentative="1">
      <w:start w:val="1"/>
      <w:numFmt w:val="bullet"/>
      <w:lvlText w:val=""/>
      <w:lvlJc w:val="left"/>
      <w:pPr>
        <w:ind w:left="3710" w:hanging="360"/>
      </w:pPr>
      <w:rPr>
        <w:rFonts w:ascii="Symbol" w:hAnsi="Symbol" w:hint="default"/>
      </w:rPr>
    </w:lvl>
    <w:lvl w:ilvl="4" w:tplc="040C0003" w:tentative="1">
      <w:start w:val="1"/>
      <w:numFmt w:val="bullet"/>
      <w:lvlText w:val="o"/>
      <w:lvlJc w:val="left"/>
      <w:pPr>
        <w:ind w:left="4430" w:hanging="360"/>
      </w:pPr>
      <w:rPr>
        <w:rFonts w:ascii="Courier New" w:hAnsi="Courier New" w:cs="Courier New" w:hint="default"/>
      </w:rPr>
    </w:lvl>
    <w:lvl w:ilvl="5" w:tplc="040C0005" w:tentative="1">
      <w:start w:val="1"/>
      <w:numFmt w:val="bullet"/>
      <w:lvlText w:val=""/>
      <w:lvlJc w:val="left"/>
      <w:pPr>
        <w:ind w:left="5150" w:hanging="360"/>
      </w:pPr>
      <w:rPr>
        <w:rFonts w:ascii="Wingdings" w:hAnsi="Wingdings" w:hint="default"/>
      </w:rPr>
    </w:lvl>
    <w:lvl w:ilvl="6" w:tplc="040C0001" w:tentative="1">
      <w:start w:val="1"/>
      <w:numFmt w:val="bullet"/>
      <w:lvlText w:val=""/>
      <w:lvlJc w:val="left"/>
      <w:pPr>
        <w:ind w:left="5870" w:hanging="360"/>
      </w:pPr>
      <w:rPr>
        <w:rFonts w:ascii="Symbol" w:hAnsi="Symbol" w:hint="default"/>
      </w:rPr>
    </w:lvl>
    <w:lvl w:ilvl="7" w:tplc="040C0003" w:tentative="1">
      <w:start w:val="1"/>
      <w:numFmt w:val="bullet"/>
      <w:lvlText w:val="o"/>
      <w:lvlJc w:val="left"/>
      <w:pPr>
        <w:ind w:left="6590" w:hanging="360"/>
      </w:pPr>
      <w:rPr>
        <w:rFonts w:ascii="Courier New" w:hAnsi="Courier New" w:cs="Courier New" w:hint="default"/>
      </w:rPr>
    </w:lvl>
    <w:lvl w:ilvl="8" w:tplc="040C0005" w:tentative="1">
      <w:start w:val="1"/>
      <w:numFmt w:val="bullet"/>
      <w:lvlText w:val=""/>
      <w:lvlJc w:val="left"/>
      <w:pPr>
        <w:ind w:left="7310" w:hanging="360"/>
      </w:pPr>
      <w:rPr>
        <w:rFonts w:ascii="Wingdings" w:hAnsi="Wingdings" w:hint="default"/>
      </w:rPr>
    </w:lvl>
  </w:abstractNum>
  <w:abstractNum w:abstractNumId="43" w15:restartNumberingAfterBreak="0">
    <w:nsid w:val="7DF330B4"/>
    <w:multiLevelType w:val="hybridMultilevel"/>
    <w:tmpl w:val="FD0C4E56"/>
    <w:lvl w:ilvl="0" w:tplc="E4BE052A">
      <w:start w:val="1"/>
      <w:numFmt w:val="decimal"/>
      <w:lvlText w:val="%1."/>
      <w:lvlJc w:val="left"/>
      <w:pPr>
        <w:ind w:left="927" w:hanging="360"/>
      </w:pPr>
      <w:rPr>
        <w:rFonts w:hint="default"/>
        <w:sz w:val="22"/>
      </w:rPr>
    </w:lvl>
    <w:lvl w:ilvl="1" w:tplc="BC50BD50">
      <w:start w:val="1"/>
      <w:numFmt w:val="decimal"/>
      <w:lvlText w:val="%2-"/>
      <w:lvlJc w:val="left"/>
      <w:pPr>
        <w:ind w:left="1647" w:hanging="360"/>
      </w:pPr>
      <w:rPr>
        <w:rFonts w:ascii="Univers (WN)" w:eastAsia="Times New Roman" w:hAnsi="Univers (WN)" w:cs="Arial"/>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38"/>
  </w:num>
  <w:num w:numId="2">
    <w:abstractNumId w:val="33"/>
  </w:num>
  <w:num w:numId="3">
    <w:abstractNumId w:val="16"/>
  </w:num>
  <w:num w:numId="4">
    <w:abstractNumId w:val="31"/>
  </w:num>
  <w:num w:numId="5">
    <w:abstractNumId w:val="19"/>
  </w:num>
  <w:num w:numId="6">
    <w:abstractNumId w:val="17"/>
  </w:num>
  <w:num w:numId="7">
    <w:abstractNumId w:val="8"/>
  </w:num>
  <w:num w:numId="8">
    <w:abstractNumId w:val="41"/>
  </w:num>
  <w:num w:numId="9">
    <w:abstractNumId w:val="28"/>
  </w:num>
  <w:num w:numId="10">
    <w:abstractNumId w:val="4"/>
  </w:num>
  <w:num w:numId="11">
    <w:abstractNumId w:val="35"/>
  </w:num>
  <w:num w:numId="12">
    <w:abstractNumId w:val="39"/>
  </w:num>
  <w:num w:numId="13">
    <w:abstractNumId w:val="34"/>
  </w:num>
  <w:num w:numId="14">
    <w:abstractNumId w:val="26"/>
  </w:num>
  <w:num w:numId="15">
    <w:abstractNumId w:val="32"/>
  </w:num>
  <w:num w:numId="16">
    <w:abstractNumId w:val="1"/>
  </w:num>
  <w:num w:numId="17">
    <w:abstractNumId w:val="0"/>
  </w:num>
  <w:num w:numId="18">
    <w:abstractNumId w:val="36"/>
  </w:num>
  <w:num w:numId="19">
    <w:abstractNumId w:val="10"/>
  </w:num>
  <w:num w:numId="20">
    <w:abstractNumId w:val="43"/>
  </w:num>
  <w:num w:numId="21">
    <w:abstractNumId w:val="15"/>
  </w:num>
  <w:num w:numId="22">
    <w:abstractNumId w:val="29"/>
  </w:num>
  <w:num w:numId="23">
    <w:abstractNumId w:val="30"/>
  </w:num>
  <w:num w:numId="24">
    <w:abstractNumId w:val="27"/>
  </w:num>
  <w:num w:numId="25">
    <w:abstractNumId w:val="2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5"/>
  </w:num>
  <w:num w:numId="32">
    <w:abstractNumId w:val="21"/>
  </w:num>
  <w:num w:numId="33">
    <w:abstractNumId w:val="13"/>
  </w:num>
  <w:num w:numId="34">
    <w:abstractNumId w:val="22"/>
  </w:num>
  <w:num w:numId="35">
    <w:abstractNumId w:val="3"/>
  </w:num>
  <w:num w:numId="36">
    <w:abstractNumId w:val="12"/>
  </w:num>
  <w:num w:numId="37">
    <w:abstractNumId w:val="7"/>
  </w:num>
  <w:num w:numId="38">
    <w:abstractNumId w:val="11"/>
  </w:num>
  <w:num w:numId="39">
    <w:abstractNumId w:val="40"/>
  </w:num>
  <w:num w:numId="40">
    <w:abstractNumId w:val="42"/>
  </w:num>
  <w:num w:numId="41">
    <w:abstractNumId w:val="37"/>
  </w:num>
  <w:num w:numId="42">
    <w:abstractNumId w:val="23"/>
  </w:num>
  <w:num w:numId="43">
    <w:abstractNumId w:val="9"/>
  </w:num>
  <w:num w:numId="44">
    <w:abstractNumId w:val="6"/>
  </w:num>
  <w:num w:numId="45">
    <w:abstractNumId w:val="2"/>
  </w:num>
  <w:num w:numId="46">
    <w:abstractNumId w:val="14"/>
  </w:num>
  <w:num w:numId="47">
    <w:abstractNumId w:val="20"/>
  </w:num>
  <w:num w:numId="48">
    <w:abstractNumId w:val="2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ELPHE Olivier ATTACHE ADMI">
    <w15:presenceInfo w15:providerId="None" w15:userId="MANELPHE Olivier ATTACHE ADMI"/>
  </w15:person>
  <w15:person w15:author="MINISTERE DES ARMEES">
    <w15:presenceInfo w15:providerId="None" w15:userId="MINISTERE DES ARMEES"/>
  </w15:person>
  <w15:person w15:author="BENDER Gael IEF MINDEF">
    <w15:presenceInfo w15:providerId="None" w15:userId="BENDER Gael IEF MIND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fr-CA"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8193">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1AD7"/>
    <w:rsid w:val="00002D7E"/>
    <w:rsid w:val="00002F23"/>
    <w:rsid w:val="000030E0"/>
    <w:rsid w:val="00005096"/>
    <w:rsid w:val="000058A8"/>
    <w:rsid w:val="00005FDA"/>
    <w:rsid w:val="00006299"/>
    <w:rsid w:val="00007697"/>
    <w:rsid w:val="00011601"/>
    <w:rsid w:val="00011DFF"/>
    <w:rsid w:val="000120C3"/>
    <w:rsid w:val="00012411"/>
    <w:rsid w:val="000142E3"/>
    <w:rsid w:val="00015390"/>
    <w:rsid w:val="00016714"/>
    <w:rsid w:val="00021FE4"/>
    <w:rsid w:val="0002207A"/>
    <w:rsid w:val="000242CB"/>
    <w:rsid w:val="00024653"/>
    <w:rsid w:val="00025093"/>
    <w:rsid w:val="000259C9"/>
    <w:rsid w:val="00025A17"/>
    <w:rsid w:val="0002621C"/>
    <w:rsid w:val="0002632A"/>
    <w:rsid w:val="000264C6"/>
    <w:rsid w:val="0002672E"/>
    <w:rsid w:val="00026968"/>
    <w:rsid w:val="00027E70"/>
    <w:rsid w:val="00030780"/>
    <w:rsid w:val="00031418"/>
    <w:rsid w:val="0003174F"/>
    <w:rsid w:val="00031E19"/>
    <w:rsid w:val="00032161"/>
    <w:rsid w:val="00032228"/>
    <w:rsid w:val="00032520"/>
    <w:rsid w:val="00032B4A"/>
    <w:rsid w:val="00033051"/>
    <w:rsid w:val="00033863"/>
    <w:rsid w:val="00034255"/>
    <w:rsid w:val="00035196"/>
    <w:rsid w:val="000359F1"/>
    <w:rsid w:val="00036816"/>
    <w:rsid w:val="00041C8E"/>
    <w:rsid w:val="00043185"/>
    <w:rsid w:val="000438B3"/>
    <w:rsid w:val="000441D7"/>
    <w:rsid w:val="00044C62"/>
    <w:rsid w:val="000526A8"/>
    <w:rsid w:val="00053CE9"/>
    <w:rsid w:val="00061D95"/>
    <w:rsid w:val="00064841"/>
    <w:rsid w:val="0006663E"/>
    <w:rsid w:val="00066AC0"/>
    <w:rsid w:val="00070776"/>
    <w:rsid w:val="00070C2D"/>
    <w:rsid w:val="0007102A"/>
    <w:rsid w:val="00071493"/>
    <w:rsid w:val="000719A8"/>
    <w:rsid w:val="0007248C"/>
    <w:rsid w:val="00072F91"/>
    <w:rsid w:val="00072FE6"/>
    <w:rsid w:val="00073BC1"/>
    <w:rsid w:val="000756DC"/>
    <w:rsid w:val="00076124"/>
    <w:rsid w:val="000763BF"/>
    <w:rsid w:val="00076C80"/>
    <w:rsid w:val="00077AE9"/>
    <w:rsid w:val="00077AEA"/>
    <w:rsid w:val="0008035B"/>
    <w:rsid w:val="00080CD6"/>
    <w:rsid w:val="00081FF8"/>
    <w:rsid w:val="00082998"/>
    <w:rsid w:val="000829A9"/>
    <w:rsid w:val="00082BE5"/>
    <w:rsid w:val="000849C0"/>
    <w:rsid w:val="00085518"/>
    <w:rsid w:val="00087274"/>
    <w:rsid w:val="0008778D"/>
    <w:rsid w:val="00090E36"/>
    <w:rsid w:val="0009349E"/>
    <w:rsid w:val="00093C2B"/>
    <w:rsid w:val="00095564"/>
    <w:rsid w:val="000A0C05"/>
    <w:rsid w:val="000A1427"/>
    <w:rsid w:val="000A2F4A"/>
    <w:rsid w:val="000A3310"/>
    <w:rsid w:val="000A4A2D"/>
    <w:rsid w:val="000A528F"/>
    <w:rsid w:val="000A7519"/>
    <w:rsid w:val="000A7836"/>
    <w:rsid w:val="000B161E"/>
    <w:rsid w:val="000B1837"/>
    <w:rsid w:val="000B1F66"/>
    <w:rsid w:val="000B2A01"/>
    <w:rsid w:val="000B2EE9"/>
    <w:rsid w:val="000B380A"/>
    <w:rsid w:val="000B4373"/>
    <w:rsid w:val="000B47D8"/>
    <w:rsid w:val="000B4FF2"/>
    <w:rsid w:val="000B5885"/>
    <w:rsid w:val="000B5EF0"/>
    <w:rsid w:val="000C003D"/>
    <w:rsid w:val="000C0386"/>
    <w:rsid w:val="000C0A9C"/>
    <w:rsid w:val="000C10C3"/>
    <w:rsid w:val="000C316A"/>
    <w:rsid w:val="000C3C09"/>
    <w:rsid w:val="000C581C"/>
    <w:rsid w:val="000C6535"/>
    <w:rsid w:val="000D0248"/>
    <w:rsid w:val="000D1329"/>
    <w:rsid w:val="000D28E6"/>
    <w:rsid w:val="000D4BF5"/>
    <w:rsid w:val="000D6EFB"/>
    <w:rsid w:val="000D719E"/>
    <w:rsid w:val="000D74DE"/>
    <w:rsid w:val="000E097F"/>
    <w:rsid w:val="000E1F5A"/>
    <w:rsid w:val="000E218B"/>
    <w:rsid w:val="000E33F3"/>
    <w:rsid w:val="000E3F70"/>
    <w:rsid w:val="000E426D"/>
    <w:rsid w:val="000E4A5F"/>
    <w:rsid w:val="000E5167"/>
    <w:rsid w:val="000E5852"/>
    <w:rsid w:val="000F02AF"/>
    <w:rsid w:val="000F0469"/>
    <w:rsid w:val="000F1BC9"/>
    <w:rsid w:val="000F4D21"/>
    <w:rsid w:val="000F6BC1"/>
    <w:rsid w:val="00103B97"/>
    <w:rsid w:val="00104478"/>
    <w:rsid w:val="001059B9"/>
    <w:rsid w:val="0010607F"/>
    <w:rsid w:val="00110CD9"/>
    <w:rsid w:val="001124F3"/>
    <w:rsid w:val="001138E8"/>
    <w:rsid w:val="001149D6"/>
    <w:rsid w:val="00114B02"/>
    <w:rsid w:val="00116992"/>
    <w:rsid w:val="00117130"/>
    <w:rsid w:val="0011779F"/>
    <w:rsid w:val="001201C9"/>
    <w:rsid w:val="00120A1A"/>
    <w:rsid w:val="00121A31"/>
    <w:rsid w:val="001224BE"/>
    <w:rsid w:val="001243D4"/>
    <w:rsid w:val="00124623"/>
    <w:rsid w:val="00124AB3"/>
    <w:rsid w:val="001258C7"/>
    <w:rsid w:val="00126384"/>
    <w:rsid w:val="0012667F"/>
    <w:rsid w:val="001274AB"/>
    <w:rsid w:val="001274F9"/>
    <w:rsid w:val="001279BE"/>
    <w:rsid w:val="0013077E"/>
    <w:rsid w:val="00130DBA"/>
    <w:rsid w:val="00131E32"/>
    <w:rsid w:val="00132EBE"/>
    <w:rsid w:val="00132F38"/>
    <w:rsid w:val="0013308A"/>
    <w:rsid w:val="001350A8"/>
    <w:rsid w:val="0013579C"/>
    <w:rsid w:val="00136078"/>
    <w:rsid w:val="0014023C"/>
    <w:rsid w:val="00141684"/>
    <w:rsid w:val="0014338C"/>
    <w:rsid w:val="0014383C"/>
    <w:rsid w:val="00150037"/>
    <w:rsid w:val="00150380"/>
    <w:rsid w:val="001507D6"/>
    <w:rsid w:val="0015090F"/>
    <w:rsid w:val="001517EE"/>
    <w:rsid w:val="001522EA"/>
    <w:rsid w:val="00152328"/>
    <w:rsid w:val="001526D8"/>
    <w:rsid w:val="00153DA5"/>
    <w:rsid w:val="0015666E"/>
    <w:rsid w:val="0015764C"/>
    <w:rsid w:val="001579AB"/>
    <w:rsid w:val="001615ED"/>
    <w:rsid w:val="00161624"/>
    <w:rsid w:val="001705BF"/>
    <w:rsid w:val="00170DBB"/>
    <w:rsid w:val="0017397C"/>
    <w:rsid w:val="0017555B"/>
    <w:rsid w:val="0017774E"/>
    <w:rsid w:val="00177AFF"/>
    <w:rsid w:val="00180112"/>
    <w:rsid w:val="00182828"/>
    <w:rsid w:val="0018404C"/>
    <w:rsid w:val="00184FA5"/>
    <w:rsid w:val="001873CC"/>
    <w:rsid w:val="001912F5"/>
    <w:rsid w:val="001914B1"/>
    <w:rsid w:val="00191979"/>
    <w:rsid w:val="0019439B"/>
    <w:rsid w:val="00195525"/>
    <w:rsid w:val="00197227"/>
    <w:rsid w:val="001A121C"/>
    <w:rsid w:val="001A1E11"/>
    <w:rsid w:val="001A43C1"/>
    <w:rsid w:val="001A5293"/>
    <w:rsid w:val="001A743D"/>
    <w:rsid w:val="001B086A"/>
    <w:rsid w:val="001B08C8"/>
    <w:rsid w:val="001B091A"/>
    <w:rsid w:val="001B12BA"/>
    <w:rsid w:val="001B3772"/>
    <w:rsid w:val="001B3F2B"/>
    <w:rsid w:val="001B4946"/>
    <w:rsid w:val="001B6092"/>
    <w:rsid w:val="001B67B8"/>
    <w:rsid w:val="001B7296"/>
    <w:rsid w:val="001B7DEE"/>
    <w:rsid w:val="001C12D1"/>
    <w:rsid w:val="001C26F8"/>
    <w:rsid w:val="001C320A"/>
    <w:rsid w:val="001C3E4C"/>
    <w:rsid w:val="001C3F28"/>
    <w:rsid w:val="001C7B99"/>
    <w:rsid w:val="001D05FA"/>
    <w:rsid w:val="001D0BCF"/>
    <w:rsid w:val="001D0D60"/>
    <w:rsid w:val="001D1C04"/>
    <w:rsid w:val="001D230C"/>
    <w:rsid w:val="001D3128"/>
    <w:rsid w:val="001D71C5"/>
    <w:rsid w:val="001E1FAF"/>
    <w:rsid w:val="001E322D"/>
    <w:rsid w:val="001E4699"/>
    <w:rsid w:val="001E5EBF"/>
    <w:rsid w:val="001E684C"/>
    <w:rsid w:val="001F0814"/>
    <w:rsid w:val="001F3026"/>
    <w:rsid w:val="001F3D68"/>
    <w:rsid w:val="001F432D"/>
    <w:rsid w:val="001F678F"/>
    <w:rsid w:val="001F7857"/>
    <w:rsid w:val="00200C73"/>
    <w:rsid w:val="00200D40"/>
    <w:rsid w:val="00200F1D"/>
    <w:rsid w:val="0020192E"/>
    <w:rsid w:val="002039CC"/>
    <w:rsid w:val="00204D0D"/>
    <w:rsid w:val="0020554F"/>
    <w:rsid w:val="0021067A"/>
    <w:rsid w:val="00211DE5"/>
    <w:rsid w:val="00212192"/>
    <w:rsid w:val="00213C9C"/>
    <w:rsid w:val="00215D23"/>
    <w:rsid w:val="00216BD6"/>
    <w:rsid w:val="00216DA1"/>
    <w:rsid w:val="00217F41"/>
    <w:rsid w:val="00220606"/>
    <w:rsid w:val="002219BF"/>
    <w:rsid w:val="002231F5"/>
    <w:rsid w:val="00223D37"/>
    <w:rsid w:val="00223D5E"/>
    <w:rsid w:val="00224722"/>
    <w:rsid w:val="002253D4"/>
    <w:rsid w:val="00225F9A"/>
    <w:rsid w:val="00230C45"/>
    <w:rsid w:val="00231319"/>
    <w:rsid w:val="00231CBE"/>
    <w:rsid w:val="0023481D"/>
    <w:rsid w:val="0023528F"/>
    <w:rsid w:val="00236230"/>
    <w:rsid w:val="00242966"/>
    <w:rsid w:val="00242DFC"/>
    <w:rsid w:val="00242EE1"/>
    <w:rsid w:val="00243CA6"/>
    <w:rsid w:val="00245895"/>
    <w:rsid w:val="002458B8"/>
    <w:rsid w:val="002467F7"/>
    <w:rsid w:val="00246DEC"/>
    <w:rsid w:val="00250967"/>
    <w:rsid w:val="00252EBD"/>
    <w:rsid w:val="00252F86"/>
    <w:rsid w:val="00253A0C"/>
    <w:rsid w:val="00253FB6"/>
    <w:rsid w:val="00255114"/>
    <w:rsid w:val="002563A0"/>
    <w:rsid w:val="00256B10"/>
    <w:rsid w:val="002570E0"/>
    <w:rsid w:val="00262027"/>
    <w:rsid w:val="00262A45"/>
    <w:rsid w:val="00263D38"/>
    <w:rsid w:val="00265AC4"/>
    <w:rsid w:val="00266483"/>
    <w:rsid w:val="00266A5B"/>
    <w:rsid w:val="00270370"/>
    <w:rsid w:val="002716D2"/>
    <w:rsid w:val="00271CF4"/>
    <w:rsid w:val="00273998"/>
    <w:rsid w:val="00275D3C"/>
    <w:rsid w:val="00276DCB"/>
    <w:rsid w:val="00276F32"/>
    <w:rsid w:val="00280A05"/>
    <w:rsid w:val="00280A43"/>
    <w:rsid w:val="00282835"/>
    <w:rsid w:val="00282876"/>
    <w:rsid w:val="00282B71"/>
    <w:rsid w:val="00283E0A"/>
    <w:rsid w:val="00287588"/>
    <w:rsid w:val="00287CC0"/>
    <w:rsid w:val="00287E40"/>
    <w:rsid w:val="0029096B"/>
    <w:rsid w:val="00291E34"/>
    <w:rsid w:val="00291F87"/>
    <w:rsid w:val="00292683"/>
    <w:rsid w:val="00294EDD"/>
    <w:rsid w:val="0029783A"/>
    <w:rsid w:val="00297FCF"/>
    <w:rsid w:val="002A00D1"/>
    <w:rsid w:val="002A0A86"/>
    <w:rsid w:val="002A0B87"/>
    <w:rsid w:val="002A0E06"/>
    <w:rsid w:val="002A0EDA"/>
    <w:rsid w:val="002A1A33"/>
    <w:rsid w:val="002A3957"/>
    <w:rsid w:val="002A66EA"/>
    <w:rsid w:val="002A7F86"/>
    <w:rsid w:val="002B0E81"/>
    <w:rsid w:val="002B1033"/>
    <w:rsid w:val="002B1998"/>
    <w:rsid w:val="002B1C26"/>
    <w:rsid w:val="002B1E91"/>
    <w:rsid w:val="002B2116"/>
    <w:rsid w:val="002B4F38"/>
    <w:rsid w:val="002B5B90"/>
    <w:rsid w:val="002B6772"/>
    <w:rsid w:val="002B6F77"/>
    <w:rsid w:val="002B734B"/>
    <w:rsid w:val="002C11F1"/>
    <w:rsid w:val="002C25FC"/>
    <w:rsid w:val="002C2BD0"/>
    <w:rsid w:val="002C4C42"/>
    <w:rsid w:val="002C720C"/>
    <w:rsid w:val="002D0090"/>
    <w:rsid w:val="002D1246"/>
    <w:rsid w:val="002D3295"/>
    <w:rsid w:val="002D5167"/>
    <w:rsid w:val="002D624F"/>
    <w:rsid w:val="002D6CDB"/>
    <w:rsid w:val="002D7BAD"/>
    <w:rsid w:val="002E3016"/>
    <w:rsid w:val="002E3257"/>
    <w:rsid w:val="002E5062"/>
    <w:rsid w:val="002E542D"/>
    <w:rsid w:val="002F071E"/>
    <w:rsid w:val="002F282C"/>
    <w:rsid w:val="002F2971"/>
    <w:rsid w:val="002F6FCB"/>
    <w:rsid w:val="003007C1"/>
    <w:rsid w:val="00300E90"/>
    <w:rsid w:val="00300F60"/>
    <w:rsid w:val="00301223"/>
    <w:rsid w:val="00301ABC"/>
    <w:rsid w:val="003020A6"/>
    <w:rsid w:val="003045FD"/>
    <w:rsid w:val="00306DDD"/>
    <w:rsid w:val="00307CC4"/>
    <w:rsid w:val="00310D32"/>
    <w:rsid w:val="00311C59"/>
    <w:rsid w:val="003132A6"/>
    <w:rsid w:val="003170BD"/>
    <w:rsid w:val="00320E6F"/>
    <w:rsid w:val="00321104"/>
    <w:rsid w:val="00324585"/>
    <w:rsid w:val="003255AD"/>
    <w:rsid w:val="0032602B"/>
    <w:rsid w:val="0032720A"/>
    <w:rsid w:val="00327EBB"/>
    <w:rsid w:val="0033003D"/>
    <w:rsid w:val="00331016"/>
    <w:rsid w:val="00331804"/>
    <w:rsid w:val="00331CEB"/>
    <w:rsid w:val="00333425"/>
    <w:rsid w:val="0033346D"/>
    <w:rsid w:val="00334110"/>
    <w:rsid w:val="00334AB9"/>
    <w:rsid w:val="00334DD3"/>
    <w:rsid w:val="0033502E"/>
    <w:rsid w:val="0033506D"/>
    <w:rsid w:val="00335226"/>
    <w:rsid w:val="0033523F"/>
    <w:rsid w:val="00335B7A"/>
    <w:rsid w:val="00336B64"/>
    <w:rsid w:val="00336BBE"/>
    <w:rsid w:val="00336D77"/>
    <w:rsid w:val="00337E8B"/>
    <w:rsid w:val="00343C47"/>
    <w:rsid w:val="003444DD"/>
    <w:rsid w:val="00344AB7"/>
    <w:rsid w:val="003450F2"/>
    <w:rsid w:val="00345224"/>
    <w:rsid w:val="003452E8"/>
    <w:rsid w:val="00346979"/>
    <w:rsid w:val="00346CE2"/>
    <w:rsid w:val="003501AE"/>
    <w:rsid w:val="0035032A"/>
    <w:rsid w:val="00350CBB"/>
    <w:rsid w:val="003513F9"/>
    <w:rsid w:val="0035211A"/>
    <w:rsid w:val="00352F57"/>
    <w:rsid w:val="00353489"/>
    <w:rsid w:val="0035361A"/>
    <w:rsid w:val="0035440F"/>
    <w:rsid w:val="003544CE"/>
    <w:rsid w:val="00354BD4"/>
    <w:rsid w:val="00355D20"/>
    <w:rsid w:val="00355E5B"/>
    <w:rsid w:val="003561D1"/>
    <w:rsid w:val="00356461"/>
    <w:rsid w:val="00357079"/>
    <w:rsid w:val="00357832"/>
    <w:rsid w:val="00357EF1"/>
    <w:rsid w:val="003635A6"/>
    <w:rsid w:val="003654D1"/>
    <w:rsid w:val="003659A3"/>
    <w:rsid w:val="00365BA6"/>
    <w:rsid w:val="0036732C"/>
    <w:rsid w:val="003675B4"/>
    <w:rsid w:val="00371938"/>
    <w:rsid w:val="00373F0A"/>
    <w:rsid w:val="00374E3C"/>
    <w:rsid w:val="00374E4C"/>
    <w:rsid w:val="003767A2"/>
    <w:rsid w:val="00376A7F"/>
    <w:rsid w:val="00377792"/>
    <w:rsid w:val="00377CF9"/>
    <w:rsid w:val="00380821"/>
    <w:rsid w:val="00381074"/>
    <w:rsid w:val="003816EF"/>
    <w:rsid w:val="00381943"/>
    <w:rsid w:val="00383B8B"/>
    <w:rsid w:val="00386971"/>
    <w:rsid w:val="00387C98"/>
    <w:rsid w:val="00391118"/>
    <w:rsid w:val="00393407"/>
    <w:rsid w:val="00393C80"/>
    <w:rsid w:val="00397A98"/>
    <w:rsid w:val="003A1E31"/>
    <w:rsid w:val="003A2FFC"/>
    <w:rsid w:val="003A5739"/>
    <w:rsid w:val="003A57C1"/>
    <w:rsid w:val="003A5E4D"/>
    <w:rsid w:val="003A6EC4"/>
    <w:rsid w:val="003A6F20"/>
    <w:rsid w:val="003A704F"/>
    <w:rsid w:val="003A7AC6"/>
    <w:rsid w:val="003B0B85"/>
    <w:rsid w:val="003B1E49"/>
    <w:rsid w:val="003B236B"/>
    <w:rsid w:val="003B4233"/>
    <w:rsid w:val="003B7567"/>
    <w:rsid w:val="003B7672"/>
    <w:rsid w:val="003C025F"/>
    <w:rsid w:val="003C07C4"/>
    <w:rsid w:val="003C3170"/>
    <w:rsid w:val="003C3FE1"/>
    <w:rsid w:val="003C66E4"/>
    <w:rsid w:val="003C6A43"/>
    <w:rsid w:val="003C7848"/>
    <w:rsid w:val="003D015E"/>
    <w:rsid w:val="003D0A60"/>
    <w:rsid w:val="003D0B17"/>
    <w:rsid w:val="003D1061"/>
    <w:rsid w:val="003D3532"/>
    <w:rsid w:val="003D49A2"/>
    <w:rsid w:val="003D4ABB"/>
    <w:rsid w:val="003D4B4C"/>
    <w:rsid w:val="003D4CF4"/>
    <w:rsid w:val="003D4E5C"/>
    <w:rsid w:val="003E0028"/>
    <w:rsid w:val="003E070C"/>
    <w:rsid w:val="003E08F5"/>
    <w:rsid w:val="003E0A36"/>
    <w:rsid w:val="003E0EBB"/>
    <w:rsid w:val="003E1316"/>
    <w:rsid w:val="003E1D9F"/>
    <w:rsid w:val="003E261E"/>
    <w:rsid w:val="003E3B61"/>
    <w:rsid w:val="003E43C9"/>
    <w:rsid w:val="003E4426"/>
    <w:rsid w:val="003E5181"/>
    <w:rsid w:val="003E5C0D"/>
    <w:rsid w:val="003F0458"/>
    <w:rsid w:val="003F2041"/>
    <w:rsid w:val="003F262B"/>
    <w:rsid w:val="003F26C5"/>
    <w:rsid w:val="003F2777"/>
    <w:rsid w:val="003F2B81"/>
    <w:rsid w:val="003F3F8D"/>
    <w:rsid w:val="003F57C1"/>
    <w:rsid w:val="003F5B65"/>
    <w:rsid w:val="003F6D61"/>
    <w:rsid w:val="003F7FC2"/>
    <w:rsid w:val="0040037D"/>
    <w:rsid w:val="0040141D"/>
    <w:rsid w:val="00401532"/>
    <w:rsid w:val="00402564"/>
    <w:rsid w:val="00404353"/>
    <w:rsid w:val="00404D2D"/>
    <w:rsid w:val="00405271"/>
    <w:rsid w:val="0040750F"/>
    <w:rsid w:val="00411734"/>
    <w:rsid w:val="00412618"/>
    <w:rsid w:val="00420972"/>
    <w:rsid w:val="004209D9"/>
    <w:rsid w:val="00420EA5"/>
    <w:rsid w:val="004221D3"/>
    <w:rsid w:val="004227CB"/>
    <w:rsid w:val="004239FA"/>
    <w:rsid w:val="00423DFA"/>
    <w:rsid w:val="004245C9"/>
    <w:rsid w:val="00425CF7"/>
    <w:rsid w:val="00425D82"/>
    <w:rsid w:val="00426B25"/>
    <w:rsid w:val="00430067"/>
    <w:rsid w:val="00430BE6"/>
    <w:rsid w:val="00431C31"/>
    <w:rsid w:val="00431DCA"/>
    <w:rsid w:val="004367BD"/>
    <w:rsid w:val="00437EBF"/>
    <w:rsid w:val="004404A9"/>
    <w:rsid w:val="004420DC"/>
    <w:rsid w:val="00442541"/>
    <w:rsid w:val="0044274B"/>
    <w:rsid w:val="0044280C"/>
    <w:rsid w:val="00442DC3"/>
    <w:rsid w:val="00442DE2"/>
    <w:rsid w:val="00442E0C"/>
    <w:rsid w:val="0044413C"/>
    <w:rsid w:val="00445116"/>
    <w:rsid w:val="004468F6"/>
    <w:rsid w:val="004471A1"/>
    <w:rsid w:val="00447ECA"/>
    <w:rsid w:val="00450159"/>
    <w:rsid w:val="0045031A"/>
    <w:rsid w:val="00451633"/>
    <w:rsid w:val="00451E34"/>
    <w:rsid w:val="00452118"/>
    <w:rsid w:val="00452FF6"/>
    <w:rsid w:val="00456AA9"/>
    <w:rsid w:val="00457104"/>
    <w:rsid w:val="00457779"/>
    <w:rsid w:val="004578D2"/>
    <w:rsid w:val="0046008B"/>
    <w:rsid w:val="0046106E"/>
    <w:rsid w:val="004610B2"/>
    <w:rsid w:val="004611FE"/>
    <w:rsid w:val="004614EF"/>
    <w:rsid w:val="00463B9F"/>
    <w:rsid w:val="004672E1"/>
    <w:rsid w:val="00470AFE"/>
    <w:rsid w:val="00473759"/>
    <w:rsid w:val="00473EBE"/>
    <w:rsid w:val="004758EF"/>
    <w:rsid w:val="00477105"/>
    <w:rsid w:val="0047761B"/>
    <w:rsid w:val="0048128A"/>
    <w:rsid w:val="0048185E"/>
    <w:rsid w:val="00481887"/>
    <w:rsid w:val="004840F6"/>
    <w:rsid w:val="00485403"/>
    <w:rsid w:val="00486027"/>
    <w:rsid w:val="0048698A"/>
    <w:rsid w:val="004913B2"/>
    <w:rsid w:val="004925DB"/>
    <w:rsid w:val="00492E3F"/>
    <w:rsid w:val="004957C7"/>
    <w:rsid w:val="004960F6"/>
    <w:rsid w:val="004965A1"/>
    <w:rsid w:val="00496AAB"/>
    <w:rsid w:val="00496D94"/>
    <w:rsid w:val="00497A64"/>
    <w:rsid w:val="004A071C"/>
    <w:rsid w:val="004A0731"/>
    <w:rsid w:val="004A07BD"/>
    <w:rsid w:val="004A191F"/>
    <w:rsid w:val="004A1932"/>
    <w:rsid w:val="004A1E71"/>
    <w:rsid w:val="004A2224"/>
    <w:rsid w:val="004A28DF"/>
    <w:rsid w:val="004A4C12"/>
    <w:rsid w:val="004A530D"/>
    <w:rsid w:val="004A6263"/>
    <w:rsid w:val="004A729C"/>
    <w:rsid w:val="004B1588"/>
    <w:rsid w:val="004B1AA9"/>
    <w:rsid w:val="004B1F1A"/>
    <w:rsid w:val="004B4581"/>
    <w:rsid w:val="004B4C5D"/>
    <w:rsid w:val="004B57BA"/>
    <w:rsid w:val="004C1890"/>
    <w:rsid w:val="004C501B"/>
    <w:rsid w:val="004C549F"/>
    <w:rsid w:val="004C5727"/>
    <w:rsid w:val="004C67CF"/>
    <w:rsid w:val="004D175D"/>
    <w:rsid w:val="004D2423"/>
    <w:rsid w:val="004D2897"/>
    <w:rsid w:val="004D4DA5"/>
    <w:rsid w:val="004D54C0"/>
    <w:rsid w:val="004E00FB"/>
    <w:rsid w:val="004E0B79"/>
    <w:rsid w:val="004E1188"/>
    <w:rsid w:val="004E203B"/>
    <w:rsid w:val="004E387D"/>
    <w:rsid w:val="004E451A"/>
    <w:rsid w:val="004E4D13"/>
    <w:rsid w:val="004E5654"/>
    <w:rsid w:val="004E59D6"/>
    <w:rsid w:val="004E70C3"/>
    <w:rsid w:val="004E7D16"/>
    <w:rsid w:val="004F07B0"/>
    <w:rsid w:val="004F0B76"/>
    <w:rsid w:val="004F2547"/>
    <w:rsid w:val="004F4AA0"/>
    <w:rsid w:val="004F5223"/>
    <w:rsid w:val="004F52F9"/>
    <w:rsid w:val="004F579C"/>
    <w:rsid w:val="004F6102"/>
    <w:rsid w:val="004F7AE3"/>
    <w:rsid w:val="005012D0"/>
    <w:rsid w:val="005017DD"/>
    <w:rsid w:val="00502DD4"/>
    <w:rsid w:val="005034EC"/>
    <w:rsid w:val="00503D57"/>
    <w:rsid w:val="00504957"/>
    <w:rsid w:val="00504E6E"/>
    <w:rsid w:val="0050659C"/>
    <w:rsid w:val="00507BD2"/>
    <w:rsid w:val="00510745"/>
    <w:rsid w:val="00510E7E"/>
    <w:rsid w:val="00511F1E"/>
    <w:rsid w:val="00512073"/>
    <w:rsid w:val="00513908"/>
    <w:rsid w:val="00513B74"/>
    <w:rsid w:val="005141F8"/>
    <w:rsid w:val="00514E1E"/>
    <w:rsid w:val="0051538A"/>
    <w:rsid w:val="00515EEC"/>
    <w:rsid w:val="00516E70"/>
    <w:rsid w:val="005215CC"/>
    <w:rsid w:val="005279E1"/>
    <w:rsid w:val="00532CA7"/>
    <w:rsid w:val="0053371F"/>
    <w:rsid w:val="00533B2C"/>
    <w:rsid w:val="005343F3"/>
    <w:rsid w:val="00534603"/>
    <w:rsid w:val="00534781"/>
    <w:rsid w:val="00534E03"/>
    <w:rsid w:val="005357BC"/>
    <w:rsid w:val="005368BF"/>
    <w:rsid w:val="00536F2C"/>
    <w:rsid w:val="00537065"/>
    <w:rsid w:val="0054252E"/>
    <w:rsid w:val="005430F7"/>
    <w:rsid w:val="00544A12"/>
    <w:rsid w:val="00545618"/>
    <w:rsid w:val="005478CB"/>
    <w:rsid w:val="005509AC"/>
    <w:rsid w:val="00551E23"/>
    <w:rsid w:val="0055232D"/>
    <w:rsid w:val="00553BA1"/>
    <w:rsid w:val="005555D6"/>
    <w:rsid w:val="00556230"/>
    <w:rsid w:val="00556DA5"/>
    <w:rsid w:val="00557B2C"/>
    <w:rsid w:val="00560D81"/>
    <w:rsid w:val="0056166E"/>
    <w:rsid w:val="00562F65"/>
    <w:rsid w:val="00564E2D"/>
    <w:rsid w:val="005664A3"/>
    <w:rsid w:val="00566E44"/>
    <w:rsid w:val="00567749"/>
    <w:rsid w:val="00567C68"/>
    <w:rsid w:val="00570136"/>
    <w:rsid w:val="00573086"/>
    <w:rsid w:val="005731CB"/>
    <w:rsid w:val="00573FE1"/>
    <w:rsid w:val="005741DE"/>
    <w:rsid w:val="005744B7"/>
    <w:rsid w:val="00575284"/>
    <w:rsid w:val="005770CE"/>
    <w:rsid w:val="005773D8"/>
    <w:rsid w:val="005802B8"/>
    <w:rsid w:val="00580F1B"/>
    <w:rsid w:val="00581634"/>
    <w:rsid w:val="00581738"/>
    <w:rsid w:val="00583D9D"/>
    <w:rsid w:val="0058442B"/>
    <w:rsid w:val="00584C51"/>
    <w:rsid w:val="0058600E"/>
    <w:rsid w:val="00586EAC"/>
    <w:rsid w:val="00587356"/>
    <w:rsid w:val="00590635"/>
    <w:rsid w:val="00591D2D"/>
    <w:rsid w:val="005924B5"/>
    <w:rsid w:val="005925FA"/>
    <w:rsid w:val="00593E62"/>
    <w:rsid w:val="0059679D"/>
    <w:rsid w:val="00596B65"/>
    <w:rsid w:val="00596C97"/>
    <w:rsid w:val="00596E51"/>
    <w:rsid w:val="005A01AC"/>
    <w:rsid w:val="005A036E"/>
    <w:rsid w:val="005A323D"/>
    <w:rsid w:val="005A39FC"/>
    <w:rsid w:val="005A3F82"/>
    <w:rsid w:val="005A6B47"/>
    <w:rsid w:val="005A7678"/>
    <w:rsid w:val="005A77B4"/>
    <w:rsid w:val="005A7C5A"/>
    <w:rsid w:val="005B277B"/>
    <w:rsid w:val="005B36F2"/>
    <w:rsid w:val="005B43C9"/>
    <w:rsid w:val="005B557E"/>
    <w:rsid w:val="005C0C92"/>
    <w:rsid w:val="005C442E"/>
    <w:rsid w:val="005C448B"/>
    <w:rsid w:val="005C4EAF"/>
    <w:rsid w:val="005C6F1B"/>
    <w:rsid w:val="005C7062"/>
    <w:rsid w:val="005D59AE"/>
    <w:rsid w:val="005D6034"/>
    <w:rsid w:val="005D64F8"/>
    <w:rsid w:val="005E0611"/>
    <w:rsid w:val="005E0F7A"/>
    <w:rsid w:val="005E13CF"/>
    <w:rsid w:val="005E1C62"/>
    <w:rsid w:val="005E2272"/>
    <w:rsid w:val="005E3B71"/>
    <w:rsid w:val="005E3F14"/>
    <w:rsid w:val="005E5203"/>
    <w:rsid w:val="005E5649"/>
    <w:rsid w:val="005E565E"/>
    <w:rsid w:val="005E5E65"/>
    <w:rsid w:val="005E6448"/>
    <w:rsid w:val="005E6FEA"/>
    <w:rsid w:val="005E771F"/>
    <w:rsid w:val="005E7F72"/>
    <w:rsid w:val="005F114B"/>
    <w:rsid w:val="005F2B3E"/>
    <w:rsid w:val="005F2D3D"/>
    <w:rsid w:val="005F4561"/>
    <w:rsid w:val="005F47DA"/>
    <w:rsid w:val="005F4F2F"/>
    <w:rsid w:val="005F5227"/>
    <w:rsid w:val="005F5888"/>
    <w:rsid w:val="005F60F4"/>
    <w:rsid w:val="005F6113"/>
    <w:rsid w:val="005F74C0"/>
    <w:rsid w:val="005F75EB"/>
    <w:rsid w:val="006001F2"/>
    <w:rsid w:val="00606F45"/>
    <w:rsid w:val="00607039"/>
    <w:rsid w:val="00607CBA"/>
    <w:rsid w:val="00610598"/>
    <w:rsid w:val="00610C17"/>
    <w:rsid w:val="00615AA5"/>
    <w:rsid w:val="00616F95"/>
    <w:rsid w:val="006172C6"/>
    <w:rsid w:val="00621031"/>
    <w:rsid w:val="00621576"/>
    <w:rsid w:val="00621D37"/>
    <w:rsid w:val="00621FA1"/>
    <w:rsid w:val="00623B02"/>
    <w:rsid w:val="00624165"/>
    <w:rsid w:val="00624AA4"/>
    <w:rsid w:val="00624C4D"/>
    <w:rsid w:val="00625415"/>
    <w:rsid w:val="00625774"/>
    <w:rsid w:val="00625F6E"/>
    <w:rsid w:val="00626A14"/>
    <w:rsid w:val="00626A8C"/>
    <w:rsid w:val="00627579"/>
    <w:rsid w:val="00630494"/>
    <w:rsid w:val="0063061F"/>
    <w:rsid w:val="0063184C"/>
    <w:rsid w:val="00632A93"/>
    <w:rsid w:val="0063326E"/>
    <w:rsid w:val="0063390E"/>
    <w:rsid w:val="0063401F"/>
    <w:rsid w:val="00634D5D"/>
    <w:rsid w:val="006354B9"/>
    <w:rsid w:val="00635980"/>
    <w:rsid w:val="006371A6"/>
    <w:rsid w:val="006404F5"/>
    <w:rsid w:val="00641BA0"/>
    <w:rsid w:val="00643300"/>
    <w:rsid w:val="00643C41"/>
    <w:rsid w:val="00644157"/>
    <w:rsid w:val="006442A6"/>
    <w:rsid w:val="0064527C"/>
    <w:rsid w:val="006461F2"/>
    <w:rsid w:val="006507EA"/>
    <w:rsid w:val="00651084"/>
    <w:rsid w:val="006546A8"/>
    <w:rsid w:val="0065541C"/>
    <w:rsid w:val="006556F6"/>
    <w:rsid w:val="00655DC1"/>
    <w:rsid w:val="00656429"/>
    <w:rsid w:val="006565FC"/>
    <w:rsid w:val="00656815"/>
    <w:rsid w:val="0065682A"/>
    <w:rsid w:val="00657F76"/>
    <w:rsid w:val="0066091F"/>
    <w:rsid w:val="00660F32"/>
    <w:rsid w:val="00661D9E"/>
    <w:rsid w:val="00661F2B"/>
    <w:rsid w:val="00662B64"/>
    <w:rsid w:val="00666B52"/>
    <w:rsid w:val="00667CCB"/>
    <w:rsid w:val="006706E3"/>
    <w:rsid w:val="006718C7"/>
    <w:rsid w:val="006722EE"/>
    <w:rsid w:val="006727CD"/>
    <w:rsid w:val="006728AB"/>
    <w:rsid w:val="00673273"/>
    <w:rsid w:val="006754CC"/>
    <w:rsid w:val="00675D66"/>
    <w:rsid w:val="0067658D"/>
    <w:rsid w:val="00677F6F"/>
    <w:rsid w:val="00682551"/>
    <w:rsid w:val="00682552"/>
    <w:rsid w:val="006849C5"/>
    <w:rsid w:val="00684CBD"/>
    <w:rsid w:val="00685E53"/>
    <w:rsid w:val="006874F9"/>
    <w:rsid w:val="00690E51"/>
    <w:rsid w:val="00690FBC"/>
    <w:rsid w:val="0069263D"/>
    <w:rsid w:val="0069349C"/>
    <w:rsid w:val="00694AC5"/>
    <w:rsid w:val="0069586F"/>
    <w:rsid w:val="00695895"/>
    <w:rsid w:val="0069591E"/>
    <w:rsid w:val="00695E6E"/>
    <w:rsid w:val="006A02D2"/>
    <w:rsid w:val="006A2CD9"/>
    <w:rsid w:val="006A54AA"/>
    <w:rsid w:val="006A5842"/>
    <w:rsid w:val="006A6947"/>
    <w:rsid w:val="006A78A1"/>
    <w:rsid w:val="006B3D6B"/>
    <w:rsid w:val="006B55C2"/>
    <w:rsid w:val="006B5AF9"/>
    <w:rsid w:val="006B5D57"/>
    <w:rsid w:val="006B5D63"/>
    <w:rsid w:val="006B75D6"/>
    <w:rsid w:val="006B7642"/>
    <w:rsid w:val="006C0FBA"/>
    <w:rsid w:val="006C2743"/>
    <w:rsid w:val="006C33F6"/>
    <w:rsid w:val="006C747A"/>
    <w:rsid w:val="006C7A55"/>
    <w:rsid w:val="006D4563"/>
    <w:rsid w:val="006D48ED"/>
    <w:rsid w:val="006E217B"/>
    <w:rsid w:val="006E2F9C"/>
    <w:rsid w:val="006E605D"/>
    <w:rsid w:val="006E7452"/>
    <w:rsid w:val="006F0B1D"/>
    <w:rsid w:val="006F0C3A"/>
    <w:rsid w:val="006F1AF9"/>
    <w:rsid w:val="006F2E16"/>
    <w:rsid w:val="006F363E"/>
    <w:rsid w:val="006F60BF"/>
    <w:rsid w:val="006F6B0A"/>
    <w:rsid w:val="006F73C4"/>
    <w:rsid w:val="00700A95"/>
    <w:rsid w:val="00700E4E"/>
    <w:rsid w:val="00701006"/>
    <w:rsid w:val="007015C6"/>
    <w:rsid w:val="007016EE"/>
    <w:rsid w:val="0070187B"/>
    <w:rsid w:val="00702777"/>
    <w:rsid w:val="007035E5"/>
    <w:rsid w:val="00705AA3"/>
    <w:rsid w:val="00705E74"/>
    <w:rsid w:val="00710075"/>
    <w:rsid w:val="00710506"/>
    <w:rsid w:val="0071429B"/>
    <w:rsid w:val="0071653F"/>
    <w:rsid w:val="007235BE"/>
    <w:rsid w:val="0072477F"/>
    <w:rsid w:val="00724D76"/>
    <w:rsid w:val="007264D4"/>
    <w:rsid w:val="00727EE3"/>
    <w:rsid w:val="0073003B"/>
    <w:rsid w:val="00730597"/>
    <w:rsid w:val="00730945"/>
    <w:rsid w:val="00731D5B"/>
    <w:rsid w:val="0073224C"/>
    <w:rsid w:val="007332DE"/>
    <w:rsid w:val="007344B2"/>
    <w:rsid w:val="00736539"/>
    <w:rsid w:val="0074048C"/>
    <w:rsid w:val="007404E1"/>
    <w:rsid w:val="0074315C"/>
    <w:rsid w:val="00744814"/>
    <w:rsid w:val="00744B02"/>
    <w:rsid w:val="00746168"/>
    <w:rsid w:val="00747B86"/>
    <w:rsid w:val="00747EB6"/>
    <w:rsid w:val="00750B90"/>
    <w:rsid w:val="00751156"/>
    <w:rsid w:val="00751AF7"/>
    <w:rsid w:val="00751B36"/>
    <w:rsid w:val="007536EF"/>
    <w:rsid w:val="0075378C"/>
    <w:rsid w:val="007543E9"/>
    <w:rsid w:val="00754E43"/>
    <w:rsid w:val="00755607"/>
    <w:rsid w:val="00756BF5"/>
    <w:rsid w:val="00757549"/>
    <w:rsid w:val="00757F5F"/>
    <w:rsid w:val="0076328F"/>
    <w:rsid w:val="00764C25"/>
    <w:rsid w:val="0077017C"/>
    <w:rsid w:val="00770CA8"/>
    <w:rsid w:val="00772427"/>
    <w:rsid w:val="0077288D"/>
    <w:rsid w:val="00774E38"/>
    <w:rsid w:val="00775BA0"/>
    <w:rsid w:val="00777352"/>
    <w:rsid w:val="00777897"/>
    <w:rsid w:val="00777C47"/>
    <w:rsid w:val="00781FD5"/>
    <w:rsid w:val="00784704"/>
    <w:rsid w:val="007869D1"/>
    <w:rsid w:val="007905C1"/>
    <w:rsid w:val="0079063C"/>
    <w:rsid w:val="00790C3A"/>
    <w:rsid w:val="00790EDB"/>
    <w:rsid w:val="00792EB6"/>
    <w:rsid w:val="00792F2B"/>
    <w:rsid w:val="0079303E"/>
    <w:rsid w:val="007935F6"/>
    <w:rsid w:val="00795969"/>
    <w:rsid w:val="00796BA2"/>
    <w:rsid w:val="00796C27"/>
    <w:rsid w:val="007A16FB"/>
    <w:rsid w:val="007A3509"/>
    <w:rsid w:val="007A5396"/>
    <w:rsid w:val="007A6165"/>
    <w:rsid w:val="007A6E79"/>
    <w:rsid w:val="007A726F"/>
    <w:rsid w:val="007B104E"/>
    <w:rsid w:val="007B1755"/>
    <w:rsid w:val="007B21C7"/>
    <w:rsid w:val="007B2BA2"/>
    <w:rsid w:val="007B5177"/>
    <w:rsid w:val="007B53AA"/>
    <w:rsid w:val="007B566F"/>
    <w:rsid w:val="007B57E3"/>
    <w:rsid w:val="007B5C95"/>
    <w:rsid w:val="007B5CCE"/>
    <w:rsid w:val="007B5DF1"/>
    <w:rsid w:val="007B6B92"/>
    <w:rsid w:val="007B6C7C"/>
    <w:rsid w:val="007B72B8"/>
    <w:rsid w:val="007B76BC"/>
    <w:rsid w:val="007C38AF"/>
    <w:rsid w:val="007C3E13"/>
    <w:rsid w:val="007C6C41"/>
    <w:rsid w:val="007C7F30"/>
    <w:rsid w:val="007D0061"/>
    <w:rsid w:val="007D3FAF"/>
    <w:rsid w:val="007D514A"/>
    <w:rsid w:val="007D53A4"/>
    <w:rsid w:val="007D5656"/>
    <w:rsid w:val="007D6063"/>
    <w:rsid w:val="007D6359"/>
    <w:rsid w:val="007D6D21"/>
    <w:rsid w:val="007D784E"/>
    <w:rsid w:val="007E01D4"/>
    <w:rsid w:val="007E27F2"/>
    <w:rsid w:val="007E5243"/>
    <w:rsid w:val="007E7262"/>
    <w:rsid w:val="007E7669"/>
    <w:rsid w:val="007F0BED"/>
    <w:rsid w:val="007F3CDF"/>
    <w:rsid w:val="007F4AE3"/>
    <w:rsid w:val="007F5D82"/>
    <w:rsid w:val="007F6B9A"/>
    <w:rsid w:val="00800372"/>
    <w:rsid w:val="0080104D"/>
    <w:rsid w:val="00801D54"/>
    <w:rsid w:val="008021F1"/>
    <w:rsid w:val="00802E48"/>
    <w:rsid w:val="008035BF"/>
    <w:rsid w:val="00803B8C"/>
    <w:rsid w:val="00804A3F"/>
    <w:rsid w:val="008054FE"/>
    <w:rsid w:val="008065F3"/>
    <w:rsid w:val="0080744A"/>
    <w:rsid w:val="008108D8"/>
    <w:rsid w:val="00810D04"/>
    <w:rsid w:val="00812804"/>
    <w:rsid w:val="0081322D"/>
    <w:rsid w:val="008134BD"/>
    <w:rsid w:val="008142AC"/>
    <w:rsid w:val="008142C0"/>
    <w:rsid w:val="0081512F"/>
    <w:rsid w:val="0081717B"/>
    <w:rsid w:val="00820C7C"/>
    <w:rsid w:val="00820FC3"/>
    <w:rsid w:val="0082128F"/>
    <w:rsid w:val="00821DE5"/>
    <w:rsid w:val="008229DC"/>
    <w:rsid w:val="008257F8"/>
    <w:rsid w:val="008263F1"/>
    <w:rsid w:val="00826810"/>
    <w:rsid w:val="00826E11"/>
    <w:rsid w:val="00832DEB"/>
    <w:rsid w:val="00833050"/>
    <w:rsid w:val="00833F5C"/>
    <w:rsid w:val="008368DE"/>
    <w:rsid w:val="0083745D"/>
    <w:rsid w:val="00840B64"/>
    <w:rsid w:val="00842401"/>
    <w:rsid w:val="00842E06"/>
    <w:rsid w:val="0084330D"/>
    <w:rsid w:val="008458C8"/>
    <w:rsid w:val="00845C8D"/>
    <w:rsid w:val="00846165"/>
    <w:rsid w:val="008464CB"/>
    <w:rsid w:val="00846D80"/>
    <w:rsid w:val="00847BBA"/>
    <w:rsid w:val="00847F67"/>
    <w:rsid w:val="00850E33"/>
    <w:rsid w:val="008547ED"/>
    <w:rsid w:val="00856332"/>
    <w:rsid w:val="00857504"/>
    <w:rsid w:val="00863842"/>
    <w:rsid w:val="00863AB3"/>
    <w:rsid w:val="00864352"/>
    <w:rsid w:val="008663DC"/>
    <w:rsid w:val="00867E8F"/>
    <w:rsid w:val="00870AC0"/>
    <w:rsid w:val="00872512"/>
    <w:rsid w:val="0087334E"/>
    <w:rsid w:val="008734A3"/>
    <w:rsid w:val="00873A0E"/>
    <w:rsid w:val="008744D6"/>
    <w:rsid w:val="008749E3"/>
    <w:rsid w:val="00874D39"/>
    <w:rsid w:val="0088363D"/>
    <w:rsid w:val="00883917"/>
    <w:rsid w:val="008851B1"/>
    <w:rsid w:val="00886068"/>
    <w:rsid w:val="00890178"/>
    <w:rsid w:val="00891B48"/>
    <w:rsid w:val="008922A0"/>
    <w:rsid w:val="00892585"/>
    <w:rsid w:val="00893126"/>
    <w:rsid w:val="0089467F"/>
    <w:rsid w:val="008A0E78"/>
    <w:rsid w:val="008A0EB9"/>
    <w:rsid w:val="008A18CC"/>
    <w:rsid w:val="008A2251"/>
    <w:rsid w:val="008A4519"/>
    <w:rsid w:val="008B0248"/>
    <w:rsid w:val="008B04E9"/>
    <w:rsid w:val="008B07D2"/>
    <w:rsid w:val="008B13DC"/>
    <w:rsid w:val="008B16A6"/>
    <w:rsid w:val="008B1807"/>
    <w:rsid w:val="008B3D87"/>
    <w:rsid w:val="008B74CE"/>
    <w:rsid w:val="008B7AA2"/>
    <w:rsid w:val="008C1857"/>
    <w:rsid w:val="008C3360"/>
    <w:rsid w:val="008C404F"/>
    <w:rsid w:val="008C683F"/>
    <w:rsid w:val="008C77F6"/>
    <w:rsid w:val="008C7EEE"/>
    <w:rsid w:val="008D2A30"/>
    <w:rsid w:val="008D3D5B"/>
    <w:rsid w:val="008D3E6A"/>
    <w:rsid w:val="008D538B"/>
    <w:rsid w:val="008D6302"/>
    <w:rsid w:val="008D6B42"/>
    <w:rsid w:val="008E0A0E"/>
    <w:rsid w:val="008E0F4C"/>
    <w:rsid w:val="008E126E"/>
    <w:rsid w:val="008E2F0C"/>
    <w:rsid w:val="008E336D"/>
    <w:rsid w:val="008E4325"/>
    <w:rsid w:val="008E4FC8"/>
    <w:rsid w:val="008E5184"/>
    <w:rsid w:val="008F01CC"/>
    <w:rsid w:val="008F0C59"/>
    <w:rsid w:val="008F1113"/>
    <w:rsid w:val="008F1F27"/>
    <w:rsid w:val="008F2C84"/>
    <w:rsid w:val="008F53C2"/>
    <w:rsid w:val="008F5C2A"/>
    <w:rsid w:val="008F7BD5"/>
    <w:rsid w:val="00900944"/>
    <w:rsid w:val="00900A6F"/>
    <w:rsid w:val="00900BDD"/>
    <w:rsid w:val="00901C1A"/>
    <w:rsid w:val="00902ACC"/>
    <w:rsid w:val="0090617E"/>
    <w:rsid w:val="0091307F"/>
    <w:rsid w:val="00913260"/>
    <w:rsid w:val="00913F60"/>
    <w:rsid w:val="00916D3D"/>
    <w:rsid w:val="00920047"/>
    <w:rsid w:val="00921925"/>
    <w:rsid w:val="00923C9A"/>
    <w:rsid w:val="009258AE"/>
    <w:rsid w:val="0092658F"/>
    <w:rsid w:val="009318F3"/>
    <w:rsid w:val="00934982"/>
    <w:rsid w:val="00935085"/>
    <w:rsid w:val="009373A7"/>
    <w:rsid w:val="0094038D"/>
    <w:rsid w:val="0094104E"/>
    <w:rsid w:val="0094120C"/>
    <w:rsid w:val="0094398B"/>
    <w:rsid w:val="00943A06"/>
    <w:rsid w:val="0094517D"/>
    <w:rsid w:val="00946207"/>
    <w:rsid w:val="009462A9"/>
    <w:rsid w:val="0094753A"/>
    <w:rsid w:val="00951F01"/>
    <w:rsid w:val="009528DE"/>
    <w:rsid w:val="00952E1C"/>
    <w:rsid w:val="00954140"/>
    <w:rsid w:val="00954E7C"/>
    <w:rsid w:val="00955EB8"/>
    <w:rsid w:val="009569B5"/>
    <w:rsid w:val="00956D0B"/>
    <w:rsid w:val="00957C1E"/>
    <w:rsid w:val="009605BC"/>
    <w:rsid w:val="009608F2"/>
    <w:rsid w:val="0096256D"/>
    <w:rsid w:val="00964641"/>
    <w:rsid w:val="009664CA"/>
    <w:rsid w:val="00966AF5"/>
    <w:rsid w:val="00966BBF"/>
    <w:rsid w:val="00966C37"/>
    <w:rsid w:val="00970213"/>
    <w:rsid w:val="009702E7"/>
    <w:rsid w:val="009715F5"/>
    <w:rsid w:val="00972201"/>
    <w:rsid w:val="00972301"/>
    <w:rsid w:val="00972F8E"/>
    <w:rsid w:val="00974460"/>
    <w:rsid w:val="00974E98"/>
    <w:rsid w:val="00975A01"/>
    <w:rsid w:val="00976744"/>
    <w:rsid w:val="00976D08"/>
    <w:rsid w:val="009800A7"/>
    <w:rsid w:val="0098054F"/>
    <w:rsid w:val="00981104"/>
    <w:rsid w:val="00982BC1"/>
    <w:rsid w:val="009836E8"/>
    <w:rsid w:val="0098549A"/>
    <w:rsid w:val="00985883"/>
    <w:rsid w:val="009867FD"/>
    <w:rsid w:val="00987ABE"/>
    <w:rsid w:val="00990614"/>
    <w:rsid w:val="00991152"/>
    <w:rsid w:val="00991D10"/>
    <w:rsid w:val="009929B3"/>
    <w:rsid w:val="0099348A"/>
    <w:rsid w:val="00993A43"/>
    <w:rsid w:val="00996BC9"/>
    <w:rsid w:val="00996E56"/>
    <w:rsid w:val="009A0DC1"/>
    <w:rsid w:val="009A2987"/>
    <w:rsid w:val="009A2C60"/>
    <w:rsid w:val="009A4583"/>
    <w:rsid w:val="009A4C9B"/>
    <w:rsid w:val="009A4D9B"/>
    <w:rsid w:val="009A4F2D"/>
    <w:rsid w:val="009A66ED"/>
    <w:rsid w:val="009A7887"/>
    <w:rsid w:val="009B014A"/>
    <w:rsid w:val="009B0514"/>
    <w:rsid w:val="009B43AB"/>
    <w:rsid w:val="009B5147"/>
    <w:rsid w:val="009B732D"/>
    <w:rsid w:val="009C0755"/>
    <w:rsid w:val="009C2199"/>
    <w:rsid w:val="009C28EE"/>
    <w:rsid w:val="009C506C"/>
    <w:rsid w:val="009C560B"/>
    <w:rsid w:val="009C58B4"/>
    <w:rsid w:val="009C5C8B"/>
    <w:rsid w:val="009C63BD"/>
    <w:rsid w:val="009C7894"/>
    <w:rsid w:val="009D0918"/>
    <w:rsid w:val="009D1268"/>
    <w:rsid w:val="009D249B"/>
    <w:rsid w:val="009D2CD8"/>
    <w:rsid w:val="009D3C22"/>
    <w:rsid w:val="009D661D"/>
    <w:rsid w:val="009D66B4"/>
    <w:rsid w:val="009D6FD3"/>
    <w:rsid w:val="009D7189"/>
    <w:rsid w:val="009D7C3F"/>
    <w:rsid w:val="009E0B7F"/>
    <w:rsid w:val="009E0FF2"/>
    <w:rsid w:val="009E164A"/>
    <w:rsid w:val="009E1853"/>
    <w:rsid w:val="009E3686"/>
    <w:rsid w:val="009E55E2"/>
    <w:rsid w:val="009F074D"/>
    <w:rsid w:val="009F19C0"/>
    <w:rsid w:val="009F1E9F"/>
    <w:rsid w:val="009F37A9"/>
    <w:rsid w:val="009F393D"/>
    <w:rsid w:val="009F6AB3"/>
    <w:rsid w:val="009F6EED"/>
    <w:rsid w:val="00A00527"/>
    <w:rsid w:val="00A02739"/>
    <w:rsid w:val="00A03A59"/>
    <w:rsid w:val="00A04AC3"/>
    <w:rsid w:val="00A050A6"/>
    <w:rsid w:val="00A050CF"/>
    <w:rsid w:val="00A05B51"/>
    <w:rsid w:val="00A068CB"/>
    <w:rsid w:val="00A075D4"/>
    <w:rsid w:val="00A07779"/>
    <w:rsid w:val="00A107AF"/>
    <w:rsid w:val="00A10936"/>
    <w:rsid w:val="00A10B78"/>
    <w:rsid w:val="00A10E3C"/>
    <w:rsid w:val="00A11252"/>
    <w:rsid w:val="00A11792"/>
    <w:rsid w:val="00A117E7"/>
    <w:rsid w:val="00A13E5C"/>
    <w:rsid w:val="00A146D5"/>
    <w:rsid w:val="00A174EC"/>
    <w:rsid w:val="00A17CF7"/>
    <w:rsid w:val="00A17E81"/>
    <w:rsid w:val="00A20617"/>
    <w:rsid w:val="00A214C4"/>
    <w:rsid w:val="00A21F03"/>
    <w:rsid w:val="00A21F08"/>
    <w:rsid w:val="00A22233"/>
    <w:rsid w:val="00A2475B"/>
    <w:rsid w:val="00A27C7E"/>
    <w:rsid w:val="00A314FD"/>
    <w:rsid w:val="00A31E4E"/>
    <w:rsid w:val="00A3300F"/>
    <w:rsid w:val="00A3359B"/>
    <w:rsid w:val="00A337B5"/>
    <w:rsid w:val="00A358A2"/>
    <w:rsid w:val="00A35D06"/>
    <w:rsid w:val="00A36328"/>
    <w:rsid w:val="00A36749"/>
    <w:rsid w:val="00A37FDD"/>
    <w:rsid w:val="00A4040B"/>
    <w:rsid w:val="00A407AB"/>
    <w:rsid w:val="00A4137C"/>
    <w:rsid w:val="00A42C30"/>
    <w:rsid w:val="00A42FBD"/>
    <w:rsid w:val="00A4366C"/>
    <w:rsid w:val="00A4376F"/>
    <w:rsid w:val="00A43EC3"/>
    <w:rsid w:val="00A43EE0"/>
    <w:rsid w:val="00A4545F"/>
    <w:rsid w:val="00A46B37"/>
    <w:rsid w:val="00A47ED8"/>
    <w:rsid w:val="00A512AA"/>
    <w:rsid w:val="00A53AD9"/>
    <w:rsid w:val="00A569F1"/>
    <w:rsid w:val="00A57930"/>
    <w:rsid w:val="00A6075A"/>
    <w:rsid w:val="00A60DF9"/>
    <w:rsid w:val="00A64D22"/>
    <w:rsid w:val="00A67935"/>
    <w:rsid w:val="00A70898"/>
    <w:rsid w:val="00A7179A"/>
    <w:rsid w:val="00A71AB8"/>
    <w:rsid w:val="00A730D3"/>
    <w:rsid w:val="00A73754"/>
    <w:rsid w:val="00A73AA0"/>
    <w:rsid w:val="00A75374"/>
    <w:rsid w:val="00A75BF9"/>
    <w:rsid w:val="00A80001"/>
    <w:rsid w:val="00A80EB5"/>
    <w:rsid w:val="00A81B2F"/>
    <w:rsid w:val="00A81E5A"/>
    <w:rsid w:val="00A81E9C"/>
    <w:rsid w:val="00A81FFA"/>
    <w:rsid w:val="00A825C6"/>
    <w:rsid w:val="00A82DC9"/>
    <w:rsid w:val="00A83944"/>
    <w:rsid w:val="00A83E4D"/>
    <w:rsid w:val="00A84F74"/>
    <w:rsid w:val="00A85B28"/>
    <w:rsid w:val="00A85DAB"/>
    <w:rsid w:val="00A9039B"/>
    <w:rsid w:val="00A9205F"/>
    <w:rsid w:val="00A92B8C"/>
    <w:rsid w:val="00A94849"/>
    <w:rsid w:val="00A97AAE"/>
    <w:rsid w:val="00AA04D9"/>
    <w:rsid w:val="00AA0A21"/>
    <w:rsid w:val="00AA11AC"/>
    <w:rsid w:val="00AA1B3B"/>
    <w:rsid w:val="00AA2B68"/>
    <w:rsid w:val="00AA55F1"/>
    <w:rsid w:val="00AA5F1F"/>
    <w:rsid w:val="00AA6102"/>
    <w:rsid w:val="00AA7559"/>
    <w:rsid w:val="00AA7AD2"/>
    <w:rsid w:val="00AB001E"/>
    <w:rsid w:val="00AB03DB"/>
    <w:rsid w:val="00AB0C7A"/>
    <w:rsid w:val="00AB1002"/>
    <w:rsid w:val="00AB10B3"/>
    <w:rsid w:val="00AB1332"/>
    <w:rsid w:val="00AB19AC"/>
    <w:rsid w:val="00AB2EAC"/>
    <w:rsid w:val="00AB38F6"/>
    <w:rsid w:val="00AB4722"/>
    <w:rsid w:val="00AB5358"/>
    <w:rsid w:val="00AB5621"/>
    <w:rsid w:val="00AB6B0F"/>
    <w:rsid w:val="00AB7EE9"/>
    <w:rsid w:val="00AC0778"/>
    <w:rsid w:val="00AC11AE"/>
    <w:rsid w:val="00AC18F7"/>
    <w:rsid w:val="00AC3A58"/>
    <w:rsid w:val="00AC42BA"/>
    <w:rsid w:val="00AC58A8"/>
    <w:rsid w:val="00AC73BF"/>
    <w:rsid w:val="00AC7579"/>
    <w:rsid w:val="00AC7601"/>
    <w:rsid w:val="00AD158C"/>
    <w:rsid w:val="00AD388E"/>
    <w:rsid w:val="00AD4A4D"/>
    <w:rsid w:val="00AD5EAD"/>
    <w:rsid w:val="00AE0AEC"/>
    <w:rsid w:val="00AE14BA"/>
    <w:rsid w:val="00AE2C81"/>
    <w:rsid w:val="00AE36E1"/>
    <w:rsid w:val="00AE4225"/>
    <w:rsid w:val="00AE44A6"/>
    <w:rsid w:val="00AE4E20"/>
    <w:rsid w:val="00AE59A0"/>
    <w:rsid w:val="00AE6924"/>
    <w:rsid w:val="00AE7532"/>
    <w:rsid w:val="00AF195E"/>
    <w:rsid w:val="00AF2CDE"/>
    <w:rsid w:val="00AF541D"/>
    <w:rsid w:val="00AF5B00"/>
    <w:rsid w:val="00AF5EF2"/>
    <w:rsid w:val="00AF7496"/>
    <w:rsid w:val="00B008F9"/>
    <w:rsid w:val="00B01ECC"/>
    <w:rsid w:val="00B025D7"/>
    <w:rsid w:val="00B026F2"/>
    <w:rsid w:val="00B037C1"/>
    <w:rsid w:val="00B04488"/>
    <w:rsid w:val="00B0478B"/>
    <w:rsid w:val="00B04B27"/>
    <w:rsid w:val="00B05CA7"/>
    <w:rsid w:val="00B07C79"/>
    <w:rsid w:val="00B1120D"/>
    <w:rsid w:val="00B13975"/>
    <w:rsid w:val="00B13FC4"/>
    <w:rsid w:val="00B1703F"/>
    <w:rsid w:val="00B203AA"/>
    <w:rsid w:val="00B2101D"/>
    <w:rsid w:val="00B21342"/>
    <w:rsid w:val="00B2241E"/>
    <w:rsid w:val="00B22AB3"/>
    <w:rsid w:val="00B237DA"/>
    <w:rsid w:val="00B2469B"/>
    <w:rsid w:val="00B26B21"/>
    <w:rsid w:val="00B3157F"/>
    <w:rsid w:val="00B31DA6"/>
    <w:rsid w:val="00B335F1"/>
    <w:rsid w:val="00B33977"/>
    <w:rsid w:val="00B349BE"/>
    <w:rsid w:val="00B36653"/>
    <w:rsid w:val="00B403F2"/>
    <w:rsid w:val="00B41070"/>
    <w:rsid w:val="00B416C0"/>
    <w:rsid w:val="00B41988"/>
    <w:rsid w:val="00B42C59"/>
    <w:rsid w:val="00B4317B"/>
    <w:rsid w:val="00B439F6"/>
    <w:rsid w:val="00B446A1"/>
    <w:rsid w:val="00B44CDC"/>
    <w:rsid w:val="00B45111"/>
    <w:rsid w:val="00B45A57"/>
    <w:rsid w:val="00B462CB"/>
    <w:rsid w:val="00B50890"/>
    <w:rsid w:val="00B50EDE"/>
    <w:rsid w:val="00B51B56"/>
    <w:rsid w:val="00B53C9C"/>
    <w:rsid w:val="00B551EA"/>
    <w:rsid w:val="00B570DA"/>
    <w:rsid w:val="00B57F78"/>
    <w:rsid w:val="00B60E65"/>
    <w:rsid w:val="00B61435"/>
    <w:rsid w:val="00B629EF"/>
    <w:rsid w:val="00B65582"/>
    <w:rsid w:val="00B670A3"/>
    <w:rsid w:val="00B70EA8"/>
    <w:rsid w:val="00B7230C"/>
    <w:rsid w:val="00B72358"/>
    <w:rsid w:val="00B72452"/>
    <w:rsid w:val="00B72D5E"/>
    <w:rsid w:val="00B738AF"/>
    <w:rsid w:val="00B74ABD"/>
    <w:rsid w:val="00B76DA1"/>
    <w:rsid w:val="00B804F8"/>
    <w:rsid w:val="00B81769"/>
    <w:rsid w:val="00B82555"/>
    <w:rsid w:val="00B82BC7"/>
    <w:rsid w:val="00B83046"/>
    <w:rsid w:val="00B84CF5"/>
    <w:rsid w:val="00B86A76"/>
    <w:rsid w:val="00B86C65"/>
    <w:rsid w:val="00B91476"/>
    <w:rsid w:val="00B94381"/>
    <w:rsid w:val="00B9640C"/>
    <w:rsid w:val="00B965A5"/>
    <w:rsid w:val="00B96CF6"/>
    <w:rsid w:val="00B972B1"/>
    <w:rsid w:val="00BA1C89"/>
    <w:rsid w:val="00BA1D61"/>
    <w:rsid w:val="00BA2715"/>
    <w:rsid w:val="00BA2FBE"/>
    <w:rsid w:val="00BA37B9"/>
    <w:rsid w:val="00BA559C"/>
    <w:rsid w:val="00BB15C9"/>
    <w:rsid w:val="00BB16DD"/>
    <w:rsid w:val="00BB1B5B"/>
    <w:rsid w:val="00BB272D"/>
    <w:rsid w:val="00BB2B33"/>
    <w:rsid w:val="00BB3115"/>
    <w:rsid w:val="00BB3186"/>
    <w:rsid w:val="00BB3543"/>
    <w:rsid w:val="00BB368D"/>
    <w:rsid w:val="00BB5B4A"/>
    <w:rsid w:val="00BB72CD"/>
    <w:rsid w:val="00BB7C50"/>
    <w:rsid w:val="00BC2337"/>
    <w:rsid w:val="00BC23AE"/>
    <w:rsid w:val="00BC316B"/>
    <w:rsid w:val="00BC3283"/>
    <w:rsid w:val="00BC53D5"/>
    <w:rsid w:val="00BC5E05"/>
    <w:rsid w:val="00BC6119"/>
    <w:rsid w:val="00BC7033"/>
    <w:rsid w:val="00BD049B"/>
    <w:rsid w:val="00BD0562"/>
    <w:rsid w:val="00BD0704"/>
    <w:rsid w:val="00BD1824"/>
    <w:rsid w:val="00BD1B53"/>
    <w:rsid w:val="00BD258F"/>
    <w:rsid w:val="00BD3C8E"/>
    <w:rsid w:val="00BD67DE"/>
    <w:rsid w:val="00BD6AE3"/>
    <w:rsid w:val="00BD712B"/>
    <w:rsid w:val="00BD724B"/>
    <w:rsid w:val="00BD73B6"/>
    <w:rsid w:val="00BD7921"/>
    <w:rsid w:val="00BE00D7"/>
    <w:rsid w:val="00BE1DB6"/>
    <w:rsid w:val="00BE2353"/>
    <w:rsid w:val="00BE2AFD"/>
    <w:rsid w:val="00BE31CF"/>
    <w:rsid w:val="00BE3EE4"/>
    <w:rsid w:val="00BE40EB"/>
    <w:rsid w:val="00BE4538"/>
    <w:rsid w:val="00BE4D78"/>
    <w:rsid w:val="00BE5767"/>
    <w:rsid w:val="00BE5AF8"/>
    <w:rsid w:val="00BE652B"/>
    <w:rsid w:val="00BF0B29"/>
    <w:rsid w:val="00BF19C0"/>
    <w:rsid w:val="00BF1CC5"/>
    <w:rsid w:val="00BF3DCA"/>
    <w:rsid w:val="00BF6938"/>
    <w:rsid w:val="00C00FFD"/>
    <w:rsid w:val="00C01490"/>
    <w:rsid w:val="00C02914"/>
    <w:rsid w:val="00C057E1"/>
    <w:rsid w:val="00C06143"/>
    <w:rsid w:val="00C0653A"/>
    <w:rsid w:val="00C074ED"/>
    <w:rsid w:val="00C07E74"/>
    <w:rsid w:val="00C111CE"/>
    <w:rsid w:val="00C1395F"/>
    <w:rsid w:val="00C13AA0"/>
    <w:rsid w:val="00C153E3"/>
    <w:rsid w:val="00C16309"/>
    <w:rsid w:val="00C16699"/>
    <w:rsid w:val="00C20061"/>
    <w:rsid w:val="00C20555"/>
    <w:rsid w:val="00C2194E"/>
    <w:rsid w:val="00C25291"/>
    <w:rsid w:val="00C2563D"/>
    <w:rsid w:val="00C30763"/>
    <w:rsid w:val="00C31701"/>
    <w:rsid w:val="00C3250B"/>
    <w:rsid w:val="00C339B1"/>
    <w:rsid w:val="00C34097"/>
    <w:rsid w:val="00C343AC"/>
    <w:rsid w:val="00C364CC"/>
    <w:rsid w:val="00C375DB"/>
    <w:rsid w:val="00C379CF"/>
    <w:rsid w:val="00C41AF3"/>
    <w:rsid w:val="00C425EA"/>
    <w:rsid w:val="00C425F2"/>
    <w:rsid w:val="00C44298"/>
    <w:rsid w:val="00C45B43"/>
    <w:rsid w:val="00C46427"/>
    <w:rsid w:val="00C46A3C"/>
    <w:rsid w:val="00C476C9"/>
    <w:rsid w:val="00C47B2E"/>
    <w:rsid w:val="00C47DDD"/>
    <w:rsid w:val="00C50570"/>
    <w:rsid w:val="00C5375F"/>
    <w:rsid w:val="00C55A5D"/>
    <w:rsid w:val="00C562BA"/>
    <w:rsid w:val="00C5694C"/>
    <w:rsid w:val="00C56DE8"/>
    <w:rsid w:val="00C5746E"/>
    <w:rsid w:val="00C60A84"/>
    <w:rsid w:val="00C622D0"/>
    <w:rsid w:val="00C637E1"/>
    <w:rsid w:val="00C64A6B"/>
    <w:rsid w:val="00C65677"/>
    <w:rsid w:val="00C66373"/>
    <w:rsid w:val="00C66E74"/>
    <w:rsid w:val="00C6723E"/>
    <w:rsid w:val="00C6785F"/>
    <w:rsid w:val="00C679C3"/>
    <w:rsid w:val="00C70076"/>
    <w:rsid w:val="00C70304"/>
    <w:rsid w:val="00C72004"/>
    <w:rsid w:val="00C72981"/>
    <w:rsid w:val="00C73293"/>
    <w:rsid w:val="00C74296"/>
    <w:rsid w:val="00C74962"/>
    <w:rsid w:val="00C74D55"/>
    <w:rsid w:val="00C75FD4"/>
    <w:rsid w:val="00C7638B"/>
    <w:rsid w:val="00C77055"/>
    <w:rsid w:val="00C77414"/>
    <w:rsid w:val="00C813B8"/>
    <w:rsid w:val="00C81B4E"/>
    <w:rsid w:val="00C83FAA"/>
    <w:rsid w:val="00C85843"/>
    <w:rsid w:val="00C877CE"/>
    <w:rsid w:val="00C87E8D"/>
    <w:rsid w:val="00C90D8C"/>
    <w:rsid w:val="00C914E8"/>
    <w:rsid w:val="00C91BE1"/>
    <w:rsid w:val="00C93014"/>
    <w:rsid w:val="00C930AA"/>
    <w:rsid w:val="00C9510D"/>
    <w:rsid w:val="00CA1B4B"/>
    <w:rsid w:val="00CA2B31"/>
    <w:rsid w:val="00CA3124"/>
    <w:rsid w:val="00CA4B1D"/>
    <w:rsid w:val="00CA56DC"/>
    <w:rsid w:val="00CA5A40"/>
    <w:rsid w:val="00CA6859"/>
    <w:rsid w:val="00CB47D6"/>
    <w:rsid w:val="00CB4C29"/>
    <w:rsid w:val="00CB5254"/>
    <w:rsid w:val="00CB5532"/>
    <w:rsid w:val="00CB5536"/>
    <w:rsid w:val="00CB6044"/>
    <w:rsid w:val="00CC05BE"/>
    <w:rsid w:val="00CC06BD"/>
    <w:rsid w:val="00CC1AC2"/>
    <w:rsid w:val="00CC4C5E"/>
    <w:rsid w:val="00CC560E"/>
    <w:rsid w:val="00CC5C6B"/>
    <w:rsid w:val="00CC7AAB"/>
    <w:rsid w:val="00CD02AF"/>
    <w:rsid w:val="00CD3FEE"/>
    <w:rsid w:val="00CD43D5"/>
    <w:rsid w:val="00CD4499"/>
    <w:rsid w:val="00CD507F"/>
    <w:rsid w:val="00CD73B8"/>
    <w:rsid w:val="00CD7986"/>
    <w:rsid w:val="00CD79DC"/>
    <w:rsid w:val="00CE243E"/>
    <w:rsid w:val="00CE2633"/>
    <w:rsid w:val="00CE3990"/>
    <w:rsid w:val="00CE5C81"/>
    <w:rsid w:val="00CE63B6"/>
    <w:rsid w:val="00CF083D"/>
    <w:rsid w:val="00CF15E0"/>
    <w:rsid w:val="00CF425D"/>
    <w:rsid w:val="00CF4B84"/>
    <w:rsid w:val="00CF4BC5"/>
    <w:rsid w:val="00CF4C7D"/>
    <w:rsid w:val="00CF5534"/>
    <w:rsid w:val="00CF595F"/>
    <w:rsid w:val="00CF5D71"/>
    <w:rsid w:val="00D00D5E"/>
    <w:rsid w:val="00D00FF5"/>
    <w:rsid w:val="00D02CC5"/>
    <w:rsid w:val="00D03A15"/>
    <w:rsid w:val="00D04A67"/>
    <w:rsid w:val="00D04A81"/>
    <w:rsid w:val="00D05CED"/>
    <w:rsid w:val="00D06676"/>
    <w:rsid w:val="00D06AB3"/>
    <w:rsid w:val="00D077B8"/>
    <w:rsid w:val="00D07F0F"/>
    <w:rsid w:val="00D12402"/>
    <w:rsid w:val="00D13715"/>
    <w:rsid w:val="00D15767"/>
    <w:rsid w:val="00D158CD"/>
    <w:rsid w:val="00D1599F"/>
    <w:rsid w:val="00D15A94"/>
    <w:rsid w:val="00D17861"/>
    <w:rsid w:val="00D21255"/>
    <w:rsid w:val="00D2155D"/>
    <w:rsid w:val="00D21E4D"/>
    <w:rsid w:val="00D23D5F"/>
    <w:rsid w:val="00D25C00"/>
    <w:rsid w:val="00D27241"/>
    <w:rsid w:val="00D30957"/>
    <w:rsid w:val="00D310E9"/>
    <w:rsid w:val="00D37715"/>
    <w:rsid w:val="00D378DD"/>
    <w:rsid w:val="00D40720"/>
    <w:rsid w:val="00D40953"/>
    <w:rsid w:val="00D425D1"/>
    <w:rsid w:val="00D4334D"/>
    <w:rsid w:val="00D44131"/>
    <w:rsid w:val="00D45FF3"/>
    <w:rsid w:val="00D46552"/>
    <w:rsid w:val="00D476A3"/>
    <w:rsid w:val="00D477FB"/>
    <w:rsid w:val="00D47B3A"/>
    <w:rsid w:val="00D47BD1"/>
    <w:rsid w:val="00D50781"/>
    <w:rsid w:val="00D51D30"/>
    <w:rsid w:val="00D5485E"/>
    <w:rsid w:val="00D54F81"/>
    <w:rsid w:val="00D57954"/>
    <w:rsid w:val="00D6002C"/>
    <w:rsid w:val="00D60681"/>
    <w:rsid w:val="00D609E1"/>
    <w:rsid w:val="00D6193C"/>
    <w:rsid w:val="00D62639"/>
    <w:rsid w:val="00D646C9"/>
    <w:rsid w:val="00D65918"/>
    <w:rsid w:val="00D6669C"/>
    <w:rsid w:val="00D66E8C"/>
    <w:rsid w:val="00D67A6C"/>
    <w:rsid w:val="00D67DA9"/>
    <w:rsid w:val="00D70D67"/>
    <w:rsid w:val="00D71D26"/>
    <w:rsid w:val="00D72B91"/>
    <w:rsid w:val="00D739DB"/>
    <w:rsid w:val="00D73D3A"/>
    <w:rsid w:val="00D75734"/>
    <w:rsid w:val="00D80209"/>
    <w:rsid w:val="00D8023E"/>
    <w:rsid w:val="00D80463"/>
    <w:rsid w:val="00D82CDC"/>
    <w:rsid w:val="00D84476"/>
    <w:rsid w:val="00D85384"/>
    <w:rsid w:val="00D854CF"/>
    <w:rsid w:val="00D86772"/>
    <w:rsid w:val="00D914BB"/>
    <w:rsid w:val="00D914FA"/>
    <w:rsid w:val="00D91A78"/>
    <w:rsid w:val="00D92105"/>
    <w:rsid w:val="00D9284F"/>
    <w:rsid w:val="00D93591"/>
    <w:rsid w:val="00D94AFC"/>
    <w:rsid w:val="00D94EDE"/>
    <w:rsid w:val="00D97E11"/>
    <w:rsid w:val="00DA0AD7"/>
    <w:rsid w:val="00DA18B0"/>
    <w:rsid w:val="00DA1C02"/>
    <w:rsid w:val="00DA2A5D"/>
    <w:rsid w:val="00DA3B9F"/>
    <w:rsid w:val="00DA4422"/>
    <w:rsid w:val="00DA590A"/>
    <w:rsid w:val="00DA5F9F"/>
    <w:rsid w:val="00DA7A36"/>
    <w:rsid w:val="00DB0636"/>
    <w:rsid w:val="00DB0854"/>
    <w:rsid w:val="00DB2C03"/>
    <w:rsid w:val="00DB2EEF"/>
    <w:rsid w:val="00DB3273"/>
    <w:rsid w:val="00DB422D"/>
    <w:rsid w:val="00DB43F8"/>
    <w:rsid w:val="00DB609A"/>
    <w:rsid w:val="00DB7C1E"/>
    <w:rsid w:val="00DC0E4C"/>
    <w:rsid w:val="00DC3511"/>
    <w:rsid w:val="00DC429E"/>
    <w:rsid w:val="00DC57D9"/>
    <w:rsid w:val="00DC5C0A"/>
    <w:rsid w:val="00DC628F"/>
    <w:rsid w:val="00DC6AEA"/>
    <w:rsid w:val="00DC7B1D"/>
    <w:rsid w:val="00DD020A"/>
    <w:rsid w:val="00DD02C3"/>
    <w:rsid w:val="00DD1129"/>
    <w:rsid w:val="00DD13B3"/>
    <w:rsid w:val="00DD3EEF"/>
    <w:rsid w:val="00DD4F79"/>
    <w:rsid w:val="00DD51CC"/>
    <w:rsid w:val="00DD5A83"/>
    <w:rsid w:val="00DE2640"/>
    <w:rsid w:val="00DE2F1E"/>
    <w:rsid w:val="00DE35E1"/>
    <w:rsid w:val="00DE3985"/>
    <w:rsid w:val="00DE488E"/>
    <w:rsid w:val="00DE571F"/>
    <w:rsid w:val="00DE70F0"/>
    <w:rsid w:val="00DE7A07"/>
    <w:rsid w:val="00DF15B3"/>
    <w:rsid w:val="00DF284E"/>
    <w:rsid w:val="00DF290C"/>
    <w:rsid w:val="00DF35DA"/>
    <w:rsid w:val="00DF3D67"/>
    <w:rsid w:val="00DF5130"/>
    <w:rsid w:val="00DF69EA"/>
    <w:rsid w:val="00DF7418"/>
    <w:rsid w:val="00E00025"/>
    <w:rsid w:val="00E00C0E"/>
    <w:rsid w:val="00E0169D"/>
    <w:rsid w:val="00E01E20"/>
    <w:rsid w:val="00E033BC"/>
    <w:rsid w:val="00E06914"/>
    <w:rsid w:val="00E12D51"/>
    <w:rsid w:val="00E136CF"/>
    <w:rsid w:val="00E13A05"/>
    <w:rsid w:val="00E14685"/>
    <w:rsid w:val="00E14B09"/>
    <w:rsid w:val="00E15F4A"/>
    <w:rsid w:val="00E17703"/>
    <w:rsid w:val="00E20CCB"/>
    <w:rsid w:val="00E21006"/>
    <w:rsid w:val="00E223B9"/>
    <w:rsid w:val="00E22692"/>
    <w:rsid w:val="00E2274D"/>
    <w:rsid w:val="00E22A6E"/>
    <w:rsid w:val="00E22C66"/>
    <w:rsid w:val="00E238FA"/>
    <w:rsid w:val="00E2476F"/>
    <w:rsid w:val="00E248B6"/>
    <w:rsid w:val="00E24BED"/>
    <w:rsid w:val="00E24E95"/>
    <w:rsid w:val="00E2518F"/>
    <w:rsid w:val="00E25F9F"/>
    <w:rsid w:val="00E260CF"/>
    <w:rsid w:val="00E30DC6"/>
    <w:rsid w:val="00E332C1"/>
    <w:rsid w:val="00E371D2"/>
    <w:rsid w:val="00E37A61"/>
    <w:rsid w:val="00E4163D"/>
    <w:rsid w:val="00E44E39"/>
    <w:rsid w:val="00E44E4C"/>
    <w:rsid w:val="00E450F8"/>
    <w:rsid w:val="00E459E5"/>
    <w:rsid w:val="00E46909"/>
    <w:rsid w:val="00E46F9B"/>
    <w:rsid w:val="00E519D7"/>
    <w:rsid w:val="00E550EE"/>
    <w:rsid w:val="00E55CA0"/>
    <w:rsid w:val="00E5644F"/>
    <w:rsid w:val="00E56662"/>
    <w:rsid w:val="00E566CC"/>
    <w:rsid w:val="00E567C7"/>
    <w:rsid w:val="00E57939"/>
    <w:rsid w:val="00E57C21"/>
    <w:rsid w:val="00E6077D"/>
    <w:rsid w:val="00E60860"/>
    <w:rsid w:val="00E61F83"/>
    <w:rsid w:val="00E62029"/>
    <w:rsid w:val="00E636E4"/>
    <w:rsid w:val="00E65472"/>
    <w:rsid w:val="00E672CD"/>
    <w:rsid w:val="00E7188C"/>
    <w:rsid w:val="00E71CF7"/>
    <w:rsid w:val="00E7214D"/>
    <w:rsid w:val="00E72DF0"/>
    <w:rsid w:val="00E72DFF"/>
    <w:rsid w:val="00E732A4"/>
    <w:rsid w:val="00E7392C"/>
    <w:rsid w:val="00E75370"/>
    <w:rsid w:val="00E757C3"/>
    <w:rsid w:val="00E802FF"/>
    <w:rsid w:val="00E82AFF"/>
    <w:rsid w:val="00E82DA5"/>
    <w:rsid w:val="00E8410A"/>
    <w:rsid w:val="00E84C54"/>
    <w:rsid w:val="00E862B4"/>
    <w:rsid w:val="00E86CE7"/>
    <w:rsid w:val="00E91722"/>
    <w:rsid w:val="00E91FD1"/>
    <w:rsid w:val="00E92CD1"/>
    <w:rsid w:val="00E9437E"/>
    <w:rsid w:val="00E97300"/>
    <w:rsid w:val="00E978CF"/>
    <w:rsid w:val="00E97E02"/>
    <w:rsid w:val="00E97E0F"/>
    <w:rsid w:val="00E97F11"/>
    <w:rsid w:val="00EA0C3F"/>
    <w:rsid w:val="00EA0DBA"/>
    <w:rsid w:val="00EA1294"/>
    <w:rsid w:val="00EA28F8"/>
    <w:rsid w:val="00EA36D4"/>
    <w:rsid w:val="00EA5C9E"/>
    <w:rsid w:val="00EA5E65"/>
    <w:rsid w:val="00EA679E"/>
    <w:rsid w:val="00EA6E32"/>
    <w:rsid w:val="00EA6EE0"/>
    <w:rsid w:val="00EA71D5"/>
    <w:rsid w:val="00EB2252"/>
    <w:rsid w:val="00EB3154"/>
    <w:rsid w:val="00EB43F7"/>
    <w:rsid w:val="00EB4FDC"/>
    <w:rsid w:val="00EB5392"/>
    <w:rsid w:val="00EB5394"/>
    <w:rsid w:val="00EB5B23"/>
    <w:rsid w:val="00EC0551"/>
    <w:rsid w:val="00EC05AB"/>
    <w:rsid w:val="00EC2B6F"/>
    <w:rsid w:val="00EC46BA"/>
    <w:rsid w:val="00EC4807"/>
    <w:rsid w:val="00EC4C4A"/>
    <w:rsid w:val="00EC6E3C"/>
    <w:rsid w:val="00EC7047"/>
    <w:rsid w:val="00EC750D"/>
    <w:rsid w:val="00EC7877"/>
    <w:rsid w:val="00ED0439"/>
    <w:rsid w:val="00ED0F0B"/>
    <w:rsid w:val="00ED2E89"/>
    <w:rsid w:val="00ED3067"/>
    <w:rsid w:val="00ED311C"/>
    <w:rsid w:val="00ED3A66"/>
    <w:rsid w:val="00ED3FE6"/>
    <w:rsid w:val="00ED44D8"/>
    <w:rsid w:val="00ED5C84"/>
    <w:rsid w:val="00ED641E"/>
    <w:rsid w:val="00ED6BEA"/>
    <w:rsid w:val="00ED7852"/>
    <w:rsid w:val="00ED7AAA"/>
    <w:rsid w:val="00EE3819"/>
    <w:rsid w:val="00EE4161"/>
    <w:rsid w:val="00EE4542"/>
    <w:rsid w:val="00EE4D5C"/>
    <w:rsid w:val="00EE5177"/>
    <w:rsid w:val="00EE572E"/>
    <w:rsid w:val="00EE5BEE"/>
    <w:rsid w:val="00EE68BA"/>
    <w:rsid w:val="00EE7725"/>
    <w:rsid w:val="00EF0012"/>
    <w:rsid w:val="00EF0FF5"/>
    <w:rsid w:val="00EF19AF"/>
    <w:rsid w:val="00EF4729"/>
    <w:rsid w:val="00EF5F45"/>
    <w:rsid w:val="00EF7D55"/>
    <w:rsid w:val="00F00E22"/>
    <w:rsid w:val="00F01156"/>
    <w:rsid w:val="00F02E75"/>
    <w:rsid w:val="00F053A1"/>
    <w:rsid w:val="00F0611A"/>
    <w:rsid w:val="00F06B82"/>
    <w:rsid w:val="00F0734C"/>
    <w:rsid w:val="00F07CF8"/>
    <w:rsid w:val="00F101C5"/>
    <w:rsid w:val="00F11780"/>
    <w:rsid w:val="00F1224D"/>
    <w:rsid w:val="00F1377D"/>
    <w:rsid w:val="00F13B70"/>
    <w:rsid w:val="00F153FD"/>
    <w:rsid w:val="00F158AE"/>
    <w:rsid w:val="00F15CC3"/>
    <w:rsid w:val="00F17ED5"/>
    <w:rsid w:val="00F217C5"/>
    <w:rsid w:val="00F21EF4"/>
    <w:rsid w:val="00F2279B"/>
    <w:rsid w:val="00F23A38"/>
    <w:rsid w:val="00F23D7E"/>
    <w:rsid w:val="00F24312"/>
    <w:rsid w:val="00F249B3"/>
    <w:rsid w:val="00F26689"/>
    <w:rsid w:val="00F26864"/>
    <w:rsid w:val="00F325C6"/>
    <w:rsid w:val="00F353D0"/>
    <w:rsid w:val="00F40C4B"/>
    <w:rsid w:val="00F427F3"/>
    <w:rsid w:val="00F44B13"/>
    <w:rsid w:val="00F502FE"/>
    <w:rsid w:val="00F5149D"/>
    <w:rsid w:val="00F51505"/>
    <w:rsid w:val="00F52036"/>
    <w:rsid w:val="00F521BE"/>
    <w:rsid w:val="00F52D1E"/>
    <w:rsid w:val="00F551F9"/>
    <w:rsid w:val="00F552B3"/>
    <w:rsid w:val="00F60DB4"/>
    <w:rsid w:val="00F625E9"/>
    <w:rsid w:val="00F63346"/>
    <w:rsid w:val="00F655F3"/>
    <w:rsid w:val="00F66A76"/>
    <w:rsid w:val="00F67B64"/>
    <w:rsid w:val="00F70B18"/>
    <w:rsid w:val="00F71F00"/>
    <w:rsid w:val="00F7290C"/>
    <w:rsid w:val="00F74ECB"/>
    <w:rsid w:val="00F74EFD"/>
    <w:rsid w:val="00F74F95"/>
    <w:rsid w:val="00F753AD"/>
    <w:rsid w:val="00F756C2"/>
    <w:rsid w:val="00F80407"/>
    <w:rsid w:val="00F80D6E"/>
    <w:rsid w:val="00F82F75"/>
    <w:rsid w:val="00F83D00"/>
    <w:rsid w:val="00F8519B"/>
    <w:rsid w:val="00F919BD"/>
    <w:rsid w:val="00F9266F"/>
    <w:rsid w:val="00F926FA"/>
    <w:rsid w:val="00F92C37"/>
    <w:rsid w:val="00F9418D"/>
    <w:rsid w:val="00F94AAA"/>
    <w:rsid w:val="00F954B9"/>
    <w:rsid w:val="00F9579F"/>
    <w:rsid w:val="00F97A21"/>
    <w:rsid w:val="00FA4295"/>
    <w:rsid w:val="00FA4D2B"/>
    <w:rsid w:val="00FA76E6"/>
    <w:rsid w:val="00FA7FE1"/>
    <w:rsid w:val="00FB032F"/>
    <w:rsid w:val="00FB10FF"/>
    <w:rsid w:val="00FB26A9"/>
    <w:rsid w:val="00FB468A"/>
    <w:rsid w:val="00FB4900"/>
    <w:rsid w:val="00FB6FAB"/>
    <w:rsid w:val="00FB73EC"/>
    <w:rsid w:val="00FB7726"/>
    <w:rsid w:val="00FC09DF"/>
    <w:rsid w:val="00FC1F60"/>
    <w:rsid w:val="00FC2CCF"/>
    <w:rsid w:val="00FC3929"/>
    <w:rsid w:val="00FC3A3C"/>
    <w:rsid w:val="00FC420B"/>
    <w:rsid w:val="00FC4692"/>
    <w:rsid w:val="00FC56E6"/>
    <w:rsid w:val="00FC5AA5"/>
    <w:rsid w:val="00FC6423"/>
    <w:rsid w:val="00FC705C"/>
    <w:rsid w:val="00FC7325"/>
    <w:rsid w:val="00FD3050"/>
    <w:rsid w:val="00FD33FB"/>
    <w:rsid w:val="00FD49F0"/>
    <w:rsid w:val="00FD5838"/>
    <w:rsid w:val="00FD5A61"/>
    <w:rsid w:val="00FD6430"/>
    <w:rsid w:val="00FD72F9"/>
    <w:rsid w:val="00FE03C8"/>
    <w:rsid w:val="00FE04A5"/>
    <w:rsid w:val="00FE3C74"/>
    <w:rsid w:val="00FE44AB"/>
    <w:rsid w:val="00FE45EE"/>
    <w:rsid w:val="00FE6B38"/>
    <w:rsid w:val="00FF0193"/>
    <w:rsid w:val="00FF01EC"/>
    <w:rsid w:val="00FF13A6"/>
    <w:rsid w:val="00FF20BC"/>
    <w:rsid w:val="00FF3768"/>
    <w:rsid w:val="00FF38EC"/>
    <w:rsid w:val="00FF3D32"/>
    <w:rsid w:val="00FF4AD7"/>
    <w:rsid w:val="00FF571E"/>
    <w:rsid w:val="00FF5DFB"/>
    <w:rsid w:val="00FF6D6E"/>
    <w:rsid w:val="00FF750A"/>
    <w:rsid w:val="00FF76D9"/>
    <w:rsid w:val="00FF7A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ddd,#3cf"/>
    </o:shapedefaults>
    <o:shapelayout v:ext="edit">
      <o:idmap v:ext="edit" data="1"/>
    </o:shapelayout>
  </w:shapeDefaults>
  <w:decimalSymbol w:val=","/>
  <w:listSeparator w:val=";"/>
  <w14:docId w14:val="37BE1BE2"/>
  <w15:docId w15:val="{E8561D6E-C669-4B3A-B5E5-329A3152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5BE"/>
    <w:rPr>
      <w:rFonts w:ascii="Univers (WN)" w:hAnsi="Univers (WN)"/>
    </w:rPr>
  </w:style>
  <w:style w:type="paragraph" w:styleId="Titre1">
    <w:name w:val="heading 1"/>
    <w:basedOn w:val="Normal"/>
    <w:next w:val="Normal"/>
    <w:link w:val="Titre1Car"/>
    <w:autoRedefine/>
    <w:uiPriority w:val="9"/>
    <w:qFormat/>
    <w:rsid w:val="003F262B"/>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DF284E"/>
    <w:pPr>
      <w:keepNext/>
      <w:numPr>
        <w:ilvl w:val="1"/>
      </w:numPr>
      <w:tabs>
        <w:tab w:val="num" w:pos="0"/>
        <w:tab w:val="left" w:pos="851"/>
        <w:tab w:val="left" w:pos="2268"/>
      </w:tabs>
      <w:suppressAutoHyphens/>
      <w:ind w:left="576" w:hanging="576"/>
      <w:outlineLvl w:val="1"/>
    </w:pPr>
    <w:rPr>
      <w:rFonts w:ascii="Arial" w:hAnsi="Arial" w:cs="Arial"/>
      <w:b/>
    </w:rPr>
  </w:style>
  <w:style w:type="paragraph" w:styleId="Titre3">
    <w:name w:val="heading 3"/>
    <w:basedOn w:val="Normal"/>
    <w:next w:val="Normal"/>
    <w:link w:val="Titre3Car"/>
    <w:autoRedefine/>
    <w:uiPriority w:val="9"/>
    <w:qFormat/>
    <w:rsid w:val="00FD3050"/>
    <w:pPr>
      <w:keepNext/>
      <w:spacing w:before="120" w:after="120"/>
      <w:jc w:val="both"/>
      <w:outlineLvl w:val="2"/>
    </w:pPr>
    <w:rPr>
      <w:rFonts w:ascii="Arial" w:hAnsi="Arial"/>
      <w:b/>
      <w:bCs/>
      <w:sz w:val="22"/>
    </w:rPr>
  </w:style>
  <w:style w:type="paragraph" w:styleId="Titre4">
    <w:name w:val="heading 4"/>
    <w:basedOn w:val="Normal"/>
    <w:next w:val="Normal"/>
    <w:qFormat/>
    <w:pPr>
      <w:keepNext/>
      <w:spacing w:before="120" w:after="120"/>
      <w:outlineLvl w:val="3"/>
    </w:pPr>
    <w:rPr>
      <w:rFonts w:ascii="Arial" w:hAnsi="Arial"/>
      <w:b/>
    </w:rPr>
  </w:style>
  <w:style w:type="paragraph" w:styleId="Titre5">
    <w:name w:val="heading 5"/>
    <w:basedOn w:val="Normal"/>
    <w:next w:val="Normal"/>
    <w:qFormat/>
    <w:pPr>
      <w:keepNext/>
      <w:spacing w:before="120" w:after="120"/>
      <w:outlineLvl w:val="4"/>
    </w:pPr>
    <w:rPr>
      <w:rFonts w:ascii="Arial" w:hAnsi="Arial"/>
      <w:b/>
      <w:i/>
      <w:iCs/>
      <w:sz w:val="16"/>
    </w:rPr>
  </w:style>
  <w:style w:type="paragraph" w:styleId="Titre6">
    <w:name w:val="heading 6"/>
    <w:basedOn w:val="Normal"/>
    <w:next w:val="Normal"/>
    <w:qFormat/>
    <w:pPr>
      <w:keepNext/>
      <w:tabs>
        <w:tab w:val="left" w:pos="3969"/>
      </w:tabs>
      <w:jc w:val="center"/>
      <w:outlineLvl w:val="5"/>
    </w:pPr>
    <w:rPr>
      <w:rFonts w:ascii="Univers" w:hAnsi="Univers"/>
      <w:b/>
      <w:i/>
      <w:sz w:val="22"/>
    </w:rPr>
  </w:style>
  <w:style w:type="paragraph" w:styleId="Titre7">
    <w:name w:val="heading 7"/>
    <w:basedOn w:val="Normal"/>
    <w:next w:val="Normal"/>
    <w:qFormat/>
    <w:pPr>
      <w:keepNext/>
      <w:tabs>
        <w:tab w:val="left" w:pos="3969"/>
      </w:tabs>
      <w:jc w:val="center"/>
      <w:outlineLvl w:val="6"/>
    </w:pPr>
    <w:rPr>
      <w:rFonts w:ascii="Univers" w:hAnsi="Univers"/>
      <w:b/>
      <w:u w:val="single"/>
    </w:rPr>
  </w:style>
  <w:style w:type="paragraph" w:styleId="Titre8">
    <w:name w:val="heading 8"/>
    <w:basedOn w:val="Normal"/>
    <w:next w:val="Normal"/>
    <w:qFormat/>
    <w:pPr>
      <w:keepNext/>
      <w:ind w:left="2410"/>
      <w:jc w:val="center"/>
      <w:outlineLvl w:val="7"/>
    </w:pPr>
    <w:rPr>
      <w:b/>
    </w:rPr>
  </w:style>
  <w:style w:type="paragraph" w:styleId="Titre9">
    <w:name w:val="heading 9"/>
    <w:basedOn w:val="Normal"/>
    <w:next w:val="Normal"/>
    <w:qFormat/>
    <w:pPr>
      <w:keepNext/>
      <w:ind w:left="1701" w:hanging="1701"/>
      <w:jc w:val="center"/>
      <w:outlineLvl w:val="8"/>
    </w:pPr>
    <w:rPr>
      <w:rFonts w:ascii="Arial" w:hAnsi="Arial"/>
      <w:b/>
      <w:bCs/>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Appelnotedebasdep">
    <w:name w:val="footnote reference"/>
    <w:rPr>
      <w:vertAlign w:val="superscript"/>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Corpsdetexte">
    <w:name w:val="Body Text"/>
    <w:basedOn w:val="Normal"/>
    <w:link w:val="CorpsdetexteCar"/>
    <w:pPr>
      <w:jc w:val="both"/>
    </w:pPr>
    <w:rPr>
      <w:rFonts w:ascii="Arial" w:hAnsi="Arial"/>
      <w:b/>
      <w:bCs/>
    </w:rPr>
  </w:style>
  <w:style w:type="paragraph" w:styleId="Corpsdetexte2">
    <w:name w:val="Body Text 2"/>
    <w:basedOn w:val="Normal"/>
    <w:link w:val="Corpsdetexte2Car"/>
    <w:uiPriority w:val="99"/>
    <w:pPr>
      <w:spacing w:before="120" w:after="120"/>
    </w:pPr>
    <w:rPr>
      <w:rFonts w:ascii="Arial" w:hAnsi="Arial"/>
      <w:i/>
      <w:sz w:val="16"/>
    </w:rPr>
  </w:style>
  <w:style w:type="paragraph" w:styleId="Corpsdetexte3">
    <w:name w:val="Body Text 3"/>
    <w:basedOn w:val="Normal"/>
    <w:link w:val="Corpsdetexte3Car"/>
    <w:uiPriority w:val="99"/>
    <w:pPr>
      <w:jc w:val="center"/>
    </w:pPr>
  </w:style>
  <w:style w:type="paragraph" w:styleId="Retraitcorpsdetexte">
    <w:name w:val="Body Text Indent"/>
    <w:basedOn w:val="Normal"/>
    <w:link w:val="RetraitcorpsdetexteCar"/>
    <w:uiPriority w:val="99"/>
    <w:pPr>
      <w:ind w:left="426"/>
      <w:jc w:val="both"/>
    </w:pPr>
    <w:rPr>
      <w:rFonts w:ascii="Arial" w:hAnsi="Arial"/>
      <w:bCs/>
      <w:iCs/>
    </w:rPr>
  </w:style>
  <w:style w:type="paragraph" w:styleId="Retraitcorpsdetexte2">
    <w:name w:val="Body Text Indent 2"/>
    <w:basedOn w:val="Normal"/>
    <w:link w:val="Retraitcorpsdetexte2Car"/>
    <w:uiPriority w:val="99"/>
    <w:pPr>
      <w:ind w:left="993"/>
    </w:pPr>
    <w:rPr>
      <w:rFonts w:ascii="Arial" w:hAnsi="Arial"/>
      <w:bCs/>
      <w:iCs/>
    </w:rPr>
  </w:style>
  <w:style w:type="paragraph" w:styleId="Normalcentr">
    <w:name w:val="Block Text"/>
    <w:basedOn w:val="Normal"/>
    <w:pPr>
      <w:tabs>
        <w:tab w:val="left" w:pos="284"/>
      </w:tabs>
      <w:ind w:left="284" w:right="142"/>
      <w:jc w:val="both"/>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uiPriority w:val="99"/>
    <w:pPr>
      <w:ind w:left="993"/>
      <w:jc w:val="both"/>
    </w:pPr>
    <w:rPr>
      <w:rFonts w:ascii="Arial" w:hAnsi="Arial"/>
      <w:bCs/>
      <w:iCs/>
    </w:rPr>
  </w:style>
  <w:style w:type="paragraph" w:styleId="Textedebulles">
    <w:name w:val="Balloon Text"/>
    <w:basedOn w:val="Normal"/>
    <w:link w:val="TextedebullesCar"/>
    <w:uiPriority w:val="99"/>
    <w:semiHidden/>
    <w:rsid w:val="00820C7C"/>
    <w:rPr>
      <w:rFonts w:ascii="Tahoma" w:hAnsi="Tahoma" w:cs="Tahoma"/>
      <w:sz w:val="16"/>
      <w:szCs w:val="16"/>
    </w:rPr>
  </w:style>
  <w:style w:type="paragraph" w:styleId="Paragraphedeliste">
    <w:name w:val="List Paragraph"/>
    <w:basedOn w:val="Normal"/>
    <w:link w:val="ParagraphedelisteCar"/>
    <w:uiPriority w:val="34"/>
    <w:qFormat/>
    <w:rsid w:val="004E00FB"/>
    <w:pPr>
      <w:ind w:left="708"/>
    </w:pPr>
  </w:style>
  <w:style w:type="table" w:styleId="Grilledutableau">
    <w:name w:val="Table Grid"/>
    <w:basedOn w:val="TableauNormal"/>
    <w:rsid w:val="00136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21006"/>
    <w:rPr>
      <w:rFonts w:ascii="Univers (WN)" w:hAnsi="Univers (WN)"/>
    </w:rPr>
  </w:style>
  <w:style w:type="character" w:customStyle="1" w:styleId="NotedebasdepageCar">
    <w:name w:val="Note de bas de page Car"/>
    <w:link w:val="Notedebasdepage"/>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link w:val="Titre1"/>
    <w:uiPriority w:val="9"/>
    <w:rsid w:val="003F262B"/>
    <w:rPr>
      <w:rFonts w:ascii="Arial" w:hAnsi="Arial" w:cs="Arial"/>
      <w:b/>
      <w:color w:val="000000"/>
      <w:sz w:val="28"/>
      <w:szCs w:val="22"/>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jc w:val="both"/>
    </w:pPr>
    <w:rPr>
      <w:rFonts w:ascii="Arial" w:eastAsia="Calibri" w:hAnsi="Arial" w:cs="Arial"/>
      <w:b/>
      <w:noProof/>
      <w:color w:val="003399"/>
      <w:sz w:val="21"/>
      <w:szCs w:val="21"/>
    </w:rPr>
  </w:style>
  <w:style w:type="character" w:customStyle="1" w:styleId="Titre2Car">
    <w:name w:val="Titre 2 Car"/>
    <w:link w:val="Titre2"/>
    <w:uiPriority w:val="9"/>
    <w:rsid w:val="00DF284E"/>
    <w:rPr>
      <w:rFonts w:ascii="Arial" w:hAnsi="Arial" w:cs="Arial"/>
      <w:b/>
    </w:rPr>
  </w:style>
  <w:style w:type="paragraph" w:styleId="TM2">
    <w:name w:val="toc 2"/>
    <w:basedOn w:val="Normal"/>
    <w:next w:val="Normal"/>
    <w:autoRedefine/>
    <w:uiPriority w:val="39"/>
    <w:unhideWhenUsed/>
    <w:rsid w:val="00B74ABD"/>
    <w:pPr>
      <w:tabs>
        <w:tab w:val="left" w:pos="567"/>
        <w:tab w:val="left" w:pos="9214"/>
      </w:tabs>
      <w:spacing w:before="40" w:after="40" w:line="276" w:lineRule="auto"/>
    </w:pPr>
    <w:rPr>
      <w:rFonts w:ascii="Arial" w:eastAsia="Calibri" w:hAnsi="Arial" w:cs="Arial"/>
      <w:noProof/>
      <w:color w:val="000000"/>
      <w:sz w:val="21"/>
      <w:szCs w:val="21"/>
    </w:rPr>
  </w:style>
  <w:style w:type="character" w:customStyle="1" w:styleId="Titre3Car">
    <w:name w:val="Titre 3 Car"/>
    <w:link w:val="Titre3"/>
    <w:uiPriority w:val="9"/>
    <w:rsid w:val="00FD3050"/>
    <w:rPr>
      <w:rFonts w:ascii="Arial" w:hAnsi="Arial"/>
      <w:b/>
      <w:bCs/>
      <w:sz w:val="22"/>
    </w:rPr>
  </w:style>
  <w:style w:type="paragraph" w:styleId="TM3">
    <w:name w:val="toc 3"/>
    <w:basedOn w:val="Normal"/>
    <w:next w:val="Normal"/>
    <w:autoRedefine/>
    <w:uiPriority w:val="39"/>
    <w:unhideWhenUsed/>
    <w:rsid w:val="00B74ABD"/>
    <w:pPr>
      <w:tabs>
        <w:tab w:val="left" w:pos="567"/>
        <w:tab w:val="left" w:pos="9214"/>
      </w:tabs>
      <w:spacing w:before="40" w:after="40" w:line="276" w:lineRule="auto"/>
      <w:ind w:left="709" w:hanging="709"/>
    </w:pPr>
    <w:rPr>
      <w:rFonts w:ascii="Arial" w:eastAsia="Calibri" w:hAnsi="Arial" w:cs="Arial"/>
      <w:sz w:val="22"/>
      <w:szCs w:val="22"/>
      <w:lang w:eastAsia="en-US"/>
    </w:rPr>
  </w:style>
  <w:style w:type="paragraph" w:customStyle="1" w:styleId="Default">
    <w:name w:val="Default"/>
    <w:rsid w:val="0081717B"/>
    <w:pPr>
      <w:autoSpaceDE w:val="0"/>
      <w:autoSpaceDN w:val="0"/>
      <w:adjustRightInd w:val="0"/>
    </w:pPr>
    <w:rPr>
      <w:rFonts w:ascii="Garamond" w:hAnsi="Garamond" w:cs="Garamond"/>
      <w:color w:val="000000"/>
      <w:sz w:val="24"/>
      <w:szCs w:val="24"/>
    </w:rPr>
  </w:style>
  <w:style w:type="character" w:customStyle="1" w:styleId="CorpsdetexteCar">
    <w:name w:val="Corps de texte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uiPriority w:val="99"/>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D65918"/>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D65918"/>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D65918"/>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D65918"/>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D65918"/>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D65918"/>
    <w:pPr>
      <w:spacing w:after="100" w:line="259"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semiHidden/>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3A1E31"/>
    <w:pPr>
      <w:widowControl w:val="0"/>
      <w:tabs>
        <w:tab w:val="left" w:pos="426"/>
        <w:tab w:val="left" w:pos="4962"/>
      </w:tabs>
      <w:autoSpaceDE w:val="0"/>
      <w:autoSpaceDN w:val="0"/>
      <w:adjustRightInd w:val="0"/>
      <w:ind w:left="284" w:right="284"/>
      <w:jc w:val="both"/>
      <w:outlineLvl w:val="0"/>
    </w:pPr>
    <w:rPr>
      <w:rFonts w:ascii="Arial" w:eastAsia="Calibri" w:hAnsi="Arial" w:cs="Arial"/>
      <w:bCs/>
      <w:iCs/>
      <w:color w:val="000000" w:themeColor="text1"/>
      <w:lang w:eastAsia="en-US"/>
    </w:rPr>
  </w:style>
  <w:style w:type="character" w:customStyle="1" w:styleId="paragrapheCar">
    <w:name w:val="paragraphe Car"/>
    <w:link w:val="paragraphe"/>
    <w:rsid w:val="003A1E31"/>
    <w:rPr>
      <w:rFonts w:ascii="Arial" w:eastAsia="Calibri" w:hAnsi="Arial" w:cs="Arial"/>
      <w:bCs/>
      <w:iCs/>
      <w:color w:val="000000" w:themeColor="text1"/>
      <w:lang w:eastAsia="en-US"/>
    </w:rPr>
  </w:style>
  <w:style w:type="paragraph" w:styleId="Titre">
    <w:name w:val="Title"/>
    <w:basedOn w:val="Normal"/>
    <w:next w:val="Normal"/>
    <w:link w:val="TitreCar"/>
    <w:autoRedefine/>
    <w:qFormat/>
    <w:rsid w:val="004F5223"/>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4F5223"/>
    <w:rPr>
      <w:rFonts w:ascii="Arial" w:eastAsiaTheme="majorEastAsia" w:hAnsi="Arial" w:cstheme="majorBidi"/>
      <w:b/>
      <w:spacing w:val="-10"/>
      <w:kern w:val="28"/>
      <w:sz w:val="3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jc w:val="both"/>
    </w:pPr>
    <w:rPr>
      <w:rFonts w:ascii="Arial" w:hAnsi="Arial" w:cs="Arial"/>
    </w:rPr>
  </w:style>
  <w:style w:type="character" w:customStyle="1" w:styleId="Style1Car">
    <w:name w:val="Style1 Car"/>
    <w:link w:val="Style1"/>
    <w:rsid w:val="00510E7E"/>
    <w:rPr>
      <w:rFonts w:ascii="Arial" w:hAnsi="Arial" w:cs="Arial"/>
    </w:rPr>
  </w:style>
  <w:style w:type="character" w:customStyle="1" w:styleId="ParagraphedelisteCar">
    <w:name w:val="Paragraphe de liste Car"/>
    <w:basedOn w:val="Policepardfaut"/>
    <w:link w:val="Paragraphedeliste"/>
    <w:uiPriority w:val="34"/>
    <w:locked/>
    <w:rsid w:val="004F6102"/>
    <w:rPr>
      <w:rFonts w:ascii="Univers (WN)" w:hAnsi="Univers (WN)"/>
    </w:rPr>
  </w:style>
  <w:style w:type="table" w:customStyle="1" w:styleId="Grilledutableau1">
    <w:name w:val="Grille du tableau1"/>
    <w:basedOn w:val="TableauNormal"/>
    <w:next w:val="Grilledutableau"/>
    <w:uiPriority w:val="39"/>
    <w:rsid w:val="000710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0710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macro">
    <w:name w:val="macro"/>
    <w:link w:val="TextedemacroCar"/>
    <w:unhideWhenUsed/>
    <w:rsid w:val="00804A3F"/>
    <w:pPr>
      <w:tabs>
        <w:tab w:val="left" w:pos="480"/>
        <w:tab w:val="left" w:pos="960"/>
        <w:tab w:val="left" w:pos="1440"/>
        <w:tab w:val="left" w:pos="1920"/>
        <w:tab w:val="left" w:pos="2400"/>
        <w:tab w:val="left" w:pos="2880"/>
        <w:tab w:val="left" w:pos="3360"/>
        <w:tab w:val="left" w:pos="3840"/>
        <w:tab w:val="left" w:pos="4320"/>
      </w:tabs>
    </w:pPr>
    <w:rPr>
      <w:rFonts w:ascii="Bookman" w:hAnsi="Bookman"/>
    </w:rPr>
  </w:style>
  <w:style w:type="character" w:customStyle="1" w:styleId="TextedemacroCar">
    <w:name w:val="Texte de macro Car"/>
    <w:basedOn w:val="Policepardfaut"/>
    <w:link w:val="Textedemacro"/>
    <w:rsid w:val="00804A3F"/>
    <w:rPr>
      <w:rFonts w:ascii="Bookman" w:hAnsi="Bookman"/>
    </w:rPr>
  </w:style>
  <w:style w:type="paragraph" w:styleId="NormalWeb">
    <w:name w:val="Normal (Web)"/>
    <w:basedOn w:val="Normal"/>
    <w:uiPriority w:val="99"/>
    <w:unhideWhenUsed/>
    <w:rsid w:val="00397A98"/>
    <w:pPr>
      <w:spacing w:before="100" w:beforeAutospacing="1" w:after="100" w:afterAutospacing="1"/>
    </w:pPr>
    <w:rPr>
      <w:rFonts w:ascii="Times New Roman" w:hAnsi="Times New Roman"/>
      <w:sz w:val="24"/>
      <w:szCs w:val="24"/>
    </w:rPr>
  </w:style>
  <w:style w:type="table" w:customStyle="1" w:styleId="Grilledutableau3">
    <w:name w:val="Grille du tableau3"/>
    <w:basedOn w:val="TableauNormal"/>
    <w:next w:val="Grilledutableau"/>
    <w:uiPriority w:val="39"/>
    <w:rsid w:val="005017D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304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A174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9137">
      <w:bodyDiv w:val="1"/>
      <w:marLeft w:val="0"/>
      <w:marRight w:val="0"/>
      <w:marTop w:val="0"/>
      <w:marBottom w:val="0"/>
      <w:divBdr>
        <w:top w:val="none" w:sz="0" w:space="0" w:color="auto"/>
        <w:left w:val="none" w:sz="0" w:space="0" w:color="auto"/>
        <w:bottom w:val="none" w:sz="0" w:space="0" w:color="auto"/>
        <w:right w:val="none" w:sz="0" w:space="0" w:color="auto"/>
      </w:divBdr>
    </w:div>
    <w:div w:id="92826219">
      <w:bodyDiv w:val="1"/>
      <w:marLeft w:val="0"/>
      <w:marRight w:val="0"/>
      <w:marTop w:val="0"/>
      <w:marBottom w:val="0"/>
      <w:divBdr>
        <w:top w:val="none" w:sz="0" w:space="0" w:color="auto"/>
        <w:left w:val="none" w:sz="0" w:space="0" w:color="auto"/>
        <w:bottom w:val="none" w:sz="0" w:space="0" w:color="auto"/>
        <w:right w:val="none" w:sz="0" w:space="0" w:color="auto"/>
      </w:divBdr>
    </w:div>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343287773">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484710257">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677581256">
      <w:bodyDiv w:val="1"/>
      <w:marLeft w:val="0"/>
      <w:marRight w:val="0"/>
      <w:marTop w:val="0"/>
      <w:marBottom w:val="0"/>
      <w:divBdr>
        <w:top w:val="none" w:sz="0" w:space="0" w:color="auto"/>
        <w:left w:val="none" w:sz="0" w:space="0" w:color="auto"/>
        <w:bottom w:val="none" w:sz="0" w:space="0" w:color="auto"/>
        <w:right w:val="none" w:sz="0" w:space="0" w:color="auto"/>
      </w:divBdr>
    </w:div>
    <w:div w:id="918903777">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137180725">
      <w:bodyDiv w:val="1"/>
      <w:marLeft w:val="0"/>
      <w:marRight w:val="0"/>
      <w:marTop w:val="0"/>
      <w:marBottom w:val="0"/>
      <w:divBdr>
        <w:top w:val="none" w:sz="0" w:space="0" w:color="auto"/>
        <w:left w:val="none" w:sz="0" w:space="0" w:color="auto"/>
        <w:bottom w:val="none" w:sz="0" w:space="0" w:color="auto"/>
        <w:right w:val="none" w:sz="0" w:space="0" w:color="auto"/>
      </w:divBdr>
    </w:div>
    <w:div w:id="1156842778">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285039245">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1373385816">
      <w:bodyDiv w:val="1"/>
      <w:marLeft w:val="0"/>
      <w:marRight w:val="0"/>
      <w:marTop w:val="0"/>
      <w:marBottom w:val="0"/>
      <w:divBdr>
        <w:top w:val="none" w:sz="0" w:space="0" w:color="auto"/>
        <w:left w:val="none" w:sz="0" w:space="0" w:color="auto"/>
        <w:bottom w:val="none" w:sz="0" w:space="0" w:color="auto"/>
        <w:right w:val="none" w:sz="0" w:space="0" w:color="auto"/>
      </w:divBdr>
    </w:div>
    <w:div w:id="1589313626">
      <w:bodyDiv w:val="1"/>
      <w:marLeft w:val="0"/>
      <w:marRight w:val="0"/>
      <w:marTop w:val="0"/>
      <w:marBottom w:val="0"/>
      <w:divBdr>
        <w:top w:val="none" w:sz="0" w:space="0" w:color="auto"/>
        <w:left w:val="none" w:sz="0" w:space="0" w:color="auto"/>
        <w:bottom w:val="none" w:sz="0" w:space="0" w:color="auto"/>
        <w:right w:val="none" w:sz="0" w:space="0" w:color="auto"/>
      </w:divBdr>
    </w:div>
    <w:div w:id="2034459581">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 w:id="2134325836">
      <w:bodyDiv w:val="1"/>
      <w:marLeft w:val="0"/>
      <w:marRight w:val="0"/>
      <w:marTop w:val="0"/>
      <w:marBottom w:val="0"/>
      <w:divBdr>
        <w:top w:val="none" w:sz="0" w:space="0" w:color="auto"/>
        <w:left w:val="none" w:sz="0" w:space="0" w:color="auto"/>
        <w:bottom w:val="none" w:sz="0" w:space="0" w:color="auto"/>
        <w:right w:val="none" w:sz="0" w:space="0" w:color="auto"/>
      </w:divBdr>
    </w:div>
    <w:div w:id="213740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c-ouest-dap-bfo.charge-rel-entr.fct@intradef.gouv.fr" TargetMode="External"/><Relationship Id="rId18" Type="http://schemas.openxmlformats.org/officeDocument/2006/relationships/hyperlink" Target="https://www.marches-publics.gouv.fr/?page=entreprise.AccueilEntreprise" TargetMode="External"/><Relationship Id="rId26" Type="http://schemas.openxmlformats.org/officeDocument/2006/relationships/hyperlink" Target="http://www.achats.defense.gouv.fr" TargetMode="External"/><Relationship Id="rId39"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34" Type="http://schemas.openxmlformats.org/officeDocument/2006/relationships/footer" Target="footer3.xml"/><Relationship Id="rId42" Type="http://schemas.openxmlformats.org/officeDocument/2006/relationships/image" Target="media/image5.png"/><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dfip29@dgfip.finances.gouv.fr" TargetMode="External"/><Relationship Id="rId17" Type="http://schemas.microsoft.com/office/2011/relationships/commentsExtended" Target="commentsExtended.xml"/><Relationship Id="rId25" Type="http://schemas.openxmlformats.org/officeDocument/2006/relationships/hyperlink" Target="https://www.marches-publics.gouv.fr/?page=entreprise.AccueilEntreprise" TargetMode="External"/><Relationship Id="rId33" Type="http://schemas.openxmlformats.org/officeDocument/2006/relationships/header" Target="header3.xml"/><Relationship Id="rId3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dume.chorus-pro.gouv.fr/" TargetMode="External"/><Relationship Id="rId29" Type="http://schemas.openxmlformats.org/officeDocument/2006/relationships/hyperlink" Target="https://www.legifrance.gouv.fr/jorf/id/JORFTEXT000043310341"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page=entreprise.AccueilEntreprise" TargetMode="External"/><Relationship Id="rId32" Type="http://schemas.openxmlformats.org/officeDocument/2006/relationships/footer" Target="footer2.xml"/><Relationship Id="rId37" Type="http://schemas.openxmlformats.org/officeDocument/2006/relationships/hyperlink" Target="mailto:minarm.mediateur-entreprises.fct@intradef.gouv.fr" TargetMode="External"/><Relationship Id="rId40" Type="http://schemas.openxmlformats.org/officeDocument/2006/relationships/image" Target="media/image3.pn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inarm.mediateur-entreprises.fct@intradef.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footer" Target="footer1.xml"/><Relationship Id="rId36"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yperlink" Target="https://www.marches-publics.gouv.fr/?page=entreprise.AccueilEntreprise" TargetMode="External"/><Relationship Id="rId31" Type="http://schemas.openxmlformats.org/officeDocument/2006/relationships/header" Target="header2.xml"/><Relationship Id="rId44" Type="http://schemas.openxmlformats.org/officeDocument/2006/relationships/hyperlink" Target="http://www.economie.gouv.fr/daj/formulaires-declaration-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ouest-dfin-fo.referent.fct@intradef.gouv.fr" TargetMode="External"/><Relationship Id="rId22" Type="http://schemas.openxmlformats.org/officeDocument/2006/relationships/hyperlink" Target="https://www.economie.gouv.fr/daj/formulaires-declaration-du-candidat" TargetMode="External"/><Relationship Id="rId27" Type="http://schemas.openxmlformats.org/officeDocument/2006/relationships/header" Target="header1.xml"/><Relationship Id="rId30" Type="http://schemas.openxmlformats.org/officeDocument/2006/relationships/hyperlink" Target="https://www.legifrance.gouv.fr/codes/id/LEGITEXT000037701019/" TargetMode="External"/><Relationship Id="rId35" Type="http://schemas.openxmlformats.org/officeDocument/2006/relationships/hyperlink" Target="https://www.insee.fr/fr/statistiques/serie/001565196" TargetMode="External"/><Relationship Id="rId43" Type="http://schemas.openxmlformats.org/officeDocument/2006/relationships/hyperlink" Target="mailto:pfc-ouest-dap-bma-cem.charge-soutien.fct@intradef.gouv.fr"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754C5BC57D4559B2CA574FF7DFB5E9"/>
        <w:category>
          <w:name w:val="Général"/>
          <w:gallery w:val="placeholder"/>
        </w:category>
        <w:types>
          <w:type w:val="bbPlcHdr"/>
        </w:types>
        <w:behaviors>
          <w:behavior w:val="content"/>
        </w:behaviors>
        <w:guid w:val="{C10F5BF4-DD8A-4263-9409-2031C5E61701}"/>
      </w:docPartPr>
      <w:docPartBody>
        <w:p w:rsidR="00F5332E" w:rsidRDefault="003E19BE" w:rsidP="003E19BE">
          <w:pPr>
            <w:pStyle w:val="F2754C5BC57D4559B2CA574FF7DFB5E9"/>
          </w:pPr>
          <w:r w:rsidRPr="005D3E0B">
            <w:rPr>
              <w:rStyle w:val="Textedelespacerserv"/>
            </w:rPr>
            <w:t>Choisissez un élément.</w:t>
          </w:r>
        </w:p>
      </w:docPartBody>
    </w:docPart>
    <w:docPart>
      <w:docPartPr>
        <w:name w:val="488B0AD5C0FA4344863DE231174BCC63"/>
        <w:category>
          <w:name w:val="Général"/>
          <w:gallery w:val="placeholder"/>
        </w:category>
        <w:types>
          <w:type w:val="bbPlcHdr"/>
        </w:types>
        <w:behaviors>
          <w:behavior w:val="content"/>
        </w:behaviors>
        <w:guid w:val="{74C07E8B-891E-493A-8A16-BD64F3E9746E}"/>
      </w:docPartPr>
      <w:docPartBody>
        <w:p w:rsidR="00F5332E" w:rsidRDefault="003E19BE" w:rsidP="003E19BE">
          <w:pPr>
            <w:pStyle w:val="488B0AD5C0FA4344863DE231174BCC63"/>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ExtraBold">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IDFont+F1">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BE"/>
    <w:rsid w:val="00062627"/>
    <w:rsid w:val="000D28BB"/>
    <w:rsid w:val="00101D79"/>
    <w:rsid w:val="00184D54"/>
    <w:rsid w:val="00190CC7"/>
    <w:rsid w:val="001D4284"/>
    <w:rsid w:val="00215336"/>
    <w:rsid w:val="00223229"/>
    <w:rsid w:val="0030753B"/>
    <w:rsid w:val="003B4DBD"/>
    <w:rsid w:val="003E19BE"/>
    <w:rsid w:val="003F0D19"/>
    <w:rsid w:val="00406B5E"/>
    <w:rsid w:val="004C0864"/>
    <w:rsid w:val="004E69A3"/>
    <w:rsid w:val="00524E11"/>
    <w:rsid w:val="00627CF9"/>
    <w:rsid w:val="00705DB0"/>
    <w:rsid w:val="00710FC4"/>
    <w:rsid w:val="007125D6"/>
    <w:rsid w:val="007F6E24"/>
    <w:rsid w:val="00883C62"/>
    <w:rsid w:val="00885CD9"/>
    <w:rsid w:val="008950B0"/>
    <w:rsid w:val="008D21A3"/>
    <w:rsid w:val="00945E68"/>
    <w:rsid w:val="00971BD5"/>
    <w:rsid w:val="009945D1"/>
    <w:rsid w:val="009B660B"/>
    <w:rsid w:val="009F7E98"/>
    <w:rsid w:val="00A13A8A"/>
    <w:rsid w:val="00A16F99"/>
    <w:rsid w:val="00A46135"/>
    <w:rsid w:val="00A81FCC"/>
    <w:rsid w:val="00A87C00"/>
    <w:rsid w:val="00AA1FA3"/>
    <w:rsid w:val="00AA22B4"/>
    <w:rsid w:val="00AF1D66"/>
    <w:rsid w:val="00AF45D5"/>
    <w:rsid w:val="00B40BBD"/>
    <w:rsid w:val="00B51B8B"/>
    <w:rsid w:val="00C73A4E"/>
    <w:rsid w:val="00CF39D2"/>
    <w:rsid w:val="00D041C8"/>
    <w:rsid w:val="00D06719"/>
    <w:rsid w:val="00D32217"/>
    <w:rsid w:val="00D92971"/>
    <w:rsid w:val="00E3281E"/>
    <w:rsid w:val="00E3413C"/>
    <w:rsid w:val="00E4510F"/>
    <w:rsid w:val="00E83BE1"/>
    <w:rsid w:val="00F163D5"/>
    <w:rsid w:val="00F5332E"/>
    <w:rsid w:val="00F575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E19BE"/>
    <w:rPr>
      <w:color w:val="808080"/>
    </w:rPr>
  </w:style>
  <w:style w:type="paragraph" w:customStyle="1" w:styleId="4BBA794D120F4A34974C2A5160224680">
    <w:name w:val="4BBA794D120F4A34974C2A5160224680"/>
    <w:rsid w:val="003E19BE"/>
  </w:style>
  <w:style w:type="paragraph" w:customStyle="1" w:styleId="CAB8F6AB07C946D98D710D0383E310EA">
    <w:name w:val="CAB8F6AB07C946D98D710D0383E310EA"/>
    <w:rsid w:val="003E19BE"/>
  </w:style>
  <w:style w:type="paragraph" w:customStyle="1" w:styleId="CAB8F6AB07C946D98D710D0383E310EA1">
    <w:name w:val="CAB8F6AB07C946D98D710D0383E310EA1"/>
    <w:rsid w:val="003E19BE"/>
    <w:pPr>
      <w:spacing w:after="0" w:line="240" w:lineRule="auto"/>
      <w:ind w:left="708"/>
    </w:pPr>
    <w:rPr>
      <w:rFonts w:ascii="Univers (WN)" w:eastAsia="Times New Roman" w:hAnsi="Univers (WN)" w:cs="Times New Roman"/>
      <w:sz w:val="20"/>
      <w:szCs w:val="20"/>
    </w:rPr>
  </w:style>
  <w:style w:type="paragraph" w:customStyle="1" w:styleId="F2754C5BC57D4559B2CA574FF7DFB5E9">
    <w:name w:val="F2754C5BC57D4559B2CA574FF7DFB5E9"/>
    <w:rsid w:val="003E19BE"/>
  </w:style>
  <w:style w:type="paragraph" w:customStyle="1" w:styleId="488B0AD5C0FA4344863DE231174BCC63">
    <w:name w:val="488B0AD5C0FA4344863DE231174BCC63"/>
    <w:rsid w:val="003E19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309F-EE00-4E83-866A-61FCA3894F2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ad057606-731d-4e73-844a-119e3122cb5c"/>
    <ds:schemaRef ds:uri="8bd4be65-3fd5-4d55-8bf6-5b84c736d17c"/>
    <ds:schemaRef ds:uri="http://www.w3.org/XML/1998/namespace"/>
  </ds:schemaRefs>
</ds:datastoreItem>
</file>

<file path=customXml/itemProps2.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4.xml><?xml version="1.0" encoding="utf-8"?>
<ds:datastoreItem xmlns:ds="http://schemas.openxmlformats.org/officeDocument/2006/customXml" ds:itemID="{9BCF970F-D4A2-49CA-AD76-B136EE03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Achat.dotm</Template>
  <TotalTime>66</TotalTime>
  <Pages>30</Pages>
  <Words>12219</Words>
  <Characters>71886</Characters>
  <Application>Microsoft Office Word</Application>
  <DocSecurity>0</DocSecurity>
  <Lines>599</Lines>
  <Paragraphs>167</Paragraphs>
  <ScaleCrop>false</ScaleCrop>
  <HeadingPairs>
    <vt:vector size="2" baseType="variant">
      <vt:variant>
        <vt:lpstr>Titre</vt:lpstr>
      </vt:variant>
      <vt:variant>
        <vt:i4>1</vt:i4>
      </vt:variant>
    </vt:vector>
  </HeadingPairs>
  <TitlesOfParts>
    <vt:vector size="1" baseType="lpstr">
      <vt:lpstr>DCE simplifié</vt:lpstr>
    </vt:vector>
  </TitlesOfParts>
  <Company>NNTK GBMA</Company>
  <LinksUpToDate>false</LinksUpToDate>
  <CharactersWithSpaces>83938</CharactersWithSpaces>
  <SharedDoc>false</SharedDoc>
  <HLinks>
    <vt:vector size="60" baseType="variant">
      <vt:variant>
        <vt:i4>5767283</vt:i4>
      </vt:variant>
      <vt:variant>
        <vt:i4>30</vt:i4>
      </vt:variant>
      <vt:variant>
        <vt:i4>0</vt:i4>
      </vt:variant>
      <vt:variant>
        <vt:i4>5</vt:i4>
      </vt:variant>
      <vt:variant>
        <vt:lpwstr>mailto:pfaf-co-baps1.cds.fct@intradef.gouv.fr</vt:lpwstr>
      </vt:variant>
      <vt:variant>
        <vt:lpwstr/>
      </vt:variant>
      <vt:variant>
        <vt:i4>5636102</vt:i4>
      </vt:variant>
      <vt:variant>
        <vt:i4>27</vt:i4>
      </vt:variant>
      <vt:variant>
        <vt:i4>0</vt:i4>
      </vt:variant>
      <vt:variant>
        <vt:i4>5</vt:i4>
      </vt:variant>
      <vt:variant>
        <vt:lpwstr>http://www.finances.gouv.fr/</vt:lpwstr>
      </vt:variant>
      <vt:variant>
        <vt:lpwstr/>
      </vt:variant>
      <vt:variant>
        <vt:i4>589873</vt:i4>
      </vt:variant>
      <vt:variant>
        <vt:i4>24</vt:i4>
      </vt:variant>
      <vt:variant>
        <vt:i4>0</vt:i4>
      </vt:variant>
      <vt:variant>
        <vt:i4>5</vt:i4>
      </vt:variant>
      <vt:variant>
        <vt:lpwstr>mailto:ddfip29@dgfip.finances.gouv.fr</vt:lpwstr>
      </vt:variant>
      <vt:variant>
        <vt:lpwstr/>
      </vt:variant>
      <vt:variant>
        <vt:i4>5374000</vt:i4>
      </vt:variant>
      <vt:variant>
        <vt:i4>21</vt:i4>
      </vt:variant>
      <vt:variant>
        <vt:i4>0</vt:i4>
      </vt:variant>
      <vt:variant>
        <vt:i4>5</vt:i4>
      </vt:variant>
      <vt:variant>
        <vt:lpwstr>mailto:pfaf-co.liquid-facture.fct@intradef.gouv.fr</vt:lpwstr>
      </vt:variant>
      <vt:variant>
        <vt:lpwstr/>
      </vt:variant>
      <vt:variant>
        <vt:i4>6291568</vt:i4>
      </vt:variant>
      <vt:variant>
        <vt:i4>18</vt:i4>
      </vt:variant>
      <vt:variant>
        <vt:i4>0</vt:i4>
      </vt:variant>
      <vt:variant>
        <vt:i4>5</vt:i4>
      </vt:variant>
      <vt:variant>
        <vt:lpwstr>http://www.defense.gouv.fr/pme-pmi</vt:lpwstr>
      </vt:variant>
      <vt:variant>
        <vt:lpwstr/>
      </vt:variant>
      <vt:variant>
        <vt:i4>5767283</vt:i4>
      </vt:variant>
      <vt:variant>
        <vt:i4>15</vt:i4>
      </vt:variant>
      <vt:variant>
        <vt:i4>0</vt:i4>
      </vt:variant>
      <vt:variant>
        <vt:i4>5</vt:i4>
      </vt:variant>
      <vt:variant>
        <vt:lpwstr>mailto:pfaf-co-baps1.cds.fct@intradef.gouv.fr</vt:lpwstr>
      </vt:variant>
      <vt:variant>
        <vt:lpwstr/>
      </vt:variant>
      <vt:variant>
        <vt:i4>5767283</vt:i4>
      </vt:variant>
      <vt:variant>
        <vt:i4>12</vt:i4>
      </vt:variant>
      <vt:variant>
        <vt:i4>0</vt:i4>
      </vt:variant>
      <vt:variant>
        <vt:i4>5</vt:i4>
      </vt:variant>
      <vt:variant>
        <vt:lpwstr>mailto:pfaf-co-baps1.cds.fct@intradef.gouv.fr</vt:lpwstr>
      </vt:variant>
      <vt:variant>
        <vt:lpwstr/>
      </vt:variant>
      <vt:variant>
        <vt:i4>4063281</vt:i4>
      </vt:variant>
      <vt:variant>
        <vt:i4>9</vt:i4>
      </vt:variant>
      <vt:variant>
        <vt:i4>0</vt:i4>
      </vt:variant>
      <vt:variant>
        <vt:i4>5</vt:i4>
      </vt:variant>
      <vt:variant>
        <vt:lpwstr>https://ec.europa.eu/tools/espd/filter?lang=fr</vt:lpwstr>
      </vt:variant>
      <vt:variant>
        <vt:lpwstr/>
      </vt:variant>
      <vt:variant>
        <vt:i4>4063281</vt:i4>
      </vt:variant>
      <vt:variant>
        <vt:i4>6</vt:i4>
      </vt:variant>
      <vt:variant>
        <vt:i4>0</vt:i4>
      </vt:variant>
      <vt:variant>
        <vt:i4>5</vt:i4>
      </vt:variant>
      <vt:variant>
        <vt:lpwstr>https://ec.europa.eu/tools/espd/filter?lang=fr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creator>NNTK GMBA</dc:creator>
  <cp:lastModifiedBy>MANELPHE Olivier ATTACHE ADMI</cp:lastModifiedBy>
  <cp:revision>8</cp:revision>
  <cp:lastPrinted>2025-09-12T09:55:00Z</cp:lastPrinted>
  <dcterms:created xsi:type="dcterms:W3CDTF">2025-09-09T07:32:00Z</dcterms:created>
  <dcterms:modified xsi:type="dcterms:W3CDTF">2025-09-12T09:57:00Z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ies>
</file>