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806E07" w14:textId="77777777" w:rsidR="009B1CD0" w:rsidRPr="00AE53DF" w:rsidRDefault="009B1CD0" w:rsidP="00844DAA">
      <w:pPr>
        <w:tabs>
          <w:tab w:val="left" w:pos="851"/>
        </w:tabs>
        <w:spacing w:before="60" w:after="60"/>
        <w:jc w:val="center"/>
        <w:rPr>
          <w:rFonts w:ascii="Arial" w:hAnsi="Arial" w:cs="Arial"/>
          <w:sz w:val="1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9F0ADA1" w14:textId="77777777">
        <w:trPr>
          <w:trHeight w:val="1132"/>
        </w:trPr>
        <w:tc>
          <w:tcPr>
            <w:tcW w:w="10434" w:type="dxa"/>
            <w:shd w:val="clear" w:color="auto" w:fill="auto"/>
          </w:tcPr>
          <w:p w14:paraId="4E09B365" w14:textId="77777777" w:rsidR="00541CA3" w:rsidRDefault="00457AC6" w:rsidP="00A010AE">
            <w:pPr>
              <w:pStyle w:val="Pieddepage"/>
              <w:tabs>
                <w:tab w:val="clear" w:pos="4536"/>
                <w:tab w:val="clear" w:pos="9072"/>
                <w:tab w:val="left" w:pos="851"/>
              </w:tabs>
              <w:jc w:val="right"/>
              <w:rPr>
                <w:rFonts w:ascii="Arial" w:hAnsi="Arial" w:cs="Arial"/>
                <w:b/>
                <w:sz w:val="18"/>
                <w:szCs w:val="18"/>
              </w:rPr>
            </w:pPr>
            <w:r>
              <w:rPr>
                <w:noProof/>
              </w:rPr>
              <w:drawing>
                <wp:inline distT="0" distB="0" distL="0" distR="0" wp14:anchorId="0DCA99D4" wp14:editId="307C235F">
                  <wp:extent cx="1259840" cy="64770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9840" cy="647700"/>
                          </a:xfrm>
                          <a:prstGeom prst="rect">
                            <a:avLst/>
                          </a:prstGeom>
                        </pic:spPr>
                      </pic:pic>
                    </a:graphicData>
                  </a:graphic>
                </wp:inline>
              </w:drawing>
            </w:r>
          </w:p>
          <w:p w14:paraId="65341403" w14:textId="77777777" w:rsidR="009B1CD0" w:rsidRDefault="009B1CD0" w:rsidP="00AE53DF">
            <w:pPr>
              <w:pStyle w:val="Pieddepage"/>
              <w:tabs>
                <w:tab w:val="clear" w:pos="4536"/>
                <w:tab w:val="clear" w:pos="9072"/>
                <w:tab w:val="left" w:pos="851"/>
                <w:tab w:val="left" w:pos="5700"/>
              </w:tabs>
            </w:pPr>
          </w:p>
        </w:tc>
      </w:tr>
    </w:tbl>
    <w:p w14:paraId="4141BA9A"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RPr="00392658" w14:paraId="4C430282" w14:textId="77777777" w:rsidTr="00862411">
        <w:trPr>
          <w:jc w:val="center"/>
        </w:trPr>
        <w:tc>
          <w:tcPr>
            <w:tcW w:w="9002" w:type="dxa"/>
            <w:shd w:val="clear" w:color="auto" w:fill="66CCFF"/>
          </w:tcPr>
          <w:p w14:paraId="11A079DE" w14:textId="77777777" w:rsidR="00AD1EA5" w:rsidRPr="00BD302E" w:rsidRDefault="009B1CD0" w:rsidP="00C22818">
            <w:pPr>
              <w:tabs>
                <w:tab w:val="left" w:pos="851"/>
              </w:tabs>
              <w:jc w:val="center"/>
              <w:rPr>
                <w:rFonts w:ascii="Arial" w:hAnsi="Arial" w:cs="Arial"/>
                <w:b/>
                <w:bCs/>
                <w:sz w:val="14"/>
                <w:szCs w:val="28"/>
              </w:rPr>
            </w:pPr>
            <w:r w:rsidRPr="00BD302E">
              <w:rPr>
                <w:rFonts w:ascii="Arial" w:hAnsi="Arial" w:cs="Arial"/>
                <w:b/>
                <w:bCs/>
                <w:caps/>
                <w:sz w:val="28"/>
                <w:szCs w:val="28"/>
              </w:rPr>
              <w:t>ACTE</w:t>
            </w:r>
            <w:r w:rsidRPr="00BD302E">
              <w:rPr>
                <w:rFonts w:ascii="Arial" w:hAnsi="Arial" w:cs="Arial"/>
                <w:b/>
                <w:bCs/>
                <w:sz w:val="28"/>
                <w:szCs w:val="28"/>
              </w:rPr>
              <w:t xml:space="preserve"> D’ENGAGEMENT</w:t>
            </w:r>
            <w:r w:rsidR="009312A7" w:rsidRPr="00BD302E">
              <w:rPr>
                <w:rFonts w:ascii="Arial" w:hAnsi="Arial" w:cs="Arial"/>
                <w:b/>
                <w:bCs/>
                <w:sz w:val="28"/>
                <w:szCs w:val="28"/>
              </w:rPr>
              <w:t xml:space="preserve"> </w:t>
            </w:r>
          </w:p>
          <w:p w14:paraId="546FFDE8" w14:textId="13579730" w:rsidR="009B1CD0" w:rsidRPr="00392658" w:rsidRDefault="009312A7" w:rsidP="00C22818">
            <w:pPr>
              <w:tabs>
                <w:tab w:val="left" w:pos="851"/>
              </w:tabs>
              <w:jc w:val="center"/>
              <w:rPr>
                <w:rFonts w:ascii="Trebuchet MS" w:hAnsi="Trebuchet MS"/>
                <w:caps/>
                <w:sz w:val="28"/>
                <w:szCs w:val="28"/>
              </w:rPr>
            </w:pPr>
            <w:r w:rsidRPr="00BD302E">
              <w:rPr>
                <w:rFonts w:ascii="Arial" w:hAnsi="Arial" w:cs="Arial"/>
                <w:b/>
                <w:bCs/>
                <w:sz w:val="28"/>
                <w:szCs w:val="28"/>
              </w:rPr>
              <w:t xml:space="preserve">réf. </w:t>
            </w:r>
            <w:bookmarkStart w:id="0" w:name="_Hlk134541572"/>
            <w:r w:rsidR="009A0C4D" w:rsidRPr="009A0C4D">
              <w:rPr>
                <w:rFonts w:ascii="Marianne" w:hAnsi="Marianne"/>
                <w:b/>
                <w:bCs/>
                <w:sz w:val="22"/>
                <w:szCs w:val="22"/>
              </w:rPr>
              <w:t>DFA-23-10001-00707A</w:t>
            </w:r>
            <w:bookmarkEnd w:id="0"/>
          </w:p>
        </w:tc>
        <w:tc>
          <w:tcPr>
            <w:tcW w:w="1275" w:type="dxa"/>
            <w:shd w:val="clear" w:color="auto" w:fill="66CCFF"/>
          </w:tcPr>
          <w:p w14:paraId="676C9953" w14:textId="77777777" w:rsidR="009B1CD0" w:rsidRPr="00392658" w:rsidRDefault="009B1CD0" w:rsidP="0083205E">
            <w:pPr>
              <w:pStyle w:val="Titre8"/>
              <w:tabs>
                <w:tab w:val="left" w:pos="851"/>
                <w:tab w:val="right" w:pos="9639"/>
              </w:tabs>
              <w:spacing w:before="120" w:after="120"/>
              <w:rPr>
                <w:rFonts w:ascii="Trebuchet MS" w:hAnsi="Trebuchet MS"/>
              </w:rPr>
            </w:pPr>
          </w:p>
        </w:tc>
      </w:tr>
    </w:tbl>
    <w:p w14:paraId="41C40AA5" w14:textId="77777777" w:rsidR="00761235" w:rsidRPr="00BD302E" w:rsidRDefault="007164B3" w:rsidP="007164B3">
      <w:pPr>
        <w:pStyle w:val="Corpsdetexte31"/>
        <w:tabs>
          <w:tab w:val="left" w:pos="851"/>
        </w:tabs>
        <w:jc w:val="center"/>
        <w:rPr>
          <w:b/>
          <w:i w:val="0"/>
          <w:sz w:val="12"/>
        </w:rPr>
      </w:pPr>
      <w:r w:rsidRPr="00BD302E">
        <w:rPr>
          <w:b/>
          <w:i w:val="0"/>
          <w:sz w:val="24"/>
        </w:rPr>
        <w:t xml:space="preserve">PROCEDURE </w:t>
      </w:r>
      <w:r w:rsidR="00955673" w:rsidRPr="00BD302E">
        <w:rPr>
          <w:b/>
          <w:i w:val="0"/>
          <w:sz w:val="24"/>
        </w:rPr>
        <w:t>FORMALISEE</w:t>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605886AC" w14:textId="77777777" w:rsidTr="003E31C2">
        <w:tc>
          <w:tcPr>
            <w:tcW w:w="10277" w:type="dxa"/>
            <w:shd w:val="clear" w:color="auto" w:fill="66CCFF"/>
          </w:tcPr>
          <w:p w14:paraId="18D9387B"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3F3352F8" w14:textId="77777777" w:rsidR="00761235" w:rsidRPr="00761235" w:rsidRDefault="00761235" w:rsidP="006C4338">
      <w:pPr>
        <w:tabs>
          <w:tab w:val="left" w:pos="426"/>
          <w:tab w:val="left" w:pos="851"/>
        </w:tabs>
        <w:jc w:val="both"/>
        <w:rPr>
          <w:rFonts w:ascii="Trebuchet MS" w:hAnsi="Trebuchet MS"/>
          <w:sz w:val="16"/>
        </w:rPr>
      </w:pPr>
    </w:p>
    <w:p w14:paraId="2F02CFCF" w14:textId="3F5E100D"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 xml:space="preserve">u </w:t>
      </w:r>
      <w:r w:rsidR="00A8563C">
        <w:rPr>
          <w:rFonts w:ascii="Arial" w:hAnsi="Arial" w:cs="Arial"/>
          <w:bCs/>
        </w:rPr>
        <w:t>marché</w:t>
      </w:r>
      <w:r w:rsidR="00A8563C" w:rsidRPr="008571D3">
        <w:rPr>
          <w:rFonts w:ascii="Arial" w:hAnsi="Arial" w:cs="Arial"/>
          <w:bCs/>
        </w:rPr>
        <w:t xml:space="preserve"> </w:t>
      </w:r>
      <w:r w:rsidR="00A8563C" w:rsidRPr="008571D3">
        <w:rPr>
          <w:rFonts w:ascii="Arial" w:hAnsi="Arial" w:cs="Arial"/>
        </w:rPr>
        <w:t>:</w:t>
      </w:r>
      <w:r w:rsidR="00A8563C" w:rsidRPr="00A8563C">
        <w:t xml:space="preserve"> </w:t>
      </w:r>
      <w:r w:rsidR="006A440D">
        <w:rPr>
          <w:b/>
          <w:bCs/>
          <w:sz w:val="28"/>
          <w:szCs w:val="28"/>
        </w:rPr>
        <w:t xml:space="preserve">ACCORD CADRE </w:t>
      </w:r>
      <w:r w:rsidR="006A440D" w:rsidRPr="003712AD">
        <w:rPr>
          <w:b/>
          <w:bCs/>
          <w:sz w:val="28"/>
          <w:szCs w:val="28"/>
        </w:rPr>
        <w:t xml:space="preserve">PRESTATION D'AUDIT DANS LE CADRE DE LA CERTIFICATION </w:t>
      </w:r>
      <w:r w:rsidR="003B68AA">
        <w:rPr>
          <w:b/>
          <w:bCs/>
          <w:sz w:val="28"/>
          <w:szCs w:val="28"/>
        </w:rPr>
        <w:t>REGLEMENTAIRE ATEX</w:t>
      </w:r>
      <w:r w:rsidR="006A17A0">
        <w:rPr>
          <w:b/>
          <w:bCs/>
          <w:sz w:val="28"/>
          <w:szCs w:val="28"/>
        </w:rPr>
        <w:t>/UKEX/</w:t>
      </w:r>
      <w:r w:rsidR="003B68AA">
        <w:rPr>
          <w:b/>
          <w:bCs/>
          <w:sz w:val="28"/>
          <w:szCs w:val="28"/>
        </w:rPr>
        <w:t>IECEX</w:t>
      </w:r>
      <w:r w:rsidR="006A440D" w:rsidRPr="003712AD">
        <w:rPr>
          <w:b/>
          <w:bCs/>
          <w:sz w:val="28"/>
          <w:szCs w:val="28"/>
        </w:rPr>
        <w:t xml:space="preserve"> </w:t>
      </w:r>
    </w:p>
    <w:p w14:paraId="19EAF844" w14:textId="77777777" w:rsidR="009B1CD0" w:rsidRPr="00761235" w:rsidRDefault="009B1CD0" w:rsidP="006C4338">
      <w:pPr>
        <w:tabs>
          <w:tab w:val="left" w:pos="426"/>
          <w:tab w:val="left" w:pos="851"/>
        </w:tabs>
        <w:jc w:val="both"/>
        <w:rPr>
          <w:rFonts w:ascii="Arial" w:hAnsi="Arial" w:cs="Arial"/>
          <w:sz w:val="16"/>
          <w:szCs w:val="24"/>
        </w:rPr>
      </w:pPr>
    </w:p>
    <w:p w14:paraId="664307CA" w14:textId="489CC91A" w:rsidR="00E521C6" w:rsidRPr="003B68AA" w:rsidRDefault="00E521C6" w:rsidP="00E521C6">
      <w:pPr>
        <w:tabs>
          <w:tab w:val="left" w:pos="426"/>
          <w:tab w:val="left" w:pos="851"/>
        </w:tabs>
        <w:jc w:val="both"/>
        <w:rPr>
          <w:rFonts w:ascii="Arial" w:hAnsi="Arial" w:cs="Arial"/>
          <w:b/>
          <w:szCs w:val="22"/>
          <w:lang w:val="en-US"/>
        </w:rPr>
      </w:pPr>
      <w:r w:rsidRPr="003B68AA">
        <w:rPr>
          <w:rFonts w:ascii="Arial" w:hAnsi="Arial" w:cs="Arial"/>
          <w:szCs w:val="22"/>
          <w:lang w:val="en-US"/>
        </w:rPr>
        <w:t>Marché Réf</w:t>
      </w:r>
      <w:r w:rsidR="008B29C5" w:rsidRPr="003B68AA">
        <w:rPr>
          <w:rFonts w:ascii="Arial" w:hAnsi="Arial" w:cs="Arial"/>
          <w:szCs w:val="22"/>
          <w:lang w:val="en-US"/>
        </w:rPr>
        <w:t xml:space="preserve"> : </w:t>
      </w:r>
      <w:r w:rsidR="006A440D" w:rsidRPr="003B68AA">
        <w:rPr>
          <w:rFonts w:ascii="Arial" w:hAnsi="Arial" w:cs="Arial"/>
          <w:b/>
          <w:szCs w:val="22"/>
          <w:lang w:val="en-US"/>
        </w:rPr>
        <w:t>AC</w:t>
      </w:r>
      <w:r w:rsidR="006A17A0">
        <w:rPr>
          <w:rFonts w:ascii="Arial" w:hAnsi="Arial" w:cs="Arial"/>
          <w:b/>
          <w:szCs w:val="22"/>
          <w:lang w:val="en-US"/>
        </w:rPr>
        <w:t>23</w:t>
      </w:r>
      <w:r w:rsidR="003B68AA" w:rsidRPr="003B68AA">
        <w:rPr>
          <w:rFonts w:ascii="Arial" w:hAnsi="Arial" w:cs="Arial"/>
          <w:b/>
          <w:szCs w:val="22"/>
          <w:lang w:val="en-US"/>
        </w:rPr>
        <w:t>IECEX</w:t>
      </w:r>
    </w:p>
    <w:p w14:paraId="42E88C34" w14:textId="765DFC88" w:rsidR="006A440D" w:rsidRPr="006A440D" w:rsidRDefault="006A440D" w:rsidP="006A440D">
      <w:pPr>
        <w:tabs>
          <w:tab w:val="left" w:pos="426"/>
          <w:tab w:val="left" w:pos="851"/>
        </w:tabs>
        <w:jc w:val="both"/>
        <w:rPr>
          <w:rFonts w:ascii="Arial" w:hAnsi="Arial" w:cs="Arial"/>
          <w:b/>
          <w:szCs w:val="22"/>
          <w:lang w:val="en-US"/>
        </w:rPr>
      </w:pPr>
    </w:p>
    <w:tbl>
      <w:tblPr>
        <w:tblStyle w:val="Grilledutableau"/>
        <w:tblW w:w="0" w:type="auto"/>
        <w:tblInd w:w="2263" w:type="dxa"/>
        <w:tblLook w:val="04A0" w:firstRow="1" w:lastRow="0" w:firstColumn="1" w:lastColumn="0" w:noHBand="0" w:noVBand="1"/>
      </w:tblPr>
      <w:tblGrid>
        <w:gridCol w:w="2834"/>
        <w:gridCol w:w="2128"/>
      </w:tblGrid>
      <w:tr w:rsidR="006A17A0" w14:paraId="55997300" w14:textId="77777777" w:rsidTr="006A17A0">
        <w:tc>
          <w:tcPr>
            <w:tcW w:w="2834" w:type="dxa"/>
          </w:tcPr>
          <w:p w14:paraId="1F031720" w14:textId="03A78CCA"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S2301IECEX</w:t>
            </w:r>
          </w:p>
        </w:tc>
        <w:tc>
          <w:tcPr>
            <w:tcW w:w="2128" w:type="dxa"/>
          </w:tcPr>
          <w:p w14:paraId="549AE6EA" w14:textId="6871A795"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S230</w:t>
            </w:r>
            <w:r>
              <w:rPr>
                <w:rFonts w:ascii="Arial" w:hAnsi="Arial" w:cs="Arial"/>
                <w:b/>
                <w:szCs w:val="22"/>
                <w:lang w:val="en-US"/>
              </w:rPr>
              <w:t>9</w:t>
            </w:r>
            <w:r w:rsidRPr="0013662E">
              <w:rPr>
                <w:rFonts w:ascii="Arial" w:hAnsi="Arial" w:cs="Arial"/>
                <w:b/>
                <w:szCs w:val="22"/>
                <w:lang w:val="en-US"/>
              </w:rPr>
              <w:t>IECEX</w:t>
            </w:r>
          </w:p>
        </w:tc>
      </w:tr>
      <w:tr w:rsidR="006A17A0" w14:paraId="2E30B019" w14:textId="77777777" w:rsidTr="006A17A0">
        <w:tc>
          <w:tcPr>
            <w:tcW w:w="2834" w:type="dxa"/>
          </w:tcPr>
          <w:p w14:paraId="7ADDB897" w14:textId="4DD0E006"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S2302IECEX</w:t>
            </w:r>
          </w:p>
        </w:tc>
        <w:tc>
          <w:tcPr>
            <w:tcW w:w="2128" w:type="dxa"/>
          </w:tcPr>
          <w:p w14:paraId="26FF60C8" w14:textId="02AF1C64"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10</w:t>
            </w:r>
            <w:r w:rsidRPr="0013662E">
              <w:rPr>
                <w:rFonts w:ascii="Arial" w:hAnsi="Arial" w:cs="Arial"/>
                <w:b/>
                <w:szCs w:val="22"/>
                <w:lang w:val="en-US"/>
              </w:rPr>
              <w:t>IECEX</w:t>
            </w:r>
          </w:p>
        </w:tc>
      </w:tr>
      <w:tr w:rsidR="006A17A0" w14:paraId="71B6E997" w14:textId="77777777" w:rsidTr="006A17A0">
        <w:tc>
          <w:tcPr>
            <w:tcW w:w="2834" w:type="dxa"/>
          </w:tcPr>
          <w:p w14:paraId="1CE087F3" w14:textId="612F1A53"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S2303IECEX</w:t>
            </w:r>
          </w:p>
        </w:tc>
        <w:tc>
          <w:tcPr>
            <w:tcW w:w="2128" w:type="dxa"/>
          </w:tcPr>
          <w:p w14:paraId="6CCC3916" w14:textId="194D1C58"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11</w:t>
            </w:r>
            <w:r w:rsidRPr="0013662E">
              <w:rPr>
                <w:rFonts w:ascii="Arial" w:hAnsi="Arial" w:cs="Arial"/>
                <w:b/>
                <w:szCs w:val="22"/>
                <w:lang w:val="en-US"/>
              </w:rPr>
              <w:t>IECEX</w:t>
            </w:r>
          </w:p>
        </w:tc>
      </w:tr>
      <w:tr w:rsidR="006A17A0" w14:paraId="4D018193" w14:textId="77777777" w:rsidTr="006A17A0">
        <w:tc>
          <w:tcPr>
            <w:tcW w:w="2834" w:type="dxa"/>
          </w:tcPr>
          <w:p w14:paraId="112C3594" w14:textId="6711BB51"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S2304IECEX</w:t>
            </w:r>
          </w:p>
        </w:tc>
        <w:tc>
          <w:tcPr>
            <w:tcW w:w="2128" w:type="dxa"/>
          </w:tcPr>
          <w:p w14:paraId="68101BA5" w14:textId="2F90525C"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12</w:t>
            </w:r>
            <w:r w:rsidRPr="0013662E">
              <w:rPr>
                <w:rFonts w:ascii="Arial" w:hAnsi="Arial" w:cs="Arial"/>
                <w:b/>
                <w:szCs w:val="22"/>
                <w:lang w:val="en-US"/>
              </w:rPr>
              <w:t>IECEX</w:t>
            </w:r>
          </w:p>
        </w:tc>
      </w:tr>
      <w:tr w:rsidR="006A17A0" w14:paraId="02BD2CD9" w14:textId="77777777" w:rsidTr="006A17A0">
        <w:tc>
          <w:tcPr>
            <w:tcW w:w="2834" w:type="dxa"/>
          </w:tcPr>
          <w:p w14:paraId="4DD4CF2D" w14:textId="2E4BF21C"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S2305IECEX</w:t>
            </w:r>
          </w:p>
        </w:tc>
        <w:tc>
          <w:tcPr>
            <w:tcW w:w="2128" w:type="dxa"/>
          </w:tcPr>
          <w:p w14:paraId="781CC4F7" w14:textId="083F5F26"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13</w:t>
            </w:r>
            <w:r w:rsidRPr="0013662E">
              <w:rPr>
                <w:rFonts w:ascii="Arial" w:hAnsi="Arial" w:cs="Arial"/>
                <w:b/>
                <w:szCs w:val="22"/>
                <w:lang w:val="en-US"/>
              </w:rPr>
              <w:t>IECEX</w:t>
            </w:r>
          </w:p>
        </w:tc>
      </w:tr>
      <w:tr w:rsidR="006A17A0" w14:paraId="0BB72E28" w14:textId="77777777" w:rsidTr="006A17A0">
        <w:tc>
          <w:tcPr>
            <w:tcW w:w="2834" w:type="dxa"/>
          </w:tcPr>
          <w:p w14:paraId="2E6E30B6" w14:textId="3293F44A"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S2306IECEX</w:t>
            </w:r>
          </w:p>
        </w:tc>
        <w:tc>
          <w:tcPr>
            <w:tcW w:w="2128" w:type="dxa"/>
          </w:tcPr>
          <w:p w14:paraId="544F9295" w14:textId="049629BF"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14</w:t>
            </w:r>
            <w:r w:rsidRPr="0013662E">
              <w:rPr>
                <w:rFonts w:ascii="Arial" w:hAnsi="Arial" w:cs="Arial"/>
                <w:b/>
                <w:szCs w:val="22"/>
                <w:lang w:val="en-US"/>
              </w:rPr>
              <w:t>IECEX</w:t>
            </w:r>
          </w:p>
        </w:tc>
      </w:tr>
      <w:tr w:rsidR="006A17A0" w14:paraId="45D608E2" w14:textId="77777777" w:rsidTr="006A17A0">
        <w:tc>
          <w:tcPr>
            <w:tcW w:w="2834" w:type="dxa"/>
          </w:tcPr>
          <w:p w14:paraId="0D7267B6" w14:textId="710F85BC"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S2307IECEX</w:t>
            </w:r>
          </w:p>
        </w:tc>
        <w:tc>
          <w:tcPr>
            <w:tcW w:w="2128" w:type="dxa"/>
          </w:tcPr>
          <w:p w14:paraId="790166EA" w14:textId="003F9198" w:rsidR="006A17A0" w:rsidRDefault="006A17A0" w:rsidP="006A17A0">
            <w:pPr>
              <w:tabs>
                <w:tab w:val="left" w:pos="426"/>
                <w:tab w:val="left" w:pos="851"/>
              </w:tabs>
              <w:jc w:val="both"/>
              <w:rPr>
                <w:rFonts w:ascii="Arial" w:hAnsi="Arial" w:cs="Arial"/>
                <w:b/>
                <w:szCs w:val="22"/>
                <w:lang w:val="en-US"/>
              </w:rPr>
            </w:pPr>
            <w:r w:rsidRPr="0013662E">
              <w:rPr>
                <w:rFonts w:ascii="Arial" w:hAnsi="Arial" w:cs="Arial"/>
                <w:b/>
                <w:szCs w:val="22"/>
                <w:lang w:val="en-US"/>
              </w:rPr>
              <w:t>S23</w:t>
            </w:r>
            <w:r>
              <w:rPr>
                <w:rFonts w:ascii="Arial" w:hAnsi="Arial" w:cs="Arial"/>
                <w:b/>
                <w:szCs w:val="22"/>
                <w:lang w:val="en-US"/>
              </w:rPr>
              <w:t>15</w:t>
            </w:r>
            <w:r w:rsidRPr="0013662E">
              <w:rPr>
                <w:rFonts w:ascii="Arial" w:hAnsi="Arial" w:cs="Arial"/>
                <w:b/>
                <w:szCs w:val="22"/>
                <w:lang w:val="en-US"/>
              </w:rPr>
              <w:t>IECEX</w:t>
            </w:r>
          </w:p>
        </w:tc>
      </w:tr>
      <w:tr w:rsidR="006A17A0" w14:paraId="54B1151F" w14:textId="77777777" w:rsidTr="006A17A0">
        <w:trPr>
          <w:trHeight w:val="86"/>
        </w:trPr>
        <w:tc>
          <w:tcPr>
            <w:tcW w:w="2834" w:type="dxa"/>
          </w:tcPr>
          <w:p w14:paraId="3F1F92E7" w14:textId="7B8A68BE" w:rsidR="006A17A0" w:rsidRDefault="006A17A0" w:rsidP="006A17A0">
            <w:pPr>
              <w:tabs>
                <w:tab w:val="left" w:pos="426"/>
                <w:tab w:val="left" w:pos="851"/>
              </w:tabs>
              <w:jc w:val="both"/>
              <w:rPr>
                <w:rFonts w:ascii="Arial" w:hAnsi="Arial" w:cs="Arial"/>
                <w:b/>
                <w:szCs w:val="22"/>
                <w:lang w:val="en-US"/>
              </w:rPr>
            </w:pPr>
            <w:r w:rsidRPr="00692D84">
              <w:rPr>
                <w:rFonts w:ascii="Arial" w:hAnsi="Arial" w:cs="Arial"/>
                <w:b/>
                <w:szCs w:val="22"/>
                <w:lang w:val="en-US"/>
              </w:rPr>
              <w:t>S2308 IECEX</w:t>
            </w:r>
          </w:p>
        </w:tc>
        <w:tc>
          <w:tcPr>
            <w:tcW w:w="2128" w:type="dxa"/>
          </w:tcPr>
          <w:p w14:paraId="395388BA" w14:textId="419A9BFC" w:rsidR="006A17A0" w:rsidRDefault="006A17A0" w:rsidP="006A17A0">
            <w:pPr>
              <w:tabs>
                <w:tab w:val="left" w:pos="426"/>
                <w:tab w:val="left" w:pos="851"/>
              </w:tabs>
              <w:jc w:val="both"/>
              <w:rPr>
                <w:rFonts w:ascii="Arial" w:hAnsi="Arial" w:cs="Arial"/>
                <w:b/>
                <w:szCs w:val="22"/>
                <w:lang w:val="en-US"/>
              </w:rPr>
            </w:pPr>
          </w:p>
        </w:tc>
      </w:tr>
    </w:tbl>
    <w:p w14:paraId="6E5782FA" w14:textId="12F8CE43" w:rsidR="006A440D" w:rsidRDefault="006A440D" w:rsidP="00E521C6">
      <w:pPr>
        <w:tabs>
          <w:tab w:val="left" w:pos="426"/>
          <w:tab w:val="left" w:pos="851"/>
        </w:tabs>
        <w:jc w:val="both"/>
        <w:rPr>
          <w:rFonts w:ascii="Arial" w:hAnsi="Arial" w:cs="Arial"/>
          <w:b/>
          <w:szCs w:val="22"/>
          <w:lang w:val="en-US"/>
        </w:rPr>
      </w:pPr>
    </w:p>
    <w:p w14:paraId="6E0DAD83" w14:textId="77777777" w:rsidR="006A17A0" w:rsidRPr="006A440D" w:rsidRDefault="006A17A0" w:rsidP="00E521C6">
      <w:pPr>
        <w:tabs>
          <w:tab w:val="left" w:pos="426"/>
          <w:tab w:val="left" w:pos="851"/>
        </w:tabs>
        <w:jc w:val="both"/>
        <w:rPr>
          <w:rFonts w:ascii="Arial" w:hAnsi="Arial" w:cs="Arial"/>
          <w:b/>
          <w:szCs w:val="22"/>
          <w:lang w:val="en-US"/>
        </w:rPr>
      </w:pPr>
    </w:p>
    <w:p w14:paraId="2E4893BA" w14:textId="77777777" w:rsidR="009B1CD0" w:rsidRDefault="009034F9" w:rsidP="0083205E">
      <w:pPr>
        <w:tabs>
          <w:tab w:val="left" w:pos="426"/>
          <w:tab w:val="left" w:pos="851"/>
        </w:tabs>
        <w:jc w:val="both"/>
        <w:rPr>
          <w:rFonts w:ascii="Arial" w:hAnsi="Arial" w:cs="Arial"/>
          <w:sz w:val="6"/>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3158176B" w14:textId="77777777" w:rsidR="00136ACE" w:rsidRDefault="00136ACE" w:rsidP="0083205E">
      <w:pPr>
        <w:tabs>
          <w:tab w:val="left" w:pos="426"/>
          <w:tab w:val="left" w:pos="851"/>
        </w:tabs>
        <w:jc w:val="both"/>
        <w:rPr>
          <w:rFonts w:ascii="Arial" w:hAnsi="Arial" w:cs="Arial"/>
          <w:sz w:val="6"/>
        </w:rPr>
      </w:pPr>
    </w:p>
    <w:p w14:paraId="1B873D57" w14:textId="77777777" w:rsidR="00136ACE" w:rsidRPr="00136ACE" w:rsidRDefault="00136ACE" w:rsidP="0083205E">
      <w:pPr>
        <w:tabs>
          <w:tab w:val="left" w:pos="426"/>
          <w:tab w:val="left" w:pos="851"/>
        </w:tabs>
        <w:jc w:val="both"/>
        <w:rPr>
          <w:rFonts w:ascii="Arial Narrow" w:hAnsi="Arial Narrow" w:cs="Arial"/>
          <w:sz w:val="6"/>
          <w:szCs w:val="18"/>
        </w:rPr>
      </w:pPr>
    </w:p>
    <w:p w14:paraId="2E48E170" w14:textId="77777777" w:rsidR="009B1CD0" w:rsidRDefault="00B95025" w:rsidP="009B45B9">
      <w:pPr>
        <w:tabs>
          <w:tab w:val="left" w:pos="426"/>
          <w:tab w:val="left" w:pos="851"/>
        </w:tabs>
        <w:ind w:left="851"/>
        <w:jc w:val="both"/>
        <w:rPr>
          <w:rFonts w:ascii="Arial" w:hAnsi="Arial" w:cs="Arial"/>
          <w:iCs/>
          <w:sz w:val="6"/>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CF5FA7">
        <w:rPr>
          <w:rFonts w:ascii="Arial Narrow" w:hAnsi="Arial Narrow"/>
        </w:rPr>
        <w:fldChar w:fldCharType="end"/>
      </w:r>
      <w:r w:rsidR="009B1CD0" w:rsidRPr="00CF5FA7">
        <w:rPr>
          <w:rFonts w:ascii="Arial Narrow" w:hAnsi="Arial Narrow"/>
        </w:rPr>
        <w:tab/>
      </w:r>
      <w:r w:rsidR="009B1CD0" w:rsidRPr="008571D3">
        <w:rPr>
          <w:rFonts w:ascii="Arial" w:hAnsi="Arial" w:cs="Arial"/>
        </w:rPr>
        <w:t xml:space="preserve">à l’ensemble du marché ou de l’accord-cadre </w:t>
      </w:r>
      <w:r w:rsidR="009B1CD0" w:rsidRPr="008571D3">
        <w:rPr>
          <w:rFonts w:ascii="Arial" w:hAnsi="Arial" w:cs="Arial"/>
          <w:i/>
          <w:iCs/>
          <w:sz w:val="18"/>
          <w:szCs w:val="18"/>
        </w:rPr>
        <w:t xml:space="preserve">(en cas de </w:t>
      </w:r>
      <w:proofErr w:type="gramStart"/>
      <w:r w:rsidR="009B1CD0" w:rsidRPr="008571D3">
        <w:rPr>
          <w:rFonts w:ascii="Arial" w:hAnsi="Arial" w:cs="Arial"/>
          <w:i/>
          <w:iCs/>
          <w:sz w:val="18"/>
          <w:szCs w:val="18"/>
        </w:rPr>
        <w:t>non allotissement</w:t>
      </w:r>
      <w:proofErr w:type="gramEnd"/>
      <w:r w:rsidR="009B1CD0" w:rsidRPr="008571D3">
        <w:rPr>
          <w:rFonts w:ascii="Arial" w:hAnsi="Arial" w:cs="Arial"/>
          <w:i/>
          <w:iCs/>
          <w:sz w:val="18"/>
          <w:szCs w:val="18"/>
        </w:rPr>
        <w:t>)</w:t>
      </w:r>
      <w:r w:rsidR="00B87564" w:rsidRPr="008571D3">
        <w:rPr>
          <w:rFonts w:ascii="Arial" w:hAnsi="Arial" w:cs="Arial"/>
          <w:i/>
          <w:iCs/>
          <w:sz w:val="18"/>
          <w:szCs w:val="18"/>
        </w:rPr>
        <w:t> </w:t>
      </w:r>
      <w:r w:rsidR="00B87564" w:rsidRPr="008571D3">
        <w:rPr>
          <w:rFonts w:ascii="Arial" w:hAnsi="Arial" w:cs="Arial"/>
          <w:iCs/>
        </w:rPr>
        <w:t>;</w:t>
      </w:r>
    </w:p>
    <w:p w14:paraId="3CFD4D52" w14:textId="77777777" w:rsidR="00136ACE" w:rsidRDefault="00136ACE" w:rsidP="009B45B9">
      <w:pPr>
        <w:tabs>
          <w:tab w:val="left" w:pos="426"/>
          <w:tab w:val="left" w:pos="851"/>
        </w:tabs>
        <w:ind w:left="851"/>
        <w:jc w:val="both"/>
        <w:rPr>
          <w:rFonts w:ascii="Arial" w:hAnsi="Arial" w:cs="Arial"/>
          <w:iCs/>
          <w:sz w:val="6"/>
        </w:rPr>
      </w:pPr>
    </w:p>
    <w:p w14:paraId="5C8C0F24" w14:textId="77777777" w:rsidR="00136ACE" w:rsidRPr="00136ACE" w:rsidRDefault="00136ACE" w:rsidP="009B45B9">
      <w:pPr>
        <w:tabs>
          <w:tab w:val="left" w:pos="426"/>
          <w:tab w:val="left" w:pos="851"/>
        </w:tabs>
        <w:ind w:left="851"/>
        <w:jc w:val="both"/>
        <w:rPr>
          <w:rFonts w:ascii="Arial Narrow" w:hAnsi="Arial Narrow"/>
          <w:iCs/>
          <w:sz w:val="6"/>
        </w:rPr>
      </w:pPr>
    </w:p>
    <w:p w14:paraId="042DB571" w14:textId="77777777"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68966FF6" w14:textId="77777777" w:rsidR="002A76B9" w:rsidRPr="00E73677" w:rsidRDefault="002A76B9" w:rsidP="00DD48BD">
      <w:pPr>
        <w:pStyle w:val="fcasegauche"/>
        <w:tabs>
          <w:tab w:val="left" w:pos="851"/>
        </w:tabs>
        <w:ind w:left="0" w:firstLine="0"/>
        <w:rPr>
          <w:rFonts w:ascii="Arial Narrow" w:hAnsi="Arial Narrow" w:cs="Arial"/>
          <w:sz w:val="12"/>
        </w:rPr>
      </w:pPr>
    </w:p>
    <w:p w14:paraId="1F876786" w14:textId="77777777" w:rsidR="006A17A0" w:rsidRPr="0086053A" w:rsidRDefault="006A17A0" w:rsidP="006A17A0">
      <w:pPr>
        <w:pStyle w:val="Standard"/>
      </w:pPr>
      <w:bookmarkStart w:id="1" w:name="_Hlk58315540"/>
      <w:r w:rsidRPr="0086053A">
        <w:t>Les pièces constitutives de l'accord-cadre sont, par ordre de priorité décroissante :</w:t>
      </w:r>
    </w:p>
    <w:p w14:paraId="289B47C3" w14:textId="77777777" w:rsidR="006A17A0" w:rsidRPr="000A65FF" w:rsidRDefault="006A17A0" w:rsidP="006A17A0">
      <w:pPr>
        <w:pStyle w:val="Standard"/>
      </w:pPr>
    </w:p>
    <w:p w14:paraId="681CD3A3" w14:textId="1D0041BA" w:rsidR="006A17A0" w:rsidRPr="00E627AE" w:rsidRDefault="006A17A0" w:rsidP="006A17A0">
      <w:pPr>
        <w:pStyle w:val="fcasegauche"/>
        <w:rPr>
          <w:rFonts w:ascii="Marianne" w:hAnsi="Marianne"/>
        </w:rPr>
      </w:pPr>
      <w:r w:rsidRPr="00E627AE">
        <w:rPr>
          <w:rFonts w:ascii="Marianne" w:hAnsi="Marianne"/>
        </w:rPr>
        <w:t>L</w:t>
      </w:r>
      <w:r w:rsidR="001E1B0C">
        <w:rPr>
          <w:rFonts w:ascii="Marianne" w:hAnsi="Marianne"/>
        </w:rPr>
        <w:t xml:space="preserve">e présent </w:t>
      </w:r>
      <w:r w:rsidRPr="00E627AE">
        <w:rPr>
          <w:rFonts w:ascii="Marianne" w:hAnsi="Marianne"/>
        </w:rPr>
        <w:t xml:space="preserve">acte d'engagement réf </w:t>
      </w:r>
      <w:r w:rsidR="009A0C4D" w:rsidRPr="00785FC9">
        <w:rPr>
          <w:rFonts w:ascii="Marianne" w:hAnsi="Marianne"/>
        </w:rPr>
        <w:t>DFA-23-10001-00707A</w:t>
      </w:r>
      <w:r w:rsidR="009A0C4D">
        <w:rPr>
          <w:rFonts w:ascii="Marianne" w:hAnsi="Marianne"/>
        </w:rPr>
        <w:t xml:space="preserve"> </w:t>
      </w:r>
      <w:r w:rsidRPr="00E627AE">
        <w:rPr>
          <w:rFonts w:ascii="Marianne" w:hAnsi="Marianne"/>
        </w:rPr>
        <w:t>et ses annexes financières en un original complété, daté et signé par une personne habilitée de plein droit à représenter la société :</w:t>
      </w:r>
    </w:p>
    <w:p w14:paraId="34EFFF37" w14:textId="77777777" w:rsidR="006A17A0" w:rsidRPr="0086053A" w:rsidRDefault="006A17A0" w:rsidP="006A17A0">
      <w:pPr>
        <w:pStyle w:val="fcasegauche"/>
        <w:numPr>
          <w:ilvl w:val="0"/>
          <w:numId w:val="19"/>
        </w:numPr>
        <w:rPr>
          <w:rFonts w:ascii="Marianne" w:hAnsi="Marianne"/>
        </w:rPr>
      </w:pPr>
      <w:r w:rsidRPr="0086053A">
        <w:rPr>
          <w:rFonts w:ascii="Marianne" w:hAnsi="Marianne"/>
        </w:rPr>
        <w:t>Son annexe BPU valant annexe financière.</w:t>
      </w:r>
    </w:p>
    <w:p w14:paraId="761EA324" w14:textId="623CDAA5" w:rsidR="006A17A0" w:rsidRPr="0086053A" w:rsidRDefault="006A17A0" w:rsidP="006A17A0">
      <w:pPr>
        <w:pStyle w:val="Standard"/>
      </w:pPr>
      <w:r w:rsidRPr="0086053A">
        <w:t xml:space="preserve">Le Cahier des Clauses Administratives Particulières (CCAP) Réf. </w:t>
      </w:r>
      <w:r w:rsidR="009A0C4D">
        <w:t xml:space="preserve">DFA-23-10001-00704A </w:t>
      </w:r>
      <w:r w:rsidR="009A0C4D" w:rsidRPr="0086053A">
        <w:t xml:space="preserve"> </w:t>
      </w:r>
      <w:r w:rsidRPr="0086053A">
        <w:t xml:space="preserve"> et ses annexes dont l'exemplaire conservé dans les archives de l'Ineris fait seul foi;</w:t>
      </w:r>
    </w:p>
    <w:p w14:paraId="106584D5" w14:textId="77777777" w:rsidR="006A17A0" w:rsidRPr="0086053A" w:rsidRDefault="006A17A0" w:rsidP="006A17A0">
      <w:pPr>
        <w:pStyle w:val="fcasegauche"/>
        <w:numPr>
          <w:ilvl w:val="0"/>
          <w:numId w:val="23"/>
        </w:numPr>
        <w:rPr>
          <w:rFonts w:ascii="Marianne" w:hAnsi="Marianne"/>
        </w:rPr>
      </w:pPr>
      <w:r w:rsidRPr="0086053A">
        <w:rPr>
          <w:rFonts w:ascii="Marianne" w:hAnsi="Marianne"/>
        </w:rPr>
        <w:t>Les conditions générales d’achat de l’Ineris ;</w:t>
      </w:r>
    </w:p>
    <w:p w14:paraId="21A59076" w14:textId="77777777" w:rsidR="006A17A0" w:rsidRPr="0086053A" w:rsidRDefault="006A17A0" w:rsidP="006A17A0">
      <w:pPr>
        <w:pStyle w:val="fcasegauche"/>
        <w:numPr>
          <w:ilvl w:val="0"/>
          <w:numId w:val="23"/>
        </w:numPr>
        <w:rPr>
          <w:rFonts w:ascii="Marianne" w:hAnsi="Marianne"/>
        </w:rPr>
      </w:pPr>
      <w:r w:rsidRPr="277CE4F4">
        <w:rPr>
          <w:rFonts w:ascii="Marianne" w:hAnsi="Marianne"/>
        </w:rPr>
        <w:t>La charte fournisseur disponible sur le site internet de l’Ineris (</w:t>
      </w:r>
      <w:hyperlink r:id="rId14" w:history="1">
        <w:r w:rsidRPr="277CE4F4">
          <w:rPr>
            <w:rStyle w:val="Lienhypertexte"/>
            <w:rFonts w:ascii="Marianne" w:hAnsi="Marianne"/>
          </w:rPr>
          <w:t>www.ineris.fr</w:t>
        </w:r>
      </w:hyperlink>
      <w:r w:rsidRPr="277CE4F4">
        <w:rPr>
          <w:rFonts w:ascii="Marianne" w:hAnsi="Marianne"/>
        </w:rPr>
        <w:t>);</w:t>
      </w:r>
    </w:p>
    <w:p w14:paraId="67A3B15E" w14:textId="77777777" w:rsidR="006A17A0" w:rsidRPr="0086053A" w:rsidRDefault="006A17A0" w:rsidP="006A17A0">
      <w:pPr>
        <w:pStyle w:val="fcasegauche"/>
        <w:numPr>
          <w:ilvl w:val="0"/>
          <w:numId w:val="23"/>
        </w:numPr>
        <w:rPr>
          <w:rFonts w:ascii="Marianne" w:hAnsi="Marianne"/>
        </w:rPr>
      </w:pPr>
      <w:r w:rsidRPr="277CE4F4">
        <w:rPr>
          <w:rFonts w:ascii="Marianne" w:hAnsi="Marianne"/>
        </w:rPr>
        <w:t>La charte de déontologie de l’Ineris</w:t>
      </w:r>
    </w:p>
    <w:p w14:paraId="0DD84D53" w14:textId="2E0CDC8B" w:rsidR="006A17A0" w:rsidRPr="0086053A" w:rsidRDefault="006A17A0" w:rsidP="006A17A0">
      <w:pPr>
        <w:pStyle w:val="Standard"/>
      </w:pPr>
      <w:r w:rsidRPr="0086053A">
        <w:t xml:space="preserve">Le cahier des clauses Techniques particulières (CCTP) Réf. </w:t>
      </w:r>
      <w:r w:rsidR="009A0C4D">
        <w:t>SCI-23-10001-00705A</w:t>
      </w:r>
      <w:r w:rsidR="009A0C4D" w:rsidRPr="0086053A">
        <w:t xml:space="preserve"> </w:t>
      </w:r>
      <w:r w:rsidRPr="0086053A">
        <w:t xml:space="preserve"> dont l'exemplaire conservé dans les archives de l'Ineris fait seul foi;</w:t>
      </w:r>
    </w:p>
    <w:p w14:paraId="3E1B2B64" w14:textId="77777777" w:rsidR="006A17A0" w:rsidRPr="00E627AE" w:rsidRDefault="006A17A0" w:rsidP="006A17A0">
      <w:pPr>
        <w:pStyle w:val="fcasegauche"/>
        <w:rPr>
          <w:rFonts w:ascii="Marianne" w:eastAsiaTheme="minorEastAsia" w:hAnsi="Marianne"/>
        </w:rPr>
      </w:pPr>
    </w:p>
    <w:p w14:paraId="335C64AF" w14:textId="77777777" w:rsidR="006A17A0" w:rsidRPr="00E627AE" w:rsidRDefault="006A17A0" w:rsidP="006A17A0">
      <w:pPr>
        <w:pStyle w:val="fcasegauche"/>
        <w:rPr>
          <w:rFonts w:ascii="Marianne" w:hAnsi="Marianne"/>
        </w:rPr>
      </w:pPr>
      <w:r w:rsidRPr="00E627AE">
        <w:rPr>
          <w:rFonts w:ascii="Marianne" w:eastAsiaTheme="minorEastAsia" w:hAnsi="Marianne"/>
        </w:rPr>
        <w:t xml:space="preserve">Le Cahier des Clauses Administratives Générales (CCAG) applicables aux marchés publics de prestations intellectuelles en vigueur à la date de signature du marché. </w:t>
      </w:r>
    </w:p>
    <w:p w14:paraId="7A8F60BE" w14:textId="77777777" w:rsidR="006A17A0" w:rsidRPr="00E627AE" w:rsidRDefault="006A17A0" w:rsidP="006A17A0">
      <w:pPr>
        <w:pStyle w:val="fcasegauche"/>
        <w:rPr>
          <w:rFonts w:ascii="Marianne" w:hAnsi="Marianne"/>
        </w:rPr>
      </w:pPr>
      <w:r w:rsidRPr="00E627AE">
        <w:rPr>
          <w:rFonts w:ascii="Marianne" w:hAnsi="Marianne"/>
        </w:rPr>
        <w:t>Les bons de commandes émis dans le cadre du présent marché ;</w:t>
      </w:r>
    </w:p>
    <w:p w14:paraId="697F4AB0" w14:textId="77777777" w:rsidR="006A17A0" w:rsidRPr="00E627AE" w:rsidRDefault="006A17A0" w:rsidP="006A17A0">
      <w:pPr>
        <w:pStyle w:val="fcasegauche"/>
        <w:rPr>
          <w:rFonts w:ascii="Marianne" w:hAnsi="Marianne"/>
        </w:rPr>
      </w:pPr>
      <w:r w:rsidRPr="00E627AE">
        <w:rPr>
          <w:rFonts w:ascii="Marianne" w:hAnsi="Marianne"/>
        </w:rPr>
        <w:t>Les actes spéciaux de sous-traitance et leurs avenants postérieurs à la notification du marché ;</w:t>
      </w:r>
    </w:p>
    <w:p w14:paraId="536130E8" w14:textId="77777777" w:rsidR="006A17A0" w:rsidRPr="00E627AE" w:rsidRDefault="006A17A0" w:rsidP="006A17A0">
      <w:pPr>
        <w:pStyle w:val="fcasegauche"/>
        <w:rPr>
          <w:rFonts w:ascii="Marianne" w:hAnsi="Marianne"/>
        </w:rPr>
      </w:pPr>
      <w:r w:rsidRPr="6A8F1E14">
        <w:rPr>
          <w:rFonts w:ascii="Marianne" w:hAnsi="Marianne"/>
        </w:rPr>
        <w:t>L'offre technique du Titulaire dans toute ses dispositions conformes aux documents qui précèdent ;</w:t>
      </w:r>
    </w:p>
    <w:p w14:paraId="529E0E7E" w14:textId="77777777" w:rsidR="006A17A0" w:rsidRPr="00E627AE" w:rsidRDefault="006A17A0" w:rsidP="006A17A0">
      <w:pPr>
        <w:pStyle w:val="fcasegauche"/>
        <w:rPr>
          <w:rFonts w:ascii="Marianne" w:hAnsi="Marianne"/>
        </w:rPr>
      </w:pPr>
    </w:p>
    <w:p w14:paraId="149EEC4A" w14:textId="77777777" w:rsidR="006A17A0" w:rsidRPr="00FB250A" w:rsidRDefault="006A17A0" w:rsidP="006A17A0">
      <w:pPr>
        <w:pStyle w:val="Standard"/>
      </w:pPr>
      <w:r w:rsidRPr="00FB250A">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2FDB97AB" w14:textId="77777777" w:rsidR="006A17A0" w:rsidRPr="00422C58" w:rsidRDefault="006A17A0" w:rsidP="006A17A0">
      <w:pPr>
        <w:pStyle w:val="fcasegauche"/>
      </w:pPr>
    </w:p>
    <w:p w14:paraId="16564B39" w14:textId="77777777" w:rsidR="006A17A0" w:rsidRPr="00FB250A" w:rsidRDefault="006A17A0" w:rsidP="006A17A0">
      <w:pPr>
        <w:pStyle w:val="Standard"/>
      </w:pPr>
      <w:r w:rsidRPr="00FB250A">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bookmarkEnd w:id="1"/>
    </w:p>
    <w:p w14:paraId="185A4969"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6AE6677E" w14:textId="77777777">
        <w:tc>
          <w:tcPr>
            <w:tcW w:w="10277" w:type="dxa"/>
            <w:shd w:val="clear" w:color="auto" w:fill="66CCFF"/>
          </w:tcPr>
          <w:p w14:paraId="5ABEF5BE"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241D3513" w14:textId="77777777" w:rsidR="009B1CD0" w:rsidRPr="008E1317" w:rsidRDefault="009B1CD0" w:rsidP="006C4338">
      <w:pPr>
        <w:tabs>
          <w:tab w:val="left" w:pos="851"/>
        </w:tabs>
        <w:rPr>
          <w:rFonts w:ascii="Arial" w:hAnsi="Arial" w:cs="Arial"/>
        </w:rPr>
      </w:pPr>
    </w:p>
    <w:p w14:paraId="0F89EDC0"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39729C0B"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7CD91BCC" w14:textId="77777777" w:rsidR="0008094B" w:rsidRPr="00BE46A9" w:rsidRDefault="0008094B" w:rsidP="0008094B">
      <w:pPr>
        <w:jc w:val="both"/>
        <w:rPr>
          <w:rFonts w:ascii="Arial" w:hAnsi="Arial" w:cs="Arial"/>
        </w:rPr>
      </w:pPr>
    </w:p>
    <w:p w14:paraId="300C5E17"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6582714B" w14:textId="77777777" w:rsidR="00C254A5" w:rsidRPr="004268AC" w:rsidRDefault="00C254A5" w:rsidP="00C254A5">
      <w:pPr>
        <w:jc w:val="both"/>
        <w:rPr>
          <w:rFonts w:ascii="Arial Narrow" w:hAnsi="Arial Narrow" w:cs="Arial"/>
        </w:rPr>
      </w:pPr>
    </w:p>
    <w:p w14:paraId="58413B63" w14:textId="77777777" w:rsidR="00C254A5" w:rsidRPr="008E1317" w:rsidRDefault="00C254A5" w:rsidP="00C254A5">
      <w:pPr>
        <w:jc w:val="both"/>
        <w:rPr>
          <w:rFonts w:ascii="Arial" w:hAnsi="Arial" w:cs="Arial"/>
        </w:rPr>
      </w:pPr>
      <w:r w:rsidRPr="008E1317">
        <w:rPr>
          <w:rFonts w:ascii="Arial" w:hAnsi="Arial" w:cs="Arial"/>
        </w:rPr>
        <w:t>Le candidat est un :</w:t>
      </w:r>
    </w:p>
    <w:p w14:paraId="59902971" w14:textId="77777777" w:rsidR="00C254A5" w:rsidRPr="008E1317" w:rsidRDefault="00C254A5" w:rsidP="00C254A5">
      <w:pPr>
        <w:jc w:val="both"/>
        <w:rPr>
          <w:rFonts w:ascii="Arial" w:hAnsi="Arial" w:cs="Arial"/>
        </w:rPr>
      </w:pPr>
    </w:p>
    <w:p w14:paraId="0A92C426" w14:textId="77777777" w:rsidR="00C254A5" w:rsidRPr="008E1317" w:rsidRDefault="00C254A5" w:rsidP="00590975">
      <w:pPr>
        <w:numPr>
          <w:ilvl w:val="0"/>
          <w:numId w:val="15"/>
        </w:numPr>
        <w:jc w:val="both"/>
        <w:rPr>
          <w:rFonts w:ascii="Arial" w:hAnsi="Arial" w:cs="Arial"/>
        </w:rPr>
      </w:pPr>
      <w:r w:rsidRPr="008E1317">
        <w:rPr>
          <w:rFonts w:ascii="Arial" w:hAnsi="Arial" w:cs="Arial"/>
        </w:rPr>
        <w:t>Candidat se présentant seul</w:t>
      </w:r>
    </w:p>
    <w:p w14:paraId="3B7B8F17"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conjoint avec mandataire solidaire dont le mandataire est :</w:t>
      </w:r>
    </w:p>
    <w:p w14:paraId="0E2D426B"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conjoint avec mandataire non solidaire dont le mandataire est :</w:t>
      </w:r>
    </w:p>
    <w:p w14:paraId="7959CD46" w14:textId="77777777" w:rsidR="00C254A5" w:rsidRPr="008E1317" w:rsidRDefault="00C254A5" w:rsidP="00590975">
      <w:pPr>
        <w:numPr>
          <w:ilvl w:val="0"/>
          <w:numId w:val="15"/>
        </w:numPr>
        <w:jc w:val="both"/>
        <w:rPr>
          <w:rFonts w:ascii="Arial" w:hAnsi="Arial" w:cs="Arial"/>
        </w:rPr>
      </w:pPr>
      <w:r w:rsidRPr="008E1317">
        <w:rPr>
          <w:rFonts w:ascii="Arial" w:hAnsi="Arial" w:cs="Arial"/>
        </w:rPr>
        <w:t>Groupement solidaire dont le mandataire est :</w:t>
      </w:r>
    </w:p>
    <w:p w14:paraId="0524DE6F" w14:textId="77777777" w:rsidR="0008094B" w:rsidRPr="008E1317" w:rsidRDefault="00C254A5" w:rsidP="00590975">
      <w:pPr>
        <w:numPr>
          <w:ilvl w:val="0"/>
          <w:numId w:val="15"/>
        </w:numPr>
        <w:jc w:val="both"/>
        <w:rPr>
          <w:rFonts w:ascii="Arial" w:hAnsi="Arial" w:cs="Arial"/>
        </w:rPr>
      </w:pPr>
      <w:r w:rsidRPr="008E1317">
        <w:rPr>
          <w:rFonts w:ascii="Arial" w:hAnsi="Arial" w:cs="Arial"/>
        </w:rPr>
        <w:t>Groupement solidaire avec prestations individualisées dont le mandataire est :</w:t>
      </w:r>
    </w:p>
    <w:p w14:paraId="7276004B" w14:textId="77777777" w:rsidR="0008094B" w:rsidRDefault="0008094B" w:rsidP="0008094B">
      <w:pPr>
        <w:jc w:val="both"/>
        <w:rPr>
          <w:rFonts w:ascii="Arial" w:hAnsi="Arial" w:cs="Arial"/>
        </w:rPr>
      </w:pPr>
    </w:p>
    <w:p w14:paraId="33F63163" w14:textId="77777777"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0D55A9FC"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06D16B6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B12DA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A4B256D"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2A66EC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98EE74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3A85D0E2"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FE7748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6D6E4624"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0EEFF6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AAB470B"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7D13BC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8C5683E"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BC928E0"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F31E9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5E4956A"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383CDCE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1F4581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D433C6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D44F7A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9DD639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7DDD700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7700D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0C31DDF"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Microentreprise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085DF890"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PME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(Petite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Moyenne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8156C3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(Entreprises</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Taille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Intermédiaire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(ETI)</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08E5C497"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GE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(Grande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71B38E53"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1067EC35"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331F1D39"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4BB0F08B" w14:textId="77777777" w:rsidR="00971636" w:rsidRPr="004268AC" w:rsidRDefault="00971636" w:rsidP="0008094B">
      <w:pPr>
        <w:jc w:val="both"/>
        <w:rPr>
          <w:rFonts w:ascii="Arial Narrow" w:hAnsi="Arial Narrow" w:cs="Arial"/>
        </w:rPr>
      </w:pPr>
    </w:p>
    <w:p w14:paraId="5E08E05B"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1593F76D"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6887C771"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3BFB38C1"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2FBD23DF"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06160119"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1534E2D1"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28EE3163"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54E9650D"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18D6858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CC8146"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58884B58"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7FBF64FA"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6C91CE3E"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30A21171" w14:textId="77777777" w:rsidR="00971636" w:rsidRDefault="00971636" w:rsidP="0008094B">
      <w:pPr>
        <w:jc w:val="both"/>
        <w:rPr>
          <w:rFonts w:ascii="Arial" w:hAnsi="Arial" w:cs="Arial"/>
        </w:rPr>
      </w:pPr>
    </w:p>
    <w:p w14:paraId="5483EBB3" w14:textId="77777777" w:rsidR="00971636" w:rsidRDefault="00971636" w:rsidP="0008094B">
      <w:pPr>
        <w:jc w:val="both"/>
        <w:rPr>
          <w:rFonts w:ascii="Arial" w:hAnsi="Arial" w:cs="Arial"/>
        </w:rPr>
      </w:pPr>
    </w:p>
    <w:p w14:paraId="63F60F16" w14:textId="77777777" w:rsidR="00971636" w:rsidRDefault="00971636" w:rsidP="0008094B">
      <w:pPr>
        <w:jc w:val="both"/>
        <w:rPr>
          <w:rFonts w:ascii="Arial" w:hAnsi="Arial" w:cs="Arial"/>
        </w:rPr>
      </w:pPr>
    </w:p>
    <w:p w14:paraId="71ADAFC2" w14:textId="77777777" w:rsidR="00971636" w:rsidRDefault="00971636" w:rsidP="0008094B">
      <w:pPr>
        <w:jc w:val="both"/>
        <w:rPr>
          <w:rFonts w:ascii="Arial" w:hAnsi="Arial" w:cs="Arial"/>
        </w:rPr>
      </w:pPr>
    </w:p>
    <w:p w14:paraId="2F3C8D7A" w14:textId="77777777" w:rsidR="00971636" w:rsidRDefault="00971636" w:rsidP="0008094B">
      <w:pPr>
        <w:jc w:val="both"/>
        <w:rPr>
          <w:rFonts w:ascii="Arial" w:hAnsi="Arial" w:cs="Arial"/>
        </w:rPr>
      </w:pPr>
    </w:p>
    <w:p w14:paraId="410C5FA8" w14:textId="77777777" w:rsidR="00971636" w:rsidRDefault="00971636" w:rsidP="0008094B">
      <w:pPr>
        <w:jc w:val="both"/>
        <w:rPr>
          <w:rFonts w:ascii="Arial" w:hAnsi="Arial" w:cs="Arial"/>
        </w:rPr>
      </w:pPr>
    </w:p>
    <w:p w14:paraId="12BE7DCF" w14:textId="77777777" w:rsidR="00654621" w:rsidRDefault="00654621">
      <w:pPr>
        <w:suppressAutoHyphens w:val="0"/>
        <w:rPr>
          <w:rFonts w:ascii="Arial" w:hAnsi="Arial" w:cs="Arial"/>
        </w:rPr>
      </w:pPr>
      <w:r>
        <w:rPr>
          <w:rFonts w:ascii="Arial" w:hAnsi="Arial" w:cs="Arial"/>
        </w:rPr>
        <w:br w:type="page"/>
      </w:r>
    </w:p>
    <w:p w14:paraId="30ED3682" w14:textId="77777777" w:rsidR="00971636" w:rsidRDefault="00971636" w:rsidP="0008094B">
      <w:pPr>
        <w:jc w:val="both"/>
        <w:rPr>
          <w:rFonts w:ascii="Arial" w:hAnsi="Arial" w:cs="Arial"/>
        </w:rPr>
      </w:pPr>
    </w:p>
    <w:p w14:paraId="1750D792" w14:textId="7777777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136AB450" w14:textId="77777777" w:rsidR="009B1CD0" w:rsidRPr="004268AC" w:rsidRDefault="009B1CD0" w:rsidP="0083205E">
      <w:pPr>
        <w:tabs>
          <w:tab w:val="left" w:pos="851"/>
        </w:tabs>
        <w:jc w:val="both"/>
        <w:rPr>
          <w:rFonts w:ascii="Arial Narrow" w:hAnsi="Arial Narrow" w:cs="Arial"/>
        </w:rPr>
      </w:pPr>
    </w:p>
    <w:p w14:paraId="7F942458"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71434884" w14:textId="77777777" w:rsidR="009B1CD0" w:rsidRPr="00392658" w:rsidRDefault="009B1CD0" w:rsidP="0083205E">
      <w:pPr>
        <w:tabs>
          <w:tab w:val="left" w:pos="851"/>
        </w:tabs>
        <w:jc w:val="both"/>
        <w:rPr>
          <w:rFonts w:ascii="Trebuchet MS" w:hAnsi="Trebuchet MS" w:cs="Arial"/>
        </w:rPr>
      </w:pPr>
    </w:p>
    <w:p w14:paraId="3D41D63B"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b/>
        </w:rPr>
        <w:t>s’engage, sur la base de son offre et pour son propre compte</w:t>
      </w:r>
      <w:r w:rsidR="009B1CD0" w:rsidRPr="008E1317">
        <w:rPr>
          <w:rFonts w:ascii="Arial" w:hAnsi="Arial" w:cs="Arial"/>
        </w:rPr>
        <w:t> ;</w:t>
      </w:r>
    </w:p>
    <w:p w14:paraId="21C46D07"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9765FC" w14:textId="77777777" w:rsidR="009B1CD0" w:rsidRPr="004268AC" w:rsidRDefault="009B1CD0" w:rsidP="00CD46CC">
      <w:pPr>
        <w:tabs>
          <w:tab w:val="left" w:pos="851"/>
        </w:tabs>
        <w:jc w:val="both"/>
        <w:rPr>
          <w:rFonts w:ascii="Arial Narrow" w:hAnsi="Arial Narrow" w:cs="Arial"/>
        </w:rPr>
      </w:pPr>
    </w:p>
    <w:p w14:paraId="5630301D" w14:textId="77777777" w:rsidR="009B1CD0" w:rsidRPr="008E1317" w:rsidRDefault="00FB3832" w:rsidP="009B45B9">
      <w:pPr>
        <w:tabs>
          <w:tab w:val="left" w:pos="851"/>
        </w:tabs>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b/>
        </w:rPr>
        <w:t>engage la société ……………………… sur la base de son offre ;</w:t>
      </w:r>
    </w:p>
    <w:p w14:paraId="11B2B1E3"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F5F13C8" w14:textId="77777777" w:rsidR="009B1CD0" w:rsidRPr="004268AC" w:rsidRDefault="009B1CD0" w:rsidP="009B45B9">
      <w:pPr>
        <w:tabs>
          <w:tab w:val="left" w:pos="851"/>
        </w:tabs>
        <w:jc w:val="both"/>
        <w:rPr>
          <w:rFonts w:ascii="Arial Narrow" w:hAnsi="Arial Narrow" w:cs="Arial"/>
        </w:rPr>
      </w:pPr>
    </w:p>
    <w:p w14:paraId="4D86899E"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b/>
        </w:rPr>
        <w:t>L’ensemble des membres du groupement s’engagent, sur la base de l’offre du groupement ;</w:t>
      </w:r>
    </w:p>
    <w:p w14:paraId="3D5A4173"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A8DA474" w14:textId="77777777" w:rsidR="009B1CD0" w:rsidRPr="008E1317" w:rsidRDefault="009B1CD0" w:rsidP="009B45B9">
      <w:pPr>
        <w:pStyle w:val="fcase1ertab"/>
        <w:tabs>
          <w:tab w:val="left" w:pos="851"/>
        </w:tabs>
        <w:ind w:left="0" w:firstLine="0"/>
        <w:rPr>
          <w:rFonts w:ascii="Arial" w:hAnsi="Arial" w:cs="Arial"/>
          <w:sz w:val="18"/>
        </w:rPr>
      </w:pPr>
    </w:p>
    <w:p w14:paraId="36EAE184" w14:textId="77777777" w:rsidR="009B1CD0" w:rsidRPr="004268AC" w:rsidRDefault="009B1CD0" w:rsidP="009B45B9">
      <w:pPr>
        <w:pStyle w:val="fcase1ertab"/>
        <w:tabs>
          <w:tab w:val="left" w:pos="851"/>
        </w:tabs>
        <w:ind w:left="0" w:firstLine="0"/>
        <w:rPr>
          <w:rFonts w:ascii="Arial Narrow" w:hAnsi="Arial Narrow" w:cs="Arial"/>
        </w:rPr>
      </w:pPr>
    </w:p>
    <w:p w14:paraId="6BDA4397" w14:textId="77777777" w:rsidR="009B1CD0" w:rsidRPr="003C12BC" w:rsidRDefault="009B1CD0" w:rsidP="009B45B9">
      <w:pPr>
        <w:pStyle w:val="fcase1ertab"/>
        <w:tabs>
          <w:tab w:val="left" w:pos="851"/>
        </w:tabs>
        <w:ind w:left="0" w:firstLine="0"/>
        <w:rPr>
          <w:rFonts w:ascii="Arial" w:hAnsi="Arial" w:cs="Arial"/>
        </w:rPr>
      </w:pPr>
      <w:r w:rsidRPr="003C12BC">
        <w:rPr>
          <w:rFonts w:ascii="Arial" w:hAnsi="Arial" w:cs="Arial"/>
        </w:rPr>
        <w:t>à livrer les fournitures demandées ou à exécuter les prestations demandées :</w:t>
      </w:r>
    </w:p>
    <w:p w14:paraId="2F5FF25D" w14:textId="77777777" w:rsidR="0006264F" w:rsidRDefault="0006264F" w:rsidP="0006264F">
      <w:pPr>
        <w:pStyle w:val="fcasegauche"/>
        <w:tabs>
          <w:tab w:val="left" w:pos="851"/>
        </w:tabs>
        <w:rPr>
          <w:rFonts w:ascii="Arial Narrow" w:hAnsi="Arial Narrow" w:cs="Arial"/>
        </w:rPr>
      </w:pPr>
    </w:p>
    <w:p w14:paraId="0EE1B307" w14:textId="77777777" w:rsidR="00B33569" w:rsidRPr="004268AC" w:rsidRDefault="005A1D36"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039DD3D6" w14:textId="77777777"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58D4665F" w14:textId="77777777" w:rsidR="00937892" w:rsidRPr="004268AC" w:rsidRDefault="005A1D36" w:rsidP="006929ED">
      <w:pPr>
        <w:spacing w:before="120"/>
        <w:ind w:left="567"/>
        <w:jc w:val="both"/>
        <w:rPr>
          <w:rFonts w:ascii="Arial Narrow" w:hAnsi="Arial Narrow"/>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67683C1A" w14:textId="77777777" w:rsidR="00937892" w:rsidRDefault="00937892" w:rsidP="009B45B9">
      <w:pPr>
        <w:pStyle w:val="fcasegauche"/>
        <w:tabs>
          <w:tab w:val="left" w:pos="851"/>
        </w:tabs>
        <w:spacing w:after="0"/>
        <w:ind w:left="0" w:firstLine="0"/>
        <w:rPr>
          <w:rFonts w:ascii="Trebuchet MS" w:hAnsi="Trebuchet MS" w:cs="Arial"/>
        </w:rPr>
      </w:pPr>
    </w:p>
    <w:p w14:paraId="24D6995F" w14:textId="77777777" w:rsidR="0098413B" w:rsidRDefault="0098413B" w:rsidP="009B45B9">
      <w:pPr>
        <w:pStyle w:val="fcasegauche"/>
        <w:tabs>
          <w:tab w:val="left" w:pos="851"/>
        </w:tabs>
        <w:spacing w:after="0"/>
        <w:ind w:left="0" w:firstLine="0"/>
        <w:rPr>
          <w:rFonts w:ascii="Trebuchet MS" w:hAnsi="Trebuchet MS" w:cs="Arial"/>
        </w:rPr>
      </w:pPr>
    </w:p>
    <w:p w14:paraId="57C6A8E1" w14:textId="77777777"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7B4991A2" w14:textId="77777777" w:rsidR="00036500" w:rsidRDefault="00036500" w:rsidP="009B45B9">
      <w:pPr>
        <w:tabs>
          <w:tab w:val="left" w:pos="851"/>
          <w:tab w:val="left" w:pos="6237"/>
        </w:tabs>
        <w:rPr>
          <w:rFonts w:ascii="Trebuchet MS" w:hAnsi="Trebuchet MS" w:cs="Arial"/>
          <w:i/>
          <w:iCs/>
          <w:sz w:val="18"/>
          <w:szCs w:val="18"/>
        </w:rPr>
      </w:pPr>
    </w:p>
    <w:p w14:paraId="5064E225"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49448DAB" w14:textId="77777777" w:rsidR="006929ED" w:rsidRPr="004268AC" w:rsidRDefault="006929ED" w:rsidP="009B45B9">
      <w:pPr>
        <w:tabs>
          <w:tab w:val="left" w:pos="851"/>
          <w:tab w:val="left" w:pos="6237"/>
        </w:tabs>
        <w:rPr>
          <w:rFonts w:ascii="Arial Narrow" w:hAnsi="Arial Narrow" w:cs="Arial"/>
          <w:i/>
          <w:iCs/>
          <w:sz w:val="18"/>
          <w:szCs w:val="18"/>
        </w:rPr>
      </w:pPr>
    </w:p>
    <w:p w14:paraId="65FBA5FF" w14:textId="77777777" w:rsidR="0021797C" w:rsidRPr="00153371" w:rsidRDefault="0021797C" w:rsidP="009B45B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d’opérateurs économiques est</w:t>
      </w:r>
      <w:r w:rsidRPr="00153371">
        <w:rPr>
          <w:rFonts w:ascii="Arial" w:hAnsi="Arial" w:cs="Arial"/>
        </w:rPr>
        <w:t> :</w:t>
      </w:r>
    </w:p>
    <w:p w14:paraId="021C0F6B" w14:textId="77777777" w:rsidR="00036500" w:rsidRPr="00153371" w:rsidRDefault="00036500" w:rsidP="009B45B9">
      <w:pPr>
        <w:pStyle w:val="fcase1ertab"/>
        <w:tabs>
          <w:tab w:val="left" w:pos="851"/>
        </w:tabs>
        <w:rPr>
          <w:rFonts w:ascii="Arial" w:hAnsi="Arial" w:cs="Arial"/>
        </w:rPr>
      </w:pPr>
      <w:r w:rsidRPr="00153371">
        <w:rPr>
          <w:rFonts w:ascii="Arial" w:hAnsi="Arial" w:cs="Arial"/>
          <w:i/>
          <w:iCs/>
          <w:sz w:val="18"/>
          <w:szCs w:val="18"/>
        </w:rPr>
        <w:t>(Cocher la case correspondante.)</w:t>
      </w:r>
    </w:p>
    <w:p w14:paraId="09881EF1" w14:textId="77777777" w:rsidR="00354C04" w:rsidRPr="004268AC" w:rsidRDefault="00FB3832" w:rsidP="0098413B">
      <w:pPr>
        <w:pStyle w:val="fcase1ertab"/>
        <w:tabs>
          <w:tab w:val="clear" w:pos="426"/>
          <w:tab w:val="left" w:pos="851"/>
        </w:tabs>
        <w:spacing w:before="120"/>
        <w:ind w:left="0" w:firstLine="851"/>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354C04"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354C04" w:rsidRPr="004268AC">
        <w:rPr>
          <w:rFonts w:ascii="Arial Narrow" w:hAnsi="Arial Narrow" w:cs="Arial"/>
          <w:i/>
          <w:iCs/>
        </w:rPr>
        <w:t xml:space="preserve"> </w:t>
      </w:r>
      <w:r w:rsidR="00354C04" w:rsidRPr="00153371">
        <w:rPr>
          <w:rFonts w:ascii="Arial" w:hAnsi="Arial" w:cs="Arial"/>
        </w:rPr>
        <w:t>conjoint</w:t>
      </w:r>
      <w:r w:rsidR="00354C04" w:rsidRPr="00153371">
        <w:rPr>
          <w:rFonts w:ascii="Arial" w:hAnsi="Arial" w:cs="Arial"/>
        </w:rPr>
        <w:tab/>
      </w:r>
      <w:r w:rsidR="00354C04" w:rsidRPr="004268AC">
        <w:rPr>
          <w:rFonts w:ascii="Arial Narrow" w:hAnsi="Arial Narrow" w:cs="Arial"/>
        </w:rPr>
        <w:tab/>
      </w:r>
      <w:r w:rsidR="00354C04" w:rsidRPr="00153371">
        <w:rPr>
          <w:rFonts w:ascii="Arial" w:hAnsi="Arial" w:cs="Arial"/>
        </w:rPr>
        <w:t>OU</w:t>
      </w:r>
      <w:r w:rsidR="00354C04" w:rsidRPr="004268AC">
        <w:rPr>
          <w:rFonts w:ascii="Arial Narrow" w:hAnsi="Arial Narrow" w:cs="Arial"/>
        </w:rPr>
        <w:tab/>
      </w:r>
      <w:r w:rsidR="00354C04" w:rsidRPr="004268AC">
        <w:rPr>
          <w:rFonts w:ascii="Arial Narrow" w:hAnsi="Arial Narrow" w:cs="Arial"/>
        </w:rPr>
        <w:tab/>
      </w:r>
      <w:r w:rsidR="005A1D36">
        <w:rPr>
          <w:rFonts w:ascii="Arial Narrow" w:hAnsi="Arial Narrow"/>
        </w:rPr>
        <w:fldChar w:fldCharType="begin">
          <w:ffData>
            <w:name w:val=""/>
            <w:enabled/>
            <w:calcOnExit w:val="0"/>
            <w:checkBox>
              <w:size w:val="20"/>
              <w:default w:val="0"/>
            </w:checkBox>
          </w:ffData>
        </w:fldChar>
      </w:r>
      <w:r w:rsidR="005A1D36">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5A1D36">
        <w:rPr>
          <w:rFonts w:ascii="Arial Narrow" w:hAnsi="Arial Narrow"/>
        </w:rPr>
        <w:fldChar w:fldCharType="end"/>
      </w:r>
      <w:r w:rsidR="00354C04" w:rsidRPr="004268AC">
        <w:rPr>
          <w:rFonts w:ascii="Arial Narrow" w:hAnsi="Arial Narrow" w:cs="Arial"/>
          <w:iCs/>
        </w:rPr>
        <w:t xml:space="preserve"> </w:t>
      </w:r>
      <w:r w:rsidR="00354C04" w:rsidRPr="00153371">
        <w:rPr>
          <w:rFonts w:ascii="Arial" w:hAnsi="Arial" w:cs="Arial"/>
        </w:rPr>
        <w:t>solidaire</w:t>
      </w:r>
    </w:p>
    <w:p w14:paraId="4617B754"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1BE62366"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E0EFB2"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4E583038"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EA2CC"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05F82668"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0C064C07"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6E8BBB2"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9758BFC"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8800BC"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6591235B"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46551C4A"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89F6695"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462F4B41"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F66D063" w14:textId="7777777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438A8320"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4A2B10CF"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7130AB70"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732DEA82" w14:textId="77777777"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33D52CE1" w14:textId="77777777" w:rsidR="00654621" w:rsidRDefault="00654621" w:rsidP="006C4338">
      <w:pPr>
        <w:pStyle w:val="fcasegauche"/>
        <w:tabs>
          <w:tab w:val="left" w:pos="851"/>
        </w:tabs>
        <w:spacing w:after="0"/>
        <w:ind w:left="0" w:firstLine="0"/>
        <w:rPr>
          <w:rFonts w:ascii="Trebuchet MS" w:hAnsi="Trebuchet MS" w:cs="Arial"/>
          <w:bCs/>
          <w:iCs/>
        </w:rPr>
      </w:pPr>
    </w:p>
    <w:p w14:paraId="14278DCE"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4C77D80D" w14:textId="77777777"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2CA837C0"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39BD7FBE" w14:textId="77777777" w:rsidTr="00515A11">
        <w:tc>
          <w:tcPr>
            <w:tcW w:w="5172" w:type="dxa"/>
          </w:tcPr>
          <w:p w14:paraId="4C6F9019"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6EF7F6A1"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630C9C9" w14:textId="77777777" w:rsidTr="00515A11">
        <w:tc>
          <w:tcPr>
            <w:tcW w:w="5172" w:type="dxa"/>
          </w:tcPr>
          <w:p w14:paraId="35DA5C3D"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15115D3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27C1FC9A" w14:textId="77777777" w:rsidTr="00515A11">
        <w:tc>
          <w:tcPr>
            <w:tcW w:w="5172" w:type="dxa"/>
          </w:tcPr>
          <w:p w14:paraId="28BA0B92"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045ABAEE"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09B5D8E" w14:textId="77777777" w:rsidTr="00515A11">
        <w:tc>
          <w:tcPr>
            <w:tcW w:w="5172" w:type="dxa"/>
          </w:tcPr>
          <w:p w14:paraId="58046601"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3BCA07D5"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7360EEFE"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68BD8161"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5"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6"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491950DC" w14:textId="77777777" w:rsidR="009B1CD0" w:rsidRPr="004268AC" w:rsidRDefault="009B1CD0" w:rsidP="00934503">
      <w:pPr>
        <w:tabs>
          <w:tab w:val="left" w:pos="426"/>
          <w:tab w:val="left" w:pos="851"/>
        </w:tabs>
        <w:rPr>
          <w:rFonts w:ascii="Arial Narrow" w:hAnsi="Arial Narrow" w:cs="Arial"/>
          <w:b/>
        </w:rPr>
      </w:pPr>
    </w:p>
    <w:p w14:paraId="6B3FF3F7" w14:textId="77777777"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00FB3832" w:rsidRPr="00153371">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0F7F4817"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20FD497D" w14:textId="77777777" w:rsidR="009B1CD0" w:rsidRPr="004268AC" w:rsidRDefault="009B1CD0" w:rsidP="009B45B9">
      <w:pPr>
        <w:tabs>
          <w:tab w:val="left" w:pos="426"/>
          <w:tab w:val="left" w:pos="851"/>
        </w:tabs>
        <w:jc w:val="both"/>
        <w:rPr>
          <w:rFonts w:ascii="Arial Narrow" w:hAnsi="Arial Narrow" w:cs="Arial"/>
          <w:b/>
        </w:rPr>
      </w:pPr>
    </w:p>
    <w:p w14:paraId="2FF8FD8E"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7E23EC73" w14:textId="77777777" w:rsidR="009B1CD0" w:rsidRPr="004268AC" w:rsidRDefault="009B1CD0" w:rsidP="009B45B9">
      <w:pPr>
        <w:tabs>
          <w:tab w:val="left" w:pos="576"/>
          <w:tab w:val="left" w:pos="851"/>
        </w:tabs>
        <w:jc w:val="both"/>
        <w:rPr>
          <w:rFonts w:ascii="Arial Narrow" w:hAnsi="Arial Narrow" w:cs="Arial"/>
        </w:rPr>
      </w:pPr>
    </w:p>
    <w:p w14:paraId="4332FD00" w14:textId="77777777"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initiale</w:t>
      </w:r>
      <w:r w:rsidRPr="00153371">
        <w:rPr>
          <w:rFonts w:ascii="Arial" w:hAnsi="Arial" w:cs="Arial"/>
        </w:rPr>
        <w:t xml:space="preserve"> de </w:t>
      </w:r>
      <w:r w:rsidR="006A440D">
        <w:rPr>
          <w:rFonts w:ascii="Arial" w:hAnsi="Arial" w:cs="Arial"/>
        </w:rPr>
        <w:t>36</w:t>
      </w:r>
      <w:r w:rsidR="00251040" w:rsidRPr="00153371">
        <w:rPr>
          <w:rFonts w:ascii="Arial" w:hAnsi="Arial" w:cs="Arial"/>
        </w:rPr>
        <w:t xml:space="preserve"> mois</w:t>
      </w:r>
      <w:r w:rsidR="00BD1D0F" w:rsidRPr="00153371">
        <w:rPr>
          <w:rFonts w:ascii="Arial" w:hAnsi="Arial" w:cs="Arial"/>
        </w:rPr>
        <w:t>.</w:t>
      </w:r>
    </w:p>
    <w:p w14:paraId="1620C158" w14:textId="77777777" w:rsidR="00176F4B" w:rsidRPr="00153371" w:rsidRDefault="00176F4B" w:rsidP="009B45B9">
      <w:pPr>
        <w:tabs>
          <w:tab w:val="left" w:pos="576"/>
          <w:tab w:val="left" w:pos="851"/>
        </w:tabs>
        <w:jc w:val="both"/>
        <w:rPr>
          <w:rFonts w:ascii="Arial" w:hAnsi="Arial" w:cs="Arial"/>
        </w:rPr>
      </w:pPr>
    </w:p>
    <w:p w14:paraId="01A6065E" w14:textId="77777777" w:rsidR="009B1CD0" w:rsidRPr="00153371" w:rsidRDefault="00237327" w:rsidP="009B45B9">
      <w:pPr>
        <w:tabs>
          <w:tab w:val="left" w:pos="576"/>
          <w:tab w:val="left" w:pos="851"/>
        </w:tabs>
        <w:jc w:val="both"/>
        <w:rPr>
          <w:rFonts w:ascii="Arial" w:hAnsi="Arial" w:cs="Arial"/>
          <w:i/>
          <w:sz w:val="18"/>
          <w:szCs w:val="18"/>
        </w:rPr>
      </w:pPr>
      <w:r w:rsidRPr="00153371">
        <w:rPr>
          <w:rFonts w:ascii="Arial" w:hAnsi="Arial" w:cs="Arial"/>
        </w:rPr>
        <w:t xml:space="preserve">Et débute </w:t>
      </w:r>
      <w:r w:rsidR="009B1CD0" w:rsidRPr="00153371">
        <w:rPr>
          <w:rFonts w:ascii="Arial" w:hAnsi="Arial" w:cs="Arial"/>
        </w:rPr>
        <w:t>à compter de :</w:t>
      </w:r>
    </w:p>
    <w:p w14:paraId="594EFCDE" w14:textId="77777777" w:rsidR="009B1CD0" w:rsidRPr="00153371" w:rsidRDefault="009B1CD0" w:rsidP="009B45B9">
      <w:pPr>
        <w:tabs>
          <w:tab w:val="left" w:pos="851"/>
        </w:tabs>
        <w:rPr>
          <w:rFonts w:ascii="Arial" w:hAnsi="Arial" w:cs="Arial"/>
        </w:rPr>
      </w:pPr>
      <w:r w:rsidRPr="00153371">
        <w:rPr>
          <w:rFonts w:ascii="Arial" w:hAnsi="Arial" w:cs="Arial"/>
          <w:i/>
          <w:sz w:val="18"/>
          <w:szCs w:val="18"/>
        </w:rPr>
        <w:t>(Cocher la case correspondante.)</w:t>
      </w:r>
    </w:p>
    <w:p w14:paraId="4647BDBF" w14:textId="77777777" w:rsidR="009B1CD0" w:rsidRPr="006A440D" w:rsidRDefault="00844DAA" w:rsidP="006A440D">
      <w:pPr>
        <w:pStyle w:val="Standard"/>
      </w:pPr>
      <w:r w:rsidRPr="004268AC">
        <w:rPr>
          <w:rFonts w:ascii="Arial Narrow" w:hAnsi="Arial Narrow"/>
        </w:rPr>
        <w:tab/>
      </w:r>
      <w:r w:rsidR="006A440D">
        <w:rPr>
          <w:rFonts w:ascii="Arial Narrow" w:hAnsi="Arial Narrow"/>
        </w:rPr>
        <w:fldChar w:fldCharType="begin">
          <w:ffData>
            <w:name w:val=""/>
            <w:enabled/>
            <w:calcOnExit w:val="0"/>
            <w:checkBox>
              <w:size w:val="20"/>
              <w:default w:val="1"/>
            </w:checkBox>
          </w:ffData>
        </w:fldChar>
      </w:r>
      <w:r w:rsidR="006A440D">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6A440D">
        <w:rPr>
          <w:rFonts w:ascii="Arial Narrow" w:hAnsi="Arial Narrow"/>
        </w:rPr>
        <w:fldChar w:fldCharType="end"/>
      </w:r>
      <w:r w:rsidR="009B1CD0" w:rsidRPr="004268AC">
        <w:rPr>
          <w:rFonts w:ascii="Arial Narrow" w:hAnsi="Arial Narrow" w:cs="Arial"/>
        </w:rPr>
        <w:tab/>
      </w:r>
      <w:r w:rsidR="006A440D">
        <w:t>La durée de l'accord-cadre court à compter du premier jour du mois suivant sa date de notification.</w:t>
      </w:r>
    </w:p>
    <w:p w14:paraId="4947194F"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FB3832" w:rsidRPr="004268AC">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la date de notification de l’ordre de service</w:t>
      </w:r>
      <w:r w:rsidR="00000913" w:rsidRPr="00153371">
        <w:rPr>
          <w:rFonts w:ascii="Arial" w:hAnsi="Arial" w:cs="Arial"/>
          <w:sz w:val="18"/>
        </w:rPr>
        <w:t xml:space="preserve"> ou du premier bon de commande</w:t>
      </w:r>
      <w:r w:rsidR="009B1CD0" w:rsidRPr="00153371">
        <w:rPr>
          <w:rFonts w:ascii="Arial" w:hAnsi="Arial" w:cs="Arial"/>
          <w:sz w:val="18"/>
        </w:rPr>
        <w:t> ;</w:t>
      </w:r>
    </w:p>
    <w:p w14:paraId="47A2CC22" w14:textId="77777777" w:rsidR="009B1CD0" w:rsidRPr="004268AC" w:rsidRDefault="00844DAA" w:rsidP="009B45B9">
      <w:pPr>
        <w:tabs>
          <w:tab w:val="left" w:pos="851"/>
        </w:tabs>
        <w:spacing w:before="120"/>
        <w:ind w:left="1134" w:hanging="567"/>
        <w:jc w:val="both"/>
        <w:rPr>
          <w:rFonts w:ascii="Arial Narrow" w:hAnsi="Arial Narrow" w:cs="Arial"/>
          <w:b/>
        </w:rPr>
      </w:pPr>
      <w:r w:rsidRPr="004268AC">
        <w:rPr>
          <w:rFonts w:ascii="Arial Narrow" w:hAnsi="Arial Narrow"/>
        </w:rPr>
        <w:tab/>
      </w:r>
      <w:r w:rsidR="005A1D36">
        <w:rPr>
          <w:rFonts w:ascii="Arial Narrow" w:hAnsi="Arial Narrow"/>
        </w:rPr>
        <w:fldChar w:fldCharType="begin">
          <w:ffData>
            <w:name w:val=""/>
            <w:enabled/>
            <w:calcOnExit w:val="0"/>
            <w:checkBox>
              <w:size w:val="20"/>
              <w:default w:val="0"/>
            </w:checkBox>
          </w:ffData>
        </w:fldChar>
      </w:r>
      <w:r w:rsidR="005A1D36">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5A1D36">
        <w:rPr>
          <w:rFonts w:ascii="Arial Narrow" w:hAnsi="Arial Narrow"/>
        </w:rPr>
        <w:fldChar w:fldCharType="end"/>
      </w:r>
      <w:r w:rsidR="009B1CD0" w:rsidRPr="004268AC">
        <w:rPr>
          <w:rFonts w:ascii="Arial Narrow" w:hAnsi="Arial Narrow" w:cs="Arial"/>
        </w:rPr>
        <w:tab/>
      </w:r>
      <w:r w:rsidR="009B1CD0" w:rsidRPr="00153371">
        <w:rPr>
          <w:rFonts w:ascii="Arial" w:hAnsi="Arial" w:cs="Arial"/>
          <w:sz w:val="18"/>
        </w:rPr>
        <w:t xml:space="preserve">la date de début d’exécution prévue par </w:t>
      </w:r>
      <w:r w:rsidR="00237327" w:rsidRPr="00153371">
        <w:rPr>
          <w:rFonts w:ascii="Arial" w:hAnsi="Arial" w:cs="Arial"/>
          <w:sz w:val="18"/>
        </w:rPr>
        <w:t>l</w:t>
      </w:r>
      <w:r w:rsidR="0006264F">
        <w:rPr>
          <w:rFonts w:ascii="Arial" w:hAnsi="Arial" w:cs="Arial"/>
          <w:sz w:val="18"/>
        </w:rPr>
        <w:t>e marché</w:t>
      </w:r>
      <w:r w:rsidR="009B1CD0" w:rsidRPr="00153371">
        <w:rPr>
          <w:rFonts w:ascii="Arial" w:hAnsi="Arial" w:cs="Arial"/>
          <w:sz w:val="18"/>
        </w:rPr>
        <w:t xml:space="preserve"> lorsqu’elle est postérieure à la date de notification.</w:t>
      </w:r>
    </w:p>
    <w:p w14:paraId="4B7E056C" w14:textId="77777777" w:rsidR="009B1CD0" w:rsidRPr="004268AC" w:rsidRDefault="009B1CD0" w:rsidP="009B45B9">
      <w:pPr>
        <w:tabs>
          <w:tab w:val="left" w:pos="426"/>
          <w:tab w:val="left" w:pos="851"/>
        </w:tabs>
        <w:jc w:val="both"/>
        <w:rPr>
          <w:rFonts w:ascii="Arial Narrow" w:hAnsi="Arial Narrow" w:cs="Arial"/>
          <w:b/>
        </w:rPr>
      </w:pPr>
    </w:p>
    <w:p w14:paraId="3CA2EE9B" w14:textId="77777777"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6A440D">
        <w:rPr>
          <w:rFonts w:ascii="Arial Narrow" w:hAnsi="Arial Narrow"/>
        </w:rPr>
        <w:fldChar w:fldCharType="begin">
          <w:ffData>
            <w:name w:val=""/>
            <w:enabled/>
            <w:calcOnExit w:val="0"/>
            <w:checkBox>
              <w:size w:val="20"/>
              <w:default w:val="1"/>
            </w:checkBox>
          </w:ffData>
        </w:fldChar>
      </w:r>
      <w:r w:rsidR="006A440D">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6A440D">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5A1D36">
        <w:rPr>
          <w:rFonts w:ascii="Arial Narrow" w:hAnsi="Arial Narrow"/>
        </w:rPr>
        <w:fldChar w:fldCharType="begin">
          <w:ffData>
            <w:name w:val=""/>
            <w:enabled/>
            <w:calcOnExit w:val="0"/>
            <w:checkBox>
              <w:size w:val="20"/>
              <w:default w:val="0"/>
            </w:checkBox>
          </w:ffData>
        </w:fldChar>
      </w:r>
      <w:r w:rsidR="005A1D36">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5A1D36">
        <w:rPr>
          <w:rFonts w:ascii="Arial Narrow" w:hAnsi="Arial Narrow"/>
        </w:rPr>
        <w:fldChar w:fldCharType="end"/>
      </w:r>
      <w:r w:rsidRPr="004268AC">
        <w:rPr>
          <w:rFonts w:ascii="Arial Narrow" w:hAnsi="Arial Narrow"/>
        </w:rPr>
        <w:tab/>
        <w:t>OUI</w:t>
      </w:r>
    </w:p>
    <w:p w14:paraId="51A87923" w14:textId="77777777" w:rsidR="009B1CD0" w:rsidRPr="004268AC" w:rsidRDefault="009B1CD0" w:rsidP="009B45B9">
      <w:pPr>
        <w:tabs>
          <w:tab w:val="left" w:pos="851"/>
        </w:tabs>
        <w:rPr>
          <w:rFonts w:ascii="Arial Narrow" w:hAnsi="Arial Narrow" w:cs="Arial"/>
        </w:rPr>
      </w:pPr>
      <w:r w:rsidRPr="004268AC">
        <w:rPr>
          <w:rFonts w:ascii="Arial Narrow" w:hAnsi="Arial Narrow" w:cs="Arial"/>
          <w:i/>
          <w:sz w:val="18"/>
          <w:szCs w:val="18"/>
        </w:rPr>
        <w:t>(Cocher la case correspondante.)</w:t>
      </w:r>
    </w:p>
    <w:p w14:paraId="473C22D5" w14:textId="77777777" w:rsidR="009B1CD0" w:rsidRPr="004268AC" w:rsidRDefault="009B1CD0" w:rsidP="009B45B9">
      <w:pPr>
        <w:tabs>
          <w:tab w:val="left" w:pos="426"/>
          <w:tab w:val="left" w:pos="851"/>
        </w:tabs>
        <w:jc w:val="both"/>
        <w:rPr>
          <w:rFonts w:ascii="Arial Narrow" w:hAnsi="Arial Narrow" w:cs="Arial"/>
        </w:rPr>
      </w:pPr>
    </w:p>
    <w:p w14:paraId="69112D87" w14:textId="77777777" w:rsidR="00B86B10" w:rsidRPr="00153371" w:rsidRDefault="00B86B10" w:rsidP="00B86B10">
      <w:pPr>
        <w:tabs>
          <w:tab w:val="left" w:pos="426"/>
          <w:tab w:val="left" w:pos="851"/>
        </w:tabs>
        <w:spacing w:before="120"/>
        <w:ind w:left="924"/>
        <w:jc w:val="both"/>
        <w:rPr>
          <w:rFonts w:ascii="Arial" w:hAnsi="Arial" w:cs="Arial"/>
        </w:rPr>
      </w:pPr>
    </w:p>
    <w:p w14:paraId="530C8050" w14:textId="77777777" w:rsidR="00072FF4" w:rsidRPr="00153371" w:rsidRDefault="00072FF4" w:rsidP="00072FF4">
      <w:pPr>
        <w:tabs>
          <w:tab w:val="left" w:pos="426"/>
          <w:tab w:val="left" w:pos="851"/>
        </w:tabs>
        <w:jc w:val="both"/>
        <w:rPr>
          <w:rFonts w:ascii="Arial" w:hAnsi="Arial" w:cs="Arial"/>
        </w:rPr>
      </w:pPr>
      <w:r w:rsidRPr="00153371">
        <w:rPr>
          <w:rFonts w:ascii="Arial" w:hAnsi="Arial" w:cs="Arial"/>
        </w:rPr>
        <w:t>Le(s) titulaire(s) ne peut(vent) refuser la reconduction.</w:t>
      </w:r>
    </w:p>
    <w:p w14:paraId="21A368F6" w14:textId="77777777" w:rsidR="00176F4B" w:rsidRPr="00153371" w:rsidRDefault="00176F4B" w:rsidP="00072FF4">
      <w:pPr>
        <w:tabs>
          <w:tab w:val="left" w:pos="426"/>
          <w:tab w:val="left" w:pos="851"/>
        </w:tabs>
        <w:jc w:val="both"/>
        <w:rPr>
          <w:rFonts w:ascii="Arial" w:hAnsi="Arial" w:cs="Arial"/>
        </w:rPr>
      </w:pPr>
    </w:p>
    <w:p w14:paraId="14FE6E6D" w14:textId="77777777" w:rsidR="00072FF4" w:rsidRPr="00153371" w:rsidRDefault="00072FF4" w:rsidP="00072FF4">
      <w:pPr>
        <w:tabs>
          <w:tab w:val="left" w:pos="426"/>
          <w:tab w:val="left" w:pos="851"/>
        </w:tabs>
        <w:jc w:val="both"/>
        <w:rPr>
          <w:rFonts w:ascii="Arial" w:hAnsi="Arial" w:cs="Arial"/>
        </w:rPr>
      </w:pPr>
      <w:r w:rsidRPr="00153371">
        <w:rPr>
          <w:rFonts w:ascii="Arial" w:hAnsi="Arial" w:cs="Arial"/>
        </w:rPr>
        <w:t>Si l'acheteur ne souhaite pas reconduire l</w:t>
      </w:r>
      <w:r w:rsidR="0006264F">
        <w:rPr>
          <w:rFonts w:ascii="Arial" w:hAnsi="Arial" w:cs="Arial"/>
        </w:rPr>
        <w:t>e marché</w:t>
      </w:r>
      <w:r w:rsidRPr="00153371">
        <w:rPr>
          <w:rFonts w:ascii="Arial" w:hAnsi="Arial" w:cs="Arial"/>
        </w:rPr>
        <w:t xml:space="preserve">, il informe le(s) titulaire(s) de sa décision au plus tard </w:t>
      </w:r>
      <w:r w:rsidR="00822DE8">
        <w:rPr>
          <w:rFonts w:ascii="Arial" w:hAnsi="Arial" w:cs="Arial"/>
        </w:rPr>
        <w:t>3</w:t>
      </w:r>
      <w:r w:rsidRPr="00153371">
        <w:rPr>
          <w:rFonts w:ascii="Arial" w:hAnsi="Arial" w:cs="Arial"/>
        </w:rPr>
        <w:t xml:space="preserve"> mois avant la date de fin de validité de l'accord-cadre, par messagerie électronique avec accusé de réception</w:t>
      </w:r>
      <w:r w:rsidR="00F25FB6" w:rsidRPr="00153371">
        <w:rPr>
          <w:rFonts w:ascii="Arial" w:hAnsi="Arial" w:cs="Arial"/>
        </w:rPr>
        <w:t>.</w:t>
      </w:r>
    </w:p>
    <w:p w14:paraId="7FDF02E4" w14:textId="77777777" w:rsidR="00C75FF0" w:rsidRPr="004268AC" w:rsidRDefault="00C75FF0" w:rsidP="00072FF4">
      <w:pPr>
        <w:tabs>
          <w:tab w:val="left" w:pos="426"/>
          <w:tab w:val="left" w:pos="851"/>
        </w:tabs>
        <w:jc w:val="both"/>
        <w:rPr>
          <w:rFonts w:ascii="Arial Narrow" w:hAnsi="Arial Narrow" w:cs="Arial"/>
        </w:rPr>
      </w:pPr>
    </w:p>
    <w:p w14:paraId="297EE6FB" w14:textId="77777777"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046FF24B" w14:textId="77777777" w:rsidR="0078690C" w:rsidRPr="004268AC" w:rsidRDefault="0078690C" w:rsidP="00072FF4">
      <w:pPr>
        <w:tabs>
          <w:tab w:val="left" w:pos="426"/>
          <w:tab w:val="left" w:pos="851"/>
        </w:tabs>
        <w:jc w:val="both"/>
        <w:rPr>
          <w:rFonts w:ascii="Arial Narrow" w:hAnsi="Arial Narrow" w:cs="Arial"/>
        </w:rPr>
      </w:pPr>
    </w:p>
    <w:p w14:paraId="55AEE92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00862411">
        <w:rPr>
          <w:rFonts w:ascii="Arial" w:hAnsi="Arial" w:cs="Arial"/>
          <w:szCs w:val="22"/>
        </w:rPr>
      </w:r>
      <w:r w:rsidR="00862411">
        <w:rPr>
          <w:rFonts w:ascii="Arial" w:hAnsi="Arial" w:cs="Arial"/>
          <w:szCs w:val="22"/>
        </w:rPr>
        <w:fldChar w:fldCharType="separate"/>
      </w:r>
      <w:r w:rsidRPr="00153371">
        <w:rPr>
          <w:rFonts w:ascii="Arial" w:hAnsi="Arial" w:cs="Arial"/>
          <w:szCs w:val="22"/>
        </w:rPr>
        <w:fldChar w:fldCharType="end"/>
      </w:r>
    </w:p>
    <w:p w14:paraId="323483EC"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2" w:name="CaseACocher29"/>
      <w:r w:rsidRPr="00153371">
        <w:rPr>
          <w:rFonts w:ascii="Arial" w:hAnsi="Arial" w:cs="Arial"/>
          <w:szCs w:val="22"/>
        </w:rPr>
        <w:instrText xml:space="preserve"> FORMCHECKBOX </w:instrText>
      </w:r>
      <w:r w:rsidR="00862411">
        <w:rPr>
          <w:rFonts w:ascii="Arial" w:hAnsi="Arial" w:cs="Arial"/>
          <w:szCs w:val="22"/>
        </w:rPr>
      </w:r>
      <w:r w:rsidR="00862411">
        <w:rPr>
          <w:rFonts w:ascii="Arial" w:hAnsi="Arial" w:cs="Arial"/>
          <w:szCs w:val="22"/>
        </w:rPr>
        <w:fldChar w:fldCharType="separate"/>
      </w:r>
      <w:r w:rsidRPr="00153371">
        <w:rPr>
          <w:rFonts w:ascii="Arial" w:hAnsi="Arial" w:cs="Arial"/>
          <w:szCs w:val="22"/>
        </w:rPr>
        <w:fldChar w:fldCharType="end"/>
      </w:r>
      <w:bookmarkEnd w:id="2"/>
    </w:p>
    <w:p w14:paraId="23B5B207" w14:textId="77777777" w:rsidR="0078690C" w:rsidRPr="004268AC" w:rsidRDefault="0078690C" w:rsidP="00072FF4">
      <w:pPr>
        <w:tabs>
          <w:tab w:val="left" w:pos="426"/>
          <w:tab w:val="left" w:pos="851"/>
        </w:tabs>
        <w:jc w:val="both"/>
        <w:rPr>
          <w:rFonts w:ascii="Arial Narrow" w:hAnsi="Arial Narrow" w:cs="Arial"/>
        </w:rPr>
      </w:pPr>
    </w:p>
    <w:p w14:paraId="0C7B805A" w14:textId="77777777"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F7ACF2" w14:textId="77777777" w:rsidR="0078690C" w:rsidRPr="00153371"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50B2BF37" w14:textId="77777777" w:rsidR="0078690C" w:rsidRPr="00153371" w:rsidRDefault="0078690C" w:rsidP="0078690C">
      <w:pPr>
        <w:tabs>
          <w:tab w:val="left" w:pos="576"/>
        </w:tabs>
        <w:spacing w:before="120" w:after="120"/>
        <w:rPr>
          <w:rFonts w:ascii="Arial" w:hAnsi="Arial" w:cs="Arial"/>
          <w:b/>
          <w:sz w:val="18"/>
          <w:szCs w:val="22"/>
        </w:rPr>
      </w:pPr>
      <w:r w:rsidRPr="00153371">
        <w:rPr>
          <w:rFonts w:ascii="Arial" w:hAnsi="Arial" w:cs="Arial"/>
          <w:b/>
          <w:sz w:val="18"/>
          <w:szCs w:val="22"/>
        </w:rPr>
        <w:t xml:space="preserve">Le montant total HT des prestations que j’envisage de sous-traiter conformément à ces annexes est : </w:t>
      </w:r>
      <w:r w:rsidRPr="00153371">
        <w:rPr>
          <w:rFonts w:ascii="Arial" w:hAnsi="Arial" w:cs="Arial"/>
          <w:b/>
          <w:sz w:val="18"/>
          <w:szCs w:val="22"/>
        </w:rPr>
        <w:tab/>
      </w:r>
      <w:r w:rsidRPr="00153371">
        <w:rPr>
          <w:rFonts w:ascii="Arial" w:hAnsi="Arial" w:cs="Arial"/>
          <w:b/>
          <w:sz w:val="18"/>
          <w:szCs w:val="22"/>
        </w:rPr>
        <w:tab/>
        <w:t>€/HT</w:t>
      </w:r>
    </w:p>
    <w:p w14:paraId="745E9232" w14:textId="77777777"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6B1B739C" w14:textId="77777777" w:rsidR="00106D9D" w:rsidRPr="00153371"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153371" w14:paraId="79427685" w14:textId="77777777" w:rsidTr="00116970">
        <w:tc>
          <w:tcPr>
            <w:tcW w:w="3398" w:type="dxa"/>
          </w:tcPr>
          <w:p w14:paraId="172F13CC"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041730C9"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08B740ED"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4C84B8C" w14:textId="77777777" w:rsidTr="00116970">
        <w:tc>
          <w:tcPr>
            <w:tcW w:w="3398" w:type="dxa"/>
          </w:tcPr>
          <w:p w14:paraId="05C9D5E3"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2B1F2BD3"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65E106A1"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4FC26EB4" w14:textId="77777777" w:rsidTr="00116970">
        <w:tc>
          <w:tcPr>
            <w:tcW w:w="3398" w:type="dxa"/>
          </w:tcPr>
          <w:p w14:paraId="1306F36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0CB4A371"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08EEE48B" w14:textId="77777777" w:rsidR="00116970" w:rsidRPr="004268AC" w:rsidRDefault="00116970" w:rsidP="00072FF4">
            <w:pPr>
              <w:tabs>
                <w:tab w:val="left" w:pos="426"/>
                <w:tab w:val="left" w:pos="851"/>
              </w:tabs>
              <w:jc w:val="both"/>
              <w:rPr>
                <w:rFonts w:ascii="Arial Narrow" w:hAnsi="Arial Narrow" w:cs="Arial"/>
              </w:rPr>
            </w:pPr>
          </w:p>
        </w:tc>
      </w:tr>
    </w:tbl>
    <w:p w14:paraId="711DD0CB" w14:textId="77777777" w:rsidR="00C10DD3" w:rsidRDefault="00C10DD3" w:rsidP="009B45B9">
      <w:pPr>
        <w:tabs>
          <w:tab w:val="left" w:pos="426"/>
          <w:tab w:val="left" w:pos="851"/>
        </w:tabs>
        <w:jc w:val="both"/>
        <w:rPr>
          <w:rFonts w:ascii="Arial Narrow" w:hAnsi="Arial Narrow" w:cs="Arial"/>
          <w:b/>
        </w:rPr>
      </w:pPr>
    </w:p>
    <w:p w14:paraId="1FE0010C" w14:textId="77777777" w:rsidR="00B53F5A" w:rsidRPr="004268AC" w:rsidRDefault="00B53F5A" w:rsidP="009B45B9">
      <w:pPr>
        <w:tabs>
          <w:tab w:val="left" w:pos="426"/>
          <w:tab w:val="left" w:pos="851"/>
        </w:tabs>
        <w:jc w:val="both"/>
        <w:rPr>
          <w:rFonts w:ascii="Arial Narrow" w:hAnsi="Arial Narrow" w:cs="Arial"/>
          <w:b/>
        </w:rPr>
      </w:pPr>
    </w:p>
    <w:p w14:paraId="6F94E23A" w14:textId="77777777"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3DB7C61A" w14:textId="77777777" w:rsidR="00C10DD3" w:rsidRPr="00C10DD3" w:rsidRDefault="00C10DD3" w:rsidP="009B45B9">
      <w:pPr>
        <w:tabs>
          <w:tab w:val="left" w:pos="426"/>
          <w:tab w:val="left" w:pos="851"/>
        </w:tabs>
        <w:jc w:val="both"/>
        <w:rPr>
          <w:rFonts w:ascii="Trebuchet MS" w:hAnsi="Trebuchet MS" w:cs="Arial"/>
        </w:rPr>
      </w:pPr>
    </w:p>
    <w:p w14:paraId="4E37B72D" w14:textId="77777777"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4A7B0A1F" w14:textId="77777777" w:rsidR="00C10DD3" w:rsidRDefault="00C10DD3" w:rsidP="009B45B9">
      <w:pPr>
        <w:tabs>
          <w:tab w:val="left" w:pos="426"/>
          <w:tab w:val="left" w:pos="851"/>
        </w:tabs>
        <w:jc w:val="both"/>
        <w:rPr>
          <w:rFonts w:ascii="Trebuchet MS" w:hAnsi="Trebuchet MS" w:cs="Arial"/>
          <w:b/>
        </w:rPr>
      </w:pPr>
    </w:p>
    <w:p w14:paraId="6D4019C1" w14:textId="77777777" w:rsidR="00B53F5A" w:rsidRDefault="00B53F5A" w:rsidP="009B45B9">
      <w:pPr>
        <w:tabs>
          <w:tab w:val="left" w:pos="426"/>
          <w:tab w:val="left" w:pos="851"/>
        </w:tabs>
        <w:jc w:val="both"/>
        <w:rPr>
          <w:rFonts w:ascii="Trebuchet MS" w:hAnsi="Trebuchet MS" w:cs="Arial"/>
          <w:b/>
        </w:rPr>
      </w:pPr>
    </w:p>
    <w:p w14:paraId="4F2900CA" w14:textId="77777777"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73103300" w14:textId="77777777" w:rsidR="009B1CD0" w:rsidRPr="004268AC" w:rsidRDefault="009B1CD0" w:rsidP="009B45B9">
      <w:pPr>
        <w:tabs>
          <w:tab w:val="left" w:pos="851"/>
        </w:tabs>
        <w:jc w:val="both"/>
        <w:rPr>
          <w:rFonts w:ascii="Arial Narrow" w:hAnsi="Arial Narrow" w:cs="Arial"/>
          <w:bCs/>
        </w:rPr>
      </w:pPr>
    </w:p>
    <w:p w14:paraId="4F817D3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35AE58EA" w14:textId="77777777" w:rsidR="002475EA" w:rsidRPr="004268AC" w:rsidRDefault="002475EA" w:rsidP="009B45B9">
      <w:pPr>
        <w:tabs>
          <w:tab w:val="left" w:pos="851"/>
        </w:tabs>
        <w:jc w:val="both"/>
        <w:rPr>
          <w:rFonts w:ascii="Arial Narrow" w:hAnsi="Arial Narrow" w:cs="Arial"/>
          <w:bCs/>
        </w:rPr>
      </w:pPr>
    </w:p>
    <w:p w14:paraId="7C95D4FB" w14:textId="77777777" w:rsidR="00A25528" w:rsidRDefault="00A25528" w:rsidP="009B45B9">
      <w:pPr>
        <w:tabs>
          <w:tab w:val="left" w:pos="851"/>
        </w:tabs>
        <w:jc w:val="both"/>
        <w:rPr>
          <w:ins w:id="3" w:author="BABANI Blandine" w:date="2019-12-03T16:17:00Z"/>
          <w:rFonts w:ascii="Arial Narrow" w:hAnsi="Arial Narrow" w:cs="Arial"/>
          <w:bCs/>
        </w:rPr>
        <w:sectPr w:rsidR="00A25528" w:rsidSect="006775ED">
          <w:type w:val="continuous"/>
          <w:pgSz w:w="11906" w:h="16838"/>
          <w:pgMar w:top="454" w:right="851" w:bottom="736" w:left="851" w:header="720" w:footer="680" w:gutter="0"/>
          <w:cols w:space="720"/>
          <w:docGrid w:linePitch="360"/>
        </w:sectPr>
      </w:pPr>
    </w:p>
    <w:p w14:paraId="1B18A86F"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210C1C33" w14:textId="77777777">
        <w:tc>
          <w:tcPr>
            <w:tcW w:w="10419" w:type="dxa"/>
            <w:shd w:val="clear" w:color="auto" w:fill="66CCFF"/>
          </w:tcPr>
          <w:p w14:paraId="1C02588F"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8A2977B" w14:textId="77777777" w:rsidR="009B1CD0" w:rsidRPr="004268AC" w:rsidRDefault="009B1CD0" w:rsidP="006C4338">
      <w:pPr>
        <w:tabs>
          <w:tab w:val="left" w:pos="851"/>
        </w:tabs>
        <w:jc w:val="both"/>
        <w:rPr>
          <w:rFonts w:ascii="Arial Narrow" w:hAnsi="Arial Narrow"/>
        </w:rPr>
      </w:pPr>
    </w:p>
    <w:p w14:paraId="409A4A69"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7A257A3A"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7B6CF07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CF0C58"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44193674"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4AD99C"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AE480"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7483EAD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D53047E"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14E00CD9"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259A7B6" w14:textId="77777777" w:rsidR="00332B12" w:rsidRPr="004268AC" w:rsidRDefault="00332B12" w:rsidP="00B054DA">
            <w:pPr>
              <w:tabs>
                <w:tab w:val="left" w:pos="851"/>
              </w:tabs>
              <w:snapToGrid w:val="0"/>
              <w:jc w:val="both"/>
              <w:rPr>
                <w:rFonts w:ascii="Arial Narrow" w:hAnsi="Arial Narrow" w:cs="Arial"/>
                <w:b/>
                <w:bCs/>
              </w:rPr>
            </w:pPr>
          </w:p>
        </w:tc>
      </w:tr>
    </w:tbl>
    <w:p w14:paraId="03D673A9"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551FDD9B"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42855A86"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10EEB10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7"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8"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3009438A"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6E70C63E" w14:textId="77777777" w:rsidR="00332B12" w:rsidRPr="004268AC" w:rsidRDefault="00332B12" w:rsidP="006C4338">
      <w:pPr>
        <w:tabs>
          <w:tab w:val="left" w:pos="851"/>
        </w:tabs>
        <w:jc w:val="both"/>
        <w:rPr>
          <w:rFonts w:ascii="Arial Narrow" w:hAnsi="Arial Narrow"/>
        </w:rPr>
      </w:pPr>
    </w:p>
    <w:p w14:paraId="777232CE"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7313F375"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5F6FBBA0" w14:textId="77777777"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5C7DC729" w14:textId="77777777" w:rsidR="009B1CD0" w:rsidRPr="004268AC" w:rsidRDefault="009B1CD0" w:rsidP="0083205E">
      <w:pPr>
        <w:tabs>
          <w:tab w:val="left" w:pos="851"/>
        </w:tabs>
        <w:rPr>
          <w:rFonts w:ascii="Arial Narrow" w:hAnsi="Arial Narrow" w:cs="Arial"/>
        </w:rPr>
      </w:pPr>
    </w:p>
    <w:p w14:paraId="604E4829" w14:textId="77777777" w:rsidR="001C733C" w:rsidRPr="004268AC" w:rsidRDefault="001C733C" w:rsidP="00CD46CC">
      <w:pPr>
        <w:tabs>
          <w:tab w:val="left" w:pos="851"/>
        </w:tabs>
        <w:rPr>
          <w:rFonts w:ascii="Arial Narrow" w:hAnsi="Arial Narrow" w:cs="Arial"/>
        </w:rPr>
      </w:pPr>
    </w:p>
    <w:p w14:paraId="363325AF"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63398DC7"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3200F80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6A377A6E" w14:textId="77777777"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D60CB04" w14:textId="77777777"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3559385D" w14:textId="77777777" w:rsidR="002904AF" w:rsidRPr="00153371" w:rsidRDefault="002904AF" w:rsidP="001C733C">
      <w:pPr>
        <w:tabs>
          <w:tab w:val="left" w:pos="851"/>
        </w:tabs>
        <w:rPr>
          <w:rFonts w:ascii="Arial" w:hAnsi="Arial" w:cs="Arial"/>
        </w:rPr>
      </w:pPr>
    </w:p>
    <w:p w14:paraId="3AD40E71" w14:textId="77777777"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743AE9E7" w14:textId="7777777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132C2F7E" w14:textId="77777777" w:rsidR="002904AF" w:rsidRPr="00153371" w:rsidRDefault="002904AF" w:rsidP="002904AF">
      <w:pPr>
        <w:tabs>
          <w:tab w:val="left" w:pos="851"/>
        </w:tabs>
        <w:rPr>
          <w:rFonts w:ascii="Arial" w:hAnsi="Arial" w:cs="Arial"/>
          <w:iCs/>
        </w:rPr>
      </w:pPr>
    </w:p>
    <w:p w14:paraId="2126AFE5" w14:textId="77777777"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6436A3BB" w14:textId="77777777" w:rsidR="002904AF" w:rsidRPr="00153371" w:rsidRDefault="002904AF" w:rsidP="002904AF">
      <w:pPr>
        <w:tabs>
          <w:tab w:val="left" w:pos="851"/>
        </w:tabs>
        <w:ind w:left="1134" w:hanging="850"/>
        <w:rPr>
          <w:rFonts w:ascii="Arial" w:hAnsi="Arial" w:cs="Arial"/>
          <w:i/>
        </w:rPr>
      </w:pPr>
    </w:p>
    <w:p w14:paraId="1F3417F9" w14:textId="77777777" w:rsidR="001C733C" w:rsidRDefault="001C733C" w:rsidP="001C733C">
      <w:pPr>
        <w:tabs>
          <w:tab w:val="left" w:pos="851"/>
        </w:tabs>
        <w:rPr>
          <w:rFonts w:ascii="Arial" w:hAnsi="Arial" w:cs="Arial"/>
          <w:i/>
        </w:rPr>
      </w:pPr>
    </w:p>
    <w:p w14:paraId="2C887989" w14:textId="77777777" w:rsidR="00B53F5A" w:rsidRPr="00153371" w:rsidRDefault="00B53F5A" w:rsidP="001C733C">
      <w:pPr>
        <w:tabs>
          <w:tab w:val="left" w:pos="851"/>
        </w:tabs>
        <w:rPr>
          <w:rFonts w:ascii="Arial" w:hAnsi="Arial" w:cs="Arial"/>
          <w:i/>
        </w:rPr>
      </w:pPr>
    </w:p>
    <w:p w14:paraId="0AAB3A97"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65F360B6"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4D20640" w14:textId="77777777" w:rsidR="00036500" w:rsidRPr="00153371" w:rsidRDefault="00036500" w:rsidP="005846FB">
      <w:pPr>
        <w:tabs>
          <w:tab w:val="left" w:pos="851"/>
        </w:tabs>
        <w:rPr>
          <w:rFonts w:ascii="Arial" w:hAnsi="Arial" w:cs="Arial"/>
        </w:rPr>
      </w:pPr>
    </w:p>
    <w:p w14:paraId="4846A0D0" w14:textId="77777777"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5894240D" w14:textId="77777777" w:rsidR="00AE7831" w:rsidRPr="004268AC" w:rsidRDefault="00AE7831" w:rsidP="009B45B9">
      <w:pPr>
        <w:tabs>
          <w:tab w:val="left" w:pos="851"/>
        </w:tabs>
        <w:ind w:left="1701" w:hanging="850"/>
        <w:jc w:val="both"/>
        <w:rPr>
          <w:rFonts w:ascii="Arial Narrow" w:hAnsi="Arial Narrow"/>
        </w:rPr>
      </w:pPr>
    </w:p>
    <w:p w14:paraId="4637F46B" w14:textId="77777777"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00862411">
        <w:rPr>
          <w:rFonts w:ascii="Arial Narrow" w:hAnsi="Arial Narrow"/>
        </w:rPr>
      </w:r>
      <w:r w:rsidR="00862411">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BA883B6" w14:textId="77777777" w:rsidR="00036500" w:rsidRPr="00D21112" w:rsidRDefault="00036500" w:rsidP="006C4338">
      <w:pPr>
        <w:tabs>
          <w:tab w:val="left" w:pos="851"/>
        </w:tabs>
        <w:rPr>
          <w:rFonts w:ascii="Arial" w:hAnsi="Arial" w:cs="Arial"/>
          <w:iCs/>
        </w:rPr>
      </w:pPr>
    </w:p>
    <w:p w14:paraId="3AD1CAF6" w14:textId="77777777"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1D64244C"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25D144CA" w14:textId="77777777" w:rsidR="009B1CD0" w:rsidRPr="004268AC"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268AC" w14:paraId="5B9CA56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848B04E"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47A07FA5"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34DB893"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EE53A"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0008143A" w14:textId="77777777" w:rsidTr="00DB7EF4">
        <w:trPr>
          <w:trHeight w:val="610"/>
        </w:trPr>
        <w:tc>
          <w:tcPr>
            <w:tcW w:w="4644" w:type="dxa"/>
            <w:tcBorders>
              <w:top w:val="single" w:sz="4" w:space="0" w:color="000000"/>
              <w:left w:val="single" w:sz="4" w:space="0" w:color="000000"/>
            </w:tcBorders>
            <w:shd w:val="clear" w:color="auto" w:fill="CCFFFF"/>
          </w:tcPr>
          <w:p w14:paraId="2383521E"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7FF2049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02A7F253"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7E74DA7C" w14:textId="77777777" w:rsidTr="00DB7EF4">
        <w:trPr>
          <w:trHeight w:val="546"/>
        </w:trPr>
        <w:tc>
          <w:tcPr>
            <w:tcW w:w="4644" w:type="dxa"/>
            <w:tcBorders>
              <w:left w:val="single" w:sz="4" w:space="0" w:color="000000"/>
            </w:tcBorders>
            <w:shd w:val="clear" w:color="auto" w:fill="auto"/>
          </w:tcPr>
          <w:p w14:paraId="50FC9FC8"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14:paraId="068A9AA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14:paraId="0E5C1A97"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2BDF253F" w14:textId="77777777" w:rsidTr="00DB7EF4">
        <w:trPr>
          <w:trHeight w:val="426"/>
        </w:trPr>
        <w:tc>
          <w:tcPr>
            <w:tcW w:w="4644" w:type="dxa"/>
            <w:tcBorders>
              <w:left w:val="single" w:sz="4" w:space="0" w:color="000000"/>
              <w:bottom w:val="single" w:sz="4" w:space="0" w:color="000000"/>
            </w:tcBorders>
            <w:shd w:val="clear" w:color="auto" w:fill="CCFFFF"/>
          </w:tcPr>
          <w:p w14:paraId="63EEB9C3"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58594B46"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74A9A9AC" w14:textId="77777777" w:rsidR="00332B12" w:rsidRPr="004268AC" w:rsidRDefault="00332B12" w:rsidP="00B054DA">
            <w:pPr>
              <w:tabs>
                <w:tab w:val="left" w:pos="851"/>
              </w:tabs>
              <w:snapToGrid w:val="0"/>
              <w:jc w:val="both"/>
              <w:rPr>
                <w:rFonts w:ascii="Arial Narrow" w:hAnsi="Arial Narrow" w:cs="Arial"/>
                <w:b/>
                <w:bCs/>
              </w:rPr>
            </w:pPr>
          </w:p>
        </w:tc>
      </w:tr>
    </w:tbl>
    <w:p w14:paraId="2AA49BCF" w14:textId="77777777"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07FA1757" w14:textId="77777777" w:rsidR="009B1CD0" w:rsidRPr="004268AC" w:rsidRDefault="009B1CD0" w:rsidP="005846FB">
      <w:pPr>
        <w:tabs>
          <w:tab w:val="left" w:pos="851"/>
        </w:tabs>
        <w:jc w:val="both"/>
        <w:rPr>
          <w:rFonts w:ascii="Arial Narrow" w:hAnsi="Arial Narrow" w:cs="Arial"/>
          <w:bCs/>
        </w:rPr>
      </w:pPr>
    </w:p>
    <w:p w14:paraId="205E0E7E"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74F3045B" w14:textId="77777777">
        <w:tc>
          <w:tcPr>
            <w:tcW w:w="10277" w:type="dxa"/>
            <w:shd w:val="clear" w:color="auto" w:fill="66CCFF"/>
          </w:tcPr>
          <w:p w14:paraId="535EBFDB" w14:textId="77777777" w:rsidR="009B1CD0" w:rsidRPr="00A52D6B" w:rsidRDefault="009B1CD0" w:rsidP="009213C7">
            <w:pPr>
              <w:pStyle w:val="Titre4"/>
              <w:tabs>
                <w:tab w:val="left" w:pos="851"/>
              </w:tabs>
            </w:pPr>
            <w:r w:rsidRPr="00A52D6B">
              <w:rPr>
                <w:sz w:val="22"/>
                <w:szCs w:val="22"/>
              </w:rPr>
              <w:lastRenderedPageBreak/>
              <w:t xml:space="preserve">D - Identification </w:t>
            </w:r>
            <w:r w:rsidR="008E3325" w:rsidRPr="00A52D6B">
              <w:rPr>
                <w:sz w:val="22"/>
                <w:szCs w:val="22"/>
              </w:rPr>
              <w:t xml:space="preserve">du pouvoir adjudicateur </w:t>
            </w:r>
          </w:p>
        </w:tc>
      </w:tr>
    </w:tbl>
    <w:p w14:paraId="29FB020F" w14:textId="77777777" w:rsidR="009B1CD0" w:rsidRPr="00392658" w:rsidRDefault="009B1CD0" w:rsidP="006C4338">
      <w:pPr>
        <w:tabs>
          <w:tab w:val="left" w:pos="851"/>
        </w:tabs>
        <w:rPr>
          <w:rFonts w:ascii="Trebuchet MS" w:hAnsi="Trebuchet MS"/>
        </w:rPr>
      </w:pPr>
    </w:p>
    <w:p w14:paraId="1D8ABB9D" w14:textId="77777777" w:rsidR="009B1CD0" w:rsidRPr="00392658" w:rsidRDefault="009B1CD0" w:rsidP="006C4338">
      <w:pPr>
        <w:tabs>
          <w:tab w:val="left" w:pos="851"/>
        </w:tabs>
        <w:rPr>
          <w:rFonts w:ascii="Trebuchet MS" w:hAnsi="Trebuchet MS"/>
        </w:rPr>
      </w:pPr>
    </w:p>
    <w:p w14:paraId="6E4C386B" w14:textId="77777777"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7D1D5E86" w14:textId="77777777" w:rsidR="009B1CD0" w:rsidRPr="00A52D6B" w:rsidRDefault="009B1CD0" w:rsidP="009B45B9">
      <w:pPr>
        <w:pStyle w:val="Titre1"/>
        <w:tabs>
          <w:tab w:val="left" w:pos="851"/>
        </w:tabs>
        <w:ind w:left="0"/>
        <w:jc w:val="both"/>
        <w:rPr>
          <w:rFonts w:ascii="Arial" w:hAnsi="Arial" w:cs="Arial"/>
        </w:rPr>
      </w:pPr>
    </w:p>
    <w:p w14:paraId="6AC02C0B" w14:textId="77777777"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69669B74"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0669BD7"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1B7553C2"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7F1B0C58"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4BB58820"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0E340CB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DD8A131"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7AACD766" w14:textId="77777777" w:rsidR="009B1CD0" w:rsidRPr="004268AC" w:rsidRDefault="009B1CD0" w:rsidP="0083205E">
      <w:pPr>
        <w:tabs>
          <w:tab w:val="left" w:pos="851"/>
        </w:tabs>
        <w:jc w:val="both"/>
        <w:rPr>
          <w:rFonts w:ascii="Arial Narrow" w:hAnsi="Arial Narrow" w:cs="Arial"/>
        </w:rPr>
      </w:pPr>
    </w:p>
    <w:p w14:paraId="53D054F9" w14:textId="77777777" w:rsidR="009B1CD0" w:rsidRPr="004268AC" w:rsidRDefault="009B1CD0" w:rsidP="00CD46CC">
      <w:pPr>
        <w:tabs>
          <w:tab w:val="left" w:pos="851"/>
        </w:tabs>
        <w:jc w:val="both"/>
        <w:rPr>
          <w:rFonts w:ascii="Arial Narrow" w:hAnsi="Arial Narrow" w:cs="Arial"/>
        </w:rPr>
      </w:pPr>
    </w:p>
    <w:p w14:paraId="7A58A41A" w14:textId="77777777"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359C7CDF"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4F6F4191" w14:textId="77777777" w:rsidR="009213C7" w:rsidRPr="004268AC" w:rsidRDefault="009213C7" w:rsidP="009B45B9">
      <w:pPr>
        <w:tabs>
          <w:tab w:val="left" w:pos="851"/>
        </w:tabs>
        <w:jc w:val="both"/>
        <w:rPr>
          <w:rFonts w:ascii="Arial Narrow" w:hAnsi="Arial Narrow" w:cs="Arial"/>
        </w:rPr>
      </w:pPr>
    </w:p>
    <w:p w14:paraId="7A33273F" w14:textId="77777777" w:rsidR="009213C7" w:rsidRPr="00392658" w:rsidRDefault="009213C7" w:rsidP="009B45B9">
      <w:pPr>
        <w:tabs>
          <w:tab w:val="left" w:pos="851"/>
        </w:tabs>
        <w:jc w:val="both"/>
        <w:rPr>
          <w:rFonts w:ascii="Trebuchet MS" w:hAnsi="Trebuchet MS" w:cs="Arial"/>
        </w:rPr>
      </w:pPr>
    </w:p>
    <w:p w14:paraId="17759858"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19"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0"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15623692"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73D44744" w14:textId="77777777" w:rsidR="001C40C0" w:rsidRPr="004268AC" w:rsidRDefault="001C40C0" w:rsidP="009B45B9">
      <w:pPr>
        <w:tabs>
          <w:tab w:val="left" w:pos="851"/>
        </w:tabs>
        <w:jc w:val="both"/>
        <w:rPr>
          <w:rFonts w:ascii="Arial Narrow" w:hAnsi="Arial Narrow" w:cs="Arial"/>
        </w:rPr>
      </w:pPr>
    </w:p>
    <w:p w14:paraId="31BEFFCE" w14:textId="77777777" w:rsidR="001C40C0" w:rsidRPr="004268AC" w:rsidRDefault="001C40C0" w:rsidP="009B45B9">
      <w:pPr>
        <w:tabs>
          <w:tab w:val="left" w:pos="851"/>
        </w:tabs>
        <w:jc w:val="both"/>
        <w:rPr>
          <w:rFonts w:ascii="Arial Narrow" w:hAnsi="Arial Narrow" w:cs="Arial"/>
        </w:rPr>
      </w:pPr>
    </w:p>
    <w:p w14:paraId="07683E4F" w14:textId="77777777" w:rsidR="009B1CD0" w:rsidRPr="004268AC" w:rsidRDefault="009B1CD0" w:rsidP="009B45B9">
      <w:pPr>
        <w:tabs>
          <w:tab w:val="left" w:pos="851"/>
        </w:tabs>
        <w:jc w:val="both"/>
        <w:rPr>
          <w:rFonts w:ascii="Arial Narrow" w:hAnsi="Arial Narrow" w:cs="Arial"/>
        </w:rPr>
      </w:pPr>
    </w:p>
    <w:p w14:paraId="452B0037" w14:textId="77777777" w:rsidR="009B1CD0" w:rsidRPr="004268AC" w:rsidRDefault="009B1CD0" w:rsidP="009B45B9">
      <w:pPr>
        <w:pStyle w:val="fcase2metab"/>
        <w:ind w:left="0" w:firstLine="0"/>
        <w:rPr>
          <w:rFonts w:ascii="Arial Narrow" w:hAnsi="Arial Narrow" w:cs="Arial"/>
        </w:rPr>
      </w:pPr>
    </w:p>
    <w:p w14:paraId="1DB41B91" w14:textId="77777777"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925E7F"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073FF94B" w14:textId="77777777" w:rsidR="009B1CD0" w:rsidRPr="004268AC" w:rsidRDefault="009B1CD0" w:rsidP="009B45B9">
      <w:pPr>
        <w:pStyle w:val="fcase2metab"/>
        <w:rPr>
          <w:rFonts w:ascii="Arial Narrow" w:hAnsi="Arial Narrow" w:cs="Arial"/>
        </w:rPr>
      </w:pPr>
    </w:p>
    <w:p w14:paraId="3C4B6CD7" w14:textId="4AACFC97" w:rsidR="009213C7" w:rsidRPr="006F292C" w:rsidRDefault="006F292C" w:rsidP="009B45B9">
      <w:pPr>
        <w:pStyle w:val="fcase2metab"/>
        <w:ind w:left="0" w:firstLine="0"/>
        <w:rPr>
          <w:rFonts w:ascii="Arial" w:hAnsi="Arial" w:cs="Arial"/>
        </w:rPr>
      </w:pPr>
      <w:r w:rsidRPr="006F292C">
        <w:rPr>
          <w:rFonts w:ascii="Arial" w:hAnsi="Arial" w:cs="Arial"/>
        </w:rPr>
        <w:t xml:space="preserve">Monsieur Olivier </w:t>
      </w:r>
      <w:r w:rsidR="006A17A0">
        <w:rPr>
          <w:rFonts w:ascii="Arial" w:hAnsi="Arial" w:cs="Arial"/>
        </w:rPr>
        <w:t>MALFAIT</w:t>
      </w:r>
    </w:p>
    <w:p w14:paraId="349B4F98" w14:textId="77777777" w:rsidR="00243D50" w:rsidRPr="00A52D6B"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822DE8">
        <w:rPr>
          <w:rFonts w:ascii="Arial" w:hAnsi="Arial" w:cs="Arial"/>
        </w:rPr>
        <w:t>t</w:t>
      </w:r>
      <w:r w:rsidR="00AE2D37">
        <w:rPr>
          <w:rFonts w:ascii="Arial" w:hAnsi="Arial" w:cs="Arial"/>
        </w:rPr>
        <w:t xml:space="preserve"> comptable de l’Ineris</w:t>
      </w:r>
    </w:p>
    <w:p w14:paraId="45494BBE" w14:textId="77777777" w:rsidR="00D252A2" w:rsidRPr="00A52D6B" w:rsidRDefault="00D252A2" w:rsidP="00243D50">
      <w:pPr>
        <w:pStyle w:val="En-tte"/>
        <w:tabs>
          <w:tab w:val="clear" w:pos="4536"/>
          <w:tab w:val="clear" w:pos="9072"/>
        </w:tabs>
        <w:jc w:val="both"/>
        <w:rPr>
          <w:rFonts w:ascii="Arial" w:hAnsi="Arial" w:cs="Arial"/>
        </w:rPr>
      </w:pPr>
    </w:p>
    <w:p w14:paraId="27EB837A"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111FB5CA"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088DD164" w14:textId="77777777" w:rsidR="00243D50" w:rsidRPr="00A52D6B" w:rsidRDefault="00243D50" w:rsidP="00243D50">
      <w:pPr>
        <w:pStyle w:val="fcase2metab"/>
        <w:ind w:left="0" w:firstLine="0"/>
        <w:rPr>
          <w:rFonts w:ascii="Arial" w:hAnsi="Arial" w:cs="Arial"/>
        </w:rPr>
      </w:pPr>
    </w:p>
    <w:p w14:paraId="43A695FC" w14:textId="2F97339D"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w:t>
      </w:r>
      <w:r w:rsidR="009A0C4D">
        <w:rPr>
          <w:rFonts w:ascii="Arial" w:hAnsi="Arial" w:cs="Arial"/>
        </w:rPr>
        <w:t>63 39</w:t>
      </w:r>
    </w:p>
    <w:p w14:paraId="68D4C846" w14:textId="77777777" w:rsidR="00153371" w:rsidRDefault="00153371" w:rsidP="009B45B9">
      <w:pPr>
        <w:pStyle w:val="fcase2metab"/>
        <w:ind w:left="0" w:firstLine="0"/>
        <w:rPr>
          <w:rFonts w:ascii="Arial Narrow" w:hAnsi="Arial Narrow" w:cs="Arial"/>
        </w:rPr>
      </w:pPr>
    </w:p>
    <w:p w14:paraId="46141C91" w14:textId="77777777" w:rsidR="00153371" w:rsidRPr="004268AC" w:rsidRDefault="00153371" w:rsidP="009B45B9">
      <w:pPr>
        <w:pStyle w:val="fcase2metab"/>
        <w:ind w:left="0" w:firstLine="0"/>
        <w:rPr>
          <w:rFonts w:ascii="Arial Narrow" w:hAnsi="Arial Narrow" w:cs="Arial"/>
        </w:rPr>
      </w:pPr>
    </w:p>
    <w:p w14:paraId="0C98B92D" w14:textId="77777777" w:rsidR="00AE1A5C" w:rsidRDefault="00AE1A5C" w:rsidP="00EF71CC">
      <w:pPr>
        <w:suppressAutoHyphens w:val="0"/>
        <w:rPr>
          <w:rFonts w:ascii="Trebuchet MS" w:hAnsi="Trebuchet MS" w:cs="Arial"/>
        </w:rPr>
      </w:pPr>
      <w:r>
        <w:rPr>
          <w:rFonts w:ascii="Trebuchet MS" w:hAnsi="Trebuchet MS" w:cs="Arial"/>
        </w:rPr>
        <w:br w:type="page"/>
      </w:r>
    </w:p>
    <w:p w14:paraId="5A04A64C"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05256A50" w14:textId="77777777" w:rsidTr="00065BC7">
        <w:tc>
          <w:tcPr>
            <w:tcW w:w="10277" w:type="dxa"/>
            <w:shd w:val="clear" w:color="auto" w:fill="66CCFF"/>
          </w:tcPr>
          <w:p w14:paraId="7F6C9F3A" w14:textId="77777777"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076C2475" w14:textId="77777777" w:rsidR="00243D50" w:rsidRPr="006A453A" w:rsidRDefault="00243D50" w:rsidP="00243D50">
      <w:pPr>
        <w:tabs>
          <w:tab w:val="left" w:pos="3600"/>
        </w:tabs>
        <w:jc w:val="both"/>
        <w:rPr>
          <w:rFonts w:ascii="Arial Narrow" w:hAnsi="Arial Narrow"/>
        </w:rPr>
      </w:pPr>
    </w:p>
    <w:p w14:paraId="5ABF421E" w14:textId="77777777" w:rsidR="00243D50" w:rsidRPr="006A453A" w:rsidRDefault="00243D50" w:rsidP="00243D50">
      <w:pPr>
        <w:tabs>
          <w:tab w:val="left" w:pos="3600"/>
        </w:tabs>
        <w:jc w:val="both"/>
        <w:rPr>
          <w:rFonts w:ascii="Arial Narrow" w:hAnsi="Arial Narrow" w:cs="Arial"/>
          <w:b/>
        </w:rPr>
      </w:pPr>
    </w:p>
    <w:p w14:paraId="765859C7" w14:textId="77777777" w:rsidR="00243D50" w:rsidRPr="006A453A" w:rsidRDefault="00243D50" w:rsidP="00243D50">
      <w:pPr>
        <w:rPr>
          <w:rFonts w:ascii="Arial Narrow" w:hAnsi="Arial Narrow" w:cs="Arial"/>
          <w:b/>
        </w:rPr>
      </w:pPr>
      <w:r w:rsidRPr="00A52D6B">
        <w:rPr>
          <w:rFonts w:ascii="Arial" w:hAnsi="Arial" w:cs="Arial"/>
          <w:b/>
          <w:sz w:val="22"/>
          <w:szCs w:val="22"/>
        </w:rPr>
        <w:t>La présente offre</w:t>
      </w:r>
      <w:r w:rsidR="001B768B" w:rsidRPr="00A52D6B">
        <w:rPr>
          <w:rFonts w:ascii="Arial" w:hAnsi="Arial" w:cs="Arial"/>
          <w:b/>
          <w:sz w:val="22"/>
          <w:szCs w:val="22"/>
        </w:rPr>
        <w:t xml:space="preserve"> </w:t>
      </w:r>
      <w:r w:rsidR="00F40E91">
        <w:rPr>
          <w:rFonts w:ascii="Arial" w:hAnsi="Arial" w:cs="Arial"/>
          <w:b/>
          <w:sz w:val="22"/>
          <w:szCs w:val="22"/>
        </w:rPr>
        <w:t>est acceptée.</w:t>
      </w:r>
    </w:p>
    <w:p w14:paraId="3679222D" w14:textId="77777777" w:rsidR="00243D50" w:rsidRPr="006A453A" w:rsidRDefault="00243D50" w:rsidP="00243D50">
      <w:pPr>
        <w:rPr>
          <w:rFonts w:ascii="Arial Narrow" w:hAnsi="Arial Narrow" w:cs="Arial"/>
          <w:b/>
        </w:rPr>
      </w:pPr>
    </w:p>
    <w:p w14:paraId="6020EDFD"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6A56F459"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4" w:name="_Hlk501544797"/>
    <w:p w14:paraId="24E8FAB0" w14:textId="77777777" w:rsidR="009A032A" w:rsidRPr="00A52D6B" w:rsidRDefault="006A440D"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4"/>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18E5EB2F" w14:textId="77777777" w:rsidR="00D21112" w:rsidRPr="00A52D6B" w:rsidRDefault="00B53F5A"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477C3B39" w14:textId="77777777"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03F8C8AF"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7A37A648"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43F307A6"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5D794FEF" w14:textId="77777777" w:rsidR="00243D50" w:rsidRPr="006A453A" w:rsidRDefault="00243D50" w:rsidP="00243D50">
      <w:pPr>
        <w:jc w:val="both"/>
        <w:rPr>
          <w:rFonts w:ascii="Arial Narrow" w:hAnsi="Arial Narrow" w:cs="Arial"/>
        </w:rPr>
      </w:pPr>
    </w:p>
    <w:p w14:paraId="11FC5B7E" w14:textId="77777777" w:rsidR="00243D50" w:rsidRPr="006A453A" w:rsidRDefault="00243D50" w:rsidP="00243D50">
      <w:pPr>
        <w:jc w:val="both"/>
        <w:rPr>
          <w:rFonts w:ascii="Arial Narrow" w:hAnsi="Arial Narrow" w:cs="Arial"/>
        </w:rPr>
      </w:pPr>
    </w:p>
    <w:p w14:paraId="194EB82F" w14:textId="77777777" w:rsidR="00022A4F" w:rsidRDefault="00022A4F" w:rsidP="00022A4F">
      <w:pPr>
        <w:jc w:val="both"/>
        <w:rPr>
          <w:rFonts w:ascii="Arial" w:hAnsi="Arial" w:cs="Arial"/>
        </w:rPr>
      </w:pPr>
      <w:r>
        <w:rPr>
          <w:rFonts w:ascii="Arial" w:hAnsi="Arial" w:cs="Arial"/>
        </w:rPr>
        <w:t xml:space="preserve">Le présent marché est conclu : </w:t>
      </w:r>
    </w:p>
    <w:p w14:paraId="7BFC9A85" w14:textId="77777777" w:rsidR="00022A4F" w:rsidRDefault="00022A4F" w:rsidP="00022A4F">
      <w:pPr>
        <w:jc w:val="both"/>
        <w:rPr>
          <w:rFonts w:ascii="Arial" w:hAnsi="Arial" w:cs="Arial"/>
        </w:rPr>
      </w:pPr>
    </w:p>
    <w:p w14:paraId="24C0CA0B" w14:textId="77777777" w:rsidR="00022A4F" w:rsidRDefault="006A440D" w:rsidP="00022A4F">
      <w:pPr>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Pr>
          <w:rFonts w:ascii="Arial" w:hAnsi="Arial" w:cs="Arial"/>
        </w:rPr>
        <w:fldChar w:fldCharType="end"/>
      </w:r>
      <w:r w:rsidR="00022A4F">
        <w:rPr>
          <w:rFonts w:ascii="Arial" w:hAnsi="Arial" w:cs="Arial"/>
        </w:rPr>
        <w:t xml:space="preserve"> sans montant minimum. </w:t>
      </w:r>
    </w:p>
    <w:p w14:paraId="1313C6DD" w14:textId="77777777" w:rsidR="00022A4F" w:rsidRDefault="00022A4F" w:rsidP="00022A4F">
      <w:pPr>
        <w:jc w:val="both"/>
        <w:rPr>
          <w:rFonts w:ascii="Arial" w:hAnsi="Arial" w:cs="Arial"/>
        </w:rPr>
      </w:pPr>
    </w:p>
    <w:p w14:paraId="78C0CEF8" w14:textId="77777777" w:rsidR="00022A4F" w:rsidRDefault="006A440D"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Pr>
          <w:rFonts w:ascii="Arial" w:hAnsi="Arial" w:cs="Arial"/>
        </w:rPr>
        <w:fldChar w:fldCharType="end"/>
      </w:r>
      <w:r w:rsidR="00022A4F">
        <w:rPr>
          <w:rFonts w:ascii="Arial" w:hAnsi="Arial" w:cs="Arial"/>
        </w:rPr>
        <w:t xml:space="preserve"> pour un montant </w:t>
      </w:r>
      <w:r w:rsidR="00FD36DE">
        <w:rPr>
          <w:rFonts w:ascii="Arial" w:hAnsi="Arial" w:cs="Arial"/>
        </w:rPr>
        <w:t xml:space="preserve">ferme </w:t>
      </w:r>
      <w:r w:rsidR="00022A4F">
        <w:rPr>
          <w:rFonts w:ascii="Arial" w:hAnsi="Arial" w:cs="Arial"/>
        </w:rPr>
        <w:t xml:space="preserve">de </w:t>
      </w:r>
      <w:r w:rsidR="00022A4F">
        <w:rPr>
          <w:rFonts w:ascii="Arial" w:hAnsi="Arial" w:cs="Arial"/>
        </w:rPr>
        <w:tab/>
      </w:r>
      <w:r w:rsidR="00022A4F">
        <w:rPr>
          <w:rFonts w:ascii="Arial" w:hAnsi="Arial" w:cs="Arial"/>
        </w:rPr>
        <w:tab/>
      </w:r>
      <w:r w:rsidR="00022A4F">
        <w:rPr>
          <w:rFonts w:ascii="Arial" w:hAnsi="Arial" w:cs="Arial"/>
        </w:rPr>
        <w:tab/>
      </w:r>
      <w:r w:rsidR="00022A4F">
        <w:rPr>
          <w:rFonts w:ascii="Arial" w:hAnsi="Arial" w:cs="Arial"/>
        </w:rPr>
        <w:tab/>
        <w:t>€/HT</w:t>
      </w:r>
    </w:p>
    <w:p w14:paraId="17D0F343" w14:textId="77777777" w:rsidR="00022A4F" w:rsidRDefault="00022A4F" w:rsidP="00022A4F">
      <w:pPr>
        <w:jc w:val="both"/>
        <w:rPr>
          <w:rFonts w:ascii="Arial" w:hAnsi="Arial" w:cs="Arial"/>
        </w:rPr>
      </w:pPr>
    </w:p>
    <w:p w14:paraId="46110BDC" w14:textId="77777777" w:rsidR="00022A4F" w:rsidRDefault="006E260A"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62411">
        <w:rPr>
          <w:rFonts w:ascii="Arial" w:hAnsi="Arial" w:cs="Arial"/>
        </w:rPr>
      </w:r>
      <w:r w:rsidR="00862411">
        <w:rPr>
          <w:rFonts w:ascii="Arial" w:hAnsi="Arial" w:cs="Arial"/>
        </w:rPr>
        <w:fldChar w:fldCharType="separate"/>
      </w:r>
      <w:r>
        <w:rPr>
          <w:rFonts w:ascii="Arial" w:hAnsi="Arial" w:cs="Arial"/>
        </w:rPr>
        <w:fldChar w:fldCharType="end"/>
      </w:r>
      <w:r>
        <w:rPr>
          <w:rFonts w:ascii="Arial" w:hAnsi="Arial" w:cs="Arial"/>
        </w:rPr>
        <w:t xml:space="preserve"> pour un démarrage le </w:t>
      </w:r>
      <w:r>
        <w:rPr>
          <w:rFonts w:ascii="Arial" w:hAnsi="Arial" w:cs="Arial"/>
        </w:rPr>
        <w:tab/>
      </w:r>
      <w:r>
        <w:rPr>
          <w:rFonts w:ascii="Arial" w:hAnsi="Arial" w:cs="Arial"/>
        </w:rPr>
        <w:tab/>
      </w:r>
    </w:p>
    <w:p w14:paraId="1700CB72" w14:textId="77777777" w:rsidR="006E260A" w:rsidRDefault="006E260A" w:rsidP="00022A4F">
      <w:pPr>
        <w:jc w:val="both"/>
        <w:rPr>
          <w:rFonts w:ascii="Arial" w:hAnsi="Arial" w:cs="Arial"/>
        </w:rPr>
      </w:pPr>
    </w:p>
    <w:p w14:paraId="148983B2" w14:textId="77777777" w:rsidR="00022A4F" w:rsidRDefault="00022A4F" w:rsidP="00022A4F">
      <w:pPr>
        <w:jc w:val="both"/>
        <w:rPr>
          <w:rFonts w:ascii="Arial" w:hAnsi="Arial" w:cs="Arial"/>
        </w:rPr>
      </w:pPr>
    </w:p>
    <w:p w14:paraId="7A8E0EBD" w14:textId="16C84F0E" w:rsidR="00022A4F" w:rsidRDefault="00022A4F" w:rsidP="00022A4F">
      <w:pPr>
        <w:jc w:val="both"/>
        <w:rPr>
          <w:rFonts w:ascii="Arial" w:hAnsi="Arial" w:cs="Arial"/>
        </w:rPr>
      </w:pPr>
      <w:r>
        <w:rPr>
          <w:rFonts w:ascii="Arial" w:hAnsi="Arial" w:cs="Arial"/>
        </w:rPr>
        <w:t xml:space="preserve">Son montant maximum y compris la reconduction éventuelle ne pourra dépasser le montant de </w:t>
      </w:r>
      <w:r w:rsidR="006A17A0">
        <w:rPr>
          <w:rFonts w:ascii="Arial" w:hAnsi="Arial" w:cs="Arial"/>
        </w:rPr>
        <w:t>4</w:t>
      </w:r>
      <w:r w:rsidR="00C133CD">
        <w:rPr>
          <w:rFonts w:ascii="Arial" w:hAnsi="Arial" w:cs="Arial"/>
        </w:rPr>
        <w:t>0</w:t>
      </w:r>
      <w:r w:rsidR="006A440D">
        <w:rPr>
          <w:rFonts w:ascii="Arial" w:hAnsi="Arial" w:cs="Arial"/>
        </w:rPr>
        <w:t>0 000 € H.T</w:t>
      </w:r>
    </w:p>
    <w:p w14:paraId="36D86903" w14:textId="77777777" w:rsidR="00022A4F" w:rsidRDefault="00022A4F" w:rsidP="00022A4F">
      <w:pPr>
        <w:jc w:val="both"/>
        <w:rPr>
          <w:rFonts w:ascii="Arial" w:hAnsi="Arial" w:cs="Arial"/>
        </w:rPr>
      </w:pPr>
    </w:p>
    <w:p w14:paraId="274177C6" w14:textId="77777777" w:rsidR="00022A4F" w:rsidRDefault="00022A4F" w:rsidP="00022A4F">
      <w:pPr>
        <w:jc w:val="both"/>
        <w:rPr>
          <w:rFonts w:ascii="Arial" w:hAnsi="Arial" w:cs="Arial"/>
        </w:rPr>
      </w:pPr>
      <w:r>
        <w:rPr>
          <w:rFonts w:ascii="Arial" w:hAnsi="Arial" w:cs="Arial"/>
        </w:rPr>
        <w:t xml:space="preserve">Ce montant est donné à titre indicatif et ne constitue en aucun cas un engagement de </w:t>
      </w:r>
      <w:r w:rsidR="00994BB5">
        <w:rPr>
          <w:rFonts w:ascii="Arial" w:hAnsi="Arial" w:cs="Arial"/>
        </w:rPr>
        <w:t>l’Ineris</w:t>
      </w:r>
      <w:r>
        <w:rPr>
          <w:rFonts w:ascii="Arial" w:hAnsi="Arial" w:cs="Arial"/>
        </w:rPr>
        <w:t>.</w:t>
      </w:r>
    </w:p>
    <w:p w14:paraId="159CBF0C" w14:textId="77777777" w:rsidR="00022A4F" w:rsidRDefault="00022A4F" w:rsidP="00022A4F">
      <w:pPr>
        <w:jc w:val="both"/>
        <w:rPr>
          <w:rFonts w:ascii="Arial" w:hAnsi="Arial" w:cs="Arial"/>
        </w:rPr>
      </w:pPr>
    </w:p>
    <w:p w14:paraId="3959FA37" w14:textId="77777777" w:rsidR="00022A4F" w:rsidRDefault="00022A4F" w:rsidP="00022A4F">
      <w:pPr>
        <w:rPr>
          <w:rFonts w:ascii="Arial" w:hAnsi="Arial" w:cs="Arial"/>
        </w:rPr>
      </w:pPr>
    </w:p>
    <w:p w14:paraId="4BE0D510" w14:textId="77777777" w:rsidR="0090399B" w:rsidRPr="00A52D6B" w:rsidRDefault="0090399B" w:rsidP="00243D50">
      <w:pPr>
        <w:jc w:val="both"/>
        <w:rPr>
          <w:rFonts w:ascii="Arial" w:hAnsi="Arial" w:cs="Arial"/>
        </w:rPr>
      </w:pPr>
    </w:p>
    <w:p w14:paraId="0B5AB2CA" w14:textId="77777777" w:rsidR="00243D50" w:rsidRPr="00A52D6B" w:rsidRDefault="00243D50" w:rsidP="00243D50">
      <w:pPr>
        <w:jc w:val="both"/>
        <w:rPr>
          <w:rFonts w:ascii="Arial" w:hAnsi="Arial" w:cs="Arial"/>
        </w:rPr>
      </w:pPr>
    </w:p>
    <w:p w14:paraId="3189990B" w14:textId="77777777" w:rsidR="00243D50" w:rsidRPr="00A52D6B" w:rsidRDefault="00730E47" w:rsidP="00243D50">
      <w:pPr>
        <w:jc w:val="both"/>
        <w:rPr>
          <w:rFonts w:ascii="Arial" w:hAnsi="Arial" w:cs="Arial"/>
        </w:rPr>
      </w:pPr>
      <w:r w:rsidRPr="00A52D6B">
        <w:rPr>
          <w:rFonts w:ascii="Arial" w:hAnsi="Arial" w:cs="Arial"/>
        </w:rPr>
        <w:t>Avis du Contrôleur Budgétaire</w:t>
      </w:r>
    </w:p>
    <w:p w14:paraId="06C1148A" w14:textId="77777777" w:rsidR="00243D50" w:rsidRPr="00A52D6B" w:rsidRDefault="00243D50" w:rsidP="00243D50">
      <w:pPr>
        <w:jc w:val="both"/>
        <w:rPr>
          <w:rFonts w:ascii="Arial" w:hAnsi="Arial" w:cs="Arial"/>
        </w:rPr>
      </w:pPr>
    </w:p>
    <w:p w14:paraId="383DA7EF" w14:textId="77777777" w:rsidR="00243D50" w:rsidRPr="00A52D6B" w:rsidRDefault="00243D50" w:rsidP="00243D50">
      <w:pPr>
        <w:jc w:val="both"/>
        <w:rPr>
          <w:rFonts w:ascii="Arial" w:hAnsi="Arial" w:cs="Arial"/>
        </w:rPr>
      </w:pPr>
    </w:p>
    <w:p w14:paraId="30603F56" w14:textId="77777777" w:rsidR="00243D50" w:rsidRPr="00A52D6B" w:rsidRDefault="007A6ED1" w:rsidP="00243D50">
      <w:pPr>
        <w:rPr>
          <w:rFonts w:ascii="Arial" w:hAnsi="Arial" w:cs="Arial"/>
        </w:rPr>
      </w:pPr>
      <w:r w:rsidRPr="00A52D6B">
        <w:rPr>
          <w:rFonts w:ascii="Arial" w:hAnsi="Arial" w:cs="Arial"/>
        </w:rPr>
        <w:t xml:space="preserve">Ivry sur Seine, </w:t>
      </w:r>
      <w:r w:rsidR="00243D50" w:rsidRPr="00A52D6B">
        <w:rPr>
          <w:rFonts w:ascii="Arial" w:hAnsi="Arial" w:cs="Arial"/>
        </w:rPr>
        <w:t xml:space="preserve">le </w:t>
      </w:r>
      <w:r w:rsidR="007662B6" w:rsidRPr="00A52D6B">
        <w:rPr>
          <w:rFonts w:ascii="Arial" w:hAnsi="Arial" w:cs="Arial"/>
        </w:rPr>
        <w:tab/>
      </w:r>
      <w:r w:rsidR="007662B6" w:rsidRPr="00A52D6B">
        <w:rPr>
          <w:rFonts w:ascii="Arial" w:hAnsi="Arial" w:cs="Arial"/>
        </w:rPr>
        <w:tab/>
      </w:r>
      <w:r w:rsidR="007662B6" w:rsidRPr="00A52D6B">
        <w:rPr>
          <w:rFonts w:ascii="Arial" w:hAnsi="Arial" w:cs="Arial"/>
        </w:rPr>
        <w:tab/>
      </w:r>
    </w:p>
    <w:p w14:paraId="776A92F7" w14:textId="77777777" w:rsidR="00243D50" w:rsidRPr="00A52D6B" w:rsidRDefault="00243D50" w:rsidP="00243D50">
      <w:pPr>
        <w:rPr>
          <w:rFonts w:ascii="Arial" w:hAnsi="Arial" w:cs="Arial"/>
        </w:rPr>
      </w:pPr>
    </w:p>
    <w:p w14:paraId="4E950DEF" w14:textId="77777777" w:rsidR="00730E47" w:rsidRPr="00A52D6B" w:rsidRDefault="00730E47" w:rsidP="00243D50">
      <w:pPr>
        <w:rPr>
          <w:rFonts w:ascii="Arial" w:hAnsi="Arial" w:cs="Arial"/>
        </w:rPr>
      </w:pPr>
    </w:p>
    <w:p w14:paraId="47445B92" w14:textId="77777777" w:rsidR="00730E47" w:rsidRDefault="00730E47" w:rsidP="00243D50">
      <w:pPr>
        <w:rPr>
          <w:rFonts w:ascii="Arial" w:hAnsi="Arial" w:cs="Arial"/>
        </w:rPr>
      </w:pPr>
    </w:p>
    <w:p w14:paraId="2479D066" w14:textId="77777777" w:rsidR="00022A4F" w:rsidRPr="00A52D6B" w:rsidRDefault="00022A4F" w:rsidP="00243D50">
      <w:pPr>
        <w:rPr>
          <w:rFonts w:ascii="Arial" w:hAnsi="Arial" w:cs="Arial"/>
        </w:rPr>
      </w:pPr>
    </w:p>
    <w:p w14:paraId="703CA328" w14:textId="77777777" w:rsidR="007662B6" w:rsidRPr="00A52D6B" w:rsidRDefault="007662B6" w:rsidP="00243D50">
      <w:pPr>
        <w:rPr>
          <w:rFonts w:ascii="Arial" w:hAnsi="Arial" w:cs="Arial"/>
        </w:rPr>
      </w:pPr>
    </w:p>
    <w:p w14:paraId="614C2805" w14:textId="77777777" w:rsidR="007662B6" w:rsidRPr="00A52D6B" w:rsidRDefault="007662B6" w:rsidP="00243D50">
      <w:pPr>
        <w:rPr>
          <w:rFonts w:ascii="Arial" w:hAnsi="Arial" w:cs="Arial"/>
        </w:rPr>
      </w:pPr>
    </w:p>
    <w:p w14:paraId="41A836A3" w14:textId="30ED6E8F" w:rsidR="007662B6" w:rsidRPr="00A52D6B" w:rsidRDefault="007662B6" w:rsidP="00243D50">
      <w:pPr>
        <w:rPr>
          <w:rFonts w:ascii="Arial" w:hAnsi="Arial" w:cs="Arial"/>
        </w:rPr>
      </w:pPr>
      <w:r w:rsidRPr="00A52D6B">
        <w:rPr>
          <w:rFonts w:ascii="Arial" w:hAnsi="Arial" w:cs="Arial"/>
        </w:rPr>
        <w:t xml:space="preserve">Monsieur </w:t>
      </w:r>
      <w:r w:rsidR="006A17A0">
        <w:rPr>
          <w:rFonts w:ascii="Arial" w:hAnsi="Arial" w:cs="Arial"/>
        </w:rPr>
        <w:t>Jean BEMOL</w:t>
      </w:r>
    </w:p>
    <w:p w14:paraId="6D44D77D" w14:textId="77777777" w:rsidR="007662B6" w:rsidRPr="00A52D6B" w:rsidRDefault="007662B6" w:rsidP="00243D50">
      <w:pPr>
        <w:rPr>
          <w:rFonts w:ascii="Arial" w:hAnsi="Arial" w:cs="Arial"/>
        </w:rPr>
      </w:pPr>
      <w:r w:rsidRPr="00A52D6B">
        <w:rPr>
          <w:rFonts w:ascii="Arial" w:hAnsi="Arial" w:cs="Arial"/>
        </w:rPr>
        <w:t>Contrôle Général Economique et Financier</w:t>
      </w:r>
    </w:p>
    <w:p w14:paraId="050BD32B" w14:textId="77777777" w:rsidR="007662B6" w:rsidRPr="00A52D6B" w:rsidRDefault="007662B6" w:rsidP="00243D50">
      <w:pPr>
        <w:rPr>
          <w:rFonts w:ascii="Arial" w:hAnsi="Arial" w:cs="Arial"/>
        </w:rPr>
      </w:pPr>
      <w:r w:rsidRPr="00A52D6B">
        <w:rPr>
          <w:rFonts w:ascii="Arial" w:hAnsi="Arial" w:cs="Arial"/>
        </w:rPr>
        <w:t>Ministère de l’économie</w:t>
      </w:r>
    </w:p>
    <w:p w14:paraId="31B0DCBB" w14:textId="77777777" w:rsidR="00243D50" w:rsidRPr="00A52D6B" w:rsidRDefault="00243D50" w:rsidP="00243D50">
      <w:pPr>
        <w:rPr>
          <w:rFonts w:ascii="Arial" w:hAnsi="Arial" w:cs="Arial"/>
        </w:rPr>
      </w:pPr>
    </w:p>
    <w:p w14:paraId="6910D00B"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450A153B" w14:textId="77777777" w:rsidR="00243D50" w:rsidRPr="00A52D6B" w:rsidRDefault="00243D50" w:rsidP="00243D50">
      <w:pPr>
        <w:tabs>
          <w:tab w:val="left" w:pos="5245"/>
          <w:tab w:val="left" w:pos="7371"/>
          <w:tab w:val="left" w:pos="7655"/>
        </w:tabs>
        <w:jc w:val="both"/>
        <w:rPr>
          <w:rFonts w:ascii="Arial" w:hAnsi="Arial" w:cs="Arial"/>
        </w:rPr>
      </w:pPr>
    </w:p>
    <w:p w14:paraId="2EDD4D1B" w14:textId="77777777" w:rsidR="00730E47" w:rsidRDefault="00730E47" w:rsidP="00243D50">
      <w:pPr>
        <w:tabs>
          <w:tab w:val="left" w:pos="5245"/>
          <w:tab w:val="left" w:pos="7371"/>
          <w:tab w:val="left" w:pos="7655"/>
        </w:tabs>
        <w:jc w:val="both"/>
        <w:rPr>
          <w:rFonts w:ascii="Arial" w:hAnsi="Arial" w:cs="Arial"/>
        </w:rPr>
      </w:pPr>
    </w:p>
    <w:p w14:paraId="7AE3C206" w14:textId="77777777" w:rsidR="00022A4F" w:rsidRDefault="00022A4F" w:rsidP="00243D50">
      <w:pPr>
        <w:tabs>
          <w:tab w:val="left" w:pos="5245"/>
          <w:tab w:val="left" w:pos="7371"/>
          <w:tab w:val="left" w:pos="7655"/>
        </w:tabs>
        <w:jc w:val="both"/>
        <w:rPr>
          <w:rFonts w:ascii="Arial" w:hAnsi="Arial" w:cs="Arial"/>
        </w:rPr>
      </w:pPr>
    </w:p>
    <w:p w14:paraId="0E974962" w14:textId="77777777" w:rsidR="00022A4F" w:rsidRPr="00A52D6B" w:rsidRDefault="00022A4F" w:rsidP="00243D50">
      <w:pPr>
        <w:tabs>
          <w:tab w:val="left" w:pos="5245"/>
          <w:tab w:val="left" w:pos="7371"/>
          <w:tab w:val="left" w:pos="7655"/>
        </w:tabs>
        <w:jc w:val="both"/>
        <w:rPr>
          <w:rFonts w:ascii="Arial" w:hAnsi="Arial" w:cs="Arial"/>
        </w:rPr>
      </w:pPr>
    </w:p>
    <w:p w14:paraId="5CE6E8FA" w14:textId="77777777" w:rsidR="00243D50" w:rsidRPr="00A52D6B" w:rsidRDefault="00243D50" w:rsidP="00243D50">
      <w:pPr>
        <w:tabs>
          <w:tab w:val="left" w:pos="5245"/>
          <w:tab w:val="left" w:pos="7371"/>
          <w:tab w:val="left" w:pos="7655"/>
        </w:tabs>
        <w:jc w:val="both"/>
        <w:rPr>
          <w:rFonts w:ascii="Arial" w:hAnsi="Arial" w:cs="Arial"/>
        </w:rPr>
      </w:pPr>
    </w:p>
    <w:p w14:paraId="21849763" w14:textId="77777777" w:rsidR="00243D50" w:rsidRPr="00A52D6B" w:rsidRDefault="00243D50" w:rsidP="00243D50">
      <w:pPr>
        <w:tabs>
          <w:tab w:val="left" w:pos="5245"/>
          <w:tab w:val="left" w:pos="7371"/>
          <w:tab w:val="left" w:pos="7655"/>
        </w:tabs>
        <w:jc w:val="both"/>
        <w:rPr>
          <w:rFonts w:ascii="Arial" w:hAnsi="Arial" w:cs="Arial"/>
        </w:rPr>
      </w:pPr>
    </w:p>
    <w:p w14:paraId="76B07F43" w14:textId="77777777" w:rsidR="00243D50" w:rsidRPr="00A52D6B" w:rsidRDefault="00243D50" w:rsidP="00243D50">
      <w:pPr>
        <w:tabs>
          <w:tab w:val="left" w:pos="5245"/>
          <w:tab w:val="left" w:pos="7371"/>
          <w:tab w:val="left" w:pos="7655"/>
        </w:tabs>
        <w:jc w:val="both"/>
        <w:rPr>
          <w:rFonts w:ascii="Arial" w:hAnsi="Arial" w:cs="Arial"/>
        </w:rPr>
      </w:pPr>
    </w:p>
    <w:p w14:paraId="6C0F266C"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1C41EB75" w14:textId="77777777"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27F2A279" w14:textId="77777777" w:rsidR="00983E5F" w:rsidRDefault="00983E5F">
      <w:pPr>
        <w:suppressAutoHyphens w:val="0"/>
        <w:rPr>
          <w:rFonts w:ascii="Trebuchet MS" w:hAnsi="Trebuchet MS"/>
        </w:rPr>
      </w:pPr>
      <w:r>
        <w:rPr>
          <w:rFonts w:ascii="Trebuchet MS" w:hAnsi="Trebuchet MS"/>
        </w:rPr>
        <w:br w:type="page"/>
      </w:r>
    </w:p>
    <w:p w14:paraId="224FD3ED" w14:textId="77777777" w:rsidR="002C2CA3" w:rsidRDefault="002C2CA3" w:rsidP="009B45B9">
      <w:pPr>
        <w:tabs>
          <w:tab w:val="left" w:pos="851"/>
        </w:tabs>
        <w:jc w:val="both"/>
        <w:rPr>
          <w:rFonts w:ascii="Trebuchet MS" w:hAnsi="Trebuchet MS"/>
        </w:rPr>
      </w:pPr>
    </w:p>
    <w:p w14:paraId="6B81E803" w14:textId="77777777" w:rsidR="000C151A" w:rsidRDefault="000C151A" w:rsidP="009B45B9">
      <w:pPr>
        <w:tabs>
          <w:tab w:val="left" w:pos="851"/>
        </w:tabs>
        <w:jc w:val="both"/>
        <w:rPr>
          <w:rFonts w:ascii="Trebuchet MS" w:hAnsi="Trebuchet MS"/>
        </w:rPr>
      </w:pPr>
    </w:p>
    <w:p w14:paraId="71AEAEC7" w14:textId="77777777" w:rsidR="000C151A" w:rsidRDefault="000C151A" w:rsidP="009B45B9">
      <w:pPr>
        <w:tabs>
          <w:tab w:val="left" w:pos="851"/>
        </w:tabs>
        <w:jc w:val="both"/>
        <w:rPr>
          <w:rFonts w:ascii="Trebuchet MS" w:hAnsi="Trebuchet MS"/>
        </w:rPr>
      </w:pPr>
    </w:p>
    <w:p w14:paraId="5573F384"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5C51E618" w14:textId="77777777" w:rsidR="00A736CF" w:rsidRPr="00AD17A8" w:rsidRDefault="00A736CF" w:rsidP="000C151A">
      <w:pPr>
        <w:tabs>
          <w:tab w:val="left" w:pos="851"/>
        </w:tabs>
        <w:jc w:val="center"/>
        <w:rPr>
          <w:rFonts w:ascii="Arial Narrow" w:hAnsi="Arial Narrow"/>
          <w:b/>
          <w:sz w:val="28"/>
        </w:rPr>
      </w:pPr>
    </w:p>
    <w:p w14:paraId="4CF50A13" w14:textId="77777777" w:rsidR="00983E5F" w:rsidRPr="00AD17A8" w:rsidRDefault="00983E5F" w:rsidP="009B45B9">
      <w:pPr>
        <w:tabs>
          <w:tab w:val="left" w:pos="851"/>
        </w:tabs>
        <w:jc w:val="both"/>
        <w:rPr>
          <w:rFonts w:ascii="Arial Narrow" w:hAnsi="Arial Narrow"/>
        </w:rPr>
      </w:pPr>
    </w:p>
    <w:p w14:paraId="6F904F32" w14:textId="77777777" w:rsidR="00124620" w:rsidRPr="00AD17A8" w:rsidRDefault="00124620" w:rsidP="009B45B9">
      <w:pPr>
        <w:tabs>
          <w:tab w:val="left" w:pos="851"/>
        </w:tabs>
        <w:jc w:val="both"/>
        <w:rPr>
          <w:rFonts w:ascii="Arial Narrow" w:hAnsi="Arial Narrow"/>
          <w:color w:val="FF0000"/>
        </w:rPr>
      </w:pPr>
      <w:r w:rsidRPr="00AD17A8">
        <w:rPr>
          <w:rFonts w:ascii="Arial Narrow" w:hAnsi="Arial Narrow"/>
          <w:color w:val="FF0000"/>
        </w:rPr>
        <w:t>Copier</w:t>
      </w:r>
      <w:r w:rsidR="00C0519C" w:rsidRPr="00AD17A8">
        <w:rPr>
          <w:rFonts w:ascii="Arial Narrow" w:hAnsi="Arial Narrow"/>
          <w:color w:val="FF0000"/>
        </w:rPr>
        <w:t xml:space="preserve">/Coller </w:t>
      </w:r>
      <w:r w:rsidRPr="00AD17A8">
        <w:rPr>
          <w:rFonts w:ascii="Arial Narrow" w:hAnsi="Arial Narrow"/>
          <w:color w:val="FF0000"/>
        </w:rPr>
        <w:t>ici votre</w:t>
      </w:r>
      <w:r w:rsidR="00A736CF" w:rsidRPr="00AD17A8">
        <w:rPr>
          <w:rFonts w:ascii="Arial Narrow" w:hAnsi="Arial Narrow"/>
          <w:color w:val="FF0000"/>
        </w:rPr>
        <w:t>/ vos</w:t>
      </w:r>
      <w:r w:rsidRPr="00AD17A8">
        <w:rPr>
          <w:rFonts w:ascii="Arial Narrow" w:hAnsi="Arial Narrow"/>
          <w:color w:val="FF0000"/>
        </w:rPr>
        <w:t xml:space="preserve"> BPU </w:t>
      </w:r>
      <w:r w:rsidR="005B70C1">
        <w:rPr>
          <w:rFonts w:ascii="Arial Narrow" w:hAnsi="Arial Narrow"/>
          <w:color w:val="FF0000"/>
        </w:rPr>
        <w:t xml:space="preserve">ainsi que des prestations témoins </w:t>
      </w:r>
      <w:r w:rsidRPr="00AD17A8">
        <w:rPr>
          <w:rFonts w:ascii="Arial Narrow" w:hAnsi="Arial Narrow"/>
          <w:color w:val="FF0000"/>
        </w:rPr>
        <w:t>avant de signer l’acte d’engagement :</w:t>
      </w:r>
    </w:p>
    <w:p w14:paraId="0E3B1845" w14:textId="77777777" w:rsidR="000C151A" w:rsidRPr="00AD17A8" w:rsidRDefault="000C151A" w:rsidP="009B45B9">
      <w:pPr>
        <w:tabs>
          <w:tab w:val="left" w:pos="851"/>
        </w:tabs>
        <w:jc w:val="both"/>
        <w:rPr>
          <w:rFonts w:ascii="Arial Narrow" w:hAnsi="Arial Narrow"/>
        </w:rPr>
      </w:pPr>
    </w:p>
    <w:p w14:paraId="0C1EC026" w14:textId="77777777" w:rsidR="001E03ED" w:rsidRDefault="001E03ED" w:rsidP="009B45B9">
      <w:pPr>
        <w:tabs>
          <w:tab w:val="left" w:pos="851"/>
        </w:tabs>
        <w:jc w:val="both"/>
        <w:rPr>
          <w:rFonts w:ascii="Trebuchet MS" w:hAnsi="Trebuchet MS"/>
        </w:rPr>
      </w:pPr>
    </w:p>
    <w:p w14:paraId="12BE244F" w14:textId="77777777" w:rsidR="001E03ED" w:rsidRDefault="001E03ED" w:rsidP="00A736CF">
      <w:pPr>
        <w:tabs>
          <w:tab w:val="left" w:pos="851"/>
        </w:tabs>
        <w:jc w:val="center"/>
        <w:rPr>
          <w:rFonts w:ascii="Trebuchet MS" w:hAnsi="Trebuchet MS"/>
        </w:rPr>
      </w:pPr>
    </w:p>
    <w:p w14:paraId="2383AE83" w14:textId="77777777" w:rsidR="00930AF6" w:rsidRDefault="005C6427" w:rsidP="005C6427">
      <w:pPr>
        <w:tabs>
          <w:tab w:val="left" w:pos="851"/>
        </w:tabs>
        <w:jc w:val="center"/>
        <w:rPr>
          <w:rFonts w:ascii="Trebuchet MS" w:hAnsi="Trebuchet MS"/>
        </w:rPr>
      </w:pPr>
      <w:r>
        <w:rPr>
          <w:noProof/>
        </w:rPr>
        <mc:AlternateContent>
          <mc:Choice Requires="wps">
            <w:drawing>
              <wp:anchor distT="0" distB="0" distL="114300" distR="114300" simplePos="0" relativeHeight="251659264" behindDoc="0" locked="0" layoutInCell="1" allowOverlap="1" wp14:anchorId="2565C6AF" wp14:editId="4C83F2E0">
                <wp:simplePos x="0" y="0"/>
                <wp:positionH relativeFrom="margin">
                  <wp:align>center</wp:align>
                </wp:positionH>
                <wp:positionV relativeFrom="paragraph">
                  <wp:posOffset>2927789</wp:posOffset>
                </wp:positionV>
                <wp:extent cx="4649470" cy="5134610"/>
                <wp:effectExtent l="0" t="666750" r="0" b="675005"/>
                <wp:wrapNone/>
                <wp:docPr id="134" name="Zone de texte 134"/>
                <wp:cNvGraphicFramePr/>
                <a:graphic xmlns:a="http://schemas.openxmlformats.org/drawingml/2006/main">
                  <a:graphicData uri="http://schemas.microsoft.com/office/word/2010/wordprocessingShape">
                    <wps:wsp>
                      <wps:cNvSpPr txBox="1"/>
                      <wps:spPr>
                        <a:xfrm rot="2046613">
                          <a:off x="0" y="0"/>
                          <a:ext cx="4649470" cy="5134610"/>
                        </a:xfrm>
                        <a:prstGeom prst="rect">
                          <a:avLst/>
                        </a:prstGeom>
                        <a:noFill/>
                        <a:ln>
                          <a:noFill/>
                        </a:ln>
                      </wps:spPr>
                      <wps:txbx>
                        <w:txbxContent>
                          <w:p w14:paraId="3BCA0432" w14:textId="77777777" w:rsidR="004268AC" w:rsidRPr="005C6427" w:rsidRDefault="004268AC" w:rsidP="005C6427">
                            <w:pPr>
                              <w:tabs>
                                <w:tab w:val="left" w:pos="851"/>
                              </w:tabs>
                              <w:jc w:val="cente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565C6AF" id="_x0000_t202" coordsize="21600,21600" o:spt="202" path="m,l,21600r21600,l21600,xe">
                <v:stroke joinstyle="miter"/>
                <v:path gradientshapeok="t" o:connecttype="rect"/>
              </v:shapetype>
              <v:shape id="Zone de texte 134" o:spid="_x0000_s1026" type="#_x0000_t202" style="position:absolute;left:0;text-align:left;margin-left:0;margin-top:230.55pt;width:366.1pt;height:404.3pt;rotation:2235447fd;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" filled="f" stroked="f">
                <v:textbox style="mso-fit-shape-to-text:t">
                  <w:txbxContent>
                    <w:p w14:paraId="3BCA0432" w14:textId="77777777" w:rsidR="004268AC" w:rsidRPr="005C6427" w:rsidRDefault="004268AC" w:rsidP="005C6427">
                      <w:pPr>
                        <w:tabs>
                          <w:tab w:val="left" w:pos="851"/>
                        </w:tabs>
                        <w:jc w:val="cente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Times New Roman"/>
                          <w:noProof/>
                          <w:color w:val="000000" w:themeColor="text1"/>
                          <w:sz w:val="72"/>
                          <w:szCs w:val="72"/>
                          <w:lang w:eastAsia="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X E M P L E </w:t>
                      </w:r>
                    </w:p>
                  </w:txbxContent>
                </v:textbox>
                <w10:wrap anchorx="margin"/>
              </v:shape>
            </w:pict>
          </mc:Fallback>
        </mc:AlternateContent>
      </w:r>
    </w:p>
    <w:sectPr w:rsidR="00930AF6" w:rsidSect="00A25528">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FC172" w14:textId="77777777" w:rsidR="00BD4FBB" w:rsidRDefault="00BD4FBB">
      <w:r>
        <w:separator/>
      </w:r>
    </w:p>
  </w:endnote>
  <w:endnote w:type="continuationSeparator" w:id="0">
    <w:p w14:paraId="7F83E928" w14:textId="77777777" w:rsidR="00BD4FBB" w:rsidRDefault="00BD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variable"/>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Arial, Arial">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55C1865C" w14:textId="77777777" w:rsidTr="00B40408">
      <w:trPr>
        <w:tblHeader/>
      </w:trPr>
      <w:tc>
        <w:tcPr>
          <w:tcW w:w="2764" w:type="dxa"/>
          <w:shd w:val="clear" w:color="auto" w:fill="66CCFF"/>
        </w:tcPr>
        <w:p w14:paraId="5A99128C" w14:textId="77777777" w:rsidR="004268AC" w:rsidRPr="008E1317" w:rsidRDefault="004268AC" w:rsidP="00B40408">
          <w:pPr>
            <w:ind w:right="-638"/>
            <w:rPr>
              <w:rFonts w:ascii="Arial" w:hAnsi="Arial" w:cs="Arial"/>
              <w:b/>
              <w:i/>
            </w:rPr>
          </w:pPr>
          <w:r w:rsidRPr="008E1317">
            <w:rPr>
              <w:rFonts w:ascii="Arial" w:hAnsi="Arial" w:cs="Arial"/>
              <w:b/>
            </w:rPr>
            <w:t>Acte d’engagement</w:t>
          </w:r>
        </w:p>
      </w:tc>
      <w:tc>
        <w:tcPr>
          <w:tcW w:w="5528" w:type="dxa"/>
          <w:shd w:val="clear" w:color="auto" w:fill="66CCFF"/>
        </w:tcPr>
        <w:p w14:paraId="3D695961" w14:textId="75F7E188" w:rsidR="004268AC" w:rsidRPr="00A8563C" w:rsidRDefault="006A440D" w:rsidP="00660727">
          <w:pPr>
            <w:jc w:val="center"/>
            <w:rPr>
              <w:rFonts w:ascii="Arial" w:hAnsi="Arial" w:cs="Arial"/>
              <w:b/>
            </w:rPr>
          </w:pPr>
          <w:r>
            <w:rPr>
              <w:rFonts w:ascii="Arial" w:hAnsi="Arial" w:cs="Arial"/>
              <w:b/>
              <w:szCs w:val="22"/>
            </w:rPr>
            <w:t>AC</w:t>
          </w:r>
          <w:r w:rsidR="009A0C4D">
            <w:rPr>
              <w:rFonts w:ascii="Arial" w:hAnsi="Arial" w:cs="Arial"/>
              <w:b/>
              <w:szCs w:val="22"/>
            </w:rPr>
            <w:t>23</w:t>
          </w:r>
          <w:r w:rsidR="003B68AA">
            <w:rPr>
              <w:rFonts w:ascii="Arial" w:hAnsi="Arial" w:cs="Arial"/>
              <w:b/>
              <w:szCs w:val="22"/>
            </w:rPr>
            <w:t>IE</w:t>
          </w:r>
          <w:r w:rsidR="009A0C4D">
            <w:rPr>
              <w:rFonts w:ascii="Arial" w:hAnsi="Arial" w:cs="Arial"/>
              <w:b/>
              <w:szCs w:val="22"/>
            </w:rPr>
            <w:t>C</w:t>
          </w:r>
          <w:r w:rsidR="003B68AA">
            <w:rPr>
              <w:rFonts w:ascii="Arial" w:hAnsi="Arial" w:cs="Arial"/>
              <w:b/>
              <w:szCs w:val="22"/>
            </w:rPr>
            <w:t>EX</w:t>
          </w:r>
        </w:p>
      </w:tc>
      <w:tc>
        <w:tcPr>
          <w:tcW w:w="896" w:type="dxa"/>
          <w:shd w:val="clear" w:color="auto" w:fill="66CCFF"/>
        </w:tcPr>
        <w:p w14:paraId="0D96B3E2" w14:textId="77777777" w:rsidR="004268AC" w:rsidRPr="008E1317" w:rsidRDefault="004268AC">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66CCFF"/>
        </w:tcPr>
        <w:p w14:paraId="697FB02D" w14:textId="77777777" w:rsidR="004268AC" w:rsidRPr="008E1317" w:rsidRDefault="004268AC">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66CCFF"/>
        </w:tcPr>
        <w:p w14:paraId="6296AEB3" w14:textId="77777777" w:rsidR="004268AC" w:rsidRPr="008E1317" w:rsidRDefault="004268AC">
          <w:pPr>
            <w:jc w:val="center"/>
            <w:rPr>
              <w:rFonts w:ascii="Arial" w:hAnsi="Arial" w:cs="Arial"/>
            </w:rPr>
          </w:pPr>
          <w:r w:rsidRPr="008E1317">
            <w:rPr>
              <w:rFonts w:ascii="Arial" w:hAnsi="Arial" w:cs="Arial"/>
              <w:b/>
            </w:rPr>
            <w:t>/</w:t>
          </w:r>
        </w:p>
      </w:tc>
      <w:tc>
        <w:tcPr>
          <w:tcW w:w="286" w:type="dxa"/>
          <w:shd w:val="clear" w:color="auto" w:fill="66CCFF"/>
        </w:tcPr>
        <w:p w14:paraId="49B8E8A3" w14:textId="77777777" w:rsidR="004268AC" w:rsidRPr="008E1317" w:rsidRDefault="004268AC">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7C4C6CC2" w14:textId="77777777" w:rsidR="004268AC" w:rsidRPr="008E1317" w:rsidRDefault="004268AC" w:rsidP="00AE53DF">
    <w:pPr>
      <w:tabs>
        <w:tab w:val="center" w:pos="4536"/>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13765" w14:textId="77777777" w:rsidR="00BD4FBB" w:rsidRDefault="00BD4FBB">
      <w:r>
        <w:separator/>
      </w:r>
    </w:p>
  </w:footnote>
  <w:footnote w:type="continuationSeparator" w:id="0">
    <w:p w14:paraId="278871E8" w14:textId="77777777" w:rsidR="00BD4FBB" w:rsidRDefault="00BD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8D69EC"/>
    <w:multiLevelType w:val="hybridMultilevel"/>
    <w:tmpl w:val="1F10F8C0"/>
    <w:lvl w:ilvl="0" w:tplc="40600F58">
      <w:start w:val="15"/>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3C69470F"/>
    <w:multiLevelType w:val="hybridMultilevel"/>
    <w:tmpl w:val="9F285D0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44F358A6"/>
    <w:multiLevelType w:val="hybridMultilevel"/>
    <w:tmpl w:val="0240AF2E"/>
    <w:lvl w:ilvl="0" w:tplc="2D0C8FF4">
      <w:start w:val="15"/>
      <w:numFmt w:val="bullet"/>
      <w:lvlText w:val="-"/>
      <w:lvlJc w:val="left"/>
      <w:pPr>
        <w:ind w:left="720" w:hanging="360"/>
      </w:pPr>
      <w:rPr>
        <w:rFonts w:ascii="Arial Narrow" w:eastAsia="Times New Roman" w:hAnsi="Arial Narrow"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2" w15:restartNumberingAfterBreak="0">
    <w:nsid w:val="55475D73"/>
    <w:multiLevelType w:val="hybridMultilevel"/>
    <w:tmpl w:val="26D871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A9677BE"/>
    <w:multiLevelType w:val="hybridMultilevel"/>
    <w:tmpl w:val="93E67564"/>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5B6927E8"/>
    <w:multiLevelType w:val="hybridMultilevel"/>
    <w:tmpl w:val="30D0FA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BB86D31"/>
    <w:multiLevelType w:val="hybridMultilevel"/>
    <w:tmpl w:val="811C8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7" w15:restartNumberingAfterBreak="0">
    <w:nsid w:val="695B1C69"/>
    <w:multiLevelType w:val="hybridMultilevel"/>
    <w:tmpl w:val="4308F31C"/>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0E633C"/>
    <w:multiLevelType w:val="hybridMultilevel"/>
    <w:tmpl w:val="D9461478"/>
    <w:lvl w:ilvl="0" w:tplc="FFE452DA">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606027">
    <w:abstractNumId w:val="0"/>
  </w:num>
  <w:num w:numId="2" w16cid:durableId="1557815999">
    <w:abstractNumId w:val="1"/>
  </w:num>
  <w:num w:numId="3" w16cid:durableId="1545948513">
    <w:abstractNumId w:val="2"/>
  </w:num>
  <w:num w:numId="4" w16cid:durableId="6297698">
    <w:abstractNumId w:val="19"/>
  </w:num>
  <w:num w:numId="5" w16cid:durableId="1915972730">
    <w:abstractNumId w:val="3"/>
  </w:num>
  <w:num w:numId="6" w16cid:durableId="664355239">
    <w:abstractNumId w:val="8"/>
  </w:num>
  <w:num w:numId="7" w16cid:durableId="729041898">
    <w:abstractNumId w:val="8"/>
  </w:num>
  <w:num w:numId="8" w16cid:durableId="2047291217">
    <w:abstractNumId w:val="8"/>
  </w:num>
  <w:num w:numId="9" w16cid:durableId="8484564">
    <w:abstractNumId w:val="7"/>
  </w:num>
  <w:num w:numId="10" w16cid:durableId="1512992506">
    <w:abstractNumId w:val="7"/>
  </w:num>
  <w:num w:numId="11" w16cid:durableId="1195385366">
    <w:abstractNumId w:val="7"/>
  </w:num>
  <w:num w:numId="12" w16cid:durableId="1246763281">
    <w:abstractNumId w:val="16"/>
  </w:num>
  <w:num w:numId="13" w16cid:durableId="560671668">
    <w:abstractNumId w:val="16"/>
  </w:num>
  <w:num w:numId="14" w16cid:durableId="1088162889">
    <w:abstractNumId w:val="16"/>
  </w:num>
  <w:num w:numId="15" w16cid:durableId="334649461">
    <w:abstractNumId w:val="18"/>
  </w:num>
  <w:num w:numId="16" w16cid:durableId="1448625625">
    <w:abstractNumId w:val="4"/>
  </w:num>
  <w:num w:numId="17" w16cid:durableId="254750306">
    <w:abstractNumId w:val="3"/>
  </w:num>
  <w:num w:numId="18" w16cid:durableId="1164324129">
    <w:abstractNumId w:val="11"/>
  </w:num>
  <w:num w:numId="19" w16cid:durableId="1026253821">
    <w:abstractNumId w:val="13"/>
  </w:num>
  <w:num w:numId="20" w16cid:durableId="264849011">
    <w:abstractNumId w:val="20"/>
  </w:num>
  <w:num w:numId="21" w16cid:durableId="1034816865">
    <w:abstractNumId w:val="15"/>
  </w:num>
  <w:num w:numId="22" w16cid:durableId="1052657168">
    <w:abstractNumId w:val="14"/>
  </w:num>
  <w:num w:numId="23" w16cid:durableId="576282388">
    <w:abstractNumId w:val="6"/>
  </w:num>
  <w:num w:numId="24" w16cid:durableId="2089883836">
    <w:abstractNumId w:val="9"/>
  </w:num>
  <w:num w:numId="25" w16cid:durableId="525682309">
    <w:abstractNumId w:val="10"/>
  </w:num>
  <w:num w:numId="26" w16cid:durableId="1950774272">
    <w:abstractNumId w:val="17"/>
  </w:num>
  <w:num w:numId="27" w16cid:durableId="1824152390">
    <w:abstractNumId w:val="5"/>
  </w:num>
  <w:num w:numId="28" w16cid:durableId="101858171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BANI Blandine">
    <w15:presenceInfo w15:providerId="None" w15:userId="BABANI Bland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047"/>
    <w:rsid w:val="00000913"/>
    <w:rsid w:val="00001D87"/>
    <w:rsid w:val="00007F0D"/>
    <w:rsid w:val="00022A4F"/>
    <w:rsid w:val="00026C1E"/>
    <w:rsid w:val="00031A00"/>
    <w:rsid w:val="000344BD"/>
    <w:rsid w:val="00036500"/>
    <w:rsid w:val="00036F9F"/>
    <w:rsid w:val="0004393D"/>
    <w:rsid w:val="000456CE"/>
    <w:rsid w:val="00052956"/>
    <w:rsid w:val="0006264F"/>
    <w:rsid w:val="00064265"/>
    <w:rsid w:val="00065BC7"/>
    <w:rsid w:val="000663A4"/>
    <w:rsid w:val="00066D20"/>
    <w:rsid w:val="00072FF4"/>
    <w:rsid w:val="00073336"/>
    <w:rsid w:val="0007395A"/>
    <w:rsid w:val="00075E9A"/>
    <w:rsid w:val="0008094B"/>
    <w:rsid w:val="00081967"/>
    <w:rsid w:val="00081F3C"/>
    <w:rsid w:val="00083C20"/>
    <w:rsid w:val="00086578"/>
    <w:rsid w:val="00097A53"/>
    <w:rsid w:val="000A2E05"/>
    <w:rsid w:val="000A6E23"/>
    <w:rsid w:val="000C151A"/>
    <w:rsid w:val="000D10AF"/>
    <w:rsid w:val="000D707B"/>
    <w:rsid w:val="000D761F"/>
    <w:rsid w:val="000E0020"/>
    <w:rsid w:val="000E11FE"/>
    <w:rsid w:val="000E1C0C"/>
    <w:rsid w:val="000E1E24"/>
    <w:rsid w:val="000E6C96"/>
    <w:rsid w:val="000F3315"/>
    <w:rsid w:val="00104B62"/>
    <w:rsid w:val="00105459"/>
    <w:rsid w:val="00106D9D"/>
    <w:rsid w:val="00116970"/>
    <w:rsid w:val="00123CDB"/>
    <w:rsid w:val="00124620"/>
    <w:rsid w:val="00136ACE"/>
    <w:rsid w:val="001406E7"/>
    <w:rsid w:val="00153371"/>
    <w:rsid w:val="00160D17"/>
    <w:rsid w:val="0016248A"/>
    <w:rsid w:val="00166B56"/>
    <w:rsid w:val="00173D4E"/>
    <w:rsid w:val="001756DF"/>
    <w:rsid w:val="00176032"/>
    <w:rsid w:val="00176F4B"/>
    <w:rsid w:val="00177FD1"/>
    <w:rsid w:val="00191D30"/>
    <w:rsid w:val="00193047"/>
    <w:rsid w:val="001A21FE"/>
    <w:rsid w:val="001A3607"/>
    <w:rsid w:val="001A59FA"/>
    <w:rsid w:val="001A6194"/>
    <w:rsid w:val="001A6D0F"/>
    <w:rsid w:val="001B768B"/>
    <w:rsid w:val="001C2C20"/>
    <w:rsid w:val="001C38D2"/>
    <w:rsid w:val="001C40C0"/>
    <w:rsid w:val="001C733C"/>
    <w:rsid w:val="001C7880"/>
    <w:rsid w:val="001C7B8F"/>
    <w:rsid w:val="001E03ED"/>
    <w:rsid w:val="001E1B0C"/>
    <w:rsid w:val="001E4E56"/>
    <w:rsid w:val="0020652E"/>
    <w:rsid w:val="00211808"/>
    <w:rsid w:val="0021527A"/>
    <w:rsid w:val="00215C35"/>
    <w:rsid w:val="0021797C"/>
    <w:rsid w:val="00223EFE"/>
    <w:rsid w:val="00225A1A"/>
    <w:rsid w:val="00227626"/>
    <w:rsid w:val="002318CB"/>
    <w:rsid w:val="00237327"/>
    <w:rsid w:val="00240987"/>
    <w:rsid w:val="002413DD"/>
    <w:rsid w:val="00243D50"/>
    <w:rsid w:val="0024407F"/>
    <w:rsid w:val="002475EA"/>
    <w:rsid w:val="00251040"/>
    <w:rsid w:val="00263B88"/>
    <w:rsid w:val="0026489A"/>
    <w:rsid w:val="00267EF1"/>
    <w:rsid w:val="002803F5"/>
    <w:rsid w:val="002904AF"/>
    <w:rsid w:val="0029455E"/>
    <w:rsid w:val="002961BF"/>
    <w:rsid w:val="002A4CE3"/>
    <w:rsid w:val="002A76B9"/>
    <w:rsid w:val="002B2988"/>
    <w:rsid w:val="002C0468"/>
    <w:rsid w:val="002C2CA3"/>
    <w:rsid w:val="002C4B3E"/>
    <w:rsid w:val="002C5927"/>
    <w:rsid w:val="002C79D6"/>
    <w:rsid w:val="002D0FCF"/>
    <w:rsid w:val="002D2E55"/>
    <w:rsid w:val="002D690A"/>
    <w:rsid w:val="002E446D"/>
    <w:rsid w:val="002E7F09"/>
    <w:rsid w:val="002F39F3"/>
    <w:rsid w:val="002F704A"/>
    <w:rsid w:val="003073D0"/>
    <w:rsid w:val="00313BB2"/>
    <w:rsid w:val="00313CE0"/>
    <w:rsid w:val="00330A82"/>
    <w:rsid w:val="00332659"/>
    <w:rsid w:val="00332B12"/>
    <w:rsid w:val="0033445E"/>
    <w:rsid w:val="003358BD"/>
    <w:rsid w:val="00340B54"/>
    <w:rsid w:val="00343C5D"/>
    <w:rsid w:val="003521F6"/>
    <w:rsid w:val="00352C78"/>
    <w:rsid w:val="00354C04"/>
    <w:rsid w:val="0035565C"/>
    <w:rsid w:val="00361FF1"/>
    <w:rsid w:val="00370023"/>
    <w:rsid w:val="00370582"/>
    <w:rsid w:val="00371322"/>
    <w:rsid w:val="0038090F"/>
    <w:rsid w:val="003814F9"/>
    <w:rsid w:val="00384B40"/>
    <w:rsid w:val="00385E76"/>
    <w:rsid w:val="00392658"/>
    <w:rsid w:val="00392BA5"/>
    <w:rsid w:val="003A3321"/>
    <w:rsid w:val="003B1DA8"/>
    <w:rsid w:val="003B68AA"/>
    <w:rsid w:val="003C0DE8"/>
    <w:rsid w:val="003C12BC"/>
    <w:rsid w:val="003C202B"/>
    <w:rsid w:val="003C35BA"/>
    <w:rsid w:val="003C4088"/>
    <w:rsid w:val="003D5EC7"/>
    <w:rsid w:val="003E31C2"/>
    <w:rsid w:val="003F0C7D"/>
    <w:rsid w:val="003F1389"/>
    <w:rsid w:val="00412382"/>
    <w:rsid w:val="0041526B"/>
    <w:rsid w:val="0042120A"/>
    <w:rsid w:val="004268AC"/>
    <w:rsid w:val="0043706E"/>
    <w:rsid w:val="0044597F"/>
    <w:rsid w:val="0044629B"/>
    <w:rsid w:val="004527E1"/>
    <w:rsid w:val="00454086"/>
    <w:rsid w:val="00457AC6"/>
    <w:rsid w:val="00462682"/>
    <w:rsid w:val="0048165E"/>
    <w:rsid w:val="00490F70"/>
    <w:rsid w:val="004964B1"/>
    <w:rsid w:val="004A29D9"/>
    <w:rsid w:val="004A7169"/>
    <w:rsid w:val="004B1EF8"/>
    <w:rsid w:val="004B32A6"/>
    <w:rsid w:val="004C3A4A"/>
    <w:rsid w:val="004D1E4D"/>
    <w:rsid w:val="004E75A6"/>
    <w:rsid w:val="00500F31"/>
    <w:rsid w:val="00501F15"/>
    <w:rsid w:val="00514DAF"/>
    <w:rsid w:val="00515A11"/>
    <w:rsid w:val="005205FB"/>
    <w:rsid w:val="005235BB"/>
    <w:rsid w:val="00532EC7"/>
    <w:rsid w:val="00536C47"/>
    <w:rsid w:val="00541CA3"/>
    <w:rsid w:val="00551454"/>
    <w:rsid w:val="00551C0C"/>
    <w:rsid w:val="005546A9"/>
    <w:rsid w:val="00560734"/>
    <w:rsid w:val="00564B59"/>
    <w:rsid w:val="0056633C"/>
    <w:rsid w:val="005701B5"/>
    <w:rsid w:val="0058029D"/>
    <w:rsid w:val="005808E8"/>
    <w:rsid w:val="00583CAC"/>
    <w:rsid w:val="005846FB"/>
    <w:rsid w:val="00585231"/>
    <w:rsid w:val="00590975"/>
    <w:rsid w:val="005A1D36"/>
    <w:rsid w:val="005A42B3"/>
    <w:rsid w:val="005A4A3B"/>
    <w:rsid w:val="005A4CB5"/>
    <w:rsid w:val="005B3518"/>
    <w:rsid w:val="005B4FBC"/>
    <w:rsid w:val="005B70C1"/>
    <w:rsid w:val="005C360B"/>
    <w:rsid w:val="005C6427"/>
    <w:rsid w:val="005E607F"/>
    <w:rsid w:val="005E78E9"/>
    <w:rsid w:val="0061068C"/>
    <w:rsid w:val="00611C48"/>
    <w:rsid w:val="00622256"/>
    <w:rsid w:val="00632952"/>
    <w:rsid w:val="00632ECA"/>
    <w:rsid w:val="0064340D"/>
    <w:rsid w:val="0064560F"/>
    <w:rsid w:val="006530DF"/>
    <w:rsid w:val="00654621"/>
    <w:rsid w:val="0065499C"/>
    <w:rsid w:val="00660727"/>
    <w:rsid w:val="006775ED"/>
    <w:rsid w:val="00681999"/>
    <w:rsid w:val="00690740"/>
    <w:rsid w:val="006929ED"/>
    <w:rsid w:val="00697C2C"/>
    <w:rsid w:val="006A0F5B"/>
    <w:rsid w:val="006A17A0"/>
    <w:rsid w:val="006A440D"/>
    <w:rsid w:val="006A453A"/>
    <w:rsid w:val="006A4577"/>
    <w:rsid w:val="006B150F"/>
    <w:rsid w:val="006B5279"/>
    <w:rsid w:val="006B5736"/>
    <w:rsid w:val="006C1971"/>
    <w:rsid w:val="006C4338"/>
    <w:rsid w:val="006E1393"/>
    <w:rsid w:val="006E204B"/>
    <w:rsid w:val="006E260A"/>
    <w:rsid w:val="006E3C03"/>
    <w:rsid w:val="006E715F"/>
    <w:rsid w:val="006F292C"/>
    <w:rsid w:val="006F3DF9"/>
    <w:rsid w:val="007051A4"/>
    <w:rsid w:val="007060E5"/>
    <w:rsid w:val="0070630F"/>
    <w:rsid w:val="00710FD6"/>
    <w:rsid w:val="00715036"/>
    <w:rsid w:val="007164B3"/>
    <w:rsid w:val="0072071F"/>
    <w:rsid w:val="00723D26"/>
    <w:rsid w:val="00730E47"/>
    <w:rsid w:val="00735B09"/>
    <w:rsid w:val="00746EB2"/>
    <w:rsid w:val="00755391"/>
    <w:rsid w:val="00757151"/>
    <w:rsid w:val="00757527"/>
    <w:rsid w:val="00761235"/>
    <w:rsid w:val="0076257E"/>
    <w:rsid w:val="007662B6"/>
    <w:rsid w:val="0077031B"/>
    <w:rsid w:val="00770654"/>
    <w:rsid w:val="0078401C"/>
    <w:rsid w:val="00784463"/>
    <w:rsid w:val="0078690C"/>
    <w:rsid w:val="007909E0"/>
    <w:rsid w:val="007909FB"/>
    <w:rsid w:val="0079627B"/>
    <w:rsid w:val="0079785C"/>
    <w:rsid w:val="007A2318"/>
    <w:rsid w:val="007A4E94"/>
    <w:rsid w:val="007A6ED1"/>
    <w:rsid w:val="007B195E"/>
    <w:rsid w:val="007C3608"/>
    <w:rsid w:val="007D07EF"/>
    <w:rsid w:val="007D22A0"/>
    <w:rsid w:val="007D4AAE"/>
    <w:rsid w:val="007D5A94"/>
    <w:rsid w:val="007D5BE6"/>
    <w:rsid w:val="007D7A65"/>
    <w:rsid w:val="007E1D56"/>
    <w:rsid w:val="007F3C0B"/>
    <w:rsid w:val="007F68A6"/>
    <w:rsid w:val="00806E08"/>
    <w:rsid w:val="00812A61"/>
    <w:rsid w:val="00813D07"/>
    <w:rsid w:val="0082049D"/>
    <w:rsid w:val="00822DE8"/>
    <w:rsid w:val="0082538C"/>
    <w:rsid w:val="0083205E"/>
    <w:rsid w:val="008324D7"/>
    <w:rsid w:val="00844DAA"/>
    <w:rsid w:val="008466D7"/>
    <w:rsid w:val="0085153C"/>
    <w:rsid w:val="008571D3"/>
    <w:rsid w:val="00862411"/>
    <w:rsid w:val="00867D9F"/>
    <w:rsid w:val="00882E80"/>
    <w:rsid w:val="008839C0"/>
    <w:rsid w:val="00893BF4"/>
    <w:rsid w:val="008A18D4"/>
    <w:rsid w:val="008A5E5E"/>
    <w:rsid w:val="008A6C93"/>
    <w:rsid w:val="008A7963"/>
    <w:rsid w:val="008B29C5"/>
    <w:rsid w:val="008B475D"/>
    <w:rsid w:val="008C0B1F"/>
    <w:rsid w:val="008C2055"/>
    <w:rsid w:val="008D1EFC"/>
    <w:rsid w:val="008E1317"/>
    <w:rsid w:val="008E3325"/>
    <w:rsid w:val="008E5CD8"/>
    <w:rsid w:val="008E69C3"/>
    <w:rsid w:val="008F2F38"/>
    <w:rsid w:val="008F3EAA"/>
    <w:rsid w:val="009019B7"/>
    <w:rsid w:val="009034F9"/>
    <w:rsid w:val="0090399B"/>
    <w:rsid w:val="009049BA"/>
    <w:rsid w:val="00906CF9"/>
    <w:rsid w:val="00913397"/>
    <w:rsid w:val="00917F24"/>
    <w:rsid w:val="00920AF5"/>
    <w:rsid w:val="009213C7"/>
    <w:rsid w:val="00930AF6"/>
    <w:rsid w:val="009312A7"/>
    <w:rsid w:val="00934503"/>
    <w:rsid w:val="00937892"/>
    <w:rsid w:val="00947DDD"/>
    <w:rsid w:val="009547E0"/>
    <w:rsid w:val="00954C3B"/>
    <w:rsid w:val="00955673"/>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0C4D"/>
    <w:rsid w:val="009B1CD0"/>
    <w:rsid w:val="009B1DF9"/>
    <w:rsid w:val="009B3387"/>
    <w:rsid w:val="009B45B9"/>
    <w:rsid w:val="009B4CB6"/>
    <w:rsid w:val="009B5846"/>
    <w:rsid w:val="009C1039"/>
    <w:rsid w:val="009F05A0"/>
    <w:rsid w:val="00A010AE"/>
    <w:rsid w:val="00A1232D"/>
    <w:rsid w:val="00A25528"/>
    <w:rsid w:val="00A37DC1"/>
    <w:rsid w:val="00A41E67"/>
    <w:rsid w:val="00A42290"/>
    <w:rsid w:val="00A42C52"/>
    <w:rsid w:val="00A52D6B"/>
    <w:rsid w:val="00A54377"/>
    <w:rsid w:val="00A61A45"/>
    <w:rsid w:val="00A658BC"/>
    <w:rsid w:val="00A736CF"/>
    <w:rsid w:val="00A80E4F"/>
    <w:rsid w:val="00A841BF"/>
    <w:rsid w:val="00A841FF"/>
    <w:rsid w:val="00A8563C"/>
    <w:rsid w:val="00A97E07"/>
    <w:rsid w:val="00AA7084"/>
    <w:rsid w:val="00AB3642"/>
    <w:rsid w:val="00AC1C89"/>
    <w:rsid w:val="00AC3BCA"/>
    <w:rsid w:val="00AC7942"/>
    <w:rsid w:val="00AD17A8"/>
    <w:rsid w:val="00AD1EA5"/>
    <w:rsid w:val="00AD4A9A"/>
    <w:rsid w:val="00AD6368"/>
    <w:rsid w:val="00AE02E4"/>
    <w:rsid w:val="00AE1A5C"/>
    <w:rsid w:val="00AE2D37"/>
    <w:rsid w:val="00AE53DF"/>
    <w:rsid w:val="00AE7831"/>
    <w:rsid w:val="00AF3806"/>
    <w:rsid w:val="00AF421F"/>
    <w:rsid w:val="00AF6BAB"/>
    <w:rsid w:val="00B054DA"/>
    <w:rsid w:val="00B07DF8"/>
    <w:rsid w:val="00B20EBA"/>
    <w:rsid w:val="00B2106D"/>
    <w:rsid w:val="00B21BFE"/>
    <w:rsid w:val="00B32778"/>
    <w:rsid w:val="00B33569"/>
    <w:rsid w:val="00B33814"/>
    <w:rsid w:val="00B37D6C"/>
    <w:rsid w:val="00B40408"/>
    <w:rsid w:val="00B45D56"/>
    <w:rsid w:val="00B46244"/>
    <w:rsid w:val="00B5319D"/>
    <w:rsid w:val="00B53F5A"/>
    <w:rsid w:val="00B60F1B"/>
    <w:rsid w:val="00B6115B"/>
    <w:rsid w:val="00B771C9"/>
    <w:rsid w:val="00B813DA"/>
    <w:rsid w:val="00B86B10"/>
    <w:rsid w:val="00B871C4"/>
    <w:rsid w:val="00B87564"/>
    <w:rsid w:val="00B9388B"/>
    <w:rsid w:val="00B95025"/>
    <w:rsid w:val="00BA1A11"/>
    <w:rsid w:val="00BA219A"/>
    <w:rsid w:val="00BA3DA6"/>
    <w:rsid w:val="00BA44E5"/>
    <w:rsid w:val="00BA4987"/>
    <w:rsid w:val="00BA5872"/>
    <w:rsid w:val="00BA67EF"/>
    <w:rsid w:val="00BB32E9"/>
    <w:rsid w:val="00BC5388"/>
    <w:rsid w:val="00BD1D0F"/>
    <w:rsid w:val="00BD302E"/>
    <w:rsid w:val="00BD4FBB"/>
    <w:rsid w:val="00BD72A5"/>
    <w:rsid w:val="00BE07F5"/>
    <w:rsid w:val="00BE3894"/>
    <w:rsid w:val="00BE46A9"/>
    <w:rsid w:val="00BE4E8D"/>
    <w:rsid w:val="00BE6078"/>
    <w:rsid w:val="00BF457A"/>
    <w:rsid w:val="00C02A65"/>
    <w:rsid w:val="00C02AD6"/>
    <w:rsid w:val="00C0519C"/>
    <w:rsid w:val="00C10DD3"/>
    <w:rsid w:val="00C133CD"/>
    <w:rsid w:val="00C1412B"/>
    <w:rsid w:val="00C167F0"/>
    <w:rsid w:val="00C22818"/>
    <w:rsid w:val="00C254A5"/>
    <w:rsid w:val="00C27B6D"/>
    <w:rsid w:val="00C363D7"/>
    <w:rsid w:val="00C371F9"/>
    <w:rsid w:val="00C45ECF"/>
    <w:rsid w:val="00C619CE"/>
    <w:rsid w:val="00C64D5E"/>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B2EE8"/>
    <w:rsid w:val="00CC681F"/>
    <w:rsid w:val="00CC6CB8"/>
    <w:rsid w:val="00CD0447"/>
    <w:rsid w:val="00CD185D"/>
    <w:rsid w:val="00CD4158"/>
    <w:rsid w:val="00CD46CC"/>
    <w:rsid w:val="00CD5584"/>
    <w:rsid w:val="00CD784D"/>
    <w:rsid w:val="00CF5FA7"/>
    <w:rsid w:val="00D06372"/>
    <w:rsid w:val="00D21112"/>
    <w:rsid w:val="00D252A2"/>
    <w:rsid w:val="00D41AEA"/>
    <w:rsid w:val="00D46BC7"/>
    <w:rsid w:val="00D479AF"/>
    <w:rsid w:val="00D54083"/>
    <w:rsid w:val="00D576E5"/>
    <w:rsid w:val="00D6487A"/>
    <w:rsid w:val="00D741AA"/>
    <w:rsid w:val="00D85B4D"/>
    <w:rsid w:val="00D87F5E"/>
    <w:rsid w:val="00D93A55"/>
    <w:rsid w:val="00DA0FEB"/>
    <w:rsid w:val="00DA1CAF"/>
    <w:rsid w:val="00DA6FB3"/>
    <w:rsid w:val="00DB562A"/>
    <w:rsid w:val="00DB796C"/>
    <w:rsid w:val="00DB7EF4"/>
    <w:rsid w:val="00DC0ED6"/>
    <w:rsid w:val="00DD26F2"/>
    <w:rsid w:val="00DD48BD"/>
    <w:rsid w:val="00DD4A46"/>
    <w:rsid w:val="00DD5A41"/>
    <w:rsid w:val="00E17D8E"/>
    <w:rsid w:val="00E20AD3"/>
    <w:rsid w:val="00E23695"/>
    <w:rsid w:val="00E45F0E"/>
    <w:rsid w:val="00E46A77"/>
    <w:rsid w:val="00E47798"/>
    <w:rsid w:val="00E50E20"/>
    <w:rsid w:val="00E521C6"/>
    <w:rsid w:val="00E604E4"/>
    <w:rsid w:val="00E6507D"/>
    <w:rsid w:val="00E659AF"/>
    <w:rsid w:val="00E73677"/>
    <w:rsid w:val="00E74222"/>
    <w:rsid w:val="00E75672"/>
    <w:rsid w:val="00E763C4"/>
    <w:rsid w:val="00E843FA"/>
    <w:rsid w:val="00E91757"/>
    <w:rsid w:val="00E92BEB"/>
    <w:rsid w:val="00E972CE"/>
    <w:rsid w:val="00E97FD4"/>
    <w:rsid w:val="00EA76B7"/>
    <w:rsid w:val="00EB2B57"/>
    <w:rsid w:val="00EC42E7"/>
    <w:rsid w:val="00ED7173"/>
    <w:rsid w:val="00ED77C0"/>
    <w:rsid w:val="00EE7B77"/>
    <w:rsid w:val="00EF1898"/>
    <w:rsid w:val="00EF658A"/>
    <w:rsid w:val="00EF71CC"/>
    <w:rsid w:val="00F0379F"/>
    <w:rsid w:val="00F0793F"/>
    <w:rsid w:val="00F25FB6"/>
    <w:rsid w:val="00F331B7"/>
    <w:rsid w:val="00F36DAA"/>
    <w:rsid w:val="00F407C5"/>
    <w:rsid w:val="00F40E91"/>
    <w:rsid w:val="00F4296B"/>
    <w:rsid w:val="00F45F8A"/>
    <w:rsid w:val="00F469C4"/>
    <w:rsid w:val="00F47796"/>
    <w:rsid w:val="00F55B68"/>
    <w:rsid w:val="00F674DA"/>
    <w:rsid w:val="00F81ABB"/>
    <w:rsid w:val="00F87FAD"/>
    <w:rsid w:val="00F92CB5"/>
    <w:rsid w:val="00FA194E"/>
    <w:rsid w:val="00FA3200"/>
    <w:rsid w:val="00FA6231"/>
    <w:rsid w:val="00FB3832"/>
    <w:rsid w:val="00FB58D7"/>
    <w:rsid w:val="00FB65D3"/>
    <w:rsid w:val="00FC1C9F"/>
    <w:rsid w:val="00FC3DC2"/>
    <w:rsid w:val="00FD31B3"/>
    <w:rsid w:val="00FD36DE"/>
    <w:rsid w:val="00FD7397"/>
    <w:rsid w:val="00FE4899"/>
    <w:rsid w:val="00FE4931"/>
    <w:rsid w:val="00FF0608"/>
    <w:rsid w:val="00FF13F9"/>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9A5AE96"/>
  <w15:docId w15:val="{A309F88A-7D4E-408A-8DAD-F9B518AF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6A440D"/>
    <w:pPr>
      <w:widowControl w:val="0"/>
      <w:suppressAutoHyphens/>
      <w:autoSpaceDN w:val="0"/>
      <w:jc w:val="both"/>
      <w:textAlignment w:val="center"/>
    </w:pPr>
    <w:rPr>
      <w:rFonts w:ascii="Arial" w:eastAsia="Andale Sans UI" w:hAnsi="Arial" w:cs="Tahoma"/>
      <w:kern w:val="3"/>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eris.fr" TargetMode="Externa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4.xml><?xml version="1.0" encoding="utf-8"?>
<ct:contentTypeSchema xmlns:ct="http://schemas.microsoft.com/office/2006/metadata/contentType" xmlns:ma="http://schemas.microsoft.com/office/2006/metadata/properties/metaAttributes" ct:_="" ma:_="" ma:contentTypeName="Document" ma:contentTypeID="0x010100D0CB8C7516AEA8478C12567F0F3EB974" ma:contentTypeVersion="10" ma:contentTypeDescription="Crée un document." ma:contentTypeScope="" ma:versionID="93dccea1ace5c9d0acb3e5fbe59a1a4e">
  <xsd:schema xmlns:xsd="http://www.w3.org/2001/XMLSchema" xmlns:xs="http://www.w3.org/2001/XMLSchema" xmlns:p="http://schemas.microsoft.com/office/2006/metadata/properties" xmlns:ns2="bd410d67-8d9d-475e-b587-40270bd32c36" xmlns:ns3="f6211bac-55e2-48e8-88e9-9b40f4a8213a" targetNamespace="http://schemas.microsoft.com/office/2006/metadata/properties" ma:root="true" ma:fieldsID="d581e81264c9a283f4b12589c362f1b6" ns2:_="" ns3:_="">
    <xsd:import namespace="bd410d67-8d9d-475e-b587-40270bd32c36"/>
    <xsd:import namespace="f6211bac-55e2-48e8-88e9-9b40f4a8213a"/>
    <xsd:element name="properties">
      <xsd:complexType>
        <xsd:sequence>
          <xsd:element name="documentManagement">
            <xsd:complexType>
              <xsd:all>
                <xsd:element ref="ns2:SharedWithUsers" minOccurs="0"/>
                <xsd:element ref="ns2:SharedWithDetails" minOccurs="0"/>
                <xsd:element ref="ns2:SharingHintHash"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10d67-8d9d-475e-b587-40270bd32c3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211bac-55e2-48e8-88e9-9b40f4a8213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83A86-9A0E-4DFC-BA82-75FE842BB2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9BB711-F78B-426A-A70F-5932FF20E212}">
  <ds:schemaRefs>
    <ds:schemaRef ds:uri="http://schemas.openxmlformats.org/officeDocument/2006/bibliography"/>
  </ds:schemaRefs>
</ds:datastoreItem>
</file>

<file path=customXml/itemProps3.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4.xml><?xml version="1.0" encoding="utf-8"?>
<ds:datastoreItem xmlns:ds="http://schemas.openxmlformats.org/officeDocument/2006/customXml" ds:itemID="{5B86F802-1C89-4ECC-9443-60F5F8B7D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10d67-8d9d-475e-b587-40270bd32c36"/>
    <ds:schemaRef ds:uri="f6211bac-55e2-48e8-88e9-9b40f4a82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7FCA70-651E-42F4-888E-0DEEA77F26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2562</Words>
  <Characters>14095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16624</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ROGER Veronique</cp:lastModifiedBy>
  <cp:revision>4</cp:revision>
  <cp:lastPrinted>2017-09-27T13:48:00Z</cp:lastPrinted>
  <dcterms:created xsi:type="dcterms:W3CDTF">2023-05-09T15:00:00Z</dcterms:created>
  <dcterms:modified xsi:type="dcterms:W3CDTF">2023-05-10T06:54:00Z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0x010100D0CB8C7516AEA8478C12567F0F3EB974</vt:lpwstr>
  </property>
  <property fmtid="{D5CDD505-2E9C-101B-9397-08002B2CF9AE}" pid="3" name="MFiles_ID">
    <vt:lpwstr>2542337</vt:lpwstr>
  </property>
  <property fmtid="{D5CDD505-2E9C-101B-9397-08002B2CF9AE}" pid="4" name="MFiles_PG4CCD65F7705A4D9EBB910E7B49A00D5Dn1_PG41318CD3990849098784424F881B1C92">
    <vt:lpwstr>10001</vt:lpwstr>
  </property>
  <property fmtid="{D5CDD505-2E9C-101B-9397-08002B2CF9AE}" pid="5" name="MFiles_PGBE17CA950E164995B7B216CE96E01296">
    <vt:lpwstr>0.4</vt:lpwstr>
  </property>
</Properties>
</file>