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321AE" w14:textId="77777777" w:rsidR="00D611A7" w:rsidRPr="00EC4660" w:rsidRDefault="00D611A7" w:rsidP="00D611A7">
      <w:pPr>
        <w:pStyle w:val="Titre2"/>
      </w:pPr>
    </w:p>
    <w:p w14:paraId="7DCFD4EB" w14:textId="77777777" w:rsidR="00D611A7" w:rsidRPr="00EC4660" w:rsidRDefault="00D611A7" w:rsidP="00D611A7">
      <w:pPr>
        <w:keepNext/>
        <w:suppressAutoHyphens/>
        <w:jc w:val="center"/>
        <w:rPr>
          <w:rFonts w:ascii="Arial" w:hAnsi="Arial" w:cs="Arial"/>
          <w:sz w:val="22"/>
          <w:szCs w:val="22"/>
        </w:rPr>
      </w:pPr>
    </w:p>
    <w:p w14:paraId="050144EB" w14:textId="0A7A9EFE" w:rsidR="00D611A7" w:rsidRPr="00EC4660" w:rsidRDefault="00D611A7" w:rsidP="001178A0">
      <w:pPr>
        <w:keepNext/>
        <w:suppressAutoHyphens/>
        <w:rPr>
          <w:rFonts w:ascii="Arial" w:hAnsi="Arial" w:cs="Arial"/>
          <w:sz w:val="22"/>
          <w:szCs w:val="22"/>
        </w:rPr>
      </w:pPr>
    </w:p>
    <w:p w14:paraId="1CBD9CAD" w14:textId="77777777" w:rsidR="00D611A7" w:rsidRPr="00EC4660" w:rsidRDefault="00D611A7" w:rsidP="00D611A7">
      <w:pPr>
        <w:pStyle w:val="Titre"/>
        <w:keepNext/>
        <w:widowControl/>
        <w:rPr>
          <w:rFonts w:cs="Arial"/>
          <w:sz w:val="22"/>
          <w:szCs w:val="22"/>
        </w:rPr>
      </w:pPr>
    </w:p>
    <w:p w14:paraId="31306041" w14:textId="77777777" w:rsidR="00D611A7" w:rsidRPr="00EC4660" w:rsidRDefault="00D611A7" w:rsidP="00D611A7">
      <w:pPr>
        <w:pStyle w:val="Titre"/>
        <w:keepNext/>
        <w:widowControl/>
        <w:rPr>
          <w:rFonts w:cs="Arial"/>
          <w:sz w:val="22"/>
          <w:szCs w:val="22"/>
        </w:rPr>
      </w:pPr>
    </w:p>
    <w:p w14:paraId="27E97B6D" w14:textId="77777777" w:rsidR="00D611A7" w:rsidRPr="00EC4660" w:rsidRDefault="00D611A7" w:rsidP="00D611A7">
      <w:pPr>
        <w:pStyle w:val="Titre"/>
        <w:keepNext/>
        <w:widowControl/>
        <w:rPr>
          <w:rFonts w:cs="Arial"/>
          <w:sz w:val="22"/>
          <w:szCs w:val="22"/>
        </w:rPr>
      </w:pPr>
    </w:p>
    <w:p w14:paraId="4330C7F5" w14:textId="77777777" w:rsidR="00D611A7" w:rsidRPr="00EC4660" w:rsidRDefault="00D611A7" w:rsidP="00D611A7">
      <w:pPr>
        <w:pStyle w:val="Titre"/>
        <w:keepNext/>
        <w:widowControl/>
        <w:spacing w:line="240" w:lineRule="auto"/>
        <w:rPr>
          <w:rFonts w:cs="Arial"/>
          <w:smallCaps/>
          <w:sz w:val="22"/>
          <w:szCs w:val="22"/>
        </w:rPr>
      </w:pPr>
      <w:bookmarkStart w:id="0" w:name="_Toc273534239"/>
      <w:bookmarkStart w:id="1" w:name="_Toc273598562"/>
      <w:bookmarkStart w:id="2" w:name="_Toc273631496"/>
      <w:bookmarkStart w:id="3" w:name="_Toc273687456"/>
      <w:bookmarkStart w:id="4" w:name="_Toc273687481"/>
      <w:r w:rsidRPr="00EC4660">
        <w:rPr>
          <w:rFonts w:cs="Arial"/>
          <w:smallCaps/>
          <w:sz w:val="22"/>
          <w:szCs w:val="22"/>
        </w:rPr>
        <w:t xml:space="preserve">CAISSE PRIMAIRE D'ASSURANCE MALADIE </w:t>
      </w:r>
      <w:bookmarkEnd w:id="0"/>
      <w:bookmarkEnd w:id="1"/>
      <w:bookmarkEnd w:id="2"/>
      <w:bookmarkEnd w:id="3"/>
      <w:bookmarkEnd w:id="4"/>
      <w:r w:rsidRPr="00EC4660">
        <w:rPr>
          <w:rFonts w:cs="Arial"/>
          <w:smallCaps/>
          <w:sz w:val="22"/>
          <w:szCs w:val="22"/>
        </w:rPr>
        <w:t>DE L’ESSONNE</w:t>
      </w:r>
    </w:p>
    <w:p w14:paraId="4173E728" w14:textId="77777777" w:rsidR="00D611A7" w:rsidRPr="00EC4660" w:rsidRDefault="00D611A7" w:rsidP="00D611A7">
      <w:pPr>
        <w:keepNext/>
        <w:suppressAutoHyphens/>
        <w:jc w:val="center"/>
        <w:rPr>
          <w:rFonts w:ascii="Arial" w:hAnsi="Arial" w:cs="Arial"/>
          <w:b/>
          <w:smallCaps/>
          <w:sz w:val="22"/>
          <w:szCs w:val="22"/>
        </w:rPr>
      </w:pPr>
      <w:r w:rsidRPr="00EC4660">
        <w:rPr>
          <w:rFonts w:ascii="Arial" w:hAnsi="Arial" w:cs="Arial"/>
          <w:b/>
          <w:smallCaps/>
          <w:sz w:val="22"/>
          <w:szCs w:val="22"/>
        </w:rPr>
        <w:t>DIRECTION GÉNÉRALE ADJOINTE</w:t>
      </w:r>
    </w:p>
    <w:p w14:paraId="1677CB9E" w14:textId="77777777" w:rsidR="00D611A7" w:rsidRPr="00EC4660" w:rsidRDefault="00D611A7" w:rsidP="00D611A7">
      <w:pPr>
        <w:keepNext/>
        <w:tabs>
          <w:tab w:val="center" w:pos="4677"/>
          <w:tab w:val="left" w:pos="7920"/>
        </w:tabs>
        <w:suppressAutoHyphens/>
        <w:jc w:val="center"/>
        <w:rPr>
          <w:rFonts w:ascii="Arial" w:hAnsi="Arial" w:cs="Arial"/>
          <w:b/>
          <w:caps/>
          <w:sz w:val="22"/>
          <w:szCs w:val="22"/>
        </w:rPr>
      </w:pPr>
      <w:r w:rsidRPr="00EC4660">
        <w:rPr>
          <w:rFonts w:ascii="Arial" w:hAnsi="Arial" w:cs="Arial"/>
          <w:b/>
          <w:smallCaps/>
          <w:sz w:val="22"/>
          <w:szCs w:val="22"/>
        </w:rPr>
        <w:t xml:space="preserve">2 rue </w:t>
      </w:r>
      <w:r w:rsidRPr="00EC4660">
        <w:rPr>
          <w:rFonts w:ascii="Arial" w:hAnsi="Arial" w:cs="Arial"/>
          <w:b/>
          <w:caps/>
          <w:sz w:val="22"/>
          <w:szCs w:val="22"/>
        </w:rPr>
        <w:t>Ambroise croizat</w:t>
      </w:r>
    </w:p>
    <w:p w14:paraId="0CCB16F6" w14:textId="77777777" w:rsidR="00D611A7" w:rsidRPr="00EC4660" w:rsidRDefault="00D611A7" w:rsidP="00D611A7">
      <w:pPr>
        <w:keepNext/>
        <w:suppressAutoHyphens/>
        <w:jc w:val="center"/>
        <w:rPr>
          <w:rFonts w:ascii="Arial" w:hAnsi="Arial" w:cs="Arial"/>
          <w:b/>
          <w:smallCaps/>
          <w:sz w:val="22"/>
          <w:szCs w:val="22"/>
        </w:rPr>
      </w:pPr>
      <w:r w:rsidRPr="00EC4660">
        <w:rPr>
          <w:rFonts w:ascii="Arial" w:hAnsi="Arial" w:cs="Arial"/>
          <w:b/>
          <w:smallCaps/>
          <w:sz w:val="22"/>
          <w:szCs w:val="22"/>
        </w:rPr>
        <w:t>91039 EVRY CEDEX</w:t>
      </w:r>
    </w:p>
    <w:p w14:paraId="663C956F" w14:textId="77777777" w:rsidR="00D611A7" w:rsidRPr="00EC4660" w:rsidRDefault="00D611A7" w:rsidP="00D611A7">
      <w:pPr>
        <w:keepNext/>
        <w:suppressAutoHyphens/>
        <w:jc w:val="center"/>
        <w:rPr>
          <w:rFonts w:ascii="Arial" w:hAnsi="Arial" w:cs="Arial"/>
          <w:b/>
          <w:sz w:val="22"/>
          <w:szCs w:val="22"/>
        </w:rPr>
      </w:pPr>
    </w:p>
    <w:p w14:paraId="3D3DBAC3" w14:textId="77777777" w:rsidR="00D611A7" w:rsidRPr="00EC4660" w:rsidRDefault="00D611A7" w:rsidP="00D611A7">
      <w:pPr>
        <w:keepNext/>
        <w:suppressAutoHyphens/>
        <w:jc w:val="center"/>
        <w:rPr>
          <w:rFonts w:ascii="Arial" w:hAnsi="Arial" w:cs="Arial"/>
          <w:b/>
          <w:sz w:val="22"/>
          <w:szCs w:val="22"/>
        </w:rPr>
      </w:pPr>
      <w:permStart w:id="105728071" w:edGrp="everyone"/>
      <w:permEnd w:id="105728071"/>
    </w:p>
    <w:p w14:paraId="043292DA" w14:textId="77777777" w:rsidR="00D611A7" w:rsidRPr="00EC4660" w:rsidRDefault="00D611A7" w:rsidP="00D611A7">
      <w:pPr>
        <w:keepNext/>
        <w:suppressAutoHyphens/>
        <w:jc w:val="center"/>
        <w:rPr>
          <w:rFonts w:ascii="Arial" w:hAnsi="Arial" w:cs="Arial"/>
          <w:b/>
          <w:sz w:val="22"/>
          <w:szCs w:val="22"/>
        </w:rPr>
      </w:pPr>
    </w:p>
    <w:p w14:paraId="233857AA" w14:textId="77777777" w:rsidR="00D611A7" w:rsidRPr="00EC4660" w:rsidRDefault="00D611A7" w:rsidP="00D611A7">
      <w:pPr>
        <w:keepNext/>
        <w:suppressAutoHyphens/>
        <w:jc w:val="center"/>
        <w:rPr>
          <w:rFonts w:ascii="Arial" w:hAnsi="Arial" w:cs="Arial"/>
          <w:b/>
          <w:sz w:val="22"/>
          <w:szCs w:val="22"/>
        </w:rPr>
      </w:pPr>
    </w:p>
    <w:p w14:paraId="4387DD83" w14:textId="77777777" w:rsidR="00D611A7" w:rsidRPr="00EC4660" w:rsidRDefault="00D611A7" w:rsidP="00D611A7">
      <w:pPr>
        <w:keepNext/>
        <w:suppressAutoHyphens/>
        <w:jc w:val="center"/>
        <w:rPr>
          <w:rFonts w:ascii="Arial" w:hAnsi="Arial" w:cs="Arial"/>
          <w:b/>
          <w:sz w:val="22"/>
          <w:szCs w:val="22"/>
        </w:rPr>
      </w:pPr>
    </w:p>
    <w:p w14:paraId="4E49D2BD" w14:textId="77777777" w:rsidR="00D611A7" w:rsidRPr="00EC4660" w:rsidRDefault="00D611A7" w:rsidP="00D611A7">
      <w:pPr>
        <w:keepNext/>
        <w:suppressAutoHyphens/>
        <w:jc w:val="center"/>
        <w:rPr>
          <w:rFonts w:ascii="Arial" w:hAnsi="Arial" w:cs="Arial"/>
          <w:b/>
          <w:sz w:val="22"/>
          <w:szCs w:val="22"/>
        </w:rPr>
      </w:pPr>
    </w:p>
    <w:p w14:paraId="012688F0" w14:textId="77777777" w:rsidR="00D611A7" w:rsidRPr="00EC4660" w:rsidRDefault="00D611A7" w:rsidP="00D611A7">
      <w:pPr>
        <w:keepNext/>
        <w:tabs>
          <w:tab w:val="left" w:pos="7125"/>
        </w:tabs>
        <w:suppressAutoHyphens/>
        <w:rPr>
          <w:rFonts w:ascii="Arial" w:hAnsi="Arial" w:cs="Arial"/>
          <w:b/>
          <w:sz w:val="22"/>
          <w:szCs w:val="22"/>
        </w:rPr>
      </w:pPr>
      <w:r>
        <w:rPr>
          <w:rFonts w:ascii="Arial" w:hAnsi="Arial" w:cs="Arial"/>
          <w:b/>
          <w:sz w:val="22"/>
          <w:szCs w:val="22"/>
        </w:rPr>
        <w:tab/>
      </w:r>
    </w:p>
    <w:p w14:paraId="3E5FFE5C" w14:textId="77777777" w:rsidR="00D611A7" w:rsidRPr="00EC4660" w:rsidRDefault="00D611A7" w:rsidP="00D611A7">
      <w:pPr>
        <w:keepNext/>
        <w:suppressAutoHyphens/>
        <w:jc w:val="center"/>
        <w:rPr>
          <w:rFonts w:ascii="Arial" w:hAnsi="Arial" w:cs="Arial"/>
          <w:b/>
          <w:sz w:val="22"/>
          <w:szCs w:val="22"/>
        </w:rPr>
      </w:pPr>
    </w:p>
    <w:p w14:paraId="03ADD87B" w14:textId="77777777" w:rsidR="00D611A7" w:rsidRPr="00EC4660" w:rsidRDefault="00D611A7" w:rsidP="00D611A7">
      <w:pPr>
        <w:keepNext/>
        <w:suppressAutoHyphens/>
        <w:jc w:val="center"/>
        <w:rPr>
          <w:rFonts w:ascii="Arial" w:hAnsi="Arial" w:cs="Arial"/>
          <w:b/>
          <w:sz w:val="22"/>
          <w:szCs w:val="22"/>
        </w:rPr>
      </w:pPr>
    </w:p>
    <w:p w14:paraId="3F56A972" w14:textId="77777777" w:rsidR="00D611A7" w:rsidRPr="00EC4660" w:rsidRDefault="00D611A7" w:rsidP="00D611A7">
      <w:pPr>
        <w:keepNext/>
        <w:suppressAutoHyphens/>
        <w:jc w:val="center"/>
        <w:rPr>
          <w:rFonts w:ascii="Arial" w:hAnsi="Arial" w:cs="Arial"/>
          <w:b/>
          <w:sz w:val="22"/>
          <w:szCs w:val="22"/>
        </w:rPr>
      </w:pPr>
    </w:p>
    <w:p w14:paraId="7AAF4E2E" w14:textId="77777777" w:rsidR="00D611A7" w:rsidRPr="00EC4660" w:rsidRDefault="00D611A7" w:rsidP="00D611A7">
      <w:pPr>
        <w:keepNext/>
        <w:suppressAutoHyphens/>
        <w:jc w:val="center"/>
        <w:rPr>
          <w:rFonts w:ascii="Arial" w:hAnsi="Arial" w:cs="Arial"/>
          <w:b/>
          <w:sz w:val="22"/>
          <w:szCs w:val="22"/>
        </w:rPr>
      </w:pPr>
    </w:p>
    <w:p w14:paraId="32573DC3" w14:textId="77777777" w:rsidR="00D611A7" w:rsidRPr="008B2C22" w:rsidRDefault="00D611A7" w:rsidP="00D611A7">
      <w:pPr>
        <w:pBdr>
          <w:top w:val="single" w:sz="4" w:space="1" w:color="auto"/>
          <w:left w:val="single" w:sz="4" w:space="4" w:color="auto"/>
          <w:bottom w:val="single" w:sz="4" w:space="1" w:color="auto"/>
          <w:right w:val="single" w:sz="4" w:space="4" w:color="auto"/>
        </w:pBdr>
        <w:jc w:val="center"/>
        <w:rPr>
          <w:rFonts w:ascii="Arial" w:eastAsia="SimSun" w:hAnsi="Arial" w:cs="Arial"/>
          <w:b/>
          <w:color w:val="548DD4"/>
          <w:sz w:val="22"/>
          <w:szCs w:val="22"/>
        </w:rPr>
      </w:pPr>
      <w:r w:rsidRPr="008B2C22">
        <w:rPr>
          <w:rFonts w:ascii="Arial" w:eastAsia="SimSun" w:hAnsi="Arial" w:cs="Arial"/>
          <w:b/>
          <w:color w:val="548DD4"/>
          <w:sz w:val="22"/>
          <w:szCs w:val="22"/>
        </w:rPr>
        <w:t>ACCORD-CADRE :</w:t>
      </w:r>
    </w:p>
    <w:p w14:paraId="57E92FD7" w14:textId="77777777" w:rsidR="00D611A7" w:rsidRPr="00EC4660" w:rsidRDefault="008B2C22" w:rsidP="00D611A7">
      <w:pPr>
        <w:pBdr>
          <w:top w:val="single" w:sz="4" w:space="1" w:color="auto"/>
          <w:left w:val="single" w:sz="4" w:space="4" w:color="auto"/>
          <w:bottom w:val="single" w:sz="4" w:space="1" w:color="auto"/>
          <w:right w:val="single" w:sz="4" w:space="4" w:color="auto"/>
        </w:pBdr>
        <w:jc w:val="center"/>
        <w:rPr>
          <w:rFonts w:ascii="Arial" w:eastAsia="SimSun" w:hAnsi="Arial" w:cs="Arial"/>
          <w:b/>
          <w:color w:val="548DD4"/>
          <w:sz w:val="22"/>
          <w:szCs w:val="22"/>
        </w:rPr>
      </w:pPr>
      <w:r w:rsidRPr="008B2C22">
        <w:rPr>
          <w:rFonts w:ascii="Arial" w:eastAsia="SimSun" w:hAnsi="Arial" w:cs="Arial"/>
          <w:b/>
          <w:bCs/>
          <w:color w:val="548DD4"/>
          <w:sz w:val="22"/>
          <w:szCs w:val="22"/>
        </w:rPr>
        <w:t>PRESTATIONS DE COMMISSAIRES DE JUSTICE POUR</w:t>
      </w:r>
      <w:r w:rsidR="00D611A7" w:rsidRPr="008B2C22">
        <w:rPr>
          <w:rFonts w:ascii="Arial" w:eastAsia="SimSun" w:hAnsi="Arial" w:cs="Arial"/>
          <w:b/>
          <w:color w:val="548DD4"/>
          <w:sz w:val="22"/>
          <w:szCs w:val="22"/>
        </w:rPr>
        <w:t xml:space="preserve"> LA CAISSE PRIMAIRE D'ASSURANCE MALADIE DE L’ESSONNE</w:t>
      </w:r>
    </w:p>
    <w:p w14:paraId="27DD2851" w14:textId="77777777" w:rsidR="00D611A7" w:rsidRPr="00EC4660" w:rsidRDefault="00D611A7" w:rsidP="00D611A7">
      <w:pPr>
        <w:keepNext/>
        <w:suppressAutoHyphens/>
        <w:jc w:val="center"/>
        <w:rPr>
          <w:rFonts w:ascii="Arial" w:hAnsi="Arial" w:cs="Arial"/>
          <w:b/>
          <w:sz w:val="22"/>
          <w:szCs w:val="22"/>
        </w:rPr>
      </w:pPr>
    </w:p>
    <w:p w14:paraId="6A6083C4" w14:textId="77777777" w:rsidR="00D611A7" w:rsidRPr="00EC4660" w:rsidRDefault="00D611A7" w:rsidP="00D611A7">
      <w:pPr>
        <w:keepNext/>
        <w:suppressAutoHyphens/>
        <w:jc w:val="center"/>
        <w:rPr>
          <w:rFonts w:ascii="Arial" w:hAnsi="Arial" w:cs="Arial"/>
          <w:b/>
          <w:sz w:val="22"/>
          <w:szCs w:val="22"/>
        </w:rPr>
      </w:pPr>
    </w:p>
    <w:p w14:paraId="13ABD5F7" w14:textId="77777777" w:rsidR="00D611A7" w:rsidRPr="00EC4660" w:rsidRDefault="00D611A7" w:rsidP="00D611A7">
      <w:pPr>
        <w:keepNext/>
        <w:suppressAutoHyphens/>
        <w:jc w:val="center"/>
        <w:rPr>
          <w:rFonts w:ascii="Arial" w:hAnsi="Arial" w:cs="Arial"/>
          <w:b/>
          <w:sz w:val="22"/>
          <w:szCs w:val="22"/>
        </w:rPr>
      </w:pPr>
    </w:p>
    <w:p w14:paraId="423C1D74" w14:textId="77777777" w:rsidR="00D611A7" w:rsidRPr="00EC4660" w:rsidRDefault="00D611A7" w:rsidP="00D611A7">
      <w:pPr>
        <w:keepNext/>
        <w:suppressAutoHyphens/>
        <w:jc w:val="center"/>
        <w:rPr>
          <w:rFonts w:ascii="Arial" w:hAnsi="Arial" w:cs="Arial"/>
          <w:b/>
          <w:sz w:val="22"/>
          <w:szCs w:val="22"/>
        </w:rPr>
      </w:pPr>
    </w:p>
    <w:p w14:paraId="1742B1E0" w14:textId="77777777" w:rsidR="00D611A7" w:rsidRPr="00EC4660" w:rsidRDefault="00D611A7" w:rsidP="00D611A7">
      <w:pPr>
        <w:keepNext/>
        <w:suppressAutoHyphens/>
        <w:jc w:val="center"/>
        <w:rPr>
          <w:rFonts w:ascii="Arial" w:hAnsi="Arial" w:cs="Arial"/>
          <w:b/>
          <w:sz w:val="22"/>
          <w:szCs w:val="22"/>
        </w:rPr>
      </w:pPr>
    </w:p>
    <w:p w14:paraId="74AEA3D5" w14:textId="77777777" w:rsidR="00D611A7" w:rsidRPr="00EC4660" w:rsidRDefault="00D611A7" w:rsidP="00D611A7">
      <w:pPr>
        <w:keepNext/>
        <w:suppressAutoHyphens/>
        <w:jc w:val="center"/>
        <w:rPr>
          <w:rFonts w:ascii="Arial" w:hAnsi="Arial" w:cs="Arial"/>
          <w:b/>
          <w:sz w:val="22"/>
          <w:szCs w:val="22"/>
        </w:rPr>
      </w:pPr>
    </w:p>
    <w:p w14:paraId="6AD00AD4" w14:textId="77777777" w:rsidR="00D611A7" w:rsidRPr="00EC4660" w:rsidRDefault="00D611A7" w:rsidP="00D611A7">
      <w:pPr>
        <w:keepNext/>
        <w:suppressAutoHyphens/>
        <w:jc w:val="center"/>
        <w:rPr>
          <w:rFonts w:ascii="Arial" w:hAnsi="Arial" w:cs="Arial"/>
          <w:b/>
          <w:sz w:val="24"/>
          <w:szCs w:val="24"/>
        </w:rPr>
      </w:pPr>
      <w:r w:rsidRPr="00EC4660">
        <w:rPr>
          <w:rFonts w:ascii="Arial" w:hAnsi="Arial" w:cs="Arial"/>
          <w:b/>
          <w:sz w:val="24"/>
          <w:szCs w:val="24"/>
        </w:rPr>
        <w:t>ACTE D’ENGAGEMENT</w:t>
      </w:r>
    </w:p>
    <w:p w14:paraId="4A3C48F2" w14:textId="0963A49D" w:rsidR="00D611A7" w:rsidRPr="00CD3E86" w:rsidRDefault="00D611A7" w:rsidP="00D611A7">
      <w:pPr>
        <w:keepNext/>
        <w:suppressAutoHyphens/>
        <w:jc w:val="center"/>
        <w:rPr>
          <w:rFonts w:ascii="Arial" w:hAnsi="Arial" w:cs="Arial"/>
          <w:b/>
          <w:sz w:val="24"/>
          <w:szCs w:val="24"/>
        </w:rPr>
      </w:pPr>
      <w:r w:rsidRPr="00CD3E86">
        <w:rPr>
          <w:rFonts w:ascii="Arial" w:hAnsi="Arial" w:cs="Arial"/>
          <w:b/>
          <w:sz w:val="24"/>
          <w:szCs w:val="24"/>
        </w:rPr>
        <w:t>Marché N°</w:t>
      </w:r>
      <w:r w:rsidR="00CD3E86" w:rsidRPr="00CD3E86">
        <w:rPr>
          <w:rFonts w:ascii="Arial" w:hAnsi="Arial" w:cs="Arial"/>
          <w:b/>
          <w:sz w:val="24"/>
          <w:szCs w:val="24"/>
        </w:rPr>
        <w:t>121-25-13</w:t>
      </w:r>
    </w:p>
    <w:p w14:paraId="05C75558" w14:textId="77777777" w:rsidR="00D611A7" w:rsidRPr="00EC4660" w:rsidRDefault="00D611A7" w:rsidP="00D611A7">
      <w:pPr>
        <w:keepNext/>
        <w:suppressAutoHyphens/>
        <w:jc w:val="center"/>
        <w:rPr>
          <w:rFonts w:ascii="Arial" w:hAnsi="Arial" w:cs="Arial"/>
          <w:b/>
          <w:sz w:val="22"/>
          <w:szCs w:val="22"/>
        </w:rPr>
      </w:pPr>
    </w:p>
    <w:p w14:paraId="4B21B3E3" w14:textId="77777777" w:rsidR="00D611A7" w:rsidRPr="00EC4660" w:rsidRDefault="00D611A7" w:rsidP="00D611A7">
      <w:pPr>
        <w:keepNext/>
        <w:suppressAutoHyphens/>
        <w:jc w:val="center"/>
        <w:rPr>
          <w:rFonts w:ascii="Arial" w:hAnsi="Arial" w:cs="Arial"/>
          <w:b/>
          <w:sz w:val="22"/>
          <w:szCs w:val="22"/>
        </w:rPr>
      </w:pPr>
    </w:p>
    <w:p w14:paraId="66FED7AA" w14:textId="77777777" w:rsidR="00D611A7" w:rsidRPr="00EC4660" w:rsidRDefault="00D611A7" w:rsidP="00D611A7">
      <w:pPr>
        <w:keepNext/>
        <w:suppressAutoHyphens/>
        <w:ind w:left="284" w:hanging="284"/>
        <w:jc w:val="center"/>
        <w:rPr>
          <w:rFonts w:ascii="Arial" w:hAnsi="Arial" w:cs="Arial"/>
          <w:b/>
          <w:sz w:val="22"/>
          <w:szCs w:val="22"/>
        </w:rPr>
      </w:pPr>
    </w:p>
    <w:p w14:paraId="59A48A8B" w14:textId="77777777" w:rsidR="00D611A7" w:rsidRPr="00EC4660" w:rsidRDefault="00D611A7" w:rsidP="00D611A7">
      <w:pPr>
        <w:keepNext/>
        <w:suppressAutoHyphens/>
        <w:ind w:left="284" w:hanging="284"/>
        <w:jc w:val="center"/>
        <w:rPr>
          <w:rFonts w:ascii="Arial" w:hAnsi="Arial" w:cs="Arial"/>
          <w:b/>
          <w:sz w:val="22"/>
          <w:szCs w:val="22"/>
        </w:rPr>
      </w:pPr>
    </w:p>
    <w:p w14:paraId="1863E505" w14:textId="77777777" w:rsidR="00D611A7" w:rsidRPr="00EC4660" w:rsidRDefault="00D611A7" w:rsidP="00D611A7">
      <w:pPr>
        <w:keepNext/>
        <w:suppressAutoHyphens/>
        <w:ind w:left="284" w:hanging="284"/>
        <w:jc w:val="both"/>
        <w:rPr>
          <w:rFonts w:ascii="Arial" w:hAnsi="Arial" w:cs="Arial"/>
          <w:b/>
          <w:sz w:val="22"/>
          <w:szCs w:val="22"/>
        </w:rPr>
      </w:pPr>
    </w:p>
    <w:p w14:paraId="4B55A138" w14:textId="77777777" w:rsidR="00D611A7" w:rsidRPr="00EC4660" w:rsidRDefault="00D611A7" w:rsidP="00D611A7">
      <w:pPr>
        <w:keepNext/>
        <w:suppressAutoHyphens/>
        <w:ind w:left="284" w:hanging="284"/>
        <w:jc w:val="both"/>
        <w:rPr>
          <w:rFonts w:ascii="Arial" w:hAnsi="Arial" w:cs="Arial"/>
          <w:b/>
          <w:sz w:val="22"/>
          <w:szCs w:val="22"/>
        </w:rPr>
      </w:pPr>
    </w:p>
    <w:p w14:paraId="2F16C839" w14:textId="77777777" w:rsidR="00D611A7" w:rsidRPr="00EC4660" w:rsidRDefault="00D611A7" w:rsidP="00D611A7">
      <w:pPr>
        <w:keepNext/>
        <w:suppressAutoHyphens/>
        <w:ind w:left="284" w:hanging="284"/>
        <w:jc w:val="both"/>
        <w:rPr>
          <w:rFonts w:ascii="Arial" w:hAnsi="Arial" w:cs="Arial"/>
          <w:b/>
          <w:sz w:val="22"/>
          <w:szCs w:val="22"/>
        </w:rPr>
      </w:pPr>
    </w:p>
    <w:p w14:paraId="180BF53F" w14:textId="77777777" w:rsidR="00D611A7" w:rsidRPr="00EC4660" w:rsidRDefault="00D611A7" w:rsidP="00D611A7">
      <w:pPr>
        <w:keepNext/>
        <w:suppressAutoHyphens/>
        <w:ind w:left="284" w:hanging="284"/>
        <w:jc w:val="both"/>
        <w:rPr>
          <w:rFonts w:ascii="Arial" w:hAnsi="Arial" w:cs="Arial"/>
          <w:b/>
          <w:sz w:val="22"/>
          <w:szCs w:val="22"/>
        </w:rPr>
      </w:pPr>
    </w:p>
    <w:p w14:paraId="1DCC30C1" w14:textId="77777777" w:rsidR="00D611A7" w:rsidRPr="00EC4660" w:rsidRDefault="00D611A7" w:rsidP="00D611A7">
      <w:pPr>
        <w:keepNext/>
        <w:suppressAutoHyphens/>
        <w:ind w:left="284" w:hanging="284"/>
        <w:jc w:val="both"/>
        <w:rPr>
          <w:rFonts w:ascii="Arial" w:hAnsi="Arial" w:cs="Arial"/>
          <w:b/>
          <w:sz w:val="22"/>
          <w:szCs w:val="22"/>
        </w:rPr>
      </w:pPr>
    </w:p>
    <w:p w14:paraId="3D771ECD" w14:textId="77777777" w:rsidR="00D611A7" w:rsidRDefault="00D611A7" w:rsidP="00D611A7">
      <w:pPr>
        <w:keepNext/>
        <w:suppressAutoHyphens/>
        <w:ind w:left="284" w:hanging="284"/>
        <w:jc w:val="both"/>
        <w:rPr>
          <w:rFonts w:ascii="Arial" w:hAnsi="Arial" w:cs="Arial"/>
          <w:b/>
          <w:sz w:val="22"/>
          <w:szCs w:val="22"/>
        </w:rPr>
      </w:pPr>
    </w:p>
    <w:p w14:paraId="1DE56B47" w14:textId="77777777" w:rsidR="00D611A7" w:rsidRDefault="00D611A7" w:rsidP="00D611A7">
      <w:pPr>
        <w:keepNext/>
        <w:suppressAutoHyphens/>
        <w:ind w:left="284" w:hanging="284"/>
        <w:jc w:val="both"/>
        <w:rPr>
          <w:rFonts w:ascii="Arial" w:hAnsi="Arial" w:cs="Arial"/>
          <w:b/>
          <w:sz w:val="22"/>
          <w:szCs w:val="22"/>
        </w:rPr>
      </w:pPr>
    </w:p>
    <w:p w14:paraId="05513D3E" w14:textId="77777777" w:rsidR="00D611A7" w:rsidRDefault="00D611A7" w:rsidP="00D611A7">
      <w:pPr>
        <w:keepNext/>
        <w:suppressAutoHyphens/>
        <w:ind w:left="284" w:hanging="284"/>
        <w:jc w:val="both"/>
        <w:rPr>
          <w:rFonts w:ascii="Arial" w:hAnsi="Arial" w:cs="Arial"/>
          <w:b/>
          <w:sz w:val="22"/>
          <w:szCs w:val="22"/>
        </w:rPr>
      </w:pPr>
    </w:p>
    <w:p w14:paraId="18A71AB7" w14:textId="77777777" w:rsidR="00D611A7" w:rsidRDefault="00D611A7" w:rsidP="00D611A7">
      <w:pPr>
        <w:keepNext/>
        <w:suppressAutoHyphens/>
        <w:ind w:left="284" w:hanging="284"/>
        <w:jc w:val="both"/>
        <w:rPr>
          <w:rFonts w:ascii="Arial" w:hAnsi="Arial" w:cs="Arial"/>
          <w:b/>
          <w:sz w:val="22"/>
          <w:szCs w:val="22"/>
        </w:rPr>
      </w:pPr>
    </w:p>
    <w:p w14:paraId="5DB891E1" w14:textId="77777777" w:rsidR="00D611A7" w:rsidRDefault="00D611A7" w:rsidP="00D611A7">
      <w:pPr>
        <w:keepNext/>
        <w:suppressAutoHyphens/>
        <w:ind w:left="284" w:hanging="284"/>
        <w:jc w:val="both"/>
        <w:rPr>
          <w:rFonts w:ascii="Arial" w:hAnsi="Arial" w:cs="Arial"/>
          <w:b/>
          <w:sz w:val="22"/>
          <w:szCs w:val="22"/>
        </w:rPr>
      </w:pPr>
    </w:p>
    <w:p w14:paraId="0CC155CF" w14:textId="77777777" w:rsidR="00D611A7" w:rsidRDefault="00D611A7" w:rsidP="00D611A7">
      <w:pPr>
        <w:keepNext/>
        <w:suppressAutoHyphens/>
        <w:ind w:left="284" w:hanging="284"/>
        <w:jc w:val="both"/>
        <w:rPr>
          <w:rFonts w:ascii="Arial" w:hAnsi="Arial" w:cs="Arial"/>
          <w:b/>
          <w:sz w:val="22"/>
          <w:szCs w:val="22"/>
        </w:rPr>
      </w:pPr>
    </w:p>
    <w:p w14:paraId="70059D58" w14:textId="77777777" w:rsidR="00D611A7" w:rsidRDefault="00D611A7" w:rsidP="00D611A7">
      <w:pPr>
        <w:keepNext/>
        <w:suppressAutoHyphens/>
        <w:ind w:left="284" w:hanging="284"/>
        <w:jc w:val="both"/>
        <w:rPr>
          <w:rFonts w:ascii="Arial" w:hAnsi="Arial" w:cs="Arial"/>
          <w:b/>
          <w:sz w:val="22"/>
          <w:szCs w:val="22"/>
        </w:rPr>
      </w:pPr>
    </w:p>
    <w:p w14:paraId="22722D2F" w14:textId="77777777" w:rsidR="00D611A7" w:rsidRPr="00EC4660" w:rsidRDefault="00D611A7" w:rsidP="00D611A7">
      <w:pPr>
        <w:keepNext/>
        <w:suppressAutoHyphens/>
        <w:ind w:left="284" w:hanging="284"/>
        <w:jc w:val="both"/>
        <w:rPr>
          <w:rFonts w:ascii="Arial" w:hAnsi="Arial" w:cs="Arial"/>
          <w:b/>
          <w:sz w:val="22"/>
          <w:szCs w:val="22"/>
        </w:rPr>
      </w:pPr>
    </w:p>
    <w:p w14:paraId="113C336D" w14:textId="77777777" w:rsidR="00D611A7" w:rsidRPr="00EC4660" w:rsidRDefault="00D611A7" w:rsidP="00D611A7">
      <w:pPr>
        <w:keepNext/>
        <w:suppressAutoHyphens/>
        <w:ind w:left="284" w:hanging="284"/>
        <w:jc w:val="both"/>
        <w:rPr>
          <w:rFonts w:ascii="Arial" w:hAnsi="Arial" w:cs="Arial"/>
          <w:b/>
          <w:sz w:val="22"/>
          <w:szCs w:val="22"/>
        </w:rPr>
      </w:pPr>
    </w:p>
    <w:p w14:paraId="4D8D9DC9" w14:textId="77777777" w:rsidR="00D611A7" w:rsidRPr="00EC4660" w:rsidRDefault="00D611A7" w:rsidP="00D611A7">
      <w:pPr>
        <w:keepNext/>
        <w:suppressAutoHyphens/>
        <w:jc w:val="both"/>
        <w:rPr>
          <w:rFonts w:ascii="Arial" w:hAnsi="Arial" w:cs="Arial"/>
        </w:rPr>
      </w:pPr>
      <w:r w:rsidRPr="00EC4660">
        <w:rPr>
          <w:rFonts w:ascii="Arial" w:hAnsi="Arial" w:cs="Arial"/>
        </w:rPr>
        <w:t>ÉTABLI EN APPLICATION DE L'ARTICLE L.124-4 DU CODE DE LA SÉCURITÉ SOCIALE ET DU CODE DE LA COMMANDE PUBLIQUE</w:t>
      </w:r>
    </w:p>
    <w:p w14:paraId="4CEB02E8" w14:textId="77777777" w:rsidR="00D611A7" w:rsidRPr="00EC4660" w:rsidRDefault="00D611A7" w:rsidP="00D611A7">
      <w:pPr>
        <w:keepNext/>
        <w:suppressAutoHyphens/>
        <w:jc w:val="both"/>
        <w:rPr>
          <w:rFonts w:ascii="Arial" w:hAnsi="Arial" w:cs="Arial"/>
          <w:b/>
          <w:bCs/>
          <w:sz w:val="22"/>
          <w:szCs w:val="22"/>
        </w:rPr>
      </w:pPr>
      <w:r w:rsidRPr="00EC4660">
        <w:rPr>
          <w:rFonts w:ascii="Arial" w:hAnsi="Arial" w:cs="Arial"/>
          <w:b/>
          <w:bCs/>
          <w:sz w:val="22"/>
          <w:szCs w:val="22"/>
        </w:rPr>
        <w:br w:type="page"/>
      </w:r>
    </w:p>
    <w:p w14:paraId="6EDB64C8" w14:textId="77777777" w:rsidR="00D611A7" w:rsidRPr="00EC4660" w:rsidRDefault="00D611A7" w:rsidP="00D611A7">
      <w:pPr>
        <w:keepNext/>
        <w:suppressAutoHyphens/>
        <w:jc w:val="both"/>
        <w:rPr>
          <w:rFonts w:ascii="Arial" w:hAnsi="Arial" w:cs="Arial"/>
          <w:sz w:val="22"/>
          <w:szCs w:val="22"/>
        </w:rPr>
      </w:pPr>
    </w:p>
    <w:sdt>
      <w:sdtPr>
        <w:rPr>
          <w:rFonts w:ascii="Arial" w:eastAsia="Times New Roman" w:hAnsi="Arial" w:cs="Arial"/>
          <w:color w:val="auto"/>
          <w:sz w:val="20"/>
          <w:szCs w:val="20"/>
        </w:rPr>
        <w:id w:val="-651990118"/>
        <w:docPartObj>
          <w:docPartGallery w:val="Table of Contents"/>
          <w:docPartUnique/>
        </w:docPartObj>
      </w:sdtPr>
      <w:sdtEndPr>
        <w:rPr>
          <w:b/>
          <w:bCs/>
        </w:rPr>
      </w:sdtEndPr>
      <w:sdtContent>
        <w:p w14:paraId="71B63913" w14:textId="77777777" w:rsidR="00D611A7" w:rsidRPr="00EC4660" w:rsidRDefault="00D611A7" w:rsidP="00D611A7">
          <w:pPr>
            <w:pStyle w:val="En-ttedetabledesmatires"/>
            <w:jc w:val="both"/>
            <w:rPr>
              <w:rFonts w:ascii="Arial" w:hAnsi="Arial" w:cs="Arial"/>
              <w:b/>
              <w:color w:val="auto"/>
              <w:u w:val="single"/>
            </w:rPr>
          </w:pPr>
          <w:r w:rsidRPr="00EC4660">
            <w:rPr>
              <w:rFonts w:ascii="Arial" w:hAnsi="Arial" w:cs="Arial"/>
              <w:b/>
              <w:color w:val="auto"/>
              <w:u w:val="single"/>
            </w:rPr>
            <w:t>Table des matières</w:t>
          </w:r>
        </w:p>
        <w:p w14:paraId="6A625BF6" w14:textId="65DC3156" w:rsidR="00616891" w:rsidRDefault="00D611A7">
          <w:pPr>
            <w:pStyle w:val="TM1"/>
            <w:rPr>
              <w:rFonts w:asciiTheme="minorHAnsi" w:eastAsiaTheme="minorEastAsia" w:hAnsiTheme="minorHAnsi" w:cstheme="minorBidi"/>
              <w:b w:val="0"/>
              <w:bCs w:val="0"/>
              <w:caps w:val="0"/>
              <w:sz w:val="22"/>
              <w:szCs w:val="22"/>
            </w:rPr>
          </w:pPr>
          <w:r w:rsidRPr="00E124D5">
            <w:fldChar w:fldCharType="begin"/>
          </w:r>
          <w:r w:rsidRPr="00E124D5">
            <w:instrText xml:space="preserve"> TOC \o "1-3" \h \z \u </w:instrText>
          </w:r>
          <w:r w:rsidRPr="00E124D5">
            <w:fldChar w:fldCharType="separate"/>
          </w:r>
          <w:hyperlink w:anchor="_Toc207109913" w:history="1">
            <w:r w:rsidR="00616891" w:rsidRPr="00F24F61">
              <w:rPr>
                <w:rStyle w:val="Lienhypertexte"/>
                <w:rFonts w:cs="Arial"/>
              </w:rPr>
              <w:t>1.</w:t>
            </w:r>
            <w:r w:rsidR="00616891">
              <w:rPr>
                <w:rFonts w:asciiTheme="minorHAnsi" w:eastAsiaTheme="minorEastAsia" w:hAnsiTheme="minorHAnsi" w:cstheme="minorBidi"/>
                <w:b w:val="0"/>
                <w:bCs w:val="0"/>
                <w:caps w:val="0"/>
                <w:sz w:val="22"/>
                <w:szCs w:val="22"/>
              </w:rPr>
              <w:tab/>
            </w:r>
            <w:r w:rsidR="00616891" w:rsidRPr="00F24F61">
              <w:rPr>
                <w:rStyle w:val="Lienhypertexte"/>
                <w:rFonts w:cs="Arial"/>
              </w:rPr>
              <w:t>Objet</w:t>
            </w:r>
            <w:r w:rsidR="00616891">
              <w:rPr>
                <w:webHidden/>
              </w:rPr>
              <w:tab/>
            </w:r>
            <w:r w:rsidR="00616891">
              <w:rPr>
                <w:webHidden/>
              </w:rPr>
              <w:fldChar w:fldCharType="begin"/>
            </w:r>
            <w:r w:rsidR="00616891">
              <w:rPr>
                <w:webHidden/>
              </w:rPr>
              <w:instrText xml:space="preserve"> PAGEREF _Toc207109913 \h </w:instrText>
            </w:r>
            <w:r w:rsidR="00616891">
              <w:rPr>
                <w:webHidden/>
              </w:rPr>
            </w:r>
            <w:r w:rsidR="00616891">
              <w:rPr>
                <w:webHidden/>
              </w:rPr>
              <w:fldChar w:fldCharType="separate"/>
            </w:r>
            <w:r w:rsidR="00616891">
              <w:rPr>
                <w:webHidden/>
              </w:rPr>
              <w:t>5</w:t>
            </w:r>
            <w:r w:rsidR="00616891">
              <w:rPr>
                <w:webHidden/>
              </w:rPr>
              <w:fldChar w:fldCharType="end"/>
            </w:r>
          </w:hyperlink>
        </w:p>
        <w:p w14:paraId="5A6ECF92" w14:textId="6FB29F38" w:rsidR="00616891" w:rsidRDefault="00616891">
          <w:pPr>
            <w:pStyle w:val="TM1"/>
            <w:rPr>
              <w:rFonts w:asciiTheme="minorHAnsi" w:eastAsiaTheme="minorEastAsia" w:hAnsiTheme="minorHAnsi" w:cstheme="minorBidi"/>
              <w:b w:val="0"/>
              <w:bCs w:val="0"/>
              <w:caps w:val="0"/>
              <w:sz w:val="22"/>
              <w:szCs w:val="22"/>
            </w:rPr>
          </w:pPr>
          <w:hyperlink w:anchor="_Toc207109914" w:history="1">
            <w:r w:rsidRPr="00F24F61">
              <w:rPr>
                <w:rStyle w:val="Lienhypertexte"/>
                <w:rFonts w:cs="Arial"/>
              </w:rPr>
              <w:t>2.</w:t>
            </w:r>
            <w:r>
              <w:rPr>
                <w:rFonts w:asciiTheme="minorHAnsi" w:eastAsiaTheme="minorEastAsia" w:hAnsiTheme="minorHAnsi" w:cstheme="minorBidi"/>
                <w:b w:val="0"/>
                <w:bCs w:val="0"/>
                <w:caps w:val="0"/>
                <w:sz w:val="22"/>
                <w:szCs w:val="22"/>
              </w:rPr>
              <w:tab/>
            </w:r>
            <w:r w:rsidRPr="00F24F61">
              <w:rPr>
                <w:rStyle w:val="Lienhypertexte"/>
                <w:rFonts w:cs="Arial"/>
              </w:rPr>
              <w:t>Descriptif technique du besoin</w:t>
            </w:r>
            <w:r>
              <w:rPr>
                <w:webHidden/>
              </w:rPr>
              <w:tab/>
            </w:r>
            <w:r>
              <w:rPr>
                <w:webHidden/>
              </w:rPr>
              <w:fldChar w:fldCharType="begin"/>
            </w:r>
            <w:r>
              <w:rPr>
                <w:webHidden/>
              </w:rPr>
              <w:instrText xml:space="preserve"> PAGEREF _Toc207109914 \h </w:instrText>
            </w:r>
            <w:r>
              <w:rPr>
                <w:webHidden/>
              </w:rPr>
            </w:r>
            <w:r>
              <w:rPr>
                <w:webHidden/>
              </w:rPr>
              <w:fldChar w:fldCharType="separate"/>
            </w:r>
            <w:r>
              <w:rPr>
                <w:webHidden/>
              </w:rPr>
              <w:t>5</w:t>
            </w:r>
            <w:r>
              <w:rPr>
                <w:webHidden/>
              </w:rPr>
              <w:fldChar w:fldCharType="end"/>
            </w:r>
          </w:hyperlink>
        </w:p>
        <w:p w14:paraId="681E00C2" w14:textId="24D60441" w:rsidR="00616891" w:rsidRDefault="00616891">
          <w:pPr>
            <w:pStyle w:val="TM2"/>
            <w:tabs>
              <w:tab w:val="left" w:pos="600"/>
              <w:tab w:val="right" w:leader="hyphen" w:pos="9629"/>
            </w:tabs>
            <w:rPr>
              <w:rFonts w:asciiTheme="minorHAnsi" w:eastAsiaTheme="minorEastAsia" w:hAnsiTheme="minorHAnsi" w:cstheme="minorBidi"/>
              <w:b w:val="0"/>
              <w:bCs w:val="0"/>
              <w:noProof/>
              <w:sz w:val="22"/>
              <w:szCs w:val="22"/>
            </w:rPr>
          </w:pPr>
          <w:hyperlink w:anchor="_Toc207109915" w:history="1">
            <w:r w:rsidRPr="00F24F61">
              <w:rPr>
                <w:rStyle w:val="Lienhypertexte"/>
                <w:rFonts w:ascii="Arial" w:hAnsi="Arial" w:cs="Arial"/>
                <w:noProof/>
              </w:rPr>
              <w:t>2.1.</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Prestations attendues</w:t>
            </w:r>
            <w:r>
              <w:rPr>
                <w:noProof/>
                <w:webHidden/>
              </w:rPr>
              <w:tab/>
            </w:r>
            <w:r>
              <w:rPr>
                <w:noProof/>
                <w:webHidden/>
              </w:rPr>
              <w:fldChar w:fldCharType="begin"/>
            </w:r>
            <w:r>
              <w:rPr>
                <w:noProof/>
                <w:webHidden/>
              </w:rPr>
              <w:instrText xml:space="preserve"> PAGEREF _Toc207109915 \h </w:instrText>
            </w:r>
            <w:r>
              <w:rPr>
                <w:noProof/>
                <w:webHidden/>
              </w:rPr>
            </w:r>
            <w:r>
              <w:rPr>
                <w:noProof/>
                <w:webHidden/>
              </w:rPr>
              <w:fldChar w:fldCharType="separate"/>
            </w:r>
            <w:r>
              <w:rPr>
                <w:noProof/>
                <w:webHidden/>
              </w:rPr>
              <w:t>5</w:t>
            </w:r>
            <w:r>
              <w:rPr>
                <w:noProof/>
                <w:webHidden/>
              </w:rPr>
              <w:fldChar w:fldCharType="end"/>
            </w:r>
          </w:hyperlink>
        </w:p>
        <w:p w14:paraId="621001D1" w14:textId="6B144AB2" w:rsidR="00616891" w:rsidRDefault="00616891">
          <w:pPr>
            <w:pStyle w:val="TM2"/>
            <w:tabs>
              <w:tab w:val="left" w:pos="600"/>
              <w:tab w:val="right" w:leader="hyphen" w:pos="9629"/>
            </w:tabs>
            <w:rPr>
              <w:rFonts w:asciiTheme="minorHAnsi" w:eastAsiaTheme="minorEastAsia" w:hAnsiTheme="minorHAnsi" w:cstheme="minorBidi"/>
              <w:b w:val="0"/>
              <w:bCs w:val="0"/>
              <w:noProof/>
              <w:sz w:val="22"/>
              <w:szCs w:val="22"/>
            </w:rPr>
          </w:pPr>
          <w:hyperlink w:anchor="_Toc207109916" w:history="1">
            <w:r w:rsidRPr="00F24F61">
              <w:rPr>
                <w:rStyle w:val="Lienhypertexte"/>
                <w:rFonts w:ascii="Arial" w:hAnsi="Arial" w:cs="Arial"/>
                <w:noProof/>
              </w:rPr>
              <w:t>2.2.</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Obligation du Titulaire</w:t>
            </w:r>
            <w:r>
              <w:rPr>
                <w:noProof/>
                <w:webHidden/>
              </w:rPr>
              <w:tab/>
            </w:r>
            <w:r>
              <w:rPr>
                <w:noProof/>
                <w:webHidden/>
              </w:rPr>
              <w:fldChar w:fldCharType="begin"/>
            </w:r>
            <w:r>
              <w:rPr>
                <w:noProof/>
                <w:webHidden/>
              </w:rPr>
              <w:instrText xml:space="preserve"> PAGEREF _Toc207109916 \h </w:instrText>
            </w:r>
            <w:r>
              <w:rPr>
                <w:noProof/>
                <w:webHidden/>
              </w:rPr>
            </w:r>
            <w:r>
              <w:rPr>
                <w:noProof/>
                <w:webHidden/>
              </w:rPr>
              <w:fldChar w:fldCharType="separate"/>
            </w:r>
            <w:r>
              <w:rPr>
                <w:noProof/>
                <w:webHidden/>
              </w:rPr>
              <w:t>7</w:t>
            </w:r>
            <w:r>
              <w:rPr>
                <w:noProof/>
                <w:webHidden/>
              </w:rPr>
              <w:fldChar w:fldCharType="end"/>
            </w:r>
          </w:hyperlink>
        </w:p>
        <w:p w14:paraId="1B22ABFC" w14:textId="70EC38ED" w:rsidR="00616891" w:rsidRDefault="00616891">
          <w:pPr>
            <w:pStyle w:val="TM2"/>
            <w:tabs>
              <w:tab w:val="left" w:pos="600"/>
              <w:tab w:val="right" w:leader="hyphen" w:pos="9629"/>
            </w:tabs>
            <w:rPr>
              <w:rFonts w:asciiTheme="minorHAnsi" w:eastAsiaTheme="minorEastAsia" w:hAnsiTheme="minorHAnsi" w:cstheme="minorBidi"/>
              <w:b w:val="0"/>
              <w:bCs w:val="0"/>
              <w:noProof/>
              <w:sz w:val="22"/>
              <w:szCs w:val="22"/>
            </w:rPr>
          </w:pPr>
          <w:hyperlink w:anchor="_Toc207109917" w:history="1">
            <w:r w:rsidRPr="00F24F61">
              <w:rPr>
                <w:rStyle w:val="Lienhypertexte"/>
                <w:rFonts w:ascii="Arial" w:hAnsi="Arial" w:cs="Arial"/>
                <w:noProof/>
              </w:rPr>
              <w:t>2.3.</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Modalités de réception</w:t>
            </w:r>
            <w:r>
              <w:rPr>
                <w:noProof/>
                <w:webHidden/>
              </w:rPr>
              <w:tab/>
            </w:r>
            <w:r>
              <w:rPr>
                <w:noProof/>
                <w:webHidden/>
              </w:rPr>
              <w:fldChar w:fldCharType="begin"/>
            </w:r>
            <w:r>
              <w:rPr>
                <w:noProof/>
                <w:webHidden/>
              </w:rPr>
              <w:instrText xml:space="preserve"> PAGEREF _Toc207109917 \h </w:instrText>
            </w:r>
            <w:r>
              <w:rPr>
                <w:noProof/>
                <w:webHidden/>
              </w:rPr>
            </w:r>
            <w:r>
              <w:rPr>
                <w:noProof/>
                <w:webHidden/>
              </w:rPr>
              <w:fldChar w:fldCharType="separate"/>
            </w:r>
            <w:r>
              <w:rPr>
                <w:noProof/>
                <w:webHidden/>
              </w:rPr>
              <w:t>7</w:t>
            </w:r>
            <w:r>
              <w:rPr>
                <w:noProof/>
                <w:webHidden/>
              </w:rPr>
              <w:fldChar w:fldCharType="end"/>
            </w:r>
          </w:hyperlink>
        </w:p>
        <w:p w14:paraId="1C2C9C18" w14:textId="3C02808F" w:rsidR="00616891" w:rsidRDefault="00616891">
          <w:pPr>
            <w:pStyle w:val="TM1"/>
            <w:rPr>
              <w:rFonts w:asciiTheme="minorHAnsi" w:eastAsiaTheme="minorEastAsia" w:hAnsiTheme="minorHAnsi" w:cstheme="minorBidi"/>
              <w:b w:val="0"/>
              <w:bCs w:val="0"/>
              <w:caps w:val="0"/>
              <w:sz w:val="22"/>
              <w:szCs w:val="22"/>
            </w:rPr>
          </w:pPr>
          <w:hyperlink w:anchor="_Toc207109918" w:history="1">
            <w:r w:rsidRPr="00F24F61">
              <w:rPr>
                <w:rStyle w:val="Lienhypertexte"/>
                <w:rFonts w:cs="Arial"/>
              </w:rPr>
              <w:t>3.</w:t>
            </w:r>
            <w:r>
              <w:rPr>
                <w:rFonts w:asciiTheme="minorHAnsi" w:eastAsiaTheme="minorEastAsia" w:hAnsiTheme="minorHAnsi" w:cstheme="minorBidi"/>
                <w:b w:val="0"/>
                <w:bCs w:val="0"/>
                <w:caps w:val="0"/>
                <w:sz w:val="22"/>
                <w:szCs w:val="22"/>
              </w:rPr>
              <w:tab/>
            </w:r>
            <w:r w:rsidRPr="00F24F61">
              <w:rPr>
                <w:rStyle w:val="Lienhypertexte"/>
                <w:rFonts w:cs="Arial"/>
              </w:rPr>
              <w:t>Obligation annexe en faveur de l’environnement</w:t>
            </w:r>
            <w:r>
              <w:rPr>
                <w:webHidden/>
              </w:rPr>
              <w:tab/>
            </w:r>
            <w:r>
              <w:rPr>
                <w:webHidden/>
              </w:rPr>
              <w:fldChar w:fldCharType="begin"/>
            </w:r>
            <w:r>
              <w:rPr>
                <w:webHidden/>
              </w:rPr>
              <w:instrText xml:space="preserve"> PAGEREF _Toc207109918 \h </w:instrText>
            </w:r>
            <w:r>
              <w:rPr>
                <w:webHidden/>
              </w:rPr>
            </w:r>
            <w:r>
              <w:rPr>
                <w:webHidden/>
              </w:rPr>
              <w:fldChar w:fldCharType="separate"/>
            </w:r>
            <w:r>
              <w:rPr>
                <w:webHidden/>
              </w:rPr>
              <w:t>8</w:t>
            </w:r>
            <w:r>
              <w:rPr>
                <w:webHidden/>
              </w:rPr>
              <w:fldChar w:fldCharType="end"/>
            </w:r>
          </w:hyperlink>
        </w:p>
        <w:p w14:paraId="766D0B60" w14:textId="2D31EDEE" w:rsidR="00616891" w:rsidRDefault="00616891">
          <w:pPr>
            <w:pStyle w:val="TM1"/>
            <w:rPr>
              <w:rFonts w:asciiTheme="minorHAnsi" w:eastAsiaTheme="minorEastAsia" w:hAnsiTheme="minorHAnsi" w:cstheme="minorBidi"/>
              <w:b w:val="0"/>
              <w:bCs w:val="0"/>
              <w:caps w:val="0"/>
              <w:sz w:val="22"/>
              <w:szCs w:val="22"/>
            </w:rPr>
          </w:pPr>
          <w:hyperlink w:anchor="_Toc207109919" w:history="1">
            <w:r w:rsidRPr="00F24F61">
              <w:rPr>
                <w:rStyle w:val="Lienhypertexte"/>
                <w:rFonts w:cs="Arial"/>
              </w:rPr>
              <w:t>4.</w:t>
            </w:r>
            <w:r>
              <w:rPr>
                <w:rFonts w:asciiTheme="minorHAnsi" w:eastAsiaTheme="minorEastAsia" w:hAnsiTheme="minorHAnsi" w:cstheme="minorBidi"/>
                <w:b w:val="0"/>
                <w:bCs w:val="0"/>
                <w:caps w:val="0"/>
                <w:sz w:val="22"/>
                <w:szCs w:val="22"/>
              </w:rPr>
              <w:tab/>
            </w:r>
            <w:r w:rsidRPr="00F24F61">
              <w:rPr>
                <w:rStyle w:val="Lienhypertexte"/>
                <w:rFonts w:cs="Arial"/>
              </w:rPr>
              <w:t>Parties contractantes</w:t>
            </w:r>
            <w:r>
              <w:rPr>
                <w:webHidden/>
              </w:rPr>
              <w:tab/>
            </w:r>
            <w:r>
              <w:rPr>
                <w:webHidden/>
              </w:rPr>
              <w:fldChar w:fldCharType="begin"/>
            </w:r>
            <w:r>
              <w:rPr>
                <w:webHidden/>
              </w:rPr>
              <w:instrText xml:space="preserve"> PAGEREF _Toc207109919 \h </w:instrText>
            </w:r>
            <w:r>
              <w:rPr>
                <w:webHidden/>
              </w:rPr>
            </w:r>
            <w:r>
              <w:rPr>
                <w:webHidden/>
              </w:rPr>
              <w:fldChar w:fldCharType="separate"/>
            </w:r>
            <w:r>
              <w:rPr>
                <w:webHidden/>
              </w:rPr>
              <w:t>8</w:t>
            </w:r>
            <w:r>
              <w:rPr>
                <w:webHidden/>
              </w:rPr>
              <w:fldChar w:fldCharType="end"/>
            </w:r>
          </w:hyperlink>
        </w:p>
        <w:p w14:paraId="505A46BA" w14:textId="0F95EE4E" w:rsidR="00616891" w:rsidRDefault="00616891">
          <w:pPr>
            <w:pStyle w:val="TM2"/>
            <w:tabs>
              <w:tab w:val="left" w:pos="600"/>
              <w:tab w:val="right" w:leader="hyphen" w:pos="9629"/>
            </w:tabs>
            <w:rPr>
              <w:rFonts w:asciiTheme="minorHAnsi" w:eastAsiaTheme="minorEastAsia" w:hAnsiTheme="minorHAnsi" w:cstheme="minorBidi"/>
              <w:b w:val="0"/>
              <w:bCs w:val="0"/>
              <w:noProof/>
              <w:sz w:val="22"/>
              <w:szCs w:val="22"/>
            </w:rPr>
          </w:pPr>
          <w:hyperlink w:anchor="_Toc207109920" w:history="1">
            <w:r w:rsidRPr="00F24F61">
              <w:rPr>
                <w:rStyle w:val="Lienhypertexte"/>
                <w:rFonts w:ascii="Arial" w:hAnsi="Arial" w:cs="Arial"/>
                <w:noProof/>
              </w:rPr>
              <w:t>4.1.</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Le pouvoir adjudicateur</w:t>
            </w:r>
            <w:r>
              <w:rPr>
                <w:noProof/>
                <w:webHidden/>
              </w:rPr>
              <w:tab/>
            </w:r>
            <w:r>
              <w:rPr>
                <w:noProof/>
                <w:webHidden/>
              </w:rPr>
              <w:fldChar w:fldCharType="begin"/>
            </w:r>
            <w:r>
              <w:rPr>
                <w:noProof/>
                <w:webHidden/>
              </w:rPr>
              <w:instrText xml:space="preserve"> PAGEREF _Toc207109920 \h </w:instrText>
            </w:r>
            <w:r>
              <w:rPr>
                <w:noProof/>
                <w:webHidden/>
              </w:rPr>
            </w:r>
            <w:r>
              <w:rPr>
                <w:noProof/>
                <w:webHidden/>
              </w:rPr>
              <w:fldChar w:fldCharType="separate"/>
            </w:r>
            <w:r>
              <w:rPr>
                <w:noProof/>
                <w:webHidden/>
              </w:rPr>
              <w:t>8</w:t>
            </w:r>
            <w:r>
              <w:rPr>
                <w:noProof/>
                <w:webHidden/>
              </w:rPr>
              <w:fldChar w:fldCharType="end"/>
            </w:r>
          </w:hyperlink>
        </w:p>
        <w:p w14:paraId="32583A4B" w14:textId="2A3D406D" w:rsidR="00616891" w:rsidRDefault="00616891">
          <w:pPr>
            <w:pStyle w:val="TM2"/>
            <w:tabs>
              <w:tab w:val="left" w:pos="600"/>
              <w:tab w:val="right" w:leader="hyphen" w:pos="9629"/>
            </w:tabs>
            <w:rPr>
              <w:rFonts w:asciiTheme="minorHAnsi" w:eastAsiaTheme="minorEastAsia" w:hAnsiTheme="minorHAnsi" w:cstheme="minorBidi"/>
              <w:b w:val="0"/>
              <w:bCs w:val="0"/>
              <w:noProof/>
              <w:sz w:val="22"/>
              <w:szCs w:val="22"/>
            </w:rPr>
          </w:pPr>
          <w:hyperlink w:anchor="_Toc207109921" w:history="1">
            <w:r w:rsidRPr="00F24F61">
              <w:rPr>
                <w:rStyle w:val="Lienhypertexte"/>
                <w:rFonts w:ascii="Arial" w:hAnsi="Arial" w:cs="Arial"/>
                <w:noProof/>
              </w:rPr>
              <w:t>4.2.</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Le titulaire</w:t>
            </w:r>
            <w:r>
              <w:rPr>
                <w:noProof/>
                <w:webHidden/>
              </w:rPr>
              <w:tab/>
            </w:r>
            <w:r>
              <w:rPr>
                <w:noProof/>
                <w:webHidden/>
              </w:rPr>
              <w:fldChar w:fldCharType="begin"/>
            </w:r>
            <w:r>
              <w:rPr>
                <w:noProof/>
                <w:webHidden/>
              </w:rPr>
              <w:instrText xml:space="preserve"> PAGEREF _Toc207109921 \h </w:instrText>
            </w:r>
            <w:r>
              <w:rPr>
                <w:noProof/>
                <w:webHidden/>
              </w:rPr>
            </w:r>
            <w:r>
              <w:rPr>
                <w:noProof/>
                <w:webHidden/>
              </w:rPr>
              <w:fldChar w:fldCharType="separate"/>
            </w:r>
            <w:r>
              <w:rPr>
                <w:noProof/>
                <w:webHidden/>
              </w:rPr>
              <w:t>9</w:t>
            </w:r>
            <w:r>
              <w:rPr>
                <w:noProof/>
                <w:webHidden/>
              </w:rPr>
              <w:fldChar w:fldCharType="end"/>
            </w:r>
          </w:hyperlink>
        </w:p>
        <w:p w14:paraId="7DC11839" w14:textId="3C5D98B7" w:rsidR="00616891" w:rsidRDefault="00616891">
          <w:pPr>
            <w:pStyle w:val="TM2"/>
            <w:tabs>
              <w:tab w:val="left" w:pos="600"/>
              <w:tab w:val="right" w:leader="hyphen" w:pos="9629"/>
            </w:tabs>
            <w:rPr>
              <w:rFonts w:asciiTheme="minorHAnsi" w:eastAsiaTheme="minorEastAsia" w:hAnsiTheme="minorHAnsi" w:cstheme="minorBidi"/>
              <w:b w:val="0"/>
              <w:bCs w:val="0"/>
              <w:noProof/>
              <w:sz w:val="22"/>
              <w:szCs w:val="22"/>
            </w:rPr>
          </w:pPr>
          <w:hyperlink w:anchor="_Toc207109922" w:history="1">
            <w:r w:rsidRPr="00F24F61">
              <w:rPr>
                <w:rStyle w:val="Lienhypertexte"/>
                <w:rFonts w:ascii="Arial" w:hAnsi="Arial" w:cs="Arial"/>
                <w:noProof/>
              </w:rPr>
              <w:t>4.3.</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Cotraitance</w:t>
            </w:r>
            <w:r>
              <w:rPr>
                <w:noProof/>
                <w:webHidden/>
              </w:rPr>
              <w:tab/>
            </w:r>
            <w:r>
              <w:rPr>
                <w:noProof/>
                <w:webHidden/>
              </w:rPr>
              <w:fldChar w:fldCharType="begin"/>
            </w:r>
            <w:r>
              <w:rPr>
                <w:noProof/>
                <w:webHidden/>
              </w:rPr>
              <w:instrText xml:space="preserve"> PAGEREF _Toc207109922 \h </w:instrText>
            </w:r>
            <w:r>
              <w:rPr>
                <w:noProof/>
                <w:webHidden/>
              </w:rPr>
            </w:r>
            <w:r>
              <w:rPr>
                <w:noProof/>
                <w:webHidden/>
              </w:rPr>
              <w:fldChar w:fldCharType="separate"/>
            </w:r>
            <w:r>
              <w:rPr>
                <w:noProof/>
                <w:webHidden/>
              </w:rPr>
              <w:t>9</w:t>
            </w:r>
            <w:r>
              <w:rPr>
                <w:noProof/>
                <w:webHidden/>
              </w:rPr>
              <w:fldChar w:fldCharType="end"/>
            </w:r>
          </w:hyperlink>
        </w:p>
        <w:p w14:paraId="73CB3FC2" w14:textId="38AAEFAB" w:rsidR="00616891" w:rsidRDefault="00616891">
          <w:pPr>
            <w:pStyle w:val="TM2"/>
            <w:tabs>
              <w:tab w:val="left" w:pos="600"/>
              <w:tab w:val="right" w:leader="hyphen" w:pos="9629"/>
            </w:tabs>
            <w:rPr>
              <w:rFonts w:asciiTheme="minorHAnsi" w:eastAsiaTheme="minorEastAsia" w:hAnsiTheme="minorHAnsi" w:cstheme="minorBidi"/>
              <w:b w:val="0"/>
              <w:bCs w:val="0"/>
              <w:noProof/>
              <w:sz w:val="22"/>
              <w:szCs w:val="22"/>
            </w:rPr>
          </w:pPr>
          <w:hyperlink w:anchor="_Toc207109923" w:history="1">
            <w:r w:rsidRPr="00F24F61">
              <w:rPr>
                <w:rStyle w:val="Lienhypertexte"/>
                <w:rFonts w:ascii="Arial" w:hAnsi="Arial" w:cs="Arial"/>
                <w:noProof/>
              </w:rPr>
              <w:t>4.4.</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Obligation annexe de déclaration en cas de sous-traitance</w:t>
            </w:r>
            <w:r>
              <w:rPr>
                <w:noProof/>
                <w:webHidden/>
              </w:rPr>
              <w:tab/>
            </w:r>
            <w:r>
              <w:rPr>
                <w:noProof/>
                <w:webHidden/>
              </w:rPr>
              <w:fldChar w:fldCharType="begin"/>
            </w:r>
            <w:r>
              <w:rPr>
                <w:noProof/>
                <w:webHidden/>
              </w:rPr>
              <w:instrText xml:space="preserve"> PAGEREF _Toc207109923 \h </w:instrText>
            </w:r>
            <w:r>
              <w:rPr>
                <w:noProof/>
                <w:webHidden/>
              </w:rPr>
            </w:r>
            <w:r>
              <w:rPr>
                <w:noProof/>
                <w:webHidden/>
              </w:rPr>
              <w:fldChar w:fldCharType="separate"/>
            </w:r>
            <w:r>
              <w:rPr>
                <w:noProof/>
                <w:webHidden/>
              </w:rPr>
              <w:t>9</w:t>
            </w:r>
            <w:r>
              <w:rPr>
                <w:noProof/>
                <w:webHidden/>
              </w:rPr>
              <w:fldChar w:fldCharType="end"/>
            </w:r>
          </w:hyperlink>
        </w:p>
        <w:p w14:paraId="5759FBD2" w14:textId="7783D8FA" w:rsidR="00616891" w:rsidRDefault="00616891">
          <w:pPr>
            <w:pStyle w:val="TM1"/>
            <w:rPr>
              <w:rFonts w:asciiTheme="minorHAnsi" w:eastAsiaTheme="minorEastAsia" w:hAnsiTheme="minorHAnsi" w:cstheme="minorBidi"/>
              <w:b w:val="0"/>
              <w:bCs w:val="0"/>
              <w:caps w:val="0"/>
              <w:sz w:val="22"/>
              <w:szCs w:val="22"/>
            </w:rPr>
          </w:pPr>
          <w:hyperlink w:anchor="_Toc207109924" w:history="1">
            <w:r w:rsidRPr="00F24F61">
              <w:rPr>
                <w:rStyle w:val="Lienhypertexte"/>
                <w:rFonts w:cs="Arial"/>
              </w:rPr>
              <w:t>5.</w:t>
            </w:r>
            <w:r>
              <w:rPr>
                <w:rFonts w:asciiTheme="minorHAnsi" w:eastAsiaTheme="minorEastAsia" w:hAnsiTheme="minorHAnsi" w:cstheme="minorBidi"/>
                <w:b w:val="0"/>
                <w:bCs w:val="0"/>
                <w:caps w:val="0"/>
                <w:sz w:val="22"/>
                <w:szCs w:val="22"/>
              </w:rPr>
              <w:tab/>
            </w:r>
            <w:r w:rsidRPr="00F24F61">
              <w:rPr>
                <w:rStyle w:val="Lienhypertexte"/>
                <w:rFonts w:cs="Arial"/>
              </w:rPr>
              <w:t>Textes applicables</w:t>
            </w:r>
            <w:r>
              <w:rPr>
                <w:webHidden/>
              </w:rPr>
              <w:tab/>
            </w:r>
            <w:r>
              <w:rPr>
                <w:webHidden/>
              </w:rPr>
              <w:fldChar w:fldCharType="begin"/>
            </w:r>
            <w:r>
              <w:rPr>
                <w:webHidden/>
              </w:rPr>
              <w:instrText xml:space="preserve"> PAGEREF _Toc207109924 \h </w:instrText>
            </w:r>
            <w:r>
              <w:rPr>
                <w:webHidden/>
              </w:rPr>
            </w:r>
            <w:r>
              <w:rPr>
                <w:webHidden/>
              </w:rPr>
              <w:fldChar w:fldCharType="separate"/>
            </w:r>
            <w:r>
              <w:rPr>
                <w:webHidden/>
              </w:rPr>
              <w:t>10</w:t>
            </w:r>
            <w:r>
              <w:rPr>
                <w:webHidden/>
              </w:rPr>
              <w:fldChar w:fldCharType="end"/>
            </w:r>
          </w:hyperlink>
        </w:p>
        <w:p w14:paraId="321E9B5B" w14:textId="706A007F" w:rsidR="00616891" w:rsidRDefault="00616891">
          <w:pPr>
            <w:pStyle w:val="TM2"/>
            <w:tabs>
              <w:tab w:val="left" w:pos="600"/>
              <w:tab w:val="right" w:leader="hyphen" w:pos="9629"/>
            </w:tabs>
            <w:rPr>
              <w:rFonts w:asciiTheme="minorHAnsi" w:eastAsiaTheme="minorEastAsia" w:hAnsiTheme="minorHAnsi" w:cstheme="minorBidi"/>
              <w:b w:val="0"/>
              <w:bCs w:val="0"/>
              <w:noProof/>
              <w:sz w:val="22"/>
              <w:szCs w:val="22"/>
            </w:rPr>
          </w:pPr>
          <w:hyperlink w:anchor="_Toc207109925" w:history="1">
            <w:r w:rsidRPr="00F24F61">
              <w:rPr>
                <w:rStyle w:val="Lienhypertexte"/>
                <w:rFonts w:ascii="Arial" w:hAnsi="Arial" w:cs="Arial"/>
                <w:noProof/>
              </w:rPr>
              <w:t>5.1.</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Droit et prescriptions légales</w:t>
            </w:r>
            <w:r>
              <w:rPr>
                <w:noProof/>
                <w:webHidden/>
              </w:rPr>
              <w:tab/>
            </w:r>
            <w:r>
              <w:rPr>
                <w:noProof/>
                <w:webHidden/>
              </w:rPr>
              <w:fldChar w:fldCharType="begin"/>
            </w:r>
            <w:r>
              <w:rPr>
                <w:noProof/>
                <w:webHidden/>
              </w:rPr>
              <w:instrText xml:space="preserve"> PAGEREF _Toc207109925 \h </w:instrText>
            </w:r>
            <w:r>
              <w:rPr>
                <w:noProof/>
                <w:webHidden/>
              </w:rPr>
            </w:r>
            <w:r>
              <w:rPr>
                <w:noProof/>
                <w:webHidden/>
              </w:rPr>
              <w:fldChar w:fldCharType="separate"/>
            </w:r>
            <w:r>
              <w:rPr>
                <w:noProof/>
                <w:webHidden/>
              </w:rPr>
              <w:t>10</w:t>
            </w:r>
            <w:r>
              <w:rPr>
                <w:noProof/>
                <w:webHidden/>
              </w:rPr>
              <w:fldChar w:fldCharType="end"/>
            </w:r>
          </w:hyperlink>
        </w:p>
        <w:p w14:paraId="5B3AB365" w14:textId="1EC65597" w:rsidR="00616891" w:rsidRDefault="00616891">
          <w:pPr>
            <w:pStyle w:val="TM2"/>
            <w:tabs>
              <w:tab w:val="left" w:pos="600"/>
              <w:tab w:val="right" w:leader="hyphen" w:pos="9629"/>
            </w:tabs>
            <w:rPr>
              <w:rFonts w:asciiTheme="minorHAnsi" w:eastAsiaTheme="minorEastAsia" w:hAnsiTheme="minorHAnsi" w:cstheme="minorBidi"/>
              <w:b w:val="0"/>
              <w:bCs w:val="0"/>
              <w:noProof/>
              <w:sz w:val="22"/>
              <w:szCs w:val="22"/>
            </w:rPr>
          </w:pPr>
          <w:hyperlink w:anchor="_Toc207109926" w:history="1">
            <w:r w:rsidRPr="00F24F61">
              <w:rPr>
                <w:rStyle w:val="Lienhypertexte"/>
                <w:rFonts w:ascii="Arial" w:hAnsi="Arial" w:cs="Arial"/>
                <w:noProof/>
              </w:rPr>
              <w:t>5.2.</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Repères monétaires</w:t>
            </w:r>
            <w:r>
              <w:rPr>
                <w:noProof/>
                <w:webHidden/>
              </w:rPr>
              <w:tab/>
            </w:r>
            <w:r>
              <w:rPr>
                <w:noProof/>
                <w:webHidden/>
              </w:rPr>
              <w:fldChar w:fldCharType="begin"/>
            </w:r>
            <w:r>
              <w:rPr>
                <w:noProof/>
                <w:webHidden/>
              </w:rPr>
              <w:instrText xml:space="preserve"> PAGEREF _Toc207109926 \h </w:instrText>
            </w:r>
            <w:r>
              <w:rPr>
                <w:noProof/>
                <w:webHidden/>
              </w:rPr>
            </w:r>
            <w:r>
              <w:rPr>
                <w:noProof/>
                <w:webHidden/>
              </w:rPr>
              <w:fldChar w:fldCharType="separate"/>
            </w:r>
            <w:r>
              <w:rPr>
                <w:noProof/>
                <w:webHidden/>
              </w:rPr>
              <w:t>11</w:t>
            </w:r>
            <w:r>
              <w:rPr>
                <w:noProof/>
                <w:webHidden/>
              </w:rPr>
              <w:fldChar w:fldCharType="end"/>
            </w:r>
          </w:hyperlink>
        </w:p>
        <w:p w14:paraId="76011283" w14:textId="0D455A5B" w:rsidR="00616891" w:rsidRDefault="00616891">
          <w:pPr>
            <w:pStyle w:val="TM2"/>
            <w:tabs>
              <w:tab w:val="left" w:pos="600"/>
              <w:tab w:val="right" w:leader="hyphen" w:pos="9629"/>
            </w:tabs>
            <w:rPr>
              <w:rFonts w:asciiTheme="minorHAnsi" w:eastAsiaTheme="minorEastAsia" w:hAnsiTheme="minorHAnsi" w:cstheme="minorBidi"/>
              <w:b w:val="0"/>
              <w:bCs w:val="0"/>
              <w:noProof/>
              <w:sz w:val="22"/>
              <w:szCs w:val="22"/>
            </w:rPr>
          </w:pPr>
          <w:hyperlink w:anchor="_Toc207109927" w:history="1">
            <w:r w:rsidRPr="00F24F61">
              <w:rPr>
                <w:rStyle w:val="Lienhypertexte"/>
                <w:rFonts w:ascii="Arial" w:hAnsi="Arial" w:cs="Arial"/>
                <w:noProof/>
              </w:rPr>
              <w:t>5.3.</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Pièces contractuelles</w:t>
            </w:r>
            <w:r>
              <w:rPr>
                <w:noProof/>
                <w:webHidden/>
              </w:rPr>
              <w:tab/>
            </w:r>
            <w:r>
              <w:rPr>
                <w:noProof/>
                <w:webHidden/>
              </w:rPr>
              <w:fldChar w:fldCharType="begin"/>
            </w:r>
            <w:r>
              <w:rPr>
                <w:noProof/>
                <w:webHidden/>
              </w:rPr>
              <w:instrText xml:space="preserve"> PAGEREF _Toc207109927 \h </w:instrText>
            </w:r>
            <w:r>
              <w:rPr>
                <w:noProof/>
                <w:webHidden/>
              </w:rPr>
            </w:r>
            <w:r>
              <w:rPr>
                <w:noProof/>
                <w:webHidden/>
              </w:rPr>
              <w:fldChar w:fldCharType="separate"/>
            </w:r>
            <w:r>
              <w:rPr>
                <w:noProof/>
                <w:webHidden/>
              </w:rPr>
              <w:t>11</w:t>
            </w:r>
            <w:r>
              <w:rPr>
                <w:noProof/>
                <w:webHidden/>
              </w:rPr>
              <w:fldChar w:fldCharType="end"/>
            </w:r>
          </w:hyperlink>
        </w:p>
        <w:p w14:paraId="22303037" w14:textId="3CD5B311" w:rsidR="00616891" w:rsidRDefault="00616891">
          <w:pPr>
            <w:pStyle w:val="TM1"/>
            <w:rPr>
              <w:rFonts w:asciiTheme="minorHAnsi" w:eastAsiaTheme="minorEastAsia" w:hAnsiTheme="minorHAnsi" w:cstheme="minorBidi"/>
              <w:b w:val="0"/>
              <w:bCs w:val="0"/>
              <w:caps w:val="0"/>
              <w:sz w:val="22"/>
              <w:szCs w:val="22"/>
            </w:rPr>
          </w:pPr>
          <w:hyperlink w:anchor="_Toc207109928" w:history="1">
            <w:r w:rsidRPr="00F24F61">
              <w:rPr>
                <w:rStyle w:val="Lienhypertexte"/>
                <w:rFonts w:cs="Arial"/>
              </w:rPr>
              <w:t>6.</w:t>
            </w:r>
            <w:r>
              <w:rPr>
                <w:rFonts w:asciiTheme="minorHAnsi" w:eastAsiaTheme="minorEastAsia" w:hAnsiTheme="minorHAnsi" w:cstheme="minorBidi"/>
                <w:b w:val="0"/>
                <w:bCs w:val="0"/>
                <w:caps w:val="0"/>
                <w:sz w:val="22"/>
                <w:szCs w:val="22"/>
              </w:rPr>
              <w:tab/>
            </w:r>
            <w:r w:rsidRPr="00F24F61">
              <w:rPr>
                <w:rStyle w:val="Lienhypertexte"/>
                <w:rFonts w:cs="Arial"/>
              </w:rPr>
              <w:t>Forme du marche</w:t>
            </w:r>
            <w:r>
              <w:rPr>
                <w:webHidden/>
              </w:rPr>
              <w:tab/>
            </w:r>
            <w:r>
              <w:rPr>
                <w:webHidden/>
              </w:rPr>
              <w:fldChar w:fldCharType="begin"/>
            </w:r>
            <w:r>
              <w:rPr>
                <w:webHidden/>
              </w:rPr>
              <w:instrText xml:space="preserve"> PAGEREF _Toc207109928 \h </w:instrText>
            </w:r>
            <w:r>
              <w:rPr>
                <w:webHidden/>
              </w:rPr>
            </w:r>
            <w:r>
              <w:rPr>
                <w:webHidden/>
              </w:rPr>
              <w:fldChar w:fldCharType="separate"/>
            </w:r>
            <w:r>
              <w:rPr>
                <w:webHidden/>
              </w:rPr>
              <w:t>11</w:t>
            </w:r>
            <w:r>
              <w:rPr>
                <w:webHidden/>
              </w:rPr>
              <w:fldChar w:fldCharType="end"/>
            </w:r>
          </w:hyperlink>
        </w:p>
        <w:p w14:paraId="2DB674F0" w14:textId="05D5277F" w:rsidR="00616891" w:rsidRDefault="00616891">
          <w:pPr>
            <w:pStyle w:val="TM2"/>
            <w:tabs>
              <w:tab w:val="left" w:pos="600"/>
              <w:tab w:val="right" w:leader="hyphen" w:pos="9629"/>
            </w:tabs>
            <w:rPr>
              <w:rFonts w:asciiTheme="minorHAnsi" w:eastAsiaTheme="minorEastAsia" w:hAnsiTheme="minorHAnsi" w:cstheme="minorBidi"/>
              <w:b w:val="0"/>
              <w:bCs w:val="0"/>
              <w:noProof/>
              <w:sz w:val="22"/>
              <w:szCs w:val="22"/>
            </w:rPr>
          </w:pPr>
          <w:hyperlink w:anchor="_Toc207109929" w:history="1">
            <w:r w:rsidRPr="00F24F61">
              <w:rPr>
                <w:rStyle w:val="Lienhypertexte"/>
                <w:rFonts w:ascii="Arial" w:hAnsi="Arial" w:cs="Arial"/>
                <w:noProof/>
              </w:rPr>
              <w:t>6.1.</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Allotissement</w:t>
            </w:r>
            <w:r>
              <w:rPr>
                <w:noProof/>
                <w:webHidden/>
              </w:rPr>
              <w:tab/>
            </w:r>
            <w:r>
              <w:rPr>
                <w:noProof/>
                <w:webHidden/>
              </w:rPr>
              <w:fldChar w:fldCharType="begin"/>
            </w:r>
            <w:r>
              <w:rPr>
                <w:noProof/>
                <w:webHidden/>
              </w:rPr>
              <w:instrText xml:space="preserve"> PAGEREF _Toc207109929 \h </w:instrText>
            </w:r>
            <w:r>
              <w:rPr>
                <w:noProof/>
                <w:webHidden/>
              </w:rPr>
            </w:r>
            <w:r>
              <w:rPr>
                <w:noProof/>
                <w:webHidden/>
              </w:rPr>
              <w:fldChar w:fldCharType="separate"/>
            </w:r>
            <w:r>
              <w:rPr>
                <w:noProof/>
                <w:webHidden/>
              </w:rPr>
              <w:t>11</w:t>
            </w:r>
            <w:r>
              <w:rPr>
                <w:noProof/>
                <w:webHidden/>
              </w:rPr>
              <w:fldChar w:fldCharType="end"/>
            </w:r>
          </w:hyperlink>
        </w:p>
        <w:p w14:paraId="4BB0F58D" w14:textId="00A6DCBA" w:rsidR="00616891" w:rsidRDefault="00616891">
          <w:pPr>
            <w:pStyle w:val="TM2"/>
            <w:tabs>
              <w:tab w:val="left" w:pos="600"/>
              <w:tab w:val="right" w:leader="hyphen" w:pos="9629"/>
            </w:tabs>
            <w:rPr>
              <w:rFonts w:asciiTheme="minorHAnsi" w:eastAsiaTheme="minorEastAsia" w:hAnsiTheme="minorHAnsi" w:cstheme="minorBidi"/>
              <w:b w:val="0"/>
              <w:bCs w:val="0"/>
              <w:noProof/>
              <w:sz w:val="22"/>
              <w:szCs w:val="22"/>
            </w:rPr>
          </w:pPr>
          <w:hyperlink w:anchor="_Toc207109930" w:history="1">
            <w:r w:rsidRPr="00F24F61">
              <w:rPr>
                <w:rStyle w:val="Lienhypertexte"/>
                <w:rFonts w:ascii="Arial" w:hAnsi="Arial" w:cs="Arial"/>
                <w:noProof/>
              </w:rPr>
              <w:t>6.2.</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Variantes</w:t>
            </w:r>
            <w:r>
              <w:rPr>
                <w:noProof/>
                <w:webHidden/>
              </w:rPr>
              <w:tab/>
            </w:r>
            <w:r>
              <w:rPr>
                <w:noProof/>
                <w:webHidden/>
              </w:rPr>
              <w:fldChar w:fldCharType="begin"/>
            </w:r>
            <w:r>
              <w:rPr>
                <w:noProof/>
                <w:webHidden/>
              </w:rPr>
              <w:instrText xml:space="preserve"> PAGEREF _Toc207109930 \h </w:instrText>
            </w:r>
            <w:r>
              <w:rPr>
                <w:noProof/>
                <w:webHidden/>
              </w:rPr>
            </w:r>
            <w:r>
              <w:rPr>
                <w:noProof/>
                <w:webHidden/>
              </w:rPr>
              <w:fldChar w:fldCharType="separate"/>
            </w:r>
            <w:r>
              <w:rPr>
                <w:noProof/>
                <w:webHidden/>
              </w:rPr>
              <w:t>12</w:t>
            </w:r>
            <w:r>
              <w:rPr>
                <w:noProof/>
                <w:webHidden/>
              </w:rPr>
              <w:fldChar w:fldCharType="end"/>
            </w:r>
          </w:hyperlink>
        </w:p>
        <w:p w14:paraId="5EC8FE4F" w14:textId="7D2A3F23" w:rsidR="00616891" w:rsidRDefault="00616891">
          <w:pPr>
            <w:pStyle w:val="TM1"/>
            <w:rPr>
              <w:rFonts w:asciiTheme="minorHAnsi" w:eastAsiaTheme="minorEastAsia" w:hAnsiTheme="minorHAnsi" w:cstheme="minorBidi"/>
              <w:b w:val="0"/>
              <w:bCs w:val="0"/>
              <w:caps w:val="0"/>
              <w:sz w:val="22"/>
              <w:szCs w:val="22"/>
            </w:rPr>
          </w:pPr>
          <w:hyperlink w:anchor="_Toc207109931" w:history="1">
            <w:r w:rsidRPr="00F24F61">
              <w:rPr>
                <w:rStyle w:val="Lienhypertexte"/>
                <w:rFonts w:cs="Arial"/>
              </w:rPr>
              <w:t>7.</w:t>
            </w:r>
            <w:r>
              <w:rPr>
                <w:rFonts w:asciiTheme="minorHAnsi" w:eastAsiaTheme="minorEastAsia" w:hAnsiTheme="minorHAnsi" w:cstheme="minorBidi"/>
                <w:b w:val="0"/>
                <w:bCs w:val="0"/>
                <w:caps w:val="0"/>
                <w:sz w:val="22"/>
                <w:szCs w:val="22"/>
              </w:rPr>
              <w:tab/>
            </w:r>
            <w:r w:rsidRPr="00F24F61">
              <w:rPr>
                <w:rStyle w:val="Lienhypertexte"/>
                <w:rFonts w:cs="Arial"/>
              </w:rPr>
              <w:t>Durée du marché</w:t>
            </w:r>
            <w:r>
              <w:rPr>
                <w:webHidden/>
              </w:rPr>
              <w:tab/>
            </w:r>
            <w:r>
              <w:rPr>
                <w:webHidden/>
              </w:rPr>
              <w:fldChar w:fldCharType="begin"/>
            </w:r>
            <w:r>
              <w:rPr>
                <w:webHidden/>
              </w:rPr>
              <w:instrText xml:space="preserve"> PAGEREF _Toc207109931 \h </w:instrText>
            </w:r>
            <w:r>
              <w:rPr>
                <w:webHidden/>
              </w:rPr>
            </w:r>
            <w:r>
              <w:rPr>
                <w:webHidden/>
              </w:rPr>
              <w:fldChar w:fldCharType="separate"/>
            </w:r>
            <w:r>
              <w:rPr>
                <w:webHidden/>
              </w:rPr>
              <w:t>12</w:t>
            </w:r>
            <w:r>
              <w:rPr>
                <w:webHidden/>
              </w:rPr>
              <w:fldChar w:fldCharType="end"/>
            </w:r>
          </w:hyperlink>
        </w:p>
        <w:p w14:paraId="5FD0FF9A" w14:textId="4B612B95" w:rsidR="00616891" w:rsidRDefault="00616891">
          <w:pPr>
            <w:pStyle w:val="TM1"/>
            <w:rPr>
              <w:rFonts w:asciiTheme="minorHAnsi" w:eastAsiaTheme="minorEastAsia" w:hAnsiTheme="minorHAnsi" w:cstheme="minorBidi"/>
              <w:b w:val="0"/>
              <w:bCs w:val="0"/>
              <w:caps w:val="0"/>
              <w:sz w:val="22"/>
              <w:szCs w:val="22"/>
            </w:rPr>
          </w:pPr>
          <w:hyperlink w:anchor="_Toc207109932" w:history="1">
            <w:r w:rsidRPr="00F24F61">
              <w:rPr>
                <w:rStyle w:val="Lienhypertexte"/>
                <w:rFonts w:cs="Arial"/>
              </w:rPr>
              <w:t>8.</w:t>
            </w:r>
            <w:r>
              <w:rPr>
                <w:rFonts w:asciiTheme="minorHAnsi" w:eastAsiaTheme="minorEastAsia" w:hAnsiTheme="minorHAnsi" w:cstheme="minorBidi"/>
                <w:b w:val="0"/>
                <w:bCs w:val="0"/>
                <w:caps w:val="0"/>
                <w:sz w:val="22"/>
                <w:szCs w:val="22"/>
              </w:rPr>
              <w:tab/>
            </w:r>
            <w:r w:rsidRPr="00F24F61">
              <w:rPr>
                <w:rStyle w:val="Lienhypertexte"/>
                <w:rFonts w:cs="Arial"/>
              </w:rPr>
              <w:t>Prix du marché</w:t>
            </w:r>
            <w:r>
              <w:rPr>
                <w:webHidden/>
              </w:rPr>
              <w:tab/>
            </w:r>
            <w:r>
              <w:rPr>
                <w:webHidden/>
              </w:rPr>
              <w:fldChar w:fldCharType="begin"/>
            </w:r>
            <w:r>
              <w:rPr>
                <w:webHidden/>
              </w:rPr>
              <w:instrText xml:space="preserve"> PAGEREF _Toc207109932 \h </w:instrText>
            </w:r>
            <w:r>
              <w:rPr>
                <w:webHidden/>
              </w:rPr>
            </w:r>
            <w:r>
              <w:rPr>
                <w:webHidden/>
              </w:rPr>
              <w:fldChar w:fldCharType="separate"/>
            </w:r>
            <w:r>
              <w:rPr>
                <w:webHidden/>
              </w:rPr>
              <w:t>12</w:t>
            </w:r>
            <w:r>
              <w:rPr>
                <w:webHidden/>
              </w:rPr>
              <w:fldChar w:fldCharType="end"/>
            </w:r>
          </w:hyperlink>
        </w:p>
        <w:p w14:paraId="6FEAAE27" w14:textId="0AEC0B75" w:rsidR="00616891" w:rsidRDefault="00616891">
          <w:pPr>
            <w:pStyle w:val="TM2"/>
            <w:tabs>
              <w:tab w:val="left" w:pos="600"/>
              <w:tab w:val="right" w:leader="hyphen" w:pos="9629"/>
            </w:tabs>
            <w:rPr>
              <w:rFonts w:asciiTheme="minorHAnsi" w:eastAsiaTheme="minorEastAsia" w:hAnsiTheme="minorHAnsi" w:cstheme="minorBidi"/>
              <w:b w:val="0"/>
              <w:bCs w:val="0"/>
              <w:noProof/>
              <w:sz w:val="22"/>
              <w:szCs w:val="22"/>
            </w:rPr>
          </w:pPr>
          <w:hyperlink w:anchor="_Toc207109933" w:history="1">
            <w:r w:rsidRPr="00F24F61">
              <w:rPr>
                <w:rStyle w:val="Lienhypertexte"/>
                <w:rFonts w:ascii="Arial" w:hAnsi="Arial" w:cs="Arial"/>
                <w:noProof/>
              </w:rPr>
              <w:t>8.1.</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Prix unitaire des prestations : Prestations réglementées et honoraires complémentaires</w:t>
            </w:r>
            <w:r>
              <w:rPr>
                <w:noProof/>
                <w:webHidden/>
              </w:rPr>
              <w:tab/>
            </w:r>
            <w:r>
              <w:rPr>
                <w:noProof/>
                <w:webHidden/>
              </w:rPr>
              <w:fldChar w:fldCharType="begin"/>
            </w:r>
            <w:r>
              <w:rPr>
                <w:noProof/>
                <w:webHidden/>
              </w:rPr>
              <w:instrText xml:space="preserve"> PAGEREF _Toc207109933 \h </w:instrText>
            </w:r>
            <w:r>
              <w:rPr>
                <w:noProof/>
                <w:webHidden/>
              </w:rPr>
            </w:r>
            <w:r>
              <w:rPr>
                <w:noProof/>
                <w:webHidden/>
              </w:rPr>
              <w:fldChar w:fldCharType="separate"/>
            </w:r>
            <w:r>
              <w:rPr>
                <w:noProof/>
                <w:webHidden/>
              </w:rPr>
              <w:t>12</w:t>
            </w:r>
            <w:r>
              <w:rPr>
                <w:noProof/>
                <w:webHidden/>
              </w:rPr>
              <w:fldChar w:fldCharType="end"/>
            </w:r>
          </w:hyperlink>
        </w:p>
        <w:p w14:paraId="19280E00" w14:textId="72B45E69" w:rsidR="00616891" w:rsidRDefault="00616891">
          <w:pPr>
            <w:pStyle w:val="TM2"/>
            <w:tabs>
              <w:tab w:val="left" w:pos="600"/>
              <w:tab w:val="right" w:leader="hyphen" w:pos="9629"/>
            </w:tabs>
            <w:rPr>
              <w:rFonts w:asciiTheme="minorHAnsi" w:eastAsiaTheme="minorEastAsia" w:hAnsiTheme="minorHAnsi" w:cstheme="minorBidi"/>
              <w:b w:val="0"/>
              <w:bCs w:val="0"/>
              <w:noProof/>
              <w:sz w:val="22"/>
              <w:szCs w:val="22"/>
            </w:rPr>
          </w:pPr>
          <w:hyperlink w:anchor="_Toc207109934" w:history="1">
            <w:r w:rsidRPr="00F24F61">
              <w:rPr>
                <w:rStyle w:val="Lienhypertexte"/>
                <w:rFonts w:ascii="Arial" w:hAnsi="Arial" w:cs="Arial"/>
                <w:noProof/>
              </w:rPr>
              <w:t>8.2.</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Assiette des prix</w:t>
            </w:r>
            <w:r>
              <w:rPr>
                <w:noProof/>
                <w:webHidden/>
              </w:rPr>
              <w:tab/>
            </w:r>
            <w:r>
              <w:rPr>
                <w:noProof/>
                <w:webHidden/>
              </w:rPr>
              <w:fldChar w:fldCharType="begin"/>
            </w:r>
            <w:r>
              <w:rPr>
                <w:noProof/>
                <w:webHidden/>
              </w:rPr>
              <w:instrText xml:space="preserve"> PAGEREF _Toc207109934 \h </w:instrText>
            </w:r>
            <w:r>
              <w:rPr>
                <w:noProof/>
                <w:webHidden/>
              </w:rPr>
            </w:r>
            <w:r>
              <w:rPr>
                <w:noProof/>
                <w:webHidden/>
              </w:rPr>
              <w:fldChar w:fldCharType="separate"/>
            </w:r>
            <w:r>
              <w:rPr>
                <w:noProof/>
                <w:webHidden/>
              </w:rPr>
              <w:t>14</w:t>
            </w:r>
            <w:r>
              <w:rPr>
                <w:noProof/>
                <w:webHidden/>
              </w:rPr>
              <w:fldChar w:fldCharType="end"/>
            </w:r>
          </w:hyperlink>
        </w:p>
        <w:p w14:paraId="30ADC4FB" w14:textId="4D18809D" w:rsidR="00616891" w:rsidRDefault="00616891">
          <w:pPr>
            <w:pStyle w:val="TM2"/>
            <w:tabs>
              <w:tab w:val="left" w:pos="600"/>
              <w:tab w:val="right" w:leader="hyphen" w:pos="9629"/>
            </w:tabs>
            <w:rPr>
              <w:rFonts w:asciiTheme="minorHAnsi" w:eastAsiaTheme="minorEastAsia" w:hAnsiTheme="minorHAnsi" w:cstheme="minorBidi"/>
              <w:b w:val="0"/>
              <w:bCs w:val="0"/>
              <w:noProof/>
              <w:sz w:val="22"/>
              <w:szCs w:val="22"/>
            </w:rPr>
          </w:pPr>
          <w:hyperlink w:anchor="_Toc207109935" w:history="1">
            <w:r w:rsidRPr="00F24F61">
              <w:rPr>
                <w:rStyle w:val="Lienhypertexte"/>
                <w:rFonts w:ascii="Arial" w:hAnsi="Arial" w:cs="Arial"/>
                <w:noProof/>
              </w:rPr>
              <w:t>8.3.</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Révision des prix</w:t>
            </w:r>
            <w:r>
              <w:rPr>
                <w:noProof/>
                <w:webHidden/>
              </w:rPr>
              <w:tab/>
            </w:r>
            <w:r>
              <w:rPr>
                <w:noProof/>
                <w:webHidden/>
              </w:rPr>
              <w:fldChar w:fldCharType="begin"/>
            </w:r>
            <w:r>
              <w:rPr>
                <w:noProof/>
                <w:webHidden/>
              </w:rPr>
              <w:instrText xml:space="preserve"> PAGEREF _Toc207109935 \h </w:instrText>
            </w:r>
            <w:r>
              <w:rPr>
                <w:noProof/>
                <w:webHidden/>
              </w:rPr>
            </w:r>
            <w:r>
              <w:rPr>
                <w:noProof/>
                <w:webHidden/>
              </w:rPr>
              <w:fldChar w:fldCharType="separate"/>
            </w:r>
            <w:r>
              <w:rPr>
                <w:noProof/>
                <w:webHidden/>
              </w:rPr>
              <w:t>14</w:t>
            </w:r>
            <w:r>
              <w:rPr>
                <w:noProof/>
                <w:webHidden/>
              </w:rPr>
              <w:fldChar w:fldCharType="end"/>
            </w:r>
          </w:hyperlink>
        </w:p>
        <w:p w14:paraId="156AA6C1" w14:textId="3071887E" w:rsidR="00616891" w:rsidRDefault="00616891">
          <w:pPr>
            <w:pStyle w:val="TM2"/>
            <w:tabs>
              <w:tab w:val="left" w:pos="600"/>
              <w:tab w:val="right" w:leader="hyphen" w:pos="9629"/>
            </w:tabs>
            <w:rPr>
              <w:rFonts w:asciiTheme="minorHAnsi" w:eastAsiaTheme="minorEastAsia" w:hAnsiTheme="minorHAnsi" w:cstheme="minorBidi"/>
              <w:b w:val="0"/>
              <w:bCs w:val="0"/>
              <w:noProof/>
              <w:sz w:val="22"/>
              <w:szCs w:val="22"/>
            </w:rPr>
          </w:pPr>
          <w:hyperlink w:anchor="_Toc207109936" w:history="1">
            <w:r w:rsidRPr="00F24F61">
              <w:rPr>
                <w:rStyle w:val="Lienhypertexte"/>
                <w:rFonts w:ascii="Arial" w:hAnsi="Arial" w:cs="Arial"/>
                <w:noProof/>
              </w:rPr>
              <w:t>8.4.</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Modalités de règlement</w:t>
            </w:r>
            <w:r>
              <w:rPr>
                <w:noProof/>
                <w:webHidden/>
              </w:rPr>
              <w:tab/>
            </w:r>
            <w:r>
              <w:rPr>
                <w:noProof/>
                <w:webHidden/>
              </w:rPr>
              <w:fldChar w:fldCharType="begin"/>
            </w:r>
            <w:r>
              <w:rPr>
                <w:noProof/>
                <w:webHidden/>
              </w:rPr>
              <w:instrText xml:space="preserve"> PAGEREF _Toc207109936 \h </w:instrText>
            </w:r>
            <w:r>
              <w:rPr>
                <w:noProof/>
                <w:webHidden/>
              </w:rPr>
            </w:r>
            <w:r>
              <w:rPr>
                <w:noProof/>
                <w:webHidden/>
              </w:rPr>
              <w:fldChar w:fldCharType="separate"/>
            </w:r>
            <w:r>
              <w:rPr>
                <w:noProof/>
                <w:webHidden/>
              </w:rPr>
              <w:t>15</w:t>
            </w:r>
            <w:r>
              <w:rPr>
                <w:noProof/>
                <w:webHidden/>
              </w:rPr>
              <w:fldChar w:fldCharType="end"/>
            </w:r>
          </w:hyperlink>
        </w:p>
        <w:p w14:paraId="378BFE39" w14:textId="3014DDEC" w:rsidR="00616891" w:rsidRDefault="00616891">
          <w:pPr>
            <w:pStyle w:val="TM2"/>
            <w:tabs>
              <w:tab w:val="left" w:pos="800"/>
              <w:tab w:val="right" w:leader="hyphen" w:pos="9629"/>
            </w:tabs>
            <w:rPr>
              <w:rFonts w:asciiTheme="minorHAnsi" w:eastAsiaTheme="minorEastAsia" w:hAnsiTheme="minorHAnsi" w:cstheme="minorBidi"/>
              <w:b w:val="0"/>
              <w:bCs w:val="0"/>
              <w:noProof/>
              <w:sz w:val="22"/>
              <w:szCs w:val="22"/>
            </w:rPr>
          </w:pPr>
          <w:hyperlink w:anchor="_Toc207109937" w:history="1">
            <w:r w:rsidRPr="00F24F61">
              <w:rPr>
                <w:rStyle w:val="Lienhypertexte"/>
                <w:rFonts w:ascii="Arial" w:hAnsi="Arial" w:cs="Arial"/>
                <w:noProof/>
              </w:rPr>
              <w:t>8.4.1.</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Acomptes</w:t>
            </w:r>
            <w:r>
              <w:rPr>
                <w:noProof/>
                <w:webHidden/>
              </w:rPr>
              <w:tab/>
            </w:r>
            <w:r>
              <w:rPr>
                <w:noProof/>
                <w:webHidden/>
              </w:rPr>
              <w:fldChar w:fldCharType="begin"/>
            </w:r>
            <w:r>
              <w:rPr>
                <w:noProof/>
                <w:webHidden/>
              </w:rPr>
              <w:instrText xml:space="preserve"> PAGEREF _Toc207109937 \h </w:instrText>
            </w:r>
            <w:r>
              <w:rPr>
                <w:noProof/>
                <w:webHidden/>
              </w:rPr>
            </w:r>
            <w:r>
              <w:rPr>
                <w:noProof/>
                <w:webHidden/>
              </w:rPr>
              <w:fldChar w:fldCharType="separate"/>
            </w:r>
            <w:r>
              <w:rPr>
                <w:noProof/>
                <w:webHidden/>
              </w:rPr>
              <w:t>15</w:t>
            </w:r>
            <w:r>
              <w:rPr>
                <w:noProof/>
                <w:webHidden/>
              </w:rPr>
              <w:fldChar w:fldCharType="end"/>
            </w:r>
          </w:hyperlink>
        </w:p>
        <w:p w14:paraId="10A4AED2" w14:textId="402666BC" w:rsidR="00616891" w:rsidRDefault="00616891">
          <w:pPr>
            <w:pStyle w:val="TM2"/>
            <w:tabs>
              <w:tab w:val="left" w:pos="800"/>
              <w:tab w:val="right" w:leader="hyphen" w:pos="9629"/>
            </w:tabs>
            <w:rPr>
              <w:rFonts w:asciiTheme="minorHAnsi" w:eastAsiaTheme="minorEastAsia" w:hAnsiTheme="minorHAnsi" w:cstheme="minorBidi"/>
              <w:b w:val="0"/>
              <w:bCs w:val="0"/>
              <w:noProof/>
              <w:sz w:val="22"/>
              <w:szCs w:val="22"/>
            </w:rPr>
          </w:pPr>
          <w:hyperlink w:anchor="_Toc207109938" w:history="1">
            <w:r w:rsidRPr="00F24F61">
              <w:rPr>
                <w:rStyle w:val="Lienhypertexte"/>
                <w:rFonts w:ascii="Arial" w:hAnsi="Arial" w:cs="Arial"/>
                <w:noProof/>
              </w:rPr>
              <w:t>8.4.2.</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Facturation</w:t>
            </w:r>
            <w:r>
              <w:rPr>
                <w:noProof/>
                <w:webHidden/>
              </w:rPr>
              <w:tab/>
            </w:r>
            <w:r>
              <w:rPr>
                <w:noProof/>
                <w:webHidden/>
              </w:rPr>
              <w:fldChar w:fldCharType="begin"/>
            </w:r>
            <w:r>
              <w:rPr>
                <w:noProof/>
                <w:webHidden/>
              </w:rPr>
              <w:instrText xml:space="preserve"> PAGEREF _Toc207109938 \h </w:instrText>
            </w:r>
            <w:r>
              <w:rPr>
                <w:noProof/>
                <w:webHidden/>
              </w:rPr>
            </w:r>
            <w:r>
              <w:rPr>
                <w:noProof/>
                <w:webHidden/>
              </w:rPr>
              <w:fldChar w:fldCharType="separate"/>
            </w:r>
            <w:r>
              <w:rPr>
                <w:noProof/>
                <w:webHidden/>
              </w:rPr>
              <w:t>15</w:t>
            </w:r>
            <w:r>
              <w:rPr>
                <w:noProof/>
                <w:webHidden/>
              </w:rPr>
              <w:fldChar w:fldCharType="end"/>
            </w:r>
          </w:hyperlink>
        </w:p>
        <w:p w14:paraId="18D3672A" w14:textId="761E38B4" w:rsidR="00616891" w:rsidRDefault="00616891">
          <w:pPr>
            <w:pStyle w:val="TM2"/>
            <w:tabs>
              <w:tab w:val="left" w:pos="800"/>
              <w:tab w:val="right" w:leader="hyphen" w:pos="9629"/>
            </w:tabs>
            <w:rPr>
              <w:rFonts w:asciiTheme="minorHAnsi" w:eastAsiaTheme="minorEastAsia" w:hAnsiTheme="minorHAnsi" w:cstheme="minorBidi"/>
              <w:b w:val="0"/>
              <w:bCs w:val="0"/>
              <w:noProof/>
              <w:sz w:val="22"/>
              <w:szCs w:val="22"/>
            </w:rPr>
          </w:pPr>
          <w:hyperlink w:anchor="_Toc207109939" w:history="1">
            <w:r w:rsidRPr="00F24F61">
              <w:rPr>
                <w:rStyle w:val="Lienhypertexte"/>
                <w:rFonts w:ascii="Arial" w:hAnsi="Arial" w:cs="Arial"/>
                <w:noProof/>
              </w:rPr>
              <w:t>8.4.3.</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Modalités de paiement</w:t>
            </w:r>
            <w:r>
              <w:rPr>
                <w:noProof/>
                <w:webHidden/>
              </w:rPr>
              <w:tab/>
            </w:r>
            <w:r>
              <w:rPr>
                <w:noProof/>
                <w:webHidden/>
              </w:rPr>
              <w:fldChar w:fldCharType="begin"/>
            </w:r>
            <w:r>
              <w:rPr>
                <w:noProof/>
                <w:webHidden/>
              </w:rPr>
              <w:instrText xml:space="preserve"> PAGEREF _Toc207109939 \h </w:instrText>
            </w:r>
            <w:r>
              <w:rPr>
                <w:noProof/>
                <w:webHidden/>
              </w:rPr>
            </w:r>
            <w:r>
              <w:rPr>
                <w:noProof/>
                <w:webHidden/>
              </w:rPr>
              <w:fldChar w:fldCharType="separate"/>
            </w:r>
            <w:r>
              <w:rPr>
                <w:noProof/>
                <w:webHidden/>
              </w:rPr>
              <w:t>16</w:t>
            </w:r>
            <w:r>
              <w:rPr>
                <w:noProof/>
                <w:webHidden/>
              </w:rPr>
              <w:fldChar w:fldCharType="end"/>
            </w:r>
          </w:hyperlink>
        </w:p>
        <w:p w14:paraId="01296491" w14:textId="743588F4" w:rsidR="00616891" w:rsidRDefault="00616891">
          <w:pPr>
            <w:pStyle w:val="TM2"/>
            <w:tabs>
              <w:tab w:val="left" w:pos="800"/>
              <w:tab w:val="right" w:leader="hyphen" w:pos="9629"/>
            </w:tabs>
            <w:rPr>
              <w:rFonts w:asciiTheme="minorHAnsi" w:eastAsiaTheme="minorEastAsia" w:hAnsiTheme="minorHAnsi" w:cstheme="minorBidi"/>
              <w:b w:val="0"/>
              <w:bCs w:val="0"/>
              <w:noProof/>
              <w:sz w:val="22"/>
              <w:szCs w:val="22"/>
            </w:rPr>
          </w:pPr>
          <w:hyperlink w:anchor="_Toc207109940" w:history="1">
            <w:r w:rsidRPr="00F24F61">
              <w:rPr>
                <w:rStyle w:val="Lienhypertexte"/>
                <w:rFonts w:ascii="Arial" w:hAnsi="Arial" w:cs="Arial"/>
                <w:noProof/>
              </w:rPr>
              <w:t>8.4.4.</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Paiement</w:t>
            </w:r>
            <w:r>
              <w:rPr>
                <w:noProof/>
                <w:webHidden/>
              </w:rPr>
              <w:tab/>
            </w:r>
            <w:r>
              <w:rPr>
                <w:noProof/>
                <w:webHidden/>
              </w:rPr>
              <w:fldChar w:fldCharType="begin"/>
            </w:r>
            <w:r>
              <w:rPr>
                <w:noProof/>
                <w:webHidden/>
              </w:rPr>
              <w:instrText xml:space="preserve"> PAGEREF _Toc207109940 \h </w:instrText>
            </w:r>
            <w:r>
              <w:rPr>
                <w:noProof/>
                <w:webHidden/>
              </w:rPr>
            </w:r>
            <w:r>
              <w:rPr>
                <w:noProof/>
                <w:webHidden/>
              </w:rPr>
              <w:fldChar w:fldCharType="separate"/>
            </w:r>
            <w:r>
              <w:rPr>
                <w:noProof/>
                <w:webHidden/>
              </w:rPr>
              <w:t>17</w:t>
            </w:r>
            <w:r>
              <w:rPr>
                <w:noProof/>
                <w:webHidden/>
              </w:rPr>
              <w:fldChar w:fldCharType="end"/>
            </w:r>
          </w:hyperlink>
        </w:p>
        <w:p w14:paraId="2C03CBE5" w14:textId="3FC032D0" w:rsidR="00616891" w:rsidRDefault="00616891">
          <w:pPr>
            <w:pStyle w:val="TM1"/>
            <w:rPr>
              <w:rFonts w:asciiTheme="minorHAnsi" w:eastAsiaTheme="minorEastAsia" w:hAnsiTheme="minorHAnsi" w:cstheme="minorBidi"/>
              <w:b w:val="0"/>
              <w:bCs w:val="0"/>
              <w:caps w:val="0"/>
              <w:sz w:val="22"/>
              <w:szCs w:val="22"/>
            </w:rPr>
          </w:pPr>
          <w:hyperlink w:anchor="_Toc207109941" w:history="1">
            <w:r w:rsidRPr="00F24F61">
              <w:rPr>
                <w:rStyle w:val="Lienhypertexte"/>
                <w:rFonts w:cs="Arial"/>
              </w:rPr>
              <w:t>9.</w:t>
            </w:r>
            <w:r>
              <w:rPr>
                <w:rFonts w:asciiTheme="minorHAnsi" w:eastAsiaTheme="minorEastAsia" w:hAnsiTheme="minorHAnsi" w:cstheme="minorBidi"/>
                <w:b w:val="0"/>
                <w:bCs w:val="0"/>
                <w:caps w:val="0"/>
                <w:sz w:val="22"/>
                <w:szCs w:val="22"/>
              </w:rPr>
              <w:tab/>
            </w:r>
            <w:r w:rsidRPr="00F24F61">
              <w:rPr>
                <w:rStyle w:val="Lienhypertexte"/>
                <w:rFonts w:cs="Arial"/>
              </w:rPr>
              <w:t>Stipulations d’ordre général</w:t>
            </w:r>
            <w:r>
              <w:rPr>
                <w:webHidden/>
              </w:rPr>
              <w:tab/>
            </w:r>
            <w:r>
              <w:rPr>
                <w:webHidden/>
              </w:rPr>
              <w:fldChar w:fldCharType="begin"/>
            </w:r>
            <w:r>
              <w:rPr>
                <w:webHidden/>
              </w:rPr>
              <w:instrText xml:space="preserve"> PAGEREF _Toc207109941 \h </w:instrText>
            </w:r>
            <w:r>
              <w:rPr>
                <w:webHidden/>
              </w:rPr>
            </w:r>
            <w:r>
              <w:rPr>
                <w:webHidden/>
              </w:rPr>
              <w:fldChar w:fldCharType="separate"/>
            </w:r>
            <w:r>
              <w:rPr>
                <w:webHidden/>
              </w:rPr>
              <w:t>18</w:t>
            </w:r>
            <w:r>
              <w:rPr>
                <w:webHidden/>
              </w:rPr>
              <w:fldChar w:fldCharType="end"/>
            </w:r>
          </w:hyperlink>
        </w:p>
        <w:p w14:paraId="28B1D308" w14:textId="021FF46B" w:rsidR="00616891" w:rsidRDefault="00616891">
          <w:pPr>
            <w:pStyle w:val="TM2"/>
            <w:tabs>
              <w:tab w:val="left" w:pos="600"/>
              <w:tab w:val="right" w:leader="hyphen" w:pos="9629"/>
            </w:tabs>
            <w:rPr>
              <w:rFonts w:asciiTheme="minorHAnsi" w:eastAsiaTheme="minorEastAsia" w:hAnsiTheme="minorHAnsi" w:cstheme="minorBidi"/>
              <w:b w:val="0"/>
              <w:bCs w:val="0"/>
              <w:noProof/>
              <w:sz w:val="22"/>
              <w:szCs w:val="22"/>
            </w:rPr>
          </w:pPr>
          <w:hyperlink w:anchor="_Toc207109942" w:history="1">
            <w:r w:rsidRPr="00F24F61">
              <w:rPr>
                <w:rStyle w:val="Lienhypertexte"/>
                <w:rFonts w:ascii="Arial" w:hAnsi="Arial" w:cs="Arial"/>
                <w:noProof/>
              </w:rPr>
              <w:t>9.1.</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Force majeure</w:t>
            </w:r>
            <w:r>
              <w:rPr>
                <w:noProof/>
                <w:webHidden/>
              </w:rPr>
              <w:tab/>
            </w:r>
            <w:r>
              <w:rPr>
                <w:noProof/>
                <w:webHidden/>
              </w:rPr>
              <w:fldChar w:fldCharType="begin"/>
            </w:r>
            <w:r>
              <w:rPr>
                <w:noProof/>
                <w:webHidden/>
              </w:rPr>
              <w:instrText xml:space="preserve"> PAGEREF _Toc207109942 \h </w:instrText>
            </w:r>
            <w:r>
              <w:rPr>
                <w:noProof/>
                <w:webHidden/>
              </w:rPr>
            </w:r>
            <w:r>
              <w:rPr>
                <w:noProof/>
                <w:webHidden/>
              </w:rPr>
              <w:fldChar w:fldCharType="separate"/>
            </w:r>
            <w:r>
              <w:rPr>
                <w:noProof/>
                <w:webHidden/>
              </w:rPr>
              <w:t>18</w:t>
            </w:r>
            <w:r>
              <w:rPr>
                <w:noProof/>
                <w:webHidden/>
              </w:rPr>
              <w:fldChar w:fldCharType="end"/>
            </w:r>
          </w:hyperlink>
        </w:p>
        <w:p w14:paraId="48F999C8" w14:textId="3FEF8CF6" w:rsidR="00616891" w:rsidRDefault="00616891">
          <w:pPr>
            <w:pStyle w:val="TM2"/>
            <w:tabs>
              <w:tab w:val="left" w:pos="600"/>
              <w:tab w:val="right" w:leader="hyphen" w:pos="9629"/>
            </w:tabs>
            <w:rPr>
              <w:rFonts w:asciiTheme="minorHAnsi" w:eastAsiaTheme="minorEastAsia" w:hAnsiTheme="minorHAnsi" w:cstheme="minorBidi"/>
              <w:b w:val="0"/>
              <w:bCs w:val="0"/>
              <w:noProof/>
              <w:sz w:val="22"/>
              <w:szCs w:val="22"/>
            </w:rPr>
          </w:pPr>
          <w:hyperlink w:anchor="_Toc207109943" w:history="1">
            <w:r w:rsidRPr="00F24F61">
              <w:rPr>
                <w:rStyle w:val="Lienhypertexte"/>
                <w:rFonts w:ascii="Arial" w:hAnsi="Arial" w:cs="Arial"/>
                <w:noProof/>
              </w:rPr>
              <w:t>9.2.</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Formalisme</w:t>
            </w:r>
            <w:r>
              <w:rPr>
                <w:noProof/>
                <w:webHidden/>
              </w:rPr>
              <w:tab/>
            </w:r>
            <w:r>
              <w:rPr>
                <w:noProof/>
                <w:webHidden/>
              </w:rPr>
              <w:fldChar w:fldCharType="begin"/>
            </w:r>
            <w:r>
              <w:rPr>
                <w:noProof/>
                <w:webHidden/>
              </w:rPr>
              <w:instrText xml:space="preserve"> PAGEREF _Toc207109943 \h </w:instrText>
            </w:r>
            <w:r>
              <w:rPr>
                <w:noProof/>
                <w:webHidden/>
              </w:rPr>
            </w:r>
            <w:r>
              <w:rPr>
                <w:noProof/>
                <w:webHidden/>
              </w:rPr>
              <w:fldChar w:fldCharType="separate"/>
            </w:r>
            <w:r>
              <w:rPr>
                <w:noProof/>
                <w:webHidden/>
              </w:rPr>
              <w:t>19</w:t>
            </w:r>
            <w:r>
              <w:rPr>
                <w:noProof/>
                <w:webHidden/>
              </w:rPr>
              <w:fldChar w:fldCharType="end"/>
            </w:r>
          </w:hyperlink>
        </w:p>
        <w:p w14:paraId="2A8D74DF" w14:textId="5F3ADEA1" w:rsidR="00616891" w:rsidRDefault="00616891">
          <w:pPr>
            <w:pStyle w:val="TM2"/>
            <w:tabs>
              <w:tab w:val="left" w:pos="600"/>
              <w:tab w:val="right" w:leader="hyphen" w:pos="9629"/>
            </w:tabs>
            <w:rPr>
              <w:rFonts w:asciiTheme="minorHAnsi" w:eastAsiaTheme="minorEastAsia" w:hAnsiTheme="minorHAnsi" w:cstheme="minorBidi"/>
              <w:b w:val="0"/>
              <w:bCs w:val="0"/>
              <w:noProof/>
              <w:sz w:val="22"/>
              <w:szCs w:val="22"/>
            </w:rPr>
          </w:pPr>
          <w:hyperlink w:anchor="_Toc207109944" w:history="1">
            <w:r w:rsidRPr="00F24F61">
              <w:rPr>
                <w:rStyle w:val="Lienhypertexte"/>
                <w:rFonts w:ascii="Arial" w:hAnsi="Arial" w:cs="Arial"/>
                <w:noProof/>
              </w:rPr>
              <w:t>9.3.</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Modalités de computation des délais</w:t>
            </w:r>
            <w:r>
              <w:rPr>
                <w:noProof/>
                <w:webHidden/>
              </w:rPr>
              <w:tab/>
            </w:r>
            <w:r>
              <w:rPr>
                <w:noProof/>
                <w:webHidden/>
              </w:rPr>
              <w:fldChar w:fldCharType="begin"/>
            </w:r>
            <w:r>
              <w:rPr>
                <w:noProof/>
                <w:webHidden/>
              </w:rPr>
              <w:instrText xml:space="preserve"> PAGEREF _Toc207109944 \h </w:instrText>
            </w:r>
            <w:r>
              <w:rPr>
                <w:noProof/>
                <w:webHidden/>
              </w:rPr>
            </w:r>
            <w:r>
              <w:rPr>
                <w:noProof/>
                <w:webHidden/>
              </w:rPr>
              <w:fldChar w:fldCharType="separate"/>
            </w:r>
            <w:r>
              <w:rPr>
                <w:noProof/>
                <w:webHidden/>
              </w:rPr>
              <w:t>20</w:t>
            </w:r>
            <w:r>
              <w:rPr>
                <w:noProof/>
                <w:webHidden/>
              </w:rPr>
              <w:fldChar w:fldCharType="end"/>
            </w:r>
          </w:hyperlink>
        </w:p>
        <w:p w14:paraId="0FC95DB1" w14:textId="76339A44" w:rsidR="00616891" w:rsidRDefault="00616891">
          <w:pPr>
            <w:pStyle w:val="TM2"/>
            <w:tabs>
              <w:tab w:val="left" w:pos="600"/>
              <w:tab w:val="right" w:leader="hyphen" w:pos="9629"/>
            </w:tabs>
            <w:rPr>
              <w:rFonts w:asciiTheme="minorHAnsi" w:eastAsiaTheme="minorEastAsia" w:hAnsiTheme="minorHAnsi" w:cstheme="minorBidi"/>
              <w:b w:val="0"/>
              <w:bCs w:val="0"/>
              <w:noProof/>
              <w:sz w:val="22"/>
              <w:szCs w:val="22"/>
            </w:rPr>
          </w:pPr>
          <w:hyperlink w:anchor="_Toc207109945" w:history="1">
            <w:r w:rsidRPr="00F24F61">
              <w:rPr>
                <w:rStyle w:val="Lienhypertexte"/>
                <w:rFonts w:ascii="Arial" w:hAnsi="Arial" w:cs="Arial"/>
                <w:noProof/>
              </w:rPr>
              <w:t>9.4.</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Modalités de constatations</w:t>
            </w:r>
            <w:r>
              <w:rPr>
                <w:noProof/>
                <w:webHidden/>
              </w:rPr>
              <w:tab/>
            </w:r>
            <w:r>
              <w:rPr>
                <w:noProof/>
                <w:webHidden/>
              </w:rPr>
              <w:fldChar w:fldCharType="begin"/>
            </w:r>
            <w:r>
              <w:rPr>
                <w:noProof/>
                <w:webHidden/>
              </w:rPr>
              <w:instrText xml:space="preserve"> PAGEREF _Toc207109945 \h </w:instrText>
            </w:r>
            <w:r>
              <w:rPr>
                <w:noProof/>
                <w:webHidden/>
              </w:rPr>
            </w:r>
            <w:r>
              <w:rPr>
                <w:noProof/>
                <w:webHidden/>
              </w:rPr>
              <w:fldChar w:fldCharType="separate"/>
            </w:r>
            <w:r>
              <w:rPr>
                <w:noProof/>
                <w:webHidden/>
              </w:rPr>
              <w:t>21</w:t>
            </w:r>
            <w:r>
              <w:rPr>
                <w:noProof/>
                <w:webHidden/>
              </w:rPr>
              <w:fldChar w:fldCharType="end"/>
            </w:r>
          </w:hyperlink>
        </w:p>
        <w:p w14:paraId="3B1BF823" w14:textId="59A44861" w:rsidR="00616891" w:rsidRDefault="00616891">
          <w:pPr>
            <w:pStyle w:val="TM2"/>
            <w:tabs>
              <w:tab w:val="left" w:pos="600"/>
              <w:tab w:val="right" w:leader="hyphen" w:pos="9629"/>
            </w:tabs>
            <w:rPr>
              <w:rFonts w:asciiTheme="minorHAnsi" w:eastAsiaTheme="minorEastAsia" w:hAnsiTheme="minorHAnsi" w:cstheme="minorBidi"/>
              <w:b w:val="0"/>
              <w:bCs w:val="0"/>
              <w:noProof/>
              <w:sz w:val="22"/>
              <w:szCs w:val="22"/>
            </w:rPr>
          </w:pPr>
          <w:hyperlink w:anchor="_Toc207109946" w:history="1">
            <w:r w:rsidRPr="00F24F61">
              <w:rPr>
                <w:rStyle w:val="Lienhypertexte"/>
                <w:rFonts w:ascii="Arial" w:hAnsi="Arial" w:cs="Arial"/>
                <w:noProof/>
              </w:rPr>
              <w:t>9.5.</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Obligation de confidentialité</w:t>
            </w:r>
            <w:r>
              <w:rPr>
                <w:noProof/>
                <w:webHidden/>
              </w:rPr>
              <w:tab/>
            </w:r>
            <w:r>
              <w:rPr>
                <w:noProof/>
                <w:webHidden/>
              </w:rPr>
              <w:fldChar w:fldCharType="begin"/>
            </w:r>
            <w:r>
              <w:rPr>
                <w:noProof/>
                <w:webHidden/>
              </w:rPr>
              <w:instrText xml:space="preserve"> PAGEREF _Toc207109946 \h </w:instrText>
            </w:r>
            <w:r>
              <w:rPr>
                <w:noProof/>
                <w:webHidden/>
              </w:rPr>
            </w:r>
            <w:r>
              <w:rPr>
                <w:noProof/>
                <w:webHidden/>
              </w:rPr>
              <w:fldChar w:fldCharType="separate"/>
            </w:r>
            <w:r>
              <w:rPr>
                <w:noProof/>
                <w:webHidden/>
              </w:rPr>
              <w:t>21</w:t>
            </w:r>
            <w:r>
              <w:rPr>
                <w:noProof/>
                <w:webHidden/>
              </w:rPr>
              <w:fldChar w:fldCharType="end"/>
            </w:r>
          </w:hyperlink>
        </w:p>
        <w:p w14:paraId="3B0B3054" w14:textId="76512C0F" w:rsidR="00616891" w:rsidRDefault="00616891">
          <w:pPr>
            <w:pStyle w:val="TM2"/>
            <w:tabs>
              <w:tab w:val="left" w:pos="800"/>
              <w:tab w:val="right" w:leader="hyphen" w:pos="9629"/>
            </w:tabs>
            <w:rPr>
              <w:rFonts w:asciiTheme="minorHAnsi" w:eastAsiaTheme="minorEastAsia" w:hAnsiTheme="minorHAnsi" w:cstheme="minorBidi"/>
              <w:b w:val="0"/>
              <w:bCs w:val="0"/>
              <w:noProof/>
              <w:sz w:val="22"/>
              <w:szCs w:val="22"/>
            </w:rPr>
          </w:pPr>
          <w:hyperlink w:anchor="_Toc207109947" w:history="1">
            <w:r w:rsidRPr="00F24F61">
              <w:rPr>
                <w:rStyle w:val="Lienhypertexte"/>
                <w:rFonts w:ascii="Arial" w:hAnsi="Arial" w:cs="Arial"/>
                <w:noProof/>
              </w:rPr>
              <w:t>9.5.1.</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Obligation annexe de protection des données personnelles</w:t>
            </w:r>
            <w:r>
              <w:rPr>
                <w:noProof/>
                <w:webHidden/>
              </w:rPr>
              <w:tab/>
            </w:r>
            <w:r>
              <w:rPr>
                <w:noProof/>
                <w:webHidden/>
              </w:rPr>
              <w:fldChar w:fldCharType="begin"/>
            </w:r>
            <w:r>
              <w:rPr>
                <w:noProof/>
                <w:webHidden/>
              </w:rPr>
              <w:instrText xml:space="preserve"> PAGEREF _Toc207109947 \h </w:instrText>
            </w:r>
            <w:r>
              <w:rPr>
                <w:noProof/>
                <w:webHidden/>
              </w:rPr>
            </w:r>
            <w:r>
              <w:rPr>
                <w:noProof/>
                <w:webHidden/>
              </w:rPr>
              <w:fldChar w:fldCharType="separate"/>
            </w:r>
            <w:r>
              <w:rPr>
                <w:noProof/>
                <w:webHidden/>
              </w:rPr>
              <w:t>21</w:t>
            </w:r>
            <w:r>
              <w:rPr>
                <w:noProof/>
                <w:webHidden/>
              </w:rPr>
              <w:fldChar w:fldCharType="end"/>
            </w:r>
          </w:hyperlink>
        </w:p>
        <w:p w14:paraId="3749E9A6" w14:textId="5AFEA1D9" w:rsidR="00616891" w:rsidRDefault="00616891">
          <w:pPr>
            <w:pStyle w:val="TM2"/>
            <w:tabs>
              <w:tab w:val="left" w:pos="800"/>
              <w:tab w:val="right" w:leader="hyphen" w:pos="9629"/>
            </w:tabs>
            <w:rPr>
              <w:rFonts w:asciiTheme="minorHAnsi" w:eastAsiaTheme="minorEastAsia" w:hAnsiTheme="minorHAnsi" w:cstheme="minorBidi"/>
              <w:b w:val="0"/>
              <w:bCs w:val="0"/>
              <w:noProof/>
              <w:sz w:val="22"/>
              <w:szCs w:val="22"/>
            </w:rPr>
          </w:pPr>
          <w:hyperlink w:anchor="_Toc207109948" w:history="1">
            <w:r w:rsidRPr="00F24F61">
              <w:rPr>
                <w:rStyle w:val="Lienhypertexte"/>
                <w:rFonts w:ascii="Arial" w:hAnsi="Arial" w:cs="Arial"/>
                <w:noProof/>
              </w:rPr>
              <w:t>9.5.2.</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Responsabilité des parties à la convention</w:t>
            </w:r>
            <w:r>
              <w:rPr>
                <w:noProof/>
                <w:webHidden/>
              </w:rPr>
              <w:tab/>
            </w:r>
            <w:r>
              <w:rPr>
                <w:noProof/>
                <w:webHidden/>
              </w:rPr>
              <w:fldChar w:fldCharType="begin"/>
            </w:r>
            <w:r>
              <w:rPr>
                <w:noProof/>
                <w:webHidden/>
              </w:rPr>
              <w:instrText xml:space="preserve"> PAGEREF _Toc207109948 \h </w:instrText>
            </w:r>
            <w:r>
              <w:rPr>
                <w:noProof/>
                <w:webHidden/>
              </w:rPr>
            </w:r>
            <w:r>
              <w:rPr>
                <w:noProof/>
                <w:webHidden/>
              </w:rPr>
              <w:fldChar w:fldCharType="separate"/>
            </w:r>
            <w:r>
              <w:rPr>
                <w:noProof/>
                <w:webHidden/>
              </w:rPr>
              <w:t>22</w:t>
            </w:r>
            <w:r>
              <w:rPr>
                <w:noProof/>
                <w:webHidden/>
              </w:rPr>
              <w:fldChar w:fldCharType="end"/>
            </w:r>
          </w:hyperlink>
        </w:p>
        <w:p w14:paraId="299544B2" w14:textId="063D1B56" w:rsidR="00616891" w:rsidRDefault="00616891">
          <w:pPr>
            <w:pStyle w:val="TM2"/>
            <w:tabs>
              <w:tab w:val="left" w:pos="800"/>
              <w:tab w:val="right" w:leader="hyphen" w:pos="9629"/>
            </w:tabs>
            <w:rPr>
              <w:rFonts w:asciiTheme="minorHAnsi" w:eastAsiaTheme="minorEastAsia" w:hAnsiTheme="minorHAnsi" w:cstheme="minorBidi"/>
              <w:b w:val="0"/>
              <w:bCs w:val="0"/>
              <w:noProof/>
              <w:sz w:val="22"/>
              <w:szCs w:val="22"/>
            </w:rPr>
          </w:pPr>
          <w:hyperlink w:anchor="_Toc207109949" w:history="1">
            <w:r w:rsidRPr="00F24F61">
              <w:rPr>
                <w:rStyle w:val="Lienhypertexte"/>
                <w:rFonts w:ascii="Arial" w:hAnsi="Arial" w:cs="Arial"/>
                <w:noProof/>
              </w:rPr>
              <w:t>9.5.3.</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Description des traitements effectués par le sous-traitant ou cotraitant</w:t>
            </w:r>
            <w:r>
              <w:rPr>
                <w:noProof/>
                <w:webHidden/>
              </w:rPr>
              <w:tab/>
            </w:r>
            <w:r>
              <w:rPr>
                <w:noProof/>
                <w:webHidden/>
              </w:rPr>
              <w:fldChar w:fldCharType="begin"/>
            </w:r>
            <w:r>
              <w:rPr>
                <w:noProof/>
                <w:webHidden/>
              </w:rPr>
              <w:instrText xml:space="preserve"> PAGEREF _Toc207109949 \h </w:instrText>
            </w:r>
            <w:r>
              <w:rPr>
                <w:noProof/>
                <w:webHidden/>
              </w:rPr>
            </w:r>
            <w:r>
              <w:rPr>
                <w:noProof/>
                <w:webHidden/>
              </w:rPr>
              <w:fldChar w:fldCharType="separate"/>
            </w:r>
            <w:r>
              <w:rPr>
                <w:noProof/>
                <w:webHidden/>
              </w:rPr>
              <w:t>25</w:t>
            </w:r>
            <w:r>
              <w:rPr>
                <w:noProof/>
                <w:webHidden/>
              </w:rPr>
              <w:fldChar w:fldCharType="end"/>
            </w:r>
          </w:hyperlink>
        </w:p>
        <w:p w14:paraId="5E792DC4" w14:textId="4DB6F951" w:rsidR="00616891" w:rsidRDefault="00616891">
          <w:pPr>
            <w:pStyle w:val="TM2"/>
            <w:tabs>
              <w:tab w:val="left" w:pos="800"/>
              <w:tab w:val="right" w:leader="hyphen" w:pos="9629"/>
            </w:tabs>
            <w:rPr>
              <w:rFonts w:asciiTheme="minorHAnsi" w:eastAsiaTheme="minorEastAsia" w:hAnsiTheme="minorHAnsi" w:cstheme="minorBidi"/>
              <w:b w:val="0"/>
              <w:bCs w:val="0"/>
              <w:noProof/>
              <w:sz w:val="22"/>
              <w:szCs w:val="22"/>
            </w:rPr>
          </w:pPr>
          <w:hyperlink w:anchor="_Toc207109950" w:history="1">
            <w:r w:rsidRPr="00F24F61">
              <w:rPr>
                <w:rStyle w:val="Lienhypertexte"/>
                <w:rFonts w:ascii="Arial" w:hAnsi="Arial" w:cs="Arial"/>
                <w:noProof/>
              </w:rPr>
              <w:t>9.5.4.</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Engagement de chacune des parties</w:t>
            </w:r>
            <w:r>
              <w:rPr>
                <w:noProof/>
                <w:webHidden/>
              </w:rPr>
              <w:tab/>
            </w:r>
            <w:r>
              <w:rPr>
                <w:noProof/>
                <w:webHidden/>
              </w:rPr>
              <w:fldChar w:fldCharType="begin"/>
            </w:r>
            <w:r>
              <w:rPr>
                <w:noProof/>
                <w:webHidden/>
              </w:rPr>
              <w:instrText xml:space="preserve"> PAGEREF _Toc207109950 \h </w:instrText>
            </w:r>
            <w:r>
              <w:rPr>
                <w:noProof/>
                <w:webHidden/>
              </w:rPr>
            </w:r>
            <w:r>
              <w:rPr>
                <w:noProof/>
                <w:webHidden/>
              </w:rPr>
              <w:fldChar w:fldCharType="separate"/>
            </w:r>
            <w:r>
              <w:rPr>
                <w:noProof/>
                <w:webHidden/>
              </w:rPr>
              <w:t>25</w:t>
            </w:r>
            <w:r>
              <w:rPr>
                <w:noProof/>
                <w:webHidden/>
              </w:rPr>
              <w:fldChar w:fldCharType="end"/>
            </w:r>
          </w:hyperlink>
        </w:p>
        <w:p w14:paraId="69DD8E85" w14:textId="19D719E7" w:rsidR="00616891" w:rsidRDefault="00616891">
          <w:pPr>
            <w:pStyle w:val="TM2"/>
            <w:tabs>
              <w:tab w:val="left" w:pos="800"/>
              <w:tab w:val="right" w:leader="hyphen" w:pos="9629"/>
            </w:tabs>
            <w:rPr>
              <w:rFonts w:asciiTheme="minorHAnsi" w:eastAsiaTheme="minorEastAsia" w:hAnsiTheme="minorHAnsi" w:cstheme="minorBidi"/>
              <w:b w:val="0"/>
              <w:bCs w:val="0"/>
              <w:noProof/>
              <w:sz w:val="22"/>
              <w:szCs w:val="22"/>
            </w:rPr>
          </w:pPr>
          <w:hyperlink w:anchor="_Toc207109951" w:history="1">
            <w:r w:rsidRPr="00F24F61">
              <w:rPr>
                <w:rStyle w:val="Lienhypertexte"/>
                <w:rFonts w:ascii="Arial" w:hAnsi="Arial" w:cs="Arial"/>
                <w:noProof/>
              </w:rPr>
              <w:t>9.5.5.</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Mesures de sécurité et de conformité</w:t>
            </w:r>
            <w:r>
              <w:rPr>
                <w:noProof/>
                <w:webHidden/>
              </w:rPr>
              <w:tab/>
            </w:r>
            <w:r>
              <w:rPr>
                <w:noProof/>
                <w:webHidden/>
              </w:rPr>
              <w:fldChar w:fldCharType="begin"/>
            </w:r>
            <w:r>
              <w:rPr>
                <w:noProof/>
                <w:webHidden/>
              </w:rPr>
              <w:instrText xml:space="preserve"> PAGEREF _Toc207109951 \h </w:instrText>
            </w:r>
            <w:r>
              <w:rPr>
                <w:noProof/>
                <w:webHidden/>
              </w:rPr>
            </w:r>
            <w:r>
              <w:rPr>
                <w:noProof/>
                <w:webHidden/>
              </w:rPr>
              <w:fldChar w:fldCharType="separate"/>
            </w:r>
            <w:r>
              <w:rPr>
                <w:noProof/>
                <w:webHidden/>
              </w:rPr>
              <w:t>26</w:t>
            </w:r>
            <w:r>
              <w:rPr>
                <w:noProof/>
                <w:webHidden/>
              </w:rPr>
              <w:fldChar w:fldCharType="end"/>
            </w:r>
          </w:hyperlink>
        </w:p>
        <w:p w14:paraId="73B167BE" w14:textId="12AED462" w:rsidR="00616891" w:rsidRDefault="00616891">
          <w:pPr>
            <w:pStyle w:val="TM2"/>
            <w:tabs>
              <w:tab w:val="left" w:pos="800"/>
              <w:tab w:val="right" w:leader="hyphen" w:pos="9629"/>
            </w:tabs>
            <w:rPr>
              <w:rFonts w:asciiTheme="minorHAnsi" w:eastAsiaTheme="minorEastAsia" w:hAnsiTheme="minorHAnsi" w:cstheme="minorBidi"/>
              <w:b w:val="0"/>
              <w:bCs w:val="0"/>
              <w:noProof/>
              <w:sz w:val="22"/>
              <w:szCs w:val="22"/>
            </w:rPr>
          </w:pPr>
          <w:hyperlink w:anchor="_Toc207109952" w:history="1">
            <w:r w:rsidRPr="00F24F61">
              <w:rPr>
                <w:rStyle w:val="Lienhypertexte"/>
                <w:rFonts w:ascii="Arial" w:hAnsi="Arial" w:cs="Arial"/>
                <w:noProof/>
              </w:rPr>
              <w:t>9.5.6.</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Exercice des droits des personnes</w:t>
            </w:r>
            <w:r>
              <w:rPr>
                <w:noProof/>
                <w:webHidden/>
              </w:rPr>
              <w:tab/>
            </w:r>
            <w:r>
              <w:rPr>
                <w:noProof/>
                <w:webHidden/>
              </w:rPr>
              <w:fldChar w:fldCharType="begin"/>
            </w:r>
            <w:r>
              <w:rPr>
                <w:noProof/>
                <w:webHidden/>
              </w:rPr>
              <w:instrText xml:space="preserve"> PAGEREF _Toc207109952 \h </w:instrText>
            </w:r>
            <w:r>
              <w:rPr>
                <w:noProof/>
                <w:webHidden/>
              </w:rPr>
            </w:r>
            <w:r>
              <w:rPr>
                <w:noProof/>
                <w:webHidden/>
              </w:rPr>
              <w:fldChar w:fldCharType="separate"/>
            </w:r>
            <w:r>
              <w:rPr>
                <w:noProof/>
                <w:webHidden/>
              </w:rPr>
              <w:t>27</w:t>
            </w:r>
            <w:r>
              <w:rPr>
                <w:noProof/>
                <w:webHidden/>
              </w:rPr>
              <w:fldChar w:fldCharType="end"/>
            </w:r>
          </w:hyperlink>
        </w:p>
        <w:p w14:paraId="77E5E5A5" w14:textId="1B40B322" w:rsidR="00616891" w:rsidRDefault="00616891">
          <w:pPr>
            <w:pStyle w:val="TM2"/>
            <w:tabs>
              <w:tab w:val="left" w:pos="800"/>
              <w:tab w:val="right" w:leader="hyphen" w:pos="9629"/>
            </w:tabs>
            <w:rPr>
              <w:rFonts w:asciiTheme="minorHAnsi" w:eastAsiaTheme="minorEastAsia" w:hAnsiTheme="minorHAnsi" w:cstheme="minorBidi"/>
              <w:b w:val="0"/>
              <w:bCs w:val="0"/>
              <w:noProof/>
              <w:sz w:val="22"/>
              <w:szCs w:val="22"/>
            </w:rPr>
          </w:pPr>
          <w:hyperlink w:anchor="_Toc207109953" w:history="1">
            <w:r w:rsidRPr="00F24F61">
              <w:rPr>
                <w:rStyle w:val="Lienhypertexte"/>
                <w:rFonts w:ascii="Arial" w:hAnsi="Arial" w:cs="Arial"/>
                <w:noProof/>
              </w:rPr>
              <w:t>9.5.7.</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Sort des données</w:t>
            </w:r>
            <w:r>
              <w:rPr>
                <w:noProof/>
                <w:webHidden/>
              </w:rPr>
              <w:tab/>
            </w:r>
            <w:r>
              <w:rPr>
                <w:noProof/>
                <w:webHidden/>
              </w:rPr>
              <w:fldChar w:fldCharType="begin"/>
            </w:r>
            <w:r>
              <w:rPr>
                <w:noProof/>
                <w:webHidden/>
              </w:rPr>
              <w:instrText xml:space="preserve"> PAGEREF _Toc207109953 \h </w:instrText>
            </w:r>
            <w:r>
              <w:rPr>
                <w:noProof/>
                <w:webHidden/>
              </w:rPr>
            </w:r>
            <w:r>
              <w:rPr>
                <w:noProof/>
                <w:webHidden/>
              </w:rPr>
              <w:fldChar w:fldCharType="separate"/>
            </w:r>
            <w:r>
              <w:rPr>
                <w:noProof/>
                <w:webHidden/>
              </w:rPr>
              <w:t>28</w:t>
            </w:r>
            <w:r>
              <w:rPr>
                <w:noProof/>
                <w:webHidden/>
              </w:rPr>
              <w:fldChar w:fldCharType="end"/>
            </w:r>
          </w:hyperlink>
        </w:p>
        <w:p w14:paraId="49A7F46F" w14:textId="5ED106CD" w:rsidR="00616891" w:rsidRDefault="00616891">
          <w:pPr>
            <w:pStyle w:val="TM1"/>
            <w:rPr>
              <w:rFonts w:asciiTheme="minorHAnsi" w:eastAsiaTheme="minorEastAsia" w:hAnsiTheme="minorHAnsi" w:cstheme="minorBidi"/>
              <w:b w:val="0"/>
              <w:bCs w:val="0"/>
              <w:caps w:val="0"/>
              <w:sz w:val="22"/>
              <w:szCs w:val="22"/>
            </w:rPr>
          </w:pPr>
          <w:hyperlink w:anchor="_Toc207109954" w:history="1">
            <w:r w:rsidRPr="00F24F61">
              <w:rPr>
                <w:rStyle w:val="Lienhypertexte"/>
                <w:rFonts w:cs="Arial"/>
              </w:rPr>
              <w:t>10.</w:t>
            </w:r>
            <w:r>
              <w:rPr>
                <w:rFonts w:asciiTheme="minorHAnsi" w:eastAsiaTheme="minorEastAsia" w:hAnsiTheme="minorHAnsi" w:cstheme="minorBidi"/>
                <w:b w:val="0"/>
                <w:bCs w:val="0"/>
                <w:caps w:val="0"/>
                <w:sz w:val="22"/>
                <w:szCs w:val="22"/>
              </w:rPr>
              <w:tab/>
            </w:r>
            <w:r w:rsidRPr="00F24F61">
              <w:rPr>
                <w:rStyle w:val="Lienhypertexte"/>
                <w:rFonts w:cs="Arial"/>
              </w:rPr>
              <w:t>Ressources humaines</w:t>
            </w:r>
            <w:r>
              <w:rPr>
                <w:webHidden/>
              </w:rPr>
              <w:tab/>
            </w:r>
            <w:r>
              <w:rPr>
                <w:webHidden/>
              </w:rPr>
              <w:fldChar w:fldCharType="begin"/>
            </w:r>
            <w:r>
              <w:rPr>
                <w:webHidden/>
              </w:rPr>
              <w:instrText xml:space="preserve"> PAGEREF _Toc207109954 \h </w:instrText>
            </w:r>
            <w:r>
              <w:rPr>
                <w:webHidden/>
              </w:rPr>
            </w:r>
            <w:r>
              <w:rPr>
                <w:webHidden/>
              </w:rPr>
              <w:fldChar w:fldCharType="separate"/>
            </w:r>
            <w:r>
              <w:rPr>
                <w:webHidden/>
              </w:rPr>
              <w:t>28</w:t>
            </w:r>
            <w:r>
              <w:rPr>
                <w:webHidden/>
              </w:rPr>
              <w:fldChar w:fldCharType="end"/>
            </w:r>
          </w:hyperlink>
        </w:p>
        <w:p w14:paraId="4B592C27" w14:textId="39E46853" w:rsidR="00616891" w:rsidRDefault="00616891">
          <w:pPr>
            <w:pStyle w:val="TM2"/>
            <w:tabs>
              <w:tab w:val="left" w:pos="1000"/>
              <w:tab w:val="right" w:leader="hyphen" w:pos="9629"/>
            </w:tabs>
            <w:rPr>
              <w:rFonts w:asciiTheme="minorHAnsi" w:eastAsiaTheme="minorEastAsia" w:hAnsiTheme="minorHAnsi" w:cstheme="minorBidi"/>
              <w:b w:val="0"/>
              <w:bCs w:val="0"/>
              <w:noProof/>
              <w:sz w:val="22"/>
              <w:szCs w:val="22"/>
            </w:rPr>
          </w:pPr>
          <w:hyperlink w:anchor="_Toc207109955" w:history="1">
            <w:r w:rsidRPr="00F24F61">
              <w:rPr>
                <w:rStyle w:val="Lienhypertexte"/>
                <w:rFonts w:ascii="Arial" w:hAnsi="Arial" w:cs="Arial"/>
                <w:noProof/>
              </w:rPr>
              <w:t>10.1.1.</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Obligations réglementaires relatives à la protection du personnel</w:t>
            </w:r>
            <w:r>
              <w:rPr>
                <w:noProof/>
                <w:webHidden/>
              </w:rPr>
              <w:tab/>
            </w:r>
            <w:r>
              <w:rPr>
                <w:noProof/>
                <w:webHidden/>
              </w:rPr>
              <w:fldChar w:fldCharType="begin"/>
            </w:r>
            <w:r>
              <w:rPr>
                <w:noProof/>
                <w:webHidden/>
              </w:rPr>
              <w:instrText xml:space="preserve"> PAGEREF _Toc207109955 \h </w:instrText>
            </w:r>
            <w:r>
              <w:rPr>
                <w:noProof/>
                <w:webHidden/>
              </w:rPr>
            </w:r>
            <w:r>
              <w:rPr>
                <w:noProof/>
                <w:webHidden/>
              </w:rPr>
              <w:fldChar w:fldCharType="separate"/>
            </w:r>
            <w:r>
              <w:rPr>
                <w:noProof/>
                <w:webHidden/>
              </w:rPr>
              <w:t>29</w:t>
            </w:r>
            <w:r>
              <w:rPr>
                <w:noProof/>
                <w:webHidden/>
              </w:rPr>
              <w:fldChar w:fldCharType="end"/>
            </w:r>
          </w:hyperlink>
        </w:p>
        <w:p w14:paraId="36FFA83D" w14:textId="4E1A1BE3" w:rsidR="00616891" w:rsidRDefault="00616891">
          <w:pPr>
            <w:pStyle w:val="TM2"/>
            <w:tabs>
              <w:tab w:val="left" w:pos="1000"/>
              <w:tab w:val="right" w:leader="hyphen" w:pos="9629"/>
            </w:tabs>
            <w:rPr>
              <w:rFonts w:asciiTheme="minorHAnsi" w:eastAsiaTheme="minorEastAsia" w:hAnsiTheme="minorHAnsi" w:cstheme="minorBidi"/>
              <w:b w:val="0"/>
              <w:bCs w:val="0"/>
              <w:noProof/>
              <w:sz w:val="22"/>
              <w:szCs w:val="22"/>
            </w:rPr>
          </w:pPr>
          <w:hyperlink w:anchor="_Toc207109956" w:history="1">
            <w:r w:rsidRPr="00F24F61">
              <w:rPr>
                <w:rStyle w:val="Lienhypertexte"/>
                <w:rFonts w:ascii="Arial" w:hAnsi="Arial" w:cs="Arial"/>
                <w:noProof/>
              </w:rPr>
              <w:t>10.1.2.</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Obligation annexe de désigner un personnel référent</w:t>
            </w:r>
            <w:r>
              <w:rPr>
                <w:noProof/>
                <w:webHidden/>
              </w:rPr>
              <w:tab/>
            </w:r>
            <w:r>
              <w:rPr>
                <w:noProof/>
                <w:webHidden/>
              </w:rPr>
              <w:fldChar w:fldCharType="begin"/>
            </w:r>
            <w:r>
              <w:rPr>
                <w:noProof/>
                <w:webHidden/>
              </w:rPr>
              <w:instrText xml:space="preserve"> PAGEREF _Toc207109956 \h </w:instrText>
            </w:r>
            <w:r>
              <w:rPr>
                <w:noProof/>
                <w:webHidden/>
              </w:rPr>
            </w:r>
            <w:r>
              <w:rPr>
                <w:noProof/>
                <w:webHidden/>
              </w:rPr>
              <w:fldChar w:fldCharType="separate"/>
            </w:r>
            <w:r>
              <w:rPr>
                <w:noProof/>
                <w:webHidden/>
              </w:rPr>
              <w:t>30</w:t>
            </w:r>
            <w:r>
              <w:rPr>
                <w:noProof/>
                <w:webHidden/>
              </w:rPr>
              <w:fldChar w:fldCharType="end"/>
            </w:r>
          </w:hyperlink>
        </w:p>
        <w:p w14:paraId="08E5FE5C" w14:textId="2453351C" w:rsidR="00616891" w:rsidRDefault="00616891">
          <w:pPr>
            <w:pStyle w:val="TM1"/>
            <w:rPr>
              <w:rFonts w:asciiTheme="minorHAnsi" w:eastAsiaTheme="minorEastAsia" w:hAnsiTheme="minorHAnsi" w:cstheme="minorBidi"/>
              <w:b w:val="0"/>
              <w:bCs w:val="0"/>
              <w:caps w:val="0"/>
              <w:sz w:val="22"/>
              <w:szCs w:val="22"/>
            </w:rPr>
          </w:pPr>
          <w:hyperlink w:anchor="_Toc207109957" w:history="1">
            <w:r w:rsidRPr="00F24F61">
              <w:rPr>
                <w:rStyle w:val="Lienhypertexte"/>
                <w:rFonts w:cs="Arial"/>
              </w:rPr>
              <w:t>11.</w:t>
            </w:r>
            <w:r>
              <w:rPr>
                <w:rFonts w:asciiTheme="minorHAnsi" w:eastAsiaTheme="minorEastAsia" w:hAnsiTheme="minorHAnsi" w:cstheme="minorBidi"/>
                <w:b w:val="0"/>
                <w:bCs w:val="0"/>
                <w:caps w:val="0"/>
                <w:sz w:val="22"/>
                <w:szCs w:val="22"/>
              </w:rPr>
              <w:tab/>
            </w:r>
            <w:r w:rsidRPr="00F24F61">
              <w:rPr>
                <w:rStyle w:val="Lienhypertexte"/>
                <w:rFonts w:cs="Arial"/>
              </w:rPr>
              <w:t>Obligations du pouvoir adjudicateur</w:t>
            </w:r>
            <w:r>
              <w:rPr>
                <w:webHidden/>
              </w:rPr>
              <w:tab/>
            </w:r>
            <w:r>
              <w:rPr>
                <w:webHidden/>
              </w:rPr>
              <w:fldChar w:fldCharType="begin"/>
            </w:r>
            <w:r>
              <w:rPr>
                <w:webHidden/>
              </w:rPr>
              <w:instrText xml:space="preserve"> PAGEREF _Toc207109957 \h </w:instrText>
            </w:r>
            <w:r>
              <w:rPr>
                <w:webHidden/>
              </w:rPr>
            </w:r>
            <w:r>
              <w:rPr>
                <w:webHidden/>
              </w:rPr>
              <w:fldChar w:fldCharType="separate"/>
            </w:r>
            <w:r>
              <w:rPr>
                <w:webHidden/>
              </w:rPr>
              <w:t>31</w:t>
            </w:r>
            <w:r>
              <w:rPr>
                <w:webHidden/>
              </w:rPr>
              <w:fldChar w:fldCharType="end"/>
            </w:r>
          </w:hyperlink>
        </w:p>
        <w:p w14:paraId="7A5BCCDC" w14:textId="207A779E" w:rsidR="00616891" w:rsidRDefault="00616891">
          <w:pPr>
            <w:pStyle w:val="TM2"/>
            <w:tabs>
              <w:tab w:val="left" w:pos="800"/>
              <w:tab w:val="right" w:leader="hyphen" w:pos="9629"/>
            </w:tabs>
            <w:rPr>
              <w:rFonts w:asciiTheme="minorHAnsi" w:eastAsiaTheme="minorEastAsia" w:hAnsiTheme="minorHAnsi" w:cstheme="minorBidi"/>
              <w:b w:val="0"/>
              <w:bCs w:val="0"/>
              <w:noProof/>
              <w:sz w:val="22"/>
              <w:szCs w:val="22"/>
            </w:rPr>
          </w:pPr>
          <w:hyperlink w:anchor="_Toc207109958" w:history="1">
            <w:r w:rsidRPr="00F24F61">
              <w:rPr>
                <w:rStyle w:val="Lienhypertexte"/>
                <w:rFonts w:ascii="Arial" w:hAnsi="Arial" w:cs="Arial"/>
                <w:noProof/>
              </w:rPr>
              <w:t>11.1.</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Représentants du Pouvoir adjudicateur</w:t>
            </w:r>
            <w:r>
              <w:rPr>
                <w:noProof/>
                <w:webHidden/>
              </w:rPr>
              <w:tab/>
            </w:r>
            <w:r>
              <w:rPr>
                <w:noProof/>
                <w:webHidden/>
              </w:rPr>
              <w:fldChar w:fldCharType="begin"/>
            </w:r>
            <w:r>
              <w:rPr>
                <w:noProof/>
                <w:webHidden/>
              </w:rPr>
              <w:instrText xml:space="preserve"> PAGEREF _Toc207109958 \h </w:instrText>
            </w:r>
            <w:r>
              <w:rPr>
                <w:noProof/>
                <w:webHidden/>
              </w:rPr>
            </w:r>
            <w:r>
              <w:rPr>
                <w:noProof/>
                <w:webHidden/>
              </w:rPr>
              <w:fldChar w:fldCharType="separate"/>
            </w:r>
            <w:r>
              <w:rPr>
                <w:noProof/>
                <w:webHidden/>
              </w:rPr>
              <w:t>31</w:t>
            </w:r>
            <w:r>
              <w:rPr>
                <w:noProof/>
                <w:webHidden/>
              </w:rPr>
              <w:fldChar w:fldCharType="end"/>
            </w:r>
          </w:hyperlink>
        </w:p>
        <w:p w14:paraId="2ECF1207" w14:textId="6AAC23B8" w:rsidR="00616891" w:rsidRDefault="00616891">
          <w:pPr>
            <w:pStyle w:val="TM2"/>
            <w:tabs>
              <w:tab w:val="left" w:pos="800"/>
              <w:tab w:val="right" w:leader="hyphen" w:pos="9629"/>
            </w:tabs>
            <w:rPr>
              <w:rFonts w:asciiTheme="minorHAnsi" w:eastAsiaTheme="minorEastAsia" w:hAnsiTheme="minorHAnsi" w:cstheme="minorBidi"/>
              <w:b w:val="0"/>
              <w:bCs w:val="0"/>
              <w:noProof/>
              <w:sz w:val="22"/>
              <w:szCs w:val="22"/>
            </w:rPr>
          </w:pPr>
          <w:hyperlink w:anchor="_Toc207109959" w:history="1">
            <w:r w:rsidRPr="00F24F61">
              <w:rPr>
                <w:rStyle w:val="Lienhypertexte"/>
                <w:rFonts w:ascii="Arial" w:hAnsi="Arial" w:cs="Arial"/>
                <w:noProof/>
              </w:rPr>
              <w:t>11.2.</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Obligation de collaboration</w:t>
            </w:r>
            <w:r>
              <w:rPr>
                <w:noProof/>
                <w:webHidden/>
              </w:rPr>
              <w:tab/>
            </w:r>
            <w:r>
              <w:rPr>
                <w:noProof/>
                <w:webHidden/>
              </w:rPr>
              <w:fldChar w:fldCharType="begin"/>
            </w:r>
            <w:r>
              <w:rPr>
                <w:noProof/>
                <w:webHidden/>
              </w:rPr>
              <w:instrText xml:space="preserve"> PAGEREF _Toc207109959 \h </w:instrText>
            </w:r>
            <w:r>
              <w:rPr>
                <w:noProof/>
                <w:webHidden/>
              </w:rPr>
            </w:r>
            <w:r>
              <w:rPr>
                <w:noProof/>
                <w:webHidden/>
              </w:rPr>
              <w:fldChar w:fldCharType="separate"/>
            </w:r>
            <w:r>
              <w:rPr>
                <w:noProof/>
                <w:webHidden/>
              </w:rPr>
              <w:t>31</w:t>
            </w:r>
            <w:r>
              <w:rPr>
                <w:noProof/>
                <w:webHidden/>
              </w:rPr>
              <w:fldChar w:fldCharType="end"/>
            </w:r>
          </w:hyperlink>
        </w:p>
        <w:p w14:paraId="58F364FE" w14:textId="79BDBF2F" w:rsidR="00616891" w:rsidRDefault="00616891">
          <w:pPr>
            <w:pStyle w:val="TM1"/>
            <w:rPr>
              <w:rFonts w:asciiTheme="minorHAnsi" w:eastAsiaTheme="minorEastAsia" w:hAnsiTheme="minorHAnsi" w:cstheme="minorBidi"/>
              <w:b w:val="0"/>
              <w:bCs w:val="0"/>
              <w:caps w:val="0"/>
              <w:sz w:val="22"/>
              <w:szCs w:val="22"/>
            </w:rPr>
          </w:pPr>
          <w:hyperlink w:anchor="_Toc207109960" w:history="1">
            <w:r w:rsidRPr="00F24F61">
              <w:rPr>
                <w:rStyle w:val="Lienhypertexte"/>
                <w:rFonts w:cs="Arial"/>
              </w:rPr>
              <w:t>12.</w:t>
            </w:r>
            <w:r>
              <w:rPr>
                <w:rFonts w:asciiTheme="minorHAnsi" w:eastAsiaTheme="minorEastAsia" w:hAnsiTheme="minorHAnsi" w:cstheme="minorBidi"/>
                <w:b w:val="0"/>
                <w:bCs w:val="0"/>
                <w:caps w:val="0"/>
                <w:sz w:val="22"/>
                <w:szCs w:val="22"/>
              </w:rPr>
              <w:tab/>
            </w:r>
            <w:r w:rsidRPr="00F24F61">
              <w:rPr>
                <w:rStyle w:val="Lienhypertexte"/>
                <w:rFonts w:cs="Arial"/>
              </w:rPr>
              <w:t>Clause résolutoire et clause pénale</w:t>
            </w:r>
            <w:r>
              <w:rPr>
                <w:webHidden/>
              </w:rPr>
              <w:tab/>
            </w:r>
            <w:r>
              <w:rPr>
                <w:webHidden/>
              </w:rPr>
              <w:fldChar w:fldCharType="begin"/>
            </w:r>
            <w:r>
              <w:rPr>
                <w:webHidden/>
              </w:rPr>
              <w:instrText xml:space="preserve"> PAGEREF _Toc207109960 \h </w:instrText>
            </w:r>
            <w:r>
              <w:rPr>
                <w:webHidden/>
              </w:rPr>
            </w:r>
            <w:r>
              <w:rPr>
                <w:webHidden/>
              </w:rPr>
              <w:fldChar w:fldCharType="separate"/>
            </w:r>
            <w:r>
              <w:rPr>
                <w:webHidden/>
              </w:rPr>
              <w:t>32</w:t>
            </w:r>
            <w:r>
              <w:rPr>
                <w:webHidden/>
              </w:rPr>
              <w:fldChar w:fldCharType="end"/>
            </w:r>
          </w:hyperlink>
        </w:p>
        <w:p w14:paraId="0C7644EF" w14:textId="11A0DDD8" w:rsidR="00616891" w:rsidRDefault="00616891">
          <w:pPr>
            <w:pStyle w:val="TM2"/>
            <w:tabs>
              <w:tab w:val="left" w:pos="800"/>
              <w:tab w:val="right" w:leader="hyphen" w:pos="9629"/>
            </w:tabs>
            <w:rPr>
              <w:rFonts w:asciiTheme="minorHAnsi" w:eastAsiaTheme="minorEastAsia" w:hAnsiTheme="minorHAnsi" w:cstheme="minorBidi"/>
              <w:b w:val="0"/>
              <w:bCs w:val="0"/>
              <w:noProof/>
              <w:sz w:val="22"/>
              <w:szCs w:val="22"/>
            </w:rPr>
          </w:pPr>
          <w:hyperlink w:anchor="_Toc207109961" w:history="1">
            <w:r w:rsidRPr="00F24F61">
              <w:rPr>
                <w:rStyle w:val="Lienhypertexte"/>
                <w:rFonts w:ascii="Arial" w:hAnsi="Arial" w:cs="Arial"/>
                <w:noProof/>
              </w:rPr>
              <w:t>12.1.</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Clause résolutoire</w:t>
            </w:r>
            <w:r>
              <w:rPr>
                <w:noProof/>
                <w:webHidden/>
              </w:rPr>
              <w:tab/>
            </w:r>
            <w:r>
              <w:rPr>
                <w:noProof/>
                <w:webHidden/>
              </w:rPr>
              <w:fldChar w:fldCharType="begin"/>
            </w:r>
            <w:r>
              <w:rPr>
                <w:noProof/>
                <w:webHidden/>
              </w:rPr>
              <w:instrText xml:space="preserve"> PAGEREF _Toc207109961 \h </w:instrText>
            </w:r>
            <w:r>
              <w:rPr>
                <w:noProof/>
                <w:webHidden/>
              </w:rPr>
            </w:r>
            <w:r>
              <w:rPr>
                <w:noProof/>
                <w:webHidden/>
              </w:rPr>
              <w:fldChar w:fldCharType="separate"/>
            </w:r>
            <w:r>
              <w:rPr>
                <w:noProof/>
                <w:webHidden/>
              </w:rPr>
              <w:t>32</w:t>
            </w:r>
            <w:r>
              <w:rPr>
                <w:noProof/>
                <w:webHidden/>
              </w:rPr>
              <w:fldChar w:fldCharType="end"/>
            </w:r>
          </w:hyperlink>
        </w:p>
        <w:p w14:paraId="303F4471" w14:textId="4BD89686" w:rsidR="00616891" w:rsidRDefault="00616891">
          <w:pPr>
            <w:pStyle w:val="TM2"/>
            <w:tabs>
              <w:tab w:val="left" w:pos="1000"/>
              <w:tab w:val="right" w:leader="hyphen" w:pos="9629"/>
            </w:tabs>
            <w:rPr>
              <w:rFonts w:asciiTheme="minorHAnsi" w:eastAsiaTheme="minorEastAsia" w:hAnsiTheme="minorHAnsi" w:cstheme="minorBidi"/>
              <w:b w:val="0"/>
              <w:bCs w:val="0"/>
              <w:noProof/>
              <w:sz w:val="22"/>
              <w:szCs w:val="22"/>
            </w:rPr>
          </w:pPr>
          <w:hyperlink w:anchor="_Toc207109962" w:history="1">
            <w:r w:rsidRPr="00F24F61">
              <w:rPr>
                <w:rStyle w:val="Lienhypertexte"/>
                <w:rFonts w:ascii="Arial" w:eastAsia="SimSun" w:hAnsi="Arial" w:cs="Arial"/>
                <w:noProof/>
              </w:rPr>
              <w:t>12.1.1.</w:t>
            </w:r>
            <w:r>
              <w:rPr>
                <w:rFonts w:asciiTheme="minorHAnsi" w:eastAsiaTheme="minorEastAsia" w:hAnsiTheme="minorHAnsi" w:cstheme="minorBidi"/>
                <w:b w:val="0"/>
                <w:bCs w:val="0"/>
                <w:noProof/>
                <w:sz w:val="22"/>
                <w:szCs w:val="22"/>
              </w:rPr>
              <w:tab/>
            </w:r>
            <w:r w:rsidRPr="00F24F61">
              <w:rPr>
                <w:rStyle w:val="Lienhypertexte"/>
                <w:rFonts w:ascii="Arial" w:eastAsia="SimSun" w:hAnsi="Arial" w:cs="Arial"/>
                <w:noProof/>
              </w:rPr>
              <w:t>Résiliation pour faute du Titulaire</w:t>
            </w:r>
            <w:r>
              <w:rPr>
                <w:noProof/>
                <w:webHidden/>
              </w:rPr>
              <w:tab/>
            </w:r>
            <w:r>
              <w:rPr>
                <w:noProof/>
                <w:webHidden/>
              </w:rPr>
              <w:fldChar w:fldCharType="begin"/>
            </w:r>
            <w:r>
              <w:rPr>
                <w:noProof/>
                <w:webHidden/>
              </w:rPr>
              <w:instrText xml:space="preserve"> PAGEREF _Toc207109962 \h </w:instrText>
            </w:r>
            <w:r>
              <w:rPr>
                <w:noProof/>
                <w:webHidden/>
              </w:rPr>
            </w:r>
            <w:r>
              <w:rPr>
                <w:noProof/>
                <w:webHidden/>
              </w:rPr>
              <w:fldChar w:fldCharType="separate"/>
            </w:r>
            <w:r>
              <w:rPr>
                <w:noProof/>
                <w:webHidden/>
              </w:rPr>
              <w:t>32</w:t>
            </w:r>
            <w:r>
              <w:rPr>
                <w:noProof/>
                <w:webHidden/>
              </w:rPr>
              <w:fldChar w:fldCharType="end"/>
            </w:r>
          </w:hyperlink>
        </w:p>
        <w:p w14:paraId="06315EB3" w14:textId="7D5FDA29" w:rsidR="00616891" w:rsidRDefault="00616891">
          <w:pPr>
            <w:pStyle w:val="TM2"/>
            <w:tabs>
              <w:tab w:val="left" w:pos="1000"/>
              <w:tab w:val="right" w:leader="hyphen" w:pos="9629"/>
            </w:tabs>
            <w:rPr>
              <w:rFonts w:asciiTheme="minorHAnsi" w:eastAsiaTheme="minorEastAsia" w:hAnsiTheme="minorHAnsi" w:cstheme="minorBidi"/>
              <w:b w:val="0"/>
              <w:bCs w:val="0"/>
              <w:noProof/>
              <w:sz w:val="22"/>
              <w:szCs w:val="22"/>
            </w:rPr>
          </w:pPr>
          <w:hyperlink w:anchor="_Toc207109963" w:history="1">
            <w:r w:rsidRPr="00F24F61">
              <w:rPr>
                <w:rStyle w:val="Lienhypertexte"/>
                <w:rFonts w:ascii="Arial" w:eastAsia="SimSun" w:hAnsi="Arial" w:cs="Arial"/>
                <w:noProof/>
              </w:rPr>
              <w:t>12.1.2.</w:t>
            </w:r>
            <w:r>
              <w:rPr>
                <w:rFonts w:asciiTheme="minorHAnsi" w:eastAsiaTheme="minorEastAsia" w:hAnsiTheme="minorHAnsi" w:cstheme="minorBidi"/>
                <w:b w:val="0"/>
                <w:bCs w:val="0"/>
                <w:noProof/>
                <w:sz w:val="22"/>
                <w:szCs w:val="22"/>
              </w:rPr>
              <w:tab/>
            </w:r>
            <w:r w:rsidRPr="00F24F61">
              <w:rPr>
                <w:rStyle w:val="Lienhypertexte"/>
                <w:rFonts w:ascii="Arial" w:eastAsia="SimSun" w:hAnsi="Arial" w:cs="Arial"/>
                <w:noProof/>
              </w:rPr>
              <w:t>Résiliation pour motif d’intérêt général</w:t>
            </w:r>
            <w:r>
              <w:rPr>
                <w:noProof/>
                <w:webHidden/>
              </w:rPr>
              <w:tab/>
            </w:r>
            <w:r>
              <w:rPr>
                <w:noProof/>
                <w:webHidden/>
              </w:rPr>
              <w:fldChar w:fldCharType="begin"/>
            </w:r>
            <w:r>
              <w:rPr>
                <w:noProof/>
                <w:webHidden/>
              </w:rPr>
              <w:instrText xml:space="preserve"> PAGEREF _Toc207109963 \h </w:instrText>
            </w:r>
            <w:r>
              <w:rPr>
                <w:noProof/>
                <w:webHidden/>
              </w:rPr>
            </w:r>
            <w:r>
              <w:rPr>
                <w:noProof/>
                <w:webHidden/>
              </w:rPr>
              <w:fldChar w:fldCharType="separate"/>
            </w:r>
            <w:r>
              <w:rPr>
                <w:noProof/>
                <w:webHidden/>
              </w:rPr>
              <w:t>33</w:t>
            </w:r>
            <w:r>
              <w:rPr>
                <w:noProof/>
                <w:webHidden/>
              </w:rPr>
              <w:fldChar w:fldCharType="end"/>
            </w:r>
          </w:hyperlink>
        </w:p>
        <w:p w14:paraId="2F0A9C9F" w14:textId="4F6E380C" w:rsidR="00616891" w:rsidRDefault="00616891">
          <w:pPr>
            <w:pStyle w:val="TM2"/>
            <w:tabs>
              <w:tab w:val="left" w:pos="1000"/>
              <w:tab w:val="right" w:leader="hyphen" w:pos="9629"/>
            </w:tabs>
            <w:rPr>
              <w:rFonts w:asciiTheme="minorHAnsi" w:eastAsiaTheme="minorEastAsia" w:hAnsiTheme="minorHAnsi" w:cstheme="minorBidi"/>
              <w:b w:val="0"/>
              <w:bCs w:val="0"/>
              <w:noProof/>
              <w:sz w:val="22"/>
              <w:szCs w:val="22"/>
            </w:rPr>
          </w:pPr>
          <w:hyperlink w:anchor="_Toc207109964" w:history="1">
            <w:r w:rsidRPr="00F24F61">
              <w:rPr>
                <w:rStyle w:val="Lienhypertexte"/>
                <w:rFonts w:ascii="Arial" w:eastAsia="SimSun" w:hAnsi="Arial" w:cs="Arial"/>
                <w:noProof/>
              </w:rPr>
              <w:t>12.1.3.</w:t>
            </w:r>
            <w:r>
              <w:rPr>
                <w:rFonts w:asciiTheme="minorHAnsi" w:eastAsiaTheme="minorEastAsia" w:hAnsiTheme="minorHAnsi" w:cstheme="minorBidi"/>
                <w:b w:val="0"/>
                <w:bCs w:val="0"/>
                <w:noProof/>
                <w:sz w:val="22"/>
                <w:szCs w:val="22"/>
              </w:rPr>
              <w:tab/>
            </w:r>
            <w:r w:rsidRPr="00F24F61">
              <w:rPr>
                <w:rStyle w:val="Lienhypertexte"/>
                <w:rFonts w:ascii="Arial" w:eastAsia="SimSun" w:hAnsi="Arial" w:cs="Arial"/>
                <w:noProof/>
              </w:rPr>
              <w:t>Résiliation pour causes extérieures</w:t>
            </w:r>
            <w:r>
              <w:rPr>
                <w:noProof/>
                <w:webHidden/>
              </w:rPr>
              <w:tab/>
            </w:r>
            <w:r>
              <w:rPr>
                <w:noProof/>
                <w:webHidden/>
              </w:rPr>
              <w:fldChar w:fldCharType="begin"/>
            </w:r>
            <w:r>
              <w:rPr>
                <w:noProof/>
                <w:webHidden/>
              </w:rPr>
              <w:instrText xml:space="preserve"> PAGEREF _Toc207109964 \h </w:instrText>
            </w:r>
            <w:r>
              <w:rPr>
                <w:noProof/>
                <w:webHidden/>
              </w:rPr>
            </w:r>
            <w:r>
              <w:rPr>
                <w:noProof/>
                <w:webHidden/>
              </w:rPr>
              <w:fldChar w:fldCharType="separate"/>
            </w:r>
            <w:r>
              <w:rPr>
                <w:noProof/>
                <w:webHidden/>
              </w:rPr>
              <w:t>34</w:t>
            </w:r>
            <w:r>
              <w:rPr>
                <w:noProof/>
                <w:webHidden/>
              </w:rPr>
              <w:fldChar w:fldCharType="end"/>
            </w:r>
          </w:hyperlink>
        </w:p>
        <w:p w14:paraId="45273DF4" w14:textId="0E1DEAA8" w:rsidR="00616891" w:rsidRDefault="00616891">
          <w:pPr>
            <w:pStyle w:val="TM2"/>
            <w:tabs>
              <w:tab w:val="left" w:pos="1000"/>
              <w:tab w:val="right" w:leader="hyphen" w:pos="9629"/>
            </w:tabs>
            <w:rPr>
              <w:rFonts w:asciiTheme="minorHAnsi" w:eastAsiaTheme="minorEastAsia" w:hAnsiTheme="minorHAnsi" w:cstheme="minorBidi"/>
              <w:b w:val="0"/>
              <w:bCs w:val="0"/>
              <w:noProof/>
              <w:sz w:val="22"/>
              <w:szCs w:val="22"/>
            </w:rPr>
          </w:pPr>
          <w:hyperlink w:anchor="_Toc207109965" w:history="1">
            <w:r w:rsidRPr="00F24F61">
              <w:rPr>
                <w:rStyle w:val="Lienhypertexte"/>
                <w:rFonts w:ascii="Arial" w:eastAsia="SimSun" w:hAnsi="Arial" w:cs="Arial"/>
                <w:noProof/>
              </w:rPr>
              <w:t>12.1.4.</w:t>
            </w:r>
            <w:r>
              <w:rPr>
                <w:rFonts w:asciiTheme="minorHAnsi" w:eastAsiaTheme="minorEastAsia" w:hAnsiTheme="minorHAnsi" w:cstheme="minorBidi"/>
                <w:b w:val="0"/>
                <w:bCs w:val="0"/>
                <w:noProof/>
                <w:sz w:val="22"/>
                <w:szCs w:val="22"/>
              </w:rPr>
              <w:tab/>
            </w:r>
            <w:r w:rsidRPr="00F24F61">
              <w:rPr>
                <w:rStyle w:val="Lienhypertexte"/>
                <w:rFonts w:ascii="Arial" w:eastAsia="SimSun" w:hAnsi="Arial" w:cs="Arial"/>
                <w:noProof/>
              </w:rPr>
              <w:t>Décès ou incapacité civile du Titulaire</w:t>
            </w:r>
            <w:r>
              <w:rPr>
                <w:noProof/>
                <w:webHidden/>
              </w:rPr>
              <w:tab/>
            </w:r>
            <w:r>
              <w:rPr>
                <w:noProof/>
                <w:webHidden/>
              </w:rPr>
              <w:fldChar w:fldCharType="begin"/>
            </w:r>
            <w:r>
              <w:rPr>
                <w:noProof/>
                <w:webHidden/>
              </w:rPr>
              <w:instrText xml:space="preserve"> PAGEREF _Toc207109965 \h </w:instrText>
            </w:r>
            <w:r>
              <w:rPr>
                <w:noProof/>
                <w:webHidden/>
              </w:rPr>
            </w:r>
            <w:r>
              <w:rPr>
                <w:noProof/>
                <w:webHidden/>
              </w:rPr>
              <w:fldChar w:fldCharType="separate"/>
            </w:r>
            <w:r>
              <w:rPr>
                <w:noProof/>
                <w:webHidden/>
              </w:rPr>
              <w:t>34</w:t>
            </w:r>
            <w:r>
              <w:rPr>
                <w:noProof/>
                <w:webHidden/>
              </w:rPr>
              <w:fldChar w:fldCharType="end"/>
            </w:r>
          </w:hyperlink>
        </w:p>
        <w:p w14:paraId="0D808A58" w14:textId="6ECA380F" w:rsidR="00616891" w:rsidRDefault="00616891">
          <w:pPr>
            <w:pStyle w:val="TM2"/>
            <w:tabs>
              <w:tab w:val="left" w:pos="1000"/>
              <w:tab w:val="right" w:leader="hyphen" w:pos="9629"/>
            </w:tabs>
            <w:rPr>
              <w:rFonts w:asciiTheme="minorHAnsi" w:eastAsiaTheme="minorEastAsia" w:hAnsiTheme="minorHAnsi" w:cstheme="minorBidi"/>
              <w:b w:val="0"/>
              <w:bCs w:val="0"/>
              <w:noProof/>
              <w:sz w:val="22"/>
              <w:szCs w:val="22"/>
            </w:rPr>
          </w:pPr>
          <w:hyperlink w:anchor="_Toc207109966" w:history="1">
            <w:r w:rsidRPr="00F24F61">
              <w:rPr>
                <w:rStyle w:val="Lienhypertexte"/>
                <w:rFonts w:ascii="Arial" w:eastAsia="SimSun" w:hAnsi="Arial" w:cs="Arial"/>
                <w:noProof/>
              </w:rPr>
              <w:t>12.1.5.</w:t>
            </w:r>
            <w:r>
              <w:rPr>
                <w:rFonts w:asciiTheme="minorHAnsi" w:eastAsiaTheme="minorEastAsia" w:hAnsiTheme="minorHAnsi" w:cstheme="minorBidi"/>
                <w:b w:val="0"/>
                <w:bCs w:val="0"/>
                <w:noProof/>
                <w:sz w:val="22"/>
                <w:szCs w:val="22"/>
              </w:rPr>
              <w:tab/>
            </w:r>
            <w:r w:rsidRPr="00F24F61">
              <w:rPr>
                <w:rStyle w:val="Lienhypertexte"/>
                <w:rFonts w:ascii="Arial" w:eastAsia="SimSun" w:hAnsi="Arial" w:cs="Arial"/>
                <w:noProof/>
              </w:rPr>
              <w:t>Sauvegarde ou redressement judiciaire du Titulaire</w:t>
            </w:r>
            <w:r>
              <w:rPr>
                <w:noProof/>
                <w:webHidden/>
              </w:rPr>
              <w:tab/>
            </w:r>
            <w:r>
              <w:rPr>
                <w:noProof/>
                <w:webHidden/>
              </w:rPr>
              <w:fldChar w:fldCharType="begin"/>
            </w:r>
            <w:r>
              <w:rPr>
                <w:noProof/>
                <w:webHidden/>
              </w:rPr>
              <w:instrText xml:space="preserve"> PAGEREF _Toc207109966 \h </w:instrText>
            </w:r>
            <w:r>
              <w:rPr>
                <w:noProof/>
                <w:webHidden/>
              </w:rPr>
            </w:r>
            <w:r>
              <w:rPr>
                <w:noProof/>
                <w:webHidden/>
              </w:rPr>
              <w:fldChar w:fldCharType="separate"/>
            </w:r>
            <w:r>
              <w:rPr>
                <w:noProof/>
                <w:webHidden/>
              </w:rPr>
              <w:t>34</w:t>
            </w:r>
            <w:r>
              <w:rPr>
                <w:noProof/>
                <w:webHidden/>
              </w:rPr>
              <w:fldChar w:fldCharType="end"/>
            </w:r>
          </w:hyperlink>
        </w:p>
        <w:p w14:paraId="1747F723" w14:textId="79E1FB68" w:rsidR="00616891" w:rsidRDefault="00616891">
          <w:pPr>
            <w:pStyle w:val="TM2"/>
            <w:tabs>
              <w:tab w:val="left" w:pos="1000"/>
              <w:tab w:val="right" w:leader="hyphen" w:pos="9629"/>
            </w:tabs>
            <w:rPr>
              <w:rFonts w:asciiTheme="minorHAnsi" w:eastAsiaTheme="minorEastAsia" w:hAnsiTheme="minorHAnsi" w:cstheme="minorBidi"/>
              <w:b w:val="0"/>
              <w:bCs w:val="0"/>
              <w:noProof/>
              <w:sz w:val="22"/>
              <w:szCs w:val="22"/>
            </w:rPr>
          </w:pPr>
          <w:hyperlink w:anchor="_Toc207109967" w:history="1">
            <w:r w:rsidRPr="00F24F61">
              <w:rPr>
                <w:rStyle w:val="Lienhypertexte"/>
                <w:rFonts w:ascii="Arial" w:eastAsia="SimSun" w:hAnsi="Arial" w:cs="Arial"/>
                <w:noProof/>
              </w:rPr>
              <w:t>12.1.6.</w:t>
            </w:r>
            <w:r>
              <w:rPr>
                <w:rFonts w:asciiTheme="minorHAnsi" w:eastAsiaTheme="minorEastAsia" w:hAnsiTheme="minorHAnsi" w:cstheme="minorBidi"/>
                <w:b w:val="0"/>
                <w:bCs w:val="0"/>
                <w:noProof/>
                <w:sz w:val="22"/>
                <w:szCs w:val="22"/>
              </w:rPr>
              <w:tab/>
            </w:r>
            <w:r w:rsidRPr="00F24F61">
              <w:rPr>
                <w:rStyle w:val="Lienhypertexte"/>
                <w:rFonts w:ascii="Arial" w:eastAsia="SimSun" w:hAnsi="Arial" w:cs="Arial"/>
                <w:noProof/>
              </w:rPr>
              <w:t>Incapacité physique du Titulaire</w:t>
            </w:r>
            <w:r>
              <w:rPr>
                <w:noProof/>
                <w:webHidden/>
              </w:rPr>
              <w:tab/>
            </w:r>
            <w:r>
              <w:rPr>
                <w:noProof/>
                <w:webHidden/>
              </w:rPr>
              <w:fldChar w:fldCharType="begin"/>
            </w:r>
            <w:r>
              <w:rPr>
                <w:noProof/>
                <w:webHidden/>
              </w:rPr>
              <w:instrText xml:space="preserve"> PAGEREF _Toc207109967 \h </w:instrText>
            </w:r>
            <w:r>
              <w:rPr>
                <w:noProof/>
                <w:webHidden/>
              </w:rPr>
            </w:r>
            <w:r>
              <w:rPr>
                <w:noProof/>
                <w:webHidden/>
              </w:rPr>
              <w:fldChar w:fldCharType="separate"/>
            </w:r>
            <w:r>
              <w:rPr>
                <w:noProof/>
                <w:webHidden/>
              </w:rPr>
              <w:t>34</w:t>
            </w:r>
            <w:r>
              <w:rPr>
                <w:noProof/>
                <w:webHidden/>
              </w:rPr>
              <w:fldChar w:fldCharType="end"/>
            </w:r>
          </w:hyperlink>
        </w:p>
        <w:p w14:paraId="3EE0B0CA" w14:textId="56757152" w:rsidR="00616891" w:rsidRDefault="00616891">
          <w:pPr>
            <w:pStyle w:val="TM2"/>
            <w:tabs>
              <w:tab w:val="left" w:pos="1000"/>
              <w:tab w:val="right" w:leader="hyphen" w:pos="9629"/>
            </w:tabs>
            <w:rPr>
              <w:rFonts w:asciiTheme="minorHAnsi" w:eastAsiaTheme="minorEastAsia" w:hAnsiTheme="minorHAnsi" w:cstheme="minorBidi"/>
              <w:b w:val="0"/>
              <w:bCs w:val="0"/>
              <w:noProof/>
              <w:sz w:val="22"/>
              <w:szCs w:val="22"/>
            </w:rPr>
          </w:pPr>
          <w:hyperlink w:anchor="_Toc207109968" w:history="1">
            <w:r w:rsidRPr="00F24F61">
              <w:rPr>
                <w:rStyle w:val="Lienhypertexte"/>
                <w:rFonts w:ascii="Arial" w:eastAsia="SimSun" w:hAnsi="Arial" w:cs="Arial"/>
                <w:noProof/>
              </w:rPr>
              <w:t>12.1.7.</w:t>
            </w:r>
            <w:r>
              <w:rPr>
                <w:rFonts w:asciiTheme="minorHAnsi" w:eastAsiaTheme="minorEastAsia" w:hAnsiTheme="minorHAnsi" w:cstheme="minorBidi"/>
                <w:b w:val="0"/>
                <w:bCs w:val="0"/>
                <w:noProof/>
                <w:sz w:val="22"/>
                <w:szCs w:val="22"/>
              </w:rPr>
              <w:tab/>
            </w:r>
            <w:r w:rsidRPr="00F24F61">
              <w:rPr>
                <w:rStyle w:val="Lienhypertexte"/>
                <w:rFonts w:ascii="Arial" w:eastAsia="SimSun" w:hAnsi="Arial" w:cs="Arial"/>
                <w:noProof/>
              </w:rPr>
              <w:t>Cas de force majeure</w:t>
            </w:r>
            <w:r>
              <w:rPr>
                <w:noProof/>
                <w:webHidden/>
              </w:rPr>
              <w:tab/>
            </w:r>
            <w:r>
              <w:rPr>
                <w:noProof/>
                <w:webHidden/>
              </w:rPr>
              <w:fldChar w:fldCharType="begin"/>
            </w:r>
            <w:r>
              <w:rPr>
                <w:noProof/>
                <w:webHidden/>
              </w:rPr>
              <w:instrText xml:space="preserve"> PAGEREF _Toc207109968 \h </w:instrText>
            </w:r>
            <w:r>
              <w:rPr>
                <w:noProof/>
                <w:webHidden/>
              </w:rPr>
            </w:r>
            <w:r>
              <w:rPr>
                <w:noProof/>
                <w:webHidden/>
              </w:rPr>
              <w:fldChar w:fldCharType="separate"/>
            </w:r>
            <w:r>
              <w:rPr>
                <w:noProof/>
                <w:webHidden/>
              </w:rPr>
              <w:t>34</w:t>
            </w:r>
            <w:r>
              <w:rPr>
                <w:noProof/>
                <w:webHidden/>
              </w:rPr>
              <w:fldChar w:fldCharType="end"/>
            </w:r>
          </w:hyperlink>
        </w:p>
        <w:p w14:paraId="4CEAFC44" w14:textId="24F0F62A" w:rsidR="00616891" w:rsidRDefault="00616891">
          <w:pPr>
            <w:pStyle w:val="TM2"/>
            <w:tabs>
              <w:tab w:val="left" w:pos="800"/>
              <w:tab w:val="right" w:leader="hyphen" w:pos="9629"/>
            </w:tabs>
            <w:rPr>
              <w:rFonts w:asciiTheme="minorHAnsi" w:eastAsiaTheme="minorEastAsia" w:hAnsiTheme="minorHAnsi" w:cstheme="minorBidi"/>
              <w:b w:val="0"/>
              <w:bCs w:val="0"/>
              <w:noProof/>
              <w:sz w:val="22"/>
              <w:szCs w:val="22"/>
            </w:rPr>
          </w:pPr>
          <w:hyperlink w:anchor="_Toc207109969" w:history="1">
            <w:r w:rsidRPr="00F24F61">
              <w:rPr>
                <w:rStyle w:val="Lienhypertexte"/>
                <w:rFonts w:ascii="Arial" w:hAnsi="Arial" w:cs="Arial"/>
                <w:noProof/>
              </w:rPr>
              <w:t>12.2.</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Décompte de résiliation</w:t>
            </w:r>
            <w:r>
              <w:rPr>
                <w:noProof/>
                <w:webHidden/>
              </w:rPr>
              <w:tab/>
            </w:r>
            <w:r>
              <w:rPr>
                <w:noProof/>
                <w:webHidden/>
              </w:rPr>
              <w:fldChar w:fldCharType="begin"/>
            </w:r>
            <w:r>
              <w:rPr>
                <w:noProof/>
                <w:webHidden/>
              </w:rPr>
              <w:instrText xml:space="preserve"> PAGEREF _Toc207109969 \h </w:instrText>
            </w:r>
            <w:r>
              <w:rPr>
                <w:noProof/>
                <w:webHidden/>
              </w:rPr>
            </w:r>
            <w:r>
              <w:rPr>
                <w:noProof/>
                <w:webHidden/>
              </w:rPr>
              <w:fldChar w:fldCharType="separate"/>
            </w:r>
            <w:r>
              <w:rPr>
                <w:noProof/>
                <w:webHidden/>
              </w:rPr>
              <w:t>35</w:t>
            </w:r>
            <w:r>
              <w:rPr>
                <w:noProof/>
                <w:webHidden/>
              </w:rPr>
              <w:fldChar w:fldCharType="end"/>
            </w:r>
          </w:hyperlink>
        </w:p>
        <w:p w14:paraId="6DDC9019" w14:textId="746D121E" w:rsidR="00616891" w:rsidRDefault="00616891">
          <w:pPr>
            <w:pStyle w:val="TM2"/>
            <w:tabs>
              <w:tab w:val="left" w:pos="800"/>
              <w:tab w:val="right" w:leader="hyphen" w:pos="9629"/>
            </w:tabs>
            <w:rPr>
              <w:rFonts w:asciiTheme="minorHAnsi" w:eastAsiaTheme="minorEastAsia" w:hAnsiTheme="minorHAnsi" w:cstheme="minorBidi"/>
              <w:b w:val="0"/>
              <w:bCs w:val="0"/>
              <w:noProof/>
              <w:sz w:val="22"/>
              <w:szCs w:val="22"/>
            </w:rPr>
          </w:pPr>
          <w:hyperlink w:anchor="_Toc207109970" w:history="1">
            <w:r w:rsidRPr="00F24F61">
              <w:rPr>
                <w:rStyle w:val="Lienhypertexte"/>
                <w:rFonts w:ascii="Arial" w:eastAsia="SimSun" w:hAnsi="Arial" w:cs="Arial"/>
                <w:noProof/>
              </w:rPr>
              <w:t>12.3.</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Mise en régie</w:t>
            </w:r>
            <w:r>
              <w:rPr>
                <w:noProof/>
                <w:webHidden/>
              </w:rPr>
              <w:tab/>
            </w:r>
            <w:r>
              <w:rPr>
                <w:noProof/>
                <w:webHidden/>
              </w:rPr>
              <w:fldChar w:fldCharType="begin"/>
            </w:r>
            <w:r>
              <w:rPr>
                <w:noProof/>
                <w:webHidden/>
              </w:rPr>
              <w:instrText xml:space="preserve"> PAGEREF _Toc207109970 \h </w:instrText>
            </w:r>
            <w:r>
              <w:rPr>
                <w:noProof/>
                <w:webHidden/>
              </w:rPr>
            </w:r>
            <w:r>
              <w:rPr>
                <w:noProof/>
                <w:webHidden/>
              </w:rPr>
              <w:fldChar w:fldCharType="separate"/>
            </w:r>
            <w:r>
              <w:rPr>
                <w:noProof/>
                <w:webHidden/>
              </w:rPr>
              <w:t>35</w:t>
            </w:r>
            <w:r>
              <w:rPr>
                <w:noProof/>
                <w:webHidden/>
              </w:rPr>
              <w:fldChar w:fldCharType="end"/>
            </w:r>
          </w:hyperlink>
        </w:p>
        <w:p w14:paraId="4190EF4A" w14:textId="3608DB62" w:rsidR="00616891" w:rsidRDefault="00616891">
          <w:pPr>
            <w:pStyle w:val="TM2"/>
            <w:tabs>
              <w:tab w:val="left" w:pos="800"/>
              <w:tab w:val="right" w:leader="hyphen" w:pos="9629"/>
            </w:tabs>
            <w:rPr>
              <w:rFonts w:asciiTheme="minorHAnsi" w:eastAsiaTheme="minorEastAsia" w:hAnsiTheme="minorHAnsi" w:cstheme="minorBidi"/>
              <w:b w:val="0"/>
              <w:bCs w:val="0"/>
              <w:noProof/>
              <w:sz w:val="22"/>
              <w:szCs w:val="22"/>
            </w:rPr>
          </w:pPr>
          <w:hyperlink w:anchor="_Toc207109971" w:history="1">
            <w:r w:rsidRPr="00F24F61">
              <w:rPr>
                <w:rStyle w:val="Lienhypertexte"/>
                <w:rFonts w:ascii="Arial" w:hAnsi="Arial" w:cs="Arial"/>
                <w:noProof/>
              </w:rPr>
              <w:t>12.4.</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Clause pénale</w:t>
            </w:r>
            <w:r>
              <w:rPr>
                <w:noProof/>
                <w:webHidden/>
              </w:rPr>
              <w:tab/>
            </w:r>
            <w:r>
              <w:rPr>
                <w:noProof/>
                <w:webHidden/>
              </w:rPr>
              <w:fldChar w:fldCharType="begin"/>
            </w:r>
            <w:r>
              <w:rPr>
                <w:noProof/>
                <w:webHidden/>
              </w:rPr>
              <w:instrText xml:space="preserve"> PAGEREF _Toc207109971 \h </w:instrText>
            </w:r>
            <w:r>
              <w:rPr>
                <w:noProof/>
                <w:webHidden/>
              </w:rPr>
            </w:r>
            <w:r>
              <w:rPr>
                <w:noProof/>
                <w:webHidden/>
              </w:rPr>
              <w:fldChar w:fldCharType="separate"/>
            </w:r>
            <w:r>
              <w:rPr>
                <w:noProof/>
                <w:webHidden/>
              </w:rPr>
              <w:t>36</w:t>
            </w:r>
            <w:r>
              <w:rPr>
                <w:noProof/>
                <w:webHidden/>
              </w:rPr>
              <w:fldChar w:fldCharType="end"/>
            </w:r>
          </w:hyperlink>
        </w:p>
        <w:p w14:paraId="7038CC69" w14:textId="0738E15A" w:rsidR="00616891" w:rsidRDefault="00616891">
          <w:pPr>
            <w:pStyle w:val="TM2"/>
            <w:tabs>
              <w:tab w:val="left" w:pos="1000"/>
              <w:tab w:val="right" w:leader="hyphen" w:pos="9629"/>
            </w:tabs>
            <w:rPr>
              <w:rFonts w:asciiTheme="minorHAnsi" w:eastAsiaTheme="minorEastAsia" w:hAnsiTheme="minorHAnsi" w:cstheme="minorBidi"/>
              <w:b w:val="0"/>
              <w:bCs w:val="0"/>
              <w:noProof/>
              <w:sz w:val="22"/>
              <w:szCs w:val="22"/>
            </w:rPr>
          </w:pPr>
          <w:hyperlink w:anchor="_Toc207109972" w:history="1">
            <w:r w:rsidRPr="00F24F61">
              <w:rPr>
                <w:rStyle w:val="Lienhypertexte"/>
                <w:rFonts w:ascii="Arial" w:hAnsi="Arial" w:cs="Arial"/>
                <w:noProof/>
              </w:rPr>
              <w:t>12.4.1.</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Pénalités</w:t>
            </w:r>
            <w:r>
              <w:rPr>
                <w:noProof/>
                <w:webHidden/>
              </w:rPr>
              <w:tab/>
            </w:r>
            <w:r>
              <w:rPr>
                <w:noProof/>
                <w:webHidden/>
              </w:rPr>
              <w:fldChar w:fldCharType="begin"/>
            </w:r>
            <w:r>
              <w:rPr>
                <w:noProof/>
                <w:webHidden/>
              </w:rPr>
              <w:instrText xml:space="preserve"> PAGEREF _Toc207109972 \h </w:instrText>
            </w:r>
            <w:r>
              <w:rPr>
                <w:noProof/>
                <w:webHidden/>
              </w:rPr>
            </w:r>
            <w:r>
              <w:rPr>
                <w:noProof/>
                <w:webHidden/>
              </w:rPr>
              <w:fldChar w:fldCharType="separate"/>
            </w:r>
            <w:r>
              <w:rPr>
                <w:noProof/>
                <w:webHidden/>
              </w:rPr>
              <w:t>37</w:t>
            </w:r>
            <w:r>
              <w:rPr>
                <w:noProof/>
                <w:webHidden/>
              </w:rPr>
              <w:fldChar w:fldCharType="end"/>
            </w:r>
          </w:hyperlink>
        </w:p>
        <w:p w14:paraId="4E06D2E0" w14:textId="4699CCFE" w:rsidR="00616891" w:rsidRDefault="00616891">
          <w:pPr>
            <w:pStyle w:val="TM2"/>
            <w:tabs>
              <w:tab w:val="left" w:pos="1000"/>
              <w:tab w:val="right" w:leader="hyphen" w:pos="9629"/>
            </w:tabs>
            <w:rPr>
              <w:rFonts w:asciiTheme="minorHAnsi" w:eastAsiaTheme="minorEastAsia" w:hAnsiTheme="minorHAnsi" w:cstheme="minorBidi"/>
              <w:b w:val="0"/>
              <w:bCs w:val="0"/>
              <w:noProof/>
              <w:sz w:val="22"/>
              <w:szCs w:val="22"/>
            </w:rPr>
          </w:pPr>
          <w:hyperlink w:anchor="_Toc207109973" w:history="1">
            <w:r w:rsidRPr="00F24F61">
              <w:rPr>
                <w:rStyle w:val="Lienhypertexte"/>
                <w:rFonts w:ascii="Arial" w:hAnsi="Arial" w:cs="Arial"/>
                <w:noProof/>
              </w:rPr>
              <w:t>12.4.2.</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Pénalités spécifiques</w:t>
            </w:r>
            <w:r>
              <w:rPr>
                <w:noProof/>
                <w:webHidden/>
              </w:rPr>
              <w:tab/>
            </w:r>
            <w:r>
              <w:rPr>
                <w:noProof/>
                <w:webHidden/>
              </w:rPr>
              <w:fldChar w:fldCharType="begin"/>
            </w:r>
            <w:r>
              <w:rPr>
                <w:noProof/>
                <w:webHidden/>
              </w:rPr>
              <w:instrText xml:space="preserve"> PAGEREF _Toc207109973 \h </w:instrText>
            </w:r>
            <w:r>
              <w:rPr>
                <w:noProof/>
                <w:webHidden/>
              </w:rPr>
            </w:r>
            <w:r>
              <w:rPr>
                <w:noProof/>
                <w:webHidden/>
              </w:rPr>
              <w:fldChar w:fldCharType="separate"/>
            </w:r>
            <w:r>
              <w:rPr>
                <w:noProof/>
                <w:webHidden/>
              </w:rPr>
              <w:t>37</w:t>
            </w:r>
            <w:r>
              <w:rPr>
                <w:noProof/>
                <w:webHidden/>
              </w:rPr>
              <w:fldChar w:fldCharType="end"/>
            </w:r>
          </w:hyperlink>
        </w:p>
        <w:p w14:paraId="76D4C997" w14:textId="5D5843E8" w:rsidR="00616891" w:rsidRDefault="00616891">
          <w:pPr>
            <w:pStyle w:val="TM1"/>
            <w:rPr>
              <w:rFonts w:asciiTheme="minorHAnsi" w:eastAsiaTheme="minorEastAsia" w:hAnsiTheme="minorHAnsi" w:cstheme="minorBidi"/>
              <w:b w:val="0"/>
              <w:bCs w:val="0"/>
              <w:caps w:val="0"/>
              <w:sz w:val="22"/>
              <w:szCs w:val="22"/>
            </w:rPr>
          </w:pPr>
          <w:hyperlink w:anchor="_Toc207109974" w:history="1">
            <w:r w:rsidRPr="00F24F61">
              <w:rPr>
                <w:rStyle w:val="Lienhypertexte"/>
                <w:rFonts w:cstheme="minorHAnsi"/>
              </w:rPr>
              <w:t>13.</w:t>
            </w:r>
            <w:r>
              <w:rPr>
                <w:rFonts w:asciiTheme="minorHAnsi" w:eastAsiaTheme="minorEastAsia" w:hAnsiTheme="minorHAnsi" w:cstheme="minorBidi"/>
                <w:b w:val="0"/>
                <w:bCs w:val="0"/>
                <w:caps w:val="0"/>
                <w:sz w:val="22"/>
                <w:szCs w:val="22"/>
              </w:rPr>
              <w:tab/>
            </w:r>
            <w:r w:rsidRPr="00F24F61">
              <w:rPr>
                <w:rStyle w:val="Lienhypertexte"/>
                <w:rFonts w:cstheme="minorHAnsi"/>
              </w:rPr>
              <w:t>Contentieux</w:t>
            </w:r>
            <w:r>
              <w:rPr>
                <w:webHidden/>
              </w:rPr>
              <w:tab/>
            </w:r>
            <w:r>
              <w:rPr>
                <w:webHidden/>
              </w:rPr>
              <w:fldChar w:fldCharType="begin"/>
            </w:r>
            <w:r>
              <w:rPr>
                <w:webHidden/>
              </w:rPr>
              <w:instrText xml:space="preserve"> PAGEREF _Toc207109974 \h </w:instrText>
            </w:r>
            <w:r>
              <w:rPr>
                <w:webHidden/>
              </w:rPr>
            </w:r>
            <w:r>
              <w:rPr>
                <w:webHidden/>
              </w:rPr>
              <w:fldChar w:fldCharType="separate"/>
            </w:r>
            <w:r>
              <w:rPr>
                <w:webHidden/>
              </w:rPr>
              <w:t>38</w:t>
            </w:r>
            <w:r>
              <w:rPr>
                <w:webHidden/>
              </w:rPr>
              <w:fldChar w:fldCharType="end"/>
            </w:r>
          </w:hyperlink>
        </w:p>
        <w:p w14:paraId="5C46AD79" w14:textId="45062711" w:rsidR="00616891" w:rsidRDefault="00616891">
          <w:pPr>
            <w:pStyle w:val="TM2"/>
            <w:tabs>
              <w:tab w:val="left" w:pos="800"/>
              <w:tab w:val="right" w:leader="hyphen" w:pos="9629"/>
            </w:tabs>
            <w:rPr>
              <w:rFonts w:asciiTheme="minorHAnsi" w:eastAsiaTheme="minorEastAsia" w:hAnsiTheme="minorHAnsi" w:cstheme="minorBidi"/>
              <w:b w:val="0"/>
              <w:bCs w:val="0"/>
              <w:noProof/>
              <w:sz w:val="22"/>
              <w:szCs w:val="22"/>
            </w:rPr>
          </w:pPr>
          <w:hyperlink w:anchor="_Toc207109975" w:history="1">
            <w:r w:rsidRPr="00F24F61">
              <w:rPr>
                <w:rStyle w:val="Lienhypertexte"/>
                <w:rFonts w:ascii="Arial" w:hAnsi="Arial" w:cs="Arial"/>
                <w:noProof/>
              </w:rPr>
              <w:t>13.1.</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Règlement amiable</w:t>
            </w:r>
            <w:r>
              <w:rPr>
                <w:noProof/>
                <w:webHidden/>
              </w:rPr>
              <w:tab/>
            </w:r>
            <w:r>
              <w:rPr>
                <w:noProof/>
                <w:webHidden/>
              </w:rPr>
              <w:fldChar w:fldCharType="begin"/>
            </w:r>
            <w:r>
              <w:rPr>
                <w:noProof/>
                <w:webHidden/>
              </w:rPr>
              <w:instrText xml:space="preserve"> PAGEREF _Toc207109975 \h </w:instrText>
            </w:r>
            <w:r>
              <w:rPr>
                <w:noProof/>
                <w:webHidden/>
              </w:rPr>
            </w:r>
            <w:r>
              <w:rPr>
                <w:noProof/>
                <w:webHidden/>
              </w:rPr>
              <w:fldChar w:fldCharType="separate"/>
            </w:r>
            <w:r>
              <w:rPr>
                <w:noProof/>
                <w:webHidden/>
              </w:rPr>
              <w:t>38</w:t>
            </w:r>
            <w:r>
              <w:rPr>
                <w:noProof/>
                <w:webHidden/>
              </w:rPr>
              <w:fldChar w:fldCharType="end"/>
            </w:r>
          </w:hyperlink>
        </w:p>
        <w:p w14:paraId="1E79F278" w14:textId="67143631" w:rsidR="00616891" w:rsidRDefault="00616891">
          <w:pPr>
            <w:pStyle w:val="TM2"/>
            <w:tabs>
              <w:tab w:val="left" w:pos="800"/>
              <w:tab w:val="right" w:leader="hyphen" w:pos="9629"/>
            </w:tabs>
            <w:rPr>
              <w:rFonts w:asciiTheme="minorHAnsi" w:eastAsiaTheme="minorEastAsia" w:hAnsiTheme="minorHAnsi" w:cstheme="minorBidi"/>
              <w:b w:val="0"/>
              <w:bCs w:val="0"/>
              <w:noProof/>
              <w:sz w:val="22"/>
              <w:szCs w:val="22"/>
            </w:rPr>
          </w:pPr>
          <w:hyperlink w:anchor="_Toc207109976" w:history="1">
            <w:r w:rsidRPr="00F24F61">
              <w:rPr>
                <w:rStyle w:val="Lienhypertexte"/>
                <w:rFonts w:ascii="Arial" w:hAnsi="Arial" w:cs="Arial"/>
                <w:noProof/>
              </w:rPr>
              <w:t>13.2.</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Clause attributive de compétence</w:t>
            </w:r>
            <w:r>
              <w:rPr>
                <w:noProof/>
                <w:webHidden/>
              </w:rPr>
              <w:tab/>
            </w:r>
            <w:r>
              <w:rPr>
                <w:noProof/>
                <w:webHidden/>
              </w:rPr>
              <w:fldChar w:fldCharType="begin"/>
            </w:r>
            <w:r>
              <w:rPr>
                <w:noProof/>
                <w:webHidden/>
              </w:rPr>
              <w:instrText xml:space="preserve"> PAGEREF _Toc207109976 \h </w:instrText>
            </w:r>
            <w:r>
              <w:rPr>
                <w:noProof/>
                <w:webHidden/>
              </w:rPr>
            </w:r>
            <w:r>
              <w:rPr>
                <w:noProof/>
                <w:webHidden/>
              </w:rPr>
              <w:fldChar w:fldCharType="separate"/>
            </w:r>
            <w:r>
              <w:rPr>
                <w:noProof/>
                <w:webHidden/>
              </w:rPr>
              <w:t>38</w:t>
            </w:r>
            <w:r>
              <w:rPr>
                <w:noProof/>
                <w:webHidden/>
              </w:rPr>
              <w:fldChar w:fldCharType="end"/>
            </w:r>
          </w:hyperlink>
        </w:p>
        <w:p w14:paraId="4757B491" w14:textId="5D3CCFD5" w:rsidR="00616891" w:rsidRDefault="00616891">
          <w:pPr>
            <w:pStyle w:val="TM1"/>
            <w:rPr>
              <w:rFonts w:asciiTheme="minorHAnsi" w:eastAsiaTheme="minorEastAsia" w:hAnsiTheme="minorHAnsi" w:cstheme="minorBidi"/>
              <w:b w:val="0"/>
              <w:bCs w:val="0"/>
              <w:caps w:val="0"/>
              <w:sz w:val="22"/>
              <w:szCs w:val="22"/>
            </w:rPr>
          </w:pPr>
          <w:hyperlink w:anchor="_Toc207109977" w:history="1">
            <w:r w:rsidRPr="00F24F61">
              <w:rPr>
                <w:rStyle w:val="Lienhypertexte"/>
                <w:rFonts w:cs="Arial"/>
              </w:rPr>
              <w:t>14.</w:t>
            </w:r>
            <w:r>
              <w:rPr>
                <w:rFonts w:asciiTheme="minorHAnsi" w:eastAsiaTheme="minorEastAsia" w:hAnsiTheme="minorHAnsi" w:cstheme="minorBidi"/>
                <w:b w:val="0"/>
                <w:bCs w:val="0"/>
                <w:caps w:val="0"/>
                <w:sz w:val="22"/>
                <w:szCs w:val="22"/>
              </w:rPr>
              <w:tab/>
            </w:r>
            <w:r w:rsidRPr="00F24F61">
              <w:rPr>
                <w:rStyle w:val="Lienhypertexte"/>
                <w:rFonts w:cs="Arial"/>
              </w:rPr>
              <w:t>Élection de domicile</w:t>
            </w:r>
            <w:r>
              <w:rPr>
                <w:webHidden/>
              </w:rPr>
              <w:tab/>
            </w:r>
            <w:r>
              <w:rPr>
                <w:webHidden/>
              </w:rPr>
              <w:fldChar w:fldCharType="begin"/>
            </w:r>
            <w:r>
              <w:rPr>
                <w:webHidden/>
              </w:rPr>
              <w:instrText xml:space="preserve"> PAGEREF _Toc207109977 \h </w:instrText>
            </w:r>
            <w:r>
              <w:rPr>
                <w:webHidden/>
              </w:rPr>
            </w:r>
            <w:r>
              <w:rPr>
                <w:webHidden/>
              </w:rPr>
              <w:fldChar w:fldCharType="separate"/>
            </w:r>
            <w:r>
              <w:rPr>
                <w:webHidden/>
              </w:rPr>
              <w:t>38</w:t>
            </w:r>
            <w:r>
              <w:rPr>
                <w:webHidden/>
              </w:rPr>
              <w:fldChar w:fldCharType="end"/>
            </w:r>
          </w:hyperlink>
        </w:p>
        <w:p w14:paraId="0AB709C0" w14:textId="20DCA5DB" w:rsidR="00616891" w:rsidRDefault="00616891">
          <w:pPr>
            <w:pStyle w:val="TM1"/>
            <w:rPr>
              <w:rFonts w:asciiTheme="minorHAnsi" w:eastAsiaTheme="minorEastAsia" w:hAnsiTheme="minorHAnsi" w:cstheme="minorBidi"/>
              <w:b w:val="0"/>
              <w:bCs w:val="0"/>
              <w:caps w:val="0"/>
              <w:sz w:val="22"/>
              <w:szCs w:val="22"/>
            </w:rPr>
          </w:pPr>
          <w:hyperlink w:anchor="_Toc207109978" w:history="1">
            <w:r w:rsidRPr="00F24F61">
              <w:rPr>
                <w:rStyle w:val="Lienhypertexte"/>
                <w:rFonts w:cs="Arial"/>
              </w:rPr>
              <w:t>15.</w:t>
            </w:r>
            <w:r>
              <w:rPr>
                <w:rFonts w:asciiTheme="minorHAnsi" w:eastAsiaTheme="minorEastAsia" w:hAnsiTheme="minorHAnsi" w:cstheme="minorBidi"/>
                <w:b w:val="0"/>
                <w:bCs w:val="0"/>
                <w:caps w:val="0"/>
                <w:sz w:val="22"/>
                <w:szCs w:val="22"/>
              </w:rPr>
              <w:tab/>
            </w:r>
            <w:r w:rsidRPr="00F24F61">
              <w:rPr>
                <w:rStyle w:val="Lienhypertexte"/>
                <w:rFonts w:cs="Arial"/>
              </w:rPr>
              <w:t>Obligations administratives du titulaire</w:t>
            </w:r>
            <w:r>
              <w:rPr>
                <w:webHidden/>
              </w:rPr>
              <w:tab/>
            </w:r>
            <w:r>
              <w:rPr>
                <w:webHidden/>
              </w:rPr>
              <w:fldChar w:fldCharType="begin"/>
            </w:r>
            <w:r>
              <w:rPr>
                <w:webHidden/>
              </w:rPr>
              <w:instrText xml:space="preserve"> PAGEREF _Toc207109978 \h </w:instrText>
            </w:r>
            <w:r>
              <w:rPr>
                <w:webHidden/>
              </w:rPr>
            </w:r>
            <w:r>
              <w:rPr>
                <w:webHidden/>
              </w:rPr>
              <w:fldChar w:fldCharType="separate"/>
            </w:r>
            <w:r>
              <w:rPr>
                <w:webHidden/>
              </w:rPr>
              <w:t>38</w:t>
            </w:r>
            <w:r>
              <w:rPr>
                <w:webHidden/>
              </w:rPr>
              <w:fldChar w:fldCharType="end"/>
            </w:r>
          </w:hyperlink>
        </w:p>
        <w:p w14:paraId="2AFDD3E2" w14:textId="0030E656" w:rsidR="00616891" w:rsidRDefault="00616891">
          <w:pPr>
            <w:pStyle w:val="TM2"/>
            <w:tabs>
              <w:tab w:val="left" w:pos="800"/>
              <w:tab w:val="right" w:leader="hyphen" w:pos="9629"/>
            </w:tabs>
            <w:rPr>
              <w:rFonts w:asciiTheme="minorHAnsi" w:eastAsiaTheme="minorEastAsia" w:hAnsiTheme="minorHAnsi" w:cstheme="minorBidi"/>
              <w:b w:val="0"/>
              <w:bCs w:val="0"/>
              <w:noProof/>
              <w:sz w:val="22"/>
              <w:szCs w:val="22"/>
            </w:rPr>
          </w:pPr>
          <w:hyperlink w:anchor="_Toc207109979" w:history="1">
            <w:r w:rsidRPr="00F24F61">
              <w:rPr>
                <w:rStyle w:val="Lienhypertexte"/>
                <w:rFonts w:ascii="Arial" w:hAnsi="Arial" w:cs="Arial"/>
                <w:noProof/>
              </w:rPr>
              <w:t>15.1.</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Législation fiscale et sociale</w:t>
            </w:r>
            <w:r>
              <w:rPr>
                <w:noProof/>
                <w:webHidden/>
              </w:rPr>
              <w:tab/>
            </w:r>
            <w:r>
              <w:rPr>
                <w:noProof/>
                <w:webHidden/>
              </w:rPr>
              <w:fldChar w:fldCharType="begin"/>
            </w:r>
            <w:r>
              <w:rPr>
                <w:noProof/>
                <w:webHidden/>
              </w:rPr>
              <w:instrText xml:space="preserve"> PAGEREF _Toc207109979 \h </w:instrText>
            </w:r>
            <w:r>
              <w:rPr>
                <w:noProof/>
                <w:webHidden/>
              </w:rPr>
            </w:r>
            <w:r>
              <w:rPr>
                <w:noProof/>
                <w:webHidden/>
              </w:rPr>
              <w:fldChar w:fldCharType="separate"/>
            </w:r>
            <w:r>
              <w:rPr>
                <w:noProof/>
                <w:webHidden/>
              </w:rPr>
              <w:t>38</w:t>
            </w:r>
            <w:r>
              <w:rPr>
                <w:noProof/>
                <w:webHidden/>
              </w:rPr>
              <w:fldChar w:fldCharType="end"/>
            </w:r>
          </w:hyperlink>
        </w:p>
        <w:p w14:paraId="66B6435D" w14:textId="4DDDD818" w:rsidR="00616891" w:rsidRDefault="00616891">
          <w:pPr>
            <w:pStyle w:val="TM2"/>
            <w:tabs>
              <w:tab w:val="left" w:pos="800"/>
              <w:tab w:val="right" w:leader="hyphen" w:pos="9629"/>
            </w:tabs>
            <w:rPr>
              <w:rFonts w:asciiTheme="minorHAnsi" w:eastAsiaTheme="minorEastAsia" w:hAnsiTheme="minorHAnsi" w:cstheme="minorBidi"/>
              <w:b w:val="0"/>
              <w:bCs w:val="0"/>
              <w:noProof/>
              <w:sz w:val="22"/>
              <w:szCs w:val="22"/>
            </w:rPr>
          </w:pPr>
          <w:hyperlink w:anchor="_Toc207109980" w:history="1">
            <w:r w:rsidRPr="00F24F61">
              <w:rPr>
                <w:rStyle w:val="Lienhypertexte"/>
                <w:rFonts w:ascii="Arial" w:hAnsi="Arial" w:cs="Arial"/>
                <w:noProof/>
              </w:rPr>
              <w:t>15.2.</w:t>
            </w:r>
            <w:r>
              <w:rPr>
                <w:rFonts w:asciiTheme="minorHAnsi" w:eastAsiaTheme="minorEastAsia" w:hAnsiTheme="minorHAnsi" w:cstheme="minorBidi"/>
                <w:b w:val="0"/>
                <w:bCs w:val="0"/>
                <w:noProof/>
                <w:sz w:val="22"/>
                <w:szCs w:val="22"/>
              </w:rPr>
              <w:tab/>
            </w:r>
            <w:r w:rsidRPr="00F24F61">
              <w:rPr>
                <w:rStyle w:val="Lienhypertexte"/>
                <w:rFonts w:ascii="Arial" w:hAnsi="Arial" w:cs="Arial"/>
                <w:noProof/>
              </w:rPr>
              <w:t>Assurance et responsabilité</w:t>
            </w:r>
            <w:r>
              <w:rPr>
                <w:noProof/>
                <w:webHidden/>
              </w:rPr>
              <w:tab/>
            </w:r>
            <w:r>
              <w:rPr>
                <w:noProof/>
                <w:webHidden/>
              </w:rPr>
              <w:fldChar w:fldCharType="begin"/>
            </w:r>
            <w:r>
              <w:rPr>
                <w:noProof/>
                <w:webHidden/>
              </w:rPr>
              <w:instrText xml:space="preserve"> PAGEREF _Toc207109980 \h </w:instrText>
            </w:r>
            <w:r>
              <w:rPr>
                <w:noProof/>
                <w:webHidden/>
              </w:rPr>
            </w:r>
            <w:r>
              <w:rPr>
                <w:noProof/>
                <w:webHidden/>
              </w:rPr>
              <w:fldChar w:fldCharType="separate"/>
            </w:r>
            <w:r>
              <w:rPr>
                <w:noProof/>
                <w:webHidden/>
              </w:rPr>
              <w:t>39</w:t>
            </w:r>
            <w:r>
              <w:rPr>
                <w:noProof/>
                <w:webHidden/>
              </w:rPr>
              <w:fldChar w:fldCharType="end"/>
            </w:r>
          </w:hyperlink>
        </w:p>
        <w:p w14:paraId="794344D0" w14:textId="23100A38" w:rsidR="00616891" w:rsidRDefault="00616891">
          <w:pPr>
            <w:pStyle w:val="TM3"/>
            <w:tabs>
              <w:tab w:val="left" w:pos="1200"/>
              <w:tab w:val="right" w:leader="hyphen" w:pos="9629"/>
            </w:tabs>
            <w:rPr>
              <w:rFonts w:asciiTheme="minorHAnsi" w:eastAsiaTheme="minorEastAsia" w:hAnsiTheme="minorHAnsi" w:cstheme="minorBidi"/>
              <w:noProof/>
              <w:sz w:val="22"/>
              <w:szCs w:val="22"/>
            </w:rPr>
          </w:pPr>
          <w:hyperlink w:anchor="_Toc207109981" w:history="1">
            <w:r w:rsidRPr="00F24F61">
              <w:rPr>
                <w:rStyle w:val="Lienhypertexte"/>
                <w:rFonts w:ascii="Arial" w:hAnsi="Arial" w:cs="Arial"/>
                <w:b/>
                <w:noProof/>
              </w:rPr>
              <w:t>15.2.1.</w:t>
            </w:r>
            <w:r>
              <w:rPr>
                <w:rFonts w:asciiTheme="minorHAnsi" w:eastAsiaTheme="minorEastAsia" w:hAnsiTheme="minorHAnsi" w:cstheme="minorBidi"/>
                <w:noProof/>
                <w:sz w:val="22"/>
                <w:szCs w:val="22"/>
              </w:rPr>
              <w:tab/>
            </w:r>
            <w:r w:rsidRPr="00F24F61">
              <w:rPr>
                <w:rStyle w:val="Lienhypertexte"/>
                <w:rFonts w:ascii="Arial" w:hAnsi="Arial" w:cs="Arial"/>
                <w:b/>
                <w:noProof/>
              </w:rPr>
              <w:t>Assurance</w:t>
            </w:r>
            <w:r>
              <w:rPr>
                <w:noProof/>
                <w:webHidden/>
              </w:rPr>
              <w:tab/>
            </w:r>
            <w:r>
              <w:rPr>
                <w:noProof/>
                <w:webHidden/>
              </w:rPr>
              <w:fldChar w:fldCharType="begin"/>
            </w:r>
            <w:r>
              <w:rPr>
                <w:noProof/>
                <w:webHidden/>
              </w:rPr>
              <w:instrText xml:space="preserve"> PAGEREF _Toc207109981 \h </w:instrText>
            </w:r>
            <w:r>
              <w:rPr>
                <w:noProof/>
                <w:webHidden/>
              </w:rPr>
            </w:r>
            <w:r>
              <w:rPr>
                <w:noProof/>
                <w:webHidden/>
              </w:rPr>
              <w:fldChar w:fldCharType="separate"/>
            </w:r>
            <w:r>
              <w:rPr>
                <w:noProof/>
                <w:webHidden/>
              </w:rPr>
              <w:t>39</w:t>
            </w:r>
            <w:r>
              <w:rPr>
                <w:noProof/>
                <w:webHidden/>
              </w:rPr>
              <w:fldChar w:fldCharType="end"/>
            </w:r>
          </w:hyperlink>
        </w:p>
        <w:p w14:paraId="24B3CD56" w14:textId="0DB2ABC8" w:rsidR="00616891" w:rsidRDefault="00616891">
          <w:pPr>
            <w:pStyle w:val="TM3"/>
            <w:tabs>
              <w:tab w:val="left" w:pos="1200"/>
              <w:tab w:val="right" w:leader="hyphen" w:pos="9629"/>
            </w:tabs>
            <w:rPr>
              <w:rFonts w:asciiTheme="minorHAnsi" w:eastAsiaTheme="minorEastAsia" w:hAnsiTheme="minorHAnsi" w:cstheme="minorBidi"/>
              <w:noProof/>
              <w:sz w:val="22"/>
              <w:szCs w:val="22"/>
            </w:rPr>
          </w:pPr>
          <w:hyperlink w:anchor="_Toc207109982" w:history="1">
            <w:r w:rsidRPr="00F24F61">
              <w:rPr>
                <w:rStyle w:val="Lienhypertexte"/>
                <w:rFonts w:ascii="Arial" w:hAnsi="Arial" w:cs="Arial"/>
                <w:b/>
                <w:noProof/>
              </w:rPr>
              <w:t>15.2.2.</w:t>
            </w:r>
            <w:r>
              <w:rPr>
                <w:rFonts w:asciiTheme="minorHAnsi" w:eastAsiaTheme="minorEastAsia" w:hAnsiTheme="minorHAnsi" w:cstheme="minorBidi"/>
                <w:noProof/>
                <w:sz w:val="22"/>
                <w:szCs w:val="22"/>
              </w:rPr>
              <w:tab/>
            </w:r>
            <w:r w:rsidRPr="00F24F61">
              <w:rPr>
                <w:rStyle w:val="Lienhypertexte"/>
                <w:rFonts w:ascii="Arial" w:hAnsi="Arial" w:cs="Arial"/>
                <w:b/>
                <w:noProof/>
              </w:rPr>
              <w:t>Responsabilité</w:t>
            </w:r>
            <w:r>
              <w:rPr>
                <w:noProof/>
                <w:webHidden/>
              </w:rPr>
              <w:tab/>
            </w:r>
            <w:r>
              <w:rPr>
                <w:noProof/>
                <w:webHidden/>
              </w:rPr>
              <w:fldChar w:fldCharType="begin"/>
            </w:r>
            <w:r>
              <w:rPr>
                <w:noProof/>
                <w:webHidden/>
              </w:rPr>
              <w:instrText xml:space="preserve"> PAGEREF _Toc207109982 \h </w:instrText>
            </w:r>
            <w:r>
              <w:rPr>
                <w:noProof/>
                <w:webHidden/>
              </w:rPr>
            </w:r>
            <w:r>
              <w:rPr>
                <w:noProof/>
                <w:webHidden/>
              </w:rPr>
              <w:fldChar w:fldCharType="separate"/>
            </w:r>
            <w:r>
              <w:rPr>
                <w:noProof/>
                <w:webHidden/>
              </w:rPr>
              <w:t>40</w:t>
            </w:r>
            <w:r>
              <w:rPr>
                <w:noProof/>
                <w:webHidden/>
              </w:rPr>
              <w:fldChar w:fldCharType="end"/>
            </w:r>
          </w:hyperlink>
        </w:p>
        <w:p w14:paraId="667CD1A0" w14:textId="21739686" w:rsidR="00D611A7" w:rsidRPr="00E124D5" w:rsidRDefault="00D611A7" w:rsidP="00D611A7">
          <w:pPr>
            <w:jc w:val="both"/>
            <w:rPr>
              <w:rFonts w:ascii="Arial" w:hAnsi="Arial" w:cs="Arial"/>
            </w:rPr>
          </w:pPr>
          <w:r w:rsidRPr="00E124D5">
            <w:rPr>
              <w:rFonts w:ascii="Arial" w:hAnsi="Arial" w:cs="Arial"/>
              <w:b/>
              <w:bCs/>
            </w:rPr>
            <w:fldChar w:fldCharType="end"/>
          </w:r>
        </w:p>
      </w:sdtContent>
    </w:sdt>
    <w:p w14:paraId="5D82DF62" w14:textId="77777777" w:rsidR="00D611A7" w:rsidRDefault="00D611A7" w:rsidP="00D611A7">
      <w:r>
        <w:br w:type="page"/>
      </w:r>
    </w:p>
    <w:p w14:paraId="00C0A0E6" w14:textId="77777777" w:rsidR="00D611A7" w:rsidRPr="00E124D5" w:rsidRDefault="00D611A7" w:rsidP="00D611A7">
      <w:pPr>
        <w:keepNext/>
        <w:suppressAutoHyphens/>
        <w:jc w:val="both"/>
        <w:rPr>
          <w:rFonts w:ascii="Arial" w:hAnsi="Arial" w:cs="Arial"/>
          <w:sz w:val="22"/>
          <w:szCs w:val="22"/>
        </w:rPr>
      </w:pPr>
    </w:p>
    <w:p w14:paraId="78E9596A" w14:textId="77777777" w:rsidR="00D611A7" w:rsidRPr="00224B05" w:rsidRDefault="00D611A7" w:rsidP="00D611A7">
      <w:pPr>
        <w:pStyle w:val="Titre1"/>
        <w:keepLines/>
        <w:numPr>
          <w:ilvl w:val="0"/>
          <w:numId w:val="4"/>
        </w:numPr>
        <w:pBdr>
          <w:top w:val="single" w:sz="4" w:space="1" w:color="auto"/>
          <w:left w:val="single" w:sz="4" w:space="4" w:color="auto"/>
          <w:bottom w:val="single" w:sz="4" w:space="1" w:color="auto"/>
          <w:right w:val="single" w:sz="4" w:space="4" w:color="auto"/>
        </w:pBdr>
        <w:tabs>
          <w:tab w:val="left" w:pos="567"/>
        </w:tabs>
        <w:suppressAutoHyphens/>
        <w:ind w:left="284" w:hanging="284"/>
        <w:jc w:val="both"/>
        <w:rPr>
          <w:rFonts w:ascii="Arial" w:hAnsi="Arial" w:cs="Arial"/>
          <w:kern w:val="0"/>
          <w:sz w:val="28"/>
          <w:szCs w:val="28"/>
        </w:rPr>
      </w:pPr>
      <w:bookmarkStart w:id="5" w:name="_Toc464216963"/>
      <w:bookmarkStart w:id="6" w:name="_Toc163033910"/>
      <w:bookmarkStart w:id="7" w:name="_Toc169601875"/>
      <w:bookmarkStart w:id="8" w:name="_Toc207109913"/>
      <w:r w:rsidRPr="00224B05">
        <w:rPr>
          <w:rFonts w:ascii="Arial" w:hAnsi="Arial" w:cs="Arial"/>
          <w:kern w:val="0"/>
          <w:sz w:val="28"/>
          <w:szCs w:val="28"/>
        </w:rPr>
        <w:t>Objet</w:t>
      </w:r>
      <w:bookmarkEnd w:id="5"/>
      <w:bookmarkEnd w:id="6"/>
      <w:bookmarkEnd w:id="7"/>
      <w:bookmarkEnd w:id="8"/>
    </w:p>
    <w:p w14:paraId="2B182AC0" w14:textId="77777777" w:rsidR="00D611A7" w:rsidRPr="00224B05" w:rsidRDefault="00D611A7" w:rsidP="00D611A7">
      <w:pPr>
        <w:keepNext/>
        <w:suppressAutoHyphens/>
        <w:jc w:val="both"/>
        <w:rPr>
          <w:rFonts w:ascii="Arial" w:hAnsi="Arial" w:cs="Arial"/>
          <w:sz w:val="22"/>
          <w:szCs w:val="22"/>
        </w:rPr>
      </w:pPr>
    </w:p>
    <w:p w14:paraId="592CD4B3" w14:textId="77777777" w:rsidR="008B2C22" w:rsidRPr="00224B05" w:rsidRDefault="008B2C22" w:rsidP="00E06C54">
      <w:pPr>
        <w:spacing w:before="100" w:beforeAutospacing="1" w:after="100" w:afterAutospacing="1"/>
        <w:jc w:val="both"/>
        <w:rPr>
          <w:rFonts w:ascii="Arial" w:hAnsi="Arial" w:cs="Arial"/>
          <w:sz w:val="22"/>
          <w:szCs w:val="22"/>
        </w:rPr>
      </w:pPr>
      <w:r w:rsidRPr="00224B05">
        <w:rPr>
          <w:rFonts w:ascii="Arial" w:hAnsi="Arial" w:cs="Arial"/>
          <w:sz w:val="22"/>
          <w:szCs w:val="22"/>
        </w:rPr>
        <w:t>Le présent accord-cadre a pour objet la mise en œuvre, par une étude de commissaires de justice, de prestations relevant du recours amiable et de l’exécution forcée de créances ou obligations, conformément aux dispositions du Code des procédures civiles d'exécution et autres textes</w:t>
      </w:r>
      <w:r w:rsidRPr="00224B05">
        <w:rPr>
          <w:sz w:val="24"/>
          <w:szCs w:val="24"/>
        </w:rPr>
        <w:t xml:space="preserve"> </w:t>
      </w:r>
      <w:r w:rsidRPr="00224B05">
        <w:rPr>
          <w:rFonts w:ascii="Arial" w:hAnsi="Arial" w:cs="Arial"/>
          <w:sz w:val="22"/>
          <w:szCs w:val="22"/>
        </w:rPr>
        <w:t>législatifs et réglementaires applicables.</w:t>
      </w:r>
    </w:p>
    <w:p w14:paraId="27E8C5C6" w14:textId="77777777" w:rsidR="008B2C22" w:rsidRPr="00224B05" w:rsidRDefault="008B2C22" w:rsidP="00E06C54">
      <w:pPr>
        <w:spacing w:before="100" w:beforeAutospacing="1" w:after="100" w:afterAutospacing="1"/>
        <w:jc w:val="both"/>
        <w:rPr>
          <w:rFonts w:ascii="Arial" w:hAnsi="Arial" w:cs="Arial"/>
          <w:sz w:val="22"/>
          <w:szCs w:val="22"/>
        </w:rPr>
      </w:pPr>
      <w:r w:rsidRPr="00224B05">
        <w:rPr>
          <w:rFonts w:ascii="Arial" w:hAnsi="Arial" w:cs="Arial"/>
          <w:sz w:val="22"/>
          <w:szCs w:val="22"/>
        </w:rPr>
        <w:t>Les prestations confiées incluent, de manière non exhaustive :</w:t>
      </w:r>
    </w:p>
    <w:p w14:paraId="27F8023D" w14:textId="77777777" w:rsidR="008B2C22" w:rsidRPr="00224B05" w:rsidRDefault="008B2C22" w:rsidP="00E06C54">
      <w:pPr>
        <w:numPr>
          <w:ilvl w:val="0"/>
          <w:numId w:val="26"/>
        </w:numPr>
        <w:spacing w:before="100" w:beforeAutospacing="1" w:after="100" w:afterAutospacing="1"/>
        <w:jc w:val="both"/>
        <w:rPr>
          <w:rFonts w:ascii="Arial" w:hAnsi="Arial" w:cs="Arial"/>
          <w:sz w:val="22"/>
          <w:szCs w:val="22"/>
        </w:rPr>
      </w:pPr>
      <w:r w:rsidRPr="00224B05">
        <w:rPr>
          <w:rFonts w:ascii="Arial" w:hAnsi="Arial" w:cs="Arial"/>
          <w:sz w:val="22"/>
          <w:szCs w:val="22"/>
        </w:rPr>
        <w:t>La prise en charge de procédures de recouvrement amiable de créances, par tout moyen conforme aux règles déontologiques et légales applicables à la profession ;</w:t>
      </w:r>
    </w:p>
    <w:p w14:paraId="707AB8AC" w14:textId="77777777" w:rsidR="008B2C22" w:rsidRPr="00224B05" w:rsidRDefault="008B2C22" w:rsidP="00E06C54">
      <w:pPr>
        <w:numPr>
          <w:ilvl w:val="0"/>
          <w:numId w:val="26"/>
        </w:numPr>
        <w:spacing w:before="100" w:beforeAutospacing="1" w:after="100" w:afterAutospacing="1"/>
        <w:jc w:val="both"/>
        <w:rPr>
          <w:rFonts w:ascii="Arial" w:hAnsi="Arial" w:cs="Arial"/>
          <w:sz w:val="22"/>
          <w:szCs w:val="22"/>
        </w:rPr>
      </w:pPr>
      <w:r w:rsidRPr="00224B05">
        <w:rPr>
          <w:rFonts w:ascii="Arial" w:hAnsi="Arial" w:cs="Arial"/>
          <w:sz w:val="22"/>
          <w:szCs w:val="22"/>
        </w:rPr>
        <w:t>La signification d’actes judiciaires et extrajudiciaires conformément aux articles 651 et suivants du Code de procédure civile ;</w:t>
      </w:r>
    </w:p>
    <w:p w14:paraId="2F0B8882" w14:textId="77777777" w:rsidR="008B2C22" w:rsidRPr="00224B05" w:rsidRDefault="008B2C22" w:rsidP="00E06C54">
      <w:pPr>
        <w:numPr>
          <w:ilvl w:val="0"/>
          <w:numId w:val="26"/>
        </w:numPr>
        <w:spacing w:before="100" w:beforeAutospacing="1" w:after="100" w:afterAutospacing="1"/>
        <w:jc w:val="both"/>
        <w:rPr>
          <w:rFonts w:ascii="Arial" w:hAnsi="Arial" w:cs="Arial"/>
          <w:sz w:val="22"/>
          <w:szCs w:val="22"/>
        </w:rPr>
      </w:pPr>
      <w:r w:rsidRPr="00224B05">
        <w:rPr>
          <w:rFonts w:ascii="Arial" w:hAnsi="Arial" w:cs="Arial"/>
          <w:sz w:val="22"/>
          <w:szCs w:val="22"/>
        </w:rPr>
        <w:t>La rédaction et la réalisation de constats dans le cadre du recouvrement ou de la prévention des litiges, selon les dispositions de l’article 16 du décret du 12 décembre 2011 ;</w:t>
      </w:r>
    </w:p>
    <w:p w14:paraId="6880BDF6" w14:textId="77777777" w:rsidR="008B2C22" w:rsidRPr="00224B05" w:rsidRDefault="008B2C22" w:rsidP="00E06C54">
      <w:pPr>
        <w:numPr>
          <w:ilvl w:val="0"/>
          <w:numId w:val="26"/>
        </w:numPr>
        <w:spacing w:before="100" w:beforeAutospacing="1" w:after="100" w:afterAutospacing="1"/>
        <w:jc w:val="both"/>
        <w:rPr>
          <w:rFonts w:ascii="Arial" w:hAnsi="Arial" w:cs="Arial"/>
          <w:sz w:val="22"/>
          <w:szCs w:val="22"/>
        </w:rPr>
      </w:pPr>
      <w:r w:rsidRPr="00224B05">
        <w:rPr>
          <w:rFonts w:ascii="Arial" w:hAnsi="Arial" w:cs="Arial"/>
          <w:sz w:val="22"/>
          <w:szCs w:val="22"/>
        </w:rPr>
        <w:t>La mise en œuvre de mesures d’exécution forcée prévues aux titres II et suivants du Code des procédures civiles d'exécution, notamment : saisies mobilières ou immobilières, expulsions, saisies bancaires ou sur rémunérations ;</w:t>
      </w:r>
    </w:p>
    <w:p w14:paraId="2E04854C" w14:textId="77777777" w:rsidR="008B2C22" w:rsidRPr="00224B05" w:rsidRDefault="008B2C22" w:rsidP="00E06C54">
      <w:pPr>
        <w:numPr>
          <w:ilvl w:val="0"/>
          <w:numId w:val="26"/>
        </w:numPr>
        <w:spacing w:before="100" w:beforeAutospacing="1" w:after="100" w:afterAutospacing="1"/>
        <w:jc w:val="both"/>
        <w:rPr>
          <w:rFonts w:ascii="Arial" w:hAnsi="Arial" w:cs="Arial"/>
          <w:sz w:val="22"/>
          <w:szCs w:val="22"/>
        </w:rPr>
      </w:pPr>
      <w:r w:rsidRPr="00224B05">
        <w:rPr>
          <w:rFonts w:ascii="Arial" w:hAnsi="Arial" w:cs="Arial"/>
          <w:sz w:val="22"/>
          <w:szCs w:val="22"/>
        </w:rPr>
        <w:t>La production de rapports de diligences et le suivi procédural des interventions engagées, à des fins d’information du pouvoir adjudicateur ou du titulaire de droits concernés.</w:t>
      </w:r>
    </w:p>
    <w:p w14:paraId="7E7A82E8" w14:textId="77777777" w:rsidR="008B2C22" w:rsidRPr="008B2C22" w:rsidRDefault="008B2C22" w:rsidP="00E06C54">
      <w:pPr>
        <w:spacing w:before="100" w:beforeAutospacing="1" w:after="100" w:afterAutospacing="1"/>
        <w:jc w:val="both"/>
        <w:rPr>
          <w:rFonts w:ascii="Arial" w:hAnsi="Arial" w:cs="Arial"/>
          <w:sz w:val="22"/>
          <w:szCs w:val="22"/>
        </w:rPr>
      </w:pPr>
      <w:r w:rsidRPr="00224B05">
        <w:rPr>
          <w:rFonts w:ascii="Arial" w:hAnsi="Arial" w:cs="Arial"/>
          <w:sz w:val="22"/>
          <w:szCs w:val="22"/>
        </w:rPr>
        <w:t>L’étude attributaire devra être dûment habilitée, inscrite auprès de la chambre régionale compétente, et justifier d’une expertise éprouvée en matière de contentieux et d’exécution forcée sur le territoire concerné.</w:t>
      </w:r>
    </w:p>
    <w:p w14:paraId="3CFCF75E" w14:textId="77777777" w:rsidR="00D611A7" w:rsidRPr="00E124D5" w:rsidRDefault="00D611A7" w:rsidP="00D611A7">
      <w:pPr>
        <w:keepNext/>
        <w:suppressAutoHyphens/>
        <w:ind w:left="1134"/>
        <w:jc w:val="both"/>
        <w:rPr>
          <w:rFonts w:ascii="Arial" w:hAnsi="Arial" w:cs="Arial"/>
          <w:sz w:val="22"/>
          <w:szCs w:val="22"/>
        </w:rPr>
      </w:pPr>
    </w:p>
    <w:p w14:paraId="4FAA9901" w14:textId="77777777" w:rsidR="00D611A7" w:rsidRPr="00E124D5" w:rsidRDefault="00D611A7" w:rsidP="00D611A7">
      <w:pPr>
        <w:pStyle w:val="Titre1"/>
        <w:keepLines/>
        <w:numPr>
          <w:ilvl w:val="0"/>
          <w:numId w:val="4"/>
        </w:numPr>
        <w:pBdr>
          <w:top w:val="single" w:sz="4" w:space="1" w:color="auto"/>
          <w:left w:val="single" w:sz="4" w:space="4" w:color="auto"/>
          <w:bottom w:val="single" w:sz="4" w:space="1" w:color="auto"/>
          <w:right w:val="single" w:sz="4" w:space="4" w:color="auto"/>
        </w:pBdr>
        <w:tabs>
          <w:tab w:val="left" w:pos="567"/>
        </w:tabs>
        <w:suppressAutoHyphens/>
        <w:ind w:left="284" w:hanging="284"/>
        <w:jc w:val="both"/>
        <w:rPr>
          <w:rFonts w:ascii="Arial" w:hAnsi="Arial" w:cs="Arial"/>
          <w:kern w:val="0"/>
          <w:sz w:val="28"/>
          <w:szCs w:val="28"/>
        </w:rPr>
      </w:pPr>
      <w:bookmarkStart w:id="9" w:name="_Toc49434849"/>
      <w:bookmarkStart w:id="10" w:name="_Toc163033911"/>
      <w:bookmarkStart w:id="11" w:name="_Toc169601876"/>
      <w:bookmarkStart w:id="12" w:name="_Toc207109914"/>
      <w:r w:rsidRPr="00E124D5">
        <w:rPr>
          <w:rFonts w:ascii="Arial" w:hAnsi="Arial" w:cs="Arial"/>
          <w:kern w:val="0"/>
          <w:sz w:val="28"/>
          <w:szCs w:val="28"/>
        </w:rPr>
        <w:t>Descriptif technique du besoin</w:t>
      </w:r>
      <w:bookmarkEnd w:id="9"/>
      <w:bookmarkEnd w:id="10"/>
      <w:bookmarkEnd w:id="11"/>
      <w:bookmarkEnd w:id="12"/>
    </w:p>
    <w:p w14:paraId="5EBC9C9E" w14:textId="77777777" w:rsidR="00D611A7" w:rsidRPr="00E124D5" w:rsidRDefault="00D611A7" w:rsidP="00D611A7">
      <w:pPr>
        <w:keepNext/>
        <w:suppressAutoHyphens/>
        <w:jc w:val="both"/>
        <w:rPr>
          <w:rFonts w:ascii="Arial" w:hAnsi="Arial" w:cs="Arial"/>
        </w:rPr>
      </w:pPr>
    </w:p>
    <w:p w14:paraId="04D150C3" w14:textId="42E7A8E7" w:rsidR="001E18A7" w:rsidRPr="005F3B20" w:rsidRDefault="001E18A7" w:rsidP="00C74A84">
      <w:pPr>
        <w:jc w:val="both"/>
        <w:rPr>
          <w:rFonts w:ascii="Arial" w:hAnsi="Arial" w:cs="Arial"/>
          <w:sz w:val="22"/>
          <w:szCs w:val="22"/>
        </w:rPr>
      </w:pPr>
      <w:r w:rsidRPr="005F3B20">
        <w:rPr>
          <w:rFonts w:ascii="Arial" w:hAnsi="Arial" w:cs="Arial"/>
          <w:sz w:val="22"/>
          <w:szCs w:val="22"/>
        </w:rPr>
        <w:t>Le présent accord-cadre a pour objet la réalisation, par une étude de commissaires de justice légalement habilitée, de prestations de recouvrement amiable, d’exécution forcée et de suivi procédural, conformément aux dispositions législatives et réglementaires en vigueur, notamment le Code des procédures civiles d’exécuti</w:t>
      </w:r>
      <w:r w:rsidR="005F3B20" w:rsidRPr="005F3B20">
        <w:rPr>
          <w:rFonts w:ascii="Arial" w:hAnsi="Arial" w:cs="Arial"/>
          <w:sz w:val="22"/>
          <w:szCs w:val="22"/>
        </w:rPr>
        <w:t>on, et le Code de procédure civile.</w:t>
      </w:r>
    </w:p>
    <w:p w14:paraId="6D1409E0" w14:textId="77777777" w:rsidR="00C74A84" w:rsidRDefault="00C74A84" w:rsidP="00C74A84">
      <w:pPr>
        <w:jc w:val="both"/>
        <w:rPr>
          <w:rFonts w:ascii="Arial" w:hAnsi="Arial" w:cs="Arial"/>
          <w:sz w:val="22"/>
          <w:szCs w:val="22"/>
          <w:highlight w:val="yellow"/>
        </w:rPr>
      </w:pPr>
    </w:p>
    <w:p w14:paraId="34CBC9B1" w14:textId="77777777" w:rsidR="001E18A7" w:rsidRPr="005F3B20" w:rsidRDefault="001E18A7" w:rsidP="00C74A84">
      <w:pPr>
        <w:jc w:val="both"/>
        <w:rPr>
          <w:rFonts w:ascii="Arial" w:hAnsi="Arial" w:cs="Arial"/>
          <w:sz w:val="22"/>
          <w:szCs w:val="22"/>
        </w:rPr>
      </w:pPr>
      <w:r w:rsidRPr="005F3B20">
        <w:rPr>
          <w:rFonts w:ascii="Arial" w:hAnsi="Arial" w:cs="Arial"/>
          <w:sz w:val="22"/>
          <w:szCs w:val="22"/>
        </w:rPr>
        <w:t>Ce marché est conclu dans le cadre des missions dévolues à la Caisse Primaire d’Assurance Maladie de l’Essonne (CPAM) en matière de recouvrement de créances et d’exécution des décisions judiciaires ou administratives.</w:t>
      </w:r>
    </w:p>
    <w:p w14:paraId="090553C3" w14:textId="77777777" w:rsidR="001E18A7" w:rsidRPr="005F3B20" w:rsidRDefault="001E18A7" w:rsidP="001E18A7">
      <w:pPr>
        <w:ind w:left="1354"/>
        <w:jc w:val="both"/>
        <w:rPr>
          <w:rFonts w:ascii="Arial" w:hAnsi="Arial" w:cs="Arial"/>
          <w:sz w:val="22"/>
          <w:szCs w:val="22"/>
        </w:rPr>
      </w:pPr>
    </w:p>
    <w:p w14:paraId="2C6B05C1" w14:textId="77777777" w:rsidR="001E18A7" w:rsidRPr="005F3B20" w:rsidRDefault="001E18A7" w:rsidP="001E18A7">
      <w:pPr>
        <w:ind w:left="1354"/>
        <w:jc w:val="both"/>
        <w:rPr>
          <w:rFonts w:ascii="Arial" w:hAnsi="Arial" w:cs="Arial"/>
          <w:sz w:val="22"/>
          <w:szCs w:val="22"/>
        </w:rPr>
      </w:pPr>
    </w:p>
    <w:p w14:paraId="20C89382" w14:textId="0E3FF88D" w:rsidR="00313645" w:rsidRPr="005F3B20" w:rsidRDefault="001E18A7" w:rsidP="009C3AD0">
      <w:pPr>
        <w:pStyle w:val="Titre2"/>
        <w:keepLines/>
        <w:numPr>
          <w:ilvl w:val="1"/>
          <w:numId w:val="4"/>
        </w:numPr>
        <w:tabs>
          <w:tab w:val="clear" w:pos="993"/>
        </w:tabs>
        <w:suppressAutoHyphens/>
        <w:spacing w:before="0"/>
        <w:jc w:val="both"/>
        <w:rPr>
          <w:rFonts w:ascii="Arial" w:hAnsi="Arial" w:cs="Arial"/>
        </w:rPr>
      </w:pPr>
      <w:bookmarkStart w:id="13" w:name="_Toc207109915"/>
      <w:r w:rsidRPr="005F3B20">
        <w:rPr>
          <w:rFonts w:ascii="Arial" w:hAnsi="Arial" w:cs="Arial"/>
        </w:rPr>
        <w:t>Prestations attendues</w:t>
      </w:r>
      <w:bookmarkEnd w:id="13"/>
    </w:p>
    <w:p w14:paraId="49CFA643" w14:textId="77777777" w:rsidR="00313645" w:rsidRPr="005F3B20" w:rsidRDefault="00313645" w:rsidP="00313645">
      <w:pPr>
        <w:jc w:val="both"/>
        <w:rPr>
          <w:rFonts w:ascii="Arial" w:hAnsi="Arial" w:cs="Arial"/>
          <w:sz w:val="22"/>
          <w:szCs w:val="22"/>
        </w:rPr>
      </w:pPr>
    </w:p>
    <w:p w14:paraId="3E2A2F7B" w14:textId="77777777" w:rsidR="001E18A7" w:rsidRPr="005F3B20" w:rsidRDefault="001E18A7" w:rsidP="008E3E37">
      <w:pPr>
        <w:pStyle w:val="Paragraphedeliste"/>
        <w:numPr>
          <w:ilvl w:val="1"/>
          <w:numId w:val="28"/>
        </w:numPr>
        <w:jc w:val="both"/>
        <w:rPr>
          <w:rFonts w:ascii="Arial" w:hAnsi="Arial" w:cs="Arial"/>
          <w:sz w:val="22"/>
          <w:szCs w:val="22"/>
        </w:rPr>
      </w:pPr>
      <w:r w:rsidRPr="005F3B20">
        <w:rPr>
          <w:rFonts w:ascii="Arial" w:hAnsi="Arial" w:cs="Arial"/>
          <w:sz w:val="22"/>
          <w:szCs w:val="22"/>
        </w:rPr>
        <w:t>Recours amiable</w:t>
      </w:r>
    </w:p>
    <w:p w14:paraId="736C6509" w14:textId="77777777" w:rsidR="00313645" w:rsidRPr="005F3B20" w:rsidRDefault="00313645" w:rsidP="00313645">
      <w:pPr>
        <w:ind w:left="1080"/>
        <w:jc w:val="both"/>
        <w:rPr>
          <w:rFonts w:ascii="Arial" w:hAnsi="Arial" w:cs="Arial"/>
          <w:sz w:val="22"/>
          <w:szCs w:val="22"/>
        </w:rPr>
      </w:pPr>
    </w:p>
    <w:p w14:paraId="206D04EE" w14:textId="77777777" w:rsidR="001E18A7" w:rsidRPr="005F3B20" w:rsidRDefault="001E18A7" w:rsidP="008E3E37">
      <w:pPr>
        <w:numPr>
          <w:ilvl w:val="0"/>
          <w:numId w:val="27"/>
        </w:numPr>
        <w:jc w:val="both"/>
        <w:rPr>
          <w:rFonts w:ascii="Arial" w:hAnsi="Arial" w:cs="Arial"/>
          <w:sz w:val="22"/>
          <w:szCs w:val="22"/>
        </w:rPr>
      </w:pPr>
      <w:r w:rsidRPr="005F3B20">
        <w:rPr>
          <w:rFonts w:ascii="Arial" w:hAnsi="Arial" w:cs="Arial"/>
          <w:sz w:val="22"/>
          <w:szCs w:val="22"/>
        </w:rPr>
        <w:t>Prise de contact téléphonique obligatoire avec le débiteur afin de rechercher un accord amiable relatif au règlement des sommes dues ;</w:t>
      </w:r>
    </w:p>
    <w:p w14:paraId="1162DF47" w14:textId="77777777" w:rsidR="001E18A7" w:rsidRPr="005F3B20" w:rsidRDefault="001E18A7" w:rsidP="008E3E37">
      <w:pPr>
        <w:numPr>
          <w:ilvl w:val="0"/>
          <w:numId w:val="27"/>
        </w:numPr>
        <w:jc w:val="both"/>
        <w:rPr>
          <w:rFonts w:ascii="Arial" w:hAnsi="Arial" w:cs="Arial"/>
          <w:sz w:val="22"/>
          <w:szCs w:val="22"/>
        </w:rPr>
      </w:pPr>
      <w:r w:rsidRPr="005F3B20">
        <w:rPr>
          <w:rFonts w:ascii="Arial" w:hAnsi="Arial" w:cs="Arial"/>
          <w:sz w:val="22"/>
          <w:szCs w:val="22"/>
        </w:rPr>
        <w:t>Relances formalisées (courriers, courriels), négociation d’échéanciers, et suivi personnalisé du débiteur ;</w:t>
      </w:r>
    </w:p>
    <w:p w14:paraId="191C5ED8" w14:textId="77777777" w:rsidR="001E18A7" w:rsidRPr="005F3B20" w:rsidRDefault="001E18A7" w:rsidP="008E3E37">
      <w:pPr>
        <w:numPr>
          <w:ilvl w:val="0"/>
          <w:numId w:val="27"/>
        </w:numPr>
        <w:jc w:val="both"/>
        <w:rPr>
          <w:rFonts w:ascii="Arial" w:hAnsi="Arial" w:cs="Arial"/>
          <w:sz w:val="22"/>
          <w:szCs w:val="22"/>
        </w:rPr>
      </w:pPr>
      <w:r w:rsidRPr="005F3B20">
        <w:rPr>
          <w:rFonts w:ascii="Arial" w:hAnsi="Arial" w:cs="Arial"/>
          <w:sz w:val="22"/>
          <w:szCs w:val="22"/>
        </w:rPr>
        <w:t>Déplacement physique au domicile, sur demande ou en cas de carence manifeste, dans le respect des prérogatives du commissaire de justice (option contractuelle) ;</w:t>
      </w:r>
    </w:p>
    <w:p w14:paraId="706F32D9" w14:textId="77777777" w:rsidR="001E18A7" w:rsidRPr="005F3B20" w:rsidRDefault="001E18A7" w:rsidP="008E3E37">
      <w:pPr>
        <w:numPr>
          <w:ilvl w:val="0"/>
          <w:numId w:val="27"/>
        </w:numPr>
        <w:jc w:val="both"/>
        <w:rPr>
          <w:rFonts w:ascii="Arial" w:hAnsi="Arial" w:cs="Arial"/>
          <w:sz w:val="22"/>
          <w:szCs w:val="22"/>
        </w:rPr>
      </w:pPr>
      <w:r w:rsidRPr="005F3B20">
        <w:rPr>
          <w:rFonts w:ascii="Arial" w:hAnsi="Arial" w:cs="Arial"/>
          <w:sz w:val="22"/>
          <w:szCs w:val="22"/>
        </w:rPr>
        <w:t>Restitution des sommes recouvrées à la CPAM ou, le cas échéant, établissement formel d’une déclaration d’insolvabilité, avec production des diligences entreprises.</w:t>
      </w:r>
    </w:p>
    <w:p w14:paraId="74FE9961" w14:textId="3178277C" w:rsidR="00313645" w:rsidRPr="005F3B20" w:rsidRDefault="00313645" w:rsidP="00313645">
      <w:pPr>
        <w:ind w:left="720"/>
        <w:jc w:val="both"/>
        <w:rPr>
          <w:rFonts w:ascii="Arial" w:hAnsi="Arial" w:cs="Arial"/>
          <w:sz w:val="22"/>
          <w:szCs w:val="22"/>
        </w:rPr>
      </w:pPr>
    </w:p>
    <w:p w14:paraId="698F7D90" w14:textId="77777777" w:rsidR="00915E7F" w:rsidRPr="001E18A7" w:rsidRDefault="00915E7F" w:rsidP="00313645">
      <w:pPr>
        <w:ind w:left="720"/>
        <w:jc w:val="both"/>
        <w:rPr>
          <w:rFonts w:ascii="Arial" w:hAnsi="Arial" w:cs="Arial"/>
          <w:sz w:val="22"/>
          <w:szCs w:val="22"/>
          <w:highlight w:val="yellow"/>
        </w:rPr>
      </w:pPr>
    </w:p>
    <w:p w14:paraId="664F0377" w14:textId="77777777" w:rsidR="001E18A7" w:rsidRPr="005F3B20" w:rsidRDefault="001E18A7" w:rsidP="001E18A7">
      <w:pPr>
        <w:ind w:left="1354"/>
        <w:jc w:val="both"/>
        <w:rPr>
          <w:rFonts w:ascii="Arial" w:hAnsi="Arial" w:cs="Arial"/>
          <w:sz w:val="22"/>
          <w:szCs w:val="22"/>
        </w:rPr>
      </w:pPr>
      <w:r w:rsidRPr="005F3B20">
        <w:rPr>
          <w:rFonts w:ascii="Arial" w:hAnsi="Arial" w:cs="Arial"/>
          <w:sz w:val="22"/>
          <w:szCs w:val="22"/>
        </w:rPr>
        <w:t>B. Exécution forcée</w:t>
      </w:r>
    </w:p>
    <w:p w14:paraId="0044D55C" w14:textId="77777777" w:rsidR="00313645" w:rsidRPr="005F3B20" w:rsidRDefault="00313645" w:rsidP="001E18A7">
      <w:pPr>
        <w:ind w:left="1354"/>
        <w:jc w:val="both"/>
        <w:rPr>
          <w:rFonts w:ascii="Arial" w:hAnsi="Arial" w:cs="Arial"/>
          <w:sz w:val="22"/>
          <w:szCs w:val="22"/>
        </w:rPr>
      </w:pPr>
    </w:p>
    <w:p w14:paraId="6BB9D7D3" w14:textId="77777777" w:rsidR="001E18A7" w:rsidRPr="005F3B20" w:rsidRDefault="001E18A7" w:rsidP="008E3E37">
      <w:pPr>
        <w:numPr>
          <w:ilvl w:val="0"/>
          <w:numId w:val="28"/>
        </w:numPr>
        <w:jc w:val="both"/>
        <w:rPr>
          <w:rFonts w:ascii="Arial" w:hAnsi="Arial" w:cs="Arial"/>
          <w:sz w:val="22"/>
          <w:szCs w:val="22"/>
        </w:rPr>
      </w:pPr>
      <w:r w:rsidRPr="005F3B20">
        <w:rPr>
          <w:rFonts w:ascii="Arial" w:hAnsi="Arial" w:cs="Arial"/>
          <w:sz w:val="22"/>
          <w:szCs w:val="22"/>
        </w:rPr>
        <w:lastRenderedPageBreak/>
        <w:t>Signification des actes judiciaires ou extrajudiciaires conformément aux articles 651 et suivants du Code de procédure civile ;</w:t>
      </w:r>
    </w:p>
    <w:p w14:paraId="5399BCB4" w14:textId="77777777" w:rsidR="001E18A7" w:rsidRPr="005F3B20" w:rsidRDefault="001E18A7" w:rsidP="008E3E37">
      <w:pPr>
        <w:numPr>
          <w:ilvl w:val="0"/>
          <w:numId w:val="28"/>
        </w:numPr>
        <w:jc w:val="both"/>
        <w:rPr>
          <w:rFonts w:ascii="Arial" w:hAnsi="Arial" w:cs="Arial"/>
          <w:sz w:val="22"/>
          <w:szCs w:val="22"/>
        </w:rPr>
      </w:pPr>
      <w:r w:rsidRPr="005F3B20">
        <w:rPr>
          <w:rFonts w:ascii="Arial" w:hAnsi="Arial" w:cs="Arial"/>
          <w:sz w:val="22"/>
          <w:szCs w:val="22"/>
        </w:rPr>
        <w:t>Mise en œuvre de mesures d’exécution forcée (saisies conservatoires, saisies-attribution, saisies immobilières ou mobilières, expulsions, ventes publiques, etc.) dans le respect du Code des procédures civiles d’exécution ;</w:t>
      </w:r>
    </w:p>
    <w:p w14:paraId="4BE921C7" w14:textId="77777777" w:rsidR="001E18A7" w:rsidRPr="005F3B20" w:rsidRDefault="001E18A7" w:rsidP="008E3E37">
      <w:pPr>
        <w:numPr>
          <w:ilvl w:val="0"/>
          <w:numId w:val="28"/>
        </w:numPr>
        <w:jc w:val="both"/>
        <w:rPr>
          <w:rFonts w:ascii="Arial" w:hAnsi="Arial" w:cs="Arial"/>
          <w:sz w:val="22"/>
          <w:szCs w:val="22"/>
        </w:rPr>
      </w:pPr>
      <w:r w:rsidRPr="005F3B20">
        <w:rPr>
          <w:rFonts w:ascii="Arial" w:hAnsi="Arial" w:cs="Arial"/>
          <w:sz w:val="22"/>
          <w:szCs w:val="22"/>
        </w:rPr>
        <w:t>Rédaction des actes d’exécution, des procès-verbaux et des comptes rendus circonstanciés.</w:t>
      </w:r>
    </w:p>
    <w:p w14:paraId="49C1A7B5" w14:textId="77777777" w:rsidR="00313645" w:rsidRPr="005F3B20" w:rsidRDefault="00313645" w:rsidP="00313645">
      <w:pPr>
        <w:ind w:left="720"/>
        <w:jc w:val="both"/>
        <w:rPr>
          <w:rFonts w:ascii="Arial" w:hAnsi="Arial" w:cs="Arial"/>
          <w:sz w:val="22"/>
          <w:szCs w:val="22"/>
        </w:rPr>
      </w:pPr>
    </w:p>
    <w:p w14:paraId="254BB17C" w14:textId="77777777" w:rsidR="001E18A7" w:rsidRPr="005F3B20" w:rsidRDefault="001E18A7" w:rsidP="001E18A7">
      <w:pPr>
        <w:ind w:left="1354"/>
        <w:jc w:val="both"/>
        <w:rPr>
          <w:rFonts w:ascii="Arial" w:hAnsi="Arial" w:cs="Arial"/>
          <w:sz w:val="22"/>
          <w:szCs w:val="22"/>
        </w:rPr>
      </w:pPr>
      <w:r w:rsidRPr="005F3B20">
        <w:rPr>
          <w:rFonts w:ascii="Arial" w:hAnsi="Arial" w:cs="Arial"/>
          <w:sz w:val="22"/>
          <w:szCs w:val="22"/>
        </w:rPr>
        <w:t>C. Suivi et coordination</w:t>
      </w:r>
    </w:p>
    <w:p w14:paraId="1C5DFF01" w14:textId="77777777" w:rsidR="00490E94" w:rsidRPr="005F3B20" w:rsidRDefault="00490E94" w:rsidP="00490E94">
      <w:pPr>
        <w:spacing w:before="100" w:beforeAutospacing="1" w:after="100" w:afterAutospacing="1"/>
        <w:rPr>
          <w:rFonts w:ascii="Arial" w:hAnsi="Arial" w:cs="Arial"/>
          <w:sz w:val="22"/>
          <w:szCs w:val="22"/>
        </w:rPr>
      </w:pPr>
      <w:r w:rsidRPr="005F3B20">
        <w:rPr>
          <w:rFonts w:ascii="Arial" w:hAnsi="Arial" w:cs="Arial"/>
          <w:sz w:val="22"/>
          <w:szCs w:val="22"/>
        </w:rPr>
        <w:t>Afin d’assurer une coordination rigoureuse et une transparence dans le suivi des activités, les dispositions suivantes sont établies :</w:t>
      </w:r>
    </w:p>
    <w:p w14:paraId="5D0C9A49" w14:textId="547A99CC" w:rsidR="00490E94" w:rsidRPr="005F3B20" w:rsidRDefault="00490E94" w:rsidP="008E3E37">
      <w:pPr>
        <w:numPr>
          <w:ilvl w:val="0"/>
          <w:numId w:val="36"/>
        </w:numPr>
        <w:spacing w:before="100" w:beforeAutospacing="1" w:after="100" w:afterAutospacing="1"/>
        <w:rPr>
          <w:rFonts w:ascii="Arial" w:hAnsi="Arial" w:cs="Arial"/>
          <w:sz w:val="22"/>
          <w:szCs w:val="22"/>
        </w:rPr>
      </w:pPr>
      <w:r w:rsidRPr="005F3B20">
        <w:rPr>
          <w:rFonts w:ascii="Arial" w:hAnsi="Arial" w:cs="Arial"/>
          <w:sz w:val="22"/>
          <w:szCs w:val="22"/>
        </w:rPr>
        <w:t>Réunions de suivi trimestrielles : Organisées à l’initiative de la CPAM, ces réunions permettent d’évaluer l’état d’avancement des dossiers, d’identifier d’éventuels points de blocage et d’adapter les actions en conséquence.</w:t>
      </w:r>
    </w:p>
    <w:p w14:paraId="4787C2F4" w14:textId="77777777" w:rsidR="00490E94" w:rsidRPr="005F3B20" w:rsidRDefault="00490E94" w:rsidP="008E3E37">
      <w:pPr>
        <w:numPr>
          <w:ilvl w:val="0"/>
          <w:numId w:val="36"/>
        </w:numPr>
        <w:spacing w:before="100" w:beforeAutospacing="1" w:after="100" w:afterAutospacing="1"/>
        <w:rPr>
          <w:rFonts w:ascii="Arial" w:hAnsi="Arial" w:cs="Arial"/>
          <w:sz w:val="22"/>
          <w:szCs w:val="22"/>
        </w:rPr>
      </w:pPr>
      <w:proofErr w:type="spellStart"/>
      <w:r w:rsidRPr="005F3B20">
        <w:rPr>
          <w:rFonts w:ascii="Arial" w:hAnsi="Arial" w:cs="Arial"/>
          <w:sz w:val="22"/>
          <w:szCs w:val="22"/>
        </w:rPr>
        <w:t>Reporting</w:t>
      </w:r>
      <w:proofErr w:type="spellEnd"/>
      <w:r w:rsidRPr="005F3B20">
        <w:rPr>
          <w:rFonts w:ascii="Arial" w:hAnsi="Arial" w:cs="Arial"/>
          <w:sz w:val="22"/>
          <w:szCs w:val="22"/>
        </w:rPr>
        <w:t xml:space="preserve"> et Indicateurs de performance :</w:t>
      </w:r>
    </w:p>
    <w:p w14:paraId="3E4EDBB7" w14:textId="6C9D3F5C" w:rsidR="00490E94" w:rsidRPr="005F3B20" w:rsidRDefault="00490E94" w:rsidP="008E3E37">
      <w:pPr>
        <w:numPr>
          <w:ilvl w:val="1"/>
          <w:numId w:val="36"/>
        </w:numPr>
        <w:spacing w:before="100" w:beforeAutospacing="1" w:after="100" w:afterAutospacing="1"/>
        <w:rPr>
          <w:rFonts w:ascii="Arial" w:hAnsi="Arial" w:cs="Arial"/>
          <w:sz w:val="22"/>
          <w:szCs w:val="22"/>
        </w:rPr>
      </w:pPr>
      <w:r w:rsidRPr="005F3B20">
        <w:rPr>
          <w:rFonts w:ascii="Arial" w:hAnsi="Arial" w:cs="Arial"/>
          <w:sz w:val="22"/>
          <w:szCs w:val="22"/>
        </w:rPr>
        <w:t xml:space="preserve">Production régulière (au minimum </w:t>
      </w:r>
      <w:r w:rsidR="00915E7F" w:rsidRPr="005F3B20">
        <w:rPr>
          <w:rFonts w:ascii="Arial" w:hAnsi="Arial" w:cs="Arial"/>
          <w:sz w:val="22"/>
          <w:szCs w:val="22"/>
        </w:rPr>
        <w:t>trimestrielle</w:t>
      </w:r>
      <w:r w:rsidRPr="005F3B20">
        <w:rPr>
          <w:rFonts w:ascii="Arial" w:hAnsi="Arial" w:cs="Arial"/>
          <w:sz w:val="22"/>
          <w:szCs w:val="22"/>
        </w:rPr>
        <w:t>) de tableaux de bord consolidés.</w:t>
      </w:r>
    </w:p>
    <w:p w14:paraId="724FC37C" w14:textId="77777777" w:rsidR="00490E94" w:rsidRPr="005F3B20" w:rsidRDefault="00490E94" w:rsidP="008E3E37">
      <w:pPr>
        <w:numPr>
          <w:ilvl w:val="1"/>
          <w:numId w:val="36"/>
        </w:numPr>
        <w:spacing w:before="100" w:beforeAutospacing="1" w:after="100" w:afterAutospacing="1"/>
        <w:rPr>
          <w:rFonts w:ascii="Arial" w:hAnsi="Arial" w:cs="Arial"/>
          <w:sz w:val="22"/>
          <w:szCs w:val="22"/>
        </w:rPr>
      </w:pPr>
      <w:r w:rsidRPr="005F3B20">
        <w:rPr>
          <w:rFonts w:ascii="Arial" w:hAnsi="Arial" w:cs="Arial"/>
          <w:sz w:val="22"/>
          <w:szCs w:val="22"/>
        </w:rPr>
        <w:t>Détails des états de créances actualisés.</w:t>
      </w:r>
    </w:p>
    <w:p w14:paraId="43B82247" w14:textId="77777777" w:rsidR="00490E94" w:rsidRPr="005F3B20" w:rsidRDefault="00490E94" w:rsidP="008E3E37">
      <w:pPr>
        <w:numPr>
          <w:ilvl w:val="0"/>
          <w:numId w:val="36"/>
        </w:numPr>
        <w:spacing w:before="100" w:beforeAutospacing="1" w:after="100" w:afterAutospacing="1"/>
        <w:rPr>
          <w:rFonts w:ascii="Arial" w:hAnsi="Arial" w:cs="Arial"/>
          <w:sz w:val="22"/>
          <w:szCs w:val="22"/>
        </w:rPr>
      </w:pPr>
      <w:r w:rsidRPr="005F3B20">
        <w:rPr>
          <w:rFonts w:ascii="Arial" w:hAnsi="Arial" w:cs="Arial"/>
          <w:sz w:val="22"/>
          <w:szCs w:val="22"/>
        </w:rPr>
        <w:t>Coordination opérationnelle :</w:t>
      </w:r>
    </w:p>
    <w:p w14:paraId="0A07E606" w14:textId="77777777" w:rsidR="00490E94" w:rsidRPr="005F3B20" w:rsidRDefault="00490E94" w:rsidP="008E3E37">
      <w:pPr>
        <w:numPr>
          <w:ilvl w:val="1"/>
          <w:numId w:val="36"/>
        </w:numPr>
        <w:spacing w:before="100" w:beforeAutospacing="1" w:after="100" w:afterAutospacing="1"/>
        <w:rPr>
          <w:rFonts w:ascii="Arial" w:hAnsi="Arial" w:cs="Arial"/>
          <w:sz w:val="22"/>
          <w:szCs w:val="22"/>
        </w:rPr>
      </w:pPr>
      <w:r w:rsidRPr="005F3B20">
        <w:rPr>
          <w:rFonts w:ascii="Arial" w:hAnsi="Arial" w:cs="Arial"/>
          <w:sz w:val="22"/>
          <w:szCs w:val="22"/>
        </w:rPr>
        <w:t>Désignation d’un interlocuteur référent dédié.</w:t>
      </w:r>
    </w:p>
    <w:p w14:paraId="0826A811" w14:textId="77777777" w:rsidR="005F3B20" w:rsidRDefault="00490E94" w:rsidP="008E3E37">
      <w:pPr>
        <w:numPr>
          <w:ilvl w:val="1"/>
          <w:numId w:val="36"/>
        </w:numPr>
        <w:spacing w:before="100" w:beforeAutospacing="1" w:after="100" w:afterAutospacing="1"/>
        <w:rPr>
          <w:rFonts w:ascii="Arial" w:hAnsi="Arial" w:cs="Arial"/>
          <w:sz w:val="22"/>
          <w:szCs w:val="22"/>
        </w:rPr>
      </w:pPr>
      <w:r w:rsidRPr="005F3B20">
        <w:rPr>
          <w:rFonts w:ascii="Arial" w:hAnsi="Arial" w:cs="Arial"/>
          <w:sz w:val="22"/>
          <w:szCs w:val="22"/>
        </w:rPr>
        <w:t>Rôle de coordination technique et administrative avec les services du pouvoir adjudicateur.</w:t>
      </w:r>
    </w:p>
    <w:p w14:paraId="6FDBFC0C" w14:textId="72AB375C" w:rsidR="009D6B95" w:rsidRPr="009D6B95" w:rsidRDefault="00490E94" w:rsidP="009D6B95">
      <w:pPr>
        <w:numPr>
          <w:ilvl w:val="1"/>
          <w:numId w:val="36"/>
        </w:numPr>
        <w:spacing w:before="100" w:beforeAutospacing="1" w:after="100" w:afterAutospacing="1"/>
        <w:rPr>
          <w:rFonts w:ascii="Arial" w:hAnsi="Arial" w:cs="Arial"/>
          <w:sz w:val="22"/>
          <w:szCs w:val="22"/>
        </w:rPr>
      </w:pPr>
      <w:r w:rsidRPr="00950234">
        <w:rPr>
          <w:rFonts w:ascii="Arial" w:hAnsi="Arial" w:cs="Arial"/>
          <w:sz w:val="22"/>
          <w:szCs w:val="22"/>
        </w:rPr>
        <w:t>Réactivité garantie pour tout besoin d’ajustement ou de clarification.</w:t>
      </w:r>
    </w:p>
    <w:p w14:paraId="748D28C4" w14:textId="59D89907" w:rsidR="00490E94" w:rsidRPr="00950234" w:rsidRDefault="00490E94" w:rsidP="009D6B95">
      <w:pPr>
        <w:numPr>
          <w:ilvl w:val="0"/>
          <w:numId w:val="36"/>
        </w:numPr>
        <w:spacing w:before="100" w:beforeAutospacing="1" w:after="100" w:afterAutospacing="1"/>
        <w:rPr>
          <w:rFonts w:ascii="Arial" w:hAnsi="Arial" w:cs="Arial"/>
          <w:sz w:val="22"/>
          <w:szCs w:val="22"/>
        </w:rPr>
      </w:pPr>
      <w:r w:rsidRPr="00950234">
        <w:rPr>
          <w:rFonts w:ascii="Arial" w:hAnsi="Arial" w:cs="Arial"/>
          <w:sz w:val="22"/>
          <w:szCs w:val="22"/>
        </w:rPr>
        <w:t>Outils de Suivi (Extranet dédié)</w:t>
      </w:r>
    </w:p>
    <w:p w14:paraId="6661EEAC" w14:textId="77777777" w:rsidR="00490E94" w:rsidRPr="00950234" w:rsidRDefault="00490E94" w:rsidP="008E3E37">
      <w:pPr>
        <w:numPr>
          <w:ilvl w:val="0"/>
          <w:numId w:val="37"/>
        </w:numPr>
        <w:spacing w:before="100" w:beforeAutospacing="1" w:after="100" w:afterAutospacing="1"/>
        <w:rPr>
          <w:rFonts w:ascii="Arial" w:hAnsi="Arial" w:cs="Arial"/>
          <w:sz w:val="22"/>
          <w:szCs w:val="22"/>
        </w:rPr>
      </w:pPr>
      <w:r w:rsidRPr="00950234">
        <w:rPr>
          <w:rFonts w:ascii="Arial" w:hAnsi="Arial" w:cs="Arial"/>
          <w:sz w:val="22"/>
          <w:szCs w:val="22"/>
        </w:rPr>
        <w:t>Mise en place d’un système sécurisé de suivi des dossiers via un extranet accessible aux parties prenantes.</w:t>
      </w:r>
    </w:p>
    <w:p w14:paraId="560E25E8" w14:textId="77777777" w:rsidR="00490E94" w:rsidRPr="00950234" w:rsidRDefault="00490E94" w:rsidP="008E3E37">
      <w:pPr>
        <w:numPr>
          <w:ilvl w:val="1"/>
          <w:numId w:val="37"/>
        </w:numPr>
        <w:spacing w:before="100" w:beforeAutospacing="1" w:after="100" w:afterAutospacing="1"/>
        <w:rPr>
          <w:rFonts w:ascii="Arial" w:hAnsi="Arial" w:cs="Arial"/>
          <w:sz w:val="22"/>
          <w:szCs w:val="22"/>
        </w:rPr>
      </w:pPr>
      <w:r w:rsidRPr="00950234">
        <w:rPr>
          <w:rFonts w:ascii="Arial" w:hAnsi="Arial" w:cs="Arial"/>
          <w:sz w:val="22"/>
          <w:szCs w:val="22"/>
        </w:rPr>
        <w:t>Visualisation en temps réel du nombre de dossiers traités.</w:t>
      </w:r>
    </w:p>
    <w:p w14:paraId="77D124EC" w14:textId="77777777" w:rsidR="00490E94" w:rsidRPr="00950234" w:rsidRDefault="00490E94" w:rsidP="008E3E37">
      <w:pPr>
        <w:numPr>
          <w:ilvl w:val="1"/>
          <w:numId w:val="37"/>
        </w:numPr>
        <w:spacing w:before="100" w:beforeAutospacing="1" w:after="100" w:afterAutospacing="1"/>
        <w:rPr>
          <w:rFonts w:ascii="Arial" w:hAnsi="Arial" w:cs="Arial"/>
          <w:sz w:val="22"/>
          <w:szCs w:val="22"/>
        </w:rPr>
      </w:pPr>
      <w:r w:rsidRPr="00950234">
        <w:rPr>
          <w:rFonts w:ascii="Arial" w:hAnsi="Arial" w:cs="Arial"/>
          <w:sz w:val="22"/>
          <w:szCs w:val="22"/>
        </w:rPr>
        <w:t>Suivi de la nature des actes réalisés, des saisies opérées, et des montants recouvrés.</w:t>
      </w:r>
    </w:p>
    <w:p w14:paraId="2D82644D" w14:textId="77777777" w:rsidR="00490E94" w:rsidRPr="00950234" w:rsidRDefault="00490E94" w:rsidP="008E3E37">
      <w:pPr>
        <w:numPr>
          <w:ilvl w:val="1"/>
          <w:numId w:val="37"/>
        </w:numPr>
        <w:spacing w:before="100" w:beforeAutospacing="1" w:after="100" w:afterAutospacing="1"/>
        <w:rPr>
          <w:rFonts w:ascii="Arial" w:hAnsi="Arial" w:cs="Arial"/>
          <w:sz w:val="22"/>
          <w:szCs w:val="22"/>
        </w:rPr>
      </w:pPr>
      <w:r w:rsidRPr="00950234">
        <w:rPr>
          <w:rFonts w:ascii="Arial" w:hAnsi="Arial" w:cs="Arial"/>
          <w:sz w:val="22"/>
          <w:szCs w:val="22"/>
        </w:rPr>
        <w:t>Tableaux statistiques comparant les montants recouvrés aux objectifs attendus.</w:t>
      </w:r>
    </w:p>
    <w:p w14:paraId="7E4EAD78" w14:textId="77777777" w:rsidR="00490E94" w:rsidRPr="00950234" w:rsidRDefault="00490E94" w:rsidP="008E3E37">
      <w:pPr>
        <w:numPr>
          <w:ilvl w:val="0"/>
          <w:numId w:val="37"/>
        </w:numPr>
        <w:spacing w:before="100" w:beforeAutospacing="1" w:after="100" w:afterAutospacing="1"/>
        <w:rPr>
          <w:rFonts w:ascii="Arial" w:hAnsi="Arial" w:cs="Arial"/>
          <w:sz w:val="22"/>
          <w:szCs w:val="22"/>
        </w:rPr>
      </w:pPr>
      <w:r w:rsidRPr="00950234">
        <w:rPr>
          <w:rFonts w:ascii="Arial" w:hAnsi="Arial" w:cs="Arial"/>
          <w:sz w:val="22"/>
          <w:szCs w:val="22"/>
        </w:rPr>
        <w:t>Transmission trimestrielle obligatoire :</w:t>
      </w:r>
    </w:p>
    <w:p w14:paraId="2B61CA15" w14:textId="77777777" w:rsidR="00490E94" w:rsidRPr="00950234" w:rsidRDefault="00490E94" w:rsidP="008E3E37">
      <w:pPr>
        <w:numPr>
          <w:ilvl w:val="1"/>
          <w:numId w:val="37"/>
        </w:numPr>
        <w:spacing w:before="100" w:beforeAutospacing="1" w:after="100" w:afterAutospacing="1"/>
        <w:rPr>
          <w:rFonts w:ascii="Arial" w:hAnsi="Arial" w:cs="Arial"/>
          <w:sz w:val="22"/>
          <w:szCs w:val="22"/>
        </w:rPr>
      </w:pPr>
      <w:r w:rsidRPr="00950234">
        <w:rPr>
          <w:rFonts w:ascii="Arial" w:hAnsi="Arial" w:cs="Arial"/>
          <w:sz w:val="22"/>
          <w:szCs w:val="22"/>
        </w:rPr>
        <w:t>À minima, une capture d’écran de l’outil de suivi devra être envoyée tous les trimestres.</w:t>
      </w:r>
    </w:p>
    <w:p w14:paraId="61925A46" w14:textId="77777777" w:rsidR="00490E94" w:rsidRPr="00950234" w:rsidRDefault="00490E94" w:rsidP="008E3E37">
      <w:pPr>
        <w:numPr>
          <w:ilvl w:val="1"/>
          <w:numId w:val="37"/>
        </w:numPr>
        <w:spacing w:before="100" w:beforeAutospacing="1" w:after="100" w:afterAutospacing="1"/>
        <w:rPr>
          <w:rFonts w:ascii="Arial" w:hAnsi="Arial" w:cs="Arial"/>
          <w:sz w:val="22"/>
          <w:szCs w:val="22"/>
        </w:rPr>
      </w:pPr>
      <w:r w:rsidRPr="00950234">
        <w:rPr>
          <w:rFonts w:ascii="Arial" w:hAnsi="Arial" w:cs="Arial"/>
          <w:sz w:val="22"/>
          <w:szCs w:val="22"/>
        </w:rPr>
        <w:t>Cette capture doit inclure les indicateurs mentionnés ci-dessus afin d’assurer la transparence et la traçabilité des opérations.</w:t>
      </w:r>
    </w:p>
    <w:p w14:paraId="41FD54AA" w14:textId="77777777" w:rsidR="00D611A7" w:rsidRPr="005D731D" w:rsidRDefault="00D611A7" w:rsidP="009C3AD0">
      <w:pPr>
        <w:pStyle w:val="Titre2"/>
        <w:keepLines/>
        <w:numPr>
          <w:ilvl w:val="1"/>
          <w:numId w:val="4"/>
        </w:numPr>
        <w:tabs>
          <w:tab w:val="clear" w:pos="993"/>
        </w:tabs>
        <w:suppressAutoHyphens/>
        <w:spacing w:before="0"/>
        <w:jc w:val="both"/>
        <w:rPr>
          <w:rFonts w:ascii="Arial" w:hAnsi="Arial" w:cs="Arial"/>
        </w:rPr>
      </w:pPr>
      <w:bookmarkStart w:id="14" w:name="_Toc169601877"/>
      <w:bookmarkStart w:id="15" w:name="_Toc207109916"/>
      <w:r w:rsidRPr="005D731D">
        <w:rPr>
          <w:rFonts w:ascii="Arial" w:hAnsi="Arial" w:cs="Arial"/>
        </w:rPr>
        <w:lastRenderedPageBreak/>
        <w:t xml:space="preserve">Obligation </w:t>
      </w:r>
      <w:bookmarkEnd w:id="14"/>
      <w:r w:rsidR="001F3568" w:rsidRPr="005D731D">
        <w:rPr>
          <w:rFonts w:ascii="Arial" w:hAnsi="Arial" w:cs="Arial"/>
        </w:rPr>
        <w:t>du Titulaire</w:t>
      </w:r>
      <w:bookmarkEnd w:id="15"/>
    </w:p>
    <w:p w14:paraId="2EA5E23D" w14:textId="77777777" w:rsidR="00D611A7" w:rsidRPr="000272F7" w:rsidRDefault="00D611A7" w:rsidP="00D611A7">
      <w:pPr>
        <w:keepNext/>
        <w:suppressAutoHyphens/>
        <w:jc w:val="both"/>
        <w:rPr>
          <w:rFonts w:ascii="Arial" w:hAnsi="Arial" w:cs="Arial"/>
          <w:highlight w:val="green"/>
        </w:rPr>
      </w:pPr>
    </w:p>
    <w:p w14:paraId="2CE507E4" w14:textId="136E9F99" w:rsidR="002C4167" w:rsidRDefault="002C4167" w:rsidP="002C4167">
      <w:pPr>
        <w:keepNext/>
        <w:keepLines/>
        <w:suppressAutoHyphens/>
        <w:ind w:left="567"/>
        <w:contextualSpacing/>
        <w:jc w:val="both"/>
        <w:rPr>
          <w:rFonts w:ascii="Arial" w:hAnsi="Arial" w:cs="Arial"/>
          <w:sz w:val="22"/>
          <w:szCs w:val="22"/>
        </w:rPr>
      </w:pPr>
      <w:r w:rsidRPr="005D731D">
        <w:rPr>
          <w:rFonts w:ascii="Arial" w:hAnsi="Arial" w:cs="Arial"/>
          <w:sz w:val="22"/>
          <w:szCs w:val="22"/>
        </w:rPr>
        <w:t>Le Commissaire de justice, régulièrement inscrit au tableau de la chambre régionale compétente, s'engage à exécuter la mission qui lui est confiée dans le strict respect des dispositions légales et réglementaires en vigueur, ainsi que des règles déontologiques propres à sa profession.</w:t>
      </w:r>
    </w:p>
    <w:p w14:paraId="15ED7A9D" w14:textId="77777777" w:rsidR="005D731D" w:rsidRPr="005D731D" w:rsidRDefault="005D731D" w:rsidP="005D731D">
      <w:pPr>
        <w:keepNext/>
        <w:keepLines/>
        <w:suppressAutoHyphens/>
        <w:contextualSpacing/>
        <w:jc w:val="both"/>
        <w:rPr>
          <w:rFonts w:ascii="Arial" w:hAnsi="Arial" w:cs="Arial"/>
          <w:sz w:val="22"/>
          <w:szCs w:val="22"/>
        </w:rPr>
      </w:pPr>
    </w:p>
    <w:p w14:paraId="696C857A" w14:textId="77777777" w:rsidR="002C4167" w:rsidRPr="005D731D" w:rsidRDefault="002C4167" w:rsidP="002C4167">
      <w:pPr>
        <w:keepNext/>
        <w:keepLines/>
        <w:suppressAutoHyphens/>
        <w:ind w:left="567"/>
        <w:contextualSpacing/>
        <w:jc w:val="both"/>
        <w:rPr>
          <w:rFonts w:ascii="Arial" w:hAnsi="Arial" w:cs="Arial"/>
          <w:sz w:val="22"/>
          <w:szCs w:val="22"/>
        </w:rPr>
      </w:pPr>
      <w:r w:rsidRPr="005D731D">
        <w:rPr>
          <w:rFonts w:ascii="Arial" w:hAnsi="Arial" w:cs="Arial"/>
          <w:sz w:val="22"/>
          <w:szCs w:val="22"/>
        </w:rPr>
        <w:t>Il veillera notamment au respect :</w:t>
      </w:r>
    </w:p>
    <w:p w14:paraId="5B546146" w14:textId="77777777" w:rsidR="005D731D" w:rsidRPr="005D731D" w:rsidRDefault="00DD6C47" w:rsidP="008E3E37">
      <w:pPr>
        <w:pStyle w:val="Paragraphedeliste"/>
        <w:keepNext/>
        <w:keepLines/>
        <w:numPr>
          <w:ilvl w:val="0"/>
          <w:numId w:val="38"/>
        </w:numPr>
        <w:tabs>
          <w:tab w:val="clear" w:pos="720"/>
        </w:tabs>
        <w:suppressAutoHyphens/>
        <w:ind w:left="1134"/>
        <w:contextualSpacing/>
        <w:jc w:val="both"/>
        <w:rPr>
          <w:rFonts w:ascii="Arial" w:hAnsi="Arial" w:cs="Arial"/>
          <w:sz w:val="22"/>
          <w:szCs w:val="22"/>
        </w:rPr>
      </w:pPr>
      <w:r w:rsidRPr="005D731D">
        <w:rPr>
          <w:rFonts w:ascii="Arial" w:hAnsi="Arial" w:cs="Arial"/>
          <w:sz w:val="22"/>
          <w:szCs w:val="22"/>
        </w:rPr>
        <w:t>Des</w:t>
      </w:r>
      <w:r w:rsidR="002C4167" w:rsidRPr="005D731D">
        <w:rPr>
          <w:rFonts w:ascii="Arial" w:hAnsi="Arial" w:cs="Arial"/>
          <w:sz w:val="22"/>
          <w:szCs w:val="22"/>
        </w:rPr>
        <w:t xml:space="preserve"> principes d’impartialité et de confidentialité ;</w:t>
      </w:r>
    </w:p>
    <w:p w14:paraId="4C5ED36D" w14:textId="77777777" w:rsidR="005D731D" w:rsidRPr="005D731D" w:rsidRDefault="00DD6C47" w:rsidP="008E3E37">
      <w:pPr>
        <w:pStyle w:val="Paragraphedeliste"/>
        <w:keepNext/>
        <w:keepLines/>
        <w:numPr>
          <w:ilvl w:val="0"/>
          <w:numId w:val="38"/>
        </w:numPr>
        <w:tabs>
          <w:tab w:val="clear" w:pos="720"/>
        </w:tabs>
        <w:suppressAutoHyphens/>
        <w:ind w:left="1134"/>
        <w:contextualSpacing/>
        <w:jc w:val="both"/>
        <w:rPr>
          <w:rFonts w:ascii="Arial" w:hAnsi="Arial" w:cs="Arial"/>
          <w:sz w:val="22"/>
          <w:szCs w:val="22"/>
        </w:rPr>
      </w:pPr>
      <w:r w:rsidRPr="005D731D">
        <w:rPr>
          <w:rFonts w:ascii="Arial" w:hAnsi="Arial" w:cs="Arial"/>
          <w:sz w:val="22"/>
          <w:szCs w:val="22"/>
        </w:rPr>
        <w:t>Des</w:t>
      </w:r>
      <w:r w:rsidR="002C4167" w:rsidRPr="005D731D">
        <w:rPr>
          <w:rFonts w:ascii="Arial" w:hAnsi="Arial" w:cs="Arial"/>
          <w:sz w:val="22"/>
          <w:szCs w:val="22"/>
        </w:rPr>
        <w:t xml:space="preserve"> obligations de traçabilité des opérations ;</w:t>
      </w:r>
    </w:p>
    <w:p w14:paraId="7B2149DA" w14:textId="77777777" w:rsidR="005D731D" w:rsidRPr="005D731D" w:rsidRDefault="00DD6C47" w:rsidP="008E3E37">
      <w:pPr>
        <w:pStyle w:val="Paragraphedeliste"/>
        <w:keepNext/>
        <w:keepLines/>
        <w:numPr>
          <w:ilvl w:val="0"/>
          <w:numId w:val="38"/>
        </w:numPr>
        <w:tabs>
          <w:tab w:val="clear" w:pos="720"/>
        </w:tabs>
        <w:suppressAutoHyphens/>
        <w:ind w:left="1134"/>
        <w:contextualSpacing/>
        <w:jc w:val="both"/>
        <w:rPr>
          <w:rFonts w:ascii="Arial" w:hAnsi="Arial" w:cs="Arial"/>
          <w:sz w:val="22"/>
          <w:szCs w:val="22"/>
        </w:rPr>
      </w:pPr>
      <w:r w:rsidRPr="005D731D">
        <w:rPr>
          <w:rFonts w:ascii="Arial" w:hAnsi="Arial" w:cs="Arial"/>
          <w:sz w:val="22"/>
          <w:szCs w:val="22"/>
        </w:rPr>
        <w:t>Des</w:t>
      </w:r>
      <w:r w:rsidR="002C4167" w:rsidRPr="005D731D">
        <w:rPr>
          <w:rFonts w:ascii="Arial" w:hAnsi="Arial" w:cs="Arial"/>
          <w:sz w:val="22"/>
          <w:szCs w:val="22"/>
        </w:rPr>
        <w:t xml:space="preserve"> délais contractuels ;</w:t>
      </w:r>
    </w:p>
    <w:p w14:paraId="2D311320" w14:textId="4EFF6866" w:rsidR="002C4167" w:rsidRDefault="00DD6C47" w:rsidP="008E3E37">
      <w:pPr>
        <w:pStyle w:val="Paragraphedeliste"/>
        <w:keepNext/>
        <w:keepLines/>
        <w:numPr>
          <w:ilvl w:val="0"/>
          <w:numId w:val="38"/>
        </w:numPr>
        <w:tabs>
          <w:tab w:val="clear" w:pos="720"/>
        </w:tabs>
        <w:suppressAutoHyphens/>
        <w:ind w:left="1134"/>
        <w:contextualSpacing/>
        <w:jc w:val="both"/>
        <w:rPr>
          <w:rFonts w:ascii="Arial" w:hAnsi="Arial" w:cs="Arial"/>
          <w:sz w:val="22"/>
          <w:szCs w:val="22"/>
        </w:rPr>
      </w:pPr>
      <w:r w:rsidRPr="005D731D">
        <w:rPr>
          <w:rFonts w:ascii="Arial" w:hAnsi="Arial" w:cs="Arial"/>
          <w:sz w:val="22"/>
          <w:szCs w:val="22"/>
        </w:rPr>
        <w:t>De</w:t>
      </w:r>
      <w:r w:rsidR="002C4167" w:rsidRPr="005D731D">
        <w:rPr>
          <w:rFonts w:ascii="Arial" w:hAnsi="Arial" w:cs="Arial"/>
          <w:sz w:val="22"/>
          <w:szCs w:val="22"/>
        </w:rPr>
        <w:t xml:space="preserve"> la qualité des prestations, dans une logique de service public.</w:t>
      </w:r>
    </w:p>
    <w:p w14:paraId="3754E799" w14:textId="77777777" w:rsidR="005D731D" w:rsidRPr="005D731D" w:rsidRDefault="005D731D" w:rsidP="005D731D">
      <w:pPr>
        <w:pStyle w:val="Paragraphedeliste"/>
        <w:keepNext/>
        <w:keepLines/>
        <w:suppressAutoHyphens/>
        <w:ind w:left="1134"/>
        <w:contextualSpacing/>
        <w:jc w:val="both"/>
        <w:rPr>
          <w:rFonts w:ascii="Arial" w:hAnsi="Arial" w:cs="Arial"/>
          <w:sz w:val="22"/>
          <w:szCs w:val="22"/>
        </w:rPr>
      </w:pPr>
    </w:p>
    <w:p w14:paraId="4EB77755" w14:textId="685BB241" w:rsidR="002C4167" w:rsidRDefault="002C4167" w:rsidP="002C4167">
      <w:pPr>
        <w:keepNext/>
        <w:keepLines/>
        <w:suppressAutoHyphens/>
        <w:ind w:left="567"/>
        <w:contextualSpacing/>
        <w:jc w:val="both"/>
        <w:rPr>
          <w:rFonts w:ascii="Arial" w:hAnsi="Arial" w:cs="Arial"/>
          <w:sz w:val="22"/>
          <w:szCs w:val="22"/>
        </w:rPr>
      </w:pPr>
      <w:r w:rsidRPr="005D731D">
        <w:rPr>
          <w:rFonts w:ascii="Arial" w:hAnsi="Arial" w:cs="Arial"/>
          <w:sz w:val="22"/>
          <w:szCs w:val="22"/>
        </w:rPr>
        <w:t xml:space="preserve">Il est expressément convenu entre les parties que le Commissaire de justice est tenu à une </w:t>
      </w:r>
      <w:r w:rsidRPr="005D731D">
        <w:rPr>
          <w:rFonts w:ascii="Arial" w:hAnsi="Arial" w:cs="Arial"/>
          <w:b/>
          <w:bCs/>
          <w:sz w:val="22"/>
          <w:szCs w:val="22"/>
        </w:rPr>
        <w:t>obligation de moyens</w:t>
      </w:r>
      <w:r w:rsidRPr="005D731D">
        <w:rPr>
          <w:rFonts w:ascii="Arial" w:hAnsi="Arial" w:cs="Arial"/>
          <w:sz w:val="22"/>
          <w:szCs w:val="22"/>
        </w:rPr>
        <w:t>, sauf stipulation légale ou contractuelle contraire. À ce titre, il mettra en œuvre tous les moyens raisonnables et nécessaires pour accomplir sa mission, sans garantie quant à l’obtention d’un résultat déterminé, notamment en cas d’aléas liés à la solvabilité du débiteur ou à des circonstances extérieures échappant à son contrôle.</w:t>
      </w:r>
    </w:p>
    <w:p w14:paraId="20D2680B" w14:textId="77777777" w:rsidR="005D731D" w:rsidRPr="005D731D" w:rsidRDefault="005D731D" w:rsidP="005D731D">
      <w:pPr>
        <w:keepNext/>
        <w:keepLines/>
        <w:suppressAutoHyphens/>
        <w:contextualSpacing/>
        <w:jc w:val="both"/>
        <w:rPr>
          <w:rFonts w:ascii="Arial" w:hAnsi="Arial" w:cs="Arial"/>
          <w:sz w:val="22"/>
          <w:szCs w:val="22"/>
        </w:rPr>
      </w:pPr>
    </w:p>
    <w:p w14:paraId="6F69E75F" w14:textId="7DAF39D6" w:rsidR="002C4167" w:rsidRPr="008148D7" w:rsidRDefault="002C4167" w:rsidP="002C4167">
      <w:pPr>
        <w:keepNext/>
        <w:keepLines/>
        <w:suppressAutoHyphens/>
        <w:ind w:left="567"/>
        <w:contextualSpacing/>
        <w:jc w:val="both"/>
        <w:rPr>
          <w:rFonts w:ascii="Arial" w:hAnsi="Arial" w:cs="Arial"/>
          <w:sz w:val="22"/>
          <w:szCs w:val="22"/>
        </w:rPr>
      </w:pPr>
      <w:r w:rsidRPr="008148D7">
        <w:rPr>
          <w:rFonts w:ascii="Arial" w:hAnsi="Arial" w:cs="Arial"/>
          <w:sz w:val="22"/>
          <w:szCs w:val="22"/>
        </w:rPr>
        <w:t xml:space="preserve">Toutefois, pour les actes dont la validité juridique dépend de leur régularité formelle (tels que les significations d’actes judiciaires ou l’établissement de constats), le Commissaire de justice est tenu à une </w:t>
      </w:r>
      <w:r w:rsidRPr="008148D7">
        <w:rPr>
          <w:rFonts w:ascii="Arial" w:hAnsi="Arial" w:cs="Arial"/>
          <w:b/>
          <w:bCs/>
          <w:sz w:val="22"/>
          <w:szCs w:val="22"/>
        </w:rPr>
        <w:t>obligation de résultat</w:t>
      </w:r>
      <w:r w:rsidRPr="008148D7">
        <w:rPr>
          <w:rFonts w:ascii="Arial" w:hAnsi="Arial" w:cs="Arial"/>
          <w:sz w:val="22"/>
          <w:szCs w:val="22"/>
        </w:rPr>
        <w:t xml:space="preserve"> quant au respect des formes et délais prescrits par la loi.</w:t>
      </w:r>
    </w:p>
    <w:p w14:paraId="464AD39B" w14:textId="77777777" w:rsidR="005D731D" w:rsidRPr="008148D7" w:rsidRDefault="005D731D" w:rsidP="002C4167">
      <w:pPr>
        <w:keepNext/>
        <w:keepLines/>
        <w:suppressAutoHyphens/>
        <w:ind w:left="567"/>
        <w:contextualSpacing/>
        <w:jc w:val="both"/>
        <w:rPr>
          <w:rFonts w:ascii="Arial" w:hAnsi="Arial" w:cs="Arial"/>
          <w:sz w:val="22"/>
          <w:szCs w:val="22"/>
        </w:rPr>
      </w:pPr>
    </w:p>
    <w:p w14:paraId="4CDE0C24" w14:textId="77777777" w:rsidR="002C4167" w:rsidRPr="008148D7" w:rsidRDefault="002C4167" w:rsidP="002C4167">
      <w:pPr>
        <w:keepNext/>
        <w:keepLines/>
        <w:suppressAutoHyphens/>
        <w:ind w:left="567"/>
        <w:contextualSpacing/>
        <w:jc w:val="both"/>
        <w:rPr>
          <w:rFonts w:ascii="Arial" w:hAnsi="Arial" w:cs="Arial"/>
          <w:sz w:val="22"/>
          <w:szCs w:val="22"/>
        </w:rPr>
      </w:pPr>
      <w:r w:rsidRPr="008148D7">
        <w:rPr>
          <w:rFonts w:ascii="Arial" w:hAnsi="Arial" w:cs="Arial"/>
          <w:sz w:val="22"/>
          <w:szCs w:val="22"/>
        </w:rPr>
        <w:t>En cas de manquement avéré à ses obligations, la responsabilité du Commissaire de justice pourra être engagée conformément aux dispositions de droit commun, sous réserve de la démonstration d’une faute, d’un préjudice, et d’un lien de causalité.</w:t>
      </w:r>
    </w:p>
    <w:p w14:paraId="7D8498D1" w14:textId="77777777" w:rsidR="00D611A7" w:rsidRPr="008148D7" w:rsidRDefault="00D611A7" w:rsidP="00D611A7">
      <w:pPr>
        <w:keepNext/>
        <w:keepLines/>
        <w:suppressAutoHyphens/>
        <w:ind w:left="567"/>
        <w:contextualSpacing/>
        <w:jc w:val="both"/>
        <w:rPr>
          <w:rFonts w:ascii="Arial" w:hAnsi="Arial" w:cs="Arial"/>
          <w:sz w:val="22"/>
          <w:szCs w:val="22"/>
        </w:rPr>
      </w:pPr>
    </w:p>
    <w:p w14:paraId="62E77EAA" w14:textId="77777777" w:rsidR="00D611A7" w:rsidRPr="008148D7" w:rsidRDefault="00D611A7" w:rsidP="009C3AD0">
      <w:pPr>
        <w:pStyle w:val="Titre2"/>
        <w:keepLines/>
        <w:numPr>
          <w:ilvl w:val="1"/>
          <w:numId w:val="4"/>
        </w:numPr>
        <w:tabs>
          <w:tab w:val="clear" w:pos="993"/>
        </w:tabs>
        <w:suppressAutoHyphens/>
        <w:spacing w:before="0"/>
        <w:jc w:val="both"/>
        <w:rPr>
          <w:rFonts w:ascii="Arial" w:hAnsi="Arial" w:cs="Arial"/>
          <w:bCs w:val="0"/>
        </w:rPr>
      </w:pPr>
      <w:bookmarkStart w:id="16" w:name="_Toc169601885"/>
      <w:bookmarkStart w:id="17" w:name="_Toc207109917"/>
      <w:r w:rsidRPr="008148D7">
        <w:rPr>
          <w:rFonts w:ascii="Arial" w:hAnsi="Arial" w:cs="Arial"/>
        </w:rPr>
        <w:t>Modalités</w:t>
      </w:r>
      <w:r w:rsidRPr="008148D7">
        <w:rPr>
          <w:rFonts w:ascii="Arial" w:hAnsi="Arial" w:cs="Arial"/>
          <w:bCs w:val="0"/>
        </w:rPr>
        <w:t xml:space="preserve"> de réception</w:t>
      </w:r>
      <w:bookmarkEnd w:id="16"/>
      <w:bookmarkEnd w:id="17"/>
    </w:p>
    <w:p w14:paraId="65F31998" w14:textId="77777777" w:rsidR="00A505C8" w:rsidRPr="008148D7" w:rsidRDefault="00A505C8" w:rsidP="00A505C8">
      <w:pPr>
        <w:keepNext/>
        <w:keepLines/>
        <w:suppressAutoHyphens/>
        <w:contextualSpacing/>
        <w:jc w:val="both"/>
        <w:rPr>
          <w:rFonts w:ascii="Arial" w:hAnsi="Arial" w:cs="Arial"/>
          <w:sz w:val="22"/>
          <w:szCs w:val="22"/>
        </w:rPr>
      </w:pPr>
    </w:p>
    <w:p w14:paraId="3A29D441" w14:textId="77777777" w:rsidR="00A505C8" w:rsidRPr="008148D7" w:rsidRDefault="00A505C8" w:rsidP="00A505C8">
      <w:pPr>
        <w:keepNext/>
        <w:keepLines/>
        <w:suppressAutoHyphens/>
        <w:contextualSpacing/>
        <w:jc w:val="both"/>
        <w:rPr>
          <w:rFonts w:ascii="Arial" w:hAnsi="Arial" w:cs="Arial"/>
          <w:sz w:val="22"/>
          <w:szCs w:val="22"/>
        </w:rPr>
      </w:pPr>
      <w:r w:rsidRPr="008148D7">
        <w:rPr>
          <w:rFonts w:ascii="Arial" w:hAnsi="Arial" w:cs="Arial"/>
          <w:sz w:val="22"/>
          <w:szCs w:val="22"/>
        </w:rPr>
        <w:t>Le paiement des honoraires du Commissaire de justice est subordonné à la réception conforme des prestations réalisées dans le cadre du présent accord cadre.</w:t>
      </w:r>
    </w:p>
    <w:p w14:paraId="71C09B00" w14:textId="77777777" w:rsidR="00A505C8" w:rsidRPr="008148D7" w:rsidRDefault="00A505C8" w:rsidP="00A505C8">
      <w:pPr>
        <w:keepNext/>
        <w:keepLines/>
        <w:suppressAutoHyphens/>
        <w:contextualSpacing/>
        <w:jc w:val="both"/>
        <w:rPr>
          <w:rFonts w:ascii="Arial" w:hAnsi="Arial" w:cs="Arial"/>
          <w:sz w:val="22"/>
          <w:szCs w:val="22"/>
        </w:rPr>
      </w:pPr>
    </w:p>
    <w:p w14:paraId="05074398" w14:textId="77777777" w:rsidR="00A505C8" w:rsidRPr="008148D7" w:rsidRDefault="00A505C8" w:rsidP="00A505C8">
      <w:pPr>
        <w:keepNext/>
        <w:keepLines/>
        <w:suppressAutoHyphens/>
        <w:contextualSpacing/>
        <w:jc w:val="both"/>
        <w:rPr>
          <w:rFonts w:ascii="Arial" w:hAnsi="Arial" w:cs="Arial"/>
          <w:sz w:val="22"/>
          <w:szCs w:val="22"/>
        </w:rPr>
      </w:pPr>
      <w:r w:rsidRPr="008148D7">
        <w:rPr>
          <w:rFonts w:ascii="Arial" w:hAnsi="Arial" w:cs="Arial"/>
          <w:sz w:val="22"/>
          <w:szCs w:val="22"/>
        </w:rPr>
        <w:t>La réception sera constatée par la signature d’un procès-verbal ou d’un accusé de réception établi par le Pouvoir adjudicateur dans un délai de 7 jours suivant la remise des actes ou l’exécution de la mission.</w:t>
      </w:r>
    </w:p>
    <w:p w14:paraId="02B8C39D" w14:textId="77777777" w:rsidR="00A505C8" w:rsidRPr="008148D7" w:rsidRDefault="00A505C8" w:rsidP="00A505C8">
      <w:pPr>
        <w:keepNext/>
        <w:keepLines/>
        <w:suppressAutoHyphens/>
        <w:contextualSpacing/>
        <w:jc w:val="both"/>
        <w:rPr>
          <w:rFonts w:ascii="Arial" w:hAnsi="Arial" w:cs="Arial"/>
          <w:sz w:val="22"/>
          <w:szCs w:val="22"/>
        </w:rPr>
      </w:pPr>
    </w:p>
    <w:p w14:paraId="053503A7" w14:textId="77777777" w:rsidR="00A505C8" w:rsidRPr="008148D7" w:rsidRDefault="00A505C8" w:rsidP="00A505C8">
      <w:pPr>
        <w:keepNext/>
        <w:keepLines/>
        <w:suppressAutoHyphens/>
        <w:contextualSpacing/>
        <w:jc w:val="both"/>
        <w:rPr>
          <w:rFonts w:ascii="Arial" w:hAnsi="Arial" w:cs="Arial"/>
          <w:sz w:val="22"/>
          <w:szCs w:val="22"/>
        </w:rPr>
      </w:pPr>
      <w:r w:rsidRPr="008148D7">
        <w:rPr>
          <w:rFonts w:ascii="Arial" w:hAnsi="Arial" w:cs="Arial"/>
          <w:sz w:val="22"/>
          <w:szCs w:val="22"/>
        </w:rPr>
        <w:t>En l’absence de réserves formulées par écrit dans ce délai, la réception sera réputée acquise.</w:t>
      </w:r>
    </w:p>
    <w:p w14:paraId="5DD9D830" w14:textId="77777777" w:rsidR="00A505C8" w:rsidRPr="008148D7" w:rsidRDefault="00A505C8" w:rsidP="00A505C8">
      <w:pPr>
        <w:keepNext/>
        <w:keepLines/>
        <w:suppressAutoHyphens/>
        <w:contextualSpacing/>
        <w:jc w:val="both"/>
        <w:rPr>
          <w:rFonts w:ascii="Arial" w:hAnsi="Arial" w:cs="Arial"/>
          <w:sz w:val="22"/>
          <w:szCs w:val="22"/>
        </w:rPr>
      </w:pPr>
    </w:p>
    <w:p w14:paraId="094794F4" w14:textId="77777777" w:rsidR="00A505C8" w:rsidRPr="008148D7" w:rsidRDefault="00A505C8" w:rsidP="00A505C8">
      <w:pPr>
        <w:keepNext/>
        <w:keepLines/>
        <w:suppressAutoHyphens/>
        <w:contextualSpacing/>
        <w:jc w:val="both"/>
        <w:rPr>
          <w:rFonts w:ascii="Arial" w:hAnsi="Arial" w:cs="Arial"/>
          <w:sz w:val="22"/>
          <w:szCs w:val="22"/>
        </w:rPr>
      </w:pPr>
      <w:r w:rsidRPr="008148D7">
        <w:rPr>
          <w:rFonts w:ascii="Arial" w:hAnsi="Arial" w:cs="Arial"/>
          <w:sz w:val="22"/>
          <w:szCs w:val="22"/>
        </w:rPr>
        <w:t>Le paiement interviendra dans un délai de 30 jours à compter de la réception conforme. En cas de réserves, le paiement pourra être suspendu jusqu’à la régularisation des prestations concernées.</w:t>
      </w:r>
    </w:p>
    <w:p w14:paraId="1A2A11EF" w14:textId="77777777" w:rsidR="00A505C8" w:rsidRPr="008148D7" w:rsidRDefault="00A505C8" w:rsidP="00A505C8">
      <w:pPr>
        <w:keepNext/>
        <w:keepLines/>
        <w:suppressAutoHyphens/>
        <w:contextualSpacing/>
        <w:jc w:val="both"/>
        <w:rPr>
          <w:rFonts w:ascii="Arial" w:hAnsi="Arial" w:cs="Arial"/>
          <w:sz w:val="22"/>
          <w:szCs w:val="22"/>
        </w:rPr>
      </w:pPr>
    </w:p>
    <w:p w14:paraId="5AFEC7A1" w14:textId="19C81E1E" w:rsidR="00D611A7" w:rsidRDefault="00A505C8" w:rsidP="00A505C8">
      <w:pPr>
        <w:keepNext/>
        <w:keepLines/>
        <w:suppressAutoHyphens/>
        <w:contextualSpacing/>
        <w:jc w:val="both"/>
        <w:rPr>
          <w:rFonts w:ascii="Arial" w:hAnsi="Arial" w:cs="Arial"/>
          <w:sz w:val="22"/>
          <w:szCs w:val="22"/>
        </w:rPr>
      </w:pPr>
      <w:r w:rsidRPr="008148D7">
        <w:rPr>
          <w:rFonts w:ascii="Arial" w:hAnsi="Arial" w:cs="Arial"/>
          <w:sz w:val="22"/>
          <w:szCs w:val="22"/>
        </w:rPr>
        <w:t>Toute contestation devra être motivée et notifiée par écrit au Commissaire de justice dans le délai précité. Passé ce délai, aucune réclamation ne sera recevable.</w:t>
      </w:r>
    </w:p>
    <w:p w14:paraId="2D381C59" w14:textId="256B796D" w:rsidR="00B05468" w:rsidRDefault="00B05468" w:rsidP="00A505C8">
      <w:pPr>
        <w:keepNext/>
        <w:keepLines/>
        <w:suppressAutoHyphens/>
        <w:contextualSpacing/>
        <w:jc w:val="both"/>
        <w:rPr>
          <w:rFonts w:ascii="Arial" w:hAnsi="Arial" w:cs="Arial"/>
          <w:sz w:val="22"/>
          <w:szCs w:val="22"/>
        </w:rPr>
      </w:pPr>
    </w:p>
    <w:p w14:paraId="271DFF20" w14:textId="31601D87" w:rsidR="00B05468" w:rsidRDefault="00B05468" w:rsidP="00A505C8">
      <w:pPr>
        <w:keepNext/>
        <w:keepLines/>
        <w:suppressAutoHyphens/>
        <w:contextualSpacing/>
        <w:jc w:val="both"/>
        <w:rPr>
          <w:rFonts w:ascii="Arial" w:hAnsi="Arial" w:cs="Arial"/>
          <w:sz w:val="22"/>
          <w:szCs w:val="22"/>
        </w:rPr>
      </w:pPr>
    </w:p>
    <w:p w14:paraId="4F599FFB" w14:textId="1EACA5A6" w:rsidR="00B05468" w:rsidRDefault="00B05468" w:rsidP="00A505C8">
      <w:pPr>
        <w:keepNext/>
        <w:keepLines/>
        <w:suppressAutoHyphens/>
        <w:contextualSpacing/>
        <w:jc w:val="both"/>
        <w:rPr>
          <w:rFonts w:ascii="Arial" w:hAnsi="Arial" w:cs="Arial"/>
          <w:sz w:val="22"/>
          <w:szCs w:val="22"/>
        </w:rPr>
      </w:pPr>
    </w:p>
    <w:p w14:paraId="605B9962" w14:textId="61FBD0DA" w:rsidR="00B05468" w:rsidRDefault="00B05468" w:rsidP="00A505C8">
      <w:pPr>
        <w:keepNext/>
        <w:keepLines/>
        <w:suppressAutoHyphens/>
        <w:contextualSpacing/>
        <w:jc w:val="both"/>
        <w:rPr>
          <w:rFonts w:ascii="Arial" w:hAnsi="Arial" w:cs="Arial"/>
          <w:sz w:val="22"/>
          <w:szCs w:val="22"/>
        </w:rPr>
      </w:pPr>
    </w:p>
    <w:p w14:paraId="14882AC4" w14:textId="0CD6A317" w:rsidR="00B05468" w:rsidRDefault="00B05468" w:rsidP="00A505C8">
      <w:pPr>
        <w:keepNext/>
        <w:keepLines/>
        <w:suppressAutoHyphens/>
        <w:contextualSpacing/>
        <w:jc w:val="both"/>
        <w:rPr>
          <w:rFonts w:ascii="Arial" w:hAnsi="Arial" w:cs="Arial"/>
          <w:sz w:val="22"/>
          <w:szCs w:val="22"/>
        </w:rPr>
      </w:pPr>
    </w:p>
    <w:p w14:paraId="213B6E97" w14:textId="2B2424F3" w:rsidR="00B05468" w:rsidRDefault="00B05468" w:rsidP="00A505C8">
      <w:pPr>
        <w:keepNext/>
        <w:keepLines/>
        <w:suppressAutoHyphens/>
        <w:contextualSpacing/>
        <w:jc w:val="both"/>
        <w:rPr>
          <w:rFonts w:ascii="Arial" w:hAnsi="Arial" w:cs="Arial"/>
          <w:sz w:val="22"/>
          <w:szCs w:val="22"/>
        </w:rPr>
      </w:pPr>
    </w:p>
    <w:p w14:paraId="24AA4AC8" w14:textId="71E5AF80" w:rsidR="00B05468" w:rsidRDefault="00B05468" w:rsidP="00A505C8">
      <w:pPr>
        <w:keepNext/>
        <w:keepLines/>
        <w:suppressAutoHyphens/>
        <w:contextualSpacing/>
        <w:jc w:val="both"/>
        <w:rPr>
          <w:rFonts w:ascii="Arial" w:hAnsi="Arial" w:cs="Arial"/>
          <w:sz w:val="22"/>
          <w:szCs w:val="22"/>
        </w:rPr>
      </w:pPr>
    </w:p>
    <w:p w14:paraId="138AB8B7" w14:textId="773788E7" w:rsidR="00B05468" w:rsidRDefault="00B05468" w:rsidP="00A505C8">
      <w:pPr>
        <w:keepNext/>
        <w:keepLines/>
        <w:suppressAutoHyphens/>
        <w:contextualSpacing/>
        <w:jc w:val="both"/>
        <w:rPr>
          <w:rFonts w:ascii="Arial" w:hAnsi="Arial" w:cs="Arial"/>
          <w:sz w:val="22"/>
          <w:szCs w:val="22"/>
        </w:rPr>
      </w:pPr>
    </w:p>
    <w:p w14:paraId="288C04A0" w14:textId="46137084" w:rsidR="00B05468" w:rsidRDefault="00B05468" w:rsidP="00A505C8">
      <w:pPr>
        <w:keepNext/>
        <w:keepLines/>
        <w:suppressAutoHyphens/>
        <w:contextualSpacing/>
        <w:jc w:val="both"/>
        <w:rPr>
          <w:rFonts w:ascii="Arial" w:hAnsi="Arial" w:cs="Arial"/>
          <w:sz w:val="22"/>
          <w:szCs w:val="22"/>
        </w:rPr>
      </w:pPr>
    </w:p>
    <w:p w14:paraId="72D03FA8" w14:textId="67068FC6" w:rsidR="00B05468" w:rsidRDefault="00B05468" w:rsidP="00A505C8">
      <w:pPr>
        <w:keepNext/>
        <w:keepLines/>
        <w:suppressAutoHyphens/>
        <w:contextualSpacing/>
        <w:jc w:val="both"/>
        <w:rPr>
          <w:rFonts w:ascii="Arial" w:hAnsi="Arial" w:cs="Arial"/>
          <w:sz w:val="22"/>
          <w:szCs w:val="22"/>
        </w:rPr>
      </w:pPr>
    </w:p>
    <w:p w14:paraId="01C683CA" w14:textId="4AA80BEE" w:rsidR="00B05468" w:rsidRDefault="00B05468" w:rsidP="00A505C8">
      <w:pPr>
        <w:keepNext/>
        <w:keepLines/>
        <w:suppressAutoHyphens/>
        <w:contextualSpacing/>
        <w:jc w:val="both"/>
        <w:rPr>
          <w:rFonts w:ascii="Arial" w:hAnsi="Arial" w:cs="Arial"/>
          <w:sz w:val="22"/>
          <w:szCs w:val="22"/>
        </w:rPr>
      </w:pPr>
    </w:p>
    <w:p w14:paraId="2BDE7E95" w14:textId="77777777" w:rsidR="00B05468" w:rsidRDefault="00B05468" w:rsidP="00A505C8">
      <w:pPr>
        <w:keepNext/>
        <w:keepLines/>
        <w:suppressAutoHyphens/>
        <w:contextualSpacing/>
        <w:jc w:val="both"/>
        <w:rPr>
          <w:rFonts w:ascii="Arial" w:hAnsi="Arial" w:cs="Arial"/>
          <w:sz w:val="22"/>
          <w:szCs w:val="22"/>
        </w:rPr>
      </w:pPr>
    </w:p>
    <w:p w14:paraId="7B3D421A" w14:textId="77777777" w:rsidR="004A2B17" w:rsidRDefault="004A2B17" w:rsidP="00A505C8">
      <w:pPr>
        <w:keepNext/>
        <w:keepLines/>
        <w:suppressAutoHyphens/>
        <w:contextualSpacing/>
        <w:jc w:val="both"/>
        <w:rPr>
          <w:rFonts w:ascii="Arial" w:hAnsi="Arial" w:cs="Arial"/>
          <w:sz w:val="22"/>
          <w:szCs w:val="22"/>
        </w:rPr>
      </w:pPr>
    </w:p>
    <w:p w14:paraId="781DDEBF" w14:textId="77777777" w:rsidR="00D611A7" w:rsidRPr="00216CAF" w:rsidRDefault="00D611A7" w:rsidP="00D611A7">
      <w:pPr>
        <w:pStyle w:val="Titre1"/>
        <w:keepLines/>
        <w:numPr>
          <w:ilvl w:val="0"/>
          <w:numId w:val="4"/>
        </w:numPr>
        <w:pBdr>
          <w:top w:val="single" w:sz="4" w:space="1" w:color="auto"/>
          <w:left w:val="single" w:sz="4" w:space="4" w:color="auto"/>
          <w:bottom w:val="single" w:sz="4" w:space="1" w:color="auto"/>
          <w:right w:val="single" w:sz="4" w:space="4" w:color="auto"/>
        </w:pBdr>
        <w:tabs>
          <w:tab w:val="left" w:pos="567"/>
        </w:tabs>
        <w:suppressAutoHyphens/>
        <w:ind w:left="284" w:hanging="284"/>
        <w:jc w:val="both"/>
        <w:rPr>
          <w:rFonts w:ascii="Arial" w:hAnsi="Arial" w:cs="Arial"/>
          <w:kern w:val="0"/>
          <w:sz w:val="28"/>
          <w:szCs w:val="28"/>
        </w:rPr>
      </w:pPr>
      <w:r w:rsidRPr="00216CAF">
        <w:rPr>
          <w:rFonts w:ascii="Arial" w:hAnsi="Arial" w:cs="Arial"/>
          <w:kern w:val="0"/>
          <w:sz w:val="28"/>
          <w:szCs w:val="28"/>
        </w:rPr>
        <w:lastRenderedPageBreak/>
        <w:tab/>
      </w:r>
      <w:bookmarkStart w:id="18" w:name="_Toc207109918"/>
      <w:r w:rsidRPr="00216CAF">
        <w:rPr>
          <w:rFonts w:ascii="Arial" w:hAnsi="Arial" w:cs="Arial"/>
          <w:kern w:val="0"/>
          <w:sz w:val="28"/>
          <w:szCs w:val="28"/>
        </w:rPr>
        <w:t>Obligation annexe en faveur de l’environnement</w:t>
      </w:r>
      <w:bookmarkEnd w:id="18"/>
    </w:p>
    <w:p w14:paraId="2CF7369B" w14:textId="77777777" w:rsidR="00D611A7" w:rsidRDefault="00D611A7" w:rsidP="00D611A7">
      <w:pPr>
        <w:keepNext/>
        <w:keepLines/>
      </w:pPr>
    </w:p>
    <w:tbl>
      <w:tblPr>
        <w:tblStyle w:val="TableauGrille5Fonc-Accentuation51"/>
        <w:tblW w:w="8723" w:type="dxa"/>
        <w:tblCellSpacing w:w="28" w:type="dxa"/>
        <w:tblInd w:w="-5" w:type="dxa"/>
        <w:tblLook w:val="04A0" w:firstRow="1" w:lastRow="0" w:firstColumn="1" w:lastColumn="0" w:noHBand="0" w:noVBand="1"/>
      </w:tblPr>
      <w:tblGrid>
        <w:gridCol w:w="2127"/>
        <w:gridCol w:w="6596"/>
      </w:tblGrid>
      <w:tr w:rsidR="00D611A7" w:rsidRPr="00EC4660" w14:paraId="2F7C50E3" w14:textId="77777777" w:rsidTr="00BB5C4E">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043" w:type="dxa"/>
          </w:tcPr>
          <w:p w14:paraId="22F69D78" w14:textId="77777777" w:rsidR="00D611A7" w:rsidRPr="00EC4660" w:rsidRDefault="00D611A7" w:rsidP="00BB5C4E">
            <w:pPr>
              <w:keepNext/>
              <w:keepLines/>
              <w:jc w:val="both"/>
              <w:rPr>
                <w:rFonts w:ascii="Arial" w:eastAsia="SimSun" w:hAnsi="Arial" w:cs="Arial"/>
                <w:color w:val="44546A" w:themeColor="text2"/>
              </w:rPr>
            </w:pPr>
            <w:r w:rsidRPr="00EC4660">
              <w:rPr>
                <w:rFonts w:ascii="Arial" w:eastAsia="SimSun" w:hAnsi="Arial" w:cs="Arial"/>
                <w:color w:val="44546A" w:themeColor="text2"/>
              </w:rPr>
              <w:t>Prestation</w:t>
            </w:r>
          </w:p>
        </w:tc>
        <w:tc>
          <w:tcPr>
            <w:tcW w:w="6512" w:type="dxa"/>
            <w:shd w:val="clear" w:color="auto" w:fill="70AD47" w:themeFill="accent6"/>
          </w:tcPr>
          <w:p w14:paraId="6A03D12B" w14:textId="77777777" w:rsidR="00D611A7" w:rsidRPr="00EC4660" w:rsidRDefault="00D611A7" w:rsidP="00BB5C4E">
            <w:pPr>
              <w:keepNext/>
              <w:keepLines/>
              <w:jc w:val="both"/>
              <w:cnfStyle w:val="100000000000" w:firstRow="1" w:lastRow="0" w:firstColumn="0" w:lastColumn="0" w:oddVBand="0" w:evenVBand="0" w:oddHBand="0" w:evenHBand="0" w:firstRowFirstColumn="0" w:firstRowLastColumn="0" w:lastRowFirstColumn="0" w:lastRowLastColumn="0"/>
              <w:rPr>
                <w:rFonts w:ascii="Arial" w:eastAsia="SimSun" w:hAnsi="Arial" w:cs="Arial"/>
                <w:color w:val="44546A" w:themeColor="text2"/>
              </w:rPr>
            </w:pPr>
            <w:r w:rsidRPr="00EC4660">
              <w:rPr>
                <w:rFonts w:ascii="Arial" w:eastAsia="SimSun" w:hAnsi="Arial" w:cs="Arial"/>
                <w:color w:val="44546A" w:themeColor="text2"/>
              </w:rPr>
              <w:t>Obligation annexe</w:t>
            </w:r>
          </w:p>
        </w:tc>
      </w:tr>
      <w:tr w:rsidR="00D611A7" w:rsidRPr="00EC4660" w14:paraId="1426A802" w14:textId="77777777" w:rsidTr="00BB5C4E">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043" w:type="dxa"/>
          </w:tcPr>
          <w:p w14:paraId="4F37EE61" w14:textId="77777777" w:rsidR="00D611A7" w:rsidRPr="00EC4660" w:rsidRDefault="00D611A7" w:rsidP="00BB5C4E">
            <w:pPr>
              <w:keepNext/>
              <w:keepLines/>
              <w:jc w:val="both"/>
              <w:rPr>
                <w:rFonts w:ascii="Arial" w:eastAsia="SimSun" w:hAnsi="Arial" w:cs="Arial"/>
                <w:color w:val="44546A" w:themeColor="text2"/>
              </w:rPr>
            </w:pPr>
            <w:r w:rsidRPr="00EC4660">
              <w:rPr>
                <w:rFonts w:ascii="Arial" w:eastAsia="SimSun" w:hAnsi="Arial" w:cs="Arial"/>
                <w:color w:val="44546A" w:themeColor="text2"/>
              </w:rPr>
              <w:t>Libellé</w:t>
            </w:r>
          </w:p>
        </w:tc>
        <w:tc>
          <w:tcPr>
            <w:tcW w:w="6512" w:type="dxa"/>
          </w:tcPr>
          <w:p w14:paraId="2FC0D7E1" w14:textId="77777777" w:rsidR="00D611A7" w:rsidRPr="00EC4660" w:rsidRDefault="00D611A7" w:rsidP="00BB5C4E">
            <w:pPr>
              <w:keepNext/>
              <w:keepLines/>
              <w:jc w:val="both"/>
              <w:cnfStyle w:val="000000100000" w:firstRow="0" w:lastRow="0" w:firstColumn="0" w:lastColumn="0" w:oddVBand="0" w:evenVBand="0" w:oddHBand="1" w:evenHBand="0" w:firstRowFirstColumn="0" w:firstRowLastColumn="0" w:lastRowFirstColumn="0" w:lastRowLastColumn="0"/>
              <w:rPr>
                <w:rFonts w:ascii="Arial" w:eastAsia="SimSun" w:hAnsi="Arial" w:cs="Arial"/>
                <w:b/>
                <w:color w:val="44546A" w:themeColor="text2"/>
              </w:rPr>
            </w:pPr>
            <w:r w:rsidRPr="00EC4660">
              <w:rPr>
                <w:rFonts w:ascii="Arial" w:eastAsia="SimSun" w:hAnsi="Arial" w:cs="Arial"/>
                <w:b/>
                <w:color w:val="44546A" w:themeColor="text2"/>
              </w:rPr>
              <w:t>Environnement</w:t>
            </w:r>
          </w:p>
        </w:tc>
      </w:tr>
      <w:tr w:rsidR="00D611A7" w:rsidRPr="00EC4660" w14:paraId="568F1E1F" w14:textId="77777777" w:rsidTr="00BB5C4E">
        <w:trPr>
          <w:tblCellSpacing w:w="28" w:type="dxa"/>
        </w:trPr>
        <w:tc>
          <w:tcPr>
            <w:cnfStyle w:val="001000000000" w:firstRow="0" w:lastRow="0" w:firstColumn="1" w:lastColumn="0" w:oddVBand="0" w:evenVBand="0" w:oddHBand="0" w:evenHBand="0" w:firstRowFirstColumn="0" w:firstRowLastColumn="0" w:lastRowFirstColumn="0" w:lastRowLastColumn="0"/>
            <w:tcW w:w="2043" w:type="dxa"/>
          </w:tcPr>
          <w:p w14:paraId="2A082354" w14:textId="77777777" w:rsidR="00D611A7" w:rsidRPr="00EC4660" w:rsidRDefault="00D611A7" w:rsidP="00BB5C4E">
            <w:pPr>
              <w:keepNext/>
              <w:keepLines/>
              <w:jc w:val="both"/>
              <w:rPr>
                <w:rFonts w:ascii="Arial" w:eastAsia="SimSun" w:hAnsi="Arial" w:cs="Arial"/>
                <w:color w:val="44546A" w:themeColor="text2"/>
              </w:rPr>
            </w:pPr>
            <w:r w:rsidRPr="00EC4660">
              <w:rPr>
                <w:rFonts w:ascii="Arial" w:eastAsia="SimSun" w:hAnsi="Arial" w:cs="Arial"/>
                <w:color w:val="44546A" w:themeColor="text2"/>
              </w:rPr>
              <w:t>Objectif(s)</w:t>
            </w:r>
          </w:p>
        </w:tc>
        <w:tc>
          <w:tcPr>
            <w:tcW w:w="6512" w:type="dxa"/>
          </w:tcPr>
          <w:p w14:paraId="154015C0" w14:textId="77777777" w:rsidR="00D611A7" w:rsidRPr="00EC4660" w:rsidRDefault="00D611A7" w:rsidP="00BB5C4E">
            <w:pPr>
              <w:keepNext/>
              <w:keepLines/>
              <w:jc w:val="both"/>
              <w:cnfStyle w:val="000000000000" w:firstRow="0" w:lastRow="0" w:firstColumn="0" w:lastColumn="0" w:oddVBand="0" w:evenVBand="0" w:oddHBand="0" w:evenHBand="0" w:firstRowFirstColumn="0" w:firstRowLastColumn="0" w:lastRowFirstColumn="0" w:lastRowLastColumn="0"/>
              <w:rPr>
                <w:rFonts w:ascii="Arial" w:eastAsia="SimSun" w:hAnsi="Arial" w:cs="Arial"/>
                <w:color w:val="44546A" w:themeColor="text2"/>
              </w:rPr>
            </w:pPr>
            <w:r w:rsidRPr="00EC4660">
              <w:rPr>
                <w:rFonts w:ascii="Arial" w:eastAsia="SimSun" w:hAnsi="Arial" w:cs="Arial"/>
                <w:color w:val="44546A" w:themeColor="text2"/>
              </w:rPr>
              <w:t>L’empreinte environnementale du marché doit pouvoir être limitée au strict nécessaire, de telle façon que les besoins du Pouvoir adjudicateur soient satisfaits sans que cela ait des conséquences écologiques disproportionnées.</w:t>
            </w:r>
          </w:p>
        </w:tc>
      </w:tr>
      <w:tr w:rsidR="00D611A7" w:rsidRPr="00EC4660" w14:paraId="68341BB7" w14:textId="77777777" w:rsidTr="00BB5C4E">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2043" w:type="dxa"/>
          </w:tcPr>
          <w:p w14:paraId="4B836E04" w14:textId="77777777" w:rsidR="00D611A7" w:rsidRPr="00EC4660" w:rsidRDefault="00D611A7" w:rsidP="00BB5C4E">
            <w:pPr>
              <w:keepNext/>
              <w:keepLines/>
              <w:jc w:val="both"/>
              <w:rPr>
                <w:rFonts w:ascii="Arial" w:eastAsia="SimSun" w:hAnsi="Arial" w:cs="Arial"/>
                <w:color w:val="44546A" w:themeColor="text2"/>
              </w:rPr>
            </w:pPr>
            <w:r w:rsidRPr="00EC4660">
              <w:rPr>
                <w:rFonts w:ascii="Arial" w:eastAsia="SimSun" w:hAnsi="Arial" w:cs="Arial"/>
                <w:color w:val="44546A" w:themeColor="text2"/>
              </w:rPr>
              <w:t>Description</w:t>
            </w:r>
          </w:p>
        </w:tc>
        <w:tc>
          <w:tcPr>
            <w:tcW w:w="6512" w:type="dxa"/>
          </w:tcPr>
          <w:p w14:paraId="0C2078BB" w14:textId="77777777" w:rsidR="00D611A7" w:rsidRPr="00EC4660" w:rsidRDefault="00D611A7" w:rsidP="00BB5C4E">
            <w:pPr>
              <w:keepNext/>
              <w:keepLines/>
              <w:tabs>
                <w:tab w:val="num" w:pos="0"/>
              </w:tabs>
              <w:jc w:val="both"/>
              <w:cnfStyle w:val="000000100000" w:firstRow="0" w:lastRow="0" w:firstColumn="0" w:lastColumn="0" w:oddVBand="0" w:evenVBand="0" w:oddHBand="1" w:evenHBand="0" w:firstRowFirstColumn="0" w:firstRowLastColumn="0" w:lastRowFirstColumn="0" w:lastRowLastColumn="0"/>
              <w:rPr>
                <w:rFonts w:ascii="Arial" w:eastAsia="SimSun" w:hAnsi="Arial" w:cs="Arial"/>
                <w:color w:val="44546A" w:themeColor="text2"/>
              </w:rPr>
            </w:pPr>
            <w:r w:rsidRPr="00EC4660">
              <w:rPr>
                <w:rFonts w:ascii="Arial" w:eastAsia="SimSun" w:hAnsi="Arial" w:cs="Arial"/>
                <w:color w:val="44546A" w:themeColor="text2"/>
              </w:rPr>
              <w:t>Au titre de ses obligations annexes, le Titulaire veillera à la diminution de l’impact de sa prestation sur l’environnement, ce qui inclut notamment :</w:t>
            </w:r>
          </w:p>
          <w:p w14:paraId="54C45947" w14:textId="77777777" w:rsidR="00D611A7" w:rsidRPr="00EC4660" w:rsidRDefault="00D611A7" w:rsidP="00BB5C4E">
            <w:pPr>
              <w:keepNext/>
              <w:keepLines/>
              <w:numPr>
                <w:ilvl w:val="0"/>
                <w:numId w:val="6"/>
              </w:numPr>
              <w:tabs>
                <w:tab w:val="num" w:pos="279"/>
              </w:tabs>
              <w:ind w:left="279" w:hanging="284"/>
              <w:jc w:val="both"/>
              <w:cnfStyle w:val="000000100000" w:firstRow="0" w:lastRow="0" w:firstColumn="0" w:lastColumn="0" w:oddVBand="0" w:evenVBand="0" w:oddHBand="1" w:evenHBand="0" w:firstRowFirstColumn="0" w:firstRowLastColumn="0" w:lastRowFirstColumn="0" w:lastRowLastColumn="0"/>
              <w:rPr>
                <w:rFonts w:ascii="Arial" w:eastAsia="SimSun" w:hAnsi="Arial" w:cs="Arial"/>
                <w:color w:val="44546A" w:themeColor="text2"/>
              </w:rPr>
            </w:pPr>
            <w:r w:rsidRPr="00EC4660">
              <w:rPr>
                <w:rFonts w:ascii="Arial" w:eastAsia="SimSun" w:hAnsi="Arial" w:cs="Arial"/>
                <w:color w:val="44546A" w:themeColor="text2"/>
              </w:rPr>
              <w:t>L’utilisation, au sein de son organisation, d’outils de communication internes et externes dématérialisés ainsi que des actions en faveur du télétravail pour les affectations qui le permettent (emplois administratifs, juridiques, activités de comptabilité et secrétariats principalement),</w:t>
            </w:r>
          </w:p>
          <w:p w14:paraId="0BA1CD3E" w14:textId="77777777" w:rsidR="00D611A7" w:rsidRPr="00EC4660" w:rsidRDefault="00D611A7" w:rsidP="00BB5C4E">
            <w:pPr>
              <w:keepNext/>
              <w:keepLines/>
              <w:numPr>
                <w:ilvl w:val="0"/>
                <w:numId w:val="6"/>
              </w:numPr>
              <w:tabs>
                <w:tab w:val="num" w:pos="279"/>
              </w:tabs>
              <w:ind w:left="279" w:hanging="284"/>
              <w:jc w:val="both"/>
              <w:cnfStyle w:val="000000100000" w:firstRow="0" w:lastRow="0" w:firstColumn="0" w:lastColumn="0" w:oddVBand="0" w:evenVBand="0" w:oddHBand="1" w:evenHBand="0" w:firstRowFirstColumn="0" w:firstRowLastColumn="0" w:lastRowFirstColumn="0" w:lastRowLastColumn="0"/>
              <w:rPr>
                <w:rFonts w:ascii="Arial" w:eastAsia="SimSun" w:hAnsi="Arial" w:cs="Arial"/>
                <w:color w:val="44546A" w:themeColor="text2"/>
              </w:rPr>
            </w:pPr>
            <w:r w:rsidRPr="00EC4660">
              <w:rPr>
                <w:rFonts w:ascii="Arial" w:eastAsia="SimSun" w:hAnsi="Arial" w:cs="Arial"/>
                <w:color w:val="44546A" w:themeColor="text2"/>
              </w:rPr>
              <w:t>La limitation de l’usage du papier et le choix de papier d’impression et de bois dont la production garantit la gestion durable des forêts, au moyen d’un label identifié choisi par le Titulaire parmi des références reconnues (PEFC, FSC, etc…)</w:t>
            </w:r>
          </w:p>
          <w:p w14:paraId="594B6BD5" w14:textId="77777777" w:rsidR="00D611A7" w:rsidRPr="00EC4660" w:rsidRDefault="00D611A7" w:rsidP="00BB5C4E">
            <w:pPr>
              <w:keepNext/>
              <w:keepLines/>
              <w:numPr>
                <w:ilvl w:val="0"/>
                <w:numId w:val="6"/>
              </w:numPr>
              <w:tabs>
                <w:tab w:val="num" w:pos="279"/>
              </w:tabs>
              <w:ind w:left="279" w:hanging="284"/>
              <w:jc w:val="both"/>
              <w:cnfStyle w:val="000000100000" w:firstRow="0" w:lastRow="0" w:firstColumn="0" w:lastColumn="0" w:oddVBand="0" w:evenVBand="0" w:oddHBand="1" w:evenHBand="0" w:firstRowFirstColumn="0" w:firstRowLastColumn="0" w:lastRowFirstColumn="0" w:lastRowLastColumn="0"/>
              <w:rPr>
                <w:rFonts w:ascii="Arial" w:eastAsia="SimSun" w:hAnsi="Arial" w:cs="Arial"/>
                <w:color w:val="44546A" w:themeColor="text2"/>
              </w:rPr>
            </w:pPr>
            <w:r w:rsidRPr="00EC4660">
              <w:rPr>
                <w:rFonts w:ascii="Arial" w:eastAsia="SimSun" w:hAnsi="Arial" w:cs="Arial"/>
                <w:color w:val="44546A" w:themeColor="text2"/>
              </w:rPr>
              <w:t>L’acquisition, au cours de l’exécution du marché, de modes de déplacement moins polluants (choix de motorisations électriques en lieu et place de motorisations hybrides et choix de motorisations hybrides en lieu et place des motorisations essence ou diesel) et l’optimisation ainsi que la mutualisation des trajets empruntés dès lors que ces mesures ne portent pas atteinte aux conditions de réalisation des prestations et notamment au respect des délais d’exécution,</w:t>
            </w:r>
          </w:p>
          <w:p w14:paraId="3D74BFF1" w14:textId="77777777" w:rsidR="00D611A7" w:rsidRPr="00EC4660" w:rsidRDefault="00D611A7" w:rsidP="00BB5C4E">
            <w:pPr>
              <w:keepNext/>
              <w:keepLines/>
              <w:numPr>
                <w:ilvl w:val="0"/>
                <w:numId w:val="6"/>
              </w:numPr>
              <w:tabs>
                <w:tab w:val="num" w:pos="279"/>
              </w:tabs>
              <w:ind w:left="279" w:hanging="284"/>
              <w:jc w:val="both"/>
              <w:cnfStyle w:val="000000100000" w:firstRow="0" w:lastRow="0" w:firstColumn="0" w:lastColumn="0" w:oddVBand="0" w:evenVBand="0" w:oddHBand="1" w:evenHBand="0" w:firstRowFirstColumn="0" w:firstRowLastColumn="0" w:lastRowFirstColumn="0" w:lastRowLastColumn="0"/>
              <w:rPr>
                <w:rFonts w:ascii="Arial" w:eastAsia="SimSun" w:hAnsi="Arial" w:cs="Arial"/>
                <w:color w:val="44546A" w:themeColor="text2"/>
              </w:rPr>
            </w:pPr>
            <w:r w:rsidRPr="00EC4660">
              <w:rPr>
                <w:rFonts w:ascii="Arial" w:eastAsia="SimSun" w:hAnsi="Arial" w:cs="Arial"/>
                <w:color w:val="44546A" w:themeColor="text2"/>
              </w:rPr>
              <w:t>L’usage le plus large possible d’un outil informatique récent, économe en énergie et adapté aux échanges en interne ou avec les clients,</w:t>
            </w:r>
          </w:p>
          <w:p w14:paraId="42F45A2A" w14:textId="77777777" w:rsidR="00D611A7" w:rsidRPr="00EC4660" w:rsidRDefault="00D611A7" w:rsidP="00BB5C4E">
            <w:pPr>
              <w:keepNext/>
              <w:keepLines/>
              <w:numPr>
                <w:ilvl w:val="0"/>
                <w:numId w:val="6"/>
              </w:numPr>
              <w:tabs>
                <w:tab w:val="num" w:pos="279"/>
              </w:tabs>
              <w:ind w:left="279" w:hanging="284"/>
              <w:jc w:val="both"/>
              <w:cnfStyle w:val="000000100000" w:firstRow="0" w:lastRow="0" w:firstColumn="0" w:lastColumn="0" w:oddVBand="0" w:evenVBand="0" w:oddHBand="1" w:evenHBand="0" w:firstRowFirstColumn="0" w:firstRowLastColumn="0" w:lastRowFirstColumn="0" w:lastRowLastColumn="0"/>
              <w:rPr>
                <w:rFonts w:ascii="Arial" w:eastAsia="SimSun" w:hAnsi="Arial" w:cs="Arial"/>
                <w:color w:val="44546A" w:themeColor="text2"/>
              </w:rPr>
            </w:pPr>
            <w:r w:rsidRPr="00EC4660">
              <w:rPr>
                <w:rFonts w:ascii="Arial" w:eastAsia="SimSun" w:hAnsi="Arial" w:cs="Arial"/>
                <w:color w:val="44546A" w:themeColor="text2"/>
              </w:rPr>
              <w:t>Lorsque c’est possible, le choix de produits et de procédés peu polluants, si possible recyclables, réduisant la consommation d’eau courante et d’électricité, sans que cela ne puisse justifier une diminution des performances, de la stabilité, de la durabilité ou de toute autre caractéristique essentielle à la prestation,</w:t>
            </w:r>
          </w:p>
          <w:p w14:paraId="3333E064" w14:textId="77777777" w:rsidR="00D611A7" w:rsidRPr="00EC4660" w:rsidRDefault="00D611A7" w:rsidP="00BB5C4E">
            <w:pPr>
              <w:keepNext/>
              <w:keepLines/>
              <w:numPr>
                <w:ilvl w:val="0"/>
                <w:numId w:val="6"/>
              </w:numPr>
              <w:tabs>
                <w:tab w:val="num" w:pos="279"/>
              </w:tabs>
              <w:ind w:left="279" w:hanging="279"/>
              <w:jc w:val="both"/>
              <w:cnfStyle w:val="000000100000" w:firstRow="0" w:lastRow="0" w:firstColumn="0" w:lastColumn="0" w:oddVBand="0" w:evenVBand="0" w:oddHBand="1" w:evenHBand="0" w:firstRowFirstColumn="0" w:firstRowLastColumn="0" w:lastRowFirstColumn="0" w:lastRowLastColumn="0"/>
              <w:rPr>
                <w:rFonts w:ascii="Arial" w:eastAsia="SimSun" w:hAnsi="Arial" w:cs="Arial"/>
                <w:color w:val="44546A" w:themeColor="text2"/>
              </w:rPr>
            </w:pPr>
            <w:r w:rsidRPr="00EC4660">
              <w:rPr>
                <w:rFonts w:ascii="Arial" w:eastAsia="SimSun" w:hAnsi="Arial" w:cs="Arial"/>
                <w:color w:val="44546A" w:themeColor="text2"/>
              </w:rPr>
              <w:t>La production, sur simple demande du Pouvoir adjudicateur, d’un bordereau de suivi, d’un récépissé CERFA n°12571*01 ou tout document équivalent attestant que les déchets dont il aura assuré l’enlèvement dans le cadre, notamment, de ses opérations de maintenance, ont été déposés dans une décharge agréée (en cas de retard, ces opérations pourront être faites aux frais du Titulaire après mise en demeure, outre les pénalités qui pourront lui être appliquées au titre de cette obligation).</w:t>
            </w:r>
          </w:p>
        </w:tc>
      </w:tr>
      <w:tr w:rsidR="00D611A7" w:rsidRPr="00EC4660" w14:paraId="46BA4ADD" w14:textId="77777777" w:rsidTr="00BB5C4E">
        <w:trPr>
          <w:tblCellSpacing w:w="28" w:type="dxa"/>
        </w:trPr>
        <w:tc>
          <w:tcPr>
            <w:cnfStyle w:val="001000000000" w:firstRow="0" w:lastRow="0" w:firstColumn="1" w:lastColumn="0" w:oddVBand="0" w:evenVBand="0" w:oddHBand="0" w:evenHBand="0" w:firstRowFirstColumn="0" w:firstRowLastColumn="0" w:lastRowFirstColumn="0" w:lastRowLastColumn="0"/>
            <w:tcW w:w="2043" w:type="dxa"/>
          </w:tcPr>
          <w:p w14:paraId="32182EF2" w14:textId="77777777" w:rsidR="00D611A7" w:rsidRPr="00EC4660" w:rsidRDefault="00D611A7" w:rsidP="00BB5C4E">
            <w:pPr>
              <w:keepNext/>
              <w:keepLines/>
              <w:jc w:val="both"/>
              <w:rPr>
                <w:rFonts w:ascii="Arial" w:eastAsia="SimSun" w:hAnsi="Arial" w:cs="Arial"/>
                <w:color w:val="44546A" w:themeColor="text2"/>
              </w:rPr>
            </w:pPr>
            <w:r w:rsidRPr="00EC4660">
              <w:rPr>
                <w:rFonts w:ascii="Arial" w:eastAsia="SimSun" w:hAnsi="Arial" w:cs="Arial"/>
                <w:color w:val="44546A" w:themeColor="text2"/>
              </w:rPr>
              <w:t>Contrôle</w:t>
            </w:r>
          </w:p>
        </w:tc>
        <w:tc>
          <w:tcPr>
            <w:tcW w:w="6512" w:type="dxa"/>
          </w:tcPr>
          <w:p w14:paraId="64CDD03B" w14:textId="77777777" w:rsidR="00D611A7" w:rsidRPr="00EC4660" w:rsidRDefault="00D611A7" w:rsidP="00BB5C4E">
            <w:pPr>
              <w:keepNext/>
              <w:keepLines/>
              <w:tabs>
                <w:tab w:val="num" w:pos="0"/>
              </w:tabs>
              <w:jc w:val="both"/>
              <w:cnfStyle w:val="000000000000" w:firstRow="0" w:lastRow="0" w:firstColumn="0" w:lastColumn="0" w:oddVBand="0" w:evenVBand="0" w:oddHBand="0" w:evenHBand="0" w:firstRowFirstColumn="0" w:firstRowLastColumn="0" w:lastRowFirstColumn="0" w:lastRowLastColumn="0"/>
              <w:rPr>
                <w:rFonts w:ascii="Arial" w:eastAsia="SimSun" w:hAnsi="Arial" w:cs="Arial"/>
                <w:color w:val="44546A" w:themeColor="text2"/>
              </w:rPr>
            </w:pPr>
            <w:r w:rsidRPr="00EC4660">
              <w:rPr>
                <w:rFonts w:ascii="Arial" w:eastAsia="SimSun" w:hAnsi="Arial" w:cs="Arial"/>
                <w:color w:val="44546A" w:themeColor="text2"/>
              </w:rPr>
              <w:t>Le Titulaire doit être en mesure d’en justifier, pour lui-même, ses cotraitants ou ses sous-traitants, en cours d’exécution du marché, sur simple demande du Pouvoir adjudicateur. À défaut, il s’expose à l’application des pénalités prévues par les présentes.</w:t>
            </w:r>
          </w:p>
        </w:tc>
      </w:tr>
    </w:tbl>
    <w:p w14:paraId="33ECBAAA" w14:textId="77777777" w:rsidR="00D611A7" w:rsidRPr="00EC4660" w:rsidRDefault="00D611A7" w:rsidP="00B80B3C">
      <w:pPr>
        <w:pStyle w:val="Corpsdetexte"/>
        <w:keepNext/>
        <w:keepLines/>
        <w:suppressAutoHyphens/>
        <w:jc w:val="both"/>
        <w:rPr>
          <w:rFonts w:ascii="Arial" w:hAnsi="Arial" w:cs="Arial"/>
          <w:sz w:val="22"/>
          <w:szCs w:val="22"/>
        </w:rPr>
      </w:pPr>
    </w:p>
    <w:p w14:paraId="1BC1EA9F" w14:textId="77777777" w:rsidR="00D611A7" w:rsidRPr="00EC4660" w:rsidRDefault="00D611A7" w:rsidP="00D611A7">
      <w:pPr>
        <w:pStyle w:val="Corpsdetexte"/>
        <w:keepNext/>
        <w:keepLines/>
        <w:suppressAutoHyphens/>
        <w:ind w:left="567"/>
        <w:jc w:val="both"/>
        <w:rPr>
          <w:rFonts w:ascii="Arial" w:hAnsi="Arial" w:cs="Arial"/>
          <w:sz w:val="22"/>
          <w:szCs w:val="22"/>
        </w:rPr>
      </w:pPr>
    </w:p>
    <w:p w14:paraId="79528796" w14:textId="77777777" w:rsidR="00D611A7" w:rsidRPr="00EC4660" w:rsidRDefault="00D611A7" w:rsidP="00D611A7">
      <w:pPr>
        <w:pStyle w:val="Titre1"/>
        <w:keepLines/>
        <w:numPr>
          <w:ilvl w:val="0"/>
          <w:numId w:val="4"/>
        </w:numPr>
        <w:pBdr>
          <w:top w:val="single" w:sz="4" w:space="1" w:color="auto"/>
          <w:left w:val="single" w:sz="4" w:space="4" w:color="auto"/>
          <w:bottom w:val="single" w:sz="4" w:space="1" w:color="auto"/>
          <w:right w:val="single" w:sz="4" w:space="4" w:color="auto"/>
        </w:pBdr>
        <w:tabs>
          <w:tab w:val="left" w:pos="567"/>
        </w:tabs>
        <w:suppressAutoHyphens/>
        <w:ind w:left="284" w:hanging="284"/>
        <w:jc w:val="both"/>
        <w:rPr>
          <w:rFonts w:ascii="Arial" w:hAnsi="Arial" w:cs="Arial"/>
          <w:kern w:val="0"/>
          <w:sz w:val="28"/>
          <w:szCs w:val="28"/>
        </w:rPr>
      </w:pPr>
      <w:bookmarkStart w:id="19" w:name="_Toc169601886"/>
      <w:bookmarkStart w:id="20" w:name="_Toc207109919"/>
      <w:r w:rsidRPr="00EC4660">
        <w:rPr>
          <w:rFonts w:ascii="Arial" w:hAnsi="Arial" w:cs="Arial"/>
          <w:kern w:val="0"/>
          <w:sz w:val="28"/>
          <w:szCs w:val="28"/>
        </w:rPr>
        <w:t>Parties contractantes</w:t>
      </w:r>
      <w:bookmarkEnd w:id="19"/>
      <w:bookmarkEnd w:id="20"/>
    </w:p>
    <w:p w14:paraId="6E287DAD" w14:textId="77777777" w:rsidR="00D611A7" w:rsidRPr="00EF3A4E" w:rsidRDefault="00D611A7" w:rsidP="00D611A7">
      <w:pPr>
        <w:keepNext/>
        <w:keepLines/>
        <w:ind w:left="1134"/>
        <w:rPr>
          <w:rFonts w:ascii="Arial" w:hAnsi="Arial" w:cs="Arial"/>
          <w:color w:val="FF0000"/>
          <w:sz w:val="22"/>
          <w:szCs w:val="22"/>
        </w:rPr>
      </w:pPr>
    </w:p>
    <w:p w14:paraId="226A3D2D" w14:textId="77777777" w:rsidR="00D611A7" w:rsidRPr="00527F59" w:rsidRDefault="00D611A7" w:rsidP="00D611A7">
      <w:pPr>
        <w:pStyle w:val="Titre2"/>
        <w:keepLines/>
        <w:numPr>
          <w:ilvl w:val="1"/>
          <w:numId w:val="4"/>
        </w:numPr>
        <w:tabs>
          <w:tab w:val="num" w:pos="709"/>
        </w:tabs>
        <w:suppressAutoHyphens/>
        <w:spacing w:before="0"/>
        <w:ind w:left="284" w:firstLine="0"/>
        <w:jc w:val="both"/>
        <w:rPr>
          <w:rFonts w:ascii="Arial" w:hAnsi="Arial" w:cs="Arial"/>
        </w:rPr>
      </w:pPr>
      <w:bookmarkStart w:id="21" w:name="_Toc472085625"/>
      <w:bookmarkStart w:id="22" w:name="_Toc207109920"/>
      <w:r w:rsidRPr="00527F59">
        <w:rPr>
          <w:rFonts w:ascii="Arial" w:hAnsi="Arial" w:cs="Arial"/>
        </w:rPr>
        <w:t xml:space="preserve">Le </w:t>
      </w:r>
      <w:bookmarkEnd w:id="21"/>
      <w:r w:rsidRPr="00527F59">
        <w:rPr>
          <w:rFonts w:ascii="Arial" w:hAnsi="Arial" w:cs="Arial"/>
        </w:rPr>
        <w:t>pouvoir adjudicateur</w:t>
      </w:r>
      <w:r w:rsidRPr="00144808">
        <w:rPr>
          <w:rStyle w:val="Appelnotedebasdep"/>
          <w:rFonts w:ascii="Arial" w:hAnsi="Arial" w:cs="Arial"/>
          <w:b w:val="0"/>
          <w:bCs w:val="0"/>
          <w:sz w:val="16"/>
          <w:szCs w:val="16"/>
        </w:rPr>
        <w:footnoteReference w:id="1"/>
      </w:r>
      <w:bookmarkEnd w:id="22"/>
    </w:p>
    <w:p w14:paraId="60B9AD67" w14:textId="77777777" w:rsidR="00D611A7" w:rsidRPr="00B73D7D" w:rsidRDefault="00D611A7" w:rsidP="00D611A7">
      <w:pPr>
        <w:keepNext/>
        <w:keepLines/>
        <w:ind w:left="567"/>
        <w:jc w:val="both"/>
        <w:rPr>
          <w:rFonts w:ascii="Arial" w:hAnsi="Arial" w:cs="Arial"/>
          <w:color w:val="0070C0"/>
          <w:sz w:val="22"/>
          <w:szCs w:val="22"/>
        </w:rPr>
      </w:pPr>
      <w:r w:rsidRPr="00B73D7D">
        <w:rPr>
          <w:rFonts w:ascii="Arial" w:hAnsi="Arial" w:cs="Arial"/>
          <w:color w:val="0070C0"/>
          <w:sz w:val="22"/>
          <w:szCs w:val="22"/>
        </w:rPr>
        <w:t xml:space="preserve"> </w:t>
      </w:r>
    </w:p>
    <w:p w14:paraId="4E3E4240" w14:textId="77777777" w:rsidR="00D611A7" w:rsidRPr="00527F59" w:rsidRDefault="00D611A7" w:rsidP="00D611A7">
      <w:pPr>
        <w:suppressAutoHyphens/>
        <w:autoSpaceDE w:val="0"/>
        <w:autoSpaceDN w:val="0"/>
        <w:adjustRightInd w:val="0"/>
        <w:ind w:left="567"/>
        <w:jc w:val="both"/>
        <w:rPr>
          <w:rFonts w:ascii="Arial" w:hAnsi="Arial" w:cs="Arial"/>
          <w:sz w:val="22"/>
          <w:szCs w:val="22"/>
        </w:rPr>
      </w:pPr>
      <w:r w:rsidRPr="00527F59">
        <w:rPr>
          <w:rFonts w:ascii="Arial" w:hAnsi="Arial" w:cs="Arial"/>
          <w:sz w:val="22"/>
          <w:szCs w:val="22"/>
        </w:rPr>
        <w:t xml:space="preserve">La Caisse primaire d'assurance maladie de l'Essonne, ayant son siège à Évry (91000), 2 rue Ambroise </w:t>
      </w:r>
      <w:proofErr w:type="spellStart"/>
      <w:r w:rsidRPr="00527F59">
        <w:rPr>
          <w:rFonts w:ascii="Arial" w:hAnsi="Arial" w:cs="Arial"/>
          <w:sz w:val="22"/>
          <w:szCs w:val="22"/>
        </w:rPr>
        <w:t>Croizat</w:t>
      </w:r>
      <w:proofErr w:type="spellEnd"/>
      <w:r w:rsidRPr="00527F59">
        <w:rPr>
          <w:rFonts w:ascii="Arial" w:hAnsi="Arial" w:cs="Arial"/>
          <w:sz w:val="22"/>
          <w:szCs w:val="22"/>
        </w:rPr>
        <w:t xml:space="preserve">, représentée par son Directeur général, Monsieur Albert LAUTMAN, qui a </w:t>
      </w:r>
      <w:r w:rsidRPr="00527F59">
        <w:rPr>
          <w:rFonts w:ascii="Arial" w:hAnsi="Arial" w:cs="Arial"/>
          <w:sz w:val="22"/>
          <w:szCs w:val="22"/>
        </w:rPr>
        <w:lastRenderedPageBreak/>
        <w:t>donné délégation de signature à Monsieur Frédéric BAYSSELANCE, Directeur général adjoint.</w:t>
      </w:r>
    </w:p>
    <w:p w14:paraId="4580786D" w14:textId="77777777" w:rsidR="00D611A7" w:rsidRPr="00B73D7D" w:rsidRDefault="00D611A7" w:rsidP="00D611A7">
      <w:pPr>
        <w:ind w:left="567"/>
        <w:jc w:val="both"/>
        <w:rPr>
          <w:rFonts w:ascii="Arial" w:hAnsi="Arial" w:cs="Arial"/>
          <w:color w:val="0070C0"/>
          <w:sz w:val="22"/>
          <w:szCs w:val="22"/>
        </w:rPr>
      </w:pPr>
    </w:p>
    <w:p w14:paraId="6C98CC01" w14:textId="77777777" w:rsidR="00D611A7" w:rsidRPr="00527F59" w:rsidRDefault="00D611A7" w:rsidP="00D611A7">
      <w:pPr>
        <w:pStyle w:val="Titre2"/>
        <w:keepLines/>
        <w:numPr>
          <w:ilvl w:val="1"/>
          <w:numId w:val="4"/>
        </w:numPr>
        <w:tabs>
          <w:tab w:val="clear" w:pos="993"/>
          <w:tab w:val="num" w:pos="709"/>
        </w:tabs>
        <w:suppressAutoHyphens/>
        <w:spacing w:before="0"/>
        <w:ind w:left="284" w:firstLine="0"/>
        <w:jc w:val="both"/>
        <w:rPr>
          <w:rFonts w:ascii="Arial" w:hAnsi="Arial" w:cs="Arial"/>
        </w:rPr>
      </w:pPr>
      <w:bookmarkStart w:id="23" w:name="_Toc472085626"/>
      <w:bookmarkStart w:id="24" w:name="_Toc207109921"/>
      <w:r w:rsidRPr="00527F59">
        <w:rPr>
          <w:rFonts w:ascii="Arial" w:hAnsi="Arial" w:cs="Arial"/>
        </w:rPr>
        <w:t>Le titulaire</w:t>
      </w:r>
      <w:r w:rsidRPr="00144808">
        <w:rPr>
          <w:rStyle w:val="Appelnotedebasdep"/>
          <w:rFonts w:ascii="Arial" w:hAnsi="Arial" w:cs="Arial"/>
          <w:sz w:val="16"/>
          <w:szCs w:val="16"/>
        </w:rPr>
        <w:footnoteReference w:id="2"/>
      </w:r>
      <w:bookmarkEnd w:id="23"/>
      <w:bookmarkEnd w:id="24"/>
    </w:p>
    <w:p w14:paraId="3CD73D79" w14:textId="77777777" w:rsidR="00D611A7" w:rsidRPr="00EF3A4E" w:rsidRDefault="00D611A7" w:rsidP="00D611A7">
      <w:pPr>
        <w:pStyle w:val="Paragraphedeliste"/>
        <w:keepNext/>
        <w:keepLines/>
        <w:tabs>
          <w:tab w:val="left" w:leader="dot" w:pos="9072"/>
        </w:tabs>
        <w:ind w:left="360"/>
        <w:jc w:val="both"/>
        <w:rPr>
          <w:rFonts w:ascii="Arial" w:hAnsi="Arial" w:cs="Arial"/>
          <w:color w:val="FF0000"/>
        </w:rPr>
      </w:pPr>
    </w:p>
    <w:tbl>
      <w:tblPr>
        <w:tblStyle w:val="Grilledutableau"/>
        <w:tblW w:w="0" w:type="auto"/>
        <w:tblInd w:w="562"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E7E6E6" w:themeFill="background2"/>
        <w:tblLayout w:type="fixed"/>
        <w:tblLook w:val="04A0" w:firstRow="1" w:lastRow="0" w:firstColumn="1" w:lastColumn="0" w:noHBand="0" w:noVBand="1"/>
      </w:tblPr>
      <w:tblGrid>
        <w:gridCol w:w="8506"/>
      </w:tblGrid>
      <w:sdt>
        <w:sdtPr>
          <w:rPr>
            <w:rFonts w:ascii="Arial" w:hAnsi="Arial" w:cs="Arial"/>
            <w:sz w:val="22"/>
            <w:szCs w:val="22"/>
          </w:rPr>
          <w:id w:val="309524718"/>
          <w:placeholder>
            <w:docPart w:val="DefaultPlaceholder_-1854013440"/>
          </w:placeholder>
        </w:sdtPr>
        <w:sdtContent>
          <w:tr w:rsidR="00D611A7" w:rsidRPr="00355D20" w14:paraId="602649CC" w14:textId="77777777" w:rsidTr="00BB5C4E">
            <w:tc>
              <w:tcPr>
                <w:tcW w:w="8506" w:type="dxa"/>
                <w:shd w:val="clear" w:color="auto" w:fill="E7E6E6" w:themeFill="background2"/>
              </w:tcPr>
              <w:p w14:paraId="285E0F38" w14:textId="417A3B15" w:rsidR="00D611A7" w:rsidRPr="00355D20" w:rsidRDefault="00D611A7" w:rsidP="00BB5C4E">
                <w:pPr>
                  <w:keepNext/>
                  <w:keepLines/>
                  <w:tabs>
                    <w:tab w:val="left" w:leader="dot" w:pos="9072"/>
                  </w:tabs>
                  <w:ind w:left="284"/>
                  <w:jc w:val="both"/>
                  <w:rPr>
                    <w:rFonts w:ascii="Arial" w:hAnsi="Arial" w:cs="Arial"/>
                    <w:sz w:val="22"/>
                    <w:szCs w:val="22"/>
                  </w:rPr>
                </w:pPr>
              </w:p>
              <w:p w14:paraId="3B7A9D07" w14:textId="77777777" w:rsidR="00D611A7" w:rsidRDefault="00D611A7" w:rsidP="00BB5C4E">
                <w:pPr>
                  <w:keepNext/>
                  <w:keepLines/>
                  <w:tabs>
                    <w:tab w:val="left" w:leader="dot" w:pos="9356"/>
                  </w:tabs>
                  <w:ind w:left="318"/>
                  <w:jc w:val="both"/>
                  <w:rPr>
                    <w:rFonts w:ascii="Arial" w:hAnsi="Arial" w:cs="Arial"/>
                  </w:rPr>
                </w:pPr>
                <w:r w:rsidRPr="00355D20">
                  <w:rPr>
                    <w:rFonts w:ascii="Arial" w:hAnsi="Arial" w:cs="Arial"/>
                    <w:sz w:val="22"/>
                    <w:szCs w:val="22"/>
                  </w:rPr>
                  <w:t>Nom :</w:t>
                </w:r>
                <w:r>
                  <w:rPr>
                    <w:rFonts w:ascii="Arial" w:hAnsi="Arial" w:cs="Arial"/>
                    <w:sz w:val="22"/>
                    <w:szCs w:val="22"/>
                  </w:rPr>
                  <w:t xml:space="preserve"> </w:t>
                </w:r>
                <w:sdt>
                  <w:sdtPr>
                    <w:rPr>
                      <w:rFonts w:ascii="Arial" w:hAnsi="Arial" w:cs="Arial"/>
                    </w:rPr>
                    <w:id w:val="-1205860483"/>
                    <w:showingPlcHdr/>
                  </w:sdtPr>
                  <w:sdtContent>
                    <w:r w:rsidRPr="00BA4748">
                      <w:rPr>
                        <w:rStyle w:val="Textedelespacerserv"/>
                        <w:color w:val="808080" w:themeColor="background1" w:themeShade="80"/>
                      </w:rPr>
                      <w:t>Cliquez ici pour taper du texte.</w:t>
                    </w:r>
                  </w:sdtContent>
                </w:sdt>
              </w:p>
              <w:p w14:paraId="69E6EC88" w14:textId="77777777" w:rsidR="00D611A7" w:rsidRPr="00355D20" w:rsidRDefault="00D611A7" w:rsidP="00BB5C4E">
                <w:pPr>
                  <w:keepNext/>
                  <w:keepLines/>
                  <w:tabs>
                    <w:tab w:val="left" w:leader="dot" w:pos="9356"/>
                  </w:tabs>
                  <w:ind w:left="318"/>
                  <w:jc w:val="both"/>
                  <w:rPr>
                    <w:rFonts w:ascii="Arial" w:hAnsi="Arial" w:cs="Arial"/>
                    <w:sz w:val="22"/>
                    <w:szCs w:val="22"/>
                  </w:rPr>
                </w:pPr>
                <w:r w:rsidRPr="00355D20">
                  <w:rPr>
                    <w:rFonts w:ascii="Arial" w:hAnsi="Arial" w:cs="Arial"/>
                    <w:sz w:val="22"/>
                    <w:szCs w:val="22"/>
                  </w:rPr>
                  <w:t>Adresse ou siège social :</w:t>
                </w:r>
                <w:r>
                  <w:rPr>
                    <w:rFonts w:ascii="Arial" w:hAnsi="Arial" w:cs="Arial"/>
                    <w:sz w:val="22"/>
                    <w:szCs w:val="22"/>
                  </w:rPr>
                  <w:t xml:space="preserve"> </w:t>
                </w:r>
                <w:sdt>
                  <w:sdtPr>
                    <w:rPr>
                      <w:rFonts w:ascii="Arial" w:hAnsi="Arial" w:cs="Arial"/>
                    </w:rPr>
                    <w:id w:val="2119166512"/>
                  </w:sdtPr>
                  <w:sdtContent>
                    <w:r w:rsidRPr="00BA4748">
                      <w:rPr>
                        <w:rStyle w:val="Textedelespacerserv"/>
                        <w:color w:val="808080" w:themeColor="background1" w:themeShade="80"/>
                      </w:rPr>
                      <w:t>Cliquez ici pour taper du texte.</w:t>
                    </w:r>
                  </w:sdtContent>
                </w:sdt>
              </w:p>
              <w:p w14:paraId="5B0D1930" w14:textId="77777777" w:rsidR="00D611A7" w:rsidRPr="00355D20" w:rsidRDefault="00D611A7" w:rsidP="00BB5C4E">
                <w:pPr>
                  <w:keepNext/>
                  <w:keepLines/>
                  <w:tabs>
                    <w:tab w:val="left" w:leader="dot" w:pos="9354"/>
                  </w:tabs>
                  <w:ind w:left="318"/>
                  <w:jc w:val="both"/>
                  <w:rPr>
                    <w:rFonts w:ascii="Arial" w:hAnsi="Arial" w:cs="Arial"/>
                    <w:sz w:val="22"/>
                    <w:szCs w:val="22"/>
                  </w:rPr>
                </w:pPr>
                <w:r w:rsidRPr="00355D20">
                  <w:rPr>
                    <w:rFonts w:ascii="Arial" w:hAnsi="Arial" w:cs="Arial"/>
                    <w:sz w:val="22"/>
                    <w:szCs w:val="22"/>
                  </w:rPr>
                  <w:t>RCS/SIRET</w:t>
                </w:r>
                <w:r>
                  <w:rPr>
                    <w:rFonts w:ascii="Arial" w:hAnsi="Arial" w:cs="Arial"/>
                    <w:sz w:val="22"/>
                    <w:szCs w:val="22"/>
                  </w:rPr>
                  <w:t> :</w:t>
                </w:r>
                <w:r w:rsidRPr="00355D20">
                  <w:rPr>
                    <w:rFonts w:ascii="Arial" w:hAnsi="Arial" w:cs="Arial"/>
                    <w:sz w:val="22"/>
                    <w:szCs w:val="22"/>
                  </w:rPr>
                  <w:t> </w:t>
                </w:r>
                <w:sdt>
                  <w:sdtPr>
                    <w:rPr>
                      <w:rFonts w:ascii="Arial" w:hAnsi="Arial" w:cs="Arial"/>
                    </w:rPr>
                    <w:id w:val="-1902894798"/>
                    <w:showingPlcHdr/>
                  </w:sdtPr>
                  <w:sdtContent>
                    <w:r w:rsidRPr="00BA4748">
                      <w:rPr>
                        <w:rStyle w:val="Textedelespacerserv"/>
                        <w:color w:val="808080" w:themeColor="background1" w:themeShade="80"/>
                      </w:rPr>
                      <w:t>Cliquez ici pour taper du texte.</w:t>
                    </w:r>
                  </w:sdtContent>
                </w:sdt>
              </w:p>
              <w:p w14:paraId="208C22FA" w14:textId="77777777" w:rsidR="00D611A7" w:rsidRDefault="00D611A7" w:rsidP="00BB5C4E">
                <w:pPr>
                  <w:keepNext/>
                  <w:keepLines/>
                  <w:tabs>
                    <w:tab w:val="left" w:leader="dot" w:pos="9354"/>
                  </w:tabs>
                  <w:ind w:left="318"/>
                  <w:jc w:val="both"/>
                  <w:rPr>
                    <w:rFonts w:ascii="Arial" w:hAnsi="Arial" w:cs="Arial"/>
                  </w:rPr>
                </w:pPr>
                <w:r w:rsidRPr="00355D20">
                  <w:rPr>
                    <w:rFonts w:ascii="Arial" w:hAnsi="Arial" w:cs="Arial"/>
                    <w:sz w:val="22"/>
                    <w:szCs w:val="22"/>
                  </w:rPr>
                  <w:t>N° d’APE :</w:t>
                </w:r>
                <w:r>
                  <w:rPr>
                    <w:rFonts w:ascii="Arial" w:hAnsi="Arial" w:cs="Arial"/>
                    <w:sz w:val="22"/>
                    <w:szCs w:val="22"/>
                  </w:rPr>
                  <w:t xml:space="preserve"> </w:t>
                </w:r>
                <w:sdt>
                  <w:sdtPr>
                    <w:rPr>
                      <w:rFonts w:ascii="Arial" w:hAnsi="Arial" w:cs="Arial"/>
                    </w:rPr>
                    <w:id w:val="-833677712"/>
                    <w:showingPlcHdr/>
                  </w:sdtPr>
                  <w:sdtContent>
                    <w:r w:rsidRPr="00BA4748">
                      <w:rPr>
                        <w:rStyle w:val="Textedelespacerserv"/>
                        <w:color w:val="808080" w:themeColor="background1" w:themeShade="80"/>
                      </w:rPr>
                      <w:t>Cliquez ici pour taper du texte.</w:t>
                    </w:r>
                  </w:sdtContent>
                </w:sdt>
              </w:p>
              <w:p w14:paraId="3B2690CF" w14:textId="77777777" w:rsidR="00D611A7" w:rsidRDefault="00D611A7" w:rsidP="00BB5C4E">
                <w:pPr>
                  <w:keepNext/>
                  <w:keepLines/>
                  <w:tabs>
                    <w:tab w:val="left" w:leader="dot" w:pos="9354"/>
                  </w:tabs>
                  <w:ind w:left="318"/>
                  <w:jc w:val="both"/>
                  <w:rPr>
                    <w:rFonts w:ascii="Arial" w:hAnsi="Arial" w:cs="Arial"/>
                    <w:sz w:val="22"/>
                    <w:szCs w:val="22"/>
                  </w:rPr>
                </w:pPr>
                <w:r w:rsidRPr="00355D20">
                  <w:rPr>
                    <w:rFonts w:ascii="Arial" w:hAnsi="Arial" w:cs="Arial"/>
                    <w:sz w:val="22"/>
                    <w:szCs w:val="22"/>
                  </w:rPr>
                  <w:t>Dans le cas d’une personne morale, nom du représentant habilité :</w:t>
                </w:r>
              </w:p>
              <w:sdt>
                <w:sdtPr>
                  <w:rPr>
                    <w:rFonts w:ascii="Arial" w:hAnsi="Arial" w:cs="Arial"/>
                  </w:rPr>
                  <w:id w:val="78189230"/>
                </w:sdtPr>
                <w:sdtContent>
                  <w:p w14:paraId="518E33AF" w14:textId="77777777" w:rsidR="00D611A7" w:rsidRPr="00355D20" w:rsidRDefault="00D611A7" w:rsidP="00BB5C4E">
                    <w:pPr>
                      <w:keepNext/>
                      <w:keepLines/>
                      <w:tabs>
                        <w:tab w:val="left" w:leader="dot" w:pos="9354"/>
                      </w:tabs>
                      <w:ind w:left="318"/>
                      <w:jc w:val="both"/>
                      <w:rPr>
                        <w:rFonts w:ascii="Arial" w:hAnsi="Arial" w:cs="Arial"/>
                        <w:sz w:val="22"/>
                        <w:szCs w:val="22"/>
                      </w:rPr>
                    </w:pPr>
                    <w:r w:rsidRPr="00355D20">
                      <w:rPr>
                        <w:rFonts w:ascii="Arial" w:hAnsi="Arial" w:cs="Arial"/>
                        <w:sz w:val="22"/>
                        <w:szCs w:val="22"/>
                      </w:rPr>
                      <w:tab/>
                    </w:r>
                  </w:p>
                </w:sdtContent>
              </w:sdt>
              <w:p w14:paraId="57619C49" w14:textId="77777777" w:rsidR="00D611A7" w:rsidRDefault="00D611A7" w:rsidP="00BB5C4E">
                <w:pPr>
                  <w:keepNext/>
                  <w:keepLines/>
                  <w:tabs>
                    <w:tab w:val="left" w:leader="dot" w:pos="9354"/>
                  </w:tabs>
                  <w:ind w:left="318"/>
                  <w:jc w:val="both"/>
                  <w:rPr>
                    <w:rFonts w:ascii="Arial" w:hAnsi="Arial" w:cs="Arial"/>
                    <w:sz w:val="22"/>
                    <w:szCs w:val="22"/>
                  </w:rPr>
                </w:pPr>
                <w:r>
                  <w:rPr>
                    <w:rFonts w:ascii="Arial" w:hAnsi="Arial" w:cs="Arial"/>
                    <w:sz w:val="22"/>
                    <w:szCs w:val="22"/>
                  </w:rPr>
                  <w:t>Nom et coordonnées téléphoniques de la personne chargée du suivi</w:t>
                </w:r>
                <w:r w:rsidRPr="00355D20">
                  <w:rPr>
                    <w:rFonts w:ascii="Arial" w:hAnsi="Arial" w:cs="Arial"/>
                    <w:sz w:val="22"/>
                    <w:szCs w:val="22"/>
                  </w:rPr>
                  <w:t xml:space="preserve"> :</w:t>
                </w:r>
                <w:r>
                  <w:rPr>
                    <w:rFonts w:ascii="Arial" w:hAnsi="Arial" w:cs="Arial"/>
                  </w:rPr>
                  <w:t xml:space="preserve"> </w:t>
                </w:r>
                <w:sdt>
                  <w:sdtPr>
                    <w:rPr>
                      <w:rFonts w:ascii="Arial" w:hAnsi="Arial" w:cs="Arial"/>
                    </w:rPr>
                    <w:id w:val="1119722994"/>
                  </w:sdtPr>
                  <w:sdtContent>
                    <w:r w:rsidRPr="00355D20">
                      <w:rPr>
                        <w:rFonts w:ascii="Arial" w:hAnsi="Arial" w:cs="Arial"/>
                        <w:sz w:val="22"/>
                        <w:szCs w:val="22"/>
                      </w:rPr>
                      <w:tab/>
                    </w:r>
                  </w:sdtContent>
                </w:sdt>
              </w:p>
              <w:p w14:paraId="56B582F2" w14:textId="77777777" w:rsidR="00D611A7" w:rsidRPr="00355D20" w:rsidRDefault="00D611A7" w:rsidP="00BB5C4E">
                <w:pPr>
                  <w:keepNext/>
                  <w:keepLines/>
                  <w:tabs>
                    <w:tab w:val="left" w:leader="dot" w:pos="9354"/>
                  </w:tabs>
                  <w:ind w:left="318"/>
                  <w:jc w:val="both"/>
                  <w:rPr>
                    <w:rFonts w:ascii="Arial" w:hAnsi="Arial" w:cs="Arial"/>
                    <w:sz w:val="22"/>
                    <w:szCs w:val="22"/>
                  </w:rPr>
                </w:pPr>
                <w:r w:rsidRPr="00355D20">
                  <w:rPr>
                    <w:rFonts w:ascii="Arial" w:hAnsi="Arial" w:cs="Arial"/>
                    <w:sz w:val="22"/>
                    <w:szCs w:val="22"/>
                  </w:rPr>
                  <w:t xml:space="preserve">Téléphone : </w:t>
                </w:r>
                <w:sdt>
                  <w:sdtPr>
                    <w:rPr>
                      <w:rFonts w:ascii="Arial" w:hAnsi="Arial" w:cs="Arial"/>
                    </w:rPr>
                    <w:id w:val="-53239717"/>
                  </w:sdtPr>
                  <w:sdtContent>
                    <w:r w:rsidRPr="00BA4748">
                      <w:rPr>
                        <w:rStyle w:val="Textedelespacerserv"/>
                        <w:color w:val="808080" w:themeColor="background1" w:themeShade="80"/>
                      </w:rPr>
                      <w:t>Cliquez ici pour taper du texte.</w:t>
                    </w:r>
                  </w:sdtContent>
                </w:sdt>
              </w:p>
              <w:p w14:paraId="0C6D635F" w14:textId="77777777" w:rsidR="00D611A7" w:rsidRPr="00355D20" w:rsidRDefault="00D611A7" w:rsidP="00BB5C4E">
                <w:pPr>
                  <w:keepNext/>
                  <w:keepLines/>
                  <w:tabs>
                    <w:tab w:val="left" w:leader="dot" w:pos="9354"/>
                  </w:tabs>
                  <w:ind w:left="318"/>
                  <w:jc w:val="both"/>
                  <w:rPr>
                    <w:rFonts w:ascii="Arial" w:hAnsi="Arial" w:cs="Arial"/>
                    <w:sz w:val="22"/>
                    <w:szCs w:val="22"/>
                  </w:rPr>
                </w:pPr>
                <w:r w:rsidRPr="00355D20">
                  <w:rPr>
                    <w:rFonts w:ascii="Arial" w:hAnsi="Arial" w:cs="Arial"/>
                    <w:sz w:val="22"/>
                    <w:szCs w:val="22"/>
                  </w:rPr>
                  <w:t>Télécopie :</w:t>
                </w:r>
                <w:sdt>
                  <w:sdtPr>
                    <w:rPr>
                      <w:rFonts w:ascii="Arial" w:hAnsi="Arial" w:cs="Arial"/>
                    </w:rPr>
                    <w:id w:val="579882530"/>
                    <w:showingPlcHdr/>
                  </w:sdtPr>
                  <w:sdtContent>
                    <w:r w:rsidRPr="00BA4748">
                      <w:rPr>
                        <w:rStyle w:val="Textedelespacerserv"/>
                        <w:color w:val="808080" w:themeColor="background1" w:themeShade="80"/>
                      </w:rPr>
                      <w:t>Cliquez ici pour taper du texte.</w:t>
                    </w:r>
                  </w:sdtContent>
                </w:sdt>
              </w:p>
              <w:p w14:paraId="5B89E4BD" w14:textId="77777777" w:rsidR="00D611A7" w:rsidRPr="00355D20" w:rsidRDefault="00D611A7" w:rsidP="00BB5C4E">
                <w:pPr>
                  <w:keepNext/>
                  <w:keepLines/>
                  <w:tabs>
                    <w:tab w:val="left" w:leader="dot" w:pos="9354"/>
                  </w:tabs>
                  <w:ind w:left="318"/>
                  <w:jc w:val="both"/>
                  <w:rPr>
                    <w:rFonts w:ascii="Arial" w:hAnsi="Arial" w:cs="Arial"/>
                    <w:sz w:val="22"/>
                    <w:szCs w:val="22"/>
                  </w:rPr>
                </w:pPr>
                <w:r w:rsidRPr="00355D20">
                  <w:rPr>
                    <w:rFonts w:ascii="Arial" w:hAnsi="Arial" w:cs="Arial"/>
                    <w:sz w:val="22"/>
                    <w:szCs w:val="22"/>
                  </w:rPr>
                  <w:t>Courriel :</w:t>
                </w:r>
                <w:sdt>
                  <w:sdtPr>
                    <w:rPr>
                      <w:rFonts w:ascii="Arial" w:hAnsi="Arial" w:cs="Arial"/>
                    </w:rPr>
                    <w:id w:val="1305897100"/>
                    <w:showingPlcHdr/>
                  </w:sdtPr>
                  <w:sdtContent>
                    <w:r w:rsidRPr="00BA4748">
                      <w:rPr>
                        <w:rStyle w:val="Textedelespacerserv"/>
                        <w:color w:val="808080" w:themeColor="background1" w:themeShade="80"/>
                      </w:rPr>
                      <w:t>Cliquez ici pour taper du texte.</w:t>
                    </w:r>
                  </w:sdtContent>
                </w:sdt>
              </w:p>
              <w:p w14:paraId="54190D76" w14:textId="334E9592" w:rsidR="00D611A7" w:rsidRPr="00355D20" w:rsidRDefault="00D611A7" w:rsidP="00BB5C4E">
                <w:pPr>
                  <w:keepNext/>
                  <w:keepLines/>
                  <w:ind w:left="567"/>
                  <w:jc w:val="both"/>
                  <w:rPr>
                    <w:rFonts w:ascii="Arial" w:hAnsi="Arial" w:cs="Arial"/>
                    <w:sz w:val="22"/>
                    <w:szCs w:val="22"/>
                  </w:rPr>
                </w:pPr>
              </w:p>
            </w:tc>
          </w:tr>
        </w:sdtContent>
      </w:sdt>
    </w:tbl>
    <w:p w14:paraId="37EA0076" w14:textId="77777777" w:rsidR="00D611A7" w:rsidRPr="00EC4660" w:rsidRDefault="00D611A7" w:rsidP="00D611A7">
      <w:pPr>
        <w:keepNext/>
        <w:suppressAutoHyphens/>
        <w:jc w:val="both"/>
        <w:rPr>
          <w:rFonts w:ascii="Arial" w:hAnsi="Arial" w:cs="Arial"/>
          <w:color w:val="0070C0"/>
          <w:sz w:val="22"/>
          <w:szCs w:val="22"/>
        </w:rPr>
      </w:pPr>
      <w:bookmarkStart w:id="25" w:name="_Toc169601887"/>
    </w:p>
    <w:p w14:paraId="2720712E" w14:textId="77777777" w:rsidR="00D611A7" w:rsidRPr="00EC4660" w:rsidRDefault="00D611A7" w:rsidP="00D611A7">
      <w:pPr>
        <w:pStyle w:val="Titre2"/>
        <w:numPr>
          <w:ilvl w:val="1"/>
          <w:numId w:val="4"/>
        </w:numPr>
        <w:tabs>
          <w:tab w:val="clear" w:pos="993"/>
          <w:tab w:val="left" w:pos="709"/>
        </w:tabs>
        <w:suppressAutoHyphens/>
        <w:spacing w:before="0"/>
        <w:ind w:left="284" w:firstLine="0"/>
        <w:jc w:val="both"/>
        <w:rPr>
          <w:rFonts w:ascii="Arial" w:hAnsi="Arial" w:cs="Arial"/>
        </w:rPr>
      </w:pPr>
      <w:bookmarkStart w:id="26" w:name="_Toc207109922"/>
      <w:r w:rsidRPr="00EC4660">
        <w:rPr>
          <w:rFonts w:ascii="Arial" w:hAnsi="Arial" w:cs="Arial"/>
        </w:rPr>
        <w:t>Cotraitance</w:t>
      </w:r>
      <w:bookmarkEnd w:id="25"/>
      <w:bookmarkEnd w:id="26"/>
    </w:p>
    <w:p w14:paraId="22A2C209" w14:textId="77777777" w:rsidR="00D611A7" w:rsidRPr="00EC4660" w:rsidRDefault="00D611A7" w:rsidP="00D611A7">
      <w:pPr>
        <w:keepNext/>
        <w:suppressAutoHyphens/>
        <w:ind w:left="567"/>
        <w:jc w:val="both"/>
        <w:rPr>
          <w:rFonts w:ascii="Arial" w:hAnsi="Arial" w:cs="Arial"/>
          <w:sz w:val="22"/>
          <w:szCs w:val="22"/>
        </w:rPr>
      </w:pPr>
    </w:p>
    <w:p w14:paraId="58FAA251" w14:textId="77777777" w:rsidR="00D611A7" w:rsidRPr="00EC4660" w:rsidRDefault="00D611A7" w:rsidP="00D611A7">
      <w:pPr>
        <w:keepNext/>
        <w:ind w:left="284"/>
        <w:jc w:val="both"/>
        <w:rPr>
          <w:rFonts w:ascii="Arial" w:hAnsi="Arial" w:cs="Arial"/>
          <w:sz w:val="22"/>
          <w:szCs w:val="22"/>
        </w:rPr>
      </w:pPr>
      <w:bookmarkStart w:id="27" w:name="_Toc169601888"/>
      <w:r w:rsidRPr="00EC4660">
        <w:rPr>
          <w:rFonts w:ascii="Arial" w:hAnsi="Arial" w:cs="Arial"/>
          <w:sz w:val="22"/>
          <w:szCs w:val="22"/>
        </w:rPr>
        <w:t>Les candidats sont autorisés à se présenter sous forme de groupement d’entreprises.</w:t>
      </w:r>
    </w:p>
    <w:p w14:paraId="2231EF78" w14:textId="77777777" w:rsidR="00D611A7" w:rsidRPr="00EC4660" w:rsidRDefault="00D611A7" w:rsidP="00D611A7">
      <w:pPr>
        <w:keepNext/>
        <w:ind w:left="284"/>
        <w:jc w:val="both"/>
        <w:rPr>
          <w:rFonts w:ascii="Arial" w:hAnsi="Arial" w:cs="Arial"/>
          <w:sz w:val="22"/>
          <w:szCs w:val="22"/>
        </w:rPr>
      </w:pPr>
      <w:r w:rsidRPr="00EC4660">
        <w:rPr>
          <w:rFonts w:ascii="Arial" w:hAnsi="Arial" w:cs="Arial"/>
          <w:sz w:val="22"/>
          <w:szCs w:val="22"/>
        </w:rPr>
        <w:t>Dans le cadre d’une telle cotraitance, le groupement Titulaire est représenté par son mandataire vis-à-vis du Pouvoir adjudicateur. Ainsi, toute notification émanant du Pouvoir adjudicateur sera adressée au seul mandataire, qui a compétence exclusive pour formuler des observations au nom de l’ensemble du groupement.</w:t>
      </w:r>
    </w:p>
    <w:p w14:paraId="70BC939A" w14:textId="77777777" w:rsidR="00D611A7" w:rsidRPr="00EC4660" w:rsidRDefault="00D611A7" w:rsidP="00D611A7">
      <w:pPr>
        <w:keepNext/>
        <w:ind w:left="284"/>
        <w:jc w:val="both"/>
        <w:rPr>
          <w:rFonts w:ascii="Arial" w:hAnsi="Arial" w:cs="Arial"/>
          <w:sz w:val="22"/>
          <w:szCs w:val="22"/>
        </w:rPr>
      </w:pPr>
    </w:p>
    <w:p w14:paraId="0D775FF4" w14:textId="77777777" w:rsidR="00D611A7" w:rsidRPr="00EC4660" w:rsidRDefault="00D611A7" w:rsidP="00D611A7">
      <w:pPr>
        <w:keepNext/>
        <w:ind w:left="284"/>
        <w:jc w:val="both"/>
        <w:rPr>
          <w:rFonts w:ascii="Arial" w:hAnsi="Arial" w:cs="Arial"/>
          <w:sz w:val="22"/>
          <w:szCs w:val="22"/>
        </w:rPr>
      </w:pPr>
      <w:r w:rsidRPr="00EC4660">
        <w:rPr>
          <w:rFonts w:ascii="Arial" w:hAnsi="Arial" w:cs="Arial"/>
          <w:sz w:val="22"/>
          <w:szCs w:val="22"/>
        </w:rPr>
        <w:t xml:space="preserve">Dans sa candidature, le mandataire doit fournir la liste des personnes morales ou physiques appartenant au groupement, classée par ordre de priorité. Il joint également les attestations démontrant qu’il a reçu délégation pour les représenter si ces dernières n’ont pas signé l’marché. En l’absence d’un de ces éléments, le mandataire est réputé se présenter seul. </w:t>
      </w:r>
    </w:p>
    <w:p w14:paraId="37A8C16C" w14:textId="77777777" w:rsidR="00D611A7" w:rsidRPr="00EC4660" w:rsidRDefault="00D611A7" w:rsidP="00D611A7">
      <w:pPr>
        <w:keepNext/>
        <w:ind w:left="284"/>
        <w:jc w:val="both"/>
        <w:rPr>
          <w:rFonts w:ascii="Arial" w:hAnsi="Arial" w:cs="Arial"/>
          <w:sz w:val="22"/>
          <w:szCs w:val="22"/>
        </w:rPr>
      </w:pPr>
    </w:p>
    <w:p w14:paraId="60112566" w14:textId="77777777" w:rsidR="00D611A7" w:rsidRPr="00EC4660" w:rsidRDefault="00D611A7" w:rsidP="00D611A7">
      <w:pPr>
        <w:keepNext/>
        <w:ind w:left="284"/>
        <w:jc w:val="both"/>
        <w:rPr>
          <w:rFonts w:ascii="Arial" w:hAnsi="Arial" w:cs="Arial"/>
          <w:sz w:val="22"/>
          <w:szCs w:val="22"/>
        </w:rPr>
      </w:pPr>
      <w:r w:rsidRPr="00EC4660">
        <w:rPr>
          <w:rFonts w:ascii="Arial" w:hAnsi="Arial" w:cs="Arial"/>
          <w:sz w:val="22"/>
          <w:szCs w:val="22"/>
        </w:rPr>
        <w:t>En cas de défaillance du mandataire durant l’exécution du présent marché, le groupement est tenu de lui désigner un remplaçant. À défaut, et à l’issue d’un délai de 5 jours courant à compter d’une mise en demeure du Pouvoir adjudicateur adressée à l’ensemble des membres, le cocontractant énuméré après l’actuel mandataire dans la liste des cotraitants fournie avec l’offre devient le nouveau mandataire du groupement. En cas de défaillance de ce dernier, les suivants sont désignés dans les mêmes conditions.</w:t>
      </w:r>
    </w:p>
    <w:p w14:paraId="0CD499BE" w14:textId="77777777" w:rsidR="00D611A7" w:rsidRPr="00EC4660" w:rsidRDefault="00D611A7" w:rsidP="00D611A7">
      <w:pPr>
        <w:keepNext/>
        <w:ind w:left="284"/>
        <w:jc w:val="both"/>
        <w:rPr>
          <w:rFonts w:ascii="Arial" w:hAnsi="Arial" w:cs="Arial"/>
          <w:sz w:val="22"/>
          <w:szCs w:val="22"/>
        </w:rPr>
      </w:pPr>
    </w:p>
    <w:p w14:paraId="531ABFC6" w14:textId="77777777" w:rsidR="00D611A7" w:rsidRPr="00EC4660" w:rsidRDefault="00D611A7" w:rsidP="00D611A7">
      <w:pPr>
        <w:keepNext/>
        <w:ind w:left="284"/>
        <w:jc w:val="both"/>
        <w:rPr>
          <w:rFonts w:ascii="Arial" w:hAnsi="Arial" w:cs="Arial"/>
          <w:sz w:val="22"/>
          <w:szCs w:val="22"/>
        </w:rPr>
      </w:pPr>
      <w:r w:rsidRPr="00EC4660">
        <w:rPr>
          <w:rFonts w:ascii="Arial" w:hAnsi="Arial" w:cs="Arial"/>
          <w:sz w:val="22"/>
          <w:szCs w:val="22"/>
        </w:rPr>
        <w:t>En cas de groupement conjoint, la liste annexée aux présentes doit préciser le montant et la répartition détaillée des prestations que chacun des membres du groupement s'engage à exécuter. À défaut, le groupement est réputé solidaire. Les paiements sont versés sur un compte unique ouvert au nom du mandataire, qui fait son affaire de la répartition des sommes perçues.</w:t>
      </w:r>
    </w:p>
    <w:p w14:paraId="443C0025" w14:textId="77777777" w:rsidR="00D611A7" w:rsidRPr="00EC4660" w:rsidRDefault="00D611A7" w:rsidP="00D611A7">
      <w:pPr>
        <w:keepNext/>
        <w:ind w:left="284"/>
        <w:jc w:val="both"/>
        <w:rPr>
          <w:rFonts w:ascii="Arial" w:hAnsi="Arial" w:cs="Arial"/>
          <w:sz w:val="22"/>
          <w:szCs w:val="22"/>
        </w:rPr>
      </w:pPr>
    </w:p>
    <w:p w14:paraId="4CDE76E3" w14:textId="77777777" w:rsidR="00D611A7" w:rsidRPr="00EC4660" w:rsidRDefault="00D611A7" w:rsidP="00D611A7">
      <w:pPr>
        <w:keepNext/>
        <w:ind w:left="284"/>
        <w:jc w:val="both"/>
        <w:rPr>
          <w:rFonts w:ascii="Arial" w:hAnsi="Arial" w:cs="Arial"/>
          <w:sz w:val="22"/>
          <w:szCs w:val="22"/>
        </w:rPr>
      </w:pPr>
      <w:r w:rsidRPr="00EC4660">
        <w:rPr>
          <w:rFonts w:ascii="Arial" w:hAnsi="Arial" w:cs="Arial"/>
          <w:sz w:val="22"/>
          <w:szCs w:val="22"/>
        </w:rPr>
        <w:t xml:space="preserve">Dans tous les cas, le mandataire reste solidaire de chacun des autres à l’égard du Pouvoir adjudicateur jusqu’au terme du marché. Il est la seule personne habilitée à présenter une </w:t>
      </w:r>
      <w:r w:rsidRPr="00EC4660">
        <w:rPr>
          <w:rFonts w:ascii="Arial" w:hAnsi="Arial" w:cs="Arial"/>
          <w:sz w:val="22"/>
          <w:szCs w:val="22"/>
        </w:rPr>
        <w:lastRenderedPageBreak/>
        <w:t>demande de paiement au Pouvoir adjudicateur ou à transmettre les réclamations des autres membres.</w:t>
      </w:r>
    </w:p>
    <w:p w14:paraId="0D83CE71" w14:textId="77777777" w:rsidR="00D611A7" w:rsidRPr="00EC4660" w:rsidRDefault="00D611A7" w:rsidP="00D611A7">
      <w:pPr>
        <w:pStyle w:val="Paragraphedeliste"/>
        <w:keepNext/>
        <w:ind w:left="644"/>
        <w:jc w:val="both"/>
        <w:rPr>
          <w:rFonts w:ascii="Arial" w:hAnsi="Arial" w:cs="Arial"/>
          <w:sz w:val="22"/>
          <w:szCs w:val="22"/>
        </w:rPr>
      </w:pPr>
    </w:p>
    <w:p w14:paraId="14936EB7" w14:textId="77777777" w:rsidR="00D611A7" w:rsidRPr="00EC4660" w:rsidRDefault="00D611A7" w:rsidP="00C9553A">
      <w:pPr>
        <w:pStyle w:val="Titre2"/>
        <w:numPr>
          <w:ilvl w:val="1"/>
          <w:numId w:val="8"/>
        </w:numPr>
        <w:tabs>
          <w:tab w:val="clear" w:pos="993"/>
          <w:tab w:val="clear" w:pos="1076"/>
          <w:tab w:val="num" w:pos="709"/>
          <w:tab w:val="left" w:pos="1134"/>
        </w:tabs>
        <w:suppressAutoHyphens/>
        <w:spacing w:before="0"/>
        <w:ind w:left="284" w:firstLine="0"/>
        <w:jc w:val="both"/>
        <w:rPr>
          <w:rFonts w:ascii="Arial" w:hAnsi="Arial" w:cs="Arial"/>
        </w:rPr>
      </w:pPr>
      <w:bookmarkStart w:id="28" w:name="_Toc207109923"/>
      <w:r w:rsidRPr="00EC4660">
        <w:rPr>
          <w:rFonts w:ascii="Arial" w:hAnsi="Arial" w:cs="Arial"/>
        </w:rPr>
        <w:t>Obligation annexe de déclaration en cas de sous-traitance</w:t>
      </w:r>
      <w:bookmarkEnd w:id="27"/>
      <w:bookmarkEnd w:id="28"/>
    </w:p>
    <w:p w14:paraId="770B15A7" w14:textId="77777777" w:rsidR="00D611A7" w:rsidRPr="00EC4660" w:rsidRDefault="00D611A7" w:rsidP="00D611A7">
      <w:pPr>
        <w:keepNext/>
        <w:suppressAutoHyphens/>
        <w:ind w:left="567"/>
        <w:jc w:val="both"/>
        <w:rPr>
          <w:rFonts w:ascii="Arial" w:hAnsi="Arial" w:cs="Arial"/>
          <w:sz w:val="22"/>
          <w:szCs w:val="22"/>
        </w:rPr>
      </w:pPr>
    </w:p>
    <w:p w14:paraId="7F4AAA31" w14:textId="77777777" w:rsidR="00D611A7" w:rsidRPr="00EC4660" w:rsidRDefault="00D611A7" w:rsidP="00D611A7">
      <w:pPr>
        <w:keepNext/>
        <w:suppressAutoHyphens/>
        <w:ind w:left="284"/>
        <w:jc w:val="both"/>
        <w:rPr>
          <w:rFonts w:ascii="Arial" w:hAnsi="Arial" w:cs="Arial"/>
          <w:sz w:val="22"/>
          <w:szCs w:val="22"/>
        </w:rPr>
      </w:pPr>
      <w:r w:rsidRPr="00EC4660">
        <w:rPr>
          <w:rFonts w:ascii="Arial" w:hAnsi="Arial" w:cs="Arial"/>
          <w:sz w:val="22"/>
          <w:szCs w:val="22"/>
        </w:rPr>
        <w:t>Pour l’exécution d’un marché subséquent ou d’une partie plus substantielle de cet accord, le Titulaire peut avoir recours à la sous-traitance. Les sous-traitants devront être déclarés au Pouvoir adjudicateur et acceptés conformément à la loi n°75-1334 du 31 décembre 1975 relative à la sous-traitance. Cette déclaration est considérée comme une obligation annexe du Titulaire pouvant donner lieu à l’application de pénalités à compter du jour de la découverte, par le Pouvoir adjudicateur, de la sous-traitance non déclarée.</w:t>
      </w:r>
    </w:p>
    <w:p w14:paraId="6E7003D2" w14:textId="77777777" w:rsidR="00D611A7" w:rsidRPr="00EC4660" w:rsidRDefault="00D611A7" w:rsidP="00D611A7">
      <w:pPr>
        <w:keepNext/>
        <w:suppressAutoHyphens/>
        <w:ind w:left="284"/>
        <w:jc w:val="both"/>
        <w:rPr>
          <w:rFonts w:ascii="Arial" w:hAnsi="Arial" w:cs="Arial"/>
          <w:sz w:val="22"/>
          <w:szCs w:val="22"/>
        </w:rPr>
      </w:pPr>
    </w:p>
    <w:p w14:paraId="5A4F9064" w14:textId="77777777" w:rsidR="00D611A7" w:rsidRPr="00EC4660" w:rsidRDefault="00D611A7" w:rsidP="00D611A7">
      <w:pPr>
        <w:keepNext/>
        <w:suppressAutoHyphens/>
        <w:ind w:left="284"/>
        <w:jc w:val="both"/>
        <w:rPr>
          <w:rFonts w:ascii="Arial" w:hAnsi="Arial" w:cs="Arial"/>
          <w:sz w:val="22"/>
          <w:szCs w:val="22"/>
        </w:rPr>
      </w:pPr>
      <w:r w:rsidRPr="00EC4660">
        <w:rPr>
          <w:rFonts w:ascii="Arial" w:hAnsi="Arial" w:cs="Arial"/>
          <w:sz w:val="22"/>
          <w:szCs w:val="22"/>
        </w:rPr>
        <w:t>La notification du marché emporte acceptation du sous-traitant et agrément des conditions de paiement en cas de déclaration préalable, en bonne et due forme. Autrement, l'acceptation du sous-traitant et l'agrément des conditions de paiement peuvent être soit constatés par la signature du Pouvoir adjudicateur apposée sur un acte de sous-traitance conforme, soit présumée en l’absence de réponse du Pouvoir adjudicateur dans les 15 jours suivant la réception de cet acte.</w:t>
      </w:r>
    </w:p>
    <w:p w14:paraId="396324F8" w14:textId="77777777" w:rsidR="00D611A7" w:rsidRPr="00EC4660" w:rsidRDefault="00D611A7" w:rsidP="00D611A7">
      <w:pPr>
        <w:keepNext/>
        <w:suppressAutoHyphens/>
        <w:ind w:left="284"/>
        <w:jc w:val="both"/>
        <w:rPr>
          <w:rFonts w:ascii="Arial" w:hAnsi="Arial" w:cs="Arial"/>
          <w:sz w:val="22"/>
          <w:szCs w:val="22"/>
        </w:rPr>
      </w:pPr>
    </w:p>
    <w:p w14:paraId="2B8E135D" w14:textId="77777777" w:rsidR="00D611A7" w:rsidRPr="00EC4660" w:rsidRDefault="00D611A7" w:rsidP="00D611A7">
      <w:pPr>
        <w:keepNext/>
        <w:suppressAutoHyphens/>
        <w:ind w:left="284"/>
        <w:jc w:val="both"/>
        <w:rPr>
          <w:rFonts w:ascii="Arial" w:hAnsi="Arial" w:cs="Arial"/>
          <w:sz w:val="22"/>
          <w:szCs w:val="22"/>
        </w:rPr>
      </w:pPr>
      <w:r w:rsidRPr="00EC4660">
        <w:rPr>
          <w:rFonts w:ascii="Arial" w:hAnsi="Arial" w:cs="Arial"/>
          <w:sz w:val="22"/>
          <w:szCs w:val="22"/>
        </w:rPr>
        <w:t>Dès réception de la notification du marché, d’une acceptation en ce sens ou à l’expiration du délai de 15 jours, le Titulaire du marché fait connaître au Pouvoir adjudicateur le nom de la personne physique habilitée à représenter le sous-traitant, au titre de ses obligations annexes.</w:t>
      </w:r>
    </w:p>
    <w:p w14:paraId="0489A564" w14:textId="77777777" w:rsidR="00D611A7" w:rsidRPr="00EC4660" w:rsidRDefault="00D611A7" w:rsidP="00D611A7">
      <w:pPr>
        <w:keepNext/>
        <w:suppressAutoHyphens/>
        <w:ind w:left="284"/>
        <w:jc w:val="both"/>
        <w:rPr>
          <w:rFonts w:ascii="Arial" w:hAnsi="Arial" w:cs="Arial"/>
          <w:sz w:val="22"/>
          <w:szCs w:val="22"/>
        </w:rPr>
      </w:pPr>
    </w:p>
    <w:p w14:paraId="2F9A8F32" w14:textId="77777777" w:rsidR="00D611A7" w:rsidRDefault="00D611A7" w:rsidP="00D611A7">
      <w:pPr>
        <w:keepNext/>
        <w:suppressAutoHyphens/>
        <w:ind w:left="284"/>
        <w:jc w:val="both"/>
        <w:rPr>
          <w:rFonts w:ascii="Arial" w:hAnsi="Arial" w:cs="Arial"/>
          <w:sz w:val="22"/>
          <w:szCs w:val="22"/>
        </w:rPr>
      </w:pPr>
      <w:r w:rsidRPr="00EC4660">
        <w:rPr>
          <w:rFonts w:ascii="Arial" w:hAnsi="Arial" w:cs="Arial"/>
          <w:sz w:val="22"/>
          <w:szCs w:val="22"/>
        </w:rPr>
        <w:t>Dans tous les cas, le Titulaire ne pourra en aucun cas s’affranchir de sa responsabilité quant aux résultats des opérations qui auront été sous-traitées.</w:t>
      </w:r>
    </w:p>
    <w:p w14:paraId="57744EE6" w14:textId="77777777" w:rsidR="00D611A7" w:rsidRDefault="00D611A7" w:rsidP="00D611A7">
      <w:pPr>
        <w:keepNext/>
        <w:suppressAutoHyphens/>
        <w:ind w:left="567"/>
        <w:jc w:val="both"/>
        <w:rPr>
          <w:rFonts w:ascii="Arial" w:hAnsi="Arial" w:cs="Arial"/>
          <w:sz w:val="22"/>
          <w:szCs w:val="22"/>
        </w:rPr>
      </w:pPr>
    </w:p>
    <w:p w14:paraId="2403B050" w14:textId="77777777" w:rsidR="00D611A7" w:rsidRPr="00E620F7" w:rsidRDefault="00D611A7" w:rsidP="00D611A7">
      <w:pPr>
        <w:pStyle w:val="Titre1"/>
        <w:keepLines/>
        <w:numPr>
          <w:ilvl w:val="0"/>
          <w:numId w:val="4"/>
        </w:numPr>
        <w:pBdr>
          <w:top w:val="single" w:sz="4" w:space="1" w:color="auto"/>
          <w:left w:val="single" w:sz="4" w:space="4" w:color="auto"/>
          <w:bottom w:val="single" w:sz="4" w:space="1" w:color="auto"/>
          <w:right w:val="single" w:sz="4" w:space="4" w:color="auto"/>
        </w:pBdr>
        <w:tabs>
          <w:tab w:val="left" w:pos="567"/>
        </w:tabs>
        <w:suppressAutoHyphens/>
        <w:ind w:left="284" w:hanging="284"/>
        <w:jc w:val="both"/>
        <w:rPr>
          <w:rFonts w:ascii="Arial" w:hAnsi="Arial" w:cs="Arial"/>
          <w:kern w:val="0"/>
          <w:sz w:val="28"/>
          <w:szCs w:val="28"/>
        </w:rPr>
      </w:pPr>
      <w:bookmarkStart w:id="29" w:name="_Toc145506544"/>
      <w:bookmarkStart w:id="30" w:name="_Toc207109924"/>
      <w:r w:rsidRPr="00E620F7">
        <w:rPr>
          <w:rFonts w:ascii="Arial" w:hAnsi="Arial" w:cs="Arial"/>
          <w:kern w:val="0"/>
          <w:sz w:val="28"/>
          <w:szCs w:val="28"/>
        </w:rPr>
        <w:t>Textes applicables</w:t>
      </w:r>
      <w:bookmarkEnd w:id="29"/>
      <w:bookmarkEnd w:id="30"/>
    </w:p>
    <w:p w14:paraId="3C8FAFF9" w14:textId="77777777" w:rsidR="00D611A7" w:rsidRPr="00E620F7" w:rsidRDefault="00D611A7" w:rsidP="00D611A7">
      <w:pPr>
        <w:keepNext/>
        <w:suppressAutoHyphens/>
        <w:ind w:left="567"/>
        <w:jc w:val="both"/>
        <w:rPr>
          <w:rFonts w:ascii="Arial" w:hAnsi="Arial" w:cs="Arial"/>
          <w:sz w:val="22"/>
          <w:szCs w:val="22"/>
        </w:rPr>
      </w:pPr>
    </w:p>
    <w:p w14:paraId="6F5EC529" w14:textId="77777777" w:rsidR="00D611A7" w:rsidRPr="00E620F7" w:rsidRDefault="00D611A7" w:rsidP="00C9553A">
      <w:pPr>
        <w:pStyle w:val="Titre2"/>
        <w:numPr>
          <w:ilvl w:val="1"/>
          <w:numId w:val="8"/>
        </w:numPr>
        <w:tabs>
          <w:tab w:val="clear" w:pos="993"/>
          <w:tab w:val="clear" w:pos="1076"/>
          <w:tab w:val="num" w:pos="709"/>
          <w:tab w:val="left" w:pos="1134"/>
        </w:tabs>
        <w:suppressAutoHyphens/>
        <w:spacing w:before="0"/>
        <w:ind w:left="284" w:firstLine="0"/>
        <w:jc w:val="both"/>
        <w:rPr>
          <w:rFonts w:ascii="Arial" w:hAnsi="Arial" w:cs="Arial"/>
        </w:rPr>
      </w:pPr>
      <w:bookmarkStart w:id="31" w:name="_Toc464216970"/>
      <w:bookmarkStart w:id="32" w:name="_Toc207109925"/>
      <w:r w:rsidRPr="00E620F7">
        <w:rPr>
          <w:rFonts w:ascii="Arial" w:hAnsi="Arial" w:cs="Arial"/>
        </w:rPr>
        <w:t>Droit et prescriptions légales</w:t>
      </w:r>
      <w:bookmarkEnd w:id="31"/>
      <w:bookmarkEnd w:id="32"/>
    </w:p>
    <w:p w14:paraId="21BEB0B4" w14:textId="77777777" w:rsidR="00D611A7" w:rsidRPr="00E620F7" w:rsidRDefault="00D611A7" w:rsidP="00D611A7">
      <w:pPr>
        <w:keepNext/>
        <w:suppressAutoHyphens/>
        <w:ind w:left="567"/>
        <w:jc w:val="both"/>
        <w:rPr>
          <w:rFonts w:ascii="Arial" w:hAnsi="Arial" w:cs="Arial"/>
          <w:sz w:val="22"/>
          <w:szCs w:val="22"/>
        </w:rPr>
      </w:pPr>
    </w:p>
    <w:p w14:paraId="2B8DB824" w14:textId="77777777" w:rsidR="00D611A7" w:rsidRPr="00E620F7" w:rsidRDefault="00D611A7" w:rsidP="00D611A7">
      <w:pPr>
        <w:keepNext/>
        <w:suppressAutoHyphens/>
        <w:ind w:left="284"/>
        <w:jc w:val="both"/>
        <w:rPr>
          <w:rFonts w:ascii="Arial" w:hAnsi="Arial" w:cs="Arial"/>
          <w:sz w:val="22"/>
          <w:szCs w:val="22"/>
        </w:rPr>
      </w:pPr>
      <w:r w:rsidRPr="00E620F7">
        <w:rPr>
          <w:rFonts w:ascii="Arial" w:hAnsi="Arial" w:cs="Arial"/>
          <w:sz w:val="22"/>
          <w:szCs w:val="22"/>
        </w:rPr>
        <w:t xml:space="preserve">Le droit applicable au présent marché est le </w:t>
      </w:r>
      <w:r w:rsidRPr="00E620F7">
        <w:rPr>
          <w:rFonts w:ascii="Arial" w:hAnsi="Arial" w:cs="Arial"/>
          <w:b/>
          <w:sz w:val="22"/>
          <w:szCs w:val="22"/>
        </w:rPr>
        <w:t>droit français</w:t>
      </w:r>
      <w:r w:rsidRPr="00E620F7">
        <w:rPr>
          <w:rFonts w:ascii="Arial" w:hAnsi="Arial" w:cs="Arial"/>
          <w:sz w:val="22"/>
          <w:szCs w:val="22"/>
        </w:rPr>
        <w:t xml:space="preserve"> et plus particulièrement :</w:t>
      </w:r>
    </w:p>
    <w:p w14:paraId="76DE133E" w14:textId="77777777" w:rsidR="00D611A7" w:rsidRPr="00E620F7" w:rsidRDefault="00D611A7" w:rsidP="00D611A7">
      <w:pPr>
        <w:keepNext/>
        <w:numPr>
          <w:ilvl w:val="0"/>
          <w:numId w:val="5"/>
        </w:numPr>
        <w:tabs>
          <w:tab w:val="clear" w:pos="1494"/>
          <w:tab w:val="num" w:pos="851"/>
        </w:tabs>
        <w:suppressAutoHyphens/>
        <w:ind w:left="709"/>
        <w:jc w:val="both"/>
        <w:rPr>
          <w:rFonts w:ascii="Arial" w:hAnsi="Arial" w:cs="Arial"/>
          <w:bCs/>
          <w:sz w:val="22"/>
          <w:szCs w:val="22"/>
        </w:rPr>
      </w:pPr>
      <w:r w:rsidRPr="00E620F7">
        <w:rPr>
          <w:rFonts w:ascii="Arial" w:hAnsi="Arial" w:cs="Arial"/>
          <w:bCs/>
          <w:sz w:val="22"/>
          <w:szCs w:val="22"/>
        </w:rPr>
        <w:t>Le Code de la commande publique</w:t>
      </w:r>
      <w:r>
        <w:rPr>
          <w:rFonts w:ascii="Arial" w:hAnsi="Arial" w:cs="Arial"/>
          <w:bCs/>
          <w:sz w:val="22"/>
          <w:szCs w:val="22"/>
        </w:rPr>
        <w:t> ;</w:t>
      </w:r>
    </w:p>
    <w:p w14:paraId="40952D61" w14:textId="77777777" w:rsidR="00D611A7" w:rsidRPr="00E620F7" w:rsidRDefault="00D611A7" w:rsidP="00D611A7">
      <w:pPr>
        <w:keepNext/>
        <w:numPr>
          <w:ilvl w:val="0"/>
          <w:numId w:val="5"/>
        </w:numPr>
        <w:tabs>
          <w:tab w:val="clear" w:pos="1494"/>
          <w:tab w:val="num" w:pos="851"/>
        </w:tabs>
        <w:suppressAutoHyphens/>
        <w:ind w:left="709"/>
        <w:jc w:val="both"/>
        <w:rPr>
          <w:rFonts w:ascii="Arial" w:hAnsi="Arial" w:cs="Arial"/>
          <w:bCs/>
          <w:sz w:val="22"/>
          <w:szCs w:val="22"/>
        </w:rPr>
      </w:pPr>
      <w:r w:rsidRPr="00E620F7">
        <w:rPr>
          <w:rFonts w:ascii="Arial" w:hAnsi="Arial" w:cs="Arial"/>
          <w:bCs/>
          <w:sz w:val="22"/>
          <w:szCs w:val="22"/>
        </w:rPr>
        <w:t>Les Principes généraux du droit issus du Code civil</w:t>
      </w:r>
      <w:r>
        <w:rPr>
          <w:rFonts w:ascii="Arial" w:hAnsi="Arial" w:cs="Arial"/>
          <w:bCs/>
          <w:sz w:val="22"/>
          <w:szCs w:val="22"/>
        </w:rPr>
        <w:t> ;</w:t>
      </w:r>
    </w:p>
    <w:p w14:paraId="35FAC5D2" w14:textId="77777777" w:rsidR="00D611A7" w:rsidRPr="00E620F7" w:rsidRDefault="00D611A7" w:rsidP="00D611A7">
      <w:pPr>
        <w:keepNext/>
        <w:numPr>
          <w:ilvl w:val="0"/>
          <w:numId w:val="5"/>
        </w:numPr>
        <w:tabs>
          <w:tab w:val="clear" w:pos="1494"/>
          <w:tab w:val="num" w:pos="851"/>
        </w:tabs>
        <w:suppressAutoHyphens/>
        <w:ind w:left="709"/>
        <w:jc w:val="both"/>
        <w:rPr>
          <w:rFonts w:ascii="Arial" w:hAnsi="Arial" w:cs="Arial"/>
          <w:bCs/>
          <w:sz w:val="22"/>
          <w:szCs w:val="22"/>
        </w:rPr>
      </w:pPr>
      <w:r w:rsidRPr="00E620F7">
        <w:rPr>
          <w:rFonts w:ascii="Arial" w:hAnsi="Arial" w:cs="Arial"/>
          <w:bCs/>
          <w:sz w:val="22"/>
          <w:szCs w:val="22"/>
        </w:rPr>
        <w:t>Le Code du travail</w:t>
      </w:r>
      <w:r>
        <w:rPr>
          <w:rFonts w:ascii="Arial" w:hAnsi="Arial" w:cs="Arial"/>
          <w:bCs/>
          <w:sz w:val="22"/>
          <w:szCs w:val="22"/>
        </w:rPr>
        <w:t> ;</w:t>
      </w:r>
    </w:p>
    <w:p w14:paraId="7083CC1F" w14:textId="77777777" w:rsidR="00D611A7" w:rsidRPr="00E620F7" w:rsidRDefault="00D611A7" w:rsidP="00D611A7">
      <w:pPr>
        <w:keepNext/>
        <w:numPr>
          <w:ilvl w:val="0"/>
          <w:numId w:val="5"/>
        </w:numPr>
        <w:tabs>
          <w:tab w:val="clear" w:pos="1494"/>
        </w:tabs>
        <w:suppressAutoHyphens/>
        <w:ind w:left="709"/>
        <w:jc w:val="both"/>
        <w:rPr>
          <w:rFonts w:ascii="Arial" w:hAnsi="Arial" w:cs="Arial"/>
          <w:sz w:val="22"/>
          <w:szCs w:val="22"/>
        </w:rPr>
      </w:pPr>
      <w:r w:rsidRPr="00E620F7">
        <w:rPr>
          <w:rFonts w:ascii="Arial" w:hAnsi="Arial" w:cs="Arial"/>
          <w:sz w:val="22"/>
          <w:szCs w:val="22"/>
        </w:rPr>
        <w:t>La Convention collective applicable</w:t>
      </w:r>
      <w:r w:rsidRPr="00E620F7">
        <w:rPr>
          <w:rFonts w:ascii="Arial" w:hAnsi="Arial" w:cs="Arial"/>
          <w:bCs/>
          <w:sz w:val="22"/>
          <w:szCs w:val="22"/>
        </w:rPr>
        <w:t>.</w:t>
      </w:r>
    </w:p>
    <w:p w14:paraId="0B3AC25E" w14:textId="77777777" w:rsidR="00D611A7" w:rsidRPr="00E620F7" w:rsidRDefault="00D611A7" w:rsidP="00D611A7">
      <w:pPr>
        <w:keepNext/>
        <w:suppressAutoHyphens/>
        <w:ind w:left="284"/>
        <w:jc w:val="both"/>
        <w:rPr>
          <w:rFonts w:ascii="Arial" w:hAnsi="Arial" w:cs="Arial"/>
          <w:sz w:val="22"/>
          <w:szCs w:val="22"/>
        </w:rPr>
      </w:pPr>
    </w:p>
    <w:p w14:paraId="683F426C" w14:textId="77777777" w:rsidR="00D611A7" w:rsidRPr="00E620F7" w:rsidRDefault="00D611A7" w:rsidP="00D611A7">
      <w:pPr>
        <w:keepNext/>
        <w:suppressAutoHyphens/>
        <w:ind w:left="284"/>
        <w:jc w:val="both"/>
        <w:rPr>
          <w:rFonts w:ascii="Arial" w:hAnsi="Arial" w:cs="Arial"/>
          <w:sz w:val="22"/>
          <w:szCs w:val="22"/>
        </w:rPr>
      </w:pPr>
      <w:r w:rsidRPr="00E620F7">
        <w:rPr>
          <w:rFonts w:ascii="Arial" w:hAnsi="Arial" w:cs="Arial"/>
          <w:sz w:val="22"/>
          <w:szCs w:val="22"/>
        </w:rPr>
        <w:t xml:space="preserve">De fait, les </w:t>
      </w:r>
      <w:r w:rsidRPr="00E620F7">
        <w:rPr>
          <w:rFonts w:ascii="Arial" w:hAnsi="Arial" w:cs="Arial"/>
          <w:b/>
          <w:sz w:val="22"/>
          <w:szCs w:val="22"/>
        </w:rPr>
        <w:t>tribunaux français</w:t>
      </w:r>
      <w:r w:rsidRPr="00E620F7">
        <w:rPr>
          <w:rFonts w:ascii="Arial" w:hAnsi="Arial" w:cs="Arial"/>
          <w:sz w:val="22"/>
          <w:szCs w:val="22"/>
        </w:rPr>
        <w:t xml:space="preserve"> sont seuls compétents.</w:t>
      </w:r>
    </w:p>
    <w:p w14:paraId="5DE424DD" w14:textId="77777777" w:rsidR="00D611A7" w:rsidRPr="00E620F7" w:rsidRDefault="00D611A7" w:rsidP="00D611A7">
      <w:pPr>
        <w:keepNext/>
        <w:suppressAutoHyphens/>
        <w:ind w:left="284"/>
        <w:jc w:val="both"/>
        <w:rPr>
          <w:rFonts w:ascii="Arial" w:hAnsi="Arial" w:cs="Arial"/>
          <w:sz w:val="22"/>
          <w:szCs w:val="22"/>
        </w:rPr>
      </w:pPr>
    </w:p>
    <w:p w14:paraId="14672740" w14:textId="77777777" w:rsidR="00D611A7" w:rsidRPr="00E620F7" w:rsidRDefault="00D611A7" w:rsidP="00D611A7">
      <w:pPr>
        <w:keepNext/>
        <w:suppressAutoHyphens/>
        <w:ind w:left="284"/>
        <w:jc w:val="both"/>
        <w:rPr>
          <w:rFonts w:ascii="Arial" w:hAnsi="Arial" w:cs="Arial"/>
          <w:sz w:val="22"/>
          <w:szCs w:val="22"/>
        </w:rPr>
      </w:pPr>
      <w:r w:rsidRPr="00E620F7">
        <w:rPr>
          <w:rFonts w:ascii="Arial" w:hAnsi="Arial" w:cs="Arial"/>
          <w:sz w:val="22"/>
          <w:szCs w:val="22"/>
        </w:rPr>
        <w:t>L’ensemble des stipulations contractuelles prévues dans le marché s’imposent lors de l’exécution des ordres de service.</w:t>
      </w:r>
    </w:p>
    <w:p w14:paraId="54598A7B" w14:textId="77777777" w:rsidR="00D611A7" w:rsidRPr="00E620F7" w:rsidRDefault="00D611A7" w:rsidP="00D611A7">
      <w:pPr>
        <w:keepNext/>
        <w:suppressAutoHyphens/>
        <w:ind w:left="284"/>
        <w:jc w:val="both"/>
        <w:rPr>
          <w:rFonts w:ascii="Arial" w:hAnsi="Arial" w:cs="Arial"/>
          <w:sz w:val="22"/>
          <w:szCs w:val="22"/>
        </w:rPr>
      </w:pPr>
    </w:p>
    <w:p w14:paraId="0A226E6C" w14:textId="77777777" w:rsidR="00D611A7" w:rsidRPr="00E620F7" w:rsidRDefault="00D611A7" w:rsidP="00D611A7">
      <w:pPr>
        <w:keepNext/>
        <w:suppressAutoHyphens/>
        <w:ind w:left="284"/>
        <w:jc w:val="both"/>
        <w:rPr>
          <w:rFonts w:ascii="Arial" w:hAnsi="Arial" w:cs="Arial"/>
          <w:sz w:val="22"/>
          <w:szCs w:val="22"/>
        </w:rPr>
      </w:pPr>
      <w:r w:rsidRPr="00E620F7">
        <w:rPr>
          <w:rFonts w:ascii="Arial" w:hAnsi="Arial" w:cs="Arial"/>
          <w:sz w:val="22"/>
          <w:szCs w:val="22"/>
        </w:rPr>
        <w:t xml:space="preserve">Toutes les correspondances relatives au marché sont rédigées en </w:t>
      </w:r>
      <w:r w:rsidRPr="00E620F7">
        <w:rPr>
          <w:rFonts w:ascii="Arial" w:hAnsi="Arial" w:cs="Arial"/>
          <w:b/>
          <w:sz w:val="22"/>
          <w:szCs w:val="22"/>
        </w:rPr>
        <w:t>français</w:t>
      </w:r>
      <w:r w:rsidRPr="00E620F7">
        <w:rPr>
          <w:rFonts w:ascii="Arial" w:hAnsi="Arial" w:cs="Arial"/>
          <w:sz w:val="22"/>
          <w:szCs w:val="22"/>
        </w:rPr>
        <w:t>.</w:t>
      </w:r>
    </w:p>
    <w:p w14:paraId="65F2E1A0" w14:textId="77777777" w:rsidR="00D611A7" w:rsidRPr="00E620F7" w:rsidRDefault="00D611A7" w:rsidP="00D611A7">
      <w:pPr>
        <w:keepNext/>
        <w:suppressAutoHyphens/>
        <w:ind w:left="284"/>
        <w:jc w:val="both"/>
        <w:rPr>
          <w:rFonts w:ascii="Arial" w:hAnsi="Arial" w:cs="Arial"/>
          <w:sz w:val="22"/>
          <w:szCs w:val="22"/>
        </w:rPr>
      </w:pPr>
    </w:p>
    <w:p w14:paraId="31C6A067" w14:textId="77777777" w:rsidR="00D611A7" w:rsidRPr="00E620F7" w:rsidRDefault="00D611A7" w:rsidP="00D611A7">
      <w:pPr>
        <w:keepNext/>
        <w:suppressAutoHyphens/>
        <w:ind w:left="284"/>
        <w:jc w:val="both"/>
        <w:rPr>
          <w:rFonts w:ascii="Arial" w:hAnsi="Arial" w:cs="Arial"/>
          <w:sz w:val="22"/>
          <w:szCs w:val="22"/>
        </w:rPr>
      </w:pPr>
      <w:r w:rsidRPr="00E620F7">
        <w:rPr>
          <w:rFonts w:ascii="Arial" w:hAnsi="Arial" w:cs="Arial"/>
          <w:sz w:val="22"/>
          <w:szCs w:val="22"/>
        </w:rPr>
        <w:t xml:space="preserve">Conformément aux articles 1 à 2 du Code civil, les effets juridiques du marché demeurent régis par les dispositions sous l’empire desquelles il a été conclu, si bien que les textes qui s’imposent à lui seront appréciés à la date de la remise de l’offre, à l’exception des dispositions d’ordre public, rétroactives. Chaque </w:t>
      </w:r>
      <w:r>
        <w:rPr>
          <w:rFonts w:ascii="Arial" w:hAnsi="Arial" w:cs="Arial"/>
          <w:sz w:val="22"/>
          <w:szCs w:val="22"/>
        </w:rPr>
        <w:t>bon de commande</w:t>
      </w:r>
      <w:r w:rsidRPr="00E620F7">
        <w:rPr>
          <w:rFonts w:ascii="Arial" w:hAnsi="Arial" w:cs="Arial"/>
          <w:sz w:val="22"/>
          <w:szCs w:val="22"/>
        </w:rPr>
        <w:t xml:space="preserve"> dépend quant à lui du même régime que le marché.</w:t>
      </w:r>
    </w:p>
    <w:p w14:paraId="2C044AC3" w14:textId="77777777" w:rsidR="00D611A7" w:rsidRPr="00E620F7" w:rsidRDefault="00D611A7" w:rsidP="00D611A7">
      <w:pPr>
        <w:keepNext/>
        <w:suppressAutoHyphens/>
        <w:ind w:left="284"/>
        <w:jc w:val="both"/>
        <w:rPr>
          <w:rFonts w:ascii="Arial" w:hAnsi="Arial" w:cs="Arial"/>
          <w:sz w:val="22"/>
          <w:szCs w:val="22"/>
        </w:rPr>
      </w:pPr>
    </w:p>
    <w:p w14:paraId="3BB4EF49" w14:textId="77777777" w:rsidR="00D611A7" w:rsidRPr="00E620F7" w:rsidRDefault="00D611A7" w:rsidP="00D611A7">
      <w:pPr>
        <w:keepNext/>
        <w:suppressAutoHyphens/>
        <w:ind w:left="284"/>
        <w:jc w:val="both"/>
        <w:rPr>
          <w:rFonts w:ascii="Arial" w:hAnsi="Arial" w:cs="Arial"/>
          <w:sz w:val="22"/>
          <w:szCs w:val="22"/>
        </w:rPr>
      </w:pPr>
      <w:r w:rsidRPr="00E620F7">
        <w:rPr>
          <w:rFonts w:ascii="Arial" w:hAnsi="Arial" w:cs="Arial"/>
          <w:sz w:val="22"/>
          <w:szCs w:val="22"/>
        </w:rPr>
        <w:t>Le titulaire devra respecter, en outre :</w:t>
      </w:r>
    </w:p>
    <w:p w14:paraId="274C9232" w14:textId="77777777" w:rsidR="00D611A7" w:rsidRPr="00E620F7" w:rsidRDefault="00D611A7" w:rsidP="008E3E37">
      <w:pPr>
        <w:keepNext/>
        <w:numPr>
          <w:ilvl w:val="0"/>
          <w:numId w:val="21"/>
        </w:numPr>
        <w:suppressAutoHyphens/>
        <w:ind w:left="426" w:hanging="142"/>
        <w:jc w:val="both"/>
        <w:rPr>
          <w:rFonts w:ascii="Arial" w:hAnsi="Arial" w:cs="Arial"/>
          <w:sz w:val="22"/>
          <w:szCs w:val="22"/>
        </w:rPr>
      </w:pPr>
      <w:r w:rsidRPr="00E620F7">
        <w:rPr>
          <w:rFonts w:ascii="Arial" w:hAnsi="Arial" w:cs="Arial"/>
          <w:sz w:val="22"/>
          <w:szCs w:val="22"/>
        </w:rPr>
        <w:t xml:space="preserve">Le règlement (UE) 2016/679 du 27 avril 2016 relatif à la protection des personnes physiques à l’égard du traitement des données à caractère personnel et à la libre circulation de ces données </w:t>
      </w:r>
      <w:r w:rsidRPr="00E620F7">
        <w:rPr>
          <w:rFonts w:ascii="Arial" w:hAnsi="Arial" w:cs="Arial"/>
          <w:sz w:val="22"/>
          <w:szCs w:val="22"/>
        </w:rPr>
        <w:lastRenderedPageBreak/>
        <w:t>ainsi que la loi n°2018-493 du 20 juin 2018 relative à la protection des données personnelles, et son décret d’application n°2018-687 du 1</w:t>
      </w:r>
      <w:r w:rsidRPr="00E620F7">
        <w:rPr>
          <w:rFonts w:ascii="Arial" w:hAnsi="Arial" w:cs="Arial"/>
          <w:sz w:val="22"/>
          <w:szCs w:val="22"/>
          <w:vertAlign w:val="superscript"/>
        </w:rPr>
        <w:t>er</w:t>
      </w:r>
      <w:r>
        <w:rPr>
          <w:rFonts w:ascii="Arial" w:hAnsi="Arial" w:cs="Arial"/>
          <w:sz w:val="22"/>
          <w:szCs w:val="22"/>
        </w:rPr>
        <w:t xml:space="preserve"> août 2018 ;</w:t>
      </w:r>
    </w:p>
    <w:p w14:paraId="3F91575D" w14:textId="77777777" w:rsidR="00D611A7" w:rsidRPr="00E620F7" w:rsidRDefault="00D611A7" w:rsidP="008E3E37">
      <w:pPr>
        <w:keepNext/>
        <w:numPr>
          <w:ilvl w:val="0"/>
          <w:numId w:val="21"/>
        </w:numPr>
        <w:suppressAutoHyphens/>
        <w:ind w:left="426" w:hanging="142"/>
        <w:jc w:val="both"/>
        <w:rPr>
          <w:rFonts w:ascii="Arial" w:hAnsi="Arial" w:cs="Arial"/>
          <w:sz w:val="22"/>
          <w:szCs w:val="22"/>
        </w:rPr>
      </w:pPr>
      <w:r w:rsidRPr="00E620F7">
        <w:rPr>
          <w:rFonts w:ascii="Arial" w:hAnsi="Arial" w:cs="Arial"/>
          <w:sz w:val="22"/>
          <w:szCs w:val="22"/>
        </w:rPr>
        <w:t>Les normes rendues obligatoires par arrêté ministériel à la date de la remise de son offre,</w:t>
      </w:r>
    </w:p>
    <w:p w14:paraId="45D16466" w14:textId="77777777" w:rsidR="00D611A7" w:rsidRPr="00E620F7" w:rsidRDefault="00D611A7" w:rsidP="008E3E37">
      <w:pPr>
        <w:keepNext/>
        <w:numPr>
          <w:ilvl w:val="0"/>
          <w:numId w:val="21"/>
        </w:numPr>
        <w:suppressAutoHyphens/>
        <w:ind w:left="426" w:hanging="142"/>
        <w:jc w:val="both"/>
        <w:rPr>
          <w:rFonts w:ascii="Arial" w:hAnsi="Arial" w:cs="Arial"/>
          <w:sz w:val="22"/>
          <w:szCs w:val="22"/>
        </w:rPr>
      </w:pPr>
      <w:r w:rsidRPr="00E620F7">
        <w:rPr>
          <w:rFonts w:ascii="Arial" w:hAnsi="Arial" w:cs="Arial"/>
          <w:sz w:val="22"/>
          <w:szCs w:val="22"/>
        </w:rPr>
        <w:t>Les règles de l’art, de telle sorte que l’exécution du présent marché puisse se dérouler sans incident et assure un résultat irréprochable au pouvoir adjudicateur.</w:t>
      </w:r>
    </w:p>
    <w:p w14:paraId="0D058030" w14:textId="77777777" w:rsidR="00D611A7" w:rsidRPr="00E620F7" w:rsidRDefault="00D611A7" w:rsidP="00D611A7">
      <w:pPr>
        <w:keepNext/>
        <w:suppressAutoHyphens/>
        <w:ind w:left="567"/>
        <w:jc w:val="both"/>
        <w:rPr>
          <w:rFonts w:ascii="Arial" w:hAnsi="Arial" w:cs="Arial"/>
          <w:sz w:val="22"/>
          <w:szCs w:val="22"/>
        </w:rPr>
      </w:pPr>
    </w:p>
    <w:p w14:paraId="271370D4" w14:textId="77777777" w:rsidR="00D611A7" w:rsidRPr="00E620F7" w:rsidRDefault="00D611A7" w:rsidP="00C9553A">
      <w:pPr>
        <w:pStyle w:val="Titre2"/>
        <w:numPr>
          <w:ilvl w:val="1"/>
          <w:numId w:val="8"/>
        </w:numPr>
        <w:tabs>
          <w:tab w:val="clear" w:pos="993"/>
          <w:tab w:val="left" w:pos="1134"/>
        </w:tabs>
        <w:suppressAutoHyphens/>
        <w:spacing w:before="0"/>
        <w:ind w:left="709" w:hanging="284"/>
        <w:jc w:val="both"/>
        <w:rPr>
          <w:rFonts w:ascii="Arial" w:hAnsi="Arial" w:cs="Arial"/>
        </w:rPr>
      </w:pPr>
      <w:bookmarkStart w:id="33" w:name="_Toc464216971"/>
      <w:bookmarkStart w:id="34" w:name="_Toc207109926"/>
      <w:r w:rsidRPr="00E620F7">
        <w:rPr>
          <w:rFonts w:ascii="Arial" w:hAnsi="Arial" w:cs="Arial"/>
        </w:rPr>
        <w:t>Repères monétaires</w:t>
      </w:r>
      <w:bookmarkEnd w:id="33"/>
      <w:bookmarkEnd w:id="34"/>
    </w:p>
    <w:p w14:paraId="2FDC421E" w14:textId="77777777" w:rsidR="00D611A7" w:rsidRPr="00E620F7" w:rsidRDefault="00D611A7" w:rsidP="00D611A7">
      <w:pPr>
        <w:keepNext/>
        <w:suppressAutoHyphens/>
        <w:ind w:left="567"/>
        <w:jc w:val="both"/>
        <w:rPr>
          <w:rFonts w:ascii="Arial" w:hAnsi="Arial" w:cs="Arial"/>
          <w:sz w:val="22"/>
          <w:szCs w:val="22"/>
        </w:rPr>
      </w:pPr>
    </w:p>
    <w:p w14:paraId="2FE14F38" w14:textId="77777777" w:rsidR="00D611A7" w:rsidRPr="00E620F7" w:rsidRDefault="00D611A7" w:rsidP="00D611A7">
      <w:pPr>
        <w:keepNext/>
        <w:suppressAutoHyphens/>
        <w:ind w:left="426"/>
        <w:jc w:val="both"/>
        <w:rPr>
          <w:rFonts w:ascii="Arial" w:hAnsi="Arial" w:cs="Arial"/>
          <w:sz w:val="22"/>
          <w:szCs w:val="22"/>
        </w:rPr>
      </w:pPr>
      <w:r w:rsidRPr="00E620F7">
        <w:rPr>
          <w:rFonts w:ascii="Arial" w:hAnsi="Arial" w:cs="Arial"/>
          <w:sz w:val="22"/>
          <w:szCs w:val="22"/>
        </w:rPr>
        <w:t>La monnaie de compte du marché est l'euro (€). Le prix libellé en euros restera identique en cas de variation de change.</w:t>
      </w:r>
    </w:p>
    <w:p w14:paraId="71A8D468" w14:textId="77777777" w:rsidR="00D611A7" w:rsidRPr="00E620F7" w:rsidRDefault="00D611A7" w:rsidP="00D611A7">
      <w:pPr>
        <w:keepNext/>
        <w:suppressAutoHyphens/>
        <w:ind w:left="567"/>
        <w:jc w:val="both"/>
        <w:rPr>
          <w:rFonts w:ascii="Arial" w:hAnsi="Arial" w:cs="Arial"/>
          <w:sz w:val="22"/>
          <w:szCs w:val="22"/>
        </w:rPr>
      </w:pPr>
    </w:p>
    <w:p w14:paraId="74E99B68" w14:textId="77777777" w:rsidR="00D611A7" w:rsidRPr="00E620F7" w:rsidRDefault="00D611A7" w:rsidP="00C9553A">
      <w:pPr>
        <w:pStyle w:val="Titre2"/>
        <w:numPr>
          <w:ilvl w:val="1"/>
          <w:numId w:val="8"/>
        </w:numPr>
        <w:tabs>
          <w:tab w:val="clear" w:pos="993"/>
          <w:tab w:val="left" w:pos="1134"/>
        </w:tabs>
        <w:suppressAutoHyphens/>
        <w:spacing w:before="0"/>
        <w:ind w:left="709" w:hanging="284"/>
        <w:jc w:val="both"/>
        <w:rPr>
          <w:rFonts w:ascii="Arial" w:hAnsi="Arial" w:cs="Arial"/>
        </w:rPr>
      </w:pPr>
      <w:bookmarkStart w:id="35" w:name="_Toc464216972"/>
      <w:bookmarkStart w:id="36" w:name="_Toc207109927"/>
      <w:r w:rsidRPr="00E620F7">
        <w:rPr>
          <w:rFonts w:ascii="Arial" w:hAnsi="Arial" w:cs="Arial"/>
        </w:rPr>
        <w:t>Pièces contractuelles</w:t>
      </w:r>
      <w:bookmarkEnd w:id="35"/>
      <w:bookmarkEnd w:id="36"/>
    </w:p>
    <w:p w14:paraId="40FBC7E9" w14:textId="77777777" w:rsidR="00D611A7" w:rsidRPr="00E620F7" w:rsidRDefault="00D611A7" w:rsidP="00D611A7">
      <w:pPr>
        <w:keepNext/>
        <w:suppressAutoHyphens/>
        <w:ind w:left="567"/>
        <w:jc w:val="both"/>
        <w:rPr>
          <w:rFonts w:ascii="Arial" w:hAnsi="Arial" w:cs="Arial"/>
          <w:sz w:val="22"/>
          <w:szCs w:val="22"/>
        </w:rPr>
      </w:pPr>
    </w:p>
    <w:p w14:paraId="16311B7A" w14:textId="77777777" w:rsidR="00D611A7" w:rsidRPr="00E620F7" w:rsidRDefault="00D611A7" w:rsidP="00D611A7">
      <w:pPr>
        <w:keepNext/>
        <w:suppressAutoHyphens/>
        <w:ind w:left="426"/>
        <w:jc w:val="both"/>
        <w:rPr>
          <w:rFonts w:ascii="Arial" w:hAnsi="Arial" w:cs="Arial"/>
          <w:sz w:val="22"/>
          <w:szCs w:val="22"/>
        </w:rPr>
      </w:pPr>
      <w:r w:rsidRPr="00E620F7">
        <w:rPr>
          <w:rFonts w:ascii="Arial" w:hAnsi="Arial" w:cs="Arial"/>
          <w:sz w:val="22"/>
          <w:szCs w:val="22"/>
        </w:rPr>
        <w:t xml:space="preserve">Les parties s’engagent à respecter les stipulations du présent marché telles qu’elles figurent dans les pièces contractuelles énumérées ci-dessous, </w:t>
      </w:r>
      <w:r w:rsidRPr="00E620F7">
        <w:rPr>
          <w:rFonts w:ascii="Arial" w:hAnsi="Arial" w:cs="Arial"/>
          <w:b/>
          <w:bCs/>
          <w:sz w:val="22"/>
          <w:szCs w:val="22"/>
        </w:rPr>
        <w:t>par ordre de priorité</w:t>
      </w:r>
      <w:r w:rsidRPr="00E620F7">
        <w:rPr>
          <w:rFonts w:ascii="Arial" w:hAnsi="Arial" w:cs="Arial"/>
          <w:sz w:val="22"/>
          <w:szCs w:val="22"/>
        </w:rPr>
        <w:t> :</w:t>
      </w:r>
    </w:p>
    <w:p w14:paraId="74F7C506" w14:textId="77777777" w:rsidR="00D611A7" w:rsidRPr="00E620F7" w:rsidRDefault="00D611A7" w:rsidP="008E3E37">
      <w:pPr>
        <w:keepNext/>
        <w:numPr>
          <w:ilvl w:val="0"/>
          <w:numId w:val="24"/>
        </w:numPr>
        <w:tabs>
          <w:tab w:val="clear" w:pos="1494"/>
          <w:tab w:val="num" w:pos="1276"/>
        </w:tabs>
        <w:suppressAutoHyphens/>
        <w:ind w:left="851"/>
        <w:jc w:val="both"/>
        <w:rPr>
          <w:rFonts w:ascii="Arial" w:hAnsi="Arial" w:cs="Arial"/>
          <w:sz w:val="22"/>
          <w:szCs w:val="22"/>
        </w:rPr>
      </w:pPr>
      <w:r w:rsidRPr="00E620F7">
        <w:rPr>
          <w:rFonts w:ascii="Arial" w:hAnsi="Arial" w:cs="Arial"/>
          <w:sz w:val="22"/>
          <w:szCs w:val="22"/>
        </w:rPr>
        <w:t xml:space="preserve">Le présent acte d’engagement avec ses annexes, y compris les notes de bas de page, ainsi que le guide d’accueil qui lui est associé, </w:t>
      </w:r>
    </w:p>
    <w:p w14:paraId="604E6FBD" w14:textId="77777777" w:rsidR="00D611A7" w:rsidRDefault="00D611A7" w:rsidP="008E3E37">
      <w:pPr>
        <w:keepNext/>
        <w:numPr>
          <w:ilvl w:val="0"/>
          <w:numId w:val="24"/>
        </w:numPr>
        <w:tabs>
          <w:tab w:val="clear" w:pos="1494"/>
          <w:tab w:val="num" w:pos="1276"/>
        </w:tabs>
        <w:suppressAutoHyphens/>
        <w:ind w:left="851"/>
        <w:jc w:val="both"/>
        <w:rPr>
          <w:rFonts w:ascii="Arial" w:hAnsi="Arial" w:cs="Arial"/>
          <w:sz w:val="22"/>
          <w:szCs w:val="22"/>
        </w:rPr>
      </w:pPr>
      <w:r w:rsidRPr="00E620F7">
        <w:rPr>
          <w:rFonts w:ascii="Arial" w:hAnsi="Arial" w:cs="Arial"/>
          <w:sz w:val="22"/>
          <w:szCs w:val="22"/>
        </w:rPr>
        <w:t>Les actes spéciaux de sous-traitance et leurs avenants, postérieurs à la notification du marché,</w:t>
      </w:r>
    </w:p>
    <w:p w14:paraId="3C21898A" w14:textId="77777777" w:rsidR="00D611A7" w:rsidRPr="00612578" w:rsidRDefault="00D611A7" w:rsidP="008E3E37">
      <w:pPr>
        <w:keepNext/>
        <w:numPr>
          <w:ilvl w:val="0"/>
          <w:numId w:val="24"/>
        </w:numPr>
        <w:tabs>
          <w:tab w:val="clear" w:pos="1494"/>
          <w:tab w:val="num" w:pos="1276"/>
        </w:tabs>
        <w:suppressAutoHyphens/>
        <w:ind w:left="851"/>
        <w:jc w:val="both"/>
        <w:rPr>
          <w:rFonts w:ascii="Arial" w:hAnsi="Arial" w:cs="Arial"/>
          <w:sz w:val="22"/>
          <w:szCs w:val="22"/>
        </w:rPr>
      </w:pPr>
      <w:r w:rsidRPr="00612578">
        <w:rPr>
          <w:rFonts w:ascii="Arial" w:hAnsi="Arial" w:cs="Arial"/>
          <w:sz w:val="22"/>
          <w:szCs w:val="22"/>
        </w:rPr>
        <w:t>Très subsidiairement, les autres pièces fournies par le titulaire dans son offre.</w:t>
      </w:r>
    </w:p>
    <w:p w14:paraId="6DA651D7" w14:textId="77777777" w:rsidR="00D611A7" w:rsidRPr="00E620F7" w:rsidRDefault="00D611A7" w:rsidP="00D611A7">
      <w:pPr>
        <w:keepNext/>
        <w:suppressAutoHyphens/>
        <w:ind w:left="567"/>
        <w:jc w:val="both"/>
        <w:rPr>
          <w:rFonts w:ascii="Arial" w:hAnsi="Arial" w:cs="Arial"/>
          <w:sz w:val="22"/>
          <w:szCs w:val="22"/>
        </w:rPr>
      </w:pPr>
    </w:p>
    <w:p w14:paraId="209E95BA" w14:textId="77777777" w:rsidR="00D611A7" w:rsidRPr="00E620F7" w:rsidRDefault="00D611A7" w:rsidP="00D611A7">
      <w:pPr>
        <w:keepNext/>
        <w:suppressAutoHyphens/>
        <w:ind w:left="567"/>
        <w:jc w:val="both"/>
        <w:rPr>
          <w:rFonts w:ascii="Arial" w:hAnsi="Arial" w:cs="Arial"/>
          <w:sz w:val="22"/>
          <w:szCs w:val="22"/>
        </w:rPr>
      </w:pPr>
      <w:r w:rsidRPr="00E620F7">
        <w:rPr>
          <w:rFonts w:ascii="Arial" w:hAnsi="Arial" w:cs="Arial"/>
          <w:sz w:val="22"/>
          <w:szCs w:val="22"/>
        </w:rPr>
        <w:t>Ces documents ont été faits en un exemplaire original, conservé par le pouvoir adjudicateur. La notification du marché est accompagnée d’une copie de toutes les pièces contractuelles délivrée sans frais au titulaire, sans préjudice des documents mentionnés à l’article R2191-46 du Code de la commande publique</w:t>
      </w:r>
      <w:r w:rsidRPr="00E620F7">
        <w:rPr>
          <w:rFonts w:ascii="Arial" w:hAnsi="Arial" w:cs="Arial"/>
          <w:sz w:val="22"/>
          <w:szCs w:val="22"/>
          <w:vertAlign w:val="superscript"/>
        </w:rPr>
        <w:footnoteReference w:id="3"/>
      </w:r>
      <w:r w:rsidRPr="00E620F7">
        <w:rPr>
          <w:rFonts w:ascii="Arial" w:hAnsi="Arial" w:cs="Arial"/>
          <w:sz w:val="22"/>
          <w:szCs w:val="22"/>
        </w:rPr>
        <w:t>.</w:t>
      </w:r>
    </w:p>
    <w:p w14:paraId="7EE2B458" w14:textId="77777777" w:rsidR="00D611A7" w:rsidRPr="00EC4660" w:rsidRDefault="00D611A7" w:rsidP="00D611A7">
      <w:pPr>
        <w:keepNext/>
        <w:suppressAutoHyphens/>
        <w:ind w:left="567"/>
        <w:jc w:val="both"/>
        <w:rPr>
          <w:rFonts w:ascii="Arial" w:hAnsi="Arial" w:cs="Arial"/>
          <w:sz w:val="22"/>
          <w:szCs w:val="22"/>
        </w:rPr>
      </w:pPr>
    </w:p>
    <w:p w14:paraId="5A2D8183" w14:textId="77777777" w:rsidR="00D611A7" w:rsidRPr="00EC4660" w:rsidRDefault="00D611A7" w:rsidP="00D611A7">
      <w:pPr>
        <w:pStyle w:val="Titre1"/>
        <w:keepLines/>
        <w:numPr>
          <w:ilvl w:val="0"/>
          <w:numId w:val="4"/>
        </w:numPr>
        <w:pBdr>
          <w:top w:val="single" w:sz="4" w:space="1" w:color="auto"/>
          <w:left w:val="single" w:sz="4" w:space="4" w:color="auto"/>
          <w:bottom w:val="single" w:sz="4" w:space="1" w:color="auto"/>
          <w:right w:val="single" w:sz="4" w:space="4" w:color="auto"/>
        </w:pBdr>
        <w:tabs>
          <w:tab w:val="left" w:pos="567"/>
        </w:tabs>
        <w:suppressAutoHyphens/>
        <w:ind w:left="284" w:hanging="284"/>
        <w:jc w:val="both"/>
        <w:rPr>
          <w:rFonts w:ascii="Arial" w:hAnsi="Arial" w:cs="Arial"/>
          <w:sz w:val="28"/>
          <w:szCs w:val="28"/>
        </w:rPr>
      </w:pPr>
      <w:bookmarkStart w:id="37" w:name="_Toc169601889"/>
      <w:bookmarkStart w:id="38" w:name="_Toc207109928"/>
      <w:r w:rsidRPr="00EC4660">
        <w:rPr>
          <w:rFonts w:ascii="Arial" w:hAnsi="Arial" w:cs="Arial"/>
          <w:kern w:val="0"/>
          <w:sz w:val="28"/>
          <w:szCs w:val="28"/>
        </w:rPr>
        <w:t xml:space="preserve">Forme </w:t>
      </w:r>
      <w:bookmarkEnd w:id="37"/>
      <w:r w:rsidRPr="00EC4660">
        <w:rPr>
          <w:rFonts w:ascii="Arial" w:hAnsi="Arial" w:cs="Arial"/>
          <w:sz w:val="28"/>
          <w:szCs w:val="28"/>
        </w:rPr>
        <w:t>du marche</w:t>
      </w:r>
      <w:bookmarkEnd w:id="38"/>
    </w:p>
    <w:p w14:paraId="1ECE6E03" w14:textId="77777777" w:rsidR="00D611A7" w:rsidRDefault="00D611A7" w:rsidP="00D611A7">
      <w:pPr>
        <w:jc w:val="both"/>
        <w:rPr>
          <w:rFonts w:ascii="Arial" w:hAnsi="Arial" w:cs="Arial"/>
          <w:sz w:val="22"/>
          <w:szCs w:val="22"/>
        </w:rPr>
      </w:pPr>
      <w:bookmarkStart w:id="39" w:name="_Toc169601890"/>
    </w:p>
    <w:p w14:paraId="705F2062" w14:textId="77777777" w:rsidR="00D611A7" w:rsidRDefault="00D611A7" w:rsidP="00D611A7">
      <w:pPr>
        <w:keepNext/>
        <w:jc w:val="both"/>
        <w:rPr>
          <w:rFonts w:ascii="Arial" w:hAnsi="Arial" w:cs="Arial"/>
          <w:sz w:val="22"/>
          <w:szCs w:val="22"/>
        </w:rPr>
      </w:pPr>
      <w:r w:rsidRPr="003661B5">
        <w:rPr>
          <w:rFonts w:ascii="Arial" w:hAnsi="Arial" w:cs="Arial"/>
          <w:sz w:val="22"/>
          <w:szCs w:val="22"/>
        </w:rPr>
        <w:t>Conformément aux articles L. 124-4 du Code de la Sécurité Sociale et R. 2162-13 et R. 2162-14 du Code de la commande publique, ce marché est une convention</w:t>
      </w:r>
      <w:r w:rsidRPr="00496B30">
        <w:rPr>
          <w:rFonts w:ascii="Arial" w:hAnsi="Arial" w:cs="Arial"/>
          <w:sz w:val="22"/>
          <w:szCs w:val="22"/>
        </w:rPr>
        <w:t xml:space="preserve"> de droit privé conclue sous la forme </w:t>
      </w:r>
      <w:r>
        <w:rPr>
          <w:rFonts w:ascii="Arial" w:hAnsi="Arial" w:cs="Arial"/>
          <w:sz w:val="22"/>
          <w:szCs w:val="22"/>
        </w:rPr>
        <w:t>d</w:t>
      </w:r>
      <w:r w:rsidRPr="00496B30">
        <w:rPr>
          <w:rFonts w:ascii="Arial" w:hAnsi="Arial" w:cs="Arial"/>
          <w:sz w:val="22"/>
          <w:szCs w:val="22"/>
        </w:rPr>
        <w:t>’un accord-cadre à bons de commande. Pour l’exécution de ce marché, ces bons de commande seront désignés comme des ordres de service.</w:t>
      </w:r>
    </w:p>
    <w:p w14:paraId="0C6A51C1" w14:textId="77777777" w:rsidR="00D611A7" w:rsidRDefault="00D611A7" w:rsidP="00D611A7">
      <w:pPr>
        <w:keepNext/>
        <w:jc w:val="both"/>
        <w:rPr>
          <w:rFonts w:ascii="Arial" w:hAnsi="Arial" w:cs="Arial"/>
          <w:sz w:val="22"/>
          <w:szCs w:val="22"/>
        </w:rPr>
      </w:pPr>
    </w:p>
    <w:p w14:paraId="65CF2038" w14:textId="77777777" w:rsidR="00D611A7" w:rsidRDefault="00D611A7" w:rsidP="00D611A7">
      <w:pPr>
        <w:keepNext/>
        <w:jc w:val="both"/>
        <w:rPr>
          <w:rFonts w:ascii="Arial" w:hAnsi="Arial" w:cs="Arial"/>
          <w:sz w:val="22"/>
          <w:szCs w:val="22"/>
        </w:rPr>
      </w:pPr>
      <w:r w:rsidRPr="00CE3D83">
        <w:rPr>
          <w:rFonts w:ascii="Arial" w:hAnsi="Arial" w:cs="Arial"/>
          <w:sz w:val="22"/>
          <w:szCs w:val="22"/>
        </w:rPr>
        <w:t>Les prestations concernées appartiennent à la famille des fournitures courantes et des services (FCS).</w:t>
      </w:r>
    </w:p>
    <w:p w14:paraId="5613ECA5" w14:textId="77777777" w:rsidR="00D611A7" w:rsidRDefault="00D611A7" w:rsidP="00D611A7">
      <w:pPr>
        <w:keepNext/>
        <w:jc w:val="both"/>
        <w:rPr>
          <w:rFonts w:ascii="Arial" w:hAnsi="Arial" w:cs="Arial"/>
          <w:sz w:val="22"/>
          <w:szCs w:val="22"/>
        </w:rPr>
      </w:pPr>
    </w:p>
    <w:p w14:paraId="556A49C9" w14:textId="77777777" w:rsidR="00D611A7" w:rsidRPr="00CE3D83" w:rsidRDefault="00D611A7" w:rsidP="00D611A7">
      <w:pPr>
        <w:keepNext/>
        <w:jc w:val="both"/>
        <w:rPr>
          <w:rFonts w:ascii="Arial" w:hAnsi="Arial" w:cs="Arial"/>
          <w:sz w:val="22"/>
          <w:szCs w:val="22"/>
        </w:rPr>
      </w:pPr>
      <w:r w:rsidRPr="00CE3D83">
        <w:rPr>
          <w:rFonts w:ascii="Arial" w:hAnsi="Arial" w:cs="Arial"/>
          <w:sz w:val="22"/>
          <w:szCs w:val="22"/>
        </w:rPr>
        <w:t>L’ensemble</w:t>
      </w:r>
      <w:r>
        <w:rPr>
          <w:rFonts w:ascii="Arial" w:hAnsi="Arial" w:cs="Arial"/>
          <w:sz w:val="22"/>
          <w:szCs w:val="22"/>
        </w:rPr>
        <w:t xml:space="preserve"> des pièces contractuelles sont régies par le régime du contrat d’entreprise au sens de l’article 1710 du Code civil. Le</w:t>
      </w:r>
      <w:r w:rsidRPr="00CE3D83">
        <w:rPr>
          <w:rFonts w:ascii="Arial" w:hAnsi="Arial" w:cs="Arial"/>
          <w:sz w:val="22"/>
          <w:szCs w:val="22"/>
        </w:rPr>
        <w:t xml:space="preserve"> Titulaire</w:t>
      </w:r>
      <w:r>
        <w:rPr>
          <w:rFonts w:ascii="Arial" w:hAnsi="Arial" w:cs="Arial"/>
          <w:sz w:val="22"/>
          <w:szCs w:val="22"/>
        </w:rPr>
        <w:t xml:space="preserve"> s’engage contre rémunération à exécuter l’intégralité de sa prestation pour le compte du Pouvoir adjudicateur au moyen de l’émission d’ordre de service.</w:t>
      </w:r>
    </w:p>
    <w:p w14:paraId="699D87AC" w14:textId="77777777" w:rsidR="00D611A7" w:rsidRPr="00EC4660" w:rsidRDefault="00D611A7" w:rsidP="00D611A7">
      <w:pPr>
        <w:jc w:val="both"/>
        <w:rPr>
          <w:rFonts w:ascii="Arial" w:hAnsi="Arial" w:cs="Arial"/>
          <w:sz w:val="22"/>
          <w:szCs w:val="22"/>
        </w:rPr>
      </w:pPr>
    </w:p>
    <w:p w14:paraId="5B6AC1A7" w14:textId="77777777" w:rsidR="00D611A7" w:rsidRPr="00216CAF" w:rsidRDefault="00D611A7" w:rsidP="00D611A7">
      <w:pPr>
        <w:pStyle w:val="Paragraphedeliste"/>
        <w:keepNext/>
        <w:keepLines/>
        <w:numPr>
          <w:ilvl w:val="1"/>
          <w:numId w:val="4"/>
        </w:numPr>
        <w:tabs>
          <w:tab w:val="left" w:pos="1134"/>
        </w:tabs>
        <w:jc w:val="both"/>
        <w:outlineLvl w:val="1"/>
        <w:rPr>
          <w:rFonts w:ascii="Arial" w:hAnsi="Arial" w:cs="Arial"/>
          <w:b/>
          <w:sz w:val="22"/>
          <w:szCs w:val="22"/>
        </w:rPr>
      </w:pPr>
      <w:bookmarkStart w:id="40" w:name="_Toc2346926"/>
      <w:bookmarkStart w:id="41" w:name="_Toc17299288"/>
      <w:bookmarkStart w:id="42" w:name="_Toc207109929"/>
      <w:r w:rsidRPr="00216CAF">
        <w:rPr>
          <w:rFonts w:ascii="Arial" w:hAnsi="Arial" w:cs="Arial"/>
          <w:b/>
          <w:sz w:val="22"/>
          <w:szCs w:val="22"/>
        </w:rPr>
        <w:t>Allotissement</w:t>
      </w:r>
      <w:bookmarkEnd w:id="40"/>
      <w:bookmarkEnd w:id="41"/>
      <w:bookmarkEnd w:id="42"/>
    </w:p>
    <w:p w14:paraId="2993FA49" w14:textId="77777777" w:rsidR="00D611A7" w:rsidRPr="00EC4660" w:rsidRDefault="00D611A7" w:rsidP="00D611A7">
      <w:pPr>
        <w:keepNext/>
        <w:keepLines/>
        <w:ind w:left="284"/>
        <w:jc w:val="both"/>
        <w:rPr>
          <w:rFonts w:ascii="Arial" w:hAnsi="Arial" w:cs="Arial"/>
          <w:color w:val="44546A" w:themeColor="text2"/>
          <w:szCs w:val="22"/>
        </w:rPr>
      </w:pPr>
    </w:p>
    <w:p w14:paraId="2CF59B76" w14:textId="77777777" w:rsidR="00D611A7" w:rsidRPr="00EC4660" w:rsidRDefault="00D611A7" w:rsidP="00D611A7">
      <w:pPr>
        <w:keepNext/>
        <w:keepLines/>
        <w:ind w:left="284"/>
        <w:jc w:val="both"/>
        <w:rPr>
          <w:rFonts w:ascii="Arial" w:hAnsi="Arial" w:cs="Arial"/>
          <w:sz w:val="22"/>
          <w:szCs w:val="22"/>
        </w:rPr>
      </w:pPr>
      <w:r w:rsidRPr="00EC4660">
        <w:rPr>
          <w:rFonts w:ascii="Arial" w:hAnsi="Arial" w:cs="Arial"/>
          <w:sz w:val="22"/>
          <w:szCs w:val="22"/>
        </w:rPr>
        <w:t>Conformément à l’article L2113-11 du Code de la commande publique, il est mono-attributaire et il n’est pas alloti</w:t>
      </w:r>
      <w:r w:rsidRPr="00EC4660">
        <w:rPr>
          <w:rFonts w:ascii="Arial" w:hAnsi="Arial" w:cs="Arial"/>
          <w:sz w:val="22"/>
          <w:szCs w:val="22"/>
          <w:vertAlign w:val="superscript"/>
        </w:rPr>
        <w:footnoteReference w:id="4"/>
      </w:r>
      <w:r w:rsidRPr="00EC4660">
        <w:rPr>
          <w:rFonts w:ascii="Arial" w:hAnsi="Arial" w:cs="Arial"/>
          <w:sz w:val="22"/>
          <w:szCs w:val="22"/>
        </w:rPr>
        <w:t xml:space="preserve"> en raison :</w:t>
      </w:r>
    </w:p>
    <w:p w14:paraId="6559C8A5" w14:textId="77777777" w:rsidR="00D611A7" w:rsidRPr="00EC4660" w:rsidRDefault="00D611A7" w:rsidP="00D611A7">
      <w:pPr>
        <w:keepNext/>
        <w:keepLines/>
        <w:ind w:left="284"/>
        <w:jc w:val="both"/>
        <w:rPr>
          <w:rFonts w:ascii="Arial" w:hAnsi="Arial" w:cs="Arial"/>
          <w:sz w:val="22"/>
          <w:szCs w:val="22"/>
        </w:rPr>
      </w:pPr>
    </w:p>
    <w:p w14:paraId="4073466C" w14:textId="77777777" w:rsidR="00D611A7" w:rsidRPr="00E00B2D" w:rsidRDefault="00D611A7" w:rsidP="008E3E37">
      <w:pPr>
        <w:pStyle w:val="Paragraphedeliste"/>
        <w:numPr>
          <w:ilvl w:val="0"/>
          <w:numId w:val="21"/>
        </w:numPr>
        <w:suppressAutoHyphens/>
        <w:spacing w:after="200" w:line="276" w:lineRule="auto"/>
        <w:ind w:left="284" w:hanging="11"/>
        <w:contextualSpacing/>
        <w:jc w:val="both"/>
        <w:rPr>
          <w:rFonts w:ascii="Arial" w:hAnsi="Arial" w:cs="Arial"/>
          <w:iCs/>
          <w:sz w:val="22"/>
          <w:szCs w:val="22"/>
        </w:rPr>
      </w:pPr>
      <w:r w:rsidRPr="00E00B2D">
        <w:rPr>
          <w:rFonts w:ascii="Arial" w:hAnsi="Arial" w:cs="Arial"/>
          <w:iCs/>
          <w:sz w:val="22"/>
          <w:szCs w:val="22"/>
        </w:rPr>
        <w:t>De l’amoindrissement de l’intérêt du marché pour les entreprises de petite taille ou de taille moyenne s’il était scindé, vu le caractère indissociable de l’ensemble des prestations qu’il suppose ;</w:t>
      </w:r>
    </w:p>
    <w:p w14:paraId="216166F7" w14:textId="77777777" w:rsidR="00D611A7" w:rsidRPr="00E00B2D" w:rsidRDefault="00D611A7" w:rsidP="008E3E37">
      <w:pPr>
        <w:pStyle w:val="Paragraphedeliste"/>
        <w:numPr>
          <w:ilvl w:val="0"/>
          <w:numId w:val="21"/>
        </w:numPr>
        <w:suppressAutoHyphens/>
        <w:spacing w:after="200" w:line="276" w:lineRule="auto"/>
        <w:ind w:left="284" w:hanging="11"/>
        <w:contextualSpacing/>
        <w:jc w:val="both"/>
        <w:rPr>
          <w:rFonts w:ascii="Arial" w:hAnsi="Arial" w:cs="Arial"/>
          <w:iCs/>
          <w:sz w:val="22"/>
          <w:szCs w:val="22"/>
        </w:rPr>
      </w:pPr>
      <w:proofErr w:type="gramStart"/>
      <w:r w:rsidRPr="00E00B2D">
        <w:rPr>
          <w:rFonts w:ascii="Arial" w:hAnsi="Arial" w:cs="Arial"/>
          <w:iCs/>
          <w:sz w:val="22"/>
          <w:szCs w:val="22"/>
        </w:rPr>
        <w:lastRenderedPageBreak/>
        <w:t>De la nécessaire</w:t>
      </w:r>
      <w:proofErr w:type="gramEnd"/>
      <w:r w:rsidRPr="00E00B2D">
        <w:rPr>
          <w:rFonts w:ascii="Arial" w:hAnsi="Arial" w:cs="Arial"/>
          <w:iCs/>
          <w:sz w:val="22"/>
          <w:szCs w:val="22"/>
        </w:rPr>
        <w:t xml:space="preserve"> harmonie et coordination des prestations, que le Pouvoir adjudicateur n’a pas les moyens techniques d’assurer par lui-même en cas de multiplicité des intervenants ;</w:t>
      </w:r>
    </w:p>
    <w:p w14:paraId="30B7E161" w14:textId="77777777" w:rsidR="00D611A7" w:rsidRPr="00E00B2D" w:rsidRDefault="00D611A7" w:rsidP="008E3E37">
      <w:pPr>
        <w:pStyle w:val="Paragraphedeliste"/>
        <w:numPr>
          <w:ilvl w:val="0"/>
          <w:numId w:val="21"/>
        </w:numPr>
        <w:suppressAutoHyphens/>
        <w:spacing w:after="200" w:line="276" w:lineRule="auto"/>
        <w:ind w:left="284" w:hanging="11"/>
        <w:contextualSpacing/>
        <w:jc w:val="both"/>
        <w:rPr>
          <w:rFonts w:ascii="Arial" w:hAnsi="Arial" w:cs="Arial"/>
          <w:iCs/>
          <w:sz w:val="22"/>
          <w:szCs w:val="22"/>
        </w:rPr>
      </w:pPr>
      <w:r w:rsidRPr="00E00B2D">
        <w:rPr>
          <w:rFonts w:ascii="Arial" w:hAnsi="Arial" w:cs="Arial"/>
          <w:iCs/>
          <w:sz w:val="22"/>
          <w:szCs w:val="22"/>
        </w:rPr>
        <w:t>De la perte du bénéfice d’économies d’échelle substantielles, pouvant faire obstacle à la bonne gestion des fonds publics ;</w:t>
      </w:r>
    </w:p>
    <w:p w14:paraId="194E234D" w14:textId="77777777" w:rsidR="00D611A7" w:rsidRDefault="00D611A7" w:rsidP="008E3E37">
      <w:pPr>
        <w:pStyle w:val="Paragraphedeliste"/>
        <w:numPr>
          <w:ilvl w:val="0"/>
          <w:numId w:val="21"/>
        </w:numPr>
        <w:suppressAutoHyphens/>
        <w:spacing w:after="200" w:line="276" w:lineRule="auto"/>
        <w:ind w:left="284" w:hanging="11"/>
        <w:contextualSpacing/>
        <w:jc w:val="both"/>
        <w:rPr>
          <w:rFonts w:ascii="Arial" w:hAnsi="Arial" w:cs="Arial"/>
          <w:iCs/>
          <w:sz w:val="22"/>
          <w:szCs w:val="22"/>
        </w:rPr>
      </w:pPr>
      <w:r w:rsidRPr="00E00B2D">
        <w:rPr>
          <w:rFonts w:ascii="Arial" w:hAnsi="Arial" w:cs="Arial"/>
          <w:iCs/>
          <w:sz w:val="22"/>
          <w:szCs w:val="22"/>
        </w:rPr>
        <w:t xml:space="preserve">Subsidiairement, de la possibilité laissée aux petites et moyennes entreprises de se rassembler en groupement héritant directement de la responsabilité de la répartition des tâches et délestant ainsi le Pouvoir adjudicateur de cette charge inacceptable. </w:t>
      </w:r>
    </w:p>
    <w:p w14:paraId="65AD0B60" w14:textId="77777777" w:rsidR="00D611A7" w:rsidRPr="00ED700D" w:rsidRDefault="00D611A7" w:rsidP="00D611A7">
      <w:pPr>
        <w:keepNext/>
        <w:keepLines/>
        <w:ind w:left="284"/>
        <w:jc w:val="both"/>
        <w:rPr>
          <w:rFonts w:ascii="Arial" w:hAnsi="Arial" w:cs="Arial"/>
          <w:color w:val="0070C0"/>
          <w:sz w:val="22"/>
          <w:szCs w:val="22"/>
        </w:rPr>
      </w:pPr>
    </w:p>
    <w:p w14:paraId="3A9A49E0" w14:textId="77777777" w:rsidR="00D611A7" w:rsidRPr="00FF1E02" w:rsidRDefault="00D611A7" w:rsidP="00D611A7">
      <w:pPr>
        <w:pStyle w:val="Paragraphedeliste"/>
        <w:keepNext/>
        <w:keepLines/>
        <w:numPr>
          <w:ilvl w:val="1"/>
          <w:numId w:val="4"/>
        </w:numPr>
        <w:tabs>
          <w:tab w:val="left" w:pos="1134"/>
        </w:tabs>
        <w:jc w:val="both"/>
        <w:outlineLvl w:val="1"/>
        <w:rPr>
          <w:rFonts w:ascii="Arial" w:hAnsi="Arial" w:cs="Arial"/>
          <w:b/>
          <w:sz w:val="22"/>
          <w:szCs w:val="22"/>
        </w:rPr>
      </w:pPr>
      <w:bookmarkStart w:id="43" w:name="_Toc207109930"/>
      <w:r w:rsidRPr="00FF1E02">
        <w:rPr>
          <w:rFonts w:ascii="Arial" w:hAnsi="Arial" w:cs="Arial"/>
          <w:b/>
          <w:sz w:val="22"/>
          <w:szCs w:val="22"/>
        </w:rPr>
        <w:t>Variantes</w:t>
      </w:r>
      <w:bookmarkEnd w:id="43"/>
    </w:p>
    <w:p w14:paraId="4C10F4B6" w14:textId="77777777" w:rsidR="00D611A7" w:rsidRPr="00A11FF0" w:rsidRDefault="00D611A7" w:rsidP="00D611A7">
      <w:pPr>
        <w:keepNext/>
        <w:keepLines/>
        <w:ind w:left="284" w:firstLine="284"/>
        <w:jc w:val="both"/>
        <w:rPr>
          <w:rFonts w:ascii="Arial" w:hAnsi="Arial" w:cs="Arial"/>
          <w:color w:val="0070C0"/>
          <w:sz w:val="22"/>
          <w:szCs w:val="22"/>
        </w:rPr>
      </w:pPr>
    </w:p>
    <w:p w14:paraId="4188B7E5" w14:textId="77777777" w:rsidR="00D611A7" w:rsidRDefault="00D611A7" w:rsidP="00D611A7">
      <w:pPr>
        <w:suppressAutoHyphens/>
        <w:spacing w:after="200" w:line="276" w:lineRule="auto"/>
        <w:ind w:left="284"/>
        <w:contextualSpacing/>
        <w:jc w:val="both"/>
        <w:rPr>
          <w:rFonts w:ascii="Arial" w:hAnsi="Arial" w:cs="Arial"/>
          <w:iCs/>
          <w:sz w:val="22"/>
          <w:szCs w:val="22"/>
        </w:rPr>
      </w:pPr>
      <w:r w:rsidRPr="00FF1E02">
        <w:rPr>
          <w:rFonts w:ascii="Arial" w:hAnsi="Arial" w:cs="Arial"/>
          <w:iCs/>
          <w:sz w:val="22"/>
          <w:szCs w:val="22"/>
        </w:rPr>
        <w:t>Ce marché n’autorise aucune variante.</w:t>
      </w:r>
    </w:p>
    <w:p w14:paraId="35039480" w14:textId="77777777" w:rsidR="00D611A7" w:rsidRPr="00FF1E02" w:rsidRDefault="00D611A7" w:rsidP="00D611A7">
      <w:pPr>
        <w:suppressAutoHyphens/>
        <w:spacing w:after="200" w:line="276" w:lineRule="auto"/>
        <w:ind w:left="284"/>
        <w:contextualSpacing/>
        <w:jc w:val="both"/>
        <w:rPr>
          <w:rFonts w:ascii="Arial" w:hAnsi="Arial" w:cs="Arial"/>
          <w:iCs/>
          <w:sz w:val="22"/>
          <w:szCs w:val="22"/>
        </w:rPr>
      </w:pPr>
    </w:p>
    <w:p w14:paraId="6564B0D7" w14:textId="77777777" w:rsidR="00D611A7" w:rsidRPr="00A0556A" w:rsidRDefault="00D611A7" w:rsidP="00D611A7">
      <w:pPr>
        <w:pStyle w:val="Titre1"/>
        <w:keepLines/>
        <w:numPr>
          <w:ilvl w:val="0"/>
          <w:numId w:val="4"/>
        </w:numPr>
        <w:pBdr>
          <w:top w:val="single" w:sz="4" w:space="1" w:color="auto"/>
          <w:left w:val="single" w:sz="4" w:space="4" w:color="auto"/>
          <w:bottom w:val="single" w:sz="4" w:space="1" w:color="auto"/>
          <w:right w:val="single" w:sz="4" w:space="4" w:color="auto"/>
        </w:pBdr>
        <w:tabs>
          <w:tab w:val="left" w:pos="567"/>
          <w:tab w:val="left" w:pos="1134"/>
        </w:tabs>
        <w:suppressAutoHyphens/>
        <w:ind w:left="284" w:hanging="284"/>
        <w:jc w:val="both"/>
        <w:rPr>
          <w:rFonts w:ascii="Arial" w:hAnsi="Arial" w:cs="Arial"/>
          <w:kern w:val="0"/>
          <w:sz w:val="28"/>
          <w:szCs w:val="28"/>
        </w:rPr>
      </w:pPr>
      <w:bookmarkStart w:id="44" w:name="_Toc464216978"/>
      <w:bookmarkStart w:id="45" w:name="_Toc145506546"/>
      <w:bookmarkStart w:id="46" w:name="_Toc207109931"/>
      <w:r w:rsidRPr="00A0556A">
        <w:rPr>
          <w:rFonts w:ascii="Arial" w:hAnsi="Arial" w:cs="Arial"/>
          <w:kern w:val="0"/>
          <w:sz w:val="28"/>
          <w:szCs w:val="28"/>
        </w:rPr>
        <w:t>Durée du marché</w:t>
      </w:r>
      <w:bookmarkEnd w:id="44"/>
      <w:bookmarkEnd w:id="45"/>
      <w:bookmarkEnd w:id="46"/>
    </w:p>
    <w:p w14:paraId="62E106BD" w14:textId="77777777" w:rsidR="00D611A7" w:rsidRPr="00A0556A" w:rsidRDefault="00D611A7" w:rsidP="00D611A7">
      <w:pPr>
        <w:suppressAutoHyphens/>
        <w:spacing w:after="200" w:line="276" w:lineRule="auto"/>
        <w:contextualSpacing/>
        <w:jc w:val="both"/>
        <w:rPr>
          <w:rFonts w:ascii="Arial" w:hAnsi="Arial" w:cs="Arial"/>
          <w:iCs/>
          <w:sz w:val="22"/>
          <w:szCs w:val="22"/>
        </w:rPr>
      </w:pPr>
    </w:p>
    <w:p w14:paraId="6DCC6A4E" w14:textId="1E89C210" w:rsidR="00D611A7" w:rsidRPr="00A0556A" w:rsidRDefault="00D611A7" w:rsidP="00D611A7">
      <w:pPr>
        <w:suppressAutoHyphens/>
        <w:spacing w:after="200" w:line="276" w:lineRule="auto"/>
        <w:contextualSpacing/>
        <w:jc w:val="both"/>
        <w:rPr>
          <w:rFonts w:ascii="Arial" w:hAnsi="Arial" w:cs="Arial"/>
          <w:iCs/>
          <w:sz w:val="22"/>
          <w:szCs w:val="22"/>
        </w:rPr>
      </w:pPr>
      <w:r w:rsidRPr="00AD5AFC">
        <w:rPr>
          <w:rFonts w:ascii="Arial" w:hAnsi="Arial" w:cs="Arial"/>
          <w:iCs/>
          <w:sz w:val="22"/>
          <w:szCs w:val="22"/>
        </w:rPr>
        <w:t xml:space="preserve">Le présent marché est initialement conclu pour une période d’un an. Il pourra être reconduit </w:t>
      </w:r>
      <w:r w:rsidR="00B4282A" w:rsidRPr="00AD5AFC">
        <w:rPr>
          <w:rFonts w:ascii="Arial" w:hAnsi="Arial" w:cs="Arial"/>
          <w:iCs/>
          <w:sz w:val="22"/>
          <w:szCs w:val="22"/>
        </w:rPr>
        <w:t>1</w:t>
      </w:r>
      <w:r w:rsidRPr="00AD5AFC">
        <w:rPr>
          <w:rFonts w:ascii="Arial" w:hAnsi="Arial" w:cs="Arial"/>
          <w:iCs/>
          <w:sz w:val="22"/>
          <w:szCs w:val="22"/>
        </w:rPr>
        <w:t xml:space="preserve"> fois tacitement par le pouvoir adjudicateur</w:t>
      </w:r>
      <w:r w:rsidR="00D0486F">
        <w:rPr>
          <w:rFonts w:ascii="Arial" w:hAnsi="Arial" w:cs="Arial"/>
          <w:iCs/>
          <w:sz w:val="22"/>
          <w:szCs w:val="22"/>
        </w:rPr>
        <w:t xml:space="preserve"> à sa date anniversaire</w:t>
      </w:r>
      <w:r w:rsidRPr="00AD5AFC">
        <w:rPr>
          <w:rFonts w:ascii="Arial" w:hAnsi="Arial" w:cs="Arial"/>
          <w:iCs/>
          <w:sz w:val="22"/>
          <w:szCs w:val="22"/>
        </w:rPr>
        <w:t>. Toute décision de non-reconduction devra respecter un délai de préavis d’un mois.</w:t>
      </w:r>
    </w:p>
    <w:p w14:paraId="561736E2" w14:textId="77777777" w:rsidR="00D611A7" w:rsidRPr="00FF1E02" w:rsidRDefault="00D611A7" w:rsidP="00D611A7">
      <w:pPr>
        <w:suppressAutoHyphens/>
        <w:spacing w:after="200" w:line="276" w:lineRule="auto"/>
        <w:contextualSpacing/>
        <w:jc w:val="both"/>
        <w:rPr>
          <w:rFonts w:ascii="Arial" w:hAnsi="Arial" w:cs="Arial"/>
          <w:iCs/>
          <w:sz w:val="22"/>
          <w:szCs w:val="22"/>
        </w:rPr>
      </w:pPr>
    </w:p>
    <w:p w14:paraId="53A16261" w14:textId="77777777" w:rsidR="00D611A7" w:rsidRPr="00E00B2D" w:rsidRDefault="00D611A7" w:rsidP="00D611A7">
      <w:pPr>
        <w:pStyle w:val="Titre1"/>
        <w:keepLines/>
        <w:numPr>
          <w:ilvl w:val="0"/>
          <w:numId w:val="4"/>
        </w:numPr>
        <w:pBdr>
          <w:top w:val="single" w:sz="4" w:space="1" w:color="auto"/>
          <w:left w:val="single" w:sz="4" w:space="4" w:color="auto"/>
          <w:bottom w:val="single" w:sz="4" w:space="1" w:color="auto"/>
          <w:right w:val="single" w:sz="4" w:space="4" w:color="auto"/>
        </w:pBdr>
        <w:tabs>
          <w:tab w:val="left" w:pos="567"/>
          <w:tab w:val="left" w:pos="1134"/>
        </w:tabs>
        <w:suppressAutoHyphens/>
        <w:ind w:left="284" w:hanging="284"/>
        <w:jc w:val="both"/>
        <w:rPr>
          <w:rFonts w:ascii="Arial" w:hAnsi="Arial" w:cs="Arial"/>
          <w:kern w:val="0"/>
          <w:sz w:val="28"/>
          <w:szCs w:val="28"/>
        </w:rPr>
      </w:pPr>
      <w:bookmarkStart w:id="47" w:name="_Toc207109932"/>
      <w:r w:rsidRPr="00E00B2D">
        <w:rPr>
          <w:rFonts w:ascii="Arial" w:hAnsi="Arial" w:cs="Arial"/>
          <w:kern w:val="0"/>
          <w:sz w:val="28"/>
          <w:szCs w:val="28"/>
        </w:rPr>
        <w:t xml:space="preserve">Prix </w:t>
      </w:r>
      <w:bookmarkEnd w:id="39"/>
      <w:r w:rsidRPr="00E00B2D">
        <w:rPr>
          <w:rFonts w:ascii="Arial" w:hAnsi="Arial" w:cs="Arial"/>
          <w:kern w:val="0"/>
          <w:sz w:val="28"/>
          <w:szCs w:val="28"/>
        </w:rPr>
        <w:t xml:space="preserve">du </w:t>
      </w:r>
      <w:r w:rsidRPr="00A0556A">
        <w:rPr>
          <w:rFonts w:ascii="Arial" w:hAnsi="Arial" w:cs="Arial"/>
          <w:kern w:val="0"/>
          <w:sz w:val="28"/>
          <w:szCs w:val="28"/>
        </w:rPr>
        <w:t>marché</w:t>
      </w:r>
      <w:bookmarkEnd w:id="47"/>
      <w:r>
        <w:rPr>
          <w:rFonts w:ascii="Arial" w:hAnsi="Arial" w:cs="Arial"/>
          <w:kern w:val="0"/>
          <w:sz w:val="28"/>
          <w:szCs w:val="28"/>
        </w:rPr>
        <w:t xml:space="preserve"> </w:t>
      </w:r>
    </w:p>
    <w:p w14:paraId="7147FAC0" w14:textId="77777777" w:rsidR="00D611A7" w:rsidRDefault="00D611A7" w:rsidP="00D611A7">
      <w:pPr>
        <w:jc w:val="both"/>
        <w:rPr>
          <w:rFonts w:ascii="Arial" w:hAnsi="Arial" w:cs="Arial"/>
        </w:rPr>
      </w:pPr>
    </w:p>
    <w:p w14:paraId="716B9DF2" w14:textId="2DB81B1E" w:rsidR="00D611A7" w:rsidRPr="00C425DA" w:rsidRDefault="00D611A7" w:rsidP="00D611A7">
      <w:pPr>
        <w:jc w:val="both"/>
        <w:rPr>
          <w:rFonts w:ascii="Arial" w:hAnsi="Arial" w:cs="Arial"/>
          <w:sz w:val="22"/>
          <w:szCs w:val="22"/>
        </w:rPr>
      </w:pPr>
      <w:r w:rsidRPr="00C425DA">
        <w:rPr>
          <w:rFonts w:ascii="Arial" w:hAnsi="Arial" w:cs="Arial"/>
          <w:sz w:val="22"/>
          <w:szCs w:val="22"/>
        </w:rPr>
        <w:t xml:space="preserve">Conformément aux dispositions de l’article L. 124-4 du Code de Sécurité sociale, elle est soumise aux règles applicables aux marchés publics de l’État et plus spécifiquement à l’article L2123-1 du Code de la commande publique et plus spécifiquement aux modalités de la procédure adaptée en raison d’un montant </w:t>
      </w:r>
      <w:r w:rsidRPr="00AD5AFC">
        <w:rPr>
          <w:rFonts w:ascii="Arial" w:hAnsi="Arial" w:cs="Arial"/>
          <w:sz w:val="22"/>
          <w:szCs w:val="22"/>
        </w:rPr>
        <w:t xml:space="preserve">estimatif de </w:t>
      </w:r>
      <w:r w:rsidR="00D6063C" w:rsidRPr="00AD5AFC">
        <w:rPr>
          <w:rFonts w:ascii="Arial" w:hAnsi="Arial" w:cs="Arial"/>
          <w:sz w:val="22"/>
          <w:szCs w:val="22"/>
        </w:rPr>
        <w:t>142 000</w:t>
      </w:r>
      <w:r w:rsidRPr="00AD5AFC">
        <w:rPr>
          <w:rFonts w:ascii="Arial" w:hAnsi="Arial" w:cs="Arial"/>
          <w:sz w:val="22"/>
          <w:szCs w:val="22"/>
        </w:rPr>
        <w:t>€ HT sur la durée globale du marché, périodes de reconductions comprises.</w:t>
      </w:r>
      <w:r w:rsidR="003078D6">
        <w:rPr>
          <w:rFonts w:ascii="Arial" w:hAnsi="Arial" w:cs="Arial"/>
          <w:sz w:val="22"/>
          <w:szCs w:val="22"/>
        </w:rPr>
        <w:t xml:space="preserve">     </w:t>
      </w:r>
      <w:r w:rsidR="00D6063C">
        <w:rPr>
          <w:rFonts w:ascii="Arial" w:hAnsi="Arial" w:cs="Arial"/>
          <w:color w:val="FF0000"/>
          <w:sz w:val="22"/>
          <w:szCs w:val="22"/>
        </w:rPr>
        <w:t xml:space="preserve"> </w:t>
      </w:r>
    </w:p>
    <w:p w14:paraId="4897330B" w14:textId="77777777" w:rsidR="00D611A7" w:rsidRPr="00C425DA" w:rsidRDefault="00D611A7" w:rsidP="00D611A7">
      <w:pPr>
        <w:jc w:val="both"/>
        <w:rPr>
          <w:rFonts w:ascii="Arial" w:hAnsi="Arial" w:cs="Arial"/>
          <w:sz w:val="22"/>
          <w:szCs w:val="22"/>
        </w:rPr>
      </w:pPr>
    </w:p>
    <w:p w14:paraId="6B8DF6A6" w14:textId="77777777" w:rsidR="00D611A7" w:rsidRPr="00C425DA" w:rsidRDefault="00D611A7" w:rsidP="00D611A7">
      <w:pPr>
        <w:jc w:val="both"/>
        <w:rPr>
          <w:rFonts w:ascii="Arial" w:hAnsi="Arial" w:cs="Arial"/>
          <w:sz w:val="22"/>
          <w:szCs w:val="22"/>
        </w:rPr>
      </w:pPr>
      <w:r w:rsidRPr="00C425DA">
        <w:rPr>
          <w:rFonts w:ascii="Arial" w:hAnsi="Arial" w:cs="Arial"/>
          <w:sz w:val="22"/>
          <w:szCs w:val="22"/>
        </w:rPr>
        <w:t>Il s’agit d’un accord-cadre à bons de commande (par commodité dans le présent document, nommé : « ordres de service ».</w:t>
      </w:r>
    </w:p>
    <w:p w14:paraId="403C2D59" w14:textId="77777777" w:rsidR="00D611A7" w:rsidRPr="00EC4660" w:rsidRDefault="00D611A7" w:rsidP="00D611A7">
      <w:pPr>
        <w:jc w:val="both"/>
        <w:rPr>
          <w:rFonts w:ascii="Arial" w:hAnsi="Arial" w:cs="Arial"/>
        </w:rPr>
      </w:pPr>
    </w:p>
    <w:p w14:paraId="0A316DDF" w14:textId="2BD74E23" w:rsidR="00C57F5F" w:rsidRPr="00C57F5F" w:rsidRDefault="00D611A7" w:rsidP="00C57F5F">
      <w:pPr>
        <w:pStyle w:val="Paragraphedeliste"/>
        <w:keepNext/>
        <w:keepLines/>
        <w:numPr>
          <w:ilvl w:val="1"/>
          <w:numId w:val="4"/>
        </w:numPr>
        <w:tabs>
          <w:tab w:val="left" w:pos="1134"/>
        </w:tabs>
        <w:jc w:val="both"/>
        <w:outlineLvl w:val="1"/>
        <w:rPr>
          <w:rFonts w:ascii="Arial" w:hAnsi="Arial" w:cs="Arial"/>
          <w:sz w:val="22"/>
          <w:szCs w:val="22"/>
        </w:rPr>
      </w:pPr>
      <w:bookmarkStart w:id="48" w:name="_Toc207109933"/>
      <w:r w:rsidRPr="00C57F5F">
        <w:rPr>
          <w:rFonts w:ascii="Arial" w:hAnsi="Arial" w:cs="Arial"/>
          <w:sz w:val="22"/>
          <w:szCs w:val="22"/>
        </w:rPr>
        <w:t>Prix unitaire des prestations</w:t>
      </w:r>
      <w:r w:rsidR="00C57F5F">
        <w:rPr>
          <w:rFonts w:ascii="Arial" w:hAnsi="Arial" w:cs="Arial"/>
          <w:sz w:val="22"/>
          <w:szCs w:val="22"/>
        </w:rPr>
        <w:t xml:space="preserve"> : </w:t>
      </w:r>
      <w:r w:rsidR="00C57F5F" w:rsidRPr="00C57F5F">
        <w:rPr>
          <w:rFonts w:ascii="Arial" w:hAnsi="Arial" w:cs="Arial"/>
          <w:sz w:val="22"/>
          <w:szCs w:val="22"/>
        </w:rPr>
        <w:t>Prestations réglementées et honoraires complémentaires</w:t>
      </w:r>
      <w:bookmarkEnd w:id="48"/>
    </w:p>
    <w:p w14:paraId="4395032C" w14:textId="15A126A4" w:rsidR="00B07B2B" w:rsidRDefault="00C57F5F" w:rsidP="00C57F5F">
      <w:pPr>
        <w:pStyle w:val="NormalWeb"/>
        <w:rPr>
          <w:rFonts w:ascii="Arial" w:hAnsi="Arial" w:cs="Arial"/>
          <w:sz w:val="22"/>
          <w:szCs w:val="22"/>
        </w:rPr>
      </w:pPr>
      <w:r w:rsidRPr="00C57F5F">
        <w:rPr>
          <w:rFonts w:ascii="Arial" w:hAnsi="Arial" w:cs="Arial"/>
          <w:sz w:val="22"/>
          <w:szCs w:val="22"/>
        </w:rPr>
        <w:t>Certaines prestations font l’objet d’un tarif réglementé. Des honoraires supplémentaires peuvent être appliqués en fonction de la complexité du dossier ou des frais engagés.</w:t>
      </w:r>
    </w:p>
    <w:p w14:paraId="62542CBB" w14:textId="4A67D645" w:rsidR="00420B3F" w:rsidRDefault="00420B3F" w:rsidP="00C57F5F">
      <w:pPr>
        <w:pStyle w:val="NormalWeb"/>
        <w:rPr>
          <w:rFonts w:ascii="Arial" w:hAnsi="Arial" w:cs="Arial"/>
          <w:sz w:val="22"/>
          <w:szCs w:val="22"/>
        </w:rPr>
      </w:pPr>
    </w:p>
    <w:p w14:paraId="0C93EE76" w14:textId="14BF4DFC" w:rsidR="00420B3F" w:rsidRDefault="00420B3F" w:rsidP="00C57F5F">
      <w:pPr>
        <w:pStyle w:val="NormalWeb"/>
        <w:rPr>
          <w:rFonts w:ascii="Arial" w:hAnsi="Arial" w:cs="Arial"/>
          <w:sz w:val="22"/>
          <w:szCs w:val="22"/>
        </w:rPr>
      </w:pPr>
    </w:p>
    <w:p w14:paraId="0A1F7A4B" w14:textId="130902D3" w:rsidR="00420B3F" w:rsidRDefault="00420B3F" w:rsidP="00C57F5F">
      <w:pPr>
        <w:pStyle w:val="NormalWeb"/>
        <w:rPr>
          <w:rFonts w:ascii="Arial" w:hAnsi="Arial" w:cs="Arial"/>
          <w:sz w:val="22"/>
          <w:szCs w:val="22"/>
        </w:rPr>
      </w:pPr>
    </w:p>
    <w:p w14:paraId="5BBE0502" w14:textId="5ABE8463" w:rsidR="00420B3F" w:rsidRDefault="00420B3F" w:rsidP="00C57F5F">
      <w:pPr>
        <w:pStyle w:val="NormalWeb"/>
        <w:rPr>
          <w:rFonts w:ascii="Arial" w:hAnsi="Arial" w:cs="Arial"/>
          <w:sz w:val="22"/>
          <w:szCs w:val="22"/>
        </w:rPr>
      </w:pPr>
    </w:p>
    <w:p w14:paraId="59E9C1C6" w14:textId="77777777" w:rsidR="00420B3F" w:rsidRPr="00C57F5F" w:rsidRDefault="00420B3F" w:rsidP="00C57F5F">
      <w:pPr>
        <w:pStyle w:val="NormalWeb"/>
        <w:rPr>
          <w:rFonts w:ascii="Arial" w:hAnsi="Arial" w:cs="Arial"/>
          <w:sz w:val="22"/>
          <w:szCs w:val="22"/>
        </w:rPr>
      </w:pPr>
    </w:p>
    <w:sdt>
      <w:sdtPr>
        <w:rPr>
          <w:rFonts w:ascii="Arial" w:hAnsi="Arial" w:cs="Arial"/>
          <w:b/>
          <w:sz w:val="16"/>
          <w:szCs w:val="16"/>
        </w:rPr>
        <w:id w:val="-1258750417"/>
        <w:placeholder>
          <w:docPart w:val="DefaultPlaceholder_-1854013440"/>
        </w:placeholder>
      </w:sdtPr>
      <w:sdtEndPr>
        <w:rPr>
          <w:b w:val="0"/>
        </w:rPr>
      </w:sdtEndPr>
      <w:sdtContent>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58"/>
            <w:gridCol w:w="1284"/>
            <w:gridCol w:w="1839"/>
            <w:gridCol w:w="656"/>
            <w:gridCol w:w="961"/>
            <w:gridCol w:w="1259"/>
            <w:gridCol w:w="1372"/>
          </w:tblGrid>
          <w:tr w:rsidR="00C57F5F" w:rsidRPr="00680087" w14:paraId="2055E67D" w14:textId="77777777" w:rsidTr="00C57F5F">
            <w:trPr>
              <w:tblHeader/>
              <w:tblCellSpacing w:w="15" w:type="dxa"/>
            </w:trPr>
            <w:tc>
              <w:tcPr>
                <w:tcW w:w="0" w:type="auto"/>
                <w:vAlign w:val="center"/>
                <w:hideMark/>
              </w:tcPr>
              <w:p w14:paraId="23B052B0" w14:textId="7C977BFE" w:rsidR="00C57F5F" w:rsidRPr="00680087" w:rsidRDefault="00C57F5F">
                <w:pPr>
                  <w:jc w:val="center"/>
                  <w:rPr>
                    <w:rFonts w:ascii="Arial" w:hAnsi="Arial" w:cs="Arial"/>
                    <w:sz w:val="16"/>
                    <w:szCs w:val="16"/>
                  </w:rPr>
                </w:pPr>
                <w:r w:rsidRPr="00680087">
                  <w:rPr>
                    <w:rFonts w:ascii="Arial" w:hAnsi="Arial" w:cs="Arial"/>
                    <w:b/>
                    <w:sz w:val="16"/>
                    <w:szCs w:val="16"/>
                  </w:rPr>
                  <w:t>PRESTATION</w:t>
                </w:r>
              </w:p>
            </w:tc>
            <w:tc>
              <w:tcPr>
                <w:tcW w:w="0" w:type="auto"/>
                <w:vAlign w:val="center"/>
                <w:hideMark/>
              </w:tcPr>
              <w:p w14:paraId="3E60FBFC" w14:textId="77777777" w:rsidR="00C57F5F" w:rsidRPr="00680087" w:rsidRDefault="00C57F5F">
                <w:pPr>
                  <w:jc w:val="center"/>
                  <w:rPr>
                    <w:rFonts w:ascii="Arial" w:hAnsi="Arial" w:cs="Arial"/>
                    <w:sz w:val="16"/>
                    <w:szCs w:val="16"/>
                  </w:rPr>
                </w:pPr>
                <w:r w:rsidRPr="00680087">
                  <w:rPr>
                    <w:rFonts w:ascii="Arial" w:hAnsi="Arial" w:cs="Arial"/>
                    <w:b/>
                    <w:sz w:val="16"/>
                    <w:szCs w:val="16"/>
                  </w:rPr>
                  <w:t>PRIX TTC RÉGLEMENTÉ</w:t>
                </w:r>
              </w:p>
            </w:tc>
            <w:tc>
              <w:tcPr>
                <w:tcW w:w="0" w:type="auto"/>
                <w:vAlign w:val="center"/>
                <w:hideMark/>
              </w:tcPr>
              <w:p w14:paraId="29AFC86B" w14:textId="77777777" w:rsidR="00C57F5F" w:rsidRPr="00680087" w:rsidRDefault="00C57F5F">
                <w:pPr>
                  <w:jc w:val="center"/>
                  <w:rPr>
                    <w:rFonts w:ascii="Arial" w:hAnsi="Arial" w:cs="Arial"/>
                    <w:sz w:val="16"/>
                    <w:szCs w:val="16"/>
                  </w:rPr>
                </w:pPr>
                <w:r w:rsidRPr="00680087">
                  <w:rPr>
                    <w:rFonts w:ascii="Arial" w:hAnsi="Arial" w:cs="Arial"/>
                    <w:b/>
                    <w:sz w:val="16"/>
                    <w:szCs w:val="16"/>
                  </w:rPr>
                  <w:t>HONORAIRES SUPPLÉMENTAIRES TTC</w:t>
                </w:r>
              </w:p>
            </w:tc>
            <w:tc>
              <w:tcPr>
                <w:tcW w:w="0" w:type="auto"/>
                <w:vAlign w:val="center"/>
                <w:hideMark/>
              </w:tcPr>
              <w:p w14:paraId="57A86A7D" w14:textId="77777777" w:rsidR="00C57F5F" w:rsidRPr="00680087" w:rsidRDefault="00C57F5F">
                <w:pPr>
                  <w:jc w:val="center"/>
                  <w:rPr>
                    <w:rFonts w:ascii="Arial" w:hAnsi="Arial" w:cs="Arial"/>
                    <w:sz w:val="16"/>
                    <w:szCs w:val="16"/>
                  </w:rPr>
                </w:pPr>
                <w:r w:rsidRPr="00680087">
                  <w:rPr>
                    <w:rFonts w:ascii="Arial" w:hAnsi="Arial" w:cs="Arial"/>
                    <w:b/>
                    <w:sz w:val="16"/>
                    <w:szCs w:val="16"/>
                  </w:rPr>
                  <w:t>TOTAL TTC</w:t>
                </w:r>
              </w:p>
            </w:tc>
            <w:tc>
              <w:tcPr>
                <w:tcW w:w="0" w:type="auto"/>
                <w:vAlign w:val="center"/>
                <w:hideMark/>
              </w:tcPr>
              <w:p w14:paraId="730A3165" w14:textId="77777777" w:rsidR="00C57F5F" w:rsidRPr="00680087" w:rsidRDefault="00C57F5F">
                <w:pPr>
                  <w:jc w:val="center"/>
                  <w:rPr>
                    <w:rFonts w:ascii="Arial" w:hAnsi="Arial" w:cs="Arial"/>
                    <w:sz w:val="16"/>
                    <w:szCs w:val="16"/>
                  </w:rPr>
                </w:pPr>
                <w:r w:rsidRPr="00680087">
                  <w:rPr>
                    <w:rFonts w:ascii="Arial" w:hAnsi="Arial" w:cs="Arial"/>
                    <w:b/>
                    <w:sz w:val="16"/>
                    <w:szCs w:val="16"/>
                  </w:rPr>
                  <w:t>DÉLAI DE PRISE EN CHARGE</w:t>
                </w:r>
              </w:p>
            </w:tc>
            <w:tc>
              <w:tcPr>
                <w:tcW w:w="0" w:type="auto"/>
                <w:vAlign w:val="center"/>
                <w:hideMark/>
              </w:tcPr>
              <w:p w14:paraId="6915F6C9" w14:textId="77777777" w:rsidR="00C57F5F" w:rsidRPr="00680087" w:rsidRDefault="00C57F5F">
                <w:pPr>
                  <w:jc w:val="center"/>
                  <w:rPr>
                    <w:rFonts w:ascii="Arial" w:hAnsi="Arial" w:cs="Arial"/>
                    <w:sz w:val="16"/>
                    <w:szCs w:val="16"/>
                  </w:rPr>
                </w:pPr>
                <w:r w:rsidRPr="00680087">
                  <w:rPr>
                    <w:rFonts w:ascii="Arial" w:hAnsi="Arial" w:cs="Arial"/>
                    <w:b/>
                    <w:sz w:val="16"/>
                    <w:szCs w:val="16"/>
                  </w:rPr>
                  <w:t>DÉLAI DE RÉALISATION</w:t>
                </w:r>
              </w:p>
            </w:tc>
            <w:tc>
              <w:tcPr>
                <w:tcW w:w="0" w:type="auto"/>
                <w:vAlign w:val="center"/>
                <w:hideMark/>
              </w:tcPr>
              <w:p w14:paraId="0AA96A0B" w14:textId="77777777" w:rsidR="00C57F5F" w:rsidRPr="00680087" w:rsidRDefault="00C57F5F">
                <w:pPr>
                  <w:jc w:val="center"/>
                  <w:rPr>
                    <w:rFonts w:ascii="Arial" w:hAnsi="Arial" w:cs="Arial"/>
                    <w:sz w:val="16"/>
                    <w:szCs w:val="16"/>
                  </w:rPr>
                </w:pPr>
                <w:r w:rsidRPr="00680087">
                  <w:rPr>
                    <w:rFonts w:ascii="Arial" w:hAnsi="Arial" w:cs="Arial"/>
                    <w:b/>
                    <w:sz w:val="16"/>
                    <w:szCs w:val="16"/>
                  </w:rPr>
                  <w:t>DÉLAI DE RESTITUTION DES FONDS</w:t>
                </w:r>
              </w:p>
            </w:tc>
          </w:tr>
          <w:tr w:rsidR="00C57F5F" w:rsidRPr="00680087" w14:paraId="0EB62114" w14:textId="77777777" w:rsidTr="00C57F5F">
            <w:trPr>
              <w:tblCellSpacing w:w="15" w:type="dxa"/>
            </w:trPr>
            <w:tc>
              <w:tcPr>
                <w:tcW w:w="0" w:type="auto"/>
                <w:vAlign w:val="center"/>
                <w:hideMark/>
              </w:tcPr>
              <w:p w14:paraId="1A780F9F" w14:textId="77777777" w:rsidR="00C57F5F" w:rsidRPr="00680087" w:rsidRDefault="00C57F5F">
                <w:pPr>
                  <w:rPr>
                    <w:rFonts w:ascii="Arial" w:hAnsi="Arial" w:cs="Arial"/>
                    <w:sz w:val="16"/>
                    <w:szCs w:val="16"/>
                  </w:rPr>
                </w:pPr>
                <w:r w:rsidRPr="00680087">
                  <w:rPr>
                    <w:rFonts w:ascii="Arial" w:hAnsi="Arial" w:cs="Arial"/>
                    <w:sz w:val="16"/>
                    <w:szCs w:val="16"/>
                  </w:rPr>
                  <w:t xml:space="preserve">Saisie attribution (reflet </w:t>
                </w:r>
                <w:proofErr w:type="spellStart"/>
                <w:r w:rsidRPr="00680087">
                  <w:rPr>
                    <w:rFonts w:ascii="Arial" w:hAnsi="Arial" w:cs="Arial"/>
                    <w:sz w:val="16"/>
                    <w:szCs w:val="16"/>
                  </w:rPr>
                  <w:t>Ficoba</w:t>
                </w:r>
                <w:proofErr w:type="spellEnd"/>
                <w:r w:rsidRPr="00680087">
                  <w:rPr>
                    <w:rFonts w:ascii="Arial" w:hAnsi="Arial" w:cs="Arial"/>
                    <w:sz w:val="16"/>
                    <w:szCs w:val="16"/>
                  </w:rPr>
                  <w:t xml:space="preserve"> fourni par la CPAM)</w:t>
                </w:r>
              </w:p>
            </w:tc>
            <w:tc>
              <w:tcPr>
                <w:tcW w:w="0" w:type="auto"/>
                <w:vAlign w:val="center"/>
                <w:hideMark/>
              </w:tcPr>
              <w:p w14:paraId="0AFC01CF" w14:textId="3AC560AA" w:rsidR="00C57F5F" w:rsidRPr="00680087" w:rsidRDefault="00C57F5F">
                <w:pPr>
                  <w:rPr>
                    <w:rFonts w:ascii="Arial" w:hAnsi="Arial" w:cs="Arial"/>
                    <w:sz w:val="16"/>
                    <w:szCs w:val="16"/>
                  </w:rPr>
                </w:pPr>
                <w:r w:rsidRPr="00680087">
                  <w:rPr>
                    <w:rFonts w:ascii="Arial" w:hAnsi="Arial" w:cs="Arial"/>
                    <w:sz w:val="16"/>
                    <w:szCs w:val="16"/>
                  </w:rPr>
                  <w:t>€</w:t>
                </w:r>
                <w:r w:rsidR="009771C0">
                  <w:rPr>
                    <w:rFonts w:ascii="Arial" w:hAnsi="Arial" w:cs="Arial"/>
                    <w:sz w:val="16"/>
                    <w:szCs w:val="16"/>
                  </w:rPr>
                  <w:t>...</w:t>
                </w:r>
              </w:p>
            </w:tc>
            <w:tc>
              <w:tcPr>
                <w:tcW w:w="0" w:type="auto"/>
                <w:vAlign w:val="center"/>
                <w:hideMark/>
              </w:tcPr>
              <w:p w14:paraId="00DE1AC6" w14:textId="25DB3F03" w:rsidR="00C57F5F" w:rsidRPr="00680087" w:rsidRDefault="00C57F5F">
                <w:pPr>
                  <w:rPr>
                    <w:rFonts w:ascii="Arial" w:hAnsi="Arial" w:cs="Arial"/>
                    <w:sz w:val="16"/>
                    <w:szCs w:val="16"/>
                  </w:rPr>
                </w:pPr>
                <w:r w:rsidRPr="00680087">
                  <w:rPr>
                    <w:rFonts w:ascii="Arial" w:hAnsi="Arial" w:cs="Arial"/>
                    <w:sz w:val="16"/>
                    <w:szCs w:val="16"/>
                  </w:rPr>
                  <w:t>€</w:t>
                </w:r>
                <w:r w:rsidR="009771C0">
                  <w:rPr>
                    <w:rFonts w:ascii="Arial" w:hAnsi="Arial" w:cs="Arial"/>
                    <w:sz w:val="16"/>
                    <w:szCs w:val="16"/>
                  </w:rPr>
                  <w:t>...</w:t>
                </w:r>
              </w:p>
            </w:tc>
            <w:tc>
              <w:tcPr>
                <w:tcW w:w="0" w:type="auto"/>
                <w:vAlign w:val="center"/>
                <w:hideMark/>
              </w:tcPr>
              <w:p w14:paraId="63B5D6B9" w14:textId="7FCC50F1" w:rsidR="00C57F5F" w:rsidRPr="00680087" w:rsidRDefault="00C57F5F">
                <w:pPr>
                  <w:rPr>
                    <w:rFonts w:ascii="Arial" w:hAnsi="Arial" w:cs="Arial"/>
                    <w:sz w:val="16"/>
                    <w:szCs w:val="16"/>
                  </w:rPr>
                </w:pPr>
                <w:r w:rsidRPr="00680087">
                  <w:rPr>
                    <w:rFonts w:ascii="Arial" w:hAnsi="Arial" w:cs="Arial"/>
                    <w:sz w:val="16"/>
                    <w:szCs w:val="16"/>
                  </w:rPr>
                  <w:t>€</w:t>
                </w:r>
                <w:r w:rsidR="009771C0">
                  <w:rPr>
                    <w:rFonts w:ascii="Arial" w:hAnsi="Arial" w:cs="Arial"/>
                    <w:sz w:val="16"/>
                    <w:szCs w:val="16"/>
                  </w:rPr>
                  <w:t>...</w:t>
                </w:r>
              </w:p>
            </w:tc>
            <w:tc>
              <w:tcPr>
                <w:tcW w:w="0" w:type="auto"/>
                <w:vAlign w:val="center"/>
                <w:hideMark/>
              </w:tcPr>
              <w:p w14:paraId="51FB6B45" w14:textId="1A855254" w:rsidR="00C57F5F" w:rsidRPr="00680087" w:rsidRDefault="00462B2C">
                <w:pPr>
                  <w:rPr>
                    <w:rFonts w:ascii="Arial" w:hAnsi="Arial" w:cs="Arial"/>
                    <w:sz w:val="16"/>
                    <w:szCs w:val="16"/>
                  </w:rPr>
                </w:pPr>
                <w:r>
                  <w:rPr>
                    <w:rFonts w:ascii="Arial" w:hAnsi="Arial" w:cs="Arial"/>
                    <w:sz w:val="16"/>
                    <w:szCs w:val="16"/>
                  </w:rPr>
                  <w:t>...</w:t>
                </w:r>
              </w:p>
            </w:tc>
            <w:tc>
              <w:tcPr>
                <w:tcW w:w="0" w:type="auto"/>
                <w:vAlign w:val="center"/>
                <w:hideMark/>
              </w:tcPr>
              <w:p w14:paraId="354F293B" w14:textId="73EA2F7A" w:rsidR="00C57F5F" w:rsidRPr="00680087" w:rsidRDefault="00462B2C">
                <w:pPr>
                  <w:rPr>
                    <w:rFonts w:ascii="Arial" w:hAnsi="Arial" w:cs="Arial"/>
                    <w:sz w:val="16"/>
                    <w:szCs w:val="16"/>
                  </w:rPr>
                </w:pPr>
                <w:r>
                  <w:rPr>
                    <w:rFonts w:ascii="Arial" w:hAnsi="Arial" w:cs="Arial"/>
                    <w:sz w:val="16"/>
                    <w:szCs w:val="16"/>
                  </w:rPr>
                  <w:t>...</w:t>
                </w:r>
              </w:p>
            </w:tc>
            <w:tc>
              <w:tcPr>
                <w:tcW w:w="0" w:type="auto"/>
                <w:vAlign w:val="center"/>
                <w:hideMark/>
              </w:tcPr>
              <w:p w14:paraId="38ED9D3E" w14:textId="0D78A967" w:rsidR="00C57F5F" w:rsidRPr="00680087" w:rsidRDefault="00462B2C">
                <w:pPr>
                  <w:rPr>
                    <w:rFonts w:ascii="Arial" w:hAnsi="Arial" w:cs="Arial"/>
                    <w:sz w:val="16"/>
                    <w:szCs w:val="16"/>
                  </w:rPr>
                </w:pPr>
                <w:r>
                  <w:rPr>
                    <w:rFonts w:ascii="Arial" w:hAnsi="Arial" w:cs="Arial"/>
                    <w:sz w:val="16"/>
                    <w:szCs w:val="16"/>
                  </w:rPr>
                  <w:t>...</w:t>
                </w:r>
              </w:p>
            </w:tc>
          </w:tr>
          <w:tr w:rsidR="00046C44" w:rsidRPr="00680087" w14:paraId="1A1BD00D" w14:textId="77777777" w:rsidTr="00AD0935">
            <w:trPr>
              <w:tblCellSpacing w:w="15" w:type="dxa"/>
            </w:trPr>
            <w:tc>
              <w:tcPr>
                <w:tcW w:w="0" w:type="auto"/>
                <w:vAlign w:val="center"/>
                <w:hideMark/>
              </w:tcPr>
              <w:p w14:paraId="7C1FAFAA" w14:textId="77777777" w:rsidR="00046C44" w:rsidRPr="00680087" w:rsidRDefault="00046C44" w:rsidP="00046C44">
                <w:pPr>
                  <w:rPr>
                    <w:rFonts w:ascii="Arial" w:hAnsi="Arial" w:cs="Arial"/>
                    <w:sz w:val="16"/>
                    <w:szCs w:val="16"/>
                  </w:rPr>
                </w:pPr>
                <w:r w:rsidRPr="00680087">
                  <w:rPr>
                    <w:rFonts w:ascii="Arial" w:hAnsi="Arial" w:cs="Arial"/>
                    <w:sz w:val="16"/>
                    <w:szCs w:val="16"/>
                  </w:rPr>
                  <w:t>Rédaction et dépôt de requête</w:t>
                </w:r>
              </w:p>
            </w:tc>
            <w:tc>
              <w:tcPr>
                <w:tcW w:w="0" w:type="auto"/>
                <w:vAlign w:val="center"/>
                <w:hideMark/>
              </w:tcPr>
              <w:p w14:paraId="66A2FDD3" w14:textId="21DEB87D" w:rsidR="00046C44" w:rsidRPr="00680087" w:rsidRDefault="00046C44" w:rsidP="00046C44">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hideMark/>
              </w:tcPr>
              <w:p w14:paraId="15F0653E" w14:textId="6E36DD8A" w:rsidR="00046C44" w:rsidRPr="00680087" w:rsidRDefault="00046C44" w:rsidP="00046C44">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hideMark/>
              </w:tcPr>
              <w:p w14:paraId="4268A9FB" w14:textId="6097D052" w:rsidR="00046C44" w:rsidRPr="00680087" w:rsidRDefault="00046C44" w:rsidP="00046C44">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hideMark/>
              </w:tcPr>
              <w:p w14:paraId="444DCD56" w14:textId="34B489F1" w:rsidR="00046C44" w:rsidRPr="00680087" w:rsidRDefault="00046C44" w:rsidP="00046C44">
                <w:pPr>
                  <w:rPr>
                    <w:rFonts w:ascii="Arial" w:hAnsi="Arial" w:cs="Arial"/>
                    <w:sz w:val="16"/>
                    <w:szCs w:val="16"/>
                  </w:rPr>
                </w:pPr>
                <w:r>
                  <w:rPr>
                    <w:rFonts w:ascii="Arial" w:hAnsi="Arial" w:cs="Arial"/>
                    <w:sz w:val="16"/>
                    <w:szCs w:val="16"/>
                  </w:rPr>
                  <w:t>...</w:t>
                </w:r>
              </w:p>
            </w:tc>
            <w:tc>
              <w:tcPr>
                <w:tcW w:w="0" w:type="auto"/>
                <w:vAlign w:val="center"/>
                <w:hideMark/>
              </w:tcPr>
              <w:p w14:paraId="77CB3D32" w14:textId="4D3968CB" w:rsidR="00046C44" w:rsidRPr="00680087" w:rsidRDefault="00046C44" w:rsidP="00046C44">
                <w:pPr>
                  <w:rPr>
                    <w:rFonts w:ascii="Arial" w:hAnsi="Arial" w:cs="Arial"/>
                    <w:sz w:val="16"/>
                    <w:szCs w:val="16"/>
                  </w:rPr>
                </w:pPr>
                <w:r>
                  <w:rPr>
                    <w:rFonts w:ascii="Arial" w:hAnsi="Arial" w:cs="Arial"/>
                    <w:sz w:val="16"/>
                    <w:szCs w:val="16"/>
                  </w:rPr>
                  <w:t>...</w:t>
                </w:r>
              </w:p>
            </w:tc>
            <w:tc>
              <w:tcPr>
                <w:tcW w:w="0" w:type="auto"/>
                <w:hideMark/>
              </w:tcPr>
              <w:p w14:paraId="4AF7A904" w14:textId="21C6499B" w:rsidR="00046C44" w:rsidRPr="00680087" w:rsidRDefault="00046C44" w:rsidP="00046C44">
                <w:pPr>
                  <w:rPr>
                    <w:rFonts w:ascii="Arial" w:hAnsi="Arial" w:cs="Arial"/>
                    <w:sz w:val="16"/>
                    <w:szCs w:val="16"/>
                  </w:rPr>
                </w:pPr>
                <w:r w:rsidRPr="00BD463D">
                  <w:rPr>
                    <w:rFonts w:ascii="Arial" w:hAnsi="Arial" w:cs="Arial"/>
                    <w:sz w:val="16"/>
                    <w:szCs w:val="16"/>
                  </w:rPr>
                  <w:t>...</w:t>
                </w:r>
              </w:p>
            </w:tc>
          </w:tr>
          <w:tr w:rsidR="00046C44" w:rsidRPr="00680087" w14:paraId="2DF6FE34" w14:textId="77777777" w:rsidTr="00AD0935">
            <w:trPr>
              <w:tblCellSpacing w:w="15" w:type="dxa"/>
            </w:trPr>
            <w:tc>
              <w:tcPr>
                <w:tcW w:w="0" w:type="auto"/>
                <w:vAlign w:val="center"/>
                <w:hideMark/>
              </w:tcPr>
              <w:p w14:paraId="38095525" w14:textId="77777777" w:rsidR="00046C44" w:rsidRPr="00680087" w:rsidRDefault="00046C44" w:rsidP="00046C44">
                <w:pPr>
                  <w:rPr>
                    <w:rFonts w:ascii="Arial" w:hAnsi="Arial" w:cs="Arial"/>
                    <w:sz w:val="16"/>
                    <w:szCs w:val="16"/>
                  </w:rPr>
                </w:pPr>
                <w:r w:rsidRPr="00680087">
                  <w:rPr>
                    <w:rFonts w:ascii="Arial" w:hAnsi="Arial" w:cs="Arial"/>
                    <w:sz w:val="16"/>
                    <w:szCs w:val="16"/>
                  </w:rPr>
                  <w:t>Représentation à l’audience (saisie sur rémunération)</w:t>
                </w:r>
              </w:p>
            </w:tc>
            <w:tc>
              <w:tcPr>
                <w:tcW w:w="0" w:type="auto"/>
                <w:vAlign w:val="center"/>
                <w:hideMark/>
              </w:tcPr>
              <w:p w14:paraId="59143EC9" w14:textId="4A60577B" w:rsidR="00046C44" w:rsidRPr="00680087" w:rsidRDefault="00046C44" w:rsidP="00046C44">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hideMark/>
              </w:tcPr>
              <w:p w14:paraId="78B996C2" w14:textId="06B49862" w:rsidR="00046C44" w:rsidRPr="00680087" w:rsidRDefault="00046C44" w:rsidP="00046C44">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hideMark/>
              </w:tcPr>
              <w:p w14:paraId="02D98658" w14:textId="0741C2B7" w:rsidR="00046C44" w:rsidRPr="00680087" w:rsidRDefault="00046C44" w:rsidP="00046C44">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hideMark/>
              </w:tcPr>
              <w:p w14:paraId="6E0386CD" w14:textId="4C68D48E" w:rsidR="00046C44" w:rsidRPr="00680087" w:rsidRDefault="00046C44" w:rsidP="00046C44">
                <w:pPr>
                  <w:rPr>
                    <w:rFonts w:ascii="Arial" w:hAnsi="Arial" w:cs="Arial"/>
                    <w:sz w:val="16"/>
                    <w:szCs w:val="16"/>
                  </w:rPr>
                </w:pPr>
                <w:r>
                  <w:rPr>
                    <w:rFonts w:ascii="Arial" w:hAnsi="Arial" w:cs="Arial"/>
                    <w:sz w:val="16"/>
                    <w:szCs w:val="16"/>
                  </w:rPr>
                  <w:t>...</w:t>
                </w:r>
              </w:p>
            </w:tc>
            <w:tc>
              <w:tcPr>
                <w:tcW w:w="0" w:type="auto"/>
                <w:vAlign w:val="center"/>
                <w:hideMark/>
              </w:tcPr>
              <w:p w14:paraId="18576675" w14:textId="4C55F598" w:rsidR="00046C44" w:rsidRPr="00680087" w:rsidRDefault="00046C44" w:rsidP="00046C44">
                <w:pPr>
                  <w:rPr>
                    <w:rFonts w:ascii="Arial" w:hAnsi="Arial" w:cs="Arial"/>
                    <w:sz w:val="16"/>
                    <w:szCs w:val="16"/>
                  </w:rPr>
                </w:pPr>
                <w:r>
                  <w:rPr>
                    <w:rFonts w:ascii="Arial" w:hAnsi="Arial" w:cs="Arial"/>
                    <w:sz w:val="16"/>
                    <w:szCs w:val="16"/>
                  </w:rPr>
                  <w:t>...</w:t>
                </w:r>
              </w:p>
            </w:tc>
            <w:tc>
              <w:tcPr>
                <w:tcW w:w="0" w:type="auto"/>
                <w:hideMark/>
              </w:tcPr>
              <w:p w14:paraId="6C0243FC" w14:textId="3024CAB6" w:rsidR="00046C44" w:rsidRPr="00680087" w:rsidRDefault="00046C44" w:rsidP="00046C44">
                <w:pPr>
                  <w:rPr>
                    <w:rFonts w:ascii="Arial" w:hAnsi="Arial" w:cs="Arial"/>
                    <w:sz w:val="16"/>
                    <w:szCs w:val="16"/>
                  </w:rPr>
                </w:pPr>
                <w:r w:rsidRPr="00BD463D">
                  <w:rPr>
                    <w:rFonts w:ascii="Arial" w:hAnsi="Arial" w:cs="Arial"/>
                    <w:sz w:val="16"/>
                    <w:szCs w:val="16"/>
                  </w:rPr>
                  <w:t>...</w:t>
                </w:r>
              </w:p>
            </w:tc>
          </w:tr>
          <w:tr w:rsidR="00C57F5F" w:rsidRPr="00680087" w14:paraId="299F00E2" w14:textId="77777777" w:rsidTr="00C57F5F">
            <w:trPr>
              <w:tblCellSpacing w:w="15" w:type="dxa"/>
            </w:trPr>
            <w:tc>
              <w:tcPr>
                <w:tcW w:w="0" w:type="auto"/>
                <w:vAlign w:val="center"/>
                <w:hideMark/>
              </w:tcPr>
              <w:p w14:paraId="7782DAD7" w14:textId="77777777" w:rsidR="00C57F5F" w:rsidRPr="00680087" w:rsidRDefault="00C57F5F">
                <w:pPr>
                  <w:rPr>
                    <w:rFonts w:ascii="Arial" w:hAnsi="Arial" w:cs="Arial"/>
                    <w:sz w:val="16"/>
                    <w:szCs w:val="16"/>
                  </w:rPr>
                </w:pPr>
                <w:r w:rsidRPr="00680087">
                  <w:rPr>
                    <w:rFonts w:ascii="Arial" w:hAnsi="Arial" w:cs="Arial"/>
                    <w:sz w:val="16"/>
                    <w:szCs w:val="16"/>
                  </w:rPr>
                  <w:t>Saisie vente (commandement de payer, courrier, présentation, inventaire)</w:t>
                </w:r>
              </w:p>
            </w:tc>
            <w:tc>
              <w:tcPr>
                <w:tcW w:w="0" w:type="auto"/>
                <w:vAlign w:val="center"/>
                <w:hideMark/>
              </w:tcPr>
              <w:p w14:paraId="72127505" w14:textId="6890B0D0" w:rsidR="00C57F5F" w:rsidRPr="00680087" w:rsidRDefault="00C57F5F">
                <w:pPr>
                  <w:rPr>
                    <w:rFonts w:ascii="Arial" w:hAnsi="Arial" w:cs="Arial"/>
                    <w:sz w:val="16"/>
                    <w:szCs w:val="16"/>
                  </w:rPr>
                </w:pPr>
                <w:r w:rsidRPr="00680087">
                  <w:rPr>
                    <w:rFonts w:ascii="Arial" w:hAnsi="Arial" w:cs="Arial"/>
                    <w:sz w:val="16"/>
                    <w:szCs w:val="16"/>
                  </w:rPr>
                  <w:t>€</w:t>
                </w:r>
                <w:r w:rsidR="009771C0">
                  <w:rPr>
                    <w:rFonts w:ascii="Arial" w:hAnsi="Arial" w:cs="Arial"/>
                    <w:sz w:val="16"/>
                    <w:szCs w:val="16"/>
                  </w:rPr>
                  <w:t>...</w:t>
                </w:r>
              </w:p>
            </w:tc>
            <w:tc>
              <w:tcPr>
                <w:tcW w:w="0" w:type="auto"/>
                <w:vAlign w:val="center"/>
                <w:hideMark/>
              </w:tcPr>
              <w:p w14:paraId="49203807" w14:textId="437B52D7" w:rsidR="00C57F5F" w:rsidRPr="00680087" w:rsidRDefault="00C57F5F">
                <w:pPr>
                  <w:rPr>
                    <w:rFonts w:ascii="Arial" w:hAnsi="Arial" w:cs="Arial"/>
                    <w:sz w:val="16"/>
                    <w:szCs w:val="16"/>
                  </w:rPr>
                </w:pPr>
                <w:r w:rsidRPr="00680087">
                  <w:rPr>
                    <w:rFonts w:ascii="Arial" w:hAnsi="Arial" w:cs="Arial"/>
                    <w:sz w:val="16"/>
                    <w:szCs w:val="16"/>
                  </w:rPr>
                  <w:t>€</w:t>
                </w:r>
                <w:r w:rsidR="009771C0">
                  <w:rPr>
                    <w:rFonts w:ascii="Arial" w:hAnsi="Arial" w:cs="Arial"/>
                    <w:sz w:val="16"/>
                    <w:szCs w:val="16"/>
                  </w:rPr>
                  <w:t>...</w:t>
                </w:r>
              </w:p>
            </w:tc>
            <w:tc>
              <w:tcPr>
                <w:tcW w:w="0" w:type="auto"/>
                <w:vAlign w:val="center"/>
                <w:hideMark/>
              </w:tcPr>
              <w:p w14:paraId="74123E14" w14:textId="608203F0" w:rsidR="00C57F5F" w:rsidRPr="00680087" w:rsidRDefault="00C57F5F">
                <w:pPr>
                  <w:rPr>
                    <w:rFonts w:ascii="Arial" w:hAnsi="Arial" w:cs="Arial"/>
                    <w:sz w:val="16"/>
                    <w:szCs w:val="16"/>
                  </w:rPr>
                </w:pPr>
                <w:r w:rsidRPr="00680087">
                  <w:rPr>
                    <w:rFonts w:ascii="Arial" w:hAnsi="Arial" w:cs="Arial"/>
                    <w:sz w:val="16"/>
                    <w:szCs w:val="16"/>
                  </w:rPr>
                  <w:t>€</w:t>
                </w:r>
                <w:r w:rsidR="009771C0">
                  <w:rPr>
                    <w:rFonts w:ascii="Arial" w:hAnsi="Arial" w:cs="Arial"/>
                    <w:sz w:val="16"/>
                    <w:szCs w:val="16"/>
                  </w:rPr>
                  <w:t>...</w:t>
                </w:r>
              </w:p>
            </w:tc>
            <w:tc>
              <w:tcPr>
                <w:tcW w:w="0" w:type="auto"/>
                <w:vAlign w:val="center"/>
                <w:hideMark/>
              </w:tcPr>
              <w:p w14:paraId="7AE487CA" w14:textId="4B0C6877" w:rsidR="00C57F5F" w:rsidRPr="00680087" w:rsidRDefault="00462B2C">
                <w:pPr>
                  <w:rPr>
                    <w:rFonts w:ascii="Arial" w:hAnsi="Arial" w:cs="Arial"/>
                    <w:sz w:val="16"/>
                    <w:szCs w:val="16"/>
                  </w:rPr>
                </w:pPr>
                <w:r>
                  <w:rPr>
                    <w:rFonts w:ascii="Arial" w:hAnsi="Arial" w:cs="Arial"/>
                    <w:sz w:val="16"/>
                    <w:szCs w:val="16"/>
                  </w:rPr>
                  <w:t>...</w:t>
                </w:r>
              </w:p>
            </w:tc>
            <w:tc>
              <w:tcPr>
                <w:tcW w:w="0" w:type="auto"/>
                <w:vAlign w:val="center"/>
                <w:hideMark/>
              </w:tcPr>
              <w:p w14:paraId="2C3A3A68" w14:textId="5650EE57" w:rsidR="00C57F5F" w:rsidRPr="00680087" w:rsidRDefault="00462B2C">
                <w:pPr>
                  <w:rPr>
                    <w:rFonts w:ascii="Arial" w:hAnsi="Arial" w:cs="Arial"/>
                    <w:sz w:val="16"/>
                    <w:szCs w:val="16"/>
                  </w:rPr>
                </w:pPr>
                <w:r>
                  <w:rPr>
                    <w:rFonts w:ascii="Arial" w:hAnsi="Arial" w:cs="Arial"/>
                    <w:sz w:val="16"/>
                    <w:szCs w:val="16"/>
                  </w:rPr>
                  <w:t>...</w:t>
                </w:r>
              </w:p>
            </w:tc>
            <w:tc>
              <w:tcPr>
                <w:tcW w:w="0" w:type="auto"/>
                <w:vAlign w:val="center"/>
                <w:hideMark/>
              </w:tcPr>
              <w:p w14:paraId="50DF8285" w14:textId="6D3706E8" w:rsidR="00C57F5F" w:rsidRPr="00680087" w:rsidRDefault="00462B2C">
                <w:pPr>
                  <w:rPr>
                    <w:rFonts w:ascii="Arial" w:hAnsi="Arial" w:cs="Arial"/>
                    <w:sz w:val="16"/>
                    <w:szCs w:val="16"/>
                  </w:rPr>
                </w:pPr>
                <w:r>
                  <w:rPr>
                    <w:rFonts w:ascii="Arial" w:hAnsi="Arial" w:cs="Arial"/>
                    <w:sz w:val="16"/>
                    <w:szCs w:val="16"/>
                  </w:rPr>
                  <w:t>...</w:t>
                </w:r>
              </w:p>
            </w:tc>
          </w:tr>
          <w:tr w:rsidR="00046C44" w:rsidRPr="00680087" w14:paraId="453D5442" w14:textId="77777777" w:rsidTr="00AD0935">
            <w:trPr>
              <w:tblCellSpacing w:w="15" w:type="dxa"/>
            </w:trPr>
            <w:tc>
              <w:tcPr>
                <w:tcW w:w="0" w:type="auto"/>
                <w:vAlign w:val="center"/>
                <w:hideMark/>
              </w:tcPr>
              <w:p w14:paraId="53F1AC67" w14:textId="77777777" w:rsidR="00046C44" w:rsidRPr="00680087" w:rsidRDefault="00046C44" w:rsidP="00046C44">
                <w:pPr>
                  <w:rPr>
                    <w:rFonts w:ascii="Arial" w:hAnsi="Arial" w:cs="Arial"/>
                    <w:sz w:val="16"/>
                    <w:szCs w:val="16"/>
                  </w:rPr>
                </w:pPr>
                <w:r w:rsidRPr="00680087">
                  <w:rPr>
                    <w:rFonts w:ascii="Arial" w:hAnsi="Arial" w:cs="Arial"/>
                    <w:sz w:val="16"/>
                    <w:szCs w:val="16"/>
                  </w:rPr>
                  <w:t>Prise d’hypothèque (relevé cadastral fourni par la CPAM)</w:t>
                </w:r>
              </w:p>
            </w:tc>
            <w:tc>
              <w:tcPr>
                <w:tcW w:w="0" w:type="auto"/>
                <w:vAlign w:val="center"/>
                <w:hideMark/>
              </w:tcPr>
              <w:p w14:paraId="796FBE23" w14:textId="3CB60836" w:rsidR="00046C44" w:rsidRPr="00680087" w:rsidRDefault="00046C44" w:rsidP="00046C44">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hideMark/>
              </w:tcPr>
              <w:p w14:paraId="4EDE32EF" w14:textId="14BBAA86" w:rsidR="00046C44" w:rsidRPr="00680087" w:rsidRDefault="00046C44" w:rsidP="00046C44">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hideMark/>
              </w:tcPr>
              <w:p w14:paraId="3D54DC28" w14:textId="7E382A2E" w:rsidR="00046C44" w:rsidRPr="00680087" w:rsidRDefault="00046C44" w:rsidP="00046C44">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hideMark/>
              </w:tcPr>
              <w:p w14:paraId="7B8EC27E" w14:textId="20E8B64F" w:rsidR="00046C44" w:rsidRPr="00680087" w:rsidRDefault="00046C44" w:rsidP="00046C44">
                <w:pPr>
                  <w:rPr>
                    <w:rFonts w:ascii="Arial" w:hAnsi="Arial" w:cs="Arial"/>
                    <w:sz w:val="16"/>
                    <w:szCs w:val="16"/>
                  </w:rPr>
                </w:pPr>
                <w:r>
                  <w:rPr>
                    <w:rFonts w:ascii="Arial" w:hAnsi="Arial" w:cs="Arial"/>
                    <w:sz w:val="16"/>
                    <w:szCs w:val="16"/>
                  </w:rPr>
                  <w:t>...</w:t>
                </w:r>
              </w:p>
            </w:tc>
            <w:tc>
              <w:tcPr>
                <w:tcW w:w="0" w:type="auto"/>
                <w:vAlign w:val="center"/>
                <w:hideMark/>
              </w:tcPr>
              <w:p w14:paraId="2EC8656B" w14:textId="3100D417" w:rsidR="00046C44" w:rsidRPr="00680087" w:rsidRDefault="00046C44" w:rsidP="00046C44">
                <w:pPr>
                  <w:rPr>
                    <w:rFonts w:ascii="Arial" w:hAnsi="Arial" w:cs="Arial"/>
                    <w:sz w:val="16"/>
                    <w:szCs w:val="16"/>
                  </w:rPr>
                </w:pPr>
                <w:r>
                  <w:rPr>
                    <w:rFonts w:ascii="Arial" w:hAnsi="Arial" w:cs="Arial"/>
                    <w:sz w:val="16"/>
                    <w:szCs w:val="16"/>
                  </w:rPr>
                  <w:t>...</w:t>
                </w:r>
              </w:p>
            </w:tc>
            <w:tc>
              <w:tcPr>
                <w:tcW w:w="0" w:type="auto"/>
                <w:hideMark/>
              </w:tcPr>
              <w:p w14:paraId="58E78745" w14:textId="76AE7AD6" w:rsidR="00046C44" w:rsidRPr="00680087" w:rsidRDefault="00046C44" w:rsidP="00046C44">
                <w:pPr>
                  <w:rPr>
                    <w:rFonts w:ascii="Arial" w:hAnsi="Arial" w:cs="Arial"/>
                    <w:sz w:val="16"/>
                    <w:szCs w:val="16"/>
                  </w:rPr>
                </w:pPr>
                <w:r w:rsidRPr="00833EFF">
                  <w:rPr>
                    <w:rFonts w:ascii="Arial" w:hAnsi="Arial" w:cs="Arial"/>
                    <w:sz w:val="16"/>
                    <w:szCs w:val="16"/>
                  </w:rPr>
                  <w:t>...</w:t>
                </w:r>
              </w:p>
            </w:tc>
          </w:tr>
          <w:tr w:rsidR="00046C44" w:rsidRPr="00680087" w14:paraId="7DB6AD70" w14:textId="77777777" w:rsidTr="00AD0935">
            <w:trPr>
              <w:tblCellSpacing w:w="15" w:type="dxa"/>
            </w:trPr>
            <w:tc>
              <w:tcPr>
                <w:tcW w:w="0" w:type="auto"/>
                <w:vAlign w:val="center"/>
                <w:hideMark/>
              </w:tcPr>
              <w:p w14:paraId="5CD63AEC" w14:textId="77777777" w:rsidR="00046C44" w:rsidRPr="00680087" w:rsidRDefault="00046C44" w:rsidP="00046C44">
                <w:pPr>
                  <w:rPr>
                    <w:rFonts w:ascii="Arial" w:hAnsi="Arial" w:cs="Arial"/>
                    <w:sz w:val="16"/>
                    <w:szCs w:val="16"/>
                  </w:rPr>
                </w:pPr>
                <w:r w:rsidRPr="00680087">
                  <w:rPr>
                    <w:rFonts w:ascii="Arial" w:hAnsi="Arial" w:cs="Arial"/>
                    <w:sz w:val="16"/>
                    <w:szCs w:val="16"/>
                  </w:rPr>
                  <w:t>Signification de documents (mise en demeure + contrainte)</w:t>
                </w:r>
              </w:p>
            </w:tc>
            <w:tc>
              <w:tcPr>
                <w:tcW w:w="0" w:type="auto"/>
                <w:vAlign w:val="center"/>
                <w:hideMark/>
              </w:tcPr>
              <w:p w14:paraId="219F4C7F" w14:textId="4E3F9B07" w:rsidR="00046C44" w:rsidRPr="00680087" w:rsidRDefault="00046C44" w:rsidP="00046C44">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hideMark/>
              </w:tcPr>
              <w:p w14:paraId="77467907" w14:textId="0A60DA21" w:rsidR="00046C44" w:rsidRPr="00680087" w:rsidRDefault="00046C44" w:rsidP="00046C44">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hideMark/>
              </w:tcPr>
              <w:p w14:paraId="659DFA07" w14:textId="5D4A7328" w:rsidR="00046C44" w:rsidRPr="00680087" w:rsidRDefault="00046C44" w:rsidP="00046C44">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hideMark/>
              </w:tcPr>
              <w:p w14:paraId="788DBB60" w14:textId="27C420D9" w:rsidR="00046C44" w:rsidRPr="00680087" w:rsidRDefault="00046C44" w:rsidP="00046C44">
                <w:pPr>
                  <w:rPr>
                    <w:rFonts w:ascii="Arial" w:hAnsi="Arial" w:cs="Arial"/>
                    <w:sz w:val="16"/>
                    <w:szCs w:val="16"/>
                  </w:rPr>
                </w:pPr>
                <w:r>
                  <w:rPr>
                    <w:rFonts w:ascii="Arial" w:hAnsi="Arial" w:cs="Arial"/>
                    <w:sz w:val="16"/>
                    <w:szCs w:val="16"/>
                  </w:rPr>
                  <w:t>...</w:t>
                </w:r>
              </w:p>
            </w:tc>
            <w:tc>
              <w:tcPr>
                <w:tcW w:w="0" w:type="auto"/>
                <w:vAlign w:val="center"/>
                <w:hideMark/>
              </w:tcPr>
              <w:p w14:paraId="705A5419" w14:textId="3A08E328" w:rsidR="00046C44" w:rsidRPr="00680087" w:rsidRDefault="00046C44" w:rsidP="00046C44">
                <w:pPr>
                  <w:rPr>
                    <w:rFonts w:ascii="Arial" w:hAnsi="Arial" w:cs="Arial"/>
                    <w:sz w:val="16"/>
                    <w:szCs w:val="16"/>
                  </w:rPr>
                </w:pPr>
                <w:r>
                  <w:rPr>
                    <w:rFonts w:ascii="Arial" w:hAnsi="Arial" w:cs="Arial"/>
                    <w:sz w:val="16"/>
                    <w:szCs w:val="16"/>
                  </w:rPr>
                  <w:t>...</w:t>
                </w:r>
              </w:p>
            </w:tc>
            <w:tc>
              <w:tcPr>
                <w:tcW w:w="0" w:type="auto"/>
                <w:hideMark/>
              </w:tcPr>
              <w:p w14:paraId="54593798" w14:textId="2CD05326" w:rsidR="00046C44" w:rsidRPr="00680087" w:rsidRDefault="00046C44" w:rsidP="00046C44">
                <w:pPr>
                  <w:rPr>
                    <w:rFonts w:ascii="Arial" w:hAnsi="Arial" w:cs="Arial"/>
                    <w:sz w:val="16"/>
                    <w:szCs w:val="16"/>
                  </w:rPr>
                </w:pPr>
                <w:r w:rsidRPr="00833EFF">
                  <w:rPr>
                    <w:rFonts w:ascii="Arial" w:hAnsi="Arial" w:cs="Arial"/>
                    <w:sz w:val="16"/>
                    <w:szCs w:val="16"/>
                  </w:rPr>
                  <w:t>...</w:t>
                </w:r>
              </w:p>
            </w:tc>
          </w:tr>
          <w:tr w:rsidR="00C57F5F" w:rsidRPr="00680087" w14:paraId="2E20536A" w14:textId="77777777" w:rsidTr="00C57F5F">
            <w:trPr>
              <w:tblCellSpacing w:w="15" w:type="dxa"/>
            </w:trPr>
            <w:tc>
              <w:tcPr>
                <w:tcW w:w="0" w:type="auto"/>
                <w:vAlign w:val="center"/>
                <w:hideMark/>
              </w:tcPr>
              <w:p w14:paraId="64289F1E" w14:textId="77777777" w:rsidR="00C57F5F" w:rsidRPr="00680087" w:rsidRDefault="00C57F5F">
                <w:pPr>
                  <w:rPr>
                    <w:rFonts w:ascii="Arial" w:hAnsi="Arial" w:cs="Arial"/>
                    <w:sz w:val="16"/>
                    <w:szCs w:val="16"/>
                  </w:rPr>
                </w:pPr>
                <w:r w:rsidRPr="00680087">
                  <w:rPr>
                    <w:rFonts w:ascii="Arial" w:hAnsi="Arial" w:cs="Arial"/>
                    <w:sz w:val="16"/>
                    <w:szCs w:val="16"/>
                  </w:rPr>
                  <w:t>Menace d’ouverture d’une procédure de redressement judiciaire</w:t>
                </w:r>
              </w:p>
            </w:tc>
            <w:tc>
              <w:tcPr>
                <w:tcW w:w="0" w:type="auto"/>
                <w:vAlign w:val="center"/>
                <w:hideMark/>
              </w:tcPr>
              <w:p w14:paraId="056D1E70" w14:textId="44A3200A" w:rsidR="00C57F5F" w:rsidRPr="00680087" w:rsidRDefault="00C57F5F">
                <w:pPr>
                  <w:rPr>
                    <w:rFonts w:ascii="Arial" w:hAnsi="Arial" w:cs="Arial"/>
                    <w:sz w:val="16"/>
                    <w:szCs w:val="16"/>
                  </w:rPr>
                </w:pPr>
                <w:r w:rsidRPr="00680087">
                  <w:rPr>
                    <w:rFonts w:ascii="Arial" w:hAnsi="Arial" w:cs="Arial"/>
                    <w:sz w:val="16"/>
                    <w:szCs w:val="16"/>
                  </w:rPr>
                  <w:t>€</w:t>
                </w:r>
                <w:r w:rsidR="009771C0">
                  <w:rPr>
                    <w:rFonts w:ascii="Arial" w:hAnsi="Arial" w:cs="Arial"/>
                    <w:sz w:val="16"/>
                    <w:szCs w:val="16"/>
                  </w:rPr>
                  <w:t>...</w:t>
                </w:r>
              </w:p>
            </w:tc>
            <w:tc>
              <w:tcPr>
                <w:tcW w:w="0" w:type="auto"/>
                <w:vAlign w:val="center"/>
                <w:hideMark/>
              </w:tcPr>
              <w:p w14:paraId="46356EAD" w14:textId="44369D82" w:rsidR="00C57F5F" w:rsidRPr="00680087" w:rsidRDefault="00C57F5F">
                <w:pPr>
                  <w:rPr>
                    <w:rFonts w:ascii="Arial" w:hAnsi="Arial" w:cs="Arial"/>
                    <w:sz w:val="16"/>
                    <w:szCs w:val="16"/>
                  </w:rPr>
                </w:pPr>
                <w:r w:rsidRPr="00680087">
                  <w:rPr>
                    <w:rFonts w:ascii="Arial" w:hAnsi="Arial" w:cs="Arial"/>
                    <w:sz w:val="16"/>
                    <w:szCs w:val="16"/>
                  </w:rPr>
                  <w:t>€</w:t>
                </w:r>
                <w:r w:rsidR="009771C0">
                  <w:rPr>
                    <w:rFonts w:ascii="Arial" w:hAnsi="Arial" w:cs="Arial"/>
                    <w:sz w:val="16"/>
                    <w:szCs w:val="16"/>
                  </w:rPr>
                  <w:t>...</w:t>
                </w:r>
              </w:p>
            </w:tc>
            <w:tc>
              <w:tcPr>
                <w:tcW w:w="0" w:type="auto"/>
                <w:vAlign w:val="center"/>
                <w:hideMark/>
              </w:tcPr>
              <w:p w14:paraId="0AE3C156" w14:textId="44C69467" w:rsidR="00C57F5F" w:rsidRPr="00680087" w:rsidRDefault="00C57F5F">
                <w:pPr>
                  <w:rPr>
                    <w:rFonts w:ascii="Arial" w:hAnsi="Arial" w:cs="Arial"/>
                    <w:sz w:val="16"/>
                    <w:szCs w:val="16"/>
                  </w:rPr>
                </w:pPr>
                <w:r w:rsidRPr="00680087">
                  <w:rPr>
                    <w:rFonts w:ascii="Arial" w:hAnsi="Arial" w:cs="Arial"/>
                    <w:sz w:val="16"/>
                    <w:szCs w:val="16"/>
                  </w:rPr>
                  <w:t>€</w:t>
                </w:r>
                <w:r w:rsidR="009771C0">
                  <w:rPr>
                    <w:rFonts w:ascii="Arial" w:hAnsi="Arial" w:cs="Arial"/>
                    <w:sz w:val="16"/>
                    <w:szCs w:val="16"/>
                  </w:rPr>
                  <w:t>...</w:t>
                </w:r>
              </w:p>
            </w:tc>
            <w:tc>
              <w:tcPr>
                <w:tcW w:w="0" w:type="auto"/>
                <w:vAlign w:val="center"/>
                <w:hideMark/>
              </w:tcPr>
              <w:p w14:paraId="5E7CB597" w14:textId="11C9D635" w:rsidR="00C57F5F" w:rsidRPr="00680087" w:rsidRDefault="00CD234B">
                <w:pPr>
                  <w:rPr>
                    <w:rFonts w:ascii="Arial" w:hAnsi="Arial" w:cs="Arial"/>
                    <w:sz w:val="16"/>
                    <w:szCs w:val="16"/>
                  </w:rPr>
                </w:pPr>
                <w:r>
                  <w:rPr>
                    <w:rFonts w:ascii="Arial" w:hAnsi="Arial" w:cs="Arial"/>
                    <w:sz w:val="16"/>
                    <w:szCs w:val="16"/>
                  </w:rPr>
                  <w:t>...</w:t>
                </w:r>
              </w:p>
            </w:tc>
            <w:tc>
              <w:tcPr>
                <w:tcW w:w="0" w:type="auto"/>
                <w:vAlign w:val="center"/>
                <w:hideMark/>
              </w:tcPr>
              <w:p w14:paraId="714F4848" w14:textId="0D08C5AA" w:rsidR="00C57F5F" w:rsidRPr="00680087" w:rsidRDefault="00CD234B">
                <w:pPr>
                  <w:rPr>
                    <w:rFonts w:ascii="Arial" w:hAnsi="Arial" w:cs="Arial"/>
                    <w:sz w:val="16"/>
                    <w:szCs w:val="16"/>
                  </w:rPr>
                </w:pPr>
                <w:r>
                  <w:rPr>
                    <w:rFonts w:ascii="Arial" w:hAnsi="Arial" w:cs="Arial"/>
                    <w:sz w:val="16"/>
                    <w:szCs w:val="16"/>
                  </w:rPr>
                  <w:t>...</w:t>
                </w:r>
              </w:p>
            </w:tc>
            <w:tc>
              <w:tcPr>
                <w:tcW w:w="0" w:type="auto"/>
                <w:vAlign w:val="center"/>
                <w:hideMark/>
              </w:tcPr>
              <w:p w14:paraId="0994D79D" w14:textId="291734D9" w:rsidR="00C57F5F" w:rsidRPr="00680087" w:rsidRDefault="00B94613">
                <w:pPr>
                  <w:rPr>
                    <w:rFonts w:ascii="Arial" w:hAnsi="Arial" w:cs="Arial"/>
                    <w:sz w:val="16"/>
                    <w:szCs w:val="16"/>
                  </w:rPr>
                </w:pPr>
                <w:r>
                  <w:rPr>
                    <w:rFonts w:ascii="Arial" w:hAnsi="Arial" w:cs="Arial"/>
                    <w:sz w:val="16"/>
                    <w:szCs w:val="16"/>
                  </w:rPr>
                  <w:t>...</w:t>
                </w:r>
              </w:p>
            </w:tc>
          </w:tr>
          <w:tr w:rsidR="00046C44" w:rsidRPr="00680087" w14:paraId="25E8F179" w14:textId="77777777" w:rsidTr="00AD0935">
            <w:trPr>
              <w:tblCellSpacing w:w="15" w:type="dxa"/>
            </w:trPr>
            <w:tc>
              <w:tcPr>
                <w:tcW w:w="0" w:type="auto"/>
                <w:vAlign w:val="center"/>
                <w:hideMark/>
              </w:tcPr>
              <w:p w14:paraId="292CD7E2" w14:textId="77777777" w:rsidR="00046C44" w:rsidRPr="00680087" w:rsidRDefault="00046C44" w:rsidP="00046C44">
                <w:pPr>
                  <w:rPr>
                    <w:rFonts w:ascii="Arial" w:hAnsi="Arial" w:cs="Arial"/>
                    <w:sz w:val="16"/>
                    <w:szCs w:val="16"/>
                  </w:rPr>
                </w:pPr>
                <w:r w:rsidRPr="00680087">
                  <w:rPr>
                    <w:rFonts w:ascii="Arial" w:hAnsi="Arial" w:cs="Arial"/>
                    <w:sz w:val="16"/>
                    <w:szCs w:val="16"/>
                  </w:rPr>
                  <w:t>Dépôt d’une requête devant le Tribunal de commerce</w:t>
                </w:r>
              </w:p>
            </w:tc>
            <w:tc>
              <w:tcPr>
                <w:tcW w:w="0" w:type="auto"/>
                <w:vAlign w:val="center"/>
                <w:hideMark/>
              </w:tcPr>
              <w:p w14:paraId="3862D2CB" w14:textId="2CE5FFB9" w:rsidR="00046C44" w:rsidRPr="00680087" w:rsidRDefault="00046C44" w:rsidP="00046C44">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hideMark/>
              </w:tcPr>
              <w:p w14:paraId="423D797B" w14:textId="48ADB320" w:rsidR="00046C44" w:rsidRPr="00680087" w:rsidRDefault="00046C44" w:rsidP="00046C44">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hideMark/>
              </w:tcPr>
              <w:p w14:paraId="4B6A4551" w14:textId="681E3374" w:rsidR="00046C44" w:rsidRPr="00680087" w:rsidRDefault="00046C44" w:rsidP="00046C44">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hideMark/>
              </w:tcPr>
              <w:p w14:paraId="46F201E7" w14:textId="06655A71" w:rsidR="00046C44" w:rsidRPr="00680087" w:rsidRDefault="00046C44" w:rsidP="00046C44">
                <w:pPr>
                  <w:rPr>
                    <w:rFonts w:ascii="Arial" w:hAnsi="Arial" w:cs="Arial"/>
                    <w:sz w:val="16"/>
                    <w:szCs w:val="16"/>
                  </w:rPr>
                </w:pPr>
                <w:r>
                  <w:rPr>
                    <w:rFonts w:ascii="Arial" w:hAnsi="Arial" w:cs="Arial"/>
                    <w:sz w:val="16"/>
                    <w:szCs w:val="16"/>
                  </w:rPr>
                  <w:t>...</w:t>
                </w:r>
              </w:p>
            </w:tc>
            <w:tc>
              <w:tcPr>
                <w:tcW w:w="0" w:type="auto"/>
                <w:vAlign w:val="center"/>
                <w:hideMark/>
              </w:tcPr>
              <w:p w14:paraId="4D3FCDB7" w14:textId="1994080D" w:rsidR="00046C44" w:rsidRPr="00680087" w:rsidRDefault="00046C44" w:rsidP="00046C44">
                <w:pPr>
                  <w:rPr>
                    <w:rFonts w:ascii="Arial" w:hAnsi="Arial" w:cs="Arial"/>
                    <w:sz w:val="16"/>
                    <w:szCs w:val="16"/>
                  </w:rPr>
                </w:pPr>
                <w:r>
                  <w:rPr>
                    <w:rFonts w:ascii="Arial" w:hAnsi="Arial" w:cs="Arial"/>
                    <w:sz w:val="16"/>
                    <w:szCs w:val="16"/>
                  </w:rPr>
                  <w:t>...</w:t>
                </w:r>
              </w:p>
            </w:tc>
            <w:tc>
              <w:tcPr>
                <w:tcW w:w="0" w:type="auto"/>
                <w:hideMark/>
              </w:tcPr>
              <w:p w14:paraId="23C3B44F" w14:textId="3494F34C" w:rsidR="00046C44" w:rsidRPr="00680087" w:rsidRDefault="00046C44" w:rsidP="00046C44">
                <w:pPr>
                  <w:rPr>
                    <w:rFonts w:ascii="Arial" w:hAnsi="Arial" w:cs="Arial"/>
                    <w:sz w:val="16"/>
                    <w:szCs w:val="16"/>
                  </w:rPr>
                </w:pPr>
                <w:r w:rsidRPr="0002726E">
                  <w:rPr>
                    <w:rFonts w:ascii="Arial" w:hAnsi="Arial" w:cs="Arial"/>
                    <w:sz w:val="16"/>
                    <w:szCs w:val="16"/>
                  </w:rPr>
                  <w:t>...</w:t>
                </w:r>
              </w:p>
            </w:tc>
          </w:tr>
          <w:tr w:rsidR="00046C44" w:rsidRPr="00680087" w14:paraId="0AF3C109" w14:textId="77777777" w:rsidTr="00AD0935">
            <w:trPr>
              <w:tblCellSpacing w:w="15" w:type="dxa"/>
            </w:trPr>
            <w:tc>
              <w:tcPr>
                <w:tcW w:w="0" w:type="auto"/>
                <w:vAlign w:val="center"/>
                <w:hideMark/>
              </w:tcPr>
              <w:p w14:paraId="74848054" w14:textId="77777777" w:rsidR="00046C44" w:rsidRPr="00680087" w:rsidRDefault="00046C44" w:rsidP="00046C44">
                <w:pPr>
                  <w:rPr>
                    <w:rFonts w:ascii="Arial" w:hAnsi="Arial" w:cs="Arial"/>
                    <w:sz w:val="16"/>
                    <w:szCs w:val="16"/>
                  </w:rPr>
                </w:pPr>
                <w:r w:rsidRPr="00680087">
                  <w:rPr>
                    <w:rFonts w:ascii="Arial" w:hAnsi="Arial" w:cs="Arial"/>
                    <w:sz w:val="16"/>
                    <w:szCs w:val="16"/>
                  </w:rPr>
                  <w:t>Saisie de véhicule / carte grise / licence taxi</w:t>
                </w:r>
              </w:p>
            </w:tc>
            <w:tc>
              <w:tcPr>
                <w:tcW w:w="0" w:type="auto"/>
                <w:vAlign w:val="center"/>
                <w:hideMark/>
              </w:tcPr>
              <w:p w14:paraId="1A3BFA66" w14:textId="0E8B77F9" w:rsidR="00046C44" w:rsidRPr="00680087" w:rsidRDefault="00046C44" w:rsidP="00046C44">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hideMark/>
              </w:tcPr>
              <w:p w14:paraId="0A01D37B" w14:textId="165C8F27" w:rsidR="00046C44" w:rsidRPr="00680087" w:rsidRDefault="00046C44" w:rsidP="00046C44">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hideMark/>
              </w:tcPr>
              <w:p w14:paraId="031AC08C" w14:textId="46619603" w:rsidR="00046C44" w:rsidRPr="00680087" w:rsidRDefault="00046C44" w:rsidP="00046C44">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hideMark/>
              </w:tcPr>
              <w:p w14:paraId="34596A71" w14:textId="288F469D" w:rsidR="00046C44" w:rsidRPr="00680087" w:rsidRDefault="00046C44" w:rsidP="00046C44">
                <w:pPr>
                  <w:rPr>
                    <w:rFonts w:ascii="Arial" w:hAnsi="Arial" w:cs="Arial"/>
                    <w:sz w:val="16"/>
                    <w:szCs w:val="16"/>
                  </w:rPr>
                </w:pPr>
                <w:r>
                  <w:rPr>
                    <w:rFonts w:ascii="Arial" w:hAnsi="Arial" w:cs="Arial"/>
                    <w:sz w:val="16"/>
                    <w:szCs w:val="16"/>
                  </w:rPr>
                  <w:t>...</w:t>
                </w:r>
              </w:p>
            </w:tc>
            <w:tc>
              <w:tcPr>
                <w:tcW w:w="0" w:type="auto"/>
                <w:vAlign w:val="center"/>
                <w:hideMark/>
              </w:tcPr>
              <w:p w14:paraId="655531A4" w14:textId="32F5ACA6" w:rsidR="00046C44" w:rsidRPr="00680087" w:rsidRDefault="00046C44" w:rsidP="00046C44">
                <w:pPr>
                  <w:rPr>
                    <w:rFonts w:ascii="Arial" w:hAnsi="Arial" w:cs="Arial"/>
                    <w:sz w:val="16"/>
                    <w:szCs w:val="16"/>
                  </w:rPr>
                </w:pPr>
                <w:r>
                  <w:rPr>
                    <w:rFonts w:ascii="Arial" w:hAnsi="Arial" w:cs="Arial"/>
                    <w:sz w:val="16"/>
                    <w:szCs w:val="16"/>
                  </w:rPr>
                  <w:t>...</w:t>
                </w:r>
              </w:p>
            </w:tc>
            <w:tc>
              <w:tcPr>
                <w:tcW w:w="0" w:type="auto"/>
                <w:hideMark/>
              </w:tcPr>
              <w:p w14:paraId="105E4117" w14:textId="19FAB9F3" w:rsidR="00046C44" w:rsidRPr="00680087" w:rsidRDefault="00046C44" w:rsidP="00046C44">
                <w:pPr>
                  <w:rPr>
                    <w:rFonts w:ascii="Arial" w:hAnsi="Arial" w:cs="Arial"/>
                    <w:sz w:val="16"/>
                    <w:szCs w:val="16"/>
                  </w:rPr>
                </w:pPr>
                <w:r w:rsidRPr="0002726E">
                  <w:rPr>
                    <w:rFonts w:ascii="Arial" w:hAnsi="Arial" w:cs="Arial"/>
                    <w:sz w:val="16"/>
                    <w:szCs w:val="16"/>
                  </w:rPr>
                  <w:t>...</w:t>
                </w:r>
              </w:p>
            </w:tc>
          </w:tr>
          <w:tr w:rsidR="00C57F5F" w:rsidRPr="00680087" w14:paraId="3C13793C" w14:textId="77777777" w:rsidTr="00C57F5F">
            <w:trPr>
              <w:tblCellSpacing w:w="15" w:type="dxa"/>
            </w:trPr>
            <w:tc>
              <w:tcPr>
                <w:tcW w:w="0" w:type="auto"/>
                <w:vAlign w:val="center"/>
                <w:hideMark/>
              </w:tcPr>
              <w:p w14:paraId="44413A28" w14:textId="77777777" w:rsidR="00C57F5F" w:rsidRPr="00680087" w:rsidRDefault="00C57F5F">
                <w:pPr>
                  <w:rPr>
                    <w:rFonts w:ascii="Arial" w:hAnsi="Arial" w:cs="Arial"/>
                    <w:sz w:val="16"/>
                    <w:szCs w:val="16"/>
                  </w:rPr>
                </w:pPr>
                <w:r w:rsidRPr="00680087">
                  <w:rPr>
                    <w:rFonts w:ascii="Arial" w:hAnsi="Arial" w:cs="Arial"/>
                    <w:sz w:val="16"/>
                    <w:szCs w:val="16"/>
                  </w:rPr>
                  <w:t>Nantissement</w:t>
                </w:r>
              </w:p>
            </w:tc>
            <w:tc>
              <w:tcPr>
                <w:tcW w:w="0" w:type="auto"/>
                <w:vAlign w:val="center"/>
                <w:hideMark/>
              </w:tcPr>
              <w:p w14:paraId="1560D9BD" w14:textId="1E98F5EE" w:rsidR="00C57F5F" w:rsidRPr="00680087" w:rsidRDefault="00C57F5F">
                <w:pPr>
                  <w:rPr>
                    <w:rFonts w:ascii="Arial" w:hAnsi="Arial" w:cs="Arial"/>
                    <w:sz w:val="16"/>
                    <w:szCs w:val="16"/>
                  </w:rPr>
                </w:pPr>
                <w:r w:rsidRPr="00680087">
                  <w:rPr>
                    <w:rFonts w:ascii="Arial" w:hAnsi="Arial" w:cs="Arial"/>
                    <w:sz w:val="16"/>
                    <w:szCs w:val="16"/>
                  </w:rPr>
                  <w:t>€</w:t>
                </w:r>
                <w:r w:rsidR="009771C0">
                  <w:rPr>
                    <w:rFonts w:ascii="Arial" w:hAnsi="Arial" w:cs="Arial"/>
                    <w:sz w:val="16"/>
                    <w:szCs w:val="16"/>
                  </w:rPr>
                  <w:t>...</w:t>
                </w:r>
              </w:p>
            </w:tc>
            <w:tc>
              <w:tcPr>
                <w:tcW w:w="0" w:type="auto"/>
                <w:vAlign w:val="center"/>
                <w:hideMark/>
              </w:tcPr>
              <w:p w14:paraId="3F8DECE5" w14:textId="6BDF7CF0" w:rsidR="00C57F5F" w:rsidRPr="00680087" w:rsidRDefault="00C57F5F">
                <w:pPr>
                  <w:rPr>
                    <w:rFonts w:ascii="Arial" w:hAnsi="Arial" w:cs="Arial"/>
                    <w:sz w:val="16"/>
                    <w:szCs w:val="16"/>
                  </w:rPr>
                </w:pPr>
                <w:r w:rsidRPr="00680087">
                  <w:rPr>
                    <w:rFonts w:ascii="Arial" w:hAnsi="Arial" w:cs="Arial"/>
                    <w:sz w:val="16"/>
                    <w:szCs w:val="16"/>
                  </w:rPr>
                  <w:t>€</w:t>
                </w:r>
                <w:r w:rsidR="009771C0">
                  <w:rPr>
                    <w:rFonts w:ascii="Arial" w:hAnsi="Arial" w:cs="Arial"/>
                    <w:sz w:val="16"/>
                    <w:szCs w:val="16"/>
                  </w:rPr>
                  <w:t>...</w:t>
                </w:r>
              </w:p>
            </w:tc>
            <w:tc>
              <w:tcPr>
                <w:tcW w:w="0" w:type="auto"/>
                <w:vAlign w:val="center"/>
                <w:hideMark/>
              </w:tcPr>
              <w:p w14:paraId="42C5E0BD" w14:textId="72D684A1" w:rsidR="00C57F5F" w:rsidRPr="00680087" w:rsidRDefault="00C57F5F">
                <w:pPr>
                  <w:rPr>
                    <w:rFonts w:ascii="Arial" w:hAnsi="Arial" w:cs="Arial"/>
                    <w:sz w:val="16"/>
                    <w:szCs w:val="16"/>
                  </w:rPr>
                </w:pPr>
                <w:r w:rsidRPr="00680087">
                  <w:rPr>
                    <w:rFonts w:ascii="Arial" w:hAnsi="Arial" w:cs="Arial"/>
                    <w:sz w:val="16"/>
                    <w:szCs w:val="16"/>
                  </w:rPr>
                  <w:t>€</w:t>
                </w:r>
                <w:r w:rsidR="009771C0">
                  <w:rPr>
                    <w:rFonts w:ascii="Arial" w:hAnsi="Arial" w:cs="Arial"/>
                    <w:sz w:val="16"/>
                    <w:szCs w:val="16"/>
                  </w:rPr>
                  <w:t>...</w:t>
                </w:r>
              </w:p>
            </w:tc>
            <w:tc>
              <w:tcPr>
                <w:tcW w:w="0" w:type="auto"/>
                <w:vAlign w:val="center"/>
                <w:hideMark/>
              </w:tcPr>
              <w:p w14:paraId="3C4B7A71" w14:textId="3129E183" w:rsidR="00C57F5F" w:rsidRPr="00680087" w:rsidRDefault="00CD234B">
                <w:pPr>
                  <w:rPr>
                    <w:rFonts w:ascii="Arial" w:hAnsi="Arial" w:cs="Arial"/>
                    <w:sz w:val="16"/>
                    <w:szCs w:val="16"/>
                  </w:rPr>
                </w:pPr>
                <w:r>
                  <w:rPr>
                    <w:rFonts w:ascii="Arial" w:hAnsi="Arial" w:cs="Arial"/>
                    <w:sz w:val="16"/>
                    <w:szCs w:val="16"/>
                  </w:rPr>
                  <w:t>...</w:t>
                </w:r>
              </w:p>
            </w:tc>
            <w:tc>
              <w:tcPr>
                <w:tcW w:w="0" w:type="auto"/>
                <w:vAlign w:val="center"/>
                <w:hideMark/>
              </w:tcPr>
              <w:p w14:paraId="36A51B57" w14:textId="539CE0B7" w:rsidR="00C57F5F" w:rsidRPr="00680087" w:rsidRDefault="00CD234B">
                <w:pPr>
                  <w:rPr>
                    <w:rFonts w:ascii="Arial" w:hAnsi="Arial" w:cs="Arial"/>
                    <w:sz w:val="16"/>
                    <w:szCs w:val="16"/>
                  </w:rPr>
                </w:pPr>
                <w:r>
                  <w:rPr>
                    <w:rFonts w:ascii="Arial" w:hAnsi="Arial" w:cs="Arial"/>
                    <w:sz w:val="16"/>
                    <w:szCs w:val="16"/>
                  </w:rPr>
                  <w:t>...</w:t>
                </w:r>
              </w:p>
            </w:tc>
            <w:tc>
              <w:tcPr>
                <w:tcW w:w="0" w:type="auto"/>
                <w:vAlign w:val="center"/>
                <w:hideMark/>
              </w:tcPr>
              <w:p w14:paraId="7716ADB9" w14:textId="0EED5D17" w:rsidR="00C57F5F" w:rsidRPr="00680087" w:rsidRDefault="00B94613">
                <w:pPr>
                  <w:rPr>
                    <w:rFonts w:ascii="Arial" w:hAnsi="Arial" w:cs="Arial"/>
                    <w:sz w:val="16"/>
                    <w:szCs w:val="16"/>
                  </w:rPr>
                </w:pPr>
                <w:r>
                  <w:rPr>
                    <w:rFonts w:ascii="Arial" w:hAnsi="Arial" w:cs="Arial"/>
                    <w:sz w:val="16"/>
                    <w:szCs w:val="16"/>
                  </w:rPr>
                  <w:t>...</w:t>
                </w:r>
              </w:p>
            </w:tc>
          </w:tr>
          <w:tr w:rsidR="00C57F5F" w:rsidRPr="00680087" w14:paraId="246DC09D" w14:textId="77777777" w:rsidTr="00C57F5F">
            <w:trPr>
              <w:tblCellSpacing w:w="15" w:type="dxa"/>
            </w:trPr>
            <w:tc>
              <w:tcPr>
                <w:tcW w:w="0" w:type="auto"/>
                <w:vAlign w:val="center"/>
                <w:hideMark/>
              </w:tcPr>
              <w:p w14:paraId="521EC358" w14:textId="77777777" w:rsidR="00C57F5F" w:rsidRPr="00680087" w:rsidRDefault="00C57F5F">
                <w:pPr>
                  <w:rPr>
                    <w:rFonts w:ascii="Arial" w:hAnsi="Arial" w:cs="Arial"/>
                    <w:sz w:val="16"/>
                    <w:szCs w:val="16"/>
                  </w:rPr>
                </w:pPr>
                <w:r w:rsidRPr="00680087">
                  <w:rPr>
                    <w:rFonts w:ascii="Arial" w:hAnsi="Arial" w:cs="Arial"/>
                    <w:sz w:val="16"/>
                    <w:szCs w:val="16"/>
                  </w:rPr>
                  <w:t>Saisie des parts sociales</w:t>
                </w:r>
              </w:p>
            </w:tc>
            <w:tc>
              <w:tcPr>
                <w:tcW w:w="0" w:type="auto"/>
                <w:vAlign w:val="center"/>
                <w:hideMark/>
              </w:tcPr>
              <w:p w14:paraId="0138EAED" w14:textId="7CB944E9" w:rsidR="00C57F5F" w:rsidRPr="00680087" w:rsidRDefault="00C57F5F">
                <w:pPr>
                  <w:rPr>
                    <w:rFonts w:ascii="Arial" w:hAnsi="Arial" w:cs="Arial"/>
                    <w:sz w:val="16"/>
                    <w:szCs w:val="16"/>
                  </w:rPr>
                </w:pPr>
                <w:r w:rsidRPr="00680087">
                  <w:rPr>
                    <w:rFonts w:ascii="Arial" w:hAnsi="Arial" w:cs="Arial"/>
                    <w:sz w:val="16"/>
                    <w:szCs w:val="16"/>
                  </w:rPr>
                  <w:t>€</w:t>
                </w:r>
                <w:r w:rsidR="009771C0">
                  <w:rPr>
                    <w:rFonts w:ascii="Arial" w:hAnsi="Arial" w:cs="Arial"/>
                    <w:sz w:val="16"/>
                    <w:szCs w:val="16"/>
                  </w:rPr>
                  <w:t>...</w:t>
                </w:r>
              </w:p>
            </w:tc>
            <w:tc>
              <w:tcPr>
                <w:tcW w:w="0" w:type="auto"/>
                <w:vAlign w:val="center"/>
                <w:hideMark/>
              </w:tcPr>
              <w:p w14:paraId="7F994569" w14:textId="09A55507" w:rsidR="00C57F5F" w:rsidRPr="00680087" w:rsidRDefault="00C57F5F">
                <w:pPr>
                  <w:rPr>
                    <w:rFonts w:ascii="Arial" w:hAnsi="Arial" w:cs="Arial"/>
                    <w:sz w:val="16"/>
                    <w:szCs w:val="16"/>
                  </w:rPr>
                </w:pPr>
                <w:r w:rsidRPr="00680087">
                  <w:rPr>
                    <w:rFonts w:ascii="Arial" w:hAnsi="Arial" w:cs="Arial"/>
                    <w:sz w:val="16"/>
                    <w:szCs w:val="16"/>
                  </w:rPr>
                  <w:t>€</w:t>
                </w:r>
                <w:r w:rsidR="009771C0">
                  <w:rPr>
                    <w:rFonts w:ascii="Arial" w:hAnsi="Arial" w:cs="Arial"/>
                    <w:sz w:val="16"/>
                    <w:szCs w:val="16"/>
                  </w:rPr>
                  <w:t>...</w:t>
                </w:r>
              </w:p>
            </w:tc>
            <w:tc>
              <w:tcPr>
                <w:tcW w:w="0" w:type="auto"/>
                <w:vAlign w:val="center"/>
                <w:hideMark/>
              </w:tcPr>
              <w:p w14:paraId="3608B9A5" w14:textId="07312D96" w:rsidR="00C57F5F" w:rsidRPr="00680087" w:rsidRDefault="00C57F5F">
                <w:pPr>
                  <w:rPr>
                    <w:rFonts w:ascii="Arial" w:hAnsi="Arial" w:cs="Arial"/>
                    <w:sz w:val="16"/>
                    <w:szCs w:val="16"/>
                  </w:rPr>
                </w:pPr>
                <w:r w:rsidRPr="00680087">
                  <w:rPr>
                    <w:rFonts w:ascii="Arial" w:hAnsi="Arial" w:cs="Arial"/>
                    <w:sz w:val="16"/>
                    <w:szCs w:val="16"/>
                  </w:rPr>
                  <w:t>€</w:t>
                </w:r>
                <w:r w:rsidR="009771C0">
                  <w:rPr>
                    <w:rFonts w:ascii="Arial" w:hAnsi="Arial" w:cs="Arial"/>
                    <w:sz w:val="16"/>
                    <w:szCs w:val="16"/>
                  </w:rPr>
                  <w:t>...</w:t>
                </w:r>
              </w:p>
            </w:tc>
            <w:tc>
              <w:tcPr>
                <w:tcW w:w="0" w:type="auto"/>
                <w:vAlign w:val="center"/>
                <w:hideMark/>
              </w:tcPr>
              <w:p w14:paraId="07C6AE8F" w14:textId="5E733519" w:rsidR="00C57F5F" w:rsidRPr="00680087" w:rsidRDefault="00CD234B">
                <w:pPr>
                  <w:rPr>
                    <w:rFonts w:ascii="Arial" w:hAnsi="Arial" w:cs="Arial"/>
                    <w:sz w:val="16"/>
                    <w:szCs w:val="16"/>
                  </w:rPr>
                </w:pPr>
                <w:r>
                  <w:rPr>
                    <w:rFonts w:ascii="Arial" w:hAnsi="Arial" w:cs="Arial"/>
                    <w:sz w:val="16"/>
                    <w:szCs w:val="16"/>
                  </w:rPr>
                  <w:t>...</w:t>
                </w:r>
              </w:p>
            </w:tc>
            <w:tc>
              <w:tcPr>
                <w:tcW w:w="0" w:type="auto"/>
                <w:vAlign w:val="center"/>
                <w:hideMark/>
              </w:tcPr>
              <w:p w14:paraId="6C235F97" w14:textId="093BB687" w:rsidR="00C57F5F" w:rsidRPr="00680087" w:rsidRDefault="00CD234B">
                <w:pPr>
                  <w:rPr>
                    <w:rFonts w:ascii="Arial" w:hAnsi="Arial" w:cs="Arial"/>
                    <w:sz w:val="16"/>
                    <w:szCs w:val="16"/>
                  </w:rPr>
                </w:pPr>
                <w:r>
                  <w:rPr>
                    <w:rFonts w:ascii="Arial" w:hAnsi="Arial" w:cs="Arial"/>
                    <w:sz w:val="16"/>
                    <w:szCs w:val="16"/>
                  </w:rPr>
                  <w:t>...</w:t>
                </w:r>
              </w:p>
            </w:tc>
            <w:tc>
              <w:tcPr>
                <w:tcW w:w="0" w:type="auto"/>
                <w:vAlign w:val="center"/>
                <w:hideMark/>
              </w:tcPr>
              <w:p w14:paraId="2417142D" w14:textId="296E68C3" w:rsidR="00C57F5F" w:rsidRPr="00680087" w:rsidRDefault="00CD234B">
                <w:pPr>
                  <w:rPr>
                    <w:rFonts w:ascii="Arial" w:hAnsi="Arial" w:cs="Arial"/>
                    <w:sz w:val="16"/>
                    <w:szCs w:val="16"/>
                  </w:rPr>
                </w:pPr>
                <w:r>
                  <w:rPr>
                    <w:rFonts w:ascii="Arial" w:hAnsi="Arial" w:cs="Arial"/>
                    <w:sz w:val="16"/>
                    <w:szCs w:val="16"/>
                  </w:rPr>
                  <w:t>...</w:t>
                </w:r>
              </w:p>
            </w:tc>
          </w:tr>
          <w:tr w:rsidR="00041781" w:rsidRPr="00680087" w14:paraId="30F5F82A" w14:textId="77777777" w:rsidTr="00C57F5F">
            <w:trPr>
              <w:tblCellSpacing w:w="15" w:type="dxa"/>
            </w:trPr>
            <w:tc>
              <w:tcPr>
                <w:tcW w:w="0" w:type="auto"/>
                <w:vAlign w:val="center"/>
              </w:tcPr>
              <w:p w14:paraId="72995351" w14:textId="77777777" w:rsidR="00041781" w:rsidRPr="00041781" w:rsidRDefault="00041781" w:rsidP="00041781">
                <w:pPr>
                  <w:rPr>
                    <w:rFonts w:ascii="Arial" w:hAnsi="Arial" w:cs="Arial"/>
                    <w:sz w:val="16"/>
                    <w:szCs w:val="16"/>
                  </w:rPr>
                </w:pPr>
                <w:r w:rsidRPr="00041781">
                  <w:rPr>
                    <w:rFonts w:ascii="Arial" w:hAnsi="Arial" w:cs="Arial"/>
                    <w:sz w:val="16"/>
                    <w:szCs w:val="16"/>
                  </w:rPr>
                  <w:t>Prise de contact a minima par téléphone avec le débiteur afin de trouver un compromis quant au remboursement des sommes dues</w:t>
                </w:r>
              </w:p>
              <w:p w14:paraId="51BFB79D" w14:textId="7F1E4588" w:rsidR="00041781" w:rsidRPr="00680087" w:rsidRDefault="00041781" w:rsidP="00041781">
                <w:pPr>
                  <w:rPr>
                    <w:rFonts w:ascii="Arial" w:hAnsi="Arial" w:cs="Arial"/>
                    <w:sz w:val="16"/>
                    <w:szCs w:val="16"/>
                  </w:rPr>
                </w:pPr>
                <w:r w:rsidRPr="00041781">
                  <w:rPr>
                    <w:rFonts w:ascii="Arial" w:hAnsi="Arial" w:cs="Arial"/>
                    <w:sz w:val="16"/>
                    <w:szCs w:val="16"/>
                  </w:rPr>
                  <w:t>Restitution des fonds si possible ou déclaration d’insolvabilité</w:t>
                </w:r>
              </w:p>
            </w:tc>
            <w:tc>
              <w:tcPr>
                <w:tcW w:w="0" w:type="auto"/>
                <w:vAlign w:val="center"/>
              </w:tcPr>
              <w:p w14:paraId="42F3D787" w14:textId="1B25CDEF" w:rsidR="00041781" w:rsidRPr="00680087" w:rsidRDefault="00041781" w:rsidP="00041781">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tcPr>
              <w:p w14:paraId="1FA0398D" w14:textId="145A0D90" w:rsidR="00041781" w:rsidRPr="00680087" w:rsidRDefault="00041781" w:rsidP="00041781">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tcPr>
              <w:p w14:paraId="60CC9217" w14:textId="5DC70894" w:rsidR="00041781" w:rsidRPr="00680087" w:rsidRDefault="00041781" w:rsidP="00041781">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tcPr>
              <w:p w14:paraId="230D5B37" w14:textId="37A1099B" w:rsidR="00041781" w:rsidRDefault="00041781" w:rsidP="00041781">
                <w:pPr>
                  <w:rPr>
                    <w:rFonts w:ascii="Arial" w:hAnsi="Arial" w:cs="Arial"/>
                    <w:sz w:val="16"/>
                    <w:szCs w:val="16"/>
                  </w:rPr>
                </w:pPr>
                <w:r>
                  <w:rPr>
                    <w:rFonts w:ascii="Arial" w:hAnsi="Arial" w:cs="Arial"/>
                    <w:sz w:val="16"/>
                    <w:szCs w:val="16"/>
                  </w:rPr>
                  <w:t>...</w:t>
                </w:r>
              </w:p>
            </w:tc>
            <w:tc>
              <w:tcPr>
                <w:tcW w:w="0" w:type="auto"/>
                <w:vAlign w:val="center"/>
              </w:tcPr>
              <w:p w14:paraId="5271252C" w14:textId="37FA521B" w:rsidR="00041781" w:rsidRDefault="00041781" w:rsidP="00041781">
                <w:pPr>
                  <w:rPr>
                    <w:rFonts w:ascii="Arial" w:hAnsi="Arial" w:cs="Arial"/>
                    <w:sz w:val="16"/>
                    <w:szCs w:val="16"/>
                  </w:rPr>
                </w:pPr>
                <w:r>
                  <w:rPr>
                    <w:rFonts w:ascii="Arial" w:hAnsi="Arial" w:cs="Arial"/>
                    <w:sz w:val="16"/>
                    <w:szCs w:val="16"/>
                  </w:rPr>
                  <w:t>...</w:t>
                </w:r>
              </w:p>
            </w:tc>
            <w:tc>
              <w:tcPr>
                <w:tcW w:w="0" w:type="auto"/>
                <w:vAlign w:val="center"/>
              </w:tcPr>
              <w:p w14:paraId="59ABDACE" w14:textId="192CA4A3" w:rsidR="00041781" w:rsidRDefault="00041781" w:rsidP="00041781">
                <w:pPr>
                  <w:rPr>
                    <w:rFonts w:ascii="Arial" w:hAnsi="Arial" w:cs="Arial"/>
                    <w:sz w:val="16"/>
                    <w:szCs w:val="16"/>
                  </w:rPr>
                </w:pPr>
                <w:r>
                  <w:rPr>
                    <w:rFonts w:ascii="Arial" w:hAnsi="Arial" w:cs="Arial"/>
                    <w:sz w:val="16"/>
                    <w:szCs w:val="16"/>
                  </w:rPr>
                  <w:t>...</w:t>
                </w:r>
              </w:p>
            </w:tc>
          </w:tr>
          <w:tr w:rsidR="00041781" w:rsidRPr="00680087" w14:paraId="612BE6D5" w14:textId="77777777" w:rsidTr="00C57F5F">
            <w:trPr>
              <w:tblCellSpacing w:w="15" w:type="dxa"/>
            </w:trPr>
            <w:tc>
              <w:tcPr>
                <w:tcW w:w="0" w:type="auto"/>
                <w:vAlign w:val="center"/>
              </w:tcPr>
              <w:p w14:paraId="673E293D" w14:textId="726CFE5D" w:rsidR="00041781" w:rsidRPr="00680087" w:rsidRDefault="00041781" w:rsidP="00041781">
                <w:pPr>
                  <w:rPr>
                    <w:rFonts w:ascii="Arial" w:hAnsi="Arial" w:cs="Arial"/>
                    <w:sz w:val="16"/>
                    <w:szCs w:val="16"/>
                  </w:rPr>
                </w:pPr>
                <w:r w:rsidRPr="00041781">
                  <w:rPr>
                    <w:rFonts w:ascii="Arial" w:hAnsi="Arial" w:cs="Arial"/>
                    <w:sz w:val="16"/>
                    <w:szCs w:val="16"/>
                  </w:rPr>
                  <w:t>Option : déplacement au domicile du débiteur</w:t>
                </w:r>
              </w:p>
            </w:tc>
            <w:tc>
              <w:tcPr>
                <w:tcW w:w="0" w:type="auto"/>
                <w:vAlign w:val="center"/>
              </w:tcPr>
              <w:p w14:paraId="56C0FC06" w14:textId="60B4B7FC" w:rsidR="00041781" w:rsidRPr="00680087" w:rsidRDefault="00041781" w:rsidP="00041781">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tcPr>
              <w:p w14:paraId="44915D7A" w14:textId="10033649" w:rsidR="00041781" w:rsidRPr="00680087" w:rsidRDefault="00041781" w:rsidP="00041781">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tcPr>
              <w:p w14:paraId="17BBEF5C" w14:textId="66464C09" w:rsidR="00041781" w:rsidRPr="00680087" w:rsidRDefault="00041781" w:rsidP="00041781">
                <w:pPr>
                  <w:rPr>
                    <w:rFonts w:ascii="Arial" w:hAnsi="Arial" w:cs="Arial"/>
                    <w:sz w:val="16"/>
                    <w:szCs w:val="16"/>
                  </w:rPr>
                </w:pPr>
                <w:r w:rsidRPr="00680087">
                  <w:rPr>
                    <w:rFonts w:ascii="Arial" w:hAnsi="Arial" w:cs="Arial"/>
                    <w:sz w:val="16"/>
                    <w:szCs w:val="16"/>
                  </w:rPr>
                  <w:t>€</w:t>
                </w:r>
                <w:r>
                  <w:rPr>
                    <w:rFonts w:ascii="Arial" w:hAnsi="Arial" w:cs="Arial"/>
                    <w:sz w:val="16"/>
                    <w:szCs w:val="16"/>
                  </w:rPr>
                  <w:t>...</w:t>
                </w:r>
              </w:p>
            </w:tc>
            <w:tc>
              <w:tcPr>
                <w:tcW w:w="0" w:type="auto"/>
                <w:vAlign w:val="center"/>
              </w:tcPr>
              <w:p w14:paraId="1FDA4E54" w14:textId="31DFD3FB" w:rsidR="00041781" w:rsidRDefault="00041781" w:rsidP="00041781">
                <w:pPr>
                  <w:rPr>
                    <w:rFonts w:ascii="Arial" w:hAnsi="Arial" w:cs="Arial"/>
                    <w:sz w:val="16"/>
                    <w:szCs w:val="16"/>
                  </w:rPr>
                </w:pPr>
                <w:r>
                  <w:rPr>
                    <w:rFonts w:ascii="Arial" w:hAnsi="Arial" w:cs="Arial"/>
                    <w:sz w:val="16"/>
                    <w:szCs w:val="16"/>
                  </w:rPr>
                  <w:t>...</w:t>
                </w:r>
              </w:p>
            </w:tc>
            <w:tc>
              <w:tcPr>
                <w:tcW w:w="0" w:type="auto"/>
                <w:vAlign w:val="center"/>
              </w:tcPr>
              <w:p w14:paraId="14FB9EF2" w14:textId="72D40E6F" w:rsidR="00041781" w:rsidRDefault="00041781" w:rsidP="00041781">
                <w:pPr>
                  <w:rPr>
                    <w:rFonts w:ascii="Arial" w:hAnsi="Arial" w:cs="Arial"/>
                    <w:sz w:val="16"/>
                    <w:szCs w:val="16"/>
                  </w:rPr>
                </w:pPr>
                <w:r>
                  <w:rPr>
                    <w:rFonts w:ascii="Arial" w:hAnsi="Arial" w:cs="Arial"/>
                    <w:sz w:val="16"/>
                    <w:szCs w:val="16"/>
                  </w:rPr>
                  <w:t>...</w:t>
                </w:r>
              </w:p>
            </w:tc>
            <w:tc>
              <w:tcPr>
                <w:tcW w:w="0" w:type="auto"/>
                <w:vAlign w:val="center"/>
              </w:tcPr>
              <w:p w14:paraId="140D66C2" w14:textId="2E6CA198" w:rsidR="00041781" w:rsidRDefault="00041781" w:rsidP="00041781">
                <w:pPr>
                  <w:rPr>
                    <w:rFonts w:ascii="Arial" w:hAnsi="Arial" w:cs="Arial"/>
                    <w:sz w:val="16"/>
                    <w:szCs w:val="16"/>
                  </w:rPr>
                </w:pPr>
                <w:r>
                  <w:rPr>
                    <w:rFonts w:ascii="Arial" w:hAnsi="Arial" w:cs="Arial"/>
                    <w:sz w:val="16"/>
                    <w:szCs w:val="16"/>
                  </w:rPr>
                  <w:t>...</w:t>
                </w:r>
              </w:p>
            </w:tc>
          </w:tr>
        </w:tbl>
      </w:sdtContent>
    </w:sdt>
    <w:p w14:paraId="318648FF" w14:textId="77777777" w:rsidR="00DA4F89" w:rsidRDefault="00DA4F89" w:rsidP="00D611A7">
      <w:pPr>
        <w:keepNext/>
        <w:tabs>
          <w:tab w:val="left" w:pos="1134"/>
        </w:tabs>
        <w:suppressAutoHyphens/>
        <w:jc w:val="both"/>
        <w:rPr>
          <w:rFonts w:ascii="Arial" w:hAnsi="Arial" w:cs="Arial"/>
          <w:b/>
          <w:sz w:val="22"/>
          <w:szCs w:val="22"/>
        </w:rPr>
      </w:pPr>
    </w:p>
    <w:p w14:paraId="0F92F853" w14:textId="3C9FF6F3" w:rsidR="00DA4F89" w:rsidRPr="00DA4F89" w:rsidRDefault="00DA4F89" w:rsidP="00DA4F89">
      <w:pPr>
        <w:keepNext/>
        <w:tabs>
          <w:tab w:val="left" w:pos="1134"/>
        </w:tabs>
        <w:suppressAutoHyphens/>
        <w:jc w:val="both"/>
        <w:rPr>
          <w:rFonts w:ascii="Arial" w:hAnsi="Arial" w:cs="Arial"/>
          <w:sz w:val="22"/>
          <w:szCs w:val="22"/>
          <w:u w:val="single"/>
        </w:rPr>
      </w:pPr>
      <w:r w:rsidRPr="00DA4F89">
        <w:rPr>
          <w:rFonts w:ascii="Arial" w:hAnsi="Arial" w:cs="Arial"/>
          <w:sz w:val="22"/>
          <w:szCs w:val="22"/>
          <w:u w:val="single"/>
        </w:rPr>
        <w:t xml:space="preserve">Il est rappelé que toute opération d’ouverture forcée, notamment par forçage de porte, réalisée dans le cadre d’une procédure de saisie-vente, est </w:t>
      </w:r>
      <w:r w:rsidRPr="00DA4F89">
        <w:rPr>
          <w:rFonts w:ascii="Arial" w:hAnsi="Arial" w:cs="Arial"/>
          <w:b/>
          <w:sz w:val="22"/>
          <w:szCs w:val="22"/>
          <w:u w:val="single"/>
        </w:rPr>
        <w:t>strictement subordonnée à l’obtention préalable d’une autorisation écrite, spécifique et dûment motivée, émanant de la Caisse Primaire d’Assurance Maladie de l’Essonne</w:t>
      </w:r>
      <w:r w:rsidRPr="00DA4F89">
        <w:rPr>
          <w:rFonts w:ascii="Arial" w:hAnsi="Arial" w:cs="Arial"/>
          <w:sz w:val="22"/>
          <w:szCs w:val="22"/>
          <w:u w:val="single"/>
        </w:rPr>
        <w:t xml:space="preserve">. Cette autorisation devra être délivrée avant toute intervention et annexée au procès-verbal de saisie. À défaut, l’acte sera réputé irrégulier et susceptible </w:t>
      </w:r>
      <w:r w:rsidRPr="00DA4F89">
        <w:rPr>
          <w:rFonts w:ascii="Arial" w:hAnsi="Arial" w:cs="Arial"/>
          <w:sz w:val="22"/>
          <w:szCs w:val="22"/>
          <w:u w:val="single"/>
        </w:rPr>
        <w:lastRenderedPageBreak/>
        <w:t>d’entraîner la nullité de la procédure ainsi que l’engageme</w:t>
      </w:r>
      <w:r w:rsidR="007436F4">
        <w:rPr>
          <w:rFonts w:ascii="Arial" w:hAnsi="Arial" w:cs="Arial"/>
          <w:sz w:val="22"/>
          <w:szCs w:val="22"/>
          <w:u w:val="single"/>
        </w:rPr>
        <w:t>nt de la responsabilité</w:t>
      </w:r>
      <w:r w:rsidRPr="00DA4F89">
        <w:rPr>
          <w:rFonts w:ascii="Arial" w:hAnsi="Arial" w:cs="Arial"/>
          <w:sz w:val="22"/>
          <w:szCs w:val="22"/>
          <w:u w:val="single"/>
        </w:rPr>
        <w:t>, de l’agent instrumentaire ou du tiers intervenant.</w:t>
      </w:r>
    </w:p>
    <w:p w14:paraId="4E30E683" w14:textId="77777777" w:rsidR="00DA4F89" w:rsidRPr="00EC4660" w:rsidRDefault="00DA4F89" w:rsidP="00D611A7">
      <w:pPr>
        <w:keepNext/>
        <w:tabs>
          <w:tab w:val="left" w:pos="1134"/>
        </w:tabs>
        <w:suppressAutoHyphens/>
        <w:jc w:val="both"/>
        <w:rPr>
          <w:rFonts w:ascii="Arial" w:hAnsi="Arial" w:cs="Arial"/>
          <w:sz w:val="22"/>
          <w:szCs w:val="22"/>
        </w:rPr>
      </w:pPr>
    </w:p>
    <w:p w14:paraId="193C32EF" w14:textId="77777777" w:rsidR="00D611A7" w:rsidRPr="00DE7F3D" w:rsidRDefault="00D611A7" w:rsidP="00D611A7">
      <w:pPr>
        <w:pStyle w:val="Paragraphedeliste"/>
        <w:keepNext/>
        <w:keepLines/>
        <w:numPr>
          <w:ilvl w:val="1"/>
          <w:numId w:val="4"/>
        </w:numPr>
        <w:tabs>
          <w:tab w:val="left" w:pos="1134"/>
        </w:tabs>
        <w:jc w:val="both"/>
        <w:outlineLvl w:val="1"/>
        <w:rPr>
          <w:rFonts w:ascii="Arial" w:hAnsi="Arial" w:cs="Arial"/>
          <w:b/>
          <w:sz w:val="22"/>
          <w:szCs w:val="22"/>
        </w:rPr>
      </w:pPr>
      <w:bookmarkStart w:id="49" w:name="_Toc169601891"/>
      <w:bookmarkStart w:id="50" w:name="_Toc207109934"/>
      <w:r w:rsidRPr="00DE7F3D">
        <w:rPr>
          <w:rFonts w:ascii="Arial" w:hAnsi="Arial" w:cs="Arial"/>
          <w:b/>
          <w:sz w:val="22"/>
          <w:szCs w:val="22"/>
        </w:rPr>
        <w:t>Assiette des prix</w:t>
      </w:r>
      <w:bookmarkEnd w:id="49"/>
      <w:bookmarkEnd w:id="50"/>
    </w:p>
    <w:p w14:paraId="357AC11C" w14:textId="77777777" w:rsidR="00D611A7" w:rsidRPr="00EC4660" w:rsidRDefault="00D611A7" w:rsidP="00D611A7">
      <w:pPr>
        <w:keepNext/>
        <w:suppressAutoHyphens/>
        <w:jc w:val="both"/>
        <w:rPr>
          <w:rFonts w:ascii="Arial" w:hAnsi="Arial" w:cs="Arial"/>
          <w:color w:val="000000"/>
          <w:sz w:val="22"/>
          <w:szCs w:val="22"/>
        </w:rPr>
      </w:pPr>
    </w:p>
    <w:p w14:paraId="414F112F" w14:textId="77777777" w:rsidR="00D611A7" w:rsidRDefault="00D611A7" w:rsidP="00D611A7">
      <w:pPr>
        <w:keepNext/>
        <w:tabs>
          <w:tab w:val="num" w:pos="851"/>
        </w:tabs>
        <w:suppressAutoHyphens/>
        <w:ind w:left="567"/>
        <w:jc w:val="both"/>
        <w:rPr>
          <w:rFonts w:ascii="Arial" w:hAnsi="Arial" w:cs="Arial"/>
          <w:sz w:val="22"/>
          <w:szCs w:val="22"/>
        </w:rPr>
      </w:pPr>
      <w:r w:rsidRPr="00EC4660">
        <w:rPr>
          <w:rFonts w:ascii="Arial" w:hAnsi="Arial" w:cs="Arial"/>
          <w:bCs/>
          <w:sz w:val="22"/>
          <w:szCs w:val="22"/>
        </w:rPr>
        <w:t>Le</w:t>
      </w:r>
      <w:r>
        <w:rPr>
          <w:rFonts w:ascii="Arial" w:hAnsi="Arial" w:cs="Arial"/>
          <w:bCs/>
          <w:sz w:val="22"/>
          <w:szCs w:val="22"/>
        </w:rPr>
        <w:t xml:space="preserve"> </w:t>
      </w:r>
      <w:r w:rsidRPr="00EC4660">
        <w:rPr>
          <w:rFonts w:ascii="Arial" w:hAnsi="Arial" w:cs="Arial"/>
          <w:bCs/>
          <w:sz w:val="22"/>
          <w:szCs w:val="22"/>
        </w:rPr>
        <w:t xml:space="preserve">prix inclut </w:t>
      </w:r>
      <w:r w:rsidRPr="00EC4660">
        <w:rPr>
          <w:rFonts w:ascii="Arial" w:hAnsi="Arial" w:cs="Arial"/>
          <w:sz w:val="22"/>
          <w:szCs w:val="22"/>
        </w:rPr>
        <w:t>l’ensemble des dépenses résultant de l’exécution des prestations et de l’exécution des obligations annexes, notamment :</w:t>
      </w:r>
    </w:p>
    <w:p w14:paraId="115312E4" w14:textId="77777777" w:rsidR="00D611A7" w:rsidRPr="00EC4660" w:rsidRDefault="00D611A7" w:rsidP="00D611A7">
      <w:pPr>
        <w:keepNext/>
        <w:tabs>
          <w:tab w:val="num" w:pos="851"/>
        </w:tabs>
        <w:suppressAutoHyphens/>
        <w:ind w:left="567"/>
        <w:jc w:val="both"/>
        <w:rPr>
          <w:rFonts w:ascii="Arial" w:hAnsi="Arial" w:cs="Arial"/>
          <w:sz w:val="22"/>
          <w:szCs w:val="22"/>
        </w:rPr>
      </w:pPr>
    </w:p>
    <w:p w14:paraId="3B086E00" w14:textId="77777777" w:rsidR="00D611A7" w:rsidRDefault="00D611A7" w:rsidP="008E3E37">
      <w:pPr>
        <w:keepNext/>
        <w:numPr>
          <w:ilvl w:val="0"/>
          <w:numId w:val="14"/>
        </w:numPr>
        <w:tabs>
          <w:tab w:val="num" w:pos="851"/>
        </w:tabs>
        <w:suppressAutoHyphens/>
        <w:jc w:val="both"/>
        <w:rPr>
          <w:rFonts w:ascii="Arial" w:hAnsi="Arial" w:cs="Arial"/>
          <w:sz w:val="22"/>
          <w:szCs w:val="22"/>
        </w:rPr>
      </w:pPr>
      <w:r w:rsidRPr="00EC4660">
        <w:rPr>
          <w:rFonts w:ascii="Arial" w:hAnsi="Arial" w:cs="Arial"/>
          <w:sz w:val="22"/>
          <w:szCs w:val="22"/>
        </w:rPr>
        <w:t>Les frais spéciaux (investissements, financements et assurances) ainsi que les droits de brevets éventuels ;</w:t>
      </w:r>
    </w:p>
    <w:p w14:paraId="4D70C02E" w14:textId="77777777" w:rsidR="00D611A7" w:rsidRPr="00EC4660" w:rsidRDefault="00D611A7" w:rsidP="00D611A7">
      <w:pPr>
        <w:keepNext/>
        <w:suppressAutoHyphens/>
        <w:ind w:left="720"/>
        <w:jc w:val="both"/>
        <w:rPr>
          <w:rFonts w:ascii="Arial" w:hAnsi="Arial" w:cs="Arial"/>
          <w:sz w:val="22"/>
          <w:szCs w:val="22"/>
        </w:rPr>
      </w:pPr>
    </w:p>
    <w:p w14:paraId="798977CE" w14:textId="77777777" w:rsidR="00D611A7" w:rsidRDefault="00D611A7" w:rsidP="008E3E37">
      <w:pPr>
        <w:keepNext/>
        <w:numPr>
          <w:ilvl w:val="0"/>
          <w:numId w:val="14"/>
        </w:numPr>
        <w:tabs>
          <w:tab w:val="num" w:pos="851"/>
        </w:tabs>
        <w:suppressAutoHyphens/>
        <w:jc w:val="both"/>
        <w:rPr>
          <w:rFonts w:ascii="Arial" w:hAnsi="Arial" w:cs="Arial"/>
          <w:sz w:val="22"/>
          <w:szCs w:val="22"/>
        </w:rPr>
      </w:pPr>
      <w:r w:rsidRPr="00EC4660">
        <w:rPr>
          <w:rFonts w:ascii="Arial" w:hAnsi="Arial" w:cs="Arial"/>
          <w:sz w:val="22"/>
          <w:szCs w:val="22"/>
        </w:rPr>
        <w:t>Les frais généraux et notamment les frais de déplacement, les frais de préparation éventuels ainsi que les frais de main d’œuvre affectés à la prestation ;</w:t>
      </w:r>
    </w:p>
    <w:p w14:paraId="29C60489" w14:textId="77777777" w:rsidR="00D611A7" w:rsidRPr="00EC4660" w:rsidRDefault="00D611A7" w:rsidP="00D611A7">
      <w:pPr>
        <w:keepNext/>
        <w:suppressAutoHyphens/>
        <w:ind w:left="720"/>
        <w:jc w:val="both"/>
        <w:rPr>
          <w:rFonts w:ascii="Arial" w:hAnsi="Arial" w:cs="Arial"/>
          <w:sz w:val="22"/>
          <w:szCs w:val="22"/>
        </w:rPr>
      </w:pPr>
    </w:p>
    <w:p w14:paraId="2CA8C86C" w14:textId="77777777" w:rsidR="00D611A7" w:rsidRDefault="00D611A7" w:rsidP="008E3E37">
      <w:pPr>
        <w:keepNext/>
        <w:numPr>
          <w:ilvl w:val="0"/>
          <w:numId w:val="14"/>
        </w:numPr>
        <w:tabs>
          <w:tab w:val="num" w:pos="851"/>
        </w:tabs>
        <w:suppressAutoHyphens/>
        <w:jc w:val="both"/>
        <w:rPr>
          <w:rFonts w:ascii="Arial" w:hAnsi="Arial" w:cs="Arial"/>
          <w:sz w:val="22"/>
          <w:szCs w:val="22"/>
        </w:rPr>
      </w:pPr>
      <w:r w:rsidRPr="00EC4660">
        <w:rPr>
          <w:rFonts w:ascii="Arial" w:hAnsi="Arial" w:cs="Arial"/>
          <w:sz w:val="22"/>
          <w:szCs w:val="22"/>
        </w:rPr>
        <w:t>Des frais indirects, constitués notamment du coût du carburant, des outils et équipements et plus généralement du matériel utilisé, des salaires indirects ainsi que des frais de fonctionnement et d’entretien ;</w:t>
      </w:r>
    </w:p>
    <w:p w14:paraId="621DAA1A" w14:textId="77777777" w:rsidR="00D611A7" w:rsidRPr="00EC4660" w:rsidRDefault="00D611A7" w:rsidP="00D611A7">
      <w:pPr>
        <w:keepNext/>
        <w:suppressAutoHyphens/>
        <w:ind w:left="720"/>
        <w:jc w:val="both"/>
        <w:rPr>
          <w:rFonts w:ascii="Arial" w:hAnsi="Arial" w:cs="Arial"/>
          <w:sz w:val="22"/>
          <w:szCs w:val="22"/>
        </w:rPr>
      </w:pPr>
    </w:p>
    <w:p w14:paraId="2713A39A" w14:textId="77777777" w:rsidR="00D611A7" w:rsidRDefault="00D611A7" w:rsidP="008E3E37">
      <w:pPr>
        <w:keepNext/>
        <w:numPr>
          <w:ilvl w:val="0"/>
          <w:numId w:val="14"/>
        </w:numPr>
        <w:tabs>
          <w:tab w:val="num" w:pos="851"/>
        </w:tabs>
        <w:suppressAutoHyphens/>
        <w:jc w:val="both"/>
        <w:rPr>
          <w:rFonts w:ascii="Arial" w:hAnsi="Arial" w:cs="Arial"/>
          <w:sz w:val="22"/>
          <w:szCs w:val="22"/>
        </w:rPr>
      </w:pPr>
      <w:r w:rsidRPr="00EC4660">
        <w:rPr>
          <w:rFonts w:ascii="Arial" w:hAnsi="Arial" w:cs="Arial"/>
          <w:sz w:val="22"/>
          <w:szCs w:val="22"/>
        </w:rPr>
        <w:t>Des frais d’assurance ;</w:t>
      </w:r>
    </w:p>
    <w:p w14:paraId="377823F6" w14:textId="77777777" w:rsidR="00D611A7" w:rsidRPr="00EC4660" w:rsidRDefault="00D611A7" w:rsidP="00D611A7">
      <w:pPr>
        <w:keepNext/>
        <w:suppressAutoHyphens/>
        <w:ind w:left="720"/>
        <w:jc w:val="both"/>
        <w:rPr>
          <w:rFonts w:ascii="Arial" w:hAnsi="Arial" w:cs="Arial"/>
          <w:sz w:val="22"/>
          <w:szCs w:val="22"/>
        </w:rPr>
      </w:pPr>
    </w:p>
    <w:p w14:paraId="1708661E" w14:textId="77777777" w:rsidR="00D611A7" w:rsidRDefault="00D611A7" w:rsidP="008E3E37">
      <w:pPr>
        <w:keepNext/>
        <w:numPr>
          <w:ilvl w:val="0"/>
          <w:numId w:val="14"/>
        </w:numPr>
        <w:tabs>
          <w:tab w:val="num" w:pos="851"/>
        </w:tabs>
        <w:suppressAutoHyphens/>
        <w:jc w:val="both"/>
        <w:rPr>
          <w:rFonts w:ascii="Arial" w:hAnsi="Arial" w:cs="Arial"/>
          <w:sz w:val="22"/>
          <w:szCs w:val="22"/>
        </w:rPr>
      </w:pPr>
      <w:r w:rsidRPr="00EC4660">
        <w:rPr>
          <w:rFonts w:ascii="Arial" w:hAnsi="Arial" w:cs="Arial"/>
          <w:sz w:val="22"/>
          <w:szCs w:val="22"/>
        </w:rPr>
        <w:t>De l’ensemble des coûts générés par faute du Titulaire ;</w:t>
      </w:r>
    </w:p>
    <w:p w14:paraId="384246E5" w14:textId="77777777" w:rsidR="00D611A7" w:rsidRPr="00EC4660" w:rsidRDefault="00D611A7" w:rsidP="00D611A7">
      <w:pPr>
        <w:keepNext/>
        <w:suppressAutoHyphens/>
        <w:jc w:val="both"/>
        <w:rPr>
          <w:rFonts w:ascii="Arial" w:hAnsi="Arial" w:cs="Arial"/>
          <w:sz w:val="22"/>
          <w:szCs w:val="22"/>
        </w:rPr>
      </w:pPr>
    </w:p>
    <w:p w14:paraId="61A6894B" w14:textId="77777777" w:rsidR="00D611A7" w:rsidRPr="00EC4660" w:rsidRDefault="00D611A7" w:rsidP="008E3E37">
      <w:pPr>
        <w:keepNext/>
        <w:numPr>
          <w:ilvl w:val="0"/>
          <w:numId w:val="14"/>
        </w:numPr>
        <w:tabs>
          <w:tab w:val="num" w:pos="851"/>
        </w:tabs>
        <w:suppressAutoHyphens/>
        <w:jc w:val="both"/>
        <w:rPr>
          <w:rFonts w:ascii="Arial" w:hAnsi="Arial" w:cs="Arial"/>
          <w:sz w:val="22"/>
          <w:szCs w:val="22"/>
        </w:rPr>
      </w:pPr>
      <w:r w:rsidRPr="00EC4660">
        <w:rPr>
          <w:rFonts w:ascii="Arial" w:hAnsi="Arial" w:cs="Arial"/>
          <w:sz w:val="22"/>
          <w:szCs w:val="22"/>
        </w:rPr>
        <w:t>Des charges, impôts et taxes, y compris toutes les charges et cotisations sociales, des marges du Titulaire. En particulier, les prix exprimés dans le présent marché tiennent compte des majorations de salaires applicables en cas de travail le soir, le weekend ou un jour férié.</w:t>
      </w:r>
    </w:p>
    <w:p w14:paraId="4CEDF4BC" w14:textId="77777777" w:rsidR="00D611A7" w:rsidRPr="00EC4660" w:rsidRDefault="00D611A7" w:rsidP="00D611A7">
      <w:pPr>
        <w:keepNext/>
        <w:tabs>
          <w:tab w:val="num" w:pos="851"/>
        </w:tabs>
        <w:suppressAutoHyphens/>
        <w:ind w:left="720"/>
        <w:jc w:val="both"/>
        <w:rPr>
          <w:rFonts w:ascii="Arial" w:hAnsi="Arial" w:cs="Arial"/>
          <w:sz w:val="22"/>
          <w:szCs w:val="22"/>
        </w:rPr>
      </w:pPr>
    </w:p>
    <w:p w14:paraId="5FD2BF1D" w14:textId="77777777" w:rsidR="00D611A7" w:rsidRPr="00EC4660" w:rsidRDefault="00D611A7" w:rsidP="00D611A7">
      <w:pPr>
        <w:keepNext/>
        <w:tabs>
          <w:tab w:val="num" w:pos="851"/>
        </w:tabs>
        <w:suppressAutoHyphens/>
        <w:ind w:left="567"/>
        <w:jc w:val="both"/>
        <w:rPr>
          <w:rFonts w:ascii="Arial" w:hAnsi="Arial" w:cs="Arial"/>
          <w:sz w:val="22"/>
          <w:szCs w:val="22"/>
        </w:rPr>
      </w:pPr>
      <w:r w:rsidRPr="00EC4660">
        <w:rPr>
          <w:rFonts w:ascii="Arial" w:hAnsi="Arial" w:cs="Arial"/>
          <w:sz w:val="22"/>
          <w:szCs w:val="22"/>
        </w:rPr>
        <w:t>La somme maximale due par le Pouvoir adjudicateur au Titulaire doit pouvoir être évaluée à l’avance à partir des prix mentionnés dans les pièces contractuelles du marché. Ainsi, le prix doit être déterminable à partir des documents du marché, et le Titulaire devra veiller à ce que sa facture respecte ces tarifs.</w:t>
      </w:r>
    </w:p>
    <w:p w14:paraId="32FAAE2D" w14:textId="77777777" w:rsidR="00D611A7" w:rsidRPr="00EC4660" w:rsidRDefault="00D611A7" w:rsidP="00D611A7">
      <w:pPr>
        <w:keepNext/>
        <w:tabs>
          <w:tab w:val="num" w:pos="851"/>
        </w:tabs>
        <w:suppressAutoHyphens/>
        <w:ind w:left="567"/>
        <w:jc w:val="both"/>
        <w:rPr>
          <w:rFonts w:ascii="Arial" w:hAnsi="Arial" w:cs="Arial"/>
          <w:sz w:val="22"/>
          <w:szCs w:val="22"/>
        </w:rPr>
      </w:pPr>
    </w:p>
    <w:tbl>
      <w:tblPr>
        <w:tblStyle w:val="Grilledutableau"/>
        <w:tblW w:w="0" w:type="auto"/>
        <w:tblInd w:w="392" w:type="dxa"/>
        <w:tblBorders>
          <w:top w:val="single" w:sz="12" w:space="0" w:color="385623" w:themeColor="accent6" w:themeShade="80"/>
          <w:left w:val="single" w:sz="12" w:space="0" w:color="385623" w:themeColor="accent6" w:themeShade="80"/>
          <w:bottom w:val="single" w:sz="12" w:space="0" w:color="385623" w:themeColor="accent6" w:themeShade="80"/>
          <w:right w:val="single" w:sz="12" w:space="0" w:color="385623" w:themeColor="accent6" w:themeShade="80"/>
          <w:insideH w:val="single" w:sz="12" w:space="0" w:color="385623" w:themeColor="accent6" w:themeShade="80"/>
          <w:insideV w:val="single" w:sz="12" w:space="0" w:color="385623" w:themeColor="accent6" w:themeShade="80"/>
        </w:tblBorders>
        <w:shd w:val="clear" w:color="auto" w:fill="E2EFD9" w:themeFill="accent6" w:themeFillTint="33"/>
        <w:tblLook w:val="04A0" w:firstRow="1" w:lastRow="0" w:firstColumn="1" w:lastColumn="0" w:noHBand="0" w:noVBand="1"/>
      </w:tblPr>
      <w:tblGrid>
        <w:gridCol w:w="9178"/>
      </w:tblGrid>
      <w:tr w:rsidR="00D611A7" w:rsidRPr="00211A27" w14:paraId="6F07DF53" w14:textId="77777777" w:rsidTr="00BB5C4E">
        <w:tc>
          <w:tcPr>
            <w:tcW w:w="9178" w:type="dxa"/>
            <w:tcBorders>
              <w:top w:val="single" w:sz="12" w:space="0" w:color="385623" w:themeColor="accent6" w:themeShade="80"/>
              <w:left w:val="single" w:sz="12" w:space="0" w:color="385623" w:themeColor="accent6" w:themeShade="80"/>
              <w:bottom w:val="single" w:sz="12" w:space="0" w:color="385623" w:themeColor="accent6" w:themeShade="80"/>
              <w:right w:val="single" w:sz="12" w:space="0" w:color="385623" w:themeColor="accent6" w:themeShade="80"/>
            </w:tcBorders>
            <w:shd w:val="clear" w:color="auto" w:fill="E2EFD9" w:themeFill="accent6" w:themeFillTint="33"/>
          </w:tcPr>
          <w:p w14:paraId="55F8CABD" w14:textId="77777777" w:rsidR="00D611A7" w:rsidRPr="00EC4660" w:rsidRDefault="00D611A7" w:rsidP="00BB5C4E">
            <w:pPr>
              <w:keepNext/>
              <w:tabs>
                <w:tab w:val="num" w:pos="851"/>
              </w:tabs>
              <w:suppressAutoHyphens/>
              <w:ind w:left="567"/>
              <w:jc w:val="both"/>
              <w:rPr>
                <w:rFonts w:ascii="Arial" w:hAnsi="Arial" w:cs="Arial"/>
              </w:rPr>
            </w:pPr>
          </w:p>
          <w:p w14:paraId="44869F0F" w14:textId="77777777" w:rsidR="00D611A7" w:rsidRPr="00211A27" w:rsidRDefault="00D611A7" w:rsidP="00BB5C4E">
            <w:pPr>
              <w:keepNext/>
              <w:tabs>
                <w:tab w:val="num" w:pos="851"/>
              </w:tabs>
              <w:suppressAutoHyphens/>
              <w:ind w:left="567"/>
              <w:jc w:val="both"/>
              <w:rPr>
                <w:rFonts w:ascii="Arial" w:hAnsi="Arial" w:cs="Arial"/>
                <w:sz w:val="22"/>
              </w:rPr>
            </w:pPr>
            <w:r w:rsidRPr="00211A27">
              <w:rPr>
                <w:rFonts w:ascii="Arial" w:hAnsi="Arial" w:cs="Arial"/>
                <w:sz w:val="22"/>
              </w:rPr>
              <w:t>Je, soussigné le Titulaire, reconnait être averti que les prescriptions techniques définies dans le présent accord peuvent ne pas être totalement exhaustives et qu’il me revient de prendre en compte, dans les tarifs que je propose, l’ensemble des opérations nécessaires à l’exécution de sa prestation dans le respect des exigences du Pouvoir adjudicateur.</w:t>
            </w:r>
          </w:p>
          <w:p w14:paraId="7B90D996" w14:textId="77777777" w:rsidR="00D611A7" w:rsidRPr="00211A27" w:rsidRDefault="00D611A7" w:rsidP="00BB5C4E">
            <w:pPr>
              <w:keepNext/>
              <w:tabs>
                <w:tab w:val="num" w:pos="851"/>
              </w:tabs>
              <w:suppressAutoHyphens/>
              <w:ind w:left="567"/>
              <w:jc w:val="both"/>
              <w:rPr>
                <w:rFonts w:ascii="Arial" w:hAnsi="Arial" w:cs="Arial"/>
                <w:sz w:val="22"/>
              </w:rPr>
            </w:pPr>
          </w:p>
          <w:p w14:paraId="7EF85935" w14:textId="77777777" w:rsidR="00D611A7" w:rsidRPr="00211A27" w:rsidRDefault="00D611A7" w:rsidP="00BB5C4E">
            <w:pPr>
              <w:keepNext/>
              <w:tabs>
                <w:tab w:val="num" w:pos="851"/>
              </w:tabs>
              <w:suppressAutoHyphens/>
              <w:ind w:left="567"/>
              <w:jc w:val="both"/>
              <w:rPr>
                <w:rFonts w:ascii="Arial" w:hAnsi="Arial" w:cs="Arial"/>
                <w:sz w:val="22"/>
              </w:rPr>
            </w:pPr>
            <w:r w:rsidRPr="00211A27">
              <w:rPr>
                <w:rFonts w:ascii="Arial" w:hAnsi="Arial" w:cs="Arial"/>
                <w:sz w:val="22"/>
              </w:rPr>
              <w:t>À ce titre, je reconnais qu’il suffit qu’une prestation soit indiquée dans les pièces contractuelles telles que je les ai acceptées pour que j’en doive la pleine et entière exécution, selon les règles de l’art.</w:t>
            </w:r>
          </w:p>
          <w:p w14:paraId="18834110" w14:textId="77777777" w:rsidR="00D611A7" w:rsidRPr="00211A27" w:rsidRDefault="00D611A7" w:rsidP="00BB5C4E">
            <w:pPr>
              <w:keepNext/>
              <w:tabs>
                <w:tab w:val="num" w:pos="851"/>
              </w:tabs>
              <w:suppressAutoHyphens/>
              <w:ind w:left="567"/>
              <w:jc w:val="both"/>
              <w:rPr>
                <w:rFonts w:ascii="Arial" w:hAnsi="Arial" w:cs="Arial"/>
                <w:sz w:val="22"/>
              </w:rPr>
            </w:pPr>
          </w:p>
          <w:p w14:paraId="7E63D18F" w14:textId="77777777" w:rsidR="00D611A7" w:rsidRPr="00211A27" w:rsidRDefault="00D611A7" w:rsidP="00BB5C4E">
            <w:pPr>
              <w:keepNext/>
              <w:tabs>
                <w:tab w:val="num" w:pos="851"/>
              </w:tabs>
              <w:suppressAutoHyphens/>
              <w:ind w:left="567"/>
              <w:jc w:val="both"/>
              <w:rPr>
                <w:rFonts w:ascii="Arial" w:hAnsi="Arial" w:cs="Arial"/>
                <w:sz w:val="22"/>
              </w:rPr>
            </w:pPr>
            <w:r w:rsidRPr="00211A27">
              <w:rPr>
                <w:rFonts w:ascii="Arial" w:hAnsi="Arial" w:cs="Arial"/>
                <w:sz w:val="22"/>
              </w:rPr>
              <w:t xml:space="preserve">Dans tous les cas, je ne pourrai pas arguer des imprécisions, erreurs, omissions ou contradictions des pièces contractuelles après l’attribution pour justifier une demande de supplément ou me soustraire à ses obligations et refuser, notamment, de s’exécuter dans le cadre et les conditions des pièces contractuelles. </w:t>
            </w:r>
          </w:p>
          <w:p w14:paraId="566B577B" w14:textId="77777777" w:rsidR="00D611A7" w:rsidRPr="00211A27" w:rsidRDefault="00D611A7" w:rsidP="00BB5C4E">
            <w:pPr>
              <w:keepNext/>
              <w:tabs>
                <w:tab w:val="num" w:pos="851"/>
              </w:tabs>
              <w:suppressAutoHyphens/>
              <w:ind w:left="567"/>
              <w:jc w:val="both"/>
              <w:rPr>
                <w:rFonts w:ascii="Arial" w:hAnsi="Arial" w:cs="Arial"/>
              </w:rPr>
            </w:pPr>
          </w:p>
        </w:tc>
      </w:tr>
    </w:tbl>
    <w:p w14:paraId="1C0F6499" w14:textId="77777777" w:rsidR="00D611A7" w:rsidRPr="00211A27" w:rsidRDefault="00D611A7" w:rsidP="00D611A7">
      <w:pPr>
        <w:keepNext/>
        <w:tabs>
          <w:tab w:val="num" w:pos="851"/>
        </w:tabs>
        <w:suppressAutoHyphens/>
        <w:ind w:left="567"/>
        <w:jc w:val="both"/>
        <w:rPr>
          <w:rFonts w:ascii="Arial" w:hAnsi="Arial" w:cs="Arial"/>
          <w:sz w:val="22"/>
          <w:szCs w:val="22"/>
        </w:rPr>
      </w:pPr>
    </w:p>
    <w:p w14:paraId="1592F55C" w14:textId="77777777" w:rsidR="00D611A7" w:rsidRPr="00211A27" w:rsidRDefault="00D611A7" w:rsidP="00D611A7">
      <w:pPr>
        <w:tabs>
          <w:tab w:val="num" w:pos="851"/>
        </w:tabs>
        <w:suppressAutoHyphens/>
        <w:ind w:left="567"/>
        <w:jc w:val="both"/>
        <w:rPr>
          <w:rFonts w:ascii="Arial" w:hAnsi="Arial" w:cs="Arial"/>
          <w:sz w:val="22"/>
          <w:szCs w:val="22"/>
        </w:rPr>
      </w:pPr>
    </w:p>
    <w:p w14:paraId="41DB919B" w14:textId="77777777" w:rsidR="00D611A7" w:rsidRPr="00211A27" w:rsidRDefault="00D611A7" w:rsidP="00D611A7">
      <w:pPr>
        <w:pStyle w:val="Paragraphedeliste"/>
        <w:keepNext/>
        <w:keepLines/>
        <w:numPr>
          <w:ilvl w:val="1"/>
          <w:numId w:val="4"/>
        </w:numPr>
        <w:tabs>
          <w:tab w:val="left" w:pos="1134"/>
        </w:tabs>
        <w:jc w:val="both"/>
        <w:outlineLvl w:val="1"/>
        <w:rPr>
          <w:rFonts w:ascii="Arial" w:hAnsi="Arial" w:cs="Arial"/>
          <w:b/>
          <w:sz w:val="22"/>
          <w:szCs w:val="22"/>
        </w:rPr>
      </w:pPr>
      <w:bookmarkStart w:id="51" w:name="_Toc169601892"/>
      <w:bookmarkStart w:id="52" w:name="_Toc207109935"/>
      <w:r w:rsidRPr="00211A27">
        <w:rPr>
          <w:rFonts w:ascii="Arial" w:hAnsi="Arial" w:cs="Arial"/>
          <w:b/>
          <w:sz w:val="22"/>
          <w:szCs w:val="22"/>
        </w:rPr>
        <w:t>Révision des prix</w:t>
      </w:r>
      <w:bookmarkEnd w:id="51"/>
      <w:bookmarkEnd w:id="52"/>
    </w:p>
    <w:p w14:paraId="0F4C181B" w14:textId="77777777" w:rsidR="002562E6" w:rsidRPr="00211A27" w:rsidRDefault="002562E6" w:rsidP="007C5BBC">
      <w:pPr>
        <w:autoSpaceDE w:val="0"/>
        <w:autoSpaceDN w:val="0"/>
        <w:adjustRightInd w:val="0"/>
        <w:ind w:left="567"/>
        <w:jc w:val="both"/>
        <w:rPr>
          <w:rFonts w:ascii="Arial" w:hAnsi="Arial" w:cs="Arial"/>
          <w:sz w:val="22"/>
          <w:szCs w:val="22"/>
        </w:rPr>
      </w:pPr>
    </w:p>
    <w:p w14:paraId="78795BD4" w14:textId="26EA8DBB" w:rsidR="007C5BBC" w:rsidRPr="00211A27" w:rsidRDefault="007C5BBC" w:rsidP="007C5BBC">
      <w:pPr>
        <w:autoSpaceDE w:val="0"/>
        <w:autoSpaceDN w:val="0"/>
        <w:adjustRightInd w:val="0"/>
        <w:ind w:left="567"/>
        <w:jc w:val="both"/>
        <w:rPr>
          <w:rFonts w:ascii="Arial" w:hAnsi="Arial" w:cs="Arial"/>
          <w:sz w:val="22"/>
          <w:szCs w:val="22"/>
        </w:rPr>
      </w:pPr>
      <w:r w:rsidRPr="00211A27">
        <w:rPr>
          <w:rFonts w:ascii="Arial" w:hAnsi="Arial" w:cs="Arial"/>
          <w:sz w:val="22"/>
          <w:szCs w:val="22"/>
        </w:rPr>
        <w:t>Conformément aux dispositions du présent accord-cadre, les prix contractuels demeureront fermes et non révisables pendant une période initiale de douze (12) mois à compter de la notification du marché.</w:t>
      </w:r>
    </w:p>
    <w:p w14:paraId="62C4DB42" w14:textId="77777777" w:rsidR="007C5BBC" w:rsidRPr="00211A27" w:rsidRDefault="007C5BBC" w:rsidP="007C5BBC">
      <w:pPr>
        <w:autoSpaceDE w:val="0"/>
        <w:autoSpaceDN w:val="0"/>
        <w:adjustRightInd w:val="0"/>
        <w:ind w:left="567"/>
        <w:jc w:val="both"/>
        <w:rPr>
          <w:rFonts w:ascii="Arial" w:hAnsi="Arial" w:cs="Arial"/>
          <w:sz w:val="22"/>
          <w:szCs w:val="22"/>
        </w:rPr>
      </w:pPr>
    </w:p>
    <w:p w14:paraId="5215B4D4" w14:textId="681EE3E1" w:rsidR="002562E6" w:rsidRPr="00211A27" w:rsidRDefault="007C5BBC" w:rsidP="002562E6">
      <w:pPr>
        <w:autoSpaceDE w:val="0"/>
        <w:autoSpaceDN w:val="0"/>
        <w:adjustRightInd w:val="0"/>
        <w:ind w:left="567"/>
        <w:jc w:val="both"/>
        <w:rPr>
          <w:rFonts w:ascii="Arial" w:hAnsi="Arial" w:cs="Arial"/>
          <w:sz w:val="22"/>
          <w:szCs w:val="22"/>
        </w:rPr>
      </w:pPr>
      <w:r w:rsidRPr="00211A27">
        <w:rPr>
          <w:rFonts w:ascii="Arial" w:hAnsi="Arial" w:cs="Arial"/>
          <w:sz w:val="22"/>
          <w:szCs w:val="22"/>
        </w:rPr>
        <w:t xml:space="preserve">À l’issue de cette période, et une fois par an à la date anniversaire du marché, le Titulaire pourra solliciter une révision de ses tarifs, sous réserve d’une demande formulée par écrit au </w:t>
      </w:r>
      <w:r w:rsidRPr="00211A27">
        <w:rPr>
          <w:rFonts w:ascii="Arial" w:hAnsi="Arial" w:cs="Arial"/>
          <w:sz w:val="22"/>
          <w:szCs w:val="22"/>
        </w:rPr>
        <w:lastRenderedPageBreak/>
        <w:t>minimum un (1) mois avant ladite date. La révision s’opérera exclusivem</w:t>
      </w:r>
      <w:r w:rsidR="002562E6" w:rsidRPr="00211A27">
        <w:rPr>
          <w:rFonts w:ascii="Arial" w:hAnsi="Arial" w:cs="Arial"/>
          <w:sz w:val="22"/>
          <w:szCs w:val="22"/>
        </w:rPr>
        <w:t>ent selon la formule suivante :</w:t>
      </w:r>
    </w:p>
    <w:p w14:paraId="74005AA0" w14:textId="77777777" w:rsidR="000C0600" w:rsidRPr="00211A27" w:rsidRDefault="000C0600" w:rsidP="000C0600">
      <w:pPr>
        <w:autoSpaceDE w:val="0"/>
        <w:autoSpaceDN w:val="0"/>
        <w:adjustRightInd w:val="0"/>
        <w:ind w:left="567"/>
        <w:jc w:val="both"/>
        <w:rPr>
          <w:rFonts w:ascii="Arial" w:hAnsi="Arial" w:cs="Arial"/>
          <w:sz w:val="22"/>
          <w:szCs w:val="22"/>
          <w:u w:val="single"/>
          <w:vertAlign w:val="subscript"/>
        </w:rPr>
      </w:pPr>
      <w:r w:rsidRPr="00211A27">
        <w:rPr>
          <w:rFonts w:ascii="Arial" w:hAnsi="Arial" w:cs="Arial"/>
          <w:sz w:val="22"/>
          <w:szCs w:val="22"/>
        </w:rPr>
        <w:t>P</w:t>
      </w:r>
      <w:r w:rsidRPr="00211A27">
        <w:rPr>
          <w:rFonts w:ascii="Arial" w:hAnsi="Arial" w:cs="Arial"/>
          <w:sz w:val="22"/>
          <w:szCs w:val="22"/>
          <w:vertAlign w:val="subscript"/>
        </w:rPr>
        <w:t>1</w:t>
      </w:r>
      <w:r w:rsidRPr="00211A27">
        <w:rPr>
          <w:rFonts w:ascii="Arial" w:hAnsi="Arial" w:cs="Arial"/>
          <w:sz w:val="22"/>
          <w:szCs w:val="22"/>
        </w:rPr>
        <w:t xml:space="preserve"> = P</w:t>
      </w:r>
      <w:r w:rsidRPr="00211A27">
        <w:rPr>
          <w:rFonts w:ascii="Arial" w:hAnsi="Arial" w:cs="Arial"/>
          <w:sz w:val="22"/>
          <w:szCs w:val="22"/>
          <w:vertAlign w:val="subscript"/>
        </w:rPr>
        <w:t xml:space="preserve">O </w:t>
      </w:r>
      <w:r w:rsidRPr="00211A27">
        <w:rPr>
          <w:rFonts w:ascii="Arial" w:hAnsi="Arial" w:cs="Arial"/>
          <w:sz w:val="22"/>
          <w:szCs w:val="22"/>
        </w:rPr>
        <w:t xml:space="preserve">X </w:t>
      </w:r>
      <w:r w:rsidRPr="00211A27">
        <w:rPr>
          <w:rFonts w:ascii="Arial" w:hAnsi="Arial" w:cs="Arial"/>
          <w:sz w:val="22"/>
          <w:szCs w:val="22"/>
          <w:u w:val="single"/>
        </w:rPr>
        <w:t>S</w:t>
      </w:r>
      <w:r w:rsidRPr="00211A27">
        <w:rPr>
          <w:rFonts w:ascii="Arial" w:hAnsi="Arial" w:cs="Arial"/>
          <w:sz w:val="22"/>
          <w:szCs w:val="22"/>
          <w:u w:val="single"/>
          <w:vertAlign w:val="subscript"/>
        </w:rPr>
        <w:t>1</w:t>
      </w:r>
    </w:p>
    <w:p w14:paraId="4CA19759" w14:textId="77777777" w:rsidR="000C0600" w:rsidRPr="00211A27" w:rsidRDefault="000C0600" w:rsidP="000C0600">
      <w:pPr>
        <w:autoSpaceDE w:val="0"/>
        <w:autoSpaceDN w:val="0"/>
        <w:adjustRightInd w:val="0"/>
        <w:ind w:left="567"/>
        <w:jc w:val="both"/>
        <w:rPr>
          <w:rFonts w:ascii="Arial" w:hAnsi="Arial" w:cs="Arial"/>
          <w:sz w:val="22"/>
          <w:szCs w:val="22"/>
          <w:vertAlign w:val="subscript"/>
        </w:rPr>
      </w:pPr>
      <w:r w:rsidRPr="00211A27">
        <w:rPr>
          <w:rFonts w:ascii="Arial" w:hAnsi="Arial" w:cs="Arial"/>
          <w:sz w:val="22"/>
          <w:szCs w:val="22"/>
          <w:vertAlign w:val="subscript"/>
        </w:rPr>
        <w:t xml:space="preserve">                          </w:t>
      </w:r>
      <w:r w:rsidRPr="00211A27">
        <w:rPr>
          <w:rFonts w:ascii="Arial" w:hAnsi="Arial" w:cs="Arial"/>
          <w:sz w:val="22"/>
          <w:szCs w:val="22"/>
        </w:rPr>
        <w:t>S</w:t>
      </w:r>
      <w:r w:rsidRPr="00211A27">
        <w:rPr>
          <w:rFonts w:ascii="Arial" w:hAnsi="Arial" w:cs="Arial"/>
          <w:sz w:val="22"/>
          <w:szCs w:val="22"/>
          <w:vertAlign w:val="subscript"/>
        </w:rPr>
        <w:t>o</w:t>
      </w:r>
    </w:p>
    <w:p w14:paraId="6AB48951" w14:textId="77777777" w:rsidR="002562E6" w:rsidRPr="00211A27" w:rsidRDefault="002562E6" w:rsidP="007C5BBC">
      <w:pPr>
        <w:autoSpaceDE w:val="0"/>
        <w:autoSpaceDN w:val="0"/>
        <w:adjustRightInd w:val="0"/>
        <w:ind w:left="567"/>
        <w:jc w:val="both"/>
        <w:rPr>
          <w:rFonts w:ascii="Arial" w:hAnsi="Arial" w:cs="Arial"/>
          <w:sz w:val="22"/>
          <w:szCs w:val="22"/>
        </w:rPr>
      </w:pPr>
    </w:p>
    <w:p w14:paraId="49C37D4E" w14:textId="7734D0F4" w:rsidR="007C5BBC" w:rsidRPr="00211A27" w:rsidRDefault="007C5BBC" w:rsidP="007C5BBC">
      <w:pPr>
        <w:autoSpaceDE w:val="0"/>
        <w:autoSpaceDN w:val="0"/>
        <w:adjustRightInd w:val="0"/>
        <w:ind w:left="567"/>
        <w:jc w:val="both"/>
        <w:rPr>
          <w:rFonts w:ascii="Arial" w:hAnsi="Arial" w:cs="Arial"/>
          <w:sz w:val="22"/>
          <w:szCs w:val="22"/>
        </w:rPr>
      </w:pPr>
      <w:r w:rsidRPr="00211A27">
        <w:rPr>
          <w:rFonts w:ascii="Arial" w:hAnsi="Arial" w:cs="Arial"/>
          <w:sz w:val="22"/>
          <w:szCs w:val="22"/>
        </w:rPr>
        <w:t>Avec :</w:t>
      </w:r>
      <w:r w:rsidR="003078D6" w:rsidRPr="00211A27">
        <w:rPr>
          <w:rFonts w:ascii="Arial" w:hAnsi="Arial" w:cs="Arial"/>
          <w:sz w:val="22"/>
          <w:szCs w:val="22"/>
        </w:rPr>
        <w:t xml:space="preserve">     </w:t>
      </w:r>
    </w:p>
    <w:p w14:paraId="6BAAF56C" w14:textId="77777777" w:rsidR="007C5BBC" w:rsidRPr="00211A27" w:rsidRDefault="007C5BBC" w:rsidP="007C5BBC">
      <w:pPr>
        <w:autoSpaceDE w:val="0"/>
        <w:autoSpaceDN w:val="0"/>
        <w:adjustRightInd w:val="0"/>
        <w:ind w:left="567"/>
        <w:jc w:val="both"/>
        <w:rPr>
          <w:rFonts w:ascii="Arial" w:hAnsi="Arial" w:cs="Arial"/>
          <w:sz w:val="22"/>
          <w:szCs w:val="22"/>
        </w:rPr>
      </w:pPr>
    </w:p>
    <w:p w14:paraId="18961324" w14:textId="77777777" w:rsidR="007C5BBC" w:rsidRPr="00211A27" w:rsidRDefault="007C5BBC" w:rsidP="007C5BBC">
      <w:pPr>
        <w:autoSpaceDE w:val="0"/>
        <w:autoSpaceDN w:val="0"/>
        <w:adjustRightInd w:val="0"/>
        <w:ind w:left="567"/>
        <w:jc w:val="both"/>
        <w:rPr>
          <w:rFonts w:ascii="Arial" w:hAnsi="Arial" w:cs="Arial"/>
          <w:sz w:val="22"/>
          <w:szCs w:val="22"/>
        </w:rPr>
      </w:pPr>
      <w:r w:rsidRPr="00211A27">
        <w:rPr>
          <w:rFonts w:ascii="Arial" w:hAnsi="Arial" w:cs="Arial"/>
          <w:sz w:val="22"/>
          <w:szCs w:val="22"/>
        </w:rPr>
        <w:t xml:space="preserve">    P : prix révisé applicable pour la période suivante ;</w:t>
      </w:r>
    </w:p>
    <w:p w14:paraId="50691CED" w14:textId="77777777" w:rsidR="007C5BBC" w:rsidRPr="00211A27" w:rsidRDefault="007C5BBC" w:rsidP="007C5BBC">
      <w:pPr>
        <w:autoSpaceDE w:val="0"/>
        <w:autoSpaceDN w:val="0"/>
        <w:adjustRightInd w:val="0"/>
        <w:ind w:left="567"/>
        <w:jc w:val="both"/>
        <w:rPr>
          <w:rFonts w:ascii="Arial" w:hAnsi="Arial" w:cs="Arial"/>
          <w:sz w:val="22"/>
          <w:szCs w:val="22"/>
        </w:rPr>
      </w:pPr>
    </w:p>
    <w:p w14:paraId="6B87898F" w14:textId="77777777" w:rsidR="007C5BBC" w:rsidRPr="00211A27" w:rsidRDefault="007C5BBC" w:rsidP="007C5BBC">
      <w:pPr>
        <w:autoSpaceDE w:val="0"/>
        <w:autoSpaceDN w:val="0"/>
        <w:adjustRightInd w:val="0"/>
        <w:ind w:left="567"/>
        <w:jc w:val="both"/>
        <w:rPr>
          <w:rFonts w:ascii="Arial" w:hAnsi="Arial" w:cs="Arial"/>
          <w:sz w:val="22"/>
          <w:szCs w:val="22"/>
        </w:rPr>
      </w:pPr>
      <w:r w:rsidRPr="00211A27">
        <w:rPr>
          <w:rFonts w:ascii="Arial" w:hAnsi="Arial" w:cs="Arial"/>
          <w:sz w:val="22"/>
          <w:szCs w:val="22"/>
        </w:rPr>
        <w:t xml:space="preserve">    P</w:t>
      </w:r>
      <w:r w:rsidRPr="00211A27">
        <w:rPr>
          <w:rFonts w:ascii="Cambria Math" w:hAnsi="Cambria Math" w:cs="Cambria Math"/>
          <w:sz w:val="22"/>
          <w:szCs w:val="22"/>
        </w:rPr>
        <w:t>₀</w:t>
      </w:r>
      <w:r w:rsidRPr="00211A27">
        <w:rPr>
          <w:rFonts w:ascii="Arial" w:hAnsi="Arial" w:cs="Arial"/>
          <w:sz w:val="22"/>
          <w:szCs w:val="22"/>
        </w:rPr>
        <w:t xml:space="preserve"> : prix pratiqué au cours de la période contractuelle précédente ;</w:t>
      </w:r>
    </w:p>
    <w:p w14:paraId="49B52E81" w14:textId="77777777" w:rsidR="007C5BBC" w:rsidRPr="00211A27" w:rsidRDefault="007C5BBC" w:rsidP="007C5BBC">
      <w:pPr>
        <w:autoSpaceDE w:val="0"/>
        <w:autoSpaceDN w:val="0"/>
        <w:adjustRightInd w:val="0"/>
        <w:ind w:left="567"/>
        <w:jc w:val="both"/>
        <w:rPr>
          <w:rFonts w:ascii="Arial" w:hAnsi="Arial" w:cs="Arial"/>
          <w:sz w:val="22"/>
          <w:szCs w:val="22"/>
        </w:rPr>
      </w:pPr>
    </w:p>
    <w:p w14:paraId="46C5F8EF" w14:textId="77777777" w:rsidR="007C5BBC" w:rsidRPr="00211A27" w:rsidRDefault="007C5BBC" w:rsidP="007C5BBC">
      <w:pPr>
        <w:autoSpaceDE w:val="0"/>
        <w:autoSpaceDN w:val="0"/>
        <w:adjustRightInd w:val="0"/>
        <w:ind w:left="567"/>
        <w:jc w:val="both"/>
        <w:rPr>
          <w:rFonts w:ascii="Arial" w:hAnsi="Arial" w:cs="Arial"/>
          <w:sz w:val="22"/>
          <w:szCs w:val="22"/>
        </w:rPr>
      </w:pPr>
      <w:r w:rsidRPr="00211A27">
        <w:rPr>
          <w:rFonts w:ascii="Arial" w:hAnsi="Arial" w:cs="Arial"/>
          <w:sz w:val="22"/>
          <w:szCs w:val="22"/>
        </w:rPr>
        <w:t xml:space="preserve">    S : dernier indice connu du coût horaire du travail « ICHT-H » applicable à la branche “Services juridiques, comptables et de gestion”, ou indice officiel le remplaçant, publié à la date de la révision ;</w:t>
      </w:r>
    </w:p>
    <w:p w14:paraId="33EBBC25" w14:textId="77777777" w:rsidR="007C5BBC" w:rsidRPr="00211A27" w:rsidRDefault="007C5BBC" w:rsidP="007C5BBC">
      <w:pPr>
        <w:autoSpaceDE w:val="0"/>
        <w:autoSpaceDN w:val="0"/>
        <w:adjustRightInd w:val="0"/>
        <w:ind w:left="567"/>
        <w:jc w:val="both"/>
        <w:rPr>
          <w:rFonts w:ascii="Arial" w:hAnsi="Arial" w:cs="Arial"/>
          <w:sz w:val="22"/>
          <w:szCs w:val="22"/>
        </w:rPr>
      </w:pPr>
    </w:p>
    <w:p w14:paraId="759DB0AE" w14:textId="46AA1466" w:rsidR="007C5BBC" w:rsidRPr="00211A27" w:rsidRDefault="007C5BBC" w:rsidP="007C5BBC">
      <w:pPr>
        <w:autoSpaceDE w:val="0"/>
        <w:autoSpaceDN w:val="0"/>
        <w:adjustRightInd w:val="0"/>
        <w:ind w:left="567"/>
        <w:jc w:val="both"/>
        <w:rPr>
          <w:rFonts w:ascii="Arial" w:hAnsi="Arial" w:cs="Arial"/>
          <w:sz w:val="22"/>
          <w:szCs w:val="22"/>
        </w:rPr>
      </w:pPr>
      <w:r w:rsidRPr="00211A27">
        <w:rPr>
          <w:rFonts w:ascii="Arial" w:hAnsi="Arial" w:cs="Arial"/>
          <w:sz w:val="22"/>
          <w:szCs w:val="22"/>
        </w:rPr>
        <w:t xml:space="preserve">    S</w:t>
      </w:r>
      <w:r w:rsidRPr="00211A27">
        <w:rPr>
          <w:rFonts w:ascii="Cambria Math" w:hAnsi="Cambria Math" w:cs="Cambria Math"/>
          <w:sz w:val="22"/>
          <w:szCs w:val="22"/>
        </w:rPr>
        <w:t>₀</w:t>
      </w:r>
      <w:r w:rsidRPr="00211A27">
        <w:rPr>
          <w:rFonts w:ascii="Arial" w:hAnsi="Arial" w:cs="Arial"/>
          <w:sz w:val="22"/>
          <w:szCs w:val="22"/>
        </w:rPr>
        <w:t xml:space="preserve"> : vale</w:t>
      </w:r>
      <w:r w:rsidR="00797E34" w:rsidRPr="00211A27">
        <w:rPr>
          <w:rFonts w:ascii="Arial" w:hAnsi="Arial" w:cs="Arial"/>
          <w:sz w:val="22"/>
          <w:szCs w:val="22"/>
        </w:rPr>
        <w:t>ur dudit indice pour le mois d’octobre</w:t>
      </w:r>
      <w:r w:rsidRPr="00211A27">
        <w:rPr>
          <w:rFonts w:ascii="Arial" w:hAnsi="Arial" w:cs="Arial"/>
          <w:sz w:val="22"/>
          <w:szCs w:val="22"/>
        </w:rPr>
        <w:t xml:space="preserve"> </w:t>
      </w:r>
      <w:r w:rsidR="00797E34" w:rsidRPr="00211A27">
        <w:rPr>
          <w:rFonts w:ascii="Arial" w:hAnsi="Arial" w:cs="Arial"/>
          <w:sz w:val="22"/>
          <w:szCs w:val="22"/>
        </w:rPr>
        <w:t>2025</w:t>
      </w:r>
      <w:r w:rsidRPr="00211A27">
        <w:rPr>
          <w:rFonts w:ascii="Arial" w:hAnsi="Arial" w:cs="Arial"/>
          <w:sz w:val="22"/>
          <w:szCs w:val="22"/>
        </w:rPr>
        <w:t>.</w:t>
      </w:r>
      <w:r w:rsidR="003078D6" w:rsidRPr="00211A27">
        <w:rPr>
          <w:rFonts w:ascii="Arial" w:hAnsi="Arial" w:cs="Arial"/>
          <w:sz w:val="22"/>
          <w:szCs w:val="22"/>
        </w:rPr>
        <w:t xml:space="preserve"> </w:t>
      </w:r>
      <w:r w:rsidR="00797E34" w:rsidRPr="00211A27">
        <w:rPr>
          <w:rFonts w:ascii="Arial" w:hAnsi="Arial" w:cs="Arial"/>
          <w:color w:val="FF0000"/>
          <w:sz w:val="22"/>
          <w:szCs w:val="22"/>
        </w:rPr>
        <w:t xml:space="preserve"> </w:t>
      </w:r>
    </w:p>
    <w:p w14:paraId="7DB9E93D" w14:textId="31D00716" w:rsidR="00D611A7" w:rsidRPr="002562E6" w:rsidRDefault="00D611A7" w:rsidP="002562E6">
      <w:pPr>
        <w:autoSpaceDE w:val="0"/>
        <w:autoSpaceDN w:val="0"/>
        <w:adjustRightInd w:val="0"/>
        <w:jc w:val="both"/>
        <w:rPr>
          <w:rFonts w:ascii="Arial" w:hAnsi="Arial" w:cs="Arial"/>
          <w:color w:val="44546A" w:themeColor="text2"/>
          <w:szCs w:val="22"/>
          <w:highlight w:val="yellow"/>
        </w:rPr>
      </w:pPr>
    </w:p>
    <w:p w14:paraId="6035D0A1" w14:textId="77777777" w:rsidR="00D611A7" w:rsidRPr="002562E6" w:rsidRDefault="00D611A7" w:rsidP="00D611A7">
      <w:pPr>
        <w:suppressAutoHyphens/>
        <w:autoSpaceDE w:val="0"/>
        <w:autoSpaceDN w:val="0"/>
        <w:adjustRightInd w:val="0"/>
        <w:ind w:left="567"/>
        <w:jc w:val="both"/>
        <w:rPr>
          <w:rFonts w:ascii="Arial" w:hAnsi="Arial" w:cs="Arial"/>
          <w:sz w:val="22"/>
          <w:szCs w:val="22"/>
          <w:highlight w:val="yellow"/>
        </w:rPr>
      </w:pPr>
    </w:p>
    <w:tbl>
      <w:tblPr>
        <w:tblStyle w:val="Grilledutableau"/>
        <w:tblW w:w="0" w:type="auto"/>
        <w:tblInd w:w="392" w:type="dxa"/>
        <w:tblBorders>
          <w:top w:val="single" w:sz="12" w:space="0" w:color="385623" w:themeColor="accent6" w:themeShade="80"/>
          <w:left w:val="single" w:sz="12" w:space="0" w:color="385623" w:themeColor="accent6" w:themeShade="80"/>
          <w:bottom w:val="single" w:sz="12" w:space="0" w:color="385623" w:themeColor="accent6" w:themeShade="80"/>
          <w:right w:val="single" w:sz="12" w:space="0" w:color="385623" w:themeColor="accent6" w:themeShade="80"/>
          <w:insideH w:val="single" w:sz="12" w:space="0" w:color="385623" w:themeColor="accent6" w:themeShade="80"/>
          <w:insideV w:val="single" w:sz="12" w:space="0" w:color="385623" w:themeColor="accent6" w:themeShade="80"/>
        </w:tblBorders>
        <w:shd w:val="clear" w:color="auto" w:fill="E2EFD9" w:themeFill="accent6" w:themeFillTint="33"/>
        <w:tblLook w:val="04A0" w:firstRow="1" w:lastRow="0" w:firstColumn="1" w:lastColumn="0" w:noHBand="0" w:noVBand="1"/>
      </w:tblPr>
      <w:tblGrid>
        <w:gridCol w:w="9178"/>
      </w:tblGrid>
      <w:tr w:rsidR="00D611A7" w:rsidRPr="00EC4660" w14:paraId="6553B97D" w14:textId="77777777" w:rsidTr="00BB5C4E">
        <w:tc>
          <w:tcPr>
            <w:tcW w:w="9178" w:type="dxa"/>
            <w:tcBorders>
              <w:top w:val="single" w:sz="12" w:space="0" w:color="385623" w:themeColor="accent6" w:themeShade="80"/>
              <w:left w:val="single" w:sz="12" w:space="0" w:color="385623" w:themeColor="accent6" w:themeShade="80"/>
              <w:bottom w:val="single" w:sz="12" w:space="0" w:color="385623" w:themeColor="accent6" w:themeShade="80"/>
              <w:right w:val="single" w:sz="12" w:space="0" w:color="385623" w:themeColor="accent6" w:themeShade="80"/>
            </w:tcBorders>
            <w:shd w:val="clear" w:color="auto" w:fill="E2EFD9" w:themeFill="accent6" w:themeFillTint="33"/>
          </w:tcPr>
          <w:p w14:paraId="0B9199EA" w14:textId="77777777" w:rsidR="00D611A7" w:rsidRPr="00705E6F" w:rsidRDefault="00D611A7" w:rsidP="00BB5C4E">
            <w:pPr>
              <w:keepNext/>
              <w:keepLines/>
              <w:suppressAutoHyphens/>
              <w:jc w:val="both"/>
              <w:rPr>
                <w:rFonts w:ascii="Arial" w:hAnsi="Arial" w:cs="Arial"/>
                <w:b/>
                <w:color w:val="FF0000"/>
                <w:sz w:val="22"/>
                <w:szCs w:val="22"/>
              </w:rPr>
            </w:pPr>
          </w:p>
          <w:p w14:paraId="6BCA6F49" w14:textId="77777777" w:rsidR="00D611A7" w:rsidRPr="00EC4660" w:rsidRDefault="00D611A7" w:rsidP="00BB5C4E">
            <w:pPr>
              <w:keepNext/>
              <w:keepLines/>
              <w:suppressAutoHyphens/>
              <w:jc w:val="both"/>
              <w:rPr>
                <w:rFonts w:ascii="Arial" w:hAnsi="Arial" w:cs="Arial"/>
                <w:b/>
                <w:sz w:val="22"/>
                <w:szCs w:val="22"/>
              </w:rPr>
            </w:pPr>
            <w:r w:rsidRPr="00705E6F">
              <w:rPr>
                <w:rFonts w:ascii="Arial" w:hAnsi="Arial" w:cs="Arial"/>
                <w:b/>
                <w:sz w:val="22"/>
                <w:szCs w:val="22"/>
              </w:rPr>
              <w:t>Le Titulaire ne pourra en aucun cas se prévaloir, pour prétendre à un ajustement de ses prix en dehors des périodicités prévues au marché et des modalités de la formule de révision, d’une quelconque hausse des prix, quelle qu’en soit sa justification, y compris en cas de modification des rémunérations imposées dans une profession donnée.</w:t>
            </w:r>
          </w:p>
          <w:p w14:paraId="501C3616" w14:textId="77777777" w:rsidR="00D611A7" w:rsidRPr="00EC4660" w:rsidRDefault="00D611A7" w:rsidP="00BB5C4E">
            <w:pPr>
              <w:keepNext/>
              <w:keepLines/>
              <w:suppressAutoHyphens/>
              <w:jc w:val="both"/>
              <w:rPr>
                <w:rFonts w:ascii="Arial" w:hAnsi="Arial" w:cs="Arial"/>
                <w:b/>
                <w:color w:val="FF0000"/>
                <w:sz w:val="22"/>
                <w:szCs w:val="22"/>
              </w:rPr>
            </w:pPr>
          </w:p>
        </w:tc>
      </w:tr>
    </w:tbl>
    <w:p w14:paraId="57FFE5E6" w14:textId="77777777" w:rsidR="00D611A7" w:rsidRDefault="00D611A7" w:rsidP="00D611A7">
      <w:pPr>
        <w:suppressAutoHyphens/>
        <w:autoSpaceDE w:val="0"/>
        <w:autoSpaceDN w:val="0"/>
        <w:adjustRightInd w:val="0"/>
        <w:jc w:val="both"/>
        <w:rPr>
          <w:rFonts w:ascii="Arial" w:hAnsi="Arial" w:cs="Arial"/>
          <w:sz w:val="22"/>
          <w:szCs w:val="22"/>
        </w:rPr>
      </w:pPr>
    </w:p>
    <w:p w14:paraId="0F237B34"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5F3A3AC7" w14:textId="77777777" w:rsidR="00D611A7" w:rsidRPr="00DE7F3D" w:rsidRDefault="00D611A7" w:rsidP="00D611A7">
      <w:pPr>
        <w:pStyle w:val="Paragraphedeliste"/>
        <w:keepNext/>
        <w:keepLines/>
        <w:numPr>
          <w:ilvl w:val="1"/>
          <w:numId w:val="4"/>
        </w:numPr>
        <w:tabs>
          <w:tab w:val="left" w:pos="1134"/>
        </w:tabs>
        <w:jc w:val="both"/>
        <w:outlineLvl w:val="1"/>
        <w:rPr>
          <w:rFonts w:ascii="Arial" w:hAnsi="Arial" w:cs="Arial"/>
          <w:b/>
          <w:bCs/>
          <w:sz w:val="22"/>
          <w:szCs w:val="22"/>
        </w:rPr>
      </w:pPr>
      <w:bookmarkStart w:id="53" w:name="_Toc207109936"/>
      <w:r w:rsidRPr="00DE7F3D">
        <w:rPr>
          <w:rFonts w:ascii="Arial" w:hAnsi="Arial" w:cs="Arial"/>
          <w:b/>
          <w:sz w:val="22"/>
          <w:szCs w:val="22"/>
        </w:rPr>
        <w:t>Modalités</w:t>
      </w:r>
      <w:r w:rsidRPr="00DE7F3D">
        <w:rPr>
          <w:rFonts w:ascii="Arial" w:hAnsi="Arial" w:cs="Arial"/>
          <w:b/>
          <w:bCs/>
          <w:sz w:val="22"/>
          <w:szCs w:val="22"/>
        </w:rPr>
        <w:t xml:space="preserve"> de règlement</w:t>
      </w:r>
      <w:bookmarkEnd w:id="53"/>
    </w:p>
    <w:p w14:paraId="57EDC9AB"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585E9C1B"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 xml:space="preserve">Les prestations exécutées pour le pouvoir adjudicateur seront réglées à terme échu, </w:t>
      </w:r>
      <w:r w:rsidRPr="00D0486F">
        <w:rPr>
          <w:rFonts w:ascii="Arial" w:hAnsi="Arial" w:cs="Arial"/>
          <w:b/>
          <w:sz w:val="22"/>
          <w:szCs w:val="22"/>
        </w:rPr>
        <w:t>sur présentation de factures mensuelles</w:t>
      </w:r>
      <w:r w:rsidRPr="00DE7F3D">
        <w:rPr>
          <w:rFonts w:ascii="Arial" w:hAnsi="Arial" w:cs="Arial"/>
          <w:sz w:val="22"/>
          <w:szCs w:val="22"/>
        </w:rPr>
        <w:t xml:space="preserve"> établies en un seul exemplaire original.</w:t>
      </w:r>
    </w:p>
    <w:p w14:paraId="4097A2BB"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144AC17E" w14:textId="77777777" w:rsidR="00D611A7" w:rsidRPr="00DE7F3D" w:rsidRDefault="00D611A7" w:rsidP="00D611A7">
      <w:pPr>
        <w:pStyle w:val="Titre2"/>
        <w:keepLines/>
        <w:numPr>
          <w:ilvl w:val="2"/>
          <w:numId w:val="4"/>
        </w:numPr>
        <w:tabs>
          <w:tab w:val="clear" w:pos="993"/>
        </w:tabs>
        <w:suppressAutoHyphens/>
        <w:spacing w:before="0"/>
        <w:jc w:val="both"/>
        <w:rPr>
          <w:rFonts w:ascii="Arial" w:hAnsi="Arial" w:cs="Arial"/>
        </w:rPr>
      </w:pPr>
      <w:bookmarkStart w:id="54" w:name="_Toc207109937"/>
      <w:r w:rsidRPr="00DE7F3D">
        <w:rPr>
          <w:rFonts w:ascii="Arial" w:hAnsi="Arial" w:cs="Arial"/>
        </w:rPr>
        <w:t>Acomptes</w:t>
      </w:r>
      <w:bookmarkEnd w:id="54"/>
    </w:p>
    <w:p w14:paraId="12EDC549"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46B63213"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Le titulaire ne pourra demander le versement d’aucun acompte.</w:t>
      </w:r>
    </w:p>
    <w:p w14:paraId="56ABD15A"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188B4A5B" w14:textId="77777777" w:rsidR="00D611A7" w:rsidRPr="00DE7F3D" w:rsidRDefault="00D611A7" w:rsidP="00D611A7">
      <w:pPr>
        <w:pStyle w:val="Titre2"/>
        <w:keepLines/>
        <w:numPr>
          <w:ilvl w:val="2"/>
          <w:numId w:val="4"/>
        </w:numPr>
        <w:tabs>
          <w:tab w:val="clear" w:pos="993"/>
        </w:tabs>
        <w:suppressAutoHyphens/>
        <w:spacing w:before="0"/>
        <w:jc w:val="both"/>
        <w:rPr>
          <w:rFonts w:ascii="Arial" w:hAnsi="Arial" w:cs="Arial"/>
        </w:rPr>
      </w:pPr>
      <w:bookmarkStart w:id="55" w:name="_Toc207109938"/>
      <w:r w:rsidRPr="00DE7F3D">
        <w:rPr>
          <w:rFonts w:ascii="Arial" w:hAnsi="Arial" w:cs="Arial"/>
        </w:rPr>
        <w:t>Facturation</w:t>
      </w:r>
      <w:bookmarkEnd w:id="55"/>
    </w:p>
    <w:p w14:paraId="32B044AD"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2F475C7E"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A6453C">
        <w:rPr>
          <w:rFonts w:ascii="Arial" w:hAnsi="Arial" w:cs="Arial"/>
          <w:sz w:val="22"/>
          <w:szCs w:val="22"/>
        </w:rPr>
        <w:t>Pour être valable, chaque facture doit être justifiée par des prestations dûment démontrées par les inscriptions de son personnel sur l’ordre de service. En l’absence de mentions sur l’ordre de service, le titulaire devra démontrer par tout autre moyen l’exécution conforme de son obligation pour obtenir le paiement. Pour c</w:t>
      </w:r>
      <w:r w:rsidRPr="00DE7F3D">
        <w:rPr>
          <w:rFonts w:ascii="Arial" w:hAnsi="Arial" w:cs="Arial"/>
          <w:sz w:val="22"/>
          <w:szCs w:val="22"/>
        </w:rPr>
        <w:t>ela, aucun élément émanant de lui ou de ses préposés ne pourra être accepté à titre de preuve. Ces preuves devront résulter de faits ou d’actes émanant de tierces personnes</w:t>
      </w:r>
      <w:r>
        <w:rPr>
          <w:rFonts w:ascii="Arial" w:hAnsi="Arial" w:cs="Arial"/>
          <w:sz w:val="22"/>
          <w:szCs w:val="22"/>
        </w:rPr>
        <w:t xml:space="preserve"> ou du pouvoir adjudicateur lui</w:t>
      </w:r>
      <w:r w:rsidRPr="00DE7F3D">
        <w:rPr>
          <w:rFonts w:ascii="Arial" w:hAnsi="Arial" w:cs="Arial"/>
          <w:sz w:val="22"/>
          <w:szCs w:val="22"/>
        </w:rPr>
        <w:t>-même, lesquels attesteront d’une réalisation conforme.</w:t>
      </w:r>
    </w:p>
    <w:p w14:paraId="5FB417BA"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1AFF1F20" w14:textId="77777777" w:rsidR="00D611A7" w:rsidRPr="00DE7F3D" w:rsidRDefault="00D611A7" w:rsidP="00D611A7">
      <w:pPr>
        <w:suppressAutoHyphens/>
        <w:autoSpaceDE w:val="0"/>
        <w:autoSpaceDN w:val="0"/>
        <w:adjustRightInd w:val="0"/>
        <w:jc w:val="both"/>
        <w:rPr>
          <w:rFonts w:ascii="Arial" w:hAnsi="Arial" w:cs="Arial"/>
          <w:bCs/>
          <w:sz w:val="22"/>
          <w:szCs w:val="22"/>
        </w:rPr>
      </w:pPr>
      <w:r w:rsidRPr="00DE7F3D">
        <w:rPr>
          <w:rFonts w:ascii="Arial" w:hAnsi="Arial" w:cs="Arial"/>
          <w:sz w:val="22"/>
          <w:szCs w:val="22"/>
        </w:rPr>
        <w:t xml:space="preserve">En application des dispositions de l’article L.2192-3 et L.2392-3 du Code de la commande publique, le titulaire doit privilégier la transmission de la facture sous forme électronique. Pour ce faire, le titulaire doit utiliser le portail public de facturation dénommé « Chorus Pro », dans les conditions définies au présent article. </w:t>
      </w:r>
      <w:r w:rsidRPr="00DE7F3D">
        <w:rPr>
          <w:rFonts w:ascii="Arial" w:hAnsi="Arial" w:cs="Arial"/>
          <w:bCs/>
          <w:sz w:val="22"/>
          <w:szCs w:val="22"/>
        </w:rPr>
        <w:t>L’application Chorus Pro est accessible gratuitement depuis l’adresse sécurisée :</w:t>
      </w:r>
    </w:p>
    <w:p w14:paraId="4859DF53" w14:textId="77777777" w:rsidR="00D611A7" w:rsidRPr="00DE7F3D" w:rsidRDefault="00D611A7" w:rsidP="00D611A7">
      <w:pPr>
        <w:suppressAutoHyphens/>
        <w:autoSpaceDE w:val="0"/>
        <w:autoSpaceDN w:val="0"/>
        <w:adjustRightInd w:val="0"/>
        <w:jc w:val="both"/>
        <w:rPr>
          <w:rFonts w:ascii="Arial" w:hAnsi="Arial" w:cs="Arial"/>
          <w:b/>
          <w:bCs/>
          <w:sz w:val="22"/>
          <w:szCs w:val="22"/>
        </w:rPr>
      </w:pPr>
    </w:p>
    <w:p w14:paraId="3AD93EAE" w14:textId="77777777" w:rsidR="00D611A7" w:rsidRPr="00DE7F3D" w:rsidRDefault="00AD0935" w:rsidP="00D611A7">
      <w:pPr>
        <w:suppressAutoHyphens/>
        <w:autoSpaceDE w:val="0"/>
        <w:autoSpaceDN w:val="0"/>
        <w:adjustRightInd w:val="0"/>
        <w:jc w:val="both"/>
        <w:rPr>
          <w:rFonts w:ascii="Arial" w:hAnsi="Arial" w:cs="Arial"/>
          <w:sz w:val="22"/>
          <w:szCs w:val="22"/>
        </w:rPr>
      </w:pPr>
      <w:hyperlink r:id="rId8" w:history="1">
        <w:r w:rsidR="00D611A7" w:rsidRPr="00DE7F3D">
          <w:rPr>
            <w:rStyle w:val="Lienhypertexte"/>
            <w:rFonts w:ascii="Arial" w:hAnsi="Arial" w:cs="Arial"/>
            <w:b/>
            <w:bCs/>
            <w:sz w:val="22"/>
            <w:szCs w:val="22"/>
          </w:rPr>
          <w:t>https://chorus-pro.gouv.fr</w:t>
        </w:r>
      </w:hyperlink>
    </w:p>
    <w:p w14:paraId="3B4676A6"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19428531"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Chorus Pro doit rester le vecteur exclusif de transmission des factures sous forme dématérialisée : toute transmission de factures par un procédé de dématérialisation autre que Chorus Pro, ou toute transmission par Chorus Pro mais ne comportant pas l’intégralité des mentions obligatoires listées ci-après, ne sera pas acceptée :</w:t>
      </w:r>
    </w:p>
    <w:p w14:paraId="27FC55D6" w14:textId="77777777" w:rsidR="00D611A7" w:rsidRPr="00DE7F3D" w:rsidRDefault="00D611A7" w:rsidP="008E3E37">
      <w:pPr>
        <w:numPr>
          <w:ilvl w:val="0"/>
          <w:numId w:val="14"/>
        </w:numPr>
        <w:suppressAutoHyphens/>
        <w:autoSpaceDE w:val="0"/>
        <w:autoSpaceDN w:val="0"/>
        <w:adjustRightInd w:val="0"/>
        <w:ind w:left="426"/>
        <w:jc w:val="both"/>
        <w:rPr>
          <w:rFonts w:ascii="Arial" w:hAnsi="Arial" w:cs="Arial"/>
          <w:sz w:val="22"/>
          <w:szCs w:val="22"/>
        </w:rPr>
      </w:pPr>
      <w:r w:rsidRPr="00DE7F3D">
        <w:rPr>
          <w:rFonts w:ascii="Arial" w:hAnsi="Arial" w:cs="Arial"/>
          <w:sz w:val="22"/>
          <w:szCs w:val="22"/>
        </w:rPr>
        <w:lastRenderedPageBreak/>
        <w:t xml:space="preserve">En cas de réception d’une facture électronique non adressée via Chorus Pro, le pouvoir adjudicateur informera le titulaire du rejet de sa facture, </w:t>
      </w:r>
    </w:p>
    <w:p w14:paraId="1675AC97" w14:textId="77777777" w:rsidR="00D611A7" w:rsidRPr="00DE7F3D" w:rsidRDefault="00D611A7" w:rsidP="008E3E37">
      <w:pPr>
        <w:numPr>
          <w:ilvl w:val="0"/>
          <w:numId w:val="14"/>
        </w:numPr>
        <w:suppressAutoHyphens/>
        <w:autoSpaceDE w:val="0"/>
        <w:autoSpaceDN w:val="0"/>
        <w:adjustRightInd w:val="0"/>
        <w:ind w:left="426"/>
        <w:jc w:val="both"/>
        <w:rPr>
          <w:rFonts w:ascii="Arial" w:hAnsi="Arial" w:cs="Arial"/>
          <w:sz w:val="22"/>
          <w:szCs w:val="22"/>
        </w:rPr>
      </w:pPr>
      <w:r w:rsidRPr="00DE7F3D">
        <w:rPr>
          <w:rFonts w:ascii="Arial" w:hAnsi="Arial" w:cs="Arial"/>
          <w:sz w:val="22"/>
          <w:szCs w:val="22"/>
        </w:rPr>
        <w:t>En cas de réception d’une facture adressée via Chorus Pro mais ne comportant pas l’intégralité des mentions obligatoires listées ci-après ou comportant des informations erronées, le pouvoir adjudicateur informera le titulaire du rejet de sa facture par message généré via Chorus Pro et l’invitera à renvoyer via le portail une facture dûment rectifiée.</w:t>
      </w:r>
    </w:p>
    <w:p w14:paraId="3B6AD906"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0D148F8D"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Pour pouvoir y déposer ses factures, le titulaire devra renseigner au préalable les champs suivants dans l’outil :</w:t>
      </w:r>
    </w:p>
    <w:p w14:paraId="68D3DBED" w14:textId="77777777" w:rsidR="00D611A7" w:rsidRPr="00DE7F3D" w:rsidRDefault="00D611A7" w:rsidP="008E3E37">
      <w:pPr>
        <w:numPr>
          <w:ilvl w:val="0"/>
          <w:numId w:val="14"/>
        </w:numPr>
        <w:suppressAutoHyphens/>
        <w:autoSpaceDE w:val="0"/>
        <w:autoSpaceDN w:val="0"/>
        <w:adjustRightInd w:val="0"/>
        <w:ind w:left="426"/>
        <w:jc w:val="both"/>
        <w:rPr>
          <w:rFonts w:ascii="Arial" w:hAnsi="Arial" w:cs="Arial"/>
          <w:sz w:val="22"/>
          <w:szCs w:val="22"/>
        </w:rPr>
      </w:pPr>
      <w:r w:rsidRPr="00DE7F3D">
        <w:rPr>
          <w:rFonts w:ascii="Arial" w:hAnsi="Arial" w:cs="Arial"/>
          <w:sz w:val="22"/>
          <w:szCs w:val="22"/>
        </w:rPr>
        <w:t>Le numéro de SIRET, qui identifiera le pouvoir adjudicateur en tant que destinataire de la facture : 32372216500020</w:t>
      </w:r>
    </w:p>
    <w:p w14:paraId="22A90CC9" w14:textId="77777777" w:rsidR="00D611A7" w:rsidRPr="00DE7F3D" w:rsidRDefault="00D611A7" w:rsidP="008E3E37">
      <w:pPr>
        <w:numPr>
          <w:ilvl w:val="0"/>
          <w:numId w:val="14"/>
        </w:numPr>
        <w:suppressAutoHyphens/>
        <w:autoSpaceDE w:val="0"/>
        <w:autoSpaceDN w:val="0"/>
        <w:adjustRightInd w:val="0"/>
        <w:ind w:left="426"/>
        <w:jc w:val="both"/>
        <w:rPr>
          <w:rFonts w:ascii="Arial" w:hAnsi="Arial" w:cs="Arial"/>
          <w:sz w:val="22"/>
          <w:szCs w:val="22"/>
        </w:rPr>
      </w:pPr>
      <w:r w:rsidRPr="00DE7F3D">
        <w:rPr>
          <w:rFonts w:ascii="Arial" w:hAnsi="Arial" w:cs="Arial"/>
          <w:sz w:val="22"/>
          <w:szCs w:val="22"/>
        </w:rPr>
        <w:t>La référence du marché telle qu’elle figure sur les présentes.</w:t>
      </w:r>
    </w:p>
    <w:p w14:paraId="4A5C2DE5"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4D5990D8"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 xml:space="preserve">En cas d’interrogation sur les modalités d’utilisation de ce dispositif, le titulaire pourra consulter </w:t>
      </w:r>
      <w:hyperlink r:id="rId9" w:history="1">
        <w:r w:rsidRPr="00DE7F3D">
          <w:rPr>
            <w:rStyle w:val="Lienhypertexte"/>
            <w:rFonts w:ascii="Arial" w:hAnsi="Arial" w:cs="Arial"/>
            <w:sz w:val="22"/>
            <w:szCs w:val="22"/>
          </w:rPr>
          <w:t>le site Communauté Chorus Pro</w:t>
        </w:r>
      </w:hyperlink>
      <w:r w:rsidRPr="00DE7F3D">
        <w:rPr>
          <w:rFonts w:ascii="Arial" w:hAnsi="Arial" w:cs="Arial"/>
          <w:sz w:val="22"/>
          <w:szCs w:val="22"/>
        </w:rPr>
        <w:t xml:space="preserve"> et l’aide en ligne du portail Chorus Pro. Dans le cas où, l’usage de la facture électronique ne serait pas possible et que cette impossibilité aura pu être constatée avec le pouvoir adjudicateur, le titulaire pourra transmettre les factures au format papier. Pour ce faire, celles-ci devront être adressées par courrier dans le respect des exigences suivantes.</w:t>
      </w:r>
    </w:p>
    <w:p w14:paraId="00168278"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7A97DA75"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Les factures doivent alors être établies en un original et deux duplicata et envoyées à l'adresse suivante :</w:t>
      </w:r>
    </w:p>
    <w:p w14:paraId="2EA4A26F"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7CF83B09" w14:textId="77777777" w:rsidR="00D611A7" w:rsidRPr="00DE7F3D" w:rsidRDefault="00D611A7" w:rsidP="00D611A7">
      <w:pPr>
        <w:suppressAutoHyphens/>
        <w:autoSpaceDE w:val="0"/>
        <w:autoSpaceDN w:val="0"/>
        <w:adjustRightInd w:val="0"/>
        <w:jc w:val="center"/>
        <w:rPr>
          <w:rFonts w:ascii="Arial" w:hAnsi="Arial" w:cs="Arial"/>
          <w:b/>
          <w:bCs/>
          <w:sz w:val="22"/>
          <w:szCs w:val="22"/>
        </w:rPr>
      </w:pPr>
      <w:r w:rsidRPr="00DE7F3D">
        <w:rPr>
          <w:rFonts w:ascii="Arial" w:hAnsi="Arial" w:cs="Arial"/>
          <w:b/>
          <w:bCs/>
          <w:sz w:val="22"/>
          <w:szCs w:val="22"/>
        </w:rPr>
        <w:t>Caisse primaire d'Assurance Maladie de l’Essonne</w:t>
      </w:r>
    </w:p>
    <w:p w14:paraId="59FDC9BF" w14:textId="77777777" w:rsidR="00D611A7" w:rsidRPr="00DE7F3D" w:rsidRDefault="00D611A7" w:rsidP="00D611A7">
      <w:pPr>
        <w:suppressAutoHyphens/>
        <w:autoSpaceDE w:val="0"/>
        <w:autoSpaceDN w:val="0"/>
        <w:adjustRightInd w:val="0"/>
        <w:jc w:val="center"/>
        <w:rPr>
          <w:rFonts w:ascii="Arial" w:hAnsi="Arial" w:cs="Arial"/>
          <w:b/>
          <w:bCs/>
          <w:sz w:val="22"/>
          <w:szCs w:val="22"/>
        </w:rPr>
      </w:pPr>
      <w:r w:rsidRPr="00DE7F3D">
        <w:rPr>
          <w:rFonts w:ascii="Arial" w:hAnsi="Arial" w:cs="Arial"/>
          <w:b/>
          <w:bCs/>
          <w:sz w:val="22"/>
          <w:szCs w:val="22"/>
        </w:rPr>
        <w:t>Direction générale adjointe - Service des achats et contrats</w:t>
      </w:r>
    </w:p>
    <w:p w14:paraId="7831796D" w14:textId="77777777" w:rsidR="00D611A7" w:rsidRPr="00DE7F3D" w:rsidRDefault="00D611A7" w:rsidP="00D611A7">
      <w:pPr>
        <w:suppressAutoHyphens/>
        <w:autoSpaceDE w:val="0"/>
        <w:autoSpaceDN w:val="0"/>
        <w:adjustRightInd w:val="0"/>
        <w:jc w:val="center"/>
        <w:rPr>
          <w:rFonts w:ascii="Arial" w:hAnsi="Arial" w:cs="Arial"/>
          <w:b/>
          <w:bCs/>
          <w:sz w:val="22"/>
          <w:szCs w:val="22"/>
        </w:rPr>
      </w:pPr>
      <w:r w:rsidRPr="00DE7F3D">
        <w:rPr>
          <w:rFonts w:ascii="Arial" w:hAnsi="Arial" w:cs="Arial"/>
          <w:b/>
          <w:bCs/>
          <w:sz w:val="22"/>
          <w:szCs w:val="22"/>
        </w:rPr>
        <w:t xml:space="preserve">2 rue Ambroise </w:t>
      </w:r>
      <w:proofErr w:type="spellStart"/>
      <w:r w:rsidRPr="00DE7F3D">
        <w:rPr>
          <w:rFonts w:ascii="Arial" w:hAnsi="Arial" w:cs="Arial"/>
          <w:b/>
          <w:bCs/>
          <w:sz w:val="22"/>
          <w:szCs w:val="22"/>
        </w:rPr>
        <w:t>Croizat</w:t>
      </w:r>
      <w:proofErr w:type="spellEnd"/>
    </w:p>
    <w:p w14:paraId="1D0C5105" w14:textId="77777777" w:rsidR="00D611A7" w:rsidRPr="00DE7F3D" w:rsidRDefault="00D611A7" w:rsidP="00D611A7">
      <w:pPr>
        <w:suppressAutoHyphens/>
        <w:autoSpaceDE w:val="0"/>
        <w:autoSpaceDN w:val="0"/>
        <w:adjustRightInd w:val="0"/>
        <w:jc w:val="center"/>
        <w:rPr>
          <w:rFonts w:ascii="Arial" w:hAnsi="Arial" w:cs="Arial"/>
          <w:b/>
          <w:bCs/>
          <w:sz w:val="22"/>
          <w:szCs w:val="22"/>
        </w:rPr>
      </w:pPr>
      <w:r w:rsidRPr="00DE7F3D">
        <w:rPr>
          <w:rFonts w:ascii="Arial" w:hAnsi="Arial" w:cs="Arial"/>
          <w:b/>
          <w:bCs/>
          <w:sz w:val="22"/>
          <w:szCs w:val="22"/>
        </w:rPr>
        <w:t>91039 Evry cedex</w:t>
      </w:r>
    </w:p>
    <w:p w14:paraId="7C8D018F"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4881B57F"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Elles devront mentionner :</w:t>
      </w:r>
    </w:p>
    <w:p w14:paraId="331CAE5E" w14:textId="77777777" w:rsidR="00D611A7" w:rsidRPr="00EB0A2D" w:rsidRDefault="00D611A7" w:rsidP="008E3E37">
      <w:pPr>
        <w:pStyle w:val="Paragraphedeliste"/>
        <w:numPr>
          <w:ilvl w:val="0"/>
          <w:numId w:val="25"/>
        </w:numPr>
        <w:suppressAutoHyphens/>
        <w:autoSpaceDE w:val="0"/>
        <w:autoSpaceDN w:val="0"/>
        <w:adjustRightInd w:val="0"/>
        <w:ind w:left="426"/>
        <w:jc w:val="both"/>
        <w:rPr>
          <w:rFonts w:ascii="Arial" w:hAnsi="Arial" w:cs="Arial"/>
          <w:sz w:val="22"/>
          <w:szCs w:val="22"/>
        </w:rPr>
      </w:pPr>
      <w:r w:rsidRPr="00EB0A2D">
        <w:rPr>
          <w:rFonts w:ascii="Arial" w:hAnsi="Arial" w:cs="Arial"/>
          <w:sz w:val="22"/>
          <w:szCs w:val="22"/>
        </w:rPr>
        <w:t>Les nom et adresse du titulaire ;</w:t>
      </w:r>
    </w:p>
    <w:p w14:paraId="6E5A0ED5" w14:textId="77777777" w:rsidR="00D611A7" w:rsidRPr="00DE7F3D" w:rsidRDefault="00D611A7" w:rsidP="00D611A7">
      <w:pPr>
        <w:numPr>
          <w:ilvl w:val="0"/>
          <w:numId w:val="3"/>
        </w:numPr>
        <w:tabs>
          <w:tab w:val="clear" w:pos="1354"/>
        </w:tabs>
        <w:suppressAutoHyphens/>
        <w:autoSpaceDE w:val="0"/>
        <w:autoSpaceDN w:val="0"/>
        <w:adjustRightInd w:val="0"/>
        <w:ind w:left="426"/>
        <w:jc w:val="both"/>
        <w:rPr>
          <w:rFonts w:ascii="Arial" w:hAnsi="Arial" w:cs="Arial"/>
          <w:sz w:val="22"/>
          <w:szCs w:val="22"/>
        </w:rPr>
      </w:pPr>
      <w:r w:rsidRPr="00DE7F3D">
        <w:rPr>
          <w:rFonts w:ascii="Arial" w:hAnsi="Arial" w:cs="Arial"/>
          <w:sz w:val="22"/>
          <w:szCs w:val="22"/>
        </w:rPr>
        <w:t>Les noms et adresse du pouvoir adjudicateur en tant que destinataire</w:t>
      </w:r>
      <w:r>
        <w:rPr>
          <w:rFonts w:ascii="Arial" w:hAnsi="Arial" w:cs="Arial"/>
          <w:sz w:val="22"/>
          <w:szCs w:val="22"/>
        </w:rPr>
        <w:t> ;</w:t>
      </w:r>
    </w:p>
    <w:p w14:paraId="0FF7F48C" w14:textId="77777777" w:rsidR="00D611A7" w:rsidRPr="00DE7F3D" w:rsidRDefault="00D611A7" w:rsidP="00D611A7">
      <w:pPr>
        <w:numPr>
          <w:ilvl w:val="0"/>
          <w:numId w:val="3"/>
        </w:numPr>
        <w:tabs>
          <w:tab w:val="clear" w:pos="1354"/>
        </w:tabs>
        <w:suppressAutoHyphens/>
        <w:autoSpaceDE w:val="0"/>
        <w:autoSpaceDN w:val="0"/>
        <w:adjustRightInd w:val="0"/>
        <w:ind w:left="426"/>
        <w:jc w:val="both"/>
        <w:rPr>
          <w:rFonts w:ascii="Arial" w:hAnsi="Arial" w:cs="Arial"/>
          <w:sz w:val="22"/>
          <w:szCs w:val="22"/>
        </w:rPr>
      </w:pPr>
      <w:r w:rsidRPr="00DE7F3D">
        <w:rPr>
          <w:rFonts w:ascii="Arial" w:hAnsi="Arial" w:cs="Arial"/>
          <w:sz w:val="22"/>
          <w:szCs w:val="22"/>
        </w:rPr>
        <w:t>La référence du marché</w:t>
      </w:r>
      <w:r>
        <w:rPr>
          <w:rFonts w:ascii="Arial" w:hAnsi="Arial" w:cs="Arial"/>
          <w:sz w:val="22"/>
          <w:szCs w:val="22"/>
        </w:rPr>
        <w:t> ;</w:t>
      </w:r>
    </w:p>
    <w:p w14:paraId="366D5961" w14:textId="77777777" w:rsidR="00D611A7" w:rsidRPr="00DE7F3D" w:rsidRDefault="00D611A7" w:rsidP="00D611A7">
      <w:pPr>
        <w:numPr>
          <w:ilvl w:val="0"/>
          <w:numId w:val="3"/>
        </w:numPr>
        <w:tabs>
          <w:tab w:val="clear" w:pos="1354"/>
        </w:tabs>
        <w:suppressAutoHyphens/>
        <w:autoSpaceDE w:val="0"/>
        <w:autoSpaceDN w:val="0"/>
        <w:adjustRightInd w:val="0"/>
        <w:ind w:left="426"/>
        <w:jc w:val="both"/>
        <w:rPr>
          <w:rFonts w:ascii="Arial" w:hAnsi="Arial" w:cs="Arial"/>
          <w:sz w:val="22"/>
          <w:szCs w:val="22"/>
        </w:rPr>
      </w:pPr>
      <w:r w:rsidRPr="00DE7F3D">
        <w:rPr>
          <w:rFonts w:ascii="Arial" w:hAnsi="Arial" w:cs="Arial"/>
          <w:sz w:val="22"/>
          <w:szCs w:val="22"/>
        </w:rPr>
        <w:t>Le détail des prestations réalisées et le détail des prix, établi conformément aux stipulations du marché, hors TVA et, le cas échéant, diminués des éventuelles réfactions ou pénalités, y compris la répartition en cas de sous-traitance ou de cotraitance</w:t>
      </w:r>
      <w:r>
        <w:rPr>
          <w:rFonts w:ascii="Arial" w:hAnsi="Arial" w:cs="Arial"/>
          <w:sz w:val="22"/>
          <w:szCs w:val="22"/>
        </w:rPr>
        <w:t> ;</w:t>
      </w:r>
    </w:p>
    <w:p w14:paraId="1C0AB2C3" w14:textId="77777777" w:rsidR="00D611A7" w:rsidRPr="00DE7F3D" w:rsidRDefault="00D611A7" w:rsidP="00D611A7">
      <w:pPr>
        <w:numPr>
          <w:ilvl w:val="0"/>
          <w:numId w:val="3"/>
        </w:numPr>
        <w:tabs>
          <w:tab w:val="clear" w:pos="1354"/>
        </w:tabs>
        <w:suppressAutoHyphens/>
        <w:autoSpaceDE w:val="0"/>
        <w:autoSpaceDN w:val="0"/>
        <w:adjustRightInd w:val="0"/>
        <w:ind w:left="426"/>
        <w:jc w:val="both"/>
        <w:rPr>
          <w:rFonts w:ascii="Arial" w:hAnsi="Arial" w:cs="Arial"/>
          <w:sz w:val="22"/>
          <w:szCs w:val="22"/>
        </w:rPr>
      </w:pPr>
      <w:r w:rsidRPr="00DE7F3D">
        <w:rPr>
          <w:rFonts w:ascii="Arial" w:hAnsi="Arial" w:cs="Arial"/>
          <w:sz w:val="22"/>
          <w:szCs w:val="22"/>
        </w:rPr>
        <w:t>Le détail des calculs, avec justifications à l'appui, des coefficients d'actualisation révision des prix, le cas échéant</w:t>
      </w:r>
      <w:r>
        <w:rPr>
          <w:rFonts w:ascii="Arial" w:hAnsi="Arial" w:cs="Arial"/>
          <w:sz w:val="22"/>
          <w:szCs w:val="22"/>
        </w:rPr>
        <w:t> ;</w:t>
      </w:r>
    </w:p>
    <w:p w14:paraId="6178921E" w14:textId="77777777" w:rsidR="00D611A7" w:rsidRPr="00DE7F3D" w:rsidRDefault="00D611A7" w:rsidP="00D611A7">
      <w:pPr>
        <w:numPr>
          <w:ilvl w:val="0"/>
          <w:numId w:val="3"/>
        </w:numPr>
        <w:tabs>
          <w:tab w:val="clear" w:pos="1354"/>
        </w:tabs>
        <w:suppressAutoHyphens/>
        <w:autoSpaceDE w:val="0"/>
        <w:autoSpaceDN w:val="0"/>
        <w:adjustRightInd w:val="0"/>
        <w:ind w:left="426"/>
        <w:jc w:val="both"/>
        <w:rPr>
          <w:rFonts w:ascii="Arial" w:hAnsi="Arial" w:cs="Arial"/>
          <w:sz w:val="22"/>
          <w:szCs w:val="22"/>
        </w:rPr>
      </w:pPr>
      <w:r w:rsidRPr="00DE7F3D">
        <w:rPr>
          <w:rFonts w:ascii="Arial" w:hAnsi="Arial" w:cs="Arial"/>
          <w:sz w:val="22"/>
          <w:szCs w:val="22"/>
        </w:rPr>
        <w:t>Les coordonnées du compte bancaire ou postal telles qu’elles sont précisées dans les présentes ou telles qu’elles sont indiquées par le titulaire ultérieurement à leur signature</w:t>
      </w:r>
      <w:r>
        <w:rPr>
          <w:rFonts w:ascii="Arial" w:hAnsi="Arial" w:cs="Arial"/>
          <w:sz w:val="22"/>
          <w:szCs w:val="22"/>
        </w:rPr>
        <w:t> ;</w:t>
      </w:r>
    </w:p>
    <w:p w14:paraId="698A7A56" w14:textId="77777777" w:rsidR="00D611A7" w:rsidRPr="00DE7F3D" w:rsidRDefault="00D611A7" w:rsidP="00D611A7">
      <w:pPr>
        <w:numPr>
          <w:ilvl w:val="0"/>
          <w:numId w:val="3"/>
        </w:numPr>
        <w:tabs>
          <w:tab w:val="clear" w:pos="1354"/>
        </w:tabs>
        <w:suppressAutoHyphens/>
        <w:autoSpaceDE w:val="0"/>
        <w:autoSpaceDN w:val="0"/>
        <w:adjustRightInd w:val="0"/>
        <w:ind w:left="426"/>
        <w:jc w:val="both"/>
        <w:rPr>
          <w:rFonts w:ascii="Arial" w:hAnsi="Arial" w:cs="Arial"/>
          <w:sz w:val="22"/>
          <w:szCs w:val="22"/>
        </w:rPr>
      </w:pPr>
      <w:r w:rsidRPr="00DE7F3D">
        <w:rPr>
          <w:rFonts w:ascii="Arial" w:hAnsi="Arial" w:cs="Arial"/>
          <w:sz w:val="22"/>
          <w:szCs w:val="22"/>
        </w:rPr>
        <w:t>Le numéro et la date de la facturation</w:t>
      </w:r>
      <w:r>
        <w:rPr>
          <w:rFonts w:ascii="Arial" w:hAnsi="Arial" w:cs="Arial"/>
          <w:sz w:val="22"/>
          <w:szCs w:val="22"/>
        </w:rPr>
        <w:t> ;</w:t>
      </w:r>
    </w:p>
    <w:p w14:paraId="6B08E7D3" w14:textId="77777777" w:rsidR="00D611A7" w:rsidRPr="00DE7F3D" w:rsidRDefault="00D611A7" w:rsidP="00D611A7">
      <w:pPr>
        <w:numPr>
          <w:ilvl w:val="0"/>
          <w:numId w:val="3"/>
        </w:numPr>
        <w:tabs>
          <w:tab w:val="clear" w:pos="1354"/>
        </w:tabs>
        <w:suppressAutoHyphens/>
        <w:autoSpaceDE w:val="0"/>
        <w:autoSpaceDN w:val="0"/>
        <w:adjustRightInd w:val="0"/>
        <w:ind w:left="426"/>
        <w:jc w:val="both"/>
        <w:rPr>
          <w:rFonts w:ascii="Arial" w:hAnsi="Arial" w:cs="Arial"/>
          <w:sz w:val="22"/>
          <w:szCs w:val="22"/>
        </w:rPr>
      </w:pPr>
      <w:r w:rsidRPr="00DE7F3D">
        <w:rPr>
          <w:rFonts w:ascii="Arial" w:hAnsi="Arial" w:cs="Arial"/>
          <w:sz w:val="22"/>
          <w:szCs w:val="22"/>
        </w:rPr>
        <w:t>Le cas échéant, les indemnités, primes et retenues autres que la retenue de garantie</w:t>
      </w:r>
      <w:r>
        <w:rPr>
          <w:rFonts w:ascii="Arial" w:hAnsi="Arial" w:cs="Arial"/>
          <w:sz w:val="22"/>
          <w:szCs w:val="22"/>
        </w:rPr>
        <w:t> ;</w:t>
      </w:r>
    </w:p>
    <w:p w14:paraId="4FB2812A" w14:textId="77777777" w:rsidR="00D611A7" w:rsidRPr="00DE7F3D" w:rsidRDefault="00D611A7" w:rsidP="00D611A7">
      <w:pPr>
        <w:numPr>
          <w:ilvl w:val="0"/>
          <w:numId w:val="3"/>
        </w:numPr>
        <w:tabs>
          <w:tab w:val="clear" w:pos="1354"/>
        </w:tabs>
        <w:suppressAutoHyphens/>
        <w:autoSpaceDE w:val="0"/>
        <w:autoSpaceDN w:val="0"/>
        <w:adjustRightInd w:val="0"/>
        <w:ind w:left="426"/>
        <w:jc w:val="both"/>
        <w:rPr>
          <w:rFonts w:ascii="Arial" w:hAnsi="Arial" w:cs="Arial"/>
          <w:sz w:val="22"/>
          <w:szCs w:val="22"/>
        </w:rPr>
      </w:pPr>
      <w:r w:rsidRPr="00DE7F3D">
        <w:rPr>
          <w:rFonts w:ascii="Arial" w:hAnsi="Arial" w:cs="Arial"/>
          <w:sz w:val="22"/>
          <w:szCs w:val="22"/>
        </w:rPr>
        <w:t>Le montant des taxes applicables, avec l’énumération des taux applicables à chaque prestation et leur assiette</w:t>
      </w:r>
      <w:r>
        <w:rPr>
          <w:rFonts w:ascii="Arial" w:hAnsi="Arial" w:cs="Arial"/>
          <w:sz w:val="22"/>
          <w:szCs w:val="22"/>
        </w:rPr>
        <w:t> ;</w:t>
      </w:r>
    </w:p>
    <w:p w14:paraId="0E1202D9" w14:textId="77777777" w:rsidR="00D611A7" w:rsidRPr="00DE7F3D" w:rsidRDefault="00D611A7" w:rsidP="00D611A7">
      <w:pPr>
        <w:numPr>
          <w:ilvl w:val="0"/>
          <w:numId w:val="3"/>
        </w:numPr>
        <w:tabs>
          <w:tab w:val="clear" w:pos="1354"/>
        </w:tabs>
        <w:suppressAutoHyphens/>
        <w:autoSpaceDE w:val="0"/>
        <w:autoSpaceDN w:val="0"/>
        <w:adjustRightInd w:val="0"/>
        <w:ind w:left="426"/>
        <w:jc w:val="both"/>
        <w:rPr>
          <w:rFonts w:ascii="Arial" w:hAnsi="Arial" w:cs="Arial"/>
          <w:sz w:val="22"/>
          <w:szCs w:val="22"/>
        </w:rPr>
      </w:pPr>
      <w:r w:rsidRPr="00DE7F3D">
        <w:rPr>
          <w:rFonts w:ascii="Arial" w:hAnsi="Arial" w:cs="Arial"/>
          <w:sz w:val="22"/>
          <w:szCs w:val="22"/>
        </w:rPr>
        <w:t>Les références de la police d’assurance souscrite avec dates d’effet et d’expiration.</w:t>
      </w:r>
    </w:p>
    <w:p w14:paraId="64040975" w14:textId="77777777" w:rsidR="00D611A7" w:rsidRPr="00DE7F3D" w:rsidRDefault="00D611A7" w:rsidP="00D611A7">
      <w:pPr>
        <w:suppressAutoHyphens/>
        <w:autoSpaceDE w:val="0"/>
        <w:autoSpaceDN w:val="0"/>
        <w:adjustRightInd w:val="0"/>
        <w:ind w:left="426"/>
        <w:jc w:val="both"/>
        <w:rPr>
          <w:rFonts w:ascii="Arial" w:hAnsi="Arial" w:cs="Arial"/>
          <w:sz w:val="22"/>
          <w:szCs w:val="22"/>
        </w:rPr>
      </w:pPr>
    </w:p>
    <w:p w14:paraId="09EBCA6A"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En outre, elles indiqueront, conformément à la loi N° 92-1442 du 31 décembre 1992 :</w:t>
      </w:r>
    </w:p>
    <w:p w14:paraId="35C0F01E" w14:textId="77777777" w:rsidR="00D611A7" w:rsidRPr="00DE7F3D" w:rsidRDefault="00D611A7" w:rsidP="00D611A7">
      <w:pPr>
        <w:numPr>
          <w:ilvl w:val="0"/>
          <w:numId w:val="3"/>
        </w:numPr>
        <w:tabs>
          <w:tab w:val="clear" w:pos="1354"/>
        </w:tabs>
        <w:suppressAutoHyphens/>
        <w:autoSpaceDE w:val="0"/>
        <w:autoSpaceDN w:val="0"/>
        <w:adjustRightInd w:val="0"/>
        <w:ind w:left="426"/>
        <w:jc w:val="both"/>
        <w:rPr>
          <w:rFonts w:ascii="Arial" w:hAnsi="Arial" w:cs="Arial"/>
          <w:sz w:val="22"/>
          <w:szCs w:val="22"/>
        </w:rPr>
      </w:pPr>
      <w:r w:rsidRPr="00DE7F3D">
        <w:rPr>
          <w:rFonts w:ascii="Arial" w:hAnsi="Arial" w:cs="Arial"/>
          <w:sz w:val="22"/>
          <w:szCs w:val="22"/>
        </w:rPr>
        <w:t>La date à laquelle le règlement doit être réalisé</w:t>
      </w:r>
      <w:r>
        <w:rPr>
          <w:rFonts w:ascii="Arial" w:hAnsi="Arial" w:cs="Arial"/>
          <w:sz w:val="22"/>
          <w:szCs w:val="22"/>
        </w:rPr>
        <w:t> ;</w:t>
      </w:r>
    </w:p>
    <w:p w14:paraId="45C87DCC" w14:textId="77777777" w:rsidR="00D611A7" w:rsidRPr="00DE7F3D" w:rsidRDefault="00D611A7" w:rsidP="00D611A7">
      <w:pPr>
        <w:numPr>
          <w:ilvl w:val="0"/>
          <w:numId w:val="3"/>
        </w:numPr>
        <w:tabs>
          <w:tab w:val="clear" w:pos="1354"/>
        </w:tabs>
        <w:suppressAutoHyphens/>
        <w:autoSpaceDE w:val="0"/>
        <w:autoSpaceDN w:val="0"/>
        <w:adjustRightInd w:val="0"/>
        <w:ind w:left="426"/>
        <w:jc w:val="both"/>
        <w:rPr>
          <w:rFonts w:ascii="Arial" w:hAnsi="Arial" w:cs="Arial"/>
          <w:sz w:val="22"/>
          <w:szCs w:val="22"/>
        </w:rPr>
      </w:pPr>
      <w:r w:rsidRPr="00DE7F3D">
        <w:rPr>
          <w:rFonts w:ascii="Arial" w:hAnsi="Arial" w:cs="Arial"/>
          <w:sz w:val="22"/>
          <w:szCs w:val="22"/>
        </w:rPr>
        <w:t>Les conditions d'escompte applicables en cas de règlement à une date antérieure à celle fixée</w:t>
      </w:r>
      <w:r>
        <w:rPr>
          <w:rFonts w:ascii="Arial" w:hAnsi="Arial" w:cs="Arial"/>
          <w:sz w:val="22"/>
          <w:szCs w:val="22"/>
        </w:rPr>
        <w:t> ;</w:t>
      </w:r>
    </w:p>
    <w:p w14:paraId="378EDF37" w14:textId="77777777" w:rsidR="00D611A7" w:rsidRPr="00DE7F3D" w:rsidRDefault="00D611A7" w:rsidP="00D611A7">
      <w:pPr>
        <w:numPr>
          <w:ilvl w:val="0"/>
          <w:numId w:val="3"/>
        </w:numPr>
        <w:tabs>
          <w:tab w:val="clear" w:pos="1354"/>
        </w:tabs>
        <w:suppressAutoHyphens/>
        <w:autoSpaceDE w:val="0"/>
        <w:autoSpaceDN w:val="0"/>
        <w:adjustRightInd w:val="0"/>
        <w:ind w:left="426"/>
        <w:jc w:val="both"/>
        <w:rPr>
          <w:rFonts w:ascii="Arial" w:hAnsi="Arial" w:cs="Arial"/>
          <w:sz w:val="22"/>
          <w:szCs w:val="22"/>
        </w:rPr>
      </w:pPr>
      <w:r w:rsidRPr="00DE7F3D">
        <w:rPr>
          <w:rFonts w:ascii="Arial" w:hAnsi="Arial" w:cs="Arial"/>
          <w:sz w:val="22"/>
          <w:szCs w:val="22"/>
        </w:rPr>
        <w:t>La notion d'absence d'escompte.</w:t>
      </w:r>
    </w:p>
    <w:p w14:paraId="7F160E3A"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0C2CD1B1"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Lorsque la demande de paiement est présentée par un sous-traitant agréé participant à l’exécution d’une prestation demandée, ce dernier joint à cette demande une attestation du titulaire indiquant le montant de l’ensemble des prestations que le sous-traitant a exécutées au titre du marché. Le paiement au sous-traitant reste suspendu à l’appréciation du pouvoir adjudicateur et répond aux mêmes conditions que pour le titulaire lui-même.</w:t>
      </w:r>
    </w:p>
    <w:p w14:paraId="2E752847"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5F96EF60" w14:textId="77777777" w:rsidR="00D611A7" w:rsidRPr="00DE7F3D" w:rsidRDefault="00D611A7" w:rsidP="00D611A7">
      <w:pPr>
        <w:pStyle w:val="Titre2"/>
        <w:keepLines/>
        <w:numPr>
          <w:ilvl w:val="2"/>
          <w:numId w:val="4"/>
        </w:numPr>
        <w:tabs>
          <w:tab w:val="clear" w:pos="993"/>
          <w:tab w:val="clear" w:pos="1440"/>
          <w:tab w:val="num" w:pos="709"/>
        </w:tabs>
        <w:suppressAutoHyphens/>
        <w:spacing w:before="0"/>
        <w:ind w:left="0" w:firstLine="52"/>
        <w:jc w:val="both"/>
        <w:rPr>
          <w:rFonts w:ascii="Arial" w:hAnsi="Arial" w:cs="Arial"/>
        </w:rPr>
      </w:pPr>
      <w:bookmarkStart w:id="56" w:name="_Toc207109939"/>
      <w:r w:rsidRPr="00DE7F3D">
        <w:rPr>
          <w:rFonts w:ascii="Arial" w:hAnsi="Arial" w:cs="Arial"/>
        </w:rPr>
        <w:t>Modalités de paiement</w:t>
      </w:r>
      <w:bookmarkEnd w:id="56"/>
    </w:p>
    <w:p w14:paraId="3C6A2FEF"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50BDB98B"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lastRenderedPageBreak/>
        <w:t>À réception de la facture, le pouvoir adjudicateur accepte ou rectifie la demande de paiement : le cas échéant, il déduit les pénalités et réfactions imposées, ainsi que le surcoût éventuellement supporté par lui en cas d’exécution de la prestation aux frais et risques du titulaire défaillant, au titre de la différence entre le prix qu’il aurait dû régler au titulaire pour la réalisation de la prestation et le prix effectivement payé pour l’exécution de celles-ci par un tiers.</w:t>
      </w:r>
    </w:p>
    <w:p w14:paraId="1983DB8C" w14:textId="77777777" w:rsidR="00D611A7" w:rsidRPr="00DE7F3D" w:rsidRDefault="00D611A7" w:rsidP="00D611A7">
      <w:pPr>
        <w:keepNext/>
        <w:keepLines/>
        <w:suppressAutoHyphens/>
        <w:autoSpaceDE w:val="0"/>
        <w:autoSpaceDN w:val="0"/>
        <w:adjustRightInd w:val="0"/>
        <w:jc w:val="both"/>
        <w:rPr>
          <w:rFonts w:ascii="Arial" w:hAnsi="Arial" w:cs="Arial"/>
          <w:sz w:val="22"/>
          <w:szCs w:val="22"/>
        </w:rPr>
      </w:pPr>
    </w:p>
    <w:tbl>
      <w:tblPr>
        <w:tblStyle w:val="Grilledutableau"/>
        <w:tblW w:w="0" w:type="auto"/>
        <w:tblInd w:w="-15" w:type="dxa"/>
        <w:tblBorders>
          <w:top w:val="single" w:sz="12" w:space="0" w:color="385623" w:themeColor="accent6" w:themeShade="80"/>
          <w:left w:val="single" w:sz="12" w:space="0" w:color="385623" w:themeColor="accent6" w:themeShade="80"/>
          <w:bottom w:val="single" w:sz="12" w:space="0" w:color="385623" w:themeColor="accent6" w:themeShade="80"/>
          <w:right w:val="single" w:sz="12" w:space="0" w:color="385623" w:themeColor="accent6" w:themeShade="80"/>
          <w:insideH w:val="single" w:sz="12" w:space="0" w:color="385623" w:themeColor="accent6" w:themeShade="80"/>
          <w:insideV w:val="single" w:sz="12" w:space="0" w:color="385623" w:themeColor="accent6" w:themeShade="80"/>
        </w:tblBorders>
        <w:shd w:val="clear" w:color="auto" w:fill="E2EFD9" w:themeFill="accent6" w:themeFillTint="33"/>
        <w:tblLook w:val="04A0" w:firstRow="1" w:lastRow="0" w:firstColumn="1" w:lastColumn="0" w:noHBand="0" w:noVBand="1"/>
      </w:tblPr>
      <w:tblGrid>
        <w:gridCol w:w="9585"/>
      </w:tblGrid>
      <w:tr w:rsidR="00D611A7" w:rsidRPr="00DE7F3D" w14:paraId="78F65BDB" w14:textId="77777777" w:rsidTr="00BB5C4E">
        <w:tc>
          <w:tcPr>
            <w:tcW w:w="9585" w:type="dxa"/>
            <w:tcBorders>
              <w:top w:val="single" w:sz="12" w:space="0" w:color="385623" w:themeColor="accent6" w:themeShade="80"/>
              <w:left w:val="single" w:sz="12" w:space="0" w:color="385623" w:themeColor="accent6" w:themeShade="80"/>
              <w:bottom w:val="single" w:sz="12" w:space="0" w:color="385623" w:themeColor="accent6" w:themeShade="80"/>
              <w:right w:val="single" w:sz="12" w:space="0" w:color="385623" w:themeColor="accent6" w:themeShade="80"/>
            </w:tcBorders>
            <w:shd w:val="clear" w:color="auto" w:fill="E2EFD9" w:themeFill="accent6" w:themeFillTint="33"/>
          </w:tcPr>
          <w:p w14:paraId="728A395C" w14:textId="77777777" w:rsidR="00D611A7" w:rsidRPr="00DE7F3D" w:rsidRDefault="00D611A7" w:rsidP="00BB5C4E">
            <w:pPr>
              <w:keepNext/>
              <w:keepLines/>
              <w:suppressAutoHyphens/>
              <w:autoSpaceDE w:val="0"/>
              <w:autoSpaceDN w:val="0"/>
              <w:adjustRightInd w:val="0"/>
              <w:jc w:val="both"/>
              <w:rPr>
                <w:rFonts w:ascii="Arial" w:hAnsi="Arial" w:cs="Arial"/>
                <w:b/>
                <w:sz w:val="22"/>
                <w:szCs w:val="22"/>
              </w:rPr>
            </w:pPr>
          </w:p>
          <w:p w14:paraId="3BC784C5" w14:textId="77777777" w:rsidR="00D611A7" w:rsidRPr="00DE7F3D" w:rsidRDefault="00D611A7" w:rsidP="00BB5C4E">
            <w:pPr>
              <w:keepNext/>
              <w:keepLines/>
              <w:suppressAutoHyphens/>
              <w:autoSpaceDE w:val="0"/>
              <w:autoSpaceDN w:val="0"/>
              <w:adjustRightInd w:val="0"/>
              <w:jc w:val="both"/>
              <w:rPr>
                <w:rFonts w:ascii="Arial" w:hAnsi="Arial" w:cs="Arial"/>
                <w:b/>
                <w:sz w:val="22"/>
                <w:szCs w:val="22"/>
              </w:rPr>
            </w:pPr>
            <w:r w:rsidRPr="00DE7F3D">
              <w:rPr>
                <w:rFonts w:ascii="Arial" w:hAnsi="Arial" w:cs="Arial"/>
                <w:b/>
                <w:sz w:val="22"/>
                <w:szCs w:val="22"/>
              </w:rPr>
              <w:t>!!! ATTENTION !!!</w:t>
            </w:r>
          </w:p>
          <w:p w14:paraId="703D4744" w14:textId="77777777" w:rsidR="00D611A7" w:rsidRPr="00DE7F3D" w:rsidRDefault="00D611A7" w:rsidP="00BB5C4E">
            <w:pPr>
              <w:keepNext/>
              <w:keepLines/>
              <w:suppressAutoHyphens/>
              <w:autoSpaceDE w:val="0"/>
              <w:autoSpaceDN w:val="0"/>
              <w:adjustRightInd w:val="0"/>
              <w:jc w:val="both"/>
              <w:rPr>
                <w:rFonts w:ascii="Arial" w:hAnsi="Arial" w:cs="Arial"/>
                <w:b/>
                <w:sz w:val="22"/>
                <w:szCs w:val="22"/>
              </w:rPr>
            </w:pPr>
          </w:p>
          <w:p w14:paraId="79E3E367" w14:textId="77777777" w:rsidR="00D611A7" w:rsidRPr="00DE7F3D" w:rsidRDefault="00D611A7" w:rsidP="00BB5C4E">
            <w:pPr>
              <w:keepNext/>
              <w:keepLines/>
              <w:suppressAutoHyphens/>
              <w:autoSpaceDE w:val="0"/>
              <w:autoSpaceDN w:val="0"/>
              <w:adjustRightInd w:val="0"/>
              <w:jc w:val="both"/>
              <w:rPr>
                <w:rFonts w:ascii="Arial" w:hAnsi="Arial" w:cs="Arial"/>
                <w:sz w:val="22"/>
                <w:szCs w:val="22"/>
              </w:rPr>
            </w:pPr>
            <w:r w:rsidRPr="00DE7F3D">
              <w:rPr>
                <w:rFonts w:ascii="Arial" w:hAnsi="Arial" w:cs="Arial"/>
                <w:sz w:val="22"/>
                <w:szCs w:val="22"/>
              </w:rPr>
              <w:t>Le pouvoir adjudicateur a la possibilité de suspendre le paiement d’une facture mensuelle dès lors qu’une prestation attendue dans le cadre de ce marché n’a pas été exécutée.</w:t>
            </w:r>
          </w:p>
          <w:p w14:paraId="3697CF3E" w14:textId="77777777" w:rsidR="00D611A7" w:rsidRPr="00DE7F3D" w:rsidRDefault="00D611A7" w:rsidP="00BB5C4E">
            <w:pPr>
              <w:keepNext/>
              <w:keepLines/>
              <w:suppressAutoHyphens/>
              <w:autoSpaceDE w:val="0"/>
              <w:autoSpaceDN w:val="0"/>
              <w:adjustRightInd w:val="0"/>
              <w:jc w:val="both"/>
              <w:rPr>
                <w:rFonts w:ascii="Arial" w:hAnsi="Arial" w:cs="Arial"/>
                <w:b/>
                <w:sz w:val="22"/>
                <w:szCs w:val="22"/>
              </w:rPr>
            </w:pPr>
          </w:p>
        </w:tc>
      </w:tr>
    </w:tbl>
    <w:p w14:paraId="1E2ED4B3" w14:textId="77777777" w:rsidR="00D611A7" w:rsidRPr="00DE7F3D" w:rsidRDefault="00D611A7" w:rsidP="00D611A7">
      <w:pPr>
        <w:keepNext/>
        <w:keepLines/>
        <w:suppressAutoHyphens/>
        <w:autoSpaceDE w:val="0"/>
        <w:autoSpaceDN w:val="0"/>
        <w:adjustRightInd w:val="0"/>
        <w:jc w:val="both"/>
        <w:rPr>
          <w:rFonts w:ascii="Arial" w:hAnsi="Arial" w:cs="Arial"/>
          <w:sz w:val="22"/>
          <w:szCs w:val="22"/>
        </w:rPr>
      </w:pPr>
    </w:p>
    <w:p w14:paraId="05A29F7D"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 xml:space="preserve">Au regard de ces éléments, le pouvoir adjudicateur établit un décompte général en reprenant chaque détail, avec les corrections qui s’imposent. Si le pouvoir adjudicateur a connaissance d'un litige ou d'une réclamation susceptible de concerner le titulaire, il le mentionne expressément sur son décompte </w:t>
      </w:r>
    </w:p>
    <w:p w14:paraId="4ACD2453"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3AF75A8C"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Si le montant de la somme à régler est différent du montant facturé, il le notifie au titulaire dans un délai de 30 jours à compter de la date de réception de la facture.</w:t>
      </w:r>
    </w:p>
    <w:p w14:paraId="3E5970E5"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084CD856"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Dans un délai de 10 jours courant à compter de la date à laquelle le décompte rectificatif lui a été notifié, le titulaire accepte ce décompte et le signe, avec ou sans réserves, ou fait connaître les motifs pour lesquels il refuse de le signer.</w:t>
      </w:r>
    </w:p>
    <w:p w14:paraId="0714183D"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28F28A18"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Si la signature du décompte général est donnée sans réserve, il se substitue à la facture. La date de sa notification au pouvoir adjudicateur constitue alors le point de départ du délai de paiement.</w:t>
      </w:r>
    </w:p>
    <w:p w14:paraId="7BA87B74"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09950EF3"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En cas de contestation de certaines sommes portées au décompte général par le titulaire, il est fait application des modalités de règlement des litiges prévues par les présentes.</w:t>
      </w:r>
    </w:p>
    <w:p w14:paraId="366B32DB"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498AC656"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Dans le cas où le décompte général n’est pas renvoyé signé au pouvoir adjudicateur dans ce délai, ou encore dans le cas où, l'ayant renvoyé dans ce délai, il n'a pas motivé son refus ou n'a pas exposé en détail les motifs de ses réserves, en précisant le montant de ses réclamations, le décompte général notifié par le pouvoir adjudicateur est réputé être accepté par lui. Il devient alors le décompte général et définitif du marché.</w:t>
      </w:r>
    </w:p>
    <w:p w14:paraId="6BE7B5B8"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ab/>
      </w:r>
    </w:p>
    <w:p w14:paraId="333343F0" w14:textId="77777777" w:rsidR="00D611A7" w:rsidRPr="00DE7F3D" w:rsidRDefault="00D611A7" w:rsidP="00D611A7">
      <w:pPr>
        <w:pStyle w:val="Titre2"/>
        <w:keepLines/>
        <w:numPr>
          <w:ilvl w:val="2"/>
          <w:numId w:val="4"/>
        </w:numPr>
        <w:tabs>
          <w:tab w:val="clear" w:pos="993"/>
          <w:tab w:val="clear" w:pos="1440"/>
          <w:tab w:val="num" w:pos="142"/>
        </w:tabs>
        <w:suppressAutoHyphens/>
        <w:spacing w:before="0"/>
        <w:ind w:left="0" w:firstLine="0"/>
        <w:jc w:val="both"/>
        <w:rPr>
          <w:rFonts w:ascii="Arial" w:hAnsi="Arial" w:cs="Arial"/>
        </w:rPr>
      </w:pPr>
      <w:bookmarkStart w:id="57" w:name="_Toc207109940"/>
      <w:r w:rsidRPr="00DE7F3D">
        <w:rPr>
          <w:rFonts w:ascii="Arial" w:hAnsi="Arial" w:cs="Arial"/>
        </w:rPr>
        <w:t>Paiement</w:t>
      </w:r>
      <w:bookmarkEnd w:id="57"/>
    </w:p>
    <w:p w14:paraId="50C21DD6"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41FF77CE"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L’ensemble des prestations exécutées pour le pouvoir adjudicateur sont réglées à terme échu sur présentation du décompte mensuel valant facture et demande de paiement.</w:t>
      </w:r>
    </w:p>
    <w:p w14:paraId="00A3E43E"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2A77E02A"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Le paiement des sommes dues au titre d’une facture réceptionnée en bonne et due forme interviendra au plus tard 30 jours à compter de la réception de la facture, conformément aux articles R2192-10 et suivants du Code de la commande publique. L'avance sur un délai d'exécution ne donnera droit à aucune prime. Le marché ne donnera lieu à un aucun règlement partiel définitif</w:t>
      </w:r>
      <w:r w:rsidRPr="00DE7F3D">
        <w:rPr>
          <w:rFonts w:ascii="Arial" w:hAnsi="Arial" w:cs="Arial"/>
          <w:sz w:val="22"/>
          <w:szCs w:val="22"/>
          <w:vertAlign w:val="superscript"/>
        </w:rPr>
        <w:footnoteReference w:id="5"/>
      </w:r>
      <w:r w:rsidRPr="00DE7F3D">
        <w:rPr>
          <w:rFonts w:ascii="Arial" w:hAnsi="Arial" w:cs="Arial"/>
          <w:sz w:val="22"/>
          <w:szCs w:val="22"/>
        </w:rPr>
        <w:t>.</w:t>
      </w:r>
    </w:p>
    <w:p w14:paraId="53DF633B"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3BEEA7B6"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Le défaut de paiement dans les délais prévus fait courir de plein droit et sans autre formalité des intérêts moratoires et une indemnité forfaitaire au bénéfice du titulaire ou du sous-traitant, conformément aux articles R2192-31 et suivants du code de la commande publique. Le taux des intérêts moratoires et le montant de cette indemnité sont fixés conformément à ces articles.</w:t>
      </w:r>
    </w:p>
    <w:p w14:paraId="4DA4C809"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459ACFB8"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 xml:space="preserve">En cas de contestation sur le montant des sommes dues, si les réserves sont partielles, le titulaire et le pouvoir adjudicateur sont liés par leur acceptation implicite des éléments du décompte général </w:t>
      </w:r>
      <w:r w:rsidRPr="00DE7F3D">
        <w:rPr>
          <w:rFonts w:ascii="Arial" w:hAnsi="Arial" w:cs="Arial"/>
          <w:sz w:val="22"/>
          <w:szCs w:val="22"/>
        </w:rPr>
        <w:lastRenderedPageBreak/>
        <w:t>sur lesquels les réserves ne portent pas. En l’absence de détail des prix, la part du paiement qui est suspendue est déterminée par le pouvoir adjudicateur selon les informations figurant sur les pièces contractuelles. Le pouvoir adjudicateur règle les sommes admises dans son décompte, sans que sa responsabilité puisse être mise en cause.</w:t>
      </w:r>
    </w:p>
    <w:p w14:paraId="5F1FA680"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5C43627A"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En cas de résiliation pour faute du titulaire, le pouvoir adjudicateur se réserve le droit, à tout moment, de retirer une prestation en cours au titulaire pour la confier à un tiers. Dans ce cas, le titulaire lui transmet la dernière facture en fixant un prix au prorata du nombre de jours pendant lesquels la prestation a été réalisée durant le dernier mois d’exécution et ce prix constituera le solde du marché résilié.</w:t>
      </w:r>
    </w:p>
    <w:p w14:paraId="2025C454"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63E99478"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Si, après avoir été mis en demeure de le faire, le titulaire du marché ne produit pas sa demande de paiement dans un délai de 45 jours écoulé suivant une échéance de paiement, le pouvoir adjudicateur peut procéder d’office à la liquidation, sur la base d’un décompte établi par ses soins. Ce décompte est notifié au titulaire.</w:t>
      </w:r>
    </w:p>
    <w:p w14:paraId="12F1A427"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5B331680" w14:textId="77777777" w:rsidR="00D611A7" w:rsidRPr="00DE7F3D" w:rsidRDefault="00D611A7" w:rsidP="00D611A7">
      <w:pPr>
        <w:keepNext/>
        <w:suppressAutoHyphens/>
        <w:autoSpaceDE w:val="0"/>
        <w:autoSpaceDN w:val="0"/>
        <w:adjustRightInd w:val="0"/>
        <w:jc w:val="both"/>
        <w:rPr>
          <w:rFonts w:ascii="Arial" w:hAnsi="Arial" w:cs="Arial"/>
          <w:sz w:val="22"/>
          <w:szCs w:val="22"/>
        </w:rPr>
      </w:pPr>
      <w:r w:rsidRPr="00DE7F3D">
        <w:rPr>
          <w:rFonts w:ascii="Arial" w:hAnsi="Arial" w:cs="Arial"/>
          <w:sz w:val="22"/>
          <w:szCs w:val="22"/>
        </w:rPr>
        <w:t>Le pouvoir adjudicateur se libérera des sommes dues au titre du présent marché en faisant porter leur montant au crédit du compte ouvert au nom de :</w:t>
      </w:r>
    </w:p>
    <w:p w14:paraId="51F31E64" w14:textId="77777777" w:rsidR="00D611A7" w:rsidRPr="00DE7F3D" w:rsidRDefault="00D611A7" w:rsidP="00D611A7">
      <w:pPr>
        <w:keepNext/>
        <w:suppressAutoHyphens/>
        <w:autoSpaceDE w:val="0"/>
        <w:autoSpaceDN w:val="0"/>
        <w:adjustRightInd w:val="0"/>
        <w:jc w:val="both"/>
        <w:rPr>
          <w:rFonts w:ascii="Arial" w:hAnsi="Arial" w:cs="Arial"/>
          <w:sz w:val="22"/>
          <w:szCs w:val="22"/>
        </w:rPr>
      </w:pPr>
      <w:r w:rsidRPr="00DE7F3D">
        <w:rPr>
          <w:rFonts w:ascii="Arial" w:hAnsi="Arial" w:cs="Arial"/>
          <w:sz w:val="22"/>
          <w:szCs w:val="22"/>
        </w:rPr>
        <w:tab/>
      </w:r>
    </w:p>
    <w:tbl>
      <w:tblPr>
        <w:tblStyle w:val="Grilledutableau"/>
        <w:tblW w:w="0" w:type="auto"/>
        <w:tblInd w:w="137"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E7E6E6" w:themeFill="background2"/>
        <w:tblLayout w:type="fixed"/>
        <w:tblLook w:val="04A0" w:firstRow="1" w:lastRow="0" w:firstColumn="1" w:lastColumn="0" w:noHBand="0" w:noVBand="1"/>
      </w:tblPr>
      <w:tblGrid>
        <w:gridCol w:w="8902"/>
      </w:tblGrid>
      <w:sdt>
        <w:sdtPr>
          <w:rPr>
            <w:rFonts w:ascii="Arial" w:hAnsi="Arial" w:cs="Arial"/>
            <w:sz w:val="22"/>
            <w:szCs w:val="22"/>
          </w:rPr>
          <w:id w:val="-994483387"/>
          <w:placeholder>
            <w:docPart w:val="DefaultPlaceholder_-1854013440"/>
          </w:placeholder>
        </w:sdtPr>
        <w:sdtContent>
          <w:tr w:rsidR="00D611A7" w:rsidRPr="00DE7F3D" w14:paraId="504DFA12" w14:textId="77777777" w:rsidTr="00BB5C4E">
            <w:trPr>
              <w:cantSplit/>
            </w:trPr>
            <w:tc>
              <w:tcPr>
                <w:tcW w:w="8902" w:type="dxa"/>
                <w:tcBorders>
                  <w:top w:val="single" w:sz="4" w:space="0" w:color="FF0000"/>
                  <w:left w:val="single" w:sz="4" w:space="0" w:color="FF0000"/>
                  <w:bottom w:val="single" w:sz="4" w:space="0" w:color="FF0000"/>
                  <w:right w:val="single" w:sz="4" w:space="0" w:color="FF0000"/>
                </w:tcBorders>
                <w:shd w:val="clear" w:color="auto" w:fill="E7E6E6" w:themeFill="background2"/>
              </w:tcPr>
              <w:p w14:paraId="76E1BFC3" w14:textId="66DA5E37" w:rsidR="00D611A7" w:rsidRPr="00DE7F3D" w:rsidRDefault="00D611A7" w:rsidP="00BB5C4E">
                <w:pPr>
                  <w:keepNext/>
                  <w:suppressAutoHyphens/>
                  <w:autoSpaceDE w:val="0"/>
                  <w:autoSpaceDN w:val="0"/>
                  <w:adjustRightInd w:val="0"/>
                  <w:jc w:val="both"/>
                  <w:rPr>
                    <w:rFonts w:ascii="Arial" w:hAnsi="Arial" w:cs="Arial"/>
                    <w:sz w:val="22"/>
                    <w:szCs w:val="22"/>
                  </w:rPr>
                </w:pPr>
              </w:p>
              <w:p w14:paraId="4D868916" w14:textId="77777777" w:rsidR="00D611A7" w:rsidRPr="00DE7F3D" w:rsidRDefault="00D611A7" w:rsidP="00BB5C4E">
                <w:pPr>
                  <w:keepNext/>
                  <w:suppressAutoHyphens/>
                  <w:autoSpaceDE w:val="0"/>
                  <w:autoSpaceDN w:val="0"/>
                  <w:adjustRightInd w:val="0"/>
                  <w:jc w:val="both"/>
                  <w:rPr>
                    <w:rFonts w:ascii="Arial" w:hAnsi="Arial" w:cs="Arial"/>
                    <w:sz w:val="22"/>
                    <w:szCs w:val="22"/>
                  </w:rPr>
                </w:pPr>
                <w:r w:rsidRPr="00DE7F3D">
                  <w:rPr>
                    <w:rFonts w:ascii="Arial" w:hAnsi="Arial" w:cs="Arial"/>
                    <w:sz w:val="22"/>
                    <w:szCs w:val="22"/>
                  </w:rPr>
                  <w:t>Société ou l'Entreprise :</w:t>
                </w:r>
                <w:sdt>
                  <w:sdtPr>
                    <w:rPr>
                      <w:rFonts w:ascii="Arial" w:hAnsi="Arial" w:cs="Arial"/>
                      <w:sz w:val="22"/>
                      <w:szCs w:val="22"/>
                    </w:rPr>
                    <w:id w:val="-956568814"/>
                    <w:showingPlcHdr/>
                  </w:sdtPr>
                  <w:sdtContent>
                    <w:r w:rsidRPr="007B2299">
                      <w:rPr>
                        <w:rStyle w:val="Textedelespacerserv"/>
                        <w:color w:val="808080" w:themeColor="background1" w:themeShade="80"/>
                      </w:rPr>
                      <w:t>Cliquez ici pour taper du texte.</w:t>
                    </w:r>
                  </w:sdtContent>
                </w:sdt>
              </w:p>
              <w:p w14:paraId="3D45E48A" w14:textId="77777777" w:rsidR="00D611A7" w:rsidRPr="00DE7F3D" w:rsidRDefault="00D611A7" w:rsidP="00BB5C4E">
                <w:pPr>
                  <w:keepNext/>
                  <w:suppressAutoHyphens/>
                  <w:autoSpaceDE w:val="0"/>
                  <w:autoSpaceDN w:val="0"/>
                  <w:adjustRightInd w:val="0"/>
                  <w:jc w:val="both"/>
                  <w:rPr>
                    <w:rFonts w:ascii="Arial" w:hAnsi="Arial" w:cs="Arial"/>
                    <w:sz w:val="22"/>
                    <w:szCs w:val="22"/>
                  </w:rPr>
                </w:pPr>
                <w:r w:rsidRPr="00DE7F3D">
                  <w:rPr>
                    <w:rFonts w:ascii="Arial" w:hAnsi="Arial" w:cs="Arial"/>
                    <w:sz w:val="22"/>
                    <w:szCs w:val="22"/>
                  </w:rPr>
                  <w:t>Banque (nom et adresse) :</w:t>
                </w:r>
                <w:sdt>
                  <w:sdtPr>
                    <w:rPr>
                      <w:rFonts w:ascii="Arial" w:hAnsi="Arial" w:cs="Arial"/>
                      <w:sz w:val="22"/>
                      <w:szCs w:val="22"/>
                    </w:rPr>
                    <w:id w:val="1878114596"/>
                  </w:sdtPr>
                  <w:sdtContent>
                    <w:sdt>
                      <w:sdtPr>
                        <w:rPr>
                          <w:rFonts w:ascii="Arial" w:hAnsi="Arial" w:cs="Arial"/>
                          <w:sz w:val="22"/>
                          <w:szCs w:val="22"/>
                        </w:rPr>
                        <w:id w:val="-961882112"/>
                        <w:showingPlcHdr/>
                      </w:sdtPr>
                      <w:sdtContent>
                        <w:r w:rsidRPr="007B2299">
                          <w:rPr>
                            <w:rStyle w:val="Textedelespacerserv"/>
                            <w:color w:val="808080" w:themeColor="background1" w:themeShade="80"/>
                          </w:rPr>
                          <w:t>Cliquez ici pour taper du texte.</w:t>
                        </w:r>
                      </w:sdtContent>
                    </w:sdt>
                  </w:sdtContent>
                </w:sdt>
              </w:p>
              <w:p w14:paraId="3D5D49EA" w14:textId="77777777" w:rsidR="00D611A7" w:rsidRPr="00DE7F3D" w:rsidRDefault="00D611A7" w:rsidP="00BB5C4E">
                <w:pPr>
                  <w:keepNext/>
                  <w:suppressAutoHyphens/>
                  <w:autoSpaceDE w:val="0"/>
                  <w:autoSpaceDN w:val="0"/>
                  <w:adjustRightInd w:val="0"/>
                  <w:jc w:val="both"/>
                  <w:rPr>
                    <w:rFonts w:ascii="Arial" w:hAnsi="Arial" w:cs="Arial"/>
                    <w:sz w:val="22"/>
                    <w:szCs w:val="22"/>
                  </w:rPr>
                </w:pPr>
                <w:r w:rsidRPr="00DE7F3D">
                  <w:rPr>
                    <w:rFonts w:ascii="Arial" w:hAnsi="Arial" w:cs="Arial"/>
                    <w:sz w:val="22"/>
                    <w:szCs w:val="22"/>
                  </w:rPr>
                  <w:t>Code banque :</w:t>
                </w:r>
                <w:sdt>
                  <w:sdtPr>
                    <w:rPr>
                      <w:rFonts w:ascii="Arial" w:hAnsi="Arial" w:cs="Arial"/>
                      <w:sz w:val="22"/>
                      <w:szCs w:val="22"/>
                    </w:rPr>
                    <w:id w:val="-277721334"/>
                    <w:showingPlcHdr/>
                  </w:sdtPr>
                  <w:sdtContent>
                    <w:r w:rsidRPr="007B2299">
                      <w:rPr>
                        <w:rStyle w:val="Textedelespacerserv"/>
                        <w:color w:val="808080" w:themeColor="background1" w:themeShade="80"/>
                      </w:rPr>
                      <w:t>Cliquez ici pour taper du texte.</w:t>
                    </w:r>
                  </w:sdtContent>
                </w:sdt>
              </w:p>
              <w:p w14:paraId="3EE9704C" w14:textId="77777777" w:rsidR="00D611A7" w:rsidRPr="00DE7F3D" w:rsidRDefault="00D611A7" w:rsidP="00BB5C4E">
                <w:pPr>
                  <w:keepNext/>
                  <w:suppressAutoHyphens/>
                  <w:autoSpaceDE w:val="0"/>
                  <w:autoSpaceDN w:val="0"/>
                  <w:adjustRightInd w:val="0"/>
                  <w:jc w:val="both"/>
                  <w:rPr>
                    <w:rFonts w:ascii="Arial" w:hAnsi="Arial" w:cs="Arial"/>
                    <w:sz w:val="22"/>
                    <w:szCs w:val="22"/>
                  </w:rPr>
                </w:pPr>
                <w:r w:rsidRPr="00DE7F3D">
                  <w:rPr>
                    <w:rFonts w:ascii="Arial" w:hAnsi="Arial" w:cs="Arial"/>
                    <w:sz w:val="22"/>
                    <w:szCs w:val="22"/>
                  </w:rPr>
                  <w:t>Code guichet :</w:t>
                </w:r>
                <w:sdt>
                  <w:sdtPr>
                    <w:rPr>
                      <w:rFonts w:ascii="Arial" w:hAnsi="Arial" w:cs="Arial"/>
                      <w:sz w:val="22"/>
                      <w:szCs w:val="22"/>
                    </w:rPr>
                    <w:id w:val="-1157069251"/>
                    <w:showingPlcHdr/>
                  </w:sdtPr>
                  <w:sdtContent>
                    <w:r w:rsidRPr="007B2299">
                      <w:rPr>
                        <w:rStyle w:val="Textedelespacerserv"/>
                        <w:color w:val="808080" w:themeColor="background1" w:themeShade="80"/>
                      </w:rPr>
                      <w:t>Cliquez ici pour taper du texte.</w:t>
                    </w:r>
                  </w:sdtContent>
                </w:sdt>
              </w:p>
              <w:p w14:paraId="1C85E8BB" w14:textId="77777777" w:rsidR="00D611A7" w:rsidRPr="00DE7F3D" w:rsidRDefault="00D611A7" w:rsidP="00BB5C4E">
                <w:pPr>
                  <w:keepNext/>
                  <w:suppressAutoHyphens/>
                  <w:autoSpaceDE w:val="0"/>
                  <w:autoSpaceDN w:val="0"/>
                  <w:adjustRightInd w:val="0"/>
                  <w:jc w:val="both"/>
                  <w:rPr>
                    <w:rFonts w:ascii="Arial" w:hAnsi="Arial" w:cs="Arial"/>
                    <w:sz w:val="22"/>
                    <w:szCs w:val="22"/>
                  </w:rPr>
                </w:pPr>
                <w:r w:rsidRPr="00DE7F3D">
                  <w:rPr>
                    <w:rFonts w:ascii="Arial" w:hAnsi="Arial" w:cs="Arial"/>
                    <w:sz w:val="22"/>
                    <w:szCs w:val="22"/>
                  </w:rPr>
                  <w:t>N° de compte :</w:t>
                </w:r>
                <w:sdt>
                  <w:sdtPr>
                    <w:rPr>
                      <w:rFonts w:ascii="Arial" w:hAnsi="Arial" w:cs="Arial"/>
                      <w:sz w:val="22"/>
                      <w:szCs w:val="22"/>
                    </w:rPr>
                    <w:id w:val="951675258"/>
                    <w:showingPlcHdr/>
                  </w:sdtPr>
                  <w:sdtContent>
                    <w:r w:rsidRPr="007B2299">
                      <w:rPr>
                        <w:rStyle w:val="Textedelespacerserv"/>
                        <w:color w:val="808080" w:themeColor="background1" w:themeShade="80"/>
                      </w:rPr>
                      <w:t>Cliquez ici pour taper du texte.</w:t>
                    </w:r>
                  </w:sdtContent>
                </w:sdt>
              </w:p>
              <w:p w14:paraId="583E0E98" w14:textId="77777777" w:rsidR="00D611A7" w:rsidRPr="00DE7F3D" w:rsidRDefault="00D611A7" w:rsidP="00BB5C4E">
                <w:pPr>
                  <w:keepNext/>
                  <w:suppressAutoHyphens/>
                  <w:autoSpaceDE w:val="0"/>
                  <w:autoSpaceDN w:val="0"/>
                  <w:adjustRightInd w:val="0"/>
                  <w:jc w:val="both"/>
                  <w:rPr>
                    <w:rFonts w:ascii="Arial" w:hAnsi="Arial" w:cs="Arial"/>
                    <w:sz w:val="22"/>
                    <w:szCs w:val="22"/>
                  </w:rPr>
                </w:pPr>
                <w:r w:rsidRPr="00DE7F3D">
                  <w:rPr>
                    <w:rFonts w:ascii="Arial" w:hAnsi="Arial" w:cs="Arial"/>
                    <w:sz w:val="22"/>
                    <w:szCs w:val="22"/>
                  </w:rPr>
                  <w:t>Clé :</w:t>
                </w:r>
                <w:sdt>
                  <w:sdtPr>
                    <w:rPr>
                      <w:rFonts w:ascii="Arial" w:hAnsi="Arial" w:cs="Arial"/>
                      <w:sz w:val="22"/>
                      <w:szCs w:val="22"/>
                    </w:rPr>
                    <w:id w:val="-997179937"/>
                    <w:showingPlcHdr/>
                  </w:sdtPr>
                  <w:sdtContent>
                    <w:r w:rsidRPr="007B2299">
                      <w:rPr>
                        <w:rStyle w:val="Textedelespacerserv"/>
                        <w:color w:val="808080" w:themeColor="background1" w:themeShade="80"/>
                      </w:rPr>
                      <w:t>Cliquez ici pour taper du texte.</w:t>
                    </w:r>
                  </w:sdtContent>
                </w:sdt>
              </w:p>
              <w:p w14:paraId="5FC2D40E" w14:textId="6327B8DF" w:rsidR="00D611A7" w:rsidRPr="00DE7F3D" w:rsidRDefault="00D611A7" w:rsidP="00BB5C4E">
                <w:pPr>
                  <w:keepNext/>
                  <w:suppressAutoHyphens/>
                  <w:autoSpaceDE w:val="0"/>
                  <w:autoSpaceDN w:val="0"/>
                  <w:adjustRightInd w:val="0"/>
                  <w:jc w:val="both"/>
                  <w:rPr>
                    <w:rFonts w:ascii="Arial" w:hAnsi="Arial" w:cs="Arial"/>
                    <w:sz w:val="22"/>
                    <w:szCs w:val="22"/>
                  </w:rPr>
                </w:pPr>
              </w:p>
            </w:tc>
          </w:tr>
        </w:sdtContent>
      </w:sdt>
    </w:tbl>
    <w:p w14:paraId="5A7F6E56"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65B8C55D"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En cas de changement de compte, la modification ne donnera pas lieu à la rédaction d'un avenant.</w:t>
      </w:r>
    </w:p>
    <w:p w14:paraId="7C785EBE"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30D796AF"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En vue du régime de nantissement, est désigné comme comptable assignataire :</w:t>
      </w:r>
    </w:p>
    <w:p w14:paraId="59BC948F" w14:textId="77777777" w:rsidR="00D611A7" w:rsidRPr="00DE7F3D" w:rsidRDefault="00D611A7" w:rsidP="00D611A7">
      <w:pPr>
        <w:suppressAutoHyphens/>
        <w:autoSpaceDE w:val="0"/>
        <w:autoSpaceDN w:val="0"/>
        <w:adjustRightInd w:val="0"/>
        <w:jc w:val="both"/>
        <w:rPr>
          <w:rFonts w:ascii="Arial" w:hAnsi="Arial" w:cs="Arial"/>
          <w:b/>
          <w:bCs/>
          <w:sz w:val="22"/>
          <w:szCs w:val="22"/>
        </w:rPr>
      </w:pPr>
      <w:r w:rsidRPr="00DE7F3D">
        <w:rPr>
          <w:rFonts w:ascii="Arial" w:hAnsi="Arial" w:cs="Arial"/>
          <w:b/>
          <w:bCs/>
          <w:sz w:val="22"/>
          <w:szCs w:val="22"/>
        </w:rPr>
        <w:t>Le Directeur comptable et financier de la Caisse primaire d'Assurance maladie de l'Essonne.</w:t>
      </w:r>
    </w:p>
    <w:p w14:paraId="329C1BC0" w14:textId="77777777" w:rsidR="00D611A7" w:rsidRPr="00DE7F3D" w:rsidRDefault="00D611A7" w:rsidP="00D611A7">
      <w:pPr>
        <w:suppressAutoHyphens/>
        <w:autoSpaceDE w:val="0"/>
        <w:autoSpaceDN w:val="0"/>
        <w:adjustRightInd w:val="0"/>
        <w:jc w:val="both"/>
        <w:rPr>
          <w:rFonts w:ascii="Arial" w:hAnsi="Arial" w:cs="Arial"/>
          <w:sz w:val="22"/>
          <w:szCs w:val="22"/>
        </w:rPr>
      </w:pPr>
    </w:p>
    <w:p w14:paraId="29E15A83" w14:textId="77777777" w:rsidR="00D611A7" w:rsidRPr="00DE7F3D" w:rsidRDefault="00D611A7" w:rsidP="00D611A7">
      <w:pPr>
        <w:suppressAutoHyphens/>
        <w:autoSpaceDE w:val="0"/>
        <w:autoSpaceDN w:val="0"/>
        <w:adjustRightInd w:val="0"/>
        <w:jc w:val="both"/>
        <w:rPr>
          <w:rFonts w:ascii="Arial" w:hAnsi="Arial" w:cs="Arial"/>
          <w:sz w:val="22"/>
          <w:szCs w:val="22"/>
        </w:rPr>
      </w:pPr>
      <w:r w:rsidRPr="00DE7F3D">
        <w:rPr>
          <w:rFonts w:ascii="Arial" w:hAnsi="Arial" w:cs="Arial"/>
          <w:sz w:val="22"/>
          <w:szCs w:val="22"/>
        </w:rPr>
        <w:t>La personne habilitée à donner les renseignements prévus à l'article R2191-60 du code de la commande publique, est :</w:t>
      </w:r>
    </w:p>
    <w:p w14:paraId="455A0B30" w14:textId="77777777" w:rsidR="00D611A7" w:rsidRPr="00DE7F3D" w:rsidRDefault="00D611A7" w:rsidP="00D611A7">
      <w:pPr>
        <w:suppressAutoHyphens/>
        <w:autoSpaceDE w:val="0"/>
        <w:autoSpaceDN w:val="0"/>
        <w:adjustRightInd w:val="0"/>
        <w:jc w:val="both"/>
        <w:rPr>
          <w:rFonts w:ascii="Arial" w:hAnsi="Arial" w:cs="Arial"/>
          <w:b/>
          <w:bCs/>
          <w:sz w:val="22"/>
          <w:szCs w:val="22"/>
        </w:rPr>
      </w:pPr>
      <w:r w:rsidRPr="00DE7F3D">
        <w:rPr>
          <w:rFonts w:ascii="Arial" w:hAnsi="Arial" w:cs="Arial"/>
          <w:b/>
          <w:bCs/>
          <w:sz w:val="22"/>
          <w:szCs w:val="22"/>
        </w:rPr>
        <w:t>Monsieur le Directeur général adjoint de la Caisse primaire d'Assurance maladie de l'Essonne.</w:t>
      </w:r>
    </w:p>
    <w:p w14:paraId="2A6C01BD" w14:textId="77777777" w:rsidR="00D611A7" w:rsidRDefault="00D611A7" w:rsidP="00D611A7">
      <w:pPr>
        <w:suppressAutoHyphens/>
        <w:autoSpaceDE w:val="0"/>
        <w:autoSpaceDN w:val="0"/>
        <w:adjustRightInd w:val="0"/>
        <w:jc w:val="both"/>
        <w:rPr>
          <w:rFonts w:ascii="Arial" w:hAnsi="Arial" w:cs="Arial"/>
          <w:sz w:val="22"/>
          <w:szCs w:val="22"/>
        </w:rPr>
      </w:pPr>
    </w:p>
    <w:p w14:paraId="0C8B6636" w14:textId="77777777" w:rsidR="00D611A7" w:rsidRPr="00EC4660" w:rsidRDefault="00D611A7" w:rsidP="00D611A7">
      <w:pPr>
        <w:suppressAutoHyphens/>
        <w:autoSpaceDE w:val="0"/>
        <w:autoSpaceDN w:val="0"/>
        <w:adjustRightInd w:val="0"/>
        <w:jc w:val="both"/>
        <w:rPr>
          <w:rFonts w:ascii="Arial" w:hAnsi="Arial" w:cs="Arial"/>
          <w:sz w:val="22"/>
          <w:szCs w:val="22"/>
        </w:rPr>
      </w:pPr>
    </w:p>
    <w:p w14:paraId="5ADCE215" w14:textId="77777777" w:rsidR="00D611A7" w:rsidRPr="00EC4660" w:rsidRDefault="00D611A7" w:rsidP="00D611A7">
      <w:pPr>
        <w:pStyle w:val="Titre1"/>
        <w:keepLines/>
        <w:numPr>
          <w:ilvl w:val="0"/>
          <w:numId w:val="4"/>
        </w:numPr>
        <w:pBdr>
          <w:top w:val="single" w:sz="4" w:space="1" w:color="auto"/>
          <w:left w:val="single" w:sz="4" w:space="4" w:color="auto"/>
          <w:bottom w:val="single" w:sz="4" w:space="1" w:color="auto"/>
          <w:right w:val="single" w:sz="4" w:space="4" w:color="auto"/>
        </w:pBdr>
        <w:tabs>
          <w:tab w:val="left" w:pos="567"/>
        </w:tabs>
        <w:suppressAutoHyphens/>
        <w:ind w:left="284" w:hanging="284"/>
        <w:jc w:val="both"/>
        <w:rPr>
          <w:rFonts w:ascii="Arial" w:hAnsi="Arial" w:cs="Arial"/>
          <w:kern w:val="0"/>
          <w:sz w:val="28"/>
          <w:szCs w:val="28"/>
        </w:rPr>
      </w:pPr>
      <w:bookmarkStart w:id="58" w:name="_Toc169601893"/>
      <w:bookmarkStart w:id="59" w:name="_Toc207109941"/>
      <w:r w:rsidRPr="00EC4660">
        <w:rPr>
          <w:rFonts w:ascii="Arial" w:hAnsi="Arial" w:cs="Arial"/>
          <w:kern w:val="0"/>
          <w:sz w:val="28"/>
          <w:szCs w:val="28"/>
        </w:rPr>
        <w:t xml:space="preserve">Stipulations d’ordre </w:t>
      </w:r>
      <w:bookmarkEnd w:id="58"/>
      <w:r w:rsidRPr="00EC4660">
        <w:rPr>
          <w:rFonts w:ascii="Arial" w:hAnsi="Arial" w:cs="Arial"/>
          <w:kern w:val="0"/>
          <w:sz w:val="28"/>
          <w:szCs w:val="28"/>
        </w:rPr>
        <w:t>général</w:t>
      </w:r>
      <w:bookmarkEnd w:id="59"/>
    </w:p>
    <w:p w14:paraId="66DA2FDF" w14:textId="77777777" w:rsidR="00D611A7" w:rsidRPr="00EC4660" w:rsidRDefault="00D611A7" w:rsidP="00D611A7">
      <w:pPr>
        <w:keepNext/>
        <w:keepLines/>
        <w:tabs>
          <w:tab w:val="left" w:pos="1134"/>
        </w:tabs>
        <w:suppressAutoHyphens/>
        <w:ind w:left="851" w:hanging="284"/>
        <w:jc w:val="both"/>
        <w:rPr>
          <w:rFonts w:ascii="Arial" w:hAnsi="Arial" w:cs="Arial"/>
          <w:sz w:val="22"/>
          <w:szCs w:val="22"/>
        </w:rPr>
      </w:pPr>
    </w:p>
    <w:p w14:paraId="5B6B5B99" w14:textId="77777777" w:rsidR="00D611A7" w:rsidRPr="00EC4660" w:rsidRDefault="00D611A7" w:rsidP="00D611A7">
      <w:pPr>
        <w:pStyle w:val="Titre2"/>
        <w:keepLines/>
        <w:numPr>
          <w:ilvl w:val="1"/>
          <w:numId w:val="4"/>
        </w:numPr>
        <w:tabs>
          <w:tab w:val="clear" w:pos="993"/>
          <w:tab w:val="left" w:pos="567"/>
        </w:tabs>
        <w:suppressAutoHyphens/>
        <w:ind w:left="284" w:hanging="284"/>
        <w:jc w:val="both"/>
        <w:rPr>
          <w:rFonts w:ascii="Arial" w:hAnsi="Arial" w:cs="Arial"/>
        </w:rPr>
      </w:pPr>
      <w:bookmarkStart w:id="60" w:name="_Toc169601894"/>
      <w:bookmarkStart w:id="61" w:name="_Toc207109942"/>
      <w:r w:rsidRPr="00EC4660">
        <w:rPr>
          <w:rFonts w:ascii="Arial" w:hAnsi="Arial" w:cs="Arial"/>
        </w:rPr>
        <w:t>Force majeure</w:t>
      </w:r>
      <w:bookmarkEnd w:id="60"/>
      <w:bookmarkEnd w:id="61"/>
    </w:p>
    <w:p w14:paraId="40A5D167" w14:textId="77777777" w:rsidR="00D611A7" w:rsidRPr="00EC4660" w:rsidRDefault="00D611A7" w:rsidP="00D611A7">
      <w:pPr>
        <w:keepNext/>
        <w:suppressAutoHyphens/>
        <w:ind w:left="567"/>
        <w:jc w:val="both"/>
        <w:rPr>
          <w:rFonts w:ascii="Arial" w:hAnsi="Arial" w:cs="Arial"/>
          <w:sz w:val="22"/>
          <w:szCs w:val="22"/>
        </w:rPr>
      </w:pPr>
    </w:p>
    <w:p w14:paraId="345F2792" w14:textId="77777777" w:rsidR="00D611A7" w:rsidRPr="00C778AD" w:rsidRDefault="00D611A7" w:rsidP="00D611A7">
      <w:pPr>
        <w:jc w:val="both"/>
        <w:rPr>
          <w:rFonts w:ascii="Arial" w:hAnsi="Arial" w:cs="Arial"/>
          <w:sz w:val="22"/>
          <w:szCs w:val="22"/>
        </w:rPr>
      </w:pPr>
      <w:r w:rsidRPr="00C778AD">
        <w:rPr>
          <w:rFonts w:ascii="Arial" w:hAnsi="Arial" w:cs="Arial"/>
          <w:sz w:val="22"/>
          <w:szCs w:val="22"/>
        </w:rPr>
        <w:t>Le Titulaire ne pourra recevoir aucune indemnité au titre des préjudices causés par sa propre négligence, son imprévoyance, un défaut de moyens ou de manœuvres dolosives et il lui incombe de prendre à ses frais, risques et périls toutes les circonstances étrangères à la force majeure qui peuvent compromettre les prestations.</w:t>
      </w:r>
    </w:p>
    <w:p w14:paraId="417DECFF" w14:textId="77777777" w:rsidR="00D611A7" w:rsidRPr="00C778AD" w:rsidRDefault="00D611A7" w:rsidP="00D611A7">
      <w:pPr>
        <w:jc w:val="both"/>
        <w:rPr>
          <w:rFonts w:ascii="Arial" w:hAnsi="Arial" w:cs="Arial"/>
          <w:sz w:val="22"/>
          <w:szCs w:val="22"/>
        </w:rPr>
      </w:pPr>
    </w:p>
    <w:p w14:paraId="16F9CE21" w14:textId="77777777" w:rsidR="00D611A7" w:rsidRPr="00C778AD" w:rsidRDefault="00D611A7" w:rsidP="00D611A7">
      <w:pPr>
        <w:jc w:val="both"/>
        <w:rPr>
          <w:rFonts w:ascii="Arial" w:hAnsi="Arial" w:cs="Arial"/>
          <w:sz w:val="22"/>
          <w:szCs w:val="22"/>
        </w:rPr>
      </w:pPr>
      <w:r w:rsidRPr="00C778AD">
        <w:rPr>
          <w:rFonts w:ascii="Arial" w:hAnsi="Arial" w:cs="Arial"/>
          <w:sz w:val="22"/>
          <w:szCs w:val="22"/>
        </w:rPr>
        <w:t>Chacune des Parties sera exonérée de toute responsabilité en cas de manquement total ou partiel même temporaire à l’une ou l’autre de ses obligations découlant du présent accord-cadre, qui serait causé par un cas de Force majeure.</w:t>
      </w:r>
    </w:p>
    <w:p w14:paraId="08657327" w14:textId="77777777" w:rsidR="00D611A7" w:rsidRPr="00C778AD" w:rsidRDefault="00D611A7" w:rsidP="00D611A7">
      <w:pPr>
        <w:jc w:val="both"/>
        <w:rPr>
          <w:rFonts w:ascii="Arial" w:hAnsi="Arial" w:cs="Arial"/>
          <w:sz w:val="22"/>
          <w:szCs w:val="22"/>
        </w:rPr>
      </w:pPr>
    </w:p>
    <w:p w14:paraId="36FF4442" w14:textId="77777777" w:rsidR="00D611A7" w:rsidRPr="00C778AD" w:rsidRDefault="00D611A7" w:rsidP="00D611A7">
      <w:pPr>
        <w:jc w:val="both"/>
        <w:rPr>
          <w:rFonts w:ascii="Arial" w:hAnsi="Arial" w:cs="Arial"/>
          <w:sz w:val="22"/>
          <w:szCs w:val="22"/>
        </w:rPr>
      </w:pPr>
      <w:r w:rsidRPr="00C778AD">
        <w:rPr>
          <w:rFonts w:ascii="Arial" w:hAnsi="Arial" w:cs="Arial"/>
          <w:sz w:val="22"/>
          <w:szCs w:val="22"/>
        </w:rPr>
        <w:t>La Force majeure se définit comme un événement à caractère insurmontable et irrésistible, résultant d’un fait extérieur à la maîtrise des parties, lequel consiste notamment en un événement ou une série d’événements de nature climatique, pandémique, bactériologique, militaire, politique ou diplomatique.</w:t>
      </w:r>
    </w:p>
    <w:p w14:paraId="79EA6E71" w14:textId="77777777" w:rsidR="00D611A7" w:rsidRPr="00C778AD" w:rsidRDefault="00D611A7" w:rsidP="00D611A7">
      <w:pPr>
        <w:jc w:val="both"/>
        <w:rPr>
          <w:rFonts w:ascii="Arial" w:hAnsi="Arial" w:cs="Arial"/>
          <w:sz w:val="22"/>
          <w:szCs w:val="22"/>
        </w:rPr>
      </w:pPr>
    </w:p>
    <w:p w14:paraId="319BD66B" w14:textId="77777777" w:rsidR="00D611A7" w:rsidRPr="00C778AD" w:rsidRDefault="00D611A7" w:rsidP="00D611A7">
      <w:pPr>
        <w:jc w:val="both"/>
        <w:rPr>
          <w:rFonts w:ascii="Arial" w:hAnsi="Arial" w:cs="Arial"/>
          <w:sz w:val="22"/>
          <w:szCs w:val="22"/>
        </w:rPr>
      </w:pPr>
      <w:r w:rsidRPr="00C778AD">
        <w:rPr>
          <w:rFonts w:ascii="Arial" w:hAnsi="Arial" w:cs="Arial"/>
          <w:sz w:val="22"/>
          <w:szCs w:val="22"/>
        </w:rPr>
        <w:t>Lorsque le Titulaire se retrouve dans l’impossibilité de respecter un délai d’exécution du fait d’un événement revêtant le caractère de la force majeure, il doit le signaler au Pouvoir adjudicateur. Pour ce faire, le Titulaire devra justifier les causes faisant obstacle à l’exécution de ses obligations, avec mention de la durée de suspension demandée, dans un délai de 5 jours à compter de la date à laquelle ces causes sont apparues. Ce délai d’exécution est alors suspendu jusqu’au rétablissement des conditions normales d’exécution.</w:t>
      </w:r>
    </w:p>
    <w:p w14:paraId="427D99F7" w14:textId="77777777" w:rsidR="00D611A7" w:rsidRPr="00C778AD" w:rsidRDefault="00D611A7" w:rsidP="00D611A7">
      <w:pPr>
        <w:jc w:val="both"/>
        <w:rPr>
          <w:rFonts w:ascii="Arial" w:hAnsi="Arial" w:cs="Arial"/>
          <w:sz w:val="22"/>
          <w:szCs w:val="22"/>
        </w:rPr>
      </w:pPr>
    </w:p>
    <w:p w14:paraId="6788836D" w14:textId="77777777" w:rsidR="00D611A7" w:rsidRPr="00C778AD" w:rsidRDefault="00D611A7" w:rsidP="00D611A7">
      <w:pPr>
        <w:jc w:val="both"/>
        <w:rPr>
          <w:rFonts w:ascii="Arial" w:hAnsi="Arial" w:cs="Arial"/>
          <w:sz w:val="22"/>
          <w:szCs w:val="22"/>
        </w:rPr>
      </w:pPr>
      <w:r w:rsidRPr="00C778AD">
        <w:rPr>
          <w:rFonts w:ascii="Arial" w:hAnsi="Arial" w:cs="Arial"/>
          <w:sz w:val="22"/>
          <w:szCs w:val="22"/>
        </w:rPr>
        <w:t>Si la demande de suspension est insuffisamment motivée, mal justifiée ou si elle est transmise tardivement, la suspension du délai pourra être refusée. Le Pouvoir adjudicateur dispose alors de 7 jours à compter de la date de réception de la demande du Titulaire pour notifier ce refus. Dans ce cas, le délai d’exécution n’est pas suspendu et le Pouvoir adjudicateur pourra faire application de la clause pénale dans les conditions prévues au présent accord-cadre, si un retard est constaté.</w:t>
      </w:r>
    </w:p>
    <w:p w14:paraId="7B26DF9C" w14:textId="77777777" w:rsidR="00D611A7" w:rsidRPr="00C778AD" w:rsidRDefault="00D611A7" w:rsidP="00D611A7">
      <w:pPr>
        <w:jc w:val="both"/>
        <w:rPr>
          <w:rFonts w:ascii="Arial" w:hAnsi="Arial" w:cs="Arial"/>
          <w:sz w:val="22"/>
          <w:szCs w:val="22"/>
        </w:rPr>
      </w:pPr>
    </w:p>
    <w:p w14:paraId="1D5D5CE9" w14:textId="77777777" w:rsidR="00D611A7" w:rsidRPr="00C778AD" w:rsidRDefault="00D611A7" w:rsidP="00D611A7">
      <w:pPr>
        <w:keepNext/>
        <w:jc w:val="both"/>
        <w:rPr>
          <w:rFonts w:ascii="Arial" w:hAnsi="Arial" w:cs="Arial"/>
          <w:sz w:val="22"/>
          <w:szCs w:val="22"/>
        </w:rPr>
      </w:pPr>
      <w:r w:rsidRPr="00C778AD">
        <w:rPr>
          <w:rFonts w:ascii="Arial" w:hAnsi="Arial" w:cs="Arial"/>
          <w:sz w:val="22"/>
          <w:szCs w:val="22"/>
        </w:rPr>
        <w:t>Dans tous les cas :</w:t>
      </w:r>
    </w:p>
    <w:p w14:paraId="21C2063A" w14:textId="77777777" w:rsidR="00D611A7" w:rsidRPr="00C778AD" w:rsidRDefault="00D611A7" w:rsidP="00D611A7">
      <w:pPr>
        <w:keepNext/>
        <w:jc w:val="both"/>
        <w:rPr>
          <w:rFonts w:ascii="Arial" w:hAnsi="Arial" w:cs="Arial"/>
          <w:sz w:val="22"/>
          <w:szCs w:val="22"/>
        </w:rPr>
      </w:pPr>
    </w:p>
    <w:p w14:paraId="2B759FA9" w14:textId="77777777" w:rsidR="00D611A7" w:rsidRPr="00C778AD" w:rsidRDefault="00D611A7" w:rsidP="008E3E37">
      <w:pPr>
        <w:pStyle w:val="Paragraphedeliste"/>
        <w:keepNext/>
        <w:numPr>
          <w:ilvl w:val="0"/>
          <w:numId w:val="22"/>
        </w:numPr>
        <w:ind w:left="426"/>
        <w:jc w:val="both"/>
        <w:rPr>
          <w:rFonts w:ascii="Arial" w:hAnsi="Arial" w:cs="Arial"/>
          <w:sz w:val="22"/>
          <w:szCs w:val="22"/>
        </w:rPr>
      </w:pPr>
      <w:r w:rsidRPr="00C778AD">
        <w:rPr>
          <w:rFonts w:ascii="Arial" w:hAnsi="Arial" w:cs="Arial"/>
          <w:sz w:val="22"/>
          <w:szCs w:val="22"/>
        </w:rPr>
        <w:t>Aucune demande de suspension de délai ne peut avoir pour effet de prévoir l’exécution d’une prestation au-delà du terme de l’accord ;</w:t>
      </w:r>
    </w:p>
    <w:p w14:paraId="5A7ADFE6" w14:textId="77777777" w:rsidR="00D611A7" w:rsidRPr="00C778AD" w:rsidRDefault="00D611A7" w:rsidP="00D611A7">
      <w:pPr>
        <w:ind w:left="426"/>
        <w:jc w:val="both"/>
        <w:rPr>
          <w:rFonts w:ascii="Arial" w:hAnsi="Arial" w:cs="Arial"/>
          <w:sz w:val="22"/>
          <w:szCs w:val="22"/>
        </w:rPr>
      </w:pPr>
    </w:p>
    <w:p w14:paraId="36EC5BAA" w14:textId="77777777" w:rsidR="00D611A7" w:rsidRPr="00C778AD" w:rsidRDefault="00D611A7" w:rsidP="008E3E37">
      <w:pPr>
        <w:pStyle w:val="Paragraphedeliste"/>
        <w:numPr>
          <w:ilvl w:val="0"/>
          <w:numId w:val="22"/>
        </w:numPr>
        <w:ind w:left="426"/>
        <w:jc w:val="both"/>
        <w:rPr>
          <w:rFonts w:ascii="Arial" w:hAnsi="Arial" w:cs="Arial"/>
          <w:sz w:val="22"/>
          <w:szCs w:val="22"/>
        </w:rPr>
      </w:pPr>
      <w:r w:rsidRPr="00C778AD">
        <w:rPr>
          <w:rFonts w:ascii="Arial" w:hAnsi="Arial" w:cs="Arial"/>
          <w:sz w:val="22"/>
          <w:szCs w:val="22"/>
        </w:rPr>
        <w:t>Aucune demande de prolongation du délai d'exécution ne peut être présentée après l'expiration du délai contractuel d'exécution de la prestation ;</w:t>
      </w:r>
    </w:p>
    <w:p w14:paraId="24854BD2" w14:textId="77777777" w:rsidR="00D611A7" w:rsidRPr="00C778AD" w:rsidRDefault="00D611A7" w:rsidP="00D611A7">
      <w:pPr>
        <w:jc w:val="both"/>
        <w:rPr>
          <w:rFonts w:ascii="Arial" w:hAnsi="Arial" w:cs="Arial"/>
          <w:sz w:val="22"/>
          <w:szCs w:val="22"/>
        </w:rPr>
      </w:pPr>
    </w:p>
    <w:p w14:paraId="28BA8092" w14:textId="77777777" w:rsidR="00D611A7" w:rsidRPr="00C778AD" w:rsidRDefault="00D611A7" w:rsidP="00D611A7">
      <w:pPr>
        <w:jc w:val="both"/>
        <w:rPr>
          <w:rFonts w:ascii="Arial" w:hAnsi="Arial" w:cs="Arial"/>
          <w:sz w:val="22"/>
          <w:szCs w:val="22"/>
        </w:rPr>
      </w:pPr>
      <w:r w:rsidRPr="00C778AD">
        <w:rPr>
          <w:rFonts w:ascii="Arial" w:hAnsi="Arial" w:cs="Arial"/>
          <w:sz w:val="22"/>
          <w:szCs w:val="22"/>
        </w:rPr>
        <w:t>Aucune augmentation de la durée des prestations résultant de ces circonstances ne pourra donner lieu à une quelconque indemnisation d’une des parties à l’accord, les deux parties convenant que le préjudice qui en résulte ne peut être attribué à leur cocontractant.</w:t>
      </w:r>
    </w:p>
    <w:p w14:paraId="15E32D3E" w14:textId="77777777" w:rsidR="00D611A7" w:rsidRPr="00EC4660" w:rsidRDefault="00D611A7" w:rsidP="00D611A7">
      <w:pPr>
        <w:keepNext/>
        <w:tabs>
          <w:tab w:val="left" w:pos="1134"/>
        </w:tabs>
        <w:suppressAutoHyphens/>
        <w:ind w:left="1134" w:hanging="74"/>
        <w:jc w:val="both"/>
        <w:rPr>
          <w:rFonts w:ascii="Arial" w:hAnsi="Arial" w:cs="Arial"/>
          <w:sz w:val="22"/>
          <w:szCs w:val="22"/>
        </w:rPr>
      </w:pPr>
    </w:p>
    <w:p w14:paraId="474B72F3" w14:textId="77777777" w:rsidR="00D611A7" w:rsidRPr="00EC4660" w:rsidRDefault="00D611A7" w:rsidP="00D611A7">
      <w:pPr>
        <w:pStyle w:val="Titre2"/>
        <w:numPr>
          <w:ilvl w:val="1"/>
          <w:numId w:val="4"/>
        </w:numPr>
        <w:tabs>
          <w:tab w:val="clear" w:pos="993"/>
          <w:tab w:val="left" w:pos="567"/>
        </w:tabs>
        <w:suppressAutoHyphens/>
        <w:spacing w:before="0"/>
        <w:ind w:left="284" w:hanging="284"/>
        <w:jc w:val="both"/>
        <w:rPr>
          <w:rFonts w:ascii="Arial" w:hAnsi="Arial" w:cs="Arial"/>
        </w:rPr>
      </w:pPr>
      <w:bookmarkStart w:id="62" w:name="_Toc169601895"/>
      <w:bookmarkStart w:id="63" w:name="_Toc207109943"/>
      <w:r w:rsidRPr="00EC4660">
        <w:rPr>
          <w:rFonts w:ascii="Arial" w:hAnsi="Arial" w:cs="Arial"/>
        </w:rPr>
        <w:t>Formalisme</w:t>
      </w:r>
      <w:bookmarkEnd w:id="62"/>
      <w:bookmarkEnd w:id="63"/>
    </w:p>
    <w:p w14:paraId="34859C6F" w14:textId="77777777" w:rsidR="00D611A7" w:rsidRPr="00C778AD" w:rsidRDefault="00D611A7" w:rsidP="00D611A7">
      <w:pPr>
        <w:jc w:val="both"/>
        <w:rPr>
          <w:rFonts w:ascii="Arial" w:hAnsi="Arial" w:cs="Arial"/>
          <w:sz w:val="22"/>
          <w:szCs w:val="22"/>
        </w:rPr>
      </w:pPr>
    </w:p>
    <w:p w14:paraId="04CF2518" w14:textId="77777777" w:rsidR="00D611A7" w:rsidRPr="00C778AD" w:rsidRDefault="00D611A7" w:rsidP="00D611A7">
      <w:pPr>
        <w:jc w:val="both"/>
        <w:rPr>
          <w:rFonts w:ascii="Arial" w:hAnsi="Arial" w:cs="Arial"/>
          <w:sz w:val="22"/>
          <w:szCs w:val="22"/>
        </w:rPr>
      </w:pPr>
      <w:bookmarkStart w:id="64" w:name="_Toc169601897"/>
      <w:r w:rsidRPr="00C778AD">
        <w:rPr>
          <w:rFonts w:ascii="Arial" w:hAnsi="Arial" w:cs="Arial"/>
          <w:sz w:val="22"/>
          <w:szCs w:val="22"/>
        </w:rPr>
        <w:t>La notification est l'action consistant à porter une information ou une décision à la connaissance de la ou des parties contractantes par tout moyen matériel ou dématérialisé, par le biais d'un profil d'acheteur ou par tout autre moyen de communication électronique, permettant de déterminer de façon certaine la date et, le cas échéant, l'heure de sa réception.</w:t>
      </w:r>
    </w:p>
    <w:p w14:paraId="19CECA3C" w14:textId="77777777" w:rsidR="00D611A7" w:rsidRPr="00C778AD" w:rsidRDefault="00D611A7" w:rsidP="00D611A7">
      <w:pPr>
        <w:jc w:val="both"/>
        <w:rPr>
          <w:rFonts w:ascii="Arial" w:hAnsi="Arial" w:cs="Arial"/>
          <w:sz w:val="22"/>
          <w:szCs w:val="22"/>
        </w:rPr>
      </w:pPr>
    </w:p>
    <w:p w14:paraId="2D312256" w14:textId="77777777" w:rsidR="00D611A7" w:rsidRPr="00C778AD" w:rsidRDefault="00D611A7" w:rsidP="00D611A7">
      <w:pPr>
        <w:jc w:val="both"/>
        <w:rPr>
          <w:rFonts w:ascii="Arial" w:hAnsi="Arial" w:cs="Arial"/>
          <w:sz w:val="22"/>
          <w:szCs w:val="22"/>
        </w:rPr>
      </w:pPr>
      <w:r w:rsidRPr="00C778AD">
        <w:rPr>
          <w:rFonts w:ascii="Arial" w:hAnsi="Arial" w:cs="Arial"/>
          <w:sz w:val="22"/>
          <w:szCs w:val="22"/>
        </w:rPr>
        <w:t>Au cours du marché, les décisions ou informations de toutes sortes qui concernent son exécution sont transmises :</w:t>
      </w:r>
    </w:p>
    <w:p w14:paraId="50FEFC1B" w14:textId="77777777" w:rsidR="00D611A7" w:rsidRPr="00C778AD" w:rsidRDefault="00D611A7" w:rsidP="00D611A7">
      <w:pPr>
        <w:jc w:val="both"/>
        <w:rPr>
          <w:rFonts w:ascii="Arial" w:hAnsi="Arial" w:cs="Arial"/>
          <w:sz w:val="22"/>
          <w:szCs w:val="22"/>
        </w:rPr>
      </w:pPr>
    </w:p>
    <w:p w14:paraId="611A80DB" w14:textId="77777777" w:rsidR="00D611A7" w:rsidRPr="00C778AD" w:rsidRDefault="00D611A7" w:rsidP="00D611A7">
      <w:pPr>
        <w:jc w:val="both"/>
        <w:rPr>
          <w:rFonts w:ascii="Arial" w:hAnsi="Arial" w:cs="Arial"/>
          <w:sz w:val="22"/>
          <w:szCs w:val="22"/>
        </w:rPr>
      </w:pPr>
      <w:r w:rsidRPr="00C778AD">
        <w:rPr>
          <w:rFonts w:ascii="Arial" w:hAnsi="Arial" w:cs="Arial"/>
          <w:sz w:val="22"/>
          <w:szCs w:val="22"/>
        </w:rPr>
        <w:t>Soit oralement à l’autre partie ou à son représentant contre récépissé écrit qui établit sans équivoque la date de leur communication ;</w:t>
      </w:r>
    </w:p>
    <w:p w14:paraId="50CE44B9" w14:textId="77777777" w:rsidR="00D611A7" w:rsidRPr="00C778AD" w:rsidRDefault="00D611A7" w:rsidP="00D611A7">
      <w:pPr>
        <w:jc w:val="both"/>
        <w:rPr>
          <w:rFonts w:ascii="Arial" w:hAnsi="Arial" w:cs="Arial"/>
          <w:sz w:val="22"/>
          <w:szCs w:val="22"/>
        </w:rPr>
      </w:pPr>
    </w:p>
    <w:p w14:paraId="142F4E04" w14:textId="77777777" w:rsidR="00D611A7" w:rsidRPr="00C778AD" w:rsidRDefault="00D611A7" w:rsidP="00D611A7">
      <w:pPr>
        <w:jc w:val="both"/>
        <w:rPr>
          <w:rFonts w:ascii="Arial" w:hAnsi="Arial" w:cs="Arial"/>
          <w:sz w:val="22"/>
          <w:szCs w:val="22"/>
        </w:rPr>
      </w:pPr>
      <w:r w:rsidRPr="00C778AD">
        <w:rPr>
          <w:rFonts w:ascii="Arial" w:hAnsi="Arial" w:cs="Arial"/>
          <w:sz w:val="22"/>
          <w:szCs w:val="22"/>
        </w:rPr>
        <w:t>Soit par tout autre moyen, écrit ou dématérialisé, lorsque ce mode de transmission garantit que l’attestation de la date de réception de l’envoi soit exacte et dépourvue de tout caractère potestatif, comme c’est le cas avec le courrier recommandé ou le courrier électronique avec accusé de réception.</w:t>
      </w:r>
    </w:p>
    <w:p w14:paraId="75D0BD00" w14:textId="77777777" w:rsidR="00D611A7" w:rsidRPr="00C778AD" w:rsidRDefault="00D611A7" w:rsidP="00D611A7">
      <w:pPr>
        <w:jc w:val="both"/>
        <w:rPr>
          <w:rFonts w:ascii="Arial" w:hAnsi="Arial" w:cs="Arial"/>
          <w:sz w:val="22"/>
          <w:szCs w:val="22"/>
        </w:rPr>
      </w:pPr>
    </w:p>
    <w:p w14:paraId="63EFA920" w14:textId="77777777" w:rsidR="00D611A7" w:rsidRPr="00C778AD" w:rsidRDefault="00D611A7" w:rsidP="00D611A7">
      <w:pPr>
        <w:jc w:val="both"/>
        <w:rPr>
          <w:rFonts w:ascii="Arial" w:hAnsi="Arial" w:cs="Arial"/>
          <w:sz w:val="22"/>
          <w:szCs w:val="22"/>
        </w:rPr>
      </w:pPr>
      <w:r w:rsidRPr="00C778AD">
        <w:rPr>
          <w:rFonts w:ascii="Arial" w:hAnsi="Arial" w:cs="Arial"/>
          <w:sz w:val="22"/>
          <w:szCs w:val="22"/>
        </w:rPr>
        <w:t>La date des récépissés écrits et des accusés de réception sert de point de départ aux délais associés à la notification correspondante. À défaut de tels documents, ladite notification est réputée n’avoir jamais eu lieu.</w:t>
      </w:r>
    </w:p>
    <w:p w14:paraId="7C3821D7" w14:textId="77777777" w:rsidR="00D611A7" w:rsidRPr="00C778AD" w:rsidRDefault="00D611A7" w:rsidP="00D611A7">
      <w:pPr>
        <w:jc w:val="both"/>
        <w:rPr>
          <w:rFonts w:ascii="Arial" w:hAnsi="Arial" w:cs="Arial"/>
          <w:sz w:val="22"/>
          <w:szCs w:val="22"/>
        </w:rPr>
      </w:pPr>
    </w:p>
    <w:p w14:paraId="1077208E" w14:textId="77777777" w:rsidR="00D611A7" w:rsidRPr="00C778AD" w:rsidRDefault="00D611A7" w:rsidP="00D611A7">
      <w:pPr>
        <w:jc w:val="both"/>
        <w:rPr>
          <w:rFonts w:ascii="Arial" w:hAnsi="Arial" w:cs="Arial"/>
          <w:sz w:val="22"/>
          <w:szCs w:val="22"/>
        </w:rPr>
      </w:pPr>
      <w:r w:rsidRPr="00C778AD">
        <w:rPr>
          <w:rFonts w:ascii="Arial" w:hAnsi="Arial" w:cs="Arial"/>
          <w:sz w:val="22"/>
          <w:szCs w:val="22"/>
        </w:rPr>
        <w:t xml:space="preserve">Pendant toute la durée du marché, les documents dématérialisés échangés n’ont pas à comporter de signature à l’exception des actes spéciaux de sous-traitance ou de tout éventuel avenant. Les documents signés devront être assortis d’une signature électronique conforme (formats de signature XML </w:t>
      </w:r>
      <w:proofErr w:type="spellStart"/>
      <w:r w:rsidRPr="00C778AD">
        <w:rPr>
          <w:rFonts w:ascii="Arial" w:hAnsi="Arial" w:cs="Arial"/>
          <w:sz w:val="22"/>
          <w:szCs w:val="22"/>
        </w:rPr>
        <w:t>advanced</w:t>
      </w:r>
      <w:proofErr w:type="spellEnd"/>
      <w:r w:rsidRPr="00C778AD">
        <w:rPr>
          <w:rFonts w:ascii="Arial" w:hAnsi="Arial" w:cs="Arial"/>
          <w:sz w:val="22"/>
          <w:szCs w:val="22"/>
        </w:rPr>
        <w:t xml:space="preserve"> </w:t>
      </w:r>
      <w:proofErr w:type="spellStart"/>
      <w:r w:rsidRPr="00C778AD">
        <w:rPr>
          <w:rFonts w:ascii="Arial" w:hAnsi="Arial" w:cs="Arial"/>
          <w:sz w:val="22"/>
          <w:szCs w:val="22"/>
        </w:rPr>
        <w:t>electronic</w:t>
      </w:r>
      <w:proofErr w:type="spellEnd"/>
      <w:r w:rsidRPr="00C778AD">
        <w:rPr>
          <w:rFonts w:ascii="Arial" w:hAnsi="Arial" w:cs="Arial"/>
          <w:sz w:val="22"/>
          <w:szCs w:val="22"/>
        </w:rPr>
        <w:t xml:space="preserve"> signatures - </w:t>
      </w:r>
      <w:proofErr w:type="spellStart"/>
      <w:r w:rsidRPr="00C778AD">
        <w:rPr>
          <w:rFonts w:ascii="Arial" w:hAnsi="Arial" w:cs="Arial"/>
          <w:sz w:val="22"/>
          <w:szCs w:val="22"/>
        </w:rPr>
        <w:t>XAdES</w:t>
      </w:r>
      <w:proofErr w:type="spellEnd"/>
      <w:r w:rsidRPr="00C778AD">
        <w:rPr>
          <w:rFonts w:ascii="Arial" w:hAnsi="Arial" w:cs="Arial"/>
          <w:sz w:val="22"/>
          <w:szCs w:val="22"/>
        </w:rPr>
        <w:t xml:space="preserve">, CMS </w:t>
      </w:r>
      <w:proofErr w:type="spellStart"/>
      <w:r w:rsidRPr="00C778AD">
        <w:rPr>
          <w:rFonts w:ascii="Arial" w:hAnsi="Arial" w:cs="Arial"/>
          <w:sz w:val="22"/>
          <w:szCs w:val="22"/>
        </w:rPr>
        <w:t>advanced</w:t>
      </w:r>
      <w:proofErr w:type="spellEnd"/>
      <w:r w:rsidRPr="00C778AD">
        <w:rPr>
          <w:rFonts w:ascii="Arial" w:hAnsi="Arial" w:cs="Arial"/>
          <w:sz w:val="22"/>
          <w:szCs w:val="22"/>
        </w:rPr>
        <w:t xml:space="preserve"> </w:t>
      </w:r>
      <w:proofErr w:type="spellStart"/>
      <w:r w:rsidRPr="00C778AD">
        <w:rPr>
          <w:rFonts w:ascii="Arial" w:hAnsi="Arial" w:cs="Arial"/>
          <w:sz w:val="22"/>
          <w:szCs w:val="22"/>
        </w:rPr>
        <w:t>electronic</w:t>
      </w:r>
      <w:proofErr w:type="spellEnd"/>
      <w:r w:rsidRPr="00C778AD">
        <w:rPr>
          <w:rFonts w:ascii="Arial" w:hAnsi="Arial" w:cs="Arial"/>
          <w:sz w:val="22"/>
          <w:szCs w:val="22"/>
        </w:rPr>
        <w:t xml:space="preserve"> signatures - </w:t>
      </w:r>
      <w:proofErr w:type="spellStart"/>
      <w:r w:rsidRPr="00C778AD">
        <w:rPr>
          <w:rFonts w:ascii="Arial" w:hAnsi="Arial" w:cs="Arial"/>
          <w:sz w:val="22"/>
          <w:szCs w:val="22"/>
        </w:rPr>
        <w:t>CAdES</w:t>
      </w:r>
      <w:proofErr w:type="spellEnd"/>
      <w:r w:rsidRPr="00C778AD">
        <w:rPr>
          <w:rFonts w:ascii="Arial" w:hAnsi="Arial" w:cs="Arial"/>
          <w:sz w:val="22"/>
          <w:szCs w:val="22"/>
        </w:rPr>
        <w:t xml:space="preserve">, et PDF </w:t>
      </w:r>
      <w:proofErr w:type="spellStart"/>
      <w:r w:rsidRPr="00C778AD">
        <w:rPr>
          <w:rFonts w:ascii="Arial" w:hAnsi="Arial" w:cs="Arial"/>
          <w:sz w:val="22"/>
          <w:szCs w:val="22"/>
        </w:rPr>
        <w:t>advanced</w:t>
      </w:r>
      <w:proofErr w:type="spellEnd"/>
      <w:r w:rsidRPr="00C778AD">
        <w:rPr>
          <w:rFonts w:ascii="Arial" w:hAnsi="Arial" w:cs="Arial"/>
          <w:sz w:val="22"/>
          <w:szCs w:val="22"/>
        </w:rPr>
        <w:t xml:space="preserve"> </w:t>
      </w:r>
      <w:proofErr w:type="spellStart"/>
      <w:r w:rsidRPr="00C778AD">
        <w:rPr>
          <w:rFonts w:ascii="Arial" w:hAnsi="Arial" w:cs="Arial"/>
          <w:sz w:val="22"/>
          <w:szCs w:val="22"/>
        </w:rPr>
        <w:t>electronic</w:t>
      </w:r>
      <w:proofErr w:type="spellEnd"/>
      <w:r w:rsidRPr="00C778AD">
        <w:rPr>
          <w:rFonts w:ascii="Arial" w:hAnsi="Arial" w:cs="Arial"/>
          <w:sz w:val="22"/>
          <w:szCs w:val="22"/>
        </w:rPr>
        <w:t xml:space="preserve"> </w:t>
      </w:r>
      <w:proofErr w:type="spellStart"/>
      <w:r w:rsidRPr="00C778AD">
        <w:rPr>
          <w:rFonts w:ascii="Arial" w:hAnsi="Arial" w:cs="Arial"/>
          <w:sz w:val="22"/>
          <w:szCs w:val="22"/>
        </w:rPr>
        <w:t>signatues</w:t>
      </w:r>
      <w:proofErr w:type="spellEnd"/>
      <w:r w:rsidRPr="00C778AD">
        <w:rPr>
          <w:rFonts w:ascii="Arial" w:hAnsi="Arial" w:cs="Arial"/>
          <w:sz w:val="22"/>
          <w:szCs w:val="22"/>
        </w:rPr>
        <w:t xml:space="preserve"> - </w:t>
      </w:r>
      <w:proofErr w:type="spellStart"/>
      <w:r w:rsidRPr="00C778AD">
        <w:rPr>
          <w:rFonts w:ascii="Arial" w:hAnsi="Arial" w:cs="Arial"/>
          <w:sz w:val="22"/>
          <w:szCs w:val="22"/>
        </w:rPr>
        <w:t>PAdES</w:t>
      </w:r>
      <w:proofErr w:type="spellEnd"/>
      <w:r w:rsidRPr="00C778AD">
        <w:rPr>
          <w:rFonts w:ascii="Arial" w:hAnsi="Arial" w:cs="Arial"/>
          <w:sz w:val="22"/>
          <w:szCs w:val="22"/>
        </w:rPr>
        <w:t>) et vérifiable.</w:t>
      </w:r>
    </w:p>
    <w:p w14:paraId="4528AD58" w14:textId="77777777" w:rsidR="00D611A7" w:rsidRPr="00C778AD" w:rsidRDefault="00D611A7" w:rsidP="00D611A7">
      <w:pPr>
        <w:jc w:val="both"/>
        <w:rPr>
          <w:rFonts w:ascii="Arial" w:hAnsi="Arial" w:cs="Arial"/>
          <w:sz w:val="22"/>
          <w:szCs w:val="22"/>
        </w:rPr>
      </w:pPr>
    </w:p>
    <w:p w14:paraId="448EE6EE" w14:textId="77777777" w:rsidR="00D611A7" w:rsidRPr="00C778AD" w:rsidRDefault="00D611A7" w:rsidP="00D611A7">
      <w:pPr>
        <w:jc w:val="both"/>
        <w:rPr>
          <w:rFonts w:ascii="Arial" w:hAnsi="Arial" w:cs="Arial"/>
          <w:sz w:val="22"/>
          <w:szCs w:val="22"/>
        </w:rPr>
      </w:pPr>
      <w:r w:rsidRPr="00C778AD">
        <w:rPr>
          <w:rFonts w:ascii="Arial" w:hAnsi="Arial" w:cs="Arial"/>
          <w:sz w:val="22"/>
          <w:szCs w:val="22"/>
        </w:rPr>
        <w:t xml:space="preserve">Pour cela, le certificat électronique associé à chaque signature devra être conforme aux exigences de l’article 2 de l’arrêté du 22 mars 2019 relatif à la signature électronique des contrats de la commande publique et du règlement « </w:t>
      </w:r>
      <w:proofErr w:type="spellStart"/>
      <w:r w:rsidRPr="00C778AD">
        <w:rPr>
          <w:rFonts w:ascii="Arial" w:hAnsi="Arial" w:cs="Arial"/>
          <w:sz w:val="22"/>
          <w:szCs w:val="22"/>
        </w:rPr>
        <w:t>eIDAS</w:t>
      </w:r>
      <w:proofErr w:type="spellEnd"/>
      <w:r w:rsidRPr="00C778AD">
        <w:rPr>
          <w:rFonts w:ascii="Arial" w:hAnsi="Arial" w:cs="Arial"/>
          <w:sz w:val="22"/>
          <w:szCs w:val="22"/>
        </w:rPr>
        <w:t xml:space="preserve"> » n°910/2014 du 23 juillet 2014. Il devra être labellisé </w:t>
      </w:r>
      <w:r w:rsidRPr="00C778AD">
        <w:rPr>
          <w:rFonts w:ascii="Arial" w:hAnsi="Arial" w:cs="Arial"/>
          <w:sz w:val="22"/>
          <w:szCs w:val="22"/>
        </w:rPr>
        <w:lastRenderedPageBreak/>
        <w:t xml:space="preserve">comme tel par un prestataire de service de confiance (PSC) mentionné dans la liste de confiance publiée pour la France, (https://www.ssi.gouv.fr/administration/reglementation/confiance-numerique/le-reglement-eidas/liste-nationale-de-confiance/), conformément à l’article 22 du règlement « </w:t>
      </w:r>
      <w:proofErr w:type="spellStart"/>
      <w:r w:rsidRPr="00C778AD">
        <w:rPr>
          <w:rFonts w:ascii="Arial" w:hAnsi="Arial" w:cs="Arial"/>
          <w:sz w:val="22"/>
          <w:szCs w:val="22"/>
        </w:rPr>
        <w:t>eIDAS</w:t>
      </w:r>
      <w:proofErr w:type="spellEnd"/>
      <w:r w:rsidRPr="00C778AD">
        <w:rPr>
          <w:rFonts w:ascii="Arial" w:hAnsi="Arial" w:cs="Arial"/>
          <w:sz w:val="22"/>
          <w:szCs w:val="22"/>
        </w:rPr>
        <w:t xml:space="preserve"> ».</w:t>
      </w:r>
    </w:p>
    <w:p w14:paraId="393E09C2" w14:textId="77777777" w:rsidR="00D611A7" w:rsidRPr="00C778AD" w:rsidRDefault="00D611A7" w:rsidP="00D611A7">
      <w:pPr>
        <w:jc w:val="both"/>
        <w:rPr>
          <w:rFonts w:ascii="Arial" w:hAnsi="Arial" w:cs="Arial"/>
          <w:sz w:val="22"/>
          <w:szCs w:val="22"/>
        </w:rPr>
      </w:pPr>
    </w:p>
    <w:p w14:paraId="1C093464" w14:textId="77777777" w:rsidR="00D611A7" w:rsidRPr="00C778AD" w:rsidRDefault="00D611A7" w:rsidP="00D611A7">
      <w:pPr>
        <w:jc w:val="both"/>
        <w:rPr>
          <w:rFonts w:ascii="Arial" w:hAnsi="Arial" w:cs="Arial"/>
          <w:sz w:val="22"/>
          <w:szCs w:val="22"/>
        </w:rPr>
      </w:pPr>
      <w:r w:rsidRPr="00C778AD">
        <w:rPr>
          <w:rFonts w:ascii="Arial" w:hAnsi="Arial" w:cs="Arial"/>
          <w:sz w:val="22"/>
          <w:szCs w:val="22"/>
        </w:rPr>
        <w:t>Chaque fichier électronique échangé doit en outre garantir l’interopérabilité avec les logiciels de lecture couramment utilisés par le destinataire, à charge pour l’expéditeur de s’en assurer avant l’expédition.</w:t>
      </w:r>
    </w:p>
    <w:p w14:paraId="282B9CCC" w14:textId="77777777" w:rsidR="00D611A7" w:rsidRPr="00C778AD" w:rsidRDefault="00D611A7" w:rsidP="00D611A7">
      <w:pPr>
        <w:jc w:val="both"/>
        <w:rPr>
          <w:rFonts w:ascii="Arial" w:hAnsi="Arial" w:cs="Arial"/>
          <w:sz w:val="22"/>
          <w:szCs w:val="22"/>
        </w:rPr>
      </w:pPr>
    </w:p>
    <w:p w14:paraId="2C2B07FD" w14:textId="77777777" w:rsidR="00D611A7" w:rsidRPr="00C778AD" w:rsidRDefault="00D611A7" w:rsidP="00D611A7">
      <w:pPr>
        <w:jc w:val="both"/>
        <w:rPr>
          <w:rFonts w:ascii="Arial" w:hAnsi="Arial" w:cs="Arial"/>
          <w:sz w:val="22"/>
          <w:szCs w:val="22"/>
        </w:rPr>
      </w:pPr>
      <w:r w:rsidRPr="00C778AD">
        <w:rPr>
          <w:rFonts w:ascii="Arial" w:hAnsi="Arial" w:cs="Arial"/>
          <w:sz w:val="22"/>
          <w:szCs w:val="22"/>
        </w:rPr>
        <w:t>Les envois doivent être faits aux coordonnées mentionnées dans les documents contractuels et chaque partie est responsable de leur validité pour ce qui la concerne : en cas d’erreur dans la communication de ces coordonnées, la seule preuve d’expédition conforme permet d’établir la notification et, sauf clause contraire du présent accord, les délais attenants commencent à courir après l’expiration d’une période de 48 heures à compter de la date d’envoi.</w:t>
      </w:r>
    </w:p>
    <w:p w14:paraId="09DE5280" w14:textId="77777777" w:rsidR="00D611A7" w:rsidRPr="00C778AD" w:rsidRDefault="00D611A7" w:rsidP="00D611A7">
      <w:pPr>
        <w:jc w:val="both"/>
        <w:rPr>
          <w:rFonts w:ascii="Arial" w:hAnsi="Arial" w:cs="Arial"/>
          <w:sz w:val="22"/>
          <w:szCs w:val="22"/>
        </w:rPr>
      </w:pPr>
    </w:p>
    <w:p w14:paraId="310FA6F5" w14:textId="77777777" w:rsidR="00D611A7" w:rsidRPr="00EC4660" w:rsidRDefault="00D611A7" w:rsidP="00D611A7">
      <w:pPr>
        <w:pStyle w:val="Titre2"/>
        <w:numPr>
          <w:ilvl w:val="1"/>
          <w:numId w:val="4"/>
        </w:numPr>
        <w:tabs>
          <w:tab w:val="clear" w:pos="993"/>
          <w:tab w:val="num" w:pos="567"/>
          <w:tab w:val="left" w:pos="1134"/>
        </w:tabs>
        <w:suppressAutoHyphens/>
        <w:spacing w:before="0"/>
        <w:ind w:left="284" w:hanging="284"/>
        <w:jc w:val="both"/>
        <w:rPr>
          <w:rFonts w:ascii="Arial" w:hAnsi="Arial" w:cs="Arial"/>
          <w:bCs w:val="0"/>
        </w:rPr>
      </w:pPr>
      <w:bookmarkStart w:id="65" w:name="_Toc17299300"/>
      <w:bookmarkStart w:id="66" w:name="_Toc168501080"/>
      <w:bookmarkStart w:id="67" w:name="_Toc207109944"/>
      <w:r w:rsidRPr="00EC4660">
        <w:rPr>
          <w:rFonts w:ascii="Arial" w:hAnsi="Arial" w:cs="Arial"/>
          <w:bCs w:val="0"/>
        </w:rPr>
        <w:t>Modalités de computation des délais</w:t>
      </w:r>
      <w:bookmarkEnd w:id="65"/>
      <w:bookmarkEnd w:id="66"/>
      <w:bookmarkEnd w:id="67"/>
    </w:p>
    <w:p w14:paraId="4084D028" w14:textId="77777777" w:rsidR="00D611A7" w:rsidRPr="00EC4660" w:rsidRDefault="00D611A7" w:rsidP="00D611A7">
      <w:pPr>
        <w:keepNext/>
        <w:keepLines/>
        <w:ind w:left="284"/>
        <w:jc w:val="both"/>
        <w:rPr>
          <w:rFonts w:ascii="Arial" w:hAnsi="Arial" w:cs="Arial"/>
          <w:sz w:val="22"/>
          <w:szCs w:val="22"/>
        </w:rPr>
      </w:pPr>
    </w:p>
    <w:p w14:paraId="42326F7D" w14:textId="77777777" w:rsidR="00D611A7" w:rsidRDefault="00D611A7" w:rsidP="00D611A7">
      <w:pPr>
        <w:jc w:val="both"/>
        <w:rPr>
          <w:rFonts w:ascii="Arial" w:hAnsi="Arial" w:cs="Arial"/>
          <w:sz w:val="22"/>
          <w:szCs w:val="22"/>
        </w:rPr>
      </w:pPr>
      <w:r w:rsidRPr="00C10889">
        <w:rPr>
          <w:rFonts w:ascii="Arial" w:hAnsi="Arial" w:cs="Arial"/>
          <w:sz w:val="22"/>
          <w:szCs w:val="22"/>
        </w:rPr>
        <w:t>Les délais d’exécution du marché débutent et se terminent conformément aux prescriptions du Pouvoir adjudicateur, comme indiqué dans l’ordre de service. Un retard est constaté lorsque l’exécution d’une prestation s’achève après ce terme ou lorsqu’une prestation reste inachevée à la date limite de validité du marché.</w:t>
      </w:r>
      <w:r w:rsidRPr="00C778AD">
        <w:rPr>
          <w:rFonts w:ascii="Arial" w:hAnsi="Arial" w:cs="Arial"/>
          <w:sz w:val="22"/>
          <w:szCs w:val="22"/>
        </w:rPr>
        <w:t xml:space="preserve"> </w:t>
      </w:r>
    </w:p>
    <w:p w14:paraId="23EBE9E6" w14:textId="77777777" w:rsidR="00D611A7" w:rsidRPr="00C778AD" w:rsidRDefault="00D611A7" w:rsidP="00D611A7">
      <w:pPr>
        <w:jc w:val="both"/>
        <w:rPr>
          <w:rFonts w:ascii="Arial" w:hAnsi="Arial" w:cs="Arial"/>
          <w:sz w:val="22"/>
          <w:szCs w:val="22"/>
        </w:rPr>
      </w:pPr>
    </w:p>
    <w:p w14:paraId="2C78EE14" w14:textId="77777777" w:rsidR="00D611A7" w:rsidRPr="00C778AD" w:rsidRDefault="00D611A7" w:rsidP="00D611A7">
      <w:pPr>
        <w:jc w:val="both"/>
        <w:rPr>
          <w:rFonts w:ascii="Arial" w:hAnsi="Arial" w:cs="Arial"/>
          <w:sz w:val="22"/>
          <w:szCs w:val="22"/>
        </w:rPr>
      </w:pPr>
      <w:r w:rsidRPr="00C778AD">
        <w:rPr>
          <w:rFonts w:ascii="Arial" w:hAnsi="Arial" w:cs="Arial"/>
          <w:sz w:val="22"/>
          <w:szCs w:val="22"/>
        </w:rPr>
        <w:t>Pour les horaires indiqués au titre du présent marché, le fuseau horaire utilisé est celui de Paris (UTC +1/+2).</w:t>
      </w:r>
    </w:p>
    <w:p w14:paraId="365240B8" w14:textId="77777777" w:rsidR="00D611A7" w:rsidRPr="00C778AD" w:rsidRDefault="00D611A7" w:rsidP="00D611A7">
      <w:pPr>
        <w:jc w:val="both"/>
        <w:rPr>
          <w:rFonts w:ascii="Arial" w:hAnsi="Arial" w:cs="Arial"/>
          <w:sz w:val="22"/>
          <w:szCs w:val="22"/>
        </w:rPr>
      </w:pPr>
    </w:p>
    <w:p w14:paraId="0C89A951" w14:textId="77777777" w:rsidR="00D611A7" w:rsidRPr="00C778AD" w:rsidRDefault="00D611A7" w:rsidP="00D611A7">
      <w:pPr>
        <w:jc w:val="both"/>
        <w:rPr>
          <w:rFonts w:ascii="Arial" w:hAnsi="Arial" w:cs="Arial"/>
          <w:sz w:val="22"/>
          <w:szCs w:val="22"/>
        </w:rPr>
      </w:pPr>
      <w:r w:rsidRPr="00C778AD">
        <w:rPr>
          <w:rFonts w:ascii="Arial" w:hAnsi="Arial" w:cs="Arial"/>
          <w:sz w:val="22"/>
          <w:szCs w:val="22"/>
        </w:rPr>
        <w:t>Lorsqu’un délai est fixé en mois dans les pièces contractuelles, il est compté de quantième en quantième et, s’il n’existe pas de quantième correspondant au cours du mois du terme, il expire le dernier jour de ce mois, à minuit.</w:t>
      </w:r>
    </w:p>
    <w:p w14:paraId="18312D12" w14:textId="77777777" w:rsidR="00D611A7" w:rsidRPr="00C778AD" w:rsidRDefault="00D611A7" w:rsidP="00D611A7">
      <w:pPr>
        <w:jc w:val="both"/>
        <w:rPr>
          <w:rFonts w:ascii="Arial" w:hAnsi="Arial" w:cs="Arial"/>
          <w:sz w:val="22"/>
          <w:szCs w:val="22"/>
        </w:rPr>
      </w:pPr>
    </w:p>
    <w:p w14:paraId="319AB833" w14:textId="77777777" w:rsidR="00D611A7" w:rsidRDefault="00D611A7" w:rsidP="00D611A7">
      <w:pPr>
        <w:jc w:val="both"/>
        <w:rPr>
          <w:rFonts w:ascii="Arial" w:hAnsi="Arial" w:cs="Arial"/>
          <w:sz w:val="22"/>
          <w:szCs w:val="22"/>
        </w:rPr>
      </w:pPr>
      <w:r w:rsidRPr="00C778AD">
        <w:rPr>
          <w:rFonts w:ascii="Arial" w:hAnsi="Arial" w:cs="Arial"/>
          <w:sz w:val="22"/>
          <w:szCs w:val="22"/>
        </w:rPr>
        <w:t>Lorsqu’un délai est mentionné en jours, il s’agit de jours ouvrés :</w:t>
      </w:r>
    </w:p>
    <w:p w14:paraId="179939E5" w14:textId="77777777" w:rsidR="00D611A7" w:rsidRPr="00C778AD" w:rsidRDefault="00D611A7" w:rsidP="00D611A7">
      <w:pPr>
        <w:jc w:val="both"/>
        <w:rPr>
          <w:rFonts w:ascii="Arial" w:hAnsi="Arial" w:cs="Arial"/>
          <w:sz w:val="22"/>
          <w:szCs w:val="22"/>
        </w:rPr>
      </w:pPr>
    </w:p>
    <w:p w14:paraId="6C4ED6F6" w14:textId="77777777" w:rsidR="00D611A7" w:rsidRDefault="00D611A7" w:rsidP="008E3E37">
      <w:pPr>
        <w:pStyle w:val="Paragraphedeliste"/>
        <w:numPr>
          <w:ilvl w:val="0"/>
          <w:numId w:val="23"/>
        </w:numPr>
        <w:jc w:val="both"/>
        <w:rPr>
          <w:rFonts w:ascii="Arial" w:hAnsi="Arial" w:cs="Arial"/>
          <w:sz w:val="22"/>
          <w:szCs w:val="22"/>
        </w:rPr>
      </w:pPr>
      <w:r w:rsidRPr="00C10889">
        <w:rPr>
          <w:rFonts w:ascii="Arial" w:hAnsi="Arial" w:cs="Arial"/>
          <w:sz w:val="22"/>
          <w:szCs w:val="22"/>
        </w:rPr>
        <w:t>Le jour fixé comme point de départ du délai est comptabilisé et ce délai expire à minuit, au jour du terme ;</w:t>
      </w:r>
    </w:p>
    <w:p w14:paraId="2799943A" w14:textId="77777777" w:rsidR="00D611A7" w:rsidRPr="00C10889" w:rsidRDefault="00D611A7" w:rsidP="00D611A7">
      <w:pPr>
        <w:pStyle w:val="Paragraphedeliste"/>
        <w:ind w:left="720"/>
        <w:jc w:val="both"/>
        <w:rPr>
          <w:rFonts w:ascii="Arial" w:hAnsi="Arial" w:cs="Arial"/>
          <w:sz w:val="22"/>
          <w:szCs w:val="22"/>
        </w:rPr>
      </w:pPr>
    </w:p>
    <w:p w14:paraId="49D84E76" w14:textId="77777777" w:rsidR="00D611A7" w:rsidRPr="00C10889" w:rsidRDefault="00D611A7" w:rsidP="008E3E37">
      <w:pPr>
        <w:pStyle w:val="Paragraphedeliste"/>
        <w:numPr>
          <w:ilvl w:val="0"/>
          <w:numId w:val="23"/>
        </w:numPr>
        <w:jc w:val="both"/>
        <w:rPr>
          <w:rFonts w:ascii="Arial" w:hAnsi="Arial" w:cs="Arial"/>
          <w:sz w:val="22"/>
          <w:szCs w:val="22"/>
        </w:rPr>
      </w:pPr>
      <w:r w:rsidRPr="00C10889">
        <w:rPr>
          <w:rFonts w:ascii="Arial" w:hAnsi="Arial" w:cs="Arial"/>
          <w:sz w:val="22"/>
          <w:szCs w:val="22"/>
        </w:rPr>
        <w:t>Les samedis, dimanches et jours fériés ne sont pas décomptés du délai.</w:t>
      </w:r>
    </w:p>
    <w:p w14:paraId="0A46D319" w14:textId="77777777" w:rsidR="00D611A7" w:rsidRPr="00C778AD" w:rsidRDefault="00D611A7" w:rsidP="00D611A7">
      <w:pPr>
        <w:jc w:val="both"/>
        <w:rPr>
          <w:rFonts w:ascii="Arial" w:hAnsi="Arial" w:cs="Arial"/>
          <w:sz w:val="22"/>
          <w:szCs w:val="22"/>
        </w:rPr>
      </w:pPr>
    </w:p>
    <w:p w14:paraId="5A1D0B78" w14:textId="77777777" w:rsidR="00D611A7" w:rsidRPr="00C778AD" w:rsidRDefault="00D611A7" w:rsidP="00D611A7">
      <w:pPr>
        <w:jc w:val="both"/>
        <w:rPr>
          <w:rFonts w:ascii="Arial" w:hAnsi="Arial" w:cs="Arial"/>
          <w:sz w:val="22"/>
          <w:szCs w:val="22"/>
        </w:rPr>
      </w:pPr>
      <w:r w:rsidRPr="00C778AD">
        <w:rPr>
          <w:rFonts w:ascii="Arial" w:hAnsi="Arial" w:cs="Arial"/>
          <w:sz w:val="22"/>
          <w:szCs w:val="22"/>
        </w:rPr>
        <w:t>Tout délai mentionné en heures commence à courir à la fin de la minute du point de départ et trouve son terme une fois le nombre d’heures indiqué épuisé. Pour ce décompte, l’horloge du Pouvoir adjudicateur tient lieu de référence.</w:t>
      </w:r>
    </w:p>
    <w:p w14:paraId="274DECF0" w14:textId="77777777" w:rsidR="00D611A7" w:rsidRPr="00C778AD" w:rsidRDefault="00D611A7" w:rsidP="00D611A7">
      <w:pPr>
        <w:jc w:val="both"/>
        <w:rPr>
          <w:rFonts w:ascii="Arial" w:hAnsi="Arial" w:cs="Arial"/>
          <w:sz w:val="22"/>
          <w:szCs w:val="22"/>
        </w:rPr>
      </w:pPr>
    </w:p>
    <w:p w14:paraId="73876DB4" w14:textId="77777777" w:rsidR="00D611A7" w:rsidRPr="00C778AD" w:rsidRDefault="00D611A7" w:rsidP="00D611A7">
      <w:pPr>
        <w:jc w:val="both"/>
        <w:rPr>
          <w:rFonts w:ascii="Arial" w:hAnsi="Arial" w:cs="Arial"/>
          <w:sz w:val="22"/>
          <w:szCs w:val="22"/>
        </w:rPr>
      </w:pPr>
      <w:r w:rsidRPr="00C778AD">
        <w:rPr>
          <w:rFonts w:ascii="Arial" w:hAnsi="Arial" w:cs="Arial"/>
          <w:sz w:val="22"/>
          <w:szCs w:val="22"/>
        </w:rPr>
        <w:t>De façon générale, tous les délais s’appliquant au Titulaire sont prorogés à hauteur du temps qui aura été nécessaire au Pouvoir adjudicateur pour effectuer ses opérations de vérification et pour transmettre ses décisions.</w:t>
      </w:r>
    </w:p>
    <w:p w14:paraId="2D888D46" w14:textId="77777777" w:rsidR="00D611A7" w:rsidRPr="00C778AD" w:rsidRDefault="00D611A7" w:rsidP="00D611A7">
      <w:pPr>
        <w:jc w:val="both"/>
        <w:rPr>
          <w:rFonts w:ascii="Arial" w:hAnsi="Arial" w:cs="Arial"/>
          <w:sz w:val="22"/>
          <w:szCs w:val="22"/>
        </w:rPr>
      </w:pPr>
    </w:p>
    <w:p w14:paraId="6AA08C12" w14:textId="77777777" w:rsidR="00D611A7" w:rsidRPr="00C778AD" w:rsidRDefault="00D611A7" w:rsidP="00D611A7">
      <w:pPr>
        <w:jc w:val="both"/>
        <w:rPr>
          <w:rFonts w:ascii="Arial" w:hAnsi="Arial" w:cs="Arial"/>
          <w:sz w:val="22"/>
          <w:szCs w:val="22"/>
        </w:rPr>
      </w:pPr>
      <w:r w:rsidRPr="00C778AD">
        <w:rPr>
          <w:rFonts w:ascii="Arial" w:hAnsi="Arial" w:cs="Arial"/>
          <w:sz w:val="22"/>
          <w:szCs w:val="22"/>
        </w:rPr>
        <w:t>Si l’exécution d’une prestation est réalisée après expiration du délai attendu, le Pouvoir adjudicateur pourra faire application de la clause pénale. Tous les délais inscrits au présent accord-cadre s’appliquent au Titulaire, quand bien même le retard serait imputable à un cotraitant ou un sous-traitant.</w:t>
      </w:r>
    </w:p>
    <w:p w14:paraId="2C2A7FFB" w14:textId="77777777" w:rsidR="00D611A7" w:rsidRPr="00C778AD" w:rsidRDefault="00D611A7" w:rsidP="00D611A7">
      <w:pPr>
        <w:jc w:val="both"/>
        <w:rPr>
          <w:rFonts w:ascii="Arial" w:hAnsi="Arial" w:cs="Arial"/>
          <w:sz w:val="22"/>
          <w:szCs w:val="22"/>
        </w:rPr>
      </w:pPr>
    </w:p>
    <w:p w14:paraId="757C9A2B" w14:textId="77777777" w:rsidR="00D611A7" w:rsidRPr="00C778AD" w:rsidRDefault="00D611A7" w:rsidP="00D611A7">
      <w:pPr>
        <w:jc w:val="both"/>
        <w:rPr>
          <w:rFonts w:ascii="Arial" w:hAnsi="Arial" w:cs="Arial"/>
          <w:sz w:val="22"/>
          <w:szCs w:val="22"/>
        </w:rPr>
      </w:pPr>
      <w:r w:rsidRPr="00C778AD">
        <w:rPr>
          <w:rFonts w:ascii="Arial" w:hAnsi="Arial" w:cs="Arial"/>
          <w:sz w:val="22"/>
          <w:szCs w:val="22"/>
        </w:rPr>
        <w:t>La date et l’heure d’exécution effective des prestations du Titulaire doivent figurer sur les bons de livraison contresignés par un représentant habilité du Pouvoir adjudicateur. À défaut, les délais ne peuvent être considérés comme respectés et il reviendra au Titulaire de compléter les bons de livraison pour éviter l’application de pénalités qui tiendrait compte d’une absence totale de prestation.</w:t>
      </w:r>
    </w:p>
    <w:p w14:paraId="48336998" w14:textId="77777777" w:rsidR="00D611A7" w:rsidRPr="00C778AD" w:rsidRDefault="00D611A7" w:rsidP="00D611A7">
      <w:pPr>
        <w:jc w:val="both"/>
        <w:rPr>
          <w:rFonts w:ascii="Arial" w:hAnsi="Arial" w:cs="Arial"/>
          <w:sz w:val="22"/>
          <w:szCs w:val="22"/>
        </w:rPr>
      </w:pPr>
    </w:p>
    <w:tbl>
      <w:tblPr>
        <w:tblStyle w:val="Grilledutableau"/>
        <w:tblW w:w="0" w:type="auto"/>
        <w:tblInd w:w="-15" w:type="dxa"/>
        <w:tblBorders>
          <w:top w:val="single" w:sz="12" w:space="0" w:color="385623" w:themeColor="accent6" w:themeShade="80"/>
          <w:left w:val="single" w:sz="12" w:space="0" w:color="385623" w:themeColor="accent6" w:themeShade="80"/>
          <w:bottom w:val="single" w:sz="12" w:space="0" w:color="385623" w:themeColor="accent6" w:themeShade="80"/>
          <w:right w:val="single" w:sz="12" w:space="0" w:color="385623" w:themeColor="accent6" w:themeShade="80"/>
          <w:insideH w:val="single" w:sz="12" w:space="0" w:color="385623" w:themeColor="accent6" w:themeShade="80"/>
          <w:insideV w:val="single" w:sz="12" w:space="0" w:color="385623" w:themeColor="accent6" w:themeShade="80"/>
        </w:tblBorders>
        <w:shd w:val="clear" w:color="auto" w:fill="E2EFD9" w:themeFill="accent6" w:themeFillTint="33"/>
        <w:tblLook w:val="04A0" w:firstRow="1" w:lastRow="0" w:firstColumn="1" w:lastColumn="0" w:noHBand="0" w:noVBand="1"/>
      </w:tblPr>
      <w:tblGrid>
        <w:gridCol w:w="9585"/>
      </w:tblGrid>
      <w:tr w:rsidR="00D611A7" w:rsidRPr="00C778AD" w14:paraId="69B93A1D" w14:textId="77777777" w:rsidTr="00BB5C4E">
        <w:tc>
          <w:tcPr>
            <w:tcW w:w="9585" w:type="dxa"/>
            <w:tcBorders>
              <w:top w:val="single" w:sz="12" w:space="0" w:color="385623" w:themeColor="accent6" w:themeShade="80"/>
              <w:left w:val="single" w:sz="12" w:space="0" w:color="385623" w:themeColor="accent6" w:themeShade="80"/>
              <w:bottom w:val="single" w:sz="12" w:space="0" w:color="385623" w:themeColor="accent6" w:themeShade="80"/>
              <w:right w:val="single" w:sz="12" w:space="0" w:color="385623" w:themeColor="accent6" w:themeShade="80"/>
            </w:tcBorders>
            <w:shd w:val="clear" w:color="auto" w:fill="E2EFD9" w:themeFill="accent6" w:themeFillTint="33"/>
          </w:tcPr>
          <w:p w14:paraId="7766BD5D" w14:textId="77777777" w:rsidR="00D611A7" w:rsidRPr="00C778AD" w:rsidRDefault="00D611A7" w:rsidP="00BB5C4E">
            <w:pPr>
              <w:jc w:val="both"/>
              <w:rPr>
                <w:rFonts w:ascii="Arial" w:hAnsi="Arial" w:cs="Arial"/>
                <w:sz w:val="22"/>
                <w:szCs w:val="22"/>
              </w:rPr>
            </w:pPr>
          </w:p>
          <w:p w14:paraId="3B7B8E20" w14:textId="77777777" w:rsidR="00D611A7" w:rsidRPr="00C778AD" w:rsidRDefault="00D611A7" w:rsidP="00BB5C4E">
            <w:pPr>
              <w:jc w:val="both"/>
              <w:rPr>
                <w:rFonts w:ascii="Arial" w:hAnsi="Arial" w:cs="Arial"/>
                <w:sz w:val="22"/>
                <w:szCs w:val="22"/>
              </w:rPr>
            </w:pPr>
            <w:r w:rsidRPr="00C778AD">
              <w:rPr>
                <w:rFonts w:ascii="Arial" w:hAnsi="Arial" w:cs="Arial"/>
                <w:sz w:val="22"/>
                <w:szCs w:val="22"/>
              </w:rPr>
              <w:t>Tous les délais inscrits au présent accord-cadre s’appliquent au Titulaire, quand bien même le retard serait imputable à un cotraitant ou un sous-traitant.</w:t>
            </w:r>
          </w:p>
          <w:p w14:paraId="0E08267D" w14:textId="77777777" w:rsidR="00D611A7" w:rsidRPr="00C778AD" w:rsidRDefault="00D611A7" w:rsidP="00BB5C4E">
            <w:pPr>
              <w:jc w:val="both"/>
              <w:rPr>
                <w:rFonts w:ascii="Arial" w:hAnsi="Arial" w:cs="Arial"/>
                <w:sz w:val="22"/>
                <w:szCs w:val="22"/>
              </w:rPr>
            </w:pPr>
          </w:p>
        </w:tc>
      </w:tr>
    </w:tbl>
    <w:p w14:paraId="01F746ED" w14:textId="77777777" w:rsidR="00D611A7" w:rsidRPr="00EC4660" w:rsidRDefault="00D611A7" w:rsidP="00D611A7">
      <w:pPr>
        <w:jc w:val="both"/>
        <w:rPr>
          <w:rFonts w:ascii="Arial" w:hAnsi="Arial" w:cs="Arial"/>
          <w:sz w:val="22"/>
          <w:szCs w:val="22"/>
        </w:rPr>
      </w:pPr>
    </w:p>
    <w:p w14:paraId="0668A427" w14:textId="77777777" w:rsidR="00D611A7" w:rsidRPr="00EC4660" w:rsidRDefault="00D611A7" w:rsidP="00D611A7">
      <w:pPr>
        <w:pStyle w:val="Titre2"/>
        <w:numPr>
          <w:ilvl w:val="1"/>
          <w:numId w:val="4"/>
        </w:numPr>
        <w:tabs>
          <w:tab w:val="clear" w:pos="993"/>
          <w:tab w:val="left" w:pos="567"/>
        </w:tabs>
        <w:suppressAutoHyphens/>
        <w:spacing w:before="0"/>
        <w:ind w:left="851" w:hanging="851"/>
        <w:jc w:val="both"/>
        <w:rPr>
          <w:rFonts w:ascii="Arial" w:hAnsi="Arial" w:cs="Arial"/>
        </w:rPr>
      </w:pPr>
      <w:bookmarkStart w:id="68" w:name="_Toc207109945"/>
      <w:r w:rsidRPr="00EC4660">
        <w:rPr>
          <w:rFonts w:ascii="Arial" w:hAnsi="Arial" w:cs="Arial"/>
        </w:rPr>
        <w:t>Modalités de constatations</w:t>
      </w:r>
      <w:bookmarkEnd w:id="64"/>
      <w:bookmarkEnd w:id="68"/>
    </w:p>
    <w:p w14:paraId="776E2C88" w14:textId="77777777" w:rsidR="00D611A7" w:rsidRPr="00EC4660" w:rsidRDefault="00D611A7" w:rsidP="00D611A7">
      <w:pPr>
        <w:keepNext/>
        <w:keepLines/>
        <w:tabs>
          <w:tab w:val="left" w:pos="7995"/>
        </w:tabs>
        <w:suppressAutoHyphens/>
        <w:ind w:left="851" w:hanging="284"/>
        <w:jc w:val="both"/>
        <w:rPr>
          <w:rFonts w:ascii="Arial" w:hAnsi="Arial" w:cs="Arial"/>
          <w:sz w:val="22"/>
          <w:szCs w:val="22"/>
        </w:rPr>
      </w:pPr>
    </w:p>
    <w:p w14:paraId="58AF4F5D" w14:textId="77777777" w:rsidR="00D611A7" w:rsidRPr="00EC4660" w:rsidRDefault="00D611A7" w:rsidP="00D611A7">
      <w:pPr>
        <w:keepNext/>
        <w:suppressAutoHyphens/>
        <w:ind w:left="142"/>
        <w:jc w:val="both"/>
        <w:rPr>
          <w:rFonts w:ascii="Arial" w:hAnsi="Arial" w:cs="Arial"/>
          <w:sz w:val="22"/>
          <w:szCs w:val="22"/>
        </w:rPr>
      </w:pPr>
      <w:r w:rsidRPr="00EC4660">
        <w:rPr>
          <w:rFonts w:ascii="Arial" w:hAnsi="Arial" w:cs="Arial"/>
          <w:sz w:val="22"/>
          <w:szCs w:val="22"/>
        </w:rPr>
        <w:t>Au sens du présent marché, la constatation est une opération matérielle et le constat est le document qui en résulte. En l’absence d’huissier de justice ou d’un représentant assermenté, toutes les constatations sont réalisées de manière contradictoire en présence des parties, et elles sont consignées sur un procès-verbal qui fera office de constat. Les constatations faites dans l’optique de la sauvegarde des droits éventuels de l'une ou de l'autre des parties ne préjugent pas de l'existence de ces droits : de manière générale, elles ne peuvent être exploitées au-delà de la description des faits qu’elles délivrent.</w:t>
      </w:r>
    </w:p>
    <w:p w14:paraId="588477FA" w14:textId="77777777" w:rsidR="00D611A7" w:rsidRPr="00EC4660" w:rsidRDefault="00D611A7" w:rsidP="00D611A7">
      <w:pPr>
        <w:keepNext/>
        <w:suppressAutoHyphens/>
        <w:ind w:left="142"/>
        <w:jc w:val="both"/>
        <w:rPr>
          <w:rFonts w:ascii="Arial" w:hAnsi="Arial" w:cs="Arial"/>
          <w:sz w:val="22"/>
          <w:szCs w:val="22"/>
        </w:rPr>
      </w:pPr>
    </w:p>
    <w:p w14:paraId="6CFB9FD0" w14:textId="77777777" w:rsidR="00D611A7" w:rsidRPr="00EC4660" w:rsidRDefault="00D611A7" w:rsidP="00D611A7">
      <w:pPr>
        <w:keepNext/>
        <w:suppressAutoHyphens/>
        <w:ind w:left="142"/>
        <w:jc w:val="both"/>
        <w:rPr>
          <w:rFonts w:ascii="Arial" w:hAnsi="Arial" w:cs="Arial"/>
          <w:sz w:val="22"/>
          <w:szCs w:val="22"/>
        </w:rPr>
      </w:pPr>
      <w:r w:rsidRPr="00EC4660">
        <w:rPr>
          <w:rFonts w:ascii="Arial" w:hAnsi="Arial" w:cs="Arial"/>
          <w:sz w:val="22"/>
          <w:szCs w:val="22"/>
        </w:rPr>
        <w:t>En particulier, le Titulaire est tenu de demander, en temps utile, qu'il soit procédé à des constatations contradictoires pour les prestations qui ne pourraient faire l'objet de constatations ultérieures, notamment parce que les prestations concernées sont susceptibles de se trouver dissimulées, inaccessibles ou incontrôlables après exécution. Dans ces conditions, il peut convoquer le Pouvoir adjudicateur. A défaut et sauf preuve contraire fournie par lui et à ses frais, il n'est pas fondé à contester la décision du Pouvoir adjudicateur relative à ces prestations, y compris lorsque cette décision implique l’absence de paiement.</w:t>
      </w:r>
    </w:p>
    <w:p w14:paraId="0C2EE148" w14:textId="77777777" w:rsidR="00D611A7" w:rsidRPr="00EC4660" w:rsidRDefault="00D611A7" w:rsidP="00D611A7">
      <w:pPr>
        <w:keepNext/>
        <w:suppressAutoHyphens/>
        <w:ind w:left="142"/>
        <w:jc w:val="both"/>
        <w:rPr>
          <w:rFonts w:ascii="Arial" w:hAnsi="Arial" w:cs="Arial"/>
          <w:sz w:val="22"/>
          <w:szCs w:val="22"/>
        </w:rPr>
      </w:pPr>
    </w:p>
    <w:p w14:paraId="7D853E3A" w14:textId="77777777" w:rsidR="00D611A7" w:rsidRPr="00EC4660" w:rsidRDefault="00D611A7" w:rsidP="00D611A7">
      <w:pPr>
        <w:keepNext/>
        <w:suppressAutoHyphens/>
        <w:ind w:left="142"/>
        <w:jc w:val="both"/>
        <w:rPr>
          <w:rFonts w:ascii="Arial" w:hAnsi="Arial" w:cs="Arial"/>
          <w:sz w:val="22"/>
          <w:szCs w:val="22"/>
        </w:rPr>
      </w:pPr>
      <w:r w:rsidRPr="00EC4660">
        <w:rPr>
          <w:rFonts w:ascii="Arial" w:hAnsi="Arial" w:cs="Arial"/>
          <w:sz w:val="22"/>
          <w:szCs w:val="22"/>
        </w:rPr>
        <w:t>Si, malgré une demande en bonne et due forme, un des cocontractants ne s'est pas présenté ou fait représenter aux opérations de constatation, les opérations de constatation sont reportées et les délais d’exécution peuvent être suspendus si ce report est imputable au Pouvoir adjudicateur. Si l’une des deux parties présentes aux opérations de constatations refuse de signer le constat ou ne le signe qu'avec réserves, elle doit, dans les 10 jours qui suivent, préciser par écrit ses observations ou réserves à l’autre partie.</w:t>
      </w:r>
    </w:p>
    <w:p w14:paraId="7BB12450" w14:textId="77777777" w:rsidR="00D611A7" w:rsidRPr="00EC4660" w:rsidRDefault="00D611A7" w:rsidP="00D611A7">
      <w:pPr>
        <w:keepNext/>
        <w:suppressAutoHyphens/>
        <w:ind w:left="142"/>
        <w:jc w:val="both"/>
        <w:rPr>
          <w:rFonts w:ascii="Arial" w:hAnsi="Arial" w:cs="Arial"/>
          <w:sz w:val="22"/>
          <w:szCs w:val="22"/>
        </w:rPr>
      </w:pPr>
    </w:p>
    <w:p w14:paraId="55CB0AF8" w14:textId="77777777" w:rsidR="00D611A7" w:rsidRPr="00EC4660" w:rsidRDefault="00D611A7" w:rsidP="00D611A7">
      <w:pPr>
        <w:keepNext/>
        <w:suppressAutoHyphens/>
        <w:autoSpaceDE w:val="0"/>
        <w:autoSpaceDN w:val="0"/>
        <w:adjustRightInd w:val="0"/>
        <w:ind w:left="567"/>
        <w:jc w:val="both"/>
        <w:rPr>
          <w:rFonts w:ascii="Arial" w:hAnsi="Arial" w:cs="Arial"/>
          <w:sz w:val="22"/>
          <w:szCs w:val="22"/>
        </w:rPr>
      </w:pPr>
    </w:p>
    <w:p w14:paraId="6970BA50" w14:textId="77777777" w:rsidR="00D611A7" w:rsidRPr="00EC4660" w:rsidRDefault="00D611A7" w:rsidP="00D611A7">
      <w:pPr>
        <w:pStyle w:val="Titre2"/>
        <w:numPr>
          <w:ilvl w:val="1"/>
          <w:numId w:val="4"/>
        </w:numPr>
        <w:tabs>
          <w:tab w:val="clear" w:pos="993"/>
          <w:tab w:val="num" w:pos="567"/>
          <w:tab w:val="left" w:pos="1134"/>
        </w:tabs>
        <w:suppressAutoHyphens/>
        <w:spacing w:before="0"/>
        <w:ind w:left="851" w:hanging="709"/>
        <w:jc w:val="both"/>
        <w:rPr>
          <w:rFonts w:ascii="Arial" w:hAnsi="Arial" w:cs="Arial"/>
        </w:rPr>
      </w:pPr>
      <w:bookmarkStart w:id="69" w:name="_Toc169601899"/>
      <w:bookmarkStart w:id="70" w:name="_Toc207109946"/>
      <w:r w:rsidRPr="00EC4660">
        <w:rPr>
          <w:rFonts w:ascii="Arial" w:hAnsi="Arial" w:cs="Arial"/>
        </w:rPr>
        <w:t>Obligation de confidentialité</w:t>
      </w:r>
      <w:bookmarkEnd w:id="69"/>
      <w:bookmarkEnd w:id="70"/>
    </w:p>
    <w:p w14:paraId="24A87052" w14:textId="77777777" w:rsidR="00D611A7" w:rsidRPr="00EC4660" w:rsidRDefault="00D611A7" w:rsidP="00D611A7">
      <w:pPr>
        <w:keepNext/>
        <w:suppressAutoHyphens/>
        <w:ind w:left="993"/>
        <w:jc w:val="both"/>
        <w:rPr>
          <w:rFonts w:ascii="Arial" w:hAnsi="Arial" w:cs="Arial"/>
          <w:sz w:val="22"/>
          <w:szCs w:val="22"/>
        </w:rPr>
      </w:pPr>
    </w:p>
    <w:p w14:paraId="6CE9CAC9" w14:textId="77777777" w:rsidR="00D611A7" w:rsidRPr="00793088" w:rsidRDefault="00D611A7" w:rsidP="00D611A7">
      <w:pPr>
        <w:pStyle w:val="Titre2"/>
        <w:keepLines/>
        <w:numPr>
          <w:ilvl w:val="2"/>
          <w:numId w:val="4"/>
        </w:numPr>
        <w:tabs>
          <w:tab w:val="clear" w:pos="993"/>
          <w:tab w:val="clear" w:pos="1440"/>
          <w:tab w:val="num" w:pos="709"/>
        </w:tabs>
        <w:suppressAutoHyphens/>
        <w:spacing w:before="0"/>
        <w:ind w:left="709"/>
        <w:jc w:val="both"/>
        <w:rPr>
          <w:rFonts w:ascii="Arial" w:hAnsi="Arial" w:cs="Arial"/>
          <w:bCs w:val="0"/>
        </w:rPr>
      </w:pPr>
      <w:bookmarkStart w:id="71" w:name="_Toc41302847"/>
      <w:bookmarkStart w:id="72" w:name="_Toc207109947"/>
      <w:r w:rsidRPr="00793088">
        <w:rPr>
          <w:rFonts w:ascii="Arial" w:hAnsi="Arial" w:cs="Arial"/>
          <w:bCs w:val="0"/>
        </w:rPr>
        <w:t>Obligation annexe de protection des données personnelles</w:t>
      </w:r>
      <w:bookmarkEnd w:id="71"/>
      <w:bookmarkEnd w:id="72"/>
    </w:p>
    <w:p w14:paraId="6015686B" w14:textId="77777777" w:rsidR="00D611A7" w:rsidRPr="00EC4660" w:rsidRDefault="00D611A7" w:rsidP="00D611A7">
      <w:pPr>
        <w:keepNext/>
        <w:suppressAutoHyphens/>
        <w:jc w:val="both"/>
        <w:rPr>
          <w:rFonts w:ascii="Arial" w:hAnsi="Arial" w:cs="Arial"/>
          <w:b/>
          <w:bCs/>
          <w:sz w:val="22"/>
          <w:szCs w:val="22"/>
        </w:rPr>
      </w:pPr>
    </w:p>
    <w:p w14:paraId="3053C430" w14:textId="77777777" w:rsidR="00D611A7" w:rsidRPr="00BA397B" w:rsidRDefault="00D611A7" w:rsidP="00D611A7">
      <w:pPr>
        <w:keepNext/>
        <w:keepLines/>
        <w:ind w:left="284"/>
        <w:jc w:val="both"/>
        <w:rPr>
          <w:rFonts w:ascii="Arial" w:hAnsi="Arial" w:cs="Arial"/>
          <w:sz w:val="22"/>
          <w:szCs w:val="22"/>
        </w:rPr>
      </w:pPr>
      <w:r w:rsidRPr="00BA397B">
        <w:rPr>
          <w:rFonts w:ascii="Arial" w:hAnsi="Arial" w:cs="Arial"/>
          <w:sz w:val="22"/>
          <w:szCs w:val="22"/>
        </w:rPr>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marché</w:t>
      </w:r>
      <w:r w:rsidRPr="000C4499">
        <w:rPr>
          <w:rStyle w:val="Appelnotedebasdep"/>
          <w:rFonts w:cs="Arial"/>
          <w:sz w:val="16"/>
          <w:szCs w:val="16"/>
        </w:rPr>
        <w:footnoteReference w:id="6"/>
      </w:r>
      <w:r w:rsidRPr="00BA397B">
        <w:rPr>
          <w:rFonts w:ascii="Arial" w:hAnsi="Arial" w:cs="Arial"/>
          <w:sz w:val="22"/>
          <w:szCs w:val="22"/>
        </w:rPr>
        <w:t>.</w:t>
      </w:r>
    </w:p>
    <w:p w14:paraId="189A2DD2" w14:textId="77777777" w:rsidR="00D611A7" w:rsidRPr="00BA397B" w:rsidRDefault="00D611A7" w:rsidP="00D611A7">
      <w:pPr>
        <w:keepNext/>
        <w:keepLines/>
        <w:ind w:left="284"/>
        <w:jc w:val="both"/>
        <w:rPr>
          <w:rFonts w:ascii="Arial" w:hAnsi="Arial" w:cs="Arial"/>
          <w:sz w:val="22"/>
          <w:szCs w:val="22"/>
        </w:rPr>
      </w:pPr>
    </w:p>
    <w:p w14:paraId="6DDC9698" w14:textId="77777777" w:rsidR="00D611A7" w:rsidRPr="00BA397B" w:rsidRDefault="00D611A7" w:rsidP="00D611A7">
      <w:pPr>
        <w:keepNext/>
        <w:keepLines/>
        <w:ind w:left="284"/>
        <w:jc w:val="both"/>
        <w:rPr>
          <w:rFonts w:ascii="Arial" w:hAnsi="Arial" w:cs="Arial"/>
          <w:sz w:val="22"/>
          <w:szCs w:val="22"/>
        </w:rPr>
      </w:pPr>
      <w:r w:rsidRPr="00BA397B">
        <w:rPr>
          <w:rFonts w:ascii="Arial" w:hAnsi="Arial" w:cs="Arial"/>
          <w:sz w:val="22"/>
          <w:szCs w:val="22"/>
        </w:rPr>
        <w:t>Chaque partie s’engage à respecter le secret professionnel et le secret des affaires ainsi que les dispositions de la loi n° 78-17 du 6 janvier 1978 sur l’informatique et les libertés modifiée et du règlement UE 2016/679 du Parlement européen et du Conseil du 27 avril 2016 appelé « règlement européen sur la protection des données ou « RGPD ».</w:t>
      </w:r>
    </w:p>
    <w:p w14:paraId="428A4618" w14:textId="77777777" w:rsidR="00D611A7" w:rsidRPr="00BA397B" w:rsidRDefault="00D611A7" w:rsidP="00D611A7">
      <w:pPr>
        <w:keepNext/>
        <w:keepLines/>
        <w:ind w:left="284"/>
        <w:jc w:val="both"/>
        <w:rPr>
          <w:rFonts w:ascii="Arial" w:hAnsi="Arial" w:cs="Arial"/>
          <w:sz w:val="22"/>
          <w:szCs w:val="22"/>
        </w:rPr>
      </w:pPr>
    </w:p>
    <w:p w14:paraId="4DAFF0BE" w14:textId="77777777" w:rsidR="00D611A7" w:rsidRPr="00BA397B" w:rsidRDefault="00D611A7" w:rsidP="00D611A7">
      <w:pPr>
        <w:keepNext/>
        <w:keepLines/>
        <w:ind w:left="284"/>
        <w:jc w:val="both"/>
        <w:rPr>
          <w:rFonts w:ascii="Arial" w:hAnsi="Arial" w:cs="Arial"/>
          <w:sz w:val="22"/>
          <w:szCs w:val="22"/>
        </w:rPr>
      </w:pPr>
      <w:r w:rsidRPr="00BA397B">
        <w:rPr>
          <w:rFonts w:ascii="Arial" w:hAnsi="Arial" w:cs="Arial"/>
          <w:sz w:val="22"/>
          <w:szCs w:val="22"/>
        </w:rPr>
        <w:t>Chaque partie s’interdit, en conséquence, de divulguer, pour quelque cause que ce soit, lesdites informations, sous quelque forme, à quelque titre et à quelque personne que ce soit.</w:t>
      </w:r>
    </w:p>
    <w:p w14:paraId="71B383AF" w14:textId="77777777" w:rsidR="00D611A7" w:rsidRPr="00BA397B" w:rsidRDefault="00D611A7" w:rsidP="00D611A7">
      <w:pPr>
        <w:keepNext/>
        <w:keepLines/>
        <w:ind w:left="284"/>
        <w:jc w:val="both"/>
        <w:rPr>
          <w:rFonts w:ascii="Arial" w:hAnsi="Arial" w:cs="Arial"/>
          <w:sz w:val="22"/>
          <w:szCs w:val="22"/>
        </w:rPr>
      </w:pPr>
    </w:p>
    <w:p w14:paraId="0ECFC88A" w14:textId="77777777" w:rsidR="00D611A7" w:rsidRPr="00BA397B" w:rsidRDefault="00D611A7" w:rsidP="00D611A7">
      <w:pPr>
        <w:keepNext/>
        <w:keepLines/>
        <w:ind w:left="284"/>
        <w:jc w:val="both"/>
        <w:rPr>
          <w:rFonts w:ascii="Arial" w:hAnsi="Arial" w:cs="Arial"/>
          <w:sz w:val="22"/>
          <w:szCs w:val="22"/>
        </w:rPr>
      </w:pPr>
      <w:r w:rsidRPr="00BA397B">
        <w:rPr>
          <w:rFonts w:ascii="Arial" w:hAnsi="Arial" w:cs="Arial"/>
          <w:sz w:val="22"/>
          <w:szCs w:val="22"/>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support numérique, spécifications, chiffre, graphique, enregistrement sonore et/ou reproduction picturale, quel que soit son support.</w:t>
      </w:r>
    </w:p>
    <w:p w14:paraId="544D0244" w14:textId="77777777" w:rsidR="00D611A7" w:rsidRPr="00BA397B" w:rsidRDefault="00D611A7" w:rsidP="00D611A7">
      <w:pPr>
        <w:keepNext/>
        <w:keepLines/>
        <w:ind w:left="284"/>
        <w:jc w:val="both"/>
        <w:rPr>
          <w:rFonts w:ascii="Arial" w:hAnsi="Arial" w:cs="Arial"/>
          <w:sz w:val="22"/>
          <w:szCs w:val="22"/>
        </w:rPr>
      </w:pPr>
    </w:p>
    <w:p w14:paraId="295CC405" w14:textId="77777777" w:rsidR="00D611A7" w:rsidRDefault="00D611A7" w:rsidP="00D611A7">
      <w:pPr>
        <w:keepNext/>
        <w:keepLines/>
        <w:ind w:left="284"/>
        <w:jc w:val="both"/>
        <w:rPr>
          <w:rFonts w:ascii="Arial" w:hAnsi="Arial" w:cs="Arial"/>
          <w:sz w:val="22"/>
          <w:szCs w:val="22"/>
        </w:rPr>
      </w:pPr>
      <w:r w:rsidRPr="00BA397B">
        <w:rPr>
          <w:rFonts w:ascii="Arial" w:hAnsi="Arial" w:cs="Arial"/>
          <w:sz w:val="22"/>
          <w:szCs w:val="22"/>
        </w:rPr>
        <w:t>Chacune des parties s’engage notamment à :</w:t>
      </w:r>
    </w:p>
    <w:p w14:paraId="66D8BB12" w14:textId="77777777" w:rsidR="00D611A7" w:rsidRPr="00BA397B" w:rsidRDefault="00D611A7" w:rsidP="00D611A7">
      <w:pPr>
        <w:keepNext/>
        <w:keepLines/>
        <w:jc w:val="both"/>
        <w:rPr>
          <w:rFonts w:ascii="Arial" w:hAnsi="Arial" w:cs="Arial"/>
          <w:sz w:val="22"/>
          <w:szCs w:val="22"/>
        </w:rPr>
      </w:pPr>
    </w:p>
    <w:p w14:paraId="238D97C7" w14:textId="77777777" w:rsidR="00D611A7" w:rsidRDefault="00D611A7" w:rsidP="00D611A7">
      <w:pPr>
        <w:numPr>
          <w:ilvl w:val="0"/>
          <w:numId w:val="5"/>
        </w:numPr>
        <w:tabs>
          <w:tab w:val="left" w:pos="567"/>
        </w:tabs>
        <w:ind w:left="567" w:hanging="284"/>
        <w:jc w:val="both"/>
        <w:rPr>
          <w:rFonts w:ascii="Arial" w:hAnsi="Arial" w:cs="Arial"/>
          <w:sz w:val="22"/>
          <w:szCs w:val="22"/>
        </w:rPr>
      </w:pPr>
      <w:r w:rsidRPr="00BA397B">
        <w:rPr>
          <w:rFonts w:ascii="Arial" w:hAnsi="Arial" w:cs="Arial"/>
          <w:sz w:val="22"/>
          <w:szCs w:val="22"/>
        </w:rPr>
        <w:t>Prendre toutes les mesures nécessaires pour protéger l’accès aux informations confidentielles ;</w:t>
      </w:r>
    </w:p>
    <w:p w14:paraId="0A0478E6" w14:textId="77777777" w:rsidR="00D611A7" w:rsidRPr="00BA397B" w:rsidRDefault="00D611A7" w:rsidP="00D611A7">
      <w:pPr>
        <w:tabs>
          <w:tab w:val="left" w:pos="567"/>
        </w:tabs>
        <w:ind w:left="567"/>
        <w:jc w:val="both"/>
        <w:rPr>
          <w:rFonts w:ascii="Arial" w:hAnsi="Arial" w:cs="Arial"/>
          <w:sz w:val="22"/>
          <w:szCs w:val="22"/>
        </w:rPr>
      </w:pPr>
    </w:p>
    <w:p w14:paraId="689ECD98" w14:textId="77777777" w:rsidR="00D611A7" w:rsidRDefault="00D611A7" w:rsidP="00D611A7">
      <w:pPr>
        <w:numPr>
          <w:ilvl w:val="0"/>
          <w:numId w:val="5"/>
        </w:numPr>
        <w:tabs>
          <w:tab w:val="left" w:pos="567"/>
        </w:tabs>
        <w:ind w:left="567" w:hanging="284"/>
        <w:jc w:val="both"/>
        <w:rPr>
          <w:rFonts w:ascii="Arial" w:hAnsi="Arial" w:cs="Arial"/>
          <w:sz w:val="22"/>
          <w:szCs w:val="22"/>
        </w:rPr>
      </w:pPr>
      <w:r w:rsidRPr="00BA397B">
        <w:rPr>
          <w:rFonts w:ascii="Arial" w:hAnsi="Arial" w:cs="Arial"/>
          <w:sz w:val="22"/>
          <w:szCs w:val="22"/>
        </w:rPr>
        <w:t>Ne pas utiliser les informations confidentielles autrement qu’aux fins du Contrat ;</w:t>
      </w:r>
    </w:p>
    <w:p w14:paraId="2F422958" w14:textId="77777777" w:rsidR="00D611A7" w:rsidRPr="00BA397B" w:rsidRDefault="00D611A7" w:rsidP="00D611A7">
      <w:pPr>
        <w:tabs>
          <w:tab w:val="left" w:pos="567"/>
        </w:tabs>
        <w:jc w:val="both"/>
        <w:rPr>
          <w:rFonts w:ascii="Arial" w:hAnsi="Arial" w:cs="Arial"/>
          <w:sz w:val="22"/>
          <w:szCs w:val="22"/>
        </w:rPr>
      </w:pPr>
    </w:p>
    <w:p w14:paraId="1838E8BE" w14:textId="77777777" w:rsidR="00D611A7" w:rsidRDefault="00D611A7" w:rsidP="00D611A7">
      <w:pPr>
        <w:numPr>
          <w:ilvl w:val="0"/>
          <w:numId w:val="5"/>
        </w:numPr>
        <w:tabs>
          <w:tab w:val="left" w:pos="567"/>
        </w:tabs>
        <w:ind w:left="567" w:hanging="284"/>
        <w:jc w:val="both"/>
        <w:rPr>
          <w:rFonts w:ascii="Arial" w:hAnsi="Arial" w:cs="Arial"/>
          <w:sz w:val="22"/>
          <w:szCs w:val="22"/>
        </w:rPr>
      </w:pPr>
      <w:r w:rsidRPr="00BA397B">
        <w:rPr>
          <w:rFonts w:ascii="Arial" w:hAnsi="Arial" w:cs="Arial"/>
          <w:sz w:val="22"/>
          <w:szCs w:val="22"/>
        </w:rPr>
        <w:t>Ne pas utiliser les informations confidentielles à son profit ou au profit de tout tiers en dehors de la stricte application du Contrat ;</w:t>
      </w:r>
    </w:p>
    <w:p w14:paraId="5A457758" w14:textId="77777777" w:rsidR="00D611A7" w:rsidRPr="00BA397B" w:rsidRDefault="00D611A7" w:rsidP="00D611A7">
      <w:pPr>
        <w:tabs>
          <w:tab w:val="left" w:pos="567"/>
        </w:tabs>
        <w:jc w:val="both"/>
        <w:rPr>
          <w:rFonts w:ascii="Arial" w:hAnsi="Arial" w:cs="Arial"/>
          <w:sz w:val="22"/>
          <w:szCs w:val="22"/>
        </w:rPr>
      </w:pPr>
    </w:p>
    <w:p w14:paraId="36005F42" w14:textId="77777777" w:rsidR="00D611A7" w:rsidRDefault="00D611A7" w:rsidP="00D611A7">
      <w:pPr>
        <w:numPr>
          <w:ilvl w:val="0"/>
          <w:numId w:val="5"/>
        </w:numPr>
        <w:tabs>
          <w:tab w:val="left" w:pos="567"/>
        </w:tabs>
        <w:ind w:left="567" w:hanging="284"/>
        <w:jc w:val="both"/>
        <w:rPr>
          <w:rFonts w:ascii="Arial" w:hAnsi="Arial" w:cs="Arial"/>
          <w:sz w:val="22"/>
          <w:szCs w:val="22"/>
        </w:rPr>
      </w:pPr>
      <w:r w:rsidRPr="00BA397B">
        <w:rPr>
          <w:rFonts w:ascii="Arial" w:hAnsi="Arial" w:cs="Arial"/>
          <w:sz w:val="22"/>
          <w:szCs w:val="22"/>
        </w:rPr>
        <w:t>Ne pas divulguer les informations confidentielles à tout tiers non autorisé ou non concerné par l’objet du Contrat ;</w:t>
      </w:r>
    </w:p>
    <w:p w14:paraId="47533D38" w14:textId="77777777" w:rsidR="00D611A7" w:rsidRPr="00BA397B" w:rsidRDefault="00D611A7" w:rsidP="00D611A7">
      <w:pPr>
        <w:tabs>
          <w:tab w:val="left" w:pos="567"/>
        </w:tabs>
        <w:jc w:val="both"/>
        <w:rPr>
          <w:rFonts w:ascii="Arial" w:hAnsi="Arial" w:cs="Arial"/>
          <w:sz w:val="22"/>
          <w:szCs w:val="22"/>
        </w:rPr>
      </w:pPr>
    </w:p>
    <w:p w14:paraId="5F6069CE" w14:textId="77777777" w:rsidR="00D611A7" w:rsidRDefault="00D611A7" w:rsidP="00D611A7">
      <w:pPr>
        <w:numPr>
          <w:ilvl w:val="0"/>
          <w:numId w:val="5"/>
        </w:numPr>
        <w:tabs>
          <w:tab w:val="left" w:pos="567"/>
        </w:tabs>
        <w:ind w:left="567" w:hanging="284"/>
        <w:jc w:val="both"/>
        <w:rPr>
          <w:rFonts w:ascii="Arial" w:hAnsi="Arial" w:cs="Arial"/>
          <w:sz w:val="22"/>
          <w:szCs w:val="22"/>
        </w:rPr>
      </w:pPr>
      <w:r w:rsidRPr="00BA397B">
        <w:rPr>
          <w:rFonts w:ascii="Arial" w:hAnsi="Arial" w:cs="Arial"/>
          <w:sz w:val="22"/>
          <w:szCs w:val="22"/>
        </w:rPr>
        <w:t>Ne pas utiliser les informations confidentielles pour toute action directe ou indirecte de conception, développement ou commercialisation de produits similaires ou concurrentiels à ceux de l’autre Partie ;</w:t>
      </w:r>
    </w:p>
    <w:p w14:paraId="10C7E339" w14:textId="77777777" w:rsidR="00D611A7" w:rsidRPr="00BA397B" w:rsidRDefault="00D611A7" w:rsidP="00D611A7">
      <w:pPr>
        <w:tabs>
          <w:tab w:val="left" w:pos="567"/>
        </w:tabs>
        <w:jc w:val="both"/>
        <w:rPr>
          <w:rFonts w:ascii="Arial" w:hAnsi="Arial" w:cs="Arial"/>
          <w:sz w:val="22"/>
          <w:szCs w:val="22"/>
        </w:rPr>
      </w:pPr>
    </w:p>
    <w:p w14:paraId="5F64BDF3" w14:textId="77777777" w:rsidR="00D611A7" w:rsidRDefault="00D611A7" w:rsidP="00D611A7">
      <w:pPr>
        <w:numPr>
          <w:ilvl w:val="0"/>
          <w:numId w:val="5"/>
        </w:numPr>
        <w:tabs>
          <w:tab w:val="left" w:pos="567"/>
        </w:tabs>
        <w:ind w:left="567" w:hanging="284"/>
        <w:jc w:val="both"/>
        <w:rPr>
          <w:rFonts w:ascii="Arial" w:hAnsi="Arial" w:cs="Arial"/>
          <w:sz w:val="22"/>
          <w:szCs w:val="22"/>
        </w:rPr>
      </w:pPr>
      <w:r w:rsidRPr="00BA397B">
        <w:rPr>
          <w:rFonts w:ascii="Arial" w:hAnsi="Arial" w:cs="Arial"/>
          <w:sz w:val="22"/>
          <w:szCs w:val="22"/>
        </w:rPr>
        <w:t>Ne divulguer les informations confidentielles qu’à ses seuls préposés ayant la nécessité de les connaître au titre de leur mission ;</w:t>
      </w:r>
    </w:p>
    <w:p w14:paraId="36D7EE9E" w14:textId="77777777" w:rsidR="00D611A7" w:rsidRPr="00BA397B" w:rsidRDefault="00D611A7" w:rsidP="00D611A7">
      <w:pPr>
        <w:tabs>
          <w:tab w:val="left" w:pos="567"/>
        </w:tabs>
        <w:jc w:val="both"/>
        <w:rPr>
          <w:rFonts w:ascii="Arial" w:hAnsi="Arial" w:cs="Arial"/>
          <w:sz w:val="22"/>
          <w:szCs w:val="22"/>
        </w:rPr>
      </w:pPr>
    </w:p>
    <w:p w14:paraId="14E9E6FD" w14:textId="77777777" w:rsidR="00D611A7" w:rsidRPr="00BA397B" w:rsidRDefault="00D611A7" w:rsidP="00D611A7">
      <w:pPr>
        <w:numPr>
          <w:ilvl w:val="0"/>
          <w:numId w:val="5"/>
        </w:numPr>
        <w:tabs>
          <w:tab w:val="left" w:pos="567"/>
        </w:tabs>
        <w:ind w:left="567" w:hanging="284"/>
        <w:jc w:val="both"/>
        <w:rPr>
          <w:rFonts w:ascii="Arial" w:hAnsi="Arial" w:cs="Arial"/>
          <w:sz w:val="22"/>
          <w:szCs w:val="22"/>
        </w:rPr>
      </w:pPr>
      <w:r w:rsidRPr="00BA397B">
        <w:rPr>
          <w:rFonts w:ascii="Arial" w:hAnsi="Arial" w:cs="Arial"/>
          <w:sz w:val="22"/>
          <w:szCs w:val="22"/>
        </w:rPr>
        <w:t>Ne laisser accès aux informations confidentielles qu’à ceux de ses dirigeants, employés, mandataires, ou conseils devant y avoir accès pour la bonne exécution du contrat et sous réserve du respect par ceux-ci de la présente obligation de confidentialité.</w:t>
      </w:r>
    </w:p>
    <w:p w14:paraId="6C4F253D" w14:textId="77777777" w:rsidR="00D611A7" w:rsidRPr="00BA397B" w:rsidRDefault="00D611A7" w:rsidP="00D611A7">
      <w:pPr>
        <w:ind w:left="567"/>
        <w:jc w:val="both"/>
        <w:rPr>
          <w:rFonts w:ascii="Arial" w:hAnsi="Arial" w:cs="Arial"/>
          <w:sz w:val="22"/>
          <w:szCs w:val="22"/>
        </w:rPr>
      </w:pPr>
    </w:p>
    <w:p w14:paraId="3354913E" w14:textId="77777777" w:rsidR="00D611A7" w:rsidRDefault="00D611A7" w:rsidP="00D611A7">
      <w:pPr>
        <w:keepNext/>
        <w:keepLines/>
        <w:ind w:left="284"/>
        <w:jc w:val="both"/>
        <w:rPr>
          <w:rFonts w:ascii="Arial" w:hAnsi="Arial" w:cs="Arial"/>
          <w:sz w:val="22"/>
          <w:szCs w:val="22"/>
        </w:rPr>
      </w:pPr>
      <w:r w:rsidRPr="00BA397B">
        <w:rPr>
          <w:rFonts w:ascii="Arial" w:hAnsi="Arial" w:cs="Arial"/>
          <w:sz w:val="22"/>
          <w:szCs w:val="22"/>
        </w:rPr>
        <w:t>Chacune des Parties sera déliée de son obligation de confidentialité au cas où :</w:t>
      </w:r>
    </w:p>
    <w:p w14:paraId="4E54C992" w14:textId="77777777" w:rsidR="00D611A7" w:rsidRPr="00BA397B" w:rsidRDefault="00D611A7" w:rsidP="00D611A7">
      <w:pPr>
        <w:keepNext/>
        <w:keepLines/>
        <w:ind w:left="284"/>
        <w:jc w:val="both"/>
        <w:rPr>
          <w:rFonts w:ascii="Arial" w:hAnsi="Arial" w:cs="Arial"/>
          <w:sz w:val="22"/>
          <w:szCs w:val="22"/>
        </w:rPr>
      </w:pPr>
    </w:p>
    <w:p w14:paraId="25C5BBE9" w14:textId="77777777" w:rsidR="00D611A7" w:rsidRDefault="00D611A7" w:rsidP="00D611A7">
      <w:pPr>
        <w:numPr>
          <w:ilvl w:val="0"/>
          <w:numId w:val="5"/>
        </w:numPr>
        <w:tabs>
          <w:tab w:val="left" w:pos="567"/>
        </w:tabs>
        <w:ind w:left="567" w:hanging="284"/>
        <w:jc w:val="both"/>
        <w:rPr>
          <w:rFonts w:ascii="Arial" w:hAnsi="Arial" w:cs="Arial"/>
          <w:sz w:val="22"/>
          <w:szCs w:val="22"/>
        </w:rPr>
      </w:pPr>
      <w:r w:rsidRPr="00BA397B">
        <w:rPr>
          <w:rFonts w:ascii="Arial" w:hAnsi="Arial" w:cs="Arial"/>
          <w:sz w:val="22"/>
          <w:szCs w:val="22"/>
        </w:rPr>
        <w:t>La divulgation des informations confidentielles serait exigée par la loi, les règlements, une décision judiciaire ou si cette divulgation était nécessaire pour mettre en œuvre ou prouver l’existence de droits en vertu du contrat ;</w:t>
      </w:r>
    </w:p>
    <w:p w14:paraId="2DC69344" w14:textId="77777777" w:rsidR="00D611A7" w:rsidRPr="00BA397B" w:rsidRDefault="00D611A7" w:rsidP="00D611A7">
      <w:pPr>
        <w:tabs>
          <w:tab w:val="left" w:pos="567"/>
        </w:tabs>
        <w:ind w:left="283"/>
        <w:jc w:val="both"/>
        <w:rPr>
          <w:rFonts w:ascii="Arial" w:hAnsi="Arial" w:cs="Arial"/>
          <w:sz w:val="22"/>
          <w:szCs w:val="22"/>
        </w:rPr>
      </w:pPr>
    </w:p>
    <w:p w14:paraId="360C6554" w14:textId="77777777" w:rsidR="00D611A7" w:rsidRDefault="00D611A7" w:rsidP="00D611A7">
      <w:pPr>
        <w:numPr>
          <w:ilvl w:val="0"/>
          <w:numId w:val="5"/>
        </w:numPr>
        <w:tabs>
          <w:tab w:val="left" w:pos="567"/>
        </w:tabs>
        <w:ind w:left="567" w:hanging="284"/>
        <w:jc w:val="both"/>
        <w:rPr>
          <w:rFonts w:ascii="Arial" w:hAnsi="Arial" w:cs="Arial"/>
          <w:sz w:val="22"/>
          <w:szCs w:val="22"/>
        </w:rPr>
      </w:pPr>
      <w:r w:rsidRPr="00BA397B">
        <w:rPr>
          <w:rFonts w:ascii="Arial" w:hAnsi="Arial" w:cs="Arial"/>
          <w:sz w:val="22"/>
          <w:szCs w:val="22"/>
        </w:rPr>
        <w:t>Les informations confidentielles ont fait l’objet d’une mise à disposition au public assurée directement par l’autre Partie et sans restriction ;</w:t>
      </w:r>
    </w:p>
    <w:p w14:paraId="14982840" w14:textId="77777777" w:rsidR="00D611A7" w:rsidRPr="00BA397B" w:rsidRDefault="00D611A7" w:rsidP="00D611A7">
      <w:pPr>
        <w:tabs>
          <w:tab w:val="left" w:pos="567"/>
        </w:tabs>
        <w:jc w:val="both"/>
        <w:rPr>
          <w:rFonts w:ascii="Arial" w:hAnsi="Arial" w:cs="Arial"/>
          <w:sz w:val="22"/>
          <w:szCs w:val="22"/>
        </w:rPr>
      </w:pPr>
    </w:p>
    <w:p w14:paraId="2C4CE5D5" w14:textId="77777777" w:rsidR="00D611A7" w:rsidRPr="00BA397B" w:rsidRDefault="00D611A7" w:rsidP="00D611A7">
      <w:pPr>
        <w:numPr>
          <w:ilvl w:val="0"/>
          <w:numId w:val="5"/>
        </w:numPr>
        <w:tabs>
          <w:tab w:val="left" w:pos="567"/>
        </w:tabs>
        <w:ind w:left="567" w:hanging="284"/>
        <w:jc w:val="both"/>
        <w:rPr>
          <w:rFonts w:ascii="Arial" w:hAnsi="Arial" w:cs="Arial"/>
          <w:sz w:val="22"/>
          <w:szCs w:val="22"/>
        </w:rPr>
      </w:pPr>
      <w:r w:rsidRPr="00BA397B">
        <w:rPr>
          <w:rFonts w:ascii="Arial" w:hAnsi="Arial" w:cs="Arial"/>
          <w:sz w:val="22"/>
          <w:szCs w:val="22"/>
        </w:rPr>
        <w:t>Les informations confidentielles sont déjà connues du public, ou sont tombées dans le domaine public en dehors de toute intervention de l’autre Partie ;</w:t>
      </w:r>
    </w:p>
    <w:p w14:paraId="1D19FA44" w14:textId="77777777" w:rsidR="00D611A7" w:rsidRPr="00BA397B" w:rsidRDefault="00D611A7" w:rsidP="00D611A7">
      <w:pPr>
        <w:ind w:left="567"/>
        <w:jc w:val="both"/>
        <w:rPr>
          <w:rFonts w:ascii="Arial" w:hAnsi="Arial" w:cs="Arial"/>
          <w:sz w:val="22"/>
          <w:szCs w:val="22"/>
        </w:rPr>
      </w:pPr>
    </w:p>
    <w:p w14:paraId="08A2CD09" w14:textId="77777777" w:rsidR="00D611A7" w:rsidRDefault="00D611A7" w:rsidP="00D611A7">
      <w:pPr>
        <w:keepNext/>
        <w:keepLines/>
        <w:ind w:left="284"/>
        <w:jc w:val="both"/>
        <w:rPr>
          <w:rFonts w:ascii="Arial" w:hAnsi="Arial" w:cs="Arial"/>
          <w:sz w:val="22"/>
          <w:szCs w:val="22"/>
        </w:rPr>
      </w:pPr>
      <w:r w:rsidRPr="00BA397B">
        <w:rPr>
          <w:rFonts w:ascii="Arial" w:hAnsi="Arial" w:cs="Arial"/>
          <w:sz w:val="22"/>
          <w:szCs w:val="22"/>
        </w:rPr>
        <w:t xml:space="preserve">Chacune des parties s’engage à respecter son obligation de confidentialité dès la signature du présent </w:t>
      </w:r>
      <w:r>
        <w:rPr>
          <w:rFonts w:ascii="Arial" w:hAnsi="Arial" w:cs="Arial"/>
          <w:sz w:val="22"/>
          <w:szCs w:val="22"/>
        </w:rPr>
        <w:t>accord-cadre</w:t>
      </w:r>
      <w:r w:rsidRPr="00BA397B">
        <w:rPr>
          <w:rFonts w:ascii="Arial" w:hAnsi="Arial" w:cs="Arial"/>
          <w:sz w:val="22"/>
          <w:szCs w:val="22"/>
        </w:rPr>
        <w:t xml:space="preserve"> et pendant toute sa durée ainsi que pendant une période de 5 ans à compter de la fin du présent </w:t>
      </w:r>
      <w:r>
        <w:rPr>
          <w:rFonts w:ascii="Arial" w:hAnsi="Arial" w:cs="Arial"/>
          <w:sz w:val="22"/>
          <w:szCs w:val="22"/>
        </w:rPr>
        <w:t>accord-cadre</w:t>
      </w:r>
      <w:r w:rsidRPr="00BA397B">
        <w:rPr>
          <w:rFonts w:ascii="Arial" w:hAnsi="Arial" w:cs="Arial"/>
          <w:sz w:val="22"/>
          <w:szCs w:val="22"/>
        </w:rPr>
        <w:t xml:space="preserve"> et pour quelque cause que ce soit.</w:t>
      </w:r>
    </w:p>
    <w:p w14:paraId="68A08CF0" w14:textId="77777777" w:rsidR="00D611A7" w:rsidRPr="00BA397B" w:rsidRDefault="00D611A7" w:rsidP="00D611A7">
      <w:pPr>
        <w:keepNext/>
        <w:keepLines/>
        <w:ind w:left="284"/>
        <w:jc w:val="both"/>
        <w:rPr>
          <w:rFonts w:ascii="Arial" w:hAnsi="Arial" w:cs="Arial"/>
          <w:sz w:val="22"/>
          <w:szCs w:val="22"/>
        </w:rPr>
      </w:pPr>
    </w:p>
    <w:p w14:paraId="724BB5A4" w14:textId="77777777" w:rsidR="00D611A7" w:rsidRPr="00BA397B" w:rsidRDefault="00D611A7" w:rsidP="00D611A7">
      <w:pPr>
        <w:keepNext/>
        <w:suppressAutoHyphens/>
        <w:ind w:left="284"/>
        <w:jc w:val="both"/>
        <w:rPr>
          <w:rFonts w:ascii="Arial" w:hAnsi="Arial" w:cs="Arial"/>
          <w:sz w:val="22"/>
          <w:szCs w:val="22"/>
        </w:rPr>
      </w:pPr>
      <w:r w:rsidRPr="00BA397B">
        <w:rPr>
          <w:rFonts w:ascii="Arial" w:hAnsi="Arial" w:cs="Arial"/>
          <w:sz w:val="22"/>
          <w:szCs w:val="22"/>
        </w:rPr>
        <w:t>En cas de non-respect des dispositions précitées, la responsabilité des personnes physiques ou morales responsables peut être engagée. Par ailleurs, le Pouvoir adjudicateur se réserve le droit de demander des indemnités et de prononcer la résiliation de l’accord-cadre en cas de violation du secret professionnel ou de non-respect des dispositions précitées par le Titulaire, un cotraitant, un sous-traitant ou un salarié relevant de leur responsabilité.</w:t>
      </w:r>
    </w:p>
    <w:p w14:paraId="5D844857" w14:textId="77777777" w:rsidR="00D611A7" w:rsidRPr="00BA397B" w:rsidRDefault="00D611A7" w:rsidP="00D611A7">
      <w:pPr>
        <w:keepNext/>
        <w:suppressAutoHyphens/>
        <w:jc w:val="both"/>
        <w:rPr>
          <w:rFonts w:ascii="Arial" w:hAnsi="Arial" w:cs="Arial"/>
          <w:sz w:val="22"/>
          <w:szCs w:val="22"/>
        </w:rPr>
      </w:pPr>
    </w:p>
    <w:p w14:paraId="36D823DF" w14:textId="77777777" w:rsidR="00D611A7" w:rsidRPr="00793088" w:rsidRDefault="00D611A7" w:rsidP="00D611A7">
      <w:pPr>
        <w:keepNext/>
        <w:suppressAutoHyphens/>
        <w:ind w:left="567"/>
        <w:jc w:val="both"/>
        <w:rPr>
          <w:rFonts w:ascii="Arial" w:hAnsi="Arial" w:cs="Arial"/>
          <w:b/>
          <w:sz w:val="22"/>
          <w:szCs w:val="22"/>
        </w:rPr>
      </w:pPr>
    </w:p>
    <w:p w14:paraId="1CE4FBEE" w14:textId="77777777" w:rsidR="00D611A7" w:rsidRPr="00793088" w:rsidRDefault="00D611A7" w:rsidP="00D611A7">
      <w:pPr>
        <w:pStyle w:val="Titre2"/>
        <w:keepLines/>
        <w:numPr>
          <w:ilvl w:val="2"/>
          <w:numId w:val="4"/>
        </w:numPr>
        <w:tabs>
          <w:tab w:val="clear" w:pos="1440"/>
          <w:tab w:val="num" w:pos="993"/>
        </w:tabs>
        <w:suppressAutoHyphens/>
        <w:spacing w:before="0"/>
        <w:ind w:left="851"/>
        <w:jc w:val="both"/>
        <w:rPr>
          <w:rFonts w:ascii="Arial" w:hAnsi="Arial" w:cs="Arial"/>
        </w:rPr>
      </w:pPr>
      <w:bookmarkStart w:id="73" w:name="_Toc207109948"/>
      <w:r w:rsidRPr="00793088">
        <w:rPr>
          <w:rFonts w:ascii="Arial" w:hAnsi="Arial" w:cs="Arial"/>
        </w:rPr>
        <w:t>Responsabilité des parties à la convention</w:t>
      </w:r>
      <w:bookmarkEnd w:id="73"/>
    </w:p>
    <w:p w14:paraId="17A18BBE" w14:textId="77777777" w:rsidR="00D611A7" w:rsidRPr="00EC4660" w:rsidRDefault="00D611A7" w:rsidP="00D611A7">
      <w:pPr>
        <w:keepNext/>
        <w:suppressAutoHyphens/>
        <w:ind w:left="993"/>
        <w:jc w:val="both"/>
        <w:rPr>
          <w:rFonts w:ascii="Arial" w:hAnsi="Arial" w:cs="Arial"/>
          <w:sz w:val="22"/>
          <w:szCs w:val="22"/>
        </w:rPr>
      </w:pPr>
    </w:p>
    <w:p w14:paraId="2B7AA6EE" w14:textId="77777777" w:rsidR="00D611A7" w:rsidRDefault="00D611A7" w:rsidP="00D611A7">
      <w:pPr>
        <w:keepNext/>
        <w:suppressAutoHyphens/>
        <w:ind w:left="284"/>
        <w:jc w:val="both"/>
        <w:rPr>
          <w:rFonts w:ascii="Arial" w:hAnsi="Arial" w:cs="Arial"/>
          <w:sz w:val="22"/>
          <w:szCs w:val="22"/>
        </w:rPr>
      </w:pPr>
      <w:r w:rsidRPr="00EC4660">
        <w:rPr>
          <w:rFonts w:ascii="Arial" w:hAnsi="Arial" w:cs="Arial"/>
          <w:sz w:val="22"/>
          <w:szCs w:val="22"/>
        </w:rPr>
        <w:t xml:space="preserve">Les parties au présent marché s’engagent à respecter, en ce qui les concerne, les dispositions du Règlement (UE) 2016-679 du Parlement européen et du Conseil du 27 avril 2016 relatif à la protection des personnes physiques à l'égard du traitement des données à caractère personnel et à la libre circulation de ces données et celles de la loi n°78-17 du 6 janvier 1978 modifiée </w:t>
      </w:r>
      <w:r w:rsidRPr="00EC4660">
        <w:rPr>
          <w:rFonts w:ascii="Arial" w:hAnsi="Arial" w:cs="Arial"/>
          <w:sz w:val="22"/>
          <w:szCs w:val="22"/>
        </w:rPr>
        <w:lastRenderedPageBreak/>
        <w:t xml:space="preserve">relative à l’informatique, aux fichiers et aux libertés, ci-après désigné sous le terme Règlement général européen sur la protection des données (RGPD). </w:t>
      </w:r>
    </w:p>
    <w:p w14:paraId="1B62C710" w14:textId="77777777" w:rsidR="00D611A7" w:rsidRPr="00EC4660" w:rsidRDefault="00D611A7" w:rsidP="00D611A7">
      <w:pPr>
        <w:keepNext/>
        <w:suppressAutoHyphens/>
        <w:ind w:left="284"/>
        <w:jc w:val="both"/>
        <w:rPr>
          <w:rFonts w:ascii="Arial" w:hAnsi="Arial" w:cs="Arial"/>
          <w:sz w:val="22"/>
          <w:szCs w:val="22"/>
        </w:rPr>
      </w:pPr>
    </w:p>
    <w:p w14:paraId="377B790B" w14:textId="77777777" w:rsidR="00D611A7" w:rsidRDefault="00D611A7" w:rsidP="00D611A7">
      <w:pPr>
        <w:keepNext/>
        <w:suppressAutoHyphens/>
        <w:ind w:left="284"/>
        <w:jc w:val="both"/>
        <w:rPr>
          <w:rFonts w:ascii="Arial" w:hAnsi="Arial" w:cs="Arial"/>
          <w:sz w:val="22"/>
          <w:szCs w:val="22"/>
        </w:rPr>
      </w:pPr>
      <w:r w:rsidRPr="00EC4660">
        <w:rPr>
          <w:rFonts w:ascii="Arial" w:hAnsi="Arial" w:cs="Arial"/>
          <w:sz w:val="22"/>
          <w:szCs w:val="22"/>
        </w:rPr>
        <w:t>Dans le cadre de la présente convention, le Titulaire est considéré soit comme sous-traitant soit comme cotraitant au sens de la règlementation dite « informatique et libertés » et du RGPD :</w:t>
      </w:r>
    </w:p>
    <w:p w14:paraId="16DF78BC" w14:textId="77777777" w:rsidR="00D611A7" w:rsidRPr="00EC4660" w:rsidRDefault="00D611A7" w:rsidP="00D611A7">
      <w:pPr>
        <w:keepNext/>
        <w:suppressAutoHyphens/>
        <w:ind w:left="567"/>
        <w:jc w:val="both"/>
        <w:rPr>
          <w:rFonts w:ascii="Arial" w:hAnsi="Arial" w:cs="Arial"/>
          <w:sz w:val="22"/>
          <w:szCs w:val="22"/>
        </w:rPr>
      </w:pPr>
    </w:p>
    <w:p w14:paraId="162780B1" w14:textId="77777777" w:rsidR="00D611A7" w:rsidRDefault="00D611A7" w:rsidP="008E3E37">
      <w:pPr>
        <w:keepNext/>
        <w:numPr>
          <w:ilvl w:val="0"/>
          <w:numId w:val="9"/>
        </w:numPr>
        <w:suppressAutoHyphens/>
        <w:ind w:left="709"/>
        <w:jc w:val="both"/>
        <w:rPr>
          <w:rFonts w:ascii="Arial" w:hAnsi="Arial" w:cs="Arial"/>
          <w:sz w:val="22"/>
          <w:szCs w:val="22"/>
        </w:rPr>
      </w:pPr>
      <w:r w:rsidRPr="00EC4660">
        <w:rPr>
          <w:rFonts w:ascii="Arial" w:hAnsi="Arial" w:cs="Arial"/>
          <w:sz w:val="22"/>
          <w:szCs w:val="22"/>
        </w:rPr>
        <w:t xml:space="preserve">Est qualifiée de « </w:t>
      </w:r>
      <w:r w:rsidRPr="00EC4660">
        <w:rPr>
          <w:rFonts w:ascii="Arial" w:hAnsi="Arial" w:cs="Arial"/>
          <w:i/>
          <w:sz w:val="22"/>
          <w:szCs w:val="22"/>
        </w:rPr>
        <w:t>sous-traitant</w:t>
      </w:r>
      <w:r w:rsidRPr="00EC4660">
        <w:rPr>
          <w:rFonts w:ascii="Arial" w:hAnsi="Arial" w:cs="Arial"/>
          <w:sz w:val="22"/>
          <w:szCs w:val="22"/>
        </w:rPr>
        <w:t xml:space="preserve"> », au sens de l’article 4 du RGPD, « </w:t>
      </w:r>
      <w:r w:rsidRPr="00EC4660">
        <w:rPr>
          <w:rFonts w:ascii="Arial" w:hAnsi="Arial" w:cs="Arial"/>
          <w:i/>
          <w:sz w:val="22"/>
          <w:szCs w:val="22"/>
        </w:rPr>
        <w:t>la personne physique ou morale, l'autorité publique, le service ou un autre organisme qui traite des données à caractère personnel pour le compte du responsable du traitement</w:t>
      </w:r>
      <w:r w:rsidRPr="00EC4660">
        <w:rPr>
          <w:rFonts w:ascii="Arial" w:hAnsi="Arial" w:cs="Arial"/>
          <w:sz w:val="22"/>
          <w:szCs w:val="22"/>
        </w:rPr>
        <w:t xml:space="preserve"> ». </w:t>
      </w:r>
    </w:p>
    <w:p w14:paraId="0480C937" w14:textId="77777777" w:rsidR="00D611A7" w:rsidRPr="00EC4660" w:rsidRDefault="00D611A7" w:rsidP="00D611A7">
      <w:pPr>
        <w:keepNext/>
        <w:suppressAutoHyphens/>
        <w:ind w:left="1211"/>
        <w:jc w:val="both"/>
        <w:rPr>
          <w:rFonts w:ascii="Arial" w:hAnsi="Arial" w:cs="Arial"/>
          <w:sz w:val="22"/>
          <w:szCs w:val="22"/>
        </w:rPr>
      </w:pPr>
    </w:p>
    <w:p w14:paraId="5BB3FE53" w14:textId="77777777" w:rsidR="00D611A7" w:rsidRPr="00EC4660" w:rsidRDefault="00D611A7" w:rsidP="008E3E37">
      <w:pPr>
        <w:keepNext/>
        <w:numPr>
          <w:ilvl w:val="0"/>
          <w:numId w:val="9"/>
        </w:numPr>
        <w:suppressAutoHyphens/>
        <w:ind w:left="709"/>
        <w:jc w:val="both"/>
        <w:rPr>
          <w:rFonts w:ascii="Arial" w:hAnsi="Arial" w:cs="Arial"/>
          <w:sz w:val="22"/>
          <w:szCs w:val="22"/>
        </w:rPr>
      </w:pPr>
      <w:r w:rsidRPr="00EC4660">
        <w:rPr>
          <w:rFonts w:ascii="Arial" w:hAnsi="Arial" w:cs="Arial"/>
          <w:sz w:val="22"/>
          <w:szCs w:val="22"/>
        </w:rPr>
        <w:t xml:space="preserve">Dans le cadre de la protection des données, le terme de cotraitance s’applique si deux acteurs ont une responsabilité propre dans un traitement prédéfini, que cette responsabilité soit sur tout ou partie du traitement. L’article 26 du RGPD prévoit que : </w:t>
      </w:r>
      <w:r w:rsidRPr="00EC4660">
        <w:rPr>
          <w:rFonts w:ascii="Arial" w:hAnsi="Arial" w:cs="Arial"/>
          <w:i/>
          <w:iCs/>
          <w:sz w:val="22"/>
          <w:szCs w:val="22"/>
        </w:rPr>
        <w:t>« Lorsque deux responsables du traitement ou plus déterminent conjointement les finalités et les moyens du traitement, ils sont les responsables conjoints du traitement. Les responsables conjoints du traitement définissent de manière transparente leurs obligations respectives aux fins d'assurer le respect des exigences du présent règlement, notamment en ce qui concerne l'exercice des droits de la personne concernée, et leurs obligations respectives quant à la communication des informations visées aux articles 13 et 14, par voie d'accord entre eux, sauf si, et dans la mesure, où leurs obligations respectives sont définies par le droit de l'Union ou par le droit de l'État membre auquel les responsables du traitement sont soumis. Un point de contact pour les personnes concernées peut être désigné dans l'accord. »</w:t>
      </w:r>
    </w:p>
    <w:p w14:paraId="23308A99" w14:textId="77777777" w:rsidR="00D611A7" w:rsidRPr="00EC4660" w:rsidRDefault="00D611A7" w:rsidP="00D611A7">
      <w:pPr>
        <w:keepNext/>
        <w:suppressAutoHyphens/>
        <w:ind w:left="567"/>
        <w:jc w:val="both"/>
        <w:rPr>
          <w:rFonts w:ascii="Arial" w:hAnsi="Arial" w:cs="Arial"/>
          <w:sz w:val="22"/>
          <w:szCs w:val="22"/>
        </w:rPr>
      </w:pPr>
    </w:p>
    <w:p w14:paraId="1841DE42" w14:textId="77777777" w:rsidR="00D611A7" w:rsidRDefault="00D611A7" w:rsidP="00D611A7">
      <w:pPr>
        <w:keepNext/>
        <w:numPr>
          <w:ilvl w:val="0"/>
          <w:numId w:val="5"/>
        </w:numPr>
        <w:tabs>
          <w:tab w:val="clear" w:pos="1494"/>
        </w:tabs>
        <w:suppressAutoHyphens/>
        <w:ind w:left="709"/>
        <w:jc w:val="both"/>
        <w:rPr>
          <w:rFonts w:ascii="Arial" w:hAnsi="Arial" w:cs="Arial"/>
          <w:sz w:val="22"/>
          <w:szCs w:val="22"/>
        </w:rPr>
      </w:pPr>
      <w:r w:rsidRPr="00EC4660">
        <w:rPr>
          <w:rFonts w:ascii="Arial" w:hAnsi="Arial" w:cs="Arial"/>
          <w:sz w:val="22"/>
          <w:szCs w:val="22"/>
        </w:rPr>
        <w:t>En cas de sous-traitance, le Pouvoir adjudicateur est responsable des traitements de données nécessaires à la mise en œuvre des présentes et le sous-traitant traite les données personnelles pour son compte, suivant ses instructions et sous son autorité.</w:t>
      </w:r>
    </w:p>
    <w:p w14:paraId="31F8592D" w14:textId="77777777" w:rsidR="00D611A7" w:rsidRPr="00EC4660" w:rsidRDefault="00D611A7" w:rsidP="00D611A7">
      <w:pPr>
        <w:keepNext/>
        <w:suppressAutoHyphens/>
        <w:ind w:left="1494"/>
        <w:jc w:val="both"/>
        <w:rPr>
          <w:rFonts w:ascii="Arial" w:hAnsi="Arial" w:cs="Arial"/>
          <w:sz w:val="22"/>
          <w:szCs w:val="22"/>
        </w:rPr>
      </w:pPr>
    </w:p>
    <w:p w14:paraId="1F81ECF7" w14:textId="77777777" w:rsidR="00D611A7" w:rsidRPr="00EC4660" w:rsidRDefault="00D611A7" w:rsidP="00D611A7">
      <w:pPr>
        <w:keepNext/>
        <w:numPr>
          <w:ilvl w:val="0"/>
          <w:numId w:val="5"/>
        </w:numPr>
        <w:tabs>
          <w:tab w:val="clear" w:pos="1494"/>
        </w:tabs>
        <w:suppressAutoHyphens/>
        <w:ind w:left="709"/>
        <w:jc w:val="both"/>
        <w:rPr>
          <w:rFonts w:ascii="Arial" w:hAnsi="Arial" w:cs="Arial"/>
          <w:sz w:val="22"/>
          <w:szCs w:val="22"/>
        </w:rPr>
      </w:pPr>
      <w:r w:rsidRPr="00EC4660">
        <w:rPr>
          <w:rFonts w:ascii="Arial" w:hAnsi="Arial" w:cs="Arial"/>
          <w:sz w:val="22"/>
          <w:szCs w:val="22"/>
        </w:rPr>
        <w:t xml:space="preserve">En cas de cotraitance, le Pouvoir adjudicateur et le Titulaire déterminent conjointent les finalités et les moyens de traitement des données personnelles collectées dans le cadre du présent marché. Ils ont une qualité de responsables conjoints de ce traitement au sens de l’article 26. Une convention signée entre eux, annexée aux présentes, a pour objet de définir les conditions dans lesquelles elles effectueront le traitement, ceci incluant les finalités du traitement, les moyens du traitement, le type de données à caractère personnel traitées, les catégories de personnes concernées et la durée du traitement. Il n’existe pas d’obligations spéciales relatives aux cotraitants. En effet, ils doivent chacun répondre aux obligations générales posées par la réglementation. </w:t>
      </w:r>
    </w:p>
    <w:p w14:paraId="566C7C7F" w14:textId="77777777" w:rsidR="00D611A7" w:rsidRPr="00EC4660" w:rsidRDefault="00D611A7" w:rsidP="00D611A7">
      <w:pPr>
        <w:keepNext/>
        <w:suppressAutoHyphens/>
        <w:ind w:left="567"/>
        <w:jc w:val="both"/>
        <w:rPr>
          <w:rFonts w:ascii="Arial" w:hAnsi="Arial" w:cs="Arial"/>
          <w:sz w:val="22"/>
          <w:szCs w:val="22"/>
        </w:rPr>
      </w:pPr>
    </w:p>
    <w:p w14:paraId="1AF0F9E4" w14:textId="77777777" w:rsidR="00D611A7" w:rsidRPr="00EC4660" w:rsidRDefault="00D611A7" w:rsidP="00D611A7">
      <w:pPr>
        <w:keepNext/>
        <w:suppressAutoHyphens/>
        <w:ind w:left="567"/>
        <w:jc w:val="both"/>
        <w:rPr>
          <w:rFonts w:ascii="Arial" w:hAnsi="Arial" w:cs="Arial"/>
          <w:sz w:val="22"/>
          <w:szCs w:val="22"/>
        </w:rPr>
      </w:pPr>
      <w:r w:rsidRPr="00EC4660">
        <w:rPr>
          <w:rFonts w:ascii="Arial" w:hAnsi="Arial" w:cs="Arial"/>
          <w:sz w:val="22"/>
          <w:szCs w:val="22"/>
        </w:rPr>
        <w:t>Chacune des parties s’engage à communiquer les coordonnées de contact de son délégué à la protection des données (DPO) si elle est tenue d’en désigner un selon les termes de l’article 37 du RGPD et à tenir à jour la documentation nécessaire à la preuve de la conformité du traitement (registre des traitements, documentation nécessaire à la preuve de la conformité).</w:t>
      </w:r>
    </w:p>
    <w:p w14:paraId="29AF6CEE" w14:textId="77777777" w:rsidR="00D611A7" w:rsidRPr="00EC4660" w:rsidRDefault="00D611A7" w:rsidP="00D611A7">
      <w:pPr>
        <w:keepNext/>
        <w:suppressAutoHyphens/>
        <w:ind w:left="567"/>
        <w:jc w:val="both"/>
        <w:rPr>
          <w:rFonts w:ascii="Arial" w:hAnsi="Arial" w:cs="Arial"/>
          <w:sz w:val="22"/>
          <w:szCs w:val="22"/>
        </w:rPr>
      </w:pPr>
    </w:p>
    <w:tbl>
      <w:tblPr>
        <w:tblW w:w="8902" w:type="dxa"/>
        <w:tblInd w:w="562"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E7E6E6" w:themeFill="background2"/>
        <w:tblLayout w:type="fixed"/>
        <w:tblLook w:val="04A0" w:firstRow="1" w:lastRow="0" w:firstColumn="1" w:lastColumn="0" w:noHBand="0" w:noVBand="1"/>
      </w:tblPr>
      <w:tblGrid>
        <w:gridCol w:w="8902"/>
      </w:tblGrid>
      <w:sdt>
        <w:sdtPr>
          <w:rPr>
            <w:rFonts w:ascii="Arial" w:hAnsi="Arial" w:cs="Arial"/>
          </w:rPr>
          <w:id w:val="2056501247"/>
          <w:placeholder>
            <w:docPart w:val="DefaultPlaceholder_-1854013440"/>
          </w:placeholder>
        </w:sdtPr>
        <w:sdtContent>
          <w:tr w:rsidR="00D611A7" w:rsidRPr="00EC4660" w14:paraId="2423A699" w14:textId="77777777" w:rsidTr="00BB5C4E">
            <w:tc>
              <w:tcPr>
                <w:tcW w:w="8902" w:type="dxa"/>
                <w:tcBorders>
                  <w:top w:val="single" w:sz="4" w:space="0" w:color="FF0000"/>
                  <w:left w:val="single" w:sz="4" w:space="0" w:color="FF0000"/>
                  <w:bottom w:val="single" w:sz="4" w:space="0" w:color="FF0000"/>
                  <w:right w:val="single" w:sz="4" w:space="0" w:color="FF0000"/>
                </w:tcBorders>
                <w:shd w:val="clear" w:color="auto" w:fill="E7E6E6" w:themeFill="background2"/>
              </w:tcPr>
              <w:p w14:paraId="49F2BCC7" w14:textId="47D4799B" w:rsidR="00D611A7" w:rsidRPr="00EC4660" w:rsidRDefault="00D611A7" w:rsidP="00BB5C4E">
                <w:pPr>
                  <w:suppressAutoHyphens/>
                  <w:ind w:left="567"/>
                  <w:jc w:val="both"/>
                  <w:rPr>
                    <w:rFonts w:ascii="Arial" w:hAnsi="Arial" w:cs="Arial"/>
                  </w:rPr>
                </w:pPr>
              </w:p>
              <w:p w14:paraId="004101BA" w14:textId="77777777" w:rsidR="00D611A7" w:rsidRPr="00EC4660" w:rsidRDefault="00D611A7" w:rsidP="00BB5C4E">
                <w:pPr>
                  <w:keepNext/>
                  <w:suppressAutoHyphens/>
                  <w:ind w:left="567"/>
                  <w:jc w:val="both"/>
                  <w:rPr>
                    <w:rFonts w:ascii="Arial" w:hAnsi="Arial" w:cs="Arial"/>
                  </w:rPr>
                </w:pPr>
                <w:r w:rsidRPr="00EC4660">
                  <w:rPr>
                    <w:rFonts w:ascii="Arial" w:hAnsi="Arial" w:cs="Arial"/>
                  </w:rPr>
                  <w:t>Je, soussigné le Titulaire, reconnait être engagé en tant que :</w:t>
                </w:r>
              </w:p>
              <w:p w14:paraId="58EBF178" w14:textId="77777777" w:rsidR="00D611A7" w:rsidRPr="00EC4660" w:rsidRDefault="00AD0935" w:rsidP="00BB5C4E">
                <w:pPr>
                  <w:suppressAutoHyphens/>
                  <w:ind w:left="567"/>
                  <w:jc w:val="both"/>
                  <w:rPr>
                    <w:rFonts w:ascii="Arial" w:hAnsi="Arial" w:cs="Arial"/>
                  </w:rPr>
                </w:pPr>
                <w:sdt>
                  <w:sdtPr>
                    <w:rPr>
                      <w:rFonts w:ascii="Arial" w:hAnsi="Arial" w:cs="Arial"/>
                    </w:rPr>
                    <w:id w:val="-1372446817"/>
                    <w14:checkbox>
                      <w14:checked w14:val="0"/>
                      <w14:checkedState w14:val="2612" w14:font="MS Gothic"/>
                      <w14:uncheckedState w14:val="2610" w14:font="MS Gothic"/>
                    </w14:checkbox>
                  </w:sdtPr>
                  <w:sdtContent>
                    <w:r w:rsidR="00D611A7" w:rsidRPr="00EC4660">
                      <w:rPr>
                        <w:rFonts w:ascii="Segoe UI Symbol" w:hAnsi="Segoe UI Symbol" w:cs="Segoe UI Symbol"/>
                      </w:rPr>
                      <w:t>☐</w:t>
                    </w:r>
                  </w:sdtContent>
                </w:sdt>
                <w:r w:rsidR="00D611A7" w:rsidRPr="00EC4660">
                  <w:rPr>
                    <w:rFonts w:ascii="Arial" w:hAnsi="Arial" w:cs="Arial"/>
                  </w:rPr>
                  <w:t xml:space="preserve"> Sous-traitant,</w:t>
                </w:r>
              </w:p>
              <w:p w14:paraId="6E9B6B93" w14:textId="77777777" w:rsidR="00D611A7" w:rsidRPr="00EC4660" w:rsidRDefault="00AD0935" w:rsidP="00BB5C4E">
                <w:pPr>
                  <w:suppressAutoHyphens/>
                  <w:ind w:left="567"/>
                  <w:jc w:val="both"/>
                  <w:rPr>
                    <w:rFonts w:ascii="Arial" w:hAnsi="Arial" w:cs="Arial"/>
                  </w:rPr>
                </w:pPr>
                <w:sdt>
                  <w:sdtPr>
                    <w:rPr>
                      <w:rFonts w:ascii="Arial" w:hAnsi="Arial" w:cs="Arial"/>
                    </w:rPr>
                    <w:id w:val="1808197131"/>
                    <w14:checkbox>
                      <w14:checked w14:val="0"/>
                      <w14:checkedState w14:val="2612" w14:font="MS Gothic"/>
                      <w14:uncheckedState w14:val="2610" w14:font="MS Gothic"/>
                    </w14:checkbox>
                  </w:sdtPr>
                  <w:sdtContent>
                    <w:r w:rsidR="00D611A7" w:rsidRPr="00EC4660">
                      <w:rPr>
                        <w:rFonts w:ascii="Segoe UI Symbol" w:hAnsi="Segoe UI Symbol" w:cs="Segoe UI Symbol"/>
                      </w:rPr>
                      <w:t>☐</w:t>
                    </w:r>
                  </w:sdtContent>
                </w:sdt>
                <w:r w:rsidR="00D611A7" w:rsidRPr="00EC4660">
                  <w:rPr>
                    <w:rFonts w:ascii="Arial" w:hAnsi="Arial" w:cs="Arial"/>
                  </w:rPr>
                  <w:t xml:space="preserve"> Cotraitant,</w:t>
                </w:r>
              </w:p>
              <w:p w14:paraId="5B7ACC9A" w14:textId="77777777" w:rsidR="00D611A7" w:rsidRPr="00EC4660" w:rsidRDefault="00D611A7" w:rsidP="00BB5C4E">
                <w:pPr>
                  <w:keepNext/>
                  <w:suppressAutoHyphens/>
                  <w:ind w:left="567"/>
                  <w:jc w:val="both"/>
                  <w:rPr>
                    <w:rFonts w:ascii="Arial" w:hAnsi="Arial" w:cs="Arial"/>
                  </w:rPr>
                </w:pPr>
                <w:r w:rsidRPr="00EC4660">
                  <w:rPr>
                    <w:rFonts w:ascii="Arial" w:hAnsi="Arial" w:cs="Arial"/>
                  </w:rPr>
                  <w:lastRenderedPageBreak/>
                  <w:t>Du Pouvoir adjudicateur au titre du présent marché, au sens du RGPD.</w:t>
                </w:r>
              </w:p>
              <w:p w14:paraId="110826DC" w14:textId="77777777" w:rsidR="00D611A7" w:rsidRPr="00EC4660" w:rsidRDefault="00D611A7" w:rsidP="00BB5C4E">
                <w:pPr>
                  <w:keepNext/>
                  <w:suppressAutoHyphens/>
                  <w:ind w:left="567"/>
                  <w:jc w:val="both"/>
                  <w:rPr>
                    <w:rFonts w:ascii="Arial" w:hAnsi="Arial" w:cs="Arial"/>
                  </w:rPr>
                </w:pPr>
              </w:p>
              <w:p w14:paraId="00C78384" w14:textId="77777777" w:rsidR="00D611A7" w:rsidRPr="00EC4660" w:rsidRDefault="00D611A7" w:rsidP="00BB5C4E">
                <w:pPr>
                  <w:keepNext/>
                  <w:suppressAutoHyphens/>
                  <w:ind w:left="567"/>
                  <w:jc w:val="both"/>
                  <w:rPr>
                    <w:rFonts w:ascii="Arial" w:hAnsi="Arial" w:cs="Arial"/>
                  </w:rPr>
                </w:pPr>
                <w:r w:rsidRPr="00EC4660">
                  <w:rPr>
                    <w:rFonts w:ascii="Arial" w:hAnsi="Arial" w:cs="Arial"/>
                  </w:rPr>
                  <w:t>À cet égard, je désigne la personne physique ou morale suivante comme délégué à la protection des données (DPO) :</w:t>
                </w:r>
              </w:p>
              <w:p w14:paraId="010D1E46" w14:textId="77777777" w:rsidR="00D611A7" w:rsidRPr="00EC4660" w:rsidRDefault="00D611A7" w:rsidP="00BB5C4E">
                <w:pPr>
                  <w:keepNext/>
                  <w:suppressAutoHyphens/>
                  <w:ind w:left="567"/>
                  <w:jc w:val="both"/>
                  <w:rPr>
                    <w:rFonts w:ascii="Arial" w:hAnsi="Arial" w:cs="Arial"/>
                  </w:rPr>
                </w:pPr>
                <w:r w:rsidRPr="00EC4660">
                  <w:rPr>
                    <w:rFonts w:ascii="Arial" w:hAnsi="Arial" w:cs="Arial"/>
                  </w:rPr>
                  <w:t xml:space="preserve">Nom : </w:t>
                </w:r>
                <w:sdt>
                  <w:sdtPr>
                    <w:rPr>
                      <w:rFonts w:ascii="Arial" w:hAnsi="Arial" w:cs="Arial"/>
                    </w:rPr>
                    <w:id w:val="-1543444132"/>
                  </w:sdtPr>
                  <w:sdtContent>
                    <w:sdt>
                      <w:sdtPr>
                        <w:rPr>
                          <w:rFonts w:ascii="Arial" w:hAnsi="Arial" w:cs="Arial"/>
                          <w:sz w:val="22"/>
                          <w:szCs w:val="22"/>
                        </w:rPr>
                        <w:id w:val="-667635860"/>
                        <w:showingPlcHdr/>
                      </w:sdtPr>
                      <w:sdtContent>
                        <w:r w:rsidRPr="007B2299">
                          <w:rPr>
                            <w:rStyle w:val="Textedelespacerserv"/>
                            <w:color w:val="808080" w:themeColor="background1" w:themeShade="80"/>
                          </w:rPr>
                          <w:t>Cliquez ici pour taper du texte.</w:t>
                        </w:r>
                      </w:sdtContent>
                    </w:sdt>
                  </w:sdtContent>
                </w:sdt>
              </w:p>
              <w:p w14:paraId="6F4F0333" w14:textId="77777777" w:rsidR="00D611A7" w:rsidRPr="00EC4660" w:rsidRDefault="00D611A7" w:rsidP="00BB5C4E">
                <w:pPr>
                  <w:keepNext/>
                  <w:suppressAutoHyphens/>
                  <w:ind w:left="567"/>
                  <w:jc w:val="both"/>
                  <w:rPr>
                    <w:rFonts w:ascii="Arial" w:hAnsi="Arial" w:cs="Arial"/>
                  </w:rPr>
                </w:pPr>
                <w:r w:rsidRPr="00EC4660">
                  <w:rPr>
                    <w:rFonts w:ascii="Arial" w:hAnsi="Arial" w:cs="Arial"/>
                  </w:rPr>
                  <w:t xml:space="preserve">Adresse ou siège social : </w:t>
                </w:r>
                <w:sdt>
                  <w:sdtPr>
                    <w:rPr>
                      <w:rFonts w:ascii="Arial" w:hAnsi="Arial" w:cs="Arial"/>
                    </w:rPr>
                    <w:id w:val="-478075017"/>
                    <w:showingPlcHdr/>
                  </w:sdtPr>
                  <w:sdtContent>
                    <w:r w:rsidRPr="00CE55CF">
                      <w:rPr>
                        <w:rStyle w:val="Textedelespacerserv"/>
                        <w:color w:val="808080" w:themeColor="background1" w:themeShade="80"/>
                      </w:rPr>
                      <w:t>Cliquez ici pour taper du texte.</w:t>
                    </w:r>
                  </w:sdtContent>
                </w:sdt>
              </w:p>
              <w:p w14:paraId="453AA177" w14:textId="77777777" w:rsidR="00D611A7" w:rsidRPr="00EC4660" w:rsidRDefault="00D611A7" w:rsidP="00BB5C4E">
                <w:pPr>
                  <w:keepNext/>
                  <w:suppressAutoHyphens/>
                  <w:ind w:left="567"/>
                  <w:jc w:val="both"/>
                  <w:rPr>
                    <w:rFonts w:ascii="Arial" w:hAnsi="Arial" w:cs="Arial"/>
                  </w:rPr>
                </w:pPr>
                <w:r w:rsidRPr="00EC4660">
                  <w:rPr>
                    <w:rFonts w:ascii="Arial" w:hAnsi="Arial" w:cs="Arial"/>
                  </w:rPr>
                  <w:t xml:space="preserve">RCS/SIRET : </w:t>
                </w:r>
                <w:sdt>
                  <w:sdtPr>
                    <w:rPr>
                      <w:rFonts w:ascii="Arial" w:hAnsi="Arial" w:cs="Arial"/>
                    </w:rPr>
                    <w:id w:val="1276600067"/>
                    <w:showingPlcHdr/>
                  </w:sdtPr>
                  <w:sdtContent>
                    <w:r w:rsidRPr="00CE55CF">
                      <w:rPr>
                        <w:rStyle w:val="Textedelespacerserv"/>
                        <w:color w:val="808080" w:themeColor="background1" w:themeShade="80"/>
                      </w:rPr>
                      <w:t>Cliquez ici pour taper du texte.</w:t>
                    </w:r>
                  </w:sdtContent>
                </w:sdt>
              </w:p>
              <w:p w14:paraId="75512CF7" w14:textId="77777777" w:rsidR="00D611A7" w:rsidRPr="00EC4660" w:rsidRDefault="00D611A7" w:rsidP="00BB5C4E">
                <w:pPr>
                  <w:keepNext/>
                  <w:suppressAutoHyphens/>
                  <w:ind w:left="567"/>
                  <w:jc w:val="both"/>
                  <w:rPr>
                    <w:rFonts w:ascii="Arial" w:hAnsi="Arial" w:cs="Arial"/>
                  </w:rPr>
                </w:pPr>
                <w:r w:rsidRPr="00EC4660">
                  <w:rPr>
                    <w:rFonts w:ascii="Arial" w:hAnsi="Arial" w:cs="Arial"/>
                  </w:rPr>
                  <w:t xml:space="preserve">N° d’APE : </w:t>
                </w:r>
                <w:sdt>
                  <w:sdtPr>
                    <w:rPr>
                      <w:rFonts w:ascii="Arial" w:hAnsi="Arial" w:cs="Arial"/>
                    </w:rPr>
                    <w:id w:val="1537540092"/>
                    <w:showingPlcHdr/>
                  </w:sdtPr>
                  <w:sdtContent>
                    <w:r w:rsidRPr="00CE55CF">
                      <w:rPr>
                        <w:rStyle w:val="Textedelespacerserv"/>
                        <w:color w:val="808080" w:themeColor="background1" w:themeShade="80"/>
                      </w:rPr>
                      <w:t>Cliquez ici pour taper du texte.</w:t>
                    </w:r>
                  </w:sdtContent>
                </w:sdt>
              </w:p>
              <w:p w14:paraId="4636FEA9" w14:textId="77777777" w:rsidR="00D611A7" w:rsidRPr="00EC4660" w:rsidRDefault="00D611A7" w:rsidP="00BB5C4E">
                <w:pPr>
                  <w:keepNext/>
                  <w:suppressAutoHyphens/>
                  <w:ind w:left="567"/>
                  <w:jc w:val="both"/>
                  <w:rPr>
                    <w:rFonts w:ascii="Arial" w:hAnsi="Arial" w:cs="Arial"/>
                  </w:rPr>
                </w:pPr>
                <w:r w:rsidRPr="00EC4660">
                  <w:rPr>
                    <w:rFonts w:ascii="Arial" w:hAnsi="Arial" w:cs="Arial"/>
                  </w:rPr>
                  <w:t xml:space="preserve">Dans le cas d’une personne morale, nom du représentant habilité : </w:t>
                </w:r>
                <w:sdt>
                  <w:sdtPr>
                    <w:rPr>
                      <w:rFonts w:ascii="Arial" w:hAnsi="Arial" w:cs="Arial"/>
                    </w:rPr>
                    <w:id w:val="-835295224"/>
                    <w:showingPlcHdr/>
                  </w:sdtPr>
                  <w:sdtContent>
                    <w:r w:rsidRPr="00CE55CF">
                      <w:rPr>
                        <w:rStyle w:val="Textedelespacerserv"/>
                        <w:color w:val="808080" w:themeColor="background1" w:themeShade="80"/>
                      </w:rPr>
                      <w:t>Cliquez ici pour taper du texte.</w:t>
                    </w:r>
                  </w:sdtContent>
                </w:sdt>
              </w:p>
              <w:p w14:paraId="46D467D8" w14:textId="77777777" w:rsidR="00D611A7" w:rsidRPr="00EC4660" w:rsidRDefault="00D611A7" w:rsidP="00BB5C4E">
                <w:pPr>
                  <w:keepNext/>
                  <w:suppressAutoHyphens/>
                  <w:ind w:left="567"/>
                  <w:jc w:val="both"/>
                  <w:rPr>
                    <w:rFonts w:ascii="Arial" w:hAnsi="Arial" w:cs="Arial"/>
                  </w:rPr>
                </w:pPr>
                <w:r w:rsidRPr="00EC4660">
                  <w:rPr>
                    <w:rFonts w:ascii="Arial" w:hAnsi="Arial" w:cs="Arial"/>
                  </w:rPr>
                  <w:t xml:space="preserve">Téléphone : </w:t>
                </w:r>
                <w:sdt>
                  <w:sdtPr>
                    <w:rPr>
                      <w:rFonts w:ascii="Arial" w:hAnsi="Arial" w:cs="Arial"/>
                    </w:rPr>
                    <w:id w:val="1288320258"/>
                    <w:showingPlcHdr/>
                  </w:sdtPr>
                  <w:sdtContent>
                    <w:r w:rsidRPr="00CE55CF">
                      <w:rPr>
                        <w:rStyle w:val="Textedelespacerserv"/>
                        <w:color w:val="808080" w:themeColor="background1" w:themeShade="80"/>
                      </w:rPr>
                      <w:t>Cliquez ici pour taper du texte.</w:t>
                    </w:r>
                  </w:sdtContent>
                </w:sdt>
              </w:p>
              <w:p w14:paraId="5DA0AA20" w14:textId="77777777" w:rsidR="00D611A7" w:rsidRPr="00EC4660" w:rsidRDefault="00D611A7" w:rsidP="00BB5C4E">
                <w:pPr>
                  <w:keepNext/>
                  <w:suppressAutoHyphens/>
                  <w:ind w:left="567"/>
                  <w:jc w:val="both"/>
                  <w:rPr>
                    <w:rFonts w:ascii="Arial" w:hAnsi="Arial" w:cs="Arial"/>
                  </w:rPr>
                </w:pPr>
                <w:r w:rsidRPr="00EC4660">
                  <w:rPr>
                    <w:rFonts w:ascii="Arial" w:hAnsi="Arial" w:cs="Arial"/>
                  </w:rPr>
                  <w:t xml:space="preserve">Télécopie : </w:t>
                </w:r>
                <w:sdt>
                  <w:sdtPr>
                    <w:rPr>
                      <w:rFonts w:ascii="Arial" w:hAnsi="Arial" w:cs="Arial"/>
                    </w:rPr>
                    <w:id w:val="-450476757"/>
                    <w:showingPlcHdr/>
                  </w:sdtPr>
                  <w:sdtContent>
                    <w:r w:rsidRPr="00CE55CF">
                      <w:rPr>
                        <w:rStyle w:val="Textedelespacerserv"/>
                        <w:color w:val="808080" w:themeColor="background1" w:themeShade="80"/>
                      </w:rPr>
                      <w:t>Cliquez ici pour taper du texte.</w:t>
                    </w:r>
                  </w:sdtContent>
                </w:sdt>
              </w:p>
              <w:p w14:paraId="77AB7399" w14:textId="77777777" w:rsidR="00D611A7" w:rsidRPr="00EC4660" w:rsidRDefault="00D611A7" w:rsidP="00BB5C4E">
                <w:pPr>
                  <w:keepNext/>
                  <w:suppressAutoHyphens/>
                  <w:ind w:left="567"/>
                  <w:jc w:val="both"/>
                  <w:rPr>
                    <w:rFonts w:ascii="Arial" w:hAnsi="Arial" w:cs="Arial"/>
                  </w:rPr>
                </w:pPr>
                <w:r w:rsidRPr="00EC4660">
                  <w:rPr>
                    <w:rFonts w:ascii="Arial" w:hAnsi="Arial" w:cs="Arial"/>
                  </w:rPr>
                  <w:t xml:space="preserve">Courriel : </w:t>
                </w:r>
                <w:sdt>
                  <w:sdtPr>
                    <w:rPr>
                      <w:rFonts w:ascii="Arial" w:hAnsi="Arial" w:cs="Arial"/>
                    </w:rPr>
                    <w:id w:val="-395126384"/>
                    <w:showingPlcHdr/>
                  </w:sdtPr>
                  <w:sdtContent>
                    <w:r w:rsidRPr="00CE55CF">
                      <w:rPr>
                        <w:rStyle w:val="Textedelespacerserv"/>
                        <w:color w:val="808080" w:themeColor="background1" w:themeShade="80"/>
                      </w:rPr>
                      <w:t>Cliquez ici pour taper du texte.</w:t>
                    </w:r>
                  </w:sdtContent>
                </w:sdt>
              </w:p>
              <w:p w14:paraId="077EBCF5" w14:textId="211D2BBC" w:rsidR="00D611A7" w:rsidRPr="00EC4660" w:rsidRDefault="00D611A7" w:rsidP="00BB5C4E">
                <w:pPr>
                  <w:keepNext/>
                  <w:suppressAutoHyphens/>
                  <w:ind w:left="567"/>
                  <w:jc w:val="both"/>
                  <w:rPr>
                    <w:rFonts w:ascii="Arial" w:hAnsi="Arial" w:cs="Arial"/>
                  </w:rPr>
                </w:pPr>
              </w:p>
            </w:tc>
          </w:tr>
        </w:sdtContent>
      </w:sdt>
    </w:tbl>
    <w:p w14:paraId="06BAF9C7" w14:textId="77777777" w:rsidR="00D611A7" w:rsidRPr="00EC4660" w:rsidRDefault="00D611A7" w:rsidP="00D611A7">
      <w:pPr>
        <w:keepNext/>
        <w:suppressAutoHyphens/>
        <w:ind w:left="567"/>
        <w:jc w:val="both"/>
        <w:rPr>
          <w:rFonts w:ascii="Arial" w:hAnsi="Arial" w:cs="Arial"/>
          <w:sz w:val="22"/>
          <w:szCs w:val="22"/>
        </w:rPr>
      </w:pPr>
    </w:p>
    <w:p w14:paraId="4E0CF1A0" w14:textId="77777777" w:rsidR="00D611A7" w:rsidRPr="00793088" w:rsidRDefault="00D611A7" w:rsidP="00D611A7">
      <w:pPr>
        <w:keepNext/>
        <w:suppressAutoHyphens/>
        <w:ind w:left="567"/>
        <w:jc w:val="both"/>
        <w:rPr>
          <w:rFonts w:ascii="Arial" w:hAnsi="Arial" w:cs="Arial"/>
          <w:b/>
          <w:sz w:val="22"/>
          <w:szCs w:val="22"/>
        </w:rPr>
      </w:pPr>
      <w:r w:rsidRPr="00793088">
        <w:rPr>
          <w:rFonts w:ascii="Arial" w:hAnsi="Arial" w:cs="Arial"/>
          <w:b/>
          <w:sz w:val="22"/>
          <w:szCs w:val="22"/>
        </w:rPr>
        <w:tab/>
      </w:r>
    </w:p>
    <w:p w14:paraId="619E7904" w14:textId="77777777" w:rsidR="00D611A7" w:rsidRPr="00793088" w:rsidRDefault="00D611A7" w:rsidP="00D611A7">
      <w:pPr>
        <w:pStyle w:val="Titre2"/>
        <w:keepLines/>
        <w:numPr>
          <w:ilvl w:val="2"/>
          <w:numId w:val="4"/>
        </w:numPr>
        <w:tabs>
          <w:tab w:val="clear" w:pos="993"/>
        </w:tabs>
        <w:suppressAutoHyphens/>
        <w:spacing w:before="0"/>
        <w:jc w:val="both"/>
        <w:rPr>
          <w:rFonts w:ascii="Arial" w:hAnsi="Arial" w:cs="Arial"/>
        </w:rPr>
      </w:pPr>
      <w:bookmarkStart w:id="74" w:name="_Toc207109949"/>
      <w:r w:rsidRPr="00793088">
        <w:rPr>
          <w:rFonts w:ascii="Arial" w:hAnsi="Arial" w:cs="Arial"/>
        </w:rPr>
        <w:t>Description des traitements effectués par le sous-traitant ou cotraitant</w:t>
      </w:r>
      <w:bookmarkEnd w:id="74"/>
    </w:p>
    <w:p w14:paraId="17956BE4" w14:textId="77777777" w:rsidR="00D611A7" w:rsidRPr="00514117" w:rsidRDefault="00D611A7" w:rsidP="00D611A7">
      <w:pPr>
        <w:keepNext/>
        <w:tabs>
          <w:tab w:val="num" w:pos="993"/>
        </w:tabs>
        <w:suppressAutoHyphens/>
        <w:ind w:left="720"/>
        <w:jc w:val="both"/>
        <w:rPr>
          <w:rFonts w:ascii="Arial" w:hAnsi="Arial" w:cs="Arial"/>
          <w:sz w:val="22"/>
          <w:szCs w:val="22"/>
        </w:rPr>
      </w:pPr>
    </w:p>
    <w:p w14:paraId="5A58D0B6" w14:textId="77777777" w:rsidR="00D611A7" w:rsidRPr="00EC4660" w:rsidRDefault="00D611A7" w:rsidP="00D611A7">
      <w:pPr>
        <w:keepNext/>
        <w:suppressAutoHyphens/>
        <w:ind w:left="993"/>
        <w:jc w:val="both"/>
        <w:rPr>
          <w:rFonts w:ascii="Arial" w:hAnsi="Arial" w:cs="Arial"/>
          <w:sz w:val="22"/>
          <w:szCs w:val="22"/>
        </w:rPr>
      </w:pPr>
      <w:r w:rsidRPr="00EC4660">
        <w:rPr>
          <w:rFonts w:ascii="Arial" w:hAnsi="Arial" w:cs="Arial"/>
          <w:sz w:val="22"/>
          <w:szCs w:val="22"/>
        </w:rPr>
        <w:t>Le Titulaire est autorisé à traiter, en tant que cotraitant ou pour le compte et au nom du responsable du traitement, les données à caractère personnel nécessaires pour fournir les prestations décrites dans les présentes.</w:t>
      </w:r>
    </w:p>
    <w:p w14:paraId="1C4BA984" w14:textId="77777777" w:rsidR="00D611A7" w:rsidRPr="00EC4660" w:rsidRDefault="00D611A7" w:rsidP="00D611A7">
      <w:pPr>
        <w:keepNext/>
        <w:suppressAutoHyphens/>
        <w:ind w:left="993"/>
        <w:jc w:val="both"/>
        <w:rPr>
          <w:rFonts w:ascii="Arial" w:hAnsi="Arial" w:cs="Arial"/>
          <w:sz w:val="22"/>
          <w:szCs w:val="22"/>
        </w:rPr>
      </w:pPr>
    </w:p>
    <w:tbl>
      <w:tblPr>
        <w:tblStyle w:val="Grilledutableau"/>
        <w:tblW w:w="8476" w:type="dxa"/>
        <w:tblInd w:w="98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E7E6E6" w:themeFill="background2"/>
        <w:tblLayout w:type="fixed"/>
        <w:tblLook w:val="04A0" w:firstRow="1" w:lastRow="0" w:firstColumn="1" w:lastColumn="0" w:noHBand="0" w:noVBand="1"/>
      </w:tblPr>
      <w:tblGrid>
        <w:gridCol w:w="8476"/>
      </w:tblGrid>
      <w:sdt>
        <w:sdtPr>
          <w:rPr>
            <w:rFonts w:ascii="Arial" w:hAnsi="Arial" w:cs="Arial"/>
            <w:sz w:val="22"/>
            <w:szCs w:val="22"/>
          </w:rPr>
          <w:id w:val="1655113361"/>
          <w:placeholder>
            <w:docPart w:val="DefaultPlaceholder_-1854013440"/>
          </w:placeholder>
        </w:sdtPr>
        <w:sdtContent>
          <w:tr w:rsidR="00D611A7" w:rsidRPr="00EC4660" w14:paraId="7F7BE202" w14:textId="77777777" w:rsidTr="00BB5C4E">
            <w:tc>
              <w:tcPr>
                <w:tcW w:w="8476" w:type="dxa"/>
                <w:tcBorders>
                  <w:top w:val="single" w:sz="4" w:space="0" w:color="FF0000"/>
                  <w:left w:val="single" w:sz="4" w:space="0" w:color="FF0000"/>
                  <w:bottom w:val="single" w:sz="4" w:space="0" w:color="FF0000"/>
                  <w:right w:val="single" w:sz="4" w:space="0" w:color="FF0000"/>
                </w:tcBorders>
                <w:shd w:val="clear" w:color="auto" w:fill="E7E6E6" w:themeFill="background2"/>
              </w:tcPr>
              <w:p w14:paraId="1DB2E6CD" w14:textId="6566BC56" w:rsidR="00D611A7" w:rsidRPr="00EC4660" w:rsidRDefault="00D611A7" w:rsidP="00BB5C4E">
                <w:pPr>
                  <w:keepNext/>
                  <w:suppressAutoHyphens/>
                  <w:ind w:left="567"/>
                  <w:jc w:val="both"/>
                  <w:rPr>
                    <w:rFonts w:ascii="Arial" w:hAnsi="Arial" w:cs="Arial"/>
                    <w:sz w:val="22"/>
                    <w:szCs w:val="22"/>
                  </w:rPr>
                </w:pPr>
              </w:p>
              <w:p w14:paraId="734D02A3" w14:textId="77777777" w:rsidR="00D611A7" w:rsidRPr="00EC4660" w:rsidRDefault="00AD0935" w:rsidP="00BB5C4E">
                <w:pPr>
                  <w:keepNext/>
                  <w:suppressAutoHyphens/>
                  <w:ind w:left="567"/>
                  <w:jc w:val="both"/>
                  <w:rPr>
                    <w:rFonts w:ascii="Arial" w:hAnsi="Arial" w:cs="Arial"/>
                    <w:sz w:val="22"/>
                    <w:szCs w:val="22"/>
                  </w:rPr>
                </w:pPr>
                <w:sdt>
                  <w:sdtPr>
                    <w:rPr>
                      <w:rFonts w:ascii="Arial" w:hAnsi="Arial" w:cs="Arial"/>
                      <w:sz w:val="22"/>
                      <w:szCs w:val="22"/>
                    </w:rPr>
                    <w:id w:val="178315554"/>
                    <w14:checkbox>
                      <w14:checked w14:val="0"/>
                      <w14:checkedState w14:val="2612" w14:font="MS Gothic"/>
                      <w14:uncheckedState w14:val="2610" w14:font="MS Gothic"/>
                    </w14:checkbox>
                  </w:sdtPr>
                  <w:sdtContent>
                    <w:r w:rsidR="00D611A7" w:rsidRPr="00EC4660">
                      <w:rPr>
                        <w:rFonts w:ascii="Segoe UI Symbol" w:hAnsi="Segoe UI Symbol" w:cs="Segoe UI Symbol"/>
                        <w:sz w:val="22"/>
                        <w:szCs w:val="22"/>
                      </w:rPr>
                      <w:t>☐</w:t>
                    </w:r>
                  </w:sdtContent>
                </w:sdt>
                <w:r w:rsidR="00D611A7" w:rsidRPr="00EC4660">
                  <w:rPr>
                    <w:rFonts w:ascii="Arial" w:hAnsi="Arial" w:cs="Arial"/>
                    <w:sz w:val="22"/>
                    <w:szCs w:val="22"/>
                  </w:rPr>
                  <w:t xml:space="preserve"> Je, soussigné le Titulaire, reconnait être sous-traitant ou cotraitant au sens de la loi n°78-17 du 6 janvier 1978 relative à l’informatique, aux fichiers et aux libertés, de la loi n°2018-493 du 20 juin 2018 relative à la protection des données personnelles, de son décret d’application n°2018-687 du 1</w:t>
                </w:r>
                <w:r w:rsidR="00D611A7" w:rsidRPr="00EC4660">
                  <w:rPr>
                    <w:rFonts w:ascii="Arial" w:hAnsi="Arial" w:cs="Arial"/>
                    <w:sz w:val="22"/>
                    <w:szCs w:val="22"/>
                    <w:vertAlign w:val="superscript"/>
                  </w:rPr>
                  <w:t>er</w:t>
                </w:r>
                <w:r w:rsidR="00D611A7" w:rsidRPr="00EC4660">
                  <w:rPr>
                    <w:rFonts w:ascii="Arial" w:hAnsi="Arial" w:cs="Arial"/>
                    <w:sz w:val="22"/>
                    <w:szCs w:val="22"/>
                  </w:rPr>
                  <w:t xml:space="preserve"> août 2018 et du règlement (UE) 2016/679 du 27 avril 2016 relatif à la protection des personnes physiques à l’égard du traitement des données à caractère personnel et à la libre circulation de ces données.</w:t>
                </w:r>
              </w:p>
              <w:p w14:paraId="6C6B21F2" w14:textId="77777777" w:rsidR="00D611A7" w:rsidRPr="00EC4660" w:rsidRDefault="00D611A7" w:rsidP="00BB5C4E">
                <w:pPr>
                  <w:keepNext/>
                  <w:suppressAutoHyphens/>
                  <w:ind w:left="567"/>
                  <w:jc w:val="both"/>
                  <w:rPr>
                    <w:rFonts w:ascii="Arial" w:hAnsi="Arial" w:cs="Arial"/>
                    <w:sz w:val="22"/>
                    <w:szCs w:val="22"/>
                  </w:rPr>
                </w:pPr>
                <w:r w:rsidRPr="00EC4660">
                  <w:rPr>
                    <w:rFonts w:ascii="Arial" w:hAnsi="Arial" w:cs="Arial"/>
                    <w:sz w:val="22"/>
                    <w:szCs w:val="22"/>
                  </w:rPr>
                  <w:t>Je suis autorisé à traiter, les données à caractère personnel strictement nécessaires aux prestations décrites dans les présentes, lesquelles sont listées ci-dessous :</w:t>
                </w:r>
              </w:p>
              <w:p w14:paraId="65022F22" w14:textId="77777777" w:rsidR="00D611A7" w:rsidRPr="00EC4660" w:rsidRDefault="00AD0935" w:rsidP="00BB5C4E">
                <w:pPr>
                  <w:keepNext/>
                  <w:suppressAutoHyphens/>
                  <w:ind w:left="567"/>
                  <w:jc w:val="both"/>
                  <w:rPr>
                    <w:rFonts w:ascii="Arial" w:hAnsi="Arial" w:cs="Arial"/>
                    <w:sz w:val="22"/>
                    <w:szCs w:val="22"/>
                  </w:rPr>
                </w:pPr>
                <w:sdt>
                  <w:sdtPr>
                    <w:rPr>
                      <w:rFonts w:ascii="Arial" w:hAnsi="Arial" w:cs="Arial"/>
                      <w:sz w:val="22"/>
                      <w:szCs w:val="22"/>
                    </w:rPr>
                    <w:id w:val="-2027164430"/>
                    <w:showingPlcHdr/>
                  </w:sdtPr>
                  <w:sdtContent>
                    <w:r w:rsidR="00D611A7" w:rsidRPr="00EC4660">
                      <w:rPr>
                        <w:rFonts w:ascii="Arial" w:hAnsi="Arial" w:cs="Arial"/>
                        <w:color w:val="808080" w:themeColor="background1" w:themeShade="80"/>
                        <w:sz w:val="22"/>
                        <w:szCs w:val="22"/>
                      </w:rPr>
                      <w:t>Cliquez ici pour taper du texte.</w:t>
                    </w:r>
                  </w:sdtContent>
                </w:sdt>
              </w:p>
              <w:p w14:paraId="1FD70CB0" w14:textId="77777777" w:rsidR="00D611A7" w:rsidRPr="00EC4660" w:rsidRDefault="00D611A7" w:rsidP="00BB5C4E">
                <w:pPr>
                  <w:keepNext/>
                  <w:suppressAutoHyphens/>
                  <w:ind w:left="567"/>
                  <w:jc w:val="both"/>
                  <w:rPr>
                    <w:rFonts w:ascii="Arial" w:hAnsi="Arial" w:cs="Arial"/>
                    <w:sz w:val="22"/>
                    <w:szCs w:val="22"/>
                  </w:rPr>
                </w:pPr>
              </w:p>
              <w:p w14:paraId="180E6D8B" w14:textId="77777777" w:rsidR="00D611A7" w:rsidRPr="00EC4660" w:rsidRDefault="00D611A7" w:rsidP="00BB5C4E">
                <w:pPr>
                  <w:keepNext/>
                  <w:suppressAutoHyphens/>
                  <w:ind w:left="567"/>
                  <w:jc w:val="both"/>
                  <w:rPr>
                    <w:rFonts w:ascii="Arial" w:hAnsi="Arial" w:cs="Arial"/>
                    <w:sz w:val="22"/>
                    <w:szCs w:val="22"/>
                  </w:rPr>
                </w:pPr>
                <w:r w:rsidRPr="00EC4660">
                  <w:rPr>
                    <w:rFonts w:ascii="Arial" w:hAnsi="Arial" w:cs="Arial"/>
                    <w:sz w:val="22"/>
                    <w:szCs w:val="22"/>
                  </w:rPr>
                  <w:t>En tant que sous-traitant, ce traitement sera strictement réalisé pour le compte et au nom du Pouvoir adjudicateur, responsable du traitement.</w:t>
                </w:r>
              </w:p>
              <w:p w14:paraId="7C8D2A69" w14:textId="77777777" w:rsidR="00D611A7" w:rsidRPr="00EC4660" w:rsidRDefault="00D611A7" w:rsidP="00BB5C4E">
                <w:pPr>
                  <w:keepNext/>
                  <w:suppressAutoHyphens/>
                  <w:ind w:left="567"/>
                  <w:jc w:val="both"/>
                  <w:rPr>
                    <w:rFonts w:ascii="Arial" w:hAnsi="Arial" w:cs="Arial"/>
                    <w:sz w:val="22"/>
                    <w:szCs w:val="22"/>
                  </w:rPr>
                </w:pPr>
                <w:r w:rsidRPr="00EC4660">
                  <w:rPr>
                    <w:rFonts w:ascii="Arial" w:hAnsi="Arial" w:cs="Arial"/>
                    <w:sz w:val="22"/>
                    <w:szCs w:val="22"/>
                  </w:rPr>
                  <w:t>La liste des personnes concernées par le traitement de ces données est fournie ci-dessous (indications nominatives ou en référence aux fonctions) :</w:t>
                </w:r>
              </w:p>
              <w:p w14:paraId="4EA0F1D5" w14:textId="77777777" w:rsidR="00D611A7" w:rsidRPr="00EC4660" w:rsidRDefault="00AD0935" w:rsidP="00BB5C4E">
                <w:pPr>
                  <w:keepNext/>
                  <w:suppressAutoHyphens/>
                  <w:ind w:left="567"/>
                  <w:jc w:val="both"/>
                  <w:rPr>
                    <w:rFonts w:ascii="Arial" w:hAnsi="Arial" w:cs="Arial"/>
                    <w:sz w:val="22"/>
                    <w:szCs w:val="22"/>
                  </w:rPr>
                </w:pPr>
                <w:sdt>
                  <w:sdtPr>
                    <w:rPr>
                      <w:rFonts w:ascii="Arial" w:hAnsi="Arial" w:cs="Arial"/>
                      <w:sz w:val="22"/>
                      <w:szCs w:val="22"/>
                    </w:rPr>
                    <w:id w:val="1407265537"/>
                    <w:showingPlcHdr/>
                  </w:sdtPr>
                  <w:sdtContent>
                    <w:r w:rsidR="00D611A7" w:rsidRPr="00EC4660">
                      <w:rPr>
                        <w:rFonts w:ascii="Arial" w:hAnsi="Arial" w:cs="Arial"/>
                        <w:color w:val="808080" w:themeColor="background1" w:themeShade="80"/>
                        <w:sz w:val="22"/>
                        <w:szCs w:val="22"/>
                      </w:rPr>
                      <w:t>Cliquez ici pour taper du texte.</w:t>
                    </w:r>
                  </w:sdtContent>
                </w:sdt>
              </w:p>
              <w:p w14:paraId="0F6A639B" w14:textId="2D4C08C8" w:rsidR="00D611A7" w:rsidRPr="00EC4660" w:rsidRDefault="00D611A7" w:rsidP="00BB5C4E">
                <w:pPr>
                  <w:keepNext/>
                  <w:suppressAutoHyphens/>
                  <w:ind w:left="567"/>
                  <w:jc w:val="both"/>
                  <w:rPr>
                    <w:rFonts w:ascii="Arial" w:hAnsi="Arial" w:cs="Arial"/>
                    <w:sz w:val="22"/>
                    <w:szCs w:val="22"/>
                  </w:rPr>
                </w:pPr>
              </w:p>
            </w:tc>
          </w:tr>
        </w:sdtContent>
      </w:sdt>
    </w:tbl>
    <w:p w14:paraId="4E9A697A" w14:textId="77777777" w:rsidR="00D611A7" w:rsidRPr="00EC4660" w:rsidRDefault="00D611A7" w:rsidP="00D611A7">
      <w:pPr>
        <w:keepNext/>
        <w:suppressAutoHyphens/>
        <w:ind w:left="567"/>
        <w:jc w:val="both"/>
        <w:rPr>
          <w:rFonts w:ascii="Arial" w:hAnsi="Arial" w:cs="Arial"/>
          <w:sz w:val="22"/>
          <w:szCs w:val="22"/>
        </w:rPr>
      </w:pPr>
      <w:r w:rsidRPr="00EC4660">
        <w:rPr>
          <w:rFonts w:ascii="Arial" w:hAnsi="Arial" w:cs="Arial"/>
          <w:sz w:val="22"/>
          <w:szCs w:val="22"/>
        </w:rPr>
        <w:tab/>
      </w:r>
    </w:p>
    <w:p w14:paraId="14CD45D0" w14:textId="77777777" w:rsidR="00D611A7" w:rsidRPr="00793088" w:rsidRDefault="00D611A7" w:rsidP="00D611A7">
      <w:pPr>
        <w:pStyle w:val="Titre2"/>
        <w:keepLines/>
        <w:numPr>
          <w:ilvl w:val="2"/>
          <w:numId w:val="4"/>
        </w:numPr>
        <w:tabs>
          <w:tab w:val="clear" w:pos="993"/>
        </w:tabs>
        <w:suppressAutoHyphens/>
        <w:spacing w:before="0"/>
        <w:jc w:val="both"/>
        <w:rPr>
          <w:rFonts w:ascii="Arial" w:hAnsi="Arial" w:cs="Arial"/>
        </w:rPr>
      </w:pPr>
      <w:bookmarkStart w:id="75" w:name="_Toc207109950"/>
      <w:r w:rsidRPr="00793088">
        <w:rPr>
          <w:rFonts w:ascii="Arial" w:hAnsi="Arial" w:cs="Arial"/>
        </w:rPr>
        <w:t>Engagement de chacune des parties</w:t>
      </w:r>
      <w:bookmarkEnd w:id="75"/>
    </w:p>
    <w:p w14:paraId="21FC03E5" w14:textId="77777777" w:rsidR="00D611A7" w:rsidRPr="00EC4660" w:rsidRDefault="00D611A7" w:rsidP="00D611A7">
      <w:pPr>
        <w:keepNext/>
        <w:suppressAutoHyphens/>
        <w:ind w:left="851"/>
        <w:jc w:val="both"/>
        <w:rPr>
          <w:rFonts w:ascii="Arial" w:hAnsi="Arial" w:cs="Arial"/>
          <w:sz w:val="22"/>
          <w:szCs w:val="22"/>
        </w:rPr>
      </w:pPr>
    </w:p>
    <w:p w14:paraId="5C2E3F08" w14:textId="77777777" w:rsidR="00D611A7" w:rsidRDefault="00D611A7" w:rsidP="00D611A7">
      <w:pPr>
        <w:keepNext/>
        <w:keepLines/>
        <w:suppressAutoHyphens/>
        <w:ind w:left="993"/>
        <w:jc w:val="both"/>
        <w:rPr>
          <w:rFonts w:ascii="Arial" w:hAnsi="Arial" w:cs="Arial"/>
          <w:sz w:val="22"/>
          <w:szCs w:val="22"/>
        </w:rPr>
      </w:pPr>
      <w:r w:rsidRPr="00EC4660">
        <w:rPr>
          <w:rFonts w:ascii="Arial" w:hAnsi="Arial" w:cs="Arial"/>
          <w:sz w:val="22"/>
          <w:szCs w:val="22"/>
        </w:rPr>
        <w:t>De façon générale, qu’il soit sous-traitant ou cotraitant au sens du RGPD, le Titulaire</w:t>
      </w:r>
      <w:r w:rsidRPr="00EC4660">
        <w:rPr>
          <w:rFonts w:ascii="Arial" w:hAnsi="Arial" w:cs="Arial"/>
          <w:i/>
          <w:iCs/>
          <w:sz w:val="22"/>
          <w:szCs w:val="22"/>
        </w:rPr>
        <w:t xml:space="preserve"> </w:t>
      </w:r>
      <w:r w:rsidRPr="00EC4660">
        <w:rPr>
          <w:rFonts w:ascii="Arial" w:hAnsi="Arial" w:cs="Arial"/>
          <w:sz w:val="22"/>
          <w:szCs w:val="22"/>
        </w:rPr>
        <w:t>s’engage à :</w:t>
      </w:r>
    </w:p>
    <w:p w14:paraId="753503C0" w14:textId="77777777" w:rsidR="00D611A7" w:rsidRPr="00EC4660" w:rsidRDefault="00D611A7" w:rsidP="00D611A7">
      <w:pPr>
        <w:keepNext/>
        <w:keepLines/>
        <w:suppressAutoHyphens/>
        <w:jc w:val="both"/>
        <w:rPr>
          <w:rFonts w:ascii="Arial" w:hAnsi="Arial" w:cs="Arial"/>
          <w:sz w:val="22"/>
          <w:szCs w:val="22"/>
        </w:rPr>
      </w:pPr>
    </w:p>
    <w:p w14:paraId="0DDDC188" w14:textId="77777777" w:rsidR="00D611A7" w:rsidRDefault="00D611A7" w:rsidP="008E3E37">
      <w:pPr>
        <w:keepNext/>
        <w:keepLines/>
        <w:numPr>
          <w:ilvl w:val="0"/>
          <w:numId w:val="10"/>
        </w:numPr>
        <w:suppressAutoHyphens/>
        <w:ind w:left="1276" w:hanging="283"/>
        <w:jc w:val="both"/>
        <w:rPr>
          <w:rFonts w:ascii="Arial" w:hAnsi="Arial" w:cs="Arial"/>
          <w:sz w:val="22"/>
          <w:szCs w:val="22"/>
        </w:rPr>
      </w:pPr>
      <w:r w:rsidRPr="00EC4660">
        <w:rPr>
          <w:rFonts w:ascii="Arial" w:hAnsi="Arial" w:cs="Arial"/>
          <w:sz w:val="22"/>
          <w:szCs w:val="22"/>
        </w:rPr>
        <w:t xml:space="preserve">Traiter les données uniquement pour la seule finalité prévue par les présentes ; </w:t>
      </w:r>
    </w:p>
    <w:p w14:paraId="0F563DB9" w14:textId="77777777" w:rsidR="00D611A7" w:rsidRPr="00EC4660" w:rsidRDefault="00D611A7" w:rsidP="00D611A7">
      <w:pPr>
        <w:keepNext/>
        <w:keepLines/>
        <w:suppressAutoHyphens/>
        <w:ind w:left="1276"/>
        <w:jc w:val="both"/>
        <w:rPr>
          <w:rFonts w:ascii="Arial" w:hAnsi="Arial" w:cs="Arial"/>
          <w:sz w:val="22"/>
          <w:szCs w:val="22"/>
        </w:rPr>
      </w:pPr>
    </w:p>
    <w:p w14:paraId="7A8AA856" w14:textId="77777777" w:rsidR="00D611A7" w:rsidRDefault="00D611A7" w:rsidP="008E3E37">
      <w:pPr>
        <w:keepNext/>
        <w:keepLines/>
        <w:numPr>
          <w:ilvl w:val="0"/>
          <w:numId w:val="10"/>
        </w:numPr>
        <w:suppressAutoHyphens/>
        <w:ind w:left="1276" w:hanging="283"/>
        <w:jc w:val="both"/>
        <w:rPr>
          <w:rFonts w:ascii="Arial" w:hAnsi="Arial" w:cs="Arial"/>
          <w:sz w:val="22"/>
          <w:szCs w:val="22"/>
        </w:rPr>
      </w:pPr>
      <w:r w:rsidRPr="00EC4660">
        <w:rPr>
          <w:rFonts w:ascii="Arial" w:hAnsi="Arial" w:cs="Arial"/>
          <w:sz w:val="22"/>
          <w:szCs w:val="22"/>
        </w:rPr>
        <w:t xml:space="preserve">Garantir la confidentialité des données à caractère personnel traitées pour le compte du Pouvoir adjudicateur, c’est-à-dire ne pas divulguer les données à caractère personnel à d’autres personnes sans l’accord préalable de l’autre partie, qu’il s’agisse de personnes privées ou publiques, physiques ou morales ; </w:t>
      </w:r>
    </w:p>
    <w:p w14:paraId="3468EC0C" w14:textId="77777777" w:rsidR="00D611A7" w:rsidRPr="00EC4660" w:rsidRDefault="00D611A7" w:rsidP="00D611A7">
      <w:pPr>
        <w:keepNext/>
        <w:keepLines/>
        <w:suppressAutoHyphens/>
        <w:jc w:val="both"/>
        <w:rPr>
          <w:rFonts w:ascii="Arial" w:hAnsi="Arial" w:cs="Arial"/>
          <w:sz w:val="22"/>
          <w:szCs w:val="22"/>
        </w:rPr>
      </w:pPr>
    </w:p>
    <w:p w14:paraId="38344521" w14:textId="77777777" w:rsidR="00D611A7" w:rsidRDefault="00D611A7" w:rsidP="008E3E37">
      <w:pPr>
        <w:keepNext/>
        <w:keepLines/>
        <w:numPr>
          <w:ilvl w:val="0"/>
          <w:numId w:val="10"/>
        </w:numPr>
        <w:suppressAutoHyphens/>
        <w:ind w:left="1276" w:hanging="283"/>
        <w:jc w:val="both"/>
        <w:rPr>
          <w:rFonts w:ascii="Arial" w:hAnsi="Arial" w:cs="Arial"/>
          <w:sz w:val="22"/>
          <w:szCs w:val="22"/>
        </w:rPr>
      </w:pPr>
      <w:r w:rsidRPr="00EC4660">
        <w:rPr>
          <w:rFonts w:ascii="Arial" w:hAnsi="Arial" w:cs="Arial"/>
          <w:sz w:val="22"/>
          <w:szCs w:val="22"/>
        </w:rPr>
        <w:t>Ne pas vendre, céder, louer, copier ou transférer les données à caractère personnel pour</w:t>
      </w:r>
      <w:r w:rsidRPr="00EC4660">
        <w:rPr>
          <w:rFonts w:ascii="Arial" w:hAnsi="Arial" w:cs="Arial"/>
          <w:sz w:val="22"/>
        </w:rPr>
        <w:t xml:space="preserve"> </w:t>
      </w:r>
      <w:r w:rsidRPr="00EC4660">
        <w:rPr>
          <w:rFonts w:ascii="Arial" w:hAnsi="Arial" w:cs="Arial"/>
          <w:sz w:val="22"/>
          <w:szCs w:val="22"/>
        </w:rPr>
        <w:t xml:space="preserve">quelque raison que ce soit sans obtenir l’accord explicite préalable de l’autre partie ; </w:t>
      </w:r>
    </w:p>
    <w:p w14:paraId="484CC261" w14:textId="77777777" w:rsidR="00D611A7" w:rsidRPr="00EC4660" w:rsidRDefault="00D611A7" w:rsidP="00D611A7">
      <w:pPr>
        <w:keepNext/>
        <w:keepLines/>
        <w:suppressAutoHyphens/>
        <w:jc w:val="both"/>
        <w:rPr>
          <w:rFonts w:ascii="Arial" w:hAnsi="Arial" w:cs="Arial"/>
          <w:sz w:val="22"/>
          <w:szCs w:val="22"/>
        </w:rPr>
      </w:pPr>
    </w:p>
    <w:p w14:paraId="43C9D057" w14:textId="77777777" w:rsidR="00D611A7" w:rsidRDefault="00D611A7" w:rsidP="008E3E37">
      <w:pPr>
        <w:keepNext/>
        <w:keepLines/>
        <w:numPr>
          <w:ilvl w:val="0"/>
          <w:numId w:val="10"/>
        </w:numPr>
        <w:suppressAutoHyphens/>
        <w:ind w:left="1276" w:hanging="283"/>
        <w:jc w:val="both"/>
        <w:rPr>
          <w:rFonts w:ascii="Arial" w:hAnsi="Arial" w:cs="Arial"/>
          <w:sz w:val="22"/>
          <w:szCs w:val="22"/>
        </w:rPr>
      </w:pPr>
      <w:r w:rsidRPr="00EC4660">
        <w:rPr>
          <w:rFonts w:ascii="Arial" w:hAnsi="Arial" w:cs="Arial"/>
          <w:sz w:val="22"/>
          <w:szCs w:val="22"/>
        </w:rPr>
        <w:t xml:space="preserve">Mettre en œuvre les mesures techniques et organisationnelles appropriées afin de garantir un niveau de sécurité de nature à éviter toute utilisation détournée ou frauduleuse des données à caractère personnel ; </w:t>
      </w:r>
    </w:p>
    <w:p w14:paraId="304A6FED" w14:textId="77777777" w:rsidR="00D611A7" w:rsidRPr="00EC4660" w:rsidRDefault="00D611A7" w:rsidP="00D611A7">
      <w:pPr>
        <w:keepNext/>
        <w:keepLines/>
        <w:suppressAutoHyphens/>
        <w:jc w:val="both"/>
        <w:rPr>
          <w:rFonts w:ascii="Arial" w:hAnsi="Arial" w:cs="Arial"/>
          <w:sz w:val="22"/>
          <w:szCs w:val="22"/>
        </w:rPr>
      </w:pPr>
    </w:p>
    <w:p w14:paraId="32B4942A" w14:textId="77777777" w:rsidR="00D611A7" w:rsidRDefault="00D611A7" w:rsidP="008E3E37">
      <w:pPr>
        <w:keepNext/>
        <w:keepLines/>
        <w:numPr>
          <w:ilvl w:val="0"/>
          <w:numId w:val="10"/>
        </w:numPr>
        <w:suppressAutoHyphens/>
        <w:ind w:left="1276" w:hanging="283"/>
        <w:jc w:val="both"/>
        <w:rPr>
          <w:rFonts w:ascii="Arial" w:hAnsi="Arial" w:cs="Arial"/>
          <w:sz w:val="22"/>
          <w:szCs w:val="22"/>
        </w:rPr>
      </w:pPr>
      <w:r w:rsidRPr="00EC4660">
        <w:rPr>
          <w:rFonts w:ascii="Arial" w:hAnsi="Arial" w:cs="Arial"/>
          <w:sz w:val="22"/>
          <w:szCs w:val="22"/>
        </w:rPr>
        <w:t xml:space="preserve">Veiller à ce que les personnes autorisées à traiter les données à caractère personnel en vertu de la présente convention : </w:t>
      </w:r>
    </w:p>
    <w:p w14:paraId="54A4EA85" w14:textId="77777777" w:rsidR="00D611A7" w:rsidRDefault="00D611A7" w:rsidP="00D611A7">
      <w:pPr>
        <w:pStyle w:val="Paragraphedeliste"/>
        <w:rPr>
          <w:rFonts w:ascii="Arial" w:hAnsi="Arial" w:cs="Arial"/>
          <w:sz w:val="22"/>
          <w:szCs w:val="22"/>
        </w:rPr>
      </w:pPr>
    </w:p>
    <w:p w14:paraId="55C5D34C" w14:textId="77777777" w:rsidR="00D611A7" w:rsidRPr="00EC4660" w:rsidRDefault="00D611A7" w:rsidP="00D611A7">
      <w:pPr>
        <w:keepNext/>
        <w:keepLines/>
        <w:suppressAutoHyphens/>
        <w:ind w:left="1276"/>
        <w:jc w:val="both"/>
        <w:rPr>
          <w:rFonts w:ascii="Arial" w:hAnsi="Arial" w:cs="Arial"/>
          <w:sz w:val="22"/>
          <w:szCs w:val="22"/>
        </w:rPr>
      </w:pPr>
    </w:p>
    <w:p w14:paraId="2147E26D" w14:textId="77777777" w:rsidR="00D611A7" w:rsidRDefault="00D611A7" w:rsidP="008E3E37">
      <w:pPr>
        <w:keepNext/>
        <w:numPr>
          <w:ilvl w:val="2"/>
          <w:numId w:val="10"/>
        </w:numPr>
        <w:suppressAutoHyphens/>
        <w:ind w:left="1276" w:hanging="283"/>
        <w:jc w:val="both"/>
        <w:rPr>
          <w:rFonts w:ascii="Arial" w:hAnsi="Arial" w:cs="Arial"/>
          <w:sz w:val="22"/>
          <w:szCs w:val="22"/>
        </w:rPr>
      </w:pPr>
      <w:r w:rsidRPr="00EC4660">
        <w:rPr>
          <w:rFonts w:ascii="Arial" w:hAnsi="Arial" w:cs="Arial"/>
          <w:sz w:val="22"/>
          <w:szCs w:val="22"/>
        </w:rPr>
        <w:t xml:space="preserve">S’engagent à respecter la confidentialité ou soient soumises à une obligation légale de confidentialité ; </w:t>
      </w:r>
    </w:p>
    <w:p w14:paraId="5DC644F1" w14:textId="77777777" w:rsidR="00D611A7" w:rsidRPr="00EC4660" w:rsidRDefault="00D611A7" w:rsidP="00D611A7">
      <w:pPr>
        <w:keepNext/>
        <w:suppressAutoHyphens/>
        <w:ind w:left="1276"/>
        <w:jc w:val="both"/>
        <w:rPr>
          <w:rFonts w:ascii="Arial" w:hAnsi="Arial" w:cs="Arial"/>
          <w:sz w:val="22"/>
          <w:szCs w:val="22"/>
        </w:rPr>
      </w:pPr>
    </w:p>
    <w:p w14:paraId="1A4FA71F" w14:textId="77777777" w:rsidR="00D611A7" w:rsidRDefault="00D611A7" w:rsidP="008E3E37">
      <w:pPr>
        <w:keepNext/>
        <w:numPr>
          <w:ilvl w:val="2"/>
          <w:numId w:val="10"/>
        </w:numPr>
        <w:suppressAutoHyphens/>
        <w:ind w:left="1276" w:hanging="283"/>
        <w:jc w:val="both"/>
        <w:rPr>
          <w:rFonts w:ascii="Arial" w:hAnsi="Arial" w:cs="Arial"/>
          <w:sz w:val="22"/>
          <w:szCs w:val="22"/>
        </w:rPr>
      </w:pPr>
      <w:r w:rsidRPr="00EC4660">
        <w:rPr>
          <w:rFonts w:ascii="Arial" w:hAnsi="Arial" w:cs="Arial"/>
          <w:sz w:val="22"/>
          <w:szCs w:val="22"/>
        </w:rPr>
        <w:t xml:space="preserve">Reçoivent la formation nécessaire en matière de protection des données à caractère personnel ; </w:t>
      </w:r>
    </w:p>
    <w:p w14:paraId="7CCB145E" w14:textId="77777777" w:rsidR="00D611A7" w:rsidRPr="00EC4660" w:rsidRDefault="00D611A7" w:rsidP="00D611A7">
      <w:pPr>
        <w:keepNext/>
        <w:suppressAutoHyphens/>
        <w:jc w:val="both"/>
        <w:rPr>
          <w:rFonts w:ascii="Arial" w:hAnsi="Arial" w:cs="Arial"/>
          <w:sz w:val="22"/>
          <w:szCs w:val="22"/>
        </w:rPr>
      </w:pPr>
    </w:p>
    <w:p w14:paraId="15D95EA0" w14:textId="77777777" w:rsidR="00D611A7" w:rsidRDefault="00D611A7" w:rsidP="008E3E37">
      <w:pPr>
        <w:keepNext/>
        <w:keepLines/>
        <w:numPr>
          <w:ilvl w:val="0"/>
          <w:numId w:val="10"/>
        </w:numPr>
        <w:suppressAutoHyphens/>
        <w:ind w:left="1276" w:hanging="283"/>
        <w:jc w:val="both"/>
        <w:rPr>
          <w:rFonts w:ascii="Arial" w:hAnsi="Arial" w:cs="Arial"/>
          <w:sz w:val="22"/>
          <w:szCs w:val="22"/>
        </w:rPr>
      </w:pPr>
      <w:r w:rsidRPr="00EC4660">
        <w:rPr>
          <w:rFonts w:ascii="Arial" w:hAnsi="Arial" w:cs="Arial"/>
          <w:sz w:val="22"/>
          <w:szCs w:val="22"/>
        </w:rPr>
        <w:t xml:space="preserve">Informer au plus tard dans les 48 heures l’autre partie de toute suspicion de violation de données à caractère personnel accidentelle ou non et de tout manquement à la réglementation applicable en matière de protection des données à caractère personnel ; </w:t>
      </w:r>
    </w:p>
    <w:p w14:paraId="4F0FD8FF" w14:textId="77777777" w:rsidR="00D611A7" w:rsidRPr="00EC4660" w:rsidRDefault="00D611A7" w:rsidP="00D611A7">
      <w:pPr>
        <w:keepNext/>
        <w:keepLines/>
        <w:suppressAutoHyphens/>
        <w:ind w:left="1276"/>
        <w:jc w:val="both"/>
        <w:rPr>
          <w:rFonts w:ascii="Arial" w:hAnsi="Arial" w:cs="Arial"/>
          <w:sz w:val="22"/>
          <w:szCs w:val="22"/>
        </w:rPr>
      </w:pPr>
    </w:p>
    <w:p w14:paraId="2E04834F" w14:textId="77777777" w:rsidR="00D611A7" w:rsidRPr="00EC4660" w:rsidRDefault="00D611A7" w:rsidP="008E3E37">
      <w:pPr>
        <w:keepNext/>
        <w:keepLines/>
        <w:numPr>
          <w:ilvl w:val="0"/>
          <w:numId w:val="10"/>
        </w:numPr>
        <w:suppressAutoHyphens/>
        <w:ind w:left="1276" w:hanging="283"/>
        <w:jc w:val="both"/>
        <w:rPr>
          <w:rFonts w:ascii="Arial" w:hAnsi="Arial" w:cs="Arial"/>
          <w:sz w:val="22"/>
          <w:szCs w:val="22"/>
        </w:rPr>
      </w:pPr>
      <w:r w:rsidRPr="00EC4660">
        <w:rPr>
          <w:rFonts w:ascii="Arial" w:hAnsi="Arial" w:cs="Arial"/>
          <w:sz w:val="22"/>
          <w:szCs w:val="22"/>
        </w:rPr>
        <w:t xml:space="preserve">Mettre à la disposition de l’autre partie toutes les informations nécessaires pour démontrer le respect de ces obligations. </w:t>
      </w:r>
    </w:p>
    <w:p w14:paraId="7E2E2AEA" w14:textId="77777777" w:rsidR="00D611A7" w:rsidRPr="00EC4660" w:rsidRDefault="00D611A7" w:rsidP="00D611A7">
      <w:pPr>
        <w:keepNext/>
        <w:suppressAutoHyphens/>
        <w:ind w:left="993"/>
        <w:jc w:val="both"/>
        <w:rPr>
          <w:rFonts w:ascii="Arial" w:hAnsi="Arial" w:cs="Arial"/>
          <w:sz w:val="22"/>
          <w:szCs w:val="22"/>
        </w:rPr>
      </w:pPr>
    </w:p>
    <w:p w14:paraId="4C313C35" w14:textId="77777777" w:rsidR="00D611A7" w:rsidRPr="00EC4660" w:rsidRDefault="00D611A7" w:rsidP="00D611A7">
      <w:pPr>
        <w:keepNext/>
        <w:keepLines/>
        <w:suppressAutoHyphens/>
        <w:ind w:left="993"/>
        <w:jc w:val="both"/>
        <w:rPr>
          <w:rFonts w:ascii="Arial" w:hAnsi="Arial" w:cs="Arial"/>
          <w:sz w:val="22"/>
          <w:szCs w:val="22"/>
        </w:rPr>
      </w:pPr>
      <w:r w:rsidRPr="00EC4660">
        <w:rPr>
          <w:rFonts w:ascii="Arial" w:hAnsi="Arial" w:cs="Arial"/>
          <w:sz w:val="22"/>
          <w:szCs w:val="22"/>
        </w:rPr>
        <w:t>Dans l’hypothèse où le Titulaire</w:t>
      </w:r>
      <w:r w:rsidRPr="00EC4660">
        <w:rPr>
          <w:rFonts w:ascii="Arial" w:hAnsi="Arial" w:cs="Arial"/>
          <w:i/>
          <w:iCs/>
          <w:sz w:val="22"/>
          <w:szCs w:val="22"/>
        </w:rPr>
        <w:t xml:space="preserve"> </w:t>
      </w:r>
      <w:r w:rsidRPr="00EC4660">
        <w:rPr>
          <w:rFonts w:ascii="Arial" w:hAnsi="Arial" w:cs="Arial"/>
          <w:sz w:val="22"/>
          <w:szCs w:val="22"/>
        </w:rPr>
        <w:t>aurait lui-même recours à de la sous-traitance pour une ou diverses missions que le Pouvoir adjudicateur</w:t>
      </w:r>
      <w:r w:rsidRPr="00EC4660">
        <w:rPr>
          <w:rFonts w:ascii="Arial" w:hAnsi="Arial" w:cs="Arial"/>
          <w:i/>
          <w:iCs/>
          <w:sz w:val="22"/>
          <w:szCs w:val="22"/>
        </w:rPr>
        <w:t xml:space="preserve"> </w:t>
      </w:r>
      <w:r w:rsidRPr="00EC4660">
        <w:rPr>
          <w:rFonts w:ascii="Arial" w:hAnsi="Arial" w:cs="Arial"/>
          <w:sz w:val="22"/>
          <w:szCs w:val="22"/>
        </w:rPr>
        <w:t xml:space="preserve">lui aurait confiées, et sous réserve qu’elle ait été formellement autorisée, lesdits sous-traitants sont tenus aux mêmes obligations précitées. </w:t>
      </w:r>
    </w:p>
    <w:p w14:paraId="17DF97FF" w14:textId="77777777" w:rsidR="00D611A7" w:rsidRPr="00EC4660" w:rsidRDefault="00D611A7" w:rsidP="00D611A7">
      <w:pPr>
        <w:keepNext/>
        <w:keepLines/>
        <w:suppressAutoHyphens/>
        <w:ind w:left="993"/>
        <w:jc w:val="both"/>
        <w:rPr>
          <w:rFonts w:ascii="Arial" w:hAnsi="Arial" w:cs="Arial"/>
          <w:sz w:val="22"/>
          <w:szCs w:val="22"/>
        </w:rPr>
      </w:pPr>
    </w:p>
    <w:p w14:paraId="77D6C3D6" w14:textId="77777777" w:rsidR="00D611A7" w:rsidRPr="00EC4660" w:rsidRDefault="00D611A7" w:rsidP="00D611A7">
      <w:pPr>
        <w:keepNext/>
        <w:suppressAutoHyphens/>
        <w:ind w:left="993"/>
        <w:jc w:val="both"/>
        <w:rPr>
          <w:rFonts w:ascii="Arial" w:hAnsi="Arial" w:cs="Arial"/>
          <w:sz w:val="22"/>
          <w:szCs w:val="22"/>
        </w:rPr>
      </w:pPr>
      <w:r w:rsidRPr="00EC4660">
        <w:rPr>
          <w:rFonts w:ascii="Arial" w:hAnsi="Arial" w:cs="Arial"/>
          <w:sz w:val="22"/>
          <w:szCs w:val="22"/>
        </w:rPr>
        <w:t>Le Titulaire</w:t>
      </w:r>
      <w:r w:rsidRPr="00EC4660">
        <w:rPr>
          <w:rFonts w:ascii="Arial" w:hAnsi="Arial" w:cs="Arial"/>
          <w:i/>
          <w:iCs/>
          <w:sz w:val="22"/>
          <w:szCs w:val="22"/>
        </w:rPr>
        <w:t xml:space="preserve"> </w:t>
      </w:r>
      <w:r w:rsidRPr="00EC4660">
        <w:rPr>
          <w:rFonts w:ascii="Arial" w:hAnsi="Arial" w:cs="Arial"/>
          <w:sz w:val="22"/>
          <w:szCs w:val="22"/>
        </w:rPr>
        <w:t xml:space="preserve">demeure cependant pleinement responsable de l’inexécution de ses obligations. </w:t>
      </w:r>
    </w:p>
    <w:p w14:paraId="0523DD69" w14:textId="77777777" w:rsidR="00D611A7" w:rsidRPr="00EC4660" w:rsidRDefault="00D611A7" w:rsidP="00D611A7">
      <w:pPr>
        <w:keepNext/>
        <w:suppressAutoHyphens/>
        <w:ind w:left="993"/>
        <w:jc w:val="both"/>
        <w:rPr>
          <w:rFonts w:ascii="Arial" w:hAnsi="Arial" w:cs="Arial"/>
          <w:sz w:val="22"/>
          <w:szCs w:val="22"/>
        </w:rPr>
      </w:pPr>
    </w:p>
    <w:p w14:paraId="4BF1B194" w14:textId="77777777" w:rsidR="00D611A7" w:rsidRDefault="00D611A7" w:rsidP="00D611A7">
      <w:pPr>
        <w:keepNext/>
        <w:suppressAutoHyphens/>
        <w:ind w:left="993"/>
        <w:jc w:val="both"/>
        <w:rPr>
          <w:rFonts w:ascii="Arial" w:hAnsi="Arial" w:cs="Arial"/>
          <w:sz w:val="22"/>
          <w:szCs w:val="22"/>
        </w:rPr>
      </w:pPr>
      <w:r w:rsidRPr="00EC4660">
        <w:rPr>
          <w:rFonts w:ascii="Arial" w:hAnsi="Arial" w:cs="Arial"/>
          <w:sz w:val="22"/>
          <w:szCs w:val="22"/>
        </w:rPr>
        <w:t xml:space="preserve">Le Pouvoir adjudicateur s’engage à : </w:t>
      </w:r>
    </w:p>
    <w:p w14:paraId="12364998" w14:textId="77777777" w:rsidR="00D611A7" w:rsidRPr="00EC4660" w:rsidRDefault="00D611A7" w:rsidP="00D611A7">
      <w:pPr>
        <w:keepNext/>
        <w:suppressAutoHyphens/>
        <w:ind w:left="993"/>
        <w:jc w:val="both"/>
        <w:rPr>
          <w:rFonts w:ascii="Arial" w:hAnsi="Arial" w:cs="Arial"/>
          <w:sz w:val="22"/>
          <w:szCs w:val="22"/>
        </w:rPr>
      </w:pPr>
    </w:p>
    <w:p w14:paraId="47B202FE" w14:textId="77777777" w:rsidR="00D611A7" w:rsidRDefault="00D611A7" w:rsidP="008E3E37">
      <w:pPr>
        <w:keepNext/>
        <w:numPr>
          <w:ilvl w:val="0"/>
          <w:numId w:val="11"/>
        </w:numPr>
        <w:suppressAutoHyphens/>
        <w:ind w:left="1276" w:hanging="283"/>
        <w:jc w:val="both"/>
        <w:rPr>
          <w:rFonts w:ascii="Arial" w:hAnsi="Arial" w:cs="Arial"/>
          <w:sz w:val="22"/>
          <w:szCs w:val="22"/>
        </w:rPr>
      </w:pPr>
      <w:r w:rsidRPr="00EC4660">
        <w:rPr>
          <w:rFonts w:ascii="Arial" w:hAnsi="Arial" w:cs="Arial"/>
          <w:sz w:val="22"/>
          <w:szCs w:val="22"/>
        </w:rPr>
        <w:t>Fournir toute la documentation nécessaire à l’exercice de la mission du délégué au sous-traitant ;</w:t>
      </w:r>
      <w:ins w:id="76" w:author="BADIN LE MOUEL EMILIE (CPAM ESSONNE)" w:date="2024-06-10T10:44:00Z">
        <w:r w:rsidRPr="00EC4660">
          <w:rPr>
            <w:rFonts w:ascii="Arial" w:hAnsi="Arial" w:cs="Arial"/>
            <w:sz w:val="22"/>
            <w:szCs w:val="22"/>
          </w:rPr>
          <w:t xml:space="preserve"> </w:t>
        </w:r>
      </w:ins>
    </w:p>
    <w:p w14:paraId="13299BA6" w14:textId="77777777" w:rsidR="00D611A7" w:rsidRPr="00EC4660" w:rsidRDefault="00D611A7" w:rsidP="00D611A7">
      <w:pPr>
        <w:keepNext/>
        <w:suppressAutoHyphens/>
        <w:ind w:left="1276"/>
        <w:jc w:val="both"/>
        <w:rPr>
          <w:rFonts w:ascii="Arial" w:hAnsi="Arial" w:cs="Arial"/>
          <w:sz w:val="22"/>
          <w:szCs w:val="22"/>
        </w:rPr>
      </w:pPr>
    </w:p>
    <w:p w14:paraId="3E44ECD2" w14:textId="77777777" w:rsidR="00D611A7" w:rsidRDefault="00D611A7" w:rsidP="008E3E37">
      <w:pPr>
        <w:keepNext/>
        <w:numPr>
          <w:ilvl w:val="0"/>
          <w:numId w:val="11"/>
        </w:numPr>
        <w:suppressAutoHyphens/>
        <w:ind w:left="1276" w:hanging="283"/>
        <w:jc w:val="both"/>
        <w:rPr>
          <w:rFonts w:ascii="Arial" w:hAnsi="Arial" w:cs="Arial"/>
          <w:sz w:val="22"/>
          <w:szCs w:val="22"/>
        </w:rPr>
      </w:pPr>
      <w:r w:rsidRPr="00EC4660">
        <w:rPr>
          <w:rFonts w:ascii="Arial" w:hAnsi="Arial" w:cs="Arial"/>
          <w:sz w:val="22"/>
          <w:szCs w:val="22"/>
        </w:rPr>
        <w:t xml:space="preserve">Informer son sous-traitant ou son cotraitant de toute information pouvant impacter sa mission ; </w:t>
      </w:r>
    </w:p>
    <w:p w14:paraId="753E12FF" w14:textId="77777777" w:rsidR="00D611A7" w:rsidRPr="00EC4660" w:rsidRDefault="00D611A7" w:rsidP="00D611A7">
      <w:pPr>
        <w:keepNext/>
        <w:suppressAutoHyphens/>
        <w:jc w:val="both"/>
        <w:rPr>
          <w:rFonts w:ascii="Arial" w:hAnsi="Arial" w:cs="Arial"/>
          <w:sz w:val="22"/>
          <w:szCs w:val="22"/>
        </w:rPr>
      </w:pPr>
    </w:p>
    <w:p w14:paraId="696BB140" w14:textId="77777777" w:rsidR="00D611A7" w:rsidRPr="00EC4660" w:rsidRDefault="00D611A7" w:rsidP="008E3E37">
      <w:pPr>
        <w:keepNext/>
        <w:numPr>
          <w:ilvl w:val="0"/>
          <w:numId w:val="11"/>
        </w:numPr>
        <w:suppressAutoHyphens/>
        <w:ind w:left="1276" w:hanging="283"/>
        <w:jc w:val="both"/>
        <w:rPr>
          <w:rFonts w:ascii="Arial" w:hAnsi="Arial" w:cs="Arial"/>
          <w:sz w:val="22"/>
          <w:szCs w:val="22"/>
        </w:rPr>
      </w:pPr>
      <w:r w:rsidRPr="00EC4660">
        <w:rPr>
          <w:rFonts w:ascii="Arial" w:hAnsi="Arial" w:cs="Arial"/>
          <w:sz w:val="22"/>
          <w:szCs w:val="22"/>
        </w:rPr>
        <w:t xml:space="preserve">Faire évoluer la relation partenariale en fonction des besoins et des bonnes pratiques identifiées. </w:t>
      </w:r>
    </w:p>
    <w:p w14:paraId="637BE4C0" w14:textId="77777777" w:rsidR="00D611A7" w:rsidRPr="00EC4660" w:rsidRDefault="00D611A7" w:rsidP="00D611A7">
      <w:pPr>
        <w:keepNext/>
        <w:suppressAutoHyphens/>
        <w:ind w:left="567"/>
        <w:jc w:val="both"/>
        <w:rPr>
          <w:rFonts w:ascii="Arial" w:hAnsi="Arial" w:cs="Arial"/>
          <w:sz w:val="22"/>
          <w:szCs w:val="22"/>
        </w:rPr>
      </w:pPr>
    </w:p>
    <w:p w14:paraId="2303874C" w14:textId="77777777" w:rsidR="00D611A7" w:rsidRPr="00793088" w:rsidRDefault="00D611A7" w:rsidP="00D611A7">
      <w:pPr>
        <w:pStyle w:val="Titre2"/>
        <w:keepLines/>
        <w:numPr>
          <w:ilvl w:val="2"/>
          <w:numId w:val="4"/>
        </w:numPr>
        <w:tabs>
          <w:tab w:val="clear" w:pos="993"/>
        </w:tabs>
        <w:suppressAutoHyphens/>
        <w:spacing w:before="0"/>
        <w:jc w:val="both"/>
        <w:rPr>
          <w:rFonts w:ascii="Arial" w:hAnsi="Arial" w:cs="Arial"/>
        </w:rPr>
      </w:pPr>
      <w:bookmarkStart w:id="77" w:name="_Toc207109951"/>
      <w:r w:rsidRPr="00793088">
        <w:rPr>
          <w:rFonts w:ascii="Arial" w:hAnsi="Arial" w:cs="Arial"/>
        </w:rPr>
        <w:t>Mesures de sécurité et de conformité</w:t>
      </w:r>
      <w:bookmarkEnd w:id="77"/>
    </w:p>
    <w:p w14:paraId="596A3783" w14:textId="77777777" w:rsidR="00D611A7" w:rsidRPr="00EC4660" w:rsidRDefault="00D611A7" w:rsidP="00D611A7">
      <w:pPr>
        <w:keepNext/>
        <w:suppressAutoHyphens/>
        <w:ind w:left="993"/>
        <w:jc w:val="both"/>
        <w:rPr>
          <w:rFonts w:ascii="Arial" w:hAnsi="Arial" w:cs="Arial"/>
          <w:sz w:val="22"/>
          <w:szCs w:val="22"/>
        </w:rPr>
      </w:pPr>
    </w:p>
    <w:p w14:paraId="5AE092AD" w14:textId="77777777" w:rsidR="00D611A7" w:rsidRPr="00EC4660" w:rsidRDefault="00D611A7" w:rsidP="00D611A7">
      <w:pPr>
        <w:keepNext/>
        <w:suppressAutoHyphens/>
        <w:ind w:left="993"/>
        <w:jc w:val="both"/>
        <w:rPr>
          <w:rFonts w:ascii="Arial" w:hAnsi="Arial" w:cs="Arial"/>
          <w:sz w:val="22"/>
          <w:szCs w:val="22"/>
        </w:rPr>
      </w:pPr>
      <w:r w:rsidRPr="00EC4660">
        <w:rPr>
          <w:rFonts w:ascii="Arial" w:hAnsi="Arial" w:cs="Arial"/>
          <w:sz w:val="22"/>
          <w:szCs w:val="22"/>
        </w:rPr>
        <w:t xml:space="preserve">Le Titulaire s’engage à mettre en œuvre les mesures de sécurité suivantes : </w:t>
      </w:r>
    </w:p>
    <w:p w14:paraId="7467DAE0" w14:textId="77777777" w:rsidR="00D611A7" w:rsidRPr="00EC4660" w:rsidRDefault="00D611A7" w:rsidP="00D611A7">
      <w:pPr>
        <w:keepNext/>
        <w:suppressAutoHyphens/>
        <w:ind w:left="993"/>
        <w:jc w:val="both"/>
        <w:rPr>
          <w:rFonts w:ascii="Arial" w:hAnsi="Arial" w:cs="Arial"/>
          <w:sz w:val="22"/>
          <w:szCs w:val="22"/>
        </w:rPr>
      </w:pPr>
      <w:r w:rsidRPr="00EC4660">
        <w:rPr>
          <w:rFonts w:ascii="Arial" w:hAnsi="Arial" w:cs="Arial"/>
          <w:sz w:val="22"/>
          <w:szCs w:val="22"/>
        </w:rPr>
        <w:tab/>
      </w:r>
    </w:p>
    <w:tbl>
      <w:tblPr>
        <w:tblStyle w:val="Grilledutableau"/>
        <w:tblW w:w="8476" w:type="dxa"/>
        <w:tblInd w:w="98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E7E6E6" w:themeFill="background2"/>
        <w:tblLayout w:type="fixed"/>
        <w:tblLook w:val="04A0" w:firstRow="1" w:lastRow="0" w:firstColumn="1" w:lastColumn="0" w:noHBand="0" w:noVBand="1"/>
      </w:tblPr>
      <w:tblGrid>
        <w:gridCol w:w="8476"/>
      </w:tblGrid>
      <w:sdt>
        <w:sdtPr>
          <w:rPr>
            <w:rFonts w:ascii="Arial" w:hAnsi="Arial" w:cs="Arial"/>
            <w:sz w:val="22"/>
            <w:szCs w:val="22"/>
          </w:rPr>
          <w:id w:val="-1206718427"/>
          <w:placeholder>
            <w:docPart w:val="DefaultPlaceholder_-1854013440"/>
          </w:placeholder>
        </w:sdtPr>
        <w:sdtContent>
          <w:tr w:rsidR="00D611A7" w:rsidRPr="00EC4660" w14:paraId="68FAFF32" w14:textId="77777777" w:rsidTr="00BB5C4E">
            <w:tc>
              <w:tcPr>
                <w:tcW w:w="8476" w:type="dxa"/>
                <w:tcBorders>
                  <w:top w:val="single" w:sz="4" w:space="0" w:color="FF0000"/>
                  <w:left w:val="single" w:sz="4" w:space="0" w:color="FF0000"/>
                  <w:bottom w:val="single" w:sz="4" w:space="0" w:color="FF0000"/>
                  <w:right w:val="single" w:sz="4" w:space="0" w:color="FF0000"/>
                </w:tcBorders>
                <w:shd w:val="clear" w:color="auto" w:fill="E7E6E6" w:themeFill="background2"/>
              </w:tcPr>
              <w:p w14:paraId="4F44B005" w14:textId="0960A794" w:rsidR="00D611A7" w:rsidRPr="00EC4660" w:rsidRDefault="00D611A7" w:rsidP="00BB5C4E">
                <w:pPr>
                  <w:keepNext/>
                  <w:suppressAutoHyphens/>
                  <w:ind w:left="567"/>
                  <w:jc w:val="both"/>
                  <w:rPr>
                    <w:rFonts w:ascii="Arial" w:hAnsi="Arial" w:cs="Arial"/>
                    <w:sz w:val="22"/>
                    <w:szCs w:val="22"/>
                  </w:rPr>
                </w:pPr>
              </w:p>
              <w:p w14:paraId="19219858" w14:textId="77777777" w:rsidR="00D611A7" w:rsidRPr="00EC4660" w:rsidRDefault="00AD0935" w:rsidP="00BB5C4E">
                <w:pPr>
                  <w:keepNext/>
                  <w:suppressAutoHyphens/>
                  <w:ind w:left="567"/>
                  <w:jc w:val="both"/>
                  <w:rPr>
                    <w:rFonts w:ascii="Arial" w:hAnsi="Arial" w:cs="Arial"/>
                    <w:sz w:val="22"/>
                    <w:szCs w:val="22"/>
                  </w:rPr>
                </w:pPr>
                <w:sdt>
                  <w:sdtPr>
                    <w:rPr>
                      <w:rFonts w:ascii="Arial" w:hAnsi="Arial" w:cs="Arial"/>
                      <w:sz w:val="22"/>
                      <w:szCs w:val="22"/>
                    </w:rPr>
                    <w:id w:val="-1654678720"/>
                    <w14:checkbox>
                      <w14:checked w14:val="0"/>
                      <w14:checkedState w14:val="2612" w14:font="MS Gothic"/>
                      <w14:uncheckedState w14:val="2610" w14:font="MS Gothic"/>
                    </w14:checkbox>
                  </w:sdtPr>
                  <w:sdtContent>
                    <w:r w:rsidR="00D611A7" w:rsidRPr="00EC4660">
                      <w:rPr>
                        <w:rFonts w:ascii="Segoe UI Symbol" w:hAnsi="Segoe UI Symbol" w:cs="Segoe UI Symbol"/>
                        <w:sz w:val="22"/>
                        <w:szCs w:val="22"/>
                      </w:rPr>
                      <w:t>☐</w:t>
                    </w:r>
                  </w:sdtContent>
                </w:sdt>
                <w:r w:rsidR="00D611A7" w:rsidRPr="00EC4660">
                  <w:rPr>
                    <w:rFonts w:ascii="Arial" w:hAnsi="Arial" w:cs="Arial"/>
                    <w:sz w:val="22"/>
                    <w:szCs w:val="22"/>
                  </w:rPr>
                  <w:t xml:space="preserve"> Je, soussigné le Titulaire, reconnait être averti qu’il m’incombe de prendre, le cas échéant, toutes les mesures informatiques nécessaires pour assurer une protection adéquate des données traitées pour le compte de l’Assurance Maladie.</w:t>
                </w:r>
              </w:p>
              <w:p w14:paraId="38DE2A5B" w14:textId="77777777" w:rsidR="00D611A7" w:rsidRPr="00EC4660" w:rsidRDefault="00D611A7" w:rsidP="00BB5C4E">
                <w:pPr>
                  <w:keepNext/>
                  <w:suppressAutoHyphens/>
                  <w:ind w:left="567"/>
                  <w:jc w:val="both"/>
                  <w:rPr>
                    <w:rFonts w:ascii="Arial" w:hAnsi="Arial" w:cs="Arial"/>
                    <w:sz w:val="22"/>
                    <w:szCs w:val="22"/>
                  </w:rPr>
                </w:pPr>
                <w:r w:rsidRPr="00EC4660">
                  <w:rPr>
                    <w:rFonts w:ascii="Arial" w:hAnsi="Arial" w:cs="Arial"/>
                    <w:sz w:val="22"/>
                    <w:szCs w:val="22"/>
                  </w:rPr>
                  <w:t>J’atteste que les mesures suivantes seront mises en œuvre pour garantir la confidentialité, la sécurité et l’intégrité des données qui me sont confiées dans le cadre des présentes :</w:t>
                </w:r>
              </w:p>
              <w:p w14:paraId="3E0BBC5A" w14:textId="77777777" w:rsidR="00D611A7" w:rsidRPr="00EC4660" w:rsidRDefault="00D611A7" w:rsidP="00BB5C4E">
                <w:pPr>
                  <w:keepNext/>
                  <w:suppressAutoHyphens/>
                  <w:ind w:left="567"/>
                  <w:jc w:val="both"/>
                  <w:rPr>
                    <w:rFonts w:ascii="Arial" w:hAnsi="Arial" w:cs="Arial"/>
                    <w:sz w:val="22"/>
                    <w:szCs w:val="22"/>
                  </w:rPr>
                </w:pPr>
              </w:p>
              <w:p w14:paraId="6345939F" w14:textId="77777777" w:rsidR="00D611A7" w:rsidRPr="00EC4660" w:rsidRDefault="00AD0935" w:rsidP="00BB5C4E">
                <w:pPr>
                  <w:keepNext/>
                  <w:suppressAutoHyphens/>
                  <w:ind w:left="567"/>
                  <w:jc w:val="both"/>
                  <w:rPr>
                    <w:rFonts w:ascii="Arial" w:hAnsi="Arial" w:cs="Arial"/>
                    <w:sz w:val="22"/>
                    <w:szCs w:val="22"/>
                  </w:rPr>
                </w:pPr>
                <w:sdt>
                  <w:sdtPr>
                    <w:rPr>
                      <w:rFonts w:ascii="Arial" w:hAnsi="Arial" w:cs="Arial"/>
                      <w:sz w:val="22"/>
                      <w:szCs w:val="22"/>
                    </w:rPr>
                    <w:id w:val="-5063768"/>
                    <w:showingPlcHdr/>
                  </w:sdtPr>
                  <w:sdtContent>
                    <w:r w:rsidR="00D611A7" w:rsidRPr="00EC4660">
                      <w:rPr>
                        <w:rFonts w:ascii="Arial" w:hAnsi="Arial" w:cs="Arial"/>
                        <w:color w:val="808080" w:themeColor="background1" w:themeShade="80"/>
                        <w:sz w:val="22"/>
                        <w:szCs w:val="22"/>
                      </w:rPr>
                      <w:t>Cliquez ici pour taper du texte.</w:t>
                    </w:r>
                  </w:sdtContent>
                </w:sdt>
              </w:p>
              <w:p w14:paraId="7F3D2D2C" w14:textId="2D5A64B2" w:rsidR="00D611A7" w:rsidRPr="00EC4660" w:rsidRDefault="00D611A7" w:rsidP="00BB5C4E">
                <w:pPr>
                  <w:keepNext/>
                  <w:suppressAutoHyphens/>
                  <w:ind w:left="567"/>
                  <w:jc w:val="both"/>
                  <w:rPr>
                    <w:rFonts w:ascii="Arial" w:hAnsi="Arial" w:cs="Arial"/>
                    <w:sz w:val="22"/>
                    <w:szCs w:val="22"/>
                  </w:rPr>
                </w:pPr>
              </w:p>
            </w:tc>
          </w:tr>
        </w:sdtContent>
      </w:sdt>
    </w:tbl>
    <w:p w14:paraId="001D1814" w14:textId="77777777" w:rsidR="00D611A7" w:rsidRPr="00EC4660" w:rsidRDefault="00D611A7" w:rsidP="00D611A7">
      <w:pPr>
        <w:keepNext/>
        <w:suppressAutoHyphens/>
        <w:ind w:left="993"/>
        <w:jc w:val="both"/>
        <w:rPr>
          <w:rFonts w:ascii="Arial" w:hAnsi="Arial" w:cs="Arial"/>
          <w:sz w:val="22"/>
          <w:szCs w:val="22"/>
        </w:rPr>
      </w:pPr>
    </w:p>
    <w:p w14:paraId="773174DB" w14:textId="77777777" w:rsidR="00D611A7" w:rsidRPr="00EC4660" w:rsidRDefault="00D611A7" w:rsidP="00D611A7">
      <w:pPr>
        <w:keepNext/>
        <w:suppressAutoHyphens/>
        <w:ind w:left="993"/>
        <w:jc w:val="both"/>
        <w:rPr>
          <w:rFonts w:ascii="Arial" w:hAnsi="Arial" w:cs="Arial"/>
          <w:sz w:val="22"/>
          <w:szCs w:val="22"/>
        </w:rPr>
      </w:pPr>
      <w:r w:rsidRPr="00EC4660">
        <w:rPr>
          <w:rFonts w:ascii="Arial" w:hAnsi="Arial" w:cs="Arial"/>
          <w:sz w:val="22"/>
          <w:szCs w:val="22"/>
        </w:rPr>
        <w:t>En outre, dans le cadre de la présente convention, le Titulaire s’engage à mettre en œuvre toutes les mesures nécessaires propres à garantir la conformité du traitement :</w:t>
      </w:r>
    </w:p>
    <w:p w14:paraId="3F5CDB3D" w14:textId="77777777" w:rsidR="00D611A7" w:rsidRPr="00EC4660" w:rsidRDefault="00D611A7" w:rsidP="00D611A7">
      <w:pPr>
        <w:keepNext/>
        <w:suppressAutoHyphens/>
        <w:ind w:left="993"/>
        <w:jc w:val="both"/>
        <w:rPr>
          <w:rFonts w:ascii="Arial" w:hAnsi="Arial" w:cs="Arial"/>
          <w:sz w:val="22"/>
          <w:szCs w:val="22"/>
        </w:rPr>
      </w:pPr>
    </w:p>
    <w:tbl>
      <w:tblPr>
        <w:tblStyle w:val="Grilledutableau"/>
        <w:tblW w:w="8476" w:type="dxa"/>
        <w:tblInd w:w="98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E7E6E6" w:themeFill="background2"/>
        <w:tblLayout w:type="fixed"/>
        <w:tblLook w:val="04A0" w:firstRow="1" w:lastRow="0" w:firstColumn="1" w:lastColumn="0" w:noHBand="0" w:noVBand="1"/>
      </w:tblPr>
      <w:tblGrid>
        <w:gridCol w:w="8476"/>
      </w:tblGrid>
      <w:sdt>
        <w:sdtPr>
          <w:rPr>
            <w:rFonts w:ascii="Arial" w:hAnsi="Arial" w:cs="Arial"/>
            <w:sz w:val="22"/>
            <w:szCs w:val="22"/>
          </w:rPr>
          <w:id w:val="1882898935"/>
          <w:placeholder>
            <w:docPart w:val="DefaultPlaceholder_-1854013440"/>
          </w:placeholder>
        </w:sdtPr>
        <w:sdtContent>
          <w:tr w:rsidR="00D611A7" w:rsidRPr="00EC4660" w14:paraId="44D67203" w14:textId="77777777" w:rsidTr="00BB5C4E">
            <w:tc>
              <w:tcPr>
                <w:tcW w:w="8476" w:type="dxa"/>
                <w:tcBorders>
                  <w:top w:val="single" w:sz="4" w:space="0" w:color="FF0000"/>
                  <w:left w:val="single" w:sz="4" w:space="0" w:color="FF0000"/>
                  <w:bottom w:val="single" w:sz="4" w:space="0" w:color="FF0000"/>
                  <w:right w:val="single" w:sz="4" w:space="0" w:color="FF0000"/>
                </w:tcBorders>
                <w:shd w:val="clear" w:color="auto" w:fill="E7E6E6" w:themeFill="background2"/>
              </w:tcPr>
              <w:p w14:paraId="685387C1" w14:textId="0234A153" w:rsidR="00D611A7" w:rsidRPr="00EC4660" w:rsidRDefault="00D611A7" w:rsidP="00BB5C4E">
                <w:pPr>
                  <w:keepNext/>
                  <w:suppressAutoHyphens/>
                  <w:ind w:left="567"/>
                  <w:jc w:val="both"/>
                  <w:rPr>
                    <w:rFonts w:ascii="Arial" w:hAnsi="Arial" w:cs="Arial"/>
                    <w:sz w:val="22"/>
                    <w:szCs w:val="22"/>
                  </w:rPr>
                </w:pPr>
              </w:p>
              <w:p w14:paraId="678BD3B9" w14:textId="77777777" w:rsidR="00D611A7" w:rsidRPr="00EC4660" w:rsidRDefault="00AD0935" w:rsidP="00BB5C4E">
                <w:pPr>
                  <w:keepNext/>
                  <w:suppressAutoHyphens/>
                  <w:ind w:left="567"/>
                  <w:jc w:val="both"/>
                  <w:rPr>
                    <w:rFonts w:ascii="Arial" w:hAnsi="Arial" w:cs="Arial"/>
                    <w:sz w:val="22"/>
                    <w:szCs w:val="22"/>
                  </w:rPr>
                </w:pPr>
                <w:sdt>
                  <w:sdtPr>
                    <w:rPr>
                      <w:rFonts w:ascii="Arial" w:hAnsi="Arial" w:cs="Arial"/>
                      <w:sz w:val="22"/>
                      <w:szCs w:val="22"/>
                    </w:rPr>
                    <w:id w:val="-1150365333"/>
                    <w14:checkbox>
                      <w14:checked w14:val="0"/>
                      <w14:checkedState w14:val="2612" w14:font="MS Gothic"/>
                      <w14:uncheckedState w14:val="2610" w14:font="MS Gothic"/>
                    </w14:checkbox>
                  </w:sdtPr>
                  <w:sdtContent>
                    <w:r w:rsidR="00D611A7" w:rsidRPr="00EC4660">
                      <w:rPr>
                        <w:rFonts w:ascii="Segoe UI Symbol" w:hAnsi="Segoe UI Symbol" w:cs="Segoe UI Symbol"/>
                        <w:sz w:val="22"/>
                        <w:szCs w:val="22"/>
                      </w:rPr>
                      <w:t>☐</w:t>
                    </w:r>
                  </w:sdtContent>
                </w:sdt>
                <w:r w:rsidR="00D611A7" w:rsidRPr="00EC4660">
                  <w:rPr>
                    <w:rFonts w:ascii="Arial" w:hAnsi="Arial" w:cs="Arial"/>
                    <w:sz w:val="22"/>
                    <w:szCs w:val="22"/>
                  </w:rPr>
                  <w:t xml:space="preserve"> Je, soussigné le Titulaire, reconnait être averti qu’il m’incombe de prendre, le cas échéant, toutes les mesures informatiques nécessaires pour assurer le respect des obligations prévues aux articles 32 à 36 du RGPD.</w:t>
                </w:r>
              </w:p>
              <w:p w14:paraId="7A464D86" w14:textId="77777777" w:rsidR="00D611A7" w:rsidRPr="00EC4660" w:rsidRDefault="00D611A7" w:rsidP="00BB5C4E">
                <w:pPr>
                  <w:keepNext/>
                  <w:suppressAutoHyphens/>
                  <w:ind w:left="567"/>
                  <w:jc w:val="both"/>
                  <w:rPr>
                    <w:rFonts w:ascii="Arial" w:hAnsi="Arial" w:cs="Arial"/>
                    <w:sz w:val="22"/>
                    <w:szCs w:val="22"/>
                  </w:rPr>
                </w:pPr>
                <w:r w:rsidRPr="00EC4660">
                  <w:rPr>
                    <w:rFonts w:ascii="Arial" w:hAnsi="Arial" w:cs="Arial"/>
                    <w:sz w:val="22"/>
                    <w:szCs w:val="22"/>
                  </w:rPr>
                  <w:t>À cet effet, je suis tenu de prévoir les mesures suivantes concernant :</w:t>
                </w:r>
              </w:p>
              <w:p w14:paraId="76190E67" w14:textId="77777777" w:rsidR="00D611A7" w:rsidRPr="00EC4660" w:rsidRDefault="00D611A7" w:rsidP="008E3E37">
                <w:pPr>
                  <w:keepNext/>
                  <w:numPr>
                    <w:ilvl w:val="0"/>
                    <w:numId w:val="12"/>
                  </w:numPr>
                  <w:suppressAutoHyphens/>
                  <w:jc w:val="both"/>
                  <w:rPr>
                    <w:rFonts w:ascii="Arial" w:hAnsi="Arial" w:cs="Arial"/>
                    <w:sz w:val="22"/>
                    <w:szCs w:val="22"/>
                  </w:rPr>
                </w:pPr>
                <w:r w:rsidRPr="00EC4660">
                  <w:rPr>
                    <w:rFonts w:ascii="Arial" w:hAnsi="Arial" w:cs="Arial"/>
                    <w:sz w:val="22"/>
                    <w:szCs w:val="22"/>
                  </w:rPr>
                  <w:t xml:space="preserve">La sécurité lors du traitement des données (art. 32) : </w:t>
                </w:r>
                <w:sdt>
                  <w:sdtPr>
                    <w:rPr>
                      <w:rFonts w:ascii="Arial" w:hAnsi="Arial" w:cs="Arial"/>
                      <w:sz w:val="22"/>
                      <w:szCs w:val="22"/>
                    </w:rPr>
                    <w:id w:val="-93555703"/>
                    <w:showingPlcHdr/>
                  </w:sdtPr>
                  <w:sdtContent>
                    <w:r w:rsidRPr="00EC4660">
                      <w:rPr>
                        <w:rFonts w:ascii="Arial" w:hAnsi="Arial" w:cs="Arial"/>
                        <w:sz w:val="22"/>
                      </w:rPr>
                      <w:t>Cliquez ici pour taper du texte.</w:t>
                    </w:r>
                  </w:sdtContent>
                </w:sdt>
                <w:r w:rsidRPr="00EC4660">
                  <w:rPr>
                    <w:rFonts w:ascii="Arial" w:hAnsi="Arial" w:cs="Arial"/>
                    <w:sz w:val="22"/>
                    <w:szCs w:val="22"/>
                  </w:rPr>
                  <w:tab/>
                </w:r>
              </w:p>
              <w:p w14:paraId="3A4A8805" w14:textId="77777777" w:rsidR="00D611A7" w:rsidRPr="00EC4660" w:rsidRDefault="00D611A7" w:rsidP="008E3E37">
                <w:pPr>
                  <w:keepNext/>
                  <w:numPr>
                    <w:ilvl w:val="0"/>
                    <w:numId w:val="12"/>
                  </w:numPr>
                  <w:suppressAutoHyphens/>
                  <w:jc w:val="both"/>
                  <w:rPr>
                    <w:rFonts w:ascii="Arial" w:hAnsi="Arial" w:cs="Arial"/>
                    <w:sz w:val="22"/>
                    <w:szCs w:val="22"/>
                  </w:rPr>
                </w:pPr>
                <w:r w:rsidRPr="00EC4660">
                  <w:rPr>
                    <w:rFonts w:ascii="Arial" w:hAnsi="Arial" w:cs="Arial"/>
                    <w:sz w:val="22"/>
                    <w:szCs w:val="22"/>
                  </w:rPr>
                  <w:t xml:space="preserve">Ma contribution à une éventuelle analyse d’impact relative à la protection des données initiée par le Pouvoir adjudicateur (art. 35) : </w:t>
                </w:r>
                <w:sdt>
                  <w:sdtPr>
                    <w:rPr>
                      <w:rFonts w:ascii="Arial" w:hAnsi="Arial" w:cs="Arial"/>
                      <w:sz w:val="22"/>
                      <w:szCs w:val="22"/>
                    </w:rPr>
                    <w:id w:val="-1278789215"/>
                    <w:showingPlcHdr/>
                  </w:sdtPr>
                  <w:sdtContent>
                    <w:r w:rsidRPr="00EC4660">
                      <w:rPr>
                        <w:rFonts w:ascii="Arial" w:hAnsi="Arial" w:cs="Arial"/>
                        <w:sz w:val="22"/>
                      </w:rPr>
                      <w:t>Cliquez ici pour taper du texte.</w:t>
                    </w:r>
                  </w:sdtContent>
                </w:sdt>
                <w:r w:rsidRPr="00EC4660">
                  <w:rPr>
                    <w:rFonts w:ascii="Arial" w:hAnsi="Arial" w:cs="Arial"/>
                    <w:sz w:val="22"/>
                    <w:szCs w:val="22"/>
                  </w:rPr>
                  <w:tab/>
                </w:r>
              </w:p>
              <w:p w14:paraId="5850F25E" w14:textId="77777777" w:rsidR="00D611A7" w:rsidRPr="00EC4660" w:rsidRDefault="00D611A7" w:rsidP="008E3E37">
                <w:pPr>
                  <w:keepNext/>
                  <w:numPr>
                    <w:ilvl w:val="0"/>
                    <w:numId w:val="12"/>
                  </w:numPr>
                  <w:suppressAutoHyphens/>
                  <w:jc w:val="both"/>
                  <w:rPr>
                    <w:rFonts w:ascii="Arial" w:hAnsi="Arial" w:cs="Arial"/>
                    <w:sz w:val="22"/>
                    <w:szCs w:val="22"/>
                  </w:rPr>
                </w:pPr>
                <w:r w:rsidRPr="00EC4660">
                  <w:rPr>
                    <w:rFonts w:ascii="Arial" w:hAnsi="Arial" w:cs="Arial"/>
                    <w:sz w:val="22"/>
                    <w:szCs w:val="22"/>
                  </w:rPr>
                  <w:t xml:space="preserve">L’accompagnement du Pouvoir adjudicateur pour toute consultation préalable de l’autorité de contrôle (art. 36) : </w:t>
                </w:r>
                <w:sdt>
                  <w:sdtPr>
                    <w:rPr>
                      <w:rFonts w:ascii="Arial" w:hAnsi="Arial" w:cs="Arial"/>
                      <w:sz w:val="22"/>
                      <w:szCs w:val="22"/>
                    </w:rPr>
                    <w:id w:val="-479843426"/>
                    <w:showingPlcHdr/>
                  </w:sdtPr>
                  <w:sdtContent>
                    <w:r w:rsidRPr="00EC4660">
                      <w:rPr>
                        <w:rFonts w:ascii="Arial" w:hAnsi="Arial" w:cs="Arial"/>
                        <w:sz w:val="22"/>
                      </w:rPr>
                      <w:t>Cliquez ici pour taper du texte.</w:t>
                    </w:r>
                  </w:sdtContent>
                </w:sdt>
                <w:r w:rsidRPr="00EC4660">
                  <w:rPr>
                    <w:rFonts w:ascii="Arial" w:hAnsi="Arial" w:cs="Arial"/>
                    <w:sz w:val="22"/>
                    <w:szCs w:val="22"/>
                  </w:rPr>
                  <w:tab/>
                </w:r>
              </w:p>
              <w:p w14:paraId="346EF616" w14:textId="77777777" w:rsidR="00D611A7" w:rsidRPr="00EC4660" w:rsidRDefault="00D611A7" w:rsidP="00BB5C4E">
                <w:pPr>
                  <w:keepNext/>
                  <w:suppressAutoHyphens/>
                  <w:ind w:left="567"/>
                  <w:jc w:val="both"/>
                  <w:rPr>
                    <w:rFonts w:ascii="Arial" w:hAnsi="Arial" w:cs="Arial"/>
                    <w:sz w:val="22"/>
                    <w:szCs w:val="22"/>
                  </w:rPr>
                </w:pPr>
                <w:r w:rsidRPr="00EC4660">
                  <w:rPr>
                    <w:rFonts w:ascii="Arial" w:hAnsi="Arial" w:cs="Arial"/>
                    <w:sz w:val="22"/>
                    <w:szCs w:val="22"/>
                  </w:rPr>
                  <w:t>Le cas échéant, la rédaction d’une documentation permettant au Pouvoir adjudicateur de mettre en œuvre toutes ces procédures.</w:t>
                </w:r>
              </w:p>
              <w:p w14:paraId="1FE38016" w14:textId="77777777" w:rsidR="00D611A7" w:rsidRDefault="00D611A7" w:rsidP="00BB5C4E">
                <w:pPr>
                  <w:keepNext/>
                  <w:suppressAutoHyphens/>
                  <w:ind w:left="567"/>
                  <w:jc w:val="both"/>
                  <w:rPr>
                    <w:rFonts w:ascii="Arial" w:hAnsi="Arial" w:cs="Arial"/>
                    <w:sz w:val="22"/>
                    <w:szCs w:val="22"/>
                  </w:rPr>
                </w:pPr>
                <w:r w:rsidRPr="00EC4660">
                  <w:rPr>
                    <w:rFonts w:ascii="Arial" w:hAnsi="Arial" w:cs="Arial"/>
                    <w:sz w:val="22"/>
                    <w:szCs w:val="22"/>
                  </w:rPr>
                  <w:t>Dans tous les cas, je suis informé qu’il revient au représentant du Pouvoir adjudicateur de déterminer l’opportunité d’une saisine préalable de l’autorité de contrôle (la Commission Nationale de l’Informatique et des Libertés ou CNIL) et cela quel qu’en soit le motif.</w:t>
                </w:r>
              </w:p>
              <w:p w14:paraId="75B59A84" w14:textId="77777777" w:rsidR="00D611A7" w:rsidRPr="00EC4660" w:rsidRDefault="00D611A7" w:rsidP="00BB5C4E">
                <w:pPr>
                  <w:keepNext/>
                  <w:suppressAutoHyphens/>
                  <w:ind w:left="567"/>
                  <w:jc w:val="both"/>
                  <w:rPr>
                    <w:rFonts w:ascii="Arial" w:hAnsi="Arial" w:cs="Arial"/>
                    <w:sz w:val="22"/>
                    <w:szCs w:val="22"/>
                  </w:rPr>
                </w:pPr>
              </w:p>
              <w:p w14:paraId="52F5A194" w14:textId="77777777" w:rsidR="00D611A7" w:rsidRPr="00EC4660" w:rsidRDefault="00D611A7" w:rsidP="00BB5C4E">
                <w:pPr>
                  <w:keepNext/>
                  <w:suppressAutoHyphens/>
                  <w:ind w:left="567"/>
                  <w:jc w:val="both"/>
                  <w:rPr>
                    <w:rFonts w:ascii="Arial" w:hAnsi="Arial" w:cs="Arial"/>
                    <w:sz w:val="22"/>
                    <w:szCs w:val="22"/>
                  </w:rPr>
                </w:pPr>
                <w:r w:rsidRPr="00EC4660">
                  <w:rPr>
                    <w:rFonts w:ascii="Arial" w:hAnsi="Arial" w:cs="Arial"/>
                    <w:sz w:val="22"/>
                    <w:szCs w:val="22"/>
                  </w:rPr>
                  <w:t>En cas de suspicion ou de violation de donnée avérée, je m’engage à notifier le DPO du Pouvoir adjudicateur</w:t>
                </w:r>
                <w:r w:rsidRPr="00EC4660">
                  <w:rPr>
                    <w:rFonts w:ascii="Arial" w:hAnsi="Arial" w:cs="Arial"/>
                    <w:iCs/>
                    <w:sz w:val="22"/>
                    <w:szCs w:val="22"/>
                  </w:rPr>
                  <w:t xml:space="preserve"> étant précisé qu’i</w:t>
                </w:r>
                <w:r w:rsidRPr="00EC4660">
                  <w:rPr>
                    <w:rFonts w:ascii="Arial" w:hAnsi="Arial" w:cs="Arial"/>
                    <w:sz w:val="22"/>
                    <w:szCs w:val="22"/>
                  </w:rPr>
                  <w:t>l reviendra au Pouvoir adjudicateur</w:t>
                </w:r>
                <w:r w:rsidRPr="00EC4660">
                  <w:rPr>
                    <w:rFonts w:ascii="Arial" w:hAnsi="Arial" w:cs="Arial"/>
                    <w:i/>
                    <w:iCs/>
                    <w:sz w:val="22"/>
                    <w:szCs w:val="22"/>
                  </w:rPr>
                  <w:t xml:space="preserve"> </w:t>
                </w:r>
                <w:r w:rsidRPr="00EC4660">
                  <w:rPr>
                    <w:rFonts w:ascii="Arial" w:hAnsi="Arial" w:cs="Arial"/>
                    <w:sz w:val="22"/>
                    <w:szCs w:val="22"/>
                  </w:rPr>
                  <w:t xml:space="preserve">d’engager les actions nécessaires en fonction des risques engagés pour la vie privée des assurés. Cette notification est accompagnée de toute documentation utile afin de permettre au responsable de traitement, si nécessaire, de notifier cette violation à l’autorité de contrôle compétente. </w:t>
                </w:r>
              </w:p>
              <w:p w14:paraId="34448CB3" w14:textId="57F91821" w:rsidR="00D611A7" w:rsidRPr="00EC4660" w:rsidRDefault="00D611A7" w:rsidP="00BB5C4E">
                <w:pPr>
                  <w:keepNext/>
                  <w:suppressAutoHyphens/>
                  <w:ind w:left="567"/>
                  <w:jc w:val="both"/>
                  <w:rPr>
                    <w:rFonts w:ascii="Arial" w:hAnsi="Arial" w:cs="Arial"/>
                    <w:sz w:val="22"/>
                    <w:szCs w:val="22"/>
                  </w:rPr>
                </w:pPr>
              </w:p>
            </w:tc>
          </w:tr>
        </w:sdtContent>
      </w:sdt>
    </w:tbl>
    <w:p w14:paraId="71E0C5C3" w14:textId="77777777" w:rsidR="00D611A7" w:rsidRPr="00EC4660" w:rsidRDefault="00D611A7" w:rsidP="00D611A7">
      <w:pPr>
        <w:keepNext/>
        <w:suppressAutoHyphens/>
        <w:ind w:left="567"/>
        <w:jc w:val="both"/>
        <w:rPr>
          <w:rFonts w:ascii="Arial" w:hAnsi="Arial" w:cs="Arial"/>
          <w:sz w:val="22"/>
          <w:szCs w:val="22"/>
        </w:rPr>
      </w:pPr>
      <w:r w:rsidRPr="00EC4660">
        <w:rPr>
          <w:rFonts w:ascii="Arial" w:hAnsi="Arial" w:cs="Arial"/>
          <w:sz w:val="22"/>
          <w:szCs w:val="22"/>
        </w:rPr>
        <w:tab/>
      </w:r>
    </w:p>
    <w:p w14:paraId="570FC086" w14:textId="77777777" w:rsidR="00D611A7" w:rsidRPr="00793088" w:rsidRDefault="00D611A7" w:rsidP="00D611A7">
      <w:pPr>
        <w:pStyle w:val="Titre2"/>
        <w:keepLines/>
        <w:numPr>
          <w:ilvl w:val="2"/>
          <w:numId w:val="4"/>
        </w:numPr>
        <w:tabs>
          <w:tab w:val="clear" w:pos="993"/>
        </w:tabs>
        <w:suppressAutoHyphens/>
        <w:spacing w:before="0"/>
        <w:jc w:val="both"/>
        <w:rPr>
          <w:rFonts w:ascii="Arial" w:hAnsi="Arial" w:cs="Arial"/>
        </w:rPr>
      </w:pPr>
      <w:bookmarkStart w:id="78" w:name="_Toc207109952"/>
      <w:r w:rsidRPr="00793088">
        <w:rPr>
          <w:rFonts w:ascii="Arial" w:hAnsi="Arial" w:cs="Arial"/>
        </w:rPr>
        <w:t>Exercice des droits des personnes</w:t>
      </w:r>
      <w:bookmarkEnd w:id="78"/>
    </w:p>
    <w:p w14:paraId="1259CA18" w14:textId="77777777" w:rsidR="00D611A7" w:rsidRPr="00EC4660" w:rsidRDefault="00D611A7" w:rsidP="00D611A7">
      <w:pPr>
        <w:keepNext/>
        <w:suppressAutoHyphens/>
        <w:ind w:left="993"/>
        <w:jc w:val="both"/>
        <w:rPr>
          <w:rFonts w:ascii="Arial" w:hAnsi="Arial" w:cs="Arial"/>
          <w:sz w:val="22"/>
          <w:szCs w:val="22"/>
        </w:rPr>
      </w:pPr>
    </w:p>
    <w:p w14:paraId="19AAC666" w14:textId="77777777" w:rsidR="00D611A7" w:rsidRPr="00EC4660" w:rsidRDefault="00D611A7" w:rsidP="00D611A7">
      <w:pPr>
        <w:keepNext/>
        <w:keepLines/>
        <w:suppressAutoHyphens/>
        <w:ind w:left="851"/>
        <w:jc w:val="both"/>
        <w:rPr>
          <w:rFonts w:ascii="Arial" w:hAnsi="Arial" w:cs="Arial"/>
          <w:sz w:val="22"/>
          <w:szCs w:val="22"/>
        </w:rPr>
      </w:pPr>
      <w:r w:rsidRPr="00EC4660">
        <w:rPr>
          <w:rFonts w:ascii="Arial" w:hAnsi="Arial" w:cs="Arial"/>
          <w:sz w:val="22"/>
          <w:szCs w:val="22"/>
        </w:rPr>
        <w:t>Les personnes concernées par les opérations de traitement recevront les informations requises, au moment de la collecte de données lorsque des données à caractère personnel sont collectées auprès de la personne concernée, ou dans les délais requis lorsque les données à caractère personnel n’ont pas été collectées auprès de la personne concernée, conformément aux articles 12 à 14 du RGPD.</w:t>
      </w:r>
    </w:p>
    <w:p w14:paraId="4789FC10" w14:textId="77777777" w:rsidR="00D611A7" w:rsidRPr="00EC4660" w:rsidRDefault="00D611A7" w:rsidP="00D611A7">
      <w:pPr>
        <w:keepNext/>
        <w:keepLines/>
        <w:suppressAutoHyphens/>
        <w:ind w:left="851"/>
        <w:jc w:val="both"/>
        <w:rPr>
          <w:rFonts w:ascii="Arial" w:hAnsi="Arial" w:cs="Arial"/>
          <w:sz w:val="22"/>
          <w:szCs w:val="22"/>
        </w:rPr>
      </w:pPr>
    </w:p>
    <w:p w14:paraId="1397D6D2" w14:textId="77777777" w:rsidR="00D611A7" w:rsidRPr="00EC4660" w:rsidRDefault="00D611A7" w:rsidP="00D611A7">
      <w:pPr>
        <w:keepNext/>
        <w:suppressAutoHyphens/>
        <w:ind w:left="851"/>
        <w:jc w:val="both"/>
        <w:rPr>
          <w:rFonts w:ascii="Arial" w:hAnsi="Arial" w:cs="Arial"/>
          <w:sz w:val="22"/>
          <w:szCs w:val="22"/>
        </w:rPr>
      </w:pPr>
      <w:r w:rsidRPr="00EC4660">
        <w:rPr>
          <w:rFonts w:ascii="Arial" w:hAnsi="Arial" w:cs="Arial"/>
          <w:sz w:val="22"/>
          <w:szCs w:val="22"/>
        </w:rPr>
        <w:t xml:space="preserve">Les parties conviennent que ces informations seront fournies suivant les modalités suivantes : </w:t>
      </w:r>
    </w:p>
    <w:p w14:paraId="4318E412" w14:textId="77777777" w:rsidR="00D611A7" w:rsidRPr="00EC4660" w:rsidRDefault="00D611A7" w:rsidP="00D611A7">
      <w:pPr>
        <w:keepNext/>
        <w:suppressAutoHyphens/>
        <w:ind w:left="851"/>
        <w:jc w:val="both"/>
        <w:rPr>
          <w:rFonts w:ascii="Arial" w:hAnsi="Arial" w:cs="Arial"/>
          <w:sz w:val="22"/>
          <w:szCs w:val="22"/>
        </w:rPr>
      </w:pPr>
    </w:p>
    <w:tbl>
      <w:tblPr>
        <w:tblStyle w:val="Grilledutableau"/>
        <w:tblW w:w="8476" w:type="dxa"/>
        <w:tblInd w:w="98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E7E6E6" w:themeFill="background2"/>
        <w:tblLayout w:type="fixed"/>
        <w:tblLook w:val="04A0" w:firstRow="1" w:lastRow="0" w:firstColumn="1" w:lastColumn="0" w:noHBand="0" w:noVBand="1"/>
      </w:tblPr>
      <w:tblGrid>
        <w:gridCol w:w="8476"/>
      </w:tblGrid>
      <w:tr w:rsidR="00D611A7" w:rsidRPr="00EC4660" w14:paraId="776C2F1B" w14:textId="77777777" w:rsidTr="00BB5C4E">
        <w:tc>
          <w:tcPr>
            <w:tcW w:w="8476" w:type="dxa"/>
            <w:tcBorders>
              <w:top w:val="single" w:sz="4" w:space="0" w:color="FF0000"/>
              <w:left w:val="single" w:sz="4" w:space="0" w:color="FF0000"/>
              <w:bottom w:val="single" w:sz="4" w:space="0" w:color="FF0000"/>
              <w:right w:val="single" w:sz="4" w:space="0" w:color="FF0000"/>
            </w:tcBorders>
            <w:shd w:val="clear" w:color="auto" w:fill="E7E6E6" w:themeFill="background2"/>
          </w:tcPr>
          <w:p w14:paraId="2CF25FB5" w14:textId="77777777" w:rsidR="00D611A7" w:rsidRPr="00EC4660" w:rsidRDefault="00D611A7" w:rsidP="00BB5C4E">
            <w:pPr>
              <w:keepNext/>
              <w:suppressAutoHyphens/>
              <w:ind w:left="567"/>
              <w:jc w:val="both"/>
              <w:rPr>
                <w:rFonts w:ascii="Arial" w:hAnsi="Arial" w:cs="Arial"/>
                <w:sz w:val="22"/>
                <w:szCs w:val="22"/>
              </w:rPr>
            </w:pPr>
          </w:p>
          <w:p w14:paraId="694E5C12" w14:textId="77777777" w:rsidR="00D611A7" w:rsidRPr="00EC4660" w:rsidRDefault="00AD0935" w:rsidP="00BB5C4E">
            <w:pPr>
              <w:keepNext/>
              <w:suppressAutoHyphens/>
              <w:ind w:left="567"/>
              <w:jc w:val="both"/>
              <w:rPr>
                <w:rFonts w:ascii="Arial" w:hAnsi="Arial" w:cs="Arial"/>
                <w:sz w:val="22"/>
                <w:szCs w:val="22"/>
              </w:rPr>
            </w:pPr>
            <w:sdt>
              <w:sdtPr>
                <w:rPr>
                  <w:rFonts w:ascii="Arial" w:hAnsi="Arial" w:cs="Arial"/>
                  <w:sz w:val="22"/>
                  <w:szCs w:val="22"/>
                </w:rPr>
                <w:id w:val="-12688292"/>
                <w14:checkbox>
                  <w14:checked w14:val="0"/>
                  <w14:checkedState w14:val="2612" w14:font="MS Gothic"/>
                  <w14:uncheckedState w14:val="2610" w14:font="MS Gothic"/>
                </w14:checkbox>
              </w:sdtPr>
              <w:sdtContent>
                <w:r w:rsidR="00D611A7" w:rsidRPr="00EC4660">
                  <w:rPr>
                    <w:rFonts w:ascii="Segoe UI Symbol" w:hAnsi="Segoe UI Symbol" w:cs="Segoe UI Symbol"/>
                    <w:sz w:val="22"/>
                    <w:szCs w:val="22"/>
                  </w:rPr>
                  <w:t>☐</w:t>
                </w:r>
              </w:sdtContent>
            </w:sdt>
            <w:r w:rsidR="00D611A7" w:rsidRPr="00EC4660">
              <w:rPr>
                <w:rFonts w:ascii="Arial" w:hAnsi="Arial" w:cs="Arial"/>
                <w:sz w:val="22"/>
                <w:szCs w:val="22"/>
              </w:rPr>
              <w:t xml:space="preserve"> Je, soussigné le Titulaire, m’engage, le cas échant, à mettre à disposition des personnes concernées les supports d’information suivants :</w:t>
            </w:r>
          </w:p>
          <w:p w14:paraId="7E2F1D04" w14:textId="77777777" w:rsidR="00D611A7" w:rsidRPr="00EC4660" w:rsidRDefault="00D611A7" w:rsidP="00BB5C4E">
            <w:pPr>
              <w:keepNext/>
              <w:suppressAutoHyphens/>
              <w:ind w:left="567"/>
              <w:jc w:val="both"/>
              <w:rPr>
                <w:rFonts w:ascii="Arial" w:hAnsi="Arial" w:cs="Arial"/>
                <w:sz w:val="22"/>
                <w:szCs w:val="22"/>
              </w:rPr>
            </w:pPr>
          </w:p>
          <w:p w14:paraId="707913AB" w14:textId="77777777" w:rsidR="00D611A7" w:rsidRPr="00EC4660" w:rsidRDefault="00AD0935" w:rsidP="00BB5C4E">
            <w:pPr>
              <w:keepNext/>
              <w:suppressAutoHyphens/>
              <w:ind w:left="567"/>
              <w:jc w:val="both"/>
              <w:rPr>
                <w:rFonts w:ascii="Arial" w:hAnsi="Arial" w:cs="Arial"/>
                <w:sz w:val="22"/>
                <w:szCs w:val="22"/>
              </w:rPr>
            </w:pPr>
            <w:sdt>
              <w:sdtPr>
                <w:rPr>
                  <w:rFonts w:ascii="Arial" w:hAnsi="Arial" w:cs="Arial"/>
                  <w:sz w:val="22"/>
                  <w:szCs w:val="22"/>
                </w:rPr>
                <w:id w:val="2119796336"/>
                <w:showingPlcHdr/>
              </w:sdtPr>
              <w:sdtContent>
                <w:r w:rsidR="00D611A7" w:rsidRPr="00EC4660">
                  <w:rPr>
                    <w:rFonts w:ascii="Arial" w:hAnsi="Arial" w:cs="Arial"/>
                    <w:color w:val="808080" w:themeColor="background1" w:themeShade="80"/>
                    <w:sz w:val="22"/>
                    <w:szCs w:val="22"/>
                  </w:rPr>
                  <w:t>Cliquez ici pour taper du texte.</w:t>
                </w:r>
              </w:sdtContent>
            </w:sdt>
          </w:p>
          <w:p w14:paraId="6FF472A4" w14:textId="77777777" w:rsidR="00D611A7" w:rsidRPr="00EC4660" w:rsidRDefault="00D611A7" w:rsidP="00BB5C4E">
            <w:pPr>
              <w:keepNext/>
              <w:suppressAutoHyphens/>
              <w:ind w:left="567"/>
              <w:jc w:val="both"/>
              <w:rPr>
                <w:rFonts w:ascii="Arial" w:hAnsi="Arial" w:cs="Arial"/>
                <w:color w:val="808080" w:themeColor="background1" w:themeShade="80"/>
                <w:sz w:val="22"/>
                <w:szCs w:val="22"/>
              </w:rPr>
            </w:pPr>
          </w:p>
          <w:p w14:paraId="0FDEF099" w14:textId="77777777" w:rsidR="00D611A7" w:rsidRPr="00EC4660" w:rsidRDefault="00D611A7" w:rsidP="00BB5C4E">
            <w:pPr>
              <w:keepNext/>
              <w:suppressAutoHyphens/>
              <w:ind w:left="567"/>
              <w:jc w:val="both"/>
              <w:rPr>
                <w:rFonts w:ascii="Arial" w:hAnsi="Arial" w:cs="Arial"/>
                <w:sz w:val="22"/>
                <w:szCs w:val="22"/>
              </w:rPr>
            </w:pPr>
            <w:r w:rsidRPr="00EC4660">
              <w:rPr>
                <w:rFonts w:ascii="Arial" w:hAnsi="Arial" w:cs="Arial"/>
                <w:sz w:val="22"/>
                <w:szCs w:val="22"/>
              </w:rPr>
              <w:t>Tous ces supports devront informer les personnes concernées</w:t>
            </w:r>
            <w:r w:rsidRPr="00EC4660">
              <w:rPr>
                <w:rFonts w:ascii="Arial" w:hAnsi="Arial" w:cs="Arial"/>
                <w:i/>
                <w:iCs/>
                <w:sz w:val="22"/>
                <w:szCs w:val="22"/>
              </w:rPr>
              <w:t xml:space="preserve"> </w:t>
            </w:r>
            <w:r w:rsidRPr="00EC4660">
              <w:rPr>
                <w:rFonts w:ascii="Arial" w:hAnsi="Arial" w:cs="Arial"/>
                <w:sz w:val="22"/>
                <w:szCs w:val="22"/>
              </w:rPr>
              <w:t xml:space="preserve">de leurs droits d’accès et de rectification à ces données ainsi que d’un droit à la limitation ou à l’opposition à leur traitement mise en œuvre dans le cadre des présentes. </w:t>
            </w:r>
          </w:p>
          <w:p w14:paraId="76C0CA29" w14:textId="77777777" w:rsidR="00D611A7" w:rsidRPr="00EC4660" w:rsidRDefault="00D611A7" w:rsidP="00BB5C4E">
            <w:pPr>
              <w:keepNext/>
              <w:suppressAutoHyphens/>
              <w:ind w:left="567"/>
              <w:jc w:val="both"/>
              <w:rPr>
                <w:rFonts w:ascii="Arial" w:hAnsi="Arial" w:cs="Arial"/>
                <w:sz w:val="22"/>
                <w:szCs w:val="22"/>
              </w:rPr>
            </w:pPr>
          </w:p>
          <w:p w14:paraId="5D188A05" w14:textId="77777777" w:rsidR="00D611A7" w:rsidRPr="00EC4660" w:rsidRDefault="00D611A7" w:rsidP="00BB5C4E">
            <w:pPr>
              <w:keepNext/>
              <w:suppressAutoHyphens/>
              <w:ind w:left="567"/>
              <w:jc w:val="both"/>
              <w:rPr>
                <w:rFonts w:ascii="Arial" w:hAnsi="Arial" w:cs="Arial"/>
                <w:sz w:val="22"/>
                <w:szCs w:val="22"/>
              </w:rPr>
            </w:pPr>
            <w:r w:rsidRPr="00EC4660">
              <w:rPr>
                <w:rFonts w:ascii="Arial" w:hAnsi="Arial" w:cs="Arial"/>
                <w:sz w:val="22"/>
                <w:szCs w:val="22"/>
              </w:rPr>
              <w:t xml:space="preserve">L’exercice de ces droits pourra être effectué en contactant mon DPO par courrier postal ou par courrier électronique à l’adresse suivante : </w:t>
            </w:r>
          </w:p>
          <w:p w14:paraId="1173B6DD" w14:textId="77777777" w:rsidR="00D611A7" w:rsidRPr="00EC4660" w:rsidRDefault="00AD0935" w:rsidP="00BB5C4E">
            <w:pPr>
              <w:keepNext/>
              <w:suppressAutoHyphens/>
              <w:ind w:left="567"/>
              <w:jc w:val="both"/>
              <w:rPr>
                <w:rFonts w:ascii="Arial" w:hAnsi="Arial" w:cs="Arial"/>
                <w:sz w:val="22"/>
                <w:szCs w:val="22"/>
              </w:rPr>
            </w:pPr>
            <w:sdt>
              <w:sdtPr>
                <w:rPr>
                  <w:rFonts w:ascii="Arial" w:hAnsi="Arial" w:cs="Arial"/>
                  <w:sz w:val="22"/>
                  <w:szCs w:val="22"/>
                </w:rPr>
                <w:id w:val="1906719411"/>
                <w:showingPlcHdr/>
              </w:sdtPr>
              <w:sdtContent>
                <w:r w:rsidR="00D611A7" w:rsidRPr="00EC4660">
                  <w:rPr>
                    <w:rFonts w:ascii="Arial" w:hAnsi="Arial" w:cs="Arial"/>
                    <w:color w:val="808080" w:themeColor="background1" w:themeShade="80"/>
                    <w:sz w:val="22"/>
                    <w:szCs w:val="22"/>
                  </w:rPr>
                  <w:t>Cliquez ici pour taper du texte.</w:t>
                </w:r>
              </w:sdtContent>
            </w:sdt>
          </w:p>
          <w:p w14:paraId="1F3AF5FB" w14:textId="77777777" w:rsidR="00D611A7" w:rsidRPr="00EC4660" w:rsidRDefault="00AD0935" w:rsidP="00BB5C4E">
            <w:pPr>
              <w:keepNext/>
              <w:suppressAutoHyphens/>
              <w:ind w:left="567"/>
              <w:jc w:val="both"/>
              <w:rPr>
                <w:rFonts w:ascii="Arial" w:hAnsi="Arial" w:cs="Arial"/>
                <w:sz w:val="22"/>
                <w:szCs w:val="22"/>
              </w:rPr>
            </w:pPr>
            <w:sdt>
              <w:sdtPr>
                <w:rPr>
                  <w:rFonts w:ascii="Arial" w:hAnsi="Arial" w:cs="Arial"/>
                  <w:sz w:val="22"/>
                  <w:szCs w:val="22"/>
                </w:rPr>
                <w:id w:val="1052964203"/>
                <w:showingPlcHdr/>
              </w:sdtPr>
              <w:sdtContent>
                <w:r w:rsidR="00D611A7" w:rsidRPr="00EC4660">
                  <w:rPr>
                    <w:rFonts w:ascii="Arial" w:hAnsi="Arial" w:cs="Arial"/>
                    <w:color w:val="808080" w:themeColor="background1" w:themeShade="80"/>
                    <w:sz w:val="22"/>
                    <w:szCs w:val="22"/>
                  </w:rPr>
                  <w:t>Cliquez ici pour taper du texte.</w:t>
                </w:r>
              </w:sdtContent>
            </w:sdt>
          </w:p>
          <w:p w14:paraId="33FB72C7" w14:textId="77777777" w:rsidR="00D611A7" w:rsidRPr="00EC4660" w:rsidRDefault="00AD0935" w:rsidP="00BB5C4E">
            <w:pPr>
              <w:keepNext/>
              <w:suppressAutoHyphens/>
              <w:ind w:left="567"/>
              <w:jc w:val="both"/>
              <w:rPr>
                <w:rFonts w:ascii="Arial" w:hAnsi="Arial" w:cs="Arial"/>
                <w:sz w:val="22"/>
                <w:szCs w:val="22"/>
              </w:rPr>
            </w:pPr>
            <w:sdt>
              <w:sdtPr>
                <w:rPr>
                  <w:rFonts w:ascii="Arial" w:hAnsi="Arial" w:cs="Arial"/>
                  <w:sz w:val="22"/>
                  <w:szCs w:val="22"/>
                </w:rPr>
                <w:id w:val="1990287983"/>
                <w:showingPlcHdr/>
              </w:sdtPr>
              <w:sdtContent>
                <w:r w:rsidR="00D611A7" w:rsidRPr="00EC4660">
                  <w:rPr>
                    <w:rFonts w:ascii="Arial" w:hAnsi="Arial" w:cs="Arial"/>
                    <w:color w:val="808080" w:themeColor="background1" w:themeShade="80"/>
                    <w:sz w:val="22"/>
                    <w:szCs w:val="22"/>
                  </w:rPr>
                  <w:t>Cliquez ici pour taper du texte.</w:t>
                </w:r>
              </w:sdtContent>
            </w:sdt>
          </w:p>
          <w:p w14:paraId="506F18E7" w14:textId="77777777" w:rsidR="00D611A7" w:rsidRPr="00EC4660" w:rsidRDefault="00AD0935" w:rsidP="00BB5C4E">
            <w:pPr>
              <w:keepNext/>
              <w:suppressAutoHyphens/>
              <w:ind w:left="567"/>
              <w:jc w:val="both"/>
              <w:rPr>
                <w:rFonts w:ascii="Arial" w:hAnsi="Arial" w:cs="Arial"/>
                <w:sz w:val="22"/>
                <w:szCs w:val="22"/>
              </w:rPr>
            </w:pPr>
            <w:sdt>
              <w:sdtPr>
                <w:rPr>
                  <w:rFonts w:ascii="Arial" w:hAnsi="Arial" w:cs="Arial"/>
                  <w:sz w:val="22"/>
                  <w:szCs w:val="22"/>
                </w:rPr>
                <w:id w:val="-567650253"/>
                <w:showingPlcHdr/>
              </w:sdtPr>
              <w:sdtContent>
                <w:r w:rsidR="00D611A7" w:rsidRPr="00EC4660">
                  <w:rPr>
                    <w:rFonts w:ascii="Arial" w:hAnsi="Arial" w:cs="Arial"/>
                    <w:color w:val="808080" w:themeColor="background1" w:themeShade="80"/>
                    <w:sz w:val="22"/>
                    <w:szCs w:val="22"/>
                  </w:rPr>
                  <w:t>Cliquez ici pour taper du texte.</w:t>
                </w:r>
              </w:sdtContent>
            </w:sdt>
          </w:p>
          <w:p w14:paraId="511B433D" w14:textId="77777777" w:rsidR="00D611A7" w:rsidRPr="00EC4660" w:rsidRDefault="00D611A7" w:rsidP="00BB5C4E">
            <w:pPr>
              <w:keepNext/>
              <w:suppressAutoHyphens/>
              <w:ind w:left="567"/>
              <w:jc w:val="both"/>
              <w:rPr>
                <w:rFonts w:ascii="Arial" w:hAnsi="Arial" w:cs="Arial"/>
                <w:sz w:val="22"/>
                <w:szCs w:val="22"/>
              </w:rPr>
            </w:pPr>
          </w:p>
          <w:p w14:paraId="1DEF5587" w14:textId="77777777" w:rsidR="00D611A7" w:rsidRPr="00EC4660" w:rsidRDefault="00D611A7" w:rsidP="00BB5C4E">
            <w:pPr>
              <w:keepNext/>
              <w:suppressAutoHyphens/>
              <w:ind w:left="567"/>
              <w:jc w:val="both"/>
              <w:rPr>
                <w:rFonts w:ascii="Arial" w:hAnsi="Arial" w:cs="Arial"/>
                <w:sz w:val="22"/>
                <w:szCs w:val="22"/>
              </w:rPr>
            </w:pPr>
            <w:r w:rsidRPr="00EC4660">
              <w:rPr>
                <w:rFonts w:ascii="Arial" w:hAnsi="Arial" w:cs="Arial"/>
                <w:sz w:val="22"/>
                <w:szCs w:val="22"/>
              </w:rPr>
              <w:t>Dans le cadre d’une demande d’accès, il me reviendra de mettre en œuvre tous les moyens nécessaires au respect des droits précités.</w:t>
            </w:r>
          </w:p>
          <w:p w14:paraId="01B0D1C5" w14:textId="77777777" w:rsidR="00D611A7" w:rsidRPr="00EC4660" w:rsidRDefault="00D611A7" w:rsidP="00BB5C4E">
            <w:pPr>
              <w:keepNext/>
              <w:suppressAutoHyphens/>
              <w:ind w:left="567"/>
              <w:jc w:val="both"/>
              <w:rPr>
                <w:rFonts w:ascii="Arial" w:hAnsi="Arial" w:cs="Arial"/>
                <w:sz w:val="22"/>
                <w:szCs w:val="22"/>
              </w:rPr>
            </w:pPr>
          </w:p>
        </w:tc>
      </w:tr>
    </w:tbl>
    <w:p w14:paraId="0C581606" w14:textId="77777777" w:rsidR="00D611A7" w:rsidRPr="00EC4660" w:rsidRDefault="00D611A7" w:rsidP="00D611A7">
      <w:pPr>
        <w:keepNext/>
        <w:suppressAutoHyphens/>
        <w:ind w:left="993"/>
        <w:jc w:val="both"/>
        <w:rPr>
          <w:rFonts w:ascii="Arial" w:hAnsi="Arial" w:cs="Arial"/>
          <w:sz w:val="22"/>
          <w:szCs w:val="22"/>
        </w:rPr>
      </w:pPr>
    </w:p>
    <w:p w14:paraId="2A51AE49" w14:textId="77777777" w:rsidR="00D611A7" w:rsidRDefault="00D611A7" w:rsidP="00D611A7">
      <w:pPr>
        <w:keepNext/>
        <w:suppressAutoHyphens/>
        <w:ind w:left="993"/>
        <w:jc w:val="both"/>
        <w:rPr>
          <w:rFonts w:ascii="Arial" w:hAnsi="Arial" w:cs="Arial"/>
          <w:sz w:val="22"/>
          <w:szCs w:val="22"/>
        </w:rPr>
      </w:pPr>
      <w:r w:rsidRPr="00EC4660">
        <w:rPr>
          <w:rFonts w:ascii="Arial" w:hAnsi="Arial" w:cs="Arial"/>
          <w:sz w:val="22"/>
          <w:szCs w:val="22"/>
        </w:rPr>
        <w:t>Le Pouvoir adjudicateur</w:t>
      </w:r>
      <w:r w:rsidRPr="00EC4660">
        <w:rPr>
          <w:rFonts w:ascii="Arial" w:hAnsi="Arial" w:cs="Arial"/>
          <w:i/>
          <w:iCs/>
          <w:sz w:val="22"/>
          <w:szCs w:val="22"/>
        </w:rPr>
        <w:t xml:space="preserve"> </w:t>
      </w:r>
      <w:r w:rsidRPr="00EC4660">
        <w:rPr>
          <w:rFonts w:ascii="Arial" w:hAnsi="Arial" w:cs="Arial"/>
          <w:sz w:val="22"/>
          <w:szCs w:val="22"/>
        </w:rPr>
        <w:t xml:space="preserve">s’engage, en cas de besoin motivé : </w:t>
      </w:r>
    </w:p>
    <w:p w14:paraId="1A97F2A6" w14:textId="77777777" w:rsidR="00D611A7" w:rsidRPr="00EC4660" w:rsidRDefault="00D611A7" w:rsidP="00D611A7">
      <w:pPr>
        <w:keepNext/>
        <w:suppressAutoHyphens/>
        <w:ind w:left="993"/>
        <w:jc w:val="both"/>
        <w:rPr>
          <w:rFonts w:ascii="Arial" w:hAnsi="Arial" w:cs="Arial"/>
          <w:sz w:val="22"/>
          <w:szCs w:val="22"/>
        </w:rPr>
      </w:pPr>
    </w:p>
    <w:p w14:paraId="524492C2" w14:textId="77777777" w:rsidR="00D611A7" w:rsidRDefault="00D611A7" w:rsidP="008E3E37">
      <w:pPr>
        <w:keepNext/>
        <w:numPr>
          <w:ilvl w:val="0"/>
          <w:numId w:val="13"/>
        </w:numPr>
        <w:suppressAutoHyphens/>
        <w:ind w:left="1276" w:hanging="284"/>
        <w:jc w:val="both"/>
        <w:rPr>
          <w:rFonts w:ascii="Arial" w:hAnsi="Arial" w:cs="Arial"/>
          <w:sz w:val="22"/>
          <w:szCs w:val="22"/>
        </w:rPr>
      </w:pPr>
      <w:r w:rsidRPr="00EC4660">
        <w:rPr>
          <w:rFonts w:ascii="Arial" w:hAnsi="Arial" w:cs="Arial"/>
          <w:sz w:val="22"/>
          <w:szCs w:val="22"/>
        </w:rPr>
        <w:t>À fournir au Titulaire</w:t>
      </w:r>
      <w:r w:rsidRPr="00EC4660">
        <w:rPr>
          <w:rFonts w:ascii="Arial" w:hAnsi="Arial" w:cs="Arial"/>
          <w:i/>
          <w:iCs/>
          <w:sz w:val="22"/>
          <w:szCs w:val="22"/>
        </w:rPr>
        <w:t xml:space="preserve"> </w:t>
      </w:r>
      <w:r w:rsidRPr="00EC4660">
        <w:rPr>
          <w:rFonts w:ascii="Arial" w:hAnsi="Arial" w:cs="Arial"/>
          <w:sz w:val="22"/>
          <w:szCs w:val="22"/>
        </w:rPr>
        <w:t xml:space="preserve">toute contribution qui lui permettrait d’apporter une réponse aux personnes concernées pour l’exercice de leurs droits dans les délais requis par la règlementation relative à la protection des données personnelles ; </w:t>
      </w:r>
    </w:p>
    <w:p w14:paraId="2BBF0F1E" w14:textId="77777777" w:rsidR="00D611A7" w:rsidRPr="00EC4660" w:rsidRDefault="00D611A7" w:rsidP="00D611A7">
      <w:pPr>
        <w:keepNext/>
        <w:suppressAutoHyphens/>
        <w:ind w:left="992"/>
        <w:jc w:val="both"/>
        <w:rPr>
          <w:rFonts w:ascii="Arial" w:hAnsi="Arial" w:cs="Arial"/>
          <w:sz w:val="22"/>
          <w:szCs w:val="22"/>
        </w:rPr>
      </w:pPr>
    </w:p>
    <w:p w14:paraId="5BB3C84A" w14:textId="77777777" w:rsidR="00D611A7" w:rsidRPr="00EC4660" w:rsidRDefault="00D611A7" w:rsidP="008E3E37">
      <w:pPr>
        <w:keepNext/>
        <w:numPr>
          <w:ilvl w:val="0"/>
          <w:numId w:val="13"/>
        </w:numPr>
        <w:suppressAutoHyphens/>
        <w:ind w:left="1276" w:hanging="284"/>
        <w:jc w:val="both"/>
        <w:rPr>
          <w:rFonts w:ascii="Arial" w:hAnsi="Arial" w:cs="Arial"/>
          <w:sz w:val="22"/>
          <w:szCs w:val="22"/>
        </w:rPr>
      </w:pPr>
      <w:r w:rsidRPr="00EC4660">
        <w:rPr>
          <w:rFonts w:ascii="Arial" w:hAnsi="Arial" w:cs="Arial"/>
          <w:sz w:val="22"/>
          <w:szCs w:val="22"/>
        </w:rPr>
        <w:t xml:space="preserve">À prendre en compte toute demande de rectification ou de suppression des données. </w:t>
      </w:r>
    </w:p>
    <w:p w14:paraId="1B17A949" w14:textId="77777777" w:rsidR="00D611A7" w:rsidRPr="00EC4660" w:rsidRDefault="00D611A7" w:rsidP="00D611A7">
      <w:pPr>
        <w:keepNext/>
        <w:suppressAutoHyphens/>
        <w:ind w:left="993"/>
        <w:jc w:val="both"/>
        <w:rPr>
          <w:rFonts w:ascii="Arial" w:hAnsi="Arial" w:cs="Arial"/>
          <w:sz w:val="22"/>
          <w:szCs w:val="22"/>
        </w:rPr>
      </w:pPr>
    </w:p>
    <w:p w14:paraId="75C6064B" w14:textId="77777777" w:rsidR="00D611A7" w:rsidRPr="00EC4660" w:rsidRDefault="00D611A7" w:rsidP="00D611A7">
      <w:pPr>
        <w:keepNext/>
        <w:suppressAutoHyphens/>
        <w:ind w:left="993"/>
        <w:jc w:val="both"/>
        <w:rPr>
          <w:rFonts w:ascii="Arial" w:hAnsi="Arial" w:cs="Arial"/>
          <w:sz w:val="22"/>
          <w:szCs w:val="22"/>
        </w:rPr>
      </w:pPr>
      <w:r w:rsidRPr="00EC4660">
        <w:rPr>
          <w:rFonts w:ascii="Arial" w:hAnsi="Arial" w:cs="Arial"/>
          <w:sz w:val="22"/>
          <w:szCs w:val="22"/>
        </w:rPr>
        <w:t>Pour ce faire, le Titulaire contacte le DPO du Pouvoir adjudicateur.</w:t>
      </w:r>
    </w:p>
    <w:p w14:paraId="48EC74F7" w14:textId="77777777" w:rsidR="00D611A7" w:rsidRPr="00EC4660" w:rsidRDefault="00D611A7" w:rsidP="00D611A7">
      <w:pPr>
        <w:keepNext/>
        <w:suppressAutoHyphens/>
        <w:ind w:left="993"/>
        <w:jc w:val="both"/>
        <w:rPr>
          <w:rFonts w:ascii="Arial" w:hAnsi="Arial" w:cs="Arial"/>
          <w:sz w:val="22"/>
          <w:szCs w:val="22"/>
        </w:rPr>
      </w:pPr>
    </w:p>
    <w:p w14:paraId="324FFC2D" w14:textId="77777777" w:rsidR="00D611A7" w:rsidRPr="00793088" w:rsidRDefault="00D611A7" w:rsidP="00D611A7">
      <w:pPr>
        <w:pStyle w:val="Titre2"/>
        <w:keepLines/>
        <w:numPr>
          <w:ilvl w:val="2"/>
          <w:numId w:val="4"/>
        </w:numPr>
        <w:tabs>
          <w:tab w:val="clear" w:pos="993"/>
        </w:tabs>
        <w:suppressAutoHyphens/>
        <w:spacing w:before="0"/>
        <w:jc w:val="both"/>
        <w:rPr>
          <w:rFonts w:ascii="Arial" w:hAnsi="Arial" w:cs="Arial"/>
        </w:rPr>
      </w:pPr>
      <w:bookmarkStart w:id="79" w:name="_Toc207109953"/>
      <w:r w:rsidRPr="00793088">
        <w:rPr>
          <w:rFonts w:ascii="Arial" w:hAnsi="Arial" w:cs="Arial"/>
        </w:rPr>
        <w:t>Sort des données</w:t>
      </w:r>
      <w:bookmarkEnd w:id="79"/>
    </w:p>
    <w:p w14:paraId="418A1906" w14:textId="77777777" w:rsidR="00D611A7" w:rsidRPr="00EC4660" w:rsidRDefault="00D611A7" w:rsidP="00D611A7">
      <w:pPr>
        <w:keepNext/>
        <w:suppressAutoHyphens/>
        <w:ind w:left="993"/>
        <w:jc w:val="both"/>
        <w:rPr>
          <w:rFonts w:ascii="Arial" w:hAnsi="Arial" w:cs="Arial"/>
          <w:sz w:val="22"/>
          <w:szCs w:val="22"/>
        </w:rPr>
      </w:pPr>
    </w:p>
    <w:p w14:paraId="69EECA60" w14:textId="77777777" w:rsidR="00D611A7" w:rsidRPr="00EC4660" w:rsidRDefault="00D611A7" w:rsidP="00D611A7">
      <w:pPr>
        <w:keepNext/>
        <w:suppressAutoHyphens/>
        <w:ind w:left="993"/>
        <w:jc w:val="both"/>
        <w:rPr>
          <w:rFonts w:ascii="Arial" w:hAnsi="Arial" w:cs="Arial"/>
          <w:sz w:val="22"/>
          <w:szCs w:val="22"/>
        </w:rPr>
      </w:pPr>
      <w:r w:rsidRPr="00EC4660">
        <w:rPr>
          <w:rFonts w:ascii="Arial" w:hAnsi="Arial" w:cs="Arial"/>
          <w:sz w:val="22"/>
          <w:szCs w:val="22"/>
        </w:rPr>
        <w:t>Au terme du présent accord-cadre</w:t>
      </w:r>
      <w:r w:rsidRPr="00EC4660">
        <w:rPr>
          <w:rFonts w:ascii="Arial" w:hAnsi="Arial" w:cs="Arial"/>
          <w:i/>
          <w:iCs/>
          <w:sz w:val="22"/>
          <w:szCs w:val="22"/>
        </w:rPr>
        <w:t xml:space="preserve">, </w:t>
      </w:r>
      <w:r w:rsidRPr="00EC4660">
        <w:rPr>
          <w:rFonts w:ascii="Arial" w:hAnsi="Arial" w:cs="Arial"/>
          <w:sz w:val="22"/>
          <w:szCs w:val="22"/>
        </w:rPr>
        <w:t>le Titulaire s’engage à détruire toutes les données à caractère personnel.</w:t>
      </w:r>
    </w:p>
    <w:p w14:paraId="08D6C4DB" w14:textId="77777777" w:rsidR="00D611A7" w:rsidRPr="00EC4660" w:rsidRDefault="00D611A7" w:rsidP="00D611A7">
      <w:pPr>
        <w:keepNext/>
        <w:suppressAutoHyphens/>
        <w:ind w:left="993"/>
        <w:jc w:val="both"/>
        <w:rPr>
          <w:rFonts w:ascii="Arial" w:hAnsi="Arial" w:cs="Arial"/>
          <w:sz w:val="22"/>
          <w:szCs w:val="22"/>
        </w:rPr>
      </w:pPr>
    </w:p>
    <w:p w14:paraId="324AC254" w14:textId="77777777" w:rsidR="00D611A7" w:rsidRPr="00216CAF" w:rsidRDefault="00D611A7" w:rsidP="00D611A7">
      <w:pPr>
        <w:pStyle w:val="Titre1"/>
        <w:keepLines/>
        <w:numPr>
          <w:ilvl w:val="0"/>
          <w:numId w:val="4"/>
        </w:numPr>
        <w:pBdr>
          <w:top w:val="single" w:sz="4" w:space="1" w:color="auto"/>
          <w:left w:val="single" w:sz="4" w:space="4" w:color="auto"/>
          <w:bottom w:val="single" w:sz="4" w:space="1" w:color="auto"/>
          <w:right w:val="single" w:sz="4" w:space="4" w:color="auto"/>
        </w:pBdr>
        <w:tabs>
          <w:tab w:val="left" w:pos="567"/>
        </w:tabs>
        <w:suppressAutoHyphens/>
        <w:ind w:left="284" w:hanging="284"/>
        <w:jc w:val="both"/>
        <w:rPr>
          <w:rFonts w:ascii="Arial" w:hAnsi="Arial" w:cs="Arial"/>
          <w:kern w:val="0"/>
          <w:sz w:val="28"/>
          <w:szCs w:val="28"/>
        </w:rPr>
      </w:pPr>
      <w:bookmarkStart w:id="80" w:name="_Toc449968390"/>
      <w:bookmarkStart w:id="81" w:name="_Toc464216991"/>
      <w:bookmarkStart w:id="82" w:name="_Toc207109954"/>
      <w:r w:rsidRPr="00216CAF">
        <w:rPr>
          <w:rFonts w:ascii="Arial" w:hAnsi="Arial" w:cs="Arial"/>
          <w:kern w:val="0"/>
          <w:sz w:val="28"/>
          <w:szCs w:val="28"/>
        </w:rPr>
        <w:t>Ressources humaines</w:t>
      </w:r>
      <w:bookmarkEnd w:id="80"/>
      <w:bookmarkEnd w:id="81"/>
      <w:bookmarkEnd w:id="82"/>
    </w:p>
    <w:p w14:paraId="790DCFE7" w14:textId="77777777" w:rsidR="00D611A7" w:rsidRPr="00EC4660" w:rsidRDefault="00D611A7" w:rsidP="00D611A7">
      <w:pPr>
        <w:keepNext/>
        <w:keepLines/>
        <w:tabs>
          <w:tab w:val="left" w:pos="567"/>
        </w:tabs>
        <w:ind w:left="567"/>
        <w:jc w:val="both"/>
        <w:rPr>
          <w:rFonts w:ascii="Arial" w:eastAsia="SimSun" w:hAnsi="Arial" w:cs="Arial"/>
          <w:sz w:val="22"/>
          <w:szCs w:val="22"/>
        </w:rPr>
      </w:pPr>
      <w:r w:rsidRPr="00EC4660">
        <w:rPr>
          <w:rFonts w:ascii="Arial" w:eastAsia="SimSun" w:hAnsi="Arial" w:cs="Arial"/>
          <w:color w:val="FF0000"/>
          <w:sz w:val="22"/>
          <w:szCs w:val="22"/>
        </w:rPr>
        <w:tab/>
      </w:r>
    </w:p>
    <w:p w14:paraId="21EDC462" w14:textId="77777777" w:rsidR="00D611A7" w:rsidRPr="00EC4660" w:rsidRDefault="00D611A7" w:rsidP="00D611A7">
      <w:pPr>
        <w:keepNext/>
        <w:keepLines/>
        <w:ind w:left="567"/>
        <w:jc w:val="both"/>
        <w:rPr>
          <w:rFonts w:ascii="Arial" w:eastAsia="SimSun" w:hAnsi="Arial" w:cs="Arial"/>
          <w:sz w:val="22"/>
          <w:szCs w:val="22"/>
        </w:rPr>
      </w:pPr>
      <w:r w:rsidRPr="00EC4660">
        <w:rPr>
          <w:rFonts w:ascii="Arial" w:eastAsia="SimSun" w:hAnsi="Arial" w:cs="Arial"/>
          <w:sz w:val="22"/>
          <w:szCs w:val="22"/>
        </w:rPr>
        <w:t>Il est expressément entendu que les salariés du Titulaire et du Pouvoir adjudicateur demeurent à tous les égards rattachés à leur employeur. Tout accident ou maladie pouvant les affecter relève de leurs responsabilités respectives.</w:t>
      </w:r>
    </w:p>
    <w:p w14:paraId="3993B9FF" w14:textId="77777777" w:rsidR="00D611A7" w:rsidRPr="00EC4660" w:rsidRDefault="00D611A7" w:rsidP="00D611A7">
      <w:pPr>
        <w:keepNext/>
        <w:keepLines/>
        <w:ind w:left="567"/>
        <w:jc w:val="both"/>
        <w:rPr>
          <w:rFonts w:ascii="Arial" w:eastAsia="SimSun" w:hAnsi="Arial" w:cs="Arial"/>
          <w:sz w:val="22"/>
          <w:szCs w:val="22"/>
        </w:rPr>
      </w:pPr>
    </w:p>
    <w:p w14:paraId="73532FAB" w14:textId="77777777" w:rsidR="00D611A7" w:rsidRPr="00EC4660" w:rsidRDefault="00D611A7" w:rsidP="00D611A7">
      <w:pPr>
        <w:ind w:left="567"/>
        <w:jc w:val="both"/>
        <w:rPr>
          <w:rFonts w:ascii="Arial" w:eastAsia="SimSun" w:hAnsi="Arial" w:cs="Arial"/>
          <w:sz w:val="22"/>
          <w:szCs w:val="22"/>
        </w:rPr>
      </w:pPr>
      <w:r w:rsidRPr="00EC4660">
        <w:rPr>
          <w:rFonts w:ascii="Arial" w:eastAsia="SimSun" w:hAnsi="Arial" w:cs="Arial"/>
          <w:sz w:val="22"/>
          <w:szCs w:val="22"/>
        </w:rPr>
        <w:t>Le Pouvoir adjudicateur et le Titulaire s’engagent par ailleurs à ne tenter aucune démarche visant à :</w:t>
      </w:r>
    </w:p>
    <w:p w14:paraId="5958B0A0" w14:textId="77777777" w:rsidR="00D611A7" w:rsidRPr="00EC4660" w:rsidRDefault="00D611A7" w:rsidP="00D611A7">
      <w:pPr>
        <w:ind w:left="567"/>
        <w:jc w:val="both"/>
        <w:rPr>
          <w:rFonts w:ascii="Arial" w:eastAsia="SimSun" w:hAnsi="Arial" w:cs="Arial"/>
          <w:sz w:val="22"/>
          <w:szCs w:val="22"/>
        </w:rPr>
      </w:pPr>
      <w:r w:rsidRPr="00EC4660">
        <w:rPr>
          <w:rFonts w:ascii="Arial" w:eastAsia="SimSun" w:hAnsi="Arial" w:cs="Arial"/>
          <w:sz w:val="22"/>
          <w:szCs w:val="22"/>
        </w:rPr>
        <w:t xml:space="preserve">- </w:t>
      </w:r>
      <w:r w:rsidRPr="00EC4660">
        <w:rPr>
          <w:rFonts w:ascii="Arial" w:eastAsia="SimSun" w:hAnsi="Arial" w:cs="Arial"/>
          <w:sz w:val="22"/>
          <w:szCs w:val="22"/>
        </w:rPr>
        <w:tab/>
        <w:t>Recruter, embaucher ou engager le personnel de l’autre partie ;</w:t>
      </w:r>
    </w:p>
    <w:p w14:paraId="3A7CCD8E" w14:textId="77777777" w:rsidR="00D611A7" w:rsidRPr="00EC4660" w:rsidRDefault="00D611A7" w:rsidP="00D611A7">
      <w:pPr>
        <w:ind w:left="567"/>
        <w:jc w:val="both"/>
        <w:rPr>
          <w:rFonts w:ascii="Arial" w:eastAsia="SimSun" w:hAnsi="Arial" w:cs="Arial"/>
          <w:sz w:val="22"/>
          <w:szCs w:val="22"/>
        </w:rPr>
      </w:pPr>
      <w:r w:rsidRPr="00EC4660">
        <w:rPr>
          <w:rFonts w:ascii="Arial" w:eastAsia="SimSun" w:hAnsi="Arial" w:cs="Arial"/>
          <w:sz w:val="22"/>
          <w:szCs w:val="22"/>
        </w:rPr>
        <w:t xml:space="preserve">- </w:t>
      </w:r>
      <w:r w:rsidRPr="00EC4660">
        <w:rPr>
          <w:rFonts w:ascii="Arial" w:eastAsia="SimSun" w:hAnsi="Arial" w:cs="Arial"/>
          <w:sz w:val="22"/>
          <w:szCs w:val="22"/>
        </w:rPr>
        <w:tab/>
        <w:t>Consulter ce personnel hors du cadre de cet accord ;</w:t>
      </w:r>
    </w:p>
    <w:p w14:paraId="60E69BD9" w14:textId="77777777" w:rsidR="00D611A7" w:rsidRPr="00EC4660" w:rsidRDefault="00D611A7" w:rsidP="00D611A7">
      <w:pPr>
        <w:ind w:left="567"/>
        <w:jc w:val="both"/>
        <w:rPr>
          <w:rFonts w:ascii="Arial" w:eastAsia="SimSun" w:hAnsi="Arial" w:cs="Arial"/>
          <w:sz w:val="22"/>
          <w:szCs w:val="22"/>
        </w:rPr>
      </w:pPr>
      <w:r w:rsidRPr="00EC4660">
        <w:rPr>
          <w:rFonts w:ascii="Arial" w:eastAsia="SimSun" w:hAnsi="Arial" w:cs="Arial"/>
          <w:sz w:val="22"/>
          <w:szCs w:val="22"/>
        </w:rPr>
        <w:t xml:space="preserve">- </w:t>
      </w:r>
      <w:r w:rsidRPr="00EC4660">
        <w:rPr>
          <w:rFonts w:ascii="Arial" w:eastAsia="SimSun" w:hAnsi="Arial" w:cs="Arial"/>
          <w:sz w:val="22"/>
          <w:szCs w:val="22"/>
        </w:rPr>
        <w:tab/>
        <w:t>Inviter ce personnel à mettre fin à ses relations avec son employeur.</w:t>
      </w:r>
    </w:p>
    <w:p w14:paraId="09F5B6D1" w14:textId="77777777" w:rsidR="00D611A7" w:rsidRPr="00EC4660" w:rsidRDefault="00D611A7" w:rsidP="00D611A7">
      <w:pPr>
        <w:ind w:left="567"/>
        <w:jc w:val="both"/>
        <w:rPr>
          <w:rFonts w:ascii="Arial" w:eastAsia="SimSun" w:hAnsi="Arial" w:cs="Arial"/>
          <w:sz w:val="22"/>
          <w:szCs w:val="22"/>
        </w:rPr>
      </w:pPr>
    </w:p>
    <w:p w14:paraId="32732161" w14:textId="77777777" w:rsidR="00D611A7" w:rsidRPr="00EC4660" w:rsidRDefault="00D611A7" w:rsidP="00D611A7">
      <w:pPr>
        <w:ind w:left="567"/>
        <w:jc w:val="both"/>
        <w:rPr>
          <w:rFonts w:ascii="Arial" w:eastAsia="SimSun" w:hAnsi="Arial" w:cs="Arial"/>
          <w:sz w:val="22"/>
          <w:szCs w:val="22"/>
        </w:rPr>
      </w:pPr>
      <w:r w:rsidRPr="00EC4660">
        <w:rPr>
          <w:rFonts w:ascii="Arial" w:eastAsia="SimSun" w:hAnsi="Arial" w:cs="Arial"/>
          <w:sz w:val="22"/>
          <w:szCs w:val="22"/>
        </w:rPr>
        <w:t>Enfin, le personnel du Titulaire est soumis aux conditions d’accès aux locaux prévues par le Pouvoir adjudicateur dans son règlement intérieur, telles qu’elles sont affichées dans les lieux.</w:t>
      </w:r>
    </w:p>
    <w:p w14:paraId="05D45B96" w14:textId="77777777" w:rsidR="00D611A7" w:rsidRPr="00EC4660" w:rsidRDefault="00D611A7" w:rsidP="00D611A7">
      <w:pPr>
        <w:ind w:left="567"/>
        <w:jc w:val="both"/>
        <w:rPr>
          <w:rFonts w:ascii="Arial" w:eastAsia="SimSun" w:hAnsi="Arial" w:cs="Arial"/>
          <w:sz w:val="22"/>
          <w:szCs w:val="22"/>
        </w:rPr>
      </w:pPr>
    </w:p>
    <w:p w14:paraId="3ECA38B3" w14:textId="77777777" w:rsidR="00D611A7" w:rsidRPr="00B301AF" w:rsidRDefault="00D611A7" w:rsidP="00D611A7">
      <w:pPr>
        <w:pStyle w:val="Titre2"/>
        <w:keepLines/>
        <w:numPr>
          <w:ilvl w:val="2"/>
          <w:numId w:val="4"/>
        </w:numPr>
        <w:tabs>
          <w:tab w:val="clear" w:pos="993"/>
        </w:tabs>
        <w:suppressAutoHyphens/>
        <w:spacing w:before="0"/>
        <w:jc w:val="both"/>
        <w:rPr>
          <w:rFonts w:ascii="Arial" w:hAnsi="Arial" w:cs="Arial"/>
        </w:rPr>
      </w:pPr>
      <w:bookmarkStart w:id="83" w:name="_Toc207109955"/>
      <w:r w:rsidRPr="00B301AF">
        <w:rPr>
          <w:rFonts w:ascii="Arial" w:hAnsi="Arial" w:cs="Arial"/>
        </w:rPr>
        <w:lastRenderedPageBreak/>
        <w:t>Obligations réglementaires relatives à la protection du personnel</w:t>
      </w:r>
      <w:bookmarkEnd w:id="83"/>
    </w:p>
    <w:p w14:paraId="6EEDEF22" w14:textId="77777777" w:rsidR="00D611A7" w:rsidRPr="00EC4660" w:rsidRDefault="00D611A7" w:rsidP="00D611A7">
      <w:pPr>
        <w:keepNext/>
        <w:keepLines/>
        <w:tabs>
          <w:tab w:val="num" w:pos="1134"/>
        </w:tabs>
        <w:ind w:left="993"/>
        <w:jc w:val="both"/>
        <w:rPr>
          <w:rFonts w:ascii="Arial" w:eastAsia="SimSun" w:hAnsi="Arial" w:cs="Arial"/>
          <w:sz w:val="22"/>
          <w:szCs w:val="22"/>
        </w:rPr>
      </w:pPr>
    </w:p>
    <w:p w14:paraId="38FBEFD3" w14:textId="77777777" w:rsidR="00D611A7" w:rsidRPr="00EC4660" w:rsidRDefault="00D611A7" w:rsidP="00D611A7">
      <w:pPr>
        <w:keepNext/>
        <w:keepLines/>
        <w:tabs>
          <w:tab w:val="num" w:pos="1134"/>
        </w:tabs>
        <w:ind w:left="993"/>
        <w:jc w:val="both"/>
        <w:rPr>
          <w:rFonts w:ascii="Arial" w:eastAsia="SimSun" w:hAnsi="Arial" w:cs="Arial"/>
          <w:sz w:val="22"/>
          <w:szCs w:val="22"/>
        </w:rPr>
      </w:pPr>
      <w:r w:rsidRPr="00EC4660">
        <w:rPr>
          <w:rFonts w:ascii="Arial" w:eastAsia="SimSun" w:hAnsi="Arial" w:cs="Arial"/>
          <w:sz w:val="22"/>
          <w:szCs w:val="22"/>
        </w:rPr>
        <w:t>Dans le cadre de sa mission, le Titulaire est responsable du respect et de l’application de toutes les obligations réglementaires qui s’imposent aux entrepreneurs et notamment des stipulations des huit conventions fondamentales de l'Organisation internationale du travail (OIT), lorsque celles-ci ne sont pas intégrées dans les lois et règlements du pays où la main-d'œuvre est employée.</w:t>
      </w:r>
    </w:p>
    <w:p w14:paraId="342C50E3" w14:textId="77777777" w:rsidR="00D611A7" w:rsidRPr="00EC4660" w:rsidRDefault="00D611A7" w:rsidP="00D611A7">
      <w:pPr>
        <w:tabs>
          <w:tab w:val="num" w:pos="1134"/>
        </w:tabs>
        <w:ind w:left="993"/>
        <w:jc w:val="both"/>
        <w:rPr>
          <w:rFonts w:ascii="Arial" w:eastAsia="SimSun" w:hAnsi="Arial" w:cs="Arial"/>
          <w:sz w:val="22"/>
          <w:szCs w:val="22"/>
        </w:rPr>
      </w:pPr>
    </w:p>
    <w:p w14:paraId="2327E923" w14:textId="77777777" w:rsidR="00D611A7" w:rsidRPr="00EC4660" w:rsidRDefault="00D611A7" w:rsidP="00D611A7">
      <w:pPr>
        <w:tabs>
          <w:tab w:val="num" w:pos="1134"/>
        </w:tabs>
        <w:ind w:left="993"/>
        <w:jc w:val="both"/>
        <w:rPr>
          <w:rFonts w:ascii="Arial" w:eastAsia="SimSun" w:hAnsi="Arial" w:cs="Arial"/>
          <w:sz w:val="22"/>
          <w:szCs w:val="22"/>
        </w:rPr>
      </w:pPr>
      <w:r w:rsidRPr="00EC4660">
        <w:rPr>
          <w:rFonts w:ascii="Arial" w:eastAsia="SimSun" w:hAnsi="Arial" w:cs="Arial"/>
          <w:sz w:val="22"/>
          <w:szCs w:val="22"/>
        </w:rPr>
        <w:t>Les huit conventions fondamentales de l'OIT mentionnées ci-dessus, ratifiées par la France sont :</w:t>
      </w:r>
    </w:p>
    <w:p w14:paraId="4D27A0EE" w14:textId="77777777" w:rsidR="00D611A7" w:rsidRPr="00EC4660" w:rsidRDefault="00D611A7" w:rsidP="00D611A7">
      <w:pPr>
        <w:tabs>
          <w:tab w:val="num" w:pos="1134"/>
        </w:tabs>
        <w:ind w:left="993"/>
        <w:jc w:val="both"/>
        <w:rPr>
          <w:rFonts w:ascii="Arial" w:eastAsia="SimSun" w:hAnsi="Arial" w:cs="Arial"/>
          <w:sz w:val="22"/>
          <w:szCs w:val="22"/>
        </w:rPr>
      </w:pPr>
      <w:r w:rsidRPr="00EC4660">
        <w:rPr>
          <w:rFonts w:ascii="Arial" w:eastAsia="SimSun" w:hAnsi="Arial" w:cs="Arial"/>
          <w:sz w:val="22"/>
          <w:szCs w:val="22"/>
        </w:rPr>
        <w:t>- La convention sur le travail forcé (C29, 1930) ;</w:t>
      </w:r>
    </w:p>
    <w:p w14:paraId="0455B3AA" w14:textId="77777777" w:rsidR="00D611A7" w:rsidRPr="00EC4660" w:rsidRDefault="00D611A7" w:rsidP="00D611A7">
      <w:pPr>
        <w:tabs>
          <w:tab w:val="num" w:pos="1134"/>
        </w:tabs>
        <w:ind w:left="993"/>
        <w:jc w:val="both"/>
        <w:rPr>
          <w:rFonts w:ascii="Arial" w:eastAsia="SimSun" w:hAnsi="Arial" w:cs="Arial"/>
          <w:sz w:val="22"/>
          <w:szCs w:val="22"/>
        </w:rPr>
      </w:pPr>
      <w:r w:rsidRPr="00EC4660">
        <w:rPr>
          <w:rFonts w:ascii="Arial" w:eastAsia="SimSun" w:hAnsi="Arial" w:cs="Arial"/>
          <w:sz w:val="22"/>
          <w:szCs w:val="22"/>
        </w:rPr>
        <w:t>- La convention sur la liberté syndicale et la protection du droit syndical (C87, 1948) ;</w:t>
      </w:r>
    </w:p>
    <w:p w14:paraId="66DA3521" w14:textId="77777777" w:rsidR="00D611A7" w:rsidRPr="00EC4660" w:rsidRDefault="00D611A7" w:rsidP="00D611A7">
      <w:pPr>
        <w:tabs>
          <w:tab w:val="num" w:pos="1134"/>
        </w:tabs>
        <w:ind w:left="993"/>
        <w:jc w:val="both"/>
        <w:rPr>
          <w:rFonts w:ascii="Arial" w:eastAsia="SimSun" w:hAnsi="Arial" w:cs="Arial"/>
          <w:sz w:val="22"/>
          <w:szCs w:val="22"/>
        </w:rPr>
      </w:pPr>
      <w:r w:rsidRPr="00EC4660">
        <w:rPr>
          <w:rFonts w:ascii="Arial" w:eastAsia="SimSun" w:hAnsi="Arial" w:cs="Arial"/>
          <w:sz w:val="22"/>
          <w:szCs w:val="22"/>
        </w:rPr>
        <w:t>- La convention sur le droit d'organisation et de négociation collective (C98, 1949) ;</w:t>
      </w:r>
    </w:p>
    <w:p w14:paraId="5C3531EA" w14:textId="77777777" w:rsidR="00D611A7" w:rsidRPr="00EC4660" w:rsidRDefault="00D611A7" w:rsidP="00D611A7">
      <w:pPr>
        <w:tabs>
          <w:tab w:val="num" w:pos="1134"/>
        </w:tabs>
        <w:ind w:left="993"/>
        <w:jc w:val="both"/>
        <w:rPr>
          <w:rFonts w:ascii="Arial" w:eastAsia="SimSun" w:hAnsi="Arial" w:cs="Arial"/>
          <w:sz w:val="22"/>
          <w:szCs w:val="22"/>
        </w:rPr>
      </w:pPr>
      <w:r w:rsidRPr="00EC4660">
        <w:rPr>
          <w:rFonts w:ascii="Arial" w:eastAsia="SimSun" w:hAnsi="Arial" w:cs="Arial"/>
          <w:sz w:val="22"/>
          <w:szCs w:val="22"/>
        </w:rPr>
        <w:t>- La convention sur l'égalité de rémunération (C100, 1951) ;</w:t>
      </w:r>
    </w:p>
    <w:p w14:paraId="7FC8D2AB" w14:textId="77777777" w:rsidR="00D611A7" w:rsidRPr="00EC4660" w:rsidRDefault="00D611A7" w:rsidP="00D611A7">
      <w:pPr>
        <w:tabs>
          <w:tab w:val="num" w:pos="1134"/>
        </w:tabs>
        <w:ind w:left="993"/>
        <w:jc w:val="both"/>
        <w:rPr>
          <w:rFonts w:ascii="Arial" w:eastAsia="SimSun" w:hAnsi="Arial" w:cs="Arial"/>
          <w:sz w:val="22"/>
          <w:szCs w:val="22"/>
        </w:rPr>
      </w:pPr>
      <w:r w:rsidRPr="00EC4660">
        <w:rPr>
          <w:rFonts w:ascii="Arial" w:eastAsia="SimSun" w:hAnsi="Arial" w:cs="Arial"/>
          <w:sz w:val="22"/>
          <w:szCs w:val="22"/>
        </w:rPr>
        <w:t>- La convention sur l'abolition du travail forcé (C105, 1957) ;</w:t>
      </w:r>
    </w:p>
    <w:p w14:paraId="5646E334" w14:textId="77777777" w:rsidR="00D611A7" w:rsidRPr="00EC4660" w:rsidRDefault="00D611A7" w:rsidP="00D611A7">
      <w:pPr>
        <w:tabs>
          <w:tab w:val="num" w:pos="1134"/>
        </w:tabs>
        <w:ind w:left="993"/>
        <w:jc w:val="both"/>
        <w:rPr>
          <w:rFonts w:ascii="Arial" w:eastAsia="SimSun" w:hAnsi="Arial" w:cs="Arial"/>
          <w:sz w:val="22"/>
          <w:szCs w:val="22"/>
        </w:rPr>
      </w:pPr>
      <w:r w:rsidRPr="00EC4660">
        <w:rPr>
          <w:rFonts w:ascii="Arial" w:eastAsia="SimSun" w:hAnsi="Arial" w:cs="Arial"/>
          <w:sz w:val="22"/>
          <w:szCs w:val="22"/>
        </w:rPr>
        <w:t>- La convention concernant la discrimination (emploi et profession, C111, 1958) ;</w:t>
      </w:r>
    </w:p>
    <w:p w14:paraId="7887301B" w14:textId="77777777" w:rsidR="00D611A7" w:rsidRPr="00EC4660" w:rsidRDefault="00D611A7" w:rsidP="00D611A7">
      <w:pPr>
        <w:tabs>
          <w:tab w:val="num" w:pos="1134"/>
        </w:tabs>
        <w:ind w:left="993"/>
        <w:jc w:val="both"/>
        <w:rPr>
          <w:rFonts w:ascii="Arial" w:eastAsia="SimSun" w:hAnsi="Arial" w:cs="Arial"/>
          <w:sz w:val="22"/>
          <w:szCs w:val="22"/>
        </w:rPr>
      </w:pPr>
      <w:r w:rsidRPr="00EC4660">
        <w:rPr>
          <w:rFonts w:ascii="Arial" w:eastAsia="SimSun" w:hAnsi="Arial" w:cs="Arial"/>
          <w:sz w:val="22"/>
          <w:szCs w:val="22"/>
        </w:rPr>
        <w:t>- La convention sur l'âge minimum (C138, 1973) ;</w:t>
      </w:r>
    </w:p>
    <w:p w14:paraId="754D836D" w14:textId="77777777" w:rsidR="00D611A7" w:rsidRPr="00EC4660" w:rsidRDefault="00D611A7" w:rsidP="00D611A7">
      <w:pPr>
        <w:tabs>
          <w:tab w:val="num" w:pos="1134"/>
        </w:tabs>
        <w:ind w:left="993"/>
        <w:jc w:val="both"/>
        <w:rPr>
          <w:rFonts w:ascii="Arial" w:eastAsia="SimSun" w:hAnsi="Arial" w:cs="Arial"/>
          <w:sz w:val="22"/>
          <w:szCs w:val="22"/>
        </w:rPr>
      </w:pPr>
      <w:r w:rsidRPr="00EC4660">
        <w:rPr>
          <w:rFonts w:ascii="Arial" w:eastAsia="SimSun" w:hAnsi="Arial" w:cs="Arial"/>
          <w:sz w:val="22"/>
          <w:szCs w:val="22"/>
        </w:rPr>
        <w:t>- La convention sur les pires formes de travail des enfants (C182, 1999).</w:t>
      </w:r>
    </w:p>
    <w:p w14:paraId="39B7E41C" w14:textId="77777777" w:rsidR="00D611A7" w:rsidRPr="00EC4660" w:rsidRDefault="00D611A7" w:rsidP="00D611A7">
      <w:pPr>
        <w:tabs>
          <w:tab w:val="num" w:pos="1134"/>
        </w:tabs>
        <w:ind w:left="993"/>
        <w:jc w:val="both"/>
        <w:rPr>
          <w:rFonts w:ascii="Arial" w:eastAsia="SimSun" w:hAnsi="Arial" w:cs="Arial"/>
          <w:sz w:val="22"/>
          <w:szCs w:val="22"/>
        </w:rPr>
      </w:pPr>
    </w:p>
    <w:p w14:paraId="5EB6D538" w14:textId="77777777" w:rsidR="00D611A7" w:rsidRPr="00EC4660" w:rsidRDefault="00D611A7" w:rsidP="00D611A7">
      <w:pPr>
        <w:tabs>
          <w:tab w:val="num" w:pos="1134"/>
        </w:tabs>
        <w:ind w:left="993"/>
        <w:jc w:val="both"/>
        <w:rPr>
          <w:rFonts w:ascii="Arial" w:eastAsia="SimSun" w:hAnsi="Arial" w:cs="Arial"/>
          <w:sz w:val="22"/>
          <w:szCs w:val="22"/>
        </w:rPr>
      </w:pPr>
      <w:r w:rsidRPr="00EC4660">
        <w:rPr>
          <w:rFonts w:ascii="Arial" w:eastAsia="SimSun" w:hAnsi="Arial" w:cs="Arial"/>
          <w:sz w:val="22"/>
          <w:szCs w:val="22"/>
        </w:rPr>
        <w:t>Ainsi, les salariés détachés, définis à l'article L. 1261-3 du Code du travail, exerçant une activité professionnelle temporaire en France sont soumis aux dispositions de l'article L. 1262-4 du Code du travail ainsi qu'à celles du second alinéa de l'article L. 512-1 du Code de la sécurité sociale.</w:t>
      </w:r>
    </w:p>
    <w:p w14:paraId="271EB763" w14:textId="77777777" w:rsidR="00D611A7" w:rsidRPr="00EC4660" w:rsidRDefault="00D611A7" w:rsidP="00D611A7">
      <w:pPr>
        <w:tabs>
          <w:tab w:val="num" w:pos="1134"/>
        </w:tabs>
        <w:ind w:left="993"/>
        <w:jc w:val="both"/>
        <w:rPr>
          <w:rFonts w:ascii="Arial" w:eastAsia="SimSun" w:hAnsi="Arial" w:cs="Arial"/>
          <w:sz w:val="22"/>
          <w:szCs w:val="22"/>
        </w:rPr>
      </w:pPr>
    </w:p>
    <w:p w14:paraId="606E15F9" w14:textId="77777777" w:rsidR="00D611A7" w:rsidRPr="00EC4660" w:rsidRDefault="00D611A7" w:rsidP="00D611A7">
      <w:pPr>
        <w:tabs>
          <w:tab w:val="num" w:pos="1134"/>
        </w:tabs>
        <w:ind w:left="993"/>
        <w:jc w:val="both"/>
        <w:rPr>
          <w:rFonts w:ascii="Arial" w:eastAsia="SimSun" w:hAnsi="Arial" w:cs="Arial"/>
          <w:sz w:val="22"/>
          <w:szCs w:val="22"/>
        </w:rPr>
      </w:pPr>
      <w:r w:rsidRPr="00EC4660">
        <w:rPr>
          <w:rFonts w:ascii="Arial" w:eastAsia="SimSun" w:hAnsi="Arial" w:cs="Arial"/>
          <w:sz w:val="22"/>
          <w:szCs w:val="22"/>
        </w:rPr>
        <w:t>Au titre de ses obligations annexes, le Titulaire doit être en mesure de justifier du respect de ces obligations, en cours d'exécution du marché et pendant la période de garantie des prestations, sur simple demande du Pouvoir adjudicateur.</w:t>
      </w:r>
    </w:p>
    <w:p w14:paraId="7A4DD675" w14:textId="77777777" w:rsidR="00D611A7" w:rsidRPr="00EC4660" w:rsidRDefault="00D611A7" w:rsidP="00D611A7">
      <w:pPr>
        <w:tabs>
          <w:tab w:val="num" w:pos="1134"/>
        </w:tabs>
        <w:ind w:left="993"/>
        <w:jc w:val="both"/>
        <w:rPr>
          <w:rFonts w:ascii="Arial" w:eastAsia="SimSun" w:hAnsi="Arial" w:cs="Arial"/>
          <w:sz w:val="22"/>
          <w:szCs w:val="22"/>
        </w:rPr>
      </w:pPr>
      <w:r w:rsidRPr="00EC4660">
        <w:rPr>
          <w:rFonts w:ascii="Arial" w:eastAsia="SimSun" w:hAnsi="Arial" w:cs="Arial"/>
          <w:sz w:val="22"/>
          <w:szCs w:val="22"/>
        </w:rPr>
        <w:br/>
        <w:t>En cas d'évolution de la réglementation sur la protection de la main-d'œuvre et des conditions de travail en cours d'exécution du présent marché, seules les modifications découlant de règles présentant un caractère d’Ordre public s’appliquent sans le consentement des parties. Toutes les autres doivent donner lieu à la signature d'un avenant au présent marché.</w:t>
      </w:r>
    </w:p>
    <w:p w14:paraId="17294104" w14:textId="77777777" w:rsidR="00D611A7" w:rsidRPr="00EC4660" w:rsidRDefault="00D611A7" w:rsidP="00D611A7">
      <w:pPr>
        <w:tabs>
          <w:tab w:val="num" w:pos="1134"/>
        </w:tabs>
        <w:ind w:left="993"/>
        <w:jc w:val="both"/>
        <w:rPr>
          <w:rFonts w:ascii="Arial" w:eastAsia="SimSun" w:hAnsi="Arial" w:cs="Arial"/>
          <w:sz w:val="22"/>
          <w:szCs w:val="22"/>
        </w:rPr>
      </w:pPr>
      <w:r w:rsidRPr="00EC4660">
        <w:rPr>
          <w:rFonts w:ascii="Arial" w:eastAsia="SimSun" w:hAnsi="Arial" w:cs="Arial"/>
          <w:sz w:val="22"/>
          <w:szCs w:val="22"/>
        </w:rPr>
        <w:br/>
      </w:r>
    </w:p>
    <w:p w14:paraId="24AFE955" w14:textId="77777777" w:rsidR="00D611A7" w:rsidRPr="00EC4660" w:rsidRDefault="00D611A7" w:rsidP="00D611A7">
      <w:pPr>
        <w:ind w:left="993"/>
        <w:jc w:val="both"/>
        <w:rPr>
          <w:rFonts w:ascii="Arial" w:eastAsia="SimSun" w:hAnsi="Arial" w:cs="Arial"/>
          <w:sz w:val="22"/>
          <w:szCs w:val="22"/>
        </w:rPr>
      </w:pPr>
    </w:p>
    <w:p w14:paraId="0B97222C" w14:textId="77777777" w:rsidR="00D611A7" w:rsidRPr="00EC4660" w:rsidRDefault="00D611A7" w:rsidP="00D611A7">
      <w:pPr>
        <w:jc w:val="both"/>
        <w:rPr>
          <w:rFonts w:ascii="Arial" w:eastAsia="SimSun" w:hAnsi="Arial" w:cs="Arial"/>
        </w:rPr>
      </w:pPr>
    </w:p>
    <w:p w14:paraId="40069F9E" w14:textId="77777777" w:rsidR="00D611A7" w:rsidRPr="00EC4660" w:rsidRDefault="00D611A7" w:rsidP="00D611A7">
      <w:pPr>
        <w:ind w:left="851"/>
        <w:jc w:val="both"/>
        <w:rPr>
          <w:rFonts w:ascii="Arial" w:eastAsia="SimSun" w:hAnsi="Arial" w:cs="Arial"/>
          <w:color w:val="FF0000"/>
          <w:sz w:val="22"/>
          <w:szCs w:val="22"/>
        </w:rPr>
      </w:pPr>
    </w:p>
    <w:p w14:paraId="59263BA0" w14:textId="77777777" w:rsidR="00D611A7" w:rsidRPr="00EC4660" w:rsidRDefault="00D611A7" w:rsidP="00D611A7">
      <w:pPr>
        <w:jc w:val="both"/>
        <w:rPr>
          <w:rFonts w:ascii="Arial" w:eastAsia="SimSun" w:hAnsi="Arial" w:cs="Arial"/>
        </w:rPr>
      </w:pPr>
    </w:p>
    <w:p w14:paraId="2ACA510D" w14:textId="77777777" w:rsidR="00D611A7" w:rsidRPr="00FE48ED" w:rsidRDefault="00D611A7" w:rsidP="00D611A7">
      <w:pPr>
        <w:pStyle w:val="Titre2"/>
        <w:keepLines/>
        <w:numPr>
          <w:ilvl w:val="2"/>
          <w:numId w:val="4"/>
        </w:numPr>
        <w:tabs>
          <w:tab w:val="clear" w:pos="993"/>
        </w:tabs>
        <w:suppressAutoHyphens/>
        <w:spacing w:before="0"/>
        <w:jc w:val="both"/>
        <w:rPr>
          <w:rFonts w:ascii="Arial" w:hAnsi="Arial" w:cs="Arial"/>
        </w:rPr>
      </w:pPr>
      <w:bookmarkStart w:id="84" w:name="_Toc207109956"/>
      <w:r w:rsidRPr="00FE48ED">
        <w:rPr>
          <w:rFonts w:ascii="Arial" w:hAnsi="Arial" w:cs="Arial"/>
        </w:rPr>
        <w:lastRenderedPageBreak/>
        <w:t>Obligation annexe de désigner un personnel référent</w:t>
      </w:r>
      <w:bookmarkEnd w:id="84"/>
    </w:p>
    <w:p w14:paraId="2E943717" w14:textId="77777777" w:rsidR="00D611A7" w:rsidRPr="00FE48ED" w:rsidRDefault="00D611A7" w:rsidP="00D611A7">
      <w:pPr>
        <w:keepNext/>
        <w:keepLines/>
        <w:jc w:val="both"/>
        <w:rPr>
          <w:rFonts w:ascii="Arial" w:eastAsia="SimSun" w:hAnsi="Arial" w:cs="Arial"/>
        </w:rPr>
      </w:pPr>
    </w:p>
    <w:tbl>
      <w:tblPr>
        <w:tblStyle w:val="TableauGrille5Fonc-Accentuation51"/>
        <w:tblW w:w="8439" w:type="dxa"/>
        <w:tblCellSpacing w:w="28" w:type="dxa"/>
        <w:tblInd w:w="1025" w:type="dxa"/>
        <w:tblLook w:val="04A0" w:firstRow="1" w:lastRow="0" w:firstColumn="1" w:lastColumn="0" w:noHBand="0" w:noVBand="1"/>
      </w:tblPr>
      <w:tblGrid>
        <w:gridCol w:w="1843"/>
        <w:gridCol w:w="6596"/>
      </w:tblGrid>
      <w:tr w:rsidR="00D611A7" w:rsidRPr="00FE48ED" w14:paraId="50E484B8" w14:textId="77777777" w:rsidTr="00BB5C4E">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bottom w:val="single" w:sz="4" w:space="0" w:color="FFFFFF" w:themeColor="background1"/>
            </w:tcBorders>
            <w:hideMark/>
          </w:tcPr>
          <w:p w14:paraId="07123F42" w14:textId="77777777" w:rsidR="00D611A7" w:rsidRPr="00FE48ED" w:rsidRDefault="00D611A7" w:rsidP="00BB5C4E">
            <w:pPr>
              <w:keepNext/>
              <w:keepLines/>
              <w:jc w:val="both"/>
              <w:rPr>
                <w:rFonts w:ascii="Arial" w:hAnsi="Arial" w:cs="Arial"/>
              </w:rPr>
            </w:pPr>
            <w:r w:rsidRPr="00FE48ED">
              <w:rPr>
                <w:rFonts w:ascii="Arial" w:hAnsi="Arial" w:cs="Arial"/>
              </w:rPr>
              <w:t>Prestation</w:t>
            </w:r>
          </w:p>
        </w:tc>
        <w:tc>
          <w:tcPr>
            <w:tcW w:w="6512" w:type="dxa"/>
            <w:tcBorders>
              <w:bottom w:val="single" w:sz="4" w:space="0" w:color="FFFFFF" w:themeColor="background1"/>
            </w:tcBorders>
            <w:shd w:val="clear" w:color="auto" w:fill="70AD47" w:themeFill="accent6"/>
            <w:hideMark/>
          </w:tcPr>
          <w:p w14:paraId="6211688B" w14:textId="77777777" w:rsidR="00D611A7" w:rsidRPr="00FE48ED" w:rsidRDefault="00D611A7" w:rsidP="00BB5C4E">
            <w:pPr>
              <w:keepNext/>
              <w:keepLines/>
              <w:jc w:val="both"/>
              <w:cnfStyle w:val="100000000000" w:firstRow="1" w:lastRow="0" w:firstColumn="0" w:lastColumn="0" w:oddVBand="0" w:evenVBand="0" w:oddHBand="0" w:evenHBand="0" w:firstRowFirstColumn="0" w:firstRowLastColumn="0" w:lastRowFirstColumn="0" w:lastRowLastColumn="0"/>
              <w:rPr>
                <w:rFonts w:ascii="Arial" w:hAnsi="Arial" w:cs="Arial"/>
                <w:color w:val="FF0000"/>
              </w:rPr>
            </w:pPr>
            <w:r w:rsidRPr="00FE48ED">
              <w:rPr>
                <w:rFonts w:ascii="Arial" w:hAnsi="Arial" w:cs="Arial"/>
              </w:rPr>
              <w:t>Obligation annexe</w:t>
            </w:r>
          </w:p>
        </w:tc>
      </w:tr>
      <w:tr w:rsidR="00D611A7" w:rsidRPr="00FE48ED" w14:paraId="7134E235" w14:textId="77777777" w:rsidTr="00BB5C4E">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FFFFFF" w:themeColor="background1"/>
              <w:bottom w:val="single" w:sz="4" w:space="0" w:color="FFFFFF" w:themeColor="background1"/>
              <w:right w:val="single" w:sz="4" w:space="0" w:color="FFFFFF" w:themeColor="background1"/>
            </w:tcBorders>
            <w:hideMark/>
          </w:tcPr>
          <w:p w14:paraId="69C47A15" w14:textId="77777777" w:rsidR="00D611A7" w:rsidRPr="00FE48ED" w:rsidRDefault="00D611A7" w:rsidP="00BB5C4E">
            <w:pPr>
              <w:keepNext/>
              <w:keepLines/>
              <w:jc w:val="both"/>
              <w:rPr>
                <w:rFonts w:ascii="Arial" w:hAnsi="Arial" w:cs="Arial"/>
                <w:color w:val="auto"/>
              </w:rPr>
            </w:pPr>
            <w:r w:rsidRPr="00FE48ED">
              <w:rPr>
                <w:rFonts w:ascii="Arial" w:hAnsi="Arial" w:cs="Arial"/>
              </w:rPr>
              <w:t>Libellé</w:t>
            </w:r>
          </w:p>
        </w:tc>
        <w:tc>
          <w:tcPr>
            <w:tcW w:w="651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318C5F68" w14:textId="77777777" w:rsidR="00D611A7" w:rsidRPr="00FE48ED" w:rsidRDefault="00D611A7" w:rsidP="00BB5C4E">
            <w:pPr>
              <w:keepNext/>
              <w:keepLines/>
              <w:jc w:val="both"/>
              <w:cnfStyle w:val="000000100000" w:firstRow="0" w:lastRow="0" w:firstColumn="0" w:lastColumn="0" w:oddVBand="0" w:evenVBand="0" w:oddHBand="1" w:evenHBand="0" w:firstRowFirstColumn="0" w:firstRowLastColumn="0" w:lastRowFirstColumn="0" w:lastRowLastColumn="0"/>
              <w:rPr>
                <w:rFonts w:ascii="Arial" w:hAnsi="Arial" w:cs="Arial"/>
                <w:b/>
              </w:rPr>
            </w:pPr>
            <w:r w:rsidRPr="00FE48ED">
              <w:rPr>
                <w:rFonts w:ascii="Arial" w:hAnsi="Arial" w:cs="Arial"/>
                <w:b/>
              </w:rPr>
              <w:t>Désignation d’un référent</w:t>
            </w:r>
          </w:p>
        </w:tc>
      </w:tr>
      <w:tr w:rsidR="00D611A7" w:rsidRPr="00FE48ED" w14:paraId="0489742D" w14:textId="77777777" w:rsidTr="00BB5C4E">
        <w:trPr>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FFFFFF" w:themeColor="background1"/>
              <w:bottom w:val="single" w:sz="4" w:space="0" w:color="FFFFFF" w:themeColor="background1"/>
              <w:right w:val="single" w:sz="4" w:space="0" w:color="FFFFFF" w:themeColor="background1"/>
            </w:tcBorders>
            <w:hideMark/>
          </w:tcPr>
          <w:p w14:paraId="14D70BC2" w14:textId="77777777" w:rsidR="00D611A7" w:rsidRPr="00FE48ED" w:rsidRDefault="00D611A7" w:rsidP="00BB5C4E">
            <w:pPr>
              <w:keepNext/>
              <w:keepLines/>
              <w:jc w:val="both"/>
              <w:rPr>
                <w:rFonts w:ascii="Arial" w:hAnsi="Arial" w:cs="Arial"/>
                <w:color w:val="auto"/>
              </w:rPr>
            </w:pPr>
            <w:r w:rsidRPr="00FE48ED">
              <w:rPr>
                <w:rFonts w:ascii="Arial" w:hAnsi="Arial" w:cs="Arial"/>
              </w:rPr>
              <w:t>Objectif(s)</w:t>
            </w:r>
          </w:p>
        </w:tc>
        <w:tc>
          <w:tcPr>
            <w:tcW w:w="651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70FA92CB" w14:textId="062187F9" w:rsidR="00C9553A" w:rsidRPr="00FE48ED" w:rsidRDefault="00C9553A" w:rsidP="00C9553A">
            <w:pPr>
              <w:keepNext/>
              <w:keepLines/>
              <w:tabs>
                <w:tab w:val="left" w:pos="-54"/>
              </w:tabs>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FE48ED">
              <w:rPr>
                <w:rFonts w:ascii="Arial" w:hAnsi="Arial" w:cs="Arial"/>
                <w:sz w:val="18"/>
              </w:rPr>
              <w:t>Le Titulaire du marché est tenu de garantir, à tout moment, la bonne exécution des obligations contractuelles lui incombant, ainsi qu’à ses éventuels cotraitants ou sous-traitants. Il lui appartient de mettre en œuvre un dispositif de supervision efficace permettant :</w:t>
            </w:r>
          </w:p>
          <w:p w14:paraId="57DE7233" w14:textId="77777777" w:rsidR="00C9553A" w:rsidRPr="00FE48ED" w:rsidRDefault="00C9553A" w:rsidP="008E3E37">
            <w:pPr>
              <w:keepNext/>
              <w:keepLines/>
              <w:numPr>
                <w:ilvl w:val="0"/>
                <w:numId w:val="31"/>
              </w:numPr>
              <w:tabs>
                <w:tab w:val="left" w:pos="-54"/>
              </w:tabs>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FE48ED">
              <w:rPr>
                <w:rFonts w:ascii="Arial" w:hAnsi="Arial" w:cs="Arial"/>
                <w:sz w:val="18"/>
              </w:rPr>
              <w:t>Le contrôle de la présence et de l’identité des agents intervenants ;</w:t>
            </w:r>
          </w:p>
          <w:p w14:paraId="0BD0037E" w14:textId="77777777" w:rsidR="00C9553A" w:rsidRPr="00FE48ED" w:rsidRDefault="00C9553A" w:rsidP="008E3E37">
            <w:pPr>
              <w:keepNext/>
              <w:keepLines/>
              <w:numPr>
                <w:ilvl w:val="0"/>
                <w:numId w:val="31"/>
              </w:numPr>
              <w:tabs>
                <w:tab w:val="left" w:pos="-54"/>
              </w:tabs>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FE48ED">
              <w:rPr>
                <w:rFonts w:ascii="Arial" w:hAnsi="Arial" w:cs="Arial"/>
                <w:sz w:val="18"/>
              </w:rPr>
              <w:t>Le respect des consignes du Pouvoir adjudicateur ;</w:t>
            </w:r>
          </w:p>
          <w:p w14:paraId="4622C101" w14:textId="77777777" w:rsidR="00C9553A" w:rsidRPr="00FE48ED" w:rsidRDefault="00C9553A" w:rsidP="008E3E37">
            <w:pPr>
              <w:keepNext/>
              <w:keepLines/>
              <w:numPr>
                <w:ilvl w:val="0"/>
                <w:numId w:val="31"/>
              </w:numPr>
              <w:tabs>
                <w:tab w:val="left" w:pos="-54"/>
              </w:tabs>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FE48ED">
              <w:rPr>
                <w:rFonts w:ascii="Arial" w:hAnsi="Arial" w:cs="Arial"/>
                <w:sz w:val="18"/>
              </w:rPr>
              <w:t>La qualité et la conformité des prestations réalisées ;</w:t>
            </w:r>
          </w:p>
          <w:p w14:paraId="16299ED7" w14:textId="77777777" w:rsidR="00C9553A" w:rsidRPr="00FE48ED" w:rsidRDefault="00C9553A" w:rsidP="00C9553A">
            <w:pPr>
              <w:keepNext/>
              <w:keepLines/>
              <w:tabs>
                <w:tab w:val="left" w:pos="-54"/>
              </w:tabs>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FE48ED">
              <w:rPr>
                <w:rFonts w:ascii="Arial" w:hAnsi="Arial" w:cs="Arial"/>
                <w:sz w:val="18"/>
              </w:rPr>
              <w:t>Des comptes rendus de supervision pourront être exigés par le Pouvoir adjudicateur à tout moment.</w:t>
            </w:r>
          </w:p>
          <w:p w14:paraId="18EAD8BC" w14:textId="6B03199D" w:rsidR="00D611A7" w:rsidRPr="00FE48ED" w:rsidRDefault="00D611A7" w:rsidP="00BB5C4E">
            <w:pPr>
              <w:keepNext/>
              <w:keepLines/>
              <w:tabs>
                <w:tab w:val="left" w:pos="-54"/>
              </w:tabs>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p>
        </w:tc>
      </w:tr>
      <w:tr w:rsidR="00D611A7" w:rsidRPr="00FE48ED" w14:paraId="47DE0260" w14:textId="77777777" w:rsidTr="00BB5C4E">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FFFFFF" w:themeColor="background1"/>
              <w:bottom w:val="single" w:sz="4" w:space="0" w:color="FFFFFF" w:themeColor="background1"/>
              <w:right w:val="single" w:sz="4" w:space="0" w:color="FFFFFF" w:themeColor="background1"/>
            </w:tcBorders>
            <w:hideMark/>
          </w:tcPr>
          <w:p w14:paraId="283A8797" w14:textId="77777777" w:rsidR="00D611A7" w:rsidRPr="00FE48ED" w:rsidRDefault="00D611A7" w:rsidP="00BB5C4E">
            <w:pPr>
              <w:keepNext/>
              <w:keepLines/>
              <w:jc w:val="both"/>
              <w:rPr>
                <w:rFonts w:ascii="Arial" w:hAnsi="Arial" w:cs="Arial"/>
              </w:rPr>
            </w:pPr>
            <w:r w:rsidRPr="00FE48ED">
              <w:rPr>
                <w:rFonts w:ascii="Arial" w:hAnsi="Arial" w:cs="Arial"/>
              </w:rPr>
              <w:t>Description</w:t>
            </w:r>
          </w:p>
        </w:tc>
        <w:tc>
          <w:tcPr>
            <w:tcW w:w="651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4C1F791" w14:textId="77777777" w:rsidR="00C9553A" w:rsidRPr="00FE48ED" w:rsidRDefault="00C9553A" w:rsidP="00C9553A">
            <w:pPr>
              <w:keepNext/>
              <w:keepLines/>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FE48ED">
              <w:rPr>
                <w:rFonts w:ascii="Arial" w:hAnsi="Arial" w:cs="Arial"/>
                <w:sz w:val="18"/>
              </w:rPr>
              <w:t>Le Titulaire devra désigner nommément un ou plusieurs référents disposant :</w:t>
            </w:r>
          </w:p>
          <w:p w14:paraId="0043731C" w14:textId="77777777" w:rsidR="00C9553A" w:rsidRPr="00FE48ED" w:rsidRDefault="00C9553A" w:rsidP="008E3E37">
            <w:pPr>
              <w:keepNext/>
              <w:keepLines/>
              <w:numPr>
                <w:ilvl w:val="0"/>
                <w:numId w:val="32"/>
              </w:numPr>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FE48ED">
              <w:rPr>
                <w:rFonts w:ascii="Arial" w:hAnsi="Arial" w:cs="Arial"/>
                <w:sz w:val="18"/>
              </w:rPr>
              <w:t>Des compétences techniques requises pour les missions de commissaire de justice ;</w:t>
            </w:r>
          </w:p>
          <w:p w14:paraId="36A3AF32" w14:textId="77777777" w:rsidR="00C9553A" w:rsidRPr="00FE48ED" w:rsidRDefault="00C9553A" w:rsidP="008E3E37">
            <w:pPr>
              <w:keepNext/>
              <w:keepLines/>
              <w:numPr>
                <w:ilvl w:val="0"/>
                <w:numId w:val="32"/>
              </w:numPr>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FE48ED">
              <w:rPr>
                <w:rFonts w:ascii="Arial" w:hAnsi="Arial" w:cs="Arial"/>
                <w:sz w:val="18"/>
              </w:rPr>
              <w:t>De l’autorité nécessaire pour engager le Titulaire dans ses décisions ;</w:t>
            </w:r>
          </w:p>
          <w:p w14:paraId="4084E995" w14:textId="77777777" w:rsidR="00C9553A" w:rsidRPr="00FE48ED" w:rsidRDefault="00C9553A" w:rsidP="008E3E37">
            <w:pPr>
              <w:keepNext/>
              <w:keepLines/>
              <w:numPr>
                <w:ilvl w:val="0"/>
                <w:numId w:val="32"/>
              </w:numPr>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FE48ED">
              <w:rPr>
                <w:rFonts w:ascii="Arial" w:hAnsi="Arial" w:cs="Arial"/>
                <w:sz w:val="18"/>
              </w:rPr>
              <w:t>Des habilitations professionnelles en lien avec les actes juridiques et procédures concernées.</w:t>
            </w:r>
          </w:p>
          <w:p w14:paraId="4601C7E1" w14:textId="77777777" w:rsidR="00C9553A" w:rsidRPr="00FE48ED" w:rsidRDefault="00C9553A" w:rsidP="00C9553A">
            <w:pPr>
              <w:keepNext/>
              <w:keepLines/>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FE48ED">
              <w:rPr>
                <w:rFonts w:ascii="Arial" w:hAnsi="Arial" w:cs="Arial"/>
                <w:sz w:val="18"/>
              </w:rPr>
              <w:t>Les coordonnées des référents devront être communiquées au Pouvoir adjudicateur dès la notification du marché. Ces référents seront les interlocuteurs uniques du Pouvoir adjudicateur et devront :</w:t>
            </w:r>
          </w:p>
          <w:p w14:paraId="4D5DD8E8" w14:textId="77777777" w:rsidR="00C9553A" w:rsidRPr="00FE48ED" w:rsidRDefault="00C9553A" w:rsidP="008E3E37">
            <w:pPr>
              <w:keepNext/>
              <w:keepLines/>
              <w:numPr>
                <w:ilvl w:val="0"/>
                <w:numId w:val="33"/>
              </w:numPr>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FE48ED">
              <w:rPr>
                <w:rFonts w:ascii="Arial" w:hAnsi="Arial" w:cs="Arial"/>
                <w:sz w:val="18"/>
              </w:rPr>
              <w:t>Assurer une liaison continue avec les représentants du Pouvoir adjudicateur ;</w:t>
            </w:r>
          </w:p>
          <w:p w14:paraId="245711C7" w14:textId="77777777" w:rsidR="00C9553A" w:rsidRPr="00FE48ED" w:rsidRDefault="00C9553A" w:rsidP="008E3E37">
            <w:pPr>
              <w:keepNext/>
              <w:keepLines/>
              <w:numPr>
                <w:ilvl w:val="0"/>
                <w:numId w:val="33"/>
              </w:numPr>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FE48ED">
              <w:rPr>
                <w:rFonts w:ascii="Arial" w:hAnsi="Arial" w:cs="Arial"/>
                <w:sz w:val="18"/>
              </w:rPr>
              <w:t>Participer aux réunions de coordination planifiées ou impromptues ;</w:t>
            </w:r>
          </w:p>
          <w:p w14:paraId="3B51BC6F" w14:textId="77777777" w:rsidR="00C9553A" w:rsidRPr="00FE48ED" w:rsidRDefault="00C9553A" w:rsidP="008E3E37">
            <w:pPr>
              <w:keepNext/>
              <w:keepLines/>
              <w:numPr>
                <w:ilvl w:val="0"/>
                <w:numId w:val="33"/>
              </w:numPr>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FE48ED">
              <w:rPr>
                <w:rFonts w:ascii="Arial" w:hAnsi="Arial" w:cs="Arial"/>
                <w:sz w:val="18"/>
              </w:rPr>
              <w:t>Se rendre disponibles en cas de contestation ou de litige relatif à une prestation.</w:t>
            </w:r>
          </w:p>
          <w:p w14:paraId="37B57889" w14:textId="0B26A62E" w:rsidR="00D611A7" w:rsidRPr="00FE48ED" w:rsidRDefault="00D611A7" w:rsidP="00C9553A">
            <w:pPr>
              <w:keepNext/>
              <w:keepLines/>
              <w:tabs>
                <w:tab w:val="left" w:pos="-54"/>
              </w:tabs>
              <w:jc w:val="both"/>
              <w:cnfStyle w:val="000000100000" w:firstRow="0" w:lastRow="0" w:firstColumn="0" w:lastColumn="0" w:oddVBand="0" w:evenVBand="0" w:oddHBand="1" w:evenHBand="0" w:firstRowFirstColumn="0" w:firstRowLastColumn="0" w:lastRowFirstColumn="0" w:lastRowLastColumn="0"/>
              <w:rPr>
                <w:rFonts w:ascii="Arial" w:hAnsi="Arial" w:cs="Arial"/>
                <w:sz w:val="18"/>
              </w:rPr>
            </w:pPr>
          </w:p>
        </w:tc>
      </w:tr>
      <w:tr w:rsidR="00D611A7" w:rsidRPr="00EC4660" w14:paraId="1FDE4979" w14:textId="77777777" w:rsidTr="00BB5C4E">
        <w:trPr>
          <w:tblCellSpacing w:w="28" w:type="dxa"/>
        </w:trPr>
        <w:tc>
          <w:tcPr>
            <w:cnfStyle w:val="001000000000" w:firstRow="0" w:lastRow="0" w:firstColumn="1" w:lastColumn="0" w:oddVBand="0" w:evenVBand="0" w:oddHBand="0" w:evenHBand="0" w:firstRowFirstColumn="0" w:firstRowLastColumn="0" w:lastRowFirstColumn="0" w:lastRowLastColumn="0"/>
            <w:tcW w:w="1759" w:type="dxa"/>
            <w:tcBorders>
              <w:top w:val="single" w:sz="4" w:space="0" w:color="FFFFFF" w:themeColor="background1"/>
              <w:right w:val="single" w:sz="4" w:space="0" w:color="FFFFFF" w:themeColor="background1"/>
            </w:tcBorders>
            <w:hideMark/>
          </w:tcPr>
          <w:p w14:paraId="2B0DF837" w14:textId="77777777" w:rsidR="00D611A7" w:rsidRPr="00FE48ED" w:rsidRDefault="00D611A7" w:rsidP="00BB5C4E">
            <w:pPr>
              <w:keepNext/>
              <w:keepLines/>
              <w:jc w:val="both"/>
              <w:rPr>
                <w:rFonts w:ascii="Arial" w:hAnsi="Arial" w:cs="Arial"/>
              </w:rPr>
            </w:pPr>
            <w:r w:rsidRPr="00FE48ED">
              <w:rPr>
                <w:rFonts w:ascii="Arial" w:hAnsi="Arial" w:cs="Arial"/>
              </w:rPr>
              <w:t>Contrôle</w:t>
            </w:r>
          </w:p>
        </w:tc>
        <w:tc>
          <w:tcPr>
            <w:tcW w:w="651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9A2B5D3" w14:textId="77777777" w:rsidR="00C9553A" w:rsidRPr="00FE48ED" w:rsidRDefault="00C9553A" w:rsidP="008E3E37">
            <w:pPr>
              <w:keepNext/>
              <w:keepLines/>
              <w:numPr>
                <w:ilvl w:val="0"/>
                <w:numId w:val="35"/>
              </w:numPr>
              <w:jc w:val="both"/>
              <w:cnfStyle w:val="000000000000" w:firstRow="0" w:lastRow="0" w:firstColumn="0" w:lastColumn="0" w:oddVBand="0" w:evenVBand="0" w:oddHBand="0" w:evenHBand="0" w:firstRowFirstColumn="0" w:firstRowLastColumn="0" w:lastRowFirstColumn="0" w:lastRowLastColumn="0"/>
              <w:rPr>
                <w:rFonts w:ascii="Arial" w:hAnsi="Arial" w:cs="Arial"/>
                <w:b/>
                <w:bCs/>
                <w:sz w:val="18"/>
              </w:rPr>
            </w:pPr>
            <w:r w:rsidRPr="00FE48ED">
              <w:rPr>
                <w:rFonts w:ascii="Arial" w:hAnsi="Arial" w:cs="Arial"/>
                <w:b/>
                <w:bCs/>
                <w:sz w:val="18"/>
              </w:rPr>
              <w:t>Remplacement et continuité :</w:t>
            </w:r>
          </w:p>
          <w:p w14:paraId="222645C8" w14:textId="77777777" w:rsidR="00C9553A" w:rsidRPr="00FE48ED" w:rsidRDefault="00C9553A" w:rsidP="00C9553A">
            <w:pPr>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FE48ED">
              <w:rPr>
                <w:rFonts w:ascii="Arial" w:hAnsi="Arial" w:cs="Arial"/>
                <w:sz w:val="18"/>
              </w:rPr>
              <w:t xml:space="preserve">En cas d’indisponibilité ou de cessation de fonction d’un référent, le Titulaire devra procéder à son remplacement dans un délai maximal de </w:t>
            </w:r>
            <w:r w:rsidRPr="00FE48ED">
              <w:rPr>
                <w:rFonts w:ascii="Arial" w:hAnsi="Arial" w:cs="Arial"/>
                <w:b/>
                <w:bCs/>
                <w:sz w:val="18"/>
              </w:rPr>
              <w:t>3 jours ouvrés</w:t>
            </w:r>
            <w:r w:rsidRPr="00FE48ED">
              <w:rPr>
                <w:rFonts w:ascii="Arial" w:hAnsi="Arial" w:cs="Arial"/>
                <w:sz w:val="18"/>
              </w:rPr>
              <w:t xml:space="preserve">, par une personne présentant des qualifications équivalentes. Tout changement de référent en cours d’exécution du marché devra faire l’objet d’une </w:t>
            </w:r>
            <w:r w:rsidRPr="00FE48ED">
              <w:rPr>
                <w:rFonts w:ascii="Arial" w:hAnsi="Arial" w:cs="Arial"/>
                <w:b/>
                <w:bCs/>
                <w:sz w:val="18"/>
              </w:rPr>
              <w:t>notification écrite</w:t>
            </w:r>
            <w:r w:rsidRPr="00FE48ED">
              <w:rPr>
                <w:rFonts w:ascii="Arial" w:hAnsi="Arial" w:cs="Arial"/>
                <w:sz w:val="18"/>
              </w:rPr>
              <w:t xml:space="preserve"> au Pouvoir adjudicateur, sans nécessité d’avenant.</w:t>
            </w:r>
          </w:p>
          <w:p w14:paraId="314FD33D" w14:textId="77777777" w:rsidR="00C9553A" w:rsidRPr="00FE48ED" w:rsidRDefault="00C9553A" w:rsidP="008E3E37">
            <w:pPr>
              <w:keepNext/>
              <w:keepLines/>
              <w:numPr>
                <w:ilvl w:val="0"/>
                <w:numId w:val="35"/>
              </w:numPr>
              <w:jc w:val="both"/>
              <w:cnfStyle w:val="000000000000" w:firstRow="0" w:lastRow="0" w:firstColumn="0" w:lastColumn="0" w:oddVBand="0" w:evenVBand="0" w:oddHBand="0" w:evenHBand="0" w:firstRowFirstColumn="0" w:firstRowLastColumn="0" w:lastRowFirstColumn="0" w:lastRowLastColumn="0"/>
              <w:rPr>
                <w:rFonts w:ascii="Arial" w:hAnsi="Arial" w:cs="Arial"/>
                <w:b/>
                <w:bCs/>
                <w:sz w:val="18"/>
              </w:rPr>
            </w:pPr>
            <w:r w:rsidRPr="00FE48ED">
              <w:rPr>
                <w:rFonts w:ascii="Arial" w:hAnsi="Arial" w:cs="Arial"/>
                <w:b/>
                <w:bCs/>
                <w:sz w:val="18"/>
              </w:rPr>
              <w:t>Contrôle et sanction :</w:t>
            </w:r>
          </w:p>
          <w:p w14:paraId="5E678CDF" w14:textId="77777777" w:rsidR="00C9553A" w:rsidRPr="00FE48ED" w:rsidRDefault="00C9553A" w:rsidP="00C9553A">
            <w:pPr>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FE48ED">
              <w:rPr>
                <w:rFonts w:ascii="Arial" w:hAnsi="Arial" w:cs="Arial"/>
                <w:sz w:val="18"/>
              </w:rPr>
              <w:t>Si le comportement ou les compétences d’un référent sont jugés inappropriés par le Pouvoir adjudicateur, le Titulaire devra :</w:t>
            </w:r>
          </w:p>
          <w:p w14:paraId="45942C51" w14:textId="77777777" w:rsidR="00C9553A" w:rsidRPr="00FE48ED" w:rsidRDefault="00C9553A" w:rsidP="008E3E37">
            <w:pPr>
              <w:keepNext/>
              <w:keepLines/>
              <w:numPr>
                <w:ilvl w:val="0"/>
                <w:numId w:val="34"/>
              </w:numPr>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FE48ED">
              <w:rPr>
                <w:rFonts w:ascii="Arial" w:hAnsi="Arial" w:cs="Arial"/>
                <w:sz w:val="18"/>
              </w:rPr>
              <w:t>Justifier la compétence et l’intégrité du référent concerné ;</w:t>
            </w:r>
          </w:p>
          <w:p w14:paraId="6074E914" w14:textId="77777777" w:rsidR="00C9553A" w:rsidRPr="00FE48ED" w:rsidRDefault="00C9553A" w:rsidP="008E3E37">
            <w:pPr>
              <w:keepNext/>
              <w:keepLines/>
              <w:numPr>
                <w:ilvl w:val="0"/>
                <w:numId w:val="34"/>
              </w:numPr>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FE48ED">
              <w:rPr>
                <w:rFonts w:ascii="Arial" w:hAnsi="Arial" w:cs="Arial"/>
                <w:sz w:val="18"/>
              </w:rPr>
              <w:t xml:space="preserve">Ou procéder à son remplacement dans un délai de </w:t>
            </w:r>
            <w:r w:rsidRPr="00FE48ED">
              <w:rPr>
                <w:rFonts w:ascii="Arial" w:hAnsi="Arial" w:cs="Arial"/>
                <w:b/>
                <w:bCs/>
                <w:sz w:val="18"/>
              </w:rPr>
              <w:t>8 jours ouvrés</w:t>
            </w:r>
            <w:r w:rsidRPr="00FE48ED">
              <w:rPr>
                <w:rFonts w:ascii="Arial" w:hAnsi="Arial" w:cs="Arial"/>
                <w:sz w:val="18"/>
              </w:rPr>
              <w:t xml:space="preserve"> suivant mise en demeure.</w:t>
            </w:r>
          </w:p>
          <w:p w14:paraId="001E9350" w14:textId="77777777" w:rsidR="00C9553A" w:rsidRPr="00FE48ED" w:rsidRDefault="00C9553A" w:rsidP="00C9553A">
            <w:pPr>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FE48ED">
              <w:rPr>
                <w:rFonts w:ascii="Arial" w:hAnsi="Arial" w:cs="Arial"/>
                <w:sz w:val="18"/>
              </w:rPr>
              <w:t xml:space="preserve">En cas de faute professionnelle ou d’incompétence caractérisée, signalée de manière motivée par le Pouvoir adjudicateur, le Titulaire devra procéder au remplacement du référent à ses frais, dans un délai de </w:t>
            </w:r>
            <w:r w:rsidRPr="00FE48ED">
              <w:rPr>
                <w:rFonts w:ascii="Arial" w:hAnsi="Arial" w:cs="Arial"/>
                <w:b/>
                <w:bCs/>
                <w:sz w:val="18"/>
              </w:rPr>
              <w:t>8 jours calendaires</w:t>
            </w:r>
            <w:r w:rsidRPr="00FE48ED">
              <w:rPr>
                <w:rFonts w:ascii="Arial" w:hAnsi="Arial" w:cs="Arial"/>
                <w:sz w:val="18"/>
              </w:rPr>
              <w:t>, sans possibilité de recours.</w:t>
            </w:r>
          </w:p>
          <w:p w14:paraId="30061EE2" w14:textId="77777777" w:rsidR="00C9553A" w:rsidRPr="00FE48ED" w:rsidRDefault="00C9553A" w:rsidP="00C9553A">
            <w:pPr>
              <w:keepNext/>
              <w:keepLines/>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FE48ED">
              <w:rPr>
                <w:rFonts w:ascii="Arial" w:hAnsi="Arial" w:cs="Arial"/>
                <w:sz w:val="18"/>
              </w:rPr>
              <w:t>Tout retard ou refus d’obtempérer pourra entraîner :</w:t>
            </w:r>
          </w:p>
          <w:p w14:paraId="75DB8E21" w14:textId="77777777" w:rsidR="00C9553A" w:rsidRPr="00FE48ED" w:rsidRDefault="00C9553A" w:rsidP="008E3E37">
            <w:pPr>
              <w:keepNext/>
              <w:keepLines/>
              <w:numPr>
                <w:ilvl w:val="0"/>
                <w:numId w:val="35"/>
              </w:numPr>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FE48ED">
              <w:rPr>
                <w:rFonts w:ascii="Arial" w:hAnsi="Arial" w:cs="Arial"/>
                <w:sz w:val="18"/>
              </w:rPr>
              <w:t>L’application de pénalités contractuelles ;</w:t>
            </w:r>
          </w:p>
          <w:p w14:paraId="02E881E7" w14:textId="77777777" w:rsidR="00C9553A" w:rsidRPr="00FE48ED" w:rsidRDefault="00C9553A" w:rsidP="008E3E37">
            <w:pPr>
              <w:keepNext/>
              <w:keepLines/>
              <w:numPr>
                <w:ilvl w:val="0"/>
                <w:numId w:val="35"/>
              </w:numPr>
              <w:jc w:val="both"/>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FE48ED">
              <w:rPr>
                <w:rFonts w:ascii="Arial" w:hAnsi="Arial" w:cs="Arial"/>
                <w:sz w:val="18"/>
              </w:rPr>
              <w:t>La résiliation du marché pour faute, à la discrétion du Pouvoir adjudicateur.</w:t>
            </w:r>
          </w:p>
          <w:p w14:paraId="38F165E1" w14:textId="77777777" w:rsidR="00D611A7" w:rsidRPr="00FE48ED" w:rsidRDefault="00D611A7" w:rsidP="00BB5C4E">
            <w:pPr>
              <w:jc w:val="both"/>
              <w:cnfStyle w:val="000000000000" w:firstRow="0" w:lastRow="0" w:firstColumn="0" w:lastColumn="0" w:oddVBand="0" w:evenVBand="0" w:oddHBand="0" w:evenHBand="0" w:firstRowFirstColumn="0" w:firstRowLastColumn="0" w:lastRowFirstColumn="0" w:lastRowLastColumn="0"/>
              <w:rPr>
                <w:rFonts w:ascii="Arial" w:hAnsi="Arial" w:cs="Arial"/>
                <w:b/>
                <w:sz w:val="18"/>
              </w:rPr>
            </w:pPr>
          </w:p>
        </w:tc>
      </w:tr>
    </w:tbl>
    <w:p w14:paraId="2DB56D8A" w14:textId="77777777" w:rsidR="00D611A7" w:rsidRPr="00EC4660" w:rsidRDefault="00D611A7" w:rsidP="00D611A7">
      <w:pPr>
        <w:widowControl w:val="0"/>
        <w:jc w:val="both"/>
        <w:rPr>
          <w:rFonts w:ascii="Arial" w:eastAsia="SimSun" w:hAnsi="Arial" w:cs="Arial"/>
        </w:rPr>
      </w:pPr>
    </w:p>
    <w:p w14:paraId="65B5746E" w14:textId="77777777" w:rsidR="00D611A7" w:rsidRPr="00EC4660" w:rsidRDefault="00D611A7" w:rsidP="00D611A7">
      <w:pPr>
        <w:keepNext/>
        <w:keepLines/>
        <w:ind w:left="360"/>
        <w:jc w:val="both"/>
        <w:rPr>
          <w:rFonts w:ascii="Arial" w:eastAsia="SimSun" w:hAnsi="Arial" w:cs="Arial"/>
          <w:color w:val="0070C0"/>
          <w:sz w:val="22"/>
          <w:szCs w:val="22"/>
        </w:rPr>
      </w:pPr>
    </w:p>
    <w:p w14:paraId="7D408D47" w14:textId="77777777" w:rsidR="00D611A7" w:rsidRPr="00EC4660" w:rsidRDefault="00D611A7" w:rsidP="00D611A7">
      <w:pPr>
        <w:pStyle w:val="Corpsdetexte"/>
        <w:keepNext/>
        <w:suppressAutoHyphens/>
        <w:ind w:left="567"/>
        <w:jc w:val="both"/>
        <w:rPr>
          <w:rFonts w:ascii="Arial" w:hAnsi="Arial" w:cs="Arial"/>
          <w:sz w:val="22"/>
          <w:szCs w:val="22"/>
        </w:rPr>
      </w:pPr>
    </w:p>
    <w:p w14:paraId="3078DD85" w14:textId="77777777" w:rsidR="00D611A7" w:rsidRPr="00EC4660" w:rsidRDefault="00D611A7" w:rsidP="00D611A7">
      <w:pPr>
        <w:pStyle w:val="Corpsdetexte"/>
        <w:keepNext/>
        <w:suppressAutoHyphens/>
        <w:ind w:left="567"/>
        <w:jc w:val="both"/>
        <w:rPr>
          <w:rFonts w:ascii="Arial" w:hAnsi="Arial" w:cs="Arial"/>
          <w:sz w:val="22"/>
          <w:szCs w:val="22"/>
        </w:rPr>
      </w:pPr>
    </w:p>
    <w:p w14:paraId="27D7138E" w14:textId="77777777" w:rsidR="00D611A7" w:rsidRPr="00EC4660" w:rsidRDefault="00D611A7" w:rsidP="00D611A7">
      <w:pPr>
        <w:pStyle w:val="Corpsdetexte"/>
        <w:keepNext/>
        <w:suppressAutoHyphens/>
        <w:ind w:left="567"/>
        <w:jc w:val="both"/>
        <w:rPr>
          <w:rFonts w:ascii="Arial" w:hAnsi="Arial" w:cs="Arial"/>
          <w:sz w:val="22"/>
          <w:szCs w:val="22"/>
        </w:rPr>
      </w:pPr>
    </w:p>
    <w:p w14:paraId="0115F912" w14:textId="77777777" w:rsidR="00D611A7" w:rsidRPr="00EC4660" w:rsidRDefault="00D611A7" w:rsidP="00D611A7">
      <w:pPr>
        <w:pStyle w:val="Titre1"/>
        <w:keepLines/>
        <w:numPr>
          <w:ilvl w:val="0"/>
          <w:numId w:val="4"/>
        </w:numPr>
        <w:pBdr>
          <w:top w:val="single" w:sz="4" w:space="1" w:color="auto"/>
          <w:left w:val="single" w:sz="4" w:space="4" w:color="auto"/>
          <w:bottom w:val="single" w:sz="4" w:space="1" w:color="auto"/>
          <w:right w:val="single" w:sz="4" w:space="4" w:color="auto"/>
        </w:pBdr>
        <w:tabs>
          <w:tab w:val="left" w:pos="567"/>
        </w:tabs>
        <w:suppressAutoHyphens/>
        <w:ind w:left="284" w:hanging="284"/>
        <w:jc w:val="both"/>
        <w:rPr>
          <w:rFonts w:ascii="Arial" w:hAnsi="Arial" w:cs="Arial"/>
          <w:kern w:val="0"/>
          <w:sz w:val="28"/>
          <w:szCs w:val="28"/>
        </w:rPr>
      </w:pPr>
      <w:bookmarkStart w:id="85" w:name="_Toc169601900"/>
      <w:bookmarkStart w:id="86" w:name="_Toc207109957"/>
      <w:r w:rsidRPr="00EC4660">
        <w:rPr>
          <w:rFonts w:ascii="Arial" w:hAnsi="Arial" w:cs="Arial"/>
          <w:kern w:val="0"/>
          <w:sz w:val="28"/>
          <w:szCs w:val="28"/>
        </w:rPr>
        <w:t>Obligations du pouvoir adjudicateur</w:t>
      </w:r>
      <w:bookmarkEnd w:id="85"/>
      <w:bookmarkEnd w:id="86"/>
    </w:p>
    <w:p w14:paraId="4300C9C8" w14:textId="77777777" w:rsidR="00D611A7" w:rsidRPr="00216CAF" w:rsidRDefault="00D611A7" w:rsidP="00D611A7">
      <w:pPr>
        <w:keepNext/>
        <w:keepLines/>
        <w:suppressAutoHyphens/>
        <w:jc w:val="both"/>
        <w:rPr>
          <w:rFonts w:ascii="Arial" w:hAnsi="Arial" w:cs="Arial"/>
          <w:b/>
        </w:rPr>
      </w:pPr>
    </w:p>
    <w:p w14:paraId="1049D7E0" w14:textId="77777777" w:rsidR="00D611A7" w:rsidRPr="00C41F18" w:rsidRDefault="00D611A7" w:rsidP="00D611A7">
      <w:pPr>
        <w:pStyle w:val="Titre2"/>
        <w:keepLines/>
        <w:numPr>
          <w:ilvl w:val="1"/>
          <w:numId w:val="4"/>
        </w:numPr>
        <w:tabs>
          <w:tab w:val="clear" w:pos="993"/>
        </w:tabs>
        <w:suppressAutoHyphens/>
        <w:spacing w:before="0"/>
        <w:ind w:left="567" w:hanging="650"/>
        <w:jc w:val="both"/>
        <w:rPr>
          <w:rFonts w:ascii="Arial" w:hAnsi="Arial" w:cs="Arial"/>
        </w:rPr>
      </w:pPr>
      <w:bookmarkStart w:id="87" w:name="_Toc169601901"/>
      <w:bookmarkStart w:id="88" w:name="_Toc207109958"/>
      <w:r w:rsidRPr="00C41F18">
        <w:rPr>
          <w:rFonts w:ascii="Arial" w:hAnsi="Arial" w:cs="Arial"/>
        </w:rPr>
        <w:t>Représentants du Pouvoir adjudicateur</w:t>
      </w:r>
      <w:bookmarkEnd w:id="87"/>
      <w:bookmarkEnd w:id="88"/>
    </w:p>
    <w:p w14:paraId="7BEB5F9F" w14:textId="77777777" w:rsidR="00D611A7" w:rsidRPr="00EC4660" w:rsidRDefault="00D611A7" w:rsidP="00D611A7">
      <w:pPr>
        <w:keepNext/>
        <w:tabs>
          <w:tab w:val="left" w:pos="567"/>
          <w:tab w:val="left" w:pos="1701"/>
        </w:tabs>
        <w:suppressAutoHyphens/>
        <w:ind w:left="567" w:hanging="284"/>
        <w:jc w:val="both"/>
        <w:rPr>
          <w:rFonts w:ascii="Arial" w:hAnsi="Arial" w:cs="Arial"/>
          <w:sz w:val="22"/>
          <w:szCs w:val="22"/>
        </w:rPr>
      </w:pPr>
    </w:p>
    <w:p w14:paraId="0FC06042" w14:textId="77777777" w:rsidR="00D611A7" w:rsidRPr="00EC4660" w:rsidRDefault="00D611A7" w:rsidP="00D611A7">
      <w:pPr>
        <w:keepNext/>
        <w:keepLines/>
        <w:tabs>
          <w:tab w:val="left" w:pos="1701"/>
        </w:tabs>
        <w:suppressAutoHyphens/>
        <w:ind w:left="567"/>
        <w:jc w:val="both"/>
        <w:rPr>
          <w:rFonts w:ascii="Arial" w:hAnsi="Arial" w:cs="Arial"/>
          <w:sz w:val="22"/>
          <w:szCs w:val="22"/>
        </w:rPr>
      </w:pPr>
      <w:r w:rsidRPr="00EC4660">
        <w:rPr>
          <w:rFonts w:ascii="Arial" w:hAnsi="Arial" w:cs="Arial"/>
          <w:sz w:val="22"/>
          <w:szCs w:val="22"/>
        </w:rPr>
        <w:t>Le Pouvoir adjudicateur est représenté par Monsieur LAUTMAN, Directeur général de la Caisse primaire d’Assurance maladie de l’Essonne, qui a donné délégation de signature à Monsieur Frédéric BAYSSELANCE, Directeur général adjoint. Pour la gestion du présent accord-cadre, ce dernier est habilité à prendre les décisions nécessaires engageant le Pouvoir adjudicateur.</w:t>
      </w:r>
    </w:p>
    <w:p w14:paraId="62398370" w14:textId="77777777" w:rsidR="00D611A7" w:rsidRPr="00EC4660" w:rsidRDefault="00D611A7" w:rsidP="00D611A7">
      <w:pPr>
        <w:keepNext/>
        <w:keepLines/>
        <w:tabs>
          <w:tab w:val="left" w:pos="1701"/>
        </w:tabs>
        <w:suppressAutoHyphens/>
        <w:ind w:left="567"/>
        <w:jc w:val="both"/>
        <w:rPr>
          <w:rFonts w:ascii="Arial" w:hAnsi="Arial" w:cs="Arial"/>
          <w:sz w:val="22"/>
          <w:szCs w:val="22"/>
        </w:rPr>
      </w:pPr>
    </w:p>
    <w:p w14:paraId="31B22976" w14:textId="3E3520CE" w:rsidR="00D611A7" w:rsidRDefault="00D611A7" w:rsidP="009D27A0">
      <w:pPr>
        <w:keepNext/>
        <w:suppressAutoHyphens/>
        <w:ind w:left="567"/>
        <w:jc w:val="both"/>
        <w:rPr>
          <w:rFonts w:ascii="Arial" w:hAnsi="Arial" w:cs="Arial"/>
          <w:sz w:val="22"/>
          <w:szCs w:val="22"/>
        </w:rPr>
      </w:pPr>
      <w:r w:rsidRPr="00EC4660">
        <w:rPr>
          <w:rFonts w:ascii="Arial" w:hAnsi="Arial" w:cs="Arial"/>
          <w:sz w:val="22"/>
          <w:szCs w:val="22"/>
        </w:rPr>
        <w:t xml:space="preserve">Dans ce cadre, Monsieur Frédéric BAYSSELANCE se fera assister par Monsieur BOULANGER, responsable du service Achats &amp; Contrats et </w:t>
      </w:r>
      <w:r w:rsidRPr="002E7EB6">
        <w:rPr>
          <w:rFonts w:ascii="Arial" w:hAnsi="Arial" w:cs="Arial"/>
          <w:sz w:val="22"/>
          <w:szCs w:val="22"/>
        </w:rPr>
        <w:t xml:space="preserve">Madame </w:t>
      </w:r>
      <w:r w:rsidR="002E7EB6">
        <w:rPr>
          <w:rFonts w:ascii="Arial" w:hAnsi="Arial" w:cs="Arial"/>
          <w:sz w:val="22"/>
          <w:szCs w:val="22"/>
        </w:rPr>
        <w:t>Estelle MARTIN</w:t>
      </w:r>
      <w:r w:rsidR="009D27A0">
        <w:rPr>
          <w:rFonts w:ascii="Arial" w:hAnsi="Arial" w:cs="Arial"/>
          <w:sz w:val="22"/>
          <w:szCs w:val="22"/>
        </w:rPr>
        <w:t xml:space="preserve"> responsable du Service centralisé de recouvrement des créances.</w:t>
      </w:r>
    </w:p>
    <w:p w14:paraId="43AD58F8" w14:textId="38E1992F" w:rsidR="009D27A0" w:rsidRDefault="009D27A0" w:rsidP="009D27A0">
      <w:pPr>
        <w:keepNext/>
        <w:suppressAutoHyphens/>
        <w:ind w:left="567"/>
        <w:jc w:val="both"/>
        <w:rPr>
          <w:rFonts w:ascii="Arial" w:hAnsi="Arial" w:cs="Arial"/>
          <w:sz w:val="22"/>
          <w:szCs w:val="22"/>
        </w:rPr>
      </w:pPr>
    </w:p>
    <w:p w14:paraId="41BE7CC3" w14:textId="77777777" w:rsidR="009D27A0" w:rsidRPr="00EC4660" w:rsidRDefault="009D27A0" w:rsidP="009D27A0">
      <w:pPr>
        <w:keepNext/>
        <w:suppressAutoHyphens/>
        <w:ind w:left="567"/>
        <w:jc w:val="both"/>
        <w:rPr>
          <w:rFonts w:ascii="Arial" w:hAnsi="Arial" w:cs="Arial"/>
          <w:sz w:val="22"/>
          <w:szCs w:val="22"/>
        </w:rPr>
      </w:pPr>
    </w:p>
    <w:p w14:paraId="1AED5150" w14:textId="77777777" w:rsidR="00D611A7" w:rsidRPr="00EC4660" w:rsidRDefault="00D611A7" w:rsidP="00D611A7">
      <w:pPr>
        <w:keepNext/>
        <w:tabs>
          <w:tab w:val="left" w:pos="851"/>
        </w:tabs>
        <w:suppressAutoHyphens/>
        <w:ind w:left="851" w:hanging="284"/>
        <w:jc w:val="both"/>
        <w:rPr>
          <w:rFonts w:ascii="Arial" w:hAnsi="Arial" w:cs="Arial"/>
          <w:sz w:val="22"/>
          <w:szCs w:val="22"/>
        </w:rPr>
      </w:pPr>
      <w:r w:rsidRPr="00EC4660">
        <w:rPr>
          <w:rFonts w:ascii="Arial" w:hAnsi="Arial" w:cs="Arial"/>
          <w:sz w:val="22"/>
          <w:szCs w:val="22"/>
        </w:rPr>
        <w:t>Par ailleurs, il pourra s’adjoindre le concours d’autres agents :</w:t>
      </w:r>
    </w:p>
    <w:p w14:paraId="1D551B71" w14:textId="77777777" w:rsidR="00D611A7" w:rsidRPr="00EC4660" w:rsidRDefault="00D611A7" w:rsidP="008E3E37">
      <w:pPr>
        <w:keepNext/>
        <w:numPr>
          <w:ilvl w:val="0"/>
          <w:numId w:val="18"/>
        </w:numPr>
        <w:tabs>
          <w:tab w:val="clear" w:pos="1921"/>
          <w:tab w:val="num" w:pos="1561"/>
        </w:tabs>
        <w:suppressAutoHyphens/>
        <w:ind w:left="851" w:hanging="284"/>
        <w:jc w:val="both"/>
        <w:rPr>
          <w:rFonts w:ascii="Arial" w:hAnsi="Arial" w:cs="Arial"/>
          <w:sz w:val="22"/>
          <w:szCs w:val="22"/>
        </w:rPr>
      </w:pPr>
      <w:r w:rsidRPr="00EC4660">
        <w:rPr>
          <w:rFonts w:ascii="Arial" w:hAnsi="Arial" w:cs="Arial"/>
          <w:sz w:val="22"/>
          <w:szCs w:val="22"/>
        </w:rPr>
        <w:t>Disposant des prérogatives nécessaires pour assurer le suivi administratif des prestations et l’application des clauses contractuelles ;</w:t>
      </w:r>
    </w:p>
    <w:p w14:paraId="650A8C6D" w14:textId="77777777" w:rsidR="00D611A7" w:rsidRPr="00EC4660" w:rsidRDefault="00D611A7" w:rsidP="00D611A7">
      <w:pPr>
        <w:keepNext/>
        <w:suppressAutoHyphens/>
        <w:ind w:left="567"/>
        <w:jc w:val="both"/>
        <w:rPr>
          <w:rFonts w:ascii="Arial" w:hAnsi="Arial" w:cs="Arial"/>
          <w:sz w:val="22"/>
          <w:szCs w:val="22"/>
        </w:rPr>
      </w:pPr>
    </w:p>
    <w:p w14:paraId="60BA0B49" w14:textId="77777777" w:rsidR="00D611A7" w:rsidRPr="00EC4660" w:rsidRDefault="00D611A7" w:rsidP="00D611A7">
      <w:pPr>
        <w:keepNext/>
        <w:suppressAutoHyphens/>
        <w:ind w:left="567"/>
        <w:jc w:val="both"/>
        <w:rPr>
          <w:rFonts w:ascii="Arial" w:hAnsi="Arial" w:cs="Arial"/>
          <w:sz w:val="22"/>
          <w:szCs w:val="22"/>
        </w:rPr>
      </w:pPr>
      <w:r w:rsidRPr="00EC4660">
        <w:rPr>
          <w:rFonts w:ascii="Arial" w:hAnsi="Arial" w:cs="Arial"/>
          <w:sz w:val="22"/>
          <w:szCs w:val="22"/>
        </w:rPr>
        <w:t>Ces habilitations ne nécessiteront pas la rédaction d’avenant; elles seront indiquées aux titulaires à l’occasion d’une simple notification.</w:t>
      </w:r>
    </w:p>
    <w:p w14:paraId="5C4FD99E" w14:textId="77777777" w:rsidR="00D611A7" w:rsidRPr="00EC4660" w:rsidRDefault="00D611A7" w:rsidP="00D611A7">
      <w:pPr>
        <w:keepNext/>
        <w:tabs>
          <w:tab w:val="num" w:pos="567"/>
        </w:tabs>
        <w:suppressAutoHyphens/>
        <w:ind w:left="567" w:hanging="284"/>
        <w:jc w:val="both"/>
        <w:rPr>
          <w:rFonts w:ascii="Arial" w:hAnsi="Arial" w:cs="Arial"/>
          <w:sz w:val="22"/>
          <w:szCs w:val="22"/>
        </w:rPr>
      </w:pPr>
    </w:p>
    <w:p w14:paraId="7E5C6407" w14:textId="77777777" w:rsidR="00D611A7" w:rsidRPr="00C41F18" w:rsidRDefault="00D611A7" w:rsidP="00D611A7">
      <w:pPr>
        <w:pStyle w:val="Titre2"/>
        <w:keepLines/>
        <w:numPr>
          <w:ilvl w:val="1"/>
          <w:numId w:val="4"/>
        </w:numPr>
        <w:tabs>
          <w:tab w:val="clear" w:pos="993"/>
        </w:tabs>
        <w:suppressAutoHyphens/>
        <w:spacing w:before="0"/>
        <w:ind w:left="426"/>
        <w:jc w:val="both"/>
        <w:rPr>
          <w:rFonts w:ascii="Arial" w:hAnsi="Arial" w:cs="Arial"/>
        </w:rPr>
      </w:pPr>
      <w:bookmarkStart w:id="89" w:name="_Toc169601902"/>
      <w:bookmarkStart w:id="90" w:name="_Toc207109959"/>
      <w:r w:rsidRPr="00C41F18">
        <w:rPr>
          <w:rFonts w:ascii="Arial" w:hAnsi="Arial" w:cs="Arial"/>
        </w:rPr>
        <w:t>Obligation de collaboration</w:t>
      </w:r>
      <w:bookmarkEnd w:id="89"/>
      <w:bookmarkEnd w:id="90"/>
    </w:p>
    <w:p w14:paraId="39765462" w14:textId="77777777" w:rsidR="00D611A7" w:rsidRPr="00EC4660" w:rsidRDefault="00D611A7" w:rsidP="00D611A7">
      <w:pPr>
        <w:keepNext/>
        <w:keepLines/>
        <w:tabs>
          <w:tab w:val="left" w:pos="1134"/>
        </w:tabs>
        <w:suppressAutoHyphens/>
        <w:ind w:left="851" w:hanging="284"/>
        <w:jc w:val="both"/>
        <w:rPr>
          <w:rFonts w:ascii="Arial" w:hAnsi="Arial" w:cs="Arial"/>
          <w:sz w:val="22"/>
          <w:szCs w:val="22"/>
        </w:rPr>
      </w:pPr>
    </w:p>
    <w:p w14:paraId="0B90068D" w14:textId="77777777" w:rsidR="00D611A7" w:rsidRPr="00EC4660" w:rsidRDefault="00D611A7" w:rsidP="00D611A7">
      <w:pPr>
        <w:keepNext/>
        <w:suppressAutoHyphens/>
        <w:autoSpaceDE w:val="0"/>
        <w:autoSpaceDN w:val="0"/>
        <w:adjustRightInd w:val="0"/>
        <w:ind w:left="567"/>
        <w:jc w:val="both"/>
        <w:rPr>
          <w:rFonts w:ascii="Arial" w:hAnsi="Arial" w:cs="Arial"/>
          <w:sz w:val="22"/>
          <w:szCs w:val="22"/>
        </w:rPr>
      </w:pPr>
      <w:r w:rsidRPr="00EC4660">
        <w:rPr>
          <w:rFonts w:ascii="Arial" w:hAnsi="Arial" w:cs="Arial"/>
          <w:sz w:val="22"/>
          <w:szCs w:val="22"/>
        </w:rPr>
        <w:t xml:space="preserve">De manière générale, le Pouvoir adjudicateur est amené à mettre à disposition du Titulaire les informations et droits nécessaires à la réalisation de l’ensemble de ses prestations. </w:t>
      </w:r>
    </w:p>
    <w:p w14:paraId="2F58059F" w14:textId="77777777" w:rsidR="00D611A7" w:rsidRPr="00EC4660" w:rsidRDefault="00D611A7" w:rsidP="00D611A7">
      <w:pPr>
        <w:keepNext/>
        <w:suppressAutoHyphens/>
        <w:autoSpaceDE w:val="0"/>
        <w:autoSpaceDN w:val="0"/>
        <w:adjustRightInd w:val="0"/>
        <w:ind w:left="567"/>
        <w:jc w:val="both"/>
        <w:rPr>
          <w:rFonts w:ascii="Arial" w:hAnsi="Arial" w:cs="Arial"/>
          <w:sz w:val="22"/>
          <w:szCs w:val="22"/>
        </w:rPr>
      </w:pPr>
      <w:r w:rsidRPr="00EC4660">
        <w:rPr>
          <w:rFonts w:ascii="Arial" w:hAnsi="Arial" w:cs="Arial"/>
          <w:sz w:val="22"/>
          <w:szCs w:val="22"/>
        </w:rPr>
        <w:tab/>
      </w:r>
    </w:p>
    <w:p w14:paraId="5EDC79A7" w14:textId="77777777" w:rsidR="00D611A7" w:rsidRPr="00EC4660" w:rsidRDefault="00D611A7" w:rsidP="00D611A7">
      <w:pPr>
        <w:widowControl w:val="0"/>
        <w:autoSpaceDE w:val="0"/>
        <w:autoSpaceDN w:val="0"/>
        <w:adjustRightInd w:val="0"/>
        <w:ind w:left="567"/>
        <w:jc w:val="both"/>
        <w:rPr>
          <w:rFonts w:ascii="Arial" w:hAnsi="Arial" w:cs="Arial"/>
          <w:sz w:val="22"/>
          <w:szCs w:val="22"/>
        </w:rPr>
      </w:pPr>
      <w:r w:rsidRPr="00EC4660">
        <w:rPr>
          <w:rFonts w:ascii="Arial" w:hAnsi="Arial" w:cs="Arial"/>
          <w:sz w:val="22"/>
          <w:szCs w:val="22"/>
        </w:rPr>
        <w:t>Dans le cadre de cette obligation, le Pouvoir adjudicateur réserve au personnel du Titulaire un accès temporaire et délimité à ses locaux et équipements lorsqu’il est établi que cet agrément est nécessaire à la réalisation d’une prestation prévue au présent marché.  A cet effet, le Pouvoir adjudicateur met préalablement à sa disposition toutes les clés, cartes d’accès ou autres laissez-passer utiles.</w:t>
      </w:r>
    </w:p>
    <w:p w14:paraId="4B33F427" w14:textId="77777777" w:rsidR="00D611A7" w:rsidRPr="00EC4660" w:rsidRDefault="00D611A7" w:rsidP="00D611A7">
      <w:pPr>
        <w:widowControl w:val="0"/>
        <w:autoSpaceDE w:val="0"/>
        <w:autoSpaceDN w:val="0"/>
        <w:adjustRightInd w:val="0"/>
        <w:ind w:left="567"/>
        <w:jc w:val="both"/>
        <w:rPr>
          <w:rFonts w:ascii="Arial" w:hAnsi="Arial" w:cs="Arial"/>
          <w:sz w:val="22"/>
          <w:szCs w:val="22"/>
        </w:rPr>
      </w:pPr>
    </w:p>
    <w:p w14:paraId="232A5902" w14:textId="77777777" w:rsidR="00D611A7" w:rsidRPr="00EC4660" w:rsidRDefault="00D611A7" w:rsidP="00D611A7">
      <w:pPr>
        <w:widowControl w:val="0"/>
        <w:autoSpaceDE w:val="0"/>
        <w:autoSpaceDN w:val="0"/>
        <w:adjustRightInd w:val="0"/>
        <w:ind w:left="567"/>
        <w:jc w:val="both"/>
        <w:rPr>
          <w:rFonts w:ascii="Arial" w:hAnsi="Arial" w:cs="Arial"/>
          <w:sz w:val="22"/>
          <w:szCs w:val="22"/>
        </w:rPr>
      </w:pPr>
      <w:r w:rsidRPr="00EC4660">
        <w:rPr>
          <w:rFonts w:ascii="Arial" w:hAnsi="Arial" w:cs="Arial"/>
          <w:sz w:val="22"/>
          <w:szCs w:val="22"/>
        </w:rPr>
        <w:t>Le Pouvoir adjudicateur garde la possibilité de révoquer cette autorisation d’accès par décision motivée notifiée au Titulaire.</w:t>
      </w:r>
    </w:p>
    <w:p w14:paraId="2AA5573A" w14:textId="77777777" w:rsidR="00D611A7" w:rsidRPr="00EC4660" w:rsidRDefault="00D611A7" w:rsidP="00D611A7">
      <w:pPr>
        <w:widowControl w:val="0"/>
        <w:autoSpaceDE w:val="0"/>
        <w:autoSpaceDN w:val="0"/>
        <w:adjustRightInd w:val="0"/>
        <w:ind w:left="567"/>
        <w:jc w:val="both"/>
        <w:rPr>
          <w:rFonts w:ascii="Arial" w:hAnsi="Arial" w:cs="Arial"/>
          <w:sz w:val="22"/>
          <w:szCs w:val="22"/>
        </w:rPr>
      </w:pPr>
    </w:p>
    <w:p w14:paraId="24101A13" w14:textId="77777777" w:rsidR="00D611A7" w:rsidRPr="00EC4660" w:rsidRDefault="00D611A7" w:rsidP="00D611A7">
      <w:pPr>
        <w:widowControl w:val="0"/>
        <w:autoSpaceDE w:val="0"/>
        <w:autoSpaceDN w:val="0"/>
        <w:adjustRightInd w:val="0"/>
        <w:ind w:left="567"/>
        <w:jc w:val="both"/>
        <w:rPr>
          <w:rFonts w:ascii="Arial" w:hAnsi="Arial" w:cs="Arial"/>
          <w:sz w:val="22"/>
          <w:szCs w:val="22"/>
        </w:rPr>
      </w:pPr>
      <w:r w:rsidRPr="00EC4660">
        <w:rPr>
          <w:rFonts w:ascii="Arial" w:hAnsi="Arial" w:cs="Arial"/>
          <w:sz w:val="22"/>
          <w:szCs w:val="22"/>
        </w:rPr>
        <w:t xml:space="preserve">Le Titulaire sera informé des règles de sécurité et de prévention qui sont applicables dans ces locaux et il est alors tenu responsable de leur respect par son personnel. </w:t>
      </w:r>
    </w:p>
    <w:p w14:paraId="18C501C1" w14:textId="77777777" w:rsidR="00D611A7" w:rsidRPr="00EC4660" w:rsidRDefault="00D611A7" w:rsidP="00D611A7">
      <w:pPr>
        <w:widowControl w:val="0"/>
        <w:autoSpaceDE w:val="0"/>
        <w:autoSpaceDN w:val="0"/>
        <w:adjustRightInd w:val="0"/>
        <w:ind w:left="567"/>
        <w:jc w:val="both"/>
        <w:rPr>
          <w:rFonts w:ascii="Arial" w:hAnsi="Arial" w:cs="Arial"/>
          <w:sz w:val="22"/>
          <w:szCs w:val="22"/>
        </w:rPr>
      </w:pPr>
    </w:p>
    <w:p w14:paraId="58E0FB17" w14:textId="77777777" w:rsidR="00D611A7" w:rsidRPr="00EC4660" w:rsidRDefault="00D611A7" w:rsidP="00D611A7">
      <w:pPr>
        <w:keepNext/>
        <w:suppressAutoHyphens/>
        <w:autoSpaceDE w:val="0"/>
        <w:autoSpaceDN w:val="0"/>
        <w:adjustRightInd w:val="0"/>
        <w:ind w:left="567"/>
        <w:jc w:val="both"/>
        <w:rPr>
          <w:rFonts w:ascii="Arial" w:hAnsi="Arial" w:cs="Arial"/>
          <w:sz w:val="22"/>
          <w:szCs w:val="22"/>
        </w:rPr>
      </w:pPr>
    </w:p>
    <w:p w14:paraId="3CC98DAC" w14:textId="77777777" w:rsidR="00D611A7" w:rsidRPr="00EC4660" w:rsidRDefault="00D611A7" w:rsidP="00D611A7">
      <w:pPr>
        <w:keepNext/>
        <w:suppressAutoHyphens/>
        <w:autoSpaceDE w:val="0"/>
        <w:autoSpaceDN w:val="0"/>
        <w:adjustRightInd w:val="0"/>
        <w:ind w:left="567"/>
        <w:jc w:val="both"/>
        <w:rPr>
          <w:rFonts w:ascii="Arial" w:hAnsi="Arial" w:cs="Arial"/>
          <w:sz w:val="22"/>
          <w:szCs w:val="22"/>
        </w:rPr>
      </w:pPr>
    </w:p>
    <w:p w14:paraId="1B4CD834" w14:textId="77777777" w:rsidR="00D611A7" w:rsidRPr="00EC4660" w:rsidRDefault="00D611A7" w:rsidP="00D611A7">
      <w:pPr>
        <w:keepNext/>
        <w:keepLines/>
        <w:suppressAutoHyphens/>
        <w:ind w:left="567"/>
        <w:jc w:val="both"/>
        <w:rPr>
          <w:rFonts w:ascii="Arial" w:hAnsi="Arial" w:cs="Arial"/>
          <w:sz w:val="22"/>
          <w:szCs w:val="22"/>
        </w:rPr>
      </w:pPr>
    </w:p>
    <w:p w14:paraId="6E0EF8C3" w14:textId="77777777" w:rsidR="00D611A7" w:rsidRPr="00EC4660" w:rsidRDefault="00D611A7" w:rsidP="00D611A7">
      <w:pPr>
        <w:pStyle w:val="Titre1"/>
        <w:keepLines/>
        <w:numPr>
          <w:ilvl w:val="0"/>
          <w:numId w:val="4"/>
        </w:numPr>
        <w:pBdr>
          <w:top w:val="single" w:sz="4" w:space="1" w:color="auto"/>
          <w:left w:val="single" w:sz="4" w:space="4" w:color="auto"/>
          <w:bottom w:val="single" w:sz="4" w:space="1" w:color="auto"/>
          <w:right w:val="single" w:sz="4" w:space="4" w:color="auto"/>
        </w:pBdr>
        <w:tabs>
          <w:tab w:val="left" w:pos="567"/>
        </w:tabs>
        <w:suppressAutoHyphens/>
        <w:ind w:left="284" w:hanging="284"/>
        <w:jc w:val="both"/>
        <w:rPr>
          <w:rFonts w:ascii="Arial" w:hAnsi="Arial" w:cs="Arial"/>
          <w:kern w:val="0"/>
          <w:sz w:val="28"/>
          <w:szCs w:val="28"/>
        </w:rPr>
      </w:pPr>
      <w:bookmarkStart w:id="91" w:name="_Toc315101808"/>
      <w:bookmarkStart w:id="92" w:name="_Toc169601908"/>
      <w:bookmarkStart w:id="93" w:name="_Toc207109960"/>
      <w:r w:rsidRPr="00EC4660">
        <w:rPr>
          <w:rFonts w:ascii="Arial" w:hAnsi="Arial" w:cs="Arial"/>
          <w:kern w:val="0"/>
          <w:sz w:val="28"/>
          <w:szCs w:val="28"/>
        </w:rPr>
        <w:t xml:space="preserve">Clause résolutoire et clause </w:t>
      </w:r>
      <w:bookmarkEnd w:id="91"/>
      <w:bookmarkEnd w:id="92"/>
      <w:r w:rsidRPr="00EC4660">
        <w:rPr>
          <w:rFonts w:ascii="Arial" w:hAnsi="Arial" w:cs="Arial"/>
          <w:kern w:val="0"/>
          <w:sz w:val="28"/>
          <w:szCs w:val="28"/>
        </w:rPr>
        <w:t>pénale</w:t>
      </w:r>
      <w:bookmarkEnd w:id="93"/>
    </w:p>
    <w:p w14:paraId="4F6A41AE" w14:textId="77777777" w:rsidR="00D611A7" w:rsidRPr="00EC4660" w:rsidRDefault="00D611A7" w:rsidP="00D611A7">
      <w:pPr>
        <w:keepNext/>
        <w:keepLines/>
        <w:suppressAutoHyphens/>
        <w:ind w:left="567"/>
        <w:jc w:val="both"/>
        <w:rPr>
          <w:rFonts w:ascii="Arial" w:hAnsi="Arial" w:cs="Arial"/>
          <w:sz w:val="22"/>
          <w:szCs w:val="22"/>
        </w:rPr>
      </w:pPr>
    </w:p>
    <w:p w14:paraId="3A669F55" w14:textId="77777777" w:rsidR="00D611A7" w:rsidRPr="00EC4660" w:rsidRDefault="00D611A7" w:rsidP="00D611A7">
      <w:pPr>
        <w:pStyle w:val="Titre2"/>
        <w:keepLines/>
        <w:numPr>
          <w:ilvl w:val="1"/>
          <w:numId w:val="4"/>
        </w:numPr>
        <w:tabs>
          <w:tab w:val="clear" w:pos="993"/>
        </w:tabs>
        <w:suppressAutoHyphens/>
        <w:spacing w:before="0"/>
        <w:ind w:left="426"/>
        <w:jc w:val="both"/>
        <w:rPr>
          <w:rFonts w:ascii="Arial" w:hAnsi="Arial" w:cs="Arial"/>
        </w:rPr>
      </w:pPr>
      <w:bookmarkStart w:id="94" w:name="_Toc390791451"/>
      <w:bookmarkStart w:id="95" w:name="_Toc399151405"/>
      <w:bookmarkStart w:id="96" w:name="_Toc169601909"/>
      <w:bookmarkStart w:id="97" w:name="_Toc207109961"/>
      <w:r w:rsidRPr="00EC4660">
        <w:rPr>
          <w:rFonts w:ascii="Arial" w:hAnsi="Arial" w:cs="Arial"/>
        </w:rPr>
        <w:t>Clause résolutoire</w:t>
      </w:r>
      <w:bookmarkEnd w:id="94"/>
      <w:bookmarkEnd w:id="95"/>
      <w:bookmarkEnd w:id="96"/>
      <w:bookmarkEnd w:id="97"/>
    </w:p>
    <w:p w14:paraId="0DFB41AB" w14:textId="77777777" w:rsidR="00D611A7" w:rsidRPr="00EC4660" w:rsidRDefault="00D611A7" w:rsidP="00D611A7">
      <w:pPr>
        <w:keepNext/>
        <w:keepLines/>
        <w:suppressAutoHyphens/>
        <w:jc w:val="both"/>
        <w:rPr>
          <w:rFonts w:ascii="Arial" w:hAnsi="Arial" w:cs="Arial"/>
          <w:sz w:val="22"/>
          <w:szCs w:val="22"/>
        </w:rPr>
      </w:pPr>
    </w:p>
    <w:p w14:paraId="7B130307" w14:textId="77777777" w:rsidR="00D611A7" w:rsidRPr="00EC4660" w:rsidRDefault="00D611A7" w:rsidP="00D611A7">
      <w:pPr>
        <w:keepNext/>
        <w:keepLines/>
        <w:suppressAutoHyphens/>
        <w:jc w:val="both"/>
        <w:rPr>
          <w:rFonts w:ascii="Arial" w:hAnsi="Arial" w:cs="Arial"/>
          <w:sz w:val="22"/>
          <w:szCs w:val="22"/>
        </w:rPr>
      </w:pPr>
      <w:r w:rsidRPr="00EC4660">
        <w:rPr>
          <w:rFonts w:ascii="Arial" w:hAnsi="Arial" w:cs="Arial"/>
          <w:sz w:val="22"/>
          <w:szCs w:val="22"/>
        </w:rPr>
        <w:t>Conformément aux articles L2195-1 et suivants du Code de la commande publique, le Pouvoir adjudicateur peut mettre fin à l'exécution des prestations faisant l'objet du marché avant l'achèvement de celles-ci :</w:t>
      </w:r>
    </w:p>
    <w:p w14:paraId="23680F71" w14:textId="77777777" w:rsidR="00D611A7" w:rsidRPr="00EC4660" w:rsidRDefault="00D611A7" w:rsidP="008E3E37">
      <w:pPr>
        <w:keepNext/>
        <w:keepLines/>
        <w:numPr>
          <w:ilvl w:val="0"/>
          <w:numId w:val="15"/>
        </w:numPr>
        <w:suppressAutoHyphens/>
        <w:ind w:left="0" w:firstLine="0"/>
        <w:jc w:val="both"/>
        <w:rPr>
          <w:rFonts w:ascii="Arial" w:hAnsi="Arial" w:cs="Arial"/>
          <w:sz w:val="22"/>
          <w:szCs w:val="22"/>
        </w:rPr>
      </w:pPr>
      <w:r w:rsidRPr="00EC4660">
        <w:rPr>
          <w:rFonts w:ascii="Arial" w:hAnsi="Arial" w:cs="Arial"/>
          <w:sz w:val="22"/>
          <w:szCs w:val="22"/>
        </w:rPr>
        <w:t>Pour faute du Titulaire ;</w:t>
      </w:r>
    </w:p>
    <w:p w14:paraId="6A252B1B" w14:textId="77777777" w:rsidR="00D611A7" w:rsidRPr="00EC4660" w:rsidRDefault="00D611A7" w:rsidP="008E3E37">
      <w:pPr>
        <w:keepNext/>
        <w:keepLines/>
        <w:numPr>
          <w:ilvl w:val="0"/>
          <w:numId w:val="15"/>
        </w:numPr>
        <w:suppressAutoHyphens/>
        <w:ind w:left="0" w:firstLine="0"/>
        <w:jc w:val="both"/>
        <w:rPr>
          <w:rFonts w:ascii="Arial" w:hAnsi="Arial" w:cs="Arial"/>
          <w:sz w:val="22"/>
          <w:szCs w:val="22"/>
        </w:rPr>
      </w:pPr>
      <w:r w:rsidRPr="00EC4660">
        <w:rPr>
          <w:rFonts w:ascii="Arial" w:hAnsi="Arial" w:cs="Arial"/>
          <w:sz w:val="22"/>
          <w:szCs w:val="22"/>
        </w:rPr>
        <w:t>À tout moment, pour motif d’intérêt général ;</w:t>
      </w:r>
    </w:p>
    <w:p w14:paraId="2EF38878" w14:textId="77777777" w:rsidR="00D611A7" w:rsidRPr="00EC4660" w:rsidRDefault="00D611A7" w:rsidP="008E3E37">
      <w:pPr>
        <w:keepNext/>
        <w:keepLines/>
        <w:numPr>
          <w:ilvl w:val="0"/>
          <w:numId w:val="15"/>
        </w:numPr>
        <w:suppressAutoHyphens/>
        <w:ind w:left="0" w:firstLine="0"/>
        <w:jc w:val="both"/>
        <w:rPr>
          <w:rFonts w:ascii="Arial" w:hAnsi="Arial" w:cs="Arial"/>
          <w:sz w:val="22"/>
          <w:szCs w:val="22"/>
        </w:rPr>
      </w:pPr>
      <w:r w:rsidRPr="00EC4660">
        <w:rPr>
          <w:rFonts w:ascii="Arial" w:hAnsi="Arial" w:cs="Arial"/>
          <w:sz w:val="22"/>
          <w:szCs w:val="22"/>
        </w:rPr>
        <w:t>Ou pour toute cause extérieure à la volonté des parties qui rendent impossible la poursuite des prestations.</w:t>
      </w:r>
    </w:p>
    <w:p w14:paraId="4FC73F61" w14:textId="77777777" w:rsidR="00D611A7" w:rsidRPr="00EC4660" w:rsidRDefault="00D611A7" w:rsidP="00D611A7">
      <w:pPr>
        <w:keepNext/>
        <w:keepLines/>
        <w:suppressAutoHyphens/>
        <w:jc w:val="both"/>
        <w:rPr>
          <w:rFonts w:ascii="Arial" w:hAnsi="Arial" w:cs="Arial"/>
          <w:sz w:val="22"/>
          <w:szCs w:val="22"/>
        </w:rPr>
      </w:pPr>
    </w:p>
    <w:p w14:paraId="29D759A3" w14:textId="77777777" w:rsidR="00D611A7" w:rsidRPr="00EC4660" w:rsidRDefault="00D611A7" w:rsidP="00D611A7">
      <w:pPr>
        <w:keepNext/>
        <w:keepLines/>
        <w:tabs>
          <w:tab w:val="left" w:pos="3825"/>
        </w:tabs>
        <w:suppressAutoHyphens/>
        <w:jc w:val="both"/>
        <w:rPr>
          <w:rFonts w:ascii="Arial" w:hAnsi="Arial" w:cs="Arial"/>
          <w:sz w:val="22"/>
        </w:rPr>
      </w:pPr>
      <w:r w:rsidRPr="00EC4660">
        <w:rPr>
          <w:rFonts w:ascii="Arial" w:hAnsi="Arial" w:cs="Arial"/>
          <w:sz w:val="22"/>
          <w:szCs w:val="22"/>
        </w:rPr>
        <w:t xml:space="preserve">La décision de résiliation du présent marché est notifiée au Titulaire par le Pouvoir adjudicateur et, sous réserve des stipulations particulières mentionnées ci-après, avec mention de la date de prise d’effet de cette résiliation. À défaut, la résiliation </w:t>
      </w:r>
      <w:r w:rsidRPr="00EC4660">
        <w:rPr>
          <w:rFonts w:ascii="Arial" w:hAnsi="Arial" w:cs="Arial"/>
          <w:sz w:val="22"/>
        </w:rPr>
        <w:t xml:space="preserve">est réputée </w:t>
      </w:r>
      <w:r w:rsidRPr="00EC4660">
        <w:rPr>
          <w:rFonts w:ascii="Arial" w:hAnsi="Arial" w:cs="Arial"/>
          <w:sz w:val="22"/>
          <w:szCs w:val="22"/>
        </w:rPr>
        <w:t>acquise</w:t>
      </w:r>
      <w:r w:rsidRPr="00EC4660">
        <w:rPr>
          <w:rFonts w:ascii="Arial" w:hAnsi="Arial" w:cs="Arial"/>
          <w:sz w:val="22"/>
        </w:rPr>
        <w:t xml:space="preserve"> à compter de la date de la notification elle-même.</w:t>
      </w:r>
      <w:bookmarkStart w:id="98" w:name="_Toc315101812"/>
    </w:p>
    <w:p w14:paraId="45967D2F" w14:textId="77777777" w:rsidR="00D611A7" w:rsidRPr="00EC4660" w:rsidRDefault="00D611A7" w:rsidP="00D611A7">
      <w:pPr>
        <w:keepNext/>
        <w:keepLines/>
        <w:tabs>
          <w:tab w:val="left" w:pos="3825"/>
        </w:tabs>
        <w:suppressAutoHyphens/>
        <w:jc w:val="both"/>
        <w:rPr>
          <w:rFonts w:ascii="Arial" w:eastAsia="SimSun" w:hAnsi="Arial" w:cs="Arial"/>
          <w:sz w:val="22"/>
          <w:szCs w:val="22"/>
        </w:rPr>
      </w:pPr>
    </w:p>
    <w:p w14:paraId="394D4C0A" w14:textId="77777777" w:rsidR="00D611A7" w:rsidRPr="00EC4660" w:rsidRDefault="00D611A7" w:rsidP="00D611A7">
      <w:pPr>
        <w:pStyle w:val="Titre2"/>
        <w:keepLines/>
        <w:numPr>
          <w:ilvl w:val="2"/>
          <w:numId w:val="4"/>
        </w:numPr>
        <w:tabs>
          <w:tab w:val="clear" w:pos="993"/>
          <w:tab w:val="clear" w:pos="1440"/>
          <w:tab w:val="num" w:pos="851"/>
        </w:tabs>
        <w:suppressAutoHyphens/>
        <w:spacing w:before="0"/>
        <w:ind w:left="142" w:hanging="131"/>
        <w:jc w:val="both"/>
        <w:rPr>
          <w:rFonts w:ascii="Arial" w:eastAsia="SimSun" w:hAnsi="Arial" w:cs="Arial"/>
        </w:rPr>
      </w:pPr>
      <w:bookmarkStart w:id="99" w:name="_Toc169601910"/>
      <w:bookmarkStart w:id="100" w:name="_Toc207109962"/>
      <w:r w:rsidRPr="00EC4660">
        <w:rPr>
          <w:rFonts w:ascii="Arial" w:eastAsia="SimSun" w:hAnsi="Arial" w:cs="Arial"/>
        </w:rPr>
        <w:t>Résiliation pour faute du Titulaire</w:t>
      </w:r>
      <w:bookmarkEnd w:id="99"/>
      <w:bookmarkEnd w:id="100"/>
    </w:p>
    <w:p w14:paraId="656AFEE9" w14:textId="77777777" w:rsidR="00D611A7" w:rsidRPr="00EC4660" w:rsidRDefault="00D611A7" w:rsidP="00D611A7">
      <w:pPr>
        <w:keepNext/>
        <w:suppressAutoHyphens/>
        <w:jc w:val="both"/>
        <w:rPr>
          <w:rFonts w:ascii="Arial" w:hAnsi="Arial" w:cs="Arial"/>
        </w:rPr>
      </w:pPr>
    </w:p>
    <w:p w14:paraId="54C22455" w14:textId="77777777" w:rsidR="00D611A7" w:rsidRPr="00A50972" w:rsidRDefault="00D611A7" w:rsidP="00D611A7">
      <w:pPr>
        <w:ind w:left="426"/>
        <w:jc w:val="both"/>
        <w:rPr>
          <w:rFonts w:ascii="Arial" w:hAnsi="Arial" w:cs="Arial"/>
          <w:sz w:val="22"/>
        </w:rPr>
      </w:pPr>
      <w:r w:rsidRPr="00A50972">
        <w:rPr>
          <w:rFonts w:ascii="Arial" w:hAnsi="Arial" w:cs="Arial"/>
          <w:sz w:val="22"/>
        </w:rPr>
        <w:t>Sont constitutifs de fautes pouvant donner lieu à une résiliation par le Pouvoir adjudicateur les défaillances suivantes, lorsqu’elles sont imputables au Titulaire :</w:t>
      </w:r>
    </w:p>
    <w:p w14:paraId="36F8BC1A" w14:textId="77777777" w:rsidR="00D611A7" w:rsidRPr="00A50972" w:rsidRDefault="00D611A7" w:rsidP="00D611A7">
      <w:pPr>
        <w:ind w:left="426"/>
        <w:jc w:val="both"/>
        <w:rPr>
          <w:rFonts w:ascii="Arial" w:hAnsi="Arial" w:cs="Arial"/>
          <w:sz w:val="22"/>
        </w:rPr>
      </w:pPr>
    </w:p>
    <w:p w14:paraId="7F550882" w14:textId="77777777" w:rsidR="00D611A7" w:rsidRPr="00A50972" w:rsidRDefault="00D611A7" w:rsidP="008E3E37">
      <w:pPr>
        <w:numPr>
          <w:ilvl w:val="0"/>
          <w:numId w:val="16"/>
        </w:numPr>
        <w:ind w:left="426"/>
        <w:jc w:val="both"/>
        <w:rPr>
          <w:rFonts w:ascii="Arial" w:hAnsi="Arial" w:cs="Arial"/>
          <w:sz w:val="22"/>
        </w:rPr>
      </w:pPr>
      <w:r w:rsidRPr="00A50972">
        <w:rPr>
          <w:rFonts w:ascii="Arial" w:hAnsi="Arial" w:cs="Arial"/>
          <w:sz w:val="22"/>
        </w:rPr>
        <w:t>Le Titulaire ne s'est pas acquitté de ses obligations dans les délais contractuels ;</w:t>
      </w:r>
    </w:p>
    <w:p w14:paraId="7C3465F9" w14:textId="77777777" w:rsidR="00D611A7" w:rsidRPr="00A50972" w:rsidRDefault="00D611A7" w:rsidP="00D611A7">
      <w:pPr>
        <w:ind w:left="426"/>
        <w:jc w:val="both"/>
        <w:rPr>
          <w:rFonts w:ascii="Arial" w:hAnsi="Arial" w:cs="Arial"/>
          <w:sz w:val="22"/>
        </w:rPr>
      </w:pPr>
    </w:p>
    <w:p w14:paraId="01390051" w14:textId="77777777" w:rsidR="00D611A7" w:rsidRPr="00A50972" w:rsidRDefault="00D611A7" w:rsidP="008E3E37">
      <w:pPr>
        <w:numPr>
          <w:ilvl w:val="0"/>
          <w:numId w:val="16"/>
        </w:numPr>
        <w:ind w:left="426"/>
        <w:jc w:val="both"/>
        <w:rPr>
          <w:rFonts w:ascii="Arial" w:hAnsi="Arial" w:cs="Arial"/>
          <w:sz w:val="22"/>
        </w:rPr>
      </w:pPr>
      <w:r w:rsidRPr="00A50972">
        <w:rPr>
          <w:rFonts w:ascii="Arial" w:hAnsi="Arial" w:cs="Arial"/>
          <w:sz w:val="22"/>
        </w:rPr>
        <w:t>Le Titulaire n’assure pas le remplacement d’un personnel ou d’un contremaître malgré une demande du Pouvoir adjudicateur correctement motivée qui lui aurait été adressée dans les conditions prévues par le présent marché ;</w:t>
      </w:r>
    </w:p>
    <w:p w14:paraId="02CDC479" w14:textId="77777777" w:rsidR="00D611A7" w:rsidRPr="00A50972" w:rsidRDefault="00D611A7" w:rsidP="00D611A7">
      <w:pPr>
        <w:ind w:left="426"/>
        <w:jc w:val="both"/>
        <w:rPr>
          <w:rFonts w:ascii="Arial" w:hAnsi="Arial" w:cs="Arial"/>
          <w:sz w:val="22"/>
        </w:rPr>
      </w:pPr>
    </w:p>
    <w:p w14:paraId="2AF70D68" w14:textId="77777777" w:rsidR="00D611A7" w:rsidRPr="00A50972" w:rsidRDefault="00D611A7" w:rsidP="008E3E37">
      <w:pPr>
        <w:numPr>
          <w:ilvl w:val="0"/>
          <w:numId w:val="16"/>
        </w:numPr>
        <w:ind w:left="426"/>
        <w:jc w:val="both"/>
        <w:rPr>
          <w:rFonts w:ascii="Arial" w:hAnsi="Arial" w:cs="Arial"/>
          <w:sz w:val="22"/>
        </w:rPr>
      </w:pPr>
      <w:r w:rsidRPr="00A50972">
        <w:rPr>
          <w:rFonts w:ascii="Arial" w:hAnsi="Arial" w:cs="Arial"/>
          <w:sz w:val="22"/>
        </w:rPr>
        <w:t>Tout manquement observé par ce dernier dans le respect des dispositions législatives ou réglementaires, concernant notamment le droit du travail, le droit de l’environnement, les normes de sécurité, d’hygiène ou de santé ;</w:t>
      </w:r>
    </w:p>
    <w:p w14:paraId="62CA1DA4" w14:textId="77777777" w:rsidR="00D611A7" w:rsidRPr="00A50972" w:rsidRDefault="00D611A7" w:rsidP="00D611A7">
      <w:pPr>
        <w:ind w:left="426"/>
        <w:jc w:val="both"/>
        <w:rPr>
          <w:rFonts w:ascii="Arial" w:hAnsi="Arial" w:cs="Arial"/>
          <w:sz w:val="22"/>
        </w:rPr>
      </w:pPr>
    </w:p>
    <w:p w14:paraId="7EDFF960" w14:textId="77777777" w:rsidR="00D611A7" w:rsidRPr="00A50972" w:rsidRDefault="00D611A7" w:rsidP="008E3E37">
      <w:pPr>
        <w:numPr>
          <w:ilvl w:val="0"/>
          <w:numId w:val="16"/>
        </w:numPr>
        <w:ind w:left="426"/>
        <w:jc w:val="both"/>
        <w:rPr>
          <w:rFonts w:ascii="Arial" w:hAnsi="Arial" w:cs="Arial"/>
          <w:sz w:val="22"/>
        </w:rPr>
      </w:pPr>
      <w:r w:rsidRPr="00A50972">
        <w:rPr>
          <w:rFonts w:ascii="Arial" w:hAnsi="Arial" w:cs="Arial"/>
          <w:sz w:val="22"/>
        </w:rPr>
        <w:t>Le recours à de la sous-traitance non déclarée, ou dans des conditions qui ne respectent pas les lois et réglementations en vigueur ;</w:t>
      </w:r>
    </w:p>
    <w:p w14:paraId="716EC378" w14:textId="77777777" w:rsidR="00D611A7" w:rsidRPr="00A50972" w:rsidRDefault="00D611A7" w:rsidP="00D611A7">
      <w:pPr>
        <w:ind w:left="426"/>
        <w:jc w:val="both"/>
        <w:rPr>
          <w:rFonts w:ascii="Arial" w:hAnsi="Arial" w:cs="Arial"/>
          <w:sz w:val="22"/>
        </w:rPr>
      </w:pPr>
    </w:p>
    <w:p w14:paraId="414DCC81" w14:textId="77777777" w:rsidR="00D611A7" w:rsidRPr="00A50972" w:rsidRDefault="00D611A7" w:rsidP="008E3E37">
      <w:pPr>
        <w:numPr>
          <w:ilvl w:val="0"/>
          <w:numId w:val="16"/>
        </w:numPr>
        <w:ind w:left="426"/>
        <w:jc w:val="both"/>
        <w:rPr>
          <w:rFonts w:ascii="Arial" w:hAnsi="Arial" w:cs="Arial"/>
          <w:sz w:val="22"/>
        </w:rPr>
      </w:pPr>
      <w:r w:rsidRPr="00A50972">
        <w:rPr>
          <w:rFonts w:ascii="Arial" w:hAnsi="Arial" w:cs="Arial"/>
          <w:sz w:val="22"/>
        </w:rPr>
        <w:t>Le défaut de souscription des assurances requises par le présent marché ou le fait de ne pas en avoir transmis les attestations au Pouvoir adjudicateur dans les délais prescrits ;</w:t>
      </w:r>
    </w:p>
    <w:p w14:paraId="60AB38B8" w14:textId="77777777" w:rsidR="00D611A7" w:rsidRPr="00A50972" w:rsidRDefault="00D611A7" w:rsidP="00D611A7">
      <w:pPr>
        <w:ind w:left="426"/>
        <w:jc w:val="both"/>
        <w:rPr>
          <w:rFonts w:ascii="Arial" w:hAnsi="Arial" w:cs="Arial"/>
          <w:sz w:val="22"/>
        </w:rPr>
      </w:pPr>
    </w:p>
    <w:p w14:paraId="23ABCC1A" w14:textId="77777777" w:rsidR="00D611A7" w:rsidRPr="00A50972" w:rsidRDefault="00D611A7" w:rsidP="008E3E37">
      <w:pPr>
        <w:numPr>
          <w:ilvl w:val="0"/>
          <w:numId w:val="16"/>
        </w:numPr>
        <w:ind w:left="426"/>
        <w:jc w:val="both"/>
        <w:rPr>
          <w:rFonts w:ascii="Arial" w:hAnsi="Arial" w:cs="Arial"/>
          <w:sz w:val="22"/>
        </w:rPr>
      </w:pPr>
      <w:r w:rsidRPr="00A50972">
        <w:rPr>
          <w:rFonts w:ascii="Arial" w:hAnsi="Arial" w:cs="Arial"/>
          <w:sz w:val="22"/>
        </w:rPr>
        <w:t>L’exposition du Pouvoir adjudicateur à un risque d’inexécution ou de poursuites judiciaires en raison de la violation, par le Titulaire, de ses obligations en matière de propriété intellectuelle telles qu’elles sont décrites dans le présent marché ;</w:t>
      </w:r>
    </w:p>
    <w:p w14:paraId="10C1D272" w14:textId="77777777" w:rsidR="00D611A7" w:rsidRPr="00A50972" w:rsidRDefault="00D611A7" w:rsidP="00D611A7">
      <w:pPr>
        <w:ind w:left="426"/>
        <w:jc w:val="both"/>
        <w:rPr>
          <w:rFonts w:ascii="Arial" w:hAnsi="Arial" w:cs="Arial"/>
          <w:sz w:val="22"/>
        </w:rPr>
      </w:pPr>
    </w:p>
    <w:p w14:paraId="76B32073" w14:textId="77777777" w:rsidR="00D611A7" w:rsidRPr="00A50972" w:rsidRDefault="00D611A7" w:rsidP="008E3E37">
      <w:pPr>
        <w:numPr>
          <w:ilvl w:val="0"/>
          <w:numId w:val="16"/>
        </w:numPr>
        <w:ind w:left="426"/>
        <w:jc w:val="both"/>
        <w:rPr>
          <w:rFonts w:ascii="Arial" w:hAnsi="Arial" w:cs="Arial"/>
          <w:sz w:val="22"/>
        </w:rPr>
      </w:pPr>
      <w:r w:rsidRPr="00A50972">
        <w:rPr>
          <w:rFonts w:ascii="Arial" w:hAnsi="Arial" w:cs="Arial"/>
          <w:sz w:val="22"/>
        </w:rPr>
        <w:t>Toute violation, y compris par simple négligence, par le Titulaire de la réglementation sur la protection des données à caractère personnel ou de son obligation de confidentialité concernant ces dernières, les données du marché ou les données appartenant au Pouvoir adjudicateur ;</w:t>
      </w:r>
    </w:p>
    <w:p w14:paraId="50F0CF17" w14:textId="77777777" w:rsidR="00D611A7" w:rsidRPr="00A50972" w:rsidRDefault="00D611A7" w:rsidP="00D611A7">
      <w:pPr>
        <w:ind w:left="426"/>
        <w:jc w:val="both"/>
        <w:rPr>
          <w:rFonts w:ascii="Arial" w:hAnsi="Arial" w:cs="Arial"/>
          <w:sz w:val="22"/>
        </w:rPr>
      </w:pPr>
    </w:p>
    <w:p w14:paraId="4145942D" w14:textId="77777777" w:rsidR="00D611A7" w:rsidRPr="00A50972" w:rsidRDefault="00D611A7" w:rsidP="008E3E37">
      <w:pPr>
        <w:numPr>
          <w:ilvl w:val="0"/>
          <w:numId w:val="16"/>
        </w:numPr>
        <w:ind w:left="426"/>
        <w:jc w:val="both"/>
        <w:rPr>
          <w:rFonts w:ascii="Arial" w:hAnsi="Arial" w:cs="Arial"/>
          <w:sz w:val="22"/>
        </w:rPr>
      </w:pPr>
      <w:r w:rsidRPr="00A50972">
        <w:rPr>
          <w:rFonts w:ascii="Arial" w:hAnsi="Arial" w:cs="Arial"/>
          <w:sz w:val="22"/>
        </w:rPr>
        <w:t>Tout manquement du Titulaire à son obligation d’information et de conseil et plus particulièrement l’absence de communication des modifications susceptibles d’influer sur l’exécution du marché ;</w:t>
      </w:r>
    </w:p>
    <w:p w14:paraId="25524EA0" w14:textId="77777777" w:rsidR="00D611A7" w:rsidRPr="00A50972" w:rsidRDefault="00D611A7" w:rsidP="00D611A7">
      <w:pPr>
        <w:ind w:left="426"/>
        <w:jc w:val="both"/>
        <w:rPr>
          <w:rFonts w:ascii="Arial" w:hAnsi="Arial" w:cs="Arial"/>
          <w:sz w:val="22"/>
        </w:rPr>
      </w:pPr>
    </w:p>
    <w:p w14:paraId="619F2684" w14:textId="77777777" w:rsidR="00D611A7" w:rsidRPr="00A50972" w:rsidRDefault="00D611A7" w:rsidP="008E3E37">
      <w:pPr>
        <w:numPr>
          <w:ilvl w:val="0"/>
          <w:numId w:val="16"/>
        </w:numPr>
        <w:ind w:left="426"/>
        <w:jc w:val="both"/>
        <w:rPr>
          <w:rFonts w:ascii="Arial" w:hAnsi="Arial" w:cs="Arial"/>
          <w:sz w:val="22"/>
        </w:rPr>
      </w:pPr>
      <w:r w:rsidRPr="00A50972">
        <w:rPr>
          <w:rFonts w:ascii="Arial" w:hAnsi="Arial" w:cs="Arial"/>
          <w:sz w:val="22"/>
        </w:rPr>
        <w:t>Le Titulaire, indépendamment des causes extérieures susceptibles de le dispenser de sa responsabilité contractuelle, déclare ne pas pouvoir exécuter ses engagements ;</w:t>
      </w:r>
    </w:p>
    <w:p w14:paraId="3195805A" w14:textId="77777777" w:rsidR="00D611A7" w:rsidRPr="00A50972" w:rsidRDefault="00D611A7" w:rsidP="00D611A7">
      <w:pPr>
        <w:ind w:left="426"/>
        <w:jc w:val="both"/>
        <w:rPr>
          <w:rFonts w:ascii="Arial" w:hAnsi="Arial" w:cs="Arial"/>
          <w:sz w:val="22"/>
        </w:rPr>
      </w:pPr>
    </w:p>
    <w:p w14:paraId="4F69D3D6" w14:textId="77777777" w:rsidR="00D611A7" w:rsidRPr="00A50972" w:rsidRDefault="00D611A7" w:rsidP="008E3E37">
      <w:pPr>
        <w:numPr>
          <w:ilvl w:val="0"/>
          <w:numId w:val="16"/>
        </w:numPr>
        <w:ind w:left="426"/>
        <w:jc w:val="both"/>
        <w:rPr>
          <w:rFonts w:ascii="Arial" w:hAnsi="Arial" w:cs="Arial"/>
          <w:sz w:val="22"/>
        </w:rPr>
      </w:pPr>
      <w:r w:rsidRPr="00A50972">
        <w:rPr>
          <w:rFonts w:ascii="Arial" w:hAnsi="Arial" w:cs="Arial"/>
          <w:sz w:val="22"/>
        </w:rPr>
        <w:t>Le Titulaire s’est livré, à l’occasion de l’exécution du marché, à des actes frauduleux ;</w:t>
      </w:r>
    </w:p>
    <w:p w14:paraId="29F09C19" w14:textId="77777777" w:rsidR="00D611A7" w:rsidRPr="00A50972" w:rsidRDefault="00D611A7" w:rsidP="00D611A7">
      <w:pPr>
        <w:ind w:left="426"/>
        <w:jc w:val="both"/>
        <w:rPr>
          <w:rFonts w:ascii="Arial" w:hAnsi="Arial" w:cs="Arial"/>
          <w:sz w:val="22"/>
        </w:rPr>
      </w:pPr>
    </w:p>
    <w:p w14:paraId="0EA13F61" w14:textId="77777777" w:rsidR="00D611A7" w:rsidRPr="00A50972" w:rsidRDefault="00D611A7" w:rsidP="008E3E37">
      <w:pPr>
        <w:numPr>
          <w:ilvl w:val="0"/>
          <w:numId w:val="16"/>
        </w:numPr>
        <w:ind w:left="426"/>
        <w:jc w:val="both"/>
        <w:rPr>
          <w:rFonts w:ascii="Arial" w:hAnsi="Arial" w:cs="Arial"/>
          <w:sz w:val="22"/>
        </w:rPr>
      </w:pPr>
      <w:r w:rsidRPr="00A50972">
        <w:rPr>
          <w:rFonts w:ascii="Arial" w:hAnsi="Arial" w:cs="Arial"/>
          <w:sz w:val="22"/>
        </w:rPr>
        <w:t>Postérieurement à la signature du marché, le Titulaire a fait l'objet d'une interdiction d'exercer toute profession industrielle ou commerciale ou la profession nécessaire à l’exécution des prestations ;</w:t>
      </w:r>
    </w:p>
    <w:p w14:paraId="5B092CFA" w14:textId="77777777" w:rsidR="00D611A7" w:rsidRPr="00A50972" w:rsidRDefault="00D611A7" w:rsidP="00D611A7">
      <w:pPr>
        <w:ind w:left="426"/>
        <w:jc w:val="both"/>
        <w:rPr>
          <w:rFonts w:ascii="Arial" w:hAnsi="Arial" w:cs="Arial"/>
          <w:sz w:val="22"/>
        </w:rPr>
      </w:pPr>
    </w:p>
    <w:p w14:paraId="0A0F4A44" w14:textId="77777777" w:rsidR="00D611A7" w:rsidRPr="00A50972" w:rsidRDefault="00D611A7" w:rsidP="008E3E37">
      <w:pPr>
        <w:numPr>
          <w:ilvl w:val="0"/>
          <w:numId w:val="16"/>
        </w:numPr>
        <w:ind w:left="426"/>
        <w:jc w:val="both"/>
        <w:rPr>
          <w:rFonts w:ascii="Arial" w:hAnsi="Arial" w:cs="Arial"/>
          <w:sz w:val="22"/>
        </w:rPr>
      </w:pPr>
      <w:r w:rsidRPr="00A50972">
        <w:rPr>
          <w:rFonts w:ascii="Arial" w:hAnsi="Arial" w:cs="Arial"/>
          <w:sz w:val="22"/>
        </w:rPr>
        <w:t>Postérieurement à la signature du marché, les renseignements ou documents produits par le Titulaire, à l'appui de sa candidature ou exigés préalablement à l'attribution du marché s'avèrent inexacts ;</w:t>
      </w:r>
    </w:p>
    <w:p w14:paraId="07A0C535" w14:textId="77777777" w:rsidR="00D611A7" w:rsidRPr="00A50972" w:rsidRDefault="00D611A7" w:rsidP="00D611A7">
      <w:pPr>
        <w:ind w:left="426"/>
        <w:jc w:val="both"/>
        <w:rPr>
          <w:rFonts w:ascii="Arial" w:hAnsi="Arial" w:cs="Arial"/>
          <w:sz w:val="22"/>
        </w:rPr>
      </w:pPr>
    </w:p>
    <w:p w14:paraId="3DBA4611" w14:textId="77777777" w:rsidR="00D611A7" w:rsidRPr="00A50972" w:rsidRDefault="00D611A7" w:rsidP="008E3E37">
      <w:pPr>
        <w:numPr>
          <w:ilvl w:val="0"/>
          <w:numId w:val="16"/>
        </w:numPr>
        <w:ind w:left="426"/>
        <w:jc w:val="both"/>
        <w:rPr>
          <w:rFonts w:ascii="Arial" w:hAnsi="Arial" w:cs="Arial"/>
          <w:sz w:val="22"/>
        </w:rPr>
      </w:pPr>
      <w:r w:rsidRPr="00A50972">
        <w:rPr>
          <w:rFonts w:ascii="Arial" w:hAnsi="Arial" w:cs="Arial"/>
          <w:sz w:val="22"/>
        </w:rPr>
        <w:t>Les prestations du Titulaire ont fait l'objet d’une pénalité atteignant le plafond ou de deux pénalités successives par le Pouvoir adjudicateur en raison de l’inexécution ou de la mauvaise exécution des prestations.</w:t>
      </w:r>
    </w:p>
    <w:p w14:paraId="2E1EBC6A" w14:textId="77777777" w:rsidR="00D611A7" w:rsidRPr="00A50972" w:rsidRDefault="00D611A7" w:rsidP="00D611A7">
      <w:pPr>
        <w:ind w:left="284"/>
        <w:jc w:val="both"/>
        <w:rPr>
          <w:rFonts w:ascii="Arial" w:hAnsi="Arial" w:cs="Arial"/>
          <w:sz w:val="22"/>
        </w:rPr>
      </w:pPr>
    </w:p>
    <w:p w14:paraId="6C2EF7DC" w14:textId="77777777" w:rsidR="00D611A7" w:rsidRPr="00A50972" w:rsidRDefault="00D611A7" w:rsidP="00D611A7">
      <w:pPr>
        <w:ind w:left="426"/>
        <w:jc w:val="both"/>
        <w:rPr>
          <w:rFonts w:ascii="Arial" w:hAnsi="Arial" w:cs="Arial"/>
          <w:sz w:val="22"/>
        </w:rPr>
      </w:pPr>
      <w:r w:rsidRPr="00A50972">
        <w:rPr>
          <w:rFonts w:ascii="Arial" w:hAnsi="Arial" w:cs="Arial"/>
          <w:sz w:val="22"/>
        </w:rPr>
        <w:t>Dans l’ensemble de ces situations, le marché pourra être résilié, sans mise en demeure et aux torts du Titulaire. Dans ce cas, le Titulaire est informé de cette résiliation et de ses motifs. Il dispose d’un délai de 10 jours pour présenter ses observations.</w:t>
      </w:r>
    </w:p>
    <w:p w14:paraId="60E7AC74" w14:textId="77777777" w:rsidR="00D611A7" w:rsidRPr="00A50972" w:rsidRDefault="00D611A7" w:rsidP="00D611A7">
      <w:pPr>
        <w:ind w:left="426"/>
        <w:jc w:val="both"/>
        <w:rPr>
          <w:rFonts w:ascii="Arial" w:hAnsi="Arial" w:cs="Arial"/>
          <w:sz w:val="22"/>
        </w:rPr>
      </w:pPr>
    </w:p>
    <w:p w14:paraId="32CFCFF5" w14:textId="77777777" w:rsidR="00D611A7" w:rsidRPr="00A50972" w:rsidRDefault="00D611A7" w:rsidP="00D611A7">
      <w:pPr>
        <w:ind w:left="426"/>
        <w:jc w:val="both"/>
        <w:rPr>
          <w:rFonts w:ascii="Arial" w:hAnsi="Arial" w:cs="Arial"/>
          <w:sz w:val="22"/>
        </w:rPr>
      </w:pPr>
      <w:r w:rsidRPr="00A50972">
        <w:rPr>
          <w:rFonts w:ascii="Arial" w:hAnsi="Arial" w:cs="Arial"/>
          <w:sz w:val="22"/>
        </w:rPr>
        <w:t>Hors les cas où le Titulaire déclare ne pas pouvoir exécuter ses engagements, où il s’est livré à des actes frauduleux, où il a fait l’objet d’une interdiction d’exercer toute profession industrielle ou commerciale, où les renseignements ou documents produits à l’appui de sa candidature s’avèrent inexacts et où ses prestations ont fait l’objet de deux applications de pénalités par le Pouvoir adjudicateur, la fraction de l’élément de mission déjà exécutée est rémunérée. Dans tous les cas, le Titulaire ne peut prétendre à aucune indemnité.</w:t>
      </w:r>
    </w:p>
    <w:p w14:paraId="6969C078" w14:textId="77777777" w:rsidR="00D611A7" w:rsidRPr="00A50972" w:rsidRDefault="00D611A7" w:rsidP="00D611A7">
      <w:pPr>
        <w:ind w:left="426"/>
        <w:jc w:val="both"/>
        <w:rPr>
          <w:rFonts w:ascii="Arial" w:hAnsi="Arial" w:cs="Arial"/>
          <w:sz w:val="22"/>
        </w:rPr>
      </w:pPr>
    </w:p>
    <w:p w14:paraId="1909ACF7" w14:textId="77777777" w:rsidR="00D611A7" w:rsidRDefault="00D611A7" w:rsidP="00D611A7">
      <w:pPr>
        <w:ind w:left="426"/>
        <w:jc w:val="both"/>
        <w:rPr>
          <w:rFonts w:ascii="Arial" w:hAnsi="Arial" w:cs="Arial"/>
          <w:sz w:val="22"/>
        </w:rPr>
      </w:pPr>
      <w:r w:rsidRPr="00A50972">
        <w:rPr>
          <w:rFonts w:ascii="Arial" w:hAnsi="Arial" w:cs="Arial"/>
          <w:sz w:val="22"/>
        </w:rPr>
        <w:t>Cette résiliation ne fait pas obstacle à l'exercice des actions civiles ou pénales qui pourraient être intentées contre le Titulaire.</w:t>
      </w:r>
    </w:p>
    <w:p w14:paraId="233D2C64" w14:textId="77777777" w:rsidR="00D611A7" w:rsidRPr="00A50972" w:rsidRDefault="00D611A7" w:rsidP="00D611A7">
      <w:pPr>
        <w:ind w:left="284"/>
        <w:jc w:val="both"/>
        <w:rPr>
          <w:rFonts w:ascii="Arial" w:hAnsi="Arial" w:cs="Arial"/>
          <w:sz w:val="22"/>
        </w:rPr>
      </w:pPr>
    </w:p>
    <w:p w14:paraId="7CDCB5B1" w14:textId="77777777" w:rsidR="00D611A7" w:rsidRPr="008E7F27" w:rsidRDefault="00D611A7" w:rsidP="00D611A7">
      <w:pPr>
        <w:pStyle w:val="Titre2"/>
        <w:keepLines/>
        <w:numPr>
          <w:ilvl w:val="2"/>
          <w:numId w:val="4"/>
        </w:numPr>
        <w:tabs>
          <w:tab w:val="clear" w:pos="993"/>
          <w:tab w:val="clear" w:pos="1440"/>
          <w:tab w:val="num" w:pos="1134"/>
        </w:tabs>
        <w:suppressAutoHyphens/>
        <w:spacing w:before="0"/>
        <w:ind w:left="851"/>
        <w:jc w:val="both"/>
        <w:rPr>
          <w:rFonts w:ascii="Arial" w:eastAsia="SimSun" w:hAnsi="Arial" w:cs="Arial"/>
          <w:bCs w:val="0"/>
        </w:rPr>
      </w:pPr>
      <w:bookmarkStart w:id="101" w:name="_Toc207109963"/>
      <w:r w:rsidRPr="008E7F27">
        <w:rPr>
          <w:rFonts w:ascii="Arial" w:eastAsia="SimSun" w:hAnsi="Arial" w:cs="Arial"/>
          <w:bCs w:val="0"/>
        </w:rPr>
        <w:t>Résiliation pour motif d’intérêt général</w:t>
      </w:r>
      <w:bookmarkEnd w:id="101"/>
    </w:p>
    <w:p w14:paraId="3A333E70" w14:textId="77777777" w:rsidR="00D611A7" w:rsidRPr="00EC4660" w:rsidRDefault="00D611A7" w:rsidP="00D611A7">
      <w:pPr>
        <w:keepNext/>
        <w:keepLines/>
        <w:jc w:val="both"/>
        <w:rPr>
          <w:rFonts w:ascii="Arial" w:eastAsia="SimSun" w:hAnsi="Arial" w:cs="Arial"/>
        </w:rPr>
      </w:pPr>
    </w:p>
    <w:p w14:paraId="5AEF2155" w14:textId="77777777" w:rsidR="00D611A7" w:rsidRPr="00EC4660" w:rsidRDefault="00D611A7" w:rsidP="00D611A7">
      <w:pPr>
        <w:keepNext/>
        <w:keepLines/>
        <w:suppressAutoHyphens/>
        <w:ind w:left="426"/>
        <w:jc w:val="both"/>
        <w:rPr>
          <w:rFonts w:ascii="Arial" w:eastAsia="SimSun" w:hAnsi="Arial" w:cs="Arial"/>
          <w:sz w:val="22"/>
          <w:szCs w:val="22"/>
        </w:rPr>
      </w:pPr>
      <w:r w:rsidRPr="00EC4660">
        <w:rPr>
          <w:rFonts w:ascii="Arial" w:eastAsia="SimSun" w:hAnsi="Arial" w:cs="Arial"/>
          <w:sz w:val="22"/>
          <w:szCs w:val="22"/>
        </w:rPr>
        <w:t>Dans le cas d’une résiliation pour motif d’intérêt général décidée par le Pouvoir adjudicateur, le Titulaire ne pourra prétendre à aucune indemnité.</w:t>
      </w:r>
    </w:p>
    <w:p w14:paraId="22DEA122" w14:textId="77777777" w:rsidR="00D611A7" w:rsidRPr="00EC4660" w:rsidRDefault="00D611A7" w:rsidP="00D611A7">
      <w:pPr>
        <w:keepNext/>
        <w:keepLines/>
        <w:suppressAutoHyphens/>
        <w:ind w:left="426"/>
        <w:jc w:val="both"/>
        <w:rPr>
          <w:rFonts w:ascii="Arial" w:eastAsia="SimSun" w:hAnsi="Arial" w:cs="Arial"/>
          <w:sz w:val="22"/>
          <w:szCs w:val="22"/>
        </w:rPr>
      </w:pPr>
    </w:p>
    <w:p w14:paraId="51D8545E" w14:textId="77777777" w:rsidR="00D611A7" w:rsidRPr="00EC4660" w:rsidRDefault="00D611A7" w:rsidP="00D611A7">
      <w:pPr>
        <w:keepNext/>
        <w:keepLines/>
        <w:suppressAutoHyphens/>
        <w:ind w:left="426"/>
        <w:jc w:val="both"/>
        <w:rPr>
          <w:rFonts w:ascii="Arial" w:eastAsia="SimSun" w:hAnsi="Arial" w:cs="Arial"/>
          <w:sz w:val="22"/>
          <w:szCs w:val="22"/>
        </w:rPr>
      </w:pPr>
      <w:r w:rsidRPr="00EC4660">
        <w:rPr>
          <w:rFonts w:ascii="Arial" w:eastAsia="SimSun" w:hAnsi="Arial" w:cs="Arial"/>
          <w:sz w:val="22"/>
          <w:szCs w:val="22"/>
          <w:u w:val="single"/>
        </w:rPr>
        <w:t>Notamment</w:t>
      </w:r>
      <w:r w:rsidRPr="00EC4660">
        <w:rPr>
          <w:rFonts w:ascii="Arial" w:eastAsia="SimSun" w:hAnsi="Arial" w:cs="Arial"/>
          <w:sz w:val="22"/>
          <w:szCs w:val="22"/>
        </w:rPr>
        <w:t>, sont visés les cas où :</w:t>
      </w:r>
    </w:p>
    <w:p w14:paraId="73296AC5" w14:textId="77777777" w:rsidR="00D611A7" w:rsidRDefault="00D611A7" w:rsidP="00D611A7">
      <w:pPr>
        <w:keepNext/>
        <w:keepLines/>
        <w:numPr>
          <w:ilvl w:val="0"/>
          <w:numId w:val="3"/>
        </w:numPr>
        <w:suppressAutoHyphens/>
        <w:ind w:left="426"/>
        <w:jc w:val="both"/>
        <w:rPr>
          <w:rFonts w:ascii="Arial" w:eastAsia="SimSun" w:hAnsi="Arial" w:cs="Arial"/>
          <w:sz w:val="22"/>
          <w:szCs w:val="22"/>
        </w:rPr>
      </w:pPr>
      <w:r w:rsidRPr="00EC4660">
        <w:rPr>
          <w:rFonts w:ascii="Arial" w:eastAsia="SimSun" w:hAnsi="Arial" w:cs="Arial"/>
          <w:sz w:val="22"/>
          <w:szCs w:val="22"/>
        </w:rPr>
        <w:t>Il y aurait eu méconnaissance des seuils de passation, par exemple lorsqu’une réévaluation de ses prix par le Titulaire aurait cet effet ;</w:t>
      </w:r>
    </w:p>
    <w:p w14:paraId="16F1F27E" w14:textId="77777777" w:rsidR="00D611A7" w:rsidRPr="00EC4660" w:rsidRDefault="00D611A7" w:rsidP="00D611A7">
      <w:pPr>
        <w:keepNext/>
        <w:keepLines/>
        <w:suppressAutoHyphens/>
        <w:ind w:left="426"/>
        <w:jc w:val="both"/>
        <w:rPr>
          <w:rFonts w:ascii="Arial" w:eastAsia="SimSun" w:hAnsi="Arial" w:cs="Arial"/>
          <w:sz w:val="22"/>
          <w:szCs w:val="22"/>
        </w:rPr>
      </w:pPr>
    </w:p>
    <w:p w14:paraId="5AF0870A" w14:textId="77777777" w:rsidR="00D611A7" w:rsidRDefault="00D611A7" w:rsidP="00D611A7">
      <w:pPr>
        <w:keepNext/>
        <w:keepLines/>
        <w:numPr>
          <w:ilvl w:val="0"/>
          <w:numId w:val="3"/>
        </w:numPr>
        <w:suppressAutoHyphens/>
        <w:ind w:left="426"/>
        <w:jc w:val="both"/>
        <w:rPr>
          <w:rFonts w:ascii="Arial" w:eastAsia="SimSun" w:hAnsi="Arial" w:cs="Arial"/>
          <w:sz w:val="22"/>
          <w:szCs w:val="22"/>
        </w:rPr>
      </w:pPr>
      <w:r w:rsidRPr="00EC4660">
        <w:rPr>
          <w:rFonts w:ascii="Arial" w:eastAsia="SimSun" w:hAnsi="Arial" w:cs="Arial"/>
          <w:sz w:val="22"/>
          <w:szCs w:val="22"/>
        </w:rPr>
        <w:t>Le Titulaire ne présente plus les garanties suffisantes pour remplir ses obligations, et notamment en cas de perte d’une des certifications exigées ;</w:t>
      </w:r>
    </w:p>
    <w:p w14:paraId="58797E79" w14:textId="77777777" w:rsidR="00D611A7" w:rsidRDefault="00D611A7" w:rsidP="00D611A7">
      <w:pPr>
        <w:pStyle w:val="Paragraphedeliste"/>
        <w:ind w:left="426"/>
        <w:rPr>
          <w:rFonts w:ascii="Arial" w:eastAsia="SimSun" w:hAnsi="Arial" w:cs="Arial"/>
          <w:sz w:val="22"/>
          <w:szCs w:val="22"/>
        </w:rPr>
      </w:pPr>
    </w:p>
    <w:p w14:paraId="47F5BAC1" w14:textId="77777777" w:rsidR="00D611A7" w:rsidRPr="00EC4660" w:rsidRDefault="00D611A7" w:rsidP="00D611A7">
      <w:pPr>
        <w:keepNext/>
        <w:keepLines/>
        <w:suppressAutoHyphens/>
        <w:ind w:left="426"/>
        <w:jc w:val="both"/>
        <w:rPr>
          <w:rFonts w:ascii="Arial" w:eastAsia="SimSun" w:hAnsi="Arial" w:cs="Arial"/>
          <w:sz w:val="22"/>
          <w:szCs w:val="22"/>
        </w:rPr>
      </w:pPr>
    </w:p>
    <w:p w14:paraId="390A4CF0" w14:textId="77777777" w:rsidR="00D611A7" w:rsidRPr="00EC4660" w:rsidRDefault="00D611A7" w:rsidP="00D611A7">
      <w:pPr>
        <w:keepNext/>
        <w:keepLines/>
        <w:numPr>
          <w:ilvl w:val="0"/>
          <w:numId w:val="3"/>
        </w:numPr>
        <w:suppressAutoHyphens/>
        <w:ind w:left="426"/>
        <w:jc w:val="both"/>
        <w:rPr>
          <w:rFonts w:ascii="Arial" w:eastAsia="SimSun" w:hAnsi="Arial" w:cs="Arial"/>
          <w:sz w:val="22"/>
          <w:szCs w:val="22"/>
        </w:rPr>
      </w:pPr>
      <w:r w:rsidRPr="00EC4660">
        <w:rPr>
          <w:rFonts w:ascii="Arial" w:eastAsia="SimSun" w:hAnsi="Arial" w:cs="Arial"/>
          <w:sz w:val="22"/>
          <w:szCs w:val="22"/>
        </w:rPr>
        <w:t>Un conflit d’intérêt apparaîtrait ;</w:t>
      </w:r>
    </w:p>
    <w:p w14:paraId="5B367052" w14:textId="77777777" w:rsidR="00D611A7" w:rsidRPr="00EC4660" w:rsidRDefault="00D611A7" w:rsidP="00D611A7">
      <w:pPr>
        <w:keepNext/>
        <w:keepLines/>
        <w:suppressAutoHyphens/>
        <w:ind w:left="426"/>
        <w:jc w:val="both"/>
        <w:rPr>
          <w:rFonts w:ascii="Arial" w:eastAsia="SimSun" w:hAnsi="Arial" w:cs="Arial"/>
          <w:sz w:val="22"/>
          <w:szCs w:val="22"/>
        </w:rPr>
      </w:pPr>
      <w:r w:rsidRPr="00EC4660">
        <w:rPr>
          <w:rFonts w:ascii="Arial" w:eastAsia="SimSun" w:hAnsi="Arial" w:cs="Arial"/>
          <w:sz w:val="22"/>
          <w:szCs w:val="22"/>
        </w:rPr>
        <w:t>Les besoins exprimés par le Pouvoir adjudicateur seraient caducs.</w:t>
      </w:r>
    </w:p>
    <w:p w14:paraId="527FF186" w14:textId="77777777" w:rsidR="00D611A7" w:rsidRPr="00EC4660" w:rsidRDefault="00D611A7" w:rsidP="00D611A7">
      <w:pPr>
        <w:keepNext/>
        <w:keepLines/>
        <w:suppressAutoHyphens/>
        <w:ind w:left="851"/>
        <w:jc w:val="both"/>
        <w:rPr>
          <w:rFonts w:ascii="Arial" w:eastAsia="SimSun" w:hAnsi="Arial" w:cs="Arial"/>
          <w:sz w:val="22"/>
          <w:szCs w:val="22"/>
        </w:rPr>
      </w:pPr>
    </w:p>
    <w:p w14:paraId="11618590" w14:textId="77777777" w:rsidR="00D611A7" w:rsidRPr="008E7F27" w:rsidRDefault="00D611A7" w:rsidP="00D611A7">
      <w:pPr>
        <w:pStyle w:val="Titre2"/>
        <w:keepLines/>
        <w:numPr>
          <w:ilvl w:val="2"/>
          <w:numId w:val="4"/>
        </w:numPr>
        <w:tabs>
          <w:tab w:val="clear" w:pos="993"/>
          <w:tab w:val="clear" w:pos="1440"/>
          <w:tab w:val="num" w:pos="1134"/>
        </w:tabs>
        <w:suppressAutoHyphens/>
        <w:spacing w:before="0"/>
        <w:ind w:left="851"/>
        <w:jc w:val="both"/>
        <w:rPr>
          <w:rFonts w:ascii="Arial" w:eastAsia="SimSun" w:hAnsi="Arial" w:cs="Arial"/>
        </w:rPr>
      </w:pPr>
      <w:bookmarkStart w:id="102" w:name="_Toc207109964"/>
      <w:r w:rsidRPr="008E7F27">
        <w:rPr>
          <w:rFonts w:ascii="Arial" w:eastAsia="SimSun" w:hAnsi="Arial" w:cs="Arial"/>
        </w:rPr>
        <w:t>Résiliation pour causes extérieures</w:t>
      </w:r>
      <w:bookmarkEnd w:id="102"/>
    </w:p>
    <w:p w14:paraId="654D9DA8" w14:textId="77777777" w:rsidR="00D611A7" w:rsidRPr="00EC4660" w:rsidRDefault="00D611A7" w:rsidP="00D611A7">
      <w:pPr>
        <w:pStyle w:val="Paragraphedeliste"/>
        <w:keepNext/>
        <w:suppressAutoHyphens/>
        <w:ind w:left="851"/>
        <w:jc w:val="both"/>
        <w:rPr>
          <w:rFonts w:ascii="Arial" w:eastAsia="SimSun" w:hAnsi="Arial" w:cs="Arial"/>
          <w:sz w:val="22"/>
          <w:szCs w:val="22"/>
        </w:rPr>
      </w:pPr>
    </w:p>
    <w:p w14:paraId="6DA626A5" w14:textId="77777777" w:rsidR="00D611A7" w:rsidRPr="00EC4660" w:rsidRDefault="00D611A7" w:rsidP="00D611A7">
      <w:pPr>
        <w:keepNext/>
        <w:keepLines/>
        <w:suppressAutoHyphens/>
        <w:ind w:left="426"/>
        <w:jc w:val="both"/>
        <w:rPr>
          <w:rFonts w:ascii="Arial" w:eastAsia="SimSun" w:hAnsi="Arial" w:cs="Arial"/>
          <w:sz w:val="22"/>
          <w:szCs w:val="22"/>
        </w:rPr>
      </w:pPr>
      <w:r w:rsidRPr="00EC4660">
        <w:rPr>
          <w:rFonts w:ascii="Arial" w:eastAsia="SimSun" w:hAnsi="Arial" w:cs="Arial"/>
          <w:sz w:val="22"/>
          <w:szCs w:val="22"/>
        </w:rPr>
        <w:t>Le présent marché pourra être résilié par le Pouvoir adjudicateur, pour différentes causes extérieures à la volonté des parties qui feraient obstacle à sa bonne exécution. Dans ce cas, le Pouvoir adjudicateur notifie son intention de résilier au Titulaire ou à l’autorité en charge de son redressement ou de sa liquidation, et assortit cette notification d’un délai de préavis de 15 jours ouvrés.</w:t>
      </w:r>
    </w:p>
    <w:p w14:paraId="1A25885F" w14:textId="77777777" w:rsidR="00D611A7" w:rsidRPr="00EC4660" w:rsidRDefault="00D611A7" w:rsidP="00D611A7">
      <w:pPr>
        <w:keepNext/>
        <w:keepLines/>
        <w:suppressAutoHyphens/>
        <w:ind w:left="426"/>
        <w:jc w:val="both"/>
        <w:rPr>
          <w:rFonts w:ascii="Arial" w:eastAsia="SimSun" w:hAnsi="Arial" w:cs="Arial"/>
          <w:sz w:val="22"/>
          <w:szCs w:val="22"/>
        </w:rPr>
      </w:pPr>
    </w:p>
    <w:p w14:paraId="2CED64E0" w14:textId="77777777" w:rsidR="00D611A7" w:rsidRPr="00EC4660" w:rsidRDefault="00D611A7" w:rsidP="00D611A7">
      <w:pPr>
        <w:keepNext/>
        <w:keepLines/>
        <w:suppressAutoHyphens/>
        <w:ind w:left="426"/>
        <w:jc w:val="both"/>
        <w:rPr>
          <w:rFonts w:ascii="Arial" w:eastAsia="SimSun" w:hAnsi="Arial" w:cs="Arial"/>
          <w:sz w:val="22"/>
          <w:szCs w:val="22"/>
        </w:rPr>
      </w:pPr>
      <w:r w:rsidRPr="00EC4660">
        <w:rPr>
          <w:rFonts w:ascii="Arial" w:eastAsia="SimSun" w:hAnsi="Arial" w:cs="Arial"/>
          <w:sz w:val="22"/>
          <w:szCs w:val="22"/>
        </w:rPr>
        <w:t>Cette résiliation n’ouvre droit, pour le Titulaire, à aucune indemnité.</w:t>
      </w:r>
    </w:p>
    <w:p w14:paraId="2A43C057" w14:textId="77777777" w:rsidR="00D611A7" w:rsidRPr="00EC4660" w:rsidRDefault="00D611A7" w:rsidP="00D611A7">
      <w:pPr>
        <w:keepNext/>
        <w:tabs>
          <w:tab w:val="left" w:pos="1935"/>
        </w:tabs>
        <w:suppressAutoHyphens/>
        <w:autoSpaceDE w:val="0"/>
        <w:autoSpaceDN w:val="0"/>
        <w:adjustRightInd w:val="0"/>
        <w:ind w:left="851"/>
        <w:jc w:val="both"/>
        <w:rPr>
          <w:rFonts w:ascii="Arial" w:eastAsia="SimSun" w:hAnsi="Arial" w:cs="Arial"/>
          <w:sz w:val="22"/>
          <w:szCs w:val="22"/>
        </w:rPr>
      </w:pPr>
    </w:p>
    <w:p w14:paraId="043690B7" w14:textId="77777777" w:rsidR="00D611A7" w:rsidRPr="008E7F27" w:rsidRDefault="00D611A7" w:rsidP="00D611A7">
      <w:pPr>
        <w:pStyle w:val="Titre2"/>
        <w:keepLines/>
        <w:numPr>
          <w:ilvl w:val="2"/>
          <w:numId w:val="4"/>
        </w:numPr>
        <w:tabs>
          <w:tab w:val="clear" w:pos="1440"/>
          <w:tab w:val="num" w:pos="993"/>
        </w:tabs>
        <w:suppressAutoHyphens/>
        <w:spacing w:before="0"/>
        <w:ind w:left="851"/>
        <w:jc w:val="both"/>
        <w:rPr>
          <w:rFonts w:ascii="Arial" w:eastAsia="SimSun" w:hAnsi="Arial" w:cs="Arial"/>
        </w:rPr>
      </w:pPr>
      <w:bookmarkStart w:id="103" w:name="_Toc207109965"/>
      <w:r w:rsidRPr="008E7F27">
        <w:rPr>
          <w:rFonts w:ascii="Arial" w:eastAsia="SimSun" w:hAnsi="Arial" w:cs="Arial"/>
        </w:rPr>
        <w:t>Décès ou incapacité civile du Titulaire</w:t>
      </w:r>
      <w:bookmarkEnd w:id="103"/>
      <w:r w:rsidRPr="008E7F27">
        <w:rPr>
          <w:rFonts w:ascii="Arial" w:eastAsia="SimSun" w:hAnsi="Arial" w:cs="Arial"/>
        </w:rPr>
        <w:t> </w:t>
      </w:r>
    </w:p>
    <w:p w14:paraId="3C5A7E6B" w14:textId="77777777" w:rsidR="00D611A7" w:rsidRPr="00EC4660" w:rsidRDefault="00D611A7" w:rsidP="00D611A7">
      <w:pPr>
        <w:keepNext/>
        <w:keepLines/>
        <w:tabs>
          <w:tab w:val="left" w:pos="1935"/>
        </w:tabs>
        <w:suppressAutoHyphens/>
        <w:autoSpaceDE w:val="0"/>
        <w:autoSpaceDN w:val="0"/>
        <w:adjustRightInd w:val="0"/>
        <w:ind w:left="851"/>
        <w:jc w:val="both"/>
        <w:rPr>
          <w:rFonts w:ascii="Arial" w:eastAsia="SimSun" w:hAnsi="Arial" w:cs="Arial"/>
          <w:sz w:val="22"/>
          <w:szCs w:val="22"/>
        </w:rPr>
      </w:pPr>
    </w:p>
    <w:p w14:paraId="76B0A2B6" w14:textId="77777777" w:rsidR="00D611A7" w:rsidRDefault="00D611A7" w:rsidP="00D611A7">
      <w:pPr>
        <w:keepNext/>
        <w:keepLines/>
        <w:suppressAutoHyphens/>
        <w:ind w:left="426"/>
        <w:jc w:val="both"/>
        <w:rPr>
          <w:rFonts w:ascii="Arial" w:eastAsia="SimSun" w:hAnsi="Arial" w:cs="Arial"/>
          <w:sz w:val="22"/>
          <w:szCs w:val="22"/>
        </w:rPr>
      </w:pPr>
      <w:r w:rsidRPr="00EC4660">
        <w:rPr>
          <w:rFonts w:ascii="Arial" w:eastAsia="SimSun" w:hAnsi="Arial" w:cs="Arial"/>
          <w:sz w:val="22"/>
          <w:szCs w:val="22"/>
        </w:rPr>
        <w:t>En cas de décès ou d'incapacité civile du Titulaire, le Pouvoir adjudicateur peut résilier le marché ou accepter sa continuation par les ayants droit ou le curateur, auquel cas un avenant de transfert doit être établi à cette fin.</w:t>
      </w:r>
    </w:p>
    <w:p w14:paraId="715F2A22" w14:textId="77777777" w:rsidR="00D611A7" w:rsidRPr="00EC4660" w:rsidRDefault="00D611A7" w:rsidP="00D611A7">
      <w:pPr>
        <w:keepNext/>
        <w:keepLines/>
        <w:suppressAutoHyphens/>
        <w:ind w:left="426"/>
        <w:jc w:val="both"/>
        <w:rPr>
          <w:rFonts w:ascii="Arial" w:eastAsia="SimSun" w:hAnsi="Arial" w:cs="Arial"/>
          <w:sz w:val="22"/>
          <w:szCs w:val="22"/>
        </w:rPr>
      </w:pPr>
    </w:p>
    <w:p w14:paraId="6AE04AAB" w14:textId="77777777" w:rsidR="00D611A7" w:rsidRPr="00EC4660" w:rsidRDefault="00D611A7" w:rsidP="00D611A7">
      <w:pPr>
        <w:keepNext/>
        <w:tabs>
          <w:tab w:val="left" w:pos="1935"/>
        </w:tabs>
        <w:suppressAutoHyphens/>
        <w:autoSpaceDE w:val="0"/>
        <w:autoSpaceDN w:val="0"/>
        <w:adjustRightInd w:val="0"/>
        <w:ind w:left="426"/>
        <w:jc w:val="both"/>
        <w:rPr>
          <w:rFonts w:ascii="Arial" w:eastAsia="SimSun" w:hAnsi="Arial" w:cs="Arial"/>
          <w:sz w:val="22"/>
          <w:szCs w:val="22"/>
        </w:rPr>
      </w:pPr>
      <w:r w:rsidRPr="00EC4660">
        <w:rPr>
          <w:rFonts w:ascii="Arial" w:eastAsia="SimSun" w:hAnsi="Arial" w:cs="Arial"/>
          <w:sz w:val="22"/>
          <w:szCs w:val="22"/>
        </w:rPr>
        <w:t>La résiliation, si elle est prononcée, prend effet à la date du décès ou de l'incapacité civile.</w:t>
      </w:r>
    </w:p>
    <w:p w14:paraId="399D66C0" w14:textId="77777777" w:rsidR="00D611A7" w:rsidRPr="00EC4660" w:rsidRDefault="00D611A7" w:rsidP="00D611A7">
      <w:pPr>
        <w:keepNext/>
        <w:tabs>
          <w:tab w:val="left" w:pos="1935"/>
        </w:tabs>
        <w:suppressAutoHyphens/>
        <w:autoSpaceDE w:val="0"/>
        <w:autoSpaceDN w:val="0"/>
        <w:adjustRightInd w:val="0"/>
        <w:ind w:left="851"/>
        <w:jc w:val="both"/>
        <w:rPr>
          <w:rFonts w:ascii="Arial" w:eastAsia="SimSun" w:hAnsi="Arial" w:cs="Arial"/>
          <w:sz w:val="22"/>
          <w:szCs w:val="22"/>
        </w:rPr>
      </w:pPr>
    </w:p>
    <w:p w14:paraId="667BAB7D" w14:textId="77777777" w:rsidR="00D611A7" w:rsidRPr="008E7F27" w:rsidRDefault="00D611A7" w:rsidP="00D611A7">
      <w:pPr>
        <w:pStyle w:val="Titre2"/>
        <w:keepLines/>
        <w:numPr>
          <w:ilvl w:val="2"/>
          <w:numId w:val="4"/>
        </w:numPr>
        <w:tabs>
          <w:tab w:val="clear" w:pos="993"/>
          <w:tab w:val="clear" w:pos="1440"/>
          <w:tab w:val="num" w:pos="1134"/>
        </w:tabs>
        <w:suppressAutoHyphens/>
        <w:spacing w:before="0"/>
        <w:ind w:left="851"/>
        <w:jc w:val="both"/>
        <w:rPr>
          <w:rFonts w:ascii="Arial" w:eastAsia="SimSun" w:hAnsi="Arial" w:cs="Arial"/>
        </w:rPr>
      </w:pPr>
      <w:bookmarkStart w:id="104" w:name="_Toc207109966"/>
      <w:r w:rsidRPr="008E7F27">
        <w:rPr>
          <w:rFonts w:ascii="Arial" w:eastAsia="SimSun" w:hAnsi="Arial" w:cs="Arial"/>
        </w:rPr>
        <w:t>Sauvegarde ou redressement judiciaire du Titulaire</w:t>
      </w:r>
      <w:bookmarkEnd w:id="104"/>
    </w:p>
    <w:p w14:paraId="316ECF26" w14:textId="77777777" w:rsidR="00D611A7" w:rsidRPr="00EC4660" w:rsidRDefault="00D611A7" w:rsidP="00D611A7">
      <w:pPr>
        <w:keepNext/>
        <w:keepLines/>
        <w:tabs>
          <w:tab w:val="left" w:pos="7845"/>
        </w:tabs>
        <w:suppressAutoHyphens/>
        <w:autoSpaceDE w:val="0"/>
        <w:autoSpaceDN w:val="0"/>
        <w:adjustRightInd w:val="0"/>
        <w:ind w:left="851"/>
        <w:jc w:val="both"/>
        <w:rPr>
          <w:rFonts w:ascii="Arial" w:eastAsia="SimSun" w:hAnsi="Arial" w:cs="Arial"/>
          <w:sz w:val="22"/>
          <w:szCs w:val="22"/>
        </w:rPr>
      </w:pPr>
    </w:p>
    <w:p w14:paraId="030DBE7F" w14:textId="77777777" w:rsidR="00D611A7" w:rsidRPr="00EC4660" w:rsidRDefault="00D611A7" w:rsidP="00D611A7">
      <w:pPr>
        <w:keepNext/>
        <w:suppressAutoHyphens/>
        <w:ind w:left="426"/>
        <w:jc w:val="both"/>
        <w:rPr>
          <w:rFonts w:ascii="Arial" w:eastAsia="SimSun" w:hAnsi="Arial" w:cs="Arial"/>
          <w:sz w:val="22"/>
          <w:szCs w:val="22"/>
        </w:rPr>
      </w:pPr>
      <w:r w:rsidRPr="00EC4660">
        <w:rPr>
          <w:rFonts w:ascii="Arial" w:eastAsia="SimSun" w:hAnsi="Arial" w:cs="Arial"/>
          <w:sz w:val="22"/>
          <w:szCs w:val="22"/>
        </w:rPr>
        <w:t>Tout jugement ordonnant le redressement ou la liquidation judiciaire doit</w:t>
      </w:r>
      <w:r w:rsidRPr="00EC4660">
        <w:rPr>
          <w:rFonts w:ascii="Arial" w:eastAsia="SimSun" w:hAnsi="Arial" w:cs="Arial"/>
          <w:sz w:val="22"/>
          <w:szCs w:val="22"/>
          <w:u w:val="single"/>
        </w:rPr>
        <w:t xml:space="preserve"> </w:t>
      </w:r>
      <w:r w:rsidRPr="00EC4660">
        <w:rPr>
          <w:rFonts w:ascii="Arial" w:eastAsia="SimSun" w:hAnsi="Arial" w:cs="Arial"/>
          <w:sz w:val="22"/>
          <w:szCs w:val="22"/>
        </w:rPr>
        <w:t xml:space="preserve">immédiatement être notifié au Pouvoir adjudicateur. Il en va de même de tout jugement ou de toute décision susceptible d’avoir un effet sur l’exécution du présent accord-cadre. </w:t>
      </w:r>
    </w:p>
    <w:p w14:paraId="4151D1DF" w14:textId="77777777" w:rsidR="00D611A7" w:rsidRPr="00EC4660" w:rsidRDefault="00D611A7" w:rsidP="00D611A7">
      <w:pPr>
        <w:keepNext/>
        <w:keepLines/>
        <w:suppressAutoHyphens/>
        <w:ind w:left="426"/>
        <w:jc w:val="both"/>
        <w:rPr>
          <w:rFonts w:ascii="Arial" w:eastAsia="SimSun" w:hAnsi="Arial" w:cs="Arial"/>
          <w:sz w:val="22"/>
          <w:szCs w:val="22"/>
        </w:rPr>
      </w:pPr>
    </w:p>
    <w:p w14:paraId="7AED39A4" w14:textId="0275DE27" w:rsidR="00D611A7" w:rsidRDefault="00D611A7" w:rsidP="00D611A7">
      <w:pPr>
        <w:keepNext/>
        <w:keepLines/>
        <w:suppressAutoHyphens/>
        <w:ind w:left="426"/>
        <w:jc w:val="both"/>
        <w:rPr>
          <w:rFonts w:ascii="Arial" w:eastAsia="SimSun" w:hAnsi="Arial" w:cs="Arial"/>
          <w:sz w:val="22"/>
          <w:szCs w:val="22"/>
        </w:rPr>
      </w:pPr>
      <w:r w:rsidRPr="00EC4660">
        <w:rPr>
          <w:rFonts w:ascii="Arial" w:eastAsia="SimSun" w:hAnsi="Arial" w:cs="Arial"/>
          <w:sz w:val="22"/>
          <w:szCs w:val="22"/>
        </w:rPr>
        <w:t xml:space="preserve">En cas de sauvegarde, de redressement judiciaire ou de toute autre décision affectant la capacité juridique du Titulaire, l’accord-cadre </w:t>
      </w:r>
      <w:r w:rsidR="00434B77">
        <w:rPr>
          <w:rFonts w:ascii="Arial" w:eastAsia="SimSun" w:hAnsi="Arial" w:cs="Arial"/>
          <w:sz w:val="22"/>
          <w:szCs w:val="22"/>
        </w:rPr>
        <w:t>pourra</w:t>
      </w:r>
      <w:r w:rsidR="00434B77" w:rsidRPr="00EC4660">
        <w:rPr>
          <w:rFonts w:ascii="Arial" w:eastAsia="SimSun" w:hAnsi="Arial" w:cs="Arial"/>
          <w:sz w:val="22"/>
          <w:szCs w:val="22"/>
        </w:rPr>
        <w:t xml:space="preserve"> être</w:t>
      </w:r>
      <w:r w:rsidRPr="00EC4660">
        <w:rPr>
          <w:rFonts w:ascii="Arial" w:eastAsia="SimSun" w:hAnsi="Arial" w:cs="Arial"/>
          <w:sz w:val="22"/>
          <w:szCs w:val="22"/>
        </w:rPr>
        <w:t xml:space="preserve"> résilié.</w:t>
      </w:r>
    </w:p>
    <w:p w14:paraId="79C9536B" w14:textId="77777777" w:rsidR="00D611A7" w:rsidRPr="00EC4660" w:rsidRDefault="00D611A7" w:rsidP="00D611A7">
      <w:pPr>
        <w:keepNext/>
        <w:keepLines/>
        <w:suppressAutoHyphens/>
        <w:ind w:left="426"/>
        <w:jc w:val="both"/>
        <w:rPr>
          <w:rFonts w:ascii="Arial" w:eastAsia="SimSun" w:hAnsi="Arial" w:cs="Arial"/>
          <w:sz w:val="22"/>
          <w:szCs w:val="22"/>
        </w:rPr>
      </w:pPr>
    </w:p>
    <w:p w14:paraId="3B92200A" w14:textId="77777777" w:rsidR="00D611A7" w:rsidRPr="00EC4660" w:rsidRDefault="00D611A7" w:rsidP="00D611A7">
      <w:pPr>
        <w:keepNext/>
        <w:keepLines/>
        <w:suppressAutoHyphens/>
        <w:ind w:left="426"/>
        <w:jc w:val="both"/>
        <w:rPr>
          <w:rFonts w:ascii="Arial" w:eastAsia="SimSun" w:hAnsi="Arial" w:cs="Arial"/>
          <w:sz w:val="22"/>
          <w:szCs w:val="22"/>
        </w:rPr>
      </w:pPr>
      <w:r w:rsidRPr="00EC4660">
        <w:rPr>
          <w:rFonts w:ascii="Arial" w:eastAsia="SimSun" w:hAnsi="Arial" w:cs="Arial"/>
          <w:sz w:val="22"/>
          <w:szCs w:val="22"/>
        </w:rPr>
        <w:t xml:space="preserve">C’est notamment le cas si, après la mise en demeure, l'administrateur judiciaire indique ne pas reprendre les obligations du Titulaire dans les conditions prévues à l'article L. 622-13 du Code de commerce. </w:t>
      </w:r>
    </w:p>
    <w:p w14:paraId="6FE3F652" w14:textId="77777777" w:rsidR="00D611A7" w:rsidRPr="00EC4660" w:rsidRDefault="00D611A7" w:rsidP="00D611A7">
      <w:pPr>
        <w:keepNext/>
        <w:keepLines/>
        <w:suppressAutoHyphens/>
        <w:ind w:left="426"/>
        <w:jc w:val="both"/>
        <w:rPr>
          <w:rFonts w:ascii="Arial" w:eastAsia="SimSun" w:hAnsi="Arial" w:cs="Arial"/>
          <w:sz w:val="22"/>
          <w:szCs w:val="22"/>
        </w:rPr>
      </w:pPr>
      <w:r w:rsidRPr="00EC4660">
        <w:rPr>
          <w:rFonts w:ascii="Arial" w:eastAsia="SimSun" w:hAnsi="Arial" w:cs="Arial"/>
          <w:sz w:val="22"/>
          <w:szCs w:val="22"/>
        </w:rPr>
        <w:br/>
        <w:t>De même, en cas de liquidation judiciaire, l’accord-cadre est résilié, si après une mise en demeure du liquidateur, ce dernier indique ne pas reprendre les obligations du Titulaire dans les conditions prévues à l'article L. 641-11-1 du Code de commerce.</w:t>
      </w:r>
      <w:r w:rsidRPr="00EC4660">
        <w:rPr>
          <w:rFonts w:ascii="Arial" w:eastAsia="SimSun" w:hAnsi="Arial" w:cs="Arial"/>
          <w:sz w:val="22"/>
          <w:szCs w:val="22"/>
        </w:rPr>
        <w:br/>
      </w:r>
    </w:p>
    <w:p w14:paraId="176DAE10" w14:textId="77777777" w:rsidR="00D611A7" w:rsidRPr="00EC4660" w:rsidRDefault="00D611A7" w:rsidP="00D611A7">
      <w:pPr>
        <w:keepNext/>
        <w:keepLines/>
        <w:tabs>
          <w:tab w:val="left" w:pos="1935"/>
        </w:tabs>
        <w:suppressAutoHyphens/>
        <w:autoSpaceDE w:val="0"/>
        <w:autoSpaceDN w:val="0"/>
        <w:adjustRightInd w:val="0"/>
        <w:ind w:left="426"/>
        <w:jc w:val="both"/>
        <w:rPr>
          <w:rFonts w:ascii="Arial" w:eastAsia="SimSun" w:hAnsi="Arial" w:cs="Arial"/>
          <w:sz w:val="22"/>
          <w:szCs w:val="22"/>
        </w:rPr>
      </w:pPr>
      <w:r w:rsidRPr="00EC4660">
        <w:rPr>
          <w:rFonts w:ascii="Arial" w:eastAsia="SimSun" w:hAnsi="Arial" w:cs="Arial"/>
          <w:sz w:val="22"/>
          <w:szCs w:val="22"/>
        </w:rPr>
        <w:t>La résiliation, si elle est prononcée, prend effet à la date de l'événement.</w:t>
      </w:r>
    </w:p>
    <w:p w14:paraId="65BB6278" w14:textId="77777777" w:rsidR="00D611A7" w:rsidRPr="00EC4660" w:rsidRDefault="00D611A7" w:rsidP="00D611A7">
      <w:pPr>
        <w:keepNext/>
        <w:keepLines/>
        <w:tabs>
          <w:tab w:val="left" w:pos="1935"/>
        </w:tabs>
        <w:suppressAutoHyphens/>
        <w:autoSpaceDE w:val="0"/>
        <w:autoSpaceDN w:val="0"/>
        <w:adjustRightInd w:val="0"/>
        <w:ind w:left="851"/>
        <w:jc w:val="both"/>
        <w:rPr>
          <w:rFonts w:ascii="Arial" w:eastAsia="SimSun" w:hAnsi="Arial" w:cs="Arial"/>
          <w:sz w:val="22"/>
          <w:szCs w:val="22"/>
        </w:rPr>
      </w:pPr>
    </w:p>
    <w:p w14:paraId="60BD7A72" w14:textId="77777777" w:rsidR="00D611A7" w:rsidRPr="008E7F27" w:rsidRDefault="00D611A7" w:rsidP="00D611A7">
      <w:pPr>
        <w:pStyle w:val="Titre2"/>
        <w:keepLines/>
        <w:numPr>
          <w:ilvl w:val="2"/>
          <w:numId w:val="4"/>
        </w:numPr>
        <w:tabs>
          <w:tab w:val="clear" w:pos="1440"/>
          <w:tab w:val="num" w:pos="993"/>
        </w:tabs>
        <w:suppressAutoHyphens/>
        <w:spacing w:before="0"/>
        <w:ind w:left="851"/>
        <w:jc w:val="both"/>
        <w:rPr>
          <w:rFonts w:ascii="Arial" w:eastAsia="SimSun" w:hAnsi="Arial" w:cs="Arial"/>
        </w:rPr>
      </w:pPr>
      <w:bookmarkStart w:id="105" w:name="_Toc207109967"/>
      <w:r w:rsidRPr="008E7F27">
        <w:rPr>
          <w:rFonts w:ascii="Arial" w:eastAsia="SimSun" w:hAnsi="Arial" w:cs="Arial"/>
        </w:rPr>
        <w:t>Incapacité physique du Titulaire</w:t>
      </w:r>
      <w:bookmarkEnd w:id="105"/>
      <w:r w:rsidRPr="008E7F27">
        <w:rPr>
          <w:rFonts w:ascii="Arial" w:eastAsia="SimSun" w:hAnsi="Arial" w:cs="Arial"/>
        </w:rPr>
        <w:t xml:space="preserve"> </w:t>
      </w:r>
    </w:p>
    <w:p w14:paraId="600F53FC" w14:textId="77777777" w:rsidR="00D611A7" w:rsidRPr="00EC4660" w:rsidRDefault="00D611A7" w:rsidP="00D611A7">
      <w:pPr>
        <w:pStyle w:val="Paragraphedeliste"/>
        <w:keepNext/>
        <w:keepLines/>
        <w:suppressAutoHyphens/>
        <w:ind w:left="851"/>
        <w:jc w:val="both"/>
        <w:rPr>
          <w:rFonts w:ascii="Arial" w:eastAsia="SimSun" w:hAnsi="Arial" w:cs="Arial"/>
          <w:sz w:val="22"/>
          <w:szCs w:val="22"/>
        </w:rPr>
      </w:pPr>
    </w:p>
    <w:p w14:paraId="4715CBF4" w14:textId="77777777" w:rsidR="00D611A7" w:rsidRPr="00EC4660" w:rsidRDefault="00D611A7" w:rsidP="00D611A7">
      <w:pPr>
        <w:keepNext/>
        <w:keepLines/>
        <w:tabs>
          <w:tab w:val="left" w:pos="1935"/>
        </w:tabs>
        <w:suppressAutoHyphens/>
        <w:autoSpaceDE w:val="0"/>
        <w:autoSpaceDN w:val="0"/>
        <w:adjustRightInd w:val="0"/>
        <w:ind w:left="426"/>
        <w:jc w:val="both"/>
        <w:rPr>
          <w:rFonts w:ascii="Arial" w:eastAsia="SimSun" w:hAnsi="Arial" w:cs="Arial"/>
          <w:sz w:val="22"/>
          <w:szCs w:val="22"/>
        </w:rPr>
      </w:pPr>
      <w:r w:rsidRPr="00EC4660">
        <w:rPr>
          <w:rFonts w:ascii="Arial" w:eastAsia="SimSun" w:hAnsi="Arial" w:cs="Arial"/>
          <w:sz w:val="22"/>
          <w:szCs w:val="22"/>
        </w:rPr>
        <w:t>Si le Titulaire est une personne physique, et en cas d'incapacité physique manifeste et durable compromettant la bonne exécution du marché, le Pouvoir adjudicateur peut résilier le présent accord-cadre.</w:t>
      </w:r>
    </w:p>
    <w:p w14:paraId="2A3E2E94" w14:textId="77777777" w:rsidR="00D611A7" w:rsidRPr="00EC4660" w:rsidRDefault="00D611A7" w:rsidP="00D611A7">
      <w:pPr>
        <w:keepNext/>
        <w:keepLines/>
        <w:tabs>
          <w:tab w:val="left" w:pos="1935"/>
        </w:tabs>
        <w:suppressAutoHyphens/>
        <w:autoSpaceDE w:val="0"/>
        <w:autoSpaceDN w:val="0"/>
        <w:adjustRightInd w:val="0"/>
        <w:ind w:left="851"/>
        <w:jc w:val="both"/>
        <w:rPr>
          <w:rFonts w:ascii="Arial" w:eastAsia="SimSun" w:hAnsi="Arial" w:cs="Arial"/>
          <w:sz w:val="22"/>
          <w:szCs w:val="22"/>
        </w:rPr>
      </w:pPr>
    </w:p>
    <w:p w14:paraId="2E8D9C90" w14:textId="77777777" w:rsidR="00D611A7" w:rsidRPr="008E7F27" w:rsidRDefault="00D611A7" w:rsidP="00D611A7">
      <w:pPr>
        <w:pStyle w:val="Titre2"/>
        <w:keepLines/>
        <w:numPr>
          <w:ilvl w:val="2"/>
          <w:numId w:val="4"/>
        </w:numPr>
        <w:tabs>
          <w:tab w:val="clear" w:pos="1440"/>
          <w:tab w:val="num" w:pos="993"/>
        </w:tabs>
        <w:suppressAutoHyphens/>
        <w:spacing w:before="0"/>
        <w:ind w:left="851"/>
        <w:jc w:val="both"/>
        <w:rPr>
          <w:rFonts w:ascii="Arial" w:eastAsia="SimSun" w:hAnsi="Arial" w:cs="Arial"/>
        </w:rPr>
      </w:pPr>
      <w:bookmarkStart w:id="106" w:name="_Toc207109968"/>
      <w:r w:rsidRPr="008E7F27">
        <w:rPr>
          <w:rFonts w:ascii="Arial" w:eastAsia="SimSun" w:hAnsi="Arial" w:cs="Arial"/>
        </w:rPr>
        <w:t>Cas de force majeure</w:t>
      </w:r>
      <w:bookmarkEnd w:id="106"/>
    </w:p>
    <w:p w14:paraId="09BC0E04" w14:textId="77777777" w:rsidR="00D611A7" w:rsidRPr="00EC4660" w:rsidRDefault="00D611A7" w:rsidP="00D611A7">
      <w:pPr>
        <w:pStyle w:val="Paragraphedeliste"/>
        <w:keepNext/>
        <w:keepLines/>
        <w:suppressAutoHyphens/>
        <w:ind w:left="851"/>
        <w:jc w:val="both"/>
        <w:rPr>
          <w:rFonts w:ascii="Arial" w:eastAsia="SimSun" w:hAnsi="Arial" w:cs="Arial"/>
          <w:sz w:val="22"/>
          <w:szCs w:val="22"/>
        </w:rPr>
      </w:pPr>
    </w:p>
    <w:p w14:paraId="0E7270CB" w14:textId="77777777" w:rsidR="00D611A7" w:rsidRPr="00EC4660" w:rsidRDefault="00D611A7" w:rsidP="00D611A7">
      <w:pPr>
        <w:keepNext/>
        <w:keepLines/>
        <w:suppressAutoHyphens/>
        <w:ind w:left="426"/>
        <w:jc w:val="both"/>
        <w:rPr>
          <w:rFonts w:ascii="Arial" w:eastAsia="SimSun" w:hAnsi="Arial" w:cs="Arial"/>
          <w:sz w:val="22"/>
          <w:szCs w:val="22"/>
        </w:rPr>
      </w:pPr>
      <w:r w:rsidRPr="00EC4660">
        <w:rPr>
          <w:rFonts w:ascii="Arial" w:eastAsia="SimSun" w:hAnsi="Arial" w:cs="Arial"/>
          <w:sz w:val="22"/>
          <w:szCs w:val="22"/>
        </w:rPr>
        <w:t>Lorsque le Titulaire rencontre, au cours de l'exécution des prestations, des difficultés techniques particulières, dont la solution nécessiterait la mise en œuvre de moyens hors de proportion avec le montant du marché, le Pouvoir adjudicateur peut résilier le présent accord-cadre, de sa propre initiative ou à la demande du Titulaire.</w:t>
      </w:r>
    </w:p>
    <w:p w14:paraId="575DDE35" w14:textId="77777777" w:rsidR="00D611A7" w:rsidRPr="00EC4660" w:rsidRDefault="00D611A7" w:rsidP="00D611A7">
      <w:pPr>
        <w:keepNext/>
        <w:suppressAutoHyphens/>
        <w:ind w:left="426"/>
        <w:jc w:val="both"/>
        <w:rPr>
          <w:rFonts w:ascii="Arial" w:eastAsia="SimSun" w:hAnsi="Arial" w:cs="Arial"/>
          <w:sz w:val="22"/>
          <w:szCs w:val="22"/>
        </w:rPr>
      </w:pPr>
    </w:p>
    <w:p w14:paraId="47227583" w14:textId="77777777" w:rsidR="00D611A7" w:rsidRPr="00EC4660" w:rsidRDefault="00D611A7" w:rsidP="00D611A7">
      <w:pPr>
        <w:keepNext/>
        <w:suppressAutoHyphens/>
        <w:ind w:left="426"/>
        <w:jc w:val="both"/>
        <w:rPr>
          <w:rFonts w:ascii="Arial" w:eastAsia="SimSun" w:hAnsi="Arial" w:cs="Arial"/>
          <w:sz w:val="22"/>
          <w:szCs w:val="22"/>
        </w:rPr>
      </w:pPr>
      <w:r w:rsidRPr="00EC4660">
        <w:rPr>
          <w:rFonts w:ascii="Arial" w:eastAsia="SimSun" w:hAnsi="Arial" w:cs="Arial"/>
          <w:sz w:val="22"/>
          <w:szCs w:val="22"/>
        </w:rPr>
        <w:t xml:space="preserve">Lorsque le Titulaire est mis dans l'impossibilité d'exécuter le marché du fait d'un événement ayant le caractère de force majeure, le Pouvoir adjudicateur résilie le présent accord-cadre. </w:t>
      </w:r>
    </w:p>
    <w:p w14:paraId="10030FC3" w14:textId="77777777" w:rsidR="00D611A7" w:rsidRPr="00EC4660" w:rsidRDefault="00D611A7" w:rsidP="00D611A7">
      <w:pPr>
        <w:keepNext/>
        <w:suppressAutoHyphens/>
        <w:ind w:left="851"/>
        <w:jc w:val="both"/>
        <w:rPr>
          <w:rFonts w:ascii="Arial" w:eastAsia="SimSun" w:hAnsi="Arial" w:cs="Arial"/>
          <w:sz w:val="22"/>
          <w:szCs w:val="22"/>
        </w:rPr>
      </w:pPr>
    </w:p>
    <w:p w14:paraId="60807844" w14:textId="77777777" w:rsidR="00D611A7" w:rsidRPr="008E7F27" w:rsidRDefault="00D611A7" w:rsidP="00D611A7">
      <w:pPr>
        <w:pStyle w:val="Titre2"/>
        <w:keepLines/>
        <w:numPr>
          <w:ilvl w:val="1"/>
          <w:numId w:val="4"/>
        </w:numPr>
        <w:tabs>
          <w:tab w:val="clear" w:pos="993"/>
        </w:tabs>
        <w:suppressAutoHyphens/>
        <w:spacing w:before="0"/>
        <w:jc w:val="both"/>
        <w:rPr>
          <w:rFonts w:ascii="Arial" w:hAnsi="Arial" w:cs="Arial"/>
        </w:rPr>
      </w:pPr>
      <w:bookmarkStart w:id="107" w:name="_Toc207109969"/>
      <w:r w:rsidRPr="008E7F27">
        <w:rPr>
          <w:rFonts w:ascii="Arial" w:hAnsi="Arial" w:cs="Arial"/>
        </w:rPr>
        <w:lastRenderedPageBreak/>
        <w:t>Décompte de résiliation</w:t>
      </w:r>
      <w:bookmarkEnd w:id="107"/>
    </w:p>
    <w:p w14:paraId="3B92AD08" w14:textId="77777777" w:rsidR="00D611A7" w:rsidRPr="00EC4660" w:rsidRDefault="00D611A7" w:rsidP="00D611A7">
      <w:pPr>
        <w:pStyle w:val="Paragraphedeliste"/>
        <w:keepNext/>
        <w:keepLines/>
        <w:suppressAutoHyphens/>
        <w:ind w:left="1225"/>
        <w:contextualSpacing/>
        <w:jc w:val="both"/>
        <w:rPr>
          <w:rFonts w:ascii="Arial" w:eastAsia="SimSun" w:hAnsi="Arial" w:cs="Arial"/>
          <w:b/>
          <w:sz w:val="22"/>
          <w:szCs w:val="22"/>
        </w:rPr>
      </w:pPr>
    </w:p>
    <w:p w14:paraId="0504EE11" w14:textId="77777777" w:rsidR="00D611A7" w:rsidRPr="00EC4660" w:rsidRDefault="00D611A7" w:rsidP="00D611A7">
      <w:pPr>
        <w:keepNext/>
        <w:keepLines/>
        <w:suppressAutoHyphens/>
        <w:autoSpaceDE w:val="0"/>
        <w:autoSpaceDN w:val="0"/>
        <w:adjustRightInd w:val="0"/>
        <w:ind w:left="851"/>
        <w:jc w:val="both"/>
        <w:rPr>
          <w:rFonts w:ascii="Arial" w:eastAsia="SimSun" w:hAnsi="Arial" w:cs="Arial"/>
          <w:sz w:val="22"/>
          <w:szCs w:val="22"/>
        </w:rPr>
      </w:pPr>
      <w:r w:rsidRPr="00EC4660">
        <w:rPr>
          <w:rFonts w:ascii="Arial" w:eastAsia="SimSun" w:hAnsi="Arial" w:cs="Arial"/>
          <w:sz w:val="22"/>
          <w:szCs w:val="22"/>
        </w:rPr>
        <w:t>La résiliation doit toujours faire l'objet d'un décompte de résiliation, qui est arrêté par le Pouvoir adjudicateur et notifié au Titulaire. Ce décompte se substitue au décompte général prévu dans le cadre de la facturation normale.</w:t>
      </w:r>
    </w:p>
    <w:p w14:paraId="292DB3B5" w14:textId="77777777" w:rsidR="00D611A7" w:rsidRPr="00EC4660" w:rsidRDefault="00D611A7" w:rsidP="00D611A7">
      <w:pPr>
        <w:keepNext/>
        <w:keepLines/>
        <w:suppressAutoHyphens/>
        <w:autoSpaceDE w:val="0"/>
        <w:autoSpaceDN w:val="0"/>
        <w:adjustRightInd w:val="0"/>
        <w:ind w:left="851"/>
        <w:jc w:val="both"/>
        <w:rPr>
          <w:rFonts w:ascii="Arial" w:eastAsia="SimSun" w:hAnsi="Arial" w:cs="Arial"/>
          <w:sz w:val="22"/>
          <w:szCs w:val="22"/>
        </w:rPr>
      </w:pPr>
    </w:p>
    <w:tbl>
      <w:tblPr>
        <w:tblStyle w:val="Listeclaire-Accent1"/>
        <w:tblW w:w="0" w:type="auto"/>
        <w:tblInd w:w="959" w:type="dxa"/>
        <w:tblBorders>
          <w:top w:val="none" w:sz="0" w:space="0" w:color="auto"/>
          <w:left w:val="none" w:sz="0" w:space="0" w:color="auto"/>
          <w:bottom w:val="none" w:sz="0" w:space="0" w:color="auto"/>
          <w:right w:val="none" w:sz="0" w:space="0" w:color="auto"/>
        </w:tblBorders>
        <w:tblCellMar>
          <w:top w:w="57" w:type="dxa"/>
          <w:bottom w:w="57" w:type="dxa"/>
        </w:tblCellMar>
        <w:tblLook w:val="01E0" w:firstRow="1" w:lastRow="1" w:firstColumn="1" w:lastColumn="1" w:noHBand="0" w:noVBand="0"/>
      </w:tblPr>
      <w:tblGrid>
        <w:gridCol w:w="1965"/>
        <w:gridCol w:w="1965"/>
        <w:gridCol w:w="1965"/>
        <w:gridCol w:w="1965"/>
      </w:tblGrid>
      <w:tr w:rsidR="00D611A7" w:rsidRPr="00EC4660" w14:paraId="10E11A98" w14:textId="77777777" w:rsidTr="00BB5C4E">
        <w:trPr>
          <w:cnfStyle w:val="100000000000" w:firstRow="1" w:lastRow="0" w:firstColumn="0" w:lastColumn="0" w:oddVBand="0" w:evenVBand="0" w:oddHBand="0"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3930" w:type="dxa"/>
            <w:gridSpan w:val="2"/>
            <w:tcBorders>
              <w:top w:val="single" w:sz="4" w:space="0" w:color="auto"/>
              <w:left w:val="single" w:sz="4" w:space="0" w:color="auto"/>
            </w:tcBorders>
          </w:tcPr>
          <w:p w14:paraId="5953DCB3" w14:textId="77777777" w:rsidR="00D611A7" w:rsidRPr="00EC4660" w:rsidRDefault="00D611A7" w:rsidP="00BB5C4E">
            <w:pPr>
              <w:keepNext/>
              <w:keepLines/>
              <w:suppressAutoHyphens/>
              <w:autoSpaceDE w:val="0"/>
              <w:autoSpaceDN w:val="0"/>
              <w:adjustRightInd w:val="0"/>
              <w:jc w:val="both"/>
              <w:rPr>
                <w:rFonts w:ascii="Arial" w:hAnsi="Arial" w:cs="Arial"/>
                <w:color w:val="auto"/>
                <w:sz w:val="22"/>
                <w:szCs w:val="22"/>
              </w:rPr>
            </w:pPr>
            <w:r w:rsidRPr="00EC4660">
              <w:rPr>
                <w:rFonts w:ascii="Arial" w:hAnsi="Arial" w:cs="Arial"/>
                <w:color w:val="auto"/>
                <w:sz w:val="22"/>
                <w:szCs w:val="22"/>
              </w:rPr>
              <w:t>Résiliation sans faute du Titulaire</w:t>
            </w:r>
          </w:p>
        </w:tc>
        <w:tc>
          <w:tcPr>
            <w:cnfStyle w:val="000100000000" w:firstRow="0" w:lastRow="0" w:firstColumn="0" w:lastColumn="1" w:oddVBand="0" w:evenVBand="0" w:oddHBand="0" w:evenHBand="0" w:firstRowFirstColumn="0" w:firstRowLastColumn="0" w:lastRowFirstColumn="0" w:lastRowLastColumn="0"/>
            <w:tcW w:w="3930" w:type="dxa"/>
            <w:gridSpan w:val="2"/>
            <w:tcBorders>
              <w:top w:val="single" w:sz="4" w:space="0" w:color="auto"/>
              <w:right w:val="single" w:sz="4" w:space="0" w:color="auto"/>
            </w:tcBorders>
            <w:shd w:val="clear" w:color="auto" w:fill="FF0000"/>
          </w:tcPr>
          <w:p w14:paraId="0146B6D8" w14:textId="77777777" w:rsidR="00D611A7" w:rsidRPr="00EC4660" w:rsidRDefault="00D611A7" w:rsidP="00BB5C4E">
            <w:pPr>
              <w:keepNext/>
              <w:keepLines/>
              <w:suppressAutoHyphens/>
              <w:autoSpaceDE w:val="0"/>
              <w:autoSpaceDN w:val="0"/>
              <w:adjustRightInd w:val="0"/>
              <w:jc w:val="both"/>
              <w:rPr>
                <w:rFonts w:ascii="Arial" w:hAnsi="Arial" w:cs="Arial"/>
                <w:color w:val="auto"/>
                <w:sz w:val="22"/>
                <w:szCs w:val="22"/>
              </w:rPr>
            </w:pPr>
            <w:r w:rsidRPr="00EC4660">
              <w:rPr>
                <w:rFonts w:ascii="Arial" w:hAnsi="Arial" w:cs="Arial"/>
                <w:color w:val="auto"/>
                <w:sz w:val="22"/>
                <w:szCs w:val="22"/>
              </w:rPr>
              <w:t>Résiliation pour faute du Titulaire</w:t>
            </w:r>
          </w:p>
        </w:tc>
      </w:tr>
      <w:tr w:rsidR="00D611A7" w:rsidRPr="00EC4660" w14:paraId="05F0AACD" w14:textId="77777777" w:rsidTr="00BB5C4E">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1965" w:type="dxa"/>
            <w:tcBorders>
              <w:left w:val="single" w:sz="4" w:space="0" w:color="auto"/>
            </w:tcBorders>
            <w:shd w:val="clear" w:color="auto" w:fill="DEEAF6" w:themeFill="accent1" w:themeFillTint="33"/>
          </w:tcPr>
          <w:p w14:paraId="26C5ED72" w14:textId="77777777" w:rsidR="00D611A7" w:rsidRPr="00EC4660" w:rsidRDefault="00D611A7" w:rsidP="00BB5C4E">
            <w:pPr>
              <w:keepNext/>
              <w:keepLines/>
              <w:suppressAutoHyphens/>
              <w:autoSpaceDE w:val="0"/>
              <w:autoSpaceDN w:val="0"/>
              <w:adjustRightInd w:val="0"/>
              <w:jc w:val="both"/>
              <w:rPr>
                <w:rFonts w:ascii="Arial" w:hAnsi="Arial" w:cs="Arial"/>
                <w:sz w:val="22"/>
                <w:szCs w:val="22"/>
              </w:rPr>
            </w:pPr>
            <w:r w:rsidRPr="00EC4660">
              <w:rPr>
                <w:rFonts w:ascii="Arial" w:hAnsi="Arial" w:cs="Arial"/>
                <w:sz w:val="22"/>
                <w:szCs w:val="22"/>
              </w:rPr>
              <w:t>Débit</w:t>
            </w:r>
          </w:p>
        </w:tc>
        <w:tc>
          <w:tcPr>
            <w:cnfStyle w:val="000010000000" w:firstRow="0" w:lastRow="0" w:firstColumn="0" w:lastColumn="0" w:oddVBand="1" w:evenVBand="0" w:oddHBand="0" w:evenHBand="0" w:firstRowFirstColumn="0" w:firstRowLastColumn="0" w:lastRowFirstColumn="0" w:lastRowLastColumn="0"/>
            <w:tcW w:w="1965" w:type="dxa"/>
            <w:shd w:val="clear" w:color="auto" w:fill="DEEAF6" w:themeFill="accent1" w:themeFillTint="33"/>
          </w:tcPr>
          <w:p w14:paraId="1233048C" w14:textId="77777777" w:rsidR="00D611A7" w:rsidRPr="00EC4660" w:rsidRDefault="00D611A7" w:rsidP="00BB5C4E">
            <w:pPr>
              <w:keepNext/>
              <w:keepLines/>
              <w:suppressAutoHyphens/>
              <w:autoSpaceDE w:val="0"/>
              <w:autoSpaceDN w:val="0"/>
              <w:adjustRightInd w:val="0"/>
              <w:jc w:val="both"/>
              <w:rPr>
                <w:rFonts w:ascii="Arial" w:hAnsi="Arial" w:cs="Arial"/>
                <w:b/>
                <w:sz w:val="22"/>
                <w:szCs w:val="22"/>
              </w:rPr>
            </w:pPr>
            <w:r w:rsidRPr="00EC4660">
              <w:rPr>
                <w:rFonts w:ascii="Arial" w:hAnsi="Arial" w:cs="Arial"/>
                <w:b/>
                <w:sz w:val="22"/>
                <w:szCs w:val="22"/>
              </w:rPr>
              <w:t>Crédit</w:t>
            </w:r>
          </w:p>
        </w:tc>
        <w:tc>
          <w:tcPr>
            <w:tcW w:w="1965" w:type="dxa"/>
            <w:shd w:val="clear" w:color="auto" w:fill="FBE4D5" w:themeFill="accent2" w:themeFillTint="33"/>
          </w:tcPr>
          <w:p w14:paraId="4A422DB0" w14:textId="77777777" w:rsidR="00D611A7" w:rsidRPr="00EC4660" w:rsidRDefault="00D611A7" w:rsidP="00BB5C4E">
            <w:pPr>
              <w:keepNext/>
              <w:keepLines/>
              <w:suppressAutoHyphen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sz w:val="22"/>
                <w:szCs w:val="22"/>
              </w:rPr>
            </w:pPr>
            <w:r w:rsidRPr="00EC4660">
              <w:rPr>
                <w:rFonts w:ascii="Arial" w:hAnsi="Arial" w:cs="Arial"/>
                <w:b/>
                <w:sz w:val="22"/>
                <w:szCs w:val="22"/>
              </w:rPr>
              <w:t>Débit</w:t>
            </w:r>
          </w:p>
        </w:tc>
        <w:tc>
          <w:tcPr>
            <w:cnfStyle w:val="000100000000" w:firstRow="0" w:lastRow="0" w:firstColumn="0" w:lastColumn="1" w:oddVBand="0" w:evenVBand="0" w:oddHBand="0" w:evenHBand="0" w:firstRowFirstColumn="0" w:firstRowLastColumn="0" w:lastRowFirstColumn="0" w:lastRowLastColumn="0"/>
            <w:tcW w:w="1965" w:type="dxa"/>
            <w:tcBorders>
              <w:right w:val="single" w:sz="4" w:space="0" w:color="auto"/>
            </w:tcBorders>
            <w:shd w:val="clear" w:color="auto" w:fill="FBE4D5" w:themeFill="accent2" w:themeFillTint="33"/>
          </w:tcPr>
          <w:p w14:paraId="67DF8B52" w14:textId="77777777" w:rsidR="00D611A7" w:rsidRPr="00EC4660" w:rsidRDefault="00D611A7" w:rsidP="00BB5C4E">
            <w:pPr>
              <w:keepNext/>
              <w:keepLines/>
              <w:suppressAutoHyphens/>
              <w:autoSpaceDE w:val="0"/>
              <w:autoSpaceDN w:val="0"/>
              <w:adjustRightInd w:val="0"/>
              <w:jc w:val="both"/>
              <w:rPr>
                <w:rFonts w:ascii="Arial" w:hAnsi="Arial" w:cs="Arial"/>
                <w:sz w:val="22"/>
                <w:szCs w:val="22"/>
              </w:rPr>
            </w:pPr>
            <w:r w:rsidRPr="00EC4660">
              <w:rPr>
                <w:rFonts w:ascii="Arial" w:hAnsi="Arial" w:cs="Arial"/>
                <w:sz w:val="22"/>
                <w:szCs w:val="22"/>
              </w:rPr>
              <w:t>Crédit</w:t>
            </w:r>
          </w:p>
        </w:tc>
      </w:tr>
      <w:tr w:rsidR="00D611A7" w:rsidRPr="00EC4660" w14:paraId="2F1610CA" w14:textId="77777777" w:rsidTr="00BB5C4E">
        <w:trPr>
          <w:trHeight w:val="1455"/>
        </w:trPr>
        <w:tc>
          <w:tcPr>
            <w:cnfStyle w:val="001000000000" w:firstRow="0" w:lastRow="0" w:firstColumn="1" w:lastColumn="0" w:oddVBand="0" w:evenVBand="0" w:oddHBand="0" w:evenHBand="0" w:firstRowFirstColumn="0" w:firstRowLastColumn="0" w:lastRowFirstColumn="0" w:lastRowLastColumn="0"/>
            <w:tcW w:w="1965" w:type="dxa"/>
            <w:tcBorders>
              <w:left w:val="single" w:sz="4" w:space="0" w:color="auto"/>
            </w:tcBorders>
            <w:shd w:val="clear" w:color="auto" w:fill="DEEAF6" w:themeFill="accent1" w:themeFillTint="33"/>
          </w:tcPr>
          <w:p w14:paraId="7CD51E0F" w14:textId="77777777" w:rsidR="00D611A7" w:rsidRPr="00EC4660" w:rsidRDefault="00D611A7" w:rsidP="00BB5C4E">
            <w:pPr>
              <w:keepNext/>
              <w:keepLines/>
              <w:suppressAutoHyphens/>
              <w:autoSpaceDE w:val="0"/>
              <w:autoSpaceDN w:val="0"/>
              <w:adjustRightInd w:val="0"/>
              <w:jc w:val="both"/>
              <w:rPr>
                <w:rFonts w:ascii="Arial" w:hAnsi="Arial" w:cs="Arial"/>
                <w:sz w:val="16"/>
                <w:szCs w:val="16"/>
              </w:rPr>
            </w:pPr>
            <w:r w:rsidRPr="00EC4660">
              <w:rPr>
                <w:rFonts w:ascii="Arial" w:hAnsi="Arial" w:cs="Arial"/>
                <w:sz w:val="16"/>
                <w:szCs w:val="16"/>
              </w:rPr>
              <w:t>Paiements versés à titre d’acomptes et avances</w:t>
            </w:r>
          </w:p>
        </w:tc>
        <w:tc>
          <w:tcPr>
            <w:cnfStyle w:val="000010000000" w:firstRow="0" w:lastRow="0" w:firstColumn="0" w:lastColumn="0" w:oddVBand="1" w:evenVBand="0" w:oddHBand="0" w:evenHBand="0" w:firstRowFirstColumn="0" w:firstRowLastColumn="0" w:lastRowFirstColumn="0" w:lastRowLastColumn="0"/>
            <w:tcW w:w="1965" w:type="dxa"/>
            <w:shd w:val="clear" w:color="auto" w:fill="DEEAF6" w:themeFill="accent1" w:themeFillTint="33"/>
          </w:tcPr>
          <w:p w14:paraId="16EF305E" w14:textId="77777777" w:rsidR="00D611A7" w:rsidRPr="00EC4660" w:rsidRDefault="00D611A7" w:rsidP="00BB5C4E">
            <w:pPr>
              <w:keepNext/>
              <w:keepLines/>
              <w:suppressAutoHyphens/>
              <w:autoSpaceDE w:val="0"/>
              <w:autoSpaceDN w:val="0"/>
              <w:adjustRightInd w:val="0"/>
              <w:jc w:val="both"/>
              <w:rPr>
                <w:rFonts w:ascii="Arial" w:hAnsi="Arial" w:cs="Arial"/>
                <w:sz w:val="16"/>
                <w:szCs w:val="16"/>
              </w:rPr>
            </w:pPr>
            <w:r w:rsidRPr="00EC4660">
              <w:rPr>
                <w:rFonts w:ascii="Arial" w:hAnsi="Arial" w:cs="Arial"/>
                <w:sz w:val="16"/>
                <w:szCs w:val="16"/>
              </w:rPr>
              <w:t>Valeur des prestations exécutées et effectivement admises au cours d’un processus de réception anticipé</w:t>
            </w:r>
          </w:p>
        </w:tc>
        <w:tc>
          <w:tcPr>
            <w:tcW w:w="1965" w:type="dxa"/>
            <w:shd w:val="clear" w:color="auto" w:fill="FBE4D5" w:themeFill="accent2" w:themeFillTint="33"/>
          </w:tcPr>
          <w:p w14:paraId="711F56FE" w14:textId="77777777" w:rsidR="00D611A7" w:rsidRPr="00EC4660" w:rsidRDefault="00D611A7" w:rsidP="00BB5C4E">
            <w:pPr>
              <w:keepNext/>
              <w:keepLines/>
              <w:suppressAutoHyphen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C4660">
              <w:rPr>
                <w:rFonts w:ascii="Arial" w:hAnsi="Arial" w:cs="Arial"/>
                <w:sz w:val="16"/>
                <w:szCs w:val="16"/>
              </w:rPr>
              <w:t>Paiements versés à titre d’acomptes et avances</w:t>
            </w:r>
          </w:p>
        </w:tc>
        <w:tc>
          <w:tcPr>
            <w:cnfStyle w:val="000100000000" w:firstRow="0" w:lastRow="0" w:firstColumn="0" w:lastColumn="1" w:oddVBand="0" w:evenVBand="0" w:oddHBand="0" w:evenHBand="0" w:firstRowFirstColumn="0" w:firstRowLastColumn="0" w:lastRowFirstColumn="0" w:lastRowLastColumn="0"/>
            <w:tcW w:w="1965" w:type="dxa"/>
            <w:tcBorders>
              <w:right w:val="single" w:sz="4" w:space="0" w:color="auto"/>
            </w:tcBorders>
            <w:shd w:val="clear" w:color="auto" w:fill="FBE4D5" w:themeFill="accent2" w:themeFillTint="33"/>
          </w:tcPr>
          <w:p w14:paraId="5A594E1A" w14:textId="77777777" w:rsidR="00D611A7" w:rsidRPr="00EC4660" w:rsidRDefault="00D611A7" w:rsidP="00BB5C4E">
            <w:pPr>
              <w:keepNext/>
              <w:keepLines/>
              <w:suppressAutoHyphens/>
              <w:autoSpaceDE w:val="0"/>
              <w:autoSpaceDN w:val="0"/>
              <w:adjustRightInd w:val="0"/>
              <w:jc w:val="both"/>
              <w:rPr>
                <w:rFonts w:ascii="Arial" w:hAnsi="Arial" w:cs="Arial"/>
                <w:sz w:val="16"/>
                <w:szCs w:val="16"/>
              </w:rPr>
            </w:pPr>
            <w:r w:rsidRPr="00EC4660">
              <w:rPr>
                <w:rFonts w:ascii="Arial" w:hAnsi="Arial" w:cs="Arial"/>
                <w:sz w:val="16"/>
                <w:szCs w:val="16"/>
              </w:rPr>
              <w:t>Valeur des prestations exécutées et effectivement admises au cours d’un processus de réception anticipé</w:t>
            </w:r>
          </w:p>
        </w:tc>
      </w:tr>
      <w:tr w:rsidR="00D611A7" w:rsidRPr="00EC4660" w14:paraId="235C0118" w14:textId="77777777" w:rsidTr="00BB5C4E">
        <w:trPr>
          <w:cnfStyle w:val="000000100000" w:firstRow="0" w:lastRow="0" w:firstColumn="0" w:lastColumn="0" w:oddVBand="0" w:evenVBand="0" w:oddHBand="1" w:evenHBand="0" w:firstRowFirstColumn="0" w:firstRowLastColumn="0" w:lastRowFirstColumn="0" w:lastRowLastColumn="0"/>
          <w:trHeight w:val="1455"/>
        </w:trPr>
        <w:tc>
          <w:tcPr>
            <w:cnfStyle w:val="001000000000" w:firstRow="0" w:lastRow="0" w:firstColumn="1" w:lastColumn="0" w:oddVBand="0" w:evenVBand="0" w:oddHBand="0" w:evenHBand="0" w:firstRowFirstColumn="0" w:firstRowLastColumn="0" w:lastRowFirstColumn="0" w:lastRowLastColumn="0"/>
            <w:tcW w:w="1965" w:type="dxa"/>
            <w:tcBorders>
              <w:left w:val="single" w:sz="4" w:space="0" w:color="auto"/>
            </w:tcBorders>
            <w:shd w:val="clear" w:color="auto" w:fill="DEEAF6" w:themeFill="accent1" w:themeFillTint="33"/>
          </w:tcPr>
          <w:p w14:paraId="7C8EEAF3" w14:textId="77777777" w:rsidR="00D611A7" w:rsidRPr="00EC4660" w:rsidRDefault="00D611A7" w:rsidP="00BB5C4E">
            <w:pPr>
              <w:keepNext/>
              <w:keepLines/>
              <w:suppressAutoHyphens/>
              <w:autoSpaceDE w:val="0"/>
              <w:autoSpaceDN w:val="0"/>
              <w:adjustRightInd w:val="0"/>
              <w:jc w:val="both"/>
              <w:rPr>
                <w:rFonts w:ascii="Arial" w:hAnsi="Arial" w:cs="Arial"/>
                <w:sz w:val="16"/>
                <w:szCs w:val="16"/>
              </w:rPr>
            </w:pPr>
            <w:r w:rsidRPr="00EC4660">
              <w:rPr>
                <w:rFonts w:ascii="Arial" w:hAnsi="Arial" w:cs="Arial"/>
                <w:sz w:val="16"/>
                <w:szCs w:val="16"/>
              </w:rPr>
              <w:t>Valeur des moyens mise à disposition du Titulaire par le Pouvoir adjudicateur qui seraient non restitués</w:t>
            </w:r>
          </w:p>
        </w:tc>
        <w:tc>
          <w:tcPr>
            <w:cnfStyle w:val="000010000000" w:firstRow="0" w:lastRow="0" w:firstColumn="0" w:lastColumn="0" w:oddVBand="1" w:evenVBand="0" w:oddHBand="0" w:evenHBand="0" w:firstRowFirstColumn="0" w:firstRowLastColumn="0" w:lastRowFirstColumn="0" w:lastRowLastColumn="0"/>
            <w:tcW w:w="1965" w:type="dxa"/>
            <w:shd w:val="clear" w:color="auto" w:fill="DEEAF6" w:themeFill="accent1" w:themeFillTint="33"/>
          </w:tcPr>
          <w:p w14:paraId="11D856C1" w14:textId="77777777" w:rsidR="00D611A7" w:rsidRPr="00EC4660" w:rsidRDefault="00D611A7" w:rsidP="00BB5C4E">
            <w:pPr>
              <w:keepNext/>
              <w:keepLines/>
              <w:suppressAutoHyphens/>
              <w:autoSpaceDE w:val="0"/>
              <w:autoSpaceDN w:val="0"/>
              <w:adjustRightInd w:val="0"/>
              <w:jc w:val="both"/>
              <w:rPr>
                <w:rFonts w:ascii="Arial" w:hAnsi="Arial" w:cs="Arial"/>
                <w:sz w:val="16"/>
                <w:szCs w:val="16"/>
              </w:rPr>
            </w:pPr>
            <w:r w:rsidRPr="00EC4660">
              <w:rPr>
                <w:rFonts w:ascii="Arial" w:hAnsi="Arial" w:cs="Arial"/>
                <w:sz w:val="16"/>
                <w:szCs w:val="16"/>
              </w:rPr>
              <w:t>Frais de toute nature du Titulaire  ne pouvant être amortis, qui ont été exposés pour l’exécution de prestations non reçues (à justifier par le Titulaire)</w:t>
            </w:r>
          </w:p>
        </w:tc>
        <w:tc>
          <w:tcPr>
            <w:tcW w:w="1965" w:type="dxa"/>
            <w:shd w:val="clear" w:color="auto" w:fill="FBE4D5" w:themeFill="accent2" w:themeFillTint="33"/>
          </w:tcPr>
          <w:p w14:paraId="3384E1F0" w14:textId="77777777" w:rsidR="00D611A7" w:rsidRPr="00EC4660" w:rsidRDefault="00D611A7" w:rsidP="00BB5C4E">
            <w:pPr>
              <w:keepNext/>
              <w:keepLines/>
              <w:suppressAutoHyphen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EC4660">
              <w:rPr>
                <w:rFonts w:ascii="Arial" w:hAnsi="Arial" w:cs="Arial"/>
                <w:sz w:val="16"/>
                <w:szCs w:val="16"/>
              </w:rPr>
              <w:t>Valeur des moyens mise à disposition du Titulaire par le Pouvoir adjudicateur qui seraient non restitués</w:t>
            </w:r>
          </w:p>
        </w:tc>
        <w:tc>
          <w:tcPr>
            <w:cnfStyle w:val="000100000000" w:firstRow="0" w:lastRow="0" w:firstColumn="0" w:lastColumn="1" w:oddVBand="0" w:evenVBand="0" w:oddHBand="0" w:evenHBand="0" w:firstRowFirstColumn="0" w:firstRowLastColumn="0" w:lastRowFirstColumn="0" w:lastRowLastColumn="0"/>
            <w:tcW w:w="1965" w:type="dxa"/>
            <w:tcBorders>
              <w:right w:val="single" w:sz="4" w:space="0" w:color="auto"/>
            </w:tcBorders>
            <w:shd w:val="clear" w:color="auto" w:fill="FBE4D5" w:themeFill="accent2" w:themeFillTint="33"/>
          </w:tcPr>
          <w:p w14:paraId="0BDC7408" w14:textId="77777777" w:rsidR="00D611A7" w:rsidRPr="00EC4660" w:rsidRDefault="00D611A7" w:rsidP="00BB5C4E">
            <w:pPr>
              <w:keepNext/>
              <w:keepLines/>
              <w:suppressAutoHyphens/>
              <w:autoSpaceDE w:val="0"/>
              <w:autoSpaceDN w:val="0"/>
              <w:adjustRightInd w:val="0"/>
              <w:jc w:val="both"/>
              <w:rPr>
                <w:rFonts w:ascii="Arial" w:hAnsi="Arial" w:cs="Arial"/>
                <w:sz w:val="16"/>
                <w:szCs w:val="16"/>
              </w:rPr>
            </w:pPr>
            <w:r w:rsidRPr="00EC4660">
              <w:rPr>
                <w:rFonts w:ascii="Arial" w:hAnsi="Arial" w:cs="Arial"/>
                <w:sz w:val="16"/>
                <w:szCs w:val="16"/>
              </w:rPr>
              <w:t>Aucun autre frais</w:t>
            </w:r>
          </w:p>
        </w:tc>
      </w:tr>
      <w:tr w:rsidR="00D611A7" w:rsidRPr="00EC4660" w14:paraId="10452169" w14:textId="77777777" w:rsidTr="00BB5C4E">
        <w:trPr>
          <w:trHeight w:val="1455"/>
        </w:trPr>
        <w:tc>
          <w:tcPr>
            <w:cnfStyle w:val="001000000000" w:firstRow="0" w:lastRow="0" w:firstColumn="1" w:lastColumn="0" w:oddVBand="0" w:evenVBand="0" w:oddHBand="0" w:evenHBand="0" w:firstRowFirstColumn="0" w:firstRowLastColumn="0" w:lastRowFirstColumn="0" w:lastRowLastColumn="0"/>
            <w:tcW w:w="1965" w:type="dxa"/>
            <w:tcBorders>
              <w:left w:val="single" w:sz="4" w:space="0" w:color="auto"/>
            </w:tcBorders>
            <w:shd w:val="clear" w:color="auto" w:fill="DEEAF6" w:themeFill="accent1" w:themeFillTint="33"/>
          </w:tcPr>
          <w:p w14:paraId="1BA2B350" w14:textId="77777777" w:rsidR="00D611A7" w:rsidRPr="00EC4660" w:rsidRDefault="00D611A7" w:rsidP="00BB5C4E">
            <w:pPr>
              <w:keepNext/>
              <w:keepLines/>
              <w:suppressAutoHyphens/>
              <w:autoSpaceDE w:val="0"/>
              <w:autoSpaceDN w:val="0"/>
              <w:adjustRightInd w:val="0"/>
              <w:jc w:val="both"/>
              <w:rPr>
                <w:rFonts w:ascii="Arial" w:hAnsi="Arial" w:cs="Arial"/>
                <w:sz w:val="16"/>
                <w:szCs w:val="16"/>
              </w:rPr>
            </w:pPr>
            <w:r w:rsidRPr="00EC4660">
              <w:rPr>
                <w:rFonts w:ascii="Arial" w:hAnsi="Arial" w:cs="Arial"/>
                <w:sz w:val="16"/>
                <w:szCs w:val="16"/>
              </w:rPr>
              <w:t>Valeur des moyens que le Pouvoir adjudicateur cède au Titulaire, à l’amiable, dans le cadre de la résiliation</w:t>
            </w:r>
          </w:p>
        </w:tc>
        <w:tc>
          <w:tcPr>
            <w:cnfStyle w:val="000010000000" w:firstRow="0" w:lastRow="0" w:firstColumn="0" w:lastColumn="0" w:oddVBand="1" w:evenVBand="0" w:oddHBand="0" w:evenHBand="0" w:firstRowFirstColumn="0" w:firstRowLastColumn="0" w:lastRowFirstColumn="0" w:lastRowLastColumn="0"/>
            <w:tcW w:w="1965" w:type="dxa"/>
            <w:shd w:val="clear" w:color="auto" w:fill="DEEAF6" w:themeFill="accent1" w:themeFillTint="33"/>
          </w:tcPr>
          <w:p w14:paraId="4BC5C360" w14:textId="77777777" w:rsidR="00D611A7" w:rsidRPr="00EC4660" w:rsidRDefault="00D611A7" w:rsidP="00BB5C4E">
            <w:pPr>
              <w:keepNext/>
              <w:keepLines/>
              <w:suppressAutoHyphens/>
              <w:autoSpaceDE w:val="0"/>
              <w:autoSpaceDN w:val="0"/>
              <w:adjustRightInd w:val="0"/>
              <w:jc w:val="both"/>
              <w:rPr>
                <w:rFonts w:ascii="Arial" w:hAnsi="Arial" w:cs="Arial"/>
                <w:sz w:val="16"/>
                <w:szCs w:val="16"/>
              </w:rPr>
            </w:pPr>
            <w:r w:rsidRPr="00EC4660">
              <w:rPr>
                <w:rFonts w:ascii="Arial" w:hAnsi="Arial" w:cs="Arial"/>
                <w:sz w:val="16"/>
                <w:szCs w:val="16"/>
              </w:rPr>
              <w:t>Dépenses de personnel résultant de la résiliation du marché (à justifier par le Titulaire)</w:t>
            </w:r>
          </w:p>
        </w:tc>
        <w:tc>
          <w:tcPr>
            <w:tcW w:w="1965" w:type="dxa"/>
            <w:shd w:val="clear" w:color="auto" w:fill="FBE4D5" w:themeFill="accent2" w:themeFillTint="33"/>
          </w:tcPr>
          <w:p w14:paraId="7CE5265E" w14:textId="77777777" w:rsidR="00D611A7" w:rsidRPr="00EC4660" w:rsidRDefault="00D611A7" w:rsidP="00BB5C4E">
            <w:pPr>
              <w:keepNext/>
              <w:keepLines/>
              <w:suppressAutoHyphens/>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C4660">
              <w:rPr>
                <w:rFonts w:ascii="Arial" w:hAnsi="Arial" w:cs="Arial"/>
                <w:sz w:val="16"/>
                <w:szCs w:val="16"/>
              </w:rPr>
              <w:t>Pénalités</w:t>
            </w:r>
          </w:p>
        </w:tc>
        <w:tc>
          <w:tcPr>
            <w:cnfStyle w:val="000100000000" w:firstRow="0" w:lastRow="0" w:firstColumn="0" w:lastColumn="1" w:oddVBand="0" w:evenVBand="0" w:oddHBand="0" w:evenHBand="0" w:firstRowFirstColumn="0" w:firstRowLastColumn="0" w:lastRowFirstColumn="0" w:lastRowLastColumn="0"/>
            <w:tcW w:w="1965" w:type="dxa"/>
            <w:tcBorders>
              <w:right w:val="single" w:sz="4" w:space="0" w:color="auto"/>
            </w:tcBorders>
            <w:shd w:val="clear" w:color="auto" w:fill="FBE4D5" w:themeFill="accent2" w:themeFillTint="33"/>
          </w:tcPr>
          <w:p w14:paraId="7DFDE4F2" w14:textId="77777777" w:rsidR="00D611A7" w:rsidRPr="00EC4660" w:rsidRDefault="00D611A7" w:rsidP="00BB5C4E">
            <w:pPr>
              <w:keepNext/>
              <w:keepLines/>
              <w:suppressAutoHyphens/>
              <w:autoSpaceDE w:val="0"/>
              <w:autoSpaceDN w:val="0"/>
              <w:adjustRightInd w:val="0"/>
              <w:jc w:val="both"/>
              <w:rPr>
                <w:rFonts w:ascii="Arial" w:hAnsi="Arial" w:cs="Arial"/>
                <w:sz w:val="16"/>
                <w:szCs w:val="16"/>
              </w:rPr>
            </w:pPr>
            <w:r w:rsidRPr="00EC4660">
              <w:rPr>
                <w:rFonts w:ascii="Arial" w:hAnsi="Arial" w:cs="Arial"/>
                <w:sz w:val="16"/>
                <w:szCs w:val="16"/>
              </w:rPr>
              <w:t>Aucune autre dépense</w:t>
            </w:r>
          </w:p>
        </w:tc>
      </w:tr>
      <w:tr w:rsidR="00D611A7" w:rsidRPr="00EC4660" w14:paraId="4596908C" w14:textId="77777777" w:rsidTr="00BB5C4E">
        <w:trPr>
          <w:cnfStyle w:val="010000000000" w:firstRow="0" w:lastRow="1" w:firstColumn="0" w:lastColumn="0" w:oddVBand="0" w:evenVBand="0" w:oddHBand="0" w:evenHBand="0" w:firstRowFirstColumn="0" w:firstRowLastColumn="0" w:lastRowFirstColumn="0" w:lastRowLastColumn="0"/>
          <w:trHeight w:val="1455"/>
        </w:trPr>
        <w:tc>
          <w:tcPr>
            <w:cnfStyle w:val="001000000000" w:firstRow="0" w:lastRow="0" w:firstColumn="1" w:lastColumn="0" w:oddVBand="0" w:evenVBand="0" w:oddHBand="0" w:evenHBand="0" w:firstRowFirstColumn="0" w:firstRowLastColumn="0" w:lastRowFirstColumn="0" w:lastRowLastColumn="0"/>
            <w:tcW w:w="1965" w:type="dxa"/>
            <w:tcBorders>
              <w:left w:val="single" w:sz="4" w:space="0" w:color="auto"/>
              <w:bottom w:val="single" w:sz="4" w:space="0" w:color="auto"/>
            </w:tcBorders>
            <w:shd w:val="clear" w:color="auto" w:fill="DEEAF6" w:themeFill="accent1" w:themeFillTint="33"/>
          </w:tcPr>
          <w:p w14:paraId="471F789C" w14:textId="77777777" w:rsidR="00D611A7" w:rsidRPr="00EC4660" w:rsidRDefault="00D611A7" w:rsidP="00BB5C4E">
            <w:pPr>
              <w:keepNext/>
              <w:keepLines/>
              <w:suppressAutoHyphens/>
              <w:autoSpaceDE w:val="0"/>
              <w:autoSpaceDN w:val="0"/>
              <w:adjustRightInd w:val="0"/>
              <w:jc w:val="both"/>
              <w:rPr>
                <w:rFonts w:ascii="Arial" w:hAnsi="Arial" w:cs="Arial"/>
                <w:sz w:val="16"/>
                <w:szCs w:val="16"/>
              </w:rPr>
            </w:pPr>
            <w:r w:rsidRPr="00EC4660">
              <w:rPr>
                <w:rFonts w:ascii="Arial" w:hAnsi="Arial" w:cs="Arial"/>
                <w:sz w:val="16"/>
                <w:szCs w:val="16"/>
              </w:rPr>
              <w:t>Montant des éventuelles pénalités</w:t>
            </w:r>
          </w:p>
        </w:tc>
        <w:tc>
          <w:tcPr>
            <w:cnfStyle w:val="000010000000" w:firstRow="0" w:lastRow="0" w:firstColumn="0" w:lastColumn="0" w:oddVBand="1" w:evenVBand="0" w:oddHBand="0" w:evenHBand="0" w:firstRowFirstColumn="0" w:firstRowLastColumn="0" w:lastRowFirstColumn="0" w:lastRowLastColumn="0"/>
            <w:tcW w:w="1965" w:type="dxa"/>
            <w:tcBorders>
              <w:bottom w:val="single" w:sz="4" w:space="0" w:color="auto"/>
            </w:tcBorders>
            <w:shd w:val="clear" w:color="auto" w:fill="DEEAF6" w:themeFill="accent1" w:themeFillTint="33"/>
          </w:tcPr>
          <w:p w14:paraId="1D62CCBE" w14:textId="77777777" w:rsidR="00D611A7" w:rsidRPr="00EC4660" w:rsidRDefault="00D611A7" w:rsidP="00BB5C4E">
            <w:pPr>
              <w:keepNext/>
              <w:keepLines/>
              <w:suppressAutoHyphens/>
              <w:autoSpaceDE w:val="0"/>
              <w:autoSpaceDN w:val="0"/>
              <w:adjustRightInd w:val="0"/>
              <w:jc w:val="both"/>
              <w:rPr>
                <w:rFonts w:ascii="Arial" w:hAnsi="Arial" w:cs="Arial"/>
                <w:sz w:val="16"/>
                <w:szCs w:val="16"/>
              </w:rPr>
            </w:pPr>
            <w:r w:rsidRPr="00EC4660">
              <w:rPr>
                <w:rFonts w:ascii="Arial" w:hAnsi="Arial" w:cs="Arial"/>
                <w:sz w:val="16"/>
                <w:szCs w:val="16"/>
              </w:rPr>
              <w:t>Montant des éventuels intérêts moratoires</w:t>
            </w:r>
          </w:p>
        </w:tc>
        <w:tc>
          <w:tcPr>
            <w:tcW w:w="1965" w:type="dxa"/>
            <w:tcBorders>
              <w:bottom w:val="single" w:sz="4" w:space="0" w:color="auto"/>
            </w:tcBorders>
            <w:shd w:val="clear" w:color="auto" w:fill="FBE4D5" w:themeFill="accent2" w:themeFillTint="33"/>
          </w:tcPr>
          <w:p w14:paraId="72556738" w14:textId="77777777" w:rsidR="00D611A7" w:rsidRPr="00EC4660" w:rsidRDefault="00D611A7" w:rsidP="00BB5C4E">
            <w:pPr>
              <w:keepNext/>
              <w:keepLines/>
              <w:suppressAutoHyphens/>
              <w:autoSpaceDE w:val="0"/>
              <w:autoSpaceDN w:val="0"/>
              <w:adjustRightInd w:val="0"/>
              <w:jc w:val="both"/>
              <w:cnfStyle w:val="010000000000" w:firstRow="0" w:lastRow="1" w:firstColumn="0" w:lastColumn="0" w:oddVBand="0" w:evenVBand="0" w:oddHBand="0" w:evenHBand="0" w:firstRowFirstColumn="0" w:firstRowLastColumn="0" w:lastRowFirstColumn="0" w:lastRowLastColumn="0"/>
              <w:rPr>
                <w:rFonts w:ascii="Arial" w:hAnsi="Arial" w:cs="Arial"/>
                <w:sz w:val="16"/>
                <w:szCs w:val="16"/>
              </w:rPr>
            </w:pPr>
            <w:r w:rsidRPr="00EC4660">
              <w:rPr>
                <w:rFonts w:ascii="Arial" w:hAnsi="Arial" w:cs="Arial"/>
                <w:sz w:val="16"/>
                <w:szCs w:val="16"/>
              </w:rPr>
              <w:t>Dommages et intérêts liés aux préjudices résultant, notamment, de la passation d’un marché aux frais et risques du Titulaire</w:t>
            </w:r>
          </w:p>
        </w:tc>
        <w:tc>
          <w:tcPr>
            <w:cnfStyle w:val="000100000000" w:firstRow="0" w:lastRow="0" w:firstColumn="0" w:lastColumn="1" w:oddVBand="0" w:evenVBand="0" w:oddHBand="0" w:evenHBand="0" w:firstRowFirstColumn="0" w:firstRowLastColumn="0" w:lastRowFirstColumn="0" w:lastRowLastColumn="0"/>
            <w:tcW w:w="1965" w:type="dxa"/>
            <w:tcBorders>
              <w:bottom w:val="single" w:sz="4" w:space="0" w:color="auto"/>
              <w:right w:val="single" w:sz="4" w:space="0" w:color="auto"/>
            </w:tcBorders>
            <w:shd w:val="clear" w:color="auto" w:fill="FBE4D5" w:themeFill="accent2" w:themeFillTint="33"/>
          </w:tcPr>
          <w:p w14:paraId="5165B326" w14:textId="77777777" w:rsidR="00D611A7" w:rsidRPr="00EC4660" w:rsidRDefault="00D611A7" w:rsidP="00BB5C4E">
            <w:pPr>
              <w:keepNext/>
              <w:keepLines/>
              <w:suppressAutoHyphens/>
              <w:autoSpaceDE w:val="0"/>
              <w:autoSpaceDN w:val="0"/>
              <w:adjustRightInd w:val="0"/>
              <w:jc w:val="both"/>
              <w:rPr>
                <w:rFonts w:ascii="Arial" w:hAnsi="Arial" w:cs="Arial"/>
                <w:sz w:val="16"/>
                <w:szCs w:val="16"/>
              </w:rPr>
            </w:pPr>
            <w:r w:rsidRPr="00EC4660">
              <w:rPr>
                <w:rFonts w:ascii="Arial" w:hAnsi="Arial" w:cs="Arial"/>
                <w:sz w:val="16"/>
                <w:szCs w:val="16"/>
              </w:rPr>
              <w:t>Montant des éventuels intérêts moratoires</w:t>
            </w:r>
          </w:p>
        </w:tc>
      </w:tr>
    </w:tbl>
    <w:p w14:paraId="3C34193C" w14:textId="77777777" w:rsidR="00D611A7" w:rsidRPr="00EC4660" w:rsidRDefault="00D611A7" w:rsidP="00D611A7">
      <w:pPr>
        <w:keepNext/>
        <w:keepLines/>
        <w:suppressAutoHyphens/>
        <w:ind w:left="851"/>
        <w:jc w:val="both"/>
        <w:rPr>
          <w:rFonts w:ascii="Arial" w:eastAsia="SimSun" w:hAnsi="Arial" w:cs="Arial"/>
          <w:sz w:val="22"/>
          <w:szCs w:val="22"/>
        </w:rPr>
      </w:pPr>
      <w:r w:rsidRPr="00EC4660">
        <w:rPr>
          <w:rFonts w:ascii="Arial" w:eastAsia="SimSun" w:hAnsi="Arial" w:cs="Arial"/>
          <w:sz w:val="22"/>
          <w:szCs w:val="22"/>
        </w:rPr>
        <w:br/>
        <w:t>La notification du décompte de résiliation au Titulaire par le Pouvoir adjudicateur doit être faite au plus tard 3 mois après la date d'effet de la résiliation du présent marché. Le cas échéant, les pénalités pour retard sont appliquées jusqu'à la veille incluse du jour de la date d'effet de la résiliation.</w:t>
      </w:r>
    </w:p>
    <w:p w14:paraId="35B8EC7D" w14:textId="77777777" w:rsidR="00D611A7" w:rsidRPr="00EC4660" w:rsidRDefault="00D611A7" w:rsidP="00D611A7">
      <w:pPr>
        <w:keepNext/>
        <w:keepLines/>
        <w:suppressAutoHyphens/>
        <w:ind w:left="851"/>
        <w:jc w:val="both"/>
        <w:rPr>
          <w:rFonts w:ascii="Arial" w:eastAsia="SimSun" w:hAnsi="Arial" w:cs="Arial"/>
          <w:sz w:val="22"/>
          <w:szCs w:val="22"/>
        </w:rPr>
      </w:pPr>
    </w:p>
    <w:p w14:paraId="12553B26" w14:textId="77777777" w:rsidR="00D611A7" w:rsidRPr="00EC4660" w:rsidRDefault="00D611A7" w:rsidP="00D611A7">
      <w:pPr>
        <w:keepNext/>
        <w:keepLines/>
        <w:suppressAutoHyphens/>
        <w:ind w:left="851"/>
        <w:jc w:val="both"/>
        <w:rPr>
          <w:rFonts w:ascii="Arial" w:eastAsia="SimSun" w:hAnsi="Arial" w:cs="Arial"/>
          <w:sz w:val="22"/>
          <w:szCs w:val="22"/>
        </w:rPr>
      </w:pPr>
      <w:r w:rsidRPr="00EC4660">
        <w:rPr>
          <w:rFonts w:ascii="Arial" w:eastAsia="SimSun" w:hAnsi="Arial" w:cs="Arial"/>
          <w:sz w:val="22"/>
          <w:szCs w:val="22"/>
        </w:rPr>
        <w:t>Pour s’assurer de la stricte conservation des prestations en l’état, le Pouvoir adjudicateur peut exiger du Titulaire, dès la notification de la résiliation, l'exécution de mesures conservatoires. Le Pouvoir adjudicateur en informe le Titulaire ou ses ayants droit dans la notification en indiquant le délai laissé au Titulaire pour procéder aux opérations de réception anticipées, et il précise les conditions de conservation exigées dans cette attente. En cas de résiliation pour faute du Titulaire, l'application du présent article se fait aux frais du Titulaire.</w:t>
      </w:r>
    </w:p>
    <w:p w14:paraId="6ACADC12" w14:textId="77777777" w:rsidR="00D611A7" w:rsidRPr="00EC4660" w:rsidRDefault="00D611A7" w:rsidP="00D611A7">
      <w:pPr>
        <w:keepNext/>
        <w:keepLines/>
        <w:suppressAutoHyphens/>
        <w:jc w:val="both"/>
        <w:rPr>
          <w:rFonts w:ascii="Arial" w:eastAsia="SimSun" w:hAnsi="Arial" w:cs="Arial"/>
          <w:sz w:val="22"/>
          <w:szCs w:val="22"/>
        </w:rPr>
      </w:pPr>
    </w:p>
    <w:p w14:paraId="03699262" w14:textId="77777777" w:rsidR="00D611A7" w:rsidRPr="00514117" w:rsidRDefault="00D611A7" w:rsidP="00D611A7">
      <w:pPr>
        <w:pStyle w:val="Titre2"/>
        <w:keepLines/>
        <w:numPr>
          <w:ilvl w:val="1"/>
          <w:numId w:val="4"/>
        </w:numPr>
        <w:tabs>
          <w:tab w:val="clear" w:pos="993"/>
        </w:tabs>
        <w:suppressAutoHyphens/>
        <w:spacing w:before="0"/>
        <w:jc w:val="both"/>
        <w:rPr>
          <w:rFonts w:ascii="Arial" w:eastAsia="SimSun" w:hAnsi="Arial" w:cs="Arial"/>
        </w:rPr>
      </w:pPr>
      <w:bookmarkStart w:id="108" w:name="_Toc315101811"/>
      <w:bookmarkStart w:id="109" w:name="_Toc464217002"/>
      <w:bookmarkStart w:id="110" w:name="_Toc207109970"/>
      <w:r w:rsidRPr="008E7F27">
        <w:rPr>
          <w:rFonts w:ascii="Arial" w:hAnsi="Arial" w:cs="Arial"/>
        </w:rPr>
        <w:t>Mise en régie</w:t>
      </w:r>
      <w:bookmarkEnd w:id="108"/>
      <w:bookmarkEnd w:id="109"/>
      <w:bookmarkEnd w:id="110"/>
    </w:p>
    <w:p w14:paraId="04216630" w14:textId="77777777" w:rsidR="00D611A7" w:rsidRPr="00EC4660" w:rsidRDefault="00D611A7" w:rsidP="00D611A7">
      <w:pPr>
        <w:keepNext/>
        <w:keepLines/>
        <w:suppressAutoHyphens/>
        <w:autoSpaceDE w:val="0"/>
        <w:autoSpaceDN w:val="0"/>
        <w:adjustRightInd w:val="0"/>
        <w:ind w:left="567"/>
        <w:jc w:val="both"/>
        <w:rPr>
          <w:rFonts w:ascii="Arial" w:eastAsia="SimSun" w:hAnsi="Arial" w:cs="Arial"/>
          <w:sz w:val="22"/>
          <w:szCs w:val="22"/>
        </w:rPr>
      </w:pPr>
    </w:p>
    <w:p w14:paraId="1059F5D7" w14:textId="77777777" w:rsidR="00D611A7" w:rsidRPr="00EC4660" w:rsidRDefault="00D611A7" w:rsidP="00D611A7">
      <w:pPr>
        <w:keepNext/>
        <w:tabs>
          <w:tab w:val="left" w:pos="5793"/>
        </w:tabs>
        <w:suppressAutoHyphens/>
        <w:ind w:left="567"/>
        <w:jc w:val="both"/>
        <w:rPr>
          <w:rFonts w:ascii="Arial" w:eastAsia="SimSun" w:hAnsi="Arial" w:cs="Arial"/>
          <w:sz w:val="22"/>
          <w:szCs w:val="22"/>
        </w:rPr>
      </w:pPr>
      <w:r w:rsidRPr="00EC4660">
        <w:rPr>
          <w:rFonts w:ascii="Arial" w:eastAsia="SimSun" w:hAnsi="Arial" w:cs="Arial"/>
          <w:sz w:val="22"/>
          <w:szCs w:val="22"/>
        </w:rPr>
        <w:t>D'une manière générale, si le Titulaire n'effectue pas ses missions normalement ou en cas d’interruption de service, le Pouvoir adjudicateur peut, sans délai, les réaliser ou les faire réaliser par un tiers, à charge pour le Titulaire d’en assumer les frais.</w:t>
      </w:r>
    </w:p>
    <w:p w14:paraId="6638E7A2" w14:textId="77777777" w:rsidR="00D611A7" w:rsidRPr="00EC4660" w:rsidRDefault="00D611A7" w:rsidP="00D611A7">
      <w:pPr>
        <w:keepNext/>
        <w:suppressAutoHyphens/>
        <w:ind w:left="993"/>
        <w:jc w:val="both"/>
        <w:rPr>
          <w:rFonts w:ascii="Arial" w:eastAsia="SimSun" w:hAnsi="Arial" w:cs="Arial"/>
          <w:sz w:val="22"/>
          <w:szCs w:val="22"/>
        </w:rPr>
      </w:pPr>
    </w:p>
    <w:p w14:paraId="301B2A56" w14:textId="77777777" w:rsidR="00D611A7" w:rsidRDefault="00D611A7" w:rsidP="00D611A7">
      <w:pPr>
        <w:keepNext/>
        <w:suppressAutoHyphens/>
        <w:autoSpaceDE w:val="0"/>
        <w:autoSpaceDN w:val="0"/>
        <w:adjustRightInd w:val="0"/>
        <w:ind w:left="567"/>
        <w:jc w:val="both"/>
        <w:rPr>
          <w:rFonts w:ascii="Arial" w:eastAsia="SimSun" w:hAnsi="Arial" w:cs="Arial"/>
          <w:sz w:val="22"/>
          <w:szCs w:val="22"/>
        </w:rPr>
      </w:pPr>
      <w:r w:rsidRPr="00EC4660">
        <w:rPr>
          <w:rFonts w:ascii="Arial" w:eastAsia="SimSun" w:hAnsi="Arial" w:cs="Arial"/>
          <w:sz w:val="22"/>
          <w:szCs w:val="22"/>
        </w:rPr>
        <w:lastRenderedPageBreak/>
        <w:t>Les excédents de dépenses qui résultent de cette exécution de substitution sont à la charge du Titulaire, sans préjudice des droits à exercer contre lui en cas d’insuffisance. S’il y a diminution des dépenses, le Titulaire n’en bénéficie pas, même partiellement.</w:t>
      </w:r>
    </w:p>
    <w:p w14:paraId="1D340215" w14:textId="77777777" w:rsidR="00D611A7" w:rsidRPr="00EC4660" w:rsidRDefault="00D611A7" w:rsidP="00D611A7">
      <w:pPr>
        <w:keepNext/>
        <w:suppressAutoHyphens/>
        <w:autoSpaceDE w:val="0"/>
        <w:autoSpaceDN w:val="0"/>
        <w:adjustRightInd w:val="0"/>
        <w:ind w:left="567"/>
        <w:jc w:val="both"/>
        <w:rPr>
          <w:rFonts w:ascii="Arial" w:eastAsia="SimSun" w:hAnsi="Arial" w:cs="Arial"/>
          <w:sz w:val="22"/>
          <w:szCs w:val="22"/>
        </w:rPr>
      </w:pPr>
    </w:p>
    <w:p w14:paraId="6F409520" w14:textId="77777777" w:rsidR="00D611A7" w:rsidRPr="00EC4660" w:rsidRDefault="00D611A7" w:rsidP="00D611A7">
      <w:pPr>
        <w:keepNext/>
        <w:keepLines/>
        <w:tabs>
          <w:tab w:val="left" w:pos="3750"/>
        </w:tabs>
        <w:suppressAutoHyphens/>
        <w:autoSpaceDE w:val="0"/>
        <w:autoSpaceDN w:val="0"/>
        <w:adjustRightInd w:val="0"/>
        <w:ind w:left="567"/>
        <w:jc w:val="both"/>
        <w:rPr>
          <w:rFonts w:ascii="Arial" w:eastAsia="SimSun" w:hAnsi="Arial" w:cs="Arial"/>
          <w:sz w:val="22"/>
          <w:szCs w:val="22"/>
        </w:rPr>
      </w:pPr>
      <w:r w:rsidRPr="00EC4660">
        <w:rPr>
          <w:rFonts w:ascii="Arial" w:eastAsia="SimSun" w:hAnsi="Arial" w:cs="Arial"/>
          <w:sz w:val="22"/>
          <w:szCs w:val="22"/>
        </w:rPr>
        <w:t>S’il n’est pas possible au Pouvoir adjudicateur de se procurer de cette façon, dans des conditions et des délais acceptables, des prestations exactement conformes à celles dont l’exécution est prévue dans les pièces du présent marché, il peut y substituer des prestations équivalentes.</w:t>
      </w:r>
    </w:p>
    <w:p w14:paraId="1BA5E0FE" w14:textId="77777777" w:rsidR="00D611A7" w:rsidRPr="00EC4660" w:rsidRDefault="00D611A7" w:rsidP="00D611A7">
      <w:pPr>
        <w:keepNext/>
        <w:tabs>
          <w:tab w:val="left" w:pos="3750"/>
        </w:tabs>
        <w:suppressAutoHyphens/>
        <w:autoSpaceDE w:val="0"/>
        <w:autoSpaceDN w:val="0"/>
        <w:adjustRightInd w:val="0"/>
        <w:ind w:left="567"/>
        <w:jc w:val="both"/>
        <w:rPr>
          <w:rFonts w:ascii="Arial" w:eastAsia="SimSun" w:hAnsi="Arial" w:cs="Arial"/>
          <w:sz w:val="22"/>
          <w:szCs w:val="22"/>
        </w:rPr>
      </w:pPr>
    </w:p>
    <w:p w14:paraId="45B52732" w14:textId="77777777" w:rsidR="00D611A7" w:rsidRPr="00EC4660" w:rsidRDefault="00D611A7" w:rsidP="00D611A7">
      <w:pPr>
        <w:keepNext/>
        <w:keepLines/>
        <w:tabs>
          <w:tab w:val="left" w:pos="1545"/>
        </w:tabs>
        <w:suppressAutoHyphens/>
        <w:ind w:left="567"/>
        <w:jc w:val="both"/>
        <w:rPr>
          <w:rFonts w:ascii="Arial" w:eastAsia="SimSun" w:hAnsi="Arial" w:cs="Arial"/>
          <w:sz w:val="22"/>
          <w:szCs w:val="22"/>
        </w:rPr>
      </w:pPr>
      <w:r w:rsidRPr="00EC4660">
        <w:rPr>
          <w:rFonts w:ascii="Arial" w:eastAsia="SimSun" w:hAnsi="Arial" w:cs="Arial"/>
          <w:sz w:val="22"/>
          <w:szCs w:val="22"/>
        </w:rPr>
        <w:t>Le Titulaire n’est alors pas admis à prendre part, ni directement ni indirectement, à l’exécution des prestations mises en régie, sauf à fournir toutes les informations et éléments nécessaires à leur exécution par le tiers. Il ne lui est donc permis que d’en suivre le déroulement.</w:t>
      </w:r>
    </w:p>
    <w:p w14:paraId="51AD8879" w14:textId="77777777" w:rsidR="00D611A7" w:rsidRPr="00EC4660" w:rsidRDefault="00D611A7" w:rsidP="00D611A7">
      <w:pPr>
        <w:keepNext/>
        <w:keepLines/>
        <w:tabs>
          <w:tab w:val="left" w:pos="1545"/>
        </w:tabs>
        <w:suppressAutoHyphens/>
        <w:ind w:left="567"/>
        <w:jc w:val="both"/>
        <w:rPr>
          <w:rFonts w:ascii="Arial" w:eastAsia="SimSun" w:hAnsi="Arial" w:cs="Arial"/>
          <w:sz w:val="22"/>
          <w:szCs w:val="22"/>
        </w:rPr>
      </w:pPr>
    </w:p>
    <w:p w14:paraId="09596599" w14:textId="77777777" w:rsidR="00D611A7" w:rsidRPr="00EC4660" w:rsidRDefault="00D611A7" w:rsidP="00D611A7">
      <w:pPr>
        <w:keepNext/>
        <w:keepLines/>
        <w:tabs>
          <w:tab w:val="left" w:pos="1911"/>
        </w:tabs>
        <w:suppressAutoHyphens/>
        <w:ind w:left="567"/>
        <w:jc w:val="both"/>
        <w:rPr>
          <w:rFonts w:ascii="Arial" w:eastAsia="SimSun" w:hAnsi="Arial" w:cs="Arial"/>
          <w:sz w:val="22"/>
          <w:szCs w:val="22"/>
        </w:rPr>
      </w:pPr>
      <w:r w:rsidRPr="00EC4660">
        <w:rPr>
          <w:rFonts w:ascii="Arial" w:eastAsia="SimSun" w:hAnsi="Arial" w:cs="Arial"/>
          <w:sz w:val="22"/>
          <w:szCs w:val="22"/>
        </w:rPr>
        <w:t xml:space="preserve">Dans le cas d’un groupement conjoint, le mandataire est solidaire de chacun des membres. Si la réalisation d’une prestation fait l’objet d’une inexécution fautive de la part de l’un de ses membres, le mandataire est tenu de se substituer au membre du groupement défaillant pour l’exécution des prestations dans le jour qui suit </w:t>
      </w:r>
      <w:r w:rsidRPr="00EC4660">
        <w:rPr>
          <w:rFonts w:ascii="Arial" w:eastAsia="SimSun" w:hAnsi="Arial" w:cs="Arial"/>
          <w:sz w:val="22"/>
        </w:rPr>
        <w:t>l’expiration de la mise en régie</w:t>
      </w:r>
      <w:r w:rsidRPr="00EC4660">
        <w:rPr>
          <w:rFonts w:ascii="Arial" w:eastAsia="SimSun" w:hAnsi="Arial" w:cs="Arial"/>
          <w:sz w:val="22"/>
          <w:szCs w:val="22"/>
        </w:rPr>
        <w:t>.</w:t>
      </w:r>
    </w:p>
    <w:p w14:paraId="459B57AD" w14:textId="77777777" w:rsidR="00D611A7" w:rsidRPr="00EC4660" w:rsidRDefault="00D611A7" w:rsidP="00D611A7">
      <w:pPr>
        <w:keepNext/>
        <w:keepLines/>
        <w:tabs>
          <w:tab w:val="left" w:pos="1911"/>
        </w:tabs>
        <w:suppressAutoHyphens/>
        <w:ind w:left="567"/>
        <w:jc w:val="both"/>
        <w:rPr>
          <w:rFonts w:ascii="Arial" w:eastAsia="SimSun" w:hAnsi="Arial" w:cs="Arial"/>
          <w:sz w:val="22"/>
          <w:szCs w:val="22"/>
        </w:rPr>
      </w:pPr>
    </w:p>
    <w:p w14:paraId="737F716B" w14:textId="77777777" w:rsidR="00D611A7" w:rsidRPr="00EC4660" w:rsidRDefault="00D611A7" w:rsidP="00D611A7">
      <w:pPr>
        <w:keepNext/>
        <w:keepLines/>
        <w:suppressAutoHyphens/>
        <w:ind w:left="567"/>
        <w:jc w:val="both"/>
        <w:rPr>
          <w:rFonts w:ascii="Arial" w:eastAsia="SimSun" w:hAnsi="Arial" w:cs="Arial"/>
          <w:sz w:val="22"/>
          <w:szCs w:val="22"/>
        </w:rPr>
      </w:pPr>
      <w:r w:rsidRPr="00EC4660">
        <w:rPr>
          <w:rFonts w:ascii="Arial" w:eastAsia="SimSun" w:hAnsi="Arial" w:cs="Arial"/>
          <w:sz w:val="22"/>
          <w:szCs w:val="22"/>
        </w:rPr>
        <w:t>À défaut, le représentant du Pouvoir adjudicateur peut inviter les entrepreneurs conjoints à désigner un autre mandataire parmi les autres membres du groupement, dans un délai de 5 jours. Le nouveau mandataire, une fois désigné, est substitué par avenant à l’ancien dans tous ses droits et obligations, et prend en charge les prestations inexécutées fautivement.</w:t>
      </w:r>
    </w:p>
    <w:p w14:paraId="7B2F1373" w14:textId="77777777" w:rsidR="00D611A7" w:rsidRPr="00EC4660" w:rsidRDefault="00D611A7" w:rsidP="00D611A7">
      <w:pPr>
        <w:keepNext/>
        <w:keepLines/>
        <w:suppressAutoHyphens/>
        <w:ind w:left="567"/>
        <w:jc w:val="both"/>
        <w:rPr>
          <w:rFonts w:ascii="Arial" w:eastAsia="SimSun" w:hAnsi="Arial" w:cs="Arial"/>
          <w:sz w:val="22"/>
          <w:szCs w:val="22"/>
        </w:rPr>
      </w:pPr>
    </w:p>
    <w:p w14:paraId="580A0D19" w14:textId="77777777" w:rsidR="00D611A7" w:rsidRDefault="00D611A7" w:rsidP="00D611A7">
      <w:pPr>
        <w:keepNext/>
        <w:keepLines/>
        <w:suppressAutoHyphens/>
        <w:ind w:left="567"/>
        <w:jc w:val="both"/>
        <w:rPr>
          <w:rFonts w:ascii="Arial" w:eastAsia="SimSun" w:hAnsi="Arial" w:cs="Arial"/>
          <w:sz w:val="22"/>
          <w:szCs w:val="22"/>
        </w:rPr>
      </w:pPr>
      <w:r w:rsidRPr="00EC4660">
        <w:rPr>
          <w:rFonts w:ascii="Arial" w:eastAsia="SimSun" w:hAnsi="Arial" w:cs="Arial"/>
          <w:sz w:val="22"/>
          <w:szCs w:val="22"/>
        </w:rPr>
        <w:t>Faute d’accord des membres du groupement pour la réalisation de la part des prestations non-exécutée par le mandataire, ces derniers peuvent :</w:t>
      </w:r>
    </w:p>
    <w:p w14:paraId="14A56EB2" w14:textId="77777777" w:rsidR="00D611A7" w:rsidRPr="00EC4660" w:rsidRDefault="00D611A7" w:rsidP="00D611A7">
      <w:pPr>
        <w:keepNext/>
        <w:keepLines/>
        <w:suppressAutoHyphens/>
        <w:ind w:left="567"/>
        <w:jc w:val="both"/>
        <w:rPr>
          <w:rFonts w:ascii="Arial" w:eastAsia="SimSun" w:hAnsi="Arial" w:cs="Arial"/>
          <w:sz w:val="22"/>
          <w:szCs w:val="22"/>
        </w:rPr>
      </w:pPr>
    </w:p>
    <w:p w14:paraId="29946ABF" w14:textId="77777777" w:rsidR="00D611A7" w:rsidRDefault="00D611A7" w:rsidP="008E3E37">
      <w:pPr>
        <w:pStyle w:val="Paragraphedeliste"/>
        <w:keepNext/>
        <w:keepLines/>
        <w:numPr>
          <w:ilvl w:val="0"/>
          <w:numId w:val="19"/>
        </w:numPr>
        <w:tabs>
          <w:tab w:val="clear" w:pos="2348"/>
          <w:tab w:val="num" w:pos="851"/>
        </w:tabs>
        <w:suppressAutoHyphens/>
        <w:ind w:left="851" w:hanging="284"/>
        <w:jc w:val="both"/>
        <w:rPr>
          <w:rFonts w:ascii="Arial" w:eastAsia="SimSun" w:hAnsi="Arial" w:cs="Arial"/>
          <w:sz w:val="22"/>
          <w:szCs w:val="22"/>
        </w:rPr>
      </w:pPr>
      <w:r w:rsidRPr="00EC4660">
        <w:rPr>
          <w:rFonts w:ascii="Arial" w:eastAsia="SimSun" w:hAnsi="Arial" w:cs="Arial"/>
          <w:sz w:val="22"/>
          <w:szCs w:val="22"/>
        </w:rPr>
        <w:t>S’ils en expriment le souhait et si le Pouvoir adjudicateur donne son consentement, poursuivre l’exécution du présent accord dans le cadre d’un groupement réduit à eux seuls, suite à un avenant, et après désignation d’un nouveau mandataire ;</w:t>
      </w:r>
    </w:p>
    <w:p w14:paraId="3DCFF130" w14:textId="77777777" w:rsidR="00D611A7" w:rsidRPr="00EC4660" w:rsidRDefault="00D611A7" w:rsidP="00D611A7">
      <w:pPr>
        <w:pStyle w:val="Paragraphedeliste"/>
        <w:keepNext/>
        <w:keepLines/>
        <w:suppressAutoHyphens/>
        <w:ind w:left="851"/>
        <w:jc w:val="both"/>
        <w:rPr>
          <w:rFonts w:ascii="Arial" w:eastAsia="SimSun" w:hAnsi="Arial" w:cs="Arial"/>
          <w:sz w:val="22"/>
          <w:szCs w:val="22"/>
        </w:rPr>
      </w:pPr>
    </w:p>
    <w:p w14:paraId="6D648312" w14:textId="77777777" w:rsidR="00D611A7" w:rsidRPr="00EC4660" w:rsidRDefault="00D611A7" w:rsidP="008E3E37">
      <w:pPr>
        <w:pStyle w:val="Paragraphedeliste"/>
        <w:keepNext/>
        <w:keepLines/>
        <w:numPr>
          <w:ilvl w:val="0"/>
          <w:numId w:val="19"/>
        </w:numPr>
        <w:tabs>
          <w:tab w:val="clear" w:pos="2348"/>
          <w:tab w:val="num" w:pos="851"/>
        </w:tabs>
        <w:suppressAutoHyphens/>
        <w:ind w:left="851" w:hanging="284"/>
        <w:jc w:val="both"/>
        <w:rPr>
          <w:rFonts w:ascii="Arial" w:eastAsia="SimSun" w:hAnsi="Arial" w:cs="Arial"/>
          <w:sz w:val="22"/>
          <w:szCs w:val="22"/>
        </w:rPr>
      </w:pPr>
      <w:r w:rsidRPr="00EC4660">
        <w:rPr>
          <w:rFonts w:ascii="Arial" w:eastAsia="SimSun" w:hAnsi="Arial" w:cs="Arial"/>
          <w:sz w:val="22"/>
          <w:szCs w:val="22"/>
        </w:rPr>
        <w:t>Refuser de poursuivre l’exécution de l’accord, auquel cas le Pouvoir adjudicateur applique, pour ce qui les concerne, la mise en régie au mandataire et aux seuls membres du groupement défaillant.</w:t>
      </w:r>
    </w:p>
    <w:p w14:paraId="44053210" w14:textId="77777777" w:rsidR="00D611A7" w:rsidRPr="00EC4660" w:rsidRDefault="00D611A7" w:rsidP="00D611A7">
      <w:pPr>
        <w:keepNext/>
        <w:suppressAutoHyphens/>
        <w:ind w:left="1134"/>
        <w:jc w:val="both"/>
        <w:rPr>
          <w:rFonts w:ascii="Arial" w:eastAsia="SimSun" w:hAnsi="Arial" w:cs="Arial"/>
          <w:color w:val="0070C0"/>
          <w:sz w:val="22"/>
          <w:szCs w:val="22"/>
        </w:rPr>
      </w:pPr>
    </w:p>
    <w:p w14:paraId="165E78A4" w14:textId="77777777" w:rsidR="00D611A7" w:rsidRPr="00EC4660" w:rsidRDefault="00D611A7" w:rsidP="00D611A7">
      <w:pPr>
        <w:pStyle w:val="Titre2"/>
        <w:keepLines/>
        <w:numPr>
          <w:ilvl w:val="1"/>
          <w:numId w:val="4"/>
        </w:numPr>
        <w:tabs>
          <w:tab w:val="clear" w:pos="993"/>
        </w:tabs>
        <w:suppressAutoHyphens/>
        <w:spacing w:before="0"/>
        <w:jc w:val="both"/>
        <w:rPr>
          <w:rFonts w:ascii="Arial" w:hAnsi="Arial" w:cs="Arial"/>
        </w:rPr>
      </w:pPr>
      <w:bookmarkStart w:id="111" w:name="_Toc169601911"/>
      <w:bookmarkStart w:id="112" w:name="_Toc207109971"/>
      <w:r w:rsidRPr="00EC4660">
        <w:rPr>
          <w:rFonts w:ascii="Arial" w:hAnsi="Arial" w:cs="Arial"/>
        </w:rPr>
        <w:t>Clause pénale</w:t>
      </w:r>
      <w:bookmarkEnd w:id="98"/>
      <w:bookmarkEnd w:id="111"/>
      <w:bookmarkEnd w:id="112"/>
    </w:p>
    <w:p w14:paraId="4146E37A" w14:textId="77777777" w:rsidR="00D611A7" w:rsidRPr="00EC4660" w:rsidRDefault="00D611A7" w:rsidP="00D611A7">
      <w:pPr>
        <w:keepNext/>
        <w:tabs>
          <w:tab w:val="left" w:pos="8325"/>
        </w:tabs>
        <w:suppressAutoHyphens/>
        <w:ind w:left="567"/>
        <w:jc w:val="both"/>
        <w:rPr>
          <w:rFonts w:ascii="Arial" w:hAnsi="Arial" w:cs="Arial"/>
          <w:sz w:val="22"/>
          <w:szCs w:val="22"/>
        </w:rPr>
      </w:pPr>
    </w:p>
    <w:p w14:paraId="57918620" w14:textId="77777777" w:rsidR="00D611A7" w:rsidRDefault="00D611A7" w:rsidP="00D611A7">
      <w:pPr>
        <w:keepNext/>
        <w:keepLines/>
        <w:tabs>
          <w:tab w:val="num" w:pos="851"/>
        </w:tabs>
        <w:suppressAutoHyphens/>
        <w:ind w:left="567"/>
        <w:jc w:val="both"/>
        <w:rPr>
          <w:rFonts w:ascii="Arial" w:hAnsi="Arial" w:cs="Arial"/>
          <w:sz w:val="22"/>
          <w:szCs w:val="22"/>
        </w:rPr>
      </w:pPr>
      <w:r w:rsidRPr="00EC4660">
        <w:rPr>
          <w:rFonts w:ascii="Arial" w:hAnsi="Arial" w:cs="Arial"/>
          <w:sz w:val="22"/>
          <w:szCs w:val="22"/>
        </w:rPr>
        <w:t>Conformément aux articles 1231-5 et suivants du Code civil</w:t>
      </w:r>
      <w:r w:rsidRPr="00EC4660">
        <w:rPr>
          <w:rFonts w:ascii="Arial" w:hAnsi="Arial" w:cs="Arial"/>
          <w:sz w:val="22"/>
          <w:szCs w:val="22"/>
          <w:vertAlign w:val="superscript"/>
        </w:rPr>
        <w:footnoteReference w:id="7"/>
      </w:r>
      <w:r w:rsidRPr="00EC4660">
        <w:rPr>
          <w:rFonts w:ascii="Arial" w:hAnsi="Arial" w:cs="Arial"/>
          <w:sz w:val="22"/>
          <w:szCs w:val="22"/>
        </w:rPr>
        <w:t>, des pénalités commencent à courir, sans qu’il soit nécessaire de procéder à une mise en demeure le lendemain du jour où le délai contractuel d’exécution a expiré :</w:t>
      </w:r>
    </w:p>
    <w:p w14:paraId="04D36C6B" w14:textId="77777777" w:rsidR="00D611A7" w:rsidRPr="00EC4660" w:rsidRDefault="00D611A7" w:rsidP="00D611A7">
      <w:pPr>
        <w:keepNext/>
        <w:keepLines/>
        <w:tabs>
          <w:tab w:val="num" w:pos="851"/>
        </w:tabs>
        <w:suppressAutoHyphens/>
        <w:ind w:left="567"/>
        <w:jc w:val="both"/>
        <w:rPr>
          <w:rFonts w:ascii="Arial" w:hAnsi="Arial" w:cs="Arial"/>
          <w:sz w:val="22"/>
          <w:szCs w:val="22"/>
        </w:rPr>
      </w:pPr>
    </w:p>
    <w:p w14:paraId="3DF302D6" w14:textId="77777777" w:rsidR="00D611A7" w:rsidRDefault="00D611A7" w:rsidP="00D611A7">
      <w:pPr>
        <w:keepNext/>
        <w:keepLines/>
        <w:numPr>
          <w:ilvl w:val="0"/>
          <w:numId w:val="3"/>
        </w:numPr>
        <w:tabs>
          <w:tab w:val="clear" w:pos="1354"/>
          <w:tab w:val="num" w:pos="851"/>
        </w:tabs>
        <w:suppressAutoHyphens/>
        <w:ind w:left="851" w:hanging="284"/>
        <w:jc w:val="both"/>
        <w:rPr>
          <w:rFonts w:ascii="Arial" w:hAnsi="Arial" w:cs="Arial"/>
          <w:sz w:val="22"/>
          <w:szCs w:val="22"/>
        </w:rPr>
      </w:pPr>
      <w:r w:rsidRPr="00EC4660">
        <w:rPr>
          <w:rFonts w:ascii="Arial" w:hAnsi="Arial" w:cs="Arial"/>
          <w:sz w:val="22"/>
          <w:szCs w:val="22"/>
        </w:rPr>
        <w:t>Sans que la prestation attendue n’ait été exécutée ;</w:t>
      </w:r>
    </w:p>
    <w:p w14:paraId="2EC0ADE6" w14:textId="77777777" w:rsidR="00D611A7" w:rsidRPr="00EC4660" w:rsidRDefault="00D611A7" w:rsidP="00D611A7">
      <w:pPr>
        <w:keepNext/>
        <w:keepLines/>
        <w:suppressAutoHyphens/>
        <w:ind w:left="851"/>
        <w:jc w:val="both"/>
        <w:rPr>
          <w:rFonts w:ascii="Arial" w:hAnsi="Arial" w:cs="Arial"/>
          <w:sz w:val="22"/>
          <w:szCs w:val="22"/>
        </w:rPr>
      </w:pPr>
    </w:p>
    <w:p w14:paraId="30DC2872" w14:textId="46EAC52F" w:rsidR="00D611A7" w:rsidRDefault="00D611A7" w:rsidP="00D611A7">
      <w:pPr>
        <w:keepNext/>
        <w:keepLines/>
        <w:numPr>
          <w:ilvl w:val="0"/>
          <w:numId w:val="3"/>
        </w:numPr>
        <w:tabs>
          <w:tab w:val="clear" w:pos="1354"/>
          <w:tab w:val="num" w:pos="851"/>
        </w:tabs>
        <w:suppressAutoHyphens/>
        <w:ind w:left="851" w:hanging="284"/>
        <w:jc w:val="both"/>
        <w:rPr>
          <w:rFonts w:ascii="Arial" w:hAnsi="Arial" w:cs="Arial"/>
          <w:sz w:val="22"/>
          <w:szCs w:val="22"/>
        </w:rPr>
      </w:pPr>
      <w:r w:rsidRPr="00EC4660">
        <w:rPr>
          <w:rFonts w:ascii="Arial" w:hAnsi="Arial" w:cs="Arial"/>
          <w:sz w:val="22"/>
          <w:szCs w:val="22"/>
        </w:rPr>
        <w:t>Alors que la prestation a été réalisée sans atteindre les niveaux qualitatifs et quantitatifs requis, et sans qu’elle ait été admise par le Pouvoir adjudicateur ;</w:t>
      </w:r>
    </w:p>
    <w:p w14:paraId="5D419B5D" w14:textId="77777777" w:rsidR="0033304F" w:rsidRDefault="0033304F" w:rsidP="0033304F">
      <w:pPr>
        <w:pStyle w:val="Paragraphedeliste"/>
        <w:rPr>
          <w:rFonts w:ascii="Arial" w:hAnsi="Arial" w:cs="Arial"/>
          <w:sz w:val="22"/>
          <w:szCs w:val="22"/>
        </w:rPr>
      </w:pPr>
    </w:p>
    <w:p w14:paraId="379B7816" w14:textId="237823EA" w:rsidR="0033304F" w:rsidRDefault="0033304F" w:rsidP="00D611A7">
      <w:pPr>
        <w:keepNext/>
        <w:keepLines/>
        <w:numPr>
          <w:ilvl w:val="0"/>
          <w:numId w:val="3"/>
        </w:numPr>
        <w:tabs>
          <w:tab w:val="clear" w:pos="1354"/>
          <w:tab w:val="num" w:pos="851"/>
        </w:tabs>
        <w:suppressAutoHyphens/>
        <w:ind w:left="851" w:hanging="284"/>
        <w:jc w:val="both"/>
        <w:rPr>
          <w:rFonts w:ascii="Arial" w:hAnsi="Arial" w:cs="Arial"/>
          <w:sz w:val="22"/>
          <w:szCs w:val="22"/>
        </w:rPr>
      </w:pPr>
      <w:r>
        <w:rPr>
          <w:rFonts w:ascii="Arial" w:hAnsi="Arial" w:cs="Arial"/>
          <w:sz w:val="22"/>
          <w:szCs w:val="22"/>
        </w:rPr>
        <w:lastRenderedPageBreak/>
        <w:t>En cas de retard sur les délais annoncés.</w:t>
      </w:r>
    </w:p>
    <w:p w14:paraId="090879BB" w14:textId="77777777" w:rsidR="00D611A7" w:rsidRPr="00EC4660" w:rsidRDefault="00D611A7" w:rsidP="00D611A7">
      <w:pPr>
        <w:keepNext/>
        <w:keepLines/>
        <w:suppressAutoHyphens/>
        <w:jc w:val="both"/>
        <w:rPr>
          <w:rFonts w:ascii="Arial" w:hAnsi="Arial" w:cs="Arial"/>
          <w:sz w:val="22"/>
          <w:szCs w:val="22"/>
        </w:rPr>
      </w:pPr>
    </w:p>
    <w:p w14:paraId="2532A605" w14:textId="77777777" w:rsidR="00D611A7" w:rsidRDefault="00D611A7" w:rsidP="00D611A7">
      <w:pPr>
        <w:keepNext/>
        <w:keepLines/>
        <w:tabs>
          <w:tab w:val="num" w:pos="851"/>
        </w:tabs>
        <w:suppressAutoHyphens/>
        <w:ind w:left="567"/>
        <w:jc w:val="both"/>
        <w:rPr>
          <w:rFonts w:ascii="Arial" w:hAnsi="Arial" w:cs="Arial"/>
          <w:sz w:val="22"/>
          <w:szCs w:val="22"/>
        </w:rPr>
      </w:pPr>
      <w:r w:rsidRPr="00EC4660">
        <w:rPr>
          <w:rFonts w:ascii="Arial" w:hAnsi="Arial" w:cs="Arial"/>
          <w:sz w:val="22"/>
          <w:szCs w:val="22"/>
        </w:rPr>
        <w:t>Ces pénalités en cas d’inexécution ou de mauvaise exécution de l’obligation principale sont encourues du simple fait du dépassement.</w:t>
      </w:r>
    </w:p>
    <w:p w14:paraId="2317D24E" w14:textId="77777777" w:rsidR="00D611A7" w:rsidRPr="00EC4660" w:rsidRDefault="00D611A7" w:rsidP="00D611A7">
      <w:pPr>
        <w:keepNext/>
        <w:keepLines/>
        <w:tabs>
          <w:tab w:val="num" w:pos="851"/>
        </w:tabs>
        <w:suppressAutoHyphens/>
        <w:jc w:val="both"/>
        <w:rPr>
          <w:rFonts w:ascii="Arial" w:hAnsi="Arial" w:cs="Arial"/>
          <w:sz w:val="22"/>
          <w:szCs w:val="22"/>
        </w:rPr>
      </w:pPr>
    </w:p>
    <w:p w14:paraId="63EBAE8F" w14:textId="77777777" w:rsidR="00D611A7" w:rsidRDefault="00D611A7" w:rsidP="00D611A7">
      <w:pPr>
        <w:keepNext/>
        <w:keepLines/>
        <w:tabs>
          <w:tab w:val="num" w:pos="851"/>
        </w:tabs>
        <w:suppressAutoHyphens/>
        <w:ind w:left="567"/>
        <w:jc w:val="both"/>
        <w:rPr>
          <w:rFonts w:ascii="Arial" w:hAnsi="Arial" w:cs="Arial"/>
          <w:sz w:val="22"/>
          <w:szCs w:val="22"/>
        </w:rPr>
      </w:pPr>
      <w:r w:rsidRPr="00EC4660">
        <w:rPr>
          <w:rFonts w:ascii="Arial" w:hAnsi="Arial" w:cs="Arial"/>
          <w:sz w:val="22"/>
          <w:szCs w:val="22"/>
        </w:rPr>
        <w:t>Les samedis, les dimanches et les jours fériés ou chômés ne sont pas déduits dans ces calculs. Dans le cas d’une résiliation, les pénalités sont appliquées jusqu’au jour d’effet de la décision de résiliation.</w:t>
      </w:r>
    </w:p>
    <w:p w14:paraId="639494F0" w14:textId="77777777" w:rsidR="00D611A7" w:rsidRPr="00EC4660" w:rsidRDefault="00D611A7" w:rsidP="00D611A7">
      <w:pPr>
        <w:keepNext/>
        <w:keepLines/>
        <w:tabs>
          <w:tab w:val="num" w:pos="851"/>
        </w:tabs>
        <w:suppressAutoHyphens/>
        <w:jc w:val="both"/>
        <w:rPr>
          <w:rFonts w:ascii="Arial" w:hAnsi="Arial" w:cs="Arial"/>
          <w:sz w:val="22"/>
          <w:szCs w:val="22"/>
        </w:rPr>
      </w:pPr>
    </w:p>
    <w:p w14:paraId="5622B818" w14:textId="77777777" w:rsidR="00D611A7" w:rsidRPr="00EC4660" w:rsidRDefault="00D611A7" w:rsidP="00D611A7">
      <w:pPr>
        <w:keepNext/>
        <w:keepLines/>
        <w:tabs>
          <w:tab w:val="num" w:pos="851"/>
        </w:tabs>
        <w:suppressAutoHyphens/>
        <w:ind w:left="567"/>
        <w:jc w:val="both"/>
        <w:rPr>
          <w:rFonts w:ascii="Arial" w:hAnsi="Arial" w:cs="Arial"/>
          <w:sz w:val="22"/>
          <w:szCs w:val="22"/>
        </w:rPr>
      </w:pPr>
      <w:r w:rsidRPr="00EC4660">
        <w:rPr>
          <w:rFonts w:ascii="Arial" w:hAnsi="Arial" w:cs="Arial"/>
          <w:sz w:val="22"/>
          <w:szCs w:val="22"/>
        </w:rPr>
        <w:t>Le montant total des pénalités est dû dès le premier euro. Les pénalités ne sont pas elles-mêmes assujetties à la TVA. Une fois le montant déterminé, et après application de la formule de révision éventuellement prévue à l’accord-cadre, les pénalités sont comptabilisées en réfaction des factures du Titulaire, dans un premier temps, puis en recouvrement.</w:t>
      </w:r>
    </w:p>
    <w:p w14:paraId="0CFD42B2" w14:textId="77777777" w:rsidR="00D611A7" w:rsidRPr="00EC4660" w:rsidRDefault="00D611A7" w:rsidP="00D611A7">
      <w:pPr>
        <w:keepNext/>
        <w:keepLines/>
        <w:tabs>
          <w:tab w:val="num" w:pos="851"/>
        </w:tabs>
        <w:suppressAutoHyphens/>
        <w:ind w:left="567"/>
        <w:jc w:val="both"/>
        <w:rPr>
          <w:rFonts w:ascii="Arial" w:hAnsi="Arial" w:cs="Arial"/>
          <w:sz w:val="22"/>
          <w:szCs w:val="22"/>
        </w:rPr>
      </w:pPr>
      <w:r w:rsidRPr="00EC4660">
        <w:rPr>
          <w:rFonts w:ascii="Arial" w:hAnsi="Arial" w:cs="Arial"/>
          <w:sz w:val="22"/>
          <w:szCs w:val="22"/>
        </w:rPr>
        <w:t xml:space="preserve">En cas de manquement aux obligations contractuelles, le Titulaire du marché s’expose à des pénalités financières. </w:t>
      </w:r>
    </w:p>
    <w:p w14:paraId="46EF831A" w14:textId="69FA0311" w:rsidR="00D611A7" w:rsidRPr="00EC4660" w:rsidRDefault="00D611A7" w:rsidP="00AD0935">
      <w:pPr>
        <w:keepNext/>
        <w:keepLines/>
        <w:tabs>
          <w:tab w:val="num" w:pos="851"/>
        </w:tabs>
        <w:suppressAutoHyphens/>
        <w:jc w:val="both"/>
        <w:rPr>
          <w:rFonts w:ascii="Arial" w:hAnsi="Arial" w:cs="Arial"/>
          <w:sz w:val="22"/>
          <w:szCs w:val="22"/>
        </w:rPr>
      </w:pPr>
    </w:p>
    <w:p w14:paraId="7F64772D" w14:textId="4CF55E3F" w:rsidR="00A96F68" w:rsidRPr="00492516" w:rsidRDefault="00A96F68" w:rsidP="00D611A7">
      <w:pPr>
        <w:pStyle w:val="Titre2"/>
        <w:keepLines/>
        <w:numPr>
          <w:ilvl w:val="2"/>
          <w:numId w:val="4"/>
        </w:numPr>
        <w:tabs>
          <w:tab w:val="clear" w:pos="993"/>
          <w:tab w:val="left" w:pos="1134"/>
        </w:tabs>
        <w:suppressAutoHyphens/>
        <w:spacing w:before="0"/>
        <w:jc w:val="both"/>
        <w:rPr>
          <w:rFonts w:ascii="Arial" w:hAnsi="Arial" w:cs="Arial"/>
        </w:rPr>
      </w:pPr>
      <w:bookmarkStart w:id="113" w:name="_Toc169601912"/>
      <w:bookmarkStart w:id="114" w:name="_Toc207109972"/>
      <w:r w:rsidRPr="00492516">
        <w:rPr>
          <w:rFonts w:ascii="Arial" w:hAnsi="Arial" w:cs="Arial"/>
        </w:rPr>
        <w:t>Pénalités</w:t>
      </w:r>
      <w:bookmarkEnd w:id="114"/>
    </w:p>
    <w:p w14:paraId="7C2D6E2D" w14:textId="531625B5" w:rsidR="00084099" w:rsidRPr="00492516" w:rsidRDefault="00084099" w:rsidP="00084099"/>
    <w:bookmarkEnd w:id="113"/>
    <w:p w14:paraId="30DB8E37" w14:textId="63F74C1E" w:rsidR="00D611A7" w:rsidRPr="00492516" w:rsidRDefault="00D611A7" w:rsidP="00D611A7">
      <w:pPr>
        <w:jc w:val="both"/>
        <w:rPr>
          <w:rFonts w:ascii="Arial" w:hAnsi="Arial" w:cs="Arial"/>
        </w:rPr>
      </w:pPr>
    </w:p>
    <w:sdt>
      <w:sdtPr>
        <w:rPr>
          <w:rFonts w:ascii="Arial" w:hAnsi="Arial" w:cs="Arial"/>
          <w:b/>
          <w:sz w:val="16"/>
          <w:szCs w:val="16"/>
        </w:rPr>
        <w:id w:val="-568342319"/>
        <w:placeholder>
          <w:docPart w:val="DefaultPlaceholder_-1854013440"/>
        </w:placeholder>
      </w:sdtPr>
      <w:sdtEndPr>
        <w:rPr>
          <w:b w:val="0"/>
        </w:rPr>
      </w:sdtEndPr>
      <w:sdtContent>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762"/>
            <w:gridCol w:w="1449"/>
            <w:gridCol w:w="1502"/>
            <w:gridCol w:w="1916"/>
          </w:tblGrid>
          <w:tr w:rsidR="00402158" w:rsidRPr="00680087" w14:paraId="61B9B5C0" w14:textId="77777777" w:rsidTr="00402158">
            <w:trPr>
              <w:tblHeader/>
              <w:tblCellSpacing w:w="15" w:type="dxa"/>
            </w:trPr>
            <w:tc>
              <w:tcPr>
                <w:tcW w:w="0" w:type="auto"/>
                <w:vAlign w:val="center"/>
                <w:hideMark/>
              </w:tcPr>
              <w:p w14:paraId="190EE72C" w14:textId="6135FBF9" w:rsidR="00402158" w:rsidRPr="00680087" w:rsidRDefault="00402158" w:rsidP="00402158">
                <w:pPr>
                  <w:jc w:val="center"/>
                  <w:rPr>
                    <w:rFonts w:ascii="Arial" w:hAnsi="Arial" w:cs="Arial"/>
                    <w:sz w:val="16"/>
                    <w:szCs w:val="16"/>
                  </w:rPr>
                </w:pPr>
                <w:r w:rsidRPr="00680087">
                  <w:rPr>
                    <w:rFonts w:ascii="Arial" w:hAnsi="Arial" w:cs="Arial"/>
                    <w:b/>
                    <w:sz w:val="16"/>
                    <w:szCs w:val="16"/>
                  </w:rPr>
                  <w:t>PRESTATION</w:t>
                </w:r>
              </w:p>
            </w:tc>
            <w:tc>
              <w:tcPr>
                <w:tcW w:w="0" w:type="auto"/>
                <w:vAlign w:val="center"/>
                <w:hideMark/>
              </w:tcPr>
              <w:p w14:paraId="291F56A2" w14:textId="77777777" w:rsidR="00402158" w:rsidRPr="00680087" w:rsidRDefault="00402158" w:rsidP="00402158">
                <w:pPr>
                  <w:jc w:val="center"/>
                  <w:rPr>
                    <w:rFonts w:ascii="Arial" w:hAnsi="Arial" w:cs="Arial"/>
                    <w:sz w:val="16"/>
                    <w:szCs w:val="16"/>
                  </w:rPr>
                </w:pPr>
                <w:r w:rsidRPr="00680087">
                  <w:rPr>
                    <w:rFonts w:ascii="Arial" w:hAnsi="Arial" w:cs="Arial"/>
                    <w:b/>
                    <w:sz w:val="16"/>
                    <w:szCs w:val="16"/>
                  </w:rPr>
                  <w:t>DÉLAI DE PRISE EN CHARGE</w:t>
                </w:r>
              </w:p>
            </w:tc>
            <w:tc>
              <w:tcPr>
                <w:tcW w:w="0" w:type="auto"/>
                <w:vAlign w:val="center"/>
                <w:hideMark/>
              </w:tcPr>
              <w:p w14:paraId="324B5F71" w14:textId="77777777" w:rsidR="00402158" w:rsidRPr="00680087" w:rsidRDefault="00402158" w:rsidP="00402158">
                <w:pPr>
                  <w:jc w:val="center"/>
                  <w:rPr>
                    <w:rFonts w:ascii="Arial" w:hAnsi="Arial" w:cs="Arial"/>
                    <w:sz w:val="16"/>
                    <w:szCs w:val="16"/>
                  </w:rPr>
                </w:pPr>
                <w:r w:rsidRPr="00680087">
                  <w:rPr>
                    <w:rFonts w:ascii="Arial" w:hAnsi="Arial" w:cs="Arial"/>
                    <w:b/>
                    <w:sz w:val="16"/>
                    <w:szCs w:val="16"/>
                  </w:rPr>
                  <w:t>DÉLAI DE RÉALISATION</w:t>
                </w:r>
              </w:p>
            </w:tc>
            <w:tc>
              <w:tcPr>
                <w:tcW w:w="0" w:type="auto"/>
                <w:vAlign w:val="center"/>
                <w:hideMark/>
              </w:tcPr>
              <w:p w14:paraId="10993CAF" w14:textId="77777777" w:rsidR="00402158" w:rsidRPr="00680087" w:rsidRDefault="00402158" w:rsidP="00402158">
                <w:pPr>
                  <w:jc w:val="center"/>
                  <w:rPr>
                    <w:rFonts w:ascii="Arial" w:hAnsi="Arial" w:cs="Arial"/>
                    <w:sz w:val="16"/>
                    <w:szCs w:val="16"/>
                  </w:rPr>
                </w:pPr>
                <w:r w:rsidRPr="00680087">
                  <w:rPr>
                    <w:rFonts w:ascii="Arial" w:hAnsi="Arial" w:cs="Arial"/>
                    <w:b/>
                    <w:sz w:val="16"/>
                    <w:szCs w:val="16"/>
                  </w:rPr>
                  <w:t>DÉLAI DE RESTITUTION DES FONDS</w:t>
                </w:r>
              </w:p>
            </w:tc>
          </w:tr>
          <w:tr w:rsidR="00402158" w:rsidRPr="00680087" w14:paraId="50889E7F" w14:textId="77777777" w:rsidTr="00402158">
            <w:trPr>
              <w:tblCellSpacing w:w="15" w:type="dxa"/>
            </w:trPr>
            <w:tc>
              <w:tcPr>
                <w:tcW w:w="0" w:type="auto"/>
                <w:vAlign w:val="center"/>
                <w:hideMark/>
              </w:tcPr>
              <w:p w14:paraId="2C7E7F16" w14:textId="77777777" w:rsidR="00402158" w:rsidRPr="00680087" w:rsidRDefault="00402158" w:rsidP="00402158">
                <w:pPr>
                  <w:rPr>
                    <w:rFonts w:ascii="Arial" w:hAnsi="Arial" w:cs="Arial"/>
                    <w:sz w:val="16"/>
                    <w:szCs w:val="16"/>
                  </w:rPr>
                </w:pPr>
                <w:r w:rsidRPr="00680087">
                  <w:rPr>
                    <w:rFonts w:ascii="Arial" w:hAnsi="Arial" w:cs="Arial"/>
                    <w:sz w:val="16"/>
                    <w:szCs w:val="16"/>
                  </w:rPr>
                  <w:t xml:space="preserve">Saisie attribution (reflet </w:t>
                </w:r>
                <w:proofErr w:type="spellStart"/>
                <w:r w:rsidRPr="00680087">
                  <w:rPr>
                    <w:rFonts w:ascii="Arial" w:hAnsi="Arial" w:cs="Arial"/>
                    <w:sz w:val="16"/>
                    <w:szCs w:val="16"/>
                  </w:rPr>
                  <w:t>Ficoba</w:t>
                </w:r>
                <w:proofErr w:type="spellEnd"/>
                <w:r w:rsidRPr="00680087">
                  <w:rPr>
                    <w:rFonts w:ascii="Arial" w:hAnsi="Arial" w:cs="Arial"/>
                    <w:sz w:val="16"/>
                    <w:szCs w:val="16"/>
                  </w:rPr>
                  <w:t xml:space="preserve"> fourni par la CPAM)</w:t>
                </w:r>
              </w:p>
            </w:tc>
            <w:tc>
              <w:tcPr>
                <w:tcW w:w="0" w:type="auto"/>
              </w:tcPr>
              <w:p w14:paraId="5C745228" w14:textId="4A838343" w:rsidR="00402158" w:rsidRPr="00680087" w:rsidRDefault="00402158" w:rsidP="00402158">
                <w:pPr>
                  <w:rPr>
                    <w:rFonts w:ascii="Arial" w:hAnsi="Arial" w:cs="Arial"/>
                    <w:sz w:val="16"/>
                    <w:szCs w:val="16"/>
                  </w:rPr>
                </w:pPr>
                <w:r w:rsidRPr="00E66DC4">
                  <w:rPr>
                    <w:rFonts w:ascii="Arial" w:hAnsi="Arial" w:cs="Arial"/>
                    <w:sz w:val="16"/>
                    <w:szCs w:val="16"/>
                  </w:rPr>
                  <w:t>20 € TTC / jour</w:t>
                </w:r>
              </w:p>
            </w:tc>
            <w:tc>
              <w:tcPr>
                <w:tcW w:w="0" w:type="auto"/>
              </w:tcPr>
              <w:p w14:paraId="7580A3B7" w14:textId="310F8489" w:rsidR="00402158" w:rsidRPr="00680087" w:rsidRDefault="00402158" w:rsidP="00402158">
                <w:pPr>
                  <w:rPr>
                    <w:rFonts w:ascii="Arial" w:hAnsi="Arial" w:cs="Arial"/>
                    <w:sz w:val="16"/>
                    <w:szCs w:val="16"/>
                  </w:rPr>
                </w:pPr>
                <w:r w:rsidRPr="00E66DC4">
                  <w:rPr>
                    <w:rFonts w:ascii="Arial" w:hAnsi="Arial" w:cs="Arial"/>
                    <w:sz w:val="16"/>
                    <w:szCs w:val="16"/>
                  </w:rPr>
                  <w:t>40 € TTC / jour</w:t>
                </w:r>
              </w:p>
            </w:tc>
            <w:tc>
              <w:tcPr>
                <w:tcW w:w="0" w:type="auto"/>
              </w:tcPr>
              <w:p w14:paraId="6315A5DB" w14:textId="5E982700" w:rsidR="00402158" w:rsidRPr="00680087" w:rsidRDefault="00402158" w:rsidP="00402158">
                <w:pPr>
                  <w:rPr>
                    <w:rFonts w:ascii="Arial" w:hAnsi="Arial" w:cs="Arial"/>
                    <w:sz w:val="16"/>
                    <w:szCs w:val="16"/>
                  </w:rPr>
                </w:pPr>
                <w:r w:rsidRPr="00E66DC4">
                  <w:rPr>
                    <w:rFonts w:ascii="Arial" w:hAnsi="Arial" w:cs="Arial"/>
                    <w:sz w:val="16"/>
                    <w:szCs w:val="16"/>
                  </w:rPr>
                  <w:t>60 € TTC / jour</w:t>
                </w:r>
              </w:p>
            </w:tc>
          </w:tr>
          <w:tr w:rsidR="00402158" w:rsidRPr="00680087" w14:paraId="3B8A52EA" w14:textId="77777777" w:rsidTr="00402158">
            <w:trPr>
              <w:tblCellSpacing w:w="15" w:type="dxa"/>
            </w:trPr>
            <w:tc>
              <w:tcPr>
                <w:tcW w:w="0" w:type="auto"/>
                <w:vAlign w:val="center"/>
                <w:hideMark/>
              </w:tcPr>
              <w:p w14:paraId="2435431C" w14:textId="77777777" w:rsidR="00402158" w:rsidRPr="00680087" w:rsidRDefault="00402158" w:rsidP="00402158">
                <w:pPr>
                  <w:rPr>
                    <w:rFonts w:ascii="Arial" w:hAnsi="Arial" w:cs="Arial"/>
                    <w:sz w:val="16"/>
                    <w:szCs w:val="16"/>
                  </w:rPr>
                </w:pPr>
                <w:r w:rsidRPr="00680087">
                  <w:rPr>
                    <w:rFonts w:ascii="Arial" w:hAnsi="Arial" w:cs="Arial"/>
                    <w:sz w:val="16"/>
                    <w:szCs w:val="16"/>
                  </w:rPr>
                  <w:t>Rédaction et dépôt de requête</w:t>
                </w:r>
              </w:p>
            </w:tc>
            <w:tc>
              <w:tcPr>
                <w:tcW w:w="0" w:type="auto"/>
              </w:tcPr>
              <w:p w14:paraId="5D32F8D0" w14:textId="0C2128D4" w:rsidR="00402158" w:rsidRPr="00680087" w:rsidRDefault="00402158" w:rsidP="00402158">
                <w:pPr>
                  <w:rPr>
                    <w:rFonts w:ascii="Arial" w:hAnsi="Arial" w:cs="Arial"/>
                    <w:sz w:val="16"/>
                    <w:szCs w:val="16"/>
                  </w:rPr>
                </w:pPr>
                <w:r w:rsidRPr="00E66DC4">
                  <w:rPr>
                    <w:rFonts w:ascii="Arial" w:hAnsi="Arial" w:cs="Arial"/>
                    <w:sz w:val="16"/>
                    <w:szCs w:val="16"/>
                  </w:rPr>
                  <w:t>25 € TTC / jour</w:t>
                </w:r>
              </w:p>
            </w:tc>
            <w:tc>
              <w:tcPr>
                <w:tcW w:w="0" w:type="auto"/>
              </w:tcPr>
              <w:p w14:paraId="07803289" w14:textId="70060CA5" w:rsidR="00402158" w:rsidRPr="00680087" w:rsidRDefault="00402158" w:rsidP="00402158">
                <w:pPr>
                  <w:rPr>
                    <w:rFonts w:ascii="Arial" w:hAnsi="Arial" w:cs="Arial"/>
                    <w:sz w:val="16"/>
                    <w:szCs w:val="16"/>
                  </w:rPr>
                </w:pPr>
                <w:r w:rsidRPr="00E66DC4">
                  <w:rPr>
                    <w:rFonts w:ascii="Arial" w:hAnsi="Arial" w:cs="Arial"/>
                    <w:sz w:val="16"/>
                    <w:szCs w:val="16"/>
                  </w:rPr>
                  <w:t>35 € TTC / jour</w:t>
                </w:r>
              </w:p>
            </w:tc>
            <w:tc>
              <w:tcPr>
                <w:tcW w:w="0" w:type="auto"/>
              </w:tcPr>
              <w:p w14:paraId="5C1F659E" w14:textId="6FA56AB4" w:rsidR="00402158" w:rsidRPr="00680087" w:rsidRDefault="00402158" w:rsidP="00402158">
                <w:pPr>
                  <w:rPr>
                    <w:rFonts w:ascii="Arial" w:hAnsi="Arial" w:cs="Arial"/>
                    <w:sz w:val="16"/>
                    <w:szCs w:val="16"/>
                  </w:rPr>
                </w:pPr>
                <w:r w:rsidRPr="00E66DC4">
                  <w:rPr>
                    <w:rFonts w:ascii="Arial" w:hAnsi="Arial" w:cs="Arial"/>
                    <w:sz w:val="16"/>
                    <w:szCs w:val="16"/>
                  </w:rPr>
                  <w:t>55 € TTC / jour</w:t>
                </w:r>
              </w:p>
            </w:tc>
          </w:tr>
          <w:tr w:rsidR="00402158" w:rsidRPr="00680087" w14:paraId="2D5CFE99" w14:textId="77777777" w:rsidTr="00402158">
            <w:trPr>
              <w:tblCellSpacing w:w="15" w:type="dxa"/>
            </w:trPr>
            <w:tc>
              <w:tcPr>
                <w:tcW w:w="0" w:type="auto"/>
                <w:vAlign w:val="center"/>
                <w:hideMark/>
              </w:tcPr>
              <w:p w14:paraId="449B9FCB" w14:textId="77777777" w:rsidR="00402158" w:rsidRPr="00680087" w:rsidRDefault="00402158" w:rsidP="00402158">
                <w:pPr>
                  <w:rPr>
                    <w:rFonts w:ascii="Arial" w:hAnsi="Arial" w:cs="Arial"/>
                    <w:sz w:val="16"/>
                    <w:szCs w:val="16"/>
                  </w:rPr>
                </w:pPr>
                <w:r w:rsidRPr="00680087">
                  <w:rPr>
                    <w:rFonts w:ascii="Arial" w:hAnsi="Arial" w:cs="Arial"/>
                    <w:sz w:val="16"/>
                    <w:szCs w:val="16"/>
                  </w:rPr>
                  <w:t>Représentation à l’audience (saisie sur rémunération)</w:t>
                </w:r>
              </w:p>
            </w:tc>
            <w:tc>
              <w:tcPr>
                <w:tcW w:w="0" w:type="auto"/>
              </w:tcPr>
              <w:p w14:paraId="6249DC2B" w14:textId="461A6408" w:rsidR="00402158" w:rsidRPr="00680087" w:rsidRDefault="00402158" w:rsidP="00402158">
                <w:pPr>
                  <w:rPr>
                    <w:rFonts w:ascii="Arial" w:hAnsi="Arial" w:cs="Arial"/>
                    <w:sz w:val="16"/>
                    <w:szCs w:val="16"/>
                  </w:rPr>
                </w:pPr>
                <w:r w:rsidRPr="00E66DC4">
                  <w:rPr>
                    <w:rFonts w:ascii="Arial" w:hAnsi="Arial" w:cs="Arial"/>
                    <w:sz w:val="16"/>
                    <w:szCs w:val="16"/>
                  </w:rPr>
                  <w:t>30 € TTC / jour</w:t>
                </w:r>
              </w:p>
            </w:tc>
            <w:tc>
              <w:tcPr>
                <w:tcW w:w="0" w:type="auto"/>
              </w:tcPr>
              <w:p w14:paraId="46904D57" w14:textId="27B7EFA3" w:rsidR="00402158" w:rsidRPr="00680087" w:rsidRDefault="00402158" w:rsidP="00402158">
                <w:pPr>
                  <w:rPr>
                    <w:rFonts w:ascii="Arial" w:hAnsi="Arial" w:cs="Arial"/>
                    <w:sz w:val="16"/>
                    <w:szCs w:val="16"/>
                  </w:rPr>
                </w:pPr>
                <w:r w:rsidRPr="00E66DC4">
                  <w:rPr>
                    <w:rFonts w:ascii="Arial" w:hAnsi="Arial" w:cs="Arial"/>
                    <w:sz w:val="16"/>
                    <w:szCs w:val="16"/>
                  </w:rPr>
                  <w:t>50 € TTC / jour</w:t>
                </w:r>
              </w:p>
            </w:tc>
            <w:tc>
              <w:tcPr>
                <w:tcW w:w="0" w:type="auto"/>
              </w:tcPr>
              <w:p w14:paraId="28F3D5C7" w14:textId="4AE7A96E" w:rsidR="00402158" w:rsidRPr="00680087" w:rsidRDefault="00402158" w:rsidP="00402158">
                <w:pPr>
                  <w:rPr>
                    <w:rFonts w:ascii="Arial" w:hAnsi="Arial" w:cs="Arial"/>
                    <w:sz w:val="16"/>
                    <w:szCs w:val="16"/>
                  </w:rPr>
                </w:pPr>
                <w:r w:rsidRPr="00E66DC4">
                  <w:rPr>
                    <w:rFonts w:ascii="Arial" w:hAnsi="Arial" w:cs="Arial"/>
                    <w:sz w:val="16"/>
                    <w:szCs w:val="16"/>
                  </w:rPr>
                  <w:t>70 € TTC / jour</w:t>
                </w:r>
              </w:p>
            </w:tc>
          </w:tr>
          <w:tr w:rsidR="00402158" w:rsidRPr="00680087" w14:paraId="31109208" w14:textId="77777777" w:rsidTr="00402158">
            <w:trPr>
              <w:tblCellSpacing w:w="15" w:type="dxa"/>
            </w:trPr>
            <w:tc>
              <w:tcPr>
                <w:tcW w:w="0" w:type="auto"/>
                <w:vAlign w:val="center"/>
                <w:hideMark/>
              </w:tcPr>
              <w:p w14:paraId="639FFC1C" w14:textId="77777777" w:rsidR="00402158" w:rsidRPr="00680087" w:rsidRDefault="00402158" w:rsidP="00402158">
                <w:pPr>
                  <w:rPr>
                    <w:rFonts w:ascii="Arial" w:hAnsi="Arial" w:cs="Arial"/>
                    <w:sz w:val="16"/>
                    <w:szCs w:val="16"/>
                  </w:rPr>
                </w:pPr>
                <w:r w:rsidRPr="00680087">
                  <w:rPr>
                    <w:rFonts w:ascii="Arial" w:hAnsi="Arial" w:cs="Arial"/>
                    <w:sz w:val="16"/>
                    <w:szCs w:val="16"/>
                  </w:rPr>
                  <w:t>Saisie vente (commandement de payer, courrier, présentation, inventaire)</w:t>
                </w:r>
              </w:p>
            </w:tc>
            <w:tc>
              <w:tcPr>
                <w:tcW w:w="0" w:type="auto"/>
              </w:tcPr>
              <w:p w14:paraId="63C361A1" w14:textId="4110FA01" w:rsidR="00402158" w:rsidRPr="00680087" w:rsidRDefault="00402158" w:rsidP="00402158">
                <w:pPr>
                  <w:rPr>
                    <w:rFonts w:ascii="Arial" w:hAnsi="Arial" w:cs="Arial"/>
                    <w:sz w:val="16"/>
                    <w:szCs w:val="16"/>
                  </w:rPr>
                </w:pPr>
                <w:r w:rsidRPr="00E66DC4">
                  <w:rPr>
                    <w:rFonts w:ascii="Arial" w:hAnsi="Arial" w:cs="Arial"/>
                    <w:sz w:val="16"/>
                    <w:szCs w:val="16"/>
                  </w:rPr>
                  <w:t>30 € TTC / jour</w:t>
                </w:r>
              </w:p>
            </w:tc>
            <w:tc>
              <w:tcPr>
                <w:tcW w:w="0" w:type="auto"/>
              </w:tcPr>
              <w:p w14:paraId="5985529A" w14:textId="7F91BF21" w:rsidR="00402158" w:rsidRPr="00680087" w:rsidRDefault="00402158" w:rsidP="00402158">
                <w:pPr>
                  <w:rPr>
                    <w:rFonts w:ascii="Arial" w:hAnsi="Arial" w:cs="Arial"/>
                    <w:sz w:val="16"/>
                    <w:szCs w:val="16"/>
                  </w:rPr>
                </w:pPr>
                <w:r w:rsidRPr="00E66DC4">
                  <w:rPr>
                    <w:rFonts w:ascii="Arial" w:hAnsi="Arial" w:cs="Arial"/>
                    <w:sz w:val="16"/>
                    <w:szCs w:val="16"/>
                  </w:rPr>
                  <w:t>45 € TTC / jour</w:t>
                </w:r>
              </w:p>
            </w:tc>
            <w:tc>
              <w:tcPr>
                <w:tcW w:w="0" w:type="auto"/>
              </w:tcPr>
              <w:p w14:paraId="6ABEB41C" w14:textId="6141702A" w:rsidR="00402158" w:rsidRPr="00680087" w:rsidRDefault="00402158" w:rsidP="00402158">
                <w:pPr>
                  <w:rPr>
                    <w:rFonts w:ascii="Arial" w:hAnsi="Arial" w:cs="Arial"/>
                    <w:sz w:val="16"/>
                    <w:szCs w:val="16"/>
                  </w:rPr>
                </w:pPr>
                <w:r w:rsidRPr="00E66DC4">
                  <w:rPr>
                    <w:rFonts w:ascii="Arial" w:hAnsi="Arial" w:cs="Arial"/>
                    <w:sz w:val="16"/>
                    <w:szCs w:val="16"/>
                  </w:rPr>
                  <w:t>65 € TTC / jour</w:t>
                </w:r>
              </w:p>
            </w:tc>
          </w:tr>
          <w:tr w:rsidR="00402158" w:rsidRPr="00680087" w14:paraId="2DFA96BB" w14:textId="77777777" w:rsidTr="00402158">
            <w:trPr>
              <w:tblCellSpacing w:w="15" w:type="dxa"/>
            </w:trPr>
            <w:tc>
              <w:tcPr>
                <w:tcW w:w="0" w:type="auto"/>
                <w:vAlign w:val="center"/>
                <w:hideMark/>
              </w:tcPr>
              <w:p w14:paraId="63BEFA0C" w14:textId="77777777" w:rsidR="00402158" w:rsidRPr="00680087" w:rsidRDefault="00402158" w:rsidP="00402158">
                <w:pPr>
                  <w:rPr>
                    <w:rFonts w:ascii="Arial" w:hAnsi="Arial" w:cs="Arial"/>
                    <w:sz w:val="16"/>
                    <w:szCs w:val="16"/>
                  </w:rPr>
                </w:pPr>
                <w:r w:rsidRPr="00680087">
                  <w:rPr>
                    <w:rFonts w:ascii="Arial" w:hAnsi="Arial" w:cs="Arial"/>
                    <w:sz w:val="16"/>
                    <w:szCs w:val="16"/>
                  </w:rPr>
                  <w:t>Prise d’hypothèque (relevé cadastral fourni par la CPAM)</w:t>
                </w:r>
              </w:p>
            </w:tc>
            <w:tc>
              <w:tcPr>
                <w:tcW w:w="0" w:type="auto"/>
              </w:tcPr>
              <w:p w14:paraId="263A8362" w14:textId="060C80D1" w:rsidR="00402158" w:rsidRPr="00680087" w:rsidRDefault="00402158" w:rsidP="00402158">
                <w:pPr>
                  <w:rPr>
                    <w:rFonts w:ascii="Arial" w:hAnsi="Arial" w:cs="Arial"/>
                    <w:sz w:val="16"/>
                    <w:szCs w:val="16"/>
                  </w:rPr>
                </w:pPr>
                <w:r w:rsidRPr="00E66DC4">
                  <w:rPr>
                    <w:rFonts w:ascii="Arial" w:hAnsi="Arial" w:cs="Arial"/>
                    <w:sz w:val="16"/>
                    <w:szCs w:val="16"/>
                  </w:rPr>
                  <w:t>25 € TTC / jour</w:t>
                </w:r>
              </w:p>
            </w:tc>
            <w:tc>
              <w:tcPr>
                <w:tcW w:w="0" w:type="auto"/>
              </w:tcPr>
              <w:p w14:paraId="2DCF0E89" w14:textId="7CACF7A6" w:rsidR="00402158" w:rsidRPr="00680087" w:rsidRDefault="00402158" w:rsidP="00402158">
                <w:pPr>
                  <w:rPr>
                    <w:rFonts w:ascii="Arial" w:hAnsi="Arial" w:cs="Arial"/>
                    <w:sz w:val="16"/>
                    <w:szCs w:val="16"/>
                  </w:rPr>
                </w:pPr>
                <w:r w:rsidRPr="00E66DC4">
                  <w:rPr>
                    <w:rFonts w:ascii="Arial" w:hAnsi="Arial" w:cs="Arial"/>
                    <w:sz w:val="16"/>
                    <w:szCs w:val="16"/>
                  </w:rPr>
                  <w:t>40 € TTC / jour</w:t>
                </w:r>
              </w:p>
            </w:tc>
            <w:tc>
              <w:tcPr>
                <w:tcW w:w="0" w:type="auto"/>
              </w:tcPr>
              <w:p w14:paraId="7B6D5FA1" w14:textId="7409D60A" w:rsidR="00402158" w:rsidRPr="00680087" w:rsidRDefault="00402158" w:rsidP="00402158">
                <w:pPr>
                  <w:rPr>
                    <w:rFonts w:ascii="Arial" w:hAnsi="Arial" w:cs="Arial"/>
                    <w:sz w:val="16"/>
                    <w:szCs w:val="16"/>
                  </w:rPr>
                </w:pPr>
                <w:r w:rsidRPr="00E66DC4">
                  <w:rPr>
                    <w:rFonts w:ascii="Arial" w:hAnsi="Arial" w:cs="Arial"/>
                    <w:sz w:val="16"/>
                    <w:szCs w:val="16"/>
                  </w:rPr>
                  <w:t>60 € TTC / jour</w:t>
                </w:r>
              </w:p>
            </w:tc>
          </w:tr>
          <w:tr w:rsidR="00402158" w:rsidRPr="00680087" w14:paraId="5E01EC62" w14:textId="77777777" w:rsidTr="00402158">
            <w:trPr>
              <w:tblCellSpacing w:w="15" w:type="dxa"/>
            </w:trPr>
            <w:tc>
              <w:tcPr>
                <w:tcW w:w="0" w:type="auto"/>
                <w:vAlign w:val="center"/>
                <w:hideMark/>
              </w:tcPr>
              <w:p w14:paraId="01754580" w14:textId="77777777" w:rsidR="00402158" w:rsidRPr="00680087" w:rsidRDefault="00402158" w:rsidP="00402158">
                <w:pPr>
                  <w:rPr>
                    <w:rFonts w:ascii="Arial" w:hAnsi="Arial" w:cs="Arial"/>
                    <w:sz w:val="16"/>
                    <w:szCs w:val="16"/>
                  </w:rPr>
                </w:pPr>
                <w:r w:rsidRPr="00680087">
                  <w:rPr>
                    <w:rFonts w:ascii="Arial" w:hAnsi="Arial" w:cs="Arial"/>
                    <w:sz w:val="16"/>
                    <w:szCs w:val="16"/>
                  </w:rPr>
                  <w:t>Signification de documents (mise en demeure + contrainte)</w:t>
                </w:r>
              </w:p>
            </w:tc>
            <w:tc>
              <w:tcPr>
                <w:tcW w:w="0" w:type="auto"/>
              </w:tcPr>
              <w:p w14:paraId="53C92FE7" w14:textId="1EAEB051" w:rsidR="00402158" w:rsidRPr="00680087" w:rsidRDefault="00402158" w:rsidP="00402158">
                <w:pPr>
                  <w:rPr>
                    <w:rFonts w:ascii="Arial" w:hAnsi="Arial" w:cs="Arial"/>
                    <w:sz w:val="16"/>
                    <w:szCs w:val="16"/>
                  </w:rPr>
                </w:pPr>
                <w:r w:rsidRPr="00E66DC4">
                  <w:rPr>
                    <w:rFonts w:ascii="Arial" w:hAnsi="Arial" w:cs="Arial"/>
                    <w:sz w:val="16"/>
                    <w:szCs w:val="16"/>
                  </w:rPr>
                  <w:t>20 € TTC / jour</w:t>
                </w:r>
              </w:p>
            </w:tc>
            <w:tc>
              <w:tcPr>
                <w:tcW w:w="0" w:type="auto"/>
              </w:tcPr>
              <w:p w14:paraId="683F8E0D" w14:textId="04C05EAF" w:rsidR="00402158" w:rsidRPr="00680087" w:rsidRDefault="00402158" w:rsidP="00402158">
                <w:pPr>
                  <w:rPr>
                    <w:rFonts w:ascii="Arial" w:hAnsi="Arial" w:cs="Arial"/>
                    <w:sz w:val="16"/>
                    <w:szCs w:val="16"/>
                  </w:rPr>
                </w:pPr>
                <w:r w:rsidRPr="00E66DC4">
                  <w:rPr>
                    <w:rFonts w:ascii="Arial" w:hAnsi="Arial" w:cs="Arial"/>
                    <w:sz w:val="16"/>
                    <w:szCs w:val="16"/>
                  </w:rPr>
                  <w:t>30 € TTC / jour</w:t>
                </w:r>
              </w:p>
            </w:tc>
            <w:tc>
              <w:tcPr>
                <w:tcW w:w="0" w:type="auto"/>
              </w:tcPr>
              <w:p w14:paraId="69398075" w14:textId="239F7693" w:rsidR="00402158" w:rsidRPr="00680087" w:rsidRDefault="00402158" w:rsidP="00402158">
                <w:pPr>
                  <w:rPr>
                    <w:rFonts w:ascii="Arial" w:hAnsi="Arial" w:cs="Arial"/>
                    <w:sz w:val="16"/>
                    <w:szCs w:val="16"/>
                  </w:rPr>
                </w:pPr>
                <w:r w:rsidRPr="00E66DC4">
                  <w:rPr>
                    <w:rFonts w:ascii="Arial" w:hAnsi="Arial" w:cs="Arial"/>
                    <w:sz w:val="16"/>
                    <w:szCs w:val="16"/>
                  </w:rPr>
                  <w:t>50 € TTC / jour</w:t>
                </w:r>
              </w:p>
            </w:tc>
          </w:tr>
          <w:tr w:rsidR="00402158" w:rsidRPr="00680087" w14:paraId="3D6CA6AD" w14:textId="77777777" w:rsidTr="00402158">
            <w:trPr>
              <w:tblCellSpacing w:w="15" w:type="dxa"/>
            </w:trPr>
            <w:tc>
              <w:tcPr>
                <w:tcW w:w="0" w:type="auto"/>
                <w:vAlign w:val="center"/>
                <w:hideMark/>
              </w:tcPr>
              <w:p w14:paraId="0AD64A51" w14:textId="77777777" w:rsidR="00402158" w:rsidRPr="00680087" w:rsidRDefault="00402158" w:rsidP="00402158">
                <w:pPr>
                  <w:rPr>
                    <w:rFonts w:ascii="Arial" w:hAnsi="Arial" w:cs="Arial"/>
                    <w:sz w:val="16"/>
                    <w:szCs w:val="16"/>
                  </w:rPr>
                </w:pPr>
                <w:r w:rsidRPr="00680087">
                  <w:rPr>
                    <w:rFonts w:ascii="Arial" w:hAnsi="Arial" w:cs="Arial"/>
                    <w:sz w:val="16"/>
                    <w:szCs w:val="16"/>
                  </w:rPr>
                  <w:t>Menace d’ouverture d’une procédure de redressement judiciaire</w:t>
                </w:r>
              </w:p>
            </w:tc>
            <w:tc>
              <w:tcPr>
                <w:tcW w:w="0" w:type="auto"/>
              </w:tcPr>
              <w:p w14:paraId="5CAA25EF" w14:textId="5EB6337F" w:rsidR="00402158" w:rsidRPr="00680087" w:rsidRDefault="00402158" w:rsidP="00402158">
                <w:pPr>
                  <w:rPr>
                    <w:rFonts w:ascii="Arial" w:hAnsi="Arial" w:cs="Arial"/>
                    <w:sz w:val="16"/>
                    <w:szCs w:val="16"/>
                  </w:rPr>
                </w:pPr>
                <w:r w:rsidRPr="00E66DC4">
                  <w:rPr>
                    <w:rFonts w:ascii="Arial" w:hAnsi="Arial" w:cs="Arial"/>
                    <w:sz w:val="16"/>
                    <w:szCs w:val="16"/>
                  </w:rPr>
                  <w:t>20 € TTC / jour</w:t>
                </w:r>
              </w:p>
            </w:tc>
            <w:tc>
              <w:tcPr>
                <w:tcW w:w="0" w:type="auto"/>
              </w:tcPr>
              <w:p w14:paraId="067E378A" w14:textId="23CA37FB" w:rsidR="00402158" w:rsidRPr="00680087" w:rsidRDefault="00402158" w:rsidP="00402158">
                <w:pPr>
                  <w:rPr>
                    <w:rFonts w:ascii="Arial" w:hAnsi="Arial" w:cs="Arial"/>
                    <w:sz w:val="16"/>
                    <w:szCs w:val="16"/>
                  </w:rPr>
                </w:pPr>
                <w:r w:rsidRPr="00E66DC4">
                  <w:rPr>
                    <w:rFonts w:ascii="Arial" w:hAnsi="Arial" w:cs="Arial"/>
                    <w:sz w:val="16"/>
                    <w:szCs w:val="16"/>
                  </w:rPr>
                  <w:t>35 € TTC / jour</w:t>
                </w:r>
              </w:p>
            </w:tc>
            <w:tc>
              <w:tcPr>
                <w:tcW w:w="0" w:type="auto"/>
              </w:tcPr>
              <w:p w14:paraId="33256A52" w14:textId="61EF8117" w:rsidR="00402158" w:rsidRPr="00680087" w:rsidRDefault="00402158" w:rsidP="00402158">
                <w:pPr>
                  <w:rPr>
                    <w:rFonts w:ascii="Arial" w:hAnsi="Arial" w:cs="Arial"/>
                    <w:sz w:val="16"/>
                    <w:szCs w:val="16"/>
                  </w:rPr>
                </w:pPr>
                <w:r w:rsidRPr="00E66DC4">
                  <w:rPr>
                    <w:rFonts w:ascii="Arial" w:hAnsi="Arial" w:cs="Arial"/>
                    <w:sz w:val="16"/>
                    <w:szCs w:val="16"/>
                  </w:rPr>
                  <w:t>55 € TTC / jour</w:t>
                </w:r>
              </w:p>
            </w:tc>
          </w:tr>
          <w:tr w:rsidR="00402158" w:rsidRPr="00680087" w14:paraId="242F37B8" w14:textId="77777777" w:rsidTr="00402158">
            <w:trPr>
              <w:tblCellSpacing w:w="15" w:type="dxa"/>
            </w:trPr>
            <w:tc>
              <w:tcPr>
                <w:tcW w:w="0" w:type="auto"/>
                <w:vAlign w:val="center"/>
                <w:hideMark/>
              </w:tcPr>
              <w:p w14:paraId="0C43215A" w14:textId="77777777" w:rsidR="00402158" w:rsidRPr="00680087" w:rsidRDefault="00402158" w:rsidP="00402158">
                <w:pPr>
                  <w:rPr>
                    <w:rFonts w:ascii="Arial" w:hAnsi="Arial" w:cs="Arial"/>
                    <w:sz w:val="16"/>
                    <w:szCs w:val="16"/>
                  </w:rPr>
                </w:pPr>
                <w:r w:rsidRPr="00680087">
                  <w:rPr>
                    <w:rFonts w:ascii="Arial" w:hAnsi="Arial" w:cs="Arial"/>
                    <w:sz w:val="16"/>
                    <w:szCs w:val="16"/>
                  </w:rPr>
                  <w:t>Dépôt d’une requête devant le Tribunal de commerce</w:t>
                </w:r>
              </w:p>
            </w:tc>
            <w:tc>
              <w:tcPr>
                <w:tcW w:w="0" w:type="auto"/>
              </w:tcPr>
              <w:p w14:paraId="6E992FBE" w14:textId="548AF290" w:rsidR="00402158" w:rsidRPr="00680087" w:rsidRDefault="00402158" w:rsidP="00402158">
                <w:pPr>
                  <w:rPr>
                    <w:rFonts w:ascii="Arial" w:hAnsi="Arial" w:cs="Arial"/>
                    <w:sz w:val="16"/>
                    <w:szCs w:val="16"/>
                  </w:rPr>
                </w:pPr>
                <w:r w:rsidRPr="00E66DC4">
                  <w:rPr>
                    <w:rFonts w:ascii="Arial" w:hAnsi="Arial" w:cs="Arial"/>
                    <w:sz w:val="16"/>
                    <w:szCs w:val="16"/>
                  </w:rPr>
                  <w:t>25 € TTC / jour</w:t>
                </w:r>
              </w:p>
            </w:tc>
            <w:tc>
              <w:tcPr>
                <w:tcW w:w="0" w:type="auto"/>
              </w:tcPr>
              <w:p w14:paraId="05C98722" w14:textId="19AA1F50" w:rsidR="00402158" w:rsidRPr="00680087" w:rsidRDefault="00402158" w:rsidP="00402158">
                <w:pPr>
                  <w:rPr>
                    <w:rFonts w:ascii="Arial" w:hAnsi="Arial" w:cs="Arial"/>
                    <w:sz w:val="16"/>
                    <w:szCs w:val="16"/>
                  </w:rPr>
                </w:pPr>
                <w:r w:rsidRPr="00E66DC4">
                  <w:rPr>
                    <w:rFonts w:ascii="Arial" w:hAnsi="Arial" w:cs="Arial"/>
                    <w:sz w:val="16"/>
                    <w:szCs w:val="16"/>
                  </w:rPr>
                  <w:t>40 € TTC / jour</w:t>
                </w:r>
              </w:p>
            </w:tc>
            <w:tc>
              <w:tcPr>
                <w:tcW w:w="0" w:type="auto"/>
              </w:tcPr>
              <w:p w14:paraId="1F51E79D" w14:textId="7F74F25E" w:rsidR="00402158" w:rsidRPr="00680087" w:rsidRDefault="00402158" w:rsidP="00402158">
                <w:pPr>
                  <w:rPr>
                    <w:rFonts w:ascii="Arial" w:hAnsi="Arial" w:cs="Arial"/>
                    <w:sz w:val="16"/>
                    <w:szCs w:val="16"/>
                  </w:rPr>
                </w:pPr>
                <w:r w:rsidRPr="00E66DC4">
                  <w:rPr>
                    <w:rFonts w:ascii="Arial" w:hAnsi="Arial" w:cs="Arial"/>
                    <w:sz w:val="16"/>
                    <w:szCs w:val="16"/>
                  </w:rPr>
                  <w:t>60 € TTC / jour</w:t>
                </w:r>
              </w:p>
            </w:tc>
          </w:tr>
          <w:tr w:rsidR="00402158" w:rsidRPr="00680087" w14:paraId="7F1104AE" w14:textId="77777777" w:rsidTr="00402158">
            <w:trPr>
              <w:tblCellSpacing w:w="15" w:type="dxa"/>
            </w:trPr>
            <w:tc>
              <w:tcPr>
                <w:tcW w:w="0" w:type="auto"/>
                <w:vAlign w:val="center"/>
                <w:hideMark/>
              </w:tcPr>
              <w:p w14:paraId="427964D6" w14:textId="77777777" w:rsidR="00402158" w:rsidRPr="00680087" w:rsidRDefault="00402158" w:rsidP="00402158">
                <w:pPr>
                  <w:rPr>
                    <w:rFonts w:ascii="Arial" w:hAnsi="Arial" w:cs="Arial"/>
                    <w:sz w:val="16"/>
                    <w:szCs w:val="16"/>
                  </w:rPr>
                </w:pPr>
                <w:r w:rsidRPr="00680087">
                  <w:rPr>
                    <w:rFonts w:ascii="Arial" w:hAnsi="Arial" w:cs="Arial"/>
                    <w:sz w:val="16"/>
                    <w:szCs w:val="16"/>
                  </w:rPr>
                  <w:t>Saisie de véhicule / carte grise / licence taxi</w:t>
                </w:r>
              </w:p>
            </w:tc>
            <w:tc>
              <w:tcPr>
                <w:tcW w:w="0" w:type="auto"/>
              </w:tcPr>
              <w:p w14:paraId="77A9658B" w14:textId="70C84D68" w:rsidR="00402158" w:rsidRPr="00680087" w:rsidRDefault="00402158" w:rsidP="00402158">
                <w:pPr>
                  <w:rPr>
                    <w:rFonts w:ascii="Arial" w:hAnsi="Arial" w:cs="Arial"/>
                    <w:sz w:val="16"/>
                    <w:szCs w:val="16"/>
                  </w:rPr>
                </w:pPr>
                <w:r w:rsidRPr="00E66DC4">
                  <w:rPr>
                    <w:rFonts w:ascii="Arial" w:hAnsi="Arial" w:cs="Arial"/>
                    <w:sz w:val="16"/>
                    <w:szCs w:val="16"/>
                  </w:rPr>
                  <w:t>30 € TTC / jour</w:t>
                </w:r>
              </w:p>
            </w:tc>
            <w:tc>
              <w:tcPr>
                <w:tcW w:w="0" w:type="auto"/>
              </w:tcPr>
              <w:p w14:paraId="38A98793" w14:textId="0FD97906" w:rsidR="00402158" w:rsidRPr="00680087" w:rsidRDefault="00402158" w:rsidP="00402158">
                <w:pPr>
                  <w:rPr>
                    <w:rFonts w:ascii="Arial" w:hAnsi="Arial" w:cs="Arial"/>
                    <w:sz w:val="16"/>
                    <w:szCs w:val="16"/>
                  </w:rPr>
                </w:pPr>
                <w:r w:rsidRPr="00E66DC4">
                  <w:rPr>
                    <w:rFonts w:ascii="Arial" w:hAnsi="Arial" w:cs="Arial"/>
                    <w:sz w:val="16"/>
                    <w:szCs w:val="16"/>
                  </w:rPr>
                  <w:t>50 € TTC / jour</w:t>
                </w:r>
              </w:p>
            </w:tc>
            <w:tc>
              <w:tcPr>
                <w:tcW w:w="0" w:type="auto"/>
              </w:tcPr>
              <w:p w14:paraId="5AC2D277" w14:textId="3C7122BA" w:rsidR="00402158" w:rsidRPr="00680087" w:rsidRDefault="00402158" w:rsidP="00402158">
                <w:pPr>
                  <w:rPr>
                    <w:rFonts w:ascii="Arial" w:hAnsi="Arial" w:cs="Arial"/>
                    <w:sz w:val="16"/>
                    <w:szCs w:val="16"/>
                  </w:rPr>
                </w:pPr>
                <w:r w:rsidRPr="00E66DC4">
                  <w:rPr>
                    <w:rFonts w:ascii="Arial" w:hAnsi="Arial" w:cs="Arial"/>
                    <w:sz w:val="16"/>
                    <w:szCs w:val="16"/>
                  </w:rPr>
                  <w:t>70 € TTC / jour</w:t>
                </w:r>
              </w:p>
            </w:tc>
          </w:tr>
          <w:tr w:rsidR="00402158" w:rsidRPr="00680087" w14:paraId="07014F59" w14:textId="77777777" w:rsidTr="00402158">
            <w:trPr>
              <w:tblCellSpacing w:w="15" w:type="dxa"/>
            </w:trPr>
            <w:tc>
              <w:tcPr>
                <w:tcW w:w="0" w:type="auto"/>
                <w:vAlign w:val="center"/>
                <w:hideMark/>
              </w:tcPr>
              <w:p w14:paraId="4AED852A" w14:textId="77777777" w:rsidR="00402158" w:rsidRPr="00680087" w:rsidRDefault="00402158" w:rsidP="00402158">
                <w:pPr>
                  <w:rPr>
                    <w:rFonts w:ascii="Arial" w:hAnsi="Arial" w:cs="Arial"/>
                    <w:sz w:val="16"/>
                    <w:szCs w:val="16"/>
                  </w:rPr>
                </w:pPr>
                <w:r w:rsidRPr="00680087">
                  <w:rPr>
                    <w:rFonts w:ascii="Arial" w:hAnsi="Arial" w:cs="Arial"/>
                    <w:sz w:val="16"/>
                    <w:szCs w:val="16"/>
                  </w:rPr>
                  <w:t>Nantissement</w:t>
                </w:r>
              </w:p>
            </w:tc>
            <w:tc>
              <w:tcPr>
                <w:tcW w:w="0" w:type="auto"/>
              </w:tcPr>
              <w:p w14:paraId="2C6E955F" w14:textId="5D9ED110" w:rsidR="00402158" w:rsidRPr="00680087" w:rsidRDefault="00402158" w:rsidP="00402158">
                <w:pPr>
                  <w:rPr>
                    <w:rFonts w:ascii="Arial" w:hAnsi="Arial" w:cs="Arial"/>
                    <w:sz w:val="16"/>
                    <w:szCs w:val="16"/>
                  </w:rPr>
                </w:pPr>
                <w:r w:rsidRPr="00E66DC4">
                  <w:rPr>
                    <w:rFonts w:ascii="Arial" w:hAnsi="Arial" w:cs="Arial"/>
                    <w:sz w:val="16"/>
                    <w:szCs w:val="16"/>
                  </w:rPr>
                  <w:t>25 € TTC / jour</w:t>
                </w:r>
              </w:p>
            </w:tc>
            <w:tc>
              <w:tcPr>
                <w:tcW w:w="0" w:type="auto"/>
              </w:tcPr>
              <w:p w14:paraId="29652A77" w14:textId="690DBA87" w:rsidR="00402158" w:rsidRPr="00680087" w:rsidRDefault="00402158" w:rsidP="00402158">
                <w:pPr>
                  <w:rPr>
                    <w:rFonts w:ascii="Arial" w:hAnsi="Arial" w:cs="Arial"/>
                    <w:sz w:val="16"/>
                    <w:szCs w:val="16"/>
                  </w:rPr>
                </w:pPr>
                <w:r w:rsidRPr="00E66DC4">
                  <w:rPr>
                    <w:rFonts w:ascii="Arial" w:hAnsi="Arial" w:cs="Arial"/>
                    <w:sz w:val="16"/>
                    <w:szCs w:val="16"/>
                  </w:rPr>
                  <w:t>40 € TTC / jour</w:t>
                </w:r>
              </w:p>
            </w:tc>
            <w:tc>
              <w:tcPr>
                <w:tcW w:w="0" w:type="auto"/>
              </w:tcPr>
              <w:p w14:paraId="291ADF9D" w14:textId="48D89D80" w:rsidR="00402158" w:rsidRPr="00680087" w:rsidRDefault="00402158" w:rsidP="00402158">
                <w:pPr>
                  <w:rPr>
                    <w:rFonts w:ascii="Arial" w:hAnsi="Arial" w:cs="Arial"/>
                    <w:sz w:val="16"/>
                    <w:szCs w:val="16"/>
                  </w:rPr>
                </w:pPr>
                <w:r w:rsidRPr="00E66DC4">
                  <w:rPr>
                    <w:rFonts w:ascii="Arial" w:hAnsi="Arial" w:cs="Arial"/>
                    <w:sz w:val="16"/>
                    <w:szCs w:val="16"/>
                  </w:rPr>
                  <w:t>60 € TTC / jour</w:t>
                </w:r>
              </w:p>
            </w:tc>
          </w:tr>
          <w:tr w:rsidR="00402158" w:rsidRPr="00680087" w14:paraId="47A19FB2" w14:textId="77777777" w:rsidTr="00402158">
            <w:trPr>
              <w:tblCellSpacing w:w="15" w:type="dxa"/>
            </w:trPr>
            <w:tc>
              <w:tcPr>
                <w:tcW w:w="0" w:type="auto"/>
                <w:vAlign w:val="center"/>
                <w:hideMark/>
              </w:tcPr>
              <w:p w14:paraId="584DBD7B" w14:textId="77777777" w:rsidR="00402158" w:rsidRPr="00680087" w:rsidRDefault="00402158" w:rsidP="00402158">
                <w:pPr>
                  <w:rPr>
                    <w:rFonts w:ascii="Arial" w:hAnsi="Arial" w:cs="Arial"/>
                    <w:sz w:val="16"/>
                    <w:szCs w:val="16"/>
                  </w:rPr>
                </w:pPr>
                <w:r w:rsidRPr="00680087">
                  <w:rPr>
                    <w:rFonts w:ascii="Arial" w:hAnsi="Arial" w:cs="Arial"/>
                    <w:sz w:val="16"/>
                    <w:szCs w:val="16"/>
                  </w:rPr>
                  <w:t>Saisie des parts sociales</w:t>
                </w:r>
              </w:p>
            </w:tc>
            <w:tc>
              <w:tcPr>
                <w:tcW w:w="0" w:type="auto"/>
              </w:tcPr>
              <w:p w14:paraId="23CA4F04" w14:textId="759BC2C9" w:rsidR="00402158" w:rsidRPr="00680087" w:rsidRDefault="00402158" w:rsidP="00402158">
                <w:pPr>
                  <w:rPr>
                    <w:rFonts w:ascii="Arial" w:hAnsi="Arial" w:cs="Arial"/>
                    <w:sz w:val="16"/>
                    <w:szCs w:val="16"/>
                  </w:rPr>
                </w:pPr>
                <w:r w:rsidRPr="00E66DC4">
                  <w:rPr>
                    <w:rFonts w:ascii="Arial" w:hAnsi="Arial" w:cs="Arial"/>
                    <w:sz w:val="16"/>
                    <w:szCs w:val="16"/>
                  </w:rPr>
                  <w:t>30 € TTC / jour</w:t>
                </w:r>
              </w:p>
            </w:tc>
            <w:tc>
              <w:tcPr>
                <w:tcW w:w="0" w:type="auto"/>
              </w:tcPr>
              <w:p w14:paraId="23461ECD" w14:textId="73ED50BB" w:rsidR="00402158" w:rsidRPr="00680087" w:rsidRDefault="00402158" w:rsidP="00402158">
                <w:pPr>
                  <w:rPr>
                    <w:rFonts w:ascii="Arial" w:hAnsi="Arial" w:cs="Arial"/>
                    <w:sz w:val="16"/>
                    <w:szCs w:val="16"/>
                  </w:rPr>
                </w:pPr>
                <w:r w:rsidRPr="00E66DC4">
                  <w:rPr>
                    <w:rFonts w:ascii="Arial" w:hAnsi="Arial" w:cs="Arial"/>
                    <w:sz w:val="16"/>
                    <w:szCs w:val="16"/>
                  </w:rPr>
                  <w:t>45 € TTC / jour</w:t>
                </w:r>
              </w:p>
            </w:tc>
            <w:tc>
              <w:tcPr>
                <w:tcW w:w="0" w:type="auto"/>
              </w:tcPr>
              <w:p w14:paraId="541869DA" w14:textId="761C32AB" w:rsidR="00402158" w:rsidRPr="00680087" w:rsidRDefault="00402158" w:rsidP="00402158">
                <w:pPr>
                  <w:rPr>
                    <w:rFonts w:ascii="Arial" w:hAnsi="Arial" w:cs="Arial"/>
                    <w:sz w:val="16"/>
                    <w:szCs w:val="16"/>
                  </w:rPr>
                </w:pPr>
                <w:r w:rsidRPr="00E66DC4">
                  <w:rPr>
                    <w:rFonts w:ascii="Arial" w:hAnsi="Arial" w:cs="Arial"/>
                    <w:sz w:val="16"/>
                    <w:szCs w:val="16"/>
                  </w:rPr>
                  <w:t>65 € TTC / jour</w:t>
                </w:r>
              </w:p>
            </w:tc>
          </w:tr>
          <w:tr w:rsidR="00E66DC4" w:rsidRPr="00680087" w14:paraId="26AA7977" w14:textId="77777777" w:rsidTr="00402158">
            <w:trPr>
              <w:tblCellSpacing w:w="15" w:type="dxa"/>
            </w:trPr>
            <w:tc>
              <w:tcPr>
                <w:tcW w:w="0" w:type="auto"/>
                <w:vAlign w:val="center"/>
              </w:tcPr>
              <w:p w14:paraId="1E783ECA" w14:textId="77777777" w:rsidR="00E66DC4" w:rsidRPr="00041781" w:rsidRDefault="00E66DC4" w:rsidP="00E66DC4">
                <w:pPr>
                  <w:rPr>
                    <w:rFonts w:ascii="Arial" w:hAnsi="Arial" w:cs="Arial"/>
                    <w:sz w:val="16"/>
                    <w:szCs w:val="16"/>
                  </w:rPr>
                </w:pPr>
                <w:r w:rsidRPr="00041781">
                  <w:rPr>
                    <w:rFonts w:ascii="Arial" w:hAnsi="Arial" w:cs="Arial"/>
                    <w:sz w:val="16"/>
                    <w:szCs w:val="16"/>
                  </w:rPr>
                  <w:t>Prise de contact a minima par téléphone avec le débiteur afin de trouver un compromis quant au remboursement des sommes dues</w:t>
                </w:r>
              </w:p>
              <w:p w14:paraId="060D9E08" w14:textId="77777777" w:rsidR="00E66DC4" w:rsidRPr="00680087" w:rsidRDefault="00E66DC4" w:rsidP="00E66DC4">
                <w:pPr>
                  <w:rPr>
                    <w:rFonts w:ascii="Arial" w:hAnsi="Arial" w:cs="Arial"/>
                    <w:sz w:val="16"/>
                    <w:szCs w:val="16"/>
                  </w:rPr>
                </w:pPr>
                <w:r w:rsidRPr="00041781">
                  <w:rPr>
                    <w:rFonts w:ascii="Arial" w:hAnsi="Arial" w:cs="Arial"/>
                    <w:sz w:val="16"/>
                    <w:szCs w:val="16"/>
                  </w:rPr>
                  <w:t>Restitution des fonds si possible ou déclaration d’insolvabilité</w:t>
                </w:r>
              </w:p>
            </w:tc>
            <w:tc>
              <w:tcPr>
                <w:tcW w:w="0" w:type="auto"/>
              </w:tcPr>
              <w:p w14:paraId="2E415DD0" w14:textId="105E9359" w:rsidR="00E66DC4" w:rsidRDefault="00E66DC4" w:rsidP="00E66DC4">
                <w:pPr>
                  <w:rPr>
                    <w:rFonts w:ascii="Arial" w:hAnsi="Arial" w:cs="Arial"/>
                    <w:sz w:val="16"/>
                    <w:szCs w:val="16"/>
                  </w:rPr>
                </w:pPr>
                <w:r w:rsidRPr="00E66DC4">
                  <w:rPr>
                    <w:rFonts w:ascii="Arial" w:hAnsi="Arial" w:cs="Arial"/>
                    <w:sz w:val="16"/>
                    <w:szCs w:val="16"/>
                  </w:rPr>
                  <w:t>15 € TTC / jour</w:t>
                </w:r>
              </w:p>
            </w:tc>
            <w:tc>
              <w:tcPr>
                <w:tcW w:w="0" w:type="auto"/>
              </w:tcPr>
              <w:p w14:paraId="1CB8AFC2" w14:textId="2D298B11" w:rsidR="00E66DC4" w:rsidRDefault="00E66DC4" w:rsidP="00E66DC4">
                <w:pPr>
                  <w:rPr>
                    <w:rFonts w:ascii="Arial" w:hAnsi="Arial" w:cs="Arial"/>
                    <w:sz w:val="16"/>
                    <w:szCs w:val="16"/>
                  </w:rPr>
                </w:pPr>
                <w:r w:rsidRPr="00E66DC4">
                  <w:rPr>
                    <w:rFonts w:ascii="Arial" w:hAnsi="Arial" w:cs="Arial"/>
                    <w:sz w:val="16"/>
                    <w:szCs w:val="16"/>
                  </w:rPr>
                  <w:t>25 € TTC / jour</w:t>
                </w:r>
              </w:p>
            </w:tc>
            <w:tc>
              <w:tcPr>
                <w:tcW w:w="0" w:type="auto"/>
              </w:tcPr>
              <w:p w14:paraId="743B6BFB" w14:textId="0BFEB3E5" w:rsidR="00E66DC4" w:rsidRDefault="00E66DC4" w:rsidP="00E66DC4">
                <w:pPr>
                  <w:rPr>
                    <w:rFonts w:ascii="Arial" w:hAnsi="Arial" w:cs="Arial"/>
                    <w:sz w:val="16"/>
                    <w:szCs w:val="16"/>
                  </w:rPr>
                </w:pPr>
                <w:r>
                  <w:rPr>
                    <w:rFonts w:ascii="Arial" w:hAnsi="Arial" w:cs="Arial"/>
                    <w:sz w:val="16"/>
                    <w:szCs w:val="16"/>
                  </w:rPr>
                  <w:t>35</w:t>
                </w:r>
                <w:r w:rsidRPr="00E66DC4">
                  <w:rPr>
                    <w:rFonts w:ascii="Arial" w:hAnsi="Arial" w:cs="Arial"/>
                    <w:sz w:val="16"/>
                    <w:szCs w:val="16"/>
                  </w:rPr>
                  <w:t xml:space="preserve"> € TTC / jour</w:t>
                </w:r>
              </w:p>
            </w:tc>
          </w:tr>
          <w:tr w:rsidR="00E66DC4" w:rsidRPr="00680087" w14:paraId="383431F5" w14:textId="77777777" w:rsidTr="00402158">
            <w:trPr>
              <w:tblCellSpacing w:w="15" w:type="dxa"/>
            </w:trPr>
            <w:tc>
              <w:tcPr>
                <w:tcW w:w="0" w:type="auto"/>
                <w:vAlign w:val="center"/>
              </w:tcPr>
              <w:p w14:paraId="750298AD" w14:textId="77777777" w:rsidR="00E66DC4" w:rsidRPr="00680087" w:rsidRDefault="00E66DC4" w:rsidP="00E66DC4">
                <w:pPr>
                  <w:rPr>
                    <w:rFonts w:ascii="Arial" w:hAnsi="Arial" w:cs="Arial"/>
                    <w:sz w:val="16"/>
                    <w:szCs w:val="16"/>
                  </w:rPr>
                </w:pPr>
                <w:r w:rsidRPr="00041781">
                  <w:rPr>
                    <w:rFonts w:ascii="Arial" w:hAnsi="Arial" w:cs="Arial"/>
                    <w:sz w:val="16"/>
                    <w:szCs w:val="16"/>
                  </w:rPr>
                  <w:t>Option : déplacement au domicile du débiteur</w:t>
                </w:r>
              </w:p>
            </w:tc>
            <w:tc>
              <w:tcPr>
                <w:tcW w:w="0" w:type="auto"/>
              </w:tcPr>
              <w:p w14:paraId="5FCF5308" w14:textId="4FF6E015" w:rsidR="00E66DC4" w:rsidRDefault="00E66DC4" w:rsidP="00E66DC4">
                <w:pPr>
                  <w:rPr>
                    <w:rFonts w:ascii="Arial" w:hAnsi="Arial" w:cs="Arial"/>
                    <w:sz w:val="16"/>
                    <w:szCs w:val="16"/>
                  </w:rPr>
                </w:pPr>
                <w:r w:rsidRPr="00E66DC4">
                  <w:rPr>
                    <w:rFonts w:ascii="Arial" w:hAnsi="Arial" w:cs="Arial"/>
                    <w:sz w:val="16"/>
                    <w:szCs w:val="16"/>
                  </w:rPr>
                  <w:t>25 € TTC / jour</w:t>
                </w:r>
              </w:p>
            </w:tc>
            <w:tc>
              <w:tcPr>
                <w:tcW w:w="0" w:type="auto"/>
              </w:tcPr>
              <w:p w14:paraId="2FB1420F" w14:textId="7BB393A0" w:rsidR="00E66DC4" w:rsidRDefault="00E66DC4" w:rsidP="00E66DC4">
                <w:pPr>
                  <w:rPr>
                    <w:rFonts w:ascii="Arial" w:hAnsi="Arial" w:cs="Arial"/>
                    <w:sz w:val="16"/>
                    <w:szCs w:val="16"/>
                  </w:rPr>
                </w:pPr>
                <w:r w:rsidRPr="00E66DC4">
                  <w:rPr>
                    <w:rFonts w:ascii="Arial" w:hAnsi="Arial" w:cs="Arial"/>
                    <w:sz w:val="16"/>
                    <w:szCs w:val="16"/>
                  </w:rPr>
                  <w:t>40 € TTC / jour</w:t>
                </w:r>
              </w:p>
            </w:tc>
            <w:tc>
              <w:tcPr>
                <w:tcW w:w="0" w:type="auto"/>
              </w:tcPr>
              <w:p w14:paraId="3E3FFF5C" w14:textId="0F43D6F5" w:rsidR="00E66DC4" w:rsidRDefault="00E66DC4" w:rsidP="00E66DC4">
                <w:pPr>
                  <w:rPr>
                    <w:rFonts w:ascii="Arial" w:hAnsi="Arial" w:cs="Arial"/>
                    <w:sz w:val="16"/>
                    <w:szCs w:val="16"/>
                  </w:rPr>
                </w:pPr>
                <w:r>
                  <w:rPr>
                    <w:rFonts w:ascii="Arial" w:hAnsi="Arial" w:cs="Arial"/>
                    <w:sz w:val="16"/>
                    <w:szCs w:val="16"/>
                  </w:rPr>
                  <w:t>6</w:t>
                </w:r>
                <w:r w:rsidRPr="00E66DC4">
                  <w:rPr>
                    <w:rFonts w:ascii="Arial" w:hAnsi="Arial" w:cs="Arial"/>
                    <w:sz w:val="16"/>
                    <w:szCs w:val="16"/>
                  </w:rPr>
                  <w:t>0 € TTC / jour</w:t>
                </w:r>
              </w:p>
            </w:tc>
          </w:tr>
        </w:tbl>
      </w:sdtContent>
    </w:sdt>
    <w:p w14:paraId="7D6A7F76" w14:textId="75D17EFC" w:rsidR="00D611A7" w:rsidRDefault="00D611A7" w:rsidP="00A96F68">
      <w:pPr>
        <w:jc w:val="both"/>
        <w:rPr>
          <w:rFonts w:asciiTheme="minorHAnsi" w:hAnsiTheme="minorHAnsi" w:cstheme="minorHAnsi"/>
          <w:sz w:val="22"/>
          <w:szCs w:val="22"/>
        </w:rPr>
      </w:pPr>
    </w:p>
    <w:p w14:paraId="12C2B2B5" w14:textId="77777777" w:rsidR="00264E27" w:rsidRPr="001C5BAD" w:rsidRDefault="00264E27" w:rsidP="00264E27">
      <w:pPr>
        <w:pStyle w:val="Titre2"/>
        <w:keepLines/>
        <w:numPr>
          <w:ilvl w:val="2"/>
          <w:numId w:val="4"/>
        </w:numPr>
        <w:tabs>
          <w:tab w:val="left" w:pos="1134"/>
        </w:tabs>
        <w:suppressAutoHyphens/>
        <w:spacing w:before="0"/>
        <w:jc w:val="both"/>
        <w:rPr>
          <w:rFonts w:ascii="Arial" w:hAnsi="Arial" w:cs="Arial"/>
        </w:rPr>
      </w:pPr>
      <w:r w:rsidRPr="008E3E37">
        <w:rPr>
          <w:rFonts w:ascii="Arial" w:hAnsi="Arial" w:cs="Arial"/>
        </w:rPr>
        <w:t xml:space="preserve">  </w:t>
      </w:r>
      <w:bookmarkStart w:id="115" w:name="_Toc204070447"/>
      <w:bookmarkStart w:id="116" w:name="_Toc207109973"/>
      <w:r w:rsidRPr="001C5BAD">
        <w:rPr>
          <w:rFonts w:ascii="Arial" w:hAnsi="Arial" w:cs="Arial"/>
        </w:rPr>
        <w:t>Pénalités spécifiques</w:t>
      </w:r>
      <w:bookmarkEnd w:id="115"/>
      <w:bookmarkEnd w:id="116"/>
    </w:p>
    <w:p w14:paraId="421EEB78" w14:textId="14E35022" w:rsidR="00C9698A" w:rsidRPr="001C5BAD" w:rsidRDefault="00C9698A" w:rsidP="00C9698A">
      <w:pPr>
        <w:jc w:val="both"/>
        <w:rPr>
          <w:rFonts w:asciiTheme="minorHAnsi" w:hAnsiTheme="minorHAnsi" w:cstheme="minorHAnsi"/>
          <w:sz w:val="22"/>
          <w:szCs w:val="22"/>
        </w:rPr>
      </w:pPr>
    </w:p>
    <w:p w14:paraId="0F29E932" w14:textId="74C78CE2" w:rsidR="00C9698A" w:rsidRPr="001C5BAD" w:rsidRDefault="00C9698A" w:rsidP="008E3E37">
      <w:pPr>
        <w:pStyle w:val="Paragraphedeliste"/>
        <w:numPr>
          <w:ilvl w:val="1"/>
          <w:numId w:val="42"/>
        </w:numPr>
        <w:ind w:left="709"/>
        <w:jc w:val="both"/>
        <w:rPr>
          <w:rFonts w:asciiTheme="minorHAnsi" w:hAnsiTheme="minorHAnsi" w:cstheme="minorHAnsi"/>
          <w:b/>
          <w:bCs/>
          <w:sz w:val="22"/>
          <w:szCs w:val="22"/>
        </w:rPr>
      </w:pPr>
      <w:r w:rsidRPr="001C5BAD">
        <w:rPr>
          <w:rFonts w:asciiTheme="minorHAnsi" w:hAnsiTheme="minorHAnsi" w:cstheme="minorHAnsi"/>
          <w:b/>
          <w:bCs/>
          <w:sz w:val="22"/>
          <w:szCs w:val="22"/>
        </w:rPr>
        <w:t>Réunions de suivi</w:t>
      </w:r>
      <w:r w:rsidR="00D0486F" w:rsidRPr="001C5BAD">
        <w:rPr>
          <w:rFonts w:asciiTheme="minorHAnsi" w:hAnsiTheme="minorHAnsi" w:cstheme="minorHAnsi"/>
          <w:b/>
          <w:bCs/>
          <w:sz w:val="22"/>
          <w:szCs w:val="22"/>
        </w:rPr>
        <w:t xml:space="preserve"> </w:t>
      </w:r>
      <w:r w:rsidR="000B4182" w:rsidRPr="001C5BAD">
        <w:rPr>
          <w:rFonts w:asciiTheme="minorHAnsi" w:hAnsiTheme="minorHAnsi" w:cstheme="minorHAnsi"/>
          <w:bCs/>
          <w:sz w:val="22"/>
          <w:szCs w:val="22"/>
        </w:rPr>
        <w:t>(</w:t>
      </w:r>
      <w:proofErr w:type="spellStart"/>
      <w:r w:rsidR="000B4182" w:rsidRPr="001C5BAD">
        <w:rPr>
          <w:rFonts w:asciiTheme="minorHAnsi" w:hAnsiTheme="minorHAnsi" w:cstheme="minorHAnsi"/>
          <w:bCs/>
          <w:i/>
          <w:sz w:val="22"/>
          <w:szCs w:val="22"/>
        </w:rPr>
        <w:t>cf</w:t>
      </w:r>
      <w:proofErr w:type="spellEnd"/>
      <w:r w:rsidR="000B4182" w:rsidRPr="001C5BAD">
        <w:rPr>
          <w:rFonts w:asciiTheme="minorHAnsi" w:hAnsiTheme="minorHAnsi" w:cstheme="minorHAnsi"/>
          <w:bCs/>
          <w:sz w:val="22"/>
          <w:szCs w:val="22"/>
        </w:rPr>
        <w:t xml:space="preserve"> </w:t>
      </w:r>
      <w:r w:rsidR="000B4182" w:rsidRPr="001C5BAD">
        <w:rPr>
          <w:rFonts w:asciiTheme="minorHAnsi" w:hAnsiTheme="minorHAnsi" w:cstheme="minorHAnsi"/>
          <w:bCs/>
          <w:i/>
          <w:sz w:val="22"/>
          <w:szCs w:val="22"/>
        </w:rPr>
        <w:t>supra</w:t>
      </w:r>
      <w:r w:rsidR="000B4182" w:rsidRPr="001C5BAD">
        <w:rPr>
          <w:rFonts w:asciiTheme="minorHAnsi" w:hAnsiTheme="minorHAnsi" w:cstheme="minorHAnsi"/>
          <w:bCs/>
          <w:sz w:val="22"/>
          <w:szCs w:val="22"/>
        </w:rPr>
        <w:t xml:space="preserve"> article 2.1.C du présent accord)</w:t>
      </w:r>
    </w:p>
    <w:p w14:paraId="55E3CBD9" w14:textId="631B84A4" w:rsidR="00C9698A" w:rsidRPr="001C5BAD" w:rsidRDefault="00C9698A" w:rsidP="008E3E37">
      <w:pPr>
        <w:numPr>
          <w:ilvl w:val="0"/>
          <w:numId w:val="39"/>
        </w:numPr>
        <w:jc w:val="both"/>
        <w:rPr>
          <w:rFonts w:asciiTheme="minorHAnsi" w:hAnsiTheme="minorHAnsi" w:cstheme="minorHAnsi"/>
          <w:sz w:val="22"/>
          <w:szCs w:val="22"/>
        </w:rPr>
      </w:pPr>
      <w:r w:rsidRPr="001C5BAD">
        <w:rPr>
          <w:rFonts w:asciiTheme="minorHAnsi" w:hAnsiTheme="minorHAnsi" w:cstheme="minorHAnsi"/>
          <w:sz w:val="22"/>
          <w:szCs w:val="22"/>
        </w:rPr>
        <w:t xml:space="preserve">Absence injustifiée à une réunion trimestrielle organisée par la CPAM : </w:t>
      </w:r>
      <w:r w:rsidRPr="001C5BAD">
        <w:rPr>
          <w:rFonts w:asciiTheme="minorHAnsi" w:hAnsiTheme="minorHAnsi" w:cstheme="minorHAnsi"/>
          <w:b/>
          <w:bCs/>
          <w:sz w:val="22"/>
          <w:szCs w:val="22"/>
        </w:rPr>
        <w:t>Pénalité : 150 € TTC par réunion manquée</w:t>
      </w:r>
      <w:r w:rsidR="0082206A" w:rsidRPr="001C5BAD">
        <w:rPr>
          <w:rFonts w:asciiTheme="minorHAnsi" w:hAnsiTheme="minorHAnsi" w:cstheme="minorHAnsi"/>
          <w:b/>
          <w:bCs/>
          <w:sz w:val="22"/>
          <w:szCs w:val="22"/>
        </w:rPr>
        <w:t>.</w:t>
      </w:r>
    </w:p>
    <w:p w14:paraId="7214A394" w14:textId="1AB2B55C" w:rsidR="00C9698A" w:rsidRPr="001C5BAD" w:rsidRDefault="00C9698A" w:rsidP="00C9698A">
      <w:pPr>
        <w:jc w:val="both"/>
        <w:rPr>
          <w:rFonts w:asciiTheme="minorHAnsi" w:hAnsiTheme="minorHAnsi" w:cstheme="minorHAnsi"/>
          <w:sz w:val="22"/>
          <w:szCs w:val="22"/>
        </w:rPr>
      </w:pPr>
    </w:p>
    <w:p w14:paraId="25002805" w14:textId="3DF7D56C" w:rsidR="00C9698A" w:rsidRPr="001C5BAD" w:rsidRDefault="00C9698A" w:rsidP="008E3E37">
      <w:pPr>
        <w:pStyle w:val="Paragraphedeliste"/>
        <w:numPr>
          <w:ilvl w:val="0"/>
          <w:numId w:val="42"/>
        </w:numPr>
        <w:jc w:val="both"/>
        <w:rPr>
          <w:rFonts w:asciiTheme="minorHAnsi" w:hAnsiTheme="minorHAnsi" w:cstheme="minorHAnsi"/>
          <w:b/>
          <w:bCs/>
          <w:sz w:val="22"/>
          <w:szCs w:val="22"/>
        </w:rPr>
      </w:pPr>
      <w:r w:rsidRPr="001C5BAD">
        <w:rPr>
          <w:rFonts w:asciiTheme="minorHAnsi" w:hAnsiTheme="minorHAnsi" w:cstheme="minorHAnsi"/>
          <w:b/>
          <w:bCs/>
          <w:sz w:val="22"/>
          <w:szCs w:val="22"/>
        </w:rPr>
        <w:t>Outils de suivi / Extranet</w:t>
      </w:r>
      <w:r w:rsidR="00D0486F" w:rsidRPr="001C5BAD">
        <w:rPr>
          <w:rFonts w:asciiTheme="minorHAnsi" w:hAnsiTheme="minorHAnsi" w:cstheme="minorHAnsi"/>
          <w:b/>
          <w:bCs/>
          <w:sz w:val="22"/>
          <w:szCs w:val="22"/>
        </w:rPr>
        <w:t xml:space="preserve"> </w:t>
      </w:r>
      <w:r w:rsidR="000B4182" w:rsidRPr="001C5BAD">
        <w:rPr>
          <w:rFonts w:asciiTheme="minorHAnsi" w:hAnsiTheme="minorHAnsi" w:cstheme="minorHAnsi"/>
          <w:bCs/>
          <w:sz w:val="22"/>
          <w:szCs w:val="22"/>
        </w:rPr>
        <w:t>(</w:t>
      </w:r>
      <w:proofErr w:type="spellStart"/>
      <w:r w:rsidR="000B4182" w:rsidRPr="001C5BAD">
        <w:rPr>
          <w:rFonts w:asciiTheme="minorHAnsi" w:hAnsiTheme="minorHAnsi" w:cstheme="minorHAnsi"/>
          <w:bCs/>
          <w:i/>
          <w:sz w:val="22"/>
          <w:szCs w:val="22"/>
        </w:rPr>
        <w:t>cf</w:t>
      </w:r>
      <w:proofErr w:type="spellEnd"/>
      <w:r w:rsidR="000B4182" w:rsidRPr="001C5BAD">
        <w:rPr>
          <w:rFonts w:asciiTheme="minorHAnsi" w:hAnsiTheme="minorHAnsi" w:cstheme="minorHAnsi"/>
          <w:bCs/>
          <w:sz w:val="22"/>
          <w:szCs w:val="22"/>
        </w:rPr>
        <w:t xml:space="preserve"> </w:t>
      </w:r>
      <w:r w:rsidR="000B4182" w:rsidRPr="001C5BAD">
        <w:rPr>
          <w:rFonts w:asciiTheme="minorHAnsi" w:hAnsiTheme="minorHAnsi" w:cstheme="minorHAnsi"/>
          <w:bCs/>
          <w:i/>
          <w:sz w:val="22"/>
          <w:szCs w:val="22"/>
        </w:rPr>
        <w:t>supra</w:t>
      </w:r>
      <w:r w:rsidR="000B4182" w:rsidRPr="001C5BAD">
        <w:rPr>
          <w:rFonts w:asciiTheme="minorHAnsi" w:hAnsiTheme="minorHAnsi" w:cstheme="minorHAnsi"/>
          <w:bCs/>
          <w:sz w:val="22"/>
          <w:szCs w:val="22"/>
        </w:rPr>
        <w:t xml:space="preserve"> article 2.1.C du présent accord)</w:t>
      </w:r>
    </w:p>
    <w:p w14:paraId="120C1FF0" w14:textId="5DF17631" w:rsidR="00C9698A" w:rsidRPr="001C5BAD" w:rsidRDefault="000B4182" w:rsidP="008E3E37">
      <w:pPr>
        <w:numPr>
          <w:ilvl w:val="0"/>
          <w:numId w:val="40"/>
        </w:numPr>
        <w:jc w:val="both"/>
        <w:rPr>
          <w:rFonts w:asciiTheme="minorHAnsi" w:hAnsiTheme="minorHAnsi" w:cstheme="minorHAnsi"/>
          <w:sz w:val="22"/>
          <w:szCs w:val="22"/>
        </w:rPr>
      </w:pPr>
      <w:r w:rsidRPr="001C5BAD">
        <w:rPr>
          <w:rFonts w:asciiTheme="minorHAnsi" w:hAnsiTheme="minorHAnsi" w:cstheme="minorHAnsi"/>
          <w:sz w:val="22"/>
          <w:szCs w:val="22"/>
        </w:rPr>
        <w:t xml:space="preserve">Absence de </w:t>
      </w:r>
      <w:r w:rsidR="00C9698A" w:rsidRPr="001C5BAD">
        <w:rPr>
          <w:rFonts w:asciiTheme="minorHAnsi" w:hAnsiTheme="minorHAnsi" w:cstheme="minorHAnsi"/>
          <w:sz w:val="22"/>
          <w:szCs w:val="22"/>
        </w:rPr>
        <w:t xml:space="preserve">mise à jour du système sécurisé de suivi ou absence de visualisation des données exigées : </w:t>
      </w:r>
      <w:r w:rsidR="00C9698A" w:rsidRPr="001C5BAD">
        <w:rPr>
          <w:rFonts w:asciiTheme="minorHAnsi" w:hAnsiTheme="minorHAnsi" w:cstheme="minorHAnsi"/>
          <w:b/>
          <w:bCs/>
          <w:sz w:val="22"/>
          <w:szCs w:val="22"/>
        </w:rPr>
        <w:t xml:space="preserve">Pénalité : </w:t>
      </w:r>
      <w:r w:rsidR="008E3E37" w:rsidRPr="001C5BAD">
        <w:rPr>
          <w:rFonts w:asciiTheme="minorHAnsi" w:hAnsiTheme="minorHAnsi" w:cstheme="minorHAnsi"/>
          <w:b/>
          <w:bCs/>
          <w:sz w:val="22"/>
          <w:szCs w:val="22"/>
        </w:rPr>
        <w:t>1</w:t>
      </w:r>
      <w:r w:rsidR="00C9698A" w:rsidRPr="001C5BAD">
        <w:rPr>
          <w:rFonts w:asciiTheme="minorHAnsi" w:hAnsiTheme="minorHAnsi" w:cstheme="minorHAnsi"/>
          <w:b/>
          <w:bCs/>
          <w:sz w:val="22"/>
          <w:szCs w:val="22"/>
        </w:rPr>
        <w:t>60 € TTC par semaine d’inaccessibilité ou de non-conformité</w:t>
      </w:r>
      <w:r w:rsidR="0082206A" w:rsidRPr="001C5BAD">
        <w:rPr>
          <w:rFonts w:asciiTheme="minorHAnsi" w:hAnsiTheme="minorHAnsi" w:cstheme="minorHAnsi"/>
          <w:b/>
          <w:bCs/>
          <w:sz w:val="22"/>
          <w:szCs w:val="22"/>
        </w:rPr>
        <w:t>.</w:t>
      </w:r>
    </w:p>
    <w:p w14:paraId="112E197C" w14:textId="77777777" w:rsidR="00C9698A" w:rsidRPr="001C5BAD" w:rsidRDefault="00C9698A" w:rsidP="00C9698A">
      <w:pPr>
        <w:ind w:left="720"/>
        <w:jc w:val="both"/>
        <w:rPr>
          <w:rFonts w:asciiTheme="minorHAnsi" w:hAnsiTheme="minorHAnsi" w:cstheme="minorHAnsi"/>
          <w:sz w:val="22"/>
          <w:szCs w:val="22"/>
        </w:rPr>
      </w:pPr>
    </w:p>
    <w:p w14:paraId="7631EA2D" w14:textId="147C1A9D" w:rsidR="00C9698A" w:rsidRPr="001C5BAD" w:rsidRDefault="00C9698A" w:rsidP="008E3E37">
      <w:pPr>
        <w:pStyle w:val="Paragraphedeliste"/>
        <w:numPr>
          <w:ilvl w:val="0"/>
          <w:numId w:val="42"/>
        </w:numPr>
        <w:jc w:val="both"/>
        <w:rPr>
          <w:rFonts w:asciiTheme="minorHAnsi" w:hAnsiTheme="minorHAnsi" w:cstheme="minorHAnsi"/>
          <w:b/>
          <w:bCs/>
          <w:sz w:val="22"/>
          <w:szCs w:val="22"/>
        </w:rPr>
      </w:pPr>
      <w:r w:rsidRPr="001C5BAD">
        <w:rPr>
          <w:rFonts w:asciiTheme="minorHAnsi" w:hAnsiTheme="minorHAnsi" w:cstheme="minorHAnsi"/>
          <w:b/>
          <w:bCs/>
          <w:sz w:val="22"/>
          <w:szCs w:val="22"/>
        </w:rPr>
        <w:t>Transmission trimestrielle obligatoire</w:t>
      </w:r>
      <w:r w:rsidR="00D0486F" w:rsidRPr="001C5BAD">
        <w:rPr>
          <w:rFonts w:asciiTheme="minorHAnsi" w:hAnsiTheme="minorHAnsi" w:cstheme="minorHAnsi"/>
          <w:bCs/>
          <w:sz w:val="22"/>
          <w:szCs w:val="22"/>
        </w:rPr>
        <w:t xml:space="preserve"> </w:t>
      </w:r>
      <w:r w:rsidR="000B4182" w:rsidRPr="001C5BAD">
        <w:rPr>
          <w:rFonts w:asciiTheme="minorHAnsi" w:hAnsiTheme="minorHAnsi" w:cstheme="minorHAnsi"/>
          <w:bCs/>
          <w:sz w:val="22"/>
          <w:szCs w:val="22"/>
        </w:rPr>
        <w:t>(</w:t>
      </w:r>
      <w:proofErr w:type="spellStart"/>
      <w:r w:rsidR="000B4182" w:rsidRPr="001C5BAD">
        <w:rPr>
          <w:rFonts w:asciiTheme="minorHAnsi" w:hAnsiTheme="minorHAnsi" w:cstheme="minorHAnsi"/>
          <w:bCs/>
          <w:i/>
          <w:sz w:val="22"/>
          <w:szCs w:val="22"/>
        </w:rPr>
        <w:t>cf</w:t>
      </w:r>
      <w:proofErr w:type="spellEnd"/>
      <w:r w:rsidR="000B4182" w:rsidRPr="001C5BAD">
        <w:rPr>
          <w:rFonts w:asciiTheme="minorHAnsi" w:hAnsiTheme="minorHAnsi" w:cstheme="minorHAnsi"/>
          <w:bCs/>
          <w:sz w:val="22"/>
          <w:szCs w:val="22"/>
        </w:rPr>
        <w:t xml:space="preserve"> </w:t>
      </w:r>
      <w:r w:rsidR="000B4182" w:rsidRPr="001C5BAD">
        <w:rPr>
          <w:rFonts w:asciiTheme="minorHAnsi" w:hAnsiTheme="minorHAnsi" w:cstheme="minorHAnsi"/>
          <w:bCs/>
          <w:i/>
          <w:sz w:val="22"/>
          <w:szCs w:val="22"/>
        </w:rPr>
        <w:t>supra</w:t>
      </w:r>
      <w:r w:rsidR="000B4182" w:rsidRPr="001C5BAD">
        <w:rPr>
          <w:rFonts w:asciiTheme="minorHAnsi" w:hAnsiTheme="minorHAnsi" w:cstheme="minorHAnsi"/>
          <w:bCs/>
          <w:sz w:val="22"/>
          <w:szCs w:val="22"/>
        </w:rPr>
        <w:t xml:space="preserve"> article 2.1.C du présent accord)</w:t>
      </w:r>
    </w:p>
    <w:p w14:paraId="73F1BA71" w14:textId="67839CF1" w:rsidR="00C9698A" w:rsidRPr="00C9698A" w:rsidRDefault="00C9698A" w:rsidP="008E3E37">
      <w:pPr>
        <w:numPr>
          <w:ilvl w:val="0"/>
          <w:numId w:val="41"/>
        </w:numPr>
        <w:jc w:val="both"/>
        <w:rPr>
          <w:rFonts w:asciiTheme="minorHAnsi" w:hAnsiTheme="minorHAnsi" w:cstheme="minorHAnsi"/>
          <w:sz w:val="22"/>
          <w:szCs w:val="22"/>
        </w:rPr>
      </w:pPr>
      <w:r w:rsidRPr="001C5BAD">
        <w:rPr>
          <w:rFonts w:asciiTheme="minorHAnsi" w:hAnsiTheme="minorHAnsi" w:cstheme="minorHAnsi"/>
          <w:sz w:val="22"/>
          <w:szCs w:val="22"/>
        </w:rPr>
        <w:t>Non-transmission d</w:t>
      </w:r>
      <w:r w:rsidR="00947F1C">
        <w:rPr>
          <w:rFonts w:asciiTheme="minorHAnsi" w:hAnsiTheme="minorHAnsi" w:cstheme="minorHAnsi"/>
          <w:sz w:val="22"/>
          <w:szCs w:val="22"/>
        </w:rPr>
        <w:t>u bilan consolidé</w:t>
      </w:r>
      <w:r w:rsidRPr="001C5BAD">
        <w:rPr>
          <w:rFonts w:asciiTheme="minorHAnsi" w:hAnsiTheme="minorHAnsi" w:cstheme="minorHAnsi"/>
          <w:sz w:val="22"/>
          <w:szCs w:val="22"/>
        </w:rPr>
        <w:t xml:space="preserve"> dans les délais impartis : </w:t>
      </w:r>
      <w:r w:rsidRPr="001C5BAD">
        <w:rPr>
          <w:rFonts w:asciiTheme="minorHAnsi" w:hAnsiTheme="minorHAnsi" w:cstheme="minorHAnsi"/>
          <w:b/>
          <w:bCs/>
          <w:sz w:val="22"/>
          <w:szCs w:val="22"/>
        </w:rPr>
        <w:t xml:space="preserve">Pénalité : 80 </w:t>
      </w:r>
      <w:r w:rsidRPr="00C9698A">
        <w:rPr>
          <w:rFonts w:asciiTheme="minorHAnsi" w:hAnsiTheme="minorHAnsi" w:cstheme="minorHAnsi"/>
          <w:b/>
          <w:bCs/>
          <w:sz w:val="22"/>
          <w:szCs w:val="22"/>
        </w:rPr>
        <w:t xml:space="preserve">€ TTC par </w:t>
      </w:r>
      <w:r>
        <w:rPr>
          <w:rFonts w:asciiTheme="minorHAnsi" w:hAnsiTheme="minorHAnsi" w:cstheme="minorHAnsi"/>
          <w:b/>
          <w:bCs/>
          <w:sz w:val="22"/>
          <w:szCs w:val="22"/>
        </w:rPr>
        <w:t>jour de retard</w:t>
      </w:r>
      <w:r w:rsidR="0082206A">
        <w:rPr>
          <w:rFonts w:asciiTheme="minorHAnsi" w:hAnsiTheme="minorHAnsi" w:cstheme="minorHAnsi"/>
          <w:b/>
          <w:bCs/>
          <w:sz w:val="22"/>
          <w:szCs w:val="22"/>
        </w:rPr>
        <w:t>.</w:t>
      </w:r>
    </w:p>
    <w:p w14:paraId="3CA6E028" w14:textId="77777777" w:rsidR="00264E27" w:rsidRDefault="00264E27" w:rsidP="00A96F68">
      <w:pPr>
        <w:jc w:val="both"/>
        <w:rPr>
          <w:rFonts w:asciiTheme="minorHAnsi" w:hAnsiTheme="minorHAnsi" w:cstheme="minorHAnsi"/>
          <w:sz w:val="22"/>
          <w:szCs w:val="22"/>
        </w:rPr>
      </w:pPr>
    </w:p>
    <w:p w14:paraId="79A8C002" w14:textId="404A6138" w:rsidR="00D611A7" w:rsidRPr="00084099" w:rsidRDefault="00D611A7" w:rsidP="00264E27">
      <w:pPr>
        <w:pStyle w:val="Titre1"/>
        <w:keepLines/>
        <w:numPr>
          <w:ilvl w:val="0"/>
          <w:numId w:val="4"/>
        </w:numPr>
        <w:pBdr>
          <w:top w:val="single" w:sz="4" w:space="1" w:color="auto"/>
          <w:left w:val="single" w:sz="4" w:space="4" w:color="auto"/>
          <w:bottom w:val="single" w:sz="4" w:space="1" w:color="auto"/>
          <w:right w:val="single" w:sz="4" w:space="4" w:color="auto"/>
        </w:pBdr>
        <w:tabs>
          <w:tab w:val="left" w:pos="567"/>
        </w:tabs>
        <w:suppressAutoHyphens/>
        <w:ind w:left="284" w:hanging="284"/>
        <w:jc w:val="both"/>
        <w:rPr>
          <w:rFonts w:asciiTheme="minorHAnsi" w:hAnsiTheme="minorHAnsi" w:cstheme="minorHAnsi"/>
          <w:kern w:val="0"/>
          <w:sz w:val="28"/>
          <w:szCs w:val="28"/>
        </w:rPr>
      </w:pPr>
      <w:bookmarkStart w:id="117" w:name="_Toc315101813"/>
      <w:bookmarkStart w:id="118" w:name="_Toc169601916"/>
      <w:bookmarkStart w:id="119" w:name="_Toc207109974"/>
      <w:r w:rsidRPr="00084099">
        <w:rPr>
          <w:rFonts w:asciiTheme="minorHAnsi" w:hAnsiTheme="minorHAnsi" w:cstheme="minorHAnsi"/>
          <w:kern w:val="0"/>
          <w:sz w:val="28"/>
          <w:szCs w:val="28"/>
        </w:rPr>
        <w:lastRenderedPageBreak/>
        <w:t>Contentieux</w:t>
      </w:r>
      <w:bookmarkEnd w:id="117"/>
      <w:bookmarkEnd w:id="118"/>
      <w:bookmarkEnd w:id="119"/>
    </w:p>
    <w:p w14:paraId="59DB0D87" w14:textId="77777777" w:rsidR="00D611A7" w:rsidRPr="00EC4660" w:rsidRDefault="00D611A7" w:rsidP="00D611A7">
      <w:pPr>
        <w:keepNext/>
        <w:suppressAutoHyphens/>
        <w:autoSpaceDE w:val="0"/>
        <w:autoSpaceDN w:val="0"/>
        <w:adjustRightInd w:val="0"/>
        <w:ind w:left="567"/>
        <w:jc w:val="both"/>
        <w:rPr>
          <w:rFonts w:ascii="Arial" w:hAnsi="Arial" w:cs="Arial"/>
          <w:sz w:val="22"/>
          <w:szCs w:val="22"/>
        </w:rPr>
      </w:pPr>
    </w:p>
    <w:p w14:paraId="43A2D72C" w14:textId="77777777" w:rsidR="00D611A7" w:rsidRPr="00EC4660" w:rsidRDefault="00D611A7" w:rsidP="00264E27">
      <w:pPr>
        <w:pStyle w:val="Titre2"/>
        <w:numPr>
          <w:ilvl w:val="1"/>
          <w:numId w:val="4"/>
        </w:numPr>
        <w:tabs>
          <w:tab w:val="clear" w:pos="993"/>
          <w:tab w:val="left" w:pos="284"/>
        </w:tabs>
        <w:suppressAutoHyphens/>
        <w:spacing w:before="0"/>
        <w:ind w:left="0" w:firstLine="0"/>
        <w:jc w:val="both"/>
        <w:rPr>
          <w:rFonts w:ascii="Arial" w:hAnsi="Arial" w:cs="Arial"/>
        </w:rPr>
      </w:pPr>
      <w:bookmarkStart w:id="120" w:name="_Toc390791455"/>
      <w:bookmarkStart w:id="121" w:name="_Toc399151409"/>
      <w:bookmarkStart w:id="122" w:name="_Toc169601917"/>
      <w:bookmarkStart w:id="123" w:name="_Toc207109975"/>
      <w:r w:rsidRPr="00EC4660">
        <w:rPr>
          <w:rFonts w:ascii="Arial" w:hAnsi="Arial" w:cs="Arial"/>
        </w:rPr>
        <w:t>Règlement amiable</w:t>
      </w:r>
      <w:bookmarkEnd w:id="120"/>
      <w:bookmarkEnd w:id="121"/>
      <w:bookmarkEnd w:id="122"/>
      <w:bookmarkEnd w:id="123"/>
    </w:p>
    <w:p w14:paraId="592598BC" w14:textId="77777777" w:rsidR="00D611A7" w:rsidRPr="00EC4660" w:rsidRDefault="00D611A7" w:rsidP="00D611A7">
      <w:pPr>
        <w:keepNext/>
        <w:keepLines/>
        <w:suppressAutoHyphens/>
        <w:autoSpaceDE w:val="0"/>
        <w:autoSpaceDN w:val="0"/>
        <w:adjustRightInd w:val="0"/>
        <w:ind w:left="567"/>
        <w:jc w:val="both"/>
        <w:rPr>
          <w:rFonts w:ascii="Arial" w:hAnsi="Arial" w:cs="Arial"/>
          <w:sz w:val="22"/>
          <w:szCs w:val="22"/>
        </w:rPr>
      </w:pPr>
    </w:p>
    <w:p w14:paraId="126157C4" w14:textId="77777777" w:rsidR="00D611A7" w:rsidRPr="00EC4660" w:rsidRDefault="00D611A7" w:rsidP="00D611A7">
      <w:pPr>
        <w:keepNext/>
        <w:keepLines/>
        <w:suppressAutoHyphens/>
        <w:jc w:val="both"/>
        <w:rPr>
          <w:rFonts w:ascii="Arial" w:hAnsi="Arial" w:cs="Arial"/>
          <w:sz w:val="22"/>
          <w:szCs w:val="22"/>
          <w:highlight w:val="red"/>
        </w:rPr>
      </w:pPr>
      <w:r w:rsidRPr="00EC4660">
        <w:rPr>
          <w:rFonts w:ascii="Arial" w:hAnsi="Arial" w:cs="Arial"/>
          <w:sz w:val="22"/>
          <w:szCs w:val="22"/>
        </w:rPr>
        <w:t>Pour tout litige résultant de l’accord-cadre ou de ses marchés subséquents, les deux parties peuvent soumettre leur différent à un comité consultatif de règlement amiable des litiges, qui a pour mission de rechercher les éléments de droit et de fait permettant d’aboutir à une solution amiable et équitable.</w:t>
      </w:r>
    </w:p>
    <w:p w14:paraId="3B70AA28" w14:textId="77777777" w:rsidR="00D611A7" w:rsidRPr="00EC4660" w:rsidRDefault="00D611A7" w:rsidP="00D611A7">
      <w:pPr>
        <w:keepNext/>
        <w:keepLines/>
        <w:suppressAutoHyphens/>
        <w:jc w:val="both"/>
        <w:rPr>
          <w:rFonts w:ascii="Arial" w:hAnsi="Arial" w:cs="Arial"/>
          <w:sz w:val="22"/>
          <w:szCs w:val="22"/>
        </w:rPr>
      </w:pPr>
      <w:r w:rsidRPr="00EC4660">
        <w:rPr>
          <w:rFonts w:ascii="Arial" w:hAnsi="Arial" w:cs="Arial"/>
          <w:sz w:val="22"/>
          <w:szCs w:val="22"/>
        </w:rPr>
        <w:t>La saisine de ce comité interrompt le cours des différentes prescriptions. Elle suspend les délais de recours contentieux jusqu’à la décision prise par le Pouvoir adjudicateur après avis du comité.</w:t>
      </w:r>
    </w:p>
    <w:p w14:paraId="6C3CA3F5" w14:textId="77777777" w:rsidR="00D611A7" w:rsidRPr="00EC4660" w:rsidRDefault="00D611A7" w:rsidP="00D611A7">
      <w:pPr>
        <w:keepNext/>
        <w:keepLines/>
        <w:suppressAutoHyphens/>
        <w:jc w:val="both"/>
        <w:rPr>
          <w:rFonts w:ascii="Arial" w:hAnsi="Arial" w:cs="Arial"/>
          <w:sz w:val="22"/>
          <w:szCs w:val="22"/>
        </w:rPr>
      </w:pPr>
      <w:r w:rsidRPr="00EC4660">
        <w:rPr>
          <w:rFonts w:ascii="Arial" w:hAnsi="Arial" w:cs="Arial"/>
          <w:sz w:val="22"/>
          <w:szCs w:val="22"/>
        </w:rPr>
        <w:t>Le cocontractant qui saisit le comité consultatif de règlement amiable des litiges supporte les frais de l’expertise, s’il en est décidé une. Toutefois, l’autre cocontractant peut en rembourser tout ou partie, après avis du comité.</w:t>
      </w:r>
    </w:p>
    <w:p w14:paraId="6D6AEFA1" w14:textId="77777777" w:rsidR="00D611A7" w:rsidRPr="00EC4660" w:rsidRDefault="00D611A7" w:rsidP="00D611A7">
      <w:pPr>
        <w:keepNext/>
        <w:keepLines/>
        <w:suppressAutoHyphens/>
        <w:jc w:val="both"/>
        <w:rPr>
          <w:rFonts w:ascii="Arial" w:hAnsi="Arial" w:cs="Arial"/>
          <w:sz w:val="22"/>
          <w:szCs w:val="22"/>
        </w:rPr>
      </w:pPr>
      <w:r w:rsidRPr="00EC4660">
        <w:rPr>
          <w:rFonts w:ascii="Arial" w:hAnsi="Arial" w:cs="Arial"/>
          <w:sz w:val="22"/>
          <w:szCs w:val="22"/>
        </w:rPr>
        <w:t xml:space="preserve">En application des articles </w:t>
      </w:r>
      <w:hyperlink r:id="rId10" w:tgtFrame="_blank" w:history="1">
        <w:r w:rsidRPr="00EC4660">
          <w:rPr>
            <w:rFonts w:ascii="Arial" w:hAnsi="Arial" w:cs="Arial"/>
            <w:sz w:val="22"/>
            <w:szCs w:val="22"/>
          </w:rPr>
          <w:t>R. 2197-1</w:t>
        </w:r>
      </w:hyperlink>
      <w:r w:rsidRPr="00EC4660">
        <w:rPr>
          <w:rFonts w:ascii="Arial" w:hAnsi="Arial" w:cs="Arial"/>
          <w:sz w:val="22"/>
          <w:szCs w:val="22"/>
        </w:rPr>
        <w:t xml:space="preserve"> et suivants du Code de la commande publique</w:t>
      </w:r>
      <w:r w:rsidRPr="00EC4660">
        <w:rPr>
          <w:rFonts w:ascii="Arial" w:hAnsi="Arial" w:cs="Arial"/>
          <w:color w:val="FF0000"/>
          <w:sz w:val="22"/>
          <w:szCs w:val="22"/>
        </w:rPr>
        <w:t>,</w:t>
      </w:r>
      <w:r w:rsidRPr="00EC4660">
        <w:rPr>
          <w:rFonts w:ascii="Arial" w:hAnsi="Arial" w:cs="Arial"/>
          <w:sz w:val="22"/>
          <w:szCs w:val="22"/>
        </w:rPr>
        <w:t xml:space="preserve"> les litiges seront soumis au :</w:t>
      </w:r>
    </w:p>
    <w:p w14:paraId="3A77D69E" w14:textId="77777777" w:rsidR="00D611A7" w:rsidRPr="00EC4660" w:rsidRDefault="00D611A7" w:rsidP="00D611A7">
      <w:pPr>
        <w:keepNext/>
        <w:suppressAutoHyphens/>
        <w:jc w:val="center"/>
        <w:rPr>
          <w:rFonts w:ascii="Arial" w:hAnsi="Arial" w:cs="Arial"/>
          <w:b/>
          <w:sz w:val="22"/>
          <w:szCs w:val="22"/>
        </w:rPr>
      </w:pPr>
      <w:r w:rsidRPr="00EC4660">
        <w:rPr>
          <w:rFonts w:ascii="Arial" w:hAnsi="Arial" w:cs="Arial"/>
          <w:b/>
          <w:sz w:val="22"/>
          <w:szCs w:val="22"/>
        </w:rPr>
        <w:t>C.C.I.R.A. de Versailles</w:t>
      </w:r>
    </w:p>
    <w:p w14:paraId="2271513A" w14:textId="77777777" w:rsidR="00D611A7" w:rsidRPr="00EC4660" w:rsidRDefault="00D611A7" w:rsidP="00D611A7">
      <w:pPr>
        <w:keepNext/>
        <w:suppressAutoHyphens/>
        <w:jc w:val="center"/>
        <w:rPr>
          <w:rFonts w:ascii="Arial" w:hAnsi="Arial" w:cs="Arial"/>
          <w:b/>
          <w:sz w:val="22"/>
          <w:szCs w:val="22"/>
        </w:rPr>
      </w:pPr>
      <w:r w:rsidRPr="00EC4660">
        <w:rPr>
          <w:rFonts w:ascii="Arial" w:hAnsi="Arial" w:cs="Arial"/>
          <w:b/>
          <w:sz w:val="22"/>
          <w:szCs w:val="22"/>
        </w:rPr>
        <w:t>Différends ou litiges relatifs aux accord cadres publics de l’Essonne</w:t>
      </w:r>
    </w:p>
    <w:p w14:paraId="7045F223" w14:textId="77777777" w:rsidR="00D611A7" w:rsidRPr="00EC4660" w:rsidRDefault="00D611A7" w:rsidP="00D611A7">
      <w:pPr>
        <w:keepNext/>
        <w:suppressAutoHyphens/>
        <w:jc w:val="center"/>
        <w:rPr>
          <w:rFonts w:ascii="Arial" w:hAnsi="Arial" w:cs="Arial"/>
          <w:b/>
          <w:sz w:val="22"/>
          <w:szCs w:val="22"/>
        </w:rPr>
      </w:pPr>
      <w:r w:rsidRPr="00EC4660">
        <w:rPr>
          <w:rFonts w:ascii="Arial" w:hAnsi="Arial" w:cs="Arial"/>
          <w:b/>
          <w:sz w:val="22"/>
          <w:szCs w:val="22"/>
        </w:rPr>
        <w:t>5, rue Leblanc</w:t>
      </w:r>
    </w:p>
    <w:p w14:paraId="46672146" w14:textId="77777777" w:rsidR="00D611A7" w:rsidRPr="00EC4660" w:rsidRDefault="00D611A7" w:rsidP="00D611A7">
      <w:pPr>
        <w:keepNext/>
        <w:suppressAutoHyphens/>
        <w:jc w:val="center"/>
        <w:rPr>
          <w:rFonts w:ascii="Arial" w:hAnsi="Arial" w:cs="Arial"/>
          <w:b/>
          <w:sz w:val="22"/>
          <w:szCs w:val="22"/>
        </w:rPr>
      </w:pPr>
      <w:r w:rsidRPr="00EC4660">
        <w:rPr>
          <w:rFonts w:ascii="Arial" w:hAnsi="Arial" w:cs="Arial"/>
          <w:b/>
          <w:sz w:val="22"/>
          <w:szCs w:val="22"/>
        </w:rPr>
        <w:t>75911 Paris cedex 15</w:t>
      </w:r>
    </w:p>
    <w:p w14:paraId="7D745E4E" w14:textId="77777777" w:rsidR="00D611A7" w:rsidRPr="00EC4660" w:rsidRDefault="00D611A7" w:rsidP="00D611A7">
      <w:pPr>
        <w:keepNext/>
        <w:suppressAutoHyphens/>
        <w:jc w:val="center"/>
        <w:rPr>
          <w:rFonts w:ascii="Arial" w:hAnsi="Arial" w:cs="Arial"/>
          <w:b/>
          <w:sz w:val="22"/>
          <w:szCs w:val="22"/>
        </w:rPr>
      </w:pPr>
    </w:p>
    <w:p w14:paraId="7452DB68" w14:textId="77777777" w:rsidR="00D611A7" w:rsidRPr="00EC4660" w:rsidRDefault="00D611A7" w:rsidP="00D611A7">
      <w:pPr>
        <w:keepNext/>
        <w:suppressAutoHyphens/>
        <w:jc w:val="center"/>
        <w:rPr>
          <w:rFonts w:ascii="Arial" w:hAnsi="Arial" w:cs="Arial"/>
          <w:b/>
          <w:sz w:val="22"/>
          <w:szCs w:val="22"/>
        </w:rPr>
      </w:pPr>
      <w:r w:rsidRPr="00EC4660">
        <w:rPr>
          <w:rFonts w:ascii="Arial" w:hAnsi="Arial" w:cs="Arial"/>
          <w:b/>
          <w:sz w:val="22"/>
          <w:szCs w:val="22"/>
        </w:rPr>
        <w:t>Secrétariat du CCIRA de Versailles</w:t>
      </w:r>
    </w:p>
    <w:p w14:paraId="29B81566" w14:textId="77777777" w:rsidR="00D611A7" w:rsidRPr="00EC4660" w:rsidRDefault="00D611A7" w:rsidP="00D611A7">
      <w:pPr>
        <w:keepNext/>
        <w:suppressAutoHyphens/>
        <w:jc w:val="center"/>
        <w:rPr>
          <w:rFonts w:ascii="Arial" w:hAnsi="Arial" w:cs="Arial"/>
          <w:b/>
          <w:sz w:val="22"/>
          <w:szCs w:val="22"/>
        </w:rPr>
      </w:pPr>
      <w:r w:rsidRPr="00EC4660">
        <w:rPr>
          <w:rFonts w:ascii="Arial" w:hAnsi="Arial" w:cs="Arial"/>
          <w:b/>
          <w:sz w:val="22"/>
          <w:szCs w:val="22"/>
        </w:rPr>
        <w:t>Tél. : 01 82 52 42 72 / Fax : 01 82 52 42 95</w:t>
      </w:r>
    </w:p>
    <w:p w14:paraId="1619C432" w14:textId="77777777" w:rsidR="00D611A7" w:rsidRPr="00EC4660" w:rsidRDefault="00D611A7" w:rsidP="00D611A7">
      <w:pPr>
        <w:keepNext/>
        <w:suppressAutoHyphens/>
        <w:jc w:val="center"/>
        <w:rPr>
          <w:rFonts w:ascii="Arial" w:hAnsi="Arial" w:cs="Arial"/>
          <w:b/>
          <w:sz w:val="22"/>
          <w:szCs w:val="22"/>
        </w:rPr>
      </w:pPr>
      <w:r w:rsidRPr="00EC4660">
        <w:rPr>
          <w:rFonts w:ascii="Arial" w:hAnsi="Arial" w:cs="Arial"/>
          <w:b/>
          <w:sz w:val="22"/>
          <w:szCs w:val="22"/>
        </w:rPr>
        <w:t xml:space="preserve">Courriel : </w:t>
      </w:r>
      <w:hyperlink r:id="rId11" w:history="1">
        <w:r w:rsidRPr="00EC4660">
          <w:rPr>
            <w:rStyle w:val="Lienhypertexte"/>
            <w:rFonts w:ascii="Arial" w:hAnsi="Arial" w:cs="Arial"/>
            <w:b/>
            <w:color w:val="auto"/>
            <w:sz w:val="22"/>
            <w:szCs w:val="22"/>
          </w:rPr>
          <w:t>pref-ccira-versailles@paris-idf.gouv.fr</w:t>
        </w:r>
      </w:hyperlink>
    </w:p>
    <w:p w14:paraId="75887958" w14:textId="77777777" w:rsidR="00D611A7" w:rsidRPr="00EC4660" w:rsidRDefault="00D611A7" w:rsidP="00D611A7">
      <w:pPr>
        <w:keepNext/>
        <w:suppressAutoHyphens/>
        <w:ind w:left="567"/>
        <w:jc w:val="both"/>
        <w:rPr>
          <w:rFonts w:ascii="Arial" w:hAnsi="Arial" w:cs="Arial"/>
          <w:b/>
          <w:sz w:val="22"/>
          <w:szCs w:val="22"/>
          <w:highlight w:val="red"/>
        </w:rPr>
      </w:pPr>
    </w:p>
    <w:p w14:paraId="0FA4143E" w14:textId="77777777" w:rsidR="00D611A7" w:rsidRPr="00EC4660" w:rsidRDefault="00D611A7" w:rsidP="00D611A7">
      <w:pPr>
        <w:keepNext/>
        <w:suppressAutoHyphens/>
        <w:ind w:left="567"/>
        <w:jc w:val="both"/>
        <w:rPr>
          <w:rFonts w:ascii="Arial" w:hAnsi="Arial" w:cs="Arial"/>
          <w:sz w:val="22"/>
          <w:szCs w:val="22"/>
        </w:rPr>
      </w:pPr>
    </w:p>
    <w:p w14:paraId="24A937F6" w14:textId="77777777" w:rsidR="00D611A7" w:rsidRPr="00EC4660" w:rsidRDefault="00D611A7" w:rsidP="00264E27">
      <w:pPr>
        <w:pStyle w:val="Titre2"/>
        <w:numPr>
          <w:ilvl w:val="1"/>
          <w:numId w:val="4"/>
        </w:numPr>
        <w:tabs>
          <w:tab w:val="clear" w:pos="993"/>
        </w:tabs>
        <w:suppressAutoHyphens/>
        <w:spacing w:before="0"/>
        <w:ind w:left="284" w:hanging="284"/>
        <w:jc w:val="both"/>
        <w:rPr>
          <w:rFonts w:ascii="Arial" w:hAnsi="Arial" w:cs="Arial"/>
        </w:rPr>
      </w:pPr>
      <w:bookmarkStart w:id="124" w:name="_Toc399151410"/>
      <w:bookmarkStart w:id="125" w:name="_Toc169601918"/>
      <w:bookmarkStart w:id="126" w:name="_Toc207109976"/>
      <w:r w:rsidRPr="00EC4660">
        <w:rPr>
          <w:rFonts w:ascii="Arial" w:hAnsi="Arial" w:cs="Arial"/>
        </w:rPr>
        <w:t>Clause attributive de compétence</w:t>
      </w:r>
      <w:bookmarkEnd w:id="124"/>
      <w:bookmarkEnd w:id="125"/>
      <w:bookmarkEnd w:id="126"/>
    </w:p>
    <w:p w14:paraId="0AD49D01" w14:textId="77777777" w:rsidR="00D611A7" w:rsidRPr="00EC4660" w:rsidRDefault="00D611A7" w:rsidP="00D611A7">
      <w:pPr>
        <w:keepNext/>
        <w:suppressAutoHyphens/>
        <w:ind w:left="567"/>
        <w:jc w:val="both"/>
        <w:rPr>
          <w:rFonts w:ascii="Arial" w:hAnsi="Arial" w:cs="Arial"/>
          <w:sz w:val="22"/>
          <w:szCs w:val="22"/>
        </w:rPr>
      </w:pPr>
    </w:p>
    <w:p w14:paraId="1997F187" w14:textId="77777777" w:rsidR="00D611A7" w:rsidRPr="00EC4660" w:rsidRDefault="00D611A7" w:rsidP="00D611A7">
      <w:pPr>
        <w:keepNext/>
        <w:suppressAutoHyphens/>
        <w:jc w:val="both"/>
        <w:rPr>
          <w:rFonts w:ascii="Arial" w:hAnsi="Arial" w:cs="Arial"/>
          <w:sz w:val="22"/>
          <w:szCs w:val="22"/>
        </w:rPr>
      </w:pPr>
      <w:r w:rsidRPr="00EC4660">
        <w:rPr>
          <w:rFonts w:ascii="Arial" w:hAnsi="Arial" w:cs="Arial"/>
          <w:sz w:val="22"/>
          <w:szCs w:val="22"/>
        </w:rPr>
        <w:t>Tout différend pouvant naître entre les parties à propos de la validité, de l’interprétation, de l'exécution ou, plus généralement, du présent contrat sera soumis, à la compétence du TGI d’EVRY :</w:t>
      </w:r>
    </w:p>
    <w:p w14:paraId="75198A6D" w14:textId="77777777" w:rsidR="00D611A7" w:rsidRPr="00EC4660" w:rsidRDefault="00D611A7" w:rsidP="00D611A7">
      <w:pPr>
        <w:keepNext/>
        <w:keepLines/>
        <w:suppressAutoHyphens/>
        <w:jc w:val="center"/>
        <w:rPr>
          <w:rFonts w:ascii="Arial" w:hAnsi="Arial" w:cs="Arial"/>
          <w:b/>
          <w:sz w:val="22"/>
          <w:szCs w:val="22"/>
        </w:rPr>
      </w:pPr>
      <w:r w:rsidRPr="00EC4660">
        <w:rPr>
          <w:rFonts w:ascii="Arial" w:hAnsi="Arial" w:cs="Arial"/>
          <w:b/>
          <w:sz w:val="22"/>
          <w:szCs w:val="22"/>
        </w:rPr>
        <w:t>Tribunal de grande instance d’Evry</w:t>
      </w:r>
    </w:p>
    <w:p w14:paraId="6FE07540" w14:textId="77777777" w:rsidR="00D611A7" w:rsidRPr="00EC4660" w:rsidRDefault="00D611A7" w:rsidP="00D611A7">
      <w:pPr>
        <w:keepNext/>
        <w:keepLines/>
        <w:suppressAutoHyphens/>
        <w:jc w:val="center"/>
        <w:rPr>
          <w:rFonts w:ascii="Arial" w:hAnsi="Arial" w:cs="Arial"/>
          <w:b/>
          <w:sz w:val="22"/>
          <w:szCs w:val="22"/>
        </w:rPr>
      </w:pPr>
      <w:r w:rsidRPr="00EC4660">
        <w:rPr>
          <w:rFonts w:ascii="Arial" w:hAnsi="Arial" w:cs="Arial"/>
          <w:b/>
          <w:sz w:val="22"/>
          <w:szCs w:val="22"/>
        </w:rPr>
        <w:t>9, rue des MAZIERES</w:t>
      </w:r>
    </w:p>
    <w:p w14:paraId="10FF099F" w14:textId="77777777" w:rsidR="00D611A7" w:rsidRPr="00EC4660" w:rsidRDefault="00D611A7" w:rsidP="00D611A7">
      <w:pPr>
        <w:keepNext/>
        <w:keepLines/>
        <w:suppressAutoHyphens/>
        <w:jc w:val="center"/>
        <w:rPr>
          <w:rFonts w:ascii="Arial" w:hAnsi="Arial" w:cs="Arial"/>
          <w:b/>
          <w:sz w:val="22"/>
          <w:szCs w:val="22"/>
        </w:rPr>
      </w:pPr>
      <w:r w:rsidRPr="00EC4660">
        <w:rPr>
          <w:rFonts w:ascii="Arial" w:hAnsi="Arial" w:cs="Arial"/>
          <w:b/>
          <w:sz w:val="22"/>
          <w:szCs w:val="22"/>
        </w:rPr>
        <w:t>91000 Evry cedex</w:t>
      </w:r>
    </w:p>
    <w:p w14:paraId="2320C57F" w14:textId="77777777" w:rsidR="00D611A7" w:rsidRPr="00EC4660" w:rsidRDefault="00D611A7" w:rsidP="00D611A7">
      <w:pPr>
        <w:keepNext/>
        <w:keepLines/>
        <w:suppressAutoHyphens/>
        <w:jc w:val="center"/>
        <w:rPr>
          <w:rFonts w:ascii="Arial" w:hAnsi="Arial" w:cs="Arial"/>
          <w:b/>
          <w:sz w:val="22"/>
          <w:szCs w:val="22"/>
        </w:rPr>
      </w:pPr>
    </w:p>
    <w:p w14:paraId="3B455D79" w14:textId="77777777" w:rsidR="00D611A7" w:rsidRPr="00EC4660" w:rsidRDefault="00D611A7" w:rsidP="00D611A7">
      <w:pPr>
        <w:keepNext/>
        <w:keepLines/>
        <w:suppressAutoHyphens/>
        <w:jc w:val="center"/>
        <w:rPr>
          <w:rFonts w:ascii="Arial" w:hAnsi="Arial" w:cs="Arial"/>
          <w:b/>
          <w:sz w:val="22"/>
          <w:szCs w:val="22"/>
        </w:rPr>
      </w:pPr>
      <w:r w:rsidRPr="00EC4660">
        <w:rPr>
          <w:rFonts w:ascii="Arial" w:hAnsi="Arial" w:cs="Arial"/>
          <w:b/>
          <w:sz w:val="22"/>
          <w:szCs w:val="22"/>
        </w:rPr>
        <w:t>Tel : 01.60.76.78.00 / Fax :  01 60 76 80 25</w:t>
      </w:r>
    </w:p>
    <w:p w14:paraId="6F1FB79B" w14:textId="77777777" w:rsidR="00D611A7" w:rsidRPr="00EC4660" w:rsidRDefault="00D611A7" w:rsidP="00D611A7">
      <w:pPr>
        <w:keepNext/>
        <w:suppressAutoHyphens/>
        <w:jc w:val="center"/>
        <w:rPr>
          <w:rFonts w:ascii="Arial" w:hAnsi="Arial" w:cs="Arial"/>
          <w:b/>
          <w:sz w:val="22"/>
          <w:szCs w:val="22"/>
        </w:rPr>
      </w:pPr>
      <w:r w:rsidRPr="00EC4660">
        <w:rPr>
          <w:rFonts w:ascii="Arial" w:hAnsi="Arial" w:cs="Arial"/>
          <w:b/>
          <w:sz w:val="22"/>
          <w:szCs w:val="22"/>
        </w:rPr>
        <w:t xml:space="preserve">Courriel : </w:t>
      </w:r>
      <w:hyperlink r:id="rId12" w:history="1">
        <w:r w:rsidRPr="00EC4660">
          <w:rPr>
            <w:rStyle w:val="Lienhypertexte"/>
            <w:rFonts w:ascii="Arial" w:hAnsi="Arial" w:cs="Arial"/>
            <w:b/>
            <w:color w:val="auto"/>
          </w:rPr>
          <w:t>tj1-evry@justice.fr</w:t>
        </w:r>
      </w:hyperlink>
    </w:p>
    <w:p w14:paraId="2ED3AE8B" w14:textId="77777777" w:rsidR="00D611A7" w:rsidRPr="00EC4660" w:rsidRDefault="00D611A7" w:rsidP="00D611A7">
      <w:pPr>
        <w:keepNext/>
        <w:keepLines/>
        <w:suppressAutoHyphens/>
        <w:ind w:left="567"/>
        <w:jc w:val="both"/>
        <w:rPr>
          <w:rFonts w:ascii="Arial" w:hAnsi="Arial" w:cs="Arial"/>
          <w:b/>
          <w:sz w:val="22"/>
          <w:szCs w:val="22"/>
        </w:rPr>
      </w:pPr>
    </w:p>
    <w:p w14:paraId="09DBE071" w14:textId="77777777" w:rsidR="00D611A7" w:rsidRPr="00EC4660" w:rsidRDefault="00D611A7" w:rsidP="00D611A7">
      <w:pPr>
        <w:keepNext/>
        <w:suppressAutoHyphens/>
        <w:ind w:left="567"/>
        <w:jc w:val="both"/>
        <w:rPr>
          <w:rFonts w:ascii="Arial" w:hAnsi="Arial" w:cs="Arial"/>
          <w:sz w:val="22"/>
          <w:szCs w:val="22"/>
        </w:rPr>
      </w:pPr>
    </w:p>
    <w:p w14:paraId="533E0FA3" w14:textId="77777777" w:rsidR="00D611A7" w:rsidRPr="00EC4660" w:rsidRDefault="00D611A7" w:rsidP="00264E27">
      <w:pPr>
        <w:pStyle w:val="Titre1"/>
        <w:keepLines/>
        <w:numPr>
          <w:ilvl w:val="0"/>
          <w:numId w:val="4"/>
        </w:numPr>
        <w:pBdr>
          <w:top w:val="single" w:sz="4" w:space="1" w:color="auto"/>
          <w:left w:val="single" w:sz="4" w:space="4" w:color="auto"/>
          <w:bottom w:val="single" w:sz="4" w:space="1" w:color="auto"/>
          <w:right w:val="single" w:sz="4" w:space="4" w:color="auto"/>
        </w:pBdr>
        <w:tabs>
          <w:tab w:val="left" w:pos="567"/>
        </w:tabs>
        <w:suppressAutoHyphens/>
        <w:ind w:left="284" w:hanging="284"/>
        <w:jc w:val="both"/>
        <w:rPr>
          <w:rFonts w:ascii="Arial" w:hAnsi="Arial" w:cs="Arial"/>
          <w:kern w:val="0"/>
          <w:sz w:val="28"/>
          <w:szCs w:val="28"/>
        </w:rPr>
      </w:pPr>
      <w:bookmarkStart w:id="127" w:name="_Toc305749157"/>
      <w:bookmarkStart w:id="128" w:name="_Toc309120285"/>
      <w:bookmarkStart w:id="129" w:name="_Toc315101814"/>
      <w:bookmarkStart w:id="130" w:name="_Toc169601919"/>
      <w:bookmarkStart w:id="131" w:name="_Toc207109977"/>
      <w:r w:rsidRPr="00EC4660">
        <w:rPr>
          <w:rFonts w:ascii="Arial" w:hAnsi="Arial" w:cs="Arial"/>
          <w:kern w:val="0"/>
          <w:sz w:val="28"/>
          <w:szCs w:val="28"/>
        </w:rPr>
        <w:t>Élection de domicile</w:t>
      </w:r>
      <w:bookmarkEnd w:id="127"/>
      <w:bookmarkEnd w:id="128"/>
      <w:bookmarkEnd w:id="129"/>
      <w:bookmarkEnd w:id="130"/>
      <w:bookmarkEnd w:id="131"/>
    </w:p>
    <w:p w14:paraId="0EEAD016" w14:textId="77777777" w:rsidR="00D611A7" w:rsidRPr="00EC4660" w:rsidRDefault="00D611A7" w:rsidP="00D611A7">
      <w:pPr>
        <w:keepNext/>
        <w:suppressAutoHyphens/>
        <w:ind w:left="567" w:right="-2"/>
        <w:jc w:val="both"/>
        <w:rPr>
          <w:rFonts w:ascii="Arial" w:hAnsi="Arial" w:cs="Arial"/>
          <w:sz w:val="22"/>
          <w:szCs w:val="22"/>
        </w:rPr>
      </w:pPr>
    </w:p>
    <w:p w14:paraId="613D96BC" w14:textId="77777777" w:rsidR="00D611A7" w:rsidRPr="00EC4660" w:rsidRDefault="00D611A7" w:rsidP="00D611A7">
      <w:pPr>
        <w:keepNext/>
        <w:tabs>
          <w:tab w:val="left" w:pos="567"/>
        </w:tabs>
        <w:suppressAutoHyphens/>
        <w:ind w:left="567" w:right="-2"/>
        <w:jc w:val="both"/>
        <w:rPr>
          <w:rFonts w:ascii="Arial" w:hAnsi="Arial" w:cs="Arial"/>
          <w:sz w:val="22"/>
          <w:szCs w:val="22"/>
        </w:rPr>
      </w:pPr>
      <w:r w:rsidRPr="00EC4660">
        <w:rPr>
          <w:rFonts w:ascii="Arial" w:hAnsi="Arial" w:cs="Arial"/>
          <w:sz w:val="22"/>
          <w:szCs w:val="22"/>
        </w:rPr>
        <w:t>Pour l’exécution des présentes, les parties font élection de domicile en leur siège respectif.</w:t>
      </w:r>
    </w:p>
    <w:p w14:paraId="12CC93B9" w14:textId="77777777" w:rsidR="00D611A7" w:rsidRPr="00EC4660" w:rsidRDefault="00D611A7" w:rsidP="00D611A7">
      <w:pPr>
        <w:keepNext/>
        <w:tabs>
          <w:tab w:val="left" w:pos="567"/>
        </w:tabs>
        <w:suppressAutoHyphens/>
        <w:ind w:left="567" w:right="-2"/>
        <w:jc w:val="both"/>
        <w:rPr>
          <w:rFonts w:ascii="Arial" w:hAnsi="Arial" w:cs="Arial"/>
          <w:sz w:val="22"/>
          <w:szCs w:val="22"/>
        </w:rPr>
      </w:pPr>
    </w:p>
    <w:p w14:paraId="4D4BE97D" w14:textId="77777777" w:rsidR="00D611A7" w:rsidRPr="00EC4660" w:rsidRDefault="00D611A7" w:rsidP="00264E27">
      <w:pPr>
        <w:pStyle w:val="Titre1"/>
        <w:keepLines/>
        <w:numPr>
          <w:ilvl w:val="0"/>
          <w:numId w:val="4"/>
        </w:numPr>
        <w:pBdr>
          <w:top w:val="single" w:sz="4" w:space="1" w:color="auto"/>
          <w:left w:val="single" w:sz="4" w:space="4" w:color="auto"/>
          <w:bottom w:val="single" w:sz="4" w:space="1" w:color="auto"/>
          <w:right w:val="single" w:sz="4" w:space="4" w:color="auto"/>
        </w:pBdr>
        <w:tabs>
          <w:tab w:val="left" w:pos="567"/>
        </w:tabs>
        <w:suppressAutoHyphens/>
        <w:ind w:left="284" w:hanging="284"/>
        <w:jc w:val="both"/>
        <w:rPr>
          <w:rFonts w:ascii="Arial" w:hAnsi="Arial" w:cs="Arial"/>
          <w:kern w:val="0"/>
          <w:sz w:val="28"/>
          <w:szCs w:val="28"/>
        </w:rPr>
      </w:pPr>
      <w:bookmarkStart w:id="132" w:name="_Toc169601920"/>
      <w:bookmarkStart w:id="133" w:name="_Toc207109978"/>
      <w:r w:rsidRPr="00EC4660">
        <w:rPr>
          <w:rFonts w:ascii="Arial" w:hAnsi="Arial" w:cs="Arial"/>
          <w:kern w:val="0"/>
          <w:sz w:val="28"/>
          <w:szCs w:val="28"/>
        </w:rPr>
        <w:t>Obligations administratives du titulaire</w:t>
      </w:r>
      <w:bookmarkEnd w:id="132"/>
      <w:bookmarkEnd w:id="133"/>
    </w:p>
    <w:p w14:paraId="74492C9C" w14:textId="77777777" w:rsidR="00D611A7" w:rsidRPr="00EC4660" w:rsidRDefault="00D611A7" w:rsidP="00D611A7">
      <w:pPr>
        <w:keepNext/>
        <w:keepLines/>
        <w:tabs>
          <w:tab w:val="left" w:pos="3360"/>
        </w:tabs>
        <w:suppressAutoHyphens/>
        <w:ind w:left="567" w:right="-2"/>
        <w:jc w:val="both"/>
        <w:rPr>
          <w:rFonts w:ascii="Arial" w:hAnsi="Arial" w:cs="Arial"/>
          <w:sz w:val="22"/>
          <w:szCs w:val="22"/>
        </w:rPr>
      </w:pPr>
    </w:p>
    <w:p w14:paraId="36415276" w14:textId="77777777" w:rsidR="00D611A7" w:rsidRPr="00EC4660" w:rsidRDefault="00D611A7" w:rsidP="00264E27">
      <w:pPr>
        <w:pStyle w:val="Titre2"/>
        <w:keepLines/>
        <w:numPr>
          <w:ilvl w:val="1"/>
          <w:numId w:val="4"/>
        </w:numPr>
        <w:tabs>
          <w:tab w:val="clear" w:pos="993"/>
        </w:tabs>
        <w:suppressAutoHyphens/>
        <w:spacing w:before="0"/>
        <w:ind w:left="851" w:hanging="284"/>
        <w:jc w:val="both"/>
        <w:rPr>
          <w:rFonts w:ascii="Arial" w:hAnsi="Arial" w:cs="Arial"/>
        </w:rPr>
      </w:pPr>
      <w:bookmarkStart w:id="134" w:name="_Toc169601921"/>
      <w:bookmarkStart w:id="135" w:name="_Toc207109979"/>
      <w:r w:rsidRPr="00EC4660">
        <w:rPr>
          <w:rFonts w:ascii="Arial" w:hAnsi="Arial" w:cs="Arial"/>
        </w:rPr>
        <w:t>Législation fiscale et sociale</w:t>
      </w:r>
      <w:bookmarkEnd w:id="134"/>
      <w:bookmarkEnd w:id="135"/>
    </w:p>
    <w:p w14:paraId="03054107" w14:textId="77777777" w:rsidR="00D611A7" w:rsidRPr="00EC4660" w:rsidRDefault="00D611A7" w:rsidP="00D611A7">
      <w:pPr>
        <w:keepNext/>
        <w:suppressAutoHyphens/>
        <w:jc w:val="both"/>
        <w:rPr>
          <w:rFonts w:ascii="Arial" w:hAnsi="Arial" w:cs="Arial"/>
        </w:rPr>
      </w:pPr>
    </w:p>
    <w:p w14:paraId="7B9C59F1" w14:textId="77777777" w:rsidR="00D611A7" w:rsidRPr="00EC4660" w:rsidRDefault="00D611A7" w:rsidP="00D611A7">
      <w:pPr>
        <w:keepNext/>
        <w:suppressAutoHyphens/>
        <w:ind w:left="567" w:right="-2"/>
        <w:jc w:val="both"/>
        <w:rPr>
          <w:rFonts w:ascii="Arial" w:hAnsi="Arial" w:cs="Arial"/>
          <w:sz w:val="22"/>
          <w:szCs w:val="22"/>
        </w:rPr>
      </w:pPr>
      <w:r w:rsidRPr="00EC4660">
        <w:rPr>
          <w:rFonts w:ascii="Arial" w:hAnsi="Arial" w:cs="Arial"/>
          <w:sz w:val="22"/>
          <w:szCs w:val="22"/>
        </w:rPr>
        <w:t>Le Titulaire de l’accord-cadre, comme chaque sous-traitant ou cotraitant, doit fournir spontanément au Pouvoir adjudicateur les documents suivants :</w:t>
      </w:r>
    </w:p>
    <w:p w14:paraId="38337FCB" w14:textId="77777777" w:rsidR="00D611A7" w:rsidRPr="00EC4660" w:rsidRDefault="00D611A7" w:rsidP="00D611A7">
      <w:pPr>
        <w:keepNext/>
        <w:suppressAutoHyphens/>
        <w:ind w:left="567" w:right="-2"/>
        <w:jc w:val="both"/>
        <w:rPr>
          <w:rFonts w:ascii="Arial" w:hAnsi="Arial" w:cs="Arial"/>
          <w:sz w:val="22"/>
          <w:szCs w:val="22"/>
        </w:rPr>
      </w:pPr>
    </w:p>
    <w:p w14:paraId="2ABA6849" w14:textId="77777777" w:rsidR="00D611A7" w:rsidRPr="00EC4660" w:rsidRDefault="00D611A7" w:rsidP="008E3E37">
      <w:pPr>
        <w:keepNext/>
        <w:keepLines/>
        <w:numPr>
          <w:ilvl w:val="0"/>
          <w:numId w:val="17"/>
        </w:numPr>
        <w:tabs>
          <w:tab w:val="left" w:pos="2955"/>
        </w:tabs>
        <w:suppressAutoHyphens/>
        <w:jc w:val="both"/>
        <w:rPr>
          <w:rFonts w:ascii="Arial" w:eastAsia="SimSun" w:hAnsi="Arial" w:cs="Arial"/>
          <w:sz w:val="22"/>
          <w:szCs w:val="22"/>
        </w:rPr>
      </w:pPr>
      <w:r w:rsidRPr="00EC4660">
        <w:rPr>
          <w:rFonts w:ascii="Arial" w:eastAsia="SimSun" w:hAnsi="Arial" w:cs="Arial"/>
          <w:sz w:val="22"/>
          <w:szCs w:val="22"/>
        </w:rPr>
        <w:t>Les attestations et certificats délivrés par les administrations et organismes compétents prouvant qu’ils ont satisfait à leurs obligations sociales et fiscales ;</w:t>
      </w:r>
    </w:p>
    <w:p w14:paraId="4C3F94AE" w14:textId="77777777" w:rsidR="00D611A7" w:rsidRPr="00EC4660" w:rsidRDefault="00D611A7" w:rsidP="008E3E37">
      <w:pPr>
        <w:keepNext/>
        <w:keepLines/>
        <w:numPr>
          <w:ilvl w:val="0"/>
          <w:numId w:val="17"/>
        </w:numPr>
        <w:tabs>
          <w:tab w:val="left" w:pos="2955"/>
        </w:tabs>
        <w:suppressAutoHyphens/>
        <w:jc w:val="both"/>
        <w:rPr>
          <w:rFonts w:ascii="Arial" w:eastAsia="SimSun" w:hAnsi="Arial" w:cs="Arial"/>
          <w:sz w:val="22"/>
          <w:szCs w:val="22"/>
        </w:rPr>
      </w:pPr>
      <w:r w:rsidRPr="00EC4660">
        <w:rPr>
          <w:rFonts w:ascii="Arial" w:eastAsia="SimSun" w:hAnsi="Arial" w:cs="Arial"/>
          <w:sz w:val="22"/>
          <w:szCs w:val="22"/>
        </w:rPr>
        <w:t>Une attestation sur l’honneur arguant de la réalisation du travail par des salariés régulièrement employés au regard des articles L. 1221-10, L. 3243-2 et R. 3243-1 du Code du travail ;</w:t>
      </w:r>
    </w:p>
    <w:p w14:paraId="3E37C116" w14:textId="77777777" w:rsidR="00D611A7" w:rsidRPr="00EC4660" w:rsidRDefault="00D611A7" w:rsidP="00D611A7">
      <w:pPr>
        <w:keepNext/>
        <w:keepLines/>
        <w:tabs>
          <w:tab w:val="left" w:pos="2955"/>
        </w:tabs>
        <w:suppressAutoHyphens/>
        <w:ind w:left="1004"/>
        <w:jc w:val="both"/>
        <w:rPr>
          <w:rFonts w:ascii="Arial" w:eastAsia="SimSun" w:hAnsi="Arial" w:cs="Arial"/>
          <w:sz w:val="22"/>
          <w:szCs w:val="22"/>
        </w:rPr>
      </w:pPr>
    </w:p>
    <w:p w14:paraId="7BF735B7" w14:textId="77777777" w:rsidR="00D611A7" w:rsidRPr="00EC4660" w:rsidRDefault="00D611A7" w:rsidP="00D611A7">
      <w:pPr>
        <w:keepNext/>
        <w:tabs>
          <w:tab w:val="left" w:pos="2955"/>
        </w:tabs>
        <w:suppressAutoHyphens/>
        <w:ind w:left="567"/>
        <w:jc w:val="both"/>
        <w:rPr>
          <w:rFonts w:ascii="Arial" w:eastAsia="SimSun" w:hAnsi="Arial" w:cs="Arial"/>
          <w:sz w:val="22"/>
          <w:szCs w:val="22"/>
        </w:rPr>
      </w:pPr>
      <w:r w:rsidRPr="00EC4660">
        <w:rPr>
          <w:rFonts w:ascii="Arial" w:eastAsia="SimSun" w:hAnsi="Arial" w:cs="Arial"/>
          <w:sz w:val="22"/>
          <w:szCs w:val="22"/>
        </w:rPr>
        <w:t>Une attestation d’assurance responsabilité civile en cours de validité.</w:t>
      </w:r>
    </w:p>
    <w:p w14:paraId="55D4ADAF" w14:textId="77777777" w:rsidR="00D611A7" w:rsidRPr="00EC4660" w:rsidRDefault="00D611A7" w:rsidP="00D611A7">
      <w:pPr>
        <w:keepNext/>
        <w:tabs>
          <w:tab w:val="left" w:pos="2955"/>
        </w:tabs>
        <w:suppressAutoHyphens/>
        <w:ind w:left="567"/>
        <w:jc w:val="both"/>
        <w:rPr>
          <w:rFonts w:ascii="Arial" w:eastAsia="SimSun" w:hAnsi="Arial" w:cs="Arial"/>
          <w:sz w:val="22"/>
          <w:szCs w:val="22"/>
        </w:rPr>
      </w:pPr>
    </w:p>
    <w:p w14:paraId="5B17E452" w14:textId="77777777" w:rsidR="00D611A7" w:rsidRPr="00EC4660" w:rsidRDefault="00D611A7" w:rsidP="00D611A7">
      <w:pPr>
        <w:keepNext/>
        <w:tabs>
          <w:tab w:val="left" w:pos="2955"/>
        </w:tabs>
        <w:suppressAutoHyphens/>
        <w:ind w:left="567"/>
        <w:jc w:val="both"/>
        <w:rPr>
          <w:rFonts w:ascii="Arial" w:eastAsia="SimSun" w:hAnsi="Arial" w:cs="Arial"/>
          <w:sz w:val="22"/>
          <w:szCs w:val="22"/>
        </w:rPr>
      </w:pPr>
      <w:r w:rsidRPr="00EC4660">
        <w:rPr>
          <w:rFonts w:ascii="Arial" w:eastAsia="SimSun" w:hAnsi="Arial" w:cs="Arial"/>
          <w:sz w:val="22"/>
          <w:szCs w:val="22"/>
        </w:rPr>
        <w:t>Par ailleurs, ils s’engagent à produire, sous peine de se voir appliquer une pénalité en raison de l’inexécution d’une obligation annexe :</w:t>
      </w:r>
    </w:p>
    <w:p w14:paraId="3E9EFE26" w14:textId="77777777" w:rsidR="00D611A7" w:rsidRPr="001C77B4" w:rsidRDefault="00D611A7" w:rsidP="008E3E37">
      <w:pPr>
        <w:keepNext/>
        <w:numPr>
          <w:ilvl w:val="0"/>
          <w:numId w:val="20"/>
        </w:numPr>
        <w:tabs>
          <w:tab w:val="left" w:pos="2955"/>
        </w:tabs>
        <w:suppressAutoHyphens/>
        <w:jc w:val="both"/>
        <w:rPr>
          <w:rFonts w:ascii="Arial" w:eastAsia="SimSun" w:hAnsi="Arial" w:cs="Arial"/>
          <w:sz w:val="22"/>
          <w:szCs w:val="22"/>
        </w:rPr>
      </w:pPr>
      <w:r w:rsidRPr="00EC4660">
        <w:rPr>
          <w:rFonts w:ascii="Arial" w:eastAsia="SimSun" w:hAnsi="Arial" w:cs="Arial"/>
          <w:sz w:val="22"/>
          <w:szCs w:val="22"/>
        </w:rPr>
        <w:t xml:space="preserve">Les attestations </w:t>
      </w:r>
      <w:r w:rsidRPr="001C77B4">
        <w:rPr>
          <w:rFonts w:ascii="Arial" w:eastAsia="SimSun" w:hAnsi="Arial" w:cs="Arial"/>
          <w:sz w:val="22"/>
          <w:szCs w:val="22"/>
        </w:rPr>
        <w:t>prouvant qu’ils ont satisfait à leurs obligations fiscales et sociales tous les 6 mois, y compris l’attestation de vigilance ;</w:t>
      </w:r>
    </w:p>
    <w:p w14:paraId="7488C1E8" w14:textId="77777777" w:rsidR="00D611A7" w:rsidRPr="001C77B4" w:rsidRDefault="00D611A7" w:rsidP="008E3E37">
      <w:pPr>
        <w:pStyle w:val="Paragraphedeliste"/>
        <w:keepNext/>
        <w:keepLines/>
        <w:numPr>
          <w:ilvl w:val="0"/>
          <w:numId w:val="20"/>
        </w:numPr>
        <w:tabs>
          <w:tab w:val="left" w:pos="2955"/>
        </w:tabs>
        <w:suppressAutoHyphens/>
        <w:jc w:val="both"/>
        <w:rPr>
          <w:rFonts w:ascii="Arial" w:eastAsia="SimSun" w:hAnsi="Arial" w:cs="Arial"/>
          <w:sz w:val="22"/>
          <w:szCs w:val="22"/>
        </w:rPr>
      </w:pPr>
      <w:r w:rsidRPr="001C77B4">
        <w:rPr>
          <w:rFonts w:ascii="Arial" w:eastAsia="SimSun" w:hAnsi="Arial" w:cs="Arial"/>
          <w:sz w:val="22"/>
          <w:szCs w:val="22"/>
        </w:rPr>
        <w:t>Une nouvelle attestation d’assurance dès que la précédente arrive à expiration.</w:t>
      </w:r>
    </w:p>
    <w:p w14:paraId="3D83D3C6" w14:textId="77777777" w:rsidR="00D611A7" w:rsidRPr="001C77B4" w:rsidRDefault="00D611A7" w:rsidP="00D611A7">
      <w:pPr>
        <w:keepNext/>
        <w:keepLines/>
        <w:tabs>
          <w:tab w:val="left" w:pos="2955"/>
        </w:tabs>
        <w:suppressAutoHyphens/>
        <w:ind w:left="1004"/>
        <w:jc w:val="both"/>
        <w:rPr>
          <w:rFonts w:ascii="Arial" w:eastAsia="SimSun" w:hAnsi="Arial" w:cs="Arial"/>
          <w:color w:val="0070C0"/>
          <w:sz w:val="22"/>
          <w:szCs w:val="22"/>
        </w:rPr>
      </w:pPr>
    </w:p>
    <w:p w14:paraId="05601B64" w14:textId="77777777" w:rsidR="00D611A7" w:rsidRPr="001C77B4" w:rsidRDefault="00D611A7" w:rsidP="00264E27">
      <w:pPr>
        <w:pStyle w:val="Titre2"/>
        <w:keepLines/>
        <w:numPr>
          <w:ilvl w:val="1"/>
          <w:numId w:val="4"/>
        </w:numPr>
        <w:tabs>
          <w:tab w:val="clear" w:pos="993"/>
        </w:tabs>
        <w:suppressAutoHyphens/>
        <w:spacing w:before="0"/>
        <w:ind w:left="851" w:hanging="284"/>
        <w:jc w:val="both"/>
        <w:rPr>
          <w:rFonts w:ascii="Arial" w:hAnsi="Arial" w:cs="Arial"/>
        </w:rPr>
      </w:pPr>
      <w:bookmarkStart w:id="136" w:name="_Toc169601922"/>
      <w:bookmarkStart w:id="137" w:name="_Toc207109980"/>
      <w:r w:rsidRPr="001C77B4">
        <w:rPr>
          <w:rFonts w:ascii="Arial" w:hAnsi="Arial" w:cs="Arial"/>
        </w:rPr>
        <w:t>Assurance et responsabilité</w:t>
      </w:r>
      <w:bookmarkEnd w:id="136"/>
      <w:bookmarkEnd w:id="137"/>
    </w:p>
    <w:p w14:paraId="5307713E" w14:textId="77777777" w:rsidR="00D611A7" w:rsidRPr="001C77B4" w:rsidRDefault="00D611A7" w:rsidP="00D611A7">
      <w:pPr>
        <w:keepNext/>
        <w:keepLines/>
        <w:tabs>
          <w:tab w:val="left" w:pos="2235"/>
        </w:tabs>
        <w:suppressAutoHyphens/>
        <w:ind w:left="567"/>
        <w:jc w:val="both"/>
        <w:rPr>
          <w:rFonts w:ascii="Arial" w:hAnsi="Arial" w:cs="Arial"/>
          <w:sz w:val="22"/>
          <w:szCs w:val="22"/>
        </w:rPr>
      </w:pPr>
    </w:p>
    <w:p w14:paraId="5F902DEA" w14:textId="77777777" w:rsidR="00D611A7" w:rsidRPr="001C77B4" w:rsidRDefault="00D611A7" w:rsidP="00D611A7">
      <w:pPr>
        <w:keepNext/>
        <w:keepLines/>
        <w:tabs>
          <w:tab w:val="left" w:pos="2235"/>
        </w:tabs>
        <w:suppressAutoHyphens/>
        <w:ind w:left="567"/>
        <w:jc w:val="both"/>
        <w:rPr>
          <w:rFonts w:ascii="Arial" w:hAnsi="Arial" w:cs="Arial"/>
          <w:sz w:val="22"/>
          <w:szCs w:val="22"/>
        </w:rPr>
      </w:pPr>
      <w:r w:rsidRPr="001C77B4">
        <w:rPr>
          <w:rFonts w:ascii="Arial" w:hAnsi="Arial" w:cs="Arial"/>
          <w:sz w:val="22"/>
          <w:szCs w:val="22"/>
        </w:rPr>
        <w:t>Le Titulaire assure la direction et la responsabilité de l’exécution de ses prestations. Sauf intervention directe du Pouvoir adjudicateur, il est seul responsable des dommages que l’exécution de ces prestations peut causer à son personnel, à des tiers, à ses biens, à ceux du Pouvoir adjudicateur ou à ceux de tiers.</w:t>
      </w:r>
    </w:p>
    <w:p w14:paraId="393E5468" w14:textId="77777777" w:rsidR="00D611A7" w:rsidRPr="001C77B4" w:rsidRDefault="00D611A7" w:rsidP="00D611A7">
      <w:pPr>
        <w:keepNext/>
        <w:keepLines/>
        <w:tabs>
          <w:tab w:val="left" w:pos="2235"/>
        </w:tabs>
        <w:suppressAutoHyphens/>
        <w:ind w:left="567"/>
        <w:jc w:val="both"/>
        <w:rPr>
          <w:rFonts w:ascii="Arial" w:hAnsi="Arial" w:cs="Arial"/>
          <w:sz w:val="22"/>
          <w:szCs w:val="22"/>
        </w:rPr>
      </w:pPr>
    </w:p>
    <w:p w14:paraId="2738F0ED" w14:textId="77777777" w:rsidR="00D611A7" w:rsidRPr="001C77B4" w:rsidRDefault="00D611A7" w:rsidP="00264E27">
      <w:pPr>
        <w:widowControl w:val="0"/>
        <w:numPr>
          <w:ilvl w:val="2"/>
          <w:numId w:val="4"/>
        </w:numPr>
        <w:tabs>
          <w:tab w:val="left" w:pos="1135"/>
        </w:tabs>
        <w:suppressAutoHyphens/>
        <w:ind w:left="567" w:firstLine="0"/>
        <w:jc w:val="both"/>
        <w:outlineLvl w:val="2"/>
        <w:rPr>
          <w:rFonts w:ascii="Arial" w:hAnsi="Arial" w:cs="Arial"/>
          <w:b/>
          <w:sz w:val="22"/>
          <w:szCs w:val="22"/>
        </w:rPr>
      </w:pPr>
      <w:bookmarkStart w:id="138" w:name="_Toc207109981"/>
      <w:r w:rsidRPr="001C77B4">
        <w:rPr>
          <w:rFonts w:ascii="Arial" w:hAnsi="Arial" w:cs="Arial"/>
          <w:b/>
          <w:sz w:val="22"/>
          <w:szCs w:val="22"/>
        </w:rPr>
        <w:t>Assurance</w:t>
      </w:r>
      <w:bookmarkEnd w:id="138"/>
    </w:p>
    <w:p w14:paraId="4E7F7117" w14:textId="77777777" w:rsidR="00D611A7" w:rsidRPr="001C77B4" w:rsidRDefault="00D611A7" w:rsidP="00D611A7">
      <w:pPr>
        <w:keepNext/>
        <w:keepLines/>
        <w:suppressAutoHyphens/>
        <w:ind w:left="1134"/>
        <w:jc w:val="both"/>
        <w:rPr>
          <w:rFonts w:ascii="Arial" w:hAnsi="Arial" w:cs="Arial"/>
          <w:sz w:val="22"/>
          <w:szCs w:val="22"/>
        </w:rPr>
      </w:pPr>
    </w:p>
    <w:tbl>
      <w:tblPr>
        <w:tblStyle w:val="TableauGrille5Fonc-Accentuation51"/>
        <w:tblW w:w="8156" w:type="dxa"/>
        <w:tblCellSpacing w:w="28" w:type="dxa"/>
        <w:tblInd w:w="1308" w:type="dxa"/>
        <w:tblLook w:val="04A0" w:firstRow="1" w:lastRow="0" w:firstColumn="1" w:lastColumn="0" w:noHBand="0" w:noVBand="1"/>
      </w:tblPr>
      <w:tblGrid>
        <w:gridCol w:w="1876"/>
        <w:gridCol w:w="6280"/>
      </w:tblGrid>
      <w:tr w:rsidR="00D611A7" w:rsidRPr="001C77B4" w14:paraId="4C99E339" w14:textId="77777777" w:rsidTr="00BB5C4E">
        <w:trPr>
          <w:cnfStyle w:val="100000000000" w:firstRow="1" w:lastRow="0" w:firstColumn="0" w:lastColumn="0" w:oddVBand="0" w:evenVBand="0" w:oddHBand="0"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92" w:type="dxa"/>
            <w:tcBorders>
              <w:bottom w:val="single" w:sz="4" w:space="0" w:color="FFFFFF" w:themeColor="background1"/>
            </w:tcBorders>
            <w:hideMark/>
          </w:tcPr>
          <w:p w14:paraId="0A2253A7" w14:textId="77777777" w:rsidR="00D611A7" w:rsidRPr="001C77B4" w:rsidRDefault="00D611A7" w:rsidP="00BB5C4E">
            <w:pPr>
              <w:widowControl w:val="0"/>
              <w:suppressAutoHyphens/>
              <w:jc w:val="both"/>
              <w:rPr>
                <w:rFonts w:ascii="Arial" w:hAnsi="Arial" w:cs="Arial"/>
              </w:rPr>
            </w:pPr>
            <w:r w:rsidRPr="001C77B4">
              <w:rPr>
                <w:rFonts w:ascii="Arial" w:hAnsi="Arial" w:cs="Arial"/>
              </w:rPr>
              <w:t>Prestation</w:t>
            </w:r>
          </w:p>
        </w:tc>
        <w:tc>
          <w:tcPr>
            <w:tcW w:w="6196" w:type="dxa"/>
            <w:tcBorders>
              <w:bottom w:val="single" w:sz="4" w:space="0" w:color="FFFFFF" w:themeColor="background1"/>
            </w:tcBorders>
            <w:shd w:val="clear" w:color="auto" w:fill="70AD47" w:themeFill="accent6"/>
            <w:hideMark/>
          </w:tcPr>
          <w:p w14:paraId="61EFEE67" w14:textId="77777777" w:rsidR="00D611A7" w:rsidRPr="001C77B4" w:rsidRDefault="00D611A7" w:rsidP="00BB5C4E">
            <w:pPr>
              <w:widowControl w:val="0"/>
              <w:suppressAutoHyphens/>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1C77B4">
              <w:rPr>
                <w:rFonts w:ascii="Arial" w:hAnsi="Arial" w:cs="Arial"/>
              </w:rPr>
              <w:t>Obligation annexe</w:t>
            </w:r>
          </w:p>
        </w:tc>
      </w:tr>
      <w:tr w:rsidR="00D611A7" w:rsidRPr="001C77B4" w14:paraId="5D15E937" w14:textId="77777777" w:rsidTr="00BB5C4E">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92" w:type="dxa"/>
            <w:tcBorders>
              <w:top w:val="single" w:sz="4" w:space="0" w:color="FFFFFF" w:themeColor="background1"/>
              <w:bottom w:val="single" w:sz="4" w:space="0" w:color="FFFFFF" w:themeColor="background1"/>
              <w:right w:val="single" w:sz="4" w:space="0" w:color="FFFFFF" w:themeColor="background1"/>
            </w:tcBorders>
            <w:hideMark/>
          </w:tcPr>
          <w:p w14:paraId="46AEDA92" w14:textId="77777777" w:rsidR="00D611A7" w:rsidRPr="001C77B4" w:rsidRDefault="00D611A7" w:rsidP="00BB5C4E">
            <w:pPr>
              <w:widowControl w:val="0"/>
              <w:suppressAutoHyphens/>
              <w:jc w:val="both"/>
              <w:rPr>
                <w:rFonts w:ascii="Arial" w:hAnsi="Arial" w:cs="Arial"/>
              </w:rPr>
            </w:pPr>
            <w:r w:rsidRPr="001C77B4">
              <w:rPr>
                <w:rFonts w:ascii="Arial" w:hAnsi="Arial" w:cs="Arial"/>
              </w:rPr>
              <w:t>Libellé</w:t>
            </w:r>
          </w:p>
        </w:tc>
        <w:tc>
          <w:tcPr>
            <w:tcW w:w="61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3D03FD37" w14:textId="77777777" w:rsidR="00D611A7" w:rsidRPr="001C77B4" w:rsidRDefault="00D611A7" w:rsidP="00BB5C4E">
            <w:pPr>
              <w:widowControl w:val="0"/>
              <w:suppressAutoHyphens/>
              <w:jc w:val="both"/>
              <w:cnfStyle w:val="000000100000" w:firstRow="0" w:lastRow="0" w:firstColumn="0" w:lastColumn="0" w:oddVBand="0" w:evenVBand="0" w:oddHBand="1" w:evenHBand="0" w:firstRowFirstColumn="0" w:firstRowLastColumn="0" w:lastRowFirstColumn="0" w:lastRowLastColumn="0"/>
              <w:rPr>
                <w:rFonts w:ascii="Arial" w:hAnsi="Arial" w:cs="Arial"/>
                <w:b/>
              </w:rPr>
            </w:pPr>
            <w:r w:rsidRPr="001C77B4">
              <w:rPr>
                <w:rFonts w:ascii="Arial" w:hAnsi="Arial" w:cs="Arial"/>
                <w:b/>
              </w:rPr>
              <w:t>Assurance</w:t>
            </w:r>
          </w:p>
        </w:tc>
      </w:tr>
      <w:tr w:rsidR="00D611A7" w:rsidRPr="001C77B4" w14:paraId="4E6E9FD4" w14:textId="77777777" w:rsidTr="00BB5C4E">
        <w:trPr>
          <w:tblCellSpacing w:w="28" w:type="dxa"/>
        </w:trPr>
        <w:tc>
          <w:tcPr>
            <w:cnfStyle w:val="001000000000" w:firstRow="0" w:lastRow="0" w:firstColumn="1" w:lastColumn="0" w:oddVBand="0" w:evenVBand="0" w:oddHBand="0" w:evenHBand="0" w:firstRowFirstColumn="0" w:firstRowLastColumn="0" w:lastRowFirstColumn="0" w:lastRowLastColumn="0"/>
            <w:tcW w:w="1792" w:type="dxa"/>
            <w:tcBorders>
              <w:top w:val="single" w:sz="4" w:space="0" w:color="FFFFFF" w:themeColor="background1"/>
              <w:bottom w:val="single" w:sz="4" w:space="0" w:color="FFFFFF" w:themeColor="background1"/>
              <w:right w:val="single" w:sz="4" w:space="0" w:color="FFFFFF" w:themeColor="background1"/>
            </w:tcBorders>
            <w:hideMark/>
          </w:tcPr>
          <w:p w14:paraId="2CA0D2B3" w14:textId="77777777" w:rsidR="00D611A7" w:rsidRPr="001C77B4" w:rsidRDefault="00D611A7" w:rsidP="00BB5C4E">
            <w:pPr>
              <w:widowControl w:val="0"/>
              <w:suppressAutoHyphens/>
              <w:jc w:val="both"/>
              <w:rPr>
                <w:rFonts w:ascii="Arial" w:hAnsi="Arial" w:cs="Arial"/>
              </w:rPr>
            </w:pPr>
            <w:r w:rsidRPr="001C77B4">
              <w:rPr>
                <w:rFonts w:ascii="Arial" w:hAnsi="Arial" w:cs="Arial"/>
              </w:rPr>
              <w:t>Objectif(s)</w:t>
            </w:r>
          </w:p>
        </w:tc>
        <w:tc>
          <w:tcPr>
            <w:tcW w:w="61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30BFF033" w14:textId="77777777" w:rsidR="00D611A7" w:rsidRPr="001C77B4" w:rsidRDefault="00D611A7" w:rsidP="00BB5C4E">
            <w:pPr>
              <w:widowControl w:val="0"/>
              <w:suppressAutoHyphens/>
              <w:jc w:val="both"/>
              <w:cnfStyle w:val="000000000000" w:firstRow="0" w:lastRow="0" w:firstColumn="0" w:lastColumn="0" w:oddVBand="0" w:evenVBand="0" w:oddHBand="0" w:evenHBand="0" w:firstRowFirstColumn="0" w:firstRowLastColumn="0" w:lastRowFirstColumn="0" w:lastRowLastColumn="0"/>
              <w:rPr>
                <w:rFonts w:ascii="Arial" w:hAnsi="Arial" w:cs="Arial"/>
                <w:color w:val="0070C0"/>
              </w:rPr>
            </w:pPr>
            <w:r w:rsidRPr="001C77B4">
              <w:rPr>
                <w:rFonts w:ascii="Arial" w:hAnsi="Arial" w:cs="Arial"/>
                <w:color w:val="0070C0"/>
              </w:rPr>
              <w:t>L’objectif est de garantir les parties contre les aléas liés directement ou indirectement à l’accord-cadre, qui pourraient leur causer un préjudice, voire mettre en péril leur activité.</w:t>
            </w:r>
          </w:p>
        </w:tc>
      </w:tr>
      <w:tr w:rsidR="00D611A7" w:rsidRPr="0019671A" w14:paraId="40D45C34" w14:textId="77777777" w:rsidTr="00BB5C4E">
        <w:trPr>
          <w:cnfStyle w:val="000000100000" w:firstRow="0" w:lastRow="0" w:firstColumn="0" w:lastColumn="0" w:oddVBand="0" w:evenVBand="0" w:oddHBand="1" w:evenHBand="0" w:firstRowFirstColumn="0" w:firstRowLastColumn="0" w:lastRowFirstColumn="0" w:lastRowLastColumn="0"/>
          <w:tblCellSpacing w:w="28" w:type="dxa"/>
        </w:trPr>
        <w:tc>
          <w:tcPr>
            <w:cnfStyle w:val="001000000000" w:firstRow="0" w:lastRow="0" w:firstColumn="1" w:lastColumn="0" w:oddVBand="0" w:evenVBand="0" w:oddHBand="0" w:evenHBand="0" w:firstRowFirstColumn="0" w:firstRowLastColumn="0" w:lastRowFirstColumn="0" w:lastRowLastColumn="0"/>
            <w:tcW w:w="1792" w:type="dxa"/>
            <w:tcBorders>
              <w:top w:val="single" w:sz="4" w:space="0" w:color="FFFFFF" w:themeColor="background1"/>
              <w:bottom w:val="single" w:sz="4" w:space="0" w:color="FFFFFF" w:themeColor="background1"/>
              <w:right w:val="single" w:sz="4" w:space="0" w:color="FFFFFF" w:themeColor="background1"/>
            </w:tcBorders>
            <w:hideMark/>
          </w:tcPr>
          <w:p w14:paraId="04F676EA" w14:textId="77777777" w:rsidR="00D611A7" w:rsidRPr="001C77B4" w:rsidRDefault="00D611A7" w:rsidP="00BB5C4E">
            <w:pPr>
              <w:widowControl w:val="0"/>
              <w:suppressAutoHyphens/>
              <w:jc w:val="both"/>
              <w:rPr>
                <w:rFonts w:ascii="Arial" w:hAnsi="Arial" w:cs="Arial"/>
              </w:rPr>
            </w:pPr>
            <w:r w:rsidRPr="001C77B4">
              <w:rPr>
                <w:rFonts w:ascii="Arial" w:hAnsi="Arial" w:cs="Arial"/>
              </w:rPr>
              <w:t>Description</w:t>
            </w:r>
          </w:p>
        </w:tc>
        <w:tc>
          <w:tcPr>
            <w:tcW w:w="61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E3C9BE3" w14:textId="77777777" w:rsidR="00D611A7" w:rsidRPr="001C77B4" w:rsidRDefault="00D611A7" w:rsidP="00BB5C4E">
            <w:pPr>
              <w:widowControl w:val="0"/>
              <w:tabs>
                <w:tab w:val="left" w:pos="-54"/>
                <w:tab w:val="left" w:pos="1777"/>
              </w:tabs>
              <w:suppressAutoHyphen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rPr>
            </w:pPr>
            <w:r w:rsidRPr="001C77B4">
              <w:rPr>
                <w:rFonts w:ascii="Arial" w:hAnsi="Arial" w:cs="Arial"/>
                <w:color w:val="0070C0"/>
              </w:rPr>
              <w:t>Le Pouvoir adjudicateur prend à sa charge l’assurance des risques de dommages pesant sur ses propres locaux, ce qui ne dégage pas le Titulaire de son obligation de s’assurer contre les risques liés sa responsabilité professionnelle ou pesant sur ses propres installations ou son personnel.</w:t>
            </w:r>
          </w:p>
          <w:p w14:paraId="76354C19" w14:textId="77777777" w:rsidR="00D611A7" w:rsidRPr="001C77B4" w:rsidRDefault="00D611A7" w:rsidP="00BB5C4E">
            <w:pPr>
              <w:widowControl w:val="0"/>
              <w:tabs>
                <w:tab w:val="left" w:pos="-54"/>
              </w:tabs>
              <w:suppressAutoHyphen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rPr>
            </w:pPr>
            <w:r w:rsidRPr="001C77B4">
              <w:rPr>
                <w:rFonts w:ascii="Arial" w:hAnsi="Arial" w:cs="Arial"/>
                <w:color w:val="0070C0"/>
              </w:rPr>
              <w:t>Avant tout commencement d'exécution, le Titulaire, les cotraitants éventuels et les sous-traitants doivent pouvoir justifier qu'ils ont contracté les assurances couvrant les risques liés à leur activité, et notamment à l’exécution des prestations au moyen d’attestations établissant l’étendue des responsabilités garanties.</w:t>
            </w:r>
          </w:p>
          <w:p w14:paraId="75B54600" w14:textId="4CE109EF" w:rsidR="00D611A7" w:rsidRPr="001C77B4" w:rsidRDefault="00D611A7" w:rsidP="00BB5C4E">
            <w:pPr>
              <w:widowControl w:val="0"/>
              <w:tabs>
                <w:tab w:val="left" w:pos="-54"/>
              </w:tabs>
              <w:suppressAutoHyphen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rPr>
            </w:pPr>
            <w:r w:rsidRPr="001C77B4">
              <w:rPr>
                <w:rFonts w:ascii="Arial" w:hAnsi="Arial" w:cs="Arial"/>
                <w:color w:val="0070C0"/>
              </w:rPr>
              <w:t>Ces garanties doivent pouvoir compenser toutes les conséquences préjudiciables liées à l’exercice de leur activité professionnelle ainsi qu’à l’exécution des prestations, et notamment les dommages causés aux tiers et au Pouvoir adjudicateur dont le Titulaire, ses cotraitants et ses sous-traitants pourraient être tenus responsables dans les conditions de droit commun tous les préjudices subis par leur personnel ou provoqués par eux, tant sur les lieux protégés au titre des prestations que pendant les trajets et déplacements vers ces sites.</w:t>
            </w:r>
          </w:p>
          <w:p w14:paraId="464B75FF" w14:textId="57F58D0B" w:rsidR="00D611A7" w:rsidRPr="001C77B4" w:rsidRDefault="00D611A7" w:rsidP="00BB5C4E">
            <w:pPr>
              <w:widowControl w:val="0"/>
              <w:tabs>
                <w:tab w:val="left" w:pos="-54"/>
              </w:tabs>
              <w:suppressAutoHyphens/>
              <w:jc w:val="both"/>
              <w:cnfStyle w:val="000000100000" w:firstRow="0" w:lastRow="0" w:firstColumn="0" w:lastColumn="0" w:oddVBand="0" w:evenVBand="0" w:oddHBand="1" w:evenHBand="0" w:firstRowFirstColumn="0" w:firstRowLastColumn="0" w:lastRowFirstColumn="0" w:lastRowLastColumn="0"/>
              <w:rPr>
                <w:rFonts w:ascii="Arial" w:hAnsi="Arial" w:cs="Arial"/>
                <w:color w:val="0070C0"/>
              </w:rPr>
            </w:pPr>
            <w:r w:rsidRPr="001C77B4">
              <w:rPr>
                <w:rFonts w:ascii="Arial" w:hAnsi="Arial" w:cs="Arial"/>
                <w:color w:val="0070C0"/>
              </w:rPr>
              <w:t>Le Titulaire doit également prévoir de s’assurer contre tous les préjudices qu’il subit lui-même en cas de dégradations de tous ordres occasionnées par des tiers lors de son intervention.</w:t>
            </w:r>
          </w:p>
          <w:p w14:paraId="57FA8530" w14:textId="77777777" w:rsidR="00D611A7" w:rsidRPr="001C77B4" w:rsidRDefault="00D611A7" w:rsidP="00BB5C4E">
            <w:pPr>
              <w:widowControl w:val="0"/>
              <w:tabs>
                <w:tab w:val="left" w:pos="-54"/>
              </w:tabs>
              <w:suppressAutoHyphens/>
              <w:jc w:val="both"/>
              <w:cnfStyle w:val="000000100000" w:firstRow="0" w:lastRow="0" w:firstColumn="0" w:lastColumn="0" w:oddVBand="0" w:evenVBand="0" w:oddHBand="1" w:evenHBand="0" w:firstRowFirstColumn="0" w:firstRowLastColumn="0" w:lastRowFirstColumn="0" w:lastRowLastColumn="0"/>
              <w:rPr>
                <w:rFonts w:ascii="Arial" w:hAnsi="Arial" w:cs="Arial"/>
                <w:color w:val="FF0000"/>
                <w:u w:val="single"/>
              </w:rPr>
            </w:pPr>
            <w:r w:rsidRPr="001C77B4">
              <w:rPr>
                <w:rFonts w:ascii="Arial" w:hAnsi="Arial" w:cs="Arial"/>
                <w:color w:val="0070C0"/>
              </w:rPr>
              <w:t>Les contrats d’assurance doivent comporter une limite de garantie annuelle proportionnée aux risques encourus et plafonner la franchise à une somme raisonnable. Cette franchise ne doit pas être opposable aux victimes. </w:t>
            </w:r>
          </w:p>
        </w:tc>
      </w:tr>
      <w:tr w:rsidR="00D611A7" w:rsidRPr="00EC4660" w14:paraId="61A330C8" w14:textId="77777777" w:rsidTr="00BB5C4E">
        <w:trPr>
          <w:tblCellSpacing w:w="28" w:type="dxa"/>
        </w:trPr>
        <w:tc>
          <w:tcPr>
            <w:cnfStyle w:val="001000000000" w:firstRow="0" w:lastRow="0" w:firstColumn="1" w:lastColumn="0" w:oddVBand="0" w:evenVBand="0" w:oddHBand="0" w:evenHBand="0" w:firstRowFirstColumn="0" w:firstRowLastColumn="0" w:lastRowFirstColumn="0" w:lastRowLastColumn="0"/>
            <w:tcW w:w="1792" w:type="dxa"/>
            <w:tcBorders>
              <w:top w:val="single" w:sz="4" w:space="0" w:color="FFFFFF" w:themeColor="background1"/>
              <w:right w:val="single" w:sz="4" w:space="0" w:color="FFFFFF" w:themeColor="background1"/>
            </w:tcBorders>
            <w:hideMark/>
          </w:tcPr>
          <w:p w14:paraId="2DE20198" w14:textId="77777777" w:rsidR="00D611A7" w:rsidRPr="001C77B4" w:rsidRDefault="00D611A7" w:rsidP="00BB5C4E">
            <w:pPr>
              <w:keepNext/>
              <w:keepLines/>
              <w:suppressAutoHyphens/>
              <w:jc w:val="both"/>
              <w:rPr>
                <w:rFonts w:ascii="Arial" w:hAnsi="Arial" w:cs="Arial"/>
              </w:rPr>
            </w:pPr>
            <w:r w:rsidRPr="001C77B4">
              <w:rPr>
                <w:rFonts w:ascii="Arial" w:hAnsi="Arial" w:cs="Arial"/>
              </w:rPr>
              <w:lastRenderedPageBreak/>
              <w:t>Contrôle</w:t>
            </w:r>
          </w:p>
        </w:tc>
        <w:tc>
          <w:tcPr>
            <w:tcW w:w="61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26401BA" w14:textId="77777777" w:rsidR="00D611A7" w:rsidRPr="001C77B4" w:rsidRDefault="00D611A7" w:rsidP="00BB5C4E">
            <w:pPr>
              <w:keepNext/>
              <w:keepLines/>
              <w:suppressAutoHyphens/>
              <w:jc w:val="both"/>
              <w:cnfStyle w:val="000000000000" w:firstRow="0" w:lastRow="0" w:firstColumn="0" w:lastColumn="0" w:oddVBand="0" w:evenVBand="0" w:oddHBand="0" w:evenHBand="0" w:firstRowFirstColumn="0" w:firstRowLastColumn="0" w:lastRowFirstColumn="0" w:lastRowLastColumn="0"/>
              <w:rPr>
                <w:rFonts w:ascii="Arial" w:hAnsi="Arial" w:cs="Arial"/>
                <w:color w:val="FF0000"/>
              </w:rPr>
            </w:pPr>
            <w:r w:rsidRPr="001C77B4">
              <w:rPr>
                <w:rFonts w:ascii="Arial" w:hAnsi="Arial" w:cs="Arial"/>
                <w:bCs/>
                <w:color w:val="0070C0"/>
              </w:rPr>
              <w:t>Les attestations d’assurance justifiant des couvertures requises et du paiement des cotisations associées devront être fournies au Pouvoir adjudicateur avec l’offre du Titulaire pour que l’accord-cadre puisse lui être attribué, puis, spontanément, chaque année, à la date d’anniversaire du présent accord-cadre, puis à l'appui de son projet de décompte. Pendant toute la durée des prestations, le Titulaire, les cotraitants éventuels et les sous-traitants qu’il aura désignés devront rester en mesure de produire une attestation dans les 15 jours suivant une demande du Pouvoir adjudicateur.</w:t>
            </w:r>
            <w:r w:rsidRPr="001C77B4">
              <w:rPr>
                <w:rFonts w:ascii="Arial" w:hAnsi="Arial" w:cs="Arial"/>
                <w:color w:val="0070C0"/>
              </w:rPr>
              <w:t xml:space="preserve"> Si le Titulaire contrevient à ces prescriptions, le Pouvoir adjudicateur peut appliquer les pénalités d’usage et contracter à sa place et à ses frais, 5 jours suivant une mise en demeure restée infructueuse, la ou les polices nécessaires. Le montant des primes d’assurances correspondant est alors retenu sur les sommes dues au Titulaire. Par ailleurs, le Titulaire doit informer le Pouvoir adjudicateur de toute modification dans ses qualifications ou ses polices d’assurance dans le mois qui la suit en fournissant une nouvelle attestation. Si les clauses résultant de cette modification ne sont pas conformes au présent accord-cadre, le Pouvoir adjudicateur peut exiger du Titulaire qu’il souscrive une extension de garantie.</w:t>
            </w:r>
          </w:p>
        </w:tc>
      </w:tr>
    </w:tbl>
    <w:p w14:paraId="4C935E4B" w14:textId="77777777" w:rsidR="00D611A7" w:rsidRPr="00EC4660" w:rsidRDefault="00D611A7" w:rsidP="00D611A7">
      <w:pPr>
        <w:keepNext/>
        <w:keepLines/>
        <w:tabs>
          <w:tab w:val="left" w:pos="3810"/>
        </w:tabs>
        <w:suppressAutoHyphens/>
        <w:ind w:left="1134"/>
        <w:jc w:val="both"/>
        <w:rPr>
          <w:rFonts w:ascii="Arial" w:hAnsi="Arial" w:cs="Arial"/>
          <w:sz w:val="22"/>
          <w:szCs w:val="22"/>
        </w:rPr>
      </w:pPr>
    </w:p>
    <w:p w14:paraId="4C9543D4" w14:textId="77777777" w:rsidR="00D611A7" w:rsidRPr="00EC4660" w:rsidRDefault="00D611A7" w:rsidP="00264E27">
      <w:pPr>
        <w:keepNext/>
        <w:keepLines/>
        <w:numPr>
          <w:ilvl w:val="2"/>
          <w:numId w:val="4"/>
        </w:numPr>
        <w:tabs>
          <w:tab w:val="left" w:pos="1843"/>
        </w:tabs>
        <w:suppressAutoHyphens/>
        <w:ind w:left="1843" w:hanging="708"/>
        <w:jc w:val="both"/>
        <w:outlineLvl w:val="2"/>
        <w:rPr>
          <w:rFonts w:ascii="Arial" w:hAnsi="Arial" w:cs="Arial"/>
          <w:b/>
          <w:sz w:val="22"/>
          <w:szCs w:val="22"/>
        </w:rPr>
      </w:pPr>
      <w:bookmarkStart w:id="139" w:name="_Toc207109982"/>
      <w:r w:rsidRPr="00EC4660">
        <w:rPr>
          <w:rFonts w:ascii="Arial" w:hAnsi="Arial" w:cs="Arial"/>
          <w:b/>
          <w:sz w:val="22"/>
          <w:szCs w:val="22"/>
        </w:rPr>
        <w:t>Responsabilité</w:t>
      </w:r>
      <w:bookmarkEnd w:id="139"/>
    </w:p>
    <w:p w14:paraId="1557FB07" w14:textId="77777777" w:rsidR="00D611A7" w:rsidRPr="00EC4660" w:rsidRDefault="00D611A7" w:rsidP="00D611A7">
      <w:pPr>
        <w:keepNext/>
        <w:keepLines/>
        <w:suppressAutoHyphens/>
        <w:ind w:left="1135"/>
        <w:jc w:val="both"/>
        <w:rPr>
          <w:rFonts w:ascii="Arial" w:hAnsi="Arial" w:cs="Arial"/>
          <w:b/>
          <w:sz w:val="22"/>
          <w:szCs w:val="22"/>
        </w:rPr>
      </w:pPr>
    </w:p>
    <w:p w14:paraId="6B45FB4E" w14:textId="77777777" w:rsidR="00D611A7" w:rsidRPr="00EC4660" w:rsidRDefault="00D611A7" w:rsidP="00D611A7">
      <w:pPr>
        <w:keepNext/>
        <w:keepLines/>
        <w:suppressAutoHyphens/>
        <w:ind w:left="1135"/>
        <w:jc w:val="both"/>
        <w:rPr>
          <w:rFonts w:ascii="Arial" w:hAnsi="Arial" w:cs="Arial"/>
          <w:sz w:val="22"/>
          <w:szCs w:val="22"/>
        </w:rPr>
      </w:pPr>
      <w:r w:rsidRPr="00EC4660">
        <w:rPr>
          <w:rFonts w:ascii="Arial" w:hAnsi="Arial" w:cs="Arial"/>
          <w:sz w:val="22"/>
          <w:szCs w:val="22"/>
        </w:rPr>
        <w:t>Les règles d’attribution de responsabilité relèvent de la loi : les diverses dispositions relatives aux délits et quasi-délits civils, et notamment les articles 1240 et suivants du Code civil ainsi que la loi pénale en ce qui concerne la sanction des infractions.</w:t>
      </w:r>
    </w:p>
    <w:p w14:paraId="76C6CF47" w14:textId="77777777" w:rsidR="00D611A7" w:rsidRPr="00EC4660" w:rsidRDefault="00D611A7" w:rsidP="00D611A7">
      <w:pPr>
        <w:keepNext/>
        <w:keepLines/>
        <w:suppressAutoHyphens/>
        <w:ind w:left="1135"/>
        <w:jc w:val="both"/>
        <w:rPr>
          <w:rFonts w:ascii="Arial" w:hAnsi="Arial" w:cs="Arial"/>
          <w:sz w:val="22"/>
          <w:szCs w:val="22"/>
        </w:rPr>
      </w:pPr>
      <w:r w:rsidRPr="00EC4660">
        <w:rPr>
          <w:rFonts w:ascii="Arial" w:hAnsi="Arial" w:cs="Arial"/>
          <w:sz w:val="22"/>
          <w:szCs w:val="22"/>
        </w:rPr>
        <w:t>Le Titulaire est responsable de tous les préjudices causés au Pouvoir adjudicateur ou à des tiers par ses préposés, en tant que « commettant ». Et le Pouvoir adjudicateur ne pourra en aucun cas être tenu responsable des dommages de toute nature causés par le Titulaire, dès lors que ce dernier aura agi hors du cadre strictement défini par le présent accord-cadre.</w:t>
      </w:r>
    </w:p>
    <w:p w14:paraId="440ABF05" w14:textId="77777777" w:rsidR="00D611A7" w:rsidRPr="00EC4660" w:rsidRDefault="00D611A7" w:rsidP="00D611A7">
      <w:pPr>
        <w:keepNext/>
        <w:keepLines/>
        <w:suppressAutoHyphens/>
        <w:ind w:left="1135"/>
        <w:jc w:val="both"/>
        <w:rPr>
          <w:rFonts w:ascii="Arial" w:hAnsi="Arial" w:cs="Arial"/>
          <w:sz w:val="22"/>
          <w:szCs w:val="22"/>
        </w:rPr>
      </w:pPr>
    </w:p>
    <w:p w14:paraId="6B4EEFC4" w14:textId="77777777" w:rsidR="00D611A7" w:rsidRPr="00EC4660" w:rsidRDefault="00D611A7" w:rsidP="00D611A7">
      <w:pPr>
        <w:keepNext/>
        <w:keepLines/>
        <w:suppressAutoHyphens/>
        <w:ind w:left="1135"/>
        <w:jc w:val="both"/>
        <w:rPr>
          <w:rFonts w:ascii="Arial" w:hAnsi="Arial" w:cs="Arial"/>
          <w:sz w:val="22"/>
          <w:szCs w:val="22"/>
        </w:rPr>
      </w:pPr>
      <w:r w:rsidRPr="00EC4660">
        <w:rPr>
          <w:rFonts w:ascii="Arial" w:hAnsi="Arial" w:cs="Arial"/>
          <w:sz w:val="22"/>
          <w:szCs w:val="22"/>
        </w:rPr>
        <w:t>Si le Pouvoir adjudicateur est seul garant de la sauvegarde des informations dont il est propriétaire, le Titulaire est responsable des informations que ses préposés auront détruites ou indûment divulguées au cours de ses prestations et en assumera les conséquences financières.</w:t>
      </w:r>
    </w:p>
    <w:p w14:paraId="4E5120F2" w14:textId="77777777" w:rsidR="00D611A7" w:rsidRPr="00EC4660" w:rsidRDefault="00D611A7" w:rsidP="00D611A7">
      <w:pPr>
        <w:keepNext/>
        <w:keepLines/>
        <w:suppressAutoHyphens/>
        <w:ind w:left="1135"/>
        <w:jc w:val="both"/>
        <w:rPr>
          <w:rFonts w:ascii="Arial" w:hAnsi="Arial" w:cs="Arial"/>
          <w:sz w:val="22"/>
          <w:szCs w:val="22"/>
        </w:rPr>
      </w:pPr>
    </w:p>
    <w:p w14:paraId="1969CFBD" w14:textId="77777777" w:rsidR="00D611A7" w:rsidRPr="00EC4660" w:rsidRDefault="00D611A7" w:rsidP="00D611A7">
      <w:pPr>
        <w:keepNext/>
        <w:tabs>
          <w:tab w:val="left" w:pos="3810"/>
        </w:tabs>
        <w:suppressAutoHyphens/>
        <w:ind w:left="1134"/>
        <w:jc w:val="both"/>
        <w:rPr>
          <w:rFonts w:ascii="Arial" w:hAnsi="Arial" w:cs="Arial"/>
          <w:sz w:val="22"/>
          <w:szCs w:val="22"/>
        </w:rPr>
      </w:pPr>
      <w:r w:rsidRPr="00EC4660">
        <w:rPr>
          <w:rFonts w:ascii="Arial" w:hAnsi="Arial" w:cs="Arial"/>
          <w:sz w:val="22"/>
          <w:szCs w:val="22"/>
        </w:rPr>
        <w:t>Il pourra être procédé à une réfaction sur facture à hauteur du montant total correspondant au préjudice subi par le Pouvoir adjudicateur, le cas échéant.</w:t>
      </w:r>
    </w:p>
    <w:p w14:paraId="0B5347C0" w14:textId="77777777" w:rsidR="00D611A7" w:rsidRPr="00EC4660" w:rsidRDefault="00D611A7" w:rsidP="00D611A7">
      <w:pPr>
        <w:keepNext/>
        <w:tabs>
          <w:tab w:val="left" w:pos="3810"/>
        </w:tabs>
        <w:suppressAutoHyphens/>
        <w:ind w:left="1134"/>
        <w:jc w:val="both"/>
        <w:rPr>
          <w:rFonts w:ascii="Arial" w:hAnsi="Arial" w:cs="Arial"/>
          <w:sz w:val="22"/>
          <w:szCs w:val="22"/>
        </w:rPr>
      </w:pPr>
    </w:p>
    <w:p w14:paraId="14F44C2C" w14:textId="77777777" w:rsidR="00D611A7" w:rsidRPr="00EC4660" w:rsidRDefault="00D611A7" w:rsidP="00D611A7">
      <w:pPr>
        <w:keepNext/>
        <w:tabs>
          <w:tab w:val="num" w:pos="1134"/>
        </w:tabs>
        <w:suppressAutoHyphens/>
        <w:jc w:val="both"/>
        <w:rPr>
          <w:rFonts w:ascii="Arial" w:hAnsi="Arial" w:cs="Arial"/>
          <w:sz w:val="22"/>
          <w:szCs w:val="22"/>
        </w:rPr>
      </w:pPr>
    </w:p>
    <w:p w14:paraId="7B1AE908" w14:textId="77777777" w:rsidR="00D611A7" w:rsidRPr="00EC4660" w:rsidRDefault="00D611A7" w:rsidP="00D611A7">
      <w:pPr>
        <w:keepNext/>
        <w:tabs>
          <w:tab w:val="num" w:pos="1134"/>
        </w:tabs>
        <w:suppressAutoHyphens/>
        <w:ind w:left="1134"/>
        <w:jc w:val="both"/>
        <w:rPr>
          <w:rFonts w:ascii="Arial" w:hAnsi="Arial" w:cs="Arial"/>
          <w:bCs/>
          <w:sz w:val="22"/>
          <w:szCs w:val="22"/>
        </w:rPr>
      </w:pPr>
      <w:r w:rsidRPr="00EC4660">
        <w:rPr>
          <w:rFonts w:ascii="Arial" w:hAnsi="Arial" w:cs="Arial"/>
          <w:bCs/>
          <w:sz w:val="22"/>
          <w:szCs w:val="22"/>
        </w:rPr>
        <w:t xml:space="preserve">Fait en un seul original, à EVRY, le </w:t>
      </w:r>
    </w:p>
    <w:p w14:paraId="526AC8D3" w14:textId="77777777" w:rsidR="00D611A7" w:rsidRPr="00EC4660" w:rsidRDefault="00D611A7" w:rsidP="00D611A7">
      <w:pPr>
        <w:keepNext/>
        <w:tabs>
          <w:tab w:val="num" w:pos="1134"/>
        </w:tabs>
        <w:suppressAutoHyphens/>
        <w:ind w:left="1134"/>
        <w:jc w:val="both"/>
        <w:rPr>
          <w:rFonts w:ascii="Arial" w:hAnsi="Arial" w:cs="Arial"/>
          <w:bCs/>
          <w:sz w:val="22"/>
          <w:szCs w:val="22"/>
        </w:rPr>
      </w:pPr>
      <w:bookmarkStart w:id="140" w:name="_GoBack"/>
      <w:bookmarkEnd w:id="140"/>
      <w:permStart w:id="132525735" w:edGrp="everyone"/>
      <w:permEnd w:id="132525735"/>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3933"/>
      </w:tblGrid>
      <w:sdt>
        <w:sdtPr>
          <w:rPr>
            <w:rFonts w:ascii="Arial" w:hAnsi="Arial" w:cs="Arial"/>
            <w:bCs/>
            <w:sz w:val="22"/>
            <w:szCs w:val="22"/>
          </w:rPr>
          <w:id w:val="1467542506"/>
          <w:placeholder>
            <w:docPart w:val="DefaultPlaceholder_-1854013440"/>
          </w:placeholder>
        </w:sdtPr>
        <w:sdtContent>
          <w:tr w:rsidR="00D611A7" w:rsidRPr="00EC4660" w14:paraId="505E9BF1" w14:textId="77777777" w:rsidTr="00BB5C4E">
            <w:trPr>
              <w:trHeight w:val="4163"/>
            </w:trPr>
            <w:tc>
              <w:tcPr>
                <w:tcW w:w="5070" w:type="dxa"/>
              </w:tcPr>
              <w:p w14:paraId="65A7164D" w14:textId="438A4D18" w:rsidR="00D611A7" w:rsidRPr="00EC4660" w:rsidRDefault="00D611A7" w:rsidP="00BB5C4E">
                <w:pPr>
                  <w:keepNext/>
                  <w:tabs>
                    <w:tab w:val="num" w:pos="1134"/>
                  </w:tabs>
                  <w:suppressAutoHyphens/>
                  <w:ind w:left="1134"/>
                  <w:jc w:val="both"/>
                  <w:rPr>
                    <w:rFonts w:ascii="Arial" w:hAnsi="Arial" w:cs="Arial"/>
                    <w:bCs/>
                    <w:sz w:val="22"/>
                    <w:szCs w:val="22"/>
                  </w:rPr>
                </w:pPr>
                <w:r w:rsidRPr="00EC4660">
                  <w:rPr>
                    <w:rFonts w:ascii="Arial" w:hAnsi="Arial" w:cs="Arial"/>
                    <w:bCs/>
                    <w:sz w:val="22"/>
                    <w:szCs w:val="22"/>
                  </w:rPr>
                  <w:t>Pour le Pouvoir adjudicateur,</w:t>
                </w:r>
              </w:p>
              <w:p w14:paraId="560F6508" w14:textId="77777777" w:rsidR="00D611A7" w:rsidRPr="00EC4660" w:rsidRDefault="00D611A7" w:rsidP="00BB5C4E">
                <w:pPr>
                  <w:keepNext/>
                  <w:tabs>
                    <w:tab w:val="num" w:pos="1134"/>
                  </w:tabs>
                  <w:suppressAutoHyphens/>
                  <w:ind w:left="1134"/>
                  <w:jc w:val="both"/>
                  <w:rPr>
                    <w:rFonts w:ascii="Arial" w:hAnsi="Arial" w:cs="Arial"/>
                    <w:bCs/>
                    <w:sz w:val="22"/>
                    <w:szCs w:val="22"/>
                  </w:rPr>
                </w:pPr>
                <w:r w:rsidRPr="00EC4660">
                  <w:rPr>
                    <w:rFonts w:ascii="Arial" w:hAnsi="Arial" w:cs="Arial"/>
                    <w:bCs/>
                    <w:sz w:val="22"/>
                    <w:szCs w:val="22"/>
                  </w:rPr>
                  <w:t>Monsieur Frédéric BAYSSELANCE</w:t>
                </w:r>
              </w:p>
              <w:p w14:paraId="27A3D4AD" w14:textId="77777777" w:rsidR="00D611A7" w:rsidRPr="00EC4660" w:rsidRDefault="00D611A7" w:rsidP="00BB5C4E">
                <w:pPr>
                  <w:keepNext/>
                  <w:tabs>
                    <w:tab w:val="num" w:pos="1134"/>
                  </w:tabs>
                  <w:suppressAutoHyphens/>
                  <w:ind w:left="1134"/>
                  <w:jc w:val="both"/>
                  <w:rPr>
                    <w:rFonts w:ascii="Arial" w:hAnsi="Arial" w:cs="Arial"/>
                    <w:bCs/>
                    <w:sz w:val="22"/>
                    <w:szCs w:val="22"/>
                  </w:rPr>
                </w:pPr>
                <w:r w:rsidRPr="00EC4660">
                  <w:rPr>
                    <w:rFonts w:ascii="Arial" w:hAnsi="Arial" w:cs="Arial"/>
                    <w:bCs/>
                    <w:sz w:val="22"/>
                    <w:szCs w:val="22"/>
                  </w:rPr>
                  <w:t>Directeur général</w:t>
                </w:r>
                <w:r>
                  <w:rPr>
                    <w:rFonts w:ascii="Arial" w:hAnsi="Arial" w:cs="Arial"/>
                    <w:bCs/>
                    <w:sz w:val="22"/>
                    <w:szCs w:val="22"/>
                  </w:rPr>
                  <w:t xml:space="preserve"> adjoint</w:t>
                </w:r>
                <w:r w:rsidRPr="00EC4660">
                  <w:rPr>
                    <w:rFonts w:ascii="Arial" w:hAnsi="Arial" w:cs="Arial"/>
                    <w:bCs/>
                    <w:sz w:val="22"/>
                    <w:szCs w:val="22"/>
                  </w:rPr>
                  <w:t xml:space="preserve"> de la Caisse primaire d’Assurance maladie de l’Essonne</w:t>
                </w:r>
              </w:p>
              <w:p w14:paraId="5322B27C" w14:textId="77777777" w:rsidR="00D611A7" w:rsidRPr="00EC4660" w:rsidRDefault="00D611A7" w:rsidP="00BB5C4E">
                <w:pPr>
                  <w:keepNext/>
                  <w:tabs>
                    <w:tab w:val="num" w:pos="1134"/>
                  </w:tabs>
                  <w:suppressAutoHyphens/>
                  <w:ind w:left="1134"/>
                  <w:jc w:val="both"/>
                  <w:rPr>
                    <w:rFonts w:ascii="Arial" w:hAnsi="Arial" w:cs="Arial"/>
                    <w:bCs/>
                    <w:sz w:val="22"/>
                    <w:szCs w:val="22"/>
                  </w:rPr>
                </w:pPr>
              </w:p>
            </w:tc>
            <w:tc>
              <w:tcPr>
                <w:tcW w:w="3933" w:type="dxa"/>
              </w:tcPr>
              <w:p w14:paraId="75261D61" w14:textId="77777777" w:rsidR="00D611A7" w:rsidRPr="00EC4660" w:rsidRDefault="00D611A7" w:rsidP="00BB5C4E">
                <w:pPr>
                  <w:keepNext/>
                  <w:tabs>
                    <w:tab w:val="num" w:pos="1134"/>
                  </w:tabs>
                  <w:suppressAutoHyphens/>
                  <w:ind w:left="1134"/>
                  <w:jc w:val="both"/>
                  <w:rPr>
                    <w:rFonts w:ascii="Arial" w:hAnsi="Arial" w:cs="Arial"/>
                    <w:bCs/>
                    <w:sz w:val="22"/>
                    <w:szCs w:val="22"/>
                  </w:rPr>
                </w:pPr>
                <w:r w:rsidRPr="00EC4660">
                  <w:rPr>
                    <w:rFonts w:ascii="Arial" w:hAnsi="Arial" w:cs="Arial"/>
                    <w:bCs/>
                    <w:sz w:val="22"/>
                    <w:szCs w:val="22"/>
                  </w:rPr>
                  <w:t>Pour le Titulaire,</w:t>
                </w:r>
              </w:p>
              <w:p w14:paraId="52420660" w14:textId="77777777" w:rsidR="00D611A7" w:rsidRPr="00EC4660" w:rsidRDefault="00D611A7" w:rsidP="00BB5C4E">
                <w:pPr>
                  <w:keepNext/>
                  <w:tabs>
                    <w:tab w:val="num" w:pos="1134"/>
                  </w:tabs>
                  <w:suppressAutoHyphens/>
                  <w:ind w:left="1134"/>
                  <w:jc w:val="both"/>
                  <w:rPr>
                    <w:rFonts w:ascii="Arial" w:hAnsi="Arial" w:cs="Arial"/>
                    <w:bCs/>
                    <w:sz w:val="22"/>
                    <w:szCs w:val="22"/>
                  </w:rPr>
                </w:pPr>
                <w:r w:rsidRPr="00EC4660">
                  <w:rPr>
                    <w:rFonts w:ascii="Arial" w:hAnsi="Arial" w:cs="Arial"/>
                    <w:bCs/>
                    <w:sz w:val="22"/>
                    <w:szCs w:val="22"/>
                  </w:rPr>
                  <w:t>(Cachet et signature)</w:t>
                </w:r>
              </w:p>
              <w:p w14:paraId="49FB7FB2" w14:textId="09498E89" w:rsidR="00D611A7" w:rsidRPr="00EC4660" w:rsidRDefault="00D611A7" w:rsidP="00BB5C4E">
                <w:pPr>
                  <w:keepNext/>
                  <w:tabs>
                    <w:tab w:val="num" w:pos="1134"/>
                  </w:tabs>
                  <w:suppressAutoHyphens/>
                  <w:ind w:left="1134"/>
                  <w:jc w:val="both"/>
                  <w:rPr>
                    <w:rFonts w:ascii="Arial" w:hAnsi="Arial" w:cs="Arial"/>
                    <w:bCs/>
                    <w:sz w:val="22"/>
                    <w:szCs w:val="22"/>
                  </w:rPr>
                </w:pPr>
              </w:p>
            </w:tc>
          </w:tr>
        </w:sdtContent>
      </w:sdt>
    </w:tbl>
    <w:p w14:paraId="589142F1" w14:textId="77777777" w:rsidR="00D611A7" w:rsidRPr="00EC4660" w:rsidRDefault="00D611A7" w:rsidP="00D611A7">
      <w:pPr>
        <w:keepNext/>
        <w:tabs>
          <w:tab w:val="num" w:pos="1134"/>
        </w:tabs>
        <w:suppressAutoHyphens/>
        <w:ind w:left="1134"/>
        <w:jc w:val="both"/>
        <w:rPr>
          <w:rFonts w:ascii="Arial" w:hAnsi="Arial" w:cs="Arial"/>
          <w:sz w:val="22"/>
          <w:szCs w:val="22"/>
        </w:rPr>
      </w:pPr>
    </w:p>
    <w:p w14:paraId="57C201F3" w14:textId="77777777" w:rsidR="000D3A64" w:rsidRDefault="000D3A64"/>
    <w:sectPr w:rsidR="000D3A64" w:rsidSect="00BB5C4E">
      <w:headerReference w:type="even" r:id="rId13"/>
      <w:headerReference w:type="default" r:id="rId14"/>
      <w:footerReference w:type="even" r:id="rId15"/>
      <w:footerReference w:type="default" r:id="rId16"/>
      <w:headerReference w:type="first" r:id="rId17"/>
      <w:footerReference w:type="first" r:id="rId18"/>
      <w:pgSz w:w="11906" w:h="16838" w:code="9"/>
      <w:pgMar w:top="1134" w:right="849" w:bottom="1134" w:left="1418" w:header="720" w:footer="737"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9EFAF3" w14:textId="77777777" w:rsidR="00AD0935" w:rsidRDefault="00AD0935" w:rsidP="00D611A7">
      <w:r>
        <w:separator/>
      </w:r>
    </w:p>
  </w:endnote>
  <w:endnote w:type="continuationSeparator" w:id="0">
    <w:p w14:paraId="49F4FFC5" w14:textId="77777777" w:rsidR="00AD0935" w:rsidRDefault="00AD0935" w:rsidP="00D61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E1204" w14:textId="77777777" w:rsidR="00AD0935" w:rsidRDefault="00AD093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45C616FE" w14:textId="77777777" w:rsidR="00AD0935" w:rsidRDefault="00AD093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B6BFF" w14:textId="77777777" w:rsidR="00AD0935" w:rsidRDefault="00AD0935" w:rsidP="00BB5C4E">
    <w:pPr>
      <w:pStyle w:val="Pieddepage"/>
      <w:rPr>
        <w:rFonts w:ascii="Arial" w:hAnsi="Arial" w:cs="Arial"/>
        <w:i/>
        <w:sz w:val="16"/>
        <w:szCs w:val="16"/>
      </w:rPr>
    </w:pPr>
    <w:r>
      <w:rPr>
        <w:rFonts w:ascii="Arial" w:hAnsi="Arial" w:cs="Arial"/>
        <w:i/>
        <w:sz w:val="16"/>
        <w:szCs w:val="16"/>
      </w:rPr>
      <w:t>______________________________________________________________________________________________________</w:t>
    </w:r>
  </w:p>
  <w:p w14:paraId="718B0F64" w14:textId="3EE6586E" w:rsidR="00AD0935" w:rsidRPr="00EB7889" w:rsidRDefault="005F6FE9" w:rsidP="00BB5C4E">
    <w:pPr>
      <w:pStyle w:val="Pieddepage"/>
      <w:rPr>
        <w:rFonts w:ascii="Arial" w:hAnsi="Arial" w:cs="Arial"/>
        <w:i/>
        <w:sz w:val="16"/>
        <w:szCs w:val="16"/>
      </w:rPr>
    </w:pPr>
    <w:r>
      <w:rPr>
        <w:rFonts w:ascii="Arial" w:hAnsi="Arial" w:cs="Arial"/>
        <w:i/>
        <w:sz w:val="16"/>
        <w:szCs w:val="16"/>
      </w:rPr>
      <w:t>AE</w:t>
    </w:r>
    <w:r w:rsidR="00AD0935" w:rsidRPr="00EB7889">
      <w:rPr>
        <w:rFonts w:ascii="Arial" w:hAnsi="Arial" w:cs="Arial"/>
        <w:i/>
        <w:sz w:val="16"/>
        <w:szCs w:val="16"/>
      </w:rPr>
      <w:tab/>
    </w:r>
    <w:r w:rsidR="00AD0935" w:rsidRPr="00EB7889">
      <w:rPr>
        <w:rFonts w:ascii="Arial" w:hAnsi="Arial" w:cs="Arial"/>
        <w:i/>
        <w:sz w:val="16"/>
        <w:szCs w:val="16"/>
      </w:rPr>
      <w:tab/>
    </w:r>
    <w:r w:rsidR="00AD0935" w:rsidRPr="00EB7889">
      <w:rPr>
        <w:rStyle w:val="Numrodepage"/>
        <w:rFonts w:ascii="Arial" w:hAnsi="Arial" w:cs="Arial"/>
        <w:i/>
        <w:sz w:val="16"/>
        <w:szCs w:val="16"/>
      </w:rPr>
      <w:fldChar w:fldCharType="begin"/>
    </w:r>
    <w:r w:rsidR="00AD0935" w:rsidRPr="00EB7889">
      <w:rPr>
        <w:rStyle w:val="Numrodepage"/>
        <w:rFonts w:ascii="Arial" w:hAnsi="Arial" w:cs="Arial"/>
        <w:i/>
        <w:sz w:val="16"/>
        <w:szCs w:val="16"/>
      </w:rPr>
      <w:instrText xml:space="preserve"> PAGE </w:instrText>
    </w:r>
    <w:r w:rsidR="00AD0935" w:rsidRPr="00EB7889">
      <w:rPr>
        <w:rStyle w:val="Numrodepage"/>
        <w:rFonts w:ascii="Arial" w:hAnsi="Arial" w:cs="Arial"/>
        <w:i/>
        <w:sz w:val="16"/>
        <w:szCs w:val="16"/>
      </w:rPr>
      <w:fldChar w:fldCharType="separate"/>
    </w:r>
    <w:r w:rsidR="005C24A3">
      <w:rPr>
        <w:rStyle w:val="Numrodepage"/>
        <w:rFonts w:ascii="Arial" w:hAnsi="Arial" w:cs="Arial"/>
        <w:i/>
        <w:noProof/>
        <w:sz w:val="16"/>
        <w:szCs w:val="16"/>
      </w:rPr>
      <w:t>41</w:t>
    </w:r>
    <w:r w:rsidR="00AD0935" w:rsidRPr="00EB7889">
      <w:rPr>
        <w:rStyle w:val="Numrodepage"/>
        <w:rFonts w:ascii="Arial" w:hAnsi="Arial" w:cs="Arial"/>
        <w:i/>
        <w:sz w:val="16"/>
        <w:szCs w:val="16"/>
      </w:rPr>
      <w:fldChar w:fldCharType="end"/>
    </w:r>
    <w:r w:rsidR="00AD0935" w:rsidRPr="00EB7889">
      <w:rPr>
        <w:rStyle w:val="Numrodepage"/>
        <w:rFonts w:ascii="Arial" w:hAnsi="Arial" w:cs="Arial"/>
        <w:i/>
        <w:sz w:val="16"/>
        <w:szCs w:val="16"/>
      </w:rPr>
      <w:t>/</w:t>
    </w:r>
    <w:r w:rsidR="00AD0935" w:rsidRPr="00EB7889">
      <w:rPr>
        <w:rStyle w:val="Numrodepage"/>
        <w:rFonts w:ascii="Arial" w:hAnsi="Arial" w:cs="Arial"/>
        <w:i/>
        <w:sz w:val="16"/>
        <w:szCs w:val="16"/>
      </w:rPr>
      <w:fldChar w:fldCharType="begin"/>
    </w:r>
    <w:r w:rsidR="00AD0935" w:rsidRPr="00EB7889">
      <w:rPr>
        <w:rStyle w:val="Numrodepage"/>
        <w:rFonts w:ascii="Arial" w:hAnsi="Arial" w:cs="Arial"/>
        <w:i/>
        <w:sz w:val="16"/>
        <w:szCs w:val="16"/>
      </w:rPr>
      <w:instrText xml:space="preserve"> NUMPAGES </w:instrText>
    </w:r>
    <w:r w:rsidR="00AD0935" w:rsidRPr="00EB7889">
      <w:rPr>
        <w:rStyle w:val="Numrodepage"/>
        <w:rFonts w:ascii="Arial" w:hAnsi="Arial" w:cs="Arial"/>
        <w:i/>
        <w:sz w:val="16"/>
        <w:szCs w:val="16"/>
      </w:rPr>
      <w:fldChar w:fldCharType="separate"/>
    </w:r>
    <w:r w:rsidR="005C24A3">
      <w:rPr>
        <w:rStyle w:val="Numrodepage"/>
        <w:rFonts w:ascii="Arial" w:hAnsi="Arial" w:cs="Arial"/>
        <w:i/>
        <w:noProof/>
        <w:sz w:val="16"/>
        <w:szCs w:val="16"/>
      </w:rPr>
      <w:t>41</w:t>
    </w:r>
    <w:r w:rsidR="00AD0935" w:rsidRPr="00EB7889">
      <w:rPr>
        <w:rStyle w:val="Numrodepage"/>
        <w:rFonts w:ascii="Arial" w:hAnsi="Arial" w:cs="Arial"/>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7E474" w14:textId="77777777" w:rsidR="00AD0935" w:rsidRPr="00EB7889" w:rsidRDefault="00AD0935" w:rsidP="00BB5C4E">
    <w:pPr>
      <w:pStyle w:val="Pieddepage"/>
      <w:rPr>
        <w:rFonts w:ascii="Arial" w:hAnsi="Arial" w:cs="Arial"/>
        <w:i/>
        <w:sz w:val="16"/>
        <w:szCs w:val="16"/>
      </w:rPr>
    </w:pPr>
    <w:r>
      <w:rPr>
        <w:rFonts w:ascii="Arial" w:hAnsi="Arial" w:cs="Arial"/>
        <w:i/>
        <w:sz w:val="16"/>
        <w:szCs w:val="16"/>
      </w:rPr>
      <w:t>________________________________________________________________________________________________________CCP</w:t>
    </w:r>
    <w:r>
      <w:rPr>
        <w:rFonts w:ascii="Arial" w:hAnsi="Arial" w:cs="Arial"/>
        <w:i/>
        <w:sz w:val="16"/>
        <w:szCs w:val="16"/>
      </w:rPr>
      <w:tab/>
    </w:r>
    <w:r w:rsidRPr="00FE0369">
      <w:rPr>
        <w:rFonts w:ascii="Arial" w:hAnsi="Arial" w:cs="Arial"/>
        <w:i/>
        <w:sz w:val="16"/>
        <w:szCs w:val="16"/>
      </w:rPr>
      <w:t>Déménagements et transports de mobiliers, matériels et archives pour la CPAM 91</w:t>
    </w:r>
    <w:r w:rsidRPr="00EB7889">
      <w:rPr>
        <w:rFonts w:ascii="Arial" w:hAnsi="Arial" w:cs="Arial"/>
        <w:i/>
        <w:sz w:val="16"/>
        <w:szCs w:val="16"/>
      </w:rPr>
      <w:tab/>
    </w:r>
    <w:r w:rsidRPr="00EB7889">
      <w:rPr>
        <w:rStyle w:val="Numrodepage"/>
        <w:rFonts w:ascii="Arial" w:hAnsi="Arial" w:cs="Arial"/>
        <w:i/>
        <w:sz w:val="16"/>
        <w:szCs w:val="16"/>
      </w:rPr>
      <w:fldChar w:fldCharType="begin"/>
    </w:r>
    <w:r w:rsidRPr="00EB7889">
      <w:rPr>
        <w:rStyle w:val="Numrodepage"/>
        <w:rFonts w:ascii="Arial" w:hAnsi="Arial" w:cs="Arial"/>
        <w:i/>
        <w:sz w:val="16"/>
        <w:szCs w:val="16"/>
      </w:rPr>
      <w:instrText xml:space="preserve"> PAGE </w:instrText>
    </w:r>
    <w:r w:rsidRPr="00EB7889">
      <w:rPr>
        <w:rStyle w:val="Numrodepage"/>
        <w:rFonts w:ascii="Arial" w:hAnsi="Arial" w:cs="Arial"/>
        <w:i/>
        <w:sz w:val="16"/>
        <w:szCs w:val="16"/>
      </w:rPr>
      <w:fldChar w:fldCharType="separate"/>
    </w:r>
    <w:r>
      <w:rPr>
        <w:rStyle w:val="Numrodepage"/>
        <w:rFonts w:ascii="Arial" w:hAnsi="Arial" w:cs="Arial"/>
        <w:i/>
        <w:noProof/>
        <w:sz w:val="16"/>
        <w:szCs w:val="16"/>
      </w:rPr>
      <w:t>1</w:t>
    </w:r>
    <w:r w:rsidRPr="00EB7889">
      <w:rPr>
        <w:rStyle w:val="Numrodepage"/>
        <w:rFonts w:ascii="Arial" w:hAnsi="Arial" w:cs="Arial"/>
        <w:i/>
        <w:sz w:val="16"/>
        <w:szCs w:val="16"/>
      </w:rPr>
      <w:fldChar w:fldCharType="end"/>
    </w:r>
    <w:r w:rsidRPr="00EB7889">
      <w:rPr>
        <w:rStyle w:val="Numrodepage"/>
        <w:rFonts w:ascii="Arial" w:hAnsi="Arial" w:cs="Arial"/>
        <w:i/>
        <w:sz w:val="16"/>
        <w:szCs w:val="16"/>
      </w:rPr>
      <w:t>/</w:t>
    </w:r>
    <w:r w:rsidRPr="00EB7889">
      <w:rPr>
        <w:rStyle w:val="Numrodepage"/>
        <w:rFonts w:ascii="Arial" w:hAnsi="Arial" w:cs="Arial"/>
        <w:i/>
        <w:sz w:val="16"/>
        <w:szCs w:val="16"/>
      </w:rPr>
      <w:fldChar w:fldCharType="begin"/>
    </w:r>
    <w:r w:rsidRPr="00EB7889">
      <w:rPr>
        <w:rStyle w:val="Numrodepage"/>
        <w:rFonts w:ascii="Arial" w:hAnsi="Arial" w:cs="Arial"/>
        <w:i/>
        <w:sz w:val="16"/>
        <w:szCs w:val="16"/>
      </w:rPr>
      <w:instrText xml:space="preserve"> NUMPAGES </w:instrText>
    </w:r>
    <w:r w:rsidRPr="00EB7889">
      <w:rPr>
        <w:rStyle w:val="Numrodepage"/>
        <w:rFonts w:ascii="Arial" w:hAnsi="Arial" w:cs="Arial"/>
        <w:i/>
        <w:sz w:val="16"/>
        <w:szCs w:val="16"/>
      </w:rPr>
      <w:fldChar w:fldCharType="separate"/>
    </w:r>
    <w:r>
      <w:rPr>
        <w:rStyle w:val="Numrodepage"/>
        <w:rFonts w:ascii="Arial" w:hAnsi="Arial" w:cs="Arial"/>
        <w:i/>
        <w:noProof/>
        <w:sz w:val="16"/>
        <w:szCs w:val="16"/>
      </w:rPr>
      <w:t>47</w:t>
    </w:r>
    <w:r w:rsidRPr="00EB7889">
      <w:rPr>
        <w:rStyle w:val="Numrodepage"/>
        <w:rFonts w:ascii="Arial" w:hAnsi="Arial" w:cs="Arial"/>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58E7F" w14:textId="77777777" w:rsidR="00AD0935" w:rsidRDefault="00AD0935" w:rsidP="00D611A7">
      <w:r>
        <w:separator/>
      </w:r>
    </w:p>
  </w:footnote>
  <w:footnote w:type="continuationSeparator" w:id="0">
    <w:p w14:paraId="20A3B325" w14:textId="77777777" w:rsidR="00AD0935" w:rsidRDefault="00AD0935" w:rsidP="00D611A7">
      <w:r>
        <w:continuationSeparator/>
      </w:r>
    </w:p>
  </w:footnote>
  <w:footnote w:id="1">
    <w:p w14:paraId="372748A6" w14:textId="77777777" w:rsidR="00AD0935" w:rsidRPr="00172922" w:rsidRDefault="00AD0935" w:rsidP="00D611A7">
      <w:pPr>
        <w:pStyle w:val="Notedebasdepage"/>
        <w:rPr>
          <w:rFonts w:ascii="Arial" w:hAnsi="Arial" w:cs="Arial"/>
          <w:sz w:val="16"/>
          <w:szCs w:val="16"/>
        </w:rPr>
      </w:pPr>
      <w:r w:rsidRPr="00172922">
        <w:rPr>
          <w:rStyle w:val="Appelnotedebasdep"/>
          <w:rFonts w:ascii="Arial" w:hAnsi="Arial" w:cs="Arial"/>
          <w:sz w:val="16"/>
          <w:szCs w:val="16"/>
        </w:rPr>
        <w:footnoteRef/>
      </w:r>
      <w:r w:rsidRPr="00172922">
        <w:rPr>
          <w:rFonts w:ascii="Arial" w:hAnsi="Arial" w:cs="Arial"/>
          <w:sz w:val="16"/>
          <w:szCs w:val="16"/>
        </w:rPr>
        <w:t xml:space="preserve"> </w:t>
      </w:r>
      <w:r w:rsidRPr="00892221">
        <w:rPr>
          <w:rFonts w:ascii="Arial" w:hAnsi="Arial" w:cs="Arial"/>
          <w:sz w:val="16"/>
          <w:szCs w:val="16"/>
        </w:rPr>
        <w:t xml:space="preserve">Le </w:t>
      </w:r>
      <w:r>
        <w:rPr>
          <w:rFonts w:ascii="Arial" w:hAnsi="Arial" w:cs="Arial"/>
          <w:sz w:val="16"/>
          <w:szCs w:val="16"/>
        </w:rPr>
        <w:t>pouvoir adjudicateur</w:t>
      </w:r>
      <w:r w:rsidRPr="00892221">
        <w:rPr>
          <w:rFonts w:ascii="Arial" w:hAnsi="Arial" w:cs="Arial"/>
          <w:sz w:val="16"/>
          <w:szCs w:val="16"/>
        </w:rPr>
        <w:t xml:space="preserve"> est la personne morale pour laquelle les </w:t>
      </w:r>
      <w:r>
        <w:rPr>
          <w:rFonts w:ascii="Arial" w:hAnsi="Arial" w:cs="Arial"/>
          <w:sz w:val="16"/>
          <w:szCs w:val="16"/>
        </w:rPr>
        <w:t>prestations</w:t>
      </w:r>
      <w:r w:rsidRPr="00892221">
        <w:rPr>
          <w:rFonts w:ascii="Arial" w:hAnsi="Arial" w:cs="Arial"/>
          <w:sz w:val="16"/>
          <w:szCs w:val="16"/>
        </w:rPr>
        <w:t xml:space="preserve"> sont réalisé</w:t>
      </w:r>
      <w:r>
        <w:rPr>
          <w:rFonts w:ascii="Arial" w:hAnsi="Arial" w:cs="Arial"/>
          <w:sz w:val="16"/>
          <w:szCs w:val="16"/>
        </w:rPr>
        <w:t>e</w:t>
      </w:r>
      <w:r w:rsidRPr="00892221">
        <w:rPr>
          <w:rFonts w:ascii="Arial" w:hAnsi="Arial" w:cs="Arial"/>
          <w:sz w:val="16"/>
          <w:szCs w:val="16"/>
        </w:rPr>
        <w:t>s.</w:t>
      </w:r>
      <w:r>
        <w:rPr>
          <w:rFonts w:ascii="Arial" w:hAnsi="Arial" w:cs="Arial"/>
          <w:sz w:val="16"/>
          <w:szCs w:val="16"/>
        </w:rPr>
        <w:t xml:space="preserve"> </w:t>
      </w:r>
    </w:p>
  </w:footnote>
  <w:footnote w:id="2">
    <w:p w14:paraId="791ACDAF" w14:textId="77777777" w:rsidR="00AD0935" w:rsidRDefault="00AD0935" w:rsidP="00D611A7">
      <w:pPr>
        <w:widowControl w:val="0"/>
        <w:autoSpaceDE w:val="0"/>
        <w:autoSpaceDN w:val="0"/>
        <w:adjustRightInd w:val="0"/>
        <w:jc w:val="both"/>
      </w:pPr>
      <w:r w:rsidRPr="00031B2F">
        <w:rPr>
          <w:rStyle w:val="Appelnotedebasdep"/>
          <w:rFonts w:ascii="Arial" w:hAnsi="Arial" w:cs="Arial"/>
          <w:b/>
          <w:bCs/>
          <w:sz w:val="16"/>
          <w:szCs w:val="16"/>
        </w:rPr>
        <w:footnoteRef/>
      </w:r>
      <w:r w:rsidRPr="00031B2F">
        <w:rPr>
          <w:rFonts w:ascii="Arial" w:hAnsi="Arial" w:cs="Arial"/>
          <w:sz w:val="16"/>
          <w:szCs w:val="16"/>
        </w:rPr>
        <w:t xml:space="preserve"> Le titulaire est l’opérateur économique qui conclut </w:t>
      </w:r>
      <w:r>
        <w:rPr>
          <w:rFonts w:ascii="Arial" w:hAnsi="Arial" w:cs="Arial"/>
          <w:sz w:val="16"/>
          <w:szCs w:val="16"/>
        </w:rPr>
        <w:t>le marché</w:t>
      </w:r>
      <w:r w:rsidRPr="00031B2F">
        <w:rPr>
          <w:rFonts w:ascii="Arial" w:hAnsi="Arial" w:cs="Arial"/>
          <w:sz w:val="16"/>
          <w:szCs w:val="16"/>
        </w:rPr>
        <w:t xml:space="preserve"> avec le pouvoir adjudicateur. En cas de groupement de plusieurs</w:t>
      </w:r>
      <w:r w:rsidRPr="00C02CCA">
        <w:rPr>
          <w:rFonts w:ascii="Arial" w:hAnsi="Arial" w:cs="Arial"/>
          <w:sz w:val="16"/>
          <w:szCs w:val="16"/>
        </w:rPr>
        <w:t xml:space="preserve"> opérateurs économiques, le titulaire </w:t>
      </w:r>
      <w:r>
        <w:rPr>
          <w:rFonts w:ascii="Arial" w:hAnsi="Arial" w:cs="Arial"/>
          <w:sz w:val="16"/>
          <w:szCs w:val="16"/>
        </w:rPr>
        <w:t>est</w:t>
      </w:r>
      <w:r w:rsidRPr="00C02CCA">
        <w:rPr>
          <w:rFonts w:ascii="Arial" w:hAnsi="Arial" w:cs="Arial"/>
          <w:sz w:val="16"/>
          <w:szCs w:val="16"/>
        </w:rPr>
        <w:t xml:space="preserve"> </w:t>
      </w:r>
      <w:r>
        <w:rPr>
          <w:rFonts w:ascii="Arial" w:hAnsi="Arial" w:cs="Arial"/>
          <w:sz w:val="16"/>
          <w:szCs w:val="16"/>
        </w:rPr>
        <w:t>le mandataire de l’ensemble de</w:t>
      </w:r>
      <w:r w:rsidRPr="00C02CCA">
        <w:rPr>
          <w:rFonts w:ascii="Arial" w:hAnsi="Arial" w:cs="Arial"/>
          <w:sz w:val="16"/>
          <w:szCs w:val="16"/>
        </w:rPr>
        <w:t>s membres du groupement</w:t>
      </w:r>
      <w:r>
        <w:rPr>
          <w:rFonts w:ascii="Arial" w:hAnsi="Arial" w:cs="Arial"/>
          <w:sz w:val="16"/>
          <w:szCs w:val="16"/>
        </w:rPr>
        <w:t xml:space="preserve"> qui auront signé le présent marché ou qui lui auront donné pouvoir de le signer en leur nom, à charge pour lui de les représenter auprès du pouvoir adjudicateur.</w:t>
      </w:r>
    </w:p>
  </w:footnote>
  <w:footnote w:id="3">
    <w:p w14:paraId="1451BA6C" w14:textId="77777777" w:rsidR="00AD0935" w:rsidRDefault="00AD0935" w:rsidP="00D611A7">
      <w:pPr>
        <w:pStyle w:val="Notedebasdepage"/>
        <w:jc w:val="both"/>
        <w:rPr>
          <w:rFonts w:ascii="Arial" w:hAnsi="Arial" w:cs="Arial"/>
          <w:sz w:val="16"/>
          <w:szCs w:val="16"/>
        </w:rPr>
      </w:pPr>
      <w:r>
        <w:rPr>
          <w:rStyle w:val="Appelnotedebasdep"/>
          <w:rFonts w:ascii="Arial" w:hAnsi="Arial" w:cs="Arial"/>
          <w:sz w:val="16"/>
          <w:szCs w:val="16"/>
        </w:rPr>
        <w:footnoteRef/>
      </w:r>
      <w:r>
        <w:rPr>
          <w:rFonts w:ascii="Arial" w:hAnsi="Arial" w:cs="Arial"/>
          <w:sz w:val="16"/>
          <w:szCs w:val="16"/>
        </w:rPr>
        <w:t xml:space="preserve"> Article R2191-46 du code de la commande publique ; « Lorsque le titulaire du marché souhaite céder ou nantir sa créance, il en informe l'acheteur qui lui communique :</w:t>
      </w:r>
    </w:p>
    <w:p w14:paraId="1E6980DA" w14:textId="77777777" w:rsidR="00AD0935" w:rsidRDefault="00AD0935" w:rsidP="00D611A7">
      <w:pPr>
        <w:pStyle w:val="Notedebasdepage"/>
        <w:jc w:val="both"/>
        <w:rPr>
          <w:rFonts w:ascii="Arial" w:hAnsi="Arial" w:cs="Arial"/>
          <w:sz w:val="16"/>
          <w:szCs w:val="16"/>
        </w:rPr>
      </w:pPr>
      <w:r>
        <w:rPr>
          <w:rFonts w:ascii="Arial" w:hAnsi="Arial" w:cs="Arial"/>
          <w:sz w:val="16"/>
          <w:szCs w:val="16"/>
        </w:rPr>
        <w:t>1° Soit une copie de l'original du marché revêtue d'une mention signée par l'acheteur indiquant que cette pièce est délivrée en unique exemplaire en vue de permettre au titulaire de céder ou de nantir la créance résultant du marché ;</w:t>
      </w:r>
      <w:r>
        <w:rPr>
          <w:rFonts w:ascii="Arial" w:hAnsi="Arial" w:cs="Arial"/>
          <w:sz w:val="16"/>
          <w:szCs w:val="16"/>
        </w:rPr>
        <w:br/>
        <w:t xml:space="preserve">2° Soit un certificat de cessibilité conforme à un modèle et dématérialisé selon des modalités définis par un arrêté du ministre chargé de l'économie figurant en annexe du présent code. » </w:t>
      </w:r>
    </w:p>
    <w:p w14:paraId="5080E6D6" w14:textId="77777777" w:rsidR="00AD0935" w:rsidRDefault="00AD0935" w:rsidP="00D611A7">
      <w:pPr>
        <w:pStyle w:val="Notedebasdepage"/>
        <w:jc w:val="both"/>
      </w:pPr>
      <w:r>
        <w:rPr>
          <w:rFonts w:ascii="Arial" w:hAnsi="Arial" w:cs="Arial"/>
          <w:sz w:val="16"/>
          <w:szCs w:val="16"/>
        </w:rPr>
        <w:t>De plus, au titre de l’article R2191-54 : « Le bénéficiaire d'une cession ou d'un nantissement de créance au titre d'un marché public notifie ou signifie cette cession ou ce nantissement au comptable public assignataire. »</w:t>
      </w:r>
    </w:p>
  </w:footnote>
  <w:footnote w:id="4">
    <w:p w14:paraId="7C24900E" w14:textId="77777777" w:rsidR="00AD0935" w:rsidRPr="00C96F0B" w:rsidRDefault="00AD0935" w:rsidP="00D611A7">
      <w:pPr>
        <w:pStyle w:val="Notedebasdepage"/>
        <w:rPr>
          <w:rFonts w:ascii="Arial" w:hAnsi="Arial" w:cs="Arial"/>
          <w:sz w:val="16"/>
          <w:szCs w:val="16"/>
        </w:rPr>
      </w:pPr>
      <w:r w:rsidRPr="00EC49E9">
        <w:rPr>
          <w:rStyle w:val="Appelnotedebasdep"/>
          <w:rFonts w:ascii="Arial" w:hAnsi="Arial" w:cs="Arial"/>
          <w:sz w:val="16"/>
          <w:szCs w:val="16"/>
        </w:rPr>
        <w:footnoteRef/>
      </w:r>
      <w:r w:rsidRPr="00EC49E9">
        <w:rPr>
          <w:rFonts w:ascii="Arial" w:hAnsi="Arial" w:cs="Arial"/>
          <w:sz w:val="16"/>
          <w:szCs w:val="16"/>
        </w:rPr>
        <w:t xml:space="preserve"> Article </w:t>
      </w:r>
      <w:r>
        <w:rPr>
          <w:rFonts w:ascii="Arial" w:hAnsi="Arial" w:cs="Arial"/>
          <w:sz w:val="16"/>
          <w:szCs w:val="16"/>
        </w:rPr>
        <w:t>L2113-11</w:t>
      </w:r>
      <w:r w:rsidRPr="00EC49E9">
        <w:rPr>
          <w:rFonts w:ascii="Arial" w:hAnsi="Arial" w:cs="Arial"/>
          <w:sz w:val="16"/>
          <w:szCs w:val="16"/>
        </w:rPr>
        <w:t xml:space="preserve"> du</w:t>
      </w:r>
      <w:r>
        <w:rPr>
          <w:rFonts w:ascii="Arial" w:hAnsi="Arial" w:cs="Arial"/>
          <w:sz w:val="16"/>
          <w:szCs w:val="16"/>
        </w:rPr>
        <w:t xml:space="preserve"> Code de la commande publique</w:t>
      </w:r>
      <w:r w:rsidRPr="00EC49E9">
        <w:rPr>
          <w:rFonts w:ascii="Arial" w:hAnsi="Arial" w:cs="Arial"/>
          <w:sz w:val="16"/>
          <w:szCs w:val="16"/>
        </w:rPr>
        <w:t> : « </w:t>
      </w:r>
      <w:r w:rsidRPr="00577A71">
        <w:rPr>
          <w:rFonts w:ascii="Arial" w:hAnsi="Arial" w:cs="Arial"/>
          <w:sz w:val="16"/>
          <w:szCs w:val="16"/>
        </w:rPr>
        <w:t>L'acheteur peut décider de ne pas allotir un marché dans l'un des cas suivants :</w:t>
      </w:r>
      <w:r w:rsidRPr="00577A71">
        <w:rPr>
          <w:rFonts w:ascii="Arial" w:hAnsi="Arial" w:cs="Arial"/>
          <w:sz w:val="16"/>
          <w:szCs w:val="16"/>
        </w:rPr>
        <w:br/>
        <w:t>1° Il n'est pas en mesure d'assurer par lui-même les missions d'organisation, de pilotage et de coordination ;</w:t>
      </w:r>
      <w:r w:rsidRPr="00577A71">
        <w:rPr>
          <w:rFonts w:ascii="Arial" w:hAnsi="Arial" w:cs="Arial"/>
          <w:sz w:val="16"/>
          <w:szCs w:val="16"/>
        </w:rPr>
        <w:br/>
        <w:t>2° La dévolution en lots séparés est de nature à restreindre la concurrence ou risque de rendre techniquement difficile ou financièrement plus coûteuse l'exécution des prestations.</w:t>
      </w:r>
      <w:r w:rsidRPr="00577A71">
        <w:rPr>
          <w:rFonts w:ascii="Arial" w:hAnsi="Arial" w:cs="Arial"/>
          <w:sz w:val="16"/>
          <w:szCs w:val="16"/>
        </w:rPr>
        <w:br/>
        <w:t xml:space="preserve">Lorsqu'un acheteur décide de ne pas allotir </w:t>
      </w:r>
      <w:r>
        <w:rPr>
          <w:rFonts w:ascii="Arial" w:hAnsi="Arial" w:cs="Arial"/>
          <w:sz w:val="16"/>
          <w:szCs w:val="16"/>
        </w:rPr>
        <w:t>l’accord</w:t>
      </w:r>
      <w:r w:rsidRPr="00577A71">
        <w:rPr>
          <w:rFonts w:ascii="Arial" w:hAnsi="Arial" w:cs="Arial"/>
          <w:sz w:val="16"/>
          <w:szCs w:val="16"/>
        </w:rPr>
        <w:t>, il motive son choix en énonçant les considérations de droit et de fait qui constituent le fondement de sa décision.</w:t>
      </w:r>
      <w:r w:rsidRPr="00C96F0B">
        <w:rPr>
          <w:rFonts w:ascii="Arial" w:hAnsi="Arial" w:cs="Arial"/>
          <w:sz w:val="16"/>
          <w:szCs w:val="16"/>
        </w:rPr>
        <w:t> »</w:t>
      </w:r>
    </w:p>
  </w:footnote>
  <w:footnote w:id="5">
    <w:p w14:paraId="21B77401" w14:textId="77777777" w:rsidR="00AD0935" w:rsidRPr="002A3BCF" w:rsidRDefault="00AD0935" w:rsidP="00D611A7">
      <w:pPr>
        <w:pStyle w:val="Notedebasdepage"/>
        <w:rPr>
          <w:rFonts w:ascii="Arial" w:hAnsi="Arial" w:cs="Arial"/>
          <w:sz w:val="16"/>
          <w:szCs w:val="16"/>
        </w:rPr>
      </w:pPr>
      <w:r w:rsidRPr="002A3BCF">
        <w:rPr>
          <w:rStyle w:val="Appelnotedebasdep"/>
          <w:rFonts w:ascii="Arial" w:hAnsi="Arial" w:cs="Arial"/>
          <w:sz w:val="16"/>
          <w:szCs w:val="16"/>
        </w:rPr>
        <w:footnoteRef/>
      </w:r>
      <w:r w:rsidRPr="002A3BCF">
        <w:rPr>
          <w:rFonts w:ascii="Arial" w:hAnsi="Arial" w:cs="Arial"/>
          <w:sz w:val="16"/>
          <w:szCs w:val="16"/>
        </w:rPr>
        <w:t xml:space="preserve"> Selon l’article </w:t>
      </w:r>
      <w:r>
        <w:rPr>
          <w:rFonts w:ascii="Arial" w:hAnsi="Arial" w:cs="Arial"/>
          <w:sz w:val="16"/>
          <w:szCs w:val="16"/>
        </w:rPr>
        <w:t>R2191-26</w:t>
      </w:r>
      <w:r w:rsidRPr="002A3BCF">
        <w:rPr>
          <w:rFonts w:ascii="Arial" w:hAnsi="Arial" w:cs="Arial"/>
          <w:sz w:val="16"/>
          <w:szCs w:val="16"/>
        </w:rPr>
        <w:t xml:space="preserve"> du </w:t>
      </w:r>
      <w:r>
        <w:rPr>
          <w:rFonts w:ascii="Arial" w:hAnsi="Arial" w:cs="Arial"/>
          <w:sz w:val="16"/>
          <w:szCs w:val="16"/>
        </w:rPr>
        <w:t>code de la commande publique</w:t>
      </w:r>
      <w:r w:rsidRPr="002A3BCF">
        <w:rPr>
          <w:rFonts w:ascii="Arial" w:hAnsi="Arial" w:cs="Arial"/>
          <w:sz w:val="16"/>
          <w:szCs w:val="16"/>
        </w:rPr>
        <w:t>, constitue un règlement partiel définitif un règlement non susceptible d’être remis en cause par les parties après son paiement, notamment lors de l’établissement du solde.</w:t>
      </w:r>
    </w:p>
  </w:footnote>
  <w:footnote w:id="6">
    <w:p w14:paraId="15EA1B37" w14:textId="77777777" w:rsidR="00AD0935" w:rsidRDefault="00AD0935" w:rsidP="00D611A7">
      <w:pPr>
        <w:pStyle w:val="Notedebasdepage"/>
        <w:rPr>
          <w:rFonts w:ascii="Arial" w:hAnsi="Arial" w:cs="Arial"/>
          <w:sz w:val="16"/>
          <w:szCs w:val="16"/>
        </w:rPr>
      </w:pPr>
      <w:r>
        <w:rPr>
          <w:rStyle w:val="Appelnotedebasdep"/>
          <w:rFonts w:ascii="Arial" w:hAnsi="Arial" w:cs="Arial"/>
          <w:sz w:val="16"/>
          <w:szCs w:val="16"/>
        </w:rPr>
        <w:footnoteRef/>
      </w:r>
      <w:r>
        <w:rPr>
          <w:rFonts w:ascii="Arial" w:hAnsi="Arial" w:cs="Arial"/>
          <w:sz w:val="16"/>
          <w:szCs w:val="16"/>
        </w:rPr>
        <w:t xml:space="preserve"> Est ici qualifié de Contrat le présent accord cadre.</w:t>
      </w:r>
    </w:p>
  </w:footnote>
  <w:footnote w:id="7">
    <w:p w14:paraId="5122C015" w14:textId="77777777" w:rsidR="00AD0935" w:rsidRDefault="00AD0935" w:rsidP="00D611A7">
      <w:pPr>
        <w:pStyle w:val="Notedebasdepage"/>
        <w:jc w:val="both"/>
        <w:rPr>
          <w:rFonts w:ascii="Arial" w:hAnsi="Arial" w:cs="Arial"/>
          <w:sz w:val="16"/>
          <w:szCs w:val="16"/>
        </w:rPr>
      </w:pPr>
      <w:r>
        <w:rPr>
          <w:rStyle w:val="Appelnotedebasdep"/>
          <w:rFonts w:ascii="Arial" w:hAnsi="Arial" w:cs="Arial"/>
          <w:sz w:val="16"/>
          <w:szCs w:val="16"/>
        </w:rPr>
        <w:footnoteRef/>
      </w:r>
      <w:r>
        <w:rPr>
          <w:rFonts w:ascii="Arial" w:hAnsi="Arial" w:cs="Arial"/>
          <w:sz w:val="16"/>
          <w:szCs w:val="16"/>
        </w:rPr>
        <w:t xml:space="preserve"> La clause pénale est celle par laquelle une personne, pour assurer l’exécution d’une convention, s’engage à quelque chose en cas d’inexécution. « Lorsque le contrat stipule que celui qui manquera de l'exécuter paiera une certaine somme à titre de dommages et intérêts, il ne peut être alloué à l'autre partie une somme plus forte ni moindre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F5A7" w14:textId="4A86F293" w:rsidR="00680441" w:rsidRDefault="00680441">
    <w:pPr>
      <w:pStyle w:val="En-tte"/>
    </w:pPr>
    <w:r>
      <w:rPr>
        <w:noProof/>
      </w:rPr>
      <w:pict w14:anchorId="36E6AC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30829" o:spid="_x0000_s2050" type="#_x0000_t136" style="position:absolute;margin-left:0;margin-top:0;width:638.2pt;height:41.15pt;rotation:315;z-index:-251655168;mso-position-horizontal:center;mso-position-horizontal-relative:margin;mso-position-vertical:center;mso-position-vertical-relative:margin" o:allowincell="f" fillcolor="red" stroked="f">
          <v:fill opacity=".5"/>
          <v:textpath style="font-family:&quot;Times New Roman&quot;;font-size:1pt" string="Confidentiel jusqu'à publicatio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0ABB2" w14:textId="0FFF44C1" w:rsidR="00680441" w:rsidRDefault="00680441">
    <w:pPr>
      <w:pStyle w:val="En-tte"/>
    </w:pPr>
    <w:r>
      <w:rPr>
        <w:noProof/>
      </w:rPr>
      <w:pict w14:anchorId="7B7D46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30830" o:spid="_x0000_s2051" type="#_x0000_t136" style="position:absolute;margin-left:0;margin-top:0;width:638.2pt;height:41.15pt;rotation:315;z-index:-251653120;mso-position-horizontal:center;mso-position-horizontal-relative:margin;mso-position-vertical:center;mso-position-vertical-relative:margin" o:allowincell="f" fillcolor="red" stroked="f">
          <v:fill opacity=".5"/>
          <v:textpath style="font-family:&quot;Times New Roman&quot;;font-size:1pt" string="Confidentiel jusqu'à publicatio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CBB09" w14:textId="25283EB6" w:rsidR="00AD0935" w:rsidRDefault="00680441">
    <w:pPr>
      <w:pStyle w:val="En-tte"/>
    </w:pPr>
    <w:r>
      <w:rPr>
        <w:noProof/>
      </w:rPr>
      <w:pict w14:anchorId="48A60C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30828" o:spid="_x0000_s2049" type="#_x0000_t136" style="position:absolute;margin-left:0;margin-top:0;width:638.2pt;height:41.15pt;rotation:315;z-index:-251657216;mso-position-horizontal:center;mso-position-horizontal-relative:margin;mso-position-vertical:center;mso-position-vertical-relative:margin" o:allowincell="f" fillcolor="red" stroked="f">
          <v:fill opacity=".5"/>
          <v:textpath style="font-family:&quot;Times New Roman&quot;;font-size:1pt" string="Confidentiel jusqu'à publication"/>
        </v:shape>
      </w:pict>
    </w:r>
    <w:r w:rsidR="00AD0935">
      <w:rPr>
        <w:noProof/>
      </w:rPr>
      <w:drawing>
        <wp:inline distT="0" distB="0" distL="0" distR="0" wp14:anchorId="036E1417" wp14:editId="31056603">
          <wp:extent cx="1012190" cy="59118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5911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69DE"/>
    <w:multiLevelType w:val="hybridMultilevel"/>
    <w:tmpl w:val="8902851E"/>
    <w:lvl w:ilvl="0" w:tplc="5296D3CE">
      <w:start w:val="1"/>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2A3D90"/>
    <w:multiLevelType w:val="hybridMultilevel"/>
    <w:tmpl w:val="CB16C2AE"/>
    <w:lvl w:ilvl="0" w:tplc="FC169448">
      <w:start w:val="13"/>
      <w:numFmt w:val="bullet"/>
      <w:lvlText w:val="-"/>
      <w:lvlJc w:val="left"/>
      <w:pPr>
        <w:ind w:left="1571" w:hanging="360"/>
      </w:pPr>
      <w:rPr>
        <w:rFonts w:ascii="Calibri" w:eastAsia="Times New Roman" w:hAnsi="Calibri" w:hint="default"/>
      </w:rPr>
    </w:lvl>
    <w:lvl w:ilvl="1" w:tplc="040C0003">
      <w:start w:val="1"/>
      <w:numFmt w:val="bullet"/>
      <w:lvlText w:val="o"/>
      <w:lvlJc w:val="left"/>
      <w:pPr>
        <w:ind w:left="2291" w:hanging="360"/>
      </w:pPr>
      <w:rPr>
        <w:rFonts w:ascii="Courier New" w:hAnsi="Courier New" w:cs="Courier New" w:hint="default"/>
      </w:rPr>
    </w:lvl>
    <w:lvl w:ilvl="2" w:tplc="FC169448">
      <w:start w:val="13"/>
      <w:numFmt w:val="bullet"/>
      <w:lvlText w:val="-"/>
      <w:lvlJc w:val="left"/>
      <w:pPr>
        <w:ind w:left="3011" w:hanging="360"/>
      </w:pPr>
      <w:rPr>
        <w:rFonts w:ascii="Calibri" w:eastAsia="Times New Roman" w:hAnsi="Calibri" w:hint="default"/>
      </w:rPr>
    </w:lvl>
    <w:lvl w:ilvl="3" w:tplc="040C0001">
      <w:start w:val="1"/>
      <w:numFmt w:val="bullet"/>
      <w:lvlText w:val=""/>
      <w:lvlJc w:val="left"/>
      <w:pPr>
        <w:ind w:left="3731" w:hanging="360"/>
      </w:pPr>
      <w:rPr>
        <w:rFonts w:ascii="Symbol" w:hAnsi="Symbol" w:hint="default"/>
      </w:rPr>
    </w:lvl>
    <w:lvl w:ilvl="4" w:tplc="040C0003">
      <w:start w:val="1"/>
      <w:numFmt w:val="bullet"/>
      <w:lvlText w:val="o"/>
      <w:lvlJc w:val="left"/>
      <w:pPr>
        <w:ind w:left="4451" w:hanging="360"/>
      </w:pPr>
      <w:rPr>
        <w:rFonts w:ascii="Courier New" w:hAnsi="Courier New" w:cs="Courier New" w:hint="default"/>
      </w:rPr>
    </w:lvl>
    <w:lvl w:ilvl="5" w:tplc="040C0005">
      <w:start w:val="1"/>
      <w:numFmt w:val="bullet"/>
      <w:lvlText w:val=""/>
      <w:lvlJc w:val="left"/>
      <w:pPr>
        <w:ind w:left="5171" w:hanging="360"/>
      </w:pPr>
      <w:rPr>
        <w:rFonts w:ascii="Wingdings" w:hAnsi="Wingdings" w:hint="default"/>
      </w:rPr>
    </w:lvl>
    <w:lvl w:ilvl="6" w:tplc="040C0001">
      <w:start w:val="1"/>
      <w:numFmt w:val="bullet"/>
      <w:lvlText w:val=""/>
      <w:lvlJc w:val="left"/>
      <w:pPr>
        <w:ind w:left="5891" w:hanging="360"/>
      </w:pPr>
      <w:rPr>
        <w:rFonts w:ascii="Symbol" w:hAnsi="Symbol" w:hint="default"/>
      </w:rPr>
    </w:lvl>
    <w:lvl w:ilvl="7" w:tplc="040C0003">
      <w:start w:val="1"/>
      <w:numFmt w:val="bullet"/>
      <w:lvlText w:val="o"/>
      <w:lvlJc w:val="left"/>
      <w:pPr>
        <w:ind w:left="6611" w:hanging="360"/>
      </w:pPr>
      <w:rPr>
        <w:rFonts w:ascii="Courier New" w:hAnsi="Courier New" w:cs="Courier New" w:hint="default"/>
      </w:rPr>
    </w:lvl>
    <w:lvl w:ilvl="8" w:tplc="040C0005">
      <w:start w:val="1"/>
      <w:numFmt w:val="bullet"/>
      <w:lvlText w:val=""/>
      <w:lvlJc w:val="left"/>
      <w:pPr>
        <w:ind w:left="7331" w:hanging="360"/>
      </w:pPr>
      <w:rPr>
        <w:rFonts w:ascii="Wingdings" w:hAnsi="Wingdings" w:hint="default"/>
      </w:rPr>
    </w:lvl>
  </w:abstractNum>
  <w:abstractNum w:abstractNumId="2" w15:restartNumberingAfterBreak="0">
    <w:nsid w:val="02E83BE3"/>
    <w:multiLevelType w:val="multilevel"/>
    <w:tmpl w:val="54CEF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B607DB"/>
    <w:multiLevelType w:val="multilevel"/>
    <w:tmpl w:val="FCA052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E6D1A"/>
    <w:multiLevelType w:val="multilevel"/>
    <w:tmpl w:val="88FCB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BB52B4"/>
    <w:multiLevelType w:val="multilevel"/>
    <w:tmpl w:val="FE442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B95ACC"/>
    <w:multiLevelType w:val="multilevel"/>
    <w:tmpl w:val="50927A1C"/>
    <w:styleLink w:val="1111112"/>
    <w:lvl w:ilvl="0">
      <w:start w:val="1"/>
      <w:numFmt w:val="decimal"/>
      <w:lvlText w:val="%1."/>
      <w:lvlJc w:val="left"/>
      <w:pPr>
        <w:tabs>
          <w:tab w:val="num" w:pos="360"/>
        </w:tabs>
        <w:ind w:left="360" w:hanging="360"/>
      </w:pPr>
      <w:rPr>
        <w:rFonts w:cs="Times New Roman"/>
      </w:rPr>
    </w:lvl>
    <w:lvl w:ilvl="1">
      <w:start w:val="1"/>
      <w:numFmt w:val="decimal"/>
      <w:lvlText w:val="2.%2."/>
      <w:lvlJc w:val="left"/>
      <w:pPr>
        <w:tabs>
          <w:tab w:val="num" w:pos="1080"/>
        </w:tabs>
        <w:ind w:left="792" w:hanging="432"/>
      </w:pPr>
      <w:rPr>
        <w:rFonts w:cs="Times New Roman"/>
      </w:rPr>
    </w:lvl>
    <w:lvl w:ilvl="2">
      <w:start w:val="1"/>
      <w:numFmt w:val="decimal"/>
      <w:pStyle w:val="Titre3"/>
      <w:lvlText w:val="2.%1.%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0BF72EC1"/>
    <w:multiLevelType w:val="multilevel"/>
    <w:tmpl w:val="BA0286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841CC3"/>
    <w:multiLevelType w:val="hybridMultilevel"/>
    <w:tmpl w:val="4F46AE86"/>
    <w:lvl w:ilvl="0" w:tplc="FC169448">
      <w:start w:val="13"/>
      <w:numFmt w:val="bullet"/>
      <w:lvlText w:val="-"/>
      <w:lvlJc w:val="left"/>
      <w:pPr>
        <w:ind w:left="1287" w:hanging="360"/>
      </w:pPr>
      <w:rPr>
        <w:rFonts w:ascii="Calibri" w:eastAsia="Times New Roman"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0ECA7B2F"/>
    <w:multiLevelType w:val="multilevel"/>
    <w:tmpl w:val="E4A41C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681894"/>
    <w:multiLevelType w:val="hybridMultilevel"/>
    <w:tmpl w:val="19AEAABE"/>
    <w:lvl w:ilvl="0" w:tplc="FC169448">
      <w:start w:val="13"/>
      <w:numFmt w:val="bullet"/>
      <w:lvlText w:val="-"/>
      <w:lvlJc w:val="left"/>
      <w:pPr>
        <w:tabs>
          <w:tab w:val="num" w:pos="1921"/>
        </w:tabs>
        <w:ind w:left="1921" w:hanging="360"/>
      </w:pPr>
      <w:rPr>
        <w:rFonts w:ascii="Calibri" w:eastAsia="Times New Roman"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13D143E"/>
    <w:multiLevelType w:val="multilevel"/>
    <w:tmpl w:val="BA0286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2B319F"/>
    <w:multiLevelType w:val="hybridMultilevel"/>
    <w:tmpl w:val="D514F5C8"/>
    <w:lvl w:ilvl="0" w:tplc="5296D3CE">
      <w:start w:val="1"/>
      <w:numFmt w:val="bullet"/>
      <w:lvlText w:val="­"/>
      <w:lvlJc w:val="left"/>
      <w:pPr>
        <w:tabs>
          <w:tab w:val="num" w:pos="1494"/>
        </w:tabs>
        <w:ind w:left="1494" w:hanging="360"/>
      </w:pPr>
      <w:rPr>
        <w:rFonts w:ascii="Times New Roman" w:eastAsia="Times New Roman" w:hAnsi="Times New Roman" w:cs="Times New Roman" w:hint="default"/>
        <w:color w:val="auto"/>
      </w:rPr>
    </w:lvl>
    <w:lvl w:ilvl="1" w:tplc="040C0005">
      <w:start w:val="1"/>
      <w:numFmt w:val="bullet"/>
      <w:lvlText w:val=""/>
      <w:lvlJc w:val="left"/>
      <w:pPr>
        <w:tabs>
          <w:tab w:val="num" w:pos="2214"/>
        </w:tabs>
        <w:ind w:left="2214" w:hanging="360"/>
      </w:pPr>
      <w:rPr>
        <w:rFonts w:ascii="Wingdings" w:hAnsi="Wingdings" w:hint="default"/>
      </w:rPr>
    </w:lvl>
    <w:lvl w:ilvl="2" w:tplc="FC169448">
      <w:start w:val="13"/>
      <w:numFmt w:val="bullet"/>
      <w:lvlText w:val="-"/>
      <w:lvlJc w:val="left"/>
      <w:pPr>
        <w:tabs>
          <w:tab w:val="num" w:pos="2934"/>
        </w:tabs>
        <w:ind w:left="2934" w:hanging="360"/>
      </w:pPr>
      <w:rPr>
        <w:rFonts w:ascii="Calibri" w:eastAsia="Times New Roman" w:hAnsi="Calibri"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13" w15:restartNumberingAfterBreak="0">
    <w:nsid w:val="12CB3496"/>
    <w:multiLevelType w:val="hybridMultilevel"/>
    <w:tmpl w:val="2A16E530"/>
    <w:lvl w:ilvl="0" w:tplc="5296D3CE">
      <w:start w:val="1"/>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43D1D9C"/>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19312EAB"/>
    <w:multiLevelType w:val="multilevel"/>
    <w:tmpl w:val="3D72B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9662210"/>
    <w:multiLevelType w:val="multilevel"/>
    <w:tmpl w:val="F3221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C0F1B1E"/>
    <w:multiLevelType w:val="hybridMultilevel"/>
    <w:tmpl w:val="498CE840"/>
    <w:lvl w:ilvl="0" w:tplc="FC169448">
      <w:start w:val="13"/>
      <w:numFmt w:val="bullet"/>
      <w:lvlText w:val="-"/>
      <w:lvlJc w:val="left"/>
      <w:pPr>
        <w:ind w:left="1571" w:hanging="360"/>
      </w:pPr>
      <w:rPr>
        <w:rFonts w:ascii="Calibri" w:eastAsia="Times New Roman" w:hAnsi="Calibri"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start w:val="1"/>
      <w:numFmt w:val="bullet"/>
      <w:lvlText w:val=""/>
      <w:lvlJc w:val="left"/>
      <w:pPr>
        <w:ind w:left="3731" w:hanging="360"/>
      </w:pPr>
      <w:rPr>
        <w:rFonts w:ascii="Symbol" w:hAnsi="Symbol" w:hint="default"/>
      </w:rPr>
    </w:lvl>
    <w:lvl w:ilvl="4" w:tplc="040C0003">
      <w:start w:val="1"/>
      <w:numFmt w:val="bullet"/>
      <w:lvlText w:val="o"/>
      <w:lvlJc w:val="left"/>
      <w:pPr>
        <w:ind w:left="4451" w:hanging="360"/>
      </w:pPr>
      <w:rPr>
        <w:rFonts w:ascii="Courier New" w:hAnsi="Courier New" w:cs="Courier New" w:hint="default"/>
      </w:rPr>
    </w:lvl>
    <w:lvl w:ilvl="5" w:tplc="040C0005">
      <w:start w:val="1"/>
      <w:numFmt w:val="bullet"/>
      <w:lvlText w:val=""/>
      <w:lvlJc w:val="left"/>
      <w:pPr>
        <w:ind w:left="5171" w:hanging="360"/>
      </w:pPr>
      <w:rPr>
        <w:rFonts w:ascii="Wingdings" w:hAnsi="Wingdings" w:hint="default"/>
      </w:rPr>
    </w:lvl>
    <w:lvl w:ilvl="6" w:tplc="040C0001">
      <w:start w:val="1"/>
      <w:numFmt w:val="bullet"/>
      <w:lvlText w:val=""/>
      <w:lvlJc w:val="left"/>
      <w:pPr>
        <w:ind w:left="5891" w:hanging="360"/>
      </w:pPr>
      <w:rPr>
        <w:rFonts w:ascii="Symbol" w:hAnsi="Symbol" w:hint="default"/>
      </w:rPr>
    </w:lvl>
    <w:lvl w:ilvl="7" w:tplc="040C0003">
      <w:start w:val="1"/>
      <w:numFmt w:val="bullet"/>
      <w:lvlText w:val="o"/>
      <w:lvlJc w:val="left"/>
      <w:pPr>
        <w:ind w:left="6611" w:hanging="360"/>
      </w:pPr>
      <w:rPr>
        <w:rFonts w:ascii="Courier New" w:hAnsi="Courier New" w:cs="Courier New" w:hint="default"/>
      </w:rPr>
    </w:lvl>
    <w:lvl w:ilvl="8" w:tplc="040C0005">
      <w:start w:val="1"/>
      <w:numFmt w:val="bullet"/>
      <w:lvlText w:val=""/>
      <w:lvlJc w:val="left"/>
      <w:pPr>
        <w:ind w:left="7331" w:hanging="360"/>
      </w:pPr>
      <w:rPr>
        <w:rFonts w:ascii="Wingdings" w:hAnsi="Wingdings" w:hint="default"/>
      </w:rPr>
    </w:lvl>
  </w:abstractNum>
  <w:abstractNum w:abstractNumId="18" w15:restartNumberingAfterBreak="0">
    <w:nsid w:val="1E346FB1"/>
    <w:multiLevelType w:val="multilevel"/>
    <w:tmpl w:val="6BB2F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1E74B01"/>
    <w:multiLevelType w:val="hybridMultilevel"/>
    <w:tmpl w:val="756AD7DE"/>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A4E2F3E"/>
    <w:multiLevelType w:val="hybridMultilevel"/>
    <w:tmpl w:val="2C3C7106"/>
    <w:lvl w:ilvl="0" w:tplc="FEFA66C6">
      <w:numFmt w:val="bullet"/>
      <w:lvlText w:val="-"/>
      <w:lvlJc w:val="left"/>
      <w:pPr>
        <w:ind w:left="1211" w:hanging="360"/>
      </w:pPr>
      <w:rPr>
        <w:rFonts w:ascii="Arial" w:eastAsia="SimSun" w:hAnsi="Arial" w:cs="Arial"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21" w15:restartNumberingAfterBreak="0">
    <w:nsid w:val="314B4273"/>
    <w:multiLevelType w:val="hybridMultilevel"/>
    <w:tmpl w:val="1602A884"/>
    <w:lvl w:ilvl="0" w:tplc="040C0001">
      <w:start w:val="1"/>
      <w:numFmt w:val="bullet"/>
      <w:lvlText w:val=""/>
      <w:lvlJc w:val="left"/>
      <w:pPr>
        <w:ind w:left="1038" w:hanging="360"/>
      </w:pPr>
      <w:rPr>
        <w:rFonts w:ascii="Symbol" w:hAnsi="Symbol" w:hint="default"/>
      </w:rPr>
    </w:lvl>
    <w:lvl w:ilvl="1" w:tplc="040C0003">
      <w:start w:val="1"/>
      <w:numFmt w:val="bullet"/>
      <w:lvlText w:val="o"/>
      <w:lvlJc w:val="left"/>
      <w:pPr>
        <w:ind w:left="1758" w:hanging="360"/>
      </w:pPr>
      <w:rPr>
        <w:rFonts w:ascii="Courier New" w:hAnsi="Courier New" w:cs="Courier New" w:hint="default"/>
      </w:rPr>
    </w:lvl>
    <w:lvl w:ilvl="2" w:tplc="040C0005">
      <w:start w:val="1"/>
      <w:numFmt w:val="bullet"/>
      <w:lvlText w:val=""/>
      <w:lvlJc w:val="left"/>
      <w:pPr>
        <w:ind w:left="2478" w:hanging="360"/>
      </w:pPr>
      <w:rPr>
        <w:rFonts w:ascii="Wingdings" w:hAnsi="Wingdings" w:hint="default"/>
      </w:rPr>
    </w:lvl>
    <w:lvl w:ilvl="3" w:tplc="040C0001">
      <w:start w:val="1"/>
      <w:numFmt w:val="bullet"/>
      <w:lvlText w:val=""/>
      <w:lvlJc w:val="left"/>
      <w:pPr>
        <w:ind w:left="3198" w:hanging="360"/>
      </w:pPr>
      <w:rPr>
        <w:rFonts w:ascii="Symbol" w:hAnsi="Symbol" w:hint="default"/>
      </w:rPr>
    </w:lvl>
    <w:lvl w:ilvl="4" w:tplc="040C0003">
      <w:start w:val="1"/>
      <w:numFmt w:val="bullet"/>
      <w:lvlText w:val="o"/>
      <w:lvlJc w:val="left"/>
      <w:pPr>
        <w:ind w:left="3918" w:hanging="360"/>
      </w:pPr>
      <w:rPr>
        <w:rFonts w:ascii="Courier New" w:hAnsi="Courier New" w:cs="Courier New" w:hint="default"/>
      </w:rPr>
    </w:lvl>
    <w:lvl w:ilvl="5" w:tplc="040C0005">
      <w:start w:val="1"/>
      <w:numFmt w:val="bullet"/>
      <w:lvlText w:val=""/>
      <w:lvlJc w:val="left"/>
      <w:pPr>
        <w:ind w:left="4638" w:hanging="360"/>
      </w:pPr>
      <w:rPr>
        <w:rFonts w:ascii="Wingdings" w:hAnsi="Wingdings" w:hint="default"/>
      </w:rPr>
    </w:lvl>
    <w:lvl w:ilvl="6" w:tplc="040C0001">
      <w:start w:val="1"/>
      <w:numFmt w:val="bullet"/>
      <w:lvlText w:val=""/>
      <w:lvlJc w:val="left"/>
      <w:pPr>
        <w:ind w:left="5358" w:hanging="360"/>
      </w:pPr>
      <w:rPr>
        <w:rFonts w:ascii="Symbol" w:hAnsi="Symbol" w:hint="default"/>
      </w:rPr>
    </w:lvl>
    <w:lvl w:ilvl="7" w:tplc="040C0003">
      <w:start w:val="1"/>
      <w:numFmt w:val="bullet"/>
      <w:lvlText w:val="o"/>
      <w:lvlJc w:val="left"/>
      <w:pPr>
        <w:ind w:left="6078" w:hanging="360"/>
      </w:pPr>
      <w:rPr>
        <w:rFonts w:ascii="Courier New" w:hAnsi="Courier New" w:cs="Courier New" w:hint="default"/>
      </w:rPr>
    </w:lvl>
    <w:lvl w:ilvl="8" w:tplc="040C0005">
      <w:start w:val="1"/>
      <w:numFmt w:val="bullet"/>
      <w:lvlText w:val=""/>
      <w:lvlJc w:val="left"/>
      <w:pPr>
        <w:ind w:left="6798" w:hanging="360"/>
      </w:pPr>
      <w:rPr>
        <w:rFonts w:ascii="Wingdings" w:hAnsi="Wingdings" w:hint="default"/>
      </w:rPr>
    </w:lvl>
  </w:abstractNum>
  <w:abstractNum w:abstractNumId="22" w15:restartNumberingAfterBreak="0">
    <w:nsid w:val="324377E4"/>
    <w:multiLevelType w:val="multilevel"/>
    <w:tmpl w:val="61C2E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64D614D"/>
    <w:multiLevelType w:val="multilevel"/>
    <w:tmpl w:val="34FC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A57CE5"/>
    <w:multiLevelType w:val="hybridMultilevel"/>
    <w:tmpl w:val="8354AF46"/>
    <w:lvl w:ilvl="0" w:tplc="FC169448">
      <w:start w:val="13"/>
      <w:numFmt w:val="bullet"/>
      <w:lvlText w:val="-"/>
      <w:lvlJc w:val="left"/>
      <w:pPr>
        <w:tabs>
          <w:tab w:val="num" w:pos="2129"/>
        </w:tabs>
        <w:ind w:left="2129" w:hanging="360"/>
      </w:pPr>
      <w:rPr>
        <w:rFonts w:ascii="Calibri" w:eastAsia="Times New Roman" w:hAnsi="Calibri" w:hint="default"/>
      </w:rPr>
    </w:lvl>
    <w:lvl w:ilvl="1" w:tplc="040C0005">
      <w:start w:val="1"/>
      <w:numFmt w:val="bullet"/>
      <w:lvlText w:val=""/>
      <w:lvlJc w:val="left"/>
      <w:pPr>
        <w:tabs>
          <w:tab w:val="num" w:pos="2215"/>
        </w:tabs>
        <w:ind w:left="2215" w:hanging="360"/>
      </w:pPr>
      <w:rPr>
        <w:rFonts w:ascii="Wingdings" w:hAnsi="Wingdings"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5" w15:restartNumberingAfterBreak="0">
    <w:nsid w:val="3A3076DF"/>
    <w:multiLevelType w:val="hybridMultilevel"/>
    <w:tmpl w:val="58702CC0"/>
    <w:lvl w:ilvl="0" w:tplc="04523548">
      <w:numFmt w:val="bullet"/>
      <w:lvlText w:val="-"/>
      <w:lvlJc w:val="left"/>
      <w:pPr>
        <w:tabs>
          <w:tab w:val="num" w:pos="1494"/>
        </w:tabs>
        <w:ind w:left="1494" w:hanging="360"/>
      </w:pPr>
      <w:rPr>
        <w:rFonts w:ascii="Calibri" w:eastAsia="Times New Roman" w:hAnsi="Calibri" w:hint="default"/>
      </w:rPr>
    </w:lvl>
    <w:lvl w:ilvl="1" w:tplc="040C0005">
      <w:start w:val="1"/>
      <w:numFmt w:val="bullet"/>
      <w:lvlText w:val=""/>
      <w:lvlJc w:val="left"/>
      <w:pPr>
        <w:tabs>
          <w:tab w:val="num" w:pos="2214"/>
        </w:tabs>
        <w:ind w:left="2214" w:hanging="360"/>
      </w:pPr>
      <w:rPr>
        <w:rFonts w:ascii="Wingdings" w:hAnsi="Wingdings" w:hint="default"/>
      </w:rPr>
    </w:lvl>
    <w:lvl w:ilvl="2" w:tplc="FC169448">
      <w:start w:val="13"/>
      <w:numFmt w:val="bullet"/>
      <w:lvlText w:val="-"/>
      <w:lvlJc w:val="left"/>
      <w:pPr>
        <w:tabs>
          <w:tab w:val="num" w:pos="2934"/>
        </w:tabs>
        <w:ind w:left="2934" w:hanging="360"/>
      </w:pPr>
      <w:rPr>
        <w:rFonts w:ascii="Calibri" w:eastAsia="Times New Roman" w:hAnsi="Calibri"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26" w15:restartNumberingAfterBreak="0">
    <w:nsid w:val="3D2A384B"/>
    <w:multiLevelType w:val="multilevel"/>
    <w:tmpl w:val="040C001F"/>
    <w:numStyleLink w:val="111111"/>
  </w:abstractNum>
  <w:abstractNum w:abstractNumId="27" w15:restartNumberingAfterBreak="0">
    <w:nsid w:val="3DEB2EA9"/>
    <w:multiLevelType w:val="hybridMultilevel"/>
    <w:tmpl w:val="A614C754"/>
    <w:lvl w:ilvl="0" w:tplc="FC169448">
      <w:start w:val="13"/>
      <w:numFmt w:val="bullet"/>
      <w:lvlText w:val="-"/>
      <w:lvlJc w:val="left"/>
      <w:pPr>
        <w:tabs>
          <w:tab w:val="num" w:pos="1354"/>
        </w:tabs>
        <w:ind w:left="1354"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3597B6B"/>
    <w:multiLevelType w:val="hybridMultilevel"/>
    <w:tmpl w:val="17F20834"/>
    <w:lvl w:ilvl="0" w:tplc="04523548">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BD484B"/>
    <w:multiLevelType w:val="hybridMultilevel"/>
    <w:tmpl w:val="46047ACA"/>
    <w:lvl w:ilvl="0" w:tplc="FC169448">
      <w:start w:val="13"/>
      <w:numFmt w:val="bullet"/>
      <w:lvlText w:val="-"/>
      <w:lvlJc w:val="left"/>
      <w:pPr>
        <w:tabs>
          <w:tab w:val="num" w:pos="2348"/>
        </w:tabs>
        <w:ind w:left="2348" w:hanging="360"/>
      </w:pPr>
      <w:rPr>
        <w:rFonts w:ascii="Calibri" w:eastAsia="Times New Roman" w:hAnsi="Calibri" w:hint="default"/>
      </w:rPr>
    </w:lvl>
    <w:lvl w:ilvl="1" w:tplc="040C0003" w:tentative="1">
      <w:start w:val="1"/>
      <w:numFmt w:val="bullet"/>
      <w:lvlText w:val="o"/>
      <w:lvlJc w:val="left"/>
      <w:pPr>
        <w:ind w:left="2434" w:hanging="360"/>
      </w:pPr>
      <w:rPr>
        <w:rFonts w:ascii="Courier New" w:hAnsi="Courier New" w:cs="Courier New" w:hint="default"/>
      </w:rPr>
    </w:lvl>
    <w:lvl w:ilvl="2" w:tplc="040C0005" w:tentative="1">
      <w:start w:val="1"/>
      <w:numFmt w:val="bullet"/>
      <w:lvlText w:val=""/>
      <w:lvlJc w:val="left"/>
      <w:pPr>
        <w:ind w:left="3154" w:hanging="360"/>
      </w:pPr>
      <w:rPr>
        <w:rFonts w:ascii="Wingdings" w:hAnsi="Wingdings" w:hint="default"/>
      </w:rPr>
    </w:lvl>
    <w:lvl w:ilvl="3" w:tplc="040C0001" w:tentative="1">
      <w:start w:val="1"/>
      <w:numFmt w:val="bullet"/>
      <w:lvlText w:val=""/>
      <w:lvlJc w:val="left"/>
      <w:pPr>
        <w:ind w:left="3874" w:hanging="360"/>
      </w:pPr>
      <w:rPr>
        <w:rFonts w:ascii="Symbol" w:hAnsi="Symbol" w:hint="default"/>
      </w:rPr>
    </w:lvl>
    <w:lvl w:ilvl="4" w:tplc="040C0003" w:tentative="1">
      <w:start w:val="1"/>
      <w:numFmt w:val="bullet"/>
      <w:lvlText w:val="o"/>
      <w:lvlJc w:val="left"/>
      <w:pPr>
        <w:ind w:left="4594" w:hanging="360"/>
      </w:pPr>
      <w:rPr>
        <w:rFonts w:ascii="Courier New" w:hAnsi="Courier New" w:cs="Courier New" w:hint="default"/>
      </w:rPr>
    </w:lvl>
    <w:lvl w:ilvl="5" w:tplc="040C0005" w:tentative="1">
      <w:start w:val="1"/>
      <w:numFmt w:val="bullet"/>
      <w:lvlText w:val=""/>
      <w:lvlJc w:val="left"/>
      <w:pPr>
        <w:ind w:left="5314" w:hanging="360"/>
      </w:pPr>
      <w:rPr>
        <w:rFonts w:ascii="Wingdings" w:hAnsi="Wingdings" w:hint="default"/>
      </w:rPr>
    </w:lvl>
    <w:lvl w:ilvl="6" w:tplc="040C0001" w:tentative="1">
      <w:start w:val="1"/>
      <w:numFmt w:val="bullet"/>
      <w:lvlText w:val=""/>
      <w:lvlJc w:val="left"/>
      <w:pPr>
        <w:ind w:left="6034" w:hanging="360"/>
      </w:pPr>
      <w:rPr>
        <w:rFonts w:ascii="Symbol" w:hAnsi="Symbol" w:hint="default"/>
      </w:rPr>
    </w:lvl>
    <w:lvl w:ilvl="7" w:tplc="040C0003" w:tentative="1">
      <w:start w:val="1"/>
      <w:numFmt w:val="bullet"/>
      <w:lvlText w:val="o"/>
      <w:lvlJc w:val="left"/>
      <w:pPr>
        <w:ind w:left="6754" w:hanging="360"/>
      </w:pPr>
      <w:rPr>
        <w:rFonts w:ascii="Courier New" w:hAnsi="Courier New" w:cs="Courier New" w:hint="default"/>
      </w:rPr>
    </w:lvl>
    <w:lvl w:ilvl="8" w:tplc="040C0005" w:tentative="1">
      <w:start w:val="1"/>
      <w:numFmt w:val="bullet"/>
      <w:lvlText w:val=""/>
      <w:lvlJc w:val="left"/>
      <w:pPr>
        <w:ind w:left="7474" w:hanging="360"/>
      </w:pPr>
      <w:rPr>
        <w:rFonts w:ascii="Wingdings" w:hAnsi="Wingdings" w:hint="default"/>
      </w:rPr>
    </w:lvl>
  </w:abstractNum>
  <w:abstractNum w:abstractNumId="30" w15:restartNumberingAfterBreak="0">
    <w:nsid w:val="5EFB7F0C"/>
    <w:multiLevelType w:val="hybridMultilevel"/>
    <w:tmpl w:val="76A28548"/>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start w:val="1"/>
      <w:numFmt w:val="bullet"/>
      <w:lvlText w:val="o"/>
      <w:lvlJc w:val="left"/>
      <w:pPr>
        <w:ind w:left="3884" w:hanging="360"/>
      </w:pPr>
      <w:rPr>
        <w:rFonts w:ascii="Courier New" w:hAnsi="Courier New" w:cs="Courier New" w:hint="default"/>
      </w:rPr>
    </w:lvl>
    <w:lvl w:ilvl="5" w:tplc="040C0005">
      <w:start w:val="1"/>
      <w:numFmt w:val="bullet"/>
      <w:lvlText w:val=""/>
      <w:lvlJc w:val="left"/>
      <w:pPr>
        <w:ind w:left="4604" w:hanging="360"/>
      </w:pPr>
      <w:rPr>
        <w:rFonts w:ascii="Wingdings" w:hAnsi="Wingdings" w:hint="default"/>
      </w:rPr>
    </w:lvl>
    <w:lvl w:ilvl="6" w:tplc="040C0001">
      <w:start w:val="1"/>
      <w:numFmt w:val="bullet"/>
      <w:lvlText w:val=""/>
      <w:lvlJc w:val="left"/>
      <w:pPr>
        <w:ind w:left="5324" w:hanging="360"/>
      </w:pPr>
      <w:rPr>
        <w:rFonts w:ascii="Symbol" w:hAnsi="Symbol" w:hint="default"/>
      </w:rPr>
    </w:lvl>
    <w:lvl w:ilvl="7" w:tplc="040C0003">
      <w:start w:val="1"/>
      <w:numFmt w:val="bullet"/>
      <w:lvlText w:val="o"/>
      <w:lvlJc w:val="left"/>
      <w:pPr>
        <w:ind w:left="6044" w:hanging="360"/>
      </w:pPr>
      <w:rPr>
        <w:rFonts w:ascii="Courier New" w:hAnsi="Courier New" w:cs="Courier New" w:hint="default"/>
      </w:rPr>
    </w:lvl>
    <w:lvl w:ilvl="8" w:tplc="040C0005">
      <w:start w:val="1"/>
      <w:numFmt w:val="bullet"/>
      <w:lvlText w:val=""/>
      <w:lvlJc w:val="left"/>
      <w:pPr>
        <w:ind w:left="6764" w:hanging="360"/>
      </w:pPr>
      <w:rPr>
        <w:rFonts w:ascii="Wingdings" w:hAnsi="Wingdings" w:hint="default"/>
      </w:rPr>
    </w:lvl>
  </w:abstractNum>
  <w:abstractNum w:abstractNumId="31" w15:restartNumberingAfterBreak="0">
    <w:nsid w:val="6391759B"/>
    <w:multiLevelType w:val="hybridMultilevel"/>
    <w:tmpl w:val="F0D234C0"/>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start w:val="1"/>
      <w:numFmt w:val="bullet"/>
      <w:lvlText w:val=""/>
      <w:lvlJc w:val="left"/>
      <w:pPr>
        <w:ind w:left="3731" w:hanging="360"/>
      </w:pPr>
      <w:rPr>
        <w:rFonts w:ascii="Symbol" w:hAnsi="Symbol" w:hint="default"/>
      </w:rPr>
    </w:lvl>
    <w:lvl w:ilvl="4" w:tplc="040C0003">
      <w:start w:val="1"/>
      <w:numFmt w:val="bullet"/>
      <w:lvlText w:val="o"/>
      <w:lvlJc w:val="left"/>
      <w:pPr>
        <w:ind w:left="4451" w:hanging="360"/>
      </w:pPr>
      <w:rPr>
        <w:rFonts w:ascii="Courier New" w:hAnsi="Courier New" w:cs="Courier New" w:hint="default"/>
      </w:rPr>
    </w:lvl>
    <w:lvl w:ilvl="5" w:tplc="040C0005">
      <w:start w:val="1"/>
      <w:numFmt w:val="bullet"/>
      <w:lvlText w:val=""/>
      <w:lvlJc w:val="left"/>
      <w:pPr>
        <w:ind w:left="5171" w:hanging="360"/>
      </w:pPr>
      <w:rPr>
        <w:rFonts w:ascii="Wingdings" w:hAnsi="Wingdings" w:hint="default"/>
      </w:rPr>
    </w:lvl>
    <w:lvl w:ilvl="6" w:tplc="040C0001">
      <w:start w:val="1"/>
      <w:numFmt w:val="bullet"/>
      <w:lvlText w:val=""/>
      <w:lvlJc w:val="left"/>
      <w:pPr>
        <w:ind w:left="5891" w:hanging="360"/>
      </w:pPr>
      <w:rPr>
        <w:rFonts w:ascii="Symbol" w:hAnsi="Symbol" w:hint="default"/>
      </w:rPr>
    </w:lvl>
    <w:lvl w:ilvl="7" w:tplc="040C0003">
      <w:start w:val="1"/>
      <w:numFmt w:val="bullet"/>
      <w:lvlText w:val="o"/>
      <w:lvlJc w:val="left"/>
      <w:pPr>
        <w:ind w:left="6611" w:hanging="360"/>
      </w:pPr>
      <w:rPr>
        <w:rFonts w:ascii="Courier New" w:hAnsi="Courier New" w:cs="Courier New" w:hint="default"/>
      </w:rPr>
    </w:lvl>
    <w:lvl w:ilvl="8" w:tplc="040C0005">
      <w:start w:val="1"/>
      <w:numFmt w:val="bullet"/>
      <w:lvlText w:val=""/>
      <w:lvlJc w:val="left"/>
      <w:pPr>
        <w:ind w:left="7331" w:hanging="360"/>
      </w:pPr>
      <w:rPr>
        <w:rFonts w:ascii="Wingdings" w:hAnsi="Wingdings" w:hint="default"/>
      </w:rPr>
    </w:lvl>
  </w:abstractNum>
  <w:abstractNum w:abstractNumId="32" w15:restartNumberingAfterBreak="0">
    <w:nsid w:val="67EE599B"/>
    <w:multiLevelType w:val="hybridMultilevel"/>
    <w:tmpl w:val="6218A86A"/>
    <w:lvl w:ilvl="0" w:tplc="FC169448">
      <w:start w:val="13"/>
      <w:numFmt w:val="bullet"/>
      <w:lvlText w:val="-"/>
      <w:lvlJc w:val="left"/>
      <w:pPr>
        <w:tabs>
          <w:tab w:val="num" w:pos="1354"/>
        </w:tabs>
        <w:ind w:left="1354" w:hanging="360"/>
      </w:pPr>
      <w:rPr>
        <w:rFonts w:ascii="Calibri" w:eastAsia="Times New Roman" w:hAnsi="Calibri" w:hint="default"/>
      </w:rPr>
    </w:lvl>
    <w:lvl w:ilvl="1" w:tplc="040C0003">
      <w:start w:val="1"/>
      <w:numFmt w:val="bullet"/>
      <w:lvlText w:val="o"/>
      <w:lvlJc w:val="left"/>
      <w:pPr>
        <w:tabs>
          <w:tab w:val="num" w:pos="2074"/>
        </w:tabs>
        <w:ind w:left="2074" w:hanging="360"/>
      </w:pPr>
      <w:rPr>
        <w:rFonts w:ascii="Courier New" w:hAnsi="Courier New" w:hint="default"/>
      </w:rPr>
    </w:lvl>
    <w:lvl w:ilvl="2" w:tplc="040C0005" w:tentative="1">
      <w:start w:val="1"/>
      <w:numFmt w:val="bullet"/>
      <w:lvlText w:val=""/>
      <w:lvlJc w:val="left"/>
      <w:pPr>
        <w:tabs>
          <w:tab w:val="num" w:pos="2794"/>
        </w:tabs>
        <w:ind w:left="2794" w:hanging="360"/>
      </w:pPr>
      <w:rPr>
        <w:rFonts w:ascii="Wingdings" w:hAnsi="Wingdings" w:hint="default"/>
      </w:rPr>
    </w:lvl>
    <w:lvl w:ilvl="3" w:tplc="040C0001" w:tentative="1">
      <w:start w:val="1"/>
      <w:numFmt w:val="bullet"/>
      <w:lvlText w:val=""/>
      <w:lvlJc w:val="left"/>
      <w:pPr>
        <w:tabs>
          <w:tab w:val="num" w:pos="3514"/>
        </w:tabs>
        <w:ind w:left="3514" w:hanging="360"/>
      </w:pPr>
      <w:rPr>
        <w:rFonts w:ascii="Symbol" w:hAnsi="Symbol" w:hint="default"/>
      </w:rPr>
    </w:lvl>
    <w:lvl w:ilvl="4" w:tplc="040C0003" w:tentative="1">
      <w:start w:val="1"/>
      <w:numFmt w:val="bullet"/>
      <w:lvlText w:val="o"/>
      <w:lvlJc w:val="left"/>
      <w:pPr>
        <w:tabs>
          <w:tab w:val="num" w:pos="4234"/>
        </w:tabs>
        <w:ind w:left="4234" w:hanging="360"/>
      </w:pPr>
      <w:rPr>
        <w:rFonts w:ascii="Courier New" w:hAnsi="Courier New" w:hint="default"/>
      </w:rPr>
    </w:lvl>
    <w:lvl w:ilvl="5" w:tplc="040C0005" w:tentative="1">
      <w:start w:val="1"/>
      <w:numFmt w:val="bullet"/>
      <w:lvlText w:val=""/>
      <w:lvlJc w:val="left"/>
      <w:pPr>
        <w:tabs>
          <w:tab w:val="num" w:pos="4954"/>
        </w:tabs>
        <w:ind w:left="4954" w:hanging="360"/>
      </w:pPr>
      <w:rPr>
        <w:rFonts w:ascii="Wingdings" w:hAnsi="Wingdings" w:hint="default"/>
      </w:rPr>
    </w:lvl>
    <w:lvl w:ilvl="6" w:tplc="040C0001" w:tentative="1">
      <w:start w:val="1"/>
      <w:numFmt w:val="bullet"/>
      <w:lvlText w:val=""/>
      <w:lvlJc w:val="left"/>
      <w:pPr>
        <w:tabs>
          <w:tab w:val="num" w:pos="5674"/>
        </w:tabs>
        <w:ind w:left="5674" w:hanging="360"/>
      </w:pPr>
      <w:rPr>
        <w:rFonts w:ascii="Symbol" w:hAnsi="Symbol" w:hint="default"/>
      </w:rPr>
    </w:lvl>
    <w:lvl w:ilvl="7" w:tplc="040C0003" w:tentative="1">
      <w:start w:val="1"/>
      <w:numFmt w:val="bullet"/>
      <w:lvlText w:val="o"/>
      <w:lvlJc w:val="left"/>
      <w:pPr>
        <w:tabs>
          <w:tab w:val="num" w:pos="6394"/>
        </w:tabs>
        <w:ind w:left="6394" w:hanging="360"/>
      </w:pPr>
      <w:rPr>
        <w:rFonts w:ascii="Courier New" w:hAnsi="Courier New" w:hint="default"/>
      </w:rPr>
    </w:lvl>
    <w:lvl w:ilvl="8" w:tplc="040C0005" w:tentative="1">
      <w:start w:val="1"/>
      <w:numFmt w:val="bullet"/>
      <w:lvlText w:val=""/>
      <w:lvlJc w:val="left"/>
      <w:pPr>
        <w:tabs>
          <w:tab w:val="num" w:pos="7114"/>
        </w:tabs>
        <w:ind w:left="7114" w:hanging="360"/>
      </w:pPr>
      <w:rPr>
        <w:rFonts w:ascii="Wingdings" w:hAnsi="Wingdings" w:hint="default"/>
      </w:rPr>
    </w:lvl>
  </w:abstractNum>
  <w:abstractNum w:abstractNumId="33" w15:restartNumberingAfterBreak="0">
    <w:nsid w:val="68740AA7"/>
    <w:multiLevelType w:val="multilevel"/>
    <w:tmpl w:val="771E5EF6"/>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842B2A"/>
    <w:multiLevelType w:val="hybridMultilevel"/>
    <w:tmpl w:val="53C07228"/>
    <w:lvl w:ilvl="0" w:tplc="FC169448">
      <w:start w:val="13"/>
      <w:numFmt w:val="bullet"/>
      <w:lvlText w:val="-"/>
      <w:lvlJc w:val="left"/>
      <w:pPr>
        <w:ind w:left="1571" w:hanging="360"/>
      </w:pPr>
      <w:rPr>
        <w:rFonts w:ascii="Calibri" w:eastAsia="Times New Roman"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5" w15:restartNumberingAfterBreak="0">
    <w:nsid w:val="71371E60"/>
    <w:multiLevelType w:val="multilevel"/>
    <w:tmpl w:val="ED989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C3598E"/>
    <w:multiLevelType w:val="multilevel"/>
    <w:tmpl w:val="ED604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4265A9"/>
    <w:multiLevelType w:val="multilevel"/>
    <w:tmpl w:val="4920DFBC"/>
    <w:styleLink w:val="1111111"/>
    <w:lvl w:ilvl="0">
      <w:start w:val="1"/>
      <w:numFmt w:val="decimal"/>
      <w:pStyle w:val="Style1"/>
      <w:lvlText w:val="%1."/>
      <w:lvlJc w:val="left"/>
      <w:pPr>
        <w:tabs>
          <w:tab w:val="num" w:pos="1200"/>
        </w:tabs>
        <w:ind w:left="1200" w:hanging="360"/>
      </w:pPr>
      <w:rPr>
        <w:rFonts w:cs="Times New Roman" w:hint="default"/>
      </w:rPr>
    </w:lvl>
    <w:lvl w:ilvl="1">
      <w:start w:val="1"/>
      <w:numFmt w:val="decimal"/>
      <w:lvlText w:val="%1.%2"/>
      <w:lvlJc w:val="left"/>
      <w:pPr>
        <w:tabs>
          <w:tab w:val="num" w:pos="1211"/>
        </w:tabs>
        <w:ind w:left="1211" w:hanging="360"/>
      </w:pPr>
      <w:rPr>
        <w:rFonts w:cs="Times New Roman" w:hint="default"/>
        <w:b/>
        <w:bCs/>
      </w:rPr>
    </w:lvl>
    <w:lvl w:ilvl="2">
      <w:start w:val="1"/>
      <w:numFmt w:val="upperLetter"/>
      <w:lvlText w:val="%1.%2.%3"/>
      <w:lvlJc w:val="left"/>
      <w:pPr>
        <w:tabs>
          <w:tab w:val="num" w:pos="2422"/>
        </w:tabs>
        <w:ind w:left="2422" w:hanging="720"/>
      </w:pPr>
      <w:rPr>
        <w:rFonts w:cs="Times New Roman" w:hint="default"/>
        <w:b/>
        <w:bCs/>
      </w:rPr>
    </w:lvl>
    <w:lvl w:ilvl="3">
      <w:start w:val="1"/>
      <w:numFmt w:val="upperLetter"/>
      <w:lvlText w:val="%1.%2.%3.%4"/>
      <w:lvlJc w:val="left"/>
      <w:pPr>
        <w:tabs>
          <w:tab w:val="num" w:pos="3633"/>
        </w:tabs>
        <w:ind w:left="3633" w:hanging="1080"/>
      </w:pPr>
      <w:rPr>
        <w:rFonts w:cs="Times New Roman" w:hint="default"/>
        <w:b/>
        <w:bCs/>
      </w:rPr>
    </w:lvl>
    <w:lvl w:ilvl="4">
      <w:start w:val="1"/>
      <w:numFmt w:val="upperLetter"/>
      <w:lvlText w:val="%1.%2.%3.%4.%5"/>
      <w:lvlJc w:val="left"/>
      <w:pPr>
        <w:tabs>
          <w:tab w:val="num" w:pos="4484"/>
        </w:tabs>
        <w:ind w:left="4484" w:hanging="1080"/>
      </w:pPr>
      <w:rPr>
        <w:rFonts w:cs="Times New Roman" w:hint="default"/>
        <w:b/>
        <w:bCs/>
      </w:rPr>
    </w:lvl>
    <w:lvl w:ilvl="5">
      <w:start w:val="1"/>
      <w:numFmt w:val="decimal"/>
      <w:lvlText w:val="%1.%2.%3.%4.%5.%6"/>
      <w:lvlJc w:val="left"/>
      <w:pPr>
        <w:tabs>
          <w:tab w:val="num" w:pos="5695"/>
        </w:tabs>
        <w:ind w:left="5695" w:hanging="1440"/>
      </w:pPr>
      <w:rPr>
        <w:rFonts w:cs="Times New Roman" w:hint="default"/>
        <w:b/>
        <w:bCs/>
      </w:rPr>
    </w:lvl>
    <w:lvl w:ilvl="6">
      <w:start w:val="1"/>
      <w:numFmt w:val="decimal"/>
      <w:lvlText w:val="%1.%2.%3.%4.%5.%6.%7"/>
      <w:lvlJc w:val="left"/>
      <w:pPr>
        <w:tabs>
          <w:tab w:val="num" w:pos="6546"/>
        </w:tabs>
        <w:ind w:left="6546" w:hanging="1440"/>
      </w:pPr>
      <w:rPr>
        <w:rFonts w:cs="Times New Roman" w:hint="default"/>
        <w:b/>
        <w:bCs/>
      </w:rPr>
    </w:lvl>
    <w:lvl w:ilvl="7">
      <w:start w:val="1"/>
      <w:numFmt w:val="decimal"/>
      <w:lvlText w:val="%1.%2.%3.%4.%5.%6.%7.%8"/>
      <w:lvlJc w:val="left"/>
      <w:pPr>
        <w:tabs>
          <w:tab w:val="num" w:pos="7757"/>
        </w:tabs>
        <w:ind w:left="7757" w:hanging="1800"/>
      </w:pPr>
      <w:rPr>
        <w:rFonts w:cs="Times New Roman" w:hint="default"/>
        <w:b/>
        <w:bCs/>
      </w:rPr>
    </w:lvl>
    <w:lvl w:ilvl="8">
      <w:start w:val="1"/>
      <w:numFmt w:val="decimal"/>
      <w:lvlText w:val="%1.%2.%3.%4.%5.%6.%7.%8.%9"/>
      <w:lvlJc w:val="left"/>
      <w:pPr>
        <w:tabs>
          <w:tab w:val="num" w:pos="8608"/>
        </w:tabs>
        <w:ind w:left="8608" w:hanging="1800"/>
      </w:pPr>
      <w:rPr>
        <w:rFonts w:cs="Times New Roman" w:hint="default"/>
        <w:b/>
        <w:bCs/>
      </w:rPr>
    </w:lvl>
  </w:abstractNum>
  <w:abstractNum w:abstractNumId="38" w15:restartNumberingAfterBreak="0">
    <w:nsid w:val="74C21231"/>
    <w:multiLevelType w:val="hybridMultilevel"/>
    <w:tmpl w:val="1FF44364"/>
    <w:lvl w:ilvl="0" w:tplc="5296D3CE">
      <w:start w:val="1"/>
      <w:numFmt w:val="bullet"/>
      <w:lvlText w:val="­"/>
      <w:lvlJc w:val="left"/>
      <w:pPr>
        <w:ind w:left="1080" w:hanging="360"/>
      </w:pPr>
      <w:rPr>
        <w:rFonts w:ascii="Times New Roman" w:eastAsia="Times New Roman" w:hAnsi="Times New Roman" w:cs="Times New Roman"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79BB576A"/>
    <w:multiLevelType w:val="hybridMultilevel"/>
    <w:tmpl w:val="D3C6EC76"/>
    <w:lvl w:ilvl="0" w:tplc="040C0019">
      <w:start w:val="1"/>
      <w:numFmt w:val="lowerLetter"/>
      <w:lvlText w:val="%1."/>
      <w:lvlJc w:val="left"/>
      <w:pPr>
        <w:ind w:left="1571" w:hanging="360"/>
      </w:pPr>
      <w:rPr>
        <w:rFont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0" w15:restartNumberingAfterBreak="0">
    <w:nsid w:val="7EF8316D"/>
    <w:multiLevelType w:val="multilevel"/>
    <w:tmpl w:val="DFA2CADE"/>
    <w:lvl w:ilvl="0">
      <w:start w:val="2"/>
      <w:numFmt w:val="decimal"/>
      <w:lvlText w:val="%1"/>
      <w:lvlJc w:val="left"/>
      <w:pPr>
        <w:ind w:left="360" w:hanging="360"/>
      </w:pPr>
      <w:rPr>
        <w:rFonts w:hint="default"/>
      </w:rPr>
    </w:lvl>
    <w:lvl w:ilvl="1">
      <w:start w:val="2"/>
      <w:numFmt w:val="decimal"/>
      <w:lvlText w:val="%1.%2"/>
      <w:lvlJc w:val="left"/>
      <w:pPr>
        <w:ind w:left="1716" w:hanging="360"/>
      </w:pPr>
      <w:rPr>
        <w:rFonts w:hint="default"/>
      </w:rPr>
    </w:lvl>
    <w:lvl w:ilvl="2">
      <w:start w:val="1"/>
      <w:numFmt w:val="decimal"/>
      <w:lvlText w:val="%1.%2.%3"/>
      <w:lvlJc w:val="left"/>
      <w:pPr>
        <w:ind w:left="3432" w:hanging="720"/>
      </w:pPr>
      <w:rPr>
        <w:rFonts w:hint="default"/>
      </w:rPr>
    </w:lvl>
    <w:lvl w:ilvl="3">
      <w:start w:val="1"/>
      <w:numFmt w:val="decimal"/>
      <w:lvlText w:val="%1.%2.%3.%4"/>
      <w:lvlJc w:val="left"/>
      <w:pPr>
        <w:ind w:left="4788" w:hanging="720"/>
      </w:pPr>
      <w:rPr>
        <w:rFonts w:hint="default"/>
      </w:rPr>
    </w:lvl>
    <w:lvl w:ilvl="4">
      <w:start w:val="1"/>
      <w:numFmt w:val="decimal"/>
      <w:lvlText w:val="%1.%2.%3.%4.%5"/>
      <w:lvlJc w:val="left"/>
      <w:pPr>
        <w:ind w:left="6504" w:hanging="1080"/>
      </w:pPr>
      <w:rPr>
        <w:rFonts w:hint="default"/>
      </w:rPr>
    </w:lvl>
    <w:lvl w:ilvl="5">
      <w:start w:val="1"/>
      <w:numFmt w:val="decimal"/>
      <w:lvlText w:val="%1.%2.%3.%4.%5.%6"/>
      <w:lvlJc w:val="left"/>
      <w:pPr>
        <w:ind w:left="7860" w:hanging="1080"/>
      </w:pPr>
      <w:rPr>
        <w:rFonts w:hint="default"/>
      </w:rPr>
    </w:lvl>
    <w:lvl w:ilvl="6">
      <w:start w:val="1"/>
      <w:numFmt w:val="decimal"/>
      <w:lvlText w:val="%1.%2.%3.%4.%5.%6.%7"/>
      <w:lvlJc w:val="left"/>
      <w:pPr>
        <w:ind w:left="9576" w:hanging="1440"/>
      </w:pPr>
      <w:rPr>
        <w:rFonts w:hint="default"/>
      </w:rPr>
    </w:lvl>
    <w:lvl w:ilvl="7">
      <w:start w:val="1"/>
      <w:numFmt w:val="decimal"/>
      <w:lvlText w:val="%1.%2.%3.%4.%5.%6.%7.%8"/>
      <w:lvlJc w:val="left"/>
      <w:pPr>
        <w:ind w:left="10932" w:hanging="1440"/>
      </w:pPr>
      <w:rPr>
        <w:rFonts w:hint="default"/>
      </w:rPr>
    </w:lvl>
    <w:lvl w:ilvl="8">
      <w:start w:val="1"/>
      <w:numFmt w:val="decimal"/>
      <w:lvlText w:val="%1.%2.%3.%4.%5.%6.%7.%8.%9"/>
      <w:lvlJc w:val="left"/>
      <w:pPr>
        <w:ind w:left="12648" w:hanging="1800"/>
      </w:pPr>
      <w:rPr>
        <w:rFonts w:hint="default"/>
      </w:rPr>
    </w:lvl>
  </w:abstractNum>
  <w:num w:numId="1">
    <w:abstractNumId w:val="37"/>
  </w:num>
  <w:num w:numId="2">
    <w:abstractNumId w:val="6"/>
  </w:num>
  <w:num w:numId="3">
    <w:abstractNumId w:val="32"/>
  </w:num>
  <w:num w:numId="4">
    <w:abstractNumId w:val="26"/>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216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4680"/>
          </w:tabs>
          <w:ind w:left="4320" w:hanging="1440"/>
        </w:pPr>
      </w:lvl>
    </w:lvlOverride>
  </w:num>
  <w:num w:numId="5">
    <w:abstractNumId w:val="25"/>
  </w:num>
  <w:num w:numId="6">
    <w:abstractNumId w:val="24"/>
  </w:num>
  <w:num w:numId="7">
    <w:abstractNumId w:val="14"/>
  </w:num>
  <w:num w:numId="8">
    <w:abstractNumId w:val="26"/>
    <w:lvlOverride w:ilvl="0">
      <w:lvl w:ilvl="0">
        <w:start w:val="1"/>
        <w:numFmt w:val="decimal"/>
        <w:lvlText w:val="%1."/>
        <w:lvlJc w:val="left"/>
        <w:pPr>
          <w:tabs>
            <w:tab w:val="num" w:pos="644"/>
          </w:tabs>
          <w:ind w:left="644" w:hanging="360"/>
        </w:pPr>
      </w:lvl>
    </w:lvlOverride>
    <w:lvlOverride w:ilvl="1">
      <w:lvl w:ilvl="1">
        <w:start w:val="1"/>
        <w:numFmt w:val="decimal"/>
        <w:lvlText w:val="%1.%2."/>
        <w:lvlJc w:val="left"/>
        <w:pPr>
          <w:tabs>
            <w:tab w:val="num" w:pos="1076"/>
          </w:tabs>
          <w:ind w:left="1076" w:hanging="432"/>
        </w:pPr>
      </w:lvl>
    </w:lvlOverride>
    <w:lvlOverride w:ilvl="2">
      <w:lvl w:ilvl="2">
        <w:start w:val="1"/>
        <w:numFmt w:val="decimal"/>
        <w:lvlText w:val="%1.%2.%3."/>
        <w:lvlJc w:val="left"/>
        <w:pPr>
          <w:tabs>
            <w:tab w:val="num" w:pos="1724"/>
          </w:tabs>
          <w:ind w:left="1508" w:hanging="504"/>
        </w:pPr>
      </w:lvl>
    </w:lvlOverride>
  </w:num>
  <w:num w:numId="9">
    <w:abstractNumId w:val="20"/>
  </w:num>
  <w:num w:numId="10">
    <w:abstractNumId w:val="1"/>
  </w:num>
  <w:num w:numId="11">
    <w:abstractNumId w:val="17"/>
  </w:num>
  <w:num w:numId="12">
    <w:abstractNumId w:val="21"/>
  </w:num>
  <w:num w:numId="13">
    <w:abstractNumId w:val="31"/>
  </w:num>
  <w:num w:numId="14">
    <w:abstractNumId w:val="28"/>
  </w:num>
  <w:num w:numId="15">
    <w:abstractNumId w:val="34"/>
  </w:num>
  <w:num w:numId="16">
    <w:abstractNumId w:val="39"/>
  </w:num>
  <w:num w:numId="17">
    <w:abstractNumId w:val="30"/>
  </w:num>
  <w:num w:numId="18">
    <w:abstractNumId w:val="10"/>
  </w:num>
  <w:num w:numId="19">
    <w:abstractNumId w:val="29"/>
  </w:num>
  <w:num w:numId="20">
    <w:abstractNumId w:val="27"/>
  </w:num>
  <w:num w:numId="21">
    <w:abstractNumId w:val="8"/>
  </w:num>
  <w:num w:numId="22">
    <w:abstractNumId w:val="13"/>
  </w:num>
  <w:num w:numId="23">
    <w:abstractNumId w:val="0"/>
  </w:num>
  <w:num w:numId="24">
    <w:abstractNumId w:val="12"/>
  </w:num>
  <w:num w:numId="25">
    <w:abstractNumId w:val="38"/>
  </w:num>
  <w:num w:numId="26">
    <w:abstractNumId w:val="15"/>
  </w:num>
  <w:num w:numId="27">
    <w:abstractNumId w:val="2"/>
  </w:num>
  <w:num w:numId="28">
    <w:abstractNumId w:val="33"/>
  </w:num>
  <w:num w:numId="29">
    <w:abstractNumId w:val="22"/>
  </w:num>
  <w:num w:numId="30">
    <w:abstractNumId w:val="40"/>
  </w:num>
  <w:num w:numId="31">
    <w:abstractNumId w:val="16"/>
  </w:num>
  <w:num w:numId="32">
    <w:abstractNumId w:val="23"/>
  </w:num>
  <w:num w:numId="33">
    <w:abstractNumId w:val="36"/>
  </w:num>
  <w:num w:numId="34">
    <w:abstractNumId w:val="4"/>
  </w:num>
  <w:num w:numId="35">
    <w:abstractNumId w:val="9"/>
  </w:num>
  <w:num w:numId="36">
    <w:abstractNumId w:val="7"/>
  </w:num>
  <w:num w:numId="37">
    <w:abstractNumId w:val="3"/>
  </w:num>
  <w:num w:numId="38">
    <w:abstractNumId w:val="11"/>
  </w:num>
  <w:num w:numId="39">
    <w:abstractNumId w:val="35"/>
  </w:num>
  <w:num w:numId="40">
    <w:abstractNumId w:val="18"/>
  </w:num>
  <w:num w:numId="41">
    <w:abstractNumId w:val="5"/>
  </w:num>
  <w:num w:numId="42">
    <w:abstractNumId w:val="19"/>
  </w:num>
  <w:num w:numId="43">
    <w:abstractNumId w:val="6"/>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DIN LE MOUEL EMILIE (CPAM ESSONNE)">
    <w15:presenceInfo w15:providerId="AD" w15:userId="S-1-5-21-221657151-1568348028-1356926495-15098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ocumentProtection w:edit="readOnly" w:enforcement="1" w:cryptProviderType="rsaAES" w:cryptAlgorithmClass="hash" w:cryptAlgorithmType="typeAny" w:cryptAlgorithmSid="14" w:cryptSpinCount="100000" w:hash="KPVU3Ecsx5xJ+eVW8hnUEdIrWaUIlGh1FOxczhfd8HOrgnIrwX4wExknAsK59AC5qhTnaMqfguTwHhwuKXvTYQ==" w:salt="z2eH+xGuG9BmSfBBWm9VzA=="/>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2F2"/>
    <w:rsid w:val="000272F7"/>
    <w:rsid w:val="00041781"/>
    <w:rsid w:val="00046C44"/>
    <w:rsid w:val="000642EA"/>
    <w:rsid w:val="00084099"/>
    <w:rsid w:val="000B4182"/>
    <w:rsid w:val="000B664A"/>
    <w:rsid w:val="000C0600"/>
    <w:rsid w:val="000D34ED"/>
    <w:rsid w:val="000D3A64"/>
    <w:rsid w:val="000E0E10"/>
    <w:rsid w:val="00112DB1"/>
    <w:rsid w:val="001178A0"/>
    <w:rsid w:val="00140A91"/>
    <w:rsid w:val="0019671A"/>
    <w:rsid w:val="001A1D8C"/>
    <w:rsid w:val="001C5BAD"/>
    <w:rsid w:val="001C77B4"/>
    <w:rsid w:val="001E18A7"/>
    <w:rsid w:val="001F3568"/>
    <w:rsid w:val="002012F9"/>
    <w:rsid w:val="00211A27"/>
    <w:rsid w:val="00224B05"/>
    <w:rsid w:val="00231DA2"/>
    <w:rsid w:val="002562E6"/>
    <w:rsid w:val="00264E27"/>
    <w:rsid w:val="00266B37"/>
    <w:rsid w:val="00283A56"/>
    <w:rsid w:val="002B1308"/>
    <w:rsid w:val="002C4167"/>
    <w:rsid w:val="002C67BF"/>
    <w:rsid w:val="002E22F2"/>
    <w:rsid w:val="002E7EB6"/>
    <w:rsid w:val="003078D6"/>
    <w:rsid w:val="00313645"/>
    <w:rsid w:val="0031640E"/>
    <w:rsid w:val="0033304F"/>
    <w:rsid w:val="00385A1C"/>
    <w:rsid w:val="003E0785"/>
    <w:rsid w:val="00402158"/>
    <w:rsid w:val="00420B3F"/>
    <w:rsid w:val="00434B77"/>
    <w:rsid w:val="00462B2C"/>
    <w:rsid w:val="0046737D"/>
    <w:rsid w:val="00490E94"/>
    <w:rsid w:val="00492516"/>
    <w:rsid w:val="004A2B17"/>
    <w:rsid w:val="005029B9"/>
    <w:rsid w:val="00524FCA"/>
    <w:rsid w:val="005930FB"/>
    <w:rsid w:val="00597DF7"/>
    <w:rsid w:val="005A4AA1"/>
    <w:rsid w:val="005C24A3"/>
    <w:rsid w:val="005D731D"/>
    <w:rsid w:val="005F3B20"/>
    <w:rsid w:val="005F6FE9"/>
    <w:rsid w:val="005F73E3"/>
    <w:rsid w:val="00601EE9"/>
    <w:rsid w:val="00616891"/>
    <w:rsid w:val="00631A5B"/>
    <w:rsid w:val="00644A7F"/>
    <w:rsid w:val="00667075"/>
    <w:rsid w:val="00676763"/>
    <w:rsid w:val="00680087"/>
    <w:rsid w:val="00680441"/>
    <w:rsid w:val="006A5FAD"/>
    <w:rsid w:val="006B065D"/>
    <w:rsid w:val="006E4F65"/>
    <w:rsid w:val="00705E6F"/>
    <w:rsid w:val="007436F4"/>
    <w:rsid w:val="0078433A"/>
    <w:rsid w:val="00797E34"/>
    <w:rsid w:val="007B1145"/>
    <w:rsid w:val="007B2603"/>
    <w:rsid w:val="007B660F"/>
    <w:rsid w:val="007C5BBC"/>
    <w:rsid w:val="00811D0C"/>
    <w:rsid w:val="00812BFC"/>
    <w:rsid w:val="008148D7"/>
    <w:rsid w:val="0082206A"/>
    <w:rsid w:val="008B2C22"/>
    <w:rsid w:val="008B6DDA"/>
    <w:rsid w:val="008B7EFA"/>
    <w:rsid w:val="008E3E37"/>
    <w:rsid w:val="00912121"/>
    <w:rsid w:val="00915E7F"/>
    <w:rsid w:val="0092394A"/>
    <w:rsid w:val="009462FC"/>
    <w:rsid w:val="009473EF"/>
    <w:rsid w:val="00947F1C"/>
    <w:rsid w:val="00950234"/>
    <w:rsid w:val="009771C0"/>
    <w:rsid w:val="009C3AD0"/>
    <w:rsid w:val="009D27A0"/>
    <w:rsid w:val="009D5FB8"/>
    <w:rsid w:val="009D6B95"/>
    <w:rsid w:val="00A0598E"/>
    <w:rsid w:val="00A505C8"/>
    <w:rsid w:val="00A80448"/>
    <w:rsid w:val="00A96F68"/>
    <w:rsid w:val="00AD0935"/>
    <w:rsid w:val="00AD5AFC"/>
    <w:rsid w:val="00AF4B69"/>
    <w:rsid w:val="00B05468"/>
    <w:rsid w:val="00B07B2B"/>
    <w:rsid w:val="00B4282A"/>
    <w:rsid w:val="00B80B3C"/>
    <w:rsid w:val="00B94613"/>
    <w:rsid w:val="00B977F6"/>
    <w:rsid w:val="00BB5C4E"/>
    <w:rsid w:val="00BC5A9D"/>
    <w:rsid w:val="00BD5CAE"/>
    <w:rsid w:val="00C57F5F"/>
    <w:rsid w:val="00C74A84"/>
    <w:rsid w:val="00C9553A"/>
    <w:rsid w:val="00C9698A"/>
    <w:rsid w:val="00CB655F"/>
    <w:rsid w:val="00CD234B"/>
    <w:rsid w:val="00CD3E86"/>
    <w:rsid w:val="00CF003B"/>
    <w:rsid w:val="00D0486F"/>
    <w:rsid w:val="00D11DF1"/>
    <w:rsid w:val="00D15767"/>
    <w:rsid w:val="00D362E3"/>
    <w:rsid w:val="00D40D1C"/>
    <w:rsid w:val="00D46772"/>
    <w:rsid w:val="00D6063C"/>
    <w:rsid w:val="00D611A7"/>
    <w:rsid w:val="00D6678C"/>
    <w:rsid w:val="00D85810"/>
    <w:rsid w:val="00DA36F6"/>
    <w:rsid w:val="00DA4F89"/>
    <w:rsid w:val="00DB5E6E"/>
    <w:rsid w:val="00DD6C47"/>
    <w:rsid w:val="00DE7497"/>
    <w:rsid w:val="00E06C54"/>
    <w:rsid w:val="00E321A6"/>
    <w:rsid w:val="00E66DC4"/>
    <w:rsid w:val="00E75C53"/>
    <w:rsid w:val="00E86DD5"/>
    <w:rsid w:val="00F21A56"/>
    <w:rsid w:val="00F73422"/>
    <w:rsid w:val="00F95B42"/>
    <w:rsid w:val="00FE48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E27D4E0"/>
  <w15:chartTrackingRefBased/>
  <w15:docId w15:val="{66555F61-4DC2-4D3C-A70F-7C5A4EBC7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1A7"/>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1"/>
    <w:qFormat/>
    <w:rsid w:val="00D611A7"/>
    <w:pPr>
      <w:keepNext/>
      <w:ind w:left="284" w:hanging="284"/>
      <w:outlineLvl w:val="0"/>
    </w:pPr>
    <w:rPr>
      <w:rFonts w:ascii="Comic Sans MS" w:hAnsi="Comic Sans MS" w:cs="Comic Sans MS"/>
      <w:b/>
      <w:bCs/>
      <w:kern w:val="32"/>
      <w:sz w:val="22"/>
      <w:szCs w:val="22"/>
    </w:rPr>
  </w:style>
  <w:style w:type="paragraph" w:styleId="Titre2">
    <w:name w:val="heading 2"/>
    <w:basedOn w:val="Normal"/>
    <w:next w:val="Normal"/>
    <w:link w:val="Titre2Car"/>
    <w:qFormat/>
    <w:rsid w:val="00D611A7"/>
    <w:pPr>
      <w:keepNext/>
      <w:tabs>
        <w:tab w:val="left" w:pos="993"/>
      </w:tabs>
      <w:spacing w:before="20"/>
      <w:ind w:firstLine="284"/>
      <w:outlineLvl w:val="1"/>
    </w:pPr>
    <w:rPr>
      <w:rFonts w:ascii="Comic Sans MS" w:hAnsi="Comic Sans MS" w:cs="Comic Sans MS"/>
      <w:b/>
      <w:bCs/>
      <w:sz w:val="22"/>
      <w:szCs w:val="22"/>
    </w:rPr>
  </w:style>
  <w:style w:type="paragraph" w:styleId="Titre3">
    <w:name w:val="heading 3"/>
    <w:basedOn w:val="Normal"/>
    <w:next w:val="Normal"/>
    <w:link w:val="Titre3Car"/>
    <w:qFormat/>
    <w:rsid w:val="00D611A7"/>
    <w:pPr>
      <w:keepNext/>
      <w:numPr>
        <w:ilvl w:val="2"/>
        <w:numId w:val="2"/>
      </w:numPr>
      <w:tabs>
        <w:tab w:val="left" w:pos="1418"/>
        <w:tab w:val="decimal" w:pos="1800"/>
      </w:tabs>
      <w:outlineLvl w:val="2"/>
    </w:pPr>
    <w:rPr>
      <w:rFonts w:ascii="Comic Sans MS" w:hAnsi="Comic Sans MS" w:cs="Comic Sans MS"/>
      <w:b/>
      <w:bCs/>
    </w:rPr>
  </w:style>
  <w:style w:type="paragraph" w:styleId="Titre4">
    <w:name w:val="heading 4"/>
    <w:basedOn w:val="Normal"/>
    <w:next w:val="Normal"/>
    <w:link w:val="Titre4Car"/>
    <w:autoRedefine/>
    <w:qFormat/>
    <w:rsid w:val="00D611A7"/>
    <w:pPr>
      <w:keepNext/>
      <w:tabs>
        <w:tab w:val="num" w:pos="864"/>
        <w:tab w:val="left" w:pos="1418"/>
        <w:tab w:val="left" w:pos="2268"/>
      </w:tabs>
      <w:spacing w:before="240" w:after="60"/>
      <w:ind w:left="864" w:hanging="864"/>
      <w:outlineLvl w:val="3"/>
    </w:pPr>
    <w:rPr>
      <w:rFonts w:ascii="Arial" w:hAnsi="Arial" w:cs="Arial"/>
      <w:b/>
      <w:bCs/>
      <w:sz w:val="24"/>
      <w:szCs w:val="24"/>
    </w:rPr>
  </w:style>
  <w:style w:type="paragraph" w:styleId="Titre5">
    <w:name w:val="heading 5"/>
    <w:basedOn w:val="Normal"/>
    <w:next w:val="Normal"/>
    <w:link w:val="Titre5Car"/>
    <w:qFormat/>
    <w:rsid w:val="00D611A7"/>
    <w:pPr>
      <w:tabs>
        <w:tab w:val="num" w:pos="1008"/>
      </w:tabs>
      <w:spacing w:before="240" w:after="60"/>
      <w:ind w:left="1008" w:hanging="1008"/>
      <w:outlineLvl w:val="4"/>
    </w:pPr>
    <w:rPr>
      <w:rFonts w:ascii="Comic Sans MS" w:hAnsi="Comic Sans MS" w:cs="Comic Sans MS"/>
      <w:sz w:val="22"/>
      <w:szCs w:val="22"/>
    </w:rPr>
  </w:style>
  <w:style w:type="paragraph" w:styleId="Titre6">
    <w:name w:val="heading 6"/>
    <w:basedOn w:val="Normal"/>
    <w:next w:val="Normal"/>
    <w:link w:val="Titre6Car"/>
    <w:qFormat/>
    <w:rsid w:val="00D611A7"/>
    <w:pPr>
      <w:tabs>
        <w:tab w:val="num" w:pos="1152"/>
      </w:tabs>
      <w:spacing w:before="240" w:after="60"/>
      <w:ind w:left="1152" w:hanging="1152"/>
      <w:outlineLvl w:val="5"/>
    </w:pPr>
    <w:rPr>
      <w:rFonts w:ascii="Comic Sans MS" w:hAnsi="Comic Sans MS" w:cs="Comic Sans MS"/>
      <w:i/>
      <w:iCs/>
      <w:sz w:val="22"/>
      <w:szCs w:val="22"/>
    </w:rPr>
  </w:style>
  <w:style w:type="paragraph" w:styleId="Titre7">
    <w:name w:val="heading 7"/>
    <w:basedOn w:val="Normal"/>
    <w:next w:val="Normal"/>
    <w:link w:val="Titre7Car"/>
    <w:qFormat/>
    <w:rsid w:val="00D611A7"/>
    <w:pPr>
      <w:tabs>
        <w:tab w:val="num" w:pos="1296"/>
      </w:tabs>
      <w:spacing w:before="240" w:after="60"/>
      <w:ind w:left="1296" w:hanging="1296"/>
      <w:outlineLvl w:val="6"/>
    </w:pPr>
    <w:rPr>
      <w:rFonts w:ascii="Arial" w:hAnsi="Arial" w:cs="Arial"/>
    </w:rPr>
  </w:style>
  <w:style w:type="paragraph" w:styleId="Titre8">
    <w:name w:val="heading 8"/>
    <w:basedOn w:val="Normal"/>
    <w:next w:val="Normal"/>
    <w:link w:val="Titre8Car"/>
    <w:qFormat/>
    <w:rsid w:val="00D611A7"/>
    <w:pPr>
      <w:tabs>
        <w:tab w:val="num" w:pos="1440"/>
      </w:tabs>
      <w:spacing w:before="240" w:after="60"/>
      <w:ind w:left="1440" w:hanging="1440"/>
      <w:outlineLvl w:val="7"/>
    </w:pPr>
    <w:rPr>
      <w:rFonts w:ascii="Arial" w:hAnsi="Arial" w:cs="Arial"/>
      <w:i/>
      <w:iCs/>
    </w:rPr>
  </w:style>
  <w:style w:type="paragraph" w:styleId="Titre9">
    <w:name w:val="heading 9"/>
    <w:basedOn w:val="Normal"/>
    <w:next w:val="Normal"/>
    <w:link w:val="Titre9Car"/>
    <w:qFormat/>
    <w:rsid w:val="00D611A7"/>
    <w:pPr>
      <w:tabs>
        <w:tab w:val="num"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rsid w:val="00D611A7"/>
    <w:rPr>
      <w:rFonts w:asciiTheme="majorHAnsi" w:eastAsiaTheme="majorEastAsia" w:hAnsiTheme="majorHAnsi" w:cstheme="majorBidi"/>
      <w:color w:val="2E74B5" w:themeColor="accent1" w:themeShade="BF"/>
      <w:sz w:val="32"/>
      <w:szCs w:val="32"/>
      <w:lang w:eastAsia="fr-FR"/>
    </w:rPr>
  </w:style>
  <w:style w:type="character" w:customStyle="1" w:styleId="Titre2Car">
    <w:name w:val="Titre 2 Car"/>
    <w:basedOn w:val="Policepardfaut"/>
    <w:link w:val="Titre2"/>
    <w:rsid w:val="00D611A7"/>
    <w:rPr>
      <w:rFonts w:ascii="Comic Sans MS" w:eastAsia="Times New Roman" w:hAnsi="Comic Sans MS" w:cs="Comic Sans MS"/>
      <w:b/>
      <w:bCs/>
      <w:lang w:eastAsia="fr-FR"/>
    </w:rPr>
  </w:style>
  <w:style w:type="character" w:customStyle="1" w:styleId="Titre3Car">
    <w:name w:val="Titre 3 Car"/>
    <w:basedOn w:val="Policepardfaut"/>
    <w:link w:val="Titre3"/>
    <w:rsid w:val="00D611A7"/>
    <w:rPr>
      <w:rFonts w:ascii="Comic Sans MS" w:eastAsia="Times New Roman" w:hAnsi="Comic Sans MS" w:cs="Comic Sans MS"/>
      <w:b/>
      <w:bCs/>
      <w:sz w:val="20"/>
      <w:szCs w:val="20"/>
      <w:lang w:eastAsia="fr-FR"/>
    </w:rPr>
  </w:style>
  <w:style w:type="character" w:customStyle="1" w:styleId="Titre4Car">
    <w:name w:val="Titre 4 Car"/>
    <w:basedOn w:val="Policepardfaut"/>
    <w:link w:val="Titre4"/>
    <w:rsid w:val="00D611A7"/>
    <w:rPr>
      <w:rFonts w:ascii="Arial" w:eastAsia="Times New Roman" w:hAnsi="Arial" w:cs="Arial"/>
      <w:b/>
      <w:bCs/>
      <w:sz w:val="24"/>
      <w:szCs w:val="24"/>
      <w:lang w:eastAsia="fr-FR"/>
    </w:rPr>
  </w:style>
  <w:style w:type="character" w:customStyle="1" w:styleId="Titre5Car">
    <w:name w:val="Titre 5 Car"/>
    <w:basedOn w:val="Policepardfaut"/>
    <w:link w:val="Titre5"/>
    <w:rsid w:val="00D611A7"/>
    <w:rPr>
      <w:rFonts w:ascii="Comic Sans MS" w:eastAsia="Times New Roman" w:hAnsi="Comic Sans MS" w:cs="Comic Sans MS"/>
      <w:lang w:eastAsia="fr-FR"/>
    </w:rPr>
  </w:style>
  <w:style w:type="character" w:customStyle="1" w:styleId="Titre6Car">
    <w:name w:val="Titre 6 Car"/>
    <w:basedOn w:val="Policepardfaut"/>
    <w:link w:val="Titre6"/>
    <w:rsid w:val="00D611A7"/>
    <w:rPr>
      <w:rFonts w:ascii="Comic Sans MS" w:eastAsia="Times New Roman" w:hAnsi="Comic Sans MS" w:cs="Comic Sans MS"/>
      <w:i/>
      <w:iCs/>
      <w:lang w:eastAsia="fr-FR"/>
    </w:rPr>
  </w:style>
  <w:style w:type="character" w:customStyle="1" w:styleId="Titre7Car">
    <w:name w:val="Titre 7 Car"/>
    <w:basedOn w:val="Policepardfaut"/>
    <w:link w:val="Titre7"/>
    <w:rsid w:val="00D611A7"/>
    <w:rPr>
      <w:rFonts w:ascii="Arial" w:eastAsia="Times New Roman" w:hAnsi="Arial" w:cs="Arial"/>
      <w:sz w:val="20"/>
      <w:szCs w:val="20"/>
      <w:lang w:eastAsia="fr-FR"/>
    </w:rPr>
  </w:style>
  <w:style w:type="character" w:customStyle="1" w:styleId="Titre8Car">
    <w:name w:val="Titre 8 Car"/>
    <w:basedOn w:val="Policepardfaut"/>
    <w:link w:val="Titre8"/>
    <w:rsid w:val="00D611A7"/>
    <w:rPr>
      <w:rFonts w:ascii="Arial" w:eastAsia="Times New Roman" w:hAnsi="Arial" w:cs="Arial"/>
      <w:i/>
      <w:iCs/>
      <w:sz w:val="20"/>
      <w:szCs w:val="20"/>
      <w:lang w:eastAsia="fr-FR"/>
    </w:rPr>
  </w:style>
  <w:style w:type="character" w:customStyle="1" w:styleId="Titre9Car">
    <w:name w:val="Titre 9 Car"/>
    <w:basedOn w:val="Policepardfaut"/>
    <w:link w:val="Titre9"/>
    <w:rsid w:val="00D611A7"/>
    <w:rPr>
      <w:rFonts w:ascii="Arial" w:eastAsia="Times New Roman" w:hAnsi="Arial" w:cs="Arial"/>
      <w:b/>
      <w:bCs/>
      <w:i/>
      <w:iCs/>
      <w:sz w:val="18"/>
      <w:szCs w:val="18"/>
      <w:lang w:eastAsia="fr-FR"/>
    </w:rPr>
  </w:style>
  <w:style w:type="character" w:customStyle="1" w:styleId="Titre1Car1">
    <w:name w:val="Titre 1 Car1"/>
    <w:link w:val="Titre1"/>
    <w:rsid w:val="00D611A7"/>
    <w:rPr>
      <w:rFonts w:ascii="Comic Sans MS" w:eastAsia="Times New Roman" w:hAnsi="Comic Sans MS" w:cs="Comic Sans MS"/>
      <w:b/>
      <w:bCs/>
      <w:kern w:val="32"/>
      <w:lang w:eastAsia="fr-FR"/>
    </w:rPr>
  </w:style>
  <w:style w:type="paragraph" w:customStyle="1" w:styleId="Style1">
    <w:name w:val="Style1"/>
    <w:basedOn w:val="Titre2"/>
    <w:autoRedefine/>
    <w:rsid w:val="00D611A7"/>
    <w:pPr>
      <w:numPr>
        <w:numId w:val="1"/>
      </w:numPr>
    </w:pPr>
    <w:rPr>
      <w:i/>
      <w:iCs/>
    </w:rPr>
  </w:style>
  <w:style w:type="paragraph" w:styleId="TM1">
    <w:name w:val="toc 1"/>
    <w:basedOn w:val="Normal"/>
    <w:next w:val="Normal"/>
    <w:autoRedefine/>
    <w:uiPriority w:val="39"/>
    <w:rsid w:val="00D611A7"/>
    <w:pPr>
      <w:tabs>
        <w:tab w:val="left" w:pos="400"/>
        <w:tab w:val="right" w:leader="hyphen" w:pos="9344"/>
      </w:tabs>
      <w:spacing w:before="240"/>
      <w:jc w:val="both"/>
    </w:pPr>
    <w:rPr>
      <w:rFonts w:ascii="Arial" w:hAnsi="Arial" w:cs="Arial"/>
      <w:b/>
      <w:bCs/>
      <w:caps/>
      <w:noProof/>
      <w:sz w:val="24"/>
      <w:szCs w:val="24"/>
    </w:rPr>
  </w:style>
  <w:style w:type="paragraph" w:styleId="En-tte">
    <w:name w:val="header"/>
    <w:basedOn w:val="Normal"/>
    <w:link w:val="En-tteCar"/>
    <w:rsid w:val="00D611A7"/>
    <w:pPr>
      <w:tabs>
        <w:tab w:val="center" w:pos="4536"/>
        <w:tab w:val="right" w:pos="9072"/>
      </w:tabs>
    </w:pPr>
    <w:rPr>
      <w:rFonts w:ascii="Arial Narrow" w:hAnsi="Arial Narrow" w:cs="Arial Narrow"/>
    </w:rPr>
  </w:style>
  <w:style w:type="character" w:customStyle="1" w:styleId="En-tteCar">
    <w:name w:val="En-tête Car"/>
    <w:basedOn w:val="Policepardfaut"/>
    <w:link w:val="En-tte"/>
    <w:rsid w:val="00D611A7"/>
    <w:rPr>
      <w:rFonts w:ascii="Arial Narrow" w:eastAsia="Times New Roman" w:hAnsi="Arial Narrow" w:cs="Arial Narrow"/>
      <w:sz w:val="20"/>
      <w:szCs w:val="20"/>
      <w:lang w:eastAsia="fr-FR"/>
    </w:rPr>
  </w:style>
  <w:style w:type="character" w:styleId="Numrodepage">
    <w:name w:val="page number"/>
    <w:rsid w:val="00D611A7"/>
    <w:rPr>
      <w:rFonts w:cs="Times New Roman"/>
    </w:rPr>
  </w:style>
  <w:style w:type="paragraph" w:styleId="Pieddepage">
    <w:name w:val="footer"/>
    <w:basedOn w:val="Normal"/>
    <w:link w:val="PieddepageCar"/>
    <w:rsid w:val="00D611A7"/>
    <w:pPr>
      <w:tabs>
        <w:tab w:val="center" w:pos="4536"/>
        <w:tab w:val="right" w:pos="9072"/>
      </w:tabs>
    </w:pPr>
  </w:style>
  <w:style w:type="character" w:customStyle="1" w:styleId="PieddepageCar">
    <w:name w:val="Pied de page Car"/>
    <w:basedOn w:val="Policepardfaut"/>
    <w:link w:val="Pieddepage"/>
    <w:rsid w:val="00D611A7"/>
    <w:rPr>
      <w:rFonts w:ascii="Times New Roman" w:eastAsia="Times New Roman" w:hAnsi="Times New Roman" w:cs="Times New Roman"/>
      <w:sz w:val="20"/>
      <w:szCs w:val="20"/>
      <w:lang w:eastAsia="fr-FR"/>
    </w:rPr>
  </w:style>
  <w:style w:type="paragraph" w:styleId="Index1">
    <w:name w:val="index 1"/>
    <w:basedOn w:val="Normal"/>
    <w:next w:val="Normal"/>
    <w:autoRedefine/>
    <w:semiHidden/>
    <w:rsid w:val="00D611A7"/>
    <w:pPr>
      <w:ind w:left="200" w:hanging="200"/>
    </w:pPr>
  </w:style>
  <w:style w:type="paragraph" w:styleId="Index2">
    <w:name w:val="index 2"/>
    <w:basedOn w:val="Normal"/>
    <w:next w:val="Normal"/>
    <w:autoRedefine/>
    <w:semiHidden/>
    <w:rsid w:val="00D611A7"/>
    <w:pPr>
      <w:ind w:left="400" w:hanging="200"/>
    </w:pPr>
  </w:style>
  <w:style w:type="paragraph" w:styleId="Index3">
    <w:name w:val="index 3"/>
    <w:basedOn w:val="Normal"/>
    <w:next w:val="Normal"/>
    <w:autoRedefine/>
    <w:semiHidden/>
    <w:rsid w:val="00D611A7"/>
    <w:pPr>
      <w:ind w:left="600" w:hanging="200"/>
    </w:pPr>
  </w:style>
  <w:style w:type="paragraph" w:styleId="Index4">
    <w:name w:val="index 4"/>
    <w:basedOn w:val="Normal"/>
    <w:next w:val="Normal"/>
    <w:autoRedefine/>
    <w:semiHidden/>
    <w:rsid w:val="00D611A7"/>
    <w:pPr>
      <w:ind w:left="800" w:hanging="200"/>
    </w:pPr>
  </w:style>
  <w:style w:type="paragraph" w:styleId="Index5">
    <w:name w:val="index 5"/>
    <w:basedOn w:val="Normal"/>
    <w:next w:val="Normal"/>
    <w:autoRedefine/>
    <w:semiHidden/>
    <w:rsid w:val="00D611A7"/>
    <w:pPr>
      <w:ind w:left="1000" w:hanging="200"/>
    </w:pPr>
  </w:style>
  <w:style w:type="paragraph" w:styleId="Index6">
    <w:name w:val="index 6"/>
    <w:basedOn w:val="Normal"/>
    <w:next w:val="Normal"/>
    <w:autoRedefine/>
    <w:semiHidden/>
    <w:rsid w:val="00D611A7"/>
    <w:pPr>
      <w:ind w:left="1200" w:hanging="200"/>
    </w:pPr>
  </w:style>
  <w:style w:type="paragraph" w:styleId="Index7">
    <w:name w:val="index 7"/>
    <w:basedOn w:val="Normal"/>
    <w:next w:val="Normal"/>
    <w:autoRedefine/>
    <w:semiHidden/>
    <w:rsid w:val="00D611A7"/>
    <w:pPr>
      <w:ind w:left="1400" w:hanging="200"/>
    </w:pPr>
  </w:style>
  <w:style w:type="paragraph" w:styleId="Index8">
    <w:name w:val="index 8"/>
    <w:basedOn w:val="Normal"/>
    <w:next w:val="Normal"/>
    <w:autoRedefine/>
    <w:semiHidden/>
    <w:rsid w:val="00D611A7"/>
    <w:pPr>
      <w:ind w:left="1600" w:hanging="200"/>
    </w:pPr>
  </w:style>
  <w:style w:type="paragraph" w:styleId="Index9">
    <w:name w:val="index 9"/>
    <w:basedOn w:val="Normal"/>
    <w:next w:val="Normal"/>
    <w:autoRedefine/>
    <w:semiHidden/>
    <w:rsid w:val="00D611A7"/>
    <w:pPr>
      <w:ind w:left="1800" w:hanging="200"/>
    </w:pPr>
  </w:style>
  <w:style w:type="paragraph" w:styleId="Titreindex">
    <w:name w:val="index heading"/>
    <w:basedOn w:val="Normal"/>
    <w:next w:val="Index1"/>
    <w:semiHidden/>
    <w:rsid w:val="00D611A7"/>
    <w:pPr>
      <w:spacing w:before="120" w:after="120"/>
    </w:pPr>
    <w:rPr>
      <w:b/>
      <w:bCs/>
      <w:i/>
      <w:iCs/>
    </w:rPr>
  </w:style>
  <w:style w:type="paragraph" w:styleId="TM2">
    <w:name w:val="toc 2"/>
    <w:basedOn w:val="Normal"/>
    <w:next w:val="Normal"/>
    <w:autoRedefine/>
    <w:uiPriority w:val="39"/>
    <w:rsid w:val="00D611A7"/>
    <w:pPr>
      <w:spacing w:before="240"/>
    </w:pPr>
    <w:rPr>
      <w:b/>
      <w:bCs/>
    </w:rPr>
  </w:style>
  <w:style w:type="paragraph" w:styleId="TM3">
    <w:name w:val="toc 3"/>
    <w:basedOn w:val="Normal"/>
    <w:next w:val="Normal"/>
    <w:autoRedefine/>
    <w:uiPriority w:val="39"/>
    <w:rsid w:val="00D611A7"/>
    <w:pPr>
      <w:ind w:left="200"/>
    </w:pPr>
  </w:style>
  <w:style w:type="paragraph" w:styleId="TM4">
    <w:name w:val="toc 4"/>
    <w:basedOn w:val="Normal"/>
    <w:next w:val="Normal"/>
    <w:autoRedefine/>
    <w:semiHidden/>
    <w:rsid w:val="00D611A7"/>
    <w:pPr>
      <w:ind w:left="400"/>
    </w:pPr>
  </w:style>
  <w:style w:type="paragraph" w:styleId="TM5">
    <w:name w:val="toc 5"/>
    <w:basedOn w:val="Normal"/>
    <w:next w:val="Normal"/>
    <w:autoRedefine/>
    <w:semiHidden/>
    <w:rsid w:val="00D611A7"/>
    <w:pPr>
      <w:ind w:left="600"/>
    </w:pPr>
  </w:style>
  <w:style w:type="paragraph" w:styleId="TM6">
    <w:name w:val="toc 6"/>
    <w:basedOn w:val="Normal"/>
    <w:next w:val="Normal"/>
    <w:autoRedefine/>
    <w:semiHidden/>
    <w:rsid w:val="00D611A7"/>
    <w:pPr>
      <w:ind w:left="800"/>
    </w:pPr>
  </w:style>
  <w:style w:type="paragraph" w:styleId="TM7">
    <w:name w:val="toc 7"/>
    <w:basedOn w:val="Normal"/>
    <w:next w:val="Normal"/>
    <w:autoRedefine/>
    <w:semiHidden/>
    <w:rsid w:val="00D611A7"/>
    <w:pPr>
      <w:ind w:left="1000"/>
    </w:pPr>
  </w:style>
  <w:style w:type="paragraph" w:styleId="TM8">
    <w:name w:val="toc 8"/>
    <w:basedOn w:val="Normal"/>
    <w:next w:val="Normal"/>
    <w:autoRedefine/>
    <w:semiHidden/>
    <w:rsid w:val="00D611A7"/>
    <w:pPr>
      <w:ind w:left="1200"/>
    </w:pPr>
  </w:style>
  <w:style w:type="paragraph" w:styleId="TM9">
    <w:name w:val="toc 9"/>
    <w:basedOn w:val="Normal"/>
    <w:next w:val="Normal"/>
    <w:autoRedefine/>
    <w:semiHidden/>
    <w:rsid w:val="00D611A7"/>
    <w:pPr>
      <w:ind w:left="1400"/>
    </w:pPr>
  </w:style>
  <w:style w:type="paragraph" w:styleId="Textedebulles">
    <w:name w:val="Balloon Text"/>
    <w:basedOn w:val="Normal"/>
    <w:link w:val="TextedebullesCar"/>
    <w:semiHidden/>
    <w:rsid w:val="00D611A7"/>
    <w:rPr>
      <w:rFonts w:ascii="Tahoma" w:hAnsi="Tahoma" w:cs="Tahoma"/>
      <w:sz w:val="16"/>
      <w:szCs w:val="16"/>
    </w:rPr>
  </w:style>
  <w:style w:type="character" w:customStyle="1" w:styleId="TextedebullesCar">
    <w:name w:val="Texte de bulles Car"/>
    <w:basedOn w:val="Policepardfaut"/>
    <w:link w:val="Textedebulles"/>
    <w:semiHidden/>
    <w:rsid w:val="00D611A7"/>
    <w:rPr>
      <w:rFonts w:ascii="Tahoma" w:eastAsia="Times New Roman" w:hAnsi="Tahoma" w:cs="Tahoma"/>
      <w:sz w:val="16"/>
      <w:szCs w:val="16"/>
      <w:lang w:eastAsia="fr-FR"/>
    </w:rPr>
  </w:style>
  <w:style w:type="table" w:styleId="Grilledutableau">
    <w:name w:val="Table Grid"/>
    <w:basedOn w:val="TableauNormal"/>
    <w:rsid w:val="00D611A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D611A7"/>
    <w:rPr>
      <w:rFonts w:ascii="Verdana" w:hAnsi="Verdana" w:cs="Verdana"/>
      <w:sz w:val="24"/>
      <w:szCs w:val="24"/>
    </w:rPr>
  </w:style>
  <w:style w:type="character" w:customStyle="1" w:styleId="CorpsdetexteCar">
    <w:name w:val="Corps de texte Car"/>
    <w:basedOn w:val="Policepardfaut"/>
    <w:link w:val="Corpsdetexte"/>
    <w:rsid w:val="00D611A7"/>
    <w:rPr>
      <w:rFonts w:ascii="Verdana" w:eastAsia="Times New Roman" w:hAnsi="Verdana" w:cs="Verdana"/>
      <w:sz w:val="24"/>
      <w:szCs w:val="24"/>
      <w:lang w:eastAsia="fr-FR"/>
    </w:rPr>
  </w:style>
  <w:style w:type="character" w:styleId="lev">
    <w:name w:val="Strong"/>
    <w:uiPriority w:val="22"/>
    <w:qFormat/>
    <w:rsid w:val="00D611A7"/>
    <w:rPr>
      <w:rFonts w:cs="Times New Roman"/>
      <w:b/>
    </w:rPr>
  </w:style>
  <w:style w:type="character" w:styleId="Lienhypertexte">
    <w:name w:val="Hyperlink"/>
    <w:uiPriority w:val="99"/>
    <w:rsid w:val="00D611A7"/>
    <w:rPr>
      <w:rFonts w:cs="Times New Roman"/>
      <w:color w:val="0000FF"/>
      <w:u w:val="single"/>
    </w:rPr>
  </w:style>
  <w:style w:type="character" w:styleId="Lienhypertextesuivivisit">
    <w:name w:val="FollowedHyperlink"/>
    <w:rsid w:val="00D611A7"/>
    <w:rPr>
      <w:rFonts w:cs="Times New Roman"/>
      <w:color w:val="800080"/>
      <w:u w:val="single"/>
    </w:rPr>
  </w:style>
  <w:style w:type="paragraph" w:styleId="Retraitcorpsdetexte3">
    <w:name w:val="Body Text Indent 3"/>
    <w:basedOn w:val="Normal"/>
    <w:link w:val="Retraitcorpsdetexte3Car"/>
    <w:rsid w:val="00D611A7"/>
    <w:pPr>
      <w:spacing w:after="120"/>
      <w:ind w:left="283"/>
    </w:pPr>
    <w:rPr>
      <w:sz w:val="16"/>
      <w:szCs w:val="16"/>
    </w:rPr>
  </w:style>
  <w:style w:type="character" w:customStyle="1" w:styleId="Retraitcorpsdetexte3Car">
    <w:name w:val="Retrait corps de texte 3 Car"/>
    <w:basedOn w:val="Policepardfaut"/>
    <w:link w:val="Retraitcorpsdetexte3"/>
    <w:rsid w:val="00D611A7"/>
    <w:rPr>
      <w:rFonts w:ascii="Times New Roman" w:eastAsia="Times New Roman" w:hAnsi="Times New Roman" w:cs="Times New Roman"/>
      <w:sz w:val="16"/>
      <w:szCs w:val="16"/>
      <w:lang w:eastAsia="fr-FR"/>
    </w:rPr>
  </w:style>
  <w:style w:type="paragraph" w:styleId="Titre">
    <w:name w:val="Title"/>
    <w:basedOn w:val="Normal"/>
    <w:link w:val="TitreCar"/>
    <w:qFormat/>
    <w:rsid w:val="00D611A7"/>
    <w:pPr>
      <w:widowControl w:val="0"/>
      <w:suppressAutoHyphens/>
      <w:adjustRightInd w:val="0"/>
      <w:spacing w:line="360" w:lineRule="atLeast"/>
      <w:jc w:val="center"/>
      <w:textAlignment w:val="baseline"/>
    </w:pPr>
    <w:rPr>
      <w:rFonts w:ascii="Arial" w:hAnsi="Arial"/>
      <w:b/>
      <w:sz w:val="28"/>
    </w:rPr>
  </w:style>
  <w:style w:type="character" w:customStyle="1" w:styleId="TitreCar">
    <w:name w:val="Titre Car"/>
    <w:basedOn w:val="Policepardfaut"/>
    <w:link w:val="Titre"/>
    <w:rsid w:val="00D611A7"/>
    <w:rPr>
      <w:rFonts w:ascii="Arial" w:eastAsia="Times New Roman" w:hAnsi="Arial" w:cs="Times New Roman"/>
      <w:b/>
      <w:sz w:val="28"/>
      <w:szCs w:val="20"/>
      <w:lang w:eastAsia="fr-FR"/>
    </w:rPr>
  </w:style>
  <w:style w:type="paragraph" w:customStyle="1" w:styleId="CarCar">
    <w:name w:val="Car Car"/>
    <w:basedOn w:val="Normal"/>
    <w:autoRedefine/>
    <w:rsid w:val="00D611A7"/>
    <w:pPr>
      <w:widowControl w:val="0"/>
      <w:adjustRightInd w:val="0"/>
      <w:spacing w:before="400" w:after="320" w:line="240" w:lineRule="exact"/>
      <w:jc w:val="both"/>
      <w:textAlignment w:val="baseline"/>
    </w:pPr>
    <w:rPr>
      <w:rFonts w:ascii="Arial" w:hAnsi="Arial"/>
      <w:lang w:eastAsia="en-US"/>
    </w:rPr>
  </w:style>
  <w:style w:type="paragraph" w:styleId="Retraitcorpsdetexte">
    <w:name w:val="Body Text Indent"/>
    <w:basedOn w:val="Normal"/>
    <w:link w:val="RetraitcorpsdetexteCar"/>
    <w:rsid w:val="00D611A7"/>
    <w:pPr>
      <w:spacing w:after="120" w:line="480" w:lineRule="auto"/>
    </w:pPr>
  </w:style>
  <w:style w:type="character" w:customStyle="1" w:styleId="RetraitcorpsdetexteCar">
    <w:name w:val="Retrait corps de texte Car"/>
    <w:basedOn w:val="Policepardfaut"/>
    <w:link w:val="Retraitcorpsdetexte"/>
    <w:rsid w:val="00D611A7"/>
    <w:rPr>
      <w:rFonts w:ascii="Times New Roman" w:eastAsia="Times New Roman" w:hAnsi="Times New Roman" w:cs="Times New Roman"/>
      <w:sz w:val="20"/>
      <w:szCs w:val="20"/>
      <w:lang w:eastAsia="fr-FR"/>
    </w:rPr>
  </w:style>
  <w:style w:type="paragraph" w:styleId="NormalWeb">
    <w:name w:val="Normal (Web)"/>
    <w:basedOn w:val="Normal"/>
    <w:uiPriority w:val="99"/>
    <w:rsid w:val="00D611A7"/>
    <w:pPr>
      <w:spacing w:before="100" w:beforeAutospacing="1" w:after="100" w:afterAutospacing="1"/>
    </w:pPr>
    <w:rPr>
      <w:sz w:val="24"/>
      <w:szCs w:val="24"/>
    </w:rPr>
  </w:style>
  <w:style w:type="paragraph" w:styleId="Notedebasdepage">
    <w:name w:val="footnote text"/>
    <w:basedOn w:val="Normal"/>
    <w:link w:val="NotedebasdepageCar"/>
    <w:semiHidden/>
    <w:rsid w:val="00D611A7"/>
  </w:style>
  <w:style w:type="character" w:customStyle="1" w:styleId="NotedebasdepageCar">
    <w:name w:val="Note de bas de page Car"/>
    <w:basedOn w:val="Policepardfaut"/>
    <w:link w:val="Notedebasdepage"/>
    <w:semiHidden/>
    <w:rsid w:val="00D611A7"/>
    <w:rPr>
      <w:rFonts w:ascii="Times New Roman" w:eastAsia="Times New Roman" w:hAnsi="Times New Roman" w:cs="Times New Roman"/>
      <w:sz w:val="20"/>
      <w:szCs w:val="20"/>
      <w:lang w:eastAsia="fr-FR"/>
    </w:rPr>
  </w:style>
  <w:style w:type="character" w:styleId="Appelnotedebasdep">
    <w:name w:val="footnote reference"/>
    <w:semiHidden/>
    <w:rsid w:val="00D611A7"/>
    <w:rPr>
      <w:rFonts w:cs="Times New Roman"/>
      <w:vertAlign w:val="superscript"/>
    </w:rPr>
  </w:style>
  <w:style w:type="paragraph" w:customStyle="1" w:styleId="CarCar1">
    <w:name w:val="Car Car1"/>
    <w:basedOn w:val="Normal"/>
    <w:autoRedefine/>
    <w:rsid w:val="00D611A7"/>
    <w:pPr>
      <w:widowControl w:val="0"/>
      <w:adjustRightInd w:val="0"/>
      <w:spacing w:before="400" w:after="320" w:line="240" w:lineRule="exact"/>
      <w:jc w:val="both"/>
      <w:textAlignment w:val="baseline"/>
    </w:pPr>
    <w:rPr>
      <w:rFonts w:ascii="Arial" w:hAnsi="Arial"/>
      <w:lang w:eastAsia="en-US"/>
    </w:rPr>
  </w:style>
  <w:style w:type="character" w:styleId="Marquedecommentaire">
    <w:name w:val="annotation reference"/>
    <w:semiHidden/>
    <w:rsid w:val="00D611A7"/>
    <w:rPr>
      <w:sz w:val="16"/>
      <w:szCs w:val="16"/>
    </w:rPr>
  </w:style>
  <w:style w:type="paragraph" w:styleId="Commentaire">
    <w:name w:val="annotation text"/>
    <w:basedOn w:val="Normal"/>
    <w:link w:val="CommentaireCar"/>
    <w:rsid w:val="00D611A7"/>
  </w:style>
  <w:style w:type="character" w:customStyle="1" w:styleId="CommentaireCar">
    <w:name w:val="Commentaire Car"/>
    <w:basedOn w:val="Policepardfaut"/>
    <w:link w:val="Commentaire"/>
    <w:rsid w:val="00D611A7"/>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D611A7"/>
    <w:rPr>
      <w:b/>
      <w:bCs/>
    </w:rPr>
  </w:style>
  <w:style w:type="character" w:customStyle="1" w:styleId="ObjetducommentaireCar">
    <w:name w:val="Objet du commentaire Car"/>
    <w:basedOn w:val="CommentaireCar"/>
    <w:link w:val="Objetducommentaire"/>
    <w:semiHidden/>
    <w:rsid w:val="00D611A7"/>
    <w:rPr>
      <w:rFonts w:ascii="Times New Roman" w:eastAsia="Times New Roman" w:hAnsi="Times New Roman" w:cs="Times New Roman"/>
      <w:b/>
      <w:bCs/>
      <w:sz w:val="20"/>
      <w:szCs w:val="20"/>
      <w:lang w:eastAsia="fr-FR"/>
    </w:rPr>
  </w:style>
  <w:style w:type="character" w:customStyle="1" w:styleId="Car15">
    <w:name w:val="Car15"/>
    <w:semiHidden/>
    <w:rsid w:val="00D611A7"/>
    <w:rPr>
      <w:rFonts w:ascii="Cambria" w:hAnsi="Cambria" w:cs="Times New Roman"/>
      <w:b/>
      <w:bCs/>
      <w:i/>
      <w:iCs/>
      <w:sz w:val="28"/>
      <w:szCs w:val="28"/>
    </w:rPr>
  </w:style>
  <w:style w:type="character" w:customStyle="1" w:styleId="Car14">
    <w:name w:val="Car14"/>
    <w:semiHidden/>
    <w:rsid w:val="00D611A7"/>
    <w:rPr>
      <w:rFonts w:ascii="Comic Sans MS" w:hAnsi="Comic Sans MS" w:cs="Comic Sans MS"/>
      <w:b/>
      <w:bCs/>
      <w:lang w:val="fr-FR" w:eastAsia="fr-FR" w:bidi="ar-SA"/>
    </w:rPr>
  </w:style>
  <w:style w:type="numbering" w:styleId="111111">
    <w:name w:val="Outline List 2"/>
    <w:basedOn w:val="Aucuneliste"/>
    <w:rsid w:val="00D611A7"/>
    <w:pPr>
      <w:numPr>
        <w:numId w:val="7"/>
      </w:numPr>
    </w:pPr>
  </w:style>
  <w:style w:type="paragraph" w:customStyle="1" w:styleId="spip">
    <w:name w:val="spip"/>
    <w:basedOn w:val="Normal"/>
    <w:rsid w:val="00D611A7"/>
    <w:pPr>
      <w:spacing w:before="100" w:beforeAutospacing="1" w:after="100" w:afterAutospacing="1"/>
    </w:pPr>
    <w:rPr>
      <w:sz w:val="24"/>
      <w:szCs w:val="24"/>
    </w:rPr>
  </w:style>
  <w:style w:type="paragraph" w:customStyle="1" w:styleId="Titre47">
    <w:name w:val="Titre 47"/>
    <w:basedOn w:val="Normal"/>
    <w:rsid w:val="00D611A7"/>
    <w:pPr>
      <w:outlineLvl w:val="4"/>
    </w:pPr>
    <w:rPr>
      <w:b/>
      <w:bCs/>
      <w:sz w:val="24"/>
      <w:szCs w:val="24"/>
    </w:rPr>
  </w:style>
  <w:style w:type="paragraph" w:customStyle="1" w:styleId="Char">
    <w:name w:val="Char"/>
    <w:basedOn w:val="Normal"/>
    <w:rsid w:val="00D611A7"/>
    <w:pPr>
      <w:spacing w:after="160" w:line="240" w:lineRule="exact"/>
      <w:jc w:val="both"/>
    </w:pPr>
    <w:rPr>
      <w:rFonts w:ascii="Arial" w:hAnsi="Arial"/>
      <w:i/>
      <w:color w:val="333333"/>
      <w:lang w:val="en-US" w:eastAsia="en-US"/>
    </w:rPr>
  </w:style>
  <w:style w:type="paragraph" w:styleId="Notedefin">
    <w:name w:val="endnote text"/>
    <w:basedOn w:val="Normal"/>
    <w:link w:val="NotedefinCar"/>
    <w:semiHidden/>
    <w:rsid w:val="00D611A7"/>
  </w:style>
  <w:style w:type="character" w:customStyle="1" w:styleId="NotedefinCar">
    <w:name w:val="Note de fin Car"/>
    <w:basedOn w:val="Policepardfaut"/>
    <w:link w:val="Notedefin"/>
    <w:semiHidden/>
    <w:rsid w:val="00D611A7"/>
    <w:rPr>
      <w:rFonts w:ascii="Times New Roman" w:eastAsia="Times New Roman" w:hAnsi="Times New Roman" w:cs="Times New Roman"/>
      <w:sz w:val="20"/>
      <w:szCs w:val="20"/>
      <w:lang w:eastAsia="fr-FR"/>
    </w:rPr>
  </w:style>
  <w:style w:type="character" w:styleId="CitationHTML">
    <w:name w:val="HTML Cite"/>
    <w:rsid w:val="00D611A7"/>
    <w:rPr>
      <w:i/>
      <w:iCs/>
    </w:rPr>
  </w:style>
  <w:style w:type="character" w:customStyle="1" w:styleId="Car">
    <w:name w:val="Car"/>
    <w:semiHidden/>
    <w:rsid w:val="00D611A7"/>
    <w:rPr>
      <w:rFonts w:ascii="Comic Sans MS" w:hAnsi="Comic Sans MS" w:cs="Comic Sans MS"/>
      <w:sz w:val="22"/>
      <w:szCs w:val="22"/>
      <w:lang w:val="fr-FR" w:eastAsia="fr-FR" w:bidi="ar-SA"/>
    </w:rPr>
  </w:style>
  <w:style w:type="paragraph" w:customStyle="1" w:styleId="Default">
    <w:name w:val="Default"/>
    <w:rsid w:val="00D611A7"/>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Accentuation">
    <w:name w:val="Emphasis"/>
    <w:qFormat/>
    <w:rsid w:val="00D611A7"/>
    <w:rPr>
      <w:i/>
      <w:iCs/>
    </w:rPr>
  </w:style>
  <w:style w:type="paragraph" w:customStyle="1" w:styleId="TitreLBo">
    <w:name w:val="Titre LBo"/>
    <w:basedOn w:val="Titre1"/>
    <w:rsid w:val="00D611A7"/>
    <w:pPr>
      <w:ind w:left="0" w:firstLine="0"/>
    </w:pPr>
    <w:rPr>
      <w:rFonts w:ascii="Calibri" w:hAnsi="Calibri"/>
      <w:b w:val="0"/>
      <w:bCs w:val="0"/>
    </w:rPr>
  </w:style>
  <w:style w:type="paragraph" w:styleId="Paragraphedeliste">
    <w:name w:val="List Paragraph"/>
    <w:basedOn w:val="Normal"/>
    <w:link w:val="ParagraphedelisteCar"/>
    <w:uiPriority w:val="99"/>
    <w:qFormat/>
    <w:rsid w:val="00D611A7"/>
    <w:pPr>
      <w:ind w:left="708"/>
    </w:pPr>
  </w:style>
  <w:style w:type="character" w:customStyle="1" w:styleId="detailentite">
    <w:name w:val="detail_entite"/>
    <w:basedOn w:val="Policepardfaut"/>
    <w:rsid w:val="00D611A7"/>
  </w:style>
  <w:style w:type="table" w:customStyle="1" w:styleId="Grilledutableau1">
    <w:name w:val="Grille du tableau1"/>
    <w:basedOn w:val="TableauNormal"/>
    <w:next w:val="Grilledutableau"/>
    <w:rsid w:val="00D611A7"/>
    <w:pPr>
      <w:spacing w:after="0" w:line="240" w:lineRule="auto"/>
    </w:pPr>
    <w:rPr>
      <w:rFonts w:ascii="Times New Roman" w:eastAsia="SimSu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D611A7"/>
    <w:pPr>
      <w:spacing w:after="0" w:line="240" w:lineRule="auto"/>
    </w:pPr>
    <w:rPr>
      <w:rFonts w:ascii="Times New Roman" w:eastAsia="SimSu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ucuneliste"/>
    <w:next w:val="111111"/>
    <w:rsid w:val="00D611A7"/>
    <w:pPr>
      <w:numPr>
        <w:numId w:val="1"/>
      </w:numPr>
    </w:pPr>
  </w:style>
  <w:style w:type="table" w:customStyle="1" w:styleId="TableauGrille5Fonc-Accentuation51">
    <w:name w:val="Tableau Grille 5 Foncé - Accentuation 51"/>
    <w:basedOn w:val="TableauNormal"/>
    <w:uiPriority w:val="50"/>
    <w:locked/>
    <w:rsid w:val="00D611A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lledutableau3">
    <w:name w:val="Grille du tableau3"/>
    <w:basedOn w:val="TableauNormal"/>
    <w:next w:val="Grilledutableau"/>
    <w:rsid w:val="00D611A7"/>
    <w:pPr>
      <w:spacing w:after="0" w:line="240" w:lineRule="auto"/>
    </w:pPr>
    <w:rPr>
      <w:rFonts w:ascii="Times New Roman" w:eastAsia="SimSu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ucuneliste"/>
    <w:next w:val="111111"/>
    <w:rsid w:val="00D611A7"/>
    <w:pPr>
      <w:numPr>
        <w:numId w:val="2"/>
      </w:numPr>
    </w:pPr>
  </w:style>
  <w:style w:type="table" w:styleId="Listeclaire-Accent1">
    <w:name w:val="Light List Accent 1"/>
    <w:basedOn w:val="TableauNormal"/>
    <w:uiPriority w:val="61"/>
    <w:rsid w:val="00D611A7"/>
    <w:pPr>
      <w:spacing w:after="0" w:line="240" w:lineRule="auto"/>
    </w:pPr>
    <w:rPr>
      <w:rFonts w:ascii="Times New Roman" w:eastAsia="SimSun" w:hAnsi="Times New Roman" w:cs="Times New Roman"/>
      <w:sz w:val="20"/>
      <w:szCs w:val="20"/>
      <w:lang w:eastAsia="fr-FR"/>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ParagraphedelisteCar">
    <w:name w:val="Paragraphe de liste Car"/>
    <w:basedOn w:val="Policepardfaut"/>
    <w:link w:val="Paragraphedeliste"/>
    <w:uiPriority w:val="99"/>
    <w:rsid w:val="00D611A7"/>
    <w:rPr>
      <w:rFonts w:ascii="Times New Roman" w:eastAsia="Times New Roman" w:hAnsi="Times New Roman" w:cs="Times New Roman"/>
      <w:sz w:val="20"/>
      <w:szCs w:val="20"/>
      <w:lang w:eastAsia="fr-FR"/>
    </w:rPr>
  </w:style>
  <w:style w:type="table" w:customStyle="1" w:styleId="Grilledutableau4">
    <w:name w:val="Grille du tableau4"/>
    <w:basedOn w:val="TableauNormal"/>
    <w:next w:val="Grilledutableau"/>
    <w:rsid w:val="00D611A7"/>
    <w:pPr>
      <w:spacing w:after="0" w:line="240" w:lineRule="auto"/>
    </w:pPr>
    <w:rPr>
      <w:rFonts w:ascii="Times New Roman" w:eastAsia="SimSu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D611A7"/>
    <w:pPr>
      <w:spacing w:after="0" w:line="240" w:lineRule="auto"/>
    </w:pPr>
    <w:rPr>
      <w:rFonts w:ascii="Times New Roman" w:eastAsia="Times New Roman" w:hAnsi="Times New Roman" w:cs="Times New Roman"/>
      <w:sz w:val="20"/>
      <w:szCs w:val="20"/>
      <w:lang w:eastAsia="fr-FR"/>
    </w:rPr>
  </w:style>
  <w:style w:type="paragraph" w:styleId="En-ttedetabledesmatires">
    <w:name w:val="TOC Heading"/>
    <w:basedOn w:val="Titre1"/>
    <w:next w:val="Normal"/>
    <w:uiPriority w:val="39"/>
    <w:unhideWhenUsed/>
    <w:qFormat/>
    <w:rsid w:val="00D611A7"/>
    <w:pPr>
      <w:keepLines/>
      <w:spacing w:before="240" w:line="259" w:lineRule="auto"/>
      <w:ind w:left="0" w:firstLine="0"/>
      <w:outlineLvl w:val="9"/>
    </w:pPr>
    <w:rPr>
      <w:rFonts w:asciiTheme="majorHAnsi" w:eastAsiaTheme="majorEastAsia" w:hAnsiTheme="majorHAnsi" w:cstheme="majorBidi"/>
      <w:b w:val="0"/>
      <w:bCs w:val="0"/>
      <w:color w:val="2E74B5" w:themeColor="accent1" w:themeShade="BF"/>
      <w:kern w:val="0"/>
      <w:sz w:val="32"/>
      <w:szCs w:val="32"/>
    </w:rPr>
  </w:style>
  <w:style w:type="paragraph" w:customStyle="1" w:styleId="katex-block">
    <w:name w:val="katex-block"/>
    <w:basedOn w:val="Normal"/>
    <w:rsid w:val="00D611A7"/>
    <w:pPr>
      <w:spacing w:before="100" w:beforeAutospacing="1" w:after="100" w:afterAutospacing="1"/>
    </w:pPr>
    <w:rPr>
      <w:sz w:val="24"/>
      <w:szCs w:val="24"/>
    </w:rPr>
  </w:style>
  <w:style w:type="character" w:customStyle="1" w:styleId="katex-mathml">
    <w:name w:val="katex-mathml"/>
    <w:basedOn w:val="Policepardfaut"/>
    <w:rsid w:val="00D611A7"/>
  </w:style>
  <w:style w:type="character" w:customStyle="1" w:styleId="mord">
    <w:name w:val="mord"/>
    <w:basedOn w:val="Policepardfaut"/>
    <w:rsid w:val="00D611A7"/>
  </w:style>
  <w:style w:type="character" w:styleId="Textedelespacerserv">
    <w:name w:val="Placeholder Text"/>
    <w:basedOn w:val="Policepardfaut"/>
    <w:uiPriority w:val="99"/>
    <w:semiHidden/>
    <w:rsid w:val="00D611A7"/>
    <w:rPr>
      <w:color w:val="808080"/>
    </w:rPr>
  </w:style>
  <w:style w:type="numbering" w:customStyle="1" w:styleId="1111113">
    <w:name w:val="1 / 1.1 / 1.1.13"/>
    <w:basedOn w:val="Aucuneliste"/>
    <w:next w:val="111111"/>
    <w:rsid w:val="00D611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89120">
      <w:bodyDiv w:val="1"/>
      <w:marLeft w:val="0"/>
      <w:marRight w:val="0"/>
      <w:marTop w:val="0"/>
      <w:marBottom w:val="0"/>
      <w:divBdr>
        <w:top w:val="none" w:sz="0" w:space="0" w:color="auto"/>
        <w:left w:val="none" w:sz="0" w:space="0" w:color="auto"/>
        <w:bottom w:val="none" w:sz="0" w:space="0" w:color="auto"/>
        <w:right w:val="none" w:sz="0" w:space="0" w:color="auto"/>
      </w:divBdr>
      <w:divsChild>
        <w:div w:id="611479091">
          <w:marLeft w:val="0"/>
          <w:marRight w:val="0"/>
          <w:marTop w:val="0"/>
          <w:marBottom w:val="0"/>
          <w:divBdr>
            <w:top w:val="none" w:sz="0" w:space="0" w:color="auto"/>
            <w:left w:val="none" w:sz="0" w:space="0" w:color="auto"/>
            <w:bottom w:val="none" w:sz="0" w:space="0" w:color="auto"/>
            <w:right w:val="none" w:sz="0" w:space="0" w:color="auto"/>
          </w:divBdr>
          <w:divsChild>
            <w:div w:id="142680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99192">
      <w:bodyDiv w:val="1"/>
      <w:marLeft w:val="0"/>
      <w:marRight w:val="0"/>
      <w:marTop w:val="0"/>
      <w:marBottom w:val="0"/>
      <w:divBdr>
        <w:top w:val="none" w:sz="0" w:space="0" w:color="auto"/>
        <w:left w:val="none" w:sz="0" w:space="0" w:color="auto"/>
        <w:bottom w:val="none" w:sz="0" w:space="0" w:color="auto"/>
        <w:right w:val="none" w:sz="0" w:space="0" w:color="auto"/>
      </w:divBdr>
    </w:div>
    <w:div w:id="154536769">
      <w:bodyDiv w:val="1"/>
      <w:marLeft w:val="0"/>
      <w:marRight w:val="0"/>
      <w:marTop w:val="0"/>
      <w:marBottom w:val="0"/>
      <w:divBdr>
        <w:top w:val="none" w:sz="0" w:space="0" w:color="auto"/>
        <w:left w:val="none" w:sz="0" w:space="0" w:color="auto"/>
        <w:bottom w:val="none" w:sz="0" w:space="0" w:color="auto"/>
        <w:right w:val="none" w:sz="0" w:space="0" w:color="auto"/>
      </w:divBdr>
    </w:div>
    <w:div w:id="175657832">
      <w:bodyDiv w:val="1"/>
      <w:marLeft w:val="0"/>
      <w:marRight w:val="0"/>
      <w:marTop w:val="0"/>
      <w:marBottom w:val="0"/>
      <w:divBdr>
        <w:top w:val="none" w:sz="0" w:space="0" w:color="auto"/>
        <w:left w:val="none" w:sz="0" w:space="0" w:color="auto"/>
        <w:bottom w:val="none" w:sz="0" w:space="0" w:color="auto"/>
        <w:right w:val="none" w:sz="0" w:space="0" w:color="auto"/>
      </w:divBdr>
    </w:div>
    <w:div w:id="201022894">
      <w:bodyDiv w:val="1"/>
      <w:marLeft w:val="0"/>
      <w:marRight w:val="0"/>
      <w:marTop w:val="0"/>
      <w:marBottom w:val="0"/>
      <w:divBdr>
        <w:top w:val="none" w:sz="0" w:space="0" w:color="auto"/>
        <w:left w:val="none" w:sz="0" w:space="0" w:color="auto"/>
        <w:bottom w:val="none" w:sz="0" w:space="0" w:color="auto"/>
        <w:right w:val="none" w:sz="0" w:space="0" w:color="auto"/>
      </w:divBdr>
    </w:div>
    <w:div w:id="270742104">
      <w:bodyDiv w:val="1"/>
      <w:marLeft w:val="0"/>
      <w:marRight w:val="0"/>
      <w:marTop w:val="0"/>
      <w:marBottom w:val="0"/>
      <w:divBdr>
        <w:top w:val="none" w:sz="0" w:space="0" w:color="auto"/>
        <w:left w:val="none" w:sz="0" w:space="0" w:color="auto"/>
        <w:bottom w:val="none" w:sz="0" w:space="0" w:color="auto"/>
        <w:right w:val="none" w:sz="0" w:space="0" w:color="auto"/>
      </w:divBdr>
    </w:div>
    <w:div w:id="315695213">
      <w:bodyDiv w:val="1"/>
      <w:marLeft w:val="0"/>
      <w:marRight w:val="0"/>
      <w:marTop w:val="0"/>
      <w:marBottom w:val="0"/>
      <w:divBdr>
        <w:top w:val="none" w:sz="0" w:space="0" w:color="auto"/>
        <w:left w:val="none" w:sz="0" w:space="0" w:color="auto"/>
        <w:bottom w:val="none" w:sz="0" w:space="0" w:color="auto"/>
        <w:right w:val="none" w:sz="0" w:space="0" w:color="auto"/>
      </w:divBdr>
    </w:div>
    <w:div w:id="357506030">
      <w:bodyDiv w:val="1"/>
      <w:marLeft w:val="0"/>
      <w:marRight w:val="0"/>
      <w:marTop w:val="0"/>
      <w:marBottom w:val="0"/>
      <w:divBdr>
        <w:top w:val="none" w:sz="0" w:space="0" w:color="auto"/>
        <w:left w:val="none" w:sz="0" w:space="0" w:color="auto"/>
        <w:bottom w:val="none" w:sz="0" w:space="0" w:color="auto"/>
        <w:right w:val="none" w:sz="0" w:space="0" w:color="auto"/>
      </w:divBdr>
    </w:div>
    <w:div w:id="374080354">
      <w:bodyDiv w:val="1"/>
      <w:marLeft w:val="0"/>
      <w:marRight w:val="0"/>
      <w:marTop w:val="0"/>
      <w:marBottom w:val="0"/>
      <w:divBdr>
        <w:top w:val="none" w:sz="0" w:space="0" w:color="auto"/>
        <w:left w:val="none" w:sz="0" w:space="0" w:color="auto"/>
        <w:bottom w:val="none" w:sz="0" w:space="0" w:color="auto"/>
        <w:right w:val="none" w:sz="0" w:space="0" w:color="auto"/>
      </w:divBdr>
    </w:div>
    <w:div w:id="384335339">
      <w:bodyDiv w:val="1"/>
      <w:marLeft w:val="0"/>
      <w:marRight w:val="0"/>
      <w:marTop w:val="0"/>
      <w:marBottom w:val="0"/>
      <w:divBdr>
        <w:top w:val="none" w:sz="0" w:space="0" w:color="auto"/>
        <w:left w:val="none" w:sz="0" w:space="0" w:color="auto"/>
        <w:bottom w:val="none" w:sz="0" w:space="0" w:color="auto"/>
        <w:right w:val="none" w:sz="0" w:space="0" w:color="auto"/>
      </w:divBdr>
    </w:div>
    <w:div w:id="390736492">
      <w:bodyDiv w:val="1"/>
      <w:marLeft w:val="0"/>
      <w:marRight w:val="0"/>
      <w:marTop w:val="0"/>
      <w:marBottom w:val="0"/>
      <w:divBdr>
        <w:top w:val="none" w:sz="0" w:space="0" w:color="auto"/>
        <w:left w:val="none" w:sz="0" w:space="0" w:color="auto"/>
        <w:bottom w:val="none" w:sz="0" w:space="0" w:color="auto"/>
        <w:right w:val="none" w:sz="0" w:space="0" w:color="auto"/>
      </w:divBdr>
    </w:div>
    <w:div w:id="532377866">
      <w:bodyDiv w:val="1"/>
      <w:marLeft w:val="0"/>
      <w:marRight w:val="0"/>
      <w:marTop w:val="0"/>
      <w:marBottom w:val="0"/>
      <w:divBdr>
        <w:top w:val="none" w:sz="0" w:space="0" w:color="auto"/>
        <w:left w:val="none" w:sz="0" w:space="0" w:color="auto"/>
        <w:bottom w:val="none" w:sz="0" w:space="0" w:color="auto"/>
        <w:right w:val="none" w:sz="0" w:space="0" w:color="auto"/>
      </w:divBdr>
    </w:div>
    <w:div w:id="717626530">
      <w:bodyDiv w:val="1"/>
      <w:marLeft w:val="0"/>
      <w:marRight w:val="0"/>
      <w:marTop w:val="0"/>
      <w:marBottom w:val="0"/>
      <w:divBdr>
        <w:top w:val="none" w:sz="0" w:space="0" w:color="auto"/>
        <w:left w:val="none" w:sz="0" w:space="0" w:color="auto"/>
        <w:bottom w:val="none" w:sz="0" w:space="0" w:color="auto"/>
        <w:right w:val="none" w:sz="0" w:space="0" w:color="auto"/>
      </w:divBdr>
    </w:div>
    <w:div w:id="932710731">
      <w:bodyDiv w:val="1"/>
      <w:marLeft w:val="0"/>
      <w:marRight w:val="0"/>
      <w:marTop w:val="0"/>
      <w:marBottom w:val="0"/>
      <w:divBdr>
        <w:top w:val="none" w:sz="0" w:space="0" w:color="auto"/>
        <w:left w:val="none" w:sz="0" w:space="0" w:color="auto"/>
        <w:bottom w:val="none" w:sz="0" w:space="0" w:color="auto"/>
        <w:right w:val="none" w:sz="0" w:space="0" w:color="auto"/>
      </w:divBdr>
    </w:div>
    <w:div w:id="938684750">
      <w:bodyDiv w:val="1"/>
      <w:marLeft w:val="0"/>
      <w:marRight w:val="0"/>
      <w:marTop w:val="0"/>
      <w:marBottom w:val="0"/>
      <w:divBdr>
        <w:top w:val="none" w:sz="0" w:space="0" w:color="auto"/>
        <w:left w:val="none" w:sz="0" w:space="0" w:color="auto"/>
        <w:bottom w:val="none" w:sz="0" w:space="0" w:color="auto"/>
        <w:right w:val="none" w:sz="0" w:space="0" w:color="auto"/>
      </w:divBdr>
    </w:div>
    <w:div w:id="966855441">
      <w:bodyDiv w:val="1"/>
      <w:marLeft w:val="0"/>
      <w:marRight w:val="0"/>
      <w:marTop w:val="0"/>
      <w:marBottom w:val="0"/>
      <w:divBdr>
        <w:top w:val="none" w:sz="0" w:space="0" w:color="auto"/>
        <w:left w:val="none" w:sz="0" w:space="0" w:color="auto"/>
        <w:bottom w:val="none" w:sz="0" w:space="0" w:color="auto"/>
        <w:right w:val="none" w:sz="0" w:space="0" w:color="auto"/>
      </w:divBdr>
    </w:div>
    <w:div w:id="1190676702">
      <w:bodyDiv w:val="1"/>
      <w:marLeft w:val="0"/>
      <w:marRight w:val="0"/>
      <w:marTop w:val="0"/>
      <w:marBottom w:val="0"/>
      <w:divBdr>
        <w:top w:val="none" w:sz="0" w:space="0" w:color="auto"/>
        <w:left w:val="none" w:sz="0" w:space="0" w:color="auto"/>
        <w:bottom w:val="none" w:sz="0" w:space="0" w:color="auto"/>
        <w:right w:val="none" w:sz="0" w:space="0" w:color="auto"/>
      </w:divBdr>
    </w:div>
    <w:div w:id="1657954773">
      <w:bodyDiv w:val="1"/>
      <w:marLeft w:val="0"/>
      <w:marRight w:val="0"/>
      <w:marTop w:val="0"/>
      <w:marBottom w:val="0"/>
      <w:divBdr>
        <w:top w:val="none" w:sz="0" w:space="0" w:color="auto"/>
        <w:left w:val="none" w:sz="0" w:space="0" w:color="auto"/>
        <w:bottom w:val="none" w:sz="0" w:space="0" w:color="auto"/>
        <w:right w:val="none" w:sz="0" w:space="0" w:color="auto"/>
      </w:divBdr>
    </w:div>
    <w:div w:id="1668359343">
      <w:bodyDiv w:val="1"/>
      <w:marLeft w:val="0"/>
      <w:marRight w:val="0"/>
      <w:marTop w:val="0"/>
      <w:marBottom w:val="0"/>
      <w:divBdr>
        <w:top w:val="none" w:sz="0" w:space="0" w:color="auto"/>
        <w:left w:val="none" w:sz="0" w:space="0" w:color="auto"/>
        <w:bottom w:val="none" w:sz="0" w:space="0" w:color="auto"/>
        <w:right w:val="none" w:sz="0" w:space="0" w:color="auto"/>
      </w:divBdr>
    </w:div>
    <w:div w:id="1776169012">
      <w:bodyDiv w:val="1"/>
      <w:marLeft w:val="0"/>
      <w:marRight w:val="0"/>
      <w:marTop w:val="0"/>
      <w:marBottom w:val="0"/>
      <w:divBdr>
        <w:top w:val="none" w:sz="0" w:space="0" w:color="auto"/>
        <w:left w:val="none" w:sz="0" w:space="0" w:color="auto"/>
        <w:bottom w:val="none" w:sz="0" w:space="0" w:color="auto"/>
        <w:right w:val="none" w:sz="0" w:space="0" w:color="auto"/>
      </w:divBdr>
      <w:divsChild>
        <w:div w:id="224225387">
          <w:marLeft w:val="0"/>
          <w:marRight w:val="0"/>
          <w:marTop w:val="0"/>
          <w:marBottom w:val="0"/>
          <w:divBdr>
            <w:top w:val="none" w:sz="0" w:space="0" w:color="auto"/>
            <w:left w:val="none" w:sz="0" w:space="0" w:color="auto"/>
            <w:bottom w:val="none" w:sz="0" w:space="0" w:color="auto"/>
            <w:right w:val="none" w:sz="0" w:space="0" w:color="auto"/>
          </w:divBdr>
          <w:divsChild>
            <w:div w:id="208826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615991">
      <w:bodyDiv w:val="1"/>
      <w:marLeft w:val="0"/>
      <w:marRight w:val="0"/>
      <w:marTop w:val="0"/>
      <w:marBottom w:val="0"/>
      <w:divBdr>
        <w:top w:val="none" w:sz="0" w:space="0" w:color="auto"/>
        <w:left w:val="none" w:sz="0" w:space="0" w:color="auto"/>
        <w:bottom w:val="none" w:sz="0" w:space="0" w:color="auto"/>
        <w:right w:val="none" w:sz="0" w:space="0" w:color="auto"/>
      </w:divBdr>
      <w:divsChild>
        <w:div w:id="927156860">
          <w:marLeft w:val="0"/>
          <w:marRight w:val="0"/>
          <w:marTop w:val="0"/>
          <w:marBottom w:val="0"/>
          <w:divBdr>
            <w:top w:val="none" w:sz="0" w:space="0" w:color="auto"/>
            <w:left w:val="none" w:sz="0" w:space="0" w:color="auto"/>
            <w:bottom w:val="none" w:sz="0" w:space="0" w:color="auto"/>
            <w:right w:val="none" w:sz="0" w:space="0" w:color="auto"/>
          </w:divBdr>
          <w:divsChild>
            <w:div w:id="173501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136595">
      <w:bodyDiv w:val="1"/>
      <w:marLeft w:val="0"/>
      <w:marRight w:val="0"/>
      <w:marTop w:val="0"/>
      <w:marBottom w:val="0"/>
      <w:divBdr>
        <w:top w:val="none" w:sz="0" w:space="0" w:color="auto"/>
        <w:left w:val="none" w:sz="0" w:space="0" w:color="auto"/>
        <w:bottom w:val="none" w:sz="0" w:space="0" w:color="auto"/>
        <w:right w:val="none" w:sz="0" w:space="0" w:color="auto"/>
      </w:divBdr>
    </w:div>
    <w:div w:id="210098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tj1-evry@justice.f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f-ccira-versailles@paris-idf.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do;jsessionid=482EE1C9D404E06F1A44F2A42AE32568.tplgfr41s_2?idSectionTA=LEGISCTA000037729491&amp;cidTexte=LEGITEXT000037701019&amp;dateTexte=201904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ommunaute-chorus-pro.finances.gouv.fr/" TargetMode="External"/><Relationship Id="rId14" Type="http://schemas.openxmlformats.org/officeDocument/2006/relationships/header" Target="header2.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0A75C428-FF69-45B3-A8C6-518DDCC19A47}"/>
      </w:docPartPr>
      <w:docPartBody>
        <w:p w:rsidR="00000000" w:rsidRDefault="000A6D76">
          <w:r w:rsidRPr="007E1D9F">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D76"/>
    <w:rsid w:val="000A6D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A6D7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45BAA-D601-45F6-A783-0FCD64693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41</Pages>
  <Words>15248</Words>
  <Characters>83866</Characters>
  <Application>Microsoft Office Word</Application>
  <DocSecurity>8</DocSecurity>
  <Lines>698</Lines>
  <Paragraphs>197</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98917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BADIN LE MOUEL EMILIE (CPAM ESSONNE)</dc:creator>
  <cp:keywords/>
  <dc:description/>
  <cp:lastModifiedBy>BADIN LE MOUEL EMILIE (CPAM ESSONNE)</cp:lastModifiedBy>
  <cp:revision>36</cp:revision>
  <dcterms:created xsi:type="dcterms:W3CDTF">2025-07-25T12:14:00Z</dcterms:created>
  <dcterms:modified xsi:type="dcterms:W3CDTF">2025-08-26T12:48:00Z</dcterms:modified>
</cp:coreProperties>
</file>