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45A79" w14:textId="77777777" w:rsidR="00E828ED" w:rsidRDefault="00EA73EE" w:rsidP="000F109B">
      <w:pPr>
        <w:ind w:left="-426"/>
        <w:rPr>
          <w:rFonts w:ascii="Arial" w:hAnsi="Arial" w:cs="Arial"/>
          <w:b/>
          <w:sz w:val="36"/>
        </w:rPr>
      </w:pPr>
      <w:r w:rsidRPr="00B97EF0">
        <w:rPr>
          <w:rFonts w:ascii="Arial" w:hAnsi="Arial" w:cs="Arial"/>
          <w:noProof/>
          <w:sz w:val="22"/>
          <w:szCs w:val="22"/>
        </w:rPr>
        <w:drawing>
          <wp:inline distT="0" distB="0" distL="0" distR="0" wp14:anchorId="4CF8952D" wp14:editId="777FC0AD">
            <wp:extent cx="3038475" cy="1676400"/>
            <wp:effectExtent l="0" t="0" r="0" b="0"/>
            <wp:docPr id="1" name="Image 1" descr="logo-CHU-CAEN-NORMANDIE_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HU-CAEN-NORMANDIE_2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475" cy="1676400"/>
                    </a:xfrm>
                    <a:prstGeom prst="rect">
                      <a:avLst/>
                    </a:prstGeom>
                    <a:noFill/>
                    <a:ln>
                      <a:noFill/>
                    </a:ln>
                  </pic:spPr>
                </pic:pic>
              </a:graphicData>
            </a:graphic>
          </wp:inline>
        </w:drawing>
      </w:r>
    </w:p>
    <w:p w14:paraId="75EF8B8D" w14:textId="77777777" w:rsidR="00E828ED" w:rsidRDefault="00E828ED">
      <w:pPr>
        <w:rPr>
          <w:rFonts w:ascii="Arial" w:hAnsi="Arial" w:cs="Arial"/>
          <w:b/>
          <w:sz w:val="36"/>
        </w:rPr>
      </w:pPr>
      <w:r>
        <w:rPr>
          <w:rFonts w:ascii="Arial" w:hAnsi="Arial" w:cs="Arial"/>
          <w:b/>
          <w:sz w:val="36"/>
        </w:rPr>
        <w:t>CENTRE HOSPITALIER UNIVERSITAIRE</w:t>
      </w:r>
    </w:p>
    <w:p w14:paraId="01C997E3" w14:textId="77777777" w:rsidR="00D46423" w:rsidRDefault="00D46423">
      <w:pPr>
        <w:rPr>
          <w:rFonts w:ascii="Arial" w:hAnsi="Arial" w:cs="Arial"/>
          <w:b/>
          <w:sz w:val="36"/>
        </w:rPr>
      </w:pPr>
      <w:r>
        <w:rPr>
          <w:rFonts w:ascii="Arial" w:hAnsi="Arial" w:cs="Arial"/>
          <w:b/>
          <w:sz w:val="36"/>
        </w:rPr>
        <w:t>CS 30001</w:t>
      </w:r>
    </w:p>
    <w:p w14:paraId="2DD49617" w14:textId="77777777" w:rsidR="00E828ED" w:rsidRDefault="00D46423">
      <w:pPr>
        <w:rPr>
          <w:rFonts w:ascii="Arial" w:hAnsi="Arial" w:cs="Arial"/>
          <w:b/>
          <w:sz w:val="36"/>
        </w:rPr>
      </w:pPr>
      <w:r>
        <w:rPr>
          <w:rFonts w:ascii="Arial" w:hAnsi="Arial" w:cs="Arial"/>
          <w:b/>
          <w:sz w:val="36"/>
        </w:rPr>
        <w:t>14033</w:t>
      </w:r>
      <w:r w:rsidR="00E828ED">
        <w:rPr>
          <w:rFonts w:ascii="Arial" w:hAnsi="Arial" w:cs="Arial"/>
          <w:b/>
          <w:sz w:val="36"/>
        </w:rPr>
        <w:t xml:space="preserve"> CAEN Cedex 9</w:t>
      </w:r>
    </w:p>
    <w:p w14:paraId="4F8EB3CB" w14:textId="77777777" w:rsidR="00E828ED" w:rsidRDefault="00E828ED">
      <w:pPr>
        <w:rPr>
          <w:rFonts w:ascii="Arial" w:hAnsi="Arial" w:cs="Arial"/>
          <w:sz w:val="27"/>
        </w:rPr>
      </w:pPr>
    </w:p>
    <w:p w14:paraId="30944F82" w14:textId="77777777" w:rsidR="00E828ED" w:rsidRDefault="00E828ED">
      <w:pPr>
        <w:rPr>
          <w:rFonts w:ascii="Arial" w:hAnsi="Arial" w:cs="Arial"/>
          <w:sz w:val="27"/>
        </w:rPr>
      </w:pPr>
    </w:p>
    <w:p w14:paraId="44BB031F" w14:textId="77777777" w:rsidR="00E828ED" w:rsidRDefault="00E828ED">
      <w:pPr>
        <w:rPr>
          <w:rFonts w:ascii="Arial" w:hAnsi="Arial" w:cs="Arial"/>
          <w:sz w:val="27"/>
        </w:rPr>
      </w:pPr>
    </w:p>
    <w:p w14:paraId="55738E62" w14:textId="77777777" w:rsidR="00E828ED" w:rsidRDefault="00E828ED">
      <w:pPr>
        <w:rPr>
          <w:rFonts w:ascii="Arial" w:hAnsi="Arial" w:cs="Arial"/>
          <w:sz w:val="27"/>
        </w:rPr>
      </w:pPr>
    </w:p>
    <w:p w14:paraId="4D2A2270" w14:textId="77777777" w:rsidR="00E828ED" w:rsidRDefault="00E828ED">
      <w:pPr>
        <w:rPr>
          <w:rFonts w:ascii="Arial" w:hAnsi="Arial" w:cs="Arial"/>
          <w:sz w:val="27"/>
        </w:rPr>
      </w:pPr>
    </w:p>
    <w:p w14:paraId="6477FE8C" w14:textId="77777777" w:rsidR="00E828ED" w:rsidRDefault="00E828ED">
      <w:pPr>
        <w:rPr>
          <w:rFonts w:ascii="Arial" w:hAnsi="Arial" w:cs="Arial"/>
          <w:sz w:val="27"/>
        </w:rPr>
      </w:pPr>
    </w:p>
    <w:p w14:paraId="6A6D3539" w14:textId="77777777" w:rsidR="00E828ED" w:rsidRDefault="00E828ED">
      <w:pPr>
        <w:rPr>
          <w:rFonts w:ascii="Arial" w:hAnsi="Arial" w:cs="Arial"/>
          <w:sz w:val="27"/>
        </w:rPr>
      </w:pPr>
    </w:p>
    <w:p w14:paraId="7A9FA8EA" w14:textId="63A842E6" w:rsidR="00E828ED" w:rsidRDefault="00E828ED" w:rsidP="00A6378A">
      <w:pPr>
        <w:tabs>
          <w:tab w:val="left" w:pos="2011"/>
        </w:tabs>
        <w:rPr>
          <w:rFonts w:ascii="Arial" w:hAnsi="Arial" w:cs="Arial"/>
          <w:sz w:val="27"/>
        </w:rPr>
      </w:pPr>
    </w:p>
    <w:p w14:paraId="5A2017B6" w14:textId="77777777" w:rsidR="00E828ED" w:rsidRDefault="00E828ED">
      <w:pPr>
        <w:rPr>
          <w:rFonts w:ascii="Arial" w:hAnsi="Arial" w:cs="Arial"/>
          <w:sz w:val="27"/>
        </w:rPr>
      </w:pPr>
    </w:p>
    <w:p w14:paraId="1C3A80F4" w14:textId="77777777" w:rsidR="00E828ED" w:rsidRDefault="00E828ED" w:rsidP="00B04DBE">
      <w:pPr>
        <w:pBdr>
          <w:top w:val="double" w:sz="4" w:space="1" w:color="auto" w:shadow="1"/>
          <w:left w:val="double" w:sz="4" w:space="4" w:color="auto" w:shadow="1"/>
          <w:bottom w:val="double" w:sz="4" w:space="1" w:color="auto" w:shadow="1"/>
          <w:right w:val="double" w:sz="4" w:space="4" w:color="auto" w:shadow="1"/>
        </w:pBdr>
        <w:shd w:val="clear" w:color="auto" w:fill="C0C0C0"/>
        <w:jc w:val="right"/>
        <w:rPr>
          <w:rFonts w:ascii="Arial" w:hAnsi="Arial" w:cs="Arial"/>
          <w:sz w:val="27"/>
        </w:rPr>
      </w:pPr>
    </w:p>
    <w:p w14:paraId="0B71D055" w14:textId="77777777" w:rsidR="00E828ED" w:rsidRDefault="00E828ED">
      <w:pPr>
        <w:pBdr>
          <w:top w:val="double" w:sz="4" w:space="1" w:color="auto" w:shadow="1"/>
          <w:left w:val="double" w:sz="4" w:space="4" w:color="auto" w:shadow="1"/>
          <w:bottom w:val="double" w:sz="4" w:space="1" w:color="auto" w:shadow="1"/>
          <w:right w:val="double" w:sz="4" w:space="4" w:color="auto" w:shadow="1"/>
        </w:pBdr>
        <w:shd w:val="clear" w:color="auto" w:fill="C0C0C0"/>
        <w:jc w:val="center"/>
        <w:rPr>
          <w:rFonts w:ascii="Arial" w:hAnsi="Arial" w:cs="Arial"/>
          <w:b/>
          <w:sz w:val="40"/>
        </w:rPr>
      </w:pPr>
      <w:r>
        <w:rPr>
          <w:rFonts w:ascii="Arial" w:hAnsi="Arial" w:cs="Arial"/>
          <w:b/>
          <w:sz w:val="40"/>
        </w:rPr>
        <w:t>CAHIER DES CLAUSES</w:t>
      </w:r>
    </w:p>
    <w:p w14:paraId="28520F7E" w14:textId="77777777" w:rsidR="00E828ED" w:rsidRDefault="00E828ED">
      <w:pPr>
        <w:pBdr>
          <w:top w:val="double" w:sz="4" w:space="1" w:color="auto" w:shadow="1"/>
          <w:left w:val="double" w:sz="4" w:space="4" w:color="auto" w:shadow="1"/>
          <w:bottom w:val="double" w:sz="4" w:space="1" w:color="auto" w:shadow="1"/>
          <w:right w:val="double" w:sz="4" w:space="4" w:color="auto" w:shadow="1"/>
        </w:pBdr>
        <w:shd w:val="clear" w:color="auto" w:fill="C0C0C0"/>
        <w:jc w:val="center"/>
        <w:rPr>
          <w:rFonts w:ascii="Arial" w:hAnsi="Arial" w:cs="Arial"/>
          <w:b/>
          <w:sz w:val="40"/>
        </w:rPr>
      </w:pPr>
      <w:r>
        <w:rPr>
          <w:rFonts w:ascii="Arial" w:hAnsi="Arial" w:cs="Arial"/>
          <w:b/>
          <w:sz w:val="40"/>
        </w:rPr>
        <w:t>ADMINISTRATIVES</w:t>
      </w:r>
    </w:p>
    <w:p w14:paraId="6F291A9B" w14:textId="77777777" w:rsidR="00E828ED" w:rsidRDefault="00E828ED">
      <w:pPr>
        <w:pBdr>
          <w:top w:val="double" w:sz="4" w:space="1" w:color="auto" w:shadow="1"/>
          <w:left w:val="double" w:sz="4" w:space="4" w:color="auto" w:shadow="1"/>
          <w:bottom w:val="double" w:sz="4" w:space="1" w:color="auto" w:shadow="1"/>
          <w:right w:val="double" w:sz="4" w:space="4" w:color="auto" w:shadow="1"/>
        </w:pBdr>
        <w:shd w:val="clear" w:color="auto" w:fill="C0C0C0"/>
        <w:jc w:val="center"/>
        <w:rPr>
          <w:rFonts w:ascii="Arial" w:hAnsi="Arial" w:cs="Arial"/>
          <w:b/>
          <w:sz w:val="40"/>
        </w:rPr>
      </w:pPr>
      <w:r>
        <w:rPr>
          <w:rFonts w:ascii="Arial" w:hAnsi="Arial" w:cs="Arial"/>
          <w:b/>
          <w:sz w:val="40"/>
        </w:rPr>
        <w:t>PARTICULIÈRES</w:t>
      </w:r>
    </w:p>
    <w:p w14:paraId="16EE913D" w14:textId="71EEE574" w:rsidR="00E828ED" w:rsidRDefault="00F903AE">
      <w:pPr>
        <w:pBdr>
          <w:top w:val="double" w:sz="4" w:space="1" w:color="auto" w:shadow="1"/>
          <w:left w:val="double" w:sz="4" w:space="4" w:color="auto" w:shadow="1"/>
          <w:bottom w:val="double" w:sz="4" w:space="1" w:color="auto" w:shadow="1"/>
          <w:right w:val="double" w:sz="4" w:space="4" w:color="auto" w:shadow="1"/>
        </w:pBdr>
        <w:shd w:val="clear" w:color="auto" w:fill="C0C0C0"/>
        <w:jc w:val="center"/>
        <w:rPr>
          <w:rFonts w:ascii="Arial" w:hAnsi="Arial" w:cs="Arial"/>
          <w:b/>
          <w:sz w:val="28"/>
        </w:rPr>
      </w:pPr>
      <w:r>
        <w:rPr>
          <w:rFonts w:ascii="Arial" w:hAnsi="Arial" w:cs="Arial"/>
          <w:b/>
          <w:sz w:val="28"/>
        </w:rPr>
        <w:t xml:space="preserve">PHARMA2025103 </w:t>
      </w:r>
      <w:r w:rsidR="00E828ED">
        <w:rPr>
          <w:rFonts w:ascii="Arial" w:hAnsi="Arial" w:cs="Arial"/>
          <w:b/>
          <w:sz w:val="28"/>
        </w:rPr>
        <w:t xml:space="preserve">du </w:t>
      </w:r>
      <w:r w:rsidR="0000104C">
        <w:rPr>
          <w:rFonts w:ascii="Arial" w:hAnsi="Arial" w:cs="Arial"/>
          <w:b/>
          <w:sz w:val="28"/>
        </w:rPr>
        <w:t>01/09</w:t>
      </w:r>
      <w:r>
        <w:rPr>
          <w:rFonts w:ascii="Arial" w:hAnsi="Arial" w:cs="Arial"/>
          <w:b/>
          <w:sz w:val="28"/>
        </w:rPr>
        <w:t>/</w:t>
      </w:r>
      <w:r w:rsidR="00E828ED">
        <w:rPr>
          <w:rFonts w:ascii="Arial" w:hAnsi="Arial" w:cs="Arial"/>
          <w:b/>
          <w:sz w:val="28"/>
        </w:rPr>
        <w:t>20</w:t>
      </w:r>
      <w:r w:rsidR="008B09DC">
        <w:rPr>
          <w:rFonts w:ascii="Arial" w:hAnsi="Arial" w:cs="Arial"/>
          <w:b/>
          <w:sz w:val="28"/>
        </w:rPr>
        <w:t>2</w:t>
      </w:r>
      <w:r>
        <w:rPr>
          <w:rFonts w:ascii="Arial" w:hAnsi="Arial" w:cs="Arial"/>
          <w:b/>
          <w:sz w:val="28"/>
        </w:rPr>
        <w:t>5</w:t>
      </w:r>
    </w:p>
    <w:p w14:paraId="05380667" w14:textId="77777777" w:rsidR="00E828ED" w:rsidRDefault="00E828ED">
      <w:pPr>
        <w:pBdr>
          <w:top w:val="double" w:sz="4" w:space="1" w:color="auto" w:shadow="1"/>
          <w:left w:val="double" w:sz="4" w:space="4" w:color="auto" w:shadow="1"/>
          <w:bottom w:val="double" w:sz="4" w:space="1" w:color="auto" w:shadow="1"/>
          <w:right w:val="double" w:sz="4" w:space="4" w:color="auto" w:shadow="1"/>
        </w:pBdr>
        <w:shd w:val="clear" w:color="auto" w:fill="C0C0C0"/>
        <w:rPr>
          <w:rFonts w:ascii="Arial" w:hAnsi="Arial" w:cs="Arial"/>
          <w:sz w:val="27"/>
        </w:rPr>
      </w:pPr>
    </w:p>
    <w:p w14:paraId="515A523E" w14:textId="77777777" w:rsidR="00E828ED" w:rsidRDefault="00E828ED">
      <w:pPr>
        <w:rPr>
          <w:rFonts w:ascii="Arial" w:hAnsi="Arial" w:cs="Arial"/>
          <w:sz w:val="27"/>
        </w:rPr>
      </w:pPr>
    </w:p>
    <w:p w14:paraId="1111F08A" w14:textId="77777777" w:rsidR="00E828ED" w:rsidRDefault="00E828ED">
      <w:pPr>
        <w:rPr>
          <w:rFonts w:ascii="Arial" w:hAnsi="Arial" w:cs="Arial"/>
          <w:sz w:val="27"/>
        </w:rPr>
      </w:pPr>
    </w:p>
    <w:p w14:paraId="784593B4" w14:textId="77777777" w:rsidR="00E828ED" w:rsidRPr="00B04DBE" w:rsidRDefault="00E828ED">
      <w:pPr>
        <w:ind w:firstLine="709"/>
        <w:jc w:val="center"/>
        <w:rPr>
          <w:rFonts w:ascii="Arial" w:hAnsi="Arial" w:cs="Arial"/>
          <w:b/>
          <w:i/>
          <w:iCs/>
          <w:sz w:val="24"/>
          <w:szCs w:val="24"/>
        </w:rPr>
      </w:pPr>
      <w:r w:rsidRPr="00B04DBE">
        <w:rPr>
          <w:rFonts w:ascii="Arial" w:hAnsi="Arial" w:cs="Arial"/>
          <w:b/>
          <w:i/>
          <w:iCs/>
          <w:sz w:val="24"/>
          <w:szCs w:val="24"/>
        </w:rPr>
        <w:t xml:space="preserve">Etabli en application de l’article </w:t>
      </w:r>
      <w:r w:rsidR="00B04DBE" w:rsidRPr="00B04DBE">
        <w:rPr>
          <w:rFonts w:ascii="Arial" w:hAnsi="Arial"/>
          <w:b/>
          <w:i/>
          <w:smallCaps/>
          <w:sz w:val="24"/>
          <w:szCs w:val="24"/>
        </w:rPr>
        <w:t xml:space="preserve">R2132-1 </w:t>
      </w:r>
      <w:r w:rsidR="00B04DBE" w:rsidRPr="00B04DBE">
        <w:rPr>
          <w:rFonts w:ascii="Arial" w:hAnsi="Arial"/>
          <w:b/>
          <w:i/>
          <w:sz w:val="24"/>
          <w:szCs w:val="24"/>
        </w:rPr>
        <w:t>du Code de la commande publique</w:t>
      </w:r>
    </w:p>
    <w:p w14:paraId="20405BBA" w14:textId="77777777" w:rsidR="00E828ED" w:rsidRDefault="00E828ED">
      <w:pPr>
        <w:rPr>
          <w:rFonts w:ascii="Arial" w:hAnsi="Arial" w:cs="Arial"/>
          <w:sz w:val="27"/>
        </w:rPr>
      </w:pPr>
    </w:p>
    <w:p w14:paraId="600BA172" w14:textId="77777777" w:rsidR="00E828ED" w:rsidRDefault="00E828ED">
      <w:pPr>
        <w:rPr>
          <w:rFonts w:ascii="Arial" w:hAnsi="Arial" w:cs="Arial"/>
          <w:sz w:val="28"/>
          <w:u w:val="single"/>
        </w:rPr>
      </w:pPr>
    </w:p>
    <w:p w14:paraId="6D0A3C8B" w14:textId="77777777" w:rsidR="00F903AE" w:rsidRPr="00F903AE" w:rsidRDefault="00E828ED" w:rsidP="00F903AE">
      <w:pPr>
        <w:jc w:val="center"/>
        <w:rPr>
          <w:rFonts w:ascii="Arial" w:hAnsi="Arial" w:cs="Arial"/>
          <w:b/>
          <w:sz w:val="28"/>
        </w:rPr>
      </w:pPr>
      <w:r>
        <w:rPr>
          <w:rFonts w:ascii="Arial" w:hAnsi="Arial" w:cs="Arial"/>
          <w:b/>
          <w:i/>
          <w:sz w:val="32"/>
          <w:u w:val="single"/>
        </w:rPr>
        <w:t>Objet</w:t>
      </w:r>
      <w:r>
        <w:rPr>
          <w:rFonts w:ascii="Arial" w:hAnsi="Arial" w:cs="Arial"/>
          <w:b/>
          <w:i/>
          <w:sz w:val="28"/>
        </w:rPr>
        <w:t xml:space="preserve"> : </w:t>
      </w:r>
      <w:r w:rsidR="00F903AE" w:rsidRPr="00AD3FD2">
        <w:rPr>
          <w:rFonts w:ascii="Arial" w:hAnsi="Arial" w:cs="Arial"/>
          <w:b/>
          <w:sz w:val="28"/>
        </w:rPr>
        <w:t>Fourniture de</w:t>
      </w:r>
      <w:r w:rsidR="00F903AE">
        <w:rPr>
          <w:rFonts w:ascii="Arial" w:hAnsi="Arial" w:cs="Arial"/>
          <w:b/>
          <w:sz w:val="28"/>
        </w:rPr>
        <w:t xml:space="preserve"> systèmes de concentrés en poudre pour production centralisées d’acide de dialyse à partir d’un système </w:t>
      </w:r>
      <w:proofErr w:type="spellStart"/>
      <w:r w:rsidR="00F903AE">
        <w:rPr>
          <w:rFonts w:ascii="Arial" w:hAnsi="Arial" w:cs="Arial"/>
          <w:b/>
          <w:sz w:val="28"/>
        </w:rPr>
        <w:t>ECOmix</w:t>
      </w:r>
      <w:proofErr w:type="spellEnd"/>
      <w:r w:rsidR="00F903AE" w:rsidRPr="00F903AE">
        <w:rPr>
          <mc:AlternateContent>
            <mc:Choice Requires="w16se">
              <w:rFonts w:ascii="Arial" w:hAnsi="Arial" w:cs="Arial"/>
            </mc:Choice>
            <mc:Fallback>
              <w:rFonts w:ascii="Segoe UI Emoji" w:eastAsia="Segoe UI Emoji" w:hAnsi="Segoe UI Emoji" w:cs="Segoe UI Emoji"/>
            </mc:Fallback>
          </mc:AlternateContent>
          <w:b/>
          <w:sz w:val="28"/>
        </w:rPr>
        <mc:AlternateContent>
          <mc:Choice Requires="w16se">
            <w16se:symEx w16se:font="Segoe UI Emoji" w16se:char="00A9"/>
          </mc:Choice>
          <mc:Fallback>
            <w:t>©</w:t>
          </mc:Fallback>
        </mc:AlternateContent>
      </w:r>
      <w:r w:rsidR="00F903AE" w:rsidRPr="00F903AE">
        <w:rPr>
          <w:rFonts w:ascii="Arial" w:hAnsi="Arial" w:cs="Arial"/>
          <w:b/>
          <w:sz w:val="28"/>
        </w:rPr>
        <w:t xml:space="preserve"> </w:t>
      </w:r>
    </w:p>
    <w:p w14:paraId="132B57E6" w14:textId="7627B9A7" w:rsidR="00F903AE" w:rsidRPr="00F903AE" w:rsidRDefault="00F903AE" w:rsidP="00F903AE">
      <w:pPr>
        <w:jc w:val="center"/>
        <w:rPr>
          <w:rFonts w:ascii="Arial" w:hAnsi="Arial" w:cs="Arial"/>
          <w:b/>
          <w:sz w:val="28"/>
        </w:rPr>
      </w:pPr>
      <w:proofErr w:type="gramStart"/>
      <w:r w:rsidRPr="00F903AE">
        <w:rPr>
          <w:rFonts w:ascii="Arial" w:hAnsi="Arial" w:cs="Arial"/>
          <w:b/>
          <w:sz w:val="28"/>
        </w:rPr>
        <w:t>pour</w:t>
      </w:r>
      <w:proofErr w:type="gramEnd"/>
      <w:r w:rsidRPr="00F903AE">
        <w:rPr>
          <w:rFonts w:ascii="Arial" w:hAnsi="Arial" w:cs="Arial"/>
          <w:b/>
          <w:sz w:val="28"/>
        </w:rPr>
        <w:t xml:space="preserve"> le CHU Caen Normandie</w:t>
      </w:r>
    </w:p>
    <w:p w14:paraId="065A552D" w14:textId="77777777" w:rsidR="00E828ED" w:rsidRDefault="00E828ED">
      <w:pPr>
        <w:rPr>
          <w:rFonts w:ascii="Arial" w:hAnsi="Arial" w:cs="Arial"/>
          <w:b/>
          <w:i/>
        </w:rPr>
      </w:pPr>
    </w:p>
    <w:p w14:paraId="52824436" w14:textId="77777777" w:rsidR="00E828ED" w:rsidRDefault="00E828ED">
      <w:pPr>
        <w:rPr>
          <w:rFonts w:ascii="Arial" w:hAnsi="Arial" w:cs="Arial"/>
          <w:b/>
          <w:i/>
        </w:rPr>
      </w:pPr>
    </w:p>
    <w:p w14:paraId="6A7FB38A" w14:textId="77777777" w:rsidR="00A6378A" w:rsidRDefault="00A6378A">
      <w:pPr>
        <w:rPr>
          <w:rFonts w:ascii="Arial" w:hAnsi="Arial" w:cs="Arial"/>
          <w:u w:val="single"/>
        </w:rPr>
      </w:pPr>
    </w:p>
    <w:p w14:paraId="4017B2DD" w14:textId="77777777" w:rsidR="00A6378A" w:rsidRPr="00A6378A" w:rsidRDefault="00A6378A" w:rsidP="00A6378A">
      <w:pPr>
        <w:rPr>
          <w:rFonts w:ascii="Arial" w:hAnsi="Arial" w:cs="Arial"/>
        </w:rPr>
      </w:pPr>
    </w:p>
    <w:p w14:paraId="68359A2E" w14:textId="77777777" w:rsidR="00A6378A" w:rsidRPr="00A6378A" w:rsidRDefault="00A6378A" w:rsidP="00A6378A">
      <w:pPr>
        <w:rPr>
          <w:rFonts w:ascii="Arial" w:hAnsi="Arial" w:cs="Arial"/>
        </w:rPr>
      </w:pPr>
    </w:p>
    <w:p w14:paraId="6B68C501" w14:textId="77777777" w:rsidR="00A6378A" w:rsidRPr="00A6378A" w:rsidRDefault="00A6378A" w:rsidP="00A6378A">
      <w:pPr>
        <w:rPr>
          <w:rFonts w:ascii="Arial" w:hAnsi="Arial" w:cs="Arial"/>
        </w:rPr>
      </w:pPr>
    </w:p>
    <w:p w14:paraId="2D5A9F97" w14:textId="77777777" w:rsidR="00E828ED" w:rsidRPr="00A6378A" w:rsidRDefault="00E828ED" w:rsidP="00A6378A">
      <w:pPr>
        <w:rPr>
          <w:rFonts w:ascii="Arial" w:hAnsi="Arial" w:cs="Arial"/>
        </w:rPr>
      </w:pPr>
    </w:p>
    <w:p w14:paraId="08A930CF" w14:textId="77777777" w:rsidR="00E828ED" w:rsidRDefault="00E828ED">
      <w:pPr>
        <w:rPr>
          <w:rFonts w:ascii="Arial" w:hAnsi="Arial" w:cs="Arial"/>
          <w:i/>
        </w:rPr>
      </w:pPr>
    </w:p>
    <w:p w14:paraId="5DC23D94" w14:textId="77777777" w:rsidR="00E828ED" w:rsidRDefault="00E828ED">
      <w:pPr>
        <w:rPr>
          <w:rFonts w:ascii="Arial" w:hAnsi="Arial" w:cs="Arial"/>
          <w:i/>
        </w:rPr>
      </w:pPr>
    </w:p>
    <w:p w14:paraId="7FC1426F" w14:textId="77777777" w:rsidR="00E828ED" w:rsidRDefault="00E828ED">
      <w:pPr>
        <w:jc w:val="both"/>
        <w:rPr>
          <w:rFonts w:ascii="Arial" w:hAnsi="Arial" w:cs="Arial"/>
          <w:b/>
          <w:sz w:val="28"/>
        </w:rPr>
        <w:sectPr w:rsidR="00E828ED" w:rsidSect="00F903AE">
          <w:footerReference w:type="default" r:id="rId9"/>
          <w:pgSz w:w="11907" w:h="16840" w:code="9"/>
          <w:pgMar w:top="1134" w:right="850" w:bottom="1418" w:left="1134" w:header="0" w:footer="567" w:gutter="0"/>
          <w:cols w:space="720"/>
        </w:sectPr>
      </w:pPr>
    </w:p>
    <w:p w14:paraId="341E9D34" w14:textId="77777777" w:rsidR="00E828ED" w:rsidRDefault="00E828ED">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16"/>
          <w:u w:val="single"/>
        </w:rPr>
      </w:pPr>
    </w:p>
    <w:p w14:paraId="1581978E" w14:textId="77777777" w:rsidR="00E828ED" w:rsidRPr="00AA78B9" w:rsidRDefault="00E828ED">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28"/>
        </w:rPr>
      </w:pPr>
      <w:r w:rsidRPr="00AA78B9">
        <w:rPr>
          <w:rFonts w:ascii="Arial" w:hAnsi="Arial" w:cs="Arial"/>
          <w:b/>
          <w:sz w:val="28"/>
        </w:rPr>
        <w:t>SOMMAIRE</w:t>
      </w:r>
    </w:p>
    <w:p w14:paraId="279FD6E3" w14:textId="77777777" w:rsidR="00E828ED" w:rsidRDefault="00E828ED">
      <w:pPr>
        <w:pBdr>
          <w:top w:val="single" w:sz="4" w:space="1" w:color="auto"/>
          <w:left w:val="single" w:sz="4" w:space="4" w:color="auto"/>
          <w:bottom w:val="single" w:sz="4" w:space="1" w:color="auto"/>
          <w:right w:val="single" w:sz="4" w:space="4" w:color="auto"/>
        </w:pBdr>
        <w:shd w:val="clear" w:color="auto" w:fill="C0C0C0"/>
        <w:ind w:left="2835" w:right="2835"/>
        <w:jc w:val="center"/>
        <w:rPr>
          <w:rFonts w:ascii="Arial" w:hAnsi="Arial" w:cs="Arial"/>
          <w:b/>
          <w:sz w:val="16"/>
          <w:u w:val="single"/>
        </w:rPr>
      </w:pPr>
    </w:p>
    <w:p w14:paraId="3A039410" w14:textId="77777777" w:rsidR="00E828ED" w:rsidRDefault="00E828ED">
      <w:pPr>
        <w:pStyle w:val="TM1"/>
        <w:rPr>
          <w:rFonts w:cs="Arial"/>
        </w:rPr>
      </w:pPr>
    </w:p>
    <w:p w14:paraId="33976AE9" w14:textId="01F64A6C" w:rsidR="00F84E9B" w:rsidRDefault="00093540">
      <w:pPr>
        <w:pStyle w:val="TM1"/>
        <w:tabs>
          <w:tab w:val="left" w:pos="400"/>
        </w:tabs>
        <w:rPr>
          <w:rFonts w:asciiTheme="minorHAnsi" w:eastAsiaTheme="minorEastAsia" w:hAnsiTheme="minorHAnsi" w:cstheme="minorBidi"/>
          <w:b w:val="0"/>
          <w:caps w:val="0"/>
          <w:noProof/>
          <w:sz w:val="22"/>
          <w:szCs w:val="22"/>
        </w:rPr>
      </w:pPr>
      <w:r>
        <w:rPr>
          <w:rFonts w:cs="Arial"/>
          <w:b w:val="0"/>
          <w:caps w:val="0"/>
        </w:rPr>
        <w:fldChar w:fldCharType="begin"/>
      </w:r>
      <w:r>
        <w:rPr>
          <w:rFonts w:cs="Arial"/>
          <w:b w:val="0"/>
          <w:caps w:val="0"/>
        </w:rPr>
        <w:instrText xml:space="preserve"> TOC \o "1-3" </w:instrText>
      </w:r>
      <w:r>
        <w:rPr>
          <w:rFonts w:cs="Arial"/>
          <w:b w:val="0"/>
          <w:caps w:val="0"/>
        </w:rPr>
        <w:fldChar w:fldCharType="separate"/>
      </w:r>
      <w:r w:rsidR="00F84E9B" w:rsidRPr="00AE3E0F">
        <w:rPr>
          <w:rFonts w:cs="Arial"/>
          <w:noProof/>
        </w:rPr>
        <w:t>1.</w:t>
      </w:r>
      <w:r w:rsidR="00F84E9B">
        <w:rPr>
          <w:rFonts w:asciiTheme="minorHAnsi" w:eastAsiaTheme="minorEastAsia" w:hAnsiTheme="minorHAnsi" w:cstheme="minorBidi"/>
          <w:b w:val="0"/>
          <w:caps w:val="0"/>
          <w:noProof/>
          <w:sz w:val="22"/>
          <w:szCs w:val="22"/>
        </w:rPr>
        <w:tab/>
      </w:r>
      <w:r w:rsidR="00F84E9B" w:rsidRPr="00AE3E0F">
        <w:rPr>
          <w:rFonts w:cs="Arial"/>
          <w:noProof/>
        </w:rPr>
        <w:t>PARTIES CONTRACTANTES</w:t>
      </w:r>
      <w:r w:rsidR="00F84E9B">
        <w:rPr>
          <w:noProof/>
        </w:rPr>
        <w:tab/>
      </w:r>
      <w:r w:rsidR="00F84E9B">
        <w:rPr>
          <w:noProof/>
        </w:rPr>
        <w:fldChar w:fldCharType="begin"/>
      </w:r>
      <w:r w:rsidR="00F84E9B">
        <w:rPr>
          <w:noProof/>
        </w:rPr>
        <w:instrText xml:space="preserve"> PAGEREF _Toc204861941 \h </w:instrText>
      </w:r>
      <w:r w:rsidR="00F84E9B">
        <w:rPr>
          <w:noProof/>
        </w:rPr>
      </w:r>
      <w:r w:rsidR="00F84E9B">
        <w:rPr>
          <w:noProof/>
        </w:rPr>
        <w:fldChar w:fldCharType="separate"/>
      </w:r>
      <w:r w:rsidR="00F84E9B">
        <w:rPr>
          <w:noProof/>
        </w:rPr>
        <w:t>4</w:t>
      </w:r>
      <w:r w:rsidR="00F84E9B">
        <w:rPr>
          <w:noProof/>
        </w:rPr>
        <w:fldChar w:fldCharType="end"/>
      </w:r>
    </w:p>
    <w:p w14:paraId="52ED2DC2" w14:textId="751782C4"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Acheteur</w:t>
      </w:r>
      <w:r>
        <w:rPr>
          <w:noProof/>
        </w:rPr>
        <w:tab/>
      </w:r>
      <w:r>
        <w:rPr>
          <w:noProof/>
        </w:rPr>
        <w:fldChar w:fldCharType="begin"/>
      </w:r>
      <w:r>
        <w:rPr>
          <w:noProof/>
        </w:rPr>
        <w:instrText xml:space="preserve"> PAGEREF _Toc204861942 \h </w:instrText>
      </w:r>
      <w:r>
        <w:rPr>
          <w:noProof/>
        </w:rPr>
      </w:r>
      <w:r>
        <w:rPr>
          <w:noProof/>
        </w:rPr>
        <w:fldChar w:fldCharType="separate"/>
      </w:r>
      <w:r>
        <w:rPr>
          <w:noProof/>
        </w:rPr>
        <w:t>4</w:t>
      </w:r>
      <w:r>
        <w:rPr>
          <w:noProof/>
        </w:rPr>
        <w:fldChar w:fldCharType="end"/>
      </w:r>
    </w:p>
    <w:p w14:paraId="70013F65" w14:textId="7BDE5397"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Titulaire</w:t>
      </w:r>
      <w:r>
        <w:rPr>
          <w:noProof/>
        </w:rPr>
        <w:tab/>
      </w:r>
      <w:r>
        <w:rPr>
          <w:noProof/>
        </w:rPr>
        <w:fldChar w:fldCharType="begin"/>
      </w:r>
      <w:r>
        <w:rPr>
          <w:noProof/>
        </w:rPr>
        <w:instrText xml:space="preserve"> PAGEREF _Toc204861943 \h </w:instrText>
      </w:r>
      <w:r>
        <w:rPr>
          <w:noProof/>
        </w:rPr>
      </w:r>
      <w:r>
        <w:rPr>
          <w:noProof/>
        </w:rPr>
        <w:fldChar w:fldCharType="separate"/>
      </w:r>
      <w:r>
        <w:rPr>
          <w:noProof/>
        </w:rPr>
        <w:t>4</w:t>
      </w:r>
      <w:r>
        <w:rPr>
          <w:noProof/>
        </w:rPr>
        <w:fldChar w:fldCharType="end"/>
      </w:r>
    </w:p>
    <w:p w14:paraId="7AE9F050" w14:textId="070A4B6D"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Co-traitance</w:t>
      </w:r>
      <w:r>
        <w:rPr>
          <w:noProof/>
        </w:rPr>
        <w:tab/>
      </w:r>
      <w:r>
        <w:rPr>
          <w:noProof/>
        </w:rPr>
        <w:fldChar w:fldCharType="begin"/>
      </w:r>
      <w:r>
        <w:rPr>
          <w:noProof/>
        </w:rPr>
        <w:instrText xml:space="preserve"> PAGEREF _Toc204861944 \h </w:instrText>
      </w:r>
      <w:r>
        <w:rPr>
          <w:noProof/>
        </w:rPr>
      </w:r>
      <w:r>
        <w:rPr>
          <w:noProof/>
        </w:rPr>
        <w:fldChar w:fldCharType="separate"/>
      </w:r>
      <w:r>
        <w:rPr>
          <w:noProof/>
        </w:rPr>
        <w:t>4</w:t>
      </w:r>
      <w:r>
        <w:rPr>
          <w:noProof/>
        </w:rPr>
        <w:fldChar w:fldCharType="end"/>
      </w:r>
    </w:p>
    <w:p w14:paraId="7BB5192E" w14:textId="57E47549"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2</w:t>
      </w:r>
      <w:r>
        <w:rPr>
          <w:rFonts w:asciiTheme="minorHAnsi" w:eastAsiaTheme="minorEastAsia" w:hAnsiTheme="minorHAnsi" w:cstheme="minorBidi"/>
          <w:b w:val="0"/>
          <w:caps w:val="0"/>
          <w:noProof/>
          <w:sz w:val="22"/>
          <w:szCs w:val="22"/>
        </w:rPr>
        <w:tab/>
      </w:r>
      <w:r w:rsidRPr="00AE3E0F">
        <w:rPr>
          <w:rFonts w:cs="Arial"/>
          <w:noProof/>
        </w:rPr>
        <w:t>OBJET ET FORME DU MARCHÉ</w:t>
      </w:r>
      <w:r>
        <w:rPr>
          <w:noProof/>
        </w:rPr>
        <w:tab/>
      </w:r>
      <w:r>
        <w:rPr>
          <w:noProof/>
        </w:rPr>
        <w:fldChar w:fldCharType="begin"/>
      </w:r>
      <w:r>
        <w:rPr>
          <w:noProof/>
        </w:rPr>
        <w:instrText xml:space="preserve"> PAGEREF _Toc204861945 \h </w:instrText>
      </w:r>
      <w:r>
        <w:rPr>
          <w:noProof/>
        </w:rPr>
      </w:r>
      <w:r>
        <w:rPr>
          <w:noProof/>
        </w:rPr>
        <w:fldChar w:fldCharType="separate"/>
      </w:r>
      <w:r>
        <w:rPr>
          <w:noProof/>
        </w:rPr>
        <w:t>4</w:t>
      </w:r>
      <w:r>
        <w:rPr>
          <w:noProof/>
        </w:rPr>
        <w:fldChar w:fldCharType="end"/>
      </w:r>
    </w:p>
    <w:p w14:paraId="6D93FE1B" w14:textId="25698BA7"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Objet</w:t>
      </w:r>
      <w:r>
        <w:rPr>
          <w:noProof/>
        </w:rPr>
        <w:tab/>
      </w:r>
      <w:r>
        <w:rPr>
          <w:noProof/>
        </w:rPr>
        <w:fldChar w:fldCharType="begin"/>
      </w:r>
      <w:r>
        <w:rPr>
          <w:noProof/>
        </w:rPr>
        <w:instrText xml:space="preserve"> PAGEREF _Toc204861946 \h </w:instrText>
      </w:r>
      <w:r>
        <w:rPr>
          <w:noProof/>
        </w:rPr>
      </w:r>
      <w:r>
        <w:rPr>
          <w:noProof/>
        </w:rPr>
        <w:fldChar w:fldCharType="separate"/>
      </w:r>
      <w:r>
        <w:rPr>
          <w:noProof/>
        </w:rPr>
        <w:t>4</w:t>
      </w:r>
      <w:r>
        <w:rPr>
          <w:noProof/>
        </w:rPr>
        <w:fldChar w:fldCharType="end"/>
      </w:r>
    </w:p>
    <w:p w14:paraId="61885083" w14:textId="43DBADE0"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Forme</w:t>
      </w:r>
      <w:r>
        <w:rPr>
          <w:noProof/>
        </w:rPr>
        <w:tab/>
      </w:r>
      <w:r>
        <w:rPr>
          <w:noProof/>
        </w:rPr>
        <w:fldChar w:fldCharType="begin"/>
      </w:r>
      <w:r>
        <w:rPr>
          <w:noProof/>
        </w:rPr>
        <w:instrText xml:space="preserve"> PAGEREF _Toc204861947 \h </w:instrText>
      </w:r>
      <w:r>
        <w:rPr>
          <w:noProof/>
        </w:rPr>
      </w:r>
      <w:r>
        <w:rPr>
          <w:noProof/>
        </w:rPr>
        <w:fldChar w:fldCharType="separate"/>
      </w:r>
      <w:r>
        <w:rPr>
          <w:noProof/>
        </w:rPr>
        <w:t>4</w:t>
      </w:r>
      <w:r>
        <w:rPr>
          <w:noProof/>
        </w:rPr>
        <w:fldChar w:fldCharType="end"/>
      </w:r>
    </w:p>
    <w:p w14:paraId="4585916C" w14:textId="2863FBB4"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Accord cadre</w:t>
      </w:r>
      <w:r>
        <w:rPr>
          <w:noProof/>
        </w:rPr>
        <w:tab/>
      </w:r>
      <w:r>
        <w:rPr>
          <w:noProof/>
        </w:rPr>
        <w:fldChar w:fldCharType="begin"/>
      </w:r>
      <w:r>
        <w:rPr>
          <w:noProof/>
        </w:rPr>
        <w:instrText xml:space="preserve"> PAGEREF _Toc204861948 \h </w:instrText>
      </w:r>
      <w:r>
        <w:rPr>
          <w:noProof/>
        </w:rPr>
      </w:r>
      <w:r>
        <w:rPr>
          <w:noProof/>
        </w:rPr>
        <w:fldChar w:fldCharType="separate"/>
      </w:r>
      <w:r>
        <w:rPr>
          <w:noProof/>
        </w:rPr>
        <w:t>4</w:t>
      </w:r>
      <w:r>
        <w:rPr>
          <w:noProof/>
        </w:rPr>
        <w:fldChar w:fldCharType="end"/>
      </w:r>
    </w:p>
    <w:p w14:paraId="3028C24A" w14:textId="4E0A4E56"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Décomposition en lots</w:t>
      </w:r>
      <w:r>
        <w:rPr>
          <w:noProof/>
        </w:rPr>
        <w:tab/>
      </w:r>
      <w:r>
        <w:rPr>
          <w:noProof/>
        </w:rPr>
        <w:fldChar w:fldCharType="begin"/>
      </w:r>
      <w:r>
        <w:rPr>
          <w:noProof/>
        </w:rPr>
        <w:instrText xml:space="preserve"> PAGEREF _Toc204861949 \h </w:instrText>
      </w:r>
      <w:r>
        <w:rPr>
          <w:noProof/>
        </w:rPr>
      </w:r>
      <w:r>
        <w:rPr>
          <w:noProof/>
        </w:rPr>
        <w:fldChar w:fldCharType="separate"/>
      </w:r>
      <w:r>
        <w:rPr>
          <w:noProof/>
        </w:rPr>
        <w:t>5</w:t>
      </w:r>
      <w:r>
        <w:rPr>
          <w:noProof/>
        </w:rPr>
        <w:fldChar w:fldCharType="end"/>
      </w:r>
    </w:p>
    <w:p w14:paraId="26B2537F" w14:textId="09950F30"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3.</w:t>
      </w:r>
      <w:r>
        <w:rPr>
          <w:rFonts w:asciiTheme="minorHAnsi" w:eastAsiaTheme="minorEastAsia" w:hAnsiTheme="minorHAnsi" w:cstheme="minorBidi"/>
          <w:b w:val="0"/>
          <w:caps w:val="0"/>
          <w:noProof/>
          <w:sz w:val="22"/>
          <w:szCs w:val="22"/>
        </w:rPr>
        <w:tab/>
      </w:r>
      <w:r w:rsidRPr="00AE3E0F">
        <w:rPr>
          <w:rFonts w:cs="Arial"/>
          <w:noProof/>
        </w:rPr>
        <w:t>PIECES CONSTITUTIVES DU CONTRAT</w:t>
      </w:r>
      <w:r>
        <w:rPr>
          <w:noProof/>
        </w:rPr>
        <w:tab/>
      </w:r>
      <w:r>
        <w:rPr>
          <w:noProof/>
        </w:rPr>
        <w:fldChar w:fldCharType="begin"/>
      </w:r>
      <w:r>
        <w:rPr>
          <w:noProof/>
        </w:rPr>
        <w:instrText xml:space="preserve"> PAGEREF _Toc204861950 \h </w:instrText>
      </w:r>
      <w:r>
        <w:rPr>
          <w:noProof/>
        </w:rPr>
      </w:r>
      <w:r>
        <w:rPr>
          <w:noProof/>
        </w:rPr>
        <w:fldChar w:fldCharType="separate"/>
      </w:r>
      <w:r>
        <w:rPr>
          <w:noProof/>
        </w:rPr>
        <w:t>5</w:t>
      </w:r>
      <w:r>
        <w:rPr>
          <w:noProof/>
        </w:rPr>
        <w:fldChar w:fldCharType="end"/>
      </w:r>
    </w:p>
    <w:p w14:paraId="2239F4F9" w14:textId="29D6750D"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4.</w:t>
      </w:r>
      <w:r>
        <w:rPr>
          <w:rFonts w:asciiTheme="minorHAnsi" w:eastAsiaTheme="minorEastAsia" w:hAnsiTheme="minorHAnsi" w:cstheme="minorBidi"/>
          <w:b w:val="0"/>
          <w:caps w:val="0"/>
          <w:noProof/>
          <w:sz w:val="22"/>
          <w:szCs w:val="22"/>
        </w:rPr>
        <w:tab/>
      </w:r>
      <w:r w:rsidRPr="00AE3E0F">
        <w:rPr>
          <w:rFonts w:cs="Arial"/>
          <w:noProof/>
        </w:rPr>
        <w:t>DURÉE DU MARCHÉ</w:t>
      </w:r>
      <w:r>
        <w:rPr>
          <w:noProof/>
        </w:rPr>
        <w:tab/>
      </w:r>
      <w:r>
        <w:rPr>
          <w:noProof/>
        </w:rPr>
        <w:fldChar w:fldCharType="begin"/>
      </w:r>
      <w:r>
        <w:rPr>
          <w:noProof/>
        </w:rPr>
        <w:instrText xml:space="preserve"> PAGEREF _Toc204861951 \h </w:instrText>
      </w:r>
      <w:r>
        <w:rPr>
          <w:noProof/>
        </w:rPr>
      </w:r>
      <w:r>
        <w:rPr>
          <w:noProof/>
        </w:rPr>
        <w:fldChar w:fldCharType="separate"/>
      </w:r>
      <w:r>
        <w:rPr>
          <w:noProof/>
        </w:rPr>
        <w:t>5</w:t>
      </w:r>
      <w:r>
        <w:rPr>
          <w:noProof/>
        </w:rPr>
        <w:fldChar w:fldCharType="end"/>
      </w:r>
    </w:p>
    <w:p w14:paraId="2477B306" w14:textId="198B0B26"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5.</w:t>
      </w:r>
      <w:r>
        <w:rPr>
          <w:rFonts w:asciiTheme="minorHAnsi" w:eastAsiaTheme="minorEastAsia" w:hAnsiTheme="minorHAnsi" w:cstheme="minorBidi"/>
          <w:b w:val="0"/>
          <w:caps w:val="0"/>
          <w:noProof/>
          <w:sz w:val="22"/>
          <w:szCs w:val="22"/>
        </w:rPr>
        <w:tab/>
      </w:r>
      <w:r w:rsidRPr="00AE3E0F">
        <w:rPr>
          <w:rFonts w:cs="Arial"/>
          <w:noProof/>
        </w:rPr>
        <w:t>CONDITIONS ET DELAIS D’EXECUTION</w:t>
      </w:r>
      <w:r>
        <w:rPr>
          <w:noProof/>
        </w:rPr>
        <w:tab/>
      </w:r>
      <w:r>
        <w:rPr>
          <w:noProof/>
        </w:rPr>
        <w:fldChar w:fldCharType="begin"/>
      </w:r>
      <w:r>
        <w:rPr>
          <w:noProof/>
        </w:rPr>
        <w:instrText xml:space="preserve"> PAGEREF _Toc204861952 \h </w:instrText>
      </w:r>
      <w:r>
        <w:rPr>
          <w:noProof/>
        </w:rPr>
      </w:r>
      <w:r>
        <w:rPr>
          <w:noProof/>
        </w:rPr>
        <w:fldChar w:fldCharType="separate"/>
      </w:r>
      <w:r>
        <w:rPr>
          <w:noProof/>
        </w:rPr>
        <w:t>6</w:t>
      </w:r>
      <w:r>
        <w:rPr>
          <w:noProof/>
        </w:rPr>
        <w:fldChar w:fldCharType="end"/>
      </w:r>
    </w:p>
    <w:p w14:paraId="1F1BBA5C" w14:textId="091B1576"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Délais de base</w:t>
      </w:r>
      <w:r>
        <w:rPr>
          <w:noProof/>
        </w:rPr>
        <w:tab/>
      </w:r>
      <w:r>
        <w:rPr>
          <w:noProof/>
        </w:rPr>
        <w:fldChar w:fldCharType="begin"/>
      </w:r>
      <w:r>
        <w:rPr>
          <w:noProof/>
        </w:rPr>
        <w:instrText xml:space="preserve"> PAGEREF _Toc204861953 \h </w:instrText>
      </w:r>
      <w:r>
        <w:rPr>
          <w:noProof/>
        </w:rPr>
      </w:r>
      <w:r>
        <w:rPr>
          <w:noProof/>
        </w:rPr>
        <w:fldChar w:fldCharType="separate"/>
      </w:r>
      <w:r>
        <w:rPr>
          <w:noProof/>
        </w:rPr>
        <w:t>6</w:t>
      </w:r>
      <w:r>
        <w:rPr>
          <w:noProof/>
        </w:rPr>
        <w:fldChar w:fldCharType="end"/>
      </w:r>
    </w:p>
    <w:p w14:paraId="05C91259" w14:textId="7992744B"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Conditions d’exécution des prestations</w:t>
      </w:r>
      <w:r>
        <w:rPr>
          <w:noProof/>
        </w:rPr>
        <w:tab/>
      </w:r>
      <w:r>
        <w:rPr>
          <w:noProof/>
        </w:rPr>
        <w:fldChar w:fldCharType="begin"/>
      </w:r>
      <w:r>
        <w:rPr>
          <w:noProof/>
        </w:rPr>
        <w:instrText xml:space="preserve"> PAGEREF _Toc204861954 \h </w:instrText>
      </w:r>
      <w:r>
        <w:rPr>
          <w:noProof/>
        </w:rPr>
      </w:r>
      <w:r>
        <w:rPr>
          <w:noProof/>
        </w:rPr>
        <w:fldChar w:fldCharType="separate"/>
      </w:r>
      <w:r>
        <w:rPr>
          <w:noProof/>
        </w:rPr>
        <w:t>6</w:t>
      </w:r>
      <w:r>
        <w:rPr>
          <w:noProof/>
        </w:rPr>
        <w:fldChar w:fldCharType="end"/>
      </w:r>
    </w:p>
    <w:p w14:paraId="0DD19948" w14:textId="5829A575"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Suspension / Annulation des bons de commande</w:t>
      </w:r>
      <w:r>
        <w:rPr>
          <w:noProof/>
        </w:rPr>
        <w:tab/>
      </w:r>
      <w:r>
        <w:rPr>
          <w:noProof/>
        </w:rPr>
        <w:fldChar w:fldCharType="begin"/>
      </w:r>
      <w:r>
        <w:rPr>
          <w:noProof/>
        </w:rPr>
        <w:instrText xml:space="preserve"> PAGEREF _Toc204861955 \h </w:instrText>
      </w:r>
      <w:r>
        <w:rPr>
          <w:noProof/>
        </w:rPr>
      </w:r>
      <w:r>
        <w:rPr>
          <w:noProof/>
        </w:rPr>
        <w:fldChar w:fldCharType="separate"/>
      </w:r>
      <w:r>
        <w:rPr>
          <w:noProof/>
        </w:rPr>
        <w:t>6</w:t>
      </w:r>
      <w:r>
        <w:rPr>
          <w:noProof/>
        </w:rPr>
        <w:fldChar w:fldCharType="end"/>
      </w:r>
    </w:p>
    <w:p w14:paraId="3CF2146E" w14:textId="3A57FD1C"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6.</w:t>
      </w:r>
      <w:r>
        <w:rPr>
          <w:rFonts w:asciiTheme="minorHAnsi" w:eastAsiaTheme="minorEastAsia" w:hAnsiTheme="minorHAnsi" w:cstheme="minorBidi"/>
          <w:b w:val="0"/>
          <w:caps w:val="0"/>
          <w:noProof/>
          <w:sz w:val="22"/>
          <w:szCs w:val="22"/>
        </w:rPr>
        <w:tab/>
      </w:r>
      <w:r w:rsidRPr="00AE3E0F">
        <w:rPr>
          <w:rFonts w:cs="Arial"/>
          <w:noProof/>
        </w:rPr>
        <w:t>CONDITIONS DE LIVRAISON ET D’ADMISSION DES PRESTATIONS</w:t>
      </w:r>
      <w:r>
        <w:rPr>
          <w:noProof/>
        </w:rPr>
        <w:tab/>
      </w:r>
      <w:r>
        <w:rPr>
          <w:noProof/>
        </w:rPr>
        <w:fldChar w:fldCharType="begin"/>
      </w:r>
      <w:r>
        <w:rPr>
          <w:noProof/>
        </w:rPr>
        <w:instrText xml:space="preserve"> PAGEREF _Toc204861956 \h </w:instrText>
      </w:r>
      <w:r>
        <w:rPr>
          <w:noProof/>
        </w:rPr>
      </w:r>
      <w:r>
        <w:rPr>
          <w:noProof/>
        </w:rPr>
        <w:fldChar w:fldCharType="separate"/>
      </w:r>
      <w:r>
        <w:rPr>
          <w:noProof/>
        </w:rPr>
        <w:t>6</w:t>
      </w:r>
      <w:r>
        <w:rPr>
          <w:noProof/>
        </w:rPr>
        <w:fldChar w:fldCharType="end"/>
      </w:r>
    </w:p>
    <w:p w14:paraId="2E069F6C" w14:textId="72712EE1"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Conditions de livraison</w:t>
      </w:r>
      <w:r>
        <w:rPr>
          <w:noProof/>
        </w:rPr>
        <w:tab/>
      </w:r>
      <w:r>
        <w:rPr>
          <w:noProof/>
        </w:rPr>
        <w:fldChar w:fldCharType="begin"/>
      </w:r>
      <w:r>
        <w:rPr>
          <w:noProof/>
        </w:rPr>
        <w:instrText xml:space="preserve"> PAGEREF _Toc204861957 \h </w:instrText>
      </w:r>
      <w:r>
        <w:rPr>
          <w:noProof/>
        </w:rPr>
      </w:r>
      <w:r>
        <w:rPr>
          <w:noProof/>
        </w:rPr>
        <w:fldChar w:fldCharType="separate"/>
      </w:r>
      <w:r>
        <w:rPr>
          <w:noProof/>
        </w:rPr>
        <w:t>6</w:t>
      </w:r>
      <w:r>
        <w:rPr>
          <w:noProof/>
        </w:rPr>
        <w:fldChar w:fldCharType="end"/>
      </w:r>
    </w:p>
    <w:p w14:paraId="4F1EB572" w14:textId="217AFB2B"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Conditions d’admission</w:t>
      </w:r>
      <w:r>
        <w:rPr>
          <w:noProof/>
        </w:rPr>
        <w:tab/>
      </w:r>
      <w:r>
        <w:rPr>
          <w:noProof/>
        </w:rPr>
        <w:fldChar w:fldCharType="begin"/>
      </w:r>
      <w:r>
        <w:rPr>
          <w:noProof/>
        </w:rPr>
        <w:instrText xml:space="preserve"> PAGEREF _Toc204861958 \h </w:instrText>
      </w:r>
      <w:r>
        <w:rPr>
          <w:noProof/>
        </w:rPr>
      </w:r>
      <w:r>
        <w:rPr>
          <w:noProof/>
        </w:rPr>
        <w:fldChar w:fldCharType="separate"/>
      </w:r>
      <w:r>
        <w:rPr>
          <w:noProof/>
        </w:rPr>
        <w:t>7</w:t>
      </w:r>
      <w:r>
        <w:rPr>
          <w:noProof/>
        </w:rPr>
        <w:fldChar w:fldCharType="end"/>
      </w:r>
    </w:p>
    <w:p w14:paraId="6823ADA1" w14:textId="630BF7F0"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7.</w:t>
      </w:r>
      <w:r>
        <w:rPr>
          <w:rFonts w:asciiTheme="minorHAnsi" w:eastAsiaTheme="minorEastAsia" w:hAnsiTheme="minorHAnsi" w:cstheme="minorBidi"/>
          <w:b w:val="0"/>
          <w:caps w:val="0"/>
          <w:noProof/>
          <w:sz w:val="22"/>
          <w:szCs w:val="22"/>
        </w:rPr>
        <w:tab/>
      </w:r>
      <w:r w:rsidRPr="00AE3E0F">
        <w:rPr>
          <w:rFonts w:cs="Arial"/>
          <w:noProof/>
        </w:rPr>
        <w:t>PRIX OU MODALITÉS DE SA DÉTERMINATION</w:t>
      </w:r>
      <w:r>
        <w:rPr>
          <w:noProof/>
        </w:rPr>
        <w:tab/>
      </w:r>
      <w:r>
        <w:rPr>
          <w:noProof/>
        </w:rPr>
        <w:fldChar w:fldCharType="begin"/>
      </w:r>
      <w:r>
        <w:rPr>
          <w:noProof/>
        </w:rPr>
        <w:instrText xml:space="preserve"> PAGEREF _Toc204861959 \h </w:instrText>
      </w:r>
      <w:r>
        <w:rPr>
          <w:noProof/>
        </w:rPr>
      </w:r>
      <w:r>
        <w:rPr>
          <w:noProof/>
        </w:rPr>
        <w:fldChar w:fldCharType="separate"/>
      </w:r>
      <w:r>
        <w:rPr>
          <w:noProof/>
        </w:rPr>
        <w:t>7</w:t>
      </w:r>
      <w:r>
        <w:rPr>
          <w:noProof/>
        </w:rPr>
        <w:fldChar w:fldCharType="end"/>
      </w:r>
    </w:p>
    <w:p w14:paraId="3BC8E3D0" w14:textId="2B07DC74"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7.1</w:t>
      </w:r>
      <w:r>
        <w:rPr>
          <w:rFonts w:asciiTheme="minorHAnsi" w:eastAsiaTheme="minorEastAsia" w:hAnsiTheme="minorHAnsi" w:cstheme="minorBidi"/>
          <w:smallCaps w:val="0"/>
          <w:noProof/>
          <w:sz w:val="22"/>
          <w:szCs w:val="22"/>
        </w:rPr>
        <w:tab/>
      </w:r>
      <w:r>
        <w:rPr>
          <w:noProof/>
        </w:rPr>
        <w:t>Forme des prix</w:t>
      </w:r>
      <w:r>
        <w:rPr>
          <w:noProof/>
        </w:rPr>
        <w:tab/>
      </w:r>
      <w:r>
        <w:rPr>
          <w:noProof/>
        </w:rPr>
        <w:fldChar w:fldCharType="begin"/>
      </w:r>
      <w:r>
        <w:rPr>
          <w:noProof/>
        </w:rPr>
        <w:instrText xml:space="preserve"> PAGEREF _Toc204861960 \h </w:instrText>
      </w:r>
      <w:r>
        <w:rPr>
          <w:noProof/>
        </w:rPr>
      </w:r>
      <w:r>
        <w:rPr>
          <w:noProof/>
        </w:rPr>
        <w:fldChar w:fldCharType="separate"/>
      </w:r>
      <w:r>
        <w:rPr>
          <w:noProof/>
        </w:rPr>
        <w:t>8</w:t>
      </w:r>
      <w:r>
        <w:rPr>
          <w:noProof/>
        </w:rPr>
        <w:fldChar w:fldCharType="end"/>
      </w:r>
    </w:p>
    <w:p w14:paraId="24D872BD" w14:textId="56023A34"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Prix de règlement</w:t>
      </w:r>
      <w:r>
        <w:rPr>
          <w:noProof/>
        </w:rPr>
        <w:tab/>
      </w:r>
      <w:r>
        <w:rPr>
          <w:noProof/>
        </w:rPr>
        <w:fldChar w:fldCharType="begin"/>
      </w:r>
      <w:r>
        <w:rPr>
          <w:noProof/>
        </w:rPr>
        <w:instrText xml:space="preserve"> PAGEREF _Toc204861961 \h </w:instrText>
      </w:r>
      <w:r>
        <w:rPr>
          <w:noProof/>
        </w:rPr>
      </w:r>
      <w:r>
        <w:rPr>
          <w:noProof/>
        </w:rPr>
        <w:fldChar w:fldCharType="separate"/>
      </w:r>
      <w:r>
        <w:rPr>
          <w:noProof/>
        </w:rPr>
        <w:t>8</w:t>
      </w:r>
      <w:r>
        <w:rPr>
          <w:noProof/>
        </w:rPr>
        <w:fldChar w:fldCharType="end"/>
      </w:r>
    </w:p>
    <w:p w14:paraId="1EB67DC6" w14:textId="20AD32FA" w:rsidR="00F84E9B" w:rsidRDefault="00F84E9B">
      <w:pPr>
        <w:pStyle w:val="TM2"/>
        <w:tabs>
          <w:tab w:val="left" w:pos="800"/>
        </w:tabs>
        <w:rPr>
          <w:rFonts w:asciiTheme="minorHAnsi" w:eastAsiaTheme="minorEastAsia" w:hAnsiTheme="minorHAnsi" w:cstheme="minorBidi"/>
          <w:smallCaps w:val="0"/>
          <w:noProof/>
          <w:sz w:val="22"/>
          <w:szCs w:val="22"/>
        </w:rPr>
      </w:pPr>
      <w:r w:rsidRPr="00AE3E0F">
        <w:rPr>
          <w:bCs/>
          <w:noProof/>
        </w:rPr>
        <w:t>7.3</w:t>
      </w:r>
      <w:r>
        <w:rPr>
          <w:rFonts w:asciiTheme="minorHAnsi" w:eastAsiaTheme="minorEastAsia" w:hAnsiTheme="minorHAnsi" w:cstheme="minorBidi"/>
          <w:smallCaps w:val="0"/>
          <w:noProof/>
          <w:sz w:val="22"/>
          <w:szCs w:val="22"/>
        </w:rPr>
        <w:tab/>
      </w:r>
      <w:r w:rsidRPr="00AE3E0F">
        <w:rPr>
          <w:bCs/>
          <w:noProof/>
        </w:rPr>
        <w:t>Clause butoir</w:t>
      </w:r>
      <w:r>
        <w:rPr>
          <w:noProof/>
        </w:rPr>
        <w:tab/>
      </w:r>
      <w:r>
        <w:rPr>
          <w:noProof/>
        </w:rPr>
        <w:fldChar w:fldCharType="begin"/>
      </w:r>
      <w:r>
        <w:rPr>
          <w:noProof/>
        </w:rPr>
        <w:instrText xml:space="preserve"> PAGEREF _Toc204861962 \h </w:instrText>
      </w:r>
      <w:r>
        <w:rPr>
          <w:noProof/>
        </w:rPr>
      </w:r>
      <w:r>
        <w:rPr>
          <w:noProof/>
        </w:rPr>
        <w:fldChar w:fldCharType="separate"/>
      </w:r>
      <w:r>
        <w:rPr>
          <w:noProof/>
        </w:rPr>
        <w:t>8</w:t>
      </w:r>
      <w:r>
        <w:rPr>
          <w:noProof/>
        </w:rPr>
        <w:fldChar w:fldCharType="end"/>
      </w:r>
    </w:p>
    <w:p w14:paraId="5A03E8D9" w14:textId="3A9D4CD0"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7.4</w:t>
      </w:r>
      <w:r>
        <w:rPr>
          <w:rFonts w:asciiTheme="minorHAnsi" w:eastAsiaTheme="minorEastAsia" w:hAnsiTheme="minorHAnsi" w:cstheme="minorBidi"/>
          <w:smallCaps w:val="0"/>
          <w:noProof/>
          <w:sz w:val="22"/>
          <w:szCs w:val="22"/>
        </w:rPr>
        <w:tab/>
      </w:r>
      <w:r>
        <w:rPr>
          <w:noProof/>
        </w:rPr>
        <w:t>Clause de butoir</w:t>
      </w:r>
      <w:r>
        <w:rPr>
          <w:noProof/>
        </w:rPr>
        <w:tab/>
      </w:r>
      <w:r>
        <w:rPr>
          <w:noProof/>
        </w:rPr>
        <w:fldChar w:fldCharType="begin"/>
      </w:r>
      <w:r>
        <w:rPr>
          <w:noProof/>
        </w:rPr>
        <w:instrText xml:space="preserve"> PAGEREF _Toc204861963 \h </w:instrText>
      </w:r>
      <w:r>
        <w:rPr>
          <w:noProof/>
        </w:rPr>
      </w:r>
      <w:r>
        <w:rPr>
          <w:noProof/>
        </w:rPr>
        <w:fldChar w:fldCharType="separate"/>
      </w:r>
      <w:r>
        <w:rPr>
          <w:noProof/>
        </w:rPr>
        <w:t>8</w:t>
      </w:r>
      <w:r>
        <w:rPr>
          <w:noProof/>
        </w:rPr>
        <w:fldChar w:fldCharType="end"/>
      </w:r>
    </w:p>
    <w:p w14:paraId="6308B774" w14:textId="70D759F0"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8.</w:t>
      </w:r>
      <w:r>
        <w:rPr>
          <w:rFonts w:asciiTheme="minorHAnsi" w:eastAsiaTheme="minorEastAsia" w:hAnsiTheme="minorHAnsi" w:cstheme="minorBidi"/>
          <w:b w:val="0"/>
          <w:caps w:val="0"/>
          <w:noProof/>
          <w:sz w:val="22"/>
          <w:szCs w:val="22"/>
        </w:rPr>
        <w:tab/>
      </w:r>
      <w:r w:rsidRPr="00AE3E0F">
        <w:rPr>
          <w:rFonts w:cs="Arial"/>
          <w:noProof/>
        </w:rPr>
        <w:t>MODALITES DE REGLEMENTS DES COMPTES</w:t>
      </w:r>
      <w:r>
        <w:rPr>
          <w:noProof/>
        </w:rPr>
        <w:tab/>
      </w:r>
      <w:r>
        <w:rPr>
          <w:noProof/>
        </w:rPr>
        <w:fldChar w:fldCharType="begin"/>
      </w:r>
      <w:r>
        <w:rPr>
          <w:noProof/>
        </w:rPr>
        <w:instrText xml:space="preserve"> PAGEREF _Toc204861964 \h </w:instrText>
      </w:r>
      <w:r>
        <w:rPr>
          <w:noProof/>
        </w:rPr>
      </w:r>
      <w:r>
        <w:rPr>
          <w:noProof/>
        </w:rPr>
        <w:fldChar w:fldCharType="separate"/>
      </w:r>
      <w:r>
        <w:rPr>
          <w:noProof/>
        </w:rPr>
        <w:t>8</w:t>
      </w:r>
      <w:r>
        <w:rPr>
          <w:noProof/>
        </w:rPr>
        <w:fldChar w:fldCharType="end"/>
      </w:r>
    </w:p>
    <w:p w14:paraId="6072C930" w14:textId="461ED739"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Acomptes et paiements partiels définitifs</w:t>
      </w:r>
      <w:r>
        <w:rPr>
          <w:noProof/>
        </w:rPr>
        <w:tab/>
      </w:r>
      <w:r>
        <w:rPr>
          <w:noProof/>
        </w:rPr>
        <w:fldChar w:fldCharType="begin"/>
      </w:r>
      <w:r>
        <w:rPr>
          <w:noProof/>
        </w:rPr>
        <w:instrText xml:space="preserve"> PAGEREF _Toc204861965 \h </w:instrText>
      </w:r>
      <w:r>
        <w:rPr>
          <w:noProof/>
        </w:rPr>
      </w:r>
      <w:r>
        <w:rPr>
          <w:noProof/>
        </w:rPr>
        <w:fldChar w:fldCharType="separate"/>
      </w:r>
      <w:r>
        <w:rPr>
          <w:noProof/>
        </w:rPr>
        <w:t>8</w:t>
      </w:r>
      <w:r>
        <w:rPr>
          <w:noProof/>
        </w:rPr>
        <w:fldChar w:fldCharType="end"/>
      </w:r>
    </w:p>
    <w:p w14:paraId="2E9D0D6E" w14:textId="7FFCCC9C"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Présentation des demandes de paiement</w:t>
      </w:r>
      <w:r>
        <w:rPr>
          <w:noProof/>
        </w:rPr>
        <w:tab/>
      </w:r>
      <w:r>
        <w:rPr>
          <w:noProof/>
        </w:rPr>
        <w:fldChar w:fldCharType="begin"/>
      </w:r>
      <w:r>
        <w:rPr>
          <w:noProof/>
        </w:rPr>
        <w:instrText xml:space="preserve"> PAGEREF _Toc204861966 \h </w:instrText>
      </w:r>
      <w:r>
        <w:rPr>
          <w:noProof/>
        </w:rPr>
      </w:r>
      <w:r>
        <w:rPr>
          <w:noProof/>
        </w:rPr>
        <w:fldChar w:fldCharType="separate"/>
      </w:r>
      <w:r>
        <w:rPr>
          <w:noProof/>
        </w:rPr>
        <w:t>8</w:t>
      </w:r>
      <w:r>
        <w:rPr>
          <w:noProof/>
        </w:rPr>
        <w:fldChar w:fldCharType="end"/>
      </w:r>
    </w:p>
    <w:p w14:paraId="5A190A61" w14:textId="6569CDC1"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Mode de règlement</w:t>
      </w:r>
      <w:r>
        <w:rPr>
          <w:noProof/>
        </w:rPr>
        <w:tab/>
      </w:r>
      <w:r>
        <w:rPr>
          <w:noProof/>
        </w:rPr>
        <w:fldChar w:fldCharType="begin"/>
      </w:r>
      <w:r>
        <w:rPr>
          <w:noProof/>
        </w:rPr>
        <w:instrText xml:space="preserve"> PAGEREF _Toc204861967 \h </w:instrText>
      </w:r>
      <w:r>
        <w:rPr>
          <w:noProof/>
        </w:rPr>
      </w:r>
      <w:r>
        <w:rPr>
          <w:noProof/>
        </w:rPr>
        <w:fldChar w:fldCharType="separate"/>
      </w:r>
      <w:r>
        <w:rPr>
          <w:noProof/>
        </w:rPr>
        <w:t>9</w:t>
      </w:r>
      <w:r>
        <w:rPr>
          <w:noProof/>
        </w:rPr>
        <w:fldChar w:fldCharType="end"/>
      </w:r>
    </w:p>
    <w:p w14:paraId="0DB007C7" w14:textId="7433827C"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8.4</w:t>
      </w:r>
      <w:r>
        <w:rPr>
          <w:rFonts w:asciiTheme="minorHAnsi" w:eastAsiaTheme="minorEastAsia" w:hAnsiTheme="minorHAnsi" w:cstheme="minorBidi"/>
          <w:smallCaps w:val="0"/>
          <w:noProof/>
          <w:sz w:val="22"/>
          <w:szCs w:val="22"/>
        </w:rPr>
        <w:tab/>
      </w:r>
      <w:r>
        <w:rPr>
          <w:noProof/>
        </w:rPr>
        <w:t>Comptable assignataire</w:t>
      </w:r>
      <w:r>
        <w:rPr>
          <w:noProof/>
        </w:rPr>
        <w:tab/>
      </w:r>
      <w:r>
        <w:rPr>
          <w:noProof/>
        </w:rPr>
        <w:fldChar w:fldCharType="begin"/>
      </w:r>
      <w:r>
        <w:rPr>
          <w:noProof/>
        </w:rPr>
        <w:instrText xml:space="preserve"> PAGEREF _Toc204861968 \h </w:instrText>
      </w:r>
      <w:r>
        <w:rPr>
          <w:noProof/>
        </w:rPr>
      </w:r>
      <w:r>
        <w:rPr>
          <w:noProof/>
        </w:rPr>
        <w:fldChar w:fldCharType="separate"/>
      </w:r>
      <w:r>
        <w:rPr>
          <w:noProof/>
        </w:rPr>
        <w:t>10</w:t>
      </w:r>
      <w:r>
        <w:rPr>
          <w:noProof/>
        </w:rPr>
        <w:fldChar w:fldCharType="end"/>
      </w:r>
    </w:p>
    <w:p w14:paraId="35271D48" w14:textId="597C550D"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Conditions d’escompte</w:t>
      </w:r>
      <w:r>
        <w:rPr>
          <w:noProof/>
        </w:rPr>
        <w:tab/>
      </w:r>
      <w:r>
        <w:rPr>
          <w:noProof/>
        </w:rPr>
        <w:fldChar w:fldCharType="begin"/>
      </w:r>
      <w:r>
        <w:rPr>
          <w:noProof/>
        </w:rPr>
        <w:instrText xml:space="preserve"> PAGEREF _Toc204861969 \h </w:instrText>
      </w:r>
      <w:r>
        <w:rPr>
          <w:noProof/>
        </w:rPr>
      </w:r>
      <w:r>
        <w:rPr>
          <w:noProof/>
        </w:rPr>
        <w:fldChar w:fldCharType="separate"/>
      </w:r>
      <w:r>
        <w:rPr>
          <w:noProof/>
        </w:rPr>
        <w:t>10</w:t>
      </w:r>
      <w:r>
        <w:rPr>
          <w:noProof/>
        </w:rPr>
        <w:fldChar w:fldCharType="end"/>
      </w:r>
    </w:p>
    <w:p w14:paraId="389B31A4" w14:textId="7B14494C" w:rsidR="00F84E9B" w:rsidRDefault="00F84E9B">
      <w:pPr>
        <w:pStyle w:val="TM1"/>
        <w:tabs>
          <w:tab w:val="left" w:pos="400"/>
        </w:tabs>
        <w:rPr>
          <w:rFonts w:asciiTheme="minorHAnsi" w:eastAsiaTheme="minorEastAsia" w:hAnsiTheme="minorHAnsi" w:cstheme="minorBidi"/>
          <w:b w:val="0"/>
          <w:caps w:val="0"/>
          <w:noProof/>
          <w:sz w:val="22"/>
          <w:szCs w:val="22"/>
        </w:rPr>
      </w:pPr>
      <w:r w:rsidRPr="00AE3E0F">
        <w:rPr>
          <w:rFonts w:cs="Arial"/>
          <w:noProof/>
        </w:rPr>
        <w:t>9.</w:t>
      </w:r>
      <w:r>
        <w:rPr>
          <w:rFonts w:asciiTheme="minorHAnsi" w:eastAsiaTheme="minorEastAsia" w:hAnsiTheme="minorHAnsi" w:cstheme="minorBidi"/>
          <w:b w:val="0"/>
          <w:caps w:val="0"/>
          <w:noProof/>
          <w:sz w:val="22"/>
          <w:szCs w:val="22"/>
        </w:rPr>
        <w:tab/>
      </w:r>
      <w:r w:rsidRPr="00AE3E0F">
        <w:rPr>
          <w:rFonts w:cs="Arial"/>
          <w:noProof/>
        </w:rPr>
        <w:t>AVANCES ET RETENUE DE GARANTIE</w:t>
      </w:r>
      <w:r>
        <w:rPr>
          <w:noProof/>
        </w:rPr>
        <w:tab/>
      </w:r>
      <w:r>
        <w:rPr>
          <w:noProof/>
        </w:rPr>
        <w:fldChar w:fldCharType="begin"/>
      </w:r>
      <w:r>
        <w:rPr>
          <w:noProof/>
        </w:rPr>
        <w:instrText xml:space="preserve"> PAGEREF _Toc204861970 \h </w:instrText>
      </w:r>
      <w:r>
        <w:rPr>
          <w:noProof/>
        </w:rPr>
      </w:r>
      <w:r>
        <w:rPr>
          <w:noProof/>
        </w:rPr>
        <w:fldChar w:fldCharType="separate"/>
      </w:r>
      <w:r>
        <w:rPr>
          <w:noProof/>
        </w:rPr>
        <w:t>10</w:t>
      </w:r>
      <w:r>
        <w:rPr>
          <w:noProof/>
        </w:rPr>
        <w:fldChar w:fldCharType="end"/>
      </w:r>
    </w:p>
    <w:p w14:paraId="34CC3C4B" w14:textId="3E7FA2CF"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Avance</w:t>
      </w:r>
      <w:r>
        <w:rPr>
          <w:noProof/>
        </w:rPr>
        <w:tab/>
      </w:r>
      <w:r>
        <w:rPr>
          <w:noProof/>
        </w:rPr>
        <w:fldChar w:fldCharType="begin"/>
      </w:r>
      <w:r>
        <w:rPr>
          <w:noProof/>
        </w:rPr>
        <w:instrText xml:space="preserve"> PAGEREF _Toc204861971 \h </w:instrText>
      </w:r>
      <w:r>
        <w:rPr>
          <w:noProof/>
        </w:rPr>
      </w:r>
      <w:r>
        <w:rPr>
          <w:noProof/>
        </w:rPr>
        <w:fldChar w:fldCharType="separate"/>
      </w:r>
      <w:r>
        <w:rPr>
          <w:noProof/>
        </w:rPr>
        <w:t>10</w:t>
      </w:r>
      <w:r>
        <w:rPr>
          <w:noProof/>
        </w:rPr>
        <w:fldChar w:fldCharType="end"/>
      </w:r>
    </w:p>
    <w:p w14:paraId="1A31C950" w14:textId="0AB5A073" w:rsidR="00F84E9B" w:rsidRDefault="00F84E9B">
      <w:pPr>
        <w:pStyle w:val="TM2"/>
        <w:tabs>
          <w:tab w:val="left" w:pos="800"/>
        </w:tabs>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Retenue de garantie</w:t>
      </w:r>
      <w:r>
        <w:rPr>
          <w:noProof/>
        </w:rPr>
        <w:tab/>
      </w:r>
      <w:r>
        <w:rPr>
          <w:noProof/>
        </w:rPr>
        <w:fldChar w:fldCharType="begin"/>
      </w:r>
      <w:r>
        <w:rPr>
          <w:noProof/>
        </w:rPr>
        <w:instrText xml:space="preserve"> PAGEREF _Toc204861972 \h </w:instrText>
      </w:r>
      <w:r>
        <w:rPr>
          <w:noProof/>
        </w:rPr>
      </w:r>
      <w:r>
        <w:rPr>
          <w:noProof/>
        </w:rPr>
        <w:fldChar w:fldCharType="separate"/>
      </w:r>
      <w:r>
        <w:rPr>
          <w:noProof/>
        </w:rPr>
        <w:t>10</w:t>
      </w:r>
      <w:r>
        <w:rPr>
          <w:noProof/>
        </w:rPr>
        <w:fldChar w:fldCharType="end"/>
      </w:r>
    </w:p>
    <w:p w14:paraId="0304C128" w14:textId="53A37288"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10.</w:t>
      </w:r>
      <w:r>
        <w:rPr>
          <w:rFonts w:asciiTheme="minorHAnsi" w:eastAsiaTheme="minorEastAsia" w:hAnsiTheme="minorHAnsi" w:cstheme="minorBidi"/>
          <w:b w:val="0"/>
          <w:caps w:val="0"/>
          <w:noProof/>
          <w:sz w:val="22"/>
          <w:szCs w:val="22"/>
        </w:rPr>
        <w:tab/>
      </w:r>
      <w:r w:rsidRPr="00AE3E0F">
        <w:rPr>
          <w:rFonts w:cs="Arial"/>
          <w:noProof/>
        </w:rPr>
        <w:t>PENALITES</w:t>
      </w:r>
      <w:r>
        <w:rPr>
          <w:noProof/>
        </w:rPr>
        <w:tab/>
      </w:r>
      <w:r>
        <w:rPr>
          <w:noProof/>
        </w:rPr>
        <w:fldChar w:fldCharType="begin"/>
      </w:r>
      <w:r>
        <w:rPr>
          <w:noProof/>
        </w:rPr>
        <w:instrText xml:space="preserve"> PAGEREF _Toc204861973 \h </w:instrText>
      </w:r>
      <w:r>
        <w:rPr>
          <w:noProof/>
        </w:rPr>
      </w:r>
      <w:r>
        <w:rPr>
          <w:noProof/>
        </w:rPr>
        <w:fldChar w:fldCharType="separate"/>
      </w:r>
      <w:r>
        <w:rPr>
          <w:noProof/>
        </w:rPr>
        <w:t>10</w:t>
      </w:r>
      <w:r>
        <w:rPr>
          <w:noProof/>
        </w:rPr>
        <w:fldChar w:fldCharType="end"/>
      </w:r>
    </w:p>
    <w:p w14:paraId="6872CCC2" w14:textId="69FDD1D9"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11.</w:t>
      </w:r>
      <w:r>
        <w:rPr>
          <w:rFonts w:asciiTheme="minorHAnsi" w:eastAsiaTheme="minorEastAsia" w:hAnsiTheme="minorHAnsi" w:cstheme="minorBidi"/>
          <w:b w:val="0"/>
          <w:caps w:val="0"/>
          <w:noProof/>
          <w:sz w:val="22"/>
          <w:szCs w:val="22"/>
        </w:rPr>
        <w:tab/>
      </w:r>
      <w:r w:rsidRPr="00AE3E0F">
        <w:rPr>
          <w:rFonts w:cs="Arial"/>
          <w:noProof/>
        </w:rPr>
        <w:t>GARANTIE</w:t>
      </w:r>
      <w:r>
        <w:rPr>
          <w:noProof/>
        </w:rPr>
        <w:tab/>
      </w:r>
      <w:r>
        <w:rPr>
          <w:noProof/>
        </w:rPr>
        <w:fldChar w:fldCharType="begin"/>
      </w:r>
      <w:r>
        <w:rPr>
          <w:noProof/>
        </w:rPr>
        <w:instrText xml:space="preserve"> PAGEREF _Toc204861974 \h </w:instrText>
      </w:r>
      <w:r>
        <w:rPr>
          <w:noProof/>
        </w:rPr>
      </w:r>
      <w:r>
        <w:rPr>
          <w:noProof/>
        </w:rPr>
        <w:fldChar w:fldCharType="separate"/>
      </w:r>
      <w:r>
        <w:rPr>
          <w:noProof/>
        </w:rPr>
        <w:t>10</w:t>
      </w:r>
      <w:r>
        <w:rPr>
          <w:noProof/>
        </w:rPr>
        <w:fldChar w:fldCharType="end"/>
      </w:r>
    </w:p>
    <w:p w14:paraId="17261549" w14:textId="3D497778"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12.</w:t>
      </w:r>
      <w:r>
        <w:rPr>
          <w:rFonts w:asciiTheme="minorHAnsi" w:eastAsiaTheme="minorEastAsia" w:hAnsiTheme="minorHAnsi" w:cstheme="minorBidi"/>
          <w:b w:val="0"/>
          <w:caps w:val="0"/>
          <w:noProof/>
          <w:sz w:val="22"/>
          <w:szCs w:val="22"/>
        </w:rPr>
        <w:tab/>
      </w:r>
      <w:r w:rsidRPr="00AE3E0F">
        <w:rPr>
          <w:rFonts w:cs="Arial"/>
          <w:noProof/>
        </w:rPr>
        <w:t>DISPOSITIONS DIVERSES</w:t>
      </w:r>
      <w:r>
        <w:rPr>
          <w:noProof/>
        </w:rPr>
        <w:tab/>
      </w:r>
      <w:r>
        <w:rPr>
          <w:noProof/>
        </w:rPr>
        <w:fldChar w:fldCharType="begin"/>
      </w:r>
      <w:r>
        <w:rPr>
          <w:noProof/>
        </w:rPr>
        <w:instrText xml:space="preserve"> PAGEREF _Toc204861975 \h </w:instrText>
      </w:r>
      <w:r>
        <w:rPr>
          <w:noProof/>
        </w:rPr>
      </w:r>
      <w:r>
        <w:rPr>
          <w:noProof/>
        </w:rPr>
        <w:fldChar w:fldCharType="separate"/>
      </w:r>
      <w:r>
        <w:rPr>
          <w:noProof/>
        </w:rPr>
        <w:t>10</w:t>
      </w:r>
      <w:r>
        <w:rPr>
          <w:noProof/>
        </w:rPr>
        <w:fldChar w:fldCharType="end"/>
      </w:r>
    </w:p>
    <w:p w14:paraId="2B0B3DBB" w14:textId="42C1C0A2"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12.1</w:t>
      </w:r>
      <w:r>
        <w:rPr>
          <w:rFonts w:asciiTheme="minorHAnsi" w:eastAsiaTheme="minorEastAsia" w:hAnsiTheme="minorHAnsi" w:cstheme="minorBidi"/>
          <w:smallCaps w:val="0"/>
          <w:noProof/>
          <w:sz w:val="22"/>
          <w:szCs w:val="22"/>
        </w:rPr>
        <w:tab/>
      </w:r>
      <w:r>
        <w:rPr>
          <w:noProof/>
        </w:rPr>
        <w:t>Evolution technologique, technique ou réglementaire</w:t>
      </w:r>
      <w:r>
        <w:rPr>
          <w:noProof/>
        </w:rPr>
        <w:tab/>
      </w:r>
      <w:r>
        <w:rPr>
          <w:noProof/>
        </w:rPr>
        <w:fldChar w:fldCharType="begin"/>
      </w:r>
      <w:r>
        <w:rPr>
          <w:noProof/>
        </w:rPr>
        <w:instrText xml:space="preserve"> PAGEREF _Toc204861976 \h </w:instrText>
      </w:r>
      <w:r>
        <w:rPr>
          <w:noProof/>
        </w:rPr>
      </w:r>
      <w:r>
        <w:rPr>
          <w:noProof/>
        </w:rPr>
        <w:fldChar w:fldCharType="separate"/>
      </w:r>
      <w:r>
        <w:rPr>
          <w:noProof/>
        </w:rPr>
        <w:t>10</w:t>
      </w:r>
      <w:r>
        <w:rPr>
          <w:noProof/>
        </w:rPr>
        <w:fldChar w:fldCharType="end"/>
      </w:r>
    </w:p>
    <w:p w14:paraId="694BE8DA" w14:textId="08C50FDC"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12.2</w:t>
      </w:r>
      <w:r>
        <w:rPr>
          <w:rFonts w:asciiTheme="minorHAnsi" w:eastAsiaTheme="minorEastAsia" w:hAnsiTheme="minorHAnsi" w:cstheme="minorBidi"/>
          <w:smallCaps w:val="0"/>
          <w:noProof/>
          <w:sz w:val="22"/>
          <w:szCs w:val="22"/>
        </w:rPr>
        <w:tab/>
      </w:r>
      <w:r>
        <w:rPr>
          <w:noProof/>
        </w:rPr>
        <w:t>Modification du marché</w:t>
      </w:r>
      <w:r>
        <w:rPr>
          <w:noProof/>
        </w:rPr>
        <w:tab/>
      </w:r>
      <w:r>
        <w:rPr>
          <w:noProof/>
        </w:rPr>
        <w:fldChar w:fldCharType="begin"/>
      </w:r>
      <w:r>
        <w:rPr>
          <w:noProof/>
        </w:rPr>
        <w:instrText xml:space="preserve"> PAGEREF _Toc204861977 \h </w:instrText>
      </w:r>
      <w:r>
        <w:rPr>
          <w:noProof/>
        </w:rPr>
      </w:r>
      <w:r>
        <w:rPr>
          <w:noProof/>
        </w:rPr>
        <w:fldChar w:fldCharType="separate"/>
      </w:r>
      <w:r>
        <w:rPr>
          <w:noProof/>
        </w:rPr>
        <w:t>11</w:t>
      </w:r>
      <w:r>
        <w:rPr>
          <w:noProof/>
        </w:rPr>
        <w:fldChar w:fldCharType="end"/>
      </w:r>
    </w:p>
    <w:p w14:paraId="2030DCB2" w14:textId="69A922E7"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12.3</w:t>
      </w:r>
      <w:r>
        <w:rPr>
          <w:rFonts w:asciiTheme="minorHAnsi" w:eastAsiaTheme="minorEastAsia" w:hAnsiTheme="minorHAnsi" w:cstheme="minorBidi"/>
          <w:smallCaps w:val="0"/>
          <w:noProof/>
          <w:sz w:val="22"/>
          <w:szCs w:val="22"/>
        </w:rPr>
        <w:tab/>
      </w:r>
      <w:r>
        <w:rPr>
          <w:noProof/>
        </w:rPr>
        <w:t>Assurances</w:t>
      </w:r>
      <w:r>
        <w:rPr>
          <w:noProof/>
        </w:rPr>
        <w:tab/>
      </w:r>
      <w:r>
        <w:rPr>
          <w:noProof/>
        </w:rPr>
        <w:fldChar w:fldCharType="begin"/>
      </w:r>
      <w:r>
        <w:rPr>
          <w:noProof/>
        </w:rPr>
        <w:instrText xml:space="preserve"> PAGEREF _Toc204861978 \h </w:instrText>
      </w:r>
      <w:r>
        <w:rPr>
          <w:noProof/>
        </w:rPr>
      </w:r>
      <w:r>
        <w:rPr>
          <w:noProof/>
        </w:rPr>
        <w:fldChar w:fldCharType="separate"/>
      </w:r>
      <w:r>
        <w:rPr>
          <w:noProof/>
        </w:rPr>
        <w:t>11</w:t>
      </w:r>
      <w:r>
        <w:rPr>
          <w:noProof/>
        </w:rPr>
        <w:fldChar w:fldCharType="end"/>
      </w:r>
    </w:p>
    <w:p w14:paraId="0D8F68EA" w14:textId="48C9C4EC"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12.4</w:t>
      </w:r>
      <w:r>
        <w:rPr>
          <w:rFonts w:asciiTheme="minorHAnsi" w:eastAsiaTheme="minorEastAsia" w:hAnsiTheme="minorHAnsi" w:cstheme="minorBidi"/>
          <w:smallCaps w:val="0"/>
          <w:noProof/>
          <w:sz w:val="22"/>
          <w:szCs w:val="22"/>
        </w:rPr>
        <w:tab/>
      </w:r>
      <w:r>
        <w:rPr>
          <w:noProof/>
        </w:rPr>
        <w:t>Accès aux établissements – identification</w:t>
      </w:r>
      <w:r>
        <w:rPr>
          <w:noProof/>
        </w:rPr>
        <w:tab/>
      </w:r>
      <w:r>
        <w:rPr>
          <w:noProof/>
        </w:rPr>
        <w:fldChar w:fldCharType="begin"/>
      </w:r>
      <w:r>
        <w:rPr>
          <w:noProof/>
        </w:rPr>
        <w:instrText xml:space="preserve"> PAGEREF _Toc204861979 \h </w:instrText>
      </w:r>
      <w:r>
        <w:rPr>
          <w:noProof/>
        </w:rPr>
      </w:r>
      <w:r>
        <w:rPr>
          <w:noProof/>
        </w:rPr>
        <w:fldChar w:fldCharType="separate"/>
      </w:r>
      <w:r>
        <w:rPr>
          <w:noProof/>
        </w:rPr>
        <w:t>11</w:t>
      </w:r>
      <w:r>
        <w:rPr>
          <w:noProof/>
        </w:rPr>
        <w:fldChar w:fldCharType="end"/>
      </w:r>
    </w:p>
    <w:p w14:paraId="51B8A117" w14:textId="557F5CEC"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13.</w:t>
      </w:r>
      <w:r>
        <w:rPr>
          <w:rFonts w:asciiTheme="minorHAnsi" w:eastAsiaTheme="minorEastAsia" w:hAnsiTheme="minorHAnsi" w:cstheme="minorBidi"/>
          <w:b w:val="0"/>
          <w:caps w:val="0"/>
          <w:noProof/>
          <w:sz w:val="22"/>
          <w:szCs w:val="22"/>
        </w:rPr>
        <w:tab/>
      </w:r>
      <w:r w:rsidRPr="00AE3E0F">
        <w:rPr>
          <w:rFonts w:cs="Arial"/>
          <w:noProof/>
        </w:rPr>
        <w:t>RÉSILIATION ET EXECUTION PAR DEFAUT</w:t>
      </w:r>
      <w:r>
        <w:rPr>
          <w:noProof/>
        </w:rPr>
        <w:tab/>
      </w:r>
      <w:r>
        <w:rPr>
          <w:noProof/>
        </w:rPr>
        <w:fldChar w:fldCharType="begin"/>
      </w:r>
      <w:r>
        <w:rPr>
          <w:noProof/>
        </w:rPr>
        <w:instrText xml:space="preserve"> PAGEREF _Toc204861980 \h </w:instrText>
      </w:r>
      <w:r>
        <w:rPr>
          <w:noProof/>
        </w:rPr>
      </w:r>
      <w:r>
        <w:rPr>
          <w:noProof/>
        </w:rPr>
        <w:fldChar w:fldCharType="separate"/>
      </w:r>
      <w:r>
        <w:rPr>
          <w:noProof/>
        </w:rPr>
        <w:t>11</w:t>
      </w:r>
      <w:r>
        <w:rPr>
          <w:noProof/>
        </w:rPr>
        <w:fldChar w:fldCharType="end"/>
      </w:r>
    </w:p>
    <w:p w14:paraId="3308BF28" w14:textId="5783D3B4"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13.1</w:t>
      </w:r>
      <w:r>
        <w:rPr>
          <w:rFonts w:asciiTheme="minorHAnsi" w:eastAsiaTheme="minorEastAsia" w:hAnsiTheme="minorHAnsi" w:cstheme="minorBidi"/>
          <w:smallCaps w:val="0"/>
          <w:noProof/>
          <w:sz w:val="22"/>
          <w:szCs w:val="22"/>
        </w:rPr>
        <w:tab/>
      </w:r>
      <w:r>
        <w:rPr>
          <w:noProof/>
        </w:rPr>
        <w:t>Cas de résiliation</w:t>
      </w:r>
      <w:r>
        <w:rPr>
          <w:noProof/>
        </w:rPr>
        <w:tab/>
      </w:r>
      <w:r>
        <w:rPr>
          <w:noProof/>
        </w:rPr>
        <w:fldChar w:fldCharType="begin"/>
      </w:r>
      <w:r>
        <w:rPr>
          <w:noProof/>
        </w:rPr>
        <w:instrText xml:space="preserve"> PAGEREF _Toc204861981 \h </w:instrText>
      </w:r>
      <w:r>
        <w:rPr>
          <w:noProof/>
        </w:rPr>
      </w:r>
      <w:r>
        <w:rPr>
          <w:noProof/>
        </w:rPr>
        <w:fldChar w:fldCharType="separate"/>
      </w:r>
      <w:r>
        <w:rPr>
          <w:noProof/>
        </w:rPr>
        <w:t>11</w:t>
      </w:r>
      <w:r>
        <w:rPr>
          <w:noProof/>
        </w:rPr>
        <w:fldChar w:fldCharType="end"/>
      </w:r>
    </w:p>
    <w:p w14:paraId="719A262A" w14:textId="2D18303B"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13.2</w:t>
      </w:r>
      <w:r>
        <w:rPr>
          <w:rFonts w:asciiTheme="minorHAnsi" w:eastAsiaTheme="minorEastAsia" w:hAnsiTheme="minorHAnsi" w:cstheme="minorBidi"/>
          <w:smallCaps w:val="0"/>
          <w:noProof/>
          <w:sz w:val="22"/>
          <w:szCs w:val="22"/>
        </w:rPr>
        <w:tab/>
      </w:r>
      <w:r>
        <w:rPr>
          <w:noProof/>
        </w:rPr>
        <w:t>Indemnité de résiliation</w:t>
      </w:r>
      <w:r>
        <w:rPr>
          <w:noProof/>
        </w:rPr>
        <w:tab/>
      </w:r>
      <w:r>
        <w:rPr>
          <w:noProof/>
        </w:rPr>
        <w:fldChar w:fldCharType="begin"/>
      </w:r>
      <w:r>
        <w:rPr>
          <w:noProof/>
        </w:rPr>
        <w:instrText xml:space="preserve"> PAGEREF _Toc204861982 \h </w:instrText>
      </w:r>
      <w:r>
        <w:rPr>
          <w:noProof/>
        </w:rPr>
      </w:r>
      <w:r>
        <w:rPr>
          <w:noProof/>
        </w:rPr>
        <w:fldChar w:fldCharType="separate"/>
      </w:r>
      <w:r>
        <w:rPr>
          <w:noProof/>
        </w:rPr>
        <w:t>11</w:t>
      </w:r>
      <w:r>
        <w:rPr>
          <w:noProof/>
        </w:rPr>
        <w:fldChar w:fldCharType="end"/>
      </w:r>
    </w:p>
    <w:p w14:paraId="41B701C8" w14:textId="23DC28D2"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13.3</w:t>
      </w:r>
      <w:r>
        <w:rPr>
          <w:rFonts w:asciiTheme="minorHAnsi" w:eastAsiaTheme="minorEastAsia" w:hAnsiTheme="minorHAnsi" w:cstheme="minorBidi"/>
          <w:smallCaps w:val="0"/>
          <w:noProof/>
          <w:sz w:val="22"/>
          <w:szCs w:val="22"/>
        </w:rPr>
        <w:tab/>
      </w:r>
      <w:r>
        <w:rPr>
          <w:noProof/>
        </w:rPr>
        <w:t>Exécution aux frais et risques du titulaire</w:t>
      </w:r>
      <w:r>
        <w:rPr>
          <w:noProof/>
        </w:rPr>
        <w:tab/>
      </w:r>
      <w:r>
        <w:rPr>
          <w:noProof/>
        </w:rPr>
        <w:fldChar w:fldCharType="begin"/>
      </w:r>
      <w:r>
        <w:rPr>
          <w:noProof/>
        </w:rPr>
        <w:instrText xml:space="preserve"> PAGEREF _Toc204861983 \h </w:instrText>
      </w:r>
      <w:r>
        <w:rPr>
          <w:noProof/>
        </w:rPr>
      </w:r>
      <w:r>
        <w:rPr>
          <w:noProof/>
        </w:rPr>
        <w:fldChar w:fldCharType="separate"/>
      </w:r>
      <w:r>
        <w:rPr>
          <w:noProof/>
        </w:rPr>
        <w:t>12</w:t>
      </w:r>
      <w:r>
        <w:rPr>
          <w:noProof/>
        </w:rPr>
        <w:fldChar w:fldCharType="end"/>
      </w:r>
    </w:p>
    <w:p w14:paraId="24CC3E7C" w14:textId="7B6816A3"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14.</w:t>
      </w:r>
      <w:r>
        <w:rPr>
          <w:rFonts w:asciiTheme="minorHAnsi" w:eastAsiaTheme="minorEastAsia" w:hAnsiTheme="minorHAnsi" w:cstheme="minorBidi"/>
          <w:b w:val="0"/>
          <w:caps w:val="0"/>
          <w:noProof/>
          <w:sz w:val="22"/>
          <w:szCs w:val="22"/>
        </w:rPr>
        <w:tab/>
      </w:r>
      <w:r w:rsidRPr="00AE3E0F">
        <w:rPr>
          <w:rFonts w:cs="Arial"/>
          <w:noProof/>
        </w:rPr>
        <w:t>RÈGLEMENT DES LITIGES</w:t>
      </w:r>
      <w:r>
        <w:rPr>
          <w:noProof/>
        </w:rPr>
        <w:tab/>
      </w:r>
      <w:r>
        <w:rPr>
          <w:noProof/>
        </w:rPr>
        <w:fldChar w:fldCharType="begin"/>
      </w:r>
      <w:r>
        <w:rPr>
          <w:noProof/>
        </w:rPr>
        <w:instrText xml:space="preserve"> PAGEREF _Toc204861984 \h </w:instrText>
      </w:r>
      <w:r>
        <w:rPr>
          <w:noProof/>
        </w:rPr>
      </w:r>
      <w:r>
        <w:rPr>
          <w:noProof/>
        </w:rPr>
        <w:fldChar w:fldCharType="separate"/>
      </w:r>
      <w:r>
        <w:rPr>
          <w:noProof/>
        </w:rPr>
        <w:t>12</w:t>
      </w:r>
      <w:r>
        <w:rPr>
          <w:noProof/>
        </w:rPr>
        <w:fldChar w:fldCharType="end"/>
      </w:r>
    </w:p>
    <w:p w14:paraId="4A85D2F1" w14:textId="5E6A3A34"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15.</w:t>
      </w:r>
      <w:r>
        <w:rPr>
          <w:rFonts w:asciiTheme="minorHAnsi" w:eastAsiaTheme="minorEastAsia" w:hAnsiTheme="minorHAnsi" w:cstheme="minorBidi"/>
          <w:b w:val="0"/>
          <w:caps w:val="0"/>
          <w:noProof/>
          <w:sz w:val="22"/>
          <w:szCs w:val="22"/>
        </w:rPr>
        <w:tab/>
      </w:r>
      <w:r w:rsidRPr="00AE3E0F">
        <w:rPr>
          <w:rFonts w:cs="Arial"/>
          <w:noProof/>
        </w:rPr>
        <w:t>IMPREVISION ET CIRCONSTANCES IMPREVUES</w:t>
      </w:r>
      <w:r>
        <w:rPr>
          <w:noProof/>
        </w:rPr>
        <w:tab/>
      </w:r>
      <w:r>
        <w:rPr>
          <w:noProof/>
        </w:rPr>
        <w:fldChar w:fldCharType="begin"/>
      </w:r>
      <w:r>
        <w:rPr>
          <w:noProof/>
        </w:rPr>
        <w:instrText xml:space="preserve"> PAGEREF _Toc204861985 \h </w:instrText>
      </w:r>
      <w:r>
        <w:rPr>
          <w:noProof/>
        </w:rPr>
      </w:r>
      <w:r>
        <w:rPr>
          <w:noProof/>
        </w:rPr>
        <w:fldChar w:fldCharType="separate"/>
      </w:r>
      <w:r>
        <w:rPr>
          <w:noProof/>
        </w:rPr>
        <w:t>12</w:t>
      </w:r>
      <w:r>
        <w:rPr>
          <w:noProof/>
        </w:rPr>
        <w:fldChar w:fldCharType="end"/>
      </w:r>
    </w:p>
    <w:p w14:paraId="0AFA54BA" w14:textId="6C3C044E"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lastRenderedPageBreak/>
        <w:t>15.1</w:t>
      </w:r>
      <w:r>
        <w:rPr>
          <w:rFonts w:asciiTheme="minorHAnsi" w:eastAsiaTheme="minorEastAsia" w:hAnsiTheme="minorHAnsi" w:cstheme="minorBidi"/>
          <w:smallCaps w:val="0"/>
          <w:noProof/>
          <w:sz w:val="22"/>
          <w:szCs w:val="22"/>
        </w:rPr>
        <w:tab/>
      </w:r>
      <w:r>
        <w:rPr>
          <w:noProof/>
        </w:rPr>
        <w:t>Modification des conditions d’exécution</w:t>
      </w:r>
      <w:r>
        <w:rPr>
          <w:noProof/>
        </w:rPr>
        <w:tab/>
      </w:r>
      <w:r>
        <w:rPr>
          <w:noProof/>
        </w:rPr>
        <w:fldChar w:fldCharType="begin"/>
      </w:r>
      <w:r>
        <w:rPr>
          <w:noProof/>
        </w:rPr>
        <w:instrText xml:space="preserve"> PAGEREF _Toc204861986 \h </w:instrText>
      </w:r>
      <w:r>
        <w:rPr>
          <w:noProof/>
        </w:rPr>
      </w:r>
      <w:r>
        <w:rPr>
          <w:noProof/>
        </w:rPr>
        <w:fldChar w:fldCharType="separate"/>
      </w:r>
      <w:r>
        <w:rPr>
          <w:noProof/>
        </w:rPr>
        <w:t>12</w:t>
      </w:r>
      <w:r>
        <w:rPr>
          <w:noProof/>
        </w:rPr>
        <w:fldChar w:fldCharType="end"/>
      </w:r>
    </w:p>
    <w:p w14:paraId="409109A2" w14:textId="063F4FE3"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15.2</w:t>
      </w:r>
      <w:r>
        <w:rPr>
          <w:rFonts w:asciiTheme="minorHAnsi" w:eastAsiaTheme="minorEastAsia" w:hAnsiTheme="minorHAnsi" w:cstheme="minorBidi"/>
          <w:smallCaps w:val="0"/>
          <w:noProof/>
          <w:sz w:val="22"/>
          <w:szCs w:val="22"/>
        </w:rPr>
        <w:tab/>
      </w:r>
      <w:r>
        <w:rPr>
          <w:noProof/>
        </w:rPr>
        <w:t>Indemnisation au titre de l’imprévision pouvant prendre la forme d’une modification temporaire de prix</w:t>
      </w:r>
      <w:r>
        <w:rPr>
          <w:noProof/>
        </w:rPr>
        <w:tab/>
      </w:r>
      <w:r>
        <w:rPr>
          <w:noProof/>
        </w:rPr>
        <w:fldChar w:fldCharType="begin"/>
      </w:r>
      <w:r>
        <w:rPr>
          <w:noProof/>
        </w:rPr>
        <w:instrText xml:space="preserve"> PAGEREF _Toc204861987 \h </w:instrText>
      </w:r>
      <w:r>
        <w:rPr>
          <w:noProof/>
        </w:rPr>
      </w:r>
      <w:r>
        <w:rPr>
          <w:noProof/>
        </w:rPr>
        <w:fldChar w:fldCharType="separate"/>
      </w:r>
      <w:r>
        <w:rPr>
          <w:noProof/>
        </w:rPr>
        <w:t>13</w:t>
      </w:r>
      <w:r>
        <w:rPr>
          <w:noProof/>
        </w:rPr>
        <w:fldChar w:fldCharType="end"/>
      </w:r>
    </w:p>
    <w:p w14:paraId="172B702F" w14:textId="25EB98B0" w:rsidR="00F84E9B" w:rsidRDefault="00F84E9B">
      <w:pPr>
        <w:pStyle w:val="TM2"/>
        <w:tabs>
          <w:tab w:val="left" w:pos="1000"/>
        </w:tabs>
        <w:rPr>
          <w:rFonts w:asciiTheme="minorHAnsi" w:eastAsiaTheme="minorEastAsia" w:hAnsiTheme="minorHAnsi" w:cstheme="minorBidi"/>
          <w:smallCaps w:val="0"/>
          <w:noProof/>
          <w:sz w:val="22"/>
          <w:szCs w:val="22"/>
        </w:rPr>
      </w:pPr>
      <w:r>
        <w:rPr>
          <w:noProof/>
        </w:rPr>
        <w:t>15.3</w:t>
      </w:r>
      <w:r>
        <w:rPr>
          <w:rFonts w:asciiTheme="minorHAnsi" w:eastAsiaTheme="minorEastAsia" w:hAnsiTheme="minorHAnsi" w:cstheme="minorBidi"/>
          <w:smallCaps w:val="0"/>
          <w:noProof/>
          <w:sz w:val="22"/>
          <w:szCs w:val="22"/>
        </w:rPr>
        <w:tab/>
      </w:r>
      <w:r>
        <w:rPr>
          <w:noProof/>
        </w:rPr>
        <w:t>Modification des conditions d’exécution</w:t>
      </w:r>
      <w:r>
        <w:rPr>
          <w:noProof/>
        </w:rPr>
        <w:tab/>
      </w:r>
      <w:r>
        <w:rPr>
          <w:noProof/>
        </w:rPr>
        <w:fldChar w:fldCharType="begin"/>
      </w:r>
      <w:r>
        <w:rPr>
          <w:noProof/>
        </w:rPr>
        <w:instrText xml:space="preserve"> PAGEREF _Toc204861988 \h </w:instrText>
      </w:r>
      <w:r>
        <w:rPr>
          <w:noProof/>
        </w:rPr>
      </w:r>
      <w:r>
        <w:rPr>
          <w:noProof/>
        </w:rPr>
        <w:fldChar w:fldCharType="separate"/>
      </w:r>
      <w:r>
        <w:rPr>
          <w:noProof/>
        </w:rPr>
        <w:t>13</w:t>
      </w:r>
      <w:r>
        <w:rPr>
          <w:noProof/>
        </w:rPr>
        <w:fldChar w:fldCharType="end"/>
      </w:r>
    </w:p>
    <w:p w14:paraId="787B76DD" w14:textId="18CCA7EE"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16.</w:t>
      </w:r>
      <w:r>
        <w:rPr>
          <w:rFonts w:asciiTheme="minorHAnsi" w:eastAsiaTheme="minorEastAsia" w:hAnsiTheme="minorHAnsi" w:cstheme="minorBidi"/>
          <w:b w:val="0"/>
          <w:caps w:val="0"/>
          <w:noProof/>
          <w:sz w:val="22"/>
          <w:szCs w:val="22"/>
        </w:rPr>
        <w:tab/>
      </w:r>
      <w:r w:rsidRPr="00AE3E0F">
        <w:rPr>
          <w:rFonts w:cs="Arial"/>
          <w:noProof/>
        </w:rPr>
        <w:t>VERIFICATION RELATIVE A L’EMPLOI DE SALARIE</w:t>
      </w:r>
      <w:r>
        <w:rPr>
          <w:noProof/>
        </w:rPr>
        <w:tab/>
      </w:r>
      <w:r>
        <w:rPr>
          <w:noProof/>
        </w:rPr>
        <w:fldChar w:fldCharType="begin"/>
      </w:r>
      <w:r>
        <w:rPr>
          <w:noProof/>
        </w:rPr>
        <w:instrText xml:space="preserve"> PAGEREF _Toc204861989 \h </w:instrText>
      </w:r>
      <w:r>
        <w:rPr>
          <w:noProof/>
        </w:rPr>
      </w:r>
      <w:r>
        <w:rPr>
          <w:noProof/>
        </w:rPr>
        <w:fldChar w:fldCharType="separate"/>
      </w:r>
      <w:r>
        <w:rPr>
          <w:noProof/>
        </w:rPr>
        <w:t>13</w:t>
      </w:r>
      <w:r>
        <w:rPr>
          <w:noProof/>
        </w:rPr>
        <w:fldChar w:fldCharType="end"/>
      </w:r>
    </w:p>
    <w:p w14:paraId="338BFA8A" w14:textId="0E297A68" w:rsidR="00F84E9B" w:rsidRDefault="00F84E9B">
      <w:pPr>
        <w:pStyle w:val="TM1"/>
        <w:tabs>
          <w:tab w:val="left" w:pos="600"/>
        </w:tabs>
        <w:rPr>
          <w:rFonts w:asciiTheme="minorHAnsi" w:eastAsiaTheme="minorEastAsia" w:hAnsiTheme="minorHAnsi" w:cstheme="minorBidi"/>
          <w:b w:val="0"/>
          <w:caps w:val="0"/>
          <w:noProof/>
          <w:sz w:val="22"/>
          <w:szCs w:val="22"/>
        </w:rPr>
      </w:pPr>
      <w:r w:rsidRPr="00AE3E0F">
        <w:rPr>
          <w:rFonts w:cs="Arial"/>
          <w:noProof/>
        </w:rPr>
        <w:t>17.</w:t>
      </w:r>
      <w:r>
        <w:rPr>
          <w:rFonts w:asciiTheme="minorHAnsi" w:eastAsiaTheme="minorEastAsia" w:hAnsiTheme="minorHAnsi" w:cstheme="minorBidi"/>
          <w:b w:val="0"/>
          <w:caps w:val="0"/>
          <w:noProof/>
          <w:sz w:val="22"/>
          <w:szCs w:val="22"/>
        </w:rPr>
        <w:tab/>
      </w:r>
      <w:r w:rsidRPr="00AE3E0F">
        <w:rPr>
          <w:rFonts w:cs="Arial"/>
          <w:noProof/>
        </w:rPr>
        <w:t>DÉROGATIONS AU CCAG / FCS</w:t>
      </w:r>
      <w:r>
        <w:rPr>
          <w:noProof/>
        </w:rPr>
        <w:tab/>
      </w:r>
      <w:r>
        <w:rPr>
          <w:noProof/>
        </w:rPr>
        <w:fldChar w:fldCharType="begin"/>
      </w:r>
      <w:r>
        <w:rPr>
          <w:noProof/>
        </w:rPr>
        <w:instrText xml:space="preserve"> PAGEREF _Toc204861990 \h </w:instrText>
      </w:r>
      <w:r>
        <w:rPr>
          <w:noProof/>
        </w:rPr>
      </w:r>
      <w:r>
        <w:rPr>
          <w:noProof/>
        </w:rPr>
        <w:fldChar w:fldCharType="separate"/>
      </w:r>
      <w:r>
        <w:rPr>
          <w:noProof/>
        </w:rPr>
        <w:t>14</w:t>
      </w:r>
      <w:r>
        <w:rPr>
          <w:noProof/>
        </w:rPr>
        <w:fldChar w:fldCharType="end"/>
      </w:r>
    </w:p>
    <w:p w14:paraId="5181B91A" w14:textId="744C70FC" w:rsidR="00E828ED" w:rsidRDefault="00093540">
      <w:pPr>
        <w:ind w:left="567"/>
        <w:jc w:val="both"/>
        <w:rPr>
          <w:bCs/>
          <w:sz w:val="22"/>
        </w:rPr>
      </w:pPr>
      <w:r>
        <w:rPr>
          <w:rFonts w:ascii="Arial" w:hAnsi="Arial" w:cs="Arial"/>
          <w:b/>
          <w:caps/>
        </w:rPr>
        <w:fldChar w:fldCharType="end"/>
      </w:r>
      <w:r w:rsidR="00E828ED">
        <w:br w:type="page"/>
      </w:r>
    </w:p>
    <w:p w14:paraId="78A6F614" w14:textId="77777777" w:rsidR="00E828ED" w:rsidRDefault="00E828ED">
      <w:pPr>
        <w:pStyle w:val="Titre1"/>
        <w:spacing w:before="0" w:after="0"/>
        <w:rPr>
          <w:rFonts w:ascii="Arial" w:hAnsi="Arial" w:cs="Arial"/>
          <w:sz w:val="20"/>
        </w:rPr>
      </w:pPr>
      <w:bookmarkStart w:id="0" w:name="_Toc493470086"/>
      <w:bookmarkStart w:id="1" w:name="_Toc493656963"/>
      <w:bookmarkStart w:id="2" w:name="_Toc204861941"/>
      <w:r>
        <w:rPr>
          <w:rFonts w:ascii="Arial" w:hAnsi="Arial" w:cs="Arial"/>
          <w:sz w:val="20"/>
        </w:rPr>
        <w:lastRenderedPageBreak/>
        <w:t>1.</w:t>
      </w:r>
      <w:r>
        <w:rPr>
          <w:rFonts w:ascii="Arial" w:hAnsi="Arial" w:cs="Arial"/>
          <w:sz w:val="20"/>
        </w:rPr>
        <w:tab/>
        <w:t>PARTIES CONTRACTANTES</w:t>
      </w:r>
      <w:bookmarkEnd w:id="0"/>
      <w:bookmarkEnd w:id="1"/>
      <w:bookmarkEnd w:id="2"/>
    </w:p>
    <w:p w14:paraId="383B6317" w14:textId="77777777" w:rsidR="00E828ED" w:rsidRDefault="00E828ED" w:rsidP="000D79D7">
      <w:pPr>
        <w:pStyle w:val="Titre2"/>
        <w:spacing w:before="240" w:after="60"/>
      </w:pPr>
      <w:bookmarkStart w:id="3" w:name="_Toc204861942"/>
      <w:r>
        <w:t>1.1</w:t>
      </w:r>
      <w:r>
        <w:tab/>
      </w:r>
      <w:r w:rsidR="000F1806">
        <w:t>Acheteur</w:t>
      </w:r>
      <w:bookmarkEnd w:id="3"/>
    </w:p>
    <w:p w14:paraId="59552CB7" w14:textId="77777777" w:rsidR="00E828ED" w:rsidRDefault="00E828ED">
      <w:pPr>
        <w:ind w:left="567"/>
        <w:jc w:val="both"/>
        <w:rPr>
          <w:rFonts w:ascii="Arial" w:hAnsi="Arial" w:cs="Arial"/>
        </w:rPr>
      </w:pPr>
      <w:r>
        <w:rPr>
          <w:rFonts w:ascii="Arial" w:hAnsi="Arial" w:cs="Arial"/>
        </w:rPr>
        <w:t>Le Centre Hospitalier Universitaire Caen</w:t>
      </w:r>
      <w:r w:rsidR="00561D59">
        <w:rPr>
          <w:rFonts w:ascii="Arial" w:hAnsi="Arial" w:cs="Arial"/>
        </w:rPr>
        <w:t xml:space="preserve"> Normandie</w:t>
      </w:r>
      <w:r>
        <w:rPr>
          <w:rFonts w:ascii="Arial" w:hAnsi="Arial" w:cs="Arial"/>
        </w:rPr>
        <w:t xml:space="preserve"> (CHU de</w:t>
      </w:r>
      <w:r w:rsidR="000E2DEB">
        <w:rPr>
          <w:rFonts w:ascii="Arial" w:hAnsi="Arial" w:cs="Arial"/>
        </w:rPr>
        <w:t xml:space="preserve"> Caen) </w:t>
      </w:r>
      <w:proofErr w:type="gramStart"/>
      <w:r w:rsidR="000E2DEB">
        <w:rPr>
          <w:rFonts w:ascii="Arial" w:hAnsi="Arial" w:cs="Arial"/>
        </w:rPr>
        <w:t>est</w:t>
      </w:r>
      <w:proofErr w:type="gramEnd"/>
      <w:r w:rsidR="000E2DEB">
        <w:rPr>
          <w:rFonts w:ascii="Arial" w:hAnsi="Arial" w:cs="Arial"/>
        </w:rPr>
        <w:t xml:space="preserve"> désigné ci-après le pouvoir a</w:t>
      </w:r>
      <w:r>
        <w:rPr>
          <w:rFonts w:ascii="Arial" w:hAnsi="Arial" w:cs="Arial"/>
        </w:rPr>
        <w:t>djudicateur, il est re</w:t>
      </w:r>
      <w:r w:rsidR="000E2DEB">
        <w:rPr>
          <w:rFonts w:ascii="Arial" w:hAnsi="Arial" w:cs="Arial"/>
        </w:rPr>
        <w:t>présenté par le directeur de l’é</w:t>
      </w:r>
      <w:r>
        <w:rPr>
          <w:rFonts w:ascii="Arial" w:hAnsi="Arial" w:cs="Arial"/>
        </w:rPr>
        <w:t>tablissement.</w:t>
      </w:r>
    </w:p>
    <w:p w14:paraId="0E1E9EC0" w14:textId="77777777" w:rsidR="00E828ED" w:rsidRDefault="00E828ED" w:rsidP="000D79D7">
      <w:pPr>
        <w:pStyle w:val="Titre2"/>
        <w:spacing w:before="240" w:after="60"/>
      </w:pPr>
      <w:bookmarkStart w:id="4" w:name="_Toc204861943"/>
      <w:r>
        <w:t>1.2</w:t>
      </w:r>
      <w:r>
        <w:tab/>
      </w:r>
      <w:r w:rsidR="000050E6">
        <w:t>Titulaire</w:t>
      </w:r>
      <w:bookmarkEnd w:id="4"/>
    </w:p>
    <w:p w14:paraId="47BCE5D2" w14:textId="77777777" w:rsidR="00E828ED" w:rsidRPr="000D79D7" w:rsidRDefault="00E828ED" w:rsidP="000D79D7">
      <w:pPr>
        <w:ind w:left="567"/>
        <w:jc w:val="both"/>
        <w:rPr>
          <w:rFonts w:ascii="Arial" w:hAnsi="Arial" w:cs="Arial"/>
        </w:rPr>
      </w:pPr>
      <w:r>
        <w:rPr>
          <w:rFonts w:ascii="Arial" w:hAnsi="Arial" w:cs="Arial"/>
        </w:rPr>
        <w:t>Le prestataire ou son mandataire dont l’offre a été retenue est désigné par le terme « </w:t>
      </w:r>
      <w:r w:rsidR="000E2DEB">
        <w:rPr>
          <w:rFonts w:ascii="Arial" w:hAnsi="Arial" w:cs="Arial"/>
          <w:u w:val="single"/>
        </w:rPr>
        <w:t>t</w:t>
      </w:r>
      <w:r w:rsidR="000050E6">
        <w:rPr>
          <w:rFonts w:ascii="Arial" w:hAnsi="Arial" w:cs="Arial"/>
          <w:u w:val="single"/>
        </w:rPr>
        <w:t>itulaire</w:t>
      </w:r>
      <w:r w:rsidR="000D79D7">
        <w:rPr>
          <w:rFonts w:ascii="Arial" w:hAnsi="Arial" w:cs="Arial"/>
        </w:rPr>
        <w:t> ».</w:t>
      </w:r>
    </w:p>
    <w:p w14:paraId="34C97A5D" w14:textId="77777777" w:rsidR="00E828ED" w:rsidRDefault="008E15C6" w:rsidP="000D79D7">
      <w:pPr>
        <w:pStyle w:val="Titre2"/>
        <w:spacing w:before="240" w:after="60"/>
      </w:pPr>
      <w:bookmarkStart w:id="5" w:name="_Toc204861944"/>
      <w:r>
        <w:t>1.3</w:t>
      </w:r>
      <w:r w:rsidR="00E828ED">
        <w:tab/>
        <w:t>Co-traitance</w:t>
      </w:r>
      <w:bookmarkEnd w:id="5"/>
    </w:p>
    <w:p w14:paraId="306809CB" w14:textId="77777777" w:rsidR="00E828ED" w:rsidRDefault="00E828ED">
      <w:pPr>
        <w:overflowPunct/>
        <w:ind w:left="567"/>
        <w:jc w:val="both"/>
        <w:textAlignment w:val="auto"/>
        <w:rPr>
          <w:rFonts w:ascii="Arial" w:hAnsi="Arial" w:cs="Arial"/>
        </w:rPr>
      </w:pPr>
      <w:r>
        <w:rPr>
          <w:rFonts w:ascii="Arial" w:hAnsi="Arial" w:cs="Arial"/>
        </w:rPr>
        <w:t xml:space="preserve">Conformément à l'article </w:t>
      </w:r>
      <w:r w:rsidR="00B04DBE">
        <w:rPr>
          <w:rFonts w:ascii="Arial" w:hAnsi="Arial" w:cs="Arial"/>
        </w:rPr>
        <w:t>L2142-22 du Code de la commande publique</w:t>
      </w:r>
      <w:r>
        <w:rPr>
          <w:rFonts w:ascii="Arial" w:hAnsi="Arial" w:cs="Arial"/>
        </w:rPr>
        <w:t xml:space="preserve">, </w:t>
      </w:r>
      <w:r w:rsidR="006A610B">
        <w:rPr>
          <w:rFonts w:ascii="Arial" w:hAnsi="Arial" w:cs="Arial"/>
        </w:rPr>
        <w:t xml:space="preserve">en cas de groupement conjoint, </w:t>
      </w:r>
      <w:r>
        <w:rPr>
          <w:rFonts w:ascii="Arial" w:hAnsi="Arial" w:cs="Arial"/>
        </w:rPr>
        <w:t>le mandataire est solidaire des autres membres du groupement.</w:t>
      </w:r>
    </w:p>
    <w:p w14:paraId="54FC404F" w14:textId="77777777" w:rsidR="008E15C6" w:rsidRDefault="008E15C6" w:rsidP="008E15C6">
      <w:pPr>
        <w:overflowPunct/>
        <w:ind w:left="567"/>
        <w:jc w:val="both"/>
        <w:textAlignment w:val="auto"/>
        <w:rPr>
          <w:rFonts w:ascii="Arial" w:hAnsi="Arial" w:cs="Arial"/>
        </w:rPr>
      </w:pPr>
    </w:p>
    <w:p w14:paraId="6C3BF1CF" w14:textId="77777777" w:rsidR="00E828ED" w:rsidRDefault="00E828ED">
      <w:pPr>
        <w:overflowPunct/>
        <w:ind w:left="567"/>
        <w:textAlignment w:val="auto"/>
        <w:rPr>
          <w:rFonts w:ascii="Arial" w:hAnsi="Arial" w:cs="Arial"/>
          <w:bCs/>
        </w:rPr>
      </w:pPr>
    </w:p>
    <w:p w14:paraId="52B88D9B" w14:textId="77777777" w:rsidR="00E828ED" w:rsidRDefault="00E828ED">
      <w:pPr>
        <w:pStyle w:val="Titre1"/>
        <w:spacing w:before="0" w:after="0"/>
        <w:rPr>
          <w:rFonts w:ascii="Arial" w:hAnsi="Arial" w:cs="Arial"/>
          <w:sz w:val="20"/>
        </w:rPr>
      </w:pPr>
      <w:bookmarkStart w:id="6" w:name="_Toc204861945"/>
      <w:r>
        <w:rPr>
          <w:rFonts w:ascii="Arial" w:hAnsi="Arial" w:cs="Arial"/>
          <w:sz w:val="20"/>
        </w:rPr>
        <w:t>2</w:t>
      </w:r>
      <w:r>
        <w:rPr>
          <w:rFonts w:ascii="Arial" w:hAnsi="Arial" w:cs="Arial"/>
          <w:sz w:val="20"/>
        </w:rPr>
        <w:tab/>
        <w:t xml:space="preserve">OBJET </w:t>
      </w:r>
      <w:r w:rsidR="00590E31">
        <w:rPr>
          <w:rFonts w:ascii="Arial" w:hAnsi="Arial" w:cs="Arial"/>
          <w:sz w:val="20"/>
        </w:rPr>
        <w:t xml:space="preserve">ET FORME </w:t>
      </w:r>
      <w:r>
        <w:rPr>
          <w:rFonts w:ascii="Arial" w:hAnsi="Arial" w:cs="Arial"/>
          <w:sz w:val="20"/>
        </w:rPr>
        <w:t>DU MARCHÉ</w:t>
      </w:r>
      <w:bookmarkEnd w:id="6"/>
      <w:r w:rsidR="00745EDE">
        <w:rPr>
          <w:rFonts w:ascii="Arial" w:hAnsi="Arial" w:cs="Arial"/>
          <w:sz w:val="20"/>
        </w:rPr>
        <w:t xml:space="preserve"> </w:t>
      </w:r>
    </w:p>
    <w:p w14:paraId="0D1D5372" w14:textId="77777777" w:rsidR="001F4A79" w:rsidRPr="001F4A79" w:rsidRDefault="00E828ED" w:rsidP="001F4A79">
      <w:pPr>
        <w:pStyle w:val="Titre2"/>
        <w:spacing w:before="240" w:after="60"/>
      </w:pPr>
      <w:bookmarkStart w:id="7" w:name="_Toc204861946"/>
      <w:r>
        <w:t>2.1</w:t>
      </w:r>
      <w:r>
        <w:tab/>
        <w:t>Objet</w:t>
      </w:r>
      <w:bookmarkEnd w:id="7"/>
    </w:p>
    <w:p w14:paraId="3916F19D" w14:textId="44A706FB" w:rsidR="00E828ED" w:rsidRDefault="00E828ED">
      <w:pPr>
        <w:ind w:left="567"/>
        <w:jc w:val="both"/>
        <w:rPr>
          <w:rFonts w:ascii="Arial" w:hAnsi="Arial" w:cs="Arial"/>
        </w:rPr>
      </w:pPr>
      <w:r>
        <w:rPr>
          <w:rFonts w:ascii="Arial" w:hAnsi="Arial" w:cs="Arial"/>
        </w:rPr>
        <w:t>Les stipulations du présent Cahier des Clauses Administratives P</w:t>
      </w:r>
      <w:r w:rsidR="00966A5F">
        <w:rPr>
          <w:rFonts w:ascii="Arial" w:hAnsi="Arial" w:cs="Arial"/>
        </w:rPr>
        <w:t>articulières (CCAP) concernent</w:t>
      </w:r>
      <w:r>
        <w:rPr>
          <w:rFonts w:ascii="Arial" w:hAnsi="Arial" w:cs="Arial"/>
        </w:rPr>
        <w:t xml:space="preserve"> </w:t>
      </w:r>
      <w:r w:rsidR="00F903AE" w:rsidRPr="00F903AE">
        <w:rPr>
          <w:rFonts w:ascii="Arial" w:hAnsi="Arial" w:cs="Arial"/>
          <w:b/>
        </w:rPr>
        <w:t xml:space="preserve">fournitures de systèmes de concentres en poudre pour productions centralisées d’’acide de dialyse </w:t>
      </w:r>
      <w:r w:rsidR="00DD04BA" w:rsidRPr="00F903AE">
        <w:rPr>
          <w:rFonts w:ascii="Arial" w:hAnsi="Arial" w:cs="Arial"/>
          <w:b/>
        </w:rPr>
        <w:t>à</w:t>
      </w:r>
      <w:r w:rsidR="00F903AE" w:rsidRPr="00F903AE">
        <w:rPr>
          <w:rFonts w:ascii="Arial" w:hAnsi="Arial" w:cs="Arial"/>
          <w:b/>
        </w:rPr>
        <w:t xml:space="preserve"> partir d’un système </w:t>
      </w:r>
      <w:proofErr w:type="spellStart"/>
      <w:r w:rsidR="00F903AE" w:rsidRPr="00F903AE">
        <w:rPr>
          <w:rFonts w:ascii="Arial" w:hAnsi="Arial" w:cs="Arial"/>
          <w:b/>
        </w:rPr>
        <w:t>ECO</w:t>
      </w:r>
      <w:r w:rsidR="00F903AE">
        <w:rPr>
          <w:rFonts w:ascii="Arial" w:hAnsi="Arial" w:cs="Arial"/>
          <w:b/>
        </w:rPr>
        <w:t>mix</w:t>
      </w:r>
      <w:proofErr w:type="spellEnd"/>
      <w:r w:rsidR="00F903AE" w:rsidRPr="00F903AE">
        <w:rPr>
          <mc:AlternateContent>
            <mc:Choice Requires="w16se">
              <w:rFonts w:ascii="Arial" w:hAnsi="Arial" w:cs="Arial"/>
            </mc:Choice>
            <mc:Fallback>
              <w:rFonts w:ascii="Segoe UI Emoji" w:eastAsia="Segoe UI Emoji" w:hAnsi="Segoe UI Emoji" w:cs="Segoe UI Emoji"/>
            </mc:Fallback>
          </mc:AlternateContent>
          <w:b/>
          <w:sz w:val="16"/>
        </w:rPr>
        <mc:AlternateContent>
          <mc:Choice Requires="w16se">
            <w16se:symEx w16se:font="Segoe UI Emoji" w16se:char="00A9"/>
          </mc:Choice>
          <mc:Fallback>
            <w:t>©</w:t>
          </mc:Fallback>
        </mc:AlternateContent>
      </w:r>
      <w:r w:rsidR="001803EE">
        <w:rPr>
          <w:rFonts w:ascii="Arial" w:hAnsi="Arial" w:cs="Arial"/>
        </w:rPr>
        <w:t xml:space="preserve"> et définissent les modalités juridiques en vertu desquelles les prestations sont réalisées.</w:t>
      </w:r>
    </w:p>
    <w:p w14:paraId="403FEC87" w14:textId="77777777" w:rsidR="00E828ED" w:rsidRDefault="00E828ED">
      <w:pPr>
        <w:ind w:left="567"/>
        <w:jc w:val="both"/>
        <w:rPr>
          <w:rFonts w:ascii="Arial" w:hAnsi="Arial" w:cs="Arial"/>
        </w:rPr>
      </w:pPr>
    </w:p>
    <w:p w14:paraId="6F61BE5F" w14:textId="77777777" w:rsidR="00AA78B9" w:rsidRDefault="00561D59">
      <w:pPr>
        <w:pStyle w:val="Corpsdetexte"/>
        <w:ind w:left="567"/>
        <w:rPr>
          <w:rFonts w:ascii="Arial" w:hAnsi="Arial" w:cs="Arial"/>
          <w:b w:val="0"/>
          <w:bCs w:val="0"/>
          <w:i w:val="0"/>
          <w:iCs w:val="0"/>
          <w:sz w:val="20"/>
          <w:szCs w:val="20"/>
        </w:rPr>
      </w:pPr>
      <w:r>
        <w:rPr>
          <w:rFonts w:ascii="Arial" w:hAnsi="Arial" w:cs="Arial"/>
          <w:b w:val="0"/>
          <w:bCs w:val="0"/>
          <w:i w:val="0"/>
          <w:iCs w:val="0"/>
          <w:sz w:val="20"/>
          <w:szCs w:val="20"/>
        </w:rPr>
        <w:t xml:space="preserve">La nature </w:t>
      </w:r>
      <w:r w:rsidR="00E828ED">
        <w:rPr>
          <w:rFonts w:ascii="Arial" w:hAnsi="Arial" w:cs="Arial"/>
          <w:b w:val="0"/>
          <w:bCs w:val="0"/>
          <w:i w:val="0"/>
          <w:iCs w:val="0"/>
          <w:sz w:val="20"/>
          <w:szCs w:val="20"/>
        </w:rPr>
        <w:t>des prestations, ainsi que les conditions techniques de leur exécution sont définies au Cahier des Clauses Techniques Particulières (CCTP).</w:t>
      </w:r>
    </w:p>
    <w:p w14:paraId="13D13FB8" w14:textId="77777777" w:rsidR="00AA78B9" w:rsidRPr="00590E31" w:rsidRDefault="00AA78B9" w:rsidP="00AA78B9">
      <w:pPr>
        <w:pStyle w:val="Titre2"/>
        <w:tabs>
          <w:tab w:val="clear" w:pos="1418"/>
        </w:tabs>
        <w:spacing w:before="240" w:after="60"/>
      </w:pPr>
      <w:bookmarkStart w:id="8" w:name="_Toc204861947"/>
      <w:r>
        <w:t>2.2</w:t>
      </w:r>
      <w:r>
        <w:tab/>
        <w:t>Forme</w:t>
      </w:r>
      <w:bookmarkEnd w:id="8"/>
    </w:p>
    <w:p w14:paraId="5D863D66" w14:textId="77777777" w:rsidR="00AA78B9" w:rsidRDefault="00AA78B9" w:rsidP="00AA78B9">
      <w:pPr>
        <w:ind w:left="567"/>
        <w:jc w:val="both"/>
        <w:rPr>
          <w:rFonts w:ascii="Arial" w:hAnsi="Arial" w:cs="Arial"/>
        </w:rPr>
      </w:pPr>
      <w:r>
        <w:rPr>
          <w:rFonts w:ascii="Arial" w:hAnsi="Arial" w:cs="Arial"/>
        </w:rPr>
        <w:t xml:space="preserve">Le marché est passé par le CHU de Caen, conformément aux dispositions </w:t>
      </w:r>
      <w:r w:rsidR="00B04DBE">
        <w:rPr>
          <w:rFonts w:ascii="Arial" w:hAnsi="Arial" w:cs="Arial"/>
        </w:rPr>
        <w:t>du Code de la commande publique</w:t>
      </w:r>
      <w:r>
        <w:rPr>
          <w:rFonts w:ascii="Arial" w:hAnsi="Arial" w:cs="Arial"/>
        </w:rPr>
        <w:t xml:space="preserve">, et par référence au Cahier des Clauses Administratives Générales applicables aux marchés publics de fournitures courantes et de services (CCAG / FCS), issu de l’arrêté du </w:t>
      </w:r>
      <w:r w:rsidR="0042319D">
        <w:rPr>
          <w:rFonts w:ascii="Arial" w:hAnsi="Arial" w:cs="Arial"/>
        </w:rPr>
        <w:t>30 mars 2021</w:t>
      </w:r>
      <w:r>
        <w:rPr>
          <w:rFonts w:ascii="Arial" w:hAnsi="Arial" w:cs="Arial"/>
        </w:rPr>
        <w:t xml:space="preserve"> publié J</w:t>
      </w:r>
      <w:r w:rsidR="00E258FE">
        <w:rPr>
          <w:rFonts w:ascii="Arial" w:hAnsi="Arial" w:cs="Arial"/>
        </w:rPr>
        <w:t xml:space="preserve">ournal Officiel du </w:t>
      </w:r>
      <w:r w:rsidR="0042319D">
        <w:rPr>
          <w:rFonts w:ascii="Arial" w:hAnsi="Arial" w:cs="Arial"/>
        </w:rPr>
        <w:t>1</w:t>
      </w:r>
      <w:r w:rsidR="0042319D" w:rsidRPr="008B09DC">
        <w:rPr>
          <w:rFonts w:ascii="Arial" w:hAnsi="Arial" w:cs="Arial"/>
          <w:vertAlign w:val="superscript"/>
        </w:rPr>
        <w:t>er</w:t>
      </w:r>
      <w:r w:rsidR="0042319D">
        <w:rPr>
          <w:rFonts w:ascii="Arial" w:hAnsi="Arial" w:cs="Arial"/>
        </w:rPr>
        <w:t xml:space="preserve"> avril 2021</w:t>
      </w:r>
      <w:r>
        <w:rPr>
          <w:rFonts w:ascii="Arial" w:hAnsi="Arial" w:cs="Arial"/>
        </w:rPr>
        <w:t>.</w:t>
      </w:r>
    </w:p>
    <w:p w14:paraId="01EE5DCE" w14:textId="77777777" w:rsidR="00AA78B9" w:rsidRDefault="00AA78B9" w:rsidP="00AA78B9">
      <w:pPr>
        <w:ind w:left="567"/>
        <w:jc w:val="both"/>
        <w:rPr>
          <w:rFonts w:ascii="Arial" w:hAnsi="Arial" w:cs="Arial"/>
        </w:rPr>
      </w:pPr>
    </w:p>
    <w:p w14:paraId="309162F5" w14:textId="7C558591" w:rsidR="00845C85" w:rsidRPr="00845C85" w:rsidRDefault="00F903AE" w:rsidP="00845C85">
      <w:pPr>
        <w:tabs>
          <w:tab w:val="left" w:pos="1560"/>
        </w:tabs>
        <w:ind w:left="567"/>
        <w:jc w:val="both"/>
        <w:rPr>
          <w:rFonts w:ascii="Arial" w:hAnsi="Arial" w:cs="Arial"/>
        </w:rPr>
      </w:pPr>
      <w:r>
        <w:rPr>
          <w:rFonts w:ascii="Arial" w:hAnsi="Arial" w:cs="Arial"/>
        </w:rPr>
        <w:fldChar w:fldCharType="begin">
          <w:ffData>
            <w:name w:val="CaseACocher8"/>
            <w:enabled/>
            <w:calcOnExit w:val="0"/>
            <w:checkBox>
              <w:sizeAuto/>
              <w:default w:val="1"/>
            </w:checkBox>
          </w:ffData>
        </w:fldChar>
      </w:r>
      <w:bookmarkStart w:id="9" w:name="CaseACocher8"/>
      <w:r>
        <w:rPr>
          <w:rFonts w:ascii="Arial" w:hAnsi="Arial" w:cs="Arial"/>
        </w:rPr>
        <w:instrText xml:space="preserve"> FORMCHECKBOX </w:instrText>
      </w:r>
      <w:r w:rsidR="00EC1225">
        <w:rPr>
          <w:rFonts w:ascii="Arial" w:hAnsi="Arial" w:cs="Arial"/>
        </w:rPr>
      </w:r>
      <w:r w:rsidR="00EC1225">
        <w:rPr>
          <w:rFonts w:ascii="Arial" w:hAnsi="Arial" w:cs="Arial"/>
        </w:rPr>
        <w:fldChar w:fldCharType="separate"/>
      </w:r>
      <w:r>
        <w:rPr>
          <w:rFonts w:ascii="Arial" w:hAnsi="Arial" w:cs="Arial"/>
        </w:rPr>
        <w:fldChar w:fldCharType="end"/>
      </w:r>
      <w:bookmarkEnd w:id="9"/>
      <w:r w:rsidR="00845C85" w:rsidRPr="00845C85">
        <w:rPr>
          <w:rFonts w:ascii="Arial" w:hAnsi="Arial" w:cs="Arial"/>
        </w:rPr>
        <w:tab/>
        <w:t>Appel d’offres ouvert (article L2124-2 du Code de la commande publique)</w:t>
      </w:r>
    </w:p>
    <w:p w14:paraId="548E108B" w14:textId="77777777" w:rsidR="00845C85" w:rsidRPr="00845C85" w:rsidRDefault="00845C85" w:rsidP="00845C85">
      <w:pPr>
        <w:tabs>
          <w:tab w:val="left" w:pos="1560"/>
        </w:tabs>
        <w:ind w:left="567"/>
        <w:jc w:val="both"/>
        <w:rPr>
          <w:rFonts w:ascii="Arial" w:hAnsi="Arial" w:cs="Arial"/>
        </w:rPr>
      </w:pPr>
      <w:r w:rsidRPr="00845C85">
        <w:rPr>
          <w:rFonts w:ascii="Arial" w:hAnsi="Arial" w:cs="Arial"/>
        </w:rPr>
        <w:fldChar w:fldCharType="begin">
          <w:ffData>
            <w:name w:val=""/>
            <w:enabled/>
            <w:calcOnExit w:val="0"/>
            <w:checkBox>
              <w:sizeAuto/>
              <w:default w:val="0"/>
            </w:checkBox>
          </w:ffData>
        </w:fldChar>
      </w:r>
      <w:r w:rsidRPr="00845C85">
        <w:rPr>
          <w:rFonts w:ascii="Arial" w:hAnsi="Arial" w:cs="Arial"/>
        </w:rPr>
        <w:instrText xml:space="preserve"> FORMCHECKBOX </w:instrText>
      </w:r>
      <w:r w:rsidR="00EC1225">
        <w:rPr>
          <w:rFonts w:ascii="Arial" w:hAnsi="Arial" w:cs="Arial"/>
        </w:rPr>
      </w:r>
      <w:r w:rsidR="00EC1225">
        <w:rPr>
          <w:rFonts w:ascii="Arial" w:hAnsi="Arial" w:cs="Arial"/>
        </w:rPr>
        <w:fldChar w:fldCharType="separate"/>
      </w:r>
      <w:r w:rsidRPr="00845C85">
        <w:rPr>
          <w:rFonts w:ascii="Arial" w:hAnsi="Arial" w:cs="Arial"/>
        </w:rPr>
        <w:fldChar w:fldCharType="end"/>
      </w:r>
      <w:r w:rsidRPr="00845C85">
        <w:rPr>
          <w:rFonts w:ascii="Arial" w:hAnsi="Arial" w:cs="Arial"/>
        </w:rPr>
        <w:tab/>
        <w:t>Appel d’offres restreint (article L2124-2 du Code de la commande publique)</w:t>
      </w:r>
    </w:p>
    <w:p w14:paraId="691D9689" w14:textId="77777777" w:rsidR="00845C85" w:rsidRPr="00845C85" w:rsidRDefault="00845C85" w:rsidP="00845C85">
      <w:pPr>
        <w:tabs>
          <w:tab w:val="left" w:pos="1560"/>
        </w:tabs>
        <w:ind w:left="567"/>
        <w:jc w:val="both"/>
        <w:rPr>
          <w:rFonts w:ascii="Arial" w:hAnsi="Arial" w:cs="Arial"/>
        </w:rPr>
      </w:pPr>
      <w:r w:rsidRPr="00845C85">
        <w:rPr>
          <w:rFonts w:ascii="Arial" w:hAnsi="Arial" w:cs="Arial"/>
        </w:rPr>
        <w:fldChar w:fldCharType="begin">
          <w:ffData>
            <w:name w:val=""/>
            <w:enabled/>
            <w:calcOnExit w:val="0"/>
            <w:checkBox>
              <w:sizeAuto/>
              <w:default w:val="0"/>
            </w:checkBox>
          </w:ffData>
        </w:fldChar>
      </w:r>
      <w:r w:rsidRPr="00845C85">
        <w:rPr>
          <w:rFonts w:ascii="Arial" w:hAnsi="Arial" w:cs="Arial"/>
        </w:rPr>
        <w:instrText xml:space="preserve"> FORMCHECKBOX </w:instrText>
      </w:r>
      <w:r w:rsidR="00EC1225">
        <w:rPr>
          <w:rFonts w:ascii="Arial" w:hAnsi="Arial" w:cs="Arial"/>
        </w:rPr>
      </w:r>
      <w:r w:rsidR="00EC1225">
        <w:rPr>
          <w:rFonts w:ascii="Arial" w:hAnsi="Arial" w:cs="Arial"/>
        </w:rPr>
        <w:fldChar w:fldCharType="separate"/>
      </w:r>
      <w:r w:rsidRPr="00845C85">
        <w:rPr>
          <w:rFonts w:ascii="Arial" w:hAnsi="Arial" w:cs="Arial"/>
        </w:rPr>
        <w:fldChar w:fldCharType="end"/>
      </w:r>
      <w:r w:rsidRPr="00845C85">
        <w:rPr>
          <w:rFonts w:ascii="Arial" w:hAnsi="Arial" w:cs="Arial"/>
        </w:rPr>
        <w:tab/>
        <w:t>Procédure avec négociation (article L2124-3 du Code de la commande publique)</w:t>
      </w:r>
    </w:p>
    <w:p w14:paraId="2F24F125" w14:textId="77777777" w:rsidR="00845C85" w:rsidRPr="00845C85" w:rsidRDefault="00845C85" w:rsidP="00845C85">
      <w:pPr>
        <w:tabs>
          <w:tab w:val="left" w:pos="1560"/>
        </w:tabs>
        <w:ind w:left="567"/>
        <w:jc w:val="both"/>
        <w:rPr>
          <w:rFonts w:ascii="Arial" w:hAnsi="Arial" w:cs="Arial"/>
        </w:rPr>
      </w:pPr>
      <w:r w:rsidRPr="00845C85">
        <w:rPr>
          <w:rFonts w:ascii="Arial" w:hAnsi="Arial" w:cs="Arial"/>
        </w:rPr>
        <w:fldChar w:fldCharType="begin">
          <w:ffData>
            <w:name w:val=""/>
            <w:enabled/>
            <w:calcOnExit w:val="0"/>
            <w:checkBox>
              <w:sizeAuto/>
              <w:default w:val="0"/>
            </w:checkBox>
          </w:ffData>
        </w:fldChar>
      </w:r>
      <w:r w:rsidRPr="00845C85">
        <w:rPr>
          <w:rFonts w:ascii="Arial" w:hAnsi="Arial" w:cs="Arial"/>
        </w:rPr>
        <w:instrText xml:space="preserve"> FORMCHECKBOX </w:instrText>
      </w:r>
      <w:r w:rsidR="00EC1225">
        <w:rPr>
          <w:rFonts w:ascii="Arial" w:hAnsi="Arial" w:cs="Arial"/>
        </w:rPr>
      </w:r>
      <w:r w:rsidR="00EC1225">
        <w:rPr>
          <w:rFonts w:ascii="Arial" w:hAnsi="Arial" w:cs="Arial"/>
        </w:rPr>
        <w:fldChar w:fldCharType="separate"/>
      </w:r>
      <w:r w:rsidRPr="00845C85">
        <w:rPr>
          <w:rFonts w:ascii="Arial" w:hAnsi="Arial" w:cs="Arial"/>
        </w:rPr>
        <w:fldChar w:fldCharType="end"/>
      </w:r>
      <w:r w:rsidRPr="00845C85">
        <w:rPr>
          <w:rFonts w:ascii="Arial" w:hAnsi="Arial" w:cs="Arial"/>
        </w:rPr>
        <w:tab/>
        <w:t>Dialogue compétitif (article L2124-4 du Code de la commande publique)</w:t>
      </w:r>
    </w:p>
    <w:p w14:paraId="3743D715" w14:textId="77777777" w:rsidR="00CB707F" w:rsidRDefault="00A91CD9" w:rsidP="00CB707F">
      <w:pPr>
        <w:pStyle w:val="Titre2"/>
        <w:tabs>
          <w:tab w:val="clear" w:pos="1418"/>
        </w:tabs>
        <w:spacing w:before="240" w:after="60"/>
      </w:pPr>
      <w:bookmarkStart w:id="10" w:name="_Toc204861948"/>
      <w:r>
        <w:t>2.3</w:t>
      </w:r>
      <w:r w:rsidR="00CB707F">
        <w:tab/>
      </w:r>
      <w:r>
        <w:t>Accord cadre</w:t>
      </w:r>
      <w:bookmarkEnd w:id="10"/>
    </w:p>
    <w:p w14:paraId="31ECC918" w14:textId="5CE98E86" w:rsidR="00A91CD9" w:rsidRPr="00A91CD9" w:rsidRDefault="00A91CD9" w:rsidP="00A91CD9">
      <w:pPr>
        <w:ind w:left="567"/>
        <w:jc w:val="both"/>
        <w:rPr>
          <w:rFonts w:ascii="Arial" w:hAnsi="Arial"/>
        </w:rPr>
      </w:pPr>
      <w:r w:rsidRPr="00A91CD9">
        <w:rPr>
          <w:rFonts w:ascii="Arial" w:hAnsi="Arial" w:cs="Arial"/>
        </w:rPr>
        <w:t>Le marché prend la forme d’un accord-cadre mono attributaire</w:t>
      </w:r>
      <w:r w:rsidR="0000104C">
        <w:rPr>
          <w:rFonts w:ascii="Arial" w:hAnsi="Arial" w:cs="Arial"/>
        </w:rPr>
        <w:t xml:space="preserve"> conclu</w:t>
      </w:r>
      <w:r>
        <w:rPr>
          <w:rFonts w:ascii="Arial" w:hAnsi="Arial" w:cs="Arial"/>
        </w:rPr>
        <w:t xml:space="preserve"> </w:t>
      </w:r>
      <w:r w:rsidR="00F903AE">
        <w:rPr>
          <w:rFonts w:ascii="Arial" w:hAnsi="Arial"/>
        </w:rPr>
        <w:t>sans</w:t>
      </w:r>
      <w:r w:rsidRPr="00A91CD9">
        <w:rPr>
          <w:rFonts w:ascii="Arial" w:hAnsi="Arial"/>
        </w:rPr>
        <w:t xml:space="preserve"> minimum</w:t>
      </w:r>
      <w:r w:rsidR="0000104C">
        <w:rPr>
          <w:rFonts w:ascii="Arial" w:hAnsi="Arial"/>
        </w:rPr>
        <w:t xml:space="preserve">, avec </w:t>
      </w:r>
      <w:r w:rsidRPr="00A91CD9">
        <w:rPr>
          <w:rFonts w:ascii="Arial" w:hAnsi="Arial"/>
        </w:rPr>
        <w:t xml:space="preserve">un maximum fixé en </w:t>
      </w:r>
      <w:r w:rsidR="00F903AE">
        <w:rPr>
          <w:rFonts w:ascii="Arial" w:hAnsi="Arial"/>
        </w:rPr>
        <w:t>valeur</w:t>
      </w:r>
      <w:r w:rsidR="0000104C">
        <w:rPr>
          <w:rFonts w:ascii="Arial" w:hAnsi="Arial"/>
        </w:rPr>
        <w:t xml:space="preserve"> pour 24 mois </w:t>
      </w:r>
      <w:r w:rsidRPr="00CB2FD8">
        <w:rPr>
          <w:rFonts w:ascii="Arial" w:hAnsi="Arial"/>
          <w:b/>
        </w:rPr>
        <w:t xml:space="preserve">= </w:t>
      </w:r>
      <w:r w:rsidR="0000104C">
        <w:rPr>
          <w:rFonts w:ascii="Arial" w:hAnsi="Arial"/>
          <w:b/>
        </w:rPr>
        <w:t>125</w:t>
      </w:r>
      <w:r w:rsidR="00F903AE" w:rsidRPr="00CB2FD8">
        <w:rPr>
          <w:rFonts w:ascii="Arial" w:hAnsi="Arial"/>
          <w:b/>
        </w:rPr>
        <w:t xml:space="preserve"> 000 </w:t>
      </w:r>
      <w:r w:rsidRPr="00CB2FD8">
        <w:rPr>
          <w:rFonts w:ascii="Arial" w:hAnsi="Arial"/>
          <w:b/>
        </w:rPr>
        <w:t>euros</w:t>
      </w:r>
      <w:r w:rsidR="0000104C">
        <w:rPr>
          <w:rFonts w:ascii="Arial" w:hAnsi="Arial"/>
          <w:b/>
        </w:rPr>
        <w:t xml:space="preserve"> hors taxe</w:t>
      </w:r>
      <w:r w:rsidRPr="00A91CD9">
        <w:rPr>
          <w:rFonts w:ascii="Arial" w:hAnsi="Arial"/>
        </w:rPr>
        <w:t>.</w:t>
      </w:r>
    </w:p>
    <w:p w14:paraId="63EB7D66" w14:textId="77777777" w:rsidR="00A91CD9" w:rsidRPr="00A91CD9" w:rsidRDefault="00A91CD9" w:rsidP="00A91CD9">
      <w:pPr>
        <w:ind w:left="567"/>
        <w:jc w:val="both"/>
        <w:rPr>
          <w:rFonts w:ascii="Arial" w:hAnsi="Arial"/>
        </w:rPr>
      </w:pPr>
    </w:p>
    <w:p w14:paraId="5C36B088" w14:textId="77777777" w:rsidR="00A91CD9" w:rsidRPr="00A91CD9" w:rsidRDefault="00A91CD9" w:rsidP="00A91CD9">
      <w:pPr>
        <w:ind w:left="567"/>
        <w:jc w:val="both"/>
        <w:rPr>
          <w:rFonts w:ascii="Arial" w:hAnsi="Arial"/>
        </w:rPr>
      </w:pPr>
      <w:r>
        <w:rPr>
          <w:rFonts w:ascii="Arial" w:hAnsi="Arial"/>
        </w:rPr>
        <w:t>Il</w:t>
      </w:r>
      <w:r w:rsidRPr="00A91CD9">
        <w:rPr>
          <w:rFonts w:ascii="Arial" w:hAnsi="Arial"/>
        </w:rPr>
        <w:t xml:space="preserve"> s’exécute au moyen de bons de commande dont le délai </w:t>
      </w:r>
      <w:r w:rsidR="001F4A79">
        <w:rPr>
          <w:rFonts w:ascii="Arial" w:hAnsi="Arial"/>
        </w:rPr>
        <w:t>d’exécution</w:t>
      </w:r>
      <w:r w:rsidRPr="00A91CD9">
        <w:rPr>
          <w:rFonts w:ascii="Arial" w:hAnsi="Arial"/>
        </w:rPr>
        <w:t xml:space="preserve"> commence à courir</w:t>
      </w:r>
      <w:r w:rsidR="00512023">
        <w:rPr>
          <w:rFonts w:ascii="Arial" w:hAnsi="Arial"/>
        </w:rPr>
        <w:t>, par dérogation à l’article 13.1.2 du CCAG / FCS</w:t>
      </w:r>
      <w:r w:rsidRPr="00A91CD9">
        <w:rPr>
          <w:rFonts w:ascii="Arial" w:hAnsi="Arial"/>
        </w:rPr>
        <w:t xml:space="preserve"> à compter du lendemain de la date d’émission de la commande.</w:t>
      </w:r>
    </w:p>
    <w:p w14:paraId="391F42A0" w14:textId="77777777" w:rsidR="00A91CD9" w:rsidRPr="00A91CD9" w:rsidRDefault="00A91CD9" w:rsidP="00A91CD9">
      <w:pPr>
        <w:ind w:left="567"/>
        <w:jc w:val="both"/>
        <w:rPr>
          <w:rFonts w:ascii="Arial" w:hAnsi="Arial"/>
        </w:rPr>
      </w:pPr>
    </w:p>
    <w:p w14:paraId="7F4BB935" w14:textId="77777777" w:rsidR="00A91CD9" w:rsidRPr="00A91CD9" w:rsidRDefault="00A91CD9" w:rsidP="00A91CD9">
      <w:pPr>
        <w:ind w:left="567"/>
        <w:jc w:val="both"/>
        <w:rPr>
          <w:rFonts w:ascii="Arial" w:hAnsi="Arial"/>
        </w:rPr>
      </w:pPr>
      <w:r w:rsidRPr="00A91CD9">
        <w:rPr>
          <w:rFonts w:ascii="Arial" w:hAnsi="Arial"/>
        </w:rPr>
        <w:t>Les bons de commande comportent :</w:t>
      </w:r>
    </w:p>
    <w:p w14:paraId="170D123A" w14:textId="77777777" w:rsidR="00A91CD9" w:rsidRDefault="00A91CD9" w:rsidP="00451E8E">
      <w:pPr>
        <w:numPr>
          <w:ilvl w:val="0"/>
          <w:numId w:val="7"/>
        </w:numPr>
        <w:ind w:left="283" w:right="983" w:firstLine="284"/>
        <w:jc w:val="both"/>
        <w:textAlignment w:val="auto"/>
        <w:rPr>
          <w:rFonts w:ascii="Arial" w:hAnsi="Arial"/>
        </w:rPr>
      </w:pPr>
      <w:proofErr w:type="gramStart"/>
      <w:r>
        <w:rPr>
          <w:rFonts w:ascii="Arial" w:hAnsi="Arial"/>
        </w:rPr>
        <w:t>la</w:t>
      </w:r>
      <w:proofErr w:type="gramEnd"/>
      <w:r>
        <w:rPr>
          <w:rFonts w:ascii="Arial" w:hAnsi="Arial"/>
        </w:rPr>
        <w:t xml:space="preserve"> référence au présent accord-cadre ;</w:t>
      </w:r>
    </w:p>
    <w:p w14:paraId="6B810B2B"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la</w:t>
      </w:r>
      <w:proofErr w:type="gramEnd"/>
      <w:r w:rsidRPr="00A91CD9">
        <w:rPr>
          <w:rFonts w:ascii="Arial" w:hAnsi="Arial"/>
        </w:rPr>
        <w:t xml:space="preserve"> désignation de la </w:t>
      </w:r>
      <w:r>
        <w:rPr>
          <w:rFonts w:ascii="Arial" w:hAnsi="Arial"/>
        </w:rPr>
        <w:t>prestation</w:t>
      </w:r>
      <w:r w:rsidRPr="00A91CD9">
        <w:rPr>
          <w:rFonts w:ascii="Arial" w:hAnsi="Arial"/>
        </w:rPr>
        <w:t> ;</w:t>
      </w:r>
    </w:p>
    <w:p w14:paraId="50965121"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les</w:t>
      </w:r>
      <w:proofErr w:type="gramEnd"/>
      <w:r w:rsidRPr="00A91CD9">
        <w:rPr>
          <w:rFonts w:ascii="Arial" w:hAnsi="Arial"/>
        </w:rPr>
        <w:t xml:space="preserve"> quantités commandées ;</w:t>
      </w:r>
    </w:p>
    <w:p w14:paraId="31B33708"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le</w:t>
      </w:r>
      <w:proofErr w:type="gramEnd"/>
      <w:r w:rsidRPr="00A91CD9">
        <w:rPr>
          <w:rFonts w:ascii="Arial" w:hAnsi="Arial"/>
        </w:rPr>
        <w:t xml:space="preserve"> ou les lieux et le délai de livraison ;</w:t>
      </w:r>
    </w:p>
    <w:p w14:paraId="4352F1CB" w14:textId="77777777" w:rsidR="00A91CD9" w:rsidRPr="00A91CD9" w:rsidRDefault="00A91CD9" w:rsidP="00A91CD9">
      <w:pPr>
        <w:ind w:left="567"/>
        <w:jc w:val="both"/>
        <w:rPr>
          <w:rFonts w:ascii="Arial" w:hAnsi="Arial"/>
        </w:rPr>
      </w:pPr>
    </w:p>
    <w:p w14:paraId="6012C1F3" w14:textId="77777777" w:rsidR="00A91CD9" w:rsidRPr="00A91CD9" w:rsidRDefault="00A91CD9" w:rsidP="00A91CD9">
      <w:pPr>
        <w:ind w:left="567"/>
        <w:jc w:val="both"/>
        <w:rPr>
          <w:rFonts w:ascii="Arial" w:hAnsi="Arial"/>
        </w:rPr>
      </w:pPr>
      <w:r w:rsidRPr="00A91CD9">
        <w:rPr>
          <w:rFonts w:ascii="Arial" w:hAnsi="Arial"/>
        </w:rPr>
        <w:t>Ils peuvent mentionner :</w:t>
      </w:r>
    </w:p>
    <w:p w14:paraId="4AA772E0"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le</w:t>
      </w:r>
      <w:proofErr w:type="gramEnd"/>
      <w:r w:rsidRPr="00A91CD9">
        <w:rPr>
          <w:rFonts w:ascii="Arial" w:hAnsi="Arial"/>
        </w:rPr>
        <w:t xml:space="preserve"> prix unitaire H.T. ;</w:t>
      </w:r>
    </w:p>
    <w:p w14:paraId="14EECEEC"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le</w:t>
      </w:r>
      <w:proofErr w:type="gramEnd"/>
      <w:r w:rsidRPr="00A91CD9">
        <w:rPr>
          <w:rFonts w:ascii="Arial" w:hAnsi="Arial"/>
        </w:rPr>
        <w:t xml:space="preserve"> taux et le montant de la T.V.A. ;</w:t>
      </w:r>
    </w:p>
    <w:p w14:paraId="2884FB84" w14:textId="77777777" w:rsidR="00A91CD9" w:rsidRPr="00A91CD9" w:rsidRDefault="00A91CD9" w:rsidP="00451E8E">
      <w:pPr>
        <w:numPr>
          <w:ilvl w:val="0"/>
          <w:numId w:val="7"/>
        </w:numPr>
        <w:ind w:left="283" w:right="983" w:firstLine="284"/>
        <w:jc w:val="both"/>
        <w:textAlignment w:val="auto"/>
        <w:rPr>
          <w:rFonts w:ascii="Arial" w:hAnsi="Arial"/>
        </w:rPr>
      </w:pPr>
      <w:proofErr w:type="gramStart"/>
      <w:r w:rsidRPr="00A91CD9">
        <w:rPr>
          <w:rFonts w:ascii="Arial" w:hAnsi="Arial"/>
        </w:rPr>
        <w:t>le</w:t>
      </w:r>
      <w:proofErr w:type="gramEnd"/>
      <w:r w:rsidRPr="00A91CD9">
        <w:rPr>
          <w:rFonts w:ascii="Arial" w:hAnsi="Arial"/>
        </w:rPr>
        <w:t xml:space="preserve"> montant T.T.C. de la commande.</w:t>
      </w:r>
    </w:p>
    <w:p w14:paraId="10B1D13F" w14:textId="77777777" w:rsidR="00A91CD9" w:rsidRPr="00A91CD9" w:rsidRDefault="00A91CD9" w:rsidP="00A91CD9">
      <w:pPr>
        <w:ind w:left="567"/>
        <w:jc w:val="both"/>
        <w:rPr>
          <w:rFonts w:ascii="Arial" w:hAnsi="Arial"/>
        </w:rPr>
      </w:pPr>
    </w:p>
    <w:p w14:paraId="10B50CA5" w14:textId="3228978D" w:rsidR="00A91CD9" w:rsidRDefault="00A91CD9" w:rsidP="00A91CD9">
      <w:pPr>
        <w:numPr>
          <w:ilvl w:val="12"/>
          <w:numId w:val="0"/>
        </w:numPr>
        <w:ind w:left="567"/>
        <w:jc w:val="both"/>
        <w:rPr>
          <w:rFonts w:ascii="Arial" w:hAnsi="Arial"/>
        </w:rPr>
      </w:pPr>
      <w:r w:rsidRPr="00A91CD9">
        <w:rPr>
          <w:rFonts w:ascii="Arial" w:hAnsi="Arial"/>
        </w:rPr>
        <w:t>Les bons de commandes sont transmis par courrier simple, par télécopie ou par envoi dématérialisé (EDI).</w:t>
      </w:r>
    </w:p>
    <w:p w14:paraId="5A4AD60F" w14:textId="77777777" w:rsidR="00CB2FD8" w:rsidRDefault="00CB2FD8" w:rsidP="00A91CD9">
      <w:pPr>
        <w:numPr>
          <w:ilvl w:val="12"/>
          <w:numId w:val="0"/>
        </w:numPr>
        <w:ind w:left="567"/>
        <w:jc w:val="both"/>
        <w:rPr>
          <w:rFonts w:ascii="Arial" w:hAnsi="Arial"/>
        </w:rPr>
      </w:pPr>
    </w:p>
    <w:p w14:paraId="0CB2D69C" w14:textId="77777777" w:rsidR="00A91CD9" w:rsidRPr="00A91CD9" w:rsidRDefault="00A91CD9" w:rsidP="00A91CD9">
      <w:pPr>
        <w:pStyle w:val="Titre2"/>
        <w:spacing w:before="240" w:after="60"/>
      </w:pPr>
      <w:bookmarkStart w:id="11" w:name="_Toc204861949"/>
      <w:r>
        <w:lastRenderedPageBreak/>
        <w:t>2.4</w:t>
      </w:r>
      <w:r w:rsidRPr="00A91CD9">
        <w:tab/>
        <w:t>Décomposition en lots</w:t>
      </w:r>
      <w:bookmarkEnd w:id="11"/>
    </w:p>
    <w:p w14:paraId="68647E99" w14:textId="6E90503C" w:rsidR="00E828ED" w:rsidRDefault="0000104C">
      <w:pPr>
        <w:overflowPunct/>
        <w:ind w:left="567"/>
        <w:jc w:val="both"/>
        <w:textAlignment w:val="auto"/>
        <w:rPr>
          <w:rFonts w:ascii="Arial" w:hAnsi="Arial" w:cs="Arial"/>
          <w:b/>
          <w:bCs/>
        </w:rPr>
      </w:pPr>
      <w:r w:rsidRPr="0000104C">
        <w:rPr>
          <w:rFonts w:ascii="Arial" w:hAnsi="Arial" w:cs="Arial"/>
        </w:rPr>
        <w:t>Sans objet</w:t>
      </w:r>
    </w:p>
    <w:p w14:paraId="725999E5" w14:textId="31630A1B" w:rsidR="00E828ED" w:rsidRDefault="00E828ED">
      <w:pPr>
        <w:overflowPunct/>
        <w:ind w:left="567"/>
        <w:jc w:val="both"/>
        <w:textAlignment w:val="auto"/>
        <w:rPr>
          <w:rFonts w:ascii="Arial" w:hAnsi="Arial" w:cs="Arial"/>
          <w:bCs/>
        </w:rPr>
      </w:pPr>
    </w:p>
    <w:p w14:paraId="3F876E79" w14:textId="77777777" w:rsidR="0000104C" w:rsidRDefault="0000104C">
      <w:pPr>
        <w:overflowPunct/>
        <w:ind w:left="567"/>
        <w:jc w:val="both"/>
        <w:textAlignment w:val="auto"/>
        <w:rPr>
          <w:rFonts w:ascii="Arial" w:hAnsi="Arial" w:cs="Arial"/>
          <w:bCs/>
        </w:rPr>
      </w:pPr>
    </w:p>
    <w:p w14:paraId="7271D455" w14:textId="77777777" w:rsidR="00E828ED" w:rsidRDefault="00590E31">
      <w:pPr>
        <w:pStyle w:val="Titre1"/>
        <w:spacing w:before="0" w:after="0"/>
        <w:rPr>
          <w:rFonts w:ascii="Arial" w:hAnsi="Arial" w:cs="Arial"/>
          <w:sz w:val="20"/>
        </w:rPr>
      </w:pPr>
      <w:bookmarkStart w:id="12" w:name="_Toc204861950"/>
      <w:r>
        <w:rPr>
          <w:rFonts w:ascii="Arial" w:hAnsi="Arial" w:cs="Arial"/>
          <w:sz w:val="20"/>
        </w:rPr>
        <w:t>3</w:t>
      </w:r>
      <w:r w:rsidR="00E828ED">
        <w:rPr>
          <w:rFonts w:ascii="Arial" w:hAnsi="Arial" w:cs="Arial"/>
          <w:sz w:val="20"/>
        </w:rPr>
        <w:t>.</w:t>
      </w:r>
      <w:r w:rsidR="00E828ED">
        <w:rPr>
          <w:rFonts w:ascii="Arial" w:hAnsi="Arial" w:cs="Arial"/>
          <w:sz w:val="20"/>
        </w:rPr>
        <w:tab/>
        <w:t xml:space="preserve">PIECES CONSTITUTIVES DU </w:t>
      </w:r>
      <w:r w:rsidR="001273B2">
        <w:rPr>
          <w:rFonts w:ascii="Arial" w:hAnsi="Arial" w:cs="Arial"/>
          <w:sz w:val="20"/>
        </w:rPr>
        <w:t>CONTRAT</w:t>
      </w:r>
      <w:bookmarkEnd w:id="12"/>
    </w:p>
    <w:p w14:paraId="13EBC1AF" w14:textId="77777777" w:rsidR="00E828ED" w:rsidRDefault="00E828ED">
      <w:pPr>
        <w:ind w:left="851" w:hanging="284"/>
        <w:jc w:val="both"/>
        <w:rPr>
          <w:rFonts w:ascii="Arial" w:hAnsi="Arial" w:cs="Arial"/>
        </w:rPr>
      </w:pPr>
    </w:p>
    <w:p w14:paraId="56721357" w14:textId="77777777" w:rsidR="00E828ED" w:rsidRDefault="00E828ED">
      <w:pPr>
        <w:pStyle w:val="Corpsdetexte2"/>
        <w:ind w:left="567"/>
        <w:rPr>
          <w:rFonts w:ascii="Arial" w:hAnsi="Arial" w:cs="Arial"/>
          <w:sz w:val="20"/>
          <w:szCs w:val="20"/>
        </w:rPr>
      </w:pPr>
      <w:r>
        <w:rPr>
          <w:rFonts w:ascii="Arial" w:hAnsi="Arial" w:cs="Arial"/>
          <w:sz w:val="20"/>
          <w:szCs w:val="20"/>
        </w:rPr>
        <w:t>Le marché est constitué des pièces contractuelles désignées ci-après, les premières énumérées prévalant sur les suivantes en cas de contradiction :</w:t>
      </w:r>
    </w:p>
    <w:p w14:paraId="715CD65B" w14:textId="77777777" w:rsidR="00E828ED" w:rsidRDefault="00E828ED">
      <w:pPr>
        <w:ind w:left="851" w:hanging="284"/>
        <w:jc w:val="both"/>
        <w:rPr>
          <w:rFonts w:ascii="Arial" w:hAnsi="Arial" w:cs="Arial"/>
        </w:rPr>
      </w:pPr>
    </w:p>
    <w:p w14:paraId="4B84EFF0" w14:textId="77777777" w:rsidR="00E828ED" w:rsidRDefault="00966386">
      <w:pPr>
        <w:numPr>
          <w:ilvl w:val="0"/>
          <w:numId w:val="1"/>
        </w:numPr>
        <w:ind w:left="1134" w:hanging="567"/>
        <w:jc w:val="both"/>
        <w:rPr>
          <w:rFonts w:ascii="Arial" w:hAnsi="Arial" w:cs="Arial"/>
        </w:rPr>
      </w:pPr>
      <w:r>
        <w:rPr>
          <w:rFonts w:ascii="Arial" w:hAnsi="Arial" w:cs="Arial"/>
        </w:rPr>
        <w:t>Le présent CCAP</w:t>
      </w:r>
    </w:p>
    <w:p w14:paraId="45F5A154" w14:textId="403F20DE" w:rsidR="00E828ED" w:rsidRDefault="00E828ED">
      <w:pPr>
        <w:numPr>
          <w:ilvl w:val="0"/>
          <w:numId w:val="1"/>
        </w:numPr>
        <w:ind w:left="1134" w:hanging="567"/>
        <w:jc w:val="both"/>
        <w:rPr>
          <w:rFonts w:ascii="Arial" w:hAnsi="Arial" w:cs="Arial"/>
        </w:rPr>
      </w:pPr>
      <w:r>
        <w:rPr>
          <w:rFonts w:ascii="Arial" w:hAnsi="Arial" w:cs="Arial"/>
        </w:rPr>
        <w:t xml:space="preserve">Le </w:t>
      </w:r>
      <w:r w:rsidR="00C47923">
        <w:rPr>
          <w:rFonts w:ascii="Arial" w:hAnsi="Arial" w:cs="Arial"/>
        </w:rPr>
        <w:t>CCTP</w:t>
      </w:r>
      <w:r w:rsidR="00966386">
        <w:rPr>
          <w:rFonts w:ascii="Arial" w:hAnsi="Arial" w:cs="Arial"/>
        </w:rPr>
        <w:t xml:space="preserve"> </w:t>
      </w:r>
    </w:p>
    <w:p w14:paraId="7B3AF6DE" w14:textId="77777777" w:rsidR="00E828ED" w:rsidRDefault="00E828ED">
      <w:pPr>
        <w:numPr>
          <w:ilvl w:val="0"/>
          <w:numId w:val="1"/>
        </w:numPr>
        <w:ind w:left="1134" w:hanging="567"/>
        <w:jc w:val="both"/>
        <w:rPr>
          <w:rFonts w:ascii="Arial" w:hAnsi="Arial" w:cs="Arial"/>
        </w:rPr>
      </w:pPr>
      <w:r>
        <w:rPr>
          <w:rFonts w:ascii="Arial" w:hAnsi="Arial" w:cs="Arial"/>
        </w:rPr>
        <w:t xml:space="preserve">Le CCAG </w:t>
      </w:r>
      <w:r w:rsidR="00E258FE">
        <w:rPr>
          <w:rFonts w:ascii="Arial" w:hAnsi="Arial" w:cs="Arial"/>
        </w:rPr>
        <w:t>/ FCS</w:t>
      </w:r>
    </w:p>
    <w:p w14:paraId="201D9D4F" w14:textId="77777777" w:rsidR="00E828ED" w:rsidRDefault="00E828ED">
      <w:pPr>
        <w:numPr>
          <w:ilvl w:val="0"/>
          <w:numId w:val="1"/>
        </w:numPr>
        <w:ind w:left="1134" w:hanging="567"/>
        <w:jc w:val="both"/>
        <w:rPr>
          <w:rFonts w:ascii="Arial" w:hAnsi="Arial" w:cs="Arial"/>
        </w:rPr>
      </w:pPr>
      <w:r>
        <w:rPr>
          <w:rFonts w:ascii="Arial" w:hAnsi="Arial" w:cs="Arial"/>
        </w:rPr>
        <w:t xml:space="preserve">La réponse technique du </w:t>
      </w:r>
      <w:r w:rsidR="000E2DEB">
        <w:rPr>
          <w:rFonts w:ascii="Arial" w:hAnsi="Arial" w:cs="Arial"/>
        </w:rPr>
        <w:t>t</w:t>
      </w:r>
      <w:r w:rsidR="000050E6">
        <w:rPr>
          <w:rFonts w:ascii="Arial" w:hAnsi="Arial" w:cs="Arial"/>
        </w:rPr>
        <w:t>itulaire</w:t>
      </w:r>
    </w:p>
    <w:p w14:paraId="50A2A000" w14:textId="09407487" w:rsidR="00E828ED" w:rsidRDefault="00BA5B1E">
      <w:pPr>
        <w:numPr>
          <w:ilvl w:val="0"/>
          <w:numId w:val="1"/>
        </w:numPr>
        <w:ind w:left="1134" w:hanging="567"/>
        <w:jc w:val="both"/>
        <w:rPr>
          <w:rFonts w:ascii="Arial" w:hAnsi="Arial" w:cs="Arial"/>
        </w:rPr>
      </w:pPr>
      <w:r>
        <w:rPr>
          <w:rFonts w:ascii="Arial" w:hAnsi="Arial" w:cs="Arial"/>
        </w:rPr>
        <w:t>Le tarif</w:t>
      </w:r>
      <w:r w:rsidR="00E828ED">
        <w:rPr>
          <w:rFonts w:ascii="Arial" w:hAnsi="Arial" w:cs="Arial"/>
        </w:rPr>
        <w:t xml:space="preserve"> public en vigueur</w:t>
      </w:r>
    </w:p>
    <w:p w14:paraId="09E0F4BF" w14:textId="77777777" w:rsidR="00E828ED" w:rsidRDefault="00E828ED">
      <w:pPr>
        <w:ind w:left="851" w:hanging="284"/>
        <w:jc w:val="both"/>
        <w:rPr>
          <w:rFonts w:ascii="Arial" w:hAnsi="Arial" w:cs="Arial"/>
        </w:rPr>
      </w:pPr>
    </w:p>
    <w:p w14:paraId="161A0793" w14:textId="77777777" w:rsidR="00E828ED" w:rsidRDefault="00E828ED">
      <w:pPr>
        <w:pStyle w:val="Retraitcorpsdetexte3"/>
        <w:rPr>
          <w:rFonts w:ascii="Arial" w:hAnsi="Arial" w:cs="Arial"/>
          <w:sz w:val="20"/>
        </w:rPr>
      </w:pPr>
      <w:r>
        <w:rPr>
          <w:rFonts w:ascii="Arial" w:hAnsi="Arial" w:cs="Arial"/>
          <w:sz w:val="20"/>
        </w:rPr>
        <w:t>Il est rappelé que le fait d</w:t>
      </w:r>
      <w:r w:rsidR="00A91CD9">
        <w:rPr>
          <w:rFonts w:ascii="Arial" w:hAnsi="Arial" w:cs="Arial"/>
          <w:sz w:val="20"/>
        </w:rPr>
        <w:t xml:space="preserve">’avoir répondu </w:t>
      </w:r>
      <w:r>
        <w:rPr>
          <w:rFonts w:ascii="Arial" w:hAnsi="Arial" w:cs="Arial"/>
          <w:sz w:val="20"/>
        </w:rPr>
        <w:t>à la consultation implique l’acceptation sans aucune réserve du présent CCAP.</w:t>
      </w:r>
    </w:p>
    <w:p w14:paraId="7FA1511D" w14:textId="77777777" w:rsidR="00966386" w:rsidRDefault="00966386">
      <w:pPr>
        <w:pStyle w:val="Retraitcorpsdetexte3"/>
        <w:rPr>
          <w:rFonts w:ascii="Arial" w:hAnsi="Arial" w:cs="Arial"/>
          <w:sz w:val="20"/>
        </w:rPr>
      </w:pPr>
    </w:p>
    <w:p w14:paraId="6AB1C702" w14:textId="77777777" w:rsidR="00966386" w:rsidRDefault="00966386" w:rsidP="00966386">
      <w:pPr>
        <w:tabs>
          <w:tab w:val="left" w:pos="2552"/>
        </w:tabs>
        <w:ind w:left="567"/>
        <w:jc w:val="both"/>
        <w:rPr>
          <w:rFonts w:ascii="Arial" w:hAnsi="Arial" w:cs="Arial"/>
        </w:rPr>
      </w:pPr>
      <w:r>
        <w:rPr>
          <w:rFonts w:ascii="Arial" w:hAnsi="Arial" w:cs="Arial"/>
        </w:rPr>
        <w:t xml:space="preserve">L’original du marché est conservé dans les archives du CHU de Caen et fait </w:t>
      </w:r>
      <w:proofErr w:type="gramStart"/>
      <w:r>
        <w:rPr>
          <w:rFonts w:ascii="Arial" w:hAnsi="Arial" w:cs="Arial"/>
        </w:rPr>
        <w:t>seul foi</w:t>
      </w:r>
      <w:proofErr w:type="gramEnd"/>
      <w:r>
        <w:rPr>
          <w:rFonts w:ascii="Arial" w:hAnsi="Arial" w:cs="Arial"/>
        </w:rPr>
        <w:t>.</w:t>
      </w:r>
    </w:p>
    <w:p w14:paraId="412C9322" w14:textId="77777777" w:rsidR="0040384A" w:rsidRDefault="0040384A">
      <w:pPr>
        <w:pStyle w:val="Retraitcorpsdetexte3"/>
        <w:rPr>
          <w:rFonts w:ascii="Arial" w:hAnsi="Arial" w:cs="Arial"/>
          <w:sz w:val="20"/>
        </w:rPr>
      </w:pPr>
    </w:p>
    <w:p w14:paraId="66155F68" w14:textId="77777777" w:rsidR="0040384A" w:rsidRDefault="0040384A" w:rsidP="0040384A">
      <w:pPr>
        <w:overflowPunct/>
        <w:ind w:left="567"/>
        <w:jc w:val="both"/>
        <w:textAlignment w:val="auto"/>
        <w:rPr>
          <w:rFonts w:ascii="Arial" w:hAnsi="Arial" w:cs="Arial"/>
          <w:b/>
          <w:bCs/>
        </w:rPr>
      </w:pPr>
      <w:r>
        <w:rPr>
          <w:rFonts w:ascii="Arial" w:hAnsi="Arial" w:cs="Arial"/>
          <w:b/>
          <w:bCs/>
        </w:rPr>
        <w:t xml:space="preserve">Les modalités, propres au </w:t>
      </w:r>
      <w:r w:rsidR="00A91CD9">
        <w:rPr>
          <w:rFonts w:ascii="Arial" w:hAnsi="Arial" w:cs="Arial"/>
          <w:b/>
          <w:bCs/>
        </w:rPr>
        <w:t>t</w:t>
      </w:r>
      <w:r w:rsidR="000050E6">
        <w:rPr>
          <w:rFonts w:ascii="Arial" w:hAnsi="Arial" w:cs="Arial"/>
          <w:b/>
          <w:bCs/>
        </w:rPr>
        <w:t>itulaire</w:t>
      </w:r>
      <w:r>
        <w:rPr>
          <w:rFonts w:ascii="Arial" w:hAnsi="Arial" w:cs="Arial"/>
          <w:b/>
          <w:bCs/>
        </w:rPr>
        <w:t>, qui pourraient être mentionnées sur les documents annexés à l’acte d’engagement, notamment les conditions générales de ventes, et contradictoires avec les documents contractuels ne s’appliquent pas au présent marché.</w:t>
      </w:r>
    </w:p>
    <w:p w14:paraId="5CFA13BD" w14:textId="77777777" w:rsidR="00E828ED" w:rsidRDefault="00E828ED">
      <w:pPr>
        <w:ind w:left="567"/>
        <w:jc w:val="both"/>
        <w:rPr>
          <w:rFonts w:ascii="Arial" w:hAnsi="Arial" w:cs="Arial"/>
          <w:bCs/>
        </w:rPr>
      </w:pPr>
    </w:p>
    <w:p w14:paraId="00D41647" w14:textId="77777777" w:rsidR="00E828ED" w:rsidRDefault="00E828ED">
      <w:pPr>
        <w:ind w:left="567"/>
        <w:jc w:val="both"/>
        <w:rPr>
          <w:rFonts w:ascii="Arial" w:hAnsi="Arial" w:cs="Arial"/>
          <w:bCs/>
        </w:rPr>
      </w:pPr>
    </w:p>
    <w:p w14:paraId="63674263" w14:textId="77777777" w:rsidR="00E828ED" w:rsidRDefault="00590E31">
      <w:pPr>
        <w:pStyle w:val="Titre1"/>
        <w:spacing w:before="0" w:after="0"/>
        <w:rPr>
          <w:rFonts w:ascii="Arial" w:hAnsi="Arial" w:cs="Arial"/>
          <w:sz w:val="20"/>
        </w:rPr>
      </w:pPr>
      <w:bookmarkStart w:id="13" w:name="_Toc204861951"/>
      <w:r>
        <w:rPr>
          <w:rFonts w:ascii="Arial" w:hAnsi="Arial" w:cs="Arial"/>
          <w:sz w:val="20"/>
        </w:rPr>
        <w:t>4.</w:t>
      </w:r>
      <w:r>
        <w:rPr>
          <w:rFonts w:ascii="Arial" w:hAnsi="Arial" w:cs="Arial"/>
          <w:sz w:val="20"/>
        </w:rPr>
        <w:tab/>
        <w:t>DURÉE</w:t>
      </w:r>
      <w:r w:rsidR="00E828ED">
        <w:rPr>
          <w:rFonts w:ascii="Arial" w:hAnsi="Arial" w:cs="Arial"/>
          <w:sz w:val="20"/>
        </w:rPr>
        <w:t xml:space="preserve"> DU MARCHÉ</w:t>
      </w:r>
      <w:bookmarkEnd w:id="13"/>
      <w:r w:rsidR="00A91CD9">
        <w:rPr>
          <w:rFonts w:ascii="Arial" w:hAnsi="Arial" w:cs="Arial"/>
          <w:sz w:val="20"/>
        </w:rPr>
        <w:t xml:space="preserve"> </w:t>
      </w:r>
    </w:p>
    <w:p w14:paraId="0B6AAA55" w14:textId="77777777" w:rsidR="00E828ED" w:rsidRDefault="00E828ED">
      <w:pPr>
        <w:rPr>
          <w:rFonts w:ascii="Arial" w:hAnsi="Arial" w:cs="Arial"/>
        </w:rPr>
      </w:pPr>
    </w:p>
    <w:p w14:paraId="16154012" w14:textId="0413DA54" w:rsidR="00E828ED" w:rsidRDefault="00E828ED">
      <w:pPr>
        <w:tabs>
          <w:tab w:val="left" w:pos="0"/>
        </w:tabs>
        <w:ind w:left="567"/>
        <w:jc w:val="both"/>
        <w:rPr>
          <w:rFonts w:ascii="Arial" w:hAnsi="Arial" w:cs="Arial"/>
        </w:rPr>
      </w:pPr>
      <w:r>
        <w:rPr>
          <w:rFonts w:ascii="Arial" w:hAnsi="Arial" w:cs="Arial"/>
        </w:rPr>
        <w:t xml:space="preserve">Le marché prend effet </w:t>
      </w:r>
      <w:r w:rsidR="007631DB">
        <w:rPr>
          <w:rFonts w:ascii="Arial" w:hAnsi="Arial" w:cs="Arial"/>
        </w:rPr>
        <w:t>à</w:t>
      </w:r>
      <w:r>
        <w:rPr>
          <w:rFonts w:ascii="Arial" w:hAnsi="Arial" w:cs="Arial"/>
        </w:rPr>
        <w:t xml:space="preserve"> </w:t>
      </w:r>
      <w:r w:rsidR="007631DB">
        <w:rPr>
          <w:rFonts w:ascii="Arial" w:hAnsi="Arial" w:cs="Arial"/>
        </w:rPr>
        <w:t>sa</w:t>
      </w:r>
      <w:r>
        <w:rPr>
          <w:rFonts w:ascii="Arial" w:hAnsi="Arial" w:cs="Arial"/>
        </w:rPr>
        <w:t xml:space="preserve"> notification</w:t>
      </w:r>
      <w:r w:rsidR="007631DB">
        <w:rPr>
          <w:rFonts w:ascii="Arial" w:hAnsi="Arial" w:cs="Arial"/>
        </w:rPr>
        <w:t>.</w:t>
      </w:r>
      <w:r>
        <w:rPr>
          <w:rFonts w:ascii="Arial" w:hAnsi="Arial" w:cs="Arial"/>
        </w:rPr>
        <w:t xml:space="preserve"> </w:t>
      </w:r>
      <w:r w:rsidR="007631DB">
        <w:rPr>
          <w:rFonts w:ascii="Arial" w:hAnsi="Arial" w:cs="Arial"/>
        </w:rPr>
        <w:t>La</w:t>
      </w:r>
      <w:r>
        <w:rPr>
          <w:rFonts w:ascii="Arial" w:hAnsi="Arial" w:cs="Arial"/>
        </w:rPr>
        <w:t xml:space="preserve"> durée </w:t>
      </w:r>
      <w:r w:rsidR="007631DB">
        <w:rPr>
          <w:rFonts w:ascii="Arial" w:hAnsi="Arial" w:cs="Arial"/>
        </w:rPr>
        <w:t xml:space="preserve">d’exécution est </w:t>
      </w:r>
      <w:r>
        <w:rPr>
          <w:rFonts w:ascii="Arial" w:hAnsi="Arial" w:cs="Arial"/>
        </w:rPr>
        <w:t xml:space="preserve">de </w:t>
      </w:r>
      <w:r w:rsidR="00CB2FD8">
        <w:rPr>
          <w:rFonts w:ascii="Arial" w:hAnsi="Arial" w:cs="Arial"/>
          <w:b/>
        </w:rPr>
        <w:t>24</w:t>
      </w:r>
      <w:r w:rsidR="007631DB" w:rsidRPr="00561D59">
        <w:rPr>
          <w:rFonts w:ascii="Arial" w:hAnsi="Arial" w:cs="Arial"/>
          <w:b/>
        </w:rPr>
        <w:t xml:space="preserve"> mois</w:t>
      </w:r>
      <w:r w:rsidR="007631DB">
        <w:rPr>
          <w:rFonts w:ascii="Arial" w:hAnsi="Arial" w:cs="Arial"/>
        </w:rPr>
        <w:t>.</w:t>
      </w:r>
    </w:p>
    <w:p w14:paraId="4847A710" w14:textId="77777777" w:rsidR="00E828ED" w:rsidRDefault="00E828ED">
      <w:pPr>
        <w:tabs>
          <w:tab w:val="left" w:pos="0"/>
          <w:tab w:val="left" w:pos="2552"/>
        </w:tabs>
        <w:ind w:left="567"/>
        <w:jc w:val="both"/>
        <w:rPr>
          <w:rFonts w:ascii="Arial" w:hAnsi="Arial" w:cs="Arial"/>
        </w:rPr>
      </w:pPr>
    </w:p>
    <w:p w14:paraId="7FE0F750" w14:textId="77777777" w:rsidR="00561D59" w:rsidRPr="008B305B" w:rsidRDefault="00561D59" w:rsidP="00561D59">
      <w:pPr>
        <w:tabs>
          <w:tab w:val="left" w:pos="2552"/>
        </w:tabs>
        <w:ind w:left="567"/>
        <w:jc w:val="both"/>
        <w:rPr>
          <w:rFonts w:ascii="Arial" w:hAnsi="Arial" w:cs="Arial"/>
        </w:rPr>
      </w:pPr>
      <w:r w:rsidRPr="008B305B">
        <w:rPr>
          <w:rFonts w:ascii="Arial" w:hAnsi="Arial" w:cs="Arial"/>
          <w:b/>
          <w:u w:val="single"/>
        </w:rPr>
        <w:t>La notification</w:t>
      </w:r>
      <w:r w:rsidRPr="008B305B">
        <w:rPr>
          <w:rFonts w:ascii="Arial" w:hAnsi="Arial" w:cs="Arial"/>
        </w:rPr>
        <w:t xml:space="preserve"> consiste en une remise au </w:t>
      </w:r>
      <w:r>
        <w:rPr>
          <w:rFonts w:ascii="Arial" w:hAnsi="Arial" w:cs="Arial"/>
        </w:rPr>
        <w:t>titulaire</w:t>
      </w:r>
      <w:r w:rsidRPr="008B305B">
        <w:rPr>
          <w:rFonts w:ascii="Arial" w:hAnsi="Arial" w:cs="Arial"/>
        </w:rPr>
        <w:t xml:space="preserve"> de la copie de l’acte d’engagement signé par le Directeur Général du CHU de Caen. </w:t>
      </w:r>
      <w:r>
        <w:rPr>
          <w:rFonts w:ascii="Arial" w:hAnsi="Arial" w:cs="Arial"/>
        </w:rPr>
        <w:t>Cette</w:t>
      </w:r>
      <w:r w:rsidRPr="008B305B">
        <w:rPr>
          <w:rFonts w:ascii="Arial" w:hAnsi="Arial" w:cs="Arial"/>
        </w:rPr>
        <w:t xml:space="preserve"> transmission s’effectuera </w:t>
      </w:r>
      <w:r>
        <w:rPr>
          <w:rFonts w:ascii="Arial" w:hAnsi="Arial" w:cs="Arial"/>
        </w:rPr>
        <w:t>via le profil acheteur du CHU de Caen</w:t>
      </w:r>
      <w:r w:rsidRPr="008B305B">
        <w:rPr>
          <w:rFonts w:ascii="Arial" w:hAnsi="Arial" w:cs="Arial"/>
        </w:rPr>
        <w:t>.</w:t>
      </w:r>
    </w:p>
    <w:p w14:paraId="747CA47B" w14:textId="77777777" w:rsidR="00561D59" w:rsidRPr="008B305B" w:rsidRDefault="00561D59" w:rsidP="00561D59">
      <w:pPr>
        <w:tabs>
          <w:tab w:val="left" w:pos="2552"/>
        </w:tabs>
        <w:ind w:left="567"/>
        <w:jc w:val="both"/>
        <w:rPr>
          <w:rFonts w:ascii="Arial" w:hAnsi="Arial" w:cs="Arial"/>
          <w:b/>
        </w:rPr>
      </w:pPr>
      <w:r>
        <w:rPr>
          <w:rFonts w:ascii="Arial" w:hAnsi="Arial" w:cs="Arial"/>
          <w:b/>
          <w:bCs/>
        </w:rPr>
        <w:t>L</w:t>
      </w:r>
      <w:r w:rsidRPr="008B305B">
        <w:rPr>
          <w:rFonts w:ascii="Arial" w:hAnsi="Arial" w:cs="Arial"/>
          <w:b/>
          <w:bCs/>
        </w:rPr>
        <w:t xml:space="preserve">e titulaire doit impérativement transmettre une adresse </w:t>
      </w:r>
      <w:r>
        <w:rPr>
          <w:rFonts w:ascii="Arial" w:hAnsi="Arial" w:cs="Arial"/>
          <w:b/>
          <w:bCs/>
        </w:rPr>
        <w:t>électronique</w:t>
      </w:r>
      <w:r w:rsidRPr="008B305B">
        <w:rPr>
          <w:rFonts w:ascii="Arial" w:hAnsi="Arial" w:cs="Arial"/>
          <w:b/>
          <w:bCs/>
        </w:rPr>
        <w:t xml:space="preserve"> valide pendant toute la durée du contrat. </w:t>
      </w:r>
      <w:r w:rsidRPr="008B305B">
        <w:rPr>
          <w:rFonts w:ascii="Arial" w:hAnsi="Arial" w:cs="Arial"/>
          <w:b/>
        </w:rPr>
        <w:t xml:space="preserve">Il s’engage en cas de modification de celle-ci à avertir </w:t>
      </w:r>
      <w:r w:rsidR="00EC34F3">
        <w:rPr>
          <w:rFonts w:ascii="Arial" w:hAnsi="Arial" w:cs="Arial"/>
          <w:b/>
        </w:rPr>
        <w:t>la cellule marchés</w:t>
      </w:r>
      <w:r w:rsidRPr="008B305B">
        <w:rPr>
          <w:rFonts w:ascii="Arial" w:hAnsi="Arial" w:cs="Arial"/>
          <w:b/>
        </w:rPr>
        <w:t xml:space="preserve"> du CHU de Caen dans les plus brefs délais.</w:t>
      </w:r>
    </w:p>
    <w:p w14:paraId="6CBEFC97" w14:textId="77777777" w:rsidR="00E828ED" w:rsidRPr="002574C2" w:rsidRDefault="00E828ED">
      <w:pPr>
        <w:tabs>
          <w:tab w:val="left" w:pos="2552"/>
        </w:tabs>
        <w:ind w:left="567"/>
        <w:jc w:val="both"/>
        <w:rPr>
          <w:rFonts w:ascii="Arial" w:hAnsi="Arial" w:cs="Arial"/>
        </w:rPr>
      </w:pPr>
    </w:p>
    <w:p w14:paraId="75ED1B12" w14:textId="10CB28D1" w:rsidR="00E828ED" w:rsidRPr="002574C2" w:rsidRDefault="00E828ED">
      <w:pPr>
        <w:tabs>
          <w:tab w:val="left" w:pos="2552"/>
        </w:tabs>
        <w:ind w:left="567"/>
        <w:jc w:val="both"/>
        <w:rPr>
          <w:rFonts w:ascii="Arial" w:hAnsi="Arial" w:cs="Arial"/>
        </w:rPr>
      </w:pPr>
      <w:r w:rsidRPr="002574C2">
        <w:rPr>
          <w:rFonts w:ascii="Arial" w:hAnsi="Arial" w:cs="Arial"/>
        </w:rPr>
        <w:t>Au-delà de sa première période d’exécution</w:t>
      </w:r>
      <w:r w:rsidR="003B57FB" w:rsidRPr="002574C2">
        <w:rPr>
          <w:rFonts w:ascii="Arial" w:hAnsi="Arial" w:cs="Arial"/>
        </w:rPr>
        <w:t xml:space="preserve"> ou </w:t>
      </w:r>
      <w:r w:rsidR="003B57FB" w:rsidRPr="00491BF1">
        <w:rPr>
          <w:rFonts w:ascii="Arial" w:hAnsi="Arial" w:cs="Arial"/>
        </w:rPr>
        <w:t>dans l’hypothèse où le maximum serait atteint avant le terme de la période</w:t>
      </w:r>
      <w:r w:rsidR="008C171E" w:rsidRPr="00491BF1">
        <w:rPr>
          <w:rFonts w:ascii="Arial" w:hAnsi="Arial" w:cs="Arial"/>
        </w:rPr>
        <w:t xml:space="preserve"> en cours</w:t>
      </w:r>
      <w:r w:rsidRPr="002574C2">
        <w:rPr>
          <w:rFonts w:ascii="Arial" w:hAnsi="Arial" w:cs="Arial"/>
        </w:rPr>
        <w:t>, le marché sera tacitement reconduit</w:t>
      </w:r>
      <w:r w:rsidR="00CB2FD8" w:rsidRPr="002574C2">
        <w:rPr>
          <w:rFonts w:ascii="Arial" w:hAnsi="Arial" w:cs="Arial"/>
        </w:rPr>
        <w:t xml:space="preserve"> </w:t>
      </w:r>
      <w:r w:rsidR="0000104C" w:rsidRPr="002574C2">
        <w:rPr>
          <w:rFonts w:ascii="Arial" w:hAnsi="Arial" w:cs="Arial"/>
        </w:rPr>
        <w:t>1</w:t>
      </w:r>
      <w:r w:rsidRPr="002574C2">
        <w:rPr>
          <w:rFonts w:ascii="Arial" w:hAnsi="Arial" w:cs="Arial"/>
        </w:rPr>
        <w:t xml:space="preserve"> fois </w:t>
      </w:r>
      <w:r w:rsidR="0000104C" w:rsidRPr="002574C2">
        <w:rPr>
          <w:rFonts w:ascii="Arial" w:hAnsi="Arial" w:cs="Arial"/>
        </w:rPr>
        <w:t>24</w:t>
      </w:r>
      <w:r w:rsidRPr="002574C2">
        <w:rPr>
          <w:rFonts w:ascii="Arial" w:hAnsi="Arial" w:cs="Arial"/>
        </w:rPr>
        <w:t xml:space="preserve"> mois.</w:t>
      </w:r>
      <w:r w:rsidR="003B57FB" w:rsidRPr="002574C2">
        <w:rPr>
          <w:rFonts w:ascii="Arial" w:hAnsi="Arial" w:cs="Arial"/>
        </w:rPr>
        <w:t xml:space="preserve"> </w:t>
      </w:r>
    </w:p>
    <w:p w14:paraId="2434893C" w14:textId="77777777" w:rsidR="00E828ED" w:rsidRDefault="00E828ED">
      <w:pPr>
        <w:tabs>
          <w:tab w:val="left" w:pos="2552"/>
        </w:tabs>
        <w:ind w:left="567"/>
        <w:jc w:val="both"/>
        <w:rPr>
          <w:rFonts w:ascii="Arial" w:hAnsi="Arial" w:cs="Arial"/>
          <w:u w:val="single"/>
        </w:rPr>
      </w:pPr>
    </w:p>
    <w:p w14:paraId="0E819AD7" w14:textId="144B05E5" w:rsidR="00E828ED" w:rsidRDefault="00E828ED">
      <w:pPr>
        <w:tabs>
          <w:tab w:val="left" w:pos="2552"/>
        </w:tabs>
        <w:ind w:left="567"/>
        <w:jc w:val="both"/>
        <w:rPr>
          <w:rFonts w:ascii="Arial" w:hAnsi="Arial" w:cs="Arial"/>
        </w:rPr>
      </w:pPr>
      <w:r>
        <w:rPr>
          <w:rFonts w:ascii="Arial" w:hAnsi="Arial" w:cs="Arial"/>
        </w:rPr>
        <w:t xml:space="preserve">Il ne pourra se poursuivre au-delà de </w:t>
      </w:r>
      <w:r w:rsidR="00CB2FD8">
        <w:rPr>
          <w:rFonts w:ascii="Arial" w:hAnsi="Arial" w:cs="Arial"/>
        </w:rPr>
        <w:t xml:space="preserve">4 </w:t>
      </w:r>
      <w:r>
        <w:rPr>
          <w:rFonts w:ascii="Arial" w:hAnsi="Arial" w:cs="Arial"/>
        </w:rPr>
        <w:t>ans.</w:t>
      </w:r>
    </w:p>
    <w:p w14:paraId="1D1DEDFE" w14:textId="77777777" w:rsidR="00E828ED" w:rsidRDefault="00E828ED">
      <w:pPr>
        <w:tabs>
          <w:tab w:val="left" w:pos="7938"/>
        </w:tabs>
        <w:ind w:left="567"/>
        <w:jc w:val="both"/>
        <w:rPr>
          <w:rFonts w:ascii="Arial" w:hAnsi="Arial" w:cs="Arial"/>
        </w:rPr>
      </w:pPr>
    </w:p>
    <w:p w14:paraId="203FF27B" w14:textId="77777777" w:rsidR="00E828ED" w:rsidRDefault="00A91CD9">
      <w:pPr>
        <w:tabs>
          <w:tab w:val="left" w:pos="7938"/>
        </w:tabs>
        <w:ind w:left="567"/>
        <w:jc w:val="both"/>
        <w:rPr>
          <w:rFonts w:ascii="Arial" w:hAnsi="Arial" w:cs="Arial"/>
        </w:rPr>
      </w:pPr>
      <w:r>
        <w:rPr>
          <w:rFonts w:ascii="Arial" w:hAnsi="Arial" w:cs="Arial"/>
        </w:rPr>
        <w:t>Le CHU de Caen</w:t>
      </w:r>
      <w:r w:rsidR="00E828ED">
        <w:rPr>
          <w:rFonts w:ascii="Arial" w:hAnsi="Arial" w:cs="Arial"/>
        </w:rPr>
        <w:t xml:space="preserve"> pourra, sans avoir à motiver sa décision, s'opposer à la reconduction à condition d'en informer le </w:t>
      </w:r>
      <w:r>
        <w:rPr>
          <w:rFonts w:ascii="Arial" w:hAnsi="Arial" w:cs="Arial"/>
        </w:rPr>
        <w:t>t</w:t>
      </w:r>
      <w:r w:rsidR="000050E6">
        <w:rPr>
          <w:rFonts w:ascii="Arial" w:hAnsi="Arial" w:cs="Arial"/>
        </w:rPr>
        <w:t>itulaire</w:t>
      </w:r>
      <w:r w:rsidR="00E828ED">
        <w:rPr>
          <w:rFonts w:ascii="Arial" w:hAnsi="Arial" w:cs="Arial"/>
        </w:rPr>
        <w:t xml:space="preserve"> au moins 3 mois avant la date de fin du </w:t>
      </w:r>
      <w:r>
        <w:rPr>
          <w:rFonts w:ascii="Arial" w:hAnsi="Arial" w:cs="Arial"/>
        </w:rPr>
        <w:t>contrat</w:t>
      </w:r>
      <w:r w:rsidR="00E828ED">
        <w:rPr>
          <w:rFonts w:ascii="Arial" w:hAnsi="Arial" w:cs="Arial"/>
        </w:rPr>
        <w:t>.</w:t>
      </w:r>
    </w:p>
    <w:p w14:paraId="50461DEB" w14:textId="77777777" w:rsidR="00C20A8C" w:rsidRDefault="00C20A8C">
      <w:pPr>
        <w:tabs>
          <w:tab w:val="left" w:pos="7938"/>
        </w:tabs>
        <w:ind w:left="567"/>
        <w:jc w:val="both"/>
        <w:rPr>
          <w:rFonts w:ascii="Arial" w:hAnsi="Arial" w:cs="Arial"/>
        </w:rPr>
      </w:pPr>
    </w:p>
    <w:p w14:paraId="2CF693EB" w14:textId="4F913A87" w:rsidR="00946BEE" w:rsidRDefault="00946BEE" w:rsidP="00946BEE">
      <w:pPr>
        <w:pStyle w:val="Corpsdetexte"/>
        <w:ind w:left="567"/>
        <w:rPr>
          <w:rFonts w:ascii="Arial" w:hAnsi="Arial" w:cs="Arial"/>
          <w:b w:val="0"/>
          <w:bCs w:val="0"/>
          <w:i w:val="0"/>
          <w:iCs w:val="0"/>
          <w:sz w:val="20"/>
          <w:szCs w:val="20"/>
        </w:rPr>
      </w:pPr>
      <w:r>
        <w:rPr>
          <w:rFonts w:ascii="Arial" w:hAnsi="Arial" w:cs="Arial"/>
          <w:b w:val="0"/>
          <w:bCs w:val="0"/>
          <w:i w:val="0"/>
          <w:iCs w:val="0"/>
          <w:sz w:val="20"/>
          <w:szCs w:val="20"/>
        </w:rPr>
        <w:t>Le titulaire ne pourra pas renoncer à la reconduction.</w:t>
      </w:r>
    </w:p>
    <w:p w14:paraId="0A956628" w14:textId="77777777" w:rsidR="00E828ED" w:rsidRDefault="00E828ED">
      <w:pPr>
        <w:tabs>
          <w:tab w:val="left" w:pos="7938"/>
        </w:tabs>
        <w:ind w:left="567"/>
        <w:jc w:val="both"/>
        <w:rPr>
          <w:rFonts w:ascii="Arial" w:hAnsi="Arial" w:cs="Arial"/>
        </w:rPr>
      </w:pPr>
    </w:p>
    <w:p w14:paraId="207CC075" w14:textId="77777777" w:rsidR="00E828ED" w:rsidRDefault="00E828ED">
      <w:pPr>
        <w:ind w:left="567"/>
        <w:jc w:val="both"/>
        <w:rPr>
          <w:rFonts w:ascii="Arial" w:hAnsi="Arial" w:cs="Arial"/>
          <w:bCs/>
        </w:rPr>
      </w:pPr>
    </w:p>
    <w:p w14:paraId="6CF01D9F" w14:textId="77777777" w:rsidR="00590E31" w:rsidRDefault="00590E31" w:rsidP="00590E31">
      <w:pPr>
        <w:pStyle w:val="Titre1"/>
        <w:spacing w:before="0" w:after="0"/>
        <w:rPr>
          <w:rFonts w:ascii="Arial" w:hAnsi="Arial" w:cs="Arial"/>
          <w:sz w:val="20"/>
        </w:rPr>
      </w:pPr>
      <w:bookmarkStart w:id="14" w:name="_Toc204861952"/>
      <w:r>
        <w:rPr>
          <w:rFonts w:ascii="Arial" w:hAnsi="Arial" w:cs="Arial"/>
          <w:sz w:val="20"/>
        </w:rPr>
        <w:t>5.</w:t>
      </w:r>
      <w:r>
        <w:rPr>
          <w:rFonts w:ascii="Arial" w:hAnsi="Arial" w:cs="Arial"/>
          <w:sz w:val="20"/>
        </w:rPr>
        <w:tab/>
        <w:t>CONDITIONS ET DELAIS D’EXECUTION</w:t>
      </w:r>
      <w:bookmarkEnd w:id="14"/>
    </w:p>
    <w:p w14:paraId="52AD43CA" w14:textId="77777777" w:rsidR="006E3CCC" w:rsidRDefault="006E3CCC" w:rsidP="006E3CCC">
      <w:pPr>
        <w:pStyle w:val="Titre2"/>
        <w:spacing w:before="240" w:after="60"/>
      </w:pPr>
      <w:bookmarkStart w:id="15" w:name="_Toc204861953"/>
      <w:r>
        <w:t>5.1</w:t>
      </w:r>
      <w:r>
        <w:tab/>
        <w:t>Délais de base</w:t>
      </w:r>
      <w:bookmarkEnd w:id="15"/>
    </w:p>
    <w:p w14:paraId="72D63991" w14:textId="50DCC3A8" w:rsidR="006E3CCC" w:rsidRDefault="006E3CCC" w:rsidP="006E3CCC">
      <w:pPr>
        <w:ind w:left="567"/>
        <w:jc w:val="both"/>
        <w:rPr>
          <w:rFonts w:ascii="Arial" w:hAnsi="Arial" w:cs="Arial"/>
        </w:rPr>
      </w:pPr>
      <w:r>
        <w:rPr>
          <w:rFonts w:ascii="Arial" w:hAnsi="Arial" w:cs="Arial"/>
        </w:rPr>
        <w:t xml:space="preserve">La durée d’exécution indiquée sur les bons de commande ne pourra excéder </w:t>
      </w:r>
      <w:r w:rsidR="009E3CDB">
        <w:rPr>
          <w:rFonts w:ascii="Arial" w:hAnsi="Arial" w:cs="Arial"/>
        </w:rPr>
        <w:t>deux</w:t>
      </w:r>
      <w:r>
        <w:rPr>
          <w:rFonts w:ascii="Arial" w:hAnsi="Arial" w:cs="Arial"/>
        </w:rPr>
        <w:t xml:space="preserve"> mois.</w:t>
      </w:r>
      <w:r w:rsidR="009E3CDB">
        <w:rPr>
          <w:rFonts w:ascii="Arial" w:hAnsi="Arial" w:cs="Arial"/>
        </w:rPr>
        <w:t xml:space="preserve"> Les livraisons s’effectuent selon un cadencier arrêté entre les parties.</w:t>
      </w:r>
    </w:p>
    <w:p w14:paraId="1F6B707B" w14:textId="77777777" w:rsidR="006E3CCC" w:rsidRDefault="006E3CCC" w:rsidP="006E3CCC">
      <w:pPr>
        <w:tabs>
          <w:tab w:val="left" w:pos="7938"/>
        </w:tabs>
        <w:ind w:left="567"/>
        <w:jc w:val="both"/>
        <w:rPr>
          <w:rFonts w:ascii="Arial" w:hAnsi="Arial" w:cs="Arial"/>
          <w:bCs/>
        </w:rPr>
      </w:pPr>
    </w:p>
    <w:p w14:paraId="77C6DB73" w14:textId="163BE561" w:rsidR="005F66A8" w:rsidRDefault="005F66A8" w:rsidP="005F66A8">
      <w:pPr>
        <w:ind w:left="567"/>
        <w:jc w:val="both"/>
        <w:rPr>
          <w:rFonts w:ascii="Arial" w:hAnsi="Arial" w:cs="Arial"/>
        </w:rPr>
      </w:pPr>
      <w:r>
        <w:rPr>
          <w:rFonts w:ascii="Arial" w:hAnsi="Arial" w:cs="Arial"/>
        </w:rPr>
        <w:t xml:space="preserve">Les bons de commande pourront être émis jusqu’au dernier jour de validité </w:t>
      </w:r>
      <w:r w:rsidR="00CB2FD8">
        <w:rPr>
          <w:rFonts w:ascii="Arial" w:hAnsi="Arial" w:cs="Arial"/>
        </w:rPr>
        <w:t>de l’accord cadre</w:t>
      </w:r>
      <w:r>
        <w:rPr>
          <w:rFonts w:ascii="Arial" w:hAnsi="Arial" w:cs="Arial"/>
        </w:rPr>
        <w:t xml:space="preserve">. Les prestations pourront alors s’exécuter </w:t>
      </w:r>
      <w:r w:rsidR="00CB2FD8">
        <w:rPr>
          <w:rFonts w:ascii="Arial" w:hAnsi="Arial" w:cs="Arial"/>
        </w:rPr>
        <w:t>jusqu’à leur complet achèvement</w:t>
      </w:r>
    </w:p>
    <w:p w14:paraId="22DDB088" w14:textId="77777777" w:rsidR="008403FC" w:rsidRDefault="008403FC" w:rsidP="006E3CCC">
      <w:pPr>
        <w:tabs>
          <w:tab w:val="left" w:pos="7938"/>
        </w:tabs>
        <w:ind w:left="567"/>
        <w:jc w:val="both"/>
        <w:rPr>
          <w:rFonts w:ascii="Arial" w:hAnsi="Arial" w:cs="Arial"/>
          <w:bCs/>
        </w:rPr>
      </w:pPr>
    </w:p>
    <w:p w14:paraId="6F9AA023" w14:textId="77777777" w:rsidR="006E3CCC" w:rsidRPr="00561D59" w:rsidRDefault="006E3CCC" w:rsidP="00561D59">
      <w:pPr>
        <w:pStyle w:val="Retraitcorpsdetexte3"/>
        <w:rPr>
          <w:rFonts w:ascii="Arial" w:hAnsi="Arial" w:cs="Arial"/>
          <w:sz w:val="20"/>
        </w:rPr>
      </w:pPr>
      <w:r>
        <w:rPr>
          <w:rFonts w:ascii="Arial" w:hAnsi="Arial" w:cs="Arial"/>
          <w:sz w:val="20"/>
        </w:rPr>
        <w:t>Le respect du délai d’exécution est un impératif : le manquement à cette obligation déclenche l’application de pénalités de retard et sert de base à leur calcul (v</w:t>
      </w:r>
      <w:r w:rsidR="001F4A79">
        <w:rPr>
          <w:rFonts w:ascii="Arial" w:hAnsi="Arial" w:cs="Arial"/>
          <w:sz w:val="20"/>
        </w:rPr>
        <w:t xml:space="preserve">oir les modalités à l’article 10 </w:t>
      </w:r>
      <w:r w:rsidR="00561D59">
        <w:rPr>
          <w:rFonts w:ascii="Arial" w:hAnsi="Arial" w:cs="Arial"/>
          <w:sz w:val="20"/>
        </w:rPr>
        <w:t>du présent CCAP).</w:t>
      </w:r>
    </w:p>
    <w:p w14:paraId="19FE5A0D" w14:textId="77777777" w:rsidR="006E3CCC" w:rsidRDefault="006E3CCC" w:rsidP="006E3CCC">
      <w:pPr>
        <w:pStyle w:val="Titre2"/>
        <w:spacing w:before="240" w:after="60"/>
      </w:pPr>
      <w:bookmarkStart w:id="16" w:name="_Toc204861954"/>
      <w:r>
        <w:lastRenderedPageBreak/>
        <w:t>5.2</w:t>
      </w:r>
      <w:r>
        <w:tab/>
        <w:t>Conditions d’exécution des prestations</w:t>
      </w:r>
      <w:bookmarkEnd w:id="16"/>
    </w:p>
    <w:p w14:paraId="4DD15799" w14:textId="77777777" w:rsidR="006E3CCC" w:rsidRDefault="006E3CCC" w:rsidP="006E3CCC">
      <w:pPr>
        <w:pStyle w:val="Normal2"/>
        <w:ind w:left="567" w:firstLine="0"/>
        <w:rPr>
          <w:rFonts w:ascii="Arial" w:hAnsi="Arial" w:cs="Arial"/>
          <w:noProof/>
          <w:sz w:val="20"/>
          <w:szCs w:val="20"/>
        </w:rPr>
      </w:pPr>
      <w:r>
        <w:rPr>
          <w:rFonts w:ascii="Arial" w:hAnsi="Arial" w:cs="Arial"/>
          <w:noProof/>
          <w:sz w:val="20"/>
          <w:szCs w:val="20"/>
        </w:rPr>
        <w:t>Les prestations doivent être conformes aux stipulations du marché (les normes et spécifications techniques applicables, telles que visées au CCTP, étant celles en vigueur à la date de lancement de la consultation).</w:t>
      </w:r>
    </w:p>
    <w:p w14:paraId="731A6F3B" w14:textId="77777777" w:rsidR="006E3CCC" w:rsidRDefault="006E3CCC" w:rsidP="006E3CCC">
      <w:pPr>
        <w:pStyle w:val="Normal2"/>
        <w:ind w:left="567" w:firstLine="0"/>
        <w:rPr>
          <w:rFonts w:ascii="Arial" w:hAnsi="Arial" w:cs="Arial"/>
          <w:noProof/>
          <w:sz w:val="20"/>
          <w:szCs w:val="20"/>
        </w:rPr>
      </w:pPr>
    </w:p>
    <w:p w14:paraId="582A24CA" w14:textId="77777777" w:rsidR="006E3CCC" w:rsidRDefault="006E3CCC" w:rsidP="006E3CCC">
      <w:pPr>
        <w:ind w:left="567"/>
        <w:jc w:val="both"/>
        <w:rPr>
          <w:rFonts w:ascii="Arial" w:hAnsi="Arial" w:cs="Arial"/>
        </w:rPr>
      </w:pPr>
      <w:r>
        <w:rPr>
          <w:rFonts w:ascii="Arial" w:hAnsi="Arial" w:cs="Arial"/>
        </w:rPr>
        <w:t>Le titulaire s’engage à respecter les obligations résultant des lois et règlements relatifs à la protection de la main d’œuvre et aux conditions de travail, ainsi que les plans de prévention propres au CHU de Caen.</w:t>
      </w:r>
    </w:p>
    <w:p w14:paraId="63D24B0C" w14:textId="5FEF00C4" w:rsidR="006E3CCC" w:rsidRDefault="00E8331E" w:rsidP="006E3CCC">
      <w:pPr>
        <w:pStyle w:val="Titre2"/>
        <w:spacing w:before="240" w:after="60"/>
      </w:pPr>
      <w:bookmarkStart w:id="17" w:name="_Toc204861955"/>
      <w:r>
        <w:t>5.3</w:t>
      </w:r>
      <w:r w:rsidR="006E3CCC">
        <w:tab/>
      </w:r>
      <w:r w:rsidR="006E3CCC">
        <w:rPr>
          <w:noProof/>
        </w:rPr>
        <w:t>Suspension / Annulation des bons de commande</w:t>
      </w:r>
      <w:bookmarkEnd w:id="17"/>
      <w:r w:rsidR="001F4A79">
        <w:rPr>
          <w:noProof/>
        </w:rPr>
        <w:t xml:space="preserve"> </w:t>
      </w:r>
    </w:p>
    <w:p w14:paraId="1595FA42" w14:textId="77777777" w:rsidR="006E3CCC" w:rsidRDefault="008B09DC" w:rsidP="006E3CCC">
      <w:pPr>
        <w:pStyle w:val="Normal2"/>
        <w:tabs>
          <w:tab w:val="clear" w:pos="567"/>
          <w:tab w:val="clear" w:pos="851"/>
          <w:tab w:val="clear" w:pos="1134"/>
        </w:tabs>
        <w:ind w:left="567" w:firstLine="0"/>
        <w:rPr>
          <w:rFonts w:ascii="Arial" w:hAnsi="Arial" w:cs="Arial"/>
          <w:noProof/>
          <w:sz w:val="20"/>
          <w:szCs w:val="20"/>
        </w:rPr>
      </w:pPr>
      <w:r>
        <w:rPr>
          <w:rFonts w:ascii="Arial" w:hAnsi="Arial" w:cs="Arial"/>
          <w:noProof/>
          <w:sz w:val="20"/>
          <w:szCs w:val="20"/>
        </w:rPr>
        <w:t>Après é</w:t>
      </w:r>
      <w:r w:rsidR="006E3CCC" w:rsidRPr="00CF60D9">
        <w:rPr>
          <w:rFonts w:ascii="Arial" w:hAnsi="Arial" w:cs="Arial"/>
          <w:noProof/>
          <w:sz w:val="20"/>
          <w:szCs w:val="20"/>
        </w:rPr>
        <w:t xml:space="preserve">mission du bon de commande, </w:t>
      </w:r>
      <w:r w:rsidR="006E3CCC">
        <w:rPr>
          <w:rFonts w:ascii="Arial" w:hAnsi="Arial" w:cs="Arial"/>
          <w:noProof/>
          <w:sz w:val="20"/>
          <w:szCs w:val="20"/>
        </w:rPr>
        <w:t>le CHU de Caen</w:t>
      </w:r>
      <w:r w:rsidR="006E3CCC" w:rsidRPr="00CF60D9">
        <w:rPr>
          <w:rFonts w:ascii="Arial" w:hAnsi="Arial" w:cs="Arial"/>
          <w:noProof/>
          <w:sz w:val="20"/>
          <w:szCs w:val="20"/>
        </w:rPr>
        <w:t xml:space="preserve"> conserve la faculté de suspendre ou annuler celui-ci, pour des motifs de non exécutabi</w:t>
      </w:r>
      <w:r w:rsidR="0000749A">
        <w:rPr>
          <w:rFonts w:ascii="Arial" w:hAnsi="Arial" w:cs="Arial"/>
          <w:noProof/>
          <w:sz w:val="20"/>
          <w:szCs w:val="20"/>
        </w:rPr>
        <w:t>lité de la commande du fait du t</w:t>
      </w:r>
      <w:r w:rsidR="006E3CCC" w:rsidRPr="00CF60D9">
        <w:rPr>
          <w:rFonts w:ascii="Arial" w:hAnsi="Arial" w:cs="Arial"/>
          <w:noProof/>
          <w:sz w:val="20"/>
          <w:szCs w:val="20"/>
        </w:rPr>
        <w:t xml:space="preserve">itulaire. A cette occasion, </w:t>
      </w:r>
      <w:r w:rsidR="00E8331E">
        <w:rPr>
          <w:rFonts w:ascii="Arial" w:hAnsi="Arial" w:cs="Arial"/>
          <w:noProof/>
          <w:sz w:val="20"/>
          <w:szCs w:val="20"/>
        </w:rPr>
        <w:t>le CHU de Caen</w:t>
      </w:r>
      <w:r w:rsidR="006E3CCC" w:rsidRPr="00CF60D9">
        <w:rPr>
          <w:rFonts w:ascii="Arial" w:hAnsi="Arial" w:cs="Arial"/>
          <w:noProof/>
          <w:sz w:val="20"/>
          <w:szCs w:val="20"/>
        </w:rPr>
        <w:t xml:space="preserve"> prendra à sa charge les frais de prestations que le titulaire aura pu engager du fait du commencement d’exécution du bon de command</w:t>
      </w:r>
      <w:r w:rsidR="0000749A">
        <w:rPr>
          <w:rFonts w:ascii="Arial" w:hAnsi="Arial" w:cs="Arial"/>
          <w:noProof/>
          <w:sz w:val="20"/>
          <w:szCs w:val="20"/>
        </w:rPr>
        <w:t>e, si et dans la mesure où, celui-ci</w:t>
      </w:r>
      <w:r w:rsidR="006E3CCC" w:rsidRPr="00CF60D9">
        <w:rPr>
          <w:rFonts w:ascii="Arial" w:hAnsi="Arial" w:cs="Arial"/>
          <w:noProof/>
          <w:sz w:val="20"/>
          <w:szCs w:val="20"/>
        </w:rPr>
        <w:t xml:space="preserve"> produit notamment les ju</w:t>
      </w:r>
      <w:r w:rsidR="0000749A">
        <w:rPr>
          <w:rFonts w:ascii="Arial" w:hAnsi="Arial" w:cs="Arial"/>
          <w:noProof/>
          <w:sz w:val="20"/>
          <w:szCs w:val="20"/>
        </w:rPr>
        <w:t>stificatifs afférents adéquates</w:t>
      </w:r>
      <w:r w:rsidR="006E3CCC" w:rsidRPr="00CF60D9">
        <w:rPr>
          <w:rFonts w:ascii="Arial" w:hAnsi="Arial" w:cs="Arial"/>
          <w:noProof/>
          <w:sz w:val="20"/>
          <w:szCs w:val="20"/>
        </w:rPr>
        <w:t>.</w:t>
      </w:r>
    </w:p>
    <w:p w14:paraId="35AE62DC" w14:textId="77777777" w:rsidR="006E3CCC" w:rsidRDefault="006E3CCC">
      <w:pPr>
        <w:ind w:left="567"/>
        <w:jc w:val="both"/>
        <w:rPr>
          <w:rFonts w:ascii="Arial" w:hAnsi="Arial" w:cs="Arial"/>
          <w:bCs/>
        </w:rPr>
      </w:pPr>
    </w:p>
    <w:p w14:paraId="7E136431" w14:textId="77777777" w:rsidR="0000749A" w:rsidRDefault="0000749A">
      <w:pPr>
        <w:ind w:left="567"/>
        <w:jc w:val="both"/>
        <w:rPr>
          <w:rFonts w:ascii="Arial" w:hAnsi="Arial" w:cs="Arial"/>
          <w:bCs/>
        </w:rPr>
      </w:pPr>
    </w:p>
    <w:p w14:paraId="48F79693" w14:textId="77777777" w:rsidR="002D331C" w:rsidRDefault="002D331C" w:rsidP="002D331C">
      <w:pPr>
        <w:pStyle w:val="Titre1"/>
        <w:spacing w:before="0" w:after="0"/>
        <w:rPr>
          <w:rFonts w:ascii="Arial" w:hAnsi="Arial" w:cs="Arial"/>
          <w:sz w:val="20"/>
        </w:rPr>
      </w:pPr>
      <w:bookmarkStart w:id="18" w:name="_Toc204861956"/>
      <w:r>
        <w:rPr>
          <w:rFonts w:ascii="Arial" w:hAnsi="Arial" w:cs="Arial"/>
          <w:sz w:val="20"/>
        </w:rPr>
        <w:t>6.</w:t>
      </w:r>
      <w:r>
        <w:rPr>
          <w:rFonts w:ascii="Arial" w:hAnsi="Arial" w:cs="Arial"/>
          <w:sz w:val="20"/>
        </w:rPr>
        <w:tab/>
        <w:t xml:space="preserve">CONDITIONS DE LIVRAISON </w:t>
      </w:r>
      <w:r w:rsidR="00CF2AAE">
        <w:rPr>
          <w:rFonts w:ascii="Arial" w:hAnsi="Arial" w:cs="Arial"/>
          <w:sz w:val="20"/>
        </w:rPr>
        <w:t>ET</w:t>
      </w:r>
      <w:r>
        <w:rPr>
          <w:rFonts w:ascii="Arial" w:hAnsi="Arial" w:cs="Arial"/>
          <w:sz w:val="20"/>
        </w:rPr>
        <w:t xml:space="preserve"> D’ADMISSION DES PRESTATIONS</w:t>
      </w:r>
      <w:bookmarkEnd w:id="18"/>
    </w:p>
    <w:p w14:paraId="5D585919" w14:textId="77777777" w:rsidR="002D331C" w:rsidRDefault="002D331C" w:rsidP="002D331C">
      <w:pPr>
        <w:pStyle w:val="Titre2"/>
        <w:spacing w:before="240" w:after="60"/>
      </w:pPr>
      <w:bookmarkStart w:id="19" w:name="_Toc204861957"/>
      <w:r>
        <w:t>6.1</w:t>
      </w:r>
      <w:r>
        <w:tab/>
        <w:t>Conditions de livraison</w:t>
      </w:r>
      <w:bookmarkEnd w:id="19"/>
    </w:p>
    <w:p w14:paraId="215EE9CD" w14:textId="77777777" w:rsidR="002D331C" w:rsidRDefault="002D331C" w:rsidP="002D331C">
      <w:pPr>
        <w:ind w:left="567"/>
        <w:jc w:val="both"/>
        <w:rPr>
          <w:rFonts w:ascii="Arial" w:hAnsi="Arial" w:cs="Arial"/>
        </w:rPr>
      </w:pPr>
      <w:r>
        <w:rPr>
          <w:rFonts w:ascii="Arial" w:hAnsi="Arial" w:cs="Arial"/>
        </w:rPr>
        <w:t>Les livraisons sont obligatoirement effectuées, à l’adresse suivante :</w:t>
      </w:r>
    </w:p>
    <w:p w14:paraId="513C2F85" w14:textId="77777777" w:rsidR="002D331C" w:rsidRDefault="002D331C" w:rsidP="002D331C">
      <w:pPr>
        <w:ind w:left="567"/>
        <w:jc w:val="center"/>
        <w:rPr>
          <w:rFonts w:ascii="Arial" w:hAnsi="Arial" w:cs="Arial"/>
          <w:b/>
          <w:bCs/>
        </w:rPr>
      </w:pPr>
    </w:p>
    <w:p w14:paraId="0CF7D730" w14:textId="77777777" w:rsidR="00157B27" w:rsidRDefault="00157B27" w:rsidP="00157B27">
      <w:pPr>
        <w:ind w:left="567"/>
        <w:jc w:val="center"/>
        <w:rPr>
          <w:rFonts w:ascii="Arial" w:hAnsi="Arial" w:cs="Arial"/>
          <w:b/>
          <w:bCs/>
        </w:rPr>
      </w:pPr>
      <w:r>
        <w:rPr>
          <w:rFonts w:ascii="Arial" w:hAnsi="Arial" w:cs="Arial"/>
          <w:b/>
          <w:bCs/>
        </w:rPr>
        <w:t>Centre Hospitalier Universitaire de Caen</w:t>
      </w:r>
    </w:p>
    <w:p w14:paraId="02C9E9B9" w14:textId="77777777" w:rsidR="00422167" w:rsidRDefault="00422167" w:rsidP="00422167">
      <w:pPr>
        <w:ind w:left="567"/>
        <w:jc w:val="center"/>
        <w:rPr>
          <w:rFonts w:ascii="Arial" w:hAnsi="Arial" w:cs="Arial"/>
          <w:b/>
          <w:bCs/>
        </w:rPr>
      </w:pPr>
      <w:r>
        <w:rPr>
          <w:rFonts w:ascii="Arial" w:hAnsi="Arial" w:cs="Arial"/>
          <w:b/>
          <w:bCs/>
        </w:rPr>
        <w:t>Plateforme logistique</w:t>
      </w:r>
    </w:p>
    <w:p w14:paraId="77803B12" w14:textId="11C614BD" w:rsidR="00157B27" w:rsidRDefault="00157B27" w:rsidP="00157B27">
      <w:pPr>
        <w:ind w:left="567"/>
        <w:jc w:val="center"/>
        <w:rPr>
          <w:rFonts w:ascii="Arial" w:hAnsi="Arial" w:cs="Arial"/>
          <w:b/>
          <w:bCs/>
        </w:rPr>
      </w:pPr>
      <w:r>
        <w:rPr>
          <w:rFonts w:ascii="Arial" w:hAnsi="Arial" w:cs="Arial"/>
          <w:b/>
          <w:bCs/>
        </w:rPr>
        <w:t>Avenue de la Côte de Nacre*</w:t>
      </w:r>
    </w:p>
    <w:p w14:paraId="77164CC1" w14:textId="539AFBD8" w:rsidR="006A74C4" w:rsidRDefault="006A74C4" w:rsidP="00157B27">
      <w:pPr>
        <w:ind w:left="567"/>
        <w:jc w:val="center"/>
        <w:rPr>
          <w:rFonts w:ascii="Arial" w:hAnsi="Arial" w:cs="Arial"/>
          <w:b/>
          <w:bCs/>
        </w:rPr>
      </w:pPr>
      <w:r>
        <w:rPr>
          <w:rFonts w:ascii="Arial" w:hAnsi="Arial" w:cs="Arial"/>
          <w:b/>
          <w:bCs/>
        </w:rPr>
        <w:t>CS 30001</w:t>
      </w:r>
    </w:p>
    <w:p w14:paraId="0D6728A3" w14:textId="7F4E6DEA" w:rsidR="00157B27" w:rsidRDefault="00157B27" w:rsidP="00157B27">
      <w:pPr>
        <w:ind w:left="567"/>
        <w:jc w:val="center"/>
        <w:rPr>
          <w:rFonts w:ascii="Arial" w:hAnsi="Arial" w:cs="Arial"/>
          <w:b/>
          <w:bCs/>
        </w:rPr>
      </w:pPr>
      <w:r>
        <w:rPr>
          <w:rFonts w:ascii="Arial" w:hAnsi="Arial" w:cs="Arial"/>
          <w:b/>
          <w:bCs/>
        </w:rPr>
        <w:t>14033 CAEN</w:t>
      </w:r>
      <w:r w:rsidR="006A74C4">
        <w:rPr>
          <w:rFonts w:ascii="Arial" w:hAnsi="Arial" w:cs="Arial"/>
          <w:b/>
          <w:bCs/>
        </w:rPr>
        <w:t xml:space="preserve"> CEDEX 09</w:t>
      </w:r>
    </w:p>
    <w:p w14:paraId="498EBBDF" w14:textId="77777777" w:rsidR="00157B27" w:rsidRDefault="00157B27" w:rsidP="00157B27">
      <w:pPr>
        <w:ind w:left="567"/>
        <w:jc w:val="both"/>
        <w:rPr>
          <w:rFonts w:ascii="Arial" w:hAnsi="Arial" w:cs="Arial"/>
        </w:rPr>
      </w:pPr>
      <w:proofErr w:type="gramStart"/>
      <w:r>
        <w:rPr>
          <w:rFonts w:ascii="Arial" w:hAnsi="Arial" w:cs="Arial"/>
        </w:rPr>
        <w:t>ouvert</w:t>
      </w:r>
      <w:r w:rsidR="00F22D4D">
        <w:rPr>
          <w:rFonts w:ascii="Arial" w:hAnsi="Arial" w:cs="Arial"/>
        </w:rPr>
        <w:t>e</w:t>
      </w:r>
      <w:proofErr w:type="gramEnd"/>
      <w:r>
        <w:rPr>
          <w:rFonts w:ascii="Arial" w:hAnsi="Arial" w:cs="Arial"/>
        </w:rPr>
        <w:t xml:space="preserve"> du lundi au vendredi, hors jours fériés, de 8 heures à 18 heures.</w:t>
      </w:r>
    </w:p>
    <w:p w14:paraId="03CA3EDF" w14:textId="77777777" w:rsidR="00157B27" w:rsidRPr="003417C5" w:rsidRDefault="00157B27" w:rsidP="00157B27">
      <w:pPr>
        <w:ind w:left="567"/>
        <w:jc w:val="both"/>
        <w:rPr>
          <w:rFonts w:ascii="Arial" w:hAnsi="Arial" w:cs="Arial"/>
        </w:rPr>
      </w:pPr>
      <w:r>
        <w:rPr>
          <w:rFonts w:ascii="Arial" w:hAnsi="Arial" w:cs="Arial"/>
        </w:rPr>
        <w:t xml:space="preserve">* </w:t>
      </w:r>
      <w:r w:rsidRPr="003417C5">
        <w:rPr>
          <w:rFonts w:ascii="Arial" w:hAnsi="Arial" w:cs="Arial"/>
          <w:i/>
        </w:rPr>
        <w:t>Accès par la rue du Professeur Edouard Zarifian pendant toute la durée des travaux du CHU de Caen Normandie.</w:t>
      </w:r>
    </w:p>
    <w:p w14:paraId="00DA90DC" w14:textId="77777777" w:rsidR="002D331C" w:rsidRDefault="002D331C" w:rsidP="002D331C">
      <w:pPr>
        <w:ind w:left="567"/>
        <w:jc w:val="both"/>
        <w:rPr>
          <w:rFonts w:ascii="Arial" w:hAnsi="Arial" w:cs="Arial"/>
        </w:rPr>
      </w:pPr>
    </w:p>
    <w:p w14:paraId="5BF402F7" w14:textId="77777777" w:rsidR="002D331C" w:rsidRDefault="002D331C" w:rsidP="002D331C">
      <w:pPr>
        <w:ind w:left="567"/>
        <w:jc w:val="both"/>
        <w:rPr>
          <w:rFonts w:ascii="Arial" w:hAnsi="Arial" w:cs="Arial"/>
          <w:b/>
          <w:bCs/>
        </w:rPr>
      </w:pPr>
      <w:r>
        <w:rPr>
          <w:rFonts w:ascii="Arial" w:hAnsi="Arial" w:cs="Arial"/>
        </w:rPr>
        <w:t>Pour tous</w:t>
      </w:r>
      <w:r>
        <w:rPr>
          <w:rFonts w:ascii="Arial" w:hAnsi="Arial" w:cs="Arial"/>
          <w:color w:val="000080"/>
        </w:rPr>
        <w:t xml:space="preserve"> </w:t>
      </w:r>
      <w:r>
        <w:rPr>
          <w:rFonts w:ascii="Arial" w:hAnsi="Arial" w:cs="Arial"/>
          <w:b/>
          <w:bCs/>
          <w:color w:val="FF0000"/>
        </w:rPr>
        <w:t>les envois supér</w:t>
      </w:r>
      <w:r w:rsidR="00157B27">
        <w:rPr>
          <w:rFonts w:ascii="Arial" w:hAnsi="Arial" w:cs="Arial"/>
          <w:b/>
          <w:bCs/>
          <w:color w:val="FF0000"/>
        </w:rPr>
        <w:t>ieurs ou égaux à 3 tonnes ou à 3</w:t>
      </w:r>
      <w:r>
        <w:rPr>
          <w:rFonts w:ascii="Arial" w:hAnsi="Arial" w:cs="Arial"/>
          <w:b/>
          <w:bCs/>
          <w:color w:val="FF0000"/>
        </w:rPr>
        <w:t xml:space="preserve"> palettes</w:t>
      </w:r>
      <w:r>
        <w:rPr>
          <w:rFonts w:ascii="Arial" w:hAnsi="Arial" w:cs="Arial"/>
        </w:rPr>
        <w:t xml:space="preserve">, les transporteurs se présenteront </w:t>
      </w:r>
      <w:r>
        <w:rPr>
          <w:rFonts w:ascii="Arial" w:hAnsi="Arial" w:cs="Arial"/>
          <w:u w:val="single"/>
        </w:rPr>
        <w:t>obligatoirement</w:t>
      </w:r>
      <w:r>
        <w:rPr>
          <w:rFonts w:ascii="Arial" w:hAnsi="Arial" w:cs="Arial"/>
        </w:rPr>
        <w:t xml:space="preserve"> pour les livraisons </w:t>
      </w:r>
      <w:r>
        <w:rPr>
          <w:rFonts w:ascii="Arial" w:hAnsi="Arial" w:cs="Arial"/>
          <w:b/>
          <w:bCs/>
        </w:rPr>
        <w:t>après avoir préalablement pris rendez-vous au plus tard la veille de la livraison au numéro de téléphone suivant : 02 31 06 52 55.</w:t>
      </w:r>
    </w:p>
    <w:p w14:paraId="3B229CAB" w14:textId="77777777" w:rsidR="002D331C" w:rsidRDefault="002D331C" w:rsidP="002D331C">
      <w:pPr>
        <w:ind w:left="567"/>
        <w:jc w:val="both"/>
        <w:rPr>
          <w:rFonts w:ascii="Arial" w:hAnsi="Arial" w:cs="Arial"/>
          <w:highlight w:val="yellow"/>
        </w:rPr>
      </w:pPr>
    </w:p>
    <w:p w14:paraId="71C3149F" w14:textId="77777777" w:rsidR="002D331C" w:rsidRDefault="002D331C" w:rsidP="002D331C">
      <w:pPr>
        <w:ind w:left="567"/>
        <w:jc w:val="both"/>
        <w:rPr>
          <w:rFonts w:ascii="Arial" w:hAnsi="Arial" w:cs="Arial"/>
        </w:rPr>
      </w:pPr>
      <w:r>
        <w:rPr>
          <w:rFonts w:ascii="Arial" w:hAnsi="Arial" w:cs="Arial"/>
        </w:rPr>
        <w:t>La fourniture est livrée aux endroits qui sont précisés sur chaque bon de commande, au fur et à mesure des besoins du CHU de Caen.</w:t>
      </w:r>
    </w:p>
    <w:p w14:paraId="63FAFE90" w14:textId="77777777" w:rsidR="002D331C" w:rsidRDefault="002D331C" w:rsidP="002D331C">
      <w:pPr>
        <w:ind w:left="567"/>
        <w:jc w:val="both"/>
        <w:rPr>
          <w:rFonts w:ascii="Arial" w:hAnsi="Arial" w:cs="Arial"/>
        </w:rPr>
      </w:pPr>
    </w:p>
    <w:p w14:paraId="3D65676E" w14:textId="77777777" w:rsidR="006A74C4" w:rsidRDefault="002D331C" w:rsidP="002D331C">
      <w:pPr>
        <w:pStyle w:val="Retraitcorpsdetexte3"/>
        <w:rPr>
          <w:rFonts w:ascii="Arial" w:hAnsi="Arial" w:cs="Arial"/>
          <w:sz w:val="20"/>
        </w:rPr>
      </w:pPr>
      <w:r>
        <w:rPr>
          <w:rFonts w:ascii="Arial" w:hAnsi="Arial" w:cs="Arial"/>
          <w:sz w:val="20"/>
        </w:rPr>
        <w:t>La livraison de la fourniture donne lieu à un bon de livraison dont un double est remis à l’établissemen</w:t>
      </w:r>
      <w:r w:rsidR="001F4A79">
        <w:rPr>
          <w:rFonts w:ascii="Arial" w:hAnsi="Arial" w:cs="Arial"/>
          <w:sz w:val="20"/>
        </w:rPr>
        <w:t xml:space="preserve">t. </w:t>
      </w:r>
    </w:p>
    <w:p w14:paraId="16C6B7CA" w14:textId="77777777" w:rsidR="006A74C4" w:rsidRDefault="006A74C4" w:rsidP="002D331C">
      <w:pPr>
        <w:pStyle w:val="Retraitcorpsdetexte3"/>
        <w:rPr>
          <w:rFonts w:ascii="Arial" w:hAnsi="Arial" w:cs="Arial"/>
          <w:sz w:val="20"/>
        </w:rPr>
      </w:pPr>
    </w:p>
    <w:p w14:paraId="2F04BC3F" w14:textId="2885241A" w:rsidR="002D331C" w:rsidRDefault="001F4A79" w:rsidP="002D331C">
      <w:pPr>
        <w:pStyle w:val="Retraitcorpsdetexte3"/>
        <w:rPr>
          <w:rFonts w:ascii="Arial" w:hAnsi="Arial" w:cs="Arial"/>
          <w:sz w:val="20"/>
        </w:rPr>
      </w:pPr>
      <w:r>
        <w:rPr>
          <w:rFonts w:ascii="Arial" w:hAnsi="Arial" w:cs="Arial"/>
          <w:sz w:val="20"/>
        </w:rPr>
        <w:t>Ce bon de livraison précise</w:t>
      </w:r>
      <w:r w:rsidR="002D331C">
        <w:rPr>
          <w:rFonts w:ascii="Arial" w:hAnsi="Arial" w:cs="Arial"/>
          <w:sz w:val="20"/>
        </w:rPr>
        <w:t> :</w:t>
      </w:r>
    </w:p>
    <w:p w14:paraId="63B67FDF" w14:textId="77777777" w:rsidR="002D331C" w:rsidRDefault="002D331C" w:rsidP="00451E8E">
      <w:pPr>
        <w:numPr>
          <w:ilvl w:val="0"/>
          <w:numId w:val="2"/>
        </w:numPr>
        <w:ind w:left="1133"/>
        <w:jc w:val="both"/>
        <w:rPr>
          <w:rFonts w:ascii="Arial" w:hAnsi="Arial" w:cs="Arial"/>
        </w:rPr>
      </w:pPr>
      <w:proofErr w:type="gramStart"/>
      <w:r>
        <w:rPr>
          <w:rFonts w:ascii="Arial" w:hAnsi="Arial" w:cs="Arial"/>
        </w:rPr>
        <w:t>la</w:t>
      </w:r>
      <w:proofErr w:type="gramEnd"/>
      <w:r>
        <w:rPr>
          <w:rFonts w:ascii="Arial" w:hAnsi="Arial" w:cs="Arial"/>
        </w:rPr>
        <w:t xml:space="preserve"> date d’expédition,</w:t>
      </w:r>
    </w:p>
    <w:p w14:paraId="6B5476AF" w14:textId="77777777" w:rsidR="002D331C" w:rsidRDefault="002D331C" w:rsidP="00451E8E">
      <w:pPr>
        <w:numPr>
          <w:ilvl w:val="0"/>
          <w:numId w:val="2"/>
        </w:numPr>
        <w:ind w:left="1133"/>
        <w:jc w:val="both"/>
        <w:rPr>
          <w:rFonts w:ascii="Arial" w:hAnsi="Arial" w:cs="Arial"/>
        </w:rPr>
      </w:pPr>
      <w:proofErr w:type="gramStart"/>
      <w:r>
        <w:rPr>
          <w:rFonts w:ascii="Arial" w:hAnsi="Arial" w:cs="Arial"/>
        </w:rPr>
        <w:t>la</w:t>
      </w:r>
      <w:proofErr w:type="gramEnd"/>
      <w:r>
        <w:rPr>
          <w:rFonts w:ascii="Arial" w:hAnsi="Arial" w:cs="Arial"/>
        </w:rPr>
        <w:t xml:space="preserve"> référence de la commande ainsi que la référence du marché,</w:t>
      </w:r>
    </w:p>
    <w:p w14:paraId="225A0E43" w14:textId="77777777" w:rsidR="002D331C" w:rsidRDefault="00157B27" w:rsidP="00451E8E">
      <w:pPr>
        <w:numPr>
          <w:ilvl w:val="0"/>
          <w:numId w:val="2"/>
        </w:numPr>
        <w:ind w:left="1133"/>
        <w:jc w:val="both"/>
        <w:rPr>
          <w:rFonts w:ascii="Arial" w:hAnsi="Arial" w:cs="Arial"/>
        </w:rPr>
      </w:pPr>
      <w:proofErr w:type="gramStart"/>
      <w:r>
        <w:rPr>
          <w:rFonts w:ascii="Arial" w:hAnsi="Arial" w:cs="Arial"/>
        </w:rPr>
        <w:t>l</w:t>
      </w:r>
      <w:r w:rsidR="002D331C">
        <w:rPr>
          <w:rFonts w:ascii="Arial" w:hAnsi="Arial" w:cs="Arial"/>
        </w:rPr>
        <w:t>’identification</w:t>
      </w:r>
      <w:proofErr w:type="gramEnd"/>
      <w:r w:rsidR="002D331C">
        <w:rPr>
          <w:rFonts w:ascii="Arial" w:hAnsi="Arial" w:cs="Arial"/>
        </w:rPr>
        <w:t xml:space="preserve"> du titulaire,</w:t>
      </w:r>
    </w:p>
    <w:p w14:paraId="73E1EF63" w14:textId="77777777" w:rsidR="002D331C" w:rsidRDefault="002D331C" w:rsidP="00451E8E">
      <w:pPr>
        <w:numPr>
          <w:ilvl w:val="0"/>
          <w:numId w:val="2"/>
        </w:numPr>
        <w:ind w:left="1133"/>
        <w:jc w:val="both"/>
        <w:rPr>
          <w:rFonts w:ascii="Arial" w:hAnsi="Arial" w:cs="Arial"/>
        </w:rPr>
      </w:pPr>
      <w:proofErr w:type="gramStart"/>
      <w:r>
        <w:rPr>
          <w:rFonts w:ascii="Arial" w:hAnsi="Arial" w:cs="Arial"/>
        </w:rPr>
        <w:t>l’identification</w:t>
      </w:r>
      <w:proofErr w:type="gramEnd"/>
      <w:r>
        <w:rPr>
          <w:rFonts w:ascii="Arial" w:hAnsi="Arial" w:cs="Arial"/>
        </w:rPr>
        <w:t xml:space="preserve"> des fournitures livrées et quand il y a lieu, leur répartition par colis,</w:t>
      </w:r>
    </w:p>
    <w:p w14:paraId="3DA99B02" w14:textId="77777777" w:rsidR="002D331C" w:rsidRDefault="002D331C" w:rsidP="00451E8E">
      <w:pPr>
        <w:numPr>
          <w:ilvl w:val="0"/>
          <w:numId w:val="2"/>
        </w:numPr>
        <w:ind w:left="1133"/>
        <w:jc w:val="both"/>
        <w:rPr>
          <w:rFonts w:ascii="Arial" w:hAnsi="Arial" w:cs="Arial"/>
        </w:rPr>
      </w:pPr>
      <w:proofErr w:type="gramStart"/>
      <w:r>
        <w:rPr>
          <w:rFonts w:ascii="Arial" w:hAnsi="Arial" w:cs="Arial"/>
        </w:rPr>
        <w:t>la</w:t>
      </w:r>
      <w:proofErr w:type="gramEnd"/>
      <w:r>
        <w:rPr>
          <w:rFonts w:ascii="Arial" w:hAnsi="Arial" w:cs="Arial"/>
        </w:rPr>
        <w:t xml:space="preserve"> date de livraison prévue.</w:t>
      </w:r>
    </w:p>
    <w:p w14:paraId="2EAC60E3" w14:textId="77777777" w:rsidR="002D331C" w:rsidRDefault="002D331C" w:rsidP="002D331C">
      <w:pPr>
        <w:ind w:left="567"/>
        <w:jc w:val="both"/>
        <w:rPr>
          <w:rFonts w:ascii="Arial" w:hAnsi="Arial" w:cs="Arial"/>
        </w:rPr>
      </w:pPr>
    </w:p>
    <w:p w14:paraId="260DB10B" w14:textId="77777777" w:rsidR="002D331C" w:rsidRDefault="002D331C" w:rsidP="002D331C">
      <w:pPr>
        <w:ind w:left="567"/>
        <w:jc w:val="both"/>
        <w:rPr>
          <w:rFonts w:ascii="Arial" w:hAnsi="Arial" w:cs="Arial"/>
        </w:rPr>
      </w:pPr>
      <w:r>
        <w:rPr>
          <w:rFonts w:ascii="Arial" w:hAnsi="Arial" w:cs="Arial"/>
        </w:rPr>
        <w:t>Le titulaire prend en charge le déchargement des produits et en assure la livraison jusque dans les locaux indiqués ci-dessus.</w:t>
      </w:r>
    </w:p>
    <w:p w14:paraId="764DBEE5" w14:textId="77777777" w:rsidR="002D331C" w:rsidRDefault="002D331C" w:rsidP="002D331C">
      <w:pPr>
        <w:ind w:left="567"/>
        <w:jc w:val="both"/>
        <w:rPr>
          <w:rFonts w:ascii="Arial" w:hAnsi="Arial" w:cs="Arial"/>
        </w:rPr>
      </w:pPr>
    </w:p>
    <w:p w14:paraId="1FA15779" w14:textId="77777777" w:rsidR="002D331C" w:rsidRDefault="002D331C" w:rsidP="002D331C">
      <w:pPr>
        <w:ind w:left="567"/>
        <w:jc w:val="both"/>
        <w:rPr>
          <w:rFonts w:ascii="Arial" w:hAnsi="Arial" w:cs="Arial"/>
        </w:rPr>
      </w:pPr>
      <w:r>
        <w:rPr>
          <w:rFonts w:ascii="Arial" w:hAnsi="Arial" w:cs="Arial"/>
        </w:rPr>
        <w:t>Le titulaire est déclaré responsable des marchandises jusqu’à leur réception ; les avaries, incidents, accidents ou vols durant le transport sont déclarés être sous la responsabilité exclusive du titulaire.</w:t>
      </w:r>
    </w:p>
    <w:p w14:paraId="0BA56F3D" w14:textId="77777777" w:rsidR="002D331C" w:rsidRDefault="002D331C" w:rsidP="002D331C">
      <w:pPr>
        <w:ind w:left="567"/>
        <w:jc w:val="both"/>
        <w:rPr>
          <w:rFonts w:ascii="Arial" w:hAnsi="Arial" w:cs="Arial"/>
        </w:rPr>
      </w:pPr>
    </w:p>
    <w:p w14:paraId="64A92610" w14:textId="77777777" w:rsidR="00157B27" w:rsidRPr="003417C5" w:rsidRDefault="00157B27" w:rsidP="00157B27">
      <w:pPr>
        <w:pStyle w:val="Paragraphedeliste"/>
        <w:ind w:left="567"/>
        <w:contextualSpacing w:val="0"/>
        <w:jc w:val="both"/>
        <w:rPr>
          <w:rFonts w:ascii="Arial" w:hAnsi="Arial" w:cs="Arial"/>
          <w:sz w:val="20"/>
          <w:szCs w:val="20"/>
        </w:rPr>
      </w:pPr>
      <w:r w:rsidRPr="003417C5">
        <w:rPr>
          <w:rFonts w:ascii="Arial" w:hAnsi="Arial" w:cs="Arial"/>
          <w:sz w:val="20"/>
          <w:szCs w:val="20"/>
          <w:u w:val="single"/>
        </w:rPr>
        <w:t>Existence obligatoire d’un protocole de sécurité CHU</w:t>
      </w:r>
      <w:r w:rsidRPr="003417C5">
        <w:rPr>
          <w:rFonts w:ascii="Arial" w:hAnsi="Arial" w:cs="Arial"/>
          <w:sz w:val="20"/>
          <w:szCs w:val="20"/>
        </w:rPr>
        <w:t xml:space="preserve"> (protocole de chargement et de déchargement) dûment renseigné et signé par le transporteur. </w:t>
      </w:r>
      <w:r>
        <w:rPr>
          <w:rFonts w:ascii="Arial" w:hAnsi="Arial" w:cs="Arial"/>
          <w:sz w:val="20"/>
          <w:szCs w:val="20"/>
        </w:rPr>
        <w:t xml:space="preserve">Dans les </w:t>
      </w:r>
      <w:r w:rsidRPr="003417C5">
        <w:rPr>
          <w:rFonts w:ascii="Arial" w:hAnsi="Arial" w:cs="Arial"/>
          <w:sz w:val="20"/>
          <w:szCs w:val="20"/>
        </w:rPr>
        <w:t xml:space="preserve">15 jours </w:t>
      </w:r>
      <w:r>
        <w:rPr>
          <w:rFonts w:ascii="Arial" w:hAnsi="Arial" w:cs="Arial"/>
          <w:sz w:val="20"/>
          <w:szCs w:val="20"/>
        </w:rPr>
        <w:t>suivants</w:t>
      </w:r>
      <w:r w:rsidRPr="003417C5">
        <w:rPr>
          <w:rFonts w:ascii="Arial" w:hAnsi="Arial" w:cs="Arial"/>
          <w:sz w:val="20"/>
          <w:szCs w:val="20"/>
        </w:rPr>
        <w:t xml:space="preserve"> la notification du marché, le titulaire est tenu d’adresser ce document à l’adresse suivante </w:t>
      </w:r>
      <w:hyperlink r:id="rId10" w:history="1">
        <w:r w:rsidRPr="006047A4">
          <w:rPr>
            <w:rStyle w:val="Lienhypertexte"/>
            <w:rFonts w:ascii="Arial" w:hAnsi="Arial" w:cs="Arial"/>
            <w:b/>
            <w:bCs/>
            <w:sz w:val="20"/>
            <w:szCs w:val="20"/>
          </w:rPr>
          <w:t>plateformelogistique@chu-caen.fr</w:t>
        </w:r>
      </w:hyperlink>
      <w:r w:rsidRPr="003417C5">
        <w:rPr>
          <w:rFonts w:ascii="Arial" w:hAnsi="Arial" w:cs="Arial"/>
          <w:sz w:val="20"/>
          <w:szCs w:val="20"/>
        </w:rPr>
        <w:t>. Le titulaire s’engage à veiller à ce qu’un nouveau document soit établi en cas de changement de transporteur.</w:t>
      </w:r>
    </w:p>
    <w:p w14:paraId="482628C6" w14:textId="77777777" w:rsidR="00157B27" w:rsidRDefault="00157B27" w:rsidP="00157B27">
      <w:pPr>
        <w:ind w:left="567"/>
        <w:jc w:val="both"/>
        <w:rPr>
          <w:rFonts w:ascii="Arial" w:hAnsi="Arial" w:cs="Arial"/>
        </w:rPr>
      </w:pPr>
    </w:p>
    <w:p w14:paraId="7AF72285" w14:textId="77777777" w:rsidR="002D331C" w:rsidRDefault="002D331C" w:rsidP="002D331C">
      <w:pPr>
        <w:ind w:left="567"/>
        <w:jc w:val="both"/>
        <w:rPr>
          <w:rFonts w:ascii="Arial" w:hAnsi="Arial" w:cs="Arial"/>
        </w:rPr>
      </w:pPr>
      <w:r>
        <w:rPr>
          <w:rFonts w:ascii="Arial" w:hAnsi="Arial" w:cs="Arial"/>
        </w:rPr>
        <w:t>A défaut de respecter les dispositions ci-dessus, les livraisons seront refusées.</w:t>
      </w:r>
    </w:p>
    <w:p w14:paraId="75F44C69" w14:textId="77777777" w:rsidR="002D331C" w:rsidRDefault="002D331C" w:rsidP="002D331C">
      <w:pPr>
        <w:ind w:left="567"/>
        <w:jc w:val="both"/>
        <w:rPr>
          <w:rFonts w:ascii="Arial" w:hAnsi="Arial" w:cs="Arial"/>
        </w:rPr>
      </w:pPr>
    </w:p>
    <w:p w14:paraId="441CB2A2" w14:textId="77777777" w:rsidR="002D331C" w:rsidRDefault="002D331C" w:rsidP="002D331C">
      <w:pPr>
        <w:pStyle w:val="Titre2"/>
        <w:spacing w:before="240" w:after="60"/>
      </w:pPr>
      <w:bookmarkStart w:id="20" w:name="_Toc204861958"/>
      <w:r>
        <w:lastRenderedPageBreak/>
        <w:t>6.2</w:t>
      </w:r>
      <w:r>
        <w:tab/>
        <w:t>Conditions d’admission</w:t>
      </w:r>
      <w:bookmarkEnd w:id="20"/>
    </w:p>
    <w:p w14:paraId="1BFDD123" w14:textId="77777777" w:rsidR="002D331C" w:rsidRDefault="002D331C" w:rsidP="002D331C">
      <w:pPr>
        <w:ind w:left="567"/>
        <w:jc w:val="both"/>
        <w:rPr>
          <w:rFonts w:ascii="Arial" w:hAnsi="Arial" w:cs="Arial"/>
        </w:rPr>
      </w:pPr>
      <w:r>
        <w:rPr>
          <w:rFonts w:ascii="Arial" w:hAnsi="Arial" w:cs="Arial"/>
        </w:rPr>
        <w:t>Toute prestation ne correspondant pas à la description telle que définie dans l’offre du titulaire sera refusée et pourra être re</w:t>
      </w:r>
      <w:r w:rsidR="00EB5A86">
        <w:rPr>
          <w:rFonts w:ascii="Arial" w:hAnsi="Arial" w:cs="Arial"/>
        </w:rPr>
        <w:t>mplacée aux frais exclusifs du t</w:t>
      </w:r>
      <w:r>
        <w:rPr>
          <w:rFonts w:ascii="Arial" w:hAnsi="Arial" w:cs="Arial"/>
        </w:rPr>
        <w:t>itulaire.</w:t>
      </w:r>
    </w:p>
    <w:p w14:paraId="734CEED9" w14:textId="77777777" w:rsidR="002D331C" w:rsidRDefault="002D331C" w:rsidP="002D331C">
      <w:pPr>
        <w:overflowPunct/>
        <w:ind w:left="567"/>
        <w:jc w:val="both"/>
        <w:textAlignment w:val="auto"/>
        <w:rPr>
          <w:rFonts w:ascii="Arial" w:hAnsi="Arial" w:cs="Arial"/>
        </w:rPr>
      </w:pPr>
    </w:p>
    <w:p w14:paraId="6973F171" w14:textId="77777777" w:rsidR="002D331C" w:rsidRDefault="002D331C" w:rsidP="002D331C">
      <w:pPr>
        <w:overflowPunct/>
        <w:ind w:left="567"/>
        <w:jc w:val="both"/>
        <w:textAlignment w:val="auto"/>
        <w:rPr>
          <w:rFonts w:ascii="Arial" w:hAnsi="Arial" w:cs="Arial"/>
        </w:rPr>
      </w:pPr>
      <w:r>
        <w:rPr>
          <w:rFonts w:ascii="Arial" w:hAnsi="Arial" w:cs="Arial"/>
        </w:rPr>
        <w:t>Par dérogation à l’article 2</w:t>
      </w:r>
      <w:r w:rsidR="00E312A0">
        <w:rPr>
          <w:rFonts w:ascii="Arial" w:hAnsi="Arial" w:cs="Arial"/>
        </w:rPr>
        <w:t>7</w:t>
      </w:r>
      <w:r>
        <w:rPr>
          <w:rFonts w:ascii="Arial" w:hAnsi="Arial" w:cs="Arial"/>
        </w:rPr>
        <w:t>.3 du CCAG / FCS, le titulaire du marché ou son représentant pourra assister, s’il le souhaite et sans qu’il soit besoin que le pouvoir adjudicateur le convie, aux opérations de vérification. Le titulaire doit informer le pouvoir adjudicateur de ce souhait au moment de la réalisation de la prestation.</w:t>
      </w:r>
    </w:p>
    <w:p w14:paraId="20026A93" w14:textId="77777777" w:rsidR="002D331C" w:rsidRDefault="002D331C" w:rsidP="002D331C">
      <w:pPr>
        <w:numPr>
          <w:ilvl w:val="12"/>
          <w:numId w:val="0"/>
        </w:numPr>
        <w:ind w:left="567"/>
        <w:jc w:val="both"/>
        <w:rPr>
          <w:rFonts w:ascii="Arial" w:hAnsi="Arial" w:cs="Arial"/>
        </w:rPr>
      </w:pPr>
    </w:p>
    <w:p w14:paraId="17BF39CF" w14:textId="7716F916" w:rsidR="002D331C" w:rsidRDefault="002D331C" w:rsidP="002D331C">
      <w:pPr>
        <w:numPr>
          <w:ilvl w:val="12"/>
          <w:numId w:val="0"/>
        </w:numPr>
        <w:ind w:left="567"/>
        <w:jc w:val="both"/>
        <w:rPr>
          <w:rFonts w:ascii="Arial" w:hAnsi="Arial" w:cs="Arial"/>
        </w:rPr>
      </w:pPr>
      <w:r>
        <w:rPr>
          <w:rFonts w:ascii="Arial" w:hAnsi="Arial" w:cs="Arial"/>
        </w:rPr>
        <w:t>La vérification qualitative et quantitative des fournitures, objet</w:t>
      </w:r>
      <w:r w:rsidR="001F4A79">
        <w:rPr>
          <w:rFonts w:ascii="Arial" w:hAnsi="Arial" w:cs="Arial"/>
        </w:rPr>
        <w:t>s</w:t>
      </w:r>
      <w:r>
        <w:rPr>
          <w:rFonts w:ascii="Arial" w:hAnsi="Arial" w:cs="Arial"/>
        </w:rPr>
        <w:t xml:space="preserve"> du marché </w:t>
      </w:r>
      <w:r w:rsidR="001F4A79">
        <w:rPr>
          <w:rFonts w:ascii="Arial" w:hAnsi="Arial" w:cs="Arial"/>
        </w:rPr>
        <w:t>a</w:t>
      </w:r>
      <w:r>
        <w:rPr>
          <w:rFonts w:ascii="Arial" w:hAnsi="Arial" w:cs="Arial"/>
        </w:rPr>
        <w:t xml:space="preserve"> lieu après livraison.</w:t>
      </w:r>
    </w:p>
    <w:p w14:paraId="1E197AB7" w14:textId="77777777" w:rsidR="002D331C" w:rsidRDefault="002D331C" w:rsidP="002D331C">
      <w:pPr>
        <w:ind w:left="567"/>
        <w:jc w:val="both"/>
        <w:rPr>
          <w:rFonts w:ascii="Arial" w:hAnsi="Arial" w:cs="Arial"/>
        </w:rPr>
      </w:pPr>
    </w:p>
    <w:p w14:paraId="52858104" w14:textId="77777777" w:rsidR="002D331C" w:rsidRDefault="002D331C" w:rsidP="002D331C">
      <w:pPr>
        <w:pStyle w:val="Retraitcorpsdetexte2"/>
        <w:jc w:val="both"/>
        <w:rPr>
          <w:rFonts w:ascii="Arial" w:hAnsi="Arial" w:cs="Arial"/>
          <w:sz w:val="20"/>
        </w:rPr>
      </w:pPr>
      <w:r>
        <w:rPr>
          <w:rFonts w:ascii="Arial" w:hAnsi="Arial" w:cs="Arial"/>
          <w:sz w:val="20"/>
        </w:rPr>
        <w:t>Les opérations de vérification simples, qui ne nécessitent qu’un examen sommaire, sont effectuées lors de la livraison dans les conditions prévues aux articles 2</w:t>
      </w:r>
      <w:r w:rsidR="00E312A0">
        <w:rPr>
          <w:rFonts w:ascii="Arial" w:hAnsi="Arial" w:cs="Arial"/>
          <w:sz w:val="20"/>
        </w:rPr>
        <w:t>7</w:t>
      </w:r>
      <w:r>
        <w:rPr>
          <w:rFonts w:ascii="Arial" w:hAnsi="Arial" w:cs="Arial"/>
          <w:sz w:val="20"/>
        </w:rPr>
        <w:t xml:space="preserve"> et 2</w:t>
      </w:r>
      <w:r w:rsidR="00E312A0">
        <w:rPr>
          <w:rFonts w:ascii="Arial" w:hAnsi="Arial" w:cs="Arial"/>
          <w:sz w:val="20"/>
        </w:rPr>
        <w:t xml:space="preserve">8 </w:t>
      </w:r>
      <w:r>
        <w:rPr>
          <w:rFonts w:ascii="Arial" w:hAnsi="Arial" w:cs="Arial"/>
          <w:sz w:val="20"/>
        </w:rPr>
        <w:t>du CCAG / FCS.</w:t>
      </w:r>
    </w:p>
    <w:p w14:paraId="66B35BAE" w14:textId="77777777" w:rsidR="002D331C" w:rsidRDefault="002D331C" w:rsidP="002D331C">
      <w:pPr>
        <w:pStyle w:val="Retraitcorpsdetexte2"/>
        <w:jc w:val="both"/>
        <w:rPr>
          <w:rFonts w:ascii="Arial" w:hAnsi="Arial" w:cs="Arial"/>
          <w:sz w:val="20"/>
        </w:rPr>
      </w:pPr>
    </w:p>
    <w:p w14:paraId="09D10B44" w14:textId="6999E758" w:rsidR="002D331C" w:rsidRDefault="002D331C" w:rsidP="002D331C">
      <w:pPr>
        <w:pStyle w:val="Retraitcorpsdetexte2"/>
        <w:jc w:val="both"/>
        <w:rPr>
          <w:rFonts w:ascii="Arial" w:hAnsi="Arial" w:cs="Arial"/>
          <w:sz w:val="20"/>
        </w:rPr>
      </w:pPr>
      <w:r>
        <w:rPr>
          <w:rFonts w:ascii="Arial" w:hAnsi="Arial" w:cs="Arial"/>
          <w:sz w:val="20"/>
        </w:rPr>
        <w:t xml:space="preserve">Les opérations de vérifications qui nécessitent un examen plus approfondi sont effectuées dans le délai de </w:t>
      </w:r>
      <w:r>
        <w:rPr>
          <w:rFonts w:ascii="Arial" w:hAnsi="Arial" w:cs="Arial"/>
          <w:b/>
          <w:bCs/>
          <w:sz w:val="20"/>
        </w:rPr>
        <w:t xml:space="preserve">quinze </w:t>
      </w:r>
      <w:r w:rsidR="008B09DC">
        <w:rPr>
          <w:rFonts w:ascii="Arial" w:hAnsi="Arial" w:cs="Arial"/>
          <w:b/>
          <w:bCs/>
          <w:sz w:val="20"/>
        </w:rPr>
        <w:t xml:space="preserve">(15) </w:t>
      </w:r>
      <w:r>
        <w:rPr>
          <w:rFonts w:ascii="Arial" w:hAnsi="Arial" w:cs="Arial"/>
          <w:b/>
          <w:bCs/>
          <w:sz w:val="20"/>
        </w:rPr>
        <w:t>jours</w:t>
      </w:r>
      <w:r>
        <w:rPr>
          <w:rFonts w:ascii="Arial" w:hAnsi="Arial" w:cs="Arial"/>
          <w:sz w:val="20"/>
        </w:rPr>
        <w:t xml:space="preserve"> à compter de la date de livraison.</w:t>
      </w:r>
    </w:p>
    <w:p w14:paraId="33A9D624" w14:textId="77777777" w:rsidR="002D331C" w:rsidRDefault="002D331C" w:rsidP="002D331C">
      <w:pPr>
        <w:pStyle w:val="Retraitcorpsdetexte2"/>
        <w:jc w:val="both"/>
        <w:rPr>
          <w:rFonts w:ascii="Arial" w:hAnsi="Arial" w:cs="Arial"/>
          <w:sz w:val="20"/>
        </w:rPr>
      </w:pPr>
    </w:p>
    <w:p w14:paraId="158903E3" w14:textId="77777777" w:rsidR="002D331C" w:rsidRDefault="002D331C" w:rsidP="002D331C">
      <w:pPr>
        <w:pStyle w:val="Normal1"/>
        <w:rPr>
          <w:rFonts w:ascii="Arial" w:hAnsi="Arial" w:cs="Arial"/>
          <w:i/>
          <w:iCs/>
          <w:sz w:val="20"/>
          <w:szCs w:val="20"/>
        </w:rPr>
      </w:pPr>
      <w:bookmarkStart w:id="21" w:name="_Toc96777626"/>
      <w:r>
        <w:rPr>
          <w:rFonts w:ascii="Arial" w:hAnsi="Arial" w:cs="Arial"/>
          <w:i/>
          <w:iCs/>
          <w:sz w:val="20"/>
          <w:szCs w:val="20"/>
        </w:rPr>
        <w:t>Vérifications quantitatives</w:t>
      </w:r>
      <w:bookmarkEnd w:id="21"/>
    </w:p>
    <w:p w14:paraId="4466E904" w14:textId="504D1866" w:rsidR="002D331C" w:rsidRDefault="002D331C" w:rsidP="002D331C">
      <w:pPr>
        <w:pStyle w:val="Retraitcorpsdetexte2"/>
        <w:jc w:val="both"/>
        <w:rPr>
          <w:rFonts w:ascii="Arial" w:hAnsi="Arial" w:cs="Arial"/>
          <w:sz w:val="20"/>
        </w:rPr>
      </w:pPr>
      <w:r>
        <w:rPr>
          <w:rFonts w:ascii="Arial" w:hAnsi="Arial" w:cs="Arial"/>
          <w:sz w:val="20"/>
        </w:rPr>
        <w:t>Les opérations de vérification quantitative consistent à vérifier la quantité définie sur le bon de commande et celle portée sur le bon de livraison ainsi que celle effectivement livrée.</w:t>
      </w:r>
    </w:p>
    <w:p w14:paraId="3B061838" w14:textId="77777777" w:rsidR="002D331C" w:rsidRDefault="002D331C" w:rsidP="002D331C">
      <w:pPr>
        <w:pStyle w:val="Retraitcorpsdetexte2"/>
        <w:jc w:val="both"/>
        <w:rPr>
          <w:rFonts w:ascii="Arial" w:hAnsi="Arial" w:cs="Arial"/>
          <w:sz w:val="20"/>
        </w:rPr>
      </w:pPr>
    </w:p>
    <w:p w14:paraId="73DBE70B" w14:textId="77777777" w:rsidR="002D331C" w:rsidRDefault="002D331C" w:rsidP="002D331C">
      <w:pPr>
        <w:pStyle w:val="Retraitcorpsdetexte2"/>
        <w:jc w:val="both"/>
        <w:rPr>
          <w:rFonts w:ascii="Arial" w:hAnsi="Arial" w:cs="Arial"/>
          <w:sz w:val="20"/>
        </w:rPr>
      </w:pPr>
      <w:r>
        <w:rPr>
          <w:rFonts w:ascii="Arial" w:hAnsi="Arial" w:cs="Arial"/>
          <w:sz w:val="20"/>
        </w:rPr>
        <w:t>Si la quantité fournie n’est pas conforme, le CHU de Caen pourra mettre le titulaire en demeure de reprendre l’excédent ou de compléter la livraison dans les délais qu’il prescrira.</w:t>
      </w:r>
    </w:p>
    <w:p w14:paraId="563B94DE" w14:textId="77777777" w:rsidR="002D331C" w:rsidRDefault="002D331C" w:rsidP="002D331C">
      <w:pPr>
        <w:pStyle w:val="Retraitcorpsdetexte2"/>
        <w:jc w:val="both"/>
        <w:rPr>
          <w:rFonts w:ascii="Arial" w:hAnsi="Arial" w:cs="Arial"/>
          <w:sz w:val="20"/>
        </w:rPr>
      </w:pPr>
    </w:p>
    <w:p w14:paraId="46CAFCDD" w14:textId="77777777" w:rsidR="002D331C" w:rsidRDefault="002D331C" w:rsidP="002D331C">
      <w:pPr>
        <w:pStyle w:val="Retraitcorpsdetexte2"/>
        <w:jc w:val="both"/>
        <w:rPr>
          <w:rFonts w:ascii="Arial" w:hAnsi="Arial" w:cs="Arial"/>
          <w:sz w:val="20"/>
        </w:rPr>
      </w:pPr>
      <w:r>
        <w:rPr>
          <w:rFonts w:ascii="Arial" w:hAnsi="Arial" w:cs="Arial"/>
          <w:sz w:val="20"/>
        </w:rPr>
        <w:t>En cas de non-conformité entre la quantité livrée et le bordereau de livraison, ledit bordereau et son duplicat</w:t>
      </w:r>
      <w:r w:rsidR="001F4A79">
        <w:rPr>
          <w:rFonts w:ascii="Arial" w:hAnsi="Arial" w:cs="Arial"/>
          <w:sz w:val="20"/>
        </w:rPr>
        <w:t>a s</w:t>
      </w:r>
      <w:r>
        <w:rPr>
          <w:rFonts w:ascii="Arial" w:hAnsi="Arial" w:cs="Arial"/>
          <w:sz w:val="20"/>
        </w:rPr>
        <w:t>ont rectifiés, sous la signature des deux parties ou de leur représentant.</w:t>
      </w:r>
    </w:p>
    <w:p w14:paraId="7453798E" w14:textId="77777777" w:rsidR="002D331C" w:rsidRDefault="002D331C" w:rsidP="002D331C">
      <w:pPr>
        <w:pStyle w:val="Retraitcorpsdetexte2"/>
        <w:jc w:val="both"/>
        <w:rPr>
          <w:rFonts w:ascii="Arial" w:hAnsi="Arial" w:cs="Arial"/>
          <w:sz w:val="20"/>
        </w:rPr>
      </w:pPr>
    </w:p>
    <w:p w14:paraId="416B4388" w14:textId="77777777" w:rsidR="002D331C" w:rsidRDefault="002D331C" w:rsidP="002D331C">
      <w:pPr>
        <w:pStyle w:val="Normal1"/>
        <w:rPr>
          <w:rFonts w:ascii="Arial" w:hAnsi="Arial" w:cs="Arial"/>
          <w:i/>
          <w:iCs/>
          <w:sz w:val="20"/>
          <w:szCs w:val="20"/>
        </w:rPr>
      </w:pPr>
      <w:bookmarkStart w:id="22" w:name="_Toc96777627"/>
      <w:r>
        <w:rPr>
          <w:rFonts w:ascii="Arial" w:hAnsi="Arial" w:cs="Arial"/>
          <w:i/>
          <w:iCs/>
          <w:sz w:val="20"/>
          <w:szCs w:val="20"/>
        </w:rPr>
        <w:t>Vérifications qualitatives</w:t>
      </w:r>
      <w:bookmarkEnd w:id="22"/>
    </w:p>
    <w:p w14:paraId="4B0A977D" w14:textId="160D109C" w:rsidR="002D331C" w:rsidRDefault="002D331C" w:rsidP="002D331C">
      <w:pPr>
        <w:pStyle w:val="Retraitcorpsdetexte2"/>
        <w:jc w:val="both"/>
        <w:rPr>
          <w:rFonts w:ascii="Arial" w:hAnsi="Arial" w:cs="Arial"/>
          <w:sz w:val="20"/>
        </w:rPr>
      </w:pPr>
      <w:r>
        <w:rPr>
          <w:rFonts w:ascii="Arial" w:hAnsi="Arial" w:cs="Arial"/>
          <w:sz w:val="20"/>
        </w:rPr>
        <w:t>Les opérations de vérification qualitative consistent, pour les agents désignés à cet effet, à vérifier la conformité des prestations livrées avec les spécifications du marché</w:t>
      </w:r>
      <w:r w:rsidR="00EB5A86">
        <w:rPr>
          <w:rFonts w:ascii="Arial" w:hAnsi="Arial" w:cs="Arial"/>
          <w:sz w:val="20"/>
        </w:rPr>
        <w:t xml:space="preserve"> </w:t>
      </w:r>
      <w:r>
        <w:rPr>
          <w:rFonts w:ascii="Arial" w:hAnsi="Arial" w:cs="Arial"/>
          <w:sz w:val="20"/>
        </w:rPr>
        <w:t xml:space="preserve">et de la commande. </w:t>
      </w:r>
    </w:p>
    <w:p w14:paraId="70628381" w14:textId="77777777" w:rsidR="002D331C" w:rsidRDefault="002D331C" w:rsidP="002D331C">
      <w:pPr>
        <w:pStyle w:val="Retraitcorpsdetexte2"/>
        <w:jc w:val="both"/>
        <w:rPr>
          <w:rFonts w:ascii="Arial" w:hAnsi="Arial" w:cs="Arial"/>
          <w:sz w:val="20"/>
        </w:rPr>
      </w:pPr>
    </w:p>
    <w:p w14:paraId="0E5BD7B0" w14:textId="38ADDD71" w:rsidR="002D331C" w:rsidRDefault="002D331C" w:rsidP="002D331C">
      <w:pPr>
        <w:pStyle w:val="Retraitcorpsdetexte2"/>
        <w:jc w:val="both"/>
        <w:rPr>
          <w:rFonts w:ascii="Arial" w:hAnsi="Arial" w:cs="Arial"/>
          <w:sz w:val="20"/>
        </w:rPr>
      </w:pPr>
      <w:r>
        <w:rPr>
          <w:rFonts w:ascii="Arial" w:hAnsi="Arial" w:cs="Arial"/>
          <w:sz w:val="20"/>
        </w:rPr>
        <w:t xml:space="preserve">Si la prestation livrée ne correspond pas qualitativement aux spécifications du marché et de la commande, elle sera refusée et devra être remplacée sur demande écrite du CHU de Caen, qui toutefois pourra l’accepter avec réfaction de prix. </w:t>
      </w:r>
      <w:r w:rsidRPr="006A74C4">
        <w:rPr>
          <w:rFonts w:ascii="Arial" w:hAnsi="Arial" w:cs="Arial"/>
          <w:sz w:val="20"/>
        </w:rPr>
        <w:t xml:space="preserve">Par dérogation aux articles </w:t>
      </w:r>
      <w:r w:rsidR="00E312A0" w:rsidRPr="006A74C4">
        <w:rPr>
          <w:rFonts w:ascii="Arial" w:hAnsi="Arial" w:cs="Arial"/>
          <w:sz w:val="20"/>
        </w:rPr>
        <w:t>30</w:t>
      </w:r>
      <w:r w:rsidRPr="006A74C4">
        <w:rPr>
          <w:rFonts w:ascii="Arial" w:hAnsi="Arial" w:cs="Arial"/>
          <w:sz w:val="20"/>
        </w:rPr>
        <w:t xml:space="preserve">.3 et </w:t>
      </w:r>
      <w:r w:rsidR="00E312A0" w:rsidRPr="006A74C4">
        <w:rPr>
          <w:rFonts w:ascii="Arial" w:hAnsi="Arial" w:cs="Arial"/>
          <w:sz w:val="20"/>
        </w:rPr>
        <w:t>30</w:t>
      </w:r>
      <w:r w:rsidRPr="006A74C4">
        <w:rPr>
          <w:rFonts w:ascii="Arial" w:hAnsi="Arial" w:cs="Arial"/>
          <w:sz w:val="20"/>
        </w:rPr>
        <w:t>.4</w:t>
      </w:r>
      <w:r w:rsidR="0071108F" w:rsidRPr="006A74C4">
        <w:rPr>
          <w:rFonts w:ascii="Arial" w:hAnsi="Arial" w:cs="Arial"/>
          <w:sz w:val="20"/>
        </w:rPr>
        <w:t xml:space="preserve"> du CCAG / FCS</w:t>
      </w:r>
      <w:r w:rsidRPr="006A74C4">
        <w:rPr>
          <w:rFonts w:ascii="Arial" w:hAnsi="Arial" w:cs="Arial"/>
          <w:sz w:val="20"/>
        </w:rPr>
        <w:t>, la décision pourra être prise sans que le titulaire n’ait été invité à présenter ses observations.</w:t>
      </w:r>
    </w:p>
    <w:p w14:paraId="746E3D19" w14:textId="77777777" w:rsidR="002D331C" w:rsidRDefault="002D331C" w:rsidP="002D331C">
      <w:pPr>
        <w:pStyle w:val="Retraitcorpsdetexte2"/>
        <w:jc w:val="both"/>
        <w:rPr>
          <w:rFonts w:ascii="Arial" w:hAnsi="Arial" w:cs="Arial"/>
          <w:sz w:val="20"/>
        </w:rPr>
      </w:pPr>
    </w:p>
    <w:p w14:paraId="442AD0D5" w14:textId="77777777" w:rsidR="002D331C" w:rsidRDefault="002D331C" w:rsidP="002D331C">
      <w:pPr>
        <w:pStyle w:val="Normal1"/>
        <w:rPr>
          <w:rFonts w:ascii="Arial" w:hAnsi="Arial" w:cs="Arial"/>
          <w:i/>
          <w:iCs/>
          <w:sz w:val="20"/>
          <w:szCs w:val="20"/>
        </w:rPr>
      </w:pPr>
      <w:r>
        <w:rPr>
          <w:rFonts w:ascii="Arial" w:hAnsi="Arial" w:cs="Arial"/>
          <w:i/>
          <w:iCs/>
          <w:sz w:val="20"/>
          <w:szCs w:val="20"/>
        </w:rPr>
        <w:t>Décision après vérification</w:t>
      </w:r>
    </w:p>
    <w:p w14:paraId="399A52D2" w14:textId="77777777" w:rsidR="002D331C" w:rsidRDefault="002D331C" w:rsidP="002D331C">
      <w:pPr>
        <w:ind w:left="567"/>
        <w:jc w:val="both"/>
        <w:rPr>
          <w:rFonts w:ascii="Arial" w:hAnsi="Arial" w:cs="Arial"/>
        </w:rPr>
      </w:pPr>
      <w:r>
        <w:rPr>
          <w:rFonts w:ascii="Arial" w:hAnsi="Arial" w:cs="Arial"/>
        </w:rPr>
        <w:t xml:space="preserve">A l’issue des opérations de vérification, le CHU de Caen, prend une décision expresse d’admission, d’ajournement, de réfaction ou de rejet. Passé le délai de quinze </w:t>
      </w:r>
      <w:r w:rsidR="008B09DC">
        <w:rPr>
          <w:rFonts w:ascii="Arial" w:hAnsi="Arial" w:cs="Arial"/>
        </w:rPr>
        <w:t xml:space="preserve">(15) </w:t>
      </w:r>
      <w:r>
        <w:rPr>
          <w:rFonts w:ascii="Arial" w:hAnsi="Arial" w:cs="Arial"/>
        </w:rPr>
        <w:t>jours, la décision d’admission est réputée acquise.</w:t>
      </w:r>
    </w:p>
    <w:p w14:paraId="70681B27" w14:textId="77777777" w:rsidR="002D331C" w:rsidRDefault="002D331C" w:rsidP="002D331C">
      <w:pPr>
        <w:ind w:left="567"/>
        <w:jc w:val="both"/>
        <w:rPr>
          <w:rFonts w:ascii="Arial" w:hAnsi="Arial" w:cs="Arial"/>
          <w:bCs/>
        </w:rPr>
      </w:pPr>
    </w:p>
    <w:p w14:paraId="64E69157" w14:textId="77777777" w:rsidR="00157B27" w:rsidRDefault="00157B27" w:rsidP="002D331C">
      <w:pPr>
        <w:ind w:left="567"/>
        <w:jc w:val="both"/>
        <w:rPr>
          <w:rFonts w:ascii="Arial" w:hAnsi="Arial" w:cs="Arial"/>
          <w:bCs/>
        </w:rPr>
      </w:pPr>
    </w:p>
    <w:p w14:paraId="05130C98" w14:textId="77777777" w:rsidR="00E828ED" w:rsidRDefault="002D331C">
      <w:pPr>
        <w:pStyle w:val="Titre1"/>
        <w:spacing w:before="0" w:after="0"/>
        <w:rPr>
          <w:rFonts w:ascii="Arial" w:hAnsi="Arial" w:cs="Arial"/>
          <w:sz w:val="20"/>
        </w:rPr>
      </w:pPr>
      <w:bookmarkStart w:id="23" w:name="_Toc204861959"/>
      <w:r>
        <w:rPr>
          <w:rFonts w:ascii="Arial" w:hAnsi="Arial" w:cs="Arial"/>
          <w:sz w:val="20"/>
        </w:rPr>
        <w:t>7</w:t>
      </w:r>
      <w:r w:rsidR="00E828ED">
        <w:rPr>
          <w:rFonts w:ascii="Arial" w:hAnsi="Arial" w:cs="Arial"/>
          <w:sz w:val="20"/>
        </w:rPr>
        <w:t>.</w:t>
      </w:r>
      <w:r w:rsidR="00E828ED">
        <w:rPr>
          <w:rFonts w:ascii="Arial" w:hAnsi="Arial" w:cs="Arial"/>
          <w:sz w:val="20"/>
        </w:rPr>
        <w:tab/>
        <w:t>PRIX OU MODALITÉS DE SA DÉTERMINATION</w:t>
      </w:r>
      <w:bookmarkEnd w:id="23"/>
    </w:p>
    <w:p w14:paraId="46D6D532" w14:textId="77777777" w:rsidR="00E828ED" w:rsidRDefault="00E828ED">
      <w:pPr>
        <w:ind w:left="567"/>
        <w:jc w:val="both"/>
        <w:rPr>
          <w:rFonts w:ascii="Arial" w:hAnsi="Arial" w:cs="Arial"/>
        </w:rPr>
      </w:pPr>
    </w:p>
    <w:p w14:paraId="3ABDBEEC" w14:textId="77777777" w:rsidR="00E828ED" w:rsidRDefault="00E828ED">
      <w:pPr>
        <w:ind w:left="567"/>
        <w:jc w:val="both"/>
        <w:rPr>
          <w:rFonts w:ascii="Arial" w:hAnsi="Arial" w:cs="Arial"/>
        </w:rPr>
      </w:pPr>
      <w:r>
        <w:rPr>
          <w:rFonts w:ascii="Arial" w:hAnsi="Arial" w:cs="Arial"/>
        </w:rPr>
        <w:t>Les prix s’entendent franco de port, d’emballage et d’assurance pour livraison au CHU de Caen, quelles que soient les quantités commandées.</w:t>
      </w:r>
    </w:p>
    <w:p w14:paraId="1C5242D2" w14:textId="77777777" w:rsidR="00E828ED" w:rsidRDefault="00E828ED">
      <w:pPr>
        <w:ind w:left="567"/>
        <w:jc w:val="both"/>
        <w:rPr>
          <w:rFonts w:ascii="Arial" w:hAnsi="Arial" w:cs="Arial"/>
        </w:rPr>
      </w:pPr>
    </w:p>
    <w:p w14:paraId="1ADA3906" w14:textId="77777777" w:rsidR="00E828ED" w:rsidRDefault="00E828ED">
      <w:pPr>
        <w:ind w:left="567"/>
        <w:jc w:val="both"/>
        <w:rPr>
          <w:rFonts w:ascii="Arial" w:hAnsi="Arial" w:cs="Arial"/>
        </w:rPr>
      </w:pPr>
      <w:r>
        <w:rPr>
          <w:rFonts w:ascii="Arial" w:hAnsi="Arial" w:cs="Arial"/>
        </w:rPr>
        <w:t>Les prix comprennent toutes les dépenses, taxes fiscales, charges et aléas relatifs à la bonne exécution des prestations, à quelque titre que ce soit, y compris toutes les sujétions particulières découlant de la nature des produits, des lieux, des circonstances locales et des conditions imposées par l’ensemble des pièces contractuelles. Ils figurent sur le bordereau de remise des prix ou sur tout autre document relatif à l’offre.</w:t>
      </w:r>
    </w:p>
    <w:p w14:paraId="40CA60A3" w14:textId="77777777" w:rsidR="00E828ED" w:rsidRDefault="002D331C" w:rsidP="00FC69F4">
      <w:pPr>
        <w:pStyle w:val="Titre2"/>
        <w:spacing w:before="240" w:after="60"/>
      </w:pPr>
      <w:bookmarkStart w:id="24" w:name="_Toc204861960"/>
      <w:r>
        <w:t>7</w:t>
      </w:r>
      <w:r w:rsidR="00E828ED">
        <w:t>.1</w:t>
      </w:r>
      <w:r w:rsidR="00E828ED">
        <w:tab/>
        <w:t>Forme des prix</w:t>
      </w:r>
      <w:bookmarkEnd w:id="24"/>
    </w:p>
    <w:p w14:paraId="2EEA35AB" w14:textId="0E42DD2F" w:rsidR="00E828ED" w:rsidRDefault="00E828ED">
      <w:pPr>
        <w:ind w:left="567"/>
        <w:jc w:val="both"/>
        <w:rPr>
          <w:rFonts w:ascii="Arial" w:hAnsi="Arial" w:cs="Arial"/>
        </w:rPr>
      </w:pPr>
      <w:r>
        <w:rPr>
          <w:rFonts w:ascii="Arial" w:hAnsi="Arial" w:cs="Arial"/>
        </w:rPr>
        <w:t xml:space="preserve">Le présent marché est traité à </w:t>
      </w:r>
      <w:r>
        <w:rPr>
          <w:rFonts w:ascii="Arial" w:hAnsi="Arial" w:cs="Arial"/>
          <w:b/>
          <w:bCs/>
        </w:rPr>
        <w:t>prix unitaires</w:t>
      </w:r>
      <w:r>
        <w:rPr>
          <w:rFonts w:ascii="Arial" w:hAnsi="Arial" w:cs="Arial"/>
        </w:rPr>
        <w:t>. Les prix unitaires figurant à l’acte d’engagement et dans ses annexes sont appliqués aux quantités réellement livrées.</w:t>
      </w:r>
    </w:p>
    <w:p w14:paraId="0AEE066B" w14:textId="77777777" w:rsidR="00E828ED" w:rsidRDefault="002D331C" w:rsidP="00FC69F4">
      <w:pPr>
        <w:pStyle w:val="Titre2"/>
        <w:spacing w:before="240" w:after="40"/>
      </w:pPr>
      <w:bookmarkStart w:id="25" w:name="_Toc204861961"/>
      <w:r>
        <w:t>7</w:t>
      </w:r>
      <w:r w:rsidR="00E828ED">
        <w:t>.2</w:t>
      </w:r>
      <w:r w:rsidR="00E828ED">
        <w:tab/>
        <w:t>Prix de règlement</w:t>
      </w:r>
      <w:bookmarkEnd w:id="25"/>
    </w:p>
    <w:p w14:paraId="46CA9E51" w14:textId="77777777" w:rsidR="00E828ED" w:rsidRDefault="005765D9">
      <w:pPr>
        <w:ind w:left="567"/>
        <w:jc w:val="both"/>
        <w:rPr>
          <w:rFonts w:ascii="Arial" w:hAnsi="Arial" w:cs="Arial"/>
        </w:rPr>
      </w:pPr>
      <w:r>
        <w:rPr>
          <w:rFonts w:ascii="Arial" w:hAnsi="Arial" w:cs="Arial"/>
        </w:rPr>
        <w:t xml:space="preserve">Au cours de l’exécution, le </w:t>
      </w:r>
      <w:r w:rsidR="000E2DEB">
        <w:rPr>
          <w:rFonts w:ascii="Arial" w:hAnsi="Arial" w:cs="Arial"/>
        </w:rPr>
        <w:t>t</w:t>
      </w:r>
      <w:r w:rsidR="000050E6">
        <w:rPr>
          <w:rFonts w:ascii="Arial" w:hAnsi="Arial" w:cs="Arial"/>
        </w:rPr>
        <w:t>itulaire</w:t>
      </w:r>
      <w:r>
        <w:rPr>
          <w:rFonts w:ascii="Arial" w:hAnsi="Arial" w:cs="Arial"/>
        </w:rPr>
        <w:t xml:space="preserve"> s’engage à appliquer immédiatement et systématiquement ses évolu</w:t>
      </w:r>
      <w:r w:rsidR="000050E6">
        <w:rPr>
          <w:rFonts w:ascii="Arial" w:hAnsi="Arial" w:cs="Arial"/>
        </w:rPr>
        <w:t>t</w:t>
      </w:r>
      <w:r>
        <w:rPr>
          <w:rFonts w:ascii="Arial" w:hAnsi="Arial" w:cs="Arial"/>
        </w:rPr>
        <w:t xml:space="preserve">ions tarifaires si elles sont plus </w:t>
      </w:r>
      <w:r w:rsidR="000050E6">
        <w:rPr>
          <w:rFonts w:ascii="Arial" w:hAnsi="Arial" w:cs="Arial"/>
        </w:rPr>
        <w:t>favorables</w:t>
      </w:r>
      <w:r>
        <w:rPr>
          <w:rFonts w:ascii="Arial" w:hAnsi="Arial" w:cs="Arial"/>
        </w:rPr>
        <w:t xml:space="preserve"> au CHU de Caen et à maintenir l’application des remises consenties dans l’offre initiale.</w:t>
      </w:r>
    </w:p>
    <w:p w14:paraId="66286151" w14:textId="4B4E7BFD" w:rsidR="005765D9" w:rsidRDefault="005765D9">
      <w:pPr>
        <w:ind w:left="567"/>
        <w:jc w:val="both"/>
        <w:rPr>
          <w:rStyle w:val="Accentuation"/>
          <w:rFonts w:ascii="Arial" w:hAnsi="Arial" w:cs="Arial"/>
          <w:i w:val="0"/>
          <w:iCs w:val="0"/>
        </w:rPr>
      </w:pPr>
    </w:p>
    <w:p w14:paraId="56D3E625" w14:textId="77777777" w:rsidR="006A74C4" w:rsidRPr="00004B9F" w:rsidRDefault="006A74C4" w:rsidP="006A74C4">
      <w:pPr>
        <w:numPr>
          <w:ilvl w:val="12"/>
          <w:numId w:val="0"/>
        </w:numPr>
        <w:ind w:left="567"/>
        <w:jc w:val="both"/>
        <w:rPr>
          <w:rFonts w:ascii="Arial" w:hAnsi="Arial" w:cs="Arial"/>
        </w:rPr>
      </w:pPr>
      <w:r w:rsidRPr="00004B9F">
        <w:rPr>
          <w:rFonts w:ascii="Arial" w:hAnsi="Arial" w:cs="Arial"/>
        </w:rPr>
        <w:lastRenderedPageBreak/>
        <w:t xml:space="preserve">Les prix déterminés à l’acte d’engagement sont basés sur le tarif public du titulaire </w:t>
      </w:r>
      <w:r w:rsidRPr="00004B9F">
        <w:rPr>
          <w:rFonts w:ascii="Arial" w:hAnsi="Arial" w:cs="Arial"/>
          <w:b/>
        </w:rPr>
        <w:t>affecté d’un coefficient de remise ferme</w:t>
      </w:r>
      <w:r w:rsidRPr="00004B9F">
        <w:rPr>
          <w:rFonts w:ascii="Arial" w:hAnsi="Arial" w:cs="Arial"/>
        </w:rPr>
        <w:t xml:space="preserve"> pendant la période d’exécution du marché public.</w:t>
      </w:r>
    </w:p>
    <w:p w14:paraId="1A310F62" w14:textId="77777777" w:rsidR="006A74C4" w:rsidRPr="00004B9F" w:rsidRDefault="006A74C4" w:rsidP="006A74C4">
      <w:pPr>
        <w:ind w:left="567"/>
        <w:jc w:val="both"/>
        <w:rPr>
          <w:rStyle w:val="Accentuation"/>
          <w:rFonts w:ascii="Arial" w:hAnsi="Arial" w:cs="Arial"/>
          <w:i w:val="0"/>
          <w:iCs w:val="0"/>
        </w:rPr>
      </w:pPr>
    </w:p>
    <w:p w14:paraId="6727D254" w14:textId="77777777" w:rsidR="006A74C4" w:rsidRPr="00F91FB7" w:rsidRDefault="006A74C4" w:rsidP="006A74C4">
      <w:pPr>
        <w:tabs>
          <w:tab w:val="left" w:pos="567"/>
        </w:tabs>
        <w:ind w:left="567"/>
        <w:jc w:val="both"/>
        <w:rPr>
          <w:rFonts w:ascii="Arial" w:hAnsi="Arial" w:cs="Arial"/>
        </w:rPr>
      </w:pPr>
      <w:r w:rsidRPr="00004B9F">
        <w:rPr>
          <w:rFonts w:ascii="Arial" w:hAnsi="Arial" w:cs="Arial"/>
        </w:rPr>
        <w:t>Les prix seront ajustés annuellement à la date anniversaire du contrat à compter de 2026 par référence aux tarifs que le titulaire pratique à l’égard de l’ensemble de sa clientèle sur lesquels seront appliqués les remises indiquées, en pourcentage, sur les bordereaux de prix.</w:t>
      </w:r>
    </w:p>
    <w:p w14:paraId="7DBCD566" w14:textId="77777777" w:rsidR="006A74C4" w:rsidRPr="00F91FB7" w:rsidRDefault="006A74C4" w:rsidP="006A74C4">
      <w:pPr>
        <w:tabs>
          <w:tab w:val="left" w:pos="567"/>
        </w:tabs>
        <w:ind w:left="567"/>
        <w:jc w:val="both"/>
        <w:rPr>
          <w:rFonts w:ascii="Arial" w:hAnsi="Arial" w:cs="Arial"/>
        </w:rPr>
      </w:pPr>
    </w:p>
    <w:p w14:paraId="5053B80B" w14:textId="77777777" w:rsidR="006A74C4" w:rsidRDefault="006A74C4" w:rsidP="006A74C4">
      <w:pPr>
        <w:pStyle w:val="Corpsdetexte"/>
        <w:tabs>
          <w:tab w:val="left" w:pos="567"/>
        </w:tabs>
        <w:ind w:left="567"/>
        <w:rPr>
          <w:rFonts w:ascii="Arial" w:hAnsi="Arial" w:cs="Arial"/>
          <w:b w:val="0"/>
          <w:bCs w:val="0"/>
          <w:i w:val="0"/>
          <w:iCs w:val="0"/>
          <w:sz w:val="20"/>
          <w:szCs w:val="20"/>
        </w:rPr>
      </w:pPr>
      <w:r w:rsidRPr="00F91FB7">
        <w:rPr>
          <w:rFonts w:ascii="Arial" w:hAnsi="Arial" w:cs="Arial"/>
          <w:b w:val="0"/>
          <w:bCs w:val="0"/>
          <w:i w:val="0"/>
          <w:iCs w:val="0"/>
          <w:sz w:val="20"/>
          <w:szCs w:val="20"/>
        </w:rPr>
        <w:t xml:space="preserve">Le titulaire s’engage à faire parvenir au </w:t>
      </w:r>
      <w:r w:rsidRPr="00F91FB7">
        <w:rPr>
          <w:rFonts w:ascii="Arial" w:hAnsi="Arial" w:cs="Arial"/>
          <w:b w:val="0"/>
          <w:i w:val="0"/>
          <w:sz w:val="20"/>
          <w:szCs w:val="20"/>
        </w:rPr>
        <w:t xml:space="preserve">CHU de </w:t>
      </w:r>
      <w:r w:rsidRPr="00F91FB7">
        <w:rPr>
          <w:rFonts w:ascii="Arial" w:hAnsi="Arial" w:cs="Arial"/>
          <w:b w:val="0"/>
          <w:i w:val="0"/>
          <w:smallCaps/>
          <w:sz w:val="20"/>
          <w:szCs w:val="20"/>
        </w:rPr>
        <w:t>Caen</w:t>
      </w:r>
      <w:r w:rsidRPr="00F91FB7">
        <w:rPr>
          <w:rFonts w:ascii="Arial" w:hAnsi="Arial" w:cs="Arial"/>
          <w:b w:val="0"/>
          <w:bCs w:val="0"/>
          <w:i w:val="0"/>
          <w:iCs w:val="0"/>
          <w:sz w:val="20"/>
          <w:szCs w:val="20"/>
        </w:rPr>
        <w:t xml:space="preserve">, par tout moyen permettant d’en donner date certaine, ses nouveaux tarifs, avec un préavis de 2 mois avant la date prévue pour l’application de l’ajustement. </w:t>
      </w:r>
    </w:p>
    <w:p w14:paraId="36C85FEE" w14:textId="77777777" w:rsidR="006A74C4" w:rsidRPr="00F91FB7" w:rsidRDefault="006A74C4" w:rsidP="006A74C4">
      <w:pPr>
        <w:pStyle w:val="Corpsdetexte"/>
        <w:tabs>
          <w:tab w:val="left" w:pos="567"/>
        </w:tabs>
        <w:ind w:left="567"/>
        <w:rPr>
          <w:rFonts w:ascii="Arial" w:hAnsi="Arial" w:cs="Arial"/>
          <w:b w:val="0"/>
          <w:bCs w:val="0"/>
          <w:i w:val="0"/>
          <w:iCs w:val="0"/>
          <w:sz w:val="20"/>
          <w:szCs w:val="20"/>
        </w:rPr>
      </w:pPr>
    </w:p>
    <w:p w14:paraId="4014F072" w14:textId="77777777" w:rsidR="006A74C4" w:rsidRDefault="006A74C4" w:rsidP="006A74C4">
      <w:pPr>
        <w:overflowPunct/>
        <w:ind w:left="567"/>
        <w:jc w:val="both"/>
        <w:textAlignment w:val="auto"/>
        <w:rPr>
          <w:rFonts w:ascii="Arial" w:hAnsi="Arial" w:cs="Arial"/>
        </w:rPr>
      </w:pPr>
      <w:r w:rsidRPr="00F91FB7">
        <w:rPr>
          <w:rFonts w:ascii="Arial" w:hAnsi="Arial" w:cs="Arial"/>
        </w:rPr>
        <w:t>A défaut de remplir cette obligation, le titulaire est réputé renoncer à l’ajustement. Les prix de règlement sont donc ceux acceptés pour la période précédente.</w:t>
      </w:r>
    </w:p>
    <w:p w14:paraId="7E592E16" w14:textId="77777777" w:rsidR="006A74C4" w:rsidRPr="00F91FB7" w:rsidRDefault="006A74C4" w:rsidP="006A74C4">
      <w:pPr>
        <w:overflowPunct/>
        <w:ind w:left="567"/>
        <w:jc w:val="both"/>
        <w:textAlignment w:val="auto"/>
        <w:rPr>
          <w:rFonts w:ascii="Arial" w:hAnsi="Arial" w:cs="Arial"/>
        </w:rPr>
      </w:pPr>
    </w:p>
    <w:p w14:paraId="1CF76F9B" w14:textId="3E49F8AE" w:rsidR="006A74C4" w:rsidRDefault="006A74C4" w:rsidP="006A74C4">
      <w:pPr>
        <w:ind w:left="567"/>
        <w:jc w:val="both"/>
        <w:rPr>
          <w:rStyle w:val="Accentuation"/>
          <w:rFonts w:ascii="Arial" w:hAnsi="Arial" w:cs="Arial"/>
          <w:i w:val="0"/>
          <w:iCs w:val="0"/>
        </w:rPr>
      </w:pPr>
      <w:r w:rsidRPr="00F91FB7">
        <w:rPr>
          <w:rFonts w:ascii="Arial" w:hAnsi="Arial" w:cs="Arial"/>
        </w:rPr>
        <w:t>Les nouveaux tarifs deviennent contractuels après vérification et validation expresse. Passé un délai d’un (1) mois à compter de leur date de réception, l’acceptation sera tacite</w:t>
      </w:r>
    </w:p>
    <w:p w14:paraId="362A3CBD" w14:textId="77777777" w:rsidR="00E828ED" w:rsidRDefault="00E828ED">
      <w:pPr>
        <w:ind w:left="567"/>
        <w:jc w:val="both"/>
        <w:rPr>
          <w:rStyle w:val="Accentuation"/>
          <w:rFonts w:ascii="Arial" w:hAnsi="Arial" w:cs="Arial"/>
          <w:i w:val="0"/>
          <w:iCs w:val="0"/>
        </w:rPr>
      </w:pPr>
      <w:r>
        <w:rPr>
          <w:rStyle w:val="Accentuation"/>
          <w:rFonts w:ascii="Arial" w:hAnsi="Arial" w:cs="Arial"/>
          <w:i w:val="0"/>
          <w:iCs w:val="0"/>
        </w:rPr>
        <w:t xml:space="preserve">Par ailleurs, le </w:t>
      </w:r>
      <w:r w:rsidR="000E2DEB">
        <w:rPr>
          <w:rStyle w:val="Accentuation"/>
          <w:rFonts w:ascii="Arial" w:hAnsi="Arial" w:cs="Arial"/>
          <w:i w:val="0"/>
          <w:iCs w:val="0"/>
        </w:rPr>
        <w:t>t</w:t>
      </w:r>
      <w:r w:rsidR="000050E6">
        <w:rPr>
          <w:rStyle w:val="Accentuation"/>
          <w:rFonts w:ascii="Arial" w:hAnsi="Arial" w:cs="Arial"/>
          <w:i w:val="0"/>
          <w:iCs w:val="0"/>
        </w:rPr>
        <w:t>itulaire</w:t>
      </w:r>
      <w:r>
        <w:rPr>
          <w:rStyle w:val="Accentuation"/>
          <w:rFonts w:ascii="Arial" w:hAnsi="Arial" w:cs="Arial"/>
          <w:i w:val="0"/>
          <w:iCs w:val="0"/>
        </w:rPr>
        <w:t xml:space="preserve"> pourra, à son initiative, appliquer au CHU de Caen, une augmentation inférieure à celle devant s’appliquer au regard de la formule de révision ci-dessous.</w:t>
      </w:r>
    </w:p>
    <w:p w14:paraId="0D68F01C" w14:textId="77777777" w:rsidR="00E828ED" w:rsidRDefault="00E828ED">
      <w:pPr>
        <w:ind w:firstLine="567"/>
        <w:jc w:val="both"/>
        <w:rPr>
          <w:rFonts w:ascii="Arial Unicode MS" w:hAnsi="Arial Unicode MS" w:cs="Arial Unicode MS"/>
          <w:color w:val="000000"/>
        </w:rPr>
      </w:pPr>
      <w:r>
        <w:rPr>
          <w:rStyle w:val="Accentuation"/>
          <w:rFonts w:ascii="Arial" w:hAnsi="Arial" w:cs="Arial"/>
          <w:i w:val="0"/>
          <w:iCs w:val="0"/>
        </w:rPr>
        <w:t>Cette disposition pourra être appliquée lors de chaque reconduction du marché</w:t>
      </w:r>
      <w:r w:rsidR="00012F5F">
        <w:rPr>
          <w:rFonts w:ascii="Arial" w:hAnsi="Arial" w:cs="Arial"/>
        </w:rPr>
        <w:t>.</w:t>
      </w:r>
    </w:p>
    <w:p w14:paraId="187146A2" w14:textId="790F4D66" w:rsidR="00E828ED" w:rsidRDefault="002D331C" w:rsidP="00FC69F4">
      <w:pPr>
        <w:pStyle w:val="Titre2"/>
        <w:spacing w:before="240" w:after="60"/>
        <w:rPr>
          <w:bCs/>
        </w:rPr>
      </w:pPr>
      <w:bookmarkStart w:id="26" w:name="_Toc204861962"/>
      <w:r>
        <w:rPr>
          <w:bCs/>
        </w:rPr>
        <w:t>7</w:t>
      </w:r>
      <w:r w:rsidR="00E828ED">
        <w:rPr>
          <w:bCs/>
        </w:rPr>
        <w:t>.3</w:t>
      </w:r>
      <w:r w:rsidR="00E828ED">
        <w:rPr>
          <w:bCs/>
        </w:rPr>
        <w:tab/>
        <w:t xml:space="preserve">Clause </w:t>
      </w:r>
      <w:bookmarkEnd w:id="26"/>
      <w:r w:rsidR="0000104C">
        <w:rPr>
          <w:bCs/>
        </w:rPr>
        <w:t>de sauvegarde</w:t>
      </w:r>
    </w:p>
    <w:p w14:paraId="4CAF69FA" w14:textId="32305DB3" w:rsidR="00E828ED" w:rsidRDefault="00E828ED">
      <w:pPr>
        <w:ind w:left="567"/>
        <w:jc w:val="both"/>
        <w:rPr>
          <w:rFonts w:ascii="Arial" w:hAnsi="Arial" w:cs="Arial"/>
        </w:rPr>
      </w:pPr>
      <w:r>
        <w:rPr>
          <w:rFonts w:ascii="Arial" w:hAnsi="Arial" w:cs="Arial"/>
        </w:rPr>
        <w:t xml:space="preserve">Au cas où le nouveau prix, tel que calculé selon les dispositions prévues, serait supérieur à </w:t>
      </w:r>
      <w:r w:rsidR="006A74C4">
        <w:rPr>
          <w:rFonts w:ascii="Arial" w:hAnsi="Arial" w:cs="Arial"/>
        </w:rPr>
        <w:t>4</w:t>
      </w:r>
      <w:r>
        <w:rPr>
          <w:rFonts w:ascii="Arial" w:hAnsi="Arial" w:cs="Arial"/>
        </w:rPr>
        <w:t xml:space="preserve">. % du dernier prix, le CHU de Caen se réserve la possibilité de résilier sans indemnité, la partie du marché non encore exécutée, sans mise en demeure préalable. </w:t>
      </w:r>
    </w:p>
    <w:p w14:paraId="00816D59" w14:textId="77777777" w:rsidR="00E828ED" w:rsidRDefault="00E828ED">
      <w:pPr>
        <w:ind w:left="567"/>
        <w:jc w:val="both"/>
        <w:rPr>
          <w:rFonts w:ascii="Arial" w:hAnsi="Arial" w:cs="Arial"/>
          <w:b/>
          <w:i/>
          <w:iCs/>
        </w:rPr>
      </w:pPr>
    </w:p>
    <w:p w14:paraId="004C946D" w14:textId="3DFA4AD8" w:rsidR="00E828ED" w:rsidRDefault="00E828ED">
      <w:pPr>
        <w:ind w:left="567"/>
        <w:jc w:val="both"/>
        <w:rPr>
          <w:rFonts w:ascii="Arial" w:hAnsi="Arial" w:cs="Arial"/>
        </w:rPr>
      </w:pPr>
      <w:r>
        <w:rPr>
          <w:rFonts w:ascii="Arial" w:hAnsi="Arial" w:cs="Arial"/>
        </w:rPr>
        <w:t xml:space="preserve">Pour tenir compte des délais d’organisation d’une nouvelle consultation, la résiliation n’interviendra que 4 mois après l’application de l’ajustement du prix, avec application d’une hausse plafonnée à </w:t>
      </w:r>
      <w:r w:rsidR="0000104C">
        <w:rPr>
          <w:rFonts w:ascii="Arial" w:hAnsi="Arial" w:cs="Arial"/>
        </w:rPr>
        <w:t>4</w:t>
      </w:r>
      <w:r>
        <w:rPr>
          <w:rFonts w:ascii="Arial" w:hAnsi="Arial" w:cs="Arial"/>
        </w:rPr>
        <w:t xml:space="preserve"> % pour les seuls besoins correspondant à la période considérée.</w:t>
      </w:r>
    </w:p>
    <w:p w14:paraId="14E6C9B5" w14:textId="77777777" w:rsidR="00E828ED" w:rsidRDefault="002D331C" w:rsidP="00FC69F4">
      <w:pPr>
        <w:pStyle w:val="Titre2"/>
        <w:spacing w:before="240" w:after="60"/>
        <w:rPr>
          <w:iCs/>
        </w:rPr>
      </w:pPr>
      <w:bookmarkStart w:id="27" w:name="_Toc204861963"/>
      <w:r>
        <w:t>7</w:t>
      </w:r>
      <w:r w:rsidR="00E828ED">
        <w:t>.4</w:t>
      </w:r>
      <w:r w:rsidR="00E828ED">
        <w:tab/>
        <w:t>Clause de butoir</w:t>
      </w:r>
      <w:bookmarkEnd w:id="27"/>
    </w:p>
    <w:p w14:paraId="3DC23B81" w14:textId="77777777" w:rsidR="006A74C4" w:rsidRPr="00F91FB7" w:rsidRDefault="006A74C4" w:rsidP="006A74C4">
      <w:pPr>
        <w:ind w:left="567"/>
        <w:jc w:val="both"/>
        <w:rPr>
          <w:rFonts w:ascii="Arial" w:hAnsi="Arial" w:cs="Arial"/>
          <w:bCs/>
        </w:rPr>
      </w:pPr>
      <w:r w:rsidRPr="00F91FB7">
        <w:rPr>
          <w:rFonts w:ascii="Arial" w:hAnsi="Arial" w:cs="Arial"/>
          <w:bCs/>
        </w:rPr>
        <w:t xml:space="preserve">L’évolution du prix de règlement résultant de l’appréciation de la référence d’ajustement (rabais déduit) sera limitée à une augmentation de </w:t>
      </w:r>
      <w:r w:rsidRPr="00F91FB7">
        <w:rPr>
          <w:rFonts w:ascii="Arial" w:hAnsi="Arial" w:cs="Arial"/>
          <w:b/>
          <w:bCs/>
        </w:rPr>
        <w:t>4 %</w:t>
      </w:r>
      <w:r w:rsidRPr="00F91FB7">
        <w:rPr>
          <w:rFonts w:ascii="Arial" w:hAnsi="Arial" w:cs="Arial"/>
          <w:bCs/>
        </w:rPr>
        <w:t xml:space="preserve"> par période d’ajustement.</w:t>
      </w:r>
    </w:p>
    <w:p w14:paraId="23F822BF" w14:textId="5C061627" w:rsidR="00E828ED" w:rsidRDefault="006A74C4" w:rsidP="006A74C4">
      <w:pPr>
        <w:ind w:left="567"/>
        <w:jc w:val="both"/>
        <w:rPr>
          <w:rFonts w:ascii="Arial" w:hAnsi="Arial" w:cs="Arial"/>
          <w:bCs/>
        </w:rPr>
      </w:pPr>
      <w:r w:rsidRPr="00F91FB7">
        <w:rPr>
          <w:rFonts w:ascii="Arial" w:hAnsi="Arial" w:cs="Arial"/>
          <w:bCs/>
        </w:rPr>
        <w:t xml:space="preserve">Cette clause n’est pas appliquée de manière automatique, mais à l’appréciation </w:t>
      </w:r>
      <w:r w:rsidRPr="00F91FB7">
        <w:rPr>
          <w:rFonts w:ascii="Arial" w:hAnsi="Arial" w:cs="Arial"/>
        </w:rPr>
        <w:t xml:space="preserve">du CHU de </w:t>
      </w:r>
      <w:r w:rsidRPr="00F91FB7">
        <w:rPr>
          <w:rFonts w:ascii="Arial" w:hAnsi="Arial" w:cs="Arial"/>
          <w:smallCaps/>
        </w:rPr>
        <w:t>Caen</w:t>
      </w:r>
      <w:r w:rsidRPr="00F91FB7">
        <w:rPr>
          <w:rFonts w:ascii="Arial" w:hAnsi="Arial" w:cs="Arial"/>
          <w:bCs/>
        </w:rPr>
        <w:t>, en fonction des conditions particulières du marché</w:t>
      </w:r>
      <w:r>
        <w:rPr>
          <w:rFonts w:ascii="Arial" w:hAnsi="Arial" w:cs="Arial"/>
          <w:bCs/>
        </w:rPr>
        <w:t>.</w:t>
      </w:r>
    </w:p>
    <w:p w14:paraId="0159ACDE" w14:textId="77777777" w:rsidR="00E828ED" w:rsidRDefault="00E828ED">
      <w:pPr>
        <w:jc w:val="both"/>
        <w:rPr>
          <w:rFonts w:ascii="Arial" w:hAnsi="Arial" w:cs="Arial"/>
          <w:bCs/>
        </w:rPr>
      </w:pPr>
    </w:p>
    <w:p w14:paraId="68496BF4" w14:textId="77777777" w:rsidR="002D331C" w:rsidRDefault="002D331C">
      <w:pPr>
        <w:jc w:val="both"/>
        <w:rPr>
          <w:rFonts w:ascii="Arial" w:hAnsi="Arial" w:cs="Arial"/>
          <w:bCs/>
        </w:rPr>
      </w:pPr>
    </w:p>
    <w:p w14:paraId="63BF6F65" w14:textId="77777777" w:rsidR="00E828ED" w:rsidRDefault="00E828ED">
      <w:pPr>
        <w:pStyle w:val="Titre1"/>
        <w:numPr>
          <w:ilvl w:val="12"/>
          <w:numId w:val="0"/>
        </w:numPr>
        <w:spacing w:before="0" w:after="0"/>
        <w:rPr>
          <w:rFonts w:ascii="Arial" w:hAnsi="Arial" w:cs="Arial"/>
          <w:sz w:val="20"/>
        </w:rPr>
      </w:pPr>
      <w:bookmarkStart w:id="28" w:name="_Toc204861964"/>
      <w:r>
        <w:rPr>
          <w:rFonts w:ascii="Arial" w:hAnsi="Arial" w:cs="Arial"/>
          <w:sz w:val="20"/>
        </w:rPr>
        <w:t>8.</w:t>
      </w:r>
      <w:r>
        <w:rPr>
          <w:rFonts w:ascii="Arial" w:hAnsi="Arial" w:cs="Arial"/>
          <w:sz w:val="20"/>
        </w:rPr>
        <w:tab/>
      </w:r>
      <w:r w:rsidR="000241F5">
        <w:rPr>
          <w:rFonts w:ascii="Arial" w:hAnsi="Arial" w:cs="Arial"/>
          <w:sz w:val="20"/>
        </w:rPr>
        <w:t>MODALITES DE REGLEMENTS DES COMPTES</w:t>
      </w:r>
      <w:bookmarkEnd w:id="28"/>
    </w:p>
    <w:p w14:paraId="42214F61" w14:textId="77777777" w:rsidR="000241F5" w:rsidRDefault="002D331C" w:rsidP="000241F5">
      <w:pPr>
        <w:pStyle w:val="Titre2"/>
        <w:spacing w:before="240" w:after="60"/>
      </w:pPr>
      <w:bookmarkStart w:id="29" w:name="_Toc204861965"/>
      <w:r>
        <w:t>8.1</w:t>
      </w:r>
      <w:r w:rsidR="000241F5">
        <w:tab/>
        <w:t>Acomptes et paiements partiels définitifs</w:t>
      </w:r>
      <w:bookmarkEnd w:id="29"/>
    </w:p>
    <w:p w14:paraId="5BFAA708" w14:textId="77777777" w:rsidR="000241F5" w:rsidRPr="000241F5" w:rsidRDefault="000241F5" w:rsidP="000241F5">
      <w:pPr>
        <w:ind w:left="567"/>
        <w:jc w:val="both"/>
        <w:rPr>
          <w:rFonts w:ascii="Arial" w:hAnsi="Arial" w:cs="Arial"/>
        </w:rPr>
      </w:pPr>
      <w:r w:rsidRPr="00966A5F">
        <w:rPr>
          <w:rFonts w:ascii="Arial" w:hAnsi="Arial" w:cs="Arial"/>
        </w:rPr>
        <w:t>Les paiements consécutifs à l’admission des prestations objets de</w:t>
      </w:r>
      <w:r>
        <w:rPr>
          <w:rFonts w:ascii="Arial" w:hAnsi="Arial" w:cs="Arial"/>
        </w:rPr>
        <w:t>s</w:t>
      </w:r>
      <w:r w:rsidRPr="00966A5F">
        <w:rPr>
          <w:rFonts w:ascii="Arial" w:hAnsi="Arial" w:cs="Arial"/>
        </w:rPr>
        <w:t xml:space="preserve"> bons de </w:t>
      </w:r>
      <w:r>
        <w:rPr>
          <w:rFonts w:ascii="Arial" w:hAnsi="Arial" w:cs="Arial"/>
        </w:rPr>
        <w:t>commande</w:t>
      </w:r>
      <w:r w:rsidRPr="00966A5F">
        <w:rPr>
          <w:rFonts w:ascii="Arial" w:hAnsi="Arial" w:cs="Arial"/>
        </w:rPr>
        <w:t xml:space="preserve"> so</w:t>
      </w:r>
      <w:r>
        <w:rPr>
          <w:rFonts w:ascii="Arial" w:hAnsi="Arial" w:cs="Arial"/>
        </w:rPr>
        <w:t>n</w:t>
      </w:r>
      <w:r w:rsidRPr="00966A5F">
        <w:rPr>
          <w:rFonts w:ascii="Arial" w:hAnsi="Arial" w:cs="Arial"/>
        </w:rPr>
        <w:t>t des paiements partiels définitifs.</w:t>
      </w:r>
    </w:p>
    <w:p w14:paraId="39E6B9FE" w14:textId="77777777" w:rsidR="00966A5F" w:rsidRDefault="002D331C" w:rsidP="00966A5F">
      <w:pPr>
        <w:pStyle w:val="Titre2"/>
        <w:spacing w:before="240" w:after="60"/>
      </w:pPr>
      <w:bookmarkStart w:id="30" w:name="_Toc204861966"/>
      <w:r>
        <w:t>8.2</w:t>
      </w:r>
      <w:r w:rsidR="00966A5F">
        <w:tab/>
        <w:t>Présentation des demandes de paiement</w:t>
      </w:r>
      <w:bookmarkEnd w:id="30"/>
    </w:p>
    <w:p w14:paraId="637A282D" w14:textId="362C0381" w:rsidR="00E828ED" w:rsidRDefault="00E828ED">
      <w:pPr>
        <w:pStyle w:val="Normal2"/>
        <w:ind w:left="567" w:firstLine="0"/>
        <w:rPr>
          <w:rFonts w:ascii="Arial" w:hAnsi="Arial" w:cs="Arial"/>
          <w:noProof/>
          <w:sz w:val="20"/>
          <w:szCs w:val="20"/>
        </w:rPr>
      </w:pPr>
      <w:r>
        <w:rPr>
          <w:rFonts w:ascii="Arial" w:hAnsi="Arial" w:cs="Arial"/>
          <w:noProof/>
          <w:sz w:val="20"/>
          <w:szCs w:val="20"/>
        </w:rPr>
        <w:t xml:space="preserve">Le paiement est effectué </w:t>
      </w:r>
      <w:r>
        <w:rPr>
          <w:rFonts w:ascii="Arial" w:hAnsi="Arial" w:cs="Arial"/>
          <w:sz w:val="20"/>
        </w:rPr>
        <w:t>par virement administratif</w:t>
      </w:r>
      <w:r>
        <w:rPr>
          <w:rFonts w:ascii="Arial" w:hAnsi="Arial" w:cs="Arial"/>
          <w:noProof/>
          <w:sz w:val="20"/>
          <w:szCs w:val="20"/>
        </w:rPr>
        <w:t xml:space="preserve"> en application des règles de la comptabilité publique, dans les conditions prévues aux articles 11 et 12 du CCAG / FCS.</w:t>
      </w:r>
    </w:p>
    <w:p w14:paraId="2ED6B968" w14:textId="77777777" w:rsidR="00EC1225" w:rsidRDefault="00EC1225" w:rsidP="006C57C5">
      <w:pPr>
        <w:tabs>
          <w:tab w:val="left" w:pos="709"/>
        </w:tabs>
        <w:ind w:left="567"/>
        <w:jc w:val="both"/>
        <w:rPr>
          <w:ins w:id="31" w:author="Laetitia RIZZOTTODOSSIN" w:date="2025-08-14T13:22:00Z"/>
          <w:rFonts w:ascii="Arial" w:hAnsi="Arial" w:cs="Arial"/>
        </w:rPr>
      </w:pPr>
    </w:p>
    <w:p w14:paraId="009A706B" w14:textId="53DD1C21" w:rsidR="006C57C5" w:rsidRPr="006C57C5" w:rsidRDefault="006C57C5" w:rsidP="006C57C5">
      <w:pPr>
        <w:tabs>
          <w:tab w:val="left" w:pos="709"/>
        </w:tabs>
        <w:ind w:left="567"/>
        <w:jc w:val="both"/>
        <w:rPr>
          <w:rFonts w:ascii="Arial" w:hAnsi="Arial" w:cs="Arial"/>
          <w:b/>
        </w:rPr>
      </w:pPr>
      <w:r w:rsidRPr="006C57C5">
        <w:rPr>
          <w:rFonts w:ascii="Arial" w:hAnsi="Arial" w:cs="Arial"/>
        </w:rPr>
        <w:t xml:space="preserve">Conformément </w:t>
      </w:r>
      <w:del w:id="32" w:author="Laetitia RIZZOTTODOSSIN" w:date="2025-08-14T13:22:00Z">
        <w:r w:rsidRPr="006C57C5" w:rsidDel="00EC1225">
          <w:rPr>
            <w:rFonts w:ascii="Arial" w:hAnsi="Arial" w:cs="Arial"/>
          </w:rPr>
          <w:delText xml:space="preserve">au </w:delText>
        </w:r>
        <w:r w:rsidRPr="006C57C5" w:rsidDel="00EC1225">
          <w:rPr>
            <w:rStyle w:val="lev"/>
            <w:rFonts w:ascii="Arial" w:hAnsi="Arial" w:cs="Arial"/>
            <w:b w:val="0"/>
          </w:rPr>
          <w:delText>décret n° 2016-1478 du 2 novembre 2016</w:delText>
        </w:r>
        <w:r w:rsidRPr="006C57C5" w:rsidDel="00EC1225">
          <w:rPr>
            <w:rFonts w:ascii="Arial" w:hAnsi="Arial" w:cs="Arial"/>
            <w:b/>
          </w:rPr>
          <w:delText xml:space="preserve"> </w:delText>
        </w:r>
        <w:r w:rsidRPr="006C57C5" w:rsidDel="00EC1225">
          <w:rPr>
            <w:rStyle w:val="lev"/>
            <w:rFonts w:ascii="Arial" w:hAnsi="Arial" w:cs="Arial"/>
            <w:b w:val="0"/>
          </w:rPr>
          <w:delText>relatif au développement de la facturation électroniqu</w:delText>
        </w:r>
      </w:del>
      <w:ins w:id="33" w:author="Laetitia RIZZOTTODOSSIN" w:date="2025-08-14T13:22:00Z">
        <w:r w:rsidR="00EC1225">
          <w:rPr>
            <w:rFonts w:ascii="Arial" w:hAnsi="Arial" w:cs="Arial"/>
          </w:rPr>
          <w:t>à l’article L2192-1 du code de la commande publique</w:t>
        </w:r>
      </w:ins>
      <w:del w:id="34" w:author="Laetitia RIZZOTTODOSSIN" w:date="2025-08-14T13:22:00Z">
        <w:r w:rsidRPr="006C57C5" w:rsidDel="00EC1225">
          <w:rPr>
            <w:rStyle w:val="lev"/>
            <w:rFonts w:ascii="Arial" w:hAnsi="Arial" w:cs="Arial"/>
            <w:b w:val="0"/>
          </w:rPr>
          <w:delText>e</w:delText>
        </w:r>
      </w:del>
      <w:r w:rsidRPr="006C57C5">
        <w:rPr>
          <w:rStyle w:val="lev"/>
          <w:rFonts w:ascii="Arial" w:hAnsi="Arial" w:cs="Arial"/>
          <w:b w:val="0"/>
        </w:rPr>
        <w:t>, le titulaire fait parvenir les factures afférentes au marché par voie dématérialisée selon les modalités décrites ci-dessous :</w:t>
      </w:r>
    </w:p>
    <w:p w14:paraId="3FD767B4" w14:textId="77777777" w:rsidR="006C57C5" w:rsidRPr="006C57C5" w:rsidRDefault="006C57C5" w:rsidP="006C57C5">
      <w:pPr>
        <w:tabs>
          <w:tab w:val="left" w:pos="709"/>
        </w:tabs>
        <w:ind w:left="567"/>
        <w:jc w:val="both"/>
        <w:rPr>
          <w:rFonts w:ascii="Arial" w:hAnsi="Arial" w:cs="Arial"/>
          <w:b/>
        </w:rPr>
      </w:pPr>
    </w:p>
    <w:p w14:paraId="45B22C06" w14:textId="77777777" w:rsidR="006C57C5" w:rsidRPr="006C57C5" w:rsidRDefault="00561D59" w:rsidP="006C57C5">
      <w:pPr>
        <w:ind w:left="567"/>
        <w:jc w:val="both"/>
        <w:rPr>
          <w:rFonts w:ascii="Arial" w:hAnsi="Arial" w:cs="Arial"/>
        </w:rPr>
      </w:pPr>
      <w:r>
        <w:rPr>
          <w:rFonts w:ascii="Arial" w:hAnsi="Arial" w:cs="Arial"/>
        </w:rPr>
        <w:t>L</w:t>
      </w:r>
      <w:r w:rsidR="006C57C5" w:rsidRPr="006C57C5">
        <w:rPr>
          <w:rFonts w:ascii="Arial" w:hAnsi="Arial" w:cs="Arial"/>
        </w:rPr>
        <w:t xml:space="preserve">e titulaire doit utiliser le mode de transmission dématérialisé, il devra utiliser la solution informatique gratuite et sécurisée </w:t>
      </w:r>
      <w:r w:rsidR="006C57C5" w:rsidRPr="006C57C5">
        <w:rPr>
          <w:rFonts w:ascii="Arial" w:hAnsi="Arial" w:cs="Arial"/>
          <w:b/>
          <w:smallCaps/>
        </w:rPr>
        <w:t>Chorus Pro</w:t>
      </w:r>
      <w:r w:rsidR="006C57C5" w:rsidRPr="006C57C5">
        <w:rPr>
          <w:rFonts w:ascii="Arial" w:hAnsi="Arial" w:cs="Arial"/>
        </w:rPr>
        <w:t xml:space="preserve"> (CPP2017) </w:t>
      </w:r>
      <w:hyperlink r:id="rId11" w:history="1">
        <w:r w:rsidR="006C57C5" w:rsidRPr="006C57C5">
          <w:rPr>
            <w:rStyle w:val="Lienhypertexte"/>
            <w:rFonts w:ascii="Arial" w:hAnsi="Arial" w:cs="Arial"/>
          </w:rPr>
          <w:t>https://chorus-pro.gouv.fr</w:t>
        </w:r>
      </w:hyperlink>
      <w:r w:rsidR="006C57C5" w:rsidRPr="006C57C5">
        <w:rPr>
          <w:rFonts w:ascii="Arial" w:hAnsi="Arial" w:cs="Arial"/>
        </w:rPr>
        <w:t>. Pour ce faire les demandes de paiement dématérialisé devront obligatoirement comporter, outres les mentions légales, les informations suivantes :</w:t>
      </w:r>
    </w:p>
    <w:p w14:paraId="5F4FB9FE" w14:textId="77777777" w:rsidR="006C57C5" w:rsidRPr="006C57C5" w:rsidRDefault="006C57C5" w:rsidP="00451E8E">
      <w:pPr>
        <w:pStyle w:val="Paragraphedeliste"/>
        <w:numPr>
          <w:ilvl w:val="0"/>
          <w:numId w:val="8"/>
        </w:numPr>
        <w:ind w:left="567" w:firstLine="284"/>
        <w:jc w:val="both"/>
        <w:rPr>
          <w:rFonts w:ascii="Arial" w:hAnsi="Arial" w:cs="Arial"/>
          <w:sz w:val="20"/>
          <w:szCs w:val="20"/>
        </w:rPr>
      </w:pPr>
      <w:r w:rsidRPr="006C57C5">
        <w:rPr>
          <w:rFonts w:ascii="Arial" w:hAnsi="Arial" w:cs="Arial"/>
          <w:sz w:val="20"/>
          <w:szCs w:val="20"/>
        </w:rPr>
        <w:t xml:space="preserve">Le numéro de SIRET </w:t>
      </w:r>
      <w:r w:rsidR="00477084">
        <w:rPr>
          <w:rFonts w:ascii="Arial" w:hAnsi="Arial" w:cs="Arial"/>
          <w:sz w:val="20"/>
          <w:szCs w:val="20"/>
        </w:rPr>
        <w:t>identifiant</w:t>
      </w:r>
      <w:r w:rsidRPr="006C57C5">
        <w:rPr>
          <w:rFonts w:ascii="Arial" w:hAnsi="Arial" w:cs="Arial"/>
          <w:sz w:val="20"/>
          <w:szCs w:val="20"/>
        </w:rPr>
        <w:t xml:space="preserve"> le CHU de Caen en tant que destinataire : 261 400 931 000 18</w:t>
      </w:r>
    </w:p>
    <w:p w14:paraId="109F40FC" w14:textId="77777777" w:rsidR="006C57C5" w:rsidRPr="006C57C5" w:rsidRDefault="006C57C5" w:rsidP="00451E8E">
      <w:pPr>
        <w:pStyle w:val="Paragraphedeliste"/>
        <w:numPr>
          <w:ilvl w:val="0"/>
          <w:numId w:val="8"/>
        </w:numPr>
        <w:ind w:left="567" w:firstLine="284"/>
        <w:jc w:val="both"/>
        <w:rPr>
          <w:rFonts w:ascii="Arial" w:hAnsi="Arial" w:cs="Arial"/>
          <w:sz w:val="20"/>
          <w:szCs w:val="20"/>
        </w:rPr>
      </w:pPr>
      <w:r w:rsidRPr="006C57C5">
        <w:rPr>
          <w:rFonts w:ascii="Arial" w:hAnsi="Arial" w:cs="Arial"/>
          <w:sz w:val="20"/>
          <w:szCs w:val="20"/>
        </w:rPr>
        <w:t xml:space="preserve">Le code service </w:t>
      </w:r>
      <w:r w:rsidR="00477084">
        <w:rPr>
          <w:rFonts w:ascii="Arial" w:hAnsi="Arial" w:cs="Arial"/>
          <w:sz w:val="20"/>
          <w:szCs w:val="20"/>
        </w:rPr>
        <w:t>permettant</w:t>
      </w:r>
      <w:r w:rsidRPr="006C57C5">
        <w:rPr>
          <w:rFonts w:ascii="Arial" w:hAnsi="Arial" w:cs="Arial"/>
          <w:sz w:val="20"/>
          <w:szCs w:val="20"/>
        </w:rPr>
        <w:t xml:space="preserve"> de distinguer les différents services du CHU de Caen </w:t>
      </w:r>
    </w:p>
    <w:p w14:paraId="488CB2C0" w14:textId="46160DB8" w:rsidR="006C57C5" w:rsidRDefault="006C57C5" w:rsidP="00451E8E">
      <w:pPr>
        <w:pStyle w:val="Paragraphedeliste"/>
        <w:numPr>
          <w:ilvl w:val="0"/>
          <w:numId w:val="8"/>
        </w:numPr>
        <w:ind w:left="567" w:firstLine="284"/>
        <w:jc w:val="both"/>
        <w:rPr>
          <w:rFonts w:ascii="Arial" w:hAnsi="Arial" w:cs="Arial"/>
          <w:sz w:val="20"/>
          <w:szCs w:val="20"/>
        </w:rPr>
      </w:pPr>
      <w:r w:rsidRPr="006C57C5">
        <w:rPr>
          <w:rFonts w:ascii="Arial" w:hAnsi="Arial" w:cs="Arial"/>
          <w:sz w:val="20"/>
          <w:szCs w:val="20"/>
        </w:rPr>
        <w:t xml:space="preserve">Le numéro d’engagement </w:t>
      </w:r>
      <w:r w:rsidR="00477084">
        <w:rPr>
          <w:rFonts w:ascii="Arial" w:hAnsi="Arial" w:cs="Arial"/>
          <w:sz w:val="20"/>
          <w:szCs w:val="20"/>
        </w:rPr>
        <w:t>figurant</w:t>
      </w:r>
      <w:r w:rsidRPr="006C57C5">
        <w:rPr>
          <w:rFonts w:ascii="Arial" w:hAnsi="Arial" w:cs="Arial"/>
          <w:sz w:val="20"/>
          <w:szCs w:val="20"/>
        </w:rPr>
        <w:t xml:space="preserve"> sur le bon de commande</w:t>
      </w:r>
      <w:r w:rsidR="00561D59">
        <w:rPr>
          <w:rFonts w:ascii="Arial" w:hAnsi="Arial" w:cs="Arial"/>
          <w:sz w:val="20"/>
          <w:szCs w:val="20"/>
        </w:rPr>
        <w:t>.</w:t>
      </w:r>
    </w:p>
    <w:p w14:paraId="58B25A39" w14:textId="77777777" w:rsidR="00561D59" w:rsidRPr="006C57C5" w:rsidRDefault="00561D59" w:rsidP="00561D59">
      <w:pPr>
        <w:pStyle w:val="Paragraphedeliste"/>
        <w:ind w:left="851"/>
        <w:jc w:val="both"/>
        <w:rPr>
          <w:rFonts w:ascii="Arial" w:hAnsi="Arial" w:cs="Arial"/>
          <w:sz w:val="20"/>
          <w:szCs w:val="20"/>
        </w:rPr>
      </w:pPr>
    </w:p>
    <w:p w14:paraId="4D3C1AD1" w14:textId="77777777" w:rsidR="00561D59" w:rsidRDefault="00561D59" w:rsidP="00561D59">
      <w:pPr>
        <w:ind w:left="567"/>
        <w:jc w:val="both"/>
        <w:rPr>
          <w:rFonts w:ascii="Arial" w:hAnsi="Arial" w:cs="Arial"/>
        </w:rPr>
      </w:pPr>
      <w:r>
        <w:rPr>
          <w:rFonts w:ascii="Arial" w:hAnsi="Arial" w:cs="Arial"/>
        </w:rPr>
        <w:t>A</w:t>
      </w:r>
      <w:r w:rsidR="00C63B22" w:rsidRPr="00C63B22">
        <w:rPr>
          <w:rFonts w:ascii="Arial" w:hAnsi="Arial" w:cs="Arial"/>
        </w:rPr>
        <w:t>ucun en</w:t>
      </w:r>
      <w:r>
        <w:rPr>
          <w:rFonts w:ascii="Arial" w:hAnsi="Arial" w:cs="Arial"/>
        </w:rPr>
        <w:t>voi papier ne doit être réalisé</w:t>
      </w:r>
      <w:r w:rsidR="00C63B22" w:rsidRPr="00C63B22">
        <w:rPr>
          <w:rFonts w:ascii="Arial" w:hAnsi="Arial" w:cs="Arial"/>
        </w:rPr>
        <w:t xml:space="preserve">. </w:t>
      </w:r>
    </w:p>
    <w:p w14:paraId="15DDA32A" w14:textId="77777777" w:rsidR="00561D59" w:rsidRDefault="00561D59" w:rsidP="00561D59">
      <w:pPr>
        <w:ind w:left="567"/>
        <w:jc w:val="both"/>
        <w:rPr>
          <w:rFonts w:ascii="Arial" w:hAnsi="Arial" w:cs="Arial"/>
        </w:rPr>
      </w:pPr>
    </w:p>
    <w:p w14:paraId="72C93090" w14:textId="77777777" w:rsidR="00E828ED" w:rsidRDefault="00E828ED" w:rsidP="00561D59">
      <w:pPr>
        <w:ind w:left="567"/>
        <w:jc w:val="both"/>
        <w:rPr>
          <w:rFonts w:ascii="Arial" w:hAnsi="Arial" w:cs="Arial"/>
        </w:rPr>
      </w:pPr>
      <w:r>
        <w:rPr>
          <w:rFonts w:ascii="Arial" w:hAnsi="Arial" w:cs="Arial"/>
        </w:rPr>
        <w:t xml:space="preserve">Les factures afférentes au marché </w:t>
      </w:r>
      <w:r w:rsidR="00397AEA">
        <w:rPr>
          <w:rFonts w:ascii="Arial" w:hAnsi="Arial" w:cs="Arial"/>
        </w:rPr>
        <w:t>porte</w:t>
      </w:r>
      <w:r>
        <w:rPr>
          <w:rFonts w:ascii="Arial" w:hAnsi="Arial" w:cs="Arial"/>
        </w:rPr>
        <w:t xml:space="preserve">nt outre les mentions légales, les indications suivantes : </w:t>
      </w:r>
    </w:p>
    <w:p w14:paraId="2B58E7E5" w14:textId="77777777" w:rsidR="00E828ED" w:rsidRDefault="00E828ED">
      <w:pPr>
        <w:ind w:left="567"/>
        <w:jc w:val="both"/>
        <w:rPr>
          <w:rFonts w:ascii="Arial" w:hAnsi="Arial" w:cs="Arial"/>
        </w:rPr>
      </w:pPr>
    </w:p>
    <w:p w14:paraId="121D0E62" w14:textId="0112FFDC" w:rsidR="00EC1225" w:rsidRDefault="00EC1225" w:rsidP="00451E8E">
      <w:pPr>
        <w:numPr>
          <w:ilvl w:val="0"/>
          <w:numId w:val="3"/>
        </w:numPr>
        <w:jc w:val="both"/>
        <w:rPr>
          <w:ins w:id="35" w:author="Laetitia RIZZOTTODOSSIN" w:date="2025-08-14T13:22:00Z"/>
          <w:rFonts w:ascii="Arial" w:hAnsi="Arial" w:cs="Arial"/>
        </w:rPr>
      </w:pPr>
      <w:proofErr w:type="gramStart"/>
      <w:ins w:id="36" w:author="Laetitia RIZZOTTODOSSIN" w:date="2025-08-14T13:22:00Z">
        <w:r>
          <w:rPr>
            <w:rFonts w:ascii="Arial" w:hAnsi="Arial" w:cs="Arial"/>
          </w:rPr>
          <w:lastRenderedPageBreak/>
          <w:t>la</w:t>
        </w:r>
        <w:proofErr w:type="gramEnd"/>
        <w:r>
          <w:rPr>
            <w:rFonts w:ascii="Arial" w:hAnsi="Arial" w:cs="Arial"/>
          </w:rPr>
          <w:t xml:space="preserve"> date </w:t>
        </w:r>
        <w:r>
          <w:rPr>
            <w:rFonts w:ascii="Arial" w:hAnsi="Arial" w:cs="Arial"/>
          </w:rPr>
          <w:t>d’</w:t>
        </w:r>
      </w:ins>
      <w:ins w:id="37" w:author="Laetitia RIZZOTTODOSSIN" w:date="2025-08-14T13:23:00Z">
        <w:r>
          <w:rPr>
            <w:rFonts w:ascii="Arial" w:hAnsi="Arial" w:cs="Arial"/>
          </w:rPr>
          <w:t xml:space="preserve">émission de la facture et un numéro </w:t>
        </w:r>
      </w:ins>
      <w:ins w:id="38" w:author="Laetitia RIZZOTTODOSSIN" w:date="2025-08-14T13:22:00Z">
        <w:r>
          <w:rPr>
            <w:rFonts w:ascii="Arial" w:hAnsi="Arial" w:cs="Arial"/>
          </w:rPr>
          <w:t>de facturation</w:t>
        </w:r>
      </w:ins>
    </w:p>
    <w:p w14:paraId="0CC4FF1B" w14:textId="648D0C48" w:rsidR="00E828ED" w:rsidRDefault="002D331C" w:rsidP="00451E8E">
      <w:pPr>
        <w:numPr>
          <w:ilvl w:val="0"/>
          <w:numId w:val="3"/>
        </w:numPr>
        <w:jc w:val="both"/>
        <w:rPr>
          <w:rFonts w:ascii="Arial" w:hAnsi="Arial" w:cs="Arial"/>
        </w:rPr>
      </w:pPr>
      <w:proofErr w:type="gramStart"/>
      <w:r>
        <w:rPr>
          <w:rFonts w:ascii="Arial" w:hAnsi="Arial" w:cs="Arial"/>
        </w:rPr>
        <w:t>le</w:t>
      </w:r>
      <w:proofErr w:type="gramEnd"/>
      <w:r w:rsidR="00E828ED">
        <w:rPr>
          <w:rFonts w:ascii="Arial" w:hAnsi="Arial" w:cs="Arial"/>
        </w:rPr>
        <w:t xml:space="preserve"> nom, n° SIRET et adresse du créancier,</w:t>
      </w:r>
    </w:p>
    <w:p w14:paraId="7C7B6A26" w14:textId="77777777" w:rsidR="00E828ED" w:rsidRDefault="00E828ED" w:rsidP="00451E8E">
      <w:pPr>
        <w:numPr>
          <w:ilvl w:val="0"/>
          <w:numId w:val="4"/>
        </w:numPr>
        <w:jc w:val="both"/>
        <w:rPr>
          <w:rFonts w:ascii="Arial" w:hAnsi="Arial" w:cs="Arial"/>
        </w:rPr>
      </w:pPr>
      <w:proofErr w:type="gramStart"/>
      <w:r>
        <w:rPr>
          <w:rFonts w:ascii="Arial" w:hAnsi="Arial" w:cs="Arial"/>
        </w:rPr>
        <w:t>le</w:t>
      </w:r>
      <w:proofErr w:type="gramEnd"/>
      <w:r>
        <w:rPr>
          <w:rFonts w:ascii="Arial" w:hAnsi="Arial" w:cs="Arial"/>
        </w:rPr>
        <w:t xml:space="preserve"> numéro de son compte bancaire ou postal tel qu’il est précisé à l’acte d’engagement,</w:t>
      </w:r>
    </w:p>
    <w:p w14:paraId="25A42E9D" w14:textId="77777777" w:rsidR="00E828ED" w:rsidRDefault="00E828ED" w:rsidP="00451E8E">
      <w:pPr>
        <w:numPr>
          <w:ilvl w:val="0"/>
          <w:numId w:val="4"/>
        </w:numPr>
        <w:jc w:val="both"/>
        <w:rPr>
          <w:rFonts w:ascii="Arial" w:hAnsi="Arial" w:cs="Arial"/>
        </w:rPr>
      </w:pPr>
      <w:proofErr w:type="gramStart"/>
      <w:r>
        <w:rPr>
          <w:rFonts w:ascii="Arial" w:hAnsi="Arial" w:cs="Arial"/>
        </w:rPr>
        <w:t>le</w:t>
      </w:r>
      <w:proofErr w:type="gramEnd"/>
      <w:r>
        <w:rPr>
          <w:rFonts w:ascii="Arial" w:hAnsi="Arial" w:cs="Arial"/>
        </w:rPr>
        <w:t xml:space="preserve"> numéro et la date du marché,</w:t>
      </w:r>
    </w:p>
    <w:p w14:paraId="269D0BC9" w14:textId="77777777" w:rsidR="00E828ED" w:rsidRPr="0000104C" w:rsidRDefault="00E828ED" w:rsidP="00451E8E">
      <w:pPr>
        <w:numPr>
          <w:ilvl w:val="0"/>
          <w:numId w:val="4"/>
        </w:numPr>
        <w:jc w:val="both"/>
        <w:rPr>
          <w:rFonts w:ascii="Arial" w:hAnsi="Arial" w:cs="Arial"/>
        </w:rPr>
      </w:pPr>
      <w:proofErr w:type="gramStart"/>
      <w:r w:rsidRPr="0000104C">
        <w:rPr>
          <w:rFonts w:ascii="Arial" w:hAnsi="Arial" w:cs="Arial"/>
        </w:rPr>
        <w:t>le</w:t>
      </w:r>
      <w:proofErr w:type="gramEnd"/>
      <w:r w:rsidRPr="0000104C">
        <w:rPr>
          <w:rFonts w:ascii="Arial" w:hAnsi="Arial" w:cs="Arial"/>
        </w:rPr>
        <w:t xml:space="preserve"> numéro du bon de commande,</w:t>
      </w:r>
    </w:p>
    <w:p w14:paraId="71D9F42F" w14:textId="77777777" w:rsidR="00E828ED" w:rsidRDefault="00E828ED" w:rsidP="00451E8E">
      <w:pPr>
        <w:numPr>
          <w:ilvl w:val="0"/>
          <w:numId w:val="4"/>
        </w:numPr>
        <w:jc w:val="both"/>
        <w:rPr>
          <w:rFonts w:ascii="Arial" w:hAnsi="Arial" w:cs="Arial"/>
        </w:rPr>
      </w:pPr>
      <w:proofErr w:type="gramStart"/>
      <w:r>
        <w:rPr>
          <w:rFonts w:ascii="Arial" w:hAnsi="Arial" w:cs="Arial"/>
        </w:rPr>
        <w:t>la</w:t>
      </w:r>
      <w:proofErr w:type="gramEnd"/>
      <w:r>
        <w:rPr>
          <w:rFonts w:ascii="Arial" w:hAnsi="Arial" w:cs="Arial"/>
        </w:rPr>
        <w:t xml:space="preserve"> prestation exécutée,</w:t>
      </w:r>
    </w:p>
    <w:p w14:paraId="5179AAEE" w14:textId="518F44E1" w:rsidR="00E828ED" w:rsidRDefault="00E828ED" w:rsidP="00451E8E">
      <w:pPr>
        <w:numPr>
          <w:ilvl w:val="0"/>
          <w:numId w:val="4"/>
        </w:numPr>
        <w:jc w:val="both"/>
        <w:rPr>
          <w:rFonts w:ascii="Arial" w:hAnsi="Arial" w:cs="Arial"/>
        </w:rPr>
      </w:pPr>
      <w:proofErr w:type="gramStart"/>
      <w:r>
        <w:rPr>
          <w:rFonts w:ascii="Arial" w:hAnsi="Arial" w:cs="Arial"/>
        </w:rPr>
        <w:t>la</w:t>
      </w:r>
      <w:proofErr w:type="gramEnd"/>
      <w:r>
        <w:rPr>
          <w:rFonts w:ascii="Arial" w:hAnsi="Arial" w:cs="Arial"/>
        </w:rPr>
        <w:t xml:space="preserve"> date de livraison,</w:t>
      </w:r>
    </w:p>
    <w:p w14:paraId="439F500A" w14:textId="77777777" w:rsidR="00E828ED" w:rsidRDefault="00E828ED" w:rsidP="00451E8E">
      <w:pPr>
        <w:numPr>
          <w:ilvl w:val="0"/>
          <w:numId w:val="4"/>
        </w:numPr>
        <w:jc w:val="both"/>
        <w:rPr>
          <w:rFonts w:ascii="Arial" w:hAnsi="Arial" w:cs="Arial"/>
        </w:rPr>
      </w:pPr>
      <w:proofErr w:type="gramStart"/>
      <w:r>
        <w:rPr>
          <w:rFonts w:ascii="Arial" w:hAnsi="Arial" w:cs="Arial"/>
        </w:rPr>
        <w:t>le</w:t>
      </w:r>
      <w:proofErr w:type="gramEnd"/>
      <w:r>
        <w:rPr>
          <w:rFonts w:ascii="Arial" w:hAnsi="Arial" w:cs="Arial"/>
        </w:rPr>
        <w:t xml:space="preserve"> montant hors taxe de la </w:t>
      </w:r>
      <w:r w:rsidR="003F5FEB">
        <w:rPr>
          <w:rFonts w:ascii="Arial" w:hAnsi="Arial" w:cs="Arial"/>
        </w:rPr>
        <w:t>prestation</w:t>
      </w:r>
      <w:r>
        <w:rPr>
          <w:rFonts w:ascii="Arial" w:hAnsi="Arial" w:cs="Arial"/>
        </w:rPr>
        <w:t xml:space="preserve"> exécutée,</w:t>
      </w:r>
    </w:p>
    <w:p w14:paraId="51CE78D5" w14:textId="329F9297" w:rsidR="00E828ED" w:rsidDel="00EC1225" w:rsidRDefault="00E828ED" w:rsidP="00451E8E">
      <w:pPr>
        <w:numPr>
          <w:ilvl w:val="0"/>
          <w:numId w:val="4"/>
        </w:numPr>
        <w:jc w:val="both"/>
        <w:rPr>
          <w:del w:id="39" w:author="Laetitia RIZZOTTODOSSIN" w:date="2025-08-14T13:23:00Z"/>
          <w:rFonts w:ascii="Arial" w:hAnsi="Arial" w:cs="Arial"/>
        </w:rPr>
      </w:pPr>
      <w:del w:id="40" w:author="Laetitia RIZZOTTODOSSIN" w:date="2025-08-14T13:23:00Z">
        <w:r w:rsidDel="00EC1225">
          <w:rPr>
            <w:rFonts w:ascii="Arial" w:hAnsi="Arial" w:cs="Arial"/>
          </w:rPr>
          <w:delText>le prix des prestations accessoires,</w:delText>
        </w:r>
      </w:del>
    </w:p>
    <w:p w14:paraId="78FE5E1D" w14:textId="77777777" w:rsidR="00E828ED" w:rsidRDefault="00E828ED" w:rsidP="00451E8E">
      <w:pPr>
        <w:numPr>
          <w:ilvl w:val="0"/>
          <w:numId w:val="4"/>
        </w:numPr>
        <w:jc w:val="both"/>
        <w:rPr>
          <w:rFonts w:ascii="Arial" w:hAnsi="Arial" w:cs="Arial"/>
        </w:rPr>
      </w:pPr>
      <w:proofErr w:type="gramStart"/>
      <w:r>
        <w:rPr>
          <w:rFonts w:ascii="Arial" w:hAnsi="Arial" w:cs="Arial"/>
        </w:rPr>
        <w:t>le</w:t>
      </w:r>
      <w:proofErr w:type="gramEnd"/>
      <w:r>
        <w:rPr>
          <w:rFonts w:ascii="Arial" w:hAnsi="Arial" w:cs="Arial"/>
        </w:rPr>
        <w:t xml:space="preserve"> taux et le montant de la T.V.A.,</w:t>
      </w:r>
    </w:p>
    <w:p w14:paraId="516D7D77" w14:textId="2EC77A35" w:rsidR="00E828ED" w:rsidRDefault="00E828ED" w:rsidP="00451E8E">
      <w:pPr>
        <w:numPr>
          <w:ilvl w:val="0"/>
          <w:numId w:val="4"/>
        </w:numPr>
        <w:jc w:val="both"/>
        <w:rPr>
          <w:rFonts w:ascii="Arial" w:hAnsi="Arial" w:cs="Arial"/>
        </w:rPr>
      </w:pPr>
      <w:proofErr w:type="gramStart"/>
      <w:r>
        <w:rPr>
          <w:rFonts w:ascii="Arial" w:hAnsi="Arial" w:cs="Arial"/>
        </w:rPr>
        <w:t>le</w:t>
      </w:r>
      <w:proofErr w:type="gramEnd"/>
      <w:r>
        <w:rPr>
          <w:rFonts w:ascii="Arial" w:hAnsi="Arial" w:cs="Arial"/>
        </w:rPr>
        <w:t xml:space="preserve"> montant total des prestations exécutées</w:t>
      </w:r>
      <w:ins w:id="41" w:author="Laetitia RIZZOTTODOSSIN" w:date="2025-08-14T13:23:00Z">
        <w:r w:rsidR="00EC1225">
          <w:rPr>
            <w:rFonts w:ascii="Arial" w:hAnsi="Arial" w:cs="Arial"/>
          </w:rPr>
          <w:t>.</w:t>
        </w:r>
      </w:ins>
      <w:del w:id="42" w:author="Laetitia RIZZOTTODOSSIN" w:date="2025-08-14T13:23:00Z">
        <w:r w:rsidDel="00EC1225">
          <w:rPr>
            <w:rFonts w:ascii="Arial" w:hAnsi="Arial" w:cs="Arial"/>
          </w:rPr>
          <w:delText>,</w:delText>
        </w:r>
      </w:del>
    </w:p>
    <w:p w14:paraId="70730CAE" w14:textId="310C870C" w:rsidR="00E828ED" w:rsidDel="00EC1225" w:rsidRDefault="00E828ED" w:rsidP="00EC1225">
      <w:pPr>
        <w:ind w:left="1134"/>
        <w:jc w:val="both"/>
        <w:rPr>
          <w:del w:id="43" w:author="Laetitia RIZZOTTODOSSIN" w:date="2025-08-14T13:23:00Z"/>
          <w:rFonts w:ascii="Arial" w:hAnsi="Arial" w:cs="Arial"/>
        </w:rPr>
        <w:pPrChange w:id="44" w:author="Laetitia RIZZOTTODOSSIN" w:date="2025-08-14T13:23:00Z">
          <w:pPr>
            <w:numPr>
              <w:numId w:val="4"/>
            </w:numPr>
            <w:ind w:left="1134" w:hanging="283"/>
            <w:jc w:val="both"/>
          </w:pPr>
        </w:pPrChange>
      </w:pPr>
      <w:del w:id="45" w:author="Laetitia RIZZOTTODOSSIN" w:date="2025-08-14T13:22:00Z">
        <w:r w:rsidDel="00EC1225">
          <w:rPr>
            <w:rFonts w:ascii="Arial" w:hAnsi="Arial" w:cs="Arial"/>
          </w:rPr>
          <w:delText>la date de facturation</w:delText>
        </w:r>
      </w:del>
      <w:del w:id="46" w:author="Laetitia RIZZOTTODOSSIN" w:date="2025-08-14T13:23:00Z">
        <w:r w:rsidDel="00EC1225">
          <w:rPr>
            <w:rFonts w:ascii="Arial" w:hAnsi="Arial" w:cs="Arial"/>
          </w:rPr>
          <w:delText>.</w:delText>
        </w:r>
      </w:del>
    </w:p>
    <w:p w14:paraId="08BA4FDF" w14:textId="77777777" w:rsidR="00B27CCB" w:rsidRDefault="00B27CCB" w:rsidP="00B27CCB">
      <w:pPr>
        <w:ind w:left="1134"/>
        <w:jc w:val="both"/>
        <w:rPr>
          <w:rFonts w:ascii="Arial" w:hAnsi="Arial" w:cs="Arial"/>
        </w:rPr>
      </w:pPr>
    </w:p>
    <w:p w14:paraId="6E96DDC6" w14:textId="2A875EC9" w:rsidR="00E828ED" w:rsidRDefault="00B27CCB">
      <w:pPr>
        <w:ind w:left="567"/>
        <w:jc w:val="both"/>
        <w:rPr>
          <w:rFonts w:ascii="Arial" w:hAnsi="Arial" w:cs="Arial"/>
        </w:rPr>
      </w:pPr>
      <w:r w:rsidRPr="00B27CCB">
        <w:rPr>
          <w:rFonts w:ascii="Arial" w:hAnsi="Arial" w:cs="Arial"/>
          <w:b/>
          <w:color w:val="FF0000"/>
        </w:rPr>
        <w:t>ATTENTION</w:t>
      </w:r>
      <w:r w:rsidRPr="00B27CCB">
        <w:rPr>
          <w:rFonts w:ascii="Arial" w:hAnsi="Arial" w:cs="Arial"/>
        </w:rPr>
        <w:t xml:space="preserve"> : Les factures papiers </w:t>
      </w:r>
      <w:del w:id="47" w:author="Laetitia RIZZOTTODOSSIN" w:date="2025-08-14T13:23:00Z">
        <w:r w:rsidRPr="00B27CCB" w:rsidDel="00EC1225">
          <w:rPr>
            <w:rFonts w:ascii="Arial" w:hAnsi="Arial" w:cs="Arial"/>
          </w:rPr>
          <w:delText xml:space="preserve">des entreprises concernées par l'article 3 de l'ordonnance précitée </w:delText>
        </w:r>
      </w:del>
      <w:r w:rsidRPr="00B27CCB">
        <w:rPr>
          <w:rFonts w:ascii="Arial" w:hAnsi="Arial" w:cs="Arial"/>
        </w:rPr>
        <w:t xml:space="preserve">ne seront plus acceptées, ces factures devront </w:t>
      </w:r>
      <w:ins w:id="48" w:author="Laetitia RIZZOTTODOSSIN" w:date="2025-08-14T13:23:00Z">
        <w:r w:rsidR="00EC1225">
          <w:rPr>
            <w:rFonts w:ascii="Arial" w:hAnsi="Arial" w:cs="Arial"/>
          </w:rPr>
          <w:t xml:space="preserve">nécessairement et exclusivement </w:t>
        </w:r>
      </w:ins>
      <w:r w:rsidRPr="00B27CCB">
        <w:rPr>
          <w:rFonts w:ascii="Arial" w:hAnsi="Arial" w:cs="Arial"/>
        </w:rPr>
        <w:t>faire l'objet d'une transmission via Chorus Pro afin d'être payées par l'établissement.</w:t>
      </w:r>
    </w:p>
    <w:p w14:paraId="2CC6E4E0" w14:textId="77777777" w:rsidR="00B27CCB" w:rsidRDefault="00B27CCB">
      <w:pPr>
        <w:ind w:left="567"/>
        <w:jc w:val="both"/>
        <w:rPr>
          <w:rFonts w:ascii="Arial" w:hAnsi="Arial" w:cs="Arial"/>
        </w:rPr>
      </w:pPr>
    </w:p>
    <w:p w14:paraId="6547273C" w14:textId="77777777" w:rsidR="00E828ED" w:rsidRPr="00561D59" w:rsidRDefault="00E828ED">
      <w:pPr>
        <w:ind w:left="567"/>
        <w:jc w:val="both"/>
        <w:rPr>
          <w:rFonts w:ascii="Arial" w:hAnsi="Arial" w:cs="Arial"/>
        </w:rPr>
      </w:pPr>
      <w:r>
        <w:rPr>
          <w:rFonts w:ascii="Arial" w:hAnsi="Arial" w:cs="Arial"/>
        </w:rPr>
        <w:t xml:space="preserve">Les </w:t>
      </w:r>
      <w:r w:rsidR="00966A5F">
        <w:rPr>
          <w:rFonts w:ascii="Arial" w:hAnsi="Arial" w:cs="Arial"/>
        </w:rPr>
        <w:t>demandes de paiement</w:t>
      </w:r>
      <w:r>
        <w:rPr>
          <w:rFonts w:ascii="Arial" w:hAnsi="Arial" w:cs="Arial"/>
        </w:rPr>
        <w:t xml:space="preserve"> sont adressées </w:t>
      </w:r>
      <w:r>
        <w:rPr>
          <w:rFonts w:ascii="Arial" w:hAnsi="Arial" w:cs="Arial"/>
          <w:b/>
        </w:rPr>
        <w:t xml:space="preserve">à l’issue des opérations de vérification, </w:t>
      </w:r>
      <w:r w:rsidRPr="00561D59">
        <w:rPr>
          <w:rFonts w:ascii="Arial" w:hAnsi="Arial" w:cs="Arial"/>
        </w:rPr>
        <w:t>conformément à l’art</w:t>
      </w:r>
      <w:r w:rsidR="0000749A" w:rsidRPr="00561D59">
        <w:rPr>
          <w:rFonts w:ascii="Arial" w:hAnsi="Arial" w:cs="Arial"/>
        </w:rPr>
        <w:t>icle 6</w:t>
      </w:r>
      <w:r w:rsidRPr="00561D59">
        <w:rPr>
          <w:rFonts w:ascii="Arial" w:hAnsi="Arial" w:cs="Arial"/>
        </w:rPr>
        <w:t>.2 du présent CCAP</w:t>
      </w:r>
      <w:r w:rsidR="00561D59" w:rsidRPr="00561D59">
        <w:rPr>
          <w:rFonts w:ascii="Arial" w:hAnsi="Arial" w:cs="Arial"/>
        </w:rPr>
        <w:t>.</w:t>
      </w:r>
    </w:p>
    <w:p w14:paraId="75B91C09" w14:textId="77777777" w:rsidR="00E828ED" w:rsidRDefault="00E828ED">
      <w:pPr>
        <w:ind w:left="567"/>
        <w:jc w:val="both"/>
        <w:rPr>
          <w:rFonts w:ascii="Arial" w:hAnsi="Arial" w:cs="Arial"/>
          <w:b/>
          <w:bCs/>
        </w:rPr>
      </w:pPr>
    </w:p>
    <w:p w14:paraId="59756D0B" w14:textId="77777777" w:rsidR="00E828ED" w:rsidRDefault="00E828ED">
      <w:pPr>
        <w:overflowPunct/>
        <w:ind w:left="567"/>
        <w:jc w:val="both"/>
        <w:textAlignment w:val="auto"/>
        <w:rPr>
          <w:rFonts w:ascii="Arial" w:hAnsi="Arial" w:cs="Arial"/>
        </w:rPr>
      </w:pPr>
      <w:r>
        <w:rPr>
          <w:rFonts w:ascii="Arial" w:hAnsi="Arial" w:cs="Arial"/>
        </w:rPr>
        <w:t xml:space="preserve">Lorsque le </w:t>
      </w:r>
      <w:r w:rsidR="000E2DEB">
        <w:rPr>
          <w:rFonts w:ascii="Arial" w:hAnsi="Arial" w:cs="Arial"/>
        </w:rPr>
        <w:t>t</w:t>
      </w:r>
      <w:r w:rsidR="000050E6">
        <w:rPr>
          <w:rFonts w:ascii="Arial" w:hAnsi="Arial" w:cs="Arial"/>
        </w:rPr>
        <w:t>itulaire</w:t>
      </w:r>
      <w:r>
        <w:rPr>
          <w:rFonts w:ascii="Arial" w:hAnsi="Arial" w:cs="Arial"/>
        </w:rPr>
        <w:t xml:space="preserve"> est groupé conjointement avec un tiers mandataire pour l’établissement de la facturation, la facture établie au nom du mandataire mentionne en en-tête le nom du mandant avec une formule « </w:t>
      </w:r>
      <w:r>
        <w:rPr>
          <w:rFonts w:ascii="Arial" w:hAnsi="Arial" w:cs="Arial"/>
          <w:i/>
          <w:iCs/>
        </w:rPr>
        <w:t>facture établie au nom et pour le compte du …</w:t>
      </w:r>
      <w:proofErr w:type="gramStart"/>
      <w:r>
        <w:rPr>
          <w:rFonts w:ascii="Arial" w:hAnsi="Arial" w:cs="Arial"/>
          <w:i/>
          <w:iCs/>
        </w:rPr>
        <w:t>…….</w:t>
      </w:r>
      <w:proofErr w:type="gramEnd"/>
      <w:r>
        <w:rPr>
          <w:rFonts w:ascii="Arial" w:hAnsi="Arial" w:cs="Arial"/>
          <w:i/>
          <w:iCs/>
        </w:rPr>
        <w:t>.</w:t>
      </w:r>
      <w:r>
        <w:rPr>
          <w:rFonts w:ascii="Arial" w:hAnsi="Arial" w:cs="Arial"/>
        </w:rPr>
        <w:t xml:space="preserve"> ».</w:t>
      </w:r>
    </w:p>
    <w:p w14:paraId="08E52EDE" w14:textId="77777777" w:rsidR="00E828ED" w:rsidRDefault="00E828ED">
      <w:pPr>
        <w:pStyle w:val="Normal2"/>
        <w:ind w:left="567" w:firstLine="0"/>
        <w:rPr>
          <w:rFonts w:ascii="Arial" w:hAnsi="Arial" w:cs="Arial"/>
          <w:sz w:val="20"/>
          <w:szCs w:val="20"/>
        </w:rPr>
      </w:pPr>
    </w:p>
    <w:p w14:paraId="5B43B564" w14:textId="77777777" w:rsidR="00E828ED" w:rsidRDefault="00E828ED">
      <w:pPr>
        <w:pStyle w:val="Normal2"/>
        <w:ind w:left="567" w:firstLine="0"/>
        <w:rPr>
          <w:rFonts w:ascii="Arial" w:hAnsi="Arial" w:cs="Arial"/>
          <w:noProof/>
          <w:sz w:val="20"/>
          <w:szCs w:val="20"/>
        </w:rPr>
      </w:pPr>
      <w:r>
        <w:rPr>
          <w:rFonts w:ascii="Arial" w:hAnsi="Arial" w:cs="Arial"/>
          <w:sz w:val="20"/>
          <w:szCs w:val="20"/>
        </w:rPr>
        <w:t>Le non-respect de ces dispositions entraînera le retour de la facture à son expéditeur, avec obligation de réémission sous un nouveau numéro et une nouvelle date.</w:t>
      </w:r>
    </w:p>
    <w:p w14:paraId="4F92A6C0" w14:textId="77777777" w:rsidR="00E828ED" w:rsidRDefault="00E828ED">
      <w:pPr>
        <w:pStyle w:val="RedTxt"/>
        <w:ind w:left="567"/>
        <w:jc w:val="both"/>
        <w:rPr>
          <w:sz w:val="20"/>
          <w:szCs w:val="20"/>
        </w:rPr>
      </w:pPr>
    </w:p>
    <w:p w14:paraId="48140365" w14:textId="77777777" w:rsidR="00E828ED" w:rsidRDefault="00E828ED">
      <w:pPr>
        <w:pStyle w:val="RedTxt"/>
        <w:ind w:left="567"/>
        <w:jc w:val="both"/>
        <w:rPr>
          <w:noProof/>
          <w:sz w:val="20"/>
          <w:szCs w:val="20"/>
        </w:rPr>
      </w:pPr>
      <w:r>
        <w:rPr>
          <w:noProof/>
          <w:sz w:val="20"/>
          <w:szCs w:val="20"/>
        </w:rPr>
        <w:t>Le taux de TVA applicable est celui en vigueur au jour de la livraison des fournitures</w:t>
      </w:r>
      <w:del w:id="49" w:author="Laetitia RIZZOTTODOSSIN" w:date="2025-08-14T13:24:00Z">
        <w:r w:rsidDel="00EC1225">
          <w:rPr>
            <w:noProof/>
            <w:sz w:val="20"/>
            <w:szCs w:val="20"/>
          </w:rPr>
          <w:delText xml:space="preserve"> / au jour de la réalisation des prestations</w:delText>
        </w:r>
      </w:del>
      <w:r>
        <w:rPr>
          <w:noProof/>
          <w:sz w:val="20"/>
          <w:szCs w:val="20"/>
        </w:rPr>
        <w:t xml:space="preserve"> et au dernier jour de la période faisant l’objet de la facturation (pour les prestations qui s’exécutent de façon continue).</w:t>
      </w:r>
    </w:p>
    <w:p w14:paraId="2C65D85B" w14:textId="77777777" w:rsidR="00E828ED" w:rsidRDefault="002D331C" w:rsidP="00FC69F4">
      <w:pPr>
        <w:pStyle w:val="Titre2"/>
        <w:spacing w:before="240" w:after="60"/>
      </w:pPr>
      <w:bookmarkStart w:id="50" w:name="_Toc294537956"/>
      <w:bookmarkStart w:id="51" w:name="_Toc204861967"/>
      <w:r>
        <w:t>8.3</w:t>
      </w:r>
      <w:r w:rsidR="00E828ED">
        <w:tab/>
        <w:t>Mode de règlement</w:t>
      </w:r>
      <w:bookmarkEnd w:id="50"/>
      <w:bookmarkEnd w:id="51"/>
    </w:p>
    <w:p w14:paraId="5A29DBB8" w14:textId="77777777" w:rsidR="00E828ED" w:rsidRDefault="00E828ED">
      <w:pPr>
        <w:pStyle w:val="Retraitcorpsdetexte"/>
        <w:rPr>
          <w:rFonts w:ascii="Arial" w:hAnsi="Arial" w:cs="Arial"/>
          <w:iCs/>
          <w:sz w:val="20"/>
        </w:rPr>
      </w:pPr>
      <w:r>
        <w:rPr>
          <w:rFonts w:ascii="Arial" w:hAnsi="Arial" w:cs="Arial"/>
          <w:sz w:val="20"/>
        </w:rPr>
        <w:t>Le délai global de paiement du présent marché</w:t>
      </w:r>
      <w:r w:rsidR="00CC33DB">
        <w:rPr>
          <w:rFonts w:ascii="Arial" w:hAnsi="Arial" w:cs="Arial"/>
          <w:sz w:val="20"/>
        </w:rPr>
        <w:t xml:space="preserve"> </w:t>
      </w:r>
      <w:r>
        <w:rPr>
          <w:rFonts w:ascii="Arial" w:hAnsi="Arial" w:cs="Arial"/>
          <w:sz w:val="20"/>
        </w:rPr>
        <w:t xml:space="preserve">est fixé à </w:t>
      </w:r>
      <w:r w:rsidRPr="00A34B8B">
        <w:rPr>
          <w:rFonts w:ascii="Arial" w:hAnsi="Arial" w:cs="Arial"/>
          <w:b/>
          <w:sz w:val="20"/>
        </w:rPr>
        <w:t>50 jours</w:t>
      </w:r>
      <w:r>
        <w:rPr>
          <w:rFonts w:ascii="Arial" w:hAnsi="Arial" w:cs="Arial"/>
          <w:sz w:val="20"/>
        </w:rPr>
        <w:t xml:space="preserve"> à compter de la date de </w:t>
      </w:r>
      <w:r>
        <w:rPr>
          <w:rFonts w:ascii="Arial" w:hAnsi="Arial" w:cs="Arial"/>
          <w:noProof/>
          <w:sz w:val="20"/>
        </w:rPr>
        <w:t>réception de la facture ou de la</w:t>
      </w:r>
      <w:r w:rsidR="00A34B8B">
        <w:rPr>
          <w:rFonts w:ascii="Arial" w:hAnsi="Arial" w:cs="Arial"/>
          <w:noProof/>
          <w:sz w:val="20"/>
        </w:rPr>
        <w:t xml:space="preserve"> date de notification de l’acte emportant commencement d’exécution des prestations s’agissant de </w:t>
      </w:r>
      <w:r>
        <w:rPr>
          <w:rFonts w:ascii="Arial" w:hAnsi="Arial" w:cs="Arial"/>
          <w:noProof/>
          <w:sz w:val="20"/>
        </w:rPr>
        <w:t>l’avance</w:t>
      </w:r>
      <w:r>
        <w:rPr>
          <w:rFonts w:ascii="Arial" w:hAnsi="Arial" w:cs="Arial"/>
          <w:i/>
          <w:sz w:val="20"/>
        </w:rPr>
        <w:t xml:space="preserve">. </w:t>
      </w:r>
      <w:r>
        <w:rPr>
          <w:rFonts w:ascii="Arial" w:hAnsi="Arial" w:cs="Arial"/>
          <w:iCs/>
          <w:sz w:val="20"/>
        </w:rPr>
        <w:t>Le dépassement ouvre de plein droit, le versement d’intérêts moratoires.</w:t>
      </w:r>
    </w:p>
    <w:p w14:paraId="12DF18AF" w14:textId="77777777" w:rsidR="00E828ED" w:rsidRDefault="00E828ED">
      <w:pPr>
        <w:pStyle w:val="Retraitcorpsdetexte"/>
        <w:rPr>
          <w:rFonts w:ascii="Arial" w:hAnsi="Arial" w:cs="Arial"/>
          <w:iCs/>
          <w:sz w:val="20"/>
        </w:rPr>
      </w:pPr>
    </w:p>
    <w:p w14:paraId="13C2A833" w14:textId="77777777" w:rsidR="00E828ED" w:rsidRDefault="00E828ED">
      <w:pPr>
        <w:ind w:left="567"/>
        <w:jc w:val="both"/>
        <w:rPr>
          <w:rFonts w:ascii="Arial" w:hAnsi="Arial" w:cs="Arial"/>
        </w:rPr>
      </w:pPr>
      <w:r>
        <w:rPr>
          <w:rFonts w:ascii="Arial" w:hAnsi="Arial" w:cs="Arial"/>
        </w:rPr>
        <w:t xml:space="preserve">Le délai global de paiement sera automatiquement </w:t>
      </w:r>
      <w:r>
        <w:rPr>
          <w:rFonts w:ascii="Arial" w:hAnsi="Arial" w:cs="Arial"/>
          <w:b/>
          <w:bCs/>
        </w:rPr>
        <w:t>suspendu</w:t>
      </w:r>
      <w:r>
        <w:rPr>
          <w:rFonts w:ascii="Arial" w:hAnsi="Arial" w:cs="Arial"/>
        </w:rPr>
        <w:t xml:space="preserve"> :</w:t>
      </w:r>
    </w:p>
    <w:p w14:paraId="2DBB6FF7" w14:textId="77777777" w:rsidR="00E828ED" w:rsidRDefault="00E828ED" w:rsidP="00451E8E">
      <w:pPr>
        <w:numPr>
          <w:ilvl w:val="0"/>
          <w:numId w:val="6"/>
        </w:numPr>
        <w:jc w:val="both"/>
        <w:rPr>
          <w:rFonts w:ascii="Arial" w:hAnsi="Arial" w:cs="Arial"/>
        </w:rPr>
      </w:pPr>
      <w:proofErr w:type="gramStart"/>
      <w:r>
        <w:rPr>
          <w:rFonts w:ascii="Arial" w:hAnsi="Arial" w:cs="Arial"/>
        </w:rPr>
        <w:t>si</w:t>
      </w:r>
      <w:proofErr w:type="gramEnd"/>
      <w:r>
        <w:rPr>
          <w:rFonts w:ascii="Arial" w:hAnsi="Arial" w:cs="Arial"/>
        </w:rPr>
        <w:t xml:space="preserve"> le </w:t>
      </w:r>
      <w:r w:rsidR="00773B8B">
        <w:rPr>
          <w:rFonts w:ascii="Arial" w:hAnsi="Arial" w:cs="Arial"/>
        </w:rPr>
        <w:t>t</w:t>
      </w:r>
      <w:r w:rsidR="000050E6">
        <w:rPr>
          <w:rFonts w:ascii="Arial" w:hAnsi="Arial" w:cs="Arial"/>
        </w:rPr>
        <w:t>itulaire</w:t>
      </w:r>
      <w:r>
        <w:rPr>
          <w:rFonts w:ascii="Arial" w:hAnsi="Arial" w:cs="Arial"/>
        </w:rPr>
        <w:t xml:space="preserve"> adresse sa demande de paiement à une adresse </w:t>
      </w:r>
      <w:r w:rsidR="000B58AC">
        <w:rPr>
          <w:rFonts w:ascii="Arial" w:hAnsi="Arial" w:cs="Arial"/>
        </w:rPr>
        <w:t xml:space="preserve">autre </w:t>
      </w:r>
      <w:r>
        <w:rPr>
          <w:rFonts w:ascii="Arial" w:hAnsi="Arial" w:cs="Arial"/>
        </w:rPr>
        <w:t>que celle figurant ci-dessus,</w:t>
      </w:r>
    </w:p>
    <w:p w14:paraId="0AC31C7E" w14:textId="77777777" w:rsidR="00E828ED" w:rsidRDefault="00E828ED" w:rsidP="00451E8E">
      <w:pPr>
        <w:numPr>
          <w:ilvl w:val="0"/>
          <w:numId w:val="6"/>
        </w:numPr>
        <w:jc w:val="both"/>
        <w:rPr>
          <w:rFonts w:ascii="Arial" w:hAnsi="Arial" w:cs="Arial"/>
        </w:rPr>
      </w:pPr>
      <w:proofErr w:type="gramStart"/>
      <w:r>
        <w:rPr>
          <w:rFonts w:ascii="Arial" w:hAnsi="Arial" w:cs="Arial"/>
        </w:rPr>
        <w:t>si</w:t>
      </w:r>
      <w:proofErr w:type="gramEnd"/>
      <w:r>
        <w:rPr>
          <w:rFonts w:ascii="Arial" w:hAnsi="Arial" w:cs="Arial"/>
        </w:rPr>
        <w:t xml:space="preserve"> la facture comporte des prix différents de ceux prévus au marché ou des erreurs ou incohérences ne permettant pas son règlement,</w:t>
      </w:r>
    </w:p>
    <w:p w14:paraId="7A28C55E" w14:textId="77777777" w:rsidR="00E828ED" w:rsidRDefault="00E828ED" w:rsidP="00451E8E">
      <w:pPr>
        <w:numPr>
          <w:ilvl w:val="0"/>
          <w:numId w:val="6"/>
        </w:numPr>
        <w:jc w:val="both"/>
        <w:rPr>
          <w:rFonts w:ascii="Arial" w:hAnsi="Arial" w:cs="Arial"/>
        </w:rPr>
      </w:pPr>
      <w:proofErr w:type="gramStart"/>
      <w:r>
        <w:rPr>
          <w:rFonts w:ascii="Arial" w:hAnsi="Arial" w:cs="Arial"/>
        </w:rPr>
        <w:t>si</w:t>
      </w:r>
      <w:proofErr w:type="gramEnd"/>
      <w:r>
        <w:rPr>
          <w:rFonts w:ascii="Arial" w:hAnsi="Arial" w:cs="Arial"/>
        </w:rPr>
        <w:t xml:space="preserve"> le contrôle de la prestation prévu dans le présent CCAP n’a pas donné lieu à une admission.</w:t>
      </w:r>
    </w:p>
    <w:p w14:paraId="09289ED0" w14:textId="77777777" w:rsidR="00E828ED" w:rsidRDefault="00E828ED">
      <w:pPr>
        <w:jc w:val="both"/>
        <w:rPr>
          <w:rFonts w:ascii="Arial" w:hAnsi="Arial" w:cs="Arial"/>
        </w:rPr>
      </w:pPr>
    </w:p>
    <w:p w14:paraId="7661482F" w14:textId="77777777" w:rsidR="00E828ED" w:rsidRDefault="00E828ED">
      <w:pPr>
        <w:ind w:left="567"/>
        <w:jc w:val="both"/>
        <w:rPr>
          <w:rFonts w:ascii="Arial" w:hAnsi="Arial" w:cs="Arial"/>
        </w:rPr>
      </w:pPr>
      <w:r>
        <w:rPr>
          <w:rFonts w:ascii="Arial" w:hAnsi="Arial" w:cs="Arial"/>
        </w:rPr>
        <w:t xml:space="preserve">Dans ce cas, une notification sera faite au </w:t>
      </w:r>
      <w:r w:rsidR="000E2DEB">
        <w:rPr>
          <w:rFonts w:ascii="Arial" w:hAnsi="Arial" w:cs="Arial"/>
        </w:rPr>
        <w:t>t</w:t>
      </w:r>
      <w:r w:rsidR="000050E6">
        <w:rPr>
          <w:rFonts w:ascii="Arial" w:hAnsi="Arial" w:cs="Arial"/>
        </w:rPr>
        <w:t>itulaire</w:t>
      </w:r>
      <w:r>
        <w:rPr>
          <w:rFonts w:ascii="Arial" w:hAnsi="Arial" w:cs="Arial"/>
        </w:rPr>
        <w:t xml:space="preserve"> précisant les motifs s'opposant au paiement et les justificatifs complémentaires à fournir.</w:t>
      </w:r>
    </w:p>
    <w:p w14:paraId="0D1B1CE0" w14:textId="77777777" w:rsidR="00E828ED" w:rsidRDefault="00E828ED">
      <w:pPr>
        <w:ind w:left="567"/>
        <w:jc w:val="both"/>
        <w:rPr>
          <w:rFonts w:ascii="Arial" w:hAnsi="Arial" w:cs="Arial"/>
        </w:rPr>
      </w:pPr>
    </w:p>
    <w:p w14:paraId="642F8322" w14:textId="77777777" w:rsidR="00E828ED" w:rsidRDefault="00E828ED">
      <w:pPr>
        <w:ind w:left="567"/>
        <w:jc w:val="both"/>
        <w:rPr>
          <w:rFonts w:ascii="Arial" w:hAnsi="Arial" w:cs="Arial"/>
        </w:rPr>
      </w:pPr>
      <w:r>
        <w:rPr>
          <w:rFonts w:ascii="Arial" w:hAnsi="Arial" w:cs="Arial"/>
        </w:rPr>
        <w:t>Le délai global de paiement est alors suspendu jusqu'à la remise de la totalité des justifications réclamées.</w:t>
      </w:r>
    </w:p>
    <w:p w14:paraId="0DC68D51" w14:textId="77777777" w:rsidR="00D25F95" w:rsidRDefault="00D25F95">
      <w:pPr>
        <w:ind w:left="567"/>
        <w:jc w:val="both"/>
        <w:rPr>
          <w:rFonts w:ascii="Arial" w:hAnsi="Arial" w:cs="Arial"/>
        </w:rPr>
      </w:pPr>
    </w:p>
    <w:p w14:paraId="1528075D" w14:textId="77777777" w:rsidR="00D25F95" w:rsidRDefault="00D25F95" w:rsidP="00D25F95">
      <w:pPr>
        <w:widowControl w:val="0"/>
        <w:overflowPunct/>
        <w:ind w:left="567"/>
        <w:jc w:val="both"/>
        <w:textAlignment w:val="auto"/>
        <w:rPr>
          <w:rFonts w:ascii="Arial" w:hAnsi="Arial" w:cs="Arial"/>
        </w:rPr>
      </w:pPr>
      <w:r w:rsidRPr="00D25F95">
        <w:rPr>
          <w:rFonts w:ascii="Arial" w:hAnsi="Arial"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w:t>
      </w:r>
    </w:p>
    <w:p w14:paraId="3BAF3155" w14:textId="77777777" w:rsidR="00D25F95" w:rsidRDefault="00D25F95" w:rsidP="00D25F95">
      <w:pPr>
        <w:widowControl w:val="0"/>
        <w:overflowPunct/>
        <w:ind w:left="567"/>
        <w:jc w:val="both"/>
        <w:textAlignment w:val="auto"/>
        <w:rPr>
          <w:rFonts w:ascii="Arial" w:hAnsi="Arial" w:cs="Arial"/>
        </w:rPr>
      </w:pPr>
    </w:p>
    <w:p w14:paraId="4B046CB5" w14:textId="77777777" w:rsidR="00D25F95" w:rsidRPr="00D25F95" w:rsidRDefault="00D25F95" w:rsidP="00D25F95">
      <w:pPr>
        <w:widowControl w:val="0"/>
        <w:ind w:left="567"/>
        <w:jc w:val="both"/>
        <w:rPr>
          <w:rFonts w:ascii="Arial" w:hAnsi="Arial" w:cs="Arial"/>
        </w:rPr>
      </w:pPr>
      <w:r>
        <w:rPr>
          <w:rFonts w:ascii="Arial" w:hAnsi="Arial" w:cs="Arial"/>
        </w:rPr>
        <w:t>Le retard de paiement donne également lieu au versement d’une indemnité forfaitaire pour frais de recouvrement, d’un montant de 40 euros.</w:t>
      </w:r>
      <w:r w:rsidRPr="00FD6023">
        <w:rPr>
          <w:rFonts w:ascii="Arial" w:hAnsi="Arial" w:cs="Arial"/>
        </w:rPr>
        <w:t xml:space="preserve"> </w:t>
      </w:r>
      <w:r w:rsidRPr="00D25F95">
        <w:rPr>
          <w:rFonts w:ascii="Arial" w:hAnsi="Arial" w:cs="Arial"/>
        </w:rPr>
        <w:t> </w:t>
      </w:r>
    </w:p>
    <w:p w14:paraId="03CB4C00" w14:textId="1F5C3879" w:rsidR="00D25F95" w:rsidRDefault="00D25F95" w:rsidP="00D25F95">
      <w:pPr>
        <w:widowControl w:val="0"/>
        <w:overflowPunct/>
        <w:ind w:left="567"/>
        <w:jc w:val="both"/>
        <w:textAlignment w:val="auto"/>
        <w:rPr>
          <w:rFonts w:ascii="Arial" w:hAnsi="Arial" w:cs="Arial"/>
        </w:rPr>
      </w:pPr>
      <w:r w:rsidRPr="00D25F95">
        <w:rPr>
          <w:rFonts w:ascii="Arial" w:hAnsi="Arial" w:cs="Arial"/>
        </w:rPr>
        <w:t xml:space="preserve">Lorsque les frais de recouvrement exposés sont supérieurs au montant </w:t>
      </w:r>
      <w:r>
        <w:rPr>
          <w:rFonts w:ascii="Arial" w:hAnsi="Arial" w:cs="Arial"/>
        </w:rPr>
        <w:t>ci-dessus</w:t>
      </w:r>
      <w:r w:rsidRPr="00D25F95">
        <w:rPr>
          <w:rFonts w:ascii="Arial" w:hAnsi="Arial" w:cs="Arial"/>
        </w:rPr>
        <w:t xml:space="preserve">, le </w:t>
      </w:r>
      <w:r w:rsidR="000E2DEB">
        <w:rPr>
          <w:rFonts w:ascii="Arial" w:hAnsi="Arial" w:cs="Arial"/>
        </w:rPr>
        <w:t>t</w:t>
      </w:r>
      <w:r w:rsidR="000050E6">
        <w:rPr>
          <w:rFonts w:ascii="Arial" w:hAnsi="Arial" w:cs="Arial"/>
        </w:rPr>
        <w:t>itulaire</w:t>
      </w:r>
      <w:r w:rsidRPr="00D25F95">
        <w:rPr>
          <w:rFonts w:ascii="Arial" w:hAnsi="Arial" w:cs="Arial"/>
        </w:rPr>
        <w:t xml:space="preserve"> peut demander </w:t>
      </w:r>
      <w:r>
        <w:rPr>
          <w:rFonts w:ascii="Arial" w:hAnsi="Arial" w:cs="Arial"/>
        </w:rPr>
        <w:t xml:space="preserve">au CHU de Caen </w:t>
      </w:r>
      <w:r w:rsidRPr="00D25F95">
        <w:rPr>
          <w:rFonts w:ascii="Arial" w:hAnsi="Arial" w:cs="Arial"/>
        </w:rPr>
        <w:t>une indemnisation complémentaire, sur justification.</w:t>
      </w:r>
    </w:p>
    <w:p w14:paraId="2FEF48EF" w14:textId="264C1C17" w:rsidR="00DD04BA" w:rsidDel="00EC1225" w:rsidRDefault="00DD04BA" w:rsidP="00D25F95">
      <w:pPr>
        <w:widowControl w:val="0"/>
        <w:overflowPunct/>
        <w:ind w:left="567"/>
        <w:jc w:val="both"/>
        <w:textAlignment w:val="auto"/>
        <w:rPr>
          <w:del w:id="52" w:author="Laetitia RIZZOTTODOSSIN" w:date="2025-08-14T13:24:00Z"/>
          <w:rFonts w:ascii="Arial" w:hAnsi="Arial" w:cs="Arial"/>
        </w:rPr>
      </w:pPr>
    </w:p>
    <w:p w14:paraId="7380C917" w14:textId="50DE5461" w:rsidR="00DD04BA" w:rsidDel="00EC1225" w:rsidRDefault="00DD04BA" w:rsidP="00D25F95">
      <w:pPr>
        <w:widowControl w:val="0"/>
        <w:overflowPunct/>
        <w:ind w:left="567"/>
        <w:jc w:val="both"/>
        <w:textAlignment w:val="auto"/>
        <w:rPr>
          <w:del w:id="53" w:author="Laetitia RIZZOTTODOSSIN" w:date="2025-08-14T13:24:00Z"/>
          <w:rFonts w:ascii="Arial" w:hAnsi="Arial" w:cs="Arial"/>
        </w:rPr>
      </w:pPr>
    </w:p>
    <w:p w14:paraId="4E1C7424" w14:textId="7C57E5A6" w:rsidR="00DD04BA" w:rsidRPr="00D25F95" w:rsidDel="00EC1225" w:rsidRDefault="00DD04BA" w:rsidP="00D25F95">
      <w:pPr>
        <w:widowControl w:val="0"/>
        <w:overflowPunct/>
        <w:ind w:left="567"/>
        <w:jc w:val="both"/>
        <w:textAlignment w:val="auto"/>
        <w:rPr>
          <w:del w:id="54" w:author="Laetitia RIZZOTTODOSSIN" w:date="2025-08-14T13:24:00Z"/>
          <w:rFonts w:ascii="Arial" w:hAnsi="Arial" w:cs="Arial"/>
        </w:rPr>
      </w:pPr>
    </w:p>
    <w:p w14:paraId="292F5339" w14:textId="77777777" w:rsidR="00E828ED" w:rsidRDefault="002D331C" w:rsidP="004735CF">
      <w:pPr>
        <w:pStyle w:val="Titre2"/>
        <w:spacing w:before="240" w:after="60"/>
      </w:pPr>
      <w:bookmarkStart w:id="55" w:name="_Toc204861968"/>
      <w:r>
        <w:lastRenderedPageBreak/>
        <w:t>8.4</w:t>
      </w:r>
      <w:r w:rsidR="004735CF">
        <w:tab/>
        <w:t>Comptable assignataire</w:t>
      </w:r>
      <w:bookmarkEnd w:id="55"/>
    </w:p>
    <w:p w14:paraId="17988687" w14:textId="76B5B4C5" w:rsidR="00E828ED" w:rsidRDefault="00E828ED" w:rsidP="00AD67B4">
      <w:pPr>
        <w:pStyle w:val="Retraitcorpsdetexte3"/>
        <w:rPr>
          <w:rFonts w:ascii="Arial" w:hAnsi="Arial" w:cs="Arial"/>
          <w:sz w:val="20"/>
        </w:rPr>
      </w:pPr>
      <w:r>
        <w:rPr>
          <w:rFonts w:ascii="Arial" w:hAnsi="Arial" w:cs="Arial"/>
          <w:sz w:val="20"/>
        </w:rPr>
        <w:t>Le comptable assignataire chargé du paiement est</w:t>
      </w:r>
      <w:r w:rsidR="00856B37">
        <w:rPr>
          <w:rFonts w:ascii="Arial" w:hAnsi="Arial" w:cs="Arial"/>
          <w:sz w:val="20"/>
        </w:rPr>
        <w:t> :</w:t>
      </w:r>
    </w:p>
    <w:p w14:paraId="0BBE8B2C" w14:textId="77777777" w:rsidR="00856B37" w:rsidRDefault="00856B37" w:rsidP="00AD67B4">
      <w:pPr>
        <w:pStyle w:val="Retraitcorpsdetexte3"/>
        <w:rPr>
          <w:rFonts w:ascii="Arial" w:hAnsi="Arial" w:cs="Arial"/>
          <w:sz w:val="20"/>
        </w:rPr>
      </w:pPr>
    </w:p>
    <w:tbl>
      <w:tblPr>
        <w:tblStyle w:val="Grilledutableau"/>
        <w:tblW w:w="0" w:type="auto"/>
        <w:tblInd w:w="567" w:type="dxa"/>
        <w:tblLook w:val="04A0" w:firstRow="1" w:lastRow="0" w:firstColumn="1" w:lastColumn="0" w:noHBand="0" w:noVBand="1"/>
      </w:tblPr>
      <w:tblGrid>
        <w:gridCol w:w="2225"/>
        <w:gridCol w:w="2448"/>
        <w:gridCol w:w="1911"/>
        <w:gridCol w:w="2478"/>
      </w:tblGrid>
      <w:tr w:rsidR="00856B37" w:rsidRPr="00F7041F" w14:paraId="6C0FD726" w14:textId="77777777" w:rsidTr="0000104C">
        <w:tc>
          <w:tcPr>
            <w:tcW w:w="2225" w:type="dxa"/>
            <w:tcBorders>
              <w:bottom w:val="single" w:sz="4" w:space="0" w:color="auto"/>
            </w:tcBorders>
            <w:vAlign w:val="center"/>
          </w:tcPr>
          <w:p w14:paraId="02020F90" w14:textId="77777777" w:rsidR="00856B37" w:rsidRPr="00326702" w:rsidRDefault="00856B37" w:rsidP="0000104C">
            <w:pPr>
              <w:pStyle w:val="Retraitcorpsdetexte3"/>
              <w:ind w:left="0"/>
              <w:jc w:val="center"/>
              <w:rPr>
                <w:rFonts w:ascii="Arial" w:hAnsi="Arial" w:cs="Arial"/>
                <w:sz w:val="20"/>
              </w:rPr>
            </w:pPr>
            <w:r w:rsidRPr="00326702">
              <w:rPr>
                <w:rFonts w:ascii="Arial" w:hAnsi="Arial" w:cs="Arial"/>
                <w:color w:val="000000"/>
                <w:sz w:val="20"/>
              </w:rPr>
              <w:t>Madame la Trésorière Principale</w:t>
            </w:r>
          </w:p>
        </w:tc>
        <w:tc>
          <w:tcPr>
            <w:tcW w:w="2448" w:type="dxa"/>
            <w:tcBorders>
              <w:bottom w:val="single" w:sz="4" w:space="0" w:color="auto"/>
            </w:tcBorders>
            <w:vAlign w:val="center"/>
          </w:tcPr>
          <w:p w14:paraId="241BA80F" w14:textId="77777777" w:rsidR="00856B37" w:rsidRPr="00326702" w:rsidRDefault="00856B37" w:rsidP="0000104C">
            <w:pPr>
              <w:pStyle w:val="Retraitcorpsdetexte3"/>
              <w:ind w:left="0"/>
              <w:jc w:val="center"/>
              <w:rPr>
                <w:rFonts w:ascii="Arial" w:hAnsi="Arial" w:cs="Arial"/>
                <w:sz w:val="20"/>
              </w:rPr>
            </w:pPr>
            <w:r w:rsidRPr="00326702">
              <w:rPr>
                <w:rFonts w:ascii="Arial" w:hAnsi="Arial" w:cs="Arial"/>
                <w:color w:val="000000"/>
                <w:sz w:val="20"/>
              </w:rPr>
              <w:t>145 rue de la Délivrande</w:t>
            </w:r>
            <w:r w:rsidRPr="00326702">
              <w:rPr>
                <w:rFonts w:ascii="Arial" w:hAnsi="Arial" w:cs="Arial"/>
                <w:color w:val="000000"/>
                <w:sz w:val="20"/>
              </w:rPr>
              <w:br/>
              <w:t>14000 Caen</w:t>
            </w:r>
          </w:p>
        </w:tc>
        <w:tc>
          <w:tcPr>
            <w:tcW w:w="1911" w:type="dxa"/>
            <w:tcBorders>
              <w:bottom w:val="single" w:sz="4" w:space="0" w:color="auto"/>
            </w:tcBorders>
            <w:vAlign w:val="center"/>
          </w:tcPr>
          <w:p w14:paraId="540B0963" w14:textId="77777777" w:rsidR="00856B37" w:rsidRPr="00326702" w:rsidRDefault="00856B37" w:rsidP="0000104C">
            <w:pPr>
              <w:pStyle w:val="Retraitcorpsdetexte3"/>
              <w:ind w:left="0"/>
              <w:jc w:val="center"/>
              <w:rPr>
                <w:rFonts w:ascii="Arial" w:hAnsi="Arial" w:cs="Arial"/>
                <w:sz w:val="20"/>
              </w:rPr>
            </w:pPr>
            <w:r w:rsidRPr="00326702">
              <w:rPr>
                <w:rFonts w:ascii="Arial" w:hAnsi="Arial" w:cs="Arial"/>
                <w:color w:val="000000"/>
                <w:sz w:val="20"/>
              </w:rPr>
              <w:t>02 31 47 11 11</w:t>
            </w:r>
          </w:p>
        </w:tc>
        <w:tc>
          <w:tcPr>
            <w:tcW w:w="2478" w:type="dxa"/>
            <w:tcBorders>
              <w:bottom w:val="single" w:sz="4" w:space="0" w:color="auto"/>
            </w:tcBorders>
            <w:vAlign w:val="center"/>
          </w:tcPr>
          <w:p w14:paraId="467405D0" w14:textId="77777777" w:rsidR="00856B37" w:rsidRPr="00326702" w:rsidRDefault="00EC1225" w:rsidP="0000104C">
            <w:pPr>
              <w:pStyle w:val="Retraitcorpsdetexte3"/>
              <w:ind w:left="0"/>
              <w:jc w:val="center"/>
              <w:rPr>
                <w:rFonts w:ascii="Arial" w:hAnsi="Arial" w:cs="Arial"/>
                <w:sz w:val="16"/>
                <w:szCs w:val="16"/>
              </w:rPr>
            </w:pPr>
            <w:hyperlink r:id="rId12" w:history="1">
              <w:r w:rsidR="00856B37" w:rsidRPr="00326702">
                <w:rPr>
                  <w:rFonts w:ascii="Arial" w:hAnsi="Arial" w:cs="Arial"/>
                  <w:color w:val="0563C1"/>
                  <w:sz w:val="16"/>
                  <w:szCs w:val="16"/>
                  <w:u w:val="single"/>
                </w:rPr>
                <w:t>t014014@dgfip.finances.gouv.fr</w:t>
              </w:r>
            </w:hyperlink>
          </w:p>
        </w:tc>
      </w:tr>
    </w:tbl>
    <w:p w14:paraId="309857C0" w14:textId="77777777" w:rsidR="00E828ED" w:rsidRDefault="00E828ED">
      <w:pPr>
        <w:ind w:left="567"/>
        <w:jc w:val="both"/>
        <w:rPr>
          <w:rFonts w:ascii="Arial" w:hAnsi="Arial" w:cs="Arial"/>
          <w:bCs/>
        </w:rPr>
      </w:pPr>
    </w:p>
    <w:p w14:paraId="5F6B3258" w14:textId="77777777" w:rsidR="00520661" w:rsidRDefault="00520661">
      <w:pPr>
        <w:ind w:left="567"/>
        <w:jc w:val="both"/>
        <w:rPr>
          <w:rFonts w:ascii="Arial" w:hAnsi="Arial" w:cs="Arial"/>
          <w:bCs/>
        </w:rPr>
      </w:pPr>
    </w:p>
    <w:p w14:paraId="2E7752C1" w14:textId="77777777" w:rsidR="00E828ED" w:rsidRDefault="002D331C">
      <w:pPr>
        <w:pStyle w:val="Titre1"/>
        <w:spacing w:before="0" w:after="0"/>
        <w:rPr>
          <w:rFonts w:ascii="Arial" w:hAnsi="Arial" w:cs="Arial"/>
          <w:sz w:val="20"/>
        </w:rPr>
      </w:pPr>
      <w:bookmarkStart w:id="56" w:name="_Toc204861970"/>
      <w:r>
        <w:rPr>
          <w:rFonts w:ascii="Arial" w:hAnsi="Arial" w:cs="Arial"/>
          <w:sz w:val="20"/>
        </w:rPr>
        <w:t>9</w:t>
      </w:r>
      <w:r w:rsidR="000241F5">
        <w:rPr>
          <w:rFonts w:ascii="Arial" w:hAnsi="Arial" w:cs="Arial"/>
          <w:sz w:val="20"/>
        </w:rPr>
        <w:t>.</w:t>
      </w:r>
      <w:r w:rsidR="000241F5">
        <w:rPr>
          <w:rFonts w:ascii="Arial" w:hAnsi="Arial" w:cs="Arial"/>
          <w:sz w:val="20"/>
        </w:rPr>
        <w:tab/>
        <w:t xml:space="preserve">AVANCES </w:t>
      </w:r>
      <w:r w:rsidR="00590E31">
        <w:rPr>
          <w:rFonts w:ascii="Arial" w:hAnsi="Arial" w:cs="Arial"/>
          <w:sz w:val="20"/>
        </w:rPr>
        <w:t xml:space="preserve">ET </w:t>
      </w:r>
      <w:r w:rsidR="000241F5">
        <w:rPr>
          <w:rFonts w:ascii="Arial" w:hAnsi="Arial" w:cs="Arial"/>
          <w:sz w:val="20"/>
        </w:rPr>
        <w:t>RETENUE DE GARANTIE</w:t>
      </w:r>
      <w:bookmarkEnd w:id="56"/>
    </w:p>
    <w:p w14:paraId="32AE8876" w14:textId="77777777" w:rsidR="00E828ED" w:rsidRDefault="002D331C" w:rsidP="00FC69F4">
      <w:pPr>
        <w:pStyle w:val="Titre2"/>
        <w:spacing w:before="240" w:after="60"/>
      </w:pPr>
      <w:bookmarkStart w:id="57" w:name="_Toc204861971"/>
      <w:r>
        <w:t>9</w:t>
      </w:r>
      <w:r w:rsidR="00E828ED">
        <w:t>.1</w:t>
      </w:r>
      <w:r w:rsidR="00E828ED">
        <w:tab/>
        <w:t>Avance</w:t>
      </w:r>
      <w:bookmarkEnd w:id="57"/>
    </w:p>
    <w:p w14:paraId="1B96E800" w14:textId="7822CA92" w:rsidR="00E828ED" w:rsidRPr="00856B37" w:rsidRDefault="00856B37">
      <w:pPr>
        <w:ind w:left="567"/>
        <w:jc w:val="both"/>
        <w:rPr>
          <w:rFonts w:ascii="Arial" w:hAnsi="Arial" w:cs="Arial"/>
        </w:rPr>
      </w:pPr>
      <w:r w:rsidRPr="00856B37">
        <w:rPr>
          <w:rFonts w:ascii="Arial" w:hAnsi="Arial" w:cs="Arial"/>
        </w:rPr>
        <w:t>Sans objet</w:t>
      </w:r>
    </w:p>
    <w:p w14:paraId="074F1B79" w14:textId="77777777" w:rsidR="000241F5" w:rsidRDefault="002D331C" w:rsidP="000241F5">
      <w:pPr>
        <w:pStyle w:val="Titre2"/>
        <w:spacing w:before="240" w:after="60"/>
      </w:pPr>
      <w:bookmarkStart w:id="58" w:name="_Toc204861972"/>
      <w:r>
        <w:t>9</w:t>
      </w:r>
      <w:r w:rsidR="000241F5">
        <w:t>.2</w:t>
      </w:r>
      <w:r w:rsidR="000241F5">
        <w:tab/>
        <w:t>Retenue de garantie</w:t>
      </w:r>
      <w:bookmarkEnd w:id="58"/>
    </w:p>
    <w:p w14:paraId="00DDB1C6" w14:textId="77777777" w:rsidR="00E828ED" w:rsidRDefault="00E828ED">
      <w:pPr>
        <w:ind w:left="567"/>
        <w:jc w:val="both"/>
        <w:rPr>
          <w:rFonts w:ascii="Arial" w:hAnsi="Arial" w:cs="Arial"/>
          <w:strike/>
        </w:rPr>
      </w:pPr>
      <w:r>
        <w:rPr>
          <w:rFonts w:ascii="Arial" w:hAnsi="Arial" w:cs="Arial"/>
        </w:rPr>
        <w:t xml:space="preserve">Le </w:t>
      </w:r>
      <w:r w:rsidR="00773B8B">
        <w:rPr>
          <w:rFonts w:ascii="Arial" w:hAnsi="Arial" w:cs="Arial"/>
        </w:rPr>
        <w:t>t</w:t>
      </w:r>
      <w:r w:rsidR="000050E6">
        <w:rPr>
          <w:rFonts w:ascii="Arial" w:hAnsi="Arial" w:cs="Arial"/>
        </w:rPr>
        <w:t>itulaire</w:t>
      </w:r>
      <w:r>
        <w:rPr>
          <w:rFonts w:ascii="Arial" w:hAnsi="Arial" w:cs="Arial"/>
        </w:rPr>
        <w:t xml:space="preserve"> est dispensé de la constitution de garantie.</w:t>
      </w:r>
    </w:p>
    <w:p w14:paraId="45C019B7" w14:textId="1B1053AF" w:rsidR="0000749A" w:rsidRDefault="0000749A">
      <w:pPr>
        <w:ind w:left="567"/>
        <w:jc w:val="both"/>
        <w:rPr>
          <w:rFonts w:ascii="Arial" w:hAnsi="Arial" w:cs="Arial"/>
          <w:bCs/>
        </w:rPr>
      </w:pPr>
    </w:p>
    <w:p w14:paraId="5C671339" w14:textId="77777777" w:rsidR="00856B37" w:rsidRDefault="00856B37">
      <w:pPr>
        <w:ind w:left="567"/>
        <w:jc w:val="both"/>
        <w:rPr>
          <w:rFonts w:ascii="Arial" w:hAnsi="Arial" w:cs="Arial"/>
          <w:bCs/>
        </w:rPr>
      </w:pPr>
    </w:p>
    <w:p w14:paraId="75A76BE0" w14:textId="77777777" w:rsidR="00C20A8C" w:rsidRDefault="00C20A8C" w:rsidP="00C20A8C">
      <w:pPr>
        <w:pStyle w:val="Titre1"/>
        <w:spacing w:before="0" w:after="0"/>
        <w:rPr>
          <w:rFonts w:ascii="Arial" w:hAnsi="Arial" w:cs="Arial"/>
          <w:sz w:val="20"/>
        </w:rPr>
      </w:pPr>
      <w:bookmarkStart w:id="59" w:name="_Toc204861973"/>
      <w:r>
        <w:rPr>
          <w:rFonts w:ascii="Arial" w:hAnsi="Arial" w:cs="Arial"/>
          <w:sz w:val="20"/>
        </w:rPr>
        <w:t>10.</w:t>
      </w:r>
      <w:r>
        <w:rPr>
          <w:rFonts w:ascii="Arial" w:hAnsi="Arial" w:cs="Arial"/>
          <w:sz w:val="20"/>
        </w:rPr>
        <w:tab/>
      </w:r>
      <w:r w:rsidR="0000749A">
        <w:rPr>
          <w:rFonts w:ascii="Arial" w:hAnsi="Arial" w:cs="Arial"/>
          <w:sz w:val="20"/>
        </w:rPr>
        <w:t>PENALITES</w:t>
      </w:r>
      <w:bookmarkEnd w:id="59"/>
    </w:p>
    <w:p w14:paraId="32E26DE2" w14:textId="77777777" w:rsidR="00C20A8C" w:rsidRPr="00C20A8C" w:rsidRDefault="00C20A8C" w:rsidP="00C20A8C"/>
    <w:p w14:paraId="70436FF2" w14:textId="6E0E73FD" w:rsidR="009E3CDB" w:rsidRDefault="009E3CDB" w:rsidP="009E3CDB">
      <w:pPr>
        <w:pStyle w:val="Retraitcorpsdetexte3"/>
        <w:rPr>
          <w:rFonts w:ascii="Arial" w:hAnsi="Arial" w:cs="Arial"/>
          <w:sz w:val="20"/>
        </w:rPr>
      </w:pPr>
      <w:r>
        <w:rPr>
          <w:rFonts w:ascii="Arial" w:hAnsi="Arial" w:cs="Arial"/>
          <w:sz w:val="20"/>
        </w:rPr>
        <w:t>Il sera fait application de l’article 14 du CCAG / FCS.</w:t>
      </w:r>
    </w:p>
    <w:p w14:paraId="3B84A460" w14:textId="77777777" w:rsidR="009E3CDB" w:rsidRDefault="009E3CDB" w:rsidP="009E3CDB">
      <w:pPr>
        <w:pStyle w:val="Retraitcorpsdetexte3"/>
        <w:rPr>
          <w:rFonts w:ascii="Arial" w:hAnsi="Arial" w:cs="Arial"/>
          <w:sz w:val="20"/>
        </w:rPr>
      </w:pPr>
    </w:p>
    <w:p w14:paraId="54B3EA60" w14:textId="320F9128" w:rsidR="00C20A8C" w:rsidRPr="00906478" w:rsidRDefault="00906478" w:rsidP="00C20A8C">
      <w:pPr>
        <w:ind w:left="567"/>
        <w:jc w:val="both"/>
        <w:rPr>
          <w:rFonts w:ascii="Arial" w:hAnsi="Arial" w:cs="Arial"/>
        </w:rPr>
      </w:pPr>
      <w:r w:rsidRPr="00906478">
        <w:rPr>
          <w:rFonts w:ascii="Arial" w:hAnsi="Arial" w:cs="Arial"/>
          <w:color w:val="000000"/>
        </w:rPr>
        <w:t xml:space="preserve">Par dérogation </w:t>
      </w:r>
      <w:r w:rsidRPr="00906478">
        <w:rPr>
          <w:rFonts w:ascii="Arial" w:hAnsi="Arial" w:cs="Arial"/>
        </w:rPr>
        <w:t xml:space="preserve">aux articles 14.1.2 et 14.1.3 </w:t>
      </w:r>
      <w:r w:rsidRPr="00906478">
        <w:rPr>
          <w:rFonts w:ascii="Arial" w:hAnsi="Arial" w:cs="Arial"/>
          <w:color w:val="000000"/>
        </w:rPr>
        <w:t xml:space="preserve">du CCAG / </w:t>
      </w:r>
      <w:r>
        <w:rPr>
          <w:rFonts w:ascii="Arial" w:hAnsi="Arial" w:cs="Arial"/>
          <w:color w:val="000000"/>
        </w:rPr>
        <w:t>FCS,</w:t>
      </w:r>
      <w:r>
        <w:rPr>
          <w:rFonts w:ascii="Arial" w:hAnsi="Arial" w:cs="Arial"/>
        </w:rPr>
        <w:t xml:space="preserve"> l</w:t>
      </w:r>
      <w:r w:rsidR="00C20A8C" w:rsidRPr="00906478">
        <w:rPr>
          <w:rFonts w:ascii="Arial" w:hAnsi="Arial" w:cs="Arial"/>
        </w:rPr>
        <w:t xml:space="preserve">es pénalités </w:t>
      </w:r>
      <w:r>
        <w:rPr>
          <w:rFonts w:ascii="Arial" w:hAnsi="Arial" w:cs="Arial"/>
        </w:rPr>
        <w:t xml:space="preserve">ne sont pas limitées et </w:t>
      </w:r>
      <w:r w:rsidR="00C20A8C" w:rsidRPr="00906478">
        <w:rPr>
          <w:rFonts w:ascii="Arial" w:hAnsi="Arial" w:cs="Arial"/>
        </w:rPr>
        <w:t>sont dues quel que soit leur montant. Leur montant est notifié pour information au titulaire avant transmission au Trésorier Principal. Il peut être prélevé sur le montant du paiement suivant effectué au profit du titulaire dans le cadre du marché.</w:t>
      </w:r>
    </w:p>
    <w:p w14:paraId="1533580B" w14:textId="77777777" w:rsidR="00E828ED" w:rsidRPr="00906478" w:rsidRDefault="00E828ED">
      <w:pPr>
        <w:ind w:left="567"/>
        <w:jc w:val="both"/>
        <w:rPr>
          <w:rFonts w:ascii="Arial" w:hAnsi="Arial" w:cs="Arial"/>
          <w:bCs/>
        </w:rPr>
      </w:pPr>
    </w:p>
    <w:p w14:paraId="6DC55870" w14:textId="77777777" w:rsidR="0000749A" w:rsidRPr="00906478" w:rsidRDefault="0000749A">
      <w:pPr>
        <w:ind w:left="567"/>
        <w:jc w:val="both"/>
        <w:rPr>
          <w:rFonts w:ascii="Arial" w:hAnsi="Arial" w:cs="Arial"/>
          <w:bCs/>
        </w:rPr>
      </w:pPr>
    </w:p>
    <w:p w14:paraId="46DEB49A" w14:textId="77777777" w:rsidR="00E828ED" w:rsidRDefault="0000749A">
      <w:pPr>
        <w:pStyle w:val="Titre1"/>
        <w:spacing w:before="0" w:after="0"/>
        <w:rPr>
          <w:rFonts w:ascii="Arial" w:hAnsi="Arial" w:cs="Arial"/>
          <w:sz w:val="20"/>
        </w:rPr>
      </w:pPr>
      <w:bookmarkStart w:id="60" w:name="_Toc204861974"/>
      <w:r>
        <w:rPr>
          <w:rFonts w:ascii="Arial" w:hAnsi="Arial" w:cs="Arial"/>
          <w:sz w:val="20"/>
        </w:rPr>
        <w:t>11</w:t>
      </w:r>
      <w:r w:rsidR="00E828ED">
        <w:rPr>
          <w:rFonts w:ascii="Arial" w:hAnsi="Arial" w:cs="Arial"/>
          <w:sz w:val="20"/>
        </w:rPr>
        <w:t>.</w:t>
      </w:r>
      <w:r w:rsidR="00E828ED">
        <w:rPr>
          <w:rFonts w:ascii="Arial" w:hAnsi="Arial" w:cs="Arial"/>
          <w:sz w:val="20"/>
        </w:rPr>
        <w:tab/>
        <w:t>GARANTIE</w:t>
      </w:r>
      <w:bookmarkEnd w:id="60"/>
    </w:p>
    <w:p w14:paraId="68C351C8" w14:textId="77777777" w:rsidR="00E828ED" w:rsidRDefault="00E828ED">
      <w:pPr>
        <w:ind w:left="567"/>
        <w:jc w:val="both"/>
        <w:rPr>
          <w:rFonts w:ascii="Arial" w:hAnsi="Arial" w:cs="Arial"/>
        </w:rPr>
      </w:pPr>
    </w:p>
    <w:p w14:paraId="42C654E0" w14:textId="0E52D231" w:rsidR="00E828ED" w:rsidRDefault="00856B37">
      <w:pPr>
        <w:pStyle w:val="Retraitcorpsdetexte2"/>
        <w:jc w:val="both"/>
        <w:rPr>
          <w:rFonts w:ascii="Arial" w:hAnsi="Arial" w:cs="Arial"/>
          <w:sz w:val="20"/>
        </w:rPr>
      </w:pPr>
      <w:r>
        <w:rPr>
          <w:rFonts w:ascii="Arial" w:hAnsi="Arial" w:cs="Arial"/>
          <w:sz w:val="20"/>
        </w:rPr>
        <w:t>Par dérogation à l’article 28 du CCAG, la fourniture objet du marché est garantie contre tout vice de fabrication ou défaut de matière à compter de son admission, jusqu’à la date limite optimale (DLUO) figurant sur les emballages.</w:t>
      </w:r>
    </w:p>
    <w:p w14:paraId="4DB2E9E5" w14:textId="57193019" w:rsidR="00F7588C" w:rsidRDefault="00F7588C">
      <w:pPr>
        <w:pStyle w:val="Retraitcorpsdetexte2"/>
        <w:jc w:val="both"/>
        <w:rPr>
          <w:rFonts w:ascii="Arial" w:hAnsi="Arial" w:cs="Arial"/>
          <w:sz w:val="20"/>
        </w:rPr>
      </w:pPr>
    </w:p>
    <w:p w14:paraId="7C570A44" w14:textId="77777777" w:rsidR="0000104C" w:rsidRDefault="0000104C">
      <w:pPr>
        <w:pStyle w:val="Retraitcorpsdetexte2"/>
        <w:jc w:val="both"/>
        <w:rPr>
          <w:rFonts w:ascii="Arial" w:hAnsi="Arial" w:cs="Arial"/>
          <w:sz w:val="20"/>
        </w:rPr>
      </w:pPr>
    </w:p>
    <w:p w14:paraId="63C3CBD5" w14:textId="77777777" w:rsidR="00E828ED" w:rsidRDefault="0000749A">
      <w:pPr>
        <w:pStyle w:val="Titre1"/>
        <w:spacing w:before="0" w:after="0"/>
        <w:rPr>
          <w:rFonts w:ascii="Arial" w:hAnsi="Arial" w:cs="Arial"/>
          <w:sz w:val="20"/>
        </w:rPr>
      </w:pPr>
      <w:bookmarkStart w:id="61" w:name="_Toc204861975"/>
      <w:bookmarkStart w:id="62" w:name="_Toc273705850"/>
      <w:bookmarkStart w:id="63" w:name="_Toc294537963"/>
      <w:r>
        <w:rPr>
          <w:rFonts w:ascii="Arial" w:hAnsi="Arial" w:cs="Arial"/>
          <w:sz w:val="20"/>
        </w:rPr>
        <w:t>12</w:t>
      </w:r>
      <w:r w:rsidR="00E828ED">
        <w:rPr>
          <w:rFonts w:ascii="Arial" w:hAnsi="Arial" w:cs="Arial"/>
          <w:sz w:val="20"/>
        </w:rPr>
        <w:t>.</w:t>
      </w:r>
      <w:r w:rsidR="00E828ED">
        <w:rPr>
          <w:rFonts w:ascii="Arial" w:hAnsi="Arial" w:cs="Arial"/>
          <w:sz w:val="20"/>
        </w:rPr>
        <w:tab/>
        <w:t>DISPOSITIONS DIVERSES</w:t>
      </w:r>
      <w:bookmarkEnd w:id="61"/>
    </w:p>
    <w:p w14:paraId="696F9BD1" w14:textId="77777777" w:rsidR="002D331C" w:rsidRPr="002D331C" w:rsidRDefault="0000749A" w:rsidP="00302310">
      <w:pPr>
        <w:pStyle w:val="Titre2"/>
        <w:spacing w:before="240" w:after="60"/>
      </w:pPr>
      <w:bookmarkStart w:id="64" w:name="_Toc406146480"/>
      <w:bookmarkStart w:id="65" w:name="_Toc204861976"/>
      <w:bookmarkEnd w:id="62"/>
      <w:bookmarkEnd w:id="63"/>
      <w:r>
        <w:t>12</w:t>
      </w:r>
      <w:r w:rsidR="004F4ABB">
        <w:t>.1</w:t>
      </w:r>
      <w:r w:rsidR="00302310">
        <w:tab/>
      </w:r>
      <w:r w:rsidR="002D331C" w:rsidRPr="002D331C">
        <w:t xml:space="preserve">Evolution </w:t>
      </w:r>
      <w:r w:rsidR="00E45473">
        <w:t>technologique, technique</w:t>
      </w:r>
      <w:r w:rsidR="00E45473" w:rsidRPr="002D331C">
        <w:t xml:space="preserve"> </w:t>
      </w:r>
      <w:r w:rsidR="00E45473">
        <w:t xml:space="preserve">ou </w:t>
      </w:r>
      <w:bookmarkEnd w:id="64"/>
      <w:r w:rsidR="00E45473" w:rsidRPr="002D331C">
        <w:t>réglementai</w:t>
      </w:r>
      <w:r w:rsidR="00E45473">
        <w:t>re</w:t>
      </w:r>
      <w:bookmarkEnd w:id="65"/>
    </w:p>
    <w:p w14:paraId="79B9A146" w14:textId="77777777" w:rsidR="00E45473" w:rsidRPr="00856B37" w:rsidRDefault="00E45473" w:rsidP="00E45473">
      <w:pPr>
        <w:pStyle w:val="Default"/>
        <w:ind w:left="567"/>
        <w:jc w:val="both"/>
        <w:rPr>
          <w:rFonts w:ascii="Arial" w:hAnsi="Arial" w:cs="Arial"/>
          <w:sz w:val="20"/>
          <w:szCs w:val="20"/>
        </w:rPr>
      </w:pPr>
      <w:r w:rsidRPr="00044A16">
        <w:rPr>
          <w:rFonts w:ascii="Arial" w:hAnsi="Arial" w:cs="Arial"/>
          <w:sz w:val="20"/>
          <w:szCs w:val="20"/>
        </w:rPr>
        <w:t xml:space="preserve">En cas d’évolution technologique durant la période d’exécution du marché, le titulaire aura la possibilité, </w:t>
      </w:r>
      <w:r w:rsidRPr="00856B37">
        <w:rPr>
          <w:rFonts w:ascii="Arial" w:hAnsi="Arial" w:cs="Arial"/>
          <w:sz w:val="20"/>
          <w:szCs w:val="20"/>
        </w:rPr>
        <w:t xml:space="preserve">après accord du représentant du CHU de Caen de modifier ou de remplacer les prestations faisant l’objet du présent marché par des fournitures plus performantes ou plus adaptées aux besoins conformes au cahier des charges, sans supplément de prix. </w:t>
      </w:r>
    </w:p>
    <w:p w14:paraId="616D0066" w14:textId="77777777" w:rsidR="00E45473" w:rsidRPr="00E45473" w:rsidRDefault="00E45473" w:rsidP="00E45473">
      <w:pPr>
        <w:pStyle w:val="Default"/>
        <w:ind w:left="567"/>
        <w:jc w:val="both"/>
        <w:rPr>
          <w:rFonts w:ascii="Arial" w:hAnsi="Arial" w:cs="Arial"/>
          <w:sz w:val="20"/>
          <w:szCs w:val="20"/>
          <w:highlight w:val="yellow"/>
        </w:rPr>
      </w:pPr>
    </w:p>
    <w:p w14:paraId="2DB54091" w14:textId="77777777" w:rsidR="00E45473" w:rsidRPr="00856B37" w:rsidRDefault="00E45473" w:rsidP="00E45473">
      <w:pPr>
        <w:pStyle w:val="Default"/>
        <w:ind w:left="567"/>
        <w:jc w:val="both"/>
        <w:rPr>
          <w:rFonts w:ascii="Arial" w:hAnsi="Arial" w:cs="Arial"/>
          <w:sz w:val="20"/>
          <w:szCs w:val="20"/>
        </w:rPr>
      </w:pPr>
      <w:r w:rsidRPr="00856B37">
        <w:rPr>
          <w:rFonts w:ascii="Arial" w:hAnsi="Arial" w:cs="Arial"/>
          <w:sz w:val="20"/>
          <w:szCs w:val="20"/>
        </w:rPr>
        <w:t xml:space="preserve">Dans ce cas le titulaire est tenu de produire un certificat indiquant : </w:t>
      </w:r>
    </w:p>
    <w:p w14:paraId="1D7AC9A7" w14:textId="77777777" w:rsidR="00E45473" w:rsidRPr="00856B37" w:rsidRDefault="00E45473" w:rsidP="00E45473">
      <w:pPr>
        <w:pStyle w:val="Normal1"/>
        <w:numPr>
          <w:ilvl w:val="0"/>
          <w:numId w:val="14"/>
        </w:numPr>
        <w:tabs>
          <w:tab w:val="clear" w:pos="284"/>
          <w:tab w:val="clear" w:pos="567"/>
          <w:tab w:val="clear" w:pos="851"/>
        </w:tabs>
        <w:rPr>
          <w:rFonts w:ascii="Arial" w:hAnsi="Arial" w:cs="Arial"/>
          <w:sz w:val="20"/>
          <w:szCs w:val="20"/>
        </w:rPr>
      </w:pPr>
      <w:proofErr w:type="gramStart"/>
      <w:r w:rsidRPr="00856B37">
        <w:rPr>
          <w:rFonts w:ascii="Arial" w:hAnsi="Arial" w:cs="Arial"/>
          <w:sz w:val="20"/>
          <w:szCs w:val="20"/>
        </w:rPr>
        <w:t>d’une</w:t>
      </w:r>
      <w:proofErr w:type="gramEnd"/>
      <w:r w:rsidRPr="00856B37">
        <w:rPr>
          <w:rFonts w:ascii="Arial" w:hAnsi="Arial" w:cs="Arial"/>
          <w:sz w:val="20"/>
          <w:szCs w:val="20"/>
        </w:rPr>
        <w:t xml:space="preserve"> part, que cette nouvelle référence se substitue à l’ancienne pour des raisons d’innovation technologique,</w:t>
      </w:r>
    </w:p>
    <w:p w14:paraId="0A96D061" w14:textId="77777777" w:rsidR="00E45473" w:rsidRPr="00856B37" w:rsidRDefault="00E45473" w:rsidP="00E45473">
      <w:pPr>
        <w:pStyle w:val="Default"/>
        <w:numPr>
          <w:ilvl w:val="0"/>
          <w:numId w:val="14"/>
        </w:numPr>
        <w:jc w:val="both"/>
        <w:rPr>
          <w:rFonts w:ascii="Arial" w:hAnsi="Arial" w:cs="Arial"/>
          <w:color w:val="auto"/>
          <w:sz w:val="20"/>
          <w:szCs w:val="20"/>
        </w:rPr>
      </w:pPr>
      <w:proofErr w:type="gramStart"/>
      <w:r w:rsidRPr="00856B37">
        <w:rPr>
          <w:rFonts w:ascii="Arial" w:hAnsi="Arial" w:cs="Arial"/>
          <w:color w:val="auto"/>
          <w:sz w:val="20"/>
          <w:szCs w:val="20"/>
        </w:rPr>
        <w:t>d’autre</w:t>
      </w:r>
      <w:proofErr w:type="gramEnd"/>
      <w:r w:rsidRPr="00856B37">
        <w:rPr>
          <w:rFonts w:ascii="Arial" w:hAnsi="Arial" w:cs="Arial"/>
          <w:color w:val="auto"/>
          <w:sz w:val="20"/>
          <w:szCs w:val="20"/>
        </w:rPr>
        <w:t xml:space="preserve"> part, que le prix fixé au marché pour l’ancienne référence est maintenu. </w:t>
      </w:r>
    </w:p>
    <w:p w14:paraId="56C4E25E" w14:textId="77777777" w:rsidR="00E45473" w:rsidRPr="00044A16" w:rsidRDefault="00E45473" w:rsidP="00E45473">
      <w:pPr>
        <w:pStyle w:val="Default"/>
        <w:ind w:left="1287"/>
        <w:jc w:val="both"/>
        <w:rPr>
          <w:rFonts w:ascii="Arial" w:hAnsi="Arial" w:cs="Arial"/>
          <w:color w:val="auto"/>
          <w:sz w:val="20"/>
          <w:szCs w:val="20"/>
        </w:rPr>
      </w:pPr>
    </w:p>
    <w:p w14:paraId="5A2D14C7" w14:textId="77777777" w:rsidR="002D331C" w:rsidRDefault="002D331C" w:rsidP="002D331C">
      <w:pPr>
        <w:pStyle w:val="Normal1"/>
        <w:tabs>
          <w:tab w:val="clear" w:pos="284"/>
          <w:tab w:val="clear" w:pos="567"/>
          <w:tab w:val="clear" w:pos="851"/>
        </w:tabs>
        <w:ind w:left="567" w:firstLine="0"/>
        <w:rPr>
          <w:rFonts w:ascii="Arial" w:hAnsi="Arial" w:cs="Arial"/>
          <w:noProof/>
          <w:sz w:val="20"/>
          <w:szCs w:val="20"/>
        </w:rPr>
      </w:pPr>
      <w:r>
        <w:rPr>
          <w:rFonts w:ascii="Arial" w:hAnsi="Arial" w:cs="Arial"/>
          <w:noProof/>
          <w:sz w:val="20"/>
          <w:szCs w:val="20"/>
        </w:rPr>
        <w:t xml:space="preserve">Le </w:t>
      </w:r>
      <w:r w:rsidR="00EB5A86">
        <w:rPr>
          <w:rFonts w:ascii="Arial" w:hAnsi="Arial" w:cs="Arial"/>
          <w:noProof/>
          <w:sz w:val="20"/>
          <w:szCs w:val="20"/>
        </w:rPr>
        <w:t>contrat</w:t>
      </w:r>
      <w:r>
        <w:rPr>
          <w:rFonts w:ascii="Arial" w:hAnsi="Arial" w:cs="Arial"/>
          <w:noProof/>
          <w:sz w:val="20"/>
          <w:szCs w:val="20"/>
        </w:rPr>
        <w:t xml:space="preserve"> est élaboré sur la base de la réglementation en vigueur au jour du lancement de la procédure de passation.</w:t>
      </w:r>
    </w:p>
    <w:p w14:paraId="0E82EDF6" w14:textId="77777777" w:rsidR="002D331C" w:rsidRDefault="002D331C" w:rsidP="002D331C">
      <w:pPr>
        <w:pStyle w:val="Normal1"/>
        <w:tabs>
          <w:tab w:val="clear" w:pos="284"/>
          <w:tab w:val="clear" w:pos="567"/>
          <w:tab w:val="clear" w:pos="851"/>
        </w:tabs>
        <w:ind w:left="567" w:firstLine="0"/>
        <w:rPr>
          <w:rFonts w:ascii="Arial" w:hAnsi="Arial" w:cs="Arial"/>
          <w:noProof/>
          <w:sz w:val="20"/>
          <w:szCs w:val="20"/>
        </w:rPr>
      </w:pPr>
    </w:p>
    <w:p w14:paraId="4FEFBDC6" w14:textId="77777777" w:rsidR="002D331C" w:rsidRDefault="002D331C" w:rsidP="002D331C">
      <w:pPr>
        <w:pStyle w:val="Normal1"/>
        <w:tabs>
          <w:tab w:val="clear" w:pos="284"/>
          <w:tab w:val="clear" w:pos="567"/>
          <w:tab w:val="clear" w:pos="851"/>
        </w:tabs>
        <w:ind w:left="567" w:firstLine="0"/>
        <w:rPr>
          <w:rFonts w:ascii="Arial" w:hAnsi="Arial" w:cs="Arial"/>
          <w:noProof/>
          <w:sz w:val="20"/>
          <w:szCs w:val="20"/>
        </w:rPr>
      </w:pPr>
      <w:r>
        <w:rPr>
          <w:rFonts w:ascii="Arial" w:hAnsi="Arial" w:cs="Arial"/>
          <w:noProof/>
          <w:sz w:val="20"/>
          <w:szCs w:val="20"/>
        </w:rPr>
        <w:t>Si à la suite d’une modification de la réglementation en vigueur, d’une décision administrative ou des autorités publiques, ou jurisprudentielle, la modification des prestations du titulaire, affectant même de façon mineure l’exécution du marché, que ce soit sur un plan technique et/ou financier, s’avérait nécessaire, celui-ci s’engage à l’accepter dans le cadre et sous les contraintes et obligations du marché.</w:t>
      </w:r>
    </w:p>
    <w:p w14:paraId="3B5032BE" w14:textId="77777777" w:rsidR="002D331C" w:rsidRDefault="002D331C" w:rsidP="002D331C">
      <w:pPr>
        <w:pStyle w:val="Normal1"/>
        <w:tabs>
          <w:tab w:val="clear" w:pos="284"/>
          <w:tab w:val="clear" w:pos="567"/>
          <w:tab w:val="clear" w:pos="851"/>
        </w:tabs>
        <w:ind w:left="567" w:firstLine="0"/>
        <w:rPr>
          <w:rFonts w:ascii="Arial" w:hAnsi="Arial" w:cs="Arial"/>
          <w:noProof/>
          <w:sz w:val="20"/>
          <w:szCs w:val="20"/>
        </w:rPr>
      </w:pPr>
    </w:p>
    <w:p w14:paraId="0EB76663" w14:textId="77777777" w:rsidR="004F4ABB" w:rsidRDefault="002D331C" w:rsidP="002D331C">
      <w:pPr>
        <w:pStyle w:val="Normal1"/>
        <w:tabs>
          <w:tab w:val="clear" w:pos="284"/>
          <w:tab w:val="clear" w:pos="567"/>
          <w:tab w:val="clear" w:pos="851"/>
        </w:tabs>
        <w:ind w:left="567" w:firstLine="0"/>
        <w:rPr>
          <w:rFonts w:ascii="Arial" w:hAnsi="Arial" w:cs="Arial"/>
          <w:noProof/>
          <w:sz w:val="20"/>
          <w:szCs w:val="20"/>
        </w:rPr>
      </w:pPr>
      <w:r>
        <w:rPr>
          <w:rFonts w:ascii="Arial" w:hAnsi="Arial" w:cs="Arial"/>
          <w:noProof/>
          <w:sz w:val="20"/>
          <w:szCs w:val="20"/>
        </w:rPr>
        <w:t xml:space="preserve">Le </w:t>
      </w:r>
      <w:r w:rsidR="00EB5A86">
        <w:rPr>
          <w:rFonts w:ascii="Arial" w:hAnsi="Arial" w:cs="Arial"/>
          <w:noProof/>
          <w:sz w:val="20"/>
          <w:szCs w:val="20"/>
        </w:rPr>
        <w:t>CHU de Caen</w:t>
      </w:r>
      <w:r>
        <w:rPr>
          <w:rFonts w:ascii="Arial" w:hAnsi="Arial" w:cs="Arial"/>
          <w:noProof/>
          <w:sz w:val="20"/>
          <w:szCs w:val="20"/>
        </w:rPr>
        <w:t xml:space="preserve"> pourra négocier de bonne foi un avenant audit marché</w:t>
      </w:r>
      <w:r w:rsidR="00EB5A86">
        <w:rPr>
          <w:rFonts w:ascii="Arial" w:hAnsi="Arial" w:cs="Arial"/>
          <w:noProof/>
          <w:sz w:val="20"/>
          <w:szCs w:val="20"/>
        </w:rPr>
        <w:t xml:space="preserve"> </w:t>
      </w:r>
      <w:r>
        <w:rPr>
          <w:rFonts w:ascii="Arial" w:hAnsi="Arial" w:cs="Arial"/>
          <w:noProof/>
          <w:sz w:val="20"/>
          <w:szCs w:val="20"/>
        </w:rPr>
        <w:t>afin de prendre en compte l’évolution de la réglementation.</w:t>
      </w:r>
    </w:p>
    <w:p w14:paraId="2CDFA2C2" w14:textId="77777777" w:rsidR="004F4ABB" w:rsidRPr="00B2367F" w:rsidRDefault="004F4ABB" w:rsidP="004F4ABB">
      <w:pPr>
        <w:pStyle w:val="Titre2"/>
        <w:spacing w:before="240" w:after="60"/>
      </w:pPr>
      <w:bookmarkStart w:id="66" w:name="_Toc204861977"/>
      <w:r>
        <w:t>12.2</w:t>
      </w:r>
      <w:r>
        <w:tab/>
      </w:r>
      <w:r w:rsidRPr="00B2367F">
        <w:t>Modification du marché</w:t>
      </w:r>
      <w:bookmarkEnd w:id="66"/>
    </w:p>
    <w:p w14:paraId="1A73A832" w14:textId="77777777" w:rsidR="004F4ABB" w:rsidRPr="00B2367F" w:rsidRDefault="004F4ABB" w:rsidP="004F4ABB">
      <w:pPr>
        <w:ind w:left="567"/>
        <w:jc w:val="both"/>
        <w:rPr>
          <w:rFonts w:ascii="Arial" w:hAnsi="Arial" w:cs="Arial"/>
        </w:rPr>
      </w:pPr>
      <w:r w:rsidRPr="00B2367F">
        <w:rPr>
          <w:rFonts w:ascii="Arial" w:hAnsi="Arial" w:cs="Arial"/>
        </w:rPr>
        <w:t xml:space="preserve">La liste des cas de modifications du marché en cours d’exécution est indiquée </w:t>
      </w:r>
      <w:r w:rsidR="00F74139">
        <w:rPr>
          <w:rFonts w:ascii="Arial" w:hAnsi="Arial" w:cs="Arial"/>
        </w:rPr>
        <w:t>à l’article</w:t>
      </w:r>
      <w:r w:rsidRPr="00B2367F">
        <w:rPr>
          <w:rFonts w:ascii="Arial" w:hAnsi="Arial" w:cs="Arial"/>
        </w:rPr>
        <w:t xml:space="preserve"> </w:t>
      </w:r>
      <w:r w:rsidR="00F74139">
        <w:rPr>
          <w:rFonts w:ascii="Arial" w:hAnsi="Arial" w:cs="Arial"/>
        </w:rPr>
        <w:t>L</w:t>
      </w:r>
      <w:r w:rsidR="00F74139" w:rsidRPr="004675DE">
        <w:rPr>
          <w:rFonts w:ascii="Arial" w:hAnsi="Arial" w:cs="Arial"/>
        </w:rPr>
        <w:t>2194-1 du Code de la commande publique</w:t>
      </w:r>
      <w:r w:rsidRPr="00B2367F">
        <w:rPr>
          <w:rFonts w:ascii="Arial" w:hAnsi="Arial" w:cs="Arial"/>
        </w:rPr>
        <w:t>.</w:t>
      </w:r>
    </w:p>
    <w:p w14:paraId="62085716" w14:textId="77777777" w:rsidR="009B7CC8" w:rsidRDefault="009B7CC8" w:rsidP="009B7CC8">
      <w:pPr>
        <w:ind w:left="567"/>
        <w:jc w:val="both"/>
        <w:rPr>
          <w:rFonts w:ascii="Arial" w:hAnsi="Arial" w:cs="Arial"/>
          <w:highlight w:val="yellow"/>
        </w:rPr>
      </w:pPr>
    </w:p>
    <w:p w14:paraId="3171BE95" w14:textId="64B80BF8" w:rsidR="009C3387" w:rsidRDefault="004F4ABB" w:rsidP="004F4ABB">
      <w:pPr>
        <w:overflowPunct/>
        <w:ind w:left="567"/>
        <w:jc w:val="both"/>
        <w:textAlignment w:val="auto"/>
        <w:rPr>
          <w:rFonts w:ascii="Arial" w:hAnsi="Arial" w:cs="Arial"/>
          <w:i/>
        </w:rPr>
      </w:pPr>
      <w:r w:rsidRPr="008B305B">
        <w:rPr>
          <w:rFonts w:ascii="Arial" w:hAnsi="Arial" w:cs="Arial"/>
        </w:rPr>
        <w:lastRenderedPageBreak/>
        <w:t xml:space="preserve">Par ailleurs, </w:t>
      </w:r>
      <w:r w:rsidR="00856B37" w:rsidRPr="009C3387">
        <w:rPr>
          <w:rFonts w:ascii="Arial" w:hAnsi="Arial" w:cs="Arial"/>
        </w:rPr>
        <w:t xml:space="preserve">la cession complète du marché est possible sous réserve de l’accord </w:t>
      </w:r>
      <w:r w:rsidR="00856B37" w:rsidRPr="009C3387">
        <w:rPr>
          <w:rFonts w:ascii="Arial" w:hAnsi="Arial" w:cs="Arial"/>
          <w:color w:val="000000"/>
        </w:rPr>
        <w:t>exprès</w:t>
      </w:r>
      <w:r w:rsidR="00856B37">
        <w:rPr>
          <w:rFonts w:ascii="Open Sans" w:hAnsi="Open Sans" w:cs="Arial"/>
          <w:color w:val="000000"/>
          <w:sz w:val="21"/>
          <w:szCs w:val="21"/>
        </w:rPr>
        <w:t xml:space="preserve"> </w:t>
      </w:r>
      <w:r w:rsidR="00856B37" w:rsidRPr="009C3387">
        <w:rPr>
          <w:rFonts w:ascii="Arial" w:hAnsi="Arial" w:cs="Arial"/>
        </w:rPr>
        <w:t>du pouvoir adjudicateur</w:t>
      </w:r>
    </w:p>
    <w:p w14:paraId="3AE59DAB" w14:textId="77777777" w:rsidR="00E828ED" w:rsidRDefault="0000749A" w:rsidP="000241F5">
      <w:pPr>
        <w:pStyle w:val="Titre2"/>
        <w:spacing w:before="240" w:after="60"/>
      </w:pPr>
      <w:bookmarkStart w:id="67" w:name="_Toc204861978"/>
      <w:r>
        <w:t>12</w:t>
      </w:r>
      <w:r w:rsidR="00302310">
        <w:t>.3</w:t>
      </w:r>
      <w:r w:rsidR="00E828ED">
        <w:tab/>
        <w:t>Assurances</w:t>
      </w:r>
      <w:bookmarkEnd w:id="67"/>
    </w:p>
    <w:p w14:paraId="15DE697D" w14:textId="77777777" w:rsidR="00E828ED" w:rsidRDefault="00E828ED">
      <w:pPr>
        <w:pStyle w:val="Normal1"/>
        <w:ind w:left="567" w:firstLine="0"/>
        <w:rPr>
          <w:rFonts w:ascii="Arial" w:hAnsi="Arial" w:cs="Arial"/>
          <w:noProof/>
          <w:sz w:val="20"/>
          <w:szCs w:val="20"/>
        </w:rPr>
      </w:pPr>
      <w:r>
        <w:rPr>
          <w:rFonts w:ascii="Arial" w:hAnsi="Arial" w:cs="Arial"/>
          <w:noProof/>
          <w:sz w:val="20"/>
          <w:szCs w:val="20"/>
        </w:rPr>
        <w:t xml:space="preserve">Avant tout commencement d’exécution, le </w:t>
      </w:r>
      <w:r w:rsidR="000E2DEB">
        <w:rPr>
          <w:rFonts w:ascii="Arial" w:hAnsi="Arial" w:cs="Arial"/>
          <w:noProof/>
          <w:sz w:val="20"/>
          <w:szCs w:val="20"/>
        </w:rPr>
        <w:t>t</w:t>
      </w:r>
      <w:r w:rsidR="000050E6">
        <w:rPr>
          <w:rFonts w:ascii="Arial" w:hAnsi="Arial" w:cs="Arial"/>
          <w:noProof/>
          <w:sz w:val="20"/>
          <w:szCs w:val="20"/>
        </w:rPr>
        <w:t>itulaire</w:t>
      </w:r>
      <w:r>
        <w:rPr>
          <w:rFonts w:ascii="Arial" w:hAnsi="Arial" w:cs="Arial"/>
          <w:noProof/>
          <w:sz w:val="20"/>
          <w:szCs w:val="20"/>
        </w:rPr>
        <w:t xml:space="preserve"> justifie qu’il est couvert par un contrat d’assurance au titre de la responsabilité civile découlant des articles 1382 à 1384 du Code civil, ainsi qu’au titre de sa responsabilité professionnelle, en cas de dommage occasionné lors ou du fait de l’exécution des prestations objets du marché.</w:t>
      </w:r>
    </w:p>
    <w:p w14:paraId="10819503" w14:textId="77777777" w:rsidR="00E828ED" w:rsidRDefault="0000749A" w:rsidP="00FC69F4">
      <w:pPr>
        <w:pStyle w:val="Titre2"/>
        <w:spacing w:before="240" w:after="60"/>
      </w:pPr>
      <w:bookmarkStart w:id="68" w:name="_Toc273705851"/>
      <w:bookmarkStart w:id="69" w:name="_Toc294537964"/>
      <w:bookmarkStart w:id="70" w:name="_Toc204861979"/>
      <w:r>
        <w:t>12</w:t>
      </w:r>
      <w:r w:rsidR="00302310">
        <w:t>.4</w:t>
      </w:r>
      <w:r w:rsidR="00E828ED">
        <w:tab/>
        <w:t>Accès aux établissements – identification</w:t>
      </w:r>
      <w:bookmarkEnd w:id="68"/>
      <w:bookmarkEnd w:id="69"/>
      <w:bookmarkEnd w:id="70"/>
    </w:p>
    <w:p w14:paraId="563E5B32" w14:textId="77777777" w:rsidR="00E828ED" w:rsidRDefault="00E828ED">
      <w:pPr>
        <w:pStyle w:val="RedTxt"/>
        <w:ind w:left="567"/>
        <w:jc w:val="both"/>
        <w:rPr>
          <w:sz w:val="20"/>
          <w:szCs w:val="20"/>
        </w:rPr>
      </w:pPr>
      <w:r>
        <w:rPr>
          <w:sz w:val="20"/>
          <w:szCs w:val="20"/>
        </w:rPr>
        <w:t xml:space="preserve">Les personnels du </w:t>
      </w:r>
      <w:r w:rsidR="000E2DEB">
        <w:rPr>
          <w:sz w:val="20"/>
          <w:szCs w:val="20"/>
        </w:rPr>
        <w:t>t</w:t>
      </w:r>
      <w:r w:rsidR="000050E6">
        <w:rPr>
          <w:sz w:val="20"/>
          <w:szCs w:val="20"/>
        </w:rPr>
        <w:t>itulaire</w:t>
      </w:r>
      <w:r>
        <w:rPr>
          <w:sz w:val="20"/>
          <w:szCs w:val="20"/>
        </w:rPr>
        <w:t xml:space="preserve"> ou ses préposés ont accès aux locaux du CHU de Caen sous réserve du respect des consignes d'hygiène et de sécurité, et du règlement intérieur en vigueur.</w:t>
      </w:r>
    </w:p>
    <w:p w14:paraId="313D7577" w14:textId="77777777" w:rsidR="00E828ED" w:rsidRDefault="00E828ED">
      <w:pPr>
        <w:pStyle w:val="RedTxt"/>
        <w:ind w:left="567"/>
        <w:jc w:val="both"/>
        <w:rPr>
          <w:sz w:val="20"/>
          <w:szCs w:val="20"/>
        </w:rPr>
      </w:pPr>
      <w:r>
        <w:rPr>
          <w:sz w:val="20"/>
          <w:szCs w:val="20"/>
        </w:rPr>
        <w:t xml:space="preserve">Ils doivent être identifiés par tout moyen à disposition du </w:t>
      </w:r>
      <w:r w:rsidR="000E2DEB">
        <w:rPr>
          <w:sz w:val="20"/>
          <w:szCs w:val="20"/>
        </w:rPr>
        <w:t>t</w:t>
      </w:r>
      <w:r w:rsidR="000050E6">
        <w:rPr>
          <w:sz w:val="20"/>
          <w:szCs w:val="20"/>
        </w:rPr>
        <w:t>itulaire</w:t>
      </w:r>
      <w:r>
        <w:rPr>
          <w:sz w:val="20"/>
          <w:szCs w:val="20"/>
        </w:rPr>
        <w:t xml:space="preserve">, et pouvoir justifier de leur appartenance à l'entreprise </w:t>
      </w:r>
      <w:r w:rsidR="00773B8B">
        <w:rPr>
          <w:sz w:val="20"/>
          <w:szCs w:val="20"/>
        </w:rPr>
        <w:t>t</w:t>
      </w:r>
      <w:r w:rsidR="000050E6">
        <w:rPr>
          <w:sz w:val="20"/>
          <w:szCs w:val="20"/>
        </w:rPr>
        <w:t>itulaire</w:t>
      </w:r>
      <w:r>
        <w:rPr>
          <w:sz w:val="20"/>
          <w:szCs w:val="20"/>
        </w:rPr>
        <w:t xml:space="preserve"> du marché.</w:t>
      </w:r>
    </w:p>
    <w:p w14:paraId="1DD02A14" w14:textId="77777777" w:rsidR="00E828ED" w:rsidRDefault="00E828ED">
      <w:pPr>
        <w:pStyle w:val="Retraitcorpsdetexte2"/>
        <w:jc w:val="both"/>
        <w:rPr>
          <w:rFonts w:ascii="Arial" w:hAnsi="Arial" w:cs="Arial"/>
          <w:sz w:val="20"/>
        </w:rPr>
      </w:pPr>
    </w:p>
    <w:p w14:paraId="55EAFE8E" w14:textId="77777777" w:rsidR="00E828ED" w:rsidRDefault="00E828ED">
      <w:pPr>
        <w:pStyle w:val="Retraitcorpsdetexte2"/>
        <w:jc w:val="both"/>
        <w:rPr>
          <w:rFonts w:ascii="Arial" w:hAnsi="Arial" w:cs="Arial"/>
          <w:sz w:val="20"/>
        </w:rPr>
      </w:pPr>
    </w:p>
    <w:p w14:paraId="33347DC1" w14:textId="77777777" w:rsidR="00E828ED" w:rsidRDefault="0000749A">
      <w:pPr>
        <w:pStyle w:val="Titre1"/>
        <w:spacing w:before="0" w:after="0"/>
        <w:rPr>
          <w:rFonts w:ascii="Arial" w:hAnsi="Arial" w:cs="Arial"/>
          <w:sz w:val="20"/>
        </w:rPr>
      </w:pPr>
      <w:bookmarkStart w:id="71" w:name="_Toc204861980"/>
      <w:r>
        <w:rPr>
          <w:rFonts w:ascii="Arial" w:hAnsi="Arial" w:cs="Arial"/>
          <w:sz w:val="20"/>
        </w:rPr>
        <w:t>13</w:t>
      </w:r>
      <w:r w:rsidR="00E828ED">
        <w:rPr>
          <w:rFonts w:ascii="Arial" w:hAnsi="Arial" w:cs="Arial"/>
          <w:sz w:val="20"/>
        </w:rPr>
        <w:t>.</w:t>
      </w:r>
      <w:r w:rsidR="00E828ED">
        <w:rPr>
          <w:rFonts w:ascii="Arial" w:hAnsi="Arial" w:cs="Arial"/>
          <w:sz w:val="20"/>
        </w:rPr>
        <w:tab/>
        <w:t>RÉSILIATION</w:t>
      </w:r>
      <w:r w:rsidR="000241F5">
        <w:rPr>
          <w:rFonts w:ascii="Arial" w:hAnsi="Arial" w:cs="Arial"/>
          <w:sz w:val="20"/>
        </w:rPr>
        <w:t xml:space="preserve"> ET EXECUTION PAR DEFAUT</w:t>
      </w:r>
      <w:bookmarkEnd w:id="71"/>
    </w:p>
    <w:p w14:paraId="7FC92BBA" w14:textId="77777777" w:rsidR="00E828ED" w:rsidRDefault="0000749A" w:rsidP="00FC69F4">
      <w:pPr>
        <w:pStyle w:val="Titre2"/>
        <w:spacing w:before="240" w:after="60"/>
      </w:pPr>
      <w:bookmarkStart w:id="72" w:name="_Toc204861981"/>
      <w:r>
        <w:t>13</w:t>
      </w:r>
      <w:r w:rsidR="00E828ED">
        <w:t>.1</w:t>
      </w:r>
      <w:r w:rsidR="00E828ED">
        <w:tab/>
        <w:t>Cas de résiliation</w:t>
      </w:r>
      <w:bookmarkEnd w:id="72"/>
    </w:p>
    <w:p w14:paraId="639F7DDF" w14:textId="1A40715E" w:rsidR="00E828ED" w:rsidRDefault="00E828ED">
      <w:pPr>
        <w:ind w:left="567"/>
        <w:jc w:val="both"/>
        <w:rPr>
          <w:rFonts w:ascii="Arial" w:hAnsi="Arial" w:cs="Arial"/>
        </w:rPr>
      </w:pPr>
      <w:r>
        <w:rPr>
          <w:rFonts w:ascii="Arial" w:hAnsi="Arial" w:cs="Arial"/>
        </w:rPr>
        <w:t>Les stipulations du CCAG / FCS relatives à la résiliation sont applicables</w:t>
      </w:r>
      <w:r w:rsidRPr="00856B37">
        <w:rPr>
          <w:rFonts w:ascii="Arial" w:hAnsi="Arial" w:cs="Arial"/>
        </w:rPr>
        <w:t>,</w:t>
      </w:r>
      <w:r w:rsidRPr="00856B37">
        <w:rPr>
          <w:rFonts w:ascii="Arial" w:hAnsi="Arial" w:cs="Arial"/>
          <w:bCs/>
        </w:rPr>
        <w:t xml:space="preserve"> y compris la possibilité pour le CHU de Caen de faire procéder, par un tiers,</w:t>
      </w:r>
      <w:r>
        <w:rPr>
          <w:rFonts w:ascii="Arial" w:hAnsi="Arial" w:cs="Arial"/>
          <w:bCs/>
        </w:rPr>
        <w:t xml:space="preserve"> à l’exécution des prestations aux frais et risques du </w:t>
      </w:r>
      <w:r w:rsidR="000E2DEB">
        <w:rPr>
          <w:rFonts w:ascii="Arial" w:hAnsi="Arial" w:cs="Arial"/>
          <w:bCs/>
        </w:rPr>
        <w:t>t</w:t>
      </w:r>
      <w:r w:rsidR="000050E6">
        <w:rPr>
          <w:rFonts w:ascii="Arial" w:hAnsi="Arial" w:cs="Arial"/>
          <w:bCs/>
        </w:rPr>
        <w:t>itulaire</w:t>
      </w:r>
      <w:r>
        <w:rPr>
          <w:rFonts w:ascii="Arial" w:hAnsi="Arial" w:cs="Arial"/>
          <w:bCs/>
        </w:rPr>
        <w:t xml:space="preserve"> en cas de ré</w:t>
      </w:r>
      <w:r w:rsidR="00A6660E">
        <w:rPr>
          <w:rFonts w:ascii="Arial" w:hAnsi="Arial" w:cs="Arial"/>
          <w:bCs/>
        </w:rPr>
        <w:t>siliation prononcée à ses torts, sous réserve des dispositions suivantes.</w:t>
      </w:r>
    </w:p>
    <w:p w14:paraId="78ACC53A" w14:textId="77777777" w:rsidR="00E828ED" w:rsidRDefault="00E828ED">
      <w:pPr>
        <w:ind w:left="567"/>
        <w:jc w:val="both"/>
        <w:rPr>
          <w:rFonts w:ascii="Arial" w:hAnsi="Arial" w:cs="Arial"/>
          <w:bCs/>
        </w:rPr>
      </w:pPr>
    </w:p>
    <w:p w14:paraId="17172D85" w14:textId="22B01D0E" w:rsidR="00E828ED" w:rsidRDefault="00E828ED">
      <w:pPr>
        <w:ind w:left="567"/>
        <w:jc w:val="both"/>
        <w:rPr>
          <w:rFonts w:ascii="Arial" w:hAnsi="Arial" w:cs="Arial"/>
          <w:bCs/>
        </w:rPr>
      </w:pPr>
      <w:r>
        <w:rPr>
          <w:rFonts w:ascii="Arial" w:hAnsi="Arial" w:cs="Arial"/>
          <w:bCs/>
        </w:rPr>
        <w:t xml:space="preserve">Par ailleurs, en dérogation à l’article </w:t>
      </w:r>
      <w:r w:rsidR="00E312A0">
        <w:rPr>
          <w:rFonts w:ascii="Arial" w:hAnsi="Arial" w:cs="Arial"/>
          <w:bCs/>
        </w:rPr>
        <w:t>41</w:t>
      </w:r>
      <w:r>
        <w:rPr>
          <w:rFonts w:ascii="Arial" w:hAnsi="Arial" w:cs="Arial"/>
          <w:bCs/>
        </w:rPr>
        <w:t xml:space="preserve">.2 du CCAG / FCS, le marché pourra être résilié </w:t>
      </w:r>
      <w:r>
        <w:rPr>
          <w:rFonts w:ascii="Arial" w:hAnsi="Arial" w:cs="Arial"/>
          <w:b/>
        </w:rPr>
        <w:t>sans mise en demeure préalable</w:t>
      </w:r>
      <w:r>
        <w:rPr>
          <w:rFonts w:ascii="Arial" w:hAnsi="Arial" w:cs="Arial"/>
          <w:bCs/>
        </w:rPr>
        <w:t xml:space="preserve">, en cas de non-transmission des pièces prévues </w:t>
      </w:r>
      <w:r>
        <w:rPr>
          <w:rFonts w:ascii="Arial" w:hAnsi="Arial" w:cs="Arial"/>
        </w:rPr>
        <w:t xml:space="preserve">aux articles D.8222-5 ou D.8222-7 et D.8222-8 du Code du travail </w:t>
      </w:r>
      <w:r>
        <w:rPr>
          <w:rFonts w:ascii="Arial" w:hAnsi="Arial" w:cs="Arial"/>
          <w:bCs/>
        </w:rPr>
        <w:t xml:space="preserve">ou en cas d’inexactitude des documents ou renseignements transmis ou lorsque le </w:t>
      </w:r>
      <w:r w:rsidR="000E2DEB">
        <w:rPr>
          <w:rFonts w:ascii="Arial" w:hAnsi="Arial" w:cs="Arial"/>
          <w:bCs/>
        </w:rPr>
        <w:t>t</w:t>
      </w:r>
      <w:r w:rsidR="000050E6">
        <w:rPr>
          <w:rFonts w:ascii="Arial" w:hAnsi="Arial" w:cs="Arial"/>
          <w:bCs/>
        </w:rPr>
        <w:t>itulaire</w:t>
      </w:r>
      <w:r>
        <w:rPr>
          <w:rFonts w:ascii="Arial" w:hAnsi="Arial" w:cs="Arial"/>
          <w:bCs/>
        </w:rPr>
        <w:t xml:space="preserve"> déclare indépendamment </w:t>
      </w:r>
      <w:r w:rsidR="000B58AC">
        <w:rPr>
          <w:rFonts w:ascii="Arial" w:hAnsi="Arial" w:cs="Arial"/>
          <w:bCs/>
        </w:rPr>
        <w:t xml:space="preserve">des cas prévus par l’article </w:t>
      </w:r>
      <w:r w:rsidR="00E312A0">
        <w:rPr>
          <w:rFonts w:ascii="Arial" w:hAnsi="Arial" w:cs="Arial"/>
          <w:bCs/>
        </w:rPr>
        <w:t>40</w:t>
      </w:r>
      <w:r>
        <w:rPr>
          <w:rFonts w:ascii="Arial" w:hAnsi="Arial" w:cs="Arial"/>
          <w:bCs/>
        </w:rPr>
        <w:t xml:space="preserve"> du CCAG / FCS, ne pouvoir exécuter ses engagements.</w:t>
      </w:r>
    </w:p>
    <w:p w14:paraId="6F3A0D12" w14:textId="77777777" w:rsidR="00E828ED" w:rsidRDefault="00E828ED">
      <w:pPr>
        <w:ind w:left="567"/>
        <w:jc w:val="both"/>
        <w:rPr>
          <w:rFonts w:ascii="Arial" w:hAnsi="Arial" w:cs="Arial"/>
          <w:bCs/>
        </w:rPr>
      </w:pPr>
    </w:p>
    <w:p w14:paraId="21146FDD" w14:textId="77777777" w:rsidR="00E828ED" w:rsidRDefault="00E828ED">
      <w:pPr>
        <w:overflowPunct/>
        <w:ind w:left="567"/>
        <w:jc w:val="both"/>
        <w:textAlignment w:val="auto"/>
        <w:rPr>
          <w:rFonts w:ascii="Arial" w:hAnsi="Arial" w:cs="Arial"/>
        </w:rPr>
      </w:pPr>
      <w:r>
        <w:rPr>
          <w:rFonts w:ascii="Arial" w:hAnsi="Arial" w:cs="Arial"/>
        </w:rPr>
        <w:t xml:space="preserve">Les dépenses supplémentaires résultant de la passation d’un autre </w:t>
      </w:r>
      <w:r w:rsidR="0078431E">
        <w:rPr>
          <w:rFonts w:ascii="Arial" w:hAnsi="Arial" w:cs="Arial"/>
        </w:rPr>
        <w:t>contrat</w:t>
      </w:r>
      <w:r>
        <w:rPr>
          <w:rFonts w:ascii="Arial" w:hAnsi="Arial" w:cs="Arial"/>
        </w:rPr>
        <w:t xml:space="preserve">, consécutivement à la résiliation du présent marché, donnent lieu à prélèvement sur les sommes qui peuvent être dues au </w:t>
      </w:r>
      <w:r w:rsidR="000E2DEB">
        <w:rPr>
          <w:rFonts w:ascii="Arial" w:hAnsi="Arial" w:cs="Arial"/>
        </w:rPr>
        <w:t>t</w:t>
      </w:r>
      <w:r w:rsidR="000050E6">
        <w:rPr>
          <w:rFonts w:ascii="Arial" w:hAnsi="Arial" w:cs="Arial"/>
        </w:rPr>
        <w:t>itulaire</w:t>
      </w:r>
      <w:r>
        <w:rPr>
          <w:rFonts w:ascii="Arial" w:hAnsi="Arial" w:cs="Arial"/>
        </w:rPr>
        <w:t>, sans préjudice des droits à exercer contre lui en cas d’insuffisance.</w:t>
      </w:r>
    </w:p>
    <w:p w14:paraId="281442BC" w14:textId="77777777" w:rsidR="00E828ED" w:rsidRDefault="00E828ED">
      <w:pPr>
        <w:overflowPunct/>
        <w:ind w:left="567"/>
        <w:jc w:val="both"/>
        <w:textAlignment w:val="auto"/>
        <w:rPr>
          <w:rFonts w:ascii="Arial" w:hAnsi="Arial" w:cs="Arial"/>
        </w:rPr>
      </w:pPr>
      <w:r>
        <w:rPr>
          <w:rFonts w:ascii="Arial" w:hAnsi="Arial" w:cs="Arial"/>
        </w:rPr>
        <w:t xml:space="preserve">Les diminutions éventuelles de dépenses restent acquises au </w:t>
      </w:r>
      <w:r w:rsidR="0078431E">
        <w:rPr>
          <w:rFonts w:ascii="Arial" w:hAnsi="Arial" w:cs="Arial"/>
        </w:rPr>
        <w:t>CHU de Caen</w:t>
      </w:r>
      <w:r>
        <w:rPr>
          <w:rFonts w:ascii="Arial" w:hAnsi="Arial" w:cs="Arial"/>
        </w:rPr>
        <w:t>.</w:t>
      </w:r>
    </w:p>
    <w:p w14:paraId="2C50EAC8" w14:textId="77777777" w:rsidR="00E828ED" w:rsidRDefault="00E828ED">
      <w:pPr>
        <w:ind w:left="567"/>
        <w:jc w:val="both"/>
        <w:rPr>
          <w:rFonts w:ascii="Arial" w:hAnsi="Arial" w:cs="Arial"/>
          <w:bCs/>
        </w:rPr>
      </w:pPr>
    </w:p>
    <w:p w14:paraId="374BD53F" w14:textId="17876FCE" w:rsidR="00571519" w:rsidRDefault="00E828ED" w:rsidP="00571519">
      <w:pPr>
        <w:overflowPunct/>
        <w:ind w:left="567"/>
        <w:jc w:val="both"/>
        <w:textAlignment w:val="auto"/>
        <w:rPr>
          <w:rFonts w:ascii="Arial" w:hAnsi="Arial" w:cs="Arial"/>
        </w:rPr>
      </w:pPr>
      <w:r>
        <w:rPr>
          <w:rFonts w:ascii="Arial" w:hAnsi="Arial" w:cs="Arial"/>
        </w:rPr>
        <w:t xml:space="preserve">Enfin, le marché sera résilié de plein droit, </w:t>
      </w:r>
      <w:r w:rsidRPr="00766759">
        <w:rPr>
          <w:rFonts w:ascii="Arial" w:hAnsi="Arial" w:cs="Arial"/>
          <w:bCs/>
        </w:rPr>
        <w:t>sans mise en demeure préalable</w:t>
      </w:r>
      <w:r w:rsidRPr="00766759">
        <w:rPr>
          <w:rFonts w:ascii="Arial" w:hAnsi="Arial" w:cs="Arial"/>
        </w:rPr>
        <w:t>,</w:t>
      </w:r>
      <w:r>
        <w:rPr>
          <w:rFonts w:ascii="Arial" w:hAnsi="Arial" w:cs="Arial"/>
        </w:rPr>
        <w:t xml:space="preserve"> en cas de survenance de changements structurels non prévus pendant la période d’exécution (changement de technique, d’équipement,</w:t>
      </w:r>
      <w:r w:rsidR="009E3CDB">
        <w:rPr>
          <w:rFonts w:ascii="Arial" w:hAnsi="Arial" w:cs="Arial"/>
        </w:rPr>
        <w:t xml:space="preserve"> </w:t>
      </w:r>
      <w:r>
        <w:rPr>
          <w:rFonts w:ascii="Arial" w:hAnsi="Arial" w:cs="Arial"/>
        </w:rPr>
        <w:t>…).</w:t>
      </w:r>
    </w:p>
    <w:p w14:paraId="6253BC2E" w14:textId="77777777" w:rsidR="00E828ED" w:rsidRDefault="0000749A" w:rsidP="00FC69F4">
      <w:pPr>
        <w:pStyle w:val="Titre2"/>
        <w:spacing w:before="240" w:after="60"/>
      </w:pPr>
      <w:bookmarkStart w:id="73" w:name="_Toc204861982"/>
      <w:r>
        <w:t>13</w:t>
      </w:r>
      <w:r w:rsidR="00E828ED">
        <w:t>.2</w:t>
      </w:r>
      <w:r w:rsidR="00E828ED">
        <w:tab/>
        <w:t>Indemnité de résiliation</w:t>
      </w:r>
      <w:bookmarkEnd w:id="73"/>
    </w:p>
    <w:p w14:paraId="41672CF1" w14:textId="77777777" w:rsidR="00E828ED" w:rsidRDefault="00E828ED">
      <w:pPr>
        <w:overflowPunct/>
        <w:ind w:left="567"/>
        <w:jc w:val="both"/>
        <w:textAlignment w:val="auto"/>
        <w:rPr>
          <w:rFonts w:ascii="Arial" w:hAnsi="Arial" w:cs="Arial"/>
        </w:rPr>
      </w:pPr>
      <w:r>
        <w:rPr>
          <w:rFonts w:ascii="Arial" w:hAnsi="Arial" w:cs="Arial"/>
        </w:rPr>
        <w:t xml:space="preserve">La résiliation prononcée aux torts du </w:t>
      </w:r>
      <w:r w:rsidR="000E2DEB">
        <w:rPr>
          <w:rFonts w:ascii="Arial" w:hAnsi="Arial" w:cs="Arial"/>
        </w:rPr>
        <w:t>t</w:t>
      </w:r>
      <w:r w:rsidR="000050E6">
        <w:rPr>
          <w:rFonts w:ascii="Arial" w:hAnsi="Arial" w:cs="Arial"/>
        </w:rPr>
        <w:t>itulaire</w:t>
      </w:r>
      <w:r>
        <w:rPr>
          <w:rFonts w:ascii="Arial" w:hAnsi="Arial" w:cs="Arial"/>
        </w:rPr>
        <w:t>, ainsi que la résiliation prononcée en application des ca</w:t>
      </w:r>
      <w:r w:rsidR="007C38D1">
        <w:rPr>
          <w:rFonts w:ascii="Arial" w:hAnsi="Arial" w:cs="Arial"/>
        </w:rPr>
        <w:t>s indiqués à l’article 3</w:t>
      </w:r>
      <w:r w:rsidR="005C46BE">
        <w:rPr>
          <w:rFonts w:ascii="Arial" w:hAnsi="Arial" w:cs="Arial"/>
        </w:rPr>
        <w:t>9</w:t>
      </w:r>
      <w:r w:rsidR="007C38D1">
        <w:rPr>
          <w:rFonts w:ascii="Arial" w:hAnsi="Arial" w:cs="Arial"/>
        </w:rPr>
        <w:t xml:space="preserve"> (évènements</w:t>
      </w:r>
      <w:r>
        <w:rPr>
          <w:rFonts w:ascii="Arial" w:hAnsi="Arial" w:cs="Arial"/>
        </w:rPr>
        <w:t xml:space="preserve"> extérieurs) du CCAG / FCS, n’ouvrent </w:t>
      </w:r>
      <w:r>
        <w:rPr>
          <w:rFonts w:ascii="Arial" w:hAnsi="Arial" w:cs="Arial"/>
          <w:b/>
          <w:bCs/>
        </w:rPr>
        <w:t>pas droit à indemnité</w:t>
      </w:r>
      <w:r>
        <w:rPr>
          <w:rFonts w:ascii="Arial" w:hAnsi="Arial" w:cs="Arial"/>
        </w:rPr>
        <w:t>.</w:t>
      </w:r>
    </w:p>
    <w:p w14:paraId="2E33F989" w14:textId="77777777" w:rsidR="00E828ED" w:rsidRDefault="00E828ED">
      <w:pPr>
        <w:overflowPunct/>
        <w:ind w:left="567"/>
        <w:jc w:val="both"/>
        <w:textAlignment w:val="auto"/>
        <w:rPr>
          <w:rFonts w:ascii="Arial" w:hAnsi="Arial" w:cs="Arial"/>
        </w:rPr>
      </w:pPr>
    </w:p>
    <w:p w14:paraId="7BC09265" w14:textId="77777777" w:rsidR="009E3CDB" w:rsidRDefault="009E3CDB" w:rsidP="009E3CDB">
      <w:pPr>
        <w:overflowPunct/>
        <w:ind w:left="567"/>
        <w:jc w:val="both"/>
        <w:rPr>
          <w:rFonts w:ascii="Arial" w:hAnsi="Arial" w:cs="Arial"/>
        </w:rPr>
      </w:pPr>
      <w:r w:rsidRPr="00491BF1">
        <w:rPr>
          <w:rFonts w:ascii="Arial" w:hAnsi="Arial" w:cs="Arial"/>
        </w:rPr>
        <w:t>En l’absence de minimum contractuel, aucune indemnité n’est due en cas de résiliation.</w:t>
      </w:r>
    </w:p>
    <w:p w14:paraId="744099AC" w14:textId="77777777" w:rsidR="00E828ED" w:rsidRDefault="00E828ED">
      <w:pPr>
        <w:overflowPunct/>
        <w:ind w:left="567"/>
        <w:jc w:val="both"/>
        <w:textAlignment w:val="auto"/>
        <w:rPr>
          <w:rFonts w:ascii="Arial" w:hAnsi="Arial" w:cs="Arial"/>
          <w:highlight w:val="yellow"/>
        </w:rPr>
      </w:pPr>
    </w:p>
    <w:p w14:paraId="1036C31F" w14:textId="30323007" w:rsidR="00E828ED" w:rsidRDefault="009E3CDB">
      <w:pPr>
        <w:overflowPunct/>
        <w:ind w:left="567"/>
        <w:jc w:val="both"/>
        <w:textAlignment w:val="auto"/>
        <w:rPr>
          <w:rFonts w:ascii="Arial" w:hAnsi="Arial" w:cs="Arial"/>
        </w:rPr>
      </w:pPr>
      <w:r>
        <w:rPr>
          <w:rFonts w:ascii="Arial" w:hAnsi="Arial" w:cs="Arial"/>
        </w:rPr>
        <w:t>Cependant</w:t>
      </w:r>
      <w:r w:rsidR="00E828ED" w:rsidRPr="00856B37">
        <w:rPr>
          <w:rFonts w:ascii="Arial" w:hAnsi="Arial" w:cs="Arial"/>
        </w:rPr>
        <w:t xml:space="preserve">, le </w:t>
      </w:r>
      <w:r w:rsidR="000E2DEB" w:rsidRPr="00856B37">
        <w:rPr>
          <w:rFonts w:ascii="Arial" w:hAnsi="Arial" w:cs="Arial"/>
        </w:rPr>
        <w:t>t</w:t>
      </w:r>
      <w:r w:rsidR="000050E6" w:rsidRPr="00856B37">
        <w:rPr>
          <w:rFonts w:ascii="Arial" w:hAnsi="Arial" w:cs="Arial"/>
        </w:rPr>
        <w:t>itulaire</w:t>
      </w:r>
      <w:r w:rsidR="00E828ED" w:rsidRPr="00856B37">
        <w:rPr>
          <w:rFonts w:ascii="Arial" w:hAnsi="Arial" w:cs="Arial"/>
        </w:rPr>
        <w:t xml:space="preserve"> a droit,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w:t>
      </w:r>
      <w:r w:rsidR="00425A2A" w:rsidRPr="00856B37">
        <w:rPr>
          <w:rFonts w:ascii="Arial" w:hAnsi="Arial" w:cs="Arial"/>
        </w:rPr>
        <w:t xml:space="preserve">(15) </w:t>
      </w:r>
      <w:r w:rsidR="00E828ED" w:rsidRPr="00856B37">
        <w:rPr>
          <w:rFonts w:ascii="Arial" w:hAnsi="Arial" w:cs="Arial"/>
          <w:b/>
          <w:bCs/>
        </w:rPr>
        <w:t>quinze jours</w:t>
      </w:r>
      <w:r w:rsidR="00E828ED" w:rsidRPr="00856B37">
        <w:rPr>
          <w:rFonts w:ascii="Arial" w:hAnsi="Arial" w:cs="Arial"/>
        </w:rPr>
        <w:t xml:space="preserve"> après la notification de la résiliation du marché.</w:t>
      </w:r>
    </w:p>
    <w:p w14:paraId="1FE82420" w14:textId="77777777" w:rsidR="00E828ED" w:rsidRDefault="00E828ED">
      <w:pPr>
        <w:overflowPunct/>
        <w:ind w:left="567"/>
        <w:jc w:val="both"/>
        <w:textAlignment w:val="auto"/>
        <w:rPr>
          <w:rFonts w:ascii="Arial" w:hAnsi="Arial" w:cs="Arial"/>
        </w:rPr>
      </w:pPr>
    </w:p>
    <w:p w14:paraId="4FB9B7D4" w14:textId="77777777" w:rsidR="00E828ED" w:rsidRDefault="00E828ED">
      <w:pPr>
        <w:overflowPunct/>
        <w:ind w:left="567"/>
        <w:jc w:val="both"/>
        <w:textAlignment w:val="auto"/>
        <w:rPr>
          <w:rFonts w:ascii="Arial" w:hAnsi="Arial" w:cs="Arial"/>
        </w:rPr>
      </w:pPr>
      <w:r>
        <w:rPr>
          <w:rFonts w:ascii="Arial" w:hAnsi="Arial" w:cs="Arial"/>
        </w:rPr>
        <w:t xml:space="preserve">Le décompte de résiliation est arrêté par le pouvoir adjudicateur et notifié au </w:t>
      </w:r>
      <w:r w:rsidR="000E2DEB">
        <w:rPr>
          <w:rFonts w:ascii="Arial" w:hAnsi="Arial" w:cs="Arial"/>
        </w:rPr>
        <w:t>t</w:t>
      </w:r>
      <w:r w:rsidR="000050E6">
        <w:rPr>
          <w:rFonts w:ascii="Arial" w:hAnsi="Arial" w:cs="Arial"/>
        </w:rPr>
        <w:t>itulaire</w:t>
      </w:r>
      <w:r>
        <w:rPr>
          <w:rFonts w:ascii="Arial" w:hAnsi="Arial" w:cs="Arial"/>
        </w:rPr>
        <w:t xml:space="preserve"> dans les conditions fixées à l’article 4</w:t>
      </w:r>
      <w:r w:rsidR="005C46BE">
        <w:rPr>
          <w:rFonts w:ascii="Arial" w:hAnsi="Arial" w:cs="Arial"/>
        </w:rPr>
        <w:t>3</w:t>
      </w:r>
      <w:r>
        <w:rPr>
          <w:rFonts w:ascii="Arial" w:hAnsi="Arial" w:cs="Arial"/>
        </w:rPr>
        <w:t xml:space="preserve"> du CCAG / FCS, au plus tard dans le délai de deux (2) mois après la date d’effet de la résiliation.</w:t>
      </w:r>
    </w:p>
    <w:p w14:paraId="22CE1FA0" w14:textId="77777777" w:rsidR="00E828ED" w:rsidRDefault="00E828ED">
      <w:pPr>
        <w:overflowPunct/>
        <w:ind w:left="567"/>
        <w:jc w:val="both"/>
        <w:textAlignment w:val="auto"/>
        <w:rPr>
          <w:rFonts w:ascii="Arial" w:hAnsi="Arial" w:cs="Arial"/>
        </w:rPr>
      </w:pPr>
    </w:p>
    <w:p w14:paraId="58A00E45" w14:textId="77777777" w:rsidR="00E828ED" w:rsidRDefault="00E828ED">
      <w:pPr>
        <w:overflowPunct/>
        <w:ind w:left="567"/>
        <w:jc w:val="both"/>
        <w:textAlignment w:val="auto"/>
        <w:rPr>
          <w:rFonts w:ascii="Arial" w:hAnsi="Arial" w:cs="Arial"/>
        </w:rPr>
      </w:pPr>
      <w:r>
        <w:rPr>
          <w:rFonts w:ascii="Arial" w:hAnsi="Arial" w:cs="Arial"/>
        </w:rPr>
        <w:t xml:space="preserve">A défaut d’accord, dans un délai de six (6) mois à compter de la date de la résiliation, le CHU de Caen, verse au </w:t>
      </w:r>
      <w:r w:rsidR="000E2DEB">
        <w:rPr>
          <w:rFonts w:ascii="Arial" w:hAnsi="Arial" w:cs="Arial"/>
        </w:rPr>
        <w:t>t</w:t>
      </w:r>
      <w:r w:rsidR="000050E6">
        <w:rPr>
          <w:rFonts w:ascii="Arial" w:hAnsi="Arial" w:cs="Arial"/>
        </w:rPr>
        <w:t>itulaire</w:t>
      </w:r>
      <w:r>
        <w:rPr>
          <w:rFonts w:ascii="Arial" w:hAnsi="Arial" w:cs="Arial"/>
        </w:rPr>
        <w:t xml:space="preserve"> résilié, le montant tel que calculé au décompte de résiliation.</w:t>
      </w:r>
    </w:p>
    <w:p w14:paraId="0F506268" w14:textId="77777777" w:rsidR="00E828ED" w:rsidRDefault="00E828ED">
      <w:pPr>
        <w:overflowPunct/>
        <w:ind w:left="567"/>
        <w:jc w:val="both"/>
        <w:textAlignment w:val="auto"/>
        <w:rPr>
          <w:rFonts w:ascii="Arial" w:hAnsi="Arial" w:cs="Arial"/>
        </w:rPr>
      </w:pPr>
    </w:p>
    <w:p w14:paraId="19DBF47E" w14:textId="77777777" w:rsidR="00E828ED" w:rsidRDefault="00E828ED">
      <w:pPr>
        <w:overflowPunct/>
        <w:ind w:left="567"/>
        <w:jc w:val="both"/>
        <w:textAlignment w:val="auto"/>
        <w:rPr>
          <w:rFonts w:ascii="Arial" w:hAnsi="Arial" w:cs="Arial"/>
        </w:rPr>
      </w:pPr>
      <w:r>
        <w:rPr>
          <w:rFonts w:ascii="Arial" w:hAnsi="Arial" w:cs="Arial"/>
        </w:rPr>
        <w:t>Aucune indemnité n’est due lorsque la résiliatio</w:t>
      </w:r>
      <w:r w:rsidR="001273B2">
        <w:rPr>
          <w:rFonts w:ascii="Arial" w:hAnsi="Arial" w:cs="Arial"/>
        </w:rPr>
        <w:t xml:space="preserve">n est suivie par l’attribution, </w:t>
      </w:r>
      <w:r>
        <w:rPr>
          <w:rFonts w:ascii="Arial" w:hAnsi="Arial" w:cs="Arial"/>
        </w:rPr>
        <w:t>d’un nouveau marché</w:t>
      </w:r>
      <w:r w:rsidR="001273B2">
        <w:rPr>
          <w:rFonts w:ascii="Arial" w:hAnsi="Arial" w:cs="Arial"/>
        </w:rPr>
        <w:t xml:space="preserve"> </w:t>
      </w:r>
      <w:r>
        <w:rPr>
          <w:rFonts w:ascii="Arial" w:hAnsi="Arial" w:cs="Arial"/>
        </w:rPr>
        <w:t xml:space="preserve">ayant le même objet au </w:t>
      </w:r>
      <w:r w:rsidR="000E2DEB">
        <w:rPr>
          <w:rFonts w:ascii="Arial" w:hAnsi="Arial" w:cs="Arial"/>
        </w:rPr>
        <w:t>t</w:t>
      </w:r>
      <w:r w:rsidR="000050E6">
        <w:rPr>
          <w:rFonts w:ascii="Arial" w:hAnsi="Arial" w:cs="Arial"/>
        </w:rPr>
        <w:t>itulaire</w:t>
      </w:r>
      <w:r>
        <w:rPr>
          <w:rFonts w:ascii="Arial" w:hAnsi="Arial" w:cs="Arial"/>
        </w:rPr>
        <w:t>.</w:t>
      </w:r>
    </w:p>
    <w:p w14:paraId="263F4EE8" w14:textId="77777777" w:rsidR="0072214B" w:rsidRDefault="0072214B" w:rsidP="0072214B">
      <w:pPr>
        <w:pStyle w:val="Titre2"/>
        <w:spacing w:before="240" w:after="60"/>
      </w:pPr>
      <w:bookmarkStart w:id="74" w:name="_Toc87005179"/>
      <w:bookmarkStart w:id="75" w:name="_Toc204861983"/>
      <w:r>
        <w:lastRenderedPageBreak/>
        <w:t>13.3</w:t>
      </w:r>
      <w:r>
        <w:tab/>
        <w:t>Exécution aux frais et risques du titulaire</w:t>
      </w:r>
      <w:bookmarkEnd w:id="74"/>
      <w:bookmarkEnd w:id="75"/>
    </w:p>
    <w:p w14:paraId="65C2D88B" w14:textId="721F4576" w:rsidR="0072214B" w:rsidRDefault="0072214B" w:rsidP="0072214B">
      <w:pPr>
        <w:overflowPunct/>
        <w:ind w:left="567"/>
        <w:jc w:val="both"/>
        <w:textAlignment w:val="auto"/>
        <w:rPr>
          <w:rFonts w:ascii="Arial" w:hAnsi="Arial" w:cs="Arial"/>
        </w:rPr>
      </w:pPr>
      <w:r w:rsidRPr="00856B37">
        <w:rPr>
          <w:rFonts w:ascii="Arial" w:hAnsi="Arial" w:cs="Arial"/>
        </w:rPr>
        <w:t xml:space="preserve">Lorsque le titulaire n’exécutera pas sa prestation dans les délais prévus et pour les quantités fixées sur le bon de commande ou au marché, ou bien encore ne livrera / n’exécutera pas dans une qualité recevable, le CHU de Caen </w:t>
      </w:r>
      <w:r w:rsidRPr="00856B37">
        <w:rPr>
          <w:rFonts w:ascii="Arial" w:hAnsi="Arial" w:cs="Arial"/>
          <w:b/>
          <w:u w:val="single"/>
        </w:rPr>
        <w:t>pourvoira à ses besoins aux risques et frais dudit titulaire,</w:t>
      </w:r>
      <w:r w:rsidRPr="00856B37">
        <w:rPr>
          <w:rFonts w:ascii="Arial" w:hAnsi="Arial" w:cs="Arial"/>
          <w:b/>
        </w:rPr>
        <w:t xml:space="preserve"> </w:t>
      </w:r>
      <w:r w:rsidRPr="00856B37">
        <w:rPr>
          <w:rFonts w:ascii="Arial" w:hAnsi="Arial" w:cs="Arial"/>
        </w:rPr>
        <w:t xml:space="preserve">après mise en demeure préalable restée infructueuse pendant un délai de </w:t>
      </w:r>
      <w:r w:rsidR="00856B37" w:rsidRPr="00856B37">
        <w:rPr>
          <w:rFonts w:ascii="Arial" w:hAnsi="Arial" w:cs="Arial"/>
        </w:rPr>
        <w:t>5</w:t>
      </w:r>
      <w:bookmarkStart w:id="76" w:name="_GoBack"/>
      <w:bookmarkEnd w:id="76"/>
      <w:r w:rsidRPr="00856B37">
        <w:rPr>
          <w:rFonts w:ascii="Arial" w:hAnsi="Arial" w:cs="Arial"/>
        </w:rPr>
        <w:t xml:space="preserve"> jours calendaires.</w:t>
      </w:r>
    </w:p>
    <w:p w14:paraId="7EFA4A86" w14:textId="77777777" w:rsidR="0072214B" w:rsidRDefault="0072214B" w:rsidP="0072214B">
      <w:pPr>
        <w:numPr>
          <w:ilvl w:val="12"/>
          <w:numId w:val="0"/>
        </w:numPr>
        <w:ind w:left="567"/>
        <w:jc w:val="both"/>
        <w:rPr>
          <w:rFonts w:ascii="Arial" w:hAnsi="Arial" w:cs="Arial"/>
        </w:rPr>
      </w:pPr>
    </w:p>
    <w:p w14:paraId="6309E473" w14:textId="77777777" w:rsidR="0072214B" w:rsidRDefault="0072214B" w:rsidP="0072214B">
      <w:pPr>
        <w:ind w:left="567"/>
        <w:jc w:val="both"/>
        <w:rPr>
          <w:rFonts w:ascii="Arial" w:hAnsi="Arial" w:cs="Arial"/>
        </w:rPr>
      </w:pPr>
      <w:r>
        <w:rPr>
          <w:rFonts w:ascii="Arial" w:hAnsi="Arial" w:cs="Arial"/>
        </w:rPr>
        <w:t>De ce fait, en cas de différence de prix au détriment du CHU de Caen, celle-ci sera mise de plein droit à la charge du titulaire, par l’émission d’un titre de recettes.</w:t>
      </w:r>
    </w:p>
    <w:p w14:paraId="1FC926A3" w14:textId="4B43EBB0" w:rsidR="000241F5" w:rsidRDefault="000241F5">
      <w:pPr>
        <w:pStyle w:val="Retraitcorpsdetexte"/>
        <w:rPr>
          <w:rFonts w:ascii="Arial" w:hAnsi="Arial" w:cs="Arial"/>
          <w:sz w:val="20"/>
        </w:rPr>
      </w:pPr>
    </w:p>
    <w:p w14:paraId="07B5A6CB" w14:textId="77777777" w:rsidR="00856B37" w:rsidRDefault="00856B37">
      <w:pPr>
        <w:pStyle w:val="Retraitcorpsdetexte"/>
        <w:rPr>
          <w:rFonts w:ascii="Arial" w:hAnsi="Arial" w:cs="Arial"/>
          <w:sz w:val="20"/>
        </w:rPr>
      </w:pPr>
    </w:p>
    <w:p w14:paraId="4C3754EE" w14:textId="039E0139" w:rsidR="00E828ED" w:rsidRDefault="0000749A">
      <w:pPr>
        <w:pStyle w:val="Titre1"/>
        <w:spacing w:before="0" w:after="0"/>
        <w:rPr>
          <w:rFonts w:ascii="Arial" w:hAnsi="Arial" w:cs="Arial"/>
          <w:sz w:val="20"/>
        </w:rPr>
      </w:pPr>
      <w:bookmarkStart w:id="77" w:name="_Toc204861984"/>
      <w:r>
        <w:rPr>
          <w:rFonts w:ascii="Arial" w:hAnsi="Arial" w:cs="Arial"/>
          <w:sz w:val="20"/>
        </w:rPr>
        <w:t>1</w:t>
      </w:r>
      <w:r w:rsidR="00856B37">
        <w:rPr>
          <w:rFonts w:ascii="Arial" w:hAnsi="Arial" w:cs="Arial"/>
          <w:sz w:val="20"/>
        </w:rPr>
        <w:t>4</w:t>
      </w:r>
      <w:r w:rsidR="00E828ED">
        <w:rPr>
          <w:rFonts w:ascii="Arial" w:hAnsi="Arial" w:cs="Arial"/>
          <w:sz w:val="20"/>
        </w:rPr>
        <w:t>.</w:t>
      </w:r>
      <w:r w:rsidR="00E828ED">
        <w:rPr>
          <w:rFonts w:ascii="Arial" w:hAnsi="Arial" w:cs="Arial"/>
          <w:sz w:val="20"/>
        </w:rPr>
        <w:tab/>
        <w:t>RÈGLEMENT DES LITIGES</w:t>
      </w:r>
      <w:bookmarkEnd w:id="77"/>
    </w:p>
    <w:p w14:paraId="01C20B3A" w14:textId="77777777" w:rsidR="00E828ED" w:rsidRDefault="00E828ED">
      <w:pPr>
        <w:ind w:left="567"/>
        <w:jc w:val="both"/>
        <w:rPr>
          <w:rFonts w:ascii="Arial" w:hAnsi="Arial" w:cs="Arial"/>
        </w:rPr>
      </w:pPr>
    </w:p>
    <w:p w14:paraId="0C355E9B" w14:textId="77777777" w:rsidR="00E828ED" w:rsidRDefault="00E828ED">
      <w:pPr>
        <w:ind w:left="567"/>
        <w:jc w:val="both"/>
        <w:rPr>
          <w:rFonts w:ascii="Arial" w:hAnsi="Arial" w:cs="Arial"/>
        </w:rPr>
      </w:pPr>
      <w:r>
        <w:rPr>
          <w:rFonts w:ascii="Arial" w:hAnsi="Arial" w:cs="Arial"/>
        </w:rPr>
        <w:t>En cas de litige résultant de l’exécution du marché, le droit fran</w:t>
      </w:r>
      <w:r w:rsidR="000E2DEB">
        <w:rPr>
          <w:rFonts w:ascii="Arial" w:hAnsi="Arial" w:cs="Arial"/>
        </w:rPr>
        <w:t>çais est seul applicable et le t</w:t>
      </w:r>
      <w:r>
        <w:rPr>
          <w:rFonts w:ascii="Arial" w:hAnsi="Arial" w:cs="Arial"/>
        </w:rPr>
        <w:t>ribunal compétent est le Tribunal Administratif de Caen.</w:t>
      </w:r>
    </w:p>
    <w:p w14:paraId="767B0C11" w14:textId="77777777" w:rsidR="00E45473" w:rsidRDefault="00E45473" w:rsidP="00E45473">
      <w:pPr>
        <w:ind w:left="567"/>
        <w:jc w:val="both"/>
        <w:rPr>
          <w:rFonts w:ascii="Arial" w:hAnsi="Arial" w:cs="Arial"/>
          <w:bCs/>
        </w:rPr>
      </w:pPr>
    </w:p>
    <w:p w14:paraId="698ADC01" w14:textId="77777777" w:rsidR="00E45473" w:rsidRDefault="00E45473" w:rsidP="00E45473">
      <w:pPr>
        <w:ind w:left="567"/>
        <w:jc w:val="both"/>
        <w:rPr>
          <w:rFonts w:ascii="Arial" w:hAnsi="Arial" w:cs="Arial"/>
          <w:bCs/>
        </w:rPr>
      </w:pPr>
    </w:p>
    <w:p w14:paraId="0F26FC64" w14:textId="3104A33A" w:rsidR="00E45473" w:rsidRDefault="00E45473" w:rsidP="00E45473">
      <w:pPr>
        <w:pStyle w:val="Titre1"/>
        <w:spacing w:before="0" w:after="0"/>
        <w:rPr>
          <w:rFonts w:ascii="Arial" w:hAnsi="Arial" w:cs="Arial"/>
        </w:rPr>
      </w:pPr>
      <w:bookmarkStart w:id="78" w:name="_Toc106785993"/>
      <w:bookmarkStart w:id="79" w:name="_Toc204861985"/>
      <w:r>
        <w:rPr>
          <w:rFonts w:ascii="Arial" w:hAnsi="Arial" w:cs="Arial"/>
          <w:sz w:val="20"/>
        </w:rPr>
        <w:t>1</w:t>
      </w:r>
      <w:r w:rsidR="00856B37">
        <w:rPr>
          <w:rFonts w:ascii="Arial" w:hAnsi="Arial" w:cs="Arial"/>
          <w:sz w:val="20"/>
        </w:rPr>
        <w:t>5</w:t>
      </w:r>
      <w:r>
        <w:rPr>
          <w:rFonts w:ascii="Arial" w:hAnsi="Arial" w:cs="Arial"/>
          <w:sz w:val="20"/>
        </w:rPr>
        <w:t>.</w:t>
      </w:r>
      <w:r>
        <w:rPr>
          <w:rFonts w:ascii="Arial" w:hAnsi="Arial" w:cs="Arial"/>
          <w:sz w:val="20"/>
        </w:rPr>
        <w:tab/>
        <w:t>IMPREVISION ET CIRCONSTANCES IMPREVUES</w:t>
      </w:r>
      <w:bookmarkEnd w:id="78"/>
      <w:bookmarkEnd w:id="79"/>
    </w:p>
    <w:p w14:paraId="65AD3CA0" w14:textId="77777777" w:rsidR="00E45473" w:rsidRDefault="00E45473" w:rsidP="00E45473">
      <w:pPr>
        <w:pStyle w:val="Default"/>
        <w:ind w:left="567"/>
        <w:rPr>
          <w:rFonts w:ascii="Arial" w:hAnsi="Arial" w:cs="Arial"/>
          <w:sz w:val="20"/>
          <w:szCs w:val="20"/>
        </w:rPr>
      </w:pPr>
    </w:p>
    <w:p w14:paraId="41FBBE16" w14:textId="77777777" w:rsidR="00E45473" w:rsidRDefault="00E45473" w:rsidP="00E45473">
      <w:pPr>
        <w:pStyle w:val="Default"/>
        <w:ind w:left="567"/>
        <w:jc w:val="both"/>
        <w:rPr>
          <w:rFonts w:ascii="Arial" w:hAnsi="Arial" w:cs="Arial"/>
          <w:color w:val="auto"/>
          <w:sz w:val="20"/>
          <w:szCs w:val="20"/>
        </w:rPr>
      </w:pPr>
      <w:r w:rsidRPr="00044A16">
        <w:rPr>
          <w:rFonts w:ascii="Arial" w:hAnsi="Arial" w:cs="Arial"/>
          <w:color w:val="auto"/>
          <w:sz w:val="20"/>
          <w:szCs w:val="20"/>
        </w:rPr>
        <w:t>En cas d’évènement imprévisible et extérieur aux parties rencontré en cours d’exécution, notamment d’ordre sanitaire</w:t>
      </w:r>
      <w:r>
        <w:rPr>
          <w:rFonts w:ascii="Arial" w:hAnsi="Arial" w:cs="Arial"/>
          <w:color w:val="auto"/>
          <w:sz w:val="20"/>
          <w:szCs w:val="20"/>
        </w:rPr>
        <w:t>, économique</w:t>
      </w:r>
      <w:r w:rsidRPr="00044A16">
        <w:rPr>
          <w:rFonts w:ascii="Arial" w:hAnsi="Arial" w:cs="Arial"/>
          <w:color w:val="auto"/>
          <w:sz w:val="20"/>
          <w:szCs w:val="20"/>
        </w:rPr>
        <w:t xml:space="preserve"> ou climatique, le titulaire doit informer le pouvoir adjudicateur dans les plus brefs délais des difficultés qu’il rencontre et qui sont liées à cet événement. </w:t>
      </w:r>
    </w:p>
    <w:p w14:paraId="71B82469" w14:textId="77777777" w:rsidR="00E45473" w:rsidRPr="00044A16" w:rsidRDefault="00E45473" w:rsidP="00E45473">
      <w:pPr>
        <w:pStyle w:val="Default"/>
        <w:ind w:left="567"/>
        <w:jc w:val="both"/>
        <w:rPr>
          <w:rFonts w:ascii="Arial" w:hAnsi="Arial" w:cs="Arial"/>
          <w:color w:val="auto"/>
          <w:sz w:val="20"/>
          <w:szCs w:val="20"/>
        </w:rPr>
      </w:pPr>
    </w:p>
    <w:p w14:paraId="4059C8DB" w14:textId="77777777" w:rsidR="00E45473" w:rsidRPr="00044A16" w:rsidRDefault="00E45473" w:rsidP="00E45473">
      <w:pPr>
        <w:ind w:left="567"/>
      </w:pPr>
      <w:r w:rsidRPr="00044A16">
        <w:rPr>
          <w:rFonts w:ascii="Arial" w:hAnsi="Arial" w:cs="Arial"/>
        </w:rPr>
        <w:t>Le titulaire doit exposer par écrit l’impact de l’évènement sur sa capacité à remplir ses obligations et s’engage à fournir les justificatifs démontrant que les difficultés qu’il rencontre sont strictement liées à cet événement.</w:t>
      </w:r>
    </w:p>
    <w:p w14:paraId="4F7B4503" w14:textId="07445F8D" w:rsidR="00E45473" w:rsidRDefault="0060359B" w:rsidP="00E45473">
      <w:pPr>
        <w:pStyle w:val="Titre2"/>
        <w:spacing w:before="240" w:after="60"/>
      </w:pPr>
      <w:bookmarkStart w:id="80" w:name="_Toc106785994"/>
      <w:bookmarkStart w:id="81" w:name="_Toc204861986"/>
      <w:r>
        <w:t>1</w:t>
      </w:r>
      <w:r w:rsidR="00D92FBA">
        <w:t>5</w:t>
      </w:r>
      <w:r w:rsidR="00E45473">
        <w:t>.1</w:t>
      </w:r>
      <w:bookmarkStart w:id="82" w:name="_Toc106377153"/>
      <w:r w:rsidR="00E45473">
        <w:tab/>
        <w:t>Modification des conditions d’exécution</w:t>
      </w:r>
      <w:bookmarkEnd w:id="80"/>
      <w:bookmarkEnd w:id="82"/>
      <w:bookmarkEnd w:id="81"/>
    </w:p>
    <w:p w14:paraId="47135A8F" w14:textId="77777777" w:rsidR="00E45473" w:rsidRDefault="00E45473" w:rsidP="00E45473">
      <w:pPr>
        <w:ind w:left="567"/>
        <w:jc w:val="both"/>
        <w:rPr>
          <w:rFonts w:ascii="Arial" w:hAnsi="Arial" w:cs="Arial"/>
        </w:rPr>
      </w:pPr>
      <w:r w:rsidRPr="00044A16">
        <w:rPr>
          <w:rFonts w:ascii="Arial" w:hAnsi="Arial" w:cs="Arial"/>
        </w:rPr>
        <w:t xml:space="preserve">Conformément à l’article R.2194-5 du Code de la commande publique, des circonstances imprévues peuvent justifier la modification du périmètre des prestations ou l’adaptation des conditions d’exécution </w:t>
      </w:r>
      <w:r>
        <w:rPr>
          <w:rFonts w:ascii="Arial" w:hAnsi="Arial" w:cs="Arial"/>
        </w:rPr>
        <w:t>du marché</w:t>
      </w:r>
      <w:r w:rsidRPr="00044A16">
        <w:rPr>
          <w:rFonts w:ascii="Arial" w:hAnsi="Arial" w:cs="Arial"/>
        </w:rPr>
        <w:t>.</w:t>
      </w:r>
    </w:p>
    <w:p w14:paraId="4C85EAF4" w14:textId="77777777" w:rsidR="00E45473" w:rsidRPr="00044A16" w:rsidRDefault="00E45473" w:rsidP="00E45473">
      <w:pPr>
        <w:ind w:left="567"/>
        <w:jc w:val="both"/>
        <w:rPr>
          <w:rFonts w:ascii="Arial" w:hAnsi="Arial" w:cs="Arial"/>
        </w:rPr>
      </w:pPr>
    </w:p>
    <w:p w14:paraId="489365A9" w14:textId="77777777" w:rsidR="00E45473" w:rsidRDefault="00E45473" w:rsidP="00E45473">
      <w:pPr>
        <w:ind w:left="567"/>
        <w:jc w:val="both"/>
        <w:rPr>
          <w:rFonts w:ascii="Arial" w:hAnsi="Arial" w:cs="Arial"/>
        </w:rPr>
      </w:pPr>
      <w:r w:rsidRPr="00044A16">
        <w:rPr>
          <w:rFonts w:ascii="Arial" w:hAnsi="Arial" w:cs="Arial"/>
        </w:rPr>
        <w:t>La modification, actée par voie d’avenant, peut notamment prendre la forme :</w:t>
      </w:r>
    </w:p>
    <w:p w14:paraId="59AFE81F" w14:textId="77777777" w:rsidR="00E45473" w:rsidRPr="00044A16" w:rsidRDefault="00E45473" w:rsidP="00E45473">
      <w:pPr>
        <w:ind w:left="567"/>
        <w:jc w:val="both"/>
        <w:rPr>
          <w:rFonts w:ascii="Arial" w:hAnsi="Arial" w:cs="Arial"/>
        </w:rPr>
      </w:pPr>
    </w:p>
    <w:p w14:paraId="4C68E466" w14:textId="77777777" w:rsidR="00E45473" w:rsidRDefault="00E45473" w:rsidP="00E45473">
      <w:pPr>
        <w:pStyle w:val="Paragraphedeliste"/>
        <w:numPr>
          <w:ilvl w:val="0"/>
          <w:numId w:val="12"/>
        </w:numPr>
        <w:jc w:val="both"/>
        <w:rPr>
          <w:rFonts w:ascii="Arial" w:hAnsi="Arial" w:cs="Arial"/>
          <w:sz w:val="20"/>
          <w:szCs w:val="20"/>
        </w:rPr>
      </w:pPr>
      <w:proofErr w:type="gramStart"/>
      <w:r w:rsidRPr="00044A16">
        <w:rPr>
          <w:rFonts w:ascii="Arial" w:hAnsi="Arial" w:cs="Arial"/>
          <w:sz w:val="20"/>
          <w:szCs w:val="20"/>
        </w:rPr>
        <w:t>d’une</w:t>
      </w:r>
      <w:proofErr w:type="gramEnd"/>
      <w:r w:rsidRPr="00044A16">
        <w:rPr>
          <w:rFonts w:ascii="Arial" w:hAnsi="Arial" w:cs="Arial"/>
          <w:sz w:val="20"/>
          <w:szCs w:val="20"/>
        </w:rPr>
        <w:t xml:space="preserve"> prolongation de la durée si </w:t>
      </w:r>
      <w:r>
        <w:rPr>
          <w:rFonts w:ascii="Arial" w:hAnsi="Arial" w:cs="Arial"/>
          <w:sz w:val="20"/>
          <w:szCs w:val="20"/>
        </w:rPr>
        <w:t>le marché</w:t>
      </w:r>
      <w:r w:rsidRPr="00044A16">
        <w:rPr>
          <w:rFonts w:ascii="Arial" w:hAnsi="Arial" w:cs="Arial"/>
          <w:sz w:val="20"/>
          <w:szCs w:val="20"/>
        </w:rPr>
        <w:t xml:space="preserve"> arrive à échéance pendant l’évènement imprévisible et qu’une remise en concurrence ne peut être réalisée dans des conditions raisonnables, exposant alors </w:t>
      </w:r>
      <w:r>
        <w:rPr>
          <w:rFonts w:ascii="Arial" w:hAnsi="Arial" w:cs="Arial"/>
          <w:sz w:val="20"/>
          <w:szCs w:val="20"/>
        </w:rPr>
        <w:t>l’établissement</w:t>
      </w:r>
      <w:r w:rsidRPr="00044A16">
        <w:rPr>
          <w:rFonts w:ascii="Arial" w:hAnsi="Arial" w:cs="Arial"/>
          <w:sz w:val="20"/>
          <w:szCs w:val="20"/>
        </w:rPr>
        <w:t xml:space="preserve"> à une rupture dans la continuité des soins ;</w:t>
      </w:r>
    </w:p>
    <w:p w14:paraId="6F0EEF8C" w14:textId="77777777" w:rsidR="00E45473" w:rsidRPr="00044A16" w:rsidRDefault="00E45473" w:rsidP="00E45473">
      <w:pPr>
        <w:pStyle w:val="Paragraphedeliste"/>
        <w:ind w:left="1287"/>
        <w:jc w:val="both"/>
        <w:rPr>
          <w:rFonts w:ascii="Arial" w:hAnsi="Arial" w:cs="Arial"/>
          <w:sz w:val="20"/>
          <w:szCs w:val="20"/>
        </w:rPr>
      </w:pPr>
    </w:p>
    <w:p w14:paraId="2B08CD8A" w14:textId="77777777" w:rsidR="00E45473" w:rsidRPr="00044A16" w:rsidRDefault="00E45473" w:rsidP="00E45473">
      <w:pPr>
        <w:pStyle w:val="Paragraphedeliste"/>
        <w:numPr>
          <w:ilvl w:val="0"/>
          <w:numId w:val="12"/>
        </w:numPr>
        <w:jc w:val="both"/>
        <w:rPr>
          <w:rFonts w:ascii="Arial" w:hAnsi="Arial" w:cs="Arial"/>
          <w:sz w:val="20"/>
          <w:szCs w:val="20"/>
        </w:rPr>
      </w:pPr>
      <w:proofErr w:type="gramStart"/>
      <w:r w:rsidRPr="00044A16">
        <w:rPr>
          <w:rFonts w:ascii="Arial" w:hAnsi="Arial" w:cs="Arial"/>
          <w:sz w:val="20"/>
          <w:szCs w:val="20"/>
        </w:rPr>
        <w:t>d’une</w:t>
      </w:r>
      <w:proofErr w:type="gramEnd"/>
      <w:r w:rsidRPr="00044A16">
        <w:rPr>
          <w:rFonts w:ascii="Arial" w:hAnsi="Arial" w:cs="Arial"/>
          <w:sz w:val="20"/>
          <w:szCs w:val="20"/>
        </w:rPr>
        <w:t xml:space="preserve"> augmentation du volume maximum contractuel dès lors que l’organisation d’une procédure de mise en concurrence ne peut être mise en œuvre dans des conditions raisonnables si l’évènement ou la circonstance imprévisible</w:t>
      </w:r>
      <w:r>
        <w:rPr>
          <w:rFonts w:ascii="Arial" w:hAnsi="Arial" w:cs="Arial"/>
          <w:sz w:val="20"/>
          <w:szCs w:val="20"/>
        </w:rPr>
        <w:t xml:space="preserve"> a pour conséquence d’exposer l’établissement</w:t>
      </w:r>
      <w:r w:rsidRPr="00044A16">
        <w:rPr>
          <w:rFonts w:ascii="Arial" w:hAnsi="Arial" w:cs="Arial"/>
          <w:sz w:val="20"/>
          <w:szCs w:val="20"/>
        </w:rPr>
        <w:t xml:space="preserve"> à un besoin immédiat de surcroît de commande nécess</w:t>
      </w:r>
      <w:r w:rsidRPr="009D71D7">
        <w:rPr>
          <w:rFonts w:ascii="Arial" w:hAnsi="Arial" w:cs="Arial"/>
          <w:sz w:val="20"/>
          <w:szCs w:val="20"/>
        </w:rPr>
        <w:t>aire à la continuité des soins.</w:t>
      </w:r>
    </w:p>
    <w:p w14:paraId="0BC1EE65" w14:textId="77777777" w:rsidR="00E45473" w:rsidRDefault="00E45473" w:rsidP="00E45473">
      <w:pPr>
        <w:ind w:left="567"/>
        <w:jc w:val="both"/>
        <w:rPr>
          <w:rFonts w:ascii="Arial" w:hAnsi="Arial" w:cs="Arial"/>
        </w:rPr>
      </w:pPr>
    </w:p>
    <w:p w14:paraId="29E34234" w14:textId="125D3C44" w:rsidR="00E45473" w:rsidRPr="00044A16" w:rsidRDefault="009E3CDB" w:rsidP="00E45473">
      <w:pPr>
        <w:ind w:left="567"/>
        <w:jc w:val="both"/>
        <w:rPr>
          <w:rFonts w:ascii="Arial" w:hAnsi="Arial" w:cs="Arial"/>
        </w:rPr>
      </w:pPr>
      <w:r>
        <w:rPr>
          <w:rFonts w:ascii="Arial" w:hAnsi="Arial" w:cs="Arial"/>
        </w:rPr>
        <w:t>L</w:t>
      </w:r>
      <w:r w:rsidR="00E45473" w:rsidRPr="00D92FBA">
        <w:rPr>
          <w:rFonts w:ascii="Arial" w:hAnsi="Arial" w:cs="Arial"/>
        </w:rPr>
        <w:t>e montant de la modification ne pourra être supérieur à 50% du montant initial, le montant initial étant calculé sur la base du volume maximum contractuel.</w:t>
      </w:r>
    </w:p>
    <w:p w14:paraId="0E6F907F" w14:textId="3198203F" w:rsidR="00E45473" w:rsidRDefault="0060359B" w:rsidP="00E45473">
      <w:pPr>
        <w:pStyle w:val="Titre2"/>
        <w:spacing w:before="240" w:after="60"/>
      </w:pPr>
      <w:bookmarkStart w:id="83" w:name="_Toc106785995"/>
      <w:bookmarkStart w:id="84" w:name="_Toc204861987"/>
      <w:r>
        <w:t>1</w:t>
      </w:r>
      <w:r w:rsidR="00D92FBA">
        <w:t>5</w:t>
      </w:r>
      <w:r w:rsidR="00E45473">
        <w:t>.2</w:t>
      </w:r>
      <w:r w:rsidR="00E45473">
        <w:tab/>
        <w:t>Indemnisation au titre de l’imprévision pouvant prendre la forme d’une modification temporaire de prix</w:t>
      </w:r>
      <w:bookmarkEnd w:id="83"/>
      <w:bookmarkEnd w:id="84"/>
    </w:p>
    <w:p w14:paraId="6907162D" w14:textId="1DDDA65E" w:rsidR="00E45473" w:rsidRPr="00044A16" w:rsidRDefault="002574C2" w:rsidP="00E45473">
      <w:pPr>
        <w:ind w:left="567"/>
        <w:jc w:val="both"/>
        <w:rPr>
          <w:rFonts w:ascii="Arial" w:hAnsi="Arial" w:cs="Arial"/>
        </w:rPr>
      </w:pPr>
      <w:r>
        <w:rPr>
          <w:rFonts w:ascii="Arial" w:hAnsi="Arial" w:cs="Arial"/>
        </w:rPr>
        <w:t>L</w:t>
      </w:r>
      <w:r w:rsidR="00E45473" w:rsidRPr="009D71D7">
        <w:rPr>
          <w:rFonts w:ascii="Arial" w:hAnsi="Arial" w:cs="Arial"/>
        </w:rPr>
        <w:t>e t</w:t>
      </w:r>
      <w:r w:rsidR="00E45473" w:rsidRPr="00044A16">
        <w:rPr>
          <w:rFonts w:ascii="Arial" w:hAnsi="Arial" w:cs="Arial"/>
        </w:rPr>
        <w:t>itulaire pourra formuler une demande d’indemnisation prenant la forme d’une modification temporaire des prix dès lors que cette modification est nécessaire à la poursuite du contrat dans les conditions de l’offre initiale.</w:t>
      </w:r>
    </w:p>
    <w:p w14:paraId="4FEAA579" w14:textId="77777777" w:rsidR="00E45473" w:rsidRDefault="00E45473" w:rsidP="00E45473">
      <w:pPr>
        <w:ind w:left="567"/>
        <w:jc w:val="both"/>
        <w:rPr>
          <w:rFonts w:ascii="Arial" w:hAnsi="Arial" w:cs="Arial"/>
        </w:rPr>
      </w:pPr>
    </w:p>
    <w:p w14:paraId="77DAE6B9" w14:textId="77777777" w:rsidR="00E45473" w:rsidRDefault="00E45473" w:rsidP="00E45473">
      <w:pPr>
        <w:ind w:left="567"/>
        <w:jc w:val="both"/>
        <w:rPr>
          <w:rFonts w:ascii="Arial" w:hAnsi="Arial" w:cs="Arial"/>
        </w:rPr>
      </w:pPr>
      <w:r w:rsidRPr="00044A16">
        <w:rPr>
          <w:rFonts w:ascii="Arial" w:hAnsi="Arial" w:cs="Arial"/>
        </w:rPr>
        <w:t xml:space="preserve">L’acceptation de cette modification par </w:t>
      </w:r>
      <w:r>
        <w:rPr>
          <w:rFonts w:ascii="Arial" w:hAnsi="Arial" w:cs="Arial"/>
        </w:rPr>
        <w:t>le CHU de Caen</w:t>
      </w:r>
      <w:r w:rsidRPr="00044A16">
        <w:rPr>
          <w:rFonts w:ascii="Arial" w:hAnsi="Arial" w:cs="Arial"/>
        </w:rPr>
        <w:t xml:space="preserve"> sera subordonnée à la production par le titulaire des justificatifs permettant de caractériser un bouleversement de l’économie générale du contrat.</w:t>
      </w:r>
    </w:p>
    <w:p w14:paraId="23D24A42" w14:textId="77777777" w:rsidR="00E45473" w:rsidRPr="00044A16" w:rsidRDefault="00E45473" w:rsidP="00E45473">
      <w:pPr>
        <w:ind w:left="567"/>
        <w:jc w:val="both"/>
        <w:rPr>
          <w:rFonts w:ascii="Arial" w:hAnsi="Arial" w:cs="Arial"/>
        </w:rPr>
      </w:pPr>
    </w:p>
    <w:p w14:paraId="557793FA" w14:textId="77777777" w:rsidR="00E45473" w:rsidRDefault="00E45473" w:rsidP="00E45473">
      <w:pPr>
        <w:ind w:left="567"/>
        <w:jc w:val="both"/>
        <w:rPr>
          <w:rFonts w:ascii="Arial" w:hAnsi="Arial" w:cs="Arial"/>
        </w:rPr>
      </w:pPr>
      <w:r w:rsidRPr="00044A16">
        <w:rPr>
          <w:rFonts w:ascii="Arial" w:hAnsi="Arial" w:cs="Arial"/>
        </w:rPr>
        <w:t xml:space="preserve">A ce titre, il devra notamment justifier de la différence entre sa marge bénéficiaire nette au moment où il a remis son offre et au moment où l’évènement survient, ainsi que de l’importance des charges extracontractuelles supportées du seul fait de l’évènement imprévisible. </w:t>
      </w:r>
    </w:p>
    <w:p w14:paraId="6774BB07" w14:textId="77777777" w:rsidR="00E45473" w:rsidRPr="00044A16" w:rsidRDefault="00E45473" w:rsidP="00E45473">
      <w:pPr>
        <w:ind w:left="567"/>
        <w:jc w:val="both"/>
        <w:rPr>
          <w:rFonts w:ascii="Arial" w:hAnsi="Arial" w:cs="Arial"/>
        </w:rPr>
      </w:pPr>
    </w:p>
    <w:p w14:paraId="0437FA40" w14:textId="77777777" w:rsidR="00E45473" w:rsidRDefault="00E45473" w:rsidP="00E45473">
      <w:pPr>
        <w:ind w:left="567"/>
        <w:jc w:val="both"/>
        <w:rPr>
          <w:rFonts w:ascii="Arial" w:hAnsi="Arial" w:cs="Arial"/>
        </w:rPr>
      </w:pPr>
      <w:r w:rsidRPr="00044A16">
        <w:rPr>
          <w:rFonts w:ascii="Arial" w:hAnsi="Arial" w:cs="Arial"/>
        </w:rPr>
        <w:t xml:space="preserve">Il est entendu que l’indemnisation, prenant la forme d’une modification temporaire des prix, ne doit pas avoir pour effet de faire supporter la totalité de la perte au pouvoir adjudicateur. </w:t>
      </w:r>
    </w:p>
    <w:p w14:paraId="728822A4" w14:textId="77777777" w:rsidR="00E45473" w:rsidRPr="00044A16" w:rsidRDefault="00E45473" w:rsidP="00E45473">
      <w:pPr>
        <w:ind w:left="567"/>
        <w:jc w:val="both"/>
        <w:rPr>
          <w:rFonts w:ascii="Arial" w:hAnsi="Arial" w:cs="Arial"/>
        </w:rPr>
      </w:pPr>
    </w:p>
    <w:p w14:paraId="6BA5F306" w14:textId="77777777" w:rsidR="00E45473" w:rsidRDefault="00E45473" w:rsidP="00E45473">
      <w:pPr>
        <w:ind w:left="567"/>
        <w:jc w:val="both"/>
        <w:rPr>
          <w:rFonts w:ascii="Arial" w:hAnsi="Arial" w:cs="Arial"/>
        </w:rPr>
      </w:pPr>
      <w:r>
        <w:rPr>
          <w:rFonts w:ascii="Arial" w:hAnsi="Arial" w:cs="Arial"/>
        </w:rPr>
        <w:lastRenderedPageBreak/>
        <w:t>Le CHU de Caen</w:t>
      </w:r>
      <w:r w:rsidRPr="00044A16">
        <w:rPr>
          <w:rFonts w:ascii="Arial" w:hAnsi="Arial" w:cs="Arial"/>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8691A59" w14:textId="77777777" w:rsidR="00E45473" w:rsidRPr="00044A16" w:rsidRDefault="00E45473" w:rsidP="00E45473">
      <w:pPr>
        <w:ind w:left="567"/>
        <w:jc w:val="both"/>
        <w:rPr>
          <w:rFonts w:ascii="Arial" w:hAnsi="Arial" w:cs="Arial"/>
        </w:rPr>
      </w:pPr>
    </w:p>
    <w:p w14:paraId="5324BB32" w14:textId="77777777" w:rsidR="00E45473" w:rsidRDefault="00E45473" w:rsidP="00E45473">
      <w:pPr>
        <w:ind w:left="567"/>
        <w:jc w:val="both"/>
        <w:rPr>
          <w:rFonts w:ascii="Arial" w:hAnsi="Arial" w:cs="Arial"/>
        </w:rPr>
      </w:pPr>
      <w:r w:rsidRPr="00044A16">
        <w:rPr>
          <w:rFonts w:ascii="Arial" w:hAnsi="Arial" w:cs="Arial"/>
        </w:rPr>
        <w:t>L’indemnisation prendra la forme d’une modification provisoire des prix du marché, par voie d’avenant, pour une durée limitée à la période de déséquilibre financier du marché dûment justifié, et en tout état de cause sans que la période de modification des prix ne puisse excéder 3 mois.</w:t>
      </w:r>
    </w:p>
    <w:p w14:paraId="432E5876" w14:textId="77777777" w:rsidR="00E45473" w:rsidRPr="00044A16" w:rsidRDefault="00E45473" w:rsidP="00E45473">
      <w:pPr>
        <w:ind w:left="567"/>
        <w:jc w:val="both"/>
        <w:rPr>
          <w:rFonts w:ascii="Arial" w:hAnsi="Arial" w:cs="Arial"/>
        </w:rPr>
      </w:pPr>
    </w:p>
    <w:p w14:paraId="640484E6" w14:textId="77777777" w:rsidR="00E45473" w:rsidRPr="00044A16" w:rsidRDefault="00E45473" w:rsidP="00E45473">
      <w:pPr>
        <w:ind w:left="567"/>
        <w:jc w:val="both"/>
        <w:rPr>
          <w:rFonts w:ascii="Arial" w:hAnsi="Arial" w:cs="Arial"/>
        </w:rPr>
      </w:pPr>
      <w:r w:rsidRPr="00044A16">
        <w:rPr>
          <w:rFonts w:ascii="Arial" w:hAnsi="Arial" w:cs="Arial"/>
        </w:rPr>
        <w:t>Au-delà de ce délai, les prix de l’offre initiale s’appliqueront de nouveau.</w:t>
      </w:r>
    </w:p>
    <w:p w14:paraId="1C6B6A30" w14:textId="77777777" w:rsidR="00E45473" w:rsidRDefault="00E45473" w:rsidP="00E45473">
      <w:pPr>
        <w:ind w:left="567"/>
        <w:jc w:val="both"/>
        <w:rPr>
          <w:rFonts w:ascii="Arial" w:hAnsi="Arial" w:cs="Arial"/>
        </w:rPr>
      </w:pPr>
    </w:p>
    <w:p w14:paraId="5FD565DD" w14:textId="77777777" w:rsidR="00E45473" w:rsidRPr="00044A16" w:rsidRDefault="00E45473" w:rsidP="00E45473">
      <w:pPr>
        <w:ind w:left="567"/>
        <w:jc w:val="both"/>
        <w:rPr>
          <w:rFonts w:ascii="Arial" w:hAnsi="Arial" w:cs="Arial"/>
        </w:rPr>
      </w:pPr>
      <w:r w:rsidRPr="00044A16">
        <w:rPr>
          <w:rFonts w:ascii="Arial" w:hAnsi="Arial" w:cs="Arial"/>
        </w:rPr>
        <w:t>En tout état de cause :</w:t>
      </w:r>
    </w:p>
    <w:p w14:paraId="18B1B27E" w14:textId="77777777" w:rsidR="00E45473" w:rsidRPr="00044A16" w:rsidRDefault="00E45473" w:rsidP="00E45473">
      <w:pPr>
        <w:pStyle w:val="Paragraphedeliste"/>
        <w:numPr>
          <w:ilvl w:val="0"/>
          <w:numId w:val="13"/>
        </w:numPr>
        <w:jc w:val="both"/>
        <w:rPr>
          <w:rFonts w:ascii="Arial" w:hAnsi="Arial" w:cs="Arial"/>
          <w:sz w:val="20"/>
          <w:szCs w:val="20"/>
        </w:rPr>
      </w:pPr>
      <w:r w:rsidRPr="00044A16">
        <w:rPr>
          <w:rFonts w:ascii="Arial" w:hAnsi="Arial" w:cs="Arial"/>
          <w:sz w:val="20"/>
          <w:szCs w:val="20"/>
        </w:rPr>
        <w:t xml:space="preserve">Aucune augmentation de prix ne peut être </w:t>
      </w:r>
      <w:r w:rsidRPr="009D71D7">
        <w:rPr>
          <w:rFonts w:ascii="Arial" w:hAnsi="Arial" w:cs="Arial"/>
          <w:sz w:val="20"/>
          <w:szCs w:val="20"/>
        </w:rPr>
        <w:t>imposée unilatéralement par le t</w:t>
      </w:r>
      <w:r w:rsidRPr="00044A16">
        <w:rPr>
          <w:rFonts w:ascii="Arial" w:hAnsi="Arial" w:cs="Arial"/>
          <w:sz w:val="20"/>
          <w:szCs w:val="20"/>
        </w:rPr>
        <w:t xml:space="preserve">itulaire : les prix contractuels </w:t>
      </w:r>
      <w:r w:rsidR="00EF3EA7">
        <w:rPr>
          <w:rFonts w:ascii="Arial" w:hAnsi="Arial" w:cs="Arial"/>
          <w:sz w:val="20"/>
          <w:szCs w:val="20"/>
        </w:rPr>
        <w:t>du marché</w:t>
      </w:r>
      <w:r w:rsidRPr="00044A16">
        <w:rPr>
          <w:rFonts w:ascii="Arial" w:hAnsi="Arial" w:cs="Arial"/>
          <w:sz w:val="20"/>
          <w:szCs w:val="20"/>
        </w:rPr>
        <w:t xml:space="preserve"> demeurent en vigueur dans l’attente de l’avenant signé par </w:t>
      </w:r>
      <w:r>
        <w:rPr>
          <w:rFonts w:ascii="Arial" w:hAnsi="Arial" w:cs="Arial"/>
          <w:sz w:val="20"/>
          <w:szCs w:val="20"/>
        </w:rPr>
        <w:t>le CHU de Caen</w:t>
      </w:r>
      <w:r w:rsidR="00040988">
        <w:rPr>
          <w:rFonts w:ascii="Arial" w:hAnsi="Arial" w:cs="Arial"/>
          <w:sz w:val="20"/>
          <w:szCs w:val="20"/>
        </w:rPr>
        <w:t>.</w:t>
      </w:r>
    </w:p>
    <w:p w14:paraId="74195221" w14:textId="77777777" w:rsidR="00E45473" w:rsidRPr="00044A16" w:rsidRDefault="00E45473" w:rsidP="00E45473">
      <w:pPr>
        <w:ind w:left="567"/>
        <w:jc w:val="both"/>
        <w:rPr>
          <w:rFonts w:ascii="Arial" w:hAnsi="Arial" w:cs="Arial"/>
        </w:rPr>
      </w:pPr>
    </w:p>
    <w:p w14:paraId="0A70AB56" w14:textId="77777777" w:rsidR="00E45473" w:rsidRPr="00044A16" w:rsidRDefault="00E45473" w:rsidP="00E45473">
      <w:pPr>
        <w:pStyle w:val="Paragraphedeliste"/>
        <w:numPr>
          <w:ilvl w:val="0"/>
          <w:numId w:val="13"/>
        </w:numPr>
        <w:jc w:val="both"/>
        <w:rPr>
          <w:rFonts w:ascii="Arial" w:hAnsi="Arial" w:cs="Arial"/>
          <w:sz w:val="20"/>
          <w:szCs w:val="20"/>
        </w:rPr>
      </w:pPr>
      <w:r w:rsidRPr="009D71D7">
        <w:rPr>
          <w:rFonts w:ascii="Arial" w:hAnsi="Arial" w:cs="Arial"/>
          <w:sz w:val="20"/>
          <w:szCs w:val="20"/>
        </w:rPr>
        <w:t>Le t</w:t>
      </w:r>
      <w:r w:rsidRPr="00044A16">
        <w:rPr>
          <w:rFonts w:ascii="Arial" w:hAnsi="Arial" w:cs="Arial"/>
          <w:sz w:val="20"/>
          <w:szCs w:val="20"/>
        </w:rPr>
        <w:t>itulaire ne pe</w:t>
      </w:r>
      <w:r w:rsidR="00EF3EA7">
        <w:rPr>
          <w:rFonts w:ascii="Arial" w:hAnsi="Arial" w:cs="Arial"/>
          <w:sz w:val="20"/>
          <w:szCs w:val="20"/>
        </w:rPr>
        <w:t>ut refuser d’approvisionner l’</w:t>
      </w:r>
      <w:r w:rsidRPr="00044A16">
        <w:rPr>
          <w:rFonts w:ascii="Arial" w:hAnsi="Arial" w:cs="Arial"/>
          <w:sz w:val="20"/>
          <w:szCs w:val="20"/>
        </w:rPr>
        <w:t>établi</w:t>
      </w:r>
      <w:r w:rsidR="00EF3EA7">
        <w:rPr>
          <w:rFonts w:ascii="Arial" w:hAnsi="Arial" w:cs="Arial"/>
          <w:sz w:val="20"/>
          <w:szCs w:val="20"/>
        </w:rPr>
        <w:t>ssement</w:t>
      </w:r>
      <w:r w:rsidRPr="00044A16">
        <w:rPr>
          <w:rFonts w:ascii="Arial" w:hAnsi="Arial" w:cs="Arial"/>
          <w:sz w:val="20"/>
          <w:szCs w:val="20"/>
        </w:rPr>
        <w:t xml:space="preserve"> au motif que les prix n’ont pas été modifiés. </w:t>
      </w:r>
    </w:p>
    <w:p w14:paraId="1F69B2B9" w14:textId="54C45EB4" w:rsidR="00E45473" w:rsidRPr="000502C4" w:rsidRDefault="0060359B" w:rsidP="00E45473">
      <w:pPr>
        <w:pStyle w:val="Titre2"/>
        <w:spacing w:before="240" w:after="60"/>
      </w:pPr>
      <w:bookmarkStart w:id="85" w:name="_Toc106785996"/>
      <w:bookmarkStart w:id="86" w:name="_Toc204861988"/>
      <w:r>
        <w:t>1</w:t>
      </w:r>
      <w:r w:rsidR="00D92FBA">
        <w:t>5</w:t>
      </w:r>
      <w:r w:rsidR="00E45473" w:rsidRPr="00044A16">
        <w:t>.3</w:t>
      </w:r>
      <w:r w:rsidR="00E45473" w:rsidRPr="000502C4">
        <w:tab/>
        <w:t>Modification des conditions d’exécution</w:t>
      </w:r>
      <w:bookmarkEnd w:id="85"/>
      <w:bookmarkEnd w:id="86"/>
    </w:p>
    <w:p w14:paraId="34FA2AB1" w14:textId="77777777" w:rsidR="00E45473" w:rsidRDefault="00E45473" w:rsidP="00E45473">
      <w:pPr>
        <w:ind w:left="567"/>
        <w:jc w:val="both"/>
        <w:rPr>
          <w:rFonts w:ascii="Arial" w:hAnsi="Arial" w:cs="Arial"/>
          <w:noProof/>
        </w:rPr>
      </w:pPr>
      <w:r w:rsidRPr="00044A16">
        <w:rPr>
          <w:rFonts w:ascii="Arial" w:hAnsi="Arial" w:cs="Arial"/>
          <w:noProof/>
        </w:rPr>
        <w:t xml:space="preserve">En cas d’impossibilité temporaire d’exécuter le contrat du fait de la survenance d’évènement imprévisible ou d’une circonstance imprévue, </w:t>
      </w:r>
      <w:r>
        <w:rPr>
          <w:rFonts w:ascii="Arial" w:hAnsi="Arial" w:cs="Arial"/>
          <w:noProof/>
        </w:rPr>
        <w:t>le CHU de Caen</w:t>
      </w:r>
      <w:r w:rsidRPr="00044A16">
        <w:rPr>
          <w:rFonts w:ascii="Arial" w:hAnsi="Arial" w:cs="Arial"/>
          <w:noProof/>
        </w:rPr>
        <w:t xml:space="preserve"> peut suspendre l’exécution du co</w:t>
      </w:r>
      <w:r w:rsidRPr="009D71D7">
        <w:rPr>
          <w:rFonts w:ascii="Arial" w:hAnsi="Arial" w:cs="Arial"/>
          <w:noProof/>
        </w:rPr>
        <w:t>ntrat sur décision notifiée au t</w:t>
      </w:r>
      <w:r w:rsidRPr="00044A16">
        <w:rPr>
          <w:rFonts w:ascii="Arial" w:hAnsi="Arial" w:cs="Arial"/>
          <w:noProof/>
        </w:rPr>
        <w:t xml:space="preserve">itulaire. </w:t>
      </w:r>
    </w:p>
    <w:p w14:paraId="7C4486B6" w14:textId="77777777" w:rsidR="00E45473" w:rsidRPr="00044A16" w:rsidRDefault="00E45473" w:rsidP="00E45473">
      <w:pPr>
        <w:ind w:left="567"/>
        <w:jc w:val="both"/>
        <w:rPr>
          <w:rFonts w:ascii="Arial" w:hAnsi="Arial" w:cs="Arial"/>
          <w:noProof/>
        </w:rPr>
      </w:pPr>
    </w:p>
    <w:p w14:paraId="6BF10015" w14:textId="77777777" w:rsidR="00E45473" w:rsidRDefault="00E45473" w:rsidP="00E45473">
      <w:pPr>
        <w:ind w:left="567"/>
        <w:jc w:val="both"/>
        <w:rPr>
          <w:rFonts w:ascii="Arial" w:hAnsi="Arial" w:cs="Arial"/>
          <w:noProof/>
        </w:rPr>
      </w:pPr>
      <w:r>
        <w:rPr>
          <w:rFonts w:ascii="Arial" w:hAnsi="Arial" w:cs="Arial"/>
          <w:noProof/>
        </w:rPr>
        <w:t>Le t</w:t>
      </w:r>
      <w:r w:rsidRPr="00044A16">
        <w:rPr>
          <w:rFonts w:ascii="Arial" w:hAnsi="Arial" w:cs="Arial"/>
          <w:noProof/>
        </w:rPr>
        <w:t xml:space="preserve">itulaire ne pourra prétendre à aucune indemnisation. </w:t>
      </w:r>
    </w:p>
    <w:p w14:paraId="179D0B29" w14:textId="77777777" w:rsidR="00E45473" w:rsidRPr="00044A16" w:rsidRDefault="00E45473" w:rsidP="00E45473">
      <w:pPr>
        <w:ind w:left="567"/>
        <w:jc w:val="both"/>
        <w:rPr>
          <w:rFonts w:ascii="Arial" w:hAnsi="Arial" w:cs="Arial"/>
          <w:noProof/>
        </w:rPr>
      </w:pPr>
    </w:p>
    <w:p w14:paraId="7EC1DC2A" w14:textId="77777777" w:rsidR="00E45473" w:rsidRPr="00044A16" w:rsidRDefault="00E45473" w:rsidP="00E45473">
      <w:pPr>
        <w:ind w:left="567"/>
        <w:jc w:val="both"/>
        <w:rPr>
          <w:rFonts w:ascii="Arial" w:hAnsi="Arial" w:cs="Arial"/>
          <w:noProof/>
        </w:rPr>
      </w:pPr>
      <w:r w:rsidRPr="00044A16">
        <w:rPr>
          <w:rFonts w:ascii="Arial" w:hAnsi="Arial" w:cs="Arial"/>
          <w:noProof/>
        </w:rPr>
        <w:t xml:space="preserve">Dans ce cadre, un marché de substitution pour la même prestation, auprès d’un autre </w:t>
      </w:r>
      <w:r w:rsidR="00040988">
        <w:rPr>
          <w:rFonts w:ascii="Arial" w:hAnsi="Arial" w:cs="Arial"/>
          <w:noProof/>
        </w:rPr>
        <w:t>prestataire</w:t>
      </w:r>
      <w:r w:rsidRPr="00044A16">
        <w:rPr>
          <w:rFonts w:ascii="Arial" w:hAnsi="Arial" w:cs="Arial"/>
          <w:noProof/>
        </w:rPr>
        <w:t xml:space="preserve"> pourra être conclu pour la durée de la crise dans le respect des règles de la commande publique en vigueur au moment de la crise. Le marché de substitution ne sera pas exécuté aux frais et risques du titulaire. </w:t>
      </w:r>
    </w:p>
    <w:p w14:paraId="6E2820E7" w14:textId="77777777" w:rsidR="00E45473" w:rsidRDefault="00E45473" w:rsidP="00E45473">
      <w:pPr>
        <w:ind w:left="567"/>
        <w:jc w:val="both"/>
        <w:rPr>
          <w:rFonts w:ascii="Arial" w:hAnsi="Arial" w:cs="Arial"/>
          <w:noProof/>
        </w:rPr>
      </w:pPr>
    </w:p>
    <w:p w14:paraId="1483429E" w14:textId="77777777" w:rsidR="00E45473" w:rsidRPr="00044A16" w:rsidRDefault="00E45473" w:rsidP="00E45473">
      <w:pPr>
        <w:ind w:left="567"/>
        <w:jc w:val="both"/>
        <w:rPr>
          <w:rFonts w:ascii="Arial" w:hAnsi="Arial" w:cs="Arial"/>
          <w:noProof/>
        </w:rPr>
      </w:pPr>
      <w:r w:rsidRPr="00044A16">
        <w:rPr>
          <w:rFonts w:ascii="Arial" w:hAnsi="Arial" w:cs="Arial"/>
          <w:noProof/>
        </w:rPr>
        <w:t xml:space="preserve">Les conditions d’exécution </w:t>
      </w:r>
      <w:r w:rsidR="0060359B">
        <w:rPr>
          <w:rFonts w:ascii="Arial" w:hAnsi="Arial" w:cs="Arial"/>
          <w:noProof/>
        </w:rPr>
        <w:t>du marché</w:t>
      </w:r>
      <w:r w:rsidRPr="00044A16">
        <w:rPr>
          <w:rFonts w:ascii="Arial" w:hAnsi="Arial" w:cs="Arial"/>
          <w:noProof/>
        </w:rPr>
        <w:t xml:space="preserve"> lors de la reprise et les modalités de paiement seront définies par avenant à la fin de la période de crise. </w:t>
      </w:r>
    </w:p>
    <w:p w14:paraId="0A9F7541" w14:textId="77777777" w:rsidR="00E828ED" w:rsidRDefault="00E828ED">
      <w:pPr>
        <w:ind w:left="567"/>
        <w:jc w:val="both"/>
        <w:rPr>
          <w:rFonts w:ascii="Arial" w:hAnsi="Arial" w:cs="Arial"/>
          <w:bCs/>
        </w:rPr>
      </w:pPr>
    </w:p>
    <w:p w14:paraId="2261E787" w14:textId="77777777" w:rsidR="00E45473" w:rsidRDefault="00E45473">
      <w:pPr>
        <w:ind w:left="567"/>
        <w:jc w:val="both"/>
        <w:rPr>
          <w:rFonts w:ascii="Arial" w:hAnsi="Arial" w:cs="Arial"/>
          <w:bCs/>
        </w:rPr>
      </w:pPr>
    </w:p>
    <w:p w14:paraId="20FBE044" w14:textId="1DC07CCB" w:rsidR="00E828ED" w:rsidRDefault="00E45473">
      <w:pPr>
        <w:pStyle w:val="Titre1"/>
        <w:spacing w:before="0" w:after="0"/>
        <w:rPr>
          <w:rFonts w:ascii="Arial" w:hAnsi="Arial" w:cs="Arial"/>
          <w:sz w:val="20"/>
        </w:rPr>
      </w:pPr>
      <w:bookmarkStart w:id="87" w:name="_Toc204861989"/>
      <w:r>
        <w:rPr>
          <w:rFonts w:ascii="Arial" w:hAnsi="Arial" w:cs="Arial"/>
          <w:sz w:val="20"/>
        </w:rPr>
        <w:t>1</w:t>
      </w:r>
      <w:r w:rsidR="00D92FBA">
        <w:rPr>
          <w:rFonts w:ascii="Arial" w:hAnsi="Arial" w:cs="Arial"/>
          <w:sz w:val="20"/>
        </w:rPr>
        <w:t>6</w:t>
      </w:r>
      <w:r w:rsidR="00E828ED">
        <w:rPr>
          <w:rFonts w:ascii="Arial" w:hAnsi="Arial" w:cs="Arial"/>
          <w:sz w:val="20"/>
        </w:rPr>
        <w:t>.</w:t>
      </w:r>
      <w:r w:rsidR="00E828ED">
        <w:rPr>
          <w:rFonts w:ascii="Arial" w:hAnsi="Arial" w:cs="Arial"/>
          <w:sz w:val="20"/>
        </w:rPr>
        <w:tab/>
        <w:t>VERIFICATION RELATIVE A L’EMPLOI DE SALARIE</w:t>
      </w:r>
      <w:bookmarkEnd w:id="87"/>
    </w:p>
    <w:p w14:paraId="79D74959" w14:textId="77777777" w:rsidR="00E828ED" w:rsidRDefault="00E828ED">
      <w:pPr>
        <w:rPr>
          <w:rFonts w:ascii="Arial" w:hAnsi="Arial" w:cs="Arial"/>
        </w:rPr>
      </w:pPr>
    </w:p>
    <w:p w14:paraId="5325C175" w14:textId="77777777" w:rsidR="00E828ED" w:rsidRDefault="003A14EC">
      <w:pPr>
        <w:ind w:left="567"/>
        <w:jc w:val="both"/>
        <w:rPr>
          <w:rFonts w:ascii="Arial" w:hAnsi="Arial" w:cs="Arial"/>
        </w:rPr>
      </w:pPr>
      <w:r w:rsidRPr="003A14EC">
        <w:rPr>
          <w:rFonts w:ascii="Arial" w:hAnsi="Arial" w:cs="Arial"/>
        </w:rPr>
        <w:t>Le</w:t>
      </w:r>
      <w:r w:rsidR="00E828ED" w:rsidRPr="003A14EC">
        <w:rPr>
          <w:rFonts w:ascii="Arial" w:hAnsi="Arial" w:cs="Arial"/>
        </w:rPr>
        <w:t xml:space="preserve"> </w:t>
      </w:r>
      <w:r w:rsidR="000E2DEB" w:rsidRPr="003A14EC">
        <w:rPr>
          <w:rFonts w:ascii="Arial" w:hAnsi="Arial" w:cs="Arial"/>
        </w:rPr>
        <w:t>t</w:t>
      </w:r>
      <w:r w:rsidR="000050E6" w:rsidRPr="003A14EC">
        <w:rPr>
          <w:rFonts w:ascii="Arial" w:hAnsi="Arial" w:cs="Arial"/>
        </w:rPr>
        <w:t>itulaire</w:t>
      </w:r>
      <w:r w:rsidR="00E828ED" w:rsidRPr="003A14EC">
        <w:rPr>
          <w:rFonts w:ascii="Arial" w:hAnsi="Arial" w:cs="Arial"/>
        </w:rPr>
        <w:t xml:space="preserve"> produira tous les 6 mois jusqu’à la fin de l’exécution du marché, l’ensemble des pièces énumérées aux articles D.8222-5 ou D.8222-7 et D.8222-8 du Code du travail. A défaut, il sera </w:t>
      </w:r>
      <w:r w:rsidR="004A4BE3" w:rsidRPr="003A14EC">
        <w:rPr>
          <w:rFonts w:ascii="Arial" w:hAnsi="Arial" w:cs="Arial"/>
        </w:rPr>
        <w:t>fait application de l’ar</w:t>
      </w:r>
      <w:r w:rsidR="00093540" w:rsidRPr="003A14EC">
        <w:rPr>
          <w:rFonts w:ascii="Arial" w:hAnsi="Arial" w:cs="Arial"/>
        </w:rPr>
        <w:t>ticle 13</w:t>
      </w:r>
      <w:r w:rsidR="00E828ED" w:rsidRPr="003A14EC">
        <w:rPr>
          <w:rFonts w:ascii="Arial" w:hAnsi="Arial" w:cs="Arial"/>
        </w:rPr>
        <w:t xml:space="preserve"> du présent CCAP.</w:t>
      </w:r>
    </w:p>
    <w:p w14:paraId="6A7B9585" w14:textId="77777777" w:rsidR="00E828ED" w:rsidRDefault="00E828ED">
      <w:pPr>
        <w:ind w:left="567"/>
        <w:jc w:val="both"/>
        <w:rPr>
          <w:rFonts w:ascii="Arial" w:hAnsi="Arial" w:cs="Arial"/>
        </w:rPr>
      </w:pPr>
    </w:p>
    <w:p w14:paraId="2223FE5D" w14:textId="77777777" w:rsidR="00E828ED" w:rsidRDefault="00E828ED">
      <w:pPr>
        <w:ind w:left="567"/>
        <w:jc w:val="both"/>
        <w:rPr>
          <w:rFonts w:ascii="Arial" w:hAnsi="Arial" w:cs="Arial"/>
          <w:bCs/>
        </w:rPr>
      </w:pPr>
    </w:p>
    <w:p w14:paraId="59E1F09A" w14:textId="378E1D28" w:rsidR="00E828ED" w:rsidRDefault="00E45473">
      <w:pPr>
        <w:pStyle w:val="Titre1"/>
        <w:spacing w:before="0" w:after="0"/>
        <w:rPr>
          <w:rFonts w:ascii="Arial" w:hAnsi="Arial" w:cs="Arial"/>
          <w:sz w:val="20"/>
        </w:rPr>
      </w:pPr>
      <w:bookmarkStart w:id="88" w:name="_Toc204861990"/>
      <w:r>
        <w:rPr>
          <w:rFonts w:ascii="Arial" w:hAnsi="Arial" w:cs="Arial"/>
          <w:sz w:val="20"/>
        </w:rPr>
        <w:t>1</w:t>
      </w:r>
      <w:r w:rsidR="00D92FBA">
        <w:rPr>
          <w:rFonts w:ascii="Arial" w:hAnsi="Arial" w:cs="Arial"/>
          <w:sz w:val="20"/>
        </w:rPr>
        <w:t>7</w:t>
      </w:r>
      <w:r w:rsidR="00E828ED">
        <w:rPr>
          <w:rFonts w:ascii="Arial" w:hAnsi="Arial" w:cs="Arial"/>
          <w:sz w:val="20"/>
        </w:rPr>
        <w:t>.</w:t>
      </w:r>
      <w:r w:rsidR="00E828ED">
        <w:rPr>
          <w:rFonts w:ascii="Arial" w:hAnsi="Arial" w:cs="Arial"/>
          <w:sz w:val="20"/>
        </w:rPr>
        <w:tab/>
        <w:t>DÉROGATIONS AU CCAG / FCS</w:t>
      </w:r>
      <w:bookmarkEnd w:id="88"/>
    </w:p>
    <w:p w14:paraId="4BD83456" w14:textId="77777777" w:rsidR="00E828ED" w:rsidRDefault="00E828ED">
      <w:pPr>
        <w:jc w:val="both"/>
        <w:rPr>
          <w:rFonts w:ascii="Arial" w:hAnsi="Arial" w:cs="Arial"/>
        </w:rPr>
      </w:pPr>
    </w:p>
    <w:p w14:paraId="405CB2C4" w14:textId="77777777" w:rsidR="00E45473" w:rsidRDefault="00E45473" w:rsidP="00E45473">
      <w:pPr>
        <w:ind w:left="567"/>
        <w:jc w:val="both"/>
        <w:rPr>
          <w:rFonts w:ascii="Arial" w:hAnsi="Arial" w:cs="Arial"/>
        </w:rPr>
      </w:pPr>
      <w:r w:rsidRPr="00044A16">
        <w:rPr>
          <w:rFonts w:ascii="Arial" w:hAnsi="Arial" w:cs="Arial"/>
        </w:rPr>
        <w:t>Par dérogation à l’article 1.2</w:t>
      </w:r>
      <w:r>
        <w:rPr>
          <w:rFonts w:ascii="Arial" w:hAnsi="Arial" w:cs="Arial"/>
        </w:rPr>
        <w:t xml:space="preserve"> du CCAG / FCS</w:t>
      </w:r>
      <w:r w:rsidRPr="00044A16">
        <w:rPr>
          <w:rFonts w:ascii="Arial" w:hAnsi="Arial" w:cs="Arial"/>
        </w:rPr>
        <w:t xml:space="preserve">, le présent CCAP ne prévoit pas d’article récapitulant les dérogations au CCAG. </w:t>
      </w:r>
    </w:p>
    <w:p w14:paraId="3F42D5C8" w14:textId="77777777" w:rsidR="00E45473" w:rsidRDefault="00E45473" w:rsidP="00E45473">
      <w:pPr>
        <w:overflowPunct/>
        <w:ind w:left="567"/>
        <w:jc w:val="both"/>
        <w:textAlignment w:val="auto"/>
        <w:rPr>
          <w:rFonts w:ascii="Arial" w:hAnsi="Arial" w:cs="Arial"/>
        </w:rPr>
      </w:pPr>
    </w:p>
    <w:p w14:paraId="02102590" w14:textId="77777777" w:rsidR="00E828ED" w:rsidRDefault="00E45473" w:rsidP="00E45473">
      <w:pPr>
        <w:overflowPunct/>
        <w:ind w:left="567"/>
        <w:jc w:val="both"/>
        <w:textAlignment w:val="auto"/>
        <w:rPr>
          <w:rFonts w:ascii="Arial" w:hAnsi="Arial" w:cs="Arial"/>
        </w:rPr>
      </w:pPr>
      <w:r>
        <w:rPr>
          <w:rFonts w:ascii="Arial" w:hAnsi="Arial" w:cs="Arial"/>
        </w:rPr>
        <w:t>L</w:t>
      </w:r>
      <w:r w:rsidR="00E828ED">
        <w:rPr>
          <w:rFonts w:ascii="Arial" w:hAnsi="Arial" w:cs="Arial"/>
        </w:rPr>
        <w:t xml:space="preserve">es dispositions du CCAG relatif aux marchés </w:t>
      </w:r>
      <w:r w:rsidR="001273B2">
        <w:rPr>
          <w:rFonts w:ascii="Arial" w:hAnsi="Arial" w:cs="Arial"/>
        </w:rPr>
        <w:t xml:space="preserve">publics </w:t>
      </w:r>
      <w:r w:rsidR="00E828ED">
        <w:rPr>
          <w:rFonts w:ascii="Arial" w:hAnsi="Arial" w:cs="Arial"/>
        </w:rPr>
        <w:t xml:space="preserve">de fournitures et services </w:t>
      </w:r>
      <w:r w:rsidR="008B09DC">
        <w:rPr>
          <w:rFonts w:ascii="Arial" w:hAnsi="Arial" w:cs="Arial"/>
        </w:rPr>
        <w:t xml:space="preserve">/ prestations intellectuelles </w:t>
      </w:r>
      <w:r w:rsidR="00271320">
        <w:rPr>
          <w:rFonts w:ascii="Arial" w:hAnsi="Arial" w:cs="Arial"/>
        </w:rPr>
        <w:t xml:space="preserve">sont </w:t>
      </w:r>
      <w:r w:rsidR="00E828ED">
        <w:rPr>
          <w:rFonts w:ascii="Arial" w:hAnsi="Arial" w:cs="Arial"/>
        </w:rPr>
        <w:t>applicables au présent</w:t>
      </w:r>
      <w:r w:rsidR="00BA5B1E">
        <w:rPr>
          <w:rFonts w:ascii="Arial" w:hAnsi="Arial" w:cs="Arial"/>
        </w:rPr>
        <w:t xml:space="preserve"> </w:t>
      </w:r>
      <w:r w:rsidR="001273B2">
        <w:rPr>
          <w:rFonts w:ascii="Arial" w:hAnsi="Arial" w:cs="Arial"/>
        </w:rPr>
        <w:t>contrat</w:t>
      </w:r>
      <w:r w:rsidR="00E828ED">
        <w:rPr>
          <w:rFonts w:ascii="Arial" w:hAnsi="Arial" w:cs="Arial"/>
        </w:rPr>
        <w:t xml:space="preserve"> :</w:t>
      </w:r>
    </w:p>
    <w:p w14:paraId="407DB8DD" w14:textId="77777777" w:rsidR="00E828ED" w:rsidRDefault="00E828ED" w:rsidP="00451E8E">
      <w:pPr>
        <w:numPr>
          <w:ilvl w:val="0"/>
          <w:numId w:val="6"/>
        </w:numPr>
        <w:overflowPunct/>
        <w:jc w:val="both"/>
        <w:textAlignment w:val="auto"/>
        <w:rPr>
          <w:rFonts w:ascii="Arial" w:hAnsi="Arial" w:cs="Arial"/>
        </w:rPr>
      </w:pPr>
      <w:proofErr w:type="gramStart"/>
      <w:r>
        <w:rPr>
          <w:rFonts w:ascii="Arial" w:hAnsi="Arial" w:cs="Arial"/>
        </w:rPr>
        <w:t>dans</w:t>
      </w:r>
      <w:proofErr w:type="gramEnd"/>
      <w:r>
        <w:rPr>
          <w:rFonts w:ascii="Arial" w:hAnsi="Arial" w:cs="Arial"/>
        </w:rPr>
        <w:t xml:space="preserve"> la mesure où elles ne sont pas contradictoires avec le présent CCAP</w:t>
      </w:r>
    </w:p>
    <w:p w14:paraId="3229CEEE" w14:textId="44B50034" w:rsidR="00E828ED" w:rsidRDefault="00E828ED" w:rsidP="00451E8E">
      <w:pPr>
        <w:numPr>
          <w:ilvl w:val="0"/>
          <w:numId w:val="6"/>
        </w:numPr>
        <w:overflowPunct/>
        <w:jc w:val="both"/>
        <w:textAlignment w:val="auto"/>
        <w:rPr>
          <w:rFonts w:ascii="Arial" w:hAnsi="Arial" w:cs="Arial"/>
        </w:rPr>
      </w:pPr>
      <w:proofErr w:type="gramStart"/>
      <w:r>
        <w:rPr>
          <w:rFonts w:ascii="Arial" w:hAnsi="Arial" w:cs="Arial"/>
        </w:rPr>
        <w:t>pour</w:t>
      </w:r>
      <w:proofErr w:type="gramEnd"/>
      <w:r>
        <w:rPr>
          <w:rFonts w:ascii="Arial" w:hAnsi="Arial" w:cs="Arial"/>
        </w:rPr>
        <w:t xml:space="preserve"> toutes les clauses non précisées dans le présent document.</w:t>
      </w:r>
    </w:p>
    <w:p w14:paraId="6ED5B4D6" w14:textId="77777777" w:rsidR="009E3CDB" w:rsidRDefault="009E3CDB" w:rsidP="009E3CDB">
      <w:pPr>
        <w:overflowPunct/>
        <w:ind w:left="1701"/>
        <w:jc w:val="both"/>
        <w:textAlignment w:val="auto"/>
        <w:rPr>
          <w:rFonts w:ascii="Arial" w:hAnsi="Arial" w:cs="Arial"/>
        </w:rPr>
      </w:pPr>
    </w:p>
    <w:p w14:paraId="05AAD12C" w14:textId="77777777" w:rsidR="00E828ED" w:rsidRDefault="00E828ED">
      <w:pPr>
        <w:jc w:val="center"/>
        <w:rPr>
          <w:sz w:val="32"/>
          <w:szCs w:val="32"/>
        </w:rPr>
      </w:pPr>
      <w:r>
        <w:rPr>
          <w:sz w:val="32"/>
          <w:szCs w:val="32"/>
        </w:rPr>
        <w:t>*    *</w:t>
      </w:r>
    </w:p>
    <w:p w14:paraId="05273A6A" w14:textId="77777777" w:rsidR="00E828ED" w:rsidRDefault="00E828ED">
      <w:pPr>
        <w:jc w:val="center"/>
        <w:rPr>
          <w:sz w:val="32"/>
          <w:szCs w:val="32"/>
        </w:rPr>
      </w:pPr>
      <w:r>
        <w:rPr>
          <w:sz w:val="32"/>
          <w:szCs w:val="32"/>
        </w:rPr>
        <w:t>*</w:t>
      </w:r>
    </w:p>
    <w:sectPr w:rsidR="00E828ED">
      <w:headerReference w:type="default" r:id="rId13"/>
      <w:footerReference w:type="default" r:id="rId14"/>
      <w:pgSz w:w="11907" w:h="16840" w:code="9"/>
      <w:pgMar w:top="1134" w:right="1134" w:bottom="1134" w:left="1134" w:header="0"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8429C" w14:textId="77777777" w:rsidR="009E3CDB" w:rsidRDefault="009E3CDB">
      <w:r>
        <w:separator/>
      </w:r>
    </w:p>
  </w:endnote>
  <w:endnote w:type="continuationSeparator" w:id="0">
    <w:p w14:paraId="2D270CA9" w14:textId="77777777" w:rsidR="009E3CDB" w:rsidRDefault="009E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F4AC9" w14:textId="300E04A5" w:rsidR="009E3CDB" w:rsidRDefault="009E3CDB">
    <w:pPr>
      <w:pStyle w:val="Pieddepag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91BF1">
      <w:rPr>
        <w:rStyle w:val="Numrodepage"/>
        <w:noProof/>
      </w:rPr>
      <w:t>1</w:t>
    </w:r>
    <w:r>
      <w:rPr>
        <w:rStyle w:val="Numrodepage"/>
      </w:rPr>
      <w:fldChar w:fldCharType="end"/>
    </w:r>
  </w:p>
  <w:p w14:paraId="1D94DEE8" w14:textId="77777777" w:rsidR="009E3CDB" w:rsidRDefault="009E3CD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9CE1A" w14:textId="42F34D36" w:rsidR="009E3CDB" w:rsidRDefault="009E3CDB">
    <w:pPr>
      <w:pStyle w:val="Pieddepage"/>
      <w:tabs>
        <w:tab w:val="clear" w:pos="4536"/>
        <w:tab w:val="clear" w:pos="9072"/>
        <w:tab w:val="right" w:pos="9639"/>
      </w:tabs>
      <w:rPr>
        <w:rFonts w:ascii="Arial" w:hAnsi="Arial" w:cs="Arial"/>
      </w:rPr>
    </w:pPr>
    <w:r>
      <w:rPr>
        <w:rFonts w:ascii="Arial" w:hAnsi="Arial" w:cs="Arial"/>
        <w:color w:val="808080"/>
        <w:sz w:val="18"/>
      </w:rPr>
      <w:t xml:space="preserve">C.H.U. </w:t>
    </w:r>
    <w:r w:rsidRPr="002D3001">
      <w:rPr>
        <w:rFonts w:ascii="Arial" w:hAnsi="Arial" w:cs="Arial"/>
        <w:smallCaps/>
        <w:color w:val="808080"/>
        <w:sz w:val="18"/>
      </w:rPr>
      <w:t>Caen Normandie</w:t>
    </w:r>
    <w:r>
      <w:rPr>
        <w:rFonts w:ascii="Arial" w:hAnsi="Arial" w:cs="Arial"/>
        <w:color w:val="808080"/>
        <w:sz w:val="18"/>
      </w:rPr>
      <w:t xml:space="preserve"> </w:t>
    </w:r>
    <w:r>
      <w:rPr>
        <w:rFonts w:ascii="Arial" w:hAnsi="Arial" w:cs="Arial"/>
        <w:color w:val="808080"/>
        <w:sz w:val="18"/>
      </w:rPr>
      <w:tab/>
      <w:t>CCAP v.</w:t>
    </w:r>
    <w:ins w:id="89" w:author="Laetitia RIZZOTTODOSSIN" w:date="2025-08-14T13:21:00Z">
      <w:r w:rsidR="00EC1225">
        <w:rPr>
          <w:rFonts w:ascii="Arial" w:hAnsi="Arial" w:cs="Arial"/>
          <w:color w:val="808080"/>
          <w:sz w:val="18"/>
        </w:rPr>
        <w:t>2</w:t>
      </w:r>
    </w:ins>
    <w:del w:id="90" w:author="Laetitia RIZZOTTODOSSIN" w:date="2025-08-14T13:21:00Z">
      <w:r w:rsidDel="00EC1225">
        <w:rPr>
          <w:rFonts w:ascii="Arial" w:hAnsi="Arial" w:cs="Arial"/>
          <w:color w:val="808080"/>
          <w:sz w:val="18"/>
        </w:rPr>
        <w:delText>1</w:delText>
      </w:r>
    </w:del>
    <w:r>
      <w:rPr>
        <w:rFonts w:ascii="Arial" w:hAnsi="Arial" w:cs="Arial"/>
        <w:color w:val="808080"/>
        <w:sz w:val="18"/>
      </w:rPr>
      <w:t xml:space="preserve"> - page </w:t>
    </w:r>
    <w:r>
      <w:rPr>
        <w:rStyle w:val="Numrodepage"/>
        <w:rFonts w:ascii="Arial" w:hAnsi="Arial" w:cs="Arial"/>
        <w:color w:val="808080"/>
        <w:sz w:val="18"/>
      </w:rPr>
      <w:fldChar w:fldCharType="begin"/>
    </w:r>
    <w:r>
      <w:rPr>
        <w:rStyle w:val="Numrodepage"/>
        <w:rFonts w:ascii="Arial" w:hAnsi="Arial" w:cs="Arial"/>
        <w:color w:val="808080"/>
        <w:sz w:val="18"/>
      </w:rPr>
      <w:instrText xml:space="preserve"> PAGE </w:instrText>
    </w:r>
    <w:r>
      <w:rPr>
        <w:rStyle w:val="Numrodepage"/>
        <w:rFonts w:ascii="Arial" w:hAnsi="Arial" w:cs="Arial"/>
        <w:color w:val="808080"/>
        <w:sz w:val="18"/>
      </w:rPr>
      <w:fldChar w:fldCharType="separate"/>
    </w:r>
    <w:r w:rsidR="00491BF1">
      <w:rPr>
        <w:rStyle w:val="Numrodepage"/>
        <w:rFonts w:ascii="Arial" w:hAnsi="Arial" w:cs="Arial"/>
        <w:noProof/>
        <w:color w:val="808080"/>
        <w:sz w:val="18"/>
      </w:rPr>
      <w:t>10</w:t>
    </w:r>
    <w:r>
      <w:rPr>
        <w:rStyle w:val="Numrodepage"/>
        <w:rFonts w:ascii="Arial" w:hAnsi="Arial" w:cs="Arial"/>
        <w:color w:val="808080"/>
        <w:sz w:val="18"/>
      </w:rPr>
      <w:fldChar w:fldCharType="end"/>
    </w:r>
    <w:r>
      <w:rPr>
        <w:rStyle w:val="Numrodepage"/>
        <w:rFonts w:ascii="Arial" w:hAnsi="Arial" w:cs="Arial"/>
        <w:color w:val="808080"/>
        <w:sz w:val="18"/>
      </w:rPr>
      <w:t>/</w:t>
    </w:r>
    <w:r>
      <w:rPr>
        <w:rStyle w:val="Numrodepage"/>
        <w:rFonts w:ascii="Arial" w:hAnsi="Arial" w:cs="Arial"/>
        <w:color w:val="808080"/>
      </w:rPr>
      <w:fldChar w:fldCharType="begin"/>
    </w:r>
    <w:r>
      <w:rPr>
        <w:rStyle w:val="Numrodepage"/>
        <w:rFonts w:ascii="Arial" w:hAnsi="Arial" w:cs="Arial"/>
        <w:color w:val="808080"/>
      </w:rPr>
      <w:instrText xml:space="preserve"> NUMPAGES </w:instrText>
    </w:r>
    <w:r>
      <w:rPr>
        <w:rStyle w:val="Numrodepage"/>
        <w:rFonts w:ascii="Arial" w:hAnsi="Arial" w:cs="Arial"/>
        <w:color w:val="808080"/>
      </w:rPr>
      <w:fldChar w:fldCharType="separate"/>
    </w:r>
    <w:r w:rsidR="00491BF1">
      <w:rPr>
        <w:rStyle w:val="Numrodepage"/>
        <w:rFonts w:ascii="Arial" w:hAnsi="Arial" w:cs="Arial"/>
        <w:noProof/>
        <w:color w:val="808080"/>
      </w:rPr>
      <w:t>13</w:t>
    </w:r>
    <w:r>
      <w:rPr>
        <w:rStyle w:val="Numrodepage"/>
        <w:rFonts w:ascii="Arial" w:hAnsi="Arial" w:cs="Arial"/>
        <w:color w:val="808080"/>
      </w:rPr>
      <w:fldChar w:fldCharType="end"/>
    </w:r>
    <w:r>
      <w:rPr>
        <w:rFonts w:ascii="Arial" w:hAnsi="Arial" w:cs="Arial"/>
        <w:color w:val="808080"/>
        <w:sz w:val="18"/>
      </w:rPr>
      <w:br/>
      <w:t>DAJ Cellule marchés - MAJ 2025</w:t>
    </w:r>
    <w:r>
      <w:rPr>
        <w:rFonts w:ascii="Arial" w:hAnsi="Arial" w:cs="Arial"/>
        <w:color w:val="808080"/>
        <w:sz w:val="18"/>
      </w:rPr>
      <w:tab/>
      <w:t>AO Système de concentrés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0A370" w14:textId="77777777" w:rsidR="009E3CDB" w:rsidRDefault="009E3CDB">
      <w:r>
        <w:separator/>
      </w:r>
    </w:p>
  </w:footnote>
  <w:footnote w:type="continuationSeparator" w:id="0">
    <w:p w14:paraId="385C2C52" w14:textId="77777777" w:rsidR="009E3CDB" w:rsidRDefault="009E3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725B4" w14:textId="77777777" w:rsidR="009E3CDB" w:rsidRDefault="009E3C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C7C2CBA"/>
    <w:lvl w:ilvl="0">
      <w:numFmt w:val="decimal"/>
      <w:lvlText w:val="*"/>
      <w:lvlJc w:val="left"/>
    </w:lvl>
  </w:abstractNum>
  <w:abstractNum w:abstractNumId="1" w15:restartNumberingAfterBreak="0">
    <w:nsid w:val="139747DD"/>
    <w:multiLevelType w:val="hybridMultilevel"/>
    <w:tmpl w:val="5CFCB812"/>
    <w:lvl w:ilvl="0" w:tplc="0C7C2CBA">
      <w:start w:val="1"/>
      <w:numFmt w:val="bullet"/>
      <w:lvlText w:val=""/>
      <w:legacy w:legacy="1" w:legacySpace="0" w:legacyIndent="283"/>
      <w:lvlJc w:val="left"/>
      <w:pPr>
        <w:ind w:left="1134" w:hanging="283"/>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5FA45F6"/>
    <w:multiLevelType w:val="hybridMultilevel"/>
    <w:tmpl w:val="864C90B0"/>
    <w:lvl w:ilvl="0" w:tplc="0C7C2CBA">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7A4218A"/>
    <w:multiLevelType w:val="hybridMultilevel"/>
    <w:tmpl w:val="A87AB94A"/>
    <w:lvl w:ilvl="0" w:tplc="0C7C2CBA">
      <w:start w:val="1"/>
      <w:numFmt w:val="bullet"/>
      <w:lvlText w:val=""/>
      <w:legacy w:legacy="1" w:legacySpace="0" w:legacyIndent="283"/>
      <w:lvlJc w:val="left"/>
      <w:pPr>
        <w:ind w:left="1134" w:hanging="283"/>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81E6E68"/>
    <w:multiLevelType w:val="hybridMultilevel"/>
    <w:tmpl w:val="D5D02FEC"/>
    <w:lvl w:ilvl="0" w:tplc="14544178">
      <w:start w:val="1"/>
      <w:numFmt w:val="bullet"/>
      <w:lvlText w:val="-"/>
      <w:lvlJc w:val="left"/>
      <w:pPr>
        <w:ind w:left="1287" w:hanging="360"/>
      </w:pPr>
      <w:rPr>
        <w:rFonts w:ascii="Verdana" w:hAnsi="Verdan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C406CD4"/>
    <w:multiLevelType w:val="hybridMultilevel"/>
    <w:tmpl w:val="A190787A"/>
    <w:lvl w:ilvl="0" w:tplc="14544178">
      <w:start w:val="1"/>
      <w:numFmt w:val="bullet"/>
      <w:lvlText w:val="-"/>
      <w:lvlJc w:val="left"/>
      <w:pPr>
        <w:ind w:left="1287" w:hanging="360"/>
      </w:pPr>
      <w:rPr>
        <w:rFonts w:ascii="Verdana" w:hAnsi="Verdan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28919C9"/>
    <w:multiLevelType w:val="hybridMultilevel"/>
    <w:tmpl w:val="C8201FB8"/>
    <w:lvl w:ilvl="0" w:tplc="040C0003">
      <w:start w:val="1"/>
      <w:numFmt w:val="bullet"/>
      <w:lvlText w:val="o"/>
      <w:lvlJc w:val="left"/>
      <w:pPr>
        <w:tabs>
          <w:tab w:val="num" w:pos="1287"/>
        </w:tabs>
        <w:ind w:left="1287" w:hanging="360"/>
      </w:pPr>
      <w:rPr>
        <w:rFonts w:ascii="Courier New" w:hAnsi="Courier New"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29D0816"/>
    <w:multiLevelType w:val="hybridMultilevel"/>
    <w:tmpl w:val="469073C2"/>
    <w:lvl w:ilvl="0" w:tplc="B1D81E8C">
      <w:start w:val="4"/>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2BAE6D7B"/>
    <w:multiLevelType w:val="hybridMultilevel"/>
    <w:tmpl w:val="CFEA007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8607F06"/>
    <w:multiLevelType w:val="hybridMultilevel"/>
    <w:tmpl w:val="DF929816"/>
    <w:lvl w:ilvl="0" w:tplc="9E24311A">
      <w:start w:val="3"/>
      <w:numFmt w:val="bullet"/>
      <w:lvlText w:val="-"/>
      <w:legacy w:legacy="1" w:legacySpace="120" w:legacyIndent="360"/>
      <w:lvlJc w:val="left"/>
      <w:pPr>
        <w:ind w:left="1701" w:hanging="360"/>
      </w:p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0217FEC"/>
    <w:multiLevelType w:val="hybridMultilevel"/>
    <w:tmpl w:val="5EEE5252"/>
    <w:lvl w:ilvl="0" w:tplc="63CC23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68937E6"/>
    <w:multiLevelType w:val="hybridMultilevel"/>
    <w:tmpl w:val="43D46C5A"/>
    <w:lvl w:ilvl="0" w:tplc="14544178">
      <w:start w:val="1"/>
      <w:numFmt w:val="bullet"/>
      <w:lvlText w:val="-"/>
      <w:lvlJc w:val="left"/>
      <w:pPr>
        <w:ind w:left="1287" w:hanging="360"/>
      </w:pPr>
      <w:rPr>
        <w:rFonts w:ascii="Verdana" w:hAnsi="Verdan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4CD71B9"/>
    <w:multiLevelType w:val="hybridMultilevel"/>
    <w:tmpl w:val="EC9CD826"/>
    <w:lvl w:ilvl="0" w:tplc="2A8465EA">
      <w:start w:val="3"/>
      <w:numFmt w:val="bullet"/>
      <w:lvlText w:val=""/>
      <w:lvlJc w:val="left"/>
      <w:pPr>
        <w:ind w:left="1776" w:hanging="360"/>
      </w:pPr>
      <w:rPr>
        <w:rFonts w:ascii="Wingdings" w:eastAsia="Calibri" w:hAnsi="Wingdings" w:cs="Calibri" w:hint="default"/>
        <w:strike w:val="0"/>
        <w:dstrike w:val="0"/>
        <w:u w:val="none"/>
        <w:effect w:val="none"/>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1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14" w15:restartNumberingAfterBreak="0">
    <w:nsid w:val="7CD4131D"/>
    <w:multiLevelType w:val="hybridMultilevel"/>
    <w:tmpl w:val="F80CAED8"/>
    <w:lvl w:ilvl="0" w:tplc="0C7C2CBA">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13"/>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3"/>
  </w:num>
  <w:num w:numId="5">
    <w:abstractNumId w:val="6"/>
  </w:num>
  <w:num w:numId="6">
    <w:abstractNumId w:val="9"/>
  </w:num>
  <w:num w:numId="7">
    <w:abstractNumId w:val="0"/>
    <w:lvlOverride w:ilvl="0">
      <w:lvl w:ilvl="0">
        <w:numFmt w:val="bullet"/>
        <w:lvlText w:val=""/>
        <w:legacy w:legacy="1" w:legacySpace="0" w:legacyIndent="283"/>
        <w:lvlJc w:val="left"/>
        <w:pPr>
          <w:ind w:left="0" w:hanging="283"/>
        </w:pPr>
        <w:rPr>
          <w:rFonts w:ascii="Symbol" w:hAnsi="Symbol" w:hint="default"/>
        </w:rPr>
      </w:lvl>
    </w:lvlOverride>
  </w:num>
  <w:num w:numId="8">
    <w:abstractNumId w:val="7"/>
  </w:num>
  <w:num w:numId="9">
    <w:abstractNumId w:val="2"/>
  </w:num>
  <w:num w:numId="10">
    <w:abstractNumId w:val="14"/>
  </w:num>
  <w:num w:numId="11">
    <w:abstractNumId w:val="8"/>
  </w:num>
  <w:num w:numId="12">
    <w:abstractNumId w:val="11"/>
  </w:num>
  <w:num w:numId="13">
    <w:abstractNumId w:val="4"/>
  </w:num>
  <w:num w:numId="14">
    <w:abstractNumId w:val="5"/>
  </w:num>
  <w:num w:numId="15">
    <w:abstractNumId w:val="10"/>
  </w:num>
  <w:num w:numId="16">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etitia RIZZOTTODOSSIN">
    <w15:presenceInfo w15:providerId="AD" w15:userId="S-1-5-21-232086345-1749623236-1332781798-6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revisionView w:markup="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28"/>
    <w:rsid w:val="0000104C"/>
    <w:rsid w:val="00002DF5"/>
    <w:rsid w:val="000050E6"/>
    <w:rsid w:val="0000749A"/>
    <w:rsid w:val="00011417"/>
    <w:rsid w:val="00012F5F"/>
    <w:rsid w:val="00020FAE"/>
    <w:rsid w:val="000241F5"/>
    <w:rsid w:val="00040988"/>
    <w:rsid w:val="00073118"/>
    <w:rsid w:val="00093540"/>
    <w:rsid w:val="000B58AC"/>
    <w:rsid w:val="000C765A"/>
    <w:rsid w:val="000D79D7"/>
    <w:rsid w:val="000E2DEB"/>
    <w:rsid w:val="000E342C"/>
    <w:rsid w:val="000E6B4C"/>
    <w:rsid w:val="000F109B"/>
    <w:rsid w:val="000F1806"/>
    <w:rsid w:val="00113051"/>
    <w:rsid w:val="00122CA0"/>
    <w:rsid w:val="001273B2"/>
    <w:rsid w:val="00130701"/>
    <w:rsid w:val="00157B27"/>
    <w:rsid w:val="001739E3"/>
    <w:rsid w:val="001803EE"/>
    <w:rsid w:val="001B485E"/>
    <w:rsid w:val="001B4BDB"/>
    <w:rsid w:val="001E7EA8"/>
    <w:rsid w:val="001F4A79"/>
    <w:rsid w:val="002102F1"/>
    <w:rsid w:val="002224E0"/>
    <w:rsid w:val="00227A6D"/>
    <w:rsid w:val="00230233"/>
    <w:rsid w:val="0023225A"/>
    <w:rsid w:val="00241F99"/>
    <w:rsid w:val="00245044"/>
    <w:rsid w:val="002574C2"/>
    <w:rsid w:val="0026721D"/>
    <w:rsid w:val="00271320"/>
    <w:rsid w:val="002715D0"/>
    <w:rsid w:val="0029257D"/>
    <w:rsid w:val="002B2F9D"/>
    <w:rsid w:val="002C6E59"/>
    <w:rsid w:val="002C7020"/>
    <w:rsid w:val="002D2358"/>
    <w:rsid w:val="002D3001"/>
    <w:rsid w:val="002D331C"/>
    <w:rsid w:val="002F4752"/>
    <w:rsid w:val="003017E0"/>
    <w:rsid w:val="00302310"/>
    <w:rsid w:val="00303375"/>
    <w:rsid w:val="003044B3"/>
    <w:rsid w:val="003504F1"/>
    <w:rsid w:val="00363548"/>
    <w:rsid w:val="00363949"/>
    <w:rsid w:val="00366BBF"/>
    <w:rsid w:val="003847E0"/>
    <w:rsid w:val="00387600"/>
    <w:rsid w:val="00392F98"/>
    <w:rsid w:val="00397AEA"/>
    <w:rsid w:val="003A0341"/>
    <w:rsid w:val="003A14EC"/>
    <w:rsid w:val="003B57FB"/>
    <w:rsid w:val="003D25FF"/>
    <w:rsid w:val="003D34D8"/>
    <w:rsid w:val="003D38A3"/>
    <w:rsid w:val="003D5AAF"/>
    <w:rsid w:val="003E201A"/>
    <w:rsid w:val="003F5FEB"/>
    <w:rsid w:val="0040384A"/>
    <w:rsid w:val="00412D06"/>
    <w:rsid w:val="00422167"/>
    <w:rsid w:val="0042319D"/>
    <w:rsid w:val="00425A2A"/>
    <w:rsid w:val="004265E3"/>
    <w:rsid w:val="00451E8E"/>
    <w:rsid w:val="00460946"/>
    <w:rsid w:val="004735CF"/>
    <w:rsid w:val="00476593"/>
    <w:rsid w:val="00477084"/>
    <w:rsid w:val="00491BF1"/>
    <w:rsid w:val="004A03C0"/>
    <w:rsid w:val="004A4BE3"/>
    <w:rsid w:val="004A5EE9"/>
    <w:rsid w:val="004B462F"/>
    <w:rsid w:val="004C6161"/>
    <w:rsid w:val="004E3328"/>
    <w:rsid w:val="004F4ABB"/>
    <w:rsid w:val="00512023"/>
    <w:rsid w:val="00520661"/>
    <w:rsid w:val="00520955"/>
    <w:rsid w:val="00552257"/>
    <w:rsid w:val="00561D59"/>
    <w:rsid w:val="00565BA9"/>
    <w:rsid w:val="00571519"/>
    <w:rsid w:val="005765D9"/>
    <w:rsid w:val="00587286"/>
    <w:rsid w:val="00590E31"/>
    <w:rsid w:val="00591270"/>
    <w:rsid w:val="005C37B6"/>
    <w:rsid w:val="005C46BE"/>
    <w:rsid w:val="005D6165"/>
    <w:rsid w:val="005D7E43"/>
    <w:rsid w:val="005F3BA3"/>
    <w:rsid w:val="005F66A8"/>
    <w:rsid w:val="0060359B"/>
    <w:rsid w:val="00603CBB"/>
    <w:rsid w:val="006254A1"/>
    <w:rsid w:val="00651713"/>
    <w:rsid w:val="00657239"/>
    <w:rsid w:val="00662D93"/>
    <w:rsid w:val="006743C3"/>
    <w:rsid w:val="00694450"/>
    <w:rsid w:val="006A610B"/>
    <w:rsid w:val="006A74C4"/>
    <w:rsid w:val="006C57C5"/>
    <w:rsid w:val="006D0AAB"/>
    <w:rsid w:val="006E3CCC"/>
    <w:rsid w:val="006F1728"/>
    <w:rsid w:val="0071108F"/>
    <w:rsid w:val="0072214B"/>
    <w:rsid w:val="00745EDE"/>
    <w:rsid w:val="007534E0"/>
    <w:rsid w:val="0075395E"/>
    <w:rsid w:val="00755DEC"/>
    <w:rsid w:val="00762214"/>
    <w:rsid w:val="007631DB"/>
    <w:rsid w:val="00765695"/>
    <w:rsid w:val="00766759"/>
    <w:rsid w:val="00773B8B"/>
    <w:rsid w:val="0078431E"/>
    <w:rsid w:val="007907FA"/>
    <w:rsid w:val="007C38D1"/>
    <w:rsid w:val="00803500"/>
    <w:rsid w:val="00810E2E"/>
    <w:rsid w:val="00811CBA"/>
    <w:rsid w:val="008250F6"/>
    <w:rsid w:val="00832336"/>
    <w:rsid w:val="008403FC"/>
    <w:rsid w:val="00845C85"/>
    <w:rsid w:val="00851F14"/>
    <w:rsid w:val="00856B37"/>
    <w:rsid w:val="00863E06"/>
    <w:rsid w:val="008778D1"/>
    <w:rsid w:val="008A3D08"/>
    <w:rsid w:val="008A6DC1"/>
    <w:rsid w:val="008B09DC"/>
    <w:rsid w:val="008B38D1"/>
    <w:rsid w:val="008B467D"/>
    <w:rsid w:val="008C0D43"/>
    <w:rsid w:val="008C171E"/>
    <w:rsid w:val="008E15C6"/>
    <w:rsid w:val="008E7AB7"/>
    <w:rsid w:val="0090241C"/>
    <w:rsid w:val="00906478"/>
    <w:rsid w:val="009114C6"/>
    <w:rsid w:val="0092392A"/>
    <w:rsid w:val="00946BEE"/>
    <w:rsid w:val="00966386"/>
    <w:rsid w:val="00966A5F"/>
    <w:rsid w:val="009803AC"/>
    <w:rsid w:val="009B7CC8"/>
    <w:rsid w:val="009C3387"/>
    <w:rsid w:val="009E3CDB"/>
    <w:rsid w:val="009E46FD"/>
    <w:rsid w:val="009F55A2"/>
    <w:rsid w:val="00A03B44"/>
    <w:rsid w:val="00A147B9"/>
    <w:rsid w:val="00A176B0"/>
    <w:rsid w:val="00A34B8B"/>
    <w:rsid w:val="00A4745F"/>
    <w:rsid w:val="00A55C9A"/>
    <w:rsid w:val="00A6378A"/>
    <w:rsid w:val="00A6660E"/>
    <w:rsid w:val="00A91CD9"/>
    <w:rsid w:val="00A979FB"/>
    <w:rsid w:val="00AA09E7"/>
    <w:rsid w:val="00AA78B9"/>
    <w:rsid w:val="00AC1771"/>
    <w:rsid w:val="00AC586C"/>
    <w:rsid w:val="00AD67B4"/>
    <w:rsid w:val="00B04DBE"/>
    <w:rsid w:val="00B2367F"/>
    <w:rsid w:val="00B27CCB"/>
    <w:rsid w:val="00B30766"/>
    <w:rsid w:val="00B50919"/>
    <w:rsid w:val="00B51496"/>
    <w:rsid w:val="00B54257"/>
    <w:rsid w:val="00B64B6A"/>
    <w:rsid w:val="00B675AF"/>
    <w:rsid w:val="00B84991"/>
    <w:rsid w:val="00B91D1C"/>
    <w:rsid w:val="00B97EF0"/>
    <w:rsid w:val="00BA5B1E"/>
    <w:rsid w:val="00BE3C5F"/>
    <w:rsid w:val="00C134E2"/>
    <w:rsid w:val="00C20A8C"/>
    <w:rsid w:val="00C30114"/>
    <w:rsid w:val="00C47923"/>
    <w:rsid w:val="00C63B22"/>
    <w:rsid w:val="00C730A4"/>
    <w:rsid w:val="00C74FE2"/>
    <w:rsid w:val="00C87F66"/>
    <w:rsid w:val="00C978AF"/>
    <w:rsid w:val="00CB2FD8"/>
    <w:rsid w:val="00CB707F"/>
    <w:rsid w:val="00CC33DB"/>
    <w:rsid w:val="00CD7356"/>
    <w:rsid w:val="00CF2AAE"/>
    <w:rsid w:val="00D07842"/>
    <w:rsid w:val="00D10A89"/>
    <w:rsid w:val="00D25F95"/>
    <w:rsid w:val="00D46423"/>
    <w:rsid w:val="00D70FD1"/>
    <w:rsid w:val="00D92FBA"/>
    <w:rsid w:val="00DA0215"/>
    <w:rsid w:val="00DA7D41"/>
    <w:rsid w:val="00DB2406"/>
    <w:rsid w:val="00DD04BA"/>
    <w:rsid w:val="00DD483E"/>
    <w:rsid w:val="00E1059C"/>
    <w:rsid w:val="00E258FE"/>
    <w:rsid w:val="00E312A0"/>
    <w:rsid w:val="00E40F18"/>
    <w:rsid w:val="00E45473"/>
    <w:rsid w:val="00E500C2"/>
    <w:rsid w:val="00E6551E"/>
    <w:rsid w:val="00E8181E"/>
    <w:rsid w:val="00E828ED"/>
    <w:rsid w:val="00E8331E"/>
    <w:rsid w:val="00E86FD6"/>
    <w:rsid w:val="00EA2F69"/>
    <w:rsid w:val="00EA73EE"/>
    <w:rsid w:val="00EB2A07"/>
    <w:rsid w:val="00EB5A86"/>
    <w:rsid w:val="00EC1225"/>
    <w:rsid w:val="00EC34F3"/>
    <w:rsid w:val="00ED00A2"/>
    <w:rsid w:val="00EF3EA7"/>
    <w:rsid w:val="00F22D4D"/>
    <w:rsid w:val="00F33196"/>
    <w:rsid w:val="00F421F2"/>
    <w:rsid w:val="00F57268"/>
    <w:rsid w:val="00F6342A"/>
    <w:rsid w:val="00F74139"/>
    <w:rsid w:val="00F7588C"/>
    <w:rsid w:val="00F770A2"/>
    <w:rsid w:val="00F84E9B"/>
    <w:rsid w:val="00F903AE"/>
    <w:rsid w:val="00F923DE"/>
    <w:rsid w:val="00FA1F50"/>
    <w:rsid w:val="00FC69F4"/>
    <w:rsid w:val="00FD6023"/>
    <w:rsid w:val="00FE57D8"/>
    <w:rsid w:val="00FF47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32EAA"/>
  <w15:chartTrackingRefBased/>
  <w15:docId w15:val="{0D8BBADC-A52E-4558-81E1-FA28BCE5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spacing w:before="240" w:after="60"/>
      <w:jc w:val="both"/>
      <w:outlineLvl w:val="0"/>
    </w:pPr>
    <w:rPr>
      <w:b/>
      <w:kern w:val="28"/>
      <w:sz w:val="24"/>
      <w:u w:val="single"/>
    </w:rPr>
  </w:style>
  <w:style w:type="paragraph" w:styleId="Titre2">
    <w:name w:val="heading 2"/>
    <w:aliases w:val="H2,Titre2,Heading 2"/>
    <w:basedOn w:val="Normal"/>
    <w:next w:val="Normal"/>
    <w:qFormat/>
    <w:pPr>
      <w:keepNext/>
      <w:tabs>
        <w:tab w:val="left" w:pos="1134"/>
        <w:tab w:val="left" w:pos="1418"/>
        <w:tab w:val="left" w:pos="2127"/>
        <w:tab w:val="left" w:pos="2836"/>
        <w:tab w:val="left" w:pos="3360"/>
      </w:tabs>
      <w:ind w:left="567"/>
      <w:jc w:val="both"/>
      <w:outlineLvl w:val="1"/>
    </w:pPr>
    <w:rPr>
      <w:rFonts w:ascii="Arial" w:hAnsi="Arial" w:cs="Arial"/>
      <w:b/>
      <w:i/>
    </w:rPr>
  </w:style>
  <w:style w:type="paragraph" w:styleId="Titre3">
    <w:name w:val="heading 3"/>
    <w:basedOn w:val="Normal"/>
    <w:next w:val="Normal"/>
    <w:qFormat/>
    <w:pPr>
      <w:keepNext/>
      <w:spacing w:before="240" w:after="60"/>
      <w:outlineLvl w:val="2"/>
    </w:pPr>
    <w:rPr>
      <w:rFonts w:ascii="Arial" w:hAnsi="Arial"/>
      <w:sz w:val="24"/>
    </w:rPr>
  </w:style>
  <w:style w:type="paragraph" w:styleId="Titre4">
    <w:name w:val="heading 4"/>
    <w:basedOn w:val="Normal"/>
    <w:next w:val="Normal"/>
    <w:qFormat/>
    <w:pPr>
      <w:keepNext/>
      <w:spacing w:before="240" w:after="60"/>
      <w:outlineLvl w:val="3"/>
    </w:pPr>
    <w:rPr>
      <w:rFonts w:ascii="Arial" w:hAnsi="Arial"/>
      <w:b/>
      <w:sz w:val="24"/>
    </w:rPr>
  </w:style>
  <w:style w:type="paragraph" w:styleId="Titre5">
    <w:name w:val="heading 5"/>
    <w:basedOn w:val="Normal"/>
    <w:next w:val="Normal"/>
    <w:qFormat/>
    <w:pPr>
      <w:spacing w:before="240" w:after="60"/>
      <w:outlineLvl w:val="4"/>
    </w:pPr>
    <w:rPr>
      <w:rFonts w:ascii="Arial" w:hAnsi="Arial"/>
      <w:sz w:val="22"/>
    </w:rPr>
  </w:style>
  <w:style w:type="paragraph" w:styleId="Titre6">
    <w:name w:val="heading 6"/>
    <w:basedOn w:val="Normal"/>
    <w:next w:val="Normal"/>
    <w:qFormat/>
    <w:pPr>
      <w:spacing w:before="240" w:after="60"/>
      <w:outlineLvl w:val="5"/>
    </w:pPr>
    <w:rPr>
      <w:i/>
      <w:sz w:val="22"/>
    </w:rPr>
  </w:style>
  <w:style w:type="paragraph" w:styleId="Titre7">
    <w:name w:val="heading 7"/>
    <w:basedOn w:val="Normal"/>
    <w:next w:val="Normal"/>
    <w:qFormat/>
    <w:pPr>
      <w:spacing w:before="240" w:after="60"/>
      <w:outlineLvl w:val="6"/>
    </w:pPr>
    <w:rPr>
      <w:rFonts w:ascii="Arial" w:hAnsi="Arial"/>
    </w:rPr>
  </w:style>
  <w:style w:type="paragraph" w:styleId="Titre8">
    <w:name w:val="heading 8"/>
    <w:basedOn w:val="Normal"/>
    <w:next w:val="Normal"/>
    <w:qFormat/>
    <w:pPr>
      <w:spacing w:before="240" w:after="60"/>
      <w:outlineLvl w:val="7"/>
    </w:pPr>
    <w:rPr>
      <w:rFonts w:ascii="Arial" w:hAnsi="Arial"/>
      <w:i/>
    </w:rPr>
  </w:style>
  <w:style w:type="paragraph" w:styleId="Titre9">
    <w:name w:val="heading 9"/>
    <w:basedOn w:val="Normal"/>
    <w:next w:val="Normal"/>
    <w:qFormat/>
    <w:p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rsid w:val="00093540"/>
    <w:pPr>
      <w:tabs>
        <w:tab w:val="right" w:leader="dot" w:pos="9639"/>
      </w:tabs>
      <w:spacing w:before="120" w:after="120"/>
    </w:pPr>
    <w:rPr>
      <w:rFonts w:ascii="Arial" w:hAnsi="Arial"/>
      <w:b/>
      <w:caps/>
    </w:rPr>
  </w:style>
  <w:style w:type="paragraph" w:styleId="TM2">
    <w:name w:val="toc 2"/>
    <w:basedOn w:val="Normal"/>
    <w:next w:val="Normal"/>
    <w:uiPriority w:val="39"/>
    <w:rsid w:val="00093540"/>
    <w:pPr>
      <w:tabs>
        <w:tab w:val="right" w:leader="dot" w:pos="9639"/>
      </w:tabs>
      <w:ind w:left="200"/>
    </w:pPr>
    <w:rPr>
      <w:rFonts w:ascii="Arial" w:hAnsi="Arial"/>
      <w:smallCaps/>
    </w:rPr>
  </w:style>
  <w:style w:type="paragraph" w:styleId="TM3">
    <w:name w:val="toc 3"/>
    <w:basedOn w:val="Normal"/>
    <w:next w:val="Normal"/>
    <w:semiHidden/>
    <w:pPr>
      <w:tabs>
        <w:tab w:val="right" w:leader="dot" w:pos="9639"/>
      </w:tabs>
      <w:ind w:left="400"/>
    </w:pPr>
    <w:rPr>
      <w:i/>
    </w:rPr>
  </w:style>
  <w:style w:type="paragraph" w:styleId="TM4">
    <w:name w:val="toc 4"/>
    <w:basedOn w:val="Normal"/>
    <w:next w:val="Normal"/>
    <w:semiHidden/>
    <w:pPr>
      <w:tabs>
        <w:tab w:val="right" w:leader="dot" w:pos="9639"/>
      </w:tabs>
      <w:ind w:left="600"/>
    </w:pPr>
    <w:rPr>
      <w:sz w:val="18"/>
    </w:rPr>
  </w:style>
  <w:style w:type="paragraph" w:styleId="TM5">
    <w:name w:val="toc 5"/>
    <w:basedOn w:val="Normal"/>
    <w:next w:val="Normal"/>
    <w:semiHidden/>
    <w:pPr>
      <w:tabs>
        <w:tab w:val="right" w:leader="dot" w:pos="9639"/>
      </w:tabs>
      <w:ind w:left="800"/>
    </w:pPr>
    <w:rPr>
      <w:sz w:val="18"/>
    </w:rPr>
  </w:style>
  <w:style w:type="paragraph" w:styleId="TM6">
    <w:name w:val="toc 6"/>
    <w:basedOn w:val="Normal"/>
    <w:next w:val="Normal"/>
    <w:semiHidden/>
    <w:pPr>
      <w:tabs>
        <w:tab w:val="right" w:leader="dot" w:pos="9639"/>
      </w:tabs>
      <w:ind w:left="1000"/>
    </w:pPr>
    <w:rPr>
      <w:sz w:val="18"/>
    </w:rPr>
  </w:style>
  <w:style w:type="paragraph" w:styleId="TM7">
    <w:name w:val="toc 7"/>
    <w:basedOn w:val="Normal"/>
    <w:next w:val="Normal"/>
    <w:semiHidden/>
    <w:pPr>
      <w:tabs>
        <w:tab w:val="right" w:leader="dot" w:pos="9639"/>
      </w:tabs>
      <w:ind w:left="1200"/>
    </w:pPr>
    <w:rPr>
      <w:sz w:val="18"/>
    </w:rPr>
  </w:style>
  <w:style w:type="paragraph" w:styleId="TM8">
    <w:name w:val="toc 8"/>
    <w:basedOn w:val="Normal"/>
    <w:next w:val="Normal"/>
    <w:semiHidden/>
    <w:pPr>
      <w:tabs>
        <w:tab w:val="right" w:leader="dot" w:pos="9639"/>
      </w:tabs>
      <w:ind w:left="1400"/>
    </w:pPr>
    <w:rPr>
      <w:sz w:val="18"/>
    </w:rPr>
  </w:style>
  <w:style w:type="paragraph" w:styleId="TM9">
    <w:name w:val="toc 9"/>
    <w:basedOn w:val="Normal"/>
    <w:next w:val="Normal"/>
    <w:semiHidden/>
    <w:pPr>
      <w:tabs>
        <w:tab w:val="right" w:leader="dot" w:pos="9639"/>
      </w:tabs>
      <w:ind w:left="1600"/>
    </w:pPr>
    <w:rPr>
      <w:sz w:val="18"/>
    </w:rPr>
  </w:style>
  <w:style w:type="paragraph" w:styleId="Retraitcorpsdetexte">
    <w:name w:val="Body Text Indent"/>
    <w:basedOn w:val="Normal"/>
    <w:semiHidden/>
    <w:pPr>
      <w:ind w:left="567"/>
      <w:jc w:val="both"/>
    </w:pPr>
    <w:rPr>
      <w:sz w:val="24"/>
    </w:rPr>
  </w:style>
  <w:style w:type="paragraph" w:styleId="Retraitcorpsdetexte2">
    <w:name w:val="Body Text Indent 2"/>
    <w:basedOn w:val="Normal"/>
    <w:semiHidden/>
    <w:pPr>
      <w:ind w:left="567"/>
    </w:pPr>
    <w:rPr>
      <w:sz w:val="22"/>
    </w:rPr>
  </w:style>
  <w:style w:type="paragraph" w:styleId="Retraitcorpsdetexte3">
    <w:name w:val="Body Text Indent 3"/>
    <w:basedOn w:val="Normal"/>
    <w:link w:val="Retraitcorpsdetexte3Car"/>
    <w:semiHidden/>
    <w:pPr>
      <w:ind w:left="567"/>
      <w:jc w:val="both"/>
    </w:pPr>
    <w:rPr>
      <w:sz w:val="22"/>
    </w:rPr>
  </w:style>
  <w:style w:type="paragraph" w:styleId="Corpsdetexte">
    <w:name w:val="Body Text"/>
    <w:basedOn w:val="Normal"/>
    <w:link w:val="CorpsdetexteCar"/>
    <w:semiHidden/>
    <w:pPr>
      <w:tabs>
        <w:tab w:val="left" w:pos="8910"/>
      </w:tabs>
      <w:jc w:val="both"/>
    </w:pPr>
    <w:rPr>
      <w:b/>
      <w:bCs/>
      <w:i/>
      <w:iCs/>
      <w:sz w:val="24"/>
      <w:szCs w:val="24"/>
    </w:rPr>
  </w:style>
  <w:style w:type="paragraph" w:styleId="Corpsdetexte2">
    <w:name w:val="Body Text 2"/>
    <w:basedOn w:val="Normal"/>
    <w:semiHidden/>
    <w:pPr>
      <w:overflowPunct/>
      <w:autoSpaceDE/>
      <w:autoSpaceDN/>
      <w:adjustRightInd/>
      <w:jc w:val="both"/>
      <w:textAlignment w:val="auto"/>
    </w:pPr>
    <w:rPr>
      <w:sz w:val="24"/>
      <w:szCs w:val="24"/>
    </w:rPr>
  </w:style>
  <w:style w:type="character" w:styleId="Lienhypertexte">
    <w:name w:val="Hyperlink"/>
    <w:uiPriority w:val="99"/>
    <w:rPr>
      <w:color w:val="0000FF"/>
      <w:u w:val="single"/>
    </w:rPr>
  </w:style>
  <w:style w:type="paragraph" w:customStyle="1" w:styleId="PARA">
    <w:name w:val="PARA"/>
    <w:basedOn w:val="Normal"/>
    <w:pPr>
      <w:tabs>
        <w:tab w:val="left" w:pos="1701"/>
        <w:tab w:val="left" w:pos="1843"/>
        <w:tab w:val="left" w:pos="2268"/>
      </w:tabs>
      <w:jc w:val="both"/>
    </w:pPr>
    <w:rPr>
      <w:rFonts w:ascii="Book Antiqua" w:hAnsi="Book Antiqua"/>
      <w:sz w:val="22"/>
      <w:szCs w:val="22"/>
    </w:rPr>
  </w:style>
  <w:style w:type="character" w:styleId="Lienhypertextesuivivisit">
    <w:name w:val="FollowedHyperlink"/>
    <w:semiHidden/>
    <w:rPr>
      <w:color w:val="800080"/>
      <w:u w:val="single"/>
    </w:rPr>
  </w:style>
  <w:style w:type="paragraph" w:styleId="Commentaire">
    <w:name w:val="annotation text"/>
    <w:basedOn w:val="Normal"/>
    <w:link w:val="CommentaireCar"/>
    <w:semiHidden/>
    <w:pPr>
      <w:overflowPunct/>
      <w:autoSpaceDE/>
      <w:autoSpaceDN/>
      <w:adjustRightInd/>
      <w:jc w:val="both"/>
      <w:textAlignment w:val="auto"/>
    </w:pPr>
    <w:rPr>
      <w:sz w:val="24"/>
      <w:szCs w:val="24"/>
    </w:rPr>
  </w:style>
  <w:style w:type="character" w:styleId="Marquedecommentaire">
    <w:name w:val="annotation reference"/>
    <w:semiHidden/>
    <w:rPr>
      <w:sz w:val="16"/>
      <w:szCs w:val="16"/>
    </w:rPr>
  </w:style>
  <w:style w:type="paragraph" w:customStyle="1" w:styleId="Normal2">
    <w:name w:val="Normal2"/>
    <w:basedOn w:val="Normal"/>
    <w:pPr>
      <w:keepLines/>
      <w:tabs>
        <w:tab w:val="left" w:pos="567"/>
        <w:tab w:val="left" w:pos="851"/>
        <w:tab w:val="left" w:pos="1134"/>
      </w:tabs>
      <w:overflowPunct/>
      <w:autoSpaceDE/>
      <w:autoSpaceDN/>
      <w:adjustRightInd/>
      <w:ind w:left="284" w:firstLine="284"/>
      <w:jc w:val="both"/>
      <w:textAlignment w:val="auto"/>
    </w:pPr>
    <w:rPr>
      <w:sz w:val="22"/>
      <w:szCs w:val="22"/>
    </w:rPr>
  </w:style>
  <w:style w:type="paragraph" w:customStyle="1" w:styleId="RedTxt">
    <w:name w:val="RedTxt"/>
    <w:basedOn w:val="Normal"/>
    <w:pPr>
      <w:widowControl w:val="0"/>
      <w:overflowPunct/>
      <w:autoSpaceDE/>
      <w:autoSpaceDN/>
      <w:adjustRightInd/>
      <w:textAlignment w:val="auto"/>
    </w:pPr>
    <w:rPr>
      <w:rFonts w:ascii="Arial" w:hAnsi="Arial" w:cs="Arial"/>
      <w:snapToGrid w:val="0"/>
      <w:sz w:val="18"/>
      <w:szCs w:val="18"/>
    </w:rPr>
  </w:style>
  <w:style w:type="paragraph" w:customStyle="1" w:styleId="Normal1">
    <w:name w:val="Normal1"/>
    <w:basedOn w:val="Normal"/>
    <w:pPr>
      <w:keepLines/>
      <w:tabs>
        <w:tab w:val="left" w:pos="284"/>
        <w:tab w:val="left" w:pos="567"/>
        <w:tab w:val="left" w:pos="851"/>
      </w:tabs>
      <w:overflowPunct/>
      <w:autoSpaceDE/>
      <w:autoSpaceDN/>
      <w:adjustRightInd/>
      <w:ind w:firstLine="284"/>
      <w:jc w:val="both"/>
      <w:textAlignment w:val="auto"/>
    </w:pPr>
    <w:rPr>
      <w:sz w:val="22"/>
      <w:szCs w:val="22"/>
    </w:rPr>
  </w:style>
  <w:style w:type="character" w:styleId="Accentuation">
    <w:name w:val="Emphasis"/>
    <w:qFormat/>
    <w:rPr>
      <w:i/>
      <w:iCs/>
    </w:rPr>
  </w:style>
  <w:style w:type="paragraph" w:styleId="Textedebulles">
    <w:name w:val="Balloon Text"/>
    <w:basedOn w:val="Normal"/>
    <w:link w:val="TextedebullesCar"/>
    <w:uiPriority w:val="99"/>
    <w:semiHidden/>
    <w:unhideWhenUsed/>
    <w:rsid w:val="00C47923"/>
    <w:rPr>
      <w:rFonts w:ascii="Tahoma" w:hAnsi="Tahoma" w:cs="Tahoma"/>
      <w:sz w:val="16"/>
      <w:szCs w:val="16"/>
    </w:rPr>
  </w:style>
  <w:style w:type="character" w:customStyle="1" w:styleId="TextedebullesCar">
    <w:name w:val="Texte de bulles Car"/>
    <w:link w:val="Textedebulles"/>
    <w:uiPriority w:val="99"/>
    <w:semiHidden/>
    <w:rsid w:val="00C47923"/>
    <w:rPr>
      <w:rFonts w:ascii="Tahoma" w:hAnsi="Tahoma" w:cs="Tahoma"/>
      <w:sz w:val="16"/>
      <w:szCs w:val="16"/>
    </w:rPr>
  </w:style>
  <w:style w:type="paragraph" w:customStyle="1" w:styleId="spip">
    <w:name w:val="spip"/>
    <w:basedOn w:val="Normal"/>
    <w:rsid w:val="00B675AF"/>
    <w:pPr>
      <w:overflowPunct/>
      <w:autoSpaceDE/>
      <w:autoSpaceDN/>
      <w:adjustRightInd/>
      <w:spacing w:before="100" w:beforeAutospacing="1" w:after="100" w:afterAutospacing="1"/>
      <w:textAlignment w:val="auto"/>
    </w:pPr>
    <w:rPr>
      <w:sz w:val="24"/>
      <w:szCs w:val="24"/>
    </w:rPr>
  </w:style>
  <w:style w:type="paragraph" w:styleId="Normalcentr">
    <w:name w:val="Block Text"/>
    <w:basedOn w:val="Normal"/>
    <w:semiHidden/>
    <w:rsid w:val="00F770A2"/>
    <w:pPr>
      <w:ind w:left="567" w:right="-427"/>
      <w:jc w:val="both"/>
    </w:pPr>
    <w:rPr>
      <w:sz w:val="22"/>
      <w:szCs w:val="22"/>
    </w:rPr>
  </w:style>
  <w:style w:type="character" w:styleId="lev">
    <w:name w:val="Strong"/>
    <w:uiPriority w:val="22"/>
    <w:qFormat/>
    <w:rsid w:val="00A91CD9"/>
    <w:rPr>
      <w:b/>
      <w:bCs/>
    </w:r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6C57C5"/>
    <w:pPr>
      <w:overflowPunct/>
      <w:autoSpaceDE/>
      <w:autoSpaceDN/>
      <w:adjustRightInd/>
      <w:ind w:left="720"/>
      <w:contextualSpacing/>
      <w:textAlignment w:val="auto"/>
    </w:pPr>
    <w:rPr>
      <w:sz w:val="24"/>
      <w:szCs w:val="24"/>
    </w:rPr>
  </w:style>
  <w:style w:type="paragraph" w:customStyle="1" w:styleId="Default">
    <w:name w:val="Default"/>
    <w:rsid w:val="00E45473"/>
    <w:pPr>
      <w:autoSpaceDE w:val="0"/>
      <w:autoSpaceDN w:val="0"/>
      <w:adjustRightInd w:val="0"/>
    </w:pPr>
    <w:rPr>
      <w:rFonts w:ascii="Calibri" w:hAnsi="Calibri" w:cs="Calibri"/>
      <w:color w:val="000000"/>
      <w:sz w:val="24"/>
      <w:szCs w:val="24"/>
    </w:r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99"/>
    <w:locked/>
    <w:rsid w:val="00E45473"/>
    <w:rPr>
      <w:sz w:val="24"/>
      <w:szCs w:val="24"/>
    </w:rPr>
  </w:style>
  <w:style w:type="paragraph" w:styleId="Objetducommentaire">
    <w:name w:val="annotation subject"/>
    <w:basedOn w:val="Commentaire"/>
    <w:next w:val="Commentaire"/>
    <w:link w:val="ObjetducommentaireCar"/>
    <w:uiPriority w:val="99"/>
    <w:semiHidden/>
    <w:unhideWhenUsed/>
    <w:rsid w:val="00E45473"/>
    <w:pPr>
      <w:overflowPunct w:val="0"/>
      <w:autoSpaceDE w:val="0"/>
      <w:autoSpaceDN w:val="0"/>
      <w:adjustRightInd w:val="0"/>
      <w:jc w:val="left"/>
      <w:textAlignment w:val="baseline"/>
    </w:pPr>
    <w:rPr>
      <w:b/>
      <w:bCs/>
      <w:sz w:val="20"/>
      <w:szCs w:val="20"/>
    </w:rPr>
  </w:style>
  <w:style w:type="character" w:customStyle="1" w:styleId="CommentaireCar">
    <w:name w:val="Commentaire Car"/>
    <w:basedOn w:val="Policepardfaut"/>
    <w:link w:val="Commentaire"/>
    <w:semiHidden/>
    <w:rsid w:val="00E45473"/>
    <w:rPr>
      <w:sz w:val="24"/>
      <w:szCs w:val="24"/>
    </w:rPr>
  </w:style>
  <w:style w:type="character" w:customStyle="1" w:styleId="ObjetducommentaireCar">
    <w:name w:val="Objet du commentaire Car"/>
    <w:basedOn w:val="CommentaireCar"/>
    <w:link w:val="Objetducommentaire"/>
    <w:uiPriority w:val="99"/>
    <w:semiHidden/>
    <w:rsid w:val="00E45473"/>
    <w:rPr>
      <w:b/>
      <w:bCs/>
      <w:sz w:val="24"/>
      <w:szCs w:val="24"/>
    </w:rPr>
  </w:style>
  <w:style w:type="paragraph" w:styleId="Rvision">
    <w:name w:val="Revision"/>
    <w:hidden/>
    <w:uiPriority w:val="99"/>
    <w:semiHidden/>
    <w:rsid w:val="00E45473"/>
  </w:style>
  <w:style w:type="character" w:customStyle="1" w:styleId="CorpsdetexteCar">
    <w:name w:val="Corps de texte Car"/>
    <w:basedOn w:val="Policepardfaut"/>
    <w:link w:val="Corpsdetexte"/>
    <w:semiHidden/>
    <w:rsid w:val="006A74C4"/>
    <w:rPr>
      <w:b/>
      <w:bCs/>
      <w:i/>
      <w:iCs/>
      <w:sz w:val="24"/>
      <w:szCs w:val="24"/>
    </w:rPr>
  </w:style>
  <w:style w:type="character" w:customStyle="1" w:styleId="Retraitcorpsdetexte3Car">
    <w:name w:val="Retrait corps de texte 3 Car"/>
    <w:basedOn w:val="Policepardfaut"/>
    <w:link w:val="Retraitcorpsdetexte3"/>
    <w:semiHidden/>
    <w:rsid w:val="00856B37"/>
    <w:rPr>
      <w:sz w:val="22"/>
    </w:rPr>
  </w:style>
  <w:style w:type="table" w:styleId="Grilledutableau">
    <w:name w:val="Table Grid"/>
    <w:basedOn w:val="TableauNormal"/>
    <w:uiPriority w:val="59"/>
    <w:rsid w:val="00856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704232">
      <w:bodyDiv w:val="1"/>
      <w:marLeft w:val="0"/>
      <w:marRight w:val="0"/>
      <w:marTop w:val="0"/>
      <w:marBottom w:val="0"/>
      <w:divBdr>
        <w:top w:val="none" w:sz="0" w:space="0" w:color="auto"/>
        <w:left w:val="none" w:sz="0" w:space="0" w:color="auto"/>
        <w:bottom w:val="none" w:sz="0" w:space="0" w:color="auto"/>
        <w:right w:val="none" w:sz="0" w:space="0" w:color="auto"/>
      </w:divBdr>
    </w:div>
    <w:div w:id="1429109888">
      <w:bodyDiv w:val="1"/>
      <w:marLeft w:val="0"/>
      <w:marRight w:val="0"/>
      <w:marTop w:val="0"/>
      <w:marBottom w:val="0"/>
      <w:divBdr>
        <w:top w:val="none" w:sz="0" w:space="0" w:color="auto"/>
        <w:left w:val="none" w:sz="0" w:space="0" w:color="auto"/>
        <w:bottom w:val="none" w:sz="0" w:space="0" w:color="auto"/>
        <w:right w:val="none" w:sz="0" w:space="0" w:color="auto"/>
      </w:divBdr>
    </w:div>
    <w:div w:id="19256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014014@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lateformelogistique@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C5D7-4716-41C5-935D-CCEF2585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5020</Words>
  <Characters>28936</Characters>
  <Application>Microsoft Office Word</Application>
  <DocSecurity>0</DocSecurity>
  <Lines>241</Lines>
  <Paragraphs>67</Paragraphs>
  <ScaleCrop>false</ScaleCrop>
  <HeadingPairs>
    <vt:vector size="2" baseType="variant">
      <vt:variant>
        <vt:lpstr>Titre</vt:lpstr>
      </vt:variant>
      <vt:variant>
        <vt:i4>1</vt:i4>
      </vt:variant>
    </vt:vector>
  </HeadingPairs>
  <TitlesOfParts>
    <vt:vector size="1" baseType="lpstr">
      <vt:lpstr>CCAP</vt:lpstr>
    </vt:vector>
  </TitlesOfParts>
  <Company>CHU de CAEN</Company>
  <LinksUpToDate>false</LinksUpToDate>
  <CharactersWithSpaces>33889</CharactersWithSpaces>
  <SharedDoc>false</SharedDoc>
  <HLinks>
    <vt:vector size="12" baseType="variant">
      <vt:variant>
        <vt:i4>2687031</vt:i4>
      </vt:variant>
      <vt:variant>
        <vt:i4>194</vt:i4>
      </vt:variant>
      <vt:variant>
        <vt:i4>0</vt:i4>
      </vt:variant>
      <vt:variant>
        <vt:i4>5</vt:i4>
      </vt:variant>
      <vt:variant>
        <vt:lpwstr>https://chorus-pro.gouv.fr/</vt:lpwstr>
      </vt:variant>
      <vt:variant>
        <vt:lpwstr/>
      </vt:variant>
      <vt:variant>
        <vt:i4>75</vt:i4>
      </vt:variant>
      <vt:variant>
        <vt:i4>188</vt:i4>
      </vt:variant>
      <vt:variant>
        <vt:i4>0</vt:i4>
      </vt:variant>
      <vt:variant>
        <vt:i4>5</vt:i4>
      </vt:variant>
      <vt:variant>
        <vt:lpwstr>http://www.indices.insee.fr/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
  <dc:creator>YESLI VALERIE</dc:creator>
  <cp:keywords/>
  <dc:description/>
  <cp:lastModifiedBy>Laetitia RIZZOTTODOSSIN</cp:lastModifiedBy>
  <cp:revision>4</cp:revision>
  <cp:lastPrinted>2016-03-09T13:44:00Z</cp:lastPrinted>
  <dcterms:created xsi:type="dcterms:W3CDTF">2025-08-11T11:15:00Z</dcterms:created>
  <dcterms:modified xsi:type="dcterms:W3CDTF">2025-08-14T11:24:00Z</dcterms:modified>
</cp:coreProperties>
</file>