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4B99F" w14:textId="3BEDEF67" w:rsidR="00B13093" w:rsidRDefault="39FC37FC">
      <w:pPr>
        <w:ind w:right="9600"/>
      </w:pPr>
      <w:r>
        <w:rPr>
          <w:noProof/>
        </w:rPr>
        <w:drawing>
          <wp:inline distT="0" distB="0" distL="0" distR="0" wp14:anchorId="2A06C52A" wp14:editId="2DC08781">
            <wp:extent cx="1981476" cy="514422"/>
            <wp:effectExtent l="0" t="0" r="0" b="0"/>
            <wp:docPr id="330655290" name="Image 330655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981476" cy="514422"/>
                    </a:xfrm>
                    <a:prstGeom prst="rect">
                      <a:avLst/>
                    </a:prstGeom>
                  </pic:spPr>
                </pic:pic>
              </a:graphicData>
            </a:graphic>
          </wp:inline>
        </w:drawing>
      </w:r>
    </w:p>
    <w:p w14:paraId="29E4B9A0" w14:textId="77777777" w:rsidR="00B13093" w:rsidRDefault="00B13093">
      <w:pPr>
        <w:spacing w:line="240" w:lineRule="exact"/>
      </w:pPr>
    </w:p>
    <w:p w14:paraId="29E4B9A4" w14:textId="6485FAAF" w:rsidR="00B13093" w:rsidRDefault="397B21A8">
      <w:pPr>
        <w:spacing w:line="240" w:lineRule="exact"/>
      </w:pPr>
      <w:r>
        <w:rPr>
          <w:noProof/>
        </w:rPr>
        <w:drawing>
          <wp:inline distT="0" distB="0" distL="0" distR="0" wp14:anchorId="502CADE1" wp14:editId="315712F9">
            <wp:extent cx="5938018" cy="926672"/>
            <wp:effectExtent l="0" t="0" r="0" b="0"/>
            <wp:docPr id="2044170692" name="Image 2044170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938018" cy="926672"/>
                    </a:xfrm>
                    <a:prstGeom prst="rect">
                      <a:avLst/>
                    </a:prstGeom>
                  </pic:spPr>
                </pic:pic>
              </a:graphicData>
            </a:graphic>
          </wp:inline>
        </w:drawing>
      </w:r>
    </w:p>
    <w:p w14:paraId="29E4B9A5" w14:textId="77777777" w:rsidR="00B13093" w:rsidRDefault="00B13093">
      <w:pPr>
        <w:spacing w:line="240" w:lineRule="exact"/>
      </w:pPr>
    </w:p>
    <w:p w14:paraId="29E4B9A6" w14:textId="77777777" w:rsidR="00B13093" w:rsidRDefault="00B13093">
      <w:pPr>
        <w:spacing w:line="240" w:lineRule="exact"/>
      </w:pPr>
    </w:p>
    <w:p w14:paraId="29E4B9A7" w14:textId="77777777" w:rsidR="00B13093" w:rsidRDefault="00B13093">
      <w:pPr>
        <w:spacing w:line="240" w:lineRule="exact"/>
      </w:pPr>
    </w:p>
    <w:tbl>
      <w:tblPr>
        <w:tblW w:w="0" w:type="auto"/>
        <w:tblLayout w:type="fixed"/>
        <w:tblLook w:val="04A0" w:firstRow="1" w:lastRow="0" w:firstColumn="1" w:lastColumn="0" w:noHBand="0" w:noVBand="1"/>
      </w:tblPr>
      <w:tblGrid>
        <w:gridCol w:w="9620"/>
      </w:tblGrid>
      <w:tr w:rsidR="00B13093" w14:paraId="29E4B9A9" w14:textId="77777777">
        <w:tc>
          <w:tcPr>
            <w:tcW w:w="9620" w:type="dxa"/>
            <w:shd w:val="clear" w:color="666553" w:fill="666553"/>
            <w:tcMar>
              <w:top w:w="30" w:type="dxa"/>
              <w:left w:w="0" w:type="dxa"/>
              <w:bottom w:w="0" w:type="dxa"/>
              <w:right w:w="0" w:type="dxa"/>
            </w:tcMar>
            <w:vAlign w:val="center"/>
          </w:tcPr>
          <w:p w14:paraId="29E4B9A8" w14:textId="77777777" w:rsidR="00B13093" w:rsidRDefault="001B4DD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29E4B9AA" w14:textId="77777777" w:rsidR="00B13093" w:rsidRDefault="001B4DDF">
      <w:pPr>
        <w:spacing w:line="240" w:lineRule="exact"/>
      </w:pPr>
      <w:r>
        <w:t xml:space="preserve"> </w:t>
      </w:r>
    </w:p>
    <w:p w14:paraId="29E4B9AB" w14:textId="77777777" w:rsidR="00B13093" w:rsidRDefault="00B13093">
      <w:pPr>
        <w:spacing w:after="120" w:line="240" w:lineRule="exact"/>
      </w:pPr>
    </w:p>
    <w:p w14:paraId="29E4B9AC" w14:textId="77777777" w:rsidR="00B13093" w:rsidRDefault="001B4DD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29E4B9AD" w14:textId="77777777" w:rsidR="00B13093" w:rsidRDefault="00B13093">
      <w:pPr>
        <w:spacing w:line="240" w:lineRule="exact"/>
      </w:pPr>
    </w:p>
    <w:p w14:paraId="29E4B9AE" w14:textId="77777777" w:rsidR="00B13093" w:rsidRDefault="00B13093">
      <w:pPr>
        <w:spacing w:line="240" w:lineRule="exact"/>
      </w:pPr>
    </w:p>
    <w:p w14:paraId="29E4B9AF" w14:textId="77777777" w:rsidR="00B13093" w:rsidRDefault="00B13093">
      <w:pPr>
        <w:spacing w:line="240" w:lineRule="exact"/>
      </w:pPr>
    </w:p>
    <w:p w14:paraId="29E4B9B0" w14:textId="77777777" w:rsidR="00B13093" w:rsidRDefault="00B13093">
      <w:pPr>
        <w:spacing w:line="240" w:lineRule="exact"/>
      </w:pPr>
    </w:p>
    <w:p w14:paraId="29E4B9B1" w14:textId="77777777" w:rsidR="00B13093" w:rsidRDefault="00B13093">
      <w:pPr>
        <w:spacing w:line="240" w:lineRule="exact"/>
      </w:pPr>
    </w:p>
    <w:p w14:paraId="29E4B9B2" w14:textId="77777777" w:rsidR="00B13093" w:rsidRDefault="00B13093">
      <w:pPr>
        <w:spacing w:line="240" w:lineRule="exact"/>
      </w:pPr>
    </w:p>
    <w:p w14:paraId="29E4B9B3" w14:textId="77777777" w:rsidR="00B13093" w:rsidRDefault="00B13093">
      <w:pPr>
        <w:spacing w:line="240" w:lineRule="exact"/>
      </w:pPr>
    </w:p>
    <w:p w14:paraId="29E4B9B4" w14:textId="77777777" w:rsidR="00B13093" w:rsidRDefault="00B13093">
      <w:pPr>
        <w:spacing w:after="180" w:line="240" w:lineRule="exact"/>
      </w:pPr>
    </w:p>
    <w:tbl>
      <w:tblPr>
        <w:tblW w:w="0" w:type="auto"/>
        <w:tblInd w:w="1260" w:type="dxa"/>
        <w:tblLayout w:type="fixed"/>
        <w:tblLook w:val="04A0" w:firstRow="1" w:lastRow="0" w:firstColumn="1" w:lastColumn="0" w:noHBand="0" w:noVBand="1"/>
      </w:tblPr>
      <w:tblGrid>
        <w:gridCol w:w="7100"/>
      </w:tblGrid>
      <w:tr w:rsidR="00B13093" w:rsidRPr="00373EB7" w14:paraId="29E4B9B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9E4B9B5" w14:textId="77777777" w:rsidR="00B13093" w:rsidRDefault="001B4DD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Travaux de restauration des défenses de berges des canaux d’Ardres et d’Audruicq </w:t>
            </w:r>
          </w:p>
        </w:tc>
      </w:tr>
    </w:tbl>
    <w:p w14:paraId="29E4B9B7" w14:textId="77777777" w:rsidR="00B13093" w:rsidRPr="001B4DDF" w:rsidRDefault="001B4DDF">
      <w:pPr>
        <w:spacing w:line="240" w:lineRule="exact"/>
        <w:rPr>
          <w:lang w:val="fr-FR"/>
        </w:rPr>
      </w:pPr>
      <w:r w:rsidRPr="001B4DDF">
        <w:rPr>
          <w:lang w:val="fr-FR"/>
        </w:rPr>
        <w:t xml:space="preserve"> </w:t>
      </w:r>
    </w:p>
    <w:p w14:paraId="29E4B9B8" w14:textId="77777777" w:rsidR="00B13093" w:rsidRPr="00CD32BE" w:rsidRDefault="00B13093">
      <w:pPr>
        <w:spacing w:line="240" w:lineRule="exact"/>
        <w:rPr>
          <w:rFonts w:ascii="Trebuchet MS" w:hAnsi="Trebuchet MS"/>
          <w:b/>
          <w:bCs/>
          <w:lang w:val="fr-FR"/>
        </w:rPr>
      </w:pPr>
    </w:p>
    <w:p w14:paraId="29E4B9B9" w14:textId="061C70EA" w:rsidR="00B13093" w:rsidRPr="00CD32BE" w:rsidRDefault="00CD32BE" w:rsidP="00CD32BE">
      <w:pPr>
        <w:spacing w:line="240" w:lineRule="exact"/>
        <w:jc w:val="center"/>
        <w:rPr>
          <w:rFonts w:ascii="Trebuchet MS" w:hAnsi="Trebuchet MS"/>
          <w:b/>
          <w:bCs/>
          <w:lang w:val="fr-FR"/>
        </w:rPr>
      </w:pPr>
      <w:r w:rsidRPr="00CD32BE">
        <w:rPr>
          <w:rFonts w:ascii="Trebuchet MS" w:hAnsi="Trebuchet MS"/>
          <w:b/>
          <w:bCs/>
          <w:lang w:val="fr-FR"/>
        </w:rPr>
        <w:t>LOT 2 – Canal d’Audruicq</w:t>
      </w:r>
    </w:p>
    <w:p w14:paraId="29E4B9BA" w14:textId="77777777" w:rsidR="00B13093" w:rsidRPr="001B4DDF" w:rsidRDefault="00B13093">
      <w:pPr>
        <w:spacing w:line="240" w:lineRule="exact"/>
        <w:rPr>
          <w:lang w:val="fr-FR"/>
        </w:rPr>
      </w:pPr>
    </w:p>
    <w:p w14:paraId="29E4B9BB" w14:textId="77777777" w:rsidR="00B13093" w:rsidRPr="001B4DDF" w:rsidRDefault="00B13093">
      <w:pPr>
        <w:spacing w:line="240" w:lineRule="exact"/>
        <w:rPr>
          <w:lang w:val="fr-FR"/>
        </w:rPr>
      </w:pPr>
    </w:p>
    <w:p w14:paraId="29E4B9BC" w14:textId="77777777" w:rsidR="00B13093" w:rsidRPr="001B4DDF" w:rsidRDefault="00B13093">
      <w:pPr>
        <w:spacing w:after="40" w:line="240" w:lineRule="exact"/>
        <w:rPr>
          <w:lang w:val="fr-FR"/>
        </w:rPr>
      </w:pPr>
    </w:p>
    <w:p w14:paraId="29E4B9BD" w14:textId="77777777" w:rsidR="00B13093" w:rsidRDefault="001B4DDF">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B13093" w14:paraId="29E4B9CA" w14:textId="77777777">
        <w:trPr>
          <w:trHeight w:val="76"/>
        </w:trPr>
        <w:tc>
          <w:tcPr>
            <w:tcW w:w="1940" w:type="dxa"/>
            <w:vMerge w:val="restart"/>
            <w:tcMar>
              <w:top w:w="0" w:type="dxa"/>
              <w:left w:w="0" w:type="dxa"/>
              <w:bottom w:w="0" w:type="dxa"/>
              <w:right w:w="0" w:type="dxa"/>
            </w:tcMar>
            <w:vAlign w:val="center"/>
          </w:tcPr>
          <w:p w14:paraId="29E4B9BE" w14:textId="77777777" w:rsidR="00B13093" w:rsidRDefault="001B4DDF">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29E4B9BF" w14:textId="77777777" w:rsidR="00B13093" w:rsidRDefault="00B13093">
            <w:pPr>
              <w:rPr>
                <w:sz w:val="2"/>
              </w:rPr>
            </w:pPr>
          </w:p>
        </w:tc>
        <w:tc>
          <w:tcPr>
            <w:tcW w:w="420" w:type="dxa"/>
            <w:tcMar>
              <w:top w:w="0" w:type="dxa"/>
              <w:left w:w="0" w:type="dxa"/>
              <w:bottom w:w="0" w:type="dxa"/>
              <w:right w:w="0" w:type="dxa"/>
            </w:tcMar>
          </w:tcPr>
          <w:p w14:paraId="29E4B9C0" w14:textId="77777777" w:rsidR="00B13093" w:rsidRDefault="00B13093">
            <w:pPr>
              <w:rPr>
                <w:sz w:val="2"/>
              </w:rPr>
            </w:pPr>
          </w:p>
        </w:tc>
        <w:tc>
          <w:tcPr>
            <w:tcW w:w="420" w:type="dxa"/>
            <w:tcMar>
              <w:top w:w="0" w:type="dxa"/>
              <w:left w:w="0" w:type="dxa"/>
              <w:bottom w:w="0" w:type="dxa"/>
              <w:right w:w="0" w:type="dxa"/>
            </w:tcMar>
          </w:tcPr>
          <w:p w14:paraId="29E4B9C1" w14:textId="77777777" w:rsidR="00B13093" w:rsidRDefault="00B13093">
            <w:pPr>
              <w:rPr>
                <w:sz w:val="2"/>
              </w:rPr>
            </w:pPr>
          </w:p>
        </w:tc>
        <w:tc>
          <w:tcPr>
            <w:tcW w:w="420" w:type="dxa"/>
            <w:tcMar>
              <w:top w:w="0" w:type="dxa"/>
              <w:left w:w="0" w:type="dxa"/>
              <w:bottom w:w="0" w:type="dxa"/>
              <w:right w:w="0" w:type="dxa"/>
            </w:tcMar>
          </w:tcPr>
          <w:p w14:paraId="29E4B9C2" w14:textId="77777777" w:rsidR="00B13093" w:rsidRDefault="00B13093">
            <w:pPr>
              <w:rPr>
                <w:sz w:val="2"/>
              </w:rPr>
            </w:pPr>
          </w:p>
        </w:tc>
        <w:tc>
          <w:tcPr>
            <w:tcW w:w="420" w:type="dxa"/>
            <w:tcMar>
              <w:top w:w="0" w:type="dxa"/>
              <w:left w:w="0" w:type="dxa"/>
              <w:bottom w:w="0" w:type="dxa"/>
              <w:right w:w="0" w:type="dxa"/>
            </w:tcMar>
          </w:tcPr>
          <w:p w14:paraId="29E4B9C3" w14:textId="77777777" w:rsidR="00B13093" w:rsidRDefault="00B13093">
            <w:pPr>
              <w:rPr>
                <w:sz w:val="2"/>
              </w:rPr>
            </w:pPr>
          </w:p>
        </w:tc>
        <w:tc>
          <w:tcPr>
            <w:tcW w:w="420" w:type="dxa"/>
            <w:tcMar>
              <w:top w:w="0" w:type="dxa"/>
              <w:left w:w="0" w:type="dxa"/>
              <w:bottom w:w="0" w:type="dxa"/>
              <w:right w:w="0" w:type="dxa"/>
            </w:tcMar>
          </w:tcPr>
          <w:p w14:paraId="29E4B9C4" w14:textId="77777777" w:rsidR="00B13093" w:rsidRDefault="00B13093">
            <w:pPr>
              <w:rPr>
                <w:sz w:val="2"/>
              </w:rPr>
            </w:pPr>
          </w:p>
        </w:tc>
        <w:tc>
          <w:tcPr>
            <w:tcW w:w="420" w:type="dxa"/>
            <w:tcMar>
              <w:top w:w="0" w:type="dxa"/>
              <w:left w:w="0" w:type="dxa"/>
              <w:bottom w:w="0" w:type="dxa"/>
              <w:right w:w="0" w:type="dxa"/>
            </w:tcMar>
          </w:tcPr>
          <w:p w14:paraId="29E4B9C5" w14:textId="77777777" w:rsidR="00B13093" w:rsidRDefault="00B13093">
            <w:pPr>
              <w:rPr>
                <w:sz w:val="2"/>
              </w:rPr>
            </w:pPr>
          </w:p>
        </w:tc>
        <w:tc>
          <w:tcPr>
            <w:tcW w:w="420" w:type="dxa"/>
            <w:tcMar>
              <w:top w:w="0" w:type="dxa"/>
              <w:left w:w="0" w:type="dxa"/>
              <w:bottom w:w="0" w:type="dxa"/>
              <w:right w:w="0" w:type="dxa"/>
            </w:tcMar>
          </w:tcPr>
          <w:p w14:paraId="29E4B9C6" w14:textId="77777777" w:rsidR="00B13093" w:rsidRDefault="00B13093">
            <w:pPr>
              <w:rPr>
                <w:sz w:val="2"/>
              </w:rPr>
            </w:pPr>
          </w:p>
        </w:tc>
        <w:tc>
          <w:tcPr>
            <w:tcW w:w="420" w:type="dxa"/>
            <w:tcMar>
              <w:top w:w="0" w:type="dxa"/>
              <w:left w:w="0" w:type="dxa"/>
              <w:bottom w:w="0" w:type="dxa"/>
              <w:right w:w="0" w:type="dxa"/>
            </w:tcMar>
          </w:tcPr>
          <w:p w14:paraId="29E4B9C7" w14:textId="77777777" w:rsidR="00B13093" w:rsidRDefault="00B13093">
            <w:pPr>
              <w:rPr>
                <w:sz w:val="2"/>
              </w:rPr>
            </w:pPr>
          </w:p>
        </w:tc>
        <w:tc>
          <w:tcPr>
            <w:tcW w:w="420" w:type="dxa"/>
            <w:tcMar>
              <w:top w:w="0" w:type="dxa"/>
              <w:left w:w="0" w:type="dxa"/>
              <w:bottom w:w="0" w:type="dxa"/>
              <w:right w:w="0" w:type="dxa"/>
            </w:tcMar>
          </w:tcPr>
          <w:p w14:paraId="29E4B9C8" w14:textId="77777777" w:rsidR="00B13093" w:rsidRDefault="00B13093">
            <w:pPr>
              <w:rPr>
                <w:sz w:val="2"/>
              </w:rPr>
            </w:pPr>
          </w:p>
        </w:tc>
        <w:tc>
          <w:tcPr>
            <w:tcW w:w="420" w:type="dxa"/>
            <w:tcMar>
              <w:top w:w="0" w:type="dxa"/>
              <w:left w:w="0" w:type="dxa"/>
              <w:bottom w:w="0" w:type="dxa"/>
              <w:right w:w="0" w:type="dxa"/>
            </w:tcMar>
          </w:tcPr>
          <w:p w14:paraId="29E4B9C9" w14:textId="77777777" w:rsidR="00B13093" w:rsidRDefault="00B13093">
            <w:pPr>
              <w:rPr>
                <w:sz w:val="2"/>
              </w:rPr>
            </w:pPr>
          </w:p>
        </w:tc>
      </w:tr>
      <w:tr w:rsidR="00B13093" w14:paraId="29E4B9D7" w14:textId="77777777">
        <w:trPr>
          <w:trHeight w:val="238"/>
        </w:trPr>
        <w:tc>
          <w:tcPr>
            <w:tcW w:w="1940" w:type="dxa"/>
            <w:vMerge/>
            <w:tcMar>
              <w:top w:w="0" w:type="dxa"/>
              <w:left w:w="0" w:type="dxa"/>
              <w:bottom w:w="0" w:type="dxa"/>
              <w:right w:w="0" w:type="dxa"/>
            </w:tcMar>
          </w:tcPr>
          <w:p w14:paraId="29E4B9CB" w14:textId="77777777" w:rsidR="00B13093" w:rsidRDefault="00B13093"/>
        </w:tc>
        <w:tc>
          <w:tcPr>
            <w:tcW w:w="20" w:type="dxa"/>
            <w:tcMar>
              <w:top w:w="0" w:type="dxa"/>
              <w:left w:w="0" w:type="dxa"/>
              <w:bottom w:w="0" w:type="dxa"/>
              <w:right w:w="0" w:type="dxa"/>
            </w:tcMar>
          </w:tcPr>
          <w:p w14:paraId="29E4B9CC" w14:textId="77777777" w:rsidR="00B13093" w:rsidRDefault="00B13093">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9E4B9CD"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E4B9CE"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E4B9CF"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E4B9D0"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E4B9D1"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E4B9D2"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E4B9D3"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E4B9D4"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E4B9D5"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29E4B9D6" w14:textId="77777777" w:rsidR="00B13093" w:rsidRDefault="001B4D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B13093" w14:paraId="29E4B9E4" w14:textId="77777777">
        <w:trPr>
          <w:trHeight w:val="18"/>
        </w:trPr>
        <w:tc>
          <w:tcPr>
            <w:tcW w:w="1940" w:type="dxa"/>
            <w:vMerge/>
            <w:tcMar>
              <w:top w:w="0" w:type="dxa"/>
              <w:left w:w="0" w:type="dxa"/>
              <w:bottom w:w="0" w:type="dxa"/>
              <w:right w:w="0" w:type="dxa"/>
            </w:tcMar>
          </w:tcPr>
          <w:p w14:paraId="29E4B9D8" w14:textId="77777777" w:rsidR="00B13093" w:rsidRDefault="00B13093"/>
        </w:tc>
        <w:tc>
          <w:tcPr>
            <w:tcW w:w="20" w:type="dxa"/>
            <w:tcMar>
              <w:top w:w="0" w:type="dxa"/>
              <w:left w:w="0" w:type="dxa"/>
              <w:bottom w:w="0" w:type="dxa"/>
              <w:right w:w="0" w:type="dxa"/>
            </w:tcMar>
          </w:tcPr>
          <w:p w14:paraId="29E4B9D9" w14:textId="77777777" w:rsidR="00B13093" w:rsidRDefault="00B13093">
            <w:pPr>
              <w:rPr>
                <w:sz w:val="2"/>
              </w:rPr>
            </w:pPr>
          </w:p>
        </w:tc>
        <w:tc>
          <w:tcPr>
            <w:tcW w:w="420" w:type="dxa"/>
            <w:tcMar>
              <w:top w:w="0" w:type="dxa"/>
              <w:left w:w="0" w:type="dxa"/>
              <w:bottom w:w="0" w:type="dxa"/>
              <w:right w:w="0" w:type="dxa"/>
            </w:tcMar>
          </w:tcPr>
          <w:p w14:paraId="29E4B9DA" w14:textId="77777777" w:rsidR="00B13093" w:rsidRDefault="00B13093">
            <w:pPr>
              <w:rPr>
                <w:sz w:val="2"/>
              </w:rPr>
            </w:pPr>
          </w:p>
        </w:tc>
        <w:tc>
          <w:tcPr>
            <w:tcW w:w="420" w:type="dxa"/>
            <w:tcMar>
              <w:top w:w="0" w:type="dxa"/>
              <w:left w:w="0" w:type="dxa"/>
              <w:bottom w:w="0" w:type="dxa"/>
              <w:right w:w="0" w:type="dxa"/>
            </w:tcMar>
          </w:tcPr>
          <w:p w14:paraId="29E4B9DB" w14:textId="77777777" w:rsidR="00B13093" w:rsidRDefault="00B13093">
            <w:pPr>
              <w:rPr>
                <w:sz w:val="2"/>
              </w:rPr>
            </w:pPr>
          </w:p>
        </w:tc>
        <w:tc>
          <w:tcPr>
            <w:tcW w:w="420" w:type="dxa"/>
            <w:tcMar>
              <w:top w:w="0" w:type="dxa"/>
              <w:left w:w="0" w:type="dxa"/>
              <w:bottom w:w="0" w:type="dxa"/>
              <w:right w:w="0" w:type="dxa"/>
            </w:tcMar>
          </w:tcPr>
          <w:p w14:paraId="29E4B9DC" w14:textId="77777777" w:rsidR="00B13093" w:rsidRDefault="00B13093">
            <w:pPr>
              <w:rPr>
                <w:sz w:val="2"/>
              </w:rPr>
            </w:pPr>
          </w:p>
        </w:tc>
        <w:tc>
          <w:tcPr>
            <w:tcW w:w="420" w:type="dxa"/>
            <w:tcMar>
              <w:top w:w="0" w:type="dxa"/>
              <w:left w:w="0" w:type="dxa"/>
              <w:bottom w:w="0" w:type="dxa"/>
              <w:right w:w="0" w:type="dxa"/>
            </w:tcMar>
          </w:tcPr>
          <w:p w14:paraId="29E4B9DD" w14:textId="77777777" w:rsidR="00B13093" w:rsidRDefault="00B13093">
            <w:pPr>
              <w:rPr>
                <w:sz w:val="2"/>
              </w:rPr>
            </w:pPr>
          </w:p>
        </w:tc>
        <w:tc>
          <w:tcPr>
            <w:tcW w:w="420" w:type="dxa"/>
            <w:tcMar>
              <w:top w:w="0" w:type="dxa"/>
              <w:left w:w="0" w:type="dxa"/>
              <w:bottom w:w="0" w:type="dxa"/>
              <w:right w:w="0" w:type="dxa"/>
            </w:tcMar>
          </w:tcPr>
          <w:p w14:paraId="29E4B9DE" w14:textId="77777777" w:rsidR="00B13093" w:rsidRDefault="00B13093">
            <w:pPr>
              <w:rPr>
                <w:sz w:val="2"/>
              </w:rPr>
            </w:pPr>
          </w:p>
        </w:tc>
        <w:tc>
          <w:tcPr>
            <w:tcW w:w="420" w:type="dxa"/>
            <w:tcMar>
              <w:top w:w="0" w:type="dxa"/>
              <w:left w:w="0" w:type="dxa"/>
              <w:bottom w:w="0" w:type="dxa"/>
              <w:right w:w="0" w:type="dxa"/>
            </w:tcMar>
          </w:tcPr>
          <w:p w14:paraId="29E4B9DF" w14:textId="77777777" w:rsidR="00B13093" w:rsidRDefault="00B13093">
            <w:pPr>
              <w:rPr>
                <w:sz w:val="2"/>
              </w:rPr>
            </w:pPr>
          </w:p>
        </w:tc>
        <w:tc>
          <w:tcPr>
            <w:tcW w:w="420" w:type="dxa"/>
            <w:tcMar>
              <w:top w:w="0" w:type="dxa"/>
              <w:left w:w="0" w:type="dxa"/>
              <w:bottom w:w="0" w:type="dxa"/>
              <w:right w:w="0" w:type="dxa"/>
            </w:tcMar>
          </w:tcPr>
          <w:p w14:paraId="29E4B9E0" w14:textId="77777777" w:rsidR="00B13093" w:rsidRDefault="00B13093">
            <w:pPr>
              <w:rPr>
                <w:sz w:val="2"/>
              </w:rPr>
            </w:pPr>
          </w:p>
        </w:tc>
        <w:tc>
          <w:tcPr>
            <w:tcW w:w="420" w:type="dxa"/>
            <w:tcMar>
              <w:top w:w="0" w:type="dxa"/>
              <w:left w:w="0" w:type="dxa"/>
              <w:bottom w:w="0" w:type="dxa"/>
              <w:right w:w="0" w:type="dxa"/>
            </w:tcMar>
          </w:tcPr>
          <w:p w14:paraId="29E4B9E1" w14:textId="77777777" w:rsidR="00B13093" w:rsidRDefault="00B13093">
            <w:pPr>
              <w:rPr>
                <w:sz w:val="2"/>
              </w:rPr>
            </w:pPr>
          </w:p>
        </w:tc>
        <w:tc>
          <w:tcPr>
            <w:tcW w:w="420" w:type="dxa"/>
            <w:tcMar>
              <w:top w:w="0" w:type="dxa"/>
              <w:left w:w="0" w:type="dxa"/>
              <w:bottom w:w="0" w:type="dxa"/>
              <w:right w:w="0" w:type="dxa"/>
            </w:tcMar>
          </w:tcPr>
          <w:p w14:paraId="29E4B9E2" w14:textId="77777777" w:rsidR="00B13093" w:rsidRDefault="00B13093">
            <w:pPr>
              <w:rPr>
                <w:sz w:val="2"/>
              </w:rPr>
            </w:pPr>
          </w:p>
        </w:tc>
        <w:tc>
          <w:tcPr>
            <w:tcW w:w="420" w:type="dxa"/>
            <w:tcMar>
              <w:top w:w="0" w:type="dxa"/>
              <w:left w:w="0" w:type="dxa"/>
              <w:bottom w:w="0" w:type="dxa"/>
              <w:right w:w="0" w:type="dxa"/>
            </w:tcMar>
          </w:tcPr>
          <w:p w14:paraId="29E4B9E3" w14:textId="77777777" w:rsidR="00B13093" w:rsidRDefault="00B13093">
            <w:pPr>
              <w:rPr>
                <w:sz w:val="2"/>
              </w:rPr>
            </w:pPr>
          </w:p>
        </w:tc>
      </w:tr>
    </w:tbl>
    <w:p w14:paraId="29E4B9E5" w14:textId="30E07E49" w:rsidR="00B13093" w:rsidRDefault="001B4DDF">
      <w:pPr>
        <w:spacing w:after="40" w:line="240" w:lineRule="exact"/>
      </w:pPr>
      <w:r>
        <w:t xml:space="preserve"> </w:t>
      </w:r>
      <w:r w:rsidR="006913B9">
        <w:tab/>
      </w:r>
      <w:r w:rsidR="006913B9">
        <w:tab/>
      </w:r>
    </w:p>
    <w:p w14:paraId="18887C2B" w14:textId="557CDA3D" w:rsidR="006913B9" w:rsidRDefault="006913B9" w:rsidP="006913B9">
      <w:pPr>
        <w:spacing w:after="40" w:line="240" w:lineRule="exact"/>
        <w:rPr>
          <w:rFonts w:ascii="Trebuchet MS" w:hAnsi="Trebuchet MS"/>
          <w:b/>
          <w:bCs/>
        </w:rPr>
      </w:pPr>
      <w:r>
        <w:rPr>
          <w:rFonts w:ascii="Trebuchet MS" w:hAnsi="Trebuchet MS"/>
        </w:rPr>
        <w:t xml:space="preserve">                         </w:t>
      </w:r>
      <w:r w:rsidRPr="00CD32BE">
        <w:rPr>
          <w:rFonts w:ascii="Trebuchet MS" w:hAnsi="Trebuchet MS"/>
          <w:b/>
          <w:bCs/>
        </w:rPr>
        <w:t>MOIS M</w:t>
      </w:r>
      <w:proofErr w:type="gramStart"/>
      <w:r w:rsidRPr="00CD32BE">
        <w:rPr>
          <w:rFonts w:ascii="Trebuchet MS" w:hAnsi="Trebuchet MS"/>
          <w:b/>
          <w:bCs/>
        </w:rPr>
        <w:t>0 :</w:t>
      </w:r>
      <w:proofErr w:type="gramEnd"/>
      <w:r w:rsidRPr="00CD32BE">
        <w:rPr>
          <w:rFonts w:ascii="Trebuchet MS" w:hAnsi="Trebuchet MS"/>
          <w:b/>
          <w:bCs/>
        </w:rPr>
        <w:t xml:space="preserve"> </w:t>
      </w:r>
      <w:r w:rsidR="00CD32BE">
        <w:rPr>
          <w:rFonts w:ascii="Trebuchet MS" w:hAnsi="Trebuchet MS"/>
          <w:b/>
          <w:bCs/>
        </w:rPr>
        <w:t xml:space="preserve">                          </w:t>
      </w:r>
      <w:del w:id="0" w:author="PHILIPPE Manuel" w:date="2025-08-01T10:53:00Z">
        <w:r w:rsidRPr="00CD32BE" w:rsidDel="00373EB7">
          <w:rPr>
            <w:rFonts w:ascii="Trebuchet MS" w:hAnsi="Trebuchet MS"/>
            <w:b/>
            <w:bCs/>
          </w:rPr>
          <w:delText>06</w:delText>
        </w:r>
      </w:del>
      <w:ins w:id="1" w:author="PHILIPPE Manuel" w:date="2025-08-01T10:53:00Z">
        <w:r w:rsidR="00373EB7" w:rsidRPr="00CD32BE">
          <w:rPr>
            <w:rFonts w:ascii="Trebuchet MS" w:hAnsi="Trebuchet MS"/>
            <w:b/>
            <w:bCs/>
          </w:rPr>
          <w:t>0</w:t>
        </w:r>
        <w:r w:rsidR="00373EB7">
          <w:rPr>
            <w:rFonts w:ascii="Trebuchet MS" w:hAnsi="Trebuchet MS"/>
            <w:b/>
            <w:bCs/>
          </w:rPr>
          <w:t>8</w:t>
        </w:r>
      </w:ins>
      <w:r w:rsidRPr="00CD32BE">
        <w:rPr>
          <w:rFonts w:ascii="Trebuchet MS" w:hAnsi="Trebuchet MS"/>
          <w:b/>
          <w:bCs/>
        </w:rPr>
        <w:t>/2025</w:t>
      </w:r>
    </w:p>
    <w:p w14:paraId="26D27202" w14:textId="77777777" w:rsidR="00CD32BE" w:rsidRPr="00CD32BE" w:rsidRDefault="00CD32BE" w:rsidP="006913B9">
      <w:pPr>
        <w:spacing w:after="40" w:line="240" w:lineRule="exact"/>
        <w:rPr>
          <w:rFonts w:ascii="Trebuchet MS" w:hAnsi="Trebuchet MS"/>
          <w:b/>
          <w:bCs/>
        </w:rPr>
      </w:pPr>
    </w:p>
    <w:tbl>
      <w:tblPr>
        <w:tblW w:w="0" w:type="auto"/>
        <w:tblInd w:w="1780" w:type="dxa"/>
        <w:tblLayout w:type="fixed"/>
        <w:tblLook w:val="04A0" w:firstRow="1" w:lastRow="0" w:firstColumn="1" w:lastColumn="0" w:noHBand="0" w:noVBand="1"/>
      </w:tblPr>
      <w:tblGrid>
        <w:gridCol w:w="1940"/>
        <w:gridCol w:w="20"/>
        <w:gridCol w:w="4200"/>
      </w:tblGrid>
      <w:tr w:rsidR="00B13093" w14:paraId="29E4B9E9" w14:textId="77777777">
        <w:trPr>
          <w:trHeight w:val="346"/>
        </w:trPr>
        <w:tc>
          <w:tcPr>
            <w:tcW w:w="1940" w:type="dxa"/>
            <w:tcMar>
              <w:top w:w="0" w:type="dxa"/>
              <w:left w:w="0" w:type="dxa"/>
              <w:bottom w:w="0" w:type="dxa"/>
              <w:right w:w="0" w:type="dxa"/>
            </w:tcMar>
            <w:vAlign w:val="center"/>
          </w:tcPr>
          <w:p w14:paraId="29E4B9E6" w14:textId="77777777" w:rsidR="00B13093" w:rsidRDefault="001B4DDF">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9E4B9E7" w14:textId="77777777" w:rsidR="00B13093" w:rsidRDefault="00B13093">
            <w:pPr>
              <w:rPr>
                <w:sz w:val="2"/>
              </w:rPr>
            </w:pPr>
          </w:p>
        </w:tc>
        <w:tc>
          <w:tcPr>
            <w:tcW w:w="4200" w:type="dxa"/>
            <w:tcMar>
              <w:top w:w="0" w:type="dxa"/>
              <w:left w:w="0" w:type="dxa"/>
              <w:bottom w:w="0" w:type="dxa"/>
              <w:right w:w="0" w:type="dxa"/>
            </w:tcMar>
            <w:vAlign w:val="center"/>
          </w:tcPr>
          <w:p w14:paraId="29E4B9E8" w14:textId="77777777" w:rsidR="00B13093" w:rsidRDefault="001B4DDF">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29E4B9EA" w14:textId="77777777" w:rsidR="00B13093" w:rsidRDefault="00B13093">
      <w:pPr>
        <w:sectPr w:rsidR="00B13093">
          <w:headerReference w:type="even" r:id="rId11"/>
          <w:headerReference w:type="default" r:id="rId12"/>
          <w:footerReference w:type="even" r:id="rId13"/>
          <w:footerReference w:type="default" r:id="rId14"/>
          <w:headerReference w:type="first" r:id="rId15"/>
          <w:footerReference w:type="first" r:id="rId16"/>
          <w:pgSz w:w="11900" w:h="16840"/>
          <w:pgMar w:top="1400" w:right="1140" w:bottom="1440" w:left="1140" w:header="1400" w:footer="1440" w:gutter="0"/>
          <w:cols w:space="708"/>
        </w:sectPr>
      </w:pPr>
    </w:p>
    <w:p w14:paraId="29E4B9EB" w14:textId="77777777" w:rsidR="00B13093" w:rsidRDefault="00B1309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13093" w14:paraId="29E4B9ED"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9E4B9EC" w14:textId="77777777" w:rsidR="00B13093" w:rsidRDefault="001B4DDF">
            <w:pPr>
              <w:pStyle w:val="Titletable"/>
              <w:jc w:val="center"/>
              <w:rPr>
                <w:lang w:val="fr-FR"/>
              </w:rPr>
            </w:pPr>
            <w:r>
              <w:rPr>
                <w:lang w:val="fr-FR"/>
              </w:rPr>
              <w:t>L'ESSENTIEL DE L'ACTE D'ENGAGEMENT</w:t>
            </w:r>
          </w:p>
        </w:tc>
      </w:tr>
      <w:tr w:rsidR="00B13093" w:rsidRPr="00373EB7" w14:paraId="29E4B9F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EE" w14:textId="77777777" w:rsidR="00B13093" w:rsidRDefault="00B13093">
            <w:pPr>
              <w:spacing w:line="140" w:lineRule="exact"/>
              <w:rPr>
                <w:sz w:val="14"/>
              </w:rPr>
            </w:pPr>
          </w:p>
          <w:p w14:paraId="29E4B9EF" w14:textId="59AE93D2" w:rsidR="00B13093" w:rsidRDefault="00575C40">
            <w:pPr>
              <w:ind w:left="420"/>
              <w:rPr>
                <w:sz w:val="2"/>
              </w:rPr>
            </w:pPr>
            <w:r>
              <w:rPr>
                <w:noProof/>
              </w:rPr>
              <w:drawing>
                <wp:inline distT="0" distB="0" distL="0" distR="0" wp14:anchorId="29E4BBE1" wp14:editId="364A410E">
                  <wp:extent cx="228600" cy="228600"/>
                  <wp:effectExtent l="0" t="0" r="0" b="0"/>
                  <wp:docPr id="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0" w14:textId="77777777" w:rsidR="00B13093" w:rsidRDefault="001B4D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1" w14:textId="77777777" w:rsidR="00B13093" w:rsidRDefault="001B4DDF">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Travaux de restauration des défenses de berges des canaux d’Ardres et d’Audruicq </w:t>
            </w:r>
          </w:p>
        </w:tc>
      </w:tr>
      <w:tr w:rsidR="00B13093" w14:paraId="29E4B9F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3" w14:textId="77777777" w:rsidR="00B13093" w:rsidRPr="001B4DDF" w:rsidRDefault="00B13093">
            <w:pPr>
              <w:spacing w:line="140" w:lineRule="exact"/>
              <w:rPr>
                <w:sz w:val="14"/>
                <w:lang w:val="fr-FR"/>
              </w:rPr>
            </w:pPr>
          </w:p>
          <w:p w14:paraId="29E4B9F4" w14:textId="51CA342F" w:rsidR="00B13093" w:rsidRDefault="00575C40">
            <w:pPr>
              <w:ind w:left="420"/>
              <w:rPr>
                <w:sz w:val="2"/>
              </w:rPr>
            </w:pPr>
            <w:r>
              <w:rPr>
                <w:noProof/>
              </w:rPr>
              <w:drawing>
                <wp:inline distT="0" distB="0" distL="0" distR="0" wp14:anchorId="29E4BBE2" wp14:editId="19BBB98E">
                  <wp:extent cx="228600" cy="228600"/>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5" w14:textId="77777777" w:rsidR="00B13093" w:rsidRDefault="001B4D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6" w14:textId="77777777" w:rsidR="00B13093" w:rsidRDefault="001B4D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B13093" w14:paraId="29E4B9F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8" w14:textId="77777777" w:rsidR="00B13093" w:rsidRDefault="00B13093">
            <w:pPr>
              <w:spacing w:line="140" w:lineRule="exact"/>
              <w:rPr>
                <w:sz w:val="14"/>
              </w:rPr>
            </w:pPr>
          </w:p>
          <w:p w14:paraId="29E4B9F9" w14:textId="18F780C0" w:rsidR="00B13093" w:rsidRDefault="00575C40">
            <w:pPr>
              <w:ind w:left="420"/>
              <w:rPr>
                <w:sz w:val="2"/>
              </w:rPr>
            </w:pPr>
            <w:r>
              <w:rPr>
                <w:noProof/>
              </w:rPr>
              <w:drawing>
                <wp:inline distT="0" distB="0" distL="0" distR="0" wp14:anchorId="29E4BBE3" wp14:editId="1D1064CB">
                  <wp:extent cx="228600" cy="228600"/>
                  <wp:effectExtent l="0" t="0" r="0" b="0"/>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A" w14:textId="77777777" w:rsidR="00B13093" w:rsidRDefault="001B4D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B" w14:textId="77777777" w:rsidR="00B13093" w:rsidRDefault="001B4D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B13093" w:rsidRPr="00373EB7" w14:paraId="29E4BA0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D" w14:textId="77777777" w:rsidR="00B13093" w:rsidRDefault="00B13093">
            <w:pPr>
              <w:spacing w:line="140" w:lineRule="exact"/>
              <w:rPr>
                <w:sz w:val="14"/>
              </w:rPr>
            </w:pPr>
          </w:p>
          <w:p w14:paraId="29E4B9FE" w14:textId="7383F015" w:rsidR="00B13093" w:rsidRDefault="00575C40">
            <w:pPr>
              <w:ind w:left="420"/>
              <w:rPr>
                <w:sz w:val="2"/>
              </w:rPr>
            </w:pPr>
            <w:r>
              <w:rPr>
                <w:noProof/>
              </w:rPr>
              <w:drawing>
                <wp:inline distT="0" distB="0" distL="0" distR="0" wp14:anchorId="29E4BBE4" wp14:editId="499851B9">
                  <wp:extent cx="228600" cy="228600"/>
                  <wp:effectExtent l="0" t="0" r="0" b="0"/>
                  <wp:docPr id="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9FF" w14:textId="77777777" w:rsidR="00B13093" w:rsidRDefault="001B4D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0" w14:textId="77777777" w:rsidR="00B13093" w:rsidRDefault="001B4D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B13093" w14:paraId="29E4BA0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2" w14:textId="77777777" w:rsidR="00B13093" w:rsidRPr="001B4DDF" w:rsidRDefault="00B13093">
            <w:pPr>
              <w:spacing w:line="140" w:lineRule="exact"/>
              <w:rPr>
                <w:sz w:val="14"/>
                <w:lang w:val="fr-FR"/>
              </w:rPr>
            </w:pPr>
          </w:p>
          <w:p w14:paraId="29E4BA03" w14:textId="1BFD4BB6" w:rsidR="00B13093" w:rsidRDefault="00575C40">
            <w:pPr>
              <w:ind w:left="420"/>
              <w:rPr>
                <w:sz w:val="2"/>
              </w:rPr>
            </w:pPr>
            <w:r>
              <w:rPr>
                <w:noProof/>
              </w:rPr>
              <w:drawing>
                <wp:inline distT="0" distB="0" distL="0" distR="0" wp14:anchorId="29E4BBE5" wp14:editId="0D65F88F">
                  <wp:extent cx="228600" cy="228600"/>
                  <wp:effectExtent l="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4" w14:textId="77777777" w:rsidR="00B13093" w:rsidRDefault="001B4D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5" w14:textId="77777777" w:rsidR="00B13093" w:rsidRDefault="001B4D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13093" w14:paraId="29E4BA0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7" w14:textId="77777777" w:rsidR="00B13093" w:rsidRDefault="00B13093">
            <w:pPr>
              <w:spacing w:line="140" w:lineRule="exact"/>
              <w:rPr>
                <w:sz w:val="14"/>
              </w:rPr>
            </w:pPr>
          </w:p>
          <w:p w14:paraId="29E4BA08" w14:textId="230A1573" w:rsidR="00B13093" w:rsidRDefault="00575C40">
            <w:pPr>
              <w:ind w:left="420"/>
              <w:rPr>
                <w:sz w:val="2"/>
              </w:rPr>
            </w:pPr>
            <w:r>
              <w:rPr>
                <w:noProof/>
              </w:rPr>
              <w:drawing>
                <wp:inline distT="0" distB="0" distL="0" distR="0" wp14:anchorId="29E4BBE6" wp14:editId="0BBB1465">
                  <wp:extent cx="228600" cy="228600"/>
                  <wp:effectExtent l="0" t="0" r="0" b="0"/>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9" w14:textId="77777777" w:rsidR="00B13093" w:rsidRDefault="001B4DDF">
            <w:pPr>
              <w:spacing w:before="180" w:after="120"/>
              <w:ind w:left="160" w:right="160"/>
              <w:rPr>
                <w:rFonts w:ascii="Trebuchet MS" w:eastAsia="Trebuchet MS" w:hAnsi="Trebuchet MS" w:cs="Trebuchet MS"/>
                <w:b/>
                <w:color w:val="000000"/>
                <w:sz w:val="20"/>
                <w:lang w:val="fr-FR"/>
              </w:rPr>
            </w:pPr>
            <w:proofErr w:type="spellStart"/>
            <w:r>
              <w:rPr>
                <w:rFonts w:ascii="Trebuchet MS" w:eastAsia="Trebuchet MS" w:hAnsi="Trebuchet MS" w:cs="Trebuchet MS"/>
                <w:b/>
                <w:color w:val="000000"/>
                <w:sz w:val="20"/>
                <w:lang w:val="fr-FR"/>
              </w:rPr>
              <w:t>PSE</w:t>
            </w:r>
            <w:proofErr w:type="spellEnd"/>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A" w14:textId="77777777" w:rsidR="00B13093" w:rsidRDefault="001B4D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13093" w14:paraId="29E4BA1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C" w14:textId="77777777" w:rsidR="00B13093" w:rsidRDefault="00B13093">
            <w:pPr>
              <w:spacing w:line="180" w:lineRule="exact"/>
              <w:rPr>
                <w:sz w:val="18"/>
              </w:rPr>
            </w:pPr>
          </w:p>
          <w:p w14:paraId="29E4BA0D" w14:textId="4A89A239" w:rsidR="00B13093" w:rsidRDefault="00575C40">
            <w:pPr>
              <w:ind w:left="420"/>
              <w:rPr>
                <w:sz w:val="2"/>
              </w:rPr>
            </w:pPr>
            <w:r>
              <w:rPr>
                <w:noProof/>
              </w:rPr>
              <w:drawing>
                <wp:inline distT="0" distB="0" distL="0" distR="0" wp14:anchorId="29E4BBE7" wp14:editId="163A02C9">
                  <wp:extent cx="228600" cy="161925"/>
                  <wp:effectExtent l="0" t="0" r="0" b="0"/>
                  <wp:docPr id="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E" w14:textId="77777777" w:rsidR="00B13093" w:rsidRDefault="001B4D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0F" w14:textId="77777777" w:rsidR="00B13093" w:rsidRDefault="001B4D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13093" w14:paraId="29E4BA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11" w14:textId="77777777" w:rsidR="00B13093" w:rsidRDefault="00B13093">
            <w:pPr>
              <w:spacing w:line="140" w:lineRule="exact"/>
              <w:rPr>
                <w:sz w:val="14"/>
              </w:rPr>
            </w:pPr>
          </w:p>
          <w:p w14:paraId="29E4BA12" w14:textId="42A1B0D8" w:rsidR="00B13093" w:rsidRDefault="00575C40">
            <w:pPr>
              <w:ind w:left="420"/>
              <w:rPr>
                <w:sz w:val="2"/>
              </w:rPr>
            </w:pPr>
            <w:r>
              <w:rPr>
                <w:noProof/>
              </w:rPr>
              <w:drawing>
                <wp:inline distT="0" distB="0" distL="0" distR="0" wp14:anchorId="29E4BBE8" wp14:editId="477DDD5A">
                  <wp:extent cx="228600" cy="228600"/>
                  <wp:effectExtent l="0" t="0" r="0" b="0"/>
                  <wp:docPr id="9"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13" w14:textId="77777777" w:rsidR="00B13093" w:rsidRDefault="001B4D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14" w14:textId="77777777" w:rsidR="00B13093" w:rsidRDefault="001B4D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Définies par lot</w:t>
            </w:r>
          </w:p>
        </w:tc>
      </w:tr>
      <w:tr w:rsidR="00B13093" w14:paraId="29E4BA1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16" w14:textId="77777777" w:rsidR="00B13093" w:rsidRDefault="00B13093">
            <w:pPr>
              <w:spacing w:line="140" w:lineRule="exact"/>
              <w:rPr>
                <w:sz w:val="14"/>
              </w:rPr>
            </w:pPr>
          </w:p>
          <w:p w14:paraId="29E4BA17" w14:textId="6C3946B7" w:rsidR="00B13093" w:rsidRDefault="00575C40">
            <w:pPr>
              <w:ind w:left="420"/>
              <w:rPr>
                <w:sz w:val="2"/>
              </w:rPr>
            </w:pPr>
            <w:r>
              <w:rPr>
                <w:noProof/>
              </w:rPr>
              <w:drawing>
                <wp:inline distT="0" distB="0" distL="0" distR="0" wp14:anchorId="29E4BBE9" wp14:editId="109CD8E3">
                  <wp:extent cx="228600" cy="228600"/>
                  <wp:effectExtent l="0" t="0" r="0" b="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18" w14:textId="77777777" w:rsidR="00B13093" w:rsidRDefault="001B4DD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19" w14:textId="6AE9B9D4" w:rsidR="00B13093" w:rsidRDefault="009A3E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9E4BA1B" w14:textId="77777777" w:rsidR="00B13093" w:rsidRDefault="00B13093">
      <w:pPr>
        <w:sectPr w:rsidR="00B13093">
          <w:headerReference w:type="default" r:id="rId26"/>
          <w:footerReference w:type="default" r:id="rId27"/>
          <w:pgSz w:w="11900" w:h="16840"/>
          <w:pgMar w:top="1440" w:right="1160" w:bottom="1440" w:left="1140" w:header="1440" w:footer="1440" w:gutter="0"/>
          <w:cols w:space="708"/>
        </w:sectPr>
      </w:pPr>
    </w:p>
    <w:p w14:paraId="29E4BA1C" w14:textId="77777777" w:rsidR="00B13093" w:rsidRDefault="001B4DD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9E4BA1D" w14:textId="77777777" w:rsidR="00B13093" w:rsidRDefault="00B13093">
      <w:pPr>
        <w:spacing w:after="80" w:line="240" w:lineRule="exact"/>
      </w:pPr>
    </w:p>
    <w:p w14:paraId="29E4BA1E" w14:textId="287F7056" w:rsidR="00B13093" w:rsidRDefault="001B4DDF">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Préambule : Liste des lots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sidR="00771736">
          <w:rPr>
            <w:rFonts w:ascii="Trebuchet MS" w:eastAsia="Trebuchet MS" w:hAnsi="Trebuchet MS" w:cs="Trebuchet MS"/>
            <w:noProof/>
          </w:rPr>
          <w:t>4</w:t>
        </w:r>
        <w:r>
          <w:rPr>
            <w:rFonts w:ascii="Trebuchet MS" w:eastAsia="Trebuchet MS" w:hAnsi="Trebuchet MS" w:cs="Trebuchet MS"/>
            <w:noProof/>
          </w:rPr>
          <w:fldChar w:fldCharType="end"/>
        </w:r>
      </w:hyperlink>
    </w:p>
    <w:p w14:paraId="29E4BA1F" w14:textId="58368005" w:rsidR="00B13093" w:rsidRDefault="0074241A">
      <w:pPr>
        <w:pStyle w:val="TM1"/>
        <w:tabs>
          <w:tab w:val="right" w:leader="dot" w:pos="9610"/>
        </w:tabs>
        <w:rPr>
          <w:rFonts w:ascii="Calibri" w:hAnsi="Calibri"/>
          <w:noProof/>
          <w:sz w:val="22"/>
        </w:rPr>
      </w:pPr>
      <w:hyperlink w:anchor="_Toc256000001" w:history="1">
        <w:r w:rsidR="001B4DDF">
          <w:rPr>
            <w:rStyle w:val="Lienhypertexte"/>
            <w:rFonts w:ascii="Trebuchet MS" w:eastAsia="Trebuchet MS" w:hAnsi="Trebuchet MS" w:cs="Trebuchet MS"/>
            <w:noProof/>
            <w:lang w:val="fr-FR"/>
          </w:rPr>
          <w:t>2 - Identification de l'acheteur</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_Toc256000001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5</w:t>
        </w:r>
        <w:r w:rsidR="001B4DDF">
          <w:rPr>
            <w:rFonts w:ascii="Trebuchet MS" w:eastAsia="Trebuchet MS" w:hAnsi="Trebuchet MS" w:cs="Trebuchet MS"/>
            <w:noProof/>
          </w:rPr>
          <w:fldChar w:fldCharType="end"/>
        </w:r>
      </w:hyperlink>
    </w:p>
    <w:p w14:paraId="29E4BA20" w14:textId="1D9BF58B" w:rsidR="00B13093" w:rsidRDefault="0074241A">
      <w:pPr>
        <w:pStyle w:val="TM1"/>
        <w:tabs>
          <w:tab w:val="right" w:leader="dot" w:pos="9610"/>
        </w:tabs>
        <w:rPr>
          <w:rFonts w:ascii="Calibri" w:hAnsi="Calibri"/>
          <w:noProof/>
          <w:sz w:val="22"/>
        </w:rPr>
      </w:pPr>
      <w:hyperlink w:anchor="_Toc256000002" w:history="1">
        <w:r w:rsidR="001B4DDF">
          <w:rPr>
            <w:rStyle w:val="Lienhypertexte"/>
            <w:rFonts w:ascii="Trebuchet MS" w:eastAsia="Trebuchet MS" w:hAnsi="Trebuchet MS" w:cs="Trebuchet MS"/>
            <w:noProof/>
            <w:lang w:val="fr-FR"/>
          </w:rPr>
          <w:t>3 - Identification du co-contractant</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_Toc256000002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5</w:t>
        </w:r>
        <w:r w:rsidR="001B4DDF">
          <w:rPr>
            <w:rFonts w:ascii="Trebuchet MS" w:eastAsia="Trebuchet MS" w:hAnsi="Trebuchet MS" w:cs="Trebuchet MS"/>
            <w:noProof/>
          </w:rPr>
          <w:fldChar w:fldCharType="end"/>
        </w:r>
      </w:hyperlink>
    </w:p>
    <w:p w14:paraId="29E4BA21" w14:textId="42C3E4B8" w:rsidR="00B13093" w:rsidRDefault="0074241A">
      <w:pPr>
        <w:pStyle w:val="TM1"/>
        <w:tabs>
          <w:tab w:val="right" w:leader="dot" w:pos="9610"/>
        </w:tabs>
        <w:rPr>
          <w:rFonts w:ascii="Calibri" w:hAnsi="Calibri"/>
          <w:noProof/>
          <w:sz w:val="22"/>
        </w:rPr>
      </w:pPr>
      <w:hyperlink w:anchor="_Toc256000003" w:history="1">
        <w:r w:rsidR="001B4DDF">
          <w:rPr>
            <w:rStyle w:val="Lienhypertexte"/>
            <w:rFonts w:ascii="Trebuchet MS" w:eastAsia="Trebuchet MS" w:hAnsi="Trebuchet MS" w:cs="Trebuchet MS"/>
            <w:noProof/>
            <w:lang w:val="fr-FR"/>
          </w:rPr>
          <w:t>4 - Dispositions générales</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_Toc256000003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6</w:t>
        </w:r>
        <w:r w:rsidR="001B4DDF">
          <w:rPr>
            <w:rFonts w:ascii="Trebuchet MS" w:eastAsia="Trebuchet MS" w:hAnsi="Trebuchet MS" w:cs="Trebuchet MS"/>
            <w:noProof/>
          </w:rPr>
          <w:fldChar w:fldCharType="end"/>
        </w:r>
      </w:hyperlink>
    </w:p>
    <w:p w14:paraId="29E4BA22" w14:textId="562FA28E" w:rsidR="00B13093" w:rsidRDefault="0074241A">
      <w:pPr>
        <w:pStyle w:val="TM2"/>
        <w:tabs>
          <w:tab w:val="right" w:leader="dot" w:pos="9610"/>
        </w:tabs>
        <w:rPr>
          <w:rFonts w:ascii="Calibri" w:hAnsi="Calibri"/>
          <w:noProof/>
          <w:sz w:val="22"/>
        </w:rPr>
      </w:pPr>
      <w:hyperlink w:anchor="_Toc256000004" w:history="1">
        <w:r w:rsidR="001B4DDF">
          <w:rPr>
            <w:rStyle w:val="Lienhypertexte"/>
            <w:rFonts w:ascii="Trebuchet MS" w:eastAsia="Trebuchet MS" w:hAnsi="Trebuchet MS" w:cs="Trebuchet MS"/>
            <w:noProof/>
            <w:lang w:val="fr-FR"/>
          </w:rPr>
          <w:t>4.1 - Objet</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_Toc256000004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6</w:t>
        </w:r>
        <w:r w:rsidR="001B4DDF">
          <w:rPr>
            <w:rFonts w:ascii="Trebuchet MS" w:eastAsia="Trebuchet MS" w:hAnsi="Trebuchet MS" w:cs="Trebuchet MS"/>
            <w:noProof/>
          </w:rPr>
          <w:fldChar w:fldCharType="end"/>
        </w:r>
      </w:hyperlink>
    </w:p>
    <w:p w14:paraId="29E4BA23" w14:textId="5BE3E9F7" w:rsidR="00B13093" w:rsidRDefault="0074241A">
      <w:pPr>
        <w:pStyle w:val="TM2"/>
        <w:tabs>
          <w:tab w:val="right" w:leader="dot" w:pos="9610"/>
        </w:tabs>
        <w:rPr>
          <w:rFonts w:ascii="Calibri" w:hAnsi="Calibri"/>
          <w:noProof/>
          <w:sz w:val="22"/>
        </w:rPr>
      </w:pPr>
      <w:hyperlink w:anchor="_Toc256000005" w:history="1">
        <w:r w:rsidR="001B4DDF">
          <w:rPr>
            <w:rStyle w:val="Lienhypertexte"/>
            <w:rFonts w:ascii="Trebuchet MS" w:eastAsia="Trebuchet MS" w:hAnsi="Trebuchet MS" w:cs="Trebuchet MS"/>
            <w:noProof/>
            <w:lang w:val="fr-FR"/>
          </w:rPr>
          <w:t>4.2 - Mode de passation</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_Toc256000005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7</w:t>
        </w:r>
        <w:r w:rsidR="001B4DDF">
          <w:rPr>
            <w:rFonts w:ascii="Trebuchet MS" w:eastAsia="Trebuchet MS" w:hAnsi="Trebuchet MS" w:cs="Trebuchet MS"/>
            <w:noProof/>
          </w:rPr>
          <w:fldChar w:fldCharType="end"/>
        </w:r>
      </w:hyperlink>
    </w:p>
    <w:p w14:paraId="29E4BA24" w14:textId="0AB06F21" w:rsidR="00B13093" w:rsidRDefault="0074241A">
      <w:pPr>
        <w:pStyle w:val="TM2"/>
        <w:tabs>
          <w:tab w:val="right" w:leader="dot" w:pos="9610"/>
        </w:tabs>
        <w:rPr>
          <w:rFonts w:ascii="Calibri" w:hAnsi="Calibri"/>
          <w:noProof/>
          <w:sz w:val="22"/>
        </w:rPr>
      </w:pPr>
      <w:hyperlink w:anchor="_Toc256000006" w:history="1">
        <w:r w:rsidR="001B4DDF">
          <w:rPr>
            <w:rStyle w:val="Lienhypertexte"/>
            <w:rFonts w:ascii="Trebuchet MS" w:eastAsia="Trebuchet MS" w:hAnsi="Trebuchet MS" w:cs="Trebuchet MS"/>
            <w:noProof/>
            <w:lang w:val="fr-FR"/>
          </w:rPr>
          <w:t>4.3 - Forme de contrat</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_Toc256000006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7</w:t>
        </w:r>
        <w:r w:rsidR="001B4DDF">
          <w:rPr>
            <w:rFonts w:ascii="Trebuchet MS" w:eastAsia="Trebuchet MS" w:hAnsi="Trebuchet MS" w:cs="Trebuchet MS"/>
            <w:noProof/>
          </w:rPr>
          <w:fldChar w:fldCharType="end"/>
        </w:r>
      </w:hyperlink>
    </w:p>
    <w:p w14:paraId="29E4BA25" w14:textId="3E83DEEC" w:rsidR="00B13093" w:rsidRDefault="0074241A">
      <w:pPr>
        <w:pStyle w:val="TM1"/>
        <w:tabs>
          <w:tab w:val="right" w:leader="dot" w:pos="9610"/>
        </w:tabs>
        <w:rPr>
          <w:rFonts w:ascii="Calibri" w:hAnsi="Calibri"/>
          <w:noProof/>
          <w:sz w:val="22"/>
        </w:rPr>
      </w:pPr>
      <w:hyperlink w:anchor="_Toc256000007" w:history="1">
        <w:r w:rsidR="001B4DDF">
          <w:rPr>
            <w:rStyle w:val="Lienhypertexte"/>
            <w:rFonts w:ascii="Trebuchet MS" w:eastAsia="Trebuchet MS" w:hAnsi="Trebuchet MS" w:cs="Trebuchet MS"/>
            <w:noProof/>
            <w:lang w:val="fr-FR"/>
          </w:rPr>
          <w:t>5 - Prix</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_Toc256000007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7</w:t>
        </w:r>
        <w:r w:rsidR="001B4DDF">
          <w:rPr>
            <w:rFonts w:ascii="Trebuchet MS" w:eastAsia="Trebuchet MS" w:hAnsi="Trebuchet MS" w:cs="Trebuchet MS"/>
            <w:noProof/>
          </w:rPr>
          <w:fldChar w:fldCharType="end"/>
        </w:r>
      </w:hyperlink>
    </w:p>
    <w:p w14:paraId="29E4BA26" w14:textId="4A084BDC" w:rsidR="00B13093" w:rsidRDefault="0074241A">
      <w:pPr>
        <w:pStyle w:val="TM1"/>
        <w:tabs>
          <w:tab w:val="right" w:leader="dot" w:pos="9610"/>
        </w:tabs>
        <w:rPr>
          <w:rFonts w:ascii="Calibri" w:hAnsi="Calibri"/>
          <w:noProof/>
          <w:sz w:val="22"/>
        </w:rPr>
      </w:pPr>
      <w:hyperlink w:anchor="_Toc256000008" w:history="1">
        <w:r w:rsidR="001B4DDF">
          <w:rPr>
            <w:rStyle w:val="Lienhypertexte"/>
            <w:rFonts w:ascii="Trebuchet MS" w:eastAsia="Trebuchet MS" w:hAnsi="Trebuchet MS" w:cs="Trebuchet MS"/>
            <w:noProof/>
            <w:lang w:val="fr-FR"/>
          </w:rPr>
          <w:t>6 - Durée et Délais d'exécution</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_Toc256000008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7</w:t>
        </w:r>
        <w:r w:rsidR="001B4DDF">
          <w:rPr>
            <w:rFonts w:ascii="Trebuchet MS" w:eastAsia="Trebuchet MS" w:hAnsi="Trebuchet MS" w:cs="Trebuchet MS"/>
            <w:noProof/>
          </w:rPr>
          <w:fldChar w:fldCharType="end"/>
        </w:r>
      </w:hyperlink>
    </w:p>
    <w:p w14:paraId="29E4BA27" w14:textId="58C92025" w:rsidR="00B13093" w:rsidRDefault="0074241A">
      <w:pPr>
        <w:pStyle w:val="TM1"/>
        <w:tabs>
          <w:tab w:val="right" w:leader="dot" w:pos="9610"/>
        </w:tabs>
        <w:rPr>
          <w:rFonts w:ascii="Calibri" w:hAnsi="Calibri"/>
          <w:noProof/>
          <w:sz w:val="22"/>
        </w:rPr>
      </w:pPr>
      <w:hyperlink w:anchor="_Toc256000009" w:history="1">
        <w:r w:rsidR="001B4DDF">
          <w:rPr>
            <w:rStyle w:val="Lienhypertexte"/>
            <w:rFonts w:ascii="Trebuchet MS" w:eastAsia="Trebuchet MS" w:hAnsi="Trebuchet MS" w:cs="Trebuchet MS"/>
            <w:noProof/>
            <w:lang w:val="fr-FR"/>
          </w:rPr>
          <w:t>7 - Paiement</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_Toc256000009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7</w:t>
        </w:r>
        <w:r w:rsidR="001B4DDF">
          <w:rPr>
            <w:rFonts w:ascii="Trebuchet MS" w:eastAsia="Trebuchet MS" w:hAnsi="Trebuchet MS" w:cs="Trebuchet MS"/>
            <w:noProof/>
          </w:rPr>
          <w:fldChar w:fldCharType="end"/>
        </w:r>
      </w:hyperlink>
    </w:p>
    <w:p w14:paraId="29E4BA28" w14:textId="1E78D6E5" w:rsidR="00B13093" w:rsidRDefault="0074241A">
      <w:pPr>
        <w:pStyle w:val="TM1"/>
        <w:tabs>
          <w:tab w:val="right" w:leader="dot" w:pos="9610"/>
        </w:tabs>
        <w:rPr>
          <w:rFonts w:ascii="Calibri" w:hAnsi="Calibri"/>
          <w:noProof/>
          <w:sz w:val="22"/>
        </w:rPr>
      </w:pPr>
      <w:hyperlink w:anchor="_Toc256000010" w:history="1">
        <w:r w:rsidR="001B4DDF">
          <w:rPr>
            <w:rStyle w:val="Lienhypertexte"/>
            <w:rFonts w:ascii="Trebuchet MS" w:eastAsia="Trebuchet MS" w:hAnsi="Trebuchet MS" w:cs="Trebuchet MS"/>
            <w:noProof/>
            <w:lang w:val="fr-FR"/>
          </w:rPr>
          <w:t>8 - Avance</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_Toc256000010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9</w:t>
        </w:r>
        <w:r w:rsidR="001B4DDF">
          <w:rPr>
            <w:rFonts w:ascii="Trebuchet MS" w:eastAsia="Trebuchet MS" w:hAnsi="Trebuchet MS" w:cs="Trebuchet MS"/>
            <w:noProof/>
          </w:rPr>
          <w:fldChar w:fldCharType="end"/>
        </w:r>
      </w:hyperlink>
    </w:p>
    <w:p w14:paraId="29E4BA29" w14:textId="68C8FBB4" w:rsidR="00B13093" w:rsidRDefault="0074241A">
      <w:pPr>
        <w:pStyle w:val="TM1"/>
        <w:tabs>
          <w:tab w:val="right" w:leader="dot" w:pos="9610"/>
        </w:tabs>
        <w:rPr>
          <w:rFonts w:ascii="Calibri" w:hAnsi="Calibri"/>
          <w:noProof/>
          <w:sz w:val="22"/>
        </w:rPr>
      </w:pPr>
      <w:hyperlink w:anchor="_Toc256000011" w:history="1">
        <w:r w:rsidR="001B4DDF">
          <w:rPr>
            <w:rStyle w:val="Lienhypertexte"/>
            <w:rFonts w:ascii="Trebuchet MS" w:eastAsia="Trebuchet MS" w:hAnsi="Trebuchet MS" w:cs="Trebuchet MS"/>
            <w:noProof/>
            <w:lang w:val="fr-FR"/>
          </w:rPr>
          <w:t>9 - Nomenclature(s)</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_Toc256000011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9</w:t>
        </w:r>
        <w:r w:rsidR="001B4DDF">
          <w:rPr>
            <w:rFonts w:ascii="Trebuchet MS" w:eastAsia="Trebuchet MS" w:hAnsi="Trebuchet MS" w:cs="Trebuchet MS"/>
            <w:noProof/>
          </w:rPr>
          <w:fldChar w:fldCharType="end"/>
        </w:r>
      </w:hyperlink>
    </w:p>
    <w:p w14:paraId="29E4BA2A" w14:textId="08601FC0" w:rsidR="00B13093" w:rsidRDefault="0074241A">
      <w:pPr>
        <w:pStyle w:val="TM1"/>
        <w:tabs>
          <w:tab w:val="right" w:leader="dot" w:pos="9610"/>
        </w:tabs>
        <w:rPr>
          <w:rFonts w:ascii="Calibri" w:hAnsi="Calibri"/>
          <w:noProof/>
          <w:sz w:val="22"/>
        </w:rPr>
      </w:pPr>
      <w:hyperlink w:anchor="_Toc256000012" w:history="1">
        <w:r w:rsidR="001B4DDF">
          <w:rPr>
            <w:rStyle w:val="Lienhypertexte"/>
            <w:rFonts w:ascii="Trebuchet MS" w:eastAsia="Trebuchet MS" w:hAnsi="Trebuchet MS" w:cs="Trebuchet MS"/>
            <w:noProof/>
            <w:lang w:val="fr-FR"/>
          </w:rPr>
          <w:t>10 - Signature</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_Toc256000012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10</w:t>
        </w:r>
        <w:r w:rsidR="001B4DDF">
          <w:rPr>
            <w:rFonts w:ascii="Trebuchet MS" w:eastAsia="Trebuchet MS" w:hAnsi="Trebuchet MS" w:cs="Trebuchet MS"/>
            <w:noProof/>
          </w:rPr>
          <w:fldChar w:fldCharType="end"/>
        </w:r>
      </w:hyperlink>
    </w:p>
    <w:p w14:paraId="29E4BA2B" w14:textId="0DA8EC9C" w:rsidR="00B13093" w:rsidRDefault="0074241A">
      <w:pPr>
        <w:pStyle w:val="TM1"/>
        <w:tabs>
          <w:tab w:val="right" w:leader="dot" w:pos="9610"/>
        </w:tabs>
        <w:rPr>
          <w:rFonts w:ascii="Calibri" w:hAnsi="Calibri"/>
          <w:noProof/>
          <w:sz w:val="22"/>
        </w:rPr>
      </w:pPr>
      <w:hyperlink w:anchor="_Toc256000013" w:history="1">
        <w:r w:rsidR="001B4DDF">
          <w:rPr>
            <w:rStyle w:val="Lienhypertexte"/>
            <w:rFonts w:ascii="Trebuchet MS" w:eastAsia="Trebuchet MS" w:hAnsi="Trebuchet MS" w:cs="Trebuchet MS"/>
            <w:noProof/>
            <w:lang w:val="fr-FR"/>
          </w:rPr>
          <w:t>ANNEXE N° 1 : DÉSIGNATION DES CO-TRAITANTS ET RÉPARTITION DES PRESTATIONS</w:t>
        </w:r>
        <w:r w:rsidR="001B4DDF">
          <w:rPr>
            <w:rFonts w:ascii="Trebuchet MS" w:eastAsia="Trebuchet MS" w:hAnsi="Trebuchet MS" w:cs="Trebuchet MS"/>
            <w:noProof/>
          </w:rPr>
          <w:tab/>
        </w:r>
        <w:r w:rsidR="001B4DDF">
          <w:rPr>
            <w:rFonts w:ascii="Trebuchet MS" w:eastAsia="Trebuchet MS" w:hAnsi="Trebuchet MS" w:cs="Trebuchet MS"/>
            <w:noProof/>
          </w:rPr>
          <w:fldChar w:fldCharType="begin"/>
        </w:r>
        <w:r w:rsidR="001B4DDF">
          <w:rPr>
            <w:rFonts w:ascii="Trebuchet MS" w:eastAsia="Trebuchet MS" w:hAnsi="Trebuchet MS" w:cs="Trebuchet MS"/>
            <w:noProof/>
          </w:rPr>
          <w:instrText xml:space="preserve"> PAGEREF _Toc256000013 \h </w:instrText>
        </w:r>
        <w:r w:rsidR="001B4DDF">
          <w:rPr>
            <w:rFonts w:ascii="Trebuchet MS" w:eastAsia="Trebuchet MS" w:hAnsi="Trebuchet MS" w:cs="Trebuchet MS"/>
            <w:noProof/>
          </w:rPr>
        </w:r>
        <w:r w:rsidR="001B4DDF">
          <w:rPr>
            <w:rFonts w:ascii="Trebuchet MS" w:eastAsia="Trebuchet MS" w:hAnsi="Trebuchet MS" w:cs="Trebuchet MS"/>
            <w:noProof/>
          </w:rPr>
          <w:fldChar w:fldCharType="separate"/>
        </w:r>
        <w:r w:rsidR="00771736">
          <w:rPr>
            <w:rFonts w:ascii="Trebuchet MS" w:eastAsia="Trebuchet MS" w:hAnsi="Trebuchet MS" w:cs="Trebuchet MS"/>
            <w:noProof/>
          </w:rPr>
          <w:t>12</w:t>
        </w:r>
        <w:r w:rsidR="001B4DDF">
          <w:rPr>
            <w:rFonts w:ascii="Trebuchet MS" w:eastAsia="Trebuchet MS" w:hAnsi="Trebuchet MS" w:cs="Trebuchet MS"/>
            <w:noProof/>
          </w:rPr>
          <w:fldChar w:fldCharType="end"/>
        </w:r>
      </w:hyperlink>
    </w:p>
    <w:p w14:paraId="29E4BA2C" w14:textId="77777777" w:rsidR="00B13093" w:rsidRDefault="001B4DDF">
      <w:pPr>
        <w:spacing w:after="100"/>
        <w:rPr>
          <w:rFonts w:ascii="Trebuchet MS" w:eastAsia="Trebuchet MS" w:hAnsi="Trebuchet MS" w:cs="Trebuchet MS"/>
          <w:color w:val="000000"/>
          <w:sz w:val="22"/>
          <w:lang w:val="fr-FR"/>
        </w:rPr>
        <w:sectPr w:rsidR="00B13093">
          <w:headerReference w:type="default" r:id="rId28"/>
          <w:footerReference w:type="default" r:id="rId2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9E4BA2D"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2" w:name="ArtL1_AE-3-A1"/>
      <w:bookmarkStart w:id="3" w:name="_Toc256000000"/>
      <w:bookmarkEnd w:id="2"/>
      <w:r>
        <w:rPr>
          <w:rFonts w:ascii="Trebuchet MS" w:eastAsia="Trebuchet MS" w:hAnsi="Trebuchet MS" w:cs="Trebuchet MS"/>
          <w:color w:val="FFFFFF"/>
          <w:sz w:val="28"/>
          <w:lang w:val="fr-FR"/>
        </w:rPr>
        <w:lastRenderedPageBreak/>
        <w:t>1 - Préambule : Liste des lots</w:t>
      </w:r>
      <w:bookmarkEnd w:id="3"/>
    </w:p>
    <w:p w14:paraId="29E4BA2E" w14:textId="77777777" w:rsidR="00B13093" w:rsidRDefault="001B4DDF">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B13093" w14:paraId="29E4BA31"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A2F" w14:textId="77777777" w:rsidR="00B13093" w:rsidRDefault="001B4DD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A30" w14:textId="77777777" w:rsidR="00B13093" w:rsidRDefault="001B4DD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B13093" w:rsidRPr="00373EB7" w14:paraId="29E4BA3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32" w14:textId="77777777" w:rsidR="00B13093" w:rsidRDefault="001B4D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33" w14:textId="66614807" w:rsidR="00B13093" w:rsidRPr="0098135F" w:rsidRDefault="001B4DDF">
            <w:pPr>
              <w:spacing w:before="80" w:after="20"/>
              <w:ind w:left="80" w:right="80"/>
              <w:rPr>
                <w:rFonts w:ascii="Trebuchet MS" w:eastAsia="Trebuchet MS" w:hAnsi="Trebuchet MS" w:cs="Trebuchet MS"/>
                <w:strike/>
                <w:color w:val="000000"/>
                <w:sz w:val="20"/>
                <w:lang w:val="fr-FR"/>
                <w:rPrChange w:id="4" w:author="PHILIPPE Manuel" w:date="2025-08-01T10:55:00Z">
                  <w:rPr>
                    <w:rFonts w:ascii="Trebuchet MS" w:eastAsia="Trebuchet MS" w:hAnsi="Trebuchet MS" w:cs="Trebuchet MS"/>
                    <w:color w:val="000000"/>
                    <w:sz w:val="20"/>
                    <w:lang w:val="fr-FR"/>
                  </w:rPr>
                </w:rPrChange>
              </w:rPr>
            </w:pPr>
            <w:r w:rsidRPr="0098135F">
              <w:rPr>
                <w:rFonts w:ascii="Trebuchet MS" w:eastAsia="Trebuchet MS" w:hAnsi="Trebuchet MS" w:cs="Trebuchet MS"/>
                <w:strike/>
                <w:color w:val="000000"/>
                <w:sz w:val="20"/>
                <w:lang w:val="fr-FR"/>
                <w:rPrChange w:id="5" w:author="PHILIPPE Manuel" w:date="2025-08-01T10:55:00Z">
                  <w:rPr>
                    <w:rFonts w:ascii="Trebuchet MS" w:eastAsia="Trebuchet MS" w:hAnsi="Trebuchet MS" w:cs="Trebuchet MS"/>
                    <w:color w:val="000000"/>
                    <w:sz w:val="20"/>
                    <w:lang w:val="fr-FR"/>
                  </w:rPr>
                </w:rPrChange>
              </w:rPr>
              <w:t>Travaux de défenses de berges sur le canal d'Ardres</w:t>
            </w:r>
            <w:ins w:id="6" w:author="PHILIPPE Manuel" w:date="2025-08-01T10:55:00Z">
              <w:r w:rsidR="0098135F" w:rsidRPr="009676A7">
                <w:rPr>
                  <w:rFonts w:ascii="Trebuchet MS" w:eastAsia="Trebuchet MS" w:hAnsi="Trebuchet MS" w:cs="Trebuchet MS"/>
                  <w:color w:val="000000"/>
                  <w:sz w:val="20"/>
                  <w:lang w:val="fr-FR"/>
                  <w:rPrChange w:id="7" w:author="PHILIPPE Manuel" w:date="2025-08-01T10:56:00Z">
                    <w:rPr>
                      <w:rFonts w:ascii="Trebuchet MS" w:eastAsia="Trebuchet MS" w:hAnsi="Trebuchet MS" w:cs="Trebuchet MS"/>
                      <w:strike/>
                      <w:color w:val="000000"/>
                      <w:sz w:val="20"/>
                      <w:lang w:val="fr-FR"/>
                    </w:rPr>
                  </w:rPrChange>
                </w:rPr>
                <w:t xml:space="preserve"> </w:t>
              </w:r>
            </w:ins>
            <w:ins w:id="8" w:author="PHILIPPE Manuel" w:date="2025-08-01T10:56:00Z">
              <w:r w:rsidR="009676A7" w:rsidRPr="009676A7">
                <w:rPr>
                  <w:rFonts w:ascii="Trebuchet MS" w:eastAsia="Trebuchet MS" w:hAnsi="Trebuchet MS" w:cs="Trebuchet MS"/>
                  <w:color w:val="000000"/>
                  <w:sz w:val="20"/>
                  <w:lang w:val="fr-FR"/>
                  <w:rPrChange w:id="9" w:author="PHILIPPE Manuel" w:date="2025-08-01T10:56:00Z">
                    <w:rPr>
                      <w:rFonts w:ascii="Trebuchet MS" w:eastAsia="Trebuchet MS" w:hAnsi="Trebuchet MS" w:cs="Trebuchet MS"/>
                      <w:strike/>
                      <w:color w:val="000000"/>
                      <w:sz w:val="20"/>
                      <w:lang w:val="fr-FR"/>
                    </w:rPr>
                  </w:rPrChange>
                </w:rPr>
                <w:t>--&gt; non concerné</w:t>
              </w:r>
            </w:ins>
          </w:p>
        </w:tc>
      </w:tr>
      <w:tr w:rsidR="00B13093" w:rsidRPr="00373EB7" w14:paraId="29E4BA37"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35" w14:textId="77777777" w:rsidR="00B13093" w:rsidRDefault="001B4D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A36" w14:textId="67E4C800"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défenses de berges sur le canal d’Audruicq.</w:t>
            </w:r>
          </w:p>
        </w:tc>
      </w:tr>
    </w:tbl>
    <w:p w14:paraId="29E4BA38" w14:textId="77777777" w:rsidR="00B13093" w:rsidRPr="001B4DDF" w:rsidRDefault="00B13093">
      <w:pPr>
        <w:rPr>
          <w:lang w:val="fr-FR"/>
        </w:rPr>
        <w:sectPr w:rsidR="00B13093" w:rsidRPr="001B4DDF">
          <w:headerReference w:type="default" r:id="rId30"/>
          <w:footerReference w:type="default" r:id="rId31"/>
          <w:pgSz w:w="11900" w:h="16840"/>
          <w:pgMar w:top="1140" w:right="1140" w:bottom="1140" w:left="1140" w:header="1140" w:footer="1140" w:gutter="0"/>
          <w:cols w:space="708"/>
        </w:sectPr>
      </w:pPr>
    </w:p>
    <w:p w14:paraId="29E4BA39"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10" w:name="ArtL1_AE-3-A2"/>
      <w:bookmarkStart w:id="11" w:name="_Toc256000001"/>
      <w:bookmarkEnd w:id="10"/>
      <w:r>
        <w:rPr>
          <w:rFonts w:ascii="Trebuchet MS" w:eastAsia="Trebuchet MS" w:hAnsi="Trebuchet MS" w:cs="Trebuchet MS"/>
          <w:color w:val="FFFFFF"/>
          <w:sz w:val="28"/>
          <w:lang w:val="fr-FR"/>
        </w:rPr>
        <w:lastRenderedPageBreak/>
        <w:t>2 - Identification de l'acheteur</w:t>
      </w:r>
      <w:bookmarkEnd w:id="11"/>
    </w:p>
    <w:p w14:paraId="29E4BA3A" w14:textId="77777777" w:rsidR="00B13093" w:rsidRPr="001B4DDF" w:rsidRDefault="001B4DDF">
      <w:pPr>
        <w:spacing w:line="60" w:lineRule="exact"/>
        <w:rPr>
          <w:sz w:val="6"/>
          <w:lang w:val="fr-FR"/>
        </w:rPr>
      </w:pPr>
      <w:r w:rsidRPr="001B4DDF">
        <w:rPr>
          <w:lang w:val="fr-FR"/>
        </w:rPr>
        <w:t xml:space="preserve"> </w:t>
      </w:r>
    </w:p>
    <w:p w14:paraId="29E4BA3B" w14:textId="77777777" w:rsidR="00B13093" w:rsidRDefault="001B4DDF">
      <w:pPr>
        <w:pStyle w:val="ParagrapheIndent1"/>
        <w:spacing w:line="232" w:lineRule="exact"/>
        <w:jc w:val="both"/>
        <w:rPr>
          <w:color w:val="000000"/>
          <w:lang w:val="fr-FR"/>
        </w:rPr>
      </w:pPr>
      <w:r>
        <w:rPr>
          <w:color w:val="000000"/>
          <w:lang w:val="fr-FR"/>
        </w:rPr>
        <w:t>Nom de l'organisme acheteur :</w:t>
      </w:r>
    </w:p>
    <w:p w14:paraId="29E4BA3C" w14:textId="77777777" w:rsidR="00B13093" w:rsidRDefault="00B13093">
      <w:pPr>
        <w:pStyle w:val="ParagrapheIndent1"/>
        <w:spacing w:line="232" w:lineRule="exact"/>
        <w:jc w:val="both"/>
        <w:rPr>
          <w:color w:val="000000"/>
          <w:lang w:val="fr-FR"/>
        </w:rPr>
      </w:pPr>
    </w:p>
    <w:p w14:paraId="29E4BA3D" w14:textId="77777777" w:rsidR="00B13093" w:rsidRDefault="001B4DDF">
      <w:pPr>
        <w:pStyle w:val="ParagrapheIndent1"/>
        <w:spacing w:after="240" w:line="232" w:lineRule="exact"/>
        <w:jc w:val="both"/>
        <w:rPr>
          <w:color w:val="000000"/>
          <w:lang w:val="fr-FR"/>
        </w:rPr>
      </w:pPr>
      <w:r>
        <w:rPr>
          <w:color w:val="000000"/>
          <w:lang w:val="fr-FR"/>
        </w:rPr>
        <w:t>Représentant de l'organisme acheteur : VOIES NAVIGABLES DE FRANCE</w:t>
      </w:r>
    </w:p>
    <w:p w14:paraId="29E4BA3F"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12" w:name="ArtL1_AE-3-A3"/>
      <w:bookmarkStart w:id="13" w:name="_Toc256000002"/>
      <w:bookmarkEnd w:id="12"/>
      <w:r>
        <w:rPr>
          <w:rFonts w:ascii="Trebuchet MS" w:eastAsia="Trebuchet MS" w:hAnsi="Trebuchet MS" w:cs="Trebuchet MS"/>
          <w:color w:val="FFFFFF"/>
          <w:sz w:val="28"/>
          <w:lang w:val="fr-FR"/>
        </w:rPr>
        <w:t>3 - Identification du co-contractant</w:t>
      </w:r>
      <w:bookmarkEnd w:id="13"/>
    </w:p>
    <w:p w14:paraId="29E4BA40" w14:textId="77777777" w:rsidR="00B13093" w:rsidRPr="001B4DDF" w:rsidRDefault="001B4DDF">
      <w:pPr>
        <w:spacing w:line="60" w:lineRule="exact"/>
        <w:rPr>
          <w:sz w:val="6"/>
          <w:lang w:val="fr-FR"/>
        </w:rPr>
      </w:pPr>
      <w:r w:rsidRPr="001B4DDF">
        <w:rPr>
          <w:lang w:val="fr-FR"/>
        </w:rPr>
        <w:t xml:space="preserve"> </w:t>
      </w:r>
    </w:p>
    <w:p w14:paraId="29E4BA41" w14:textId="77777777" w:rsidR="00B13093" w:rsidRDefault="001B4DDF">
      <w:pPr>
        <w:pStyle w:val="ParagrapheIndent1"/>
        <w:spacing w:after="240" w:line="232" w:lineRule="exact"/>
        <w:jc w:val="both"/>
        <w:rPr>
          <w:color w:val="000000"/>
          <w:lang w:val="fr-FR"/>
        </w:rPr>
      </w:pPr>
      <w:r>
        <w:rPr>
          <w:color w:val="000000"/>
          <w:lang w:val="fr-FR"/>
        </w:rPr>
        <w:t xml:space="preserve">Après avoir pris connaissance des pièces constitutives du marché indiquées à l'article "pièces contractuelles" du Cahier des clauses administratives particulières qui fait référence au </w:t>
      </w:r>
      <w:proofErr w:type="spellStart"/>
      <w:r>
        <w:rPr>
          <w:color w:val="000000"/>
          <w:lang w:val="fr-FR"/>
        </w:rPr>
        <w:t>CCAG</w:t>
      </w:r>
      <w:proofErr w:type="spellEnd"/>
      <w:r>
        <w:rPr>
          <w:color w:val="000000"/>
          <w:lang w:val="fr-FR"/>
        </w:rPr>
        <w:t xml:space="preserve">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13093" w14:paraId="29E4BA45" w14:textId="77777777">
        <w:trPr>
          <w:trHeight w:val="202"/>
        </w:trPr>
        <w:tc>
          <w:tcPr>
            <w:tcW w:w="240" w:type="dxa"/>
            <w:tcMar>
              <w:top w:w="0" w:type="dxa"/>
              <w:left w:w="0" w:type="dxa"/>
              <w:bottom w:w="0" w:type="dxa"/>
              <w:right w:w="0" w:type="dxa"/>
            </w:tcMar>
          </w:tcPr>
          <w:p w14:paraId="29E4BA42" w14:textId="6C117B53" w:rsidR="00B13093" w:rsidRDefault="00575C40">
            <w:pPr>
              <w:rPr>
                <w:sz w:val="2"/>
              </w:rPr>
            </w:pPr>
            <w:r>
              <w:rPr>
                <w:noProof/>
              </w:rPr>
              <w:drawing>
                <wp:inline distT="0" distB="0" distL="0" distR="0" wp14:anchorId="29E4BBEA" wp14:editId="70B1B249">
                  <wp:extent cx="152400" cy="152400"/>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A43" w14:textId="77777777" w:rsidR="00B13093" w:rsidRDefault="00B13093">
            <w:pPr>
              <w:rPr>
                <w:sz w:val="2"/>
              </w:rPr>
            </w:pPr>
          </w:p>
        </w:tc>
        <w:tc>
          <w:tcPr>
            <w:tcW w:w="9180" w:type="dxa"/>
            <w:gridSpan w:val="3"/>
            <w:tcMar>
              <w:top w:w="0" w:type="dxa"/>
              <w:left w:w="0" w:type="dxa"/>
              <w:bottom w:w="0" w:type="dxa"/>
              <w:right w:w="0" w:type="dxa"/>
            </w:tcMar>
          </w:tcPr>
          <w:p w14:paraId="29E4BA44" w14:textId="77777777" w:rsidR="00B13093" w:rsidRDefault="001B4DDF">
            <w:pPr>
              <w:pStyle w:val="ParagrapheIndent1"/>
              <w:jc w:val="both"/>
              <w:rPr>
                <w:color w:val="000000"/>
                <w:lang w:val="fr-FR"/>
              </w:rPr>
            </w:pPr>
            <w:r>
              <w:rPr>
                <w:color w:val="000000"/>
                <w:lang w:val="fr-FR"/>
              </w:rPr>
              <w:t>Le signataire (Candidat individuel),</w:t>
            </w:r>
          </w:p>
        </w:tc>
      </w:tr>
      <w:tr w:rsidR="00B13093" w14:paraId="29E4BA4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46"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47" w14:textId="77777777" w:rsidR="00B13093" w:rsidRDefault="00B13093">
            <w:pPr>
              <w:pStyle w:val="saisieClientCel"/>
              <w:rPr>
                <w:rFonts w:ascii="Trebuchet MS" w:eastAsia="Trebuchet MS" w:hAnsi="Trebuchet MS" w:cs="Trebuchet MS"/>
                <w:color w:val="000000"/>
                <w:lang w:val="fr-FR"/>
              </w:rPr>
            </w:pPr>
          </w:p>
        </w:tc>
      </w:tr>
      <w:tr w:rsidR="00B13093" w14:paraId="29E4BA4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49"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4A" w14:textId="77777777" w:rsidR="00B13093" w:rsidRDefault="00B13093">
            <w:pPr>
              <w:pStyle w:val="saisieClientCel"/>
              <w:rPr>
                <w:rFonts w:ascii="Trebuchet MS" w:eastAsia="Trebuchet MS" w:hAnsi="Trebuchet MS" w:cs="Trebuchet MS"/>
                <w:color w:val="000000"/>
                <w:lang w:val="fr-FR"/>
              </w:rPr>
            </w:pPr>
          </w:p>
        </w:tc>
      </w:tr>
    </w:tbl>
    <w:p w14:paraId="29E4BA4C" w14:textId="77777777" w:rsidR="00B13093" w:rsidRDefault="001B4DD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13093" w:rsidRPr="00373EB7" w14:paraId="29E4BA50" w14:textId="77777777">
        <w:trPr>
          <w:trHeight w:val="202"/>
        </w:trPr>
        <w:tc>
          <w:tcPr>
            <w:tcW w:w="240" w:type="dxa"/>
            <w:tcMar>
              <w:top w:w="0" w:type="dxa"/>
              <w:left w:w="0" w:type="dxa"/>
              <w:bottom w:w="0" w:type="dxa"/>
              <w:right w:w="0" w:type="dxa"/>
            </w:tcMar>
          </w:tcPr>
          <w:p w14:paraId="29E4BA4D" w14:textId="04C331EA" w:rsidR="00B13093" w:rsidRDefault="00575C40">
            <w:pPr>
              <w:rPr>
                <w:sz w:val="2"/>
              </w:rPr>
            </w:pPr>
            <w:r>
              <w:rPr>
                <w:noProof/>
              </w:rPr>
              <w:drawing>
                <wp:inline distT="0" distB="0" distL="0" distR="0" wp14:anchorId="29E4BBEB" wp14:editId="3F8FA53F">
                  <wp:extent cx="152400" cy="152400"/>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A4E" w14:textId="77777777" w:rsidR="00B13093" w:rsidRDefault="00B13093">
            <w:pPr>
              <w:rPr>
                <w:sz w:val="2"/>
              </w:rPr>
            </w:pPr>
          </w:p>
        </w:tc>
        <w:tc>
          <w:tcPr>
            <w:tcW w:w="9180" w:type="dxa"/>
            <w:gridSpan w:val="3"/>
            <w:tcMar>
              <w:top w:w="0" w:type="dxa"/>
              <w:left w:w="0" w:type="dxa"/>
              <w:bottom w:w="0" w:type="dxa"/>
              <w:right w:w="0" w:type="dxa"/>
            </w:tcMar>
          </w:tcPr>
          <w:p w14:paraId="29E4BA4F" w14:textId="77777777" w:rsidR="00B13093" w:rsidRDefault="001B4DDF">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B13093" w:rsidRPr="00373EB7" w14:paraId="29E4BA53"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51" w14:textId="77777777" w:rsidR="00B13093" w:rsidRDefault="001B4D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52" w14:textId="77777777" w:rsidR="00B13093" w:rsidRDefault="00B13093">
            <w:pPr>
              <w:pStyle w:val="saisieClientCel"/>
              <w:rPr>
                <w:rFonts w:ascii="Trebuchet MS" w:eastAsia="Trebuchet MS" w:hAnsi="Trebuchet MS" w:cs="Trebuchet MS"/>
                <w:color w:val="000000"/>
                <w:lang w:val="fr-FR"/>
              </w:rPr>
            </w:pPr>
          </w:p>
        </w:tc>
      </w:tr>
      <w:tr w:rsidR="00B13093" w14:paraId="29E4BA5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54"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55" w14:textId="77777777" w:rsidR="00B13093" w:rsidRDefault="00B13093">
            <w:pPr>
              <w:pStyle w:val="saisieClientCel"/>
              <w:rPr>
                <w:rFonts w:ascii="Trebuchet MS" w:eastAsia="Trebuchet MS" w:hAnsi="Trebuchet MS" w:cs="Trebuchet MS"/>
                <w:color w:val="000000"/>
                <w:lang w:val="fr-FR"/>
              </w:rPr>
            </w:pPr>
          </w:p>
        </w:tc>
      </w:tr>
      <w:tr w:rsidR="00B13093" w14:paraId="29E4BA5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57"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58" w14:textId="77777777" w:rsidR="00B13093" w:rsidRDefault="00B13093">
            <w:pPr>
              <w:pStyle w:val="saisieClientCel"/>
              <w:rPr>
                <w:rFonts w:ascii="Trebuchet MS" w:eastAsia="Trebuchet MS" w:hAnsi="Trebuchet MS" w:cs="Trebuchet MS"/>
                <w:color w:val="000000"/>
                <w:lang w:val="fr-FR"/>
              </w:rPr>
            </w:pPr>
          </w:p>
        </w:tc>
      </w:tr>
      <w:tr w:rsidR="00B13093" w14:paraId="29E4BA5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5A"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5B" w14:textId="77777777" w:rsidR="00B13093" w:rsidRDefault="00B13093">
            <w:pPr>
              <w:pStyle w:val="saisieClientCel"/>
              <w:rPr>
                <w:rFonts w:ascii="Trebuchet MS" w:eastAsia="Trebuchet MS" w:hAnsi="Trebuchet MS" w:cs="Trebuchet MS"/>
                <w:color w:val="000000"/>
                <w:lang w:val="fr-FR"/>
              </w:rPr>
            </w:pPr>
          </w:p>
        </w:tc>
      </w:tr>
      <w:tr w:rsidR="00B13093" w14:paraId="29E4BA5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5D"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5E" w14:textId="77777777" w:rsidR="00B13093" w:rsidRDefault="00B13093">
            <w:pPr>
              <w:pStyle w:val="saisieClientCel"/>
              <w:rPr>
                <w:rFonts w:ascii="Trebuchet MS" w:eastAsia="Trebuchet MS" w:hAnsi="Trebuchet MS" w:cs="Trebuchet MS"/>
                <w:color w:val="000000"/>
                <w:lang w:val="fr-FR"/>
              </w:rPr>
            </w:pPr>
          </w:p>
        </w:tc>
      </w:tr>
      <w:tr w:rsidR="00B13093" w14:paraId="29E4BA6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60"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61" w14:textId="77777777" w:rsidR="00B13093" w:rsidRDefault="00B13093">
            <w:pPr>
              <w:pStyle w:val="saisieClientCel"/>
              <w:rPr>
                <w:rFonts w:ascii="Trebuchet MS" w:eastAsia="Trebuchet MS" w:hAnsi="Trebuchet MS" w:cs="Trebuchet MS"/>
                <w:color w:val="000000"/>
                <w:lang w:val="fr-FR"/>
              </w:rPr>
            </w:pPr>
          </w:p>
        </w:tc>
      </w:tr>
      <w:tr w:rsidR="00B13093" w14:paraId="29E4BA65"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63" w14:textId="77777777" w:rsidR="00B13093" w:rsidRDefault="001B4D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64" w14:textId="77777777" w:rsidR="00B13093" w:rsidRDefault="00B13093">
            <w:pPr>
              <w:pStyle w:val="saisieClientCel"/>
              <w:rPr>
                <w:rFonts w:ascii="Trebuchet MS" w:eastAsia="Trebuchet MS" w:hAnsi="Trebuchet MS" w:cs="Trebuchet MS"/>
                <w:color w:val="000000"/>
                <w:lang w:val="fr-FR"/>
              </w:rPr>
            </w:pPr>
          </w:p>
        </w:tc>
      </w:tr>
    </w:tbl>
    <w:p w14:paraId="29E4BA66" w14:textId="77777777" w:rsidR="00B13093" w:rsidRDefault="001B4DD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13093" w:rsidRPr="00373EB7" w14:paraId="29E4BA6A" w14:textId="77777777">
        <w:trPr>
          <w:trHeight w:val="202"/>
        </w:trPr>
        <w:tc>
          <w:tcPr>
            <w:tcW w:w="240" w:type="dxa"/>
            <w:tcMar>
              <w:top w:w="0" w:type="dxa"/>
              <w:left w:w="0" w:type="dxa"/>
              <w:bottom w:w="0" w:type="dxa"/>
              <w:right w:w="0" w:type="dxa"/>
            </w:tcMar>
          </w:tcPr>
          <w:p w14:paraId="29E4BA67" w14:textId="358F157A" w:rsidR="00B13093" w:rsidRDefault="00575C40">
            <w:pPr>
              <w:rPr>
                <w:sz w:val="2"/>
              </w:rPr>
            </w:pPr>
            <w:r>
              <w:rPr>
                <w:noProof/>
              </w:rPr>
              <w:drawing>
                <wp:inline distT="0" distB="0" distL="0" distR="0" wp14:anchorId="29E4BBEC" wp14:editId="708EE90A">
                  <wp:extent cx="152400" cy="152400"/>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A68" w14:textId="77777777" w:rsidR="00B13093" w:rsidRDefault="00B13093">
            <w:pPr>
              <w:rPr>
                <w:sz w:val="2"/>
              </w:rPr>
            </w:pPr>
          </w:p>
        </w:tc>
        <w:tc>
          <w:tcPr>
            <w:tcW w:w="9180" w:type="dxa"/>
            <w:gridSpan w:val="3"/>
            <w:tcMar>
              <w:top w:w="0" w:type="dxa"/>
              <w:left w:w="0" w:type="dxa"/>
              <w:bottom w:w="0" w:type="dxa"/>
              <w:right w:w="0" w:type="dxa"/>
            </w:tcMar>
          </w:tcPr>
          <w:p w14:paraId="29E4BA69" w14:textId="77777777" w:rsidR="00B13093" w:rsidRDefault="001B4DDF">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B13093" w:rsidRPr="00373EB7" w14:paraId="29E4BA6D"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6B" w14:textId="77777777" w:rsidR="00B13093" w:rsidRDefault="001B4D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6C" w14:textId="77777777" w:rsidR="00B13093" w:rsidRDefault="00B13093">
            <w:pPr>
              <w:pStyle w:val="saisieClientCel"/>
              <w:rPr>
                <w:rFonts w:ascii="Trebuchet MS" w:eastAsia="Trebuchet MS" w:hAnsi="Trebuchet MS" w:cs="Trebuchet MS"/>
                <w:color w:val="000000"/>
                <w:lang w:val="fr-FR"/>
              </w:rPr>
            </w:pPr>
          </w:p>
        </w:tc>
      </w:tr>
      <w:tr w:rsidR="00B13093" w14:paraId="29E4BA7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6E"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6F" w14:textId="77777777" w:rsidR="00B13093" w:rsidRDefault="00B13093">
            <w:pPr>
              <w:pStyle w:val="saisieClientCel"/>
              <w:rPr>
                <w:rFonts w:ascii="Trebuchet MS" w:eastAsia="Trebuchet MS" w:hAnsi="Trebuchet MS" w:cs="Trebuchet MS"/>
                <w:color w:val="000000"/>
                <w:lang w:val="fr-FR"/>
              </w:rPr>
            </w:pPr>
          </w:p>
        </w:tc>
      </w:tr>
      <w:tr w:rsidR="00B13093" w14:paraId="29E4BA7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71"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72" w14:textId="77777777" w:rsidR="00B13093" w:rsidRDefault="00B13093">
            <w:pPr>
              <w:pStyle w:val="saisieClientCel"/>
              <w:rPr>
                <w:rFonts w:ascii="Trebuchet MS" w:eastAsia="Trebuchet MS" w:hAnsi="Trebuchet MS" w:cs="Trebuchet MS"/>
                <w:color w:val="000000"/>
                <w:lang w:val="fr-FR"/>
              </w:rPr>
            </w:pPr>
          </w:p>
        </w:tc>
      </w:tr>
      <w:tr w:rsidR="00B13093" w14:paraId="29E4BA7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74"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75" w14:textId="77777777" w:rsidR="00B13093" w:rsidRDefault="00B13093">
            <w:pPr>
              <w:pStyle w:val="saisieClientCel"/>
              <w:rPr>
                <w:rFonts w:ascii="Trebuchet MS" w:eastAsia="Trebuchet MS" w:hAnsi="Trebuchet MS" w:cs="Trebuchet MS"/>
                <w:color w:val="000000"/>
                <w:lang w:val="fr-FR"/>
              </w:rPr>
            </w:pPr>
          </w:p>
        </w:tc>
      </w:tr>
      <w:tr w:rsidR="00B13093" w14:paraId="29E4BA7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77"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78" w14:textId="77777777" w:rsidR="00B13093" w:rsidRDefault="00B13093">
            <w:pPr>
              <w:pStyle w:val="saisieClientCel"/>
              <w:rPr>
                <w:rFonts w:ascii="Trebuchet MS" w:eastAsia="Trebuchet MS" w:hAnsi="Trebuchet MS" w:cs="Trebuchet MS"/>
                <w:color w:val="000000"/>
                <w:lang w:val="fr-FR"/>
              </w:rPr>
            </w:pPr>
          </w:p>
        </w:tc>
      </w:tr>
      <w:tr w:rsidR="00B13093" w14:paraId="29E4BA7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7A"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7B" w14:textId="77777777" w:rsidR="00B13093" w:rsidRDefault="00B13093">
            <w:pPr>
              <w:pStyle w:val="saisieClientCel"/>
              <w:rPr>
                <w:rFonts w:ascii="Trebuchet MS" w:eastAsia="Trebuchet MS" w:hAnsi="Trebuchet MS" w:cs="Trebuchet MS"/>
                <w:color w:val="000000"/>
                <w:lang w:val="fr-FR"/>
              </w:rPr>
            </w:pPr>
          </w:p>
        </w:tc>
      </w:tr>
    </w:tbl>
    <w:p w14:paraId="29E4BA7D" w14:textId="77777777" w:rsidR="00B13093" w:rsidRDefault="00B13093">
      <w:pPr>
        <w:sectPr w:rsidR="00B13093">
          <w:headerReference w:type="default" r:id="rId33"/>
          <w:footerReference w:type="default" r:id="rId34"/>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B13093" w14:paraId="29E4BA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7E" w14:textId="77777777" w:rsidR="00B13093" w:rsidRDefault="001B4D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7F" w14:textId="77777777" w:rsidR="00B13093" w:rsidRDefault="00B13093">
            <w:pPr>
              <w:pStyle w:val="saisieClientCel"/>
              <w:rPr>
                <w:rFonts w:ascii="Trebuchet MS" w:eastAsia="Trebuchet MS" w:hAnsi="Trebuchet MS" w:cs="Trebuchet MS"/>
                <w:color w:val="000000"/>
                <w:lang w:val="fr-FR"/>
              </w:rPr>
            </w:pPr>
          </w:p>
        </w:tc>
      </w:tr>
    </w:tbl>
    <w:p w14:paraId="29E4BA81" w14:textId="77777777" w:rsidR="00B13093" w:rsidRDefault="001B4DD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13093" w14:paraId="29E4BA85" w14:textId="77777777">
        <w:trPr>
          <w:trHeight w:val="202"/>
        </w:trPr>
        <w:tc>
          <w:tcPr>
            <w:tcW w:w="240" w:type="dxa"/>
            <w:tcMar>
              <w:top w:w="0" w:type="dxa"/>
              <w:left w:w="0" w:type="dxa"/>
              <w:bottom w:w="0" w:type="dxa"/>
              <w:right w:w="0" w:type="dxa"/>
            </w:tcMar>
          </w:tcPr>
          <w:p w14:paraId="29E4BA82" w14:textId="130B41AD" w:rsidR="00B13093" w:rsidRDefault="00575C40">
            <w:pPr>
              <w:rPr>
                <w:sz w:val="2"/>
              </w:rPr>
            </w:pPr>
            <w:r>
              <w:rPr>
                <w:noProof/>
              </w:rPr>
              <w:drawing>
                <wp:inline distT="0" distB="0" distL="0" distR="0" wp14:anchorId="29E4BBED" wp14:editId="5286A8EC">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A83" w14:textId="77777777" w:rsidR="00B13093" w:rsidRDefault="00B13093">
            <w:pPr>
              <w:rPr>
                <w:sz w:val="2"/>
              </w:rPr>
            </w:pPr>
          </w:p>
        </w:tc>
        <w:tc>
          <w:tcPr>
            <w:tcW w:w="9180" w:type="dxa"/>
            <w:gridSpan w:val="3"/>
            <w:tcMar>
              <w:top w:w="0" w:type="dxa"/>
              <w:left w:w="0" w:type="dxa"/>
              <w:bottom w:w="0" w:type="dxa"/>
              <w:right w:w="0" w:type="dxa"/>
            </w:tcMar>
          </w:tcPr>
          <w:p w14:paraId="29E4BA84" w14:textId="77777777" w:rsidR="00B13093" w:rsidRDefault="001B4DDF">
            <w:pPr>
              <w:pStyle w:val="ParagrapheIndent1"/>
              <w:jc w:val="both"/>
              <w:rPr>
                <w:color w:val="000000"/>
                <w:lang w:val="fr-FR"/>
              </w:rPr>
            </w:pPr>
            <w:r>
              <w:rPr>
                <w:color w:val="000000"/>
                <w:lang w:val="fr-FR"/>
              </w:rPr>
              <w:t>Le mandataire (Candidat groupé),</w:t>
            </w:r>
          </w:p>
        </w:tc>
      </w:tr>
      <w:tr w:rsidR="00B13093" w14:paraId="29E4BA8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86"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87" w14:textId="77777777" w:rsidR="00B13093" w:rsidRDefault="00B13093">
            <w:pPr>
              <w:pStyle w:val="saisieClientCel"/>
              <w:rPr>
                <w:rFonts w:ascii="Trebuchet MS" w:eastAsia="Trebuchet MS" w:hAnsi="Trebuchet MS" w:cs="Trebuchet MS"/>
                <w:color w:val="000000"/>
                <w:lang w:val="fr-FR"/>
              </w:rPr>
            </w:pPr>
          </w:p>
        </w:tc>
      </w:tr>
      <w:tr w:rsidR="00B13093" w14:paraId="29E4BA8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89"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8A" w14:textId="77777777" w:rsidR="00B13093" w:rsidRDefault="00B13093">
            <w:pPr>
              <w:pStyle w:val="saisieClientCel"/>
              <w:rPr>
                <w:rFonts w:ascii="Trebuchet MS" w:eastAsia="Trebuchet MS" w:hAnsi="Trebuchet MS" w:cs="Trebuchet MS"/>
                <w:color w:val="000000"/>
                <w:lang w:val="fr-FR"/>
              </w:rPr>
            </w:pPr>
          </w:p>
        </w:tc>
      </w:tr>
    </w:tbl>
    <w:p w14:paraId="29E4BA8C" w14:textId="77777777" w:rsidR="00B13093" w:rsidRDefault="001B4DDF">
      <w:pPr>
        <w:spacing w:after="20" w:line="240" w:lineRule="exact"/>
      </w:pPr>
      <w:r>
        <w:t xml:space="preserve"> </w:t>
      </w:r>
    </w:p>
    <w:p w14:paraId="29E4BA8D" w14:textId="77777777" w:rsidR="00B13093" w:rsidRDefault="001B4DDF">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9E4BA8E" w14:textId="77777777" w:rsidR="00B13093" w:rsidRDefault="00B1309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13093" w14:paraId="29E4BA92" w14:textId="77777777">
        <w:trPr>
          <w:trHeight w:val="202"/>
        </w:trPr>
        <w:tc>
          <w:tcPr>
            <w:tcW w:w="240" w:type="dxa"/>
            <w:tcMar>
              <w:top w:w="0" w:type="dxa"/>
              <w:left w:w="0" w:type="dxa"/>
              <w:bottom w:w="0" w:type="dxa"/>
              <w:right w:w="0" w:type="dxa"/>
            </w:tcMar>
          </w:tcPr>
          <w:p w14:paraId="29E4BA8F" w14:textId="18C62F30" w:rsidR="00B13093" w:rsidRDefault="00575C40">
            <w:pPr>
              <w:rPr>
                <w:sz w:val="2"/>
              </w:rPr>
            </w:pPr>
            <w:r>
              <w:rPr>
                <w:noProof/>
              </w:rPr>
              <w:drawing>
                <wp:inline distT="0" distB="0" distL="0" distR="0" wp14:anchorId="29E4BBEE" wp14:editId="149AFC1A">
                  <wp:extent cx="152400" cy="152400"/>
                  <wp:effectExtent l="0" t="0" r="0" b="0"/>
                  <wp:docPr id="1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A90" w14:textId="77777777" w:rsidR="00B13093" w:rsidRDefault="00B13093">
            <w:pPr>
              <w:rPr>
                <w:sz w:val="2"/>
              </w:rPr>
            </w:pPr>
          </w:p>
        </w:tc>
        <w:tc>
          <w:tcPr>
            <w:tcW w:w="9180" w:type="dxa"/>
            <w:tcMar>
              <w:top w:w="0" w:type="dxa"/>
              <w:left w:w="0" w:type="dxa"/>
              <w:bottom w:w="0" w:type="dxa"/>
              <w:right w:w="0" w:type="dxa"/>
            </w:tcMar>
          </w:tcPr>
          <w:p w14:paraId="29E4BA91" w14:textId="77777777" w:rsidR="00B13093" w:rsidRDefault="001B4DDF">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29E4BA93" w14:textId="77777777" w:rsidR="00B13093" w:rsidRDefault="001B4D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13093" w14:paraId="29E4BA97" w14:textId="77777777">
        <w:trPr>
          <w:trHeight w:val="202"/>
        </w:trPr>
        <w:tc>
          <w:tcPr>
            <w:tcW w:w="240" w:type="dxa"/>
            <w:tcMar>
              <w:top w:w="0" w:type="dxa"/>
              <w:left w:w="0" w:type="dxa"/>
              <w:bottom w:w="0" w:type="dxa"/>
              <w:right w:w="0" w:type="dxa"/>
            </w:tcMar>
          </w:tcPr>
          <w:p w14:paraId="29E4BA94" w14:textId="06398C97" w:rsidR="00B13093" w:rsidRDefault="00575C40">
            <w:pPr>
              <w:rPr>
                <w:sz w:val="2"/>
              </w:rPr>
            </w:pPr>
            <w:r>
              <w:rPr>
                <w:noProof/>
              </w:rPr>
              <w:drawing>
                <wp:inline distT="0" distB="0" distL="0" distR="0" wp14:anchorId="29E4BBEF" wp14:editId="458E7C0B">
                  <wp:extent cx="152400" cy="152400"/>
                  <wp:effectExtent l="0" t="0" r="0" b="0"/>
                  <wp:docPr id="16"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A95" w14:textId="77777777" w:rsidR="00B13093" w:rsidRDefault="00B13093">
            <w:pPr>
              <w:rPr>
                <w:sz w:val="2"/>
              </w:rPr>
            </w:pPr>
          </w:p>
        </w:tc>
        <w:tc>
          <w:tcPr>
            <w:tcW w:w="9180" w:type="dxa"/>
            <w:tcMar>
              <w:top w:w="0" w:type="dxa"/>
              <w:left w:w="0" w:type="dxa"/>
              <w:bottom w:w="0" w:type="dxa"/>
              <w:right w:w="0" w:type="dxa"/>
            </w:tcMar>
          </w:tcPr>
          <w:p w14:paraId="29E4BA96" w14:textId="77777777" w:rsidR="00B13093" w:rsidRDefault="001B4DDF">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29E4BA98" w14:textId="77777777" w:rsidR="00B13093" w:rsidRDefault="001B4D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13093" w:rsidRPr="00373EB7" w14:paraId="29E4BA9C" w14:textId="77777777">
        <w:trPr>
          <w:trHeight w:val="202"/>
        </w:trPr>
        <w:tc>
          <w:tcPr>
            <w:tcW w:w="240" w:type="dxa"/>
            <w:tcMar>
              <w:top w:w="0" w:type="dxa"/>
              <w:left w:w="0" w:type="dxa"/>
              <w:bottom w:w="0" w:type="dxa"/>
              <w:right w:w="0" w:type="dxa"/>
            </w:tcMar>
          </w:tcPr>
          <w:p w14:paraId="29E4BA99" w14:textId="0E664945" w:rsidR="00B13093" w:rsidRDefault="00575C40">
            <w:pPr>
              <w:rPr>
                <w:sz w:val="2"/>
              </w:rPr>
            </w:pPr>
            <w:r>
              <w:rPr>
                <w:noProof/>
              </w:rPr>
              <w:drawing>
                <wp:inline distT="0" distB="0" distL="0" distR="0" wp14:anchorId="29E4BBF0" wp14:editId="462ED9CC">
                  <wp:extent cx="152400" cy="152400"/>
                  <wp:effectExtent l="0" t="0" r="0" b="0"/>
                  <wp:docPr id="1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A9A" w14:textId="77777777" w:rsidR="00B13093" w:rsidRDefault="00B13093">
            <w:pPr>
              <w:rPr>
                <w:sz w:val="2"/>
              </w:rPr>
            </w:pPr>
          </w:p>
        </w:tc>
        <w:tc>
          <w:tcPr>
            <w:tcW w:w="9180" w:type="dxa"/>
            <w:tcMar>
              <w:top w:w="0" w:type="dxa"/>
              <w:left w:w="0" w:type="dxa"/>
              <w:bottom w:w="0" w:type="dxa"/>
              <w:right w:w="0" w:type="dxa"/>
            </w:tcMar>
          </w:tcPr>
          <w:p w14:paraId="29E4BA9B" w14:textId="77777777" w:rsidR="00B13093" w:rsidRDefault="001B4DDF">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29E4BA9D" w14:textId="77777777" w:rsidR="00B13093" w:rsidRPr="001B4DDF" w:rsidRDefault="001B4DDF">
      <w:pPr>
        <w:spacing w:line="240" w:lineRule="exact"/>
        <w:rPr>
          <w:lang w:val="fr-FR"/>
        </w:rPr>
      </w:pPr>
      <w:r w:rsidRPr="001B4DDF">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B13093" w:rsidRPr="00373EB7" w14:paraId="29E4BAA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9E" w14:textId="77777777" w:rsidR="00B13093" w:rsidRDefault="001B4D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9F" w14:textId="77777777" w:rsidR="00B13093" w:rsidRDefault="00B13093">
            <w:pPr>
              <w:pStyle w:val="saisieClientCel"/>
              <w:rPr>
                <w:rFonts w:ascii="Trebuchet MS" w:eastAsia="Trebuchet MS" w:hAnsi="Trebuchet MS" w:cs="Trebuchet MS"/>
                <w:color w:val="000000"/>
                <w:lang w:val="fr-FR"/>
              </w:rPr>
            </w:pPr>
          </w:p>
        </w:tc>
      </w:tr>
      <w:tr w:rsidR="00B13093" w14:paraId="29E4BA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A1"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A2" w14:textId="77777777" w:rsidR="00B13093" w:rsidRDefault="00B13093">
            <w:pPr>
              <w:pStyle w:val="saisieClientCel"/>
              <w:rPr>
                <w:rFonts w:ascii="Trebuchet MS" w:eastAsia="Trebuchet MS" w:hAnsi="Trebuchet MS" w:cs="Trebuchet MS"/>
                <w:color w:val="000000"/>
                <w:lang w:val="fr-FR"/>
              </w:rPr>
            </w:pPr>
          </w:p>
        </w:tc>
      </w:tr>
      <w:tr w:rsidR="00B13093" w14:paraId="29E4BAA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A4"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A5" w14:textId="77777777" w:rsidR="00B13093" w:rsidRDefault="00B13093">
            <w:pPr>
              <w:pStyle w:val="saisieClientCel"/>
              <w:rPr>
                <w:rFonts w:ascii="Trebuchet MS" w:eastAsia="Trebuchet MS" w:hAnsi="Trebuchet MS" w:cs="Trebuchet MS"/>
                <w:color w:val="000000"/>
                <w:lang w:val="fr-FR"/>
              </w:rPr>
            </w:pPr>
          </w:p>
        </w:tc>
      </w:tr>
      <w:tr w:rsidR="00B13093" w14:paraId="29E4BA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A7"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A8" w14:textId="77777777" w:rsidR="00B13093" w:rsidRDefault="00B13093">
            <w:pPr>
              <w:pStyle w:val="saisieClientCel"/>
              <w:rPr>
                <w:rFonts w:ascii="Trebuchet MS" w:eastAsia="Trebuchet MS" w:hAnsi="Trebuchet MS" w:cs="Trebuchet MS"/>
                <w:color w:val="000000"/>
                <w:lang w:val="fr-FR"/>
              </w:rPr>
            </w:pPr>
          </w:p>
        </w:tc>
      </w:tr>
      <w:tr w:rsidR="00B13093" w14:paraId="29E4BAA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AA"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AB" w14:textId="77777777" w:rsidR="00B13093" w:rsidRDefault="00B13093">
            <w:pPr>
              <w:pStyle w:val="saisieClientCel"/>
              <w:rPr>
                <w:rFonts w:ascii="Trebuchet MS" w:eastAsia="Trebuchet MS" w:hAnsi="Trebuchet MS" w:cs="Trebuchet MS"/>
                <w:color w:val="000000"/>
                <w:lang w:val="fr-FR"/>
              </w:rPr>
            </w:pPr>
          </w:p>
        </w:tc>
      </w:tr>
      <w:tr w:rsidR="00B13093" w14:paraId="29E4BA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AD" w14:textId="77777777" w:rsidR="00B13093" w:rsidRDefault="001B4D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AE" w14:textId="77777777" w:rsidR="00B13093" w:rsidRDefault="00B13093">
            <w:pPr>
              <w:pStyle w:val="saisieClientCel"/>
              <w:rPr>
                <w:rFonts w:ascii="Trebuchet MS" w:eastAsia="Trebuchet MS" w:hAnsi="Trebuchet MS" w:cs="Trebuchet MS"/>
                <w:color w:val="000000"/>
                <w:lang w:val="fr-FR"/>
              </w:rPr>
            </w:pPr>
          </w:p>
        </w:tc>
      </w:tr>
      <w:tr w:rsidR="00B13093" w14:paraId="29E4BAB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E4BAB0" w14:textId="77777777" w:rsidR="00B13093" w:rsidRDefault="001B4D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4BAB1" w14:textId="77777777" w:rsidR="00B13093" w:rsidRDefault="00B13093">
            <w:pPr>
              <w:pStyle w:val="saisieClientCel"/>
              <w:rPr>
                <w:rFonts w:ascii="Trebuchet MS" w:eastAsia="Trebuchet MS" w:hAnsi="Trebuchet MS" w:cs="Trebuchet MS"/>
                <w:color w:val="000000"/>
                <w:lang w:val="fr-FR"/>
              </w:rPr>
            </w:pPr>
          </w:p>
        </w:tc>
      </w:tr>
    </w:tbl>
    <w:p w14:paraId="29E4BAB3" w14:textId="77777777" w:rsidR="00B13093" w:rsidRDefault="001B4DDF">
      <w:pPr>
        <w:spacing w:after="20" w:line="240" w:lineRule="exact"/>
      </w:pPr>
      <w:r>
        <w:t xml:space="preserve"> </w:t>
      </w:r>
    </w:p>
    <w:p w14:paraId="29E4BAB4" w14:textId="77777777" w:rsidR="00B13093" w:rsidRDefault="001B4DDF">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9E4BAB6" w14:textId="2A69AC36" w:rsidR="00B13093" w:rsidDel="009676A7" w:rsidRDefault="001B4DDF">
      <w:pPr>
        <w:pStyle w:val="ParagrapheIndent1"/>
        <w:spacing w:after="240" w:line="232" w:lineRule="exact"/>
        <w:jc w:val="both"/>
        <w:rPr>
          <w:del w:id="14" w:author="PHILIPPE Manuel" w:date="2025-08-01T10:57:00Z"/>
          <w:color w:val="000000"/>
          <w:lang w:val="fr-FR"/>
        </w:rPr>
      </w:pPr>
      <w:proofErr w:type="gramStart"/>
      <w:r w:rsidRPr="52DC027C">
        <w:rPr>
          <w:color w:val="000000" w:themeColor="text1"/>
          <w:lang w:val="fr-FR"/>
        </w:rPr>
        <w:t>à</w:t>
      </w:r>
      <w:proofErr w:type="gramEnd"/>
      <w:r w:rsidRPr="52DC027C">
        <w:rPr>
          <w:color w:val="000000" w:themeColor="text1"/>
          <w:lang w:val="fr-FR"/>
        </w:rPr>
        <w:t xml:space="preserve"> exécuter les prestations demandées dans les conditions définies ci-après </w:t>
      </w:r>
      <w:r w:rsidR="077F2772" w:rsidRPr="52DC027C">
        <w:rPr>
          <w:color w:val="000000" w:themeColor="text1"/>
          <w:lang w:val="fr-FR"/>
        </w:rPr>
        <w:t>:</w:t>
      </w:r>
    </w:p>
    <w:p w14:paraId="0C9D8F3F" w14:textId="79F44F3E" w:rsidR="52DC027C" w:rsidRDefault="52DC027C" w:rsidP="009676A7">
      <w:pPr>
        <w:pStyle w:val="ParagrapheIndent1"/>
        <w:spacing w:after="240" w:line="232" w:lineRule="exact"/>
        <w:jc w:val="both"/>
        <w:rPr>
          <w:lang w:val="fr-FR"/>
        </w:rPr>
        <w:pPrChange w:id="15" w:author="PHILIPPE Manuel" w:date="2025-08-01T10:57:00Z">
          <w:pPr/>
        </w:pPrChange>
      </w:pPr>
    </w:p>
    <w:p w14:paraId="29E4BAB7" w14:textId="77777777" w:rsidR="00B13093" w:rsidRDefault="001B4DDF">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w:t>
      </w:r>
    </w:p>
    <w:p w14:paraId="29E4BAB8"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16" w:name="ArtL1_AE-3-A4"/>
      <w:bookmarkStart w:id="17" w:name="_Toc256000003"/>
      <w:bookmarkEnd w:id="16"/>
      <w:r>
        <w:rPr>
          <w:rFonts w:ascii="Trebuchet MS" w:eastAsia="Trebuchet MS" w:hAnsi="Trebuchet MS" w:cs="Trebuchet MS"/>
          <w:color w:val="FFFFFF"/>
          <w:sz w:val="28"/>
          <w:lang w:val="fr-FR"/>
        </w:rPr>
        <w:t>4 - Dispositions générales</w:t>
      </w:r>
      <w:bookmarkEnd w:id="17"/>
    </w:p>
    <w:p w14:paraId="29E4BAB9" w14:textId="77777777" w:rsidR="00B13093" w:rsidRPr="001B4DDF" w:rsidRDefault="001B4DDF">
      <w:pPr>
        <w:spacing w:line="60" w:lineRule="exact"/>
        <w:rPr>
          <w:sz w:val="6"/>
          <w:lang w:val="fr-FR"/>
        </w:rPr>
      </w:pPr>
      <w:r w:rsidRPr="001B4DDF">
        <w:rPr>
          <w:lang w:val="fr-FR"/>
        </w:rPr>
        <w:t xml:space="preserve"> </w:t>
      </w:r>
    </w:p>
    <w:p w14:paraId="29E4BABA" w14:textId="77777777" w:rsidR="00B13093" w:rsidRDefault="001B4DDF">
      <w:pPr>
        <w:pStyle w:val="Titre2"/>
        <w:ind w:left="280"/>
        <w:rPr>
          <w:rFonts w:ascii="Trebuchet MS" w:eastAsia="Trebuchet MS" w:hAnsi="Trebuchet MS" w:cs="Trebuchet MS"/>
          <w:i w:val="0"/>
          <w:color w:val="000000"/>
          <w:sz w:val="24"/>
          <w:lang w:val="fr-FR"/>
        </w:rPr>
      </w:pPr>
      <w:bookmarkStart w:id="18" w:name="ArtL2_AE-3-A4.1"/>
      <w:bookmarkStart w:id="19" w:name="_Toc256000004"/>
      <w:bookmarkEnd w:id="18"/>
      <w:r>
        <w:rPr>
          <w:rFonts w:ascii="Trebuchet MS" w:eastAsia="Trebuchet MS" w:hAnsi="Trebuchet MS" w:cs="Trebuchet MS"/>
          <w:i w:val="0"/>
          <w:color w:val="000000"/>
          <w:sz w:val="24"/>
          <w:lang w:val="fr-FR"/>
        </w:rPr>
        <w:t>4.1 - Objet</w:t>
      </w:r>
      <w:bookmarkEnd w:id="19"/>
    </w:p>
    <w:p w14:paraId="29E4BABB" w14:textId="77777777" w:rsidR="00B13093" w:rsidRDefault="001B4DDF">
      <w:pPr>
        <w:pStyle w:val="ParagrapheIndent2"/>
        <w:spacing w:line="232" w:lineRule="exact"/>
        <w:jc w:val="both"/>
        <w:rPr>
          <w:color w:val="000000"/>
          <w:lang w:val="fr-FR"/>
        </w:rPr>
      </w:pPr>
      <w:r>
        <w:rPr>
          <w:color w:val="000000"/>
          <w:lang w:val="fr-FR"/>
        </w:rPr>
        <w:t>Le présent Acte d'Engagement concerne :</w:t>
      </w:r>
    </w:p>
    <w:p w14:paraId="29E4BABC" w14:textId="7A1DBD6C" w:rsidR="00B13093" w:rsidRDefault="001B4DDF">
      <w:pPr>
        <w:pStyle w:val="ParagrapheIndent2"/>
        <w:spacing w:line="232" w:lineRule="exact"/>
        <w:jc w:val="both"/>
        <w:rPr>
          <w:color w:val="000000"/>
          <w:lang w:val="fr-FR"/>
        </w:rPr>
      </w:pPr>
      <w:r>
        <w:rPr>
          <w:color w:val="000000"/>
          <w:lang w:val="fr-FR"/>
        </w:rPr>
        <w:t xml:space="preserve">Travaux de restauration des défenses de berges </w:t>
      </w:r>
      <w:del w:id="20" w:author="PHILIPPE Manuel" w:date="2025-08-01T10:57:00Z">
        <w:r w:rsidDel="009676A7">
          <w:rPr>
            <w:color w:val="000000"/>
            <w:lang w:val="fr-FR"/>
          </w:rPr>
          <w:delText>des canaux d’Ardres et</w:delText>
        </w:r>
      </w:del>
      <w:ins w:id="21" w:author="PHILIPPE Manuel" w:date="2025-08-01T10:57:00Z">
        <w:r w:rsidR="009676A7">
          <w:rPr>
            <w:color w:val="000000"/>
            <w:lang w:val="fr-FR"/>
          </w:rPr>
          <w:t>du canal</w:t>
        </w:r>
      </w:ins>
      <w:r>
        <w:rPr>
          <w:color w:val="000000"/>
          <w:lang w:val="fr-FR"/>
        </w:rPr>
        <w:t xml:space="preserve"> d’Audruicq</w:t>
      </w:r>
    </w:p>
    <w:p w14:paraId="29E4BABD" w14:textId="77777777" w:rsidR="00B13093" w:rsidRDefault="00B13093">
      <w:pPr>
        <w:pStyle w:val="ParagrapheIndent2"/>
        <w:spacing w:line="232" w:lineRule="exact"/>
        <w:jc w:val="both"/>
        <w:rPr>
          <w:color w:val="000000"/>
          <w:lang w:val="fr-FR"/>
        </w:rPr>
      </w:pPr>
    </w:p>
    <w:p w14:paraId="29E4BABF" w14:textId="454E5871" w:rsidR="00B13093" w:rsidRDefault="001B4DDF" w:rsidP="002D2694">
      <w:pPr>
        <w:pStyle w:val="ParagrapheIndent2"/>
        <w:spacing w:after="120" w:line="232" w:lineRule="exact"/>
        <w:jc w:val="both"/>
        <w:rPr>
          <w:color w:val="000000"/>
          <w:lang w:val="fr-FR"/>
        </w:rPr>
      </w:pPr>
      <w:r w:rsidRPr="41F617B9">
        <w:rPr>
          <w:color w:val="000000" w:themeColor="text1"/>
          <w:lang w:val="fr-FR"/>
        </w:rPr>
        <w:t xml:space="preserve">Les travaux de restauration des berges des canaux des communes d’Ardres et Audruicq s'inscrivent dans le cadre des travaux de Voies Navigables de France (VNF) pour restaurer et consolider les défenses de berges </w:t>
      </w:r>
      <w:proofErr w:type="gramStart"/>
      <w:r w:rsidRPr="41F617B9">
        <w:rPr>
          <w:color w:val="000000" w:themeColor="text1"/>
          <w:lang w:val="fr-FR"/>
        </w:rPr>
        <w:t>suite aux</w:t>
      </w:r>
      <w:proofErr w:type="gramEnd"/>
      <w:r w:rsidRPr="41F617B9">
        <w:rPr>
          <w:color w:val="000000" w:themeColor="text1"/>
          <w:lang w:val="fr-FR"/>
        </w:rPr>
        <w:t xml:space="preserve"> inondations de novembre 2023. Ce projet est essentiel pour garantir la pérennité des berges et la sécurité des riverains et prévenir les risques d'effondrement des berges. Ces travaux sont identifiés comme travaux d’urgence par </w:t>
      </w:r>
      <w:r w:rsidR="6DCC6098" w:rsidRPr="41F617B9">
        <w:rPr>
          <w:color w:val="000000" w:themeColor="text1"/>
          <w:lang w:val="fr-FR"/>
        </w:rPr>
        <w:t>la préfecture du Pas-de-Calai</w:t>
      </w:r>
      <w:r w:rsidR="46CB82AF" w:rsidRPr="41F617B9">
        <w:rPr>
          <w:color w:val="000000" w:themeColor="text1"/>
          <w:lang w:val="fr-FR"/>
        </w:rPr>
        <w:t>s.</w:t>
      </w:r>
    </w:p>
    <w:p w14:paraId="29E4BAC0" w14:textId="513EA234" w:rsidR="00B13093" w:rsidRPr="009676A7" w:rsidRDefault="001B4DDF">
      <w:pPr>
        <w:pStyle w:val="ParagrapheIndent2"/>
        <w:spacing w:after="240"/>
        <w:jc w:val="both"/>
        <w:rPr>
          <w:b/>
          <w:bCs/>
          <w:color w:val="FF0000"/>
          <w:lang w:val="fr-FR"/>
          <w:rPrChange w:id="22" w:author="PHILIPPE Manuel" w:date="2025-08-01T10:57:00Z">
            <w:rPr>
              <w:color w:val="000000"/>
              <w:lang w:val="fr-FR"/>
            </w:rPr>
          </w:rPrChange>
        </w:rPr>
      </w:pPr>
      <w:r w:rsidRPr="009676A7">
        <w:rPr>
          <w:b/>
          <w:bCs/>
          <w:color w:val="FF0000"/>
          <w:lang w:val="fr-FR"/>
          <w:rPrChange w:id="23" w:author="PHILIPPE Manuel" w:date="2025-08-01T10:57:00Z">
            <w:rPr>
              <w:color w:val="000000"/>
              <w:lang w:val="fr-FR"/>
            </w:rPr>
          </w:rPrChange>
        </w:rPr>
        <w:t xml:space="preserve">Les prestations définies au </w:t>
      </w:r>
      <w:proofErr w:type="spellStart"/>
      <w:r w:rsidRPr="009676A7">
        <w:rPr>
          <w:b/>
          <w:bCs/>
          <w:color w:val="FF0000"/>
          <w:lang w:val="fr-FR"/>
          <w:rPrChange w:id="24" w:author="PHILIPPE Manuel" w:date="2025-08-01T10:57:00Z">
            <w:rPr>
              <w:color w:val="000000"/>
              <w:lang w:val="fr-FR"/>
            </w:rPr>
          </w:rPrChange>
        </w:rPr>
        <w:t>CCAP</w:t>
      </w:r>
      <w:proofErr w:type="spellEnd"/>
      <w:r w:rsidRPr="009676A7">
        <w:rPr>
          <w:b/>
          <w:bCs/>
          <w:color w:val="FF0000"/>
          <w:lang w:val="fr-FR"/>
          <w:rPrChange w:id="25" w:author="PHILIPPE Manuel" w:date="2025-08-01T10:57:00Z">
            <w:rPr>
              <w:color w:val="000000"/>
              <w:lang w:val="fr-FR"/>
            </w:rPr>
          </w:rPrChange>
        </w:rPr>
        <w:t xml:space="preserve"> sont réparties en 2 lots</w:t>
      </w:r>
      <w:ins w:id="26" w:author="PHILIPPE Manuel" w:date="2025-08-01T10:57:00Z">
        <w:r w:rsidR="009676A7" w:rsidRPr="009676A7">
          <w:rPr>
            <w:b/>
            <w:bCs/>
            <w:color w:val="FF0000"/>
            <w:lang w:val="fr-FR"/>
            <w:rPrChange w:id="27" w:author="PHILIPPE Manuel" w:date="2025-08-01T10:57:00Z">
              <w:rPr>
                <w:color w:val="000000"/>
                <w:lang w:val="fr-FR"/>
              </w:rPr>
            </w:rPrChange>
          </w:rPr>
          <w:t xml:space="preserve"> : seul Audruicq est concerné par le présent </w:t>
        </w:r>
        <w:r w:rsidR="009676A7" w:rsidRPr="009676A7">
          <w:rPr>
            <w:b/>
            <w:bCs/>
            <w:color w:val="FF0000"/>
            <w:lang w:val="fr-FR"/>
            <w:rPrChange w:id="28" w:author="PHILIPPE Manuel" w:date="2025-08-01T10:57:00Z">
              <w:rPr>
                <w:color w:val="000000"/>
                <w:lang w:val="fr-FR"/>
              </w:rPr>
            </w:rPrChange>
          </w:rPr>
          <w:t>Acte d'Engagement</w:t>
        </w:r>
        <w:r w:rsidR="009676A7" w:rsidRPr="009676A7">
          <w:rPr>
            <w:b/>
            <w:bCs/>
            <w:color w:val="FF0000"/>
            <w:lang w:val="fr-FR"/>
            <w:rPrChange w:id="29" w:author="PHILIPPE Manuel" w:date="2025-08-01T10:57:00Z">
              <w:rPr>
                <w:color w:val="000000"/>
                <w:lang w:val="fr-FR"/>
              </w:rPr>
            </w:rPrChange>
          </w:rPr>
          <w:t>.</w:t>
        </w:r>
      </w:ins>
      <w:del w:id="30" w:author="PHILIPPE Manuel" w:date="2025-08-01T10:57:00Z">
        <w:r w:rsidRPr="009676A7" w:rsidDel="009676A7">
          <w:rPr>
            <w:b/>
            <w:bCs/>
            <w:color w:val="FF0000"/>
            <w:lang w:val="fr-FR"/>
            <w:rPrChange w:id="31" w:author="PHILIPPE Manuel" w:date="2025-08-01T10:57:00Z">
              <w:rPr>
                <w:color w:val="000000"/>
                <w:lang w:val="fr-FR"/>
              </w:rPr>
            </w:rPrChange>
          </w:rPr>
          <w:delText>.</w:delText>
        </w:r>
      </w:del>
    </w:p>
    <w:p w14:paraId="29E4BAC1" w14:textId="77777777" w:rsidR="00B13093" w:rsidRDefault="001B4DDF">
      <w:pPr>
        <w:pStyle w:val="Titre2"/>
        <w:ind w:left="280"/>
        <w:rPr>
          <w:rFonts w:ascii="Trebuchet MS" w:eastAsia="Trebuchet MS" w:hAnsi="Trebuchet MS" w:cs="Trebuchet MS"/>
          <w:i w:val="0"/>
          <w:color w:val="000000"/>
          <w:sz w:val="24"/>
          <w:lang w:val="fr-FR"/>
        </w:rPr>
      </w:pPr>
      <w:bookmarkStart w:id="32" w:name="ArtL2_AE-3-A4.2"/>
      <w:bookmarkStart w:id="33" w:name="_Toc256000005"/>
      <w:bookmarkEnd w:id="32"/>
      <w:r>
        <w:rPr>
          <w:rFonts w:ascii="Trebuchet MS" w:eastAsia="Trebuchet MS" w:hAnsi="Trebuchet MS" w:cs="Trebuchet MS"/>
          <w:i w:val="0"/>
          <w:color w:val="000000"/>
          <w:sz w:val="24"/>
          <w:lang w:val="fr-FR"/>
        </w:rPr>
        <w:lastRenderedPageBreak/>
        <w:t>4.2 - Mode de passation</w:t>
      </w:r>
      <w:bookmarkEnd w:id="33"/>
    </w:p>
    <w:p w14:paraId="29E4BAC2" w14:textId="77777777" w:rsidR="00B13093" w:rsidRDefault="001B4DDF">
      <w:pPr>
        <w:pStyle w:val="ParagrapheIndent2"/>
        <w:spacing w:after="240" w:line="23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29E4BAC3" w14:textId="77777777" w:rsidR="00B13093" w:rsidRDefault="001B4DDF">
      <w:pPr>
        <w:pStyle w:val="Titre2"/>
        <w:ind w:left="280"/>
        <w:rPr>
          <w:rFonts w:ascii="Trebuchet MS" w:eastAsia="Trebuchet MS" w:hAnsi="Trebuchet MS" w:cs="Trebuchet MS"/>
          <w:i w:val="0"/>
          <w:color w:val="000000"/>
          <w:sz w:val="24"/>
          <w:lang w:val="fr-FR"/>
        </w:rPr>
      </w:pPr>
      <w:bookmarkStart w:id="34" w:name="ArtL2_AE-3-A4.3"/>
      <w:bookmarkStart w:id="35" w:name="_Toc256000006"/>
      <w:bookmarkEnd w:id="34"/>
      <w:r>
        <w:rPr>
          <w:rFonts w:ascii="Trebuchet MS" w:eastAsia="Trebuchet MS" w:hAnsi="Trebuchet MS" w:cs="Trebuchet MS"/>
          <w:i w:val="0"/>
          <w:color w:val="000000"/>
          <w:sz w:val="24"/>
          <w:lang w:val="fr-FR"/>
        </w:rPr>
        <w:t>4.3 - Forme de contrat</w:t>
      </w:r>
      <w:bookmarkEnd w:id="35"/>
    </w:p>
    <w:p w14:paraId="72A6047E" w14:textId="74A28636" w:rsidR="0054311C" w:rsidRPr="0054311C" w:rsidRDefault="0054311C" w:rsidP="0054311C">
      <w:pPr>
        <w:pStyle w:val="ParagrapheIndent2"/>
        <w:spacing w:line="232" w:lineRule="exact"/>
        <w:rPr>
          <w:rFonts w:cs="Arial"/>
          <w:color w:val="000000"/>
          <w:lang w:val="fr-FR"/>
        </w:rPr>
      </w:pPr>
      <w:r w:rsidRPr="0054311C">
        <w:rPr>
          <w:rFonts w:cs="Arial"/>
          <w:color w:val="000000"/>
          <w:lang w:val="fr-FR"/>
        </w:rPr>
        <w:t xml:space="preserve">Le lot 2 </w:t>
      </w:r>
      <w:r w:rsidR="00C01D43">
        <w:rPr>
          <w:rFonts w:cs="Arial"/>
          <w:color w:val="000000"/>
          <w:lang w:val="fr-FR"/>
        </w:rPr>
        <w:t>fera pas l’objet d’un fractionnement</w:t>
      </w:r>
      <w:r w:rsidR="00116657">
        <w:rPr>
          <w:rFonts w:cs="Arial"/>
          <w:color w:val="000000"/>
          <w:lang w:val="fr-FR"/>
        </w:rPr>
        <w:t xml:space="preserve"> </w:t>
      </w:r>
      <w:r w:rsidR="00116657" w:rsidRPr="0054311C">
        <w:rPr>
          <w:rFonts w:cs="Arial"/>
          <w:color w:val="000000"/>
          <w:lang w:val="fr-FR"/>
        </w:rPr>
        <w:t>en application des articles R. 2113-4 à R. 2113-6 du Code de la commande publique.</w:t>
      </w:r>
    </w:p>
    <w:p w14:paraId="10190B9C" w14:textId="77777777" w:rsidR="0054311C" w:rsidRDefault="0054311C" w:rsidP="0054311C">
      <w:pPr>
        <w:pStyle w:val="ParagrapheIndent2"/>
        <w:spacing w:line="232" w:lineRule="exact"/>
        <w:jc w:val="both"/>
        <w:rPr>
          <w:rFonts w:cs="Arial"/>
          <w:color w:val="000000"/>
          <w:lang w:val="fr-FR"/>
        </w:rPr>
      </w:pPr>
    </w:p>
    <w:p w14:paraId="66073EAC" w14:textId="1F050CD0" w:rsidR="0054311C" w:rsidRPr="0054311C" w:rsidRDefault="0054311C" w:rsidP="0054311C">
      <w:pPr>
        <w:pStyle w:val="ParagrapheIndent2"/>
        <w:spacing w:line="232" w:lineRule="exact"/>
        <w:jc w:val="both"/>
        <w:rPr>
          <w:rFonts w:cs="Arial"/>
          <w:color w:val="000000"/>
          <w:lang w:val="fr-FR"/>
        </w:rPr>
      </w:pPr>
      <w:r w:rsidRPr="0054311C">
        <w:rPr>
          <w:rFonts w:cs="Arial"/>
          <w:color w:val="000000"/>
          <w:lang w:val="fr-FR"/>
        </w:rPr>
        <w:t xml:space="preserve">Pour le lot </w:t>
      </w:r>
      <w:r w:rsidR="00116657">
        <w:rPr>
          <w:rFonts w:cs="Arial"/>
          <w:color w:val="000000"/>
          <w:lang w:val="fr-FR"/>
        </w:rPr>
        <w:t>2</w:t>
      </w:r>
      <w:r w:rsidRPr="0054311C">
        <w:rPr>
          <w:rFonts w:cs="Arial"/>
          <w:color w:val="000000"/>
          <w:lang w:val="fr-FR"/>
        </w:rPr>
        <w:t>, les prestations sont divisées comme suit :</w:t>
      </w:r>
    </w:p>
    <w:p w14:paraId="29E4BAC5" w14:textId="77777777" w:rsidR="00B13093" w:rsidRDefault="00B13093">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482"/>
        <w:gridCol w:w="7118"/>
      </w:tblGrid>
      <w:tr w:rsidR="00B13093" w14:paraId="29E4BAC8" w14:textId="77777777" w:rsidTr="008E1A75">
        <w:trPr>
          <w:trHeight w:val="292"/>
        </w:trPr>
        <w:tc>
          <w:tcPr>
            <w:tcW w:w="1482"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29E4BAC6" w14:textId="0460F1BC" w:rsidR="00B13093" w:rsidRDefault="001B4DDF" w:rsidP="52694C20">
            <w:pPr>
              <w:spacing w:before="40"/>
              <w:jc w:val="center"/>
              <w:rPr>
                <w:rFonts w:ascii="Trebuchet MS" w:eastAsia="Trebuchet MS" w:hAnsi="Trebuchet MS" w:cs="Trebuchet MS"/>
                <w:color w:val="000000"/>
                <w:sz w:val="20"/>
                <w:szCs w:val="20"/>
                <w:lang w:val="fr-FR"/>
              </w:rPr>
            </w:pPr>
            <w:r w:rsidRPr="52694C20">
              <w:rPr>
                <w:rFonts w:ascii="Trebuchet MS" w:eastAsia="Trebuchet MS" w:hAnsi="Trebuchet MS" w:cs="Trebuchet MS"/>
                <w:color w:val="000000" w:themeColor="text1"/>
                <w:sz w:val="20"/>
                <w:szCs w:val="20"/>
                <w:lang w:val="fr-FR"/>
              </w:rPr>
              <w:t>Lot</w:t>
            </w:r>
          </w:p>
        </w:tc>
        <w:tc>
          <w:tcPr>
            <w:tcW w:w="7118"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29E4BAC7" w14:textId="7ED26F49" w:rsidR="00B13093" w:rsidRDefault="001B4DD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Tranche(s) </w:t>
            </w:r>
          </w:p>
        </w:tc>
      </w:tr>
      <w:tr w:rsidR="00B13093" w14:paraId="29E4BACE" w14:textId="77777777" w:rsidTr="008E1A75">
        <w:trPr>
          <w:trHeight w:val="346"/>
        </w:trPr>
        <w:tc>
          <w:tcPr>
            <w:tcW w:w="1482"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B38F8D3" w14:textId="77777777" w:rsidR="00B13093" w:rsidRDefault="001B4D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p w14:paraId="29E4BACC" w14:textId="0F457F05" w:rsidR="008E1A75" w:rsidRDefault="008E1A75">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Canal d’Audruicq</w:t>
            </w:r>
          </w:p>
        </w:tc>
        <w:tc>
          <w:tcPr>
            <w:tcW w:w="711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E015E6E" w14:textId="77777777" w:rsidR="008E1A75" w:rsidRDefault="008E1A75" w:rsidP="008E1A75">
            <w:pPr>
              <w:spacing w:before="80" w:after="20"/>
              <w:ind w:left="80" w:right="80"/>
              <w:jc w:val="center"/>
              <w:rPr>
                <w:rFonts w:ascii="Trebuchet MS" w:eastAsia="Trebuchet MS" w:hAnsi="Trebuchet MS" w:cs="Trebuchet MS"/>
                <w:color w:val="000000"/>
                <w:sz w:val="20"/>
                <w:lang w:val="fr-FR"/>
              </w:rPr>
            </w:pPr>
          </w:p>
          <w:p w14:paraId="29E4BACD" w14:textId="7C297884" w:rsidR="00B13093" w:rsidRDefault="001B4DDF" w:rsidP="008E1A7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 Ferme</w:t>
            </w:r>
            <w:r w:rsidR="00E341D4">
              <w:rPr>
                <w:rFonts w:ascii="Trebuchet MS" w:eastAsia="Trebuchet MS" w:hAnsi="Trebuchet MS" w:cs="Trebuchet MS"/>
                <w:color w:val="000000"/>
                <w:sz w:val="20"/>
                <w:lang w:val="fr-FR"/>
              </w:rPr>
              <w:t xml:space="preserve"> (TF)</w:t>
            </w:r>
          </w:p>
        </w:tc>
      </w:tr>
    </w:tbl>
    <w:p w14:paraId="29E4BACF" w14:textId="77777777" w:rsidR="00B13093" w:rsidRDefault="001B4DDF">
      <w:pPr>
        <w:spacing w:after="20" w:line="240" w:lineRule="exact"/>
      </w:pPr>
      <w:r>
        <w:t xml:space="preserve"> </w:t>
      </w:r>
    </w:p>
    <w:p w14:paraId="29E4BAD0"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36" w:name="ArtL1_AE-3-A5"/>
      <w:bookmarkStart w:id="37" w:name="_Toc256000007"/>
      <w:bookmarkEnd w:id="36"/>
      <w:r>
        <w:rPr>
          <w:rFonts w:ascii="Trebuchet MS" w:eastAsia="Trebuchet MS" w:hAnsi="Trebuchet MS" w:cs="Trebuchet MS"/>
          <w:color w:val="FFFFFF"/>
          <w:sz w:val="28"/>
          <w:lang w:val="fr-FR"/>
        </w:rPr>
        <w:t>5 - Prix</w:t>
      </w:r>
      <w:bookmarkEnd w:id="37"/>
    </w:p>
    <w:p w14:paraId="29E4BAD1" w14:textId="77777777" w:rsidR="00B13093" w:rsidRDefault="001B4DDF">
      <w:pPr>
        <w:spacing w:line="60" w:lineRule="exact"/>
        <w:rPr>
          <w:sz w:val="6"/>
        </w:rPr>
      </w:pPr>
      <w:r>
        <w:t xml:space="preserve"> </w:t>
      </w:r>
    </w:p>
    <w:p w14:paraId="72FE5824" w14:textId="6BE84D73" w:rsidR="001B4DDF" w:rsidRDefault="001B4DDF">
      <w:pPr>
        <w:pStyle w:val="ParagrapheIndent1"/>
        <w:spacing w:line="232" w:lineRule="exact"/>
        <w:jc w:val="both"/>
        <w:rPr>
          <w:b/>
          <w:color w:val="000000"/>
          <w:lang w:val="fr-FR"/>
        </w:rPr>
      </w:pPr>
      <w:r>
        <w:rPr>
          <w:b/>
          <w:color w:val="000000"/>
          <w:lang w:val="fr-FR"/>
        </w:rPr>
        <w:t>Montant du marché</w:t>
      </w:r>
    </w:p>
    <w:p w14:paraId="1A7BC8FE" w14:textId="77777777" w:rsidR="001B4DDF" w:rsidRDefault="001B4DDF" w:rsidP="001B4DDF">
      <w:pPr>
        <w:rPr>
          <w:lang w:val="fr-FR"/>
        </w:rPr>
      </w:pPr>
    </w:p>
    <w:tbl>
      <w:tblPr>
        <w:tblW w:w="9639" w:type="dxa"/>
        <w:tblInd w:w="3" w:type="dxa"/>
        <w:tblLayout w:type="fixed"/>
        <w:tblLook w:val="04A0" w:firstRow="1" w:lastRow="0" w:firstColumn="1" w:lastColumn="0" w:noHBand="0" w:noVBand="1"/>
      </w:tblPr>
      <w:tblGrid>
        <w:gridCol w:w="1554"/>
        <w:gridCol w:w="1275"/>
        <w:gridCol w:w="1849"/>
        <w:gridCol w:w="2268"/>
        <w:gridCol w:w="2693"/>
      </w:tblGrid>
      <w:tr w:rsidR="001B4DDF" w14:paraId="4C30923C" w14:textId="77777777" w:rsidTr="008E1A75">
        <w:trPr>
          <w:trHeight w:val="292"/>
        </w:trPr>
        <w:tc>
          <w:tcPr>
            <w:tcW w:w="1554"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5FDDB6A2" w14:textId="726E4370" w:rsidR="001B4DDF" w:rsidRDefault="001B4DDF" w:rsidP="003C5E9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w:t>
            </w:r>
          </w:p>
        </w:tc>
        <w:tc>
          <w:tcPr>
            <w:tcW w:w="1275"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57B43BFE" w14:textId="77777777" w:rsidR="001B4DDF" w:rsidRDefault="001B4DDF" w:rsidP="003C5E9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Tranche(s)</w:t>
            </w:r>
          </w:p>
        </w:tc>
        <w:tc>
          <w:tcPr>
            <w:tcW w:w="1849"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86E62A1" w14:textId="1112C2B9" w:rsidR="001B4DDF" w:rsidRDefault="001B4DDF" w:rsidP="003C5E9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2268"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7DCA8EC7" w14:textId="59022F89" w:rsidR="001B4DDF" w:rsidRDefault="001B4DDF" w:rsidP="003C5E9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20%</w:t>
            </w:r>
          </w:p>
        </w:tc>
        <w:tc>
          <w:tcPr>
            <w:tcW w:w="2693"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5ED475C2" w14:textId="62F46E46" w:rsidR="001B4DDF" w:rsidRDefault="001B4DDF" w:rsidP="003C5E9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8E1A75" w14:paraId="30BE6E45" w14:textId="77777777" w:rsidTr="008E1A75">
        <w:trPr>
          <w:trHeight w:val="207"/>
        </w:trPr>
        <w:tc>
          <w:tcPr>
            <w:tcW w:w="1554" w:type="dxa"/>
            <w:vMerge w:val="restart"/>
            <w:tcBorders>
              <w:top w:val="single" w:sz="2" w:space="0" w:color="000000" w:themeColor="text1"/>
              <w:left w:val="single" w:sz="2" w:space="0" w:color="000000" w:themeColor="text1"/>
              <w:right w:val="single" w:sz="2" w:space="0" w:color="000000" w:themeColor="text1"/>
            </w:tcBorders>
            <w:tcMar>
              <w:top w:w="0" w:type="dxa"/>
              <w:left w:w="0" w:type="dxa"/>
              <w:bottom w:w="0" w:type="dxa"/>
              <w:right w:w="0" w:type="dxa"/>
            </w:tcMar>
          </w:tcPr>
          <w:p w14:paraId="5AA49754" w14:textId="5B55671B" w:rsidR="008E1A75" w:rsidRDefault="008E1A75" w:rsidP="008E1A75">
            <w:pPr>
              <w:spacing w:before="80" w:after="20"/>
              <w:jc w:val="center"/>
              <w:rPr>
                <w:rFonts w:ascii="Trebuchet MS" w:eastAsia="Trebuchet MS" w:hAnsi="Trebuchet MS" w:cs="Trebuchet MS"/>
                <w:color w:val="000000" w:themeColor="text1"/>
                <w:sz w:val="20"/>
                <w:szCs w:val="20"/>
                <w:lang w:val="fr-FR"/>
              </w:rPr>
            </w:pPr>
            <w:r w:rsidRPr="52DC027C">
              <w:rPr>
                <w:rFonts w:ascii="Trebuchet MS" w:eastAsia="Trebuchet MS" w:hAnsi="Trebuchet MS" w:cs="Trebuchet MS"/>
                <w:color w:val="000000" w:themeColor="text1"/>
                <w:sz w:val="20"/>
                <w:szCs w:val="20"/>
                <w:lang w:val="fr-FR"/>
              </w:rPr>
              <w:t>02</w:t>
            </w:r>
          </w:p>
          <w:p w14:paraId="575AC1C4" w14:textId="1E21C202" w:rsidR="008E1A75" w:rsidRDefault="008E1A75" w:rsidP="008E1A75">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themeColor="text1"/>
                <w:sz w:val="20"/>
                <w:szCs w:val="20"/>
                <w:lang w:val="fr-FR"/>
              </w:rPr>
              <w:t>Canal d’Audruicq</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FC84EC6" w14:textId="1C60500E" w:rsidR="008E1A75" w:rsidRDefault="008E1A75" w:rsidP="6997F148">
            <w:pPr>
              <w:spacing w:before="80" w:after="20"/>
              <w:jc w:val="center"/>
              <w:rPr>
                <w:rFonts w:ascii="Trebuchet MS" w:eastAsia="Trebuchet MS" w:hAnsi="Trebuchet MS" w:cs="Trebuchet MS"/>
                <w:color w:val="000000"/>
                <w:sz w:val="20"/>
                <w:szCs w:val="20"/>
                <w:lang w:val="fr-FR"/>
              </w:rPr>
            </w:pPr>
            <w:r w:rsidRPr="6997F148">
              <w:rPr>
                <w:rFonts w:ascii="Trebuchet MS" w:eastAsia="Trebuchet MS" w:hAnsi="Trebuchet MS" w:cs="Trebuchet MS"/>
                <w:color w:val="000000" w:themeColor="text1"/>
                <w:sz w:val="20"/>
                <w:szCs w:val="20"/>
                <w:lang w:val="fr-FR"/>
              </w:rPr>
              <w:t>TF</w:t>
            </w:r>
          </w:p>
        </w:tc>
        <w:tc>
          <w:tcPr>
            <w:tcW w:w="184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282E236" w14:textId="77777777" w:rsidR="008E1A75" w:rsidRDefault="008E1A75" w:rsidP="003C5E92">
            <w:pPr>
              <w:spacing w:before="80" w:after="20"/>
              <w:ind w:left="80" w:right="80"/>
              <w:jc w:val="center"/>
              <w:rPr>
                <w:rFonts w:ascii="Trebuchet MS" w:eastAsia="Trebuchet MS" w:hAnsi="Trebuchet MS" w:cs="Trebuchet MS"/>
                <w:color w:val="000000"/>
                <w:sz w:val="20"/>
                <w:lang w:val="fr-FR"/>
              </w:rPr>
            </w:pP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22D1B1F" w14:textId="77777777" w:rsidR="008E1A75" w:rsidRDefault="008E1A75" w:rsidP="003C5E92">
            <w:pPr>
              <w:rPr>
                <w:rFonts w:ascii="Trebuchet MS" w:eastAsia="Trebuchet MS" w:hAnsi="Trebuchet MS" w:cs="Trebuchet MS"/>
                <w:color w:val="000000"/>
                <w:sz w:val="20"/>
                <w:lang w:val="fr-FR"/>
              </w:rPr>
            </w:pPr>
          </w:p>
        </w:tc>
        <w:tc>
          <w:tcPr>
            <w:tcW w:w="269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7761E26" w14:textId="77777777" w:rsidR="008E1A75" w:rsidRDefault="008E1A75" w:rsidP="003C5E92">
            <w:pPr>
              <w:rPr>
                <w:rFonts w:ascii="Trebuchet MS" w:eastAsia="Trebuchet MS" w:hAnsi="Trebuchet MS" w:cs="Trebuchet MS"/>
                <w:color w:val="000000"/>
                <w:sz w:val="20"/>
                <w:lang w:val="fr-FR"/>
              </w:rPr>
            </w:pPr>
          </w:p>
        </w:tc>
      </w:tr>
      <w:tr w:rsidR="008E1A75" w14:paraId="21D9FBF0" w14:textId="77777777" w:rsidTr="008E1A75">
        <w:trPr>
          <w:trHeight w:val="594"/>
        </w:trPr>
        <w:tc>
          <w:tcPr>
            <w:tcW w:w="1554" w:type="dxa"/>
            <w:vMerge/>
            <w:tcBorders>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A203647" w14:textId="47928E32" w:rsidR="008E1A75" w:rsidRDefault="008E1A75" w:rsidP="003C5E92">
            <w:pPr>
              <w:spacing w:before="80" w:after="20"/>
              <w:jc w:val="center"/>
              <w:rPr>
                <w:rFonts w:ascii="Trebuchet MS" w:eastAsia="Trebuchet MS" w:hAnsi="Trebuchet MS" w:cs="Trebuchet MS"/>
                <w:color w:val="000000"/>
                <w:sz w:val="20"/>
                <w:lang w:val="fr-FR"/>
              </w:rPr>
            </w:pP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0CF2213" w14:textId="3ABBDDBB" w:rsidR="008E1A75" w:rsidRPr="001B4DDF" w:rsidRDefault="008E1A75" w:rsidP="003C5E92">
            <w:pPr>
              <w:spacing w:before="80" w:after="20"/>
              <w:jc w:val="center"/>
              <w:rPr>
                <w:rFonts w:ascii="Trebuchet MS" w:eastAsia="Trebuchet MS" w:hAnsi="Trebuchet MS" w:cs="Trebuchet MS"/>
                <w:b/>
                <w:bCs/>
                <w:color w:val="000000"/>
                <w:sz w:val="20"/>
                <w:lang w:val="fr-FR"/>
              </w:rPr>
            </w:pPr>
            <w:r w:rsidRPr="001B4DDF">
              <w:rPr>
                <w:rFonts w:ascii="Trebuchet MS" w:eastAsia="Trebuchet MS" w:hAnsi="Trebuchet MS" w:cs="Trebuchet MS"/>
                <w:b/>
                <w:bCs/>
                <w:color w:val="000000"/>
                <w:sz w:val="20"/>
                <w:lang w:val="fr-FR"/>
              </w:rPr>
              <w:t>TOTAL lot 2</w:t>
            </w:r>
          </w:p>
        </w:tc>
        <w:tc>
          <w:tcPr>
            <w:tcW w:w="184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55B1C67" w14:textId="54362FE4" w:rsidR="008E1A75" w:rsidRDefault="008E1A75" w:rsidP="003C5E92">
            <w:pPr>
              <w:spacing w:before="80" w:after="20"/>
              <w:ind w:left="80" w:right="80"/>
              <w:jc w:val="center"/>
              <w:rPr>
                <w:rFonts w:ascii="Trebuchet MS" w:eastAsia="Trebuchet MS" w:hAnsi="Trebuchet MS" w:cs="Trebuchet MS"/>
                <w:color w:val="000000"/>
                <w:sz w:val="20"/>
                <w:lang w:val="fr-FR"/>
              </w:rPr>
            </w:pP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35D6BAB" w14:textId="3DD81951" w:rsidR="008E1A75" w:rsidRDefault="008E1A75" w:rsidP="003C5E92"/>
        </w:tc>
        <w:tc>
          <w:tcPr>
            <w:tcW w:w="269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1F84734" w14:textId="265009F3" w:rsidR="008E1A75" w:rsidRDefault="008E1A75" w:rsidP="003C5E92"/>
        </w:tc>
      </w:tr>
    </w:tbl>
    <w:p w14:paraId="4AE3C506" w14:textId="6B40CA4C" w:rsidR="001B4DDF" w:rsidRDefault="001B4DDF" w:rsidP="52DC027C">
      <w:pPr>
        <w:pStyle w:val="ParagrapheIndent1"/>
        <w:spacing w:line="232" w:lineRule="exact"/>
        <w:rPr>
          <w:lang w:val="fr-FR"/>
        </w:rPr>
      </w:pPr>
    </w:p>
    <w:p w14:paraId="698E0197" w14:textId="77777777" w:rsidR="001B4DDF" w:rsidRDefault="001B4DDF">
      <w:pPr>
        <w:pStyle w:val="ParagrapheIndent1"/>
        <w:spacing w:line="232" w:lineRule="exact"/>
        <w:jc w:val="both"/>
        <w:rPr>
          <w:b/>
          <w:color w:val="000000"/>
          <w:lang w:val="fr-FR"/>
        </w:rPr>
      </w:pPr>
    </w:p>
    <w:p w14:paraId="6088C07A" w14:textId="0E40916D" w:rsidR="00375DB5" w:rsidRPr="00375DB5" w:rsidRDefault="001B4DDF" w:rsidP="00375DB5">
      <w:pPr>
        <w:pStyle w:val="ParagrapheIndent1"/>
        <w:spacing w:line="232" w:lineRule="exact"/>
        <w:jc w:val="both"/>
        <w:rPr>
          <w:b/>
          <w:color w:val="000000"/>
          <w:lang w:val="fr-FR"/>
        </w:rPr>
      </w:pPr>
      <w:r>
        <w:rPr>
          <w:b/>
          <w:color w:val="000000"/>
          <w:lang w:val="fr-FR"/>
        </w:rPr>
        <w:t>Les prestations seront rémunérées à la fois par application de prix forfaitaires et par application aux quantités réellement exécutées des prix unitaires fixés dans le bordereau des prix.</w:t>
      </w:r>
    </w:p>
    <w:p w14:paraId="29E4BAD3" w14:textId="77777777" w:rsidR="00B13093" w:rsidRDefault="00B13093">
      <w:pPr>
        <w:pStyle w:val="ParagrapheIndent1"/>
        <w:spacing w:line="232" w:lineRule="exact"/>
        <w:jc w:val="both"/>
        <w:rPr>
          <w:b/>
          <w:color w:val="000000"/>
          <w:lang w:val="fr-FR"/>
        </w:rPr>
      </w:pPr>
    </w:p>
    <w:p w14:paraId="0A0E9AB7" w14:textId="4D03CA95" w:rsidR="00C01D43" w:rsidRPr="005922BC" w:rsidDel="0074241A" w:rsidRDefault="00364856" w:rsidP="00C01D43">
      <w:pPr>
        <w:rPr>
          <w:del w:id="38" w:author="PHILIPPE Manuel" w:date="2025-08-01T15:11:00Z"/>
          <w:rFonts w:ascii="Trebuchet MS" w:hAnsi="Trebuchet MS"/>
          <w:sz w:val="20"/>
          <w:szCs w:val="20"/>
          <w:lang w:val="fr-FR"/>
        </w:rPr>
      </w:pPr>
      <w:del w:id="39" w:author="PHILIPPE Manuel" w:date="2025-08-01T15:11:00Z">
        <w:r w:rsidRPr="005922BC" w:rsidDel="0074241A">
          <w:rPr>
            <w:rFonts w:ascii="Trebuchet MS" w:hAnsi="Trebuchet MS"/>
            <w:sz w:val="20"/>
            <w:szCs w:val="20"/>
            <w:lang w:val="fr-FR"/>
          </w:rPr>
          <w:delText xml:space="preserve">Les candidats souhaitant répondre à plusieurs lots doivent remplir </w:delText>
        </w:r>
        <w:r w:rsidR="005922BC" w:rsidRPr="005922BC" w:rsidDel="0074241A">
          <w:rPr>
            <w:rFonts w:ascii="Trebuchet MS" w:hAnsi="Trebuchet MS"/>
            <w:sz w:val="20"/>
            <w:szCs w:val="20"/>
            <w:lang w:val="fr-FR"/>
          </w:rPr>
          <w:delText>le tableau fourni en annexe 2 et produire la note lui étant associée.</w:delText>
        </w:r>
      </w:del>
    </w:p>
    <w:p w14:paraId="29E4BAD7" w14:textId="77777777" w:rsidR="00B13093" w:rsidRPr="001B4DDF" w:rsidRDefault="00B13093">
      <w:pPr>
        <w:spacing w:line="240" w:lineRule="exact"/>
        <w:rPr>
          <w:lang w:val="fr-FR"/>
        </w:rPr>
      </w:pPr>
    </w:p>
    <w:p w14:paraId="29E4BAD8"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40" w:name="ArtL1_AE-3-A6"/>
      <w:bookmarkStart w:id="41" w:name="_Toc256000008"/>
      <w:bookmarkEnd w:id="40"/>
      <w:r>
        <w:rPr>
          <w:rFonts w:ascii="Trebuchet MS" w:eastAsia="Trebuchet MS" w:hAnsi="Trebuchet MS" w:cs="Trebuchet MS"/>
          <w:color w:val="FFFFFF"/>
          <w:sz w:val="28"/>
          <w:lang w:val="fr-FR"/>
        </w:rPr>
        <w:t>6 - Durée et Délais d'exécution</w:t>
      </w:r>
      <w:bookmarkEnd w:id="41"/>
    </w:p>
    <w:p w14:paraId="29E4BAD9" w14:textId="77777777" w:rsidR="00B13093" w:rsidRPr="001B4DDF" w:rsidRDefault="001B4DDF">
      <w:pPr>
        <w:spacing w:line="60" w:lineRule="exact"/>
        <w:rPr>
          <w:sz w:val="6"/>
          <w:lang w:val="fr-FR"/>
        </w:rPr>
      </w:pPr>
      <w:r w:rsidRPr="001B4DDF">
        <w:rPr>
          <w:lang w:val="fr-FR"/>
        </w:rPr>
        <w:t xml:space="preserve"> </w:t>
      </w:r>
    </w:p>
    <w:p w14:paraId="29E4BADA" w14:textId="3AB7B61A" w:rsidR="00B13093" w:rsidRDefault="001B4DDF">
      <w:pPr>
        <w:pStyle w:val="ParagrapheIndent1"/>
        <w:spacing w:after="240"/>
        <w:jc w:val="both"/>
        <w:rPr>
          <w:color w:val="000000"/>
          <w:lang w:val="fr-FR"/>
        </w:rPr>
      </w:pPr>
      <w:r>
        <w:rPr>
          <w:color w:val="000000"/>
          <w:lang w:val="fr-FR"/>
        </w:rPr>
        <w:t xml:space="preserve">Le délai d'exécution est défini(e) </w:t>
      </w:r>
      <w:r w:rsidR="005475F9">
        <w:rPr>
          <w:color w:val="000000"/>
          <w:lang w:val="fr-FR"/>
        </w:rPr>
        <w:t>à l’a</w:t>
      </w:r>
      <w:r w:rsidR="00B55975">
        <w:rPr>
          <w:color w:val="000000"/>
          <w:lang w:val="fr-FR"/>
        </w:rPr>
        <w:t xml:space="preserve">rticle </w:t>
      </w:r>
      <w:r w:rsidR="002B1836">
        <w:rPr>
          <w:color w:val="000000"/>
          <w:lang w:val="fr-FR"/>
        </w:rPr>
        <w:t>5</w:t>
      </w:r>
      <w:r w:rsidR="00B55975">
        <w:rPr>
          <w:color w:val="000000"/>
          <w:lang w:val="fr-FR"/>
        </w:rPr>
        <w:t>.2 du</w:t>
      </w:r>
      <w:r>
        <w:rPr>
          <w:color w:val="000000"/>
          <w:lang w:val="fr-FR"/>
        </w:rPr>
        <w:t xml:space="preserve"> </w:t>
      </w:r>
      <w:proofErr w:type="spellStart"/>
      <w:r>
        <w:rPr>
          <w:color w:val="000000"/>
          <w:lang w:val="fr-FR"/>
        </w:rPr>
        <w:t>CCAP</w:t>
      </w:r>
      <w:proofErr w:type="spellEnd"/>
      <w:r>
        <w:rPr>
          <w:color w:val="000000"/>
          <w:lang w:val="fr-FR"/>
        </w:rPr>
        <w:t xml:space="preserve"> et ne peut en aucun cas être modifié(e).</w:t>
      </w:r>
    </w:p>
    <w:p w14:paraId="29E4BADB" w14:textId="7E0B23F1" w:rsidR="00B13093" w:rsidRDefault="001B4DDF">
      <w:pPr>
        <w:pStyle w:val="ParagrapheIndent1"/>
        <w:spacing w:after="240"/>
        <w:jc w:val="both"/>
        <w:rPr>
          <w:color w:val="000000"/>
          <w:lang w:val="fr-FR"/>
        </w:rPr>
      </w:pPr>
      <w:r>
        <w:rPr>
          <w:color w:val="000000"/>
          <w:lang w:val="fr-FR"/>
        </w:rPr>
        <w:t>Le délai d'exécution débutera à compter de la date fixée dans l</w:t>
      </w:r>
      <w:r w:rsidR="005475F9">
        <w:rPr>
          <w:color w:val="000000"/>
          <w:lang w:val="fr-FR"/>
        </w:rPr>
        <w:t xml:space="preserve">’article </w:t>
      </w:r>
      <w:r w:rsidR="002B1836">
        <w:rPr>
          <w:color w:val="000000"/>
          <w:lang w:val="fr-FR"/>
        </w:rPr>
        <w:t>5</w:t>
      </w:r>
      <w:r w:rsidR="005475F9">
        <w:rPr>
          <w:color w:val="000000"/>
          <w:lang w:val="fr-FR"/>
        </w:rPr>
        <w:t>.2 du</w:t>
      </w:r>
      <w:r>
        <w:rPr>
          <w:color w:val="000000"/>
          <w:lang w:val="fr-FR"/>
        </w:rPr>
        <w:t xml:space="preserve"> </w:t>
      </w:r>
      <w:proofErr w:type="spellStart"/>
      <w:r>
        <w:rPr>
          <w:color w:val="000000"/>
          <w:lang w:val="fr-FR"/>
        </w:rPr>
        <w:t>CCAP</w:t>
      </w:r>
      <w:proofErr w:type="spellEnd"/>
      <w:r>
        <w:rPr>
          <w:color w:val="000000"/>
          <w:lang w:val="fr-FR"/>
        </w:rPr>
        <w:t>.</w:t>
      </w:r>
    </w:p>
    <w:p w14:paraId="29E4BADC"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42" w:name="ArtL1_AE-3-A8"/>
      <w:bookmarkStart w:id="43" w:name="_Toc256000009"/>
      <w:bookmarkEnd w:id="42"/>
      <w:r>
        <w:rPr>
          <w:rFonts w:ascii="Trebuchet MS" w:eastAsia="Trebuchet MS" w:hAnsi="Trebuchet MS" w:cs="Trebuchet MS"/>
          <w:color w:val="FFFFFF"/>
          <w:sz w:val="28"/>
          <w:lang w:val="fr-FR"/>
        </w:rPr>
        <w:t>7 - Paiement</w:t>
      </w:r>
      <w:bookmarkEnd w:id="43"/>
    </w:p>
    <w:p w14:paraId="29E4BADD" w14:textId="77777777" w:rsidR="00B13093" w:rsidRPr="001B4DDF" w:rsidRDefault="001B4DDF">
      <w:pPr>
        <w:spacing w:line="60" w:lineRule="exact"/>
        <w:rPr>
          <w:sz w:val="6"/>
          <w:lang w:val="fr-FR"/>
        </w:rPr>
      </w:pPr>
      <w:r w:rsidRPr="001B4DDF">
        <w:rPr>
          <w:lang w:val="fr-FR"/>
        </w:rPr>
        <w:t xml:space="preserve"> </w:t>
      </w:r>
    </w:p>
    <w:p w14:paraId="29E4BADE" w14:textId="77777777" w:rsidR="00B13093" w:rsidRDefault="001B4DDF">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4E58E91" w14:textId="77777777" w:rsidR="00691DD5" w:rsidRDefault="00691DD5" w:rsidP="00691DD5">
      <w:pPr>
        <w:rPr>
          <w:lang w:val="fr-FR"/>
        </w:rPr>
      </w:pPr>
    </w:p>
    <w:p w14:paraId="29E4BADF" w14:textId="77777777" w:rsidR="00B13093" w:rsidRDefault="00B13093">
      <w:pPr>
        <w:pStyle w:val="ParagrapheIndent1"/>
        <w:spacing w:line="232" w:lineRule="exact"/>
        <w:jc w:val="both"/>
        <w:rPr>
          <w:color w:val="000000"/>
          <w:lang w:val="fr-FR"/>
        </w:rPr>
      </w:pPr>
    </w:p>
    <w:p w14:paraId="61E884CD" w14:textId="77777777" w:rsidR="006D75F4" w:rsidRPr="006D75F4" w:rsidRDefault="006D75F4" w:rsidP="006D75F4">
      <w:pPr>
        <w:rPr>
          <w:lang w:val="fr-FR"/>
        </w:rPr>
      </w:pPr>
    </w:p>
    <w:p w14:paraId="0D287862" w14:textId="1F4C4CEA" w:rsidR="5BE14231" w:rsidRDefault="00B115C0" w:rsidP="52DC027C">
      <w:pPr>
        <w:spacing w:line="20" w:lineRule="exact"/>
        <w:rPr>
          <w:sz w:val="2"/>
          <w:szCs w:val="2"/>
        </w:rPr>
      </w:pPr>
      <w:r>
        <w:t>4</w:t>
      </w:r>
      <w:r w:rsidR="5BE14231">
        <w:t xml:space="preserve"> </w:t>
      </w:r>
    </w:p>
    <w:tbl>
      <w:tblPr>
        <w:tblW w:w="0" w:type="auto"/>
        <w:tblInd w:w="80" w:type="dxa"/>
        <w:tblLook w:val="04A0" w:firstRow="1" w:lastRow="0" w:firstColumn="1" w:lastColumn="0" w:noHBand="0" w:noVBand="1"/>
      </w:tblPr>
      <w:tblGrid>
        <w:gridCol w:w="2451"/>
        <w:gridCol w:w="7083"/>
      </w:tblGrid>
      <w:tr w:rsidR="52DC027C" w14:paraId="331B2016"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470B5635"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t>Titulaire du compte</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2BF4FF94" w14:textId="77777777" w:rsidR="52DC027C" w:rsidRDefault="52DC027C" w:rsidP="52DC027C">
            <w:pPr>
              <w:pStyle w:val="saisieClientCel"/>
              <w:rPr>
                <w:rFonts w:ascii="Trebuchet MS" w:eastAsia="Trebuchet MS" w:hAnsi="Trebuchet MS" w:cs="Trebuchet MS"/>
                <w:color w:val="000000" w:themeColor="text1"/>
                <w:lang w:val="fr-FR"/>
              </w:rPr>
            </w:pPr>
          </w:p>
        </w:tc>
      </w:tr>
      <w:tr w:rsidR="52DC027C" w14:paraId="3C0076A0"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4D4396FA"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t>Prestations concernées</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28742ABE" w14:textId="77777777" w:rsidR="52DC027C" w:rsidRDefault="52DC027C" w:rsidP="52DC027C">
            <w:pPr>
              <w:pStyle w:val="saisieClientCel"/>
              <w:rPr>
                <w:rFonts w:ascii="Trebuchet MS" w:eastAsia="Trebuchet MS" w:hAnsi="Trebuchet MS" w:cs="Trebuchet MS"/>
                <w:color w:val="000000" w:themeColor="text1"/>
                <w:lang w:val="fr-FR"/>
              </w:rPr>
            </w:pPr>
          </w:p>
        </w:tc>
      </w:tr>
      <w:tr w:rsidR="52DC027C" w14:paraId="0ADA819B"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28BF9488"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t>Domiciliation</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1D94EFB0" w14:textId="77777777" w:rsidR="52DC027C" w:rsidRDefault="52DC027C" w:rsidP="52DC027C">
            <w:pPr>
              <w:pStyle w:val="saisieClientCel"/>
              <w:rPr>
                <w:rFonts w:ascii="Trebuchet MS" w:eastAsia="Trebuchet MS" w:hAnsi="Trebuchet MS" w:cs="Trebuchet MS"/>
                <w:color w:val="000000" w:themeColor="text1"/>
                <w:lang w:val="fr-FR"/>
              </w:rPr>
            </w:pPr>
          </w:p>
        </w:tc>
      </w:tr>
      <w:tr w:rsidR="52DC027C" w14:paraId="6C2E0E6C"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7B480417"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t>Code banque</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171D1527" w14:textId="77777777" w:rsidR="52DC027C" w:rsidRDefault="52DC027C" w:rsidP="52DC027C">
            <w:pPr>
              <w:pStyle w:val="saisieClientCel"/>
              <w:rPr>
                <w:rFonts w:ascii="Trebuchet MS" w:eastAsia="Trebuchet MS" w:hAnsi="Trebuchet MS" w:cs="Trebuchet MS"/>
                <w:color w:val="000000" w:themeColor="text1"/>
                <w:lang w:val="fr-FR"/>
              </w:rPr>
            </w:pPr>
          </w:p>
        </w:tc>
      </w:tr>
      <w:tr w:rsidR="52DC027C" w14:paraId="785688FC"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7AC0F32C"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lastRenderedPageBreak/>
              <w:t>Code guichet</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7457A067" w14:textId="77777777" w:rsidR="52DC027C" w:rsidRDefault="52DC027C" w:rsidP="52DC027C">
            <w:pPr>
              <w:pStyle w:val="saisieClientCel"/>
              <w:rPr>
                <w:rFonts w:ascii="Trebuchet MS" w:eastAsia="Trebuchet MS" w:hAnsi="Trebuchet MS" w:cs="Trebuchet MS"/>
                <w:color w:val="000000" w:themeColor="text1"/>
                <w:lang w:val="fr-FR"/>
              </w:rPr>
            </w:pPr>
          </w:p>
        </w:tc>
      </w:tr>
      <w:tr w:rsidR="52DC027C" w14:paraId="0D1D0414"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1135F524"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t>N° de compte</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3934AE89" w14:textId="77777777" w:rsidR="52DC027C" w:rsidRDefault="52DC027C" w:rsidP="52DC027C">
            <w:pPr>
              <w:pStyle w:val="saisieClientCel"/>
              <w:rPr>
                <w:rFonts w:ascii="Trebuchet MS" w:eastAsia="Trebuchet MS" w:hAnsi="Trebuchet MS" w:cs="Trebuchet MS"/>
                <w:color w:val="000000" w:themeColor="text1"/>
                <w:lang w:val="fr-FR"/>
              </w:rPr>
            </w:pPr>
          </w:p>
        </w:tc>
      </w:tr>
      <w:tr w:rsidR="52DC027C" w14:paraId="053DF9E7"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7CC9D30C"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t>Clé RIB</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25F092CD" w14:textId="77777777" w:rsidR="52DC027C" w:rsidRDefault="52DC027C" w:rsidP="52DC027C">
            <w:pPr>
              <w:pStyle w:val="saisieClientCel"/>
              <w:rPr>
                <w:rFonts w:ascii="Trebuchet MS" w:eastAsia="Trebuchet MS" w:hAnsi="Trebuchet MS" w:cs="Trebuchet MS"/>
                <w:color w:val="000000" w:themeColor="text1"/>
                <w:lang w:val="fr-FR"/>
              </w:rPr>
            </w:pPr>
          </w:p>
        </w:tc>
      </w:tr>
      <w:tr w:rsidR="52DC027C" w14:paraId="17A01C5F"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476F7C1D"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t>IBAN</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3F9B577F" w14:textId="77777777" w:rsidR="52DC027C" w:rsidRDefault="52DC027C" w:rsidP="52DC027C">
            <w:pPr>
              <w:pStyle w:val="saisieClientCel"/>
              <w:rPr>
                <w:rFonts w:ascii="Trebuchet MS" w:eastAsia="Trebuchet MS" w:hAnsi="Trebuchet MS" w:cs="Trebuchet MS"/>
                <w:color w:val="000000" w:themeColor="text1"/>
                <w:lang w:val="fr-FR"/>
              </w:rPr>
            </w:pPr>
          </w:p>
        </w:tc>
      </w:tr>
      <w:tr w:rsidR="52DC027C" w14:paraId="57FE90D2" w14:textId="77777777" w:rsidTr="52DC027C">
        <w:trPr>
          <w:trHeight w:val="373"/>
        </w:trPr>
        <w:tc>
          <w:tcPr>
            <w:tcW w:w="24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45" w:type="dxa"/>
              <w:left w:w="80" w:type="dxa"/>
              <w:bottom w:w="45" w:type="dxa"/>
              <w:right w:w="80" w:type="dxa"/>
            </w:tcMar>
            <w:vAlign w:val="center"/>
          </w:tcPr>
          <w:p w14:paraId="3D8E750D" w14:textId="77777777" w:rsidR="52DC027C" w:rsidRDefault="52DC027C" w:rsidP="52DC027C">
            <w:pPr>
              <w:pStyle w:val="saisieClientHead"/>
              <w:rPr>
                <w:rFonts w:ascii="Trebuchet MS" w:eastAsia="Trebuchet MS" w:hAnsi="Trebuchet MS" w:cs="Trebuchet MS"/>
                <w:color w:val="000000" w:themeColor="text1"/>
                <w:lang w:val="fr-FR"/>
              </w:rPr>
            </w:pPr>
            <w:r w:rsidRPr="52DC027C">
              <w:rPr>
                <w:rFonts w:ascii="Trebuchet MS" w:eastAsia="Trebuchet MS" w:hAnsi="Trebuchet MS" w:cs="Trebuchet MS"/>
                <w:color w:val="000000" w:themeColor="text1"/>
                <w:lang w:val="fr-FR"/>
              </w:rPr>
              <w:t>BIC</w:t>
            </w:r>
          </w:p>
        </w:tc>
        <w:tc>
          <w:tcPr>
            <w:tcW w:w="714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45" w:type="dxa"/>
              <w:left w:w="80" w:type="dxa"/>
              <w:bottom w:w="45" w:type="dxa"/>
              <w:right w:w="80" w:type="dxa"/>
            </w:tcMar>
            <w:vAlign w:val="center"/>
          </w:tcPr>
          <w:p w14:paraId="36BB07CD" w14:textId="77777777" w:rsidR="52DC027C" w:rsidRDefault="52DC027C" w:rsidP="52DC027C">
            <w:pPr>
              <w:pStyle w:val="saisieClientCel"/>
              <w:rPr>
                <w:rFonts w:ascii="Trebuchet MS" w:eastAsia="Trebuchet MS" w:hAnsi="Trebuchet MS" w:cs="Trebuchet MS"/>
                <w:color w:val="000000" w:themeColor="text1"/>
                <w:lang w:val="fr-FR"/>
              </w:rPr>
            </w:pPr>
          </w:p>
        </w:tc>
      </w:tr>
    </w:tbl>
    <w:p w14:paraId="4CC74721" w14:textId="77777777" w:rsidR="5BE14231" w:rsidRDefault="5BE14231" w:rsidP="52DC027C">
      <w:pPr>
        <w:spacing w:after="20" w:line="240" w:lineRule="exact"/>
      </w:pPr>
      <w:r>
        <w:t xml:space="preserve"> </w:t>
      </w:r>
    </w:p>
    <w:p w14:paraId="3AB35C9D" w14:textId="77777777" w:rsidR="5BE14231" w:rsidRDefault="5BE14231" w:rsidP="52DC027C">
      <w:pPr>
        <w:pStyle w:val="ParagrapheIndent1"/>
        <w:spacing w:line="232" w:lineRule="exact"/>
        <w:jc w:val="both"/>
        <w:rPr>
          <w:color w:val="000000" w:themeColor="text1"/>
          <w:lang w:val="fr-FR"/>
        </w:rPr>
      </w:pPr>
      <w:r w:rsidRPr="52DC027C">
        <w:rPr>
          <w:color w:val="000000" w:themeColor="text1"/>
          <w:lang w:val="fr-FR"/>
        </w:rPr>
        <w:t xml:space="preserve">En cas de groupement, le paiement est effectué sur </w:t>
      </w:r>
      <w:r w:rsidRPr="52DC027C">
        <w:rPr>
          <w:color w:val="000000" w:themeColor="text1"/>
          <w:sz w:val="16"/>
          <w:szCs w:val="16"/>
          <w:vertAlign w:val="superscript"/>
          <w:lang w:val="fr-FR"/>
        </w:rPr>
        <w:t>1</w:t>
      </w:r>
      <w:r w:rsidRPr="52DC027C">
        <w:rPr>
          <w:color w:val="000000" w:themeColor="text1"/>
          <w:lang w:val="fr-FR"/>
        </w:rPr>
        <w:t xml:space="preserve"> :</w:t>
      </w:r>
    </w:p>
    <w:p w14:paraId="33808415" w14:textId="77777777" w:rsidR="52DC027C" w:rsidRDefault="52DC027C" w:rsidP="52DC027C">
      <w:pPr>
        <w:pStyle w:val="ParagrapheIndent1"/>
        <w:spacing w:line="232" w:lineRule="exact"/>
        <w:jc w:val="both"/>
        <w:rPr>
          <w:color w:val="000000" w:themeColor="text1"/>
          <w:lang w:val="fr-FR"/>
        </w:rPr>
      </w:pPr>
    </w:p>
    <w:tbl>
      <w:tblPr>
        <w:tblW w:w="0" w:type="auto"/>
        <w:tblLook w:val="04A0" w:firstRow="1" w:lastRow="0" w:firstColumn="1" w:lastColumn="0" w:noHBand="0" w:noVBand="1"/>
      </w:tblPr>
      <w:tblGrid>
        <w:gridCol w:w="240"/>
        <w:gridCol w:w="200"/>
        <w:gridCol w:w="9180"/>
      </w:tblGrid>
      <w:tr w:rsidR="52DC027C" w:rsidRPr="00373EB7" w14:paraId="581F76C4" w14:textId="77777777" w:rsidTr="52DC027C">
        <w:trPr>
          <w:trHeight w:val="202"/>
        </w:trPr>
        <w:tc>
          <w:tcPr>
            <w:tcW w:w="240" w:type="dxa"/>
            <w:tcMar>
              <w:top w:w="0" w:type="dxa"/>
              <w:left w:w="0" w:type="dxa"/>
              <w:bottom w:w="0" w:type="dxa"/>
              <w:right w:w="0" w:type="dxa"/>
            </w:tcMar>
          </w:tcPr>
          <w:p w14:paraId="7FC0A840" w14:textId="13B873BA" w:rsidR="52DC027C" w:rsidRDefault="52DC027C" w:rsidP="52DC027C">
            <w:pPr>
              <w:rPr>
                <w:sz w:val="2"/>
                <w:szCs w:val="2"/>
              </w:rPr>
            </w:pPr>
            <w:r>
              <w:rPr>
                <w:noProof/>
              </w:rPr>
              <w:drawing>
                <wp:inline distT="0" distB="0" distL="0" distR="0" wp14:anchorId="347904B4" wp14:editId="23FAF22C">
                  <wp:extent cx="152400" cy="152400"/>
                  <wp:effectExtent l="0" t="0" r="0" b="0"/>
                  <wp:docPr id="6295022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32">
                            <a:extLst>
                              <a:ext uri="{28A0092B-C50C-407E-A947-70E740481C1C}">
                                <a14:useLocalDpi xmlns:a14="http://schemas.microsoft.com/office/drawing/2010/main" val="0"/>
                              </a:ext>
                            </a:extLst>
                          </a:blip>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FC8329" w14:textId="77777777" w:rsidR="52DC027C" w:rsidRDefault="52DC027C" w:rsidP="52DC027C">
            <w:pPr>
              <w:rPr>
                <w:sz w:val="2"/>
                <w:szCs w:val="2"/>
              </w:rPr>
            </w:pPr>
          </w:p>
        </w:tc>
        <w:tc>
          <w:tcPr>
            <w:tcW w:w="9180" w:type="dxa"/>
            <w:tcMar>
              <w:top w:w="0" w:type="dxa"/>
              <w:left w:w="0" w:type="dxa"/>
              <w:bottom w:w="0" w:type="dxa"/>
              <w:right w:w="0" w:type="dxa"/>
            </w:tcMar>
          </w:tcPr>
          <w:p w14:paraId="0402FD07" w14:textId="77777777" w:rsidR="52DC027C" w:rsidRDefault="52DC027C" w:rsidP="52DC027C">
            <w:pPr>
              <w:pStyle w:val="ParagrapheIndent1"/>
              <w:jc w:val="both"/>
              <w:rPr>
                <w:color w:val="000000" w:themeColor="text1"/>
                <w:lang w:val="fr-FR"/>
              </w:rPr>
            </w:pPr>
            <w:proofErr w:type="gramStart"/>
            <w:r w:rsidRPr="52DC027C">
              <w:rPr>
                <w:color w:val="000000" w:themeColor="text1"/>
                <w:lang w:val="fr-FR"/>
              </w:rPr>
              <w:t>un</w:t>
            </w:r>
            <w:proofErr w:type="gramEnd"/>
            <w:r w:rsidRPr="52DC027C">
              <w:rPr>
                <w:color w:val="000000" w:themeColor="text1"/>
                <w:lang w:val="fr-FR"/>
              </w:rPr>
              <w:t xml:space="preserve"> compte unique ouvert au nom du mandataire ;</w:t>
            </w:r>
          </w:p>
        </w:tc>
      </w:tr>
    </w:tbl>
    <w:p w14:paraId="6AECEA5C" w14:textId="77777777" w:rsidR="5BE14231" w:rsidRDefault="5BE14231" w:rsidP="52DC027C">
      <w:pPr>
        <w:spacing w:line="240" w:lineRule="exact"/>
        <w:rPr>
          <w:lang w:val="fr-FR"/>
        </w:rPr>
      </w:pPr>
      <w:r w:rsidRPr="52DC027C">
        <w:rPr>
          <w:lang w:val="fr-FR"/>
        </w:rPr>
        <w:t xml:space="preserve"> </w:t>
      </w:r>
    </w:p>
    <w:tbl>
      <w:tblPr>
        <w:tblW w:w="0" w:type="auto"/>
        <w:tblLook w:val="04A0" w:firstRow="1" w:lastRow="0" w:firstColumn="1" w:lastColumn="0" w:noHBand="0" w:noVBand="1"/>
      </w:tblPr>
      <w:tblGrid>
        <w:gridCol w:w="240"/>
        <w:gridCol w:w="200"/>
        <w:gridCol w:w="9180"/>
      </w:tblGrid>
      <w:tr w:rsidR="52DC027C" w:rsidRPr="00373EB7" w14:paraId="5C9B8CBE" w14:textId="77777777" w:rsidTr="52DC027C">
        <w:trPr>
          <w:trHeight w:val="202"/>
        </w:trPr>
        <w:tc>
          <w:tcPr>
            <w:tcW w:w="240" w:type="dxa"/>
            <w:tcMar>
              <w:top w:w="0" w:type="dxa"/>
              <w:left w:w="0" w:type="dxa"/>
              <w:bottom w:w="0" w:type="dxa"/>
              <w:right w:w="0" w:type="dxa"/>
            </w:tcMar>
          </w:tcPr>
          <w:p w14:paraId="375C03FC" w14:textId="38F18B08" w:rsidR="52DC027C" w:rsidRDefault="52DC027C" w:rsidP="52DC027C">
            <w:pPr>
              <w:rPr>
                <w:sz w:val="2"/>
                <w:szCs w:val="2"/>
              </w:rPr>
            </w:pPr>
            <w:r>
              <w:rPr>
                <w:noProof/>
              </w:rPr>
              <w:drawing>
                <wp:inline distT="0" distB="0" distL="0" distR="0" wp14:anchorId="77B9B382" wp14:editId="180F6C0F">
                  <wp:extent cx="152400" cy="152400"/>
                  <wp:effectExtent l="0" t="0" r="0" b="0"/>
                  <wp:docPr id="204943336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pic:nvPicPr>
                        <pic:blipFill>
                          <a:blip r:embed="rId32">
                            <a:extLst>
                              <a:ext uri="{28A0092B-C50C-407E-A947-70E740481C1C}">
                                <a14:useLocalDpi xmlns:a14="http://schemas.microsoft.com/office/drawing/2010/main" val="0"/>
                              </a:ext>
                            </a:extLst>
                          </a:blip>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44F6A3" w14:textId="77777777" w:rsidR="52DC027C" w:rsidRDefault="52DC027C" w:rsidP="52DC027C">
            <w:pPr>
              <w:rPr>
                <w:sz w:val="2"/>
                <w:szCs w:val="2"/>
              </w:rPr>
            </w:pPr>
          </w:p>
        </w:tc>
        <w:tc>
          <w:tcPr>
            <w:tcW w:w="9180" w:type="dxa"/>
            <w:vMerge w:val="restart"/>
            <w:tcMar>
              <w:top w:w="0" w:type="dxa"/>
              <w:left w:w="0" w:type="dxa"/>
              <w:bottom w:w="0" w:type="dxa"/>
              <w:right w:w="0" w:type="dxa"/>
            </w:tcMar>
          </w:tcPr>
          <w:p w14:paraId="0052924A" w14:textId="77777777" w:rsidR="52DC027C" w:rsidRDefault="52DC027C" w:rsidP="52DC027C">
            <w:pPr>
              <w:pStyle w:val="ParagrapheIndent1"/>
              <w:spacing w:line="232" w:lineRule="exact"/>
              <w:jc w:val="both"/>
              <w:rPr>
                <w:color w:val="000000" w:themeColor="text1"/>
                <w:lang w:val="fr-FR"/>
              </w:rPr>
            </w:pPr>
            <w:proofErr w:type="gramStart"/>
            <w:r w:rsidRPr="52DC027C">
              <w:rPr>
                <w:color w:val="000000" w:themeColor="text1"/>
                <w:lang w:val="fr-FR"/>
              </w:rPr>
              <w:t>les</w:t>
            </w:r>
            <w:proofErr w:type="gramEnd"/>
            <w:r w:rsidRPr="52DC027C">
              <w:rPr>
                <w:color w:val="000000" w:themeColor="text1"/>
                <w:lang w:val="fr-FR"/>
              </w:rPr>
              <w:t xml:space="preserve"> comptes de chacun des membres du groupement suivant les répartitions indiquées en annexe du présent document.</w:t>
            </w:r>
          </w:p>
        </w:tc>
      </w:tr>
      <w:tr w:rsidR="52DC027C" w:rsidRPr="00373EB7" w14:paraId="03C312DB" w14:textId="77777777" w:rsidTr="52DC027C">
        <w:trPr>
          <w:trHeight w:val="184"/>
        </w:trPr>
        <w:tc>
          <w:tcPr>
            <w:tcW w:w="240" w:type="dxa"/>
            <w:tcMar>
              <w:top w:w="0" w:type="dxa"/>
              <w:left w:w="0" w:type="dxa"/>
              <w:bottom w:w="0" w:type="dxa"/>
              <w:right w:w="0" w:type="dxa"/>
            </w:tcMar>
          </w:tcPr>
          <w:p w14:paraId="1AAB7A47" w14:textId="77777777" w:rsidR="52DC027C" w:rsidRDefault="52DC027C" w:rsidP="52DC027C">
            <w:pPr>
              <w:rPr>
                <w:sz w:val="2"/>
                <w:szCs w:val="2"/>
                <w:lang w:val="fr-FR"/>
              </w:rPr>
            </w:pPr>
          </w:p>
        </w:tc>
        <w:tc>
          <w:tcPr>
            <w:tcW w:w="200" w:type="dxa"/>
            <w:tcMar>
              <w:top w:w="0" w:type="dxa"/>
              <w:left w:w="0" w:type="dxa"/>
              <w:bottom w:w="0" w:type="dxa"/>
              <w:right w:w="0" w:type="dxa"/>
            </w:tcMar>
          </w:tcPr>
          <w:p w14:paraId="26627E67" w14:textId="77777777" w:rsidR="52DC027C" w:rsidRDefault="52DC027C" w:rsidP="52DC027C">
            <w:pPr>
              <w:rPr>
                <w:sz w:val="2"/>
                <w:szCs w:val="2"/>
                <w:lang w:val="fr-FR"/>
              </w:rPr>
            </w:pPr>
          </w:p>
        </w:tc>
        <w:tc>
          <w:tcPr>
            <w:tcW w:w="9180" w:type="dxa"/>
            <w:vMerge/>
          </w:tcPr>
          <w:p w14:paraId="6AC08F48" w14:textId="77777777" w:rsidR="008355A7" w:rsidRPr="00373EB7" w:rsidRDefault="008355A7">
            <w:pPr>
              <w:rPr>
                <w:lang w:val="fr-FR"/>
                <w:rPrChange w:id="44" w:author="PHILIPPE Manuel" w:date="2025-08-01T10:53:00Z">
                  <w:rPr/>
                </w:rPrChange>
              </w:rPr>
            </w:pPr>
          </w:p>
        </w:tc>
      </w:tr>
    </w:tbl>
    <w:p w14:paraId="4DBDC083" w14:textId="77777777" w:rsidR="52DC027C" w:rsidRDefault="52DC027C" w:rsidP="52DC027C">
      <w:pPr>
        <w:pStyle w:val="ParagrapheIndent1"/>
        <w:spacing w:line="232" w:lineRule="exact"/>
        <w:jc w:val="both"/>
        <w:rPr>
          <w:color w:val="000000" w:themeColor="text1"/>
          <w:lang w:val="fr-FR"/>
        </w:rPr>
      </w:pPr>
    </w:p>
    <w:p w14:paraId="3EE29D2C" w14:textId="52242828" w:rsidR="5BE14231" w:rsidRDefault="5BE14231" w:rsidP="52DC027C">
      <w:pPr>
        <w:pStyle w:val="ParagrapheIndent1"/>
        <w:spacing w:after="240" w:line="232" w:lineRule="exact"/>
        <w:jc w:val="both"/>
        <w:rPr>
          <w:color w:val="000000" w:themeColor="text1"/>
          <w:lang w:val="fr-FR"/>
        </w:rPr>
        <w:sectPr w:rsidR="5BE14231">
          <w:headerReference w:type="default" r:id="rId35"/>
          <w:footerReference w:type="default" r:id="rId36"/>
          <w:pgSz w:w="11900" w:h="16840"/>
          <w:pgMar w:top="1140" w:right="1140" w:bottom="1140" w:left="1140" w:header="1140" w:footer="1140" w:gutter="0"/>
          <w:cols w:space="708"/>
        </w:sectPr>
      </w:pPr>
      <w:r w:rsidRPr="52DC027C">
        <w:rPr>
          <w:b/>
          <w:bCs/>
          <w:color w:val="000000" w:themeColor="text1"/>
          <w:lang w:val="fr-FR"/>
        </w:rPr>
        <w:t>Nota</w:t>
      </w:r>
      <w:proofErr w:type="gramStart"/>
      <w:r w:rsidRPr="52DC027C">
        <w:rPr>
          <w:b/>
          <w:bCs/>
          <w:color w:val="000000" w:themeColor="text1"/>
          <w:lang w:val="fr-FR"/>
        </w:rPr>
        <w:t xml:space="preserve"> :</w:t>
      </w:r>
      <w:r w:rsidRPr="52DC027C">
        <w:rPr>
          <w:color w:val="000000" w:themeColor="text1"/>
          <w:lang w:val="fr-FR"/>
        </w:rPr>
        <w:t>Si</w:t>
      </w:r>
      <w:proofErr w:type="gramEnd"/>
      <w:r w:rsidRPr="52DC027C">
        <w:rPr>
          <w:color w:val="000000" w:themeColor="text1"/>
          <w:lang w:val="fr-FR"/>
        </w:rPr>
        <w:t xml:space="preserve"> aucune case n'est cochée, ou si les deux cases sont cochées, le pouvoir adjudicateur considérera que seules les dispositions du </w:t>
      </w:r>
      <w:proofErr w:type="spellStart"/>
      <w:r w:rsidRPr="52DC027C">
        <w:rPr>
          <w:color w:val="000000" w:themeColor="text1"/>
          <w:lang w:val="fr-FR"/>
        </w:rPr>
        <w:t>CCAP</w:t>
      </w:r>
      <w:proofErr w:type="spellEnd"/>
      <w:r w:rsidRPr="52DC027C">
        <w:rPr>
          <w:color w:val="000000" w:themeColor="text1"/>
          <w:lang w:val="fr-FR"/>
        </w:rPr>
        <w:t xml:space="preserve"> s'appliquent.</w:t>
      </w:r>
    </w:p>
    <w:p w14:paraId="29E4BB2A"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45" w:name="ArtL1_AE-3-A9"/>
      <w:bookmarkStart w:id="46" w:name="_Toc256000010"/>
      <w:bookmarkEnd w:id="45"/>
      <w:r>
        <w:rPr>
          <w:rFonts w:ascii="Trebuchet MS" w:eastAsia="Trebuchet MS" w:hAnsi="Trebuchet MS" w:cs="Trebuchet MS"/>
          <w:color w:val="FFFFFF"/>
          <w:sz w:val="28"/>
          <w:lang w:val="fr-FR"/>
        </w:rPr>
        <w:lastRenderedPageBreak/>
        <w:t>8 - Avance</w:t>
      </w:r>
      <w:bookmarkEnd w:id="46"/>
    </w:p>
    <w:p w14:paraId="29E4BB2B" w14:textId="77777777" w:rsidR="00B13093" w:rsidRPr="001B4DDF" w:rsidRDefault="001B4DDF">
      <w:pPr>
        <w:spacing w:line="60" w:lineRule="exact"/>
        <w:rPr>
          <w:sz w:val="6"/>
          <w:lang w:val="fr-FR"/>
        </w:rPr>
      </w:pPr>
      <w:r w:rsidRPr="001B4DDF">
        <w:rPr>
          <w:lang w:val="fr-FR"/>
        </w:rPr>
        <w:t xml:space="preserve"> </w:t>
      </w:r>
    </w:p>
    <w:p w14:paraId="0C7FD870" w14:textId="38A0EB9C" w:rsidR="002E2DC5" w:rsidRPr="00373EB7" w:rsidRDefault="002E2DC5" w:rsidP="41F617B9">
      <w:pPr>
        <w:pStyle w:val="ParagrapheIndent1"/>
        <w:spacing w:line="232" w:lineRule="exact"/>
        <w:jc w:val="both"/>
        <w:rPr>
          <w:color w:val="000000" w:themeColor="text1"/>
          <w:lang w:val="fr-FR"/>
          <w:rPrChange w:id="47" w:author="PHILIPPE Manuel" w:date="2025-08-01T10:53:00Z">
            <w:rPr>
              <w:color w:val="000000" w:themeColor="text1"/>
            </w:rPr>
          </w:rPrChange>
        </w:rPr>
      </w:pPr>
      <w:r w:rsidRPr="00373EB7">
        <w:rPr>
          <w:color w:val="000000" w:themeColor="text1"/>
          <w:lang w:val="fr-FR"/>
          <w:rPrChange w:id="48" w:author="PHILIPPE Manuel" w:date="2025-08-01T10:53:00Z">
            <w:rPr>
              <w:color w:val="000000" w:themeColor="text1"/>
            </w:rPr>
          </w:rPrChange>
        </w:rPr>
        <w:t xml:space="preserve">Une avance peut être accordée au titulaire et est fixée à 5% du montant initial, toutes taxes comprises, de la tranche affermie, conformément à l’option B du </w:t>
      </w:r>
      <w:proofErr w:type="spellStart"/>
      <w:r w:rsidRPr="00373EB7">
        <w:rPr>
          <w:color w:val="000000" w:themeColor="text1"/>
          <w:lang w:val="fr-FR"/>
          <w:rPrChange w:id="49" w:author="PHILIPPE Manuel" w:date="2025-08-01T10:53:00Z">
            <w:rPr>
              <w:color w:val="000000" w:themeColor="text1"/>
            </w:rPr>
          </w:rPrChange>
        </w:rPr>
        <w:t>CCAG</w:t>
      </w:r>
      <w:proofErr w:type="spellEnd"/>
      <w:r w:rsidRPr="00373EB7">
        <w:rPr>
          <w:color w:val="000000" w:themeColor="text1"/>
          <w:lang w:val="fr-FR"/>
          <w:rPrChange w:id="50" w:author="PHILIPPE Manuel" w:date="2025-08-01T10:53:00Z">
            <w:rPr>
              <w:color w:val="000000" w:themeColor="text1"/>
            </w:rPr>
          </w:rPrChange>
        </w:rPr>
        <w:t xml:space="preserve"> Travaux.</w:t>
      </w:r>
    </w:p>
    <w:p w14:paraId="6FB1B449" w14:textId="77777777" w:rsidR="002E2DC5" w:rsidRPr="00373EB7" w:rsidRDefault="002E2DC5" w:rsidP="002E2DC5">
      <w:pPr>
        <w:rPr>
          <w:lang w:val="fr-FR"/>
          <w:rPrChange w:id="51" w:author="PHILIPPE Manuel" w:date="2025-08-01T10:53:00Z">
            <w:rPr/>
          </w:rPrChange>
        </w:rPr>
      </w:pPr>
    </w:p>
    <w:p w14:paraId="29E4BB2C" w14:textId="3BAA3A00" w:rsidR="00B13093" w:rsidRPr="00373EB7" w:rsidRDefault="001B4DDF" w:rsidP="41F617B9">
      <w:pPr>
        <w:pStyle w:val="ParagrapheIndent1"/>
        <w:spacing w:line="232" w:lineRule="exact"/>
        <w:jc w:val="both"/>
        <w:rPr>
          <w:color w:val="000000"/>
          <w:lang w:val="fr-FR"/>
          <w:rPrChange w:id="52" w:author="PHILIPPE Manuel" w:date="2025-08-01T10:53:00Z">
            <w:rPr>
              <w:color w:val="000000"/>
            </w:rPr>
          </w:rPrChange>
        </w:rPr>
      </w:pPr>
      <w:r w:rsidRPr="00373EB7">
        <w:rPr>
          <w:color w:val="000000" w:themeColor="text1"/>
          <w:lang w:val="fr-FR"/>
          <w:rPrChange w:id="53" w:author="PHILIPPE Manuel" w:date="2025-08-01T10:53:00Z">
            <w:rPr>
              <w:color w:val="000000" w:themeColor="text1"/>
            </w:rPr>
          </w:rPrChange>
        </w:rPr>
        <w:t>Le candidat renonce au bénéfice de l'avance (cocher la case correspondante) :</w:t>
      </w:r>
    </w:p>
    <w:p w14:paraId="29E4BB2D" w14:textId="77777777" w:rsidR="00B13093" w:rsidRDefault="00B1309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13093" w14:paraId="29E4BB31" w14:textId="77777777">
        <w:trPr>
          <w:trHeight w:val="202"/>
        </w:trPr>
        <w:tc>
          <w:tcPr>
            <w:tcW w:w="240" w:type="dxa"/>
            <w:tcMar>
              <w:top w:w="0" w:type="dxa"/>
              <w:left w:w="0" w:type="dxa"/>
              <w:bottom w:w="0" w:type="dxa"/>
              <w:right w:w="0" w:type="dxa"/>
            </w:tcMar>
          </w:tcPr>
          <w:p w14:paraId="29E4BB2E" w14:textId="4B19E337" w:rsidR="00B13093" w:rsidRDefault="00575C40">
            <w:pPr>
              <w:rPr>
                <w:sz w:val="2"/>
              </w:rPr>
            </w:pPr>
            <w:r>
              <w:rPr>
                <w:noProof/>
              </w:rPr>
              <w:drawing>
                <wp:inline distT="0" distB="0" distL="0" distR="0" wp14:anchorId="29E4BBF3" wp14:editId="3412AA3E">
                  <wp:extent cx="152400" cy="152400"/>
                  <wp:effectExtent l="0" t="0" r="0" b="0"/>
                  <wp:docPr id="2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B2F" w14:textId="77777777" w:rsidR="00B13093" w:rsidRDefault="00B13093">
            <w:pPr>
              <w:rPr>
                <w:sz w:val="2"/>
              </w:rPr>
            </w:pPr>
          </w:p>
        </w:tc>
        <w:tc>
          <w:tcPr>
            <w:tcW w:w="9180" w:type="dxa"/>
            <w:tcMar>
              <w:top w:w="0" w:type="dxa"/>
              <w:left w:w="0" w:type="dxa"/>
              <w:bottom w:w="0" w:type="dxa"/>
              <w:right w:w="0" w:type="dxa"/>
            </w:tcMar>
          </w:tcPr>
          <w:p w14:paraId="29E4BB30" w14:textId="77777777" w:rsidR="00B13093" w:rsidRDefault="001B4DDF">
            <w:pPr>
              <w:pStyle w:val="ParagrapheIndent1"/>
              <w:jc w:val="both"/>
              <w:rPr>
                <w:color w:val="000000"/>
                <w:lang w:val="fr-FR"/>
              </w:rPr>
            </w:pPr>
            <w:r>
              <w:rPr>
                <w:color w:val="000000"/>
                <w:lang w:val="fr-FR"/>
              </w:rPr>
              <w:t>NON</w:t>
            </w:r>
          </w:p>
        </w:tc>
      </w:tr>
    </w:tbl>
    <w:p w14:paraId="29E4BB32" w14:textId="77777777" w:rsidR="00B13093" w:rsidRDefault="001B4D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13093" w14:paraId="29E4BB36" w14:textId="77777777">
        <w:trPr>
          <w:trHeight w:val="202"/>
        </w:trPr>
        <w:tc>
          <w:tcPr>
            <w:tcW w:w="240" w:type="dxa"/>
            <w:tcMar>
              <w:top w:w="0" w:type="dxa"/>
              <w:left w:w="0" w:type="dxa"/>
              <w:bottom w:w="0" w:type="dxa"/>
              <w:right w:w="0" w:type="dxa"/>
            </w:tcMar>
          </w:tcPr>
          <w:p w14:paraId="29E4BB33" w14:textId="0B08D2DC" w:rsidR="00B13093" w:rsidRDefault="00575C40">
            <w:pPr>
              <w:rPr>
                <w:sz w:val="2"/>
              </w:rPr>
            </w:pPr>
            <w:r>
              <w:rPr>
                <w:noProof/>
              </w:rPr>
              <w:drawing>
                <wp:inline distT="0" distB="0" distL="0" distR="0" wp14:anchorId="29E4BBF4" wp14:editId="7D6E498E">
                  <wp:extent cx="152400" cy="152400"/>
                  <wp:effectExtent l="0" t="0" r="0" b="0"/>
                  <wp:docPr id="2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B34" w14:textId="77777777" w:rsidR="00B13093" w:rsidRDefault="00B13093">
            <w:pPr>
              <w:rPr>
                <w:sz w:val="2"/>
              </w:rPr>
            </w:pPr>
          </w:p>
        </w:tc>
        <w:tc>
          <w:tcPr>
            <w:tcW w:w="9180" w:type="dxa"/>
            <w:tcMar>
              <w:top w:w="0" w:type="dxa"/>
              <w:left w:w="0" w:type="dxa"/>
              <w:bottom w:w="0" w:type="dxa"/>
              <w:right w:w="0" w:type="dxa"/>
            </w:tcMar>
          </w:tcPr>
          <w:p w14:paraId="29E4BB35" w14:textId="77777777" w:rsidR="00B13093" w:rsidRDefault="001B4DDF">
            <w:pPr>
              <w:pStyle w:val="ParagrapheIndent1"/>
              <w:jc w:val="both"/>
              <w:rPr>
                <w:color w:val="000000"/>
                <w:lang w:val="fr-FR"/>
              </w:rPr>
            </w:pPr>
            <w:r>
              <w:rPr>
                <w:color w:val="000000"/>
                <w:lang w:val="fr-FR"/>
              </w:rPr>
              <w:t>OUI</w:t>
            </w:r>
          </w:p>
        </w:tc>
      </w:tr>
    </w:tbl>
    <w:p w14:paraId="29E4BB37" w14:textId="77777777" w:rsidR="00B13093" w:rsidRDefault="001B4DDF">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9E4BB38"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54" w:name="ArtL1_AE-3-A11"/>
      <w:bookmarkStart w:id="55" w:name="_Toc256000011"/>
      <w:bookmarkEnd w:id="54"/>
      <w:r>
        <w:rPr>
          <w:rFonts w:ascii="Trebuchet MS" w:eastAsia="Trebuchet MS" w:hAnsi="Trebuchet MS" w:cs="Trebuchet MS"/>
          <w:color w:val="FFFFFF"/>
          <w:sz w:val="28"/>
          <w:lang w:val="fr-FR"/>
        </w:rPr>
        <w:t>9 - Nomenclature(s)</w:t>
      </w:r>
      <w:bookmarkEnd w:id="55"/>
    </w:p>
    <w:p w14:paraId="29E4BB39" w14:textId="77777777" w:rsidR="00B13093" w:rsidRPr="001B4DDF" w:rsidRDefault="001B4DDF">
      <w:pPr>
        <w:spacing w:line="60" w:lineRule="exact"/>
        <w:rPr>
          <w:sz w:val="6"/>
          <w:lang w:val="fr-FR"/>
        </w:rPr>
      </w:pPr>
      <w:r w:rsidRPr="001B4DDF">
        <w:rPr>
          <w:lang w:val="fr-FR"/>
        </w:rPr>
        <w:t xml:space="preserve"> </w:t>
      </w:r>
    </w:p>
    <w:p w14:paraId="29E4BB3A" w14:textId="77777777" w:rsidR="00B13093" w:rsidRDefault="001B4DDF">
      <w:pPr>
        <w:pStyle w:val="ParagrapheIndent1"/>
        <w:spacing w:line="232"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p w14:paraId="29E4BB3B" w14:textId="77777777" w:rsidR="00B13093" w:rsidRDefault="00B1309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13093" w14:paraId="29E4BB3E"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B3C" w14:textId="77777777" w:rsidR="00B13093" w:rsidRDefault="001B4D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B3D" w14:textId="77777777" w:rsidR="00B13093" w:rsidRDefault="001B4D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13093" w:rsidRPr="00373EB7" w14:paraId="29E4BB4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3F" w14:textId="77777777" w:rsidR="00B13093" w:rsidRDefault="001B4D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45246200-5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40" w14:textId="77777777" w:rsidR="00B13093" w:rsidRDefault="001B4D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protection des berges</w:t>
            </w:r>
          </w:p>
        </w:tc>
      </w:tr>
    </w:tbl>
    <w:p w14:paraId="29E4BB42" w14:textId="77777777" w:rsidR="00B13093" w:rsidRPr="001B4DDF" w:rsidRDefault="001B4DDF">
      <w:pPr>
        <w:spacing w:line="20" w:lineRule="exact"/>
        <w:rPr>
          <w:sz w:val="2"/>
          <w:lang w:val="fr-FR"/>
        </w:rPr>
      </w:pPr>
      <w:r w:rsidRPr="001B4DDF">
        <w:rPr>
          <w:lang w:val="fr-FR"/>
        </w:rPr>
        <w:t xml:space="preserve"> </w:t>
      </w:r>
    </w:p>
    <w:p w14:paraId="29E4BB43" w14:textId="77777777" w:rsidR="00B13093" w:rsidRDefault="001B4DDF">
      <w:pPr>
        <w:pStyle w:val="ParagrapheIndent1"/>
        <w:spacing w:line="232" w:lineRule="exact"/>
        <w:jc w:val="both"/>
        <w:rPr>
          <w:color w:val="CC3300"/>
          <w:lang w:val="fr-FR"/>
        </w:rPr>
        <w:sectPr w:rsidR="00B13093">
          <w:headerReference w:type="default" r:id="rId37"/>
          <w:footerReference w:type="default" r:id="rId38"/>
          <w:pgSz w:w="11900" w:h="16840"/>
          <w:pgMar w:top="1140" w:right="1140" w:bottom="1140" w:left="1140" w:header="1140" w:footer="1140" w:gutter="0"/>
          <w:cols w:space="708"/>
        </w:sectPr>
      </w:pPr>
      <w:r>
        <w:rPr>
          <w:color w:val="CC3300"/>
          <w:lang w:val="fr-FR"/>
        </w:rPr>
        <w:cr/>
      </w:r>
    </w:p>
    <w:p w14:paraId="29E4BB44" w14:textId="77777777" w:rsidR="00B13093" w:rsidRDefault="001B4DDF">
      <w:pPr>
        <w:pStyle w:val="Titre1"/>
        <w:shd w:val="clear" w:color="FD2456" w:fill="FD2456"/>
        <w:rPr>
          <w:rFonts w:ascii="Trebuchet MS" w:eastAsia="Trebuchet MS" w:hAnsi="Trebuchet MS" w:cs="Trebuchet MS"/>
          <w:color w:val="FFFFFF"/>
          <w:sz w:val="28"/>
          <w:lang w:val="fr-FR"/>
        </w:rPr>
      </w:pPr>
      <w:bookmarkStart w:id="56" w:name="ArtL1_AE-3-A14"/>
      <w:bookmarkStart w:id="57" w:name="_Toc256000012"/>
      <w:bookmarkEnd w:id="56"/>
      <w:r>
        <w:rPr>
          <w:rFonts w:ascii="Trebuchet MS" w:eastAsia="Trebuchet MS" w:hAnsi="Trebuchet MS" w:cs="Trebuchet MS"/>
          <w:color w:val="FFFFFF"/>
          <w:sz w:val="28"/>
          <w:lang w:val="fr-FR"/>
        </w:rPr>
        <w:lastRenderedPageBreak/>
        <w:t>10 - Signature</w:t>
      </w:r>
      <w:bookmarkEnd w:id="57"/>
    </w:p>
    <w:p w14:paraId="29E4BB45" w14:textId="77777777" w:rsidR="00B13093" w:rsidRPr="001B4DDF" w:rsidRDefault="001B4DDF">
      <w:pPr>
        <w:spacing w:line="60" w:lineRule="exact"/>
        <w:rPr>
          <w:sz w:val="6"/>
          <w:lang w:val="fr-FR"/>
        </w:rPr>
      </w:pPr>
      <w:r w:rsidRPr="001B4DDF">
        <w:rPr>
          <w:lang w:val="fr-FR"/>
        </w:rPr>
        <w:t xml:space="preserve"> </w:t>
      </w:r>
    </w:p>
    <w:p w14:paraId="29E4BB46" w14:textId="77777777" w:rsidR="00B13093" w:rsidRDefault="00B13093">
      <w:pPr>
        <w:pStyle w:val="ParagrapheIndent1"/>
        <w:spacing w:line="232" w:lineRule="exact"/>
        <w:jc w:val="both"/>
        <w:rPr>
          <w:color w:val="000000"/>
          <w:lang w:val="fr-FR"/>
        </w:rPr>
      </w:pPr>
    </w:p>
    <w:p w14:paraId="29E4BB47" w14:textId="77777777" w:rsidR="00B13093" w:rsidRDefault="001B4DDF">
      <w:pPr>
        <w:pStyle w:val="ParagrapheIndent1"/>
        <w:spacing w:line="232" w:lineRule="exact"/>
        <w:jc w:val="both"/>
        <w:rPr>
          <w:color w:val="000000"/>
          <w:lang w:val="fr-FR"/>
        </w:rPr>
      </w:pPr>
      <w:r>
        <w:rPr>
          <w:b/>
          <w:color w:val="000000"/>
          <w:u w:val="single"/>
          <w:lang w:val="fr-FR"/>
        </w:rPr>
        <w:t>ENGAGEMENT DU CANDIDAT</w:t>
      </w:r>
    </w:p>
    <w:p w14:paraId="29E4BB48" w14:textId="77777777" w:rsidR="00B13093" w:rsidRDefault="00B13093">
      <w:pPr>
        <w:pStyle w:val="ParagrapheIndent1"/>
        <w:spacing w:line="232" w:lineRule="exact"/>
        <w:jc w:val="both"/>
        <w:rPr>
          <w:color w:val="000000"/>
          <w:lang w:val="fr-FR"/>
        </w:rPr>
      </w:pPr>
    </w:p>
    <w:p w14:paraId="29E4BB49" w14:textId="77777777" w:rsidR="00B13093" w:rsidRDefault="001B4DDF">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9E4BB4A" w14:textId="77777777" w:rsidR="00B13093" w:rsidRDefault="00B13093">
      <w:pPr>
        <w:pStyle w:val="ParagrapheIndent1"/>
        <w:spacing w:line="232" w:lineRule="exact"/>
        <w:jc w:val="both"/>
        <w:rPr>
          <w:color w:val="000000"/>
          <w:lang w:val="fr-FR"/>
        </w:rPr>
      </w:pPr>
    </w:p>
    <w:p w14:paraId="29E4BB4B" w14:textId="77777777" w:rsidR="00B13093" w:rsidRDefault="001B4DDF">
      <w:pPr>
        <w:pStyle w:val="ParagrapheIndent1"/>
        <w:spacing w:line="232" w:lineRule="exact"/>
        <w:jc w:val="both"/>
        <w:rPr>
          <w:color w:val="000000"/>
          <w:lang w:val="fr-FR"/>
        </w:rPr>
      </w:pPr>
      <w:r>
        <w:rPr>
          <w:color w:val="000000"/>
          <w:lang w:val="fr-FR"/>
        </w:rPr>
        <w:t>(Ne pas compléter dans le cas d'un dépôt signé électroniquement)</w:t>
      </w:r>
    </w:p>
    <w:p w14:paraId="29E4BB4C" w14:textId="77777777" w:rsidR="00B13093" w:rsidRDefault="00B13093">
      <w:pPr>
        <w:pStyle w:val="ParagrapheIndent1"/>
        <w:spacing w:line="232" w:lineRule="exact"/>
        <w:jc w:val="both"/>
        <w:rPr>
          <w:color w:val="000000"/>
          <w:lang w:val="fr-FR"/>
        </w:rPr>
      </w:pPr>
    </w:p>
    <w:p w14:paraId="29E4BB4D" w14:textId="77777777" w:rsidR="00B13093" w:rsidRDefault="001B4DDF">
      <w:pPr>
        <w:pStyle w:val="ParagrapheIndent1"/>
        <w:spacing w:line="232" w:lineRule="exact"/>
        <w:jc w:val="both"/>
        <w:rPr>
          <w:color w:val="000000"/>
          <w:lang w:val="fr-FR"/>
        </w:rPr>
      </w:pPr>
      <w:r>
        <w:rPr>
          <w:color w:val="000000"/>
          <w:lang w:val="fr-FR"/>
        </w:rPr>
        <w:t>Fait en un seul original</w:t>
      </w:r>
    </w:p>
    <w:p w14:paraId="29E4BB4E" w14:textId="77777777" w:rsidR="00B13093" w:rsidRDefault="001B4DDF">
      <w:pPr>
        <w:pStyle w:val="style1010"/>
        <w:spacing w:line="232" w:lineRule="exact"/>
        <w:ind w:right="20"/>
        <w:jc w:val="center"/>
        <w:rPr>
          <w:color w:val="000000"/>
          <w:lang w:val="fr-FR"/>
        </w:rPr>
      </w:pPr>
      <w:r>
        <w:rPr>
          <w:color w:val="000000"/>
          <w:lang w:val="fr-FR"/>
        </w:rPr>
        <w:t>A .............................................</w:t>
      </w:r>
    </w:p>
    <w:p w14:paraId="29E4BB4F" w14:textId="77777777" w:rsidR="00B13093" w:rsidRDefault="001B4DDF">
      <w:pPr>
        <w:pStyle w:val="style1010"/>
        <w:spacing w:line="232" w:lineRule="exact"/>
        <w:ind w:right="20"/>
        <w:jc w:val="center"/>
        <w:rPr>
          <w:color w:val="000000"/>
          <w:lang w:val="fr-FR"/>
        </w:rPr>
      </w:pPr>
      <w:r>
        <w:rPr>
          <w:color w:val="000000"/>
          <w:lang w:val="fr-FR"/>
        </w:rPr>
        <w:t>Le .............................................</w:t>
      </w:r>
    </w:p>
    <w:p w14:paraId="29E4BB50" w14:textId="77777777" w:rsidR="00B13093" w:rsidRDefault="00B13093">
      <w:pPr>
        <w:pStyle w:val="style1010"/>
        <w:spacing w:line="232" w:lineRule="exact"/>
        <w:ind w:right="20"/>
        <w:jc w:val="center"/>
        <w:rPr>
          <w:color w:val="000000"/>
          <w:lang w:val="fr-FR"/>
        </w:rPr>
      </w:pPr>
    </w:p>
    <w:p w14:paraId="29E4BB51" w14:textId="77777777" w:rsidR="00B13093" w:rsidRDefault="001B4DDF">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29E4BB52" w14:textId="77777777" w:rsidR="00B13093" w:rsidRDefault="00B13093">
      <w:pPr>
        <w:pStyle w:val="style1010"/>
        <w:spacing w:line="232" w:lineRule="exact"/>
        <w:ind w:right="20"/>
        <w:jc w:val="center"/>
        <w:rPr>
          <w:color w:val="000000"/>
          <w:lang w:val="fr-FR"/>
        </w:rPr>
      </w:pPr>
    </w:p>
    <w:p w14:paraId="29E4BB53" w14:textId="77777777" w:rsidR="00B13093" w:rsidRDefault="00B13093">
      <w:pPr>
        <w:pStyle w:val="style1010"/>
        <w:spacing w:line="232" w:lineRule="exact"/>
        <w:ind w:right="20"/>
        <w:jc w:val="center"/>
        <w:rPr>
          <w:color w:val="000000"/>
          <w:lang w:val="fr-FR"/>
        </w:rPr>
      </w:pPr>
    </w:p>
    <w:p w14:paraId="29E4BB56" w14:textId="32A83ED0" w:rsidR="00B13093" w:rsidRDefault="00B13093">
      <w:pPr>
        <w:pStyle w:val="style1010"/>
        <w:spacing w:line="232" w:lineRule="exact"/>
        <w:ind w:right="20"/>
        <w:jc w:val="center"/>
        <w:rPr>
          <w:color w:val="000000"/>
          <w:lang w:val="fr-FR"/>
        </w:rPr>
      </w:pPr>
    </w:p>
    <w:p w14:paraId="29E4BB57" w14:textId="77777777" w:rsidR="00B13093" w:rsidRDefault="00B13093">
      <w:pPr>
        <w:pStyle w:val="style1010"/>
        <w:spacing w:after="240" w:line="232" w:lineRule="exact"/>
        <w:ind w:right="20"/>
        <w:jc w:val="center"/>
        <w:rPr>
          <w:color w:val="000000"/>
          <w:lang w:val="fr-FR"/>
        </w:rPr>
      </w:pPr>
    </w:p>
    <w:p w14:paraId="29E4BB58" w14:textId="77777777" w:rsidR="00B13093" w:rsidRDefault="001B4DDF">
      <w:pPr>
        <w:pStyle w:val="ParagrapheIndent1"/>
        <w:jc w:val="both"/>
        <w:rPr>
          <w:b/>
          <w:color w:val="000000"/>
          <w:u w:val="single"/>
          <w:lang w:val="fr-FR"/>
        </w:rPr>
      </w:pPr>
      <w:r>
        <w:rPr>
          <w:b/>
          <w:color w:val="000000"/>
          <w:u w:val="single"/>
          <w:lang w:val="fr-FR"/>
        </w:rPr>
        <w:t>ACCEPTATION DE L'OFFRE PAR LE POUVOIR ADJUDICATEUR</w:t>
      </w:r>
    </w:p>
    <w:p w14:paraId="29E4BB59" w14:textId="77777777" w:rsidR="00B13093" w:rsidRPr="001B4DDF" w:rsidRDefault="00B13093">
      <w:pPr>
        <w:spacing w:line="240" w:lineRule="exact"/>
        <w:rPr>
          <w:lang w:val="fr-FR"/>
        </w:rPr>
      </w:pPr>
    </w:p>
    <w:p w14:paraId="29E4BB5A" w14:textId="77777777" w:rsidR="00B13093" w:rsidRPr="001B4DDF" w:rsidRDefault="00B13093">
      <w:pPr>
        <w:spacing w:line="240" w:lineRule="exact"/>
        <w:rPr>
          <w:lang w:val="fr-FR"/>
        </w:rPr>
      </w:pPr>
    </w:p>
    <w:p w14:paraId="29E4BB5B" w14:textId="77777777" w:rsidR="00B13093" w:rsidRDefault="001B4DDF">
      <w:pPr>
        <w:pStyle w:val="ParagrapheIndent1"/>
        <w:spacing w:line="232" w:lineRule="exact"/>
        <w:jc w:val="both"/>
        <w:rPr>
          <w:color w:val="000000"/>
          <w:lang w:val="fr-FR"/>
        </w:rPr>
      </w:pPr>
      <w:r>
        <w:rPr>
          <w:color w:val="000000"/>
          <w:lang w:val="fr-FR"/>
        </w:rPr>
        <w:t>La présente offre est acceptée</w:t>
      </w:r>
    </w:p>
    <w:p w14:paraId="29E4BB5C" w14:textId="77777777" w:rsidR="00B13093" w:rsidRDefault="00B13093">
      <w:pPr>
        <w:pStyle w:val="ParagrapheIndent1"/>
        <w:spacing w:line="232" w:lineRule="exact"/>
        <w:jc w:val="both"/>
        <w:rPr>
          <w:color w:val="000000"/>
          <w:lang w:val="fr-FR"/>
        </w:rPr>
      </w:pPr>
    </w:p>
    <w:p w14:paraId="29E4BB5D" w14:textId="77777777" w:rsidR="00B13093" w:rsidRDefault="001B4DDF">
      <w:pPr>
        <w:pStyle w:val="style1010"/>
        <w:spacing w:line="232" w:lineRule="exact"/>
        <w:ind w:right="20"/>
        <w:jc w:val="center"/>
        <w:rPr>
          <w:color w:val="000000"/>
          <w:lang w:val="fr-FR"/>
        </w:rPr>
      </w:pPr>
      <w:r>
        <w:rPr>
          <w:color w:val="000000"/>
          <w:lang w:val="fr-FR"/>
        </w:rPr>
        <w:t>A .............................................</w:t>
      </w:r>
    </w:p>
    <w:p w14:paraId="29E4BB5E" w14:textId="77777777" w:rsidR="00B13093" w:rsidRDefault="001B4DDF">
      <w:pPr>
        <w:pStyle w:val="style1010"/>
        <w:spacing w:after="240" w:line="232" w:lineRule="exact"/>
        <w:ind w:right="20"/>
        <w:jc w:val="center"/>
        <w:rPr>
          <w:color w:val="000000"/>
          <w:lang w:val="fr-FR"/>
        </w:rPr>
      </w:pPr>
      <w:r>
        <w:rPr>
          <w:color w:val="000000"/>
          <w:lang w:val="fr-FR"/>
        </w:rPr>
        <w:t>Le .............................................</w:t>
      </w:r>
    </w:p>
    <w:p w14:paraId="29E4BB5F" w14:textId="77777777" w:rsidR="00B13093" w:rsidRDefault="001B4DDF">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29E4BB60" w14:textId="77777777" w:rsidR="00B13093" w:rsidRDefault="00B13093">
      <w:pPr>
        <w:pStyle w:val="style1010"/>
        <w:spacing w:line="232" w:lineRule="exact"/>
        <w:ind w:right="20"/>
        <w:jc w:val="center"/>
        <w:rPr>
          <w:color w:val="000000"/>
          <w:lang w:val="fr-FR"/>
        </w:rPr>
      </w:pPr>
    </w:p>
    <w:p w14:paraId="29E4BB64" w14:textId="48370B2C" w:rsidR="00B13093" w:rsidRDefault="00B13093">
      <w:pPr>
        <w:pStyle w:val="style1010"/>
        <w:spacing w:line="232" w:lineRule="exact"/>
        <w:ind w:right="20"/>
        <w:jc w:val="center"/>
        <w:rPr>
          <w:color w:val="000000"/>
          <w:lang w:val="fr-FR"/>
        </w:rPr>
      </w:pPr>
    </w:p>
    <w:p w14:paraId="29E4BB65" w14:textId="77777777" w:rsidR="00B13093" w:rsidRDefault="00B13093">
      <w:pPr>
        <w:pStyle w:val="style1010"/>
        <w:spacing w:after="240" w:line="232" w:lineRule="exact"/>
        <w:ind w:right="20"/>
        <w:jc w:val="center"/>
        <w:rPr>
          <w:color w:val="000000"/>
          <w:lang w:val="fr-FR"/>
        </w:rPr>
      </w:pPr>
    </w:p>
    <w:p w14:paraId="5633616D" w14:textId="0498ACD1" w:rsidR="52DC027C" w:rsidRDefault="52DC027C" w:rsidP="52DC027C">
      <w:pPr>
        <w:pStyle w:val="style1010"/>
        <w:spacing w:after="240" w:line="232" w:lineRule="exact"/>
        <w:ind w:right="20"/>
        <w:jc w:val="center"/>
        <w:rPr>
          <w:color w:val="000000" w:themeColor="text1"/>
          <w:lang w:val="fr-FR"/>
        </w:rPr>
      </w:pPr>
    </w:p>
    <w:p w14:paraId="48E102D1" w14:textId="3700480A" w:rsidR="52DC027C" w:rsidRDefault="52DC027C" w:rsidP="52DC027C">
      <w:pPr>
        <w:pStyle w:val="style1010"/>
        <w:spacing w:after="240" w:line="232" w:lineRule="exact"/>
        <w:ind w:right="20"/>
        <w:jc w:val="center"/>
        <w:rPr>
          <w:color w:val="000000" w:themeColor="text1"/>
          <w:lang w:val="fr-FR"/>
        </w:rPr>
      </w:pPr>
    </w:p>
    <w:p w14:paraId="40600EF9" w14:textId="2EF56477" w:rsidR="52DC027C" w:rsidRDefault="52DC027C" w:rsidP="52DC027C">
      <w:pPr>
        <w:pStyle w:val="style1010"/>
        <w:spacing w:after="240" w:line="232" w:lineRule="exact"/>
        <w:ind w:right="20"/>
        <w:jc w:val="center"/>
        <w:rPr>
          <w:color w:val="000000" w:themeColor="text1"/>
          <w:lang w:val="fr-FR"/>
        </w:rPr>
      </w:pPr>
    </w:p>
    <w:p w14:paraId="52586FEC" w14:textId="1018C4AF" w:rsidR="52DC027C" w:rsidRDefault="52DC027C" w:rsidP="52DC027C">
      <w:pPr>
        <w:pStyle w:val="style1010"/>
        <w:spacing w:after="240" w:line="232" w:lineRule="exact"/>
        <w:ind w:right="20"/>
        <w:jc w:val="center"/>
        <w:rPr>
          <w:color w:val="000000" w:themeColor="text1"/>
          <w:lang w:val="fr-FR"/>
        </w:rPr>
      </w:pPr>
    </w:p>
    <w:p w14:paraId="42DAAE29" w14:textId="5C72A7EF" w:rsidR="52DC027C" w:rsidRDefault="52DC027C" w:rsidP="52DC027C">
      <w:pPr>
        <w:pStyle w:val="style1010"/>
        <w:spacing w:after="240" w:line="232" w:lineRule="exact"/>
        <w:ind w:right="20"/>
        <w:jc w:val="center"/>
        <w:rPr>
          <w:color w:val="000000" w:themeColor="text1"/>
          <w:lang w:val="fr-FR"/>
        </w:rPr>
      </w:pPr>
    </w:p>
    <w:p w14:paraId="05ACB992" w14:textId="5BE955BD" w:rsidR="52DC027C" w:rsidRDefault="52DC027C" w:rsidP="52DC027C">
      <w:pPr>
        <w:pStyle w:val="style1010"/>
        <w:spacing w:after="240" w:line="232" w:lineRule="exact"/>
        <w:ind w:right="20"/>
        <w:jc w:val="center"/>
        <w:rPr>
          <w:color w:val="000000" w:themeColor="text1"/>
          <w:lang w:val="fr-FR"/>
        </w:rPr>
      </w:pPr>
    </w:p>
    <w:p w14:paraId="78818E0A" w14:textId="43A5E289" w:rsidR="52DC027C" w:rsidRDefault="52DC027C" w:rsidP="52DC027C">
      <w:pPr>
        <w:pStyle w:val="style1010"/>
        <w:spacing w:after="240" w:line="232" w:lineRule="exact"/>
        <w:ind w:right="20"/>
        <w:jc w:val="center"/>
        <w:rPr>
          <w:color w:val="000000" w:themeColor="text1"/>
          <w:lang w:val="fr-FR"/>
        </w:rPr>
      </w:pPr>
    </w:p>
    <w:p w14:paraId="36B7B5BC" w14:textId="3B7B14A2" w:rsidR="52DC027C" w:rsidRDefault="52DC027C" w:rsidP="52DC027C">
      <w:pPr>
        <w:pStyle w:val="style1010"/>
        <w:spacing w:after="240" w:line="232" w:lineRule="exact"/>
        <w:ind w:right="20"/>
        <w:jc w:val="center"/>
        <w:rPr>
          <w:color w:val="000000" w:themeColor="text1"/>
          <w:lang w:val="fr-FR"/>
        </w:rPr>
      </w:pPr>
    </w:p>
    <w:p w14:paraId="2E880151" w14:textId="505B265C" w:rsidR="52DC027C" w:rsidRDefault="52DC027C" w:rsidP="52DC027C">
      <w:pPr>
        <w:pStyle w:val="style1010"/>
        <w:spacing w:after="240" w:line="232" w:lineRule="exact"/>
        <w:ind w:right="20"/>
        <w:jc w:val="center"/>
        <w:rPr>
          <w:color w:val="000000" w:themeColor="text1"/>
          <w:lang w:val="fr-FR"/>
        </w:rPr>
      </w:pPr>
    </w:p>
    <w:p w14:paraId="29E4BB66" w14:textId="77777777" w:rsidR="00B13093" w:rsidRDefault="001B4DDF">
      <w:pPr>
        <w:pStyle w:val="ParagrapheIndent1"/>
        <w:spacing w:line="232" w:lineRule="exact"/>
        <w:jc w:val="both"/>
        <w:rPr>
          <w:color w:val="000000"/>
          <w:lang w:val="fr-FR"/>
        </w:rPr>
      </w:pPr>
      <w:r>
        <w:rPr>
          <w:b/>
          <w:color w:val="000000"/>
          <w:u w:val="single"/>
          <w:lang w:val="fr-FR"/>
        </w:rPr>
        <w:lastRenderedPageBreak/>
        <w:t xml:space="preserve">NANTISSEMENT OU CESSION DE </w:t>
      </w:r>
      <w:proofErr w:type="spellStart"/>
      <w:r>
        <w:rPr>
          <w:b/>
          <w:color w:val="000000"/>
          <w:u w:val="single"/>
          <w:lang w:val="fr-FR"/>
        </w:rPr>
        <w:t>CREANCES</w:t>
      </w:r>
      <w:proofErr w:type="spellEnd"/>
    </w:p>
    <w:p w14:paraId="29E4BB67" w14:textId="77777777" w:rsidR="00B13093" w:rsidRDefault="00B13093">
      <w:pPr>
        <w:pStyle w:val="ParagrapheIndent1"/>
        <w:spacing w:line="232" w:lineRule="exact"/>
        <w:jc w:val="both"/>
        <w:rPr>
          <w:color w:val="000000"/>
          <w:lang w:val="fr-FR"/>
        </w:rPr>
      </w:pPr>
    </w:p>
    <w:p w14:paraId="29E4BB68" w14:textId="77777777" w:rsidR="00B13093" w:rsidRDefault="001B4DDF">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B13093" w14:paraId="29E4BB6D" w14:textId="77777777">
        <w:trPr>
          <w:trHeight w:val="202"/>
        </w:trPr>
        <w:tc>
          <w:tcPr>
            <w:tcW w:w="240" w:type="dxa"/>
            <w:tcMar>
              <w:top w:w="0" w:type="dxa"/>
              <w:left w:w="0" w:type="dxa"/>
              <w:bottom w:w="0" w:type="dxa"/>
              <w:right w:w="0" w:type="dxa"/>
            </w:tcMar>
          </w:tcPr>
          <w:p w14:paraId="29E4BB69" w14:textId="1473594B" w:rsidR="00B13093" w:rsidRDefault="00575C40">
            <w:pPr>
              <w:rPr>
                <w:sz w:val="2"/>
              </w:rPr>
            </w:pPr>
            <w:r>
              <w:rPr>
                <w:noProof/>
              </w:rPr>
              <w:drawing>
                <wp:inline distT="0" distB="0" distL="0" distR="0" wp14:anchorId="29E4BBF5" wp14:editId="1C877A81">
                  <wp:extent cx="152400" cy="152400"/>
                  <wp:effectExtent l="0" t="0" r="0" b="0"/>
                  <wp:docPr id="2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B6A" w14:textId="77777777" w:rsidR="00B13093" w:rsidRDefault="00B13093">
            <w:pPr>
              <w:rPr>
                <w:sz w:val="2"/>
              </w:rPr>
            </w:pPr>
          </w:p>
        </w:tc>
        <w:tc>
          <w:tcPr>
            <w:tcW w:w="9180" w:type="dxa"/>
            <w:vMerge w:val="restart"/>
            <w:tcMar>
              <w:top w:w="0" w:type="dxa"/>
              <w:left w:w="0" w:type="dxa"/>
              <w:bottom w:w="0" w:type="dxa"/>
              <w:right w:w="0" w:type="dxa"/>
            </w:tcMar>
          </w:tcPr>
          <w:p w14:paraId="29E4BB6B" w14:textId="77777777" w:rsidR="00B13093" w:rsidRDefault="001B4DDF">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29E4BB6C" w14:textId="77777777" w:rsidR="00B13093" w:rsidRDefault="001B4DDF">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B13093" w14:paraId="29E4BB71" w14:textId="77777777">
        <w:trPr>
          <w:trHeight w:val="382"/>
        </w:trPr>
        <w:tc>
          <w:tcPr>
            <w:tcW w:w="240" w:type="dxa"/>
            <w:tcMar>
              <w:top w:w="0" w:type="dxa"/>
              <w:left w:w="0" w:type="dxa"/>
              <w:bottom w:w="0" w:type="dxa"/>
              <w:right w:w="0" w:type="dxa"/>
            </w:tcMar>
          </w:tcPr>
          <w:p w14:paraId="29E4BB6E" w14:textId="77777777" w:rsidR="00B13093" w:rsidRDefault="00B13093">
            <w:pPr>
              <w:rPr>
                <w:sz w:val="2"/>
              </w:rPr>
            </w:pPr>
          </w:p>
        </w:tc>
        <w:tc>
          <w:tcPr>
            <w:tcW w:w="200" w:type="dxa"/>
            <w:tcMar>
              <w:top w:w="0" w:type="dxa"/>
              <w:left w:w="0" w:type="dxa"/>
              <w:bottom w:w="0" w:type="dxa"/>
              <w:right w:w="0" w:type="dxa"/>
            </w:tcMar>
          </w:tcPr>
          <w:p w14:paraId="29E4BB6F" w14:textId="77777777" w:rsidR="00B13093" w:rsidRDefault="00B13093">
            <w:pPr>
              <w:rPr>
                <w:sz w:val="2"/>
              </w:rPr>
            </w:pPr>
          </w:p>
        </w:tc>
        <w:tc>
          <w:tcPr>
            <w:tcW w:w="9180" w:type="dxa"/>
            <w:vMerge/>
            <w:tcMar>
              <w:top w:w="0" w:type="dxa"/>
              <w:left w:w="0" w:type="dxa"/>
              <w:bottom w:w="0" w:type="dxa"/>
              <w:right w:w="0" w:type="dxa"/>
            </w:tcMar>
          </w:tcPr>
          <w:p w14:paraId="29E4BB70" w14:textId="77777777" w:rsidR="00B13093" w:rsidRDefault="00B13093"/>
        </w:tc>
      </w:tr>
    </w:tbl>
    <w:p w14:paraId="29E4BB72" w14:textId="77777777" w:rsidR="00B13093" w:rsidRDefault="001B4D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13093" w14:paraId="29E4BB77" w14:textId="77777777">
        <w:trPr>
          <w:trHeight w:val="202"/>
        </w:trPr>
        <w:tc>
          <w:tcPr>
            <w:tcW w:w="240" w:type="dxa"/>
            <w:tcMar>
              <w:top w:w="0" w:type="dxa"/>
              <w:left w:w="0" w:type="dxa"/>
              <w:bottom w:w="0" w:type="dxa"/>
              <w:right w:w="0" w:type="dxa"/>
            </w:tcMar>
          </w:tcPr>
          <w:p w14:paraId="29E4BB73" w14:textId="40E4DADB" w:rsidR="00B13093" w:rsidRDefault="00575C40">
            <w:pPr>
              <w:rPr>
                <w:sz w:val="2"/>
              </w:rPr>
            </w:pPr>
            <w:r>
              <w:rPr>
                <w:noProof/>
              </w:rPr>
              <w:drawing>
                <wp:inline distT="0" distB="0" distL="0" distR="0" wp14:anchorId="29E4BBF6" wp14:editId="66CF7C6A">
                  <wp:extent cx="152400" cy="152400"/>
                  <wp:effectExtent l="0" t="0" r="0" b="0"/>
                  <wp:docPr id="2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B74" w14:textId="77777777" w:rsidR="00B13093" w:rsidRDefault="00B13093">
            <w:pPr>
              <w:rPr>
                <w:sz w:val="2"/>
              </w:rPr>
            </w:pPr>
          </w:p>
        </w:tc>
        <w:tc>
          <w:tcPr>
            <w:tcW w:w="9180" w:type="dxa"/>
            <w:vMerge w:val="restart"/>
            <w:tcMar>
              <w:top w:w="0" w:type="dxa"/>
              <w:left w:w="0" w:type="dxa"/>
              <w:bottom w:w="0" w:type="dxa"/>
              <w:right w:w="0" w:type="dxa"/>
            </w:tcMar>
          </w:tcPr>
          <w:p w14:paraId="29E4BB75" w14:textId="77777777" w:rsidR="00B13093" w:rsidRDefault="001B4DDF">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29E4BB76" w14:textId="77777777" w:rsidR="00B13093" w:rsidRDefault="001B4DDF">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B13093" w14:paraId="29E4BB7B" w14:textId="77777777">
        <w:trPr>
          <w:trHeight w:val="598"/>
        </w:trPr>
        <w:tc>
          <w:tcPr>
            <w:tcW w:w="240" w:type="dxa"/>
            <w:tcMar>
              <w:top w:w="0" w:type="dxa"/>
              <w:left w:w="0" w:type="dxa"/>
              <w:bottom w:w="0" w:type="dxa"/>
              <w:right w:w="0" w:type="dxa"/>
            </w:tcMar>
          </w:tcPr>
          <w:p w14:paraId="29E4BB78" w14:textId="77777777" w:rsidR="00B13093" w:rsidRDefault="00B13093">
            <w:pPr>
              <w:rPr>
                <w:sz w:val="2"/>
              </w:rPr>
            </w:pPr>
          </w:p>
        </w:tc>
        <w:tc>
          <w:tcPr>
            <w:tcW w:w="200" w:type="dxa"/>
            <w:tcMar>
              <w:top w:w="0" w:type="dxa"/>
              <w:left w:w="0" w:type="dxa"/>
              <w:bottom w:w="0" w:type="dxa"/>
              <w:right w:w="0" w:type="dxa"/>
            </w:tcMar>
          </w:tcPr>
          <w:p w14:paraId="29E4BB79" w14:textId="77777777" w:rsidR="00B13093" w:rsidRDefault="00B13093">
            <w:pPr>
              <w:rPr>
                <w:sz w:val="2"/>
              </w:rPr>
            </w:pPr>
          </w:p>
        </w:tc>
        <w:tc>
          <w:tcPr>
            <w:tcW w:w="9180" w:type="dxa"/>
            <w:vMerge/>
            <w:tcMar>
              <w:top w:w="0" w:type="dxa"/>
              <w:left w:w="0" w:type="dxa"/>
              <w:bottom w:w="0" w:type="dxa"/>
              <w:right w:w="0" w:type="dxa"/>
            </w:tcMar>
          </w:tcPr>
          <w:p w14:paraId="29E4BB7A" w14:textId="77777777" w:rsidR="00B13093" w:rsidRDefault="00B13093"/>
        </w:tc>
      </w:tr>
    </w:tbl>
    <w:p w14:paraId="29E4BB7C" w14:textId="77777777" w:rsidR="00B13093" w:rsidRDefault="001B4D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13093" w:rsidRPr="00373EB7" w14:paraId="29E4BB81" w14:textId="77777777" w:rsidTr="52694C20">
        <w:trPr>
          <w:trHeight w:val="202"/>
        </w:trPr>
        <w:tc>
          <w:tcPr>
            <w:tcW w:w="240" w:type="dxa"/>
            <w:tcMar>
              <w:top w:w="0" w:type="dxa"/>
              <w:left w:w="0" w:type="dxa"/>
              <w:bottom w:w="0" w:type="dxa"/>
              <w:right w:w="0" w:type="dxa"/>
            </w:tcMar>
          </w:tcPr>
          <w:p w14:paraId="29E4BB7D" w14:textId="31EEF65A" w:rsidR="00B13093" w:rsidRDefault="00575C40">
            <w:pPr>
              <w:rPr>
                <w:sz w:val="2"/>
              </w:rPr>
            </w:pPr>
            <w:r>
              <w:rPr>
                <w:noProof/>
              </w:rPr>
              <w:drawing>
                <wp:inline distT="0" distB="0" distL="0" distR="0" wp14:anchorId="29E4BBF7" wp14:editId="5B178FA8">
                  <wp:extent cx="152400" cy="152400"/>
                  <wp:effectExtent l="0" t="0" r="0" b="0"/>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E4BB7E" w14:textId="77777777" w:rsidR="00B13093" w:rsidRDefault="00B13093">
            <w:pPr>
              <w:rPr>
                <w:sz w:val="2"/>
              </w:rPr>
            </w:pPr>
          </w:p>
        </w:tc>
        <w:tc>
          <w:tcPr>
            <w:tcW w:w="9180" w:type="dxa"/>
            <w:vMerge w:val="restart"/>
            <w:tcMar>
              <w:top w:w="0" w:type="dxa"/>
              <w:left w:w="0" w:type="dxa"/>
              <w:bottom w:w="0" w:type="dxa"/>
              <w:right w:w="0" w:type="dxa"/>
            </w:tcMar>
          </w:tcPr>
          <w:p w14:paraId="29E4BB7F" w14:textId="77777777" w:rsidR="00B13093" w:rsidRDefault="001B4DDF">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7EFD987" w14:textId="018B41FD" w:rsidR="00B13093" w:rsidRDefault="001B4DDF" w:rsidP="52DC027C">
            <w:pPr>
              <w:pStyle w:val="ParagrapheIndent1"/>
              <w:spacing w:line="232" w:lineRule="exact"/>
              <w:jc w:val="both"/>
              <w:rPr>
                <w:color w:val="000000" w:themeColor="text1"/>
                <w:lang w:val="fr-FR"/>
              </w:rPr>
            </w:pPr>
            <w:r w:rsidRPr="52DC027C">
              <w:rPr>
                <w:color w:val="000000" w:themeColor="text1"/>
                <w:lang w:val="fr-FR"/>
              </w:rPr>
              <w:t>. . . . . . . . . . . . . . . . . . . . . . . . . . . . . . . . . . . . . . . . . . . . . . . . . . . . . . . . . . . . . . . . . . . .</w:t>
            </w:r>
          </w:p>
          <w:p w14:paraId="4D107AEC" w14:textId="77777777" w:rsidR="00B13093" w:rsidRDefault="41AD3AB6" w:rsidP="52DC027C">
            <w:pPr>
              <w:pStyle w:val="ParagrapheIndent1"/>
              <w:spacing w:after="240" w:line="232" w:lineRule="exact"/>
              <w:jc w:val="both"/>
              <w:rPr>
                <w:color w:val="000000" w:themeColor="text1"/>
                <w:lang w:val="fr-FR"/>
              </w:rPr>
            </w:pPr>
            <w:r w:rsidRPr="52DC027C">
              <w:rPr>
                <w:color w:val="000000" w:themeColor="text1"/>
                <w:lang w:val="fr-FR"/>
              </w:rPr>
              <w:t>. . . . . . . . . . . . . . . . . . . . . . . . . . . . . . . . .</w:t>
            </w:r>
          </w:p>
          <w:p w14:paraId="42FE7365" w14:textId="63B346E9" w:rsidR="00B13093" w:rsidRDefault="00B13093" w:rsidP="52DC027C">
            <w:pPr>
              <w:rPr>
                <w:lang w:val="fr-FR"/>
              </w:rPr>
            </w:pPr>
          </w:p>
          <w:tbl>
            <w:tblPr>
              <w:tblW w:w="0" w:type="auto"/>
              <w:tblLook w:val="04A0" w:firstRow="1" w:lastRow="0" w:firstColumn="1" w:lastColumn="0" w:noHBand="0" w:noVBand="1"/>
            </w:tblPr>
            <w:tblGrid>
              <w:gridCol w:w="240"/>
              <w:gridCol w:w="191"/>
              <w:gridCol w:w="8749"/>
            </w:tblGrid>
            <w:tr w:rsidR="52DC027C" w:rsidRPr="00373EB7" w14:paraId="1869AD0D" w14:textId="77777777" w:rsidTr="52DC027C">
              <w:trPr>
                <w:trHeight w:val="202"/>
              </w:trPr>
              <w:tc>
                <w:tcPr>
                  <w:tcW w:w="240" w:type="dxa"/>
                  <w:tcMar>
                    <w:top w:w="0" w:type="dxa"/>
                    <w:left w:w="0" w:type="dxa"/>
                    <w:bottom w:w="0" w:type="dxa"/>
                    <w:right w:w="0" w:type="dxa"/>
                  </w:tcMar>
                </w:tcPr>
                <w:p w14:paraId="202293F3" w14:textId="6D9BF941" w:rsidR="52DC027C" w:rsidRDefault="52DC027C" w:rsidP="52DC027C">
                  <w:pPr>
                    <w:rPr>
                      <w:sz w:val="2"/>
                      <w:szCs w:val="2"/>
                    </w:rPr>
                  </w:pPr>
                  <w:r>
                    <w:rPr>
                      <w:noProof/>
                    </w:rPr>
                    <w:drawing>
                      <wp:inline distT="0" distB="0" distL="0" distR="0" wp14:anchorId="34FCF593" wp14:editId="71F51429">
                        <wp:extent cx="152400" cy="152400"/>
                        <wp:effectExtent l="0" t="0" r="0" b="0"/>
                        <wp:docPr id="17216205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32">
                                  <a:extLst>
                                    <a:ext uri="{28A0092B-C50C-407E-A947-70E740481C1C}">
                                      <a14:useLocalDpi xmlns:a14="http://schemas.microsoft.com/office/drawing/2010/main" val="0"/>
                                    </a:ext>
                                  </a:extLst>
                                </a:blip>
                                <a:stretch>
                                  <a:fillRect/>
                                </a:stretch>
                              </pic:blipFill>
                              <pic:spPr bwMode="auto">
                                <a:xfrm>
                                  <a:off x="0" y="0"/>
                                  <a:ext cx="152400" cy="152400"/>
                                </a:xfrm>
                                <a:prstGeom prst="rect">
                                  <a:avLst/>
                                </a:prstGeom>
                                <a:noFill/>
                                <a:ln>
                                  <a:noFill/>
                                </a:ln>
                              </pic:spPr>
                            </pic:pic>
                          </a:graphicData>
                        </a:graphic>
                      </wp:inline>
                    </w:drawing>
                  </w:r>
                </w:p>
              </w:tc>
              <w:tc>
                <w:tcPr>
                  <w:tcW w:w="191" w:type="dxa"/>
                  <w:tcMar>
                    <w:top w:w="0" w:type="dxa"/>
                    <w:left w:w="0" w:type="dxa"/>
                    <w:bottom w:w="0" w:type="dxa"/>
                    <w:right w:w="0" w:type="dxa"/>
                  </w:tcMar>
                </w:tcPr>
                <w:p w14:paraId="5D22CF27" w14:textId="77777777" w:rsidR="52DC027C" w:rsidRDefault="52DC027C" w:rsidP="52DC027C">
                  <w:pPr>
                    <w:rPr>
                      <w:sz w:val="2"/>
                      <w:szCs w:val="2"/>
                    </w:rPr>
                  </w:pPr>
                </w:p>
              </w:tc>
              <w:tc>
                <w:tcPr>
                  <w:tcW w:w="8749" w:type="dxa"/>
                  <w:vMerge w:val="restart"/>
                  <w:tcMar>
                    <w:top w:w="0" w:type="dxa"/>
                    <w:left w:w="0" w:type="dxa"/>
                    <w:bottom w:w="0" w:type="dxa"/>
                    <w:right w:w="0" w:type="dxa"/>
                  </w:tcMar>
                </w:tcPr>
                <w:p w14:paraId="5A150B2F" w14:textId="77777777" w:rsidR="52DC027C" w:rsidRDefault="52DC027C" w:rsidP="52DC027C">
                  <w:pPr>
                    <w:pStyle w:val="ParagrapheIndent1"/>
                    <w:spacing w:line="232" w:lineRule="exact"/>
                    <w:jc w:val="both"/>
                    <w:rPr>
                      <w:color w:val="000000" w:themeColor="text1"/>
                      <w:lang w:val="fr-FR"/>
                    </w:rPr>
                  </w:pPr>
                  <w:r w:rsidRPr="52DC027C">
                    <w:rPr>
                      <w:color w:val="000000" w:themeColor="text1"/>
                      <w:lang w:val="fr-FR"/>
                    </w:rPr>
                    <w:t>La partie des prestations évaluée à (indiquer le montant en chiffres et en lettres) :</w:t>
                  </w:r>
                </w:p>
                <w:p w14:paraId="217CEC1C" w14:textId="77777777" w:rsidR="52DC027C" w:rsidRDefault="52DC027C" w:rsidP="52DC027C">
                  <w:pPr>
                    <w:pStyle w:val="ParagrapheIndent1"/>
                    <w:spacing w:line="232" w:lineRule="exact"/>
                    <w:jc w:val="both"/>
                    <w:rPr>
                      <w:color w:val="000000" w:themeColor="text1"/>
                      <w:lang w:val="fr-FR"/>
                    </w:rPr>
                  </w:pPr>
                  <w:r w:rsidRPr="52DC027C">
                    <w:rPr>
                      <w:color w:val="000000" w:themeColor="text1"/>
                      <w:lang w:val="fr-FR"/>
                    </w:rPr>
                    <w:t>. . . . . . . . . . . . . . . . . . . . . . . . . . . . . . . . . . . . . . . . . . . . . . . . . . . . . . . . . . . . . . . . . . . . . . . . . . . . . . . . . . . . . . . . . . . . . . . . . . . . . .</w:t>
                  </w:r>
                </w:p>
              </w:tc>
            </w:tr>
            <w:tr w:rsidR="52DC027C" w:rsidRPr="00373EB7" w14:paraId="777A65BB" w14:textId="77777777" w:rsidTr="52DC027C">
              <w:trPr>
                <w:trHeight w:val="382"/>
              </w:trPr>
              <w:tc>
                <w:tcPr>
                  <w:tcW w:w="240" w:type="dxa"/>
                  <w:tcMar>
                    <w:top w:w="0" w:type="dxa"/>
                    <w:left w:w="0" w:type="dxa"/>
                    <w:bottom w:w="0" w:type="dxa"/>
                    <w:right w:w="0" w:type="dxa"/>
                  </w:tcMar>
                </w:tcPr>
                <w:p w14:paraId="65F1ABD2" w14:textId="77777777" w:rsidR="52DC027C" w:rsidRPr="00373EB7" w:rsidRDefault="52DC027C" w:rsidP="52DC027C">
                  <w:pPr>
                    <w:rPr>
                      <w:sz w:val="2"/>
                      <w:szCs w:val="2"/>
                      <w:lang w:val="fr-FR"/>
                      <w:rPrChange w:id="58" w:author="PHILIPPE Manuel" w:date="2025-08-01T10:53:00Z">
                        <w:rPr>
                          <w:sz w:val="2"/>
                          <w:szCs w:val="2"/>
                        </w:rPr>
                      </w:rPrChange>
                    </w:rPr>
                  </w:pPr>
                </w:p>
              </w:tc>
              <w:tc>
                <w:tcPr>
                  <w:tcW w:w="191" w:type="dxa"/>
                  <w:tcMar>
                    <w:top w:w="0" w:type="dxa"/>
                    <w:left w:w="0" w:type="dxa"/>
                    <w:bottom w:w="0" w:type="dxa"/>
                    <w:right w:w="0" w:type="dxa"/>
                  </w:tcMar>
                </w:tcPr>
                <w:p w14:paraId="68E04165" w14:textId="77777777" w:rsidR="52DC027C" w:rsidRPr="00373EB7" w:rsidRDefault="52DC027C" w:rsidP="52DC027C">
                  <w:pPr>
                    <w:rPr>
                      <w:sz w:val="2"/>
                      <w:szCs w:val="2"/>
                      <w:lang w:val="fr-FR"/>
                      <w:rPrChange w:id="59" w:author="PHILIPPE Manuel" w:date="2025-08-01T10:53:00Z">
                        <w:rPr>
                          <w:sz w:val="2"/>
                          <w:szCs w:val="2"/>
                        </w:rPr>
                      </w:rPrChange>
                    </w:rPr>
                  </w:pPr>
                </w:p>
              </w:tc>
              <w:tc>
                <w:tcPr>
                  <w:tcW w:w="8749" w:type="dxa"/>
                  <w:vMerge/>
                </w:tcPr>
                <w:p w14:paraId="46A3ABB8" w14:textId="77777777" w:rsidR="008355A7" w:rsidRPr="00373EB7" w:rsidRDefault="008355A7">
                  <w:pPr>
                    <w:rPr>
                      <w:lang w:val="fr-FR"/>
                      <w:rPrChange w:id="60" w:author="PHILIPPE Manuel" w:date="2025-08-01T10:53:00Z">
                        <w:rPr/>
                      </w:rPrChange>
                    </w:rPr>
                  </w:pPr>
                </w:p>
              </w:tc>
            </w:tr>
          </w:tbl>
          <w:p w14:paraId="7F54CF05" w14:textId="77777777" w:rsidR="00B13093" w:rsidRDefault="41AD3AB6" w:rsidP="52DC027C">
            <w:pPr>
              <w:pStyle w:val="ParagrapheIndent1"/>
              <w:spacing w:line="232" w:lineRule="exact"/>
              <w:jc w:val="both"/>
              <w:rPr>
                <w:color w:val="000000" w:themeColor="text1"/>
                <w:lang w:val="fr-FR"/>
              </w:rPr>
            </w:pPr>
            <w:proofErr w:type="gramStart"/>
            <w:r w:rsidRPr="52DC027C">
              <w:rPr>
                <w:color w:val="000000" w:themeColor="text1"/>
                <w:lang w:val="fr-FR"/>
              </w:rPr>
              <w:t>et</w:t>
            </w:r>
            <w:proofErr w:type="gramEnd"/>
            <w:r w:rsidRPr="52DC027C">
              <w:rPr>
                <w:color w:val="000000" w:themeColor="text1"/>
                <w:lang w:val="fr-FR"/>
              </w:rPr>
              <w:t xml:space="preserve"> devant être exécutée par : . . . . . . . . . . . . . . . . . . . . . . </w:t>
            </w:r>
            <w:proofErr w:type="gramStart"/>
            <w:r w:rsidRPr="52DC027C">
              <w:rPr>
                <w:color w:val="000000" w:themeColor="text1"/>
                <w:lang w:val="fr-FR"/>
              </w:rPr>
              <w:t>en</w:t>
            </w:r>
            <w:proofErr w:type="gramEnd"/>
            <w:r w:rsidRPr="52DC027C">
              <w:rPr>
                <w:color w:val="000000" w:themeColor="text1"/>
                <w:lang w:val="fr-FR"/>
              </w:rPr>
              <w:t xml:space="preserve"> qualité de :</w:t>
            </w:r>
          </w:p>
          <w:tbl>
            <w:tblPr>
              <w:tblW w:w="0" w:type="auto"/>
              <w:tblLook w:val="04A0" w:firstRow="1" w:lastRow="0" w:firstColumn="1" w:lastColumn="0" w:noHBand="0" w:noVBand="1"/>
            </w:tblPr>
            <w:tblGrid>
              <w:gridCol w:w="240"/>
              <w:gridCol w:w="191"/>
              <w:gridCol w:w="8749"/>
            </w:tblGrid>
            <w:tr w:rsidR="52DC027C" w14:paraId="5DB9B984" w14:textId="77777777" w:rsidTr="52DC027C">
              <w:trPr>
                <w:trHeight w:val="202"/>
              </w:trPr>
              <w:tc>
                <w:tcPr>
                  <w:tcW w:w="240" w:type="dxa"/>
                  <w:tcMar>
                    <w:top w:w="0" w:type="dxa"/>
                    <w:left w:w="0" w:type="dxa"/>
                    <w:bottom w:w="0" w:type="dxa"/>
                    <w:right w:w="0" w:type="dxa"/>
                  </w:tcMar>
                </w:tcPr>
                <w:p w14:paraId="34FF7551" w14:textId="0435A77A" w:rsidR="52DC027C" w:rsidRDefault="52DC027C" w:rsidP="52DC027C">
                  <w:pPr>
                    <w:rPr>
                      <w:sz w:val="2"/>
                      <w:szCs w:val="2"/>
                    </w:rPr>
                  </w:pPr>
                  <w:r>
                    <w:rPr>
                      <w:noProof/>
                    </w:rPr>
                    <w:drawing>
                      <wp:inline distT="0" distB="0" distL="0" distR="0" wp14:anchorId="19FEA6E5" wp14:editId="7F0AA75F">
                        <wp:extent cx="152400" cy="152400"/>
                        <wp:effectExtent l="0" t="0" r="0" b="0"/>
                        <wp:docPr id="173997024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32">
                                  <a:extLst>
                                    <a:ext uri="{28A0092B-C50C-407E-A947-70E740481C1C}">
                                      <a14:useLocalDpi xmlns:a14="http://schemas.microsoft.com/office/drawing/2010/main" val="0"/>
                                    </a:ext>
                                  </a:extLst>
                                </a:blip>
                                <a:stretch>
                                  <a:fillRect/>
                                </a:stretch>
                              </pic:blipFill>
                              <pic:spPr bwMode="auto">
                                <a:xfrm>
                                  <a:off x="0" y="0"/>
                                  <a:ext cx="152400" cy="152400"/>
                                </a:xfrm>
                                <a:prstGeom prst="rect">
                                  <a:avLst/>
                                </a:prstGeom>
                                <a:noFill/>
                                <a:ln>
                                  <a:noFill/>
                                </a:ln>
                              </pic:spPr>
                            </pic:pic>
                          </a:graphicData>
                        </a:graphic>
                      </wp:inline>
                    </w:drawing>
                  </w:r>
                </w:p>
              </w:tc>
              <w:tc>
                <w:tcPr>
                  <w:tcW w:w="191" w:type="dxa"/>
                  <w:tcMar>
                    <w:top w:w="0" w:type="dxa"/>
                    <w:left w:w="0" w:type="dxa"/>
                    <w:bottom w:w="0" w:type="dxa"/>
                    <w:right w:w="0" w:type="dxa"/>
                  </w:tcMar>
                </w:tcPr>
                <w:p w14:paraId="2019D5F4" w14:textId="77777777" w:rsidR="52DC027C" w:rsidRDefault="52DC027C" w:rsidP="52DC027C">
                  <w:pPr>
                    <w:rPr>
                      <w:sz w:val="2"/>
                      <w:szCs w:val="2"/>
                    </w:rPr>
                  </w:pPr>
                </w:p>
              </w:tc>
              <w:tc>
                <w:tcPr>
                  <w:tcW w:w="8749" w:type="dxa"/>
                  <w:tcMar>
                    <w:top w:w="0" w:type="dxa"/>
                    <w:left w:w="0" w:type="dxa"/>
                    <w:bottom w:w="0" w:type="dxa"/>
                    <w:right w:w="0" w:type="dxa"/>
                  </w:tcMar>
                </w:tcPr>
                <w:p w14:paraId="00167055" w14:textId="77777777" w:rsidR="52DC027C" w:rsidRDefault="52DC027C" w:rsidP="52DC027C">
                  <w:pPr>
                    <w:pStyle w:val="ParagrapheIndent1"/>
                    <w:jc w:val="both"/>
                    <w:rPr>
                      <w:color w:val="000000" w:themeColor="text1"/>
                      <w:lang w:val="fr-FR"/>
                    </w:rPr>
                  </w:pPr>
                  <w:proofErr w:type="gramStart"/>
                  <w:r w:rsidRPr="52DC027C">
                    <w:rPr>
                      <w:color w:val="000000" w:themeColor="text1"/>
                      <w:lang w:val="fr-FR"/>
                    </w:rPr>
                    <w:t>membre</w:t>
                  </w:r>
                  <w:proofErr w:type="gramEnd"/>
                  <w:r w:rsidRPr="52DC027C">
                    <w:rPr>
                      <w:color w:val="000000" w:themeColor="text1"/>
                      <w:lang w:val="fr-FR"/>
                    </w:rPr>
                    <w:t xml:space="preserve"> d'un groupement d'entreprise</w:t>
                  </w:r>
                </w:p>
              </w:tc>
            </w:tr>
            <w:tr w:rsidR="52DC027C" w:rsidRPr="00373EB7" w14:paraId="67EA8692" w14:textId="77777777" w:rsidTr="52DC027C">
              <w:trPr>
                <w:trHeight w:val="202"/>
              </w:trPr>
              <w:tc>
                <w:tcPr>
                  <w:tcW w:w="240" w:type="dxa"/>
                  <w:tcMar>
                    <w:top w:w="0" w:type="dxa"/>
                    <w:left w:w="0" w:type="dxa"/>
                    <w:bottom w:w="0" w:type="dxa"/>
                    <w:right w:w="0" w:type="dxa"/>
                  </w:tcMar>
                </w:tcPr>
                <w:p w14:paraId="2A1BC782" w14:textId="779B99C2" w:rsidR="52DC027C" w:rsidRDefault="52DC027C" w:rsidP="52DC027C">
                  <w:pPr>
                    <w:rPr>
                      <w:sz w:val="2"/>
                      <w:szCs w:val="2"/>
                    </w:rPr>
                  </w:pPr>
                  <w:r>
                    <w:rPr>
                      <w:noProof/>
                    </w:rPr>
                    <w:drawing>
                      <wp:inline distT="0" distB="0" distL="0" distR="0" wp14:anchorId="1C788700" wp14:editId="6CDE4D07">
                        <wp:extent cx="152400" cy="152400"/>
                        <wp:effectExtent l="0" t="0" r="0" b="0"/>
                        <wp:docPr id="8737727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32">
                                  <a:extLst>
                                    <a:ext uri="{28A0092B-C50C-407E-A947-70E740481C1C}">
                                      <a14:useLocalDpi xmlns:a14="http://schemas.microsoft.com/office/drawing/2010/main" val="0"/>
                                    </a:ext>
                                  </a:extLst>
                                </a:blip>
                                <a:stretch>
                                  <a:fillRect/>
                                </a:stretch>
                              </pic:blipFill>
                              <pic:spPr bwMode="auto">
                                <a:xfrm>
                                  <a:off x="0" y="0"/>
                                  <a:ext cx="152400" cy="152400"/>
                                </a:xfrm>
                                <a:prstGeom prst="rect">
                                  <a:avLst/>
                                </a:prstGeom>
                                <a:noFill/>
                                <a:ln>
                                  <a:noFill/>
                                </a:ln>
                              </pic:spPr>
                            </pic:pic>
                          </a:graphicData>
                        </a:graphic>
                      </wp:inline>
                    </w:drawing>
                  </w:r>
                </w:p>
              </w:tc>
              <w:tc>
                <w:tcPr>
                  <w:tcW w:w="191" w:type="dxa"/>
                  <w:tcMar>
                    <w:top w:w="0" w:type="dxa"/>
                    <w:left w:w="0" w:type="dxa"/>
                    <w:bottom w:w="0" w:type="dxa"/>
                    <w:right w:w="0" w:type="dxa"/>
                  </w:tcMar>
                </w:tcPr>
                <w:p w14:paraId="7B716CC5" w14:textId="77777777" w:rsidR="52DC027C" w:rsidRDefault="52DC027C" w:rsidP="52DC027C">
                  <w:pPr>
                    <w:rPr>
                      <w:sz w:val="2"/>
                      <w:szCs w:val="2"/>
                    </w:rPr>
                  </w:pPr>
                </w:p>
              </w:tc>
              <w:tc>
                <w:tcPr>
                  <w:tcW w:w="8749" w:type="dxa"/>
                  <w:tcMar>
                    <w:top w:w="0" w:type="dxa"/>
                    <w:left w:w="0" w:type="dxa"/>
                    <w:bottom w:w="0" w:type="dxa"/>
                    <w:right w:w="0" w:type="dxa"/>
                  </w:tcMar>
                </w:tcPr>
                <w:p w14:paraId="6D2CED0A" w14:textId="77777777" w:rsidR="52DC027C" w:rsidRDefault="52DC027C" w:rsidP="52DC027C">
                  <w:pPr>
                    <w:pStyle w:val="ParagrapheIndent1"/>
                    <w:jc w:val="both"/>
                    <w:rPr>
                      <w:color w:val="000000" w:themeColor="text1"/>
                      <w:lang w:val="fr-FR"/>
                    </w:rPr>
                  </w:pPr>
                  <w:proofErr w:type="gramStart"/>
                  <w:r w:rsidRPr="52DC027C">
                    <w:rPr>
                      <w:color w:val="000000" w:themeColor="text1"/>
                      <w:lang w:val="fr-FR"/>
                    </w:rPr>
                    <w:t>sous</w:t>
                  </w:r>
                  <w:proofErr w:type="gramEnd"/>
                  <w:r w:rsidRPr="52DC027C">
                    <w:rPr>
                      <w:color w:val="000000" w:themeColor="text1"/>
                      <w:lang w:val="fr-FR"/>
                    </w:rPr>
                    <w:t>-traitant</w:t>
                  </w:r>
                </w:p>
              </w:tc>
            </w:tr>
          </w:tbl>
          <w:p w14:paraId="0164D274" w14:textId="77777777" w:rsidR="00B13093" w:rsidRPr="00373EB7" w:rsidRDefault="41AD3AB6" w:rsidP="52694C20">
            <w:pPr>
              <w:pStyle w:val="style1010"/>
              <w:spacing w:line="232" w:lineRule="exact"/>
              <w:ind w:right="20"/>
              <w:jc w:val="center"/>
              <w:rPr>
                <w:color w:val="000000" w:themeColor="text1"/>
                <w:lang w:val="fr-FR"/>
                <w:rPrChange w:id="61" w:author="PHILIPPE Manuel" w:date="2025-08-01T10:53:00Z">
                  <w:rPr>
                    <w:color w:val="000000" w:themeColor="text1"/>
                  </w:rPr>
                </w:rPrChange>
              </w:rPr>
            </w:pPr>
            <w:r w:rsidRPr="00373EB7">
              <w:rPr>
                <w:color w:val="000000" w:themeColor="text1"/>
                <w:lang w:val="fr-FR"/>
                <w:rPrChange w:id="62" w:author="PHILIPPE Manuel" w:date="2025-08-01T10:53:00Z">
                  <w:rPr>
                    <w:color w:val="000000" w:themeColor="text1"/>
                  </w:rPr>
                </w:rPrChange>
              </w:rPr>
              <w:t xml:space="preserve">A . . . . . . . . . . . . . . . . . . </w:t>
            </w:r>
            <w:proofErr w:type="gramStart"/>
            <w:r w:rsidRPr="00373EB7">
              <w:rPr>
                <w:color w:val="000000" w:themeColor="text1"/>
                <w:lang w:val="fr-FR"/>
                <w:rPrChange w:id="63" w:author="PHILIPPE Manuel" w:date="2025-08-01T10:53:00Z">
                  <w:rPr>
                    <w:color w:val="000000" w:themeColor="text1"/>
                  </w:rPr>
                </w:rPrChange>
              </w:rPr>
              <w:t>. . . .</w:t>
            </w:r>
            <w:proofErr w:type="gramEnd"/>
          </w:p>
          <w:p w14:paraId="38E98FB0" w14:textId="77777777" w:rsidR="00B13093" w:rsidRPr="00373EB7" w:rsidRDefault="41AD3AB6" w:rsidP="52694C20">
            <w:pPr>
              <w:pStyle w:val="style1010"/>
              <w:spacing w:line="232" w:lineRule="exact"/>
              <w:ind w:right="20"/>
              <w:jc w:val="center"/>
              <w:rPr>
                <w:color w:val="000000" w:themeColor="text1"/>
                <w:lang w:val="fr-FR"/>
                <w:rPrChange w:id="64" w:author="PHILIPPE Manuel" w:date="2025-08-01T10:53:00Z">
                  <w:rPr>
                    <w:color w:val="000000" w:themeColor="text1"/>
                  </w:rPr>
                </w:rPrChange>
              </w:rPr>
            </w:pPr>
            <w:r w:rsidRPr="00373EB7">
              <w:rPr>
                <w:color w:val="000000" w:themeColor="text1"/>
                <w:lang w:val="fr-FR"/>
                <w:rPrChange w:id="65" w:author="PHILIPPE Manuel" w:date="2025-08-01T10:53:00Z">
                  <w:rPr>
                    <w:color w:val="000000" w:themeColor="text1"/>
                  </w:rPr>
                </w:rPrChange>
              </w:rPr>
              <w:t xml:space="preserve">Le . . . . . . . . . . . . . . . . . . </w:t>
            </w:r>
            <w:proofErr w:type="gramStart"/>
            <w:r w:rsidRPr="00373EB7">
              <w:rPr>
                <w:color w:val="000000" w:themeColor="text1"/>
                <w:lang w:val="fr-FR"/>
                <w:rPrChange w:id="66" w:author="PHILIPPE Manuel" w:date="2025-08-01T10:53:00Z">
                  <w:rPr>
                    <w:color w:val="000000" w:themeColor="text1"/>
                  </w:rPr>
                </w:rPrChange>
              </w:rPr>
              <w:t>. . . .</w:t>
            </w:r>
            <w:proofErr w:type="gramEnd"/>
          </w:p>
          <w:p w14:paraId="31BE4C3A" w14:textId="77777777" w:rsidR="00B13093" w:rsidRDefault="00B13093" w:rsidP="52DC027C">
            <w:pPr>
              <w:pStyle w:val="style1010"/>
              <w:spacing w:line="232" w:lineRule="exact"/>
              <w:ind w:right="20"/>
              <w:jc w:val="center"/>
              <w:rPr>
                <w:color w:val="000000" w:themeColor="text1"/>
                <w:lang w:val="fr-FR"/>
              </w:rPr>
            </w:pPr>
          </w:p>
          <w:p w14:paraId="1509E8EC" w14:textId="77777777" w:rsidR="00B13093" w:rsidRDefault="41AD3AB6" w:rsidP="52DC027C">
            <w:pPr>
              <w:pStyle w:val="style1010"/>
              <w:spacing w:line="232" w:lineRule="exact"/>
              <w:ind w:right="20"/>
              <w:jc w:val="center"/>
              <w:rPr>
                <w:color w:val="000000" w:themeColor="text1"/>
                <w:sz w:val="16"/>
                <w:szCs w:val="16"/>
                <w:vertAlign w:val="superscript"/>
                <w:lang w:val="fr-FR"/>
              </w:rPr>
            </w:pPr>
            <w:r w:rsidRPr="52DC027C">
              <w:rPr>
                <w:b/>
                <w:bCs/>
                <w:color w:val="000000" w:themeColor="text1"/>
                <w:lang w:val="fr-FR"/>
              </w:rPr>
              <w:t>Signature</w:t>
            </w:r>
            <w:r w:rsidRPr="52DC027C">
              <w:rPr>
                <w:color w:val="000000" w:themeColor="text1"/>
                <w:lang w:val="fr-FR"/>
              </w:rPr>
              <w:t xml:space="preserve"> </w:t>
            </w:r>
            <w:r w:rsidRPr="52DC027C">
              <w:rPr>
                <w:color w:val="000000" w:themeColor="text1"/>
                <w:sz w:val="16"/>
                <w:szCs w:val="16"/>
                <w:vertAlign w:val="superscript"/>
                <w:lang w:val="fr-FR"/>
              </w:rPr>
              <w:t>1</w:t>
            </w:r>
          </w:p>
          <w:p w14:paraId="29E4BB80" w14:textId="7F2B9A4C" w:rsidR="00B13093" w:rsidRDefault="00B13093" w:rsidP="52DC027C">
            <w:pPr>
              <w:rPr>
                <w:color w:val="000000" w:themeColor="text1"/>
                <w:lang w:val="fr-FR"/>
              </w:rPr>
            </w:pPr>
          </w:p>
        </w:tc>
      </w:tr>
      <w:tr w:rsidR="00B13093" w:rsidRPr="00373EB7" w14:paraId="29E4BB85" w14:textId="77777777" w:rsidTr="52694C20">
        <w:trPr>
          <w:trHeight w:val="490"/>
        </w:trPr>
        <w:tc>
          <w:tcPr>
            <w:tcW w:w="240" w:type="dxa"/>
            <w:tcMar>
              <w:top w:w="0" w:type="dxa"/>
              <w:left w:w="0" w:type="dxa"/>
              <w:bottom w:w="0" w:type="dxa"/>
              <w:right w:w="0" w:type="dxa"/>
            </w:tcMar>
          </w:tcPr>
          <w:p w14:paraId="29E4BB82" w14:textId="77777777" w:rsidR="00B13093" w:rsidRPr="00373EB7" w:rsidRDefault="00B13093">
            <w:pPr>
              <w:rPr>
                <w:sz w:val="2"/>
                <w:lang w:val="fr-FR"/>
                <w:rPrChange w:id="67" w:author="PHILIPPE Manuel" w:date="2025-08-01T10:53:00Z">
                  <w:rPr>
                    <w:sz w:val="2"/>
                  </w:rPr>
                </w:rPrChange>
              </w:rPr>
            </w:pPr>
          </w:p>
        </w:tc>
        <w:tc>
          <w:tcPr>
            <w:tcW w:w="200" w:type="dxa"/>
            <w:tcMar>
              <w:top w:w="0" w:type="dxa"/>
              <w:left w:w="0" w:type="dxa"/>
              <w:bottom w:w="0" w:type="dxa"/>
              <w:right w:w="0" w:type="dxa"/>
            </w:tcMar>
          </w:tcPr>
          <w:p w14:paraId="29E4BB83" w14:textId="77777777" w:rsidR="00B13093" w:rsidRPr="00373EB7" w:rsidRDefault="00B13093">
            <w:pPr>
              <w:rPr>
                <w:sz w:val="2"/>
                <w:lang w:val="fr-FR"/>
                <w:rPrChange w:id="68" w:author="PHILIPPE Manuel" w:date="2025-08-01T10:53:00Z">
                  <w:rPr>
                    <w:sz w:val="2"/>
                  </w:rPr>
                </w:rPrChange>
              </w:rPr>
            </w:pPr>
          </w:p>
        </w:tc>
        <w:tc>
          <w:tcPr>
            <w:tcW w:w="9180" w:type="dxa"/>
            <w:vMerge/>
            <w:tcMar>
              <w:top w:w="0" w:type="dxa"/>
              <w:left w:w="0" w:type="dxa"/>
              <w:bottom w:w="0" w:type="dxa"/>
              <w:right w:w="0" w:type="dxa"/>
            </w:tcMar>
          </w:tcPr>
          <w:p w14:paraId="29E4BB84" w14:textId="77777777" w:rsidR="00B13093" w:rsidRPr="00373EB7" w:rsidRDefault="00B13093">
            <w:pPr>
              <w:rPr>
                <w:lang w:val="fr-FR"/>
                <w:rPrChange w:id="69" w:author="PHILIPPE Manuel" w:date="2025-08-01T10:53:00Z">
                  <w:rPr/>
                </w:rPrChange>
              </w:rPr>
            </w:pPr>
          </w:p>
        </w:tc>
      </w:tr>
    </w:tbl>
    <w:p w14:paraId="29E4BB86" w14:textId="77777777" w:rsidR="00B13093" w:rsidRPr="00373EB7" w:rsidRDefault="00B13093">
      <w:pPr>
        <w:rPr>
          <w:lang w:val="fr-FR"/>
          <w:rPrChange w:id="70" w:author="PHILIPPE Manuel" w:date="2025-08-01T10:53:00Z">
            <w:rPr/>
          </w:rPrChange>
        </w:rPr>
        <w:sectPr w:rsidR="00B13093" w:rsidRPr="00373EB7">
          <w:headerReference w:type="default" r:id="rId39"/>
          <w:footerReference w:type="default" r:id="rId40"/>
          <w:pgSz w:w="11900" w:h="16840"/>
          <w:pgMar w:top="1380" w:right="1140" w:bottom="1140" w:left="1140" w:header="1380" w:footer="1140" w:gutter="0"/>
          <w:cols w:space="708"/>
        </w:sectPr>
      </w:pPr>
    </w:p>
    <w:p w14:paraId="29E4BB9E" w14:textId="77777777" w:rsidR="00B13093" w:rsidRDefault="001B4DDF">
      <w:pPr>
        <w:pStyle w:val="Titre1"/>
        <w:shd w:val="clear" w:color="FD2456" w:fill="FD2456"/>
        <w:jc w:val="center"/>
        <w:rPr>
          <w:rFonts w:ascii="Trebuchet MS" w:eastAsia="Trebuchet MS" w:hAnsi="Trebuchet MS" w:cs="Trebuchet MS"/>
          <w:color w:val="FFFFFF"/>
          <w:sz w:val="28"/>
          <w:lang w:val="fr-FR"/>
        </w:rPr>
      </w:pPr>
      <w:bookmarkStart w:id="71" w:name="ArtL1_A-CT"/>
      <w:bookmarkStart w:id="72" w:name="_Toc256000013"/>
      <w:bookmarkEnd w:id="71"/>
      <w:r>
        <w:rPr>
          <w:rFonts w:ascii="Trebuchet MS" w:eastAsia="Trebuchet MS" w:hAnsi="Trebuchet MS" w:cs="Trebuchet MS"/>
          <w:color w:val="FFFFFF"/>
          <w:sz w:val="28"/>
          <w:lang w:val="fr-FR"/>
        </w:rPr>
        <w:lastRenderedPageBreak/>
        <w:t>ANNEXE N° 1 : DÉSIGNATION DES CO-TRAITANTS ET RÉPARTITION DES PRESTATIONS</w:t>
      </w:r>
      <w:bookmarkEnd w:id="72"/>
    </w:p>
    <w:p w14:paraId="29E4BB9F" w14:textId="77777777" w:rsidR="00B13093" w:rsidRPr="001B4DDF" w:rsidRDefault="001B4DDF">
      <w:pPr>
        <w:spacing w:after="60" w:line="240" w:lineRule="exact"/>
        <w:rPr>
          <w:lang w:val="fr-FR"/>
        </w:rPr>
      </w:pPr>
      <w:r w:rsidRPr="001B4DDF">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13093" w14:paraId="29E4BBA6"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BA0" w14:textId="77777777" w:rsidR="00B13093" w:rsidRDefault="001B4DD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BA1" w14:textId="77777777" w:rsidR="00B13093" w:rsidRDefault="001B4DD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BA2" w14:textId="77777777" w:rsidR="00B13093" w:rsidRDefault="001B4DD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BA3" w14:textId="77777777" w:rsidR="00B13093" w:rsidRDefault="001B4DDF">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9E4BBA4" w14:textId="77777777" w:rsidR="00B13093" w:rsidRDefault="001B4DDF">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E4BBA5" w14:textId="77777777" w:rsidR="00B13093" w:rsidRDefault="001B4DD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B13093" w14:paraId="29E4BBB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A7"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9E4BBA8"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9E4BBA9"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9E4BBAA"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9E4BBAB" w14:textId="77777777" w:rsidR="00B13093" w:rsidRDefault="00B1309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AC"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AD" w14:textId="77777777" w:rsidR="00B13093" w:rsidRDefault="00B130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AE"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AF" w14:textId="77777777" w:rsidR="00B13093" w:rsidRDefault="00B13093"/>
        </w:tc>
      </w:tr>
      <w:tr w:rsidR="00B13093" w14:paraId="29E4BBB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B1"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9E4BBB2"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9E4BBB3"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9E4BBB4"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9E4BBB5" w14:textId="77777777" w:rsidR="00B13093" w:rsidRDefault="00B1309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B6"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B7" w14:textId="77777777" w:rsidR="00B13093" w:rsidRDefault="00B130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B8"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B9" w14:textId="77777777" w:rsidR="00B13093" w:rsidRDefault="00B13093"/>
        </w:tc>
      </w:tr>
      <w:tr w:rsidR="00B13093" w14:paraId="29E4BBC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BB"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9E4BBBC"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9E4BBBD"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9E4BBBE"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9E4BBBF" w14:textId="77777777" w:rsidR="00B13093" w:rsidRDefault="00B1309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0"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1" w14:textId="77777777" w:rsidR="00B13093" w:rsidRDefault="00B130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2"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3" w14:textId="77777777" w:rsidR="00B13093" w:rsidRDefault="00B13093"/>
        </w:tc>
      </w:tr>
      <w:tr w:rsidR="00B13093" w14:paraId="29E4BBC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5"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9E4BBC6"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9E4BBC7"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9E4BBC8"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9E4BBC9" w14:textId="77777777" w:rsidR="00B13093" w:rsidRDefault="00B1309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A"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B" w14:textId="77777777" w:rsidR="00B13093" w:rsidRDefault="00B130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C"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D" w14:textId="77777777" w:rsidR="00B13093" w:rsidRDefault="00B13093"/>
        </w:tc>
      </w:tr>
      <w:tr w:rsidR="00B13093" w14:paraId="29E4BBD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CF"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9E4BBD0"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9E4BBD1"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9E4BBD2" w14:textId="77777777" w:rsidR="00B13093" w:rsidRDefault="001B4D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9E4BBD3" w14:textId="77777777" w:rsidR="00B13093" w:rsidRDefault="00B1309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4"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5" w14:textId="77777777" w:rsidR="00B13093" w:rsidRDefault="00B130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6"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7" w14:textId="77777777" w:rsidR="00B13093" w:rsidRDefault="00B13093"/>
        </w:tc>
      </w:tr>
      <w:tr w:rsidR="00B13093" w14:paraId="29E4BBDE"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9" w14:textId="77777777" w:rsidR="00B13093" w:rsidRDefault="00B1309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A" w14:textId="77777777" w:rsidR="00B13093" w:rsidRDefault="001B4DDF">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B" w14:textId="77777777" w:rsidR="00B13093" w:rsidRDefault="00B130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C" w14:textId="77777777" w:rsidR="00B13093" w:rsidRDefault="00B130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4BBDD" w14:textId="77777777" w:rsidR="00B13093" w:rsidRDefault="00B13093"/>
        </w:tc>
      </w:tr>
    </w:tbl>
    <w:p w14:paraId="29E4BBDF" w14:textId="77777777" w:rsidR="00B13093" w:rsidDel="000E1CA3" w:rsidRDefault="00B13093">
      <w:pPr>
        <w:rPr>
          <w:del w:id="73" w:author="PHILIPPE Manuel" w:date="2025-08-01T15:11:00Z"/>
        </w:rPr>
      </w:pPr>
    </w:p>
    <w:p w14:paraId="4B7725C9" w14:textId="4B7D897F" w:rsidR="00A213F7" w:rsidDel="000E1CA3" w:rsidRDefault="00A213F7">
      <w:pPr>
        <w:rPr>
          <w:del w:id="74" w:author="PHILIPPE Manuel" w:date="2025-08-01T15:11:00Z"/>
        </w:rPr>
      </w:pPr>
    </w:p>
    <w:p w14:paraId="10CDEDDA" w14:textId="06BFA1BA" w:rsidR="00A213F7" w:rsidRPr="00DC0708" w:rsidRDefault="00A213F7" w:rsidP="7B569B71">
      <w:pPr>
        <w:pStyle w:val="Titre1"/>
        <w:shd w:val="clear" w:color="auto" w:fill="FD2456"/>
        <w:rPr>
          <w:del w:id="75" w:author="DOUCHET Fassiath" w:date="2025-07-31T16:00:00Z"/>
          <w:rFonts w:ascii="Trebuchet MS" w:eastAsia="Trebuchet MS" w:hAnsi="Trebuchet MS" w:cs="Trebuchet MS"/>
          <w:color w:val="FFFFFF"/>
          <w:sz w:val="28"/>
          <w:szCs w:val="28"/>
          <w:lang w:val="fr-FR"/>
        </w:rPr>
      </w:pPr>
      <w:del w:id="76" w:author="DOUCHET Fassiath" w:date="2025-07-31T16:00:00Z">
        <w:r w:rsidRPr="7B569B71" w:rsidDel="00A213F7">
          <w:rPr>
            <w:rFonts w:ascii="Trebuchet MS" w:eastAsia="Trebuchet MS" w:hAnsi="Trebuchet MS" w:cs="Trebuchet MS"/>
            <w:color w:val="FFFFFF" w:themeColor="background1"/>
            <w:sz w:val="28"/>
            <w:szCs w:val="28"/>
            <w:lang w:val="fr-FR"/>
          </w:rPr>
          <w:delText xml:space="preserve">ANNEXE </w:delText>
        </w:r>
        <w:r w:rsidRPr="7B569B71" w:rsidDel="002E2DC5">
          <w:rPr>
            <w:rFonts w:ascii="Trebuchet MS" w:eastAsia="Trebuchet MS" w:hAnsi="Trebuchet MS" w:cs="Trebuchet MS"/>
            <w:color w:val="FFFFFF" w:themeColor="background1"/>
            <w:sz w:val="28"/>
            <w:szCs w:val="28"/>
            <w:lang w:val="fr-FR"/>
          </w:rPr>
          <w:delText>N°</w:delText>
        </w:r>
        <w:r w:rsidRPr="7B569B71" w:rsidDel="00A213F7">
          <w:rPr>
            <w:rFonts w:ascii="Trebuchet MS" w:eastAsia="Trebuchet MS" w:hAnsi="Trebuchet MS" w:cs="Trebuchet MS"/>
            <w:color w:val="FFFFFF" w:themeColor="background1"/>
            <w:sz w:val="28"/>
            <w:szCs w:val="28"/>
            <w:lang w:val="fr-FR"/>
          </w:rPr>
          <w:delText>2 – Choix du titulaire en cas d’attribution éventuelle de plusieurs lots</w:delText>
        </w:r>
      </w:del>
    </w:p>
    <w:p w14:paraId="4DF5F0FB" w14:textId="77777777" w:rsidR="00375DB5" w:rsidRPr="002E2DC5" w:rsidRDefault="00375DB5" w:rsidP="00A213F7">
      <w:pPr>
        <w:spacing w:before="119"/>
        <w:jc w:val="both"/>
        <w:rPr>
          <w:del w:id="77" w:author="DOUCHET Fassiath" w:date="2025-07-31T16:00:00Z"/>
          <w:rFonts w:ascii="Trebuchet MS" w:hAnsi="Trebuchet MS"/>
          <w:sz w:val="20"/>
          <w:szCs w:val="20"/>
          <w:lang w:eastAsia="fr-FR"/>
        </w:rPr>
      </w:pPr>
    </w:p>
    <w:p w14:paraId="472A7845" w14:textId="6F2AA5E5" w:rsidR="00A213F7" w:rsidRPr="002E2DC5" w:rsidRDefault="00A213F7" w:rsidP="00A213F7">
      <w:pPr>
        <w:spacing w:before="119"/>
        <w:jc w:val="both"/>
        <w:rPr>
          <w:del w:id="78" w:author="DOUCHET Fassiath" w:date="2025-07-31T16:00:00Z"/>
          <w:rFonts w:ascii="Trebuchet MS" w:hAnsi="Trebuchet MS"/>
          <w:sz w:val="20"/>
          <w:szCs w:val="20"/>
          <w:lang w:eastAsia="fr-FR"/>
        </w:rPr>
      </w:pPr>
      <w:del w:id="79" w:author="DOUCHET Fassiath" w:date="2025-07-31T16:00:00Z">
        <w:r w:rsidRPr="7B569B71" w:rsidDel="00A213F7">
          <w:rPr>
            <w:rFonts w:ascii="Trebuchet MS" w:hAnsi="Trebuchet MS"/>
            <w:sz w:val="20"/>
            <w:szCs w:val="20"/>
            <w:lang w:eastAsia="fr-FR"/>
          </w:rPr>
          <w:delText>Le tableau de choix de maintien des candidatures ci-dessous est à remplir par tous les candidats répondant à plusieurs lots.</w:delText>
        </w:r>
      </w:del>
    </w:p>
    <w:p w14:paraId="4354D21F" w14:textId="5274BA39" w:rsidR="00A213F7" w:rsidRPr="002E2DC5" w:rsidRDefault="00A213F7" w:rsidP="00A213F7">
      <w:pPr>
        <w:spacing w:before="119"/>
        <w:jc w:val="both"/>
        <w:rPr>
          <w:del w:id="80" w:author="DOUCHET Fassiath" w:date="2025-07-31T16:00:00Z"/>
          <w:rFonts w:ascii="Trebuchet MS" w:hAnsi="Trebuchet MS"/>
          <w:sz w:val="20"/>
          <w:szCs w:val="20"/>
          <w:lang w:eastAsia="fr-FR"/>
        </w:rPr>
      </w:pPr>
      <w:del w:id="81" w:author="DOUCHET Fassiath" w:date="2025-07-31T16:00:00Z">
        <w:r w:rsidRPr="7B569B71" w:rsidDel="00A213F7">
          <w:rPr>
            <w:rFonts w:ascii="Trebuchet MS" w:hAnsi="Trebuchet MS"/>
            <w:sz w:val="20"/>
            <w:szCs w:val="20"/>
            <w:lang w:eastAsia="fr-FR"/>
          </w:rPr>
          <w:delText>Ainsi, en cas d’attribution multiple et suivant ses moyens conformément à la note remise dans le dossier de candidature, le candidat choisit de maintenir sa candidature à (ou aux) lot(s) suivant(s):</w:delText>
        </w:r>
      </w:del>
    </w:p>
    <w:p w14:paraId="280DCE0C" w14:textId="77777777" w:rsidR="00A213F7" w:rsidRPr="002E2DC5" w:rsidRDefault="00A213F7" w:rsidP="00A213F7">
      <w:pPr>
        <w:spacing w:before="119"/>
        <w:jc w:val="both"/>
        <w:rPr>
          <w:del w:id="82" w:author="DOUCHET Fassiath" w:date="2025-07-31T16:00:00Z"/>
          <w:rFonts w:ascii="Trebuchet MS" w:hAnsi="Trebuchet MS"/>
          <w:lang w:eastAsia="fr-FR"/>
        </w:rPr>
      </w:pPr>
    </w:p>
    <w:p w14:paraId="34A67395" w14:textId="77777777" w:rsidR="00A213F7" w:rsidRPr="002E2DC5" w:rsidRDefault="00A213F7" w:rsidP="7B569B71">
      <w:pPr>
        <w:pStyle w:val="western"/>
        <w:rPr>
          <w:del w:id="83" w:author="DOUCHET Fassiath" w:date="2025-07-31T16:00:00Z"/>
          <w:rFonts w:ascii="Trebuchet MS" w:hAnsi="Trebuchet MS" w:cs="Times New Roman"/>
          <w:b/>
          <w:bCs/>
          <w:i/>
          <w:iCs/>
          <w:sz w:val="24"/>
          <w:szCs w:val="24"/>
        </w:rPr>
      </w:pPr>
      <w:del w:id="84" w:author="DOUCHET Fassiath" w:date="2025-07-31T16:00:00Z">
        <w:r w:rsidRPr="7B569B71" w:rsidDel="00A213F7">
          <w:rPr>
            <w:rFonts w:ascii="Trebuchet MS" w:hAnsi="Trebuchet MS" w:cs="Times New Roman"/>
            <w:b/>
            <w:bCs/>
            <w:i/>
            <w:iCs/>
            <w:sz w:val="24"/>
            <w:szCs w:val="24"/>
          </w:rPr>
          <w:delText>Remplir le tableau en barrant les mentions inutiles</w:delText>
        </w:r>
      </w:del>
    </w:p>
    <w:tbl>
      <w:tblPr>
        <w:tblStyle w:val="Grilledutableau"/>
        <w:tblW w:w="5000" w:type="pct"/>
        <w:tblLook w:val="04A0" w:firstRow="1" w:lastRow="0" w:firstColumn="1" w:lastColumn="0" w:noHBand="0" w:noVBand="1"/>
      </w:tblPr>
      <w:tblGrid>
        <w:gridCol w:w="2947"/>
        <w:gridCol w:w="5010"/>
        <w:gridCol w:w="6593"/>
      </w:tblGrid>
      <w:tr w:rsidR="00A213F7" w:rsidRPr="002E2DC5" w14:paraId="12F929C3" w14:textId="77777777" w:rsidTr="7B569B71">
        <w:trPr>
          <w:trHeight w:val="300"/>
          <w:del w:id="85" w:author="DOUCHET Fassiath" w:date="2025-07-31T16:00:00Z"/>
        </w:trPr>
        <w:tc>
          <w:tcPr>
            <w:tcW w:w="2947" w:type="dxa"/>
            <w:vAlign w:val="center"/>
          </w:tcPr>
          <w:p w14:paraId="70ACF112" w14:textId="77777777" w:rsidR="00A213F7" w:rsidRPr="002E2DC5" w:rsidRDefault="00A213F7" w:rsidP="002A35A2">
            <w:pPr>
              <w:jc w:val="both"/>
              <w:rPr>
                <w:rFonts w:ascii="Trebuchet MS" w:hAnsi="Trebuchet MS" w:cs="Arial"/>
                <w:b/>
                <w:sz w:val="18"/>
              </w:rPr>
            </w:pPr>
          </w:p>
        </w:tc>
        <w:tc>
          <w:tcPr>
            <w:tcW w:w="5010" w:type="dxa"/>
            <w:vAlign w:val="center"/>
          </w:tcPr>
          <w:p w14:paraId="35A9267E" w14:textId="77777777" w:rsidR="00A213F7" w:rsidRPr="002E2DC5" w:rsidRDefault="00A213F7" w:rsidP="7B569B71">
            <w:pPr>
              <w:jc w:val="center"/>
              <w:rPr>
                <w:rFonts w:ascii="Trebuchet MS" w:hAnsi="Trebuchet MS" w:cs="Arial"/>
                <w:b/>
                <w:bCs/>
                <w:sz w:val="18"/>
                <w:szCs w:val="18"/>
              </w:rPr>
            </w:pPr>
            <w:del w:id="86" w:author="DOUCHET Fassiath" w:date="2025-07-31T16:00:00Z">
              <w:r w:rsidRPr="7B569B71" w:rsidDel="00A213F7">
                <w:rPr>
                  <w:rFonts w:ascii="Trebuchet MS" w:hAnsi="Trebuchet MS" w:cs="Arial"/>
                  <w:b/>
                  <w:bCs/>
                  <w:sz w:val="18"/>
                  <w:szCs w:val="18"/>
                </w:rPr>
                <w:delText>Capacité d’exécution simultanée des lots</w:delText>
              </w:r>
            </w:del>
          </w:p>
        </w:tc>
        <w:tc>
          <w:tcPr>
            <w:tcW w:w="6593" w:type="dxa"/>
            <w:vAlign w:val="center"/>
          </w:tcPr>
          <w:p w14:paraId="3536796E" w14:textId="77777777" w:rsidR="00A213F7" w:rsidRPr="002E2DC5" w:rsidRDefault="00A213F7" w:rsidP="7B569B71">
            <w:pPr>
              <w:jc w:val="center"/>
              <w:rPr>
                <w:del w:id="87" w:author="DOUCHET Fassiath" w:date="2025-07-31T16:00:00Z"/>
                <w:rFonts w:ascii="Trebuchet MS" w:hAnsi="Trebuchet MS" w:cs="Arial"/>
                <w:b/>
                <w:bCs/>
                <w:sz w:val="18"/>
                <w:szCs w:val="18"/>
              </w:rPr>
            </w:pPr>
            <w:del w:id="88" w:author="DOUCHET Fassiath" w:date="2025-07-31T16:00:00Z">
              <w:r w:rsidRPr="7B569B71" w:rsidDel="00A213F7">
                <w:rPr>
                  <w:rFonts w:ascii="Trebuchet MS" w:hAnsi="Trebuchet MS" w:cs="Arial"/>
                  <w:b/>
                  <w:bCs/>
                  <w:sz w:val="18"/>
                  <w:szCs w:val="18"/>
                </w:rPr>
                <w:delText>Priorité au(x) lot(s)</w:delText>
              </w:r>
            </w:del>
          </w:p>
          <w:p w14:paraId="05DD39A5" w14:textId="77777777" w:rsidR="00A213F7" w:rsidRPr="002E2DC5" w:rsidRDefault="00A213F7" w:rsidP="7B569B71">
            <w:pPr>
              <w:jc w:val="center"/>
              <w:rPr>
                <w:rFonts w:ascii="Trebuchet MS" w:hAnsi="Trebuchet MS" w:cs="Arial"/>
                <w:i/>
                <w:iCs/>
                <w:sz w:val="16"/>
                <w:szCs w:val="16"/>
              </w:rPr>
            </w:pPr>
            <w:del w:id="89" w:author="DOUCHET Fassiath" w:date="2025-07-31T16:00:00Z">
              <w:r w:rsidRPr="7B569B71" w:rsidDel="00A213F7">
                <w:rPr>
                  <w:rFonts w:ascii="Trebuchet MS" w:hAnsi="Trebuchet MS" w:cs="Arial"/>
                  <w:i/>
                  <w:iCs/>
                  <w:sz w:val="16"/>
                  <w:szCs w:val="16"/>
                </w:rPr>
                <w:delText>Indiquer le ou les lots maintenus en candidature</w:delText>
              </w:r>
            </w:del>
          </w:p>
        </w:tc>
      </w:tr>
      <w:tr w:rsidR="00A213F7" w:rsidRPr="002E2DC5" w14:paraId="6F07C715" w14:textId="77777777" w:rsidTr="7B569B71">
        <w:trPr>
          <w:trHeight w:val="300"/>
          <w:del w:id="90" w:author="DOUCHET Fassiath" w:date="2025-07-31T16:00:00Z"/>
        </w:trPr>
        <w:tc>
          <w:tcPr>
            <w:tcW w:w="2947" w:type="dxa"/>
            <w:vAlign w:val="center"/>
          </w:tcPr>
          <w:p w14:paraId="7BC3E7DE" w14:textId="408B8B87" w:rsidR="00A213F7" w:rsidRPr="002E2DC5" w:rsidRDefault="00A213F7" w:rsidP="7B569B71">
            <w:pPr>
              <w:jc w:val="both"/>
              <w:rPr>
                <w:rFonts w:ascii="Trebuchet MS" w:hAnsi="Trebuchet MS" w:cs="Arial"/>
                <w:b/>
                <w:bCs/>
                <w:sz w:val="18"/>
                <w:szCs w:val="18"/>
              </w:rPr>
            </w:pPr>
            <w:del w:id="91" w:author="DOUCHET Fassiath" w:date="2025-07-31T16:00:00Z">
              <w:r w:rsidRPr="7B569B71" w:rsidDel="00A213F7">
                <w:rPr>
                  <w:rFonts w:ascii="Trebuchet MS" w:hAnsi="Trebuchet MS" w:cs="Arial"/>
                  <w:b/>
                  <w:bCs/>
                  <w:sz w:val="18"/>
                  <w:szCs w:val="18"/>
                </w:rPr>
                <w:delText>Lots : 1 + 2</w:delText>
              </w:r>
            </w:del>
          </w:p>
        </w:tc>
        <w:tc>
          <w:tcPr>
            <w:tcW w:w="5010" w:type="dxa"/>
            <w:vAlign w:val="center"/>
          </w:tcPr>
          <w:p w14:paraId="25A31B2C" w14:textId="77777777" w:rsidR="00A213F7" w:rsidRPr="002E2DC5" w:rsidRDefault="00A213F7" w:rsidP="7B569B71">
            <w:pPr>
              <w:jc w:val="center"/>
              <w:rPr>
                <w:rFonts w:ascii="Trebuchet MS" w:hAnsi="Trebuchet MS" w:cs="Arial"/>
                <w:i/>
                <w:iCs/>
                <w:sz w:val="18"/>
                <w:szCs w:val="18"/>
              </w:rPr>
            </w:pPr>
            <w:del w:id="92" w:author="DOUCHET Fassiath" w:date="2025-07-31T16:00:00Z">
              <w:r w:rsidRPr="7B569B71" w:rsidDel="00A213F7">
                <w:rPr>
                  <w:rFonts w:ascii="Trebuchet MS" w:hAnsi="Trebuchet MS" w:cs="Arial"/>
                  <w:i/>
                  <w:iCs/>
                  <w:sz w:val="18"/>
                  <w:szCs w:val="18"/>
                </w:rPr>
                <w:delText>OUI / NON</w:delText>
              </w:r>
            </w:del>
          </w:p>
        </w:tc>
        <w:tc>
          <w:tcPr>
            <w:tcW w:w="6593" w:type="dxa"/>
            <w:vAlign w:val="center"/>
          </w:tcPr>
          <w:p w14:paraId="7D5633A2" w14:textId="77777777" w:rsidR="00A213F7" w:rsidRPr="002E2DC5" w:rsidRDefault="00A213F7" w:rsidP="7B569B71">
            <w:pPr>
              <w:jc w:val="center"/>
              <w:rPr>
                <w:rFonts w:ascii="Trebuchet MS" w:hAnsi="Trebuchet MS" w:cs="Arial"/>
                <w:i/>
                <w:iCs/>
                <w:sz w:val="18"/>
                <w:szCs w:val="18"/>
              </w:rPr>
            </w:pPr>
            <w:del w:id="93" w:author="DOUCHET Fassiath" w:date="2025-07-31T16:00:00Z">
              <w:r w:rsidRPr="7B569B71" w:rsidDel="00A213F7">
                <w:rPr>
                  <w:rFonts w:ascii="Trebuchet MS" w:hAnsi="Trebuchet MS" w:cs="Arial"/>
                  <w:i/>
                  <w:iCs/>
                  <w:sz w:val="18"/>
                  <w:szCs w:val="18"/>
                </w:rPr>
                <w:delText>Lot 1 – Lot 2</w:delText>
              </w:r>
            </w:del>
          </w:p>
        </w:tc>
      </w:tr>
    </w:tbl>
    <w:p w14:paraId="22CF4795" w14:textId="77777777" w:rsidR="00A213F7" w:rsidRPr="002E2DC5" w:rsidRDefault="00A213F7" w:rsidP="7B569B71">
      <w:pPr>
        <w:pStyle w:val="western"/>
        <w:rPr>
          <w:del w:id="94" w:author="DOUCHET Fassiath" w:date="2025-07-31T16:00:00Z"/>
          <w:rFonts w:ascii="Trebuchet MS" w:hAnsi="Trebuchet MS" w:cs="Times New Roman"/>
          <w:b/>
          <w:bCs/>
          <w:i/>
          <w:iCs/>
          <w:sz w:val="24"/>
          <w:szCs w:val="24"/>
        </w:rPr>
      </w:pPr>
    </w:p>
    <w:p w14:paraId="04F9E052" w14:textId="71EC7D2D" w:rsidR="00A213F7" w:rsidRPr="002E2DC5" w:rsidRDefault="00A213F7" w:rsidP="7B569B71">
      <w:pPr>
        <w:pStyle w:val="western"/>
        <w:rPr>
          <w:del w:id="95" w:author="DOUCHET Fassiath" w:date="2025-07-31T16:00:00Z"/>
          <w:rFonts w:ascii="Trebuchet MS" w:hAnsi="Trebuchet MS" w:cs="Times New Roman"/>
          <w:b/>
          <w:bCs/>
          <w:sz w:val="20"/>
          <w:szCs w:val="20"/>
        </w:rPr>
      </w:pPr>
      <w:del w:id="96" w:author="DOUCHET Fassiath" w:date="2025-07-31T16:00:00Z">
        <w:r w:rsidRPr="7B569B71" w:rsidDel="00A213F7">
          <w:rPr>
            <w:rFonts w:ascii="Trebuchet MS" w:hAnsi="Trebuchet MS" w:cs="Times New Roman"/>
            <w:b/>
            <w:bCs/>
            <w:sz w:val="20"/>
            <w:szCs w:val="20"/>
          </w:rPr>
          <w:delText>En cas de candidature sur plusieurs lots, le candidat devra produire une note justifiant de la capacité du candidat</w:delText>
        </w:r>
        <w:r w:rsidRPr="7B569B71" w:rsidDel="00E6376A">
          <w:rPr>
            <w:rFonts w:ascii="Trebuchet MS" w:hAnsi="Trebuchet MS" w:cs="Times New Roman"/>
            <w:b/>
            <w:bCs/>
            <w:sz w:val="20"/>
            <w:szCs w:val="20"/>
          </w:rPr>
          <w:delText>, celle-ci sera</w:delText>
        </w:r>
        <w:r w:rsidRPr="7B569B71" w:rsidDel="00A213F7">
          <w:rPr>
            <w:rFonts w:ascii="Trebuchet MS" w:hAnsi="Trebuchet MS" w:cs="Times New Roman"/>
            <w:b/>
            <w:bCs/>
            <w:sz w:val="20"/>
            <w:szCs w:val="20"/>
          </w:rPr>
          <w:delText xml:space="preserve"> remise à l’offre.</w:delText>
        </w:r>
      </w:del>
    </w:p>
    <w:p w14:paraId="011F5E51" w14:textId="77777777" w:rsidR="00A213F7" w:rsidRPr="006B3D7C" w:rsidRDefault="00A213F7" w:rsidP="00A213F7">
      <w:pPr>
        <w:tabs>
          <w:tab w:val="left" w:pos="2235"/>
        </w:tabs>
        <w:rPr>
          <w:del w:id="97" w:author="DOUCHET Fassiath" w:date="2025-07-31T16:00:00Z"/>
          <w:lang w:val="fr-FR"/>
        </w:rPr>
      </w:pPr>
      <w:r>
        <w:rPr>
          <w:lang w:val="fr-FR"/>
        </w:rPr>
        <w:tab/>
      </w:r>
    </w:p>
    <w:p w14:paraId="2DFAFD23" w14:textId="77777777" w:rsidR="00A213F7" w:rsidDel="000E1CA3" w:rsidRDefault="00A213F7">
      <w:pPr>
        <w:rPr>
          <w:ins w:id="98" w:author="DOUCHET Fassiath" w:date="2025-07-31T16:00:00Z"/>
          <w:del w:id="99" w:author="PHILIPPE Manuel" w:date="2025-08-01T15:11:00Z"/>
        </w:rPr>
      </w:pPr>
    </w:p>
    <w:p w14:paraId="644E9CB8" w14:textId="5A22706A" w:rsidR="7B569B71" w:rsidRDefault="7B569B71"/>
    <w:sectPr w:rsidR="7B569B71">
      <w:headerReference w:type="default" r:id="rId41"/>
      <w:footerReference w:type="default" r:id="rId4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03938" w14:textId="77777777" w:rsidR="00966BD5" w:rsidRDefault="00966BD5">
      <w:r>
        <w:separator/>
      </w:r>
    </w:p>
  </w:endnote>
  <w:endnote w:type="continuationSeparator" w:id="0">
    <w:p w14:paraId="60B9830B" w14:textId="77777777" w:rsidR="00966BD5" w:rsidRDefault="0096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0DD0" w14:textId="77777777" w:rsidR="00290790" w:rsidRDefault="00290790">
    <w:pPr>
      <w:pStyle w:val="Pieddepag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4BC1" w14:textId="5E942A96" w:rsidR="71338E60" w:rsidRDefault="71338E60" w:rsidP="71338E60">
    <w:pPr>
      <w:pStyle w:val="PiedDePage"/>
      <w:rPr>
        <w:color w:val="000000" w:themeColor="text1"/>
        <w:sz w:val="16"/>
        <w:szCs w:val="16"/>
        <w:lang w:val="fr-FR"/>
      </w:rPr>
    </w:pPr>
  </w:p>
  <w:p w14:paraId="4A1A0BF5" w14:textId="37E7AB18" w:rsidR="71338E60" w:rsidRDefault="71338E60" w:rsidP="71338E60">
    <w:pPr>
      <w:pStyle w:val="PiedDePage"/>
      <w:rPr>
        <w:color w:val="000000" w:themeColor="text1"/>
        <w:sz w:val="16"/>
        <w:szCs w:val="16"/>
        <w:lang w:val="fr-FR"/>
      </w:rPr>
    </w:pPr>
  </w:p>
  <w:p w14:paraId="29E4BC15" w14:textId="41AF4C83" w:rsidR="00B13093" w:rsidRDefault="71338E60" w:rsidP="71338E60">
    <w:pPr>
      <w:pStyle w:val="PiedDePage"/>
      <w:rPr>
        <w:color w:val="000000"/>
        <w:sz w:val="16"/>
        <w:szCs w:val="16"/>
        <w:lang w:val="fr-FR"/>
      </w:rPr>
    </w:pPr>
    <w:r w:rsidRPr="71338E60">
      <w:rPr>
        <w:color w:val="000000" w:themeColor="text1"/>
        <w:sz w:val="16"/>
        <w:szCs w:val="16"/>
        <w:lang w:val="fr-FR"/>
      </w:rPr>
      <w:t xml:space="preserve">(1)  Mention facultative dans le cas d'un dépôt signé électroniquement </w:t>
    </w:r>
  </w:p>
  <w:p w14:paraId="29E4BC16" w14:textId="77777777" w:rsidR="00B13093" w:rsidRPr="001B4DDF" w:rsidRDefault="00B13093">
    <w:pPr>
      <w:spacing w:after="160" w:line="240" w:lineRule="exact"/>
      <w:rPr>
        <w:lang w:val="fr-FR"/>
      </w:rPr>
    </w:pPr>
  </w:p>
  <w:p w14:paraId="29E4BC17" w14:textId="77777777" w:rsidR="00B13093" w:rsidRPr="001B4DDF" w:rsidRDefault="00B13093">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B13093" w14:paraId="29E4BC1A" w14:textId="77777777">
      <w:trPr>
        <w:trHeight w:val="245"/>
      </w:trPr>
      <w:tc>
        <w:tcPr>
          <w:tcW w:w="5220" w:type="dxa"/>
          <w:tcMar>
            <w:top w:w="0" w:type="dxa"/>
            <w:left w:w="0" w:type="dxa"/>
            <w:bottom w:w="0" w:type="dxa"/>
            <w:right w:w="0" w:type="dxa"/>
          </w:tcMar>
          <w:vAlign w:val="center"/>
        </w:tcPr>
        <w:p w14:paraId="29E4BC18" w14:textId="27568F87" w:rsidR="00B13093" w:rsidRDefault="001B4DD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290790" w:rsidRPr="00290790">
            <w:rPr>
              <w:color w:val="000000"/>
              <w:lang w:val="fr-FR"/>
            </w:rPr>
            <w:t>CP25-024</w:t>
          </w:r>
        </w:p>
      </w:tc>
      <w:tc>
        <w:tcPr>
          <w:tcW w:w="4400" w:type="dxa"/>
          <w:tcMar>
            <w:top w:w="0" w:type="dxa"/>
            <w:left w:w="0" w:type="dxa"/>
            <w:bottom w:w="0" w:type="dxa"/>
            <w:right w:w="0" w:type="dxa"/>
          </w:tcMar>
          <w:vAlign w:val="center"/>
        </w:tcPr>
        <w:p w14:paraId="29E4BC19" w14:textId="77777777" w:rsidR="00B13093" w:rsidRDefault="001B4D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B13093" w14:paraId="29E4BC23" w14:textId="77777777">
      <w:trPr>
        <w:trHeight w:val="385"/>
      </w:trPr>
      <w:tc>
        <w:tcPr>
          <w:tcW w:w="9000" w:type="dxa"/>
          <w:tcMar>
            <w:top w:w="0" w:type="dxa"/>
            <w:left w:w="0" w:type="dxa"/>
            <w:bottom w:w="0" w:type="dxa"/>
            <w:right w:w="0" w:type="dxa"/>
          </w:tcMar>
          <w:vAlign w:val="center"/>
        </w:tcPr>
        <w:p w14:paraId="29E4BC21" w14:textId="779085D9" w:rsidR="00B13093" w:rsidRDefault="001B4D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w:t>
          </w:r>
          <w:r w:rsidR="00290790" w:rsidRPr="00290790">
            <w:rPr>
              <w:rFonts w:ascii="Trebuchet MS" w:eastAsia="Trebuchet MS" w:hAnsi="Trebuchet MS" w:cs="Trebuchet MS"/>
              <w:color w:val="000000"/>
              <w:sz w:val="20"/>
              <w:lang w:val="fr-FR"/>
            </w:rPr>
            <w:t>CP25-024</w:t>
          </w:r>
        </w:p>
      </w:tc>
      <w:tc>
        <w:tcPr>
          <w:tcW w:w="5560" w:type="dxa"/>
          <w:tcMar>
            <w:top w:w="0" w:type="dxa"/>
            <w:left w:w="0" w:type="dxa"/>
            <w:bottom w:w="0" w:type="dxa"/>
            <w:right w:w="0" w:type="dxa"/>
          </w:tcMar>
          <w:vAlign w:val="center"/>
        </w:tcPr>
        <w:p w14:paraId="29E4BC22" w14:textId="77777777" w:rsidR="00B13093" w:rsidRDefault="001B4DD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74F0A9D1" w14:textId="77777777" w:rsidTr="71338E60">
      <w:trPr>
        <w:trHeight w:val="300"/>
      </w:trPr>
      <w:tc>
        <w:tcPr>
          <w:tcW w:w="3205" w:type="dxa"/>
        </w:tcPr>
        <w:p w14:paraId="4F9E5DB5" w14:textId="24BA7240" w:rsidR="71338E60" w:rsidRDefault="71338E60" w:rsidP="71338E60">
          <w:pPr>
            <w:pStyle w:val="En-tte"/>
            <w:ind w:left="-115"/>
          </w:pPr>
        </w:p>
      </w:tc>
      <w:tc>
        <w:tcPr>
          <w:tcW w:w="3205" w:type="dxa"/>
        </w:tcPr>
        <w:p w14:paraId="754A7965" w14:textId="6128BBEF" w:rsidR="71338E60" w:rsidRDefault="71338E60" w:rsidP="71338E60">
          <w:pPr>
            <w:pStyle w:val="En-tte"/>
            <w:jc w:val="center"/>
          </w:pPr>
        </w:p>
      </w:tc>
      <w:tc>
        <w:tcPr>
          <w:tcW w:w="3205" w:type="dxa"/>
        </w:tcPr>
        <w:p w14:paraId="36C758F7" w14:textId="5A4DAD80" w:rsidR="71338E60" w:rsidRDefault="71338E60" w:rsidP="71338E60">
          <w:pPr>
            <w:pStyle w:val="En-tte"/>
            <w:ind w:right="-115"/>
            <w:jc w:val="right"/>
          </w:pPr>
        </w:p>
      </w:tc>
    </w:tr>
  </w:tbl>
  <w:p w14:paraId="06D38125" w14:textId="6BC54B47" w:rsidR="71338E60" w:rsidRDefault="71338E60" w:rsidP="71338E60">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F337" w14:textId="77777777" w:rsidR="00290790" w:rsidRDefault="00290790">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0"/>
      <w:gridCol w:w="3200"/>
      <w:gridCol w:w="3200"/>
    </w:tblGrid>
    <w:tr w:rsidR="71338E60" w14:paraId="4E07E60F" w14:textId="77777777" w:rsidTr="71338E60">
      <w:trPr>
        <w:trHeight w:val="300"/>
      </w:trPr>
      <w:tc>
        <w:tcPr>
          <w:tcW w:w="3200" w:type="dxa"/>
        </w:tcPr>
        <w:p w14:paraId="3CB3B52D" w14:textId="391F5C97" w:rsidR="71338E60" w:rsidRDefault="71338E60" w:rsidP="71338E60">
          <w:pPr>
            <w:pStyle w:val="En-tte"/>
            <w:ind w:left="-115"/>
          </w:pPr>
        </w:p>
      </w:tc>
      <w:tc>
        <w:tcPr>
          <w:tcW w:w="3200" w:type="dxa"/>
        </w:tcPr>
        <w:p w14:paraId="36A95EC1" w14:textId="054669BA" w:rsidR="71338E60" w:rsidRDefault="71338E60" w:rsidP="71338E60">
          <w:pPr>
            <w:pStyle w:val="En-tte"/>
            <w:jc w:val="center"/>
          </w:pPr>
        </w:p>
      </w:tc>
      <w:tc>
        <w:tcPr>
          <w:tcW w:w="3200" w:type="dxa"/>
        </w:tcPr>
        <w:p w14:paraId="3A1CDADF" w14:textId="4A51D741" w:rsidR="71338E60" w:rsidRDefault="71338E60" w:rsidP="71338E60">
          <w:pPr>
            <w:pStyle w:val="En-tte"/>
            <w:ind w:right="-115"/>
            <w:jc w:val="right"/>
          </w:pPr>
        </w:p>
      </w:tc>
    </w:tr>
  </w:tbl>
  <w:p w14:paraId="2165E5B3" w14:textId="6FD66DF9" w:rsidR="71338E60" w:rsidRDefault="71338E60" w:rsidP="71338E60">
    <w:pPr>
      <w:pStyle w:val="Pieddepag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1B7CDD23" w14:textId="77777777" w:rsidTr="71338E60">
      <w:trPr>
        <w:trHeight w:val="300"/>
      </w:trPr>
      <w:tc>
        <w:tcPr>
          <w:tcW w:w="3205" w:type="dxa"/>
        </w:tcPr>
        <w:p w14:paraId="1960C16C" w14:textId="6E72D5D9" w:rsidR="71338E60" w:rsidRDefault="71338E60" w:rsidP="71338E60">
          <w:pPr>
            <w:pStyle w:val="En-tte"/>
            <w:ind w:left="-115"/>
          </w:pPr>
        </w:p>
      </w:tc>
      <w:tc>
        <w:tcPr>
          <w:tcW w:w="3205" w:type="dxa"/>
        </w:tcPr>
        <w:p w14:paraId="69990692" w14:textId="18EE8A80" w:rsidR="71338E60" w:rsidRDefault="71338E60" w:rsidP="71338E60">
          <w:pPr>
            <w:pStyle w:val="En-tte"/>
            <w:jc w:val="center"/>
          </w:pPr>
        </w:p>
      </w:tc>
      <w:tc>
        <w:tcPr>
          <w:tcW w:w="3205" w:type="dxa"/>
        </w:tcPr>
        <w:p w14:paraId="7E13B15D" w14:textId="4EA799F1" w:rsidR="71338E60" w:rsidRDefault="71338E60" w:rsidP="71338E60">
          <w:pPr>
            <w:pStyle w:val="En-tte"/>
            <w:ind w:right="-115"/>
            <w:jc w:val="right"/>
          </w:pPr>
        </w:p>
      </w:tc>
    </w:tr>
  </w:tbl>
  <w:p w14:paraId="12E7C7B7" w14:textId="68EB96FB" w:rsidR="71338E60" w:rsidRDefault="71338E60" w:rsidP="71338E60">
    <w:pPr>
      <w:pStyle w:val="Pieddepag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4BBFB" w14:textId="77777777" w:rsidR="00B13093" w:rsidRDefault="00B13093">
    <w:pPr>
      <w:spacing w:line="240" w:lineRule="exact"/>
    </w:pPr>
  </w:p>
  <w:tbl>
    <w:tblPr>
      <w:tblW w:w="0" w:type="auto"/>
      <w:tblLayout w:type="fixed"/>
      <w:tblLook w:val="04A0" w:firstRow="1" w:lastRow="0" w:firstColumn="1" w:lastColumn="0" w:noHBand="0" w:noVBand="1"/>
    </w:tblPr>
    <w:tblGrid>
      <w:gridCol w:w="5220"/>
      <w:gridCol w:w="4400"/>
    </w:tblGrid>
    <w:tr w:rsidR="00B13093" w14:paraId="29E4BBFE" w14:textId="77777777">
      <w:trPr>
        <w:trHeight w:val="245"/>
      </w:trPr>
      <w:tc>
        <w:tcPr>
          <w:tcW w:w="5220" w:type="dxa"/>
          <w:tcMar>
            <w:top w:w="0" w:type="dxa"/>
            <w:left w:w="0" w:type="dxa"/>
            <w:bottom w:w="0" w:type="dxa"/>
            <w:right w:w="0" w:type="dxa"/>
          </w:tcMar>
          <w:vAlign w:val="center"/>
        </w:tcPr>
        <w:p w14:paraId="29E4BBFC" w14:textId="3DDF88D0" w:rsidR="00B13093" w:rsidRDefault="001B4DD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290790" w:rsidRPr="00290790">
            <w:rPr>
              <w:color w:val="000000"/>
              <w:lang w:val="fr-FR"/>
            </w:rPr>
            <w:t>CP25-024</w:t>
          </w:r>
        </w:p>
      </w:tc>
      <w:tc>
        <w:tcPr>
          <w:tcW w:w="4400" w:type="dxa"/>
          <w:tcMar>
            <w:top w:w="0" w:type="dxa"/>
            <w:left w:w="0" w:type="dxa"/>
            <w:bottom w:w="0" w:type="dxa"/>
            <w:right w:w="0" w:type="dxa"/>
          </w:tcMar>
          <w:vAlign w:val="center"/>
        </w:tcPr>
        <w:p w14:paraId="29E4BBFD" w14:textId="77777777" w:rsidR="00B13093" w:rsidRDefault="001B4D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4BBFF" w14:textId="77777777" w:rsidR="00B13093" w:rsidRDefault="00B13093">
    <w:pPr>
      <w:spacing w:line="240" w:lineRule="exact"/>
    </w:pPr>
  </w:p>
  <w:tbl>
    <w:tblPr>
      <w:tblW w:w="0" w:type="auto"/>
      <w:tblLayout w:type="fixed"/>
      <w:tblLook w:val="04A0" w:firstRow="1" w:lastRow="0" w:firstColumn="1" w:lastColumn="0" w:noHBand="0" w:noVBand="1"/>
    </w:tblPr>
    <w:tblGrid>
      <w:gridCol w:w="5220"/>
      <w:gridCol w:w="4400"/>
    </w:tblGrid>
    <w:tr w:rsidR="00B13093" w14:paraId="29E4BC02" w14:textId="77777777">
      <w:trPr>
        <w:trHeight w:val="245"/>
      </w:trPr>
      <w:tc>
        <w:tcPr>
          <w:tcW w:w="5220" w:type="dxa"/>
          <w:tcMar>
            <w:top w:w="0" w:type="dxa"/>
            <w:left w:w="0" w:type="dxa"/>
            <w:bottom w:w="0" w:type="dxa"/>
            <w:right w:w="0" w:type="dxa"/>
          </w:tcMar>
          <w:vAlign w:val="center"/>
        </w:tcPr>
        <w:p w14:paraId="29E4BC00" w14:textId="3C043F82" w:rsidR="00B13093" w:rsidRDefault="001B4DD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290790" w:rsidRPr="00290790">
            <w:rPr>
              <w:color w:val="000000"/>
              <w:lang w:val="fr-FR"/>
            </w:rPr>
            <w:t>CP25-024</w:t>
          </w:r>
        </w:p>
      </w:tc>
      <w:tc>
        <w:tcPr>
          <w:tcW w:w="4400" w:type="dxa"/>
          <w:tcMar>
            <w:top w:w="0" w:type="dxa"/>
            <w:left w:w="0" w:type="dxa"/>
            <w:bottom w:w="0" w:type="dxa"/>
            <w:right w:w="0" w:type="dxa"/>
          </w:tcMar>
          <w:vAlign w:val="center"/>
        </w:tcPr>
        <w:p w14:paraId="29E4BC01" w14:textId="77777777" w:rsidR="00B13093" w:rsidRDefault="001B4D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4BC09" w14:textId="77777777" w:rsidR="00B13093" w:rsidRDefault="001B4DDF">
    <w:pPr>
      <w:pStyle w:val="PiedDePage"/>
      <w:rPr>
        <w:color w:val="000000"/>
        <w:sz w:val="16"/>
        <w:lang w:val="fr-FR"/>
      </w:rPr>
    </w:pPr>
    <w:r>
      <w:rPr>
        <w:color w:val="000000"/>
        <w:sz w:val="16"/>
        <w:lang w:val="fr-FR"/>
      </w:rPr>
      <w:t xml:space="preserve">(1)  Le montant est estimatif car le marché comporte des prix unitaires </w:t>
    </w:r>
  </w:p>
  <w:p w14:paraId="29E4BC0A" w14:textId="77777777" w:rsidR="00B13093" w:rsidRPr="001B4DDF" w:rsidRDefault="00B13093">
    <w:pPr>
      <w:spacing w:after="160" w:line="240" w:lineRule="exact"/>
      <w:rPr>
        <w:lang w:val="fr-FR"/>
      </w:rPr>
    </w:pPr>
  </w:p>
  <w:p w14:paraId="29E4BC0B" w14:textId="77777777" w:rsidR="00B13093" w:rsidRPr="001B4DDF" w:rsidRDefault="00B13093">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B13093" w14:paraId="29E4BC0E" w14:textId="77777777">
      <w:trPr>
        <w:trHeight w:val="245"/>
      </w:trPr>
      <w:tc>
        <w:tcPr>
          <w:tcW w:w="5220" w:type="dxa"/>
          <w:tcMar>
            <w:top w:w="0" w:type="dxa"/>
            <w:left w:w="0" w:type="dxa"/>
            <w:bottom w:w="0" w:type="dxa"/>
            <w:right w:w="0" w:type="dxa"/>
          </w:tcMar>
          <w:vAlign w:val="center"/>
        </w:tcPr>
        <w:p w14:paraId="29E4BC0C" w14:textId="650EEBE8" w:rsidR="00B13093" w:rsidRDefault="001B4DD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290790" w:rsidRPr="00290790">
            <w:rPr>
              <w:color w:val="000000"/>
              <w:lang w:val="fr-FR"/>
            </w:rPr>
            <w:t>CP25-024</w:t>
          </w:r>
        </w:p>
      </w:tc>
      <w:tc>
        <w:tcPr>
          <w:tcW w:w="4400" w:type="dxa"/>
          <w:tcMar>
            <w:top w:w="0" w:type="dxa"/>
            <w:left w:w="0" w:type="dxa"/>
            <w:bottom w:w="0" w:type="dxa"/>
            <w:right w:w="0" w:type="dxa"/>
          </w:tcMar>
          <w:vAlign w:val="center"/>
        </w:tcPr>
        <w:p w14:paraId="29E4BC0D" w14:textId="77777777" w:rsidR="00B13093" w:rsidRDefault="001B4D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019B7" w14:textId="47A5B692" w:rsidR="52DC027C" w:rsidRDefault="52DC027C" w:rsidP="52DC027C">
    <w:pPr>
      <w:pStyle w:val="PiedDePage"/>
      <w:rPr>
        <w:color w:val="000000" w:themeColor="text1"/>
        <w:sz w:val="16"/>
        <w:szCs w:val="16"/>
        <w:lang w:val="fr-FR"/>
      </w:rPr>
    </w:pPr>
  </w:p>
  <w:p w14:paraId="29E4BC0F" w14:textId="77777777" w:rsidR="00B13093" w:rsidRDefault="001B4DDF">
    <w:pPr>
      <w:pStyle w:val="PiedDePage"/>
      <w:rPr>
        <w:color w:val="000000"/>
        <w:sz w:val="16"/>
        <w:lang w:val="fr-FR"/>
      </w:rPr>
    </w:pPr>
    <w:r>
      <w:rPr>
        <w:color w:val="000000"/>
        <w:sz w:val="16"/>
        <w:lang w:val="fr-FR"/>
      </w:rPr>
      <w:t xml:space="preserve">(1)  Cocher la case correspondant à votre situation </w:t>
    </w:r>
  </w:p>
  <w:p w14:paraId="29E4BC10" w14:textId="77777777" w:rsidR="00B13093" w:rsidRPr="001B4DDF" w:rsidRDefault="00B13093">
    <w:pPr>
      <w:spacing w:after="160" w:line="240" w:lineRule="exact"/>
      <w:rPr>
        <w:lang w:val="fr-FR"/>
      </w:rPr>
    </w:pPr>
  </w:p>
  <w:p w14:paraId="29E4BC11" w14:textId="77777777" w:rsidR="00B13093" w:rsidRPr="001B4DDF" w:rsidRDefault="00B13093">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B13093" w14:paraId="29E4BC14" w14:textId="77777777">
      <w:trPr>
        <w:trHeight w:val="245"/>
      </w:trPr>
      <w:tc>
        <w:tcPr>
          <w:tcW w:w="5220" w:type="dxa"/>
          <w:tcMar>
            <w:top w:w="0" w:type="dxa"/>
            <w:left w:w="0" w:type="dxa"/>
            <w:bottom w:w="0" w:type="dxa"/>
            <w:right w:w="0" w:type="dxa"/>
          </w:tcMar>
          <w:vAlign w:val="center"/>
        </w:tcPr>
        <w:p w14:paraId="29E4BC12" w14:textId="77777777" w:rsidR="00B13093" w:rsidRDefault="001B4DD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A25045</w:t>
          </w:r>
        </w:p>
      </w:tc>
      <w:tc>
        <w:tcPr>
          <w:tcW w:w="4400" w:type="dxa"/>
          <w:tcMar>
            <w:top w:w="0" w:type="dxa"/>
            <w:left w:w="0" w:type="dxa"/>
            <w:bottom w:w="0" w:type="dxa"/>
            <w:right w:w="0" w:type="dxa"/>
          </w:tcMar>
          <w:vAlign w:val="center"/>
        </w:tcPr>
        <w:p w14:paraId="29E4BC13" w14:textId="77777777" w:rsidR="00B13093" w:rsidRDefault="001B4D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E19EC" w14:textId="77777777" w:rsidR="00966BD5" w:rsidRDefault="00966BD5">
      <w:r>
        <w:separator/>
      </w:r>
    </w:p>
  </w:footnote>
  <w:footnote w:type="continuationSeparator" w:id="0">
    <w:p w14:paraId="52D08269" w14:textId="77777777" w:rsidR="00966BD5" w:rsidRDefault="0096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DC2B4" w14:textId="77777777" w:rsidR="00290790" w:rsidRDefault="00290790">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6DE40B2C" w14:textId="77777777" w:rsidTr="71338E60">
      <w:trPr>
        <w:trHeight w:val="300"/>
      </w:trPr>
      <w:tc>
        <w:tcPr>
          <w:tcW w:w="3205" w:type="dxa"/>
        </w:tcPr>
        <w:p w14:paraId="6C4E682F" w14:textId="1915E232" w:rsidR="71338E60" w:rsidRDefault="71338E60" w:rsidP="71338E60">
          <w:pPr>
            <w:pStyle w:val="En-tte"/>
            <w:ind w:left="-115"/>
          </w:pPr>
        </w:p>
      </w:tc>
      <w:tc>
        <w:tcPr>
          <w:tcW w:w="3205" w:type="dxa"/>
        </w:tcPr>
        <w:p w14:paraId="2381FABF" w14:textId="21E5E6D0" w:rsidR="71338E60" w:rsidRDefault="71338E60" w:rsidP="71338E60">
          <w:pPr>
            <w:pStyle w:val="En-tte"/>
            <w:jc w:val="center"/>
          </w:pPr>
        </w:p>
      </w:tc>
      <w:tc>
        <w:tcPr>
          <w:tcW w:w="3205" w:type="dxa"/>
        </w:tcPr>
        <w:p w14:paraId="1F9FA4AB" w14:textId="0173D5EC" w:rsidR="71338E60" w:rsidRDefault="71338E60" w:rsidP="71338E60">
          <w:pPr>
            <w:pStyle w:val="En-tte"/>
            <w:ind w:right="-115"/>
            <w:jc w:val="right"/>
          </w:pPr>
        </w:p>
      </w:tc>
    </w:tr>
  </w:tbl>
  <w:p w14:paraId="44863DEC" w14:textId="1F1895D8" w:rsidR="71338E60" w:rsidRDefault="71338E60" w:rsidP="71338E60">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50"/>
      <w:gridCol w:w="4850"/>
      <w:gridCol w:w="4850"/>
    </w:tblGrid>
    <w:tr w:rsidR="71338E60" w14:paraId="351F5125" w14:textId="77777777" w:rsidTr="71338E60">
      <w:trPr>
        <w:trHeight w:val="300"/>
      </w:trPr>
      <w:tc>
        <w:tcPr>
          <w:tcW w:w="4850" w:type="dxa"/>
        </w:tcPr>
        <w:p w14:paraId="561B9AB7" w14:textId="731E1120" w:rsidR="71338E60" w:rsidRDefault="71338E60" w:rsidP="71338E60">
          <w:pPr>
            <w:pStyle w:val="En-tte"/>
            <w:ind w:left="-115"/>
          </w:pPr>
        </w:p>
      </w:tc>
      <w:tc>
        <w:tcPr>
          <w:tcW w:w="4850" w:type="dxa"/>
        </w:tcPr>
        <w:p w14:paraId="41C2829D" w14:textId="002DAE7B" w:rsidR="71338E60" w:rsidRDefault="71338E60" w:rsidP="71338E60">
          <w:pPr>
            <w:pStyle w:val="En-tte"/>
            <w:jc w:val="center"/>
          </w:pPr>
        </w:p>
      </w:tc>
      <w:tc>
        <w:tcPr>
          <w:tcW w:w="4850" w:type="dxa"/>
        </w:tcPr>
        <w:p w14:paraId="1A6B1529" w14:textId="4CF0D1B1" w:rsidR="71338E60" w:rsidRDefault="71338E60" w:rsidP="71338E60">
          <w:pPr>
            <w:pStyle w:val="En-tte"/>
            <w:ind w:right="-115"/>
            <w:jc w:val="right"/>
          </w:pPr>
        </w:p>
      </w:tc>
    </w:tr>
  </w:tbl>
  <w:p w14:paraId="42998071" w14:textId="78787D18" w:rsidR="71338E60" w:rsidRDefault="71338E60" w:rsidP="71338E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60BCC5C5" w14:textId="77777777" w:rsidTr="71338E60">
      <w:trPr>
        <w:trHeight w:val="300"/>
      </w:trPr>
      <w:tc>
        <w:tcPr>
          <w:tcW w:w="3205" w:type="dxa"/>
        </w:tcPr>
        <w:p w14:paraId="7038998D" w14:textId="1CB9F619" w:rsidR="71338E60" w:rsidRDefault="71338E60" w:rsidP="71338E60">
          <w:pPr>
            <w:pStyle w:val="En-tte"/>
            <w:ind w:left="-115"/>
          </w:pPr>
        </w:p>
      </w:tc>
      <w:tc>
        <w:tcPr>
          <w:tcW w:w="3205" w:type="dxa"/>
        </w:tcPr>
        <w:p w14:paraId="67F1749D" w14:textId="04C709AE" w:rsidR="71338E60" w:rsidRDefault="71338E60" w:rsidP="71338E60">
          <w:pPr>
            <w:pStyle w:val="En-tte"/>
            <w:jc w:val="center"/>
          </w:pPr>
        </w:p>
      </w:tc>
      <w:tc>
        <w:tcPr>
          <w:tcW w:w="3205" w:type="dxa"/>
        </w:tcPr>
        <w:p w14:paraId="3FA0BF91" w14:textId="6AB6534C" w:rsidR="71338E60" w:rsidRDefault="71338E60" w:rsidP="71338E60">
          <w:pPr>
            <w:pStyle w:val="En-tte"/>
            <w:ind w:right="-115"/>
            <w:jc w:val="right"/>
          </w:pPr>
        </w:p>
      </w:tc>
    </w:tr>
  </w:tbl>
  <w:p w14:paraId="0A76A346" w14:textId="7D58196A" w:rsidR="71338E60" w:rsidRDefault="71338E60" w:rsidP="71338E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2F14A" w14:textId="77777777" w:rsidR="00290790" w:rsidRDefault="0029079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0"/>
      <w:gridCol w:w="3200"/>
      <w:gridCol w:w="3200"/>
    </w:tblGrid>
    <w:tr w:rsidR="71338E60" w14:paraId="27D206E6" w14:textId="77777777" w:rsidTr="71338E60">
      <w:trPr>
        <w:trHeight w:val="300"/>
      </w:trPr>
      <w:tc>
        <w:tcPr>
          <w:tcW w:w="3200" w:type="dxa"/>
        </w:tcPr>
        <w:p w14:paraId="66A8ACFF" w14:textId="4DE7D119" w:rsidR="71338E60" w:rsidRDefault="71338E60" w:rsidP="71338E60">
          <w:pPr>
            <w:pStyle w:val="En-tte"/>
            <w:ind w:left="-115"/>
          </w:pPr>
        </w:p>
      </w:tc>
      <w:tc>
        <w:tcPr>
          <w:tcW w:w="3200" w:type="dxa"/>
        </w:tcPr>
        <w:p w14:paraId="491D4715" w14:textId="2C86AAD6" w:rsidR="71338E60" w:rsidRDefault="71338E60" w:rsidP="71338E60">
          <w:pPr>
            <w:pStyle w:val="En-tte"/>
            <w:jc w:val="center"/>
          </w:pPr>
        </w:p>
      </w:tc>
      <w:tc>
        <w:tcPr>
          <w:tcW w:w="3200" w:type="dxa"/>
        </w:tcPr>
        <w:p w14:paraId="618CBAAF" w14:textId="6D47002C" w:rsidR="71338E60" w:rsidRDefault="71338E60" w:rsidP="71338E60">
          <w:pPr>
            <w:pStyle w:val="En-tte"/>
            <w:ind w:right="-115"/>
            <w:jc w:val="right"/>
          </w:pPr>
        </w:p>
      </w:tc>
    </w:tr>
  </w:tbl>
  <w:p w14:paraId="73DA1AFE" w14:textId="2DA0D980" w:rsidR="71338E60" w:rsidRDefault="71338E60" w:rsidP="71338E60">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388C45EA" w14:textId="77777777" w:rsidTr="71338E60">
      <w:trPr>
        <w:trHeight w:val="300"/>
      </w:trPr>
      <w:tc>
        <w:tcPr>
          <w:tcW w:w="3205" w:type="dxa"/>
        </w:tcPr>
        <w:p w14:paraId="3D1C214C" w14:textId="737F1DED" w:rsidR="71338E60" w:rsidRDefault="71338E60" w:rsidP="71338E60">
          <w:pPr>
            <w:pStyle w:val="En-tte"/>
            <w:ind w:left="-115"/>
          </w:pPr>
        </w:p>
      </w:tc>
      <w:tc>
        <w:tcPr>
          <w:tcW w:w="3205" w:type="dxa"/>
        </w:tcPr>
        <w:p w14:paraId="1761FC69" w14:textId="43003B7F" w:rsidR="71338E60" w:rsidRDefault="71338E60" w:rsidP="71338E60">
          <w:pPr>
            <w:pStyle w:val="En-tte"/>
            <w:jc w:val="center"/>
          </w:pPr>
        </w:p>
      </w:tc>
      <w:tc>
        <w:tcPr>
          <w:tcW w:w="3205" w:type="dxa"/>
        </w:tcPr>
        <w:p w14:paraId="630FC623" w14:textId="243FB1ED" w:rsidR="71338E60" w:rsidRDefault="71338E60" w:rsidP="71338E60">
          <w:pPr>
            <w:pStyle w:val="En-tte"/>
            <w:ind w:right="-115"/>
            <w:jc w:val="right"/>
          </w:pPr>
        </w:p>
      </w:tc>
    </w:tr>
  </w:tbl>
  <w:p w14:paraId="07209DFD" w14:textId="3D8412D0" w:rsidR="71338E60" w:rsidRDefault="71338E60" w:rsidP="71338E60">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1488E78A" w14:textId="77777777" w:rsidTr="71338E60">
      <w:trPr>
        <w:trHeight w:val="300"/>
      </w:trPr>
      <w:tc>
        <w:tcPr>
          <w:tcW w:w="3205" w:type="dxa"/>
        </w:tcPr>
        <w:p w14:paraId="2EE05406" w14:textId="3E8A940A" w:rsidR="71338E60" w:rsidRDefault="71338E60" w:rsidP="71338E60">
          <w:pPr>
            <w:pStyle w:val="En-tte"/>
            <w:ind w:left="-115"/>
          </w:pPr>
        </w:p>
      </w:tc>
      <w:tc>
        <w:tcPr>
          <w:tcW w:w="3205" w:type="dxa"/>
        </w:tcPr>
        <w:p w14:paraId="566CE540" w14:textId="55359897" w:rsidR="71338E60" w:rsidRDefault="71338E60" w:rsidP="71338E60">
          <w:pPr>
            <w:pStyle w:val="En-tte"/>
            <w:jc w:val="center"/>
          </w:pPr>
        </w:p>
      </w:tc>
      <w:tc>
        <w:tcPr>
          <w:tcW w:w="3205" w:type="dxa"/>
        </w:tcPr>
        <w:p w14:paraId="43ABF01F" w14:textId="088A7BA6" w:rsidR="71338E60" w:rsidRDefault="71338E60" w:rsidP="71338E60">
          <w:pPr>
            <w:pStyle w:val="En-tte"/>
            <w:ind w:right="-115"/>
            <w:jc w:val="right"/>
          </w:pPr>
        </w:p>
      </w:tc>
    </w:tr>
  </w:tbl>
  <w:p w14:paraId="2018D194" w14:textId="65A24549" w:rsidR="71338E60" w:rsidRDefault="71338E60" w:rsidP="71338E60">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4A787E4E" w14:textId="77777777" w:rsidTr="71338E60">
      <w:trPr>
        <w:trHeight w:val="300"/>
      </w:trPr>
      <w:tc>
        <w:tcPr>
          <w:tcW w:w="3205" w:type="dxa"/>
        </w:tcPr>
        <w:p w14:paraId="093A3898" w14:textId="2F12B4D9" w:rsidR="71338E60" w:rsidRDefault="71338E60" w:rsidP="71338E60">
          <w:pPr>
            <w:pStyle w:val="En-tte"/>
            <w:ind w:left="-115"/>
          </w:pPr>
        </w:p>
      </w:tc>
      <w:tc>
        <w:tcPr>
          <w:tcW w:w="3205" w:type="dxa"/>
        </w:tcPr>
        <w:p w14:paraId="3163D820" w14:textId="28C50010" w:rsidR="71338E60" w:rsidRDefault="71338E60" w:rsidP="71338E60">
          <w:pPr>
            <w:pStyle w:val="En-tte"/>
            <w:jc w:val="center"/>
          </w:pPr>
        </w:p>
      </w:tc>
      <w:tc>
        <w:tcPr>
          <w:tcW w:w="3205" w:type="dxa"/>
        </w:tcPr>
        <w:p w14:paraId="6EDC4E2E" w14:textId="7AEC5C8A" w:rsidR="71338E60" w:rsidRDefault="71338E60" w:rsidP="71338E60">
          <w:pPr>
            <w:pStyle w:val="En-tte"/>
            <w:ind w:right="-115"/>
            <w:jc w:val="right"/>
          </w:pPr>
        </w:p>
      </w:tc>
    </w:tr>
  </w:tbl>
  <w:p w14:paraId="4C661256" w14:textId="23CA90E5" w:rsidR="71338E60" w:rsidRDefault="71338E60" w:rsidP="71338E60">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5E5B939C" w14:textId="77777777" w:rsidTr="71338E60">
      <w:trPr>
        <w:trHeight w:val="300"/>
      </w:trPr>
      <w:tc>
        <w:tcPr>
          <w:tcW w:w="3205" w:type="dxa"/>
        </w:tcPr>
        <w:p w14:paraId="168B884B" w14:textId="72A1B874" w:rsidR="71338E60" w:rsidRDefault="71338E60" w:rsidP="71338E60">
          <w:pPr>
            <w:pStyle w:val="En-tte"/>
            <w:ind w:left="-115"/>
          </w:pPr>
        </w:p>
      </w:tc>
      <w:tc>
        <w:tcPr>
          <w:tcW w:w="3205" w:type="dxa"/>
        </w:tcPr>
        <w:p w14:paraId="6C008E00" w14:textId="51A12260" w:rsidR="71338E60" w:rsidRDefault="71338E60" w:rsidP="71338E60">
          <w:pPr>
            <w:pStyle w:val="En-tte"/>
            <w:jc w:val="center"/>
          </w:pPr>
        </w:p>
      </w:tc>
      <w:tc>
        <w:tcPr>
          <w:tcW w:w="3205" w:type="dxa"/>
        </w:tcPr>
        <w:p w14:paraId="3F38598A" w14:textId="189B201C" w:rsidR="71338E60" w:rsidRDefault="71338E60" w:rsidP="71338E60">
          <w:pPr>
            <w:pStyle w:val="En-tte"/>
            <w:ind w:right="-115"/>
            <w:jc w:val="right"/>
          </w:pPr>
        </w:p>
      </w:tc>
    </w:tr>
  </w:tbl>
  <w:p w14:paraId="5B753DC5" w14:textId="013119F7" w:rsidR="71338E60" w:rsidRDefault="71338E60" w:rsidP="71338E60">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5"/>
      <w:gridCol w:w="3205"/>
      <w:gridCol w:w="3205"/>
    </w:tblGrid>
    <w:tr w:rsidR="71338E60" w14:paraId="2BC7AE8E" w14:textId="77777777" w:rsidTr="71338E60">
      <w:trPr>
        <w:trHeight w:val="300"/>
      </w:trPr>
      <w:tc>
        <w:tcPr>
          <w:tcW w:w="3205" w:type="dxa"/>
        </w:tcPr>
        <w:p w14:paraId="7EDC6F72" w14:textId="509AFE0B" w:rsidR="71338E60" w:rsidRDefault="71338E60" w:rsidP="71338E60">
          <w:pPr>
            <w:pStyle w:val="En-tte"/>
            <w:ind w:left="-115"/>
          </w:pPr>
        </w:p>
      </w:tc>
      <w:tc>
        <w:tcPr>
          <w:tcW w:w="3205" w:type="dxa"/>
        </w:tcPr>
        <w:p w14:paraId="35D36192" w14:textId="5026E491" w:rsidR="71338E60" w:rsidRDefault="71338E60" w:rsidP="71338E60">
          <w:pPr>
            <w:pStyle w:val="En-tte"/>
            <w:jc w:val="center"/>
          </w:pPr>
        </w:p>
      </w:tc>
      <w:tc>
        <w:tcPr>
          <w:tcW w:w="3205" w:type="dxa"/>
        </w:tcPr>
        <w:p w14:paraId="2F24299C" w14:textId="54E90092" w:rsidR="71338E60" w:rsidRDefault="71338E60" w:rsidP="71338E60">
          <w:pPr>
            <w:pStyle w:val="En-tte"/>
            <w:ind w:right="-115"/>
            <w:jc w:val="right"/>
          </w:pPr>
        </w:p>
      </w:tc>
    </w:tr>
  </w:tbl>
  <w:p w14:paraId="2F3416E7" w14:textId="6DC33795" w:rsidR="71338E60" w:rsidRDefault="71338E60" w:rsidP="71338E60">
    <w:pPr>
      <w:pStyle w:val="En-tt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HILIPPE Manuel">
    <w15:presenceInfo w15:providerId="AD" w15:userId="S::manuel.philippe@vnf.fr::9760c73e-981e-4795-84e4-5936c9b919f5"/>
  </w15:person>
  <w15:person w15:author="DOUCHET Fassiath">
    <w15:presenceInfo w15:providerId="AD" w15:userId="S::fassiath.douchet@vnf.fr::b0ba01c6-6e6c-47e2-bbbf-67d942f5f4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093"/>
    <w:rsid w:val="000D6D6E"/>
    <w:rsid w:val="000E1CA3"/>
    <w:rsid w:val="00116657"/>
    <w:rsid w:val="001B4DDF"/>
    <w:rsid w:val="00290790"/>
    <w:rsid w:val="002B1836"/>
    <w:rsid w:val="002D2694"/>
    <w:rsid w:val="002E2DC5"/>
    <w:rsid w:val="00304745"/>
    <w:rsid w:val="003614FA"/>
    <w:rsid w:val="00364856"/>
    <w:rsid w:val="0036B122"/>
    <w:rsid w:val="00373EB7"/>
    <w:rsid w:val="00375DB5"/>
    <w:rsid w:val="0046772D"/>
    <w:rsid w:val="00506510"/>
    <w:rsid w:val="0054311C"/>
    <w:rsid w:val="005475F9"/>
    <w:rsid w:val="00575C40"/>
    <w:rsid w:val="005922BC"/>
    <w:rsid w:val="005D7113"/>
    <w:rsid w:val="006913B9"/>
    <w:rsid w:val="00691DD5"/>
    <w:rsid w:val="006D75F4"/>
    <w:rsid w:val="0074241A"/>
    <w:rsid w:val="00771736"/>
    <w:rsid w:val="007A0381"/>
    <w:rsid w:val="00806F0E"/>
    <w:rsid w:val="008355A7"/>
    <w:rsid w:val="00842BB8"/>
    <w:rsid w:val="008E1A75"/>
    <w:rsid w:val="00966BD5"/>
    <w:rsid w:val="009676A7"/>
    <w:rsid w:val="0098135F"/>
    <w:rsid w:val="009A3EE4"/>
    <w:rsid w:val="00A213F7"/>
    <w:rsid w:val="00A4606F"/>
    <w:rsid w:val="00A531B8"/>
    <w:rsid w:val="00AB1580"/>
    <w:rsid w:val="00AB3959"/>
    <w:rsid w:val="00B115C0"/>
    <w:rsid w:val="00B13093"/>
    <w:rsid w:val="00B1790E"/>
    <w:rsid w:val="00B55975"/>
    <w:rsid w:val="00C01D43"/>
    <w:rsid w:val="00C248DA"/>
    <w:rsid w:val="00C426FB"/>
    <w:rsid w:val="00C675D6"/>
    <w:rsid w:val="00C71B3A"/>
    <w:rsid w:val="00CB0DB1"/>
    <w:rsid w:val="00CD32BE"/>
    <w:rsid w:val="00D502DD"/>
    <w:rsid w:val="00E341D4"/>
    <w:rsid w:val="00E6376A"/>
    <w:rsid w:val="00F86DFA"/>
    <w:rsid w:val="010DCC8D"/>
    <w:rsid w:val="077F2772"/>
    <w:rsid w:val="0D4716DC"/>
    <w:rsid w:val="22B4271A"/>
    <w:rsid w:val="2390DBD8"/>
    <w:rsid w:val="2780DE1B"/>
    <w:rsid w:val="28E9E51A"/>
    <w:rsid w:val="2B7295E9"/>
    <w:rsid w:val="3003B721"/>
    <w:rsid w:val="353BD0F9"/>
    <w:rsid w:val="397B21A8"/>
    <w:rsid w:val="39FC37FC"/>
    <w:rsid w:val="3A839DB4"/>
    <w:rsid w:val="3CF20CD2"/>
    <w:rsid w:val="3E8E17DD"/>
    <w:rsid w:val="41AD3AB6"/>
    <w:rsid w:val="41F617B9"/>
    <w:rsid w:val="42A0BDFF"/>
    <w:rsid w:val="46CB82AF"/>
    <w:rsid w:val="4C7F47BB"/>
    <w:rsid w:val="52694C20"/>
    <w:rsid w:val="52B829B5"/>
    <w:rsid w:val="52DC027C"/>
    <w:rsid w:val="534AE552"/>
    <w:rsid w:val="5BE14231"/>
    <w:rsid w:val="5C069540"/>
    <w:rsid w:val="60CC2230"/>
    <w:rsid w:val="66D7B11E"/>
    <w:rsid w:val="6997F148"/>
    <w:rsid w:val="6DCC6098"/>
    <w:rsid w:val="70FAE512"/>
    <w:rsid w:val="71338E60"/>
    <w:rsid w:val="7718D7E0"/>
    <w:rsid w:val="77ED18AF"/>
    <w:rsid w:val="7B569B7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E4B99F"/>
  <w15:docId w15:val="{84FE9775-5BB8-48B8-9103-A32BD618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uiPriority w:val="99"/>
    <w:unhideWhenUsed/>
    <w:rsid w:val="71338E60"/>
    <w:pPr>
      <w:tabs>
        <w:tab w:val="center" w:pos="4680"/>
        <w:tab w:val="right" w:pos="9360"/>
      </w:tabs>
    </w:pPr>
  </w:style>
  <w:style w:type="paragraph" w:styleId="Pieddepage0">
    <w:name w:val="footer"/>
    <w:basedOn w:val="Normal"/>
    <w:uiPriority w:val="99"/>
    <w:unhideWhenUsed/>
    <w:rsid w:val="71338E60"/>
    <w:pPr>
      <w:tabs>
        <w:tab w:val="center" w:pos="4680"/>
        <w:tab w:val="right" w:pos="9360"/>
      </w:tabs>
    </w:pPr>
  </w:style>
  <w:style w:type="table" w:styleId="Grilledutableau">
    <w:name w:val="Table Grid"/>
    <w:basedOn w:val="TableauNorma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rsid w:val="00A213F7"/>
    <w:rPr>
      <w:rFonts w:ascii="Arial" w:hAnsi="Arial" w:cs="Arial"/>
      <w:b/>
      <w:bCs/>
      <w:kern w:val="32"/>
      <w:sz w:val="32"/>
      <w:szCs w:val="32"/>
    </w:rPr>
  </w:style>
  <w:style w:type="paragraph" w:customStyle="1" w:styleId="western">
    <w:name w:val="western"/>
    <w:basedOn w:val="Normal"/>
    <w:qFormat/>
    <w:rsid w:val="00A213F7"/>
    <w:pPr>
      <w:spacing w:before="57"/>
      <w:jc w:val="both"/>
    </w:pPr>
    <w:rPr>
      <w:rFonts w:ascii="Arial" w:hAnsi="Arial" w:cs="Arial"/>
      <w:sz w:val="22"/>
      <w:szCs w:val="22"/>
      <w:lang w:val="fr-FR" w:eastAsia="fr-FR"/>
    </w:rPr>
  </w:style>
  <w:style w:type="paragraph" w:styleId="Commentaire">
    <w:name w:val="annotation text"/>
    <w:basedOn w:val="Normal"/>
    <w:link w:val="CommentaireCar"/>
    <w:rPr>
      <w:sz w:val="20"/>
      <w:szCs w:val="20"/>
    </w:rPr>
  </w:style>
  <w:style w:type="character" w:customStyle="1" w:styleId="CommentaireCar">
    <w:name w:val="Commentaire Car"/>
    <w:basedOn w:val="Policepardfaut"/>
    <w:link w:val="Commentaire"/>
  </w:style>
  <w:style w:type="character" w:styleId="Marquedecommentaire">
    <w:name w:val="annotation reference"/>
    <w:basedOn w:val="Policepardfaut"/>
    <w:rPr>
      <w:sz w:val="16"/>
      <w:szCs w:val="16"/>
    </w:rPr>
  </w:style>
  <w:style w:type="paragraph" w:styleId="Rvision">
    <w:name w:val="Revision"/>
    <w:hidden/>
    <w:uiPriority w:val="99"/>
    <w:semiHidden/>
    <w:rsid w:val="00373E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9" Type="http://schemas.openxmlformats.org/officeDocument/2006/relationships/header" Target="header10.xml"/><Relationship Id="rId21" Type="http://schemas.openxmlformats.org/officeDocument/2006/relationships/image" Target="media/image7.png"/><Relationship Id="rId34" Type="http://schemas.openxmlformats.org/officeDocument/2006/relationships/footer" Target="footer7.xml"/><Relationship Id="rId42" Type="http://schemas.openxmlformats.org/officeDocument/2006/relationships/footer" Target="footer1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0.png"/><Relationship Id="rId32" Type="http://schemas.openxmlformats.org/officeDocument/2006/relationships/image" Target="media/image12.png"/><Relationship Id="rId37" Type="http://schemas.openxmlformats.org/officeDocument/2006/relationships/header" Target="header9.xml"/><Relationship Id="rId40" Type="http://schemas.openxmlformats.org/officeDocument/2006/relationships/footer" Target="footer10.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9.png"/><Relationship Id="rId28" Type="http://schemas.openxmlformats.org/officeDocument/2006/relationships/header" Target="header5.xml"/><Relationship Id="rId36"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image" Target="media/image5.png"/><Relationship Id="rId31" Type="http://schemas.openxmlformats.org/officeDocument/2006/relationships/footer" Target="footer6.xml"/><Relationship Id="rId44"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header" Target="header8.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header" Target="header7.xml"/><Relationship Id="rId38" Type="http://schemas.openxmlformats.org/officeDocument/2006/relationships/footer" Target="footer9.xml"/><Relationship Id="rId20" Type="http://schemas.openxmlformats.org/officeDocument/2006/relationships/image" Target="media/image6.png"/><Relationship Id="rId41"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5A6D4-2103-4C4D-BE24-06772873A70B}">
  <ds:schemaRefs>
    <ds:schemaRef ds:uri="http://schemas.microsoft.com/office/2006/metadata/properties"/>
    <ds:schemaRef ds:uri="http://schemas.microsoft.com/office/infopath/2007/PartnerControls"/>
    <ds:schemaRef ds:uri="f88f7e32-813d-4564-9345-3027de355795"/>
    <ds:schemaRef ds:uri="ebdd1c2f-299d-4745-b291-6e5101ed3d74"/>
  </ds:schemaRefs>
</ds:datastoreItem>
</file>

<file path=customXml/itemProps2.xml><?xml version="1.0" encoding="utf-8"?>
<ds:datastoreItem xmlns:ds="http://schemas.openxmlformats.org/officeDocument/2006/customXml" ds:itemID="{79E9D120-DABD-40BA-BAF2-4C7EB0289AD7}">
  <ds:schemaRefs>
    <ds:schemaRef ds:uri="http://schemas.microsoft.com/sharepoint/v3/contenttype/forms"/>
  </ds:schemaRefs>
</ds:datastoreItem>
</file>

<file path=customXml/itemProps3.xml><?xml version="1.0" encoding="utf-8"?>
<ds:datastoreItem xmlns:ds="http://schemas.openxmlformats.org/officeDocument/2006/customXml" ds:itemID="{EA55A64A-7330-4841-A3B5-116AAC80B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1736</Words>
  <Characters>9503</Characters>
  <Application>Microsoft Office Word</Application>
  <DocSecurity>0</DocSecurity>
  <Lines>79</Lines>
  <Paragraphs>22</Paragraphs>
  <ScaleCrop>false</ScaleCrop>
  <Company/>
  <LinksUpToDate>false</LinksUpToDate>
  <CharactersWithSpaces>11217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WARYN</dc:creator>
  <cp:lastModifiedBy>PHILIPPE Manuel</cp:lastModifiedBy>
  <cp:revision>44</cp:revision>
  <dcterms:created xsi:type="dcterms:W3CDTF">2025-06-24T13:32:00Z</dcterms:created>
  <dcterms:modified xsi:type="dcterms:W3CDTF">2025-08-01T13:12:00Z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