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FBCD6" w14:textId="54625769" w:rsidR="007E2377" w:rsidRDefault="00B67D75" w:rsidP="00061E66">
      <w:pPr>
        <w:spacing w:before="85"/>
        <w:ind w:left="1560" w:right="2146" w:firstLine="425"/>
        <w:jc w:val="center"/>
        <w:rPr>
          <w:rFonts w:cstheme="minorHAnsi"/>
          <w:b/>
          <w:color w:val="FF0000"/>
          <w:sz w:val="40"/>
          <w:szCs w:val="40"/>
        </w:rPr>
      </w:pPr>
      <w:ins w:id="0" w:author="Anthony Chan" w:date="2023-05-24T10:32:00Z">
        <w:r>
          <w:rPr>
            <w:noProof/>
            <w:color w:val="DE6422"/>
          </w:rPr>
          <w:drawing>
            <wp:anchor distT="0" distB="0" distL="114300" distR="114300" simplePos="0" relativeHeight="251665408" behindDoc="0" locked="0" layoutInCell="1" allowOverlap="1" wp14:anchorId="5BC033AE" wp14:editId="778B808F">
              <wp:simplePos x="0" y="0"/>
              <wp:positionH relativeFrom="margin">
                <wp:posOffset>-148357</wp:posOffset>
              </wp:positionH>
              <wp:positionV relativeFrom="paragraph">
                <wp:posOffset>-691565</wp:posOffset>
              </wp:positionV>
              <wp:extent cx="2201977" cy="1895475"/>
              <wp:effectExtent l="0" t="0" r="8255" b="0"/>
              <wp:wrapNone/>
              <wp:docPr id="1494871078" name="Image 1494871078" descr="Une image contenant texte&#10;&#10;Description générée automatiquemen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Image 2" descr="Une image contenant texte&#10;&#10;Description générée automatiquement"/>
                      <pic:cNvPicPr/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01977" cy="1895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  <w:r w:rsidR="007E2377" w:rsidRPr="00FC33D5">
        <w:rPr>
          <w:rFonts w:ascii="Avenir Book" w:hAnsi="Avenir Book"/>
          <w:noProof/>
        </w:rPr>
        <w:drawing>
          <wp:anchor distT="0" distB="0" distL="0" distR="0" simplePos="0" relativeHeight="251659264" behindDoc="1" locked="0" layoutInCell="1" allowOverlap="1" wp14:anchorId="030BA76B" wp14:editId="352A520E">
            <wp:simplePos x="0" y="0"/>
            <wp:positionH relativeFrom="page">
              <wp:posOffset>754749</wp:posOffset>
            </wp:positionH>
            <wp:positionV relativeFrom="paragraph">
              <wp:posOffset>-687307</wp:posOffset>
            </wp:positionV>
            <wp:extent cx="6511531" cy="8782493"/>
            <wp:effectExtent l="0" t="0" r="3810" b="6350"/>
            <wp:wrapNone/>
            <wp:docPr id="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1531" cy="87824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2377" w:rsidRPr="007E2377">
        <w:rPr>
          <w:rFonts w:cstheme="minorHAnsi"/>
          <w:b/>
          <w:color w:val="FF0000"/>
          <w:sz w:val="40"/>
          <w:szCs w:val="40"/>
        </w:rPr>
        <w:t xml:space="preserve"> </w:t>
      </w:r>
    </w:p>
    <w:p w14:paraId="1E4C40CD" w14:textId="77777777" w:rsidR="007E2377" w:rsidRDefault="007E2377" w:rsidP="007E2377">
      <w:pPr>
        <w:spacing w:before="85"/>
        <w:ind w:left="1560" w:right="2146" w:firstLine="425"/>
        <w:jc w:val="center"/>
        <w:rPr>
          <w:rFonts w:cstheme="minorHAnsi"/>
          <w:b/>
          <w:color w:val="FF0000"/>
          <w:sz w:val="40"/>
          <w:szCs w:val="40"/>
        </w:rPr>
      </w:pPr>
    </w:p>
    <w:p w14:paraId="6E5EB0E4" w14:textId="77777777" w:rsidR="007E2377" w:rsidRDefault="007E2377" w:rsidP="007E2377">
      <w:pPr>
        <w:spacing w:before="85"/>
        <w:ind w:left="1560" w:right="2146" w:firstLine="425"/>
        <w:jc w:val="center"/>
        <w:rPr>
          <w:rFonts w:cstheme="minorHAnsi"/>
          <w:b/>
          <w:color w:val="FF0000"/>
          <w:sz w:val="40"/>
          <w:szCs w:val="40"/>
        </w:rPr>
      </w:pPr>
    </w:p>
    <w:p w14:paraId="41B5126A" w14:textId="77777777" w:rsidR="007E2377" w:rsidRDefault="007E2377" w:rsidP="007E2377">
      <w:pPr>
        <w:spacing w:before="85"/>
        <w:ind w:left="1560" w:right="2146" w:firstLine="425"/>
        <w:jc w:val="center"/>
        <w:rPr>
          <w:rFonts w:cstheme="minorHAnsi"/>
          <w:b/>
          <w:color w:val="FF0000"/>
          <w:sz w:val="40"/>
          <w:szCs w:val="40"/>
        </w:rPr>
      </w:pPr>
    </w:p>
    <w:p w14:paraId="5A904273" w14:textId="77777777" w:rsidR="007E2377" w:rsidRDefault="007E2377" w:rsidP="007E2377">
      <w:pPr>
        <w:spacing w:before="85"/>
        <w:ind w:left="1560" w:right="2146" w:firstLine="425"/>
        <w:jc w:val="center"/>
        <w:rPr>
          <w:rFonts w:cstheme="minorHAnsi"/>
          <w:b/>
          <w:color w:val="FF0000"/>
          <w:sz w:val="40"/>
          <w:szCs w:val="40"/>
        </w:rPr>
      </w:pPr>
    </w:p>
    <w:p w14:paraId="6B521CBA" w14:textId="77777777" w:rsidR="007E2377" w:rsidRDefault="007E2377" w:rsidP="007E2377">
      <w:pPr>
        <w:spacing w:before="85"/>
        <w:ind w:left="1560" w:right="2146" w:firstLine="425"/>
        <w:jc w:val="center"/>
        <w:rPr>
          <w:rFonts w:cstheme="minorHAnsi"/>
          <w:b/>
          <w:color w:val="FF0000"/>
          <w:sz w:val="40"/>
          <w:szCs w:val="40"/>
        </w:rPr>
      </w:pPr>
    </w:p>
    <w:p w14:paraId="4824FB70" w14:textId="77777777" w:rsidR="007E2377" w:rsidRDefault="007E2377" w:rsidP="007E2377">
      <w:pPr>
        <w:spacing w:before="85"/>
        <w:ind w:left="1560" w:right="2146" w:firstLine="425"/>
        <w:jc w:val="center"/>
        <w:rPr>
          <w:rFonts w:cstheme="minorHAnsi"/>
          <w:b/>
          <w:color w:val="FF0000"/>
          <w:sz w:val="40"/>
          <w:szCs w:val="40"/>
        </w:rPr>
      </w:pPr>
    </w:p>
    <w:p w14:paraId="4DCED8DE" w14:textId="77777777" w:rsidR="007E2377" w:rsidRDefault="007E2377" w:rsidP="007E2377">
      <w:pPr>
        <w:spacing w:before="85"/>
        <w:ind w:left="1560" w:right="2146" w:firstLine="425"/>
        <w:jc w:val="center"/>
        <w:rPr>
          <w:rFonts w:cstheme="minorHAnsi"/>
          <w:b/>
          <w:color w:val="FF0000"/>
          <w:sz w:val="40"/>
          <w:szCs w:val="40"/>
        </w:rPr>
      </w:pPr>
    </w:p>
    <w:p w14:paraId="38647F1C" w14:textId="77777777" w:rsidR="000A4794" w:rsidRDefault="000A4794"/>
    <w:p w14:paraId="026D2114" w14:textId="77777777" w:rsidR="007E2377" w:rsidRDefault="007E2377"/>
    <w:p w14:paraId="2F9AAFD1" w14:textId="45399CE3" w:rsidR="007E2377" w:rsidRDefault="00274FD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36983C" wp14:editId="4BEA5626">
                <wp:simplePos x="0" y="0"/>
                <wp:positionH relativeFrom="column">
                  <wp:posOffset>1191969</wp:posOffset>
                </wp:positionH>
                <wp:positionV relativeFrom="paragraph">
                  <wp:posOffset>64002</wp:posOffset>
                </wp:positionV>
                <wp:extent cx="5430520" cy="3955312"/>
                <wp:effectExtent l="0" t="0" r="5080" b="0"/>
                <wp:wrapNone/>
                <wp:docPr id="8" name="Text Box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0520" cy="39553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3D224" w14:textId="77777777" w:rsidR="00D9538B" w:rsidRPr="00FC33D5" w:rsidRDefault="00D9538B" w:rsidP="00D9538B">
                            <w:pPr>
                              <w:rPr>
                                <w:rFonts w:ascii="Avenir Book" w:hAnsi="Avenir Book"/>
                              </w:rPr>
                            </w:pPr>
                          </w:p>
                          <w:p w14:paraId="5501718A" w14:textId="283D372D" w:rsidR="00D9538B" w:rsidRPr="00FC33D5" w:rsidRDefault="00D9538B" w:rsidP="00D9538B">
                            <w:pPr>
                              <w:rPr>
                                <w:rFonts w:ascii="Avenir Book" w:hAnsi="Avenir Book"/>
                                <w:b/>
                                <w:color w:val="004494"/>
                                <w:sz w:val="56"/>
                              </w:rPr>
                            </w:pPr>
                            <w:r w:rsidRPr="00FC33D5">
                              <w:rPr>
                                <w:rFonts w:ascii="Avenir Book" w:hAnsi="Avenir Book"/>
                                <w:b/>
                                <w:color w:val="004494"/>
                                <w:sz w:val="56"/>
                              </w:rPr>
                              <w:t>Cadre de réponse technique</w:t>
                            </w:r>
                            <w:r w:rsidR="00554375">
                              <w:rPr>
                                <w:rFonts w:ascii="Avenir Book" w:hAnsi="Avenir Book"/>
                                <w:b/>
                                <w:color w:val="004494"/>
                                <w:sz w:val="56"/>
                              </w:rPr>
                              <w:t xml:space="preserve"> </w:t>
                            </w:r>
                          </w:p>
                          <w:p w14:paraId="336D9965" w14:textId="77777777" w:rsidR="00D9538B" w:rsidRPr="00FC33D5" w:rsidRDefault="00D9538B" w:rsidP="00D9538B">
                            <w:pPr>
                              <w:rPr>
                                <w:rFonts w:ascii="Avenir Book" w:hAnsi="Avenir Book"/>
                                <w:b/>
                                <w:color w:val="004494"/>
                                <w:sz w:val="56"/>
                              </w:rPr>
                            </w:pPr>
                          </w:p>
                          <w:p w14:paraId="0EA27E81" w14:textId="7EB2DF82" w:rsidR="00D9538B" w:rsidRPr="00FC33D5" w:rsidRDefault="00C51664" w:rsidP="00D9538B">
                            <w:pPr>
                              <w:rPr>
                                <w:rFonts w:ascii="Avenir Book" w:eastAsia="Times" w:hAnsi="Avenir Book"/>
                                <w:color w:val="E36C0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venir Book" w:eastAsia="Times" w:hAnsi="Avenir Book"/>
                                <w:color w:val="E36C0A"/>
                                <w:sz w:val="28"/>
                                <w:szCs w:val="28"/>
                              </w:rPr>
                              <w:t>202</w:t>
                            </w:r>
                            <w:r w:rsidR="00C71654">
                              <w:rPr>
                                <w:rFonts w:ascii="Avenir Book" w:eastAsia="Times" w:hAnsi="Avenir Book"/>
                                <w:color w:val="E36C0A"/>
                                <w:sz w:val="28"/>
                                <w:szCs w:val="28"/>
                              </w:rPr>
                              <w:t>5-27</w:t>
                            </w:r>
                            <w:r>
                              <w:rPr>
                                <w:rFonts w:ascii="Avenir Book" w:eastAsia="Times" w:hAnsi="Avenir Book"/>
                                <w:color w:val="E36C0A"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B67D75">
                              <w:rPr>
                                <w:rFonts w:ascii="Avenir Book" w:eastAsia="Times" w:hAnsi="Avenir Book"/>
                                <w:color w:val="E36C0A"/>
                                <w:sz w:val="28"/>
                                <w:szCs w:val="28"/>
                              </w:rPr>
                              <w:t>Fourniture</w:t>
                            </w:r>
                            <w:r w:rsidR="00230C69">
                              <w:rPr>
                                <w:rFonts w:ascii="Avenir Book" w:eastAsia="Times" w:hAnsi="Avenir Book"/>
                                <w:color w:val="E36C0A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="00C71654">
                              <w:rPr>
                                <w:rFonts w:ascii="Avenir Book" w:eastAsia="Times" w:hAnsi="Avenir Book"/>
                                <w:color w:val="E36C0A"/>
                                <w:sz w:val="28"/>
                                <w:szCs w:val="28"/>
                              </w:rPr>
                              <w:t>Gestion des abonnements, des périodiques imprimés et/ou électroniques, français et étrangers</w:t>
                            </w:r>
                            <w:r w:rsidR="00B67D75">
                              <w:rPr>
                                <w:rFonts w:ascii="Avenir Book" w:eastAsia="Times" w:hAnsi="Avenir Book"/>
                                <w:color w:val="E36C0A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ADBC0EE" w14:textId="77777777" w:rsidR="00D9538B" w:rsidRDefault="00D9538B" w:rsidP="00D9538B">
                            <w:pPr>
                              <w:rPr>
                                <w:rFonts w:ascii="Avenir Book" w:eastAsia="Times" w:hAnsi="Avenir Book"/>
                              </w:rPr>
                            </w:pPr>
                          </w:p>
                          <w:p w14:paraId="6BBC5B78" w14:textId="77777777" w:rsidR="00C71654" w:rsidRPr="00FC33D5" w:rsidRDefault="00C71654" w:rsidP="00D9538B">
                            <w:pPr>
                              <w:rPr>
                                <w:rFonts w:ascii="Avenir Book" w:eastAsia="Times" w:hAnsi="Avenir Book"/>
                              </w:rPr>
                            </w:pPr>
                          </w:p>
                          <w:p w14:paraId="44936D31" w14:textId="77777777" w:rsidR="00230C69" w:rsidRPr="00611015" w:rsidRDefault="00230C69" w:rsidP="00230C69">
                            <w:pPr>
                              <w:rPr>
                                <w:rFonts w:ascii="Avenir Book" w:eastAsia="Times" w:hAnsi="Avenir Book"/>
                                <w:sz w:val="18"/>
                                <w:szCs w:val="18"/>
                              </w:rPr>
                            </w:pPr>
                            <w:r w:rsidRPr="00611015">
                              <w:rPr>
                                <w:rFonts w:ascii="Avenir Book" w:eastAsia="Times" w:hAnsi="Avenir Book"/>
                                <w:sz w:val="18"/>
                                <w:szCs w:val="18"/>
                              </w:rPr>
                              <w:t>CPV :</w:t>
                            </w:r>
                          </w:p>
                          <w:p w14:paraId="66D0BDAD" w14:textId="1D96A5EA" w:rsidR="00230C69" w:rsidRDefault="00C71654" w:rsidP="00230C69">
                            <w:pPr>
                              <w:rPr>
                                <w:rFonts w:ascii="Avenir Book" w:eastAsia="Times" w:hAnsi="Avenir Book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venir Book" w:eastAsia="Times" w:hAnsi="Avenir Book"/>
                                <w:sz w:val="18"/>
                                <w:szCs w:val="18"/>
                              </w:rPr>
                              <w:t>79980000-7</w:t>
                            </w:r>
                            <w:r w:rsidR="00230C69">
                              <w:rPr>
                                <w:rFonts w:ascii="Avenir Book" w:eastAsia="Times" w:hAnsi="Avenir Book"/>
                                <w:sz w:val="18"/>
                                <w:szCs w:val="18"/>
                              </w:rPr>
                              <w:t xml:space="preserve"> : </w:t>
                            </w:r>
                            <w:r>
                              <w:rPr>
                                <w:rFonts w:ascii="Avenir Book" w:eastAsia="Times" w:hAnsi="Avenir Book"/>
                                <w:sz w:val="18"/>
                                <w:szCs w:val="18"/>
                              </w:rPr>
                              <w:t>Services d’abonnement</w:t>
                            </w:r>
                          </w:p>
                          <w:p w14:paraId="14252C8F" w14:textId="72276319" w:rsidR="00230C69" w:rsidRDefault="00230C69" w:rsidP="00230C69">
                            <w:pPr>
                              <w:rPr>
                                <w:rFonts w:ascii="Avenir Book" w:eastAsia="Times" w:hAnsi="Avenir Book"/>
                                <w:sz w:val="18"/>
                                <w:szCs w:val="18"/>
                              </w:rPr>
                            </w:pPr>
                          </w:p>
                          <w:p w14:paraId="69B62DAC" w14:textId="77777777" w:rsidR="00D9538B" w:rsidRPr="00FC33D5" w:rsidRDefault="00D9538B" w:rsidP="00D9538B">
                            <w:pPr>
                              <w:rPr>
                                <w:rFonts w:ascii="Avenir Book" w:eastAsia="Times" w:hAnsi="Avenir Book"/>
                                <w:sz w:val="18"/>
                                <w:szCs w:val="18"/>
                                <w:highlight w:val="yellow"/>
                              </w:rPr>
                            </w:pPr>
                          </w:p>
                          <w:p w14:paraId="0D03174C" w14:textId="77777777" w:rsidR="00D9538B" w:rsidRPr="00FC33D5" w:rsidRDefault="00D9538B" w:rsidP="00D9538B">
                            <w:pPr>
                              <w:rPr>
                                <w:rFonts w:ascii="Avenir Book" w:eastAsia="Times" w:hAnsi="Avenir Book"/>
                                <w:szCs w:val="28"/>
                              </w:rPr>
                            </w:pPr>
                          </w:p>
                          <w:p w14:paraId="4AA18318" w14:textId="77777777" w:rsidR="00D9538B" w:rsidRPr="00FC33D5" w:rsidRDefault="00D9538B" w:rsidP="00D9538B">
                            <w:pPr>
                              <w:rPr>
                                <w:rFonts w:ascii="Avenir Book" w:eastAsia="Times" w:hAnsi="Avenir Book"/>
                                <w:szCs w:val="28"/>
                              </w:rPr>
                            </w:pPr>
                            <w:r w:rsidRPr="00FC33D5">
                              <w:rPr>
                                <w:rFonts w:ascii="Avenir Book" w:eastAsia="Times" w:hAnsi="Avenir Book"/>
                                <w:szCs w:val="28"/>
                              </w:rPr>
                              <w:t>NUTS FR 101</w:t>
                            </w:r>
                          </w:p>
                          <w:p w14:paraId="312F0A4F" w14:textId="77777777" w:rsidR="00D9538B" w:rsidRPr="00FC33D5" w:rsidRDefault="00D9538B" w:rsidP="00D9538B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Avenir Book" w:hAnsi="Avenir Book"/>
                              </w:rPr>
                            </w:pPr>
                            <w:r w:rsidRPr="00FC33D5">
                              <w:rPr>
                                <w:rFonts w:ascii="Avenir Book" w:hAnsi="Avenir Book"/>
                                <w:noProof/>
                              </w:rPr>
                              <w:drawing>
                                <wp:inline distT="0" distB="0" distL="0" distR="0" wp14:anchorId="0163D95A" wp14:editId="6E95F8F5">
                                  <wp:extent cx="914400" cy="542925"/>
                                  <wp:effectExtent l="0" t="0" r="0" b="0"/>
                                  <wp:docPr id="4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542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42C40E" w14:textId="77777777" w:rsidR="00D9538B" w:rsidRPr="00FC33D5" w:rsidRDefault="00D9538B" w:rsidP="00D9538B">
                            <w:pPr>
                              <w:rPr>
                                <w:rFonts w:ascii="Avenir Book" w:hAnsi="Avenir Boo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36983C" id="_x0000_t202" coordsize="21600,21600" o:spt="202" path="m,l,21600r21600,l21600,xe">
                <v:stroke joinstyle="miter"/>
                <v:path gradientshapeok="t" o:connecttype="rect"/>
              </v:shapetype>
              <v:shape id="Text Box 675" o:spid="_x0000_s1026" type="#_x0000_t202" style="position:absolute;margin-left:93.85pt;margin-top:5.05pt;width:427.6pt;height:3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" stroked="f">
                <v:textbox>
                  <w:txbxContent>
                    <w:p w14:paraId="0EE3D224" w14:textId="77777777" w:rsidR="00D9538B" w:rsidRPr="00FC33D5" w:rsidRDefault="00D9538B" w:rsidP="00D9538B">
                      <w:pPr>
                        <w:rPr>
                          <w:rFonts w:ascii="Avenir Book" w:hAnsi="Avenir Book"/>
                        </w:rPr>
                      </w:pPr>
                    </w:p>
                    <w:p w14:paraId="5501718A" w14:textId="283D372D" w:rsidR="00D9538B" w:rsidRPr="00FC33D5" w:rsidRDefault="00D9538B" w:rsidP="00D9538B">
                      <w:pPr>
                        <w:rPr>
                          <w:rFonts w:ascii="Avenir Book" w:hAnsi="Avenir Book"/>
                          <w:b/>
                          <w:color w:val="004494"/>
                          <w:sz w:val="56"/>
                        </w:rPr>
                      </w:pPr>
                      <w:r w:rsidRPr="00FC33D5">
                        <w:rPr>
                          <w:rFonts w:ascii="Avenir Book" w:hAnsi="Avenir Book"/>
                          <w:b/>
                          <w:color w:val="004494"/>
                          <w:sz w:val="56"/>
                        </w:rPr>
                        <w:t>Cadre de réponse technique</w:t>
                      </w:r>
                      <w:r w:rsidR="00554375">
                        <w:rPr>
                          <w:rFonts w:ascii="Avenir Book" w:hAnsi="Avenir Book"/>
                          <w:b/>
                          <w:color w:val="004494"/>
                          <w:sz w:val="56"/>
                        </w:rPr>
                        <w:t xml:space="preserve"> </w:t>
                      </w:r>
                    </w:p>
                    <w:p w14:paraId="336D9965" w14:textId="77777777" w:rsidR="00D9538B" w:rsidRPr="00FC33D5" w:rsidRDefault="00D9538B" w:rsidP="00D9538B">
                      <w:pPr>
                        <w:rPr>
                          <w:rFonts w:ascii="Avenir Book" w:hAnsi="Avenir Book"/>
                          <w:b/>
                          <w:color w:val="004494"/>
                          <w:sz w:val="56"/>
                        </w:rPr>
                      </w:pPr>
                    </w:p>
                    <w:p w14:paraId="0EA27E81" w14:textId="7EB2DF82" w:rsidR="00D9538B" w:rsidRPr="00FC33D5" w:rsidRDefault="00C51664" w:rsidP="00D9538B">
                      <w:pPr>
                        <w:rPr>
                          <w:rFonts w:ascii="Avenir Book" w:eastAsia="Times" w:hAnsi="Avenir Book"/>
                          <w:color w:val="E36C0A"/>
                          <w:sz w:val="28"/>
                          <w:szCs w:val="28"/>
                        </w:rPr>
                      </w:pPr>
                      <w:r>
                        <w:rPr>
                          <w:rFonts w:ascii="Avenir Book" w:eastAsia="Times" w:hAnsi="Avenir Book"/>
                          <w:color w:val="E36C0A"/>
                          <w:sz w:val="28"/>
                          <w:szCs w:val="28"/>
                        </w:rPr>
                        <w:t>202</w:t>
                      </w:r>
                      <w:r w:rsidR="00C71654">
                        <w:rPr>
                          <w:rFonts w:ascii="Avenir Book" w:eastAsia="Times" w:hAnsi="Avenir Book"/>
                          <w:color w:val="E36C0A"/>
                          <w:sz w:val="28"/>
                          <w:szCs w:val="28"/>
                        </w:rPr>
                        <w:t>5-27</w:t>
                      </w:r>
                      <w:r>
                        <w:rPr>
                          <w:rFonts w:ascii="Avenir Book" w:eastAsia="Times" w:hAnsi="Avenir Book"/>
                          <w:color w:val="E36C0A"/>
                          <w:sz w:val="28"/>
                          <w:szCs w:val="28"/>
                        </w:rPr>
                        <w:t xml:space="preserve"> : </w:t>
                      </w:r>
                      <w:r w:rsidR="00B67D75">
                        <w:rPr>
                          <w:rFonts w:ascii="Avenir Book" w:eastAsia="Times" w:hAnsi="Avenir Book"/>
                          <w:color w:val="E36C0A"/>
                          <w:sz w:val="28"/>
                          <w:szCs w:val="28"/>
                        </w:rPr>
                        <w:t>Fourniture</w:t>
                      </w:r>
                      <w:r w:rsidR="00230C69">
                        <w:rPr>
                          <w:rFonts w:ascii="Avenir Book" w:eastAsia="Times" w:hAnsi="Avenir Book"/>
                          <w:color w:val="E36C0A"/>
                          <w:sz w:val="28"/>
                          <w:szCs w:val="28"/>
                        </w:rPr>
                        <w:t xml:space="preserve"> et </w:t>
                      </w:r>
                      <w:r w:rsidR="00C71654">
                        <w:rPr>
                          <w:rFonts w:ascii="Avenir Book" w:eastAsia="Times" w:hAnsi="Avenir Book"/>
                          <w:color w:val="E36C0A"/>
                          <w:sz w:val="28"/>
                          <w:szCs w:val="28"/>
                        </w:rPr>
                        <w:t>Gestion des abonnements, des périodiques imprimés et/ou électroniques, français et étrangers</w:t>
                      </w:r>
                      <w:r w:rsidR="00B67D75">
                        <w:rPr>
                          <w:rFonts w:ascii="Avenir Book" w:eastAsia="Times" w:hAnsi="Avenir Book"/>
                          <w:color w:val="E36C0A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ADBC0EE" w14:textId="77777777" w:rsidR="00D9538B" w:rsidRDefault="00D9538B" w:rsidP="00D9538B">
                      <w:pPr>
                        <w:rPr>
                          <w:rFonts w:ascii="Avenir Book" w:eastAsia="Times" w:hAnsi="Avenir Book"/>
                        </w:rPr>
                      </w:pPr>
                    </w:p>
                    <w:p w14:paraId="6BBC5B78" w14:textId="77777777" w:rsidR="00C71654" w:rsidRPr="00FC33D5" w:rsidRDefault="00C71654" w:rsidP="00D9538B">
                      <w:pPr>
                        <w:rPr>
                          <w:rFonts w:ascii="Avenir Book" w:eastAsia="Times" w:hAnsi="Avenir Book"/>
                        </w:rPr>
                      </w:pPr>
                    </w:p>
                    <w:p w14:paraId="44936D31" w14:textId="77777777" w:rsidR="00230C69" w:rsidRPr="00611015" w:rsidRDefault="00230C69" w:rsidP="00230C69">
                      <w:pPr>
                        <w:rPr>
                          <w:rFonts w:ascii="Avenir Book" w:eastAsia="Times" w:hAnsi="Avenir Book"/>
                          <w:sz w:val="18"/>
                          <w:szCs w:val="18"/>
                        </w:rPr>
                      </w:pPr>
                      <w:r w:rsidRPr="00611015">
                        <w:rPr>
                          <w:rFonts w:ascii="Avenir Book" w:eastAsia="Times" w:hAnsi="Avenir Book"/>
                          <w:sz w:val="18"/>
                          <w:szCs w:val="18"/>
                        </w:rPr>
                        <w:t>CPV :</w:t>
                      </w:r>
                    </w:p>
                    <w:p w14:paraId="66D0BDAD" w14:textId="1D96A5EA" w:rsidR="00230C69" w:rsidRDefault="00C71654" w:rsidP="00230C69">
                      <w:pPr>
                        <w:rPr>
                          <w:rFonts w:ascii="Avenir Book" w:eastAsia="Times" w:hAnsi="Avenir Book"/>
                          <w:sz w:val="18"/>
                          <w:szCs w:val="18"/>
                        </w:rPr>
                      </w:pPr>
                      <w:r>
                        <w:rPr>
                          <w:rFonts w:ascii="Avenir Book" w:eastAsia="Times" w:hAnsi="Avenir Book"/>
                          <w:sz w:val="18"/>
                          <w:szCs w:val="18"/>
                        </w:rPr>
                        <w:t>79980000-7</w:t>
                      </w:r>
                      <w:r w:rsidR="00230C69">
                        <w:rPr>
                          <w:rFonts w:ascii="Avenir Book" w:eastAsia="Times" w:hAnsi="Avenir Book"/>
                          <w:sz w:val="18"/>
                          <w:szCs w:val="18"/>
                        </w:rPr>
                        <w:t xml:space="preserve"> : </w:t>
                      </w:r>
                      <w:r>
                        <w:rPr>
                          <w:rFonts w:ascii="Avenir Book" w:eastAsia="Times" w:hAnsi="Avenir Book"/>
                          <w:sz w:val="18"/>
                          <w:szCs w:val="18"/>
                        </w:rPr>
                        <w:t>Services d’abonnement</w:t>
                      </w:r>
                    </w:p>
                    <w:p w14:paraId="14252C8F" w14:textId="72276319" w:rsidR="00230C69" w:rsidRDefault="00230C69" w:rsidP="00230C69">
                      <w:pPr>
                        <w:rPr>
                          <w:rFonts w:ascii="Avenir Book" w:eastAsia="Times" w:hAnsi="Avenir Book"/>
                          <w:sz w:val="18"/>
                          <w:szCs w:val="18"/>
                        </w:rPr>
                      </w:pPr>
                    </w:p>
                    <w:p w14:paraId="69B62DAC" w14:textId="77777777" w:rsidR="00D9538B" w:rsidRPr="00FC33D5" w:rsidRDefault="00D9538B" w:rsidP="00D9538B">
                      <w:pPr>
                        <w:rPr>
                          <w:rFonts w:ascii="Avenir Book" w:eastAsia="Times" w:hAnsi="Avenir Book"/>
                          <w:sz w:val="18"/>
                          <w:szCs w:val="18"/>
                          <w:highlight w:val="yellow"/>
                        </w:rPr>
                      </w:pPr>
                    </w:p>
                    <w:p w14:paraId="0D03174C" w14:textId="77777777" w:rsidR="00D9538B" w:rsidRPr="00FC33D5" w:rsidRDefault="00D9538B" w:rsidP="00D9538B">
                      <w:pPr>
                        <w:rPr>
                          <w:rFonts w:ascii="Avenir Book" w:eastAsia="Times" w:hAnsi="Avenir Book"/>
                          <w:szCs w:val="28"/>
                        </w:rPr>
                      </w:pPr>
                    </w:p>
                    <w:p w14:paraId="4AA18318" w14:textId="77777777" w:rsidR="00D9538B" w:rsidRPr="00FC33D5" w:rsidRDefault="00D9538B" w:rsidP="00D9538B">
                      <w:pPr>
                        <w:rPr>
                          <w:rFonts w:ascii="Avenir Book" w:eastAsia="Times" w:hAnsi="Avenir Book"/>
                          <w:szCs w:val="28"/>
                        </w:rPr>
                      </w:pPr>
                      <w:r w:rsidRPr="00FC33D5">
                        <w:rPr>
                          <w:rFonts w:ascii="Avenir Book" w:eastAsia="Times" w:hAnsi="Avenir Book"/>
                          <w:szCs w:val="28"/>
                        </w:rPr>
                        <w:t>NUTS FR 101</w:t>
                      </w:r>
                    </w:p>
                    <w:p w14:paraId="312F0A4F" w14:textId="77777777" w:rsidR="00D9538B" w:rsidRPr="00FC33D5" w:rsidRDefault="00D9538B" w:rsidP="00D9538B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rPr>
                          <w:rFonts w:ascii="Avenir Book" w:hAnsi="Avenir Book"/>
                        </w:rPr>
                      </w:pPr>
                      <w:r w:rsidRPr="00FC33D5">
                        <w:rPr>
                          <w:rFonts w:ascii="Avenir Book" w:hAnsi="Avenir Book"/>
                          <w:noProof/>
                        </w:rPr>
                        <w:drawing>
                          <wp:inline distT="0" distB="0" distL="0" distR="0" wp14:anchorId="0163D95A" wp14:editId="6E95F8F5">
                            <wp:extent cx="914400" cy="542925"/>
                            <wp:effectExtent l="0" t="0" r="0" b="0"/>
                            <wp:docPr id="4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542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42C40E" w14:textId="77777777" w:rsidR="00D9538B" w:rsidRPr="00FC33D5" w:rsidRDefault="00D9538B" w:rsidP="00D9538B">
                      <w:pPr>
                        <w:rPr>
                          <w:rFonts w:ascii="Avenir Book" w:hAnsi="Avenir Boo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57BD91" w14:textId="2D59BE5F" w:rsidR="007E2377" w:rsidRDefault="007E2377"/>
    <w:p w14:paraId="2D104FF3" w14:textId="0B62C327" w:rsidR="007E2377" w:rsidRDefault="007E2377"/>
    <w:p w14:paraId="65D7E2CF" w14:textId="137D33D1" w:rsidR="007E2377" w:rsidRDefault="007E2377"/>
    <w:p w14:paraId="26250E9F" w14:textId="77777777" w:rsidR="007E2377" w:rsidRDefault="007E2377"/>
    <w:p w14:paraId="76AEA10E" w14:textId="77777777" w:rsidR="007E2377" w:rsidRDefault="007E2377"/>
    <w:p w14:paraId="2465983D" w14:textId="77777777" w:rsidR="007E2377" w:rsidRDefault="007E2377"/>
    <w:p w14:paraId="688E2344" w14:textId="77777777" w:rsidR="007E2377" w:rsidRDefault="007E2377"/>
    <w:p w14:paraId="2FEBD001" w14:textId="77777777" w:rsidR="007E2377" w:rsidRDefault="007E2377"/>
    <w:p w14:paraId="04978A36" w14:textId="77777777" w:rsidR="007E2377" w:rsidRDefault="007E2377"/>
    <w:p w14:paraId="449DF6E9" w14:textId="77777777" w:rsidR="007E2377" w:rsidRDefault="007E2377"/>
    <w:p w14:paraId="7B161272" w14:textId="77777777" w:rsidR="007E2377" w:rsidRDefault="007E2377"/>
    <w:p w14:paraId="18CE9C66" w14:textId="77777777" w:rsidR="007E2377" w:rsidRDefault="007E2377"/>
    <w:p w14:paraId="4952A7A2" w14:textId="77777777" w:rsidR="007E2377" w:rsidRDefault="007E2377"/>
    <w:p w14:paraId="02F5BCA2" w14:textId="77777777" w:rsidR="007E2377" w:rsidRDefault="007E2377"/>
    <w:p w14:paraId="285250F8" w14:textId="77777777" w:rsidR="007E2377" w:rsidRDefault="007E2377"/>
    <w:p w14:paraId="78F903D3" w14:textId="77777777" w:rsidR="007E2377" w:rsidRDefault="007E2377"/>
    <w:p w14:paraId="04149C4F" w14:textId="77777777" w:rsidR="00D9538B" w:rsidRDefault="00D9538B">
      <w:pPr>
        <w:rPr>
          <w:rFonts w:asciiTheme="minorHAnsi" w:hAnsiTheme="minorHAnsi" w:cstheme="minorHAnsi"/>
        </w:rPr>
      </w:pPr>
    </w:p>
    <w:p w14:paraId="25BD307B" w14:textId="77777777" w:rsidR="00D9538B" w:rsidRDefault="00D9538B">
      <w:pPr>
        <w:rPr>
          <w:rFonts w:asciiTheme="minorHAnsi" w:hAnsiTheme="minorHAnsi" w:cstheme="minorHAnsi"/>
        </w:rPr>
      </w:pPr>
    </w:p>
    <w:p w14:paraId="65F9B7D9" w14:textId="77777777" w:rsidR="00D9538B" w:rsidRDefault="00D9538B">
      <w:pPr>
        <w:rPr>
          <w:rFonts w:asciiTheme="minorHAnsi" w:hAnsiTheme="minorHAnsi" w:cstheme="minorHAnsi"/>
        </w:rPr>
      </w:pPr>
    </w:p>
    <w:p w14:paraId="380EDF84" w14:textId="77777777" w:rsidR="00D9538B" w:rsidRDefault="00D9538B">
      <w:pPr>
        <w:rPr>
          <w:rFonts w:asciiTheme="minorHAnsi" w:hAnsiTheme="minorHAnsi" w:cstheme="minorHAnsi"/>
        </w:rPr>
      </w:pPr>
    </w:p>
    <w:p w14:paraId="2DA1A312" w14:textId="77777777" w:rsidR="00D9538B" w:rsidRDefault="00D9538B">
      <w:pPr>
        <w:rPr>
          <w:rFonts w:asciiTheme="minorHAnsi" w:hAnsiTheme="minorHAnsi" w:cstheme="minorHAnsi"/>
        </w:rPr>
      </w:pPr>
    </w:p>
    <w:p w14:paraId="2CF9B465" w14:textId="77777777" w:rsidR="00D9538B" w:rsidRDefault="00D9538B">
      <w:pPr>
        <w:rPr>
          <w:rFonts w:asciiTheme="minorHAnsi" w:hAnsiTheme="minorHAnsi" w:cstheme="minorHAnsi"/>
        </w:rPr>
      </w:pPr>
    </w:p>
    <w:p w14:paraId="028A4BC8" w14:textId="77777777" w:rsidR="00D9538B" w:rsidRDefault="00D9538B">
      <w:pPr>
        <w:rPr>
          <w:rFonts w:asciiTheme="minorHAnsi" w:hAnsiTheme="minorHAnsi" w:cstheme="minorHAnsi"/>
        </w:rPr>
      </w:pPr>
    </w:p>
    <w:p w14:paraId="0E89D6E8" w14:textId="77777777" w:rsidR="00D9538B" w:rsidRDefault="00D9538B">
      <w:pPr>
        <w:rPr>
          <w:rFonts w:asciiTheme="minorHAnsi" w:hAnsiTheme="minorHAnsi" w:cstheme="minorHAnsi"/>
        </w:rPr>
      </w:pPr>
    </w:p>
    <w:p w14:paraId="59062BF1" w14:textId="77777777" w:rsidR="00D9538B" w:rsidRDefault="00D9538B">
      <w:pPr>
        <w:rPr>
          <w:rFonts w:asciiTheme="minorHAnsi" w:hAnsiTheme="minorHAnsi" w:cstheme="minorHAnsi"/>
        </w:rPr>
      </w:pPr>
    </w:p>
    <w:p w14:paraId="5CD0AD17" w14:textId="77777777" w:rsidR="00D9538B" w:rsidRDefault="00D9538B">
      <w:pPr>
        <w:rPr>
          <w:rFonts w:asciiTheme="minorHAnsi" w:hAnsiTheme="minorHAnsi" w:cstheme="minorHAnsi"/>
        </w:rPr>
      </w:pPr>
    </w:p>
    <w:p w14:paraId="4C8D44D0" w14:textId="77777777" w:rsidR="00D9538B" w:rsidRDefault="00D9538B">
      <w:pPr>
        <w:rPr>
          <w:rFonts w:asciiTheme="minorHAnsi" w:hAnsiTheme="minorHAnsi" w:cstheme="minorHAnsi"/>
        </w:rPr>
      </w:pPr>
    </w:p>
    <w:p w14:paraId="6295CA42" w14:textId="77777777" w:rsidR="00D9538B" w:rsidRDefault="00D9538B">
      <w:pPr>
        <w:rPr>
          <w:rFonts w:asciiTheme="minorHAnsi" w:hAnsiTheme="minorHAnsi" w:cstheme="minorHAnsi"/>
        </w:rPr>
      </w:pPr>
    </w:p>
    <w:p w14:paraId="277D38FE" w14:textId="77777777" w:rsidR="00D9538B" w:rsidRDefault="00D9538B">
      <w:pPr>
        <w:rPr>
          <w:rFonts w:asciiTheme="minorHAnsi" w:hAnsiTheme="minorHAnsi" w:cstheme="minorHAnsi"/>
        </w:rPr>
      </w:pPr>
    </w:p>
    <w:p w14:paraId="0A003B26" w14:textId="77777777" w:rsidR="00D9538B" w:rsidRDefault="00D9538B">
      <w:pPr>
        <w:rPr>
          <w:rFonts w:asciiTheme="minorHAnsi" w:hAnsiTheme="minorHAnsi" w:cstheme="minorHAnsi"/>
        </w:rPr>
      </w:pPr>
    </w:p>
    <w:p w14:paraId="45E9D03C" w14:textId="77777777" w:rsidR="00D9538B" w:rsidRDefault="00D9538B">
      <w:pPr>
        <w:rPr>
          <w:rFonts w:asciiTheme="minorHAnsi" w:hAnsiTheme="minorHAnsi" w:cstheme="minorHAnsi"/>
        </w:rPr>
      </w:pPr>
    </w:p>
    <w:p w14:paraId="35E666D0" w14:textId="77777777" w:rsidR="00D9538B" w:rsidRDefault="00D9538B">
      <w:pPr>
        <w:rPr>
          <w:rFonts w:asciiTheme="minorHAnsi" w:hAnsiTheme="minorHAnsi" w:cstheme="minorHAnsi"/>
        </w:rPr>
      </w:pPr>
    </w:p>
    <w:p w14:paraId="63030B4F" w14:textId="77777777" w:rsidR="00D9538B" w:rsidRDefault="00D9538B">
      <w:pPr>
        <w:rPr>
          <w:rFonts w:asciiTheme="minorHAnsi" w:hAnsiTheme="minorHAnsi" w:cstheme="minorHAnsi"/>
        </w:rPr>
      </w:pPr>
    </w:p>
    <w:p w14:paraId="3BF6EE09" w14:textId="77777777" w:rsidR="00172263" w:rsidRDefault="00172263"/>
    <w:p w14:paraId="494DFC18" w14:textId="7815D082" w:rsidR="007830F8" w:rsidRPr="001E0FD6" w:rsidRDefault="007830F8" w:rsidP="002136A9">
      <w:pPr>
        <w:widowControl/>
        <w:autoSpaceDE/>
        <w:autoSpaceDN/>
        <w:rPr>
          <w:rFonts w:ascii="Avenir Book" w:hAnsi="Avenir Book"/>
          <w:b/>
          <w:bCs/>
          <w:sz w:val="26"/>
          <w:szCs w:val="26"/>
          <w:u w:val="single"/>
        </w:rPr>
      </w:pPr>
      <w:r w:rsidRPr="001E0FD6">
        <w:rPr>
          <w:rFonts w:ascii="Avenir Book" w:hAnsi="Avenir Book"/>
          <w:b/>
          <w:bCs/>
          <w:sz w:val="26"/>
          <w:szCs w:val="26"/>
          <w:u w:val="single"/>
        </w:rPr>
        <w:lastRenderedPageBreak/>
        <w:t xml:space="preserve">Information : </w:t>
      </w:r>
    </w:p>
    <w:p w14:paraId="57DFDA8B" w14:textId="77777777" w:rsidR="007830F8" w:rsidRDefault="007830F8" w:rsidP="002136A9">
      <w:pPr>
        <w:widowControl/>
        <w:autoSpaceDE/>
        <w:autoSpaceDN/>
        <w:rPr>
          <w:rFonts w:ascii="Avenir Book" w:hAnsi="Avenir Book"/>
        </w:rPr>
      </w:pPr>
    </w:p>
    <w:p w14:paraId="46C73842" w14:textId="634895F8" w:rsidR="007830F8" w:rsidRDefault="007830F8" w:rsidP="00C51664">
      <w:pPr>
        <w:widowControl/>
        <w:autoSpaceDE/>
        <w:autoSpaceDN/>
        <w:jc w:val="both"/>
        <w:rPr>
          <w:rFonts w:ascii="Avenir Book" w:hAnsi="Avenir Book"/>
        </w:rPr>
      </w:pPr>
      <w:r>
        <w:rPr>
          <w:rFonts w:ascii="Avenir Book" w:hAnsi="Avenir Book"/>
        </w:rPr>
        <w:t>Il est possible de faire des renvois vers un autre document qui respecte le même plan que le cadre de réponse technique tout en respectant le nombre de page total indiqué</w:t>
      </w:r>
      <w:r w:rsidR="00C51664">
        <w:rPr>
          <w:rFonts w:ascii="Avenir Book" w:hAnsi="Avenir Book"/>
        </w:rPr>
        <w:t xml:space="preserve"> dans le règlement de consultation</w:t>
      </w:r>
      <w:r>
        <w:rPr>
          <w:rFonts w:ascii="Avenir Book" w:hAnsi="Avenir Book"/>
        </w:rPr>
        <w:t>.</w:t>
      </w:r>
    </w:p>
    <w:p w14:paraId="70620D71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26073E4" w14:textId="77777777" w:rsidR="001E0FD6" w:rsidRPr="001E0FD6" w:rsidRDefault="001E0FD6" w:rsidP="001E0FD6">
      <w:pPr>
        <w:pStyle w:val="Corpsdetexte3"/>
        <w:jc w:val="both"/>
        <w:rPr>
          <w:rFonts w:ascii="Avenir Book" w:hAnsi="Avenir Book" w:cstheme="minorHAnsi"/>
          <w:b/>
          <w:color w:val="000000" w:themeColor="text1"/>
          <w:sz w:val="22"/>
          <w:szCs w:val="22"/>
        </w:rPr>
      </w:pPr>
      <w:r w:rsidRPr="001E0FD6">
        <w:rPr>
          <w:rFonts w:ascii="Avenir Book" w:hAnsi="Avenir Book" w:cstheme="minorHAnsi"/>
          <w:b/>
          <w:color w:val="000000" w:themeColor="text1"/>
          <w:sz w:val="22"/>
          <w:szCs w:val="22"/>
        </w:rPr>
        <w:t xml:space="preserve">Ce cadre a pour objet la présentation de l’ensemble des dispositions que le candidat se propose d’adopter pour l’exécution du marché. Le candidat justifie sa réponse de manière à donner des éléments susceptibles d’évaluer sa capacité à tenir ses engagements. </w:t>
      </w:r>
    </w:p>
    <w:p w14:paraId="294AD0B0" w14:textId="77777777" w:rsidR="001E0FD6" w:rsidRPr="00010300" w:rsidRDefault="001E0FD6" w:rsidP="001E0FD6">
      <w:pPr>
        <w:pStyle w:val="Corpsdetexte3"/>
        <w:rPr>
          <w:rFonts w:ascii="Arial Narrow" w:hAnsi="Arial Narrow"/>
          <w:b/>
          <w:sz w:val="28"/>
          <w:szCs w:val="28"/>
        </w:rPr>
      </w:pPr>
    </w:p>
    <w:p w14:paraId="3634C821" w14:textId="77777777" w:rsidR="001E0FD6" w:rsidRPr="00010300" w:rsidRDefault="001E0FD6" w:rsidP="001E0FD6">
      <w:pPr>
        <w:pStyle w:val="Corpsdetexte3"/>
        <w:rPr>
          <w:rFonts w:ascii="Arial Narrow" w:hAnsi="Arial Narrow"/>
          <w:b/>
          <w:sz w:val="28"/>
          <w:szCs w:val="28"/>
        </w:rPr>
      </w:pPr>
      <w:r w:rsidRPr="00010300">
        <w:rPr>
          <w:rFonts w:ascii="Arial Narrow" w:hAnsi="Arial Narrow"/>
          <w:color w:val="FF0000"/>
          <w:sz w:val="28"/>
          <w:szCs w:val="28"/>
          <w:u w:val="single"/>
        </w:rPr>
        <w:t>Ce document devra être joint à l’offre du candidat</w:t>
      </w:r>
      <w:r w:rsidRPr="00010300">
        <w:rPr>
          <w:rFonts w:ascii="Arial Narrow" w:hAnsi="Arial Narrow"/>
          <w:b/>
          <w:color w:val="FF0000"/>
          <w:sz w:val="28"/>
          <w:szCs w:val="28"/>
        </w:rPr>
        <w:t>.</w:t>
      </w:r>
      <w:r w:rsidRPr="00010300">
        <w:rPr>
          <w:rFonts w:ascii="Arial Narrow" w:hAnsi="Arial Narrow"/>
          <w:b/>
          <w:sz w:val="28"/>
          <w:szCs w:val="28"/>
        </w:rPr>
        <w:t xml:space="preserve"> </w:t>
      </w:r>
    </w:p>
    <w:p w14:paraId="21EE6BD0" w14:textId="77777777" w:rsidR="001E0FD6" w:rsidRPr="00010300" w:rsidRDefault="001E0FD6" w:rsidP="001E0FD6">
      <w:pPr>
        <w:pStyle w:val="Corpsdetexte3"/>
        <w:rPr>
          <w:rFonts w:ascii="Arial Narrow" w:hAnsi="Arial Narrow"/>
          <w:b/>
          <w:sz w:val="28"/>
          <w:szCs w:val="28"/>
        </w:rPr>
      </w:pPr>
    </w:p>
    <w:p w14:paraId="52AACB86" w14:textId="77777777" w:rsidR="001E0FD6" w:rsidRPr="001E0FD6" w:rsidRDefault="001E0FD6" w:rsidP="001E0FD6">
      <w:pPr>
        <w:pStyle w:val="Corpsdetexte3"/>
        <w:jc w:val="both"/>
        <w:rPr>
          <w:rFonts w:ascii="Avenir Book" w:hAnsi="Avenir Book" w:cstheme="minorHAnsi"/>
          <w:b/>
          <w:color w:val="000000" w:themeColor="text1"/>
          <w:sz w:val="22"/>
          <w:szCs w:val="22"/>
        </w:rPr>
      </w:pPr>
      <w:r w:rsidRPr="001E0FD6">
        <w:rPr>
          <w:rFonts w:ascii="Avenir Book" w:hAnsi="Avenir Book" w:cstheme="minorHAnsi"/>
          <w:b/>
          <w:color w:val="000000" w:themeColor="text1"/>
          <w:sz w:val="22"/>
          <w:szCs w:val="22"/>
        </w:rPr>
        <w:t xml:space="preserve">Le candidat pourra annexer à la présente notice tout justificatif qu’il jugera indispensable au présent marché. </w:t>
      </w:r>
    </w:p>
    <w:p w14:paraId="7D4EC006" w14:textId="77777777" w:rsidR="001E0FD6" w:rsidRPr="001E0FD6" w:rsidRDefault="001E0FD6" w:rsidP="001E0FD6">
      <w:pPr>
        <w:pStyle w:val="Corpsdetexte3"/>
        <w:jc w:val="both"/>
        <w:rPr>
          <w:rFonts w:ascii="Avenir Book" w:hAnsi="Avenir Book"/>
          <w:sz w:val="22"/>
          <w:szCs w:val="22"/>
        </w:rPr>
      </w:pPr>
      <w:r w:rsidRPr="001E0FD6">
        <w:rPr>
          <w:rFonts w:ascii="Avenir Book" w:hAnsi="Avenir Book"/>
          <w:sz w:val="22"/>
          <w:szCs w:val="22"/>
        </w:rPr>
        <w:t>Pour information, les cadres de réponse peuvent être réduits ou étendus ou bien renvoyer à des annexes clairement identifiées (par un numéro d’annexe, de page).</w:t>
      </w:r>
    </w:p>
    <w:p w14:paraId="5129990B" w14:textId="77777777" w:rsidR="001E0FD6" w:rsidRPr="00010300" w:rsidRDefault="001E0FD6" w:rsidP="001E0FD6">
      <w:pPr>
        <w:pStyle w:val="Corpsdetexte3"/>
        <w:rPr>
          <w:rFonts w:ascii="Arial Narrow" w:hAnsi="Arial Narrow"/>
          <w:b/>
          <w:i/>
          <w:sz w:val="28"/>
          <w:szCs w:val="28"/>
        </w:rPr>
      </w:pPr>
    </w:p>
    <w:p w14:paraId="43E1265E" w14:textId="77777777" w:rsidR="001E0FD6" w:rsidRPr="00010300" w:rsidRDefault="001E0FD6" w:rsidP="001E0FD6">
      <w:pPr>
        <w:pStyle w:val="Corpsdetexte3"/>
        <w:rPr>
          <w:rFonts w:ascii="Arial Narrow" w:hAnsi="Arial Narrow"/>
          <w:sz w:val="28"/>
          <w:szCs w:val="28"/>
        </w:rPr>
      </w:pPr>
      <w:r w:rsidRPr="001E0FD6">
        <w:rPr>
          <w:rFonts w:ascii="Avenir Book" w:hAnsi="Avenir Book" w:cstheme="minorHAnsi"/>
          <w:b/>
          <w:color w:val="000000" w:themeColor="text1"/>
          <w:sz w:val="22"/>
          <w:szCs w:val="22"/>
        </w:rPr>
        <w:t>L’utilisation de ce cadre de réponse est</w:t>
      </w:r>
      <w:r w:rsidRPr="00010300">
        <w:rPr>
          <w:rFonts w:ascii="Arial Narrow" w:hAnsi="Arial Narrow"/>
          <w:b/>
          <w:i/>
          <w:sz w:val="28"/>
          <w:szCs w:val="28"/>
        </w:rPr>
        <w:t xml:space="preserve"> </w:t>
      </w:r>
      <w:r w:rsidRPr="00010300">
        <w:rPr>
          <w:rFonts w:ascii="Arial Narrow" w:hAnsi="Arial Narrow"/>
          <w:i/>
          <w:color w:val="FF0000"/>
          <w:sz w:val="28"/>
          <w:szCs w:val="28"/>
          <w:u w:val="single"/>
        </w:rPr>
        <w:t>obligatoire</w:t>
      </w:r>
      <w:r>
        <w:rPr>
          <w:rFonts w:ascii="Arial Narrow" w:hAnsi="Arial Narrow"/>
          <w:i/>
          <w:color w:val="FF0000"/>
          <w:sz w:val="28"/>
          <w:szCs w:val="28"/>
          <w:u w:val="single"/>
        </w:rPr>
        <w:t>.</w:t>
      </w:r>
      <w:r w:rsidRPr="00010300">
        <w:rPr>
          <w:rFonts w:ascii="Arial Narrow" w:hAnsi="Arial Narrow"/>
          <w:b/>
          <w:bCs/>
          <w:sz w:val="28"/>
          <w:szCs w:val="28"/>
        </w:rPr>
        <w:t xml:space="preserve"> </w:t>
      </w:r>
    </w:p>
    <w:p w14:paraId="38424BBD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57D2D7F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2C4CCA67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1E2E906A" w14:textId="77777777" w:rsidR="001E0FD6" w:rsidRPr="009A6C45" w:rsidRDefault="001E0FD6" w:rsidP="001E0FD6">
      <w:pPr>
        <w:pStyle w:val="Corpsdetexte3"/>
        <w:rPr>
          <w:rFonts w:ascii="Arial Narrow" w:hAnsi="Arial Narrow"/>
          <w:i/>
          <w:szCs w:val="24"/>
        </w:rPr>
      </w:pPr>
      <w:r>
        <w:rPr>
          <w:rFonts w:ascii="Arial Narrow" w:hAnsi="Arial Narrow"/>
          <w:i/>
          <w:szCs w:val="24"/>
        </w:rPr>
        <w:t>Critère 2</w:t>
      </w:r>
      <w:r w:rsidRPr="009A6C45">
        <w:rPr>
          <w:rFonts w:ascii="Arial Narrow" w:hAnsi="Arial Narrow"/>
          <w:i/>
          <w:szCs w:val="24"/>
        </w:rPr>
        <w:t> :</w:t>
      </w:r>
      <w:r w:rsidRPr="009A6C45">
        <w:rPr>
          <w:rFonts w:ascii="Arial Narrow" w:hAnsi="Arial Narrow"/>
          <w:szCs w:val="24"/>
        </w:rPr>
        <w:t xml:space="preserve"> </w:t>
      </w:r>
      <w:r>
        <w:rPr>
          <w:rFonts w:ascii="Arial Narrow" w:hAnsi="Arial Narrow"/>
          <w:i/>
          <w:szCs w:val="24"/>
        </w:rPr>
        <w:t>VALEUR TECHNIQUE</w:t>
      </w:r>
      <w:r w:rsidRPr="009A6C45">
        <w:rPr>
          <w:rFonts w:ascii="Arial Narrow" w:hAnsi="Arial Narrow"/>
          <w:i/>
          <w:szCs w:val="24"/>
        </w:rPr>
        <w:t xml:space="preserve"> </w:t>
      </w:r>
    </w:p>
    <w:p w14:paraId="7B6700F4" w14:textId="77777777" w:rsidR="001E0FD6" w:rsidRPr="009A6C45" w:rsidRDefault="001E0FD6" w:rsidP="001E0FD6">
      <w:pPr>
        <w:pStyle w:val="Corpsdetexte3"/>
        <w:jc w:val="center"/>
        <w:rPr>
          <w:rFonts w:ascii="Arial Narrow" w:hAnsi="Arial Narrow"/>
          <w:i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1E0FD6" w:rsidRPr="009A6C45" w14:paraId="47731486" w14:textId="77777777" w:rsidTr="00597860">
        <w:tc>
          <w:tcPr>
            <w:tcW w:w="10598" w:type="dxa"/>
            <w:shd w:val="clear" w:color="auto" w:fill="auto"/>
          </w:tcPr>
          <w:p w14:paraId="399C97AA" w14:textId="77777777" w:rsidR="001E0FD6" w:rsidRPr="003915FF" w:rsidRDefault="001E0FD6" w:rsidP="001E0FD6">
            <w:pPr>
              <w:pStyle w:val="Normal1"/>
              <w:numPr>
                <w:ilvl w:val="0"/>
                <w:numId w:val="11"/>
              </w:numPr>
              <w:tabs>
                <w:tab w:val="clear" w:pos="284"/>
                <w:tab w:val="clear" w:pos="567"/>
                <w:tab w:val="clear" w:pos="851"/>
              </w:tabs>
              <w:jc w:val="center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 w:rsidRPr="003915F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Qualité, </w:t>
            </w:r>
            <w:r w:rsidRPr="003915FF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  <w:u w:val="single"/>
              </w:rPr>
              <w:t>ergonomie, facilité d’utilisation, fonctionnalités du site internet pour la gestion du portefeuille</w:t>
            </w:r>
          </w:p>
        </w:tc>
      </w:tr>
      <w:tr w:rsidR="001E0FD6" w:rsidRPr="009A6C45" w14:paraId="42182433" w14:textId="77777777" w:rsidTr="00597860">
        <w:tc>
          <w:tcPr>
            <w:tcW w:w="10598" w:type="dxa"/>
            <w:shd w:val="clear" w:color="auto" w:fill="auto"/>
          </w:tcPr>
          <w:p w14:paraId="24E72243" w14:textId="77777777" w:rsidR="001E0FD6" w:rsidRPr="00F95F83" w:rsidRDefault="001E0FD6" w:rsidP="00597860">
            <w:pPr>
              <w:rPr>
                <w:rFonts w:ascii="Arial Narrow" w:hAnsi="Arial Narrow"/>
                <w:b/>
                <w:bCs/>
                <w:sz w:val="24"/>
                <w:szCs w:val="24"/>
                <w:u w:val="single"/>
              </w:rPr>
            </w:pPr>
            <w:r w:rsidRPr="00F95F83">
              <w:rPr>
                <w:rFonts w:ascii="Arial Narrow" w:hAnsi="Arial Narrow"/>
                <w:b/>
                <w:bCs/>
                <w:sz w:val="24"/>
                <w:szCs w:val="24"/>
                <w:u w:val="single"/>
              </w:rPr>
              <w:t>Réponse :</w:t>
            </w:r>
          </w:p>
          <w:p w14:paraId="521A260D" w14:textId="77777777" w:rsidR="001E0FD6" w:rsidRDefault="001E0FD6" w:rsidP="00597860">
            <w:pPr>
              <w:rPr>
                <w:rFonts w:ascii="Arial Narrow" w:hAnsi="Arial Narrow"/>
                <w:sz w:val="24"/>
                <w:szCs w:val="24"/>
              </w:rPr>
            </w:pPr>
          </w:p>
          <w:p w14:paraId="5032A606" w14:textId="77777777" w:rsidR="001E0FD6" w:rsidRPr="009A6C45" w:rsidRDefault="001E0FD6" w:rsidP="0059786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5208298B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27878B46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916CBC8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71A41B0A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188CCD89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136BB411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461BA5B2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82FC727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441F427C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DA8A458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484E561E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489121D1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445E247D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0FADB9D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B6414E1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0ACABCF4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7059531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B780E07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7815689E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15CCFCF0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0C55EA0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0EFFAFE9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29943AA0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01AECDF" w14:textId="77777777" w:rsidR="001E0FD6" w:rsidRPr="009A6C45" w:rsidRDefault="001E0FD6" w:rsidP="001E0FD6">
      <w:pPr>
        <w:rPr>
          <w:rFonts w:ascii="Arial Narrow" w:hAnsi="Arial Narrow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1E0FD6" w:rsidRPr="009A6C45" w14:paraId="12623DA5" w14:textId="77777777" w:rsidTr="00597860">
        <w:trPr>
          <w:trHeight w:val="391"/>
        </w:trPr>
        <w:tc>
          <w:tcPr>
            <w:tcW w:w="10598" w:type="dxa"/>
            <w:shd w:val="clear" w:color="auto" w:fill="auto"/>
          </w:tcPr>
          <w:p w14:paraId="13FE0067" w14:textId="77777777" w:rsidR="001E0FD6" w:rsidRPr="009A6C45" w:rsidRDefault="001E0FD6" w:rsidP="0059786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left="360" w:firstLine="0"/>
              <w:jc w:val="center"/>
              <w:rPr>
                <w:rFonts w:ascii="Arial Narrow" w:hAnsi="Arial Narrow" w:cs="Arial"/>
                <w:i/>
                <w:szCs w:val="24"/>
              </w:rPr>
            </w:pPr>
            <w:r w:rsidRPr="009D6DFB">
              <w:rPr>
                <w:rFonts w:ascii="Arial Narrow" w:hAnsi="Arial Narrow" w:cs="Arial"/>
                <w:b/>
                <w:sz w:val="24"/>
                <w:szCs w:val="24"/>
              </w:rPr>
              <w:t xml:space="preserve">2. </w:t>
            </w:r>
            <w:r w:rsidRPr="003915F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Qualité de la gestion administrative des abonnements</w:t>
            </w:r>
          </w:p>
        </w:tc>
      </w:tr>
      <w:tr w:rsidR="001E0FD6" w:rsidRPr="009A6C45" w14:paraId="1DD54111" w14:textId="77777777" w:rsidTr="00597860">
        <w:tc>
          <w:tcPr>
            <w:tcW w:w="10598" w:type="dxa"/>
            <w:shd w:val="clear" w:color="auto" w:fill="auto"/>
          </w:tcPr>
          <w:p w14:paraId="5DE3AEB1" w14:textId="77777777" w:rsidR="001E0FD6" w:rsidRPr="003915FF" w:rsidRDefault="001E0FD6" w:rsidP="00597860">
            <w:pPr>
              <w:tabs>
                <w:tab w:val="left" w:pos="15562"/>
              </w:tabs>
              <w:rPr>
                <w:rFonts w:ascii="Arial Narrow" w:hAnsi="Arial Narrow"/>
                <w:b/>
                <w:bCs/>
                <w:i/>
                <w:szCs w:val="24"/>
                <w:u w:val="single"/>
              </w:rPr>
            </w:pPr>
            <w:r w:rsidRPr="003915FF">
              <w:rPr>
                <w:rFonts w:ascii="Arial Narrow" w:hAnsi="Arial Narrow"/>
                <w:b/>
                <w:bCs/>
                <w:sz w:val="24"/>
                <w:szCs w:val="24"/>
                <w:u w:val="single"/>
              </w:rPr>
              <w:t>Réponse :</w:t>
            </w:r>
          </w:p>
          <w:p w14:paraId="02B1AEA5" w14:textId="77777777" w:rsidR="001E0FD6" w:rsidRPr="009A6C45" w:rsidRDefault="001E0FD6" w:rsidP="00597860">
            <w:pPr>
              <w:pStyle w:val="Corpsdetexte3"/>
              <w:rPr>
                <w:rFonts w:ascii="Arial Narrow" w:hAnsi="Arial Narrow"/>
                <w:i/>
                <w:szCs w:val="24"/>
              </w:rPr>
            </w:pPr>
          </w:p>
          <w:p w14:paraId="7585AA75" w14:textId="77777777" w:rsidR="001E0FD6" w:rsidRDefault="001E0FD6" w:rsidP="00597860">
            <w:pPr>
              <w:rPr>
                <w:rFonts w:ascii="Arial Narrow" w:hAnsi="Arial Narrow"/>
                <w:sz w:val="24"/>
                <w:szCs w:val="24"/>
              </w:rPr>
            </w:pPr>
          </w:p>
          <w:p w14:paraId="23E94564" w14:textId="77777777" w:rsidR="001E0FD6" w:rsidRDefault="001E0FD6" w:rsidP="00597860">
            <w:pPr>
              <w:pStyle w:val="Corpsdetexte3"/>
              <w:rPr>
                <w:rFonts w:ascii="Arial Narrow" w:hAnsi="Arial Narrow"/>
                <w:i/>
                <w:szCs w:val="24"/>
              </w:rPr>
            </w:pPr>
          </w:p>
          <w:p w14:paraId="4717D3B0" w14:textId="77777777" w:rsidR="001E0FD6" w:rsidRPr="009A6C45" w:rsidRDefault="001E0FD6" w:rsidP="00597860">
            <w:pPr>
              <w:pStyle w:val="Corpsdetexte3"/>
              <w:rPr>
                <w:rFonts w:ascii="Arial Narrow" w:hAnsi="Arial Narrow"/>
                <w:i/>
                <w:szCs w:val="24"/>
              </w:rPr>
            </w:pPr>
          </w:p>
          <w:p w14:paraId="7820CFEA" w14:textId="77777777" w:rsidR="001E0FD6" w:rsidRPr="009A6C45" w:rsidRDefault="001E0FD6" w:rsidP="00597860">
            <w:pPr>
              <w:pStyle w:val="Corpsdetexte3"/>
              <w:rPr>
                <w:rFonts w:ascii="Arial Narrow" w:hAnsi="Arial Narrow"/>
                <w:i/>
                <w:szCs w:val="24"/>
              </w:rPr>
            </w:pPr>
          </w:p>
        </w:tc>
      </w:tr>
    </w:tbl>
    <w:p w14:paraId="44CE0ECF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0F9A2C0C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7B1046B7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557BA6F2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0834B9D0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50C5308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4FF7587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11E21C79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6D7E8D9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75A7B78A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1164406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2E10EE73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2795F091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BD498B0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5561DEA8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0AC7CB5E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5A0318D7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0941AED2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1DD8BFC8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45E66A88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76F0E442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2CDC4F41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1A5554FC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515ACF00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1C615F2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FFB4A74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A7D10BE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7CD424A7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17A26A62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12D4F26C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4C9DED53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44FD154B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4B032D2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4D70E87D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A224950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4044ED85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7EA8D9E0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3922D95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04E9418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70598276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4928CF0C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21FEC7A3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FEB795B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3A95C7E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6167D71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7BB6851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1276E768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1E0FD6" w:rsidRPr="009A6C45" w14:paraId="4B526126" w14:textId="77777777" w:rsidTr="00597860">
        <w:trPr>
          <w:trHeight w:val="391"/>
        </w:trPr>
        <w:tc>
          <w:tcPr>
            <w:tcW w:w="10598" w:type="dxa"/>
            <w:shd w:val="clear" w:color="auto" w:fill="auto"/>
          </w:tcPr>
          <w:p w14:paraId="1E9EC0AD" w14:textId="77777777" w:rsidR="001E0FD6" w:rsidRPr="009A6C45" w:rsidRDefault="001E0FD6" w:rsidP="0059786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left="360" w:firstLine="0"/>
              <w:jc w:val="center"/>
              <w:rPr>
                <w:rFonts w:ascii="Arial Narrow" w:hAnsi="Arial Narrow" w:cs="Arial"/>
                <w:i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3</w:t>
            </w:r>
            <w:r w:rsidRPr="009D6DF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  <w:r w:rsidRPr="003915FF">
              <w:rPr>
                <w:rFonts w:ascii="Arial" w:eastAsia="Arial" w:hAnsi="Arial" w:cs="Arial"/>
                <w:sz w:val="20"/>
                <w:szCs w:val="22"/>
                <w:u w:val="single"/>
                <w:lang w:eastAsia="fr-FR"/>
              </w:rPr>
              <w:t xml:space="preserve"> </w:t>
            </w:r>
            <w:r w:rsidRPr="003915F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Qualité des services d’accompagnement et de conseils</w:t>
            </w:r>
          </w:p>
        </w:tc>
      </w:tr>
      <w:tr w:rsidR="001E0FD6" w:rsidRPr="009A6C45" w14:paraId="3F2AF5D1" w14:textId="77777777" w:rsidTr="00597860">
        <w:tc>
          <w:tcPr>
            <w:tcW w:w="10598" w:type="dxa"/>
            <w:shd w:val="clear" w:color="auto" w:fill="auto"/>
          </w:tcPr>
          <w:p w14:paraId="3265C067" w14:textId="77777777" w:rsidR="001E0FD6" w:rsidRPr="003915FF" w:rsidRDefault="001E0FD6" w:rsidP="00597860">
            <w:pPr>
              <w:tabs>
                <w:tab w:val="left" w:pos="15562"/>
              </w:tabs>
              <w:rPr>
                <w:rFonts w:ascii="Arial Narrow" w:hAnsi="Arial Narrow"/>
                <w:b/>
                <w:bCs/>
                <w:i/>
                <w:szCs w:val="24"/>
                <w:u w:val="single"/>
              </w:rPr>
            </w:pPr>
            <w:r w:rsidRPr="003915FF">
              <w:rPr>
                <w:rFonts w:ascii="Arial Narrow" w:hAnsi="Arial Narrow"/>
                <w:b/>
                <w:bCs/>
                <w:sz w:val="24"/>
                <w:szCs w:val="24"/>
                <w:u w:val="single"/>
              </w:rPr>
              <w:t>Réponse :</w:t>
            </w:r>
          </w:p>
          <w:p w14:paraId="049301D8" w14:textId="77777777" w:rsidR="001E0FD6" w:rsidRDefault="001E0FD6" w:rsidP="00597860">
            <w:pPr>
              <w:pStyle w:val="Corpsdetexte3"/>
              <w:rPr>
                <w:rFonts w:ascii="Arial Narrow" w:hAnsi="Arial Narrow"/>
                <w:i/>
                <w:szCs w:val="24"/>
              </w:rPr>
            </w:pPr>
          </w:p>
          <w:p w14:paraId="16BA6774" w14:textId="77777777" w:rsidR="001E0FD6" w:rsidRPr="009A6C45" w:rsidRDefault="001E0FD6" w:rsidP="00597860">
            <w:pPr>
              <w:pStyle w:val="Corpsdetexte3"/>
              <w:rPr>
                <w:rFonts w:ascii="Arial Narrow" w:hAnsi="Arial Narrow"/>
                <w:i/>
                <w:szCs w:val="24"/>
              </w:rPr>
            </w:pPr>
          </w:p>
          <w:p w14:paraId="081F9886" w14:textId="77777777" w:rsidR="001E0FD6" w:rsidRPr="009A6C45" w:rsidRDefault="001E0FD6" w:rsidP="00597860">
            <w:pPr>
              <w:pStyle w:val="Corpsdetexte3"/>
              <w:rPr>
                <w:rFonts w:ascii="Arial Narrow" w:hAnsi="Arial Narrow"/>
                <w:i/>
                <w:szCs w:val="24"/>
              </w:rPr>
            </w:pPr>
          </w:p>
        </w:tc>
      </w:tr>
    </w:tbl>
    <w:p w14:paraId="4AC5BADE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CF9E34C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7AFFF541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28F9023A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23B5193E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1BB3DE09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15C245F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1B8962BC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5B9E291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1F8C3114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18C4CAFB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A27BE91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0F303CF1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092E7961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4D9E4A6F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58046F79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43757EC1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1389FF6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23B85750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2C6CC512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627BD84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5E238E58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715DA454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D88C6AA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2BDC88CD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26C0A7EC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2B5B1B9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485406B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17909A24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4B6B19A2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A45D517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49C3F624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46CC7D10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02DB779F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736D9A5D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3CE28E5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872F7FA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20A9DB88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55612B48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53521C49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B34DE31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4ADE15A6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78A75E9B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41F71E7A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34FF66C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1BDD292E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17CF1612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91E0DED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630CDA84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37C68F78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p w14:paraId="1A06B76A" w14:textId="77777777" w:rsidR="001E0FD6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1E0FD6" w:rsidRPr="009A6C45" w14:paraId="7AFB9F99" w14:textId="77777777" w:rsidTr="00597860">
        <w:trPr>
          <w:trHeight w:val="391"/>
        </w:trPr>
        <w:tc>
          <w:tcPr>
            <w:tcW w:w="10598" w:type="dxa"/>
            <w:shd w:val="clear" w:color="auto" w:fill="auto"/>
          </w:tcPr>
          <w:p w14:paraId="22644018" w14:textId="77777777" w:rsidR="001E0FD6" w:rsidRPr="009A6C45" w:rsidRDefault="001E0FD6" w:rsidP="0059786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left="360" w:firstLine="0"/>
              <w:jc w:val="center"/>
              <w:rPr>
                <w:rFonts w:ascii="Arial Narrow" w:hAnsi="Arial Narrow" w:cs="Arial"/>
                <w:i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4</w:t>
            </w:r>
            <w:r w:rsidRPr="009D6DFB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  <w:r w:rsidRPr="003915FF">
              <w:rPr>
                <w:rFonts w:ascii="Arial Narrow" w:hAnsi="Arial Narrow" w:cs="Arial"/>
                <w:b/>
                <w:i/>
                <w:sz w:val="24"/>
                <w:szCs w:val="24"/>
                <w:u w:val="single"/>
              </w:rPr>
              <w:t>Gamme et l’étendue des abonnements et du portefeuille</w:t>
            </w:r>
          </w:p>
        </w:tc>
      </w:tr>
      <w:tr w:rsidR="001E0FD6" w:rsidRPr="009A6C45" w14:paraId="2F5A2FFB" w14:textId="77777777" w:rsidTr="00597860">
        <w:trPr>
          <w:trHeight w:val="1288"/>
        </w:trPr>
        <w:tc>
          <w:tcPr>
            <w:tcW w:w="10598" w:type="dxa"/>
            <w:shd w:val="clear" w:color="auto" w:fill="auto"/>
          </w:tcPr>
          <w:p w14:paraId="2226AA58" w14:textId="77777777" w:rsidR="001E0FD6" w:rsidRPr="003915FF" w:rsidRDefault="001E0FD6" w:rsidP="00597860">
            <w:pPr>
              <w:tabs>
                <w:tab w:val="left" w:pos="15562"/>
              </w:tabs>
              <w:rPr>
                <w:rFonts w:ascii="Arial Narrow" w:hAnsi="Arial Narrow"/>
                <w:b/>
                <w:i/>
                <w:szCs w:val="24"/>
              </w:rPr>
            </w:pPr>
            <w:r w:rsidRPr="00F95F83">
              <w:rPr>
                <w:rFonts w:ascii="Arial Narrow" w:hAnsi="Arial Narrow"/>
                <w:b/>
                <w:bCs/>
                <w:sz w:val="24"/>
                <w:szCs w:val="24"/>
                <w:u w:val="single"/>
              </w:rPr>
              <w:t>Réponse :</w:t>
            </w:r>
          </w:p>
          <w:p w14:paraId="4061ABE3" w14:textId="77777777" w:rsidR="001E0FD6" w:rsidRPr="009A6C45" w:rsidRDefault="001E0FD6" w:rsidP="00597860">
            <w:pPr>
              <w:pStyle w:val="Corpsdetexte3"/>
              <w:jc w:val="both"/>
              <w:rPr>
                <w:rFonts w:ascii="Arial Narrow" w:hAnsi="Arial Narrow"/>
                <w:i/>
                <w:szCs w:val="24"/>
              </w:rPr>
            </w:pPr>
          </w:p>
          <w:p w14:paraId="7E0C0CF6" w14:textId="77777777" w:rsidR="001E0FD6" w:rsidRPr="009A6C45" w:rsidRDefault="001E0FD6" w:rsidP="00597860">
            <w:pPr>
              <w:pStyle w:val="Corpsdetexte3"/>
              <w:rPr>
                <w:rFonts w:ascii="Arial Narrow" w:hAnsi="Arial Narrow"/>
                <w:i/>
                <w:szCs w:val="24"/>
              </w:rPr>
            </w:pPr>
          </w:p>
        </w:tc>
      </w:tr>
    </w:tbl>
    <w:p w14:paraId="247472C9" w14:textId="77777777" w:rsidR="001E0FD6" w:rsidRPr="008512BC" w:rsidRDefault="001E0FD6" w:rsidP="00C51664">
      <w:pPr>
        <w:widowControl/>
        <w:autoSpaceDE/>
        <w:autoSpaceDN/>
        <w:jc w:val="both"/>
        <w:rPr>
          <w:rFonts w:ascii="Avenir Book" w:hAnsi="Avenir Book"/>
        </w:rPr>
      </w:pPr>
    </w:p>
    <w:sectPr w:rsidR="001E0FD6" w:rsidRPr="008512BC" w:rsidSect="00C71654">
      <w:footerReference w:type="even" r:id="rId11"/>
      <w:footerReference w:type="default" r:id="rId12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49614" w14:textId="77777777" w:rsidR="000765AA" w:rsidRDefault="000765AA" w:rsidP="007E2377">
      <w:r>
        <w:separator/>
      </w:r>
    </w:p>
  </w:endnote>
  <w:endnote w:type="continuationSeparator" w:id="0">
    <w:p w14:paraId="44BEC307" w14:textId="77777777" w:rsidR="000765AA" w:rsidRDefault="000765AA" w:rsidP="007E2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-122275017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72B7740" w14:textId="0753776E" w:rsidR="00274FD6" w:rsidRDefault="00274FD6" w:rsidP="00D538B1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E694291" w14:textId="77777777" w:rsidR="00274FD6" w:rsidRDefault="00274FD6" w:rsidP="00274FD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  <w:rFonts w:ascii="Avenir Book" w:hAnsi="Avenir Book"/>
        <w:sz w:val="20"/>
        <w:szCs w:val="20"/>
      </w:rPr>
      <w:id w:val="-1478451259"/>
      <w:docPartObj>
        <w:docPartGallery w:val="Page Numbers (Bottom of Page)"/>
        <w:docPartUnique/>
      </w:docPartObj>
    </w:sdtPr>
    <w:sdtEndPr>
      <w:rPr>
        <w:rStyle w:val="Numrodepage"/>
        <w:rFonts w:cstheme="minorHAnsi"/>
      </w:rPr>
    </w:sdtEndPr>
    <w:sdtContent>
      <w:p w14:paraId="732E6BB0" w14:textId="678ED76A" w:rsidR="00274FD6" w:rsidRPr="007A6ACF" w:rsidRDefault="00274FD6" w:rsidP="00D538B1">
        <w:pPr>
          <w:pStyle w:val="Pieddepage"/>
          <w:framePr w:wrap="none" w:vAnchor="text" w:hAnchor="margin" w:xAlign="right" w:y="1"/>
          <w:rPr>
            <w:rStyle w:val="Numrodepage"/>
            <w:rFonts w:ascii="Avenir Book" w:hAnsi="Avenir Book" w:cstheme="minorHAnsi"/>
            <w:sz w:val="20"/>
            <w:szCs w:val="20"/>
          </w:rPr>
        </w:pPr>
        <w:r w:rsidRPr="007A6ACF">
          <w:rPr>
            <w:rStyle w:val="Numrodepage"/>
            <w:rFonts w:ascii="Avenir Book" w:hAnsi="Avenir Book" w:cstheme="minorHAnsi"/>
            <w:sz w:val="20"/>
            <w:szCs w:val="20"/>
          </w:rPr>
          <w:fldChar w:fldCharType="begin"/>
        </w:r>
        <w:r w:rsidRPr="007A6ACF">
          <w:rPr>
            <w:rStyle w:val="Numrodepage"/>
            <w:rFonts w:ascii="Avenir Book" w:hAnsi="Avenir Book" w:cstheme="minorHAnsi"/>
            <w:sz w:val="20"/>
            <w:szCs w:val="20"/>
          </w:rPr>
          <w:instrText xml:space="preserve"> PAGE </w:instrText>
        </w:r>
        <w:r w:rsidRPr="007A6ACF">
          <w:rPr>
            <w:rStyle w:val="Numrodepage"/>
            <w:rFonts w:ascii="Avenir Book" w:hAnsi="Avenir Book" w:cstheme="minorHAnsi"/>
            <w:sz w:val="20"/>
            <w:szCs w:val="20"/>
          </w:rPr>
          <w:fldChar w:fldCharType="separate"/>
        </w:r>
        <w:r w:rsidRPr="007A6ACF">
          <w:rPr>
            <w:rStyle w:val="Numrodepage"/>
            <w:rFonts w:ascii="Avenir Book" w:hAnsi="Avenir Book" w:cstheme="minorHAnsi"/>
            <w:noProof/>
            <w:sz w:val="20"/>
            <w:szCs w:val="20"/>
          </w:rPr>
          <w:t>2</w:t>
        </w:r>
        <w:r w:rsidRPr="007A6ACF">
          <w:rPr>
            <w:rStyle w:val="Numrodepage"/>
            <w:rFonts w:ascii="Avenir Book" w:hAnsi="Avenir Book" w:cstheme="minorHAnsi"/>
            <w:sz w:val="20"/>
            <w:szCs w:val="20"/>
          </w:rPr>
          <w:fldChar w:fldCharType="end"/>
        </w:r>
      </w:p>
    </w:sdtContent>
  </w:sdt>
  <w:p w14:paraId="3E5C1B5B" w14:textId="77777777" w:rsidR="00C71654" w:rsidRDefault="00C71654" w:rsidP="00C71654">
    <w:pPr>
      <w:pStyle w:val="Pieddepage"/>
      <w:tabs>
        <w:tab w:val="clear" w:pos="4536"/>
        <w:tab w:val="center" w:pos="0"/>
      </w:tabs>
      <w:ind w:right="360"/>
      <w:rPr>
        <w:rFonts w:ascii="Avenir Book" w:hAnsi="Avenir Book"/>
        <w:i/>
        <w:iCs/>
        <w:color w:val="C45811"/>
        <w:sz w:val="20"/>
        <w:szCs w:val="20"/>
      </w:rPr>
    </w:pPr>
  </w:p>
  <w:p w14:paraId="1FA5F75B" w14:textId="77777777" w:rsidR="00C71654" w:rsidRDefault="00C71654" w:rsidP="00C71654">
    <w:pPr>
      <w:pStyle w:val="Pieddepage"/>
      <w:tabs>
        <w:tab w:val="clear" w:pos="4536"/>
        <w:tab w:val="center" w:pos="0"/>
      </w:tabs>
      <w:ind w:right="360"/>
      <w:rPr>
        <w:rFonts w:ascii="Avenir Book" w:hAnsi="Avenir Book"/>
        <w:i/>
        <w:iCs/>
        <w:color w:val="C45811"/>
        <w:sz w:val="20"/>
        <w:szCs w:val="20"/>
      </w:rPr>
    </w:pPr>
  </w:p>
  <w:p w14:paraId="023688A5" w14:textId="77777777" w:rsidR="00C71654" w:rsidRDefault="00C71654" w:rsidP="00C71654">
    <w:pPr>
      <w:pStyle w:val="Pieddepage"/>
      <w:tabs>
        <w:tab w:val="clear" w:pos="4536"/>
        <w:tab w:val="center" w:pos="0"/>
      </w:tabs>
      <w:ind w:right="360"/>
      <w:rPr>
        <w:rFonts w:ascii="Avenir Book" w:hAnsi="Avenir Book"/>
        <w:i/>
        <w:iCs/>
        <w:color w:val="C45811"/>
        <w:sz w:val="20"/>
        <w:szCs w:val="20"/>
      </w:rPr>
    </w:pPr>
  </w:p>
  <w:p w14:paraId="0B4E0514" w14:textId="0F3F15DD" w:rsidR="007E2377" w:rsidRPr="00C71654" w:rsidRDefault="00274FD6" w:rsidP="00C71654">
    <w:pPr>
      <w:pStyle w:val="Pieddepage"/>
      <w:tabs>
        <w:tab w:val="clear" w:pos="4536"/>
        <w:tab w:val="center" w:pos="0"/>
      </w:tabs>
      <w:ind w:right="360"/>
      <w:rPr>
        <w:rFonts w:ascii="Avenir Book" w:hAnsi="Avenir Book"/>
        <w:i/>
        <w:iCs/>
        <w:color w:val="C45811"/>
        <w:sz w:val="20"/>
        <w:szCs w:val="20"/>
      </w:rPr>
    </w:pPr>
    <w:r w:rsidRPr="00C71654">
      <w:rPr>
        <w:rFonts w:ascii="Avenir Book" w:hAnsi="Avenir Book"/>
        <w:i/>
        <w:iCs/>
        <w:noProof/>
        <w:color w:val="C45811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34434E" wp14:editId="74807B8D">
              <wp:simplePos x="0" y="0"/>
              <wp:positionH relativeFrom="column">
                <wp:posOffset>2012610</wp:posOffset>
              </wp:positionH>
              <wp:positionV relativeFrom="paragraph">
                <wp:posOffset>-169575</wp:posOffset>
              </wp:positionV>
              <wp:extent cx="4679950" cy="90170"/>
              <wp:effectExtent l="6985" t="7620" r="8890" b="6985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90170"/>
                      </a:xfrm>
                      <a:prstGeom prst="rect">
                        <a:avLst/>
                      </a:prstGeom>
                      <a:solidFill>
                        <a:srgbClr val="004286"/>
                      </a:solidFill>
                      <a:ln w="6350">
                        <a:solidFill>
                          <a:srgbClr val="004286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1862E3" id="Rectangle 4" o:spid="_x0000_s1026" style="position:absolute;margin-left:158.45pt;margin-top:-13.35pt;width:368.5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" fillcolor="#004286" strokecolor="#004286" strokeweight=".5pt"/>
          </w:pict>
        </mc:Fallback>
      </mc:AlternateContent>
    </w:r>
    <w:r w:rsidR="00C71654" w:rsidRPr="00C71654">
      <w:rPr>
        <w:rFonts w:ascii="Avenir Book" w:hAnsi="Avenir Book"/>
        <w:i/>
        <w:iCs/>
        <w:color w:val="C45811"/>
        <w:sz w:val="20"/>
        <w:szCs w:val="20"/>
      </w:rPr>
      <w:t>CRT_MAPA 2025-27 : Abonnements périodiques imprimés et/ou électroniques – Direction de la Communication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D6BBA" w14:textId="77777777" w:rsidR="000765AA" w:rsidRDefault="000765AA" w:rsidP="007E2377">
      <w:r>
        <w:separator/>
      </w:r>
    </w:p>
  </w:footnote>
  <w:footnote w:type="continuationSeparator" w:id="0">
    <w:p w14:paraId="61DE2336" w14:textId="77777777" w:rsidR="000765AA" w:rsidRDefault="000765AA" w:rsidP="007E2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B49A7"/>
    <w:multiLevelType w:val="hybridMultilevel"/>
    <w:tmpl w:val="C5BEB2AA"/>
    <w:lvl w:ilvl="0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" w15:restartNumberingAfterBreak="0">
    <w:nsid w:val="11D0073E"/>
    <w:multiLevelType w:val="hybridMultilevel"/>
    <w:tmpl w:val="1A241CDA"/>
    <w:lvl w:ilvl="0" w:tplc="1766E7D4">
      <w:numFmt w:val="bullet"/>
      <w:lvlText w:val="-"/>
      <w:lvlJc w:val="left"/>
      <w:pPr>
        <w:ind w:left="862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7780A05"/>
    <w:multiLevelType w:val="multilevel"/>
    <w:tmpl w:val="5BA087F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ascii="Arial" w:eastAsia="Arial" w:hAnsi="Arial" w:cs="Arial"/>
      </w:rPr>
    </w:lvl>
    <w:lvl w:ilvl="2">
      <w:start w:val="1"/>
      <w:numFmt w:val="bullet"/>
      <w:lvlText w:val="o"/>
      <w:lvlJc w:val="left"/>
      <w:pPr>
        <w:ind w:left="2422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3" w15:restartNumberingAfterBreak="0">
    <w:nsid w:val="181460BE"/>
    <w:multiLevelType w:val="multilevel"/>
    <w:tmpl w:val="4B707984"/>
    <w:lvl w:ilvl="0">
      <w:start w:val="4"/>
      <w:numFmt w:val="decimal"/>
      <w:lvlText w:val="%1"/>
      <w:lvlJc w:val="left"/>
      <w:pPr>
        <w:ind w:left="692" w:hanging="334"/>
      </w:pPr>
      <w:rPr>
        <w:rFonts w:hint="default"/>
        <w:lang w:val="fr-FR" w:eastAsia="fr-FR" w:bidi="fr-FR"/>
      </w:rPr>
    </w:lvl>
    <w:lvl w:ilvl="1">
      <w:start w:val="2"/>
      <w:numFmt w:val="decimal"/>
      <w:lvlText w:val="%1.%2"/>
      <w:lvlJc w:val="left"/>
      <w:pPr>
        <w:ind w:left="692" w:hanging="334"/>
      </w:pPr>
      <w:rPr>
        <w:rFonts w:ascii="Arial" w:eastAsia="Arial" w:hAnsi="Arial" w:cs="Arial" w:hint="default"/>
        <w:b/>
        <w:bCs/>
        <w:color w:val="E26C09"/>
        <w:spacing w:val="-1"/>
        <w:w w:val="99"/>
        <w:sz w:val="20"/>
        <w:szCs w:val="20"/>
        <w:lang w:val="fr-FR" w:eastAsia="fr-FR" w:bidi="fr-FR"/>
      </w:rPr>
    </w:lvl>
    <w:lvl w:ilvl="2">
      <w:start w:val="1"/>
      <w:numFmt w:val="decimal"/>
      <w:lvlText w:val="%3."/>
      <w:lvlJc w:val="left"/>
      <w:pPr>
        <w:ind w:left="1090" w:hanging="360"/>
      </w:pPr>
      <w:rPr>
        <w:rFonts w:hint="default"/>
        <w:color w:val="DE6321"/>
        <w:w w:val="99"/>
        <w:sz w:val="20"/>
        <w:szCs w:val="20"/>
        <w:lang w:val="fr-FR" w:eastAsia="fr-FR" w:bidi="fr-FR"/>
      </w:rPr>
    </w:lvl>
    <w:lvl w:ilvl="3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99"/>
        <w:sz w:val="20"/>
        <w:szCs w:val="20"/>
        <w:lang w:val="fr-FR" w:eastAsia="fr-FR" w:bidi="fr-FR"/>
      </w:rPr>
    </w:lvl>
    <w:lvl w:ilvl="4">
      <w:numFmt w:val="bullet"/>
      <w:lvlText w:val=""/>
      <w:lvlJc w:val="left"/>
      <w:pPr>
        <w:ind w:left="1798" w:hanging="336"/>
      </w:pPr>
      <w:rPr>
        <w:rFonts w:ascii="Wingdings" w:eastAsia="Wingdings" w:hAnsi="Wingdings" w:cs="Wingdings" w:hint="default"/>
        <w:w w:val="99"/>
        <w:sz w:val="20"/>
        <w:szCs w:val="20"/>
        <w:lang w:val="fr-FR" w:eastAsia="fr-FR" w:bidi="fr-FR"/>
      </w:rPr>
    </w:lvl>
    <w:lvl w:ilvl="5">
      <w:numFmt w:val="bullet"/>
      <w:lvlText w:val="•"/>
      <w:lvlJc w:val="left"/>
      <w:pPr>
        <w:ind w:left="4287" w:hanging="336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5531" w:hanging="336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6775" w:hanging="336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018" w:hanging="336"/>
      </w:pPr>
      <w:rPr>
        <w:rFonts w:hint="default"/>
        <w:lang w:val="fr-FR" w:eastAsia="fr-FR" w:bidi="fr-FR"/>
      </w:rPr>
    </w:lvl>
  </w:abstractNum>
  <w:abstractNum w:abstractNumId="4" w15:restartNumberingAfterBreak="0">
    <w:nsid w:val="18EC48DA"/>
    <w:multiLevelType w:val="hybridMultilevel"/>
    <w:tmpl w:val="5024CA2E"/>
    <w:lvl w:ilvl="0" w:tplc="040C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1A37739E"/>
    <w:multiLevelType w:val="hybridMultilevel"/>
    <w:tmpl w:val="7A8237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B4BCB"/>
    <w:multiLevelType w:val="hybridMultilevel"/>
    <w:tmpl w:val="404C1A42"/>
    <w:lvl w:ilvl="0" w:tplc="A8A2F4E2">
      <w:start w:val="57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347E67"/>
    <w:multiLevelType w:val="hybridMultilevel"/>
    <w:tmpl w:val="007AC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596A8C"/>
    <w:multiLevelType w:val="hybridMultilevel"/>
    <w:tmpl w:val="96E092EE"/>
    <w:lvl w:ilvl="0" w:tplc="1766E7D4">
      <w:numFmt w:val="bullet"/>
      <w:lvlText w:val="-"/>
      <w:lvlJc w:val="left"/>
      <w:pPr>
        <w:ind w:left="1931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531D4D04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74360B20"/>
    <w:multiLevelType w:val="hybridMultilevel"/>
    <w:tmpl w:val="F2847548"/>
    <w:lvl w:ilvl="0" w:tplc="F702A93A">
      <w:start w:val="6"/>
      <w:numFmt w:val="bullet"/>
      <w:lvlText w:val="-"/>
      <w:lvlJc w:val="left"/>
      <w:pPr>
        <w:ind w:left="1312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9" w:hanging="360"/>
      </w:pPr>
      <w:rPr>
        <w:rFonts w:ascii="Wingdings" w:hAnsi="Wingdings" w:hint="default"/>
      </w:rPr>
    </w:lvl>
  </w:abstractNum>
  <w:num w:numId="1" w16cid:durableId="2054964534">
    <w:abstractNumId w:val="9"/>
  </w:num>
  <w:num w:numId="2" w16cid:durableId="481236394">
    <w:abstractNumId w:val="7"/>
  </w:num>
  <w:num w:numId="3" w16cid:durableId="1236016080">
    <w:abstractNumId w:val="6"/>
  </w:num>
  <w:num w:numId="4" w16cid:durableId="606353503">
    <w:abstractNumId w:val="3"/>
  </w:num>
  <w:num w:numId="5" w16cid:durableId="23293352">
    <w:abstractNumId w:val="10"/>
  </w:num>
  <w:num w:numId="6" w16cid:durableId="259073244">
    <w:abstractNumId w:val="4"/>
  </w:num>
  <w:num w:numId="7" w16cid:durableId="1601983543">
    <w:abstractNumId w:val="2"/>
  </w:num>
  <w:num w:numId="8" w16cid:durableId="767387124">
    <w:abstractNumId w:val="0"/>
  </w:num>
  <w:num w:numId="9" w16cid:durableId="431583662">
    <w:abstractNumId w:val="8"/>
  </w:num>
  <w:num w:numId="10" w16cid:durableId="2051682256">
    <w:abstractNumId w:val="1"/>
  </w:num>
  <w:num w:numId="11" w16cid:durableId="20796202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thony Chan">
    <w15:presenceInfo w15:providerId="AD" w15:userId="S::achan@anru.fr::dbafb39e-432c-4787-aa74-33b8c9f094e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793"/>
    <w:rsid w:val="00061E66"/>
    <w:rsid w:val="000765AA"/>
    <w:rsid w:val="000A0D77"/>
    <w:rsid w:val="000A4794"/>
    <w:rsid w:val="000C1845"/>
    <w:rsid w:val="001079D0"/>
    <w:rsid w:val="00130793"/>
    <w:rsid w:val="00153FDF"/>
    <w:rsid w:val="00172263"/>
    <w:rsid w:val="00187C83"/>
    <w:rsid w:val="001B253F"/>
    <w:rsid w:val="001B473D"/>
    <w:rsid w:val="001D03E8"/>
    <w:rsid w:val="001E0FD6"/>
    <w:rsid w:val="001F39A5"/>
    <w:rsid w:val="002016BA"/>
    <w:rsid w:val="002136A9"/>
    <w:rsid w:val="00230C69"/>
    <w:rsid w:val="00245DA4"/>
    <w:rsid w:val="00265FC1"/>
    <w:rsid w:val="00274FD6"/>
    <w:rsid w:val="002A0129"/>
    <w:rsid w:val="002D40D2"/>
    <w:rsid w:val="002E3CCC"/>
    <w:rsid w:val="00306E71"/>
    <w:rsid w:val="0034419A"/>
    <w:rsid w:val="003447FA"/>
    <w:rsid w:val="00354C2F"/>
    <w:rsid w:val="0035505E"/>
    <w:rsid w:val="00366DD9"/>
    <w:rsid w:val="00395587"/>
    <w:rsid w:val="003A64AC"/>
    <w:rsid w:val="003B139A"/>
    <w:rsid w:val="003D24BC"/>
    <w:rsid w:val="003E789E"/>
    <w:rsid w:val="00490DE3"/>
    <w:rsid w:val="004A27E7"/>
    <w:rsid w:val="005011BE"/>
    <w:rsid w:val="00527A0B"/>
    <w:rsid w:val="005532C6"/>
    <w:rsid w:val="00554375"/>
    <w:rsid w:val="00557B6F"/>
    <w:rsid w:val="00597E59"/>
    <w:rsid w:val="005D1074"/>
    <w:rsid w:val="005F5C6A"/>
    <w:rsid w:val="006234A4"/>
    <w:rsid w:val="00694E1E"/>
    <w:rsid w:val="006950AF"/>
    <w:rsid w:val="007557C1"/>
    <w:rsid w:val="00760757"/>
    <w:rsid w:val="00762142"/>
    <w:rsid w:val="00773064"/>
    <w:rsid w:val="007830F8"/>
    <w:rsid w:val="00796DBF"/>
    <w:rsid w:val="007A6ACF"/>
    <w:rsid w:val="007A75AB"/>
    <w:rsid w:val="007E2377"/>
    <w:rsid w:val="00826A6C"/>
    <w:rsid w:val="008512BC"/>
    <w:rsid w:val="00854F71"/>
    <w:rsid w:val="00861EC9"/>
    <w:rsid w:val="00863681"/>
    <w:rsid w:val="008639A9"/>
    <w:rsid w:val="00946D23"/>
    <w:rsid w:val="0099356B"/>
    <w:rsid w:val="009C151D"/>
    <w:rsid w:val="009E21FD"/>
    <w:rsid w:val="00A77709"/>
    <w:rsid w:val="00AA3E14"/>
    <w:rsid w:val="00B12968"/>
    <w:rsid w:val="00B30368"/>
    <w:rsid w:val="00B40B98"/>
    <w:rsid w:val="00B67D75"/>
    <w:rsid w:val="00B74D3B"/>
    <w:rsid w:val="00BF0FD2"/>
    <w:rsid w:val="00C043E5"/>
    <w:rsid w:val="00C51664"/>
    <w:rsid w:val="00C51CD9"/>
    <w:rsid w:val="00C60038"/>
    <w:rsid w:val="00C71654"/>
    <w:rsid w:val="00C739CB"/>
    <w:rsid w:val="00C902D2"/>
    <w:rsid w:val="00C94EEB"/>
    <w:rsid w:val="00CC73E3"/>
    <w:rsid w:val="00D54359"/>
    <w:rsid w:val="00D62942"/>
    <w:rsid w:val="00D76284"/>
    <w:rsid w:val="00D927C0"/>
    <w:rsid w:val="00D93D07"/>
    <w:rsid w:val="00D9538B"/>
    <w:rsid w:val="00D95B6C"/>
    <w:rsid w:val="00D97E9F"/>
    <w:rsid w:val="00DA5378"/>
    <w:rsid w:val="00DF0ADF"/>
    <w:rsid w:val="00DF74BC"/>
    <w:rsid w:val="00E53A3B"/>
    <w:rsid w:val="00EA52A6"/>
    <w:rsid w:val="00EB26F1"/>
    <w:rsid w:val="00ED2566"/>
    <w:rsid w:val="00ED39A4"/>
    <w:rsid w:val="00F26A38"/>
    <w:rsid w:val="00F33635"/>
    <w:rsid w:val="00F7632D"/>
    <w:rsid w:val="00F8391E"/>
    <w:rsid w:val="00FC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EB7DB"/>
  <w15:chartTrackingRefBased/>
  <w15:docId w15:val="{D29597B5-9F70-5B41-BB24-974FD8ED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37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fr-FR" w:bidi="fr-FR"/>
    </w:rPr>
  </w:style>
  <w:style w:type="paragraph" w:styleId="Titre1">
    <w:name w:val="heading 1"/>
    <w:basedOn w:val="Normal"/>
    <w:link w:val="Titre1Car"/>
    <w:uiPriority w:val="9"/>
    <w:qFormat/>
    <w:rsid w:val="007E2377"/>
    <w:pPr>
      <w:ind w:left="358"/>
      <w:outlineLvl w:val="0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7E2377"/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7E2377"/>
    <w:rPr>
      <w:rFonts w:ascii="Arial" w:eastAsia="Arial" w:hAnsi="Arial" w:cs="Arial"/>
      <w:sz w:val="20"/>
      <w:szCs w:val="20"/>
      <w:lang w:eastAsia="fr-FR" w:bidi="fr-FR"/>
    </w:rPr>
  </w:style>
  <w:style w:type="paragraph" w:styleId="En-tte">
    <w:name w:val="header"/>
    <w:aliases w:val="et,et pied de page,foote,En-tête1,E.e,En-tête SQ,E,En-tête11,E.e1,E1,En-tête12,E.e2,En-tête SQ1,E2,En-tête111,E.e11,E11,En-tête13,E.e3,En-tête SQ2,E3,En-tête112,E.e12,E12,h,Cover Page,normal3,he,he1,he2,he3,he4,he5,he6,he7,he8,he9,he10,he11,he12"/>
    <w:basedOn w:val="Normal"/>
    <w:link w:val="En-tteCar"/>
    <w:unhideWhenUsed/>
    <w:rsid w:val="007E237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t Car,et pied de page Car,foote Car,En-tête1 Car,E.e Car,En-tête SQ Car,E Car,En-tête11 Car,E.e1 Car,E1 Car,En-tête12 Car,E.e2 Car,En-tête SQ1 Car,E2 Car,En-tête111 Car,E.e11 Car,E11 Car,En-tête13 Car,E.e3 Car,En-tête SQ2 Car,E3 Car,E12 Car"/>
    <w:basedOn w:val="Policepardfaut"/>
    <w:link w:val="En-tte"/>
    <w:rsid w:val="007E2377"/>
    <w:rPr>
      <w:rFonts w:ascii="Arial" w:eastAsia="Arial" w:hAnsi="Arial" w:cs="Arial"/>
      <w:sz w:val="22"/>
      <w:szCs w:val="22"/>
      <w:lang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7E237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2377"/>
    <w:rPr>
      <w:rFonts w:ascii="Arial" w:eastAsia="Arial" w:hAnsi="Arial" w:cs="Arial"/>
      <w:sz w:val="22"/>
      <w:szCs w:val="22"/>
      <w:lang w:eastAsia="fr-FR" w:bidi="fr-FR"/>
    </w:rPr>
  </w:style>
  <w:style w:type="character" w:customStyle="1" w:styleId="Titre1Car">
    <w:name w:val="Titre 1 Car"/>
    <w:basedOn w:val="Policepardfaut"/>
    <w:link w:val="Titre1"/>
    <w:uiPriority w:val="9"/>
    <w:rsid w:val="007E2377"/>
    <w:rPr>
      <w:rFonts w:ascii="Arial" w:eastAsia="Arial" w:hAnsi="Arial" w:cs="Arial"/>
      <w:b/>
      <w:bCs/>
      <w:sz w:val="28"/>
      <w:szCs w:val="28"/>
      <w:lang w:eastAsia="fr-FR" w:bidi="fr-FR"/>
    </w:rPr>
  </w:style>
  <w:style w:type="table" w:customStyle="1" w:styleId="TableNormal">
    <w:name w:val="Table Normal"/>
    <w:uiPriority w:val="2"/>
    <w:semiHidden/>
    <w:unhideWhenUsed/>
    <w:qFormat/>
    <w:rsid w:val="007E2377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aliases w:val="Puce niveau 0,Tirets,Bullet Niv 2,00 PUCES niveau 1,00 PUCES NIVEAU 1,Puce niveau 1"/>
    <w:basedOn w:val="Normal"/>
    <w:link w:val="ParagraphedelisteCar"/>
    <w:uiPriority w:val="34"/>
    <w:qFormat/>
    <w:rsid w:val="007E2377"/>
    <w:pPr>
      <w:ind w:left="1009" w:hanging="360"/>
    </w:pPr>
  </w:style>
  <w:style w:type="paragraph" w:customStyle="1" w:styleId="TableParagraph">
    <w:name w:val="Table Paragraph"/>
    <w:basedOn w:val="Normal"/>
    <w:uiPriority w:val="1"/>
    <w:qFormat/>
    <w:rsid w:val="007E2377"/>
  </w:style>
  <w:style w:type="table" w:styleId="Grilledutableau">
    <w:name w:val="Table Grid"/>
    <w:basedOn w:val="TableauNormal"/>
    <w:uiPriority w:val="39"/>
    <w:rsid w:val="007E2377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Normal"/>
    <w:rsid w:val="007E2377"/>
    <w:pPr>
      <w:widowControl/>
      <w:autoSpaceDE/>
      <w:autoSpaceDN/>
      <w:spacing w:before="240"/>
      <w:ind w:left="567"/>
      <w:jc w:val="both"/>
    </w:pPr>
    <w:rPr>
      <w:rFonts w:eastAsia="Times New Roman" w:cs="Times New Roman"/>
      <w:sz w:val="24"/>
      <w:szCs w:val="24"/>
      <w:lang w:bidi="ar-SA"/>
    </w:rPr>
  </w:style>
  <w:style w:type="paragraph" w:customStyle="1" w:styleId="Paragraphedeliste1">
    <w:name w:val="Paragraphe de liste1"/>
    <w:aliases w:val="article,lp1,Liste à puce - Normal,List Paragraph1,List Paragraph11,Texte-Nelite,normal,Paragraphe de liste2"/>
    <w:basedOn w:val="Normal"/>
    <w:link w:val="ListParagraphChar"/>
    <w:rsid w:val="007E2377"/>
    <w:pPr>
      <w:widowControl/>
      <w:autoSpaceDE/>
      <w:autoSpaceDN/>
      <w:spacing w:after="120"/>
      <w:ind w:left="720"/>
      <w:jc w:val="both"/>
    </w:pPr>
    <w:rPr>
      <w:rFonts w:eastAsia="Times New Roman" w:cs="Times New Roman"/>
      <w:lang w:eastAsia="en-US" w:bidi="ar-SA"/>
    </w:rPr>
  </w:style>
  <w:style w:type="character" w:customStyle="1" w:styleId="ListParagraphChar">
    <w:name w:val="List Paragraph Char"/>
    <w:aliases w:val="article Char,lp1 Char,Liste à puce - Normal Char,List Paragraph1 Char,List Paragraph11 Char,Texte-Nelite Char,normal Char,Paragraphe de liste2 Char"/>
    <w:link w:val="Paragraphedeliste1"/>
    <w:locked/>
    <w:rsid w:val="007E2377"/>
    <w:rPr>
      <w:rFonts w:ascii="Arial" w:eastAsia="Times New Roman" w:hAnsi="Arial" w:cs="Times New Roman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5C6A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5C6A"/>
    <w:rPr>
      <w:rFonts w:ascii="Times New Roman" w:eastAsia="Arial" w:hAnsi="Times New Roman" w:cs="Times New Roman"/>
      <w:sz w:val="18"/>
      <w:szCs w:val="18"/>
      <w:lang w:eastAsia="fr-FR" w:bidi="fr-FR"/>
    </w:rPr>
  </w:style>
  <w:style w:type="character" w:styleId="Marquedecommentaire">
    <w:name w:val="annotation reference"/>
    <w:basedOn w:val="Policepardfaut"/>
    <w:uiPriority w:val="99"/>
    <w:semiHidden/>
    <w:unhideWhenUsed/>
    <w:rsid w:val="0099356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9356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9356B"/>
    <w:rPr>
      <w:rFonts w:ascii="Arial" w:eastAsia="Arial" w:hAnsi="Arial" w:cs="Arial"/>
      <w:sz w:val="20"/>
      <w:szCs w:val="20"/>
      <w:lang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35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356B"/>
    <w:rPr>
      <w:rFonts w:ascii="Arial" w:eastAsia="Arial" w:hAnsi="Arial" w:cs="Arial"/>
      <w:b/>
      <w:bCs/>
      <w:sz w:val="20"/>
      <w:szCs w:val="20"/>
      <w:lang w:eastAsia="fr-FR" w:bidi="fr-FR"/>
    </w:rPr>
  </w:style>
  <w:style w:type="character" w:styleId="Numrodepage">
    <w:name w:val="page number"/>
    <w:basedOn w:val="Policepardfaut"/>
    <w:uiPriority w:val="99"/>
    <w:semiHidden/>
    <w:unhideWhenUsed/>
    <w:rsid w:val="00274FD6"/>
  </w:style>
  <w:style w:type="paragraph" w:styleId="En-ttedetabledesmatires">
    <w:name w:val="TOC Heading"/>
    <w:basedOn w:val="Titre1"/>
    <w:next w:val="Normal"/>
    <w:uiPriority w:val="39"/>
    <w:unhideWhenUsed/>
    <w:qFormat/>
    <w:rsid w:val="00FC33D5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F5496" w:themeColor="accent1" w:themeShade="BF"/>
      <w:lang w:bidi="ar-SA"/>
    </w:rPr>
  </w:style>
  <w:style w:type="paragraph" w:styleId="TM1">
    <w:name w:val="toc 1"/>
    <w:basedOn w:val="Normal"/>
    <w:next w:val="Normal"/>
    <w:autoRedefine/>
    <w:uiPriority w:val="39"/>
    <w:unhideWhenUsed/>
    <w:rsid w:val="007A75AB"/>
    <w:pPr>
      <w:tabs>
        <w:tab w:val="left" w:pos="440"/>
        <w:tab w:val="right" w:leader="dot" w:pos="9056"/>
      </w:tabs>
      <w:spacing w:before="120"/>
    </w:pPr>
    <w:rPr>
      <w:rFonts w:asciiTheme="minorHAnsi" w:hAnsiTheme="minorHAnsi"/>
      <w:b/>
      <w:bCs/>
      <w:i/>
      <w:iCs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FC33D5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semiHidden/>
    <w:unhideWhenUsed/>
    <w:rsid w:val="00FC33D5"/>
    <w:pPr>
      <w:spacing w:before="120"/>
      <w:ind w:left="220"/>
    </w:pPr>
    <w:rPr>
      <w:rFonts w:asciiTheme="minorHAnsi" w:hAnsiTheme="minorHAnsi"/>
      <w:b/>
      <w:bCs/>
    </w:rPr>
  </w:style>
  <w:style w:type="paragraph" w:styleId="TM3">
    <w:name w:val="toc 3"/>
    <w:basedOn w:val="Normal"/>
    <w:next w:val="Normal"/>
    <w:autoRedefine/>
    <w:uiPriority w:val="39"/>
    <w:semiHidden/>
    <w:unhideWhenUsed/>
    <w:rsid w:val="00FC33D5"/>
    <w:pPr>
      <w:ind w:left="440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FC33D5"/>
    <w:pPr>
      <w:ind w:left="66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FC33D5"/>
    <w:pPr>
      <w:ind w:left="88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FC33D5"/>
    <w:pPr>
      <w:ind w:left="11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FC33D5"/>
    <w:pPr>
      <w:ind w:left="132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FC33D5"/>
    <w:pPr>
      <w:ind w:left="154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FC33D5"/>
    <w:pPr>
      <w:ind w:left="1760"/>
    </w:pPr>
    <w:rPr>
      <w:rFonts w:asciiTheme="minorHAnsi" w:hAnsiTheme="minorHAnsi"/>
      <w:sz w:val="20"/>
      <w:szCs w:val="20"/>
    </w:rPr>
  </w:style>
  <w:style w:type="paragraph" w:styleId="Rvision">
    <w:name w:val="Revision"/>
    <w:hidden/>
    <w:uiPriority w:val="99"/>
    <w:semiHidden/>
    <w:rsid w:val="00245DA4"/>
    <w:rPr>
      <w:rFonts w:ascii="Arial" w:eastAsia="Arial" w:hAnsi="Arial" w:cs="Arial"/>
      <w:sz w:val="22"/>
      <w:szCs w:val="22"/>
      <w:lang w:eastAsia="fr-FR" w:bidi="fr-FR"/>
    </w:rPr>
  </w:style>
  <w:style w:type="character" w:customStyle="1" w:styleId="ParagraphedelisteCar">
    <w:name w:val="Paragraphe de liste Car"/>
    <w:aliases w:val="Puce niveau 0 Car,Tirets Car,Bullet Niv 2 Car,00 PUCES niveau 1 Car,00 PUCES NIVEAU 1 Car,Puce niveau 1 Car"/>
    <w:link w:val="Paragraphedeliste"/>
    <w:uiPriority w:val="34"/>
    <w:locked/>
    <w:rsid w:val="0035505E"/>
    <w:rPr>
      <w:rFonts w:ascii="Arial" w:eastAsia="Arial" w:hAnsi="Arial" w:cs="Arial"/>
      <w:sz w:val="22"/>
      <w:szCs w:val="22"/>
      <w:lang w:eastAsia="fr-FR" w:bidi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1E0FD6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E0FD6"/>
    <w:rPr>
      <w:rFonts w:ascii="Arial" w:eastAsia="Arial" w:hAnsi="Arial" w:cs="Arial"/>
      <w:sz w:val="16"/>
      <w:szCs w:val="16"/>
      <w:lang w:eastAsia="fr-FR" w:bidi="fr-FR"/>
    </w:rPr>
  </w:style>
  <w:style w:type="paragraph" w:customStyle="1" w:styleId="Normal1">
    <w:name w:val="Normal1"/>
    <w:basedOn w:val="Normal"/>
    <w:rsid w:val="001E0FD6"/>
    <w:pPr>
      <w:keepLines/>
      <w:widowControl/>
      <w:tabs>
        <w:tab w:val="left" w:pos="284"/>
        <w:tab w:val="left" w:pos="567"/>
        <w:tab w:val="left" w:pos="851"/>
      </w:tabs>
      <w:autoSpaceDE/>
      <w:autoSpaceDN/>
      <w:ind w:firstLine="284"/>
      <w:jc w:val="both"/>
    </w:pPr>
    <w:rPr>
      <w:rFonts w:ascii="Times New Roman" w:eastAsia="Times New Roman" w:hAnsi="Times New Roman" w:cs="Times New Roman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112E32-22CB-48FD-80CE-FF3824969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217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Noëllie Goudalt</cp:lastModifiedBy>
  <cp:revision>3</cp:revision>
  <dcterms:created xsi:type="dcterms:W3CDTF">2025-07-25T13:11:00Z</dcterms:created>
  <dcterms:modified xsi:type="dcterms:W3CDTF">2025-07-25T13:27:00Z</dcterms:modified>
</cp:coreProperties>
</file>