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DD02C" w14:textId="77777777" w:rsidR="00797602" w:rsidRPr="00C96FAA" w:rsidRDefault="00797602" w:rsidP="00797602">
      <w:pPr>
        <w:pStyle w:val="Titre"/>
        <w:rPr>
          <w:rFonts w:ascii="Arial" w:hAnsi="Arial" w:cs="Arial"/>
          <w:sz w:val="24"/>
        </w:rPr>
      </w:pPr>
    </w:p>
    <w:p w14:paraId="4F67F084" w14:textId="77777777" w:rsidR="008F06DF" w:rsidRPr="00C96FAA" w:rsidRDefault="008F06DF" w:rsidP="008F06DF">
      <w:pPr>
        <w:pStyle w:val="Titre"/>
        <w:rPr>
          <w:rFonts w:ascii="Arial" w:hAnsi="Arial" w:cs="Arial"/>
          <w:sz w:val="24"/>
        </w:rPr>
      </w:pPr>
    </w:p>
    <w:p w14:paraId="6182CB32" w14:textId="51DE37C5" w:rsidR="00477DBB" w:rsidRPr="004929ED" w:rsidRDefault="00477DBB" w:rsidP="00477DBB">
      <w:pPr>
        <w:pBdr>
          <w:bottom w:val="single" w:sz="12" w:space="1" w:color="808080"/>
        </w:pBdr>
        <w:jc w:val="center"/>
        <w:rPr>
          <w:rFonts w:ascii="Arial" w:hAnsi="Arial" w:cs="Arial"/>
          <w:b/>
          <w:iCs/>
          <w:color w:val="808080"/>
          <w:sz w:val="32"/>
          <w:szCs w:val="32"/>
          <w14:shadow w14:blurRad="50800" w14:dist="38100" w14:dir="2700000" w14:sx="100000" w14:sy="100000" w14:kx="0" w14:ky="0" w14:algn="tl">
            <w14:srgbClr w14:val="000000">
              <w14:alpha w14:val="60000"/>
            </w14:srgbClr>
          </w14:shadow>
        </w:rPr>
      </w:pPr>
      <w:r w:rsidRPr="004929ED">
        <w:rPr>
          <w:rFonts w:ascii="Arial" w:hAnsi="Arial" w:cs="Arial"/>
          <w:b/>
          <w:iCs/>
          <w:color w:val="808080"/>
          <w:sz w:val="32"/>
          <w:szCs w:val="32"/>
          <w14:shadow w14:blurRad="50800" w14:dist="38100" w14:dir="2700000" w14:sx="100000" w14:sy="100000" w14:kx="0" w14:ky="0" w14:algn="tl">
            <w14:srgbClr w14:val="000000">
              <w14:alpha w14:val="60000"/>
            </w14:srgbClr>
          </w14:shadow>
        </w:rPr>
        <w:t xml:space="preserve">MARCHE PUBLIC DE PRESTATIONS INTELLECTUELLES </w:t>
      </w:r>
    </w:p>
    <w:p w14:paraId="71BA35CC" w14:textId="77777777" w:rsidR="00797602" w:rsidRPr="00C96FAA" w:rsidRDefault="00797602" w:rsidP="00797602">
      <w:pPr>
        <w:pBdr>
          <w:bottom w:val="single" w:sz="12" w:space="1" w:color="808080"/>
        </w:pBdr>
        <w:jc w:val="center"/>
        <w:rPr>
          <w:rFonts w:ascii="Arial" w:hAnsi="Arial" w:cs="Arial"/>
          <w:b/>
          <w:sz w:val="32"/>
        </w:rPr>
      </w:pPr>
    </w:p>
    <w:p w14:paraId="0FAEBDE3" w14:textId="77777777" w:rsidR="00797602" w:rsidRPr="00C96FAA" w:rsidRDefault="00797602" w:rsidP="00797602">
      <w:pPr>
        <w:jc w:val="center"/>
        <w:rPr>
          <w:rFonts w:ascii="Arial" w:hAnsi="Arial" w:cs="Arial"/>
          <w:b/>
          <w:sz w:val="32"/>
        </w:rPr>
      </w:pPr>
    </w:p>
    <w:p w14:paraId="3DB75ACC" w14:textId="08A44228" w:rsidR="00797602" w:rsidRPr="004929ED" w:rsidRDefault="00261343" w:rsidP="00797602">
      <w:pPr>
        <w:tabs>
          <w:tab w:val="left" w:pos="6048"/>
        </w:tabs>
        <w:ind w:right="136"/>
        <w:jc w:val="center"/>
        <w:rPr>
          <w:rFonts w:ascii="Arial" w:hAnsi="Arial" w:cs="Arial"/>
          <w:b/>
          <w:sz w:val="32"/>
          <w14:shadow w14:blurRad="50800" w14:dist="38100" w14:dir="2700000" w14:sx="100000" w14:sy="100000" w14:kx="0" w14:ky="0" w14:algn="tl">
            <w14:srgbClr w14:val="000000">
              <w14:alpha w14:val="60000"/>
            </w14:srgbClr>
          </w14:shadow>
        </w:rPr>
      </w:pPr>
      <w:r>
        <w:rPr>
          <w:noProof/>
        </w:rPr>
        <w:drawing>
          <wp:inline distT="0" distB="0" distL="0" distR="0" wp14:anchorId="6E88CB87" wp14:editId="625F9A03">
            <wp:extent cx="4472940" cy="1219200"/>
            <wp:effectExtent l="0" t="0" r="0" b="0"/>
            <wp:docPr id="826470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72940" cy="1219200"/>
                    </a:xfrm>
                    <a:prstGeom prst="rect">
                      <a:avLst/>
                    </a:prstGeom>
                    <a:noFill/>
                    <a:ln>
                      <a:noFill/>
                    </a:ln>
                  </pic:spPr>
                </pic:pic>
              </a:graphicData>
            </a:graphic>
          </wp:inline>
        </w:drawing>
      </w:r>
    </w:p>
    <w:p w14:paraId="3E2319D4" w14:textId="77777777" w:rsidR="00797602" w:rsidRPr="00C96FAA" w:rsidRDefault="00797602" w:rsidP="00797602">
      <w:pPr>
        <w:pStyle w:val="Chapitre"/>
        <w:pBdr>
          <w:bottom w:val="thinThickSmallGap" w:sz="12" w:space="1" w:color="808080"/>
        </w:pBdr>
        <w:ind w:right="135"/>
        <w:rPr>
          <w:rFonts w:ascii="Arial" w:hAnsi="Arial" w:cs="Arial"/>
          <w:color w:val="auto"/>
          <w:sz w:val="32"/>
        </w:rPr>
      </w:pPr>
    </w:p>
    <w:p w14:paraId="63A2AC0F" w14:textId="77777777" w:rsidR="00797602" w:rsidRPr="00C96FAA" w:rsidRDefault="00797602" w:rsidP="00797602">
      <w:pPr>
        <w:ind w:right="135"/>
        <w:jc w:val="center"/>
        <w:rPr>
          <w:rFonts w:ascii="Arial" w:hAnsi="Arial" w:cs="Arial"/>
          <w:sz w:val="32"/>
        </w:rPr>
      </w:pPr>
    </w:p>
    <w:p w14:paraId="39844E34" w14:textId="6EC9E12F" w:rsidR="003905D5" w:rsidRPr="003905D5" w:rsidRDefault="003905D5" w:rsidP="003905D5">
      <w:pPr>
        <w:jc w:val="center"/>
        <w:rPr>
          <w:rFonts w:ascii="Arial" w:hAnsi="Arial" w:cs="Arial"/>
          <w:b/>
          <w:sz w:val="32"/>
          <w:szCs w:val="32"/>
        </w:rPr>
      </w:pPr>
      <w:r w:rsidRPr="003905D5">
        <w:rPr>
          <w:rFonts w:ascii="Arial" w:hAnsi="Arial" w:cs="Arial"/>
          <w:b/>
          <w:sz w:val="32"/>
          <w:szCs w:val="32"/>
        </w:rPr>
        <w:t>Audit(s) de la gestion du risque de liquidité dans le cadre de la gestion de trésorerie de l’</w:t>
      </w:r>
      <w:r w:rsidR="00261343">
        <w:rPr>
          <w:rFonts w:ascii="Arial" w:hAnsi="Arial" w:cs="Arial"/>
          <w:b/>
          <w:sz w:val="32"/>
          <w:szCs w:val="32"/>
        </w:rPr>
        <w:t>Urssaf Caisse nationale</w:t>
      </w:r>
    </w:p>
    <w:p w14:paraId="0F5E41DE" w14:textId="77777777" w:rsidR="00797602" w:rsidRPr="003905D5" w:rsidRDefault="00797602" w:rsidP="00797602">
      <w:pPr>
        <w:pStyle w:val="Chapitre"/>
        <w:pBdr>
          <w:bottom w:val="thinThickSmallGap" w:sz="12" w:space="1" w:color="808080"/>
        </w:pBdr>
        <w:spacing w:before="100" w:after="100"/>
        <w:ind w:right="135"/>
        <w:rPr>
          <w:rFonts w:ascii="Arial" w:hAnsi="Arial" w:cs="Arial"/>
          <w:color w:val="auto"/>
          <w:sz w:val="32"/>
          <w:szCs w:val="32"/>
        </w:rPr>
      </w:pPr>
    </w:p>
    <w:p w14:paraId="2E11A2FD" w14:textId="77777777" w:rsidR="00797602" w:rsidRPr="004929ED" w:rsidRDefault="00797602" w:rsidP="00797602">
      <w:pPr>
        <w:tabs>
          <w:tab w:val="left" w:pos="2835"/>
        </w:tabs>
        <w:ind w:right="135"/>
        <w:jc w:val="center"/>
        <w:outlineLvl w:val="0"/>
        <w:rPr>
          <w:rFonts w:ascii="Arial" w:hAnsi="Arial" w:cs="Arial"/>
          <w:b/>
          <w:sz w:val="32"/>
          <w14:shadow w14:blurRad="50800" w14:dist="38100" w14:dir="2700000" w14:sx="100000" w14:sy="100000" w14:kx="0" w14:ky="0" w14:algn="tl">
            <w14:srgbClr w14:val="000000">
              <w14:alpha w14:val="60000"/>
            </w14:srgbClr>
          </w14:shadow>
        </w:rPr>
      </w:pPr>
    </w:p>
    <w:p w14:paraId="75A6865E" w14:textId="0B4B5C78" w:rsidR="00797602" w:rsidRPr="004929ED" w:rsidRDefault="00261343" w:rsidP="00797602">
      <w:pPr>
        <w:tabs>
          <w:tab w:val="left" w:pos="2835"/>
        </w:tabs>
        <w:ind w:right="135"/>
        <w:jc w:val="center"/>
        <w:outlineLvl w:val="0"/>
        <w:rPr>
          <w:rFonts w:ascii="Arial" w:hAnsi="Arial" w:cs="Arial"/>
          <w:b/>
          <w:sz w:val="32"/>
          <w14:shadow w14:blurRad="50800" w14:dist="38100" w14:dir="2700000" w14:sx="100000" w14:sy="100000" w14:kx="0" w14:ky="0" w14:algn="tl">
            <w14:srgbClr w14:val="000000">
              <w14:alpha w14:val="60000"/>
            </w14:srgbClr>
          </w14:shadow>
        </w:rPr>
      </w:pPr>
      <w:r w:rsidRPr="004929ED">
        <w:rPr>
          <w:rFonts w:ascii="Arial" w:hAnsi="Arial" w:cs="Arial"/>
          <w:b/>
          <w:sz w:val="32"/>
          <w14:shadow w14:blurRad="50800" w14:dist="38100" w14:dir="2700000" w14:sx="100000" w14:sy="100000" w14:kx="0" w14:ky="0" w14:algn="tl">
            <w14:srgbClr w14:val="000000">
              <w14:alpha w14:val="60000"/>
            </w14:srgbClr>
          </w14:shadow>
        </w:rPr>
        <w:t>Procédure adaptée</w:t>
      </w:r>
    </w:p>
    <w:p w14:paraId="107DC8C6" w14:textId="77777777" w:rsidR="00797602" w:rsidRPr="004929ED" w:rsidRDefault="00797602" w:rsidP="00797602">
      <w:pPr>
        <w:tabs>
          <w:tab w:val="left" w:pos="2835"/>
        </w:tabs>
        <w:ind w:right="135"/>
        <w:jc w:val="center"/>
        <w:outlineLvl w:val="0"/>
        <w:rPr>
          <w:rFonts w:ascii="Arial" w:hAnsi="Arial" w:cs="Arial"/>
          <w:b/>
          <w:sz w:val="32"/>
          <w14:shadow w14:blurRad="50800" w14:dist="38100" w14:dir="2700000" w14:sx="100000" w14:sy="100000" w14:kx="0" w14:ky="0" w14:algn="tl">
            <w14:srgbClr w14:val="000000">
              <w14:alpha w14:val="60000"/>
            </w14:srgbClr>
          </w14:shadow>
        </w:rPr>
      </w:pPr>
    </w:p>
    <w:p w14:paraId="1BE9E57F" w14:textId="62866A78" w:rsidR="00C904FD" w:rsidRPr="004929ED" w:rsidRDefault="00477DBB" w:rsidP="00C904FD">
      <w:pPr>
        <w:tabs>
          <w:tab w:val="left" w:pos="2835"/>
        </w:tabs>
        <w:spacing w:after="240"/>
        <w:ind w:right="135"/>
        <w:jc w:val="center"/>
        <w:rPr>
          <w:rFonts w:ascii="Arial" w:hAnsi="Arial" w:cs="Arial"/>
          <w:b/>
          <w:sz w:val="32"/>
          <w14:shadow w14:blurRad="50800" w14:dist="38100" w14:dir="2700000" w14:sx="100000" w14:sy="100000" w14:kx="0" w14:ky="0" w14:algn="tl">
            <w14:srgbClr w14:val="000000">
              <w14:alpha w14:val="60000"/>
            </w14:srgbClr>
          </w14:shadow>
        </w:rPr>
      </w:pPr>
      <w:r w:rsidRPr="004929ED">
        <w:rPr>
          <w:rFonts w:ascii="Arial" w:hAnsi="Arial" w:cs="Arial"/>
          <w:b/>
          <w:sz w:val="32"/>
          <w14:shadow w14:blurRad="50800" w14:dist="38100" w14:dir="2700000" w14:sx="100000" w14:sy="100000" w14:kx="0" w14:ky="0" w14:algn="tl">
            <w14:srgbClr w14:val="000000">
              <w14:alpha w14:val="60000"/>
            </w14:srgbClr>
          </w14:shadow>
        </w:rPr>
        <w:t xml:space="preserve">N° de procédure : </w:t>
      </w:r>
      <w:r w:rsidR="00C904FD" w:rsidRPr="004929ED">
        <w:rPr>
          <w:rFonts w:ascii="Arial" w:hAnsi="Arial" w:cs="Arial"/>
          <w:b/>
          <w:sz w:val="32"/>
          <w14:shadow w14:blurRad="50800" w14:dist="38100" w14:dir="2700000" w14:sx="100000" w14:sy="100000" w14:kx="0" w14:ky="0" w14:algn="tl">
            <w14:srgbClr w14:val="000000">
              <w14:alpha w14:val="60000"/>
            </w14:srgbClr>
          </w14:shadow>
        </w:rPr>
        <w:t>P2</w:t>
      </w:r>
      <w:r w:rsidR="00261343" w:rsidRPr="004929ED">
        <w:rPr>
          <w:rFonts w:ascii="Arial" w:hAnsi="Arial" w:cs="Arial"/>
          <w:b/>
          <w:sz w:val="32"/>
          <w14:shadow w14:blurRad="50800" w14:dist="38100" w14:dir="2700000" w14:sx="100000" w14:sy="100000" w14:kx="0" w14:ky="0" w14:algn="tl">
            <w14:srgbClr w14:val="000000">
              <w14:alpha w14:val="60000"/>
            </w14:srgbClr>
          </w14:shadow>
        </w:rPr>
        <w:t>516</w:t>
      </w:r>
      <w:r w:rsidR="00C904FD" w:rsidRPr="004929ED">
        <w:rPr>
          <w:rFonts w:ascii="Arial" w:hAnsi="Arial" w:cs="Arial"/>
          <w:b/>
          <w:sz w:val="32"/>
          <w14:shadow w14:blurRad="50800" w14:dist="38100" w14:dir="2700000" w14:sx="100000" w14:sy="100000" w14:kx="0" w14:ky="0" w14:algn="tl">
            <w14:srgbClr w14:val="000000">
              <w14:alpha w14:val="60000"/>
            </w14:srgbClr>
          </w14:shadow>
        </w:rPr>
        <w:t>-</w:t>
      </w:r>
      <w:r w:rsidR="003905D5" w:rsidRPr="004929ED">
        <w:rPr>
          <w:rFonts w:ascii="Arial" w:hAnsi="Arial" w:cs="Arial"/>
          <w:b/>
          <w:sz w:val="32"/>
          <w14:shadow w14:blurRad="50800" w14:dist="38100" w14:dir="2700000" w14:sx="100000" w14:sy="100000" w14:kx="0" w14:ky="0" w14:algn="tl">
            <w14:srgbClr w14:val="000000">
              <w14:alpha w14:val="60000"/>
            </w14:srgbClr>
          </w14:shadow>
        </w:rPr>
        <w:t>P</w:t>
      </w:r>
      <w:r w:rsidR="00C904FD" w:rsidRPr="004929ED">
        <w:rPr>
          <w:rFonts w:ascii="Arial" w:hAnsi="Arial" w:cs="Arial"/>
          <w:b/>
          <w:sz w:val="32"/>
          <w14:shadow w14:blurRad="50800" w14:dist="38100" w14:dir="2700000" w14:sx="100000" w14:sy="100000" w14:kx="0" w14:ky="0" w14:algn="tl">
            <w14:srgbClr w14:val="000000">
              <w14:alpha w14:val="60000"/>
            </w14:srgbClr>
          </w14:shadow>
        </w:rPr>
        <w:t>A-D</w:t>
      </w:r>
      <w:r w:rsidR="003905D5" w:rsidRPr="004929ED">
        <w:rPr>
          <w:rFonts w:ascii="Arial" w:hAnsi="Arial" w:cs="Arial"/>
          <w:b/>
          <w:sz w:val="32"/>
          <w14:shadow w14:blurRad="50800" w14:dist="38100" w14:dir="2700000" w14:sx="100000" w14:sy="100000" w14:kx="0" w14:ky="0" w14:algn="tl">
            <w14:srgbClr w14:val="000000">
              <w14:alpha w14:val="60000"/>
            </w14:srgbClr>
          </w14:shadow>
        </w:rPr>
        <w:t>IFI</w:t>
      </w:r>
      <w:r w:rsidR="00C904FD" w:rsidRPr="004929ED" w:rsidDel="00C904FD">
        <w:rPr>
          <w:rFonts w:ascii="Arial" w:hAnsi="Arial" w:cs="Arial"/>
          <w:b/>
          <w:sz w:val="32"/>
          <w14:shadow w14:blurRad="50800" w14:dist="38100" w14:dir="2700000" w14:sx="100000" w14:sy="100000" w14:kx="0" w14:ky="0" w14:algn="tl">
            <w14:srgbClr w14:val="000000">
              <w14:alpha w14:val="60000"/>
            </w14:srgbClr>
          </w14:shadow>
        </w:rPr>
        <w:t xml:space="preserve"> </w:t>
      </w:r>
    </w:p>
    <w:p w14:paraId="4DF050D4" w14:textId="29903264" w:rsidR="00797602" w:rsidRPr="00C96FAA" w:rsidRDefault="00797602" w:rsidP="00C904FD">
      <w:pPr>
        <w:tabs>
          <w:tab w:val="left" w:pos="2835"/>
        </w:tabs>
        <w:spacing w:after="240"/>
        <w:ind w:right="135"/>
        <w:jc w:val="center"/>
        <w:rPr>
          <w:rFonts w:ascii="Arial" w:hAnsi="Arial" w:cs="Arial"/>
          <w:b/>
          <w:sz w:val="24"/>
        </w:rPr>
      </w:pPr>
      <w:r w:rsidRPr="00C96FAA">
        <w:rPr>
          <w:rFonts w:ascii="Arial" w:hAnsi="Arial" w:cs="Arial"/>
          <w:b/>
          <w:sz w:val="24"/>
        </w:rPr>
        <w:t>N° de marché</w:t>
      </w:r>
    </w:p>
    <w:p w14:paraId="1759B11B" w14:textId="77777777" w:rsidR="00797602" w:rsidRPr="00C96FAA" w:rsidRDefault="00797602" w:rsidP="00797602">
      <w:pPr>
        <w:jc w:val="center"/>
        <w:rPr>
          <w:rFonts w:ascii="Arial" w:hAnsi="Arial" w:cs="Arial"/>
          <w:b/>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773"/>
        <w:gridCol w:w="773"/>
        <w:gridCol w:w="773"/>
        <w:gridCol w:w="773"/>
        <w:gridCol w:w="773"/>
        <w:gridCol w:w="773"/>
        <w:gridCol w:w="773"/>
        <w:gridCol w:w="773"/>
        <w:gridCol w:w="773"/>
      </w:tblGrid>
      <w:tr w:rsidR="00797602" w:rsidRPr="00C96FAA" w14:paraId="1D4E5D28" w14:textId="77777777" w:rsidTr="00D52836">
        <w:trPr>
          <w:cantSplit/>
          <w:jc w:val="center"/>
        </w:trPr>
        <w:tc>
          <w:tcPr>
            <w:tcW w:w="773" w:type="dxa"/>
          </w:tcPr>
          <w:p w14:paraId="66EC1559" w14:textId="77777777" w:rsidR="00797602" w:rsidRPr="00C96FAA" w:rsidRDefault="00797602" w:rsidP="00D52836">
            <w:pPr>
              <w:jc w:val="center"/>
              <w:rPr>
                <w:rFonts w:ascii="Arial" w:hAnsi="Arial" w:cs="Arial"/>
                <w:b/>
              </w:rPr>
            </w:pPr>
          </w:p>
          <w:p w14:paraId="09FBEE8C" w14:textId="77777777" w:rsidR="00797602" w:rsidRPr="00C96FAA" w:rsidRDefault="00797602" w:rsidP="00D52836">
            <w:pPr>
              <w:jc w:val="center"/>
              <w:rPr>
                <w:rFonts w:ascii="Arial" w:hAnsi="Arial" w:cs="Arial"/>
                <w:b/>
              </w:rPr>
            </w:pPr>
            <w:r w:rsidRPr="00C96FAA">
              <w:rPr>
                <w:rFonts w:ascii="Arial" w:hAnsi="Arial" w:cs="Arial"/>
                <w:b/>
              </w:rPr>
              <w:t>2</w:t>
            </w:r>
          </w:p>
          <w:p w14:paraId="20FB23F6" w14:textId="77777777" w:rsidR="00797602" w:rsidRPr="00C96FAA" w:rsidRDefault="00797602" w:rsidP="00D52836">
            <w:pPr>
              <w:jc w:val="center"/>
              <w:rPr>
                <w:rFonts w:ascii="Arial" w:hAnsi="Arial" w:cs="Arial"/>
                <w:b/>
              </w:rPr>
            </w:pPr>
          </w:p>
        </w:tc>
        <w:tc>
          <w:tcPr>
            <w:tcW w:w="773" w:type="dxa"/>
          </w:tcPr>
          <w:p w14:paraId="5D9F698F" w14:textId="77777777" w:rsidR="00797602" w:rsidRPr="00C96FAA" w:rsidRDefault="00797602" w:rsidP="00D52836">
            <w:pPr>
              <w:jc w:val="center"/>
              <w:rPr>
                <w:rFonts w:ascii="Arial" w:hAnsi="Arial" w:cs="Arial"/>
                <w:b/>
              </w:rPr>
            </w:pPr>
          </w:p>
          <w:p w14:paraId="47A180F2"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19DC9045" w14:textId="77777777" w:rsidR="00797602" w:rsidRPr="00C96FAA" w:rsidRDefault="00797602" w:rsidP="00D52836">
            <w:pPr>
              <w:jc w:val="center"/>
              <w:rPr>
                <w:rFonts w:ascii="Arial" w:hAnsi="Arial" w:cs="Arial"/>
                <w:b/>
              </w:rPr>
            </w:pPr>
          </w:p>
          <w:p w14:paraId="3D975E10" w14:textId="742CE216" w:rsidR="00797602" w:rsidRPr="00C96FAA" w:rsidRDefault="00C904FD" w:rsidP="00D52836">
            <w:pPr>
              <w:jc w:val="center"/>
              <w:rPr>
                <w:rFonts w:ascii="Arial" w:hAnsi="Arial" w:cs="Arial"/>
                <w:b/>
              </w:rPr>
            </w:pPr>
            <w:r>
              <w:rPr>
                <w:rFonts w:ascii="Arial" w:hAnsi="Arial" w:cs="Arial"/>
                <w:b/>
              </w:rPr>
              <w:t>2</w:t>
            </w:r>
          </w:p>
        </w:tc>
        <w:tc>
          <w:tcPr>
            <w:tcW w:w="773" w:type="dxa"/>
          </w:tcPr>
          <w:p w14:paraId="73007216" w14:textId="77777777" w:rsidR="00797602" w:rsidRPr="00C96FAA" w:rsidRDefault="00797602" w:rsidP="00D52836">
            <w:pPr>
              <w:jc w:val="center"/>
              <w:rPr>
                <w:rFonts w:ascii="Arial" w:hAnsi="Arial" w:cs="Arial"/>
                <w:b/>
              </w:rPr>
            </w:pPr>
          </w:p>
          <w:p w14:paraId="7325B3DE" w14:textId="3BA5165A" w:rsidR="00797602" w:rsidRPr="00C96FAA" w:rsidRDefault="00261343" w:rsidP="00D52836">
            <w:pPr>
              <w:jc w:val="center"/>
              <w:rPr>
                <w:rFonts w:ascii="Arial" w:hAnsi="Arial" w:cs="Arial"/>
                <w:b/>
              </w:rPr>
            </w:pPr>
            <w:r>
              <w:rPr>
                <w:rFonts w:ascii="Arial" w:hAnsi="Arial" w:cs="Arial"/>
                <w:b/>
              </w:rPr>
              <w:t>5</w:t>
            </w:r>
          </w:p>
        </w:tc>
        <w:tc>
          <w:tcPr>
            <w:tcW w:w="773" w:type="dxa"/>
          </w:tcPr>
          <w:p w14:paraId="087251D9" w14:textId="77777777" w:rsidR="00797602" w:rsidRPr="00C96FAA" w:rsidRDefault="00797602" w:rsidP="00D52836">
            <w:pPr>
              <w:jc w:val="center"/>
              <w:rPr>
                <w:rFonts w:ascii="Arial" w:hAnsi="Arial" w:cs="Arial"/>
                <w:b/>
              </w:rPr>
            </w:pPr>
          </w:p>
          <w:p w14:paraId="24BAB199" w14:textId="77777777" w:rsidR="00797602" w:rsidRPr="00C96FAA" w:rsidRDefault="00797602" w:rsidP="00D52836">
            <w:pPr>
              <w:jc w:val="center"/>
              <w:rPr>
                <w:rFonts w:ascii="Arial" w:hAnsi="Arial" w:cs="Arial"/>
                <w:b/>
              </w:rPr>
            </w:pPr>
            <w:r w:rsidRPr="00C96FAA">
              <w:rPr>
                <w:rFonts w:ascii="Arial" w:hAnsi="Arial" w:cs="Arial"/>
                <w:b/>
              </w:rPr>
              <w:t>.</w:t>
            </w:r>
          </w:p>
        </w:tc>
        <w:tc>
          <w:tcPr>
            <w:tcW w:w="773" w:type="dxa"/>
          </w:tcPr>
          <w:p w14:paraId="293C042A" w14:textId="77777777" w:rsidR="00797602" w:rsidRPr="00C96FAA" w:rsidRDefault="00797602" w:rsidP="00D52836">
            <w:pPr>
              <w:jc w:val="center"/>
              <w:rPr>
                <w:rFonts w:ascii="Arial" w:hAnsi="Arial" w:cs="Arial"/>
                <w:b/>
              </w:rPr>
            </w:pPr>
          </w:p>
          <w:p w14:paraId="7E7880F7"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6FF88F65" w14:textId="77777777" w:rsidR="00797602" w:rsidRPr="00C96FAA" w:rsidRDefault="00797602" w:rsidP="00D52836">
            <w:pPr>
              <w:jc w:val="center"/>
              <w:rPr>
                <w:rFonts w:ascii="Arial" w:hAnsi="Arial" w:cs="Arial"/>
                <w:b/>
              </w:rPr>
            </w:pPr>
          </w:p>
          <w:p w14:paraId="2DA205B6"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3BC1DFE0" w14:textId="77777777" w:rsidR="00797602" w:rsidRPr="00C96FAA" w:rsidRDefault="00797602" w:rsidP="00D52836">
            <w:pPr>
              <w:jc w:val="center"/>
              <w:rPr>
                <w:rFonts w:ascii="Arial" w:hAnsi="Arial" w:cs="Arial"/>
                <w:b/>
              </w:rPr>
            </w:pPr>
          </w:p>
          <w:p w14:paraId="17B6562A" w14:textId="77777777" w:rsidR="00797602" w:rsidRPr="00C96FAA" w:rsidRDefault="00797602" w:rsidP="00D52836">
            <w:pPr>
              <w:jc w:val="center"/>
              <w:rPr>
                <w:rFonts w:ascii="Arial" w:hAnsi="Arial" w:cs="Arial"/>
                <w:b/>
              </w:rPr>
            </w:pPr>
          </w:p>
        </w:tc>
        <w:tc>
          <w:tcPr>
            <w:tcW w:w="773" w:type="dxa"/>
          </w:tcPr>
          <w:p w14:paraId="49144F2A" w14:textId="77777777" w:rsidR="00797602" w:rsidRPr="00C96FAA" w:rsidRDefault="00797602" w:rsidP="00D52836">
            <w:pPr>
              <w:jc w:val="center"/>
              <w:rPr>
                <w:rFonts w:ascii="Arial" w:hAnsi="Arial" w:cs="Arial"/>
                <w:b/>
              </w:rPr>
            </w:pPr>
          </w:p>
          <w:p w14:paraId="2B2DEA28" w14:textId="77777777" w:rsidR="00797602" w:rsidRPr="00C96FAA" w:rsidRDefault="00797602" w:rsidP="00D52836">
            <w:pPr>
              <w:jc w:val="center"/>
              <w:rPr>
                <w:rFonts w:ascii="Arial" w:hAnsi="Arial" w:cs="Arial"/>
                <w:b/>
              </w:rPr>
            </w:pPr>
          </w:p>
          <w:p w14:paraId="1B7CC997" w14:textId="77777777" w:rsidR="00797602" w:rsidRPr="00C96FAA" w:rsidRDefault="00797602" w:rsidP="00D52836">
            <w:pPr>
              <w:jc w:val="center"/>
              <w:rPr>
                <w:rFonts w:ascii="Arial" w:hAnsi="Arial" w:cs="Arial"/>
                <w:b/>
              </w:rPr>
            </w:pPr>
          </w:p>
        </w:tc>
      </w:tr>
    </w:tbl>
    <w:p w14:paraId="62587CF4" w14:textId="77777777" w:rsidR="00797602" w:rsidRPr="00C96FAA" w:rsidRDefault="00797602" w:rsidP="00797602">
      <w:pPr>
        <w:rPr>
          <w:rFonts w:ascii="Arial" w:hAnsi="Arial" w:cs="Arial"/>
        </w:rPr>
      </w:pPr>
    </w:p>
    <w:p w14:paraId="77BE8A08" w14:textId="77777777" w:rsidR="00797602" w:rsidRPr="00C96FAA" w:rsidRDefault="00797602" w:rsidP="00797602">
      <w:pPr>
        <w:rPr>
          <w:rFonts w:ascii="Arial" w:hAnsi="Arial" w:cs="Arial"/>
        </w:rPr>
      </w:pPr>
    </w:p>
    <w:p w14:paraId="63C25C99" w14:textId="77777777" w:rsidR="00797602" w:rsidRPr="00C96FAA" w:rsidRDefault="00797602" w:rsidP="00797602">
      <w:pPr>
        <w:rPr>
          <w:rFonts w:ascii="Arial" w:hAnsi="Arial" w:cs="Arial"/>
        </w:rPr>
      </w:pPr>
    </w:p>
    <w:p w14:paraId="326757FD" w14:textId="77777777" w:rsidR="00797602" w:rsidRPr="003905D5" w:rsidRDefault="00797602" w:rsidP="00797602">
      <w:pPr>
        <w:pStyle w:val="Titre9"/>
        <w:framePr w:wrap="auto" w:vAnchor="text" w:hAnchor="page" w:x="3745" w:y="214"/>
        <w:rPr>
          <w:rFonts w:ascii="Arial" w:hAnsi="Arial" w:cs="Arial"/>
          <w:b/>
          <w:sz w:val="32"/>
          <w:szCs w:val="32"/>
        </w:rPr>
      </w:pPr>
      <w:r w:rsidRPr="003905D5">
        <w:rPr>
          <w:rFonts w:ascii="Arial" w:hAnsi="Arial" w:cs="Arial"/>
          <w:b/>
          <w:sz w:val="32"/>
          <w:szCs w:val="32"/>
        </w:rPr>
        <w:t>Acte d’Engagement</w:t>
      </w:r>
    </w:p>
    <w:p w14:paraId="41A748CC" w14:textId="77777777" w:rsidR="00797602" w:rsidRPr="003905D5" w:rsidRDefault="00797602" w:rsidP="00797602">
      <w:pPr>
        <w:rPr>
          <w:rFonts w:ascii="Arial" w:hAnsi="Arial" w:cs="Arial"/>
          <w:sz w:val="32"/>
          <w:szCs w:val="32"/>
        </w:rPr>
      </w:pPr>
    </w:p>
    <w:p w14:paraId="49A08350" w14:textId="77777777" w:rsidR="00797602" w:rsidRPr="003905D5" w:rsidRDefault="00797602" w:rsidP="00797602">
      <w:pPr>
        <w:pStyle w:val="Notedebasdepage"/>
        <w:rPr>
          <w:rFonts w:ascii="Arial" w:hAnsi="Arial" w:cs="Arial"/>
          <w:sz w:val="32"/>
          <w:szCs w:val="32"/>
        </w:rPr>
      </w:pPr>
    </w:p>
    <w:p w14:paraId="2DDA7FA9" w14:textId="77777777" w:rsidR="00797602" w:rsidRPr="00C96FAA" w:rsidRDefault="00797602" w:rsidP="00797602">
      <w:pPr>
        <w:rPr>
          <w:rFonts w:ascii="Arial" w:hAnsi="Arial" w:cs="Arial"/>
        </w:rPr>
      </w:pPr>
      <w:r w:rsidRPr="00C96FAA">
        <w:rPr>
          <w:rFonts w:ascii="Arial" w:hAnsi="Arial" w:cs="Arial"/>
        </w:rPr>
        <w:br w:type="column"/>
      </w:r>
    </w:p>
    <w:p w14:paraId="326049F1" w14:textId="77777777" w:rsidR="00797602" w:rsidRPr="00C96FAA" w:rsidRDefault="00797602" w:rsidP="00797602">
      <w:pPr>
        <w:pStyle w:val="Titre1"/>
        <w:shd w:val="pct12" w:color="auto" w:fill="FFFFFF"/>
        <w:rPr>
          <w:rFonts w:ascii="Arial" w:hAnsi="Arial" w:cs="Arial"/>
        </w:rPr>
      </w:pPr>
      <w:r w:rsidRPr="00C96FAA">
        <w:rPr>
          <w:rFonts w:ascii="Arial" w:hAnsi="Arial" w:cs="Arial"/>
        </w:rPr>
        <w:t>ARTICLE 1 - Identifiants</w:t>
      </w:r>
    </w:p>
    <w:p w14:paraId="33016A55" w14:textId="77777777" w:rsidR="00797602" w:rsidRPr="00C96FAA" w:rsidRDefault="00797602" w:rsidP="00797602">
      <w:pPr>
        <w:rPr>
          <w:rFonts w:ascii="Arial" w:hAnsi="Arial" w:cs="Arial"/>
        </w:rPr>
      </w:pPr>
    </w:p>
    <w:p w14:paraId="5859192B" w14:textId="77777777" w:rsidR="00797602" w:rsidRPr="00C96FAA" w:rsidRDefault="00797602" w:rsidP="00797602">
      <w:pPr>
        <w:pStyle w:val="Corpsdetexte"/>
        <w:rPr>
          <w:rFonts w:ascii="Arial" w:hAnsi="Arial" w:cs="Arial"/>
          <w:sz w:val="20"/>
          <w:u w:val="single"/>
        </w:rPr>
      </w:pPr>
      <w:r w:rsidRPr="00C96FAA">
        <w:rPr>
          <w:rFonts w:ascii="Arial" w:hAnsi="Arial" w:cs="Arial"/>
          <w:sz w:val="20"/>
          <w:u w:val="single"/>
        </w:rPr>
        <w:t>Pouvoir adjudicateur :</w:t>
      </w:r>
    </w:p>
    <w:p w14:paraId="6D275BBD" w14:textId="77777777" w:rsidR="00797602" w:rsidRPr="00C96FAA" w:rsidRDefault="00797602" w:rsidP="00797602">
      <w:pPr>
        <w:tabs>
          <w:tab w:val="left" w:pos="1134"/>
          <w:tab w:val="left" w:pos="1843"/>
          <w:tab w:val="left" w:pos="8505"/>
        </w:tabs>
        <w:spacing w:line="240" w:lineRule="exact"/>
        <w:rPr>
          <w:rFonts w:ascii="Arial" w:hAnsi="Arial" w:cs="Arial"/>
        </w:rPr>
      </w:pPr>
    </w:p>
    <w:p w14:paraId="19F748B0"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Agence Centrale des Organismes de Sécurité Sociale (ACOSS), établissement public national à caractère administratif (article L 225.2 du code de la sécurité sociale).</w:t>
      </w:r>
    </w:p>
    <w:p w14:paraId="3EAC587C" w14:textId="77777777" w:rsidR="00797602" w:rsidRPr="00C96FAA" w:rsidRDefault="00797602" w:rsidP="00797602">
      <w:pPr>
        <w:tabs>
          <w:tab w:val="left" w:pos="1134"/>
          <w:tab w:val="left" w:pos="1843"/>
          <w:tab w:val="left" w:pos="8505"/>
        </w:tabs>
        <w:spacing w:line="240" w:lineRule="exact"/>
        <w:rPr>
          <w:rFonts w:ascii="Arial" w:hAnsi="Arial" w:cs="Arial"/>
        </w:rPr>
      </w:pPr>
    </w:p>
    <w:p w14:paraId="74CB7100"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36 rue de Valmy</w:t>
      </w:r>
    </w:p>
    <w:p w14:paraId="3BBAF2AE"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93108 Montreuil cedex</w:t>
      </w:r>
    </w:p>
    <w:p w14:paraId="0DFCC36C"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FRANCE</w:t>
      </w:r>
    </w:p>
    <w:p w14:paraId="34E1C147" w14:textId="77777777" w:rsidR="00797602" w:rsidRPr="00C96FAA" w:rsidRDefault="00797602" w:rsidP="00797602">
      <w:pPr>
        <w:tabs>
          <w:tab w:val="left" w:pos="1134"/>
          <w:tab w:val="left" w:pos="1843"/>
          <w:tab w:val="left" w:pos="8505"/>
        </w:tabs>
        <w:spacing w:line="240" w:lineRule="exact"/>
        <w:rPr>
          <w:rFonts w:ascii="Arial" w:hAnsi="Arial" w:cs="Arial"/>
        </w:rPr>
      </w:pPr>
    </w:p>
    <w:p w14:paraId="53C09FBA" w14:textId="77777777" w:rsidR="00797602" w:rsidRPr="00C96FAA" w:rsidRDefault="00797602" w:rsidP="00797602">
      <w:pPr>
        <w:spacing w:before="120" w:after="120"/>
        <w:jc w:val="both"/>
        <w:rPr>
          <w:rFonts w:ascii="Arial" w:hAnsi="Arial" w:cs="Arial"/>
        </w:rPr>
      </w:pPr>
      <w:r w:rsidRPr="00C96FAA">
        <w:rPr>
          <w:rFonts w:ascii="Arial" w:hAnsi="Arial" w:cs="Arial"/>
          <w:u w:val="single"/>
        </w:rPr>
        <w:t>Objet du marché :</w:t>
      </w:r>
      <w:r w:rsidRPr="00C96FAA">
        <w:rPr>
          <w:rFonts w:ascii="Arial" w:hAnsi="Arial" w:cs="Arial"/>
        </w:rPr>
        <w:t xml:space="preserve"> </w:t>
      </w:r>
    </w:p>
    <w:p w14:paraId="664A3D79" w14:textId="02224F0A" w:rsidR="003905D5" w:rsidRPr="006C489F" w:rsidRDefault="008F06DF" w:rsidP="003905D5">
      <w:pPr>
        <w:rPr>
          <w:rFonts w:ascii="Arial" w:hAnsi="Arial" w:cs="Arial"/>
          <w:lang w:eastAsia="en-US"/>
        </w:rPr>
      </w:pPr>
      <w:r w:rsidRPr="00C96FAA">
        <w:rPr>
          <w:rFonts w:ascii="Arial" w:eastAsia="MS Mincho" w:hAnsi="Arial" w:cs="Arial"/>
          <w:lang w:eastAsia="ja-JP"/>
        </w:rPr>
        <w:t xml:space="preserve">Le </w:t>
      </w:r>
      <w:r w:rsidRPr="0031164F">
        <w:rPr>
          <w:rFonts w:ascii="Arial" w:eastAsia="MS Mincho" w:hAnsi="Arial" w:cs="Arial"/>
          <w:lang w:eastAsia="ja-JP"/>
        </w:rPr>
        <w:t xml:space="preserve">présent </w:t>
      </w:r>
      <w:r w:rsidR="00477DBB" w:rsidRPr="0031164F">
        <w:rPr>
          <w:rFonts w:ascii="Arial" w:eastAsia="MS Mincho" w:hAnsi="Arial" w:cs="Arial"/>
          <w:b/>
          <w:lang w:eastAsia="ja-JP"/>
        </w:rPr>
        <w:t>marché public</w:t>
      </w:r>
      <w:r w:rsidRPr="0031164F">
        <w:rPr>
          <w:rFonts w:ascii="Arial" w:eastAsia="MS Mincho" w:hAnsi="Arial" w:cs="Arial"/>
          <w:lang w:eastAsia="ja-JP"/>
        </w:rPr>
        <w:t xml:space="preserve"> </w:t>
      </w:r>
      <w:r w:rsidR="00477DBB" w:rsidRPr="0031164F">
        <w:rPr>
          <w:rFonts w:ascii="Arial" w:eastAsia="MS Mincho" w:hAnsi="Arial" w:cs="Arial"/>
          <w:lang w:eastAsia="ja-JP"/>
        </w:rPr>
        <w:t>a pour objet</w:t>
      </w:r>
      <w:r w:rsidR="0031164F" w:rsidRPr="0031164F">
        <w:rPr>
          <w:rFonts w:ascii="Arial" w:eastAsia="MS Mincho" w:hAnsi="Arial" w:cs="Arial"/>
          <w:lang w:eastAsia="ja-JP"/>
        </w:rPr>
        <w:t xml:space="preserve"> la réalisation </w:t>
      </w:r>
      <w:r w:rsidR="003905D5" w:rsidRPr="006C489F">
        <w:rPr>
          <w:rFonts w:ascii="Arial" w:hAnsi="Arial" w:cs="Arial"/>
          <w:lang w:eastAsia="en-US"/>
        </w:rPr>
        <w:t>d’audit(s) portant sur la gestion du risque de liquidité, au sein du service trésorerie de l’ACOSS, dans le cadre de la gestion de la trésorerie.</w:t>
      </w:r>
    </w:p>
    <w:p w14:paraId="1FBC81BB" w14:textId="492532BC" w:rsidR="008F06DF" w:rsidRPr="0031164F" w:rsidRDefault="008F06DF" w:rsidP="008F06DF">
      <w:pPr>
        <w:pStyle w:val="Retraitcorpsdetexte"/>
        <w:rPr>
          <w:rFonts w:ascii="Arial" w:eastAsia="MS Mincho" w:hAnsi="Arial" w:cs="Arial"/>
          <w:sz w:val="20"/>
          <w:lang w:eastAsia="ja-JP"/>
        </w:rPr>
      </w:pPr>
    </w:p>
    <w:p w14:paraId="5D8A1E8D" w14:textId="77777777" w:rsidR="00797602" w:rsidRPr="00C96FAA" w:rsidRDefault="00797602" w:rsidP="00797602">
      <w:pPr>
        <w:jc w:val="both"/>
        <w:rPr>
          <w:rFonts w:ascii="Arial" w:hAnsi="Arial" w:cs="Arial"/>
          <w:b/>
          <w:sz w:val="18"/>
          <w:szCs w:val="18"/>
        </w:rPr>
      </w:pPr>
    </w:p>
    <w:p w14:paraId="16C2F00D"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Nom, prénom, qualité du signataire du marché :</w:t>
      </w:r>
    </w:p>
    <w:p w14:paraId="4F7FDA9E" w14:textId="77777777" w:rsidR="00797602" w:rsidRPr="00C96FAA" w:rsidRDefault="00797602" w:rsidP="00797602">
      <w:pPr>
        <w:pStyle w:val="En-tte"/>
        <w:tabs>
          <w:tab w:val="clear" w:pos="4819"/>
          <w:tab w:val="clear" w:pos="9071"/>
          <w:tab w:val="left" w:pos="1134"/>
          <w:tab w:val="left" w:pos="1843"/>
          <w:tab w:val="left" w:pos="8505"/>
        </w:tabs>
        <w:spacing w:line="240" w:lineRule="exact"/>
        <w:rPr>
          <w:rFonts w:ascii="Arial" w:hAnsi="Arial" w:cs="Arial"/>
          <w:sz w:val="20"/>
        </w:rPr>
      </w:pPr>
    </w:p>
    <w:p w14:paraId="76F2CC91" w14:textId="37D26B59" w:rsidR="00797602" w:rsidRPr="00C96FAA" w:rsidRDefault="00797602" w:rsidP="00797602">
      <w:pPr>
        <w:pStyle w:val="En-tte"/>
        <w:tabs>
          <w:tab w:val="clear" w:pos="4819"/>
          <w:tab w:val="clear" w:pos="9071"/>
          <w:tab w:val="left" w:pos="1134"/>
          <w:tab w:val="left" w:pos="1843"/>
          <w:tab w:val="left" w:pos="8505"/>
        </w:tabs>
        <w:spacing w:line="240" w:lineRule="exact"/>
        <w:rPr>
          <w:rFonts w:ascii="Arial" w:hAnsi="Arial" w:cs="Arial"/>
          <w:sz w:val="20"/>
        </w:rPr>
      </w:pPr>
      <w:r w:rsidRPr="00C96FAA">
        <w:rPr>
          <w:rFonts w:ascii="Arial" w:hAnsi="Arial" w:cs="Arial"/>
          <w:sz w:val="20"/>
        </w:rPr>
        <w:t xml:space="preserve">Monsieur </w:t>
      </w:r>
      <w:r w:rsidR="007A32EE">
        <w:rPr>
          <w:rFonts w:ascii="Arial" w:hAnsi="Arial" w:cs="Arial"/>
          <w:sz w:val="20"/>
        </w:rPr>
        <w:t>Damien IENTILE</w:t>
      </w:r>
      <w:r w:rsidRPr="00C96FAA">
        <w:rPr>
          <w:rFonts w:ascii="Arial" w:hAnsi="Arial" w:cs="Arial"/>
          <w:sz w:val="20"/>
        </w:rPr>
        <w:t>, Directeur de l’ACOSS</w:t>
      </w:r>
    </w:p>
    <w:p w14:paraId="5B9EC977" w14:textId="77777777" w:rsidR="00797602" w:rsidRPr="00C96FAA" w:rsidRDefault="00797602" w:rsidP="00797602">
      <w:pPr>
        <w:pStyle w:val="Corpsdetexte3"/>
        <w:rPr>
          <w:rFonts w:ascii="Arial" w:hAnsi="Arial" w:cs="Arial"/>
          <w:i w:val="0"/>
          <w:color w:val="auto"/>
          <w:sz w:val="20"/>
        </w:rPr>
      </w:pPr>
    </w:p>
    <w:p w14:paraId="75A3BE8E" w14:textId="77777777" w:rsidR="00797602" w:rsidRPr="00C96FAA" w:rsidRDefault="00797602" w:rsidP="00797602">
      <w:pPr>
        <w:pStyle w:val="Corpsdetexte3"/>
        <w:rPr>
          <w:rFonts w:ascii="Arial" w:hAnsi="Arial" w:cs="Arial"/>
          <w:i w:val="0"/>
          <w:color w:val="auto"/>
          <w:sz w:val="20"/>
        </w:rPr>
      </w:pPr>
    </w:p>
    <w:p w14:paraId="25D2561B"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Origine de son pouvoir de signature :</w:t>
      </w:r>
    </w:p>
    <w:p w14:paraId="113E21DA" w14:textId="77777777" w:rsidR="00797602" w:rsidRPr="00C96FAA" w:rsidRDefault="00797602" w:rsidP="00797602">
      <w:pPr>
        <w:tabs>
          <w:tab w:val="left" w:pos="1134"/>
          <w:tab w:val="left" w:pos="1843"/>
          <w:tab w:val="left" w:pos="8505"/>
        </w:tabs>
        <w:spacing w:line="240" w:lineRule="exact"/>
        <w:rPr>
          <w:rFonts w:ascii="Arial" w:hAnsi="Arial" w:cs="Arial"/>
        </w:rPr>
      </w:pPr>
    </w:p>
    <w:p w14:paraId="6F95FBAE" w14:textId="77777777" w:rsidR="007A32EE" w:rsidRPr="00DA0B64" w:rsidRDefault="007A32EE" w:rsidP="007A32EE">
      <w:pPr>
        <w:jc w:val="both"/>
        <w:rPr>
          <w:rFonts w:ascii="Arial" w:hAnsi="Arial" w:cs="Arial"/>
        </w:rPr>
      </w:pPr>
      <w:r w:rsidRPr="00DA0B64">
        <w:rPr>
          <w:rFonts w:ascii="Arial" w:hAnsi="Arial" w:cs="Arial"/>
        </w:rPr>
        <w:t xml:space="preserve">Décret du </w:t>
      </w:r>
      <w:r>
        <w:rPr>
          <w:rFonts w:ascii="Arial" w:hAnsi="Arial" w:cs="Arial"/>
        </w:rPr>
        <w:t>21</w:t>
      </w:r>
      <w:r w:rsidRPr="00DA0B64">
        <w:rPr>
          <w:rFonts w:ascii="Arial" w:hAnsi="Arial" w:cs="Arial"/>
        </w:rPr>
        <w:t xml:space="preserve"> </w:t>
      </w:r>
      <w:r>
        <w:rPr>
          <w:rFonts w:ascii="Arial" w:hAnsi="Arial" w:cs="Arial"/>
        </w:rPr>
        <w:t>février</w:t>
      </w:r>
      <w:r w:rsidRPr="00DA0B64">
        <w:rPr>
          <w:rFonts w:ascii="Arial" w:hAnsi="Arial" w:cs="Arial"/>
        </w:rPr>
        <w:t xml:space="preserve"> </w:t>
      </w:r>
      <w:r>
        <w:rPr>
          <w:rFonts w:ascii="Arial" w:hAnsi="Arial" w:cs="Arial"/>
        </w:rPr>
        <w:t>2024</w:t>
      </w:r>
      <w:r w:rsidRPr="00DA0B64">
        <w:rPr>
          <w:rFonts w:ascii="Arial" w:hAnsi="Arial" w:cs="Arial"/>
        </w:rPr>
        <w:t xml:space="preserve"> portant nomination du directeur de l'Agence centrale des organismes de sécurité sociale </w:t>
      </w:r>
    </w:p>
    <w:p w14:paraId="40302AD6" w14:textId="77777777" w:rsidR="00797602" w:rsidRPr="00C96FAA" w:rsidRDefault="00797602" w:rsidP="00797602">
      <w:pPr>
        <w:pStyle w:val="Corpsdetexte"/>
        <w:rPr>
          <w:rFonts w:ascii="Arial" w:hAnsi="Arial" w:cs="Arial"/>
          <w:sz w:val="20"/>
          <w:u w:val="single"/>
        </w:rPr>
      </w:pPr>
    </w:p>
    <w:p w14:paraId="12E818FB" w14:textId="77777777" w:rsidR="00797602" w:rsidRPr="00C96FAA" w:rsidRDefault="00797602" w:rsidP="00797602">
      <w:pPr>
        <w:pStyle w:val="Corpsdetexte3"/>
        <w:rPr>
          <w:rFonts w:ascii="Arial" w:hAnsi="Arial" w:cs="Arial"/>
          <w:i w:val="0"/>
          <w:color w:val="auto"/>
          <w:sz w:val="20"/>
        </w:rPr>
      </w:pPr>
    </w:p>
    <w:p w14:paraId="6D13025D" w14:textId="156FE49E"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 xml:space="preserve">Désignation de la personne habilitée à donner les renseignements prévus </w:t>
      </w:r>
      <w:r w:rsidR="00B83656">
        <w:rPr>
          <w:rFonts w:ascii="Arial" w:hAnsi="Arial" w:cs="Arial"/>
          <w:i w:val="0"/>
          <w:color w:val="auto"/>
          <w:sz w:val="20"/>
          <w:u w:val="single"/>
        </w:rPr>
        <w:t xml:space="preserve">aux </w:t>
      </w:r>
      <w:r w:rsidR="00B83656" w:rsidRPr="002B51ED">
        <w:rPr>
          <w:rFonts w:ascii="Arial" w:hAnsi="Arial"/>
          <w:i w:val="0"/>
          <w:color w:val="auto"/>
          <w:sz w:val="20"/>
          <w:u w:val="single"/>
        </w:rPr>
        <w:t>article</w:t>
      </w:r>
      <w:r w:rsidR="00B83656">
        <w:rPr>
          <w:rFonts w:ascii="Arial" w:hAnsi="Arial"/>
          <w:i w:val="0"/>
          <w:color w:val="auto"/>
          <w:sz w:val="20"/>
          <w:u w:val="single"/>
        </w:rPr>
        <w:t xml:space="preserve">s R2191-59 à R2191-62 </w:t>
      </w:r>
      <w:r w:rsidR="00ED009F">
        <w:rPr>
          <w:rFonts w:ascii="Arial" w:hAnsi="Arial" w:cs="Arial"/>
          <w:i w:val="0"/>
          <w:color w:val="auto"/>
          <w:sz w:val="20"/>
          <w:u w:val="single"/>
        </w:rPr>
        <w:t xml:space="preserve">du Code de la commande publique </w:t>
      </w:r>
      <w:r w:rsidRPr="00C96FAA">
        <w:rPr>
          <w:rFonts w:ascii="Arial" w:hAnsi="Arial" w:cs="Arial"/>
          <w:i w:val="0"/>
          <w:color w:val="auto"/>
          <w:sz w:val="20"/>
          <w:u w:val="single"/>
        </w:rPr>
        <w:t>:</w:t>
      </w:r>
    </w:p>
    <w:p w14:paraId="0D4E97EF" w14:textId="77777777" w:rsidR="00797602" w:rsidRPr="00C96FAA" w:rsidRDefault="00797602" w:rsidP="00797602">
      <w:pPr>
        <w:pStyle w:val="En-tte"/>
        <w:tabs>
          <w:tab w:val="clear" w:pos="4819"/>
          <w:tab w:val="clear" w:pos="9071"/>
          <w:tab w:val="left" w:pos="1134"/>
          <w:tab w:val="left" w:pos="1843"/>
          <w:tab w:val="left" w:pos="8505"/>
        </w:tabs>
        <w:spacing w:line="240" w:lineRule="exact"/>
        <w:jc w:val="both"/>
        <w:rPr>
          <w:rFonts w:ascii="Arial" w:hAnsi="Arial" w:cs="Arial"/>
          <w:sz w:val="20"/>
        </w:rPr>
      </w:pPr>
    </w:p>
    <w:p w14:paraId="1B275FE7" w14:textId="77777777" w:rsidR="00797602" w:rsidRPr="00C96FAA" w:rsidRDefault="00797602" w:rsidP="00797602">
      <w:pPr>
        <w:pStyle w:val="En-tte"/>
        <w:tabs>
          <w:tab w:val="clear" w:pos="4819"/>
          <w:tab w:val="clear" w:pos="9071"/>
          <w:tab w:val="left" w:pos="1134"/>
          <w:tab w:val="left" w:pos="1843"/>
          <w:tab w:val="left" w:pos="8505"/>
        </w:tabs>
        <w:spacing w:line="240" w:lineRule="exact"/>
        <w:jc w:val="both"/>
        <w:rPr>
          <w:rFonts w:ascii="Arial" w:hAnsi="Arial" w:cs="Arial"/>
          <w:sz w:val="20"/>
        </w:rPr>
      </w:pPr>
      <w:r w:rsidRPr="00C96FAA">
        <w:rPr>
          <w:rFonts w:ascii="Arial" w:hAnsi="Arial" w:cs="Arial"/>
          <w:sz w:val="20"/>
        </w:rPr>
        <w:t>Monsieur le Directeur de l’ACOSS ou son représentant habilité</w:t>
      </w:r>
    </w:p>
    <w:p w14:paraId="5096DD9C" w14:textId="77777777" w:rsidR="00797602" w:rsidRPr="00C96FAA" w:rsidRDefault="00797602" w:rsidP="00797602">
      <w:pPr>
        <w:tabs>
          <w:tab w:val="left" w:pos="1134"/>
          <w:tab w:val="left" w:pos="1843"/>
          <w:tab w:val="left" w:pos="8505"/>
        </w:tabs>
        <w:spacing w:line="240" w:lineRule="exact"/>
        <w:rPr>
          <w:rFonts w:ascii="Arial" w:hAnsi="Arial" w:cs="Arial"/>
          <w:b/>
        </w:rPr>
      </w:pPr>
    </w:p>
    <w:p w14:paraId="46C08875" w14:textId="77777777" w:rsidR="00797602" w:rsidRPr="00C96FAA" w:rsidRDefault="00797602" w:rsidP="00797602">
      <w:pPr>
        <w:pStyle w:val="Corpsdetexte3"/>
        <w:rPr>
          <w:rFonts w:ascii="Arial" w:hAnsi="Arial" w:cs="Arial"/>
          <w:i w:val="0"/>
          <w:color w:val="auto"/>
          <w:sz w:val="20"/>
        </w:rPr>
      </w:pPr>
    </w:p>
    <w:p w14:paraId="633FC1B9"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Désignation du comptable assignataire :</w:t>
      </w:r>
    </w:p>
    <w:p w14:paraId="1FF7D284" w14:textId="77777777" w:rsidR="00797602" w:rsidRPr="00C96FAA" w:rsidRDefault="00797602" w:rsidP="00797602">
      <w:pPr>
        <w:pStyle w:val="Corpsdetexte3"/>
        <w:rPr>
          <w:rFonts w:ascii="Arial" w:hAnsi="Arial" w:cs="Arial"/>
          <w:i w:val="0"/>
          <w:color w:val="auto"/>
          <w:sz w:val="20"/>
        </w:rPr>
      </w:pPr>
    </w:p>
    <w:p w14:paraId="0153D28C" w14:textId="77777777" w:rsidR="00797602" w:rsidRPr="00C96FAA" w:rsidRDefault="008B3C47" w:rsidP="00797602">
      <w:pPr>
        <w:pStyle w:val="Corpsdetexte3"/>
        <w:rPr>
          <w:rFonts w:ascii="Arial" w:hAnsi="Arial" w:cs="Arial"/>
          <w:i w:val="0"/>
          <w:color w:val="auto"/>
          <w:sz w:val="20"/>
        </w:rPr>
      </w:pPr>
      <w:r>
        <w:rPr>
          <w:rFonts w:ascii="Arial" w:hAnsi="Arial" w:cs="Arial"/>
          <w:i w:val="0"/>
          <w:color w:val="auto"/>
          <w:sz w:val="20"/>
        </w:rPr>
        <w:t>Madame</w:t>
      </w:r>
      <w:r w:rsidR="00797602" w:rsidRPr="00C96FAA">
        <w:rPr>
          <w:rFonts w:ascii="Arial" w:hAnsi="Arial" w:cs="Arial"/>
          <w:i w:val="0"/>
          <w:color w:val="auto"/>
          <w:sz w:val="20"/>
        </w:rPr>
        <w:t xml:space="preserve"> l’Agent Comptable de l’ACOSS</w:t>
      </w:r>
    </w:p>
    <w:p w14:paraId="07C0E801" w14:textId="77777777" w:rsidR="00797602" w:rsidRPr="00C96FAA" w:rsidRDefault="000D34FE" w:rsidP="000D34FE">
      <w:pPr>
        <w:pStyle w:val="Corpsdetexte3"/>
        <w:tabs>
          <w:tab w:val="left" w:pos="2880"/>
        </w:tabs>
        <w:rPr>
          <w:rFonts w:ascii="Arial" w:hAnsi="Arial" w:cs="Arial"/>
          <w:i w:val="0"/>
          <w:color w:val="auto"/>
          <w:sz w:val="20"/>
        </w:rPr>
      </w:pPr>
      <w:r>
        <w:rPr>
          <w:rFonts w:ascii="Arial" w:hAnsi="Arial" w:cs="Arial"/>
          <w:i w:val="0"/>
          <w:color w:val="auto"/>
          <w:sz w:val="20"/>
        </w:rPr>
        <w:tab/>
      </w:r>
    </w:p>
    <w:p w14:paraId="0E91291D" w14:textId="77777777" w:rsidR="00797602" w:rsidRPr="00C96FAA" w:rsidRDefault="00797602" w:rsidP="00797602">
      <w:pPr>
        <w:pStyle w:val="Corpsdetexte3"/>
        <w:rPr>
          <w:rFonts w:ascii="Arial" w:hAnsi="Arial" w:cs="Arial"/>
          <w:i w:val="0"/>
          <w:color w:val="auto"/>
          <w:sz w:val="20"/>
        </w:rPr>
      </w:pPr>
    </w:p>
    <w:p w14:paraId="71E2E5BB"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 xml:space="preserve">Imputation budgétaire : </w:t>
      </w:r>
    </w:p>
    <w:p w14:paraId="2894353A" w14:textId="77777777" w:rsidR="00797602" w:rsidRPr="00C96FAA" w:rsidRDefault="00797602" w:rsidP="00797602">
      <w:pPr>
        <w:pStyle w:val="Corpsdetexte3"/>
        <w:rPr>
          <w:rFonts w:ascii="Arial" w:hAnsi="Arial" w:cs="Arial"/>
          <w:i w:val="0"/>
          <w:color w:val="auto"/>
          <w:sz w:val="20"/>
        </w:rPr>
      </w:pPr>
    </w:p>
    <w:p w14:paraId="58CABEB9" w14:textId="77777777" w:rsidR="00797602" w:rsidRPr="00C96FAA" w:rsidRDefault="00797602" w:rsidP="00797602">
      <w:pPr>
        <w:pStyle w:val="Corpsdetexte3"/>
        <w:rPr>
          <w:rFonts w:ascii="Arial" w:hAnsi="Arial" w:cs="Arial"/>
          <w:i w:val="0"/>
          <w:color w:val="auto"/>
          <w:sz w:val="20"/>
        </w:rPr>
      </w:pPr>
      <w:r w:rsidRPr="00C96FAA">
        <w:rPr>
          <w:rFonts w:ascii="Arial" w:hAnsi="Arial" w:cs="Arial"/>
          <w:i w:val="0"/>
          <w:color w:val="auto"/>
          <w:sz w:val="20"/>
        </w:rPr>
        <w:t>GA</w:t>
      </w:r>
    </w:p>
    <w:p w14:paraId="75039213" w14:textId="77777777" w:rsidR="00797602" w:rsidRPr="00C96FAA" w:rsidRDefault="00797602" w:rsidP="00797602">
      <w:pPr>
        <w:tabs>
          <w:tab w:val="left" w:pos="1134"/>
          <w:tab w:val="left" w:pos="1843"/>
          <w:tab w:val="left" w:pos="8505"/>
        </w:tabs>
        <w:spacing w:line="240" w:lineRule="exact"/>
        <w:jc w:val="both"/>
        <w:rPr>
          <w:rFonts w:ascii="Arial" w:hAnsi="Arial" w:cs="Arial"/>
          <w:b/>
        </w:rPr>
      </w:pPr>
    </w:p>
    <w:p w14:paraId="2507DF0F" w14:textId="77777777" w:rsidR="00797602" w:rsidRPr="00C96FAA" w:rsidRDefault="00797602" w:rsidP="00797602">
      <w:pPr>
        <w:tabs>
          <w:tab w:val="left" w:pos="1134"/>
          <w:tab w:val="left" w:pos="1843"/>
          <w:tab w:val="left" w:pos="8505"/>
        </w:tabs>
        <w:spacing w:line="240" w:lineRule="exact"/>
        <w:jc w:val="both"/>
        <w:rPr>
          <w:rFonts w:ascii="Arial" w:hAnsi="Arial" w:cs="Arial"/>
          <w:b/>
        </w:rPr>
      </w:pPr>
    </w:p>
    <w:p w14:paraId="3A051B8A" w14:textId="77777777" w:rsidR="00797602" w:rsidRPr="00C96FAA" w:rsidRDefault="00797602" w:rsidP="00797602">
      <w:pPr>
        <w:tabs>
          <w:tab w:val="left" w:pos="1134"/>
          <w:tab w:val="left" w:pos="1843"/>
          <w:tab w:val="left" w:pos="8505"/>
        </w:tabs>
        <w:spacing w:line="240" w:lineRule="exact"/>
        <w:jc w:val="both"/>
        <w:rPr>
          <w:rFonts w:ascii="Arial" w:hAnsi="Arial" w:cs="Arial"/>
          <w:u w:val="single"/>
        </w:rPr>
      </w:pPr>
      <w:r w:rsidRPr="00C96FAA">
        <w:rPr>
          <w:rFonts w:ascii="Arial" w:hAnsi="Arial" w:cs="Arial"/>
          <w:u w:val="single"/>
        </w:rPr>
        <w:t>Procédure :</w:t>
      </w:r>
    </w:p>
    <w:p w14:paraId="70FE55D8" w14:textId="77777777" w:rsidR="00797602" w:rsidRPr="00C96FAA" w:rsidRDefault="00797602" w:rsidP="00797602">
      <w:pPr>
        <w:tabs>
          <w:tab w:val="left" w:pos="1134"/>
          <w:tab w:val="left" w:pos="1843"/>
          <w:tab w:val="left" w:pos="8505"/>
        </w:tabs>
        <w:spacing w:line="240" w:lineRule="exact"/>
        <w:jc w:val="both"/>
        <w:rPr>
          <w:rFonts w:ascii="Arial" w:hAnsi="Arial" w:cs="Arial"/>
        </w:rPr>
      </w:pPr>
    </w:p>
    <w:p w14:paraId="7F79E361" w14:textId="28E87EFB" w:rsidR="003905D5" w:rsidRPr="008413E3" w:rsidRDefault="00797602" w:rsidP="003905D5">
      <w:pPr>
        <w:rPr>
          <w:rFonts w:ascii="Arial" w:hAnsi="Arial" w:cs="Arial"/>
        </w:rPr>
      </w:pPr>
      <w:r w:rsidRPr="00AE35AE">
        <w:rPr>
          <w:rFonts w:ascii="Arial" w:hAnsi="Arial" w:cs="Arial"/>
        </w:rPr>
        <w:t xml:space="preserve">Le présent marché </w:t>
      </w:r>
      <w:r w:rsidR="00A96B53" w:rsidRPr="00AE35AE">
        <w:rPr>
          <w:rFonts w:ascii="Arial" w:hAnsi="Arial" w:cs="Arial"/>
        </w:rPr>
        <w:t xml:space="preserve">public </w:t>
      </w:r>
      <w:r w:rsidRPr="00AE35AE">
        <w:rPr>
          <w:rFonts w:ascii="Arial" w:hAnsi="Arial" w:cs="Arial"/>
        </w:rPr>
        <w:t xml:space="preserve">est passé en vertu </w:t>
      </w:r>
      <w:r w:rsidRPr="00AE35AE">
        <w:rPr>
          <w:rFonts w:ascii="Arial" w:eastAsia="MS Mincho" w:hAnsi="Arial" w:cs="Arial"/>
          <w:b/>
          <w:lang w:eastAsia="ja-JP"/>
        </w:rPr>
        <w:t>des articles</w:t>
      </w:r>
      <w:r w:rsidR="009F25B5" w:rsidRPr="00AE35AE">
        <w:rPr>
          <w:rFonts w:ascii="Arial" w:eastAsia="MS Mincho" w:hAnsi="Arial" w:cs="Arial"/>
          <w:b/>
          <w:lang w:eastAsia="ja-JP"/>
        </w:rPr>
        <w:t xml:space="preserve"> </w:t>
      </w:r>
      <w:r w:rsidR="003905D5" w:rsidRPr="008413E3">
        <w:rPr>
          <w:rFonts w:ascii="Arial" w:hAnsi="Arial" w:cs="Arial"/>
        </w:rPr>
        <w:t xml:space="preserve">L. 2123-1, R. 2123-1 </w:t>
      </w:r>
      <w:r w:rsidR="000506D9">
        <w:rPr>
          <w:rFonts w:ascii="Arial" w:hAnsi="Arial" w:cs="Arial"/>
        </w:rPr>
        <w:t>1</w:t>
      </w:r>
      <w:r w:rsidR="003905D5" w:rsidRPr="008413E3">
        <w:rPr>
          <w:rFonts w:ascii="Arial" w:hAnsi="Arial" w:cs="Arial"/>
        </w:rPr>
        <w:t>°</w:t>
      </w:r>
      <w:r w:rsidR="00947292">
        <w:rPr>
          <w:rFonts w:ascii="Arial" w:hAnsi="Arial" w:cs="Arial"/>
        </w:rPr>
        <w:t xml:space="preserve">, </w:t>
      </w:r>
      <w:r w:rsidR="003905D5" w:rsidRPr="008413E3">
        <w:rPr>
          <w:rFonts w:ascii="Arial" w:hAnsi="Arial" w:cs="Arial"/>
        </w:rPr>
        <w:t xml:space="preserve"> R. 2123-4 à R. 2123-7</w:t>
      </w:r>
      <w:del w:id="0" w:author="COUSOT Hélène (Acoss)" w:date="2025-07-11T12:35:00Z">
        <w:r w:rsidR="00947292" w:rsidDel="00F9390E">
          <w:rPr>
            <w:rFonts w:ascii="Arial" w:hAnsi="Arial" w:cs="Arial"/>
          </w:rPr>
          <w:delText>n</w:delText>
        </w:r>
      </w:del>
      <w:r w:rsidR="00947292" w:rsidRPr="00947292">
        <w:rPr>
          <w:rFonts w:ascii="Arial" w:hAnsi="Arial" w:cs="Arial"/>
        </w:rPr>
        <w:t xml:space="preserve"> R. 2162-1 à R. 2162-6, R. 2162-13 et R. 2162-14 </w:t>
      </w:r>
      <w:r w:rsidR="003905D5" w:rsidRPr="008413E3">
        <w:rPr>
          <w:rFonts w:ascii="Arial" w:hAnsi="Arial" w:cs="Arial"/>
        </w:rPr>
        <w:t xml:space="preserve"> du</w:t>
      </w:r>
      <w:r w:rsidR="003905D5" w:rsidRPr="003905D5">
        <w:rPr>
          <w:rFonts w:ascii="Arial" w:hAnsi="Arial" w:cs="Arial"/>
          <w:b/>
          <w:bCs/>
        </w:rPr>
        <w:t xml:space="preserve"> Code de la commande publique</w:t>
      </w:r>
      <w:r w:rsidR="003905D5" w:rsidRPr="008413E3">
        <w:rPr>
          <w:rFonts w:ascii="Arial" w:hAnsi="Arial" w:cs="Arial"/>
        </w:rPr>
        <w:t>.</w:t>
      </w:r>
    </w:p>
    <w:p w14:paraId="1E637718" w14:textId="021504CA" w:rsidR="00797602" w:rsidRPr="00C96FAA" w:rsidRDefault="00797602" w:rsidP="003905D5">
      <w:pPr>
        <w:pStyle w:val="Corpsdetexte2"/>
        <w:tabs>
          <w:tab w:val="left" w:pos="1134"/>
          <w:tab w:val="left" w:pos="1843"/>
          <w:tab w:val="left" w:pos="8505"/>
        </w:tabs>
        <w:spacing w:line="240" w:lineRule="exact"/>
        <w:rPr>
          <w:rFonts w:ascii="Arial" w:hAnsi="Arial" w:cs="Arial"/>
        </w:rPr>
      </w:pPr>
    </w:p>
    <w:p w14:paraId="68DCA34A" w14:textId="77777777" w:rsidR="00797602" w:rsidRPr="00C96FAA" w:rsidRDefault="00797602" w:rsidP="00797602">
      <w:pPr>
        <w:pStyle w:val="Retraitcorpsdetexte"/>
        <w:tabs>
          <w:tab w:val="clear" w:pos="1134"/>
          <w:tab w:val="clear" w:pos="6237"/>
        </w:tabs>
        <w:rPr>
          <w:rFonts w:ascii="Arial" w:hAnsi="Arial" w:cs="Arial"/>
          <w:b/>
          <w:sz w:val="22"/>
        </w:rPr>
      </w:pPr>
    </w:p>
    <w:p w14:paraId="73714A56" w14:textId="77777777" w:rsidR="00797602" w:rsidRPr="00C96FAA" w:rsidRDefault="00797602" w:rsidP="00797602">
      <w:pPr>
        <w:pStyle w:val="Retraitcorpsdetexte"/>
        <w:tabs>
          <w:tab w:val="clear" w:pos="1134"/>
          <w:tab w:val="clear" w:pos="6237"/>
        </w:tabs>
        <w:rPr>
          <w:rFonts w:ascii="Arial" w:hAnsi="Arial" w:cs="Arial"/>
          <w:b/>
          <w:sz w:val="22"/>
        </w:rPr>
      </w:pPr>
    </w:p>
    <w:p w14:paraId="5C3DBA21" w14:textId="74B8EA3F" w:rsidR="00797602" w:rsidRPr="00C96FAA" w:rsidRDefault="00797602" w:rsidP="00797602">
      <w:pPr>
        <w:pStyle w:val="Retraitcorpsdetexte"/>
        <w:tabs>
          <w:tab w:val="clear" w:pos="1134"/>
          <w:tab w:val="clear" w:pos="6237"/>
        </w:tabs>
        <w:rPr>
          <w:rFonts w:ascii="Arial" w:hAnsi="Arial" w:cs="Arial"/>
          <w:b/>
          <w:sz w:val="22"/>
        </w:rPr>
      </w:pPr>
    </w:p>
    <w:p w14:paraId="471A6B9D" w14:textId="77777777" w:rsidR="00797602" w:rsidRPr="00C96FAA" w:rsidRDefault="00797602" w:rsidP="00797602">
      <w:pPr>
        <w:pStyle w:val="Titre1"/>
        <w:shd w:val="pct12" w:color="auto" w:fill="FFFFFF"/>
        <w:rPr>
          <w:rFonts w:ascii="Arial" w:hAnsi="Arial" w:cs="Arial"/>
        </w:rPr>
      </w:pPr>
      <w:r w:rsidRPr="00C96FAA">
        <w:rPr>
          <w:rFonts w:ascii="Arial" w:hAnsi="Arial" w:cs="Arial"/>
        </w:rPr>
        <w:t>ARTICLE 2 – Engagement du candidat</w:t>
      </w:r>
    </w:p>
    <w:p w14:paraId="5B9F47E4" w14:textId="77777777" w:rsidR="00797602" w:rsidRPr="00C96FAA" w:rsidRDefault="00797602" w:rsidP="00797602">
      <w:pPr>
        <w:rPr>
          <w:rFonts w:ascii="Arial" w:hAnsi="Arial" w:cs="Arial"/>
          <w:sz w:val="22"/>
        </w:rPr>
      </w:pPr>
    </w:p>
    <w:p w14:paraId="0895D836" w14:textId="77777777" w:rsidR="00797602" w:rsidRPr="00C96FAA" w:rsidRDefault="00797602" w:rsidP="00797602">
      <w:pPr>
        <w:rPr>
          <w:rFonts w:ascii="Arial" w:hAnsi="Arial" w:cs="Arial"/>
        </w:rPr>
      </w:pPr>
    </w:p>
    <w:p w14:paraId="7794560C" w14:textId="77777777" w:rsidR="00797602" w:rsidRPr="00C96FAA" w:rsidRDefault="00797602" w:rsidP="00797602">
      <w:pPr>
        <w:rPr>
          <w:rFonts w:ascii="Arial" w:hAnsi="Arial" w:cs="Arial"/>
          <w:u w:val="single"/>
        </w:rPr>
      </w:pPr>
      <w:r w:rsidRPr="00C96FAA">
        <w:rPr>
          <w:rFonts w:ascii="Arial" w:hAnsi="Arial" w:cs="Arial"/>
          <w:u w:val="single"/>
        </w:rPr>
        <w:t>Nom, prénom et qualité du signataire :</w:t>
      </w:r>
    </w:p>
    <w:p w14:paraId="10B600AD" w14:textId="77777777" w:rsidR="00797602" w:rsidRPr="00C96FAA" w:rsidRDefault="00797602" w:rsidP="00797602">
      <w:pPr>
        <w:pStyle w:val="En-tteEn-tte1Ee"/>
        <w:tabs>
          <w:tab w:val="clear" w:pos="9072"/>
        </w:tabs>
        <w:rPr>
          <w:rFonts w:ascii="Arial" w:hAnsi="Arial" w:cs="Arial"/>
          <w:sz w:val="20"/>
        </w:rPr>
      </w:pPr>
    </w:p>
    <w:p w14:paraId="31449922" w14:textId="77777777" w:rsidR="00797602" w:rsidRPr="00C96FAA" w:rsidRDefault="00797602" w:rsidP="00797602">
      <w:pPr>
        <w:pStyle w:val="En-tteEn-tte1Ee"/>
        <w:tabs>
          <w:tab w:val="clear" w:pos="9072"/>
        </w:tabs>
        <w:rPr>
          <w:rFonts w:ascii="Arial" w:hAnsi="Arial" w:cs="Arial"/>
          <w:sz w:val="20"/>
        </w:rPr>
      </w:pPr>
    </w:p>
    <w:p w14:paraId="2FB36E3E" w14:textId="77777777" w:rsidR="00797602" w:rsidRPr="00C96FAA" w:rsidRDefault="00797602" w:rsidP="00797602">
      <w:pPr>
        <w:rPr>
          <w:rFonts w:ascii="Arial" w:hAnsi="Arial" w:cs="Arial"/>
          <w:u w:val="single"/>
        </w:rPr>
      </w:pPr>
      <w:r w:rsidRPr="00C96FAA">
        <w:rPr>
          <w:rFonts w:ascii="Arial" w:hAnsi="Arial" w:cs="Arial"/>
          <w:u w:val="single"/>
        </w:rPr>
        <w:t>Adresse professionnelle et téléphone :</w:t>
      </w:r>
    </w:p>
    <w:p w14:paraId="1198FF8B" w14:textId="77777777" w:rsidR="00797602" w:rsidRPr="00C96FAA" w:rsidRDefault="00797602" w:rsidP="00797602">
      <w:pPr>
        <w:rPr>
          <w:rFonts w:ascii="Arial" w:hAnsi="Arial" w:cs="Arial"/>
        </w:rPr>
      </w:pPr>
    </w:p>
    <w:p w14:paraId="359021C2" w14:textId="77777777" w:rsidR="00797602" w:rsidRPr="00C96FAA" w:rsidRDefault="00797602" w:rsidP="00797602">
      <w:pPr>
        <w:rPr>
          <w:rFonts w:ascii="Arial" w:hAnsi="Arial" w:cs="Arial"/>
        </w:rPr>
      </w:pPr>
    </w:p>
    <w:p w14:paraId="756BD408" w14:textId="77777777" w:rsidR="00797602" w:rsidRPr="00C96FAA" w:rsidRDefault="00797602" w:rsidP="00797602">
      <w:pPr>
        <w:rPr>
          <w:rFonts w:ascii="Arial" w:hAnsi="Arial" w:cs="Arial"/>
        </w:rPr>
      </w:pPr>
    </w:p>
    <w:p w14:paraId="44B23ED4" w14:textId="77777777" w:rsidR="00797602" w:rsidRPr="00C96FAA" w:rsidRDefault="00797602" w:rsidP="003773A1">
      <w:pPr>
        <w:pStyle w:val="TM2"/>
        <w:ind w:left="0"/>
        <w:rPr>
          <w:rFonts w:ascii="Arial" w:hAnsi="Arial" w:cs="Arial"/>
        </w:rPr>
      </w:pPr>
      <w:r w:rsidRPr="00C96FAA">
        <w:rPr>
          <w:rFonts w:ascii="Arial" w:hAnsi="Arial" w:cs="Arial"/>
        </w:rPr>
        <w:sym w:font="Wingdings" w:char="F06F"/>
      </w:r>
      <w:r w:rsidRPr="00C96FAA">
        <w:rPr>
          <w:rFonts w:ascii="Arial" w:hAnsi="Arial" w:cs="Arial"/>
        </w:rPr>
        <w:t xml:space="preserve"> </w:t>
      </w:r>
      <w:r w:rsidRPr="00C96FAA">
        <w:rPr>
          <w:rFonts w:ascii="Arial" w:hAnsi="Arial" w:cs="Arial"/>
          <w:b/>
        </w:rPr>
        <w:t>Agissant pour mon propre compte</w:t>
      </w:r>
      <w:r w:rsidRPr="00C96FAA">
        <w:rPr>
          <w:rFonts w:ascii="Arial" w:hAnsi="Arial" w:cs="Arial"/>
        </w:rPr>
        <w:t> ;</w:t>
      </w:r>
    </w:p>
    <w:p w14:paraId="052111AD" w14:textId="77777777" w:rsidR="00797602" w:rsidRPr="00C96FAA" w:rsidRDefault="00797602" w:rsidP="00797602">
      <w:pPr>
        <w:rPr>
          <w:rFonts w:ascii="Arial" w:hAnsi="Arial" w:cs="Arial"/>
        </w:rPr>
      </w:pPr>
    </w:p>
    <w:p w14:paraId="60AFD856" w14:textId="77777777" w:rsidR="00797602" w:rsidRPr="00C96FAA" w:rsidRDefault="00797602" w:rsidP="00797602">
      <w:pPr>
        <w:rPr>
          <w:rFonts w:ascii="Arial" w:hAnsi="Arial" w:cs="Arial"/>
        </w:rPr>
      </w:pPr>
    </w:p>
    <w:p w14:paraId="550B47D0" w14:textId="77777777" w:rsidR="00797602" w:rsidRPr="00C96FAA" w:rsidRDefault="00797602" w:rsidP="00797602">
      <w:pPr>
        <w:jc w:val="both"/>
        <w:rPr>
          <w:rFonts w:ascii="Arial" w:hAnsi="Arial" w:cs="Arial"/>
        </w:rPr>
      </w:pPr>
      <w:r w:rsidRPr="00C96FAA">
        <w:rPr>
          <w:rFonts w:ascii="Arial" w:hAnsi="Arial" w:cs="Arial"/>
        </w:rPr>
        <w:sym w:font="Wingdings" w:char="F06F"/>
      </w:r>
      <w:r w:rsidRPr="00C96FAA">
        <w:rPr>
          <w:rFonts w:ascii="Arial" w:hAnsi="Arial" w:cs="Arial"/>
        </w:rPr>
        <w:t xml:space="preserve"> </w:t>
      </w:r>
      <w:r w:rsidRPr="00C96FAA">
        <w:rPr>
          <w:rFonts w:ascii="Arial" w:hAnsi="Arial" w:cs="Arial"/>
          <w:b/>
        </w:rPr>
        <w:t xml:space="preserve">Agissant pour le compte de la société </w:t>
      </w:r>
      <w:r w:rsidRPr="00C96FAA">
        <w:rPr>
          <w:rFonts w:ascii="Arial" w:hAnsi="Arial" w:cs="Arial"/>
          <w:i/>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2CCED7F9" w14:textId="77777777" w:rsidR="00797602" w:rsidRPr="00C96FAA" w:rsidRDefault="00797602" w:rsidP="00797602">
      <w:pPr>
        <w:pStyle w:val="En-tteEn-tte1Ee"/>
        <w:tabs>
          <w:tab w:val="clear" w:pos="9072"/>
        </w:tabs>
        <w:rPr>
          <w:rFonts w:ascii="Arial" w:hAnsi="Arial" w:cs="Arial"/>
          <w:sz w:val="20"/>
        </w:rPr>
      </w:pPr>
    </w:p>
    <w:p w14:paraId="16402408" w14:textId="77777777" w:rsidR="00797602" w:rsidRPr="00C96FAA" w:rsidRDefault="00797602" w:rsidP="00797602">
      <w:pPr>
        <w:pStyle w:val="En-tteEn-tte1Ee"/>
        <w:tabs>
          <w:tab w:val="clear" w:pos="9072"/>
        </w:tabs>
        <w:rPr>
          <w:rFonts w:ascii="Arial" w:hAnsi="Arial" w:cs="Arial"/>
          <w:sz w:val="20"/>
        </w:rPr>
      </w:pPr>
    </w:p>
    <w:p w14:paraId="35B2FFB4" w14:textId="77777777" w:rsidR="00797602" w:rsidRPr="00C96FAA" w:rsidRDefault="00797602" w:rsidP="00797602">
      <w:pPr>
        <w:rPr>
          <w:rFonts w:ascii="Arial" w:hAnsi="Arial" w:cs="Arial"/>
        </w:rPr>
      </w:pPr>
      <w:r w:rsidRPr="00C96FAA">
        <w:rPr>
          <w:rFonts w:ascii="Arial" w:hAnsi="Arial" w:cs="Arial"/>
          <w:b/>
          <w:u w:val="single"/>
        </w:rPr>
        <w:t>OU</w:t>
      </w:r>
      <w:r w:rsidRPr="00C96FAA">
        <w:rPr>
          <w:rFonts w:ascii="Arial" w:hAnsi="Arial" w:cs="Arial"/>
          <w:u w:val="single"/>
        </w:rPr>
        <w:t>,</w:t>
      </w:r>
      <w:r w:rsidRPr="00C96FAA">
        <w:rPr>
          <w:rFonts w:ascii="Arial" w:hAnsi="Arial" w:cs="Arial"/>
        </w:rPr>
        <w:t xml:space="preserve"> s’il s’agit d’un groupement </w:t>
      </w:r>
    </w:p>
    <w:p w14:paraId="2F086A18" w14:textId="77777777" w:rsidR="00797602" w:rsidRPr="00C96FAA" w:rsidRDefault="00797602" w:rsidP="00797602">
      <w:pPr>
        <w:ind w:left="851"/>
        <w:rPr>
          <w:rFonts w:ascii="Arial" w:hAnsi="Arial" w:cs="Arial"/>
        </w:rPr>
      </w:pPr>
    </w:p>
    <w:p w14:paraId="70DADC0E" w14:textId="77777777" w:rsidR="00797602" w:rsidRPr="00C96FAA" w:rsidRDefault="00797602" w:rsidP="00797602">
      <w:pPr>
        <w:pStyle w:val="TM2"/>
        <w:rPr>
          <w:rFonts w:ascii="Arial" w:hAnsi="Arial" w:cs="Arial"/>
          <w:i/>
        </w:rPr>
      </w:pPr>
      <w:r w:rsidRPr="00C96FAA">
        <w:rPr>
          <w:rFonts w:ascii="Arial" w:hAnsi="Arial" w:cs="Arial"/>
        </w:rPr>
        <w:sym w:font="Wingdings" w:char="F06F"/>
      </w:r>
      <w:r w:rsidRPr="00C96FAA">
        <w:rPr>
          <w:rFonts w:ascii="Arial" w:hAnsi="Arial" w:cs="Arial"/>
        </w:rPr>
        <w:t xml:space="preserve"> </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rPr>
        <w:t>Erreur! Signet non défini.</w:t>
      </w:r>
      <w:r w:rsidR="004D1069" w:rsidRPr="00C96FAA">
        <w:rPr>
          <w:rFonts w:ascii="Arial" w:hAnsi="Arial" w:cs="Arial"/>
        </w:rPr>
        <w:fldChar w:fldCharType="end"/>
      </w:r>
      <w:r w:rsidRPr="00C96FAA">
        <w:rPr>
          <w:rFonts w:ascii="Arial" w:hAnsi="Arial" w:cs="Arial"/>
          <w:b/>
        </w:rPr>
        <w:t>Agissant en tant que membre du groupement</w:t>
      </w:r>
      <w:r w:rsidRPr="00C96FAA">
        <w:rPr>
          <w:rFonts w:ascii="Arial" w:hAnsi="Arial" w:cs="Arial"/>
        </w:rPr>
        <w:t xml:space="preserve"> </w:t>
      </w:r>
    </w:p>
    <w:p w14:paraId="1738EDEA" w14:textId="77777777" w:rsidR="00797602" w:rsidRPr="00C96FAA" w:rsidRDefault="00797602" w:rsidP="00797602">
      <w:pPr>
        <w:ind w:left="851"/>
        <w:rPr>
          <w:rFonts w:ascii="Arial" w:hAnsi="Arial" w:cs="Arial"/>
          <w:i/>
        </w:rPr>
      </w:pPr>
    </w:p>
    <w:p w14:paraId="7E0BE1FA" w14:textId="77777777" w:rsidR="00797602" w:rsidRPr="00C96FAA" w:rsidRDefault="00797602" w:rsidP="00797602">
      <w:pPr>
        <w:ind w:left="851"/>
        <w:rPr>
          <w:rFonts w:ascii="Arial" w:hAnsi="Arial" w:cs="Arial"/>
          <w:i/>
        </w:rPr>
      </w:pPr>
    </w:p>
    <w:p w14:paraId="28E927F6" w14:textId="77777777" w:rsidR="00797602" w:rsidRPr="00C96FAA" w:rsidRDefault="00797602" w:rsidP="00797602">
      <w:pPr>
        <w:rPr>
          <w:rFonts w:ascii="Arial" w:hAnsi="Arial" w:cs="Arial"/>
        </w:rPr>
      </w:pPr>
      <w:r w:rsidRPr="00C96FAA">
        <w:rPr>
          <w:rFonts w:ascii="Arial" w:hAnsi="Arial" w:cs="Arial"/>
        </w:rPr>
        <w:sym w:font="Wingdings" w:char="F06F"/>
      </w:r>
      <w:r w:rsidRPr="00C96FAA">
        <w:rPr>
          <w:rFonts w:ascii="Arial" w:hAnsi="Arial" w:cs="Arial"/>
        </w:rPr>
        <w:t xml:space="preserve"> </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b/>
        </w:rPr>
        <w:t>Erreur! Signet non défini.</w:t>
      </w:r>
      <w:r w:rsidR="004D1069" w:rsidRPr="00C96FAA">
        <w:rPr>
          <w:rFonts w:ascii="Arial" w:hAnsi="Arial" w:cs="Arial"/>
        </w:rPr>
        <w:fldChar w:fldCharType="end"/>
      </w:r>
      <w:r w:rsidRPr="00C96FAA">
        <w:rPr>
          <w:rFonts w:ascii="Arial" w:hAnsi="Arial" w:cs="Arial"/>
        </w:rPr>
        <w:t xml:space="preserve">groupement solidaire              </w:t>
      </w:r>
      <w:r w:rsidRPr="00C96FAA">
        <w:rPr>
          <w:rFonts w:ascii="Arial" w:hAnsi="Arial" w:cs="Arial"/>
        </w:rPr>
        <w:sym w:font="Wingdings" w:char="F06F"/>
      </w:r>
      <w:r w:rsidRPr="00C96FAA">
        <w:rPr>
          <w:rFonts w:ascii="Arial" w:hAnsi="Arial" w:cs="Arial"/>
        </w:rPr>
        <w:t xml:space="preserve"> </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b/>
        </w:rPr>
        <w:t>Erreur! Signet non défini.</w:t>
      </w:r>
      <w:r w:rsidR="004D1069" w:rsidRPr="00C96FAA">
        <w:rPr>
          <w:rFonts w:ascii="Arial" w:hAnsi="Arial" w:cs="Arial"/>
        </w:rPr>
        <w:fldChar w:fldCharType="end"/>
      </w:r>
      <w:r w:rsidRPr="00C96FAA">
        <w:rPr>
          <w:rFonts w:ascii="Arial" w:hAnsi="Arial" w:cs="Arial"/>
        </w:rPr>
        <w:t xml:space="preserve"> groupement conjoint</w:t>
      </w:r>
    </w:p>
    <w:p w14:paraId="13AED0D3" w14:textId="77777777" w:rsidR="00797602" w:rsidRPr="00C96FAA" w:rsidRDefault="00797602" w:rsidP="00797602">
      <w:pPr>
        <w:ind w:left="1985" w:firstLine="283"/>
        <w:rPr>
          <w:rFonts w:ascii="Arial" w:hAnsi="Arial" w:cs="Arial"/>
        </w:rPr>
      </w:pPr>
    </w:p>
    <w:p w14:paraId="348DFAEE" w14:textId="77777777" w:rsidR="00797602" w:rsidRPr="00C96FAA" w:rsidRDefault="00797602" w:rsidP="00797602">
      <w:pPr>
        <w:jc w:val="both"/>
        <w:rPr>
          <w:rFonts w:ascii="Arial" w:hAnsi="Arial" w:cs="Arial"/>
        </w:rPr>
      </w:pPr>
      <w:r w:rsidRPr="00C96FAA">
        <w:rPr>
          <w:rFonts w:ascii="Arial" w:hAnsi="Arial" w:cs="Arial"/>
          <w:i/>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45E052DA" w14:textId="77777777" w:rsidR="00797602" w:rsidRPr="00C96FAA" w:rsidRDefault="00797602" w:rsidP="00797602">
      <w:pPr>
        <w:rPr>
          <w:rFonts w:ascii="Arial" w:hAnsi="Arial" w:cs="Arial"/>
          <w:i/>
        </w:rPr>
      </w:pPr>
    </w:p>
    <w:p w14:paraId="49D75F98" w14:textId="77777777" w:rsidR="00797602" w:rsidRPr="00C96FAA" w:rsidRDefault="00797602" w:rsidP="00797602">
      <w:pPr>
        <w:outlineLvl w:val="0"/>
        <w:rPr>
          <w:rFonts w:ascii="Arial" w:hAnsi="Arial" w:cs="Arial"/>
        </w:rPr>
      </w:pPr>
      <w:r w:rsidRPr="00C96FAA">
        <w:rPr>
          <w:rFonts w:ascii="Arial" w:hAnsi="Arial" w:cs="Arial"/>
        </w:rPr>
        <w:t>OU</w:t>
      </w:r>
    </w:p>
    <w:p w14:paraId="667B215C" w14:textId="77777777" w:rsidR="00797602" w:rsidRPr="00C96FAA" w:rsidRDefault="00797602" w:rsidP="00797602">
      <w:pPr>
        <w:outlineLvl w:val="0"/>
        <w:rPr>
          <w:rFonts w:ascii="Arial" w:hAnsi="Arial" w:cs="Arial"/>
        </w:rPr>
      </w:pPr>
    </w:p>
    <w:p w14:paraId="1CBBA9C7" w14:textId="77777777" w:rsidR="00797602" w:rsidRPr="00C96FAA" w:rsidRDefault="00797602" w:rsidP="00797602">
      <w:pPr>
        <w:numPr>
          <w:ilvl w:val="0"/>
          <w:numId w:val="16"/>
        </w:numPr>
        <w:outlineLvl w:val="0"/>
        <w:rPr>
          <w:rFonts w:ascii="Arial" w:hAnsi="Arial" w:cs="Arial"/>
          <w:b/>
        </w:rPr>
      </w:pPr>
      <w:r w:rsidRPr="00C96FAA">
        <w:rPr>
          <w:rFonts w:ascii="Arial" w:hAnsi="Arial" w:cs="Arial"/>
          <w:b/>
        </w:rPr>
        <w:t>Agissant en tant que mandataire habilité à signer l’offre du groupement par l’ensemble de ses membres ayant signé le document d’habilitation en date du…………..</w:t>
      </w:r>
    </w:p>
    <w:p w14:paraId="666D0B96" w14:textId="77777777" w:rsidR="00797602" w:rsidRPr="00C96FAA" w:rsidRDefault="00797602" w:rsidP="00797602">
      <w:pPr>
        <w:jc w:val="both"/>
        <w:rPr>
          <w:rFonts w:ascii="Arial" w:hAnsi="Arial" w:cs="Arial"/>
          <w:i/>
        </w:rPr>
      </w:pPr>
    </w:p>
    <w:p w14:paraId="00626099" w14:textId="77777777" w:rsidR="00797602" w:rsidRPr="00C96FAA" w:rsidRDefault="00797602" w:rsidP="00797602">
      <w:pPr>
        <w:jc w:val="both"/>
        <w:rPr>
          <w:rFonts w:ascii="Arial" w:hAnsi="Arial" w:cs="Arial"/>
        </w:rPr>
      </w:pPr>
      <w:r w:rsidRPr="00C96FAA">
        <w:rPr>
          <w:rFonts w:ascii="Arial" w:hAnsi="Arial" w:cs="Arial"/>
          <w:i/>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59207EA9" w14:textId="77777777" w:rsidR="00797602" w:rsidRPr="00C96FAA" w:rsidRDefault="00797602" w:rsidP="00797602">
      <w:pPr>
        <w:pStyle w:val="En-tteEn-tte1Ee"/>
        <w:tabs>
          <w:tab w:val="clear" w:pos="9072"/>
        </w:tabs>
        <w:rPr>
          <w:rFonts w:ascii="Arial" w:hAnsi="Arial" w:cs="Arial"/>
          <w:sz w:val="20"/>
        </w:rPr>
      </w:pPr>
    </w:p>
    <w:p w14:paraId="4EA7F243" w14:textId="77777777" w:rsidR="00797602" w:rsidRPr="00C96FAA" w:rsidRDefault="00797602" w:rsidP="00797602">
      <w:pPr>
        <w:pStyle w:val="En-tteEn-tte1Ee"/>
        <w:tabs>
          <w:tab w:val="clear" w:pos="9072"/>
        </w:tabs>
        <w:ind w:left="360"/>
        <w:rPr>
          <w:rFonts w:ascii="Arial" w:hAnsi="Arial" w:cs="Arial"/>
          <w:sz w:val="20"/>
        </w:rPr>
      </w:pPr>
      <w:r w:rsidRPr="00C96FAA">
        <w:rPr>
          <w:rFonts w:ascii="Arial" w:hAnsi="Arial" w:cs="Arial"/>
          <w:sz w:val="20"/>
        </w:rPr>
        <w:sym w:font="Wingdings" w:char="F06F"/>
      </w:r>
      <w:r w:rsidRPr="00C96FAA">
        <w:rPr>
          <w:rFonts w:ascii="Arial" w:hAnsi="Arial" w:cs="Arial"/>
          <w:sz w:val="20"/>
        </w:rPr>
        <w:t xml:space="preserve"> groupement solidaire     </w:t>
      </w:r>
      <w:r w:rsidR="004D1069" w:rsidRPr="00C96FAA">
        <w:rPr>
          <w:rFonts w:ascii="Arial" w:hAnsi="Arial" w:cs="Arial"/>
          <w:sz w:val="20"/>
        </w:rPr>
        <w:fldChar w:fldCharType="begin"/>
      </w:r>
      <w:r w:rsidRPr="00C96FAA">
        <w:rPr>
          <w:rFonts w:ascii="Arial" w:hAnsi="Arial" w:cs="Arial"/>
          <w:sz w:val="20"/>
        </w:rPr>
        <w:instrText xml:space="preserve"> FORMCHECKBOX _</w:instrText>
      </w:r>
      <w:r w:rsidR="004D1069" w:rsidRPr="00C96FAA">
        <w:rPr>
          <w:rFonts w:ascii="Arial" w:hAnsi="Arial" w:cs="Arial"/>
          <w:sz w:val="20"/>
        </w:rPr>
        <w:fldChar w:fldCharType="separate"/>
      </w:r>
      <w:r w:rsidRPr="00C96FAA">
        <w:rPr>
          <w:rFonts w:ascii="Arial" w:hAnsi="Arial" w:cs="Arial"/>
          <w:b/>
          <w:sz w:val="20"/>
        </w:rPr>
        <w:t>Erreur! Signet non défini.</w:t>
      </w:r>
      <w:r w:rsidR="004D1069" w:rsidRPr="00C96FAA">
        <w:rPr>
          <w:rFonts w:ascii="Arial" w:hAnsi="Arial" w:cs="Arial"/>
          <w:sz w:val="20"/>
        </w:rPr>
        <w:fldChar w:fldCharType="end"/>
      </w:r>
      <w:r w:rsidRPr="00C96FAA">
        <w:rPr>
          <w:rFonts w:ascii="Arial" w:hAnsi="Arial" w:cs="Arial"/>
          <w:sz w:val="20"/>
        </w:rPr>
        <w:t xml:space="preserve">  </w:t>
      </w:r>
      <w:r w:rsidRPr="00C96FAA">
        <w:rPr>
          <w:rFonts w:ascii="Arial" w:hAnsi="Arial" w:cs="Arial"/>
          <w:sz w:val="20"/>
        </w:rPr>
        <w:tab/>
      </w:r>
      <w:r w:rsidRPr="00C96FAA">
        <w:rPr>
          <w:rFonts w:ascii="Arial" w:hAnsi="Arial" w:cs="Arial"/>
          <w:sz w:val="20"/>
        </w:rPr>
        <w:sym w:font="Wingdings" w:char="F06F"/>
      </w:r>
      <w:r w:rsidRPr="00C96FAA">
        <w:rPr>
          <w:rFonts w:ascii="Arial" w:hAnsi="Arial" w:cs="Arial"/>
          <w:sz w:val="20"/>
        </w:rPr>
        <w:t xml:space="preserve"> groupement conjoint * </w:t>
      </w:r>
      <w:r w:rsidRPr="00C96FAA">
        <w:rPr>
          <w:rFonts w:ascii="Arial" w:hAnsi="Arial" w:cs="Arial"/>
          <w:sz w:val="20"/>
        </w:rPr>
        <w:tab/>
      </w:r>
    </w:p>
    <w:p w14:paraId="1C05C68A" w14:textId="77777777" w:rsidR="00797602" w:rsidRPr="00C96FAA" w:rsidRDefault="00797602" w:rsidP="00797602">
      <w:pPr>
        <w:pStyle w:val="En-tteEn-tte1Ee"/>
        <w:tabs>
          <w:tab w:val="clear" w:pos="9072"/>
        </w:tabs>
        <w:rPr>
          <w:rFonts w:ascii="Arial" w:hAnsi="Arial" w:cs="Arial"/>
          <w:sz w:val="20"/>
        </w:rPr>
      </w:pPr>
      <w:r w:rsidRPr="00C96FAA">
        <w:rPr>
          <w:rFonts w:ascii="Arial" w:hAnsi="Arial" w:cs="Arial"/>
          <w:sz w:val="20"/>
        </w:rPr>
        <w:tab/>
      </w:r>
      <w:r w:rsidRPr="00C96FAA">
        <w:rPr>
          <w:rFonts w:ascii="Arial" w:hAnsi="Arial" w:cs="Arial"/>
          <w:sz w:val="20"/>
        </w:rPr>
        <w:tab/>
      </w:r>
    </w:p>
    <w:p w14:paraId="249E5993" w14:textId="77777777" w:rsidR="00797602" w:rsidRPr="00C96FAA" w:rsidRDefault="00797602" w:rsidP="00797602">
      <w:pPr>
        <w:pStyle w:val="En-tteEn-tte1Ee"/>
        <w:tabs>
          <w:tab w:val="clear" w:pos="9072"/>
        </w:tabs>
        <w:rPr>
          <w:rFonts w:ascii="Arial" w:hAnsi="Arial" w:cs="Arial"/>
          <w:b/>
          <w:sz w:val="20"/>
        </w:rPr>
      </w:pPr>
      <w:r w:rsidRPr="00C96FAA">
        <w:rPr>
          <w:rFonts w:ascii="Arial" w:hAnsi="Arial" w:cs="Arial"/>
          <w:sz w:val="20"/>
        </w:rPr>
        <w:tab/>
      </w:r>
      <w:r w:rsidRPr="00C96FAA">
        <w:rPr>
          <w:rFonts w:ascii="Arial" w:hAnsi="Arial" w:cs="Arial"/>
          <w:sz w:val="20"/>
        </w:rPr>
        <w:sym w:font="Wingdings" w:char="F06F"/>
      </w:r>
      <w:r w:rsidRPr="00C96FAA">
        <w:rPr>
          <w:rFonts w:ascii="Arial" w:hAnsi="Arial" w:cs="Arial"/>
          <w:sz w:val="20"/>
        </w:rPr>
        <w:t xml:space="preserve"> </w:t>
      </w:r>
      <w:r w:rsidR="004D1069" w:rsidRPr="00C96FAA">
        <w:rPr>
          <w:rFonts w:ascii="Arial" w:hAnsi="Arial" w:cs="Arial"/>
          <w:sz w:val="20"/>
        </w:rPr>
        <w:fldChar w:fldCharType="begin"/>
      </w:r>
      <w:r w:rsidRPr="00C96FAA">
        <w:rPr>
          <w:rFonts w:ascii="Arial" w:hAnsi="Arial" w:cs="Arial"/>
          <w:sz w:val="20"/>
        </w:rPr>
        <w:instrText xml:space="preserve"> FORMCHECKBOX _</w:instrText>
      </w:r>
      <w:r w:rsidR="004D1069" w:rsidRPr="00C96FAA">
        <w:rPr>
          <w:rFonts w:ascii="Arial" w:hAnsi="Arial" w:cs="Arial"/>
          <w:sz w:val="20"/>
        </w:rPr>
        <w:fldChar w:fldCharType="separate"/>
      </w:r>
      <w:r w:rsidRPr="00C96FAA">
        <w:rPr>
          <w:rFonts w:ascii="Arial" w:hAnsi="Arial" w:cs="Arial"/>
          <w:b/>
          <w:sz w:val="20"/>
        </w:rPr>
        <w:t>Erreur! Signet non défini.</w:t>
      </w:r>
      <w:r w:rsidR="004D1069" w:rsidRPr="00C96FAA">
        <w:rPr>
          <w:rFonts w:ascii="Arial" w:hAnsi="Arial" w:cs="Arial"/>
          <w:sz w:val="20"/>
        </w:rPr>
        <w:fldChar w:fldCharType="end"/>
      </w:r>
      <w:r w:rsidRPr="00C96FAA">
        <w:rPr>
          <w:rFonts w:ascii="Arial" w:hAnsi="Arial" w:cs="Arial"/>
          <w:sz w:val="20"/>
        </w:rPr>
        <w:t>mandataire solidaire</w:t>
      </w:r>
      <w:r w:rsidR="004D1069" w:rsidRPr="00C96FAA">
        <w:rPr>
          <w:rFonts w:ascii="Arial" w:hAnsi="Arial" w:cs="Arial"/>
          <w:sz w:val="20"/>
        </w:rPr>
        <w:fldChar w:fldCharType="begin"/>
      </w:r>
      <w:r w:rsidRPr="00C96FAA">
        <w:rPr>
          <w:rFonts w:ascii="Arial" w:hAnsi="Arial" w:cs="Arial"/>
          <w:sz w:val="20"/>
        </w:rPr>
        <w:instrText xml:space="preserve"> FORMCHECKBOX _</w:instrText>
      </w:r>
      <w:r w:rsidR="004D1069" w:rsidRPr="00C96FAA">
        <w:rPr>
          <w:rFonts w:ascii="Arial" w:hAnsi="Arial" w:cs="Arial"/>
          <w:sz w:val="20"/>
        </w:rPr>
        <w:fldChar w:fldCharType="separate"/>
      </w:r>
      <w:r w:rsidRPr="00C96FAA">
        <w:rPr>
          <w:rFonts w:ascii="Arial" w:hAnsi="Arial" w:cs="Arial"/>
          <w:b/>
          <w:sz w:val="20"/>
        </w:rPr>
        <w:t>Erreur! Signet non défini.</w:t>
      </w:r>
      <w:r w:rsidR="004D1069" w:rsidRPr="00C96FAA">
        <w:rPr>
          <w:rFonts w:ascii="Arial" w:hAnsi="Arial" w:cs="Arial"/>
          <w:sz w:val="20"/>
        </w:rPr>
        <w:fldChar w:fldCharType="end"/>
      </w:r>
      <w:r w:rsidRPr="00C96FAA">
        <w:rPr>
          <w:rFonts w:ascii="Arial" w:hAnsi="Arial" w:cs="Arial"/>
          <w:sz w:val="20"/>
        </w:rPr>
        <w:tab/>
      </w:r>
      <w:r w:rsidRPr="00C96FAA">
        <w:rPr>
          <w:rFonts w:ascii="Arial" w:hAnsi="Arial" w:cs="Arial"/>
          <w:sz w:val="20"/>
        </w:rPr>
        <w:sym w:font="Wingdings" w:char="F06F"/>
      </w:r>
      <w:r w:rsidRPr="00C96FAA">
        <w:rPr>
          <w:rFonts w:ascii="Arial" w:hAnsi="Arial" w:cs="Arial"/>
          <w:sz w:val="20"/>
        </w:rPr>
        <w:t xml:space="preserve"> mandataire non solidaire</w:t>
      </w:r>
      <w:r w:rsidRPr="00C96FAA">
        <w:rPr>
          <w:rFonts w:ascii="Arial" w:hAnsi="Arial" w:cs="Arial"/>
          <w:b/>
          <w:sz w:val="20"/>
        </w:rPr>
        <w:t xml:space="preserve"> </w:t>
      </w:r>
    </w:p>
    <w:p w14:paraId="69DF3424" w14:textId="77777777" w:rsidR="00797602" w:rsidRPr="00C96FAA" w:rsidRDefault="00797602" w:rsidP="00797602">
      <w:pPr>
        <w:pStyle w:val="En-tteEn-tte1Ee"/>
        <w:tabs>
          <w:tab w:val="clear" w:pos="9072"/>
        </w:tabs>
        <w:rPr>
          <w:rFonts w:ascii="Arial" w:hAnsi="Arial" w:cs="Arial"/>
          <w:b/>
          <w:sz w:val="20"/>
        </w:rPr>
      </w:pPr>
    </w:p>
    <w:p w14:paraId="32E03DD1" w14:textId="77777777" w:rsidR="00797602" w:rsidRPr="00C96FAA" w:rsidRDefault="00797602" w:rsidP="00797602">
      <w:pPr>
        <w:pStyle w:val="fcase1ertab"/>
        <w:spacing w:before="120" w:after="60"/>
        <w:ind w:left="851" w:firstLine="0"/>
        <w:rPr>
          <w:rFonts w:ascii="Arial" w:hAnsi="Arial" w:cs="Arial"/>
          <w:i/>
        </w:rPr>
      </w:pPr>
      <w:r w:rsidRPr="00C96FAA">
        <w:rPr>
          <w:rFonts w:ascii="Arial" w:hAnsi="Arial" w:cs="Arial"/>
          <w:i/>
        </w:rPr>
        <w:t>(</w:t>
      </w:r>
      <w:r w:rsidR="003773A1" w:rsidRPr="00C96FAA">
        <w:rPr>
          <w:rFonts w:ascii="Arial" w:hAnsi="Arial" w:cs="Arial"/>
        </w:rPr>
        <w:t xml:space="preserve">* </w:t>
      </w:r>
      <w:r w:rsidRPr="00C96FAA">
        <w:rPr>
          <w:rFonts w:ascii="Arial" w:hAnsi="Arial" w:cs="Arial"/>
          <w:i/>
        </w:rPr>
        <w:t>cocher la case correspondante)</w:t>
      </w:r>
    </w:p>
    <w:p w14:paraId="5FB0549D" w14:textId="77777777" w:rsidR="008F06DF" w:rsidRPr="00C96FAA" w:rsidRDefault="008F06DF" w:rsidP="00797602">
      <w:pPr>
        <w:pStyle w:val="fcase1ertab"/>
        <w:spacing w:before="120" w:after="60"/>
        <w:ind w:left="851" w:firstLine="0"/>
        <w:rPr>
          <w:rFonts w:ascii="Arial" w:hAnsi="Arial" w:cs="Arial"/>
          <w:i/>
        </w:rPr>
      </w:pPr>
    </w:p>
    <w:p w14:paraId="0AAAF523" w14:textId="77777777" w:rsidR="00797602" w:rsidRDefault="00797602" w:rsidP="00797602">
      <w:pPr>
        <w:pStyle w:val="En-tteEn-tte1Ee"/>
        <w:tabs>
          <w:tab w:val="clear" w:pos="9072"/>
        </w:tabs>
        <w:rPr>
          <w:rFonts w:ascii="Arial" w:hAnsi="Arial" w:cs="Arial"/>
          <w:b/>
          <w:sz w:val="20"/>
        </w:rPr>
      </w:pPr>
    </w:p>
    <w:p w14:paraId="5B8AFAFB" w14:textId="77777777" w:rsidR="00477DBB" w:rsidRDefault="00477DBB" w:rsidP="00797602">
      <w:pPr>
        <w:pStyle w:val="En-tteEn-tte1Ee"/>
        <w:tabs>
          <w:tab w:val="clear" w:pos="9072"/>
        </w:tabs>
        <w:rPr>
          <w:rFonts w:ascii="Arial" w:hAnsi="Arial" w:cs="Arial"/>
          <w:b/>
          <w:sz w:val="20"/>
        </w:rPr>
      </w:pPr>
    </w:p>
    <w:p w14:paraId="7DCB6305" w14:textId="77777777" w:rsidR="00477DBB" w:rsidRDefault="00477DBB" w:rsidP="00797602">
      <w:pPr>
        <w:pStyle w:val="En-tteEn-tte1Ee"/>
        <w:tabs>
          <w:tab w:val="clear" w:pos="9072"/>
        </w:tabs>
        <w:rPr>
          <w:rFonts w:ascii="Arial" w:hAnsi="Arial" w:cs="Arial"/>
          <w:b/>
          <w:sz w:val="20"/>
        </w:rPr>
      </w:pPr>
    </w:p>
    <w:p w14:paraId="7EA2AFF9" w14:textId="77777777" w:rsidR="00477DBB" w:rsidRPr="00C96FAA" w:rsidRDefault="00477DBB" w:rsidP="00797602">
      <w:pPr>
        <w:pStyle w:val="En-tteEn-tte1Ee"/>
        <w:tabs>
          <w:tab w:val="clear" w:pos="9072"/>
        </w:tabs>
        <w:rPr>
          <w:rFonts w:ascii="Arial" w:hAnsi="Arial" w:cs="Arial"/>
          <w:b/>
          <w:sz w:val="20"/>
        </w:rPr>
      </w:pPr>
    </w:p>
    <w:p w14:paraId="4245D8B8" w14:textId="0B8EE843" w:rsidR="00797602" w:rsidRPr="00C96FAA" w:rsidRDefault="00797602" w:rsidP="00477DBB">
      <w:pPr>
        <w:pStyle w:val="Retraitcorpsdetexte"/>
        <w:rPr>
          <w:rFonts w:ascii="Arial" w:hAnsi="Arial" w:cs="Arial"/>
          <w:b/>
          <w:sz w:val="20"/>
        </w:rPr>
      </w:pPr>
      <w:r w:rsidRPr="00C96FAA">
        <w:rPr>
          <w:rFonts w:ascii="Arial" w:hAnsi="Arial" w:cs="Arial"/>
          <w:b/>
          <w:sz w:val="20"/>
        </w:rPr>
        <w:lastRenderedPageBreak/>
        <w:t>Après avo</w:t>
      </w:r>
      <w:r w:rsidR="006151D1">
        <w:rPr>
          <w:rFonts w:ascii="Arial" w:hAnsi="Arial" w:cs="Arial"/>
          <w:b/>
          <w:sz w:val="20"/>
        </w:rPr>
        <w:t xml:space="preserve">ir pris connaissance du CCAP </w:t>
      </w:r>
      <w:r w:rsidR="00AE35AE" w:rsidRPr="00AE35AE">
        <w:rPr>
          <w:rFonts w:ascii="Arial" w:hAnsi="Arial" w:cs="Arial"/>
          <w:b/>
          <w:sz w:val="20"/>
        </w:rPr>
        <w:t>n°</w:t>
      </w:r>
      <w:r w:rsidR="003E7231">
        <w:rPr>
          <w:rFonts w:ascii="Arial" w:hAnsi="Arial" w:cs="Arial"/>
          <w:b/>
          <w:sz w:val="20"/>
        </w:rPr>
        <w:t>P2</w:t>
      </w:r>
      <w:r w:rsidR="007A32EE">
        <w:rPr>
          <w:rFonts w:ascii="Arial" w:hAnsi="Arial" w:cs="Arial"/>
          <w:b/>
          <w:sz w:val="20"/>
        </w:rPr>
        <w:t>516</w:t>
      </w:r>
      <w:r w:rsidR="003E7231">
        <w:rPr>
          <w:rFonts w:ascii="Arial" w:hAnsi="Arial" w:cs="Arial"/>
          <w:b/>
          <w:sz w:val="20"/>
        </w:rPr>
        <w:t>-PA-DIFI</w:t>
      </w:r>
      <w:r w:rsidR="008F06DF" w:rsidRPr="00AE35AE">
        <w:rPr>
          <w:rFonts w:ascii="Arial" w:hAnsi="Arial" w:cs="Arial"/>
          <w:b/>
          <w:sz w:val="20"/>
        </w:rPr>
        <w:t xml:space="preserve"> </w:t>
      </w:r>
      <w:r w:rsidRPr="00C96FAA">
        <w:rPr>
          <w:rFonts w:ascii="Arial" w:hAnsi="Arial" w:cs="Arial"/>
          <w:b/>
          <w:sz w:val="20"/>
        </w:rPr>
        <w:t>et des documents qui y sont mentionnés après les avoir acceptés dans leur ensemble sans réserve ni modification,</w:t>
      </w:r>
    </w:p>
    <w:p w14:paraId="0C97EF07" w14:textId="77777777" w:rsidR="009F25B5" w:rsidRDefault="009F25B5" w:rsidP="00797602">
      <w:pPr>
        <w:pStyle w:val="Retraitcorpsdetexte"/>
        <w:rPr>
          <w:rFonts w:ascii="Arial" w:hAnsi="Arial" w:cs="Arial"/>
          <w:b/>
          <w:sz w:val="20"/>
        </w:rPr>
      </w:pPr>
    </w:p>
    <w:p w14:paraId="3BB98D66" w14:textId="59C3E29E" w:rsidR="00477DBB" w:rsidRPr="00DE7C6B" w:rsidRDefault="009F25B5" w:rsidP="00477DBB">
      <w:pPr>
        <w:spacing w:before="120" w:after="120"/>
        <w:jc w:val="both"/>
        <w:rPr>
          <w:rFonts w:ascii="Arial" w:hAnsi="Arial" w:cs="Arial"/>
        </w:rPr>
      </w:pPr>
      <w:r>
        <w:rPr>
          <w:rFonts w:ascii="Arial" w:hAnsi="Arial" w:cs="Arial"/>
          <w:b/>
        </w:rPr>
        <w:t>A</w:t>
      </w:r>
      <w:r w:rsidRPr="009F25B5">
        <w:rPr>
          <w:rFonts w:ascii="Arial" w:hAnsi="Arial" w:cs="Arial"/>
          <w:b/>
        </w:rPr>
        <w:t xml:space="preserve">près avoir établi les pièces prévues </w:t>
      </w:r>
      <w:r w:rsidR="00CF1D89">
        <w:rPr>
          <w:rFonts w:ascii="Arial" w:hAnsi="Arial" w:cs="Arial"/>
          <w:b/>
        </w:rPr>
        <w:t xml:space="preserve">aux articles R. </w:t>
      </w:r>
      <w:r w:rsidR="007416C4">
        <w:rPr>
          <w:rFonts w:ascii="Arial" w:hAnsi="Arial" w:cs="Arial"/>
          <w:b/>
        </w:rPr>
        <w:t>2143-6 à R. 2143-10 du Code de la commande publique</w:t>
      </w:r>
      <w:r w:rsidR="00477DBB" w:rsidRPr="00477DBB">
        <w:rPr>
          <w:rFonts w:ascii="Arial" w:hAnsi="Arial" w:cs="Arial"/>
          <w:b/>
        </w:rPr>
        <w:t>,</w:t>
      </w:r>
    </w:p>
    <w:p w14:paraId="58726230" w14:textId="77777777" w:rsidR="00797602" w:rsidRPr="00C96FAA" w:rsidRDefault="00797602" w:rsidP="00477DBB">
      <w:pPr>
        <w:pStyle w:val="Retraitcorpsdetexte"/>
        <w:rPr>
          <w:rFonts w:ascii="Arial" w:hAnsi="Arial" w:cs="Arial"/>
          <w:b/>
          <w:sz w:val="20"/>
        </w:rPr>
      </w:pPr>
    </w:p>
    <w:p w14:paraId="372DA700" w14:textId="77777777" w:rsidR="00797602" w:rsidRPr="00C96FAA" w:rsidRDefault="00797602" w:rsidP="009F25B5">
      <w:pPr>
        <w:ind w:left="709"/>
        <w:rPr>
          <w:rFonts w:ascii="Arial" w:hAnsi="Arial" w:cs="Arial"/>
        </w:rPr>
      </w:pPr>
      <w:r w:rsidRPr="00C96FAA">
        <w:rPr>
          <w:rFonts w:ascii="Arial" w:hAnsi="Arial" w:cs="Arial"/>
        </w:rPr>
        <w:sym w:font="Wingdings" w:char="F06F"/>
      </w:r>
      <w:r w:rsidRPr="00C96FAA">
        <w:rPr>
          <w:rFonts w:ascii="Arial" w:hAnsi="Arial" w:cs="Arial"/>
        </w:rPr>
        <w:t xml:space="preserve"> Je m'engage, sur la base de mon offre </w:t>
      </w:r>
    </w:p>
    <w:p w14:paraId="6D6C837D" w14:textId="77777777" w:rsidR="00797602" w:rsidRPr="00C96FAA" w:rsidRDefault="00797602" w:rsidP="009F25B5">
      <w:pPr>
        <w:pStyle w:val="fcase1ertab"/>
        <w:spacing w:before="120" w:after="60"/>
        <w:ind w:firstLine="0"/>
        <w:rPr>
          <w:rFonts w:ascii="Arial" w:hAnsi="Arial" w:cs="Arial"/>
        </w:rPr>
      </w:pPr>
      <w:r w:rsidRPr="00C96FAA">
        <w:rPr>
          <w:rFonts w:ascii="Arial" w:hAnsi="Arial" w:cs="Arial"/>
        </w:rPr>
        <w:sym w:font="Wingdings" w:char="F06F"/>
      </w:r>
      <w:r w:rsidRPr="00C96FAA">
        <w:rPr>
          <w:rFonts w:ascii="Arial" w:hAnsi="Arial" w:cs="Arial"/>
        </w:rPr>
        <w:t xml:space="preserve"> J’engage le groupement dont je suis mandataire, sur la base de l’offre du groupement</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b/>
        </w:rPr>
        <w:t>Erreur! Signet non défini.</w:t>
      </w:r>
      <w:r w:rsidR="004D1069" w:rsidRPr="00C96FAA">
        <w:rPr>
          <w:rFonts w:ascii="Arial" w:hAnsi="Arial" w:cs="Arial"/>
        </w:rPr>
        <w:fldChar w:fldCharType="end"/>
      </w:r>
      <w:r w:rsidRPr="00C96FAA">
        <w:rPr>
          <w:rFonts w:ascii="Arial" w:hAnsi="Arial" w:cs="Arial"/>
        </w:rPr>
        <w:t xml:space="preserve"> </w:t>
      </w:r>
    </w:p>
    <w:p w14:paraId="76FD401A" w14:textId="77777777" w:rsidR="00797602" w:rsidRPr="00C96FAA" w:rsidRDefault="00797602" w:rsidP="009F25B5">
      <w:pPr>
        <w:pStyle w:val="fcase1ertab"/>
        <w:spacing w:before="120" w:after="60"/>
        <w:ind w:firstLine="0"/>
        <w:rPr>
          <w:rFonts w:ascii="Arial" w:hAnsi="Arial" w:cs="Arial"/>
        </w:rPr>
      </w:pPr>
      <w:r w:rsidRPr="00C96FAA">
        <w:rPr>
          <w:rFonts w:ascii="Arial" w:hAnsi="Arial" w:cs="Arial"/>
        </w:rPr>
        <w:sym w:font="Wingdings" w:char="F06F"/>
      </w:r>
      <w:r w:rsidRPr="00C96FAA">
        <w:rPr>
          <w:rFonts w:ascii="Arial" w:hAnsi="Arial" w:cs="Arial"/>
        </w:rPr>
        <w:t xml:space="preserve"> L’ensemble des membres du groupement s’engage, sur la base de l’offre du groupement</w:t>
      </w:r>
    </w:p>
    <w:p w14:paraId="6C9122A6" w14:textId="77777777" w:rsidR="00797602" w:rsidRPr="00C96FAA" w:rsidRDefault="00797602" w:rsidP="00797602">
      <w:pPr>
        <w:pStyle w:val="fcase1ertab"/>
        <w:spacing w:before="120" w:after="60"/>
        <w:ind w:left="851" w:firstLine="0"/>
        <w:rPr>
          <w:rFonts w:ascii="Arial" w:hAnsi="Arial" w:cs="Arial"/>
          <w:i/>
        </w:rPr>
      </w:pPr>
      <w:r w:rsidRPr="00C96FAA">
        <w:rPr>
          <w:rFonts w:ascii="Arial" w:hAnsi="Arial" w:cs="Arial"/>
          <w:i/>
        </w:rPr>
        <w:t>(cocher la case correspondante)</w:t>
      </w:r>
    </w:p>
    <w:p w14:paraId="16EB283A" w14:textId="77777777" w:rsidR="00797602" w:rsidRPr="00C96FAA" w:rsidRDefault="00797602" w:rsidP="00797602">
      <w:pPr>
        <w:rPr>
          <w:rFonts w:ascii="Arial" w:hAnsi="Arial" w:cs="Arial"/>
        </w:rPr>
      </w:pPr>
    </w:p>
    <w:p w14:paraId="5672FE87" w14:textId="77777777" w:rsidR="00797602" w:rsidRPr="00C96FAA" w:rsidRDefault="00797602" w:rsidP="00797602">
      <w:pPr>
        <w:rPr>
          <w:rFonts w:ascii="Arial" w:hAnsi="Arial" w:cs="Arial"/>
        </w:rPr>
      </w:pPr>
    </w:p>
    <w:p w14:paraId="149B697F" w14:textId="77777777" w:rsidR="00797602" w:rsidRPr="00C96FAA" w:rsidRDefault="00797602" w:rsidP="00797602">
      <w:pPr>
        <w:rPr>
          <w:rFonts w:ascii="Arial" w:hAnsi="Arial" w:cs="Arial"/>
        </w:rPr>
      </w:pPr>
    </w:p>
    <w:p w14:paraId="292AE88E" w14:textId="77777777" w:rsidR="00797602" w:rsidRPr="00C96FAA" w:rsidRDefault="00797602" w:rsidP="00797602">
      <w:pPr>
        <w:pStyle w:val="Titre1"/>
        <w:shd w:val="pct12" w:color="auto" w:fill="FFFFFF"/>
        <w:rPr>
          <w:rFonts w:ascii="Arial" w:hAnsi="Arial" w:cs="Arial"/>
        </w:rPr>
      </w:pPr>
      <w:r w:rsidRPr="00C96FAA">
        <w:rPr>
          <w:rFonts w:ascii="Arial" w:hAnsi="Arial" w:cs="Arial"/>
        </w:rPr>
        <w:t>ARTICLE 4 – modalites de paiement</w:t>
      </w:r>
    </w:p>
    <w:p w14:paraId="6E286AFF" w14:textId="77777777" w:rsidR="00797602" w:rsidRPr="00C96FAA" w:rsidRDefault="00797602" w:rsidP="00797602">
      <w:pPr>
        <w:jc w:val="both"/>
        <w:rPr>
          <w:rFonts w:ascii="Arial" w:hAnsi="Arial" w:cs="Arial"/>
        </w:rPr>
      </w:pPr>
    </w:p>
    <w:p w14:paraId="1F9DA98E" w14:textId="77777777" w:rsidR="00797602" w:rsidRPr="00C96FAA" w:rsidRDefault="00797602" w:rsidP="00797602">
      <w:pPr>
        <w:pStyle w:val="Standardniv1"/>
        <w:numPr>
          <w:ilvl w:val="0"/>
          <w:numId w:val="2"/>
        </w:numPr>
        <w:rPr>
          <w:rFonts w:ascii="Arial" w:hAnsi="Arial" w:cs="Arial"/>
          <w:b/>
          <w:sz w:val="20"/>
          <w:u w:val="single"/>
        </w:rPr>
      </w:pPr>
      <w:r w:rsidRPr="00C96FAA">
        <w:rPr>
          <w:rFonts w:ascii="Arial" w:hAnsi="Arial" w:cs="Arial"/>
          <w:b/>
          <w:sz w:val="20"/>
          <w:u w:val="single"/>
        </w:rPr>
        <w:t>Prix</w:t>
      </w:r>
    </w:p>
    <w:p w14:paraId="7E7E7C3B" w14:textId="77777777" w:rsidR="00797602" w:rsidRPr="00C96FAA" w:rsidRDefault="00797602" w:rsidP="00797602">
      <w:pPr>
        <w:pStyle w:val="Standardniv1"/>
        <w:ind w:left="0"/>
        <w:rPr>
          <w:rFonts w:ascii="Arial" w:hAnsi="Arial" w:cs="Arial"/>
          <w:color w:val="0000FF"/>
          <w:sz w:val="20"/>
        </w:rPr>
      </w:pPr>
    </w:p>
    <w:p w14:paraId="5570E6DB" w14:textId="36D8D0EB" w:rsidR="00797602" w:rsidRPr="00F01789" w:rsidRDefault="00797602" w:rsidP="00797602">
      <w:pPr>
        <w:pStyle w:val="Retraitcorpsdetexte"/>
        <w:tabs>
          <w:tab w:val="clear" w:pos="1134"/>
          <w:tab w:val="clear" w:pos="6237"/>
        </w:tabs>
        <w:jc w:val="left"/>
        <w:rPr>
          <w:rFonts w:ascii="Arial" w:hAnsi="Arial" w:cs="Arial"/>
          <w:b/>
          <w:sz w:val="20"/>
        </w:rPr>
      </w:pPr>
      <w:r w:rsidRPr="00F01789">
        <w:rPr>
          <w:rFonts w:ascii="Arial" w:hAnsi="Arial" w:cs="Arial"/>
          <w:sz w:val="20"/>
        </w:rPr>
        <w:t xml:space="preserve">Les prestations objet du présent marché seront payées par application </w:t>
      </w:r>
      <w:r w:rsidR="00947292">
        <w:rPr>
          <w:rFonts w:ascii="Arial" w:hAnsi="Arial" w:cs="Arial"/>
          <w:b/>
          <w:sz w:val="20"/>
        </w:rPr>
        <w:t>des prix unitaires indiqués</w:t>
      </w:r>
      <w:r w:rsidR="000E70E3">
        <w:rPr>
          <w:rFonts w:ascii="Arial" w:hAnsi="Arial" w:cs="Arial"/>
          <w:b/>
          <w:sz w:val="20"/>
        </w:rPr>
        <w:t xml:space="preserve"> </w:t>
      </w:r>
      <w:r w:rsidRPr="00F01789">
        <w:rPr>
          <w:rFonts w:ascii="Arial" w:hAnsi="Arial" w:cs="Arial"/>
          <w:b/>
          <w:sz w:val="20"/>
        </w:rPr>
        <w:t>dans le cadre de réponse financier.</w:t>
      </w:r>
    </w:p>
    <w:p w14:paraId="67555079" w14:textId="77777777" w:rsidR="00797602" w:rsidRPr="00C96FAA" w:rsidRDefault="00797602" w:rsidP="00797602">
      <w:pPr>
        <w:pStyle w:val="Retraitcorpsdetexte"/>
        <w:tabs>
          <w:tab w:val="clear" w:pos="1134"/>
          <w:tab w:val="clear" w:pos="6237"/>
        </w:tabs>
        <w:jc w:val="left"/>
        <w:rPr>
          <w:rFonts w:ascii="Arial" w:hAnsi="Arial" w:cs="Arial"/>
          <w:sz w:val="20"/>
        </w:rPr>
      </w:pPr>
    </w:p>
    <w:p w14:paraId="4EFD27E5"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60F05248" w14:textId="77777777" w:rsidR="00797602" w:rsidRPr="00C96FAA" w:rsidRDefault="00797602" w:rsidP="00797602">
      <w:pPr>
        <w:pStyle w:val="Retraitcorpsdetexte"/>
        <w:tabs>
          <w:tab w:val="clear" w:pos="1134"/>
          <w:tab w:val="clear" w:pos="6237"/>
        </w:tabs>
        <w:ind w:left="284" w:hanging="284"/>
        <w:jc w:val="left"/>
        <w:rPr>
          <w:rFonts w:ascii="Arial" w:hAnsi="Arial" w:cs="Arial"/>
          <w:b/>
          <w:sz w:val="20"/>
          <w:u w:val="single"/>
        </w:rPr>
      </w:pPr>
      <w:r w:rsidRPr="00C96FAA">
        <w:rPr>
          <w:rFonts w:ascii="Arial" w:hAnsi="Arial" w:cs="Arial"/>
          <w:b/>
          <w:sz w:val="20"/>
          <w:u w:val="single"/>
        </w:rPr>
        <w:t>2) Compte(s) à créditer</w:t>
      </w:r>
    </w:p>
    <w:p w14:paraId="7E91890A"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304352A0" w14:textId="77777777" w:rsidR="00797602" w:rsidRPr="00C96FAA" w:rsidRDefault="00797602" w:rsidP="00797602">
      <w:pPr>
        <w:pStyle w:val="Retraitcorpsdetexte"/>
        <w:tabs>
          <w:tab w:val="clear" w:pos="1134"/>
          <w:tab w:val="clear" w:pos="6237"/>
          <w:tab w:val="left" w:pos="5387"/>
        </w:tabs>
        <w:ind w:left="284" w:hanging="284"/>
        <w:jc w:val="left"/>
        <w:rPr>
          <w:rFonts w:ascii="Arial" w:hAnsi="Arial" w:cs="Arial"/>
          <w:sz w:val="20"/>
        </w:rPr>
      </w:pPr>
      <w:r w:rsidRPr="00C96FAA">
        <w:rPr>
          <w:rFonts w:ascii="Arial" w:hAnsi="Arial" w:cs="Arial"/>
          <w:sz w:val="20"/>
        </w:rPr>
        <w:sym w:font="Wingdings" w:char="F06F"/>
      </w:r>
      <w:r w:rsidRPr="00C96FAA">
        <w:rPr>
          <w:rFonts w:ascii="Arial" w:hAnsi="Arial" w:cs="Arial"/>
          <w:sz w:val="20"/>
        </w:rPr>
        <w:t xml:space="preserve"> en euros</w:t>
      </w:r>
    </w:p>
    <w:p w14:paraId="21C57FB2"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30C092A7"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66C6D2FA" w14:textId="77777777" w:rsidR="00BE081F"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Numéro :</w:t>
      </w:r>
    </w:p>
    <w:p w14:paraId="7498B781" w14:textId="77777777" w:rsidR="00BE081F" w:rsidRPr="00B30E97" w:rsidRDefault="00BE081F" w:rsidP="00BE081F">
      <w:pPr>
        <w:pStyle w:val="Retraitcorpsdetexte"/>
        <w:ind w:hanging="284"/>
        <w:jc w:val="left"/>
        <w:rPr>
          <w:rFonts w:ascii="Arial" w:hAnsi="Arial" w:cs="Arial"/>
          <w:sz w:val="20"/>
        </w:rPr>
      </w:pPr>
    </w:p>
    <w:p w14:paraId="21C4C547" w14:textId="77777777" w:rsidR="00BE081F" w:rsidRPr="00B30E97"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Banque :</w:t>
      </w:r>
    </w:p>
    <w:p w14:paraId="14D1008C" w14:textId="77777777" w:rsidR="00BE081F" w:rsidRPr="00B30E97" w:rsidRDefault="00BE081F" w:rsidP="00BE081F">
      <w:pPr>
        <w:pStyle w:val="Retraitcorpsdetexte"/>
        <w:ind w:hanging="284"/>
        <w:jc w:val="left"/>
        <w:rPr>
          <w:rFonts w:ascii="Arial" w:hAnsi="Arial" w:cs="Arial"/>
          <w:sz w:val="20"/>
        </w:rPr>
      </w:pPr>
    </w:p>
    <w:p w14:paraId="310EC6D7" w14:textId="77777777" w:rsidR="00BE081F" w:rsidRPr="00B30E97"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Identifiant BIC :</w:t>
      </w:r>
    </w:p>
    <w:p w14:paraId="1EEEE0A0" w14:textId="77777777" w:rsidR="00BE081F" w:rsidRPr="00B30E97" w:rsidRDefault="00BE081F" w:rsidP="00BE081F">
      <w:pPr>
        <w:pStyle w:val="Retraitcorpsdetexte"/>
        <w:ind w:hanging="284"/>
        <w:jc w:val="left"/>
        <w:rPr>
          <w:rFonts w:ascii="Arial" w:hAnsi="Arial" w:cs="Arial"/>
          <w:sz w:val="20"/>
        </w:rPr>
      </w:pPr>
    </w:p>
    <w:p w14:paraId="4D2C2EA5" w14:textId="77777777" w:rsidR="00BE081F" w:rsidRPr="00B30E97"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Identifiant IBAN :</w:t>
      </w:r>
    </w:p>
    <w:p w14:paraId="33064596" w14:textId="77777777" w:rsidR="00BE081F" w:rsidRPr="00B30E97" w:rsidRDefault="00BE081F" w:rsidP="00BE081F">
      <w:pPr>
        <w:pStyle w:val="Retraitcorpsdetexte"/>
        <w:ind w:hanging="284"/>
        <w:jc w:val="left"/>
        <w:rPr>
          <w:rFonts w:ascii="Arial" w:hAnsi="Arial" w:cs="Arial"/>
          <w:sz w:val="20"/>
        </w:rPr>
      </w:pPr>
    </w:p>
    <w:p w14:paraId="12A85693" w14:textId="77777777" w:rsidR="00BE081F" w:rsidRPr="00B30E97" w:rsidRDefault="00BE081F" w:rsidP="00BE081F">
      <w:pPr>
        <w:pStyle w:val="Retraitcorpsdetexte"/>
        <w:rPr>
          <w:rFonts w:ascii="Arial" w:hAnsi="Arial" w:cs="Arial"/>
          <w:sz w:val="20"/>
        </w:rPr>
      </w:pPr>
      <w:r w:rsidRPr="00B30E97">
        <w:rPr>
          <w:rFonts w:ascii="Arial" w:hAnsi="Arial" w:cs="Arial"/>
          <w:sz w:val="20"/>
        </w:rPr>
        <w:t>Je joins à cet effet un RIB original du compte tenu dans l’unité monétaire de règlement choisie, en y faisant apparaître les codes BIC/IBAN sus-visés. Je m’engage en outre à notifier à l’ACOSS toutes modifications de mes coordonnées bancaires avec un préavis d’un mois avant tout paiement et à joindre un RIB original modificatif.</w:t>
      </w:r>
    </w:p>
    <w:p w14:paraId="5F0DF907"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36176127"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39F6E651"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r w:rsidRPr="00C96FAA">
        <w:rPr>
          <w:rFonts w:ascii="Arial" w:hAnsi="Arial" w:cs="Arial"/>
          <w:sz w:val="20"/>
        </w:rPr>
        <w:t>Centre de chèques postaux de :</w:t>
      </w:r>
    </w:p>
    <w:p w14:paraId="4FEE8066"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0BC0B421"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7ACB1F1D"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r w:rsidRPr="00C96FAA">
        <w:rPr>
          <w:rFonts w:ascii="Arial" w:hAnsi="Arial" w:cs="Arial"/>
          <w:sz w:val="20"/>
        </w:rPr>
        <w:t>Trésor public :</w:t>
      </w:r>
    </w:p>
    <w:p w14:paraId="5D75A687"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058260CA"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75C7CD64"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0D1F7562" w14:textId="77777777" w:rsidR="00797602" w:rsidRPr="00C96FAA" w:rsidRDefault="00797602" w:rsidP="00797602">
      <w:pPr>
        <w:pStyle w:val="Retraitcorpsdetexte"/>
        <w:tabs>
          <w:tab w:val="clear" w:pos="1134"/>
          <w:tab w:val="clear" w:pos="6237"/>
        </w:tabs>
        <w:ind w:left="284" w:hanging="426"/>
        <w:jc w:val="left"/>
        <w:rPr>
          <w:rFonts w:ascii="Arial" w:hAnsi="Arial" w:cs="Arial"/>
          <w:b/>
          <w:sz w:val="20"/>
          <w:u w:val="single"/>
        </w:rPr>
      </w:pPr>
      <w:r w:rsidRPr="00C96FAA">
        <w:rPr>
          <w:rFonts w:ascii="Arial" w:hAnsi="Arial" w:cs="Arial"/>
          <w:b/>
          <w:sz w:val="20"/>
          <w:u w:val="single"/>
        </w:rPr>
        <w:t>3) Mode de règlement choisi par l’ACOSS</w:t>
      </w:r>
    </w:p>
    <w:p w14:paraId="0AE6F46A"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593B48BE"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r w:rsidRPr="00C96FAA">
        <w:rPr>
          <w:rFonts w:ascii="Arial" w:hAnsi="Arial" w:cs="Arial"/>
          <w:sz w:val="20"/>
        </w:rPr>
        <w:t>Le mode de règlement est le virement par paiement à 30 jours.</w:t>
      </w:r>
    </w:p>
    <w:p w14:paraId="526290BE"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2A579C32"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7E0FF577" w14:textId="1DCB4F78" w:rsidR="00797602" w:rsidRPr="00C96FAA" w:rsidRDefault="00797602" w:rsidP="00797602">
      <w:pPr>
        <w:pStyle w:val="Retraitcorpsdetexte"/>
        <w:tabs>
          <w:tab w:val="clear" w:pos="1134"/>
          <w:tab w:val="clear" w:pos="6237"/>
        </w:tabs>
        <w:ind w:left="284" w:hanging="426"/>
        <w:jc w:val="left"/>
        <w:rPr>
          <w:rFonts w:ascii="Arial" w:hAnsi="Arial" w:cs="Arial"/>
          <w:b/>
          <w:sz w:val="20"/>
          <w:u w:val="single"/>
        </w:rPr>
      </w:pPr>
      <w:r w:rsidRPr="00C96FAA">
        <w:rPr>
          <w:rFonts w:ascii="Arial" w:hAnsi="Arial" w:cs="Arial"/>
          <w:b/>
          <w:sz w:val="20"/>
          <w:u w:val="single"/>
        </w:rPr>
        <w:t xml:space="preserve">4) Bénéfice de l'avance visée </w:t>
      </w:r>
      <w:r w:rsidRPr="00F01789">
        <w:rPr>
          <w:rFonts w:ascii="Arial" w:hAnsi="Arial" w:cs="Arial"/>
          <w:b/>
          <w:sz w:val="20"/>
          <w:u w:val="single"/>
        </w:rPr>
        <w:t xml:space="preserve">à l’article </w:t>
      </w:r>
      <w:r w:rsidR="00F01789" w:rsidRPr="00F01789">
        <w:rPr>
          <w:rFonts w:ascii="Arial" w:hAnsi="Arial" w:cs="Arial"/>
          <w:b/>
          <w:sz w:val="20"/>
          <w:u w:val="single"/>
        </w:rPr>
        <w:t>17.1</w:t>
      </w:r>
      <w:r w:rsidR="008F06DF" w:rsidRPr="00C96FAA">
        <w:rPr>
          <w:rFonts w:ascii="Arial" w:hAnsi="Arial" w:cs="Arial"/>
          <w:b/>
          <w:sz w:val="20"/>
          <w:u w:val="single"/>
        </w:rPr>
        <w:t xml:space="preserve"> </w:t>
      </w:r>
      <w:r w:rsidRPr="00C96FAA">
        <w:rPr>
          <w:rFonts w:ascii="Arial" w:hAnsi="Arial" w:cs="Arial"/>
          <w:b/>
          <w:sz w:val="20"/>
          <w:u w:val="single"/>
        </w:rPr>
        <w:t>du cahier des clauses administratives particulières</w:t>
      </w:r>
    </w:p>
    <w:p w14:paraId="4548C520" w14:textId="77777777" w:rsidR="00797602" w:rsidRPr="00C96FAA" w:rsidRDefault="00797602" w:rsidP="00797602">
      <w:pPr>
        <w:tabs>
          <w:tab w:val="left" w:pos="426"/>
        </w:tabs>
        <w:jc w:val="both"/>
        <w:rPr>
          <w:rFonts w:ascii="Arial" w:hAnsi="Arial" w:cs="Arial"/>
          <w:b/>
        </w:rPr>
      </w:pPr>
    </w:p>
    <w:p w14:paraId="13BF2FE0" w14:textId="77777777" w:rsidR="00797602" w:rsidRPr="00C96FAA" w:rsidRDefault="00797602" w:rsidP="00797602">
      <w:pPr>
        <w:pStyle w:val="fcasegauche"/>
        <w:spacing w:after="0"/>
        <w:ind w:firstLine="0"/>
        <w:rPr>
          <w:rFonts w:ascii="Arial" w:hAnsi="Arial" w:cs="Arial"/>
        </w:rPr>
      </w:pPr>
      <w:r w:rsidRPr="00C96FAA">
        <w:rPr>
          <w:rFonts w:ascii="Arial" w:hAnsi="Arial" w:cs="Arial"/>
        </w:rPr>
        <w:sym w:font="Wingdings" w:char="F06F"/>
      </w:r>
      <w:r w:rsidRPr="00C96FAA">
        <w:rPr>
          <w:rFonts w:ascii="Arial" w:hAnsi="Arial" w:cs="Arial"/>
        </w:rPr>
        <w:t xml:space="preserve"> Je renonce au bénéfice de l’avance.</w:t>
      </w:r>
    </w:p>
    <w:p w14:paraId="289C5049" w14:textId="77777777" w:rsidR="00797602" w:rsidRPr="00C96FAA" w:rsidRDefault="00797602" w:rsidP="00797602">
      <w:pPr>
        <w:pStyle w:val="fcasegauche"/>
        <w:spacing w:after="0"/>
        <w:ind w:firstLine="0"/>
        <w:rPr>
          <w:rFonts w:ascii="Arial" w:hAnsi="Arial" w:cs="Arial"/>
        </w:rPr>
      </w:pPr>
    </w:p>
    <w:p w14:paraId="0FC0C4EF" w14:textId="77777777" w:rsidR="00797602" w:rsidRPr="00C96FAA" w:rsidRDefault="00797602" w:rsidP="00797602">
      <w:pPr>
        <w:pStyle w:val="fcasegauche"/>
        <w:spacing w:after="0"/>
        <w:ind w:firstLine="0"/>
        <w:rPr>
          <w:rFonts w:ascii="Arial" w:hAnsi="Arial" w:cs="Arial"/>
        </w:rPr>
      </w:pPr>
    </w:p>
    <w:p w14:paraId="714FB214" w14:textId="77777777" w:rsidR="00797602" w:rsidRPr="00C96FAA" w:rsidRDefault="00797602" w:rsidP="00797602">
      <w:pPr>
        <w:pStyle w:val="fcasegauche"/>
        <w:spacing w:after="0"/>
        <w:rPr>
          <w:rFonts w:ascii="Arial" w:hAnsi="Arial" w:cs="Arial"/>
        </w:rPr>
      </w:pPr>
    </w:p>
    <w:p w14:paraId="196F9E62" w14:textId="77777777" w:rsidR="00797602" w:rsidRPr="00C96FAA" w:rsidRDefault="00797602" w:rsidP="00797602">
      <w:pPr>
        <w:pStyle w:val="Titre1"/>
        <w:shd w:val="pct12" w:color="auto" w:fill="FFFFFF"/>
        <w:tabs>
          <w:tab w:val="left" w:pos="0"/>
        </w:tabs>
        <w:ind w:hanging="709"/>
        <w:rPr>
          <w:rFonts w:ascii="Arial" w:hAnsi="Arial" w:cs="Arial"/>
        </w:rPr>
      </w:pPr>
      <w:r w:rsidRPr="00C96FAA">
        <w:rPr>
          <w:rFonts w:ascii="Arial" w:hAnsi="Arial" w:cs="Arial"/>
        </w:rPr>
        <w:t>ARTICLE 5 – AUTRES</w:t>
      </w:r>
    </w:p>
    <w:p w14:paraId="6A1BC57A" w14:textId="77777777" w:rsidR="00797602" w:rsidRPr="00C96FAA" w:rsidRDefault="00797602" w:rsidP="00797602">
      <w:pPr>
        <w:pStyle w:val="fcasegauche"/>
        <w:spacing w:after="0"/>
        <w:rPr>
          <w:rFonts w:ascii="Arial" w:hAnsi="Arial" w:cs="Arial"/>
        </w:rPr>
      </w:pPr>
    </w:p>
    <w:p w14:paraId="4673DC25" w14:textId="77777777" w:rsidR="00797602" w:rsidRPr="00C96FAA" w:rsidRDefault="00797602" w:rsidP="00797602">
      <w:pPr>
        <w:pStyle w:val="Retraitcorpsdetexte"/>
        <w:tabs>
          <w:tab w:val="clear" w:pos="1134"/>
          <w:tab w:val="clear" w:pos="6237"/>
          <w:tab w:val="left" w:pos="534"/>
          <w:tab w:val="left" w:pos="5706"/>
        </w:tabs>
        <w:ind w:left="284" w:hanging="426"/>
        <w:jc w:val="left"/>
        <w:rPr>
          <w:rFonts w:ascii="Arial" w:hAnsi="Arial" w:cs="Arial"/>
          <w:b/>
          <w:sz w:val="20"/>
        </w:rPr>
      </w:pPr>
      <w:r w:rsidRPr="00C96FAA">
        <w:rPr>
          <w:rFonts w:ascii="Arial" w:hAnsi="Arial" w:cs="Arial"/>
          <w:b/>
          <w:sz w:val="20"/>
        </w:rPr>
        <w:t>2) Durée de validité des offres</w:t>
      </w:r>
    </w:p>
    <w:p w14:paraId="65D156D3" w14:textId="77777777" w:rsidR="00797602" w:rsidRPr="00C96FAA" w:rsidRDefault="00797602" w:rsidP="00797602">
      <w:pPr>
        <w:pStyle w:val="Retraitcorpsdetexte"/>
        <w:tabs>
          <w:tab w:val="clear" w:pos="1134"/>
          <w:tab w:val="clear" w:pos="6237"/>
          <w:tab w:val="left" w:pos="534"/>
          <w:tab w:val="left" w:pos="5706"/>
        </w:tabs>
        <w:ind w:left="284" w:hanging="284"/>
        <w:jc w:val="left"/>
        <w:rPr>
          <w:rFonts w:ascii="Arial" w:hAnsi="Arial" w:cs="Arial"/>
          <w:sz w:val="20"/>
        </w:rPr>
      </w:pPr>
    </w:p>
    <w:p w14:paraId="2AFCBF42" w14:textId="77777777" w:rsidR="00797602" w:rsidRPr="00C96FAA" w:rsidRDefault="008F06DF" w:rsidP="00797602">
      <w:pPr>
        <w:pStyle w:val="Retraitcorpsdetexte"/>
        <w:tabs>
          <w:tab w:val="clear" w:pos="1134"/>
          <w:tab w:val="clear" w:pos="6237"/>
          <w:tab w:val="left" w:pos="534"/>
          <w:tab w:val="left" w:pos="5706"/>
        </w:tabs>
        <w:rPr>
          <w:rFonts w:ascii="Arial" w:hAnsi="Arial" w:cs="Arial"/>
          <w:sz w:val="20"/>
        </w:rPr>
      </w:pPr>
      <w:r w:rsidRPr="00C96FAA">
        <w:rPr>
          <w:rFonts w:ascii="Arial" w:hAnsi="Arial" w:cs="Arial"/>
          <w:sz w:val="20"/>
        </w:rPr>
        <w:t>L’engagement figurant à l’article 2</w:t>
      </w:r>
      <w:r w:rsidR="00797602" w:rsidRPr="00C96FAA">
        <w:rPr>
          <w:rFonts w:ascii="Arial" w:hAnsi="Arial" w:cs="Arial"/>
          <w:sz w:val="20"/>
        </w:rPr>
        <w:t xml:space="preserve"> me lie pour la durée de validité des offres indiquée au règlement de la consultation, soit 6 mois.</w:t>
      </w:r>
    </w:p>
    <w:p w14:paraId="3D422251"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2D2B4103" w14:textId="77777777" w:rsidR="00797602" w:rsidRPr="00C96FAA" w:rsidRDefault="00797602" w:rsidP="00797602">
      <w:pPr>
        <w:pStyle w:val="Retraitcorpsdetexte"/>
        <w:tabs>
          <w:tab w:val="clear" w:pos="1134"/>
          <w:tab w:val="clear" w:pos="6237"/>
        </w:tabs>
        <w:ind w:left="284"/>
        <w:jc w:val="left"/>
        <w:rPr>
          <w:rFonts w:ascii="Arial" w:hAnsi="Arial" w:cs="Arial"/>
          <w:sz w:val="20"/>
        </w:rPr>
      </w:pPr>
    </w:p>
    <w:p w14:paraId="6F69E3C8" w14:textId="77777777" w:rsidR="009F25B5" w:rsidRPr="00C96FAA" w:rsidRDefault="00797602" w:rsidP="00797602">
      <w:pPr>
        <w:keepNext/>
        <w:keepLines/>
        <w:pBdr>
          <w:bottom w:val="double" w:sz="6" w:space="1" w:color="auto"/>
        </w:pBdr>
        <w:spacing w:after="240"/>
        <w:rPr>
          <w:rFonts w:ascii="Arial" w:hAnsi="Arial" w:cs="Arial"/>
          <w:b/>
        </w:rPr>
      </w:pPr>
      <w:r w:rsidRPr="00C96FAA">
        <w:rPr>
          <w:rFonts w:ascii="Arial" w:hAnsi="Arial" w:cs="Arial"/>
          <w:b/>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2AB90CA0" w14:textId="77777777" w:rsidTr="00D52836">
        <w:tc>
          <w:tcPr>
            <w:tcW w:w="4606" w:type="dxa"/>
          </w:tcPr>
          <w:p w14:paraId="4C546BBD" w14:textId="77777777" w:rsidR="00797602" w:rsidRPr="00C96FAA" w:rsidRDefault="00797602" w:rsidP="00D52836">
            <w:pPr>
              <w:keepNext/>
              <w:keepLines/>
              <w:jc w:val="center"/>
              <w:rPr>
                <w:rFonts w:ascii="Arial" w:hAnsi="Arial" w:cs="Arial"/>
              </w:rPr>
            </w:pPr>
            <w:r w:rsidRPr="00C96FAA">
              <w:rPr>
                <w:rFonts w:ascii="Arial" w:hAnsi="Arial" w:cs="Arial"/>
                <w:i/>
              </w:rPr>
              <w:t>Fait en un seul original</w:t>
            </w:r>
          </w:p>
        </w:tc>
        <w:tc>
          <w:tcPr>
            <w:tcW w:w="4606" w:type="dxa"/>
          </w:tcPr>
          <w:p w14:paraId="5DB603B5" w14:textId="77777777" w:rsidR="00797602" w:rsidRPr="00C96FAA" w:rsidRDefault="00797602" w:rsidP="00D52836">
            <w:pPr>
              <w:keepNext/>
              <w:keepLines/>
              <w:jc w:val="center"/>
              <w:rPr>
                <w:rFonts w:ascii="Arial" w:hAnsi="Arial" w:cs="Arial"/>
                <w:b/>
              </w:rPr>
            </w:pPr>
            <w:r w:rsidRPr="00C96FAA">
              <w:rPr>
                <w:rFonts w:ascii="Arial" w:hAnsi="Arial" w:cs="Arial"/>
                <w:b/>
              </w:rPr>
              <w:t>Signature</w:t>
            </w:r>
          </w:p>
        </w:tc>
      </w:tr>
      <w:tr w:rsidR="00797602" w:rsidRPr="00C96FAA" w14:paraId="36CB6C3C" w14:textId="77777777" w:rsidTr="00D52836">
        <w:tc>
          <w:tcPr>
            <w:tcW w:w="4606" w:type="dxa"/>
          </w:tcPr>
          <w:p w14:paraId="18260FBF" w14:textId="77777777" w:rsidR="00797602" w:rsidRPr="00C96FAA" w:rsidRDefault="00797602" w:rsidP="00D52836">
            <w:pPr>
              <w:keepNext/>
              <w:keepLines/>
              <w:jc w:val="center"/>
              <w:rPr>
                <w:rFonts w:ascii="Arial" w:hAnsi="Arial" w:cs="Arial"/>
              </w:rPr>
            </w:pPr>
            <w:r w:rsidRPr="00C96FAA">
              <w:rPr>
                <w:rFonts w:ascii="Arial" w:hAnsi="Arial" w:cs="Arial"/>
              </w:rPr>
              <w:t xml:space="preserve">A .......................................... </w:t>
            </w:r>
          </w:p>
          <w:p w14:paraId="0736E004" w14:textId="77777777" w:rsidR="00797602" w:rsidRPr="00C96FAA" w:rsidRDefault="00797602" w:rsidP="00D52836">
            <w:pPr>
              <w:keepNext/>
              <w:keepLines/>
              <w:jc w:val="center"/>
              <w:rPr>
                <w:rFonts w:ascii="Arial" w:hAnsi="Arial" w:cs="Arial"/>
              </w:rPr>
            </w:pPr>
          </w:p>
        </w:tc>
        <w:tc>
          <w:tcPr>
            <w:tcW w:w="4606" w:type="dxa"/>
          </w:tcPr>
          <w:p w14:paraId="5F3CB3D2" w14:textId="77777777" w:rsidR="00797602" w:rsidRPr="00C96FAA" w:rsidRDefault="00797602" w:rsidP="00D52836">
            <w:pPr>
              <w:keepNext/>
              <w:keepLines/>
              <w:jc w:val="center"/>
              <w:rPr>
                <w:rFonts w:ascii="Arial" w:hAnsi="Arial" w:cs="Arial"/>
                <w:i/>
              </w:rPr>
            </w:pPr>
            <w:r w:rsidRPr="00C96FAA">
              <w:rPr>
                <w:rFonts w:ascii="Arial" w:hAnsi="Arial" w:cs="Arial"/>
                <w:i/>
              </w:rPr>
              <w:t>Apposer le cachet de la société et porter la mention manuscrite « Lu et approuvé »</w:t>
            </w:r>
          </w:p>
        </w:tc>
      </w:tr>
      <w:tr w:rsidR="00797602" w:rsidRPr="00C96FAA" w14:paraId="10FEA4F4" w14:textId="77777777" w:rsidTr="00D52836">
        <w:tc>
          <w:tcPr>
            <w:tcW w:w="4606" w:type="dxa"/>
          </w:tcPr>
          <w:p w14:paraId="350417AF" w14:textId="77777777" w:rsidR="00797602" w:rsidRPr="00C96FAA" w:rsidRDefault="00797602" w:rsidP="00D52836">
            <w:pPr>
              <w:keepNext/>
              <w:keepLines/>
              <w:jc w:val="center"/>
              <w:rPr>
                <w:rFonts w:ascii="Arial" w:hAnsi="Arial" w:cs="Arial"/>
              </w:rPr>
            </w:pPr>
            <w:r w:rsidRPr="00C96FAA">
              <w:rPr>
                <w:rFonts w:ascii="Arial" w:hAnsi="Arial" w:cs="Arial"/>
              </w:rPr>
              <w:t>Le ..........................................</w:t>
            </w:r>
          </w:p>
        </w:tc>
        <w:tc>
          <w:tcPr>
            <w:tcW w:w="4606" w:type="dxa"/>
          </w:tcPr>
          <w:p w14:paraId="790D5EE6" w14:textId="77777777" w:rsidR="00797602" w:rsidRPr="00C96FAA" w:rsidRDefault="00797602" w:rsidP="00D52836">
            <w:pPr>
              <w:keepNext/>
              <w:keepLines/>
              <w:jc w:val="center"/>
              <w:rPr>
                <w:rFonts w:ascii="Arial" w:hAnsi="Arial" w:cs="Arial"/>
                <w:i/>
              </w:rPr>
            </w:pPr>
          </w:p>
        </w:tc>
      </w:tr>
    </w:tbl>
    <w:p w14:paraId="140AE0D0" w14:textId="77777777" w:rsidR="00797602" w:rsidRPr="00C96FAA" w:rsidRDefault="00797602" w:rsidP="00797602">
      <w:pPr>
        <w:keepNext/>
        <w:keepLines/>
        <w:rPr>
          <w:rFonts w:ascii="Arial" w:hAnsi="Arial" w:cs="Arial"/>
        </w:rPr>
      </w:pPr>
    </w:p>
    <w:p w14:paraId="005F3993" w14:textId="77777777" w:rsidR="00797602" w:rsidRPr="00C96FAA" w:rsidRDefault="00797602" w:rsidP="00797602">
      <w:pPr>
        <w:keepNext/>
        <w:keepLines/>
        <w:rPr>
          <w:rFonts w:ascii="Arial" w:hAnsi="Arial" w:cs="Arial"/>
        </w:rPr>
      </w:pPr>
    </w:p>
    <w:p w14:paraId="60305DBE" w14:textId="77777777" w:rsidR="00797602" w:rsidRPr="00C96FAA" w:rsidRDefault="00797602" w:rsidP="00797602">
      <w:pPr>
        <w:keepNext/>
        <w:keepLines/>
        <w:rPr>
          <w:rFonts w:ascii="Arial" w:hAnsi="Arial" w:cs="Arial"/>
        </w:rPr>
      </w:pPr>
    </w:p>
    <w:p w14:paraId="3A893BB6" w14:textId="77777777" w:rsidR="00797602" w:rsidRPr="00C96FAA" w:rsidRDefault="00797602" w:rsidP="00797602">
      <w:pPr>
        <w:keepNext/>
        <w:keepLines/>
        <w:rPr>
          <w:rFonts w:ascii="Arial" w:hAnsi="Arial" w:cs="Arial"/>
        </w:rPr>
      </w:pPr>
    </w:p>
    <w:p w14:paraId="3DC47661" w14:textId="77777777" w:rsidR="00797602" w:rsidRPr="00C96FAA" w:rsidRDefault="00797602" w:rsidP="00797602">
      <w:pPr>
        <w:keepNext/>
        <w:keepLines/>
        <w:rPr>
          <w:rFonts w:ascii="Arial" w:hAnsi="Arial" w:cs="Arial"/>
        </w:rPr>
      </w:pPr>
    </w:p>
    <w:p w14:paraId="34FE4918" w14:textId="77777777" w:rsidR="00797602" w:rsidRPr="00C96FAA" w:rsidRDefault="00797602" w:rsidP="00797602">
      <w:pPr>
        <w:pStyle w:val="Titre3"/>
        <w:rPr>
          <w:rFonts w:ascii="Arial" w:hAnsi="Arial" w:cs="Arial"/>
          <w:sz w:val="20"/>
        </w:rPr>
      </w:pPr>
      <w:r w:rsidRPr="00C96FAA">
        <w:rPr>
          <w:rFonts w:ascii="Arial" w:hAnsi="Arial" w:cs="Arial"/>
          <w:sz w:val="20"/>
        </w:rPr>
        <w:t>SIGNATURE DU REPRESENTANT DU POUVOIR ADJUDICATEUR</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01D08083" w14:textId="77777777" w:rsidTr="00D52836">
        <w:tc>
          <w:tcPr>
            <w:tcW w:w="4606" w:type="dxa"/>
          </w:tcPr>
          <w:p w14:paraId="1A47001A" w14:textId="77777777" w:rsidR="00797602" w:rsidRPr="00C96FAA" w:rsidRDefault="00797602" w:rsidP="00D52836">
            <w:pPr>
              <w:keepNext/>
              <w:keepLines/>
              <w:jc w:val="center"/>
              <w:rPr>
                <w:rFonts w:ascii="Arial" w:hAnsi="Arial" w:cs="Arial"/>
                <w:i/>
              </w:rPr>
            </w:pPr>
            <w:r w:rsidRPr="00C96FAA">
              <w:rPr>
                <w:rFonts w:ascii="Arial" w:hAnsi="Arial" w:cs="Arial"/>
                <w:i/>
              </w:rPr>
              <w:t>Est acceptée la présente offre pour valoir</w:t>
            </w:r>
          </w:p>
          <w:p w14:paraId="30DBABE1" w14:textId="77777777" w:rsidR="00797602" w:rsidRPr="00C96FAA" w:rsidRDefault="00797602" w:rsidP="00D52836">
            <w:pPr>
              <w:keepNext/>
              <w:keepLines/>
              <w:jc w:val="center"/>
              <w:rPr>
                <w:rFonts w:ascii="Arial" w:hAnsi="Arial" w:cs="Arial"/>
                <w:i/>
              </w:rPr>
            </w:pPr>
            <w:r w:rsidRPr="00C96FAA">
              <w:rPr>
                <w:rFonts w:ascii="Arial" w:hAnsi="Arial" w:cs="Arial"/>
                <w:i/>
              </w:rPr>
              <w:t>acte d’engagement</w:t>
            </w:r>
          </w:p>
        </w:tc>
        <w:tc>
          <w:tcPr>
            <w:tcW w:w="4606" w:type="dxa"/>
          </w:tcPr>
          <w:p w14:paraId="765DA6AF" w14:textId="77777777" w:rsidR="00797602" w:rsidRPr="00C96FAA" w:rsidRDefault="00797602" w:rsidP="00D52836">
            <w:pPr>
              <w:keepNext/>
              <w:keepLines/>
              <w:jc w:val="center"/>
              <w:rPr>
                <w:rFonts w:ascii="Arial" w:hAnsi="Arial" w:cs="Arial"/>
                <w:b/>
              </w:rPr>
            </w:pPr>
            <w:r w:rsidRPr="00C96FAA">
              <w:rPr>
                <w:rFonts w:ascii="Arial" w:hAnsi="Arial" w:cs="Arial"/>
                <w:b/>
              </w:rPr>
              <w:t>Le Directeur</w:t>
            </w:r>
          </w:p>
        </w:tc>
      </w:tr>
      <w:tr w:rsidR="00797602" w:rsidRPr="00C96FAA" w14:paraId="0DADB713" w14:textId="77777777" w:rsidTr="00D52836">
        <w:tc>
          <w:tcPr>
            <w:tcW w:w="4606" w:type="dxa"/>
          </w:tcPr>
          <w:p w14:paraId="36DEDBA9" w14:textId="77777777" w:rsidR="00797602" w:rsidRPr="00C96FAA" w:rsidRDefault="00797602" w:rsidP="00D52836">
            <w:pPr>
              <w:keepNext/>
              <w:keepLines/>
              <w:jc w:val="center"/>
              <w:rPr>
                <w:rFonts w:ascii="Arial" w:hAnsi="Arial" w:cs="Arial"/>
              </w:rPr>
            </w:pPr>
            <w:r w:rsidRPr="00C96FAA">
              <w:rPr>
                <w:rFonts w:ascii="Arial" w:hAnsi="Arial" w:cs="Arial"/>
              </w:rPr>
              <w:t>A ..........................................</w:t>
            </w:r>
          </w:p>
        </w:tc>
        <w:tc>
          <w:tcPr>
            <w:tcW w:w="4606" w:type="dxa"/>
          </w:tcPr>
          <w:p w14:paraId="1E9DB379" w14:textId="77777777" w:rsidR="00797602" w:rsidRPr="00C96FAA" w:rsidRDefault="00797602" w:rsidP="00D52836">
            <w:pPr>
              <w:keepNext/>
              <w:keepLines/>
              <w:jc w:val="center"/>
              <w:rPr>
                <w:rFonts w:ascii="Arial" w:hAnsi="Arial" w:cs="Arial"/>
              </w:rPr>
            </w:pPr>
          </w:p>
          <w:p w14:paraId="22FAE19B" w14:textId="77777777" w:rsidR="00797602" w:rsidRPr="00C96FAA" w:rsidRDefault="00797602" w:rsidP="00D52836">
            <w:pPr>
              <w:keepNext/>
              <w:keepLines/>
              <w:jc w:val="center"/>
              <w:rPr>
                <w:rFonts w:ascii="Arial" w:hAnsi="Arial" w:cs="Arial"/>
              </w:rPr>
            </w:pPr>
          </w:p>
        </w:tc>
      </w:tr>
      <w:tr w:rsidR="00797602" w:rsidRPr="00C96FAA" w14:paraId="7F7D944F" w14:textId="77777777" w:rsidTr="00D52836">
        <w:tc>
          <w:tcPr>
            <w:tcW w:w="4606" w:type="dxa"/>
          </w:tcPr>
          <w:p w14:paraId="5C551D7B" w14:textId="77777777" w:rsidR="00797602" w:rsidRPr="00C96FAA" w:rsidRDefault="00797602" w:rsidP="00D52836">
            <w:pPr>
              <w:keepNext/>
              <w:keepLines/>
              <w:jc w:val="center"/>
              <w:rPr>
                <w:rFonts w:ascii="Arial" w:hAnsi="Arial" w:cs="Arial"/>
              </w:rPr>
            </w:pPr>
            <w:r w:rsidRPr="00C96FAA">
              <w:rPr>
                <w:rFonts w:ascii="Arial" w:hAnsi="Arial" w:cs="Arial"/>
              </w:rPr>
              <w:t>Le ..........................................</w:t>
            </w:r>
          </w:p>
        </w:tc>
        <w:tc>
          <w:tcPr>
            <w:tcW w:w="4606" w:type="dxa"/>
          </w:tcPr>
          <w:p w14:paraId="4858DFC2" w14:textId="77777777" w:rsidR="00797602" w:rsidRPr="00C96FAA" w:rsidRDefault="00797602" w:rsidP="00D52836">
            <w:pPr>
              <w:keepNext/>
              <w:keepLines/>
              <w:jc w:val="center"/>
              <w:rPr>
                <w:rFonts w:ascii="Arial" w:hAnsi="Arial" w:cs="Arial"/>
              </w:rPr>
            </w:pPr>
          </w:p>
          <w:p w14:paraId="148CFAC8" w14:textId="77777777" w:rsidR="00797602" w:rsidRPr="00C96FAA" w:rsidRDefault="00797602" w:rsidP="00D52836">
            <w:pPr>
              <w:keepNext/>
              <w:keepLines/>
              <w:jc w:val="center"/>
              <w:rPr>
                <w:rFonts w:ascii="Arial" w:hAnsi="Arial" w:cs="Arial"/>
              </w:rPr>
            </w:pPr>
          </w:p>
        </w:tc>
      </w:tr>
    </w:tbl>
    <w:p w14:paraId="0FAF89BF" w14:textId="77777777" w:rsidR="00797602" w:rsidRDefault="00797602" w:rsidP="00797602">
      <w:pPr>
        <w:keepNext/>
        <w:keepLines/>
        <w:pBdr>
          <w:bottom w:val="double" w:sz="6" w:space="1" w:color="auto"/>
        </w:pBdr>
        <w:spacing w:after="240"/>
        <w:rPr>
          <w:rFonts w:ascii="Arial" w:hAnsi="Arial" w:cs="Arial"/>
          <w:b/>
        </w:rPr>
      </w:pPr>
    </w:p>
    <w:p w14:paraId="3F4DCF76" w14:textId="77777777" w:rsidR="00797602" w:rsidRPr="00C96FAA" w:rsidRDefault="00797602" w:rsidP="00797602">
      <w:pPr>
        <w:pStyle w:val="Titre4"/>
        <w:rPr>
          <w:rFonts w:ascii="Arial" w:hAnsi="Arial" w:cs="Arial"/>
          <w:b/>
          <w:sz w:val="20"/>
        </w:rPr>
      </w:pPr>
    </w:p>
    <w:p w14:paraId="271CAF32" w14:textId="77777777" w:rsidR="00797602" w:rsidRPr="00C96FAA" w:rsidRDefault="00797602" w:rsidP="00797602">
      <w:pPr>
        <w:keepNext/>
        <w:keepLines/>
        <w:pBdr>
          <w:bottom w:val="double" w:sz="6" w:space="1" w:color="auto"/>
        </w:pBdr>
        <w:tabs>
          <w:tab w:val="left" w:pos="4605"/>
          <w:tab w:val="left" w:pos="9210"/>
        </w:tabs>
        <w:rPr>
          <w:rFonts w:ascii="Arial" w:hAnsi="Arial" w:cs="Arial"/>
        </w:rPr>
      </w:pPr>
      <w:r w:rsidRPr="00C96FAA">
        <w:rPr>
          <w:rFonts w:ascii="Arial" w:hAnsi="Arial" w:cs="Arial"/>
          <w:b/>
        </w:rPr>
        <w:t>DATE DE NOTIFICATION DU MARCHE</w:t>
      </w:r>
      <w:r w:rsidRPr="00C96FAA">
        <w:rPr>
          <w:rFonts w:ascii="Arial" w:hAnsi="Arial" w:cs="Arial"/>
          <w:b/>
        </w:rPr>
        <w:tab/>
      </w:r>
    </w:p>
    <w:p w14:paraId="1279D607" w14:textId="77777777" w:rsidR="00797602" w:rsidRPr="00C96FAA" w:rsidRDefault="00797602" w:rsidP="00797602">
      <w:pPr>
        <w:keepNext/>
        <w:keepLine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1482E1D9" w14:textId="77777777" w:rsidTr="00D52836">
        <w:tc>
          <w:tcPr>
            <w:tcW w:w="9212" w:type="dxa"/>
            <w:gridSpan w:val="2"/>
          </w:tcPr>
          <w:p w14:paraId="67147B3F" w14:textId="77777777" w:rsidR="00F91192" w:rsidRPr="00C96FAA" w:rsidRDefault="00F91192" w:rsidP="00F91192">
            <w:pPr>
              <w:pStyle w:val="Textebrut"/>
              <w:jc w:val="both"/>
              <w:rPr>
                <w:rFonts w:ascii="Arial" w:hAnsi="Arial" w:cs="Arial"/>
                <w:sz w:val="24"/>
              </w:rPr>
            </w:pPr>
            <w:r w:rsidRPr="00C96FAA">
              <w:rPr>
                <w:rFonts w:ascii="Arial" w:hAnsi="Arial" w:cs="Arial"/>
                <w:sz w:val="24"/>
              </w:rPr>
              <w:t>……………………………………………</w:t>
            </w:r>
          </w:p>
          <w:p w14:paraId="17C8FC47" w14:textId="77777777" w:rsidR="00797602" w:rsidRPr="00C96FAA" w:rsidRDefault="00797602" w:rsidP="00F91192">
            <w:pPr>
              <w:keepNext/>
              <w:keepLines/>
              <w:rPr>
                <w:rFonts w:ascii="Arial" w:hAnsi="Arial" w:cs="Arial"/>
              </w:rPr>
            </w:pPr>
          </w:p>
        </w:tc>
      </w:tr>
      <w:tr w:rsidR="00797602" w:rsidRPr="00C96FAA" w14:paraId="4D7EA03F" w14:textId="77777777" w:rsidTr="00D52836">
        <w:tc>
          <w:tcPr>
            <w:tcW w:w="4606" w:type="dxa"/>
          </w:tcPr>
          <w:p w14:paraId="7C1F0231" w14:textId="77777777" w:rsidR="00797602" w:rsidRPr="00C96FAA" w:rsidRDefault="00797602" w:rsidP="00F91192">
            <w:pPr>
              <w:keepNext/>
              <w:keepLines/>
              <w:rPr>
                <w:rFonts w:ascii="Arial" w:hAnsi="Arial" w:cs="Arial"/>
              </w:rPr>
            </w:pPr>
          </w:p>
        </w:tc>
        <w:tc>
          <w:tcPr>
            <w:tcW w:w="4606" w:type="dxa"/>
          </w:tcPr>
          <w:p w14:paraId="4CA41320" w14:textId="77777777" w:rsidR="00797602" w:rsidRPr="00C96FAA" w:rsidRDefault="00797602" w:rsidP="00D52836">
            <w:pPr>
              <w:keepNext/>
              <w:keepLines/>
              <w:rPr>
                <w:rFonts w:ascii="Arial" w:hAnsi="Arial" w:cs="Arial"/>
              </w:rPr>
            </w:pPr>
          </w:p>
        </w:tc>
      </w:tr>
      <w:tr w:rsidR="00797602" w:rsidRPr="00C96FAA" w14:paraId="744AE471" w14:textId="77777777" w:rsidTr="00D52836">
        <w:tc>
          <w:tcPr>
            <w:tcW w:w="9212" w:type="dxa"/>
            <w:gridSpan w:val="2"/>
          </w:tcPr>
          <w:p w14:paraId="0DD660C3" w14:textId="77777777" w:rsidR="00797602" w:rsidRPr="00C96FAA" w:rsidRDefault="00797602" w:rsidP="00F91192">
            <w:pPr>
              <w:keepNext/>
              <w:keepLines/>
              <w:rPr>
                <w:rFonts w:ascii="Arial" w:hAnsi="Arial" w:cs="Arial"/>
              </w:rPr>
            </w:pPr>
          </w:p>
        </w:tc>
      </w:tr>
      <w:tr w:rsidR="00797602" w:rsidRPr="00C96FAA" w14:paraId="6402628C" w14:textId="77777777" w:rsidTr="00D52836">
        <w:tc>
          <w:tcPr>
            <w:tcW w:w="4606" w:type="dxa"/>
          </w:tcPr>
          <w:p w14:paraId="782AA774" w14:textId="77777777" w:rsidR="00797602" w:rsidRPr="00C96FAA" w:rsidRDefault="00797602" w:rsidP="00D52836">
            <w:pPr>
              <w:keepNext/>
              <w:keepLines/>
              <w:jc w:val="right"/>
              <w:rPr>
                <w:rFonts w:ascii="Arial" w:hAnsi="Arial" w:cs="Arial"/>
              </w:rPr>
            </w:pPr>
          </w:p>
        </w:tc>
        <w:tc>
          <w:tcPr>
            <w:tcW w:w="4606" w:type="dxa"/>
          </w:tcPr>
          <w:p w14:paraId="1766F645" w14:textId="77777777" w:rsidR="00797602" w:rsidRPr="00C96FAA" w:rsidRDefault="00797602" w:rsidP="00D52836">
            <w:pPr>
              <w:keepNext/>
              <w:keepLines/>
              <w:rPr>
                <w:rFonts w:ascii="Arial" w:hAnsi="Arial" w:cs="Arial"/>
              </w:rPr>
            </w:pPr>
          </w:p>
        </w:tc>
      </w:tr>
      <w:tr w:rsidR="00797602" w:rsidRPr="00C96FAA" w14:paraId="0AF847AA" w14:textId="77777777" w:rsidTr="00D52836">
        <w:tc>
          <w:tcPr>
            <w:tcW w:w="4606" w:type="dxa"/>
          </w:tcPr>
          <w:p w14:paraId="4A8B7884" w14:textId="77777777" w:rsidR="00797602" w:rsidRPr="00C96FAA" w:rsidRDefault="00797602" w:rsidP="00D52836">
            <w:pPr>
              <w:keepNext/>
              <w:keepLines/>
              <w:jc w:val="right"/>
              <w:rPr>
                <w:rFonts w:ascii="Arial" w:hAnsi="Arial" w:cs="Arial"/>
              </w:rPr>
            </w:pPr>
          </w:p>
          <w:p w14:paraId="639B29C1" w14:textId="77777777" w:rsidR="00797602" w:rsidRPr="00C96FAA" w:rsidRDefault="00797602" w:rsidP="00D52836">
            <w:pPr>
              <w:keepNext/>
              <w:keepLines/>
              <w:jc w:val="right"/>
              <w:rPr>
                <w:rFonts w:ascii="Arial" w:hAnsi="Arial" w:cs="Arial"/>
              </w:rPr>
            </w:pPr>
          </w:p>
        </w:tc>
        <w:tc>
          <w:tcPr>
            <w:tcW w:w="4606" w:type="dxa"/>
          </w:tcPr>
          <w:p w14:paraId="529DCE18" w14:textId="77777777" w:rsidR="00797602" w:rsidRPr="00C96FAA" w:rsidRDefault="00797602" w:rsidP="00D52836">
            <w:pPr>
              <w:keepNext/>
              <w:keepLines/>
              <w:rPr>
                <w:rFonts w:ascii="Arial" w:hAnsi="Arial" w:cs="Arial"/>
              </w:rPr>
            </w:pPr>
          </w:p>
        </w:tc>
      </w:tr>
    </w:tbl>
    <w:p w14:paraId="71E1E92C" w14:textId="77777777" w:rsidR="00797602" w:rsidRPr="00C96FAA" w:rsidRDefault="00797602" w:rsidP="00797602">
      <w:pPr>
        <w:pStyle w:val="Textebrut"/>
        <w:jc w:val="both"/>
        <w:rPr>
          <w:rFonts w:ascii="Arial" w:hAnsi="Arial" w:cs="Arial"/>
        </w:rPr>
      </w:pPr>
    </w:p>
    <w:p w14:paraId="02BB2178" w14:textId="77777777" w:rsidR="00797602" w:rsidRPr="00C96FAA" w:rsidRDefault="00797602" w:rsidP="00797602">
      <w:pPr>
        <w:pStyle w:val="Titre8"/>
        <w:rPr>
          <w:rFonts w:cs="Arial"/>
        </w:rPr>
      </w:pPr>
      <w:r w:rsidRPr="00C96FAA">
        <w:rPr>
          <w:rFonts w:cs="Arial"/>
        </w:rPr>
        <w:t xml:space="preserve">DATE D’EFFET DU MARCHE </w:t>
      </w:r>
    </w:p>
    <w:p w14:paraId="5FFF9C09" w14:textId="77777777" w:rsidR="00797602" w:rsidRPr="00C96FAA" w:rsidRDefault="00797602" w:rsidP="00797602">
      <w:pPr>
        <w:pStyle w:val="Textebrut"/>
        <w:jc w:val="both"/>
        <w:rPr>
          <w:rFonts w:ascii="Arial" w:hAnsi="Arial" w:cs="Arial"/>
          <w:sz w:val="24"/>
        </w:rPr>
      </w:pPr>
      <w:r w:rsidRPr="00C96FAA">
        <w:rPr>
          <w:rFonts w:ascii="Arial" w:hAnsi="Arial" w:cs="Arial"/>
          <w:sz w:val="24"/>
        </w:rPr>
        <w:t>……………………………………………</w:t>
      </w:r>
    </w:p>
    <w:p w14:paraId="6C11DBE3" w14:textId="77777777" w:rsidR="00BC495C" w:rsidRPr="00C96FAA" w:rsidRDefault="00BC495C" w:rsidP="00797602">
      <w:pPr>
        <w:rPr>
          <w:rFonts w:ascii="Arial" w:hAnsi="Arial" w:cs="Arial"/>
        </w:rPr>
      </w:pPr>
    </w:p>
    <w:sectPr w:rsidR="00BC495C" w:rsidRPr="00C96FAA" w:rsidSect="00832907">
      <w:headerReference w:type="default" r:id="rId9"/>
      <w:footerReference w:type="default" r:id="rId10"/>
      <w:headerReference w:type="first" r:id="rId11"/>
      <w:pgSz w:w="12240" w:h="15840" w:code="1"/>
      <w:pgMar w:top="1418" w:right="1418" w:bottom="1418"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44DF4" w14:textId="77777777" w:rsidR="00942B52" w:rsidRDefault="00942B52">
      <w:r>
        <w:separator/>
      </w:r>
    </w:p>
  </w:endnote>
  <w:endnote w:type="continuationSeparator" w:id="0">
    <w:p w14:paraId="1BD3E880" w14:textId="77777777" w:rsidR="00942B52" w:rsidRDefault="00942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Univers (WN)">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Gras">
    <w:panose1 w:val="020B07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2" w:space="0" w:color="000000"/>
      </w:tblBorders>
      <w:tblLayout w:type="fixed"/>
      <w:tblCellMar>
        <w:left w:w="0" w:type="dxa"/>
        <w:right w:w="0" w:type="dxa"/>
      </w:tblCellMar>
      <w:tblLook w:val="0000" w:firstRow="0" w:lastRow="0" w:firstColumn="0" w:lastColumn="0" w:noHBand="0" w:noVBand="0"/>
    </w:tblPr>
    <w:tblGrid>
      <w:gridCol w:w="1701"/>
      <w:gridCol w:w="6096"/>
      <w:gridCol w:w="1559"/>
    </w:tblGrid>
    <w:tr w:rsidR="00477DBB" w14:paraId="3B55FBFB" w14:textId="77777777">
      <w:trPr>
        <w:trHeight w:hRule="exact" w:val="1003"/>
      </w:trPr>
      <w:tc>
        <w:tcPr>
          <w:tcW w:w="1701" w:type="dxa"/>
          <w:vAlign w:val="center"/>
        </w:tcPr>
        <w:p w14:paraId="717906BB" w14:textId="74696C5F" w:rsidR="00477DBB" w:rsidRDefault="00477DBB" w:rsidP="005D68DD">
          <w:pPr>
            <w:pStyle w:val="Pieddepage"/>
            <w:snapToGrid w:val="0"/>
            <w:spacing w:before="60" w:after="60"/>
            <w:jc w:val="center"/>
            <w:rPr>
              <w:sz w:val="16"/>
            </w:rPr>
          </w:pPr>
        </w:p>
        <w:p w14:paraId="4B04370F" w14:textId="77777777" w:rsidR="00477DBB" w:rsidRDefault="00477DBB">
          <w:pPr>
            <w:pStyle w:val="Pieddepage"/>
            <w:snapToGrid w:val="0"/>
            <w:spacing w:before="60" w:after="60"/>
            <w:jc w:val="center"/>
            <w:rPr>
              <w:b/>
              <w:sz w:val="16"/>
            </w:rPr>
          </w:pPr>
        </w:p>
      </w:tc>
      <w:tc>
        <w:tcPr>
          <w:tcW w:w="6096" w:type="dxa"/>
          <w:vAlign w:val="center"/>
        </w:tcPr>
        <w:p w14:paraId="7959C5AE" w14:textId="2D9C2C56" w:rsidR="00AE35AE" w:rsidRDefault="00477DBB" w:rsidP="00477DBB">
          <w:pPr>
            <w:pStyle w:val="Pieddepage"/>
            <w:ind w:right="360"/>
            <w:jc w:val="center"/>
            <w:rPr>
              <w:rFonts w:ascii="Arial" w:hAnsi="Arial" w:cs="Arial"/>
              <w:color w:val="0000FF"/>
            </w:rPr>
          </w:pPr>
          <w:r w:rsidRPr="00AE35AE">
            <w:rPr>
              <w:rFonts w:ascii="Arial" w:hAnsi="Arial" w:cs="Arial"/>
              <w:color w:val="0000FF"/>
            </w:rPr>
            <w:t xml:space="preserve">N° </w:t>
          </w:r>
          <w:r w:rsidR="00AE35AE" w:rsidRPr="00AE35AE">
            <w:rPr>
              <w:rFonts w:ascii="Arial" w:hAnsi="Arial" w:cs="Arial"/>
              <w:color w:val="0000FF"/>
            </w:rPr>
            <w:t>P2</w:t>
          </w:r>
          <w:r w:rsidR="007A32EE">
            <w:rPr>
              <w:rFonts w:ascii="Arial" w:hAnsi="Arial" w:cs="Arial"/>
              <w:color w:val="0000FF"/>
            </w:rPr>
            <w:t>516</w:t>
          </w:r>
          <w:r w:rsidR="00AE35AE" w:rsidRPr="00AE35AE">
            <w:rPr>
              <w:rFonts w:ascii="Arial" w:hAnsi="Arial" w:cs="Arial"/>
              <w:color w:val="0000FF"/>
            </w:rPr>
            <w:t>-</w:t>
          </w:r>
          <w:r w:rsidR="003905D5">
            <w:rPr>
              <w:rFonts w:ascii="Arial" w:hAnsi="Arial" w:cs="Arial"/>
              <w:color w:val="0000FF"/>
            </w:rPr>
            <w:t>P</w:t>
          </w:r>
          <w:r w:rsidR="00AE35AE" w:rsidRPr="00AE35AE">
            <w:rPr>
              <w:rFonts w:ascii="Arial" w:hAnsi="Arial" w:cs="Arial"/>
              <w:color w:val="0000FF"/>
            </w:rPr>
            <w:t>A-D</w:t>
          </w:r>
          <w:r w:rsidR="003905D5">
            <w:rPr>
              <w:rFonts w:ascii="Arial" w:hAnsi="Arial" w:cs="Arial"/>
              <w:color w:val="0000FF"/>
            </w:rPr>
            <w:t>IFI</w:t>
          </w:r>
        </w:p>
        <w:p w14:paraId="7BC10F7D" w14:textId="2EA7E06F" w:rsidR="00477DBB" w:rsidRPr="00AE35AE" w:rsidRDefault="00AE35AE" w:rsidP="00477DBB">
          <w:pPr>
            <w:pStyle w:val="Pieddepage"/>
            <w:ind w:right="360"/>
            <w:jc w:val="center"/>
            <w:rPr>
              <w:rFonts w:ascii="Arial" w:hAnsi="Arial" w:cs="Arial"/>
              <w:color w:val="0000FF"/>
            </w:rPr>
          </w:pPr>
          <w:r>
            <w:rPr>
              <w:rFonts w:ascii="Arial" w:hAnsi="Arial" w:cs="Arial"/>
              <w:color w:val="0000FF"/>
            </w:rPr>
            <w:t>Réalisation d’audits au sein de la branche Recouvrement</w:t>
          </w:r>
        </w:p>
        <w:p w14:paraId="387C34D5" w14:textId="77777777" w:rsidR="00477DBB" w:rsidRPr="00FC7139" w:rsidRDefault="00477DBB" w:rsidP="008F06DF">
          <w:pPr>
            <w:tabs>
              <w:tab w:val="left" w:pos="2410"/>
            </w:tabs>
            <w:ind w:right="357" w:firstLine="720"/>
            <w:jc w:val="center"/>
            <w:rPr>
              <w:rFonts w:ascii="Helvetica" w:hAnsi="Helvetica"/>
              <w:b/>
              <w:color w:val="008080"/>
              <w:sz w:val="16"/>
              <w:szCs w:val="16"/>
            </w:rPr>
          </w:pPr>
          <w:r w:rsidRPr="00FC7139">
            <w:rPr>
              <w:rFonts w:ascii="Helvetica" w:hAnsi="Helvetica" w:cs="Arial"/>
              <w:b/>
              <w:color w:val="008080"/>
              <w:sz w:val="16"/>
            </w:rPr>
            <w:t>Acte d’engagement</w:t>
          </w:r>
        </w:p>
        <w:p w14:paraId="1003A420" w14:textId="77777777" w:rsidR="00477DBB" w:rsidRDefault="00477DBB">
          <w:pPr>
            <w:pStyle w:val="Pieddepage"/>
            <w:snapToGrid w:val="0"/>
            <w:jc w:val="center"/>
            <w:rPr>
              <w:sz w:val="16"/>
            </w:rPr>
          </w:pPr>
        </w:p>
      </w:tc>
      <w:tc>
        <w:tcPr>
          <w:tcW w:w="1559" w:type="dxa"/>
          <w:vAlign w:val="center"/>
        </w:tcPr>
        <w:p w14:paraId="76BC23CF" w14:textId="77777777" w:rsidR="00477DBB" w:rsidRPr="002F7213" w:rsidRDefault="00477DBB">
          <w:pPr>
            <w:pStyle w:val="Pieddepage"/>
            <w:snapToGrid w:val="0"/>
            <w:jc w:val="right"/>
            <w:rPr>
              <w:rStyle w:val="Numrodepage"/>
              <w:rFonts w:ascii="Arial" w:hAnsi="Arial" w:cs="Arial"/>
              <w:sz w:val="16"/>
            </w:rPr>
          </w:pPr>
          <w:r w:rsidRPr="002F7213">
            <w:rPr>
              <w:rStyle w:val="Numrodepage"/>
              <w:rFonts w:ascii="Arial" w:hAnsi="Arial" w:cs="Arial"/>
              <w:snapToGrid w:val="0"/>
              <w:sz w:val="16"/>
            </w:rPr>
            <w:t xml:space="preserve">Page </w:t>
          </w:r>
          <w:r w:rsidR="004D1069"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PAGE </w:instrText>
          </w:r>
          <w:r w:rsidR="004D1069" w:rsidRPr="002F7213">
            <w:rPr>
              <w:rStyle w:val="Numrodepage"/>
              <w:rFonts w:ascii="Arial" w:hAnsi="Arial" w:cs="Arial"/>
              <w:snapToGrid w:val="0"/>
              <w:sz w:val="16"/>
            </w:rPr>
            <w:fldChar w:fldCharType="separate"/>
          </w:r>
          <w:r w:rsidR="00A96B53">
            <w:rPr>
              <w:rStyle w:val="Numrodepage"/>
              <w:rFonts w:ascii="Arial" w:hAnsi="Arial" w:cs="Arial"/>
              <w:noProof/>
              <w:snapToGrid w:val="0"/>
              <w:sz w:val="16"/>
            </w:rPr>
            <w:t>6</w:t>
          </w:r>
          <w:r w:rsidR="004D1069" w:rsidRPr="002F7213">
            <w:rPr>
              <w:rStyle w:val="Numrodepage"/>
              <w:rFonts w:ascii="Arial" w:hAnsi="Arial" w:cs="Arial"/>
              <w:snapToGrid w:val="0"/>
              <w:sz w:val="16"/>
            </w:rPr>
            <w:fldChar w:fldCharType="end"/>
          </w:r>
          <w:r w:rsidRPr="002F7213">
            <w:rPr>
              <w:rStyle w:val="Numrodepage"/>
              <w:rFonts w:ascii="Arial" w:hAnsi="Arial" w:cs="Arial"/>
              <w:snapToGrid w:val="0"/>
              <w:sz w:val="16"/>
            </w:rPr>
            <w:t xml:space="preserve"> sur </w:t>
          </w:r>
          <w:r w:rsidR="004D1069"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NUMPAGES </w:instrText>
          </w:r>
          <w:r w:rsidR="004D1069" w:rsidRPr="002F7213">
            <w:rPr>
              <w:rStyle w:val="Numrodepage"/>
              <w:rFonts w:ascii="Arial" w:hAnsi="Arial" w:cs="Arial"/>
              <w:snapToGrid w:val="0"/>
              <w:sz w:val="16"/>
            </w:rPr>
            <w:fldChar w:fldCharType="separate"/>
          </w:r>
          <w:r w:rsidR="00A96B53">
            <w:rPr>
              <w:rStyle w:val="Numrodepage"/>
              <w:rFonts w:ascii="Arial" w:hAnsi="Arial" w:cs="Arial"/>
              <w:noProof/>
              <w:snapToGrid w:val="0"/>
              <w:sz w:val="16"/>
            </w:rPr>
            <w:t>6</w:t>
          </w:r>
          <w:r w:rsidR="004D1069" w:rsidRPr="002F7213">
            <w:rPr>
              <w:rStyle w:val="Numrodepage"/>
              <w:rFonts w:ascii="Arial" w:hAnsi="Arial" w:cs="Arial"/>
              <w:snapToGrid w:val="0"/>
              <w:sz w:val="16"/>
            </w:rPr>
            <w:fldChar w:fldCharType="end"/>
          </w:r>
        </w:p>
        <w:p w14:paraId="2AB6A147" w14:textId="77777777" w:rsidR="00477DBB" w:rsidRDefault="00477DBB">
          <w:pPr>
            <w:pStyle w:val="Pieddepage"/>
            <w:snapToGrid w:val="0"/>
            <w:jc w:val="right"/>
            <w:rPr>
              <w:rStyle w:val="Numrodepage"/>
              <w:sz w:val="16"/>
            </w:rPr>
          </w:pPr>
        </w:p>
      </w:tc>
    </w:tr>
  </w:tbl>
  <w:p w14:paraId="6CB0A831" w14:textId="77777777" w:rsidR="00477DBB" w:rsidRDefault="00477DB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B8AC7" w14:textId="77777777" w:rsidR="00942B52" w:rsidRDefault="00942B52">
      <w:r>
        <w:separator/>
      </w:r>
    </w:p>
  </w:footnote>
  <w:footnote w:type="continuationSeparator" w:id="0">
    <w:p w14:paraId="4C62429C" w14:textId="77777777" w:rsidR="00942B52" w:rsidRDefault="00942B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3ABA6" w14:textId="77777777" w:rsidR="00477DBB" w:rsidRDefault="00477DBB">
    <w:pPr>
      <w:pStyle w:val="En-tte"/>
    </w:pPr>
    <w:r>
      <w:rPr>
        <w:noProof/>
      </w:rPr>
      <w:drawing>
        <wp:anchor distT="0" distB="0" distL="114300" distR="114300" simplePos="0" relativeHeight="251657216" behindDoc="0" locked="0" layoutInCell="1" allowOverlap="1" wp14:anchorId="4BC7F520" wp14:editId="51139AA0">
          <wp:simplePos x="0" y="0"/>
          <wp:positionH relativeFrom="column">
            <wp:posOffset>-848995</wp:posOffset>
          </wp:positionH>
          <wp:positionV relativeFrom="paragraph">
            <wp:posOffset>-226060</wp:posOffset>
          </wp:positionV>
          <wp:extent cx="9145905" cy="541020"/>
          <wp:effectExtent l="19050" t="0" r="0" b="0"/>
          <wp:wrapNone/>
          <wp:docPr id="3" name="Image 1"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D547E" w14:textId="77777777" w:rsidR="00477DBB" w:rsidRDefault="00477DBB">
    <w:pPr>
      <w:pStyle w:val="En-tte"/>
    </w:pPr>
    <w:r>
      <w:rPr>
        <w:noProof/>
      </w:rPr>
      <w:drawing>
        <wp:anchor distT="0" distB="0" distL="114300" distR="114300" simplePos="0" relativeHeight="251658240" behindDoc="0" locked="0" layoutInCell="1" allowOverlap="1" wp14:anchorId="0497F3F7" wp14:editId="54770A7E">
          <wp:simplePos x="0" y="0"/>
          <wp:positionH relativeFrom="column">
            <wp:posOffset>-848995</wp:posOffset>
          </wp:positionH>
          <wp:positionV relativeFrom="paragraph">
            <wp:posOffset>-226060</wp:posOffset>
          </wp:positionV>
          <wp:extent cx="9145905" cy="541020"/>
          <wp:effectExtent l="19050" t="0" r="0" b="0"/>
          <wp:wrapNone/>
          <wp:docPr id="1" name="Image 2"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562C0"/>
    <w:multiLevelType w:val="singleLevel"/>
    <w:tmpl w:val="5EAE8F6A"/>
    <w:lvl w:ilvl="0">
      <w:start w:val="1"/>
      <w:numFmt w:val="decimal"/>
      <w:lvlText w:val="(%1)"/>
      <w:lvlJc w:val="left"/>
      <w:pPr>
        <w:tabs>
          <w:tab w:val="num" w:pos="360"/>
        </w:tabs>
        <w:ind w:left="360" w:hanging="360"/>
      </w:pPr>
      <w:rPr>
        <w:rFonts w:hint="default"/>
      </w:rPr>
    </w:lvl>
  </w:abstractNum>
  <w:abstractNum w:abstractNumId="1" w15:restartNumberingAfterBreak="0">
    <w:nsid w:val="11603A5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4172E59"/>
    <w:multiLevelType w:val="hybridMultilevel"/>
    <w:tmpl w:val="49D6048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67671B"/>
    <w:multiLevelType w:val="hybridMultilevel"/>
    <w:tmpl w:val="9F867A9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22916E9"/>
    <w:multiLevelType w:val="hybridMultilevel"/>
    <w:tmpl w:val="B93CE7C4"/>
    <w:lvl w:ilvl="0" w:tplc="E48A0508">
      <w:start w:val="1"/>
      <w:numFmt w:val="bullet"/>
      <w:lvlText w:val=""/>
      <w:lvlJc w:val="left"/>
      <w:pPr>
        <w:tabs>
          <w:tab w:val="num" w:pos="283"/>
        </w:tabs>
        <w:ind w:left="283" w:hanging="283"/>
      </w:pPr>
      <w:rPr>
        <w:rFonts w:ascii="Wingdings 3" w:hAnsi="Wingdings 3" w:hint="default"/>
      </w:rPr>
    </w:lvl>
    <w:lvl w:ilvl="1" w:tplc="F746BE74">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5D5FDD"/>
    <w:multiLevelType w:val="hybridMultilevel"/>
    <w:tmpl w:val="BE52E28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497E4D"/>
    <w:multiLevelType w:val="singleLevel"/>
    <w:tmpl w:val="4DFC1BF8"/>
    <w:lvl w:ilvl="0">
      <w:numFmt w:val="bullet"/>
      <w:lvlText w:val=""/>
      <w:lvlJc w:val="left"/>
      <w:pPr>
        <w:tabs>
          <w:tab w:val="num" w:pos="360"/>
        </w:tabs>
        <w:ind w:left="360" w:hanging="360"/>
      </w:pPr>
      <w:rPr>
        <w:rFonts w:ascii="Wingdings" w:hAnsi="Wingdings" w:hint="default"/>
        <w:strike w:val="0"/>
        <w:dstrike w:val="0"/>
        <w:u w:val="none"/>
        <w:effect w:val="none"/>
      </w:rPr>
    </w:lvl>
  </w:abstractNum>
  <w:abstractNum w:abstractNumId="7" w15:restartNumberingAfterBreak="0">
    <w:nsid w:val="466E2EBF"/>
    <w:multiLevelType w:val="hybridMultilevel"/>
    <w:tmpl w:val="4548280A"/>
    <w:lvl w:ilvl="0" w:tplc="899C8838">
      <w:start w:val="4"/>
      <w:numFmt w:val="bullet"/>
      <w:lvlText w:val="-"/>
      <w:lvlJc w:val="left"/>
      <w:pPr>
        <w:tabs>
          <w:tab w:val="num" w:pos="1215"/>
        </w:tabs>
        <w:ind w:left="1215" w:hanging="360"/>
      </w:pPr>
      <w:rPr>
        <w:rFonts w:ascii="Arial" w:eastAsia="Times New Roma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47217469"/>
    <w:multiLevelType w:val="hybridMultilevel"/>
    <w:tmpl w:val="74381E8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02612B"/>
    <w:multiLevelType w:val="singleLevel"/>
    <w:tmpl w:val="040C0011"/>
    <w:lvl w:ilvl="0">
      <w:start w:val="1"/>
      <w:numFmt w:val="decimal"/>
      <w:lvlText w:val="%1)"/>
      <w:lvlJc w:val="left"/>
      <w:pPr>
        <w:tabs>
          <w:tab w:val="num" w:pos="360"/>
        </w:tabs>
        <w:ind w:left="360" w:hanging="360"/>
      </w:pPr>
      <w:rPr>
        <w:rFonts w:hint="default"/>
      </w:rPr>
    </w:lvl>
  </w:abstractNum>
  <w:abstractNum w:abstractNumId="10"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B926F8"/>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6B62671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71CA2252"/>
    <w:multiLevelType w:val="hybridMultilevel"/>
    <w:tmpl w:val="FC8659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7A0069E"/>
    <w:multiLevelType w:val="hybridMultilevel"/>
    <w:tmpl w:val="12349EC6"/>
    <w:lvl w:ilvl="0" w:tplc="E48A0508">
      <w:start w:val="1"/>
      <w:numFmt w:val="bullet"/>
      <w:lvlText w:val=""/>
      <w:lvlJc w:val="left"/>
      <w:pPr>
        <w:tabs>
          <w:tab w:val="num" w:pos="643"/>
        </w:tabs>
        <w:ind w:left="643" w:hanging="283"/>
      </w:pPr>
      <w:rPr>
        <w:rFonts w:ascii="Wingdings 3" w:hAnsi="Wingdings 3"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num w:numId="1" w16cid:durableId="1273199471">
    <w:abstractNumId w:val="11"/>
  </w:num>
  <w:num w:numId="2" w16cid:durableId="1337882298">
    <w:abstractNumId w:val="9"/>
  </w:num>
  <w:num w:numId="3" w16cid:durableId="943071885">
    <w:abstractNumId w:val="14"/>
  </w:num>
  <w:num w:numId="4" w16cid:durableId="756561130">
    <w:abstractNumId w:val="4"/>
  </w:num>
  <w:num w:numId="5" w16cid:durableId="1934430837">
    <w:abstractNumId w:val="13"/>
  </w:num>
  <w:num w:numId="6" w16cid:durableId="1370254045">
    <w:abstractNumId w:val="3"/>
  </w:num>
  <w:num w:numId="7" w16cid:durableId="135879454">
    <w:abstractNumId w:val="12"/>
  </w:num>
  <w:num w:numId="8" w16cid:durableId="468867953">
    <w:abstractNumId w:val="1"/>
  </w:num>
  <w:num w:numId="9" w16cid:durableId="1354041526">
    <w:abstractNumId w:val="10"/>
  </w:num>
  <w:num w:numId="10" w16cid:durableId="60644914">
    <w:abstractNumId w:val="0"/>
  </w:num>
  <w:num w:numId="11" w16cid:durableId="337655773">
    <w:abstractNumId w:val="2"/>
  </w:num>
  <w:num w:numId="12" w16cid:durableId="1606305361">
    <w:abstractNumId w:val="5"/>
  </w:num>
  <w:num w:numId="13" w16cid:durableId="1824471309">
    <w:abstractNumId w:val="6"/>
  </w:num>
  <w:num w:numId="14" w16cid:durableId="1444610583">
    <w:abstractNumId w:val="9"/>
    <w:lvlOverride w:ilvl="0">
      <w:startOverride w:val="1"/>
    </w:lvlOverride>
  </w:num>
  <w:num w:numId="15" w16cid:durableId="76318802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45020762">
    <w:abstractNumId w:val="6"/>
  </w:num>
  <w:num w:numId="17" w16cid:durableId="1632203401">
    <w:abstractNumId w:val="7"/>
  </w:num>
  <w:num w:numId="18" w16cid:durableId="1644652020">
    <w:abstractNumId w:val="8"/>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OUSOT Hélène (Acoss)">
    <w15:presenceInfo w15:providerId="AD" w15:userId="S::helene.cousot@acoss.fr::e1132b19-f019-4f3f-a812-abe8f14247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6DD"/>
    <w:rsid w:val="00001BDA"/>
    <w:rsid w:val="0001526F"/>
    <w:rsid w:val="000506D9"/>
    <w:rsid w:val="00057BFF"/>
    <w:rsid w:val="00062280"/>
    <w:rsid w:val="00066461"/>
    <w:rsid w:val="00086173"/>
    <w:rsid w:val="0009580A"/>
    <w:rsid w:val="000A1741"/>
    <w:rsid w:val="000C40F1"/>
    <w:rsid w:val="000D34FE"/>
    <w:rsid w:val="000D53B5"/>
    <w:rsid w:val="000D6355"/>
    <w:rsid w:val="000E70E3"/>
    <w:rsid w:val="000E7409"/>
    <w:rsid w:val="00145A7C"/>
    <w:rsid w:val="00166F77"/>
    <w:rsid w:val="00172B5C"/>
    <w:rsid w:val="00181041"/>
    <w:rsid w:val="00197F33"/>
    <w:rsid w:val="001D619F"/>
    <w:rsid w:val="001F4FFF"/>
    <w:rsid w:val="001F736C"/>
    <w:rsid w:val="001F75FD"/>
    <w:rsid w:val="002304DA"/>
    <w:rsid w:val="00236831"/>
    <w:rsid w:val="00237C12"/>
    <w:rsid w:val="002528FC"/>
    <w:rsid w:val="002604AF"/>
    <w:rsid w:val="00261343"/>
    <w:rsid w:val="00263A4F"/>
    <w:rsid w:val="002642A9"/>
    <w:rsid w:val="00266ADF"/>
    <w:rsid w:val="00272991"/>
    <w:rsid w:val="002933BB"/>
    <w:rsid w:val="002A4DA8"/>
    <w:rsid w:val="002B3143"/>
    <w:rsid w:val="002D29C0"/>
    <w:rsid w:val="002F173D"/>
    <w:rsid w:val="002F7213"/>
    <w:rsid w:val="00307E0A"/>
    <w:rsid w:val="0031164F"/>
    <w:rsid w:val="00317E46"/>
    <w:rsid w:val="00322CC8"/>
    <w:rsid w:val="003244E5"/>
    <w:rsid w:val="00327C18"/>
    <w:rsid w:val="003318AC"/>
    <w:rsid w:val="003564DD"/>
    <w:rsid w:val="003636BF"/>
    <w:rsid w:val="003773A1"/>
    <w:rsid w:val="003905D5"/>
    <w:rsid w:val="003A35B3"/>
    <w:rsid w:val="003A4748"/>
    <w:rsid w:val="003E7231"/>
    <w:rsid w:val="00420F16"/>
    <w:rsid w:val="004460E7"/>
    <w:rsid w:val="00451FB4"/>
    <w:rsid w:val="00456900"/>
    <w:rsid w:val="00461D75"/>
    <w:rsid w:val="00473195"/>
    <w:rsid w:val="00477DBB"/>
    <w:rsid w:val="004929ED"/>
    <w:rsid w:val="004A0F9C"/>
    <w:rsid w:val="004A128F"/>
    <w:rsid w:val="004C220B"/>
    <w:rsid w:val="004C3126"/>
    <w:rsid w:val="004C4D90"/>
    <w:rsid w:val="004D1069"/>
    <w:rsid w:val="004D1B6F"/>
    <w:rsid w:val="004D63DE"/>
    <w:rsid w:val="005010A6"/>
    <w:rsid w:val="00523DEB"/>
    <w:rsid w:val="0052465D"/>
    <w:rsid w:val="00530117"/>
    <w:rsid w:val="005556B1"/>
    <w:rsid w:val="005944CA"/>
    <w:rsid w:val="005B0135"/>
    <w:rsid w:val="005B0CC9"/>
    <w:rsid w:val="005C0432"/>
    <w:rsid w:val="005C72EE"/>
    <w:rsid w:val="005D39D0"/>
    <w:rsid w:val="005D68DD"/>
    <w:rsid w:val="005E3FEF"/>
    <w:rsid w:val="005E5402"/>
    <w:rsid w:val="005E7881"/>
    <w:rsid w:val="005F53FA"/>
    <w:rsid w:val="005F6BD2"/>
    <w:rsid w:val="00600EFE"/>
    <w:rsid w:val="006151D1"/>
    <w:rsid w:val="00631455"/>
    <w:rsid w:val="00633711"/>
    <w:rsid w:val="00660FC1"/>
    <w:rsid w:val="006C384F"/>
    <w:rsid w:val="006D168B"/>
    <w:rsid w:val="006F7D6A"/>
    <w:rsid w:val="00722B09"/>
    <w:rsid w:val="00723E97"/>
    <w:rsid w:val="00725825"/>
    <w:rsid w:val="007416C4"/>
    <w:rsid w:val="007551D8"/>
    <w:rsid w:val="007557E0"/>
    <w:rsid w:val="007636DD"/>
    <w:rsid w:val="00781EFE"/>
    <w:rsid w:val="00793EA3"/>
    <w:rsid w:val="00797602"/>
    <w:rsid w:val="007A32EE"/>
    <w:rsid w:val="007A79FC"/>
    <w:rsid w:val="007B2AF3"/>
    <w:rsid w:val="007D34FB"/>
    <w:rsid w:val="007D7268"/>
    <w:rsid w:val="007E17A2"/>
    <w:rsid w:val="00802B3B"/>
    <w:rsid w:val="00805489"/>
    <w:rsid w:val="00806E78"/>
    <w:rsid w:val="00814D92"/>
    <w:rsid w:val="00821021"/>
    <w:rsid w:val="00832907"/>
    <w:rsid w:val="00835563"/>
    <w:rsid w:val="008401FF"/>
    <w:rsid w:val="0085083C"/>
    <w:rsid w:val="008A4EFC"/>
    <w:rsid w:val="008B3C47"/>
    <w:rsid w:val="008B700C"/>
    <w:rsid w:val="008E3E94"/>
    <w:rsid w:val="008F06DF"/>
    <w:rsid w:val="008F1504"/>
    <w:rsid w:val="00930695"/>
    <w:rsid w:val="00942B52"/>
    <w:rsid w:val="00947292"/>
    <w:rsid w:val="00947D91"/>
    <w:rsid w:val="0095404E"/>
    <w:rsid w:val="009655AF"/>
    <w:rsid w:val="00972571"/>
    <w:rsid w:val="00980665"/>
    <w:rsid w:val="00990E31"/>
    <w:rsid w:val="00996BF8"/>
    <w:rsid w:val="009B17AB"/>
    <w:rsid w:val="009B4ECA"/>
    <w:rsid w:val="009C367E"/>
    <w:rsid w:val="009D4EF5"/>
    <w:rsid w:val="009F25B5"/>
    <w:rsid w:val="00A01F3B"/>
    <w:rsid w:val="00A04704"/>
    <w:rsid w:val="00A1714E"/>
    <w:rsid w:val="00A22EA3"/>
    <w:rsid w:val="00A252CE"/>
    <w:rsid w:val="00A37777"/>
    <w:rsid w:val="00A40BC9"/>
    <w:rsid w:val="00A45443"/>
    <w:rsid w:val="00A53ACD"/>
    <w:rsid w:val="00A83DB1"/>
    <w:rsid w:val="00A96B53"/>
    <w:rsid w:val="00AA79F0"/>
    <w:rsid w:val="00AC16C3"/>
    <w:rsid w:val="00AE35AE"/>
    <w:rsid w:val="00B02657"/>
    <w:rsid w:val="00B03916"/>
    <w:rsid w:val="00B05AFA"/>
    <w:rsid w:val="00B10921"/>
    <w:rsid w:val="00B23B59"/>
    <w:rsid w:val="00B27802"/>
    <w:rsid w:val="00B42DD4"/>
    <w:rsid w:val="00B70996"/>
    <w:rsid w:val="00B77B85"/>
    <w:rsid w:val="00B80A75"/>
    <w:rsid w:val="00B83656"/>
    <w:rsid w:val="00B93544"/>
    <w:rsid w:val="00BC495C"/>
    <w:rsid w:val="00BE00F2"/>
    <w:rsid w:val="00BE081F"/>
    <w:rsid w:val="00C40620"/>
    <w:rsid w:val="00C41C7B"/>
    <w:rsid w:val="00C61C95"/>
    <w:rsid w:val="00C74696"/>
    <w:rsid w:val="00C753BB"/>
    <w:rsid w:val="00C904FD"/>
    <w:rsid w:val="00C93590"/>
    <w:rsid w:val="00C96FAA"/>
    <w:rsid w:val="00CA5678"/>
    <w:rsid w:val="00CB33A0"/>
    <w:rsid w:val="00CF1D89"/>
    <w:rsid w:val="00CF7AFB"/>
    <w:rsid w:val="00D0195F"/>
    <w:rsid w:val="00D07F3D"/>
    <w:rsid w:val="00D35341"/>
    <w:rsid w:val="00D514C7"/>
    <w:rsid w:val="00D52836"/>
    <w:rsid w:val="00D77993"/>
    <w:rsid w:val="00D91938"/>
    <w:rsid w:val="00DA1F10"/>
    <w:rsid w:val="00DB6003"/>
    <w:rsid w:val="00DC2548"/>
    <w:rsid w:val="00DE2B79"/>
    <w:rsid w:val="00DE7BDF"/>
    <w:rsid w:val="00DF08AF"/>
    <w:rsid w:val="00E474FE"/>
    <w:rsid w:val="00E553B4"/>
    <w:rsid w:val="00ED009F"/>
    <w:rsid w:val="00F01789"/>
    <w:rsid w:val="00F12153"/>
    <w:rsid w:val="00F15FE5"/>
    <w:rsid w:val="00F24267"/>
    <w:rsid w:val="00F32D0E"/>
    <w:rsid w:val="00F534C9"/>
    <w:rsid w:val="00F53926"/>
    <w:rsid w:val="00F54D87"/>
    <w:rsid w:val="00F91192"/>
    <w:rsid w:val="00F9390E"/>
    <w:rsid w:val="00FC71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961B8E"/>
  <w15:docId w15:val="{4EBFC801-216D-4D28-8C32-806F2B99E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7602"/>
  </w:style>
  <w:style w:type="paragraph" w:styleId="Titre1">
    <w:name w:val="heading 1"/>
    <w:basedOn w:val="Normal"/>
    <w:next w:val="Standardniv1"/>
    <w:qFormat/>
    <w:rsid w:val="00832907"/>
    <w:pPr>
      <w:pBdr>
        <w:bottom w:val="single" w:sz="6" w:space="0" w:color="auto"/>
      </w:pBdr>
      <w:ind w:left="567" w:hanging="567"/>
      <w:outlineLvl w:val="0"/>
    </w:pPr>
    <w:rPr>
      <w:rFonts w:ascii="Times" w:hAnsi="Times"/>
      <w:b/>
      <w:caps/>
      <w:sz w:val="22"/>
    </w:rPr>
  </w:style>
  <w:style w:type="paragraph" w:styleId="Titre2">
    <w:name w:val="heading 2"/>
    <w:basedOn w:val="Normal"/>
    <w:next w:val="Normal"/>
    <w:qFormat/>
    <w:rsid w:val="00832907"/>
    <w:pPr>
      <w:keepNext/>
      <w:tabs>
        <w:tab w:val="left" w:pos="1134"/>
        <w:tab w:val="left" w:pos="1843"/>
      </w:tabs>
      <w:spacing w:line="240" w:lineRule="exact"/>
      <w:ind w:left="6480"/>
      <w:outlineLvl w:val="1"/>
    </w:pPr>
    <w:rPr>
      <w:rFonts w:ascii="Arial" w:hAnsi="Arial"/>
      <w:sz w:val="24"/>
    </w:rPr>
  </w:style>
  <w:style w:type="paragraph" w:styleId="Titre3">
    <w:name w:val="heading 3"/>
    <w:aliases w:val="H3"/>
    <w:basedOn w:val="Normal"/>
    <w:next w:val="Normal"/>
    <w:qFormat/>
    <w:rsid w:val="00832907"/>
    <w:pPr>
      <w:keepNext/>
      <w:keepLines/>
      <w:pBdr>
        <w:bottom w:val="double" w:sz="4" w:space="1" w:color="auto"/>
      </w:pBdr>
      <w:spacing w:after="240"/>
      <w:outlineLvl w:val="2"/>
    </w:pPr>
    <w:rPr>
      <w:b/>
      <w:sz w:val="24"/>
    </w:rPr>
  </w:style>
  <w:style w:type="paragraph" w:styleId="Titre4">
    <w:name w:val="heading 4"/>
    <w:basedOn w:val="Normal"/>
    <w:next w:val="Standardniv3"/>
    <w:qFormat/>
    <w:rsid w:val="00832907"/>
    <w:pPr>
      <w:ind w:left="2977" w:hanging="992"/>
      <w:outlineLvl w:val="3"/>
    </w:pPr>
    <w:rPr>
      <w:sz w:val="24"/>
    </w:rPr>
  </w:style>
  <w:style w:type="paragraph" w:styleId="Titre5">
    <w:name w:val="heading 5"/>
    <w:basedOn w:val="Normal"/>
    <w:next w:val="Normal"/>
    <w:qFormat/>
    <w:rsid w:val="00832907"/>
    <w:pPr>
      <w:ind w:left="708"/>
      <w:outlineLvl w:val="4"/>
    </w:pPr>
    <w:rPr>
      <w:rFonts w:ascii="Helvetica" w:hAnsi="Helvetica"/>
      <w:b/>
    </w:rPr>
  </w:style>
  <w:style w:type="paragraph" w:styleId="Titre6">
    <w:name w:val="heading 6"/>
    <w:basedOn w:val="Normal"/>
    <w:next w:val="Normal"/>
    <w:qFormat/>
    <w:rsid w:val="00832907"/>
    <w:pPr>
      <w:ind w:left="708"/>
      <w:outlineLvl w:val="5"/>
    </w:pPr>
    <w:rPr>
      <w:rFonts w:ascii="Helvetica" w:hAnsi="Helvetica"/>
      <w:u w:val="single"/>
    </w:rPr>
  </w:style>
  <w:style w:type="paragraph" w:styleId="Titre7">
    <w:name w:val="heading 7"/>
    <w:basedOn w:val="Normal"/>
    <w:next w:val="Normal"/>
    <w:qFormat/>
    <w:rsid w:val="00832907"/>
    <w:pPr>
      <w:ind w:left="708"/>
      <w:outlineLvl w:val="6"/>
    </w:pPr>
    <w:rPr>
      <w:rFonts w:ascii="Helvetica" w:hAnsi="Helvetica"/>
      <w:i/>
    </w:rPr>
  </w:style>
  <w:style w:type="paragraph" w:styleId="Titre8">
    <w:name w:val="heading 8"/>
    <w:basedOn w:val="Normal"/>
    <w:next w:val="Normal"/>
    <w:qFormat/>
    <w:rsid w:val="00832907"/>
    <w:pPr>
      <w:keepNext/>
      <w:keepLines/>
      <w:pBdr>
        <w:bottom w:val="double" w:sz="6" w:space="1" w:color="auto"/>
      </w:pBdr>
      <w:spacing w:after="240"/>
      <w:outlineLvl w:val="7"/>
    </w:pPr>
    <w:rPr>
      <w:rFonts w:ascii="Arial" w:hAnsi="Arial"/>
      <w:b/>
    </w:rPr>
  </w:style>
  <w:style w:type="paragraph" w:styleId="Titre9">
    <w:name w:val="heading 9"/>
    <w:basedOn w:val="Normal"/>
    <w:next w:val="Normal"/>
    <w:qFormat/>
    <w:rsid w:val="00832907"/>
    <w:pPr>
      <w:ind w:left="708"/>
      <w:outlineLvl w:val="8"/>
    </w:pPr>
    <w:rPr>
      <w:rFonts w:ascii="Helvetica" w:hAnsi="Helvetica"/>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niv1">
    <w:name w:val="Standard niv 1"/>
    <w:basedOn w:val="Titre1"/>
    <w:rsid w:val="00832907"/>
    <w:pPr>
      <w:pBdr>
        <w:bottom w:val="none" w:sz="0" w:space="0" w:color="auto"/>
      </w:pBdr>
      <w:ind w:firstLine="0"/>
      <w:jc w:val="both"/>
      <w:outlineLvl w:val="9"/>
    </w:pPr>
    <w:rPr>
      <w:b w:val="0"/>
      <w:caps w:val="0"/>
    </w:rPr>
  </w:style>
  <w:style w:type="paragraph" w:customStyle="1" w:styleId="En-tteEn-tte1Ee">
    <w:name w:val="En-tête.En-tête1.E.e"/>
    <w:basedOn w:val="Normal"/>
    <w:rsid w:val="00832907"/>
    <w:pPr>
      <w:tabs>
        <w:tab w:val="center" w:pos="4536"/>
        <w:tab w:val="right" w:pos="9072"/>
      </w:tabs>
    </w:pPr>
    <w:rPr>
      <w:rFonts w:ascii="New York" w:hAnsi="New York"/>
      <w:sz w:val="24"/>
    </w:rPr>
  </w:style>
  <w:style w:type="paragraph" w:styleId="En-tte">
    <w:name w:val="header"/>
    <w:aliases w:val="En-tête1,E.e"/>
    <w:basedOn w:val="Normal"/>
    <w:rsid w:val="00832907"/>
    <w:pPr>
      <w:tabs>
        <w:tab w:val="center" w:pos="4819"/>
        <w:tab w:val="right" w:pos="9071"/>
      </w:tabs>
    </w:pPr>
    <w:rPr>
      <w:sz w:val="24"/>
    </w:rPr>
  </w:style>
  <w:style w:type="paragraph" w:styleId="Corpsdetexte2">
    <w:name w:val="Body Text 2"/>
    <w:basedOn w:val="Normal"/>
    <w:rsid w:val="00832907"/>
    <w:pPr>
      <w:jc w:val="both"/>
    </w:pPr>
    <w:rPr>
      <w:rFonts w:ascii="Arial Narrow" w:hAnsi="Arial Narrow"/>
      <w:sz w:val="24"/>
    </w:rPr>
  </w:style>
  <w:style w:type="paragraph" w:styleId="Titre">
    <w:name w:val="Title"/>
    <w:basedOn w:val="Normal"/>
    <w:qFormat/>
    <w:rsid w:val="00832907"/>
    <w:pPr>
      <w:jc w:val="center"/>
    </w:pPr>
    <w:rPr>
      <w:b/>
      <w:sz w:val="30"/>
    </w:rPr>
  </w:style>
  <w:style w:type="paragraph" w:styleId="Corpsdetexte">
    <w:name w:val="Body Text"/>
    <w:basedOn w:val="Normal"/>
    <w:rsid w:val="00832907"/>
    <w:pPr>
      <w:jc w:val="both"/>
    </w:pPr>
    <w:rPr>
      <w:sz w:val="22"/>
    </w:rPr>
  </w:style>
  <w:style w:type="paragraph" w:styleId="Corpsdetexte3">
    <w:name w:val="Body Text 3"/>
    <w:basedOn w:val="Normal"/>
    <w:rsid w:val="00832907"/>
    <w:pPr>
      <w:jc w:val="both"/>
    </w:pPr>
    <w:rPr>
      <w:i/>
      <w:color w:val="008000"/>
      <w:sz w:val="24"/>
    </w:rPr>
  </w:style>
  <w:style w:type="paragraph" w:styleId="Retraitcorpsdetexte">
    <w:name w:val="Body Text Indent"/>
    <w:basedOn w:val="Normal"/>
    <w:rsid w:val="00832907"/>
    <w:pPr>
      <w:tabs>
        <w:tab w:val="left" w:pos="1134"/>
        <w:tab w:val="left" w:pos="6237"/>
      </w:tabs>
      <w:jc w:val="both"/>
    </w:pPr>
    <w:rPr>
      <w:sz w:val="24"/>
    </w:rPr>
  </w:style>
  <w:style w:type="paragraph" w:customStyle="1" w:styleId="fcase1ertab">
    <w:name w:val="f_case_1ertab"/>
    <w:basedOn w:val="Normal"/>
    <w:rsid w:val="00832907"/>
    <w:pPr>
      <w:tabs>
        <w:tab w:val="left" w:pos="426"/>
      </w:tabs>
      <w:ind w:left="709" w:hanging="709"/>
      <w:jc w:val="both"/>
    </w:pPr>
    <w:rPr>
      <w:rFonts w:ascii="Univers (WN)" w:hAnsi="Univers (WN)"/>
    </w:rPr>
  </w:style>
  <w:style w:type="paragraph" w:styleId="Notedebasdepage">
    <w:name w:val="footnote text"/>
    <w:basedOn w:val="Normal"/>
    <w:semiHidden/>
    <w:rsid w:val="00832907"/>
    <w:rPr>
      <w:rFonts w:ascii="Univers (WN)" w:hAnsi="Univers (WN)"/>
    </w:rPr>
  </w:style>
  <w:style w:type="paragraph" w:customStyle="1" w:styleId="fcasegauche">
    <w:name w:val="f_case_gauche"/>
    <w:basedOn w:val="Normal"/>
    <w:rsid w:val="00832907"/>
    <w:pPr>
      <w:spacing w:after="60"/>
      <w:ind w:left="284" w:hanging="284"/>
      <w:jc w:val="both"/>
    </w:pPr>
    <w:rPr>
      <w:rFonts w:ascii="Univers (WN)" w:hAnsi="Univers (WN)"/>
    </w:rPr>
  </w:style>
  <w:style w:type="paragraph" w:customStyle="1" w:styleId="Standardniv3">
    <w:name w:val="Standard niv 3"/>
    <w:basedOn w:val="Normal"/>
    <w:rsid w:val="00832907"/>
    <w:pPr>
      <w:ind w:left="2126"/>
      <w:jc w:val="both"/>
    </w:pPr>
    <w:rPr>
      <w:rFonts w:ascii="Times" w:hAnsi="Times"/>
      <w:sz w:val="22"/>
    </w:rPr>
  </w:style>
  <w:style w:type="paragraph" w:styleId="Textebrut">
    <w:name w:val="Plain Text"/>
    <w:basedOn w:val="Normal"/>
    <w:rsid w:val="00832907"/>
    <w:rPr>
      <w:rFonts w:ascii="Courier New" w:hAnsi="Courier New"/>
    </w:rPr>
  </w:style>
  <w:style w:type="paragraph" w:styleId="Normalcentr">
    <w:name w:val="Block Text"/>
    <w:basedOn w:val="Normal"/>
    <w:rsid w:val="00832907"/>
    <w:pPr>
      <w:tabs>
        <w:tab w:val="left" w:pos="1134"/>
        <w:tab w:val="left" w:pos="5954"/>
        <w:tab w:val="left" w:pos="8505"/>
      </w:tabs>
      <w:spacing w:line="240" w:lineRule="exact"/>
      <w:ind w:left="142" w:right="140" w:firstLine="1"/>
    </w:pPr>
    <w:rPr>
      <w:sz w:val="24"/>
    </w:rPr>
  </w:style>
  <w:style w:type="paragraph" w:styleId="TM6">
    <w:name w:val="toc 6"/>
    <w:basedOn w:val="Normal"/>
    <w:next w:val="Normal"/>
    <w:autoRedefine/>
    <w:semiHidden/>
    <w:rsid w:val="00832907"/>
    <w:pPr>
      <w:ind w:left="1000"/>
      <w:jc w:val="both"/>
    </w:pPr>
    <w:rPr>
      <w:sz w:val="24"/>
    </w:rPr>
  </w:style>
  <w:style w:type="paragraph" w:customStyle="1" w:styleId="Chapitre">
    <w:name w:val="Chapitre"/>
    <w:basedOn w:val="Normal"/>
    <w:rsid w:val="00832907"/>
    <w:pPr>
      <w:pBdr>
        <w:bottom w:val="thinThickSmallGap" w:sz="12" w:space="1" w:color="000080"/>
      </w:pBdr>
      <w:jc w:val="center"/>
    </w:pPr>
    <w:rPr>
      <w:rFonts w:ascii="Century Gothic" w:hAnsi="Century Gothic"/>
      <w:b/>
      <w:color w:val="000080"/>
      <w:sz w:val="40"/>
      <w14:shadow w14:blurRad="50800" w14:dist="38100" w14:dir="2700000" w14:sx="100000" w14:sy="100000" w14:kx="0" w14:ky="0" w14:algn="tl">
        <w14:srgbClr w14:val="000000">
          <w14:alpha w14:val="60000"/>
        </w14:srgbClr>
      </w14:shadow>
    </w:rPr>
  </w:style>
  <w:style w:type="paragraph" w:styleId="Sous-titre">
    <w:name w:val="Subtitle"/>
    <w:basedOn w:val="Normal"/>
    <w:qFormat/>
    <w:rsid w:val="00832907"/>
    <w:pPr>
      <w:jc w:val="center"/>
    </w:pPr>
    <w:rPr>
      <w:rFonts w:ascii="Arial" w:hAnsi="Arial"/>
      <w:b/>
      <w:color w:val="808080"/>
      <w:sz w:val="28"/>
      <w14:shadow w14:blurRad="50800" w14:dist="38100" w14:dir="2700000" w14:sx="100000" w14:sy="100000" w14:kx="0" w14:ky="0" w14:algn="tl">
        <w14:srgbClr w14:val="000000">
          <w14:alpha w14:val="60000"/>
        </w14:srgbClr>
      </w14:shadow>
    </w:rPr>
  </w:style>
  <w:style w:type="paragraph" w:styleId="Pieddepage">
    <w:name w:val="footer"/>
    <w:basedOn w:val="Normal"/>
    <w:link w:val="PieddepageCar"/>
    <w:uiPriority w:val="99"/>
    <w:rsid w:val="00832907"/>
    <w:pPr>
      <w:tabs>
        <w:tab w:val="center" w:pos="4536"/>
        <w:tab w:val="right" w:pos="9072"/>
      </w:tabs>
    </w:pPr>
  </w:style>
  <w:style w:type="character" w:styleId="Numrodepage">
    <w:name w:val="page number"/>
    <w:basedOn w:val="Policepardfaut"/>
    <w:rsid w:val="00832907"/>
  </w:style>
  <w:style w:type="paragraph" w:styleId="Explorateurdedocuments">
    <w:name w:val="Document Map"/>
    <w:basedOn w:val="Normal"/>
    <w:semiHidden/>
    <w:rsid w:val="00832907"/>
    <w:pPr>
      <w:shd w:val="clear" w:color="auto" w:fill="000080"/>
    </w:pPr>
    <w:rPr>
      <w:rFonts w:ascii="Tahoma" w:hAnsi="Tahoma"/>
    </w:rPr>
  </w:style>
  <w:style w:type="paragraph" w:styleId="Retraitcorpsdetexte2">
    <w:name w:val="Body Text Indent 2"/>
    <w:basedOn w:val="Normal"/>
    <w:rsid w:val="00832907"/>
    <w:pPr>
      <w:ind w:left="567"/>
      <w:jc w:val="both"/>
    </w:pPr>
    <w:rPr>
      <w:sz w:val="24"/>
    </w:rPr>
  </w:style>
  <w:style w:type="paragraph" w:styleId="Retraitcorpsdetexte3">
    <w:name w:val="Body Text Indent 3"/>
    <w:basedOn w:val="Normal"/>
    <w:rsid w:val="00832907"/>
    <w:pPr>
      <w:ind w:left="567"/>
      <w:jc w:val="both"/>
    </w:pPr>
    <w:rPr>
      <w:rFonts w:ascii="Arial" w:hAnsi="Arial"/>
      <w:color w:val="FF0000"/>
    </w:rPr>
  </w:style>
  <w:style w:type="character" w:styleId="Lienhypertexte">
    <w:name w:val="Hyperlink"/>
    <w:basedOn w:val="Policepardfaut"/>
    <w:rsid w:val="00832907"/>
    <w:rPr>
      <w:color w:val="0000FF"/>
      <w:u w:val="single"/>
    </w:rPr>
  </w:style>
  <w:style w:type="paragraph" w:customStyle="1" w:styleId="Par1">
    <w:name w:val="Par1"/>
    <w:basedOn w:val="Normal"/>
    <w:rsid w:val="007636DD"/>
    <w:pPr>
      <w:numPr>
        <w:ilvl w:val="12"/>
      </w:numPr>
      <w:spacing w:before="60" w:after="60"/>
      <w:jc w:val="both"/>
    </w:pPr>
    <w:rPr>
      <w:rFonts w:ascii="Arial" w:hAnsi="Arial" w:cs="Arial"/>
      <w:color w:val="000080"/>
      <w:sz w:val="22"/>
      <w:szCs w:val="22"/>
    </w:rPr>
  </w:style>
  <w:style w:type="table" w:styleId="Grilledutableau">
    <w:name w:val="Table Grid"/>
    <w:basedOn w:val="TableauNormal"/>
    <w:rsid w:val="00990E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semiHidden/>
    <w:rsid w:val="0052465D"/>
    <w:pPr>
      <w:ind w:left="200"/>
    </w:pPr>
  </w:style>
  <w:style w:type="paragraph" w:styleId="Commentaire">
    <w:name w:val="annotation text"/>
    <w:basedOn w:val="Normal"/>
    <w:semiHidden/>
    <w:rsid w:val="0052465D"/>
  </w:style>
  <w:style w:type="character" w:styleId="Marquedecommentaire">
    <w:name w:val="annotation reference"/>
    <w:basedOn w:val="Policepardfaut"/>
    <w:semiHidden/>
    <w:rsid w:val="0052465D"/>
    <w:rPr>
      <w:sz w:val="16"/>
      <w:szCs w:val="16"/>
    </w:rPr>
  </w:style>
  <w:style w:type="paragraph" w:styleId="Textedebulles">
    <w:name w:val="Balloon Text"/>
    <w:basedOn w:val="Normal"/>
    <w:semiHidden/>
    <w:rsid w:val="0052465D"/>
    <w:rPr>
      <w:rFonts w:ascii="Tahoma" w:hAnsi="Tahoma" w:cs="Tahoma"/>
      <w:sz w:val="16"/>
      <w:szCs w:val="16"/>
    </w:rPr>
  </w:style>
  <w:style w:type="paragraph" w:styleId="Objetducommentaire">
    <w:name w:val="annotation subject"/>
    <w:basedOn w:val="Commentaire"/>
    <w:next w:val="Commentaire"/>
    <w:semiHidden/>
    <w:rsid w:val="002F173D"/>
    <w:rPr>
      <w:b/>
      <w:bCs/>
    </w:rPr>
  </w:style>
  <w:style w:type="paragraph" w:customStyle="1" w:styleId="Premirepage">
    <w:name w:val="Première page"/>
    <w:basedOn w:val="Normal"/>
    <w:rsid w:val="00477DBB"/>
    <w:pPr>
      <w:spacing w:before="60" w:after="60"/>
      <w:jc w:val="center"/>
    </w:pPr>
    <w:rPr>
      <w:rFonts w:ascii="Arial Gras" w:hAnsi="Arial Gras"/>
      <w:b/>
      <w:sz w:val="24"/>
      <w:lang w:eastAsia="ar-SA"/>
      <w14:shadow w14:blurRad="50800" w14:dist="38100" w14:dir="2700000" w14:sx="100000" w14:sy="100000" w14:kx="0" w14:ky="0" w14:algn="tl">
        <w14:srgbClr w14:val="000000">
          <w14:alpha w14:val="60000"/>
        </w14:srgbClr>
      </w14:shadow>
    </w:rPr>
  </w:style>
  <w:style w:type="character" w:customStyle="1" w:styleId="PieddepageCar">
    <w:name w:val="Pied de page Car"/>
    <w:basedOn w:val="Policepardfaut"/>
    <w:link w:val="Pieddepage"/>
    <w:uiPriority w:val="99"/>
    <w:rsid w:val="00477DBB"/>
  </w:style>
  <w:style w:type="paragraph" w:styleId="Rvision">
    <w:name w:val="Revision"/>
    <w:hidden/>
    <w:uiPriority w:val="99"/>
    <w:semiHidden/>
    <w:rsid w:val="000506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3263614">
      <w:bodyDiv w:val="1"/>
      <w:marLeft w:val="0"/>
      <w:marRight w:val="0"/>
      <w:marTop w:val="0"/>
      <w:marBottom w:val="0"/>
      <w:divBdr>
        <w:top w:val="none" w:sz="0" w:space="0" w:color="auto"/>
        <w:left w:val="none" w:sz="0" w:space="0" w:color="auto"/>
        <w:bottom w:val="none" w:sz="0" w:space="0" w:color="auto"/>
        <w:right w:val="none" w:sz="0" w:space="0" w:color="auto"/>
      </w:divBdr>
    </w:div>
    <w:div w:id="1637761371">
      <w:bodyDiv w:val="1"/>
      <w:marLeft w:val="0"/>
      <w:marRight w:val="0"/>
      <w:marTop w:val="0"/>
      <w:marBottom w:val="0"/>
      <w:divBdr>
        <w:top w:val="none" w:sz="0" w:space="0" w:color="auto"/>
        <w:left w:val="none" w:sz="0" w:space="0" w:color="auto"/>
        <w:bottom w:val="none" w:sz="0" w:space="0" w:color="auto"/>
        <w:right w:val="none" w:sz="0" w:space="0" w:color="auto"/>
      </w:divBdr>
    </w:div>
    <w:div w:id="1665663941">
      <w:bodyDiv w:val="1"/>
      <w:marLeft w:val="0"/>
      <w:marRight w:val="0"/>
      <w:marTop w:val="0"/>
      <w:marBottom w:val="0"/>
      <w:divBdr>
        <w:top w:val="none" w:sz="0" w:space="0" w:color="auto"/>
        <w:left w:val="none" w:sz="0" w:space="0" w:color="auto"/>
        <w:bottom w:val="none" w:sz="0" w:space="0" w:color="auto"/>
        <w:right w:val="none" w:sz="0" w:space="0" w:color="auto"/>
      </w:divBdr>
    </w:div>
    <w:div w:id="1873959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7125CD-0585-4F83-943C-D56AE56C5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896</Words>
  <Characters>4932</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MARCHE PUBLIC DE FOURNITURES COURANTES ET SERVICES</vt:lpstr>
    </vt:vector>
  </TitlesOfParts>
  <Company>Acoss</Company>
  <LinksUpToDate>false</LinksUpToDate>
  <CharactersWithSpaces>5817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FOURNITURES COURANTES ET SERVICES</dc:title>
  <dc:creator>ACOSS</dc:creator>
  <cp:lastModifiedBy>DANIELCZYK Juliette (Acoss)</cp:lastModifiedBy>
  <cp:revision>8</cp:revision>
  <cp:lastPrinted>2013-09-11T10:35:00Z</cp:lastPrinted>
  <dcterms:created xsi:type="dcterms:W3CDTF">2025-06-27T13:06:00Z</dcterms:created>
  <dcterms:modified xsi:type="dcterms:W3CDTF">2025-07-21T13:27:00Z</dcterms:modified>
</cp:coreProperties>
</file>