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F4D3DB2" w14:textId="77777777" w:rsidR="009B1CD0" w:rsidRPr="00AE53DF" w:rsidRDefault="009B1CD0" w:rsidP="00844DAA">
      <w:pPr>
        <w:tabs>
          <w:tab w:val="left" w:pos="851"/>
        </w:tabs>
        <w:spacing w:before="60" w:after="60"/>
        <w:jc w:val="center"/>
        <w:rPr>
          <w:rFonts w:ascii="Arial" w:hAnsi="Arial" w:cs="Arial"/>
          <w:sz w:val="1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F4D3DB5" w14:textId="77777777">
        <w:trPr>
          <w:trHeight w:val="1132"/>
        </w:trPr>
        <w:tc>
          <w:tcPr>
            <w:tcW w:w="10434" w:type="dxa"/>
            <w:shd w:val="clear" w:color="auto" w:fill="auto"/>
          </w:tcPr>
          <w:p w14:paraId="1F4D3DB3" w14:textId="77777777" w:rsidR="00541CA3" w:rsidRDefault="00457AC6" w:rsidP="00A010AE">
            <w:pPr>
              <w:pStyle w:val="Pieddepage"/>
              <w:tabs>
                <w:tab w:val="clear" w:pos="4536"/>
                <w:tab w:val="clear" w:pos="9072"/>
                <w:tab w:val="left" w:pos="851"/>
              </w:tabs>
              <w:jc w:val="right"/>
              <w:rPr>
                <w:rFonts w:ascii="Arial" w:hAnsi="Arial" w:cs="Arial"/>
                <w:b/>
                <w:sz w:val="18"/>
                <w:szCs w:val="18"/>
              </w:rPr>
            </w:pPr>
            <w:r>
              <w:rPr>
                <w:noProof/>
              </w:rPr>
              <w:drawing>
                <wp:inline distT="0" distB="0" distL="0" distR="0" wp14:anchorId="1F4D3F78" wp14:editId="1F4D3F79">
                  <wp:extent cx="1259840" cy="647700"/>
                  <wp:effectExtent l="0" t="0" r="0" b="0"/>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9840" cy="647700"/>
                          </a:xfrm>
                          <a:prstGeom prst="rect">
                            <a:avLst/>
                          </a:prstGeom>
                        </pic:spPr>
                      </pic:pic>
                    </a:graphicData>
                  </a:graphic>
                </wp:inline>
              </w:drawing>
            </w:r>
          </w:p>
          <w:p w14:paraId="1F4D3DB4" w14:textId="77777777" w:rsidR="009B1CD0" w:rsidRDefault="009B1CD0" w:rsidP="00AE53DF">
            <w:pPr>
              <w:pStyle w:val="Pieddepage"/>
              <w:tabs>
                <w:tab w:val="clear" w:pos="4536"/>
                <w:tab w:val="clear" w:pos="9072"/>
                <w:tab w:val="left" w:pos="851"/>
                <w:tab w:val="left" w:pos="5700"/>
              </w:tabs>
            </w:pPr>
          </w:p>
        </w:tc>
      </w:tr>
    </w:tbl>
    <w:p w14:paraId="1F4D3DB6"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92658" w14:paraId="1F4D3DBA" w14:textId="77777777">
        <w:tc>
          <w:tcPr>
            <w:tcW w:w="9002" w:type="dxa"/>
            <w:shd w:val="clear" w:color="auto" w:fill="66CCFF"/>
          </w:tcPr>
          <w:p w14:paraId="1F4D3DB7" w14:textId="77777777" w:rsidR="00AD1EA5" w:rsidRPr="00BD302E" w:rsidRDefault="009B1CD0" w:rsidP="00C22818">
            <w:pPr>
              <w:tabs>
                <w:tab w:val="left" w:pos="851"/>
              </w:tabs>
              <w:jc w:val="center"/>
              <w:rPr>
                <w:rFonts w:ascii="Arial" w:hAnsi="Arial" w:cs="Arial"/>
                <w:b/>
                <w:bCs/>
                <w:sz w:val="14"/>
                <w:szCs w:val="28"/>
              </w:rPr>
            </w:pPr>
            <w:r w:rsidRPr="00BD302E">
              <w:rPr>
                <w:rFonts w:ascii="Arial" w:hAnsi="Arial" w:cs="Arial"/>
                <w:b/>
                <w:bCs/>
                <w:caps/>
                <w:sz w:val="28"/>
                <w:szCs w:val="28"/>
              </w:rPr>
              <w:t>ACTE</w:t>
            </w:r>
            <w:r w:rsidRPr="00BD302E">
              <w:rPr>
                <w:rFonts w:ascii="Arial" w:hAnsi="Arial" w:cs="Arial"/>
                <w:b/>
                <w:bCs/>
                <w:sz w:val="28"/>
                <w:szCs w:val="28"/>
              </w:rPr>
              <w:t xml:space="preserve"> D’ENGAGEMENT</w:t>
            </w:r>
            <w:r w:rsidR="009312A7" w:rsidRPr="00BD302E">
              <w:rPr>
                <w:rFonts w:ascii="Arial" w:hAnsi="Arial" w:cs="Arial"/>
                <w:b/>
                <w:bCs/>
                <w:sz w:val="28"/>
                <w:szCs w:val="28"/>
              </w:rPr>
              <w:t xml:space="preserve"> </w:t>
            </w:r>
          </w:p>
          <w:p w14:paraId="1F4D3DB8" w14:textId="3D9AD6B6" w:rsidR="009B1CD0" w:rsidRPr="00392658" w:rsidRDefault="009312A7" w:rsidP="00C22818">
            <w:pPr>
              <w:tabs>
                <w:tab w:val="left" w:pos="851"/>
              </w:tabs>
              <w:jc w:val="center"/>
              <w:rPr>
                <w:rFonts w:ascii="Trebuchet MS" w:hAnsi="Trebuchet MS"/>
                <w:caps/>
                <w:sz w:val="28"/>
                <w:szCs w:val="28"/>
              </w:rPr>
            </w:pPr>
            <w:r w:rsidRPr="00BD302E">
              <w:rPr>
                <w:rFonts w:ascii="Arial" w:hAnsi="Arial" w:cs="Arial"/>
                <w:b/>
                <w:bCs/>
                <w:sz w:val="28"/>
                <w:szCs w:val="28"/>
              </w:rPr>
              <w:t xml:space="preserve">réf. </w:t>
            </w:r>
            <w:r w:rsidR="00B531CC">
              <w:rPr>
                <w:rFonts w:ascii="Arial" w:hAnsi="Arial" w:cs="Arial"/>
                <w:b/>
                <w:bCs/>
                <w:sz w:val="28"/>
                <w:szCs w:val="28"/>
              </w:rPr>
              <w:t>S25ASSMUPREV</w:t>
            </w:r>
          </w:p>
        </w:tc>
        <w:tc>
          <w:tcPr>
            <w:tcW w:w="1275" w:type="dxa"/>
            <w:shd w:val="clear" w:color="auto" w:fill="66CCFF"/>
          </w:tcPr>
          <w:p w14:paraId="1F4D3DB9" w14:textId="77777777" w:rsidR="009B1CD0" w:rsidRPr="00392658" w:rsidRDefault="009B1CD0" w:rsidP="0083205E">
            <w:pPr>
              <w:pStyle w:val="Titre8"/>
              <w:tabs>
                <w:tab w:val="left" w:pos="851"/>
                <w:tab w:val="right" w:pos="9639"/>
              </w:tabs>
              <w:spacing w:before="120" w:after="120"/>
              <w:rPr>
                <w:rFonts w:ascii="Trebuchet MS" w:hAnsi="Trebuchet MS"/>
              </w:rPr>
            </w:pPr>
          </w:p>
        </w:tc>
      </w:tr>
    </w:tbl>
    <w:p w14:paraId="1F4D3DBB" w14:textId="226CD5BF" w:rsidR="00761235" w:rsidRPr="00BD302E" w:rsidRDefault="007164B3" w:rsidP="007164B3">
      <w:pPr>
        <w:pStyle w:val="Corpsdetexte31"/>
        <w:tabs>
          <w:tab w:val="left" w:pos="851"/>
        </w:tabs>
        <w:jc w:val="center"/>
        <w:rPr>
          <w:b/>
          <w:i w:val="0"/>
          <w:sz w:val="12"/>
        </w:rPr>
      </w:pPr>
      <w:r w:rsidRPr="00BD302E">
        <w:rPr>
          <w:b/>
          <w:i w:val="0"/>
          <w:sz w:val="24"/>
        </w:rPr>
        <w:t xml:space="preserve">PROCEDURE </w:t>
      </w:r>
      <w:r w:rsidR="00955673" w:rsidRPr="00BD302E">
        <w:rPr>
          <w:b/>
          <w:i w:val="0"/>
          <w:sz w:val="24"/>
        </w:rPr>
        <w:t>FORMALIS</w:t>
      </w:r>
      <w:r w:rsidR="00B54CBA">
        <w:rPr>
          <w:b/>
          <w:i w:val="0"/>
          <w:sz w:val="24"/>
        </w:rPr>
        <w:t>É</w:t>
      </w:r>
      <w:r w:rsidR="00955673" w:rsidRPr="00BD302E">
        <w:rPr>
          <w:b/>
          <w:i w:val="0"/>
          <w:sz w:val="24"/>
        </w:rPr>
        <w:t>E</w:t>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1F4D3DBD" w14:textId="77777777" w:rsidTr="003E31C2">
        <w:tc>
          <w:tcPr>
            <w:tcW w:w="10277" w:type="dxa"/>
            <w:shd w:val="clear" w:color="auto" w:fill="66CCFF"/>
          </w:tcPr>
          <w:p w14:paraId="1F4D3DBC"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1F4D3DBE" w14:textId="77777777" w:rsidR="00761235" w:rsidRPr="00761235" w:rsidRDefault="00761235" w:rsidP="006C4338">
      <w:pPr>
        <w:tabs>
          <w:tab w:val="left" w:pos="426"/>
          <w:tab w:val="left" w:pos="851"/>
        </w:tabs>
        <w:jc w:val="both"/>
        <w:rPr>
          <w:rFonts w:ascii="Trebuchet MS" w:hAnsi="Trebuchet MS"/>
          <w:sz w:val="16"/>
        </w:rPr>
      </w:pPr>
    </w:p>
    <w:p w14:paraId="1F4D3DBF" w14:textId="67BD7A82" w:rsidR="009B1CD0" w:rsidRPr="00362AFE" w:rsidRDefault="006929ED" w:rsidP="00362AFE">
      <w:pPr>
        <w:pStyle w:val="05ARTICLENiv1-Texte"/>
        <w:rPr>
          <w:rFonts w:ascii="Calibri" w:hAnsi="Calibri" w:cs="Calibri"/>
          <w:sz w:val="22"/>
          <w:szCs w:val="22"/>
        </w:rPr>
      </w:pPr>
      <w:r w:rsidRPr="006929ED">
        <w:rPr>
          <w:rFonts w:ascii="Wingdings" w:eastAsia="Wingdings" w:hAnsi="Wingdings" w:cs="Wingdings"/>
          <w:b/>
          <w:color w:val="66CCFF"/>
          <w:spacing w:val="-10"/>
        </w:rPr>
        <w:t></w:t>
      </w:r>
      <w:r w:rsidRPr="00392658">
        <w:rPr>
          <w:rFonts w:ascii="Trebuchet MS" w:eastAsia="Arial" w:hAnsi="Trebuchet MS" w:cs="Arial"/>
          <w:spacing w:val="-10"/>
        </w:rPr>
        <w:t xml:space="preserve"> </w:t>
      </w:r>
      <w:r w:rsidRPr="006416AB">
        <w:rPr>
          <w:rFonts w:ascii="Arial" w:hAnsi="Arial" w:cs="Arial"/>
          <w:noProof w:val="0"/>
          <w:spacing w:val="0"/>
          <w:sz w:val="20"/>
          <w:lang w:eastAsia="zh-CN"/>
        </w:rPr>
        <w:t>Objet</w:t>
      </w:r>
      <w:r w:rsidR="009B1CD0" w:rsidRPr="006416AB">
        <w:rPr>
          <w:rFonts w:ascii="Arial" w:hAnsi="Arial" w:cs="Arial"/>
          <w:noProof w:val="0"/>
          <w:spacing w:val="0"/>
          <w:sz w:val="20"/>
          <w:lang w:eastAsia="zh-CN"/>
        </w:rPr>
        <w:t xml:space="preserve"> </w:t>
      </w:r>
      <w:r w:rsidR="008B29C5" w:rsidRPr="006416AB">
        <w:rPr>
          <w:rFonts w:ascii="Arial" w:hAnsi="Arial" w:cs="Arial"/>
          <w:noProof w:val="0"/>
          <w:spacing w:val="0"/>
          <w:sz w:val="20"/>
          <w:lang w:eastAsia="zh-CN"/>
        </w:rPr>
        <w:t>d</w:t>
      </w:r>
      <w:r w:rsidR="001E4E56" w:rsidRPr="006416AB">
        <w:rPr>
          <w:rFonts w:ascii="Arial" w:hAnsi="Arial" w:cs="Arial"/>
          <w:noProof w:val="0"/>
          <w:spacing w:val="0"/>
          <w:sz w:val="20"/>
          <w:lang w:eastAsia="zh-CN"/>
        </w:rPr>
        <w:t xml:space="preserve">u </w:t>
      </w:r>
      <w:r w:rsidR="00A8563C" w:rsidRPr="006416AB">
        <w:rPr>
          <w:rFonts w:ascii="Arial" w:hAnsi="Arial" w:cs="Arial"/>
          <w:noProof w:val="0"/>
          <w:spacing w:val="0"/>
          <w:sz w:val="20"/>
          <w:lang w:eastAsia="zh-CN"/>
        </w:rPr>
        <w:t xml:space="preserve">marché : </w:t>
      </w:r>
      <w:r w:rsidR="006E4385" w:rsidRPr="006416AB">
        <w:rPr>
          <w:rFonts w:ascii="Arial" w:hAnsi="Arial" w:cs="Arial"/>
          <w:noProof w:val="0"/>
          <w:spacing w:val="0"/>
          <w:sz w:val="20"/>
          <w:lang w:eastAsia="zh-CN"/>
        </w:rPr>
        <w:t xml:space="preserve">Le présent marché a pour objet principal de définir le porteur de risque pour la couverture des régimes complémentaires de prévoyance et de frais de santé </w:t>
      </w:r>
      <w:r w:rsidR="00362AFE" w:rsidRPr="006416AB">
        <w:rPr>
          <w:rFonts w:ascii="Arial" w:hAnsi="Arial" w:cs="Arial"/>
          <w:noProof w:val="0"/>
          <w:spacing w:val="0"/>
          <w:sz w:val="20"/>
          <w:lang w:eastAsia="zh-CN"/>
        </w:rPr>
        <w:t>des salariés de l’Ineris à compter du 1</w:t>
      </w:r>
      <w:r w:rsidR="00362AFE" w:rsidRPr="006416AB">
        <w:rPr>
          <w:rFonts w:ascii="Arial" w:hAnsi="Arial" w:cs="Arial"/>
          <w:noProof w:val="0"/>
          <w:spacing w:val="0"/>
          <w:sz w:val="20"/>
          <w:vertAlign w:val="superscript"/>
          <w:lang w:eastAsia="zh-CN"/>
        </w:rPr>
        <w:t>er</w:t>
      </w:r>
      <w:r w:rsidR="00362AFE" w:rsidRPr="006416AB">
        <w:rPr>
          <w:rFonts w:ascii="Arial" w:hAnsi="Arial" w:cs="Arial"/>
          <w:noProof w:val="0"/>
          <w:spacing w:val="0"/>
          <w:sz w:val="20"/>
          <w:lang w:eastAsia="zh-CN"/>
        </w:rPr>
        <w:t xml:space="preserve"> janvier 202</w:t>
      </w:r>
      <w:r w:rsidR="00DE58A0" w:rsidRPr="006416AB">
        <w:rPr>
          <w:rFonts w:ascii="Arial" w:hAnsi="Arial" w:cs="Arial"/>
          <w:noProof w:val="0"/>
          <w:spacing w:val="0"/>
          <w:sz w:val="20"/>
          <w:lang w:eastAsia="zh-CN"/>
        </w:rPr>
        <w:t>6</w:t>
      </w:r>
      <w:r w:rsidR="00362AFE" w:rsidRPr="00E16EC0">
        <w:rPr>
          <w:rFonts w:ascii="Calibri" w:hAnsi="Calibri" w:cs="Calibri"/>
          <w:sz w:val="22"/>
          <w:szCs w:val="22"/>
        </w:rPr>
        <w:t xml:space="preserve">. </w:t>
      </w:r>
    </w:p>
    <w:p w14:paraId="1F4D3DC2" w14:textId="0C4E9445" w:rsidR="009B1CD0" w:rsidRPr="00B531CC" w:rsidRDefault="00E521C6" w:rsidP="00B531CC">
      <w:pPr>
        <w:tabs>
          <w:tab w:val="left" w:pos="426"/>
          <w:tab w:val="left" w:pos="851"/>
        </w:tabs>
        <w:jc w:val="both"/>
        <w:rPr>
          <w:rFonts w:ascii="Arial" w:hAnsi="Arial" w:cs="Arial"/>
          <w:sz w:val="12"/>
        </w:rPr>
      </w:pPr>
      <w:r w:rsidRPr="00AA7084">
        <w:rPr>
          <w:rFonts w:ascii="Arial" w:hAnsi="Arial" w:cs="Arial"/>
          <w:szCs w:val="22"/>
        </w:rPr>
        <w:t>Marché Réf</w:t>
      </w:r>
      <w:r w:rsidR="008B29C5" w:rsidRPr="00AA7084">
        <w:rPr>
          <w:rFonts w:ascii="Arial" w:hAnsi="Arial" w:cs="Arial"/>
          <w:szCs w:val="22"/>
        </w:rPr>
        <w:t xml:space="preserve"> : </w:t>
      </w:r>
      <w:r w:rsidR="00B531CC">
        <w:rPr>
          <w:rFonts w:ascii="Arial" w:hAnsi="Arial" w:cs="Arial"/>
          <w:b/>
          <w:bCs/>
          <w:sz w:val="28"/>
          <w:szCs w:val="28"/>
        </w:rPr>
        <w:t>S25ASSMUPREV</w:t>
      </w:r>
      <w:r w:rsidR="00086578" w:rsidRPr="00AA7084">
        <w:rPr>
          <w:rFonts w:ascii="Arial" w:hAnsi="Arial" w:cs="Arial"/>
        </w:rPr>
        <w:tab/>
      </w:r>
    </w:p>
    <w:p w14:paraId="1F4D3DC3" w14:textId="77777777" w:rsidR="008E5CD8" w:rsidRPr="008C0B1F" w:rsidRDefault="008E5CD8" w:rsidP="008E5CD8">
      <w:pPr>
        <w:tabs>
          <w:tab w:val="left" w:pos="426"/>
          <w:tab w:val="left" w:pos="851"/>
        </w:tabs>
        <w:ind w:left="2840" w:hanging="2840"/>
        <w:rPr>
          <w:rFonts w:ascii="Trebuchet MS" w:hAnsi="Trebuchet MS" w:cs="Arial"/>
          <w:sz w:val="12"/>
        </w:rPr>
      </w:pPr>
    </w:p>
    <w:p w14:paraId="1F4D3DC4" w14:textId="77777777" w:rsidR="009B1CD0" w:rsidRDefault="009034F9" w:rsidP="0083205E">
      <w:pPr>
        <w:tabs>
          <w:tab w:val="left" w:pos="426"/>
          <w:tab w:val="left" w:pos="851"/>
        </w:tabs>
        <w:jc w:val="both"/>
        <w:rPr>
          <w:rFonts w:ascii="Arial" w:hAnsi="Arial" w:cs="Arial"/>
          <w:sz w:val="6"/>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1F4D3DC5" w14:textId="77777777" w:rsidR="00136ACE" w:rsidRDefault="00136ACE" w:rsidP="0083205E">
      <w:pPr>
        <w:tabs>
          <w:tab w:val="left" w:pos="426"/>
          <w:tab w:val="left" w:pos="851"/>
        </w:tabs>
        <w:jc w:val="both"/>
        <w:rPr>
          <w:rFonts w:ascii="Arial" w:hAnsi="Arial" w:cs="Arial"/>
          <w:sz w:val="6"/>
        </w:rPr>
      </w:pPr>
    </w:p>
    <w:p w14:paraId="1F4D3DC6" w14:textId="77777777" w:rsidR="00136ACE" w:rsidRPr="00136ACE" w:rsidRDefault="00136ACE" w:rsidP="0083205E">
      <w:pPr>
        <w:tabs>
          <w:tab w:val="left" w:pos="426"/>
          <w:tab w:val="left" w:pos="851"/>
        </w:tabs>
        <w:jc w:val="both"/>
        <w:rPr>
          <w:rFonts w:ascii="Arial Narrow" w:hAnsi="Arial Narrow" w:cs="Arial"/>
          <w:sz w:val="6"/>
          <w:szCs w:val="18"/>
        </w:rPr>
      </w:pPr>
    </w:p>
    <w:p w14:paraId="1F4D3DC7" w14:textId="77777777" w:rsidR="00616D28" w:rsidRDefault="00616D28" w:rsidP="00616D28">
      <w:pPr>
        <w:tabs>
          <w:tab w:val="left" w:pos="426"/>
          <w:tab w:val="left" w:pos="851"/>
        </w:tabs>
        <w:ind w:left="851"/>
        <w:jc w:val="both"/>
        <w:rPr>
          <w:rFonts w:ascii="Arial" w:hAnsi="Arial" w:cs="Arial"/>
          <w:iCs/>
        </w:rPr>
      </w:pPr>
    </w:p>
    <w:p w14:paraId="1F4D3DC8" w14:textId="1A4C0F24" w:rsidR="00616D28" w:rsidRDefault="00B9307D" w:rsidP="00616D28">
      <w:pPr>
        <w:tabs>
          <w:tab w:val="left" w:pos="426"/>
          <w:tab w:val="left" w:pos="851"/>
        </w:tabs>
        <w:ind w:left="851"/>
        <w:jc w:val="both"/>
        <w:rPr>
          <w:rFonts w:ascii="Arial" w:hAnsi="Arial" w:cs="Arial"/>
          <w:i/>
          <w:iCs/>
          <w:sz w:val="18"/>
          <w:szCs w:val="18"/>
        </w:rPr>
      </w:pPr>
      <w:r>
        <w:rPr>
          <w:rFonts w:ascii="Arial Narrow" w:hAnsi="Arial Narrow"/>
        </w:rPr>
        <w:fldChar w:fldCharType="begin">
          <w:ffData>
            <w:name w:val=""/>
            <w:enabled/>
            <w:calcOnExit w:val="0"/>
            <w:checkBox>
              <w:size w:val="20"/>
              <w:default w:val="1"/>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616D28" w:rsidRPr="00CF5FA7">
        <w:rPr>
          <w:rFonts w:ascii="Arial Narrow" w:hAnsi="Arial Narrow"/>
        </w:rPr>
        <w:tab/>
      </w:r>
      <w:r w:rsidR="003B7CFA">
        <w:rPr>
          <w:rFonts w:ascii="Arial" w:hAnsi="Arial" w:cs="Arial"/>
        </w:rPr>
        <w:t>R</w:t>
      </w:r>
      <w:r w:rsidR="00616D28">
        <w:rPr>
          <w:rFonts w:ascii="Arial" w:hAnsi="Arial" w:cs="Arial"/>
        </w:rPr>
        <w:t>égime</w:t>
      </w:r>
      <w:r w:rsidR="00973D97">
        <w:rPr>
          <w:rFonts w:ascii="Arial" w:hAnsi="Arial" w:cs="Arial"/>
        </w:rPr>
        <w:t>s</w:t>
      </w:r>
      <w:r w:rsidR="00616D28">
        <w:rPr>
          <w:rFonts w:ascii="Arial" w:hAnsi="Arial" w:cs="Arial"/>
        </w:rPr>
        <w:t xml:space="preserve"> complémentaire</w:t>
      </w:r>
      <w:r w:rsidR="00973D97">
        <w:rPr>
          <w:rFonts w:ascii="Arial" w:hAnsi="Arial" w:cs="Arial"/>
        </w:rPr>
        <w:t>s</w:t>
      </w:r>
      <w:r w:rsidR="00616D28">
        <w:rPr>
          <w:rFonts w:ascii="Arial" w:hAnsi="Arial" w:cs="Arial"/>
        </w:rPr>
        <w:t xml:space="preserve"> de prévoyance</w:t>
      </w:r>
      <w:r w:rsidR="0036109A">
        <w:rPr>
          <w:rFonts w:ascii="Arial" w:hAnsi="Arial" w:cs="Arial"/>
        </w:rPr>
        <w:t xml:space="preserve"> et de frais de santé</w:t>
      </w:r>
      <w:r w:rsidR="00616D28">
        <w:rPr>
          <w:rFonts w:ascii="Arial" w:hAnsi="Arial" w:cs="Arial"/>
          <w:i/>
          <w:iCs/>
          <w:sz w:val="18"/>
          <w:szCs w:val="18"/>
        </w:rPr>
        <w:t> ;</w:t>
      </w:r>
    </w:p>
    <w:p w14:paraId="1F4D3DC9" w14:textId="77777777" w:rsidR="00616D28" w:rsidRDefault="00616D28" w:rsidP="00616D28">
      <w:pPr>
        <w:tabs>
          <w:tab w:val="left" w:pos="426"/>
          <w:tab w:val="left" w:pos="851"/>
        </w:tabs>
        <w:ind w:left="851"/>
        <w:jc w:val="both"/>
        <w:rPr>
          <w:rFonts w:ascii="Arial" w:hAnsi="Arial" w:cs="Arial"/>
          <w:iCs/>
        </w:rPr>
      </w:pPr>
    </w:p>
    <w:p w14:paraId="1F4D3DCA" w14:textId="77777777" w:rsidR="00136ACE" w:rsidRDefault="00136ACE" w:rsidP="009B45B9">
      <w:pPr>
        <w:tabs>
          <w:tab w:val="left" w:pos="426"/>
          <w:tab w:val="left" w:pos="851"/>
        </w:tabs>
        <w:ind w:left="851"/>
        <w:jc w:val="both"/>
        <w:rPr>
          <w:rFonts w:ascii="Arial" w:hAnsi="Arial" w:cs="Arial"/>
          <w:iCs/>
          <w:sz w:val="6"/>
        </w:rPr>
      </w:pPr>
    </w:p>
    <w:p w14:paraId="1F4D3DCB" w14:textId="77777777" w:rsidR="00136ACE" w:rsidRPr="00136ACE" w:rsidRDefault="00136ACE" w:rsidP="009B45B9">
      <w:pPr>
        <w:tabs>
          <w:tab w:val="left" w:pos="426"/>
          <w:tab w:val="left" w:pos="851"/>
        </w:tabs>
        <w:ind w:left="851"/>
        <w:jc w:val="both"/>
        <w:rPr>
          <w:rFonts w:ascii="Arial Narrow" w:hAnsi="Arial Narrow"/>
          <w:iCs/>
          <w:sz w:val="6"/>
        </w:rPr>
      </w:pPr>
    </w:p>
    <w:p w14:paraId="1F4D3DCC" w14:textId="77777777"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1F4D3DCD" w14:textId="77777777" w:rsidR="002A76B9" w:rsidRPr="00E73677" w:rsidRDefault="002A76B9" w:rsidP="00DD48BD">
      <w:pPr>
        <w:pStyle w:val="fcasegauche"/>
        <w:tabs>
          <w:tab w:val="left" w:pos="851"/>
        </w:tabs>
        <w:ind w:left="0" w:firstLine="0"/>
        <w:rPr>
          <w:rFonts w:ascii="Arial Narrow" w:hAnsi="Arial Narrow" w:cs="Arial"/>
          <w:sz w:val="12"/>
        </w:rPr>
      </w:pPr>
    </w:p>
    <w:p w14:paraId="63CD3940" w14:textId="77777777" w:rsidR="00B531CC" w:rsidRDefault="00C02AD6" w:rsidP="00B531CC">
      <w:pPr>
        <w:pStyle w:val="fcasegauche"/>
        <w:numPr>
          <w:ilvl w:val="0"/>
          <w:numId w:val="30"/>
        </w:numPr>
        <w:tabs>
          <w:tab w:val="left" w:pos="851"/>
        </w:tabs>
        <w:spacing w:after="0"/>
        <w:rPr>
          <w:rFonts w:ascii="Arial" w:hAnsi="Arial" w:cs="Arial"/>
        </w:rPr>
      </w:pPr>
      <w:r w:rsidRPr="006416AB">
        <w:rPr>
          <w:rFonts w:ascii="Arial" w:hAnsi="Arial" w:cs="Arial"/>
        </w:rPr>
        <w:t>La notification de l’accord-cadre</w:t>
      </w:r>
      <w:r w:rsidR="00B6115B" w:rsidRPr="006416AB">
        <w:rPr>
          <w:rFonts w:ascii="Arial" w:hAnsi="Arial" w:cs="Arial"/>
        </w:rPr>
        <w:t> ;</w:t>
      </w:r>
    </w:p>
    <w:p w14:paraId="1F4D3DCF" w14:textId="4DFC3355" w:rsidR="000F3315" w:rsidRPr="00B531CC" w:rsidRDefault="000F3315" w:rsidP="00B531CC">
      <w:pPr>
        <w:pStyle w:val="fcasegauche"/>
        <w:numPr>
          <w:ilvl w:val="0"/>
          <w:numId w:val="30"/>
        </w:numPr>
        <w:tabs>
          <w:tab w:val="left" w:pos="851"/>
        </w:tabs>
        <w:spacing w:after="0"/>
        <w:rPr>
          <w:rFonts w:ascii="Arial" w:hAnsi="Arial" w:cs="Arial"/>
        </w:rPr>
      </w:pPr>
      <w:r w:rsidRPr="00B531CC">
        <w:rPr>
          <w:rFonts w:ascii="Arial" w:hAnsi="Arial" w:cs="Arial"/>
        </w:rPr>
        <w:t>Le présent acte d'engagement réf AE</w:t>
      </w:r>
      <w:r w:rsidR="00C371F9" w:rsidRPr="00B531CC">
        <w:rPr>
          <w:rFonts w:ascii="Arial" w:hAnsi="Arial" w:cs="Arial"/>
        </w:rPr>
        <w:t xml:space="preserve"> </w:t>
      </w:r>
      <w:r w:rsidR="00FD3E9A">
        <w:rPr>
          <w:rFonts w:ascii="Arial" w:hAnsi="Arial" w:cs="Arial"/>
        </w:rPr>
        <w:t xml:space="preserve">- </w:t>
      </w:r>
      <w:r w:rsidR="00B531CC" w:rsidRPr="00B531CC">
        <w:rPr>
          <w:rFonts w:ascii="Arial" w:hAnsi="Arial" w:cs="Arial"/>
        </w:rPr>
        <w:t xml:space="preserve">S25ASSMUPREV </w:t>
      </w:r>
      <w:r w:rsidRPr="00B531CC">
        <w:rPr>
          <w:rFonts w:ascii="Arial" w:hAnsi="Arial" w:cs="Arial"/>
        </w:rPr>
        <w:t>et s</w:t>
      </w:r>
      <w:r w:rsidR="00066D20" w:rsidRPr="00B531CC">
        <w:rPr>
          <w:rFonts w:ascii="Arial" w:hAnsi="Arial" w:cs="Arial"/>
        </w:rPr>
        <w:t>es</w:t>
      </w:r>
      <w:r w:rsidRPr="00B531CC">
        <w:rPr>
          <w:rFonts w:ascii="Arial" w:hAnsi="Arial" w:cs="Arial"/>
        </w:rPr>
        <w:t xml:space="preserve"> annexe</w:t>
      </w:r>
      <w:r w:rsidR="00066D20" w:rsidRPr="00B531CC">
        <w:rPr>
          <w:rFonts w:ascii="Arial" w:hAnsi="Arial" w:cs="Arial"/>
        </w:rPr>
        <w:t>s</w:t>
      </w:r>
      <w:r w:rsidR="00EC42E7" w:rsidRPr="00B531CC">
        <w:rPr>
          <w:rFonts w:ascii="Arial" w:hAnsi="Arial" w:cs="Arial"/>
        </w:rPr>
        <w:t xml:space="preserve"> financière</w:t>
      </w:r>
      <w:r w:rsidR="00066D20" w:rsidRPr="00B531CC">
        <w:rPr>
          <w:rFonts w:ascii="Arial" w:hAnsi="Arial" w:cs="Arial"/>
        </w:rPr>
        <w:t>s</w:t>
      </w:r>
      <w:r w:rsidRPr="00B531CC">
        <w:rPr>
          <w:rFonts w:ascii="Arial" w:hAnsi="Arial" w:cs="Arial"/>
        </w:rPr>
        <w:t xml:space="preserve"> en un original complété, daté et signé par une personne habilitée de plein droit à représenter la société :</w:t>
      </w:r>
    </w:p>
    <w:p w14:paraId="1366439C" w14:textId="77777777" w:rsidR="00B531CC" w:rsidRDefault="00F3730E" w:rsidP="00B531CC">
      <w:pPr>
        <w:pStyle w:val="fcasegauche"/>
        <w:numPr>
          <w:ilvl w:val="0"/>
          <w:numId w:val="19"/>
        </w:numPr>
        <w:tabs>
          <w:tab w:val="left" w:pos="851"/>
        </w:tabs>
        <w:spacing w:after="0"/>
        <w:rPr>
          <w:rFonts w:ascii="Arial" w:hAnsi="Arial" w:cs="Arial"/>
        </w:rPr>
      </w:pPr>
      <w:r w:rsidRPr="006416AB">
        <w:rPr>
          <w:rFonts w:ascii="Arial" w:hAnsi="Arial" w:cs="Arial"/>
        </w:rPr>
        <w:t>Son annexe BPU valant annexe financière.</w:t>
      </w:r>
    </w:p>
    <w:p w14:paraId="45E0CF25" w14:textId="0CAFA0CD" w:rsidR="00B531CC" w:rsidRPr="00B531CC" w:rsidRDefault="00B531CC" w:rsidP="00B531CC">
      <w:pPr>
        <w:pStyle w:val="fcasegauche"/>
        <w:numPr>
          <w:ilvl w:val="0"/>
          <w:numId w:val="30"/>
        </w:numPr>
        <w:tabs>
          <w:tab w:val="left" w:pos="851"/>
        </w:tabs>
        <w:spacing w:after="0"/>
        <w:rPr>
          <w:rFonts w:ascii="Arial" w:hAnsi="Arial" w:cs="Arial"/>
        </w:rPr>
      </w:pPr>
      <w:r w:rsidRPr="00B531CC">
        <w:rPr>
          <w:rFonts w:ascii="Arial" w:hAnsi="Arial" w:cs="Arial"/>
        </w:rPr>
        <w:t>Le cahier des clauses techniques particulières : régimes complémentaires de prévoyance et de frais de santé (CCTP</w:t>
      </w:r>
      <w:r w:rsidR="00FD3E9A">
        <w:rPr>
          <w:rFonts w:ascii="Arial" w:hAnsi="Arial" w:cs="Arial"/>
        </w:rPr>
        <w:t xml:space="preserve"> -</w:t>
      </w:r>
      <w:r w:rsidRPr="00B531CC">
        <w:rPr>
          <w:rFonts w:ascii="Arial" w:hAnsi="Arial" w:cs="Arial"/>
        </w:rPr>
        <w:t xml:space="preserve"> S25ASSMUPREV) et ses annexes ;</w:t>
      </w:r>
    </w:p>
    <w:p w14:paraId="5C778C71" w14:textId="27B70DBB" w:rsidR="00B531CC" w:rsidRPr="006416AB" w:rsidRDefault="00B531CC" w:rsidP="00B531CC">
      <w:pPr>
        <w:pStyle w:val="fcasegauche"/>
        <w:numPr>
          <w:ilvl w:val="0"/>
          <w:numId w:val="19"/>
        </w:numPr>
        <w:tabs>
          <w:tab w:val="left" w:pos="851"/>
        </w:tabs>
        <w:spacing w:after="0"/>
        <w:rPr>
          <w:rFonts w:ascii="Arial" w:hAnsi="Arial" w:cs="Arial"/>
        </w:rPr>
      </w:pPr>
      <w:r w:rsidRPr="006416AB">
        <w:rPr>
          <w:rFonts w:ascii="Arial" w:hAnsi="Arial" w:cs="Arial"/>
        </w:rPr>
        <w:t xml:space="preserve">Le cadre de mémoire technique : régime complémentaire de prévoyance et de frais de santé dûment complété par le candidat, référencé </w:t>
      </w:r>
      <w:r w:rsidR="00FD3E9A">
        <w:rPr>
          <w:rFonts w:ascii="Arial" w:hAnsi="Arial" w:cs="Arial"/>
        </w:rPr>
        <w:t xml:space="preserve">CMT - </w:t>
      </w:r>
      <w:r w:rsidRPr="00B531CC">
        <w:rPr>
          <w:rFonts w:ascii="Arial" w:hAnsi="Arial" w:cs="Arial"/>
        </w:rPr>
        <w:t>S25ASSMUPREV</w:t>
      </w:r>
    </w:p>
    <w:p w14:paraId="2024FBE9" w14:textId="77777777" w:rsidR="00B531CC" w:rsidRPr="006416AB" w:rsidRDefault="00B531CC" w:rsidP="00B531CC">
      <w:pPr>
        <w:pStyle w:val="fcasegauche"/>
        <w:tabs>
          <w:tab w:val="left" w:pos="851"/>
        </w:tabs>
        <w:spacing w:after="0"/>
        <w:rPr>
          <w:rFonts w:ascii="Arial" w:hAnsi="Arial" w:cs="Arial"/>
        </w:rPr>
      </w:pPr>
    </w:p>
    <w:p w14:paraId="79EC5CA5" w14:textId="77777777" w:rsidR="00B531CC" w:rsidRDefault="0077031B" w:rsidP="00B531CC">
      <w:pPr>
        <w:pStyle w:val="fcasegauche"/>
        <w:numPr>
          <w:ilvl w:val="0"/>
          <w:numId w:val="30"/>
        </w:numPr>
        <w:tabs>
          <w:tab w:val="left" w:pos="851"/>
        </w:tabs>
        <w:spacing w:after="0"/>
        <w:rPr>
          <w:rFonts w:ascii="Arial" w:hAnsi="Arial" w:cs="Arial"/>
        </w:rPr>
      </w:pPr>
      <w:r w:rsidRPr="006416AB">
        <w:rPr>
          <w:rFonts w:ascii="Arial" w:hAnsi="Arial" w:cs="Arial"/>
        </w:rPr>
        <w:t>L</w:t>
      </w:r>
      <w:r w:rsidR="006E3C03" w:rsidRPr="006416AB">
        <w:rPr>
          <w:rFonts w:ascii="Arial" w:hAnsi="Arial" w:cs="Arial"/>
        </w:rPr>
        <w:t>es conditions générales d’achat de l’Ineris ;</w:t>
      </w:r>
    </w:p>
    <w:p w14:paraId="1F4D3DD2" w14:textId="296FF16C" w:rsidR="006E3C03" w:rsidRPr="0027489A" w:rsidRDefault="006E3C03" w:rsidP="0027489A">
      <w:pPr>
        <w:pStyle w:val="fcasegauche"/>
        <w:numPr>
          <w:ilvl w:val="0"/>
          <w:numId w:val="30"/>
        </w:numPr>
        <w:tabs>
          <w:tab w:val="left" w:pos="851"/>
        </w:tabs>
        <w:spacing w:after="0"/>
        <w:rPr>
          <w:rFonts w:ascii="Arial" w:hAnsi="Arial" w:cs="Arial"/>
        </w:rPr>
      </w:pPr>
      <w:r w:rsidRPr="00B531CC">
        <w:rPr>
          <w:rFonts w:ascii="Arial" w:hAnsi="Arial" w:cs="Arial"/>
        </w:rPr>
        <w:t>La charte fournisseur disponible sur le site internet de l’Ineris (</w:t>
      </w:r>
      <w:hyperlink r:id="rId14" w:history="1">
        <w:r w:rsidR="00DE4435" w:rsidRPr="00B531CC">
          <w:rPr>
            <w:rFonts w:ascii="Arial" w:hAnsi="Arial"/>
          </w:rPr>
          <w:t>www.ineris.fr</w:t>
        </w:r>
      </w:hyperlink>
      <w:r w:rsidRPr="00B531CC">
        <w:rPr>
          <w:rFonts w:ascii="Arial" w:hAnsi="Arial" w:cs="Arial"/>
        </w:rPr>
        <w:t>)</w:t>
      </w:r>
      <w:r w:rsidR="00DE4435" w:rsidRPr="00B531CC">
        <w:rPr>
          <w:rFonts w:ascii="Arial" w:hAnsi="Arial" w:cs="Arial"/>
        </w:rPr>
        <w:t xml:space="preserve"> </w:t>
      </w:r>
      <w:r w:rsidRPr="0027489A">
        <w:rPr>
          <w:rFonts w:ascii="Arial" w:hAnsi="Arial" w:cs="Arial"/>
        </w:rPr>
        <w:t>;</w:t>
      </w:r>
    </w:p>
    <w:p w14:paraId="1F4D3DD3" w14:textId="107253A7" w:rsidR="009547E0" w:rsidRPr="006416AB" w:rsidRDefault="00FD7397" w:rsidP="0027489A">
      <w:pPr>
        <w:pStyle w:val="fcasegauche"/>
        <w:numPr>
          <w:ilvl w:val="0"/>
          <w:numId w:val="30"/>
        </w:numPr>
        <w:tabs>
          <w:tab w:val="left" w:pos="851"/>
        </w:tabs>
        <w:spacing w:after="0"/>
        <w:rPr>
          <w:rFonts w:ascii="Arial" w:hAnsi="Arial" w:cs="Arial"/>
        </w:rPr>
      </w:pPr>
      <w:r w:rsidRPr="006416AB">
        <w:rPr>
          <w:rFonts w:ascii="Arial" w:hAnsi="Arial" w:cs="Arial"/>
        </w:rPr>
        <w:t>La charte de déontologie de l’Ineris</w:t>
      </w:r>
    </w:p>
    <w:p w14:paraId="1F4D3DD6" w14:textId="4F03E495" w:rsidR="000F3315" w:rsidRPr="00FD3E9A" w:rsidRDefault="006E1393" w:rsidP="00FD3E9A">
      <w:pPr>
        <w:pStyle w:val="fcasegauche"/>
        <w:numPr>
          <w:ilvl w:val="0"/>
          <w:numId w:val="30"/>
        </w:numPr>
        <w:tabs>
          <w:tab w:val="left" w:pos="851"/>
        </w:tabs>
        <w:spacing w:after="0"/>
        <w:rPr>
          <w:rFonts w:ascii="Arial" w:hAnsi="Arial" w:cs="Arial"/>
        </w:rPr>
      </w:pPr>
      <w:r w:rsidRPr="006416AB">
        <w:rPr>
          <w:rFonts w:ascii="Arial" w:hAnsi="Arial" w:cs="Arial"/>
        </w:rPr>
        <w:t xml:space="preserve">Le </w:t>
      </w:r>
      <w:r w:rsidR="00E46A77" w:rsidRPr="006416AB">
        <w:rPr>
          <w:rFonts w:ascii="Arial" w:hAnsi="Arial" w:cs="Arial"/>
        </w:rPr>
        <w:t>C</w:t>
      </w:r>
      <w:r w:rsidRPr="006416AB">
        <w:rPr>
          <w:rFonts w:ascii="Arial" w:hAnsi="Arial" w:cs="Arial"/>
        </w:rPr>
        <w:t xml:space="preserve">ahier des </w:t>
      </w:r>
      <w:r w:rsidR="00E46A77" w:rsidRPr="006416AB">
        <w:rPr>
          <w:rFonts w:ascii="Arial" w:hAnsi="Arial" w:cs="Arial"/>
        </w:rPr>
        <w:t>C</w:t>
      </w:r>
      <w:r w:rsidRPr="006416AB">
        <w:rPr>
          <w:rFonts w:ascii="Arial" w:hAnsi="Arial" w:cs="Arial"/>
        </w:rPr>
        <w:t xml:space="preserve">lauses </w:t>
      </w:r>
      <w:r w:rsidR="00E46A77" w:rsidRPr="006416AB">
        <w:rPr>
          <w:rFonts w:ascii="Arial" w:hAnsi="Arial" w:cs="Arial"/>
        </w:rPr>
        <w:t>A</w:t>
      </w:r>
      <w:r w:rsidRPr="006416AB">
        <w:rPr>
          <w:rFonts w:ascii="Arial" w:hAnsi="Arial" w:cs="Arial"/>
        </w:rPr>
        <w:t xml:space="preserve">dministratives </w:t>
      </w:r>
      <w:r w:rsidR="00E46A77" w:rsidRPr="006416AB">
        <w:rPr>
          <w:rFonts w:ascii="Arial" w:hAnsi="Arial" w:cs="Arial"/>
        </w:rPr>
        <w:t>G</w:t>
      </w:r>
      <w:r w:rsidRPr="006416AB">
        <w:rPr>
          <w:rFonts w:ascii="Arial" w:hAnsi="Arial" w:cs="Arial"/>
        </w:rPr>
        <w:t xml:space="preserve">énérales (CCAG) applicables aux marchés publics de </w:t>
      </w:r>
      <w:r w:rsidR="00616D28" w:rsidRPr="006416AB">
        <w:rPr>
          <w:rFonts w:ascii="Arial" w:hAnsi="Arial" w:cs="Arial"/>
        </w:rPr>
        <w:t>fournitures courantes et services</w:t>
      </w:r>
      <w:r w:rsidR="003C35BA" w:rsidRPr="006416AB">
        <w:rPr>
          <w:rFonts w:ascii="Arial" w:hAnsi="Arial" w:cs="Arial"/>
        </w:rPr>
        <w:t xml:space="preserve"> </w:t>
      </w:r>
      <w:r w:rsidRPr="006416AB">
        <w:rPr>
          <w:rFonts w:ascii="Arial" w:hAnsi="Arial" w:cs="Arial"/>
        </w:rPr>
        <w:t xml:space="preserve">(C.C.A.G. </w:t>
      </w:r>
      <w:r w:rsidR="00616D28" w:rsidRPr="006416AB">
        <w:rPr>
          <w:rFonts w:ascii="Arial" w:hAnsi="Arial" w:cs="Arial"/>
        </w:rPr>
        <w:t>FCS 2021</w:t>
      </w:r>
      <w:r w:rsidRPr="006416AB">
        <w:rPr>
          <w:rFonts w:ascii="Arial" w:hAnsi="Arial" w:cs="Arial"/>
        </w:rPr>
        <w:t>)</w:t>
      </w:r>
      <w:r w:rsidR="00F0793F" w:rsidRPr="006416AB">
        <w:rPr>
          <w:rFonts w:ascii="Arial" w:hAnsi="Arial" w:cs="Arial"/>
        </w:rPr>
        <w:t xml:space="preserve">, en vigueur à la date de la notification du présent marché </w:t>
      </w:r>
      <w:r w:rsidR="00E97FD4" w:rsidRPr="006416AB">
        <w:rPr>
          <w:rFonts w:ascii="Arial" w:hAnsi="Arial" w:cs="Arial"/>
        </w:rPr>
        <w:t>public. (</w:t>
      </w:r>
      <w:r w:rsidR="000F3315" w:rsidRPr="006416AB">
        <w:rPr>
          <w:rFonts w:ascii="Arial" w:hAnsi="Arial" w:cs="Arial"/>
        </w:rPr>
        <w:t xml:space="preserve">Ce document n'est pas joint au marché. Le Titulaire peut s'en procurer un exemplaire auprès de la Direction des Journaux Officiels ou sur le site du </w:t>
      </w:r>
      <w:proofErr w:type="gramStart"/>
      <w:r w:rsidR="000F3315" w:rsidRPr="006416AB">
        <w:rPr>
          <w:rFonts w:ascii="Arial" w:hAnsi="Arial" w:cs="Arial"/>
        </w:rPr>
        <w:t>Ministère</w:t>
      </w:r>
      <w:proofErr w:type="gramEnd"/>
      <w:r w:rsidR="000F3315" w:rsidRPr="006416AB">
        <w:rPr>
          <w:rFonts w:ascii="Arial" w:hAnsi="Arial" w:cs="Arial"/>
        </w:rPr>
        <w:t xml:space="preserve"> des Finances, portail : </w:t>
      </w:r>
      <w:hyperlink r:id="rId15" w:history="1">
        <w:r w:rsidR="003E31C2" w:rsidRPr="006416AB">
          <w:rPr>
            <w:rFonts w:ascii="Arial" w:hAnsi="Arial"/>
          </w:rPr>
          <w:t>www.marches-publics.fr</w:t>
        </w:r>
      </w:hyperlink>
      <w:r w:rsidR="00FD3E9A">
        <w:t xml:space="preserve"> </w:t>
      </w:r>
      <w:r w:rsidR="003E31C2" w:rsidRPr="00FD3E9A">
        <w:rPr>
          <w:rFonts w:ascii="Arial" w:hAnsi="Arial" w:cs="Arial"/>
        </w:rPr>
        <w:t>;</w:t>
      </w:r>
    </w:p>
    <w:p w14:paraId="1F4D3DD8" w14:textId="3E64017F" w:rsidR="000F3315" w:rsidRPr="006416AB" w:rsidRDefault="000F3315" w:rsidP="0027489A">
      <w:pPr>
        <w:pStyle w:val="fcasegauche"/>
        <w:numPr>
          <w:ilvl w:val="0"/>
          <w:numId w:val="30"/>
        </w:numPr>
        <w:tabs>
          <w:tab w:val="left" w:pos="851"/>
        </w:tabs>
        <w:spacing w:after="0"/>
        <w:rPr>
          <w:rFonts w:ascii="Arial" w:hAnsi="Arial" w:cs="Arial"/>
        </w:rPr>
      </w:pPr>
      <w:r w:rsidRPr="006416AB">
        <w:rPr>
          <w:rFonts w:ascii="Arial" w:hAnsi="Arial" w:cs="Arial"/>
        </w:rPr>
        <w:t>Les actes spéciaux de sous-traitance et leurs avenants postérieurs à la notification d</w:t>
      </w:r>
      <w:r w:rsidR="001E4E56" w:rsidRPr="006416AB">
        <w:rPr>
          <w:rFonts w:ascii="Arial" w:hAnsi="Arial" w:cs="Arial"/>
        </w:rPr>
        <w:t xml:space="preserve">u </w:t>
      </w:r>
      <w:r w:rsidR="00AF421F" w:rsidRPr="006416AB">
        <w:rPr>
          <w:rFonts w:ascii="Arial" w:hAnsi="Arial" w:cs="Arial"/>
        </w:rPr>
        <w:t>marché ;</w:t>
      </w:r>
    </w:p>
    <w:p w14:paraId="1F4D3DD9" w14:textId="0D368821" w:rsidR="000F3315" w:rsidRPr="006416AB" w:rsidRDefault="000F3315" w:rsidP="0027489A">
      <w:pPr>
        <w:pStyle w:val="fcasegauche"/>
        <w:numPr>
          <w:ilvl w:val="0"/>
          <w:numId w:val="30"/>
        </w:numPr>
        <w:tabs>
          <w:tab w:val="left" w:pos="851"/>
        </w:tabs>
        <w:spacing w:after="0"/>
        <w:rPr>
          <w:rFonts w:ascii="Arial" w:hAnsi="Arial" w:cs="Arial"/>
        </w:rPr>
      </w:pPr>
      <w:r w:rsidRPr="006416AB">
        <w:rPr>
          <w:rFonts w:ascii="Arial" w:hAnsi="Arial" w:cs="Arial"/>
        </w:rPr>
        <w:t>L'offre technique du Titulaire dans toute ses dispositions conformes aux documents qui précèdent ;</w:t>
      </w:r>
    </w:p>
    <w:p w14:paraId="42B0C002" w14:textId="77777777" w:rsidR="0027489A" w:rsidRDefault="0027489A" w:rsidP="0027489A">
      <w:pPr>
        <w:pStyle w:val="fcasegauche"/>
        <w:tabs>
          <w:tab w:val="left" w:pos="851"/>
        </w:tabs>
        <w:spacing w:after="0"/>
        <w:ind w:left="0" w:firstLine="0"/>
        <w:rPr>
          <w:rFonts w:ascii="Arial" w:hAnsi="Arial" w:cs="Arial"/>
        </w:rPr>
      </w:pPr>
    </w:p>
    <w:p w14:paraId="1F4D3DDB" w14:textId="1D9A475F" w:rsidR="000E11FE" w:rsidRPr="006416AB" w:rsidRDefault="000E11FE" w:rsidP="0027489A">
      <w:pPr>
        <w:pStyle w:val="fcasegauche"/>
        <w:tabs>
          <w:tab w:val="left" w:pos="851"/>
        </w:tabs>
        <w:spacing w:after="0"/>
        <w:ind w:left="0" w:firstLine="0"/>
        <w:rPr>
          <w:rFonts w:ascii="Arial" w:hAnsi="Arial" w:cs="Arial"/>
        </w:rPr>
      </w:pPr>
      <w:r w:rsidRPr="006416AB">
        <w:rPr>
          <w:rFonts w:ascii="Arial" w:hAnsi="Arial" w:cs="Arial"/>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1F4D3DDC" w14:textId="77777777" w:rsidR="008C0B1F" w:rsidRPr="002A76B9" w:rsidRDefault="000E11FE" w:rsidP="00746EB2">
      <w:pPr>
        <w:pStyle w:val="fcasegauche"/>
        <w:tabs>
          <w:tab w:val="left" w:pos="851"/>
        </w:tabs>
        <w:spacing w:after="0"/>
        <w:jc w:val="left"/>
        <w:rPr>
          <w:rFonts w:ascii="Arial Narrow" w:hAnsi="Arial Narrow" w:cs="Arial"/>
          <w:sz w:val="22"/>
        </w:rPr>
      </w:pPr>
      <w:r w:rsidRPr="006416AB">
        <w:rPr>
          <w:rFonts w:ascii="Arial" w:hAnsi="Arial" w:cs="Arial"/>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r w:rsidR="008C0B1F" w:rsidRPr="002A76B9">
        <w:rPr>
          <w:rFonts w:ascii="Arial Narrow" w:hAnsi="Arial Narrow" w:cs="Arial"/>
          <w:sz w:val="22"/>
        </w:rPr>
        <w:br w:type="page"/>
      </w:r>
    </w:p>
    <w:p w14:paraId="1F4D3DDD" w14:textId="77777777"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1F4D3DDF" w14:textId="77777777">
        <w:tc>
          <w:tcPr>
            <w:tcW w:w="10277" w:type="dxa"/>
            <w:shd w:val="clear" w:color="auto" w:fill="66CCFF"/>
          </w:tcPr>
          <w:p w14:paraId="1F4D3DDE"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1F4D3DE0" w14:textId="77777777" w:rsidR="009B1CD0" w:rsidRPr="008E1317" w:rsidRDefault="009B1CD0" w:rsidP="006C4338">
      <w:pPr>
        <w:tabs>
          <w:tab w:val="left" w:pos="851"/>
        </w:tabs>
        <w:rPr>
          <w:rFonts w:ascii="Arial" w:hAnsi="Arial" w:cs="Arial"/>
        </w:rPr>
      </w:pPr>
    </w:p>
    <w:p w14:paraId="1F4D3DE1"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E33923">
        <w:rPr>
          <w:rFonts w:ascii="Arial" w:hAnsi="Arial" w:cs="Arial"/>
          <w:b/>
          <w:sz w:val="22"/>
          <w:szCs w:val="22"/>
        </w:rPr>
        <w:t>B1 - Identification et engagement du candidat :</w:t>
      </w:r>
    </w:p>
    <w:p w14:paraId="1F4D3DE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1F4D3DE3" w14:textId="77777777" w:rsidR="0008094B" w:rsidRPr="00BE46A9" w:rsidRDefault="0008094B" w:rsidP="0008094B">
      <w:pPr>
        <w:jc w:val="both"/>
        <w:rPr>
          <w:rFonts w:ascii="Arial" w:hAnsi="Arial" w:cs="Arial"/>
        </w:rPr>
      </w:pPr>
    </w:p>
    <w:p w14:paraId="1F4D3DE4"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1F4D3DE5" w14:textId="77777777" w:rsidR="00C254A5" w:rsidRPr="004268AC" w:rsidRDefault="00C254A5" w:rsidP="00C254A5">
      <w:pPr>
        <w:jc w:val="both"/>
        <w:rPr>
          <w:rFonts w:ascii="Arial Narrow" w:hAnsi="Arial Narrow" w:cs="Arial"/>
        </w:rPr>
      </w:pPr>
    </w:p>
    <w:p w14:paraId="1F4D3DE6" w14:textId="77777777" w:rsidR="00C254A5" w:rsidRPr="008E1317" w:rsidRDefault="00C254A5" w:rsidP="00C254A5">
      <w:pPr>
        <w:jc w:val="both"/>
        <w:rPr>
          <w:rFonts w:ascii="Arial" w:hAnsi="Arial" w:cs="Arial"/>
        </w:rPr>
      </w:pPr>
      <w:r w:rsidRPr="008E1317">
        <w:rPr>
          <w:rFonts w:ascii="Arial" w:hAnsi="Arial" w:cs="Arial"/>
        </w:rPr>
        <w:t>Le candidat est un :</w:t>
      </w:r>
    </w:p>
    <w:p w14:paraId="1F4D3DE7" w14:textId="77777777" w:rsidR="00C254A5" w:rsidRPr="008E1317" w:rsidRDefault="00C254A5" w:rsidP="00C254A5">
      <w:pPr>
        <w:jc w:val="both"/>
        <w:rPr>
          <w:rFonts w:ascii="Arial" w:hAnsi="Arial" w:cs="Arial"/>
        </w:rPr>
      </w:pPr>
    </w:p>
    <w:p w14:paraId="1F4D3DE8" w14:textId="77777777" w:rsidR="00C254A5" w:rsidRPr="008E1317" w:rsidRDefault="00C254A5" w:rsidP="00590975">
      <w:pPr>
        <w:numPr>
          <w:ilvl w:val="0"/>
          <w:numId w:val="15"/>
        </w:numPr>
        <w:jc w:val="both"/>
        <w:rPr>
          <w:rFonts w:ascii="Arial" w:hAnsi="Arial" w:cs="Arial"/>
        </w:rPr>
      </w:pPr>
      <w:r w:rsidRPr="008E1317">
        <w:rPr>
          <w:rFonts w:ascii="Arial" w:hAnsi="Arial" w:cs="Arial"/>
        </w:rPr>
        <w:t>Candidat se présentant seul</w:t>
      </w:r>
    </w:p>
    <w:p w14:paraId="1F4D3DE9" w14:textId="77777777" w:rsidR="00C254A5" w:rsidRPr="008E1317" w:rsidRDefault="00C254A5" w:rsidP="00590975">
      <w:pPr>
        <w:numPr>
          <w:ilvl w:val="0"/>
          <w:numId w:val="15"/>
        </w:numPr>
        <w:jc w:val="both"/>
        <w:rPr>
          <w:rFonts w:ascii="Arial" w:hAnsi="Arial" w:cs="Arial"/>
        </w:rPr>
      </w:pPr>
      <w:r w:rsidRPr="008E1317">
        <w:rPr>
          <w:rFonts w:ascii="Arial" w:hAnsi="Arial" w:cs="Arial"/>
        </w:rPr>
        <w:t>Groupement conjoint avec mandataire solidaire dont le mandataire est :</w:t>
      </w:r>
    </w:p>
    <w:p w14:paraId="1F4D3DEA" w14:textId="77777777" w:rsidR="00C254A5" w:rsidRPr="008E1317" w:rsidRDefault="00C254A5" w:rsidP="00590975">
      <w:pPr>
        <w:numPr>
          <w:ilvl w:val="0"/>
          <w:numId w:val="15"/>
        </w:numPr>
        <w:jc w:val="both"/>
        <w:rPr>
          <w:rFonts w:ascii="Arial" w:hAnsi="Arial" w:cs="Arial"/>
        </w:rPr>
      </w:pPr>
      <w:r w:rsidRPr="008E1317">
        <w:rPr>
          <w:rFonts w:ascii="Arial" w:hAnsi="Arial" w:cs="Arial"/>
        </w:rPr>
        <w:t>Groupement conjoint avec mandataire non solidaire dont le mandataire est :</w:t>
      </w:r>
    </w:p>
    <w:p w14:paraId="1F4D3DEB" w14:textId="77777777" w:rsidR="00C254A5" w:rsidRPr="008E1317" w:rsidRDefault="00C254A5" w:rsidP="00590975">
      <w:pPr>
        <w:numPr>
          <w:ilvl w:val="0"/>
          <w:numId w:val="15"/>
        </w:numPr>
        <w:jc w:val="both"/>
        <w:rPr>
          <w:rFonts w:ascii="Arial" w:hAnsi="Arial" w:cs="Arial"/>
        </w:rPr>
      </w:pPr>
      <w:r w:rsidRPr="008E1317">
        <w:rPr>
          <w:rFonts w:ascii="Arial" w:hAnsi="Arial" w:cs="Arial"/>
        </w:rPr>
        <w:t>Groupement solidaire dont le mandataire est :</w:t>
      </w:r>
    </w:p>
    <w:p w14:paraId="1F4D3DEC" w14:textId="77777777" w:rsidR="0008094B" w:rsidRPr="008E1317" w:rsidRDefault="00C254A5" w:rsidP="00590975">
      <w:pPr>
        <w:numPr>
          <w:ilvl w:val="0"/>
          <w:numId w:val="15"/>
        </w:numPr>
        <w:jc w:val="both"/>
        <w:rPr>
          <w:rFonts w:ascii="Arial" w:hAnsi="Arial" w:cs="Arial"/>
        </w:rPr>
      </w:pPr>
      <w:r w:rsidRPr="008E1317">
        <w:rPr>
          <w:rFonts w:ascii="Arial" w:hAnsi="Arial" w:cs="Arial"/>
        </w:rPr>
        <w:t>Groupement solidaire avec prestations individualisées dont le mandataire est :</w:t>
      </w:r>
    </w:p>
    <w:p w14:paraId="1F4D3DED" w14:textId="77777777" w:rsidR="0008094B" w:rsidRDefault="0008094B" w:rsidP="0008094B">
      <w:pPr>
        <w:jc w:val="both"/>
        <w:rPr>
          <w:rFonts w:ascii="Arial" w:hAnsi="Arial" w:cs="Arial"/>
        </w:rPr>
      </w:pPr>
    </w:p>
    <w:p w14:paraId="1F4D3DEE" w14:textId="77777777"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1F4D3DF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1F4D3DEF"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F4D3DF0"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1F4D3DF4"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1F4D3DF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F4D3DF3"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1F4D3DF7"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F4D3DF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F4D3DF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1F4D3DFA"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F4D3DF8"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F4D3DF9"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1F4D3DFD"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F4D3DFB"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F4D3DFC"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1F4D3E00"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F4D3DF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F4D3DFF"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1F4D3E0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F4D3E0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F4D3E0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1F4D3E0B"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F4D3E04"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1F4D3E05"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Microentreprise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1F4D3E06"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PME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(Petite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Moyenne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1F4D3E07"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ETI</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(Entreprises</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Taille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Intermédiaire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(ETI)</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1F4D3E08"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GE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(Grande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1F4D3E09"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1F4D3E0A"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proofErr w:type="gramStart"/>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proofErr w:type="gramEnd"/>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1F4D3E0C"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1F4D3E0D" w14:textId="77777777" w:rsidR="00971636" w:rsidRPr="004268AC" w:rsidRDefault="00971636" w:rsidP="0008094B">
      <w:pPr>
        <w:jc w:val="both"/>
        <w:rPr>
          <w:rFonts w:ascii="Arial Narrow" w:hAnsi="Arial Narrow" w:cs="Arial"/>
        </w:rPr>
      </w:pPr>
    </w:p>
    <w:p w14:paraId="1F4D3E0E"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1F4D3E0F"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1F4D3E10"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1F4D3E11"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F4D3E1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F4D3E13"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1F4D3E14"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F4D3E15"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F4D3E16"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1F4D3E17"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F4D3E18"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F4D3E19"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1F4D3E1A"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1F4D3E1B"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1F4D3E1C" w14:textId="77777777" w:rsidR="00971636" w:rsidRDefault="00971636" w:rsidP="0008094B">
      <w:pPr>
        <w:jc w:val="both"/>
        <w:rPr>
          <w:rFonts w:ascii="Arial" w:hAnsi="Arial" w:cs="Arial"/>
        </w:rPr>
      </w:pPr>
    </w:p>
    <w:p w14:paraId="1F4D3E1D" w14:textId="77777777" w:rsidR="00971636" w:rsidRDefault="00971636" w:rsidP="0008094B">
      <w:pPr>
        <w:jc w:val="both"/>
        <w:rPr>
          <w:rFonts w:ascii="Arial" w:hAnsi="Arial" w:cs="Arial"/>
        </w:rPr>
      </w:pPr>
    </w:p>
    <w:p w14:paraId="1F4D3E1E" w14:textId="77777777" w:rsidR="00971636" w:rsidRDefault="00971636" w:rsidP="0008094B">
      <w:pPr>
        <w:jc w:val="both"/>
        <w:rPr>
          <w:rFonts w:ascii="Arial" w:hAnsi="Arial" w:cs="Arial"/>
        </w:rPr>
      </w:pPr>
    </w:p>
    <w:p w14:paraId="1F4D3E1F" w14:textId="77777777" w:rsidR="00971636" w:rsidRDefault="00971636" w:rsidP="0008094B">
      <w:pPr>
        <w:jc w:val="both"/>
        <w:rPr>
          <w:rFonts w:ascii="Arial" w:hAnsi="Arial" w:cs="Arial"/>
        </w:rPr>
      </w:pPr>
    </w:p>
    <w:p w14:paraId="1F4D3E20" w14:textId="77777777" w:rsidR="00971636" w:rsidRDefault="00971636" w:rsidP="0008094B">
      <w:pPr>
        <w:jc w:val="both"/>
        <w:rPr>
          <w:rFonts w:ascii="Arial" w:hAnsi="Arial" w:cs="Arial"/>
        </w:rPr>
      </w:pPr>
    </w:p>
    <w:p w14:paraId="1F4D3E21" w14:textId="77777777" w:rsidR="00971636" w:rsidRDefault="00971636" w:rsidP="0008094B">
      <w:pPr>
        <w:jc w:val="both"/>
        <w:rPr>
          <w:rFonts w:ascii="Arial" w:hAnsi="Arial" w:cs="Arial"/>
        </w:rPr>
      </w:pPr>
    </w:p>
    <w:p w14:paraId="1F4D3E22" w14:textId="77777777" w:rsidR="00654621" w:rsidRDefault="00654621">
      <w:pPr>
        <w:suppressAutoHyphens w:val="0"/>
        <w:rPr>
          <w:rFonts w:ascii="Arial" w:hAnsi="Arial" w:cs="Arial"/>
        </w:rPr>
      </w:pPr>
      <w:r>
        <w:rPr>
          <w:rFonts w:ascii="Arial" w:hAnsi="Arial" w:cs="Arial"/>
        </w:rPr>
        <w:br w:type="page"/>
      </w:r>
    </w:p>
    <w:p w14:paraId="1F4D3E23" w14:textId="77777777" w:rsidR="0008094B" w:rsidRPr="008E1317" w:rsidRDefault="00C254A5" w:rsidP="0008094B">
      <w:pPr>
        <w:jc w:val="both"/>
        <w:rPr>
          <w:rFonts w:ascii="Arial" w:hAnsi="Arial" w:cs="Arial"/>
        </w:rPr>
      </w:pPr>
      <w:r w:rsidRPr="008E1317">
        <w:rPr>
          <w:rFonts w:ascii="Arial" w:hAnsi="Arial" w:cs="Arial"/>
        </w:rPr>
        <w:lastRenderedPageBreak/>
        <w:t xml:space="preserve">Après avoir pris connaissance des pièces constitutives du marché public (cf. Rubrique A), </w:t>
      </w:r>
      <w:r w:rsidR="0008094B" w:rsidRPr="008E1317">
        <w:rPr>
          <w:rFonts w:ascii="Arial" w:hAnsi="Arial" w:cs="Arial"/>
        </w:rPr>
        <w:t>et conformément à leurs clauses et stipulations,</w:t>
      </w:r>
    </w:p>
    <w:p w14:paraId="1F4D3E24" w14:textId="77777777" w:rsidR="009B1CD0" w:rsidRPr="004268AC" w:rsidRDefault="009B1CD0" w:rsidP="0083205E">
      <w:pPr>
        <w:tabs>
          <w:tab w:val="left" w:pos="851"/>
        </w:tabs>
        <w:jc w:val="both"/>
        <w:rPr>
          <w:rFonts w:ascii="Arial Narrow" w:hAnsi="Arial Narrow" w:cs="Arial"/>
        </w:rPr>
      </w:pPr>
    </w:p>
    <w:p w14:paraId="1F4D3E25"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1F4D3E26" w14:textId="77777777" w:rsidR="009B1CD0" w:rsidRPr="00392658" w:rsidRDefault="009B1CD0" w:rsidP="0083205E">
      <w:pPr>
        <w:tabs>
          <w:tab w:val="left" w:pos="851"/>
        </w:tabs>
        <w:jc w:val="both"/>
        <w:rPr>
          <w:rFonts w:ascii="Trebuchet MS" w:hAnsi="Trebuchet MS" w:cs="Arial"/>
        </w:rPr>
      </w:pPr>
    </w:p>
    <w:p w14:paraId="1F4D3E27"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8E1317">
        <w:rPr>
          <w:rFonts w:ascii="Arial" w:hAnsi="Arial" w:cs="Arial"/>
          <w:b/>
        </w:rPr>
        <w:t>s’engage</w:t>
      </w:r>
      <w:proofErr w:type="gramEnd"/>
      <w:r w:rsidR="009B1CD0" w:rsidRPr="008E1317">
        <w:rPr>
          <w:rFonts w:ascii="Arial" w:hAnsi="Arial" w:cs="Arial"/>
          <w:b/>
        </w:rPr>
        <w:t>, sur la base de son offre et pour son propre compte</w:t>
      </w:r>
      <w:r w:rsidR="009B1CD0" w:rsidRPr="008E1317">
        <w:rPr>
          <w:rFonts w:ascii="Arial" w:hAnsi="Arial" w:cs="Arial"/>
        </w:rPr>
        <w:t> ;</w:t>
      </w:r>
    </w:p>
    <w:p w14:paraId="1F4D3E28"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F4D3E29" w14:textId="77777777" w:rsidR="009B1CD0" w:rsidRPr="004268AC" w:rsidRDefault="009B1CD0" w:rsidP="00CD46CC">
      <w:pPr>
        <w:tabs>
          <w:tab w:val="left" w:pos="851"/>
        </w:tabs>
        <w:jc w:val="both"/>
        <w:rPr>
          <w:rFonts w:ascii="Arial Narrow" w:hAnsi="Arial Narrow" w:cs="Arial"/>
        </w:rPr>
      </w:pPr>
    </w:p>
    <w:p w14:paraId="1F4D3E2A" w14:textId="77777777" w:rsidR="009B1CD0" w:rsidRPr="008E1317" w:rsidRDefault="00FB3832" w:rsidP="009B45B9">
      <w:pPr>
        <w:tabs>
          <w:tab w:val="left" w:pos="851"/>
        </w:tabs>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8E1317">
        <w:rPr>
          <w:rFonts w:ascii="Arial" w:hAnsi="Arial" w:cs="Arial"/>
          <w:b/>
        </w:rPr>
        <w:t>engage</w:t>
      </w:r>
      <w:proofErr w:type="gramEnd"/>
      <w:r w:rsidR="009B1CD0" w:rsidRPr="008E1317">
        <w:rPr>
          <w:rFonts w:ascii="Arial" w:hAnsi="Arial" w:cs="Arial"/>
          <w:b/>
        </w:rPr>
        <w:t xml:space="preserve"> la société ……………………… sur la base de son offre ;</w:t>
      </w:r>
    </w:p>
    <w:p w14:paraId="1F4D3E2B"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F4D3E2C" w14:textId="77777777" w:rsidR="009B1CD0" w:rsidRPr="004268AC" w:rsidRDefault="009B1CD0" w:rsidP="009B45B9">
      <w:pPr>
        <w:tabs>
          <w:tab w:val="left" w:pos="851"/>
        </w:tabs>
        <w:jc w:val="both"/>
        <w:rPr>
          <w:rFonts w:ascii="Arial Narrow" w:hAnsi="Arial Narrow" w:cs="Arial"/>
        </w:rPr>
      </w:pPr>
    </w:p>
    <w:p w14:paraId="1F4D3E2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b/>
        </w:rPr>
        <w:t>L’ensemble des membres du groupement s’engagent, sur la base de l’offre du groupement ;</w:t>
      </w:r>
    </w:p>
    <w:p w14:paraId="1F4D3E2E"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1F4D3E2F" w14:textId="77777777" w:rsidR="009B1CD0" w:rsidRPr="008E1317" w:rsidRDefault="009B1CD0" w:rsidP="009B45B9">
      <w:pPr>
        <w:pStyle w:val="fcase1ertab"/>
        <w:tabs>
          <w:tab w:val="left" w:pos="851"/>
        </w:tabs>
        <w:ind w:left="0" w:firstLine="0"/>
        <w:rPr>
          <w:rFonts w:ascii="Arial" w:hAnsi="Arial" w:cs="Arial"/>
          <w:sz w:val="18"/>
        </w:rPr>
      </w:pPr>
    </w:p>
    <w:p w14:paraId="1F4D3E30" w14:textId="77777777" w:rsidR="009B1CD0" w:rsidRPr="004268AC" w:rsidRDefault="009B1CD0" w:rsidP="009B45B9">
      <w:pPr>
        <w:pStyle w:val="fcase1ertab"/>
        <w:tabs>
          <w:tab w:val="left" w:pos="851"/>
        </w:tabs>
        <w:ind w:left="0" w:firstLine="0"/>
        <w:rPr>
          <w:rFonts w:ascii="Arial Narrow" w:hAnsi="Arial Narrow" w:cs="Arial"/>
        </w:rPr>
      </w:pPr>
    </w:p>
    <w:p w14:paraId="1F4D3E31" w14:textId="77777777" w:rsidR="009B1CD0" w:rsidRPr="003C12BC" w:rsidRDefault="009B1CD0" w:rsidP="009B45B9">
      <w:pPr>
        <w:pStyle w:val="fcase1ertab"/>
        <w:tabs>
          <w:tab w:val="left" w:pos="851"/>
        </w:tabs>
        <w:ind w:left="0" w:firstLine="0"/>
        <w:rPr>
          <w:rFonts w:ascii="Arial" w:hAnsi="Arial" w:cs="Arial"/>
        </w:rPr>
      </w:pPr>
      <w:proofErr w:type="gramStart"/>
      <w:r w:rsidRPr="003C12BC">
        <w:rPr>
          <w:rFonts w:ascii="Arial" w:hAnsi="Arial" w:cs="Arial"/>
        </w:rPr>
        <w:t>à</w:t>
      </w:r>
      <w:proofErr w:type="gramEnd"/>
      <w:r w:rsidRPr="003C12BC">
        <w:rPr>
          <w:rFonts w:ascii="Arial" w:hAnsi="Arial" w:cs="Arial"/>
        </w:rPr>
        <w:t xml:space="preserve"> livrer les fournitures demandées ou à exécuter les prestations demandées :</w:t>
      </w:r>
    </w:p>
    <w:p w14:paraId="1F4D3E32" w14:textId="77777777" w:rsidR="0006264F" w:rsidRDefault="0006264F" w:rsidP="0006264F">
      <w:pPr>
        <w:pStyle w:val="fcasegauche"/>
        <w:tabs>
          <w:tab w:val="left" w:pos="851"/>
        </w:tabs>
        <w:rPr>
          <w:rFonts w:ascii="Arial Narrow" w:hAnsi="Arial Narrow" w:cs="Arial"/>
        </w:rPr>
      </w:pPr>
    </w:p>
    <w:p w14:paraId="1F4D3E33" w14:textId="77777777" w:rsidR="00B33569" w:rsidRPr="004268AC" w:rsidRDefault="005A1D36"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1F4D3E34" w14:textId="77777777" w:rsidR="00632ECA" w:rsidRPr="004268AC" w:rsidRDefault="00B33569" w:rsidP="006929ED">
      <w:pPr>
        <w:pStyle w:val="fcasegauche"/>
        <w:tabs>
          <w:tab w:val="left" w:pos="851"/>
        </w:tabs>
        <w:spacing w:after="0"/>
        <w:ind w:left="0" w:firstLine="0"/>
        <w:rPr>
          <w:rFonts w:ascii="Arial Narrow" w:hAnsi="Arial Narrow" w:cs="Arial"/>
        </w:rPr>
      </w:pPr>
      <w:proofErr w:type="gramStart"/>
      <w:r w:rsidRPr="004268AC">
        <w:rPr>
          <w:rFonts w:ascii="Arial Narrow" w:hAnsi="Arial Narrow" w:cs="Arial"/>
        </w:rPr>
        <w:t>et</w:t>
      </w:r>
      <w:proofErr w:type="gramEnd"/>
    </w:p>
    <w:p w14:paraId="1F4D3E35" w14:textId="77777777" w:rsidR="00937892" w:rsidRPr="004268AC" w:rsidRDefault="005A1D36" w:rsidP="006929ED">
      <w:pPr>
        <w:spacing w:before="120"/>
        <w:ind w:left="567"/>
        <w:jc w:val="both"/>
        <w:rPr>
          <w:rFonts w:ascii="Arial Narrow" w:hAnsi="Arial Narrow"/>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1F4D3E36" w14:textId="77777777" w:rsidR="00362AFE" w:rsidRDefault="00362AFE" w:rsidP="009B45B9">
      <w:pPr>
        <w:pStyle w:val="fcasegauche"/>
        <w:tabs>
          <w:tab w:val="left" w:pos="851"/>
        </w:tabs>
        <w:spacing w:after="0"/>
        <w:ind w:left="0" w:firstLine="0"/>
        <w:rPr>
          <w:rFonts w:ascii="Trebuchet MS" w:hAnsi="Trebuchet MS" w:cs="Arial"/>
        </w:rPr>
      </w:pPr>
    </w:p>
    <w:p w14:paraId="1F4D3E37" w14:textId="77777777" w:rsidR="00354C04" w:rsidRPr="0098413B" w:rsidRDefault="009B1CD0" w:rsidP="0098413B">
      <w:pPr>
        <w:tabs>
          <w:tab w:val="left" w:pos="851"/>
          <w:tab w:val="left" w:pos="6237"/>
        </w:tabs>
        <w:rPr>
          <w:rFonts w:ascii="Trebuchet MS" w:hAnsi="Trebuchet MS" w:cs="Arial"/>
          <w:b/>
          <w:iCs/>
          <w:sz w:val="22"/>
          <w:szCs w:val="22"/>
        </w:rPr>
      </w:pPr>
      <w:r w:rsidRPr="005E5BB4">
        <w:rPr>
          <w:rFonts w:ascii="Trebuchet MS" w:hAnsi="Trebuchet MS" w:cs="Arial"/>
          <w:b/>
          <w:sz w:val="22"/>
          <w:szCs w:val="22"/>
        </w:rPr>
        <w:t xml:space="preserve">B2 </w:t>
      </w:r>
      <w:r w:rsidR="0021797C" w:rsidRPr="005E5BB4">
        <w:rPr>
          <w:rFonts w:ascii="Trebuchet MS" w:hAnsi="Trebuchet MS" w:cs="Arial"/>
          <w:b/>
          <w:sz w:val="22"/>
          <w:szCs w:val="22"/>
        </w:rPr>
        <w:t>–</w:t>
      </w:r>
      <w:r w:rsidR="0098413B" w:rsidRPr="005E5BB4">
        <w:rPr>
          <w:rFonts w:ascii="Trebuchet MS" w:hAnsi="Trebuchet MS" w:cs="Arial"/>
          <w:b/>
          <w:sz w:val="22"/>
          <w:szCs w:val="22"/>
        </w:rPr>
        <w:t>R</w:t>
      </w:r>
      <w:r w:rsidRPr="005E5BB4">
        <w:rPr>
          <w:rFonts w:ascii="Trebuchet MS" w:hAnsi="Trebuchet MS" w:cs="Arial"/>
          <w:b/>
          <w:sz w:val="22"/>
          <w:szCs w:val="22"/>
        </w:rPr>
        <w:t>épartition des prestations</w:t>
      </w:r>
      <w:r w:rsidRPr="005E5BB4">
        <w:rPr>
          <w:rFonts w:ascii="Trebuchet MS" w:hAnsi="Trebuchet MS" w:cs="Arial"/>
          <w:b/>
          <w:iCs/>
          <w:sz w:val="22"/>
          <w:szCs w:val="22"/>
        </w:rPr>
        <w:t> :</w:t>
      </w:r>
      <w:r w:rsidR="0098413B" w:rsidRPr="005E5BB4">
        <w:rPr>
          <w:rFonts w:ascii="Trebuchet MS" w:hAnsi="Trebuchet MS" w:cs="Arial"/>
          <w:b/>
          <w:iCs/>
          <w:sz w:val="22"/>
          <w:szCs w:val="22"/>
        </w:rPr>
        <w:t xml:space="preserve"> </w:t>
      </w:r>
      <w:r w:rsidR="00354C04" w:rsidRPr="005E5BB4">
        <w:rPr>
          <w:rFonts w:ascii="Trebuchet MS" w:hAnsi="Trebuchet MS" w:cs="Arial"/>
          <w:i/>
          <w:iCs/>
          <w:sz w:val="18"/>
          <w:szCs w:val="18"/>
        </w:rPr>
        <w:t xml:space="preserve">(en cas de groupement </w:t>
      </w:r>
      <w:r w:rsidR="006929ED" w:rsidRPr="005E5BB4">
        <w:rPr>
          <w:rFonts w:ascii="Trebuchet MS" w:hAnsi="Trebuchet MS" w:cs="Arial"/>
          <w:i/>
          <w:iCs/>
          <w:sz w:val="18"/>
          <w:szCs w:val="18"/>
        </w:rPr>
        <w:t xml:space="preserve">conjoint </w:t>
      </w:r>
      <w:r w:rsidR="00354C04" w:rsidRPr="005E5BB4">
        <w:rPr>
          <w:rFonts w:ascii="Trebuchet MS" w:hAnsi="Trebuchet MS" w:cs="Arial"/>
          <w:i/>
          <w:iCs/>
          <w:sz w:val="18"/>
          <w:szCs w:val="18"/>
        </w:rPr>
        <w:t>d’opérateurs économiques.)</w:t>
      </w:r>
    </w:p>
    <w:p w14:paraId="1F4D3E38" w14:textId="77777777" w:rsidR="00036500" w:rsidRDefault="00036500" w:rsidP="009B45B9">
      <w:pPr>
        <w:tabs>
          <w:tab w:val="left" w:pos="851"/>
          <w:tab w:val="left" w:pos="6237"/>
        </w:tabs>
        <w:rPr>
          <w:rFonts w:ascii="Trebuchet MS" w:hAnsi="Trebuchet MS" w:cs="Arial"/>
          <w:i/>
          <w:iCs/>
          <w:sz w:val="18"/>
          <w:szCs w:val="18"/>
        </w:rPr>
      </w:pPr>
    </w:p>
    <w:p w14:paraId="1F4D3E39"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1F4D3E3A" w14:textId="77777777" w:rsidR="006929ED" w:rsidRPr="004268AC" w:rsidRDefault="006929ED" w:rsidP="009B45B9">
      <w:pPr>
        <w:tabs>
          <w:tab w:val="left" w:pos="851"/>
          <w:tab w:val="left" w:pos="6237"/>
        </w:tabs>
        <w:rPr>
          <w:rFonts w:ascii="Arial Narrow" w:hAnsi="Arial Narrow" w:cs="Arial"/>
          <w:i/>
          <w:iCs/>
          <w:sz w:val="18"/>
          <w:szCs w:val="18"/>
        </w:rPr>
      </w:pPr>
    </w:p>
    <w:p w14:paraId="1F4D3E3B" w14:textId="77777777" w:rsidR="0021797C" w:rsidRPr="00153371" w:rsidRDefault="0021797C" w:rsidP="009B45B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d’opérateurs économiques est</w:t>
      </w:r>
      <w:r w:rsidRPr="00153371">
        <w:rPr>
          <w:rFonts w:ascii="Arial" w:hAnsi="Arial" w:cs="Arial"/>
        </w:rPr>
        <w:t> :</w:t>
      </w:r>
    </w:p>
    <w:p w14:paraId="1F4D3E3C" w14:textId="77777777" w:rsidR="00036500" w:rsidRPr="00153371" w:rsidRDefault="00036500" w:rsidP="009B45B9">
      <w:pPr>
        <w:pStyle w:val="fcase1ertab"/>
        <w:tabs>
          <w:tab w:val="left" w:pos="851"/>
        </w:tabs>
        <w:rPr>
          <w:rFonts w:ascii="Arial" w:hAnsi="Arial" w:cs="Arial"/>
        </w:rPr>
      </w:pPr>
      <w:r w:rsidRPr="00153371">
        <w:rPr>
          <w:rFonts w:ascii="Arial" w:hAnsi="Arial" w:cs="Arial"/>
          <w:i/>
          <w:iCs/>
          <w:sz w:val="18"/>
          <w:szCs w:val="18"/>
        </w:rPr>
        <w:t>(Cocher la case correspondante.)</w:t>
      </w:r>
    </w:p>
    <w:p w14:paraId="1F4D3E3D" w14:textId="77777777" w:rsidR="00354C04" w:rsidRPr="004268AC" w:rsidRDefault="00FB3832" w:rsidP="0098413B">
      <w:pPr>
        <w:pStyle w:val="fcase1ertab"/>
        <w:tabs>
          <w:tab w:val="clear" w:pos="426"/>
          <w:tab w:val="left" w:pos="851"/>
        </w:tabs>
        <w:spacing w:before="120"/>
        <w:ind w:left="0" w:firstLine="851"/>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354C04"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354C04" w:rsidRPr="004268AC">
        <w:rPr>
          <w:rFonts w:ascii="Arial Narrow" w:hAnsi="Arial Narrow" w:cs="Arial"/>
          <w:i/>
          <w:iCs/>
        </w:rPr>
        <w:t xml:space="preserve"> </w:t>
      </w:r>
      <w:proofErr w:type="gramStart"/>
      <w:r w:rsidR="00354C04" w:rsidRPr="00153371">
        <w:rPr>
          <w:rFonts w:ascii="Arial" w:hAnsi="Arial" w:cs="Arial"/>
        </w:rPr>
        <w:t>conjoint</w:t>
      </w:r>
      <w:proofErr w:type="gramEnd"/>
      <w:r w:rsidR="00354C04" w:rsidRPr="00153371">
        <w:rPr>
          <w:rFonts w:ascii="Arial" w:hAnsi="Arial" w:cs="Arial"/>
        </w:rPr>
        <w:tab/>
      </w:r>
      <w:r w:rsidR="00354C04" w:rsidRPr="004268AC">
        <w:rPr>
          <w:rFonts w:ascii="Arial Narrow" w:hAnsi="Arial Narrow" w:cs="Arial"/>
        </w:rPr>
        <w:tab/>
      </w:r>
      <w:r w:rsidR="00354C04" w:rsidRPr="00153371">
        <w:rPr>
          <w:rFonts w:ascii="Arial" w:hAnsi="Arial" w:cs="Arial"/>
        </w:rPr>
        <w:t>OU</w:t>
      </w:r>
      <w:r w:rsidR="00354C04" w:rsidRPr="004268AC">
        <w:rPr>
          <w:rFonts w:ascii="Arial Narrow" w:hAnsi="Arial Narrow" w:cs="Arial"/>
        </w:rPr>
        <w:tab/>
      </w:r>
      <w:r w:rsidR="00354C04" w:rsidRPr="004268AC">
        <w:rPr>
          <w:rFonts w:ascii="Arial Narrow" w:hAnsi="Arial Narrow" w:cs="Arial"/>
        </w:rPr>
        <w:tab/>
      </w:r>
      <w:r w:rsidR="005A1D36">
        <w:rPr>
          <w:rFonts w:ascii="Arial Narrow" w:hAnsi="Arial Narrow"/>
        </w:rPr>
        <w:fldChar w:fldCharType="begin">
          <w:ffData>
            <w:name w:val=""/>
            <w:enabled/>
            <w:calcOnExit w:val="0"/>
            <w:checkBox>
              <w:size w:val="20"/>
              <w:default w:val="0"/>
            </w:checkBox>
          </w:ffData>
        </w:fldChar>
      </w:r>
      <w:r w:rsidR="005A1D36">
        <w:rPr>
          <w:rFonts w:ascii="Arial Narrow" w:hAnsi="Arial Narrow"/>
        </w:rPr>
        <w:instrText xml:space="preserve"> FORMCHECKBOX </w:instrText>
      </w:r>
      <w:r w:rsidR="005A1D36">
        <w:rPr>
          <w:rFonts w:ascii="Arial Narrow" w:hAnsi="Arial Narrow"/>
        </w:rPr>
      </w:r>
      <w:r w:rsidR="005A1D36">
        <w:rPr>
          <w:rFonts w:ascii="Arial Narrow" w:hAnsi="Arial Narrow"/>
        </w:rPr>
        <w:fldChar w:fldCharType="separate"/>
      </w:r>
      <w:r w:rsidR="005A1D36">
        <w:rPr>
          <w:rFonts w:ascii="Arial Narrow" w:hAnsi="Arial Narrow"/>
        </w:rPr>
        <w:fldChar w:fldCharType="end"/>
      </w:r>
      <w:r w:rsidR="00354C04" w:rsidRPr="004268AC">
        <w:rPr>
          <w:rFonts w:ascii="Arial Narrow" w:hAnsi="Arial Narrow" w:cs="Arial"/>
          <w:iCs/>
        </w:rPr>
        <w:t xml:space="preserve"> </w:t>
      </w:r>
      <w:r w:rsidR="00354C04" w:rsidRPr="00153371">
        <w:rPr>
          <w:rFonts w:ascii="Arial" w:hAnsi="Arial" w:cs="Arial"/>
        </w:rPr>
        <w:t>solidaire</w:t>
      </w:r>
    </w:p>
    <w:p w14:paraId="1F4D3E3E"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1F4D3E43"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F4D3E3F"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1F4D3E40" w14:textId="77777777" w:rsidR="009B1CD0" w:rsidRPr="004268AC" w:rsidRDefault="009B1CD0" w:rsidP="005846FB">
            <w:pPr>
              <w:tabs>
                <w:tab w:val="left" w:pos="851"/>
              </w:tabs>
              <w:jc w:val="center"/>
              <w:rPr>
                <w:rFonts w:ascii="Arial Narrow" w:hAnsi="Arial Narrow"/>
                <w:b/>
              </w:rPr>
            </w:pPr>
            <w:proofErr w:type="gramStart"/>
            <w:r w:rsidRPr="00153371">
              <w:rPr>
                <w:rFonts w:ascii="Arial" w:hAnsi="Arial" w:cs="Arial"/>
                <w:b/>
              </w:rPr>
              <w:t>du</w:t>
            </w:r>
            <w:proofErr w:type="gramEnd"/>
            <w:r w:rsidRPr="00153371">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D3E41"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F4D3E42" w14:textId="77777777" w:rsidR="009B1CD0" w:rsidRPr="00153371" w:rsidRDefault="009B1CD0" w:rsidP="005846FB">
            <w:pPr>
              <w:pStyle w:val="Titre5"/>
              <w:tabs>
                <w:tab w:val="left" w:pos="851"/>
              </w:tabs>
              <w:ind w:left="0" w:hanging="1008"/>
              <w:jc w:val="center"/>
              <w:rPr>
                <w:b/>
              </w:rPr>
            </w:pPr>
            <w:proofErr w:type="gramStart"/>
            <w:r w:rsidRPr="00153371">
              <w:rPr>
                <w:b/>
                <w:i w:val="0"/>
                <w:sz w:val="20"/>
              </w:rPr>
              <w:t>du</w:t>
            </w:r>
            <w:proofErr w:type="gramEnd"/>
            <w:r w:rsidRPr="00153371">
              <w:rPr>
                <w:b/>
                <w:i w:val="0"/>
                <w:sz w:val="20"/>
              </w:rPr>
              <w:t xml:space="preserve"> groupement conjoint</w:t>
            </w:r>
          </w:p>
        </w:tc>
      </w:tr>
      <w:tr w:rsidR="009B1CD0" w:rsidRPr="004268AC" w14:paraId="1F4D3E4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4D3E44"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4D3E45"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4D3E46"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F4D3E47" w14:textId="77777777" w:rsidR="009B1CD0" w:rsidRPr="00153371" w:rsidRDefault="009B1CD0" w:rsidP="009B45B9">
            <w:pPr>
              <w:tabs>
                <w:tab w:val="left" w:pos="851"/>
              </w:tabs>
              <w:jc w:val="center"/>
              <w:rPr>
                <w:rFonts w:ascii="Arial" w:hAnsi="Arial" w:cs="Arial"/>
              </w:rPr>
            </w:pPr>
            <w:proofErr w:type="gramStart"/>
            <w:r w:rsidRPr="00153371">
              <w:rPr>
                <w:rFonts w:ascii="Arial" w:hAnsi="Arial" w:cs="Arial"/>
                <w:b/>
              </w:rPr>
              <w:t>de</w:t>
            </w:r>
            <w:proofErr w:type="gramEnd"/>
            <w:r w:rsidRPr="00153371">
              <w:rPr>
                <w:rFonts w:ascii="Arial" w:hAnsi="Arial" w:cs="Arial"/>
                <w:b/>
              </w:rPr>
              <w:t xml:space="preserve"> la prestation</w:t>
            </w:r>
          </w:p>
        </w:tc>
      </w:tr>
      <w:tr w:rsidR="009B1CD0" w:rsidRPr="004268AC" w14:paraId="1F4D3E4C"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1F4D3E49"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F4D3E4A"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F4D3E4B" w14:textId="7777777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1F4D3E50"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1F4D3E4D"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auto"/>
          </w:tcPr>
          <w:p w14:paraId="1F4D3E4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1F4D3E4F" w14:textId="77777777"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1F4D3E51" w14:textId="77777777" w:rsidR="00654621" w:rsidRDefault="00654621" w:rsidP="006C4338">
      <w:pPr>
        <w:pStyle w:val="fcasegauche"/>
        <w:tabs>
          <w:tab w:val="left" w:pos="851"/>
        </w:tabs>
        <w:spacing w:after="0"/>
        <w:ind w:left="0" w:firstLine="0"/>
        <w:rPr>
          <w:rFonts w:ascii="Trebuchet MS" w:hAnsi="Trebuchet MS" w:cs="Arial"/>
          <w:bCs/>
          <w:iCs/>
        </w:rPr>
      </w:pPr>
    </w:p>
    <w:p w14:paraId="1F4D3E52" w14:textId="77777777" w:rsidR="009B1CD0" w:rsidRPr="005E5BB4" w:rsidRDefault="009B1CD0" w:rsidP="00240987">
      <w:pPr>
        <w:tabs>
          <w:tab w:val="left" w:pos="851"/>
          <w:tab w:val="left" w:pos="6237"/>
        </w:tabs>
        <w:rPr>
          <w:rFonts w:ascii="Arial" w:hAnsi="Arial" w:cs="Arial"/>
          <w:b/>
          <w:sz w:val="22"/>
          <w:szCs w:val="22"/>
        </w:rPr>
      </w:pPr>
      <w:r w:rsidRPr="005E5BB4">
        <w:rPr>
          <w:rFonts w:ascii="Arial" w:hAnsi="Arial" w:cs="Arial"/>
          <w:b/>
          <w:sz w:val="22"/>
          <w:szCs w:val="22"/>
        </w:rPr>
        <w:t>B3 - Compte (s) à créditer </w:t>
      </w:r>
    </w:p>
    <w:p w14:paraId="1F4D3E53" w14:textId="77777777"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1F4D3E5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1F4D3E57" w14:textId="77777777" w:rsidTr="00515A11">
        <w:tc>
          <w:tcPr>
            <w:tcW w:w="5172" w:type="dxa"/>
          </w:tcPr>
          <w:p w14:paraId="1F4D3E55"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1F4D3E56"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1F4D3E5A" w14:textId="77777777" w:rsidTr="00515A11">
        <w:tc>
          <w:tcPr>
            <w:tcW w:w="5172" w:type="dxa"/>
          </w:tcPr>
          <w:p w14:paraId="1F4D3E58"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1F4D3E59"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1F4D3E5D" w14:textId="77777777" w:rsidTr="00515A11">
        <w:tc>
          <w:tcPr>
            <w:tcW w:w="5172" w:type="dxa"/>
          </w:tcPr>
          <w:p w14:paraId="1F4D3E5B"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1F4D3E5C"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1F4D3E60" w14:textId="77777777" w:rsidTr="00515A11">
        <w:tc>
          <w:tcPr>
            <w:tcW w:w="5172" w:type="dxa"/>
          </w:tcPr>
          <w:p w14:paraId="1F4D3E5E"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1F4D3E5F"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1F4D3E61"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1F4D3E62" w14:textId="77777777" w:rsidR="009B1CD0" w:rsidRPr="005E5BB4" w:rsidRDefault="009B1CD0" w:rsidP="00240987">
      <w:pPr>
        <w:tabs>
          <w:tab w:val="left" w:pos="851"/>
          <w:tab w:val="left" w:pos="6237"/>
        </w:tabs>
        <w:rPr>
          <w:rFonts w:ascii="Arial" w:hAnsi="Arial" w:cs="Arial"/>
          <w:b/>
          <w:sz w:val="22"/>
          <w:szCs w:val="22"/>
        </w:rPr>
      </w:pPr>
      <w:r w:rsidRPr="005E5BB4">
        <w:rPr>
          <w:rFonts w:ascii="Arial" w:hAnsi="Arial" w:cs="Arial"/>
          <w:b/>
          <w:sz w:val="22"/>
          <w:szCs w:val="22"/>
        </w:rPr>
        <w:t>B4 - Avance </w:t>
      </w:r>
      <w:r w:rsidR="00263B88" w:rsidRPr="005E5BB4">
        <w:rPr>
          <w:rFonts w:ascii="Arial" w:hAnsi="Arial" w:cs="Arial"/>
          <w:i/>
          <w:sz w:val="18"/>
          <w:szCs w:val="18"/>
        </w:rPr>
        <w:t>(</w:t>
      </w:r>
      <w:hyperlink r:id="rId16" w:history="1">
        <w:r w:rsidR="00263B88" w:rsidRPr="005E5BB4">
          <w:rPr>
            <w:rStyle w:val="Lienhypertexte"/>
            <w:rFonts w:ascii="Arial" w:hAnsi="Arial" w:cs="Arial"/>
            <w:i/>
            <w:sz w:val="18"/>
            <w:szCs w:val="18"/>
          </w:rPr>
          <w:t>article R. 2191-3</w:t>
        </w:r>
      </w:hyperlink>
      <w:r w:rsidR="00263B88" w:rsidRPr="005E5BB4">
        <w:rPr>
          <w:rFonts w:ascii="Arial" w:hAnsi="Arial" w:cs="Arial"/>
          <w:i/>
          <w:sz w:val="18"/>
          <w:szCs w:val="18"/>
        </w:rPr>
        <w:t xml:space="preserve"> ou </w:t>
      </w:r>
      <w:hyperlink r:id="rId17" w:history="1">
        <w:r w:rsidR="00263B88" w:rsidRPr="005E5BB4">
          <w:rPr>
            <w:rStyle w:val="Lienhypertexte"/>
            <w:rFonts w:ascii="Arial" w:hAnsi="Arial" w:cs="Arial"/>
            <w:i/>
            <w:sz w:val="18"/>
            <w:szCs w:val="18"/>
          </w:rPr>
          <w:t>article R. 2391-1</w:t>
        </w:r>
      </w:hyperlink>
      <w:r w:rsidR="00263B88" w:rsidRPr="005E5BB4">
        <w:rPr>
          <w:rFonts w:ascii="Arial" w:hAnsi="Arial" w:cs="Arial"/>
          <w:i/>
          <w:sz w:val="18"/>
          <w:szCs w:val="18"/>
        </w:rPr>
        <w:t xml:space="preserve"> du code de la commande publique)</w:t>
      </w:r>
      <w:r w:rsidRPr="005E5BB4">
        <w:rPr>
          <w:rFonts w:ascii="Arial" w:hAnsi="Arial" w:cs="Arial"/>
          <w:b/>
          <w:sz w:val="22"/>
          <w:szCs w:val="22"/>
        </w:rPr>
        <w:t>:</w:t>
      </w:r>
    </w:p>
    <w:p w14:paraId="1F4D3E63" w14:textId="77777777" w:rsidR="009B1CD0" w:rsidRPr="004268AC" w:rsidRDefault="009B1CD0" w:rsidP="00934503">
      <w:pPr>
        <w:tabs>
          <w:tab w:val="left" w:pos="426"/>
          <w:tab w:val="left" w:pos="851"/>
        </w:tabs>
        <w:rPr>
          <w:rFonts w:ascii="Arial Narrow" w:hAnsi="Arial Narrow" w:cs="Arial"/>
          <w:b/>
        </w:rPr>
      </w:pPr>
    </w:p>
    <w:p w14:paraId="1F4D3E64" w14:textId="77777777"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1F4D3E65"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1F4D3E66" w14:textId="77777777" w:rsidR="009B1CD0" w:rsidRPr="005E5BB4" w:rsidRDefault="009B1CD0" w:rsidP="00240987">
      <w:pPr>
        <w:tabs>
          <w:tab w:val="left" w:pos="851"/>
          <w:tab w:val="left" w:pos="6237"/>
        </w:tabs>
        <w:rPr>
          <w:rFonts w:ascii="Arial" w:hAnsi="Arial" w:cs="Arial"/>
          <w:b/>
          <w:sz w:val="22"/>
          <w:szCs w:val="22"/>
        </w:rPr>
      </w:pPr>
      <w:r w:rsidRPr="005E5BB4">
        <w:rPr>
          <w:rFonts w:ascii="Arial" w:hAnsi="Arial" w:cs="Arial"/>
          <w:b/>
          <w:sz w:val="22"/>
          <w:szCs w:val="22"/>
        </w:rPr>
        <w:t>B5 - Durée d’exécution d</w:t>
      </w:r>
      <w:r w:rsidR="0099477C" w:rsidRPr="005E5BB4">
        <w:rPr>
          <w:rFonts w:ascii="Arial" w:hAnsi="Arial" w:cs="Arial"/>
          <w:b/>
          <w:sz w:val="22"/>
          <w:szCs w:val="22"/>
        </w:rPr>
        <w:t>u marché</w:t>
      </w:r>
      <w:r w:rsidRPr="005E5BB4">
        <w:rPr>
          <w:rFonts w:ascii="Arial" w:hAnsi="Arial" w:cs="Arial"/>
          <w:b/>
          <w:sz w:val="22"/>
          <w:szCs w:val="22"/>
        </w:rPr>
        <w:t> :</w:t>
      </w:r>
    </w:p>
    <w:p w14:paraId="1F4D3E67" w14:textId="77777777" w:rsidR="009B1CD0" w:rsidRPr="004268AC" w:rsidRDefault="009B1CD0" w:rsidP="009B45B9">
      <w:pPr>
        <w:tabs>
          <w:tab w:val="left" w:pos="576"/>
          <w:tab w:val="left" w:pos="851"/>
        </w:tabs>
        <w:jc w:val="both"/>
        <w:rPr>
          <w:rFonts w:ascii="Arial Narrow" w:hAnsi="Arial Narrow" w:cs="Arial"/>
        </w:rPr>
      </w:pPr>
    </w:p>
    <w:p w14:paraId="1F4D3E68" w14:textId="354985BA" w:rsidR="00176F4B" w:rsidRPr="00153371"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initiale</w:t>
      </w:r>
      <w:r w:rsidRPr="00153371">
        <w:rPr>
          <w:rFonts w:ascii="Arial" w:hAnsi="Arial" w:cs="Arial"/>
        </w:rPr>
        <w:t xml:space="preserve"> de </w:t>
      </w:r>
      <w:r w:rsidR="009D0E26">
        <w:rPr>
          <w:rFonts w:ascii="Arial" w:hAnsi="Arial" w:cs="Arial"/>
        </w:rPr>
        <w:t>60</w:t>
      </w:r>
      <w:r w:rsidR="00251040" w:rsidRPr="00153371">
        <w:rPr>
          <w:rFonts w:ascii="Arial" w:hAnsi="Arial" w:cs="Arial"/>
        </w:rPr>
        <w:t xml:space="preserve"> mois</w:t>
      </w:r>
      <w:r w:rsidR="00BD1D0F" w:rsidRPr="00153371">
        <w:rPr>
          <w:rFonts w:ascii="Arial" w:hAnsi="Arial" w:cs="Arial"/>
        </w:rPr>
        <w:t>.</w:t>
      </w:r>
    </w:p>
    <w:p w14:paraId="1F4D3E69" w14:textId="77777777" w:rsidR="00176F4B" w:rsidRPr="00153371" w:rsidRDefault="00176F4B" w:rsidP="009B45B9">
      <w:pPr>
        <w:tabs>
          <w:tab w:val="left" w:pos="576"/>
          <w:tab w:val="left" w:pos="851"/>
        </w:tabs>
        <w:jc w:val="both"/>
        <w:rPr>
          <w:rFonts w:ascii="Arial" w:hAnsi="Arial" w:cs="Arial"/>
        </w:rPr>
      </w:pPr>
    </w:p>
    <w:p w14:paraId="1F4D3E6A" w14:textId="77777777" w:rsidR="009B1CD0" w:rsidRPr="00153371" w:rsidRDefault="00237327" w:rsidP="009B45B9">
      <w:pPr>
        <w:tabs>
          <w:tab w:val="left" w:pos="576"/>
          <w:tab w:val="left" w:pos="851"/>
        </w:tabs>
        <w:jc w:val="both"/>
        <w:rPr>
          <w:rFonts w:ascii="Arial" w:hAnsi="Arial" w:cs="Arial"/>
          <w:i/>
          <w:sz w:val="18"/>
          <w:szCs w:val="18"/>
        </w:rPr>
      </w:pPr>
      <w:r w:rsidRPr="00153371">
        <w:rPr>
          <w:rFonts w:ascii="Arial" w:hAnsi="Arial" w:cs="Arial"/>
        </w:rPr>
        <w:t xml:space="preserve">Et débute </w:t>
      </w:r>
      <w:r w:rsidR="009B1CD0" w:rsidRPr="00153371">
        <w:rPr>
          <w:rFonts w:ascii="Arial" w:hAnsi="Arial" w:cs="Arial"/>
        </w:rPr>
        <w:t>à compter de :</w:t>
      </w:r>
    </w:p>
    <w:p w14:paraId="1F4D3E6B" w14:textId="77777777" w:rsidR="009B1CD0" w:rsidRPr="00153371" w:rsidRDefault="009B1CD0" w:rsidP="009B45B9">
      <w:pPr>
        <w:tabs>
          <w:tab w:val="left" w:pos="851"/>
        </w:tabs>
        <w:rPr>
          <w:rFonts w:ascii="Arial" w:hAnsi="Arial" w:cs="Arial"/>
        </w:rPr>
      </w:pPr>
      <w:r w:rsidRPr="00153371">
        <w:rPr>
          <w:rFonts w:ascii="Arial" w:hAnsi="Arial" w:cs="Arial"/>
          <w:i/>
          <w:sz w:val="18"/>
          <w:szCs w:val="18"/>
        </w:rPr>
        <w:t>(Cocher la case correspondante.)</w:t>
      </w:r>
    </w:p>
    <w:p w14:paraId="1F4D3E6C" w14:textId="77777777" w:rsidR="009B1CD0" w:rsidRPr="004268AC" w:rsidRDefault="00844DAA" w:rsidP="009B45B9">
      <w:pPr>
        <w:tabs>
          <w:tab w:val="left" w:pos="851"/>
        </w:tabs>
        <w:spacing w:before="120"/>
        <w:ind w:left="567"/>
        <w:jc w:val="both"/>
        <w:rPr>
          <w:rFonts w:ascii="Arial Narrow" w:hAnsi="Arial Narrow"/>
        </w:rPr>
      </w:pPr>
      <w:r w:rsidRPr="004268AC">
        <w:rPr>
          <w:rFonts w:ascii="Arial Narrow" w:hAnsi="Arial Narrow"/>
        </w:rPr>
        <w:tab/>
      </w:r>
      <w:r w:rsidR="003F1389" w:rsidRPr="004268AC">
        <w:rPr>
          <w:rFonts w:ascii="Arial Narrow" w:hAnsi="Arial Narrow"/>
        </w:rPr>
        <w:fldChar w:fldCharType="begin">
          <w:ffData>
            <w:name w:val=""/>
            <w:enabled/>
            <w:calcOnExit w:val="0"/>
            <w:checkBox>
              <w:size w:val="20"/>
              <w:default w:val="0"/>
            </w:checkBox>
          </w:ffData>
        </w:fldChar>
      </w:r>
      <w:r w:rsidR="003F1389" w:rsidRPr="004268AC">
        <w:rPr>
          <w:rFonts w:ascii="Arial Narrow" w:hAnsi="Arial Narrow"/>
        </w:rPr>
        <w:instrText xml:space="preserve"> FORMCHECKBOX </w:instrText>
      </w:r>
      <w:r w:rsidR="003F1389" w:rsidRPr="004268AC">
        <w:rPr>
          <w:rFonts w:ascii="Arial Narrow" w:hAnsi="Arial Narrow"/>
        </w:rPr>
      </w:r>
      <w:r w:rsidR="003F1389" w:rsidRPr="004268AC">
        <w:rPr>
          <w:rFonts w:ascii="Arial Narrow" w:hAnsi="Arial Narrow"/>
        </w:rPr>
        <w:fldChar w:fldCharType="separate"/>
      </w:r>
      <w:r w:rsidR="003F1389" w:rsidRPr="004268AC">
        <w:rPr>
          <w:rFonts w:ascii="Arial Narrow" w:hAnsi="Arial Narrow"/>
        </w:rPr>
        <w:fldChar w:fldCharType="end"/>
      </w:r>
      <w:r w:rsidR="009B1CD0" w:rsidRPr="004268AC">
        <w:rPr>
          <w:rFonts w:ascii="Arial Narrow" w:hAnsi="Arial Narrow" w:cs="Arial"/>
        </w:rPr>
        <w:tab/>
      </w:r>
      <w:proofErr w:type="gramStart"/>
      <w:r w:rsidR="009B1CD0" w:rsidRPr="00153371">
        <w:rPr>
          <w:rFonts w:ascii="Arial" w:hAnsi="Arial" w:cs="Arial"/>
          <w:sz w:val="18"/>
        </w:rPr>
        <w:t>la</w:t>
      </w:r>
      <w:proofErr w:type="gramEnd"/>
      <w:r w:rsidR="009B1CD0" w:rsidRPr="00153371">
        <w:rPr>
          <w:rFonts w:ascii="Arial" w:hAnsi="Arial" w:cs="Arial"/>
          <w:sz w:val="18"/>
        </w:rPr>
        <w:t xml:space="preserve"> date de notification du marché ou de l’accord-cadre ;</w:t>
      </w:r>
    </w:p>
    <w:p w14:paraId="1F4D3E6D" w14:textId="77777777" w:rsidR="009B1CD0" w:rsidRPr="004268AC" w:rsidRDefault="00844DAA" w:rsidP="009B45B9">
      <w:pPr>
        <w:tabs>
          <w:tab w:val="left" w:pos="851"/>
        </w:tabs>
        <w:spacing w:before="120"/>
        <w:ind w:left="567"/>
        <w:jc w:val="both"/>
        <w:rPr>
          <w:rFonts w:ascii="Arial Narrow" w:hAnsi="Arial Narrow"/>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009B1CD0" w:rsidRPr="004268AC">
        <w:rPr>
          <w:rFonts w:ascii="Arial Narrow" w:hAnsi="Arial Narrow" w:cs="Arial"/>
        </w:rPr>
        <w:tab/>
      </w:r>
      <w:proofErr w:type="gramStart"/>
      <w:r w:rsidR="009B1CD0" w:rsidRPr="00153371">
        <w:rPr>
          <w:rFonts w:ascii="Arial" w:hAnsi="Arial" w:cs="Arial"/>
          <w:sz w:val="18"/>
        </w:rPr>
        <w:t>la</w:t>
      </w:r>
      <w:proofErr w:type="gramEnd"/>
      <w:r w:rsidR="009B1CD0" w:rsidRPr="00153371">
        <w:rPr>
          <w:rFonts w:ascii="Arial" w:hAnsi="Arial" w:cs="Arial"/>
          <w:sz w:val="18"/>
        </w:rPr>
        <w:t xml:space="preserve"> date de notification de l’ordre de service</w:t>
      </w:r>
      <w:r w:rsidR="00000913" w:rsidRPr="00153371">
        <w:rPr>
          <w:rFonts w:ascii="Arial" w:hAnsi="Arial" w:cs="Arial"/>
          <w:sz w:val="18"/>
        </w:rPr>
        <w:t xml:space="preserve"> ou du premier bon de commande</w:t>
      </w:r>
      <w:r w:rsidR="009B1CD0" w:rsidRPr="00153371">
        <w:rPr>
          <w:rFonts w:ascii="Arial" w:hAnsi="Arial" w:cs="Arial"/>
          <w:sz w:val="18"/>
        </w:rPr>
        <w:t> ;</w:t>
      </w:r>
    </w:p>
    <w:p w14:paraId="1F4D3E6E" w14:textId="77777777" w:rsidR="009B1CD0" w:rsidRPr="004268AC" w:rsidRDefault="00844DAA" w:rsidP="009B45B9">
      <w:pPr>
        <w:tabs>
          <w:tab w:val="left" w:pos="851"/>
        </w:tabs>
        <w:spacing w:before="120"/>
        <w:ind w:left="1134" w:hanging="567"/>
        <w:jc w:val="both"/>
        <w:rPr>
          <w:rFonts w:ascii="Arial Narrow" w:hAnsi="Arial Narrow" w:cs="Arial"/>
          <w:b/>
        </w:rPr>
      </w:pPr>
      <w:r w:rsidRPr="004268AC">
        <w:rPr>
          <w:rFonts w:ascii="Arial Narrow" w:hAnsi="Arial Narrow"/>
        </w:rPr>
        <w:tab/>
      </w:r>
      <w:r w:rsidR="00616D28">
        <w:rPr>
          <w:rFonts w:ascii="Arial Narrow" w:hAnsi="Arial Narrow"/>
        </w:rPr>
        <w:fldChar w:fldCharType="begin">
          <w:ffData>
            <w:name w:val=""/>
            <w:enabled/>
            <w:calcOnExit w:val="0"/>
            <w:checkBox>
              <w:size w:val="20"/>
              <w:default w:val="1"/>
            </w:checkBox>
          </w:ffData>
        </w:fldChar>
      </w:r>
      <w:r w:rsidR="00616D28">
        <w:rPr>
          <w:rFonts w:ascii="Arial Narrow" w:hAnsi="Arial Narrow"/>
        </w:rPr>
        <w:instrText xml:space="preserve"> FORMCHECKBOX </w:instrText>
      </w:r>
      <w:r w:rsidR="00616D28">
        <w:rPr>
          <w:rFonts w:ascii="Arial Narrow" w:hAnsi="Arial Narrow"/>
        </w:rPr>
      </w:r>
      <w:r w:rsidR="00616D28">
        <w:rPr>
          <w:rFonts w:ascii="Arial Narrow" w:hAnsi="Arial Narrow"/>
        </w:rPr>
        <w:fldChar w:fldCharType="separate"/>
      </w:r>
      <w:r w:rsidR="00616D28">
        <w:rPr>
          <w:rFonts w:ascii="Arial Narrow" w:hAnsi="Arial Narrow"/>
        </w:rPr>
        <w:fldChar w:fldCharType="end"/>
      </w:r>
      <w:r w:rsidR="009B1CD0" w:rsidRPr="004268AC">
        <w:rPr>
          <w:rFonts w:ascii="Arial Narrow" w:hAnsi="Arial Narrow" w:cs="Arial"/>
        </w:rPr>
        <w:tab/>
      </w:r>
      <w:proofErr w:type="gramStart"/>
      <w:r w:rsidR="009B1CD0" w:rsidRPr="00153371">
        <w:rPr>
          <w:rFonts w:ascii="Arial" w:hAnsi="Arial" w:cs="Arial"/>
          <w:sz w:val="18"/>
        </w:rPr>
        <w:t>la</w:t>
      </w:r>
      <w:proofErr w:type="gramEnd"/>
      <w:r w:rsidR="009B1CD0" w:rsidRPr="00153371">
        <w:rPr>
          <w:rFonts w:ascii="Arial" w:hAnsi="Arial" w:cs="Arial"/>
          <w:sz w:val="18"/>
        </w:rPr>
        <w:t xml:space="preserve"> date de début d’exécution prévue par </w:t>
      </w:r>
      <w:r w:rsidR="00237327" w:rsidRPr="00153371">
        <w:rPr>
          <w:rFonts w:ascii="Arial" w:hAnsi="Arial" w:cs="Arial"/>
          <w:sz w:val="18"/>
        </w:rPr>
        <w:t>l</w:t>
      </w:r>
      <w:r w:rsidR="0006264F">
        <w:rPr>
          <w:rFonts w:ascii="Arial" w:hAnsi="Arial" w:cs="Arial"/>
          <w:sz w:val="18"/>
        </w:rPr>
        <w:t>e marché</w:t>
      </w:r>
      <w:r w:rsidR="009B1CD0" w:rsidRPr="00153371">
        <w:rPr>
          <w:rFonts w:ascii="Arial" w:hAnsi="Arial" w:cs="Arial"/>
          <w:sz w:val="18"/>
        </w:rPr>
        <w:t xml:space="preserve"> lorsqu’elle est postérieure à la date de notification.</w:t>
      </w:r>
    </w:p>
    <w:p w14:paraId="1F4D3E6F" w14:textId="77777777" w:rsidR="009B1CD0" w:rsidRPr="004268AC" w:rsidRDefault="009B1CD0" w:rsidP="009B45B9">
      <w:pPr>
        <w:tabs>
          <w:tab w:val="left" w:pos="426"/>
          <w:tab w:val="left" w:pos="851"/>
        </w:tabs>
        <w:jc w:val="both"/>
        <w:rPr>
          <w:rFonts w:ascii="Arial Narrow" w:hAnsi="Arial Narrow" w:cs="Arial"/>
          <w:b/>
        </w:rPr>
      </w:pPr>
    </w:p>
    <w:p w14:paraId="1F4D3E70" w14:textId="030F5301"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Le marché ou l’accord cadre est reconductible</w:t>
      </w:r>
      <w:r w:rsidRPr="004268AC">
        <w:rPr>
          <w:rFonts w:ascii="Arial Narrow" w:hAnsi="Arial Narrow" w:cs="Arial"/>
        </w:rPr>
        <w:t> :</w:t>
      </w:r>
      <w:r w:rsidRPr="004268AC">
        <w:rPr>
          <w:rFonts w:ascii="Arial Narrow" w:hAnsi="Arial Narrow"/>
        </w:rPr>
        <w:tab/>
      </w:r>
      <w:r w:rsidRPr="004268AC">
        <w:rPr>
          <w:rFonts w:ascii="Arial Narrow" w:hAnsi="Arial Narrow"/>
        </w:rPr>
        <w:tab/>
      </w:r>
      <w:r w:rsidR="00AF39F3">
        <w:rPr>
          <w:rFonts w:ascii="Arial Narrow" w:hAnsi="Arial Narrow"/>
        </w:rPr>
        <w:fldChar w:fldCharType="begin">
          <w:ffData>
            <w:name w:val=""/>
            <w:enabled/>
            <w:calcOnExit w:val="0"/>
            <w:checkBox>
              <w:size w:val="20"/>
              <w:default w:val="1"/>
            </w:checkBox>
          </w:ffData>
        </w:fldChar>
      </w:r>
      <w:r w:rsidR="00AF39F3">
        <w:rPr>
          <w:rFonts w:ascii="Arial Narrow" w:hAnsi="Arial Narrow"/>
        </w:rPr>
        <w:instrText xml:space="preserve"> FORMCHECKBOX </w:instrText>
      </w:r>
      <w:r w:rsidR="00AF39F3">
        <w:rPr>
          <w:rFonts w:ascii="Arial Narrow" w:hAnsi="Arial Narrow"/>
        </w:rPr>
      </w:r>
      <w:r w:rsidR="00AF39F3">
        <w:rPr>
          <w:rFonts w:ascii="Arial Narrow" w:hAnsi="Arial Narrow"/>
        </w:rPr>
        <w:fldChar w:fldCharType="separate"/>
      </w:r>
      <w:r w:rsidR="00AF39F3">
        <w:rPr>
          <w:rFonts w:ascii="Arial Narrow" w:hAnsi="Arial Narrow"/>
        </w:rPr>
        <w:fldChar w:fldCharType="end"/>
      </w:r>
      <w:r w:rsidRPr="004268AC">
        <w:rPr>
          <w:rFonts w:ascii="Arial Narrow" w:hAnsi="Arial Narrow"/>
        </w:rPr>
        <w:tab/>
        <w:t>NON</w:t>
      </w:r>
      <w:r w:rsidRPr="004268AC">
        <w:rPr>
          <w:rFonts w:ascii="Arial Narrow" w:hAnsi="Arial Narrow"/>
        </w:rPr>
        <w:tab/>
      </w:r>
      <w:r w:rsidRPr="004268AC">
        <w:rPr>
          <w:rFonts w:ascii="Arial Narrow" w:hAnsi="Arial Narrow"/>
        </w:rPr>
        <w:tab/>
      </w:r>
      <w:r w:rsidRPr="004268AC">
        <w:rPr>
          <w:rFonts w:ascii="Arial Narrow" w:hAnsi="Arial Narrow"/>
        </w:rPr>
        <w:tab/>
      </w:r>
      <w:r w:rsidR="00AF39F3">
        <w:rPr>
          <w:rFonts w:ascii="Arial Narrow" w:hAnsi="Arial Narrow"/>
        </w:rPr>
        <w:fldChar w:fldCharType="begin">
          <w:ffData>
            <w:name w:val=""/>
            <w:enabled/>
            <w:calcOnExit w:val="0"/>
            <w:checkBox>
              <w:size w:val="20"/>
              <w:default w:val="0"/>
            </w:checkBox>
          </w:ffData>
        </w:fldChar>
      </w:r>
      <w:r w:rsidR="00AF39F3">
        <w:rPr>
          <w:rFonts w:ascii="Arial Narrow" w:hAnsi="Arial Narrow"/>
        </w:rPr>
        <w:instrText xml:space="preserve"> FORMCHECKBOX </w:instrText>
      </w:r>
      <w:r w:rsidR="00AF39F3">
        <w:rPr>
          <w:rFonts w:ascii="Arial Narrow" w:hAnsi="Arial Narrow"/>
        </w:rPr>
      </w:r>
      <w:r w:rsidR="00AF39F3">
        <w:rPr>
          <w:rFonts w:ascii="Arial Narrow" w:hAnsi="Arial Narrow"/>
        </w:rPr>
        <w:fldChar w:fldCharType="separate"/>
      </w:r>
      <w:r w:rsidR="00AF39F3">
        <w:rPr>
          <w:rFonts w:ascii="Arial Narrow" w:hAnsi="Arial Narrow"/>
        </w:rPr>
        <w:fldChar w:fldCharType="end"/>
      </w:r>
      <w:r w:rsidRPr="004268AC">
        <w:rPr>
          <w:rFonts w:ascii="Arial Narrow" w:hAnsi="Arial Narrow"/>
        </w:rPr>
        <w:tab/>
        <w:t>OUI</w:t>
      </w:r>
    </w:p>
    <w:p w14:paraId="1F4D3E71" w14:textId="77777777" w:rsidR="009B1CD0" w:rsidRPr="004268AC" w:rsidRDefault="009B1CD0" w:rsidP="009B45B9">
      <w:pPr>
        <w:tabs>
          <w:tab w:val="left" w:pos="851"/>
        </w:tabs>
        <w:rPr>
          <w:rFonts w:ascii="Arial Narrow" w:hAnsi="Arial Narrow" w:cs="Arial"/>
        </w:rPr>
      </w:pPr>
      <w:r w:rsidRPr="004268AC">
        <w:rPr>
          <w:rFonts w:ascii="Arial Narrow" w:hAnsi="Arial Narrow" w:cs="Arial"/>
          <w:i/>
          <w:sz w:val="18"/>
          <w:szCs w:val="18"/>
        </w:rPr>
        <w:t>(Cocher la case correspondante.)</w:t>
      </w:r>
    </w:p>
    <w:p w14:paraId="1F4D3E72" w14:textId="77777777" w:rsidR="009B1CD0" w:rsidRPr="004268AC" w:rsidRDefault="009B1CD0" w:rsidP="009B45B9">
      <w:pPr>
        <w:tabs>
          <w:tab w:val="left" w:pos="426"/>
          <w:tab w:val="left" w:pos="851"/>
        </w:tabs>
        <w:jc w:val="both"/>
        <w:rPr>
          <w:rFonts w:ascii="Arial Narrow" w:hAnsi="Arial Narrow" w:cs="Arial"/>
        </w:rPr>
      </w:pPr>
    </w:p>
    <w:p w14:paraId="1F4D3E73" w14:textId="77777777" w:rsidR="009B1CD0" w:rsidRPr="00153371" w:rsidRDefault="009B1CD0" w:rsidP="009B45B9">
      <w:pPr>
        <w:tabs>
          <w:tab w:val="left" w:pos="426"/>
          <w:tab w:val="left" w:pos="851"/>
        </w:tabs>
        <w:jc w:val="both"/>
        <w:rPr>
          <w:rFonts w:ascii="Arial" w:hAnsi="Arial" w:cs="Arial"/>
        </w:rPr>
      </w:pPr>
      <w:r w:rsidRPr="00153371">
        <w:rPr>
          <w:rFonts w:ascii="Arial" w:hAnsi="Arial" w:cs="Arial"/>
        </w:rPr>
        <w:t>Si oui, préciser :</w:t>
      </w:r>
    </w:p>
    <w:p w14:paraId="1F4D3E74" w14:textId="77777777" w:rsidR="00E92BEB" w:rsidRPr="00770654" w:rsidRDefault="009B1CD0" w:rsidP="00B86B10">
      <w:pPr>
        <w:numPr>
          <w:ilvl w:val="0"/>
          <w:numId w:val="2"/>
        </w:numPr>
        <w:tabs>
          <w:tab w:val="left" w:pos="426"/>
          <w:tab w:val="left" w:pos="851"/>
        </w:tabs>
        <w:spacing w:before="120"/>
        <w:ind w:left="924" w:hanging="357"/>
        <w:jc w:val="both"/>
        <w:rPr>
          <w:rFonts w:ascii="Arial" w:hAnsi="Arial" w:cs="Arial"/>
          <w:b/>
        </w:rPr>
      </w:pPr>
      <w:r w:rsidRPr="00A658BC">
        <w:rPr>
          <w:rFonts w:ascii="Arial" w:hAnsi="Arial" w:cs="Arial"/>
        </w:rPr>
        <w:t xml:space="preserve">Nombre des reconductions : </w:t>
      </w:r>
      <w:r w:rsidR="00B9388B" w:rsidRPr="00A658BC">
        <w:rPr>
          <w:rFonts w:ascii="Arial" w:hAnsi="Arial" w:cs="Arial"/>
        </w:rPr>
        <w:tab/>
      </w:r>
    </w:p>
    <w:p w14:paraId="1F4D3E75" w14:textId="47775D5D" w:rsidR="00770654" w:rsidRPr="00153371" w:rsidRDefault="00770654" w:rsidP="00770654">
      <w:pPr>
        <w:numPr>
          <w:ilvl w:val="0"/>
          <w:numId w:val="2"/>
        </w:numPr>
        <w:tabs>
          <w:tab w:val="left" w:pos="426"/>
          <w:tab w:val="left" w:pos="851"/>
        </w:tabs>
        <w:spacing w:before="120"/>
        <w:ind w:left="924" w:hanging="357"/>
        <w:jc w:val="both"/>
        <w:rPr>
          <w:rFonts w:ascii="Arial" w:hAnsi="Arial" w:cs="Arial"/>
          <w:b/>
        </w:rPr>
      </w:pPr>
      <w:r w:rsidRPr="004527CE">
        <w:rPr>
          <w:rFonts w:ascii="Arial" w:hAnsi="Arial" w:cs="Arial"/>
        </w:rPr>
        <w:t>Type de reconduction :</w:t>
      </w:r>
      <w:r>
        <w:rPr>
          <w:rFonts w:ascii="Arial" w:hAnsi="Arial" w:cs="Arial"/>
          <w:b/>
        </w:rPr>
        <w:tab/>
      </w:r>
      <w:r>
        <w:rPr>
          <w:rFonts w:ascii="Arial" w:hAnsi="Arial" w:cs="Arial"/>
          <w:b/>
        </w:rPr>
        <w:tab/>
      </w:r>
      <w:sdt>
        <w:sdtPr>
          <w:rPr>
            <w:rFonts w:ascii="Arial" w:eastAsia="Wingdings" w:hAnsi="Arial" w:cs="Arial"/>
            <w:sz w:val="22"/>
          </w:rPr>
          <w:id w:val="1433942571"/>
          <w14:checkbox>
            <w14:checked w14:val="0"/>
            <w14:checkedState w14:val="2612" w14:font="MS Gothic"/>
            <w14:uncheckedState w14:val="2610" w14:font="MS Gothic"/>
          </w14:checkbox>
        </w:sdtPr>
        <w:sdtEndPr/>
        <w:sdtContent>
          <w:r w:rsidR="00AF39F3">
            <w:rPr>
              <w:rFonts w:ascii="MS Gothic" w:eastAsia="MS Gothic" w:hAnsi="MS Gothic" w:cs="Arial" w:hint="eastAsia"/>
              <w:sz w:val="22"/>
            </w:rPr>
            <w:t>☐</w:t>
          </w:r>
        </w:sdtContent>
      </w:sdt>
      <w:r w:rsidRPr="005D333F">
        <w:rPr>
          <w:rFonts w:ascii="Arial" w:eastAsia="Wingdings" w:hAnsi="Arial" w:cs="Arial"/>
          <w:color w:val="000000"/>
        </w:rPr>
        <w:t xml:space="preserve"> TACITE</w:t>
      </w:r>
      <w:r w:rsidRPr="005D333F">
        <w:rPr>
          <w:rFonts w:ascii="Arial" w:eastAsia="Wingdings" w:hAnsi="Arial" w:cs="Arial"/>
          <w:color w:val="000000"/>
        </w:rPr>
        <w:tab/>
      </w:r>
      <w:r w:rsidRPr="005D333F">
        <w:rPr>
          <w:rFonts w:ascii="Arial" w:eastAsia="Wingdings" w:hAnsi="Arial" w:cs="Arial"/>
          <w:color w:val="000000"/>
        </w:rPr>
        <w:tab/>
      </w:r>
      <w:sdt>
        <w:sdtPr>
          <w:rPr>
            <w:rFonts w:ascii="Arial" w:eastAsia="Wingdings" w:hAnsi="Arial" w:cs="Arial"/>
            <w:sz w:val="22"/>
          </w:rPr>
          <w:id w:val="1568760955"/>
          <w14:checkbox>
            <w14:checked w14:val="0"/>
            <w14:checkedState w14:val="2612" w14:font="MS Gothic"/>
            <w14:uncheckedState w14:val="2610" w14:font="MS Gothic"/>
          </w14:checkbox>
        </w:sdtPr>
        <w:sdtEndPr/>
        <w:sdtContent>
          <w:r w:rsidRPr="005D333F">
            <w:rPr>
              <w:rFonts w:ascii="MS Gothic" w:eastAsia="MS Gothic" w:hAnsi="MS Gothic" w:cs="MS Gothic" w:hint="eastAsia"/>
              <w:sz w:val="22"/>
            </w:rPr>
            <w:t>☐</w:t>
          </w:r>
        </w:sdtContent>
      </w:sdt>
      <w:r w:rsidRPr="005D333F">
        <w:rPr>
          <w:rFonts w:ascii="Arial" w:eastAsia="Wingdings" w:hAnsi="Arial" w:cs="Arial"/>
          <w:color w:val="000000"/>
        </w:rPr>
        <w:t xml:space="preserve"> EXPRESSE</w:t>
      </w:r>
    </w:p>
    <w:p w14:paraId="1F4D3E76" w14:textId="77777777" w:rsidR="009B1CD0" w:rsidRPr="00A658BC" w:rsidRDefault="009B1CD0" w:rsidP="00B86B10">
      <w:pPr>
        <w:numPr>
          <w:ilvl w:val="0"/>
          <w:numId w:val="2"/>
        </w:numPr>
        <w:tabs>
          <w:tab w:val="left" w:pos="426"/>
          <w:tab w:val="left" w:pos="851"/>
        </w:tabs>
        <w:spacing w:before="120"/>
        <w:ind w:left="924" w:hanging="357"/>
        <w:jc w:val="both"/>
        <w:rPr>
          <w:rFonts w:ascii="Arial" w:hAnsi="Arial" w:cs="Arial"/>
          <w:b/>
        </w:rPr>
      </w:pPr>
      <w:r w:rsidRPr="00A658BC">
        <w:rPr>
          <w:rFonts w:ascii="Arial" w:hAnsi="Arial" w:cs="Arial"/>
        </w:rPr>
        <w:t xml:space="preserve">Durée des reconductions : </w:t>
      </w:r>
      <w:r w:rsidR="00B9388B" w:rsidRPr="00A658BC">
        <w:rPr>
          <w:rFonts w:ascii="Arial" w:hAnsi="Arial" w:cs="Arial"/>
        </w:rPr>
        <w:tab/>
      </w:r>
      <w:r w:rsidR="00B9388B" w:rsidRPr="00A658BC">
        <w:rPr>
          <w:rFonts w:ascii="Arial" w:hAnsi="Arial" w:cs="Arial"/>
        </w:rPr>
        <w:tab/>
      </w:r>
    </w:p>
    <w:p w14:paraId="1F4D3E77" w14:textId="77777777" w:rsidR="00B86B10" w:rsidRPr="00153371" w:rsidRDefault="00B86B10" w:rsidP="00B86B10">
      <w:pPr>
        <w:tabs>
          <w:tab w:val="left" w:pos="426"/>
          <w:tab w:val="left" w:pos="851"/>
        </w:tabs>
        <w:spacing w:before="120"/>
        <w:ind w:left="924"/>
        <w:jc w:val="both"/>
        <w:rPr>
          <w:rFonts w:ascii="Arial" w:hAnsi="Arial" w:cs="Arial"/>
        </w:rPr>
      </w:pPr>
    </w:p>
    <w:p w14:paraId="1F4D3E78" w14:textId="77777777" w:rsidR="00072FF4" w:rsidRPr="00153371" w:rsidRDefault="00072FF4" w:rsidP="00072FF4">
      <w:pPr>
        <w:tabs>
          <w:tab w:val="left" w:pos="426"/>
          <w:tab w:val="left" w:pos="851"/>
        </w:tabs>
        <w:jc w:val="both"/>
        <w:rPr>
          <w:rFonts w:ascii="Arial" w:hAnsi="Arial" w:cs="Arial"/>
        </w:rPr>
      </w:pPr>
      <w:r w:rsidRPr="00153371">
        <w:rPr>
          <w:rFonts w:ascii="Arial" w:hAnsi="Arial" w:cs="Arial"/>
        </w:rPr>
        <w:t>Le(s) titulaire(s) ne peut(vent) refuser la reconduction.</w:t>
      </w:r>
    </w:p>
    <w:p w14:paraId="1F4D3E79" w14:textId="77777777" w:rsidR="00176F4B" w:rsidRPr="00153371" w:rsidRDefault="00176F4B" w:rsidP="00072FF4">
      <w:pPr>
        <w:tabs>
          <w:tab w:val="left" w:pos="426"/>
          <w:tab w:val="left" w:pos="851"/>
        </w:tabs>
        <w:jc w:val="both"/>
        <w:rPr>
          <w:rFonts w:ascii="Arial" w:hAnsi="Arial" w:cs="Arial"/>
        </w:rPr>
      </w:pPr>
    </w:p>
    <w:p w14:paraId="1F4D3E7A" w14:textId="77777777" w:rsidR="00072FF4" w:rsidRPr="00153371" w:rsidRDefault="00072FF4" w:rsidP="00072FF4">
      <w:pPr>
        <w:tabs>
          <w:tab w:val="left" w:pos="426"/>
          <w:tab w:val="left" w:pos="851"/>
        </w:tabs>
        <w:jc w:val="both"/>
        <w:rPr>
          <w:rFonts w:ascii="Arial" w:hAnsi="Arial" w:cs="Arial"/>
        </w:rPr>
      </w:pPr>
      <w:r w:rsidRPr="00153371">
        <w:rPr>
          <w:rFonts w:ascii="Arial" w:hAnsi="Arial" w:cs="Arial"/>
        </w:rPr>
        <w:t>Si l'acheteur ne souhaite pas reconduire l</w:t>
      </w:r>
      <w:r w:rsidR="0006264F">
        <w:rPr>
          <w:rFonts w:ascii="Arial" w:hAnsi="Arial" w:cs="Arial"/>
        </w:rPr>
        <w:t>e marché</w:t>
      </w:r>
      <w:r w:rsidRPr="00153371">
        <w:rPr>
          <w:rFonts w:ascii="Arial" w:hAnsi="Arial" w:cs="Arial"/>
        </w:rPr>
        <w:t xml:space="preserve">, il informe le(s) titulaire(s) de sa décision au plus tard </w:t>
      </w:r>
      <w:r w:rsidR="00822DE8">
        <w:rPr>
          <w:rFonts w:ascii="Arial" w:hAnsi="Arial" w:cs="Arial"/>
        </w:rPr>
        <w:t>3</w:t>
      </w:r>
      <w:r w:rsidRPr="00153371">
        <w:rPr>
          <w:rFonts w:ascii="Arial" w:hAnsi="Arial" w:cs="Arial"/>
        </w:rPr>
        <w:t xml:space="preserve"> mois avant la date de fin de validité de l'accord-cadre, par messagerie électronique avec accusé de réception</w:t>
      </w:r>
      <w:r w:rsidR="00F25FB6" w:rsidRPr="00153371">
        <w:rPr>
          <w:rFonts w:ascii="Arial" w:hAnsi="Arial" w:cs="Arial"/>
        </w:rPr>
        <w:t>.</w:t>
      </w:r>
    </w:p>
    <w:p w14:paraId="1F4D3E7B" w14:textId="77777777" w:rsidR="00C75FF0" w:rsidRPr="004268AC" w:rsidRDefault="00C75FF0" w:rsidP="00072FF4">
      <w:pPr>
        <w:tabs>
          <w:tab w:val="left" w:pos="426"/>
          <w:tab w:val="left" w:pos="851"/>
        </w:tabs>
        <w:jc w:val="both"/>
        <w:rPr>
          <w:rFonts w:ascii="Arial Narrow" w:hAnsi="Arial Narrow" w:cs="Arial"/>
        </w:rPr>
      </w:pPr>
    </w:p>
    <w:p w14:paraId="1F4D3E7C" w14:textId="77777777" w:rsidR="0078690C" w:rsidRPr="0072185E" w:rsidRDefault="0078690C" w:rsidP="0078690C">
      <w:pPr>
        <w:tabs>
          <w:tab w:val="left" w:pos="851"/>
          <w:tab w:val="left" w:pos="6237"/>
        </w:tabs>
        <w:rPr>
          <w:rFonts w:ascii="Arial" w:hAnsi="Arial" w:cs="Arial"/>
          <w:b/>
          <w:sz w:val="22"/>
          <w:szCs w:val="22"/>
        </w:rPr>
      </w:pPr>
      <w:r w:rsidRPr="0072185E">
        <w:rPr>
          <w:rFonts w:ascii="Arial" w:hAnsi="Arial" w:cs="Arial"/>
          <w:b/>
          <w:sz w:val="22"/>
          <w:szCs w:val="22"/>
        </w:rPr>
        <w:t>B6 – Sous-traitance :</w:t>
      </w:r>
    </w:p>
    <w:p w14:paraId="1F4D3E7D" w14:textId="77777777" w:rsidR="0078690C" w:rsidRPr="004268AC" w:rsidRDefault="0078690C" w:rsidP="00072FF4">
      <w:pPr>
        <w:tabs>
          <w:tab w:val="left" w:pos="426"/>
          <w:tab w:val="left" w:pos="851"/>
        </w:tabs>
        <w:jc w:val="both"/>
        <w:rPr>
          <w:rFonts w:ascii="Arial Narrow" w:hAnsi="Arial Narrow" w:cs="Arial"/>
        </w:rPr>
      </w:pPr>
    </w:p>
    <w:p w14:paraId="1F4D3E7E"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1F4D3E7F"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0"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0"/>
    </w:p>
    <w:p w14:paraId="1F4D3E80" w14:textId="77777777" w:rsidR="0078690C" w:rsidRPr="004268AC" w:rsidRDefault="0078690C" w:rsidP="00072FF4">
      <w:pPr>
        <w:tabs>
          <w:tab w:val="left" w:pos="426"/>
          <w:tab w:val="left" w:pos="851"/>
        </w:tabs>
        <w:jc w:val="both"/>
        <w:rPr>
          <w:rFonts w:ascii="Arial Narrow" w:hAnsi="Arial Narrow" w:cs="Arial"/>
        </w:rPr>
      </w:pPr>
    </w:p>
    <w:p w14:paraId="1F4D3E81" w14:textId="77777777"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1F4D3E82" w14:textId="77777777" w:rsidR="0078690C" w:rsidRPr="00153371"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1F4D3E83" w14:textId="77777777" w:rsidR="0078690C" w:rsidRPr="00153371" w:rsidRDefault="0078690C" w:rsidP="0078690C">
      <w:pPr>
        <w:tabs>
          <w:tab w:val="left" w:pos="576"/>
        </w:tabs>
        <w:spacing w:before="120" w:after="120"/>
        <w:rPr>
          <w:rFonts w:ascii="Arial" w:hAnsi="Arial" w:cs="Arial"/>
          <w:b/>
          <w:sz w:val="18"/>
          <w:szCs w:val="22"/>
        </w:rPr>
      </w:pPr>
      <w:r w:rsidRPr="00153371">
        <w:rPr>
          <w:rFonts w:ascii="Arial" w:hAnsi="Arial" w:cs="Arial"/>
          <w:b/>
          <w:sz w:val="18"/>
          <w:szCs w:val="22"/>
        </w:rPr>
        <w:t xml:space="preserve">Le montant total HT des prestations que j’envisage de sous-traiter conformément à ces annexes est : </w:t>
      </w:r>
      <w:r w:rsidRPr="00153371">
        <w:rPr>
          <w:rFonts w:ascii="Arial" w:hAnsi="Arial" w:cs="Arial"/>
          <w:b/>
          <w:sz w:val="18"/>
          <w:szCs w:val="22"/>
        </w:rPr>
        <w:tab/>
      </w:r>
      <w:r w:rsidRPr="00153371">
        <w:rPr>
          <w:rFonts w:ascii="Arial" w:hAnsi="Arial" w:cs="Arial"/>
          <w:b/>
          <w:sz w:val="18"/>
          <w:szCs w:val="22"/>
        </w:rPr>
        <w:tab/>
        <w:t>€/HT</w:t>
      </w:r>
    </w:p>
    <w:p w14:paraId="1F4D3E84" w14:textId="77777777"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1F4D3E85" w14:textId="77777777" w:rsidR="00106D9D" w:rsidRPr="00153371"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tbl>
      <w:tblPr>
        <w:tblStyle w:val="Grilledutableau"/>
        <w:tblW w:w="0" w:type="auto"/>
        <w:tblLook w:val="04A0" w:firstRow="1" w:lastRow="0" w:firstColumn="1" w:lastColumn="0" w:noHBand="0" w:noVBand="1"/>
      </w:tblPr>
      <w:tblGrid>
        <w:gridCol w:w="3398"/>
        <w:gridCol w:w="3398"/>
        <w:gridCol w:w="3398"/>
      </w:tblGrid>
      <w:tr w:rsidR="00116970" w:rsidRPr="00153371" w14:paraId="1F4D3E89" w14:textId="77777777" w:rsidTr="00116970">
        <w:tc>
          <w:tcPr>
            <w:tcW w:w="3398" w:type="dxa"/>
          </w:tcPr>
          <w:p w14:paraId="1F4D3E86"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1F4D3E87"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1F4D3E88"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1F4D3E8D" w14:textId="77777777" w:rsidTr="00116970">
        <w:tc>
          <w:tcPr>
            <w:tcW w:w="3398" w:type="dxa"/>
          </w:tcPr>
          <w:p w14:paraId="1F4D3E8A"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F4D3E8B"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F4D3E8C"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1F4D3E91" w14:textId="77777777" w:rsidTr="00116970">
        <w:tc>
          <w:tcPr>
            <w:tcW w:w="3398" w:type="dxa"/>
          </w:tcPr>
          <w:p w14:paraId="1F4D3E8E"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F4D3E8F"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F4D3E90" w14:textId="77777777" w:rsidR="00116970" w:rsidRPr="004268AC" w:rsidRDefault="00116970" w:rsidP="00072FF4">
            <w:pPr>
              <w:tabs>
                <w:tab w:val="left" w:pos="426"/>
                <w:tab w:val="left" w:pos="851"/>
              </w:tabs>
              <w:jc w:val="both"/>
              <w:rPr>
                <w:rFonts w:ascii="Arial Narrow" w:hAnsi="Arial Narrow" w:cs="Arial"/>
              </w:rPr>
            </w:pPr>
          </w:p>
        </w:tc>
      </w:tr>
    </w:tbl>
    <w:p w14:paraId="1F4D3E92" w14:textId="77777777" w:rsidR="00C10DD3" w:rsidRDefault="00C10DD3" w:rsidP="009B45B9">
      <w:pPr>
        <w:tabs>
          <w:tab w:val="left" w:pos="426"/>
          <w:tab w:val="left" w:pos="851"/>
        </w:tabs>
        <w:jc w:val="both"/>
        <w:rPr>
          <w:rFonts w:ascii="Arial Narrow" w:hAnsi="Arial Narrow" w:cs="Arial"/>
          <w:b/>
        </w:rPr>
      </w:pPr>
    </w:p>
    <w:p w14:paraId="1F4D3E93" w14:textId="77777777" w:rsidR="00B53F5A" w:rsidRPr="004268AC" w:rsidRDefault="00B53F5A" w:rsidP="009B45B9">
      <w:pPr>
        <w:tabs>
          <w:tab w:val="left" w:pos="426"/>
          <w:tab w:val="left" w:pos="851"/>
        </w:tabs>
        <w:jc w:val="both"/>
        <w:rPr>
          <w:rFonts w:ascii="Arial Narrow" w:hAnsi="Arial Narrow" w:cs="Arial"/>
          <w:b/>
        </w:rPr>
      </w:pPr>
    </w:p>
    <w:p w14:paraId="1F4D3E94" w14:textId="77777777"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1F4D3E95" w14:textId="77777777" w:rsidR="00C10DD3" w:rsidRPr="00C10DD3" w:rsidRDefault="00C10DD3" w:rsidP="009B45B9">
      <w:pPr>
        <w:tabs>
          <w:tab w:val="left" w:pos="426"/>
          <w:tab w:val="left" w:pos="851"/>
        </w:tabs>
        <w:jc w:val="both"/>
        <w:rPr>
          <w:rFonts w:ascii="Trebuchet MS" w:hAnsi="Trebuchet MS" w:cs="Arial"/>
        </w:rPr>
      </w:pPr>
    </w:p>
    <w:p w14:paraId="1F4D3E96" w14:textId="77777777"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1F4D3E97" w14:textId="77777777" w:rsidR="00B53F5A" w:rsidRDefault="00B53F5A" w:rsidP="009B45B9">
      <w:pPr>
        <w:tabs>
          <w:tab w:val="left" w:pos="426"/>
          <w:tab w:val="left" w:pos="851"/>
        </w:tabs>
        <w:jc w:val="both"/>
        <w:rPr>
          <w:rFonts w:ascii="Trebuchet MS" w:hAnsi="Trebuchet MS" w:cs="Arial"/>
          <w:b/>
        </w:rPr>
      </w:pPr>
    </w:p>
    <w:p w14:paraId="1F4D3E98" w14:textId="77777777" w:rsidR="009B1CD0" w:rsidRPr="00153371" w:rsidRDefault="002475EA" w:rsidP="00FB65D3">
      <w:pPr>
        <w:tabs>
          <w:tab w:val="left" w:pos="851"/>
          <w:tab w:val="left" w:pos="6237"/>
        </w:tabs>
        <w:rPr>
          <w:rFonts w:ascii="Arial" w:hAnsi="Arial" w:cs="Arial"/>
          <w:b/>
          <w:sz w:val="22"/>
          <w:szCs w:val="22"/>
          <w:highlight w:val="cyan"/>
        </w:rPr>
      </w:pPr>
      <w:r w:rsidRPr="0072185E">
        <w:rPr>
          <w:rFonts w:ascii="Arial" w:hAnsi="Arial" w:cs="Arial"/>
          <w:b/>
          <w:sz w:val="22"/>
          <w:szCs w:val="22"/>
        </w:rPr>
        <w:t>B</w:t>
      </w:r>
      <w:r w:rsidR="0078690C" w:rsidRPr="0072185E">
        <w:rPr>
          <w:rFonts w:ascii="Arial" w:hAnsi="Arial" w:cs="Arial"/>
          <w:b/>
          <w:sz w:val="22"/>
          <w:szCs w:val="22"/>
        </w:rPr>
        <w:t>7</w:t>
      </w:r>
      <w:r w:rsidRPr="0072185E">
        <w:rPr>
          <w:rFonts w:ascii="Arial" w:hAnsi="Arial" w:cs="Arial"/>
          <w:b/>
          <w:sz w:val="22"/>
          <w:szCs w:val="22"/>
        </w:rPr>
        <w:t xml:space="preserve"> - Délai de validité de l’offre </w:t>
      </w:r>
      <w:r w:rsidRPr="00614980">
        <w:rPr>
          <w:rFonts w:ascii="Arial" w:hAnsi="Arial" w:cs="Arial"/>
          <w:b/>
          <w:sz w:val="22"/>
          <w:szCs w:val="22"/>
        </w:rPr>
        <w:t>:</w:t>
      </w:r>
    </w:p>
    <w:p w14:paraId="1F4D3E99" w14:textId="77777777" w:rsidR="009B1CD0" w:rsidRPr="004268AC" w:rsidRDefault="009B1CD0" w:rsidP="009B45B9">
      <w:pPr>
        <w:tabs>
          <w:tab w:val="left" w:pos="851"/>
        </w:tabs>
        <w:jc w:val="both"/>
        <w:rPr>
          <w:rFonts w:ascii="Arial Narrow" w:hAnsi="Arial Narrow" w:cs="Arial"/>
          <w:bCs/>
        </w:rPr>
      </w:pPr>
    </w:p>
    <w:p w14:paraId="1F4D3E9A"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1F4D3E9B" w14:textId="77777777" w:rsidR="002475EA" w:rsidRPr="004268AC" w:rsidRDefault="002475EA" w:rsidP="009B45B9">
      <w:pPr>
        <w:tabs>
          <w:tab w:val="left" w:pos="851"/>
        </w:tabs>
        <w:jc w:val="both"/>
        <w:rPr>
          <w:rFonts w:ascii="Arial Narrow" w:hAnsi="Arial Narrow" w:cs="Arial"/>
          <w:bCs/>
        </w:rPr>
      </w:pPr>
    </w:p>
    <w:p w14:paraId="1F4D3E9C" w14:textId="77777777" w:rsidR="00A25528" w:rsidRDefault="00A25528" w:rsidP="009B45B9">
      <w:pPr>
        <w:tabs>
          <w:tab w:val="left" w:pos="851"/>
        </w:tabs>
        <w:jc w:val="both"/>
        <w:rPr>
          <w:ins w:id="1" w:author="BABANI Blandine" w:date="2019-12-03T16:17:00Z"/>
          <w:rFonts w:ascii="Arial Narrow" w:hAnsi="Arial Narrow" w:cs="Arial"/>
          <w:bCs/>
        </w:rPr>
        <w:sectPr w:rsidR="00A25528" w:rsidSect="006775ED">
          <w:type w:val="continuous"/>
          <w:pgSz w:w="11906" w:h="16838"/>
          <w:pgMar w:top="454" w:right="851" w:bottom="736" w:left="851" w:header="720" w:footer="680" w:gutter="0"/>
          <w:cols w:space="720"/>
          <w:docGrid w:linePitch="360"/>
        </w:sectPr>
      </w:pPr>
    </w:p>
    <w:p w14:paraId="1F4D3E9D" w14:textId="77777777" w:rsidR="006C1971" w:rsidRPr="004268AC" w:rsidRDefault="006C197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1F4D3E9F" w14:textId="77777777">
        <w:tc>
          <w:tcPr>
            <w:tcW w:w="10419" w:type="dxa"/>
            <w:shd w:val="clear" w:color="auto" w:fill="66CCFF"/>
          </w:tcPr>
          <w:p w14:paraId="1F4D3E9E"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1F4D3EA0" w14:textId="77777777" w:rsidR="009B1CD0" w:rsidRPr="004268AC" w:rsidRDefault="009B1CD0" w:rsidP="006C4338">
      <w:pPr>
        <w:tabs>
          <w:tab w:val="left" w:pos="851"/>
        </w:tabs>
        <w:jc w:val="both"/>
        <w:rPr>
          <w:rFonts w:ascii="Arial Narrow" w:hAnsi="Arial Narrow"/>
        </w:rPr>
      </w:pPr>
    </w:p>
    <w:p w14:paraId="1F4D3EA1" w14:textId="77777777" w:rsidR="00332B12" w:rsidRPr="00153371" w:rsidRDefault="00332B12" w:rsidP="00DB7EF4">
      <w:pPr>
        <w:tabs>
          <w:tab w:val="left" w:pos="851"/>
          <w:tab w:val="left" w:pos="6237"/>
        </w:tabs>
        <w:rPr>
          <w:rFonts w:ascii="Arial" w:hAnsi="Arial" w:cs="Arial"/>
          <w:b/>
          <w:sz w:val="22"/>
          <w:szCs w:val="22"/>
          <w:highlight w:val="cyan"/>
        </w:rPr>
      </w:pPr>
      <w:r w:rsidRPr="004F3A55">
        <w:rPr>
          <w:rFonts w:ascii="Arial" w:hAnsi="Arial" w:cs="Arial"/>
          <w:b/>
          <w:sz w:val="22"/>
          <w:szCs w:val="22"/>
        </w:rPr>
        <w:t>C1 – Signature de l’accord-cadre par le titulaire individuel </w:t>
      </w:r>
      <w:r w:rsidRPr="002061F7">
        <w:rPr>
          <w:rFonts w:ascii="Arial" w:hAnsi="Arial" w:cs="Arial"/>
          <w:b/>
          <w:sz w:val="22"/>
          <w:szCs w:val="22"/>
        </w:rPr>
        <w:t>:</w:t>
      </w:r>
    </w:p>
    <w:p w14:paraId="1F4D3EA2"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1F4D3EA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F4D3EA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1F4D3EA4" w14:textId="77777777" w:rsidR="00332B12" w:rsidRPr="00153371" w:rsidRDefault="00332B12" w:rsidP="00B054DA">
            <w:pPr>
              <w:tabs>
                <w:tab w:val="left" w:pos="851"/>
              </w:tabs>
              <w:jc w:val="center"/>
              <w:rPr>
                <w:rFonts w:ascii="Arial" w:hAnsi="Arial" w:cs="Arial"/>
                <w:b/>
                <w:bCs/>
              </w:rPr>
            </w:pPr>
            <w:proofErr w:type="gramStart"/>
            <w:r w:rsidRPr="00153371">
              <w:rPr>
                <w:rFonts w:ascii="Arial" w:hAnsi="Arial" w:cs="Arial"/>
                <w:b/>
                <w:bCs/>
              </w:rPr>
              <w:t>du</w:t>
            </w:r>
            <w:proofErr w:type="gramEnd"/>
            <w:r w:rsidRPr="0015337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F4D3EA5"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D3EA6"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1F4D3EA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F4D3EA8"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14:paraId="1F4D3EA9"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F4D3EAA" w14:textId="77777777" w:rsidR="00332B12" w:rsidRPr="004268AC" w:rsidRDefault="00332B12" w:rsidP="00B054DA">
            <w:pPr>
              <w:tabs>
                <w:tab w:val="left" w:pos="851"/>
              </w:tabs>
              <w:snapToGrid w:val="0"/>
              <w:jc w:val="both"/>
              <w:rPr>
                <w:rFonts w:ascii="Arial Narrow" w:hAnsi="Arial Narrow" w:cs="Arial"/>
                <w:b/>
                <w:bCs/>
              </w:rPr>
            </w:pPr>
          </w:p>
        </w:tc>
      </w:tr>
    </w:tbl>
    <w:p w14:paraId="1F4D3EAC"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1F4D3EAD"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1F4D3EAE" w14:textId="77777777" w:rsidR="00332B12" w:rsidRPr="004F3A55" w:rsidRDefault="00332B12" w:rsidP="00DB7EF4">
      <w:pPr>
        <w:tabs>
          <w:tab w:val="left" w:pos="851"/>
          <w:tab w:val="left" w:pos="6237"/>
        </w:tabs>
        <w:rPr>
          <w:rFonts w:ascii="Arial" w:hAnsi="Arial" w:cs="Arial"/>
          <w:b/>
          <w:sz w:val="22"/>
          <w:szCs w:val="22"/>
        </w:rPr>
      </w:pPr>
      <w:r w:rsidRPr="004F3A55">
        <w:rPr>
          <w:rFonts w:ascii="Arial" w:hAnsi="Arial" w:cs="Arial"/>
          <w:b/>
          <w:sz w:val="22"/>
          <w:szCs w:val="22"/>
        </w:rPr>
        <w:t>C2 – Signature de l’accord-cadre en cas de groupement :</w:t>
      </w:r>
    </w:p>
    <w:p w14:paraId="1F4D3EAF"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18"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19"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1F4D3EB0"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1F4D3EB1" w14:textId="77777777" w:rsidR="00332B12" w:rsidRPr="004268AC" w:rsidRDefault="00332B12" w:rsidP="006C4338">
      <w:pPr>
        <w:tabs>
          <w:tab w:val="left" w:pos="851"/>
        </w:tabs>
        <w:jc w:val="both"/>
        <w:rPr>
          <w:rFonts w:ascii="Arial Narrow" w:hAnsi="Arial Narrow"/>
        </w:rPr>
      </w:pPr>
    </w:p>
    <w:p w14:paraId="1F4D3EB2"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1F4D3EB3"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1F4D3EB4" w14:textId="77777777"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AA36AD">
        <w:rPr>
          <w:rFonts w:ascii="Arial" w:hAnsi="Arial" w:cs="Arial"/>
        </w:rPr>
        <w:fldChar w:fldCharType="begin">
          <w:ffData>
            <w:name w:val=""/>
            <w:enabled/>
            <w:calcOnExit w:val="0"/>
            <w:checkBox>
              <w:size w:val="20"/>
              <w:default w:val="0"/>
            </w:checkBox>
          </w:ffData>
        </w:fldChar>
      </w:r>
      <w:r w:rsidR="00AA36AD">
        <w:rPr>
          <w:rFonts w:ascii="Arial" w:hAnsi="Arial" w:cs="Arial"/>
        </w:rPr>
        <w:instrText xml:space="preserve"> FORMCHECKBOX </w:instrText>
      </w:r>
      <w:r w:rsidR="00AA36AD">
        <w:rPr>
          <w:rFonts w:ascii="Arial" w:hAnsi="Arial" w:cs="Arial"/>
        </w:rPr>
      </w:r>
      <w:r w:rsidR="00AA36AD">
        <w:rPr>
          <w:rFonts w:ascii="Arial" w:hAnsi="Arial" w:cs="Arial"/>
        </w:rPr>
        <w:fldChar w:fldCharType="separate"/>
      </w:r>
      <w:r w:rsidR="00AA36AD">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1F4D3EB5" w14:textId="77777777" w:rsidR="009B1CD0" w:rsidRPr="004268AC" w:rsidRDefault="009B1CD0" w:rsidP="0083205E">
      <w:pPr>
        <w:tabs>
          <w:tab w:val="left" w:pos="851"/>
        </w:tabs>
        <w:rPr>
          <w:rFonts w:ascii="Arial Narrow" w:hAnsi="Arial Narrow" w:cs="Arial"/>
        </w:rPr>
      </w:pPr>
    </w:p>
    <w:p w14:paraId="1F4D3EB6" w14:textId="77777777" w:rsidR="001C733C" w:rsidRPr="004268AC" w:rsidRDefault="001C733C" w:rsidP="00CD46CC">
      <w:pPr>
        <w:tabs>
          <w:tab w:val="left" w:pos="851"/>
        </w:tabs>
        <w:rPr>
          <w:rFonts w:ascii="Arial Narrow" w:hAnsi="Arial Narrow" w:cs="Arial"/>
        </w:rPr>
      </w:pPr>
    </w:p>
    <w:p w14:paraId="1F4D3EB7"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1F4D3EB8"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1F4D3EB9"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1F4D3EBA" w14:textId="77777777"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1F4D3EBB" w14:textId="77777777"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1F4D3EBC" w14:textId="77777777" w:rsidR="002904AF" w:rsidRPr="00153371" w:rsidRDefault="002904AF" w:rsidP="001C733C">
      <w:pPr>
        <w:tabs>
          <w:tab w:val="left" w:pos="851"/>
        </w:tabs>
        <w:rPr>
          <w:rFonts w:ascii="Arial" w:hAnsi="Arial" w:cs="Arial"/>
        </w:rPr>
      </w:pPr>
    </w:p>
    <w:p w14:paraId="1F4D3EBD" w14:textId="77777777"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1F4D3EBE" w14:textId="7777777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1F4D3EBF" w14:textId="77777777" w:rsidR="002904AF" w:rsidRPr="00153371" w:rsidRDefault="002904AF" w:rsidP="002904AF">
      <w:pPr>
        <w:tabs>
          <w:tab w:val="left" w:pos="851"/>
        </w:tabs>
        <w:rPr>
          <w:rFonts w:ascii="Arial" w:hAnsi="Arial" w:cs="Arial"/>
          <w:iCs/>
        </w:rPr>
      </w:pPr>
    </w:p>
    <w:p w14:paraId="1F4D3EC0" w14:textId="77777777"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1F4D3EC1" w14:textId="77777777" w:rsidR="002904AF" w:rsidRPr="00153371" w:rsidRDefault="002904AF" w:rsidP="002904AF">
      <w:pPr>
        <w:tabs>
          <w:tab w:val="left" w:pos="851"/>
        </w:tabs>
        <w:ind w:left="1134" w:hanging="850"/>
        <w:rPr>
          <w:rFonts w:ascii="Arial" w:hAnsi="Arial" w:cs="Arial"/>
          <w:i/>
        </w:rPr>
      </w:pPr>
    </w:p>
    <w:p w14:paraId="1F4D3EC2"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1F4D3EC3"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1F4D3EC4" w14:textId="77777777" w:rsidR="00036500" w:rsidRPr="00153371" w:rsidRDefault="00036500" w:rsidP="005846FB">
      <w:pPr>
        <w:tabs>
          <w:tab w:val="left" w:pos="851"/>
        </w:tabs>
        <w:rPr>
          <w:rFonts w:ascii="Arial" w:hAnsi="Arial" w:cs="Arial"/>
        </w:rPr>
      </w:pPr>
    </w:p>
    <w:p w14:paraId="1F4D3EC5" w14:textId="77777777"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F4D3EC6" w14:textId="77777777" w:rsidR="00AE7831" w:rsidRPr="004268AC" w:rsidRDefault="00AE7831" w:rsidP="009B45B9">
      <w:pPr>
        <w:tabs>
          <w:tab w:val="left" w:pos="851"/>
        </w:tabs>
        <w:ind w:left="1701" w:hanging="850"/>
        <w:jc w:val="both"/>
        <w:rPr>
          <w:rFonts w:ascii="Arial Narrow" w:hAnsi="Arial Narrow"/>
        </w:rPr>
      </w:pPr>
    </w:p>
    <w:p w14:paraId="1F4D3EC7" w14:textId="77777777"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1F4D3EC8" w14:textId="77777777" w:rsidR="00036500" w:rsidRPr="00D21112" w:rsidRDefault="00036500" w:rsidP="006C4338">
      <w:pPr>
        <w:tabs>
          <w:tab w:val="left" w:pos="851"/>
        </w:tabs>
        <w:rPr>
          <w:rFonts w:ascii="Arial" w:hAnsi="Arial" w:cs="Arial"/>
          <w:iCs/>
        </w:rPr>
      </w:pPr>
    </w:p>
    <w:p w14:paraId="1F4D3EC9" w14:textId="77777777"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1F4D3ECA"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1F4D3ECB" w14:textId="77777777" w:rsidR="009B1CD0" w:rsidRPr="004268AC" w:rsidRDefault="009B1CD0" w:rsidP="006C4338">
      <w:pPr>
        <w:tabs>
          <w:tab w:val="left" w:pos="851"/>
        </w:tabs>
        <w:rPr>
          <w:rFonts w:ascii="Arial Narrow" w:hAnsi="Arial Narrow"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4268AC" w14:paraId="1F4D3ED0"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F4D3ECC"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1F4D3ECD" w14:textId="77777777" w:rsidR="00332B12" w:rsidRPr="00A52D6B" w:rsidRDefault="00332B12" w:rsidP="00B054DA">
            <w:pPr>
              <w:tabs>
                <w:tab w:val="left" w:pos="851"/>
              </w:tabs>
              <w:jc w:val="center"/>
              <w:rPr>
                <w:rFonts w:ascii="Arial" w:hAnsi="Arial" w:cs="Arial"/>
                <w:b/>
                <w:bCs/>
              </w:rPr>
            </w:pPr>
            <w:proofErr w:type="gramStart"/>
            <w:r w:rsidRPr="00A52D6B">
              <w:rPr>
                <w:rFonts w:ascii="Arial" w:hAnsi="Arial" w:cs="Arial"/>
                <w:b/>
                <w:bCs/>
              </w:rPr>
              <w:t>du</w:t>
            </w:r>
            <w:proofErr w:type="gramEnd"/>
            <w:r w:rsidRPr="00A52D6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F4D3ECE"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D3ECF"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1F4D3ED4" w14:textId="77777777" w:rsidTr="00DB7EF4">
        <w:trPr>
          <w:trHeight w:val="610"/>
        </w:trPr>
        <w:tc>
          <w:tcPr>
            <w:tcW w:w="4644" w:type="dxa"/>
            <w:tcBorders>
              <w:top w:val="single" w:sz="4" w:space="0" w:color="000000"/>
              <w:left w:val="single" w:sz="4" w:space="0" w:color="000000"/>
            </w:tcBorders>
            <w:shd w:val="clear" w:color="auto" w:fill="CCFFFF"/>
          </w:tcPr>
          <w:p w14:paraId="1F4D3ED1"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1F4D3ED2"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1F4D3ED3" w14:textId="77777777" w:rsidR="00332B12" w:rsidRPr="004268AC" w:rsidRDefault="00332B12" w:rsidP="00B054DA">
            <w:pPr>
              <w:tabs>
                <w:tab w:val="left" w:pos="851"/>
              </w:tabs>
              <w:snapToGrid w:val="0"/>
              <w:jc w:val="both"/>
              <w:rPr>
                <w:rFonts w:ascii="Arial Narrow" w:hAnsi="Arial Narrow" w:cs="Arial"/>
                <w:b/>
                <w:bCs/>
              </w:rPr>
            </w:pPr>
          </w:p>
        </w:tc>
      </w:tr>
      <w:tr w:rsidR="00332B12" w:rsidRPr="004268AC" w14:paraId="1F4D3ED8" w14:textId="77777777" w:rsidTr="00DB7EF4">
        <w:trPr>
          <w:trHeight w:val="546"/>
        </w:trPr>
        <w:tc>
          <w:tcPr>
            <w:tcW w:w="4644" w:type="dxa"/>
            <w:tcBorders>
              <w:left w:val="single" w:sz="4" w:space="0" w:color="000000"/>
            </w:tcBorders>
            <w:shd w:val="clear" w:color="auto" w:fill="auto"/>
          </w:tcPr>
          <w:p w14:paraId="1F4D3ED5"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auto"/>
          </w:tcPr>
          <w:p w14:paraId="1F4D3ED6"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auto"/>
          </w:tcPr>
          <w:p w14:paraId="1F4D3ED7" w14:textId="77777777" w:rsidR="00332B12" w:rsidRPr="004268AC" w:rsidRDefault="00332B12" w:rsidP="00B054DA">
            <w:pPr>
              <w:tabs>
                <w:tab w:val="left" w:pos="851"/>
              </w:tabs>
              <w:snapToGrid w:val="0"/>
              <w:jc w:val="both"/>
              <w:rPr>
                <w:rFonts w:ascii="Arial Narrow" w:hAnsi="Arial Narrow" w:cs="Arial"/>
                <w:b/>
                <w:bCs/>
              </w:rPr>
            </w:pPr>
          </w:p>
        </w:tc>
      </w:tr>
      <w:tr w:rsidR="00332B12" w:rsidRPr="004268AC" w14:paraId="1F4D3EDC" w14:textId="77777777" w:rsidTr="00DB7EF4">
        <w:trPr>
          <w:trHeight w:val="426"/>
        </w:trPr>
        <w:tc>
          <w:tcPr>
            <w:tcW w:w="4644" w:type="dxa"/>
            <w:tcBorders>
              <w:left w:val="single" w:sz="4" w:space="0" w:color="000000"/>
              <w:bottom w:val="single" w:sz="4" w:space="0" w:color="000000"/>
            </w:tcBorders>
            <w:shd w:val="clear" w:color="auto" w:fill="CCFFFF"/>
          </w:tcPr>
          <w:p w14:paraId="1F4D3ED9"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left w:val="single" w:sz="4" w:space="0" w:color="000000"/>
              <w:bottom w:val="single" w:sz="4" w:space="0" w:color="000000"/>
            </w:tcBorders>
            <w:shd w:val="clear" w:color="auto" w:fill="CCFFFF"/>
          </w:tcPr>
          <w:p w14:paraId="1F4D3EDA"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left w:val="single" w:sz="4" w:space="0" w:color="000000"/>
              <w:bottom w:val="single" w:sz="4" w:space="0" w:color="000000"/>
              <w:right w:val="single" w:sz="4" w:space="0" w:color="000000"/>
            </w:tcBorders>
            <w:shd w:val="clear" w:color="auto" w:fill="CCFFFF"/>
          </w:tcPr>
          <w:p w14:paraId="1F4D3EDB" w14:textId="77777777" w:rsidR="00332B12" w:rsidRPr="004268AC" w:rsidRDefault="00332B12" w:rsidP="00B054DA">
            <w:pPr>
              <w:tabs>
                <w:tab w:val="left" w:pos="851"/>
              </w:tabs>
              <w:snapToGrid w:val="0"/>
              <w:jc w:val="both"/>
              <w:rPr>
                <w:rFonts w:ascii="Arial Narrow" w:hAnsi="Arial Narrow" w:cs="Arial"/>
                <w:b/>
                <w:bCs/>
              </w:rPr>
            </w:pPr>
          </w:p>
        </w:tc>
      </w:tr>
    </w:tbl>
    <w:p w14:paraId="1F4D3EDD" w14:textId="77777777"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1F4D3EDE" w14:textId="77777777" w:rsidR="009B1CD0" w:rsidRPr="004268AC" w:rsidRDefault="009B1CD0" w:rsidP="005846FB">
      <w:pPr>
        <w:tabs>
          <w:tab w:val="left" w:pos="851"/>
        </w:tabs>
        <w:jc w:val="both"/>
        <w:rPr>
          <w:rFonts w:ascii="Arial Narrow" w:hAnsi="Arial Narrow" w:cs="Arial"/>
          <w:bCs/>
        </w:rPr>
      </w:pPr>
    </w:p>
    <w:p w14:paraId="1F4D3EDF"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1F4D3EE1" w14:textId="77777777">
        <w:tc>
          <w:tcPr>
            <w:tcW w:w="10277" w:type="dxa"/>
            <w:shd w:val="clear" w:color="auto" w:fill="66CCFF"/>
          </w:tcPr>
          <w:p w14:paraId="1F4D3EE0" w14:textId="77777777"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1F4D3EE2" w14:textId="77777777" w:rsidR="009B1CD0" w:rsidRPr="00392658" w:rsidRDefault="009B1CD0" w:rsidP="006C4338">
      <w:pPr>
        <w:tabs>
          <w:tab w:val="left" w:pos="851"/>
        </w:tabs>
        <w:rPr>
          <w:rFonts w:ascii="Trebuchet MS" w:hAnsi="Trebuchet MS"/>
        </w:rPr>
      </w:pPr>
    </w:p>
    <w:p w14:paraId="1F4D3EE3" w14:textId="77777777" w:rsidR="009B1CD0" w:rsidRPr="00392658" w:rsidRDefault="009B1CD0" w:rsidP="006C4338">
      <w:pPr>
        <w:tabs>
          <w:tab w:val="left" w:pos="851"/>
        </w:tabs>
        <w:rPr>
          <w:rFonts w:ascii="Trebuchet MS" w:hAnsi="Trebuchet MS"/>
        </w:rPr>
      </w:pPr>
    </w:p>
    <w:p w14:paraId="1F4D3EE4" w14:textId="77777777"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lastRenderedPageBreak/>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1F4D3EE5" w14:textId="77777777" w:rsidR="009B1CD0" w:rsidRPr="00A52D6B" w:rsidRDefault="009B1CD0" w:rsidP="009B45B9">
      <w:pPr>
        <w:pStyle w:val="Titre1"/>
        <w:tabs>
          <w:tab w:val="left" w:pos="851"/>
        </w:tabs>
        <w:ind w:left="0"/>
        <w:jc w:val="both"/>
        <w:rPr>
          <w:rFonts w:ascii="Arial" w:hAnsi="Arial" w:cs="Arial"/>
        </w:rPr>
      </w:pPr>
    </w:p>
    <w:p w14:paraId="1F4D3EE6" w14:textId="77777777"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1F4D3EE7"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1F4D3EE8"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1F4D3EE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1F4D3EEA"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1F4D3EEB"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1F4D3EEC"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1F4D3EED"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1F4D3EEE" w14:textId="77777777" w:rsidR="009B1CD0" w:rsidRPr="004268AC" w:rsidRDefault="009B1CD0" w:rsidP="0083205E">
      <w:pPr>
        <w:tabs>
          <w:tab w:val="left" w:pos="851"/>
        </w:tabs>
        <w:jc w:val="both"/>
        <w:rPr>
          <w:rFonts w:ascii="Arial Narrow" w:hAnsi="Arial Narrow" w:cs="Arial"/>
        </w:rPr>
      </w:pPr>
    </w:p>
    <w:p w14:paraId="1F4D3EEF" w14:textId="77777777" w:rsidR="009B1CD0" w:rsidRPr="004268AC" w:rsidRDefault="009B1CD0" w:rsidP="00CD46CC">
      <w:pPr>
        <w:tabs>
          <w:tab w:val="left" w:pos="851"/>
        </w:tabs>
        <w:jc w:val="both"/>
        <w:rPr>
          <w:rFonts w:ascii="Arial Narrow" w:hAnsi="Arial Narrow" w:cs="Arial"/>
        </w:rPr>
      </w:pPr>
    </w:p>
    <w:p w14:paraId="1F4D3EF0" w14:textId="77777777"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F4D3EF1"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1F4D3EF2" w14:textId="77777777" w:rsidR="009213C7" w:rsidRPr="004268AC" w:rsidRDefault="009213C7" w:rsidP="009B45B9">
      <w:pPr>
        <w:tabs>
          <w:tab w:val="left" w:pos="851"/>
        </w:tabs>
        <w:jc w:val="both"/>
        <w:rPr>
          <w:rFonts w:ascii="Arial Narrow" w:hAnsi="Arial Narrow" w:cs="Arial"/>
        </w:rPr>
      </w:pPr>
    </w:p>
    <w:p w14:paraId="1F4D3EF3" w14:textId="77777777" w:rsidR="009213C7" w:rsidRPr="00392658" w:rsidRDefault="009213C7" w:rsidP="009B45B9">
      <w:pPr>
        <w:tabs>
          <w:tab w:val="left" w:pos="851"/>
        </w:tabs>
        <w:jc w:val="both"/>
        <w:rPr>
          <w:rFonts w:ascii="Trebuchet MS" w:hAnsi="Trebuchet MS" w:cs="Arial"/>
        </w:rPr>
      </w:pPr>
    </w:p>
    <w:p w14:paraId="1F4D3EF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0"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1"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1F4D3EF5"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1F4D3EF6" w14:textId="77777777" w:rsidR="001C40C0" w:rsidRPr="004268AC" w:rsidRDefault="001C40C0" w:rsidP="009B45B9">
      <w:pPr>
        <w:tabs>
          <w:tab w:val="left" w:pos="851"/>
        </w:tabs>
        <w:jc w:val="both"/>
        <w:rPr>
          <w:rFonts w:ascii="Arial Narrow" w:hAnsi="Arial Narrow" w:cs="Arial"/>
        </w:rPr>
      </w:pPr>
    </w:p>
    <w:p w14:paraId="1F4D3EF7" w14:textId="77777777" w:rsidR="001C40C0" w:rsidRPr="004268AC" w:rsidRDefault="001C40C0" w:rsidP="009B45B9">
      <w:pPr>
        <w:tabs>
          <w:tab w:val="left" w:pos="851"/>
        </w:tabs>
        <w:jc w:val="both"/>
        <w:rPr>
          <w:rFonts w:ascii="Arial Narrow" w:hAnsi="Arial Narrow" w:cs="Arial"/>
        </w:rPr>
      </w:pPr>
    </w:p>
    <w:p w14:paraId="1F4D3EF8" w14:textId="77777777" w:rsidR="009B1CD0" w:rsidRPr="004268AC" w:rsidRDefault="009B1CD0" w:rsidP="009B45B9">
      <w:pPr>
        <w:tabs>
          <w:tab w:val="left" w:pos="851"/>
        </w:tabs>
        <w:jc w:val="both"/>
        <w:rPr>
          <w:rFonts w:ascii="Arial Narrow" w:hAnsi="Arial Narrow" w:cs="Arial"/>
        </w:rPr>
      </w:pPr>
    </w:p>
    <w:p w14:paraId="1F4D3EF9" w14:textId="77777777" w:rsidR="009B1CD0" w:rsidRPr="004268AC" w:rsidRDefault="009B1CD0" w:rsidP="009B45B9">
      <w:pPr>
        <w:pStyle w:val="fcase2metab"/>
        <w:ind w:left="0" w:firstLine="0"/>
        <w:rPr>
          <w:rFonts w:ascii="Arial Narrow" w:hAnsi="Arial Narrow" w:cs="Arial"/>
        </w:rPr>
      </w:pPr>
    </w:p>
    <w:p w14:paraId="1F4D3EFA" w14:textId="77777777"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1F4D3EFB"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1F4D3EFC" w14:textId="77777777" w:rsidR="009B1CD0" w:rsidRPr="004268AC" w:rsidRDefault="009B1CD0" w:rsidP="009B45B9">
      <w:pPr>
        <w:pStyle w:val="fcase2metab"/>
        <w:rPr>
          <w:rFonts w:ascii="Arial Narrow" w:hAnsi="Arial Narrow" w:cs="Arial"/>
        </w:rPr>
      </w:pPr>
    </w:p>
    <w:p w14:paraId="3C7066E1" w14:textId="77777777" w:rsidR="003B2BC0" w:rsidRDefault="003B2BC0" w:rsidP="003B2BC0">
      <w:pPr>
        <w:pStyle w:val="fcase2metab"/>
        <w:ind w:left="0" w:firstLine="0"/>
        <w:rPr>
          <w:rFonts w:ascii="Trebuchet MS" w:hAnsi="Trebuchet MS" w:cs="Arial"/>
        </w:rPr>
      </w:pPr>
    </w:p>
    <w:p w14:paraId="3F27A07A" w14:textId="2D2765F9" w:rsidR="003B2BC0" w:rsidRPr="000B066A" w:rsidRDefault="003B2BC0" w:rsidP="003B2BC0">
      <w:pPr>
        <w:pStyle w:val="fcase2metab"/>
        <w:rPr>
          <w:rFonts w:ascii="Arial" w:hAnsi="Arial" w:cs="Arial"/>
          <w:b/>
        </w:rPr>
      </w:pPr>
      <w:r w:rsidRPr="000B066A">
        <w:rPr>
          <w:rFonts w:ascii="Arial" w:hAnsi="Arial" w:cs="Arial"/>
          <w:b/>
        </w:rPr>
        <w:t>AGENCE COMPTABLE DE L’</w:t>
      </w:r>
      <w:r w:rsidR="00F4262F" w:rsidRPr="000B066A">
        <w:rPr>
          <w:rFonts w:ascii="Arial" w:hAnsi="Arial" w:cs="Arial"/>
          <w:b/>
        </w:rPr>
        <w:t>Ineris</w:t>
      </w:r>
    </w:p>
    <w:p w14:paraId="6E4440E2" w14:textId="5D0BA236" w:rsidR="003B2BC0" w:rsidRPr="000B066A" w:rsidRDefault="003B2BC0" w:rsidP="003B2BC0">
      <w:pPr>
        <w:pStyle w:val="En-tte"/>
        <w:tabs>
          <w:tab w:val="clear" w:pos="4536"/>
          <w:tab w:val="clear" w:pos="9072"/>
        </w:tabs>
        <w:jc w:val="both"/>
        <w:rPr>
          <w:rFonts w:ascii="Arial" w:hAnsi="Arial" w:cs="Arial"/>
          <w:b/>
        </w:rPr>
      </w:pPr>
      <w:r w:rsidRPr="000B066A">
        <w:rPr>
          <w:rFonts w:ascii="Arial" w:hAnsi="Arial" w:cs="Arial"/>
          <w:b/>
        </w:rPr>
        <w:t xml:space="preserve">Monsieur Olivier </w:t>
      </w:r>
      <w:r w:rsidR="0027489A" w:rsidRPr="000B066A">
        <w:rPr>
          <w:rFonts w:ascii="Arial" w:hAnsi="Arial" w:cs="Arial"/>
          <w:b/>
        </w:rPr>
        <w:t>MALFAIT</w:t>
      </w:r>
      <w:r w:rsidR="00EC2811">
        <w:rPr>
          <w:rFonts w:ascii="Arial" w:hAnsi="Arial" w:cs="Arial"/>
          <w:b/>
        </w:rPr>
        <w:t>-MICHEL</w:t>
      </w:r>
    </w:p>
    <w:p w14:paraId="4B7A12C4" w14:textId="77777777" w:rsidR="003B2BC0" w:rsidRPr="000B066A" w:rsidRDefault="003B2BC0" w:rsidP="003B2BC0">
      <w:pPr>
        <w:pStyle w:val="En-tte"/>
        <w:tabs>
          <w:tab w:val="clear" w:pos="4536"/>
          <w:tab w:val="clear" w:pos="9072"/>
        </w:tabs>
        <w:jc w:val="both"/>
        <w:rPr>
          <w:rFonts w:ascii="Arial" w:hAnsi="Arial" w:cs="Arial"/>
          <w:b/>
        </w:rPr>
      </w:pPr>
      <w:r w:rsidRPr="000B066A">
        <w:rPr>
          <w:rFonts w:ascii="Arial" w:hAnsi="Arial" w:cs="Arial"/>
          <w:b/>
        </w:rPr>
        <w:t>Parc Technologique ALATA</w:t>
      </w:r>
    </w:p>
    <w:p w14:paraId="252EBC00" w14:textId="77777777" w:rsidR="003B2BC0" w:rsidRPr="000B066A" w:rsidRDefault="003B2BC0" w:rsidP="003B2BC0">
      <w:pPr>
        <w:pStyle w:val="En-tte"/>
        <w:tabs>
          <w:tab w:val="clear" w:pos="4536"/>
          <w:tab w:val="clear" w:pos="9072"/>
        </w:tabs>
        <w:jc w:val="both"/>
        <w:rPr>
          <w:rFonts w:ascii="Arial" w:hAnsi="Arial" w:cs="Arial"/>
          <w:b/>
        </w:rPr>
      </w:pPr>
      <w:r w:rsidRPr="000B066A">
        <w:rPr>
          <w:rFonts w:ascii="Arial" w:hAnsi="Arial" w:cs="Arial"/>
          <w:b/>
        </w:rPr>
        <w:t>60550 VERNEUIL-EN-HALATTE</w:t>
      </w:r>
    </w:p>
    <w:p w14:paraId="0CEF1AD4" w14:textId="77777777" w:rsidR="003B2BC0" w:rsidRPr="000B066A" w:rsidRDefault="003B2BC0" w:rsidP="003B2BC0">
      <w:pPr>
        <w:pStyle w:val="En-tte"/>
        <w:tabs>
          <w:tab w:val="clear" w:pos="4536"/>
          <w:tab w:val="clear" w:pos="9072"/>
        </w:tabs>
        <w:jc w:val="both"/>
        <w:rPr>
          <w:rFonts w:ascii="Arial" w:hAnsi="Arial" w:cs="Arial"/>
          <w:b/>
        </w:rPr>
      </w:pPr>
      <w:r w:rsidRPr="000B066A">
        <w:rPr>
          <w:rFonts w:ascii="Arial" w:hAnsi="Arial" w:cs="Arial"/>
          <w:b/>
        </w:rPr>
        <w:t>FRANCE</w:t>
      </w:r>
    </w:p>
    <w:p w14:paraId="4BE4EDCA" w14:textId="77777777" w:rsidR="003B2BC0" w:rsidRPr="000B066A" w:rsidRDefault="003B2BC0" w:rsidP="003B2BC0">
      <w:pPr>
        <w:pStyle w:val="fcase2metab"/>
        <w:ind w:left="0" w:firstLine="0"/>
        <w:rPr>
          <w:rFonts w:ascii="Arial" w:hAnsi="Arial" w:cs="Arial"/>
        </w:rPr>
      </w:pPr>
    </w:p>
    <w:p w14:paraId="1F4D3F04" w14:textId="6379A8FB" w:rsidR="00153371" w:rsidRDefault="003B2BC0" w:rsidP="003B2BC0">
      <w:pPr>
        <w:pStyle w:val="fcase2metab"/>
        <w:ind w:left="0" w:firstLine="0"/>
        <w:rPr>
          <w:rFonts w:ascii="Arial Narrow" w:hAnsi="Arial Narrow" w:cs="Arial"/>
        </w:rPr>
      </w:pPr>
      <w:proofErr w:type="gramStart"/>
      <w:r w:rsidRPr="000B066A">
        <w:rPr>
          <w:rFonts w:ascii="Arial" w:hAnsi="Arial" w:cs="Arial"/>
        </w:rPr>
        <w:t>Email</w:t>
      </w:r>
      <w:proofErr w:type="gramEnd"/>
      <w:r w:rsidRPr="000B066A">
        <w:rPr>
          <w:rFonts w:ascii="Arial" w:hAnsi="Arial" w:cs="Arial"/>
        </w:rPr>
        <w:t xml:space="preserve"> : </w:t>
      </w:r>
      <w:r w:rsidR="00EC2811" w:rsidRPr="00EC2811">
        <w:rPr>
          <w:rFonts w:ascii="Arial" w:hAnsi="Arial" w:cs="Arial"/>
        </w:rPr>
        <w:t>olivier.MALFAIT-MICHEL@ineris.fr</w:t>
      </w:r>
    </w:p>
    <w:p w14:paraId="1F4D3F05" w14:textId="77777777" w:rsidR="00153371" w:rsidRPr="004268AC" w:rsidRDefault="00153371" w:rsidP="009B45B9">
      <w:pPr>
        <w:pStyle w:val="fcase2metab"/>
        <w:ind w:left="0" w:firstLine="0"/>
        <w:rPr>
          <w:rFonts w:ascii="Arial Narrow" w:hAnsi="Arial Narrow" w:cs="Arial"/>
        </w:rPr>
      </w:pPr>
    </w:p>
    <w:p w14:paraId="1F4D3F06" w14:textId="77777777" w:rsidR="00AE1A5C" w:rsidRDefault="00AE1A5C" w:rsidP="00EF71CC">
      <w:pPr>
        <w:suppressAutoHyphens w:val="0"/>
        <w:rPr>
          <w:rFonts w:ascii="Trebuchet MS" w:hAnsi="Trebuchet MS" w:cs="Arial"/>
        </w:rPr>
      </w:pPr>
      <w:r>
        <w:rPr>
          <w:rFonts w:ascii="Trebuchet MS" w:hAnsi="Trebuchet MS" w:cs="Arial"/>
        </w:rPr>
        <w:br w:type="page"/>
      </w:r>
    </w:p>
    <w:p w14:paraId="1F4D3F07"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1F4D3F09" w14:textId="77777777" w:rsidTr="00065BC7">
        <w:tc>
          <w:tcPr>
            <w:tcW w:w="10277" w:type="dxa"/>
            <w:shd w:val="clear" w:color="auto" w:fill="66CCFF"/>
          </w:tcPr>
          <w:p w14:paraId="1F4D3F08" w14:textId="77777777"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1F4D3F0A" w14:textId="77777777" w:rsidR="00243D50" w:rsidRPr="006A453A" w:rsidRDefault="00243D50" w:rsidP="00243D50">
      <w:pPr>
        <w:tabs>
          <w:tab w:val="left" w:pos="3600"/>
        </w:tabs>
        <w:jc w:val="both"/>
        <w:rPr>
          <w:rFonts w:ascii="Arial Narrow" w:hAnsi="Arial Narrow"/>
        </w:rPr>
      </w:pPr>
    </w:p>
    <w:p w14:paraId="1F4D3F0B" w14:textId="77777777" w:rsidR="00243D50" w:rsidRPr="006A453A" w:rsidRDefault="00243D50" w:rsidP="00243D50">
      <w:pPr>
        <w:tabs>
          <w:tab w:val="left" w:pos="3600"/>
        </w:tabs>
        <w:jc w:val="both"/>
        <w:rPr>
          <w:rFonts w:ascii="Arial Narrow" w:hAnsi="Arial Narrow" w:cs="Arial"/>
          <w:b/>
        </w:rPr>
      </w:pPr>
    </w:p>
    <w:p w14:paraId="1F4D3F0C" w14:textId="77777777" w:rsidR="00243D50" w:rsidRPr="006A453A" w:rsidRDefault="00243D50" w:rsidP="00243D50">
      <w:pPr>
        <w:rPr>
          <w:rFonts w:ascii="Arial Narrow" w:hAnsi="Arial Narrow" w:cs="Arial"/>
          <w:b/>
        </w:rPr>
      </w:pPr>
      <w:r w:rsidRPr="00A52D6B">
        <w:rPr>
          <w:rFonts w:ascii="Arial" w:hAnsi="Arial" w:cs="Arial"/>
          <w:b/>
          <w:sz w:val="22"/>
          <w:szCs w:val="22"/>
        </w:rPr>
        <w:t>La présente offre</w:t>
      </w:r>
      <w:r w:rsidR="001B768B" w:rsidRPr="00A52D6B">
        <w:rPr>
          <w:rFonts w:ascii="Arial" w:hAnsi="Arial" w:cs="Arial"/>
          <w:b/>
          <w:sz w:val="22"/>
          <w:szCs w:val="22"/>
        </w:rPr>
        <w:t xml:space="preserve"> </w:t>
      </w:r>
      <w:r w:rsidR="00F40E91">
        <w:rPr>
          <w:rFonts w:ascii="Arial" w:hAnsi="Arial" w:cs="Arial"/>
          <w:b/>
          <w:sz w:val="22"/>
          <w:szCs w:val="22"/>
        </w:rPr>
        <w:t>est acceptée.</w:t>
      </w:r>
    </w:p>
    <w:p w14:paraId="1F4D3F0D" w14:textId="77777777" w:rsidR="00243D50" w:rsidRPr="006A453A" w:rsidRDefault="00243D50" w:rsidP="00243D50">
      <w:pPr>
        <w:rPr>
          <w:rFonts w:ascii="Arial Narrow" w:hAnsi="Arial Narrow" w:cs="Arial"/>
          <w:b/>
        </w:rPr>
      </w:pPr>
    </w:p>
    <w:p w14:paraId="1F4D3F0E"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1F4D3F0F"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bookmarkStart w:id="2" w:name="_Hlk501544797"/>
    <w:p w14:paraId="1F4D3F10" w14:textId="3F5026C6" w:rsidR="009A032A" w:rsidRPr="00A52D6B" w:rsidRDefault="00E33DA1" w:rsidP="00243D50">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243D50" w:rsidRPr="00A52D6B">
        <w:rPr>
          <w:rFonts w:ascii="Arial" w:hAnsi="Arial" w:cs="Arial"/>
        </w:rPr>
        <w:t xml:space="preserve"> </w:t>
      </w:r>
      <w:bookmarkEnd w:id="2"/>
      <w:r w:rsidR="00243D50" w:rsidRPr="00A52D6B">
        <w:rPr>
          <w:rFonts w:ascii="Arial" w:hAnsi="Arial" w:cs="Arial"/>
        </w:rPr>
        <w:t>A</w:t>
      </w:r>
      <w:r w:rsidR="009A032A" w:rsidRPr="00A52D6B">
        <w:rPr>
          <w:rFonts w:ascii="Arial" w:hAnsi="Arial" w:cs="Arial"/>
        </w:rPr>
        <w:t>nnexe BPU Bordereau des Prix Unitaires</w:t>
      </w:r>
      <w:r w:rsidR="008A5E5E" w:rsidRPr="00A52D6B">
        <w:rPr>
          <w:rFonts w:ascii="Arial" w:hAnsi="Arial" w:cs="Arial"/>
        </w:rPr>
        <w:t xml:space="preserve"> Plafonds</w:t>
      </w:r>
      <w:r w:rsidR="009A032A" w:rsidRPr="00A52D6B">
        <w:rPr>
          <w:rFonts w:ascii="Arial" w:hAnsi="Arial" w:cs="Arial"/>
        </w:rPr>
        <w:t xml:space="preserve"> dûment signé par le candidat</w:t>
      </w:r>
    </w:p>
    <w:p w14:paraId="1F4D3F11" w14:textId="77777777" w:rsidR="00D21112" w:rsidRPr="00A52D6B" w:rsidRDefault="00B53F5A"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1F4D3F12" w14:textId="77777777"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1F4D3F13"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1F4D3F14"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1F4D3F15"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1F4D3F16" w14:textId="77777777" w:rsidR="00243D50" w:rsidRPr="006A453A" w:rsidRDefault="00243D50" w:rsidP="00243D50">
      <w:pPr>
        <w:jc w:val="both"/>
        <w:rPr>
          <w:rFonts w:ascii="Arial Narrow" w:hAnsi="Arial Narrow" w:cs="Arial"/>
        </w:rPr>
      </w:pPr>
    </w:p>
    <w:p w14:paraId="1F4D3F17" w14:textId="77777777" w:rsidR="00243D50" w:rsidRPr="006A453A" w:rsidRDefault="00243D50" w:rsidP="00243D50">
      <w:pPr>
        <w:jc w:val="both"/>
        <w:rPr>
          <w:rFonts w:ascii="Arial Narrow" w:hAnsi="Arial Narrow" w:cs="Arial"/>
        </w:rPr>
      </w:pPr>
    </w:p>
    <w:p w14:paraId="1F4D3F18" w14:textId="77777777" w:rsidR="00022A4F" w:rsidRDefault="00022A4F" w:rsidP="00022A4F">
      <w:pPr>
        <w:jc w:val="both"/>
        <w:rPr>
          <w:rFonts w:ascii="Arial" w:hAnsi="Arial" w:cs="Arial"/>
        </w:rPr>
      </w:pPr>
      <w:r>
        <w:rPr>
          <w:rFonts w:ascii="Arial" w:hAnsi="Arial" w:cs="Arial"/>
        </w:rPr>
        <w:t xml:space="preserve">Le présent marché est conclu : </w:t>
      </w:r>
    </w:p>
    <w:p w14:paraId="1F4D3F19" w14:textId="77777777" w:rsidR="00022A4F" w:rsidRDefault="00022A4F" w:rsidP="00022A4F">
      <w:pPr>
        <w:jc w:val="both"/>
        <w:rPr>
          <w:rFonts w:ascii="Arial" w:hAnsi="Arial" w:cs="Arial"/>
        </w:rPr>
      </w:pPr>
    </w:p>
    <w:p w14:paraId="1F4D3F1A" w14:textId="77777777" w:rsidR="00022A4F" w:rsidRDefault="006D0723" w:rsidP="00022A4F">
      <w:pPr>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022A4F">
        <w:rPr>
          <w:rFonts w:ascii="Arial" w:hAnsi="Arial" w:cs="Arial"/>
        </w:rPr>
        <w:t xml:space="preserve"> </w:t>
      </w:r>
      <w:proofErr w:type="gramStart"/>
      <w:r w:rsidR="00022A4F">
        <w:rPr>
          <w:rFonts w:ascii="Arial" w:hAnsi="Arial" w:cs="Arial"/>
        </w:rPr>
        <w:t>sans</w:t>
      </w:r>
      <w:proofErr w:type="gramEnd"/>
      <w:r w:rsidR="00022A4F">
        <w:rPr>
          <w:rFonts w:ascii="Arial" w:hAnsi="Arial" w:cs="Arial"/>
        </w:rPr>
        <w:t xml:space="preserve"> montant minimum. </w:t>
      </w:r>
    </w:p>
    <w:p w14:paraId="1F4D3F1B" w14:textId="77777777" w:rsidR="00022A4F" w:rsidRDefault="00022A4F" w:rsidP="00022A4F">
      <w:pPr>
        <w:jc w:val="both"/>
        <w:rPr>
          <w:rFonts w:ascii="Arial" w:hAnsi="Arial" w:cs="Arial"/>
        </w:rPr>
      </w:pPr>
    </w:p>
    <w:p w14:paraId="1F4D3F1C" w14:textId="77777777" w:rsidR="00022A4F" w:rsidRDefault="006D0723" w:rsidP="00022A4F">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022A4F">
        <w:rPr>
          <w:rFonts w:ascii="Arial" w:hAnsi="Arial" w:cs="Arial"/>
        </w:rPr>
        <w:t xml:space="preserve"> </w:t>
      </w:r>
      <w:proofErr w:type="gramStart"/>
      <w:r w:rsidR="00022A4F">
        <w:rPr>
          <w:rFonts w:ascii="Arial" w:hAnsi="Arial" w:cs="Arial"/>
        </w:rPr>
        <w:t>pour</w:t>
      </w:r>
      <w:proofErr w:type="gramEnd"/>
      <w:r w:rsidR="00022A4F">
        <w:rPr>
          <w:rFonts w:ascii="Arial" w:hAnsi="Arial" w:cs="Arial"/>
        </w:rPr>
        <w:t xml:space="preserve"> un montant </w:t>
      </w:r>
      <w:r w:rsidR="00FD36DE">
        <w:rPr>
          <w:rFonts w:ascii="Arial" w:hAnsi="Arial" w:cs="Arial"/>
        </w:rPr>
        <w:t xml:space="preserve">ferme </w:t>
      </w:r>
      <w:r w:rsidR="00022A4F">
        <w:rPr>
          <w:rFonts w:ascii="Arial" w:hAnsi="Arial" w:cs="Arial"/>
        </w:rPr>
        <w:t xml:space="preserve">de </w:t>
      </w:r>
      <w:r w:rsidR="00022A4F">
        <w:rPr>
          <w:rFonts w:ascii="Arial" w:hAnsi="Arial" w:cs="Arial"/>
        </w:rPr>
        <w:tab/>
      </w:r>
      <w:r w:rsidR="00022A4F">
        <w:rPr>
          <w:rFonts w:ascii="Arial" w:hAnsi="Arial" w:cs="Arial"/>
        </w:rPr>
        <w:tab/>
      </w:r>
      <w:r w:rsidR="00022A4F">
        <w:rPr>
          <w:rFonts w:ascii="Arial" w:hAnsi="Arial" w:cs="Arial"/>
        </w:rPr>
        <w:tab/>
      </w:r>
      <w:r w:rsidR="00022A4F">
        <w:rPr>
          <w:rFonts w:ascii="Arial" w:hAnsi="Arial" w:cs="Arial"/>
        </w:rPr>
        <w:tab/>
        <w:t>€/HT</w:t>
      </w:r>
    </w:p>
    <w:p w14:paraId="1F4D3F1D" w14:textId="77777777" w:rsidR="00022A4F" w:rsidRDefault="00022A4F" w:rsidP="00022A4F">
      <w:pPr>
        <w:jc w:val="both"/>
        <w:rPr>
          <w:rFonts w:ascii="Arial" w:hAnsi="Arial" w:cs="Arial"/>
        </w:rPr>
      </w:pPr>
    </w:p>
    <w:p w14:paraId="1F4D3F1E" w14:textId="77777777" w:rsidR="00022A4F" w:rsidRDefault="006E260A" w:rsidP="00022A4F">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un démarrage le </w:t>
      </w:r>
      <w:r>
        <w:rPr>
          <w:rFonts w:ascii="Arial" w:hAnsi="Arial" w:cs="Arial"/>
        </w:rPr>
        <w:tab/>
      </w:r>
      <w:r>
        <w:rPr>
          <w:rFonts w:ascii="Arial" w:hAnsi="Arial" w:cs="Arial"/>
        </w:rPr>
        <w:tab/>
      </w:r>
    </w:p>
    <w:p w14:paraId="1F4D3F20" w14:textId="77777777" w:rsidR="00022A4F" w:rsidRDefault="00022A4F" w:rsidP="00022A4F">
      <w:pPr>
        <w:jc w:val="both"/>
        <w:rPr>
          <w:rFonts w:ascii="Arial" w:hAnsi="Arial" w:cs="Arial"/>
        </w:rPr>
      </w:pPr>
    </w:p>
    <w:p w14:paraId="0746D316" w14:textId="77777777" w:rsidR="00ED181E" w:rsidRDefault="00ED181E" w:rsidP="00ED181E">
      <w:pPr>
        <w:jc w:val="both"/>
        <w:rPr>
          <w:rFonts w:ascii="Arial" w:hAnsi="Arial" w:cs="Arial"/>
        </w:rPr>
      </w:pPr>
    </w:p>
    <w:p w14:paraId="431CA040" w14:textId="52CC28F6" w:rsidR="00ED181E" w:rsidRDefault="00ED181E" w:rsidP="00ED181E">
      <w:pPr>
        <w:jc w:val="both"/>
        <w:rPr>
          <w:rFonts w:ascii="Arial" w:hAnsi="Arial" w:cs="Arial"/>
        </w:rPr>
      </w:pPr>
      <w:r w:rsidRPr="00973D97">
        <w:rPr>
          <w:rFonts w:ascii="Arial" w:hAnsi="Arial" w:cs="Arial"/>
        </w:rPr>
        <w:t xml:space="preserve">Son montant maximum </w:t>
      </w:r>
      <w:r w:rsidRPr="00973D97">
        <w:rPr>
          <w:rFonts w:ascii="Arial" w:hAnsi="Arial" w:cs="Arial"/>
          <w:b/>
          <w:bCs/>
          <w:u w:val="single"/>
        </w:rPr>
        <w:t>sur toute sa durée</w:t>
      </w:r>
      <w:r w:rsidRPr="00973D97">
        <w:rPr>
          <w:rFonts w:ascii="Arial" w:hAnsi="Arial" w:cs="Arial"/>
        </w:rPr>
        <w:t xml:space="preserve"> ne pourra dépasser le montant d</w:t>
      </w:r>
      <w:r w:rsidR="0086727E" w:rsidRPr="00973D97">
        <w:rPr>
          <w:rFonts w:ascii="Arial" w:hAnsi="Arial" w:cs="Arial"/>
        </w:rPr>
        <w:t xml:space="preserve">e </w:t>
      </w:r>
      <w:r w:rsidR="002C1CD3">
        <w:rPr>
          <w:rFonts w:ascii="Arial" w:hAnsi="Arial" w:cs="Arial"/>
        </w:rPr>
        <w:t>9 150 000 € TTC</w:t>
      </w:r>
    </w:p>
    <w:p w14:paraId="3C3C8600" w14:textId="77777777" w:rsidR="00ED181E" w:rsidRDefault="00ED181E" w:rsidP="00ED181E">
      <w:pPr>
        <w:jc w:val="both"/>
        <w:rPr>
          <w:rFonts w:ascii="Arial" w:hAnsi="Arial" w:cs="Arial"/>
        </w:rPr>
      </w:pPr>
      <w:r>
        <w:rPr>
          <w:rFonts w:ascii="Arial" w:hAnsi="Arial" w:cs="Arial"/>
        </w:rPr>
        <w:t xml:space="preserve"> </w:t>
      </w:r>
    </w:p>
    <w:p w14:paraId="78ED842A" w14:textId="77777777" w:rsidR="00ED181E" w:rsidRDefault="00ED181E" w:rsidP="00ED181E">
      <w:pPr>
        <w:jc w:val="both"/>
        <w:rPr>
          <w:rFonts w:ascii="Arial" w:hAnsi="Arial" w:cs="Arial"/>
        </w:rPr>
      </w:pPr>
      <w:r>
        <w:rPr>
          <w:rFonts w:ascii="Arial" w:hAnsi="Arial" w:cs="Arial"/>
        </w:rPr>
        <w:t>Ce montant est donné à titre indicatif et ne constitue en aucun cas un engagement de l’Ineris.</w:t>
      </w:r>
    </w:p>
    <w:p w14:paraId="1F4D3F21" w14:textId="77777777" w:rsidR="00022A4F" w:rsidRDefault="00022A4F" w:rsidP="00022A4F">
      <w:pPr>
        <w:rPr>
          <w:rFonts w:ascii="Arial" w:hAnsi="Arial" w:cs="Arial"/>
        </w:rPr>
      </w:pPr>
    </w:p>
    <w:p w14:paraId="1F4D3F22" w14:textId="77777777" w:rsidR="0090399B" w:rsidRPr="00A52D6B" w:rsidRDefault="0090399B" w:rsidP="00243D50">
      <w:pPr>
        <w:jc w:val="both"/>
        <w:rPr>
          <w:rFonts w:ascii="Arial" w:hAnsi="Arial" w:cs="Arial"/>
        </w:rPr>
      </w:pPr>
    </w:p>
    <w:p w14:paraId="1F4D3F23" w14:textId="77777777" w:rsidR="00243D50" w:rsidRPr="00A52D6B" w:rsidRDefault="00243D50" w:rsidP="00243D50">
      <w:pPr>
        <w:jc w:val="both"/>
        <w:rPr>
          <w:rFonts w:ascii="Arial" w:hAnsi="Arial" w:cs="Arial"/>
        </w:rPr>
      </w:pPr>
    </w:p>
    <w:p w14:paraId="1F4D3F24" w14:textId="77777777" w:rsidR="00022A4F" w:rsidRPr="00A52D6B" w:rsidRDefault="00730E47" w:rsidP="00AA36AD">
      <w:pPr>
        <w:jc w:val="both"/>
        <w:rPr>
          <w:rFonts w:ascii="Arial" w:hAnsi="Arial" w:cs="Arial"/>
        </w:rPr>
      </w:pPr>
      <w:r w:rsidRPr="00A52D6B">
        <w:rPr>
          <w:rFonts w:ascii="Arial" w:hAnsi="Arial" w:cs="Arial"/>
        </w:rPr>
        <w:t>Contrôleur Budgétaire</w:t>
      </w:r>
    </w:p>
    <w:p w14:paraId="1F4D3F25" w14:textId="77777777" w:rsidR="007662B6" w:rsidRPr="00A52D6B" w:rsidRDefault="007662B6" w:rsidP="00243D50">
      <w:pPr>
        <w:rPr>
          <w:rFonts w:ascii="Arial" w:hAnsi="Arial" w:cs="Arial"/>
        </w:rPr>
      </w:pPr>
    </w:p>
    <w:p w14:paraId="3297F76D" w14:textId="77777777" w:rsidR="00886644" w:rsidRDefault="00886644" w:rsidP="00886644">
      <w:pPr>
        <w:rPr>
          <w:rFonts w:ascii="Arial" w:hAnsi="Arial" w:cs="Arial"/>
        </w:rPr>
      </w:pPr>
      <w:r>
        <w:rPr>
          <w:rFonts w:ascii="Arial" w:hAnsi="Arial" w:cs="Arial"/>
        </w:rPr>
        <w:t>Contrôle Général Economique et Financier</w:t>
      </w:r>
    </w:p>
    <w:p w14:paraId="0AFBEF9C" w14:textId="77777777" w:rsidR="00886644" w:rsidRDefault="00886644" w:rsidP="00886644">
      <w:pPr>
        <w:rPr>
          <w:rFonts w:ascii="Arial" w:hAnsi="Arial" w:cs="Arial"/>
        </w:rPr>
      </w:pPr>
      <w:r>
        <w:rPr>
          <w:rFonts w:ascii="Arial" w:hAnsi="Arial" w:cs="Arial"/>
        </w:rPr>
        <w:t>Ministère de l’Economie</w:t>
      </w:r>
    </w:p>
    <w:p w14:paraId="1F4D3F27" w14:textId="77777777" w:rsidR="00243D50" w:rsidRDefault="00243D50" w:rsidP="00243D50">
      <w:pPr>
        <w:rPr>
          <w:rFonts w:ascii="Arial" w:hAnsi="Arial" w:cs="Arial"/>
        </w:rPr>
      </w:pPr>
    </w:p>
    <w:p w14:paraId="1F4D3F29" w14:textId="77777777" w:rsidR="00AA36AD" w:rsidRDefault="00AA36AD" w:rsidP="00243D50">
      <w:pPr>
        <w:rPr>
          <w:rFonts w:ascii="Arial" w:hAnsi="Arial" w:cs="Arial"/>
        </w:rPr>
      </w:pPr>
    </w:p>
    <w:p w14:paraId="1F4D3F2A" w14:textId="77777777" w:rsidR="00AA36AD" w:rsidRPr="00A52D6B" w:rsidRDefault="00AA36AD" w:rsidP="00243D50">
      <w:pPr>
        <w:rPr>
          <w:rFonts w:ascii="Arial" w:hAnsi="Arial" w:cs="Arial"/>
        </w:rPr>
      </w:pPr>
    </w:p>
    <w:p w14:paraId="1F4D3F2B" w14:textId="77777777"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1F4D3F2C" w14:textId="77777777" w:rsidR="00243D50" w:rsidRPr="00A52D6B" w:rsidRDefault="00243D50" w:rsidP="00243D50">
      <w:pPr>
        <w:tabs>
          <w:tab w:val="left" w:pos="5245"/>
          <w:tab w:val="left" w:pos="7371"/>
          <w:tab w:val="left" w:pos="7655"/>
        </w:tabs>
        <w:jc w:val="both"/>
        <w:rPr>
          <w:rFonts w:ascii="Arial" w:hAnsi="Arial" w:cs="Arial"/>
        </w:rPr>
      </w:pPr>
    </w:p>
    <w:p w14:paraId="1F4D3F2F" w14:textId="77777777" w:rsidR="00243D50" w:rsidRDefault="00243D50" w:rsidP="00243D50">
      <w:pPr>
        <w:tabs>
          <w:tab w:val="left" w:pos="5245"/>
          <w:tab w:val="left" w:pos="7371"/>
          <w:tab w:val="left" w:pos="7655"/>
        </w:tabs>
        <w:jc w:val="both"/>
        <w:rPr>
          <w:rFonts w:ascii="Arial" w:hAnsi="Arial" w:cs="Arial"/>
        </w:rPr>
      </w:pPr>
    </w:p>
    <w:p w14:paraId="733B2DBD" w14:textId="77777777" w:rsidR="002C1CD3" w:rsidRDefault="002C1CD3" w:rsidP="00243D50">
      <w:pPr>
        <w:tabs>
          <w:tab w:val="left" w:pos="5245"/>
          <w:tab w:val="left" w:pos="7371"/>
          <w:tab w:val="left" w:pos="7655"/>
        </w:tabs>
        <w:jc w:val="both"/>
        <w:rPr>
          <w:rFonts w:ascii="Arial" w:hAnsi="Arial" w:cs="Arial"/>
        </w:rPr>
      </w:pPr>
    </w:p>
    <w:p w14:paraId="577C557F" w14:textId="77777777" w:rsidR="002C1CD3" w:rsidRPr="00A52D6B" w:rsidRDefault="002C1CD3" w:rsidP="00243D50">
      <w:pPr>
        <w:tabs>
          <w:tab w:val="left" w:pos="5245"/>
          <w:tab w:val="left" w:pos="7371"/>
          <w:tab w:val="left" w:pos="7655"/>
        </w:tabs>
        <w:jc w:val="both"/>
        <w:rPr>
          <w:rFonts w:ascii="Arial" w:hAnsi="Arial" w:cs="Arial"/>
        </w:rPr>
      </w:pPr>
    </w:p>
    <w:p w14:paraId="1F4D3F30" w14:textId="77777777" w:rsidR="00243D50" w:rsidRPr="00A52D6B" w:rsidRDefault="00243D50" w:rsidP="00243D50">
      <w:pPr>
        <w:tabs>
          <w:tab w:val="left" w:pos="5245"/>
          <w:tab w:val="left" w:pos="7371"/>
          <w:tab w:val="left" w:pos="7655"/>
        </w:tabs>
        <w:jc w:val="both"/>
        <w:rPr>
          <w:rFonts w:ascii="Arial" w:hAnsi="Arial" w:cs="Arial"/>
        </w:rPr>
      </w:pPr>
    </w:p>
    <w:p w14:paraId="1F4D3F31" w14:textId="77777777"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1F4D3F32" w14:textId="77777777"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1F4D3F33" w14:textId="77777777" w:rsidR="00983E5F" w:rsidRDefault="00983E5F">
      <w:pPr>
        <w:suppressAutoHyphens w:val="0"/>
        <w:rPr>
          <w:rFonts w:ascii="Trebuchet MS" w:hAnsi="Trebuchet MS"/>
        </w:rPr>
      </w:pPr>
      <w:r>
        <w:rPr>
          <w:rFonts w:ascii="Trebuchet MS" w:hAnsi="Trebuchet MS"/>
        </w:rPr>
        <w:br w:type="page"/>
      </w:r>
    </w:p>
    <w:p w14:paraId="1F4D3F34"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lastRenderedPageBreak/>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1F4D3F35" w14:textId="77777777" w:rsidR="00A736CF" w:rsidRPr="00AD17A8" w:rsidRDefault="00A736CF" w:rsidP="000C151A">
      <w:pPr>
        <w:tabs>
          <w:tab w:val="left" w:pos="851"/>
        </w:tabs>
        <w:jc w:val="center"/>
        <w:rPr>
          <w:rFonts w:ascii="Arial Narrow" w:hAnsi="Arial Narrow"/>
          <w:b/>
          <w:sz w:val="28"/>
        </w:rPr>
      </w:pPr>
    </w:p>
    <w:p w14:paraId="1F4D3F36" w14:textId="77777777" w:rsidR="00362AFE" w:rsidRDefault="00362AFE" w:rsidP="00362AFE">
      <w:pPr>
        <w:tabs>
          <w:tab w:val="left" w:pos="720"/>
        </w:tabs>
        <w:spacing w:before="160" w:after="160"/>
        <w:jc w:val="both"/>
        <w:rPr>
          <w:rFonts w:ascii="Arial" w:hAnsi="Arial" w:cs="Arial"/>
          <w:bCs/>
        </w:rPr>
      </w:pPr>
      <w:r>
        <w:rPr>
          <w:rFonts w:ascii="Arial" w:hAnsi="Arial" w:cs="Arial"/>
          <w:bCs/>
        </w:rPr>
        <w:t>L</w:t>
      </w:r>
      <w:r w:rsidRPr="00362AFE">
        <w:rPr>
          <w:rFonts w:ascii="Arial" w:hAnsi="Arial" w:cs="Arial"/>
          <w:bCs/>
        </w:rPr>
        <w:t xml:space="preserve">es prestations seront rémunérées par application </w:t>
      </w:r>
      <w:r w:rsidR="00D84AFE" w:rsidRPr="00BA0733">
        <w:rPr>
          <w:rFonts w:cs="Arial"/>
          <w:bCs/>
          <w:color w:val="000000" w:themeColor="text1"/>
        </w:rPr>
        <w:t xml:space="preserve">des taux de cotisation </w:t>
      </w:r>
      <w:r w:rsidR="00D84AFE">
        <w:rPr>
          <w:rFonts w:cs="Arial"/>
          <w:bCs/>
          <w:color w:val="000000" w:themeColor="text1"/>
        </w:rPr>
        <w:t xml:space="preserve">ci-après </w:t>
      </w:r>
      <w:r w:rsidR="00D84AFE" w:rsidRPr="00BA0733">
        <w:rPr>
          <w:rFonts w:cs="Arial"/>
          <w:bCs/>
          <w:color w:val="000000" w:themeColor="text1"/>
        </w:rPr>
        <w:t>exprimé</w:t>
      </w:r>
      <w:r w:rsidR="00D84AFE">
        <w:rPr>
          <w:rFonts w:cs="Arial"/>
          <w:bCs/>
          <w:color w:val="000000" w:themeColor="text1"/>
        </w:rPr>
        <w:t>s</w:t>
      </w:r>
      <w:r w:rsidR="00D84AFE" w:rsidRPr="00BA0733">
        <w:rPr>
          <w:rFonts w:cs="Arial"/>
          <w:bCs/>
          <w:color w:val="000000" w:themeColor="text1"/>
        </w:rPr>
        <w:t xml:space="preserve"> en % du salaire annuel brut</w:t>
      </w:r>
      <w:r w:rsidR="00D84AFE" w:rsidRPr="00362AFE">
        <w:rPr>
          <w:rFonts w:ascii="Arial" w:hAnsi="Arial" w:cs="Arial"/>
          <w:bCs/>
        </w:rPr>
        <w:t xml:space="preserve"> </w:t>
      </w:r>
      <w:r w:rsidRPr="00362AFE">
        <w:rPr>
          <w:rFonts w:ascii="Arial" w:hAnsi="Arial" w:cs="Arial"/>
          <w:bCs/>
        </w:rPr>
        <w:t>(glob</w:t>
      </w:r>
      <w:r w:rsidR="00D84AFE">
        <w:rPr>
          <w:rFonts w:ascii="Arial" w:hAnsi="Arial" w:cs="Arial"/>
          <w:bCs/>
        </w:rPr>
        <w:t>aux</w:t>
      </w:r>
      <w:r w:rsidRPr="00362AFE">
        <w:rPr>
          <w:rFonts w:ascii="Arial" w:hAnsi="Arial" w:cs="Arial"/>
          <w:bCs/>
        </w:rPr>
        <w:t xml:space="preserve"> et forfaitaire</w:t>
      </w:r>
      <w:r w:rsidR="00D84AFE">
        <w:rPr>
          <w:rFonts w:ascii="Arial" w:hAnsi="Arial" w:cs="Arial"/>
          <w:bCs/>
        </w:rPr>
        <w:t>s</w:t>
      </w:r>
      <w:r w:rsidRPr="00362AFE">
        <w:rPr>
          <w:rFonts w:ascii="Arial" w:hAnsi="Arial" w:cs="Arial"/>
          <w:bCs/>
        </w:rPr>
        <w:t>), égal à :</w:t>
      </w:r>
    </w:p>
    <w:p w14:paraId="1F4D3F37" w14:textId="791F9135" w:rsidR="00AA36AD" w:rsidRPr="000E287A" w:rsidRDefault="00AA36AD" w:rsidP="00D84AFE">
      <w:pPr>
        <w:tabs>
          <w:tab w:val="left" w:pos="720"/>
        </w:tabs>
        <w:spacing w:before="160" w:after="160"/>
        <w:jc w:val="center"/>
        <w:rPr>
          <w:rFonts w:ascii="Arial" w:hAnsi="Arial" w:cs="Arial"/>
          <w:b/>
          <w:bCs/>
          <w:color w:val="000000" w:themeColor="text1"/>
        </w:rPr>
      </w:pPr>
      <w:r w:rsidRPr="000E287A">
        <w:rPr>
          <w:rFonts w:ascii="Arial" w:hAnsi="Arial" w:cs="Arial"/>
          <w:b/>
          <w:bCs/>
          <w:color w:val="000000" w:themeColor="text1"/>
        </w:rPr>
        <w:t>Régime complémentaire de Prévoyance</w:t>
      </w:r>
      <w:r w:rsidR="00D84AFE" w:rsidRPr="000E287A">
        <w:rPr>
          <w:rFonts w:ascii="Arial" w:hAnsi="Arial" w:cs="Arial"/>
          <w:b/>
          <w:bCs/>
          <w:color w:val="000000" w:themeColor="text1"/>
        </w:rPr>
        <w:t xml:space="preserve"> de l’ensemble du personnel</w:t>
      </w:r>
    </w:p>
    <w:p w14:paraId="1F4D3F38" w14:textId="15032530" w:rsidR="00AA36AD" w:rsidRPr="000E287A" w:rsidRDefault="00D815CC" w:rsidP="00AA36AD">
      <w:pPr>
        <w:pStyle w:val="Paragraphedeliste"/>
        <w:spacing w:before="120" w:after="120"/>
        <w:contextualSpacing w:val="0"/>
        <w:jc w:val="center"/>
        <w:rPr>
          <w:rFonts w:ascii="Arial" w:hAnsi="Arial" w:cs="Arial"/>
          <w:b/>
          <w:sz w:val="20"/>
          <w:szCs w:val="20"/>
        </w:rPr>
      </w:pPr>
      <w:r>
        <w:rPr>
          <w:rFonts w:ascii="Arial" w:hAnsi="Arial" w:cs="Arial"/>
          <w:b/>
          <w:sz w:val="20"/>
          <w:szCs w:val="20"/>
        </w:rPr>
        <w:t>Solution de base</w:t>
      </w:r>
    </w:p>
    <w:tbl>
      <w:tblPr>
        <w:tblpPr w:leftFromText="141" w:rightFromText="141"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36"/>
        <w:gridCol w:w="2137"/>
        <w:gridCol w:w="1071"/>
        <w:gridCol w:w="1822"/>
      </w:tblGrid>
      <w:tr w:rsidR="00AA36AD" w:rsidRPr="000E287A" w14:paraId="1F4D3F3E" w14:textId="77777777" w:rsidTr="00D84CE5">
        <w:trPr>
          <w:trHeight w:val="803"/>
        </w:trPr>
        <w:tc>
          <w:tcPr>
            <w:tcW w:w="5173" w:type="dxa"/>
            <w:gridSpan w:val="2"/>
            <w:tcBorders>
              <w:top w:val="single" w:sz="4" w:space="0" w:color="auto"/>
              <w:left w:val="single" w:sz="4" w:space="0" w:color="auto"/>
              <w:bottom w:val="single" w:sz="4" w:space="0" w:color="auto"/>
              <w:right w:val="single" w:sz="4" w:space="0" w:color="auto"/>
            </w:tcBorders>
          </w:tcPr>
          <w:p w14:paraId="1F4D3F39" w14:textId="77777777" w:rsidR="00AA36AD" w:rsidRPr="000E287A" w:rsidRDefault="00AA36AD" w:rsidP="000423F1">
            <w:pPr>
              <w:pStyle w:val="Sous-titre"/>
              <w:rPr>
                <w:rFonts w:ascii="Arial" w:hAnsi="Arial" w:cs="Arial"/>
              </w:rPr>
            </w:pPr>
          </w:p>
          <w:p w14:paraId="1F4D3F3A" w14:textId="77777777" w:rsidR="00AA36AD" w:rsidRPr="000E287A" w:rsidRDefault="00AA36AD" w:rsidP="000423F1">
            <w:pPr>
              <w:pStyle w:val="Sous-titre"/>
              <w:rPr>
                <w:rFonts w:ascii="Arial" w:hAnsi="Arial" w:cs="Arial"/>
              </w:rPr>
            </w:pPr>
            <w:r w:rsidRPr="000E287A">
              <w:rPr>
                <w:rFonts w:ascii="Arial" w:hAnsi="Arial" w:cs="Arial"/>
              </w:rPr>
              <w:t>Base de cotisation</w:t>
            </w:r>
          </w:p>
          <w:p w14:paraId="1F4D3F3B" w14:textId="77777777" w:rsidR="00AA36AD" w:rsidRPr="000E287A" w:rsidRDefault="00AA36AD" w:rsidP="000423F1">
            <w:pPr>
              <w:pStyle w:val="Sous-titre"/>
              <w:rPr>
                <w:rFonts w:ascii="Arial" w:hAnsi="Arial" w:cs="Arial"/>
              </w:rPr>
            </w:pPr>
          </w:p>
        </w:tc>
        <w:tc>
          <w:tcPr>
            <w:tcW w:w="2893" w:type="dxa"/>
            <w:gridSpan w:val="2"/>
            <w:tcBorders>
              <w:left w:val="single" w:sz="4" w:space="0" w:color="auto"/>
            </w:tcBorders>
            <w:shd w:val="clear" w:color="auto" w:fill="D9D9D9"/>
          </w:tcPr>
          <w:p w14:paraId="1F4D3F3C" w14:textId="77777777" w:rsidR="00AA36AD" w:rsidRPr="000E287A" w:rsidRDefault="00AA36AD" w:rsidP="000423F1">
            <w:pPr>
              <w:pStyle w:val="Sous-titre"/>
              <w:rPr>
                <w:rFonts w:ascii="Arial" w:hAnsi="Arial" w:cs="Arial"/>
              </w:rPr>
            </w:pPr>
          </w:p>
          <w:p w14:paraId="1F4D3F3D" w14:textId="77777777" w:rsidR="00AA36AD" w:rsidRPr="000E287A" w:rsidRDefault="00AA36AD" w:rsidP="000423F1">
            <w:pPr>
              <w:pStyle w:val="Sous-titre"/>
              <w:rPr>
                <w:rFonts w:ascii="Arial" w:hAnsi="Arial" w:cs="Arial"/>
              </w:rPr>
            </w:pPr>
            <w:r w:rsidRPr="000E287A">
              <w:rPr>
                <w:rFonts w:ascii="Arial" w:hAnsi="Arial" w:cs="Arial"/>
              </w:rPr>
              <w:t>Taux de cotisation bruts (en%)</w:t>
            </w:r>
          </w:p>
        </w:tc>
      </w:tr>
      <w:tr w:rsidR="009E2AFC" w:rsidRPr="000E287A" w14:paraId="1F4D3F43" w14:textId="77777777" w:rsidTr="004F4A8F">
        <w:trPr>
          <w:trHeight w:val="316"/>
        </w:trPr>
        <w:tc>
          <w:tcPr>
            <w:tcW w:w="3036" w:type="dxa"/>
            <w:vMerge w:val="restart"/>
            <w:tcBorders>
              <w:top w:val="single" w:sz="4" w:space="0" w:color="auto"/>
            </w:tcBorders>
          </w:tcPr>
          <w:p w14:paraId="1F4D3F3F" w14:textId="77777777" w:rsidR="009E2AFC" w:rsidRPr="000E287A" w:rsidRDefault="009E2AFC" w:rsidP="000423F1">
            <w:pPr>
              <w:pStyle w:val="Sous-titre"/>
              <w:rPr>
                <w:rFonts w:ascii="Arial" w:hAnsi="Arial" w:cs="Arial"/>
                <w:b w:val="0"/>
              </w:rPr>
            </w:pPr>
            <w:r w:rsidRPr="000E287A">
              <w:rPr>
                <w:rFonts w:ascii="Arial" w:hAnsi="Arial" w:cs="Arial"/>
              </w:rPr>
              <w:t>Masse salariale annuelle brute</w:t>
            </w:r>
          </w:p>
        </w:tc>
        <w:tc>
          <w:tcPr>
            <w:tcW w:w="2137" w:type="dxa"/>
            <w:vMerge w:val="restart"/>
            <w:tcBorders>
              <w:top w:val="single" w:sz="4" w:space="0" w:color="auto"/>
            </w:tcBorders>
          </w:tcPr>
          <w:p w14:paraId="6076A4F8" w14:textId="3D53B76E" w:rsidR="009E2AFC" w:rsidRPr="000E287A" w:rsidRDefault="009E2AFC" w:rsidP="000423F1">
            <w:pPr>
              <w:pStyle w:val="Sous-titre"/>
              <w:rPr>
                <w:rFonts w:ascii="Arial" w:hAnsi="Arial" w:cs="Arial"/>
                <w:b w:val="0"/>
              </w:rPr>
            </w:pPr>
            <w:r w:rsidRPr="000E287A">
              <w:rPr>
                <w:rFonts w:ascii="Arial" w:hAnsi="Arial" w:cs="Arial"/>
                <w:b w:val="0"/>
              </w:rPr>
              <w:t>Part tranche</w:t>
            </w:r>
            <w:r>
              <w:rPr>
                <w:rFonts w:ascii="Arial" w:hAnsi="Arial" w:cs="Arial"/>
                <w:b w:val="0"/>
              </w:rPr>
              <w:t xml:space="preserve"> 1 et 2</w:t>
            </w:r>
            <w:r w:rsidRPr="000E287A">
              <w:rPr>
                <w:rFonts w:ascii="Arial" w:hAnsi="Arial" w:cs="Arial"/>
                <w:b w:val="0"/>
              </w:rPr>
              <w:t xml:space="preserve"> (T1</w:t>
            </w:r>
            <w:r>
              <w:rPr>
                <w:rFonts w:ascii="Arial" w:hAnsi="Arial" w:cs="Arial"/>
                <w:b w:val="0"/>
              </w:rPr>
              <w:t xml:space="preserve"> + T2</w:t>
            </w:r>
            <w:r w:rsidRPr="000E287A">
              <w:rPr>
                <w:rFonts w:ascii="Arial" w:hAnsi="Arial" w:cs="Arial"/>
                <w:b w:val="0"/>
              </w:rPr>
              <w:t>)</w:t>
            </w:r>
          </w:p>
          <w:p w14:paraId="1F4D3F40" w14:textId="514144DF" w:rsidR="009E2AFC" w:rsidRPr="000E287A" w:rsidRDefault="009E2AFC" w:rsidP="008C4BCC">
            <w:pPr>
              <w:pStyle w:val="Sous-titre"/>
              <w:rPr>
                <w:rFonts w:ascii="Arial" w:hAnsi="Arial" w:cs="Arial"/>
                <w:b w:val="0"/>
              </w:rPr>
            </w:pPr>
          </w:p>
        </w:tc>
        <w:tc>
          <w:tcPr>
            <w:tcW w:w="1071" w:type="dxa"/>
            <w:vMerge w:val="restart"/>
          </w:tcPr>
          <w:p w14:paraId="0D96DD6C" w14:textId="77777777" w:rsidR="00DD08A5" w:rsidRDefault="00DD08A5" w:rsidP="00DD08A5">
            <w:pPr>
              <w:pStyle w:val="Sous-titre"/>
              <w:jc w:val="right"/>
              <w:rPr>
                <w:rFonts w:ascii="Arial" w:hAnsi="Arial" w:cs="Arial"/>
                <w:b w:val="0"/>
              </w:rPr>
            </w:pPr>
          </w:p>
          <w:p w14:paraId="1F4D3F41" w14:textId="47F498CD" w:rsidR="009E2AFC" w:rsidRPr="000E287A" w:rsidRDefault="009E2AFC" w:rsidP="00DD08A5">
            <w:pPr>
              <w:pStyle w:val="Sous-titre"/>
              <w:jc w:val="right"/>
              <w:rPr>
                <w:rFonts w:ascii="Arial" w:hAnsi="Arial" w:cs="Arial"/>
                <w:b w:val="0"/>
              </w:rPr>
            </w:pPr>
            <w:r w:rsidRPr="000E287A">
              <w:rPr>
                <w:rFonts w:ascii="Arial" w:hAnsi="Arial" w:cs="Arial"/>
                <w:b w:val="0"/>
              </w:rPr>
              <w:t>X % =</w:t>
            </w:r>
          </w:p>
        </w:tc>
        <w:tc>
          <w:tcPr>
            <w:tcW w:w="1822" w:type="dxa"/>
          </w:tcPr>
          <w:p w14:paraId="1F4D3F42" w14:textId="27197130" w:rsidR="009E2AFC" w:rsidRPr="000E287A" w:rsidRDefault="009C519F" w:rsidP="009C519F">
            <w:pPr>
              <w:pStyle w:val="Sous-titre"/>
              <w:jc w:val="right"/>
              <w:rPr>
                <w:rFonts w:ascii="Arial" w:hAnsi="Arial" w:cs="Arial"/>
                <w:b w:val="0"/>
              </w:rPr>
            </w:pPr>
            <w:r>
              <w:rPr>
                <w:rFonts w:ascii="Arial" w:hAnsi="Arial" w:cs="Arial"/>
                <w:b w:val="0"/>
              </w:rPr>
              <w:t>T1</w:t>
            </w:r>
          </w:p>
        </w:tc>
      </w:tr>
      <w:tr w:rsidR="009E2AFC" w:rsidRPr="000423F1" w14:paraId="1F4D3F48" w14:textId="77777777" w:rsidTr="00D84CE5">
        <w:trPr>
          <w:trHeight w:val="273"/>
        </w:trPr>
        <w:tc>
          <w:tcPr>
            <w:tcW w:w="3036" w:type="dxa"/>
            <w:vMerge/>
          </w:tcPr>
          <w:p w14:paraId="1F4D3F44" w14:textId="77777777" w:rsidR="009E2AFC" w:rsidRPr="000E287A" w:rsidRDefault="009E2AFC" w:rsidP="000423F1">
            <w:pPr>
              <w:pStyle w:val="Sous-titre"/>
              <w:rPr>
                <w:rFonts w:ascii="Arial" w:hAnsi="Arial" w:cs="Arial"/>
                <w:b w:val="0"/>
              </w:rPr>
            </w:pPr>
          </w:p>
        </w:tc>
        <w:tc>
          <w:tcPr>
            <w:tcW w:w="2137" w:type="dxa"/>
            <w:vMerge/>
          </w:tcPr>
          <w:p w14:paraId="1F4D3F45" w14:textId="434C32B2" w:rsidR="009E2AFC" w:rsidRPr="000E287A" w:rsidRDefault="009E2AFC" w:rsidP="000423F1">
            <w:pPr>
              <w:pStyle w:val="Sous-titre"/>
              <w:rPr>
                <w:rFonts w:ascii="Arial" w:hAnsi="Arial" w:cs="Arial"/>
                <w:b w:val="0"/>
              </w:rPr>
            </w:pPr>
          </w:p>
        </w:tc>
        <w:tc>
          <w:tcPr>
            <w:tcW w:w="1071" w:type="dxa"/>
            <w:vMerge/>
          </w:tcPr>
          <w:p w14:paraId="1F4D3F46" w14:textId="3116E3AE" w:rsidR="009E2AFC" w:rsidRPr="000E287A" w:rsidRDefault="009E2AFC" w:rsidP="000423F1">
            <w:pPr>
              <w:pStyle w:val="Sous-titre"/>
              <w:jc w:val="right"/>
              <w:rPr>
                <w:rFonts w:ascii="Arial" w:hAnsi="Arial" w:cs="Arial"/>
                <w:b w:val="0"/>
              </w:rPr>
            </w:pPr>
          </w:p>
        </w:tc>
        <w:tc>
          <w:tcPr>
            <w:tcW w:w="1822" w:type="dxa"/>
          </w:tcPr>
          <w:p w14:paraId="1F4D3F47" w14:textId="3334C6D0" w:rsidR="009E2AFC" w:rsidRPr="000E287A" w:rsidRDefault="009C519F" w:rsidP="009C519F">
            <w:pPr>
              <w:pStyle w:val="Sous-titre"/>
              <w:jc w:val="right"/>
              <w:rPr>
                <w:rFonts w:ascii="Arial" w:hAnsi="Arial" w:cs="Arial"/>
                <w:b w:val="0"/>
              </w:rPr>
            </w:pPr>
            <w:r>
              <w:rPr>
                <w:rFonts w:ascii="Arial" w:hAnsi="Arial" w:cs="Arial"/>
                <w:b w:val="0"/>
              </w:rPr>
              <w:t>T2</w:t>
            </w:r>
          </w:p>
        </w:tc>
      </w:tr>
    </w:tbl>
    <w:p w14:paraId="3F22BF2B" w14:textId="77777777" w:rsidR="000423F1" w:rsidRDefault="000423F1" w:rsidP="00BC0E39">
      <w:pPr>
        <w:pStyle w:val="Paragraphedeliste"/>
        <w:spacing w:before="120" w:after="0" w:line="247" w:lineRule="auto"/>
        <w:ind w:hanging="11"/>
        <w:contextualSpacing w:val="0"/>
        <w:jc w:val="center"/>
        <w:rPr>
          <w:rFonts w:ascii="Arial" w:hAnsi="Arial" w:cs="Arial"/>
          <w:b/>
          <w:sz w:val="20"/>
          <w:szCs w:val="20"/>
          <w:highlight w:val="yellow"/>
        </w:rPr>
      </w:pPr>
    </w:p>
    <w:p w14:paraId="1F4D3F49" w14:textId="1EBC76B5" w:rsidR="00AA36AD" w:rsidRPr="000423F1" w:rsidRDefault="000423F1" w:rsidP="00BC0E39">
      <w:pPr>
        <w:pStyle w:val="Paragraphedeliste"/>
        <w:spacing w:before="120" w:after="0" w:line="247" w:lineRule="auto"/>
        <w:ind w:hanging="11"/>
        <w:contextualSpacing w:val="0"/>
        <w:jc w:val="center"/>
        <w:rPr>
          <w:rFonts w:ascii="Arial" w:hAnsi="Arial" w:cs="Arial"/>
          <w:b/>
          <w:sz w:val="20"/>
          <w:szCs w:val="20"/>
          <w:highlight w:val="yellow"/>
        </w:rPr>
      </w:pPr>
      <w:r>
        <w:rPr>
          <w:rFonts w:ascii="Arial" w:hAnsi="Arial" w:cs="Arial"/>
          <w:b/>
          <w:sz w:val="20"/>
          <w:szCs w:val="20"/>
          <w:highlight w:val="yellow"/>
        </w:rPr>
        <w:br w:type="textWrapping" w:clear="all"/>
      </w:r>
    </w:p>
    <w:p w14:paraId="271E58F1" w14:textId="3C9AF755" w:rsidR="004839D7" w:rsidRDefault="00D815CC" w:rsidP="00D326C6">
      <w:pPr>
        <w:tabs>
          <w:tab w:val="left" w:pos="720"/>
        </w:tabs>
        <w:spacing w:before="160" w:after="160"/>
        <w:jc w:val="center"/>
        <w:rPr>
          <w:rFonts w:ascii="Arial" w:hAnsi="Arial" w:cs="Arial"/>
          <w:b/>
          <w:bCs/>
          <w:color w:val="000000" w:themeColor="text1"/>
        </w:rPr>
      </w:pPr>
      <w:r>
        <w:rPr>
          <w:rFonts w:ascii="Arial" w:hAnsi="Arial" w:cs="Arial"/>
          <w:b/>
          <w:bCs/>
          <w:color w:val="000000" w:themeColor="text1"/>
        </w:rPr>
        <w:t>Variante imposée</w:t>
      </w:r>
    </w:p>
    <w:tbl>
      <w:tblPr>
        <w:tblpPr w:leftFromText="141" w:rightFromText="141"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36"/>
        <w:gridCol w:w="2137"/>
        <w:gridCol w:w="1071"/>
        <w:gridCol w:w="1822"/>
      </w:tblGrid>
      <w:tr w:rsidR="00313809" w:rsidRPr="000E287A" w14:paraId="12E19657" w14:textId="77777777" w:rsidTr="000933CD">
        <w:trPr>
          <w:trHeight w:val="803"/>
        </w:trPr>
        <w:tc>
          <w:tcPr>
            <w:tcW w:w="5173" w:type="dxa"/>
            <w:gridSpan w:val="2"/>
            <w:tcBorders>
              <w:top w:val="single" w:sz="4" w:space="0" w:color="auto"/>
              <w:left w:val="single" w:sz="4" w:space="0" w:color="auto"/>
              <w:bottom w:val="single" w:sz="4" w:space="0" w:color="auto"/>
              <w:right w:val="single" w:sz="4" w:space="0" w:color="auto"/>
            </w:tcBorders>
          </w:tcPr>
          <w:p w14:paraId="6D753F72" w14:textId="77777777" w:rsidR="00313809" w:rsidRPr="000E287A" w:rsidRDefault="00313809" w:rsidP="000933CD">
            <w:pPr>
              <w:pStyle w:val="Sous-titre"/>
              <w:rPr>
                <w:rFonts w:ascii="Arial" w:hAnsi="Arial" w:cs="Arial"/>
              </w:rPr>
            </w:pPr>
          </w:p>
          <w:p w14:paraId="460FE057" w14:textId="77777777" w:rsidR="00313809" w:rsidRPr="000E287A" w:rsidRDefault="00313809" w:rsidP="000933CD">
            <w:pPr>
              <w:pStyle w:val="Sous-titre"/>
              <w:rPr>
                <w:rFonts w:ascii="Arial" w:hAnsi="Arial" w:cs="Arial"/>
              </w:rPr>
            </w:pPr>
            <w:r w:rsidRPr="000E287A">
              <w:rPr>
                <w:rFonts w:ascii="Arial" w:hAnsi="Arial" w:cs="Arial"/>
              </w:rPr>
              <w:t>Base de cotisation</w:t>
            </w:r>
          </w:p>
          <w:p w14:paraId="6A1E410B" w14:textId="77777777" w:rsidR="00313809" w:rsidRPr="000E287A" w:rsidRDefault="00313809" w:rsidP="000933CD">
            <w:pPr>
              <w:pStyle w:val="Sous-titre"/>
              <w:rPr>
                <w:rFonts w:ascii="Arial" w:hAnsi="Arial" w:cs="Arial"/>
              </w:rPr>
            </w:pPr>
          </w:p>
        </w:tc>
        <w:tc>
          <w:tcPr>
            <w:tcW w:w="2893" w:type="dxa"/>
            <w:gridSpan w:val="2"/>
            <w:tcBorders>
              <w:left w:val="single" w:sz="4" w:space="0" w:color="auto"/>
            </w:tcBorders>
            <w:shd w:val="clear" w:color="auto" w:fill="D9D9D9"/>
          </w:tcPr>
          <w:p w14:paraId="25B2423A" w14:textId="77777777" w:rsidR="00313809" w:rsidRPr="000E287A" w:rsidRDefault="00313809" w:rsidP="000933CD">
            <w:pPr>
              <w:pStyle w:val="Sous-titre"/>
              <w:rPr>
                <w:rFonts w:ascii="Arial" w:hAnsi="Arial" w:cs="Arial"/>
              </w:rPr>
            </w:pPr>
          </w:p>
          <w:p w14:paraId="42A36EE1" w14:textId="77777777" w:rsidR="00313809" w:rsidRPr="000E287A" w:rsidRDefault="00313809" w:rsidP="000933CD">
            <w:pPr>
              <w:pStyle w:val="Sous-titre"/>
              <w:rPr>
                <w:rFonts w:ascii="Arial" w:hAnsi="Arial" w:cs="Arial"/>
              </w:rPr>
            </w:pPr>
            <w:r w:rsidRPr="000E287A">
              <w:rPr>
                <w:rFonts w:ascii="Arial" w:hAnsi="Arial" w:cs="Arial"/>
              </w:rPr>
              <w:t>Taux de cotisation bruts (en%)</w:t>
            </w:r>
          </w:p>
        </w:tc>
      </w:tr>
      <w:tr w:rsidR="009C519F" w:rsidRPr="000E287A" w14:paraId="4D9B9902" w14:textId="77777777" w:rsidTr="004F4A8F">
        <w:trPr>
          <w:trHeight w:val="312"/>
        </w:trPr>
        <w:tc>
          <w:tcPr>
            <w:tcW w:w="3036" w:type="dxa"/>
            <w:vMerge w:val="restart"/>
            <w:tcBorders>
              <w:top w:val="single" w:sz="4" w:space="0" w:color="auto"/>
            </w:tcBorders>
          </w:tcPr>
          <w:p w14:paraId="735150F5" w14:textId="77777777" w:rsidR="009C519F" w:rsidRPr="000E287A" w:rsidRDefault="009C519F" w:rsidP="009C519F">
            <w:pPr>
              <w:pStyle w:val="Sous-titre"/>
              <w:rPr>
                <w:rFonts w:ascii="Arial" w:hAnsi="Arial" w:cs="Arial"/>
                <w:b w:val="0"/>
              </w:rPr>
            </w:pPr>
            <w:r w:rsidRPr="000E287A">
              <w:rPr>
                <w:rFonts w:ascii="Arial" w:hAnsi="Arial" w:cs="Arial"/>
              </w:rPr>
              <w:t>Masse salariale annuelle brute</w:t>
            </w:r>
          </w:p>
        </w:tc>
        <w:tc>
          <w:tcPr>
            <w:tcW w:w="2137" w:type="dxa"/>
            <w:vMerge w:val="restart"/>
            <w:tcBorders>
              <w:top w:val="single" w:sz="4" w:space="0" w:color="auto"/>
            </w:tcBorders>
          </w:tcPr>
          <w:p w14:paraId="119BC08A" w14:textId="77777777" w:rsidR="009C519F" w:rsidRPr="000E287A" w:rsidRDefault="009C519F" w:rsidP="009C519F">
            <w:pPr>
              <w:pStyle w:val="Sous-titre"/>
              <w:rPr>
                <w:rFonts w:ascii="Arial" w:hAnsi="Arial" w:cs="Arial"/>
                <w:b w:val="0"/>
              </w:rPr>
            </w:pPr>
            <w:r w:rsidRPr="000E287A">
              <w:rPr>
                <w:rFonts w:ascii="Arial" w:hAnsi="Arial" w:cs="Arial"/>
                <w:b w:val="0"/>
              </w:rPr>
              <w:t>Part tranche</w:t>
            </w:r>
            <w:r>
              <w:rPr>
                <w:rFonts w:ascii="Arial" w:hAnsi="Arial" w:cs="Arial"/>
                <w:b w:val="0"/>
              </w:rPr>
              <w:t xml:space="preserve"> 1 et 2</w:t>
            </w:r>
            <w:r w:rsidRPr="000E287A">
              <w:rPr>
                <w:rFonts w:ascii="Arial" w:hAnsi="Arial" w:cs="Arial"/>
                <w:b w:val="0"/>
              </w:rPr>
              <w:t xml:space="preserve"> (T1</w:t>
            </w:r>
            <w:r>
              <w:rPr>
                <w:rFonts w:ascii="Arial" w:hAnsi="Arial" w:cs="Arial"/>
                <w:b w:val="0"/>
              </w:rPr>
              <w:t xml:space="preserve"> + T2</w:t>
            </w:r>
            <w:r w:rsidRPr="000E287A">
              <w:rPr>
                <w:rFonts w:ascii="Arial" w:hAnsi="Arial" w:cs="Arial"/>
                <w:b w:val="0"/>
              </w:rPr>
              <w:t>)</w:t>
            </w:r>
          </w:p>
          <w:p w14:paraId="1F363997" w14:textId="77777777" w:rsidR="009C519F" w:rsidRPr="000E287A" w:rsidRDefault="009C519F" w:rsidP="009C519F">
            <w:pPr>
              <w:pStyle w:val="Sous-titre"/>
              <w:rPr>
                <w:rFonts w:ascii="Arial" w:hAnsi="Arial" w:cs="Arial"/>
                <w:b w:val="0"/>
              </w:rPr>
            </w:pPr>
          </w:p>
        </w:tc>
        <w:tc>
          <w:tcPr>
            <w:tcW w:w="1071" w:type="dxa"/>
            <w:vMerge w:val="restart"/>
          </w:tcPr>
          <w:p w14:paraId="1EC4A636" w14:textId="77777777" w:rsidR="009C519F" w:rsidRDefault="009C519F" w:rsidP="009C519F">
            <w:pPr>
              <w:pStyle w:val="Sous-titre"/>
              <w:jc w:val="right"/>
              <w:rPr>
                <w:rFonts w:ascii="Arial" w:hAnsi="Arial" w:cs="Arial"/>
                <w:b w:val="0"/>
              </w:rPr>
            </w:pPr>
          </w:p>
          <w:p w14:paraId="458D795F" w14:textId="700C311A" w:rsidR="009C519F" w:rsidRPr="000E287A" w:rsidRDefault="009C519F" w:rsidP="009C519F">
            <w:pPr>
              <w:pStyle w:val="Sous-titre"/>
              <w:jc w:val="right"/>
              <w:rPr>
                <w:rFonts w:ascii="Arial" w:hAnsi="Arial" w:cs="Arial"/>
                <w:b w:val="0"/>
              </w:rPr>
            </w:pPr>
            <w:r w:rsidRPr="000E287A">
              <w:rPr>
                <w:rFonts w:ascii="Arial" w:hAnsi="Arial" w:cs="Arial"/>
                <w:b w:val="0"/>
              </w:rPr>
              <w:t xml:space="preserve">X % = </w:t>
            </w:r>
          </w:p>
        </w:tc>
        <w:tc>
          <w:tcPr>
            <w:tcW w:w="1822" w:type="dxa"/>
          </w:tcPr>
          <w:p w14:paraId="5F76049B" w14:textId="4FF5E47E" w:rsidR="009C519F" w:rsidRPr="000E287A" w:rsidRDefault="009C519F" w:rsidP="009C519F">
            <w:pPr>
              <w:pStyle w:val="Sous-titre"/>
              <w:jc w:val="right"/>
              <w:rPr>
                <w:rFonts w:ascii="Arial" w:hAnsi="Arial" w:cs="Arial"/>
                <w:b w:val="0"/>
              </w:rPr>
            </w:pPr>
            <w:r>
              <w:rPr>
                <w:rFonts w:ascii="Arial" w:hAnsi="Arial" w:cs="Arial"/>
                <w:b w:val="0"/>
              </w:rPr>
              <w:t>T1</w:t>
            </w:r>
          </w:p>
        </w:tc>
      </w:tr>
      <w:tr w:rsidR="009C519F" w:rsidRPr="000423F1" w14:paraId="4009B622" w14:textId="77777777" w:rsidTr="000933CD">
        <w:trPr>
          <w:trHeight w:val="273"/>
        </w:trPr>
        <w:tc>
          <w:tcPr>
            <w:tcW w:w="3036" w:type="dxa"/>
            <w:vMerge/>
          </w:tcPr>
          <w:p w14:paraId="6549AE60" w14:textId="77777777" w:rsidR="009C519F" w:rsidRPr="000E287A" w:rsidRDefault="009C519F" w:rsidP="009C519F">
            <w:pPr>
              <w:pStyle w:val="Sous-titre"/>
              <w:rPr>
                <w:rFonts w:ascii="Arial" w:hAnsi="Arial" w:cs="Arial"/>
                <w:b w:val="0"/>
              </w:rPr>
            </w:pPr>
          </w:p>
        </w:tc>
        <w:tc>
          <w:tcPr>
            <w:tcW w:w="2137" w:type="dxa"/>
            <w:vMerge/>
          </w:tcPr>
          <w:p w14:paraId="56B3921C" w14:textId="77777777" w:rsidR="009C519F" w:rsidRPr="000E287A" w:rsidRDefault="009C519F" w:rsidP="009C519F">
            <w:pPr>
              <w:pStyle w:val="Sous-titre"/>
              <w:rPr>
                <w:rFonts w:ascii="Arial" w:hAnsi="Arial" w:cs="Arial"/>
                <w:b w:val="0"/>
              </w:rPr>
            </w:pPr>
          </w:p>
        </w:tc>
        <w:tc>
          <w:tcPr>
            <w:tcW w:w="1071" w:type="dxa"/>
            <w:vMerge/>
          </w:tcPr>
          <w:p w14:paraId="41F911F7" w14:textId="77777777" w:rsidR="009C519F" w:rsidRPr="000E287A" w:rsidRDefault="009C519F" w:rsidP="009C519F">
            <w:pPr>
              <w:pStyle w:val="Sous-titre"/>
              <w:jc w:val="right"/>
              <w:rPr>
                <w:rFonts w:ascii="Arial" w:hAnsi="Arial" w:cs="Arial"/>
                <w:b w:val="0"/>
              </w:rPr>
            </w:pPr>
          </w:p>
        </w:tc>
        <w:tc>
          <w:tcPr>
            <w:tcW w:w="1822" w:type="dxa"/>
          </w:tcPr>
          <w:p w14:paraId="0B3309C0" w14:textId="78B86A70" w:rsidR="009C519F" w:rsidRPr="000E287A" w:rsidRDefault="009C519F" w:rsidP="009C519F">
            <w:pPr>
              <w:pStyle w:val="Sous-titre"/>
              <w:jc w:val="right"/>
              <w:rPr>
                <w:rFonts w:ascii="Arial" w:hAnsi="Arial" w:cs="Arial"/>
                <w:b w:val="0"/>
              </w:rPr>
            </w:pPr>
            <w:r>
              <w:rPr>
                <w:rFonts w:ascii="Arial" w:hAnsi="Arial" w:cs="Arial"/>
                <w:b w:val="0"/>
              </w:rPr>
              <w:t>T2</w:t>
            </w:r>
          </w:p>
        </w:tc>
      </w:tr>
    </w:tbl>
    <w:p w14:paraId="0A4A37A8" w14:textId="77777777" w:rsidR="00313809" w:rsidRDefault="00313809" w:rsidP="00D326C6">
      <w:pPr>
        <w:tabs>
          <w:tab w:val="left" w:pos="720"/>
        </w:tabs>
        <w:spacing w:before="160" w:after="160"/>
        <w:jc w:val="center"/>
        <w:rPr>
          <w:rFonts w:ascii="Arial" w:hAnsi="Arial" w:cs="Arial"/>
          <w:b/>
          <w:bCs/>
          <w:color w:val="000000" w:themeColor="text1"/>
        </w:rPr>
      </w:pPr>
    </w:p>
    <w:p w14:paraId="00532CC6" w14:textId="77777777" w:rsidR="00313809" w:rsidRDefault="00313809" w:rsidP="00D326C6">
      <w:pPr>
        <w:tabs>
          <w:tab w:val="left" w:pos="720"/>
        </w:tabs>
        <w:spacing w:before="160" w:after="160"/>
        <w:jc w:val="center"/>
        <w:rPr>
          <w:rFonts w:ascii="Arial" w:hAnsi="Arial" w:cs="Arial"/>
          <w:b/>
          <w:bCs/>
          <w:color w:val="000000" w:themeColor="text1"/>
        </w:rPr>
      </w:pPr>
    </w:p>
    <w:p w14:paraId="587D0E38" w14:textId="77777777" w:rsidR="00313809" w:rsidRDefault="00313809" w:rsidP="00D326C6">
      <w:pPr>
        <w:tabs>
          <w:tab w:val="left" w:pos="720"/>
        </w:tabs>
        <w:spacing w:before="160" w:after="160"/>
        <w:jc w:val="center"/>
        <w:rPr>
          <w:rFonts w:ascii="Arial" w:hAnsi="Arial" w:cs="Arial"/>
          <w:b/>
          <w:bCs/>
          <w:color w:val="000000" w:themeColor="text1"/>
        </w:rPr>
      </w:pPr>
    </w:p>
    <w:p w14:paraId="135E7047" w14:textId="3554EC5C" w:rsidR="00D326C6" w:rsidRPr="00113ED8" w:rsidRDefault="00D326C6" w:rsidP="00D326C6">
      <w:pPr>
        <w:tabs>
          <w:tab w:val="left" w:pos="720"/>
        </w:tabs>
        <w:spacing w:before="160" w:after="160"/>
        <w:jc w:val="center"/>
        <w:rPr>
          <w:rFonts w:ascii="Arial" w:hAnsi="Arial" w:cs="Arial"/>
          <w:b/>
          <w:bCs/>
          <w:color w:val="000000" w:themeColor="text1"/>
        </w:rPr>
      </w:pPr>
      <w:r w:rsidRPr="00113ED8">
        <w:rPr>
          <w:rFonts w:ascii="Arial" w:hAnsi="Arial" w:cs="Arial"/>
          <w:b/>
          <w:bCs/>
          <w:color w:val="000000" w:themeColor="text1"/>
        </w:rPr>
        <w:t>Régime complémentaire de Frais de santé de l’ensemble du personnel</w:t>
      </w:r>
    </w:p>
    <w:p w14:paraId="2906204C" w14:textId="77777777" w:rsidR="00D326C6" w:rsidRDefault="00D326C6" w:rsidP="00D326C6">
      <w:pPr>
        <w:tabs>
          <w:tab w:val="left" w:pos="720"/>
        </w:tabs>
        <w:jc w:val="both"/>
        <w:rPr>
          <w:rFonts w:ascii="Arial" w:hAnsi="Arial" w:cs="Arial"/>
          <w:bCs/>
        </w:rPr>
      </w:pPr>
    </w:p>
    <w:p w14:paraId="6B11C88B" w14:textId="52158F67" w:rsidR="00D326C6" w:rsidRPr="00113ED8" w:rsidRDefault="00D326C6" w:rsidP="004839D7">
      <w:pPr>
        <w:pStyle w:val="Sous-titre"/>
        <w:ind w:left="540"/>
        <w:jc w:val="left"/>
        <w:rPr>
          <w:rFonts w:ascii="Arial" w:hAnsi="Arial" w:cs="Arial"/>
        </w:rPr>
      </w:pPr>
      <w:r w:rsidRPr="00113ED8">
        <w:rPr>
          <w:rFonts w:ascii="Arial" w:hAnsi="Arial" w:cs="Arial"/>
        </w:rPr>
        <w:t>Contrat de Frais de santé de l'ensemble des salariés actifs de l'</w:t>
      </w:r>
      <w:r w:rsidR="00F4262F">
        <w:rPr>
          <w:rFonts w:ascii="Arial" w:hAnsi="Arial" w:cs="Arial"/>
        </w:rPr>
        <w:t>Ineris</w:t>
      </w:r>
    </w:p>
    <w:p w14:paraId="24475A88" w14:textId="77777777" w:rsidR="00D326C6" w:rsidRPr="00113ED8" w:rsidRDefault="00D326C6" w:rsidP="00D326C6">
      <w:pPr>
        <w:pStyle w:val="Sous-titre"/>
        <w:ind w:left="540"/>
        <w:jc w:val="left"/>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93"/>
        <w:gridCol w:w="1741"/>
        <w:gridCol w:w="2653"/>
      </w:tblGrid>
      <w:tr w:rsidR="00D326C6" w:rsidRPr="00113ED8" w14:paraId="1EDF1087" w14:textId="77777777" w:rsidTr="00B411CD">
        <w:trPr>
          <w:trHeight w:val="438"/>
          <w:jc w:val="center"/>
        </w:trPr>
        <w:tc>
          <w:tcPr>
            <w:tcW w:w="4093" w:type="dxa"/>
            <w:tcBorders>
              <w:top w:val="single" w:sz="4" w:space="0" w:color="auto"/>
              <w:left w:val="single" w:sz="4" w:space="0" w:color="auto"/>
              <w:bottom w:val="single" w:sz="4" w:space="0" w:color="auto"/>
              <w:right w:val="single" w:sz="4" w:space="0" w:color="auto"/>
            </w:tcBorders>
            <w:shd w:val="clear" w:color="auto" w:fill="D9D9D9"/>
            <w:vAlign w:val="center"/>
          </w:tcPr>
          <w:p w14:paraId="6068EBBF" w14:textId="77777777" w:rsidR="00D326C6" w:rsidRPr="00113ED8" w:rsidRDefault="00D326C6" w:rsidP="00B411CD">
            <w:pPr>
              <w:pStyle w:val="Sous-titre"/>
              <w:rPr>
                <w:rFonts w:ascii="Arial" w:hAnsi="Arial" w:cs="Arial"/>
              </w:rPr>
            </w:pPr>
            <w:r w:rsidRPr="00113ED8">
              <w:rPr>
                <w:rFonts w:ascii="Arial" w:hAnsi="Arial" w:cs="Arial"/>
              </w:rPr>
              <w:t>Base de cotisation mensuelle</w:t>
            </w:r>
          </w:p>
        </w:tc>
        <w:tc>
          <w:tcPr>
            <w:tcW w:w="4394" w:type="dxa"/>
            <w:gridSpan w:val="2"/>
            <w:tcBorders>
              <w:left w:val="single" w:sz="4" w:space="0" w:color="auto"/>
            </w:tcBorders>
            <w:shd w:val="clear" w:color="auto" w:fill="D9D9D9"/>
            <w:vAlign w:val="center"/>
          </w:tcPr>
          <w:p w14:paraId="3428DE25" w14:textId="77777777" w:rsidR="00D326C6" w:rsidRPr="00113ED8" w:rsidRDefault="00D326C6" w:rsidP="00B411CD">
            <w:pPr>
              <w:pStyle w:val="Sous-titre"/>
              <w:rPr>
                <w:rFonts w:ascii="Arial" w:hAnsi="Arial" w:cs="Arial"/>
              </w:rPr>
            </w:pPr>
            <w:r w:rsidRPr="00113ED8">
              <w:rPr>
                <w:rFonts w:ascii="Arial" w:hAnsi="Arial" w:cs="Arial"/>
              </w:rPr>
              <w:t>Taux de cotisation (en% PMSS)</w:t>
            </w:r>
          </w:p>
        </w:tc>
      </w:tr>
      <w:tr w:rsidR="00D326C6" w:rsidRPr="00113ED8" w14:paraId="2EF4402E" w14:textId="77777777" w:rsidTr="00B411CD">
        <w:trPr>
          <w:trHeight w:val="715"/>
          <w:jc w:val="center"/>
        </w:trPr>
        <w:tc>
          <w:tcPr>
            <w:tcW w:w="4093" w:type="dxa"/>
            <w:vMerge w:val="restart"/>
            <w:tcBorders>
              <w:top w:val="single" w:sz="4" w:space="0" w:color="auto"/>
            </w:tcBorders>
            <w:vAlign w:val="center"/>
          </w:tcPr>
          <w:p w14:paraId="6E89D1C6" w14:textId="77777777" w:rsidR="00D326C6" w:rsidRPr="00113ED8" w:rsidRDefault="00D326C6" w:rsidP="00B411CD">
            <w:pPr>
              <w:pStyle w:val="Sous-titre"/>
              <w:rPr>
                <w:rFonts w:ascii="Arial" w:hAnsi="Arial" w:cs="Arial"/>
                <w:b w:val="0"/>
              </w:rPr>
            </w:pPr>
            <w:r w:rsidRPr="00113ED8">
              <w:rPr>
                <w:rFonts w:ascii="Arial" w:hAnsi="Arial" w:cs="Arial"/>
                <w:b w:val="0"/>
              </w:rPr>
              <w:t>Plafond Mensuel de la Sécurité Sociale</w:t>
            </w:r>
          </w:p>
        </w:tc>
        <w:tc>
          <w:tcPr>
            <w:tcW w:w="1741" w:type="dxa"/>
            <w:tcBorders>
              <w:right w:val="single" w:sz="4" w:space="0" w:color="auto"/>
            </w:tcBorders>
            <w:vAlign w:val="center"/>
          </w:tcPr>
          <w:p w14:paraId="384184C1" w14:textId="77777777" w:rsidR="00D326C6" w:rsidRPr="00113ED8" w:rsidRDefault="00D326C6" w:rsidP="00B411CD">
            <w:pPr>
              <w:pStyle w:val="Sous-titre"/>
              <w:spacing w:before="60" w:after="60"/>
              <w:rPr>
                <w:rFonts w:ascii="Arial" w:hAnsi="Arial" w:cs="Arial"/>
                <w:b w:val="0"/>
              </w:rPr>
            </w:pPr>
            <w:r w:rsidRPr="00113ED8">
              <w:rPr>
                <w:rFonts w:ascii="Arial" w:hAnsi="Arial" w:cs="Arial"/>
                <w:b w:val="0"/>
              </w:rPr>
              <w:t>Isolé</w:t>
            </w:r>
          </w:p>
        </w:tc>
        <w:tc>
          <w:tcPr>
            <w:tcW w:w="2653" w:type="dxa"/>
            <w:tcBorders>
              <w:left w:val="single" w:sz="4" w:space="0" w:color="auto"/>
            </w:tcBorders>
            <w:vAlign w:val="center"/>
          </w:tcPr>
          <w:p w14:paraId="448EA246" w14:textId="77777777" w:rsidR="00D326C6" w:rsidRPr="00113ED8" w:rsidRDefault="00D326C6" w:rsidP="00B411CD">
            <w:pPr>
              <w:pStyle w:val="Sous-titre"/>
              <w:jc w:val="left"/>
              <w:rPr>
                <w:rFonts w:ascii="Arial" w:hAnsi="Arial" w:cs="Arial"/>
                <w:b w:val="0"/>
                <w:lang w:val="en-GB"/>
              </w:rPr>
            </w:pPr>
            <w:r w:rsidRPr="00113ED8">
              <w:rPr>
                <w:rFonts w:ascii="Arial" w:hAnsi="Arial" w:cs="Arial"/>
                <w:b w:val="0"/>
              </w:rPr>
              <w:t>X1SF % =</w:t>
            </w:r>
          </w:p>
        </w:tc>
      </w:tr>
      <w:tr w:rsidR="00D326C6" w:rsidRPr="00113ED8" w14:paraId="1FAAB576" w14:textId="77777777" w:rsidTr="00B411CD">
        <w:trPr>
          <w:trHeight w:val="641"/>
          <w:jc w:val="center"/>
        </w:trPr>
        <w:tc>
          <w:tcPr>
            <w:tcW w:w="4093" w:type="dxa"/>
            <w:vMerge/>
            <w:vAlign w:val="center"/>
          </w:tcPr>
          <w:p w14:paraId="6B4EFC00" w14:textId="77777777" w:rsidR="00D326C6" w:rsidRPr="00113ED8" w:rsidRDefault="00D326C6" w:rsidP="00B411CD">
            <w:pPr>
              <w:spacing w:before="60" w:after="60"/>
              <w:jc w:val="center"/>
              <w:rPr>
                <w:rFonts w:ascii="Arial" w:hAnsi="Arial" w:cs="Arial"/>
                <w:b/>
              </w:rPr>
            </w:pPr>
          </w:p>
        </w:tc>
        <w:tc>
          <w:tcPr>
            <w:tcW w:w="1741" w:type="dxa"/>
            <w:tcBorders>
              <w:right w:val="single" w:sz="4" w:space="0" w:color="auto"/>
            </w:tcBorders>
            <w:vAlign w:val="center"/>
          </w:tcPr>
          <w:p w14:paraId="50267D4A" w14:textId="77777777" w:rsidR="00D326C6" w:rsidRPr="00113ED8" w:rsidRDefault="00D326C6" w:rsidP="00B411CD">
            <w:pPr>
              <w:pStyle w:val="Sous-titre"/>
              <w:spacing w:before="60" w:after="60"/>
              <w:ind w:left="-167"/>
              <w:rPr>
                <w:rFonts w:ascii="Arial" w:hAnsi="Arial" w:cs="Arial"/>
                <w:b w:val="0"/>
              </w:rPr>
            </w:pPr>
            <w:r w:rsidRPr="00113ED8">
              <w:rPr>
                <w:rFonts w:ascii="Arial" w:hAnsi="Arial" w:cs="Arial"/>
                <w:b w:val="0"/>
              </w:rPr>
              <w:t>Famille</w:t>
            </w:r>
          </w:p>
        </w:tc>
        <w:tc>
          <w:tcPr>
            <w:tcW w:w="2653" w:type="dxa"/>
            <w:tcBorders>
              <w:left w:val="single" w:sz="4" w:space="0" w:color="auto"/>
            </w:tcBorders>
            <w:vAlign w:val="center"/>
          </w:tcPr>
          <w:p w14:paraId="6FA1724C" w14:textId="77777777" w:rsidR="00D326C6" w:rsidRPr="00113ED8" w:rsidRDefault="00D326C6" w:rsidP="00B411CD">
            <w:pPr>
              <w:pStyle w:val="Sous-titre"/>
              <w:spacing w:before="60" w:after="60"/>
              <w:jc w:val="left"/>
              <w:rPr>
                <w:rFonts w:ascii="Arial" w:hAnsi="Arial" w:cs="Arial"/>
                <w:b w:val="0"/>
                <w:lang w:val="en-GB"/>
              </w:rPr>
            </w:pPr>
            <w:r w:rsidRPr="00113ED8">
              <w:rPr>
                <w:rFonts w:ascii="Arial" w:hAnsi="Arial" w:cs="Arial"/>
                <w:b w:val="0"/>
              </w:rPr>
              <w:t>X2SF % =</w:t>
            </w:r>
          </w:p>
        </w:tc>
      </w:tr>
    </w:tbl>
    <w:p w14:paraId="7300406A" w14:textId="77777777" w:rsidR="00D326C6" w:rsidRPr="00113ED8" w:rsidRDefault="00D326C6" w:rsidP="00D326C6">
      <w:pPr>
        <w:pStyle w:val="Sous-titre"/>
        <w:jc w:val="left"/>
        <w:rPr>
          <w:rFonts w:ascii="Arial" w:hAnsi="Arial" w:cs="Arial"/>
        </w:rPr>
      </w:pPr>
    </w:p>
    <w:p w14:paraId="6BB40676" w14:textId="77777777" w:rsidR="00D326C6" w:rsidRPr="00113ED8" w:rsidRDefault="00D326C6" w:rsidP="0027489A">
      <w:pPr>
        <w:pStyle w:val="Sous-titre"/>
        <w:jc w:val="both"/>
        <w:rPr>
          <w:rFonts w:ascii="Arial" w:hAnsi="Arial" w:cs="Arial"/>
        </w:rPr>
      </w:pPr>
    </w:p>
    <w:p w14:paraId="7468C2B1" w14:textId="3700F2A6" w:rsidR="00D326C6" w:rsidRPr="00113ED8" w:rsidRDefault="00D326C6" w:rsidP="004839D7">
      <w:pPr>
        <w:pStyle w:val="Sous-titre"/>
        <w:ind w:left="540"/>
        <w:jc w:val="left"/>
        <w:rPr>
          <w:rFonts w:ascii="Arial" w:hAnsi="Arial" w:cs="Arial"/>
        </w:rPr>
      </w:pPr>
      <w:r w:rsidRPr="00D815CC">
        <w:rPr>
          <w:rFonts w:ascii="Arial" w:hAnsi="Arial" w:cs="Arial"/>
        </w:rPr>
        <w:t xml:space="preserve">Contrat de frais de santé des </w:t>
      </w:r>
      <w:r w:rsidR="0048424B" w:rsidRPr="00D815CC">
        <w:rPr>
          <w:rFonts w:ascii="Arial" w:hAnsi="Arial" w:cs="Arial"/>
        </w:rPr>
        <w:t xml:space="preserve">inactifs et des </w:t>
      </w:r>
      <w:r w:rsidRPr="00D815CC">
        <w:rPr>
          <w:rFonts w:ascii="Arial" w:hAnsi="Arial" w:cs="Arial"/>
        </w:rPr>
        <w:t xml:space="preserve">salariés </w:t>
      </w:r>
      <w:r w:rsidR="001079FA" w:rsidRPr="00D815CC">
        <w:rPr>
          <w:rFonts w:ascii="Arial" w:hAnsi="Arial" w:cs="Arial"/>
        </w:rPr>
        <w:t>placés à la retraite de</w:t>
      </w:r>
      <w:r w:rsidRPr="00D815CC">
        <w:rPr>
          <w:rFonts w:ascii="Arial" w:hAnsi="Arial" w:cs="Arial"/>
        </w:rPr>
        <w:t xml:space="preserve"> l'</w:t>
      </w:r>
      <w:r w:rsidR="00F4262F">
        <w:rPr>
          <w:rFonts w:ascii="Arial" w:hAnsi="Arial" w:cs="Arial"/>
        </w:rPr>
        <w:t>Ineris</w:t>
      </w:r>
      <w:r w:rsidR="00E61561">
        <w:rPr>
          <w:rFonts w:ascii="Arial" w:hAnsi="Arial" w:cs="Arial"/>
        </w:rPr>
        <w:t xml:space="preserve"> (loi Evin)</w:t>
      </w:r>
    </w:p>
    <w:p w14:paraId="7201FACE" w14:textId="77777777" w:rsidR="00D326C6" w:rsidRPr="00113ED8" w:rsidRDefault="00D326C6" w:rsidP="00D326C6">
      <w:pPr>
        <w:pStyle w:val="Sous-titre"/>
        <w:ind w:left="540"/>
        <w:jc w:val="left"/>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36"/>
        <w:gridCol w:w="1741"/>
        <w:gridCol w:w="2653"/>
      </w:tblGrid>
      <w:tr w:rsidR="00D326C6" w:rsidRPr="00113ED8" w14:paraId="0A908079" w14:textId="77777777" w:rsidTr="00B411CD">
        <w:trPr>
          <w:trHeight w:val="438"/>
          <w:jc w:val="center"/>
        </w:trPr>
        <w:tc>
          <w:tcPr>
            <w:tcW w:w="4036" w:type="dxa"/>
            <w:tcBorders>
              <w:top w:val="single" w:sz="4" w:space="0" w:color="auto"/>
              <w:left w:val="single" w:sz="4" w:space="0" w:color="auto"/>
              <w:bottom w:val="single" w:sz="4" w:space="0" w:color="auto"/>
              <w:right w:val="single" w:sz="4" w:space="0" w:color="auto"/>
            </w:tcBorders>
            <w:shd w:val="clear" w:color="auto" w:fill="D9D9D9"/>
            <w:vAlign w:val="center"/>
          </w:tcPr>
          <w:p w14:paraId="50FFB070" w14:textId="77777777" w:rsidR="00D326C6" w:rsidRPr="00113ED8" w:rsidRDefault="00D326C6" w:rsidP="00B411CD">
            <w:pPr>
              <w:pStyle w:val="Sous-titre"/>
              <w:rPr>
                <w:rFonts w:ascii="Arial" w:hAnsi="Arial" w:cs="Arial"/>
              </w:rPr>
            </w:pPr>
            <w:r w:rsidRPr="00113ED8">
              <w:rPr>
                <w:rFonts w:ascii="Arial" w:hAnsi="Arial" w:cs="Arial"/>
              </w:rPr>
              <w:t>Base de cotisation mensuelle</w:t>
            </w:r>
          </w:p>
        </w:tc>
        <w:tc>
          <w:tcPr>
            <w:tcW w:w="4394" w:type="dxa"/>
            <w:gridSpan w:val="2"/>
            <w:tcBorders>
              <w:left w:val="single" w:sz="4" w:space="0" w:color="auto"/>
            </w:tcBorders>
            <w:shd w:val="clear" w:color="auto" w:fill="D9D9D9"/>
            <w:vAlign w:val="center"/>
          </w:tcPr>
          <w:p w14:paraId="7C209F69" w14:textId="77777777" w:rsidR="00D326C6" w:rsidRPr="00113ED8" w:rsidRDefault="00D326C6" w:rsidP="00B411CD">
            <w:pPr>
              <w:pStyle w:val="Sous-titre"/>
              <w:rPr>
                <w:rFonts w:ascii="Arial" w:hAnsi="Arial" w:cs="Arial"/>
              </w:rPr>
            </w:pPr>
            <w:r w:rsidRPr="00113ED8">
              <w:rPr>
                <w:rFonts w:ascii="Arial" w:hAnsi="Arial" w:cs="Arial"/>
              </w:rPr>
              <w:t>Taux de cotisation (en% PMSS)</w:t>
            </w:r>
          </w:p>
        </w:tc>
      </w:tr>
      <w:tr w:rsidR="00D326C6" w:rsidRPr="00113ED8" w14:paraId="3D2E544D" w14:textId="77777777" w:rsidTr="00B411CD">
        <w:trPr>
          <w:trHeight w:val="715"/>
          <w:jc w:val="center"/>
        </w:trPr>
        <w:tc>
          <w:tcPr>
            <w:tcW w:w="4036" w:type="dxa"/>
            <w:vMerge w:val="restart"/>
            <w:tcBorders>
              <w:top w:val="single" w:sz="4" w:space="0" w:color="auto"/>
            </w:tcBorders>
            <w:vAlign w:val="center"/>
          </w:tcPr>
          <w:p w14:paraId="649D6936" w14:textId="77777777" w:rsidR="00D326C6" w:rsidRPr="00113ED8" w:rsidRDefault="00D326C6" w:rsidP="00B411CD">
            <w:pPr>
              <w:pStyle w:val="Sous-titre"/>
              <w:rPr>
                <w:rFonts w:ascii="Arial" w:hAnsi="Arial" w:cs="Arial"/>
                <w:b w:val="0"/>
              </w:rPr>
            </w:pPr>
            <w:r w:rsidRPr="00113ED8">
              <w:rPr>
                <w:rFonts w:ascii="Arial" w:hAnsi="Arial" w:cs="Arial"/>
                <w:b w:val="0"/>
              </w:rPr>
              <w:t>Plafond Mensuel de la Sécurité Sociale</w:t>
            </w:r>
          </w:p>
        </w:tc>
        <w:tc>
          <w:tcPr>
            <w:tcW w:w="1741" w:type="dxa"/>
            <w:tcBorders>
              <w:right w:val="single" w:sz="4" w:space="0" w:color="auto"/>
            </w:tcBorders>
            <w:vAlign w:val="center"/>
          </w:tcPr>
          <w:p w14:paraId="05DA32DC" w14:textId="77777777" w:rsidR="00D326C6" w:rsidRPr="00113ED8" w:rsidRDefault="00D326C6" w:rsidP="00B411CD">
            <w:pPr>
              <w:pStyle w:val="Sous-titre"/>
              <w:spacing w:before="60" w:after="60"/>
              <w:rPr>
                <w:rFonts w:ascii="Arial" w:hAnsi="Arial" w:cs="Arial"/>
                <w:b w:val="0"/>
              </w:rPr>
            </w:pPr>
            <w:r>
              <w:rPr>
                <w:rFonts w:ascii="Arial" w:hAnsi="Arial" w:cs="Arial"/>
                <w:b w:val="0"/>
              </w:rPr>
              <w:t>Adulte</w:t>
            </w:r>
          </w:p>
        </w:tc>
        <w:tc>
          <w:tcPr>
            <w:tcW w:w="2653" w:type="dxa"/>
            <w:tcBorders>
              <w:left w:val="single" w:sz="4" w:space="0" w:color="auto"/>
            </w:tcBorders>
            <w:vAlign w:val="center"/>
          </w:tcPr>
          <w:p w14:paraId="1EDDC72A" w14:textId="77777777" w:rsidR="00D326C6" w:rsidRPr="00113ED8" w:rsidRDefault="00D326C6" w:rsidP="00B411CD">
            <w:pPr>
              <w:pStyle w:val="Sous-titre"/>
              <w:jc w:val="left"/>
              <w:rPr>
                <w:rFonts w:ascii="Arial" w:hAnsi="Arial" w:cs="Arial"/>
                <w:b w:val="0"/>
                <w:lang w:val="en-GB"/>
              </w:rPr>
            </w:pPr>
            <w:r w:rsidRPr="00113ED8">
              <w:rPr>
                <w:rFonts w:ascii="Arial" w:hAnsi="Arial" w:cs="Arial"/>
                <w:b w:val="0"/>
              </w:rPr>
              <w:t>Y1SF % =</w:t>
            </w:r>
          </w:p>
        </w:tc>
      </w:tr>
      <w:tr w:rsidR="00D326C6" w:rsidRPr="00113ED8" w14:paraId="0EDFC44A" w14:textId="77777777" w:rsidTr="00B411CD">
        <w:trPr>
          <w:trHeight w:val="641"/>
          <w:jc w:val="center"/>
        </w:trPr>
        <w:tc>
          <w:tcPr>
            <w:tcW w:w="4036" w:type="dxa"/>
            <w:vMerge/>
            <w:vAlign w:val="center"/>
          </w:tcPr>
          <w:p w14:paraId="3564D0BC" w14:textId="77777777" w:rsidR="00D326C6" w:rsidRPr="00113ED8" w:rsidRDefault="00D326C6" w:rsidP="00B411CD">
            <w:pPr>
              <w:spacing w:before="60" w:after="60"/>
              <w:jc w:val="center"/>
              <w:rPr>
                <w:rFonts w:ascii="Arial" w:hAnsi="Arial" w:cs="Arial"/>
                <w:b/>
              </w:rPr>
            </w:pPr>
          </w:p>
        </w:tc>
        <w:tc>
          <w:tcPr>
            <w:tcW w:w="1741" w:type="dxa"/>
            <w:tcBorders>
              <w:right w:val="single" w:sz="4" w:space="0" w:color="auto"/>
            </w:tcBorders>
            <w:vAlign w:val="center"/>
          </w:tcPr>
          <w:p w14:paraId="77A89010" w14:textId="77777777" w:rsidR="00D326C6" w:rsidRPr="00113ED8" w:rsidRDefault="00D326C6" w:rsidP="00B411CD">
            <w:pPr>
              <w:pStyle w:val="Sous-titre"/>
              <w:spacing w:before="60" w:after="60"/>
              <w:ind w:left="-167"/>
              <w:rPr>
                <w:rFonts w:ascii="Arial" w:hAnsi="Arial" w:cs="Arial"/>
                <w:b w:val="0"/>
              </w:rPr>
            </w:pPr>
            <w:r>
              <w:rPr>
                <w:rFonts w:ascii="Arial" w:hAnsi="Arial" w:cs="Arial"/>
                <w:b w:val="0"/>
              </w:rPr>
              <w:t>Enfant</w:t>
            </w:r>
          </w:p>
        </w:tc>
        <w:tc>
          <w:tcPr>
            <w:tcW w:w="2653" w:type="dxa"/>
            <w:tcBorders>
              <w:left w:val="single" w:sz="4" w:space="0" w:color="auto"/>
            </w:tcBorders>
            <w:vAlign w:val="center"/>
          </w:tcPr>
          <w:p w14:paraId="18ABB8DD" w14:textId="77777777" w:rsidR="00D326C6" w:rsidRPr="00113ED8" w:rsidRDefault="00D326C6" w:rsidP="00B411CD">
            <w:pPr>
              <w:pStyle w:val="Sous-titre"/>
              <w:spacing w:before="60" w:after="60"/>
              <w:jc w:val="left"/>
              <w:rPr>
                <w:rFonts w:ascii="Arial" w:hAnsi="Arial" w:cs="Arial"/>
                <w:b w:val="0"/>
                <w:lang w:val="en-GB"/>
              </w:rPr>
            </w:pPr>
            <w:r w:rsidRPr="00113ED8">
              <w:rPr>
                <w:rFonts w:ascii="Arial" w:hAnsi="Arial" w:cs="Arial"/>
                <w:b w:val="0"/>
              </w:rPr>
              <w:t>Y2SF % =</w:t>
            </w:r>
          </w:p>
        </w:tc>
      </w:tr>
    </w:tbl>
    <w:p w14:paraId="56961993" w14:textId="77777777" w:rsidR="00BE29DF" w:rsidRDefault="00BE29DF" w:rsidP="00BE29DF">
      <w:pPr>
        <w:pStyle w:val="Sous-titre"/>
        <w:ind w:left="540"/>
        <w:jc w:val="left"/>
        <w:rPr>
          <w:rFonts w:ascii="Arial" w:hAnsi="Arial" w:cs="Arial"/>
        </w:rPr>
      </w:pPr>
    </w:p>
    <w:p w14:paraId="0745BE11" w14:textId="7F135068" w:rsidR="00BE29DF" w:rsidRPr="00113ED8" w:rsidRDefault="00BE29DF" w:rsidP="00BE29DF">
      <w:pPr>
        <w:pStyle w:val="Sous-titre"/>
        <w:ind w:left="540"/>
        <w:jc w:val="left"/>
        <w:rPr>
          <w:rFonts w:ascii="Arial" w:hAnsi="Arial" w:cs="Arial"/>
        </w:rPr>
      </w:pPr>
      <w:r w:rsidRPr="00D815CC">
        <w:rPr>
          <w:rFonts w:ascii="Arial" w:hAnsi="Arial" w:cs="Arial"/>
        </w:rPr>
        <w:t xml:space="preserve">Contrat de frais de santé des </w:t>
      </w:r>
      <w:r w:rsidR="008C49D4" w:rsidRPr="00D815CC">
        <w:rPr>
          <w:rFonts w:ascii="Arial" w:hAnsi="Arial" w:cs="Arial"/>
        </w:rPr>
        <w:t xml:space="preserve">retraités actuellement adhérents </w:t>
      </w:r>
      <w:r w:rsidR="001011B1">
        <w:rPr>
          <w:rFonts w:ascii="Arial" w:hAnsi="Arial" w:cs="Arial"/>
        </w:rPr>
        <w:t>aux contrats</w:t>
      </w:r>
      <w:r w:rsidR="008C49D4" w:rsidRPr="00D815CC">
        <w:rPr>
          <w:rFonts w:ascii="Arial" w:hAnsi="Arial" w:cs="Arial"/>
        </w:rPr>
        <w:t xml:space="preserve"> existant</w:t>
      </w:r>
      <w:r w:rsidR="001011B1">
        <w:rPr>
          <w:rFonts w:ascii="Arial" w:hAnsi="Arial" w:cs="Arial"/>
        </w:rPr>
        <w:t>s</w:t>
      </w:r>
      <w:r w:rsidR="005B637C" w:rsidRPr="00D815CC">
        <w:rPr>
          <w:rFonts w:ascii="Arial" w:hAnsi="Arial" w:cs="Arial"/>
        </w:rPr>
        <w:t xml:space="preserve"> de l’</w:t>
      </w:r>
      <w:r w:rsidR="00F4262F">
        <w:rPr>
          <w:rFonts w:ascii="Arial" w:hAnsi="Arial" w:cs="Arial"/>
        </w:rPr>
        <w:t>Ineris</w:t>
      </w:r>
    </w:p>
    <w:p w14:paraId="19993AA4" w14:textId="77777777" w:rsidR="00BE29DF" w:rsidRPr="00113ED8" w:rsidRDefault="00BE29DF" w:rsidP="00BE29DF">
      <w:pPr>
        <w:pStyle w:val="Sous-titre"/>
        <w:ind w:left="540"/>
        <w:jc w:val="left"/>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36"/>
        <w:gridCol w:w="1741"/>
        <w:gridCol w:w="2653"/>
      </w:tblGrid>
      <w:tr w:rsidR="00BE29DF" w:rsidRPr="00113ED8" w14:paraId="6C69020E" w14:textId="77777777" w:rsidTr="005F2597">
        <w:trPr>
          <w:trHeight w:val="438"/>
          <w:jc w:val="center"/>
        </w:trPr>
        <w:tc>
          <w:tcPr>
            <w:tcW w:w="4036" w:type="dxa"/>
            <w:tcBorders>
              <w:top w:val="single" w:sz="4" w:space="0" w:color="auto"/>
              <w:left w:val="single" w:sz="4" w:space="0" w:color="auto"/>
              <w:bottom w:val="single" w:sz="4" w:space="0" w:color="auto"/>
              <w:right w:val="single" w:sz="4" w:space="0" w:color="auto"/>
            </w:tcBorders>
            <w:shd w:val="clear" w:color="auto" w:fill="D9D9D9"/>
            <w:vAlign w:val="center"/>
          </w:tcPr>
          <w:p w14:paraId="266B5C5A" w14:textId="77777777" w:rsidR="00BE29DF" w:rsidRPr="00113ED8" w:rsidRDefault="00BE29DF" w:rsidP="005F2597">
            <w:pPr>
              <w:pStyle w:val="Sous-titre"/>
              <w:rPr>
                <w:rFonts w:ascii="Arial" w:hAnsi="Arial" w:cs="Arial"/>
              </w:rPr>
            </w:pPr>
            <w:r w:rsidRPr="00113ED8">
              <w:rPr>
                <w:rFonts w:ascii="Arial" w:hAnsi="Arial" w:cs="Arial"/>
              </w:rPr>
              <w:t>Base de cotisation mensuelle</w:t>
            </w:r>
          </w:p>
        </w:tc>
        <w:tc>
          <w:tcPr>
            <w:tcW w:w="4394" w:type="dxa"/>
            <w:gridSpan w:val="2"/>
            <w:tcBorders>
              <w:left w:val="single" w:sz="4" w:space="0" w:color="auto"/>
            </w:tcBorders>
            <w:shd w:val="clear" w:color="auto" w:fill="D9D9D9"/>
            <w:vAlign w:val="center"/>
          </w:tcPr>
          <w:p w14:paraId="7FC2BA10" w14:textId="77777777" w:rsidR="00BE29DF" w:rsidRPr="00113ED8" w:rsidRDefault="00BE29DF" w:rsidP="005F2597">
            <w:pPr>
              <w:pStyle w:val="Sous-titre"/>
              <w:rPr>
                <w:rFonts w:ascii="Arial" w:hAnsi="Arial" w:cs="Arial"/>
              </w:rPr>
            </w:pPr>
            <w:r w:rsidRPr="00113ED8">
              <w:rPr>
                <w:rFonts w:ascii="Arial" w:hAnsi="Arial" w:cs="Arial"/>
              </w:rPr>
              <w:t>Taux de cotisation (en% PMSS)</w:t>
            </w:r>
          </w:p>
        </w:tc>
      </w:tr>
      <w:tr w:rsidR="00BE29DF" w:rsidRPr="00113ED8" w14:paraId="2A13DB81" w14:textId="77777777" w:rsidTr="005F2597">
        <w:trPr>
          <w:trHeight w:val="715"/>
          <w:jc w:val="center"/>
        </w:trPr>
        <w:tc>
          <w:tcPr>
            <w:tcW w:w="4036" w:type="dxa"/>
            <w:vMerge w:val="restart"/>
            <w:tcBorders>
              <w:top w:val="single" w:sz="4" w:space="0" w:color="auto"/>
            </w:tcBorders>
            <w:vAlign w:val="center"/>
          </w:tcPr>
          <w:p w14:paraId="1380B1E0" w14:textId="77777777" w:rsidR="00BE29DF" w:rsidRPr="00113ED8" w:rsidRDefault="00BE29DF" w:rsidP="005F2597">
            <w:pPr>
              <w:pStyle w:val="Sous-titre"/>
              <w:rPr>
                <w:rFonts w:ascii="Arial" w:hAnsi="Arial" w:cs="Arial"/>
                <w:b w:val="0"/>
              </w:rPr>
            </w:pPr>
            <w:r w:rsidRPr="00113ED8">
              <w:rPr>
                <w:rFonts w:ascii="Arial" w:hAnsi="Arial" w:cs="Arial"/>
                <w:b w:val="0"/>
              </w:rPr>
              <w:t>Plafond Mensuel de la Sécurité Sociale</w:t>
            </w:r>
          </w:p>
        </w:tc>
        <w:tc>
          <w:tcPr>
            <w:tcW w:w="1741" w:type="dxa"/>
            <w:tcBorders>
              <w:right w:val="single" w:sz="4" w:space="0" w:color="auto"/>
            </w:tcBorders>
            <w:vAlign w:val="center"/>
          </w:tcPr>
          <w:p w14:paraId="4B34894F" w14:textId="77777777" w:rsidR="00BE29DF" w:rsidRPr="00113ED8" w:rsidRDefault="00BE29DF" w:rsidP="005F2597">
            <w:pPr>
              <w:pStyle w:val="Sous-titre"/>
              <w:spacing w:before="60" w:after="60"/>
              <w:rPr>
                <w:rFonts w:ascii="Arial" w:hAnsi="Arial" w:cs="Arial"/>
                <w:b w:val="0"/>
              </w:rPr>
            </w:pPr>
            <w:r>
              <w:rPr>
                <w:rFonts w:ascii="Arial" w:hAnsi="Arial" w:cs="Arial"/>
                <w:b w:val="0"/>
              </w:rPr>
              <w:t>Adulte</w:t>
            </w:r>
          </w:p>
        </w:tc>
        <w:tc>
          <w:tcPr>
            <w:tcW w:w="2653" w:type="dxa"/>
            <w:tcBorders>
              <w:left w:val="single" w:sz="4" w:space="0" w:color="auto"/>
            </w:tcBorders>
            <w:vAlign w:val="center"/>
          </w:tcPr>
          <w:p w14:paraId="3984789C" w14:textId="512D0115" w:rsidR="00BE29DF" w:rsidRPr="00113ED8" w:rsidRDefault="00BD600E" w:rsidP="005F2597">
            <w:pPr>
              <w:pStyle w:val="Sous-titre"/>
              <w:jc w:val="left"/>
              <w:rPr>
                <w:rFonts w:ascii="Arial" w:hAnsi="Arial" w:cs="Arial"/>
                <w:b w:val="0"/>
                <w:lang w:val="en-GB"/>
              </w:rPr>
            </w:pPr>
            <w:r>
              <w:rPr>
                <w:rFonts w:ascii="Arial" w:hAnsi="Arial" w:cs="Arial"/>
                <w:b w:val="0"/>
              </w:rPr>
              <w:t>Z</w:t>
            </w:r>
            <w:r w:rsidR="00BE29DF" w:rsidRPr="00113ED8">
              <w:rPr>
                <w:rFonts w:ascii="Arial" w:hAnsi="Arial" w:cs="Arial"/>
                <w:b w:val="0"/>
              </w:rPr>
              <w:t>1SF % =</w:t>
            </w:r>
          </w:p>
        </w:tc>
      </w:tr>
      <w:tr w:rsidR="00BE29DF" w:rsidRPr="00113ED8" w14:paraId="697AD4ED" w14:textId="77777777" w:rsidTr="005F2597">
        <w:trPr>
          <w:trHeight w:val="641"/>
          <w:jc w:val="center"/>
        </w:trPr>
        <w:tc>
          <w:tcPr>
            <w:tcW w:w="4036" w:type="dxa"/>
            <w:vMerge/>
            <w:vAlign w:val="center"/>
          </w:tcPr>
          <w:p w14:paraId="56D8ADBE" w14:textId="77777777" w:rsidR="00BE29DF" w:rsidRPr="00113ED8" w:rsidRDefault="00BE29DF" w:rsidP="005F2597">
            <w:pPr>
              <w:spacing w:before="60" w:after="60"/>
              <w:jc w:val="center"/>
              <w:rPr>
                <w:rFonts w:ascii="Arial" w:hAnsi="Arial" w:cs="Arial"/>
                <w:b/>
              </w:rPr>
            </w:pPr>
          </w:p>
        </w:tc>
        <w:tc>
          <w:tcPr>
            <w:tcW w:w="1741" w:type="dxa"/>
            <w:tcBorders>
              <w:right w:val="single" w:sz="4" w:space="0" w:color="auto"/>
            </w:tcBorders>
            <w:vAlign w:val="center"/>
          </w:tcPr>
          <w:p w14:paraId="518E2F9C" w14:textId="77777777" w:rsidR="00BE29DF" w:rsidRPr="00113ED8" w:rsidRDefault="00BE29DF" w:rsidP="005F2597">
            <w:pPr>
              <w:pStyle w:val="Sous-titre"/>
              <w:spacing w:before="60" w:after="60"/>
              <w:ind w:left="-167"/>
              <w:rPr>
                <w:rFonts w:ascii="Arial" w:hAnsi="Arial" w:cs="Arial"/>
                <w:b w:val="0"/>
              </w:rPr>
            </w:pPr>
            <w:r>
              <w:rPr>
                <w:rFonts w:ascii="Arial" w:hAnsi="Arial" w:cs="Arial"/>
                <w:b w:val="0"/>
              </w:rPr>
              <w:t>Enfant</w:t>
            </w:r>
          </w:p>
        </w:tc>
        <w:tc>
          <w:tcPr>
            <w:tcW w:w="2653" w:type="dxa"/>
            <w:tcBorders>
              <w:left w:val="single" w:sz="4" w:space="0" w:color="auto"/>
            </w:tcBorders>
            <w:vAlign w:val="center"/>
          </w:tcPr>
          <w:p w14:paraId="56C5487D" w14:textId="74FDB822" w:rsidR="00BE29DF" w:rsidRPr="00113ED8" w:rsidRDefault="00BD600E" w:rsidP="005F2597">
            <w:pPr>
              <w:pStyle w:val="Sous-titre"/>
              <w:spacing w:before="60" w:after="60"/>
              <w:jc w:val="left"/>
              <w:rPr>
                <w:rFonts w:ascii="Arial" w:hAnsi="Arial" w:cs="Arial"/>
                <w:b w:val="0"/>
                <w:lang w:val="en-GB"/>
              </w:rPr>
            </w:pPr>
            <w:r>
              <w:rPr>
                <w:rFonts w:ascii="Arial" w:hAnsi="Arial" w:cs="Arial"/>
                <w:b w:val="0"/>
              </w:rPr>
              <w:t>Z</w:t>
            </w:r>
            <w:r w:rsidR="00BE29DF" w:rsidRPr="00113ED8">
              <w:rPr>
                <w:rFonts w:ascii="Arial" w:hAnsi="Arial" w:cs="Arial"/>
                <w:b w:val="0"/>
              </w:rPr>
              <w:t>2SF % =</w:t>
            </w:r>
          </w:p>
        </w:tc>
      </w:tr>
    </w:tbl>
    <w:p w14:paraId="1F4D3F6D" w14:textId="77777777" w:rsidR="00AA36AD" w:rsidRDefault="00AA36AD" w:rsidP="00BC0E39">
      <w:pPr>
        <w:pStyle w:val="Paragraphedeliste"/>
        <w:spacing w:before="120" w:after="0" w:line="247" w:lineRule="auto"/>
        <w:ind w:hanging="11"/>
        <w:contextualSpacing w:val="0"/>
        <w:jc w:val="center"/>
        <w:rPr>
          <w:rFonts w:ascii="Arial" w:hAnsi="Arial" w:cs="Arial"/>
          <w:b/>
          <w:sz w:val="20"/>
          <w:szCs w:val="20"/>
        </w:rPr>
      </w:pPr>
    </w:p>
    <w:p w14:paraId="1F4D3F6E" w14:textId="77777777" w:rsidR="00AA36AD" w:rsidRDefault="00AA36AD" w:rsidP="00D84AFE">
      <w:pPr>
        <w:tabs>
          <w:tab w:val="left" w:pos="720"/>
        </w:tabs>
        <w:jc w:val="both"/>
        <w:rPr>
          <w:rFonts w:ascii="Arial" w:hAnsi="Arial" w:cs="Arial"/>
          <w:bCs/>
        </w:rPr>
      </w:pPr>
    </w:p>
    <w:p w14:paraId="1F4D3F6F" w14:textId="77777777" w:rsidR="00AA36AD" w:rsidRPr="00D84AFE" w:rsidRDefault="00B4164E" w:rsidP="00D84AFE">
      <w:pPr>
        <w:tabs>
          <w:tab w:val="left" w:pos="720"/>
        </w:tabs>
        <w:jc w:val="both"/>
        <w:rPr>
          <w:rFonts w:ascii="Arial" w:hAnsi="Arial" w:cs="Arial"/>
          <w:bCs/>
        </w:rPr>
      </w:pPr>
      <w:r w:rsidRPr="00D84AFE">
        <w:rPr>
          <w:rFonts w:ascii="Arial" w:hAnsi="Arial" w:cs="Arial"/>
          <w:bCs/>
        </w:rPr>
        <w:t xml:space="preserve">Le montant de l’offre comprend l’ensemble des dépenses nécessaires à l’exécution du marché : visites, réunions, déplacements. </w:t>
      </w:r>
      <w:r w:rsidR="00AA36AD" w:rsidRPr="00D84AFE">
        <w:rPr>
          <w:rFonts w:ascii="Arial" w:hAnsi="Arial" w:cs="Arial"/>
          <w:color w:val="000000"/>
        </w:rPr>
        <w:t>Les cotisations s’entendent TTC et doivent inclure l’ensemble des chargements (Amo, Conseil, Gestion, Assureur).</w:t>
      </w:r>
    </w:p>
    <w:p w14:paraId="1F4D3F70" w14:textId="77777777" w:rsidR="00950E45" w:rsidRPr="00D84AFE" w:rsidRDefault="00950E45" w:rsidP="00D84AFE">
      <w:pPr>
        <w:jc w:val="both"/>
        <w:rPr>
          <w:rFonts w:ascii="Arial" w:hAnsi="Arial" w:cs="Arial"/>
        </w:rPr>
      </w:pPr>
    </w:p>
    <w:p w14:paraId="1F4D3F71" w14:textId="6AD58753" w:rsidR="00950E45" w:rsidRPr="00D84AFE" w:rsidRDefault="00D84AFE" w:rsidP="00D84AFE">
      <w:pPr>
        <w:jc w:val="both"/>
        <w:rPr>
          <w:rFonts w:ascii="Arial" w:hAnsi="Arial" w:cs="Arial"/>
          <w:color w:val="000000"/>
        </w:rPr>
      </w:pPr>
      <w:r w:rsidRPr="00B4164E">
        <w:rPr>
          <w:rFonts w:ascii="Arial" w:hAnsi="Arial" w:cs="Arial"/>
          <w:color w:val="000000"/>
        </w:rPr>
        <w:t>Les frais de chargement sont inclus dans les taux de cotisations ci-avant et comprennent une commission de conseils égale à 2</w:t>
      </w:r>
      <w:r w:rsidR="00E61561">
        <w:rPr>
          <w:rFonts w:ascii="Arial" w:hAnsi="Arial" w:cs="Arial"/>
          <w:color w:val="000000"/>
        </w:rPr>
        <w:t>,3</w:t>
      </w:r>
      <w:r w:rsidRPr="00B4164E">
        <w:rPr>
          <w:rFonts w:ascii="Arial" w:hAnsi="Arial" w:cs="Arial"/>
          <w:color w:val="000000"/>
        </w:rPr>
        <w:t xml:space="preserve">% des cotisations nettes de taxes. Cette commission sera reversée de façon mensuelle chaque année au cabinet qui accompagne </w:t>
      </w:r>
      <w:r>
        <w:rPr>
          <w:rFonts w:ascii="Arial" w:hAnsi="Arial" w:cs="Arial"/>
          <w:color w:val="000000"/>
        </w:rPr>
        <w:t>l’</w:t>
      </w:r>
      <w:r w:rsidR="00F4262F">
        <w:rPr>
          <w:rFonts w:ascii="Arial" w:hAnsi="Arial" w:cs="Arial"/>
          <w:color w:val="000000"/>
        </w:rPr>
        <w:t>Ineris</w:t>
      </w:r>
      <w:r w:rsidRPr="00B4164E">
        <w:rPr>
          <w:rFonts w:ascii="Arial" w:hAnsi="Arial" w:cs="Arial"/>
          <w:color w:val="000000"/>
        </w:rPr>
        <w:t xml:space="preserve"> sur la durée du marché</w:t>
      </w:r>
      <w:r>
        <w:rPr>
          <w:rFonts w:ascii="Arial" w:hAnsi="Arial" w:cs="Arial"/>
          <w:color w:val="000000"/>
        </w:rPr>
        <w:t xml:space="preserve">, </w:t>
      </w:r>
      <w:r w:rsidR="00950E45" w:rsidRPr="00D84AFE">
        <w:rPr>
          <w:rFonts w:ascii="Arial" w:hAnsi="Arial" w:cs="Arial"/>
          <w:color w:val="000000"/>
        </w:rPr>
        <w:t xml:space="preserve">pour l'assistance à maîtrise d'ouvrage, le suivi et le pilotage des contrats, le suivi et le contrôle de l’instruction et du paiement des sinistres, le contrôle et l'analyse des provisions techniques et des résultats des contrats, les contrôles qualités. </w:t>
      </w:r>
    </w:p>
    <w:p w14:paraId="1F4D3F72" w14:textId="77777777" w:rsidR="00950E45" w:rsidRPr="00D84AFE" w:rsidRDefault="00950E45" w:rsidP="00D84AFE">
      <w:pPr>
        <w:jc w:val="both"/>
        <w:rPr>
          <w:rFonts w:ascii="Arial" w:hAnsi="Arial" w:cs="Arial"/>
          <w:color w:val="000000"/>
        </w:rPr>
      </w:pPr>
    </w:p>
    <w:p w14:paraId="1F4D3F73" w14:textId="2C1E435A" w:rsidR="00950E45" w:rsidRDefault="00950E45" w:rsidP="00D84AFE">
      <w:pPr>
        <w:jc w:val="both"/>
        <w:rPr>
          <w:b/>
          <w:u w:val="single"/>
        </w:rPr>
      </w:pPr>
      <w:r w:rsidRPr="00D84AFE">
        <w:rPr>
          <w:rFonts w:ascii="Arial" w:hAnsi="Arial" w:cs="Arial"/>
          <w:color w:val="000000"/>
        </w:rPr>
        <w:t xml:space="preserve">Les modalités pratiques de cette disposition seront précisées par </w:t>
      </w:r>
      <w:r w:rsidR="00D84AFE" w:rsidRPr="00D84AFE">
        <w:rPr>
          <w:rFonts w:ascii="Arial" w:hAnsi="Arial" w:cs="Arial"/>
          <w:color w:val="000000"/>
        </w:rPr>
        <w:t>l’</w:t>
      </w:r>
      <w:r w:rsidR="00F4262F">
        <w:rPr>
          <w:rFonts w:ascii="Arial" w:hAnsi="Arial" w:cs="Arial"/>
          <w:color w:val="000000"/>
        </w:rPr>
        <w:t>Ineris</w:t>
      </w:r>
      <w:r w:rsidRPr="00D84AFE">
        <w:rPr>
          <w:rFonts w:ascii="Arial" w:hAnsi="Arial" w:cs="Arial"/>
          <w:color w:val="000000"/>
        </w:rPr>
        <w:t xml:space="preserve"> durant la phase préparatoire à la mise en place des contrats. </w:t>
      </w:r>
      <w:r w:rsidR="00D84AFE" w:rsidRPr="00D84AFE">
        <w:rPr>
          <w:rFonts w:ascii="Arial" w:hAnsi="Arial" w:cs="Arial"/>
          <w:color w:val="000000"/>
        </w:rPr>
        <w:t>L’</w:t>
      </w:r>
      <w:r w:rsidR="00F4262F">
        <w:rPr>
          <w:rFonts w:ascii="Arial" w:hAnsi="Arial" w:cs="Arial"/>
          <w:color w:val="000000"/>
        </w:rPr>
        <w:t>Ineris</w:t>
      </w:r>
      <w:r w:rsidRPr="00D84AFE">
        <w:rPr>
          <w:rFonts w:ascii="Arial" w:hAnsi="Arial" w:cs="Arial"/>
          <w:color w:val="000000"/>
        </w:rPr>
        <w:t xml:space="preserve"> communiquera au candidat retenu, le nom et les coordonnées du cabinet en charge des prestations d'assistance à maîtrise d'ouvrage, étant précisé que ce cabinet transmettra à l’organisme d’assurance une attestation d’inscription à l’ORIAS, ainsi qu’une attestation de responsabilité civile professionnelle</w:t>
      </w:r>
      <w:r w:rsidRPr="0099384D">
        <w:rPr>
          <w:rFonts w:cs="Arial"/>
          <w:color w:val="000000"/>
        </w:rPr>
        <w:t>.</w:t>
      </w:r>
    </w:p>
    <w:p w14:paraId="1F4D3F74" w14:textId="77777777" w:rsidR="00B4164E" w:rsidRDefault="00B4164E" w:rsidP="00D84AFE">
      <w:pPr>
        <w:jc w:val="both"/>
        <w:rPr>
          <w:rFonts w:ascii="Arial" w:hAnsi="Arial" w:cs="Arial"/>
        </w:rPr>
      </w:pPr>
    </w:p>
    <w:p w14:paraId="1F4D3F75" w14:textId="77777777" w:rsidR="00B4164E" w:rsidRPr="00B4164E" w:rsidRDefault="00B4164E" w:rsidP="00B4164E">
      <w:pPr>
        <w:jc w:val="both"/>
        <w:rPr>
          <w:rFonts w:ascii="Arial" w:hAnsi="Arial" w:cs="Arial"/>
          <w:color w:val="000000"/>
        </w:rPr>
      </w:pPr>
    </w:p>
    <w:p w14:paraId="1F4D3F76" w14:textId="77777777" w:rsidR="00362AFE" w:rsidRPr="00362AFE" w:rsidRDefault="00362AFE" w:rsidP="00362AFE">
      <w:pPr>
        <w:spacing w:after="120"/>
        <w:rPr>
          <w:rFonts w:ascii="Arial" w:hAnsi="Arial" w:cs="Arial"/>
          <w:shd w:val="clear" w:color="auto" w:fill="FFFFFF"/>
        </w:rPr>
      </w:pPr>
      <w:r w:rsidRPr="00362AFE">
        <w:rPr>
          <w:rFonts w:ascii="Arial" w:hAnsi="Arial" w:cs="Arial"/>
        </w:rPr>
        <w:sym w:font="Wingdings" w:char="F072"/>
      </w:r>
      <w:r w:rsidRPr="00362AFE">
        <w:rPr>
          <w:rFonts w:ascii="Arial" w:hAnsi="Arial" w:cs="Arial"/>
        </w:rPr>
        <w:t xml:space="preserve"> </w:t>
      </w:r>
      <w:r w:rsidRPr="00362AFE">
        <w:rPr>
          <w:rFonts w:ascii="Arial" w:hAnsi="Arial" w:cs="Arial"/>
          <w:shd w:val="clear" w:color="auto" w:fill="FFFFFF"/>
        </w:rPr>
        <w:t>Le marché est passé à prix ferme non actualisable.</w:t>
      </w:r>
    </w:p>
    <w:p w14:paraId="1F4D3F77" w14:textId="77777777" w:rsidR="00930AF6" w:rsidRDefault="00930AF6" w:rsidP="00D84AFE">
      <w:pPr>
        <w:tabs>
          <w:tab w:val="left" w:pos="851"/>
        </w:tabs>
        <w:rPr>
          <w:rFonts w:ascii="Trebuchet MS" w:hAnsi="Trebuchet MS"/>
        </w:rPr>
      </w:pPr>
    </w:p>
    <w:sectPr w:rsidR="00930AF6" w:rsidSect="00A25528">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EEB8F" w14:textId="77777777" w:rsidR="00771FA7" w:rsidRDefault="00771FA7">
      <w:r>
        <w:separator/>
      </w:r>
    </w:p>
  </w:endnote>
  <w:endnote w:type="continuationSeparator" w:id="0">
    <w:p w14:paraId="62A6376B" w14:textId="77777777" w:rsidR="00771FA7" w:rsidRDefault="00771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Calibri"/>
    <w:charset w:val="00"/>
    <w:family w:val="auto"/>
    <w:pitch w:val="variable"/>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ndale Sans UI">
    <w:altName w:val="Calibri"/>
    <w:charset w:val="00"/>
    <w:family w:val="auto"/>
    <w:pitch w:val="variable"/>
  </w:font>
  <w:font w:name="Arial, Arial">
    <w:altName w:val="Arial"/>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950E45" w:rsidRPr="008E1317" w14:paraId="1F4D3F87" w14:textId="77777777" w:rsidTr="00B40408">
      <w:trPr>
        <w:tblHeader/>
      </w:trPr>
      <w:tc>
        <w:tcPr>
          <w:tcW w:w="2764" w:type="dxa"/>
          <w:shd w:val="clear" w:color="auto" w:fill="66CCFF"/>
        </w:tcPr>
        <w:p w14:paraId="1F4D3F81" w14:textId="77777777" w:rsidR="00950E45" w:rsidRPr="008E1317" w:rsidRDefault="00950E45" w:rsidP="00B40408">
          <w:pPr>
            <w:ind w:right="-638"/>
            <w:rPr>
              <w:rFonts w:ascii="Arial" w:hAnsi="Arial" w:cs="Arial"/>
              <w:b/>
              <w:i/>
            </w:rPr>
          </w:pPr>
          <w:r w:rsidRPr="008E1317">
            <w:rPr>
              <w:rFonts w:ascii="Arial" w:hAnsi="Arial" w:cs="Arial"/>
              <w:b/>
            </w:rPr>
            <w:t>Acte d’engagement</w:t>
          </w:r>
        </w:p>
      </w:tc>
      <w:tc>
        <w:tcPr>
          <w:tcW w:w="5528" w:type="dxa"/>
          <w:shd w:val="clear" w:color="auto" w:fill="66CCFF"/>
        </w:tcPr>
        <w:p w14:paraId="1F4D3F82" w14:textId="20BB385C" w:rsidR="00950E45" w:rsidRPr="00A8563C" w:rsidRDefault="00FD2556" w:rsidP="00660727">
          <w:pPr>
            <w:jc w:val="center"/>
            <w:rPr>
              <w:rFonts w:ascii="Arial" w:hAnsi="Arial" w:cs="Arial"/>
              <w:b/>
            </w:rPr>
          </w:pPr>
          <w:r>
            <w:rPr>
              <w:rFonts w:ascii="Arial" w:hAnsi="Arial" w:cs="Arial"/>
              <w:b/>
              <w:szCs w:val="22"/>
            </w:rPr>
            <w:t>AE-S25ASSMUPREV</w:t>
          </w:r>
        </w:p>
      </w:tc>
      <w:tc>
        <w:tcPr>
          <w:tcW w:w="896" w:type="dxa"/>
          <w:shd w:val="clear" w:color="auto" w:fill="66CCFF"/>
        </w:tcPr>
        <w:p w14:paraId="1F4D3F83" w14:textId="77777777" w:rsidR="00950E45" w:rsidRPr="008E1317" w:rsidRDefault="00950E45">
          <w:pPr>
            <w:tabs>
              <w:tab w:val="center" w:pos="1366"/>
              <w:tab w:val="right" w:pos="2733"/>
            </w:tabs>
            <w:rPr>
              <w:rFonts w:ascii="Arial" w:hAnsi="Arial" w:cs="Arial"/>
            </w:rPr>
          </w:pPr>
          <w:r w:rsidRPr="008E1317">
            <w:rPr>
              <w:rFonts w:ascii="Arial" w:hAnsi="Arial" w:cs="Arial"/>
              <w:b/>
            </w:rPr>
            <w:t xml:space="preserve">Page : </w:t>
          </w:r>
        </w:p>
      </w:tc>
      <w:tc>
        <w:tcPr>
          <w:tcW w:w="567" w:type="dxa"/>
          <w:shd w:val="clear" w:color="auto" w:fill="66CCFF"/>
        </w:tcPr>
        <w:p w14:paraId="1F4D3F84" w14:textId="77777777" w:rsidR="00950E45" w:rsidRPr="008E1317" w:rsidRDefault="00950E45">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66CCFF"/>
        </w:tcPr>
        <w:p w14:paraId="1F4D3F85" w14:textId="77777777" w:rsidR="00950E45" w:rsidRPr="008E1317" w:rsidRDefault="00950E45">
          <w:pPr>
            <w:jc w:val="center"/>
            <w:rPr>
              <w:rFonts w:ascii="Arial" w:hAnsi="Arial" w:cs="Arial"/>
            </w:rPr>
          </w:pPr>
          <w:r w:rsidRPr="008E1317">
            <w:rPr>
              <w:rFonts w:ascii="Arial" w:hAnsi="Arial" w:cs="Arial"/>
              <w:b/>
            </w:rPr>
            <w:t>/</w:t>
          </w:r>
        </w:p>
      </w:tc>
      <w:tc>
        <w:tcPr>
          <w:tcW w:w="286" w:type="dxa"/>
          <w:shd w:val="clear" w:color="auto" w:fill="66CCFF"/>
        </w:tcPr>
        <w:p w14:paraId="1F4D3F86" w14:textId="77777777" w:rsidR="00950E45" w:rsidRPr="008E1317" w:rsidRDefault="00950E45">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1F4D3F88" w14:textId="77777777" w:rsidR="00950E45" w:rsidRPr="008E1317" w:rsidRDefault="00950E45" w:rsidP="00AE53DF">
    <w:pPr>
      <w:tabs>
        <w:tab w:val="center" w:pos="4536"/>
      </w:tabs>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3696E" w14:textId="77777777" w:rsidR="00771FA7" w:rsidRDefault="00771FA7">
      <w:r>
        <w:separator/>
      </w:r>
    </w:p>
  </w:footnote>
  <w:footnote w:type="continuationSeparator" w:id="0">
    <w:p w14:paraId="059443B9" w14:textId="77777777" w:rsidR="00771FA7" w:rsidRDefault="00771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8D69EC"/>
    <w:multiLevelType w:val="hybridMultilevel"/>
    <w:tmpl w:val="1F10F8C0"/>
    <w:lvl w:ilvl="0" w:tplc="40600F58">
      <w:start w:val="15"/>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1B149C"/>
    <w:multiLevelType w:val="hybridMultilevel"/>
    <w:tmpl w:val="A61E548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9" w15:restartNumberingAfterBreak="0">
    <w:nsid w:val="3C69470F"/>
    <w:multiLevelType w:val="hybridMultilevel"/>
    <w:tmpl w:val="9F285D04"/>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44F358A6"/>
    <w:multiLevelType w:val="hybridMultilevel"/>
    <w:tmpl w:val="0240AF2E"/>
    <w:lvl w:ilvl="0" w:tplc="2D0C8FF4">
      <w:start w:val="15"/>
      <w:numFmt w:val="bullet"/>
      <w:lvlText w:val="-"/>
      <w:lvlJc w:val="left"/>
      <w:pPr>
        <w:ind w:left="720" w:hanging="360"/>
      </w:pPr>
      <w:rPr>
        <w:rFonts w:ascii="Arial Narrow" w:eastAsia="Times New Roman" w:hAnsi="Arial Narrow"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004C90"/>
    <w:multiLevelType w:val="hybridMultilevel"/>
    <w:tmpl w:val="93F4A248"/>
    <w:lvl w:ilvl="0" w:tplc="FC062ADC">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9F21656"/>
    <w:multiLevelType w:val="hybridMultilevel"/>
    <w:tmpl w:val="B0287656"/>
    <w:lvl w:ilvl="0" w:tplc="46FEF9D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4" w15:restartNumberingAfterBreak="0">
    <w:nsid w:val="55475D73"/>
    <w:multiLevelType w:val="hybridMultilevel"/>
    <w:tmpl w:val="26D8715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5A9677BE"/>
    <w:multiLevelType w:val="hybridMultilevel"/>
    <w:tmpl w:val="EFA09252"/>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5B6927E8"/>
    <w:multiLevelType w:val="hybridMultilevel"/>
    <w:tmpl w:val="30D0FA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BB86D31"/>
    <w:multiLevelType w:val="hybridMultilevel"/>
    <w:tmpl w:val="811C81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9" w15:restartNumberingAfterBreak="0">
    <w:nsid w:val="695B1C69"/>
    <w:multiLevelType w:val="hybridMultilevel"/>
    <w:tmpl w:val="4308F31C"/>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50E633C"/>
    <w:multiLevelType w:val="hybridMultilevel"/>
    <w:tmpl w:val="D9461478"/>
    <w:lvl w:ilvl="0" w:tplc="FFE452DA">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6749022">
    <w:abstractNumId w:val="0"/>
  </w:num>
  <w:num w:numId="2" w16cid:durableId="884024207">
    <w:abstractNumId w:val="1"/>
  </w:num>
  <w:num w:numId="3" w16cid:durableId="1637561479">
    <w:abstractNumId w:val="2"/>
  </w:num>
  <w:num w:numId="4" w16cid:durableId="1878196317">
    <w:abstractNumId w:val="21"/>
  </w:num>
  <w:num w:numId="5" w16cid:durableId="1686712372">
    <w:abstractNumId w:val="3"/>
  </w:num>
  <w:num w:numId="6" w16cid:durableId="478229560">
    <w:abstractNumId w:val="8"/>
  </w:num>
  <w:num w:numId="7" w16cid:durableId="1916549635">
    <w:abstractNumId w:val="8"/>
  </w:num>
  <w:num w:numId="8" w16cid:durableId="1461194289">
    <w:abstractNumId w:val="8"/>
  </w:num>
  <w:num w:numId="9" w16cid:durableId="1485661867">
    <w:abstractNumId w:val="7"/>
  </w:num>
  <w:num w:numId="10" w16cid:durableId="587689825">
    <w:abstractNumId w:val="7"/>
  </w:num>
  <w:num w:numId="11" w16cid:durableId="1672020930">
    <w:abstractNumId w:val="7"/>
  </w:num>
  <w:num w:numId="12" w16cid:durableId="733041123">
    <w:abstractNumId w:val="18"/>
  </w:num>
  <w:num w:numId="13" w16cid:durableId="143157901">
    <w:abstractNumId w:val="18"/>
  </w:num>
  <w:num w:numId="14" w16cid:durableId="113135230">
    <w:abstractNumId w:val="18"/>
  </w:num>
  <w:num w:numId="15" w16cid:durableId="909312893">
    <w:abstractNumId w:val="20"/>
  </w:num>
  <w:num w:numId="16" w16cid:durableId="1658655001">
    <w:abstractNumId w:val="4"/>
  </w:num>
  <w:num w:numId="17" w16cid:durableId="2057503857">
    <w:abstractNumId w:val="3"/>
  </w:num>
  <w:num w:numId="18" w16cid:durableId="1954555167">
    <w:abstractNumId w:val="13"/>
  </w:num>
  <w:num w:numId="19" w16cid:durableId="1150904067">
    <w:abstractNumId w:val="15"/>
  </w:num>
  <w:num w:numId="20" w16cid:durableId="2102221065">
    <w:abstractNumId w:val="22"/>
  </w:num>
  <w:num w:numId="21" w16cid:durableId="2081049614">
    <w:abstractNumId w:val="17"/>
  </w:num>
  <w:num w:numId="22" w16cid:durableId="1184005953">
    <w:abstractNumId w:val="16"/>
  </w:num>
  <w:num w:numId="23" w16cid:durableId="258757508">
    <w:abstractNumId w:val="6"/>
  </w:num>
  <w:num w:numId="24" w16cid:durableId="177156952">
    <w:abstractNumId w:val="9"/>
  </w:num>
  <w:num w:numId="25" w16cid:durableId="2097289371">
    <w:abstractNumId w:val="10"/>
  </w:num>
  <w:num w:numId="26" w16cid:durableId="1656061883">
    <w:abstractNumId w:val="19"/>
  </w:num>
  <w:num w:numId="27" w16cid:durableId="111242282">
    <w:abstractNumId w:val="5"/>
  </w:num>
  <w:num w:numId="28" w16cid:durableId="1942686357">
    <w:abstractNumId w:val="14"/>
  </w:num>
  <w:num w:numId="29" w16cid:durableId="776559498">
    <w:abstractNumId w:val="11"/>
  </w:num>
  <w:num w:numId="30" w16cid:durableId="140333378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BANI Blandine">
    <w15:presenceInfo w15:providerId="None" w15:userId="BABANI Bland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AFE"/>
    <w:rsid w:val="00000913"/>
    <w:rsid w:val="00001D87"/>
    <w:rsid w:val="00007F0D"/>
    <w:rsid w:val="00012684"/>
    <w:rsid w:val="00017FAE"/>
    <w:rsid w:val="00022A4F"/>
    <w:rsid w:val="00026C1E"/>
    <w:rsid w:val="0003011B"/>
    <w:rsid w:val="00031A00"/>
    <w:rsid w:val="000344BD"/>
    <w:rsid w:val="00036500"/>
    <w:rsid w:val="00036F9F"/>
    <w:rsid w:val="000423F1"/>
    <w:rsid w:val="0004393D"/>
    <w:rsid w:val="0004495C"/>
    <w:rsid w:val="000456CE"/>
    <w:rsid w:val="00052956"/>
    <w:rsid w:val="0006264F"/>
    <w:rsid w:val="00064265"/>
    <w:rsid w:val="00065BC7"/>
    <w:rsid w:val="000663A4"/>
    <w:rsid w:val="00066D20"/>
    <w:rsid w:val="00072FF4"/>
    <w:rsid w:val="00073336"/>
    <w:rsid w:val="0007395A"/>
    <w:rsid w:val="00075E9A"/>
    <w:rsid w:val="0008094B"/>
    <w:rsid w:val="00081967"/>
    <w:rsid w:val="00081F3C"/>
    <w:rsid w:val="00083C20"/>
    <w:rsid w:val="00086578"/>
    <w:rsid w:val="00097517"/>
    <w:rsid w:val="00097A53"/>
    <w:rsid w:val="000A2E05"/>
    <w:rsid w:val="000A6E23"/>
    <w:rsid w:val="000B066A"/>
    <w:rsid w:val="000C151A"/>
    <w:rsid w:val="000D10AF"/>
    <w:rsid w:val="000D707B"/>
    <w:rsid w:val="000D761F"/>
    <w:rsid w:val="000E0020"/>
    <w:rsid w:val="000E11FE"/>
    <w:rsid w:val="000E1C0C"/>
    <w:rsid w:val="000E1E24"/>
    <w:rsid w:val="000E287A"/>
    <w:rsid w:val="000E6C96"/>
    <w:rsid w:val="000F3315"/>
    <w:rsid w:val="001011B1"/>
    <w:rsid w:val="00104B62"/>
    <w:rsid w:val="00105459"/>
    <w:rsid w:val="00106D9D"/>
    <w:rsid w:val="001079FA"/>
    <w:rsid w:val="0011160F"/>
    <w:rsid w:val="00111919"/>
    <w:rsid w:val="00116970"/>
    <w:rsid w:val="00123CDB"/>
    <w:rsid w:val="00124620"/>
    <w:rsid w:val="00136ACE"/>
    <w:rsid w:val="001406E7"/>
    <w:rsid w:val="00153371"/>
    <w:rsid w:val="00160D17"/>
    <w:rsid w:val="0016248A"/>
    <w:rsid w:val="00166B56"/>
    <w:rsid w:val="00173D4E"/>
    <w:rsid w:val="001756DF"/>
    <w:rsid w:val="00176032"/>
    <w:rsid w:val="00176F4B"/>
    <w:rsid w:val="001779F7"/>
    <w:rsid w:val="00177FD1"/>
    <w:rsid w:val="0018535C"/>
    <w:rsid w:val="00191D30"/>
    <w:rsid w:val="001A21FE"/>
    <w:rsid w:val="001A3607"/>
    <w:rsid w:val="001A59FA"/>
    <w:rsid w:val="001A6194"/>
    <w:rsid w:val="001A6D0F"/>
    <w:rsid w:val="001B768B"/>
    <w:rsid w:val="001C2C20"/>
    <w:rsid w:val="001C38D2"/>
    <w:rsid w:val="001C40C0"/>
    <w:rsid w:val="001C733C"/>
    <w:rsid w:val="001C7880"/>
    <w:rsid w:val="001C7B8F"/>
    <w:rsid w:val="001E0345"/>
    <w:rsid w:val="001E03ED"/>
    <w:rsid w:val="001E2F0C"/>
    <w:rsid w:val="001E4E56"/>
    <w:rsid w:val="002061F7"/>
    <w:rsid w:val="0020652E"/>
    <w:rsid w:val="002104DA"/>
    <w:rsid w:val="00211808"/>
    <w:rsid w:val="00214695"/>
    <w:rsid w:val="0021527A"/>
    <w:rsid w:val="00215C35"/>
    <w:rsid w:val="0021797C"/>
    <w:rsid w:val="00223EFE"/>
    <w:rsid w:val="00225A1A"/>
    <w:rsid w:val="00227626"/>
    <w:rsid w:val="002318CB"/>
    <w:rsid w:val="00237327"/>
    <w:rsid w:val="00240987"/>
    <w:rsid w:val="002413DD"/>
    <w:rsid w:val="00243CA6"/>
    <w:rsid w:val="00243D50"/>
    <w:rsid w:val="0024407F"/>
    <w:rsid w:val="002475EA"/>
    <w:rsid w:val="00251040"/>
    <w:rsid w:val="00263B88"/>
    <w:rsid w:val="0026489A"/>
    <w:rsid w:val="002678F4"/>
    <w:rsid w:val="00267EF1"/>
    <w:rsid w:val="002745D9"/>
    <w:rsid w:val="0027489A"/>
    <w:rsid w:val="00275574"/>
    <w:rsid w:val="002803F5"/>
    <w:rsid w:val="002904AF"/>
    <w:rsid w:val="0029455E"/>
    <w:rsid w:val="002961BF"/>
    <w:rsid w:val="002A4CE3"/>
    <w:rsid w:val="002A76B9"/>
    <w:rsid w:val="002B2988"/>
    <w:rsid w:val="002C0468"/>
    <w:rsid w:val="002C1CD3"/>
    <w:rsid w:val="002C2CA3"/>
    <w:rsid w:val="002C4B3E"/>
    <w:rsid w:val="002C5927"/>
    <w:rsid w:val="002C79D6"/>
    <w:rsid w:val="002D0FCF"/>
    <w:rsid w:val="002D2E55"/>
    <w:rsid w:val="002D690A"/>
    <w:rsid w:val="002E446D"/>
    <w:rsid w:val="002E7F09"/>
    <w:rsid w:val="002F39F3"/>
    <w:rsid w:val="002F586F"/>
    <w:rsid w:val="002F704A"/>
    <w:rsid w:val="003073D0"/>
    <w:rsid w:val="00313809"/>
    <w:rsid w:val="00313BB2"/>
    <w:rsid w:val="00313CE0"/>
    <w:rsid w:val="00330A82"/>
    <w:rsid w:val="00332659"/>
    <w:rsid w:val="00332B12"/>
    <w:rsid w:val="0033445E"/>
    <w:rsid w:val="003358BD"/>
    <w:rsid w:val="00340B54"/>
    <w:rsid w:val="00343C5D"/>
    <w:rsid w:val="003521F6"/>
    <w:rsid w:val="00352C78"/>
    <w:rsid w:val="00354C04"/>
    <w:rsid w:val="0035565C"/>
    <w:rsid w:val="00356C00"/>
    <w:rsid w:val="0036109A"/>
    <w:rsid w:val="003613B7"/>
    <w:rsid w:val="00361FF1"/>
    <w:rsid w:val="00362199"/>
    <w:rsid w:val="00362AFE"/>
    <w:rsid w:val="00370023"/>
    <w:rsid w:val="00370582"/>
    <w:rsid w:val="00371322"/>
    <w:rsid w:val="00375F95"/>
    <w:rsid w:val="0038090F"/>
    <w:rsid w:val="003814F9"/>
    <w:rsid w:val="00384B40"/>
    <w:rsid w:val="00385E76"/>
    <w:rsid w:val="00392658"/>
    <w:rsid w:val="00392BA5"/>
    <w:rsid w:val="003A3321"/>
    <w:rsid w:val="003B1DA8"/>
    <w:rsid w:val="003B2BC0"/>
    <w:rsid w:val="003B7CFA"/>
    <w:rsid w:val="003C0DE8"/>
    <w:rsid w:val="003C12BC"/>
    <w:rsid w:val="003C202B"/>
    <w:rsid w:val="003C35BA"/>
    <w:rsid w:val="003C4088"/>
    <w:rsid w:val="003C58AD"/>
    <w:rsid w:val="003C6677"/>
    <w:rsid w:val="003D5EC7"/>
    <w:rsid w:val="003E31C2"/>
    <w:rsid w:val="003F0C7D"/>
    <w:rsid w:val="003F1389"/>
    <w:rsid w:val="00404FBC"/>
    <w:rsid w:val="00412382"/>
    <w:rsid w:val="0041526B"/>
    <w:rsid w:val="0042120A"/>
    <w:rsid w:val="004268AC"/>
    <w:rsid w:val="00430802"/>
    <w:rsid w:val="0043706E"/>
    <w:rsid w:val="0044597F"/>
    <w:rsid w:val="0044629B"/>
    <w:rsid w:val="0045180F"/>
    <w:rsid w:val="004527E1"/>
    <w:rsid w:val="004534C8"/>
    <w:rsid w:val="00454086"/>
    <w:rsid w:val="00457AC6"/>
    <w:rsid w:val="00461552"/>
    <w:rsid w:val="00462682"/>
    <w:rsid w:val="0048165E"/>
    <w:rsid w:val="004839D7"/>
    <w:rsid w:val="0048424B"/>
    <w:rsid w:val="00490F70"/>
    <w:rsid w:val="00491952"/>
    <w:rsid w:val="004958F7"/>
    <w:rsid w:val="004964B1"/>
    <w:rsid w:val="004A29D9"/>
    <w:rsid w:val="004A7169"/>
    <w:rsid w:val="004B1EF8"/>
    <w:rsid w:val="004B32A6"/>
    <w:rsid w:val="004B3372"/>
    <w:rsid w:val="004C3A4A"/>
    <w:rsid w:val="004D1E4D"/>
    <w:rsid w:val="004E75A6"/>
    <w:rsid w:val="004F3A55"/>
    <w:rsid w:val="004F4A8F"/>
    <w:rsid w:val="00500F31"/>
    <w:rsid w:val="00501F15"/>
    <w:rsid w:val="00514DAF"/>
    <w:rsid w:val="00515A11"/>
    <w:rsid w:val="005235BB"/>
    <w:rsid w:val="00532EC7"/>
    <w:rsid w:val="00536C47"/>
    <w:rsid w:val="00541CA3"/>
    <w:rsid w:val="00551454"/>
    <w:rsid w:val="00551C0C"/>
    <w:rsid w:val="005546A9"/>
    <w:rsid w:val="00560734"/>
    <w:rsid w:val="00564B59"/>
    <w:rsid w:val="0056633C"/>
    <w:rsid w:val="005701B5"/>
    <w:rsid w:val="0058029D"/>
    <w:rsid w:val="005808E8"/>
    <w:rsid w:val="00583CAC"/>
    <w:rsid w:val="005846FB"/>
    <w:rsid w:val="00585231"/>
    <w:rsid w:val="00590975"/>
    <w:rsid w:val="005A1D36"/>
    <w:rsid w:val="005A42B3"/>
    <w:rsid w:val="005A4A3B"/>
    <w:rsid w:val="005A4CB5"/>
    <w:rsid w:val="005B3518"/>
    <w:rsid w:val="005B4FBC"/>
    <w:rsid w:val="005B637C"/>
    <w:rsid w:val="005B70C1"/>
    <w:rsid w:val="005C360B"/>
    <w:rsid w:val="005C6427"/>
    <w:rsid w:val="005E5BB4"/>
    <w:rsid w:val="005E607F"/>
    <w:rsid w:val="005E78E9"/>
    <w:rsid w:val="005F2EC9"/>
    <w:rsid w:val="0061068C"/>
    <w:rsid w:val="00611C48"/>
    <w:rsid w:val="00614980"/>
    <w:rsid w:val="00616D28"/>
    <w:rsid w:val="00622256"/>
    <w:rsid w:val="00623E3C"/>
    <w:rsid w:val="00632952"/>
    <w:rsid w:val="00632ECA"/>
    <w:rsid w:val="006416AB"/>
    <w:rsid w:val="0064340D"/>
    <w:rsid w:val="0064560F"/>
    <w:rsid w:val="006530DF"/>
    <w:rsid w:val="00654621"/>
    <w:rsid w:val="0065499C"/>
    <w:rsid w:val="00660727"/>
    <w:rsid w:val="006775ED"/>
    <w:rsid w:val="00681999"/>
    <w:rsid w:val="00690740"/>
    <w:rsid w:val="006929ED"/>
    <w:rsid w:val="00692B8A"/>
    <w:rsid w:val="00697C2C"/>
    <w:rsid w:val="006A0F5B"/>
    <w:rsid w:val="006A453A"/>
    <w:rsid w:val="006A4577"/>
    <w:rsid w:val="006B150F"/>
    <w:rsid w:val="006B5279"/>
    <w:rsid w:val="006B5736"/>
    <w:rsid w:val="006B60C1"/>
    <w:rsid w:val="006C1971"/>
    <w:rsid w:val="006C4338"/>
    <w:rsid w:val="006D0723"/>
    <w:rsid w:val="006E1393"/>
    <w:rsid w:val="006E204B"/>
    <w:rsid w:val="006E260A"/>
    <w:rsid w:val="006E3C03"/>
    <w:rsid w:val="006E4385"/>
    <w:rsid w:val="006E715F"/>
    <w:rsid w:val="006F292C"/>
    <w:rsid w:val="006F2EE9"/>
    <w:rsid w:val="006F3DF9"/>
    <w:rsid w:val="00702987"/>
    <w:rsid w:val="007051A4"/>
    <w:rsid w:val="007060E5"/>
    <w:rsid w:val="0070630F"/>
    <w:rsid w:val="00710FD6"/>
    <w:rsid w:val="007123D2"/>
    <w:rsid w:val="00715036"/>
    <w:rsid w:val="007164B3"/>
    <w:rsid w:val="0072071F"/>
    <w:rsid w:val="0072185E"/>
    <w:rsid w:val="00723D26"/>
    <w:rsid w:val="00730E47"/>
    <w:rsid w:val="00735B09"/>
    <w:rsid w:val="00741665"/>
    <w:rsid w:val="00746E72"/>
    <w:rsid w:val="00746EB2"/>
    <w:rsid w:val="00755391"/>
    <w:rsid w:val="00757151"/>
    <w:rsid w:val="00757527"/>
    <w:rsid w:val="00761235"/>
    <w:rsid w:val="0076257E"/>
    <w:rsid w:val="007662B6"/>
    <w:rsid w:val="0077031B"/>
    <w:rsid w:val="00770654"/>
    <w:rsid w:val="00771FA7"/>
    <w:rsid w:val="0078401C"/>
    <w:rsid w:val="00784463"/>
    <w:rsid w:val="0078690C"/>
    <w:rsid w:val="007909E0"/>
    <w:rsid w:val="007909FB"/>
    <w:rsid w:val="0079627B"/>
    <w:rsid w:val="0079785C"/>
    <w:rsid w:val="007A2318"/>
    <w:rsid w:val="007A4E94"/>
    <w:rsid w:val="007A6ED1"/>
    <w:rsid w:val="007B195E"/>
    <w:rsid w:val="007B3922"/>
    <w:rsid w:val="007C3608"/>
    <w:rsid w:val="007D07EF"/>
    <w:rsid w:val="007D22A0"/>
    <w:rsid w:val="007D4AAE"/>
    <w:rsid w:val="007D5A94"/>
    <w:rsid w:val="007D5BE6"/>
    <w:rsid w:val="007D7A65"/>
    <w:rsid w:val="007E1D56"/>
    <w:rsid w:val="007F3C0B"/>
    <w:rsid w:val="007F68A6"/>
    <w:rsid w:val="00800AD0"/>
    <w:rsid w:val="00806E08"/>
    <w:rsid w:val="00812A61"/>
    <w:rsid w:val="00813D07"/>
    <w:rsid w:val="0082049D"/>
    <w:rsid w:val="00822DE8"/>
    <w:rsid w:val="00822DEE"/>
    <w:rsid w:val="0082538C"/>
    <w:rsid w:val="0083205E"/>
    <w:rsid w:val="008324D7"/>
    <w:rsid w:val="00844DAA"/>
    <w:rsid w:val="00845936"/>
    <w:rsid w:val="008466D7"/>
    <w:rsid w:val="0085153C"/>
    <w:rsid w:val="008571D3"/>
    <w:rsid w:val="00862062"/>
    <w:rsid w:val="0086727E"/>
    <w:rsid w:val="00867D9F"/>
    <w:rsid w:val="00876359"/>
    <w:rsid w:val="00882E80"/>
    <w:rsid w:val="008839C0"/>
    <w:rsid w:val="00886644"/>
    <w:rsid w:val="00886E6E"/>
    <w:rsid w:val="00893BF4"/>
    <w:rsid w:val="008A18D4"/>
    <w:rsid w:val="008A5E5E"/>
    <w:rsid w:val="008A6C93"/>
    <w:rsid w:val="008A7963"/>
    <w:rsid w:val="008B29C5"/>
    <w:rsid w:val="008B3F3C"/>
    <w:rsid w:val="008B475D"/>
    <w:rsid w:val="008C0B1F"/>
    <w:rsid w:val="008C2055"/>
    <w:rsid w:val="008C49D4"/>
    <w:rsid w:val="008D0C0D"/>
    <w:rsid w:val="008D1EFC"/>
    <w:rsid w:val="008D76A0"/>
    <w:rsid w:val="008E1317"/>
    <w:rsid w:val="008E3325"/>
    <w:rsid w:val="008E5CD8"/>
    <w:rsid w:val="008E69C3"/>
    <w:rsid w:val="008F2F38"/>
    <w:rsid w:val="008F3EAA"/>
    <w:rsid w:val="009019B7"/>
    <w:rsid w:val="009034F9"/>
    <w:rsid w:val="0090399B"/>
    <w:rsid w:val="009049BA"/>
    <w:rsid w:val="00906CF9"/>
    <w:rsid w:val="00913397"/>
    <w:rsid w:val="00917F24"/>
    <w:rsid w:val="00920AF5"/>
    <w:rsid w:val="009213C7"/>
    <w:rsid w:val="009232D3"/>
    <w:rsid w:val="00926804"/>
    <w:rsid w:val="00930AF6"/>
    <w:rsid w:val="009312A7"/>
    <w:rsid w:val="00934503"/>
    <w:rsid w:val="00937892"/>
    <w:rsid w:val="009414FB"/>
    <w:rsid w:val="00947DDD"/>
    <w:rsid w:val="00950E45"/>
    <w:rsid w:val="009547E0"/>
    <w:rsid w:val="00954C3B"/>
    <w:rsid w:val="00955673"/>
    <w:rsid w:val="00971636"/>
    <w:rsid w:val="00971D40"/>
    <w:rsid w:val="00971F8E"/>
    <w:rsid w:val="0097292E"/>
    <w:rsid w:val="00973D97"/>
    <w:rsid w:val="00982A30"/>
    <w:rsid w:val="00983E5F"/>
    <w:rsid w:val="00983FF3"/>
    <w:rsid w:val="0098413B"/>
    <w:rsid w:val="009869F2"/>
    <w:rsid w:val="0098716F"/>
    <w:rsid w:val="0099477C"/>
    <w:rsid w:val="00994B00"/>
    <w:rsid w:val="00994BB5"/>
    <w:rsid w:val="009A032A"/>
    <w:rsid w:val="009A114E"/>
    <w:rsid w:val="009B1CD0"/>
    <w:rsid w:val="009B1DF9"/>
    <w:rsid w:val="009B3387"/>
    <w:rsid w:val="009B45B9"/>
    <w:rsid w:val="009B5846"/>
    <w:rsid w:val="009C1039"/>
    <w:rsid w:val="009C4E39"/>
    <w:rsid w:val="009C519F"/>
    <w:rsid w:val="009D0E26"/>
    <w:rsid w:val="009D1EC8"/>
    <w:rsid w:val="009E1D15"/>
    <w:rsid w:val="009E2AFC"/>
    <w:rsid w:val="009F05A0"/>
    <w:rsid w:val="00A010AE"/>
    <w:rsid w:val="00A1232D"/>
    <w:rsid w:val="00A2130E"/>
    <w:rsid w:val="00A25528"/>
    <w:rsid w:val="00A37DC1"/>
    <w:rsid w:val="00A41E67"/>
    <w:rsid w:val="00A42290"/>
    <w:rsid w:val="00A42C52"/>
    <w:rsid w:val="00A52D6B"/>
    <w:rsid w:val="00A54377"/>
    <w:rsid w:val="00A61A45"/>
    <w:rsid w:val="00A658BC"/>
    <w:rsid w:val="00A727F9"/>
    <w:rsid w:val="00A736CF"/>
    <w:rsid w:val="00A74AFA"/>
    <w:rsid w:val="00A75686"/>
    <w:rsid w:val="00A80E4F"/>
    <w:rsid w:val="00A841BF"/>
    <w:rsid w:val="00A841FF"/>
    <w:rsid w:val="00A8563C"/>
    <w:rsid w:val="00A97E07"/>
    <w:rsid w:val="00AA36AD"/>
    <w:rsid w:val="00AA7084"/>
    <w:rsid w:val="00AB3642"/>
    <w:rsid w:val="00AB5429"/>
    <w:rsid w:val="00AC1C89"/>
    <w:rsid w:val="00AC3BCA"/>
    <w:rsid w:val="00AC7942"/>
    <w:rsid w:val="00AD17A8"/>
    <w:rsid w:val="00AD1EA5"/>
    <w:rsid w:val="00AD4A9A"/>
    <w:rsid w:val="00AD6368"/>
    <w:rsid w:val="00AE02E4"/>
    <w:rsid w:val="00AE1A5C"/>
    <w:rsid w:val="00AE2D37"/>
    <w:rsid w:val="00AE53DF"/>
    <w:rsid w:val="00AE7831"/>
    <w:rsid w:val="00AF3806"/>
    <w:rsid w:val="00AF39F3"/>
    <w:rsid w:val="00AF421F"/>
    <w:rsid w:val="00AF6BAB"/>
    <w:rsid w:val="00B054DA"/>
    <w:rsid w:val="00B07DF8"/>
    <w:rsid w:val="00B16430"/>
    <w:rsid w:val="00B20EBA"/>
    <w:rsid w:val="00B2106D"/>
    <w:rsid w:val="00B21BFE"/>
    <w:rsid w:val="00B25A40"/>
    <w:rsid w:val="00B32778"/>
    <w:rsid w:val="00B33569"/>
    <w:rsid w:val="00B33814"/>
    <w:rsid w:val="00B37D6C"/>
    <w:rsid w:val="00B40408"/>
    <w:rsid w:val="00B4164E"/>
    <w:rsid w:val="00B418AB"/>
    <w:rsid w:val="00B45D56"/>
    <w:rsid w:val="00B46244"/>
    <w:rsid w:val="00B5319D"/>
    <w:rsid w:val="00B531CC"/>
    <w:rsid w:val="00B53F5A"/>
    <w:rsid w:val="00B54CBA"/>
    <w:rsid w:val="00B55DA1"/>
    <w:rsid w:val="00B60F1B"/>
    <w:rsid w:val="00B6115B"/>
    <w:rsid w:val="00B71BF0"/>
    <w:rsid w:val="00B771C9"/>
    <w:rsid w:val="00B813DA"/>
    <w:rsid w:val="00B83491"/>
    <w:rsid w:val="00B86B10"/>
    <w:rsid w:val="00B871C4"/>
    <w:rsid w:val="00B87564"/>
    <w:rsid w:val="00B9307D"/>
    <w:rsid w:val="00B9388B"/>
    <w:rsid w:val="00B95025"/>
    <w:rsid w:val="00BA1A11"/>
    <w:rsid w:val="00BA219A"/>
    <w:rsid w:val="00BA3DA6"/>
    <w:rsid w:val="00BA44E5"/>
    <w:rsid w:val="00BA4987"/>
    <w:rsid w:val="00BA5872"/>
    <w:rsid w:val="00BA67EF"/>
    <w:rsid w:val="00BB32E9"/>
    <w:rsid w:val="00BB6324"/>
    <w:rsid w:val="00BC0E39"/>
    <w:rsid w:val="00BC5388"/>
    <w:rsid w:val="00BD1D0F"/>
    <w:rsid w:val="00BD302E"/>
    <w:rsid w:val="00BD600E"/>
    <w:rsid w:val="00BD72A5"/>
    <w:rsid w:val="00BE07F5"/>
    <w:rsid w:val="00BE29DF"/>
    <w:rsid w:val="00BE3894"/>
    <w:rsid w:val="00BE46A9"/>
    <w:rsid w:val="00BE4E8D"/>
    <w:rsid w:val="00BE6078"/>
    <w:rsid w:val="00BF457A"/>
    <w:rsid w:val="00C02A65"/>
    <w:rsid w:val="00C02AD6"/>
    <w:rsid w:val="00C0519C"/>
    <w:rsid w:val="00C10DD3"/>
    <w:rsid w:val="00C1412B"/>
    <w:rsid w:val="00C167F0"/>
    <w:rsid w:val="00C22818"/>
    <w:rsid w:val="00C254A5"/>
    <w:rsid w:val="00C27B6D"/>
    <w:rsid w:val="00C363D7"/>
    <w:rsid w:val="00C371F9"/>
    <w:rsid w:val="00C45ECF"/>
    <w:rsid w:val="00C502C1"/>
    <w:rsid w:val="00C609A6"/>
    <w:rsid w:val="00C619CE"/>
    <w:rsid w:val="00C64D5E"/>
    <w:rsid w:val="00C70738"/>
    <w:rsid w:val="00C75FF0"/>
    <w:rsid w:val="00C77F4A"/>
    <w:rsid w:val="00C84977"/>
    <w:rsid w:val="00C91060"/>
    <w:rsid w:val="00C911FE"/>
    <w:rsid w:val="00C91F8F"/>
    <w:rsid w:val="00C92095"/>
    <w:rsid w:val="00C956CD"/>
    <w:rsid w:val="00C97BB1"/>
    <w:rsid w:val="00CA22B6"/>
    <w:rsid w:val="00CA6B9B"/>
    <w:rsid w:val="00CB05D1"/>
    <w:rsid w:val="00CB2532"/>
    <w:rsid w:val="00CB2CA4"/>
    <w:rsid w:val="00CB2EE8"/>
    <w:rsid w:val="00CC681F"/>
    <w:rsid w:val="00CC6CB8"/>
    <w:rsid w:val="00CD0447"/>
    <w:rsid w:val="00CD185D"/>
    <w:rsid w:val="00CD4158"/>
    <w:rsid w:val="00CD46CC"/>
    <w:rsid w:val="00CD5584"/>
    <w:rsid w:val="00CD784D"/>
    <w:rsid w:val="00CF5FA7"/>
    <w:rsid w:val="00D06372"/>
    <w:rsid w:val="00D21112"/>
    <w:rsid w:val="00D252A2"/>
    <w:rsid w:val="00D326C6"/>
    <w:rsid w:val="00D41AEA"/>
    <w:rsid w:val="00D46BC7"/>
    <w:rsid w:val="00D479AF"/>
    <w:rsid w:val="00D54083"/>
    <w:rsid w:val="00D576E5"/>
    <w:rsid w:val="00D6487A"/>
    <w:rsid w:val="00D741AA"/>
    <w:rsid w:val="00D815CC"/>
    <w:rsid w:val="00D84AFE"/>
    <w:rsid w:val="00D84CE5"/>
    <w:rsid w:val="00D85B4D"/>
    <w:rsid w:val="00D87F5E"/>
    <w:rsid w:val="00D93A55"/>
    <w:rsid w:val="00D96A79"/>
    <w:rsid w:val="00DA1CAF"/>
    <w:rsid w:val="00DA6FB3"/>
    <w:rsid w:val="00DB562A"/>
    <w:rsid w:val="00DB7117"/>
    <w:rsid w:val="00DB796C"/>
    <w:rsid w:val="00DB7EF4"/>
    <w:rsid w:val="00DC0ED6"/>
    <w:rsid w:val="00DD08A5"/>
    <w:rsid w:val="00DD26F2"/>
    <w:rsid w:val="00DD48BD"/>
    <w:rsid w:val="00DD4A46"/>
    <w:rsid w:val="00DD5A41"/>
    <w:rsid w:val="00DE4435"/>
    <w:rsid w:val="00DE58A0"/>
    <w:rsid w:val="00E12626"/>
    <w:rsid w:val="00E16522"/>
    <w:rsid w:val="00E17D8E"/>
    <w:rsid w:val="00E20AD3"/>
    <w:rsid w:val="00E23695"/>
    <w:rsid w:val="00E315EB"/>
    <w:rsid w:val="00E33923"/>
    <w:rsid w:val="00E33DA1"/>
    <w:rsid w:val="00E45F0E"/>
    <w:rsid w:val="00E46A77"/>
    <w:rsid w:val="00E47798"/>
    <w:rsid w:val="00E50E20"/>
    <w:rsid w:val="00E521C6"/>
    <w:rsid w:val="00E57F34"/>
    <w:rsid w:val="00E604E4"/>
    <w:rsid w:val="00E61561"/>
    <w:rsid w:val="00E6507D"/>
    <w:rsid w:val="00E659AF"/>
    <w:rsid w:val="00E70322"/>
    <w:rsid w:val="00E73677"/>
    <w:rsid w:val="00E74222"/>
    <w:rsid w:val="00E75672"/>
    <w:rsid w:val="00E763C4"/>
    <w:rsid w:val="00E77EEE"/>
    <w:rsid w:val="00E843FA"/>
    <w:rsid w:val="00E91757"/>
    <w:rsid w:val="00E92BEB"/>
    <w:rsid w:val="00E972CE"/>
    <w:rsid w:val="00E97FD4"/>
    <w:rsid w:val="00EA76B7"/>
    <w:rsid w:val="00EB2B57"/>
    <w:rsid w:val="00EC2811"/>
    <w:rsid w:val="00EC42E7"/>
    <w:rsid w:val="00ED16C3"/>
    <w:rsid w:val="00ED181E"/>
    <w:rsid w:val="00ED7173"/>
    <w:rsid w:val="00ED77C0"/>
    <w:rsid w:val="00EE7B77"/>
    <w:rsid w:val="00EF1898"/>
    <w:rsid w:val="00EF658A"/>
    <w:rsid w:val="00EF71CC"/>
    <w:rsid w:val="00F02DEB"/>
    <w:rsid w:val="00F0379F"/>
    <w:rsid w:val="00F0793F"/>
    <w:rsid w:val="00F178D7"/>
    <w:rsid w:val="00F218A9"/>
    <w:rsid w:val="00F25FB6"/>
    <w:rsid w:val="00F331B7"/>
    <w:rsid w:val="00F36DAA"/>
    <w:rsid w:val="00F3730E"/>
    <w:rsid w:val="00F407C5"/>
    <w:rsid w:val="00F40E91"/>
    <w:rsid w:val="00F4262F"/>
    <w:rsid w:val="00F4296B"/>
    <w:rsid w:val="00F45F8A"/>
    <w:rsid w:val="00F469C4"/>
    <w:rsid w:val="00F47796"/>
    <w:rsid w:val="00F55B68"/>
    <w:rsid w:val="00F674DA"/>
    <w:rsid w:val="00F73B14"/>
    <w:rsid w:val="00F81ABB"/>
    <w:rsid w:val="00F87FAD"/>
    <w:rsid w:val="00F92CB5"/>
    <w:rsid w:val="00FA194E"/>
    <w:rsid w:val="00FA3200"/>
    <w:rsid w:val="00FA6231"/>
    <w:rsid w:val="00FB3832"/>
    <w:rsid w:val="00FB4131"/>
    <w:rsid w:val="00FB58D7"/>
    <w:rsid w:val="00FB65D3"/>
    <w:rsid w:val="00FC1C9F"/>
    <w:rsid w:val="00FC3DC2"/>
    <w:rsid w:val="00FD2556"/>
    <w:rsid w:val="00FD31B3"/>
    <w:rsid w:val="00FD36DE"/>
    <w:rsid w:val="00FD3E9A"/>
    <w:rsid w:val="00FD7397"/>
    <w:rsid w:val="00FE4899"/>
    <w:rsid w:val="00FE4931"/>
    <w:rsid w:val="00FF0608"/>
    <w:rsid w:val="00FF13F9"/>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F4D3DB2"/>
  <w15:docId w15:val="{4B45681E-FA0F-234F-A2A4-1C6715BE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rPr>
      <w:rFonts w:cs="Times New Roman"/>
    </w:rPr>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05ARTICLENiv1-Texte">
    <w:name w:val="05_ARTICLE_Niv1 - Texte"/>
    <w:link w:val="05ARTICLENiv1-TexteCar"/>
    <w:rsid w:val="00362AFE"/>
    <w:pPr>
      <w:spacing w:after="240"/>
      <w:jc w:val="both"/>
    </w:pPr>
    <w:rPr>
      <w:rFonts w:ascii="Verdana" w:hAnsi="Verdana"/>
      <w:noProof/>
      <w:spacing w:val="-6"/>
      <w:sz w:val="18"/>
    </w:rPr>
  </w:style>
  <w:style w:type="character" w:customStyle="1" w:styleId="05ARTICLENiv1-TexteCar">
    <w:name w:val="05_ARTICLE_Niv1 - Texte Car"/>
    <w:link w:val="05ARTICLENiv1-Texte"/>
    <w:rsid w:val="00362AFE"/>
    <w:rPr>
      <w:rFonts w:ascii="Verdana" w:hAnsi="Verdana"/>
      <w:noProof/>
      <w:spacing w:val="-6"/>
      <w:sz w:val="18"/>
    </w:rPr>
  </w:style>
  <w:style w:type="paragraph" w:styleId="Sous-titre">
    <w:name w:val="Subtitle"/>
    <w:basedOn w:val="Normal"/>
    <w:link w:val="Sous-titreCar"/>
    <w:uiPriority w:val="99"/>
    <w:qFormat/>
    <w:rsid w:val="00AA36AD"/>
    <w:pPr>
      <w:suppressAutoHyphens w:val="0"/>
      <w:jc w:val="center"/>
    </w:pPr>
    <w:rPr>
      <w:rFonts w:ascii="Times New Roman" w:hAnsi="Times New Roman" w:cs="Times New Roman"/>
      <w:b/>
      <w:lang w:eastAsia="fr-FR"/>
    </w:rPr>
  </w:style>
  <w:style w:type="character" w:customStyle="1" w:styleId="Sous-titreCar">
    <w:name w:val="Sous-titre Car"/>
    <w:basedOn w:val="Policepardfaut"/>
    <w:link w:val="Sous-titre"/>
    <w:uiPriority w:val="99"/>
    <w:rsid w:val="00AA36A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00336607">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448741067">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arches-publics.fr" TargetMode="Externa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neris.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3.xml><?xml version="1.0" encoding="utf-8"?>
<ct:contentTypeSchema xmlns:ct="http://schemas.microsoft.com/office/2006/metadata/contentType" xmlns:ma="http://schemas.microsoft.com/office/2006/metadata/properties/metaAttributes" ct:_="" ma:_="" ma:contentTypeName="Document" ma:contentTypeID="0x010100CB65050B271C6C408DBD859176866CFB" ma:contentTypeVersion="14" ma:contentTypeDescription="Crée un document." ma:contentTypeScope="" ma:versionID="985bc0fde845c4a4b0b0a15c1011f14b">
  <xsd:schema xmlns:xsd="http://www.w3.org/2001/XMLSchema" xmlns:xs="http://www.w3.org/2001/XMLSchema" xmlns:p="http://schemas.microsoft.com/office/2006/metadata/properties" xmlns:ns2="1f21e3ec-9db3-4d4c-b8c0-fcb0e8911bd8" xmlns:ns3="a83e8e55-17ad-4db5-8d28-44d4072afee6" targetNamespace="http://schemas.microsoft.com/office/2006/metadata/properties" ma:root="true" ma:fieldsID="aaac63b7cc90fd64f769b3dbf184b0d8" ns2:_="" ns3:_="">
    <xsd:import namespace="1f21e3ec-9db3-4d4c-b8c0-fcb0e8911bd8"/>
    <xsd:import namespace="a83e8e55-17ad-4db5-8d28-44d4072afee6"/>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1e3ec-9db3-4d4c-b8c0-fcb0e8911bd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f305f858-1c3c-49ef-98f6-a25e8466e9b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3e8e55-17ad-4db5-8d28-44d4072afee6"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b701e90-e650-41ab-b0ef-1e43e9e425da}" ma:internalName="TaxCatchAll" ma:showField="CatchAllData" ma:web="a83e8e55-17ad-4db5-8d28-44d4072afee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a83e8e55-17ad-4db5-8d28-44d4072afee6" xsi:nil="true"/>
    <lcf76f155ced4ddcb4097134ff3c332f xmlns="1f21e3ec-9db3-4d4c-b8c0-fcb0e8911bd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2EAD8B-C4ED-CF48-BCF6-8837C6B6664C}">
  <ds:schemaRefs>
    <ds:schemaRef ds:uri="http://schemas.openxmlformats.org/officeDocument/2006/bibliography"/>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3.xml><?xml version="1.0" encoding="utf-8"?>
<ds:datastoreItem xmlns:ds="http://schemas.openxmlformats.org/officeDocument/2006/customXml" ds:itemID="{1824EF2F-5080-4617-837F-2CCD8067C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1e3ec-9db3-4d4c-b8c0-fcb0e8911bd8"/>
    <ds:schemaRef ds:uri="a83e8e55-17ad-4db5-8d28-44d4072afe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7FCA70-651E-42F4-888E-0DEEA77F2697}">
  <ds:schemaRefs>
    <ds:schemaRef ds:uri="http://schemas.microsoft.com/sharepoint/v3/contenttype/forms"/>
  </ds:schemaRefs>
</ds:datastoreItem>
</file>

<file path=customXml/itemProps5.xml><?xml version="1.0" encoding="utf-8"?>
<ds:datastoreItem xmlns:ds="http://schemas.openxmlformats.org/officeDocument/2006/customXml" ds:itemID="{8DE83A86-9A0E-4DFC-BA82-75FE842BB271}">
  <ds:schemaRefs>
    <ds:schemaRef ds:uri="http://schemas.microsoft.com/office/2006/metadata/properties"/>
    <ds:schemaRef ds:uri="http://schemas.microsoft.com/office/infopath/2007/PartnerControls"/>
    <ds:schemaRef ds:uri="a83e8e55-17ad-4db5-8d28-44d4072afee6"/>
    <ds:schemaRef ds:uri="1f21e3ec-9db3-4d4c-b8c0-fcb0e8911bd8"/>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9</Pages>
  <Words>2956</Words>
  <Characters>16261</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Manager/>
  <Company>INERIS</Company>
  <LinksUpToDate>false</LinksUpToDate>
  <CharactersWithSpaces>19179</CharactersWithSpaces>
  <SharedDoc>false</SharedDoc>
  <HyperlinkBase/>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DAVAINE Gaetan</dc:creator>
  <cp:keywords/>
  <dc:description/>
  <cp:lastModifiedBy>DOERLE Nadine</cp:lastModifiedBy>
  <cp:revision>7</cp:revision>
  <cp:lastPrinted>2017-09-27T13:48:00Z</cp:lastPrinted>
  <dcterms:created xsi:type="dcterms:W3CDTF">2025-07-11T13:18:00Z</dcterms:created>
  <dcterms:modified xsi:type="dcterms:W3CDTF">2025-07-15T09:36:00Z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0x010100CB65050B271C6C408DBD859176866CFB</vt:lpwstr>
  </property>
  <property fmtid="{D5CDD505-2E9C-101B-9397-08002B2CF9AE}" pid="3" name="MediaServiceImageTags">
    <vt:lpwstr/>
  </property>
</Properties>
</file>