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9608CF" w14:textId="1F1A265E" w:rsidR="000F56BD" w:rsidRDefault="003B3EEC">
      <w:pPr>
        <w:ind w:right="5920"/>
        <w:rPr>
          <w:sz w:val="2"/>
        </w:rPr>
      </w:pPr>
      <w:r>
        <w:rPr>
          <w:noProof/>
          <w:lang w:val="fr-FR" w:eastAsia="fr-FR"/>
        </w:rPr>
        <w:drawing>
          <wp:inline distT="0" distB="0" distL="0" distR="0" wp14:anchorId="4A2BABA3" wp14:editId="52FF16CA">
            <wp:extent cx="234315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3150" cy="971550"/>
                    </a:xfrm>
                    <a:prstGeom prst="rect">
                      <a:avLst/>
                    </a:prstGeom>
                    <a:noFill/>
                    <a:ln>
                      <a:noFill/>
                    </a:ln>
                  </pic:spPr>
                </pic:pic>
              </a:graphicData>
            </a:graphic>
          </wp:inline>
        </w:drawing>
      </w:r>
    </w:p>
    <w:p w14:paraId="63DCB487" w14:textId="77777777" w:rsidR="000F56BD" w:rsidRDefault="000F56BD">
      <w:pPr>
        <w:spacing w:after="160" w:line="240" w:lineRule="exact"/>
      </w:pPr>
    </w:p>
    <w:p w14:paraId="01222C96" w14:textId="77777777" w:rsidR="00860CCB" w:rsidRDefault="00860CCB">
      <w:pPr>
        <w:spacing w:after="160" w:line="240" w:lineRule="exact"/>
      </w:pPr>
    </w:p>
    <w:tbl>
      <w:tblPr>
        <w:tblW w:w="0" w:type="auto"/>
        <w:tblLayout w:type="fixed"/>
        <w:tblLook w:val="04A0" w:firstRow="1" w:lastRow="0" w:firstColumn="1" w:lastColumn="0" w:noHBand="0" w:noVBand="1"/>
      </w:tblPr>
      <w:tblGrid>
        <w:gridCol w:w="9620"/>
      </w:tblGrid>
      <w:tr w:rsidR="000F56BD" w:rsidRPr="007B5768" w14:paraId="09A50ABC" w14:textId="77777777">
        <w:tc>
          <w:tcPr>
            <w:tcW w:w="9620" w:type="dxa"/>
            <w:shd w:val="clear" w:color="666553" w:fill="666553"/>
            <w:tcMar>
              <w:top w:w="30" w:type="dxa"/>
              <w:left w:w="0" w:type="dxa"/>
              <w:bottom w:w="0" w:type="dxa"/>
              <w:right w:w="0" w:type="dxa"/>
            </w:tcMar>
            <w:vAlign w:val="center"/>
          </w:tcPr>
          <w:p w14:paraId="25069C40" w14:textId="77777777" w:rsidR="000F56BD" w:rsidRDefault="008E274F">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 xml:space="preserve">CAHIER DES CLAUSES </w:t>
            </w:r>
            <w:r w:rsidR="002C6ED2">
              <w:rPr>
                <w:rFonts w:ascii="Trebuchet MS" w:eastAsia="Trebuchet MS" w:hAnsi="Trebuchet MS" w:cs="Trebuchet MS"/>
                <w:b/>
                <w:color w:val="FFFFFF"/>
                <w:sz w:val="28"/>
                <w:lang w:val="fr-FR"/>
              </w:rPr>
              <w:t xml:space="preserve">ADMINISTRATIVES </w:t>
            </w:r>
            <w:r>
              <w:rPr>
                <w:rFonts w:ascii="Trebuchet MS" w:eastAsia="Trebuchet MS" w:hAnsi="Trebuchet MS" w:cs="Trebuchet MS"/>
                <w:b/>
                <w:color w:val="FFFFFF"/>
                <w:sz w:val="28"/>
                <w:lang w:val="fr-FR"/>
              </w:rPr>
              <w:t>PARTICULIÈRES</w:t>
            </w:r>
          </w:p>
        </w:tc>
      </w:tr>
    </w:tbl>
    <w:p w14:paraId="1B998CB7" w14:textId="77777777" w:rsidR="000F56BD" w:rsidRPr="004039F6" w:rsidRDefault="008E274F">
      <w:pPr>
        <w:spacing w:line="240" w:lineRule="exact"/>
        <w:rPr>
          <w:lang w:val="fr-FR"/>
        </w:rPr>
      </w:pPr>
      <w:r w:rsidRPr="004039F6">
        <w:rPr>
          <w:lang w:val="fr-FR"/>
        </w:rPr>
        <w:t xml:space="preserve"> </w:t>
      </w:r>
    </w:p>
    <w:p w14:paraId="6CB807B8" w14:textId="10B4FCBE" w:rsidR="000F56BD" w:rsidRDefault="000F56BD">
      <w:pPr>
        <w:spacing w:after="120" w:line="240" w:lineRule="exact"/>
        <w:rPr>
          <w:lang w:val="fr-FR"/>
        </w:rPr>
      </w:pPr>
    </w:p>
    <w:p w14:paraId="0A50C7B7" w14:textId="77777777" w:rsidR="001110F0" w:rsidRPr="004039F6" w:rsidRDefault="001110F0">
      <w:pPr>
        <w:spacing w:after="120" w:line="240" w:lineRule="exact"/>
        <w:rPr>
          <w:lang w:val="fr-FR"/>
        </w:rPr>
      </w:pPr>
    </w:p>
    <w:p w14:paraId="6B0D035F" w14:textId="77777777" w:rsidR="000F56BD" w:rsidRDefault="008E274F">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TECHNIQUES DE L'INFORMATION ET DE LA COMMUNICATION</w:t>
      </w:r>
    </w:p>
    <w:p w14:paraId="6D473225" w14:textId="77777777" w:rsidR="000F56BD" w:rsidRPr="004039F6" w:rsidRDefault="000F56BD">
      <w:pPr>
        <w:spacing w:line="240" w:lineRule="exact"/>
        <w:rPr>
          <w:lang w:val="fr-FR"/>
        </w:rPr>
      </w:pPr>
    </w:p>
    <w:p w14:paraId="5F5B9F2A" w14:textId="77777777" w:rsidR="000F56BD" w:rsidRPr="004039F6" w:rsidRDefault="000F56BD">
      <w:pPr>
        <w:spacing w:line="240" w:lineRule="exact"/>
        <w:rPr>
          <w:lang w:val="fr-FR"/>
        </w:rPr>
      </w:pPr>
    </w:p>
    <w:p w14:paraId="58F5F37C" w14:textId="77777777" w:rsidR="000F56BD" w:rsidRPr="004039F6" w:rsidRDefault="000F56BD">
      <w:pPr>
        <w:spacing w:line="240" w:lineRule="exact"/>
        <w:rPr>
          <w:lang w:val="fr-FR"/>
        </w:rPr>
      </w:pPr>
    </w:p>
    <w:p w14:paraId="6E8AC518" w14:textId="77777777" w:rsidR="000F56BD" w:rsidRPr="004039F6" w:rsidRDefault="000F56BD">
      <w:pPr>
        <w:spacing w:line="240" w:lineRule="exact"/>
        <w:rPr>
          <w:lang w:val="fr-FR"/>
        </w:rPr>
      </w:pPr>
    </w:p>
    <w:p w14:paraId="5CB81CE2" w14:textId="77777777" w:rsidR="000F56BD" w:rsidRPr="004039F6" w:rsidRDefault="000F56BD">
      <w:pPr>
        <w:spacing w:line="240" w:lineRule="exact"/>
        <w:rPr>
          <w:lang w:val="fr-FR"/>
        </w:rPr>
      </w:pPr>
    </w:p>
    <w:p w14:paraId="1E38EAFC" w14:textId="0A2D87F9" w:rsidR="000F56BD" w:rsidRDefault="000F56BD">
      <w:pPr>
        <w:spacing w:line="240" w:lineRule="exact"/>
        <w:rPr>
          <w:lang w:val="fr-FR"/>
        </w:rPr>
      </w:pPr>
    </w:p>
    <w:p w14:paraId="0FC61288" w14:textId="77777777" w:rsidR="001110F0" w:rsidRPr="004039F6" w:rsidRDefault="001110F0">
      <w:pPr>
        <w:spacing w:line="240" w:lineRule="exact"/>
        <w:rPr>
          <w:lang w:val="fr-FR"/>
        </w:rPr>
      </w:pPr>
    </w:p>
    <w:p w14:paraId="089B9A12" w14:textId="77777777" w:rsidR="000F56BD" w:rsidRPr="004039F6" w:rsidRDefault="000F56BD">
      <w:pPr>
        <w:spacing w:line="240" w:lineRule="exact"/>
        <w:rPr>
          <w:lang w:val="fr-FR"/>
        </w:rPr>
      </w:pPr>
    </w:p>
    <w:p w14:paraId="547253D1" w14:textId="77777777" w:rsidR="000F56BD" w:rsidRPr="004039F6" w:rsidRDefault="000F56BD">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0F56BD" w:rsidRPr="007B5768" w14:paraId="53C68853"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39977A9" w14:textId="77777777" w:rsidR="007D5B7A" w:rsidRDefault="001110F0" w:rsidP="00C03C6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MAPA 25.968.10 - </w:t>
            </w:r>
            <w:r w:rsidR="004976DE" w:rsidRPr="004976DE">
              <w:rPr>
                <w:rFonts w:ascii="Trebuchet MS" w:eastAsia="Trebuchet MS" w:hAnsi="Trebuchet MS" w:cs="Trebuchet MS"/>
                <w:b/>
                <w:color w:val="000000"/>
                <w:sz w:val="28"/>
                <w:lang w:val="fr-FR"/>
              </w:rPr>
              <w:t xml:space="preserve">MAINTENANCE PREVENTIVE ET CORRECTIVE DES ONDULEURS DEDIES A L'INFORMATIQUE ET PRESTATIONS ASSOCIEES </w:t>
            </w:r>
          </w:p>
          <w:p w14:paraId="2E2B7224" w14:textId="67B2DB71" w:rsidR="000F56BD" w:rsidRDefault="00C03C6C" w:rsidP="00C03C6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POUR LA</w:t>
            </w:r>
            <w:r w:rsidR="004976DE" w:rsidRPr="004976DE">
              <w:rPr>
                <w:rFonts w:ascii="Trebuchet MS" w:eastAsia="Trebuchet MS" w:hAnsi="Trebuchet MS" w:cs="Trebuchet MS"/>
                <w:b/>
                <w:color w:val="000000"/>
                <w:sz w:val="28"/>
                <w:lang w:val="fr-FR"/>
              </w:rPr>
              <w:t xml:space="preserve"> CAISSE PRIMAIRE D'ASSURANCE MALADIE DES BOUCHES-DU-RHONE</w:t>
            </w:r>
          </w:p>
        </w:tc>
      </w:tr>
    </w:tbl>
    <w:p w14:paraId="0268A94E" w14:textId="77777777" w:rsidR="000F56BD" w:rsidRPr="004039F6" w:rsidRDefault="008E274F">
      <w:pPr>
        <w:spacing w:line="240" w:lineRule="exact"/>
        <w:rPr>
          <w:lang w:val="fr-FR"/>
        </w:rPr>
      </w:pPr>
      <w:r w:rsidRPr="004039F6">
        <w:rPr>
          <w:lang w:val="fr-FR"/>
        </w:rPr>
        <w:t xml:space="preserve"> </w:t>
      </w:r>
    </w:p>
    <w:p w14:paraId="0433BDF3" w14:textId="77777777" w:rsidR="000F56BD" w:rsidRPr="004039F6" w:rsidRDefault="000F56BD">
      <w:pPr>
        <w:spacing w:line="240" w:lineRule="exact"/>
        <w:rPr>
          <w:lang w:val="fr-FR"/>
        </w:rPr>
      </w:pPr>
    </w:p>
    <w:p w14:paraId="500AD7FD" w14:textId="77777777" w:rsidR="000F56BD" w:rsidRPr="004039F6" w:rsidRDefault="000F56BD">
      <w:pPr>
        <w:spacing w:line="240" w:lineRule="exact"/>
        <w:rPr>
          <w:lang w:val="fr-FR"/>
        </w:rPr>
      </w:pPr>
    </w:p>
    <w:p w14:paraId="4B0CE509" w14:textId="77777777" w:rsidR="000F56BD" w:rsidRPr="004039F6" w:rsidRDefault="000F56BD">
      <w:pPr>
        <w:spacing w:line="240" w:lineRule="exact"/>
        <w:rPr>
          <w:lang w:val="fr-FR"/>
        </w:rPr>
      </w:pPr>
    </w:p>
    <w:p w14:paraId="0EF9F4A7" w14:textId="77777777" w:rsidR="000F56BD" w:rsidRPr="004039F6" w:rsidRDefault="000F56BD">
      <w:pPr>
        <w:spacing w:line="240" w:lineRule="exact"/>
        <w:rPr>
          <w:lang w:val="fr-FR"/>
        </w:rPr>
      </w:pPr>
    </w:p>
    <w:p w14:paraId="686007C4" w14:textId="77777777" w:rsidR="000F56BD" w:rsidRPr="004039F6" w:rsidRDefault="000F56BD">
      <w:pPr>
        <w:spacing w:after="100" w:line="240" w:lineRule="exact"/>
        <w:rPr>
          <w:lang w:val="fr-FR"/>
        </w:rPr>
      </w:pPr>
    </w:p>
    <w:p w14:paraId="4716E4DC" w14:textId="77777777" w:rsidR="00E17F08" w:rsidRPr="004039F6" w:rsidRDefault="00E17F08">
      <w:pPr>
        <w:spacing w:after="100" w:line="240" w:lineRule="exact"/>
        <w:rPr>
          <w:lang w:val="fr-FR"/>
        </w:rPr>
      </w:pPr>
    </w:p>
    <w:p w14:paraId="5456B306" w14:textId="77777777" w:rsidR="00E17F08" w:rsidRPr="004039F6" w:rsidRDefault="00E17F08">
      <w:pPr>
        <w:spacing w:after="100" w:line="240" w:lineRule="exact"/>
        <w:rPr>
          <w:lang w:val="fr-FR"/>
        </w:rPr>
      </w:pPr>
    </w:p>
    <w:p w14:paraId="1D1EC4A0" w14:textId="77777777" w:rsidR="00E17F08" w:rsidRPr="004039F6" w:rsidRDefault="00E17F08">
      <w:pPr>
        <w:spacing w:after="100" w:line="240" w:lineRule="exact"/>
        <w:rPr>
          <w:lang w:val="fr-FR"/>
        </w:rPr>
      </w:pPr>
    </w:p>
    <w:p w14:paraId="4069E0A1" w14:textId="77777777" w:rsidR="00E17F08" w:rsidRPr="004039F6" w:rsidRDefault="00E17F08">
      <w:pPr>
        <w:spacing w:after="100" w:line="240" w:lineRule="exact"/>
        <w:rPr>
          <w:lang w:val="fr-FR"/>
        </w:rPr>
      </w:pPr>
    </w:p>
    <w:p w14:paraId="38DB444D" w14:textId="77777777" w:rsidR="002C6ED2" w:rsidRPr="004039F6" w:rsidRDefault="002C6ED2">
      <w:pPr>
        <w:spacing w:after="100" w:line="240" w:lineRule="exact"/>
        <w:rPr>
          <w:lang w:val="fr-FR"/>
        </w:rPr>
      </w:pPr>
    </w:p>
    <w:p w14:paraId="4ED80035" w14:textId="77777777" w:rsidR="000F56BD" w:rsidRDefault="008E274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CAISSE PRIMAIRE CENTRALE D'ASSURANCE MALADIE DES BOUCHES-DU-RHONE </w:t>
      </w:r>
    </w:p>
    <w:p w14:paraId="4F8CE0F9" w14:textId="77777777" w:rsidR="000F56BD" w:rsidRDefault="008E274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56 chemin Joseph </w:t>
      </w:r>
      <w:proofErr w:type="spellStart"/>
      <w:r>
        <w:rPr>
          <w:rFonts w:ascii="Trebuchet MS" w:eastAsia="Trebuchet MS" w:hAnsi="Trebuchet MS" w:cs="Trebuchet MS"/>
          <w:color w:val="000000"/>
          <w:lang w:val="fr-FR"/>
        </w:rPr>
        <w:t>Aiguier</w:t>
      </w:r>
      <w:proofErr w:type="spellEnd"/>
    </w:p>
    <w:p w14:paraId="6A9F83A0" w14:textId="77777777" w:rsidR="000F56BD" w:rsidRDefault="008E274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13009 MARSEILLE</w:t>
      </w:r>
    </w:p>
    <w:p w14:paraId="048982CC" w14:textId="77777777" w:rsidR="000F56BD" w:rsidRDefault="008E274F">
      <w:pPr>
        <w:spacing w:line="279" w:lineRule="exact"/>
        <w:jc w:val="center"/>
        <w:rPr>
          <w:rFonts w:ascii="Trebuchet MS" w:eastAsia="Trebuchet MS" w:hAnsi="Trebuchet MS" w:cs="Trebuchet MS"/>
          <w:color w:val="000000"/>
          <w:lang w:val="fr-FR"/>
        </w:rPr>
        <w:sectPr w:rsidR="000F56BD">
          <w:pgSz w:w="11900" w:h="16840"/>
          <w:pgMar w:top="1400" w:right="1140" w:bottom="1440" w:left="1140" w:header="1400" w:footer="1440" w:gutter="0"/>
          <w:cols w:space="708"/>
        </w:sectPr>
      </w:pPr>
      <w:r>
        <w:rPr>
          <w:rFonts w:ascii="Trebuchet MS" w:eastAsia="Trebuchet MS" w:hAnsi="Trebuchet MS" w:cs="Trebuchet MS"/>
          <w:color w:val="000000"/>
          <w:lang w:val="fr-FR"/>
        </w:rPr>
        <w:t>Tél : 04 91 83 71 22</w:t>
      </w:r>
    </w:p>
    <w:p w14:paraId="5CB98AD7" w14:textId="77777777" w:rsidR="000F56BD" w:rsidRPr="004039F6" w:rsidRDefault="000F56BD">
      <w:pPr>
        <w:spacing w:after="140" w:line="240" w:lineRule="exact"/>
        <w:rPr>
          <w:sz w:val="22"/>
          <w:szCs w:val="22"/>
          <w:lang w:val="fr-FR"/>
        </w:rPr>
      </w:pPr>
    </w:p>
    <w:p w14:paraId="55103BA9" w14:textId="77777777" w:rsidR="000F56BD" w:rsidRPr="00C97357" w:rsidRDefault="008E274F">
      <w:pPr>
        <w:spacing w:after="80"/>
        <w:jc w:val="center"/>
        <w:rPr>
          <w:rFonts w:eastAsia="Trebuchet MS"/>
          <w:b/>
          <w:color w:val="000000"/>
          <w:szCs w:val="22"/>
          <w:lang w:val="fr-FR"/>
        </w:rPr>
      </w:pPr>
      <w:r w:rsidRPr="00C97357">
        <w:rPr>
          <w:rFonts w:eastAsia="Trebuchet MS"/>
          <w:b/>
          <w:color w:val="000000"/>
          <w:szCs w:val="22"/>
          <w:lang w:val="fr-FR"/>
        </w:rPr>
        <w:t>SOMMAIRE</w:t>
      </w:r>
    </w:p>
    <w:p w14:paraId="6ACDAF43" w14:textId="77777777" w:rsidR="000F56BD" w:rsidRPr="00DE0E9B" w:rsidRDefault="000F56BD">
      <w:pPr>
        <w:spacing w:after="80" w:line="240" w:lineRule="exact"/>
        <w:rPr>
          <w:sz w:val="22"/>
          <w:szCs w:val="22"/>
        </w:rPr>
      </w:pPr>
    </w:p>
    <w:p w14:paraId="0F4C25BF" w14:textId="430AB642" w:rsidR="00815F03" w:rsidRDefault="008E274F">
      <w:pPr>
        <w:pStyle w:val="TM1"/>
        <w:tabs>
          <w:tab w:val="right" w:leader="dot" w:pos="9610"/>
        </w:tabs>
        <w:rPr>
          <w:rFonts w:asciiTheme="minorHAnsi" w:eastAsiaTheme="minorEastAsia" w:hAnsiTheme="minorHAnsi" w:cstheme="minorBidi"/>
          <w:noProof/>
          <w:sz w:val="22"/>
          <w:szCs w:val="22"/>
          <w:lang w:val="fr-FR" w:eastAsia="fr-FR"/>
        </w:rPr>
      </w:pPr>
      <w:r w:rsidRPr="00DE0E9B">
        <w:rPr>
          <w:rFonts w:eastAsia="Trebuchet MS"/>
          <w:color w:val="000000"/>
          <w:sz w:val="22"/>
          <w:szCs w:val="22"/>
          <w:lang w:val="fr-FR"/>
        </w:rPr>
        <w:fldChar w:fldCharType="begin"/>
      </w:r>
      <w:r w:rsidRPr="00DE0E9B">
        <w:rPr>
          <w:rFonts w:eastAsia="Trebuchet MS"/>
          <w:color w:val="000000"/>
          <w:sz w:val="22"/>
          <w:szCs w:val="22"/>
          <w:lang w:val="fr-FR"/>
        </w:rPr>
        <w:instrText xml:space="preserve"> TOC \h </w:instrText>
      </w:r>
      <w:r w:rsidRPr="00DE0E9B">
        <w:rPr>
          <w:rFonts w:eastAsia="Trebuchet MS"/>
          <w:color w:val="000000"/>
          <w:sz w:val="22"/>
          <w:szCs w:val="22"/>
          <w:lang w:val="fr-FR"/>
        </w:rPr>
        <w:fldChar w:fldCharType="separate"/>
      </w:r>
      <w:hyperlink w:anchor="_Toc202521396" w:history="1">
        <w:r w:rsidR="00815F03" w:rsidRPr="009E3DB6">
          <w:rPr>
            <w:rStyle w:val="Lienhypertexte"/>
            <w:rFonts w:eastAsia="Trebuchet MS"/>
            <w:noProof/>
            <w:lang w:val="fr-FR"/>
          </w:rPr>
          <w:t>1 – Dispositions générales du contrat</w:t>
        </w:r>
        <w:r w:rsidR="00815F03">
          <w:rPr>
            <w:noProof/>
          </w:rPr>
          <w:tab/>
        </w:r>
        <w:r w:rsidR="00815F03">
          <w:rPr>
            <w:noProof/>
          </w:rPr>
          <w:fldChar w:fldCharType="begin"/>
        </w:r>
        <w:r w:rsidR="00815F03">
          <w:rPr>
            <w:noProof/>
          </w:rPr>
          <w:instrText xml:space="preserve"> PAGEREF _Toc202521396 \h </w:instrText>
        </w:r>
        <w:r w:rsidR="00815F03">
          <w:rPr>
            <w:noProof/>
          </w:rPr>
        </w:r>
        <w:r w:rsidR="00815F03">
          <w:rPr>
            <w:noProof/>
          </w:rPr>
          <w:fldChar w:fldCharType="separate"/>
        </w:r>
        <w:r w:rsidR="00815F03">
          <w:rPr>
            <w:noProof/>
          </w:rPr>
          <w:t>3</w:t>
        </w:r>
        <w:r w:rsidR="00815F03">
          <w:rPr>
            <w:noProof/>
          </w:rPr>
          <w:fldChar w:fldCharType="end"/>
        </w:r>
      </w:hyperlink>
    </w:p>
    <w:p w14:paraId="7750C775" w14:textId="3A65388F" w:rsidR="00815F03" w:rsidRDefault="00E13B47">
      <w:pPr>
        <w:pStyle w:val="TM2"/>
        <w:rPr>
          <w:rFonts w:asciiTheme="minorHAnsi" w:eastAsiaTheme="minorEastAsia" w:hAnsiTheme="minorHAnsi" w:cstheme="minorBidi"/>
          <w:noProof/>
          <w:sz w:val="22"/>
          <w:szCs w:val="22"/>
          <w:lang w:val="fr-FR" w:eastAsia="fr-FR"/>
        </w:rPr>
      </w:pPr>
      <w:hyperlink w:anchor="_Toc202521397" w:history="1">
        <w:r w:rsidR="00815F03" w:rsidRPr="009E3DB6">
          <w:rPr>
            <w:rStyle w:val="Lienhypertexte"/>
            <w:rFonts w:eastAsia="Trebuchet MS"/>
            <w:noProof/>
            <w:lang w:val="fr-FR"/>
          </w:rPr>
          <w:t>1.1 - Objet du contrat</w:t>
        </w:r>
        <w:r w:rsidR="00815F03">
          <w:rPr>
            <w:noProof/>
          </w:rPr>
          <w:tab/>
        </w:r>
        <w:r w:rsidR="00815F03">
          <w:rPr>
            <w:noProof/>
          </w:rPr>
          <w:fldChar w:fldCharType="begin"/>
        </w:r>
        <w:r w:rsidR="00815F03">
          <w:rPr>
            <w:noProof/>
          </w:rPr>
          <w:instrText xml:space="preserve"> PAGEREF _Toc202521397 \h </w:instrText>
        </w:r>
        <w:r w:rsidR="00815F03">
          <w:rPr>
            <w:noProof/>
          </w:rPr>
        </w:r>
        <w:r w:rsidR="00815F03">
          <w:rPr>
            <w:noProof/>
          </w:rPr>
          <w:fldChar w:fldCharType="separate"/>
        </w:r>
        <w:r w:rsidR="00815F03">
          <w:rPr>
            <w:noProof/>
          </w:rPr>
          <w:t>3</w:t>
        </w:r>
        <w:r w:rsidR="00815F03">
          <w:rPr>
            <w:noProof/>
          </w:rPr>
          <w:fldChar w:fldCharType="end"/>
        </w:r>
      </w:hyperlink>
    </w:p>
    <w:p w14:paraId="7100C0BF" w14:textId="6D26A1AD" w:rsidR="00815F03" w:rsidRDefault="00E13B47">
      <w:pPr>
        <w:pStyle w:val="TM2"/>
        <w:rPr>
          <w:rFonts w:asciiTheme="minorHAnsi" w:eastAsiaTheme="minorEastAsia" w:hAnsiTheme="minorHAnsi" w:cstheme="minorBidi"/>
          <w:noProof/>
          <w:sz w:val="22"/>
          <w:szCs w:val="22"/>
          <w:lang w:val="fr-FR" w:eastAsia="fr-FR"/>
        </w:rPr>
      </w:pPr>
      <w:hyperlink w:anchor="_Toc202521398" w:history="1">
        <w:r w:rsidR="00815F03" w:rsidRPr="009E3DB6">
          <w:rPr>
            <w:rStyle w:val="Lienhypertexte"/>
            <w:rFonts w:eastAsia="Trebuchet MS"/>
            <w:noProof/>
            <w:lang w:val="fr-FR"/>
          </w:rPr>
          <w:t>1.2 - Décomposition du contrat</w:t>
        </w:r>
        <w:r w:rsidR="00815F03">
          <w:rPr>
            <w:noProof/>
          </w:rPr>
          <w:tab/>
        </w:r>
        <w:r w:rsidR="00815F03">
          <w:rPr>
            <w:noProof/>
          </w:rPr>
          <w:fldChar w:fldCharType="begin"/>
        </w:r>
        <w:r w:rsidR="00815F03">
          <w:rPr>
            <w:noProof/>
          </w:rPr>
          <w:instrText xml:space="preserve"> PAGEREF _Toc202521398 \h </w:instrText>
        </w:r>
        <w:r w:rsidR="00815F03">
          <w:rPr>
            <w:noProof/>
          </w:rPr>
        </w:r>
        <w:r w:rsidR="00815F03">
          <w:rPr>
            <w:noProof/>
          </w:rPr>
          <w:fldChar w:fldCharType="separate"/>
        </w:r>
        <w:r w:rsidR="00815F03">
          <w:rPr>
            <w:noProof/>
          </w:rPr>
          <w:t>3</w:t>
        </w:r>
        <w:r w:rsidR="00815F03">
          <w:rPr>
            <w:noProof/>
          </w:rPr>
          <w:fldChar w:fldCharType="end"/>
        </w:r>
      </w:hyperlink>
    </w:p>
    <w:p w14:paraId="44EF594C" w14:textId="3CD99110" w:rsidR="00815F03" w:rsidRDefault="00E13B47">
      <w:pPr>
        <w:pStyle w:val="TM2"/>
        <w:rPr>
          <w:rFonts w:asciiTheme="minorHAnsi" w:eastAsiaTheme="minorEastAsia" w:hAnsiTheme="minorHAnsi" w:cstheme="minorBidi"/>
          <w:noProof/>
          <w:sz w:val="22"/>
          <w:szCs w:val="22"/>
          <w:lang w:val="fr-FR" w:eastAsia="fr-FR"/>
        </w:rPr>
      </w:pPr>
      <w:hyperlink w:anchor="_Toc202521399" w:history="1">
        <w:r w:rsidR="00815F03" w:rsidRPr="009E3DB6">
          <w:rPr>
            <w:rStyle w:val="Lienhypertexte"/>
            <w:rFonts w:eastAsia="Trebuchet MS"/>
            <w:noProof/>
            <w:lang w:val="fr-FR"/>
          </w:rPr>
          <w:t>1.3 - Type d'accord-cadre</w:t>
        </w:r>
        <w:r w:rsidR="00815F03">
          <w:rPr>
            <w:noProof/>
          </w:rPr>
          <w:tab/>
        </w:r>
        <w:r w:rsidR="00815F03">
          <w:rPr>
            <w:noProof/>
          </w:rPr>
          <w:fldChar w:fldCharType="begin"/>
        </w:r>
        <w:r w:rsidR="00815F03">
          <w:rPr>
            <w:noProof/>
          </w:rPr>
          <w:instrText xml:space="preserve"> PAGEREF _Toc202521399 \h </w:instrText>
        </w:r>
        <w:r w:rsidR="00815F03">
          <w:rPr>
            <w:noProof/>
          </w:rPr>
        </w:r>
        <w:r w:rsidR="00815F03">
          <w:rPr>
            <w:noProof/>
          </w:rPr>
          <w:fldChar w:fldCharType="separate"/>
        </w:r>
        <w:r w:rsidR="00815F03">
          <w:rPr>
            <w:noProof/>
          </w:rPr>
          <w:t>3</w:t>
        </w:r>
        <w:r w:rsidR="00815F03">
          <w:rPr>
            <w:noProof/>
          </w:rPr>
          <w:fldChar w:fldCharType="end"/>
        </w:r>
      </w:hyperlink>
    </w:p>
    <w:p w14:paraId="2D418078" w14:textId="3E1D5420" w:rsidR="00815F03" w:rsidRDefault="00E13B47">
      <w:pPr>
        <w:pStyle w:val="TM2"/>
        <w:rPr>
          <w:rFonts w:asciiTheme="minorHAnsi" w:eastAsiaTheme="minorEastAsia" w:hAnsiTheme="minorHAnsi" w:cstheme="minorBidi"/>
          <w:noProof/>
          <w:sz w:val="22"/>
          <w:szCs w:val="22"/>
          <w:lang w:val="fr-FR" w:eastAsia="fr-FR"/>
        </w:rPr>
      </w:pPr>
      <w:hyperlink w:anchor="_Toc202521400" w:history="1">
        <w:r w:rsidR="00815F03" w:rsidRPr="009E3DB6">
          <w:rPr>
            <w:rStyle w:val="Lienhypertexte"/>
            <w:rFonts w:eastAsia="Trebuchet MS"/>
            <w:noProof/>
            <w:lang w:val="fr-FR"/>
          </w:rPr>
          <w:t>1.5 - Réalisation de prestations similaires</w:t>
        </w:r>
        <w:r w:rsidR="00815F03">
          <w:rPr>
            <w:noProof/>
          </w:rPr>
          <w:tab/>
        </w:r>
        <w:r w:rsidR="00815F03">
          <w:rPr>
            <w:noProof/>
          </w:rPr>
          <w:fldChar w:fldCharType="begin"/>
        </w:r>
        <w:r w:rsidR="00815F03">
          <w:rPr>
            <w:noProof/>
          </w:rPr>
          <w:instrText xml:space="preserve"> PAGEREF _Toc202521400 \h </w:instrText>
        </w:r>
        <w:r w:rsidR="00815F03">
          <w:rPr>
            <w:noProof/>
          </w:rPr>
        </w:r>
        <w:r w:rsidR="00815F03">
          <w:rPr>
            <w:noProof/>
          </w:rPr>
          <w:fldChar w:fldCharType="separate"/>
        </w:r>
        <w:r w:rsidR="00815F03">
          <w:rPr>
            <w:noProof/>
          </w:rPr>
          <w:t>4</w:t>
        </w:r>
        <w:r w:rsidR="00815F03">
          <w:rPr>
            <w:noProof/>
          </w:rPr>
          <w:fldChar w:fldCharType="end"/>
        </w:r>
      </w:hyperlink>
    </w:p>
    <w:p w14:paraId="44EA367D" w14:textId="2F697F43" w:rsidR="00815F03" w:rsidRDefault="00E13B47">
      <w:pPr>
        <w:pStyle w:val="TM2"/>
        <w:rPr>
          <w:rFonts w:asciiTheme="minorHAnsi" w:eastAsiaTheme="minorEastAsia" w:hAnsiTheme="minorHAnsi" w:cstheme="minorBidi"/>
          <w:noProof/>
          <w:sz w:val="22"/>
          <w:szCs w:val="22"/>
          <w:lang w:val="fr-FR" w:eastAsia="fr-FR"/>
        </w:rPr>
      </w:pPr>
      <w:hyperlink w:anchor="_Toc202521401" w:history="1">
        <w:r w:rsidR="00815F03" w:rsidRPr="009E3DB6">
          <w:rPr>
            <w:rStyle w:val="Lienhypertexte"/>
            <w:rFonts w:eastAsia="Trebuchet MS"/>
            <w:noProof/>
            <w:lang w:val="fr-FR"/>
          </w:rPr>
          <w:t>1.6 – Etendue des prestations</w:t>
        </w:r>
        <w:r w:rsidR="00815F03">
          <w:rPr>
            <w:noProof/>
          </w:rPr>
          <w:tab/>
        </w:r>
        <w:r w:rsidR="00815F03">
          <w:rPr>
            <w:noProof/>
          </w:rPr>
          <w:fldChar w:fldCharType="begin"/>
        </w:r>
        <w:r w:rsidR="00815F03">
          <w:rPr>
            <w:noProof/>
          </w:rPr>
          <w:instrText xml:space="preserve"> PAGEREF _Toc202521401 \h </w:instrText>
        </w:r>
        <w:r w:rsidR="00815F03">
          <w:rPr>
            <w:noProof/>
          </w:rPr>
        </w:r>
        <w:r w:rsidR="00815F03">
          <w:rPr>
            <w:noProof/>
          </w:rPr>
          <w:fldChar w:fldCharType="separate"/>
        </w:r>
        <w:r w:rsidR="00815F03">
          <w:rPr>
            <w:noProof/>
          </w:rPr>
          <w:t>5</w:t>
        </w:r>
        <w:r w:rsidR="00815F03">
          <w:rPr>
            <w:noProof/>
          </w:rPr>
          <w:fldChar w:fldCharType="end"/>
        </w:r>
      </w:hyperlink>
    </w:p>
    <w:p w14:paraId="68392A68" w14:textId="4AEFC960" w:rsidR="00815F03" w:rsidRDefault="00E13B47">
      <w:pPr>
        <w:pStyle w:val="TM2"/>
        <w:rPr>
          <w:rFonts w:asciiTheme="minorHAnsi" w:eastAsiaTheme="minorEastAsia" w:hAnsiTheme="minorHAnsi" w:cstheme="minorBidi"/>
          <w:noProof/>
          <w:sz w:val="22"/>
          <w:szCs w:val="22"/>
          <w:lang w:val="fr-FR" w:eastAsia="fr-FR"/>
        </w:rPr>
      </w:pPr>
      <w:hyperlink w:anchor="_Toc202521402" w:history="1">
        <w:r w:rsidR="00815F03" w:rsidRPr="009E3DB6">
          <w:rPr>
            <w:rStyle w:val="Lienhypertexte"/>
            <w:rFonts w:eastAsia="Trebuchet MS"/>
            <w:noProof/>
            <w:lang w:val="fr-FR"/>
          </w:rPr>
          <w:t>1.7 - Clause de réexamen</w:t>
        </w:r>
        <w:r w:rsidR="00815F03">
          <w:rPr>
            <w:noProof/>
          </w:rPr>
          <w:tab/>
        </w:r>
        <w:r w:rsidR="00815F03">
          <w:rPr>
            <w:noProof/>
          </w:rPr>
          <w:fldChar w:fldCharType="begin"/>
        </w:r>
        <w:r w:rsidR="00815F03">
          <w:rPr>
            <w:noProof/>
          </w:rPr>
          <w:instrText xml:space="preserve"> PAGEREF _Toc202521402 \h </w:instrText>
        </w:r>
        <w:r w:rsidR="00815F03">
          <w:rPr>
            <w:noProof/>
          </w:rPr>
        </w:r>
        <w:r w:rsidR="00815F03">
          <w:rPr>
            <w:noProof/>
          </w:rPr>
          <w:fldChar w:fldCharType="separate"/>
        </w:r>
        <w:r w:rsidR="00815F03">
          <w:rPr>
            <w:noProof/>
          </w:rPr>
          <w:t>5</w:t>
        </w:r>
        <w:r w:rsidR="00815F03">
          <w:rPr>
            <w:noProof/>
          </w:rPr>
          <w:fldChar w:fldCharType="end"/>
        </w:r>
      </w:hyperlink>
    </w:p>
    <w:p w14:paraId="741CBF2E" w14:textId="5DA2051D" w:rsidR="00815F03" w:rsidRDefault="00E13B47">
      <w:pPr>
        <w:pStyle w:val="TM1"/>
        <w:tabs>
          <w:tab w:val="right" w:leader="dot" w:pos="9610"/>
        </w:tabs>
        <w:rPr>
          <w:rFonts w:asciiTheme="minorHAnsi" w:eastAsiaTheme="minorEastAsia" w:hAnsiTheme="minorHAnsi" w:cstheme="minorBidi"/>
          <w:noProof/>
          <w:sz w:val="22"/>
          <w:szCs w:val="22"/>
          <w:lang w:val="fr-FR" w:eastAsia="fr-FR"/>
        </w:rPr>
      </w:pPr>
      <w:hyperlink w:anchor="_Toc202521403" w:history="1">
        <w:r w:rsidR="00815F03" w:rsidRPr="009E3DB6">
          <w:rPr>
            <w:rStyle w:val="Lienhypertexte"/>
            <w:rFonts w:eastAsia="Trebuchet MS"/>
            <w:noProof/>
            <w:lang w:val="fr-FR"/>
          </w:rPr>
          <w:t>2 – Pièces contractuelles</w:t>
        </w:r>
        <w:r w:rsidR="00815F03">
          <w:rPr>
            <w:noProof/>
          </w:rPr>
          <w:tab/>
        </w:r>
        <w:r w:rsidR="00815F03">
          <w:rPr>
            <w:noProof/>
          </w:rPr>
          <w:fldChar w:fldCharType="begin"/>
        </w:r>
        <w:r w:rsidR="00815F03">
          <w:rPr>
            <w:noProof/>
          </w:rPr>
          <w:instrText xml:space="preserve"> PAGEREF _Toc202521403 \h </w:instrText>
        </w:r>
        <w:r w:rsidR="00815F03">
          <w:rPr>
            <w:noProof/>
          </w:rPr>
        </w:r>
        <w:r w:rsidR="00815F03">
          <w:rPr>
            <w:noProof/>
          </w:rPr>
          <w:fldChar w:fldCharType="separate"/>
        </w:r>
        <w:r w:rsidR="00815F03">
          <w:rPr>
            <w:noProof/>
          </w:rPr>
          <w:t>6</w:t>
        </w:r>
        <w:r w:rsidR="00815F03">
          <w:rPr>
            <w:noProof/>
          </w:rPr>
          <w:fldChar w:fldCharType="end"/>
        </w:r>
      </w:hyperlink>
    </w:p>
    <w:p w14:paraId="0DDF3B07" w14:textId="29A2608A" w:rsidR="00815F03" w:rsidRDefault="00E13B47">
      <w:pPr>
        <w:pStyle w:val="TM1"/>
        <w:tabs>
          <w:tab w:val="right" w:leader="dot" w:pos="9610"/>
        </w:tabs>
        <w:rPr>
          <w:rFonts w:asciiTheme="minorHAnsi" w:eastAsiaTheme="minorEastAsia" w:hAnsiTheme="minorHAnsi" w:cstheme="minorBidi"/>
          <w:noProof/>
          <w:sz w:val="22"/>
          <w:szCs w:val="22"/>
          <w:lang w:val="fr-FR" w:eastAsia="fr-FR"/>
        </w:rPr>
      </w:pPr>
      <w:hyperlink w:anchor="_Toc202521404" w:history="1">
        <w:r w:rsidR="00815F03" w:rsidRPr="009E3DB6">
          <w:rPr>
            <w:rStyle w:val="Lienhypertexte"/>
            <w:rFonts w:eastAsia="Trebuchet MS"/>
            <w:noProof/>
            <w:lang w:val="fr-FR"/>
          </w:rPr>
          <w:t>3 - Confidentialité et mesures de sécurité</w:t>
        </w:r>
        <w:r w:rsidR="00815F03">
          <w:rPr>
            <w:noProof/>
          </w:rPr>
          <w:tab/>
        </w:r>
        <w:r w:rsidR="00815F03">
          <w:rPr>
            <w:noProof/>
          </w:rPr>
          <w:fldChar w:fldCharType="begin"/>
        </w:r>
        <w:r w:rsidR="00815F03">
          <w:rPr>
            <w:noProof/>
          </w:rPr>
          <w:instrText xml:space="preserve"> PAGEREF _Toc202521404 \h </w:instrText>
        </w:r>
        <w:r w:rsidR="00815F03">
          <w:rPr>
            <w:noProof/>
          </w:rPr>
        </w:r>
        <w:r w:rsidR="00815F03">
          <w:rPr>
            <w:noProof/>
          </w:rPr>
          <w:fldChar w:fldCharType="separate"/>
        </w:r>
        <w:r w:rsidR="00815F03">
          <w:rPr>
            <w:noProof/>
          </w:rPr>
          <w:t>6</w:t>
        </w:r>
        <w:r w:rsidR="00815F03">
          <w:rPr>
            <w:noProof/>
          </w:rPr>
          <w:fldChar w:fldCharType="end"/>
        </w:r>
      </w:hyperlink>
    </w:p>
    <w:p w14:paraId="47E84400" w14:textId="251AD129" w:rsidR="00815F03" w:rsidRDefault="00E13B47">
      <w:pPr>
        <w:pStyle w:val="TM1"/>
        <w:tabs>
          <w:tab w:val="right" w:leader="dot" w:pos="9610"/>
        </w:tabs>
        <w:rPr>
          <w:rFonts w:asciiTheme="minorHAnsi" w:eastAsiaTheme="minorEastAsia" w:hAnsiTheme="minorHAnsi" w:cstheme="minorBidi"/>
          <w:noProof/>
          <w:sz w:val="22"/>
          <w:szCs w:val="22"/>
          <w:lang w:val="fr-FR" w:eastAsia="fr-FR"/>
        </w:rPr>
      </w:pPr>
      <w:hyperlink w:anchor="_Toc202521405" w:history="1">
        <w:r w:rsidR="00815F03" w:rsidRPr="009E3DB6">
          <w:rPr>
            <w:rStyle w:val="Lienhypertexte"/>
            <w:rFonts w:eastAsia="Trebuchet MS"/>
            <w:noProof/>
            <w:lang w:val="fr-FR"/>
          </w:rPr>
          <w:t>4 – Durée et délais d’exécution</w:t>
        </w:r>
        <w:r w:rsidR="00815F03">
          <w:rPr>
            <w:noProof/>
          </w:rPr>
          <w:tab/>
        </w:r>
        <w:r w:rsidR="00815F03">
          <w:rPr>
            <w:noProof/>
          </w:rPr>
          <w:fldChar w:fldCharType="begin"/>
        </w:r>
        <w:r w:rsidR="00815F03">
          <w:rPr>
            <w:noProof/>
          </w:rPr>
          <w:instrText xml:space="preserve"> PAGEREF _Toc202521405 \h </w:instrText>
        </w:r>
        <w:r w:rsidR="00815F03">
          <w:rPr>
            <w:noProof/>
          </w:rPr>
        </w:r>
        <w:r w:rsidR="00815F03">
          <w:rPr>
            <w:noProof/>
          </w:rPr>
          <w:fldChar w:fldCharType="separate"/>
        </w:r>
        <w:r w:rsidR="00815F03">
          <w:rPr>
            <w:noProof/>
          </w:rPr>
          <w:t>6</w:t>
        </w:r>
        <w:r w:rsidR="00815F03">
          <w:rPr>
            <w:noProof/>
          </w:rPr>
          <w:fldChar w:fldCharType="end"/>
        </w:r>
      </w:hyperlink>
    </w:p>
    <w:p w14:paraId="34858047" w14:textId="3C2CF00C" w:rsidR="00815F03" w:rsidRDefault="00E13B47">
      <w:pPr>
        <w:pStyle w:val="TM2"/>
        <w:rPr>
          <w:rFonts w:asciiTheme="minorHAnsi" w:eastAsiaTheme="minorEastAsia" w:hAnsiTheme="minorHAnsi" w:cstheme="minorBidi"/>
          <w:noProof/>
          <w:sz w:val="22"/>
          <w:szCs w:val="22"/>
          <w:lang w:val="fr-FR" w:eastAsia="fr-FR"/>
        </w:rPr>
      </w:pPr>
      <w:hyperlink w:anchor="_Toc202521406" w:history="1">
        <w:r w:rsidR="00815F03" w:rsidRPr="009E3DB6">
          <w:rPr>
            <w:rStyle w:val="Lienhypertexte"/>
            <w:rFonts w:eastAsia="Trebuchet MS"/>
            <w:noProof/>
            <w:lang w:val="fr-FR"/>
          </w:rPr>
          <w:t>4.1 - Durée du marché</w:t>
        </w:r>
        <w:r w:rsidR="00815F03">
          <w:rPr>
            <w:noProof/>
          </w:rPr>
          <w:tab/>
        </w:r>
        <w:r w:rsidR="00815F03">
          <w:rPr>
            <w:noProof/>
          </w:rPr>
          <w:fldChar w:fldCharType="begin"/>
        </w:r>
        <w:r w:rsidR="00815F03">
          <w:rPr>
            <w:noProof/>
          </w:rPr>
          <w:instrText xml:space="preserve"> PAGEREF _Toc202521406 \h </w:instrText>
        </w:r>
        <w:r w:rsidR="00815F03">
          <w:rPr>
            <w:noProof/>
          </w:rPr>
        </w:r>
        <w:r w:rsidR="00815F03">
          <w:rPr>
            <w:noProof/>
          </w:rPr>
          <w:fldChar w:fldCharType="separate"/>
        </w:r>
        <w:r w:rsidR="00815F03">
          <w:rPr>
            <w:noProof/>
          </w:rPr>
          <w:t>6</w:t>
        </w:r>
        <w:r w:rsidR="00815F03">
          <w:rPr>
            <w:noProof/>
          </w:rPr>
          <w:fldChar w:fldCharType="end"/>
        </w:r>
      </w:hyperlink>
    </w:p>
    <w:p w14:paraId="0096FA31" w14:textId="6FE9AE1C" w:rsidR="00815F03" w:rsidRDefault="00E13B47">
      <w:pPr>
        <w:pStyle w:val="TM2"/>
        <w:rPr>
          <w:rFonts w:asciiTheme="minorHAnsi" w:eastAsiaTheme="minorEastAsia" w:hAnsiTheme="minorHAnsi" w:cstheme="minorBidi"/>
          <w:noProof/>
          <w:sz w:val="22"/>
          <w:szCs w:val="22"/>
          <w:lang w:val="fr-FR" w:eastAsia="fr-FR"/>
        </w:rPr>
      </w:pPr>
      <w:hyperlink w:anchor="_Toc202521407" w:history="1">
        <w:r w:rsidR="00815F03" w:rsidRPr="009E3DB6">
          <w:rPr>
            <w:rStyle w:val="Lienhypertexte"/>
            <w:rFonts w:eastAsia="Trebuchet MS"/>
            <w:noProof/>
            <w:lang w:val="fr-FR"/>
          </w:rPr>
          <w:t>4.2 - Reconduction</w:t>
        </w:r>
        <w:r w:rsidR="00815F03">
          <w:rPr>
            <w:noProof/>
          </w:rPr>
          <w:tab/>
        </w:r>
        <w:r w:rsidR="00815F03">
          <w:rPr>
            <w:noProof/>
          </w:rPr>
          <w:fldChar w:fldCharType="begin"/>
        </w:r>
        <w:r w:rsidR="00815F03">
          <w:rPr>
            <w:noProof/>
          </w:rPr>
          <w:instrText xml:space="preserve"> PAGEREF _Toc202521407 \h </w:instrText>
        </w:r>
        <w:r w:rsidR="00815F03">
          <w:rPr>
            <w:noProof/>
          </w:rPr>
        </w:r>
        <w:r w:rsidR="00815F03">
          <w:rPr>
            <w:noProof/>
          </w:rPr>
          <w:fldChar w:fldCharType="separate"/>
        </w:r>
        <w:r w:rsidR="00815F03">
          <w:rPr>
            <w:noProof/>
          </w:rPr>
          <w:t>6</w:t>
        </w:r>
        <w:r w:rsidR="00815F03">
          <w:rPr>
            <w:noProof/>
          </w:rPr>
          <w:fldChar w:fldCharType="end"/>
        </w:r>
      </w:hyperlink>
    </w:p>
    <w:p w14:paraId="3B08C779" w14:textId="115DD128" w:rsidR="00815F03" w:rsidRDefault="00E13B47">
      <w:pPr>
        <w:pStyle w:val="TM2"/>
        <w:rPr>
          <w:rFonts w:asciiTheme="minorHAnsi" w:eastAsiaTheme="minorEastAsia" w:hAnsiTheme="minorHAnsi" w:cstheme="minorBidi"/>
          <w:noProof/>
          <w:sz w:val="22"/>
          <w:szCs w:val="22"/>
          <w:lang w:val="fr-FR" w:eastAsia="fr-FR"/>
        </w:rPr>
      </w:pPr>
      <w:hyperlink w:anchor="_Toc202521408" w:history="1">
        <w:r w:rsidR="00815F03" w:rsidRPr="009E3DB6">
          <w:rPr>
            <w:rStyle w:val="Lienhypertexte"/>
            <w:rFonts w:eastAsia="Trebuchet MS"/>
            <w:noProof/>
            <w:lang w:val="fr-FR"/>
          </w:rPr>
          <w:t>4.3-Délais d’exécution</w:t>
        </w:r>
        <w:r w:rsidR="00815F03">
          <w:rPr>
            <w:noProof/>
          </w:rPr>
          <w:tab/>
        </w:r>
        <w:r w:rsidR="00815F03">
          <w:rPr>
            <w:noProof/>
          </w:rPr>
          <w:fldChar w:fldCharType="begin"/>
        </w:r>
        <w:r w:rsidR="00815F03">
          <w:rPr>
            <w:noProof/>
          </w:rPr>
          <w:instrText xml:space="preserve"> PAGEREF _Toc202521408 \h </w:instrText>
        </w:r>
        <w:r w:rsidR="00815F03">
          <w:rPr>
            <w:noProof/>
          </w:rPr>
        </w:r>
        <w:r w:rsidR="00815F03">
          <w:rPr>
            <w:noProof/>
          </w:rPr>
          <w:fldChar w:fldCharType="separate"/>
        </w:r>
        <w:r w:rsidR="00815F03">
          <w:rPr>
            <w:noProof/>
          </w:rPr>
          <w:t>7</w:t>
        </w:r>
        <w:r w:rsidR="00815F03">
          <w:rPr>
            <w:noProof/>
          </w:rPr>
          <w:fldChar w:fldCharType="end"/>
        </w:r>
      </w:hyperlink>
    </w:p>
    <w:p w14:paraId="5AD94419" w14:textId="67A39C50" w:rsidR="00815F03" w:rsidRDefault="00E13B47">
      <w:pPr>
        <w:pStyle w:val="TM1"/>
        <w:tabs>
          <w:tab w:val="right" w:leader="dot" w:pos="9610"/>
        </w:tabs>
        <w:rPr>
          <w:rFonts w:asciiTheme="minorHAnsi" w:eastAsiaTheme="minorEastAsia" w:hAnsiTheme="minorHAnsi" w:cstheme="minorBidi"/>
          <w:noProof/>
          <w:sz w:val="22"/>
          <w:szCs w:val="22"/>
          <w:lang w:val="fr-FR" w:eastAsia="fr-FR"/>
        </w:rPr>
      </w:pPr>
      <w:hyperlink w:anchor="_Toc202521409" w:history="1">
        <w:r w:rsidR="00815F03" w:rsidRPr="009E3DB6">
          <w:rPr>
            <w:rStyle w:val="Lienhypertexte"/>
            <w:rFonts w:eastAsia="Trebuchet MS"/>
            <w:noProof/>
            <w:lang w:val="fr-FR"/>
          </w:rPr>
          <w:t>5 – Prix</w:t>
        </w:r>
        <w:r w:rsidR="00815F03">
          <w:rPr>
            <w:noProof/>
          </w:rPr>
          <w:tab/>
        </w:r>
        <w:r w:rsidR="00815F03">
          <w:rPr>
            <w:noProof/>
          </w:rPr>
          <w:fldChar w:fldCharType="begin"/>
        </w:r>
        <w:r w:rsidR="00815F03">
          <w:rPr>
            <w:noProof/>
          </w:rPr>
          <w:instrText xml:space="preserve"> PAGEREF _Toc202521409 \h </w:instrText>
        </w:r>
        <w:r w:rsidR="00815F03">
          <w:rPr>
            <w:noProof/>
          </w:rPr>
        </w:r>
        <w:r w:rsidR="00815F03">
          <w:rPr>
            <w:noProof/>
          </w:rPr>
          <w:fldChar w:fldCharType="separate"/>
        </w:r>
        <w:r w:rsidR="00815F03">
          <w:rPr>
            <w:noProof/>
          </w:rPr>
          <w:t>7</w:t>
        </w:r>
        <w:r w:rsidR="00815F03">
          <w:rPr>
            <w:noProof/>
          </w:rPr>
          <w:fldChar w:fldCharType="end"/>
        </w:r>
      </w:hyperlink>
    </w:p>
    <w:p w14:paraId="5C1661E6" w14:textId="7933138D" w:rsidR="00815F03" w:rsidRDefault="00E13B47">
      <w:pPr>
        <w:pStyle w:val="TM2"/>
        <w:rPr>
          <w:rFonts w:asciiTheme="minorHAnsi" w:eastAsiaTheme="minorEastAsia" w:hAnsiTheme="minorHAnsi" w:cstheme="minorBidi"/>
          <w:noProof/>
          <w:sz w:val="22"/>
          <w:szCs w:val="22"/>
          <w:lang w:val="fr-FR" w:eastAsia="fr-FR"/>
        </w:rPr>
      </w:pPr>
      <w:hyperlink w:anchor="_Toc202521410" w:history="1">
        <w:r w:rsidR="00815F03" w:rsidRPr="009E3DB6">
          <w:rPr>
            <w:rStyle w:val="Lienhypertexte"/>
            <w:rFonts w:eastAsia="Trebuchet MS"/>
            <w:noProof/>
            <w:lang w:val="fr-FR"/>
          </w:rPr>
          <w:t>5.1 - Caractéristiques des prix pratiqués</w:t>
        </w:r>
        <w:r w:rsidR="00815F03">
          <w:rPr>
            <w:noProof/>
          </w:rPr>
          <w:tab/>
        </w:r>
        <w:r w:rsidR="00815F03">
          <w:rPr>
            <w:noProof/>
          </w:rPr>
          <w:fldChar w:fldCharType="begin"/>
        </w:r>
        <w:r w:rsidR="00815F03">
          <w:rPr>
            <w:noProof/>
          </w:rPr>
          <w:instrText xml:space="preserve"> PAGEREF _Toc202521410 \h </w:instrText>
        </w:r>
        <w:r w:rsidR="00815F03">
          <w:rPr>
            <w:noProof/>
          </w:rPr>
        </w:r>
        <w:r w:rsidR="00815F03">
          <w:rPr>
            <w:noProof/>
          </w:rPr>
          <w:fldChar w:fldCharType="separate"/>
        </w:r>
        <w:r w:rsidR="00815F03">
          <w:rPr>
            <w:noProof/>
          </w:rPr>
          <w:t>7</w:t>
        </w:r>
        <w:r w:rsidR="00815F03">
          <w:rPr>
            <w:noProof/>
          </w:rPr>
          <w:fldChar w:fldCharType="end"/>
        </w:r>
      </w:hyperlink>
    </w:p>
    <w:p w14:paraId="61B6A731" w14:textId="1586AFE5" w:rsidR="00815F03" w:rsidRDefault="00E13B47">
      <w:pPr>
        <w:pStyle w:val="TM2"/>
        <w:rPr>
          <w:rFonts w:asciiTheme="minorHAnsi" w:eastAsiaTheme="minorEastAsia" w:hAnsiTheme="minorHAnsi" w:cstheme="minorBidi"/>
          <w:noProof/>
          <w:sz w:val="22"/>
          <w:szCs w:val="22"/>
          <w:lang w:val="fr-FR" w:eastAsia="fr-FR"/>
        </w:rPr>
      </w:pPr>
      <w:hyperlink w:anchor="_Toc202521411" w:history="1">
        <w:r w:rsidR="00815F03" w:rsidRPr="009E3DB6">
          <w:rPr>
            <w:rStyle w:val="Lienhypertexte"/>
            <w:rFonts w:eastAsia="Trebuchet MS"/>
            <w:noProof/>
            <w:lang w:val="fr-FR"/>
          </w:rPr>
          <w:t>5.2 - Modalités de variation des prix</w:t>
        </w:r>
        <w:r w:rsidR="00815F03">
          <w:rPr>
            <w:noProof/>
          </w:rPr>
          <w:tab/>
        </w:r>
        <w:r w:rsidR="00815F03">
          <w:rPr>
            <w:noProof/>
          </w:rPr>
          <w:fldChar w:fldCharType="begin"/>
        </w:r>
        <w:r w:rsidR="00815F03">
          <w:rPr>
            <w:noProof/>
          </w:rPr>
          <w:instrText xml:space="preserve"> PAGEREF _Toc202521411 \h </w:instrText>
        </w:r>
        <w:r w:rsidR="00815F03">
          <w:rPr>
            <w:noProof/>
          </w:rPr>
        </w:r>
        <w:r w:rsidR="00815F03">
          <w:rPr>
            <w:noProof/>
          </w:rPr>
          <w:fldChar w:fldCharType="separate"/>
        </w:r>
        <w:r w:rsidR="00815F03">
          <w:rPr>
            <w:noProof/>
          </w:rPr>
          <w:t>8</w:t>
        </w:r>
        <w:r w:rsidR="00815F03">
          <w:rPr>
            <w:noProof/>
          </w:rPr>
          <w:fldChar w:fldCharType="end"/>
        </w:r>
      </w:hyperlink>
    </w:p>
    <w:p w14:paraId="3738FF8F" w14:textId="21D6CB8C" w:rsidR="00815F03" w:rsidRDefault="00E13B47">
      <w:pPr>
        <w:pStyle w:val="TM2"/>
        <w:rPr>
          <w:rFonts w:asciiTheme="minorHAnsi" w:eastAsiaTheme="minorEastAsia" w:hAnsiTheme="minorHAnsi" w:cstheme="minorBidi"/>
          <w:noProof/>
          <w:sz w:val="22"/>
          <w:szCs w:val="22"/>
          <w:lang w:val="fr-FR" w:eastAsia="fr-FR"/>
        </w:rPr>
      </w:pPr>
      <w:hyperlink w:anchor="_Toc202521412" w:history="1">
        <w:r w:rsidR="00815F03" w:rsidRPr="009E3DB6">
          <w:rPr>
            <w:rStyle w:val="Lienhypertexte"/>
            <w:rFonts w:asciiTheme="majorBidi" w:eastAsia="Trebuchet MS" w:hAnsiTheme="majorBidi" w:cstheme="majorBidi"/>
            <w:noProof/>
            <w:lang w:val="fr-FR"/>
          </w:rPr>
          <w:t>5.2.1 Révision des prix</w:t>
        </w:r>
        <w:r w:rsidR="00815F03">
          <w:rPr>
            <w:noProof/>
          </w:rPr>
          <w:tab/>
        </w:r>
        <w:r w:rsidR="00815F03">
          <w:rPr>
            <w:noProof/>
          </w:rPr>
          <w:fldChar w:fldCharType="begin"/>
        </w:r>
        <w:r w:rsidR="00815F03">
          <w:rPr>
            <w:noProof/>
          </w:rPr>
          <w:instrText xml:space="preserve"> PAGEREF _Toc202521412 \h </w:instrText>
        </w:r>
        <w:r w:rsidR="00815F03">
          <w:rPr>
            <w:noProof/>
          </w:rPr>
        </w:r>
        <w:r w:rsidR="00815F03">
          <w:rPr>
            <w:noProof/>
          </w:rPr>
          <w:fldChar w:fldCharType="separate"/>
        </w:r>
        <w:r w:rsidR="00815F03">
          <w:rPr>
            <w:noProof/>
          </w:rPr>
          <w:t>8</w:t>
        </w:r>
        <w:r w:rsidR="00815F03">
          <w:rPr>
            <w:noProof/>
          </w:rPr>
          <w:fldChar w:fldCharType="end"/>
        </w:r>
      </w:hyperlink>
    </w:p>
    <w:p w14:paraId="20B0D4FD" w14:textId="7678AE06" w:rsidR="00815F03" w:rsidRDefault="00E13B47">
      <w:pPr>
        <w:pStyle w:val="TM2"/>
        <w:rPr>
          <w:rFonts w:asciiTheme="minorHAnsi" w:eastAsiaTheme="minorEastAsia" w:hAnsiTheme="minorHAnsi" w:cstheme="minorBidi"/>
          <w:noProof/>
          <w:sz w:val="22"/>
          <w:szCs w:val="22"/>
          <w:lang w:val="fr-FR" w:eastAsia="fr-FR"/>
        </w:rPr>
      </w:pPr>
      <w:hyperlink w:anchor="_Toc202521413" w:history="1">
        <w:r w:rsidR="00815F03" w:rsidRPr="009E3DB6">
          <w:rPr>
            <w:rStyle w:val="Lienhypertexte"/>
            <w:rFonts w:asciiTheme="majorBidi" w:eastAsia="Trebuchet MS" w:hAnsiTheme="majorBidi" w:cstheme="majorBidi"/>
            <w:noProof/>
            <w:lang w:val="fr-FR"/>
          </w:rPr>
          <w:t>5.2.2 Révision des prix catalogues</w:t>
        </w:r>
        <w:r w:rsidR="00815F03">
          <w:rPr>
            <w:noProof/>
          </w:rPr>
          <w:tab/>
        </w:r>
        <w:r w:rsidR="00815F03">
          <w:rPr>
            <w:noProof/>
          </w:rPr>
          <w:fldChar w:fldCharType="begin"/>
        </w:r>
        <w:r w:rsidR="00815F03">
          <w:rPr>
            <w:noProof/>
          </w:rPr>
          <w:instrText xml:space="preserve"> PAGEREF _Toc202521413 \h </w:instrText>
        </w:r>
        <w:r w:rsidR="00815F03">
          <w:rPr>
            <w:noProof/>
          </w:rPr>
        </w:r>
        <w:r w:rsidR="00815F03">
          <w:rPr>
            <w:noProof/>
          </w:rPr>
          <w:fldChar w:fldCharType="separate"/>
        </w:r>
        <w:r w:rsidR="00815F03">
          <w:rPr>
            <w:noProof/>
          </w:rPr>
          <w:t>9</w:t>
        </w:r>
        <w:r w:rsidR="00815F03">
          <w:rPr>
            <w:noProof/>
          </w:rPr>
          <w:fldChar w:fldCharType="end"/>
        </w:r>
      </w:hyperlink>
    </w:p>
    <w:p w14:paraId="3AE79EB0" w14:textId="31F919F2" w:rsidR="00815F03" w:rsidRDefault="00E13B47">
      <w:pPr>
        <w:pStyle w:val="TM1"/>
        <w:tabs>
          <w:tab w:val="right" w:leader="dot" w:pos="9610"/>
        </w:tabs>
        <w:rPr>
          <w:rFonts w:asciiTheme="minorHAnsi" w:eastAsiaTheme="minorEastAsia" w:hAnsiTheme="minorHAnsi" w:cstheme="minorBidi"/>
          <w:noProof/>
          <w:sz w:val="22"/>
          <w:szCs w:val="22"/>
          <w:lang w:val="fr-FR" w:eastAsia="fr-FR"/>
        </w:rPr>
      </w:pPr>
      <w:hyperlink w:anchor="_Toc202521414" w:history="1">
        <w:r w:rsidR="00815F03" w:rsidRPr="009E3DB6">
          <w:rPr>
            <w:rStyle w:val="Lienhypertexte"/>
            <w:rFonts w:eastAsia="Trebuchet MS"/>
            <w:noProof/>
            <w:lang w:val="fr-FR"/>
          </w:rPr>
          <w:t>6 – Garanties financières</w:t>
        </w:r>
        <w:r w:rsidR="00815F03">
          <w:rPr>
            <w:noProof/>
          </w:rPr>
          <w:tab/>
        </w:r>
        <w:r w:rsidR="00815F03">
          <w:rPr>
            <w:noProof/>
          </w:rPr>
          <w:fldChar w:fldCharType="begin"/>
        </w:r>
        <w:r w:rsidR="00815F03">
          <w:rPr>
            <w:noProof/>
          </w:rPr>
          <w:instrText xml:space="preserve"> PAGEREF _Toc202521414 \h </w:instrText>
        </w:r>
        <w:r w:rsidR="00815F03">
          <w:rPr>
            <w:noProof/>
          </w:rPr>
        </w:r>
        <w:r w:rsidR="00815F03">
          <w:rPr>
            <w:noProof/>
          </w:rPr>
          <w:fldChar w:fldCharType="separate"/>
        </w:r>
        <w:r w:rsidR="00815F03">
          <w:rPr>
            <w:noProof/>
          </w:rPr>
          <w:t>9</w:t>
        </w:r>
        <w:r w:rsidR="00815F03">
          <w:rPr>
            <w:noProof/>
          </w:rPr>
          <w:fldChar w:fldCharType="end"/>
        </w:r>
      </w:hyperlink>
    </w:p>
    <w:p w14:paraId="62BFA94A" w14:textId="1A7F748F" w:rsidR="00815F03" w:rsidRDefault="00E13B47">
      <w:pPr>
        <w:pStyle w:val="TM1"/>
        <w:tabs>
          <w:tab w:val="right" w:leader="dot" w:pos="9610"/>
        </w:tabs>
        <w:rPr>
          <w:rFonts w:asciiTheme="minorHAnsi" w:eastAsiaTheme="minorEastAsia" w:hAnsiTheme="minorHAnsi" w:cstheme="minorBidi"/>
          <w:noProof/>
          <w:sz w:val="22"/>
          <w:szCs w:val="22"/>
          <w:lang w:val="fr-FR" w:eastAsia="fr-FR"/>
        </w:rPr>
      </w:pPr>
      <w:hyperlink w:anchor="_Toc202521415" w:history="1">
        <w:r w:rsidR="00815F03" w:rsidRPr="009E3DB6">
          <w:rPr>
            <w:rStyle w:val="Lienhypertexte"/>
            <w:rFonts w:eastAsia="Trebuchet MS"/>
            <w:noProof/>
            <w:lang w:val="fr-FR"/>
          </w:rPr>
          <w:t>7 – Avance</w:t>
        </w:r>
        <w:r w:rsidR="00815F03">
          <w:rPr>
            <w:noProof/>
          </w:rPr>
          <w:tab/>
        </w:r>
        <w:r w:rsidR="00815F03">
          <w:rPr>
            <w:noProof/>
          </w:rPr>
          <w:fldChar w:fldCharType="begin"/>
        </w:r>
        <w:r w:rsidR="00815F03">
          <w:rPr>
            <w:noProof/>
          </w:rPr>
          <w:instrText xml:space="preserve"> PAGEREF _Toc202521415 \h </w:instrText>
        </w:r>
        <w:r w:rsidR="00815F03">
          <w:rPr>
            <w:noProof/>
          </w:rPr>
        </w:r>
        <w:r w:rsidR="00815F03">
          <w:rPr>
            <w:noProof/>
          </w:rPr>
          <w:fldChar w:fldCharType="separate"/>
        </w:r>
        <w:r w:rsidR="00815F03">
          <w:rPr>
            <w:noProof/>
          </w:rPr>
          <w:t>9</w:t>
        </w:r>
        <w:r w:rsidR="00815F03">
          <w:rPr>
            <w:noProof/>
          </w:rPr>
          <w:fldChar w:fldCharType="end"/>
        </w:r>
      </w:hyperlink>
    </w:p>
    <w:p w14:paraId="6DCE768A" w14:textId="23954DD7" w:rsidR="00815F03" w:rsidRDefault="00E13B47">
      <w:pPr>
        <w:pStyle w:val="TM2"/>
        <w:rPr>
          <w:rFonts w:asciiTheme="minorHAnsi" w:eastAsiaTheme="minorEastAsia" w:hAnsiTheme="minorHAnsi" w:cstheme="minorBidi"/>
          <w:noProof/>
          <w:sz w:val="22"/>
          <w:szCs w:val="22"/>
          <w:lang w:val="fr-FR" w:eastAsia="fr-FR"/>
        </w:rPr>
      </w:pPr>
      <w:hyperlink w:anchor="_Toc202521416" w:history="1">
        <w:r w:rsidR="00815F03" w:rsidRPr="009E3DB6">
          <w:rPr>
            <w:rStyle w:val="Lienhypertexte"/>
            <w:rFonts w:eastAsia="Trebuchet MS"/>
            <w:noProof/>
            <w:lang w:val="fr-FR"/>
          </w:rPr>
          <w:t>7.1 - Conditions de versement et de remboursement</w:t>
        </w:r>
        <w:r w:rsidR="00815F03">
          <w:rPr>
            <w:noProof/>
          </w:rPr>
          <w:tab/>
        </w:r>
        <w:r w:rsidR="00815F03">
          <w:rPr>
            <w:noProof/>
          </w:rPr>
          <w:fldChar w:fldCharType="begin"/>
        </w:r>
        <w:r w:rsidR="00815F03">
          <w:rPr>
            <w:noProof/>
          </w:rPr>
          <w:instrText xml:space="preserve"> PAGEREF _Toc202521416 \h </w:instrText>
        </w:r>
        <w:r w:rsidR="00815F03">
          <w:rPr>
            <w:noProof/>
          </w:rPr>
        </w:r>
        <w:r w:rsidR="00815F03">
          <w:rPr>
            <w:noProof/>
          </w:rPr>
          <w:fldChar w:fldCharType="separate"/>
        </w:r>
        <w:r w:rsidR="00815F03">
          <w:rPr>
            <w:noProof/>
          </w:rPr>
          <w:t>9</w:t>
        </w:r>
        <w:r w:rsidR="00815F03">
          <w:rPr>
            <w:noProof/>
          </w:rPr>
          <w:fldChar w:fldCharType="end"/>
        </w:r>
      </w:hyperlink>
    </w:p>
    <w:p w14:paraId="24A6733C" w14:textId="42470C9B" w:rsidR="00815F03" w:rsidRDefault="00E13B47">
      <w:pPr>
        <w:pStyle w:val="TM2"/>
        <w:rPr>
          <w:rFonts w:asciiTheme="minorHAnsi" w:eastAsiaTheme="minorEastAsia" w:hAnsiTheme="minorHAnsi" w:cstheme="minorBidi"/>
          <w:noProof/>
          <w:sz w:val="22"/>
          <w:szCs w:val="22"/>
          <w:lang w:val="fr-FR" w:eastAsia="fr-FR"/>
        </w:rPr>
      </w:pPr>
      <w:hyperlink w:anchor="_Toc202521417" w:history="1">
        <w:r w:rsidR="00815F03" w:rsidRPr="009E3DB6">
          <w:rPr>
            <w:rStyle w:val="Lienhypertexte"/>
            <w:rFonts w:eastAsia="Trebuchet MS"/>
            <w:noProof/>
            <w:lang w:val="fr-FR"/>
          </w:rPr>
          <w:t>7.2 - Garanties financières de l'avance</w:t>
        </w:r>
        <w:r w:rsidR="00815F03">
          <w:rPr>
            <w:noProof/>
          </w:rPr>
          <w:tab/>
        </w:r>
        <w:r w:rsidR="00815F03">
          <w:rPr>
            <w:noProof/>
          </w:rPr>
          <w:fldChar w:fldCharType="begin"/>
        </w:r>
        <w:r w:rsidR="00815F03">
          <w:rPr>
            <w:noProof/>
          </w:rPr>
          <w:instrText xml:space="preserve"> PAGEREF _Toc202521417 \h </w:instrText>
        </w:r>
        <w:r w:rsidR="00815F03">
          <w:rPr>
            <w:noProof/>
          </w:rPr>
        </w:r>
        <w:r w:rsidR="00815F03">
          <w:rPr>
            <w:noProof/>
          </w:rPr>
          <w:fldChar w:fldCharType="separate"/>
        </w:r>
        <w:r w:rsidR="00815F03">
          <w:rPr>
            <w:noProof/>
          </w:rPr>
          <w:t>9</w:t>
        </w:r>
        <w:r w:rsidR="00815F03">
          <w:rPr>
            <w:noProof/>
          </w:rPr>
          <w:fldChar w:fldCharType="end"/>
        </w:r>
      </w:hyperlink>
    </w:p>
    <w:p w14:paraId="209F9C3E" w14:textId="0D3799A4" w:rsidR="00815F03" w:rsidRDefault="00E13B47">
      <w:pPr>
        <w:pStyle w:val="TM1"/>
        <w:tabs>
          <w:tab w:val="right" w:leader="dot" w:pos="9610"/>
        </w:tabs>
        <w:rPr>
          <w:rFonts w:asciiTheme="minorHAnsi" w:eastAsiaTheme="minorEastAsia" w:hAnsiTheme="minorHAnsi" w:cstheme="minorBidi"/>
          <w:noProof/>
          <w:sz w:val="22"/>
          <w:szCs w:val="22"/>
          <w:lang w:val="fr-FR" w:eastAsia="fr-FR"/>
        </w:rPr>
      </w:pPr>
      <w:hyperlink w:anchor="_Toc202521418" w:history="1">
        <w:r w:rsidR="00815F03" w:rsidRPr="009E3DB6">
          <w:rPr>
            <w:rStyle w:val="Lienhypertexte"/>
            <w:rFonts w:eastAsia="Trebuchet MS"/>
            <w:noProof/>
            <w:lang w:val="fr-FR"/>
          </w:rPr>
          <w:t>8 – Modalités de règlement des comptes</w:t>
        </w:r>
        <w:r w:rsidR="00815F03">
          <w:rPr>
            <w:noProof/>
          </w:rPr>
          <w:tab/>
        </w:r>
        <w:r w:rsidR="00815F03">
          <w:rPr>
            <w:noProof/>
          </w:rPr>
          <w:fldChar w:fldCharType="begin"/>
        </w:r>
        <w:r w:rsidR="00815F03">
          <w:rPr>
            <w:noProof/>
          </w:rPr>
          <w:instrText xml:space="preserve"> PAGEREF _Toc202521418 \h </w:instrText>
        </w:r>
        <w:r w:rsidR="00815F03">
          <w:rPr>
            <w:noProof/>
          </w:rPr>
        </w:r>
        <w:r w:rsidR="00815F03">
          <w:rPr>
            <w:noProof/>
          </w:rPr>
          <w:fldChar w:fldCharType="separate"/>
        </w:r>
        <w:r w:rsidR="00815F03">
          <w:rPr>
            <w:noProof/>
          </w:rPr>
          <w:t>9</w:t>
        </w:r>
        <w:r w:rsidR="00815F03">
          <w:rPr>
            <w:noProof/>
          </w:rPr>
          <w:fldChar w:fldCharType="end"/>
        </w:r>
      </w:hyperlink>
    </w:p>
    <w:p w14:paraId="2639A907" w14:textId="71699C04" w:rsidR="00815F03" w:rsidRDefault="00E13B47">
      <w:pPr>
        <w:pStyle w:val="TM2"/>
        <w:rPr>
          <w:rFonts w:asciiTheme="minorHAnsi" w:eastAsiaTheme="minorEastAsia" w:hAnsiTheme="minorHAnsi" w:cstheme="minorBidi"/>
          <w:noProof/>
          <w:sz w:val="22"/>
          <w:szCs w:val="22"/>
          <w:lang w:val="fr-FR" w:eastAsia="fr-FR"/>
        </w:rPr>
      </w:pPr>
      <w:hyperlink w:anchor="_Toc202521419" w:history="1">
        <w:r w:rsidR="00815F03" w:rsidRPr="009E3DB6">
          <w:rPr>
            <w:rStyle w:val="Lienhypertexte"/>
            <w:rFonts w:eastAsia="Trebuchet MS"/>
            <w:noProof/>
            <w:lang w:val="fr-FR"/>
          </w:rPr>
          <w:t>8.1 - Acomptes et paiements partiels définitifs</w:t>
        </w:r>
        <w:r w:rsidR="00815F03">
          <w:rPr>
            <w:noProof/>
          </w:rPr>
          <w:tab/>
        </w:r>
        <w:r w:rsidR="00815F03">
          <w:rPr>
            <w:noProof/>
          </w:rPr>
          <w:fldChar w:fldCharType="begin"/>
        </w:r>
        <w:r w:rsidR="00815F03">
          <w:rPr>
            <w:noProof/>
          </w:rPr>
          <w:instrText xml:space="preserve"> PAGEREF _Toc202521419 \h </w:instrText>
        </w:r>
        <w:r w:rsidR="00815F03">
          <w:rPr>
            <w:noProof/>
          </w:rPr>
        </w:r>
        <w:r w:rsidR="00815F03">
          <w:rPr>
            <w:noProof/>
          </w:rPr>
          <w:fldChar w:fldCharType="separate"/>
        </w:r>
        <w:r w:rsidR="00815F03">
          <w:rPr>
            <w:noProof/>
          </w:rPr>
          <w:t>9</w:t>
        </w:r>
        <w:r w:rsidR="00815F03">
          <w:rPr>
            <w:noProof/>
          </w:rPr>
          <w:fldChar w:fldCharType="end"/>
        </w:r>
      </w:hyperlink>
    </w:p>
    <w:p w14:paraId="0D16355B" w14:textId="1E3DAFCE" w:rsidR="00815F03" w:rsidRDefault="00E13B47">
      <w:pPr>
        <w:pStyle w:val="TM2"/>
        <w:rPr>
          <w:rFonts w:asciiTheme="minorHAnsi" w:eastAsiaTheme="minorEastAsia" w:hAnsiTheme="minorHAnsi" w:cstheme="minorBidi"/>
          <w:noProof/>
          <w:sz w:val="22"/>
          <w:szCs w:val="22"/>
          <w:lang w:val="fr-FR" w:eastAsia="fr-FR"/>
        </w:rPr>
      </w:pPr>
      <w:hyperlink w:anchor="_Toc202521420" w:history="1">
        <w:r w:rsidR="00815F03" w:rsidRPr="009E3DB6">
          <w:rPr>
            <w:rStyle w:val="Lienhypertexte"/>
            <w:rFonts w:eastAsia="Trebuchet MS"/>
            <w:noProof/>
            <w:lang w:val="fr-FR"/>
          </w:rPr>
          <w:t>8.2 - Présentation des demandes de paiement</w:t>
        </w:r>
        <w:r w:rsidR="00815F03">
          <w:rPr>
            <w:noProof/>
          </w:rPr>
          <w:tab/>
        </w:r>
        <w:r w:rsidR="00815F03">
          <w:rPr>
            <w:noProof/>
          </w:rPr>
          <w:fldChar w:fldCharType="begin"/>
        </w:r>
        <w:r w:rsidR="00815F03">
          <w:rPr>
            <w:noProof/>
          </w:rPr>
          <w:instrText xml:space="preserve"> PAGEREF _Toc202521420 \h </w:instrText>
        </w:r>
        <w:r w:rsidR="00815F03">
          <w:rPr>
            <w:noProof/>
          </w:rPr>
        </w:r>
        <w:r w:rsidR="00815F03">
          <w:rPr>
            <w:noProof/>
          </w:rPr>
          <w:fldChar w:fldCharType="separate"/>
        </w:r>
        <w:r w:rsidR="00815F03">
          <w:rPr>
            <w:noProof/>
          </w:rPr>
          <w:t>9</w:t>
        </w:r>
        <w:r w:rsidR="00815F03">
          <w:rPr>
            <w:noProof/>
          </w:rPr>
          <w:fldChar w:fldCharType="end"/>
        </w:r>
      </w:hyperlink>
    </w:p>
    <w:p w14:paraId="2809A64C" w14:textId="5AA2D5E9" w:rsidR="00815F03" w:rsidRDefault="00E13B47">
      <w:pPr>
        <w:pStyle w:val="TM2"/>
        <w:rPr>
          <w:rFonts w:asciiTheme="minorHAnsi" w:eastAsiaTheme="minorEastAsia" w:hAnsiTheme="minorHAnsi" w:cstheme="minorBidi"/>
          <w:noProof/>
          <w:sz w:val="22"/>
          <w:szCs w:val="22"/>
          <w:lang w:val="fr-FR" w:eastAsia="fr-FR"/>
        </w:rPr>
      </w:pPr>
      <w:hyperlink w:anchor="_Toc202521421" w:history="1">
        <w:r w:rsidR="00815F03" w:rsidRPr="009E3DB6">
          <w:rPr>
            <w:rStyle w:val="Lienhypertexte"/>
            <w:rFonts w:eastAsia="Trebuchet MS"/>
            <w:noProof/>
            <w:lang w:val="fr-FR"/>
          </w:rPr>
          <w:t>8.3 - Délai global de paiement</w:t>
        </w:r>
        <w:r w:rsidR="00815F03">
          <w:rPr>
            <w:noProof/>
          </w:rPr>
          <w:tab/>
        </w:r>
        <w:r w:rsidR="00815F03">
          <w:rPr>
            <w:noProof/>
          </w:rPr>
          <w:fldChar w:fldCharType="begin"/>
        </w:r>
        <w:r w:rsidR="00815F03">
          <w:rPr>
            <w:noProof/>
          </w:rPr>
          <w:instrText xml:space="preserve"> PAGEREF _Toc202521421 \h </w:instrText>
        </w:r>
        <w:r w:rsidR="00815F03">
          <w:rPr>
            <w:noProof/>
          </w:rPr>
        </w:r>
        <w:r w:rsidR="00815F03">
          <w:rPr>
            <w:noProof/>
          </w:rPr>
          <w:fldChar w:fldCharType="separate"/>
        </w:r>
        <w:r w:rsidR="00815F03">
          <w:rPr>
            <w:noProof/>
          </w:rPr>
          <w:t>10</w:t>
        </w:r>
        <w:r w:rsidR="00815F03">
          <w:rPr>
            <w:noProof/>
          </w:rPr>
          <w:fldChar w:fldCharType="end"/>
        </w:r>
      </w:hyperlink>
    </w:p>
    <w:p w14:paraId="153D7AF8" w14:textId="0F4BADC3" w:rsidR="00815F03" w:rsidRDefault="00E13B47">
      <w:pPr>
        <w:pStyle w:val="TM2"/>
        <w:rPr>
          <w:rFonts w:asciiTheme="minorHAnsi" w:eastAsiaTheme="minorEastAsia" w:hAnsiTheme="minorHAnsi" w:cstheme="minorBidi"/>
          <w:noProof/>
          <w:sz w:val="22"/>
          <w:szCs w:val="22"/>
          <w:lang w:val="fr-FR" w:eastAsia="fr-FR"/>
        </w:rPr>
      </w:pPr>
      <w:hyperlink w:anchor="_Toc202521422" w:history="1">
        <w:r w:rsidR="00815F03" w:rsidRPr="009E3DB6">
          <w:rPr>
            <w:rStyle w:val="Lienhypertexte"/>
            <w:rFonts w:eastAsia="Trebuchet MS"/>
            <w:noProof/>
            <w:lang w:val="fr-FR"/>
          </w:rPr>
          <w:t>8.4 - Paiement des cotraitants</w:t>
        </w:r>
        <w:r w:rsidR="00815F03">
          <w:rPr>
            <w:noProof/>
          </w:rPr>
          <w:tab/>
        </w:r>
        <w:r w:rsidR="00815F03">
          <w:rPr>
            <w:noProof/>
          </w:rPr>
          <w:fldChar w:fldCharType="begin"/>
        </w:r>
        <w:r w:rsidR="00815F03">
          <w:rPr>
            <w:noProof/>
          </w:rPr>
          <w:instrText xml:space="preserve"> PAGEREF _Toc202521422 \h </w:instrText>
        </w:r>
        <w:r w:rsidR="00815F03">
          <w:rPr>
            <w:noProof/>
          </w:rPr>
        </w:r>
        <w:r w:rsidR="00815F03">
          <w:rPr>
            <w:noProof/>
          </w:rPr>
          <w:fldChar w:fldCharType="separate"/>
        </w:r>
        <w:r w:rsidR="00815F03">
          <w:rPr>
            <w:noProof/>
          </w:rPr>
          <w:t>10</w:t>
        </w:r>
        <w:r w:rsidR="00815F03">
          <w:rPr>
            <w:noProof/>
          </w:rPr>
          <w:fldChar w:fldCharType="end"/>
        </w:r>
      </w:hyperlink>
    </w:p>
    <w:p w14:paraId="72A328E6" w14:textId="342EA057" w:rsidR="00815F03" w:rsidRDefault="00E13B47">
      <w:pPr>
        <w:pStyle w:val="TM2"/>
        <w:rPr>
          <w:rFonts w:asciiTheme="minorHAnsi" w:eastAsiaTheme="minorEastAsia" w:hAnsiTheme="minorHAnsi" w:cstheme="minorBidi"/>
          <w:noProof/>
          <w:sz w:val="22"/>
          <w:szCs w:val="22"/>
          <w:lang w:val="fr-FR" w:eastAsia="fr-FR"/>
        </w:rPr>
      </w:pPr>
      <w:hyperlink w:anchor="_Toc202521423" w:history="1">
        <w:r w:rsidR="00815F03" w:rsidRPr="009E3DB6">
          <w:rPr>
            <w:rStyle w:val="Lienhypertexte"/>
            <w:rFonts w:eastAsia="Trebuchet MS"/>
            <w:noProof/>
            <w:lang w:val="fr-FR"/>
          </w:rPr>
          <w:t>8.5 - Paiement des sous-traitants</w:t>
        </w:r>
        <w:r w:rsidR="00815F03">
          <w:rPr>
            <w:noProof/>
          </w:rPr>
          <w:tab/>
        </w:r>
        <w:r w:rsidR="00815F03">
          <w:rPr>
            <w:noProof/>
          </w:rPr>
          <w:fldChar w:fldCharType="begin"/>
        </w:r>
        <w:r w:rsidR="00815F03">
          <w:rPr>
            <w:noProof/>
          </w:rPr>
          <w:instrText xml:space="preserve"> PAGEREF _Toc202521423 \h </w:instrText>
        </w:r>
        <w:r w:rsidR="00815F03">
          <w:rPr>
            <w:noProof/>
          </w:rPr>
        </w:r>
        <w:r w:rsidR="00815F03">
          <w:rPr>
            <w:noProof/>
          </w:rPr>
          <w:fldChar w:fldCharType="separate"/>
        </w:r>
        <w:r w:rsidR="00815F03">
          <w:rPr>
            <w:noProof/>
          </w:rPr>
          <w:t>11</w:t>
        </w:r>
        <w:r w:rsidR="00815F03">
          <w:rPr>
            <w:noProof/>
          </w:rPr>
          <w:fldChar w:fldCharType="end"/>
        </w:r>
      </w:hyperlink>
    </w:p>
    <w:p w14:paraId="7864F138" w14:textId="367E8648" w:rsidR="00815F03" w:rsidRDefault="00E13B47">
      <w:pPr>
        <w:pStyle w:val="TM1"/>
        <w:tabs>
          <w:tab w:val="right" w:leader="dot" w:pos="9610"/>
        </w:tabs>
        <w:rPr>
          <w:rFonts w:asciiTheme="minorHAnsi" w:eastAsiaTheme="minorEastAsia" w:hAnsiTheme="minorHAnsi" w:cstheme="minorBidi"/>
          <w:noProof/>
          <w:sz w:val="22"/>
          <w:szCs w:val="22"/>
          <w:lang w:val="fr-FR" w:eastAsia="fr-FR"/>
        </w:rPr>
      </w:pPr>
      <w:hyperlink w:anchor="_Toc202521424" w:history="1">
        <w:r w:rsidR="00815F03" w:rsidRPr="009E3DB6">
          <w:rPr>
            <w:rStyle w:val="Lienhypertexte"/>
            <w:rFonts w:eastAsia="Trebuchet MS"/>
            <w:noProof/>
            <w:lang w:val="fr-FR"/>
          </w:rPr>
          <w:t>9 – Développement durable</w:t>
        </w:r>
        <w:r w:rsidR="00815F03">
          <w:rPr>
            <w:noProof/>
          </w:rPr>
          <w:tab/>
        </w:r>
        <w:r w:rsidR="00815F03">
          <w:rPr>
            <w:noProof/>
          </w:rPr>
          <w:fldChar w:fldCharType="begin"/>
        </w:r>
        <w:r w:rsidR="00815F03">
          <w:rPr>
            <w:noProof/>
          </w:rPr>
          <w:instrText xml:space="preserve"> PAGEREF _Toc202521424 \h </w:instrText>
        </w:r>
        <w:r w:rsidR="00815F03">
          <w:rPr>
            <w:noProof/>
          </w:rPr>
        </w:r>
        <w:r w:rsidR="00815F03">
          <w:rPr>
            <w:noProof/>
          </w:rPr>
          <w:fldChar w:fldCharType="separate"/>
        </w:r>
        <w:r w:rsidR="00815F03">
          <w:rPr>
            <w:noProof/>
          </w:rPr>
          <w:t>11</w:t>
        </w:r>
        <w:r w:rsidR="00815F03">
          <w:rPr>
            <w:noProof/>
          </w:rPr>
          <w:fldChar w:fldCharType="end"/>
        </w:r>
      </w:hyperlink>
    </w:p>
    <w:p w14:paraId="5386E050" w14:textId="6E0D0457" w:rsidR="00815F03" w:rsidRDefault="00E13B47">
      <w:pPr>
        <w:pStyle w:val="TM1"/>
        <w:tabs>
          <w:tab w:val="right" w:leader="dot" w:pos="9610"/>
        </w:tabs>
        <w:rPr>
          <w:rFonts w:asciiTheme="minorHAnsi" w:eastAsiaTheme="minorEastAsia" w:hAnsiTheme="minorHAnsi" w:cstheme="minorBidi"/>
          <w:noProof/>
          <w:sz w:val="22"/>
          <w:szCs w:val="22"/>
          <w:lang w:val="fr-FR" w:eastAsia="fr-FR"/>
        </w:rPr>
      </w:pPr>
      <w:hyperlink w:anchor="_Toc202521425" w:history="1">
        <w:r w:rsidR="00815F03" w:rsidRPr="009E3DB6">
          <w:rPr>
            <w:rStyle w:val="Lienhypertexte"/>
            <w:rFonts w:eastAsia="Trebuchet MS"/>
            <w:noProof/>
            <w:lang w:val="fr-FR"/>
          </w:rPr>
          <w:t>10 – Conditions d’exécution des prestations</w:t>
        </w:r>
        <w:r w:rsidR="00815F03">
          <w:rPr>
            <w:noProof/>
          </w:rPr>
          <w:tab/>
        </w:r>
        <w:r w:rsidR="00815F03">
          <w:rPr>
            <w:noProof/>
          </w:rPr>
          <w:fldChar w:fldCharType="begin"/>
        </w:r>
        <w:r w:rsidR="00815F03">
          <w:rPr>
            <w:noProof/>
          </w:rPr>
          <w:instrText xml:space="preserve"> PAGEREF _Toc202521425 \h </w:instrText>
        </w:r>
        <w:r w:rsidR="00815F03">
          <w:rPr>
            <w:noProof/>
          </w:rPr>
        </w:r>
        <w:r w:rsidR="00815F03">
          <w:rPr>
            <w:noProof/>
          </w:rPr>
          <w:fldChar w:fldCharType="separate"/>
        </w:r>
        <w:r w:rsidR="00815F03">
          <w:rPr>
            <w:noProof/>
          </w:rPr>
          <w:t>11</w:t>
        </w:r>
        <w:r w:rsidR="00815F03">
          <w:rPr>
            <w:noProof/>
          </w:rPr>
          <w:fldChar w:fldCharType="end"/>
        </w:r>
      </w:hyperlink>
    </w:p>
    <w:p w14:paraId="78583759" w14:textId="231A75D5" w:rsidR="00815F03" w:rsidRDefault="00E13B47">
      <w:pPr>
        <w:pStyle w:val="TM1"/>
        <w:tabs>
          <w:tab w:val="right" w:leader="dot" w:pos="9610"/>
        </w:tabs>
        <w:rPr>
          <w:rFonts w:asciiTheme="minorHAnsi" w:eastAsiaTheme="minorEastAsia" w:hAnsiTheme="minorHAnsi" w:cstheme="minorBidi"/>
          <w:noProof/>
          <w:sz w:val="22"/>
          <w:szCs w:val="22"/>
          <w:lang w:val="fr-FR" w:eastAsia="fr-FR"/>
        </w:rPr>
      </w:pPr>
      <w:hyperlink w:anchor="_Toc202521426" w:history="1">
        <w:r w:rsidR="00815F03" w:rsidRPr="009E3DB6">
          <w:rPr>
            <w:rStyle w:val="Lienhypertexte"/>
            <w:rFonts w:eastAsia="Trebuchet MS"/>
            <w:noProof/>
            <w:lang w:val="fr-FR"/>
          </w:rPr>
          <w:t>10 – Constatation de l’exécution des prestations</w:t>
        </w:r>
        <w:r w:rsidR="00815F03">
          <w:rPr>
            <w:noProof/>
          </w:rPr>
          <w:tab/>
        </w:r>
        <w:r w:rsidR="00815F03">
          <w:rPr>
            <w:noProof/>
          </w:rPr>
          <w:fldChar w:fldCharType="begin"/>
        </w:r>
        <w:r w:rsidR="00815F03">
          <w:rPr>
            <w:noProof/>
          </w:rPr>
          <w:instrText xml:space="preserve"> PAGEREF _Toc202521426 \h </w:instrText>
        </w:r>
        <w:r w:rsidR="00815F03">
          <w:rPr>
            <w:noProof/>
          </w:rPr>
        </w:r>
        <w:r w:rsidR="00815F03">
          <w:rPr>
            <w:noProof/>
          </w:rPr>
          <w:fldChar w:fldCharType="separate"/>
        </w:r>
        <w:r w:rsidR="00815F03">
          <w:rPr>
            <w:noProof/>
          </w:rPr>
          <w:t>12</w:t>
        </w:r>
        <w:r w:rsidR="00815F03">
          <w:rPr>
            <w:noProof/>
          </w:rPr>
          <w:fldChar w:fldCharType="end"/>
        </w:r>
      </w:hyperlink>
    </w:p>
    <w:p w14:paraId="6B504CD0" w14:textId="51E5515E" w:rsidR="00815F03" w:rsidRDefault="00E13B47">
      <w:pPr>
        <w:pStyle w:val="TM2"/>
        <w:rPr>
          <w:rFonts w:asciiTheme="minorHAnsi" w:eastAsiaTheme="minorEastAsia" w:hAnsiTheme="minorHAnsi" w:cstheme="minorBidi"/>
          <w:noProof/>
          <w:sz w:val="22"/>
          <w:szCs w:val="22"/>
          <w:lang w:val="fr-FR" w:eastAsia="fr-FR"/>
        </w:rPr>
      </w:pPr>
      <w:hyperlink w:anchor="_Toc202521427" w:history="1">
        <w:r w:rsidR="00815F03" w:rsidRPr="009E3DB6">
          <w:rPr>
            <w:rStyle w:val="Lienhypertexte"/>
            <w:rFonts w:eastAsia="Trebuchet MS"/>
            <w:noProof/>
            <w:lang w:val="fr-FR"/>
          </w:rPr>
          <w:t>10.1 – Vérifications</w:t>
        </w:r>
        <w:r w:rsidR="00815F03">
          <w:rPr>
            <w:noProof/>
          </w:rPr>
          <w:tab/>
        </w:r>
        <w:r w:rsidR="00815F03">
          <w:rPr>
            <w:noProof/>
          </w:rPr>
          <w:fldChar w:fldCharType="begin"/>
        </w:r>
        <w:r w:rsidR="00815F03">
          <w:rPr>
            <w:noProof/>
          </w:rPr>
          <w:instrText xml:space="preserve"> PAGEREF _Toc202521427 \h </w:instrText>
        </w:r>
        <w:r w:rsidR="00815F03">
          <w:rPr>
            <w:noProof/>
          </w:rPr>
        </w:r>
        <w:r w:rsidR="00815F03">
          <w:rPr>
            <w:noProof/>
          </w:rPr>
          <w:fldChar w:fldCharType="separate"/>
        </w:r>
        <w:r w:rsidR="00815F03">
          <w:rPr>
            <w:noProof/>
          </w:rPr>
          <w:t>12</w:t>
        </w:r>
        <w:r w:rsidR="00815F03">
          <w:rPr>
            <w:noProof/>
          </w:rPr>
          <w:fldChar w:fldCharType="end"/>
        </w:r>
      </w:hyperlink>
    </w:p>
    <w:p w14:paraId="029FAE98" w14:textId="4D81DBA6" w:rsidR="00815F03" w:rsidRDefault="00E13B47">
      <w:pPr>
        <w:pStyle w:val="TM2"/>
        <w:rPr>
          <w:rFonts w:asciiTheme="minorHAnsi" w:eastAsiaTheme="minorEastAsia" w:hAnsiTheme="minorHAnsi" w:cstheme="minorBidi"/>
          <w:noProof/>
          <w:sz w:val="22"/>
          <w:szCs w:val="22"/>
          <w:lang w:val="fr-FR" w:eastAsia="fr-FR"/>
        </w:rPr>
      </w:pPr>
      <w:hyperlink w:anchor="_Toc202521428" w:history="1">
        <w:r w:rsidR="00815F03" w:rsidRPr="009E3DB6">
          <w:rPr>
            <w:rStyle w:val="Lienhypertexte"/>
            <w:rFonts w:eastAsia="Trebuchet MS"/>
            <w:noProof/>
            <w:lang w:val="fr-FR"/>
          </w:rPr>
          <w:t>10.2 – Décision après vérification</w:t>
        </w:r>
        <w:r w:rsidR="00815F03">
          <w:rPr>
            <w:noProof/>
          </w:rPr>
          <w:tab/>
        </w:r>
        <w:r w:rsidR="00815F03">
          <w:rPr>
            <w:noProof/>
          </w:rPr>
          <w:fldChar w:fldCharType="begin"/>
        </w:r>
        <w:r w:rsidR="00815F03">
          <w:rPr>
            <w:noProof/>
          </w:rPr>
          <w:instrText xml:space="preserve"> PAGEREF _Toc202521428 \h </w:instrText>
        </w:r>
        <w:r w:rsidR="00815F03">
          <w:rPr>
            <w:noProof/>
          </w:rPr>
        </w:r>
        <w:r w:rsidR="00815F03">
          <w:rPr>
            <w:noProof/>
          </w:rPr>
          <w:fldChar w:fldCharType="separate"/>
        </w:r>
        <w:r w:rsidR="00815F03">
          <w:rPr>
            <w:noProof/>
          </w:rPr>
          <w:t>12</w:t>
        </w:r>
        <w:r w:rsidR="00815F03">
          <w:rPr>
            <w:noProof/>
          </w:rPr>
          <w:fldChar w:fldCharType="end"/>
        </w:r>
      </w:hyperlink>
    </w:p>
    <w:p w14:paraId="42F9A767" w14:textId="0DDA6A88" w:rsidR="00815F03" w:rsidRDefault="00E13B47">
      <w:pPr>
        <w:pStyle w:val="TM1"/>
        <w:tabs>
          <w:tab w:val="right" w:leader="dot" w:pos="9610"/>
        </w:tabs>
        <w:rPr>
          <w:rFonts w:asciiTheme="minorHAnsi" w:eastAsiaTheme="minorEastAsia" w:hAnsiTheme="minorHAnsi" w:cstheme="minorBidi"/>
          <w:noProof/>
          <w:sz w:val="22"/>
          <w:szCs w:val="22"/>
          <w:lang w:val="fr-FR" w:eastAsia="fr-FR"/>
        </w:rPr>
      </w:pPr>
      <w:hyperlink w:anchor="_Toc202521429" w:history="1">
        <w:r w:rsidR="00815F03" w:rsidRPr="009E3DB6">
          <w:rPr>
            <w:rStyle w:val="Lienhypertexte"/>
            <w:rFonts w:eastAsia="Trebuchet MS"/>
            <w:noProof/>
            <w:lang w:val="fr-FR"/>
          </w:rPr>
          <w:t>11 - Garantie des prestations</w:t>
        </w:r>
        <w:r w:rsidR="00815F03">
          <w:rPr>
            <w:noProof/>
          </w:rPr>
          <w:tab/>
        </w:r>
        <w:r w:rsidR="00815F03">
          <w:rPr>
            <w:noProof/>
          </w:rPr>
          <w:fldChar w:fldCharType="begin"/>
        </w:r>
        <w:r w:rsidR="00815F03">
          <w:rPr>
            <w:noProof/>
          </w:rPr>
          <w:instrText xml:space="preserve"> PAGEREF _Toc202521429 \h </w:instrText>
        </w:r>
        <w:r w:rsidR="00815F03">
          <w:rPr>
            <w:noProof/>
          </w:rPr>
        </w:r>
        <w:r w:rsidR="00815F03">
          <w:rPr>
            <w:noProof/>
          </w:rPr>
          <w:fldChar w:fldCharType="separate"/>
        </w:r>
        <w:r w:rsidR="00815F03">
          <w:rPr>
            <w:noProof/>
          </w:rPr>
          <w:t>12</w:t>
        </w:r>
        <w:r w:rsidR="00815F03">
          <w:rPr>
            <w:noProof/>
          </w:rPr>
          <w:fldChar w:fldCharType="end"/>
        </w:r>
      </w:hyperlink>
    </w:p>
    <w:p w14:paraId="7E97FE5F" w14:textId="323FF24D" w:rsidR="00815F03" w:rsidRDefault="00E13B47">
      <w:pPr>
        <w:pStyle w:val="TM1"/>
        <w:tabs>
          <w:tab w:val="right" w:leader="dot" w:pos="9610"/>
        </w:tabs>
        <w:rPr>
          <w:rFonts w:asciiTheme="minorHAnsi" w:eastAsiaTheme="minorEastAsia" w:hAnsiTheme="minorHAnsi" w:cstheme="minorBidi"/>
          <w:noProof/>
          <w:sz w:val="22"/>
          <w:szCs w:val="22"/>
          <w:lang w:val="fr-FR" w:eastAsia="fr-FR"/>
        </w:rPr>
      </w:pPr>
      <w:hyperlink w:anchor="_Toc202521430" w:history="1">
        <w:r w:rsidR="00815F03" w:rsidRPr="009E3DB6">
          <w:rPr>
            <w:rStyle w:val="Lienhypertexte"/>
            <w:rFonts w:eastAsia="Trebuchet MS"/>
            <w:noProof/>
            <w:lang w:val="fr-FR"/>
          </w:rPr>
          <w:t>12 - Pénalités</w:t>
        </w:r>
        <w:r w:rsidR="00815F03">
          <w:rPr>
            <w:noProof/>
          </w:rPr>
          <w:tab/>
        </w:r>
        <w:r w:rsidR="00815F03">
          <w:rPr>
            <w:noProof/>
          </w:rPr>
          <w:fldChar w:fldCharType="begin"/>
        </w:r>
        <w:r w:rsidR="00815F03">
          <w:rPr>
            <w:noProof/>
          </w:rPr>
          <w:instrText xml:space="preserve"> PAGEREF _Toc202521430 \h </w:instrText>
        </w:r>
        <w:r w:rsidR="00815F03">
          <w:rPr>
            <w:noProof/>
          </w:rPr>
        </w:r>
        <w:r w:rsidR="00815F03">
          <w:rPr>
            <w:noProof/>
          </w:rPr>
          <w:fldChar w:fldCharType="separate"/>
        </w:r>
        <w:r w:rsidR="00815F03">
          <w:rPr>
            <w:noProof/>
          </w:rPr>
          <w:t>12</w:t>
        </w:r>
        <w:r w:rsidR="00815F03">
          <w:rPr>
            <w:noProof/>
          </w:rPr>
          <w:fldChar w:fldCharType="end"/>
        </w:r>
      </w:hyperlink>
    </w:p>
    <w:p w14:paraId="28067F32" w14:textId="1C05DE42" w:rsidR="00815F03" w:rsidRDefault="00E13B47">
      <w:pPr>
        <w:pStyle w:val="TM2"/>
        <w:rPr>
          <w:rFonts w:asciiTheme="minorHAnsi" w:eastAsiaTheme="minorEastAsia" w:hAnsiTheme="minorHAnsi" w:cstheme="minorBidi"/>
          <w:noProof/>
          <w:sz w:val="22"/>
          <w:szCs w:val="22"/>
          <w:lang w:val="fr-FR" w:eastAsia="fr-FR"/>
        </w:rPr>
      </w:pPr>
      <w:hyperlink w:anchor="_Toc202521431" w:history="1">
        <w:r w:rsidR="00815F03" w:rsidRPr="009E3DB6">
          <w:rPr>
            <w:rStyle w:val="Lienhypertexte"/>
            <w:rFonts w:eastAsia="Trebuchet MS"/>
            <w:noProof/>
            <w:lang w:val="fr-FR"/>
          </w:rPr>
          <w:t>12.1 - Pénalités de retard</w:t>
        </w:r>
        <w:r w:rsidR="00815F03">
          <w:rPr>
            <w:noProof/>
          </w:rPr>
          <w:tab/>
        </w:r>
        <w:r w:rsidR="00815F03">
          <w:rPr>
            <w:noProof/>
          </w:rPr>
          <w:fldChar w:fldCharType="begin"/>
        </w:r>
        <w:r w:rsidR="00815F03">
          <w:rPr>
            <w:noProof/>
          </w:rPr>
          <w:instrText xml:space="preserve"> PAGEREF _Toc202521431 \h </w:instrText>
        </w:r>
        <w:r w:rsidR="00815F03">
          <w:rPr>
            <w:noProof/>
          </w:rPr>
        </w:r>
        <w:r w:rsidR="00815F03">
          <w:rPr>
            <w:noProof/>
          </w:rPr>
          <w:fldChar w:fldCharType="separate"/>
        </w:r>
        <w:r w:rsidR="00815F03">
          <w:rPr>
            <w:noProof/>
          </w:rPr>
          <w:t>12</w:t>
        </w:r>
        <w:r w:rsidR="00815F03">
          <w:rPr>
            <w:noProof/>
          </w:rPr>
          <w:fldChar w:fldCharType="end"/>
        </w:r>
      </w:hyperlink>
    </w:p>
    <w:p w14:paraId="1C4A5E3C" w14:textId="18A43C53" w:rsidR="00815F03" w:rsidRDefault="00E13B47">
      <w:pPr>
        <w:pStyle w:val="TM2"/>
        <w:rPr>
          <w:rFonts w:asciiTheme="minorHAnsi" w:eastAsiaTheme="minorEastAsia" w:hAnsiTheme="minorHAnsi" w:cstheme="minorBidi"/>
          <w:noProof/>
          <w:sz w:val="22"/>
          <w:szCs w:val="22"/>
          <w:lang w:val="fr-FR" w:eastAsia="fr-FR"/>
        </w:rPr>
      </w:pPr>
      <w:hyperlink w:anchor="_Toc202521432" w:history="1">
        <w:r w:rsidR="00815F03" w:rsidRPr="009E3DB6">
          <w:rPr>
            <w:rStyle w:val="Lienhypertexte"/>
            <w:rFonts w:eastAsia="Trebuchet MS"/>
            <w:noProof/>
            <w:lang w:val="fr-FR"/>
          </w:rPr>
          <w:t>12.2 - Pénalité pour travail dissimulé</w:t>
        </w:r>
        <w:r w:rsidR="00815F03">
          <w:rPr>
            <w:noProof/>
          </w:rPr>
          <w:tab/>
        </w:r>
        <w:r w:rsidR="00815F03">
          <w:rPr>
            <w:noProof/>
          </w:rPr>
          <w:fldChar w:fldCharType="begin"/>
        </w:r>
        <w:r w:rsidR="00815F03">
          <w:rPr>
            <w:noProof/>
          </w:rPr>
          <w:instrText xml:space="preserve"> PAGEREF _Toc202521432 \h </w:instrText>
        </w:r>
        <w:r w:rsidR="00815F03">
          <w:rPr>
            <w:noProof/>
          </w:rPr>
        </w:r>
        <w:r w:rsidR="00815F03">
          <w:rPr>
            <w:noProof/>
          </w:rPr>
          <w:fldChar w:fldCharType="separate"/>
        </w:r>
        <w:r w:rsidR="00815F03">
          <w:rPr>
            <w:noProof/>
          </w:rPr>
          <w:t>13</w:t>
        </w:r>
        <w:r w:rsidR="00815F03">
          <w:rPr>
            <w:noProof/>
          </w:rPr>
          <w:fldChar w:fldCharType="end"/>
        </w:r>
      </w:hyperlink>
    </w:p>
    <w:p w14:paraId="6C0DD8B2" w14:textId="45E7B88A" w:rsidR="00815F03" w:rsidRDefault="00E13B47">
      <w:pPr>
        <w:pStyle w:val="TM1"/>
        <w:tabs>
          <w:tab w:val="right" w:leader="dot" w:pos="9610"/>
        </w:tabs>
        <w:rPr>
          <w:rFonts w:asciiTheme="minorHAnsi" w:eastAsiaTheme="minorEastAsia" w:hAnsiTheme="minorHAnsi" w:cstheme="minorBidi"/>
          <w:noProof/>
          <w:sz w:val="22"/>
          <w:szCs w:val="22"/>
          <w:lang w:val="fr-FR" w:eastAsia="fr-FR"/>
        </w:rPr>
      </w:pPr>
      <w:hyperlink w:anchor="_Toc202521433" w:history="1">
        <w:r w:rsidR="00815F03" w:rsidRPr="009E3DB6">
          <w:rPr>
            <w:rStyle w:val="Lienhypertexte"/>
            <w:rFonts w:eastAsia="Trebuchet MS"/>
            <w:noProof/>
            <w:lang w:val="fr-FR"/>
          </w:rPr>
          <w:t>13 - Assurances</w:t>
        </w:r>
        <w:r w:rsidR="00815F03">
          <w:rPr>
            <w:noProof/>
          </w:rPr>
          <w:tab/>
        </w:r>
        <w:r w:rsidR="00815F03">
          <w:rPr>
            <w:noProof/>
          </w:rPr>
          <w:fldChar w:fldCharType="begin"/>
        </w:r>
        <w:r w:rsidR="00815F03">
          <w:rPr>
            <w:noProof/>
          </w:rPr>
          <w:instrText xml:space="preserve"> PAGEREF _Toc202521433 \h </w:instrText>
        </w:r>
        <w:r w:rsidR="00815F03">
          <w:rPr>
            <w:noProof/>
          </w:rPr>
        </w:r>
        <w:r w:rsidR="00815F03">
          <w:rPr>
            <w:noProof/>
          </w:rPr>
          <w:fldChar w:fldCharType="separate"/>
        </w:r>
        <w:r w:rsidR="00815F03">
          <w:rPr>
            <w:noProof/>
          </w:rPr>
          <w:t>13</w:t>
        </w:r>
        <w:r w:rsidR="00815F03">
          <w:rPr>
            <w:noProof/>
          </w:rPr>
          <w:fldChar w:fldCharType="end"/>
        </w:r>
      </w:hyperlink>
    </w:p>
    <w:p w14:paraId="6A3F07A4" w14:textId="597B4EA0" w:rsidR="00815F03" w:rsidRDefault="00E13B47">
      <w:pPr>
        <w:pStyle w:val="TM1"/>
        <w:tabs>
          <w:tab w:val="right" w:leader="dot" w:pos="9610"/>
        </w:tabs>
        <w:rPr>
          <w:rFonts w:asciiTheme="minorHAnsi" w:eastAsiaTheme="minorEastAsia" w:hAnsiTheme="minorHAnsi" w:cstheme="minorBidi"/>
          <w:noProof/>
          <w:sz w:val="22"/>
          <w:szCs w:val="22"/>
          <w:lang w:val="fr-FR" w:eastAsia="fr-FR"/>
        </w:rPr>
      </w:pPr>
      <w:hyperlink w:anchor="_Toc202521434" w:history="1">
        <w:r w:rsidR="00815F03" w:rsidRPr="009E3DB6">
          <w:rPr>
            <w:rStyle w:val="Lienhypertexte"/>
            <w:rFonts w:eastAsia="Trebuchet MS"/>
            <w:noProof/>
            <w:lang w:val="fr-FR"/>
          </w:rPr>
          <w:t>14 – Résiliation du contrat</w:t>
        </w:r>
        <w:r w:rsidR="00815F03">
          <w:rPr>
            <w:noProof/>
          </w:rPr>
          <w:tab/>
        </w:r>
        <w:r w:rsidR="00815F03">
          <w:rPr>
            <w:noProof/>
          </w:rPr>
          <w:fldChar w:fldCharType="begin"/>
        </w:r>
        <w:r w:rsidR="00815F03">
          <w:rPr>
            <w:noProof/>
          </w:rPr>
          <w:instrText xml:space="preserve"> PAGEREF _Toc202521434 \h </w:instrText>
        </w:r>
        <w:r w:rsidR="00815F03">
          <w:rPr>
            <w:noProof/>
          </w:rPr>
        </w:r>
        <w:r w:rsidR="00815F03">
          <w:rPr>
            <w:noProof/>
          </w:rPr>
          <w:fldChar w:fldCharType="separate"/>
        </w:r>
        <w:r w:rsidR="00815F03">
          <w:rPr>
            <w:noProof/>
          </w:rPr>
          <w:t>14</w:t>
        </w:r>
        <w:r w:rsidR="00815F03">
          <w:rPr>
            <w:noProof/>
          </w:rPr>
          <w:fldChar w:fldCharType="end"/>
        </w:r>
      </w:hyperlink>
    </w:p>
    <w:p w14:paraId="0F151CD6" w14:textId="3064A697" w:rsidR="00815F03" w:rsidRDefault="00E13B47">
      <w:pPr>
        <w:pStyle w:val="TM2"/>
        <w:rPr>
          <w:rFonts w:asciiTheme="minorHAnsi" w:eastAsiaTheme="minorEastAsia" w:hAnsiTheme="minorHAnsi" w:cstheme="minorBidi"/>
          <w:noProof/>
          <w:sz w:val="22"/>
          <w:szCs w:val="22"/>
          <w:lang w:val="fr-FR" w:eastAsia="fr-FR"/>
        </w:rPr>
      </w:pPr>
      <w:hyperlink w:anchor="_Toc202521435" w:history="1">
        <w:r w:rsidR="00815F03" w:rsidRPr="009E3DB6">
          <w:rPr>
            <w:rStyle w:val="Lienhypertexte"/>
            <w:rFonts w:eastAsia="Trebuchet MS"/>
            <w:noProof/>
            <w:lang w:val="fr-FR"/>
          </w:rPr>
          <w:t>14.1 - Conditions de résiliation de l'accord-cadre</w:t>
        </w:r>
        <w:r w:rsidR="00815F03">
          <w:rPr>
            <w:noProof/>
          </w:rPr>
          <w:tab/>
        </w:r>
        <w:r w:rsidR="00815F03">
          <w:rPr>
            <w:noProof/>
          </w:rPr>
          <w:fldChar w:fldCharType="begin"/>
        </w:r>
        <w:r w:rsidR="00815F03">
          <w:rPr>
            <w:noProof/>
          </w:rPr>
          <w:instrText xml:space="preserve"> PAGEREF _Toc202521435 \h </w:instrText>
        </w:r>
        <w:r w:rsidR="00815F03">
          <w:rPr>
            <w:noProof/>
          </w:rPr>
        </w:r>
        <w:r w:rsidR="00815F03">
          <w:rPr>
            <w:noProof/>
          </w:rPr>
          <w:fldChar w:fldCharType="separate"/>
        </w:r>
        <w:r w:rsidR="00815F03">
          <w:rPr>
            <w:noProof/>
          </w:rPr>
          <w:t>14</w:t>
        </w:r>
        <w:r w:rsidR="00815F03">
          <w:rPr>
            <w:noProof/>
          </w:rPr>
          <w:fldChar w:fldCharType="end"/>
        </w:r>
      </w:hyperlink>
    </w:p>
    <w:p w14:paraId="37FFF3B1" w14:textId="040C7BC0" w:rsidR="00815F03" w:rsidRDefault="00E13B47">
      <w:pPr>
        <w:pStyle w:val="TM2"/>
        <w:rPr>
          <w:rFonts w:asciiTheme="minorHAnsi" w:eastAsiaTheme="minorEastAsia" w:hAnsiTheme="minorHAnsi" w:cstheme="minorBidi"/>
          <w:noProof/>
          <w:sz w:val="22"/>
          <w:szCs w:val="22"/>
          <w:lang w:val="fr-FR" w:eastAsia="fr-FR"/>
        </w:rPr>
      </w:pPr>
      <w:hyperlink w:anchor="_Toc202521436" w:history="1">
        <w:r w:rsidR="00815F03" w:rsidRPr="009E3DB6">
          <w:rPr>
            <w:rStyle w:val="Lienhypertexte"/>
            <w:rFonts w:eastAsia="Trebuchet MS"/>
            <w:noProof/>
            <w:lang w:val="fr-FR"/>
          </w:rPr>
          <w:t>14.2 - Redressement ou liquidation judiciaire</w:t>
        </w:r>
        <w:r w:rsidR="00815F03">
          <w:rPr>
            <w:noProof/>
          </w:rPr>
          <w:tab/>
        </w:r>
        <w:r w:rsidR="00815F03">
          <w:rPr>
            <w:noProof/>
          </w:rPr>
          <w:fldChar w:fldCharType="begin"/>
        </w:r>
        <w:r w:rsidR="00815F03">
          <w:rPr>
            <w:noProof/>
          </w:rPr>
          <w:instrText xml:space="preserve"> PAGEREF _Toc202521436 \h </w:instrText>
        </w:r>
        <w:r w:rsidR="00815F03">
          <w:rPr>
            <w:noProof/>
          </w:rPr>
        </w:r>
        <w:r w:rsidR="00815F03">
          <w:rPr>
            <w:noProof/>
          </w:rPr>
          <w:fldChar w:fldCharType="separate"/>
        </w:r>
        <w:r w:rsidR="00815F03">
          <w:rPr>
            <w:noProof/>
          </w:rPr>
          <w:t>14</w:t>
        </w:r>
        <w:r w:rsidR="00815F03">
          <w:rPr>
            <w:noProof/>
          </w:rPr>
          <w:fldChar w:fldCharType="end"/>
        </w:r>
      </w:hyperlink>
    </w:p>
    <w:p w14:paraId="71349EBF" w14:textId="764B648F" w:rsidR="00815F03" w:rsidRDefault="00E13B47">
      <w:pPr>
        <w:pStyle w:val="TM1"/>
        <w:tabs>
          <w:tab w:val="right" w:leader="dot" w:pos="9610"/>
        </w:tabs>
        <w:rPr>
          <w:rFonts w:asciiTheme="minorHAnsi" w:eastAsiaTheme="minorEastAsia" w:hAnsiTheme="minorHAnsi" w:cstheme="minorBidi"/>
          <w:noProof/>
          <w:sz w:val="22"/>
          <w:szCs w:val="22"/>
          <w:lang w:val="fr-FR" w:eastAsia="fr-FR"/>
        </w:rPr>
      </w:pPr>
      <w:hyperlink w:anchor="_Toc202521437" w:history="1">
        <w:r w:rsidR="00815F03" w:rsidRPr="009E3DB6">
          <w:rPr>
            <w:rStyle w:val="Lienhypertexte"/>
            <w:rFonts w:eastAsia="Trebuchet MS"/>
            <w:noProof/>
            <w:lang w:val="fr-FR"/>
          </w:rPr>
          <w:t>15- Règlement des litiges et langues</w:t>
        </w:r>
        <w:r w:rsidR="00815F03">
          <w:rPr>
            <w:noProof/>
          </w:rPr>
          <w:tab/>
        </w:r>
        <w:r w:rsidR="00815F03">
          <w:rPr>
            <w:noProof/>
          </w:rPr>
          <w:fldChar w:fldCharType="begin"/>
        </w:r>
        <w:r w:rsidR="00815F03">
          <w:rPr>
            <w:noProof/>
          </w:rPr>
          <w:instrText xml:space="preserve"> PAGEREF _Toc202521437 \h </w:instrText>
        </w:r>
        <w:r w:rsidR="00815F03">
          <w:rPr>
            <w:noProof/>
          </w:rPr>
        </w:r>
        <w:r w:rsidR="00815F03">
          <w:rPr>
            <w:noProof/>
          </w:rPr>
          <w:fldChar w:fldCharType="separate"/>
        </w:r>
        <w:r w:rsidR="00815F03">
          <w:rPr>
            <w:noProof/>
          </w:rPr>
          <w:t>14</w:t>
        </w:r>
        <w:r w:rsidR="00815F03">
          <w:rPr>
            <w:noProof/>
          </w:rPr>
          <w:fldChar w:fldCharType="end"/>
        </w:r>
      </w:hyperlink>
    </w:p>
    <w:p w14:paraId="0ABAF03D" w14:textId="4F1580F9" w:rsidR="00815F03" w:rsidRDefault="00E13B47">
      <w:pPr>
        <w:pStyle w:val="TM1"/>
        <w:tabs>
          <w:tab w:val="right" w:leader="dot" w:pos="9610"/>
        </w:tabs>
        <w:rPr>
          <w:rFonts w:asciiTheme="minorHAnsi" w:eastAsiaTheme="minorEastAsia" w:hAnsiTheme="minorHAnsi" w:cstheme="minorBidi"/>
          <w:noProof/>
          <w:sz w:val="22"/>
          <w:szCs w:val="22"/>
          <w:lang w:val="fr-FR" w:eastAsia="fr-FR"/>
        </w:rPr>
      </w:pPr>
      <w:hyperlink w:anchor="_Toc202521438" w:history="1">
        <w:r w:rsidR="00815F03" w:rsidRPr="009E3DB6">
          <w:rPr>
            <w:rStyle w:val="Lienhypertexte"/>
            <w:rFonts w:eastAsia="Trebuchet MS"/>
            <w:noProof/>
            <w:lang w:val="fr-FR"/>
          </w:rPr>
          <w:t>16- Clauses complémentaires de confidentialité et de sécurité</w:t>
        </w:r>
        <w:r w:rsidR="00815F03">
          <w:rPr>
            <w:noProof/>
          </w:rPr>
          <w:tab/>
        </w:r>
        <w:r w:rsidR="00815F03">
          <w:rPr>
            <w:noProof/>
          </w:rPr>
          <w:fldChar w:fldCharType="begin"/>
        </w:r>
        <w:r w:rsidR="00815F03">
          <w:rPr>
            <w:noProof/>
          </w:rPr>
          <w:instrText xml:space="preserve"> PAGEREF _Toc202521438 \h </w:instrText>
        </w:r>
        <w:r w:rsidR="00815F03">
          <w:rPr>
            <w:noProof/>
          </w:rPr>
        </w:r>
        <w:r w:rsidR="00815F03">
          <w:rPr>
            <w:noProof/>
          </w:rPr>
          <w:fldChar w:fldCharType="separate"/>
        </w:r>
        <w:r w:rsidR="00815F03">
          <w:rPr>
            <w:noProof/>
          </w:rPr>
          <w:t>14</w:t>
        </w:r>
        <w:r w:rsidR="00815F03">
          <w:rPr>
            <w:noProof/>
          </w:rPr>
          <w:fldChar w:fldCharType="end"/>
        </w:r>
      </w:hyperlink>
    </w:p>
    <w:p w14:paraId="409F0889" w14:textId="625D6C5E" w:rsidR="00815F03" w:rsidRDefault="00E13B47">
      <w:pPr>
        <w:pStyle w:val="TM1"/>
        <w:tabs>
          <w:tab w:val="right" w:leader="dot" w:pos="9610"/>
        </w:tabs>
        <w:rPr>
          <w:rFonts w:asciiTheme="minorHAnsi" w:eastAsiaTheme="minorEastAsia" w:hAnsiTheme="minorHAnsi" w:cstheme="minorBidi"/>
          <w:noProof/>
          <w:sz w:val="22"/>
          <w:szCs w:val="22"/>
          <w:lang w:val="fr-FR" w:eastAsia="fr-FR"/>
        </w:rPr>
      </w:pPr>
      <w:hyperlink w:anchor="_Toc202521439" w:history="1">
        <w:r w:rsidR="00815F03" w:rsidRPr="009E3DB6">
          <w:rPr>
            <w:rStyle w:val="Lienhypertexte"/>
            <w:rFonts w:eastAsia="Trebuchet MS"/>
            <w:noProof/>
            <w:lang w:val="fr-FR"/>
          </w:rPr>
          <w:t>17- Dérogations</w:t>
        </w:r>
        <w:r w:rsidR="00815F03">
          <w:rPr>
            <w:noProof/>
          </w:rPr>
          <w:tab/>
        </w:r>
        <w:r w:rsidR="00815F03">
          <w:rPr>
            <w:noProof/>
          </w:rPr>
          <w:fldChar w:fldCharType="begin"/>
        </w:r>
        <w:r w:rsidR="00815F03">
          <w:rPr>
            <w:noProof/>
          </w:rPr>
          <w:instrText xml:space="preserve"> PAGEREF _Toc202521439 \h </w:instrText>
        </w:r>
        <w:r w:rsidR="00815F03">
          <w:rPr>
            <w:noProof/>
          </w:rPr>
        </w:r>
        <w:r w:rsidR="00815F03">
          <w:rPr>
            <w:noProof/>
          </w:rPr>
          <w:fldChar w:fldCharType="separate"/>
        </w:r>
        <w:r w:rsidR="00815F03">
          <w:rPr>
            <w:noProof/>
          </w:rPr>
          <w:t>17</w:t>
        </w:r>
        <w:r w:rsidR="00815F03">
          <w:rPr>
            <w:noProof/>
          </w:rPr>
          <w:fldChar w:fldCharType="end"/>
        </w:r>
      </w:hyperlink>
    </w:p>
    <w:p w14:paraId="0ECAB166" w14:textId="1806349B" w:rsidR="000F56BD" w:rsidRPr="00DE0E9B" w:rsidRDefault="008E274F">
      <w:pPr>
        <w:spacing w:after="100"/>
        <w:rPr>
          <w:rFonts w:eastAsia="Trebuchet MS"/>
          <w:color w:val="000000"/>
          <w:sz w:val="22"/>
          <w:szCs w:val="22"/>
          <w:lang w:val="fr-FR"/>
        </w:rPr>
        <w:sectPr w:rsidR="000F56BD" w:rsidRPr="00DE0E9B">
          <w:pgSz w:w="11900" w:h="16840"/>
          <w:pgMar w:top="1140" w:right="1140" w:bottom="1440" w:left="1140" w:header="1140" w:footer="1440" w:gutter="0"/>
          <w:cols w:space="708"/>
        </w:sectPr>
      </w:pPr>
      <w:r w:rsidRPr="00DE0E9B">
        <w:rPr>
          <w:rFonts w:eastAsia="Trebuchet MS"/>
          <w:color w:val="000000"/>
          <w:sz w:val="22"/>
          <w:szCs w:val="22"/>
          <w:lang w:val="fr-FR"/>
        </w:rPr>
        <w:fldChar w:fldCharType="end"/>
      </w:r>
    </w:p>
    <w:p w14:paraId="7CF8E0AC" w14:textId="5A68B012" w:rsidR="00A77B38" w:rsidRPr="009F440E" w:rsidRDefault="00A77B38" w:rsidP="00A77B38">
      <w:pPr>
        <w:pStyle w:val="Titre1"/>
        <w:rPr>
          <w:rFonts w:ascii="Times New Roman" w:eastAsia="Trebuchet MS" w:hAnsi="Times New Roman" w:cs="Times New Roman"/>
          <w:color w:val="000000"/>
          <w:sz w:val="28"/>
          <w:lang w:val="fr-FR"/>
        </w:rPr>
      </w:pPr>
      <w:bookmarkStart w:id="0" w:name="ArtL1_CCAP-1-A1"/>
      <w:bookmarkStart w:id="1" w:name="_Toc202521396"/>
      <w:bookmarkEnd w:id="0"/>
      <w:r>
        <w:rPr>
          <w:rFonts w:ascii="Times New Roman" w:eastAsia="Trebuchet MS" w:hAnsi="Times New Roman" w:cs="Times New Roman"/>
          <w:color w:val="000000"/>
          <w:sz w:val="28"/>
          <w:lang w:val="fr-FR"/>
        </w:rPr>
        <w:lastRenderedPageBreak/>
        <w:t>1</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Dispositions générales du contrat</w:t>
      </w:r>
      <w:bookmarkEnd w:id="1"/>
      <w:r>
        <w:rPr>
          <w:rFonts w:ascii="Times New Roman" w:eastAsia="Trebuchet MS" w:hAnsi="Times New Roman" w:cs="Times New Roman"/>
          <w:color w:val="000000"/>
          <w:sz w:val="28"/>
          <w:lang w:val="fr-FR"/>
        </w:rPr>
        <w:t xml:space="preserve"> </w:t>
      </w:r>
    </w:p>
    <w:p w14:paraId="75E7FACC" w14:textId="77777777" w:rsidR="000F56BD" w:rsidRPr="00A77B38" w:rsidRDefault="008E274F">
      <w:pPr>
        <w:spacing w:line="60" w:lineRule="exact"/>
        <w:rPr>
          <w:sz w:val="22"/>
          <w:szCs w:val="22"/>
          <w:lang w:val="fr-FR"/>
        </w:rPr>
      </w:pPr>
      <w:r w:rsidRPr="00A77B38">
        <w:rPr>
          <w:sz w:val="22"/>
          <w:szCs w:val="22"/>
          <w:lang w:val="fr-FR"/>
        </w:rPr>
        <w:t xml:space="preserve"> </w:t>
      </w:r>
    </w:p>
    <w:p w14:paraId="5F8D485D" w14:textId="77777777" w:rsidR="000F56BD" w:rsidRPr="00DE0E9B" w:rsidRDefault="008E274F">
      <w:pPr>
        <w:pStyle w:val="Titre2"/>
        <w:spacing w:after="100"/>
        <w:ind w:left="280"/>
        <w:rPr>
          <w:rFonts w:ascii="Times New Roman" w:eastAsia="Trebuchet MS" w:hAnsi="Times New Roman" w:cs="Times New Roman"/>
          <w:i w:val="0"/>
          <w:color w:val="000000"/>
          <w:sz w:val="22"/>
          <w:szCs w:val="22"/>
          <w:lang w:val="fr-FR"/>
        </w:rPr>
      </w:pPr>
      <w:bookmarkStart w:id="2" w:name="ArtL2_CCAP-1-A1.1"/>
      <w:bookmarkStart w:id="3" w:name="_Toc202521397"/>
      <w:bookmarkEnd w:id="2"/>
      <w:r w:rsidRPr="00DE0E9B">
        <w:rPr>
          <w:rFonts w:ascii="Times New Roman" w:eastAsia="Trebuchet MS" w:hAnsi="Times New Roman" w:cs="Times New Roman"/>
          <w:i w:val="0"/>
          <w:color w:val="000000"/>
          <w:sz w:val="22"/>
          <w:szCs w:val="22"/>
          <w:lang w:val="fr-FR"/>
        </w:rPr>
        <w:t>1.1 - Objet du contrat</w:t>
      </w:r>
      <w:bookmarkEnd w:id="3"/>
    </w:p>
    <w:p w14:paraId="4A1DF31F" w14:textId="77777777" w:rsidR="000F56BD" w:rsidRPr="00DE0E9B" w:rsidRDefault="008E274F">
      <w:pPr>
        <w:pStyle w:val="ParagrapheIndent2"/>
        <w:spacing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La Caisse Primaire Centrale d'Assurance Maladie des Bouches-du-Rhône est un organisme privé chargé de la gestion d'un service public. Elle est soumise aux dispositions de l'arrêté du 19 juillet 2018 portant réglementation des marchés des Organismes de Sécurité Sociale du régime général (JO du 27 juillet 2018), pour ses achats en matière de fournitures, services et travaux.</w:t>
      </w:r>
    </w:p>
    <w:p w14:paraId="7A04D635" w14:textId="77777777" w:rsidR="000F56BD" w:rsidRPr="00DE0E9B" w:rsidRDefault="008E274F">
      <w:pPr>
        <w:pStyle w:val="ParagrapheIndent2"/>
        <w:spacing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 </w:t>
      </w:r>
    </w:p>
    <w:p w14:paraId="269AA950" w14:textId="43185A98" w:rsidR="000F56BD" w:rsidRPr="00DE0E9B" w:rsidRDefault="008E274F">
      <w:pPr>
        <w:pStyle w:val="ParagrapheIndent2"/>
        <w:spacing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Les stipulations du présent Cahier des clauses</w:t>
      </w:r>
      <w:r w:rsidR="00C31E4E">
        <w:rPr>
          <w:rFonts w:ascii="Times New Roman" w:hAnsi="Times New Roman" w:cs="Times New Roman"/>
          <w:color w:val="000000"/>
          <w:sz w:val="22"/>
          <w:szCs w:val="22"/>
          <w:lang w:val="fr-FR"/>
        </w:rPr>
        <w:t xml:space="preserve"> administratives</w:t>
      </w:r>
      <w:r w:rsidRPr="00DE0E9B">
        <w:rPr>
          <w:rFonts w:ascii="Times New Roman" w:hAnsi="Times New Roman" w:cs="Times New Roman"/>
          <w:color w:val="000000"/>
          <w:sz w:val="22"/>
          <w:szCs w:val="22"/>
          <w:lang w:val="fr-FR"/>
        </w:rPr>
        <w:t xml:space="preserve"> particulières (CC</w:t>
      </w:r>
      <w:r w:rsidR="00C31E4E">
        <w:rPr>
          <w:rFonts w:ascii="Times New Roman" w:hAnsi="Times New Roman" w:cs="Times New Roman"/>
          <w:color w:val="000000"/>
          <w:sz w:val="22"/>
          <w:szCs w:val="22"/>
          <w:lang w:val="fr-FR"/>
        </w:rPr>
        <w:t>A</w:t>
      </w:r>
      <w:r w:rsidRPr="00DE0E9B">
        <w:rPr>
          <w:rFonts w:ascii="Times New Roman" w:hAnsi="Times New Roman" w:cs="Times New Roman"/>
          <w:color w:val="000000"/>
          <w:sz w:val="22"/>
          <w:szCs w:val="22"/>
          <w:lang w:val="fr-FR"/>
        </w:rPr>
        <w:t>P) concernent :</w:t>
      </w:r>
    </w:p>
    <w:p w14:paraId="3791A593" w14:textId="77D0FA35" w:rsidR="000F56BD" w:rsidRDefault="004976DE">
      <w:pPr>
        <w:pStyle w:val="ParagrapheIndent2"/>
        <w:spacing w:line="232" w:lineRule="exact"/>
        <w:jc w:val="both"/>
        <w:rPr>
          <w:rFonts w:ascii="Times New Roman" w:hAnsi="Times New Roman" w:cs="Times New Roman"/>
          <w:color w:val="000000"/>
          <w:sz w:val="22"/>
          <w:szCs w:val="22"/>
          <w:lang w:val="fr-FR"/>
        </w:rPr>
      </w:pPr>
      <w:r w:rsidRPr="004976DE">
        <w:rPr>
          <w:rFonts w:ascii="Times New Roman" w:hAnsi="Times New Roman" w:cs="Times New Roman"/>
          <w:color w:val="000000"/>
          <w:sz w:val="22"/>
          <w:szCs w:val="22"/>
          <w:lang w:val="fr-FR"/>
        </w:rPr>
        <w:t>MAINTENANCE PREVENTIVE ET CORRECTIVE DES ONDULEURS DEDIES A L'INFORMATIQUE ET PRESTATIONS ASSOCIEES APPARTENANT A LA CAISSE PRIMAIRE D'ASSURANCE MALADIE DES BOUCHES-DU-RHONE</w:t>
      </w:r>
    </w:p>
    <w:p w14:paraId="271BB380" w14:textId="77777777" w:rsidR="004976DE" w:rsidRPr="004976DE" w:rsidRDefault="004976DE" w:rsidP="004976DE">
      <w:pPr>
        <w:rPr>
          <w:lang w:val="fr-FR"/>
        </w:rPr>
      </w:pPr>
    </w:p>
    <w:p w14:paraId="15095D95" w14:textId="2644B418" w:rsidR="004976DE" w:rsidRDefault="004976DE" w:rsidP="004039F6">
      <w:pPr>
        <w:pStyle w:val="ParagrapheIndent2"/>
        <w:spacing w:line="232" w:lineRule="exact"/>
        <w:jc w:val="both"/>
        <w:rPr>
          <w:rFonts w:ascii="Times New Roman" w:hAnsi="Times New Roman" w:cs="Times New Roman"/>
          <w:color w:val="000000"/>
          <w:sz w:val="22"/>
          <w:szCs w:val="22"/>
          <w:lang w:val="fr-FR"/>
        </w:rPr>
      </w:pPr>
      <w:r w:rsidRPr="004976DE">
        <w:rPr>
          <w:rFonts w:ascii="Times New Roman" w:hAnsi="Times New Roman" w:cs="Times New Roman"/>
          <w:color w:val="000000"/>
          <w:sz w:val="22"/>
          <w:szCs w:val="22"/>
          <w:lang w:val="fr-FR"/>
        </w:rPr>
        <w:t xml:space="preserve">Le présent marché </w:t>
      </w:r>
      <w:r w:rsidR="00C1097D">
        <w:rPr>
          <w:rFonts w:ascii="Times New Roman" w:hAnsi="Times New Roman" w:cs="Times New Roman"/>
          <w:color w:val="000000"/>
          <w:sz w:val="22"/>
          <w:szCs w:val="22"/>
          <w:lang w:val="fr-FR"/>
        </w:rPr>
        <w:t>prévoit</w:t>
      </w:r>
      <w:r>
        <w:rPr>
          <w:rFonts w:ascii="Times New Roman" w:hAnsi="Times New Roman" w:cs="Times New Roman"/>
          <w:color w:val="000000"/>
          <w:sz w:val="22"/>
          <w:szCs w:val="22"/>
          <w:lang w:val="fr-FR"/>
        </w:rPr>
        <w:t> :</w:t>
      </w:r>
    </w:p>
    <w:p w14:paraId="2E9E82B9" w14:textId="7192B9B6" w:rsidR="004976DE" w:rsidRDefault="004976DE" w:rsidP="004039F6">
      <w:pPr>
        <w:pStyle w:val="ParagrapheIndent2"/>
        <w:spacing w:line="232" w:lineRule="exact"/>
        <w:jc w:val="both"/>
        <w:rPr>
          <w:rFonts w:ascii="Times New Roman" w:hAnsi="Times New Roman" w:cs="Times New Roman"/>
          <w:color w:val="000000"/>
          <w:sz w:val="22"/>
          <w:szCs w:val="22"/>
          <w:lang w:val="fr-FR"/>
        </w:rPr>
      </w:pPr>
      <w:r>
        <w:rPr>
          <w:rFonts w:ascii="Times New Roman" w:hAnsi="Times New Roman" w:cs="Times New Roman"/>
          <w:color w:val="000000"/>
          <w:sz w:val="22"/>
          <w:szCs w:val="22"/>
          <w:lang w:val="fr-FR"/>
        </w:rPr>
        <w:t>-</w:t>
      </w:r>
      <w:r w:rsidRPr="004976DE">
        <w:rPr>
          <w:rFonts w:ascii="Times New Roman" w:hAnsi="Times New Roman" w:cs="Times New Roman"/>
          <w:color w:val="000000"/>
          <w:sz w:val="22"/>
          <w:szCs w:val="22"/>
          <w:lang w:val="fr-FR"/>
        </w:rPr>
        <w:t xml:space="preserve"> la maintenance préventive (1 visite annuelle programmée</w:t>
      </w:r>
      <w:r w:rsidR="00E874D9">
        <w:rPr>
          <w:rFonts w:ascii="Times New Roman" w:hAnsi="Times New Roman" w:cs="Times New Roman"/>
          <w:color w:val="000000"/>
          <w:sz w:val="22"/>
          <w:szCs w:val="22"/>
          <w:lang w:val="fr-FR"/>
        </w:rPr>
        <w:t xml:space="preserve"> </w:t>
      </w:r>
      <w:r w:rsidR="00E874D9" w:rsidRPr="00BB2B1C">
        <w:rPr>
          <w:rFonts w:ascii="Times New Roman" w:hAnsi="Times New Roman" w:cs="Times New Roman"/>
          <w:sz w:val="22"/>
          <w:szCs w:val="22"/>
          <w:lang w:val="fr-FR"/>
        </w:rPr>
        <w:t>par site</w:t>
      </w:r>
      <w:r w:rsidRPr="004976DE">
        <w:rPr>
          <w:rFonts w:ascii="Times New Roman" w:hAnsi="Times New Roman" w:cs="Times New Roman"/>
          <w:color w:val="000000"/>
          <w:sz w:val="22"/>
          <w:szCs w:val="22"/>
          <w:lang w:val="fr-FR"/>
        </w:rPr>
        <w:t>)</w:t>
      </w:r>
      <w:r>
        <w:rPr>
          <w:rFonts w:ascii="Times New Roman" w:hAnsi="Times New Roman" w:cs="Times New Roman"/>
          <w:color w:val="000000"/>
          <w:sz w:val="22"/>
          <w:szCs w:val="22"/>
          <w:lang w:val="fr-FR"/>
        </w:rPr>
        <w:t xml:space="preserve">, </w:t>
      </w:r>
    </w:p>
    <w:p w14:paraId="5796E97B" w14:textId="1F6B6835" w:rsidR="004976DE" w:rsidRDefault="004976DE" w:rsidP="004039F6">
      <w:pPr>
        <w:pStyle w:val="ParagrapheIndent2"/>
        <w:spacing w:line="232" w:lineRule="exact"/>
        <w:jc w:val="both"/>
        <w:rPr>
          <w:rFonts w:ascii="Times New Roman" w:hAnsi="Times New Roman" w:cs="Times New Roman"/>
          <w:color w:val="000000"/>
          <w:sz w:val="22"/>
          <w:szCs w:val="22"/>
          <w:lang w:val="fr-FR"/>
        </w:rPr>
      </w:pPr>
      <w:r>
        <w:rPr>
          <w:rFonts w:ascii="Times New Roman" w:hAnsi="Times New Roman" w:cs="Times New Roman"/>
          <w:color w:val="000000"/>
          <w:sz w:val="22"/>
          <w:szCs w:val="22"/>
          <w:lang w:val="fr-FR"/>
        </w:rPr>
        <w:t xml:space="preserve">- la maintenance </w:t>
      </w:r>
      <w:r w:rsidRPr="004976DE">
        <w:rPr>
          <w:rFonts w:ascii="Times New Roman" w:hAnsi="Times New Roman" w:cs="Times New Roman"/>
          <w:color w:val="000000"/>
          <w:sz w:val="22"/>
          <w:szCs w:val="22"/>
          <w:lang w:val="fr-FR"/>
        </w:rPr>
        <w:t>corrective (</w:t>
      </w:r>
      <w:r w:rsidRPr="00BB2B1C">
        <w:rPr>
          <w:rFonts w:ascii="Times New Roman" w:hAnsi="Times New Roman" w:cs="Times New Roman"/>
          <w:sz w:val="22"/>
          <w:szCs w:val="22"/>
          <w:lang w:val="fr-FR"/>
        </w:rPr>
        <w:t xml:space="preserve">interventions </w:t>
      </w:r>
      <w:r w:rsidR="00F278AF" w:rsidRPr="00BB2B1C">
        <w:rPr>
          <w:rFonts w:ascii="Times New Roman" w:hAnsi="Times New Roman" w:cs="Times New Roman"/>
          <w:sz w:val="22"/>
          <w:szCs w:val="22"/>
          <w:lang w:val="fr-FR"/>
        </w:rPr>
        <w:t xml:space="preserve">à la demande </w:t>
      </w:r>
      <w:r w:rsidRPr="004976DE">
        <w:rPr>
          <w:rFonts w:ascii="Times New Roman" w:hAnsi="Times New Roman" w:cs="Times New Roman"/>
          <w:color w:val="000000"/>
          <w:sz w:val="22"/>
          <w:szCs w:val="22"/>
          <w:lang w:val="fr-FR"/>
        </w:rPr>
        <w:t xml:space="preserve">en cas de </w:t>
      </w:r>
      <w:r w:rsidR="00C1097D">
        <w:rPr>
          <w:rFonts w:ascii="Times New Roman" w:hAnsi="Times New Roman" w:cs="Times New Roman"/>
          <w:color w:val="000000"/>
          <w:sz w:val="22"/>
          <w:szCs w:val="22"/>
          <w:lang w:val="fr-FR"/>
        </w:rPr>
        <w:t>dysfonctionnement)</w:t>
      </w:r>
      <w:r w:rsidR="001F2E2A">
        <w:rPr>
          <w:rFonts w:ascii="Times New Roman" w:hAnsi="Times New Roman" w:cs="Times New Roman"/>
          <w:color w:val="000000"/>
          <w:sz w:val="22"/>
          <w:szCs w:val="22"/>
          <w:lang w:val="fr-FR"/>
        </w:rPr>
        <w:t>,</w:t>
      </w:r>
      <w:r w:rsidRPr="004976DE">
        <w:rPr>
          <w:rFonts w:ascii="Times New Roman" w:hAnsi="Times New Roman" w:cs="Times New Roman"/>
          <w:color w:val="000000"/>
          <w:sz w:val="22"/>
          <w:szCs w:val="22"/>
          <w:lang w:val="fr-FR"/>
        </w:rPr>
        <w:t xml:space="preserve"> </w:t>
      </w:r>
    </w:p>
    <w:p w14:paraId="2F113F1C" w14:textId="77777777" w:rsidR="00BB2B1C" w:rsidRDefault="00340D85" w:rsidP="00340D85">
      <w:pPr>
        <w:pStyle w:val="ParagrapheIndent2"/>
        <w:spacing w:line="232" w:lineRule="exact"/>
        <w:jc w:val="both"/>
        <w:rPr>
          <w:rFonts w:ascii="Times New Roman" w:hAnsi="Times New Roman" w:cs="Times New Roman"/>
          <w:color w:val="000000"/>
          <w:sz w:val="22"/>
          <w:szCs w:val="22"/>
          <w:lang w:val="fr-FR"/>
        </w:rPr>
      </w:pPr>
      <w:r>
        <w:rPr>
          <w:rFonts w:ascii="Times New Roman" w:hAnsi="Times New Roman" w:cs="Times New Roman"/>
          <w:color w:val="000000"/>
          <w:sz w:val="22"/>
          <w:szCs w:val="22"/>
          <w:lang w:val="fr-FR"/>
        </w:rPr>
        <w:t xml:space="preserve">- les prestations associées au cycle de gestion du parc des onduleurs (installation </w:t>
      </w:r>
      <w:r w:rsidRPr="00340D85">
        <w:rPr>
          <w:rFonts w:ascii="Times New Roman" w:hAnsi="Times New Roman" w:cs="Times New Roman"/>
          <w:color w:val="000000"/>
          <w:sz w:val="22"/>
          <w:szCs w:val="22"/>
          <w:lang w:val="fr-FR"/>
        </w:rPr>
        <w:t>d'un nouvel onduleur hors échange standard</w:t>
      </w:r>
      <w:r>
        <w:rPr>
          <w:rFonts w:ascii="Times New Roman" w:hAnsi="Times New Roman" w:cs="Times New Roman"/>
          <w:color w:val="000000"/>
          <w:sz w:val="22"/>
          <w:szCs w:val="22"/>
          <w:lang w:val="fr-FR"/>
        </w:rPr>
        <w:t>, de déplacement</w:t>
      </w:r>
      <w:r w:rsidRPr="00340D85">
        <w:rPr>
          <w:rFonts w:ascii="Times New Roman" w:hAnsi="Times New Roman" w:cs="Times New Roman"/>
          <w:color w:val="000000"/>
          <w:sz w:val="22"/>
          <w:szCs w:val="22"/>
          <w:lang w:val="fr-FR"/>
        </w:rPr>
        <w:t xml:space="preserve"> d'un onduleur existant et raccordement sur un nouveau site</w:t>
      </w:r>
      <w:r>
        <w:rPr>
          <w:rFonts w:ascii="Times New Roman" w:hAnsi="Times New Roman" w:cs="Times New Roman"/>
          <w:color w:val="000000"/>
          <w:sz w:val="22"/>
          <w:szCs w:val="22"/>
          <w:lang w:val="fr-FR"/>
        </w:rPr>
        <w:t>, d</w:t>
      </w:r>
      <w:r w:rsidRPr="00340D85">
        <w:rPr>
          <w:rFonts w:ascii="Times New Roman" w:hAnsi="Times New Roman" w:cs="Times New Roman"/>
          <w:color w:val="000000"/>
          <w:sz w:val="22"/>
          <w:szCs w:val="22"/>
          <w:lang w:val="fr-FR"/>
        </w:rPr>
        <w:t>éplacement d'un onduleur et conditionnement pour stockage sur un nouveau site</w:t>
      </w:r>
      <w:r>
        <w:rPr>
          <w:rFonts w:ascii="Times New Roman" w:hAnsi="Times New Roman" w:cs="Times New Roman"/>
          <w:color w:val="000000"/>
          <w:sz w:val="22"/>
          <w:szCs w:val="22"/>
          <w:lang w:val="fr-FR"/>
        </w:rPr>
        <w:t>, r</w:t>
      </w:r>
      <w:r w:rsidRPr="00340D85">
        <w:rPr>
          <w:rFonts w:ascii="Times New Roman" w:hAnsi="Times New Roman" w:cs="Times New Roman"/>
          <w:color w:val="000000"/>
          <w:sz w:val="22"/>
          <w:szCs w:val="22"/>
          <w:lang w:val="fr-FR"/>
        </w:rPr>
        <w:t>écupération et destruction d'un onduleur</w:t>
      </w:r>
      <w:r>
        <w:rPr>
          <w:rFonts w:ascii="Times New Roman" w:hAnsi="Times New Roman" w:cs="Times New Roman"/>
          <w:color w:val="000000"/>
          <w:sz w:val="22"/>
          <w:szCs w:val="22"/>
          <w:lang w:val="fr-FR"/>
        </w:rPr>
        <w:t>)</w:t>
      </w:r>
      <w:r w:rsidR="00BB2B1C">
        <w:rPr>
          <w:rFonts w:ascii="Times New Roman" w:hAnsi="Times New Roman" w:cs="Times New Roman"/>
          <w:color w:val="000000"/>
          <w:sz w:val="22"/>
          <w:szCs w:val="22"/>
          <w:lang w:val="fr-FR"/>
        </w:rPr>
        <w:t>,</w:t>
      </w:r>
    </w:p>
    <w:p w14:paraId="6158E681" w14:textId="5A78B3F3" w:rsidR="000F56BD" w:rsidRPr="001F2E2A" w:rsidRDefault="00BB2B1C" w:rsidP="00340D85">
      <w:pPr>
        <w:pStyle w:val="ParagrapheIndent2"/>
        <w:spacing w:line="232" w:lineRule="exact"/>
        <w:jc w:val="both"/>
        <w:rPr>
          <w:rFonts w:ascii="Times New Roman" w:hAnsi="Times New Roman" w:cs="Times New Roman"/>
          <w:color w:val="000000"/>
          <w:sz w:val="22"/>
          <w:szCs w:val="22"/>
          <w:lang w:val="fr-FR"/>
        </w:rPr>
      </w:pPr>
      <w:r>
        <w:rPr>
          <w:rFonts w:ascii="Times New Roman" w:hAnsi="Times New Roman" w:cs="Times New Roman"/>
          <w:color w:val="000000"/>
          <w:sz w:val="22"/>
          <w:szCs w:val="22"/>
          <w:lang w:val="fr-FR"/>
        </w:rPr>
        <w:t xml:space="preserve">- les prestations ponctuelles </w:t>
      </w:r>
      <w:r w:rsidRPr="00BB2B1C">
        <w:rPr>
          <w:rFonts w:ascii="Times New Roman" w:hAnsi="Times New Roman" w:cs="Times New Roman"/>
          <w:color w:val="000000"/>
          <w:sz w:val="22"/>
          <w:szCs w:val="22"/>
          <w:lang w:val="fr-FR"/>
        </w:rPr>
        <w:t>(Réalisation de diagnostics, de corrections de branchement, de réglages ou de p</w:t>
      </w:r>
      <w:r>
        <w:rPr>
          <w:rFonts w:ascii="Times New Roman" w:hAnsi="Times New Roman" w:cs="Times New Roman"/>
          <w:color w:val="000000"/>
          <w:sz w:val="22"/>
          <w:szCs w:val="22"/>
          <w:lang w:val="fr-FR"/>
        </w:rPr>
        <w:t>aramétrages des matériels etc.)</w:t>
      </w:r>
      <w:r w:rsidR="00C1097D">
        <w:rPr>
          <w:rFonts w:ascii="Times New Roman" w:hAnsi="Times New Roman" w:cs="Times New Roman"/>
          <w:color w:val="000000"/>
          <w:sz w:val="22"/>
          <w:szCs w:val="22"/>
          <w:lang w:val="fr-FR"/>
        </w:rPr>
        <w:t>.</w:t>
      </w:r>
    </w:p>
    <w:p w14:paraId="1E30E81C" w14:textId="0FD591F9" w:rsidR="004039F6" w:rsidRDefault="004039F6" w:rsidP="00B26BED">
      <w:pPr>
        <w:jc w:val="both"/>
        <w:rPr>
          <w:lang w:val="fr-FR"/>
        </w:rPr>
      </w:pPr>
    </w:p>
    <w:p w14:paraId="47D08454" w14:textId="3A32AAF5" w:rsidR="00C1097D" w:rsidRPr="00C1097D" w:rsidRDefault="00C1097D" w:rsidP="00B26BED">
      <w:pPr>
        <w:jc w:val="both"/>
        <w:rPr>
          <w:rFonts w:eastAsia="Trebuchet MS"/>
          <w:color w:val="000000"/>
          <w:sz w:val="22"/>
          <w:szCs w:val="22"/>
          <w:lang w:val="fr-FR"/>
        </w:rPr>
      </w:pPr>
      <w:r w:rsidRPr="00C1097D">
        <w:rPr>
          <w:rFonts w:eastAsia="Trebuchet MS"/>
          <w:color w:val="000000"/>
          <w:sz w:val="22"/>
          <w:szCs w:val="22"/>
          <w:lang w:val="fr-FR"/>
        </w:rPr>
        <w:t>Cet accord-cadre fixe toutes les conditions d'exécution des prestations, il est exécuté en partie forfaitairement (</w:t>
      </w:r>
      <w:r w:rsidR="00B26BED">
        <w:rPr>
          <w:rFonts w:eastAsia="Trebuchet MS"/>
          <w:color w:val="000000"/>
          <w:sz w:val="22"/>
          <w:szCs w:val="22"/>
          <w:lang w:val="fr-FR"/>
        </w:rPr>
        <w:t>maintenance préventive</w:t>
      </w:r>
      <w:r w:rsidRPr="00C1097D">
        <w:rPr>
          <w:rFonts w:eastAsia="Trebuchet MS"/>
          <w:color w:val="000000"/>
          <w:sz w:val="22"/>
          <w:szCs w:val="22"/>
          <w:lang w:val="fr-FR"/>
        </w:rPr>
        <w:t xml:space="preserve">) et </w:t>
      </w:r>
      <w:r w:rsidR="00B26BED">
        <w:rPr>
          <w:rFonts w:eastAsia="Trebuchet MS"/>
          <w:color w:val="000000"/>
          <w:sz w:val="22"/>
          <w:szCs w:val="22"/>
          <w:lang w:val="fr-FR"/>
        </w:rPr>
        <w:t>en partie</w:t>
      </w:r>
      <w:r w:rsidRPr="00C1097D">
        <w:rPr>
          <w:rFonts w:eastAsia="Trebuchet MS"/>
          <w:color w:val="000000"/>
          <w:sz w:val="22"/>
          <w:szCs w:val="22"/>
          <w:lang w:val="fr-FR"/>
        </w:rPr>
        <w:t xml:space="preserve"> au fur et à mesure de l'émission de bons de commande émis par le pouvoir adjudicateur (</w:t>
      </w:r>
      <w:r w:rsidR="00B26BED">
        <w:rPr>
          <w:rFonts w:eastAsia="Trebuchet MS"/>
          <w:color w:val="000000"/>
          <w:sz w:val="22"/>
          <w:szCs w:val="22"/>
          <w:lang w:val="fr-FR"/>
        </w:rPr>
        <w:t>maintenance corrective et prestations associées</w:t>
      </w:r>
      <w:r w:rsidRPr="00C1097D">
        <w:rPr>
          <w:rFonts w:eastAsia="Trebuchet MS"/>
          <w:color w:val="000000"/>
          <w:sz w:val="22"/>
          <w:szCs w:val="22"/>
          <w:lang w:val="fr-FR"/>
        </w:rPr>
        <w:t>).</w:t>
      </w:r>
    </w:p>
    <w:p w14:paraId="25716EFF" w14:textId="77777777" w:rsidR="00C1097D" w:rsidRPr="00C1097D" w:rsidRDefault="00C1097D" w:rsidP="00B26BED">
      <w:pPr>
        <w:jc w:val="both"/>
        <w:rPr>
          <w:rFonts w:eastAsia="Trebuchet MS"/>
          <w:color w:val="000000"/>
          <w:sz w:val="22"/>
          <w:szCs w:val="22"/>
          <w:lang w:val="fr-FR"/>
        </w:rPr>
      </w:pPr>
    </w:p>
    <w:p w14:paraId="0F4DB20F" w14:textId="0C7303F3" w:rsidR="00C1097D" w:rsidRPr="00C1097D" w:rsidRDefault="00C1097D" w:rsidP="00B26BED">
      <w:pPr>
        <w:jc w:val="both"/>
        <w:rPr>
          <w:rFonts w:eastAsia="Trebuchet MS"/>
          <w:color w:val="000000"/>
          <w:sz w:val="22"/>
          <w:szCs w:val="22"/>
          <w:lang w:val="fr-FR"/>
        </w:rPr>
      </w:pPr>
      <w:r w:rsidRPr="00C1097D">
        <w:rPr>
          <w:rFonts w:eastAsia="Trebuchet MS"/>
          <w:color w:val="000000"/>
          <w:sz w:val="22"/>
          <w:szCs w:val="22"/>
          <w:lang w:val="fr-FR"/>
        </w:rPr>
        <w:t xml:space="preserve">Les descriptions des prestations et leurs spécifications figurent au Cahier des Clauses Techniques </w:t>
      </w:r>
      <w:r w:rsidR="00B26BED">
        <w:rPr>
          <w:rFonts w:eastAsia="Trebuchet MS"/>
          <w:color w:val="000000"/>
          <w:sz w:val="22"/>
          <w:szCs w:val="22"/>
          <w:lang w:val="fr-FR"/>
        </w:rPr>
        <w:t>P</w:t>
      </w:r>
      <w:r w:rsidRPr="00C1097D">
        <w:rPr>
          <w:rFonts w:eastAsia="Trebuchet MS"/>
          <w:color w:val="000000"/>
          <w:sz w:val="22"/>
          <w:szCs w:val="22"/>
          <w:lang w:val="fr-FR"/>
        </w:rPr>
        <w:t>articulières (CCTP)</w:t>
      </w:r>
    </w:p>
    <w:p w14:paraId="155DF109" w14:textId="77777777" w:rsidR="00C1097D" w:rsidRPr="004039F6" w:rsidRDefault="00C1097D" w:rsidP="004039F6">
      <w:pPr>
        <w:rPr>
          <w:lang w:val="fr-FR"/>
        </w:rPr>
      </w:pPr>
    </w:p>
    <w:p w14:paraId="6C829ACB" w14:textId="5EA43587" w:rsidR="000F56BD" w:rsidRPr="00DE0E9B" w:rsidRDefault="008E274F">
      <w:pPr>
        <w:pStyle w:val="ParagrapheIndent2"/>
        <w:spacing w:line="232" w:lineRule="exact"/>
        <w:jc w:val="both"/>
        <w:rPr>
          <w:rFonts w:ascii="Times New Roman" w:hAnsi="Times New Roman" w:cs="Times New Roman"/>
          <w:color w:val="000000"/>
          <w:sz w:val="22"/>
          <w:szCs w:val="22"/>
          <w:lang w:val="fr-FR"/>
        </w:rPr>
      </w:pPr>
      <w:r w:rsidRPr="007A4E19">
        <w:rPr>
          <w:rFonts w:ascii="Times New Roman" w:hAnsi="Times New Roman" w:cs="Times New Roman"/>
          <w:b/>
          <w:bCs/>
          <w:color w:val="000000"/>
          <w:sz w:val="22"/>
          <w:szCs w:val="22"/>
          <w:u w:val="single"/>
          <w:lang w:val="fr-FR"/>
        </w:rPr>
        <w:t>Lieux d'exécution</w:t>
      </w:r>
      <w:r w:rsidRPr="00DE0E9B">
        <w:rPr>
          <w:rFonts w:ascii="Times New Roman" w:hAnsi="Times New Roman" w:cs="Times New Roman"/>
          <w:color w:val="000000"/>
          <w:sz w:val="22"/>
          <w:szCs w:val="22"/>
          <w:lang w:val="fr-FR"/>
        </w:rPr>
        <w:t xml:space="preserve"> :</w:t>
      </w:r>
    </w:p>
    <w:p w14:paraId="1D25188E" w14:textId="380661A2" w:rsidR="004976DE" w:rsidRDefault="004976DE" w:rsidP="00E208CF">
      <w:pPr>
        <w:pStyle w:val="ParagrapheIndent2"/>
        <w:spacing w:line="232" w:lineRule="exact"/>
        <w:jc w:val="both"/>
        <w:rPr>
          <w:rFonts w:ascii="Times New Roman" w:hAnsi="Times New Roman" w:cs="Times New Roman"/>
          <w:color w:val="000000"/>
          <w:sz w:val="22"/>
          <w:szCs w:val="22"/>
          <w:lang w:val="fr-FR"/>
        </w:rPr>
      </w:pPr>
      <w:r>
        <w:rPr>
          <w:rFonts w:ascii="Times New Roman" w:hAnsi="Times New Roman" w:cs="Times New Roman"/>
          <w:color w:val="000000"/>
          <w:sz w:val="22"/>
          <w:szCs w:val="22"/>
          <w:lang w:val="fr-FR"/>
        </w:rPr>
        <w:t>L</w:t>
      </w:r>
      <w:r w:rsidRPr="004976DE">
        <w:rPr>
          <w:rFonts w:ascii="Times New Roman" w:hAnsi="Times New Roman" w:cs="Times New Roman"/>
          <w:color w:val="000000"/>
          <w:sz w:val="22"/>
          <w:szCs w:val="22"/>
          <w:lang w:val="fr-FR"/>
        </w:rPr>
        <w:t>es emplacements des onduleurs sont indiqués Annexe 1 au CCTP - Parc des onduleurs</w:t>
      </w:r>
      <w:r>
        <w:rPr>
          <w:rFonts w:ascii="Times New Roman" w:hAnsi="Times New Roman" w:cs="Times New Roman"/>
          <w:color w:val="000000"/>
          <w:sz w:val="22"/>
          <w:szCs w:val="22"/>
          <w:lang w:val="fr-FR"/>
        </w:rPr>
        <w:t>.</w:t>
      </w:r>
    </w:p>
    <w:p w14:paraId="1D57E0F2" w14:textId="77777777" w:rsidR="00B35586" w:rsidRPr="00B35586" w:rsidRDefault="00B35586" w:rsidP="00B35586">
      <w:pPr>
        <w:rPr>
          <w:lang w:val="fr-FR"/>
        </w:rPr>
      </w:pPr>
    </w:p>
    <w:p w14:paraId="66ACA57D" w14:textId="77777777" w:rsidR="000F56BD" w:rsidRPr="001F2E2A" w:rsidRDefault="008E274F">
      <w:pPr>
        <w:pStyle w:val="ParagrapheIndent2"/>
        <w:spacing w:line="232" w:lineRule="exact"/>
        <w:jc w:val="both"/>
        <w:rPr>
          <w:rFonts w:ascii="Times New Roman" w:hAnsi="Times New Roman" w:cs="Times New Roman"/>
          <w:b/>
          <w:color w:val="000000"/>
          <w:sz w:val="22"/>
          <w:szCs w:val="22"/>
          <w:u w:val="single"/>
          <w:lang w:val="fr-FR"/>
        </w:rPr>
      </w:pPr>
      <w:r w:rsidRPr="001F2E2A">
        <w:rPr>
          <w:rFonts w:ascii="Times New Roman" w:hAnsi="Times New Roman" w:cs="Times New Roman"/>
          <w:b/>
          <w:color w:val="000000"/>
          <w:sz w:val="22"/>
          <w:szCs w:val="22"/>
          <w:u w:val="single"/>
          <w:lang w:val="fr-FR"/>
        </w:rPr>
        <w:t>Règlementation :</w:t>
      </w:r>
    </w:p>
    <w:p w14:paraId="085599BC" w14:textId="77777777" w:rsidR="000F56BD" w:rsidRDefault="008E274F">
      <w:pPr>
        <w:pStyle w:val="ParagrapheIndent2"/>
        <w:spacing w:after="240"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Le titulaire est tenu de respecter les différentes dispositions législatives et règlementaires relatives à l’objet du marché, en vigueur à la date de notification du présent marché et à venir en cours d’exécution. En cas de règlementations nouvelles en cours du marché, le titulaire s’engage à une mise en conformité immédiate et le cas échéant, dans les délais impartis par les textes.</w:t>
      </w:r>
    </w:p>
    <w:p w14:paraId="6E5BC0B2" w14:textId="77777777" w:rsidR="000F56BD" w:rsidRPr="00DE0E9B" w:rsidRDefault="008E274F">
      <w:pPr>
        <w:pStyle w:val="Titre2"/>
        <w:spacing w:after="100"/>
        <w:ind w:left="280"/>
        <w:rPr>
          <w:rFonts w:ascii="Times New Roman" w:eastAsia="Trebuchet MS" w:hAnsi="Times New Roman" w:cs="Times New Roman"/>
          <w:i w:val="0"/>
          <w:color w:val="000000"/>
          <w:sz w:val="22"/>
          <w:szCs w:val="22"/>
          <w:lang w:val="fr-FR"/>
        </w:rPr>
      </w:pPr>
      <w:bookmarkStart w:id="4" w:name="ArtL2_CCAP-1-A1.2"/>
      <w:bookmarkStart w:id="5" w:name="_Toc202521398"/>
      <w:bookmarkEnd w:id="4"/>
      <w:r w:rsidRPr="00DE0E9B">
        <w:rPr>
          <w:rFonts w:ascii="Times New Roman" w:eastAsia="Trebuchet MS" w:hAnsi="Times New Roman" w:cs="Times New Roman"/>
          <w:i w:val="0"/>
          <w:color w:val="000000"/>
          <w:sz w:val="22"/>
          <w:szCs w:val="22"/>
          <w:lang w:val="fr-FR"/>
        </w:rPr>
        <w:t>1.2 - Décomposition du contrat</w:t>
      </w:r>
      <w:bookmarkEnd w:id="5"/>
    </w:p>
    <w:p w14:paraId="2A7F6773" w14:textId="3B132EA6" w:rsidR="00233946" w:rsidRDefault="008E274F" w:rsidP="00233946">
      <w:pPr>
        <w:pStyle w:val="ParagrapheIndent2"/>
        <w:spacing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Le présent marché n'est pas alloti car la dévolution en lot</w:t>
      </w:r>
      <w:r w:rsidR="001626EF">
        <w:rPr>
          <w:rFonts w:ascii="Times New Roman" w:hAnsi="Times New Roman" w:cs="Times New Roman"/>
          <w:color w:val="000000"/>
          <w:sz w:val="22"/>
          <w:szCs w:val="22"/>
          <w:lang w:val="fr-FR"/>
        </w:rPr>
        <w:t>s</w:t>
      </w:r>
      <w:r w:rsidRPr="00DE0E9B">
        <w:rPr>
          <w:rFonts w:ascii="Times New Roman" w:hAnsi="Times New Roman" w:cs="Times New Roman"/>
          <w:color w:val="000000"/>
          <w:sz w:val="22"/>
          <w:szCs w:val="22"/>
          <w:lang w:val="fr-FR"/>
        </w:rPr>
        <w:t xml:space="preserve"> séparés risque de rendre techniquement difficile et financièrement plus couteuse l'exécution des prestations.</w:t>
      </w:r>
    </w:p>
    <w:p w14:paraId="496BB148" w14:textId="77777777" w:rsidR="00233946" w:rsidRPr="00233946" w:rsidRDefault="00233946" w:rsidP="00233946">
      <w:pPr>
        <w:rPr>
          <w:lang w:val="fr-FR"/>
        </w:rPr>
      </w:pPr>
    </w:p>
    <w:p w14:paraId="2DF64641" w14:textId="44A01BA0" w:rsidR="00B35586" w:rsidRPr="00E6588E" w:rsidRDefault="008E274F" w:rsidP="00E6588E">
      <w:pPr>
        <w:pStyle w:val="ParagrapheIndent2"/>
        <w:spacing w:after="240"/>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L'accord-cadre est attribué à un seul opérateur économique.</w:t>
      </w:r>
    </w:p>
    <w:p w14:paraId="09535068" w14:textId="77777777" w:rsidR="000F56BD" w:rsidRPr="00DE0E9B" w:rsidRDefault="008E274F">
      <w:pPr>
        <w:pStyle w:val="Titre2"/>
        <w:spacing w:after="100"/>
        <w:ind w:left="280"/>
        <w:rPr>
          <w:rFonts w:ascii="Times New Roman" w:eastAsia="Trebuchet MS" w:hAnsi="Times New Roman" w:cs="Times New Roman"/>
          <w:i w:val="0"/>
          <w:color w:val="000000"/>
          <w:sz w:val="22"/>
          <w:szCs w:val="22"/>
          <w:lang w:val="fr-FR"/>
        </w:rPr>
      </w:pPr>
      <w:bookmarkStart w:id="6" w:name="ArtL2_CCAP-1-A1.3"/>
      <w:bookmarkStart w:id="7" w:name="_Toc202521399"/>
      <w:bookmarkEnd w:id="6"/>
      <w:r w:rsidRPr="00DE0E9B">
        <w:rPr>
          <w:rFonts w:ascii="Times New Roman" w:eastAsia="Trebuchet MS" w:hAnsi="Times New Roman" w:cs="Times New Roman"/>
          <w:i w:val="0"/>
          <w:color w:val="000000"/>
          <w:sz w:val="22"/>
          <w:szCs w:val="22"/>
          <w:lang w:val="fr-FR"/>
        </w:rPr>
        <w:t>1.3 - Type d'accord-cadre</w:t>
      </w:r>
      <w:bookmarkEnd w:id="7"/>
    </w:p>
    <w:p w14:paraId="4579ABEB" w14:textId="10EAD772" w:rsidR="000E4E3D" w:rsidRPr="000B06ED" w:rsidRDefault="008E274F" w:rsidP="000E4E3D">
      <w:pPr>
        <w:pStyle w:val="ParagrapheIndent2"/>
        <w:spacing w:after="240" w:line="232" w:lineRule="exact"/>
        <w:ind w:left="20" w:right="20"/>
        <w:jc w:val="both"/>
        <w:rPr>
          <w:rFonts w:ascii="Times New Roman" w:hAnsi="Times New Roman" w:cs="Times New Roman"/>
          <w:strike/>
          <w:color w:val="000000"/>
          <w:sz w:val="22"/>
          <w:lang w:val="fr-FR"/>
        </w:rPr>
      </w:pPr>
      <w:r w:rsidRPr="00DE0E9B">
        <w:rPr>
          <w:rFonts w:ascii="Times New Roman" w:hAnsi="Times New Roman" w:cs="Times New Roman"/>
          <w:color w:val="000000"/>
          <w:sz w:val="22"/>
          <w:szCs w:val="22"/>
          <w:lang w:val="fr-FR"/>
        </w:rPr>
        <w:t>L</w:t>
      </w:r>
      <w:r w:rsidR="00094458">
        <w:rPr>
          <w:rFonts w:ascii="Times New Roman" w:hAnsi="Times New Roman" w:cs="Times New Roman"/>
          <w:color w:val="000000"/>
          <w:sz w:val="22"/>
          <w:szCs w:val="22"/>
          <w:lang w:val="fr-FR"/>
        </w:rPr>
        <w:t xml:space="preserve">e marché est un </w:t>
      </w:r>
      <w:r w:rsidRPr="00DE0E9B">
        <w:rPr>
          <w:rFonts w:ascii="Times New Roman" w:hAnsi="Times New Roman" w:cs="Times New Roman"/>
          <w:color w:val="000000"/>
          <w:sz w:val="22"/>
          <w:szCs w:val="22"/>
          <w:lang w:val="fr-FR"/>
        </w:rPr>
        <w:t xml:space="preserve">accord-cadre </w:t>
      </w:r>
      <w:r w:rsidR="00094458">
        <w:rPr>
          <w:rFonts w:ascii="Times New Roman" w:hAnsi="Times New Roman" w:cs="Times New Roman"/>
          <w:color w:val="000000"/>
          <w:sz w:val="22"/>
          <w:szCs w:val="22"/>
          <w:lang w:val="fr-FR"/>
        </w:rPr>
        <w:t>mono-attributaire</w:t>
      </w:r>
      <w:r w:rsidR="00705401">
        <w:rPr>
          <w:rFonts w:ascii="Times New Roman" w:hAnsi="Times New Roman" w:cs="Times New Roman"/>
          <w:color w:val="000000"/>
          <w:sz w:val="22"/>
          <w:szCs w:val="22"/>
          <w:lang w:val="fr-FR"/>
        </w:rPr>
        <w:t xml:space="preserve">, passé </w:t>
      </w:r>
      <w:r w:rsidR="000E4E3D" w:rsidRPr="00C449AF">
        <w:rPr>
          <w:rFonts w:ascii="Times New Roman" w:hAnsi="Times New Roman" w:cs="Times New Roman"/>
          <w:color w:val="000000"/>
          <w:sz w:val="22"/>
          <w:lang w:val="fr-FR"/>
        </w:rPr>
        <w:t xml:space="preserve">en application des articles L2125-1 1°, R. 2162-1 à R. 2162-6, R. 2162-13 et R. 2162-14 du Code de la commande publique. </w:t>
      </w:r>
    </w:p>
    <w:p w14:paraId="4BCE87AF" w14:textId="77777777" w:rsidR="001A523B" w:rsidRDefault="001A523B" w:rsidP="001A523B">
      <w:pPr>
        <w:jc w:val="both"/>
        <w:rPr>
          <w:sz w:val="22"/>
          <w:lang w:val="fr-FR"/>
        </w:rPr>
      </w:pPr>
      <w:r w:rsidRPr="001A523B">
        <w:rPr>
          <w:sz w:val="22"/>
          <w:lang w:val="fr-FR"/>
        </w:rPr>
        <w:t xml:space="preserve">Il s’agit d’un accord-cadre à prix mixtes avec une partie forfaitaire pour les prestations de maintenance préventive des onduleurs et une partie unitaire pour les prestations de maintenance corrective et prestations associées. </w:t>
      </w:r>
    </w:p>
    <w:p w14:paraId="4228C0FC" w14:textId="77777777" w:rsidR="00B26BED" w:rsidRDefault="001A523B" w:rsidP="00B26BED">
      <w:pPr>
        <w:jc w:val="both"/>
        <w:rPr>
          <w:sz w:val="22"/>
          <w:lang w:val="fr-FR"/>
        </w:rPr>
      </w:pPr>
      <w:r w:rsidRPr="001A523B">
        <w:rPr>
          <w:sz w:val="22"/>
          <w:lang w:val="fr-FR"/>
        </w:rPr>
        <w:t>La partie traitée à prix unitaires donnera lieu à l'émission de bons de commande en fonction de la survenance du besoin.</w:t>
      </w:r>
    </w:p>
    <w:p w14:paraId="6916272E" w14:textId="77777777" w:rsidR="00B26BED" w:rsidRDefault="00B26BED" w:rsidP="00B26BED">
      <w:pPr>
        <w:jc w:val="both"/>
        <w:rPr>
          <w:sz w:val="22"/>
          <w:lang w:val="fr-FR"/>
        </w:rPr>
      </w:pPr>
    </w:p>
    <w:p w14:paraId="6294F798" w14:textId="74A81D2A" w:rsidR="001A523B" w:rsidRPr="001A523B" w:rsidRDefault="001A523B" w:rsidP="00B26BED">
      <w:pPr>
        <w:jc w:val="both"/>
        <w:rPr>
          <w:sz w:val="22"/>
          <w:lang w:val="fr-FR"/>
        </w:rPr>
      </w:pPr>
      <w:r w:rsidRPr="001A523B">
        <w:rPr>
          <w:sz w:val="22"/>
          <w:lang w:val="fr-FR"/>
        </w:rPr>
        <w:lastRenderedPageBreak/>
        <w:t xml:space="preserve">Les montants </w:t>
      </w:r>
      <w:r w:rsidRPr="00670FA0">
        <w:rPr>
          <w:sz w:val="22"/>
          <w:lang w:val="fr-FR"/>
        </w:rPr>
        <w:t xml:space="preserve">maximums pour </w:t>
      </w:r>
      <w:r w:rsidRPr="00276794">
        <w:rPr>
          <w:sz w:val="22"/>
          <w:lang w:val="fr-FR"/>
        </w:rPr>
        <w:t>l</w:t>
      </w:r>
      <w:r w:rsidR="000B06ED" w:rsidRPr="00276794">
        <w:rPr>
          <w:sz w:val="22"/>
          <w:lang w:val="fr-FR"/>
        </w:rPr>
        <w:t xml:space="preserve">es prestations à prix unitaires </w:t>
      </w:r>
      <w:r w:rsidRPr="00670FA0">
        <w:rPr>
          <w:sz w:val="22"/>
          <w:lang w:val="fr-FR"/>
        </w:rPr>
        <w:t>à bons de com</w:t>
      </w:r>
      <w:r w:rsidR="000B06ED" w:rsidRPr="00670FA0">
        <w:rPr>
          <w:sz w:val="22"/>
          <w:lang w:val="fr-FR"/>
        </w:rPr>
        <w:t xml:space="preserve">mande </w:t>
      </w:r>
      <w:r w:rsidR="000B06ED">
        <w:rPr>
          <w:sz w:val="22"/>
          <w:lang w:val="fr-FR"/>
        </w:rPr>
        <w:t>sont indiqués par période</w:t>
      </w:r>
      <w:r w:rsidRPr="001A523B">
        <w:rPr>
          <w:sz w:val="22"/>
          <w:lang w:val="fr-FR"/>
        </w:rPr>
        <w:t xml:space="preserve"> (initiale et</w:t>
      </w:r>
      <w:r w:rsidR="00340D85">
        <w:rPr>
          <w:sz w:val="22"/>
          <w:lang w:val="fr-FR"/>
        </w:rPr>
        <w:t xml:space="preserve"> </w:t>
      </w:r>
      <w:r w:rsidRPr="001A523B">
        <w:rPr>
          <w:sz w:val="22"/>
          <w:lang w:val="fr-FR"/>
        </w:rPr>
        <w:t>reconduction) et sur la durée totale du marché :</w:t>
      </w:r>
    </w:p>
    <w:tbl>
      <w:tblPr>
        <w:tblStyle w:val="Grilledutableau"/>
        <w:tblW w:w="5000" w:type="pct"/>
        <w:tblLook w:val="04A0" w:firstRow="1" w:lastRow="0" w:firstColumn="1" w:lastColumn="0" w:noHBand="0" w:noVBand="1"/>
      </w:tblPr>
      <w:tblGrid>
        <w:gridCol w:w="6231"/>
        <w:gridCol w:w="3379"/>
      </w:tblGrid>
      <w:tr w:rsidR="008B3F61" w:rsidRPr="00F17ADD" w14:paraId="1A24B106" w14:textId="77777777" w:rsidTr="00680C62">
        <w:trPr>
          <w:trHeight w:val="464"/>
        </w:trPr>
        <w:tc>
          <w:tcPr>
            <w:tcW w:w="3242" w:type="pct"/>
            <w:shd w:val="clear" w:color="auto" w:fill="EEECE1" w:themeFill="background2"/>
            <w:vAlign w:val="center"/>
          </w:tcPr>
          <w:p w14:paraId="0AC95C01" w14:textId="734251EB" w:rsidR="008B3F61" w:rsidRPr="00837BED" w:rsidRDefault="00837BED" w:rsidP="001626EF">
            <w:pPr>
              <w:rPr>
                <w:rFonts w:asciiTheme="majorBidi" w:hAnsiTheme="majorBidi" w:cstheme="majorBidi"/>
                <w:b/>
                <w:bCs/>
                <w:sz w:val="22"/>
                <w:szCs w:val="22"/>
                <w:lang w:val="fr-FR"/>
              </w:rPr>
            </w:pPr>
            <w:r w:rsidRPr="00837BED">
              <w:rPr>
                <w:b/>
                <w:color w:val="000000"/>
                <w:sz w:val="22"/>
                <w:lang w:val="fr-FR"/>
              </w:rPr>
              <w:t>Périodes</w:t>
            </w:r>
          </w:p>
        </w:tc>
        <w:tc>
          <w:tcPr>
            <w:tcW w:w="1758" w:type="pct"/>
            <w:shd w:val="clear" w:color="auto" w:fill="EEECE1" w:themeFill="background2"/>
            <w:vAlign w:val="center"/>
          </w:tcPr>
          <w:p w14:paraId="69DB38F3" w14:textId="3F7DEF5D" w:rsidR="008B3F61" w:rsidRPr="00F17ADD" w:rsidRDefault="008B3F61" w:rsidP="001626EF">
            <w:pPr>
              <w:jc w:val="center"/>
              <w:rPr>
                <w:rFonts w:asciiTheme="majorBidi" w:hAnsiTheme="majorBidi" w:cstheme="majorBidi"/>
                <w:sz w:val="22"/>
                <w:szCs w:val="22"/>
                <w:lang w:val="fr-FR"/>
              </w:rPr>
            </w:pPr>
            <w:r w:rsidRPr="00F17ADD">
              <w:rPr>
                <w:rFonts w:asciiTheme="majorBidi" w:hAnsiTheme="majorBidi" w:cstheme="majorBidi"/>
                <w:b/>
                <w:bCs/>
                <w:sz w:val="22"/>
                <w:szCs w:val="22"/>
                <w:lang w:val="fr-FR"/>
              </w:rPr>
              <w:t>Montant</w:t>
            </w:r>
            <w:r w:rsidR="00AA2E72">
              <w:rPr>
                <w:rFonts w:asciiTheme="majorBidi" w:hAnsiTheme="majorBidi" w:cstheme="majorBidi"/>
                <w:b/>
                <w:bCs/>
                <w:sz w:val="22"/>
                <w:szCs w:val="22"/>
                <w:lang w:val="fr-FR"/>
              </w:rPr>
              <w:t>s maximum</w:t>
            </w:r>
            <w:r w:rsidR="000B06ED">
              <w:rPr>
                <w:rFonts w:asciiTheme="majorBidi" w:hAnsiTheme="majorBidi" w:cstheme="majorBidi"/>
                <w:b/>
                <w:bCs/>
                <w:sz w:val="22"/>
                <w:szCs w:val="22"/>
                <w:lang w:val="fr-FR"/>
              </w:rPr>
              <w:t xml:space="preserve"> </w:t>
            </w:r>
            <w:r w:rsidRPr="00F17ADD">
              <w:rPr>
                <w:rFonts w:asciiTheme="majorBidi" w:hAnsiTheme="majorBidi" w:cstheme="majorBidi"/>
                <w:b/>
                <w:bCs/>
                <w:sz w:val="22"/>
                <w:szCs w:val="22"/>
                <w:lang w:val="fr-FR"/>
              </w:rPr>
              <w:t>annuel</w:t>
            </w:r>
            <w:r w:rsidR="000B06ED">
              <w:rPr>
                <w:rFonts w:asciiTheme="majorBidi" w:hAnsiTheme="majorBidi" w:cstheme="majorBidi"/>
                <w:b/>
                <w:bCs/>
                <w:sz w:val="22"/>
                <w:szCs w:val="22"/>
                <w:lang w:val="fr-FR"/>
              </w:rPr>
              <w:t>s</w:t>
            </w:r>
            <w:r w:rsidRPr="00F17ADD">
              <w:rPr>
                <w:rFonts w:asciiTheme="majorBidi" w:hAnsiTheme="majorBidi" w:cstheme="majorBidi"/>
                <w:b/>
                <w:bCs/>
                <w:sz w:val="22"/>
                <w:szCs w:val="22"/>
                <w:lang w:val="fr-FR"/>
              </w:rPr>
              <w:t xml:space="preserve"> HT</w:t>
            </w:r>
          </w:p>
        </w:tc>
      </w:tr>
      <w:tr w:rsidR="008B3F61" w:rsidRPr="00F17ADD" w14:paraId="1FC120C3" w14:textId="77777777" w:rsidTr="00025281">
        <w:trPr>
          <w:trHeight w:val="464"/>
        </w:trPr>
        <w:tc>
          <w:tcPr>
            <w:tcW w:w="3242" w:type="pct"/>
            <w:vAlign w:val="center"/>
          </w:tcPr>
          <w:p w14:paraId="0CA7F87E" w14:textId="56CFA1B9" w:rsidR="008B3F61" w:rsidRPr="00F17ADD" w:rsidRDefault="00502206" w:rsidP="008B3F61">
            <w:pPr>
              <w:rPr>
                <w:rFonts w:asciiTheme="majorBidi" w:hAnsiTheme="majorBidi" w:cstheme="majorBidi"/>
                <w:b/>
                <w:bCs/>
                <w:sz w:val="22"/>
                <w:szCs w:val="22"/>
                <w:lang w:val="fr-FR"/>
              </w:rPr>
            </w:pPr>
            <w:r w:rsidRPr="00502206">
              <w:rPr>
                <w:rFonts w:asciiTheme="majorBidi" w:hAnsiTheme="majorBidi" w:cstheme="majorBidi"/>
                <w:b/>
                <w:bCs/>
                <w:sz w:val="22"/>
                <w:szCs w:val="22"/>
                <w:lang w:val="fr-FR"/>
              </w:rPr>
              <w:t>Période initiale 1 (12 mois)</w:t>
            </w:r>
          </w:p>
        </w:tc>
        <w:tc>
          <w:tcPr>
            <w:tcW w:w="1758" w:type="pct"/>
            <w:vAlign w:val="center"/>
          </w:tcPr>
          <w:p w14:paraId="22F4ADED" w14:textId="3F73487D" w:rsidR="008B3F61" w:rsidRPr="00A92857" w:rsidRDefault="00915E8D" w:rsidP="00025281">
            <w:pPr>
              <w:jc w:val="center"/>
              <w:rPr>
                <w:rFonts w:asciiTheme="majorBidi" w:hAnsiTheme="majorBidi" w:cstheme="majorBidi"/>
                <w:sz w:val="22"/>
                <w:szCs w:val="22"/>
                <w:lang w:val="fr-FR"/>
              </w:rPr>
            </w:pPr>
            <w:r w:rsidRPr="00A92857">
              <w:rPr>
                <w:rFonts w:eastAsia="Trebuchet MS"/>
                <w:sz w:val="22"/>
                <w:szCs w:val="22"/>
                <w:lang w:val="fr-FR"/>
              </w:rPr>
              <w:t>35</w:t>
            </w:r>
            <w:r w:rsidR="008B3F61" w:rsidRPr="00A92857">
              <w:rPr>
                <w:rFonts w:eastAsia="Trebuchet MS"/>
                <w:sz w:val="22"/>
                <w:szCs w:val="22"/>
                <w:lang w:val="fr-FR"/>
              </w:rPr>
              <w:t xml:space="preserve"> 000€</w:t>
            </w:r>
          </w:p>
        </w:tc>
      </w:tr>
      <w:tr w:rsidR="008B3F61" w:rsidRPr="00F17ADD" w14:paraId="1F721245" w14:textId="77777777" w:rsidTr="00025281">
        <w:trPr>
          <w:trHeight w:val="464"/>
        </w:trPr>
        <w:tc>
          <w:tcPr>
            <w:tcW w:w="3242" w:type="pct"/>
            <w:vAlign w:val="center"/>
          </w:tcPr>
          <w:p w14:paraId="4F128D24" w14:textId="7B60E620" w:rsidR="008B3F61" w:rsidRPr="00F6702D" w:rsidRDefault="00502206" w:rsidP="008B3F61">
            <w:pPr>
              <w:rPr>
                <w:rFonts w:asciiTheme="majorBidi" w:hAnsiTheme="majorBidi" w:cstheme="majorBidi"/>
                <w:b/>
                <w:bCs/>
              </w:rPr>
            </w:pPr>
            <w:r w:rsidRPr="00502206">
              <w:rPr>
                <w:rFonts w:asciiTheme="majorBidi" w:hAnsiTheme="majorBidi" w:cstheme="majorBidi"/>
                <w:b/>
                <w:bCs/>
                <w:sz w:val="22"/>
                <w:szCs w:val="22"/>
                <w:lang w:val="fr-FR"/>
              </w:rPr>
              <w:t>Période 2 (12 mois)</w:t>
            </w:r>
          </w:p>
        </w:tc>
        <w:tc>
          <w:tcPr>
            <w:tcW w:w="1758" w:type="pct"/>
            <w:vAlign w:val="center"/>
          </w:tcPr>
          <w:p w14:paraId="15BD6FAE" w14:textId="7C49F2DA" w:rsidR="008B3F61" w:rsidRPr="00276794" w:rsidRDefault="00B36A23" w:rsidP="00915E8D">
            <w:pPr>
              <w:jc w:val="center"/>
              <w:rPr>
                <w:rFonts w:asciiTheme="majorBidi" w:hAnsiTheme="majorBidi" w:cstheme="majorBidi"/>
              </w:rPr>
            </w:pPr>
            <w:r w:rsidRPr="00276794">
              <w:rPr>
                <w:rFonts w:eastAsia="Trebuchet MS"/>
                <w:sz w:val="22"/>
                <w:szCs w:val="22"/>
                <w:lang w:val="fr-FR"/>
              </w:rPr>
              <w:t>20 000</w:t>
            </w:r>
            <w:r w:rsidR="008B3F61" w:rsidRPr="00276794">
              <w:rPr>
                <w:rFonts w:eastAsia="Trebuchet MS"/>
                <w:sz w:val="22"/>
                <w:szCs w:val="22"/>
                <w:lang w:val="fr-FR"/>
              </w:rPr>
              <w:t>€</w:t>
            </w:r>
          </w:p>
        </w:tc>
      </w:tr>
      <w:tr w:rsidR="008B3F61" w:rsidRPr="00F17ADD" w14:paraId="3D06381D" w14:textId="77777777" w:rsidTr="00025281">
        <w:trPr>
          <w:trHeight w:val="464"/>
        </w:trPr>
        <w:tc>
          <w:tcPr>
            <w:tcW w:w="3242" w:type="pct"/>
            <w:vAlign w:val="center"/>
          </w:tcPr>
          <w:p w14:paraId="7633B369" w14:textId="2BEBB08C" w:rsidR="008B3F61" w:rsidRPr="00F6702D" w:rsidRDefault="00502206" w:rsidP="008B3F61">
            <w:pPr>
              <w:rPr>
                <w:rFonts w:asciiTheme="majorBidi" w:hAnsiTheme="majorBidi" w:cstheme="majorBidi"/>
                <w:b/>
                <w:bCs/>
              </w:rPr>
            </w:pPr>
            <w:r w:rsidRPr="00502206">
              <w:rPr>
                <w:rFonts w:asciiTheme="majorBidi" w:hAnsiTheme="majorBidi" w:cstheme="majorBidi"/>
                <w:b/>
                <w:bCs/>
                <w:sz w:val="22"/>
                <w:szCs w:val="22"/>
                <w:lang w:val="fr-FR"/>
              </w:rPr>
              <w:t>Période 3 (12 mois)</w:t>
            </w:r>
          </w:p>
        </w:tc>
        <w:tc>
          <w:tcPr>
            <w:tcW w:w="1758" w:type="pct"/>
            <w:vAlign w:val="center"/>
          </w:tcPr>
          <w:p w14:paraId="3876B4E3" w14:textId="1ED3FAAC" w:rsidR="008B3F61" w:rsidRPr="00276794" w:rsidRDefault="000B06ED" w:rsidP="00915E8D">
            <w:pPr>
              <w:jc w:val="center"/>
              <w:rPr>
                <w:rFonts w:asciiTheme="majorBidi" w:hAnsiTheme="majorBidi" w:cstheme="majorBidi"/>
              </w:rPr>
            </w:pPr>
            <w:r w:rsidRPr="00276794">
              <w:rPr>
                <w:rFonts w:eastAsia="Trebuchet MS"/>
                <w:sz w:val="22"/>
                <w:szCs w:val="22"/>
                <w:lang w:val="fr-FR"/>
              </w:rPr>
              <w:t xml:space="preserve">15 </w:t>
            </w:r>
            <w:r w:rsidR="008B3F61" w:rsidRPr="00276794">
              <w:rPr>
                <w:rFonts w:eastAsia="Trebuchet MS"/>
                <w:sz w:val="22"/>
                <w:szCs w:val="22"/>
                <w:lang w:val="fr-FR"/>
              </w:rPr>
              <w:t>000€</w:t>
            </w:r>
          </w:p>
        </w:tc>
      </w:tr>
      <w:tr w:rsidR="008B3F61" w:rsidRPr="00F17ADD" w14:paraId="78D8DB8B" w14:textId="77777777" w:rsidTr="00025281">
        <w:trPr>
          <w:trHeight w:val="464"/>
        </w:trPr>
        <w:tc>
          <w:tcPr>
            <w:tcW w:w="3242" w:type="pct"/>
            <w:vAlign w:val="center"/>
          </w:tcPr>
          <w:p w14:paraId="32A38D99" w14:textId="493DC1DF" w:rsidR="008B3F61" w:rsidRPr="00F6702D" w:rsidRDefault="00502206" w:rsidP="008B3F61">
            <w:pPr>
              <w:rPr>
                <w:rFonts w:asciiTheme="majorBidi" w:hAnsiTheme="majorBidi" w:cstheme="majorBidi"/>
                <w:b/>
                <w:bCs/>
              </w:rPr>
            </w:pPr>
            <w:r w:rsidRPr="00502206">
              <w:rPr>
                <w:rFonts w:asciiTheme="majorBidi" w:hAnsiTheme="majorBidi" w:cstheme="majorBidi"/>
                <w:b/>
                <w:bCs/>
                <w:sz w:val="22"/>
                <w:szCs w:val="22"/>
                <w:lang w:val="fr-FR"/>
              </w:rPr>
              <w:t>Période 4 (12 mois)</w:t>
            </w:r>
          </w:p>
        </w:tc>
        <w:tc>
          <w:tcPr>
            <w:tcW w:w="1758" w:type="pct"/>
            <w:vAlign w:val="center"/>
          </w:tcPr>
          <w:p w14:paraId="477BF0FC" w14:textId="0146F382" w:rsidR="008B3F61" w:rsidRPr="00276794" w:rsidRDefault="000B06ED" w:rsidP="00B36A23">
            <w:pPr>
              <w:jc w:val="center"/>
              <w:rPr>
                <w:rFonts w:asciiTheme="majorBidi" w:hAnsiTheme="majorBidi" w:cstheme="majorBidi"/>
              </w:rPr>
            </w:pPr>
            <w:r w:rsidRPr="00276794">
              <w:rPr>
                <w:rFonts w:eastAsia="Trebuchet MS"/>
                <w:sz w:val="22"/>
                <w:szCs w:val="22"/>
                <w:lang w:val="fr-FR"/>
              </w:rPr>
              <w:t>1</w:t>
            </w:r>
            <w:r w:rsidR="00B36A23" w:rsidRPr="00276794">
              <w:rPr>
                <w:rFonts w:eastAsia="Trebuchet MS"/>
                <w:sz w:val="22"/>
                <w:szCs w:val="22"/>
                <w:lang w:val="fr-FR"/>
              </w:rPr>
              <w:t>0</w:t>
            </w:r>
            <w:r w:rsidR="008B3F61" w:rsidRPr="00276794">
              <w:rPr>
                <w:rFonts w:eastAsia="Trebuchet MS"/>
                <w:sz w:val="22"/>
                <w:szCs w:val="22"/>
                <w:lang w:val="fr-FR"/>
              </w:rPr>
              <w:t> 000€</w:t>
            </w:r>
          </w:p>
        </w:tc>
      </w:tr>
      <w:tr w:rsidR="008B3F61" w:rsidRPr="00F17ADD" w14:paraId="6ED1ACBA" w14:textId="77777777" w:rsidTr="00025281">
        <w:trPr>
          <w:trHeight w:val="464"/>
        </w:trPr>
        <w:tc>
          <w:tcPr>
            <w:tcW w:w="3242" w:type="pct"/>
            <w:vAlign w:val="center"/>
          </w:tcPr>
          <w:p w14:paraId="326B6832" w14:textId="77777777" w:rsidR="008B3F61" w:rsidRPr="00F17ADD" w:rsidRDefault="008B3F61" w:rsidP="001626EF">
            <w:pPr>
              <w:rPr>
                <w:rFonts w:asciiTheme="majorBidi" w:hAnsiTheme="majorBidi" w:cstheme="majorBidi"/>
                <w:b/>
                <w:bCs/>
                <w:sz w:val="22"/>
                <w:szCs w:val="22"/>
                <w:lang w:val="fr-FR"/>
              </w:rPr>
            </w:pPr>
            <w:r w:rsidRPr="00F17ADD">
              <w:rPr>
                <w:rFonts w:asciiTheme="majorBidi" w:hAnsiTheme="majorBidi" w:cstheme="majorBidi"/>
                <w:b/>
                <w:bCs/>
                <w:sz w:val="22"/>
                <w:szCs w:val="22"/>
                <w:lang w:val="fr-FR"/>
              </w:rPr>
              <w:t>Total maximum HT sur la durée totale du marché</w:t>
            </w:r>
          </w:p>
        </w:tc>
        <w:tc>
          <w:tcPr>
            <w:tcW w:w="1758" w:type="pct"/>
            <w:vAlign w:val="center"/>
          </w:tcPr>
          <w:p w14:paraId="5D891403" w14:textId="24EAF889" w:rsidR="008B3F61" w:rsidRPr="002D0170" w:rsidRDefault="000B06ED" w:rsidP="000B06ED">
            <w:pPr>
              <w:jc w:val="center"/>
              <w:rPr>
                <w:rFonts w:asciiTheme="majorBidi" w:hAnsiTheme="majorBidi" w:cstheme="majorBidi"/>
                <w:sz w:val="22"/>
                <w:szCs w:val="22"/>
                <w:lang w:val="fr-FR"/>
              </w:rPr>
            </w:pPr>
            <w:r w:rsidRPr="00276794">
              <w:rPr>
                <w:rFonts w:asciiTheme="majorBidi" w:hAnsiTheme="majorBidi" w:cstheme="majorBidi"/>
                <w:sz w:val="22"/>
                <w:szCs w:val="22"/>
                <w:lang w:val="fr-FR"/>
              </w:rPr>
              <w:t xml:space="preserve">80 </w:t>
            </w:r>
            <w:r w:rsidR="008B3F61" w:rsidRPr="00276794">
              <w:rPr>
                <w:rFonts w:asciiTheme="majorBidi" w:hAnsiTheme="majorBidi" w:cstheme="majorBidi"/>
                <w:sz w:val="22"/>
                <w:szCs w:val="22"/>
                <w:lang w:val="fr-FR"/>
              </w:rPr>
              <w:t>000 €</w:t>
            </w:r>
          </w:p>
        </w:tc>
      </w:tr>
    </w:tbl>
    <w:p w14:paraId="51205688" w14:textId="6118558B" w:rsidR="000F56BD" w:rsidRPr="00DE0E9B" w:rsidRDefault="000F56BD">
      <w:pPr>
        <w:pStyle w:val="ParagrapheIndent2"/>
        <w:spacing w:line="232" w:lineRule="exact"/>
        <w:jc w:val="both"/>
        <w:rPr>
          <w:rFonts w:ascii="Times New Roman" w:hAnsi="Times New Roman" w:cs="Times New Roman"/>
          <w:color w:val="000000"/>
          <w:sz w:val="22"/>
          <w:szCs w:val="22"/>
          <w:lang w:val="fr-FR"/>
        </w:rPr>
      </w:pPr>
    </w:p>
    <w:p w14:paraId="5152C2EF" w14:textId="46DB4A38" w:rsidR="000B06ED" w:rsidRPr="00276794" w:rsidRDefault="000B06ED" w:rsidP="008E274F">
      <w:pPr>
        <w:pStyle w:val="ParagrapheIndent2"/>
        <w:spacing w:line="232" w:lineRule="exact"/>
        <w:jc w:val="both"/>
        <w:rPr>
          <w:rFonts w:ascii="Times New Roman" w:hAnsi="Times New Roman" w:cs="Times New Roman"/>
          <w:bCs/>
          <w:sz w:val="22"/>
          <w:szCs w:val="22"/>
          <w:lang w:val="fr-FR"/>
        </w:rPr>
      </w:pPr>
      <w:r w:rsidRPr="00276794">
        <w:rPr>
          <w:rFonts w:ascii="Times New Roman" w:hAnsi="Times New Roman" w:cs="Times New Roman"/>
          <w:bCs/>
          <w:sz w:val="22"/>
          <w:szCs w:val="22"/>
          <w:lang w:val="fr-FR"/>
        </w:rPr>
        <w:t xml:space="preserve">Les prestations à prix forfaitaires ne sont pas comprises dans les </w:t>
      </w:r>
      <w:r w:rsidR="00AA2E72" w:rsidRPr="00276794">
        <w:rPr>
          <w:rFonts w:ascii="Times New Roman" w:hAnsi="Times New Roman" w:cs="Times New Roman"/>
          <w:bCs/>
          <w:sz w:val="22"/>
          <w:szCs w:val="22"/>
          <w:lang w:val="fr-FR"/>
        </w:rPr>
        <w:t>montants maximums ci-dessus.</w:t>
      </w:r>
    </w:p>
    <w:p w14:paraId="4AE728DB" w14:textId="77777777" w:rsidR="000B06ED" w:rsidRDefault="000B06ED" w:rsidP="008E274F">
      <w:pPr>
        <w:pStyle w:val="ParagrapheIndent2"/>
        <w:spacing w:line="232" w:lineRule="exact"/>
        <w:jc w:val="both"/>
        <w:rPr>
          <w:rFonts w:ascii="Times New Roman" w:hAnsi="Times New Roman" w:cs="Times New Roman"/>
          <w:bCs/>
          <w:color w:val="000000"/>
          <w:sz w:val="22"/>
          <w:szCs w:val="22"/>
          <w:lang w:val="fr-FR"/>
        </w:rPr>
      </w:pPr>
    </w:p>
    <w:p w14:paraId="60A48981" w14:textId="67588B5C" w:rsidR="008E274F" w:rsidRPr="00122C91" w:rsidRDefault="008E274F" w:rsidP="008E274F">
      <w:pPr>
        <w:pStyle w:val="ParagrapheIndent2"/>
        <w:spacing w:line="232" w:lineRule="exact"/>
        <w:jc w:val="both"/>
        <w:rPr>
          <w:rFonts w:ascii="Times New Roman" w:hAnsi="Times New Roman" w:cs="Times New Roman"/>
          <w:bCs/>
          <w:color w:val="000000"/>
          <w:sz w:val="22"/>
          <w:szCs w:val="22"/>
          <w:lang w:val="fr-FR"/>
        </w:rPr>
      </w:pPr>
      <w:r w:rsidRPr="00122C91">
        <w:rPr>
          <w:rFonts w:ascii="Times New Roman" w:hAnsi="Times New Roman" w:cs="Times New Roman"/>
          <w:bCs/>
          <w:color w:val="000000"/>
          <w:sz w:val="22"/>
          <w:szCs w:val="22"/>
          <w:lang w:val="fr-FR"/>
        </w:rPr>
        <w:t xml:space="preserve">A chaque date d’anniversaire du </w:t>
      </w:r>
      <w:r w:rsidR="00520135" w:rsidRPr="00122C91">
        <w:rPr>
          <w:rFonts w:ascii="Times New Roman" w:hAnsi="Times New Roman" w:cs="Times New Roman"/>
          <w:bCs/>
          <w:color w:val="000000"/>
          <w:sz w:val="22"/>
          <w:szCs w:val="22"/>
          <w:lang w:val="fr-FR"/>
        </w:rPr>
        <w:t>marché</w:t>
      </w:r>
      <w:r w:rsidRPr="00122C91">
        <w:rPr>
          <w:rFonts w:ascii="Times New Roman" w:hAnsi="Times New Roman" w:cs="Times New Roman"/>
          <w:bCs/>
          <w:color w:val="000000"/>
          <w:sz w:val="22"/>
          <w:szCs w:val="22"/>
          <w:lang w:val="fr-FR"/>
        </w:rPr>
        <w:t>, si le seuil maximum annuel n’est pas atteint, son crédit sera reporté automatiquement à la période suivante. Le titulaire, s’il souhaite s’opposer à ce report, a un délai d’un mois avant la date d’anniversaire du marché, pour se manifester auprès de l’</w:t>
      </w:r>
      <w:r w:rsidR="0055735B" w:rsidRPr="00122C91">
        <w:rPr>
          <w:rFonts w:ascii="Times New Roman" w:hAnsi="Times New Roman" w:cs="Times New Roman"/>
          <w:bCs/>
          <w:color w:val="000000"/>
          <w:sz w:val="22"/>
          <w:szCs w:val="22"/>
          <w:lang w:val="fr-FR"/>
        </w:rPr>
        <w:t>O</w:t>
      </w:r>
      <w:r w:rsidRPr="00122C91">
        <w:rPr>
          <w:rFonts w:ascii="Times New Roman" w:hAnsi="Times New Roman" w:cs="Times New Roman"/>
          <w:bCs/>
          <w:color w:val="000000"/>
          <w:sz w:val="22"/>
          <w:szCs w:val="22"/>
          <w:lang w:val="fr-FR"/>
        </w:rPr>
        <w:t>rganisme.</w:t>
      </w:r>
      <w:r w:rsidRPr="00122C91">
        <w:rPr>
          <w:rFonts w:ascii="Times New Roman" w:hAnsi="Times New Roman" w:cs="Times New Roman"/>
          <w:bCs/>
          <w:color w:val="000000"/>
          <w:sz w:val="22"/>
          <w:szCs w:val="22"/>
          <w:lang w:val="fr-FR"/>
        </w:rPr>
        <w:cr/>
      </w:r>
      <w:bookmarkStart w:id="8" w:name="ArtL2_CCAP-1-A1.4"/>
      <w:bookmarkEnd w:id="8"/>
    </w:p>
    <w:p w14:paraId="737C981A" w14:textId="77777777" w:rsidR="006F4234" w:rsidRPr="00A92857" w:rsidRDefault="006F4234" w:rsidP="006F4234">
      <w:pPr>
        <w:jc w:val="both"/>
        <w:rPr>
          <w:rFonts w:asciiTheme="majorBidi" w:eastAsia="Trebuchet MS" w:hAnsiTheme="majorBidi" w:cstheme="majorBidi"/>
          <w:bCs/>
          <w:color w:val="000000"/>
          <w:sz w:val="22"/>
          <w:szCs w:val="22"/>
          <w:lang w:val="fr-FR"/>
        </w:rPr>
      </w:pPr>
      <w:r w:rsidRPr="00A92857">
        <w:rPr>
          <w:rFonts w:asciiTheme="majorBidi" w:eastAsia="Trebuchet MS" w:hAnsiTheme="majorBidi" w:cstheme="majorBidi"/>
          <w:bCs/>
          <w:color w:val="000000"/>
          <w:sz w:val="22"/>
          <w:szCs w:val="22"/>
          <w:lang w:val="fr-FR"/>
        </w:rPr>
        <w:t>En cas de déclenchement anticipée de périodes à la suite d’atteinte du maximum annuel, cela n’aura pas pour effet de modifier la date de fin du marché.</w:t>
      </w:r>
    </w:p>
    <w:p w14:paraId="3E0F7EB4" w14:textId="674089DB" w:rsidR="006F4234" w:rsidRPr="00A92857" w:rsidRDefault="006F4234" w:rsidP="006F4234">
      <w:pPr>
        <w:rPr>
          <w:lang w:val="fr-FR"/>
        </w:rPr>
      </w:pPr>
    </w:p>
    <w:p w14:paraId="233BFB7F" w14:textId="77777777" w:rsidR="000F6350" w:rsidRDefault="000F6350" w:rsidP="008E274F">
      <w:pPr>
        <w:pStyle w:val="ParagrapheIndent2"/>
        <w:spacing w:line="232" w:lineRule="exact"/>
        <w:jc w:val="both"/>
        <w:rPr>
          <w:rFonts w:ascii="Times New Roman" w:hAnsi="Times New Roman" w:cs="Times New Roman"/>
          <w:b/>
          <w:color w:val="000000"/>
          <w:sz w:val="22"/>
          <w:szCs w:val="22"/>
          <w:lang w:val="fr-FR"/>
        </w:rPr>
      </w:pPr>
    </w:p>
    <w:p w14:paraId="63F4FF21" w14:textId="1F00CB1F" w:rsidR="00025281" w:rsidRDefault="008E274F" w:rsidP="00025281">
      <w:pPr>
        <w:pStyle w:val="ParagrapheIndent2"/>
        <w:spacing w:line="232" w:lineRule="exact"/>
        <w:jc w:val="both"/>
        <w:rPr>
          <w:rFonts w:ascii="Times New Roman" w:hAnsi="Times New Roman" w:cs="Times New Roman"/>
          <w:i/>
          <w:color w:val="000000"/>
          <w:sz w:val="22"/>
          <w:szCs w:val="22"/>
          <w:lang w:val="fr-FR"/>
        </w:rPr>
      </w:pPr>
      <w:r w:rsidRPr="00DE0E9B">
        <w:rPr>
          <w:rFonts w:ascii="Times New Roman" w:hAnsi="Times New Roman" w:cs="Times New Roman"/>
          <w:b/>
          <w:color w:val="000000"/>
          <w:sz w:val="22"/>
          <w:szCs w:val="22"/>
          <w:lang w:val="fr-FR"/>
        </w:rPr>
        <w:t>1.4 - Conditions d'attribution des bons de commande</w:t>
      </w:r>
    </w:p>
    <w:p w14:paraId="15C3D0B1" w14:textId="77777777" w:rsidR="00025281" w:rsidRPr="00025281" w:rsidRDefault="00025281" w:rsidP="00025281">
      <w:pPr>
        <w:rPr>
          <w:lang w:val="fr-FR"/>
        </w:rPr>
      </w:pPr>
    </w:p>
    <w:p w14:paraId="03BA5F2F" w14:textId="0A5B19AF" w:rsidR="00025281" w:rsidRPr="00122C91" w:rsidRDefault="00025281" w:rsidP="00680C62">
      <w:pPr>
        <w:pStyle w:val="ParagrapheIndent2"/>
        <w:spacing w:after="240"/>
        <w:ind w:left="20" w:right="20"/>
        <w:jc w:val="both"/>
        <w:rPr>
          <w:rFonts w:asciiTheme="majorBidi" w:hAnsiTheme="majorBidi" w:cstheme="majorBidi"/>
          <w:color w:val="000000"/>
          <w:sz w:val="22"/>
          <w:szCs w:val="22"/>
          <w:lang w:val="fr-FR"/>
        </w:rPr>
      </w:pPr>
      <w:r w:rsidRPr="00122C91">
        <w:rPr>
          <w:rFonts w:asciiTheme="majorBidi" w:hAnsiTheme="majorBidi" w:cstheme="majorBidi"/>
          <w:color w:val="000000"/>
          <w:sz w:val="22"/>
          <w:szCs w:val="22"/>
          <w:lang w:val="fr-FR"/>
        </w:rPr>
        <w:t>Les commandes sont faites au fur et à mesure des besoins par le moyen de bons de commande. Les bons de commande seront notifiés par le pouvoir adjudicateur.</w:t>
      </w:r>
    </w:p>
    <w:p w14:paraId="1FE23411" w14:textId="77777777" w:rsidR="00025281" w:rsidRPr="00122C91" w:rsidRDefault="00025281" w:rsidP="00680C62">
      <w:pPr>
        <w:pStyle w:val="ParagrapheIndent2"/>
        <w:spacing w:line="232" w:lineRule="exact"/>
        <w:ind w:left="20" w:right="20"/>
        <w:jc w:val="both"/>
        <w:rPr>
          <w:rFonts w:asciiTheme="majorBidi" w:hAnsiTheme="majorBidi" w:cstheme="majorBidi"/>
          <w:color w:val="000000"/>
          <w:sz w:val="22"/>
          <w:szCs w:val="22"/>
          <w:lang w:val="fr-FR"/>
        </w:rPr>
      </w:pPr>
      <w:r w:rsidRPr="00122C91">
        <w:rPr>
          <w:rFonts w:asciiTheme="majorBidi" w:hAnsiTheme="majorBidi" w:cstheme="majorBidi"/>
          <w:color w:val="000000"/>
          <w:sz w:val="22"/>
          <w:szCs w:val="22"/>
          <w:lang w:val="fr-FR"/>
        </w:rPr>
        <w:t>Les mentions devant figurer sur chaque bon de commande sont les suivantes :</w:t>
      </w:r>
    </w:p>
    <w:p w14:paraId="43F4272C" w14:textId="77777777" w:rsidR="00025281" w:rsidRPr="00122C91" w:rsidRDefault="00025281" w:rsidP="00680C62">
      <w:pPr>
        <w:ind w:left="420" w:right="12"/>
        <w:jc w:val="both"/>
        <w:rPr>
          <w:rFonts w:asciiTheme="majorBidi" w:eastAsia="Trebuchet MS" w:hAnsiTheme="majorBidi" w:cstheme="majorBidi"/>
          <w:color w:val="000000"/>
          <w:sz w:val="22"/>
          <w:szCs w:val="22"/>
          <w:lang w:val="fr-FR"/>
        </w:rPr>
      </w:pPr>
      <w:r w:rsidRPr="00122C91">
        <w:rPr>
          <w:rFonts w:asciiTheme="majorBidi" w:eastAsia="Trebuchet MS" w:hAnsiTheme="majorBidi" w:cstheme="majorBidi"/>
          <w:color w:val="000000"/>
          <w:sz w:val="22"/>
          <w:szCs w:val="22"/>
          <w:lang w:val="fr-FR"/>
        </w:rPr>
        <w:t>- le nom ou la raison sociale du titulaire.</w:t>
      </w:r>
    </w:p>
    <w:p w14:paraId="088FA944" w14:textId="77777777" w:rsidR="00025281" w:rsidRPr="00122C91" w:rsidRDefault="00025281" w:rsidP="00680C62">
      <w:pPr>
        <w:ind w:left="420" w:right="12"/>
        <w:jc w:val="both"/>
        <w:rPr>
          <w:rFonts w:asciiTheme="majorBidi" w:eastAsia="Trebuchet MS" w:hAnsiTheme="majorBidi" w:cstheme="majorBidi"/>
          <w:color w:val="000000"/>
          <w:sz w:val="22"/>
          <w:szCs w:val="22"/>
          <w:lang w:val="fr-FR"/>
        </w:rPr>
      </w:pPr>
      <w:r w:rsidRPr="00122C91">
        <w:rPr>
          <w:rFonts w:asciiTheme="majorBidi" w:eastAsia="Trebuchet MS" w:hAnsiTheme="majorBidi" w:cstheme="majorBidi"/>
          <w:color w:val="000000"/>
          <w:sz w:val="22"/>
          <w:szCs w:val="22"/>
          <w:lang w:val="fr-FR"/>
        </w:rPr>
        <w:t>- la date et le numéro du marché ;</w:t>
      </w:r>
    </w:p>
    <w:p w14:paraId="0A5D46DC" w14:textId="77777777" w:rsidR="00025281" w:rsidRPr="00122C91" w:rsidRDefault="00025281" w:rsidP="00680C62">
      <w:pPr>
        <w:ind w:left="420" w:right="12"/>
        <w:jc w:val="both"/>
        <w:rPr>
          <w:rFonts w:asciiTheme="majorBidi" w:eastAsia="Trebuchet MS" w:hAnsiTheme="majorBidi" w:cstheme="majorBidi"/>
          <w:color w:val="000000"/>
          <w:sz w:val="22"/>
          <w:szCs w:val="22"/>
          <w:lang w:val="fr-FR"/>
        </w:rPr>
      </w:pPr>
      <w:r w:rsidRPr="00122C91">
        <w:rPr>
          <w:rFonts w:asciiTheme="majorBidi" w:eastAsia="Trebuchet MS" w:hAnsiTheme="majorBidi" w:cstheme="majorBidi"/>
          <w:color w:val="000000"/>
          <w:sz w:val="22"/>
          <w:szCs w:val="22"/>
          <w:lang w:val="fr-FR"/>
        </w:rPr>
        <w:t>- la date et le numéro du bon de commande ;</w:t>
      </w:r>
    </w:p>
    <w:p w14:paraId="37741F65" w14:textId="77777777" w:rsidR="00025281" w:rsidRPr="00122C91" w:rsidRDefault="00025281" w:rsidP="00680C62">
      <w:pPr>
        <w:ind w:left="420" w:right="12"/>
        <w:jc w:val="both"/>
        <w:rPr>
          <w:rFonts w:asciiTheme="majorBidi" w:eastAsia="Trebuchet MS" w:hAnsiTheme="majorBidi" w:cstheme="majorBidi"/>
          <w:color w:val="000000"/>
          <w:sz w:val="22"/>
          <w:szCs w:val="22"/>
          <w:lang w:val="fr-FR"/>
        </w:rPr>
      </w:pPr>
      <w:r w:rsidRPr="00122C91">
        <w:rPr>
          <w:rFonts w:asciiTheme="majorBidi" w:eastAsia="Trebuchet MS" w:hAnsiTheme="majorBidi" w:cstheme="majorBidi"/>
          <w:color w:val="000000"/>
          <w:sz w:val="22"/>
          <w:szCs w:val="22"/>
          <w:lang w:val="fr-FR"/>
        </w:rPr>
        <w:t>- la nature et la description des prestations à réaliser ;</w:t>
      </w:r>
    </w:p>
    <w:p w14:paraId="7CE52561" w14:textId="77777777" w:rsidR="00025281" w:rsidRPr="00122C91" w:rsidRDefault="00025281" w:rsidP="00680C62">
      <w:pPr>
        <w:ind w:left="420" w:right="12"/>
        <w:jc w:val="both"/>
        <w:rPr>
          <w:rFonts w:asciiTheme="majorBidi" w:eastAsia="Trebuchet MS" w:hAnsiTheme="majorBidi" w:cstheme="majorBidi"/>
          <w:color w:val="000000"/>
          <w:sz w:val="22"/>
          <w:szCs w:val="22"/>
          <w:lang w:val="fr-FR"/>
        </w:rPr>
      </w:pPr>
      <w:r w:rsidRPr="00122C91">
        <w:rPr>
          <w:rFonts w:asciiTheme="majorBidi" w:eastAsia="Trebuchet MS" w:hAnsiTheme="majorBidi" w:cstheme="majorBidi"/>
          <w:color w:val="000000"/>
          <w:sz w:val="22"/>
          <w:szCs w:val="22"/>
          <w:lang w:val="fr-FR"/>
        </w:rPr>
        <w:t>- les délais de livraison (date de début et de fin) ;</w:t>
      </w:r>
    </w:p>
    <w:p w14:paraId="7DD7E336" w14:textId="77777777" w:rsidR="00025281" w:rsidRPr="00122C91" w:rsidRDefault="00025281" w:rsidP="00680C62">
      <w:pPr>
        <w:ind w:left="420" w:right="12"/>
        <w:jc w:val="both"/>
        <w:rPr>
          <w:rFonts w:asciiTheme="majorBidi" w:eastAsia="Trebuchet MS" w:hAnsiTheme="majorBidi" w:cstheme="majorBidi"/>
          <w:color w:val="000000"/>
          <w:sz w:val="22"/>
          <w:szCs w:val="22"/>
          <w:lang w:val="fr-FR"/>
        </w:rPr>
      </w:pPr>
      <w:r w:rsidRPr="00122C91">
        <w:rPr>
          <w:rFonts w:asciiTheme="majorBidi" w:eastAsia="Trebuchet MS" w:hAnsiTheme="majorBidi" w:cstheme="majorBidi"/>
          <w:color w:val="000000"/>
          <w:sz w:val="22"/>
          <w:szCs w:val="22"/>
          <w:lang w:val="fr-FR"/>
        </w:rPr>
        <w:t>- les lieux de livraison des prestations ;</w:t>
      </w:r>
    </w:p>
    <w:p w14:paraId="5E347AE3" w14:textId="77777777" w:rsidR="00025281" w:rsidRPr="00122C91" w:rsidRDefault="00025281" w:rsidP="00680C62">
      <w:pPr>
        <w:ind w:left="420" w:right="12"/>
        <w:jc w:val="both"/>
        <w:rPr>
          <w:rFonts w:asciiTheme="majorBidi" w:eastAsia="Trebuchet MS" w:hAnsiTheme="majorBidi" w:cstheme="majorBidi"/>
          <w:color w:val="000000"/>
          <w:sz w:val="22"/>
          <w:szCs w:val="22"/>
          <w:lang w:val="fr-FR"/>
        </w:rPr>
      </w:pPr>
      <w:r w:rsidRPr="00122C91">
        <w:rPr>
          <w:rFonts w:asciiTheme="majorBidi" w:eastAsia="Trebuchet MS" w:hAnsiTheme="majorBidi" w:cstheme="majorBidi"/>
          <w:color w:val="000000"/>
          <w:sz w:val="22"/>
          <w:szCs w:val="22"/>
          <w:lang w:val="fr-FR"/>
        </w:rPr>
        <w:t>- le montant du bon de commande ;</w:t>
      </w:r>
    </w:p>
    <w:p w14:paraId="1E5B4270" w14:textId="77777777" w:rsidR="00025281" w:rsidRPr="00122C91" w:rsidRDefault="00025281" w:rsidP="00680C62">
      <w:pPr>
        <w:ind w:left="420" w:right="12"/>
        <w:jc w:val="both"/>
        <w:rPr>
          <w:rFonts w:asciiTheme="majorBidi" w:eastAsia="Trebuchet MS" w:hAnsiTheme="majorBidi" w:cstheme="majorBidi"/>
          <w:color w:val="000000"/>
          <w:sz w:val="22"/>
          <w:szCs w:val="22"/>
          <w:lang w:val="fr-FR"/>
        </w:rPr>
      </w:pPr>
      <w:r w:rsidRPr="00122C91">
        <w:rPr>
          <w:rFonts w:asciiTheme="majorBidi" w:eastAsia="Trebuchet MS" w:hAnsiTheme="majorBidi" w:cstheme="majorBidi"/>
          <w:color w:val="000000"/>
          <w:sz w:val="22"/>
          <w:szCs w:val="22"/>
          <w:lang w:val="fr-FR"/>
        </w:rPr>
        <w:t>- les délais laissés le cas échéant aux titulaires pour formuler leurs observations.</w:t>
      </w:r>
    </w:p>
    <w:p w14:paraId="2E1092B6" w14:textId="77777777" w:rsidR="00025281" w:rsidRPr="00122C91" w:rsidRDefault="00025281" w:rsidP="00680C62">
      <w:pPr>
        <w:pStyle w:val="ParagrapheIndent2"/>
        <w:spacing w:line="232" w:lineRule="exact"/>
        <w:ind w:left="20" w:right="20"/>
        <w:jc w:val="both"/>
        <w:rPr>
          <w:rFonts w:asciiTheme="majorBidi" w:hAnsiTheme="majorBidi" w:cstheme="majorBidi"/>
          <w:color w:val="000000"/>
          <w:sz w:val="22"/>
          <w:szCs w:val="22"/>
          <w:lang w:val="fr-FR"/>
        </w:rPr>
      </w:pPr>
    </w:p>
    <w:p w14:paraId="4CD929A8" w14:textId="77777777" w:rsidR="00025281" w:rsidRPr="00122C91" w:rsidRDefault="00025281" w:rsidP="00680C62">
      <w:pPr>
        <w:pStyle w:val="ParagrapheIndent2"/>
        <w:spacing w:line="232" w:lineRule="exact"/>
        <w:ind w:left="20" w:right="20"/>
        <w:jc w:val="both"/>
        <w:rPr>
          <w:rFonts w:asciiTheme="majorBidi" w:hAnsiTheme="majorBidi" w:cstheme="majorBidi"/>
          <w:color w:val="000000"/>
          <w:sz w:val="22"/>
          <w:szCs w:val="22"/>
          <w:lang w:val="fr-FR"/>
        </w:rPr>
      </w:pPr>
      <w:r w:rsidRPr="00122C91">
        <w:rPr>
          <w:rFonts w:asciiTheme="majorBidi" w:hAnsiTheme="majorBidi" w:cstheme="majorBidi"/>
          <w:color w:val="000000"/>
          <w:sz w:val="22"/>
          <w:szCs w:val="22"/>
          <w:lang w:val="fr-FR"/>
        </w:rPr>
        <w:t>Seuls les bons de commande signés par le représentant du pouvoir adjudicateur pourront être honorés par le ou les titulaires.</w:t>
      </w:r>
      <w:r w:rsidRPr="00122C91">
        <w:rPr>
          <w:rFonts w:asciiTheme="majorBidi" w:hAnsiTheme="majorBidi" w:cstheme="majorBidi"/>
          <w:color w:val="000000"/>
          <w:sz w:val="22"/>
          <w:szCs w:val="22"/>
          <w:lang w:val="fr-FR"/>
        </w:rPr>
        <w:cr/>
      </w:r>
    </w:p>
    <w:p w14:paraId="421FEE31" w14:textId="77777777" w:rsidR="00025281" w:rsidRPr="00122C91" w:rsidRDefault="00025281" w:rsidP="00680C62">
      <w:pPr>
        <w:jc w:val="both"/>
        <w:rPr>
          <w:rFonts w:asciiTheme="majorBidi" w:hAnsiTheme="majorBidi" w:cstheme="majorBidi"/>
          <w:sz w:val="22"/>
          <w:szCs w:val="22"/>
          <w:lang w:val="fr-FR"/>
        </w:rPr>
      </w:pPr>
      <w:r w:rsidRPr="00122C91">
        <w:rPr>
          <w:rFonts w:asciiTheme="majorBidi" w:hAnsiTheme="majorBidi" w:cstheme="majorBidi"/>
          <w:sz w:val="22"/>
          <w:szCs w:val="22"/>
          <w:lang w:val="fr-FR"/>
        </w:rPr>
        <w:t xml:space="preserve">Les bons de commande émis en fin de marché ne pourront voir leur exécution se prolonger de plus de trois (3) mois après la date d’expiration du marché. </w:t>
      </w:r>
    </w:p>
    <w:p w14:paraId="296BE9E6" w14:textId="6A1DCFFE" w:rsidR="00DB77EC" w:rsidRDefault="00025281" w:rsidP="00680C62">
      <w:pPr>
        <w:jc w:val="both"/>
        <w:rPr>
          <w:rFonts w:asciiTheme="majorBidi" w:hAnsiTheme="majorBidi" w:cstheme="majorBidi"/>
          <w:sz w:val="22"/>
          <w:szCs w:val="22"/>
          <w:lang w:val="fr-FR"/>
        </w:rPr>
      </w:pPr>
      <w:r w:rsidRPr="00122C91">
        <w:rPr>
          <w:rFonts w:asciiTheme="majorBidi" w:hAnsiTheme="majorBidi" w:cstheme="majorBidi"/>
          <w:sz w:val="22"/>
          <w:szCs w:val="22"/>
          <w:lang w:val="fr-FR"/>
        </w:rPr>
        <w:t>Les bons de commandes pourront être émis jusqu’au dernier jour de la période de validité du marché</w:t>
      </w:r>
    </w:p>
    <w:p w14:paraId="14C13911" w14:textId="77777777" w:rsidR="00837BED" w:rsidRPr="00122C91" w:rsidRDefault="00837BED" w:rsidP="00025281">
      <w:pPr>
        <w:rPr>
          <w:sz w:val="22"/>
          <w:szCs w:val="22"/>
          <w:lang w:val="fr-FR"/>
        </w:rPr>
      </w:pPr>
    </w:p>
    <w:p w14:paraId="2BF8E948" w14:textId="77777777" w:rsidR="000F56BD" w:rsidRPr="00DE0E9B" w:rsidRDefault="008E274F">
      <w:pPr>
        <w:pStyle w:val="Titre2"/>
        <w:spacing w:after="100"/>
        <w:ind w:left="280"/>
        <w:rPr>
          <w:rFonts w:ascii="Times New Roman" w:eastAsia="Trebuchet MS" w:hAnsi="Times New Roman" w:cs="Times New Roman"/>
          <w:i w:val="0"/>
          <w:color w:val="000000"/>
          <w:sz w:val="22"/>
          <w:szCs w:val="22"/>
          <w:lang w:val="fr-FR"/>
        </w:rPr>
      </w:pPr>
      <w:bookmarkStart w:id="9" w:name="ArtL2_CCAP-1-A1.6"/>
      <w:bookmarkStart w:id="10" w:name="_Toc202521400"/>
      <w:bookmarkEnd w:id="9"/>
      <w:r w:rsidRPr="00DE0E9B">
        <w:rPr>
          <w:rFonts w:ascii="Times New Roman" w:eastAsia="Trebuchet MS" w:hAnsi="Times New Roman" w:cs="Times New Roman"/>
          <w:i w:val="0"/>
          <w:color w:val="000000"/>
          <w:sz w:val="22"/>
          <w:szCs w:val="22"/>
          <w:lang w:val="fr-FR"/>
        </w:rPr>
        <w:t>1.5 - Réalisation de prestations similaires</w:t>
      </w:r>
      <w:bookmarkEnd w:id="10"/>
    </w:p>
    <w:p w14:paraId="071A4900" w14:textId="77777777" w:rsidR="000F56BD" w:rsidRPr="00DE0E9B" w:rsidRDefault="008E274F">
      <w:pPr>
        <w:pStyle w:val="ParagrapheIndent2"/>
        <w:spacing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Le pouvoir adjudicateur pourra confier au titulaire de l'accord-cadre, en application des articles L. 2122-1 et R. 2122-7 du Code de la commande publique, un ou plusieurs nouveaux accords-cadres ayant pour objet la réalisation de prestations similaires.</w:t>
      </w:r>
    </w:p>
    <w:p w14:paraId="166F3050" w14:textId="77777777" w:rsidR="000F56BD" w:rsidRPr="00DE0E9B" w:rsidRDefault="000F56BD">
      <w:pPr>
        <w:pStyle w:val="ParagrapheIndent2"/>
        <w:spacing w:line="232" w:lineRule="exact"/>
        <w:jc w:val="both"/>
        <w:rPr>
          <w:rFonts w:ascii="Times New Roman" w:hAnsi="Times New Roman" w:cs="Times New Roman"/>
          <w:color w:val="000000"/>
          <w:sz w:val="22"/>
          <w:szCs w:val="22"/>
          <w:lang w:val="fr-FR"/>
        </w:rPr>
      </w:pPr>
    </w:p>
    <w:p w14:paraId="0EAF0240" w14:textId="1D6170A2" w:rsidR="00837BED" w:rsidRDefault="008E274F" w:rsidP="00837BED">
      <w:pPr>
        <w:pStyle w:val="ParagrapheIndent2"/>
        <w:spacing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 xml:space="preserve">La durée pendant laquelle un nouvel accord-cadre pourra être conclu ne peut dépasser </w:t>
      </w:r>
      <w:r w:rsidR="005E7BBC">
        <w:rPr>
          <w:rFonts w:ascii="Times New Roman" w:hAnsi="Times New Roman" w:cs="Times New Roman"/>
          <w:color w:val="000000"/>
          <w:sz w:val="22"/>
          <w:szCs w:val="22"/>
          <w:lang w:val="fr-FR"/>
        </w:rPr>
        <w:t>4</w:t>
      </w:r>
      <w:r w:rsidRPr="00DE0E9B">
        <w:rPr>
          <w:rFonts w:ascii="Times New Roman" w:hAnsi="Times New Roman" w:cs="Times New Roman"/>
          <w:color w:val="000000"/>
          <w:sz w:val="22"/>
          <w:szCs w:val="22"/>
          <w:lang w:val="fr-FR"/>
        </w:rPr>
        <w:t xml:space="preserve"> ans à compter de la notification du présent accord-cadre.</w:t>
      </w:r>
    </w:p>
    <w:p w14:paraId="3E4B7904" w14:textId="77777777" w:rsidR="00680C62" w:rsidRDefault="00680C62" w:rsidP="00C97357">
      <w:pPr>
        <w:rPr>
          <w:rFonts w:eastAsia="Trebuchet MS"/>
          <w:color w:val="000000"/>
          <w:sz w:val="22"/>
          <w:szCs w:val="22"/>
          <w:highlight w:val="yellow"/>
          <w:u w:val="single"/>
          <w:lang w:val="fr-FR"/>
        </w:rPr>
      </w:pPr>
    </w:p>
    <w:p w14:paraId="4623415A" w14:textId="77777777" w:rsidR="00837BED" w:rsidRPr="00837BED" w:rsidRDefault="00837BED" w:rsidP="00837BED">
      <w:pPr>
        <w:rPr>
          <w:lang w:val="fr-FR"/>
        </w:rPr>
      </w:pPr>
    </w:p>
    <w:p w14:paraId="621EDB52" w14:textId="199B46FA" w:rsidR="007D4378" w:rsidRPr="007D4378" w:rsidRDefault="008E274F" w:rsidP="00837BED">
      <w:pPr>
        <w:pStyle w:val="Titre2"/>
        <w:spacing w:after="100"/>
        <w:ind w:left="280"/>
        <w:rPr>
          <w:rFonts w:ascii="Times New Roman" w:eastAsia="Trebuchet MS" w:hAnsi="Times New Roman" w:cs="Times New Roman"/>
          <w:i w:val="0"/>
          <w:color w:val="000000"/>
          <w:sz w:val="22"/>
          <w:szCs w:val="22"/>
          <w:lang w:val="fr-FR"/>
        </w:rPr>
      </w:pPr>
      <w:r w:rsidRPr="00837BED">
        <w:rPr>
          <w:rFonts w:ascii="Times New Roman" w:eastAsia="Trebuchet MS" w:hAnsi="Times New Roman" w:cs="Times New Roman"/>
          <w:i w:val="0"/>
          <w:color w:val="000000"/>
          <w:sz w:val="22"/>
          <w:szCs w:val="22"/>
          <w:lang w:val="fr-FR"/>
        </w:rPr>
        <w:lastRenderedPageBreak/>
        <w:t>  </w:t>
      </w:r>
      <w:bookmarkStart w:id="11" w:name="_Toc202521401"/>
      <w:r w:rsidR="007D4378" w:rsidRPr="007D4378">
        <w:rPr>
          <w:rFonts w:ascii="Times New Roman" w:eastAsia="Trebuchet MS" w:hAnsi="Times New Roman" w:cs="Times New Roman"/>
          <w:i w:val="0"/>
          <w:color w:val="000000"/>
          <w:sz w:val="22"/>
          <w:szCs w:val="22"/>
          <w:lang w:val="fr-FR"/>
        </w:rPr>
        <w:t>1.6 – Etendue des prestations</w:t>
      </w:r>
      <w:bookmarkEnd w:id="11"/>
    </w:p>
    <w:p w14:paraId="54D0D4CB" w14:textId="77777777" w:rsidR="007D4378" w:rsidRPr="007D4378" w:rsidRDefault="007D4378" w:rsidP="007D4378">
      <w:pPr>
        <w:jc w:val="both"/>
        <w:rPr>
          <w:sz w:val="22"/>
          <w:lang w:val="fr-FR"/>
        </w:rPr>
      </w:pPr>
      <w:r w:rsidRPr="007D4378">
        <w:rPr>
          <w:sz w:val="22"/>
          <w:lang w:val="fr-FR"/>
        </w:rPr>
        <w:t xml:space="preserve">Les descriptions des prestations et leurs spécifications figurent au Cahier des Clauses Techniques Particulières (CCTP). </w:t>
      </w:r>
    </w:p>
    <w:p w14:paraId="6A80612F" w14:textId="77777777" w:rsidR="007D4378" w:rsidRDefault="007D4378" w:rsidP="007D4378">
      <w:pPr>
        <w:jc w:val="both"/>
        <w:rPr>
          <w:sz w:val="22"/>
          <w:lang w:val="fr-FR"/>
        </w:rPr>
      </w:pPr>
    </w:p>
    <w:p w14:paraId="5A1D486D" w14:textId="1FA60CE9" w:rsidR="007D4378" w:rsidRPr="007D4378" w:rsidRDefault="007D4378" w:rsidP="007D4378">
      <w:pPr>
        <w:jc w:val="both"/>
        <w:rPr>
          <w:sz w:val="22"/>
          <w:u w:val="single"/>
          <w:lang w:val="fr-FR"/>
        </w:rPr>
      </w:pPr>
      <w:r w:rsidRPr="007D4378">
        <w:rPr>
          <w:sz w:val="22"/>
          <w:u w:val="single"/>
          <w:lang w:val="fr-FR"/>
        </w:rPr>
        <w:t>Evolution</w:t>
      </w:r>
      <w:r w:rsidR="007F152A">
        <w:rPr>
          <w:sz w:val="22"/>
          <w:u w:val="single"/>
          <w:lang w:val="fr-FR"/>
        </w:rPr>
        <w:t>s</w:t>
      </w:r>
      <w:r w:rsidRPr="007D4378">
        <w:rPr>
          <w:sz w:val="22"/>
          <w:u w:val="single"/>
          <w:lang w:val="fr-FR"/>
        </w:rPr>
        <w:t xml:space="preserve"> du matériel en cours d’exécution de marché :</w:t>
      </w:r>
    </w:p>
    <w:p w14:paraId="30705D35" w14:textId="0DDD7BE6" w:rsidR="007D4378" w:rsidRDefault="007D4378" w:rsidP="007D4378">
      <w:pPr>
        <w:jc w:val="both"/>
        <w:rPr>
          <w:sz w:val="22"/>
          <w:lang w:val="fr-FR"/>
        </w:rPr>
      </w:pPr>
      <w:r w:rsidRPr="007D4378">
        <w:rPr>
          <w:sz w:val="22"/>
          <w:lang w:val="fr-FR"/>
        </w:rPr>
        <w:t>Dans le cadre d’une évolution constante d</w:t>
      </w:r>
      <w:r w:rsidR="006447E2">
        <w:rPr>
          <w:sz w:val="22"/>
          <w:lang w:val="fr-FR"/>
        </w:rPr>
        <w:t>es sites</w:t>
      </w:r>
      <w:r w:rsidRPr="007D4378">
        <w:rPr>
          <w:sz w:val="22"/>
          <w:lang w:val="fr-FR"/>
        </w:rPr>
        <w:t xml:space="preserve"> de la CPCAM des Bouches-du-Rhône, le</w:t>
      </w:r>
      <w:r w:rsidR="00631CBB">
        <w:rPr>
          <w:sz w:val="22"/>
          <w:lang w:val="fr-FR"/>
        </w:rPr>
        <w:t xml:space="preserve"> </w:t>
      </w:r>
      <w:r w:rsidR="00631CBB" w:rsidRPr="007F152A">
        <w:rPr>
          <w:sz w:val="22"/>
          <w:lang w:val="fr-FR"/>
        </w:rPr>
        <w:t>nombre</w:t>
      </w:r>
      <w:r w:rsidR="00631CBB">
        <w:rPr>
          <w:sz w:val="22"/>
          <w:lang w:val="fr-FR"/>
        </w:rPr>
        <w:t xml:space="preserve"> </w:t>
      </w:r>
      <w:r w:rsidR="007F152A">
        <w:rPr>
          <w:sz w:val="22"/>
          <w:lang w:val="fr-FR"/>
        </w:rPr>
        <w:t xml:space="preserve">et les modèles </w:t>
      </w:r>
      <w:r w:rsidR="00631CBB">
        <w:rPr>
          <w:sz w:val="22"/>
          <w:lang w:val="fr-FR"/>
        </w:rPr>
        <w:t>d</w:t>
      </w:r>
      <w:r w:rsidR="0006190A">
        <w:rPr>
          <w:sz w:val="22"/>
          <w:lang w:val="fr-FR"/>
        </w:rPr>
        <w:t>’onduleurs</w:t>
      </w:r>
      <w:r w:rsidR="00631CBB">
        <w:rPr>
          <w:sz w:val="22"/>
          <w:lang w:val="fr-FR"/>
        </w:rPr>
        <w:t xml:space="preserve"> </w:t>
      </w:r>
      <w:r w:rsidR="006447E2">
        <w:rPr>
          <w:sz w:val="22"/>
          <w:lang w:val="fr-FR"/>
        </w:rPr>
        <w:t>inclus dans le périmètre de maintenance pourr</w:t>
      </w:r>
      <w:r w:rsidR="007F152A">
        <w:rPr>
          <w:sz w:val="22"/>
          <w:lang w:val="fr-FR"/>
        </w:rPr>
        <w:t>ont</w:t>
      </w:r>
      <w:r w:rsidRPr="007D4378">
        <w:rPr>
          <w:sz w:val="22"/>
          <w:lang w:val="fr-FR"/>
        </w:rPr>
        <w:t xml:space="preserve"> évoluer en cours d’exécution de marché</w:t>
      </w:r>
      <w:r w:rsidR="00631CBB">
        <w:rPr>
          <w:sz w:val="22"/>
          <w:lang w:val="fr-FR"/>
        </w:rPr>
        <w:t>,</w:t>
      </w:r>
      <w:r w:rsidRPr="007D4378">
        <w:rPr>
          <w:sz w:val="22"/>
          <w:lang w:val="fr-FR"/>
        </w:rPr>
        <w:t xml:space="preserve"> soit en diminution soit en augmentation. </w:t>
      </w:r>
    </w:p>
    <w:p w14:paraId="3527CF6C" w14:textId="77777777" w:rsidR="00C902B3" w:rsidRDefault="00C902B3" w:rsidP="007D4378">
      <w:pPr>
        <w:jc w:val="both"/>
        <w:rPr>
          <w:sz w:val="22"/>
          <w:lang w:val="fr-FR"/>
        </w:rPr>
      </w:pPr>
    </w:p>
    <w:p w14:paraId="6654BD64" w14:textId="3A5B22DA" w:rsidR="007D4378" w:rsidRPr="00AA2E72" w:rsidRDefault="007B01E0" w:rsidP="00837BED">
      <w:pPr>
        <w:jc w:val="both"/>
        <w:rPr>
          <w:sz w:val="22"/>
          <w:lang w:val="fr-FR"/>
        </w:rPr>
      </w:pPr>
      <w:r w:rsidRPr="00BB2B1C">
        <w:rPr>
          <w:sz w:val="22"/>
          <w:lang w:val="fr-FR"/>
        </w:rPr>
        <w:t xml:space="preserve">Les évolutions </w:t>
      </w:r>
      <w:r w:rsidR="006447E2" w:rsidRPr="00BB2B1C">
        <w:rPr>
          <w:sz w:val="22"/>
          <w:lang w:val="fr-FR"/>
        </w:rPr>
        <w:t>ser</w:t>
      </w:r>
      <w:r w:rsidRPr="00BB2B1C">
        <w:rPr>
          <w:sz w:val="22"/>
          <w:lang w:val="fr-FR"/>
        </w:rPr>
        <w:t xml:space="preserve">ont demandées par l’Organisme par notification écrite envoyée </w:t>
      </w:r>
      <w:r w:rsidR="006447E2" w:rsidRPr="00BB2B1C">
        <w:rPr>
          <w:sz w:val="22"/>
          <w:lang w:val="fr-FR"/>
        </w:rPr>
        <w:t>par</w:t>
      </w:r>
      <w:r w:rsidRPr="00BB2B1C">
        <w:rPr>
          <w:sz w:val="22"/>
          <w:lang w:val="fr-FR"/>
        </w:rPr>
        <w:t xml:space="preserve"> courrier </w:t>
      </w:r>
      <w:r w:rsidR="006447E2" w:rsidRPr="00BB2B1C">
        <w:rPr>
          <w:sz w:val="22"/>
          <w:lang w:val="fr-FR"/>
        </w:rPr>
        <w:t>électronique</w:t>
      </w:r>
      <w:r w:rsidRPr="00BB2B1C">
        <w:rPr>
          <w:sz w:val="22"/>
          <w:lang w:val="fr-FR"/>
        </w:rPr>
        <w:t xml:space="preserve">, à tout moment et sans préavis. </w:t>
      </w:r>
      <w:r w:rsidR="00631CBB" w:rsidRPr="00BB2B1C">
        <w:rPr>
          <w:sz w:val="22"/>
          <w:lang w:val="fr-FR"/>
        </w:rPr>
        <w:t>L</w:t>
      </w:r>
      <w:r w:rsidRPr="00BB2B1C">
        <w:rPr>
          <w:sz w:val="22"/>
          <w:lang w:val="fr-FR"/>
        </w:rPr>
        <w:t xml:space="preserve">e Titulaire </w:t>
      </w:r>
      <w:r w:rsidR="006447E2" w:rsidRPr="00BB2B1C">
        <w:rPr>
          <w:sz w:val="22"/>
          <w:lang w:val="fr-FR"/>
        </w:rPr>
        <w:t xml:space="preserve">devra accuser réception du courrier électronique et </w:t>
      </w:r>
      <w:r w:rsidRPr="00BB2B1C">
        <w:rPr>
          <w:sz w:val="22"/>
          <w:lang w:val="fr-FR"/>
        </w:rPr>
        <w:t xml:space="preserve">disposera de </w:t>
      </w:r>
      <w:r w:rsidR="007F152A" w:rsidRPr="00BB2B1C">
        <w:rPr>
          <w:sz w:val="22"/>
          <w:lang w:val="fr-FR"/>
        </w:rPr>
        <w:t>30</w:t>
      </w:r>
      <w:r w:rsidRPr="00BB2B1C">
        <w:rPr>
          <w:sz w:val="22"/>
          <w:lang w:val="fr-FR"/>
        </w:rPr>
        <w:t xml:space="preserve"> jours pour prendre en compte le nouveau périmètre de maintenance.</w:t>
      </w:r>
      <w:r w:rsidR="007F152A" w:rsidRPr="00BB2B1C">
        <w:rPr>
          <w:sz w:val="22"/>
          <w:lang w:val="fr-FR"/>
        </w:rPr>
        <w:t xml:space="preserve"> Un avenant sera réalisé pour actualiser les bordereaux de prix.</w:t>
      </w:r>
    </w:p>
    <w:p w14:paraId="6C52B1AF" w14:textId="470BFA5F" w:rsidR="00C97357" w:rsidRDefault="00C97357" w:rsidP="00837BED">
      <w:pPr>
        <w:jc w:val="both"/>
        <w:rPr>
          <w:lang w:val="fr-FR"/>
        </w:rPr>
      </w:pPr>
    </w:p>
    <w:p w14:paraId="1F4AD75A" w14:textId="3062F07F" w:rsidR="006F7012" w:rsidRPr="006F7012" w:rsidRDefault="006F7012" w:rsidP="006F7012">
      <w:pPr>
        <w:pStyle w:val="Titre2"/>
        <w:spacing w:after="100"/>
        <w:ind w:left="280"/>
        <w:rPr>
          <w:rFonts w:ascii="Times New Roman" w:eastAsia="Trebuchet MS" w:hAnsi="Times New Roman" w:cs="Times New Roman"/>
          <w:i w:val="0"/>
          <w:color w:val="000000"/>
          <w:sz w:val="22"/>
          <w:szCs w:val="22"/>
          <w:lang w:val="fr-FR"/>
        </w:rPr>
      </w:pPr>
      <w:bookmarkStart w:id="12" w:name="_Toc202521402"/>
      <w:r w:rsidRPr="006F7012">
        <w:rPr>
          <w:rFonts w:ascii="Times New Roman" w:eastAsia="Trebuchet MS" w:hAnsi="Times New Roman" w:cs="Times New Roman"/>
          <w:i w:val="0"/>
          <w:color w:val="000000"/>
          <w:sz w:val="22"/>
          <w:szCs w:val="22"/>
          <w:lang w:val="fr-FR"/>
        </w:rPr>
        <w:t>1</w:t>
      </w:r>
      <w:r>
        <w:rPr>
          <w:rFonts w:ascii="Times New Roman" w:eastAsia="Trebuchet MS" w:hAnsi="Times New Roman" w:cs="Times New Roman"/>
          <w:i w:val="0"/>
          <w:color w:val="000000"/>
          <w:sz w:val="22"/>
          <w:szCs w:val="22"/>
          <w:lang w:val="fr-FR"/>
        </w:rPr>
        <w:t>.7</w:t>
      </w:r>
      <w:r w:rsidRPr="006F7012">
        <w:rPr>
          <w:rFonts w:ascii="Times New Roman" w:eastAsia="Trebuchet MS" w:hAnsi="Times New Roman" w:cs="Times New Roman"/>
          <w:i w:val="0"/>
          <w:color w:val="000000"/>
          <w:sz w:val="22"/>
          <w:szCs w:val="22"/>
          <w:lang w:val="fr-FR"/>
        </w:rPr>
        <w:t xml:space="preserve"> - Clause de réexamen</w:t>
      </w:r>
      <w:bookmarkEnd w:id="12"/>
    </w:p>
    <w:p w14:paraId="15346B65" w14:textId="77777777" w:rsidR="006F7012" w:rsidRPr="006F7012" w:rsidRDefault="006F7012" w:rsidP="006F7012">
      <w:pPr>
        <w:jc w:val="both"/>
        <w:rPr>
          <w:lang w:val="fr-FR"/>
        </w:rPr>
      </w:pPr>
    </w:p>
    <w:p w14:paraId="1708B10D" w14:textId="77777777" w:rsidR="006F7012" w:rsidRPr="006F7012" w:rsidRDefault="006F7012" w:rsidP="006F7012">
      <w:pPr>
        <w:jc w:val="both"/>
        <w:rPr>
          <w:sz w:val="22"/>
          <w:lang w:val="fr-FR"/>
        </w:rPr>
      </w:pPr>
      <w:r w:rsidRPr="006F7012">
        <w:rPr>
          <w:sz w:val="22"/>
          <w:lang w:val="fr-FR"/>
        </w:rPr>
        <w:t xml:space="preserve">Une procédure de réexamen des conditions d'exécution de l'accord-cadre </w:t>
      </w:r>
      <w:proofErr w:type="gramStart"/>
      <w:r w:rsidRPr="006F7012">
        <w:rPr>
          <w:sz w:val="22"/>
          <w:lang w:val="fr-FR"/>
        </w:rPr>
        <w:t>peut être</w:t>
      </w:r>
      <w:proofErr w:type="gramEnd"/>
      <w:r w:rsidRPr="006F7012">
        <w:rPr>
          <w:sz w:val="22"/>
          <w:lang w:val="fr-FR"/>
        </w:rPr>
        <w:t xml:space="preserve"> menée en application des articles L. 2194-1 1° et R. 2194-1 du Code de la commande publique. Toute modification des conditions d'exécution acceptée à l'issue de cette procédure de réexamen fait l'objet d'un avenant au présent accord-cadre.</w:t>
      </w:r>
    </w:p>
    <w:p w14:paraId="437CEB68" w14:textId="77777777" w:rsidR="006F7012" w:rsidRPr="006F7012" w:rsidRDefault="006F7012" w:rsidP="006F7012">
      <w:pPr>
        <w:jc w:val="both"/>
        <w:rPr>
          <w:sz w:val="22"/>
          <w:lang w:val="fr-FR"/>
        </w:rPr>
      </w:pPr>
    </w:p>
    <w:p w14:paraId="2A5FCAA7" w14:textId="77777777" w:rsidR="006F7012" w:rsidRPr="006F7012" w:rsidRDefault="006F7012" w:rsidP="006F7012">
      <w:pPr>
        <w:jc w:val="both"/>
        <w:rPr>
          <w:sz w:val="22"/>
          <w:lang w:val="fr-FR"/>
        </w:rPr>
      </w:pPr>
      <w:r w:rsidRPr="006F7012">
        <w:rPr>
          <w:sz w:val="22"/>
          <w:lang w:val="fr-FR"/>
        </w:rPr>
        <w:t>Cette procédure s'applique lorsque la teneur des modifications n'est pas prévue initialement dans l'accord-cadre, et ce pendant toute la durée de son exécution.</w:t>
      </w:r>
    </w:p>
    <w:p w14:paraId="37EE224A" w14:textId="77777777" w:rsidR="006F7012" w:rsidRPr="006F7012" w:rsidRDefault="006F7012" w:rsidP="006F7012">
      <w:pPr>
        <w:jc w:val="both"/>
        <w:rPr>
          <w:sz w:val="22"/>
          <w:lang w:val="fr-FR"/>
        </w:rPr>
      </w:pPr>
    </w:p>
    <w:p w14:paraId="45A63E82" w14:textId="77777777" w:rsidR="006F7012" w:rsidRPr="006F7012" w:rsidRDefault="006F7012" w:rsidP="006F7012">
      <w:pPr>
        <w:jc w:val="both"/>
        <w:rPr>
          <w:sz w:val="22"/>
          <w:lang w:val="fr-FR"/>
        </w:rPr>
      </w:pPr>
      <w:r w:rsidRPr="006F7012">
        <w:rPr>
          <w:sz w:val="22"/>
          <w:lang w:val="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14:paraId="15B8E1F6" w14:textId="77777777" w:rsidR="006F7012" w:rsidRPr="006F7012" w:rsidRDefault="006F7012" w:rsidP="006F7012">
      <w:pPr>
        <w:jc w:val="both"/>
        <w:rPr>
          <w:sz w:val="22"/>
          <w:lang w:val="fr-FR"/>
        </w:rPr>
      </w:pPr>
    </w:p>
    <w:p w14:paraId="70C160F2" w14:textId="77777777" w:rsidR="006F7012" w:rsidRPr="006F7012" w:rsidRDefault="006F7012" w:rsidP="006F7012">
      <w:pPr>
        <w:jc w:val="both"/>
        <w:rPr>
          <w:sz w:val="22"/>
          <w:lang w:val="fr-FR"/>
        </w:rPr>
      </w:pPr>
      <w:r w:rsidRPr="006F7012">
        <w:rPr>
          <w:sz w:val="22"/>
          <w:lang w:val="fr-FR"/>
        </w:rPr>
        <w:t>Si le principe et les conditions de mise en œuvre du réexamen sont acceptés par les parties, il trouve à s'appliquer quel que soit le montant des modifications qu'il induit.</w:t>
      </w:r>
    </w:p>
    <w:p w14:paraId="45B1282A" w14:textId="77777777" w:rsidR="006F7012" w:rsidRPr="006F7012" w:rsidRDefault="006F7012" w:rsidP="006F7012">
      <w:pPr>
        <w:jc w:val="both"/>
        <w:rPr>
          <w:sz w:val="22"/>
          <w:lang w:val="fr-FR"/>
        </w:rPr>
      </w:pPr>
    </w:p>
    <w:p w14:paraId="385E9DAA" w14:textId="77777777" w:rsidR="006F7012" w:rsidRPr="006F7012" w:rsidRDefault="006F7012" w:rsidP="006F7012">
      <w:pPr>
        <w:jc w:val="both"/>
        <w:rPr>
          <w:sz w:val="22"/>
          <w:lang w:val="fr-FR"/>
        </w:rPr>
      </w:pPr>
      <w:r w:rsidRPr="006F7012">
        <w:rPr>
          <w:sz w:val="22"/>
          <w:lang w:val="fr-FR"/>
        </w:rPr>
        <w:t>L'initiative de la demande de réexamen appartient aux deux parties, et la procédure de réexamen n'interrompt en aucun cas l'exécution des prestations.</w:t>
      </w:r>
    </w:p>
    <w:p w14:paraId="20D34466" w14:textId="77777777" w:rsidR="006F7012" w:rsidRPr="006F7012" w:rsidRDefault="006F7012" w:rsidP="006F7012">
      <w:pPr>
        <w:jc w:val="both"/>
        <w:rPr>
          <w:sz w:val="22"/>
          <w:lang w:val="fr-FR"/>
        </w:rPr>
      </w:pPr>
      <w:r w:rsidRPr="006F7012">
        <w:rPr>
          <w:sz w:val="22"/>
          <w:lang w:val="fr-FR"/>
        </w:rPr>
        <w:t>La demande doit être transmise par tout moyen matériel ou dématérialisé permettant de déterminer de façon certaine la date de sa réception.</w:t>
      </w:r>
    </w:p>
    <w:p w14:paraId="63F3B506" w14:textId="77777777" w:rsidR="006F7012" w:rsidRPr="006F7012" w:rsidRDefault="006F7012" w:rsidP="006F7012">
      <w:pPr>
        <w:jc w:val="both"/>
        <w:rPr>
          <w:sz w:val="22"/>
          <w:lang w:val="fr-FR"/>
        </w:rPr>
      </w:pPr>
      <w:r w:rsidRPr="006F7012">
        <w:rPr>
          <w:sz w:val="22"/>
          <w:lang w:val="fr-FR"/>
        </w:rPr>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14:paraId="17749B52" w14:textId="77777777" w:rsidR="006F7012" w:rsidRPr="006F7012" w:rsidRDefault="006F7012" w:rsidP="006F7012">
      <w:pPr>
        <w:jc w:val="both"/>
        <w:rPr>
          <w:sz w:val="22"/>
          <w:lang w:val="fr-FR"/>
        </w:rPr>
      </w:pPr>
    </w:p>
    <w:p w14:paraId="6F776118" w14:textId="2A3C92EA" w:rsidR="006F7012" w:rsidRPr="006F7012" w:rsidRDefault="006F7012" w:rsidP="006F7012">
      <w:pPr>
        <w:jc w:val="both"/>
        <w:rPr>
          <w:sz w:val="22"/>
          <w:lang w:val="fr-FR"/>
        </w:rPr>
      </w:pPr>
      <w:r w:rsidRPr="006F7012">
        <w:rPr>
          <w:sz w:val="22"/>
          <w:lang w:val="fr-FR"/>
        </w:rPr>
        <w:t xml:space="preserve">La procédure de réexamen ainsi définie </w:t>
      </w:r>
      <w:r w:rsidR="004C5631" w:rsidRPr="006F7012">
        <w:rPr>
          <w:sz w:val="22"/>
          <w:lang w:val="fr-FR"/>
        </w:rPr>
        <w:t>peut-être</w:t>
      </w:r>
      <w:r w:rsidRPr="006F7012">
        <w:rPr>
          <w:sz w:val="22"/>
          <w:lang w:val="fr-FR"/>
        </w:rPr>
        <w:t xml:space="preserve"> initiée dans les cas suivants :</w:t>
      </w:r>
    </w:p>
    <w:p w14:paraId="3492EA26" w14:textId="77777777" w:rsidR="00CF48D8" w:rsidRDefault="00CF48D8" w:rsidP="006F7012">
      <w:pPr>
        <w:jc w:val="both"/>
        <w:rPr>
          <w:sz w:val="22"/>
          <w:lang w:val="fr-FR"/>
        </w:rPr>
      </w:pPr>
    </w:p>
    <w:p w14:paraId="51D4BA6C" w14:textId="52E97692" w:rsidR="006F7012" w:rsidRDefault="006F7012" w:rsidP="006F7012">
      <w:pPr>
        <w:jc w:val="both"/>
        <w:rPr>
          <w:sz w:val="22"/>
          <w:lang w:val="fr-FR"/>
        </w:rPr>
      </w:pPr>
      <w:r w:rsidRPr="006F7012">
        <w:rPr>
          <w:sz w:val="22"/>
          <w:lang w:val="fr-FR"/>
        </w:rPr>
        <w:t>1 - En cas de modification du périmètre</w:t>
      </w:r>
      <w:del w:id="13" w:author="FURIN FRANCK (CPAM BOUCHES-DU-RHONE)" w:date="2025-07-03T15:38:00Z">
        <w:r w:rsidRPr="006F7012" w:rsidDel="00B36A23">
          <w:rPr>
            <w:sz w:val="22"/>
            <w:lang w:val="fr-FR"/>
          </w:rPr>
          <w:delText xml:space="preserve"> </w:delText>
        </w:r>
      </w:del>
      <w:r w:rsidRPr="006F7012">
        <w:rPr>
          <w:sz w:val="22"/>
          <w:lang w:val="fr-FR"/>
        </w:rPr>
        <w:t>: l’ajout ou la suppression d</w:t>
      </w:r>
      <w:r>
        <w:rPr>
          <w:sz w:val="22"/>
          <w:lang w:val="fr-FR"/>
        </w:rPr>
        <w:t>’onduleurs</w:t>
      </w:r>
      <w:r w:rsidRPr="006F7012">
        <w:rPr>
          <w:sz w:val="22"/>
          <w:lang w:val="fr-FR"/>
        </w:rPr>
        <w:t xml:space="preserve"> peut également intervenir de manière provisoire ou définitive sans limitation.</w:t>
      </w:r>
    </w:p>
    <w:p w14:paraId="52FC319E" w14:textId="292AD58C" w:rsidR="004C5631" w:rsidRDefault="004C5631" w:rsidP="006F7012">
      <w:pPr>
        <w:jc w:val="both"/>
        <w:rPr>
          <w:sz w:val="22"/>
          <w:lang w:val="fr-FR"/>
        </w:rPr>
      </w:pPr>
    </w:p>
    <w:p w14:paraId="5C4DACDE" w14:textId="77777777" w:rsidR="004C5631" w:rsidRPr="004C5631" w:rsidRDefault="004C5631" w:rsidP="004C5631">
      <w:pPr>
        <w:jc w:val="both"/>
        <w:rPr>
          <w:sz w:val="22"/>
          <w:lang w:val="fr-FR"/>
        </w:rPr>
      </w:pPr>
      <w:r w:rsidRPr="004C5631">
        <w:rPr>
          <w:sz w:val="22"/>
          <w:lang w:val="fr-FR"/>
        </w:rPr>
        <w:t>Pour la maintenance préventive (partie forfaitaire), des sites peuvent être ajoutés et/ou retirés du forfait</w:t>
      </w:r>
    </w:p>
    <w:p w14:paraId="2AEDADD2" w14:textId="77777777" w:rsidR="004C5631" w:rsidRPr="004C5631" w:rsidRDefault="004C5631" w:rsidP="004C5631">
      <w:pPr>
        <w:jc w:val="both"/>
        <w:rPr>
          <w:sz w:val="22"/>
          <w:lang w:val="fr-FR"/>
        </w:rPr>
      </w:pPr>
      <w:r w:rsidRPr="004C5631">
        <w:rPr>
          <w:sz w:val="22"/>
          <w:lang w:val="fr-FR"/>
        </w:rPr>
        <w:t>(Annexe 3 à l'acte d'engagement). Le forfait de rémunération de ces prestations pourra alors être revu à la hausse ou à la baisse.</w:t>
      </w:r>
    </w:p>
    <w:p w14:paraId="7B321DB6" w14:textId="77777777" w:rsidR="004C5631" w:rsidRPr="004C5631" w:rsidRDefault="004C5631" w:rsidP="004C5631">
      <w:pPr>
        <w:jc w:val="both"/>
        <w:rPr>
          <w:sz w:val="22"/>
          <w:lang w:val="fr-FR"/>
        </w:rPr>
      </w:pPr>
    </w:p>
    <w:p w14:paraId="6B4F23DD" w14:textId="6A10E300" w:rsidR="004C5631" w:rsidRPr="006F7012" w:rsidRDefault="004C5631" w:rsidP="004C5631">
      <w:pPr>
        <w:jc w:val="both"/>
        <w:rPr>
          <w:sz w:val="22"/>
          <w:lang w:val="fr-FR"/>
        </w:rPr>
      </w:pPr>
      <w:r w:rsidRPr="004C5631">
        <w:rPr>
          <w:sz w:val="22"/>
          <w:lang w:val="fr-FR"/>
        </w:rPr>
        <w:t xml:space="preserve">Pour les prestations de maintenance corrective ou </w:t>
      </w:r>
      <w:r>
        <w:rPr>
          <w:sz w:val="22"/>
          <w:lang w:val="fr-FR"/>
        </w:rPr>
        <w:t>de prestations associées ou ponctuelles</w:t>
      </w:r>
      <w:r w:rsidRPr="004C5631">
        <w:rPr>
          <w:sz w:val="22"/>
          <w:lang w:val="fr-FR"/>
        </w:rPr>
        <w:t xml:space="preserve"> (partie unitaire), des opération</w:t>
      </w:r>
      <w:r>
        <w:rPr>
          <w:sz w:val="22"/>
          <w:lang w:val="fr-FR"/>
        </w:rPr>
        <w:t>s</w:t>
      </w:r>
      <w:r w:rsidRPr="004C5631">
        <w:rPr>
          <w:sz w:val="22"/>
          <w:lang w:val="fr-FR"/>
        </w:rPr>
        <w:t xml:space="preserve"> de maintenance récurrentes et non prévu</w:t>
      </w:r>
      <w:r>
        <w:rPr>
          <w:sz w:val="22"/>
          <w:lang w:val="fr-FR"/>
        </w:rPr>
        <w:t>e</w:t>
      </w:r>
      <w:r w:rsidRPr="004C5631">
        <w:rPr>
          <w:sz w:val="22"/>
          <w:lang w:val="fr-FR"/>
        </w:rPr>
        <w:t>s dans les pièces actuelles peuvent être ajoutées au BPU (Annexe 4 à l'acte d'engagement).</w:t>
      </w:r>
    </w:p>
    <w:p w14:paraId="5848339B" w14:textId="77777777" w:rsidR="006F7012" w:rsidRPr="006F7012" w:rsidRDefault="006F7012" w:rsidP="006F7012">
      <w:pPr>
        <w:jc w:val="both"/>
        <w:rPr>
          <w:sz w:val="22"/>
          <w:lang w:val="fr-FR"/>
        </w:rPr>
      </w:pPr>
    </w:p>
    <w:p w14:paraId="24A59A38" w14:textId="2AE47020" w:rsidR="006F7012" w:rsidRPr="006F7012" w:rsidRDefault="008A0DEE" w:rsidP="006F7012">
      <w:pPr>
        <w:jc w:val="both"/>
        <w:rPr>
          <w:sz w:val="22"/>
          <w:lang w:val="fr-FR"/>
        </w:rPr>
      </w:pPr>
      <w:r>
        <w:rPr>
          <w:sz w:val="22"/>
          <w:lang w:val="fr-FR"/>
        </w:rPr>
        <w:lastRenderedPageBreak/>
        <w:t>2</w:t>
      </w:r>
      <w:r w:rsidR="006F7012" w:rsidRPr="006F7012">
        <w:rPr>
          <w:sz w:val="22"/>
          <w:lang w:val="fr-FR"/>
        </w:rPr>
        <w:t xml:space="preserve"> - Dans le cas où l’indice de la formule de révision venait à être modifié et dans le cas où l’organisme de publication ne proposerait pas d’indice de remplacement, les parties s’accorderont sur un tel indice et ses modalités d’application.</w:t>
      </w:r>
    </w:p>
    <w:p w14:paraId="001A13DD" w14:textId="77777777" w:rsidR="006F7012" w:rsidRPr="006F7012" w:rsidRDefault="006F7012" w:rsidP="006F7012">
      <w:pPr>
        <w:jc w:val="both"/>
        <w:rPr>
          <w:sz w:val="22"/>
          <w:lang w:val="fr-FR"/>
        </w:rPr>
      </w:pPr>
    </w:p>
    <w:p w14:paraId="07346AB4" w14:textId="0378BDA3" w:rsidR="00C97357" w:rsidRPr="006F7012" w:rsidRDefault="006F7012" w:rsidP="006F7012">
      <w:pPr>
        <w:jc w:val="both"/>
        <w:rPr>
          <w:sz w:val="22"/>
          <w:lang w:val="fr-FR"/>
        </w:rPr>
      </w:pPr>
      <w:r w:rsidRPr="006F7012">
        <w:rPr>
          <w:sz w:val="22"/>
          <w:lang w:val="fr-FR"/>
        </w:rPr>
        <w:t>Dans tous les cas, les modifications de l'accord-cadre issues de la présente clause de réexamen seront formalisées par voie d’avenant.</w:t>
      </w:r>
    </w:p>
    <w:p w14:paraId="03C540CF" w14:textId="0BCEE7E9" w:rsidR="00A77B38" w:rsidRPr="009F440E" w:rsidRDefault="00A77B38" w:rsidP="00A77B38">
      <w:pPr>
        <w:pStyle w:val="Titre1"/>
        <w:rPr>
          <w:rFonts w:ascii="Times New Roman" w:eastAsia="Trebuchet MS" w:hAnsi="Times New Roman" w:cs="Times New Roman"/>
          <w:color w:val="000000"/>
          <w:sz w:val="28"/>
          <w:lang w:val="fr-FR"/>
        </w:rPr>
      </w:pPr>
      <w:bookmarkStart w:id="14" w:name="_Toc202521403"/>
      <w:r>
        <w:rPr>
          <w:rFonts w:ascii="Times New Roman" w:eastAsia="Trebuchet MS" w:hAnsi="Times New Roman" w:cs="Times New Roman"/>
          <w:color w:val="000000"/>
          <w:sz w:val="28"/>
          <w:lang w:val="fr-FR"/>
        </w:rPr>
        <w:t>2</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Pièces contractuelles</w:t>
      </w:r>
      <w:bookmarkEnd w:id="14"/>
      <w:r>
        <w:rPr>
          <w:rFonts w:ascii="Times New Roman" w:eastAsia="Trebuchet MS" w:hAnsi="Times New Roman" w:cs="Times New Roman"/>
          <w:color w:val="000000"/>
          <w:sz w:val="28"/>
          <w:lang w:val="fr-FR"/>
        </w:rPr>
        <w:t xml:space="preserve"> </w:t>
      </w:r>
    </w:p>
    <w:p w14:paraId="5A75477D" w14:textId="20C6D281" w:rsidR="000F56BD" w:rsidRDefault="000F56BD">
      <w:pPr>
        <w:spacing w:line="60" w:lineRule="exact"/>
        <w:rPr>
          <w:sz w:val="22"/>
          <w:szCs w:val="22"/>
        </w:rPr>
      </w:pPr>
    </w:p>
    <w:p w14:paraId="6A81C03B" w14:textId="77777777" w:rsidR="00A77B38" w:rsidRPr="00DE0E9B" w:rsidRDefault="00A77B38">
      <w:pPr>
        <w:spacing w:line="60" w:lineRule="exact"/>
        <w:rPr>
          <w:sz w:val="22"/>
          <w:szCs w:val="22"/>
        </w:rPr>
      </w:pPr>
    </w:p>
    <w:p w14:paraId="60445E13" w14:textId="77777777" w:rsidR="000F56BD" w:rsidRDefault="008E274F">
      <w:pPr>
        <w:pStyle w:val="ParagrapheIndent1"/>
        <w:spacing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Les pièces contractuelles de l'accord-cadre sont les suivantes et, en cas de contradiction entre leurs stipulations, prévalent dans cet ordre de priorité :</w:t>
      </w:r>
    </w:p>
    <w:p w14:paraId="39D9ECAC" w14:textId="77777777" w:rsidR="002C6ED2" w:rsidRPr="002C6ED2" w:rsidRDefault="002C6ED2" w:rsidP="002C6ED2">
      <w:pPr>
        <w:rPr>
          <w:lang w:val="fr-FR"/>
        </w:rPr>
      </w:pPr>
    </w:p>
    <w:p w14:paraId="7859604B" w14:textId="5E5BA1CA" w:rsidR="002C6ED2" w:rsidRPr="002C6ED2" w:rsidRDefault="00680C62" w:rsidP="00680C62">
      <w:pPr>
        <w:pStyle w:val="ParagrapheIndent1"/>
        <w:numPr>
          <w:ilvl w:val="0"/>
          <w:numId w:val="2"/>
        </w:numPr>
        <w:spacing w:line="232" w:lineRule="exact"/>
        <w:jc w:val="both"/>
        <w:rPr>
          <w:rFonts w:ascii="Times New Roman" w:hAnsi="Times New Roman" w:cs="Times New Roman"/>
          <w:color w:val="000000"/>
          <w:sz w:val="22"/>
          <w:szCs w:val="22"/>
          <w:lang w:val="fr-FR"/>
        </w:rPr>
      </w:pPr>
      <w:r w:rsidRPr="00680C62">
        <w:rPr>
          <w:rFonts w:ascii="Times New Roman" w:hAnsi="Times New Roman" w:cs="Times New Roman"/>
          <w:color w:val="000000"/>
          <w:sz w:val="22"/>
          <w:szCs w:val="22"/>
          <w:lang w:val="fr-FR"/>
        </w:rPr>
        <w:t>L'acte d'engagement (AE) et ses annexes</w:t>
      </w:r>
      <w:r w:rsidR="002C6ED2" w:rsidRPr="002C6ED2">
        <w:rPr>
          <w:rFonts w:ascii="Times New Roman" w:hAnsi="Times New Roman" w:cs="Times New Roman"/>
          <w:color w:val="000000"/>
          <w:sz w:val="22"/>
          <w:szCs w:val="22"/>
          <w:lang w:val="fr-FR"/>
        </w:rPr>
        <w:t>:</w:t>
      </w:r>
    </w:p>
    <w:p w14:paraId="17D006F9" w14:textId="77777777" w:rsidR="002C6ED2" w:rsidRPr="002C6ED2" w:rsidRDefault="002C6ED2" w:rsidP="00CC3365">
      <w:pPr>
        <w:pStyle w:val="ParagrapheIndent1"/>
        <w:numPr>
          <w:ilvl w:val="1"/>
          <w:numId w:val="2"/>
        </w:numPr>
        <w:spacing w:line="232" w:lineRule="exact"/>
        <w:jc w:val="both"/>
        <w:rPr>
          <w:rFonts w:ascii="Times New Roman" w:hAnsi="Times New Roman" w:cs="Times New Roman"/>
          <w:color w:val="000000"/>
          <w:sz w:val="22"/>
          <w:szCs w:val="22"/>
          <w:lang w:val="fr-FR"/>
        </w:rPr>
      </w:pPr>
      <w:r w:rsidRPr="00E076AA">
        <w:rPr>
          <w:rFonts w:ascii="Times New Roman" w:hAnsi="Times New Roman" w:cs="Times New Roman"/>
          <w:b/>
          <w:bCs/>
          <w:color w:val="000000"/>
          <w:sz w:val="22"/>
          <w:szCs w:val="22"/>
          <w:lang w:val="fr-FR"/>
        </w:rPr>
        <w:t>Annexe 1 à l’A.E</w:t>
      </w:r>
      <w:r w:rsidRPr="002C6ED2">
        <w:rPr>
          <w:rFonts w:ascii="Times New Roman" w:hAnsi="Times New Roman" w:cs="Times New Roman"/>
          <w:color w:val="000000"/>
          <w:sz w:val="22"/>
          <w:szCs w:val="22"/>
          <w:lang w:val="fr-FR"/>
        </w:rPr>
        <w:t>. relative à « la déclaration de sous-traitance »</w:t>
      </w:r>
    </w:p>
    <w:p w14:paraId="22A83D53" w14:textId="77777777" w:rsidR="002C6ED2" w:rsidRPr="002C6ED2" w:rsidRDefault="002C6ED2" w:rsidP="00CC3365">
      <w:pPr>
        <w:pStyle w:val="ParagrapheIndent1"/>
        <w:numPr>
          <w:ilvl w:val="1"/>
          <w:numId w:val="2"/>
        </w:numPr>
        <w:spacing w:line="232" w:lineRule="exact"/>
        <w:jc w:val="both"/>
        <w:rPr>
          <w:rFonts w:ascii="Times New Roman" w:hAnsi="Times New Roman" w:cs="Times New Roman"/>
          <w:color w:val="000000"/>
          <w:sz w:val="22"/>
          <w:szCs w:val="22"/>
          <w:lang w:val="fr-FR"/>
        </w:rPr>
      </w:pPr>
      <w:r w:rsidRPr="00E076AA">
        <w:rPr>
          <w:rFonts w:ascii="Times New Roman" w:hAnsi="Times New Roman" w:cs="Times New Roman"/>
          <w:b/>
          <w:bCs/>
          <w:color w:val="000000"/>
          <w:sz w:val="22"/>
          <w:szCs w:val="22"/>
          <w:lang w:val="fr-FR"/>
        </w:rPr>
        <w:t>Annexe 2 à l’A.E</w:t>
      </w:r>
      <w:r w:rsidRPr="002C6ED2">
        <w:rPr>
          <w:rFonts w:ascii="Times New Roman" w:hAnsi="Times New Roman" w:cs="Times New Roman"/>
          <w:color w:val="000000"/>
          <w:sz w:val="22"/>
          <w:szCs w:val="22"/>
          <w:lang w:val="fr-FR"/>
        </w:rPr>
        <w:t>. relative à la « désignation des cotraitants et la répartition des prestations »</w:t>
      </w:r>
    </w:p>
    <w:p w14:paraId="2B455BD7" w14:textId="686503F8" w:rsidR="002C6ED2" w:rsidRDefault="002C6ED2" w:rsidP="00CC3365">
      <w:pPr>
        <w:pStyle w:val="ParagrapheIndent1"/>
        <w:numPr>
          <w:ilvl w:val="1"/>
          <w:numId w:val="2"/>
        </w:numPr>
        <w:spacing w:line="232" w:lineRule="exact"/>
        <w:jc w:val="both"/>
        <w:rPr>
          <w:rFonts w:ascii="Times New Roman" w:hAnsi="Times New Roman" w:cs="Times New Roman"/>
          <w:color w:val="000000"/>
          <w:sz w:val="22"/>
          <w:szCs w:val="22"/>
          <w:lang w:val="fr-FR"/>
        </w:rPr>
      </w:pPr>
      <w:r w:rsidRPr="00E076AA">
        <w:rPr>
          <w:rFonts w:ascii="Times New Roman" w:hAnsi="Times New Roman" w:cs="Times New Roman"/>
          <w:b/>
          <w:bCs/>
          <w:color w:val="000000"/>
          <w:sz w:val="22"/>
          <w:szCs w:val="22"/>
          <w:lang w:val="fr-FR"/>
        </w:rPr>
        <w:t>Annexe 3 à l'A.E.</w:t>
      </w:r>
      <w:r w:rsidRPr="002C6ED2">
        <w:rPr>
          <w:rFonts w:ascii="Times New Roman" w:hAnsi="Times New Roman" w:cs="Times New Roman"/>
          <w:color w:val="000000"/>
          <w:sz w:val="22"/>
          <w:szCs w:val="22"/>
          <w:lang w:val="fr-FR"/>
        </w:rPr>
        <w:t xml:space="preserve"> « Bordereau des </w:t>
      </w:r>
      <w:r w:rsidR="00F81600" w:rsidRPr="002C6ED2">
        <w:rPr>
          <w:rFonts w:ascii="Times New Roman" w:hAnsi="Times New Roman" w:cs="Times New Roman"/>
          <w:color w:val="000000"/>
          <w:sz w:val="22"/>
          <w:szCs w:val="22"/>
          <w:lang w:val="fr-FR"/>
        </w:rPr>
        <w:t>prix</w:t>
      </w:r>
      <w:r w:rsidR="0006190A">
        <w:rPr>
          <w:rFonts w:ascii="Times New Roman" w:hAnsi="Times New Roman" w:cs="Times New Roman"/>
          <w:color w:val="000000"/>
          <w:sz w:val="22"/>
          <w:szCs w:val="22"/>
          <w:lang w:val="fr-FR"/>
        </w:rPr>
        <w:t xml:space="preserve"> forfaitaires</w:t>
      </w:r>
      <w:r w:rsidR="00F81600" w:rsidRPr="002C6ED2">
        <w:rPr>
          <w:rFonts w:ascii="Times New Roman" w:hAnsi="Times New Roman" w:cs="Times New Roman"/>
          <w:color w:val="000000"/>
          <w:sz w:val="22"/>
          <w:szCs w:val="22"/>
          <w:lang w:val="fr-FR"/>
        </w:rPr>
        <w:t xml:space="preserve"> »</w:t>
      </w:r>
    </w:p>
    <w:p w14:paraId="345DDC21" w14:textId="4AB673BA" w:rsidR="00A2601D" w:rsidRDefault="00DB77EC" w:rsidP="00A2601D">
      <w:pPr>
        <w:pStyle w:val="ParagrapheIndent1"/>
        <w:numPr>
          <w:ilvl w:val="1"/>
          <w:numId w:val="2"/>
        </w:numPr>
        <w:spacing w:line="232" w:lineRule="exact"/>
        <w:jc w:val="both"/>
        <w:rPr>
          <w:rFonts w:ascii="Times New Roman" w:hAnsi="Times New Roman" w:cs="Times New Roman"/>
          <w:color w:val="000000"/>
          <w:sz w:val="22"/>
          <w:szCs w:val="22"/>
          <w:lang w:val="fr-FR"/>
        </w:rPr>
      </w:pPr>
      <w:r w:rsidRPr="00E076AA">
        <w:rPr>
          <w:rFonts w:ascii="Times New Roman" w:hAnsi="Times New Roman" w:cs="Times New Roman"/>
          <w:b/>
          <w:bCs/>
          <w:color w:val="000000"/>
          <w:sz w:val="22"/>
          <w:szCs w:val="22"/>
          <w:lang w:val="fr-FR"/>
        </w:rPr>
        <w:t>Annexe 4 à l’A.E</w:t>
      </w:r>
      <w:r w:rsidRPr="00DB77EC">
        <w:rPr>
          <w:rFonts w:ascii="Times New Roman" w:hAnsi="Times New Roman" w:cs="Times New Roman"/>
          <w:color w:val="000000"/>
          <w:sz w:val="22"/>
          <w:szCs w:val="22"/>
          <w:lang w:val="fr-FR"/>
        </w:rPr>
        <w:t xml:space="preserve"> « Bordereau des </w:t>
      </w:r>
      <w:r w:rsidR="0006190A">
        <w:rPr>
          <w:rFonts w:ascii="Times New Roman" w:hAnsi="Times New Roman" w:cs="Times New Roman"/>
          <w:color w:val="000000"/>
          <w:sz w:val="22"/>
          <w:szCs w:val="22"/>
          <w:lang w:val="fr-FR"/>
        </w:rPr>
        <w:t>prix unitaires</w:t>
      </w:r>
      <w:r w:rsidRPr="00DB77EC">
        <w:rPr>
          <w:rFonts w:ascii="Times New Roman" w:hAnsi="Times New Roman" w:cs="Times New Roman"/>
          <w:color w:val="000000"/>
          <w:sz w:val="22"/>
          <w:szCs w:val="22"/>
          <w:lang w:val="fr-FR"/>
        </w:rPr>
        <w:t> »</w:t>
      </w:r>
    </w:p>
    <w:p w14:paraId="54827AF0" w14:textId="03073137" w:rsidR="0006190A" w:rsidRPr="00C86BF0" w:rsidRDefault="0006190A" w:rsidP="0006190A">
      <w:pPr>
        <w:pStyle w:val="Paragraphedeliste"/>
        <w:numPr>
          <w:ilvl w:val="1"/>
          <w:numId w:val="2"/>
        </w:numPr>
        <w:rPr>
          <w:rFonts w:eastAsia="Trebuchet MS"/>
          <w:color w:val="000000"/>
          <w:sz w:val="22"/>
          <w:szCs w:val="22"/>
          <w:lang w:eastAsia="en-US"/>
        </w:rPr>
      </w:pPr>
      <w:r w:rsidRPr="00C86BF0">
        <w:rPr>
          <w:rFonts w:eastAsia="Trebuchet MS"/>
          <w:b/>
          <w:bCs/>
          <w:color w:val="000000"/>
          <w:sz w:val="22"/>
          <w:szCs w:val="22"/>
          <w:lang w:eastAsia="en-US"/>
        </w:rPr>
        <w:t>Annexe 5 à l’A.E</w:t>
      </w:r>
      <w:r w:rsidRPr="00C86BF0">
        <w:t xml:space="preserve"> </w:t>
      </w:r>
      <w:r w:rsidRPr="00C86BF0">
        <w:rPr>
          <w:rFonts w:eastAsia="Trebuchet MS"/>
          <w:color w:val="000000"/>
          <w:sz w:val="22"/>
          <w:szCs w:val="22"/>
          <w:lang w:eastAsia="en-US"/>
        </w:rPr>
        <w:t>« Bordereau des délais »</w:t>
      </w:r>
    </w:p>
    <w:p w14:paraId="3BC58C17" w14:textId="77777777" w:rsidR="002C6ED2" w:rsidRPr="002C6ED2" w:rsidRDefault="002C6ED2" w:rsidP="00A77B38">
      <w:pPr>
        <w:pStyle w:val="ParagrapheIndent1"/>
        <w:spacing w:line="232" w:lineRule="exact"/>
        <w:jc w:val="both"/>
        <w:rPr>
          <w:rFonts w:ascii="Times New Roman" w:hAnsi="Times New Roman" w:cs="Times New Roman"/>
          <w:sz w:val="22"/>
          <w:szCs w:val="22"/>
          <w:lang w:val="fr-FR"/>
        </w:rPr>
      </w:pPr>
    </w:p>
    <w:p w14:paraId="249C1BE9" w14:textId="23106481" w:rsidR="002C6ED2" w:rsidRDefault="002C6ED2" w:rsidP="00E076AA">
      <w:pPr>
        <w:pStyle w:val="ParagrapheIndent1"/>
        <w:numPr>
          <w:ilvl w:val="0"/>
          <w:numId w:val="2"/>
        </w:numPr>
        <w:spacing w:line="232" w:lineRule="exact"/>
        <w:jc w:val="both"/>
        <w:rPr>
          <w:rFonts w:ascii="Times New Roman" w:hAnsi="Times New Roman" w:cs="Times New Roman"/>
          <w:color w:val="000000"/>
          <w:sz w:val="22"/>
          <w:szCs w:val="22"/>
          <w:lang w:val="fr-FR"/>
        </w:rPr>
      </w:pPr>
      <w:r w:rsidRPr="002C6ED2">
        <w:rPr>
          <w:rFonts w:ascii="Times New Roman" w:hAnsi="Times New Roman" w:cs="Times New Roman"/>
          <w:color w:val="000000"/>
          <w:sz w:val="22"/>
          <w:szCs w:val="22"/>
          <w:lang w:val="fr-FR"/>
        </w:rPr>
        <w:t>Le cahier des clauses administratives particulières (CCAP)</w:t>
      </w:r>
      <w:r w:rsidR="00462A2C">
        <w:rPr>
          <w:rFonts w:ascii="Times New Roman" w:hAnsi="Times New Roman" w:cs="Times New Roman"/>
          <w:color w:val="000000"/>
          <w:sz w:val="22"/>
          <w:szCs w:val="22"/>
          <w:lang w:val="fr-FR"/>
        </w:rPr>
        <w:t xml:space="preserve"> et ses annexes :</w:t>
      </w:r>
    </w:p>
    <w:p w14:paraId="4C2ED1BB" w14:textId="782EAE12" w:rsidR="005214B6" w:rsidRPr="005214B6" w:rsidRDefault="005214B6" w:rsidP="00E076AA">
      <w:pPr>
        <w:pStyle w:val="ParagrapheIndent1"/>
        <w:numPr>
          <w:ilvl w:val="1"/>
          <w:numId w:val="2"/>
        </w:numPr>
        <w:spacing w:line="232" w:lineRule="exact"/>
        <w:jc w:val="both"/>
        <w:rPr>
          <w:rFonts w:ascii="Times New Roman" w:hAnsi="Times New Roman" w:cs="Times New Roman"/>
          <w:color w:val="000000"/>
          <w:sz w:val="22"/>
          <w:szCs w:val="22"/>
          <w:lang w:val="fr-FR"/>
        </w:rPr>
      </w:pPr>
      <w:r w:rsidRPr="00003574">
        <w:rPr>
          <w:rFonts w:ascii="Times New Roman" w:hAnsi="Times New Roman" w:cs="Times New Roman"/>
          <w:b/>
          <w:bCs/>
          <w:color w:val="000000"/>
          <w:sz w:val="22"/>
          <w:szCs w:val="22"/>
          <w:lang w:val="fr-FR"/>
        </w:rPr>
        <w:t>Annexe 1 au CCAP</w:t>
      </w:r>
      <w:r>
        <w:rPr>
          <w:rFonts w:ascii="Times New Roman" w:hAnsi="Times New Roman" w:cs="Times New Roman"/>
          <w:color w:val="000000"/>
          <w:sz w:val="22"/>
          <w:szCs w:val="22"/>
          <w:lang w:val="fr-FR"/>
        </w:rPr>
        <w:t xml:space="preserve"> </w:t>
      </w:r>
      <w:r w:rsidRPr="005214B6">
        <w:rPr>
          <w:rFonts w:ascii="Times New Roman" w:hAnsi="Times New Roman" w:cs="Times New Roman"/>
          <w:color w:val="000000"/>
          <w:sz w:val="22"/>
          <w:szCs w:val="22"/>
          <w:lang w:val="fr-FR"/>
        </w:rPr>
        <w:t>« Le livret de sécurité »</w:t>
      </w:r>
    </w:p>
    <w:p w14:paraId="7524AD1E" w14:textId="6B3B770C" w:rsidR="00FC6EE4" w:rsidRDefault="00FF4EEC" w:rsidP="00FC6EE4">
      <w:pPr>
        <w:pStyle w:val="ParagrapheIndent1"/>
        <w:numPr>
          <w:ilvl w:val="1"/>
          <w:numId w:val="2"/>
        </w:numPr>
        <w:spacing w:line="232" w:lineRule="exact"/>
        <w:jc w:val="both"/>
        <w:rPr>
          <w:rFonts w:ascii="Times New Roman" w:hAnsi="Times New Roman" w:cs="Times New Roman"/>
          <w:color w:val="000000"/>
          <w:sz w:val="22"/>
          <w:szCs w:val="22"/>
          <w:lang w:val="fr-FR"/>
        </w:rPr>
      </w:pPr>
      <w:r w:rsidRPr="00003574">
        <w:rPr>
          <w:rFonts w:ascii="Times New Roman" w:hAnsi="Times New Roman" w:cs="Times New Roman"/>
          <w:b/>
          <w:bCs/>
          <w:color w:val="000000"/>
          <w:sz w:val="22"/>
          <w:szCs w:val="22"/>
          <w:lang w:val="fr-FR"/>
        </w:rPr>
        <w:t xml:space="preserve">Annexe </w:t>
      </w:r>
      <w:r w:rsidR="00FC6EE4">
        <w:rPr>
          <w:rFonts w:ascii="Times New Roman" w:hAnsi="Times New Roman" w:cs="Times New Roman"/>
          <w:b/>
          <w:bCs/>
          <w:color w:val="000000"/>
          <w:sz w:val="22"/>
          <w:szCs w:val="22"/>
          <w:lang w:val="fr-FR"/>
        </w:rPr>
        <w:t>2</w:t>
      </w:r>
      <w:r w:rsidRPr="00003574">
        <w:rPr>
          <w:rFonts w:ascii="Times New Roman" w:hAnsi="Times New Roman" w:cs="Times New Roman"/>
          <w:b/>
          <w:bCs/>
          <w:color w:val="000000"/>
          <w:sz w:val="22"/>
          <w:szCs w:val="22"/>
          <w:lang w:val="fr-FR"/>
        </w:rPr>
        <w:t xml:space="preserve"> au CCAP</w:t>
      </w:r>
      <w:r w:rsidRPr="002C6ED2">
        <w:rPr>
          <w:rFonts w:ascii="Times New Roman" w:hAnsi="Times New Roman" w:cs="Times New Roman"/>
          <w:color w:val="000000"/>
          <w:sz w:val="22"/>
          <w:szCs w:val="22"/>
          <w:lang w:val="fr-FR"/>
        </w:rPr>
        <w:t xml:space="preserve"> « </w:t>
      </w:r>
      <w:r w:rsidRPr="00DE0E9B">
        <w:rPr>
          <w:rFonts w:ascii="Times New Roman" w:hAnsi="Times New Roman" w:cs="Times New Roman"/>
          <w:color w:val="000000"/>
          <w:sz w:val="22"/>
          <w:szCs w:val="22"/>
          <w:lang w:val="fr-FR"/>
        </w:rPr>
        <w:t>Fiche d’Engagement et de Réception d’une communication sur la sécurité de l’information</w:t>
      </w:r>
      <w:r w:rsidRPr="002C6ED2">
        <w:rPr>
          <w:rFonts w:ascii="Times New Roman" w:hAnsi="Times New Roman" w:cs="Times New Roman"/>
          <w:color w:val="000000"/>
          <w:sz w:val="22"/>
          <w:szCs w:val="22"/>
          <w:lang w:val="fr-FR"/>
        </w:rPr>
        <w:t xml:space="preserve"> »</w:t>
      </w:r>
    </w:p>
    <w:p w14:paraId="5DEBACB5" w14:textId="77777777" w:rsidR="00C43371" w:rsidRPr="00C43371" w:rsidRDefault="00FC6EE4" w:rsidP="00C43371">
      <w:pPr>
        <w:pStyle w:val="ParagrapheIndent1"/>
        <w:numPr>
          <w:ilvl w:val="1"/>
          <w:numId w:val="2"/>
        </w:numPr>
        <w:spacing w:line="232" w:lineRule="exact"/>
        <w:jc w:val="both"/>
        <w:rPr>
          <w:rFonts w:asciiTheme="majorBidi" w:hAnsiTheme="majorBidi" w:cstheme="majorBidi"/>
          <w:color w:val="000000"/>
          <w:lang w:val="fr-FR"/>
        </w:rPr>
      </w:pPr>
      <w:r w:rsidRPr="00C43371">
        <w:rPr>
          <w:rFonts w:ascii="Times New Roman" w:hAnsi="Times New Roman" w:cs="Times New Roman"/>
          <w:b/>
          <w:bCs/>
          <w:color w:val="000000"/>
          <w:sz w:val="22"/>
          <w:szCs w:val="22"/>
          <w:lang w:val="fr-FR"/>
        </w:rPr>
        <w:t xml:space="preserve">Annexe 3 au CCAP </w:t>
      </w:r>
      <w:r w:rsidRPr="00C43371">
        <w:rPr>
          <w:rFonts w:ascii="Times New Roman" w:hAnsi="Times New Roman" w:cs="Times New Roman"/>
          <w:color w:val="000000"/>
          <w:sz w:val="22"/>
          <w:szCs w:val="22"/>
          <w:lang w:val="fr-FR"/>
        </w:rPr>
        <w:t>«</w:t>
      </w:r>
      <w:r w:rsidRPr="00C43371">
        <w:rPr>
          <w:rFonts w:ascii="Times New Roman" w:hAnsi="Times New Roman" w:cs="Times New Roman"/>
          <w:b/>
          <w:bCs/>
          <w:color w:val="000000"/>
          <w:sz w:val="22"/>
          <w:szCs w:val="22"/>
          <w:lang w:val="fr-FR"/>
        </w:rPr>
        <w:t> </w:t>
      </w:r>
      <w:r w:rsidR="00C43371" w:rsidRPr="00C43371">
        <w:rPr>
          <w:rFonts w:ascii="Times New Roman" w:hAnsi="Times New Roman" w:cs="Times New Roman"/>
          <w:color w:val="000000"/>
          <w:sz w:val="22"/>
          <w:szCs w:val="22"/>
          <w:lang w:val="fr-FR"/>
        </w:rPr>
        <w:t>Charte d'utilisation des ressources informatiques »</w:t>
      </w:r>
    </w:p>
    <w:p w14:paraId="7FD44F72" w14:textId="0774088E" w:rsidR="00FC6EE4" w:rsidRPr="00D12761" w:rsidRDefault="008A3F75" w:rsidP="00FC6EE4">
      <w:pPr>
        <w:pStyle w:val="Paragraphedeliste"/>
        <w:numPr>
          <w:ilvl w:val="1"/>
          <w:numId w:val="2"/>
        </w:numPr>
        <w:rPr>
          <w:sz w:val="22"/>
          <w:szCs w:val="22"/>
        </w:rPr>
      </w:pPr>
      <w:r w:rsidRPr="00D12761">
        <w:rPr>
          <w:b/>
          <w:bCs/>
          <w:sz w:val="22"/>
          <w:szCs w:val="22"/>
        </w:rPr>
        <w:t>Annexe 4 au CCAP</w:t>
      </w:r>
      <w:r w:rsidRPr="00D12761">
        <w:rPr>
          <w:sz w:val="22"/>
          <w:szCs w:val="22"/>
        </w:rPr>
        <w:t xml:space="preserve"> « </w:t>
      </w:r>
      <w:r w:rsidRPr="00D12761">
        <w:rPr>
          <w:rFonts w:asciiTheme="majorBidi" w:hAnsiTheme="majorBidi" w:cstheme="majorBidi"/>
          <w:color w:val="000000"/>
          <w:sz w:val="22"/>
          <w:szCs w:val="22"/>
        </w:rPr>
        <w:t>Application du Règlement Européen sur la Protection des Données (RGPD)</w:t>
      </w:r>
      <w:r w:rsidR="00FC14F4" w:rsidRPr="00D12761">
        <w:rPr>
          <w:rFonts w:asciiTheme="majorBidi" w:hAnsiTheme="majorBidi" w:cstheme="majorBidi"/>
          <w:color w:val="000000"/>
          <w:sz w:val="22"/>
          <w:szCs w:val="22"/>
        </w:rPr>
        <w:t> »</w:t>
      </w:r>
    </w:p>
    <w:p w14:paraId="68F3B352" w14:textId="77777777" w:rsidR="00FF4EEC" w:rsidRPr="002C6ED2" w:rsidRDefault="00FF4EEC" w:rsidP="00C706EC">
      <w:pPr>
        <w:pStyle w:val="ParagrapheIndent1"/>
        <w:spacing w:line="232" w:lineRule="exact"/>
        <w:ind w:left="360"/>
        <w:jc w:val="both"/>
        <w:rPr>
          <w:rFonts w:ascii="Times New Roman" w:hAnsi="Times New Roman" w:cs="Times New Roman"/>
          <w:color w:val="000000"/>
          <w:sz w:val="22"/>
          <w:szCs w:val="22"/>
          <w:lang w:val="fr-FR"/>
        </w:rPr>
      </w:pPr>
    </w:p>
    <w:p w14:paraId="68334500" w14:textId="398FA887" w:rsidR="00462A2C" w:rsidRDefault="002C6ED2" w:rsidP="00FC14F4">
      <w:pPr>
        <w:pStyle w:val="ParagrapheIndent1"/>
        <w:numPr>
          <w:ilvl w:val="0"/>
          <w:numId w:val="4"/>
        </w:numPr>
        <w:spacing w:line="232" w:lineRule="exact"/>
        <w:jc w:val="both"/>
        <w:rPr>
          <w:rFonts w:ascii="Times New Roman" w:hAnsi="Times New Roman" w:cs="Times New Roman"/>
          <w:color w:val="000000"/>
          <w:sz w:val="22"/>
          <w:szCs w:val="22"/>
          <w:lang w:val="fr-FR"/>
        </w:rPr>
      </w:pPr>
      <w:r w:rsidRPr="002C6ED2">
        <w:rPr>
          <w:rFonts w:ascii="Times New Roman" w:hAnsi="Times New Roman" w:cs="Times New Roman"/>
          <w:color w:val="000000"/>
          <w:sz w:val="22"/>
          <w:szCs w:val="22"/>
          <w:lang w:val="fr-FR"/>
        </w:rPr>
        <w:t>Le cahier des clauses techniques particulières (CCTP)</w:t>
      </w:r>
      <w:r>
        <w:rPr>
          <w:rFonts w:ascii="Times New Roman" w:hAnsi="Times New Roman" w:cs="Times New Roman"/>
          <w:color w:val="000000"/>
          <w:sz w:val="22"/>
          <w:szCs w:val="22"/>
          <w:lang w:val="fr-FR"/>
        </w:rPr>
        <w:t xml:space="preserve"> </w:t>
      </w:r>
      <w:r w:rsidRPr="00462A2C">
        <w:rPr>
          <w:rFonts w:ascii="Times New Roman" w:hAnsi="Times New Roman" w:cs="Times New Roman"/>
          <w:color w:val="000000"/>
          <w:sz w:val="22"/>
          <w:szCs w:val="22"/>
          <w:lang w:val="fr-FR"/>
        </w:rPr>
        <w:t>et s</w:t>
      </w:r>
      <w:r w:rsidR="0006190A">
        <w:rPr>
          <w:rFonts w:ascii="Times New Roman" w:hAnsi="Times New Roman" w:cs="Times New Roman"/>
          <w:color w:val="000000"/>
          <w:sz w:val="22"/>
          <w:szCs w:val="22"/>
          <w:lang w:val="fr-FR"/>
        </w:rPr>
        <w:t>on</w:t>
      </w:r>
      <w:r w:rsidRPr="00462A2C">
        <w:rPr>
          <w:rFonts w:ascii="Times New Roman" w:hAnsi="Times New Roman" w:cs="Times New Roman"/>
          <w:color w:val="000000"/>
          <w:sz w:val="22"/>
          <w:szCs w:val="22"/>
          <w:lang w:val="fr-FR"/>
        </w:rPr>
        <w:t xml:space="preserve"> annexe</w:t>
      </w:r>
      <w:r w:rsidR="00462A2C">
        <w:rPr>
          <w:rFonts w:ascii="Times New Roman" w:hAnsi="Times New Roman" w:cs="Times New Roman"/>
          <w:color w:val="000000"/>
          <w:sz w:val="22"/>
          <w:szCs w:val="22"/>
          <w:lang w:val="fr-FR"/>
        </w:rPr>
        <w:t> :</w:t>
      </w:r>
    </w:p>
    <w:p w14:paraId="11EB06A4" w14:textId="6F0693BF" w:rsidR="002C6ED2" w:rsidRDefault="00462A2C" w:rsidP="0006190A">
      <w:pPr>
        <w:pStyle w:val="ParagrapheIndent1"/>
        <w:numPr>
          <w:ilvl w:val="1"/>
          <w:numId w:val="2"/>
        </w:numPr>
        <w:spacing w:line="232" w:lineRule="exact"/>
        <w:jc w:val="both"/>
        <w:rPr>
          <w:rFonts w:ascii="Times New Roman" w:hAnsi="Times New Roman" w:cs="Times New Roman"/>
          <w:b/>
          <w:bCs/>
          <w:color w:val="000000"/>
          <w:sz w:val="22"/>
          <w:szCs w:val="22"/>
          <w:lang w:val="fr-FR"/>
        </w:rPr>
      </w:pPr>
      <w:r w:rsidRPr="00FC14F4">
        <w:rPr>
          <w:rFonts w:ascii="Times New Roman" w:hAnsi="Times New Roman" w:cs="Times New Roman"/>
          <w:b/>
          <w:bCs/>
          <w:color w:val="000000"/>
          <w:sz w:val="22"/>
          <w:szCs w:val="22"/>
          <w:lang w:val="fr-FR"/>
        </w:rPr>
        <w:t xml:space="preserve">Annexe 1 au CCTP </w:t>
      </w:r>
      <w:r w:rsidR="002C6ED2" w:rsidRPr="00FC14F4">
        <w:rPr>
          <w:rFonts w:ascii="Times New Roman" w:hAnsi="Times New Roman" w:cs="Times New Roman"/>
          <w:color w:val="000000"/>
          <w:sz w:val="22"/>
          <w:szCs w:val="22"/>
          <w:lang w:val="fr-FR"/>
        </w:rPr>
        <w:t>« </w:t>
      </w:r>
      <w:r w:rsidR="0006190A" w:rsidRPr="0006190A">
        <w:rPr>
          <w:rFonts w:ascii="Times New Roman" w:hAnsi="Times New Roman" w:cs="Times New Roman"/>
          <w:color w:val="000000"/>
          <w:sz w:val="22"/>
          <w:szCs w:val="22"/>
          <w:lang w:val="fr-FR"/>
        </w:rPr>
        <w:t>Parc des onduleurs</w:t>
      </w:r>
      <w:r w:rsidR="0006190A" w:rsidRPr="00FC14F4">
        <w:rPr>
          <w:rFonts w:ascii="Times New Roman" w:hAnsi="Times New Roman" w:cs="Times New Roman"/>
          <w:color w:val="000000"/>
          <w:sz w:val="22"/>
          <w:szCs w:val="22"/>
          <w:lang w:val="fr-FR"/>
        </w:rPr>
        <w:t xml:space="preserve"> »</w:t>
      </w:r>
      <w:r w:rsidR="002C6ED2" w:rsidRPr="00FC14F4">
        <w:rPr>
          <w:rFonts w:ascii="Times New Roman" w:hAnsi="Times New Roman" w:cs="Times New Roman"/>
          <w:b/>
          <w:bCs/>
          <w:color w:val="000000"/>
          <w:sz w:val="22"/>
          <w:szCs w:val="22"/>
          <w:lang w:val="fr-FR"/>
        </w:rPr>
        <w:t xml:space="preserve"> </w:t>
      </w:r>
    </w:p>
    <w:p w14:paraId="6A5EEAA3" w14:textId="77777777" w:rsidR="0006190A" w:rsidRPr="0006190A" w:rsidRDefault="0006190A" w:rsidP="0006190A">
      <w:pPr>
        <w:rPr>
          <w:lang w:val="fr-FR"/>
        </w:rPr>
      </w:pPr>
    </w:p>
    <w:p w14:paraId="22090507" w14:textId="41BE6CA4" w:rsidR="002C6ED2" w:rsidRDefault="002C6ED2" w:rsidP="00CB455D">
      <w:pPr>
        <w:pStyle w:val="ParagrapheIndent1"/>
        <w:numPr>
          <w:ilvl w:val="0"/>
          <w:numId w:val="2"/>
        </w:numPr>
        <w:spacing w:line="232" w:lineRule="exact"/>
        <w:jc w:val="both"/>
        <w:rPr>
          <w:rFonts w:ascii="Times New Roman" w:hAnsi="Times New Roman" w:cs="Times New Roman"/>
          <w:color w:val="000000"/>
          <w:sz w:val="22"/>
          <w:szCs w:val="22"/>
          <w:lang w:val="fr-FR"/>
        </w:rPr>
      </w:pPr>
      <w:r w:rsidRPr="002C6ED2">
        <w:rPr>
          <w:rFonts w:ascii="Times New Roman" w:hAnsi="Times New Roman" w:cs="Times New Roman"/>
          <w:color w:val="000000"/>
          <w:sz w:val="22"/>
          <w:szCs w:val="22"/>
          <w:lang w:val="fr-FR"/>
        </w:rPr>
        <w:t xml:space="preserve">Le cahier des clauses administratives générales (CCAG) applicables aux marchés publics de </w:t>
      </w:r>
      <w:r w:rsidR="00CB58E9">
        <w:rPr>
          <w:rFonts w:ascii="Times New Roman" w:hAnsi="Times New Roman" w:cs="Times New Roman"/>
          <w:color w:val="000000"/>
          <w:sz w:val="22"/>
          <w:szCs w:val="22"/>
          <w:lang w:val="fr-FR"/>
        </w:rPr>
        <w:t>techniques de l’information et de la communication</w:t>
      </w:r>
      <w:r w:rsidRPr="002C6ED2">
        <w:rPr>
          <w:rFonts w:ascii="Times New Roman" w:hAnsi="Times New Roman" w:cs="Times New Roman"/>
          <w:color w:val="000000"/>
          <w:sz w:val="22"/>
          <w:szCs w:val="22"/>
          <w:lang w:val="fr-FR"/>
        </w:rPr>
        <w:t>, approuvé par l'arrêté du 30 mars 2021</w:t>
      </w:r>
    </w:p>
    <w:p w14:paraId="57A94F2D" w14:textId="051CB89C" w:rsidR="008F3600" w:rsidRDefault="008F3600" w:rsidP="00B653D6">
      <w:pPr>
        <w:ind w:right="12"/>
        <w:contextualSpacing/>
        <w:jc w:val="both"/>
        <w:rPr>
          <w:rFonts w:eastAsia="Trebuchet MS"/>
          <w:color w:val="000000"/>
          <w:sz w:val="22"/>
          <w:szCs w:val="22"/>
          <w:lang w:val="fr-FR"/>
        </w:rPr>
      </w:pPr>
    </w:p>
    <w:p w14:paraId="3A118482" w14:textId="20C2B158" w:rsidR="008F3600" w:rsidRPr="001F2E2A" w:rsidRDefault="008F3600" w:rsidP="008F3600">
      <w:pPr>
        <w:numPr>
          <w:ilvl w:val="0"/>
          <w:numId w:val="9"/>
        </w:numPr>
        <w:ind w:right="12"/>
        <w:contextualSpacing/>
        <w:jc w:val="both"/>
        <w:rPr>
          <w:rFonts w:eastAsia="Trebuchet MS"/>
          <w:color w:val="000000"/>
          <w:sz w:val="22"/>
          <w:szCs w:val="22"/>
          <w:lang w:val="fr-FR"/>
        </w:rPr>
      </w:pPr>
      <w:r w:rsidRPr="001F2E2A">
        <w:rPr>
          <w:rFonts w:eastAsia="Trebuchet MS"/>
          <w:color w:val="000000"/>
          <w:sz w:val="22"/>
          <w:szCs w:val="22"/>
          <w:lang w:val="fr-FR"/>
        </w:rPr>
        <w:t>Le(s) ca</w:t>
      </w:r>
      <w:r w:rsidR="00B653D6">
        <w:rPr>
          <w:rFonts w:eastAsia="Trebuchet MS"/>
          <w:color w:val="000000"/>
          <w:sz w:val="22"/>
          <w:szCs w:val="22"/>
          <w:lang w:val="fr-FR"/>
        </w:rPr>
        <w:t>talogue(s) de prix du titulaire</w:t>
      </w:r>
    </w:p>
    <w:p w14:paraId="69EFFEC9" w14:textId="77777777" w:rsidR="006A5857" w:rsidRPr="00D12761" w:rsidRDefault="006A5857" w:rsidP="006A5857">
      <w:pPr>
        <w:ind w:right="12"/>
        <w:contextualSpacing/>
        <w:jc w:val="both"/>
        <w:rPr>
          <w:rFonts w:asciiTheme="majorBidi" w:hAnsiTheme="majorBidi" w:cstheme="majorBidi"/>
          <w:color w:val="000000"/>
          <w:lang w:val="fr-FR"/>
        </w:rPr>
      </w:pPr>
    </w:p>
    <w:p w14:paraId="370E5257" w14:textId="367FE272" w:rsidR="006A5857" w:rsidRPr="005D75D8" w:rsidRDefault="006A5857" w:rsidP="006A5857">
      <w:pPr>
        <w:numPr>
          <w:ilvl w:val="0"/>
          <w:numId w:val="9"/>
        </w:numPr>
        <w:spacing w:after="100"/>
        <w:ind w:right="12"/>
        <w:contextualSpacing/>
        <w:jc w:val="both"/>
        <w:rPr>
          <w:rFonts w:asciiTheme="majorBidi" w:hAnsiTheme="majorBidi" w:cstheme="majorBidi"/>
          <w:color w:val="000000"/>
          <w:sz w:val="22"/>
          <w:szCs w:val="22"/>
          <w:lang w:val="fr-FR"/>
        </w:rPr>
      </w:pPr>
      <w:r w:rsidRPr="005D75D8">
        <w:rPr>
          <w:rFonts w:asciiTheme="majorBidi" w:hAnsiTheme="majorBidi" w:cstheme="majorBidi"/>
          <w:color w:val="000000"/>
          <w:sz w:val="22"/>
          <w:szCs w:val="22"/>
          <w:lang w:val="fr-FR"/>
        </w:rPr>
        <w:t>L'offre technique du titulaire et tout document technique à l’appui de l’offre du titulaire</w:t>
      </w:r>
      <w:r w:rsidR="008F3600">
        <w:rPr>
          <w:rFonts w:asciiTheme="majorBidi" w:hAnsiTheme="majorBidi" w:cstheme="majorBidi"/>
          <w:color w:val="000000"/>
          <w:sz w:val="22"/>
          <w:szCs w:val="22"/>
          <w:lang w:val="fr-FR"/>
        </w:rPr>
        <w:t xml:space="preserve">. </w:t>
      </w:r>
    </w:p>
    <w:p w14:paraId="1E909ECD" w14:textId="61113340" w:rsidR="008E274F" w:rsidRPr="001909ED" w:rsidRDefault="00DE6B6E" w:rsidP="008E274F">
      <w:pPr>
        <w:rPr>
          <w:i/>
          <w:iCs/>
          <w:sz w:val="22"/>
          <w:szCs w:val="22"/>
          <w:lang w:val="fr-FR"/>
        </w:rPr>
      </w:pPr>
      <w:r w:rsidRPr="001909ED">
        <w:rPr>
          <w:i/>
          <w:iCs/>
          <w:sz w:val="22"/>
          <w:szCs w:val="22"/>
          <w:lang w:val="fr-FR"/>
        </w:rPr>
        <w:t xml:space="preserve"> </w:t>
      </w:r>
    </w:p>
    <w:p w14:paraId="4A742CA4" w14:textId="77777777" w:rsidR="00F53E61" w:rsidRPr="009F440E" w:rsidRDefault="00F53E61" w:rsidP="00F53E61">
      <w:pPr>
        <w:pStyle w:val="Titre1"/>
        <w:rPr>
          <w:rFonts w:ascii="Times New Roman" w:eastAsia="Trebuchet MS" w:hAnsi="Times New Roman" w:cs="Times New Roman"/>
          <w:color w:val="000000"/>
          <w:sz w:val="28"/>
          <w:lang w:val="fr-FR"/>
        </w:rPr>
      </w:pPr>
      <w:bookmarkStart w:id="15" w:name="_Toc167352709"/>
      <w:bookmarkStart w:id="16" w:name="_Toc202521404"/>
      <w:r w:rsidRPr="009F440E">
        <w:rPr>
          <w:rFonts w:ascii="Times New Roman" w:eastAsia="Trebuchet MS" w:hAnsi="Times New Roman" w:cs="Times New Roman"/>
          <w:color w:val="000000"/>
          <w:sz w:val="28"/>
          <w:lang w:val="fr-FR"/>
        </w:rPr>
        <w:t>3 - Confidentialité et mesures de sécurité</w:t>
      </w:r>
      <w:bookmarkEnd w:id="15"/>
      <w:bookmarkEnd w:id="16"/>
    </w:p>
    <w:p w14:paraId="65E17B9F" w14:textId="77777777" w:rsidR="00F53E61" w:rsidRPr="009F440E" w:rsidRDefault="00F53E61" w:rsidP="00F53E61">
      <w:pPr>
        <w:pStyle w:val="ParagrapheIndent2"/>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Les candidats doivent respecter l'obligation de confidentialité et les mesures particulières de sécurité prévues pour l'exécution des prestations.</w:t>
      </w:r>
    </w:p>
    <w:p w14:paraId="1650801F" w14:textId="77777777" w:rsidR="00F53E61" w:rsidRPr="009F440E" w:rsidRDefault="00F53E61" w:rsidP="00F53E61">
      <w:pPr>
        <w:pStyle w:val="ParagrapheIndent2"/>
        <w:spacing w:line="232" w:lineRule="exact"/>
        <w:ind w:left="20" w:right="20"/>
        <w:jc w:val="both"/>
        <w:rPr>
          <w:rFonts w:ascii="Times New Roman" w:hAnsi="Times New Roman" w:cs="Times New Roman"/>
          <w:color w:val="000000"/>
          <w:sz w:val="22"/>
          <w:lang w:val="fr-FR"/>
        </w:rPr>
      </w:pPr>
    </w:p>
    <w:p w14:paraId="0C49978D" w14:textId="3CC62CFF" w:rsidR="00727162" w:rsidRPr="00727162" w:rsidRDefault="00F53E61" w:rsidP="00727162">
      <w:pPr>
        <w:pStyle w:val="ParagrapheIndent2"/>
        <w:spacing w:after="240" w:line="232" w:lineRule="exact"/>
        <w:ind w:left="20" w:right="20"/>
        <w:jc w:val="both"/>
        <w:rPr>
          <w:rFonts w:ascii="Times New Roman" w:hAnsi="Times New Roman" w:cs="Times New Roman"/>
          <w:color w:val="000000"/>
          <w:sz w:val="24"/>
          <w:lang w:val="fr-FR"/>
        </w:rPr>
      </w:pPr>
      <w:r w:rsidRPr="009F440E">
        <w:rPr>
          <w:rFonts w:ascii="Times New Roman" w:hAnsi="Times New Roman" w:cs="Times New Roman"/>
          <w:color w:val="000000"/>
          <w:sz w:val="22"/>
          <w:lang w:val="fr-FR"/>
        </w:rPr>
        <w:t xml:space="preserve">L'attention des candidats est particulièrement attirée sur les dispositions du Cahier des clauses administratives particulières qui énoncent les formalités à accomplir et les consignes à respecter du fait de ces obligations de confidentialité et de sécurité </w:t>
      </w:r>
      <w:r w:rsidRPr="009F440E">
        <w:rPr>
          <w:rFonts w:ascii="Times New Roman" w:hAnsi="Times New Roman" w:cs="Times New Roman"/>
          <w:sz w:val="22"/>
          <w:lang w:val="fr-FR"/>
        </w:rPr>
        <w:t>(</w:t>
      </w:r>
      <w:r w:rsidR="00E622F8" w:rsidRPr="00E622F8">
        <w:rPr>
          <w:rFonts w:ascii="Times New Roman" w:hAnsi="Times New Roman" w:cs="Times New Roman"/>
          <w:sz w:val="22"/>
          <w:lang w:val="fr-FR"/>
        </w:rPr>
        <w:t>cf. article 16</w:t>
      </w:r>
      <w:r w:rsidRPr="009F440E">
        <w:rPr>
          <w:rFonts w:ascii="Times New Roman" w:hAnsi="Times New Roman" w:cs="Times New Roman"/>
          <w:sz w:val="22"/>
          <w:lang w:val="fr-FR"/>
        </w:rPr>
        <w:t xml:space="preserve"> du présent Cahier des Clauses </w:t>
      </w:r>
      <w:r w:rsidR="00267226">
        <w:rPr>
          <w:rFonts w:ascii="Times New Roman" w:hAnsi="Times New Roman" w:cs="Times New Roman"/>
          <w:sz w:val="22"/>
          <w:lang w:val="fr-FR"/>
        </w:rPr>
        <w:t xml:space="preserve">Administratives </w:t>
      </w:r>
      <w:r w:rsidRPr="009F440E">
        <w:rPr>
          <w:rFonts w:ascii="Times New Roman" w:hAnsi="Times New Roman" w:cs="Times New Roman"/>
          <w:sz w:val="22"/>
          <w:lang w:val="fr-FR"/>
        </w:rPr>
        <w:t>Particulières)</w:t>
      </w:r>
      <w:r w:rsidRPr="009F440E">
        <w:rPr>
          <w:rFonts w:ascii="Times New Roman" w:hAnsi="Times New Roman" w:cs="Times New Roman"/>
          <w:color w:val="000000"/>
          <w:sz w:val="24"/>
          <w:lang w:val="fr-FR"/>
        </w:rPr>
        <w:t>.</w:t>
      </w:r>
    </w:p>
    <w:p w14:paraId="599B2DC8" w14:textId="0D66DB3D" w:rsidR="00727162" w:rsidRPr="009F440E" w:rsidRDefault="00727162" w:rsidP="00727162">
      <w:pPr>
        <w:pStyle w:val="Titre1"/>
        <w:rPr>
          <w:rFonts w:ascii="Times New Roman" w:eastAsia="Trebuchet MS" w:hAnsi="Times New Roman" w:cs="Times New Roman"/>
          <w:color w:val="000000"/>
          <w:sz w:val="28"/>
          <w:lang w:val="fr-FR"/>
        </w:rPr>
      </w:pPr>
      <w:bookmarkStart w:id="17" w:name="ArtL1_CCAP-1-A5"/>
      <w:bookmarkStart w:id="18" w:name="ArtL1_CCAP-1-A9"/>
      <w:bookmarkStart w:id="19" w:name="_Toc202521405"/>
      <w:bookmarkEnd w:id="17"/>
      <w:bookmarkEnd w:id="18"/>
      <w:r>
        <w:rPr>
          <w:rFonts w:ascii="Times New Roman" w:eastAsia="Trebuchet MS" w:hAnsi="Times New Roman" w:cs="Times New Roman"/>
          <w:color w:val="000000"/>
          <w:sz w:val="28"/>
          <w:lang w:val="fr-FR"/>
        </w:rPr>
        <w:t>4</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Durée et délais d’exécution</w:t>
      </w:r>
      <w:bookmarkEnd w:id="19"/>
      <w:r>
        <w:rPr>
          <w:rFonts w:ascii="Times New Roman" w:eastAsia="Trebuchet MS" w:hAnsi="Times New Roman" w:cs="Times New Roman"/>
          <w:color w:val="000000"/>
          <w:sz w:val="28"/>
          <w:lang w:val="fr-FR"/>
        </w:rPr>
        <w:t xml:space="preserve"> </w:t>
      </w:r>
    </w:p>
    <w:p w14:paraId="23404247" w14:textId="77777777" w:rsidR="000F56BD" w:rsidRPr="00727162" w:rsidRDefault="008E274F">
      <w:pPr>
        <w:spacing w:line="60" w:lineRule="exact"/>
        <w:rPr>
          <w:sz w:val="22"/>
          <w:szCs w:val="22"/>
          <w:lang w:val="fr-FR"/>
        </w:rPr>
      </w:pPr>
      <w:r w:rsidRPr="00727162">
        <w:rPr>
          <w:sz w:val="22"/>
          <w:szCs w:val="22"/>
          <w:lang w:val="fr-FR"/>
        </w:rPr>
        <w:t xml:space="preserve"> </w:t>
      </w:r>
    </w:p>
    <w:p w14:paraId="733B52B1" w14:textId="1B14C408" w:rsidR="000F56BD" w:rsidRPr="00DE0E9B" w:rsidRDefault="00F53E61">
      <w:pPr>
        <w:pStyle w:val="Titre2"/>
        <w:spacing w:after="100"/>
        <w:ind w:left="280"/>
        <w:rPr>
          <w:rFonts w:ascii="Times New Roman" w:eastAsia="Trebuchet MS" w:hAnsi="Times New Roman" w:cs="Times New Roman"/>
          <w:i w:val="0"/>
          <w:color w:val="000000"/>
          <w:sz w:val="22"/>
          <w:szCs w:val="22"/>
          <w:lang w:val="fr-FR"/>
        </w:rPr>
      </w:pPr>
      <w:bookmarkStart w:id="20" w:name="ArtL2_CCAP-1-A9.3"/>
      <w:bookmarkStart w:id="21" w:name="_Toc202521406"/>
      <w:bookmarkEnd w:id="20"/>
      <w:r>
        <w:rPr>
          <w:rFonts w:ascii="Times New Roman" w:eastAsia="Trebuchet MS" w:hAnsi="Times New Roman" w:cs="Times New Roman"/>
          <w:i w:val="0"/>
          <w:color w:val="000000"/>
          <w:sz w:val="22"/>
          <w:szCs w:val="22"/>
          <w:lang w:val="fr-FR"/>
        </w:rPr>
        <w:t>4</w:t>
      </w:r>
      <w:r w:rsidR="008E274F" w:rsidRPr="00DE0E9B">
        <w:rPr>
          <w:rFonts w:ascii="Times New Roman" w:eastAsia="Trebuchet MS" w:hAnsi="Times New Roman" w:cs="Times New Roman"/>
          <w:i w:val="0"/>
          <w:color w:val="000000"/>
          <w:sz w:val="22"/>
          <w:szCs w:val="22"/>
          <w:lang w:val="fr-FR"/>
        </w:rPr>
        <w:t xml:space="preserve">.1 - Durée du </w:t>
      </w:r>
      <w:r w:rsidR="006A5857">
        <w:rPr>
          <w:rFonts w:ascii="Times New Roman" w:eastAsia="Trebuchet MS" w:hAnsi="Times New Roman" w:cs="Times New Roman"/>
          <w:i w:val="0"/>
          <w:color w:val="000000"/>
          <w:sz w:val="22"/>
          <w:szCs w:val="22"/>
          <w:lang w:val="fr-FR"/>
        </w:rPr>
        <w:t>marché</w:t>
      </w:r>
      <w:bookmarkEnd w:id="21"/>
    </w:p>
    <w:p w14:paraId="451C290C" w14:textId="01D3A64B" w:rsidR="000F56BD" w:rsidRDefault="006A5857" w:rsidP="00277AAE">
      <w:pPr>
        <w:jc w:val="both"/>
        <w:rPr>
          <w:rFonts w:asciiTheme="majorBidi" w:eastAsia="Trebuchet MS" w:hAnsiTheme="majorBidi" w:cstheme="majorBidi"/>
          <w:bCs/>
          <w:color w:val="000000"/>
          <w:sz w:val="22"/>
          <w:szCs w:val="22"/>
          <w:lang w:val="fr-FR"/>
        </w:rPr>
      </w:pPr>
      <w:r w:rsidRPr="00277AAE">
        <w:rPr>
          <w:rFonts w:asciiTheme="majorBidi" w:eastAsia="Trebuchet MS" w:hAnsiTheme="majorBidi" w:cstheme="majorBidi"/>
          <w:bCs/>
          <w:color w:val="000000"/>
          <w:sz w:val="22"/>
          <w:szCs w:val="22"/>
          <w:lang w:val="fr-FR"/>
        </w:rPr>
        <w:t>Par dérogation à l’article 13.1.1 du CCAG-TIC, l</w:t>
      </w:r>
      <w:r w:rsidR="008E274F" w:rsidRPr="00277AAE">
        <w:rPr>
          <w:rFonts w:asciiTheme="majorBidi" w:eastAsia="Trebuchet MS" w:hAnsiTheme="majorBidi" w:cstheme="majorBidi"/>
          <w:bCs/>
          <w:color w:val="000000"/>
          <w:sz w:val="22"/>
          <w:szCs w:val="22"/>
          <w:lang w:val="fr-FR"/>
        </w:rPr>
        <w:t xml:space="preserve">'accord-cadre est conclu pour une période initiale de </w:t>
      </w:r>
      <w:r w:rsidR="00B5590A" w:rsidRPr="00277AAE">
        <w:rPr>
          <w:rFonts w:asciiTheme="majorBidi" w:eastAsia="Trebuchet MS" w:hAnsiTheme="majorBidi" w:cstheme="majorBidi"/>
          <w:bCs/>
          <w:color w:val="000000"/>
          <w:sz w:val="22"/>
          <w:szCs w:val="22"/>
          <w:lang w:val="fr-FR"/>
        </w:rPr>
        <w:t>douze (</w:t>
      </w:r>
      <w:r w:rsidR="008E274F" w:rsidRPr="00277AAE">
        <w:rPr>
          <w:rFonts w:asciiTheme="majorBidi" w:eastAsia="Trebuchet MS" w:hAnsiTheme="majorBidi" w:cstheme="majorBidi"/>
          <w:bCs/>
          <w:color w:val="000000"/>
          <w:sz w:val="22"/>
          <w:szCs w:val="22"/>
          <w:lang w:val="fr-FR"/>
        </w:rPr>
        <w:t>12</w:t>
      </w:r>
      <w:r w:rsidR="00B5590A" w:rsidRPr="00277AAE">
        <w:rPr>
          <w:rFonts w:asciiTheme="majorBidi" w:eastAsia="Trebuchet MS" w:hAnsiTheme="majorBidi" w:cstheme="majorBidi"/>
          <w:bCs/>
          <w:color w:val="000000"/>
          <w:sz w:val="22"/>
          <w:szCs w:val="22"/>
          <w:lang w:val="fr-FR"/>
        </w:rPr>
        <w:t>)</w:t>
      </w:r>
      <w:r w:rsidR="008E274F" w:rsidRPr="00277AAE">
        <w:rPr>
          <w:rFonts w:asciiTheme="majorBidi" w:eastAsia="Trebuchet MS" w:hAnsiTheme="majorBidi" w:cstheme="majorBidi"/>
          <w:bCs/>
          <w:color w:val="000000"/>
          <w:sz w:val="22"/>
          <w:szCs w:val="22"/>
          <w:lang w:val="fr-FR"/>
        </w:rPr>
        <w:t xml:space="preserve"> mois</w:t>
      </w:r>
      <w:r w:rsidR="00B5590A" w:rsidRPr="00277AAE">
        <w:rPr>
          <w:rFonts w:asciiTheme="majorBidi" w:eastAsia="Trebuchet MS" w:hAnsiTheme="majorBidi" w:cstheme="majorBidi"/>
          <w:bCs/>
          <w:color w:val="000000"/>
          <w:sz w:val="22"/>
          <w:szCs w:val="22"/>
          <w:lang w:val="fr-FR"/>
        </w:rPr>
        <w:t xml:space="preserve"> </w:t>
      </w:r>
      <w:r w:rsidR="008E274F" w:rsidRPr="00277AAE">
        <w:rPr>
          <w:rFonts w:asciiTheme="majorBidi" w:eastAsia="Trebuchet MS" w:hAnsiTheme="majorBidi" w:cstheme="majorBidi"/>
          <w:bCs/>
          <w:color w:val="000000"/>
          <w:sz w:val="22"/>
          <w:szCs w:val="22"/>
          <w:lang w:val="fr-FR"/>
        </w:rPr>
        <w:t>à compter d</w:t>
      </w:r>
      <w:r w:rsidR="00743697">
        <w:rPr>
          <w:rFonts w:asciiTheme="majorBidi" w:eastAsia="Trebuchet MS" w:hAnsiTheme="majorBidi" w:cstheme="majorBidi"/>
          <w:bCs/>
          <w:color w:val="000000"/>
          <w:sz w:val="22"/>
          <w:szCs w:val="22"/>
          <w:lang w:val="fr-FR"/>
        </w:rPr>
        <w:t>u 01/11/2025 ou de</w:t>
      </w:r>
      <w:r w:rsidR="008E274F" w:rsidRPr="00277AAE">
        <w:rPr>
          <w:rFonts w:asciiTheme="majorBidi" w:eastAsia="Trebuchet MS" w:hAnsiTheme="majorBidi" w:cstheme="majorBidi"/>
          <w:bCs/>
          <w:color w:val="000000"/>
          <w:sz w:val="22"/>
          <w:szCs w:val="22"/>
          <w:lang w:val="fr-FR"/>
        </w:rPr>
        <w:t xml:space="preserve"> sa</w:t>
      </w:r>
      <w:r w:rsidR="0022543D" w:rsidRPr="00277AAE">
        <w:rPr>
          <w:rFonts w:asciiTheme="majorBidi" w:eastAsia="Trebuchet MS" w:hAnsiTheme="majorBidi" w:cstheme="majorBidi"/>
          <w:bCs/>
          <w:color w:val="000000"/>
          <w:sz w:val="22"/>
          <w:szCs w:val="22"/>
          <w:lang w:val="fr-FR"/>
        </w:rPr>
        <w:t xml:space="preserve"> date</w:t>
      </w:r>
      <w:r w:rsidR="008E274F" w:rsidRPr="00277AAE">
        <w:rPr>
          <w:rFonts w:asciiTheme="majorBidi" w:eastAsia="Trebuchet MS" w:hAnsiTheme="majorBidi" w:cstheme="majorBidi"/>
          <w:bCs/>
          <w:color w:val="000000"/>
          <w:sz w:val="22"/>
          <w:szCs w:val="22"/>
          <w:lang w:val="fr-FR"/>
        </w:rPr>
        <w:t xml:space="preserve"> notification </w:t>
      </w:r>
      <w:r w:rsidR="0022543D" w:rsidRPr="00277AAE">
        <w:rPr>
          <w:rFonts w:asciiTheme="majorBidi" w:eastAsia="Trebuchet MS" w:hAnsiTheme="majorBidi" w:cstheme="majorBidi"/>
          <w:bCs/>
          <w:color w:val="000000"/>
          <w:sz w:val="22"/>
          <w:szCs w:val="22"/>
          <w:lang w:val="fr-FR"/>
        </w:rPr>
        <w:t>au titulaire</w:t>
      </w:r>
      <w:r w:rsidR="00743697">
        <w:rPr>
          <w:rFonts w:asciiTheme="majorBidi" w:eastAsia="Trebuchet MS" w:hAnsiTheme="majorBidi" w:cstheme="majorBidi"/>
          <w:bCs/>
          <w:color w:val="000000"/>
          <w:sz w:val="22"/>
          <w:szCs w:val="22"/>
          <w:lang w:val="fr-FR"/>
        </w:rPr>
        <w:t xml:space="preserve"> </w:t>
      </w:r>
      <w:r w:rsidR="00B653D6" w:rsidRPr="00B653D6">
        <w:rPr>
          <w:rFonts w:asciiTheme="majorBidi" w:eastAsia="Trebuchet MS" w:hAnsiTheme="majorBidi" w:cstheme="majorBidi"/>
          <w:bCs/>
          <w:color w:val="000000"/>
          <w:sz w:val="22"/>
          <w:szCs w:val="22"/>
          <w:lang w:val="fr-FR"/>
        </w:rPr>
        <w:t>si elle intervient ultérieurement.</w:t>
      </w:r>
    </w:p>
    <w:p w14:paraId="3FBE254F" w14:textId="54C68255" w:rsidR="000F56BD" w:rsidRPr="00DE0E9B" w:rsidRDefault="00F53E61">
      <w:pPr>
        <w:pStyle w:val="Titre2"/>
        <w:spacing w:after="100"/>
        <w:ind w:left="280"/>
        <w:rPr>
          <w:rFonts w:ascii="Times New Roman" w:eastAsia="Trebuchet MS" w:hAnsi="Times New Roman" w:cs="Times New Roman"/>
          <w:i w:val="0"/>
          <w:color w:val="000000"/>
          <w:sz w:val="22"/>
          <w:szCs w:val="22"/>
          <w:lang w:val="fr-FR"/>
        </w:rPr>
      </w:pPr>
      <w:bookmarkStart w:id="22" w:name="ArtL2_CCAP-1-A9.7"/>
      <w:bookmarkStart w:id="23" w:name="_Toc202521407"/>
      <w:bookmarkEnd w:id="22"/>
      <w:r>
        <w:rPr>
          <w:rFonts w:ascii="Times New Roman" w:eastAsia="Trebuchet MS" w:hAnsi="Times New Roman" w:cs="Times New Roman"/>
          <w:i w:val="0"/>
          <w:color w:val="000000"/>
          <w:sz w:val="22"/>
          <w:szCs w:val="22"/>
          <w:lang w:val="fr-FR"/>
        </w:rPr>
        <w:lastRenderedPageBreak/>
        <w:t>4</w:t>
      </w:r>
      <w:r w:rsidR="008E274F" w:rsidRPr="00DE0E9B">
        <w:rPr>
          <w:rFonts w:ascii="Times New Roman" w:eastAsia="Trebuchet MS" w:hAnsi="Times New Roman" w:cs="Times New Roman"/>
          <w:i w:val="0"/>
          <w:color w:val="000000"/>
          <w:sz w:val="22"/>
          <w:szCs w:val="22"/>
          <w:lang w:val="fr-FR"/>
        </w:rPr>
        <w:t>.2 - Reconduction</w:t>
      </w:r>
      <w:bookmarkEnd w:id="23"/>
    </w:p>
    <w:p w14:paraId="7CAA2249" w14:textId="5E82CD7F" w:rsidR="000F56BD" w:rsidRPr="00DE0E9B" w:rsidRDefault="008E274F">
      <w:pPr>
        <w:pStyle w:val="ParagrapheIndent2"/>
        <w:spacing w:after="240"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 xml:space="preserve">L'accord-cadre est reconduit tacitement jusqu'à son terme. Le nombre de périodes de reconduction est fixé à </w:t>
      </w:r>
      <w:r w:rsidR="00007CBC">
        <w:rPr>
          <w:rFonts w:ascii="Times New Roman" w:hAnsi="Times New Roman" w:cs="Times New Roman"/>
          <w:color w:val="000000"/>
          <w:sz w:val="22"/>
          <w:szCs w:val="22"/>
          <w:lang w:val="fr-FR"/>
        </w:rPr>
        <w:t>trois (</w:t>
      </w:r>
      <w:r w:rsidR="003322F2">
        <w:rPr>
          <w:rFonts w:ascii="Times New Roman" w:hAnsi="Times New Roman" w:cs="Times New Roman"/>
          <w:color w:val="000000"/>
          <w:sz w:val="22"/>
          <w:szCs w:val="22"/>
          <w:lang w:val="fr-FR"/>
        </w:rPr>
        <w:t>3</w:t>
      </w:r>
      <w:r w:rsidR="00007CBC">
        <w:rPr>
          <w:rFonts w:ascii="Times New Roman" w:hAnsi="Times New Roman" w:cs="Times New Roman"/>
          <w:color w:val="000000"/>
          <w:sz w:val="22"/>
          <w:szCs w:val="22"/>
          <w:lang w:val="fr-FR"/>
        </w:rPr>
        <w:t>)</w:t>
      </w:r>
      <w:r w:rsidRPr="00DE0E9B">
        <w:rPr>
          <w:rFonts w:ascii="Times New Roman" w:hAnsi="Times New Roman" w:cs="Times New Roman"/>
          <w:color w:val="000000"/>
          <w:sz w:val="22"/>
          <w:szCs w:val="22"/>
          <w:lang w:val="fr-FR"/>
        </w:rPr>
        <w:t xml:space="preserve">. La durée de chaque période de reconduction est de </w:t>
      </w:r>
      <w:r w:rsidR="00007CBC">
        <w:rPr>
          <w:rFonts w:ascii="Times New Roman" w:hAnsi="Times New Roman" w:cs="Times New Roman"/>
          <w:color w:val="000000"/>
          <w:sz w:val="22"/>
          <w:szCs w:val="22"/>
          <w:lang w:val="fr-FR"/>
        </w:rPr>
        <w:t>douze (</w:t>
      </w:r>
      <w:r w:rsidRPr="00DE0E9B">
        <w:rPr>
          <w:rFonts w:ascii="Times New Roman" w:hAnsi="Times New Roman" w:cs="Times New Roman"/>
          <w:color w:val="000000"/>
          <w:sz w:val="22"/>
          <w:szCs w:val="22"/>
          <w:lang w:val="fr-FR"/>
        </w:rPr>
        <w:t>12</w:t>
      </w:r>
      <w:r w:rsidR="00007CBC">
        <w:rPr>
          <w:rFonts w:ascii="Times New Roman" w:hAnsi="Times New Roman" w:cs="Times New Roman"/>
          <w:color w:val="000000"/>
          <w:sz w:val="22"/>
          <w:szCs w:val="22"/>
          <w:lang w:val="fr-FR"/>
        </w:rPr>
        <w:t>)</w:t>
      </w:r>
      <w:r w:rsidRPr="00DE0E9B">
        <w:rPr>
          <w:rFonts w:ascii="Times New Roman" w:hAnsi="Times New Roman" w:cs="Times New Roman"/>
          <w:color w:val="000000"/>
          <w:sz w:val="22"/>
          <w:szCs w:val="22"/>
          <w:lang w:val="fr-FR"/>
        </w:rPr>
        <w:t xml:space="preserve"> mois. La durée maximale du contrat, toutes périodes confondues, est de </w:t>
      </w:r>
      <w:r w:rsidR="007D31F2">
        <w:rPr>
          <w:rFonts w:ascii="Times New Roman" w:hAnsi="Times New Roman" w:cs="Times New Roman"/>
          <w:color w:val="000000"/>
          <w:sz w:val="22"/>
          <w:szCs w:val="22"/>
          <w:lang w:val="fr-FR"/>
        </w:rPr>
        <w:t>quarante-huit</w:t>
      </w:r>
      <w:r w:rsidRPr="00DE0E9B">
        <w:rPr>
          <w:rFonts w:ascii="Times New Roman" w:hAnsi="Times New Roman" w:cs="Times New Roman"/>
          <w:color w:val="000000"/>
          <w:sz w:val="22"/>
          <w:szCs w:val="22"/>
          <w:lang w:val="fr-FR"/>
        </w:rPr>
        <w:t xml:space="preserve"> </w:t>
      </w:r>
      <w:r w:rsidR="007D31F2">
        <w:rPr>
          <w:rFonts w:ascii="Times New Roman" w:hAnsi="Times New Roman" w:cs="Times New Roman"/>
          <w:color w:val="000000"/>
          <w:sz w:val="22"/>
          <w:szCs w:val="22"/>
          <w:lang w:val="fr-FR"/>
        </w:rPr>
        <w:t>(</w:t>
      </w:r>
      <w:r w:rsidR="007D31F2" w:rsidRPr="00DE0E9B">
        <w:rPr>
          <w:rFonts w:ascii="Times New Roman" w:hAnsi="Times New Roman" w:cs="Times New Roman"/>
          <w:color w:val="000000"/>
          <w:sz w:val="22"/>
          <w:szCs w:val="22"/>
          <w:lang w:val="fr-FR"/>
        </w:rPr>
        <w:t>48</w:t>
      </w:r>
      <w:r w:rsidR="007D31F2">
        <w:rPr>
          <w:rFonts w:ascii="Times New Roman" w:hAnsi="Times New Roman" w:cs="Times New Roman"/>
          <w:color w:val="000000"/>
          <w:sz w:val="22"/>
          <w:szCs w:val="22"/>
          <w:lang w:val="fr-FR"/>
        </w:rPr>
        <w:t xml:space="preserve">) </w:t>
      </w:r>
      <w:r w:rsidRPr="00DE0E9B">
        <w:rPr>
          <w:rFonts w:ascii="Times New Roman" w:hAnsi="Times New Roman" w:cs="Times New Roman"/>
          <w:color w:val="000000"/>
          <w:sz w:val="22"/>
          <w:szCs w:val="22"/>
          <w:lang w:val="fr-FR"/>
        </w:rPr>
        <w:t>mois.</w:t>
      </w:r>
    </w:p>
    <w:p w14:paraId="7A6A6E61" w14:textId="4D060977" w:rsidR="00955B18" w:rsidRDefault="008E274F" w:rsidP="00B653D6">
      <w:pPr>
        <w:pStyle w:val="ParagrapheIndent2"/>
        <w:spacing w:after="240" w:line="232" w:lineRule="exact"/>
        <w:jc w:val="both"/>
        <w:rPr>
          <w:rFonts w:asciiTheme="majorBidi" w:hAnsiTheme="majorBidi" w:cstheme="majorBidi"/>
          <w:bCs/>
          <w:color w:val="000000"/>
          <w:sz w:val="22"/>
          <w:szCs w:val="22"/>
          <w:lang w:val="fr-FR"/>
        </w:rPr>
      </w:pPr>
      <w:r w:rsidRPr="00DE0E9B">
        <w:rPr>
          <w:rFonts w:ascii="Times New Roman" w:hAnsi="Times New Roman" w:cs="Times New Roman"/>
          <w:color w:val="000000"/>
          <w:sz w:val="22"/>
          <w:szCs w:val="22"/>
          <w:lang w:val="fr-FR"/>
        </w:rPr>
        <w:t>La reconduction est considérée comme acceptée si aucune décision écrite contraire n'est prise par le pouvoir adjudicateur au moins 3 mois avant la fin de la durée de validité de l'accord-cadre. Le titulaire ne peut pas refuser la reconduction.</w:t>
      </w:r>
      <w:r w:rsidR="009463CA">
        <w:rPr>
          <w:rFonts w:ascii="Times New Roman" w:hAnsi="Times New Roman" w:cs="Times New Roman"/>
          <w:color w:val="000000"/>
          <w:sz w:val="22"/>
          <w:szCs w:val="22"/>
          <w:lang w:val="fr-FR"/>
        </w:rPr>
        <w:t xml:space="preserve"> </w:t>
      </w:r>
      <w:r w:rsidR="00122C91" w:rsidRPr="00122C91">
        <w:rPr>
          <w:rFonts w:asciiTheme="majorBidi" w:hAnsiTheme="majorBidi" w:cstheme="majorBidi"/>
          <w:color w:val="000000" w:themeColor="text1"/>
          <w:sz w:val="22"/>
          <w:szCs w:val="22"/>
          <w:lang w:val="fr-FR"/>
        </w:rPr>
        <w:t>En cas de non-reconduction, l’accord-cadre s’éteindra de plein droit.</w:t>
      </w:r>
    </w:p>
    <w:p w14:paraId="58E1E721" w14:textId="6A167C0B" w:rsidR="008C378C" w:rsidRDefault="00F53E61" w:rsidP="00FF4EEC">
      <w:pPr>
        <w:pStyle w:val="Titre2"/>
        <w:spacing w:after="100"/>
        <w:ind w:left="280"/>
        <w:rPr>
          <w:rFonts w:ascii="Times New Roman" w:eastAsia="Trebuchet MS" w:hAnsi="Times New Roman" w:cs="Times New Roman"/>
          <w:i w:val="0"/>
          <w:color w:val="000000"/>
          <w:sz w:val="22"/>
          <w:szCs w:val="22"/>
          <w:lang w:val="fr-FR"/>
        </w:rPr>
      </w:pPr>
      <w:bookmarkStart w:id="24" w:name="_Toc202521408"/>
      <w:r>
        <w:rPr>
          <w:rFonts w:ascii="Times New Roman" w:eastAsia="Trebuchet MS" w:hAnsi="Times New Roman" w:cs="Times New Roman"/>
          <w:i w:val="0"/>
          <w:color w:val="000000"/>
          <w:sz w:val="22"/>
          <w:szCs w:val="22"/>
          <w:lang w:val="fr-FR"/>
        </w:rPr>
        <w:t>4</w:t>
      </w:r>
      <w:r w:rsidR="00FF4EEC" w:rsidRPr="00FF4EEC">
        <w:rPr>
          <w:rFonts w:ascii="Times New Roman" w:eastAsia="Trebuchet MS" w:hAnsi="Times New Roman" w:cs="Times New Roman"/>
          <w:i w:val="0"/>
          <w:color w:val="000000"/>
          <w:sz w:val="22"/>
          <w:szCs w:val="22"/>
          <w:lang w:val="fr-FR"/>
        </w:rPr>
        <w:t>.3-Délais d’exécution</w:t>
      </w:r>
      <w:bookmarkEnd w:id="24"/>
    </w:p>
    <w:p w14:paraId="562DF313" w14:textId="77777777" w:rsidR="0018740D" w:rsidRPr="00DE0E9B" w:rsidRDefault="0018740D" w:rsidP="0018740D">
      <w:pPr>
        <w:pStyle w:val="ParagrapheIndent2"/>
        <w:spacing w:after="240"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Les délais d'exécution ou de livraison des prestations sont fixés à chaque bon de commande conformément aux stipulations des pièces de l'accord-cadre.</w:t>
      </w:r>
    </w:p>
    <w:p w14:paraId="3BD3037C" w14:textId="77777777" w:rsidR="0018740D" w:rsidRPr="00DE0E9B" w:rsidRDefault="0018740D" w:rsidP="0018740D">
      <w:pPr>
        <w:pStyle w:val="ParagrapheIndent2"/>
        <w:spacing w:after="240"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Une prolongation du délai d'exécution peut être accordée par le pouvoir adjudicateur dans les conditions de l'article 13.3 du CCAG-TIC.</w:t>
      </w:r>
    </w:p>
    <w:p w14:paraId="6D6CD552" w14:textId="77777777" w:rsidR="00DB77EC" w:rsidRPr="00DB77EC" w:rsidRDefault="00DB77EC" w:rsidP="00DB77EC">
      <w:pPr>
        <w:rPr>
          <w:rFonts w:eastAsia="Trebuchet MS"/>
          <w:lang w:val="fr-FR"/>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835"/>
        <w:gridCol w:w="3543"/>
      </w:tblGrid>
      <w:tr w:rsidR="00FF4EEC" w:rsidRPr="0026771B" w14:paraId="5F08FDE7" w14:textId="77777777" w:rsidTr="0026771B">
        <w:trPr>
          <w:tblHeader/>
        </w:trPr>
        <w:tc>
          <w:tcPr>
            <w:tcW w:w="31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148F6E6" w14:textId="77777777" w:rsidR="00FF4EEC" w:rsidRPr="00FF4EEC" w:rsidRDefault="00FF4EEC" w:rsidP="0026771B">
            <w:pPr>
              <w:jc w:val="center"/>
              <w:rPr>
                <w:b/>
                <w:sz w:val="22"/>
                <w:szCs w:val="22"/>
              </w:rPr>
            </w:pPr>
            <w:r w:rsidRPr="00FF4EEC">
              <w:rPr>
                <w:b/>
                <w:sz w:val="22"/>
                <w:szCs w:val="22"/>
              </w:rPr>
              <w:t xml:space="preserve">Nature des </w:t>
            </w:r>
            <w:r w:rsidRPr="00FF4EEC">
              <w:rPr>
                <w:b/>
                <w:sz w:val="22"/>
                <w:szCs w:val="22"/>
                <w:lang w:val="fr-FR"/>
              </w:rPr>
              <w:t>prestations</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021C5DA" w14:textId="77777777" w:rsidR="00FF4EEC" w:rsidRPr="00FF4EEC" w:rsidRDefault="00FF4EEC" w:rsidP="0026771B">
            <w:pPr>
              <w:jc w:val="center"/>
              <w:rPr>
                <w:b/>
                <w:sz w:val="22"/>
                <w:szCs w:val="22"/>
              </w:rPr>
            </w:pPr>
            <w:r w:rsidRPr="00FF4EEC">
              <w:rPr>
                <w:b/>
                <w:sz w:val="22"/>
                <w:szCs w:val="22"/>
              </w:rPr>
              <w:t xml:space="preserve">Point de </w:t>
            </w:r>
            <w:r w:rsidRPr="00FF4EEC">
              <w:rPr>
                <w:b/>
                <w:sz w:val="22"/>
                <w:szCs w:val="22"/>
                <w:lang w:val="fr-FR"/>
              </w:rPr>
              <w:t>départ</w:t>
            </w:r>
          </w:p>
        </w:tc>
        <w:tc>
          <w:tcPr>
            <w:tcW w:w="35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11CF5A8" w14:textId="1CD67D99" w:rsidR="00FF4EEC" w:rsidRPr="0026771B" w:rsidRDefault="00FF4EEC" w:rsidP="00340D85">
            <w:pPr>
              <w:jc w:val="center"/>
              <w:rPr>
                <w:b/>
                <w:sz w:val="22"/>
                <w:szCs w:val="22"/>
                <w:lang w:val="fr-FR"/>
              </w:rPr>
            </w:pPr>
            <w:r w:rsidRPr="00FF4EEC">
              <w:rPr>
                <w:b/>
                <w:sz w:val="22"/>
                <w:szCs w:val="22"/>
                <w:lang w:val="fr-FR"/>
              </w:rPr>
              <w:t xml:space="preserve">Délais </w:t>
            </w:r>
            <w:r w:rsidRPr="0026771B">
              <w:rPr>
                <w:b/>
                <w:sz w:val="22"/>
                <w:szCs w:val="22"/>
                <w:lang w:val="fr-FR"/>
              </w:rPr>
              <w:t xml:space="preserve">de </w:t>
            </w:r>
            <w:r w:rsidRPr="00FF4EEC">
              <w:rPr>
                <w:b/>
                <w:sz w:val="22"/>
                <w:szCs w:val="22"/>
                <w:lang w:val="fr-FR"/>
              </w:rPr>
              <w:t xml:space="preserve">réalisation </w:t>
            </w:r>
            <w:r w:rsidRPr="0026771B">
              <w:rPr>
                <w:b/>
                <w:sz w:val="22"/>
                <w:szCs w:val="22"/>
                <w:lang w:val="fr-FR"/>
              </w:rPr>
              <w:t xml:space="preserve">maximum </w:t>
            </w:r>
            <w:r w:rsidRPr="00FF4EEC">
              <w:rPr>
                <w:b/>
                <w:sz w:val="22"/>
                <w:szCs w:val="22"/>
                <w:lang w:val="fr-FR"/>
              </w:rPr>
              <w:t>imposés</w:t>
            </w:r>
          </w:p>
        </w:tc>
      </w:tr>
      <w:tr w:rsidR="001D4EE7" w:rsidRPr="007B5768" w14:paraId="78E72076" w14:textId="77777777" w:rsidTr="006D537A">
        <w:trPr>
          <w:trHeight w:val="1272"/>
        </w:trPr>
        <w:tc>
          <w:tcPr>
            <w:tcW w:w="3119" w:type="dxa"/>
            <w:tcBorders>
              <w:top w:val="single" w:sz="4" w:space="0" w:color="auto"/>
              <w:left w:val="single" w:sz="4" w:space="0" w:color="auto"/>
              <w:bottom w:val="single" w:sz="4" w:space="0" w:color="auto"/>
              <w:right w:val="single" w:sz="4" w:space="0" w:color="auto"/>
            </w:tcBorders>
            <w:vAlign w:val="center"/>
          </w:tcPr>
          <w:p w14:paraId="28C8AC32" w14:textId="7F64A3CB" w:rsidR="00DE73DC" w:rsidRDefault="001D4EE7" w:rsidP="00DE73DC">
            <w:pPr>
              <w:jc w:val="center"/>
              <w:rPr>
                <w:sz w:val="22"/>
                <w:szCs w:val="22"/>
                <w:u w:val="single"/>
                <w:lang w:val="fr-FR"/>
              </w:rPr>
            </w:pPr>
            <w:r>
              <w:rPr>
                <w:sz w:val="22"/>
                <w:szCs w:val="22"/>
                <w:u w:val="single"/>
                <w:lang w:val="fr-FR"/>
              </w:rPr>
              <w:t xml:space="preserve">Maintenance préventive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582C252" w14:textId="0970A6D8" w:rsidR="001D4EE7" w:rsidRPr="006D537A" w:rsidRDefault="00DE73DC" w:rsidP="00DE73DC">
            <w:pPr>
              <w:jc w:val="center"/>
              <w:rPr>
                <w:sz w:val="22"/>
                <w:szCs w:val="22"/>
                <w:lang w:val="fr-FR"/>
              </w:rPr>
            </w:pPr>
            <w:r>
              <w:rPr>
                <w:sz w:val="22"/>
                <w:szCs w:val="22"/>
                <w:lang w:val="fr-FR"/>
              </w:rPr>
              <w:t>Planning validé par l’organisme</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74659A8E" w14:textId="2F8C031D" w:rsidR="001D4EE7" w:rsidRPr="006D537A" w:rsidRDefault="006D537A" w:rsidP="00DE73DC">
            <w:pPr>
              <w:jc w:val="center"/>
              <w:rPr>
                <w:b/>
                <w:sz w:val="22"/>
                <w:szCs w:val="22"/>
                <w:lang w:val="fr-FR"/>
              </w:rPr>
            </w:pPr>
            <w:r w:rsidRPr="006D537A">
              <w:rPr>
                <w:b/>
                <w:sz w:val="22"/>
                <w:szCs w:val="22"/>
                <w:lang w:val="fr-FR"/>
              </w:rPr>
              <w:t>Respect du c</w:t>
            </w:r>
            <w:r w:rsidR="00C1733E" w:rsidRPr="006D537A">
              <w:rPr>
                <w:b/>
                <w:sz w:val="22"/>
                <w:szCs w:val="22"/>
                <w:lang w:val="fr-FR"/>
              </w:rPr>
              <w:t xml:space="preserve">alendrier fixé </w:t>
            </w:r>
          </w:p>
        </w:tc>
      </w:tr>
      <w:tr w:rsidR="00FF4EEC" w:rsidRPr="007B5768" w14:paraId="55F1400C" w14:textId="77777777" w:rsidTr="00F879B2">
        <w:trPr>
          <w:trHeight w:val="1272"/>
        </w:trPr>
        <w:tc>
          <w:tcPr>
            <w:tcW w:w="3119" w:type="dxa"/>
            <w:tcBorders>
              <w:top w:val="single" w:sz="4" w:space="0" w:color="auto"/>
              <w:left w:val="single" w:sz="4" w:space="0" w:color="auto"/>
              <w:bottom w:val="single" w:sz="4" w:space="0" w:color="auto"/>
              <w:right w:val="single" w:sz="4" w:space="0" w:color="auto"/>
            </w:tcBorders>
            <w:vAlign w:val="center"/>
          </w:tcPr>
          <w:p w14:paraId="770178E2" w14:textId="76889E64" w:rsidR="00FF4EEC" w:rsidRPr="00FF4EEC" w:rsidRDefault="001D4EE7" w:rsidP="00F879B2">
            <w:pPr>
              <w:jc w:val="center"/>
              <w:rPr>
                <w:sz w:val="22"/>
                <w:szCs w:val="22"/>
                <w:u w:val="single"/>
                <w:lang w:val="fr-FR"/>
              </w:rPr>
            </w:pPr>
            <w:r>
              <w:rPr>
                <w:sz w:val="22"/>
                <w:szCs w:val="22"/>
                <w:u w:val="single"/>
                <w:lang w:val="fr-FR"/>
              </w:rPr>
              <w:t>Maintenance corrective</w:t>
            </w:r>
          </w:p>
          <w:p w14:paraId="0E875A82" w14:textId="76845A39" w:rsidR="00FF4EEC" w:rsidRPr="004039F6" w:rsidRDefault="005A7018" w:rsidP="00C1733E">
            <w:pPr>
              <w:jc w:val="center"/>
              <w:rPr>
                <w:b/>
                <w:sz w:val="22"/>
                <w:szCs w:val="22"/>
                <w:lang w:val="fr-FR"/>
              </w:rPr>
            </w:pPr>
            <w:r w:rsidRPr="005A7018">
              <w:rPr>
                <w:b/>
                <w:sz w:val="22"/>
                <w:szCs w:val="22"/>
                <w:lang w:val="fr-FR"/>
              </w:rPr>
              <w:t xml:space="preserve">Délai de prise en </w:t>
            </w:r>
            <w:r w:rsidR="00C1733E">
              <w:rPr>
                <w:b/>
                <w:sz w:val="22"/>
                <w:szCs w:val="22"/>
                <w:lang w:val="fr-FR"/>
              </w:rPr>
              <w:t>charge d’un signalement</w:t>
            </w:r>
          </w:p>
        </w:tc>
        <w:tc>
          <w:tcPr>
            <w:tcW w:w="2835" w:type="dxa"/>
            <w:tcBorders>
              <w:top w:val="single" w:sz="4" w:space="0" w:color="auto"/>
              <w:left w:val="single" w:sz="4" w:space="0" w:color="auto"/>
              <w:bottom w:val="single" w:sz="4" w:space="0" w:color="auto"/>
              <w:right w:val="single" w:sz="4" w:space="0" w:color="auto"/>
            </w:tcBorders>
            <w:vAlign w:val="center"/>
          </w:tcPr>
          <w:p w14:paraId="79A7EFFC" w14:textId="1418BF6D" w:rsidR="00FF4EEC" w:rsidRPr="004039F6" w:rsidRDefault="00C1733E" w:rsidP="00F879B2">
            <w:pPr>
              <w:jc w:val="center"/>
              <w:rPr>
                <w:sz w:val="22"/>
                <w:szCs w:val="22"/>
                <w:lang w:val="fr-FR"/>
              </w:rPr>
            </w:pPr>
            <w:r w:rsidRPr="00C1733E">
              <w:rPr>
                <w:sz w:val="22"/>
                <w:szCs w:val="22"/>
                <w:lang w:val="fr-FR"/>
              </w:rPr>
              <w:t>Appel téléphonique confirmé par mail</w:t>
            </w:r>
          </w:p>
        </w:tc>
        <w:tc>
          <w:tcPr>
            <w:tcW w:w="3543" w:type="dxa"/>
            <w:tcBorders>
              <w:top w:val="single" w:sz="4" w:space="0" w:color="auto"/>
              <w:left w:val="single" w:sz="4" w:space="0" w:color="auto"/>
              <w:bottom w:val="single" w:sz="4" w:space="0" w:color="auto"/>
              <w:right w:val="single" w:sz="4" w:space="0" w:color="auto"/>
            </w:tcBorders>
            <w:vAlign w:val="center"/>
          </w:tcPr>
          <w:p w14:paraId="3AAE90AE" w14:textId="6F81FFF7" w:rsidR="00FF4EEC" w:rsidRPr="00EF6646" w:rsidRDefault="001D4EE7" w:rsidP="00F879B2">
            <w:pPr>
              <w:jc w:val="center"/>
              <w:rPr>
                <w:b/>
                <w:sz w:val="22"/>
                <w:szCs w:val="22"/>
                <w:lang w:val="fr-FR"/>
              </w:rPr>
            </w:pPr>
            <w:r>
              <w:rPr>
                <w:b/>
                <w:sz w:val="22"/>
                <w:szCs w:val="22"/>
                <w:lang w:val="fr-FR"/>
              </w:rPr>
              <w:t xml:space="preserve">2 </w:t>
            </w:r>
            <w:r w:rsidRPr="001D4EE7">
              <w:rPr>
                <w:b/>
                <w:sz w:val="22"/>
                <w:szCs w:val="22"/>
                <w:lang w:val="fr-FR"/>
              </w:rPr>
              <w:t xml:space="preserve">heures </w:t>
            </w:r>
            <w:r w:rsidRPr="001D4EE7">
              <w:rPr>
                <w:b/>
                <w:sz w:val="22"/>
                <w:szCs w:val="22"/>
                <w:u w:val="single"/>
                <w:lang w:val="fr-FR"/>
              </w:rPr>
              <w:t>ouvrées</w:t>
            </w:r>
            <w:r w:rsidRPr="001D4EE7">
              <w:rPr>
                <w:b/>
                <w:sz w:val="22"/>
                <w:szCs w:val="22"/>
                <w:lang w:val="fr-FR"/>
              </w:rPr>
              <w:t xml:space="preserve"> maximum</w:t>
            </w:r>
          </w:p>
        </w:tc>
      </w:tr>
      <w:tr w:rsidR="00C86BF0" w:rsidRPr="00FF4EEC" w14:paraId="60FE7490" w14:textId="77777777" w:rsidTr="001A523B">
        <w:trPr>
          <w:trHeight w:val="696"/>
        </w:trPr>
        <w:tc>
          <w:tcPr>
            <w:tcW w:w="3119" w:type="dxa"/>
            <w:tcBorders>
              <w:top w:val="single" w:sz="4" w:space="0" w:color="auto"/>
              <w:left w:val="single" w:sz="4" w:space="0" w:color="auto"/>
              <w:bottom w:val="single" w:sz="4" w:space="0" w:color="auto"/>
              <w:right w:val="single" w:sz="4" w:space="0" w:color="auto"/>
            </w:tcBorders>
            <w:vAlign w:val="center"/>
          </w:tcPr>
          <w:p w14:paraId="2332E839" w14:textId="4D04AF62" w:rsidR="00C86BF0" w:rsidRPr="004039F6" w:rsidRDefault="00C86BF0" w:rsidP="00F879B2">
            <w:pPr>
              <w:jc w:val="center"/>
              <w:rPr>
                <w:sz w:val="22"/>
                <w:szCs w:val="22"/>
                <w:u w:val="single"/>
                <w:lang w:val="fr-FR"/>
              </w:rPr>
            </w:pPr>
            <w:r>
              <w:rPr>
                <w:sz w:val="22"/>
                <w:szCs w:val="22"/>
                <w:u w:val="single"/>
                <w:lang w:val="fr-FR"/>
              </w:rPr>
              <w:t>Maintenance corrective</w:t>
            </w:r>
          </w:p>
          <w:p w14:paraId="7303A0B4" w14:textId="5501CCFE" w:rsidR="00C86BF0" w:rsidRPr="004039F6" w:rsidRDefault="00C86BF0" w:rsidP="00C86BF0">
            <w:pPr>
              <w:jc w:val="center"/>
              <w:rPr>
                <w:b/>
                <w:sz w:val="22"/>
                <w:szCs w:val="22"/>
                <w:lang w:val="fr-FR"/>
              </w:rPr>
            </w:pPr>
            <w:r w:rsidRPr="0069694F">
              <w:rPr>
                <w:b/>
                <w:sz w:val="22"/>
                <w:szCs w:val="22"/>
                <w:lang w:val="fr-FR"/>
              </w:rPr>
              <w:t xml:space="preserve">Délai </w:t>
            </w:r>
            <w:r w:rsidRPr="004039F6">
              <w:rPr>
                <w:b/>
                <w:sz w:val="22"/>
                <w:szCs w:val="22"/>
                <w:lang w:val="fr-FR"/>
              </w:rPr>
              <w:t>d</w:t>
            </w:r>
            <w:r>
              <w:rPr>
                <w:b/>
                <w:sz w:val="22"/>
                <w:szCs w:val="22"/>
                <w:lang w:val="fr-FR"/>
              </w:rPr>
              <w:t>’intervention</w:t>
            </w:r>
          </w:p>
        </w:tc>
        <w:tc>
          <w:tcPr>
            <w:tcW w:w="2835" w:type="dxa"/>
            <w:vMerge w:val="restart"/>
            <w:tcBorders>
              <w:top w:val="single" w:sz="4" w:space="0" w:color="auto"/>
              <w:left w:val="single" w:sz="4" w:space="0" w:color="auto"/>
              <w:right w:val="single" w:sz="4" w:space="0" w:color="auto"/>
            </w:tcBorders>
            <w:vAlign w:val="center"/>
          </w:tcPr>
          <w:p w14:paraId="43190812" w14:textId="61E638F2" w:rsidR="00C86BF0" w:rsidRPr="004039F6" w:rsidRDefault="00C86BF0" w:rsidP="00C1733E">
            <w:pPr>
              <w:jc w:val="center"/>
              <w:rPr>
                <w:sz w:val="22"/>
                <w:szCs w:val="22"/>
                <w:lang w:val="fr-FR"/>
              </w:rPr>
            </w:pPr>
            <w:r w:rsidRPr="00C86BF0">
              <w:rPr>
                <w:sz w:val="22"/>
                <w:szCs w:val="22"/>
                <w:lang w:val="fr-FR"/>
              </w:rPr>
              <w:t>A compter de la</w:t>
            </w:r>
            <w:r w:rsidR="00C1733E">
              <w:rPr>
                <w:sz w:val="22"/>
                <w:szCs w:val="22"/>
                <w:lang w:val="fr-FR"/>
              </w:rPr>
              <w:t xml:space="preserve"> prise en charge</w:t>
            </w:r>
          </w:p>
        </w:tc>
        <w:tc>
          <w:tcPr>
            <w:tcW w:w="3543" w:type="dxa"/>
            <w:tcBorders>
              <w:top w:val="single" w:sz="4" w:space="0" w:color="auto"/>
              <w:left w:val="single" w:sz="4" w:space="0" w:color="auto"/>
              <w:bottom w:val="single" w:sz="4" w:space="0" w:color="auto"/>
              <w:right w:val="single" w:sz="4" w:space="0" w:color="auto"/>
            </w:tcBorders>
            <w:vAlign w:val="center"/>
          </w:tcPr>
          <w:p w14:paraId="32577A60" w14:textId="77777777" w:rsidR="00C86BF0" w:rsidRPr="00FF4EEC" w:rsidRDefault="00C86BF0" w:rsidP="00F879B2">
            <w:pPr>
              <w:jc w:val="center"/>
              <w:rPr>
                <w:b/>
                <w:sz w:val="22"/>
                <w:szCs w:val="22"/>
              </w:rPr>
            </w:pPr>
            <w:r w:rsidRPr="00FF4EEC">
              <w:rPr>
                <w:b/>
                <w:sz w:val="22"/>
                <w:szCs w:val="22"/>
              </w:rPr>
              <w:t xml:space="preserve">8 </w:t>
            </w:r>
            <w:r w:rsidRPr="00FF4EEC">
              <w:rPr>
                <w:b/>
                <w:sz w:val="22"/>
                <w:szCs w:val="22"/>
                <w:lang w:val="fr-FR"/>
              </w:rPr>
              <w:t xml:space="preserve">heures </w:t>
            </w:r>
            <w:r w:rsidRPr="00FF4EEC">
              <w:rPr>
                <w:b/>
                <w:sz w:val="22"/>
                <w:szCs w:val="22"/>
                <w:u w:val="single"/>
                <w:lang w:val="fr-FR"/>
              </w:rPr>
              <w:t>ouvrées</w:t>
            </w:r>
            <w:r w:rsidRPr="00FF4EEC">
              <w:rPr>
                <w:b/>
                <w:sz w:val="22"/>
                <w:szCs w:val="22"/>
                <w:lang w:val="fr-FR"/>
              </w:rPr>
              <w:t xml:space="preserve"> </w:t>
            </w:r>
            <w:r w:rsidRPr="00FF4EEC">
              <w:rPr>
                <w:b/>
                <w:sz w:val="22"/>
                <w:szCs w:val="22"/>
              </w:rPr>
              <w:t>maximum</w:t>
            </w:r>
          </w:p>
        </w:tc>
      </w:tr>
      <w:tr w:rsidR="00C86BF0" w:rsidRPr="00FF4EEC" w14:paraId="5DCD4213" w14:textId="77777777" w:rsidTr="001A523B">
        <w:trPr>
          <w:trHeight w:val="974"/>
        </w:trPr>
        <w:tc>
          <w:tcPr>
            <w:tcW w:w="3119" w:type="dxa"/>
            <w:tcBorders>
              <w:top w:val="single" w:sz="4" w:space="0" w:color="auto"/>
              <w:left w:val="single" w:sz="4" w:space="0" w:color="auto"/>
              <w:bottom w:val="single" w:sz="4" w:space="0" w:color="auto"/>
              <w:right w:val="single" w:sz="4" w:space="0" w:color="auto"/>
            </w:tcBorders>
            <w:vAlign w:val="center"/>
          </w:tcPr>
          <w:p w14:paraId="32BFF0DE" w14:textId="77777777" w:rsidR="00C86BF0" w:rsidRDefault="00C86BF0" w:rsidP="00C86BF0">
            <w:pPr>
              <w:jc w:val="center"/>
              <w:rPr>
                <w:sz w:val="22"/>
                <w:szCs w:val="22"/>
                <w:u w:val="single"/>
                <w:lang w:val="fr-FR"/>
              </w:rPr>
            </w:pPr>
            <w:r w:rsidRPr="004039F6">
              <w:rPr>
                <w:sz w:val="22"/>
                <w:szCs w:val="22"/>
                <w:u w:val="single"/>
                <w:lang w:val="fr-FR"/>
              </w:rPr>
              <w:t xml:space="preserve">Maintenance corrective </w:t>
            </w:r>
          </w:p>
          <w:p w14:paraId="249A59B8" w14:textId="1A11AA53" w:rsidR="00C86BF0" w:rsidRPr="004039F6" w:rsidRDefault="00C86BF0" w:rsidP="00C86BF0">
            <w:pPr>
              <w:jc w:val="center"/>
              <w:rPr>
                <w:b/>
                <w:sz w:val="22"/>
                <w:szCs w:val="22"/>
                <w:lang w:val="fr-FR"/>
              </w:rPr>
            </w:pPr>
            <w:r w:rsidRPr="00C86BF0">
              <w:rPr>
                <w:b/>
                <w:sz w:val="22"/>
                <w:szCs w:val="22"/>
                <w:lang w:val="fr-FR"/>
              </w:rPr>
              <w:t>Délai de remise en ordre de marche sur site</w:t>
            </w:r>
          </w:p>
        </w:tc>
        <w:tc>
          <w:tcPr>
            <w:tcW w:w="2835" w:type="dxa"/>
            <w:vMerge/>
            <w:tcBorders>
              <w:left w:val="single" w:sz="4" w:space="0" w:color="auto"/>
              <w:bottom w:val="single" w:sz="4" w:space="0" w:color="auto"/>
              <w:right w:val="single" w:sz="4" w:space="0" w:color="auto"/>
            </w:tcBorders>
            <w:vAlign w:val="center"/>
          </w:tcPr>
          <w:p w14:paraId="5070A668" w14:textId="5CBDB37C" w:rsidR="00C86BF0" w:rsidRPr="004039F6" w:rsidRDefault="00C86BF0" w:rsidP="00F879B2">
            <w:pPr>
              <w:jc w:val="center"/>
              <w:rPr>
                <w:sz w:val="22"/>
                <w:szCs w:val="22"/>
                <w:lang w:val="fr-FR"/>
              </w:rPr>
            </w:pPr>
          </w:p>
        </w:tc>
        <w:tc>
          <w:tcPr>
            <w:tcW w:w="3543" w:type="dxa"/>
            <w:tcBorders>
              <w:top w:val="single" w:sz="4" w:space="0" w:color="auto"/>
              <w:left w:val="single" w:sz="4" w:space="0" w:color="auto"/>
              <w:bottom w:val="single" w:sz="4" w:space="0" w:color="auto"/>
              <w:right w:val="single" w:sz="4" w:space="0" w:color="auto"/>
            </w:tcBorders>
            <w:vAlign w:val="center"/>
          </w:tcPr>
          <w:p w14:paraId="0CACD753" w14:textId="564948B4" w:rsidR="00C86BF0" w:rsidRPr="00FF4EEC" w:rsidRDefault="00C86BF0" w:rsidP="00C86BF0">
            <w:pPr>
              <w:jc w:val="center"/>
              <w:rPr>
                <w:b/>
                <w:sz w:val="22"/>
                <w:szCs w:val="22"/>
              </w:rPr>
            </w:pPr>
            <w:r>
              <w:rPr>
                <w:b/>
                <w:sz w:val="22"/>
                <w:szCs w:val="22"/>
              </w:rPr>
              <w:t xml:space="preserve">16 </w:t>
            </w:r>
            <w:proofErr w:type="spellStart"/>
            <w:r>
              <w:rPr>
                <w:b/>
                <w:sz w:val="22"/>
                <w:szCs w:val="22"/>
              </w:rPr>
              <w:t>heures</w:t>
            </w:r>
            <w:proofErr w:type="spellEnd"/>
            <w:r>
              <w:rPr>
                <w:b/>
                <w:sz w:val="22"/>
                <w:szCs w:val="22"/>
              </w:rPr>
              <w:t xml:space="preserve"> </w:t>
            </w:r>
            <w:r w:rsidRPr="00FF4EEC">
              <w:rPr>
                <w:b/>
                <w:sz w:val="22"/>
                <w:szCs w:val="22"/>
                <w:u w:val="single"/>
                <w:lang w:val="fr-FR"/>
              </w:rPr>
              <w:t>ouvré</w:t>
            </w:r>
            <w:r>
              <w:rPr>
                <w:b/>
                <w:sz w:val="22"/>
                <w:szCs w:val="22"/>
                <w:u w:val="single"/>
                <w:lang w:val="fr-FR"/>
              </w:rPr>
              <w:t>e</w:t>
            </w:r>
            <w:r w:rsidRPr="00FF4EEC">
              <w:rPr>
                <w:b/>
                <w:sz w:val="22"/>
                <w:szCs w:val="22"/>
                <w:u w:val="single"/>
                <w:lang w:val="fr-FR"/>
              </w:rPr>
              <w:t>s</w:t>
            </w:r>
            <w:r w:rsidRPr="00FF4EEC">
              <w:rPr>
                <w:b/>
                <w:sz w:val="22"/>
                <w:szCs w:val="22"/>
                <w:lang w:val="fr-FR"/>
              </w:rPr>
              <w:t xml:space="preserve"> </w:t>
            </w:r>
            <w:r w:rsidRPr="00FF4EEC">
              <w:rPr>
                <w:b/>
                <w:sz w:val="22"/>
                <w:szCs w:val="22"/>
              </w:rPr>
              <w:t>maximum</w:t>
            </w:r>
          </w:p>
        </w:tc>
      </w:tr>
      <w:tr w:rsidR="006D537A" w:rsidRPr="00FF4EEC" w14:paraId="5132EC45" w14:textId="77777777" w:rsidTr="001A523B">
        <w:trPr>
          <w:trHeight w:val="974"/>
        </w:trPr>
        <w:tc>
          <w:tcPr>
            <w:tcW w:w="3119" w:type="dxa"/>
            <w:tcBorders>
              <w:top w:val="single" w:sz="4" w:space="0" w:color="auto"/>
              <w:left w:val="single" w:sz="4" w:space="0" w:color="auto"/>
              <w:bottom w:val="single" w:sz="4" w:space="0" w:color="auto"/>
              <w:right w:val="single" w:sz="4" w:space="0" w:color="auto"/>
            </w:tcBorders>
            <w:vAlign w:val="center"/>
          </w:tcPr>
          <w:p w14:paraId="713ADE01" w14:textId="63FAE090" w:rsidR="006D537A" w:rsidRDefault="006D537A" w:rsidP="006D537A">
            <w:pPr>
              <w:jc w:val="center"/>
              <w:rPr>
                <w:sz w:val="22"/>
                <w:szCs w:val="22"/>
                <w:u w:val="single"/>
                <w:lang w:val="fr-FR"/>
              </w:rPr>
            </w:pPr>
            <w:r>
              <w:rPr>
                <w:sz w:val="22"/>
                <w:szCs w:val="22"/>
                <w:u w:val="single"/>
                <w:lang w:val="fr-FR"/>
              </w:rPr>
              <w:t>Prestations associées</w:t>
            </w:r>
            <w:r w:rsidR="00BB2B1C">
              <w:rPr>
                <w:sz w:val="22"/>
                <w:szCs w:val="22"/>
                <w:u w:val="single"/>
                <w:lang w:val="fr-FR"/>
              </w:rPr>
              <w:t xml:space="preserve"> et ponctuelles</w:t>
            </w:r>
          </w:p>
          <w:p w14:paraId="6A084A38" w14:textId="4E29A3F6" w:rsidR="00DE73DC" w:rsidRPr="00DE73DC" w:rsidRDefault="00DE73DC" w:rsidP="006D537A">
            <w:pPr>
              <w:jc w:val="center"/>
              <w:rPr>
                <w:b/>
                <w:sz w:val="22"/>
                <w:szCs w:val="22"/>
                <w:lang w:val="fr-FR"/>
              </w:rPr>
            </w:pPr>
            <w:r w:rsidRPr="00DE73DC">
              <w:rPr>
                <w:b/>
                <w:sz w:val="22"/>
                <w:szCs w:val="22"/>
                <w:lang w:val="fr-FR"/>
              </w:rPr>
              <w:t>Délai de réalisation</w:t>
            </w:r>
          </w:p>
        </w:tc>
        <w:tc>
          <w:tcPr>
            <w:tcW w:w="2835" w:type="dxa"/>
            <w:tcBorders>
              <w:left w:val="single" w:sz="4" w:space="0" w:color="auto"/>
              <w:bottom w:val="single" w:sz="4" w:space="0" w:color="auto"/>
              <w:right w:val="single" w:sz="4" w:space="0" w:color="auto"/>
            </w:tcBorders>
            <w:vAlign w:val="center"/>
          </w:tcPr>
          <w:p w14:paraId="5B143516" w14:textId="5FF133E1" w:rsidR="006D537A" w:rsidRPr="004039F6" w:rsidRDefault="006D537A" w:rsidP="006D537A">
            <w:pPr>
              <w:jc w:val="center"/>
              <w:rPr>
                <w:sz w:val="22"/>
                <w:szCs w:val="22"/>
                <w:lang w:val="fr-FR"/>
              </w:rPr>
            </w:pPr>
            <w:r>
              <w:rPr>
                <w:sz w:val="22"/>
                <w:szCs w:val="22"/>
                <w:lang w:val="fr-FR"/>
              </w:rPr>
              <w:t>A compter de la réception du bon de commande</w:t>
            </w:r>
          </w:p>
        </w:tc>
        <w:tc>
          <w:tcPr>
            <w:tcW w:w="3543" w:type="dxa"/>
            <w:tcBorders>
              <w:top w:val="single" w:sz="4" w:space="0" w:color="auto"/>
              <w:left w:val="single" w:sz="4" w:space="0" w:color="auto"/>
              <w:bottom w:val="single" w:sz="4" w:space="0" w:color="auto"/>
              <w:right w:val="single" w:sz="4" w:space="0" w:color="auto"/>
            </w:tcBorders>
            <w:vAlign w:val="center"/>
          </w:tcPr>
          <w:p w14:paraId="314578AA" w14:textId="1B99AFB5" w:rsidR="006D537A" w:rsidRDefault="001B2641" w:rsidP="006D537A">
            <w:pPr>
              <w:jc w:val="center"/>
              <w:rPr>
                <w:b/>
                <w:sz w:val="22"/>
                <w:szCs w:val="22"/>
              </w:rPr>
            </w:pPr>
            <w:r>
              <w:rPr>
                <w:b/>
                <w:sz w:val="22"/>
                <w:szCs w:val="22"/>
                <w:lang w:val="fr-FR"/>
              </w:rPr>
              <w:t>60</w:t>
            </w:r>
            <w:r w:rsidR="006D537A">
              <w:rPr>
                <w:b/>
                <w:sz w:val="22"/>
                <w:szCs w:val="22"/>
                <w:lang w:val="fr-FR"/>
              </w:rPr>
              <w:t xml:space="preserve"> jours ouvrés</w:t>
            </w:r>
            <w:r>
              <w:rPr>
                <w:b/>
                <w:sz w:val="22"/>
                <w:szCs w:val="22"/>
                <w:lang w:val="fr-FR"/>
              </w:rPr>
              <w:t xml:space="preserve"> maximum</w:t>
            </w:r>
          </w:p>
        </w:tc>
      </w:tr>
    </w:tbl>
    <w:p w14:paraId="266CB237" w14:textId="77777777" w:rsidR="00FF4EEC" w:rsidRDefault="00FF4EEC" w:rsidP="008C378C">
      <w:pPr>
        <w:rPr>
          <w:sz w:val="22"/>
          <w:szCs w:val="22"/>
          <w:lang w:val="fr-FR"/>
        </w:rPr>
      </w:pPr>
    </w:p>
    <w:p w14:paraId="32FD9D41" w14:textId="54BF6D3C" w:rsidR="00DB77EC" w:rsidRPr="00DB77EC" w:rsidRDefault="00DB77EC" w:rsidP="00DB77EC">
      <w:pPr>
        <w:pStyle w:val="ParagrapheIndent2"/>
        <w:spacing w:line="232" w:lineRule="exact"/>
        <w:jc w:val="both"/>
        <w:rPr>
          <w:rFonts w:ascii="Times New Roman" w:hAnsi="Times New Roman" w:cs="Times New Roman"/>
          <w:color w:val="000000"/>
          <w:sz w:val="22"/>
          <w:szCs w:val="22"/>
          <w:lang w:val="fr-FR"/>
        </w:rPr>
      </w:pPr>
      <w:r w:rsidRPr="00DB77EC">
        <w:rPr>
          <w:rFonts w:ascii="Times New Roman" w:hAnsi="Times New Roman" w:cs="Times New Roman"/>
          <w:sz w:val="22"/>
          <w:szCs w:val="22"/>
          <w:lang w:val="fr-FR"/>
        </w:rPr>
        <w:t xml:space="preserve">Les délais </w:t>
      </w:r>
      <w:r>
        <w:rPr>
          <w:rFonts w:ascii="Times New Roman" w:hAnsi="Times New Roman" w:cs="Times New Roman"/>
          <w:sz w:val="22"/>
          <w:szCs w:val="22"/>
          <w:lang w:val="fr-FR"/>
        </w:rPr>
        <w:t xml:space="preserve">applicables </w:t>
      </w:r>
      <w:r w:rsidRPr="00DB77EC">
        <w:rPr>
          <w:rFonts w:ascii="Times New Roman" w:hAnsi="Times New Roman" w:cs="Times New Roman"/>
          <w:sz w:val="22"/>
          <w:szCs w:val="22"/>
          <w:lang w:val="fr-FR"/>
        </w:rPr>
        <w:t xml:space="preserve">seront indiqués </w:t>
      </w:r>
      <w:r>
        <w:rPr>
          <w:rFonts w:ascii="Times New Roman" w:hAnsi="Times New Roman" w:cs="Times New Roman"/>
          <w:sz w:val="22"/>
          <w:szCs w:val="22"/>
          <w:lang w:val="fr-FR"/>
        </w:rPr>
        <w:t xml:space="preserve">par le </w:t>
      </w:r>
      <w:r w:rsidR="009463CA">
        <w:rPr>
          <w:rFonts w:ascii="Times New Roman" w:hAnsi="Times New Roman" w:cs="Times New Roman"/>
          <w:sz w:val="22"/>
          <w:szCs w:val="22"/>
          <w:lang w:val="fr-FR"/>
        </w:rPr>
        <w:t>t</w:t>
      </w:r>
      <w:r>
        <w:rPr>
          <w:rFonts w:ascii="Times New Roman" w:hAnsi="Times New Roman" w:cs="Times New Roman"/>
          <w:sz w:val="22"/>
          <w:szCs w:val="22"/>
          <w:lang w:val="fr-FR"/>
        </w:rPr>
        <w:t xml:space="preserve">itulaire </w:t>
      </w:r>
      <w:r w:rsidRPr="00DB77EC">
        <w:rPr>
          <w:rFonts w:ascii="Times New Roman" w:hAnsi="Times New Roman" w:cs="Times New Roman"/>
          <w:sz w:val="22"/>
          <w:szCs w:val="22"/>
          <w:lang w:val="fr-FR"/>
        </w:rPr>
        <w:t xml:space="preserve">au Bordereau des délais, </w:t>
      </w:r>
      <w:r w:rsidR="00C86BF0">
        <w:rPr>
          <w:rFonts w:ascii="Times New Roman" w:hAnsi="Times New Roman" w:cs="Times New Roman"/>
          <w:color w:val="000000"/>
          <w:sz w:val="22"/>
          <w:szCs w:val="22"/>
          <w:lang w:val="fr-FR"/>
        </w:rPr>
        <w:t>annexe 5</w:t>
      </w:r>
      <w:r w:rsidRPr="00DB77EC">
        <w:rPr>
          <w:rFonts w:ascii="Times New Roman" w:hAnsi="Times New Roman" w:cs="Times New Roman"/>
          <w:color w:val="000000"/>
          <w:sz w:val="22"/>
          <w:szCs w:val="22"/>
          <w:lang w:val="fr-FR"/>
        </w:rPr>
        <w:t xml:space="preserve"> à l’Acte d'engagement.</w:t>
      </w:r>
    </w:p>
    <w:p w14:paraId="4686A612" w14:textId="77777777" w:rsidR="00DB77EC" w:rsidRDefault="00DB77EC" w:rsidP="008C378C">
      <w:pPr>
        <w:rPr>
          <w:sz w:val="22"/>
          <w:szCs w:val="22"/>
          <w:lang w:val="fr-FR"/>
        </w:rPr>
      </w:pPr>
    </w:p>
    <w:p w14:paraId="0322140D" w14:textId="6A8FBF74" w:rsidR="00727162" w:rsidRPr="009F440E" w:rsidRDefault="00727162" w:rsidP="00727162">
      <w:pPr>
        <w:pStyle w:val="Titre1"/>
        <w:rPr>
          <w:rFonts w:ascii="Times New Roman" w:eastAsia="Trebuchet MS" w:hAnsi="Times New Roman" w:cs="Times New Roman"/>
          <w:color w:val="000000"/>
          <w:sz w:val="28"/>
          <w:lang w:val="fr-FR"/>
        </w:rPr>
      </w:pPr>
      <w:bookmarkStart w:id="25" w:name="_Toc202521409"/>
      <w:r>
        <w:rPr>
          <w:rFonts w:ascii="Times New Roman" w:eastAsia="Trebuchet MS" w:hAnsi="Times New Roman" w:cs="Times New Roman"/>
          <w:color w:val="000000"/>
          <w:sz w:val="28"/>
          <w:lang w:val="fr-FR"/>
        </w:rPr>
        <w:t>5</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Prix</w:t>
      </w:r>
      <w:bookmarkEnd w:id="25"/>
      <w:r>
        <w:rPr>
          <w:rFonts w:ascii="Times New Roman" w:eastAsia="Trebuchet MS" w:hAnsi="Times New Roman" w:cs="Times New Roman"/>
          <w:color w:val="000000"/>
          <w:sz w:val="28"/>
          <w:lang w:val="fr-FR"/>
        </w:rPr>
        <w:t xml:space="preserve"> </w:t>
      </w:r>
    </w:p>
    <w:p w14:paraId="0B207D14" w14:textId="3FA356F9" w:rsidR="000F56BD" w:rsidRPr="00D12761" w:rsidRDefault="000F56BD">
      <w:pPr>
        <w:spacing w:line="60" w:lineRule="exact"/>
        <w:rPr>
          <w:sz w:val="22"/>
          <w:szCs w:val="22"/>
          <w:lang w:val="fr-FR"/>
        </w:rPr>
      </w:pPr>
      <w:bookmarkStart w:id="26" w:name="ArtL1_CCAP-1-A10"/>
      <w:bookmarkEnd w:id="26"/>
    </w:p>
    <w:p w14:paraId="786B1213" w14:textId="47ED930B" w:rsidR="000F56BD" w:rsidRPr="00DE0E9B" w:rsidRDefault="00A61293">
      <w:pPr>
        <w:pStyle w:val="Titre2"/>
        <w:spacing w:after="100"/>
        <w:ind w:left="280"/>
        <w:rPr>
          <w:rFonts w:ascii="Times New Roman" w:eastAsia="Trebuchet MS" w:hAnsi="Times New Roman" w:cs="Times New Roman"/>
          <w:i w:val="0"/>
          <w:color w:val="000000"/>
          <w:sz w:val="22"/>
          <w:szCs w:val="22"/>
          <w:lang w:val="fr-FR"/>
        </w:rPr>
      </w:pPr>
      <w:bookmarkStart w:id="27" w:name="ArtL2_CCAP-1-A10.1"/>
      <w:bookmarkStart w:id="28" w:name="_Toc202521410"/>
      <w:bookmarkEnd w:id="27"/>
      <w:r>
        <w:rPr>
          <w:rFonts w:ascii="Times New Roman" w:eastAsia="Trebuchet MS" w:hAnsi="Times New Roman" w:cs="Times New Roman"/>
          <w:i w:val="0"/>
          <w:color w:val="000000"/>
          <w:sz w:val="22"/>
          <w:szCs w:val="22"/>
          <w:lang w:val="fr-FR"/>
        </w:rPr>
        <w:t>5</w:t>
      </w:r>
      <w:r w:rsidR="008E274F" w:rsidRPr="00DE0E9B">
        <w:rPr>
          <w:rFonts w:ascii="Times New Roman" w:eastAsia="Trebuchet MS" w:hAnsi="Times New Roman" w:cs="Times New Roman"/>
          <w:i w:val="0"/>
          <w:color w:val="000000"/>
          <w:sz w:val="22"/>
          <w:szCs w:val="22"/>
          <w:lang w:val="fr-FR"/>
        </w:rPr>
        <w:t>.1 - Caractéristiques des prix pratiqués</w:t>
      </w:r>
      <w:bookmarkEnd w:id="28"/>
    </w:p>
    <w:p w14:paraId="621444E4" w14:textId="77777777" w:rsidR="00692FF1" w:rsidRDefault="00692FF1">
      <w:pPr>
        <w:pStyle w:val="ParagrapheIndent2"/>
        <w:spacing w:line="232" w:lineRule="exact"/>
        <w:jc w:val="both"/>
        <w:rPr>
          <w:rFonts w:ascii="Times New Roman" w:hAnsi="Times New Roman" w:cs="Times New Roman"/>
          <w:color w:val="000000"/>
          <w:sz w:val="22"/>
          <w:szCs w:val="22"/>
          <w:lang w:val="fr-FR"/>
        </w:rPr>
      </w:pPr>
    </w:p>
    <w:p w14:paraId="1188EB3D" w14:textId="6FB99CA9" w:rsidR="00692FF1" w:rsidRDefault="00692FF1" w:rsidP="007F152A">
      <w:pPr>
        <w:pStyle w:val="ParagrapheIndent2"/>
        <w:spacing w:line="232" w:lineRule="exact"/>
        <w:jc w:val="both"/>
        <w:rPr>
          <w:rFonts w:ascii="Times New Roman" w:hAnsi="Times New Roman" w:cs="Times New Roman"/>
          <w:color w:val="000000"/>
          <w:sz w:val="22"/>
          <w:szCs w:val="22"/>
          <w:lang w:val="fr-FR"/>
        </w:rPr>
      </w:pPr>
      <w:r w:rsidRPr="00692FF1">
        <w:rPr>
          <w:rFonts w:ascii="Times New Roman" w:hAnsi="Times New Roman" w:cs="Times New Roman"/>
          <w:color w:val="000000"/>
          <w:sz w:val="22"/>
          <w:szCs w:val="22"/>
          <w:lang w:val="fr-FR"/>
        </w:rPr>
        <w:t xml:space="preserve">Le marché est conclu à prix mixtes : </w:t>
      </w:r>
    </w:p>
    <w:p w14:paraId="3EBBF362" w14:textId="77777777" w:rsidR="00645D8D" w:rsidRPr="00645D8D" w:rsidRDefault="00645D8D" w:rsidP="007F152A">
      <w:pPr>
        <w:jc w:val="both"/>
        <w:rPr>
          <w:lang w:val="fr-FR"/>
        </w:rPr>
      </w:pPr>
    </w:p>
    <w:p w14:paraId="60FAA5FF" w14:textId="50154639" w:rsidR="00692FF1" w:rsidRPr="001F2E2A" w:rsidRDefault="00692FF1" w:rsidP="007F152A">
      <w:pPr>
        <w:pStyle w:val="ParagrapheIndent2"/>
        <w:numPr>
          <w:ilvl w:val="0"/>
          <w:numId w:val="9"/>
        </w:numPr>
        <w:spacing w:line="232" w:lineRule="exact"/>
        <w:jc w:val="both"/>
        <w:rPr>
          <w:rFonts w:ascii="Times New Roman" w:hAnsi="Times New Roman" w:cs="Times New Roman"/>
          <w:color w:val="000000"/>
          <w:sz w:val="22"/>
          <w:szCs w:val="22"/>
          <w:lang w:val="fr-FR"/>
        </w:rPr>
      </w:pPr>
      <w:r w:rsidRPr="001F2E2A">
        <w:rPr>
          <w:rFonts w:ascii="Times New Roman" w:hAnsi="Times New Roman" w:cs="Times New Roman"/>
          <w:color w:val="000000"/>
          <w:sz w:val="22"/>
          <w:szCs w:val="22"/>
          <w:lang w:val="fr-FR"/>
        </w:rPr>
        <w:t>Les prestations de maintenance préventive sont réglées par des prix forfaitaires indiqués au Bordereau des prix forfaitaires, annexe 3 à l’Acte d'engagement.</w:t>
      </w:r>
      <w:r w:rsidR="00645D8D" w:rsidRPr="001F2E2A">
        <w:rPr>
          <w:rFonts w:ascii="Times New Roman" w:hAnsi="Times New Roman" w:cs="Times New Roman"/>
          <w:color w:val="000000"/>
          <w:sz w:val="22"/>
          <w:szCs w:val="22"/>
          <w:lang w:val="fr-FR"/>
        </w:rPr>
        <w:t xml:space="preserve"> Le prix comprend le coût du déplacement et de la main d’œuvre.</w:t>
      </w:r>
      <w:r w:rsidR="00645D8D" w:rsidRPr="00645D8D">
        <w:t xml:space="preserve"> </w:t>
      </w:r>
    </w:p>
    <w:p w14:paraId="24139405" w14:textId="77777777" w:rsidR="00645D8D" w:rsidRPr="00645D8D" w:rsidRDefault="00645D8D" w:rsidP="007F152A">
      <w:pPr>
        <w:jc w:val="both"/>
        <w:rPr>
          <w:lang w:val="fr-FR"/>
        </w:rPr>
      </w:pPr>
    </w:p>
    <w:p w14:paraId="7610FBE0" w14:textId="36EA75F2" w:rsidR="00692FF1" w:rsidRDefault="00692FF1" w:rsidP="00476940">
      <w:pPr>
        <w:pStyle w:val="ParagrapheIndent2"/>
        <w:numPr>
          <w:ilvl w:val="0"/>
          <w:numId w:val="9"/>
        </w:numPr>
        <w:spacing w:line="232" w:lineRule="exact"/>
        <w:jc w:val="both"/>
        <w:rPr>
          <w:rFonts w:ascii="Times New Roman" w:hAnsi="Times New Roman" w:cs="Times New Roman"/>
          <w:color w:val="000000"/>
          <w:sz w:val="22"/>
          <w:szCs w:val="22"/>
          <w:lang w:val="fr-FR"/>
        </w:rPr>
      </w:pPr>
      <w:r w:rsidRPr="00692FF1">
        <w:rPr>
          <w:rFonts w:ascii="Times New Roman" w:hAnsi="Times New Roman" w:cs="Times New Roman"/>
          <w:color w:val="000000"/>
          <w:sz w:val="22"/>
          <w:szCs w:val="22"/>
          <w:lang w:val="fr-FR"/>
        </w:rPr>
        <w:lastRenderedPageBreak/>
        <w:t xml:space="preserve">Les prestations de maintenance </w:t>
      </w:r>
      <w:r>
        <w:rPr>
          <w:rFonts w:ascii="Times New Roman" w:hAnsi="Times New Roman" w:cs="Times New Roman"/>
          <w:color w:val="000000"/>
          <w:sz w:val="22"/>
          <w:szCs w:val="22"/>
          <w:lang w:val="fr-FR"/>
        </w:rPr>
        <w:t xml:space="preserve">corrective </w:t>
      </w:r>
      <w:r w:rsidRPr="00BB2B1C">
        <w:rPr>
          <w:rFonts w:ascii="Times New Roman" w:hAnsi="Times New Roman" w:cs="Times New Roman"/>
          <w:color w:val="000000"/>
          <w:sz w:val="22"/>
          <w:szCs w:val="22"/>
          <w:lang w:val="fr-FR"/>
        </w:rPr>
        <w:t>sont</w:t>
      </w:r>
      <w:r w:rsidRPr="00692FF1">
        <w:rPr>
          <w:rFonts w:ascii="Times New Roman" w:hAnsi="Times New Roman" w:cs="Times New Roman"/>
          <w:color w:val="000000"/>
          <w:sz w:val="22"/>
          <w:szCs w:val="22"/>
          <w:lang w:val="fr-FR"/>
        </w:rPr>
        <w:t xml:space="preserve"> réglées par application des quantités réellement exécutées aux prix unitaires fixés dans </w:t>
      </w:r>
      <w:r>
        <w:rPr>
          <w:rFonts w:ascii="Times New Roman" w:hAnsi="Times New Roman" w:cs="Times New Roman"/>
          <w:color w:val="000000"/>
          <w:sz w:val="22"/>
          <w:szCs w:val="22"/>
          <w:lang w:val="fr-FR"/>
        </w:rPr>
        <w:t>le Bordereaux des prix unitaires, annexe 4 à l’Acte d’engagement</w:t>
      </w:r>
      <w:r w:rsidRPr="00692FF1">
        <w:rPr>
          <w:rFonts w:ascii="Times New Roman" w:hAnsi="Times New Roman" w:cs="Times New Roman"/>
          <w:color w:val="000000"/>
          <w:sz w:val="22"/>
          <w:szCs w:val="22"/>
          <w:lang w:val="fr-FR"/>
        </w:rPr>
        <w:t>.</w:t>
      </w:r>
      <w:r w:rsidR="00476940" w:rsidRPr="00476940">
        <w:t xml:space="preserve"> </w:t>
      </w:r>
      <w:r w:rsidR="00476940">
        <w:rPr>
          <w:rFonts w:ascii="Times New Roman" w:hAnsi="Times New Roman" w:cs="Times New Roman"/>
          <w:color w:val="000000"/>
          <w:sz w:val="22"/>
          <w:szCs w:val="22"/>
          <w:lang w:val="fr-FR"/>
        </w:rPr>
        <w:t>D</w:t>
      </w:r>
      <w:r w:rsidR="00476940" w:rsidRPr="00476940">
        <w:rPr>
          <w:rFonts w:ascii="Times New Roman" w:hAnsi="Times New Roman" w:cs="Times New Roman"/>
          <w:color w:val="000000"/>
          <w:sz w:val="22"/>
          <w:szCs w:val="22"/>
          <w:lang w:val="fr-FR"/>
        </w:rPr>
        <w:t>es bons de commandes seront émis à compter de la survenance des besoins.</w:t>
      </w:r>
    </w:p>
    <w:p w14:paraId="64168BD8" w14:textId="77777777" w:rsidR="00B43BAD" w:rsidRPr="00AA2E72" w:rsidRDefault="00B43BAD" w:rsidP="00AA2E72">
      <w:pPr>
        <w:pStyle w:val="ParagrapheIndent2"/>
        <w:spacing w:line="232" w:lineRule="exact"/>
        <w:ind w:left="780"/>
        <w:jc w:val="both"/>
        <w:rPr>
          <w:rFonts w:ascii="Times New Roman" w:hAnsi="Times New Roman" w:cs="Times New Roman"/>
          <w:color w:val="000000"/>
          <w:sz w:val="22"/>
          <w:szCs w:val="22"/>
          <w:lang w:val="fr-FR"/>
        </w:rPr>
      </w:pPr>
    </w:p>
    <w:p w14:paraId="2F67866C" w14:textId="4EA1EB6E" w:rsidR="00BB2B1C" w:rsidRPr="00BB2B1C" w:rsidRDefault="00645D8D" w:rsidP="00BB2B1C">
      <w:pPr>
        <w:pStyle w:val="Paragraphedeliste"/>
        <w:numPr>
          <w:ilvl w:val="0"/>
          <w:numId w:val="9"/>
        </w:numPr>
        <w:rPr>
          <w:sz w:val="22"/>
          <w:szCs w:val="22"/>
          <w:lang w:eastAsia="en-US"/>
        </w:rPr>
      </w:pPr>
      <w:r w:rsidRPr="00BB2B1C">
        <w:rPr>
          <w:color w:val="000000"/>
          <w:sz w:val="22"/>
          <w:szCs w:val="22"/>
        </w:rPr>
        <w:t xml:space="preserve">Les prestations </w:t>
      </w:r>
      <w:r w:rsidR="00BB2B1C" w:rsidRPr="00BB2B1C">
        <w:rPr>
          <w:color w:val="000000"/>
          <w:sz w:val="22"/>
          <w:szCs w:val="22"/>
        </w:rPr>
        <w:t xml:space="preserve">associées </w:t>
      </w:r>
      <w:r w:rsidR="00BB2B1C" w:rsidRPr="00BB2B1C">
        <w:rPr>
          <w:sz w:val="22"/>
          <w:szCs w:val="22"/>
        </w:rPr>
        <w:t>(</w:t>
      </w:r>
      <w:r w:rsidR="00780309" w:rsidRPr="00BB2B1C">
        <w:rPr>
          <w:sz w:val="22"/>
          <w:szCs w:val="22"/>
        </w:rPr>
        <w:t xml:space="preserve">Installation, déplacement ou récupération d’onduleur) </w:t>
      </w:r>
      <w:r w:rsidR="00BB2B1C" w:rsidRPr="00BB2B1C">
        <w:rPr>
          <w:sz w:val="22"/>
          <w:szCs w:val="22"/>
          <w:lang w:eastAsia="en-US"/>
        </w:rPr>
        <w:t>sont réglées par application des quantités réellement exécutées aux prix unitaires fixés dans le Bordereaux des prix unitaires, annexe 4 à l’Acte d’engagement. Des bons de commandes seront émis à compter de la survenance des besoins.</w:t>
      </w:r>
    </w:p>
    <w:p w14:paraId="764450F2" w14:textId="77777777" w:rsidR="00BB2B1C" w:rsidRPr="00BB2B1C" w:rsidRDefault="00BB2B1C" w:rsidP="00BB2B1C">
      <w:pPr>
        <w:pStyle w:val="Paragraphedeliste"/>
        <w:rPr>
          <w:sz w:val="22"/>
          <w:szCs w:val="22"/>
          <w:lang w:eastAsia="en-US"/>
        </w:rPr>
      </w:pPr>
    </w:p>
    <w:p w14:paraId="3397FCE0" w14:textId="0B81B142" w:rsidR="00645D8D" w:rsidRPr="00BB2B1C" w:rsidRDefault="002D3CED" w:rsidP="00BB2B1C">
      <w:pPr>
        <w:pStyle w:val="Paragraphedeliste"/>
        <w:numPr>
          <w:ilvl w:val="0"/>
          <w:numId w:val="9"/>
        </w:numPr>
        <w:jc w:val="both"/>
        <w:rPr>
          <w:sz w:val="22"/>
          <w:szCs w:val="22"/>
        </w:rPr>
      </w:pPr>
      <w:r w:rsidRPr="00BB2B1C">
        <w:rPr>
          <w:sz w:val="22"/>
          <w:szCs w:val="22"/>
        </w:rPr>
        <w:t xml:space="preserve"> </w:t>
      </w:r>
      <w:r w:rsidR="00780309" w:rsidRPr="00BB2B1C">
        <w:rPr>
          <w:sz w:val="22"/>
          <w:szCs w:val="22"/>
        </w:rPr>
        <w:t>Des</w:t>
      </w:r>
      <w:r w:rsidR="00BB2B1C" w:rsidRPr="00BB2B1C">
        <w:rPr>
          <w:sz w:val="22"/>
          <w:szCs w:val="22"/>
        </w:rPr>
        <w:t xml:space="preserve"> prestations ponctuelles</w:t>
      </w:r>
      <w:r w:rsidR="00461BCD" w:rsidRPr="00BB2B1C">
        <w:rPr>
          <w:sz w:val="22"/>
          <w:szCs w:val="22"/>
        </w:rPr>
        <w:t xml:space="preserve"> (Réalisation de diagnostics, de corrections de branchement, de réglages ou de paramétrages des matériels</w:t>
      </w:r>
      <w:r w:rsidR="00780309" w:rsidRPr="00BB2B1C">
        <w:rPr>
          <w:sz w:val="22"/>
          <w:szCs w:val="22"/>
        </w:rPr>
        <w:t xml:space="preserve"> etc.</w:t>
      </w:r>
      <w:r w:rsidR="00461BCD" w:rsidRPr="00BB2B1C">
        <w:rPr>
          <w:sz w:val="22"/>
          <w:szCs w:val="22"/>
        </w:rPr>
        <w:t xml:space="preserve">) feront l’objet d’un devis prenant en compte les coûts horaires de la main d’œuvre et du forfait de déplacement inclus au bordereau de prix unitaires, </w:t>
      </w:r>
      <w:r w:rsidR="00645D8D" w:rsidRPr="00BB2B1C">
        <w:rPr>
          <w:sz w:val="22"/>
          <w:szCs w:val="22"/>
        </w:rPr>
        <w:t>annexe 4 à l’Acte d’engagement</w:t>
      </w:r>
      <w:r w:rsidR="00461BCD" w:rsidRPr="00BB2B1C">
        <w:rPr>
          <w:sz w:val="22"/>
          <w:szCs w:val="22"/>
        </w:rPr>
        <w:t>.</w:t>
      </w:r>
      <w:r w:rsidR="00461BCD" w:rsidRPr="00BB2B1C">
        <w:t xml:space="preserve"> </w:t>
      </w:r>
      <w:r w:rsidR="00461BCD" w:rsidRPr="00BB2B1C">
        <w:rPr>
          <w:sz w:val="22"/>
          <w:szCs w:val="22"/>
        </w:rPr>
        <w:t>Ce devis sera, obligatoirement, soumis à l’Organisme pour validation avant le commencement de la prestation</w:t>
      </w:r>
      <w:r w:rsidR="00BB2B1C" w:rsidRPr="00BB2B1C">
        <w:rPr>
          <w:sz w:val="22"/>
          <w:szCs w:val="22"/>
        </w:rPr>
        <w:t xml:space="preserve">. </w:t>
      </w:r>
      <w:r w:rsidR="00645D8D" w:rsidRPr="00BB2B1C">
        <w:rPr>
          <w:sz w:val="22"/>
          <w:szCs w:val="22"/>
        </w:rPr>
        <w:t>Après acceptation la CPCAM des Bouches-du-Rhône établira le bon de commande correspondant au devis.</w:t>
      </w:r>
    </w:p>
    <w:p w14:paraId="68CCFACF" w14:textId="77777777" w:rsidR="00645D8D" w:rsidRPr="006F7012" w:rsidRDefault="00645D8D" w:rsidP="007F152A">
      <w:pPr>
        <w:jc w:val="both"/>
        <w:rPr>
          <w:sz w:val="22"/>
          <w:szCs w:val="22"/>
          <w:lang w:val="fr-FR"/>
        </w:rPr>
      </w:pPr>
    </w:p>
    <w:p w14:paraId="58632A7C" w14:textId="3C351264" w:rsidR="008C378C" w:rsidRPr="006F7012" w:rsidRDefault="008C378C" w:rsidP="007F152A">
      <w:pPr>
        <w:pStyle w:val="ParagrapheIndent2"/>
        <w:spacing w:line="232" w:lineRule="exact"/>
        <w:jc w:val="both"/>
        <w:rPr>
          <w:rFonts w:ascii="Times New Roman" w:hAnsi="Times New Roman" w:cs="Times New Roman"/>
          <w:color w:val="000000"/>
          <w:sz w:val="22"/>
          <w:szCs w:val="22"/>
          <w:lang w:val="fr-FR"/>
        </w:rPr>
      </w:pPr>
      <w:r w:rsidRPr="006F7012">
        <w:rPr>
          <w:rFonts w:ascii="Times New Roman" w:hAnsi="Times New Roman" w:cs="Times New Roman"/>
          <w:color w:val="000000"/>
          <w:sz w:val="22"/>
          <w:szCs w:val="22"/>
          <w:lang w:val="fr-FR"/>
        </w:rPr>
        <w:t>Les prix sont exprimés en euros hors taxe et tous frais compris. La TVA est appliquée au taux légal e</w:t>
      </w:r>
      <w:r w:rsidR="00AA2E72">
        <w:rPr>
          <w:rFonts w:ascii="Times New Roman" w:hAnsi="Times New Roman" w:cs="Times New Roman"/>
          <w:color w:val="000000"/>
          <w:sz w:val="22"/>
          <w:szCs w:val="22"/>
          <w:lang w:val="fr-FR"/>
        </w:rPr>
        <w:t>n vigueur au</w:t>
      </w:r>
      <w:r w:rsidRPr="006F7012">
        <w:rPr>
          <w:rFonts w:ascii="Times New Roman" w:hAnsi="Times New Roman" w:cs="Times New Roman"/>
          <w:color w:val="000000"/>
          <w:sz w:val="22"/>
          <w:szCs w:val="22"/>
          <w:lang w:val="fr-FR"/>
        </w:rPr>
        <w:t xml:space="preserve"> jour de la livraison. </w:t>
      </w:r>
    </w:p>
    <w:p w14:paraId="6F61AA4A" w14:textId="77777777" w:rsidR="008C378C" w:rsidRPr="006F7012" w:rsidRDefault="008C378C" w:rsidP="008C378C">
      <w:pPr>
        <w:jc w:val="both"/>
        <w:rPr>
          <w:rFonts w:eastAsia="Trebuchet MS"/>
          <w:color w:val="000000"/>
          <w:sz w:val="22"/>
          <w:szCs w:val="22"/>
          <w:lang w:val="fr-FR"/>
        </w:rPr>
      </w:pPr>
    </w:p>
    <w:p w14:paraId="10CED185" w14:textId="77777777" w:rsidR="008C378C" w:rsidRDefault="008C378C" w:rsidP="008C378C">
      <w:pPr>
        <w:jc w:val="both"/>
        <w:rPr>
          <w:rFonts w:eastAsia="Trebuchet MS"/>
          <w:color w:val="000000"/>
          <w:sz w:val="22"/>
          <w:szCs w:val="22"/>
          <w:lang w:val="fr-FR"/>
        </w:rPr>
      </w:pPr>
      <w:r w:rsidRPr="006F7012">
        <w:rPr>
          <w:rFonts w:eastAsia="Trebuchet MS"/>
          <w:color w:val="000000"/>
          <w:sz w:val="22"/>
          <w:szCs w:val="22"/>
          <w:lang w:val="fr-FR"/>
        </w:rPr>
        <w:t>Les prix comprennent l’ensemble des frais supportés par le titulaire pour l’exécution de ses prestations. Ils incluent notamment les charges sociales, fiscales ou parafiscales ou autres frappant obligatoirement les prestations, tous les frais afférents au traitement de la commande, au conditionnement, à l’emballage, à la manutention, au stockage, à l’assurance et au transport jusqu’au lieu de livraison, ainsi que toutes autres dépenses nécessaires à l’exécution des prestations.</w:t>
      </w:r>
    </w:p>
    <w:p w14:paraId="68F41E1C" w14:textId="77777777" w:rsidR="00A93E96" w:rsidRDefault="00A93E96" w:rsidP="008C378C">
      <w:pPr>
        <w:jc w:val="both"/>
        <w:rPr>
          <w:rFonts w:eastAsia="Trebuchet MS"/>
          <w:color w:val="000000"/>
          <w:sz w:val="22"/>
          <w:szCs w:val="22"/>
          <w:lang w:val="fr-FR"/>
        </w:rPr>
      </w:pPr>
    </w:p>
    <w:p w14:paraId="039E4016" w14:textId="0B0E1F76" w:rsidR="00A93E96" w:rsidRPr="00701032" w:rsidRDefault="00A93E96" w:rsidP="00A93E96">
      <w:pPr>
        <w:rPr>
          <w:rFonts w:asciiTheme="majorBidi" w:eastAsia="Trebuchet MS" w:hAnsiTheme="majorBidi" w:cstheme="majorBidi"/>
          <w:b/>
          <w:bCs/>
          <w:color w:val="000000"/>
          <w:sz w:val="22"/>
          <w:u w:val="single"/>
          <w:lang w:val="fr-FR"/>
        </w:rPr>
      </w:pPr>
      <w:r w:rsidRPr="00701032">
        <w:rPr>
          <w:rFonts w:asciiTheme="majorBidi" w:eastAsia="Trebuchet MS" w:hAnsiTheme="majorBidi" w:cstheme="majorBidi"/>
          <w:b/>
          <w:bCs/>
          <w:color w:val="000000"/>
          <w:sz w:val="22"/>
          <w:u w:val="single"/>
          <w:lang w:val="fr-FR"/>
        </w:rPr>
        <w:t xml:space="preserve">Commande sur catalogue hors </w:t>
      </w:r>
      <w:r w:rsidR="00701032" w:rsidRPr="00701032">
        <w:rPr>
          <w:rFonts w:asciiTheme="majorBidi" w:eastAsia="Trebuchet MS" w:hAnsiTheme="majorBidi" w:cstheme="majorBidi"/>
          <w:b/>
          <w:bCs/>
          <w:color w:val="000000"/>
          <w:sz w:val="22"/>
          <w:u w:val="single"/>
          <w:lang w:val="fr-FR"/>
        </w:rPr>
        <w:t>Bordereau de Prix</w:t>
      </w:r>
    </w:p>
    <w:p w14:paraId="690D3D11" w14:textId="70141746" w:rsidR="00A93E96" w:rsidRPr="0052257F" w:rsidRDefault="00A93E96" w:rsidP="00A93E96">
      <w:pPr>
        <w:jc w:val="both"/>
        <w:rPr>
          <w:rFonts w:asciiTheme="majorBidi" w:hAnsiTheme="majorBidi" w:cstheme="majorBidi"/>
          <w:sz w:val="22"/>
          <w:szCs w:val="22"/>
          <w:lang w:val="fr-FR"/>
        </w:rPr>
      </w:pPr>
      <w:r w:rsidRPr="00701032">
        <w:rPr>
          <w:rFonts w:asciiTheme="majorBidi" w:eastAsia="Trebuchet MS" w:hAnsiTheme="majorBidi" w:cstheme="majorBidi"/>
          <w:color w:val="000000"/>
          <w:sz w:val="22"/>
          <w:lang w:val="fr-FR"/>
        </w:rPr>
        <w:t xml:space="preserve">Pour toutes les fournitures ne figurant pas dans le </w:t>
      </w:r>
      <w:r w:rsidR="00701032" w:rsidRPr="00701032">
        <w:rPr>
          <w:rFonts w:asciiTheme="majorBidi" w:eastAsia="Trebuchet MS" w:hAnsiTheme="majorBidi" w:cstheme="majorBidi"/>
          <w:color w:val="000000"/>
          <w:sz w:val="22"/>
          <w:lang w:val="fr-FR"/>
        </w:rPr>
        <w:t>Bordereau de Prix</w:t>
      </w:r>
      <w:r w:rsidR="00476940">
        <w:rPr>
          <w:rFonts w:asciiTheme="majorBidi" w:eastAsia="Trebuchet MS" w:hAnsiTheme="majorBidi" w:cstheme="majorBidi"/>
          <w:color w:val="000000"/>
          <w:sz w:val="22"/>
          <w:lang w:val="fr-FR"/>
        </w:rPr>
        <w:t xml:space="preserve"> Unitaires</w:t>
      </w:r>
      <w:r w:rsidRPr="00701032">
        <w:rPr>
          <w:rFonts w:asciiTheme="majorBidi" w:eastAsia="Trebuchet MS" w:hAnsiTheme="majorBidi" w:cstheme="majorBidi"/>
          <w:color w:val="000000"/>
          <w:sz w:val="22"/>
          <w:lang w:val="fr-FR"/>
        </w:rPr>
        <w:t xml:space="preserve">, elles seront facturées par prix unitaires, TVA incluse, selon le tarif en vigueur du titulaire, avec </w:t>
      </w:r>
      <w:r w:rsidR="00701032" w:rsidRPr="00701032">
        <w:rPr>
          <w:rFonts w:asciiTheme="majorBidi" w:eastAsia="Trebuchet MS" w:hAnsiTheme="majorBidi" w:cstheme="majorBidi"/>
          <w:color w:val="000000"/>
          <w:sz w:val="22"/>
          <w:lang w:val="fr-FR"/>
        </w:rPr>
        <w:t>le</w:t>
      </w:r>
      <w:r w:rsidRPr="00701032">
        <w:rPr>
          <w:rFonts w:asciiTheme="majorBidi" w:eastAsia="Trebuchet MS" w:hAnsiTheme="majorBidi" w:cstheme="majorBidi"/>
          <w:color w:val="000000"/>
          <w:sz w:val="22"/>
          <w:lang w:val="fr-FR"/>
        </w:rPr>
        <w:t xml:space="preserve"> taux de remise applicable</w:t>
      </w:r>
      <w:r w:rsidR="00837BED" w:rsidRPr="00701032">
        <w:rPr>
          <w:rFonts w:asciiTheme="majorBidi" w:eastAsia="Trebuchet MS" w:hAnsiTheme="majorBidi" w:cstheme="majorBidi"/>
          <w:color w:val="000000"/>
          <w:sz w:val="22"/>
          <w:lang w:val="fr-FR"/>
        </w:rPr>
        <w:t>. Elle</w:t>
      </w:r>
      <w:r w:rsidR="0052257F" w:rsidRPr="00701032">
        <w:rPr>
          <w:rFonts w:asciiTheme="majorBidi" w:eastAsia="Trebuchet MS" w:hAnsiTheme="majorBidi" w:cstheme="majorBidi"/>
          <w:color w:val="000000"/>
          <w:sz w:val="22"/>
          <w:lang w:val="fr-FR"/>
        </w:rPr>
        <w:t>s</w:t>
      </w:r>
      <w:r w:rsidRPr="00701032">
        <w:rPr>
          <w:rFonts w:asciiTheme="majorBidi" w:eastAsia="Trebuchet MS" w:hAnsiTheme="majorBidi" w:cstheme="majorBidi"/>
          <w:color w:val="000000"/>
          <w:sz w:val="22"/>
          <w:lang w:val="fr-FR"/>
        </w:rPr>
        <w:t xml:space="preserve"> </w:t>
      </w:r>
      <w:r w:rsidR="0052257F" w:rsidRPr="00701032">
        <w:rPr>
          <w:rFonts w:asciiTheme="majorBidi" w:eastAsia="Trebuchet MS" w:hAnsiTheme="majorBidi" w:cstheme="majorBidi"/>
          <w:color w:val="000000"/>
          <w:sz w:val="22"/>
          <w:lang w:val="fr-FR"/>
        </w:rPr>
        <w:t>sont</w:t>
      </w:r>
      <w:r w:rsidRPr="00701032">
        <w:rPr>
          <w:rFonts w:asciiTheme="majorBidi" w:eastAsia="Trebuchet MS" w:hAnsiTheme="majorBidi" w:cstheme="majorBidi"/>
          <w:color w:val="000000"/>
          <w:sz w:val="22"/>
          <w:lang w:val="fr-FR"/>
        </w:rPr>
        <w:t xml:space="preserve"> contractualisé</w:t>
      </w:r>
      <w:r w:rsidR="00837BED" w:rsidRPr="00701032">
        <w:rPr>
          <w:rFonts w:asciiTheme="majorBidi" w:eastAsia="Trebuchet MS" w:hAnsiTheme="majorBidi" w:cstheme="majorBidi"/>
          <w:color w:val="000000"/>
          <w:sz w:val="22"/>
          <w:lang w:val="fr-FR"/>
        </w:rPr>
        <w:t>e</w:t>
      </w:r>
      <w:r w:rsidR="0052257F" w:rsidRPr="00701032">
        <w:rPr>
          <w:rFonts w:asciiTheme="majorBidi" w:eastAsia="Trebuchet MS" w:hAnsiTheme="majorBidi" w:cstheme="majorBidi"/>
          <w:color w:val="000000"/>
          <w:sz w:val="22"/>
          <w:lang w:val="fr-FR"/>
        </w:rPr>
        <w:t>s</w:t>
      </w:r>
      <w:r w:rsidRPr="00701032">
        <w:rPr>
          <w:rFonts w:asciiTheme="majorBidi" w:eastAsia="Trebuchet MS" w:hAnsiTheme="majorBidi" w:cstheme="majorBidi"/>
          <w:color w:val="000000"/>
          <w:sz w:val="22"/>
          <w:lang w:val="fr-FR"/>
        </w:rPr>
        <w:t xml:space="preserve"> à l’Annexe </w:t>
      </w:r>
      <w:r w:rsidR="001F2E2A" w:rsidRPr="00701032">
        <w:rPr>
          <w:rFonts w:asciiTheme="majorBidi" w:eastAsia="Trebuchet MS" w:hAnsiTheme="majorBidi" w:cstheme="majorBidi"/>
          <w:color w:val="000000"/>
          <w:sz w:val="22"/>
          <w:lang w:val="fr-FR"/>
        </w:rPr>
        <w:t>4</w:t>
      </w:r>
      <w:r w:rsidRPr="00701032">
        <w:rPr>
          <w:rFonts w:asciiTheme="majorBidi" w:eastAsia="Trebuchet MS" w:hAnsiTheme="majorBidi" w:cstheme="majorBidi"/>
          <w:color w:val="000000"/>
          <w:sz w:val="22"/>
          <w:lang w:val="fr-FR"/>
        </w:rPr>
        <w:t xml:space="preserve"> à l’Acte d’Engagemen</w:t>
      </w:r>
      <w:r w:rsidR="00F776C2" w:rsidRPr="00701032">
        <w:rPr>
          <w:rFonts w:asciiTheme="majorBidi" w:eastAsia="Trebuchet MS" w:hAnsiTheme="majorBidi" w:cstheme="majorBidi"/>
          <w:color w:val="000000"/>
          <w:sz w:val="22"/>
          <w:lang w:val="fr-FR"/>
        </w:rPr>
        <w:t>t</w:t>
      </w:r>
      <w:r w:rsidRPr="00701032">
        <w:rPr>
          <w:rFonts w:asciiTheme="majorBidi" w:eastAsia="Trebuchet MS" w:hAnsiTheme="majorBidi" w:cstheme="majorBidi"/>
          <w:color w:val="000000"/>
          <w:sz w:val="22"/>
          <w:lang w:val="fr-FR"/>
        </w:rPr>
        <w:t xml:space="preserve">. Étant entendu, que </w:t>
      </w:r>
      <w:r w:rsidR="00461BCD">
        <w:rPr>
          <w:rFonts w:asciiTheme="majorBidi" w:eastAsia="Trebuchet MS" w:hAnsiTheme="majorBidi" w:cstheme="majorBidi"/>
          <w:color w:val="000000"/>
          <w:sz w:val="22"/>
          <w:lang w:val="fr-FR"/>
        </w:rPr>
        <w:t>le taux d</w:t>
      </w:r>
      <w:r w:rsidR="0052257F" w:rsidRPr="00701032">
        <w:rPr>
          <w:rFonts w:asciiTheme="majorBidi" w:eastAsia="Trebuchet MS" w:hAnsiTheme="majorBidi" w:cstheme="majorBidi"/>
          <w:color w:val="000000"/>
          <w:sz w:val="22"/>
          <w:lang w:val="fr-FR"/>
        </w:rPr>
        <w:t>e</w:t>
      </w:r>
      <w:r w:rsidRPr="00701032">
        <w:rPr>
          <w:rFonts w:asciiTheme="majorBidi" w:eastAsia="Trebuchet MS" w:hAnsiTheme="majorBidi" w:cstheme="majorBidi"/>
          <w:color w:val="000000"/>
          <w:sz w:val="22"/>
          <w:lang w:val="fr-FR"/>
        </w:rPr>
        <w:t xml:space="preserve"> remise </w:t>
      </w:r>
      <w:r w:rsidR="00461BCD">
        <w:rPr>
          <w:rFonts w:asciiTheme="majorBidi" w:eastAsia="Trebuchet MS" w:hAnsiTheme="majorBidi" w:cstheme="majorBidi"/>
          <w:color w:val="000000"/>
          <w:sz w:val="22"/>
          <w:lang w:val="fr-FR"/>
        </w:rPr>
        <w:t>est</w:t>
      </w:r>
      <w:r w:rsidRPr="00701032">
        <w:rPr>
          <w:rFonts w:asciiTheme="majorBidi" w:eastAsia="Trebuchet MS" w:hAnsiTheme="majorBidi" w:cstheme="majorBidi"/>
          <w:color w:val="000000"/>
          <w:sz w:val="22"/>
          <w:lang w:val="fr-FR"/>
        </w:rPr>
        <w:t xml:space="preserve"> fixe durant toute la durée du marché, reconductions comprises. </w:t>
      </w:r>
      <w:r w:rsidR="00917238" w:rsidRPr="00701032">
        <w:rPr>
          <w:rFonts w:asciiTheme="majorBidi" w:hAnsiTheme="majorBidi" w:cstheme="majorBidi"/>
          <w:sz w:val="22"/>
          <w:szCs w:val="22"/>
          <w:lang w:val="fr-FR"/>
        </w:rPr>
        <w:t>L</w:t>
      </w:r>
      <w:r w:rsidRPr="00701032">
        <w:rPr>
          <w:rFonts w:asciiTheme="majorBidi" w:hAnsiTheme="majorBidi" w:cstheme="majorBidi"/>
          <w:sz w:val="22"/>
          <w:szCs w:val="22"/>
          <w:lang w:val="fr-FR"/>
        </w:rPr>
        <w:t>a livraison, l'installation et l'enlèvement des emballages sont à la charge du titulaire. Les fournitures sont réputées franco de port.</w:t>
      </w:r>
    </w:p>
    <w:p w14:paraId="0F40264C" w14:textId="77777777" w:rsidR="0002589B" w:rsidRPr="00DE0E9B" w:rsidRDefault="0002589B" w:rsidP="008C378C">
      <w:pPr>
        <w:rPr>
          <w:sz w:val="22"/>
          <w:szCs w:val="22"/>
          <w:lang w:val="fr-FR"/>
        </w:rPr>
      </w:pPr>
    </w:p>
    <w:p w14:paraId="4863D855" w14:textId="02464B6D" w:rsidR="0066276B" w:rsidRPr="000E56AD" w:rsidRDefault="00727162" w:rsidP="000E56AD">
      <w:pPr>
        <w:pStyle w:val="Titre2"/>
        <w:spacing w:after="100"/>
        <w:ind w:left="280"/>
        <w:rPr>
          <w:rFonts w:ascii="Times New Roman" w:eastAsia="Trebuchet MS" w:hAnsi="Times New Roman" w:cs="Times New Roman"/>
          <w:i w:val="0"/>
          <w:color w:val="000000"/>
          <w:sz w:val="22"/>
          <w:szCs w:val="22"/>
          <w:lang w:val="fr-FR"/>
        </w:rPr>
      </w:pPr>
      <w:bookmarkStart w:id="29" w:name="ArtL2_CCAP-1-A10.3"/>
      <w:bookmarkStart w:id="30" w:name="_Toc202521411"/>
      <w:bookmarkEnd w:id="29"/>
      <w:r>
        <w:rPr>
          <w:rFonts w:ascii="Times New Roman" w:eastAsia="Trebuchet MS" w:hAnsi="Times New Roman" w:cs="Times New Roman"/>
          <w:i w:val="0"/>
          <w:color w:val="000000"/>
          <w:sz w:val="22"/>
          <w:szCs w:val="22"/>
          <w:lang w:val="fr-FR"/>
        </w:rPr>
        <w:t>5</w:t>
      </w:r>
      <w:r w:rsidR="008E274F" w:rsidRPr="00DE0E9B">
        <w:rPr>
          <w:rFonts w:ascii="Times New Roman" w:eastAsia="Trebuchet MS" w:hAnsi="Times New Roman" w:cs="Times New Roman"/>
          <w:i w:val="0"/>
          <w:color w:val="000000"/>
          <w:sz w:val="22"/>
          <w:szCs w:val="22"/>
          <w:lang w:val="fr-FR"/>
        </w:rPr>
        <w:t>.2 - Modalités de variation des prix</w:t>
      </w:r>
      <w:bookmarkEnd w:id="30"/>
    </w:p>
    <w:p w14:paraId="5C62DA7D" w14:textId="3564C0A4" w:rsidR="000E56AD" w:rsidRPr="005445F2" w:rsidRDefault="000E56AD" w:rsidP="000E56AD">
      <w:pPr>
        <w:pStyle w:val="Titre2"/>
        <w:ind w:left="300" w:right="20"/>
        <w:rPr>
          <w:rFonts w:asciiTheme="majorBidi" w:eastAsia="Trebuchet MS" w:hAnsiTheme="majorBidi" w:cstheme="majorBidi"/>
          <w:i w:val="0"/>
          <w:color w:val="000000"/>
          <w:sz w:val="22"/>
          <w:szCs w:val="22"/>
          <w:lang w:val="fr-FR"/>
        </w:rPr>
      </w:pPr>
      <w:bookmarkStart w:id="31" w:name="_Toc202521412"/>
      <w:r w:rsidRPr="00F6702D">
        <w:rPr>
          <w:rFonts w:asciiTheme="majorBidi" w:eastAsia="Trebuchet MS" w:hAnsiTheme="majorBidi" w:cstheme="majorBidi"/>
          <w:i w:val="0"/>
          <w:color w:val="000000"/>
          <w:sz w:val="22"/>
          <w:szCs w:val="22"/>
          <w:lang w:val="fr-FR"/>
        </w:rPr>
        <w:t>5.2.</w:t>
      </w:r>
      <w:r>
        <w:rPr>
          <w:rFonts w:asciiTheme="majorBidi" w:eastAsia="Trebuchet MS" w:hAnsiTheme="majorBidi" w:cstheme="majorBidi"/>
          <w:i w:val="0"/>
          <w:color w:val="000000"/>
          <w:sz w:val="22"/>
          <w:szCs w:val="22"/>
          <w:lang w:val="fr-FR"/>
        </w:rPr>
        <w:t>1</w:t>
      </w:r>
      <w:r w:rsidRPr="00F6702D">
        <w:rPr>
          <w:rFonts w:asciiTheme="majorBidi" w:eastAsia="Trebuchet MS" w:hAnsiTheme="majorBidi" w:cstheme="majorBidi"/>
          <w:i w:val="0"/>
          <w:color w:val="000000"/>
          <w:sz w:val="22"/>
          <w:szCs w:val="22"/>
          <w:lang w:val="fr-FR"/>
        </w:rPr>
        <w:t xml:space="preserve"> </w:t>
      </w:r>
      <w:r>
        <w:rPr>
          <w:rFonts w:asciiTheme="majorBidi" w:eastAsia="Trebuchet MS" w:hAnsiTheme="majorBidi" w:cstheme="majorBidi"/>
          <w:i w:val="0"/>
          <w:color w:val="000000"/>
          <w:sz w:val="22"/>
          <w:szCs w:val="22"/>
          <w:lang w:val="fr-FR"/>
        </w:rPr>
        <w:t>Révision des prix</w:t>
      </w:r>
      <w:bookmarkEnd w:id="31"/>
      <w:r>
        <w:rPr>
          <w:rFonts w:asciiTheme="majorBidi" w:eastAsia="Trebuchet MS" w:hAnsiTheme="majorBidi" w:cstheme="majorBidi"/>
          <w:i w:val="0"/>
          <w:color w:val="000000"/>
          <w:sz w:val="22"/>
          <w:szCs w:val="22"/>
          <w:lang w:val="fr-FR"/>
        </w:rPr>
        <w:t xml:space="preserve"> </w:t>
      </w:r>
    </w:p>
    <w:p w14:paraId="584F3DD3" w14:textId="77777777" w:rsidR="002D3CED" w:rsidRDefault="002D3CED" w:rsidP="002D3CED">
      <w:pPr>
        <w:rPr>
          <w:rFonts w:eastAsia="Trebuchet MS"/>
          <w:color w:val="000000"/>
          <w:sz w:val="22"/>
          <w:szCs w:val="22"/>
          <w:lang w:val="fr-FR"/>
        </w:rPr>
      </w:pPr>
    </w:p>
    <w:p w14:paraId="2F0D6596" w14:textId="77777777" w:rsidR="00AD7E3B" w:rsidRPr="002D3CED" w:rsidRDefault="00AD7E3B" w:rsidP="00AD7E3B">
      <w:pPr>
        <w:rPr>
          <w:rFonts w:eastAsia="Trebuchet MS"/>
          <w:color w:val="000000"/>
          <w:sz w:val="22"/>
          <w:szCs w:val="22"/>
          <w:lang w:val="fr-FR"/>
        </w:rPr>
      </w:pPr>
      <w:bookmarkStart w:id="32" w:name="JR_PAGE_ANCHOR_2_5"/>
      <w:bookmarkEnd w:id="32"/>
      <w:r w:rsidRPr="002D3CED">
        <w:rPr>
          <w:rFonts w:eastAsia="Trebuchet MS"/>
          <w:color w:val="000000"/>
          <w:sz w:val="22"/>
          <w:szCs w:val="22"/>
          <w:lang w:val="fr-FR"/>
        </w:rPr>
        <w:t xml:space="preserve">Les prix du marché sont fermes durant la première période d'exécution du marché. </w:t>
      </w:r>
    </w:p>
    <w:p w14:paraId="2FFEF00E" w14:textId="77777777" w:rsidR="00AD7E3B" w:rsidRPr="002D3CED" w:rsidRDefault="00AD7E3B" w:rsidP="00AD7E3B">
      <w:pPr>
        <w:rPr>
          <w:rFonts w:eastAsia="Trebuchet MS"/>
          <w:color w:val="000000"/>
          <w:sz w:val="22"/>
          <w:szCs w:val="22"/>
          <w:lang w:val="fr-FR"/>
        </w:rPr>
      </w:pPr>
      <w:r w:rsidRPr="002D3CED">
        <w:rPr>
          <w:rFonts w:eastAsia="Trebuchet MS"/>
          <w:color w:val="000000"/>
          <w:sz w:val="22"/>
          <w:szCs w:val="22"/>
          <w:lang w:val="fr-FR"/>
        </w:rPr>
        <w:tab/>
      </w:r>
    </w:p>
    <w:p w14:paraId="624C0447" w14:textId="77777777" w:rsidR="00AD7E3B" w:rsidRPr="002D3CED" w:rsidRDefault="00AD7E3B" w:rsidP="00AD7E3B">
      <w:pPr>
        <w:rPr>
          <w:rFonts w:eastAsia="Trebuchet MS"/>
          <w:color w:val="000000"/>
          <w:sz w:val="22"/>
          <w:szCs w:val="22"/>
          <w:lang w:val="fr-FR"/>
        </w:rPr>
      </w:pPr>
      <w:r w:rsidRPr="002D3CED">
        <w:rPr>
          <w:rFonts w:eastAsia="Trebuchet MS"/>
          <w:color w:val="000000"/>
          <w:sz w:val="22"/>
          <w:szCs w:val="22"/>
          <w:lang w:val="fr-FR"/>
        </w:rPr>
        <w:t xml:space="preserve">Les prix du marché sont révisables au-delà de la première période. </w:t>
      </w:r>
    </w:p>
    <w:p w14:paraId="194D04AB" w14:textId="6334624C" w:rsidR="00AD7E3B" w:rsidRPr="002D3CED" w:rsidRDefault="00AD7E3B" w:rsidP="00AD7E3B">
      <w:pPr>
        <w:rPr>
          <w:rFonts w:eastAsia="Trebuchet MS"/>
          <w:color w:val="000000"/>
          <w:sz w:val="22"/>
          <w:szCs w:val="22"/>
          <w:lang w:val="fr-FR"/>
        </w:rPr>
      </w:pPr>
      <w:r w:rsidRPr="002D3CED">
        <w:rPr>
          <w:rFonts w:eastAsia="Trebuchet MS"/>
          <w:color w:val="000000"/>
          <w:sz w:val="22"/>
          <w:szCs w:val="22"/>
          <w:lang w:val="fr-FR"/>
        </w:rPr>
        <w:t xml:space="preserve">Ils sont réputés établis sur la base des conditions économiques du mois </w:t>
      </w:r>
      <w:r w:rsidR="00AE3061">
        <w:rPr>
          <w:rFonts w:eastAsia="Trebuchet MS"/>
          <w:color w:val="000000"/>
          <w:sz w:val="22"/>
          <w:szCs w:val="22"/>
          <w:lang w:val="fr-FR"/>
        </w:rPr>
        <w:t>de notification</w:t>
      </w:r>
      <w:r w:rsidRPr="002D3CED">
        <w:rPr>
          <w:rFonts w:eastAsia="Trebuchet MS"/>
          <w:color w:val="000000"/>
          <w:sz w:val="22"/>
          <w:szCs w:val="22"/>
          <w:lang w:val="fr-FR"/>
        </w:rPr>
        <w:t xml:space="preserve">, ce mois est appelé mois zéro. </w:t>
      </w:r>
    </w:p>
    <w:p w14:paraId="3AB8C4AD" w14:textId="77777777" w:rsidR="00AD7E3B" w:rsidRDefault="00AD7E3B" w:rsidP="00AD7E3B">
      <w:pPr>
        <w:rPr>
          <w:rFonts w:eastAsia="Trebuchet MS"/>
          <w:color w:val="000000"/>
          <w:sz w:val="22"/>
          <w:szCs w:val="22"/>
          <w:lang w:val="fr-FR"/>
        </w:rPr>
      </w:pPr>
    </w:p>
    <w:p w14:paraId="5D5DEF4C" w14:textId="77777777" w:rsidR="00AD7E3B" w:rsidRPr="00B43BAD" w:rsidRDefault="00AD7E3B" w:rsidP="00AD7E3B">
      <w:pPr>
        <w:rPr>
          <w:rFonts w:eastAsia="Trebuchet MS"/>
          <w:color w:val="000000"/>
          <w:sz w:val="22"/>
          <w:szCs w:val="22"/>
          <w:lang w:val="fr-FR"/>
        </w:rPr>
      </w:pPr>
      <w:r w:rsidRPr="00B43BAD">
        <w:rPr>
          <w:rFonts w:eastAsia="Trebuchet MS"/>
          <w:color w:val="000000"/>
          <w:sz w:val="22"/>
          <w:szCs w:val="22"/>
          <w:lang w:val="fr-FR"/>
        </w:rPr>
        <w:t>Les prix seront révisés au premier janvier de chaque année, en application de la formule suivante :</w:t>
      </w:r>
    </w:p>
    <w:p w14:paraId="77B21744" w14:textId="49AAF6D3" w:rsidR="00AD7E3B" w:rsidRPr="00B43BAD" w:rsidRDefault="00AD7E3B" w:rsidP="00AD7E3B">
      <w:pPr>
        <w:jc w:val="center"/>
        <w:rPr>
          <w:rFonts w:eastAsia="Trebuchet MS"/>
          <w:color w:val="000000"/>
          <w:sz w:val="22"/>
          <w:szCs w:val="22"/>
          <w:lang w:val="fr-FR"/>
        </w:rPr>
      </w:pPr>
      <w:r w:rsidRPr="00AE3061">
        <w:rPr>
          <w:rFonts w:eastAsia="Trebuchet MS"/>
          <w:color w:val="000000"/>
          <w:sz w:val="22"/>
          <w:szCs w:val="22"/>
          <w:lang w:val="fr-FR"/>
        </w:rPr>
        <w:t>P1 = P</w:t>
      </w:r>
      <w:r w:rsidR="00AE3061">
        <w:rPr>
          <w:rFonts w:eastAsia="Trebuchet MS"/>
          <w:color w:val="000000"/>
          <w:sz w:val="22"/>
          <w:szCs w:val="22"/>
          <w:lang w:val="fr-FR"/>
        </w:rPr>
        <w:t>0</w:t>
      </w:r>
      <w:r w:rsidRPr="00AE3061">
        <w:rPr>
          <w:rFonts w:eastAsia="Trebuchet MS"/>
          <w:color w:val="000000"/>
          <w:sz w:val="22"/>
          <w:szCs w:val="22"/>
          <w:lang w:val="fr-FR"/>
        </w:rPr>
        <w:t>*(0.125+ (0.875 (S1/S0))</w:t>
      </w:r>
    </w:p>
    <w:p w14:paraId="063371AF" w14:textId="77777777" w:rsidR="00AD7E3B" w:rsidRPr="00B43BAD" w:rsidRDefault="00AD7E3B" w:rsidP="00AD7E3B">
      <w:pPr>
        <w:rPr>
          <w:rFonts w:eastAsia="Trebuchet MS"/>
          <w:color w:val="000000"/>
          <w:sz w:val="22"/>
          <w:szCs w:val="22"/>
          <w:lang w:val="fr-FR"/>
        </w:rPr>
      </w:pPr>
      <w:r w:rsidRPr="00B43BAD">
        <w:rPr>
          <w:rFonts w:eastAsia="Trebuchet MS"/>
          <w:color w:val="000000"/>
          <w:sz w:val="22"/>
          <w:szCs w:val="22"/>
          <w:lang w:val="fr-FR"/>
        </w:rPr>
        <w:t>Dans laquelle :</w:t>
      </w:r>
    </w:p>
    <w:p w14:paraId="7E9D024A" w14:textId="77777777" w:rsidR="00AD7E3B" w:rsidRPr="00B43BAD" w:rsidRDefault="00AD7E3B" w:rsidP="00AD7E3B">
      <w:pPr>
        <w:ind w:left="720"/>
        <w:rPr>
          <w:rFonts w:eastAsia="Trebuchet MS"/>
          <w:color w:val="000000"/>
          <w:sz w:val="22"/>
          <w:szCs w:val="22"/>
          <w:lang w:val="fr-FR"/>
        </w:rPr>
      </w:pPr>
      <w:r w:rsidRPr="00B43BAD">
        <w:rPr>
          <w:rFonts w:eastAsia="Trebuchet MS"/>
          <w:color w:val="000000"/>
          <w:sz w:val="22"/>
          <w:szCs w:val="22"/>
          <w:lang w:val="fr-FR"/>
        </w:rPr>
        <w:t>P1 prix révisé</w:t>
      </w:r>
    </w:p>
    <w:p w14:paraId="686DC82B" w14:textId="77E4904A" w:rsidR="00AD7E3B" w:rsidRPr="00B43BAD" w:rsidRDefault="00AD7E3B" w:rsidP="00AD7E3B">
      <w:pPr>
        <w:ind w:left="720"/>
        <w:rPr>
          <w:rFonts w:eastAsia="Trebuchet MS"/>
          <w:color w:val="000000"/>
          <w:sz w:val="22"/>
          <w:szCs w:val="22"/>
          <w:lang w:val="fr-FR"/>
        </w:rPr>
      </w:pPr>
      <w:r w:rsidRPr="00B43BAD">
        <w:rPr>
          <w:rFonts w:eastAsia="Trebuchet MS"/>
          <w:color w:val="000000"/>
          <w:sz w:val="22"/>
          <w:szCs w:val="22"/>
          <w:lang w:val="fr-FR"/>
        </w:rPr>
        <w:t xml:space="preserve">P0 </w:t>
      </w:r>
      <w:r w:rsidR="00AE3061">
        <w:rPr>
          <w:rFonts w:eastAsia="Trebuchet MS"/>
          <w:color w:val="000000"/>
          <w:sz w:val="22"/>
          <w:szCs w:val="22"/>
          <w:lang w:val="fr-FR"/>
        </w:rPr>
        <w:t>prix initial en v</w:t>
      </w:r>
      <w:r w:rsidR="00316F35">
        <w:rPr>
          <w:rFonts w:eastAsia="Trebuchet MS"/>
          <w:color w:val="000000"/>
          <w:sz w:val="22"/>
          <w:szCs w:val="22"/>
          <w:lang w:val="fr-FR"/>
        </w:rPr>
        <w:t>igueur lors de la notification</w:t>
      </w:r>
    </w:p>
    <w:p w14:paraId="423249C2" w14:textId="243B6D35" w:rsidR="00AE3061" w:rsidRPr="00B43BAD" w:rsidRDefault="00AD7E3B" w:rsidP="00AE3061">
      <w:pPr>
        <w:ind w:left="720"/>
        <w:rPr>
          <w:rFonts w:eastAsia="Trebuchet MS"/>
          <w:color w:val="000000"/>
          <w:sz w:val="22"/>
          <w:szCs w:val="22"/>
          <w:lang w:val="fr-FR"/>
        </w:rPr>
      </w:pPr>
      <w:r w:rsidRPr="00B43BAD">
        <w:rPr>
          <w:rFonts w:eastAsia="Trebuchet MS"/>
          <w:color w:val="000000"/>
          <w:sz w:val="22"/>
          <w:szCs w:val="22"/>
          <w:lang w:val="fr-FR"/>
        </w:rPr>
        <w:t xml:space="preserve">S1 </w:t>
      </w:r>
      <w:r w:rsidR="00AE3061">
        <w:rPr>
          <w:rFonts w:eastAsia="Trebuchet MS"/>
          <w:color w:val="000000"/>
          <w:sz w:val="22"/>
          <w:szCs w:val="22"/>
          <w:lang w:val="fr-FR"/>
        </w:rPr>
        <w:t xml:space="preserve">dernier </w:t>
      </w:r>
      <w:r w:rsidRPr="00B43BAD">
        <w:rPr>
          <w:rFonts w:eastAsia="Trebuchet MS"/>
          <w:color w:val="000000"/>
          <w:sz w:val="22"/>
          <w:szCs w:val="22"/>
          <w:lang w:val="fr-FR"/>
        </w:rPr>
        <w:t xml:space="preserve">indice Syntec </w:t>
      </w:r>
      <w:r w:rsidR="00AE3061">
        <w:rPr>
          <w:rFonts w:eastAsia="Trebuchet MS"/>
          <w:color w:val="000000"/>
          <w:sz w:val="22"/>
          <w:szCs w:val="22"/>
          <w:lang w:val="fr-FR"/>
        </w:rPr>
        <w:t>connu et non p</w:t>
      </w:r>
      <w:r w:rsidR="00316F35">
        <w:rPr>
          <w:rFonts w:eastAsia="Trebuchet MS"/>
          <w:color w:val="000000"/>
          <w:sz w:val="22"/>
          <w:szCs w:val="22"/>
          <w:lang w:val="fr-FR"/>
        </w:rPr>
        <w:t>rovisoire à la date de révision</w:t>
      </w:r>
    </w:p>
    <w:p w14:paraId="1219BC29" w14:textId="618900D1" w:rsidR="00AD7E3B" w:rsidRDefault="00AD7E3B" w:rsidP="00AD7E3B">
      <w:pPr>
        <w:ind w:left="720"/>
        <w:rPr>
          <w:rFonts w:eastAsia="Trebuchet MS"/>
          <w:color w:val="000000"/>
          <w:sz w:val="22"/>
          <w:szCs w:val="22"/>
          <w:lang w:val="fr-FR"/>
        </w:rPr>
      </w:pPr>
      <w:r w:rsidRPr="00B43BAD">
        <w:rPr>
          <w:rFonts w:eastAsia="Trebuchet MS"/>
          <w:color w:val="000000"/>
          <w:sz w:val="22"/>
          <w:szCs w:val="22"/>
          <w:lang w:val="fr-FR"/>
        </w:rPr>
        <w:t xml:space="preserve">S0 indice Syntec </w:t>
      </w:r>
      <w:r w:rsidR="00AE3061">
        <w:rPr>
          <w:rFonts w:eastAsia="Trebuchet MS"/>
          <w:color w:val="000000"/>
          <w:sz w:val="22"/>
          <w:szCs w:val="22"/>
          <w:lang w:val="fr-FR"/>
        </w:rPr>
        <w:t>du mois de notification.</w:t>
      </w:r>
      <w:r w:rsidRPr="00B43BAD">
        <w:rPr>
          <w:rFonts w:eastAsia="Trebuchet MS"/>
          <w:color w:val="000000"/>
          <w:sz w:val="22"/>
          <w:szCs w:val="22"/>
          <w:lang w:val="fr-FR"/>
        </w:rPr>
        <w:t xml:space="preserve"> </w:t>
      </w:r>
    </w:p>
    <w:p w14:paraId="5FF131C2" w14:textId="77777777" w:rsidR="00AE3061" w:rsidRPr="00B43BAD" w:rsidRDefault="00AE3061" w:rsidP="00AD7E3B">
      <w:pPr>
        <w:ind w:left="720"/>
        <w:rPr>
          <w:rFonts w:eastAsia="Trebuchet MS"/>
          <w:color w:val="000000"/>
          <w:sz w:val="22"/>
          <w:szCs w:val="22"/>
          <w:lang w:val="fr-FR"/>
        </w:rPr>
      </w:pPr>
    </w:p>
    <w:p w14:paraId="505C7E44" w14:textId="77777777" w:rsidR="00D75317" w:rsidRDefault="00D75317" w:rsidP="002D3CED">
      <w:pPr>
        <w:rPr>
          <w:rFonts w:eastAsia="Trebuchet MS"/>
          <w:color w:val="000000"/>
          <w:sz w:val="22"/>
          <w:szCs w:val="22"/>
          <w:lang w:val="fr-FR"/>
        </w:rPr>
      </w:pPr>
    </w:p>
    <w:p w14:paraId="10587D7A" w14:textId="77777777" w:rsidR="00316F35" w:rsidRDefault="00316F35">
      <w:pPr>
        <w:rPr>
          <w:rFonts w:asciiTheme="majorBidi" w:hAnsiTheme="majorBidi" w:cstheme="majorBidi"/>
          <w:sz w:val="22"/>
          <w:szCs w:val="22"/>
          <w:lang w:val="fr-FR"/>
        </w:rPr>
      </w:pPr>
      <w:r>
        <w:rPr>
          <w:rFonts w:asciiTheme="majorBidi" w:hAnsiTheme="majorBidi" w:cstheme="majorBidi"/>
          <w:sz w:val="22"/>
          <w:szCs w:val="22"/>
          <w:lang w:val="fr-FR"/>
        </w:rPr>
        <w:br w:type="page"/>
      </w:r>
    </w:p>
    <w:p w14:paraId="3697201D" w14:textId="598CF9D0" w:rsidR="005E360B" w:rsidRPr="005E360B" w:rsidRDefault="005E360B" w:rsidP="005E360B">
      <w:pPr>
        <w:spacing w:line="253" w:lineRule="exact"/>
        <w:ind w:left="20" w:right="20"/>
        <w:jc w:val="both"/>
        <w:rPr>
          <w:rFonts w:asciiTheme="majorBidi" w:hAnsiTheme="majorBidi" w:cstheme="majorBidi"/>
          <w:sz w:val="22"/>
          <w:szCs w:val="22"/>
          <w:lang w:val="fr-FR"/>
        </w:rPr>
      </w:pPr>
      <w:r w:rsidRPr="005E360B">
        <w:rPr>
          <w:rFonts w:asciiTheme="majorBidi" w:hAnsiTheme="majorBidi" w:cstheme="majorBidi"/>
          <w:sz w:val="22"/>
          <w:szCs w:val="22"/>
          <w:lang w:val="fr-FR"/>
        </w:rPr>
        <w:lastRenderedPageBreak/>
        <w:t>Par dérogation à l’article 10.2.2 du CCAG-</w:t>
      </w:r>
      <w:r w:rsidR="00A93819">
        <w:rPr>
          <w:rFonts w:asciiTheme="majorBidi" w:hAnsiTheme="majorBidi" w:cstheme="majorBidi"/>
          <w:sz w:val="22"/>
          <w:szCs w:val="22"/>
          <w:lang w:val="fr-FR"/>
        </w:rPr>
        <w:t>TIC</w:t>
      </w:r>
      <w:r w:rsidRPr="005E360B">
        <w:rPr>
          <w:rFonts w:asciiTheme="majorBidi" w:hAnsiTheme="majorBidi" w:cstheme="majorBidi"/>
          <w:sz w:val="22"/>
          <w:szCs w:val="22"/>
          <w:lang w:val="fr-FR"/>
        </w:rPr>
        <w:t>, et sous peine de forclusion, la demande de révision du prix est transmise par le titulaire à l’Organisme au plus tard deux (2) mois avant la date anniversaire du marché au service suivant :</w:t>
      </w:r>
    </w:p>
    <w:p w14:paraId="5EB7CB54" w14:textId="77777777" w:rsidR="005E360B" w:rsidRPr="005E360B" w:rsidRDefault="005E360B" w:rsidP="005E360B">
      <w:pPr>
        <w:spacing w:line="253" w:lineRule="exact"/>
        <w:ind w:left="20" w:right="20"/>
        <w:jc w:val="center"/>
        <w:rPr>
          <w:rFonts w:asciiTheme="majorBidi" w:hAnsiTheme="majorBidi" w:cstheme="majorBidi"/>
          <w:b/>
          <w:sz w:val="22"/>
          <w:szCs w:val="22"/>
          <w:lang w:val="fr-FR"/>
        </w:rPr>
      </w:pPr>
      <w:r w:rsidRPr="005E360B">
        <w:rPr>
          <w:rFonts w:asciiTheme="majorBidi" w:hAnsiTheme="majorBidi" w:cstheme="majorBidi"/>
          <w:b/>
          <w:sz w:val="22"/>
          <w:szCs w:val="22"/>
          <w:lang w:val="fr-FR"/>
        </w:rPr>
        <w:t>Service de gestion budgétaire des Autres comptes de fonctionnement</w:t>
      </w:r>
    </w:p>
    <w:p w14:paraId="4C004AB4" w14:textId="77777777" w:rsidR="005E360B" w:rsidRPr="005E360B" w:rsidRDefault="005E360B" w:rsidP="005E360B">
      <w:pPr>
        <w:spacing w:line="253" w:lineRule="exact"/>
        <w:ind w:left="20" w:right="20"/>
        <w:jc w:val="center"/>
        <w:rPr>
          <w:rFonts w:asciiTheme="majorBidi" w:hAnsiTheme="majorBidi" w:cstheme="majorBidi"/>
          <w:b/>
          <w:sz w:val="22"/>
          <w:szCs w:val="22"/>
          <w:lang w:val="fr-FR"/>
        </w:rPr>
      </w:pPr>
      <w:r w:rsidRPr="005E360B">
        <w:rPr>
          <w:rFonts w:asciiTheme="majorBidi" w:hAnsiTheme="majorBidi" w:cstheme="majorBidi"/>
          <w:b/>
          <w:sz w:val="22"/>
          <w:szCs w:val="22"/>
          <w:lang w:val="fr-FR"/>
        </w:rPr>
        <w:t xml:space="preserve">CPCAM des Bouches-du-Rhône, 56 Chemin Joseph </w:t>
      </w:r>
      <w:proofErr w:type="spellStart"/>
      <w:r w:rsidRPr="005E360B">
        <w:rPr>
          <w:rFonts w:asciiTheme="majorBidi" w:hAnsiTheme="majorBidi" w:cstheme="majorBidi"/>
          <w:b/>
          <w:sz w:val="22"/>
          <w:szCs w:val="22"/>
          <w:lang w:val="fr-FR"/>
        </w:rPr>
        <w:t>Aiguier</w:t>
      </w:r>
      <w:proofErr w:type="spellEnd"/>
      <w:r w:rsidRPr="005E360B">
        <w:rPr>
          <w:rFonts w:asciiTheme="majorBidi" w:hAnsiTheme="majorBidi" w:cstheme="majorBidi"/>
          <w:b/>
          <w:sz w:val="22"/>
          <w:szCs w:val="22"/>
          <w:lang w:val="fr-FR"/>
        </w:rPr>
        <w:t xml:space="preserve"> – 13009 MARSEILLE</w:t>
      </w:r>
    </w:p>
    <w:p w14:paraId="423EB887" w14:textId="77777777" w:rsidR="005E360B" w:rsidRPr="005E360B" w:rsidRDefault="005E360B" w:rsidP="005E360B">
      <w:pPr>
        <w:spacing w:line="253" w:lineRule="exact"/>
        <w:ind w:left="20" w:right="20"/>
        <w:jc w:val="both"/>
        <w:rPr>
          <w:rFonts w:asciiTheme="majorBidi" w:hAnsiTheme="majorBidi" w:cstheme="majorBidi"/>
          <w:sz w:val="22"/>
          <w:szCs w:val="22"/>
          <w:lang w:val="fr-FR"/>
        </w:rPr>
      </w:pPr>
    </w:p>
    <w:p w14:paraId="7B39E469" w14:textId="77777777" w:rsidR="005E360B" w:rsidRPr="005E360B" w:rsidRDefault="005E360B" w:rsidP="005E360B">
      <w:pPr>
        <w:spacing w:line="232" w:lineRule="exact"/>
        <w:ind w:left="20" w:right="20"/>
        <w:jc w:val="both"/>
        <w:rPr>
          <w:rFonts w:asciiTheme="majorBidi" w:eastAsia="Trebuchet MS" w:hAnsiTheme="majorBidi" w:cstheme="majorBidi"/>
          <w:color w:val="000000"/>
          <w:sz w:val="22"/>
          <w:szCs w:val="22"/>
          <w:lang w:val="fr-FR"/>
        </w:rPr>
      </w:pPr>
      <w:r w:rsidRPr="005E360B">
        <w:rPr>
          <w:rFonts w:asciiTheme="majorBidi" w:eastAsia="Trebuchet MS" w:hAnsiTheme="majorBidi" w:cstheme="majorBidi"/>
          <w:color w:val="000000"/>
          <w:sz w:val="22"/>
          <w:szCs w:val="22"/>
          <w:lang w:val="fr-FR"/>
        </w:rPr>
        <w:t>Le titulaire ne peut prétendre à une augmentation de ses tarifs pour des motifs tirés de sa politique commerciale.</w:t>
      </w:r>
    </w:p>
    <w:p w14:paraId="76FC9A62" w14:textId="77777777" w:rsidR="005E360B" w:rsidRPr="005E360B" w:rsidRDefault="005E360B" w:rsidP="005E360B">
      <w:pPr>
        <w:spacing w:line="232" w:lineRule="exact"/>
        <w:ind w:left="20" w:right="20"/>
        <w:jc w:val="both"/>
        <w:rPr>
          <w:rFonts w:asciiTheme="majorBidi" w:eastAsia="Trebuchet MS" w:hAnsiTheme="majorBidi" w:cstheme="majorBidi"/>
          <w:color w:val="000000"/>
          <w:sz w:val="22"/>
          <w:szCs w:val="22"/>
          <w:lang w:val="fr-FR"/>
        </w:rPr>
      </w:pPr>
    </w:p>
    <w:p w14:paraId="53BBA6C0" w14:textId="5530DA71" w:rsidR="005E360B" w:rsidRDefault="005E360B" w:rsidP="005E360B">
      <w:pPr>
        <w:spacing w:line="232" w:lineRule="exact"/>
        <w:ind w:left="20" w:right="20"/>
        <w:jc w:val="both"/>
        <w:rPr>
          <w:rFonts w:asciiTheme="majorBidi" w:eastAsia="Trebuchet MS" w:hAnsiTheme="majorBidi" w:cstheme="majorBidi"/>
          <w:color w:val="000000"/>
          <w:sz w:val="22"/>
          <w:szCs w:val="22"/>
          <w:lang w:val="fr-FR"/>
        </w:rPr>
      </w:pPr>
      <w:r w:rsidRPr="005E360B">
        <w:rPr>
          <w:rFonts w:asciiTheme="majorBidi" w:eastAsia="Trebuchet MS" w:hAnsiTheme="majorBidi" w:cstheme="majorBidi"/>
          <w:color w:val="000000"/>
          <w:sz w:val="22"/>
          <w:szCs w:val="22"/>
          <w:lang w:val="fr-FR"/>
        </w:rPr>
        <w:t xml:space="preserve">Les nouveaux prix s’appliquent toujours à la date anniversaire de la notification du marché. Les prix à payer sont ceux applicables à la date d’émission du bon de commande (dérogation à l’article 10.2.2 alinéa 3 CCAG </w:t>
      </w:r>
      <w:r w:rsidR="00A93819">
        <w:rPr>
          <w:rFonts w:asciiTheme="majorBidi" w:eastAsia="Trebuchet MS" w:hAnsiTheme="majorBidi" w:cstheme="majorBidi"/>
          <w:color w:val="000000"/>
          <w:sz w:val="22"/>
          <w:szCs w:val="22"/>
          <w:lang w:val="fr-FR"/>
        </w:rPr>
        <w:t>TIC</w:t>
      </w:r>
      <w:r w:rsidRPr="005E360B">
        <w:rPr>
          <w:rFonts w:asciiTheme="majorBidi" w:eastAsia="Trebuchet MS" w:hAnsiTheme="majorBidi" w:cstheme="majorBidi"/>
          <w:color w:val="000000"/>
          <w:sz w:val="22"/>
          <w:szCs w:val="22"/>
          <w:lang w:val="fr-FR"/>
        </w:rPr>
        <w:t>).</w:t>
      </w:r>
    </w:p>
    <w:p w14:paraId="7FCD6462" w14:textId="24184E88" w:rsidR="00565F73" w:rsidRDefault="00565F73" w:rsidP="005E360B">
      <w:pPr>
        <w:spacing w:line="232" w:lineRule="exact"/>
        <w:ind w:left="20" w:right="20"/>
        <w:jc w:val="both"/>
        <w:rPr>
          <w:rFonts w:asciiTheme="majorBidi" w:eastAsia="Trebuchet MS" w:hAnsiTheme="majorBidi" w:cstheme="majorBidi"/>
          <w:color w:val="000000"/>
          <w:sz w:val="22"/>
          <w:szCs w:val="22"/>
          <w:lang w:val="fr-FR"/>
        </w:rPr>
      </w:pPr>
    </w:p>
    <w:p w14:paraId="11BF24C4" w14:textId="77777777" w:rsidR="00565F73" w:rsidRPr="007F152A" w:rsidRDefault="00565F73" w:rsidP="00565F73">
      <w:pPr>
        <w:pStyle w:val="Titre2"/>
        <w:ind w:left="300" w:right="20"/>
        <w:rPr>
          <w:rFonts w:asciiTheme="majorBidi" w:eastAsia="Trebuchet MS" w:hAnsiTheme="majorBidi" w:cstheme="majorBidi"/>
          <w:i w:val="0"/>
          <w:color w:val="000000"/>
          <w:sz w:val="22"/>
          <w:szCs w:val="22"/>
          <w:lang w:val="fr-FR"/>
        </w:rPr>
      </w:pPr>
      <w:bookmarkStart w:id="33" w:name="_Toc167352717"/>
      <w:bookmarkStart w:id="34" w:name="_Toc173345850"/>
      <w:bookmarkStart w:id="35" w:name="_Toc173345885"/>
      <w:bookmarkStart w:id="36" w:name="_Toc202521413"/>
      <w:bookmarkStart w:id="37" w:name="_Toc172132520"/>
      <w:r w:rsidRPr="007F152A">
        <w:rPr>
          <w:rFonts w:asciiTheme="majorBidi" w:eastAsia="Trebuchet MS" w:hAnsiTheme="majorBidi" w:cstheme="majorBidi"/>
          <w:i w:val="0"/>
          <w:color w:val="000000"/>
          <w:sz w:val="22"/>
          <w:szCs w:val="22"/>
          <w:lang w:val="fr-FR"/>
        </w:rPr>
        <w:t>5.2.2 Révision des prix catalogues</w:t>
      </w:r>
      <w:bookmarkEnd w:id="33"/>
      <w:bookmarkEnd w:id="34"/>
      <w:bookmarkEnd w:id="35"/>
      <w:bookmarkEnd w:id="36"/>
      <w:r w:rsidRPr="007F152A">
        <w:rPr>
          <w:rFonts w:asciiTheme="majorBidi" w:eastAsia="Trebuchet MS" w:hAnsiTheme="majorBidi" w:cstheme="majorBidi"/>
          <w:i w:val="0"/>
          <w:color w:val="000000"/>
          <w:sz w:val="22"/>
          <w:szCs w:val="22"/>
          <w:lang w:val="fr-FR"/>
        </w:rPr>
        <w:t xml:space="preserve"> </w:t>
      </w:r>
      <w:bookmarkEnd w:id="37"/>
    </w:p>
    <w:p w14:paraId="3FBBA1BB" w14:textId="77777777" w:rsidR="002B2F54" w:rsidRPr="007F152A" w:rsidRDefault="002B2F54" w:rsidP="00565F73">
      <w:pPr>
        <w:spacing w:line="253" w:lineRule="exact"/>
        <w:ind w:left="20" w:right="20"/>
        <w:jc w:val="both"/>
        <w:rPr>
          <w:rFonts w:asciiTheme="majorBidi" w:hAnsiTheme="majorBidi" w:cstheme="majorBidi"/>
          <w:sz w:val="22"/>
          <w:szCs w:val="22"/>
          <w:lang w:val="fr-FR"/>
        </w:rPr>
      </w:pPr>
    </w:p>
    <w:p w14:paraId="6CF2287A" w14:textId="4FCAAA47" w:rsidR="00565F73" w:rsidRPr="007F152A" w:rsidRDefault="00565F73" w:rsidP="00565F73">
      <w:pPr>
        <w:spacing w:line="253" w:lineRule="exact"/>
        <w:ind w:left="20" w:right="20"/>
        <w:jc w:val="both"/>
        <w:rPr>
          <w:rFonts w:asciiTheme="majorBidi" w:hAnsiTheme="majorBidi" w:cstheme="majorBidi"/>
          <w:sz w:val="22"/>
          <w:szCs w:val="22"/>
          <w:lang w:val="fr-FR"/>
        </w:rPr>
      </w:pPr>
      <w:r w:rsidRPr="007F152A">
        <w:rPr>
          <w:rFonts w:asciiTheme="majorBidi" w:hAnsiTheme="majorBidi" w:cstheme="majorBidi"/>
          <w:sz w:val="22"/>
          <w:szCs w:val="22"/>
          <w:lang w:val="fr-FR"/>
        </w:rPr>
        <w:t xml:space="preserve">Les prix unitaires sont révisables annuellement par ajustement en fonction de l'évolution des conditions économiques. Les taux de remise contractualisés à l'Annexe </w:t>
      </w:r>
      <w:r w:rsidR="003E3233" w:rsidRPr="007F152A">
        <w:rPr>
          <w:rFonts w:asciiTheme="majorBidi" w:hAnsiTheme="majorBidi" w:cstheme="majorBidi"/>
          <w:sz w:val="22"/>
          <w:szCs w:val="22"/>
          <w:lang w:val="fr-FR"/>
        </w:rPr>
        <w:t>4</w:t>
      </w:r>
      <w:r w:rsidRPr="007F152A">
        <w:rPr>
          <w:rFonts w:asciiTheme="majorBidi" w:hAnsiTheme="majorBidi" w:cstheme="majorBidi"/>
          <w:sz w:val="22"/>
          <w:szCs w:val="22"/>
          <w:lang w:val="fr-FR"/>
        </w:rPr>
        <w:t xml:space="preserve"> à l’Acte d'Engagement reste</w:t>
      </w:r>
      <w:r w:rsidR="002B2F54" w:rsidRPr="007F152A">
        <w:rPr>
          <w:rFonts w:asciiTheme="majorBidi" w:hAnsiTheme="majorBidi" w:cstheme="majorBidi"/>
          <w:sz w:val="22"/>
          <w:szCs w:val="22"/>
          <w:lang w:val="fr-FR"/>
        </w:rPr>
        <w:t>nt</w:t>
      </w:r>
      <w:r w:rsidRPr="007F152A">
        <w:rPr>
          <w:rFonts w:asciiTheme="majorBidi" w:hAnsiTheme="majorBidi" w:cstheme="majorBidi"/>
          <w:sz w:val="22"/>
          <w:szCs w:val="22"/>
          <w:lang w:val="fr-FR"/>
        </w:rPr>
        <w:t xml:space="preserve"> quant </w:t>
      </w:r>
      <w:r w:rsidR="002B2F54" w:rsidRPr="007F152A">
        <w:rPr>
          <w:rFonts w:asciiTheme="majorBidi" w:hAnsiTheme="majorBidi" w:cstheme="majorBidi"/>
          <w:sz w:val="22"/>
          <w:szCs w:val="22"/>
          <w:lang w:val="fr-FR"/>
        </w:rPr>
        <w:t>eux</w:t>
      </w:r>
      <w:r w:rsidRPr="007F152A">
        <w:rPr>
          <w:rFonts w:asciiTheme="majorBidi" w:hAnsiTheme="majorBidi" w:cstheme="majorBidi"/>
          <w:sz w:val="22"/>
          <w:szCs w:val="22"/>
          <w:lang w:val="fr-FR"/>
        </w:rPr>
        <w:t xml:space="preserve"> lui fixe</w:t>
      </w:r>
      <w:r w:rsidR="002B2F54" w:rsidRPr="007F152A">
        <w:rPr>
          <w:rFonts w:asciiTheme="majorBidi" w:hAnsiTheme="majorBidi" w:cstheme="majorBidi"/>
          <w:sz w:val="22"/>
          <w:szCs w:val="22"/>
          <w:lang w:val="fr-FR"/>
        </w:rPr>
        <w:t>s</w:t>
      </w:r>
      <w:r w:rsidRPr="007F152A">
        <w:rPr>
          <w:rFonts w:asciiTheme="majorBidi" w:hAnsiTheme="majorBidi" w:cstheme="majorBidi"/>
          <w:sz w:val="22"/>
          <w:szCs w:val="22"/>
          <w:lang w:val="fr-FR"/>
        </w:rPr>
        <w:t xml:space="preserve"> pour la durée totale du marché. </w:t>
      </w:r>
    </w:p>
    <w:p w14:paraId="2107AFC8" w14:textId="77777777" w:rsidR="00565F73" w:rsidRPr="007F152A" w:rsidRDefault="00565F73" w:rsidP="00565F73">
      <w:pPr>
        <w:spacing w:line="253" w:lineRule="exact"/>
        <w:ind w:left="20" w:right="20"/>
        <w:jc w:val="both"/>
        <w:rPr>
          <w:rFonts w:asciiTheme="majorBidi" w:hAnsiTheme="majorBidi" w:cstheme="majorBidi"/>
          <w:sz w:val="22"/>
          <w:szCs w:val="22"/>
          <w:lang w:val="fr-FR"/>
        </w:rPr>
      </w:pPr>
    </w:p>
    <w:p w14:paraId="3EEF4F04" w14:textId="77777777" w:rsidR="00565F73" w:rsidRPr="007F152A" w:rsidRDefault="00565F73" w:rsidP="00565F73">
      <w:pPr>
        <w:spacing w:line="253" w:lineRule="exact"/>
        <w:ind w:left="20" w:right="20"/>
        <w:jc w:val="both"/>
        <w:rPr>
          <w:rFonts w:asciiTheme="majorBidi" w:hAnsiTheme="majorBidi" w:cstheme="majorBidi"/>
          <w:sz w:val="22"/>
          <w:szCs w:val="22"/>
          <w:lang w:val="fr-FR"/>
        </w:rPr>
      </w:pPr>
      <w:r w:rsidRPr="007F152A">
        <w:rPr>
          <w:rFonts w:asciiTheme="majorBidi" w:hAnsiTheme="majorBidi" w:cstheme="majorBidi"/>
          <w:sz w:val="22"/>
          <w:szCs w:val="22"/>
          <w:lang w:val="fr-FR"/>
        </w:rPr>
        <w:t xml:space="preserve">A chaque changement annuel de tarif, le titulaire du marché doit faire parvenir par lettre recommandée avec accusé de réception à l’Organisme au plus tard deux (2) mois avant la date prévue pour l’application de l’ajustement, au service suivant : </w:t>
      </w:r>
    </w:p>
    <w:p w14:paraId="7DB7319A" w14:textId="77777777" w:rsidR="00565F73" w:rsidRPr="007F152A" w:rsidRDefault="00565F73" w:rsidP="00565F73">
      <w:pPr>
        <w:spacing w:line="253" w:lineRule="exact"/>
        <w:ind w:left="20" w:right="20"/>
        <w:jc w:val="center"/>
        <w:rPr>
          <w:rFonts w:asciiTheme="majorBidi" w:hAnsiTheme="majorBidi" w:cstheme="majorBidi"/>
          <w:b/>
          <w:sz w:val="22"/>
          <w:szCs w:val="22"/>
          <w:lang w:val="fr-FR"/>
        </w:rPr>
      </w:pPr>
      <w:r w:rsidRPr="007F152A">
        <w:rPr>
          <w:rFonts w:asciiTheme="majorBidi" w:hAnsiTheme="majorBidi" w:cstheme="majorBidi"/>
          <w:b/>
          <w:sz w:val="22"/>
          <w:szCs w:val="22"/>
          <w:lang w:val="fr-FR"/>
        </w:rPr>
        <w:t>Service de gestion budgétaire des Autres comptes de fonctionnement</w:t>
      </w:r>
    </w:p>
    <w:p w14:paraId="77F6E963" w14:textId="77777777" w:rsidR="00565F73" w:rsidRPr="002B2F54" w:rsidRDefault="00565F73" w:rsidP="00565F73">
      <w:pPr>
        <w:spacing w:line="253" w:lineRule="exact"/>
        <w:ind w:left="20" w:right="20"/>
        <w:jc w:val="center"/>
        <w:rPr>
          <w:rFonts w:asciiTheme="majorBidi" w:hAnsiTheme="majorBidi" w:cstheme="majorBidi"/>
          <w:b/>
          <w:sz w:val="22"/>
          <w:szCs w:val="22"/>
          <w:lang w:val="fr-FR"/>
        </w:rPr>
      </w:pPr>
      <w:r w:rsidRPr="007F152A">
        <w:rPr>
          <w:rFonts w:asciiTheme="majorBidi" w:hAnsiTheme="majorBidi" w:cstheme="majorBidi"/>
          <w:b/>
          <w:sz w:val="22"/>
          <w:szCs w:val="22"/>
          <w:lang w:val="fr-FR"/>
        </w:rPr>
        <w:t xml:space="preserve">CPCAM des Bouches-du-Rhône, 56 Chemin Joseph </w:t>
      </w:r>
      <w:proofErr w:type="spellStart"/>
      <w:r w:rsidRPr="007F152A">
        <w:rPr>
          <w:rFonts w:asciiTheme="majorBidi" w:hAnsiTheme="majorBidi" w:cstheme="majorBidi"/>
          <w:b/>
          <w:sz w:val="22"/>
          <w:szCs w:val="22"/>
          <w:lang w:val="fr-FR"/>
        </w:rPr>
        <w:t>Aiguier</w:t>
      </w:r>
      <w:proofErr w:type="spellEnd"/>
      <w:r w:rsidRPr="007F152A">
        <w:rPr>
          <w:rFonts w:asciiTheme="majorBidi" w:hAnsiTheme="majorBidi" w:cstheme="majorBidi"/>
          <w:b/>
          <w:sz w:val="22"/>
          <w:szCs w:val="22"/>
          <w:lang w:val="fr-FR"/>
        </w:rPr>
        <w:t xml:space="preserve"> – 13009 MARSEILLE</w:t>
      </w:r>
    </w:p>
    <w:p w14:paraId="56647253" w14:textId="77777777" w:rsidR="00565F73" w:rsidRPr="000E56AD" w:rsidRDefault="00565F73" w:rsidP="00565F73">
      <w:pPr>
        <w:spacing w:line="253" w:lineRule="exact"/>
        <w:ind w:left="20" w:right="20"/>
        <w:jc w:val="center"/>
        <w:rPr>
          <w:rFonts w:asciiTheme="majorBidi" w:hAnsiTheme="majorBidi" w:cstheme="majorBidi"/>
          <w:b/>
          <w:lang w:val="fr-FR"/>
        </w:rPr>
      </w:pPr>
    </w:p>
    <w:p w14:paraId="6B330E7B" w14:textId="708F9EE8" w:rsidR="000626D0" w:rsidRPr="009F440E" w:rsidRDefault="000626D0" w:rsidP="000626D0">
      <w:pPr>
        <w:pStyle w:val="Titre1"/>
        <w:rPr>
          <w:rFonts w:ascii="Times New Roman" w:eastAsia="Trebuchet MS" w:hAnsi="Times New Roman" w:cs="Times New Roman"/>
          <w:color w:val="000000"/>
          <w:sz w:val="28"/>
          <w:lang w:val="fr-FR"/>
        </w:rPr>
      </w:pPr>
      <w:bookmarkStart w:id="38" w:name="ArtL1_CCAP-1-A11"/>
      <w:bookmarkStart w:id="39" w:name="_Toc202521414"/>
      <w:bookmarkEnd w:id="38"/>
      <w:r>
        <w:rPr>
          <w:rFonts w:ascii="Times New Roman" w:eastAsia="Trebuchet MS" w:hAnsi="Times New Roman" w:cs="Times New Roman"/>
          <w:color w:val="000000"/>
          <w:sz w:val="28"/>
          <w:lang w:val="fr-FR"/>
        </w:rPr>
        <w:t>6</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Garanties financières</w:t>
      </w:r>
      <w:bookmarkEnd w:id="39"/>
      <w:r>
        <w:rPr>
          <w:rFonts w:ascii="Times New Roman" w:eastAsia="Trebuchet MS" w:hAnsi="Times New Roman" w:cs="Times New Roman"/>
          <w:color w:val="000000"/>
          <w:sz w:val="28"/>
          <w:lang w:val="fr-FR"/>
        </w:rPr>
        <w:t xml:space="preserve"> </w:t>
      </w:r>
    </w:p>
    <w:p w14:paraId="235737D5" w14:textId="508B5A88" w:rsidR="000626D0" w:rsidRDefault="000626D0" w:rsidP="000626D0">
      <w:pPr>
        <w:pStyle w:val="ParagrapheIndent1"/>
        <w:spacing w:after="240"/>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Aucune clause de garantie financière ne sera appliquée.</w:t>
      </w:r>
    </w:p>
    <w:p w14:paraId="47E5B7D2" w14:textId="1EC78B0A" w:rsidR="000626D0" w:rsidRPr="009F440E" w:rsidRDefault="000626D0" w:rsidP="000626D0">
      <w:pPr>
        <w:pStyle w:val="Titre1"/>
        <w:rPr>
          <w:rFonts w:ascii="Times New Roman" w:eastAsia="Trebuchet MS" w:hAnsi="Times New Roman" w:cs="Times New Roman"/>
          <w:color w:val="000000"/>
          <w:sz w:val="28"/>
          <w:lang w:val="fr-FR"/>
        </w:rPr>
      </w:pPr>
      <w:bookmarkStart w:id="40" w:name="_Toc202521415"/>
      <w:r>
        <w:rPr>
          <w:rFonts w:ascii="Times New Roman" w:eastAsia="Trebuchet MS" w:hAnsi="Times New Roman" w:cs="Times New Roman"/>
          <w:color w:val="000000"/>
          <w:sz w:val="28"/>
          <w:lang w:val="fr-FR"/>
        </w:rPr>
        <w:t>7</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Avance</w:t>
      </w:r>
      <w:bookmarkEnd w:id="40"/>
      <w:r>
        <w:rPr>
          <w:rFonts w:ascii="Times New Roman" w:eastAsia="Trebuchet MS" w:hAnsi="Times New Roman" w:cs="Times New Roman"/>
          <w:color w:val="000000"/>
          <w:sz w:val="28"/>
          <w:lang w:val="fr-FR"/>
        </w:rPr>
        <w:t xml:space="preserve"> </w:t>
      </w:r>
    </w:p>
    <w:p w14:paraId="71D52058" w14:textId="708E31BE" w:rsidR="00F10FD5" w:rsidRDefault="00F10FD5" w:rsidP="00F10FD5">
      <w:pPr>
        <w:pStyle w:val="Titre2"/>
        <w:ind w:left="300" w:right="20"/>
        <w:rPr>
          <w:rFonts w:ascii="Times New Roman" w:eastAsia="Trebuchet MS" w:hAnsi="Times New Roman" w:cs="Times New Roman"/>
          <w:i w:val="0"/>
          <w:color w:val="000000"/>
          <w:sz w:val="24"/>
          <w:lang w:val="fr-FR"/>
        </w:rPr>
      </w:pPr>
      <w:bookmarkStart w:id="41" w:name="_Toc167352722"/>
      <w:bookmarkStart w:id="42" w:name="_Toc202521416"/>
      <w:r w:rsidRPr="009F440E">
        <w:rPr>
          <w:rFonts w:ascii="Times New Roman" w:eastAsia="Trebuchet MS" w:hAnsi="Times New Roman" w:cs="Times New Roman"/>
          <w:i w:val="0"/>
          <w:color w:val="000000"/>
          <w:sz w:val="24"/>
          <w:lang w:val="fr-FR"/>
        </w:rPr>
        <w:t>7.1 - Conditions de versement et de remboursement</w:t>
      </w:r>
      <w:bookmarkEnd w:id="41"/>
      <w:bookmarkEnd w:id="42"/>
    </w:p>
    <w:p w14:paraId="1A174601" w14:textId="012B4F16" w:rsidR="00F3615F" w:rsidRDefault="00F3615F" w:rsidP="00A17F0E">
      <w:pPr>
        <w:rPr>
          <w:rFonts w:eastAsia="Trebuchet MS"/>
          <w:lang w:val="fr-FR"/>
        </w:rPr>
      </w:pPr>
    </w:p>
    <w:p w14:paraId="2AE98B62" w14:textId="77777777" w:rsidR="00F3615F" w:rsidRPr="00837BED" w:rsidRDefault="00F3615F" w:rsidP="00F3615F">
      <w:pPr>
        <w:pStyle w:val="ParagrapheIndent2"/>
        <w:spacing w:after="240" w:line="232" w:lineRule="exact"/>
        <w:jc w:val="both"/>
        <w:rPr>
          <w:rFonts w:ascii="Times New Roman" w:hAnsi="Times New Roman" w:cs="Times New Roman"/>
          <w:color w:val="000000"/>
          <w:sz w:val="22"/>
          <w:lang w:val="fr-FR"/>
        </w:rPr>
      </w:pPr>
      <w:r w:rsidRPr="00837BED">
        <w:rPr>
          <w:rFonts w:ascii="Times New Roman" w:hAnsi="Times New Roman" w:cs="Times New Roman"/>
          <w:color w:val="000000"/>
          <w:sz w:val="22"/>
          <w:lang w:val="fr-FR"/>
        </w:rPr>
        <w:t>Une avance est accordée pour chaque bon de commande d'un montant supérieur à 50.000 € HT et dans la mesure où le délai d'exécution est supérieur à 2 mois, sauf indication contraire dans l'acte d'engagement.</w:t>
      </w:r>
    </w:p>
    <w:p w14:paraId="5C94F57B" w14:textId="77777777" w:rsidR="00F3615F" w:rsidRPr="00837BED" w:rsidRDefault="00F3615F" w:rsidP="00F3615F">
      <w:pPr>
        <w:pStyle w:val="ParagrapheIndent2"/>
        <w:spacing w:after="240" w:line="232" w:lineRule="exact"/>
        <w:jc w:val="both"/>
        <w:rPr>
          <w:rFonts w:ascii="Times New Roman" w:hAnsi="Times New Roman" w:cs="Times New Roman"/>
          <w:color w:val="000000"/>
          <w:sz w:val="22"/>
          <w:lang w:val="fr-FR"/>
        </w:rPr>
      </w:pPr>
      <w:r w:rsidRPr="00837BED">
        <w:rPr>
          <w:rFonts w:ascii="Times New Roman" w:hAnsi="Times New Roman" w:cs="Times New Roman"/>
          <w:color w:val="000000"/>
          <w:sz w:val="22"/>
          <w:lang w:val="fr-FR"/>
        </w:rPr>
        <w:t>Le montant de l'avance est fixé à 5,0 % du montant du bon de commande si la durée de son exécution est inférieure ou égale à douze mois ; si cette durée est supérieure à douze mois, l'avance est égale à 5,0 % d'une somme égale à douze fois le montant du bon de commande divisé par cette durée exprimée en mois.</w:t>
      </w:r>
    </w:p>
    <w:p w14:paraId="599A6971" w14:textId="77777777" w:rsidR="00F3615F" w:rsidRPr="00837BED" w:rsidRDefault="00F3615F" w:rsidP="00F3615F">
      <w:pPr>
        <w:pStyle w:val="ParagrapheIndent2"/>
        <w:spacing w:after="240" w:line="232" w:lineRule="exact"/>
        <w:jc w:val="both"/>
        <w:rPr>
          <w:rFonts w:ascii="Times New Roman" w:hAnsi="Times New Roman" w:cs="Times New Roman"/>
          <w:color w:val="000000"/>
          <w:sz w:val="22"/>
          <w:lang w:val="fr-FR"/>
        </w:rPr>
      </w:pPr>
      <w:r w:rsidRPr="00837BED">
        <w:rPr>
          <w:rFonts w:ascii="Times New Roman" w:hAnsi="Times New Roman" w:cs="Times New Roman"/>
          <w:color w:val="000000"/>
          <w:sz w:val="22"/>
          <w:lang w:val="fr-FR"/>
        </w:rPr>
        <w:t>Le remboursement de l'avance commence lorsque le montant des prestations exécutées par le titulaire atteint ou dépasse 65,0 % du montant du bon de commande. Il doit être terminé lorsque ledit montant atteint 80,0 %.</w:t>
      </w:r>
    </w:p>
    <w:p w14:paraId="13CBF443" w14:textId="77777777" w:rsidR="00F3615F" w:rsidRPr="00837BED" w:rsidRDefault="00F3615F" w:rsidP="00F3615F">
      <w:pPr>
        <w:pStyle w:val="ParagrapheIndent2"/>
        <w:spacing w:after="240" w:line="232" w:lineRule="exact"/>
        <w:jc w:val="both"/>
        <w:rPr>
          <w:rFonts w:ascii="Times New Roman" w:hAnsi="Times New Roman" w:cs="Times New Roman"/>
          <w:color w:val="000000"/>
          <w:sz w:val="22"/>
          <w:lang w:val="fr-FR"/>
        </w:rPr>
      </w:pPr>
      <w:r w:rsidRPr="00837BED">
        <w:rPr>
          <w:rFonts w:ascii="Times New Roman" w:hAnsi="Times New Roman" w:cs="Times New Roman"/>
          <w:color w:val="000000"/>
          <w:sz w:val="22"/>
          <w:lang w:val="fr-FR"/>
        </w:rPr>
        <w:t>Ce remboursement s'effectue par précompte sur les sommes dues ultérieurement au titulaire à titre d'acompte ou de solde.</w:t>
      </w:r>
    </w:p>
    <w:p w14:paraId="12666A83" w14:textId="77777777" w:rsidR="00F3615F" w:rsidRPr="00837BED" w:rsidRDefault="00F3615F" w:rsidP="00F3615F">
      <w:pPr>
        <w:pStyle w:val="ParagrapheIndent2"/>
        <w:spacing w:after="240" w:line="232" w:lineRule="exact"/>
        <w:jc w:val="both"/>
        <w:rPr>
          <w:rFonts w:ascii="Times New Roman" w:hAnsi="Times New Roman" w:cs="Times New Roman"/>
          <w:color w:val="000000"/>
          <w:sz w:val="22"/>
          <w:lang w:val="fr-FR"/>
        </w:rPr>
      </w:pPr>
      <w:r w:rsidRPr="00837BED">
        <w:rPr>
          <w:rFonts w:ascii="Times New Roman" w:hAnsi="Times New Roman" w:cs="Times New Roman"/>
          <w:color w:val="000000"/>
          <w:sz w:val="22"/>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7E10D198" w14:textId="77777777" w:rsidR="00F3615F" w:rsidRPr="00837BED" w:rsidRDefault="00F3615F" w:rsidP="00F3615F">
      <w:pPr>
        <w:pStyle w:val="ParagrapheIndent2"/>
        <w:spacing w:after="240" w:line="232" w:lineRule="exact"/>
        <w:jc w:val="both"/>
        <w:rPr>
          <w:rFonts w:ascii="Times New Roman" w:hAnsi="Times New Roman" w:cs="Times New Roman"/>
          <w:color w:val="000000"/>
          <w:sz w:val="22"/>
          <w:lang w:val="fr-FR"/>
        </w:rPr>
      </w:pPr>
      <w:r w:rsidRPr="00837BED">
        <w:rPr>
          <w:rFonts w:ascii="Times New Roman" w:hAnsi="Times New Roman" w:cs="Times New Roman"/>
          <w:color w:val="000000"/>
          <w:sz w:val="22"/>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0D155A91" w14:textId="77777777" w:rsidR="00F10FD5" w:rsidRPr="009F440E" w:rsidRDefault="00F10FD5" w:rsidP="00F10FD5">
      <w:pPr>
        <w:pStyle w:val="Titre2"/>
        <w:ind w:left="300" w:right="20"/>
        <w:rPr>
          <w:rFonts w:ascii="Times New Roman" w:eastAsia="Trebuchet MS" w:hAnsi="Times New Roman" w:cs="Times New Roman"/>
          <w:i w:val="0"/>
          <w:color w:val="000000"/>
          <w:sz w:val="24"/>
          <w:lang w:val="fr-FR"/>
        </w:rPr>
      </w:pPr>
      <w:bookmarkStart w:id="43" w:name="_Toc167352723"/>
      <w:bookmarkStart w:id="44" w:name="_Toc202521417"/>
      <w:r w:rsidRPr="009F440E">
        <w:rPr>
          <w:rFonts w:ascii="Times New Roman" w:eastAsia="Trebuchet MS" w:hAnsi="Times New Roman" w:cs="Times New Roman"/>
          <w:i w:val="0"/>
          <w:color w:val="000000"/>
          <w:sz w:val="24"/>
          <w:lang w:val="fr-FR"/>
        </w:rPr>
        <w:lastRenderedPageBreak/>
        <w:t>7.2 - Garanties financières de l'avance</w:t>
      </w:r>
      <w:bookmarkEnd w:id="43"/>
      <w:bookmarkEnd w:id="44"/>
    </w:p>
    <w:p w14:paraId="3FEDBDE2" w14:textId="6D433AB8" w:rsidR="00F10FD5" w:rsidRDefault="00F10FD5" w:rsidP="00340863">
      <w:pPr>
        <w:pStyle w:val="ParagrapheIndent2"/>
        <w:spacing w:after="240"/>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Aucune garantie financière ne sera demandée au titulaire pour le versement de l'avance.</w:t>
      </w:r>
    </w:p>
    <w:p w14:paraId="47309E01" w14:textId="77777777" w:rsidR="00316F35" w:rsidRPr="00316F35" w:rsidRDefault="00316F35" w:rsidP="00316F35">
      <w:pPr>
        <w:rPr>
          <w:lang w:val="fr-FR"/>
        </w:rPr>
      </w:pPr>
    </w:p>
    <w:p w14:paraId="459641D5" w14:textId="4EE5AFF0" w:rsidR="000F56BD" w:rsidRPr="00F10FD5" w:rsidRDefault="00F10FD5" w:rsidP="00F10FD5">
      <w:pPr>
        <w:pStyle w:val="Titre1"/>
        <w:rPr>
          <w:rFonts w:ascii="Times New Roman" w:eastAsia="Trebuchet MS" w:hAnsi="Times New Roman" w:cs="Times New Roman"/>
          <w:color w:val="000000"/>
          <w:sz w:val="28"/>
          <w:lang w:val="fr-FR"/>
        </w:rPr>
      </w:pPr>
      <w:bookmarkStart w:id="45" w:name="_Toc202521418"/>
      <w:r>
        <w:rPr>
          <w:rFonts w:ascii="Times New Roman" w:eastAsia="Trebuchet MS" w:hAnsi="Times New Roman" w:cs="Times New Roman"/>
          <w:color w:val="000000"/>
          <w:sz w:val="28"/>
          <w:lang w:val="fr-FR"/>
        </w:rPr>
        <w:t>8</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Modalités de règlement des comptes</w:t>
      </w:r>
      <w:bookmarkEnd w:id="45"/>
      <w:r>
        <w:rPr>
          <w:rFonts w:ascii="Times New Roman" w:eastAsia="Trebuchet MS" w:hAnsi="Times New Roman" w:cs="Times New Roman"/>
          <w:color w:val="000000"/>
          <w:sz w:val="28"/>
          <w:lang w:val="fr-FR"/>
        </w:rPr>
        <w:t xml:space="preserve"> </w:t>
      </w:r>
    </w:p>
    <w:p w14:paraId="30685BDA" w14:textId="7CB6B788" w:rsidR="000F56BD" w:rsidRPr="00DE0E9B" w:rsidRDefault="00F10FD5">
      <w:pPr>
        <w:pStyle w:val="Titre2"/>
        <w:spacing w:after="100"/>
        <w:ind w:left="280"/>
        <w:rPr>
          <w:rFonts w:ascii="Times New Roman" w:eastAsia="Trebuchet MS" w:hAnsi="Times New Roman" w:cs="Times New Roman"/>
          <w:i w:val="0"/>
          <w:color w:val="000000"/>
          <w:sz w:val="22"/>
          <w:szCs w:val="22"/>
          <w:lang w:val="fr-FR"/>
        </w:rPr>
      </w:pPr>
      <w:bookmarkStart w:id="46" w:name="ArtL2_CCAP-1-A13.1"/>
      <w:bookmarkStart w:id="47" w:name="_Toc202521419"/>
      <w:bookmarkEnd w:id="46"/>
      <w:r>
        <w:rPr>
          <w:rFonts w:ascii="Times New Roman" w:eastAsia="Trebuchet MS" w:hAnsi="Times New Roman" w:cs="Times New Roman"/>
          <w:i w:val="0"/>
          <w:color w:val="000000"/>
          <w:sz w:val="22"/>
          <w:szCs w:val="22"/>
          <w:lang w:val="fr-FR"/>
        </w:rPr>
        <w:t>8</w:t>
      </w:r>
      <w:r w:rsidR="008E274F" w:rsidRPr="00DE0E9B">
        <w:rPr>
          <w:rFonts w:ascii="Times New Roman" w:eastAsia="Trebuchet MS" w:hAnsi="Times New Roman" w:cs="Times New Roman"/>
          <w:i w:val="0"/>
          <w:color w:val="000000"/>
          <w:sz w:val="22"/>
          <w:szCs w:val="22"/>
          <w:lang w:val="fr-FR"/>
        </w:rPr>
        <w:t>.1 - Acomptes et paiements partiels définitifs</w:t>
      </w:r>
      <w:bookmarkEnd w:id="47"/>
    </w:p>
    <w:p w14:paraId="2E987B02" w14:textId="77777777" w:rsidR="000F56BD" w:rsidRPr="00DE0E9B" w:rsidRDefault="008E274F">
      <w:pPr>
        <w:pStyle w:val="ParagrapheIndent2"/>
        <w:spacing w:after="240"/>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Les modalités de règlement des comptes sont définies dans les conditions de l'article 11 du CCAG-TIC.</w:t>
      </w:r>
    </w:p>
    <w:p w14:paraId="14A9840E" w14:textId="710D1482" w:rsidR="008C64B4" w:rsidRPr="00340863" w:rsidRDefault="00340863" w:rsidP="00340863">
      <w:pPr>
        <w:pStyle w:val="Titre2"/>
        <w:spacing w:after="100"/>
        <w:ind w:left="280"/>
        <w:rPr>
          <w:rFonts w:ascii="Times New Roman" w:eastAsia="Trebuchet MS" w:hAnsi="Times New Roman" w:cs="Times New Roman"/>
          <w:i w:val="0"/>
          <w:color w:val="000000"/>
          <w:sz w:val="22"/>
          <w:szCs w:val="22"/>
          <w:lang w:val="fr-FR"/>
        </w:rPr>
      </w:pPr>
      <w:bookmarkStart w:id="48" w:name="ArtL2_CCAP-1-A13.4"/>
      <w:bookmarkStart w:id="49" w:name="_Toc202521420"/>
      <w:bookmarkEnd w:id="48"/>
      <w:r>
        <w:rPr>
          <w:rFonts w:ascii="Times New Roman" w:eastAsia="Trebuchet MS" w:hAnsi="Times New Roman" w:cs="Times New Roman"/>
          <w:i w:val="0"/>
          <w:color w:val="000000"/>
          <w:sz w:val="22"/>
          <w:szCs w:val="22"/>
          <w:lang w:val="fr-FR"/>
        </w:rPr>
        <w:t>8</w:t>
      </w:r>
      <w:r w:rsidR="008E274F" w:rsidRPr="00DE0E9B">
        <w:rPr>
          <w:rFonts w:ascii="Times New Roman" w:eastAsia="Trebuchet MS" w:hAnsi="Times New Roman" w:cs="Times New Roman"/>
          <w:i w:val="0"/>
          <w:color w:val="000000"/>
          <w:sz w:val="22"/>
          <w:szCs w:val="22"/>
          <w:lang w:val="fr-FR"/>
        </w:rPr>
        <w:t>.2 - Présentation des demandes de paiement</w:t>
      </w:r>
      <w:bookmarkEnd w:id="49"/>
    </w:p>
    <w:p w14:paraId="463BCBCD" w14:textId="77777777" w:rsidR="008C64B4" w:rsidRPr="008C64B4" w:rsidRDefault="008C64B4" w:rsidP="008C64B4">
      <w:pPr>
        <w:rPr>
          <w:sz w:val="22"/>
          <w:szCs w:val="22"/>
          <w:lang w:val="fr-FR" w:eastAsia="fr-FR"/>
        </w:rPr>
      </w:pPr>
      <w:r w:rsidRPr="008C64B4">
        <w:rPr>
          <w:sz w:val="22"/>
          <w:szCs w:val="22"/>
          <w:lang w:val="fr-FR" w:eastAsia="fr-FR"/>
        </w:rPr>
        <w:t>Les demandes de paiement seront établies en portant, outre les mentions légales, les indications suivantes :</w:t>
      </w:r>
    </w:p>
    <w:p w14:paraId="7F065295" w14:textId="77777777" w:rsidR="008C64B4" w:rsidRPr="008C64B4" w:rsidRDefault="008C64B4" w:rsidP="00340863">
      <w:pPr>
        <w:ind w:left="720"/>
        <w:rPr>
          <w:sz w:val="22"/>
          <w:szCs w:val="22"/>
          <w:lang w:val="fr-FR" w:eastAsia="fr-FR"/>
        </w:rPr>
      </w:pPr>
      <w:r w:rsidRPr="008C64B4">
        <w:rPr>
          <w:sz w:val="22"/>
          <w:szCs w:val="22"/>
          <w:lang w:val="fr-FR" w:eastAsia="fr-FR"/>
        </w:rPr>
        <w:t>- le nom ou la raison sociale du Titulaire - le cas échéant, le numéro de SIRET</w:t>
      </w:r>
    </w:p>
    <w:p w14:paraId="309B1989" w14:textId="77777777" w:rsidR="008C64B4" w:rsidRPr="008C64B4" w:rsidRDefault="008C64B4" w:rsidP="00340863">
      <w:pPr>
        <w:ind w:left="720"/>
        <w:rPr>
          <w:sz w:val="22"/>
          <w:szCs w:val="22"/>
          <w:lang w:val="fr-FR" w:eastAsia="fr-FR"/>
        </w:rPr>
      </w:pPr>
      <w:r w:rsidRPr="008C64B4">
        <w:rPr>
          <w:sz w:val="22"/>
          <w:szCs w:val="22"/>
          <w:lang w:val="fr-FR" w:eastAsia="fr-FR"/>
        </w:rPr>
        <w:t>- le numéro du compte bancaire ou postal - le numéro du présent contrat</w:t>
      </w:r>
    </w:p>
    <w:p w14:paraId="492F7CE7" w14:textId="77777777" w:rsidR="008C64B4" w:rsidRPr="008C64B4" w:rsidRDefault="008C64B4" w:rsidP="00340863">
      <w:pPr>
        <w:ind w:left="720"/>
        <w:rPr>
          <w:sz w:val="22"/>
          <w:szCs w:val="22"/>
          <w:lang w:val="fr-FR" w:eastAsia="fr-FR"/>
        </w:rPr>
      </w:pPr>
      <w:r w:rsidRPr="008C64B4">
        <w:rPr>
          <w:sz w:val="22"/>
          <w:szCs w:val="22"/>
          <w:lang w:val="fr-FR" w:eastAsia="fr-FR"/>
        </w:rPr>
        <w:t>- le numéro de la lettre de mission - la désignation de l'organisme débiteur</w:t>
      </w:r>
    </w:p>
    <w:p w14:paraId="3DD7857B" w14:textId="77777777" w:rsidR="008C64B4" w:rsidRPr="008C64B4" w:rsidRDefault="008C64B4" w:rsidP="00340863">
      <w:pPr>
        <w:ind w:left="720"/>
        <w:rPr>
          <w:sz w:val="22"/>
          <w:szCs w:val="22"/>
          <w:lang w:val="fr-FR" w:eastAsia="fr-FR"/>
        </w:rPr>
      </w:pPr>
      <w:r w:rsidRPr="008C64B4">
        <w:rPr>
          <w:sz w:val="22"/>
          <w:szCs w:val="22"/>
          <w:lang w:val="fr-FR" w:eastAsia="fr-FR"/>
        </w:rPr>
        <w:t>- la date d'exécution des prestations et l’objet des prestations, accompagnées d’un bordereau récapitulatif indiquant les actes effectués ainsi que les références du dossier</w:t>
      </w:r>
    </w:p>
    <w:p w14:paraId="1028982D" w14:textId="77777777" w:rsidR="008C64B4" w:rsidRPr="008C64B4" w:rsidRDefault="008C64B4" w:rsidP="00340863">
      <w:pPr>
        <w:ind w:left="720"/>
        <w:rPr>
          <w:sz w:val="22"/>
          <w:szCs w:val="22"/>
          <w:lang w:val="fr-FR" w:eastAsia="fr-FR"/>
        </w:rPr>
      </w:pPr>
      <w:r w:rsidRPr="008C64B4">
        <w:rPr>
          <w:sz w:val="22"/>
          <w:szCs w:val="22"/>
          <w:lang w:val="fr-FR" w:eastAsia="fr-FR"/>
        </w:rPr>
        <w:t>- le montant des prestations admises, établi conformément au bordereau des prix, hors TVA et TTC</w:t>
      </w:r>
    </w:p>
    <w:p w14:paraId="0062BDAF" w14:textId="77777777" w:rsidR="008C64B4" w:rsidRPr="008C64B4" w:rsidRDefault="008C64B4" w:rsidP="00340863">
      <w:pPr>
        <w:ind w:left="720"/>
        <w:rPr>
          <w:sz w:val="22"/>
          <w:szCs w:val="22"/>
          <w:lang w:val="fr-FR" w:eastAsia="fr-FR"/>
        </w:rPr>
      </w:pPr>
      <w:r w:rsidRPr="008C64B4">
        <w:rPr>
          <w:sz w:val="22"/>
          <w:szCs w:val="22"/>
          <w:lang w:val="fr-FR" w:eastAsia="fr-FR"/>
        </w:rPr>
        <w:t>- la date de facturation</w:t>
      </w:r>
    </w:p>
    <w:p w14:paraId="6713930D" w14:textId="77777777" w:rsidR="008C64B4" w:rsidRPr="008C64B4" w:rsidRDefault="008C64B4" w:rsidP="00340863">
      <w:pPr>
        <w:ind w:left="720"/>
        <w:rPr>
          <w:sz w:val="22"/>
          <w:szCs w:val="22"/>
          <w:lang w:val="fr-FR" w:eastAsia="fr-FR"/>
        </w:rPr>
      </w:pPr>
      <w:r w:rsidRPr="008C64B4">
        <w:rPr>
          <w:sz w:val="22"/>
          <w:szCs w:val="22"/>
          <w:lang w:val="fr-FR" w:eastAsia="fr-FR"/>
        </w:rPr>
        <w:t>- le montant total TTC des prestations livrées ou exécutées (incluant, le cas échéant le montant de la TVA des travaux exécutés par le ou les sous-traitants)</w:t>
      </w:r>
    </w:p>
    <w:p w14:paraId="74FD4791" w14:textId="77777777" w:rsidR="008C64B4" w:rsidRPr="008C64B4" w:rsidRDefault="008C64B4" w:rsidP="00340863">
      <w:pPr>
        <w:ind w:left="720"/>
        <w:rPr>
          <w:sz w:val="22"/>
          <w:szCs w:val="22"/>
          <w:lang w:val="fr-FR" w:eastAsia="fr-FR"/>
        </w:rPr>
      </w:pPr>
      <w:r w:rsidRPr="008C64B4">
        <w:rPr>
          <w:sz w:val="22"/>
          <w:szCs w:val="22"/>
          <w:lang w:val="fr-FR" w:eastAsia="fr-FR"/>
        </w:rPr>
        <w:t>- en cas de groupement conjoint, pour chaque opérateur économique, le montant des prestations effectuées par l'opérateur économique</w:t>
      </w:r>
    </w:p>
    <w:p w14:paraId="33AF78D7" w14:textId="77777777" w:rsidR="008C64B4" w:rsidRPr="008C64B4" w:rsidRDefault="008C64B4" w:rsidP="00340863">
      <w:pPr>
        <w:ind w:left="720"/>
        <w:rPr>
          <w:sz w:val="22"/>
          <w:szCs w:val="22"/>
          <w:lang w:val="fr-FR" w:eastAsia="fr-FR"/>
        </w:rPr>
      </w:pPr>
      <w:r w:rsidRPr="008C64B4">
        <w:rPr>
          <w:sz w:val="22"/>
          <w:szCs w:val="22"/>
          <w:lang w:val="fr-FR" w:eastAsia="fr-FR"/>
        </w:rPr>
        <w:t>- en cas de sous-traitance, la nature des prestations exécutées par le sous-traitant, leur montant total hors taxes, ainsi que, le cas échéant, les variations de prix établies HT Les factures seront transmises par voie électronique.</w:t>
      </w:r>
    </w:p>
    <w:p w14:paraId="6DBBB0FC" w14:textId="77777777" w:rsidR="008C64B4" w:rsidRPr="008C64B4" w:rsidRDefault="008C64B4" w:rsidP="008C64B4">
      <w:pPr>
        <w:rPr>
          <w:sz w:val="22"/>
          <w:szCs w:val="22"/>
          <w:lang w:val="fr-FR" w:eastAsia="fr-FR"/>
        </w:rPr>
      </w:pPr>
    </w:p>
    <w:p w14:paraId="5481AE6E" w14:textId="77777777" w:rsidR="008C64B4" w:rsidRPr="008C64B4" w:rsidRDefault="008C64B4" w:rsidP="008C64B4">
      <w:pPr>
        <w:rPr>
          <w:sz w:val="22"/>
          <w:szCs w:val="22"/>
          <w:lang w:val="fr-FR" w:eastAsia="fr-FR"/>
        </w:rPr>
      </w:pPr>
      <w:r w:rsidRPr="008C64B4">
        <w:rPr>
          <w:sz w:val="22"/>
          <w:szCs w:val="22"/>
          <w:lang w:val="fr-FR" w:eastAsia="fr-FR"/>
        </w:rPr>
        <w:t>Pour ce faire, le Titulaire doit utiliser la solution informatique gratuite et sécurisée mise à sa disposition, le portail public de facturation dénommé « Chorus Pro », dans les conditions définies au présent article.</w:t>
      </w:r>
    </w:p>
    <w:p w14:paraId="0E0D879B" w14:textId="77777777" w:rsidR="008C64B4" w:rsidRPr="008C64B4" w:rsidRDefault="008C64B4" w:rsidP="008C64B4">
      <w:pPr>
        <w:rPr>
          <w:sz w:val="22"/>
          <w:szCs w:val="22"/>
          <w:lang w:val="fr-FR" w:eastAsia="fr-FR"/>
        </w:rPr>
      </w:pPr>
    </w:p>
    <w:p w14:paraId="38181063" w14:textId="77777777" w:rsidR="008C64B4" w:rsidRPr="008C64B4" w:rsidRDefault="008C64B4" w:rsidP="008C64B4">
      <w:pPr>
        <w:rPr>
          <w:b/>
          <w:sz w:val="22"/>
          <w:szCs w:val="22"/>
          <w:lang w:val="fr-FR" w:eastAsia="fr-FR"/>
        </w:rPr>
      </w:pPr>
      <w:r w:rsidRPr="008C64B4">
        <w:rPr>
          <w:sz w:val="22"/>
          <w:szCs w:val="22"/>
          <w:lang w:val="fr-FR" w:eastAsia="fr-FR"/>
        </w:rPr>
        <w:t xml:space="preserve">L’application Chorus Pro est accessible depuis l’adresse : </w:t>
      </w:r>
      <w:r w:rsidRPr="008C64B4">
        <w:rPr>
          <w:color w:val="0000FF" w:themeColor="hyperlink"/>
          <w:sz w:val="22"/>
          <w:szCs w:val="22"/>
          <w:u w:val="single"/>
          <w:lang w:val="fr-FR" w:eastAsia="fr-FR"/>
        </w:rPr>
        <w:t>https://chorus-pro.gouv.fr</w:t>
      </w:r>
      <w:r w:rsidRPr="008C64B4">
        <w:rPr>
          <w:b/>
          <w:sz w:val="22"/>
          <w:szCs w:val="22"/>
          <w:lang w:val="fr-FR" w:eastAsia="fr-FR"/>
        </w:rPr>
        <w:t xml:space="preserve"> </w:t>
      </w:r>
    </w:p>
    <w:p w14:paraId="0E397FF5" w14:textId="77777777" w:rsidR="008C64B4" w:rsidRPr="008C64B4" w:rsidRDefault="008C64B4" w:rsidP="008C64B4">
      <w:pPr>
        <w:rPr>
          <w:sz w:val="22"/>
          <w:szCs w:val="22"/>
          <w:lang w:val="fr-FR" w:eastAsia="fr-FR"/>
        </w:rPr>
      </w:pPr>
    </w:p>
    <w:p w14:paraId="4EEE9340" w14:textId="5C8D5629" w:rsidR="008C64B4" w:rsidRPr="008C64B4" w:rsidRDefault="008C64B4" w:rsidP="008C64B4">
      <w:pPr>
        <w:rPr>
          <w:sz w:val="22"/>
          <w:szCs w:val="22"/>
          <w:lang w:val="fr-FR" w:eastAsia="fr-FR"/>
        </w:rPr>
      </w:pPr>
      <w:r w:rsidRPr="008C64B4">
        <w:rPr>
          <w:sz w:val="22"/>
          <w:szCs w:val="22"/>
          <w:lang w:val="fr-FR" w:eastAsia="fr-FR"/>
        </w:rPr>
        <w:t xml:space="preserve">Le </w:t>
      </w:r>
      <w:r w:rsidR="009870C0">
        <w:rPr>
          <w:sz w:val="22"/>
          <w:szCs w:val="22"/>
          <w:lang w:val="fr-FR" w:eastAsia="fr-FR"/>
        </w:rPr>
        <w:t>t</w:t>
      </w:r>
      <w:r w:rsidRPr="008C64B4">
        <w:rPr>
          <w:sz w:val="22"/>
          <w:szCs w:val="22"/>
          <w:lang w:val="fr-FR" w:eastAsia="fr-FR"/>
        </w:rPr>
        <w:t>itulaire est informé que Chorus Pro est le vecteur exclusif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w:t>
      </w:r>
    </w:p>
    <w:p w14:paraId="3193CF66" w14:textId="77777777" w:rsidR="008C64B4" w:rsidRPr="008C64B4" w:rsidRDefault="008C64B4" w:rsidP="008C64B4">
      <w:pPr>
        <w:rPr>
          <w:sz w:val="22"/>
          <w:szCs w:val="22"/>
          <w:lang w:val="fr-FR" w:eastAsia="fr-FR"/>
        </w:rPr>
      </w:pPr>
    </w:p>
    <w:p w14:paraId="0E884B08" w14:textId="5F3B1451" w:rsidR="008C64B4" w:rsidRPr="008C64B4" w:rsidRDefault="008C64B4" w:rsidP="008C64B4">
      <w:pPr>
        <w:rPr>
          <w:sz w:val="22"/>
          <w:szCs w:val="22"/>
          <w:lang w:val="fr-FR" w:eastAsia="fr-FR"/>
        </w:rPr>
      </w:pPr>
      <w:r w:rsidRPr="008C64B4">
        <w:rPr>
          <w:sz w:val="22"/>
          <w:szCs w:val="22"/>
          <w:lang w:val="fr-FR" w:eastAsia="fr-FR"/>
        </w:rPr>
        <w:t xml:space="preserve">Ainsi, le </w:t>
      </w:r>
      <w:r w:rsidR="00340863">
        <w:rPr>
          <w:sz w:val="22"/>
          <w:szCs w:val="22"/>
          <w:lang w:val="fr-FR" w:eastAsia="fr-FR"/>
        </w:rPr>
        <w:t>t</w:t>
      </w:r>
      <w:r w:rsidRPr="008C64B4">
        <w:rPr>
          <w:sz w:val="22"/>
          <w:szCs w:val="22"/>
          <w:lang w:val="fr-FR" w:eastAsia="fr-FR"/>
        </w:rPr>
        <w:t>itulaire devra, pour pouvoir déposer ses factures, renseigner les champs suivants dans l’outil :</w:t>
      </w:r>
    </w:p>
    <w:p w14:paraId="1DB3369E" w14:textId="77777777" w:rsidR="008C64B4" w:rsidRDefault="008C64B4" w:rsidP="00340863">
      <w:pPr>
        <w:ind w:left="720"/>
        <w:jc w:val="both"/>
        <w:rPr>
          <w:sz w:val="22"/>
          <w:szCs w:val="22"/>
          <w:lang w:val="fr-FR" w:eastAsia="fr-FR"/>
        </w:rPr>
      </w:pPr>
      <w:r w:rsidRPr="008C64B4">
        <w:rPr>
          <w:sz w:val="22"/>
          <w:szCs w:val="22"/>
          <w:lang w:val="fr-FR" w:eastAsia="fr-FR"/>
        </w:rPr>
        <w:t>• le numéro de SIRET, qui identifiera la CPCAM des Bouches-du-Rhône en tant que destinataire de la facture : 782 885 735 00020</w:t>
      </w:r>
    </w:p>
    <w:p w14:paraId="56F27630" w14:textId="77777777" w:rsidR="00340863" w:rsidRPr="008C64B4" w:rsidRDefault="00340863" w:rsidP="00340863">
      <w:pPr>
        <w:jc w:val="both"/>
        <w:rPr>
          <w:sz w:val="22"/>
          <w:szCs w:val="22"/>
          <w:lang w:val="fr-FR" w:eastAsia="fr-FR"/>
        </w:rPr>
      </w:pPr>
    </w:p>
    <w:p w14:paraId="7F431486" w14:textId="77777777" w:rsidR="008C64B4" w:rsidRDefault="008C64B4" w:rsidP="00340863">
      <w:pPr>
        <w:ind w:left="720"/>
        <w:jc w:val="both"/>
        <w:rPr>
          <w:sz w:val="22"/>
          <w:szCs w:val="22"/>
          <w:lang w:val="fr-FR" w:eastAsia="fr-FR"/>
        </w:rPr>
      </w:pPr>
      <w:r w:rsidRPr="008C64B4">
        <w:rPr>
          <w:sz w:val="22"/>
          <w:szCs w:val="22"/>
          <w:lang w:val="fr-FR" w:eastAsia="fr-FR"/>
        </w:rPr>
        <w:t>•  le code service qui permettra de distinguer les différents services d’une même structure : SERVICE FACTURIER</w:t>
      </w:r>
    </w:p>
    <w:p w14:paraId="388CF4DD" w14:textId="77777777" w:rsidR="00340863" w:rsidRPr="008C64B4" w:rsidRDefault="00340863" w:rsidP="00340863">
      <w:pPr>
        <w:jc w:val="both"/>
        <w:rPr>
          <w:sz w:val="22"/>
          <w:szCs w:val="22"/>
          <w:lang w:val="fr-FR" w:eastAsia="fr-FR"/>
        </w:rPr>
      </w:pPr>
    </w:p>
    <w:p w14:paraId="4B7763AC" w14:textId="77777777" w:rsidR="008C64B4" w:rsidRPr="008C64B4" w:rsidRDefault="008C64B4" w:rsidP="00340863">
      <w:pPr>
        <w:ind w:left="720"/>
        <w:jc w:val="both"/>
        <w:rPr>
          <w:sz w:val="22"/>
          <w:szCs w:val="22"/>
          <w:lang w:val="fr-FR" w:eastAsia="fr-FR"/>
        </w:rPr>
      </w:pPr>
      <w:r w:rsidRPr="008C64B4">
        <w:rPr>
          <w:sz w:val="22"/>
          <w:szCs w:val="22"/>
          <w:lang w:val="fr-FR" w:eastAsia="fr-FR"/>
        </w:rPr>
        <w:t>• le numéro d’engagement qui correspond au NUMERO DE COMMANDE. A défaut de numéro de commande, il conviendra de mentionner le numéro du marché ou, à défaut, toute référence permettant d’identifier votre prestation.</w:t>
      </w:r>
    </w:p>
    <w:p w14:paraId="3E37953A" w14:textId="77777777" w:rsidR="008C64B4" w:rsidRPr="008C64B4" w:rsidRDefault="008C64B4" w:rsidP="008C64B4">
      <w:pPr>
        <w:rPr>
          <w:sz w:val="22"/>
          <w:szCs w:val="22"/>
          <w:lang w:val="fr-FR" w:eastAsia="fr-FR"/>
        </w:rPr>
      </w:pPr>
    </w:p>
    <w:p w14:paraId="7564A071" w14:textId="77777777" w:rsidR="008C64B4" w:rsidRPr="008C64B4" w:rsidRDefault="008C64B4" w:rsidP="008C64B4">
      <w:pPr>
        <w:rPr>
          <w:sz w:val="22"/>
          <w:szCs w:val="22"/>
          <w:lang w:val="fr-FR" w:eastAsia="fr-FR"/>
        </w:rPr>
      </w:pPr>
      <w:r w:rsidRPr="008C64B4">
        <w:rPr>
          <w:sz w:val="22"/>
          <w:szCs w:val="22"/>
          <w:lang w:val="fr-FR" w:eastAsia="fr-FR"/>
        </w:rPr>
        <w:t>En cas d’interrogation sur les modalités d’utilisation de ce dispositif, le Titulaire pourra consulter :</w:t>
      </w:r>
    </w:p>
    <w:p w14:paraId="306C0F1B" w14:textId="77777777" w:rsidR="008C64B4" w:rsidRPr="008C64B4" w:rsidRDefault="008C64B4" w:rsidP="008C64B4">
      <w:pPr>
        <w:ind w:firstLine="720"/>
        <w:rPr>
          <w:sz w:val="22"/>
          <w:szCs w:val="22"/>
          <w:lang w:val="fr-FR" w:eastAsia="fr-FR"/>
        </w:rPr>
      </w:pPr>
      <w:r w:rsidRPr="008C64B4">
        <w:rPr>
          <w:sz w:val="22"/>
          <w:szCs w:val="22"/>
          <w:lang w:val="fr-FR" w:eastAsia="fr-FR"/>
        </w:rPr>
        <w:t xml:space="preserve">- le site Communauté Chorus Pro à l’adresse : </w:t>
      </w:r>
      <w:hyperlink r:id="rId11" w:history="1">
        <w:r w:rsidRPr="008C64B4">
          <w:rPr>
            <w:color w:val="0000FF" w:themeColor="hyperlink"/>
            <w:sz w:val="22"/>
            <w:szCs w:val="22"/>
            <w:u w:val="single"/>
            <w:lang w:val="fr-FR" w:eastAsia="fr-FR"/>
          </w:rPr>
          <w:t>https://communaute-choruspro.finances.gouv.fr/</w:t>
        </w:r>
      </w:hyperlink>
    </w:p>
    <w:p w14:paraId="3C8C429F" w14:textId="77777777" w:rsidR="008C64B4" w:rsidRPr="008C64B4" w:rsidRDefault="008C64B4" w:rsidP="008C64B4">
      <w:pPr>
        <w:ind w:firstLine="720"/>
        <w:rPr>
          <w:sz w:val="22"/>
          <w:szCs w:val="22"/>
          <w:lang w:val="fr-FR" w:eastAsia="fr-FR"/>
        </w:rPr>
      </w:pPr>
      <w:r w:rsidRPr="008C64B4">
        <w:rPr>
          <w:sz w:val="22"/>
          <w:szCs w:val="22"/>
          <w:lang w:val="fr-FR" w:eastAsia="fr-FR"/>
        </w:rPr>
        <w:t>-l’aide en ligne du portail Chorus Pro</w:t>
      </w:r>
    </w:p>
    <w:p w14:paraId="6BE48FFF" w14:textId="77777777" w:rsidR="008C64B4" w:rsidRPr="008C64B4" w:rsidRDefault="008C64B4" w:rsidP="008C64B4">
      <w:pPr>
        <w:ind w:firstLine="300"/>
        <w:rPr>
          <w:sz w:val="22"/>
          <w:szCs w:val="22"/>
          <w:lang w:val="fr-FR" w:eastAsia="fr-FR"/>
        </w:rPr>
      </w:pPr>
      <w:r w:rsidRPr="008C64B4">
        <w:rPr>
          <w:sz w:val="22"/>
          <w:szCs w:val="22"/>
          <w:lang w:val="fr-FR" w:eastAsia="fr-FR"/>
        </w:rPr>
        <w:t xml:space="preserve"> </w:t>
      </w:r>
      <w:r w:rsidRPr="008C64B4">
        <w:rPr>
          <w:sz w:val="22"/>
          <w:szCs w:val="22"/>
          <w:lang w:val="fr-FR" w:eastAsia="fr-FR"/>
        </w:rPr>
        <w:tab/>
        <w:t xml:space="preserve">-ou contacter par mail : </w:t>
      </w:r>
      <w:hyperlink r:id="rId12" w:history="1">
        <w:r w:rsidRPr="008C64B4">
          <w:rPr>
            <w:color w:val="0000FF" w:themeColor="hyperlink"/>
            <w:sz w:val="22"/>
            <w:szCs w:val="22"/>
            <w:u w:val="single"/>
            <w:lang w:val="fr-FR" w:eastAsia="fr-FR"/>
          </w:rPr>
          <w:t>961gest.budgetaireordonnancement.cpam-marseille@assurance-maladie.fr</w:t>
        </w:r>
      </w:hyperlink>
    </w:p>
    <w:p w14:paraId="3A75195B" w14:textId="77777777" w:rsidR="008C64B4" w:rsidRDefault="008C64B4" w:rsidP="00DE0E9B">
      <w:pPr>
        <w:pStyle w:val="ParagrapheIndent2"/>
        <w:spacing w:line="232" w:lineRule="exact"/>
        <w:jc w:val="both"/>
        <w:rPr>
          <w:rFonts w:ascii="Times New Roman" w:hAnsi="Times New Roman" w:cs="Times New Roman"/>
          <w:i/>
          <w:color w:val="000000"/>
          <w:sz w:val="22"/>
          <w:szCs w:val="22"/>
          <w:lang w:val="fr-FR"/>
        </w:rPr>
      </w:pPr>
    </w:p>
    <w:p w14:paraId="395A8B4E" w14:textId="78A31694" w:rsidR="000F56BD" w:rsidRPr="008C64B4" w:rsidRDefault="00340863" w:rsidP="008C64B4">
      <w:pPr>
        <w:pStyle w:val="Titre2"/>
        <w:spacing w:after="100"/>
        <w:ind w:left="280"/>
        <w:rPr>
          <w:rFonts w:ascii="Times New Roman" w:eastAsia="Trebuchet MS" w:hAnsi="Times New Roman" w:cs="Times New Roman"/>
          <w:i w:val="0"/>
          <w:color w:val="000000"/>
          <w:sz w:val="22"/>
          <w:szCs w:val="22"/>
          <w:lang w:val="fr-FR"/>
        </w:rPr>
      </w:pPr>
      <w:bookmarkStart w:id="50" w:name="_Toc202521421"/>
      <w:r>
        <w:rPr>
          <w:rFonts w:ascii="Times New Roman" w:eastAsia="Trebuchet MS" w:hAnsi="Times New Roman" w:cs="Times New Roman"/>
          <w:i w:val="0"/>
          <w:color w:val="000000"/>
          <w:sz w:val="22"/>
          <w:szCs w:val="22"/>
          <w:lang w:val="fr-FR"/>
        </w:rPr>
        <w:lastRenderedPageBreak/>
        <w:t>8</w:t>
      </w:r>
      <w:r w:rsidR="008E274F" w:rsidRPr="008C64B4">
        <w:rPr>
          <w:rFonts w:ascii="Times New Roman" w:eastAsia="Trebuchet MS" w:hAnsi="Times New Roman" w:cs="Times New Roman"/>
          <w:i w:val="0"/>
          <w:color w:val="000000"/>
          <w:sz w:val="22"/>
          <w:szCs w:val="22"/>
          <w:lang w:val="fr-FR"/>
        </w:rPr>
        <w:t>.</w:t>
      </w:r>
      <w:r w:rsidR="008C64B4">
        <w:rPr>
          <w:rFonts w:ascii="Times New Roman" w:eastAsia="Trebuchet MS" w:hAnsi="Times New Roman" w:cs="Times New Roman"/>
          <w:i w:val="0"/>
          <w:color w:val="000000"/>
          <w:sz w:val="22"/>
          <w:szCs w:val="22"/>
          <w:lang w:val="fr-FR"/>
        </w:rPr>
        <w:t>3</w:t>
      </w:r>
      <w:r w:rsidR="008E274F" w:rsidRPr="008C64B4">
        <w:rPr>
          <w:rFonts w:ascii="Times New Roman" w:eastAsia="Trebuchet MS" w:hAnsi="Times New Roman" w:cs="Times New Roman"/>
          <w:i w:val="0"/>
          <w:color w:val="000000"/>
          <w:sz w:val="22"/>
          <w:szCs w:val="22"/>
          <w:lang w:val="fr-FR"/>
        </w:rPr>
        <w:t xml:space="preserve"> - Délai global de paiement</w:t>
      </w:r>
      <w:bookmarkEnd w:id="50"/>
    </w:p>
    <w:p w14:paraId="619F019B" w14:textId="77777777" w:rsidR="000F56BD" w:rsidRPr="00DE0E9B" w:rsidRDefault="008E274F">
      <w:pPr>
        <w:pStyle w:val="ParagrapheIndent2"/>
        <w:spacing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Les sommes dues au(x) titulaire(s) seront payées dans un délai global de 30 jours à compter de la date de réception des demandes de paiement.</w:t>
      </w:r>
    </w:p>
    <w:p w14:paraId="2C0D8215" w14:textId="77777777" w:rsidR="000F56BD" w:rsidRPr="00DE0E9B" w:rsidRDefault="000F56BD">
      <w:pPr>
        <w:pStyle w:val="ParagrapheIndent2"/>
        <w:spacing w:line="232" w:lineRule="exact"/>
        <w:jc w:val="both"/>
        <w:rPr>
          <w:rFonts w:ascii="Times New Roman" w:hAnsi="Times New Roman" w:cs="Times New Roman"/>
          <w:color w:val="000000"/>
          <w:sz w:val="22"/>
          <w:szCs w:val="22"/>
          <w:lang w:val="fr-FR"/>
        </w:rPr>
      </w:pPr>
    </w:p>
    <w:p w14:paraId="1D443340" w14:textId="77777777" w:rsidR="000F56BD" w:rsidRPr="00DE0E9B" w:rsidRDefault="008E274F">
      <w:pPr>
        <w:pStyle w:val="ParagrapheIndent2"/>
        <w:spacing w:after="240"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C6EED00" w14:textId="3725AF89" w:rsidR="000F56BD" w:rsidRPr="00DE0E9B" w:rsidRDefault="00340863">
      <w:pPr>
        <w:pStyle w:val="Titre2"/>
        <w:spacing w:after="100"/>
        <w:ind w:left="280"/>
        <w:rPr>
          <w:rFonts w:ascii="Times New Roman" w:eastAsia="Trebuchet MS" w:hAnsi="Times New Roman" w:cs="Times New Roman"/>
          <w:i w:val="0"/>
          <w:color w:val="000000"/>
          <w:sz w:val="22"/>
          <w:szCs w:val="22"/>
          <w:lang w:val="fr-FR"/>
        </w:rPr>
      </w:pPr>
      <w:bookmarkStart w:id="51" w:name="ArtL2_CCAP-1-A13.6"/>
      <w:bookmarkStart w:id="52" w:name="_Toc202521422"/>
      <w:bookmarkEnd w:id="51"/>
      <w:r>
        <w:rPr>
          <w:rFonts w:ascii="Times New Roman" w:eastAsia="Trebuchet MS" w:hAnsi="Times New Roman" w:cs="Times New Roman"/>
          <w:i w:val="0"/>
          <w:color w:val="000000"/>
          <w:sz w:val="22"/>
          <w:szCs w:val="22"/>
          <w:lang w:val="fr-FR"/>
        </w:rPr>
        <w:t>8</w:t>
      </w:r>
      <w:r w:rsidR="008E274F" w:rsidRPr="00DE0E9B">
        <w:rPr>
          <w:rFonts w:ascii="Times New Roman" w:eastAsia="Trebuchet MS" w:hAnsi="Times New Roman" w:cs="Times New Roman"/>
          <w:i w:val="0"/>
          <w:color w:val="000000"/>
          <w:sz w:val="22"/>
          <w:szCs w:val="22"/>
          <w:lang w:val="fr-FR"/>
        </w:rPr>
        <w:t>.4 - Paiement des cotraitants</w:t>
      </w:r>
      <w:bookmarkEnd w:id="52"/>
    </w:p>
    <w:p w14:paraId="2686EF2B" w14:textId="77777777" w:rsidR="000F56BD" w:rsidRPr="00DE0E9B" w:rsidRDefault="008E274F">
      <w:pPr>
        <w:pStyle w:val="ParagrapheIndent2"/>
        <w:spacing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21921A1E" w14:textId="77777777" w:rsidR="000F56BD" w:rsidRPr="00DE0E9B" w:rsidRDefault="008E274F">
      <w:pPr>
        <w:pStyle w:val="ParagrapheIndent2"/>
        <w:spacing w:after="240"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Les autres dispositions relatives à la cotraitance s'appliquent selon l'article 12.1 du CCAG-TIC.</w:t>
      </w:r>
    </w:p>
    <w:p w14:paraId="7D00AE09" w14:textId="16C220E5" w:rsidR="008C64B4" w:rsidRPr="008C64B4" w:rsidRDefault="00340863" w:rsidP="008C64B4">
      <w:pPr>
        <w:pStyle w:val="Titre2"/>
        <w:spacing w:after="100"/>
        <w:ind w:left="280"/>
        <w:rPr>
          <w:rFonts w:ascii="Times New Roman" w:eastAsia="Trebuchet MS" w:hAnsi="Times New Roman" w:cs="Times New Roman"/>
          <w:i w:val="0"/>
          <w:color w:val="000000"/>
          <w:sz w:val="22"/>
          <w:szCs w:val="22"/>
          <w:lang w:val="fr-FR"/>
        </w:rPr>
      </w:pPr>
      <w:bookmarkStart w:id="53" w:name="_Toc202521423"/>
      <w:r>
        <w:rPr>
          <w:rFonts w:ascii="Times New Roman" w:eastAsia="Trebuchet MS" w:hAnsi="Times New Roman" w:cs="Times New Roman"/>
          <w:i w:val="0"/>
          <w:color w:val="000000"/>
          <w:sz w:val="22"/>
          <w:szCs w:val="22"/>
          <w:lang w:val="fr-FR"/>
        </w:rPr>
        <w:t>8</w:t>
      </w:r>
      <w:r w:rsidR="008C64B4" w:rsidRPr="008C64B4">
        <w:rPr>
          <w:rFonts w:ascii="Times New Roman" w:eastAsia="Trebuchet MS" w:hAnsi="Times New Roman" w:cs="Times New Roman"/>
          <w:i w:val="0"/>
          <w:color w:val="000000"/>
          <w:sz w:val="22"/>
          <w:szCs w:val="22"/>
          <w:lang w:val="fr-FR"/>
        </w:rPr>
        <w:t>.5 - Paiement des sous-traitants</w:t>
      </w:r>
      <w:bookmarkEnd w:id="53"/>
    </w:p>
    <w:p w14:paraId="1E2197DE" w14:textId="77777777" w:rsidR="008C64B4" w:rsidRPr="008C64B4" w:rsidRDefault="008C64B4" w:rsidP="008C64B4">
      <w:pPr>
        <w:rPr>
          <w:sz w:val="22"/>
          <w:szCs w:val="22"/>
          <w:lang w:val="fr-FR"/>
        </w:rPr>
      </w:pPr>
      <w:r w:rsidRPr="008C64B4">
        <w:rPr>
          <w:sz w:val="22"/>
          <w:szCs w:val="22"/>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09CBD839" w14:textId="77777777" w:rsidR="008C64B4" w:rsidRPr="008C64B4" w:rsidRDefault="008C64B4" w:rsidP="008C64B4">
      <w:pPr>
        <w:rPr>
          <w:sz w:val="22"/>
          <w:szCs w:val="22"/>
          <w:lang w:val="fr-FR"/>
        </w:rPr>
      </w:pPr>
    </w:p>
    <w:p w14:paraId="6C32BB80" w14:textId="77777777" w:rsidR="008C378C" w:rsidRDefault="008C64B4" w:rsidP="008C64B4">
      <w:pPr>
        <w:rPr>
          <w:sz w:val="22"/>
          <w:szCs w:val="22"/>
          <w:lang w:val="fr-FR"/>
        </w:rPr>
      </w:pPr>
      <w:r w:rsidRPr="008C64B4">
        <w:rPr>
          <w:sz w:val="22"/>
          <w:szCs w:val="22"/>
          <w:lang w:val="fr-FR"/>
        </w:rPr>
        <w:t>En cas de cotraitance, si le Titulaire qui a conclu le contrat de sous-traitance n'est pas le mandataire du groupement, ce dernier doit également valider la demande de paiement.</w:t>
      </w:r>
    </w:p>
    <w:p w14:paraId="05050660" w14:textId="77777777" w:rsidR="00340863" w:rsidRDefault="00340863" w:rsidP="008C64B4">
      <w:pPr>
        <w:rPr>
          <w:sz w:val="22"/>
          <w:szCs w:val="22"/>
          <w:lang w:val="fr-FR"/>
        </w:rPr>
      </w:pPr>
    </w:p>
    <w:p w14:paraId="187F3C9C" w14:textId="0510D3CB" w:rsidR="00340863" w:rsidRPr="00F10FD5" w:rsidRDefault="00340863" w:rsidP="00340863">
      <w:pPr>
        <w:pStyle w:val="Titre1"/>
        <w:rPr>
          <w:rFonts w:ascii="Times New Roman" w:eastAsia="Trebuchet MS" w:hAnsi="Times New Roman" w:cs="Times New Roman"/>
          <w:color w:val="000000"/>
          <w:sz w:val="28"/>
          <w:lang w:val="fr-FR"/>
        </w:rPr>
      </w:pPr>
      <w:bookmarkStart w:id="54" w:name="_Toc202521424"/>
      <w:r>
        <w:rPr>
          <w:rFonts w:ascii="Times New Roman" w:eastAsia="Trebuchet MS" w:hAnsi="Times New Roman" w:cs="Times New Roman"/>
          <w:color w:val="000000"/>
          <w:sz w:val="28"/>
          <w:lang w:val="fr-FR"/>
        </w:rPr>
        <w:t>9</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Développement durable</w:t>
      </w:r>
      <w:bookmarkEnd w:id="54"/>
      <w:r>
        <w:rPr>
          <w:rFonts w:ascii="Times New Roman" w:eastAsia="Trebuchet MS" w:hAnsi="Times New Roman" w:cs="Times New Roman"/>
          <w:color w:val="000000"/>
          <w:sz w:val="28"/>
          <w:lang w:val="fr-FR"/>
        </w:rPr>
        <w:t xml:space="preserve">  </w:t>
      </w:r>
    </w:p>
    <w:p w14:paraId="5869A0DC" w14:textId="77777777" w:rsidR="000F56BD" w:rsidRPr="00E0655B" w:rsidRDefault="008E274F">
      <w:pPr>
        <w:spacing w:line="60" w:lineRule="exact"/>
        <w:rPr>
          <w:sz w:val="22"/>
          <w:szCs w:val="22"/>
          <w:lang w:val="fr-FR"/>
        </w:rPr>
      </w:pPr>
      <w:bookmarkStart w:id="55" w:name="ArtL1_CCAP-1-A15"/>
      <w:bookmarkStart w:id="56" w:name="ArtL1_CCAP-1-A16"/>
      <w:bookmarkEnd w:id="55"/>
      <w:bookmarkEnd w:id="56"/>
      <w:r w:rsidRPr="00E0655B">
        <w:rPr>
          <w:sz w:val="22"/>
          <w:szCs w:val="22"/>
          <w:lang w:val="fr-FR"/>
        </w:rPr>
        <w:t xml:space="preserve"> </w:t>
      </w:r>
    </w:p>
    <w:p w14:paraId="3024E7D9" w14:textId="77777777" w:rsidR="00E0655B" w:rsidRPr="009F440E" w:rsidRDefault="00E0655B" w:rsidP="00E0655B">
      <w:pPr>
        <w:jc w:val="both"/>
        <w:rPr>
          <w:color w:val="000000"/>
          <w:sz w:val="22"/>
          <w:lang w:val="fr-FR"/>
        </w:rPr>
      </w:pPr>
      <w:r w:rsidRPr="009F440E">
        <w:rPr>
          <w:color w:val="000000"/>
          <w:sz w:val="22"/>
          <w:lang w:val="fr-FR"/>
        </w:rPr>
        <w:t>Le titulaire veille à ce que les prestations, objet du marché, respectent les prescriptions législatives et réglementaires en vigueur en matière d'environnement.</w:t>
      </w:r>
    </w:p>
    <w:p w14:paraId="12DF30CC" w14:textId="77777777" w:rsidR="00E0655B" w:rsidRPr="009F440E" w:rsidRDefault="00E0655B" w:rsidP="00E0655B">
      <w:pPr>
        <w:jc w:val="both"/>
        <w:rPr>
          <w:color w:val="000000"/>
          <w:sz w:val="22"/>
          <w:lang w:val="fr-FR"/>
        </w:rPr>
      </w:pPr>
    </w:p>
    <w:p w14:paraId="508C0D38" w14:textId="07C990D1" w:rsidR="00E0655B" w:rsidRPr="009F440E" w:rsidRDefault="00E0655B" w:rsidP="00E0655B">
      <w:pPr>
        <w:jc w:val="both"/>
        <w:rPr>
          <w:color w:val="000000"/>
          <w:sz w:val="22"/>
          <w:lang w:val="fr-FR"/>
        </w:rPr>
      </w:pPr>
      <w:r w:rsidRPr="009F440E">
        <w:rPr>
          <w:color w:val="000000"/>
          <w:sz w:val="22"/>
          <w:lang w:val="fr-FR"/>
        </w:rPr>
        <w:t>Il apporte un soin particulier à réduire ou optimiser leur empreinte écologique, notamment en organisant les plannings, en vue notamment de l'optimisation des tournées, des déplacements et des approvisionnements nécessaires de manière à mutualiser les ressources</w:t>
      </w:r>
      <w:r w:rsidR="00E13B47">
        <w:rPr>
          <w:color w:val="000000"/>
          <w:sz w:val="22"/>
          <w:lang w:val="fr-FR"/>
        </w:rPr>
        <w:t>, en choisissant des matériels à faible empreint et à consommation réduite</w:t>
      </w:r>
      <w:r w:rsidRPr="009F440E">
        <w:rPr>
          <w:color w:val="000000"/>
          <w:sz w:val="22"/>
          <w:lang w:val="fr-FR"/>
        </w:rPr>
        <w:t xml:space="preserve"> par exemple.</w:t>
      </w:r>
      <w:bookmarkStart w:id="57" w:name="_GoBack"/>
      <w:bookmarkEnd w:id="57"/>
    </w:p>
    <w:p w14:paraId="37E67560" w14:textId="376B809F" w:rsidR="004955A2" w:rsidRDefault="00E0655B" w:rsidP="00B33835">
      <w:pPr>
        <w:jc w:val="both"/>
        <w:rPr>
          <w:color w:val="000000"/>
          <w:sz w:val="22"/>
          <w:lang w:val="fr-FR"/>
        </w:rPr>
      </w:pPr>
      <w:r w:rsidRPr="009F440E">
        <w:rPr>
          <w:color w:val="000000"/>
          <w:sz w:val="22"/>
          <w:lang w:val="fr-FR"/>
        </w:rPr>
        <w:t>Chaque année, à la date anniversaire du contrat, il dresse un bilan des actions menées et le communique à la CPCAM. </w:t>
      </w:r>
    </w:p>
    <w:p w14:paraId="4AE6B4CA" w14:textId="77777777" w:rsidR="003B795A" w:rsidRDefault="003B795A" w:rsidP="00B33835">
      <w:pPr>
        <w:jc w:val="both"/>
        <w:rPr>
          <w:color w:val="000000"/>
          <w:sz w:val="22"/>
          <w:lang w:val="fr-FR"/>
        </w:rPr>
      </w:pPr>
    </w:p>
    <w:p w14:paraId="33C7C732" w14:textId="5AECA2BF" w:rsidR="003B795A" w:rsidRPr="00F10FD5" w:rsidRDefault="003B795A" w:rsidP="003B795A">
      <w:pPr>
        <w:pStyle w:val="Titre1"/>
        <w:rPr>
          <w:rFonts w:ascii="Times New Roman" w:eastAsia="Trebuchet MS" w:hAnsi="Times New Roman" w:cs="Times New Roman"/>
          <w:color w:val="000000"/>
          <w:sz w:val="28"/>
          <w:lang w:val="fr-FR"/>
        </w:rPr>
      </w:pPr>
      <w:bookmarkStart w:id="58" w:name="_Toc202521425"/>
      <w:r>
        <w:rPr>
          <w:rFonts w:ascii="Times New Roman" w:eastAsia="Trebuchet MS" w:hAnsi="Times New Roman" w:cs="Times New Roman"/>
          <w:color w:val="000000"/>
          <w:sz w:val="28"/>
          <w:lang w:val="fr-FR"/>
        </w:rPr>
        <w:t>10</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Conditions d’exécution des prestations</w:t>
      </w:r>
      <w:bookmarkEnd w:id="58"/>
      <w:r>
        <w:rPr>
          <w:rFonts w:ascii="Times New Roman" w:eastAsia="Trebuchet MS" w:hAnsi="Times New Roman" w:cs="Times New Roman"/>
          <w:color w:val="000000"/>
          <w:sz w:val="28"/>
          <w:lang w:val="fr-FR"/>
        </w:rPr>
        <w:t xml:space="preserve">   </w:t>
      </w:r>
    </w:p>
    <w:p w14:paraId="456C5475" w14:textId="77777777" w:rsidR="000F56BD" w:rsidRPr="00D12761" w:rsidRDefault="008E274F">
      <w:pPr>
        <w:spacing w:line="60" w:lineRule="exact"/>
        <w:rPr>
          <w:sz w:val="22"/>
          <w:szCs w:val="22"/>
          <w:lang w:val="fr-FR"/>
        </w:rPr>
      </w:pPr>
      <w:bookmarkStart w:id="59" w:name="ArtL1_CCAP-1-A22"/>
      <w:bookmarkEnd w:id="59"/>
      <w:r w:rsidRPr="00D12761">
        <w:rPr>
          <w:sz w:val="22"/>
          <w:szCs w:val="22"/>
          <w:lang w:val="fr-FR"/>
        </w:rPr>
        <w:t xml:space="preserve"> </w:t>
      </w:r>
    </w:p>
    <w:p w14:paraId="1F4BB4F2" w14:textId="64F89756" w:rsidR="00187A1D" w:rsidRDefault="00BA0AB8" w:rsidP="00B43455">
      <w:pPr>
        <w:pStyle w:val="ParagrapheIndent1"/>
        <w:spacing w:after="240" w:line="232" w:lineRule="exact"/>
        <w:ind w:left="20" w:right="20"/>
        <w:jc w:val="both"/>
        <w:rPr>
          <w:rFonts w:ascii="Times New Roman" w:hAnsi="Times New Roman" w:cs="Times New Roman"/>
          <w:color w:val="000000"/>
          <w:sz w:val="22"/>
          <w:lang w:val="fr-FR"/>
        </w:rPr>
      </w:pPr>
      <w:bookmarkStart w:id="60" w:name="ArtL2_CCAP-1-A22.2"/>
      <w:bookmarkEnd w:id="60"/>
      <w:r w:rsidRPr="009F440E">
        <w:rPr>
          <w:rFonts w:ascii="Times New Roman" w:hAnsi="Times New Roman" w:cs="Times New Roman"/>
          <w:color w:val="000000"/>
          <w:sz w:val="22"/>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14:paraId="7360F324" w14:textId="77777777" w:rsidR="00FD29F4" w:rsidRPr="009F440E" w:rsidRDefault="00FD29F4" w:rsidP="00FD29F4">
      <w:pPr>
        <w:pStyle w:val="ParagrapheIndent1"/>
        <w:spacing w:line="232" w:lineRule="exact"/>
        <w:ind w:left="720" w:right="20"/>
        <w:jc w:val="both"/>
        <w:rPr>
          <w:rFonts w:ascii="Times New Roman" w:hAnsi="Times New Roman" w:cs="Times New Roman"/>
          <w:color w:val="000000"/>
          <w:sz w:val="22"/>
          <w:lang w:val="fr-FR"/>
        </w:rPr>
      </w:pPr>
      <w:r w:rsidRPr="00FD29F4">
        <w:rPr>
          <w:rFonts w:ascii="Times New Roman" w:hAnsi="Times New Roman" w:cs="Times New Roman"/>
          <w:b/>
          <w:bCs/>
          <w:color w:val="000000"/>
          <w:sz w:val="22"/>
          <w:u w:val="single"/>
          <w:lang w:val="fr-FR"/>
        </w:rPr>
        <w:t>Adresses d'exécution</w:t>
      </w:r>
      <w:r w:rsidRPr="009F440E">
        <w:rPr>
          <w:rFonts w:ascii="Times New Roman" w:hAnsi="Times New Roman" w:cs="Times New Roman"/>
          <w:color w:val="000000"/>
          <w:sz w:val="22"/>
          <w:lang w:val="fr-FR"/>
        </w:rPr>
        <w:t xml:space="preserve"> :</w:t>
      </w:r>
    </w:p>
    <w:p w14:paraId="695CABC1" w14:textId="77777777" w:rsidR="00FD29F4" w:rsidRPr="009F440E" w:rsidRDefault="00FD29F4" w:rsidP="00FD29F4">
      <w:pPr>
        <w:pStyle w:val="ParagrapheIndent1"/>
        <w:spacing w:line="232" w:lineRule="exact"/>
        <w:ind w:left="20" w:right="20"/>
        <w:jc w:val="both"/>
        <w:rPr>
          <w:rFonts w:ascii="Times New Roman" w:hAnsi="Times New Roman" w:cs="Times New Roman"/>
          <w:color w:val="000000"/>
          <w:sz w:val="22"/>
          <w:lang w:val="fr-FR"/>
        </w:rPr>
      </w:pPr>
    </w:p>
    <w:p w14:paraId="2C988CDE" w14:textId="43E42D47" w:rsidR="00FD29F4" w:rsidRPr="004D0FF0" w:rsidRDefault="00FD29F4" w:rsidP="00FD29F4">
      <w:pPr>
        <w:jc w:val="both"/>
        <w:rPr>
          <w:strike/>
          <w:sz w:val="22"/>
          <w:szCs w:val="20"/>
          <w:lang w:val="fr-FR" w:eastAsia="fr-FR"/>
        </w:rPr>
      </w:pPr>
      <w:r w:rsidRPr="009F440E">
        <w:rPr>
          <w:sz w:val="22"/>
          <w:szCs w:val="20"/>
          <w:lang w:val="fr-FR" w:eastAsia="fr-FR"/>
        </w:rPr>
        <w:t xml:space="preserve">L’exécution des prestations aura lieu aux adresses </w:t>
      </w:r>
      <w:r w:rsidR="004D0FF0">
        <w:rPr>
          <w:sz w:val="22"/>
          <w:szCs w:val="20"/>
          <w:lang w:val="fr-FR" w:eastAsia="fr-FR"/>
        </w:rPr>
        <w:t>listées à l’annexe 1 du CCTP.</w:t>
      </w:r>
    </w:p>
    <w:p w14:paraId="67DDA048" w14:textId="77777777" w:rsidR="00FD29F4" w:rsidRPr="00FD29F4" w:rsidRDefault="00FD29F4" w:rsidP="00FD29F4">
      <w:pPr>
        <w:rPr>
          <w:rFonts w:eastAsia="Trebuchet MS"/>
          <w:lang w:val="fr-FR"/>
        </w:rPr>
      </w:pPr>
    </w:p>
    <w:p w14:paraId="36696A74" w14:textId="77777777" w:rsidR="00187A1D" w:rsidRPr="00FD29F4" w:rsidRDefault="00187A1D" w:rsidP="00FD29F4">
      <w:pPr>
        <w:spacing w:after="240" w:line="253" w:lineRule="exact"/>
        <w:ind w:left="720" w:right="20"/>
        <w:jc w:val="both"/>
        <w:rPr>
          <w:rFonts w:eastAsia="Trebuchet MS"/>
          <w:b/>
          <w:bCs/>
          <w:color w:val="000000"/>
          <w:sz w:val="22"/>
          <w:u w:val="single"/>
          <w:lang w:val="fr-FR"/>
        </w:rPr>
      </w:pPr>
      <w:r w:rsidRPr="00FD29F4">
        <w:rPr>
          <w:rFonts w:eastAsia="Trebuchet MS"/>
          <w:b/>
          <w:bCs/>
          <w:color w:val="000000"/>
          <w:sz w:val="22"/>
          <w:u w:val="single"/>
          <w:lang w:val="fr-FR"/>
        </w:rPr>
        <w:t>Stockage, emballage et transport</w:t>
      </w:r>
    </w:p>
    <w:p w14:paraId="1D7403D9" w14:textId="30C9E920" w:rsidR="002D52AD" w:rsidRDefault="00187A1D" w:rsidP="002D52AD">
      <w:pPr>
        <w:jc w:val="both"/>
        <w:rPr>
          <w:rFonts w:asciiTheme="majorBidi" w:hAnsiTheme="majorBidi" w:cstheme="majorBidi"/>
          <w:sz w:val="22"/>
          <w:szCs w:val="22"/>
          <w:lang w:val="fr-FR"/>
        </w:rPr>
      </w:pPr>
      <w:r w:rsidRPr="00187A1D">
        <w:rPr>
          <w:sz w:val="22"/>
          <w:szCs w:val="22"/>
          <w:lang w:val="fr-FR"/>
        </w:rPr>
        <w:t>Le stockage, l'emballage et le transport des fournitures sont effectués dans les conditions de l'article 20 du CCAG-TIC. Les emballages relèvent de la responsabilité du Titulaire et restent sa propriété. Le transport s'effectue sous sa responsabilité et à ses frais et risques jusqu'au lieu de livraison.</w:t>
      </w:r>
      <w:r w:rsidR="002D52AD">
        <w:rPr>
          <w:sz w:val="22"/>
          <w:szCs w:val="22"/>
          <w:lang w:val="fr-FR"/>
        </w:rPr>
        <w:t xml:space="preserve"> </w:t>
      </w:r>
      <w:r w:rsidR="002D52AD" w:rsidRPr="00F6702D">
        <w:rPr>
          <w:rFonts w:asciiTheme="majorBidi" w:hAnsiTheme="majorBidi" w:cstheme="majorBidi"/>
          <w:sz w:val="22"/>
          <w:szCs w:val="22"/>
          <w:lang w:val="fr-FR"/>
        </w:rPr>
        <w:t>Les fournitures sont réputées franco de port</w:t>
      </w:r>
      <w:r w:rsidR="002D52AD">
        <w:rPr>
          <w:rFonts w:asciiTheme="majorBidi" w:hAnsiTheme="majorBidi" w:cstheme="majorBidi"/>
          <w:sz w:val="22"/>
          <w:szCs w:val="22"/>
          <w:lang w:val="fr-FR"/>
        </w:rPr>
        <w:t>.</w:t>
      </w:r>
    </w:p>
    <w:p w14:paraId="0FEB466A" w14:textId="5CD97540" w:rsidR="00187A1D" w:rsidRDefault="00187A1D" w:rsidP="002D52AD">
      <w:pPr>
        <w:spacing w:after="240" w:line="253" w:lineRule="exact"/>
        <w:ind w:right="20"/>
        <w:jc w:val="both"/>
        <w:rPr>
          <w:sz w:val="22"/>
          <w:szCs w:val="22"/>
          <w:lang w:val="fr-FR"/>
        </w:rPr>
      </w:pPr>
      <w:r w:rsidRPr="00187A1D">
        <w:rPr>
          <w:sz w:val="22"/>
          <w:szCs w:val="22"/>
          <w:lang w:val="fr-FR"/>
        </w:rPr>
        <w:t>Les dégâts occasionnés par un emballage défectueux, mal adapté ou insuffisant, sont à la charge du titulaire.</w:t>
      </w:r>
    </w:p>
    <w:p w14:paraId="4FF91D4F" w14:textId="77777777" w:rsidR="00187A1D" w:rsidRPr="00067104" w:rsidRDefault="00187A1D" w:rsidP="00390C47">
      <w:pPr>
        <w:spacing w:after="240" w:line="253" w:lineRule="exact"/>
        <w:ind w:left="720" w:right="20"/>
        <w:jc w:val="both"/>
        <w:rPr>
          <w:b/>
          <w:bCs/>
          <w:sz w:val="22"/>
          <w:szCs w:val="22"/>
          <w:u w:val="single"/>
          <w:lang w:val="fr-FR"/>
        </w:rPr>
      </w:pPr>
      <w:r w:rsidRPr="00067104">
        <w:rPr>
          <w:b/>
          <w:bCs/>
          <w:sz w:val="22"/>
          <w:szCs w:val="22"/>
          <w:u w:val="single"/>
          <w:lang w:val="fr-FR"/>
        </w:rPr>
        <w:lastRenderedPageBreak/>
        <w:t>Livraison</w:t>
      </w:r>
    </w:p>
    <w:p w14:paraId="22E64082" w14:textId="77777777" w:rsidR="00187A1D" w:rsidRPr="00187A1D" w:rsidRDefault="00187A1D" w:rsidP="00187A1D">
      <w:pPr>
        <w:spacing w:after="240" w:line="253" w:lineRule="exact"/>
        <w:ind w:left="20" w:right="20"/>
        <w:jc w:val="both"/>
        <w:rPr>
          <w:sz w:val="22"/>
          <w:szCs w:val="22"/>
          <w:lang w:val="fr-FR"/>
        </w:rPr>
      </w:pPr>
      <w:r w:rsidRPr="00187A1D">
        <w:rPr>
          <w:sz w:val="22"/>
          <w:szCs w:val="22"/>
          <w:lang w:val="fr-FR"/>
        </w:rPr>
        <w:t>La livraison des fournitures s'effectuera dans les conditions de l'article 31 du CCAG-TIC.</w:t>
      </w:r>
    </w:p>
    <w:p w14:paraId="764588C6" w14:textId="77777777" w:rsidR="00187A1D" w:rsidRPr="00187A1D" w:rsidRDefault="00187A1D" w:rsidP="00187A1D">
      <w:pPr>
        <w:spacing w:after="240" w:line="253" w:lineRule="exact"/>
        <w:ind w:left="20" w:right="20"/>
        <w:jc w:val="both"/>
        <w:rPr>
          <w:sz w:val="22"/>
          <w:szCs w:val="22"/>
          <w:lang w:val="fr-FR"/>
        </w:rPr>
      </w:pPr>
      <w:r w:rsidRPr="00187A1D">
        <w:rPr>
          <w:sz w:val="22"/>
          <w:szCs w:val="22"/>
          <w:lang w:val="fr-FR"/>
        </w:rPr>
        <w:t>Avant de procéder à livraison, le titulaire devra se mettre en relation avec la personne à contacter dont les coordonnées sont précisées dans la commande, afin notamment de convenir avec elle d’une date et d’une heure de livraison.</w:t>
      </w:r>
    </w:p>
    <w:p w14:paraId="649D140E" w14:textId="77777777" w:rsidR="00187A1D" w:rsidRPr="00187A1D" w:rsidRDefault="00187A1D" w:rsidP="00187A1D">
      <w:pPr>
        <w:spacing w:after="240" w:line="253" w:lineRule="exact"/>
        <w:ind w:left="20" w:right="20"/>
        <w:jc w:val="both"/>
        <w:rPr>
          <w:sz w:val="22"/>
          <w:szCs w:val="22"/>
          <w:lang w:val="fr-FR"/>
        </w:rPr>
      </w:pPr>
      <w:r w:rsidRPr="00187A1D">
        <w:rPr>
          <w:sz w:val="22"/>
          <w:szCs w:val="22"/>
          <w:lang w:val="fr-FR"/>
        </w:rPr>
        <w:t>Il s’assure en même temps des conditions d’accès aux sites, de manière à prévoir des moyens et des modalités de livraison adaptés, notamment en ce qui concerne l’accès des véhicules.</w:t>
      </w:r>
    </w:p>
    <w:p w14:paraId="79174E4D" w14:textId="77777777" w:rsidR="00187A1D" w:rsidRPr="00187A1D" w:rsidRDefault="00187A1D" w:rsidP="00187A1D">
      <w:pPr>
        <w:spacing w:after="240" w:line="253" w:lineRule="exact"/>
        <w:ind w:left="20" w:right="20"/>
        <w:jc w:val="both"/>
        <w:rPr>
          <w:sz w:val="22"/>
          <w:szCs w:val="22"/>
          <w:lang w:val="fr-FR"/>
        </w:rPr>
      </w:pPr>
      <w:r w:rsidRPr="00187A1D">
        <w:rPr>
          <w:sz w:val="22"/>
          <w:szCs w:val="22"/>
          <w:lang w:val="fr-FR"/>
        </w:rPr>
        <w:t>Les livraisons seront effectuées impérativement par camion n'excédant pas 15 tonnes, équipé d’un hayon de déchargement.</w:t>
      </w:r>
    </w:p>
    <w:p w14:paraId="0E23CB6C" w14:textId="77777777" w:rsidR="00187A1D" w:rsidRPr="00187A1D" w:rsidRDefault="00187A1D" w:rsidP="00187A1D">
      <w:pPr>
        <w:spacing w:after="240" w:line="253" w:lineRule="exact"/>
        <w:ind w:left="20" w:right="20"/>
        <w:jc w:val="both"/>
        <w:rPr>
          <w:sz w:val="22"/>
          <w:szCs w:val="22"/>
          <w:lang w:val="fr-FR"/>
        </w:rPr>
      </w:pPr>
      <w:r w:rsidRPr="00187A1D">
        <w:rPr>
          <w:sz w:val="22"/>
          <w:szCs w:val="22"/>
          <w:lang w:val="fr-FR"/>
        </w:rPr>
        <w:t>Le personnel de l'Organisme n'est pas habilité à charger ou décharger les véhicules effectuant les livraisons.</w:t>
      </w:r>
    </w:p>
    <w:p w14:paraId="0E3FB3FF" w14:textId="77777777" w:rsidR="00187A1D" w:rsidRPr="00187A1D" w:rsidRDefault="00187A1D" w:rsidP="00187A1D">
      <w:pPr>
        <w:spacing w:after="240" w:line="253" w:lineRule="exact"/>
        <w:ind w:left="20" w:right="20"/>
        <w:jc w:val="both"/>
        <w:rPr>
          <w:sz w:val="22"/>
          <w:szCs w:val="22"/>
          <w:lang w:val="fr-FR"/>
        </w:rPr>
      </w:pPr>
      <w:r w:rsidRPr="00187A1D">
        <w:rPr>
          <w:sz w:val="22"/>
          <w:szCs w:val="22"/>
          <w:lang w:val="fr-FR"/>
        </w:rPr>
        <w:t>Le titulaire prend à sa charge la livraison, qu’il effectue sous sa responsabilité, même si elle est confiée par ses soins à un tiers.</w:t>
      </w:r>
    </w:p>
    <w:p w14:paraId="3CE8F53C" w14:textId="77777777" w:rsidR="00187A1D" w:rsidRPr="00187A1D" w:rsidRDefault="00187A1D" w:rsidP="00390C47">
      <w:pPr>
        <w:spacing w:line="253" w:lineRule="exact"/>
        <w:ind w:left="20" w:right="20"/>
        <w:jc w:val="both"/>
        <w:rPr>
          <w:sz w:val="22"/>
          <w:szCs w:val="22"/>
          <w:lang w:val="fr-FR"/>
        </w:rPr>
      </w:pPr>
      <w:r w:rsidRPr="00187A1D">
        <w:rPr>
          <w:sz w:val="22"/>
          <w:szCs w:val="22"/>
          <w:lang w:val="fr-FR"/>
        </w:rPr>
        <w:t xml:space="preserve">Les opérations de livraison réalisées par le titulaire incluent : </w:t>
      </w:r>
    </w:p>
    <w:p w14:paraId="5014D018" w14:textId="77777777" w:rsidR="00187A1D" w:rsidRDefault="00187A1D" w:rsidP="00187A1D">
      <w:pPr>
        <w:numPr>
          <w:ilvl w:val="0"/>
          <w:numId w:val="5"/>
        </w:numPr>
        <w:spacing w:line="253" w:lineRule="exact"/>
        <w:ind w:right="23"/>
        <w:jc w:val="both"/>
        <w:rPr>
          <w:sz w:val="22"/>
          <w:szCs w:val="22"/>
          <w:lang w:val="fr-FR"/>
        </w:rPr>
      </w:pPr>
      <w:r w:rsidRPr="00187A1D">
        <w:rPr>
          <w:sz w:val="22"/>
          <w:szCs w:val="22"/>
          <w:lang w:val="fr-FR"/>
        </w:rPr>
        <w:t>Le transport jusqu’au lieu d’implantation (décharge du matériel compris)</w:t>
      </w:r>
    </w:p>
    <w:p w14:paraId="498005A1" w14:textId="77777777" w:rsidR="00187A1D" w:rsidRPr="00187A1D" w:rsidRDefault="00187A1D" w:rsidP="00187A1D">
      <w:pPr>
        <w:numPr>
          <w:ilvl w:val="0"/>
          <w:numId w:val="5"/>
        </w:numPr>
        <w:spacing w:line="253" w:lineRule="exact"/>
        <w:ind w:right="23"/>
        <w:jc w:val="both"/>
        <w:rPr>
          <w:sz w:val="22"/>
          <w:szCs w:val="22"/>
          <w:lang w:val="fr-FR"/>
        </w:rPr>
      </w:pPr>
      <w:r w:rsidRPr="00187A1D">
        <w:rPr>
          <w:sz w:val="22"/>
          <w:szCs w:val="22"/>
          <w:lang w:val="fr-FR"/>
        </w:rPr>
        <w:t>La fourniture de l’ensemble des matériels de manutention</w:t>
      </w:r>
    </w:p>
    <w:p w14:paraId="4F64D451" w14:textId="77777777" w:rsidR="00187A1D" w:rsidRPr="00187A1D" w:rsidRDefault="00187A1D" w:rsidP="00187A1D">
      <w:pPr>
        <w:numPr>
          <w:ilvl w:val="0"/>
          <w:numId w:val="5"/>
        </w:numPr>
        <w:spacing w:line="253" w:lineRule="exact"/>
        <w:ind w:right="23"/>
        <w:jc w:val="both"/>
        <w:rPr>
          <w:sz w:val="22"/>
          <w:szCs w:val="22"/>
          <w:lang w:val="fr-FR"/>
        </w:rPr>
      </w:pPr>
      <w:r w:rsidRPr="00187A1D">
        <w:rPr>
          <w:sz w:val="22"/>
          <w:szCs w:val="22"/>
          <w:lang w:val="fr-FR"/>
        </w:rPr>
        <w:t>La protection des espaces traversés (murs, sols, portes, etc.),</w:t>
      </w:r>
    </w:p>
    <w:p w14:paraId="6A3217AB" w14:textId="77777777" w:rsidR="00187A1D" w:rsidRPr="00187A1D" w:rsidRDefault="00187A1D" w:rsidP="00187A1D">
      <w:pPr>
        <w:numPr>
          <w:ilvl w:val="0"/>
          <w:numId w:val="5"/>
        </w:numPr>
        <w:spacing w:line="253" w:lineRule="exact"/>
        <w:ind w:right="23"/>
        <w:jc w:val="both"/>
        <w:rPr>
          <w:sz w:val="22"/>
          <w:szCs w:val="22"/>
          <w:lang w:val="fr-FR"/>
        </w:rPr>
      </w:pPr>
      <w:r w:rsidRPr="00187A1D">
        <w:rPr>
          <w:sz w:val="22"/>
          <w:szCs w:val="22"/>
          <w:lang w:val="fr-FR"/>
        </w:rPr>
        <w:t>L’enlèvement des emballages et déchets et leur élimination dans le respect de la règlementation en vigueur,</w:t>
      </w:r>
    </w:p>
    <w:p w14:paraId="1EC2D8B5" w14:textId="77777777" w:rsidR="00187A1D" w:rsidRPr="00187A1D" w:rsidRDefault="00187A1D" w:rsidP="00187A1D">
      <w:pPr>
        <w:numPr>
          <w:ilvl w:val="0"/>
          <w:numId w:val="5"/>
        </w:numPr>
        <w:spacing w:line="253" w:lineRule="exact"/>
        <w:ind w:right="23"/>
        <w:jc w:val="both"/>
        <w:rPr>
          <w:sz w:val="22"/>
          <w:szCs w:val="22"/>
          <w:lang w:val="fr-FR"/>
        </w:rPr>
      </w:pPr>
      <w:r w:rsidRPr="00187A1D">
        <w:rPr>
          <w:sz w:val="22"/>
          <w:szCs w:val="22"/>
          <w:lang w:val="fr-FR"/>
        </w:rPr>
        <w:t>Le nettoyage des zones traversées pour ôter toutes traces de passage</w:t>
      </w:r>
    </w:p>
    <w:p w14:paraId="34006C93" w14:textId="77777777" w:rsidR="00187A1D" w:rsidRDefault="00187A1D" w:rsidP="00187A1D">
      <w:pPr>
        <w:spacing w:after="120" w:line="253" w:lineRule="exact"/>
        <w:ind w:left="23" w:right="23"/>
        <w:jc w:val="both"/>
        <w:rPr>
          <w:sz w:val="22"/>
          <w:szCs w:val="22"/>
          <w:lang w:val="fr-FR"/>
        </w:rPr>
      </w:pPr>
    </w:p>
    <w:p w14:paraId="0F520E8F" w14:textId="77777777" w:rsidR="00187A1D" w:rsidRPr="00187A1D" w:rsidRDefault="00187A1D" w:rsidP="00187A1D">
      <w:pPr>
        <w:spacing w:after="240" w:line="253" w:lineRule="exact"/>
        <w:ind w:left="20" w:right="20"/>
        <w:jc w:val="both"/>
        <w:rPr>
          <w:sz w:val="22"/>
          <w:szCs w:val="22"/>
          <w:lang w:val="fr-FR"/>
        </w:rPr>
      </w:pPr>
      <w:r w:rsidRPr="00187A1D">
        <w:rPr>
          <w:sz w:val="22"/>
          <w:szCs w:val="22"/>
          <w:lang w:val="fr-FR"/>
        </w:rPr>
        <w:t>En cas de livraison de produits non-conformes ou défectueux, l’enlèvement est à la charge du titulaire du marché.</w:t>
      </w:r>
    </w:p>
    <w:p w14:paraId="5A053E8B" w14:textId="77777777" w:rsidR="00187A1D" w:rsidRPr="00187A1D" w:rsidRDefault="00187A1D" w:rsidP="00187A1D">
      <w:pPr>
        <w:spacing w:after="240" w:line="253" w:lineRule="exact"/>
        <w:ind w:left="20" w:right="20"/>
        <w:jc w:val="both"/>
        <w:rPr>
          <w:sz w:val="22"/>
          <w:szCs w:val="22"/>
          <w:lang w:val="fr-FR"/>
        </w:rPr>
      </w:pPr>
      <w:r w:rsidRPr="00187A1D">
        <w:rPr>
          <w:sz w:val="22"/>
          <w:szCs w:val="22"/>
          <w:lang w:val="fr-FR"/>
        </w:rPr>
        <w:t>Toute livraison égarée du fait du non-respect du lieu de livraison est à la charge du titulaire du marché et ne peut pas être facturée au groupement.</w:t>
      </w:r>
    </w:p>
    <w:p w14:paraId="163D35FD" w14:textId="77777777" w:rsidR="00187A1D" w:rsidRPr="00187A1D" w:rsidRDefault="00187A1D" w:rsidP="00187A1D">
      <w:pPr>
        <w:spacing w:after="240" w:line="253" w:lineRule="exact"/>
        <w:ind w:left="20" w:right="20"/>
        <w:jc w:val="both"/>
        <w:rPr>
          <w:sz w:val="22"/>
          <w:szCs w:val="22"/>
          <w:lang w:val="fr-FR"/>
        </w:rPr>
      </w:pPr>
      <w:r w:rsidRPr="00187A1D">
        <w:rPr>
          <w:sz w:val="22"/>
          <w:szCs w:val="22"/>
          <w:lang w:val="fr-FR"/>
        </w:rPr>
        <w:t xml:space="preserve">Les Fournitures livrées doivent être accompagnées d’un bordereau de livraison dont un double, directement accessible par l’agent de l’Organisme réceptionnaire, est conservé. </w:t>
      </w:r>
    </w:p>
    <w:p w14:paraId="454CD612" w14:textId="0BACF65B" w:rsidR="00B25111" w:rsidRDefault="00187A1D" w:rsidP="00187A1D">
      <w:pPr>
        <w:spacing w:after="240" w:line="253" w:lineRule="exact"/>
        <w:ind w:left="20" w:right="20"/>
        <w:jc w:val="both"/>
        <w:rPr>
          <w:sz w:val="22"/>
          <w:szCs w:val="22"/>
          <w:lang w:val="fr-FR"/>
        </w:rPr>
      </w:pPr>
      <w:r w:rsidRPr="00187A1D">
        <w:rPr>
          <w:sz w:val="22"/>
          <w:szCs w:val="22"/>
          <w:lang w:val="fr-FR"/>
        </w:rPr>
        <w:t>L’</w:t>
      </w:r>
      <w:r w:rsidR="00104F9B">
        <w:rPr>
          <w:sz w:val="22"/>
          <w:szCs w:val="22"/>
          <w:lang w:val="fr-FR"/>
        </w:rPr>
        <w:t>O</w:t>
      </w:r>
      <w:r w:rsidRPr="00187A1D">
        <w:rPr>
          <w:sz w:val="22"/>
          <w:szCs w:val="22"/>
          <w:lang w:val="fr-FR"/>
        </w:rPr>
        <w:t>rganisme et le Titulaire conservent chacun un exemplaire du bordereau de livraison.</w:t>
      </w:r>
    </w:p>
    <w:p w14:paraId="2FBD3BFE" w14:textId="5D9AD162" w:rsidR="00187A1D" w:rsidRPr="00D303DE" w:rsidRDefault="001F00DE" w:rsidP="00D303DE">
      <w:pPr>
        <w:pStyle w:val="Titre1"/>
        <w:rPr>
          <w:rFonts w:ascii="Times New Roman" w:eastAsia="Trebuchet MS" w:hAnsi="Times New Roman" w:cs="Times New Roman"/>
          <w:color w:val="000000"/>
          <w:sz w:val="28"/>
          <w:lang w:val="fr-FR"/>
        </w:rPr>
      </w:pPr>
      <w:bookmarkStart w:id="61" w:name="_Toc202521426"/>
      <w:r>
        <w:rPr>
          <w:rFonts w:ascii="Times New Roman" w:eastAsia="Trebuchet MS" w:hAnsi="Times New Roman" w:cs="Times New Roman"/>
          <w:color w:val="000000"/>
          <w:sz w:val="28"/>
          <w:lang w:val="fr-FR"/>
        </w:rPr>
        <w:t>10</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Constat</w:t>
      </w:r>
      <w:r w:rsidR="003760E8">
        <w:rPr>
          <w:rFonts w:ascii="Times New Roman" w:eastAsia="Trebuchet MS" w:hAnsi="Times New Roman" w:cs="Times New Roman"/>
          <w:color w:val="000000"/>
          <w:sz w:val="28"/>
          <w:lang w:val="fr-FR"/>
        </w:rPr>
        <w:t>ation de l’exécution des prestations</w:t>
      </w:r>
      <w:bookmarkEnd w:id="61"/>
      <w:r w:rsidR="003760E8">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 xml:space="preserve">   </w:t>
      </w:r>
    </w:p>
    <w:p w14:paraId="09B355BF" w14:textId="0302D815" w:rsidR="00187A1D" w:rsidRPr="00187A1D" w:rsidRDefault="003760E8" w:rsidP="00187A1D">
      <w:pPr>
        <w:pStyle w:val="Titre2"/>
        <w:spacing w:after="100"/>
        <w:ind w:left="280"/>
        <w:rPr>
          <w:rFonts w:ascii="Times New Roman" w:eastAsia="Trebuchet MS" w:hAnsi="Times New Roman" w:cs="Times New Roman"/>
          <w:i w:val="0"/>
          <w:color w:val="000000"/>
          <w:sz w:val="22"/>
          <w:szCs w:val="22"/>
          <w:lang w:val="fr-FR"/>
        </w:rPr>
      </w:pPr>
      <w:bookmarkStart w:id="62" w:name="_Toc202521427"/>
      <w:r>
        <w:rPr>
          <w:rFonts w:ascii="Times New Roman" w:eastAsia="Trebuchet MS" w:hAnsi="Times New Roman" w:cs="Times New Roman"/>
          <w:i w:val="0"/>
          <w:color w:val="000000"/>
          <w:sz w:val="22"/>
          <w:szCs w:val="22"/>
          <w:lang w:val="fr-FR"/>
        </w:rPr>
        <w:t>10</w:t>
      </w:r>
      <w:r w:rsidR="00187A1D">
        <w:rPr>
          <w:rFonts w:ascii="Times New Roman" w:eastAsia="Trebuchet MS" w:hAnsi="Times New Roman" w:cs="Times New Roman"/>
          <w:i w:val="0"/>
          <w:color w:val="000000"/>
          <w:sz w:val="22"/>
          <w:szCs w:val="22"/>
          <w:lang w:val="fr-FR"/>
        </w:rPr>
        <w:t>.</w:t>
      </w:r>
      <w:r w:rsidR="00D303DE">
        <w:rPr>
          <w:rFonts w:ascii="Times New Roman" w:eastAsia="Trebuchet MS" w:hAnsi="Times New Roman" w:cs="Times New Roman"/>
          <w:i w:val="0"/>
          <w:color w:val="000000"/>
          <w:sz w:val="22"/>
          <w:szCs w:val="22"/>
          <w:lang w:val="fr-FR"/>
        </w:rPr>
        <w:t>1</w:t>
      </w:r>
      <w:r w:rsidR="00187A1D">
        <w:rPr>
          <w:rFonts w:ascii="Times New Roman" w:eastAsia="Trebuchet MS" w:hAnsi="Times New Roman" w:cs="Times New Roman"/>
          <w:i w:val="0"/>
          <w:color w:val="000000"/>
          <w:sz w:val="22"/>
          <w:szCs w:val="22"/>
          <w:lang w:val="fr-FR"/>
        </w:rPr>
        <w:t xml:space="preserve"> </w:t>
      </w:r>
      <w:r w:rsidR="00D303DE">
        <w:rPr>
          <w:rFonts w:ascii="Times New Roman" w:eastAsia="Trebuchet MS" w:hAnsi="Times New Roman" w:cs="Times New Roman"/>
          <w:i w:val="0"/>
          <w:color w:val="000000"/>
          <w:sz w:val="22"/>
          <w:szCs w:val="22"/>
          <w:lang w:val="fr-FR"/>
        </w:rPr>
        <w:t>–</w:t>
      </w:r>
      <w:r w:rsidR="00187A1D">
        <w:rPr>
          <w:rFonts w:ascii="Times New Roman" w:eastAsia="Trebuchet MS" w:hAnsi="Times New Roman" w:cs="Times New Roman"/>
          <w:i w:val="0"/>
          <w:color w:val="000000"/>
          <w:sz w:val="22"/>
          <w:szCs w:val="22"/>
          <w:lang w:val="fr-FR"/>
        </w:rPr>
        <w:t xml:space="preserve"> </w:t>
      </w:r>
      <w:r w:rsidR="00D303DE">
        <w:rPr>
          <w:rFonts w:ascii="Times New Roman" w:eastAsia="Trebuchet MS" w:hAnsi="Times New Roman" w:cs="Times New Roman"/>
          <w:i w:val="0"/>
          <w:color w:val="000000"/>
          <w:sz w:val="22"/>
          <w:szCs w:val="22"/>
          <w:lang w:val="fr-FR"/>
        </w:rPr>
        <w:t>Vérifications</w:t>
      </w:r>
      <w:bookmarkEnd w:id="62"/>
      <w:r w:rsidR="00D303DE">
        <w:rPr>
          <w:rFonts w:ascii="Times New Roman" w:eastAsia="Trebuchet MS" w:hAnsi="Times New Roman" w:cs="Times New Roman"/>
          <w:i w:val="0"/>
          <w:color w:val="000000"/>
          <w:sz w:val="22"/>
          <w:szCs w:val="22"/>
          <w:lang w:val="fr-FR"/>
        </w:rPr>
        <w:t xml:space="preserve"> </w:t>
      </w:r>
    </w:p>
    <w:p w14:paraId="07B25091" w14:textId="77777777" w:rsidR="00187A1D" w:rsidRDefault="00187A1D" w:rsidP="00187A1D">
      <w:pPr>
        <w:spacing w:after="240" w:line="253" w:lineRule="exact"/>
        <w:ind w:left="20" w:right="20"/>
        <w:jc w:val="both"/>
        <w:rPr>
          <w:sz w:val="22"/>
          <w:szCs w:val="22"/>
          <w:lang w:val="fr-FR"/>
        </w:rPr>
      </w:pPr>
      <w:r w:rsidRPr="00187A1D">
        <w:rPr>
          <w:sz w:val="22"/>
          <w:szCs w:val="22"/>
          <w:lang w:val="fr-FR"/>
        </w:rPr>
        <w:t>Les vérifications seront effectuées au moment même de la livraison de la fourniture ou de l'exécution de service conformément aux articles 29 à 32 du CCAG-TIC.</w:t>
      </w:r>
    </w:p>
    <w:p w14:paraId="1FC5B112" w14:textId="3DF13D8C" w:rsidR="00667FB7" w:rsidRPr="00667FB7" w:rsidRDefault="00667FB7" w:rsidP="00667FB7">
      <w:pPr>
        <w:spacing w:after="240"/>
        <w:ind w:left="20" w:right="20"/>
        <w:jc w:val="both"/>
        <w:rPr>
          <w:rFonts w:asciiTheme="majorBidi" w:eastAsia="Trebuchet MS" w:hAnsiTheme="majorBidi" w:cstheme="majorBidi"/>
          <w:color w:val="000000"/>
          <w:sz w:val="22"/>
          <w:szCs w:val="28"/>
          <w:lang w:val="fr-FR"/>
        </w:rPr>
      </w:pPr>
      <w:r w:rsidRPr="00667FB7">
        <w:rPr>
          <w:rFonts w:asciiTheme="majorBidi" w:eastAsia="Trebuchet MS" w:hAnsiTheme="majorBidi" w:cstheme="majorBidi"/>
          <w:color w:val="000000"/>
          <w:sz w:val="22"/>
          <w:szCs w:val="28"/>
          <w:lang w:val="fr-FR"/>
        </w:rPr>
        <w:t xml:space="preserve">Les vérifications seront effectuées par un responsable du </w:t>
      </w:r>
      <w:r>
        <w:rPr>
          <w:rFonts w:asciiTheme="majorBidi" w:eastAsia="Trebuchet MS" w:hAnsiTheme="majorBidi" w:cstheme="majorBidi"/>
          <w:color w:val="000000"/>
          <w:sz w:val="22"/>
          <w:szCs w:val="28"/>
          <w:lang w:val="fr-FR"/>
        </w:rPr>
        <w:t>p</w:t>
      </w:r>
      <w:r w:rsidRPr="00667FB7">
        <w:rPr>
          <w:rFonts w:asciiTheme="majorBidi" w:eastAsia="Trebuchet MS" w:hAnsiTheme="majorBidi" w:cstheme="majorBidi"/>
          <w:color w:val="000000"/>
          <w:sz w:val="22"/>
          <w:szCs w:val="28"/>
          <w:lang w:val="fr-FR"/>
        </w:rPr>
        <w:t xml:space="preserve">ouvoir </w:t>
      </w:r>
      <w:r>
        <w:rPr>
          <w:rFonts w:asciiTheme="majorBidi" w:eastAsia="Trebuchet MS" w:hAnsiTheme="majorBidi" w:cstheme="majorBidi"/>
          <w:color w:val="000000"/>
          <w:sz w:val="22"/>
          <w:szCs w:val="28"/>
          <w:lang w:val="fr-FR"/>
        </w:rPr>
        <w:t>a</w:t>
      </w:r>
      <w:r w:rsidRPr="00667FB7">
        <w:rPr>
          <w:rFonts w:asciiTheme="majorBidi" w:eastAsia="Trebuchet MS" w:hAnsiTheme="majorBidi" w:cstheme="majorBidi"/>
          <w:color w:val="000000"/>
          <w:sz w:val="22"/>
          <w:szCs w:val="28"/>
          <w:lang w:val="fr-FR"/>
        </w:rPr>
        <w:t>djudicateur.</w:t>
      </w:r>
    </w:p>
    <w:p w14:paraId="4EF17296" w14:textId="4AEF1FC9" w:rsidR="00667FB7" w:rsidRPr="00667FB7" w:rsidRDefault="00667FB7" w:rsidP="00667FB7">
      <w:pPr>
        <w:pStyle w:val="Titre2"/>
        <w:spacing w:after="100"/>
        <w:ind w:left="280"/>
        <w:rPr>
          <w:rFonts w:ascii="Times New Roman" w:eastAsia="Trebuchet MS" w:hAnsi="Times New Roman" w:cs="Times New Roman"/>
          <w:i w:val="0"/>
          <w:color w:val="000000"/>
          <w:sz w:val="22"/>
          <w:szCs w:val="22"/>
          <w:lang w:val="fr-FR"/>
        </w:rPr>
      </w:pPr>
      <w:bookmarkStart w:id="63" w:name="_Toc202521428"/>
      <w:r w:rsidRPr="00667FB7">
        <w:rPr>
          <w:rFonts w:ascii="Times New Roman" w:eastAsia="Trebuchet MS" w:hAnsi="Times New Roman" w:cs="Times New Roman"/>
          <w:i w:val="0"/>
          <w:color w:val="000000"/>
          <w:sz w:val="22"/>
          <w:szCs w:val="22"/>
          <w:lang w:val="fr-FR"/>
        </w:rPr>
        <w:t>10.2 – Décision après vérification</w:t>
      </w:r>
      <w:bookmarkEnd w:id="63"/>
      <w:r w:rsidRPr="00667FB7">
        <w:rPr>
          <w:rFonts w:ascii="Times New Roman" w:eastAsia="Trebuchet MS" w:hAnsi="Times New Roman" w:cs="Times New Roman"/>
          <w:i w:val="0"/>
          <w:color w:val="000000"/>
          <w:sz w:val="22"/>
          <w:szCs w:val="22"/>
          <w:lang w:val="fr-FR"/>
        </w:rPr>
        <w:t xml:space="preserve"> </w:t>
      </w:r>
    </w:p>
    <w:p w14:paraId="7474DEC4" w14:textId="18AFEE68" w:rsidR="00187A1D" w:rsidRDefault="00187A1D" w:rsidP="00187A1D">
      <w:pPr>
        <w:spacing w:after="240" w:line="253" w:lineRule="exact"/>
        <w:ind w:left="20" w:right="20"/>
        <w:jc w:val="both"/>
        <w:rPr>
          <w:sz w:val="22"/>
          <w:szCs w:val="22"/>
          <w:lang w:val="fr-FR"/>
        </w:rPr>
      </w:pPr>
      <w:r w:rsidRPr="00187A1D">
        <w:rPr>
          <w:sz w:val="22"/>
          <w:szCs w:val="22"/>
          <w:lang w:val="fr-FR"/>
        </w:rPr>
        <w:t>A l'issue des opérations de vérification, le pouvoir adjudicateur prendra sa décision dans les conditions prévues aux articles 33 et 34 du CCAG-TIC</w:t>
      </w:r>
      <w:r w:rsidR="00496CBC">
        <w:rPr>
          <w:sz w:val="22"/>
          <w:szCs w:val="22"/>
          <w:lang w:val="fr-FR"/>
        </w:rPr>
        <w:t xml:space="preserve">. </w:t>
      </w:r>
    </w:p>
    <w:p w14:paraId="1665044B" w14:textId="77777777" w:rsidR="00496CBC" w:rsidRPr="009F440E" w:rsidRDefault="00496CBC" w:rsidP="00496CBC">
      <w:pPr>
        <w:pStyle w:val="Titre1"/>
        <w:rPr>
          <w:rFonts w:ascii="Times New Roman" w:eastAsia="Trebuchet MS" w:hAnsi="Times New Roman" w:cs="Times New Roman"/>
          <w:i/>
          <w:color w:val="FF0000"/>
          <w:sz w:val="28"/>
          <w:lang w:val="fr-FR"/>
        </w:rPr>
      </w:pPr>
      <w:bookmarkStart w:id="64" w:name="_Toc167352734"/>
      <w:bookmarkStart w:id="65" w:name="_Toc202521429"/>
      <w:r w:rsidRPr="009F440E">
        <w:rPr>
          <w:rFonts w:ascii="Times New Roman" w:eastAsia="Trebuchet MS" w:hAnsi="Times New Roman" w:cs="Times New Roman"/>
          <w:color w:val="000000"/>
          <w:sz w:val="28"/>
          <w:lang w:val="fr-FR"/>
        </w:rPr>
        <w:t>11 - Garantie des prestations</w:t>
      </w:r>
      <w:bookmarkEnd w:id="64"/>
      <w:bookmarkEnd w:id="65"/>
    </w:p>
    <w:p w14:paraId="3C627967" w14:textId="3F62D654" w:rsidR="00496CBC" w:rsidRPr="009F440E" w:rsidRDefault="00496CBC" w:rsidP="00496CBC">
      <w:pPr>
        <w:keepLines/>
        <w:tabs>
          <w:tab w:val="left" w:pos="567"/>
          <w:tab w:val="left" w:pos="851"/>
          <w:tab w:val="left" w:pos="1134"/>
        </w:tabs>
        <w:jc w:val="both"/>
        <w:rPr>
          <w:sz w:val="22"/>
          <w:szCs w:val="20"/>
          <w:lang w:val="fr-FR" w:eastAsia="fr-FR"/>
        </w:rPr>
      </w:pPr>
      <w:r w:rsidRPr="009F440E">
        <w:rPr>
          <w:sz w:val="22"/>
          <w:szCs w:val="20"/>
          <w:lang w:val="fr-FR" w:eastAsia="fr-FR"/>
        </w:rPr>
        <w:t xml:space="preserve">Les prestations font l’objet d’une garantie minimale d’un an dont le point de départ est la notification de la décision d’admission. Les modalités de cette garantie sont définies à l’article </w:t>
      </w:r>
      <w:r w:rsidR="007A2A1B">
        <w:rPr>
          <w:sz w:val="22"/>
          <w:szCs w:val="20"/>
          <w:lang w:val="fr-FR" w:eastAsia="fr-FR"/>
        </w:rPr>
        <w:t>36</w:t>
      </w:r>
      <w:r w:rsidRPr="009F440E">
        <w:rPr>
          <w:sz w:val="22"/>
          <w:szCs w:val="20"/>
          <w:lang w:val="fr-FR" w:eastAsia="fr-FR"/>
        </w:rPr>
        <w:t xml:space="preserve"> du C</w:t>
      </w:r>
      <w:r w:rsidR="007A2A1B">
        <w:rPr>
          <w:sz w:val="22"/>
          <w:szCs w:val="20"/>
          <w:lang w:val="fr-FR" w:eastAsia="fr-FR"/>
        </w:rPr>
        <w:t xml:space="preserve">CAG-TIC. </w:t>
      </w:r>
    </w:p>
    <w:p w14:paraId="28D83B30" w14:textId="7E30870C" w:rsidR="00496CBC" w:rsidRPr="009F440E" w:rsidRDefault="00496CBC" w:rsidP="00496CBC">
      <w:pPr>
        <w:keepLines/>
        <w:tabs>
          <w:tab w:val="left" w:pos="567"/>
          <w:tab w:val="left" w:pos="851"/>
          <w:tab w:val="left" w:pos="1134"/>
        </w:tabs>
        <w:jc w:val="both"/>
        <w:rPr>
          <w:sz w:val="22"/>
          <w:szCs w:val="20"/>
          <w:lang w:val="fr-FR" w:eastAsia="fr-FR"/>
        </w:rPr>
      </w:pPr>
      <w:r w:rsidRPr="009870C0">
        <w:rPr>
          <w:sz w:val="22"/>
          <w:szCs w:val="20"/>
          <w:lang w:val="fr-FR" w:eastAsia="fr-FR"/>
        </w:rPr>
        <w:t>Cette garantie concerne les installations neuves du matériel qu</w:t>
      </w:r>
      <w:r w:rsidR="009870C0" w:rsidRPr="00FE05CA">
        <w:rPr>
          <w:sz w:val="22"/>
          <w:szCs w:val="20"/>
          <w:lang w:val="fr-FR" w:eastAsia="fr-FR"/>
        </w:rPr>
        <w:t>e le titulaire</w:t>
      </w:r>
      <w:r w:rsidRPr="009870C0">
        <w:rPr>
          <w:sz w:val="22"/>
          <w:szCs w:val="20"/>
          <w:lang w:val="fr-FR" w:eastAsia="fr-FR"/>
        </w:rPr>
        <w:t xml:space="preserve"> aura installé.</w:t>
      </w:r>
    </w:p>
    <w:p w14:paraId="538C161A" w14:textId="3E450315" w:rsidR="0013608F" w:rsidRPr="009F440E" w:rsidRDefault="00496CBC" w:rsidP="0013608F">
      <w:pPr>
        <w:pStyle w:val="Titre1"/>
        <w:rPr>
          <w:rFonts w:ascii="Times New Roman" w:eastAsia="Trebuchet MS" w:hAnsi="Times New Roman" w:cs="Times New Roman"/>
          <w:color w:val="000000"/>
          <w:sz w:val="28"/>
          <w:lang w:val="fr-FR"/>
        </w:rPr>
      </w:pPr>
      <w:bookmarkStart w:id="66" w:name="_Toc167352735"/>
      <w:bookmarkStart w:id="67" w:name="_Toc202521430"/>
      <w:r w:rsidRPr="009F440E">
        <w:rPr>
          <w:rFonts w:ascii="Times New Roman" w:eastAsia="Trebuchet MS" w:hAnsi="Times New Roman" w:cs="Times New Roman"/>
          <w:color w:val="000000"/>
          <w:sz w:val="28"/>
          <w:lang w:val="fr-FR"/>
        </w:rPr>
        <w:lastRenderedPageBreak/>
        <w:t xml:space="preserve">12 - </w:t>
      </w:r>
      <w:bookmarkEnd w:id="66"/>
      <w:r w:rsidR="0013608F">
        <w:rPr>
          <w:rFonts w:ascii="Times New Roman" w:eastAsia="Trebuchet MS" w:hAnsi="Times New Roman" w:cs="Times New Roman"/>
          <w:color w:val="000000"/>
          <w:sz w:val="28"/>
          <w:lang w:val="fr-FR"/>
        </w:rPr>
        <w:t>Pénalités</w:t>
      </w:r>
      <w:bookmarkEnd w:id="67"/>
    </w:p>
    <w:p w14:paraId="7FE7EA1D" w14:textId="2D66B10E" w:rsidR="000F56BD" w:rsidRPr="00D12761" w:rsidRDefault="000F56BD">
      <w:pPr>
        <w:spacing w:line="60" w:lineRule="exact"/>
        <w:rPr>
          <w:sz w:val="22"/>
          <w:szCs w:val="22"/>
          <w:lang w:val="fr-FR"/>
        </w:rPr>
      </w:pPr>
    </w:p>
    <w:p w14:paraId="7F0D4CA6" w14:textId="6E51B89A" w:rsidR="000F56BD" w:rsidRPr="00DE0E9B" w:rsidRDefault="000D790F">
      <w:pPr>
        <w:pStyle w:val="Titre2"/>
        <w:spacing w:after="100"/>
        <w:ind w:left="280"/>
        <w:rPr>
          <w:rFonts w:ascii="Times New Roman" w:eastAsia="Trebuchet MS" w:hAnsi="Times New Roman" w:cs="Times New Roman"/>
          <w:i w:val="0"/>
          <w:color w:val="000000"/>
          <w:sz w:val="22"/>
          <w:szCs w:val="22"/>
          <w:lang w:val="fr-FR"/>
        </w:rPr>
      </w:pPr>
      <w:bookmarkStart w:id="68" w:name="ArtL2_CCAP-1-A30.1"/>
      <w:bookmarkStart w:id="69" w:name="_Toc202521431"/>
      <w:bookmarkEnd w:id="68"/>
      <w:r>
        <w:rPr>
          <w:rFonts w:ascii="Times New Roman" w:eastAsia="Trebuchet MS" w:hAnsi="Times New Roman" w:cs="Times New Roman"/>
          <w:i w:val="0"/>
          <w:color w:val="000000"/>
          <w:sz w:val="22"/>
          <w:szCs w:val="22"/>
          <w:lang w:val="fr-FR"/>
        </w:rPr>
        <w:t>1</w:t>
      </w:r>
      <w:r w:rsidR="00E622F8">
        <w:rPr>
          <w:rFonts w:ascii="Times New Roman" w:eastAsia="Trebuchet MS" w:hAnsi="Times New Roman" w:cs="Times New Roman"/>
          <w:i w:val="0"/>
          <w:color w:val="000000"/>
          <w:sz w:val="22"/>
          <w:szCs w:val="22"/>
          <w:lang w:val="fr-FR"/>
        </w:rPr>
        <w:t>2</w:t>
      </w:r>
      <w:r w:rsidR="008E274F" w:rsidRPr="00DE0E9B">
        <w:rPr>
          <w:rFonts w:ascii="Times New Roman" w:eastAsia="Trebuchet MS" w:hAnsi="Times New Roman" w:cs="Times New Roman"/>
          <w:i w:val="0"/>
          <w:color w:val="000000"/>
          <w:sz w:val="22"/>
          <w:szCs w:val="22"/>
          <w:lang w:val="fr-FR"/>
        </w:rPr>
        <w:t>.1 - Pénalités de retard</w:t>
      </w:r>
      <w:bookmarkEnd w:id="69"/>
    </w:p>
    <w:p w14:paraId="5B9E70C5" w14:textId="793DD580" w:rsidR="00960FFF" w:rsidRPr="00C022D5" w:rsidRDefault="002A095B" w:rsidP="00C022D5">
      <w:pPr>
        <w:pStyle w:val="ParagrapheIndent2"/>
        <w:spacing w:after="240" w:line="232" w:lineRule="exact"/>
        <w:jc w:val="both"/>
        <w:rPr>
          <w:rFonts w:ascii="Times New Roman" w:hAnsi="Times New Roman" w:cs="Times New Roman"/>
          <w:color w:val="000000"/>
          <w:sz w:val="22"/>
          <w:szCs w:val="22"/>
          <w:lang w:val="fr-FR"/>
        </w:rPr>
      </w:pPr>
      <w:r>
        <w:rPr>
          <w:rFonts w:ascii="Times New Roman" w:hAnsi="Times New Roman" w:cs="Times New Roman"/>
          <w:color w:val="000000"/>
          <w:sz w:val="22"/>
          <w:szCs w:val="22"/>
          <w:lang w:val="fr-FR"/>
        </w:rPr>
        <w:t>Par dérogation à l’article</w:t>
      </w:r>
      <w:r w:rsidR="00FB5344" w:rsidRPr="00FB5344">
        <w:rPr>
          <w:rFonts w:ascii="Times New Roman" w:hAnsi="Times New Roman" w:cs="Times New Roman"/>
          <w:color w:val="000000"/>
          <w:sz w:val="22"/>
          <w:szCs w:val="22"/>
          <w:lang w:val="fr-FR"/>
        </w:rPr>
        <w:t xml:space="preserve"> 14.1 du CCAG-TIC</w:t>
      </w:r>
      <w:r>
        <w:rPr>
          <w:rFonts w:ascii="Times New Roman" w:hAnsi="Times New Roman" w:cs="Times New Roman"/>
          <w:color w:val="000000"/>
          <w:sz w:val="22"/>
          <w:szCs w:val="22"/>
          <w:lang w:val="fr-FR"/>
        </w:rPr>
        <w:t xml:space="preserve">, </w:t>
      </w:r>
      <w:r w:rsidR="00EE560B">
        <w:rPr>
          <w:rFonts w:ascii="Times New Roman" w:hAnsi="Times New Roman" w:cs="Times New Roman"/>
          <w:color w:val="000000"/>
          <w:sz w:val="22"/>
          <w:szCs w:val="22"/>
          <w:lang w:val="fr-FR"/>
        </w:rPr>
        <w:t>en cas de dépassement des délais d’exécution ou d’intervention</w:t>
      </w:r>
      <w:r w:rsidR="00C022D5">
        <w:rPr>
          <w:rFonts w:ascii="Times New Roman" w:hAnsi="Times New Roman" w:cs="Times New Roman"/>
          <w:color w:val="000000"/>
          <w:sz w:val="22"/>
          <w:szCs w:val="22"/>
          <w:lang w:val="fr-FR"/>
        </w:rPr>
        <w:t xml:space="preserve">, par le fait du titulaire, celui-ci encourt les pénalités suivantes : </w:t>
      </w:r>
    </w:p>
    <w:tbl>
      <w:tblPr>
        <w:tblW w:w="10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9"/>
        <w:gridCol w:w="2117"/>
        <w:gridCol w:w="2410"/>
        <w:gridCol w:w="2510"/>
      </w:tblGrid>
      <w:tr w:rsidR="00FB5344" w:rsidRPr="00FB5344" w14:paraId="42E33EC5" w14:textId="77777777" w:rsidTr="00D053B5">
        <w:trPr>
          <w:tblHeader/>
          <w:jc w:val="center"/>
        </w:trPr>
        <w:tc>
          <w:tcPr>
            <w:tcW w:w="3129" w:type="dxa"/>
            <w:tcBorders>
              <w:top w:val="single" w:sz="4" w:space="0" w:color="auto"/>
              <w:left w:val="single" w:sz="4" w:space="0" w:color="auto"/>
              <w:bottom w:val="single" w:sz="4" w:space="0" w:color="auto"/>
              <w:right w:val="single" w:sz="4" w:space="0" w:color="auto"/>
            </w:tcBorders>
            <w:shd w:val="clear" w:color="auto" w:fill="D9D9D9"/>
            <w:hideMark/>
          </w:tcPr>
          <w:p w14:paraId="68590CEE" w14:textId="77777777" w:rsidR="00FB5344" w:rsidRPr="004039F6" w:rsidRDefault="00FB5344" w:rsidP="00F879B2">
            <w:pPr>
              <w:jc w:val="center"/>
              <w:rPr>
                <w:b/>
                <w:sz w:val="22"/>
                <w:szCs w:val="22"/>
                <w:lang w:val="fr-FR"/>
              </w:rPr>
            </w:pPr>
          </w:p>
          <w:p w14:paraId="3B51FEB9" w14:textId="77777777" w:rsidR="00FB5344" w:rsidRPr="00FB5344" w:rsidRDefault="00FB5344" w:rsidP="00F879B2">
            <w:pPr>
              <w:jc w:val="center"/>
              <w:rPr>
                <w:b/>
                <w:sz w:val="22"/>
                <w:szCs w:val="22"/>
              </w:rPr>
            </w:pPr>
            <w:r w:rsidRPr="00FB5344">
              <w:rPr>
                <w:b/>
                <w:sz w:val="22"/>
                <w:szCs w:val="22"/>
              </w:rPr>
              <w:t xml:space="preserve">Nature des </w:t>
            </w:r>
            <w:r w:rsidRPr="00FB5344">
              <w:rPr>
                <w:b/>
                <w:sz w:val="22"/>
                <w:szCs w:val="22"/>
                <w:lang w:val="fr-FR"/>
              </w:rPr>
              <w:t>prestations</w:t>
            </w:r>
          </w:p>
        </w:tc>
        <w:tc>
          <w:tcPr>
            <w:tcW w:w="2117" w:type="dxa"/>
            <w:tcBorders>
              <w:top w:val="single" w:sz="4" w:space="0" w:color="auto"/>
              <w:left w:val="single" w:sz="4" w:space="0" w:color="auto"/>
              <w:bottom w:val="single" w:sz="4" w:space="0" w:color="auto"/>
              <w:right w:val="single" w:sz="4" w:space="0" w:color="auto"/>
            </w:tcBorders>
            <w:shd w:val="clear" w:color="auto" w:fill="D9D9D9"/>
          </w:tcPr>
          <w:p w14:paraId="53A5C723" w14:textId="77777777" w:rsidR="00FB5344" w:rsidRPr="004039F6" w:rsidRDefault="00FB5344" w:rsidP="00F879B2">
            <w:pPr>
              <w:jc w:val="center"/>
              <w:rPr>
                <w:b/>
                <w:sz w:val="22"/>
                <w:szCs w:val="22"/>
                <w:lang w:val="fr-FR"/>
              </w:rPr>
            </w:pPr>
          </w:p>
          <w:p w14:paraId="19D571F1" w14:textId="77777777" w:rsidR="00FB5344" w:rsidRPr="004039F6" w:rsidRDefault="00FB5344" w:rsidP="00F879B2">
            <w:pPr>
              <w:jc w:val="center"/>
              <w:rPr>
                <w:b/>
                <w:sz w:val="22"/>
                <w:szCs w:val="22"/>
                <w:lang w:val="fr-FR"/>
              </w:rPr>
            </w:pPr>
            <w:r w:rsidRPr="004039F6">
              <w:rPr>
                <w:b/>
                <w:sz w:val="22"/>
                <w:szCs w:val="22"/>
                <w:lang w:val="fr-FR"/>
              </w:rPr>
              <w:t xml:space="preserve">Point de </w:t>
            </w:r>
            <w:r w:rsidRPr="00FB5344">
              <w:rPr>
                <w:b/>
                <w:sz w:val="22"/>
                <w:szCs w:val="22"/>
                <w:lang w:val="fr-FR"/>
              </w:rPr>
              <w:t xml:space="preserve">départ </w:t>
            </w:r>
            <w:r w:rsidRPr="004039F6">
              <w:rPr>
                <w:b/>
                <w:sz w:val="22"/>
                <w:szCs w:val="22"/>
                <w:lang w:val="fr-FR"/>
              </w:rPr>
              <w:t xml:space="preserve">des </w:t>
            </w:r>
            <w:r w:rsidRPr="00FB5344">
              <w:rPr>
                <w:b/>
                <w:sz w:val="22"/>
                <w:szCs w:val="22"/>
                <w:lang w:val="fr-FR"/>
              </w:rPr>
              <w:t>délais</w:t>
            </w:r>
          </w:p>
        </w:tc>
        <w:tc>
          <w:tcPr>
            <w:tcW w:w="2410" w:type="dxa"/>
            <w:tcBorders>
              <w:top w:val="single" w:sz="4" w:space="0" w:color="auto"/>
              <w:left w:val="single" w:sz="4" w:space="0" w:color="auto"/>
              <w:bottom w:val="single" w:sz="4" w:space="0" w:color="auto"/>
              <w:right w:val="single" w:sz="4" w:space="0" w:color="auto"/>
            </w:tcBorders>
            <w:shd w:val="clear" w:color="auto" w:fill="D9D9D9"/>
            <w:hideMark/>
          </w:tcPr>
          <w:p w14:paraId="2C80F76E" w14:textId="77777777" w:rsidR="00FB5344" w:rsidRPr="004039F6" w:rsidRDefault="00FB5344" w:rsidP="00F879B2">
            <w:pPr>
              <w:jc w:val="center"/>
              <w:rPr>
                <w:b/>
                <w:sz w:val="22"/>
                <w:szCs w:val="22"/>
                <w:lang w:val="fr-FR"/>
              </w:rPr>
            </w:pPr>
          </w:p>
          <w:p w14:paraId="6AA0F85F" w14:textId="77777777" w:rsidR="00FB5344" w:rsidRPr="00FB5344" w:rsidRDefault="00FB5344" w:rsidP="00F879B2">
            <w:pPr>
              <w:jc w:val="center"/>
              <w:rPr>
                <w:b/>
                <w:sz w:val="22"/>
                <w:szCs w:val="22"/>
              </w:rPr>
            </w:pPr>
            <w:r w:rsidRPr="00FB5344">
              <w:rPr>
                <w:b/>
                <w:sz w:val="22"/>
                <w:szCs w:val="22"/>
              </w:rPr>
              <w:t xml:space="preserve">Point de </w:t>
            </w:r>
            <w:r w:rsidRPr="00FB5344">
              <w:rPr>
                <w:b/>
                <w:sz w:val="22"/>
                <w:szCs w:val="22"/>
                <w:lang w:val="fr-FR"/>
              </w:rPr>
              <w:t xml:space="preserve">départ </w:t>
            </w:r>
            <w:r w:rsidRPr="00FB5344">
              <w:rPr>
                <w:b/>
                <w:sz w:val="22"/>
                <w:szCs w:val="22"/>
              </w:rPr>
              <w:t xml:space="preserve">des </w:t>
            </w:r>
            <w:r w:rsidRPr="00FB5344">
              <w:rPr>
                <w:b/>
                <w:sz w:val="22"/>
                <w:szCs w:val="22"/>
                <w:lang w:val="fr-FR"/>
              </w:rPr>
              <w:t>pénalités</w:t>
            </w:r>
          </w:p>
          <w:p w14:paraId="3C65444E" w14:textId="77777777" w:rsidR="00FB5344" w:rsidRPr="00FB5344" w:rsidRDefault="00FB5344" w:rsidP="00F879B2">
            <w:pPr>
              <w:jc w:val="center"/>
              <w:rPr>
                <w:b/>
                <w:sz w:val="22"/>
                <w:szCs w:val="22"/>
              </w:rPr>
            </w:pPr>
          </w:p>
        </w:tc>
        <w:tc>
          <w:tcPr>
            <w:tcW w:w="2510" w:type="dxa"/>
            <w:tcBorders>
              <w:top w:val="single" w:sz="4" w:space="0" w:color="auto"/>
              <w:left w:val="single" w:sz="4" w:space="0" w:color="auto"/>
              <w:bottom w:val="single" w:sz="4" w:space="0" w:color="auto"/>
              <w:right w:val="single" w:sz="4" w:space="0" w:color="auto"/>
            </w:tcBorders>
            <w:shd w:val="clear" w:color="auto" w:fill="D9D9D9"/>
            <w:hideMark/>
          </w:tcPr>
          <w:p w14:paraId="13FA3E7A" w14:textId="77777777" w:rsidR="00FB5344" w:rsidRPr="00FB5344" w:rsidRDefault="00FB5344" w:rsidP="00F879B2">
            <w:pPr>
              <w:jc w:val="center"/>
              <w:rPr>
                <w:b/>
                <w:sz w:val="22"/>
                <w:szCs w:val="22"/>
              </w:rPr>
            </w:pPr>
          </w:p>
          <w:p w14:paraId="023B9582" w14:textId="77777777" w:rsidR="00FB5344" w:rsidRPr="00FB5344" w:rsidRDefault="00FB5344" w:rsidP="00F879B2">
            <w:pPr>
              <w:jc w:val="center"/>
              <w:rPr>
                <w:b/>
                <w:sz w:val="22"/>
                <w:szCs w:val="22"/>
              </w:rPr>
            </w:pPr>
            <w:r w:rsidRPr="00FB5344">
              <w:rPr>
                <w:b/>
                <w:sz w:val="22"/>
                <w:szCs w:val="22"/>
                <w:lang w:val="fr-FR"/>
              </w:rPr>
              <w:t xml:space="preserve">Montant </w:t>
            </w:r>
            <w:r w:rsidRPr="00FB5344">
              <w:rPr>
                <w:b/>
                <w:sz w:val="22"/>
                <w:szCs w:val="22"/>
              </w:rPr>
              <w:t xml:space="preserve">des </w:t>
            </w:r>
            <w:r w:rsidRPr="00FB5344">
              <w:rPr>
                <w:b/>
                <w:sz w:val="22"/>
                <w:szCs w:val="22"/>
                <w:lang w:val="fr-FR"/>
              </w:rPr>
              <w:t xml:space="preserve">pénalités </w:t>
            </w:r>
          </w:p>
        </w:tc>
      </w:tr>
      <w:tr w:rsidR="005D6F2F" w:rsidRPr="007B5768" w14:paraId="08A903B6" w14:textId="77777777" w:rsidTr="00D053B5">
        <w:trPr>
          <w:trHeight w:val="1611"/>
          <w:jc w:val="center"/>
        </w:trPr>
        <w:tc>
          <w:tcPr>
            <w:tcW w:w="3129" w:type="dxa"/>
            <w:tcBorders>
              <w:top w:val="single" w:sz="4" w:space="0" w:color="auto"/>
              <w:left w:val="single" w:sz="4" w:space="0" w:color="auto"/>
              <w:bottom w:val="single" w:sz="4" w:space="0" w:color="auto"/>
              <w:right w:val="single" w:sz="4" w:space="0" w:color="auto"/>
            </w:tcBorders>
            <w:vAlign w:val="center"/>
          </w:tcPr>
          <w:p w14:paraId="6312FE1D" w14:textId="7C3B75FD" w:rsidR="005D6F2F" w:rsidRPr="0069694F" w:rsidRDefault="005D6F2F" w:rsidP="001B2641">
            <w:pPr>
              <w:jc w:val="center"/>
              <w:rPr>
                <w:sz w:val="22"/>
                <w:szCs w:val="22"/>
                <w:u w:val="single"/>
                <w:lang w:val="fr-FR"/>
              </w:rPr>
            </w:pPr>
            <w:r w:rsidRPr="005D6F2F">
              <w:rPr>
                <w:sz w:val="22"/>
                <w:szCs w:val="22"/>
                <w:u w:val="single"/>
                <w:lang w:val="fr-FR"/>
              </w:rPr>
              <w:t xml:space="preserve">Maintenance préventive </w:t>
            </w:r>
          </w:p>
        </w:tc>
        <w:tc>
          <w:tcPr>
            <w:tcW w:w="2117" w:type="dxa"/>
            <w:tcBorders>
              <w:top w:val="single" w:sz="4" w:space="0" w:color="auto"/>
              <w:left w:val="single" w:sz="4" w:space="0" w:color="auto"/>
              <w:bottom w:val="single" w:sz="4" w:space="0" w:color="auto"/>
              <w:right w:val="single" w:sz="4" w:space="0" w:color="auto"/>
            </w:tcBorders>
            <w:vAlign w:val="center"/>
          </w:tcPr>
          <w:p w14:paraId="6AAB8975" w14:textId="603BEB25" w:rsidR="005D6F2F" w:rsidRPr="004039F6" w:rsidRDefault="00D053B5" w:rsidP="00D053B5">
            <w:pPr>
              <w:jc w:val="center"/>
              <w:rPr>
                <w:sz w:val="22"/>
                <w:szCs w:val="22"/>
                <w:lang w:val="fr-FR"/>
              </w:rPr>
            </w:pPr>
            <w:r w:rsidRPr="00D053B5">
              <w:rPr>
                <w:sz w:val="22"/>
                <w:szCs w:val="22"/>
                <w:lang w:val="fr-FR"/>
              </w:rPr>
              <w:t>Selon le calendrier fixé avec l’Organisme</w:t>
            </w:r>
          </w:p>
        </w:tc>
        <w:tc>
          <w:tcPr>
            <w:tcW w:w="2410" w:type="dxa"/>
            <w:tcBorders>
              <w:top w:val="single" w:sz="4" w:space="0" w:color="auto"/>
              <w:left w:val="single" w:sz="4" w:space="0" w:color="auto"/>
              <w:bottom w:val="single" w:sz="4" w:space="0" w:color="auto"/>
              <w:right w:val="single" w:sz="4" w:space="0" w:color="auto"/>
            </w:tcBorders>
            <w:vAlign w:val="center"/>
          </w:tcPr>
          <w:p w14:paraId="51C52F0F" w14:textId="41862E95" w:rsidR="005D6F2F" w:rsidRPr="004039F6" w:rsidRDefault="00D053B5" w:rsidP="00D053B5">
            <w:pPr>
              <w:jc w:val="center"/>
              <w:rPr>
                <w:sz w:val="22"/>
                <w:szCs w:val="22"/>
                <w:lang w:val="fr-FR"/>
              </w:rPr>
            </w:pPr>
            <w:r>
              <w:rPr>
                <w:sz w:val="22"/>
                <w:szCs w:val="22"/>
                <w:lang w:val="fr-FR"/>
              </w:rPr>
              <w:t>Selon le c</w:t>
            </w:r>
            <w:r w:rsidRPr="00D053B5">
              <w:rPr>
                <w:sz w:val="22"/>
                <w:szCs w:val="22"/>
                <w:lang w:val="fr-FR"/>
              </w:rPr>
              <w:t>alendrier fixé avec l’Organisme</w:t>
            </w:r>
          </w:p>
        </w:tc>
        <w:tc>
          <w:tcPr>
            <w:tcW w:w="2510" w:type="dxa"/>
            <w:tcBorders>
              <w:top w:val="single" w:sz="4" w:space="0" w:color="auto"/>
              <w:left w:val="single" w:sz="4" w:space="0" w:color="auto"/>
              <w:bottom w:val="single" w:sz="4" w:space="0" w:color="auto"/>
              <w:right w:val="single" w:sz="4" w:space="0" w:color="auto"/>
            </w:tcBorders>
            <w:vAlign w:val="center"/>
          </w:tcPr>
          <w:p w14:paraId="14AB3F53" w14:textId="10905719" w:rsidR="005D6F2F" w:rsidRPr="004039F6" w:rsidRDefault="00225906" w:rsidP="005D6F2F">
            <w:pPr>
              <w:jc w:val="center"/>
              <w:rPr>
                <w:b/>
                <w:sz w:val="22"/>
                <w:szCs w:val="22"/>
                <w:lang w:val="fr-FR"/>
              </w:rPr>
            </w:pPr>
            <w:r w:rsidRPr="00670FA0">
              <w:rPr>
                <w:b/>
                <w:sz w:val="22"/>
                <w:szCs w:val="22"/>
                <w:lang w:val="fr-FR"/>
              </w:rPr>
              <w:t xml:space="preserve">100 </w:t>
            </w:r>
            <w:r w:rsidR="005D6F2F" w:rsidRPr="00670FA0">
              <w:rPr>
                <w:b/>
                <w:sz w:val="22"/>
                <w:szCs w:val="22"/>
                <w:lang w:val="fr-FR"/>
              </w:rPr>
              <w:t>€</w:t>
            </w:r>
            <w:r w:rsidR="005D6F2F" w:rsidRPr="005D6F2F">
              <w:rPr>
                <w:b/>
                <w:sz w:val="22"/>
                <w:szCs w:val="22"/>
                <w:lang w:val="fr-FR"/>
              </w:rPr>
              <w:t xml:space="preserve"> HT par jour ouvré de </w:t>
            </w:r>
            <w:r w:rsidR="005D6F2F">
              <w:rPr>
                <w:b/>
                <w:sz w:val="22"/>
                <w:szCs w:val="22"/>
                <w:lang w:val="fr-FR"/>
              </w:rPr>
              <w:t>dépassement</w:t>
            </w:r>
          </w:p>
        </w:tc>
      </w:tr>
      <w:tr w:rsidR="005D6F2F" w:rsidRPr="007B5768" w14:paraId="71ECFB83" w14:textId="77777777" w:rsidTr="00D053B5">
        <w:trPr>
          <w:trHeight w:val="1611"/>
          <w:jc w:val="center"/>
        </w:trPr>
        <w:tc>
          <w:tcPr>
            <w:tcW w:w="3129" w:type="dxa"/>
            <w:tcBorders>
              <w:top w:val="single" w:sz="4" w:space="0" w:color="auto"/>
              <w:left w:val="single" w:sz="4" w:space="0" w:color="auto"/>
              <w:bottom w:val="single" w:sz="4" w:space="0" w:color="auto"/>
              <w:right w:val="single" w:sz="4" w:space="0" w:color="auto"/>
            </w:tcBorders>
            <w:vAlign w:val="center"/>
          </w:tcPr>
          <w:p w14:paraId="2961065C" w14:textId="77777777" w:rsidR="005D6F2F" w:rsidRPr="00FF4EEC" w:rsidRDefault="005D6F2F" w:rsidP="005D6F2F">
            <w:pPr>
              <w:jc w:val="center"/>
              <w:rPr>
                <w:sz w:val="22"/>
                <w:szCs w:val="22"/>
                <w:u w:val="single"/>
                <w:lang w:val="fr-FR"/>
              </w:rPr>
            </w:pPr>
            <w:r>
              <w:rPr>
                <w:sz w:val="22"/>
                <w:szCs w:val="22"/>
                <w:u w:val="single"/>
                <w:lang w:val="fr-FR"/>
              </w:rPr>
              <w:t>Maintenance corrective</w:t>
            </w:r>
          </w:p>
          <w:p w14:paraId="4D48A0EA" w14:textId="0A3DCDAC" w:rsidR="005D6F2F" w:rsidRPr="004039F6" w:rsidRDefault="005D6F2F" w:rsidP="005D6F2F">
            <w:pPr>
              <w:jc w:val="center"/>
              <w:rPr>
                <w:b/>
                <w:sz w:val="22"/>
                <w:szCs w:val="22"/>
                <w:lang w:val="fr-FR"/>
              </w:rPr>
            </w:pPr>
            <w:r w:rsidRPr="005A7018">
              <w:rPr>
                <w:b/>
                <w:sz w:val="22"/>
                <w:szCs w:val="22"/>
                <w:lang w:val="fr-FR"/>
              </w:rPr>
              <w:t xml:space="preserve">Délai de prise en </w:t>
            </w:r>
            <w:r>
              <w:rPr>
                <w:b/>
                <w:sz w:val="22"/>
                <w:szCs w:val="22"/>
                <w:lang w:val="fr-FR"/>
              </w:rPr>
              <w:t>charge d’un signalement</w:t>
            </w:r>
          </w:p>
        </w:tc>
        <w:tc>
          <w:tcPr>
            <w:tcW w:w="2117" w:type="dxa"/>
            <w:tcBorders>
              <w:top w:val="single" w:sz="4" w:space="0" w:color="auto"/>
              <w:left w:val="single" w:sz="4" w:space="0" w:color="auto"/>
              <w:bottom w:val="single" w:sz="4" w:space="0" w:color="auto"/>
              <w:right w:val="single" w:sz="4" w:space="0" w:color="auto"/>
            </w:tcBorders>
          </w:tcPr>
          <w:p w14:paraId="76521496" w14:textId="77777777" w:rsidR="005D6F2F" w:rsidRPr="004039F6" w:rsidRDefault="005D6F2F" w:rsidP="005D6F2F">
            <w:pPr>
              <w:jc w:val="center"/>
              <w:rPr>
                <w:sz w:val="22"/>
                <w:szCs w:val="22"/>
                <w:lang w:val="fr-FR"/>
              </w:rPr>
            </w:pPr>
          </w:p>
          <w:p w14:paraId="45ECA7B1" w14:textId="0A9252B6" w:rsidR="005D6F2F" w:rsidRPr="004039F6" w:rsidRDefault="005D6F2F" w:rsidP="005D6F2F">
            <w:pPr>
              <w:jc w:val="center"/>
              <w:rPr>
                <w:sz w:val="22"/>
                <w:szCs w:val="22"/>
                <w:lang w:val="fr-FR"/>
              </w:rPr>
            </w:pPr>
            <w:r w:rsidRPr="005D6F2F">
              <w:rPr>
                <w:sz w:val="22"/>
                <w:szCs w:val="22"/>
                <w:lang w:val="fr-FR"/>
              </w:rPr>
              <w:t>A compter de la réception de l’appel téléphonique de la CPCAM pour demande de prise en charge confirmé par mail</w:t>
            </w:r>
          </w:p>
        </w:tc>
        <w:tc>
          <w:tcPr>
            <w:tcW w:w="2410" w:type="dxa"/>
            <w:tcBorders>
              <w:top w:val="single" w:sz="4" w:space="0" w:color="auto"/>
              <w:left w:val="single" w:sz="4" w:space="0" w:color="auto"/>
              <w:bottom w:val="single" w:sz="4" w:space="0" w:color="auto"/>
              <w:right w:val="single" w:sz="4" w:space="0" w:color="auto"/>
            </w:tcBorders>
            <w:vAlign w:val="center"/>
          </w:tcPr>
          <w:p w14:paraId="22EA0C0B" w14:textId="77777777" w:rsidR="005D6F2F" w:rsidRPr="004039F6" w:rsidRDefault="005D6F2F" w:rsidP="005D6F2F">
            <w:pPr>
              <w:jc w:val="center"/>
              <w:rPr>
                <w:sz w:val="22"/>
                <w:szCs w:val="22"/>
                <w:lang w:val="fr-FR"/>
              </w:rPr>
            </w:pPr>
          </w:p>
          <w:p w14:paraId="07DCB434" w14:textId="65418CE4" w:rsidR="005D6F2F" w:rsidRPr="004039F6" w:rsidRDefault="005D6F2F" w:rsidP="005D6F2F">
            <w:pPr>
              <w:jc w:val="center"/>
              <w:rPr>
                <w:sz w:val="22"/>
                <w:szCs w:val="22"/>
                <w:lang w:val="fr-FR"/>
              </w:rPr>
            </w:pPr>
            <w:r w:rsidRPr="004039F6">
              <w:rPr>
                <w:sz w:val="22"/>
                <w:szCs w:val="22"/>
                <w:lang w:val="fr-FR"/>
              </w:rPr>
              <w:t xml:space="preserve">A </w:t>
            </w:r>
            <w:r w:rsidRPr="00FB5344">
              <w:rPr>
                <w:sz w:val="22"/>
                <w:szCs w:val="22"/>
                <w:lang w:val="fr-FR"/>
              </w:rPr>
              <w:t xml:space="preserve">l’expiration </w:t>
            </w:r>
            <w:r w:rsidRPr="004039F6">
              <w:rPr>
                <w:sz w:val="22"/>
                <w:szCs w:val="22"/>
                <w:lang w:val="fr-FR"/>
              </w:rPr>
              <w:t xml:space="preserve">du </w:t>
            </w:r>
            <w:r w:rsidRPr="00FB5344">
              <w:rPr>
                <w:sz w:val="22"/>
                <w:szCs w:val="22"/>
                <w:lang w:val="fr-FR"/>
              </w:rPr>
              <w:t>délai</w:t>
            </w:r>
            <w:r>
              <w:rPr>
                <w:sz w:val="22"/>
                <w:szCs w:val="22"/>
                <w:lang w:val="fr-FR"/>
              </w:rPr>
              <w:t xml:space="preserve"> proposé</w:t>
            </w:r>
            <w:r w:rsidRPr="00FB5344">
              <w:rPr>
                <w:sz w:val="22"/>
                <w:szCs w:val="22"/>
                <w:lang w:val="fr-FR"/>
              </w:rPr>
              <w:t xml:space="preserve"> </w:t>
            </w:r>
            <w:r w:rsidRPr="004039F6">
              <w:rPr>
                <w:sz w:val="22"/>
                <w:szCs w:val="22"/>
                <w:lang w:val="fr-FR"/>
              </w:rPr>
              <w:t xml:space="preserve">par le </w:t>
            </w:r>
            <w:r w:rsidRPr="00FB5344">
              <w:rPr>
                <w:sz w:val="22"/>
                <w:szCs w:val="22"/>
                <w:lang w:val="fr-FR"/>
              </w:rPr>
              <w:t xml:space="preserve">titulaire respectant </w:t>
            </w:r>
            <w:r w:rsidRPr="004039F6">
              <w:rPr>
                <w:sz w:val="22"/>
                <w:szCs w:val="22"/>
                <w:lang w:val="fr-FR"/>
              </w:rPr>
              <w:t xml:space="preserve">le </w:t>
            </w:r>
            <w:r>
              <w:rPr>
                <w:sz w:val="22"/>
                <w:szCs w:val="22"/>
                <w:lang w:val="fr-FR"/>
              </w:rPr>
              <w:t>délai</w:t>
            </w:r>
            <w:r w:rsidRPr="00FB5344">
              <w:rPr>
                <w:sz w:val="22"/>
                <w:szCs w:val="22"/>
                <w:lang w:val="fr-FR"/>
              </w:rPr>
              <w:t xml:space="preserve"> </w:t>
            </w:r>
            <w:r w:rsidRPr="004039F6">
              <w:rPr>
                <w:sz w:val="22"/>
                <w:szCs w:val="22"/>
                <w:lang w:val="fr-FR"/>
              </w:rPr>
              <w:t xml:space="preserve">maximum de </w:t>
            </w:r>
            <w:r>
              <w:rPr>
                <w:sz w:val="22"/>
                <w:szCs w:val="22"/>
                <w:lang w:val="fr-FR"/>
              </w:rPr>
              <w:t>2 heures ouvrées</w:t>
            </w:r>
            <w:r w:rsidRPr="00FB5344">
              <w:rPr>
                <w:sz w:val="22"/>
                <w:szCs w:val="22"/>
                <w:lang w:val="fr-FR"/>
              </w:rPr>
              <w:t xml:space="preserve"> imposé </w:t>
            </w:r>
            <w:r w:rsidRPr="004039F6">
              <w:rPr>
                <w:sz w:val="22"/>
                <w:szCs w:val="22"/>
                <w:lang w:val="fr-FR"/>
              </w:rPr>
              <w:t>par la CPCAM</w:t>
            </w:r>
          </w:p>
          <w:p w14:paraId="38F9D6D4" w14:textId="77777777" w:rsidR="005D6F2F" w:rsidRPr="004039F6" w:rsidRDefault="005D6F2F" w:rsidP="005D6F2F">
            <w:pPr>
              <w:rPr>
                <w:sz w:val="22"/>
                <w:szCs w:val="22"/>
                <w:lang w:val="fr-FR"/>
              </w:rPr>
            </w:pPr>
          </w:p>
        </w:tc>
        <w:tc>
          <w:tcPr>
            <w:tcW w:w="2510" w:type="dxa"/>
            <w:tcBorders>
              <w:top w:val="single" w:sz="4" w:space="0" w:color="auto"/>
              <w:left w:val="single" w:sz="4" w:space="0" w:color="auto"/>
              <w:bottom w:val="single" w:sz="4" w:space="0" w:color="auto"/>
              <w:right w:val="single" w:sz="4" w:space="0" w:color="auto"/>
            </w:tcBorders>
            <w:vAlign w:val="center"/>
          </w:tcPr>
          <w:p w14:paraId="63B355BC" w14:textId="3DF8C251" w:rsidR="005D6F2F" w:rsidRPr="004039F6" w:rsidRDefault="00EF0331" w:rsidP="005D6F2F">
            <w:pPr>
              <w:jc w:val="center"/>
              <w:rPr>
                <w:b/>
                <w:sz w:val="22"/>
                <w:szCs w:val="22"/>
                <w:lang w:val="fr-FR"/>
              </w:rPr>
            </w:pPr>
            <w:r>
              <w:rPr>
                <w:b/>
                <w:sz w:val="22"/>
                <w:szCs w:val="22"/>
                <w:lang w:val="fr-FR"/>
              </w:rPr>
              <w:t>15</w:t>
            </w:r>
            <w:r w:rsidRPr="004039F6">
              <w:rPr>
                <w:b/>
                <w:sz w:val="22"/>
                <w:szCs w:val="22"/>
                <w:lang w:val="fr-FR"/>
              </w:rPr>
              <w:t xml:space="preserve"> </w:t>
            </w:r>
            <w:r w:rsidR="005D6F2F" w:rsidRPr="004039F6">
              <w:rPr>
                <w:b/>
                <w:sz w:val="22"/>
                <w:szCs w:val="22"/>
                <w:lang w:val="fr-FR"/>
              </w:rPr>
              <w:t xml:space="preserve">€ HT par </w:t>
            </w:r>
            <w:r w:rsidR="005D6F2F">
              <w:rPr>
                <w:b/>
                <w:sz w:val="22"/>
                <w:szCs w:val="22"/>
                <w:lang w:val="fr-FR"/>
              </w:rPr>
              <w:t>heure</w:t>
            </w:r>
            <w:r w:rsidR="005D6F2F" w:rsidRPr="004039F6">
              <w:rPr>
                <w:b/>
                <w:sz w:val="22"/>
                <w:szCs w:val="22"/>
                <w:lang w:val="fr-FR"/>
              </w:rPr>
              <w:t xml:space="preserve"> </w:t>
            </w:r>
            <w:r w:rsidR="005D6F2F" w:rsidRPr="00FB5344">
              <w:rPr>
                <w:b/>
                <w:sz w:val="22"/>
                <w:szCs w:val="22"/>
                <w:lang w:val="fr-FR"/>
              </w:rPr>
              <w:t>ouvré</w:t>
            </w:r>
            <w:r w:rsidR="005D6F2F">
              <w:rPr>
                <w:b/>
                <w:sz w:val="22"/>
                <w:szCs w:val="22"/>
                <w:lang w:val="fr-FR"/>
              </w:rPr>
              <w:t>e</w:t>
            </w:r>
            <w:r w:rsidR="005D6F2F" w:rsidRPr="00FB5344">
              <w:rPr>
                <w:b/>
                <w:sz w:val="22"/>
                <w:szCs w:val="22"/>
                <w:lang w:val="fr-FR"/>
              </w:rPr>
              <w:t xml:space="preserve"> </w:t>
            </w:r>
            <w:r w:rsidR="005D6F2F" w:rsidRPr="004039F6">
              <w:rPr>
                <w:b/>
                <w:sz w:val="22"/>
                <w:szCs w:val="22"/>
                <w:lang w:val="fr-FR"/>
              </w:rPr>
              <w:t xml:space="preserve">de </w:t>
            </w:r>
            <w:r w:rsidR="005D6F2F" w:rsidRPr="00FB5344">
              <w:rPr>
                <w:b/>
                <w:sz w:val="22"/>
                <w:szCs w:val="22"/>
                <w:lang w:val="fr-FR"/>
              </w:rPr>
              <w:t>dépassement</w:t>
            </w:r>
          </w:p>
        </w:tc>
      </w:tr>
      <w:tr w:rsidR="005D6F2F" w:rsidRPr="007B5768" w14:paraId="70CBB731" w14:textId="77777777" w:rsidTr="00D053B5">
        <w:trPr>
          <w:trHeight w:val="696"/>
          <w:jc w:val="center"/>
        </w:trPr>
        <w:tc>
          <w:tcPr>
            <w:tcW w:w="3129" w:type="dxa"/>
            <w:tcBorders>
              <w:top w:val="single" w:sz="4" w:space="0" w:color="auto"/>
              <w:left w:val="single" w:sz="4" w:space="0" w:color="auto"/>
              <w:bottom w:val="single" w:sz="4" w:space="0" w:color="auto"/>
              <w:right w:val="single" w:sz="4" w:space="0" w:color="auto"/>
            </w:tcBorders>
            <w:vAlign w:val="center"/>
          </w:tcPr>
          <w:p w14:paraId="4A17EF06" w14:textId="77777777" w:rsidR="005D6F2F" w:rsidRPr="004039F6" w:rsidRDefault="005D6F2F" w:rsidP="005D6F2F">
            <w:pPr>
              <w:jc w:val="center"/>
              <w:rPr>
                <w:sz w:val="22"/>
                <w:szCs w:val="22"/>
                <w:u w:val="single"/>
                <w:lang w:val="fr-FR"/>
              </w:rPr>
            </w:pPr>
            <w:r>
              <w:rPr>
                <w:sz w:val="22"/>
                <w:szCs w:val="22"/>
                <w:u w:val="single"/>
                <w:lang w:val="fr-FR"/>
              </w:rPr>
              <w:t>Maintenance corrective</w:t>
            </w:r>
          </w:p>
          <w:p w14:paraId="7C6860C3" w14:textId="13399C9D" w:rsidR="005D6F2F" w:rsidRPr="004039F6" w:rsidRDefault="005D6F2F" w:rsidP="005D6F2F">
            <w:pPr>
              <w:jc w:val="center"/>
              <w:rPr>
                <w:b/>
                <w:sz w:val="22"/>
                <w:szCs w:val="22"/>
                <w:lang w:val="fr-FR"/>
              </w:rPr>
            </w:pPr>
            <w:r w:rsidRPr="0069694F">
              <w:rPr>
                <w:b/>
                <w:sz w:val="22"/>
                <w:szCs w:val="22"/>
                <w:lang w:val="fr-FR"/>
              </w:rPr>
              <w:t xml:space="preserve">Délai </w:t>
            </w:r>
            <w:r w:rsidRPr="004039F6">
              <w:rPr>
                <w:b/>
                <w:sz w:val="22"/>
                <w:szCs w:val="22"/>
                <w:lang w:val="fr-FR"/>
              </w:rPr>
              <w:t>d</w:t>
            </w:r>
            <w:r>
              <w:rPr>
                <w:b/>
                <w:sz w:val="22"/>
                <w:szCs w:val="22"/>
                <w:lang w:val="fr-FR"/>
              </w:rPr>
              <w:t>’intervention</w:t>
            </w:r>
          </w:p>
        </w:tc>
        <w:tc>
          <w:tcPr>
            <w:tcW w:w="2117" w:type="dxa"/>
            <w:tcBorders>
              <w:top w:val="single" w:sz="4" w:space="0" w:color="auto"/>
              <w:left w:val="single" w:sz="4" w:space="0" w:color="auto"/>
              <w:bottom w:val="single" w:sz="4" w:space="0" w:color="auto"/>
              <w:right w:val="single" w:sz="4" w:space="0" w:color="auto"/>
            </w:tcBorders>
          </w:tcPr>
          <w:p w14:paraId="4B550E2D" w14:textId="77777777" w:rsidR="005D6F2F" w:rsidRPr="004039F6" w:rsidRDefault="005D6F2F" w:rsidP="005D6F2F">
            <w:pPr>
              <w:jc w:val="center"/>
              <w:rPr>
                <w:sz w:val="22"/>
                <w:szCs w:val="22"/>
                <w:lang w:val="fr-FR"/>
              </w:rPr>
            </w:pPr>
            <w:r w:rsidRPr="004039F6">
              <w:rPr>
                <w:sz w:val="22"/>
                <w:szCs w:val="22"/>
                <w:lang w:val="fr-FR"/>
              </w:rPr>
              <w:t xml:space="preserve">A </w:t>
            </w:r>
            <w:r w:rsidRPr="00FB5344">
              <w:rPr>
                <w:sz w:val="22"/>
                <w:szCs w:val="22"/>
                <w:lang w:val="fr-FR"/>
              </w:rPr>
              <w:t xml:space="preserve">compter </w:t>
            </w:r>
            <w:r w:rsidRPr="004039F6">
              <w:rPr>
                <w:sz w:val="22"/>
                <w:szCs w:val="22"/>
                <w:lang w:val="fr-FR"/>
              </w:rPr>
              <w:t xml:space="preserve">de la </w:t>
            </w:r>
            <w:r w:rsidRPr="00FB5344">
              <w:rPr>
                <w:sz w:val="22"/>
                <w:szCs w:val="22"/>
                <w:lang w:val="fr-FR"/>
              </w:rPr>
              <w:t xml:space="preserve">réception </w:t>
            </w:r>
            <w:r w:rsidRPr="004039F6">
              <w:rPr>
                <w:sz w:val="22"/>
                <w:szCs w:val="22"/>
                <w:lang w:val="fr-FR"/>
              </w:rPr>
              <w:t xml:space="preserve">de </w:t>
            </w:r>
            <w:r w:rsidRPr="00FB5344">
              <w:rPr>
                <w:sz w:val="22"/>
                <w:szCs w:val="22"/>
                <w:lang w:val="fr-FR"/>
              </w:rPr>
              <w:t xml:space="preserve">l’appel téléphonique </w:t>
            </w:r>
            <w:r w:rsidRPr="004039F6">
              <w:rPr>
                <w:sz w:val="22"/>
                <w:szCs w:val="22"/>
                <w:lang w:val="fr-FR"/>
              </w:rPr>
              <w:t xml:space="preserve">de la CPCAM pour </w:t>
            </w:r>
            <w:r w:rsidRPr="00FB5344">
              <w:rPr>
                <w:sz w:val="22"/>
                <w:szCs w:val="22"/>
                <w:lang w:val="fr-FR"/>
              </w:rPr>
              <w:t xml:space="preserve">demande </w:t>
            </w:r>
            <w:r w:rsidRPr="004039F6">
              <w:rPr>
                <w:sz w:val="22"/>
                <w:szCs w:val="22"/>
                <w:lang w:val="fr-FR"/>
              </w:rPr>
              <w:t xml:space="preserve">de </w:t>
            </w:r>
            <w:r w:rsidRPr="00FB5344">
              <w:rPr>
                <w:sz w:val="22"/>
                <w:szCs w:val="22"/>
                <w:lang w:val="fr-FR"/>
              </w:rPr>
              <w:t xml:space="preserve">prise en </w:t>
            </w:r>
            <w:r w:rsidRPr="004039F6">
              <w:rPr>
                <w:sz w:val="22"/>
                <w:szCs w:val="22"/>
                <w:lang w:val="fr-FR"/>
              </w:rPr>
              <w:t xml:space="preserve">charge </w:t>
            </w:r>
            <w:r w:rsidRPr="00FB5344">
              <w:rPr>
                <w:sz w:val="22"/>
                <w:szCs w:val="22"/>
                <w:lang w:val="fr-FR"/>
              </w:rPr>
              <w:t xml:space="preserve">confirmé </w:t>
            </w:r>
            <w:r w:rsidRPr="004039F6">
              <w:rPr>
                <w:sz w:val="22"/>
                <w:szCs w:val="22"/>
                <w:lang w:val="fr-FR"/>
              </w:rPr>
              <w:t>par mail</w:t>
            </w:r>
          </w:p>
        </w:tc>
        <w:tc>
          <w:tcPr>
            <w:tcW w:w="2410" w:type="dxa"/>
            <w:tcBorders>
              <w:top w:val="single" w:sz="4" w:space="0" w:color="auto"/>
              <w:left w:val="single" w:sz="4" w:space="0" w:color="auto"/>
              <w:bottom w:val="single" w:sz="4" w:space="0" w:color="auto"/>
              <w:right w:val="single" w:sz="4" w:space="0" w:color="auto"/>
            </w:tcBorders>
            <w:vAlign w:val="center"/>
          </w:tcPr>
          <w:p w14:paraId="190DBF93" w14:textId="1BD2EFDB" w:rsidR="005D6F2F" w:rsidRPr="004039F6" w:rsidRDefault="005D6F2F" w:rsidP="005D6F2F">
            <w:pPr>
              <w:jc w:val="center"/>
              <w:rPr>
                <w:sz w:val="22"/>
                <w:szCs w:val="22"/>
                <w:lang w:val="fr-FR"/>
              </w:rPr>
            </w:pPr>
            <w:r w:rsidRPr="004039F6">
              <w:rPr>
                <w:sz w:val="22"/>
                <w:szCs w:val="22"/>
                <w:lang w:val="fr-FR"/>
              </w:rPr>
              <w:t xml:space="preserve">A </w:t>
            </w:r>
            <w:r w:rsidRPr="00FB5344">
              <w:rPr>
                <w:sz w:val="22"/>
                <w:szCs w:val="22"/>
                <w:lang w:val="fr-FR"/>
              </w:rPr>
              <w:t xml:space="preserve">l’expiration </w:t>
            </w:r>
            <w:r w:rsidRPr="007D2C74">
              <w:rPr>
                <w:sz w:val="22"/>
                <w:szCs w:val="22"/>
                <w:lang w:val="fr-FR"/>
              </w:rPr>
              <w:t>d</w:t>
            </w:r>
            <w:r>
              <w:rPr>
                <w:sz w:val="22"/>
                <w:szCs w:val="22"/>
                <w:lang w:val="fr-FR"/>
              </w:rPr>
              <w:t>u</w:t>
            </w:r>
            <w:r w:rsidRPr="007D2C74">
              <w:rPr>
                <w:sz w:val="22"/>
                <w:szCs w:val="22"/>
                <w:lang w:val="fr-FR"/>
              </w:rPr>
              <w:t xml:space="preserve"> délai proposé par le titula</w:t>
            </w:r>
            <w:r w:rsidR="00743697">
              <w:rPr>
                <w:sz w:val="22"/>
                <w:szCs w:val="22"/>
                <w:lang w:val="fr-FR"/>
              </w:rPr>
              <w:t>ire respectant le délai maximum</w:t>
            </w:r>
            <w:r w:rsidRPr="007D2C74">
              <w:rPr>
                <w:sz w:val="22"/>
                <w:szCs w:val="22"/>
                <w:lang w:val="fr-FR"/>
              </w:rPr>
              <w:t xml:space="preserve"> </w:t>
            </w:r>
            <w:r w:rsidRPr="004039F6">
              <w:rPr>
                <w:sz w:val="22"/>
                <w:szCs w:val="22"/>
                <w:lang w:val="fr-FR"/>
              </w:rPr>
              <w:t xml:space="preserve">de 8 </w:t>
            </w:r>
            <w:r w:rsidRPr="007D2C74">
              <w:rPr>
                <w:sz w:val="22"/>
                <w:szCs w:val="22"/>
                <w:lang w:val="fr-FR"/>
              </w:rPr>
              <w:t>heures ouvrées</w:t>
            </w:r>
            <w:r w:rsidRPr="004039F6">
              <w:rPr>
                <w:lang w:val="fr-FR"/>
              </w:rPr>
              <w:t xml:space="preserve"> </w:t>
            </w:r>
            <w:r w:rsidRPr="007D2C74">
              <w:rPr>
                <w:sz w:val="22"/>
                <w:szCs w:val="22"/>
                <w:lang w:val="fr-FR"/>
              </w:rPr>
              <w:t>imposé par la CPCAM</w:t>
            </w:r>
            <w:r w:rsidRPr="00FB5344">
              <w:rPr>
                <w:sz w:val="22"/>
                <w:szCs w:val="22"/>
                <w:lang w:val="fr-FR"/>
              </w:rPr>
              <w:t xml:space="preserve"> </w:t>
            </w:r>
          </w:p>
        </w:tc>
        <w:tc>
          <w:tcPr>
            <w:tcW w:w="2510" w:type="dxa"/>
            <w:tcBorders>
              <w:top w:val="single" w:sz="4" w:space="0" w:color="auto"/>
              <w:left w:val="single" w:sz="4" w:space="0" w:color="auto"/>
              <w:bottom w:val="single" w:sz="4" w:space="0" w:color="auto"/>
              <w:right w:val="single" w:sz="4" w:space="0" w:color="auto"/>
            </w:tcBorders>
            <w:vAlign w:val="center"/>
          </w:tcPr>
          <w:p w14:paraId="3F7B1B1B" w14:textId="5D0AEFD6" w:rsidR="005D6F2F" w:rsidRPr="004039F6" w:rsidRDefault="00EF0331" w:rsidP="005D6F2F">
            <w:pPr>
              <w:jc w:val="center"/>
              <w:rPr>
                <w:b/>
                <w:sz w:val="22"/>
                <w:szCs w:val="22"/>
                <w:lang w:val="fr-FR"/>
              </w:rPr>
            </w:pPr>
            <w:r>
              <w:rPr>
                <w:b/>
                <w:sz w:val="22"/>
                <w:szCs w:val="22"/>
                <w:lang w:val="fr-FR"/>
              </w:rPr>
              <w:t>15</w:t>
            </w:r>
            <w:r w:rsidRPr="004039F6">
              <w:rPr>
                <w:b/>
                <w:sz w:val="22"/>
                <w:szCs w:val="22"/>
                <w:lang w:val="fr-FR"/>
              </w:rPr>
              <w:t xml:space="preserve"> </w:t>
            </w:r>
            <w:r w:rsidR="005D6F2F" w:rsidRPr="004039F6">
              <w:rPr>
                <w:b/>
                <w:sz w:val="22"/>
                <w:szCs w:val="22"/>
                <w:lang w:val="fr-FR"/>
              </w:rPr>
              <w:t xml:space="preserve">€ HT par </w:t>
            </w:r>
            <w:r w:rsidR="005D6F2F" w:rsidRPr="00FB5344">
              <w:rPr>
                <w:b/>
                <w:sz w:val="22"/>
                <w:szCs w:val="22"/>
                <w:lang w:val="fr-FR"/>
              </w:rPr>
              <w:t xml:space="preserve">heure ouvrée </w:t>
            </w:r>
            <w:r w:rsidR="005D6F2F" w:rsidRPr="004039F6">
              <w:rPr>
                <w:b/>
                <w:sz w:val="22"/>
                <w:szCs w:val="22"/>
                <w:lang w:val="fr-FR"/>
              </w:rPr>
              <w:t xml:space="preserve">de </w:t>
            </w:r>
            <w:r w:rsidR="005D6F2F" w:rsidRPr="00FB5344">
              <w:rPr>
                <w:b/>
                <w:sz w:val="22"/>
                <w:szCs w:val="22"/>
                <w:lang w:val="fr-FR"/>
              </w:rPr>
              <w:t>dépassement</w:t>
            </w:r>
          </w:p>
        </w:tc>
      </w:tr>
      <w:tr w:rsidR="005D6F2F" w:rsidRPr="007B5768" w14:paraId="5F12D0E3" w14:textId="77777777" w:rsidTr="00D053B5">
        <w:trPr>
          <w:trHeight w:val="974"/>
          <w:jc w:val="center"/>
        </w:trPr>
        <w:tc>
          <w:tcPr>
            <w:tcW w:w="3129" w:type="dxa"/>
            <w:tcBorders>
              <w:top w:val="single" w:sz="4" w:space="0" w:color="auto"/>
              <w:left w:val="single" w:sz="4" w:space="0" w:color="auto"/>
              <w:bottom w:val="single" w:sz="4" w:space="0" w:color="auto"/>
              <w:right w:val="single" w:sz="4" w:space="0" w:color="auto"/>
            </w:tcBorders>
            <w:vAlign w:val="center"/>
          </w:tcPr>
          <w:p w14:paraId="5E8EC744" w14:textId="77777777" w:rsidR="005D6F2F" w:rsidRDefault="005D6F2F" w:rsidP="005D6F2F">
            <w:pPr>
              <w:jc w:val="center"/>
              <w:rPr>
                <w:sz w:val="22"/>
                <w:szCs w:val="22"/>
                <w:u w:val="single"/>
                <w:lang w:val="fr-FR"/>
              </w:rPr>
            </w:pPr>
            <w:r w:rsidRPr="004039F6">
              <w:rPr>
                <w:sz w:val="22"/>
                <w:szCs w:val="22"/>
                <w:u w:val="single"/>
                <w:lang w:val="fr-FR"/>
              </w:rPr>
              <w:t xml:space="preserve">Maintenance corrective </w:t>
            </w:r>
          </w:p>
          <w:p w14:paraId="7558017D" w14:textId="267F64C1" w:rsidR="005D6F2F" w:rsidRPr="004039F6" w:rsidRDefault="005D6F2F" w:rsidP="005D6F2F">
            <w:pPr>
              <w:jc w:val="center"/>
              <w:rPr>
                <w:b/>
                <w:sz w:val="22"/>
                <w:szCs w:val="22"/>
                <w:lang w:val="fr-FR"/>
              </w:rPr>
            </w:pPr>
            <w:r w:rsidRPr="00C86BF0">
              <w:rPr>
                <w:b/>
                <w:sz w:val="22"/>
                <w:szCs w:val="22"/>
                <w:lang w:val="fr-FR"/>
              </w:rPr>
              <w:t>Délai de remise en ordre de marche sur site</w:t>
            </w:r>
          </w:p>
        </w:tc>
        <w:tc>
          <w:tcPr>
            <w:tcW w:w="2117" w:type="dxa"/>
            <w:tcBorders>
              <w:top w:val="single" w:sz="4" w:space="0" w:color="auto"/>
              <w:left w:val="single" w:sz="4" w:space="0" w:color="auto"/>
              <w:bottom w:val="single" w:sz="4" w:space="0" w:color="auto"/>
              <w:right w:val="single" w:sz="4" w:space="0" w:color="auto"/>
            </w:tcBorders>
          </w:tcPr>
          <w:p w14:paraId="4C3E19BC" w14:textId="77777777" w:rsidR="005D6F2F" w:rsidRPr="004039F6" w:rsidRDefault="005D6F2F" w:rsidP="005D6F2F">
            <w:pPr>
              <w:jc w:val="center"/>
              <w:rPr>
                <w:sz w:val="22"/>
                <w:szCs w:val="22"/>
                <w:lang w:val="fr-FR"/>
              </w:rPr>
            </w:pPr>
          </w:p>
          <w:p w14:paraId="056E2EEC" w14:textId="77777777" w:rsidR="005D6F2F" w:rsidRPr="004039F6" w:rsidRDefault="005D6F2F" w:rsidP="005D6F2F">
            <w:pPr>
              <w:jc w:val="center"/>
              <w:rPr>
                <w:sz w:val="22"/>
                <w:szCs w:val="22"/>
                <w:lang w:val="fr-FR"/>
              </w:rPr>
            </w:pPr>
            <w:r w:rsidRPr="004039F6">
              <w:rPr>
                <w:sz w:val="22"/>
                <w:szCs w:val="22"/>
                <w:lang w:val="fr-FR"/>
              </w:rPr>
              <w:t xml:space="preserve">A </w:t>
            </w:r>
            <w:r w:rsidRPr="00FB5344">
              <w:rPr>
                <w:sz w:val="22"/>
                <w:szCs w:val="22"/>
                <w:lang w:val="fr-FR"/>
              </w:rPr>
              <w:t xml:space="preserve">compter </w:t>
            </w:r>
            <w:r w:rsidRPr="004039F6">
              <w:rPr>
                <w:sz w:val="22"/>
                <w:szCs w:val="22"/>
                <w:lang w:val="fr-FR"/>
              </w:rPr>
              <w:t xml:space="preserve">de la </w:t>
            </w:r>
            <w:r w:rsidRPr="00FB5344">
              <w:rPr>
                <w:sz w:val="22"/>
                <w:szCs w:val="22"/>
                <w:lang w:val="fr-FR"/>
              </w:rPr>
              <w:t xml:space="preserve">prise en </w:t>
            </w:r>
            <w:r w:rsidRPr="004039F6">
              <w:rPr>
                <w:sz w:val="22"/>
                <w:szCs w:val="22"/>
                <w:lang w:val="fr-FR"/>
              </w:rPr>
              <w:t>charge</w:t>
            </w:r>
          </w:p>
        </w:tc>
        <w:tc>
          <w:tcPr>
            <w:tcW w:w="2410" w:type="dxa"/>
            <w:tcBorders>
              <w:top w:val="single" w:sz="4" w:space="0" w:color="auto"/>
              <w:left w:val="single" w:sz="4" w:space="0" w:color="auto"/>
              <w:bottom w:val="single" w:sz="4" w:space="0" w:color="auto"/>
              <w:right w:val="single" w:sz="4" w:space="0" w:color="auto"/>
            </w:tcBorders>
            <w:vAlign w:val="center"/>
          </w:tcPr>
          <w:p w14:paraId="6F0ABD3E" w14:textId="50C0B432" w:rsidR="005D6F2F" w:rsidRPr="004039F6" w:rsidRDefault="005D6F2F" w:rsidP="00D053B5">
            <w:pPr>
              <w:jc w:val="center"/>
              <w:rPr>
                <w:sz w:val="22"/>
                <w:szCs w:val="22"/>
                <w:lang w:val="fr-FR"/>
              </w:rPr>
            </w:pPr>
            <w:r w:rsidRPr="004039F6">
              <w:rPr>
                <w:sz w:val="22"/>
                <w:szCs w:val="22"/>
                <w:lang w:val="fr-FR"/>
              </w:rPr>
              <w:t xml:space="preserve">A l’expiration du délai proposé par le titulaire respectant le délai maximums de </w:t>
            </w:r>
            <w:r w:rsidR="00D053B5">
              <w:rPr>
                <w:sz w:val="22"/>
                <w:szCs w:val="22"/>
                <w:lang w:val="fr-FR"/>
              </w:rPr>
              <w:t>16</w:t>
            </w:r>
            <w:r w:rsidR="00D053B5" w:rsidRPr="00D053B5">
              <w:rPr>
                <w:sz w:val="22"/>
                <w:szCs w:val="22"/>
                <w:lang w:val="fr-FR"/>
              </w:rPr>
              <w:t xml:space="preserve"> heures ouvrées imposé par la CPCAM</w:t>
            </w:r>
          </w:p>
        </w:tc>
        <w:tc>
          <w:tcPr>
            <w:tcW w:w="2510" w:type="dxa"/>
            <w:tcBorders>
              <w:top w:val="single" w:sz="4" w:space="0" w:color="auto"/>
              <w:left w:val="single" w:sz="4" w:space="0" w:color="auto"/>
              <w:bottom w:val="single" w:sz="4" w:space="0" w:color="auto"/>
              <w:right w:val="single" w:sz="4" w:space="0" w:color="auto"/>
            </w:tcBorders>
            <w:vAlign w:val="center"/>
          </w:tcPr>
          <w:p w14:paraId="0A0AE57E" w14:textId="3F8C019E" w:rsidR="005D6F2F" w:rsidRPr="004039F6" w:rsidRDefault="00EF0331" w:rsidP="005D6F2F">
            <w:pPr>
              <w:jc w:val="center"/>
              <w:rPr>
                <w:b/>
                <w:sz w:val="22"/>
                <w:szCs w:val="22"/>
                <w:lang w:val="fr-FR"/>
              </w:rPr>
            </w:pPr>
            <w:r>
              <w:rPr>
                <w:b/>
                <w:sz w:val="22"/>
                <w:szCs w:val="22"/>
                <w:lang w:val="fr-FR"/>
              </w:rPr>
              <w:t>25</w:t>
            </w:r>
            <w:r w:rsidRPr="004039F6">
              <w:rPr>
                <w:b/>
                <w:sz w:val="22"/>
                <w:szCs w:val="22"/>
                <w:lang w:val="fr-FR"/>
              </w:rPr>
              <w:t xml:space="preserve"> </w:t>
            </w:r>
            <w:r w:rsidR="005D6F2F" w:rsidRPr="004039F6">
              <w:rPr>
                <w:b/>
                <w:sz w:val="22"/>
                <w:szCs w:val="22"/>
                <w:lang w:val="fr-FR"/>
              </w:rPr>
              <w:t xml:space="preserve">€ HT </w:t>
            </w:r>
            <w:r w:rsidR="005D6F2F" w:rsidRPr="005D6F2F">
              <w:rPr>
                <w:b/>
                <w:sz w:val="22"/>
                <w:szCs w:val="22"/>
                <w:lang w:val="fr-FR"/>
              </w:rPr>
              <w:t>par heure ouvrée de dépassement</w:t>
            </w:r>
          </w:p>
        </w:tc>
      </w:tr>
      <w:tr w:rsidR="006D537A" w:rsidRPr="007B5768" w14:paraId="3724FC56" w14:textId="77777777" w:rsidTr="00D053B5">
        <w:trPr>
          <w:trHeight w:val="974"/>
          <w:jc w:val="center"/>
        </w:trPr>
        <w:tc>
          <w:tcPr>
            <w:tcW w:w="3129" w:type="dxa"/>
            <w:tcBorders>
              <w:top w:val="single" w:sz="4" w:space="0" w:color="auto"/>
              <w:left w:val="single" w:sz="4" w:space="0" w:color="auto"/>
              <w:bottom w:val="single" w:sz="4" w:space="0" w:color="auto"/>
              <w:right w:val="single" w:sz="4" w:space="0" w:color="auto"/>
            </w:tcBorders>
            <w:vAlign w:val="center"/>
          </w:tcPr>
          <w:p w14:paraId="6557DD8B" w14:textId="09C077AE" w:rsidR="006D537A" w:rsidRPr="004039F6" w:rsidRDefault="006D537A" w:rsidP="005D6F2F">
            <w:pPr>
              <w:jc w:val="center"/>
              <w:rPr>
                <w:sz w:val="22"/>
                <w:szCs w:val="22"/>
                <w:u w:val="single"/>
                <w:lang w:val="fr-FR"/>
              </w:rPr>
            </w:pPr>
            <w:r>
              <w:rPr>
                <w:sz w:val="22"/>
                <w:szCs w:val="22"/>
                <w:u w:val="single"/>
                <w:lang w:val="fr-FR"/>
              </w:rPr>
              <w:t>Prestations associées</w:t>
            </w:r>
            <w:r w:rsidR="00E32F87">
              <w:rPr>
                <w:sz w:val="22"/>
                <w:szCs w:val="22"/>
                <w:u w:val="single"/>
                <w:lang w:val="fr-FR"/>
              </w:rPr>
              <w:t xml:space="preserve"> et ponctuelles</w:t>
            </w:r>
          </w:p>
        </w:tc>
        <w:tc>
          <w:tcPr>
            <w:tcW w:w="2117" w:type="dxa"/>
            <w:tcBorders>
              <w:top w:val="single" w:sz="4" w:space="0" w:color="auto"/>
              <w:left w:val="single" w:sz="4" w:space="0" w:color="auto"/>
              <w:bottom w:val="single" w:sz="4" w:space="0" w:color="auto"/>
              <w:right w:val="single" w:sz="4" w:space="0" w:color="auto"/>
            </w:tcBorders>
          </w:tcPr>
          <w:p w14:paraId="76DAF875" w14:textId="54BC81F2" w:rsidR="006D537A" w:rsidRPr="004039F6" w:rsidRDefault="001B2641" w:rsidP="005D6F2F">
            <w:pPr>
              <w:jc w:val="center"/>
              <w:rPr>
                <w:sz w:val="22"/>
                <w:szCs w:val="22"/>
                <w:lang w:val="fr-FR"/>
              </w:rPr>
            </w:pPr>
            <w:r>
              <w:rPr>
                <w:sz w:val="22"/>
                <w:szCs w:val="22"/>
                <w:lang w:val="fr-FR"/>
              </w:rPr>
              <w:t>A compter de la réception de la commande</w:t>
            </w:r>
          </w:p>
        </w:tc>
        <w:tc>
          <w:tcPr>
            <w:tcW w:w="2410" w:type="dxa"/>
            <w:tcBorders>
              <w:top w:val="single" w:sz="4" w:space="0" w:color="auto"/>
              <w:left w:val="single" w:sz="4" w:space="0" w:color="auto"/>
              <w:bottom w:val="single" w:sz="4" w:space="0" w:color="auto"/>
              <w:right w:val="single" w:sz="4" w:space="0" w:color="auto"/>
            </w:tcBorders>
            <w:vAlign w:val="center"/>
          </w:tcPr>
          <w:p w14:paraId="497A9970" w14:textId="350A8941" w:rsidR="006D537A" w:rsidRPr="004039F6" w:rsidRDefault="006D537A" w:rsidP="006D537A">
            <w:pPr>
              <w:jc w:val="center"/>
              <w:rPr>
                <w:sz w:val="22"/>
                <w:szCs w:val="22"/>
                <w:lang w:val="fr-FR"/>
              </w:rPr>
            </w:pPr>
            <w:r>
              <w:rPr>
                <w:sz w:val="22"/>
                <w:szCs w:val="22"/>
                <w:lang w:val="fr-FR"/>
              </w:rPr>
              <w:t>Selon la date d’intervention</w:t>
            </w:r>
            <w:r w:rsidRPr="00D053B5">
              <w:rPr>
                <w:sz w:val="22"/>
                <w:szCs w:val="22"/>
                <w:lang w:val="fr-FR"/>
              </w:rPr>
              <w:t xml:space="preserve"> </w:t>
            </w:r>
            <w:r>
              <w:rPr>
                <w:sz w:val="22"/>
                <w:szCs w:val="22"/>
                <w:lang w:val="fr-FR"/>
              </w:rPr>
              <w:t xml:space="preserve">initialement </w:t>
            </w:r>
            <w:r w:rsidRPr="00D053B5">
              <w:rPr>
                <w:sz w:val="22"/>
                <w:szCs w:val="22"/>
                <w:lang w:val="fr-FR"/>
              </w:rPr>
              <w:t>fixé</w:t>
            </w:r>
            <w:r>
              <w:rPr>
                <w:sz w:val="22"/>
                <w:szCs w:val="22"/>
                <w:lang w:val="fr-FR"/>
              </w:rPr>
              <w:t>e</w:t>
            </w:r>
            <w:r w:rsidRPr="00D053B5">
              <w:rPr>
                <w:sz w:val="22"/>
                <w:szCs w:val="22"/>
                <w:lang w:val="fr-FR"/>
              </w:rPr>
              <w:t xml:space="preserve"> avec l’Organisme</w:t>
            </w:r>
          </w:p>
        </w:tc>
        <w:tc>
          <w:tcPr>
            <w:tcW w:w="2510" w:type="dxa"/>
            <w:tcBorders>
              <w:top w:val="single" w:sz="4" w:space="0" w:color="auto"/>
              <w:left w:val="single" w:sz="4" w:space="0" w:color="auto"/>
              <w:bottom w:val="single" w:sz="4" w:space="0" w:color="auto"/>
              <w:right w:val="single" w:sz="4" w:space="0" w:color="auto"/>
            </w:tcBorders>
            <w:vAlign w:val="center"/>
          </w:tcPr>
          <w:p w14:paraId="7F5D3E1E" w14:textId="45E5C142" w:rsidR="006D537A" w:rsidRDefault="004D0FF0" w:rsidP="00670FA0">
            <w:pPr>
              <w:jc w:val="center"/>
              <w:rPr>
                <w:b/>
                <w:sz w:val="22"/>
                <w:szCs w:val="22"/>
                <w:lang w:val="fr-FR"/>
              </w:rPr>
            </w:pPr>
            <w:r w:rsidRPr="00670FA0">
              <w:rPr>
                <w:b/>
                <w:sz w:val="22"/>
                <w:szCs w:val="22"/>
                <w:lang w:val="fr-FR"/>
              </w:rPr>
              <w:t xml:space="preserve">100 </w:t>
            </w:r>
            <w:r w:rsidR="006D537A" w:rsidRPr="00670FA0">
              <w:rPr>
                <w:b/>
                <w:sz w:val="22"/>
                <w:szCs w:val="22"/>
                <w:lang w:val="fr-FR"/>
              </w:rPr>
              <w:t>€</w:t>
            </w:r>
            <w:r w:rsidR="006D537A" w:rsidRPr="005D6F2F">
              <w:rPr>
                <w:b/>
                <w:sz w:val="22"/>
                <w:szCs w:val="22"/>
                <w:lang w:val="fr-FR"/>
              </w:rPr>
              <w:t xml:space="preserve"> HT par jour ouvré de </w:t>
            </w:r>
            <w:r w:rsidR="006D537A">
              <w:rPr>
                <w:b/>
                <w:sz w:val="22"/>
                <w:szCs w:val="22"/>
                <w:lang w:val="fr-FR"/>
              </w:rPr>
              <w:t>dépassement</w:t>
            </w:r>
          </w:p>
        </w:tc>
      </w:tr>
    </w:tbl>
    <w:p w14:paraId="6FE4848E" w14:textId="098C7691" w:rsidR="00FB5344" w:rsidRDefault="00FB5344" w:rsidP="00FB5344">
      <w:pPr>
        <w:rPr>
          <w:lang w:val="fr-FR"/>
        </w:rPr>
      </w:pPr>
    </w:p>
    <w:p w14:paraId="6EEDA3B1" w14:textId="4724330F" w:rsidR="00902D02" w:rsidRPr="00A42CAC" w:rsidRDefault="00902D02" w:rsidP="00902D02">
      <w:pPr>
        <w:spacing w:line="232" w:lineRule="exact"/>
        <w:ind w:left="20" w:right="20"/>
        <w:jc w:val="both"/>
        <w:rPr>
          <w:rFonts w:asciiTheme="majorBidi" w:eastAsia="Trebuchet MS" w:hAnsiTheme="majorBidi" w:cstheme="majorBidi"/>
          <w:color w:val="000000"/>
          <w:sz w:val="22"/>
          <w:szCs w:val="22"/>
          <w:lang w:val="fr-FR"/>
        </w:rPr>
      </w:pPr>
      <w:r w:rsidRPr="00A42CAC">
        <w:rPr>
          <w:rFonts w:asciiTheme="majorBidi" w:eastAsia="Trebuchet MS" w:hAnsiTheme="majorBidi" w:cstheme="majorBidi"/>
          <w:color w:val="000000"/>
          <w:sz w:val="22"/>
          <w:szCs w:val="22"/>
          <w:lang w:val="fr-FR"/>
        </w:rPr>
        <w:t>Par dérogation à l'article 14.1 du CCAG-TIC, il n'est prévu aucune exonération à l'application des pénalités de retard.</w:t>
      </w:r>
    </w:p>
    <w:p w14:paraId="2DADB078" w14:textId="77777777" w:rsidR="00902D02" w:rsidRPr="00A42CAC" w:rsidRDefault="00902D02" w:rsidP="00902D02">
      <w:pPr>
        <w:spacing w:line="232" w:lineRule="exact"/>
        <w:ind w:left="20" w:right="20"/>
        <w:jc w:val="both"/>
        <w:rPr>
          <w:rFonts w:asciiTheme="majorBidi" w:eastAsia="Trebuchet MS" w:hAnsiTheme="majorBidi" w:cstheme="majorBidi"/>
          <w:color w:val="000000"/>
          <w:sz w:val="22"/>
          <w:szCs w:val="22"/>
          <w:lang w:val="fr-FR"/>
        </w:rPr>
      </w:pPr>
    </w:p>
    <w:p w14:paraId="7B57A61C" w14:textId="6BB60678" w:rsidR="00902D02" w:rsidRPr="00A42CAC" w:rsidRDefault="00902D02" w:rsidP="00902D02">
      <w:pPr>
        <w:spacing w:line="232" w:lineRule="exact"/>
        <w:ind w:left="20" w:right="20"/>
        <w:jc w:val="both"/>
        <w:rPr>
          <w:rFonts w:asciiTheme="majorBidi" w:eastAsia="Trebuchet MS" w:hAnsiTheme="majorBidi" w:cstheme="majorBidi"/>
          <w:color w:val="000000"/>
          <w:sz w:val="22"/>
          <w:szCs w:val="22"/>
          <w:lang w:val="fr-FR"/>
        </w:rPr>
      </w:pPr>
      <w:r w:rsidRPr="00A42CAC">
        <w:rPr>
          <w:rFonts w:asciiTheme="majorBidi" w:eastAsia="Trebuchet MS" w:hAnsiTheme="majorBidi" w:cstheme="majorBidi"/>
          <w:color w:val="000000"/>
          <w:sz w:val="22"/>
          <w:szCs w:val="22"/>
          <w:lang w:val="fr-FR"/>
        </w:rPr>
        <w:t>Par dérogation à l'article 14.1.2 du CCAG-TIC, le montant total des pénalités de retard n</w:t>
      </w:r>
      <w:r w:rsidR="003B49A6">
        <w:rPr>
          <w:rFonts w:asciiTheme="majorBidi" w:eastAsia="Trebuchet MS" w:hAnsiTheme="majorBidi" w:cstheme="majorBidi"/>
          <w:color w:val="000000"/>
          <w:sz w:val="22"/>
          <w:szCs w:val="22"/>
          <w:lang w:val="fr-FR"/>
        </w:rPr>
        <w:t>’est</w:t>
      </w:r>
      <w:r w:rsidRPr="00A42CAC">
        <w:rPr>
          <w:rFonts w:asciiTheme="majorBidi" w:eastAsia="Trebuchet MS" w:hAnsiTheme="majorBidi" w:cstheme="majorBidi"/>
          <w:color w:val="000000"/>
          <w:sz w:val="22"/>
          <w:szCs w:val="22"/>
          <w:lang w:val="fr-FR"/>
        </w:rPr>
        <w:t xml:space="preserve"> pas plafonné. </w:t>
      </w:r>
    </w:p>
    <w:p w14:paraId="6C8C7B0D" w14:textId="77777777" w:rsidR="00902D02" w:rsidRPr="00A42CAC" w:rsidRDefault="00902D02" w:rsidP="00902D02">
      <w:pPr>
        <w:spacing w:line="232" w:lineRule="exact"/>
        <w:ind w:left="20" w:right="20"/>
        <w:jc w:val="both"/>
        <w:rPr>
          <w:rFonts w:asciiTheme="majorBidi" w:eastAsia="Trebuchet MS" w:hAnsiTheme="majorBidi" w:cstheme="majorBidi"/>
          <w:color w:val="000000"/>
          <w:sz w:val="22"/>
          <w:szCs w:val="22"/>
          <w:lang w:val="fr-FR"/>
        </w:rPr>
      </w:pPr>
    </w:p>
    <w:p w14:paraId="64599DBA" w14:textId="5573B0DD" w:rsidR="00902D02" w:rsidRPr="00A42CAC" w:rsidRDefault="00902D02" w:rsidP="00902D02">
      <w:pPr>
        <w:spacing w:line="232" w:lineRule="exact"/>
        <w:ind w:left="20" w:right="20"/>
        <w:jc w:val="both"/>
        <w:rPr>
          <w:rFonts w:asciiTheme="majorBidi" w:eastAsia="Trebuchet MS" w:hAnsiTheme="majorBidi" w:cstheme="majorBidi"/>
          <w:color w:val="000000"/>
          <w:sz w:val="22"/>
          <w:szCs w:val="22"/>
          <w:lang w:val="fr-FR"/>
        </w:rPr>
      </w:pPr>
      <w:r w:rsidRPr="00A42CAC">
        <w:rPr>
          <w:rFonts w:asciiTheme="majorBidi" w:eastAsia="Trebuchet MS" w:hAnsiTheme="majorBidi" w:cstheme="majorBidi"/>
          <w:color w:val="000000"/>
          <w:sz w:val="22"/>
          <w:szCs w:val="22"/>
          <w:lang w:val="fr-FR"/>
        </w:rPr>
        <w:t xml:space="preserve">Par dérogation à l'article 14.1.3 du CCAG-TIC, les pénalités s'appliquent dès le premier euro. </w:t>
      </w:r>
    </w:p>
    <w:p w14:paraId="65ED75C6" w14:textId="77777777" w:rsidR="003B49A6" w:rsidRPr="003B49A6" w:rsidRDefault="003B49A6" w:rsidP="003B49A6">
      <w:pPr>
        <w:spacing w:line="232" w:lineRule="exact"/>
        <w:ind w:left="20" w:right="20"/>
        <w:jc w:val="both"/>
        <w:rPr>
          <w:rFonts w:asciiTheme="majorBidi" w:eastAsia="Trebuchet MS" w:hAnsiTheme="majorBidi" w:cstheme="majorBidi"/>
          <w:color w:val="000000"/>
          <w:sz w:val="22"/>
          <w:szCs w:val="22"/>
          <w:lang w:val="fr-FR"/>
        </w:rPr>
      </w:pPr>
    </w:p>
    <w:p w14:paraId="178197B8" w14:textId="2C412DD0" w:rsidR="000F56BD" w:rsidRDefault="008E274F" w:rsidP="003B49A6">
      <w:pPr>
        <w:spacing w:line="232" w:lineRule="exact"/>
        <w:ind w:left="20" w:right="20"/>
        <w:jc w:val="both"/>
        <w:rPr>
          <w:color w:val="000000"/>
          <w:sz w:val="22"/>
          <w:szCs w:val="22"/>
          <w:lang w:val="fr-FR"/>
        </w:rPr>
      </w:pPr>
      <w:r w:rsidRPr="003B49A6">
        <w:rPr>
          <w:rFonts w:asciiTheme="majorBidi" w:eastAsia="Trebuchet MS" w:hAnsiTheme="majorBidi" w:cstheme="majorBidi"/>
          <w:color w:val="000000"/>
          <w:sz w:val="22"/>
          <w:szCs w:val="22"/>
          <w:lang w:val="fr-FR"/>
        </w:rPr>
        <w:t>L</w:t>
      </w:r>
      <w:r w:rsidRPr="00A42CAC">
        <w:rPr>
          <w:color w:val="000000"/>
          <w:sz w:val="22"/>
          <w:szCs w:val="22"/>
          <w:lang w:val="fr-FR"/>
        </w:rPr>
        <w:t>es pénalités de retard sont appliquées sans mise en demeure préalable du titulaire.</w:t>
      </w:r>
    </w:p>
    <w:p w14:paraId="61A63F37" w14:textId="2F8F112A" w:rsidR="000F56BD" w:rsidRPr="00DE0E9B" w:rsidRDefault="008E274F">
      <w:pPr>
        <w:pStyle w:val="Titre2"/>
        <w:spacing w:after="100"/>
        <w:ind w:left="280"/>
        <w:rPr>
          <w:rFonts w:ascii="Times New Roman" w:eastAsia="Trebuchet MS" w:hAnsi="Times New Roman" w:cs="Times New Roman"/>
          <w:i w:val="0"/>
          <w:color w:val="000000"/>
          <w:sz w:val="22"/>
          <w:szCs w:val="22"/>
          <w:lang w:val="fr-FR"/>
        </w:rPr>
      </w:pPr>
      <w:bookmarkStart w:id="70" w:name="ArtL2_CCAP-1-A30.3"/>
      <w:bookmarkStart w:id="71" w:name="_Toc202521432"/>
      <w:bookmarkEnd w:id="70"/>
      <w:r w:rsidRPr="00DE0E9B">
        <w:rPr>
          <w:rFonts w:ascii="Times New Roman" w:eastAsia="Trebuchet MS" w:hAnsi="Times New Roman" w:cs="Times New Roman"/>
          <w:i w:val="0"/>
          <w:color w:val="000000"/>
          <w:sz w:val="22"/>
          <w:szCs w:val="22"/>
          <w:lang w:val="fr-FR"/>
        </w:rPr>
        <w:lastRenderedPageBreak/>
        <w:t>1</w:t>
      </w:r>
      <w:r w:rsidR="00E622F8">
        <w:rPr>
          <w:rFonts w:ascii="Times New Roman" w:eastAsia="Trebuchet MS" w:hAnsi="Times New Roman" w:cs="Times New Roman"/>
          <w:i w:val="0"/>
          <w:color w:val="000000"/>
          <w:sz w:val="22"/>
          <w:szCs w:val="22"/>
          <w:lang w:val="fr-FR"/>
        </w:rPr>
        <w:t>2</w:t>
      </w:r>
      <w:r w:rsidRPr="00DE0E9B">
        <w:rPr>
          <w:rFonts w:ascii="Times New Roman" w:eastAsia="Trebuchet MS" w:hAnsi="Times New Roman" w:cs="Times New Roman"/>
          <w:i w:val="0"/>
          <w:color w:val="000000"/>
          <w:sz w:val="22"/>
          <w:szCs w:val="22"/>
          <w:lang w:val="fr-FR"/>
        </w:rPr>
        <w:t>.2 - Pénalité pour travail dissimulé</w:t>
      </w:r>
      <w:bookmarkEnd w:id="71"/>
    </w:p>
    <w:p w14:paraId="41D404DC" w14:textId="77777777" w:rsidR="000F56BD" w:rsidRPr="00DE0E9B" w:rsidRDefault="008E274F">
      <w:pPr>
        <w:pStyle w:val="ParagrapheIndent2"/>
        <w:spacing w:after="240"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Si le titulaire de l'accord-cadre ne s'acquitte pas des formalités prévues par le Code du travail en matière de travail dissimulé par dissimulation d'activité ou d'emploi salarié, le pouvoir adjudicateur applique une pénalité correspondant à 10,0 % du montant TTC de l'accord-cadre.</w:t>
      </w:r>
    </w:p>
    <w:p w14:paraId="7DCB4AA1" w14:textId="77777777" w:rsidR="000F56BD" w:rsidRDefault="008E274F">
      <w:pPr>
        <w:pStyle w:val="ParagrapheIndent2"/>
        <w:spacing w:after="240"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Le montant de cette pénalité ne pourra toutefois pas excéder le montant des amendes prévues à titre de sanction pénale par le Code du travail en matière de travail dissimulé.</w:t>
      </w:r>
    </w:p>
    <w:p w14:paraId="6D623C50" w14:textId="74FA0CD3" w:rsidR="0011282E" w:rsidRPr="009F440E" w:rsidRDefault="0011282E" w:rsidP="0011282E">
      <w:pPr>
        <w:pStyle w:val="Titre1"/>
        <w:rPr>
          <w:rFonts w:ascii="Times New Roman" w:eastAsia="Trebuchet MS" w:hAnsi="Times New Roman" w:cs="Times New Roman"/>
          <w:color w:val="000000"/>
          <w:sz w:val="28"/>
          <w:lang w:val="fr-FR"/>
        </w:rPr>
      </w:pPr>
      <w:bookmarkStart w:id="72" w:name="_Toc202521433"/>
      <w:r>
        <w:rPr>
          <w:rFonts w:ascii="Times New Roman" w:eastAsia="Trebuchet MS" w:hAnsi="Times New Roman" w:cs="Times New Roman"/>
          <w:color w:val="000000"/>
          <w:sz w:val="28"/>
          <w:lang w:val="fr-FR"/>
        </w:rPr>
        <w:t>1</w:t>
      </w:r>
      <w:r w:rsidR="00E622F8">
        <w:rPr>
          <w:rFonts w:ascii="Times New Roman" w:eastAsia="Trebuchet MS" w:hAnsi="Times New Roman" w:cs="Times New Roman"/>
          <w:color w:val="000000"/>
          <w:sz w:val="28"/>
          <w:lang w:val="fr-FR"/>
        </w:rPr>
        <w:t>3</w:t>
      </w:r>
      <w:r w:rsidRPr="009F440E">
        <w:rPr>
          <w:rFonts w:ascii="Times New Roman" w:eastAsia="Trebuchet MS" w:hAnsi="Times New Roman" w:cs="Times New Roman"/>
          <w:color w:val="000000"/>
          <w:sz w:val="28"/>
          <w:lang w:val="fr-FR"/>
        </w:rPr>
        <w:t xml:space="preserve"> - </w:t>
      </w:r>
      <w:r>
        <w:rPr>
          <w:rFonts w:ascii="Times New Roman" w:eastAsia="Trebuchet MS" w:hAnsi="Times New Roman" w:cs="Times New Roman"/>
          <w:color w:val="000000"/>
          <w:sz w:val="28"/>
          <w:lang w:val="fr-FR"/>
        </w:rPr>
        <w:t>Assurances</w:t>
      </w:r>
      <w:bookmarkEnd w:id="72"/>
    </w:p>
    <w:p w14:paraId="13C22D8A" w14:textId="093FE753" w:rsidR="000F56BD" w:rsidRPr="00D12761" w:rsidRDefault="000F56BD">
      <w:pPr>
        <w:spacing w:line="60" w:lineRule="exact"/>
        <w:rPr>
          <w:sz w:val="22"/>
          <w:szCs w:val="22"/>
          <w:lang w:val="fr-FR"/>
        </w:rPr>
      </w:pPr>
    </w:p>
    <w:p w14:paraId="76FF55DE" w14:textId="77777777" w:rsidR="0011282E" w:rsidRPr="00D12761" w:rsidRDefault="0011282E">
      <w:pPr>
        <w:spacing w:line="60" w:lineRule="exact"/>
        <w:rPr>
          <w:sz w:val="22"/>
          <w:szCs w:val="22"/>
          <w:lang w:val="fr-FR"/>
        </w:rPr>
      </w:pPr>
    </w:p>
    <w:p w14:paraId="1B59B0A5" w14:textId="77777777" w:rsidR="000F56BD" w:rsidRDefault="008E274F">
      <w:pPr>
        <w:pStyle w:val="ParagrapheIndent1"/>
        <w:spacing w:after="240"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Conformément aux dispositions de l'article 9 du CCAG-TIC,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60A615AD" w14:textId="6C399587" w:rsidR="000F56BD" w:rsidRPr="0011282E" w:rsidRDefault="0011282E" w:rsidP="0011282E">
      <w:pPr>
        <w:pStyle w:val="Titre1"/>
        <w:rPr>
          <w:rFonts w:ascii="Times New Roman" w:eastAsia="Trebuchet MS" w:hAnsi="Times New Roman" w:cs="Times New Roman"/>
          <w:color w:val="000000"/>
          <w:sz w:val="28"/>
          <w:lang w:val="fr-FR"/>
        </w:rPr>
      </w:pPr>
      <w:bookmarkStart w:id="73" w:name="_Toc202521434"/>
      <w:r>
        <w:rPr>
          <w:rFonts w:ascii="Times New Roman" w:eastAsia="Trebuchet MS" w:hAnsi="Times New Roman" w:cs="Times New Roman"/>
          <w:color w:val="000000"/>
          <w:sz w:val="28"/>
          <w:lang w:val="fr-FR"/>
        </w:rPr>
        <w:t>1</w:t>
      </w:r>
      <w:r w:rsidR="00E622F8">
        <w:rPr>
          <w:rFonts w:ascii="Times New Roman" w:eastAsia="Trebuchet MS" w:hAnsi="Times New Roman" w:cs="Times New Roman"/>
          <w:color w:val="000000"/>
          <w:sz w:val="28"/>
          <w:lang w:val="fr-FR"/>
        </w:rPr>
        <w:t>4</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color w:val="000000"/>
          <w:sz w:val="28"/>
          <w:lang w:val="fr-FR"/>
        </w:rPr>
        <w:t>Résiliation du contrat</w:t>
      </w:r>
      <w:bookmarkStart w:id="74" w:name="ArtL1_CCAP-1-A34"/>
      <w:bookmarkEnd w:id="74"/>
      <w:bookmarkEnd w:id="73"/>
      <w:r w:rsidR="008E274F" w:rsidRPr="0011282E">
        <w:rPr>
          <w:sz w:val="22"/>
          <w:szCs w:val="22"/>
          <w:lang w:val="fr-FR"/>
        </w:rPr>
        <w:t xml:space="preserve"> </w:t>
      </w:r>
    </w:p>
    <w:p w14:paraId="5E9A87FB" w14:textId="4B6824E1" w:rsidR="000F56BD" w:rsidRPr="00DE0E9B" w:rsidRDefault="008E274F">
      <w:pPr>
        <w:pStyle w:val="Titre2"/>
        <w:spacing w:after="100"/>
        <w:ind w:left="280"/>
        <w:rPr>
          <w:rFonts w:ascii="Times New Roman" w:eastAsia="Trebuchet MS" w:hAnsi="Times New Roman" w:cs="Times New Roman"/>
          <w:i w:val="0"/>
          <w:color w:val="000000"/>
          <w:sz w:val="22"/>
          <w:szCs w:val="22"/>
          <w:lang w:val="fr-FR"/>
        </w:rPr>
      </w:pPr>
      <w:bookmarkStart w:id="75" w:name="ArtL2_CCAP-1-A34.1"/>
      <w:bookmarkStart w:id="76" w:name="_Toc202521435"/>
      <w:bookmarkEnd w:id="75"/>
      <w:r w:rsidRPr="00DE0E9B">
        <w:rPr>
          <w:rFonts w:ascii="Times New Roman" w:eastAsia="Trebuchet MS" w:hAnsi="Times New Roman" w:cs="Times New Roman"/>
          <w:i w:val="0"/>
          <w:color w:val="000000"/>
          <w:sz w:val="22"/>
          <w:szCs w:val="22"/>
          <w:lang w:val="fr-FR"/>
        </w:rPr>
        <w:t>1</w:t>
      </w:r>
      <w:r w:rsidR="00E622F8">
        <w:rPr>
          <w:rFonts w:ascii="Times New Roman" w:eastAsia="Trebuchet MS" w:hAnsi="Times New Roman" w:cs="Times New Roman"/>
          <w:i w:val="0"/>
          <w:color w:val="000000"/>
          <w:sz w:val="22"/>
          <w:szCs w:val="22"/>
          <w:lang w:val="fr-FR"/>
        </w:rPr>
        <w:t>4</w:t>
      </w:r>
      <w:r w:rsidRPr="00DE0E9B">
        <w:rPr>
          <w:rFonts w:ascii="Times New Roman" w:eastAsia="Trebuchet MS" w:hAnsi="Times New Roman" w:cs="Times New Roman"/>
          <w:i w:val="0"/>
          <w:color w:val="000000"/>
          <w:sz w:val="22"/>
          <w:szCs w:val="22"/>
          <w:lang w:val="fr-FR"/>
        </w:rPr>
        <w:t>.1 - Conditions de résiliation de l'accord-cadre</w:t>
      </w:r>
      <w:bookmarkEnd w:id="76"/>
    </w:p>
    <w:p w14:paraId="695F84DE" w14:textId="77777777" w:rsidR="000F56BD" w:rsidRPr="00DE0E9B" w:rsidRDefault="008E274F">
      <w:pPr>
        <w:pStyle w:val="ParagrapheIndent2"/>
        <w:spacing w:after="240"/>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 xml:space="preserve">Les conditions de résiliation de l'accord-cadre sont définies aux </w:t>
      </w:r>
      <w:r w:rsidRPr="003B49A6">
        <w:rPr>
          <w:rFonts w:ascii="Times New Roman" w:hAnsi="Times New Roman" w:cs="Times New Roman"/>
          <w:color w:val="000000"/>
          <w:sz w:val="22"/>
          <w:szCs w:val="22"/>
          <w:lang w:val="fr-FR"/>
        </w:rPr>
        <w:t>articles 47 à 54 du CCAG-TIC.</w:t>
      </w:r>
    </w:p>
    <w:p w14:paraId="13BDC96F" w14:textId="09BE6DAF" w:rsidR="000F56BD" w:rsidRDefault="008E274F" w:rsidP="004D4B32">
      <w:pPr>
        <w:pStyle w:val="ParagrapheIndent2"/>
        <w:spacing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 xml:space="preserve">Cependant, par dérogation </w:t>
      </w:r>
      <w:r w:rsidR="003B49A6" w:rsidRPr="003B49A6">
        <w:rPr>
          <w:rFonts w:ascii="Times New Roman" w:hAnsi="Times New Roman" w:cs="Times New Roman"/>
          <w:color w:val="000000"/>
          <w:sz w:val="22"/>
          <w:szCs w:val="22"/>
          <w:lang w:val="fr-FR"/>
        </w:rPr>
        <w:t xml:space="preserve">aux articles 47 et 51 </w:t>
      </w:r>
      <w:r w:rsidRPr="003B49A6">
        <w:rPr>
          <w:rFonts w:ascii="Times New Roman" w:hAnsi="Times New Roman" w:cs="Times New Roman"/>
          <w:color w:val="000000"/>
          <w:sz w:val="22"/>
          <w:szCs w:val="22"/>
          <w:lang w:val="fr-FR"/>
        </w:rPr>
        <w:t xml:space="preserve">du </w:t>
      </w:r>
      <w:r w:rsidR="005A3A63" w:rsidRPr="003B49A6">
        <w:rPr>
          <w:rFonts w:ascii="Times New Roman" w:hAnsi="Times New Roman" w:cs="Times New Roman"/>
          <w:color w:val="000000"/>
          <w:sz w:val="22"/>
          <w:szCs w:val="22"/>
          <w:lang w:val="fr-FR"/>
        </w:rPr>
        <w:t>CCAG-TIC</w:t>
      </w:r>
      <w:r w:rsidRPr="003B49A6">
        <w:rPr>
          <w:rFonts w:ascii="Times New Roman" w:hAnsi="Times New Roman" w:cs="Times New Roman"/>
          <w:color w:val="000000"/>
          <w:sz w:val="22"/>
          <w:szCs w:val="22"/>
          <w:lang w:val="fr-FR"/>
        </w:rPr>
        <w:t>,</w:t>
      </w:r>
      <w:r w:rsidRPr="00DE0E9B">
        <w:rPr>
          <w:rFonts w:ascii="Times New Roman" w:hAnsi="Times New Roman" w:cs="Times New Roman"/>
          <w:color w:val="000000"/>
          <w:sz w:val="22"/>
          <w:szCs w:val="22"/>
          <w:lang w:val="fr-FR"/>
        </w:rPr>
        <w:t xml:space="preserve"> en cas de résiliation pour motif d’intérêt général, le titulaire ne percevra aucune indemnité y compris sur la partie forfaitaire de l'accord-cadre.</w:t>
      </w:r>
    </w:p>
    <w:p w14:paraId="396FEE37" w14:textId="77777777" w:rsidR="004D4B32" w:rsidRPr="004D4B32" w:rsidRDefault="004D4B32" w:rsidP="004D4B32">
      <w:pPr>
        <w:rPr>
          <w:lang w:val="fr-FR"/>
        </w:rPr>
      </w:pPr>
    </w:p>
    <w:p w14:paraId="72E55D6B" w14:textId="77777777" w:rsidR="000F56BD" w:rsidRDefault="008E274F">
      <w:pPr>
        <w:pStyle w:val="ParagrapheIndent2"/>
        <w:spacing w:after="240"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643DD79E" w14:textId="0F57D27E" w:rsidR="00E571AA" w:rsidRPr="0011282E" w:rsidRDefault="0011282E" w:rsidP="0011282E">
      <w:pPr>
        <w:pStyle w:val="ParagrapheIndent2"/>
        <w:spacing w:after="240"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Le pouvoir adjudicateur se réserve la possibilité de faire exécuter par un tiers les prestations aux frais et risques du titulaire.</w:t>
      </w:r>
    </w:p>
    <w:p w14:paraId="3385AB15" w14:textId="14E92517" w:rsidR="000F56BD" w:rsidRPr="00DE0E9B" w:rsidRDefault="008E274F">
      <w:pPr>
        <w:pStyle w:val="Titre2"/>
        <w:spacing w:after="100"/>
        <w:ind w:left="280"/>
        <w:rPr>
          <w:rFonts w:ascii="Times New Roman" w:eastAsia="Trebuchet MS" w:hAnsi="Times New Roman" w:cs="Times New Roman"/>
          <w:i w:val="0"/>
          <w:color w:val="000000"/>
          <w:sz w:val="22"/>
          <w:szCs w:val="22"/>
          <w:lang w:val="fr-FR"/>
        </w:rPr>
      </w:pPr>
      <w:bookmarkStart w:id="77" w:name="ArtL2_CCAP-1-A34.3"/>
      <w:bookmarkStart w:id="78" w:name="_Toc202521436"/>
      <w:bookmarkEnd w:id="77"/>
      <w:r w:rsidRPr="00DE0E9B">
        <w:rPr>
          <w:rFonts w:ascii="Times New Roman" w:eastAsia="Trebuchet MS" w:hAnsi="Times New Roman" w:cs="Times New Roman"/>
          <w:i w:val="0"/>
          <w:color w:val="000000"/>
          <w:sz w:val="22"/>
          <w:szCs w:val="22"/>
          <w:lang w:val="fr-FR"/>
        </w:rPr>
        <w:t>1</w:t>
      </w:r>
      <w:r w:rsidR="00E622F8">
        <w:rPr>
          <w:rFonts w:ascii="Times New Roman" w:eastAsia="Trebuchet MS" w:hAnsi="Times New Roman" w:cs="Times New Roman"/>
          <w:i w:val="0"/>
          <w:color w:val="000000"/>
          <w:sz w:val="22"/>
          <w:szCs w:val="22"/>
          <w:lang w:val="fr-FR"/>
        </w:rPr>
        <w:t>4</w:t>
      </w:r>
      <w:r w:rsidRPr="00DE0E9B">
        <w:rPr>
          <w:rFonts w:ascii="Times New Roman" w:eastAsia="Trebuchet MS" w:hAnsi="Times New Roman" w:cs="Times New Roman"/>
          <w:i w:val="0"/>
          <w:color w:val="000000"/>
          <w:sz w:val="22"/>
          <w:szCs w:val="22"/>
          <w:lang w:val="fr-FR"/>
        </w:rPr>
        <w:t>.2 - Redressement ou liquidation judiciaire</w:t>
      </w:r>
      <w:bookmarkEnd w:id="78"/>
    </w:p>
    <w:p w14:paraId="2A010093" w14:textId="77777777" w:rsidR="000F56BD" w:rsidRPr="00DE0E9B" w:rsidRDefault="008E274F">
      <w:pPr>
        <w:pStyle w:val="ParagrapheIndent2"/>
        <w:spacing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037FC6DF" w14:textId="77777777" w:rsidR="000F56BD" w:rsidRPr="00DE0E9B" w:rsidRDefault="000F56BD">
      <w:pPr>
        <w:pStyle w:val="ParagrapheIndent2"/>
        <w:spacing w:line="232" w:lineRule="exact"/>
        <w:jc w:val="both"/>
        <w:rPr>
          <w:rFonts w:ascii="Times New Roman" w:hAnsi="Times New Roman" w:cs="Times New Roman"/>
          <w:color w:val="000000"/>
          <w:sz w:val="22"/>
          <w:szCs w:val="22"/>
          <w:lang w:val="fr-FR"/>
        </w:rPr>
      </w:pPr>
    </w:p>
    <w:p w14:paraId="57FD06B8" w14:textId="77777777" w:rsidR="000F56BD" w:rsidRPr="00DE0E9B" w:rsidRDefault="008E274F">
      <w:pPr>
        <w:pStyle w:val="ParagrapheIndent2"/>
        <w:spacing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20F7930B" w14:textId="77777777" w:rsidR="000F56BD" w:rsidRPr="00DE0E9B" w:rsidRDefault="000F56BD">
      <w:pPr>
        <w:pStyle w:val="ParagrapheIndent2"/>
        <w:spacing w:line="232" w:lineRule="exact"/>
        <w:jc w:val="both"/>
        <w:rPr>
          <w:rFonts w:ascii="Times New Roman" w:hAnsi="Times New Roman" w:cs="Times New Roman"/>
          <w:color w:val="000000"/>
          <w:sz w:val="22"/>
          <w:szCs w:val="22"/>
          <w:lang w:val="fr-FR"/>
        </w:rPr>
      </w:pPr>
    </w:p>
    <w:p w14:paraId="54D0CA70" w14:textId="77777777" w:rsidR="000F56BD" w:rsidRPr="00DE0E9B" w:rsidRDefault="008E274F">
      <w:pPr>
        <w:pStyle w:val="ParagrapheIndent2"/>
        <w:spacing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68F3026D" w14:textId="77777777" w:rsidR="000F56BD" w:rsidRPr="00DE0E9B" w:rsidRDefault="000F56BD">
      <w:pPr>
        <w:pStyle w:val="ParagrapheIndent2"/>
        <w:spacing w:line="232" w:lineRule="exact"/>
        <w:jc w:val="both"/>
        <w:rPr>
          <w:rFonts w:ascii="Times New Roman" w:hAnsi="Times New Roman" w:cs="Times New Roman"/>
          <w:color w:val="000000"/>
          <w:sz w:val="22"/>
          <w:szCs w:val="22"/>
          <w:lang w:val="fr-FR"/>
        </w:rPr>
      </w:pPr>
    </w:p>
    <w:p w14:paraId="4DB10456" w14:textId="77777777" w:rsidR="000F56BD" w:rsidRDefault="008E274F" w:rsidP="00652833">
      <w:pPr>
        <w:pStyle w:val="ParagrapheIndent2"/>
        <w:spacing w:after="140"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65263C60" w14:textId="77777777" w:rsidR="0011282E" w:rsidRPr="0011282E" w:rsidRDefault="0011282E" w:rsidP="0011282E">
      <w:pPr>
        <w:rPr>
          <w:lang w:val="fr-FR"/>
        </w:rPr>
      </w:pPr>
    </w:p>
    <w:p w14:paraId="306A07E2" w14:textId="77777777" w:rsidR="00316F35" w:rsidRDefault="00316F35">
      <w:pPr>
        <w:rPr>
          <w:rFonts w:eastAsia="Trebuchet MS"/>
          <w:b/>
          <w:bCs/>
          <w:color w:val="000000"/>
          <w:kern w:val="32"/>
          <w:sz w:val="28"/>
          <w:szCs w:val="32"/>
          <w:lang w:val="fr-FR"/>
        </w:rPr>
      </w:pPr>
      <w:bookmarkStart w:id="79" w:name="_Toc202521437"/>
      <w:r>
        <w:rPr>
          <w:rFonts w:eastAsia="Trebuchet MS"/>
          <w:color w:val="000000"/>
          <w:sz w:val="28"/>
          <w:lang w:val="fr-FR"/>
        </w:rPr>
        <w:br w:type="page"/>
      </w:r>
    </w:p>
    <w:p w14:paraId="6FA96CBD" w14:textId="00A76212" w:rsidR="0011282E" w:rsidRPr="009F440E" w:rsidRDefault="0011282E" w:rsidP="0011282E">
      <w:pPr>
        <w:pStyle w:val="Titre1"/>
        <w:rPr>
          <w:rFonts w:ascii="Times New Roman" w:eastAsia="Trebuchet MS" w:hAnsi="Times New Roman" w:cs="Times New Roman"/>
          <w:color w:val="000000"/>
          <w:sz w:val="28"/>
          <w:lang w:val="fr-FR"/>
        </w:rPr>
      </w:pPr>
      <w:r>
        <w:rPr>
          <w:rFonts w:ascii="Times New Roman" w:eastAsia="Trebuchet MS" w:hAnsi="Times New Roman" w:cs="Times New Roman"/>
          <w:color w:val="000000"/>
          <w:sz w:val="28"/>
          <w:lang w:val="fr-FR"/>
        </w:rPr>
        <w:lastRenderedPageBreak/>
        <w:t>1</w:t>
      </w:r>
      <w:r w:rsidR="00E622F8">
        <w:rPr>
          <w:rFonts w:ascii="Times New Roman" w:eastAsia="Trebuchet MS" w:hAnsi="Times New Roman" w:cs="Times New Roman"/>
          <w:color w:val="000000"/>
          <w:sz w:val="28"/>
          <w:lang w:val="fr-FR"/>
        </w:rPr>
        <w:t>5</w:t>
      </w:r>
      <w:r w:rsidRPr="009F440E">
        <w:rPr>
          <w:rFonts w:ascii="Times New Roman" w:eastAsia="Trebuchet MS" w:hAnsi="Times New Roman" w:cs="Times New Roman"/>
          <w:color w:val="000000"/>
          <w:sz w:val="28"/>
          <w:lang w:val="fr-FR"/>
        </w:rPr>
        <w:t xml:space="preserve">- </w:t>
      </w:r>
      <w:r w:rsidRPr="00706040">
        <w:rPr>
          <w:rFonts w:ascii="Times New Roman" w:eastAsia="Trebuchet MS" w:hAnsi="Times New Roman" w:cs="Times New Roman"/>
          <w:sz w:val="28"/>
          <w:szCs w:val="22"/>
          <w:lang w:val="fr-FR"/>
        </w:rPr>
        <w:t>Règlement des litiges et langues</w:t>
      </w:r>
      <w:bookmarkEnd w:id="79"/>
    </w:p>
    <w:p w14:paraId="5855C394" w14:textId="77777777" w:rsidR="000F56BD" w:rsidRPr="004039F6" w:rsidRDefault="008E274F">
      <w:pPr>
        <w:spacing w:line="60" w:lineRule="exact"/>
        <w:rPr>
          <w:sz w:val="28"/>
          <w:szCs w:val="22"/>
          <w:lang w:val="fr-FR"/>
        </w:rPr>
      </w:pPr>
      <w:bookmarkStart w:id="80" w:name="ArtL1_CCAP-1-A35"/>
      <w:bookmarkEnd w:id="80"/>
      <w:r w:rsidRPr="004039F6">
        <w:rPr>
          <w:sz w:val="28"/>
          <w:szCs w:val="22"/>
          <w:lang w:val="fr-FR"/>
        </w:rPr>
        <w:t xml:space="preserve"> </w:t>
      </w:r>
    </w:p>
    <w:p w14:paraId="6D3CF8AD" w14:textId="77777777" w:rsidR="000F56BD" w:rsidRPr="00DE0E9B" w:rsidRDefault="008E274F" w:rsidP="003B49A6">
      <w:pPr>
        <w:pStyle w:val="ParagrapheIndent2"/>
        <w:spacing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 xml:space="preserve">Toute contestation relative à l'exécution du présent marché sera de la compétence exclusive </w:t>
      </w:r>
      <w:r w:rsidR="00E571AA" w:rsidRPr="00DE0E9B">
        <w:rPr>
          <w:rFonts w:ascii="Times New Roman" w:hAnsi="Times New Roman" w:cs="Times New Roman"/>
          <w:color w:val="000000"/>
          <w:sz w:val="22"/>
          <w:szCs w:val="22"/>
          <w:lang w:val="fr-FR"/>
        </w:rPr>
        <w:t>du Tribunal</w:t>
      </w:r>
      <w:r w:rsidRPr="00DE0E9B">
        <w:rPr>
          <w:rFonts w:ascii="Times New Roman" w:hAnsi="Times New Roman" w:cs="Times New Roman"/>
          <w:color w:val="000000"/>
          <w:sz w:val="22"/>
          <w:szCs w:val="22"/>
          <w:lang w:val="fr-FR"/>
        </w:rPr>
        <w:t xml:space="preserve"> judiciaire de Marseille.</w:t>
      </w:r>
    </w:p>
    <w:p w14:paraId="150B3526" w14:textId="77777777" w:rsidR="003B49A6" w:rsidRDefault="003B49A6" w:rsidP="003B49A6">
      <w:pPr>
        <w:pStyle w:val="ParagrapheIndent2"/>
        <w:spacing w:line="232" w:lineRule="exact"/>
        <w:jc w:val="both"/>
        <w:rPr>
          <w:rFonts w:ascii="Times New Roman" w:hAnsi="Times New Roman" w:cs="Times New Roman"/>
          <w:color w:val="000000"/>
          <w:sz w:val="22"/>
          <w:szCs w:val="22"/>
          <w:lang w:val="fr-FR"/>
        </w:rPr>
      </w:pPr>
    </w:p>
    <w:p w14:paraId="0F54B5AD" w14:textId="6C730EC9" w:rsidR="000F56BD" w:rsidRDefault="008E274F" w:rsidP="003B49A6">
      <w:pPr>
        <w:pStyle w:val="ParagrapheIndent2"/>
        <w:spacing w:line="232" w:lineRule="exact"/>
        <w:jc w:val="both"/>
        <w:rPr>
          <w:rFonts w:ascii="Times New Roman" w:hAnsi="Times New Roman" w:cs="Times New Roman"/>
          <w:color w:val="000000"/>
          <w:sz w:val="22"/>
          <w:szCs w:val="22"/>
          <w:lang w:val="fr-FR"/>
        </w:rPr>
      </w:pPr>
      <w:r w:rsidRPr="00DE0E9B">
        <w:rPr>
          <w:rFonts w:ascii="Times New Roman" w:hAnsi="Times New Roman" w:cs="Times New Roman"/>
          <w:color w:val="000000"/>
          <w:sz w:val="22"/>
          <w:szCs w:val="22"/>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2BB373AC" w14:textId="62003B09" w:rsidR="00355B15" w:rsidRPr="0045177F" w:rsidRDefault="00355B15" w:rsidP="0045177F">
      <w:pPr>
        <w:pStyle w:val="Titre1"/>
        <w:rPr>
          <w:rFonts w:ascii="Times New Roman" w:eastAsia="Trebuchet MS" w:hAnsi="Times New Roman" w:cs="Times New Roman"/>
          <w:color w:val="000000"/>
          <w:sz w:val="28"/>
          <w:lang w:val="fr-FR"/>
        </w:rPr>
      </w:pPr>
      <w:bookmarkStart w:id="81" w:name="_Toc202521438"/>
      <w:r>
        <w:rPr>
          <w:rFonts w:ascii="Times New Roman" w:eastAsia="Trebuchet MS" w:hAnsi="Times New Roman" w:cs="Times New Roman"/>
          <w:color w:val="000000"/>
          <w:sz w:val="28"/>
          <w:lang w:val="fr-FR"/>
        </w:rPr>
        <w:t>1</w:t>
      </w:r>
      <w:r w:rsidR="00E622F8">
        <w:rPr>
          <w:rFonts w:ascii="Times New Roman" w:eastAsia="Trebuchet MS" w:hAnsi="Times New Roman" w:cs="Times New Roman"/>
          <w:color w:val="000000"/>
          <w:sz w:val="28"/>
          <w:lang w:val="fr-FR"/>
        </w:rPr>
        <w:t>6</w:t>
      </w:r>
      <w:r w:rsidRPr="009F440E">
        <w:rPr>
          <w:rFonts w:ascii="Times New Roman" w:eastAsia="Trebuchet MS" w:hAnsi="Times New Roman" w:cs="Times New Roman"/>
          <w:color w:val="000000"/>
          <w:sz w:val="28"/>
          <w:lang w:val="fr-FR"/>
        </w:rPr>
        <w:t xml:space="preserve">- </w:t>
      </w:r>
      <w:r w:rsidRPr="006D690E">
        <w:rPr>
          <w:rFonts w:ascii="Times New Roman" w:eastAsia="Trebuchet MS" w:hAnsi="Times New Roman" w:cs="Times New Roman"/>
          <w:sz w:val="28"/>
          <w:szCs w:val="22"/>
          <w:lang w:val="fr-FR"/>
        </w:rPr>
        <w:t>Clauses complémentaires de confidentialité et de sécurité</w:t>
      </w:r>
      <w:bookmarkEnd w:id="81"/>
    </w:p>
    <w:p w14:paraId="2B27740E"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u w:val="single"/>
          <w:lang w:val="fr-FR"/>
        </w:rPr>
        <w:t>Clauses de Confidentialité et de sécurité</w:t>
      </w:r>
    </w:p>
    <w:p w14:paraId="239C0864"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33FAACDC"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1/Clause de confidentialité</w:t>
      </w:r>
    </w:p>
    <w:p w14:paraId="32C6472B"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7BA50EE4"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Le titulaire considérera comme strictement confidentielle, et s'interdit de divulguer, toute information, document, donnée ou concept dont il pourra avoir connaissance à l'occasion de l'exécution du présent contrat. Pour l'application de la présente clause, le titulaire répond de ses salariés comme de lui-même. Le titulaire, toutefois, ne saurait être tenu pour responsable d'aucune divulgation si les éléments divulgués étaient dans le domaine public à la date de la divulgation, ou, s'il en avait connaissance, ou les obtenait de tiers par des moyens légitimes.</w:t>
      </w:r>
    </w:p>
    <w:p w14:paraId="06392B9B"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5A4A86A4"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Les supports informatiques et documents fournis par la CPCAM des Bouches-du-Rhône à la société restent la propriété de la CPCAM des Bouches-du-Rhône.</w:t>
      </w:r>
    </w:p>
    <w:p w14:paraId="781C174B"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68B690A7"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Les données contenues dans ces supports et documents sont strictement couvertes par le secret professionnel (article 226-13 du code pénal), il en va de même pour toutes les données dont la société prend connaissance à l'occasion de l'exécution du présent contrat.</w:t>
      </w:r>
    </w:p>
    <w:p w14:paraId="3ED852F9"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0BF40169"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Conformément à l'article 29 de la loi du 6 janvier 1978 relative à l'Informatique, aux Fichiers et aux Libertés, la société s'engage à prendre toutes précautions utiles afin de préserver la sécurité des informations et notamment d'empêcher qu'elles ne soient déformées, endommagées ou communiquées à des personnes non autorisées.</w:t>
      </w:r>
    </w:p>
    <w:p w14:paraId="2AE6E2A7"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7691DB69"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La société s'engage donc à respecter les obligations suivantes et à les faire respecter par son personnel :</w:t>
      </w:r>
    </w:p>
    <w:p w14:paraId="549B3491"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613C8E64"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 ne prendre aucune copie des documents et supports d'informations qui lui sont confiés, à l'exception de celles nécessaires à l'exécution de la prestation prévue au présent contrat, l'accord préalable du propriétaire du fichier est nécessaire ;</w:t>
      </w:r>
    </w:p>
    <w:p w14:paraId="6B2F8BDC"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4"/>
          <w:lang w:val="fr-FR"/>
        </w:rPr>
      </w:pPr>
    </w:p>
    <w:p w14:paraId="1A156897" w14:textId="77777777" w:rsidR="00EF2767" w:rsidRPr="00EF2767" w:rsidRDefault="00EF2767" w:rsidP="00EF2767">
      <w:pPr>
        <w:spacing w:line="20" w:lineRule="exact"/>
        <w:rPr>
          <w:sz w:val="4"/>
          <w:lang w:val="fr-FR"/>
        </w:rPr>
      </w:pPr>
    </w:p>
    <w:p w14:paraId="425A3176" w14:textId="77777777" w:rsidR="00EF2767" w:rsidRPr="00EF2767" w:rsidRDefault="00EF2767" w:rsidP="00EF2767">
      <w:pPr>
        <w:spacing w:line="20" w:lineRule="exact"/>
        <w:rPr>
          <w:sz w:val="4"/>
          <w:lang w:val="fr-FR"/>
        </w:rPr>
      </w:pPr>
    </w:p>
    <w:p w14:paraId="19285615"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 ne pas utiliser les documents et informations traités à des fins autres que celles spécifiées au présent contrat ;</w:t>
      </w:r>
    </w:p>
    <w:p w14:paraId="3B7B31C8"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 ne pas divulguer ces documents ou informations à d'autres personnes, qu'il s'agisse de personnes privées ou publiques, physiques ou morales ;</w:t>
      </w:r>
    </w:p>
    <w:p w14:paraId="00318A72"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 prendre toutes mesures permettant d'éviter toute utilisation détournée ou frauduleuse des fichiers informatiques en cours d'exécution du contrat ;</w:t>
      </w:r>
    </w:p>
    <w:p w14:paraId="0798E127"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 prendre toutes mesures de sécurité, notamment matérielle, pour assurer la conservation et l'intégrité des documents et informations traités pendant la durée du présent contrat ;</w:t>
      </w:r>
    </w:p>
    <w:p w14:paraId="0F024F51"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 et en fin de contrat à procéder à la destruction de tous fichiers manuels ou informatisés stockant les informations saisies.</w:t>
      </w:r>
    </w:p>
    <w:p w14:paraId="66A9967A"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12FEC2E4"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A ce titre, la société ne pourra sous-traiter l'exécution des prestations à une autre société, ni procéder à une cession de marché sans l'accord préalable de la CPCAM des Bouches-du-Rhône.</w:t>
      </w:r>
    </w:p>
    <w:p w14:paraId="52876AA9"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3013BA53"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La CPCAM des Bouches-du-Rhône se réserve le droit de procéder à toute vérification qui lui paraîtrait utile pour constater le respect des obligations précitées par la société.</w:t>
      </w:r>
    </w:p>
    <w:p w14:paraId="7FDFCF53"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4821A6CD"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En cas de non-respect des dispositions précitées, la responsabilité du titulaire peut également être engagée sur la base des dispositions des articles 226-5 et 226-17 du nouveau code pénal.</w:t>
      </w:r>
    </w:p>
    <w:p w14:paraId="4E08E5DB"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4666E52A"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lastRenderedPageBreak/>
        <w:t>La CPCAM des Bouches-du-Rhône pourra prononcer la résiliation immédiate du contrat, sans indemnité en faveur du titulaire, en cas de violation du secret professionnel ou de non-respect des dispositions précitées.</w:t>
      </w:r>
    </w:p>
    <w:p w14:paraId="74725798"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61974C2A"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u w:val="single"/>
          <w:lang w:val="fr-FR"/>
        </w:rPr>
      </w:pPr>
      <w:r w:rsidRPr="009F440E">
        <w:rPr>
          <w:rFonts w:ascii="Times New Roman" w:hAnsi="Times New Roman" w:cs="Times New Roman"/>
          <w:color w:val="000000"/>
          <w:sz w:val="22"/>
          <w:u w:val="single"/>
          <w:lang w:val="fr-FR"/>
        </w:rPr>
        <w:t>2/ Clause de sécurité du système d'information</w:t>
      </w:r>
    </w:p>
    <w:p w14:paraId="0451E178"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544375E2"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Obligations en matière de sécurité</w:t>
      </w:r>
    </w:p>
    <w:p w14:paraId="3B0E4F45"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Le Titulaire s'engage dans chaque intervention (livraison, installation, configuration, mise en service, maintenance, dépannage, retrait, etc.) à respecter les règles d'accès physique aux locaux et les procédures et pratiques de sécurité de l'information en vigueur dans l'Organisme, dont la Politique de Sécurité du Système d'Information (PSSI) basée sur la norme ISO27002. En cas de recours à la sous-traitance, le Titulaire doit répercuter l'ensemble des exigences de sécurité qui lui sont applicables vers le sous-traitant.</w:t>
      </w:r>
    </w:p>
    <w:p w14:paraId="2F03E0AF"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42CF7284"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a) Conditions d'accès aux sites et aux locaux</w:t>
      </w:r>
    </w:p>
    <w:p w14:paraId="2B68FCBC"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Des autorisations d'accès physiques, adaptées aux prestations réalisées et limitées en durée, seront attribuées aux préposés du Titulaire. Seuls les représentants du Titulaire intervenant quotidiennement sur les sites de l'Organisme pourront bénéficier d'autorisations de longue durée et de moyens d'accès physiques dédiés.</w:t>
      </w:r>
    </w:p>
    <w:p w14:paraId="75B47669"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272F8A3D"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Les interventions du Titulaire doivent être planifiées et effectuées après validation d'un service technique de l'Organisme. Pendant leur présence dans les locaux de l'organisme, les préposés du Titulaire sont assujettis aux règles d'accès et de sécurité aux locaux des visiteurs, établies et communiquées au Titulaire par l'Organisme. Les accès aux locaux techniques font l'objet de dispositions spécifiques en matière de sécurité.</w:t>
      </w:r>
    </w:p>
    <w:p w14:paraId="65D715CF"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076C8344"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Le Titulaire s'engage à fournir une liste, régulièrement mise à jour, des personnels autorisés à intervenir sur les sites de l'Organisme.</w:t>
      </w:r>
    </w:p>
    <w:p w14:paraId="68F46BBE"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Sauf exceptions dument justifiées, l'Organisme veille à la présence effective de l'un de ses préposés qualifiés, pendant la durée d'intervention des personnels du Titulaire, de telle sorte que toute mesure utile puisse être prise en cas d'accident.</w:t>
      </w:r>
    </w:p>
    <w:p w14:paraId="03D64007"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4D630484"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Chaque intervention du Titulaire doit être tracée au travers d'un bon de passage ou d'un enregistrement dans une main courante.</w:t>
      </w:r>
    </w:p>
    <w:p w14:paraId="6AB109BA"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24CF133E"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b) Confidentialité</w:t>
      </w:r>
    </w:p>
    <w:p w14:paraId="3721EFDD" w14:textId="77777777" w:rsidR="00EF2767" w:rsidRPr="009F440E" w:rsidRDefault="00EF2767" w:rsidP="00EF2767">
      <w:pPr>
        <w:pStyle w:val="ParagrapheIndent1"/>
        <w:spacing w:after="120" w:line="232" w:lineRule="exact"/>
        <w:ind w:left="20" w:right="20"/>
        <w:jc w:val="both"/>
        <w:rPr>
          <w:rFonts w:ascii="Times New Roman" w:hAnsi="Times New Roman" w:cs="Times New Roman"/>
          <w:color w:val="000000"/>
          <w:sz w:val="24"/>
          <w:lang w:val="fr-FR"/>
        </w:rPr>
      </w:pPr>
      <w:r w:rsidRPr="009F440E">
        <w:rPr>
          <w:rFonts w:ascii="Times New Roman" w:hAnsi="Times New Roman" w:cs="Times New Roman"/>
          <w:color w:val="000000"/>
          <w:sz w:val="22"/>
          <w:lang w:val="fr-FR"/>
        </w:rPr>
        <w:t>Les obligations du Titulaire en matière de confidentialité sont détaillées dans l'article 5 du C.C.A.G.-T.I.C et les clauses complémentaires du Cahier des Clauses Administratives Particulières.</w:t>
      </w:r>
    </w:p>
    <w:p w14:paraId="2BFBCFEC"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76645404"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Le Titulaire s'astreint également à l'application du droit d'en connaître : n'accéder qu'aux documents et informations strictement nécessaires à la réalisation des prestations du marché.</w:t>
      </w:r>
    </w:p>
    <w:p w14:paraId="01F82201"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273D4047"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Le Titulaire est tenu au respect de la réglementation relative à la protection des données nominatives, auxquelles il a accès pour les besoins de l'exécution du marché (loi modifiée n°78-17 du 6 janvier 1978 relative à l'informatique, aux fichiers et aux libertés).</w:t>
      </w:r>
    </w:p>
    <w:p w14:paraId="73D7BB4F"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3639BC89"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c) Conditions d'accès au Système d'Information</w:t>
      </w:r>
    </w:p>
    <w:p w14:paraId="6002B0E7"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Des accès au système d'information ne seront fournis aux préposés du Titulaire qu'en cas de justifications valides et en rapport avec les prestations réalisées.</w:t>
      </w:r>
    </w:p>
    <w:p w14:paraId="624985A7"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39993B8C"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Les accès aux postes de travail de l'Organisme s'effectuent au travers d'un mécanisme d'authentification forte.</w:t>
      </w:r>
    </w:p>
    <w:p w14:paraId="468E4892"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5B82D34B"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44F0BE4F"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c.1) Protection des données</w:t>
      </w:r>
    </w:p>
    <w:p w14:paraId="62C1C346" w14:textId="6103FCD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 xml:space="preserve">L'attribution des accès est conditionnée au respect des mesures de protection décrites dans la Charte d'Utilisation des Ressources Informatiques en vigueur dans l'Organisme. Un exemplaire de la charte sera remis aux préposés </w:t>
      </w:r>
      <w:r w:rsidR="00837BED" w:rsidRPr="009F440E">
        <w:rPr>
          <w:rFonts w:ascii="Times New Roman" w:hAnsi="Times New Roman" w:cs="Times New Roman"/>
          <w:color w:val="000000"/>
          <w:sz w:val="22"/>
          <w:lang w:val="fr-FR"/>
        </w:rPr>
        <w:t>du Titulaire concerné</w:t>
      </w:r>
      <w:r w:rsidRPr="009F440E">
        <w:rPr>
          <w:rFonts w:ascii="Times New Roman" w:hAnsi="Times New Roman" w:cs="Times New Roman"/>
          <w:color w:val="000000"/>
          <w:sz w:val="22"/>
          <w:lang w:val="fr-FR"/>
        </w:rPr>
        <w:t>.</w:t>
      </w:r>
    </w:p>
    <w:p w14:paraId="3E6D47D2"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016912A4"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Le Titulaire s'engage à préserver l'intégrité et la confidentialité des données contenues sur les ressources du système d'information mis à disposition. Le Titulaire mettra en place les mesures techniques et organisationnelles préconisées par l'Organisme de nature à empêcher tout accès ou utilisations fraudeuses des données et à prévenir toute perte, altération ou/et destruction des données.</w:t>
      </w:r>
    </w:p>
    <w:p w14:paraId="36FCDEC4"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1DFAE018"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lastRenderedPageBreak/>
        <w:t>Le Titulaire s'engage à ne faire aucun autre usage des données que celui pour lequel le présent marché est conclu. Il s'engage à restituer ou effacer l'ensemble des données à l'issu du présent marché.</w:t>
      </w:r>
    </w:p>
    <w:p w14:paraId="3C73C452"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403F6231"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c.2) Protection des accès distants</w:t>
      </w:r>
    </w:p>
    <w:p w14:paraId="5AA6DAED"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En cas de nécessité d'accès à distance au système d'information de l'Organisme à partir des locaux du Titulaire ou d'un sous-traitant, y compris pour un accès ponctuel, les engagements du Titulaire concernant la télémaintenance devront être formalisés dans un document spécifique intitulé « Sécurité des télémaintenances ». Ils portent notamment sur un accès limité aux seules ressources et informations strictement nécessaires à la télémaintenance et au respect de la confidentialité des données potentiellement accédées.</w:t>
      </w:r>
    </w:p>
    <w:p w14:paraId="4E2989DE"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2A9AE656"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c.3) Accès aux composants du SI</w:t>
      </w:r>
    </w:p>
    <w:p w14:paraId="13833F2C"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2D1B2ADD"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Toute installation ou modification d'un élément du SI ne peut être réalisée par le Titulaire qu'après validation et sous le contrôle du personnel informatique habilité de l'Organisme.</w:t>
      </w:r>
    </w:p>
    <w:p w14:paraId="06483CC0"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1C4F4AC6"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Si un intervenant du Titulaire a besoin de se connecter à un système d'exploitation d'un composant du système d'information de l'Organisme, il doit utiliser un compte spécifique permettant de garantir l'imputabilité de ses actions.</w:t>
      </w:r>
    </w:p>
    <w:p w14:paraId="28F44A2C"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3ECE5553"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c.4) Journalisation des accès</w:t>
      </w:r>
    </w:p>
    <w:p w14:paraId="0CAC14BE"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Les accès et l'utilisation du système d'information font l'objet d'une journalisation. Les journaux d'événements sont confidentiels et accessibles uniquement aux personnels habilités de l'Organisme. Leur exploitation est réalisée de manière périodique selon les dispositions décrites dans la charte.</w:t>
      </w:r>
    </w:p>
    <w:p w14:paraId="40A46A5B"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7E90FAC6"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d) Remontées d'incidents</w:t>
      </w:r>
    </w:p>
    <w:p w14:paraId="1AF17658"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Un préposé du Titulaire qui détecte au cours d'une intervention un incident impactant la sécurité du système d'information doit le signaler sans délai et selon la procédure en vigueur auprès du personnel de l'Organisme présent sur le site.</w:t>
      </w:r>
    </w:p>
    <w:p w14:paraId="3C55BD8C" w14:textId="77777777" w:rsidR="00EF2767" w:rsidRPr="00EF2767" w:rsidRDefault="00EF2767" w:rsidP="00EF2767">
      <w:pPr>
        <w:spacing w:line="20" w:lineRule="exact"/>
        <w:rPr>
          <w:sz w:val="4"/>
          <w:lang w:val="fr-FR"/>
        </w:rPr>
      </w:pPr>
    </w:p>
    <w:p w14:paraId="40558AD0" w14:textId="77777777" w:rsidR="00EF2767" w:rsidRPr="00EF2767" w:rsidRDefault="00EF2767" w:rsidP="00EF2767">
      <w:pPr>
        <w:spacing w:line="20" w:lineRule="exact"/>
        <w:rPr>
          <w:sz w:val="4"/>
          <w:lang w:val="fr-FR"/>
        </w:rPr>
      </w:pPr>
    </w:p>
    <w:p w14:paraId="2CBB1712"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e) Fin de la prestation</w:t>
      </w:r>
    </w:p>
    <w:p w14:paraId="2070C849"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A chaque fois qu'un salarié ou sous-traitant du Titulaire ne participe plus à la réalisation de la prestation, mais aussi à l'issue du marché, le Titulaire doit restituer au représentant de l'Organisme l'intégralité des moyens d'accès physiques et logiques, la documentation, les données et supports informatiques qui ont pu être remis au cours de la prestation.</w:t>
      </w:r>
    </w:p>
    <w:p w14:paraId="21C05B95"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6B862C68"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L'Organisme modifiera ou supprimera également les identifiants, codes et mots de passe des préposés du Titulaire des systèmes de sécurité physiques et logiques.</w:t>
      </w:r>
    </w:p>
    <w:p w14:paraId="15628459"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7F7C19D4"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f) Sensibilisation - Information</w:t>
      </w:r>
    </w:p>
    <w:p w14:paraId="56F7CF81"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Le Titulaire doit informer ses salariés et sous-traitants des obligations de confidentialité et des mesures de sécurité qui s'imposent à lui pour l'exécution du marché. Il doit s'assurer du respect de ces obligations par ses sous-traitants.</w:t>
      </w:r>
    </w:p>
    <w:p w14:paraId="7BE05A81"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68FD147A"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A cet effet, le Titulaire doit remettre systématiquement un exemplaire du « livret de Sécurité du prestataire » à chaque intervenant. Ce livret joint au Dossier de Consultation des Entreprises est opposable au Titulaire et a valeur contractuelle.</w:t>
      </w:r>
    </w:p>
    <w:p w14:paraId="500771D9"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48A77064"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g) Sanctions applicables</w:t>
      </w:r>
    </w:p>
    <w:p w14:paraId="5A8F8F02"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En cas de manquement par le Titulaire, ses préposés et/ou ses sous-traitants, aux obligations précitées, sont applicables l'ensemble des sanctions prévues au présent marché.</w:t>
      </w:r>
    </w:p>
    <w:p w14:paraId="506E2208" w14:textId="77777777" w:rsidR="00EF2767" w:rsidRPr="009F440E" w:rsidRDefault="00EF2767" w:rsidP="00EF2767">
      <w:pPr>
        <w:pStyle w:val="ParagrapheIndent1"/>
        <w:spacing w:line="232" w:lineRule="exact"/>
        <w:ind w:left="20" w:right="20"/>
        <w:jc w:val="both"/>
        <w:rPr>
          <w:rFonts w:ascii="Times New Roman" w:hAnsi="Times New Roman" w:cs="Times New Roman"/>
          <w:color w:val="000000"/>
          <w:sz w:val="22"/>
          <w:lang w:val="fr-FR"/>
        </w:rPr>
      </w:pPr>
    </w:p>
    <w:p w14:paraId="2C1C72BC" w14:textId="77777777" w:rsidR="00EF2767" w:rsidRPr="009F440E" w:rsidRDefault="00EF2767" w:rsidP="00EF2767">
      <w:pPr>
        <w:pStyle w:val="ParagrapheIndent1"/>
        <w:spacing w:after="240" w:line="232" w:lineRule="exact"/>
        <w:ind w:left="20" w:right="20"/>
        <w:jc w:val="both"/>
        <w:rPr>
          <w:rFonts w:ascii="Times New Roman" w:hAnsi="Times New Roman" w:cs="Times New Roman"/>
          <w:color w:val="000000"/>
          <w:sz w:val="22"/>
          <w:lang w:val="fr-FR"/>
        </w:rPr>
      </w:pPr>
      <w:r w:rsidRPr="009F440E">
        <w:rPr>
          <w:rFonts w:ascii="Times New Roman" w:hAnsi="Times New Roman" w:cs="Times New Roman"/>
          <w:color w:val="000000"/>
          <w:sz w:val="22"/>
          <w:lang w:val="fr-FR"/>
        </w:rPr>
        <w:t>Au surplus, et pendant toute la durée du marché, en cas de manquements aux règles de sécurité, l'Organisme se réserve le droit de demander de manière motivée la récusation des personnels du Titulaire concerné. Le Titulaire doit alors procéder au remplacement des personnels dont la récusation est demandée en proposant, sans délai, un personnel de remplacement de qualifications et de compétences équivalents.</w:t>
      </w:r>
    </w:p>
    <w:p w14:paraId="30057E35" w14:textId="77777777" w:rsidR="00316F35" w:rsidRDefault="00316F35">
      <w:pPr>
        <w:rPr>
          <w:rFonts w:eastAsia="Trebuchet MS"/>
          <w:b/>
          <w:bCs/>
          <w:color w:val="000000"/>
          <w:kern w:val="32"/>
          <w:sz w:val="28"/>
          <w:szCs w:val="32"/>
          <w:lang w:val="fr-FR"/>
        </w:rPr>
      </w:pPr>
      <w:bookmarkStart w:id="82" w:name="_Toc202521439"/>
      <w:r>
        <w:rPr>
          <w:rFonts w:eastAsia="Trebuchet MS"/>
          <w:color w:val="000000"/>
          <w:sz w:val="28"/>
          <w:lang w:val="fr-FR"/>
        </w:rPr>
        <w:br w:type="page"/>
      </w:r>
    </w:p>
    <w:p w14:paraId="2DFCDE6D" w14:textId="219A1ADE" w:rsidR="00AA4794" w:rsidRPr="00CE0031" w:rsidRDefault="00EF2767" w:rsidP="00CE0031">
      <w:pPr>
        <w:pStyle w:val="Titre1"/>
        <w:rPr>
          <w:rFonts w:ascii="Times New Roman" w:eastAsia="Trebuchet MS" w:hAnsi="Times New Roman" w:cs="Times New Roman"/>
          <w:color w:val="000000"/>
          <w:sz w:val="28"/>
          <w:lang w:val="fr-FR"/>
        </w:rPr>
      </w:pPr>
      <w:r>
        <w:rPr>
          <w:rFonts w:ascii="Times New Roman" w:eastAsia="Trebuchet MS" w:hAnsi="Times New Roman" w:cs="Times New Roman"/>
          <w:color w:val="000000"/>
          <w:sz w:val="28"/>
          <w:lang w:val="fr-FR"/>
        </w:rPr>
        <w:lastRenderedPageBreak/>
        <w:t>17</w:t>
      </w:r>
      <w:r w:rsidRPr="009F440E">
        <w:rPr>
          <w:rFonts w:ascii="Times New Roman" w:eastAsia="Trebuchet MS" w:hAnsi="Times New Roman" w:cs="Times New Roman"/>
          <w:color w:val="000000"/>
          <w:sz w:val="28"/>
          <w:lang w:val="fr-FR"/>
        </w:rPr>
        <w:t xml:space="preserve">- </w:t>
      </w:r>
      <w:r>
        <w:rPr>
          <w:rFonts w:ascii="Times New Roman" w:eastAsia="Trebuchet MS" w:hAnsi="Times New Roman" w:cs="Times New Roman"/>
          <w:sz w:val="28"/>
          <w:szCs w:val="22"/>
          <w:lang w:val="fr-FR"/>
        </w:rPr>
        <w:t>Dérogations</w:t>
      </w:r>
      <w:bookmarkEnd w:id="82"/>
    </w:p>
    <w:p w14:paraId="75179EAC" w14:textId="77777777" w:rsidR="000F56BD" w:rsidRPr="00EF2767" w:rsidRDefault="008E274F">
      <w:pPr>
        <w:spacing w:line="60" w:lineRule="exact"/>
        <w:rPr>
          <w:sz w:val="22"/>
          <w:szCs w:val="22"/>
          <w:lang w:val="fr-FR"/>
        </w:rPr>
      </w:pPr>
      <w:bookmarkStart w:id="83" w:name="ArtL1_CCAP-1-A37"/>
      <w:bookmarkEnd w:id="83"/>
      <w:r w:rsidRPr="00EF2767">
        <w:rPr>
          <w:sz w:val="22"/>
          <w:szCs w:val="22"/>
          <w:lang w:val="fr-FR"/>
        </w:rPr>
        <w:t xml:space="preserve"> </w:t>
      </w:r>
    </w:p>
    <w:p w14:paraId="21F5E522" w14:textId="77777777" w:rsidR="0087487F" w:rsidRPr="0087487F" w:rsidRDefault="0087487F" w:rsidP="0087487F">
      <w:pPr>
        <w:pStyle w:val="Paragraphedeliste"/>
        <w:numPr>
          <w:ilvl w:val="0"/>
          <w:numId w:val="5"/>
        </w:numPr>
        <w:jc w:val="both"/>
        <w:rPr>
          <w:sz w:val="22"/>
          <w:szCs w:val="22"/>
        </w:rPr>
      </w:pPr>
      <w:r w:rsidRPr="0087487F">
        <w:rPr>
          <w:sz w:val="22"/>
          <w:szCs w:val="22"/>
        </w:rPr>
        <w:t>L'article 5.2 du CCAP déroge à l'article 10.2.2 du CCAG - Technique de l'Information et de la Communication</w:t>
      </w:r>
    </w:p>
    <w:p w14:paraId="4E4F745F" w14:textId="7D523818" w:rsidR="00A01E15" w:rsidRPr="00CE0031" w:rsidRDefault="00A01E15" w:rsidP="00A01E15">
      <w:pPr>
        <w:pStyle w:val="Paragraphedeliste"/>
        <w:numPr>
          <w:ilvl w:val="0"/>
          <w:numId w:val="5"/>
        </w:numPr>
        <w:spacing w:after="60" w:line="240" w:lineRule="exact"/>
        <w:jc w:val="both"/>
        <w:rPr>
          <w:sz w:val="22"/>
          <w:szCs w:val="22"/>
        </w:rPr>
      </w:pPr>
      <w:r w:rsidRPr="00CE0031">
        <w:rPr>
          <w:rFonts w:eastAsia="Trebuchet MS"/>
          <w:color w:val="000000"/>
          <w:sz w:val="22"/>
          <w:szCs w:val="22"/>
        </w:rPr>
        <w:t>L'article 1</w:t>
      </w:r>
      <w:r w:rsidR="00EB405D">
        <w:rPr>
          <w:rFonts w:eastAsia="Trebuchet MS"/>
          <w:color w:val="000000"/>
          <w:sz w:val="22"/>
          <w:szCs w:val="22"/>
        </w:rPr>
        <w:t>2</w:t>
      </w:r>
      <w:r w:rsidRPr="00CE0031">
        <w:rPr>
          <w:rFonts w:eastAsia="Trebuchet MS"/>
          <w:color w:val="000000"/>
          <w:sz w:val="22"/>
          <w:szCs w:val="22"/>
        </w:rPr>
        <w:t>.1 du CCAP déroge à l'article 14.1.1 alinéa 2 du CCAG - Technique de l'Information et de la Communication</w:t>
      </w:r>
    </w:p>
    <w:p w14:paraId="7B8185B8" w14:textId="791D4959" w:rsidR="004A578B" w:rsidRPr="00CE0031" w:rsidRDefault="004A578B" w:rsidP="00CE0031">
      <w:pPr>
        <w:pStyle w:val="Paragraphedeliste"/>
        <w:numPr>
          <w:ilvl w:val="0"/>
          <w:numId w:val="5"/>
        </w:numPr>
        <w:spacing w:after="60" w:line="240" w:lineRule="exact"/>
        <w:jc w:val="both"/>
        <w:rPr>
          <w:rFonts w:eastAsia="Trebuchet MS"/>
          <w:color w:val="000000"/>
          <w:sz w:val="22"/>
          <w:szCs w:val="22"/>
        </w:rPr>
      </w:pPr>
      <w:r w:rsidRPr="00CE0031">
        <w:rPr>
          <w:rFonts w:eastAsia="Trebuchet MS"/>
          <w:color w:val="000000"/>
          <w:sz w:val="22"/>
          <w:szCs w:val="22"/>
        </w:rPr>
        <w:t>L'article 1</w:t>
      </w:r>
      <w:r w:rsidR="00EB405D">
        <w:rPr>
          <w:rFonts w:eastAsia="Trebuchet MS"/>
          <w:color w:val="000000"/>
          <w:sz w:val="22"/>
          <w:szCs w:val="22"/>
        </w:rPr>
        <w:t>2</w:t>
      </w:r>
      <w:r w:rsidRPr="00CE0031">
        <w:rPr>
          <w:rFonts w:eastAsia="Trebuchet MS"/>
          <w:color w:val="000000"/>
          <w:sz w:val="22"/>
          <w:szCs w:val="22"/>
        </w:rPr>
        <w:t>.1 du CCAP déroge à l'article 14.1.3 du CCAG - Technique de l'Information et de la Communication</w:t>
      </w:r>
    </w:p>
    <w:p w14:paraId="32F3CE65" w14:textId="4A4C3D03" w:rsidR="004A578B" w:rsidRPr="00CE0031" w:rsidRDefault="004A578B" w:rsidP="00CE0031">
      <w:pPr>
        <w:pStyle w:val="Paragraphedeliste"/>
        <w:numPr>
          <w:ilvl w:val="0"/>
          <w:numId w:val="5"/>
        </w:numPr>
        <w:spacing w:after="60" w:line="240" w:lineRule="exact"/>
        <w:jc w:val="both"/>
        <w:rPr>
          <w:rFonts w:eastAsia="Trebuchet MS"/>
          <w:color w:val="000000"/>
          <w:sz w:val="22"/>
          <w:szCs w:val="22"/>
        </w:rPr>
      </w:pPr>
      <w:r w:rsidRPr="00CE0031">
        <w:rPr>
          <w:rFonts w:eastAsia="Trebuchet MS"/>
          <w:color w:val="000000"/>
          <w:sz w:val="22"/>
          <w:szCs w:val="22"/>
        </w:rPr>
        <w:t>L'article 1</w:t>
      </w:r>
      <w:r w:rsidR="00EB405D">
        <w:rPr>
          <w:rFonts w:eastAsia="Trebuchet MS"/>
          <w:color w:val="000000"/>
          <w:sz w:val="22"/>
          <w:szCs w:val="22"/>
        </w:rPr>
        <w:t>2</w:t>
      </w:r>
      <w:r w:rsidRPr="00CE0031">
        <w:rPr>
          <w:rFonts w:eastAsia="Trebuchet MS"/>
          <w:color w:val="000000"/>
          <w:sz w:val="22"/>
          <w:szCs w:val="22"/>
        </w:rPr>
        <w:t>.1 du CCAP déroge à l'article 14.1.2 du CCAG - Technique de l'Information et de la Communication</w:t>
      </w:r>
    </w:p>
    <w:p w14:paraId="58B6304C" w14:textId="05F7A7E6" w:rsidR="00A01E15" w:rsidRPr="00FE05CA" w:rsidRDefault="00FE05CA" w:rsidP="00FE05CA">
      <w:pPr>
        <w:pStyle w:val="Paragraphedeliste"/>
        <w:numPr>
          <w:ilvl w:val="0"/>
          <w:numId w:val="5"/>
        </w:numPr>
        <w:spacing w:after="60" w:line="240" w:lineRule="exact"/>
        <w:jc w:val="both"/>
        <w:rPr>
          <w:sz w:val="22"/>
          <w:szCs w:val="22"/>
        </w:rPr>
      </w:pPr>
      <w:r w:rsidRPr="00FE05CA">
        <w:rPr>
          <w:sz w:val="22"/>
          <w:szCs w:val="22"/>
        </w:rPr>
        <w:t>L'article 14.1 du CCAP déroge à l'article 51 du CCAG - Technique de l'Information et de la Communication</w:t>
      </w:r>
    </w:p>
    <w:sectPr w:rsidR="00A01E15" w:rsidRPr="00FE05CA">
      <w:footerReference w:type="default" r:id="rId13"/>
      <w:pgSz w:w="11900" w:h="16840"/>
      <w:pgMar w:top="1140" w:right="1140" w:bottom="1140" w:left="1140" w:header="1140" w:footer="114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C0AF0BD" w16cex:dateUtc="2024-08-07T14:59:00Z"/>
  <w16cex:commentExtensible w16cex:durableId="45DFFD15" w16cex:dateUtc="2024-08-07T15: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ABD8CC0" w16cid:durableId="0C83C93D"/>
  <w16cid:commentId w16cid:paraId="4F8E8911" w16cid:durableId="0C0AF0BD"/>
  <w16cid:commentId w16cid:paraId="64CD87BA" w16cid:durableId="70949496"/>
  <w16cid:commentId w16cid:paraId="2C3043D0" w16cid:durableId="45DFFD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35D84" w14:textId="77777777" w:rsidR="00502206" w:rsidRDefault="00502206">
      <w:r>
        <w:separator/>
      </w:r>
    </w:p>
  </w:endnote>
  <w:endnote w:type="continuationSeparator" w:id="0">
    <w:p w14:paraId="09EFADD5" w14:textId="77777777" w:rsidR="00502206" w:rsidRDefault="00502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DA0BE" w14:textId="77777777" w:rsidR="00502206" w:rsidRDefault="00502206">
    <w:pPr>
      <w:spacing w:line="240" w:lineRule="exact"/>
    </w:pPr>
  </w:p>
  <w:tbl>
    <w:tblPr>
      <w:tblW w:w="0" w:type="auto"/>
      <w:tblLayout w:type="fixed"/>
      <w:tblLook w:val="04A0" w:firstRow="1" w:lastRow="0" w:firstColumn="1" w:lastColumn="0" w:noHBand="0" w:noVBand="1"/>
    </w:tblPr>
    <w:tblGrid>
      <w:gridCol w:w="5220"/>
      <w:gridCol w:w="4400"/>
    </w:tblGrid>
    <w:tr w:rsidR="00502206" w14:paraId="17C98854" w14:textId="77777777">
      <w:trPr>
        <w:trHeight w:val="245"/>
      </w:trPr>
      <w:tc>
        <w:tcPr>
          <w:tcW w:w="5220" w:type="dxa"/>
          <w:tcMar>
            <w:top w:w="0" w:type="dxa"/>
            <w:left w:w="0" w:type="dxa"/>
            <w:bottom w:w="0" w:type="dxa"/>
            <w:right w:w="0" w:type="dxa"/>
          </w:tcMar>
          <w:vAlign w:val="center"/>
        </w:tcPr>
        <w:p w14:paraId="5F0C6B5E" w14:textId="73EE8C49" w:rsidR="00502206" w:rsidRDefault="00502206" w:rsidP="00CF48D8">
          <w:pPr>
            <w:pStyle w:val="PiedDePage"/>
            <w:rPr>
              <w:color w:val="000000"/>
              <w:lang w:val="fr-FR"/>
            </w:rPr>
          </w:pPr>
          <w:r>
            <w:rPr>
              <w:color w:val="000000"/>
              <w:lang w:val="fr-FR"/>
            </w:rPr>
            <w:t>Marché n°25.968.10</w:t>
          </w:r>
        </w:p>
      </w:tc>
      <w:tc>
        <w:tcPr>
          <w:tcW w:w="4400" w:type="dxa"/>
          <w:tcMar>
            <w:top w:w="0" w:type="dxa"/>
            <w:left w:w="0" w:type="dxa"/>
            <w:bottom w:w="0" w:type="dxa"/>
            <w:right w:w="0" w:type="dxa"/>
          </w:tcMar>
          <w:vAlign w:val="center"/>
        </w:tcPr>
        <w:p w14:paraId="7A7FE6E3" w14:textId="425E93A4" w:rsidR="00502206" w:rsidRDefault="0050220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E13B47">
            <w:rPr>
              <w:noProof/>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E13B47">
            <w:rPr>
              <w:noProof/>
              <w:color w:val="000000"/>
              <w:lang w:val="fr-FR"/>
            </w:rPr>
            <w:t>18</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709BF" w14:textId="77777777" w:rsidR="00502206" w:rsidRDefault="00502206">
      <w:r>
        <w:separator/>
      </w:r>
    </w:p>
  </w:footnote>
  <w:footnote w:type="continuationSeparator" w:id="0">
    <w:p w14:paraId="28160D75" w14:textId="77777777" w:rsidR="00502206" w:rsidRDefault="005022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4351"/>
    <w:multiLevelType w:val="hybridMultilevel"/>
    <w:tmpl w:val="783E7D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CC5C73"/>
    <w:multiLevelType w:val="hybridMultilevel"/>
    <w:tmpl w:val="4030E9AC"/>
    <w:lvl w:ilvl="0" w:tplc="040C0001">
      <w:start w:val="1"/>
      <w:numFmt w:val="bullet"/>
      <w:lvlText w:val=""/>
      <w:lvlJc w:val="left"/>
      <w:pPr>
        <w:ind w:left="1140" w:hanging="360"/>
      </w:pPr>
      <w:rPr>
        <w:rFonts w:ascii="Symbol" w:hAnsi="Symbol" w:hint="default"/>
      </w:rPr>
    </w:lvl>
    <w:lvl w:ilvl="1" w:tplc="040C0003">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2" w15:restartNumberingAfterBreak="0">
    <w:nsid w:val="13096DC2"/>
    <w:multiLevelType w:val="hybridMultilevel"/>
    <w:tmpl w:val="1CA43460"/>
    <w:lvl w:ilvl="0" w:tplc="0018D0E8">
      <w:start w:val="47"/>
      <w:numFmt w:val="bullet"/>
      <w:lvlText w:val="-"/>
      <w:lvlJc w:val="left"/>
      <w:pPr>
        <w:ind w:left="770" w:hanging="360"/>
      </w:pPr>
      <w:rPr>
        <w:rFonts w:ascii="Calibri" w:eastAsiaTheme="minorHAnsi" w:hAnsi="Calibri" w:cstheme="minorBidi"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3" w15:restartNumberingAfterBreak="0">
    <w:nsid w:val="1604535E"/>
    <w:multiLevelType w:val="hybridMultilevel"/>
    <w:tmpl w:val="0C22F14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4674CA5"/>
    <w:multiLevelType w:val="hybridMultilevel"/>
    <w:tmpl w:val="44EA2F66"/>
    <w:lvl w:ilvl="0" w:tplc="E75439B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7161FA"/>
    <w:multiLevelType w:val="hybridMultilevel"/>
    <w:tmpl w:val="15C6BA0E"/>
    <w:lvl w:ilvl="0" w:tplc="9328E6E8">
      <w:start w:val="500"/>
      <w:numFmt w:val="bullet"/>
      <w:lvlText w:val="-"/>
      <w:lvlJc w:val="left"/>
      <w:pPr>
        <w:ind w:left="780" w:hanging="360"/>
      </w:pPr>
      <w:rPr>
        <w:rFonts w:ascii="Times New Roman" w:eastAsia="Times New Roman" w:hAnsi="Times New Roman"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308E68C7"/>
    <w:multiLevelType w:val="hybridMultilevel"/>
    <w:tmpl w:val="F5A41AE4"/>
    <w:lvl w:ilvl="0" w:tplc="E75439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AE58F8"/>
    <w:multiLevelType w:val="hybridMultilevel"/>
    <w:tmpl w:val="F1DAD6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EB855CC"/>
    <w:multiLevelType w:val="hybridMultilevel"/>
    <w:tmpl w:val="0B4EF43C"/>
    <w:lvl w:ilvl="0" w:tplc="C74A039A">
      <w:start w:val="5"/>
      <w:numFmt w:val="bullet"/>
      <w:lvlText w:val="-"/>
      <w:lvlJc w:val="left"/>
      <w:pPr>
        <w:ind w:left="780" w:hanging="360"/>
      </w:pPr>
      <w:rPr>
        <w:rFonts w:ascii="Times New Roman" w:eastAsia="Times New Roman" w:hAnsi="Times New Roman"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9" w15:restartNumberingAfterBreak="0">
    <w:nsid w:val="73154707"/>
    <w:multiLevelType w:val="hybridMultilevel"/>
    <w:tmpl w:val="55B8FAB8"/>
    <w:lvl w:ilvl="0" w:tplc="0018D0E8">
      <w:start w:val="47"/>
      <w:numFmt w:val="bullet"/>
      <w:lvlText w:val="-"/>
      <w:lvlJc w:val="left"/>
      <w:pPr>
        <w:ind w:left="743" w:hanging="360"/>
      </w:pPr>
      <w:rPr>
        <w:rFonts w:ascii="Calibri" w:eastAsiaTheme="minorHAnsi" w:hAnsi="Calibri" w:cstheme="minorBidi"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0" w15:restartNumberingAfterBreak="0">
    <w:nsid w:val="78AD6626"/>
    <w:multiLevelType w:val="hybridMultilevel"/>
    <w:tmpl w:val="25464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E573218"/>
    <w:multiLevelType w:val="hybridMultilevel"/>
    <w:tmpl w:val="5BBCA84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9"/>
  </w:num>
  <w:num w:numId="6">
    <w:abstractNumId w:val="0"/>
  </w:num>
  <w:num w:numId="7">
    <w:abstractNumId w:val="10"/>
  </w:num>
  <w:num w:numId="8">
    <w:abstractNumId w:val="1"/>
  </w:num>
  <w:num w:numId="9">
    <w:abstractNumId w:val="8"/>
  </w:num>
  <w:num w:numId="10">
    <w:abstractNumId w:val="7"/>
  </w:num>
  <w:num w:numId="11">
    <w:abstractNumId w:val="11"/>
  </w:num>
  <w:num w:numId="1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URIN FRANCK (CPAM BOUCHES-DU-RHONE)">
    <w15:presenceInfo w15:providerId="None" w15:userId="FURIN FRANCK (CPAM BOUCHES-DU-RHO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6BD"/>
    <w:rsid w:val="00003574"/>
    <w:rsid w:val="00007CBC"/>
    <w:rsid w:val="00025281"/>
    <w:rsid w:val="0002589B"/>
    <w:rsid w:val="00026EC8"/>
    <w:rsid w:val="00040F36"/>
    <w:rsid w:val="0006190A"/>
    <w:rsid w:val="000626D0"/>
    <w:rsid w:val="00067104"/>
    <w:rsid w:val="00073BF7"/>
    <w:rsid w:val="00094458"/>
    <w:rsid w:val="000A617D"/>
    <w:rsid w:val="000A7716"/>
    <w:rsid w:val="000B06ED"/>
    <w:rsid w:val="000D790F"/>
    <w:rsid w:val="000E4E3D"/>
    <w:rsid w:val="000E56AD"/>
    <w:rsid w:val="000F56BD"/>
    <w:rsid w:val="000F6350"/>
    <w:rsid w:val="00104F9B"/>
    <w:rsid w:val="00110803"/>
    <w:rsid w:val="001110F0"/>
    <w:rsid w:val="0011282E"/>
    <w:rsid w:val="001136A7"/>
    <w:rsid w:val="00120DA2"/>
    <w:rsid w:val="00122C91"/>
    <w:rsid w:val="001353A5"/>
    <w:rsid w:val="0013608F"/>
    <w:rsid w:val="001570E2"/>
    <w:rsid w:val="001626EF"/>
    <w:rsid w:val="00181414"/>
    <w:rsid w:val="00181BE4"/>
    <w:rsid w:val="0018740D"/>
    <w:rsid w:val="00187A1D"/>
    <w:rsid w:val="001909ED"/>
    <w:rsid w:val="001A00A2"/>
    <w:rsid w:val="001A3AED"/>
    <w:rsid w:val="001A523B"/>
    <w:rsid w:val="001A544D"/>
    <w:rsid w:val="001B1018"/>
    <w:rsid w:val="001B2641"/>
    <w:rsid w:val="001C303C"/>
    <w:rsid w:val="001C4BB8"/>
    <w:rsid w:val="001D4EE7"/>
    <w:rsid w:val="001F00DE"/>
    <w:rsid w:val="001F2E2A"/>
    <w:rsid w:val="002105A5"/>
    <w:rsid w:val="002116B4"/>
    <w:rsid w:val="0022543D"/>
    <w:rsid w:val="00225906"/>
    <w:rsid w:val="00230AA0"/>
    <w:rsid w:val="00233946"/>
    <w:rsid w:val="002423FB"/>
    <w:rsid w:val="00243C20"/>
    <w:rsid w:val="00253A68"/>
    <w:rsid w:val="00261076"/>
    <w:rsid w:val="00267226"/>
    <w:rsid w:val="0026771B"/>
    <w:rsid w:val="00276794"/>
    <w:rsid w:val="00277AAE"/>
    <w:rsid w:val="002A095B"/>
    <w:rsid w:val="002A2F17"/>
    <w:rsid w:val="002B2F54"/>
    <w:rsid w:val="002C45FF"/>
    <w:rsid w:val="002C6A44"/>
    <w:rsid w:val="002C6ED2"/>
    <w:rsid w:val="002D0170"/>
    <w:rsid w:val="002D3CED"/>
    <w:rsid w:val="002D52AD"/>
    <w:rsid w:val="002D652A"/>
    <w:rsid w:val="002F116D"/>
    <w:rsid w:val="00314DDA"/>
    <w:rsid w:val="00316F35"/>
    <w:rsid w:val="003322F2"/>
    <w:rsid w:val="00340863"/>
    <w:rsid w:val="00340D85"/>
    <w:rsid w:val="00347256"/>
    <w:rsid w:val="00355B15"/>
    <w:rsid w:val="003624B3"/>
    <w:rsid w:val="003760E8"/>
    <w:rsid w:val="00390C47"/>
    <w:rsid w:val="003A40CB"/>
    <w:rsid w:val="003A5FDF"/>
    <w:rsid w:val="003B3EEC"/>
    <w:rsid w:val="003B49A6"/>
    <w:rsid w:val="003B795A"/>
    <w:rsid w:val="003E3233"/>
    <w:rsid w:val="003E375B"/>
    <w:rsid w:val="003E4359"/>
    <w:rsid w:val="003F680F"/>
    <w:rsid w:val="004039F6"/>
    <w:rsid w:val="00406631"/>
    <w:rsid w:val="00416C32"/>
    <w:rsid w:val="00432593"/>
    <w:rsid w:val="0045177F"/>
    <w:rsid w:val="00451FAA"/>
    <w:rsid w:val="00456FA2"/>
    <w:rsid w:val="00461BCD"/>
    <w:rsid w:val="00462A2C"/>
    <w:rsid w:val="00476940"/>
    <w:rsid w:val="004955A2"/>
    <w:rsid w:val="00496CBC"/>
    <w:rsid w:val="004976DE"/>
    <w:rsid w:val="004A0EA9"/>
    <w:rsid w:val="004A578B"/>
    <w:rsid w:val="004C1EDE"/>
    <w:rsid w:val="004C5631"/>
    <w:rsid w:val="004D0FF0"/>
    <w:rsid w:val="004D4052"/>
    <w:rsid w:val="004D4B32"/>
    <w:rsid w:val="004E18DA"/>
    <w:rsid w:val="004E70B2"/>
    <w:rsid w:val="00502206"/>
    <w:rsid w:val="0051087F"/>
    <w:rsid w:val="00516E48"/>
    <w:rsid w:val="00520135"/>
    <w:rsid w:val="005214B6"/>
    <w:rsid w:val="0052257F"/>
    <w:rsid w:val="0055735B"/>
    <w:rsid w:val="00565F73"/>
    <w:rsid w:val="00585B74"/>
    <w:rsid w:val="005946CE"/>
    <w:rsid w:val="005A25CC"/>
    <w:rsid w:val="005A3A63"/>
    <w:rsid w:val="005A7018"/>
    <w:rsid w:val="005D6F2F"/>
    <w:rsid w:val="005D75D8"/>
    <w:rsid w:val="005E360B"/>
    <w:rsid w:val="005E7BBC"/>
    <w:rsid w:val="00615640"/>
    <w:rsid w:val="0061753B"/>
    <w:rsid w:val="00631CBB"/>
    <w:rsid w:val="00641288"/>
    <w:rsid w:val="00641DD0"/>
    <w:rsid w:val="006447E2"/>
    <w:rsid w:val="00645D8D"/>
    <w:rsid w:val="006502D5"/>
    <w:rsid w:val="00652833"/>
    <w:rsid w:val="0066276B"/>
    <w:rsid w:val="00667FB7"/>
    <w:rsid w:val="00670FA0"/>
    <w:rsid w:val="006723AF"/>
    <w:rsid w:val="00680C62"/>
    <w:rsid w:val="00692FF1"/>
    <w:rsid w:val="00695483"/>
    <w:rsid w:val="0069694F"/>
    <w:rsid w:val="006A54EE"/>
    <w:rsid w:val="006A5857"/>
    <w:rsid w:val="006D42FE"/>
    <w:rsid w:val="006D537A"/>
    <w:rsid w:val="006D690E"/>
    <w:rsid w:val="006F2FA4"/>
    <w:rsid w:val="006F4234"/>
    <w:rsid w:val="006F7012"/>
    <w:rsid w:val="00701032"/>
    <w:rsid w:val="00705401"/>
    <w:rsid w:val="00706040"/>
    <w:rsid w:val="00727162"/>
    <w:rsid w:val="00743697"/>
    <w:rsid w:val="00780309"/>
    <w:rsid w:val="00783118"/>
    <w:rsid w:val="00791FE6"/>
    <w:rsid w:val="00796019"/>
    <w:rsid w:val="007A2A1B"/>
    <w:rsid w:val="007A3C8C"/>
    <w:rsid w:val="007A4E19"/>
    <w:rsid w:val="007B01E0"/>
    <w:rsid w:val="007B5768"/>
    <w:rsid w:val="007D2C74"/>
    <w:rsid w:val="007D3009"/>
    <w:rsid w:val="007D31F2"/>
    <w:rsid w:val="007D4378"/>
    <w:rsid w:val="007D5B7A"/>
    <w:rsid w:val="007F0EA8"/>
    <w:rsid w:val="007F152A"/>
    <w:rsid w:val="00803173"/>
    <w:rsid w:val="008122E8"/>
    <w:rsid w:val="00815F03"/>
    <w:rsid w:val="00837BED"/>
    <w:rsid w:val="00837CA9"/>
    <w:rsid w:val="00840B48"/>
    <w:rsid w:val="00860CCB"/>
    <w:rsid w:val="0087487F"/>
    <w:rsid w:val="0088589D"/>
    <w:rsid w:val="00887127"/>
    <w:rsid w:val="008A0DEE"/>
    <w:rsid w:val="008A3F75"/>
    <w:rsid w:val="008B0F4A"/>
    <w:rsid w:val="008B3F61"/>
    <w:rsid w:val="008C3450"/>
    <w:rsid w:val="008C36B4"/>
    <w:rsid w:val="008C378C"/>
    <w:rsid w:val="008C64B4"/>
    <w:rsid w:val="008E274F"/>
    <w:rsid w:val="008F3600"/>
    <w:rsid w:val="00902BFD"/>
    <w:rsid w:val="00902D02"/>
    <w:rsid w:val="00915E8D"/>
    <w:rsid w:val="00917238"/>
    <w:rsid w:val="00921711"/>
    <w:rsid w:val="00931EAF"/>
    <w:rsid w:val="009463CA"/>
    <w:rsid w:val="00955B18"/>
    <w:rsid w:val="00960FFF"/>
    <w:rsid w:val="009631BE"/>
    <w:rsid w:val="009758D4"/>
    <w:rsid w:val="009870C0"/>
    <w:rsid w:val="009908C8"/>
    <w:rsid w:val="009B35AA"/>
    <w:rsid w:val="009D0AA6"/>
    <w:rsid w:val="009F5417"/>
    <w:rsid w:val="00A01E15"/>
    <w:rsid w:val="00A06C4D"/>
    <w:rsid w:val="00A17F0E"/>
    <w:rsid w:val="00A2601D"/>
    <w:rsid w:val="00A42CAC"/>
    <w:rsid w:val="00A61293"/>
    <w:rsid w:val="00A621BA"/>
    <w:rsid w:val="00A77B38"/>
    <w:rsid w:val="00A92857"/>
    <w:rsid w:val="00A93819"/>
    <w:rsid w:val="00A93E96"/>
    <w:rsid w:val="00AA2E72"/>
    <w:rsid w:val="00AA4794"/>
    <w:rsid w:val="00AB1580"/>
    <w:rsid w:val="00AB29D2"/>
    <w:rsid w:val="00AC6658"/>
    <w:rsid w:val="00AD7E3B"/>
    <w:rsid w:val="00AE18D6"/>
    <w:rsid w:val="00AE3061"/>
    <w:rsid w:val="00AF5661"/>
    <w:rsid w:val="00B25111"/>
    <w:rsid w:val="00B26BED"/>
    <w:rsid w:val="00B33835"/>
    <w:rsid w:val="00B35586"/>
    <w:rsid w:val="00B36A23"/>
    <w:rsid w:val="00B43455"/>
    <w:rsid w:val="00B43BAD"/>
    <w:rsid w:val="00B5590A"/>
    <w:rsid w:val="00B653D6"/>
    <w:rsid w:val="00B927BC"/>
    <w:rsid w:val="00B9367F"/>
    <w:rsid w:val="00BA0AB8"/>
    <w:rsid w:val="00BB2B1C"/>
    <w:rsid w:val="00BB4C55"/>
    <w:rsid w:val="00BD2C55"/>
    <w:rsid w:val="00BF0F13"/>
    <w:rsid w:val="00C022D5"/>
    <w:rsid w:val="00C03C6C"/>
    <w:rsid w:val="00C1097D"/>
    <w:rsid w:val="00C1733E"/>
    <w:rsid w:val="00C31E4E"/>
    <w:rsid w:val="00C43371"/>
    <w:rsid w:val="00C56692"/>
    <w:rsid w:val="00C706EC"/>
    <w:rsid w:val="00C86BF0"/>
    <w:rsid w:val="00C8771F"/>
    <w:rsid w:val="00C902B3"/>
    <w:rsid w:val="00C97357"/>
    <w:rsid w:val="00CB09A3"/>
    <w:rsid w:val="00CB455D"/>
    <w:rsid w:val="00CB58E9"/>
    <w:rsid w:val="00CC3365"/>
    <w:rsid w:val="00CE0031"/>
    <w:rsid w:val="00CE54A7"/>
    <w:rsid w:val="00CF48D8"/>
    <w:rsid w:val="00D053B5"/>
    <w:rsid w:val="00D12761"/>
    <w:rsid w:val="00D164CA"/>
    <w:rsid w:val="00D303DE"/>
    <w:rsid w:val="00D3715C"/>
    <w:rsid w:val="00D44096"/>
    <w:rsid w:val="00D44D6C"/>
    <w:rsid w:val="00D70820"/>
    <w:rsid w:val="00D75317"/>
    <w:rsid w:val="00D925F9"/>
    <w:rsid w:val="00DB77EC"/>
    <w:rsid w:val="00DC071E"/>
    <w:rsid w:val="00DE0E9B"/>
    <w:rsid w:val="00DE6B6E"/>
    <w:rsid w:val="00DE73DC"/>
    <w:rsid w:val="00E0655B"/>
    <w:rsid w:val="00E076AA"/>
    <w:rsid w:val="00E07EE7"/>
    <w:rsid w:val="00E13B47"/>
    <w:rsid w:val="00E17F08"/>
    <w:rsid w:val="00E205C2"/>
    <w:rsid w:val="00E208CF"/>
    <w:rsid w:val="00E21FB3"/>
    <w:rsid w:val="00E32F87"/>
    <w:rsid w:val="00E571AA"/>
    <w:rsid w:val="00E622F8"/>
    <w:rsid w:val="00E62BFE"/>
    <w:rsid w:val="00E6588E"/>
    <w:rsid w:val="00E874D9"/>
    <w:rsid w:val="00EA0017"/>
    <w:rsid w:val="00EB405D"/>
    <w:rsid w:val="00ED0FBF"/>
    <w:rsid w:val="00EE560B"/>
    <w:rsid w:val="00EF0331"/>
    <w:rsid w:val="00EF2767"/>
    <w:rsid w:val="00EF6646"/>
    <w:rsid w:val="00F10FD5"/>
    <w:rsid w:val="00F15880"/>
    <w:rsid w:val="00F26C41"/>
    <w:rsid w:val="00F278AF"/>
    <w:rsid w:val="00F3615F"/>
    <w:rsid w:val="00F53E61"/>
    <w:rsid w:val="00F66428"/>
    <w:rsid w:val="00F776C2"/>
    <w:rsid w:val="00F81600"/>
    <w:rsid w:val="00F879B2"/>
    <w:rsid w:val="00FB5344"/>
    <w:rsid w:val="00FC07BE"/>
    <w:rsid w:val="00FC14F4"/>
    <w:rsid w:val="00FC6EE4"/>
    <w:rsid w:val="00FD29F4"/>
    <w:rsid w:val="00FD4483"/>
    <w:rsid w:val="00FD4F22"/>
    <w:rsid w:val="00FE05CA"/>
    <w:rsid w:val="00FF4EE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601096"/>
  <w15:docId w15:val="{47259A56-EA8C-4401-A6D8-FCFD54E18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FE05CA"/>
    <w:pPr>
      <w:tabs>
        <w:tab w:val="right" w:leader="dot" w:pos="9610"/>
      </w:tabs>
      <w:ind w:left="240"/>
    </w:pPr>
  </w:style>
  <w:style w:type="paragraph" w:styleId="Paragraphedeliste">
    <w:name w:val="List Paragraph"/>
    <w:basedOn w:val="Normal"/>
    <w:uiPriority w:val="34"/>
    <w:qFormat/>
    <w:rsid w:val="00B25111"/>
    <w:pPr>
      <w:ind w:left="720"/>
      <w:contextualSpacing/>
    </w:pPr>
    <w:rPr>
      <w:lang w:val="fr-FR" w:eastAsia="fr-FR"/>
    </w:rPr>
  </w:style>
  <w:style w:type="paragraph" w:styleId="En-tte">
    <w:name w:val="header"/>
    <w:basedOn w:val="Normal"/>
    <w:link w:val="En-tteCar"/>
    <w:unhideWhenUsed/>
    <w:rsid w:val="006D690E"/>
    <w:pPr>
      <w:tabs>
        <w:tab w:val="center" w:pos="4536"/>
        <w:tab w:val="right" w:pos="9072"/>
      </w:tabs>
    </w:pPr>
  </w:style>
  <w:style w:type="character" w:customStyle="1" w:styleId="En-tteCar">
    <w:name w:val="En-tête Car"/>
    <w:basedOn w:val="Policepardfaut"/>
    <w:link w:val="En-tte"/>
    <w:rsid w:val="006D690E"/>
    <w:rPr>
      <w:sz w:val="24"/>
      <w:szCs w:val="24"/>
    </w:rPr>
  </w:style>
  <w:style w:type="paragraph" w:styleId="Pieddepage0">
    <w:name w:val="footer"/>
    <w:basedOn w:val="Normal"/>
    <w:link w:val="PieddepageCar"/>
    <w:unhideWhenUsed/>
    <w:rsid w:val="006D690E"/>
    <w:pPr>
      <w:tabs>
        <w:tab w:val="center" w:pos="4536"/>
        <w:tab w:val="right" w:pos="9072"/>
      </w:tabs>
    </w:pPr>
  </w:style>
  <w:style w:type="character" w:customStyle="1" w:styleId="PieddepageCar">
    <w:name w:val="Pied de page Car"/>
    <w:basedOn w:val="Policepardfaut"/>
    <w:link w:val="Pieddepage0"/>
    <w:rsid w:val="006D690E"/>
    <w:rPr>
      <w:sz w:val="24"/>
      <w:szCs w:val="24"/>
    </w:rPr>
  </w:style>
  <w:style w:type="character" w:styleId="Marquedecommentaire">
    <w:name w:val="annotation reference"/>
    <w:basedOn w:val="Policepardfaut"/>
    <w:semiHidden/>
    <w:unhideWhenUsed/>
    <w:rsid w:val="00FC07BE"/>
    <w:rPr>
      <w:sz w:val="16"/>
      <w:szCs w:val="16"/>
    </w:rPr>
  </w:style>
  <w:style w:type="paragraph" w:styleId="Commentaire">
    <w:name w:val="annotation text"/>
    <w:basedOn w:val="Normal"/>
    <w:link w:val="CommentaireCar"/>
    <w:unhideWhenUsed/>
    <w:rsid w:val="00FC07BE"/>
    <w:rPr>
      <w:sz w:val="20"/>
      <w:szCs w:val="20"/>
    </w:rPr>
  </w:style>
  <w:style w:type="character" w:customStyle="1" w:styleId="CommentaireCar">
    <w:name w:val="Commentaire Car"/>
    <w:basedOn w:val="Policepardfaut"/>
    <w:link w:val="Commentaire"/>
    <w:rsid w:val="00FC07BE"/>
  </w:style>
  <w:style w:type="paragraph" w:styleId="Objetducommentaire">
    <w:name w:val="annotation subject"/>
    <w:basedOn w:val="Commentaire"/>
    <w:next w:val="Commentaire"/>
    <w:link w:val="ObjetducommentaireCar"/>
    <w:semiHidden/>
    <w:unhideWhenUsed/>
    <w:rsid w:val="00FC07BE"/>
    <w:rPr>
      <w:b/>
      <w:bCs/>
    </w:rPr>
  </w:style>
  <w:style w:type="character" w:customStyle="1" w:styleId="ObjetducommentaireCar">
    <w:name w:val="Objet du commentaire Car"/>
    <w:basedOn w:val="CommentaireCar"/>
    <w:link w:val="Objetducommentaire"/>
    <w:semiHidden/>
    <w:rsid w:val="00FC07BE"/>
    <w:rPr>
      <w:b/>
      <w:bCs/>
    </w:rPr>
  </w:style>
  <w:style w:type="paragraph" w:styleId="Textedebulles">
    <w:name w:val="Balloon Text"/>
    <w:basedOn w:val="Normal"/>
    <w:link w:val="TextedebullesCar"/>
    <w:semiHidden/>
    <w:unhideWhenUsed/>
    <w:rsid w:val="00FC07BE"/>
    <w:rPr>
      <w:rFonts w:ascii="Segoe UI" w:hAnsi="Segoe UI" w:cs="Segoe UI"/>
      <w:sz w:val="18"/>
      <w:szCs w:val="18"/>
    </w:rPr>
  </w:style>
  <w:style w:type="character" w:customStyle="1" w:styleId="TextedebullesCar">
    <w:name w:val="Texte de bulles Car"/>
    <w:basedOn w:val="Policepardfaut"/>
    <w:link w:val="Textedebulles"/>
    <w:semiHidden/>
    <w:rsid w:val="00FC07BE"/>
    <w:rPr>
      <w:rFonts w:ascii="Segoe UI" w:hAnsi="Segoe UI" w:cs="Segoe UI"/>
      <w:sz w:val="18"/>
      <w:szCs w:val="18"/>
    </w:rPr>
  </w:style>
  <w:style w:type="paragraph" w:styleId="Rvision">
    <w:name w:val="Revision"/>
    <w:hidden/>
    <w:uiPriority w:val="99"/>
    <w:semiHidden/>
    <w:rsid w:val="00E208CF"/>
    <w:rPr>
      <w:sz w:val="24"/>
      <w:szCs w:val="24"/>
    </w:rPr>
  </w:style>
  <w:style w:type="table" w:styleId="Grilledutableau">
    <w:name w:val="Table Grid"/>
    <w:basedOn w:val="TableauNormal"/>
    <w:rsid w:val="008B3F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rsid w:val="006F7012"/>
    <w:rPr>
      <w:rFonts w:ascii="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741228">
      <w:bodyDiv w:val="1"/>
      <w:marLeft w:val="0"/>
      <w:marRight w:val="0"/>
      <w:marTop w:val="0"/>
      <w:marBottom w:val="0"/>
      <w:divBdr>
        <w:top w:val="none" w:sz="0" w:space="0" w:color="auto"/>
        <w:left w:val="none" w:sz="0" w:space="0" w:color="auto"/>
        <w:bottom w:val="none" w:sz="0" w:space="0" w:color="auto"/>
        <w:right w:val="none" w:sz="0" w:space="0" w:color="auto"/>
      </w:divBdr>
      <w:divsChild>
        <w:div w:id="1020744741">
          <w:marLeft w:val="0"/>
          <w:marRight w:val="0"/>
          <w:marTop w:val="0"/>
          <w:marBottom w:val="0"/>
          <w:divBdr>
            <w:top w:val="none" w:sz="0" w:space="0" w:color="auto"/>
            <w:left w:val="none" w:sz="0" w:space="0" w:color="auto"/>
            <w:bottom w:val="none" w:sz="0" w:space="0" w:color="auto"/>
            <w:right w:val="none" w:sz="0" w:space="0" w:color="auto"/>
          </w:divBdr>
          <w:divsChild>
            <w:div w:id="1898317211">
              <w:marLeft w:val="855"/>
              <w:marRight w:val="855"/>
              <w:marTop w:val="855"/>
              <w:marBottom w:val="855"/>
              <w:divBdr>
                <w:top w:val="none" w:sz="0" w:space="0" w:color="auto"/>
                <w:left w:val="none" w:sz="0" w:space="0" w:color="auto"/>
                <w:bottom w:val="none" w:sz="0" w:space="0" w:color="auto"/>
                <w:right w:val="none" w:sz="0" w:space="0" w:color="auto"/>
              </w:divBdr>
            </w:div>
            <w:div w:id="316300650">
              <w:marLeft w:val="855"/>
              <w:marRight w:val="855"/>
              <w:marTop w:val="855"/>
              <w:marBottom w:val="855"/>
              <w:divBdr>
                <w:top w:val="none" w:sz="0" w:space="0" w:color="auto"/>
                <w:left w:val="none" w:sz="0" w:space="0" w:color="auto"/>
                <w:bottom w:val="none" w:sz="0" w:space="0" w:color="auto"/>
                <w:right w:val="none" w:sz="0" w:space="0" w:color="auto"/>
              </w:divBdr>
            </w:div>
            <w:div w:id="1432316787">
              <w:marLeft w:val="855"/>
              <w:marRight w:val="855"/>
              <w:marTop w:val="855"/>
              <w:marBottom w:val="855"/>
              <w:divBdr>
                <w:top w:val="none" w:sz="0" w:space="0" w:color="auto"/>
                <w:left w:val="none" w:sz="0" w:space="0" w:color="auto"/>
                <w:bottom w:val="none" w:sz="0" w:space="0" w:color="auto"/>
                <w:right w:val="none" w:sz="0" w:space="0" w:color="auto"/>
              </w:divBdr>
              <w:divsChild>
                <w:div w:id="127448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399904">
          <w:marLeft w:val="0"/>
          <w:marRight w:val="0"/>
          <w:marTop w:val="0"/>
          <w:marBottom w:val="0"/>
          <w:divBdr>
            <w:top w:val="none" w:sz="0" w:space="0" w:color="auto"/>
            <w:left w:val="none" w:sz="0" w:space="0" w:color="auto"/>
            <w:bottom w:val="none" w:sz="0" w:space="0" w:color="auto"/>
            <w:right w:val="none" w:sz="0" w:space="0" w:color="auto"/>
          </w:divBdr>
          <w:divsChild>
            <w:div w:id="595483686">
              <w:marLeft w:val="855"/>
              <w:marRight w:val="855"/>
              <w:marTop w:val="855"/>
              <w:marBottom w:val="855"/>
              <w:divBdr>
                <w:top w:val="none" w:sz="0" w:space="0" w:color="auto"/>
                <w:left w:val="none" w:sz="0" w:space="0" w:color="auto"/>
                <w:bottom w:val="none" w:sz="0" w:space="0" w:color="auto"/>
                <w:right w:val="none" w:sz="0" w:space="0" w:color="auto"/>
              </w:divBdr>
            </w:div>
            <w:div w:id="1376809558">
              <w:marLeft w:val="855"/>
              <w:marRight w:val="855"/>
              <w:marTop w:val="855"/>
              <w:marBottom w:val="855"/>
              <w:divBdr>
                <w:top w:val="none" w:sz="0" w:space="0" w:color="auto"/>
                <w:left w:val="none" w:sz="0" w:space="0" w:color="auto"/>
                <w:bottom w:val="none" w:sz="0" w:space="0" w:color="auto"/>
                <w:right w:val="none" w:sz="0" w:space="0" w:color="auto"/>
              </w:divBdr>
            </w:div>
            <w:div w:id="2144955868">
              <w:marLeft w:val="855"/>
              <w:marRight w:val="855"/>
              <w:marTop w:val="855"/>
              <w:marBottom w:val="855"/>
              <w:divBdr>
                <w:top w:val="none" w:sz="0" w:space="0" w:color="auto"/>
                <w:left w:val="none" w:sz="0" w:space="0" w:color="auto"/>
                <w:bottom w:val="none" w:sz="0" w:space="0" w:color="auto"/>
                <w:right w:val="none" w:sz="0" w:space="0" w:color="auto"/>
              </w:divBdr>
            </w:div>
          </w:divsChild>
        </w:div>
      </w:divsChild>
    </w:div>
    <w:div w:id="1841315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961gest.budgetaireordonnancement.cpam-marseille@assurance-maladie.fr"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mmunaute-choruspro.finances.gouv.fr/"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png"/><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4" ma:contentTypeDescription="Crée un document." ma:contentTypeScope="" ma:versionID="7fc9097029c62922c9addb7993cbaf11">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b4704da3b6efedcb0642b227863693a6"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05E6D-1CAF-40E1-8DE5-303584AC73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6346E9-7610-48E6-987C-F86589C9A9B9}">
  <ds:schemaRefs>
    <ds:schemaRef ds:uri="http://schemas.microsoft.com/sharepoint/v3/contenttype/forms"/>
  </ds:schemaRefs>
</ds:datastoreItem>
</file>

<file path=customXml/itemProps3.xml><?xml version="1.0" encoding="utf-8"?>
<ds:datastoreItem xmlns:ds="http://schemas.openxmlformats.org/officeDocument/2006/customXml" ds:itemID="{BFEE2A27-3EC8-4E82-812B-B9295B54F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7169</Words>
  <Characters>42659</Characters>
  <Application>Microsoft Office Word</Application>
  <DocSecurity>4</DocSecurity>
  <Lines>355</Lines>
  <Paragraphs>99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BOYER DAMIEN (CPAM BOUCHES-DU-RHONE)</dc:creator>
  <cp:lastModifiedBy>BOYER DAMIEN (CPAM BOUCHES-DU-RHONE)</cp:lastModifiedBy>
  <cp:revision>2</cp:revision>
  <cp:lastPrinted>2025-06-24T13:54:00Z</cp:lastPrinted>
  <dcterms:created xsi:type="dcterms:W3CDTF">2025-07-11T06:32:00Z</dcterms:created>
  <dcterms:modified xsi:type="dcterms:W3CDTF">2025-07-11T06:32:00Z</dcterms:modified>
</cp:coreProperties>
</file>